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5FC" w:rsidRPr="00B32743" w:rsidRDefault="000205FC" w:rsidP="000205FC">
      <w:pPr>
        <w:pStyle w:val="3H4"/>
        <w:numPr>
          <w:ilvl w:val="0"/>
          <w:numId w:val="0"/>
        </w:numPr>
      </w:pPr>
      <w:bookmarkStart w:id="0" w:name="_Ref350955240"/>
      <w:bookmarkStart w:id="1" w:name="_Toc366604340"/>
      <w:r>
        <w:rPr>
          <w:rFonts w:hint="eastAsia"/>
          <w:lang w:eastAsia="ko-KR"/>
        </w:rPr>
        <w:t xml:space="preserve">H.7.4.9.5.1 </w:t>
      </w:r>
      <w:r w:rsidRPr="00B32743">
        <w:t xml:space="preserve">Depth mode parameter semantics </w:t>
      </w:r>
    </w:p>
    <w:p w:rsidR="000205FC" w:rsidRPr="00B32743" w:rsidRDefault="000205FC" w:rsidP="000205FC">
      <w:pPr>
        <w:pStyle w:val="3N0"/>
      </w:pPr>
      <w:r w:rsidRPr="00B32743">
        <w:t>The variable Log2MaxDmmCbSize</w:t>
      </w:r>
      <w:r w:rsidRPr="00B32743">
        <w:rPr>
          <w:lang w:eastAsia="ko-KR"/>
        </w:rPr>
        <w:t xml:space="preserve"> is set equal to 5. </w:t>
      </w:r>
    </w:p>
    <w:p w:rsidR="000205FC" w:rsidRPr="00B32743" w:rsidRDefault="000205FC" w:rsidP="000205FC">
      <w:pPr>
        <w:pStyle w:val="3S0"/>
      </w:pPr>
      <w:proofErr w:type="spellStart"/>
      <w:proofErr w:type="gramStart"/>
      <w:r w:rsidRPr="00732B43">
        <w:rPr>
          <w:b/>
        </w:rPr>
        <w:t>depth_intra_mode_set_indication_flag</w:t>
      </w:r>
      <w:proofErr w:type="spellEnd"/>
      <w:proofErr w:type="gramEnd"/>
      <w:r w:rsidRPr="00B32743">
        <w:t xml:space="preserve"> indicates the set of possible depth intra modes. </w:t>
      </w:r>
    </w:p>
    <w:p w:rsidR="000205FC" w:rsidRPr="00B32743" w:rsidRDefault="000205FC" w:rsidP="000205FC">
      <w:pPr>
        <w:pStyle w:val="3S0"/>
      </w:pPr>
      <w:r w:rsidRPr="00B32743">
        <w:t xml:space="preserve">The variables </w:t>
      </w:r>
      <w:proofErr w:type="spellStart"/>
      <w:r w:rsidRPr="00B32743">
        <w:t>depthIntraModeSet</w:t>
      </w:r>
      <w:proofErr w:type="spellEnd"/>
      <w:r w:rsidRPr="00B32743">
        <w:t xml:space="preserve"> is derived as specified in the following: </w:t>
      </w:r>
    </w:p>
    <w:p w:rsidR="000205FC" w:rsidRPr="00B32743" w:rsidRDefault="000205FC" w:rsidP="000205FC">
      <w:pPr>
        <w:pStyle w:val="3D0"/>
      </w:pPr>
      <w:r w:rsidRPr="00B32743">
        <w:t xml:space="preserve">If </w:t>
      </w:r>
      <w:r w:rsidRPr="00EE7AA1">
        <w:t>log2CbSize</w:t>
      </w:r>
      <w:r w:rsidRPr="00B32743">
        <w:t xml:space="preserve"> is equal to 6, </w:t>
      </w:r>
      <w:proofErr w:type="spellStart"/>
      <w:r w:rsidRPr="00B32743">
        <w:t>depthIntraModeSet</w:t>
      </w:r>
      <w:proofErr w:type="spellEnd"/>
      <w:r w:rsidRPr="00B32743">
        <w:t xml:space="preserve"> is set equal to 0.</w:t>
      </w:r>
    </w:p>
    <w:p w:rsidR="000205FC" w:rsidRPr="00B32743" w:rsidRDefault="000205FC" w:rsidP="000205FC">
      <w:pPr>
        <w:pStyle w:val="3D0"/>
      </w:pPr>
      <w:r w:rsidRPr="00B32743">
        <w:t xml:space="preserve">Otherwise, if </w:t>
      </w:r>
      <w:r w:rsidRPr="00EE7AA1">
        <w:t>log2CbSize</w:t>
      </w:r>
      <w:r w:rsidRPr="00B32743">
        <w:t xml:space="preserve"> is equal to 3 and </w:t>
      </w:r>
      <w:proofErr w:type="spellStart"/>
      <w:proofErr w:type="gramStart"/>
      <w:r w:rsidRPr="00B32743">
        <w:t>PartMode</w:t>
      </w:r>
      <w:proofErr w:type="spellEnd"/>
      <w:r w:rsidRPr="00B32743">
        <w:t>[</w:t>
      </w:r>
      <w:proofErr w:type="gramEnd"/>
      <w:r w:rsidRPr="00B32743">
        <w:t> </w:t>
      </w:r>
      <w:proofErr w:type="spellStart"/>
      <w:r w:rsidRPr="00B32743">
        <w:t>xC</w:t>
      </w:r>
      <w:proofErr w:type="spellEnd"/>
      <w:r w:rsidRPr="00B32743">
        <w:t> ][ </w:t>
      </w:r>
      <w:proofErr w:type="spellStart"/>
      <w:r w:rsidRPr="00B32743">
        <w:t>yC</w:t>
      </w:r>
      <w:proofErr w:type="spellEnd"/>
      <w:r w:rsidRPr="00B32743">
        <w:t xml:space="preserve"> ] is equal to </w:t>
      </w:r>
      <w:proofErr w:type="spellStart"/>
      <w:r w:rsidRPr="00B32743">
        <w:t>PART_NxN</w:t>
      </w:r>
      <w:proofErr w:type="spellEnd"/>
      <w:r w:rsidRPr="00B32743">
        <w:t xml:space="preserve">, </w:t>
      </w:r>
      <w:proofErr w:type="spellStart"/>
      <w:r w:rsidRPr="00B32743">
        <w:t>depthIntraModeSet</w:t>
      </w:r>
      <w:proofErr w:type="spellEnd"/>
      <w:r w:rsidRPr="00B32743">
        <w:t xml:space="preserve"> is set equal to 1. </w:t>
      </w:r>
    </w:p>
    <w:p w:rsidR="000205FC" w:rsidRPr="00B32743" w:rsidRDefault="000205FC" w:rsidP="000205FC">
      <w:pPr>
        <w:pStyle w:val="3D0"/>
      </w:pPr>
      <w:r w:rsidRPr="00B32743">
        <w:t>Otherwise ( (</w:t>
      </w:r>
      <w:r w:rsidRPr="00EE7AA1">
        <w:t>log2CbSize</w:t>
      </w:r>
      <w:r w:rsidRPr="00B32743">
        <w:t> </w:t>
      </w:r>
      <w:r>
        <w:t> </w:t>
      </w:r>
      <w:r w:rsidRPr="00B32743">
        <w:t>= </w:t>
      </w:r>
      <w:r>
        <w:t> </w:t>
      </w:r>
      <w:r w:rsidRPr="00B32743">
        <w:t>= 3 &amp;&amp; PartMode[ xC ][ yC ]  = =  PART_2Nx2N) || (</w:t>
      </w:r>
      <w:r w:rsidRPr="00EE7AA1">
        <w:t>log2CbSize</w:t>
      </w:r>
      <w:r w:rsidRPr="00B32743">
        <w:t> &gt; 3 &amp;&amp; </w:t>
      </w:r>
      <w:r w:rsidRPr="00EE7AA1">
        <w:t>log2CbSize</w:t>
      </w:r>
      <w:r w:rsidRPr="00B32743">
        <w:t xml:space="preserve"> &lt; 6 ), the following applies: </w:t>
      </w:r>
    </w:p>
    <w:p w:rsidR="000205FC" w:rsidRPr="00B32743" w:rsidRDefault="000205FC" w:rsidP="000205FC">
      <w:pPr>
        <w:pStyle w:val="3D1"/>
      </w:pPr>
      <w:r w:rsidRPr="00B32743">
        <w:t xml:space="preserve">If </w:t>
      </w:r>
      <w:proofErr w:type="spellStart"/>
      <w:r w:rsidRPr="00B32743">
        <w:t>depth_intra_mode_set_indication_flag</w:t>
      </w:r>
      <w:proofErr w:type="spellEnd"/>
      <w:r w:rsidRPr="00B32743">
        <w:t xml:space="preserve"> is equal to 1, </w:t>
      </w:r>
      <w:proofErr w:type="spellStart"/>
      <w:r w:rsidRPr="00B32743">
        <w:t>depthIntraModeSet</w:t>
      </w:r>
      <w:proofErr w:type="spellEnd"/>
      <w:r w:rsidRPr="00B32743">
        <w:t xml:space="preserve"> is set equal to 2.</w:t>
      </w:r>
    </w:p>
    <w:p w:rsidR="000205FC" w:rsidRPr="00B32743" w:rsidRDefault="000205FC" w:rsidP="000205FC">
      <w:pPr>
        <w:pStyle w:val="3D1"/>
      </w:pPr>
      <w:r w:rsidRPr="00B32743">
        <w:t xml:space="preserve">Otherwise </w:t>
      </w:r>
      <w:proofErr w:type="gramStart"/>
      <w:r w:rsidRPr="00B32743">
        <w:t xml:space="preserve">( </w:t>
      </w:r>
      <w:proofErr w:type="spellStart"/>
      <w:r w:rsidRPr="00B32743">
        <w:t>depth</w:t>
      </w:r>
      <w:proofErr w:type="gramEnd"/>
      <w:r w:rsidRPr="00B32743">
        <w:t>_intra_mode_set_indication_flag</w:t>
      </w:r>
      <w:proofErr w:type="spellEnd"/>
      <w:r w:rsidRPr="00B32743">
        <w:t xml:space="preserve"> is equal to 0 ), </w:t>
      </w:r>
      <w:proofErr w:type="spellStart"/>
      <w:r w:rsidRPr="00B32743">
        <w:t>depthIntraModeSet</w:t>
      </w:r>
      <w:proofErr w:type="spellEnd"/>
      <w:r w:rsidRPr="00B32743">
        <w:t xml:space="preserve"> is set equal to 3.</w:t>
      </w:r>
    </w:p>
    <w:p w:rsidR="000205FC" w:rsidRDefault="000205FC" w:rsidP="000205FC">
      <w:pPr>
        <w:pStyle w:val="3S0"/>
      </w:pPr>
      <w:proofErr w:type="spellStart"/>
      <w:r w:rsidRPr="00732B43">
        <w:rPr>
          <w:b/>
        </w:rPr>
        <w:t>depth_intra_mode</w:t>
      </w:r>
      <w:proofErr w:type="spellEnd"/>
      <w:proofErr w:type="gramStart"/>
      <w:r w:rsidRPr="00B32743">
        <w:t>[ x0</w:t>
      </w:r>
      <w:proofErr w:type="gramEnd"/>
      <w:r w:rsidRPr="00B32743">
        <w:t xml:space="preserve"> ][ y0 ] specifies the depth intra mode of the current prediction unit. </w:t>
      </w:r>
      <w:fldSimple w:instr=" REF _Ref358817834 \h  \* MERGEFORMAT " w:fldLock="1">
        <w:r w:rsidRPr="00732B43">
          <w:t>Table </w:t>
        </w:r>
        <w:r w:rsidRPr="00853BF5">
          <w:t>H</w:t>
        </w:r>
        <w:r w:rsidRPr="00732B43">
          <w:noBreakHyphen/>
        </w:r>
        <w:r>
          <w:t>2</w:t>
        </w:r>
      </w:fldSimple>
      <w:r w:rsidRPr="00B32743">
        <w:t xml:space="preserve"> specifies the value of the variable </w:t>
      </w:r>
      <w:proofErr w:type="spellStart"/>
      <w:r w:rsidRPr="00B32743">
        <w:t>depthIntraModeMaxLen</w:t>
      </w:r>
      <w:proofErr w:type="spellEnd"/>
      <w:r w:rsidRPr="00B32743">
        <w:t xml:space="preserve"> depending on </w:t>
      </w:r>
      <w:proofErr w:type="spellStart"/>
      <w:r w:rsidRPr="00B32743">
        <w:t>depthIntraModeSet</w:t>
      </w:r>
      <w:proofErr w:type="spellEnd"/>
      <w:r w:rsidRPr="00B32743">
        <w:t xml:space="preserve"> and the value of the variable </w:t>
      </w:r>
      <w:proofErr w:type="spellStart"/>
      <w:r w:rsidRPr="00B32743">
        <w:t>DepthIntraMode</w:t>
      </w:r>
      <w:proofErr w:type="spellEnd"/>
      <w:r w:rsidRPr="00B32743">
        <w:t xml:space="preserve"> and the associated name depending on the on </w:t>
      </w:r>
      <w:proofErr w:type="spellStart"/>
      <w:r w:rsidRPr="00B32743">
        <w:t>depth_intra_mode</w:t>
      </w:r>
      <w:proofErr w:type="spellEnd"/>
      <w:r w:rsidRPr="00B32743">
        <w:t xml:space="preserve"> and </w:t>
      </w:r>
      <w:proofErr w:type="spellStart"/>
      <w:r w:rsidRPr="00B32743">
        <w:t>depthIntraModeSet</w:t>
      </w:r>
      <w:proofErr w:type="spellEnd"/>
      <w:r w:rsidRPr="00B32743">
        <w:t>.</w:t>
      </w:r>
    </w:p>
    <w:p w:rsidR="000205FC" w:rsidRPr="00B32743" w:rsidRDefault="000205FC" w:rsidP="000205FC">
      <w:pPr>
        <w:pStyle w:val="3S0"/>
      </w:pPr>
      <w:r>
        <w:t xml:space="preserve">It is a requirement of </w:t>
      </w:r>
      <w:proofErr w:type="spellStart"/>
      <w:r>
        <w:t>bitstream</w:t>
      </w:r>
      <w:proofErr w:type="spellEnd"/>
      <w:r>
        <w:t xml:space="preserve"> conformance, that when </w:t>
      </w:r>
      <w:proofErr w:type="spellStart"/>
      <w:r>
        <w:t>Texture</w:t>
      </w:r>
      <w:r w:rsidRPr="004A52A3">
        <w:rPr>
          <w:lang w:eastAsia="ko-KR"/>
        </w:rPr>
        <w:t>PredMode</w:t>
      </w:r>
      <w:proofErr w:type="spellEnd"/>
      <w:proofErr w:type="gramStart"/>
      <w:r w:rsidRPr="004A52A3">
        <w:t>[ x</w:t>
      </w:r>
      <w:r>
        <w:rPr>
          <w:lang w:eastAsia="de-DE"/>
        </w:rPr>
        <w:t>0</w:t>
      </w:r>
      <w:proofErr w:type="gramEnd"/>
      <w:r w:rsidRPr="004A52A3">
        <w:rPr>
          <w:lang w:eastAsia="ko-KR"/>
        </w:rPr>
        <w:t> ][ </w:t>
      </w:r>
      <w:r w:rsidRPr="004A52A3">
        <w:t>y</w:t>
      </w:r>
      <w:r>
        <w:rPr>
          <w:lang w:eastAsia="de-DE"/>
        </w:rPr>
        <w:t>0</w:t>
      </w:r>
      <w:r w:rsidRPr="004A52A3">
        <w:t> ]</w:t>
      </w:r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is </w:t>
      </w:r>
      <w:r>
        <w:rPr>
          <w:lang w:eastAsia="ko-KR"/>
        </w:rPr>
        <w:t xml:space="preserve">not </w:t>
      </w:r>
      <w:r w:rsidRPr="004A52A3">
        <w:rPr>
          <w:lang w:eastAsia="ko-KR"/>
        </w:rPr>
        <w:t xml:space="preserve">equal to MODE_INTRA </w:t>
      </w:r>
      <w:r>
        <w:rPr>
          <w:lang w:eastAsia="ko-KR"/>
        </w:rPr>
        <w:t xml:space="preserve">or </w:t>
      </w:r>
      <w:proofErr w:type="spellStart"/>
      <w:r>
        <w:rPr>
          <w:lang w:eastAsia="ko-KR"/>
        </w:rPr>
        <w:t>Texture</w:t>
      </w:r>
      <w:r w:rsidRPr="004A52A3">
        <w:t>IntraPredMode</w:t>
      </w:r>
      <w:r>
        <w:t>Y</w:t>
      </w:r>
      <w:proofErr w:type="spellEnd"/>
      <w:r w:rsidRPr="004A52A3">
        <w:t>[ x</w:t>
      </w:r>
      <w:r>
        <w:rPr>
          <w:lang w:eastAsia="de-DE"/>
        </w:rPr>
        <w:t>0</w:t>
      </w:r>
      <w:r w:rsidRPr="004A52A3">
        <w:rPr>
          <w:lang w:eastAsia="ko-KR"/>
        </w:rPr>
        <w:t> ][ </w:t>
      </w:r>
      <w:r w:rsidRPr="004A52A3">
        <w:t>y</w:t>
      </w:r>
      <w:r>
        <w:rPr>
          <w:lang w:eastAsia="de-DE"/>
        </w:rPr>
        <w:t>0</w:t>
      </w:r>
      <w:r w:rsidRPr="004A52A3">
        <w:t> ]</w:t>
      </w:r>
      <w:r>
        <w:rPr>
          <w:lang w:eastAsia="ko-KR"/>
        </w:rPr>
        <w:t xml:space="preserve"> not </w:t>
      </w:r>
      <w:r w:rsidRPr="004A52A3">
        <w:rPr>
          <w:lang w:eastAsia="ko-KR"/>
        </w:rPr>
        <w:t>in the range of 2 to 34</w:t>
      </w:r>
      <w:bookmarkStart w:id="2" w:name="GoHere2"/>
      <w:bookmarkEnd w:id="2"/>
      <w:r>
        <w:rPr>
          <w:lang w:eastAsia="ko-KR"/>
        </w:rPr>
        <w:t xml:space="preserve">, inclusive, </w:t>
      </w:r>
      <w:proofErr w:type="spellStart"/>
      <w:r>
        <w:t>DepthIntraMode</w:t>
      </w:r>
      <w:proofErr w:type="spellEnd"/>
      <w:r>
        <w:t xml:space="preserve"> is not equal to </w:t>
      </w:r>
      <w:r w:rsidRPr="00B32743">
        <w:t>INTRA_DEP_DMM_WPREDTEX</w:t>
      </w:r>
      <w:r>
        <w:t>.</w:t>
      </w:r>
    </w:p>
    <w:p w:rsidR="000205FC" w:rsidRPr="00B32743" w:rsidRDefault="000205FC" w:rsidP="000205FC">
      <w:pPr>
        <w:pStyle w:val="3S0"/>
      </w:pPr>
      <w:r w:rsidRPr="00B32743">
        <w:t xml:space="preserve">The variable </w:t>
      </w:r>
      <w:proofErr w:type="spellStart"/>
      <w:r w:rsidRPr="00B32743">
        <w:t>SdcFlag</w:t>
      </w:r>
      <w:proofErr w:type="spellEnd"/>
      <w:proofErr w:type="gramStart"/>
      <w:r w:rsidRPr="00B32743">
        <w:t>[ x0</w:t>
      </w:r>
      <w:proofErr w:type="gramEnd"/>
      <w:r w:rsidRPr="00B32743">
        <w:t xml:space="preserve"> ][ y0 ] is derived as specified in the following: </w:t>
      </w:r>
    </w:p>
    <w:p w:rsidR="00B359CB" w:rsidRPr="00B32743" w:rsidRDefault="000205FC" w:rsidP="000205FC">
      <w:pPr>
        <w:pStyle w:val="3E1"/>
        <w:tabs>
          <w:tab w:val="clear" w:pos="360"/>
          <w:tab w:val="left" w:pos="2268"/>
        </w:tabs>
      </w:pPr>
      <w:del w:id="3" w:author="Samsung" w:date="2013-10-14T15:10:00Z">
        <w:r w:rsidRPr="00B32743" w:rsidDel="00B359CB">
          <w:delText>SdcFlag[ x0 ][ y0 ] =</w:delText>
        </w:r>
        <w:r w:rsidRPr="00B32743" w:rsidDel="00B359CB">
          <w:tab/>
          <w:delText>( DepthIntraMode[ x0 ][ y0 ]  = =  INTRA_DEP_SDC_PLANAR )  | |  </w:delText>
        </w:r>
        <w:r w:rsidRPr="00B32743" w:rsidDel="00B359CB">
          <w:tab/>
        </w:r>
        <w:r w:rsidRPr="00B32743" w:rsidDel="00B359CB">
          <w:rPr>
            <w:lang w:eastAsia="ko-KR"/>
          </w:rPr>
          <w:delText>(</w:delText>
        </w:r>
        <w:r w:rsidR="00F94852" w:rsidDel="00B359CB">
          <w:fldChar w:fldCharType="begin" w:fldLock="1"/>
        </w:r>
        <w:r w:rsidR="00F94852" w:rsidDel="00B359CB">
          <w:delInstrText xml:space="preserve"> REF H \h  \* MERGEFORMAT </w:delInstrText>
        </w:r>
        <w:r w:rsidR="00F94852" w:rsidDel="00B359CB">
          <w:fldChar w:fldCharType="separate"/>
        </w:r>
        <w:r w:rsidRPr="004A52A3" w:rsidDel="00B359CB">
          <w:rPr>
            <w:lang w:eastAsia="ko-KR"/>
          </w:rPr>
          <w:delText>H</w:delText>
        </w:r>
        <w:r w:rsidR="00F94852" w:rsidDel="00B359CB">
          <w:fldChar w:fldCharType="end"/>
        </w:r>
        <w:r w:rsidRPr="00B32743" w:rsidDel="00B359CB">
          <w:rPr>
            <w:lang w:eastAsia="ko-KR"/>
          </w:rPr>
          <w:noBreakHyphen/>
        </w:r>
        <w:r w:rsidR="00F94852" w:rsidRPr="00B32743" w:rsidDel="00B359CB">
          <w:rPr>
            <w:lang w:eastAsia="ko-KR"/>
          </w:rPr>
          <w:fldChar w:fldCharType="begin" w:fldLock="1"/>
        </w:r>
        <w:r w:rsidRPr="00B32743" w:rsidDel="00B359CB">
          <w:rPr>
            <w:lang w:eastAsia="ko-KR"/>
          </w:rPr>
          <w:delInstrText xml:space="preserve"> SEQ Equation \* ARABIC </w:delInstrText>
        </w:r>
        <w:r w:rsidR="00F94852" w:rsidRPr="00B32743" w:rsidDel="00B359CB">
          <w:rPr>
            <w:lang w:eastAsia="ko-KR"/>
          </w:rPr>
          <w:fldChar w:fldCharType="separate"/>
        </w:r>
        <w:r w:rsidDel="00B359CB">
          <w:rPr>
            <w:noProof/>
            <w:lang w:eastAsia="ko-KR"/>
          </w:rPr>
          <w:delText>22</w:delText>
        </w:r>
        <w:r w:rsidR="00F94852" w:rsidRPr="00B32743" w:rsidDel="00B359CB">
          <w:rPr>
            <w:lang w:eastAsia="ko-KR"/>
          </w:rPr>
          <w:fldChar w:fldCharType="end"/>
        </w:r>
        <w:r w:rsidRPr="00B32743" w:rsidDel="00B359CB">
          <w:rPr>
            <w:lang w:eastAsia="ko-KR"/>
          </w:rPr>
          <w:delText>)</w:delText>
        </w:r>
        <w:r w:rsidRPr="00B32743" w:rsidDel="00B359CB">
          <w:br/>
        </w:r>
        <w:r w:rsidRPr="00B32743" w:rsidDel="00B359CB">
          <w:tab/>
          <w:delText>( DepthIntraMode[ x0 ][ y0 ]  = =  INTRA_DEP_SDC_DMM_WFULL )</w:delText>
        </w:r>
      </w:del>
    </w:p>
    <w:p w:rsidR="00B359CB" w:rsidRPr="004A52A3" w:rsidRDefault="00B359CB" w:rsidP="00B359CB">
      <w:pPr>
        <w:pStyle w:val="3E1"/>
        <w:tabs>
          <w:tab w:val="clear" w:pos="360"/>
          <w:tab w:val="left" w:pos="2268"/>
        </w:tabs>
        <w:rPr>
          <w:ins w:id="4" w:author="Samsung" w:date="2013-10-14T15:11:00Z"/>
        </w:rPr>
      </w:pPr>
      <w:proofErr w:type="spellStart"/>
      <w:ins w:id="5" w:author="Samsung" w:date="2013-10-14T15:11:00Z">
        <w:r w:rsidRPr="004A52A3">
          <w:t>SdcFlag</w:t>
        </w:r>
        <w:proofErr w:type="spellEnd"/>
        <w:r w:rsidRPr="004A52A3">
          <w:t>[ x0 ][ y0 ] =</w:t>
        </w:r>
        <w:r w:rsidRPr="004A52A3">
          <w:tab/>
          <w:t>( </w:t>
        </w:r>
        <w:proofErr w:type="spellStart"/>
        <w:r>
          <w:rPr>
            <w:rFonts w:hint="eastAsia"/>
            <w:lang w:eastAsia="ko-KR"/>
          </w:rPr>
          <w:t>DepthIntraM</w:t>
        </w:r>
        <w:r w:rsidRPr="004A52A3">
          <w:t>ode</w:t>
        </w:r>
        <w:proofErr w:type="spellEnd"/>
        <w:r w:rsidRPr="004A52A3">
          <w:t>[ x0 ][ y0 ]  = =  INTRA_DEP_SDC_</w:t>
        </w:r>
        <w:r>
          <w:rPr>
            <w:rFonts w:hint="eastAsia"/>
            <w:lang w:eastAsia="ko-KR"/>
          </w:rPr>
          <w:t>MPM1</w:t>
        </w:r>
        <w:r w:rsidRPr="004A52A3">
          <w:t> )  | |  </w:t>
        </w:r>
        <w:r w:rsidRPr="004A52A3">
          <w:tab/>
        </w:r>
        <w:r w:rsidRPr="004A52A3">
          <w:rPr>
            <w:lang w:eastAsia="ko-KR"/>
          </w:rPr>
          <w:t>(</w:t>
        </w:r>
        <w:r w:rsidRPr="004A52A3">
          <w:rPr>
            <w:lang w:eastAsia="ko-KR"/>
          </w:rPr>
          <w:fldChar w:fldCharType="begin" w:fldLock="1"/>
        </w:r>
        <w:r w:rsidRPr="004A52A3">
          <w:rPr>
            <w:lang w:eastAsia="ko-KR"/>
          </w:rPr>
          <w:instrText xml:space="preserve"> REF H \h </w:instrText>
        </w:r>
        <w:r w:rsidRPr="004A52A3">
          <w:rPr>
            <w:lang w:eastAsia="ko-KR"/>
          </w:rPr>
        </w:r>
        <w:r w:rsidRPr="004A52A3">
          <w:rPr>
            <w:lang w:eastAsia="ko-KR"/>
          </w:rPr>
          <w:fldChar w:fldCharType="separate"/>
        </w:r>
        <w:r w:rsidRPr="004A52A3">
          <w:rPr>
            <w:lang w:eastAsia="ko-KR"/>
          </w:rPr>
          <w:t>H</w:t>
        </w:r>
        <w:r w:rsidRPr="004A52A3">
          <w:rPr>
            <w:lang w:eastAsia="ko-KR"/>
          </w:rPr>
          <w:fldChar w:fldCharType="end"/>
        </w:r>
        <w:r w:rsidRPr="004A52A3">
          <w:rPr>
            <w:lang w:eastAsia="ko-KR"/>
          </w:rPr>
          <w:noBreakHyphen/>
        </w:r>
        <w:r w:rsidRPr="004A52A3">
          <w:rPr>
            <w:lang w:eastAsia="ko-KR"/>
          </w:rPr>
          <w:fldChar w:fldCharType="begin" w:fldLock="1"/>
        </w:r>
        <w:r w:rsidRPr="004A52A3">
          <w:rPr>
            <w:lang w:eastAsia="ko-KR"/>
          </w:rPr>
          <w:instrText xml:space="preserve"> SEQ Equation \* ARABIC </w:instrText>
        </w:r>
        <w:r w:rsidRPr="004A52A3">
          <w:rPr>
            <w:lang w:eastAsia="ko-KR"/>
          </w:rPr>
          <w:fldChar w:fldCharType="separate"/>
        </w:r>
        <w:r>
          <w:rPr>
            <w:noProof/>
            <w:lang w:eastAsia="ko-KR"/>
          </w:rPr>
          <w:t>16</w:t>
        </w:r>
        <w:r w:rsidRPr="004A52A3">
          <w:rPr>
            <w:lang w:eastAsia="ko-KR"/>
          </w:rPr>
          <w:fldChar w:fldCharType="end"/>
        </w:r>
        <w:r w:rsidRPr="004A52A3">
          <w:rPr>
            <w:lang w:eastAsia="ko-KR"/>
          </w:rPr>
          <w:t>)</w:t>
        </w:r>
        <w:r w:rsidRPr="004A52A3">
          <w:br/>
        </w:r>
        <w:r w:rsidRPr="004A52A3">
          <w:tab/>
          <w:t>( </w:t>
        </w:r>
        <w:proofErr w:type="spellStart"/>
        <w:r>
          <w:rPr>
            <w:rFonts w:hint="eastAsia"/>
            <w:lang w:eastAsia="ko-KR"/>
          </w:rPr>
          <w:t>DepthIntraM</w:t>
        </w:r>
        <w:r w:rsidRPr="004A52A3">
          <w:t>ode</w:t>
        </w:r>
        <w:proofErr w:type="spellEnd"/>
        <w:r w:rsidRPr="004A52A3">
          <w:t xml:space="preserve"> [ x0 ][ y0 ]  = =  INTRA_DEP_SDC_</w:t>
        </w:r>
        <w:r>
          <w:rPr>
            <w:rFonts w:hint="eastAsia"/>
            <w:lang w:eastAsia="ko-KR"/>
          </w:rPr>
          <w:t>MPM2</w:t>
        </w:r>
        <w:r w:rsidRPr="004A52A3">
          <w:t> )  | |  </w:t>
        </w:r>
        <w:r w:rsidRPr="004A52A3">
          <w:br/>
        </w:r>
        <w:r w:rsidRPr="004A52A3">
          <w:tab/>
          <w:t>( </w:t>
        </w:r>
        <w:proofErr w:type="spellStart"/>
        <w:r>
          <w:rPr>
            <w:rFonts w:hint="eastAsia"/>
            <w:lang w:eastAsia="ko-KR"/>
          </w:rPr>
          <w:t>DepthIntraM</w:t>
        </w:r>
        <w:r w:rsidRPr="004A52A3">
          <w:t>ode</w:t>
        </w:r>
        <w:proofErr w:type="spellEnd"/>
        <w:r w:rsidRPr="004A52A3">
          <w:t xml:space="preserve"> [ x0 ][ y0 ]  = =  INTRA_DEP_SDC_</w:t>
        </w:r>
        <w:r>
          <w:rPr>
            <w:rFonts w:hint="eastAsia"/>
            <w:lang w:eastAsia="ko-KR"/>
          </w:rPr>
          <w:t>MPM3</w:t>
        </w:r>
        <w:r w:rsidRPr="004A52A3">
          <w:t xml:space="preserve"> ) </w:t>
        </w:r>
      </w:ins>
    </w:p>
    <w:p w:rsidR="00B359CB" w:rsidRPr="00B359CB" w:rsidRDefault="00B359CB" w:rsidP="000205FC">
      <w:pPr>
        <w:pStyle w:val="3S0"/>
        <w:rPr>
          <w:ins w:id="6" w:author="Samsung" w:date="2013-10-14T15:10:00Z"/>
          <w:rFonts w:hint="eastAsia"/>
          <w:lang w:eastAsia="ko-KR"/>
        </w:rPr>
      </w:pPr>
    </w:p>
    <w:p w:rsidR="000205FC" w:rsidRPr="00B32743" w:rsidRDefault="000205FC" w:rsidP="000205FC">
      <w:pPr>
        <w:pStyle w:val="3S0"/>
      </w:pPr>
      <w:r w:rsidRPr="00B32743">
        <w:t xml:space="preserve">The variable </w:t>
      </w:r>
      <w:proofErr w:type="spellStart"/>
      <w:r w:rsidRPr="00B32743">
        <w:t>DmmFlag</w:t>
      </w:r>
      <w:proofErr w:type="spellEnd"/>
      <w:proofErr w:type="gramStart"/>
      <w:r w:rsidRPr="00B32743">
        <w:t>[ x0</w:t>
      </w:r>
      <w:proofErr w:type="gramEnd"/>
      <w:r w:rsidRPr="00B32743">
        <w:t xml:space="preserve"> ][ y0 ] is derived as specified in the following: </w:t>
      </w:r>
    </w:p>
    <w:p w:rsidR="000205FC" w:rsidRPr="00B32743" w:rsidRDefault="000205FC" w:rsidP="000205FC">
      <w:pPr>
        <w:pStyle w:val="3E1"/>
        <w:tabs>
          <w:tab w:val="clear" w:pos="360"/>
          <w:tab w:val="left" w:pos="2268"/>
        </w:tabs>
      </w:pPr>
      <w:proofErr w:type="spellStart"/>
      <w:r w:rsidRPr="00B32743">
        <w:t>DmmFlag</w:t>
      </w:r>
      <w:proofErr w:type="spellEnd"/>
      <w:r w:rsidRPr="00B32743">
        <w:t>[ x0 ][ y0 ] =</w:t>
      </w:r>
      <w:r w:rsidRPr="00B32743">
        <w:tab/>
        <w:t>( </w:t>
      </w:r>
      <w:proofErr w:type="spellStart"/>
      <w:r w:rsidRPr="00B32743">
        <w:t>DepthIntraMode</w:t>
      </w:r>
      <w:proofErr w:type="spellEnd"/>
      <w:r w:rsidRPr="00B32743">
        <w:t>[ x0 ][ y0 ]  = =  INTRA_DEP_DMM_WFULL )  | |  </w:t>
      </w:r>
      <w:r w:rsidRPr="00B32743">
        <w:tab/>
      </w:r>
      <w:r w:rsidRPr="00B32743">
        <w:rPr>
          <w:lang w:eastAsia="ko-KR"/>
        </w:rPr>
        <w:t>(</w:t>
      </w:r>
      <w:r w:rsidR="00F94852" w:rsidRPr="00B32743">
        <w:rPr>
          <w:lang w:eastAsia="ko-KR"/>
        </w:rPr>
        <w:fldChar w:fldCharType="begin" w:fldLock="1"/>
      </w:r>
      <w:r w:rsidRPr="00B32743">
        <w:rPr>
          <w:lang w:eastAsia="ko-KR"/>
        </w:rPr>
        <w:instrText xml:space="preserve"> REF H \h </w:instrText>
      </w:r>
      <w:r w:rsidR="00F94852" w:rsidRPr="00B32743">
        <w:rPr>
          <w:lang w:eastAsia="ko-KR"/>
        </w:rPr>
      </w:r>
      <w:r w:rsidR="00F94852" w:rsidRPr="00B3274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F94852" w:rsidRPr="00B32743">
        <w:rPr>
          <w:lang w:eastAsia="ko-KR"/>
        </w:rPr>
        <w:fldChar w:fldCharType="end"/>
      </w:r>
      <w:r w:rsidRPr="00B32743">
        <w:rPr>
          <w:lang w:eastAsia="ko-KR"/>
        </w:rPr>
        <w:noBreakHyphen/>
      </w:r>
      <w:r w:rsidR="00F94852" w:rsidRPr="00B32743">
        <w:rPr>
          <w:lang w:eastAsia="ko-KR"/>
        </w:rPr>
        <w:fldChar w:fldCharType="begin" w:fldLock="1"/>
      </w:r>
      <w:r w:rsidRPr="00B32743">
        <w:rPr>
          <w:lang w:eastAsia="ko-KR"/>
        </w:rPr>
        <w:instrText xml:space="preserve"> SEQ Equation \* ARABIC </w:instrText>
      </w:r>
      <w:r w:rsidR="00F94852" w:rsidRPr="00B32743">
        <w:rPr>
          <w:lang w:eastAsia="ko-KR"/>
        </w:rPr>
        <w:fldChar w:fldCharType="separate"/>
      </w:r>
      <w:r>
        <w:rPr>
          <w:noProof/>
          <w:lang w:eastAsia="ko-KR"/>
        </w:rPr>
        <w:t>23</w:t>
      </w:r>
      <w:r w:rsidR="00F94852" w:rsidRPr="00B32743">
        <w:rPr>
          <w:lang w:eastAsia="ko-KR"/>
        </w:rPr>
        <w:fldChar w:fldCharType="end"/>
      </w:r>
      <w:r w:rsidRPr="00B32743">
        <w:rPr>
          <w:lang w:eastAsia="ko-KR"/>
        </w:rPr>
        <w:t>)</w:t>
      </w:r>
      <w:r w:rsidRPr="00B32743">
        <w:br/>
      </w:r>
      <w:r w:rsidRPr="00B32743">
        <w:tab/>
        <w:t>( DepthIntraMode[ x0 ][ y0 ]  = =  INTRA_DEP_DMM_CPREDTEX )  | |  </w:t>
      </w:r>
      <w:r w:rsidRPr="00B32743">
        <w:br/>
      </w:r>
      <w:r w:rsidRPr="00B32743">
        <w:tab/>
        <w:t>( </w:t>
      </w:r>
      <w:proofErr w:type="spellStart"/>
      <w:r w:rsidRPr="00B32743">
        <w:t>DepthIntraMode</w:t>
      </w:r>
      <w:proofErr w:type="spellEnd"/>
      <w:r w:rsidRPr="00B32743">
        <w:t>[ x0 ][ y0 ]  = =  INTRA_DEP_DMM_WPREDTEX )</w:t>
      </w:r>
    </w:p>
    <w:p w:rsidR="000205FC" w:rsidRPr="00732B43" w:rsidRDefault="000205FC" w:rsidP="000205FC">
      <w:pPr>
        <w:pStyle w:val="a5"/>
        <w:rPr>
          <w:lang w:val="en-GB"/>
        </w:rPr>
      </w:pPr>
      <w:bookmarkStart w:id="7" w:name="_Ref358817834"/>
      <w:bookmarkStart w:id="8" w:name="_Toc366604393"/>
      <w:r w:rsidRPr="00732B43">
        <w:rPr>
          <w:lang w:val="en-GB"/>
        </w:rPr>
        <w:t>Table </w:t>
      </w:r>
      <w:fldSimple w:instr=" REF H \h  \* MERGEFORMAT " w:fldLock="1">
        <w:r w:rsidRPr="00853BF5">
          <w:rPr>
            <w:lang w:val="en-GB"/>
          </w:rPr>
          <w:t>H</w:t>
        </w:r>
      </w:fldSimple>
      <w:r w:rsidRPr="00732B43">
        <w:rPr>
          <w:lang w:val="en-GB"/>
        </w:rPr>
        <w:noBreakHyphen/>
      </w:r>
      <w:r w:rsidR="00F94852" w:rsidRPr="00732B43">
        <w:rPr>
          <w:lang w:val="en-GB"/>
        </w:rPr>
        <w:fldChar w:fldCharType="begin" w:fldLock="1"/>
      </w:r>
      <w:r w:rsidRPr="00732B43">
        <w:rPr>
          <w:lang w:val="en-GB"/>
        </w:rPr>
        <w:instrText xml:space="preserve"> SEQ Table \* ARABIC \s 1 </w:instrText>
      </w:r>
      <w:r w:rsidR="00F94852" w:rsidRPr="00732B43">
        <w:rPr>
          <w:lang w:val="en-GB"/>
        </w:rPr>
        <w:fldChar w:fldCharType="separate"/>
      </w:r>
      <w:r>
        <w:rPr>
          <w:noProof/>
          <w:lang w:val="en-GB"/>
        </w:rPr>
        <w:t>2</w:t>
      </w:r>
      <w:r w:rsidR="00F94852" w:rsidRPr="00732B43">
        <w:rPr>
          <w:lang w:val="en-GB"/>
        </w:rPr>
        <w:fldChar w:fldCharType="end"/>
      </w:r>
      <w:bookmarkEnd w:id="7"/>
      <w:r w:rsidRPr="00732B43">
        <w:rPr>
          <w:lang w:val="en-GB"/>
        </w:rPr>
        <w:t xml:space="preserve"> – Specification of </w:t>
      </w:r>
      <w:proofErr w:type="spellStart"/>
      <w:r w:rsidRPr="00732B43">
        <w:rPr>
          <w:lang w:val="en-GB"/>
        </w:rPr>
        <w:t>DepthIntraMode</w:t>
      </w:r>
      <w:proofErr w:type="spellEnd"/>
      <w:r w:rsidRPr="00732B43">
        <w:rPr>
          <w:lang w:val="en-GB"/>
        </w:rPr>
        <w:t xml:space="preserve"> and associated name depending on </w:t>
      </w:r>
      <w:proofErr w:type="spellStart"/>
      <w:r w:rsidRPr="00732B43">
        <w:rPr>
          <w:lang w:val="en-GB"/>
        </w:rPr>
        <w:t>depthIntraModeSet</w:t>
      </w:r>
      <w:proofErr w:type="spellEnd"/>
      <w:r w:rsidRPr="00732B43">
        <w:rPr>
          <w:lang w:val="en-GB"/>
        </w:rPr>
        <w:t xml:space="preserve"> and </w:t>
      </w:r>
      <w:proofErr w:type="spellStart"/>
      <w:r w:rsidRPr="00732B43">
        <w:rPr>
          <w:lang w:val="en-GB"/>
        </w:rPr>
        <w:t>depth_intra_mode</w:t>
      </w:r>
      <w:proofErr w:type="spellEnd"/>
      <w:r w:rsidRPr="00732B43">
        <w:rPr>
          <w:lang w:val="en-GB"/>
        </w:rPr>
        <w:t xml:space="preserve"> and specification of and </w:t>
      </w:r>
      <w:proofErr w:type="spellStart"/>
      <w:r w:rsidRPr="00732B43">
        <w:rPr>
          <w:lang w:val="en-GB"/>
        </w:rPr>
        <w:t>depthIntraModeMaxLen</w:t>
      </w:r>
      <w:proofErr w:type="spellEnd"/>
      <w:r w:rsidRPr="00732B43">
        <w:rPr>
          <w:lang w:val="en-GB"/>
        </w:rPr>
        <w:t xml:space="preserve"> depending on </w:t>
      </w:r>
      <w:proofErr w:type="spellStart"/>
      <w:r w:rsidRPr="00732B43">
        <w:rPr>
          <w:lang w:val="en-GB"/>
        </w:rPr>
        <w:t>depthIntraModeSet</w:t>
      </w:r>
      <w:bookmarkEnd w:id="8"/>
      <w:proofErr w:type="spellEnd"/>
    </w:p>
    <w:tbl>
      <w:tblPr>
        <w:tblW w:w="9184" w:type="dxa"/>
        <w:jc w:val="center"/>
        <w:tblInd w:w="589" w:type="dxa"/>
        <w:tblLayout w:type="fixed"/>
        <w:tblCellMar>
          <w:left w:w="80" w:type="dxa"/>
          <w:right w:w="80" w:type="dxa"/>
        </w:tblCellMar>
        <w:tblLook w:val="04A0"/>
      </w:tblPr>
      <w:tblGrid>
        <w:gridCol w:w="1668"/>
        <w:gridCol w:w="3261"/>
        <w:gridCol w:w="1063"/>
        <w:gridCol w:w="1064"/>
        <w:gridCol w:w="1064"/>
        <w:gridCol w:w="1064"/>
      </w:tblGrid>
      <w:tr w:rsidR="000205FC" w:rsidRPr="00B32743" w:rsidTr="00FF78A6">
        <w:trPr>
          <w:cantSplit/>
          <w:trHeight w:val="318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05FC" w:rsidRPr="00BD2F72" w:rsidDel="00AE6991" w:rsidRDefault="000205FC" w:rsidP="00FF78A6">
            <w:pPr>
              <w:pStyle w:val="3N0"/>
              <w:jc w:val="center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05FC" w:rsidRPr="00732B43" w:rsidRDefault="000205FC" w:rsidP="00FF78A6">
            <w:pPr>
              <w:pStyle w:val="3N0"/>
              <w:jc w:val="center"/>
              <w:rPr>
                <w:b/>
              </w:rPr>
            </w:pPr>
            <w:del w:id="9" w:author="Samsung" w:date="2013-10-14T15:12:00Z">
              <w:r w:rsidRPr="00732B43" w:rsidDel="00B359CB">
                <w:rPr>
                  <w:b/>
                </w:rPr>
                <w:delText>depthIntraModeSet</w:delText>
              </w:r>
            </w:del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05FC" w:rsidRPr="00BD2F72" w:rsidDel="00AE6991" w:rsidRDefault="000205FC" w:rsidP="00FF78A6">
            <w:pPr>
              <w:pStyle w:val="3N0"/>
              <w:jc w:val="center"/>
            </w:pPr>
            <w:del w:id="10" w:author="Samsung" w:date="2013-10-14T15:12:00Z">
              <w:r w:rsidRPr="00BD2F72" w:rsidDel="00B359CB">
                <w:delText>0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05FC" w:rsidRPr="00BD2F72" w:rsidDel="00AE6991" w:rsidRDefault="000205FC" w:rsidP="00FF78A6">
            <w:pPr>
              <w:pStyle w:val="3N0"/>
              <w:jc w:val="center"/>
            </w:pPr>
            <w:del w:id="11" w:author="Samsung" w:date="2013-10-14T15:12:00Z">
              <w:r w:rsidRPr="00BD2F72" w:rsidDel="00B359CB">
                <w:delText>1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05FC" w:rsidRPr="00BD2F72" w:rsidDel="00AE6991" w:rsidRDefault="000205FC" w:rsidP="00FF78A6">
            <w:pPr>
              <w:pStyle w:val="3N0"/>
              <w:jc w:val="center"/>
            </w:pPr>
            <w:del w:id="12" w:author="Samsung" w:date="2013-10-14T15:12:00Z">
              <w:r w:rsidRPr="00BD2F72" w:rsidDel="00B359CB">
                <w:delText>2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05FC" w:rsidRPr="00BD2F72" w:rsidDel="00AE6991" w:rsidRDefault="000205FC" w:rsidP="00FF78A6">
            <w:pPr>
              <w:pStyle w:val="3N0"/>
              <w:jc w:val="center"/>
            </w:pPr>
            <w:del w:id="13" w:author="Samsung" w:date="2013-10-14T15:12:00Z">
              <w:r w:rsidRPr="00BD2F72" w:rsidDel="00B359CB">
                <w:delText>3</w:delText>
              </w:r>
            </w:del>
          </w:p>
        </w:tc>
      </w:tr>
      <w:tr w:rsidR="000205FC" w:rsidRPr="004A52A3" w:rsidTr="00FF78A6">
        <w:trPr>
          <w:cantSplit/>
          <w:trHeight w:val="318"/>
          <w:jc w:val="center"/>
        </w:trPr>
        <w:tc>
          <w:tcPr>
            <w:tcW w:w="1668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0205FC" w:rsidRPr="004A52A3" w:rsidDel="00AE6991" w:rsidRDefault="000205FC" w:rsidP="00FF78A6">
            <w:pPr>
              <w:pStyle w:val="3N0"/>
              <w:jc w:val="center"/>
              <w:rPr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0205FC" w:rsidRPr="004A52A3" w:rsidDel="00AE6991" w:rsidRDefault="000205FC" w:rsidP="00FF78A6">
            <w:pPr>
              <w:pStyle w:val="3N0"/>
              <w:jc w:val="center"/>
              <w:rPr>
                <w:b/>
              </w:rPr>
            </w:pPr>
            <w:del w:id="14" w:author="Samsung" w:date="2013-10-14T15:12:00Z">
              <w:r w:rsidDel="00B359CB">
                <w:rPr>
                  <w:b/>
                </w:rPr>
                <w:delText>depthIntraModeMaxLen</w:delText>
              </w:r>
            </w:del>
          </w:p>
        </w:tc>
        <w:tc>
          <w:tcPr>
            <w:tcW w:w="1063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0205FC" w:rsidRPr="00BD2F72" w:rsidDel="00AE6991" w:rsidRDefault="000205FC" w:rsidP="00FF78A6">
            <w:pPr>
              <w:pStyle w:val="3N0"/>
              <w:jc w:val="center"/>
            </w:pPr>
            <w:del w:id="15" w:author="Samsung" w:date="2013-10-14T15:12:00Z">
              <w:r w:rsidRPr="00BD2F72" w:rsidDel="00B359CB">
                <w:delText>1</w:delText>
              </w:r>
            </w:del>
          </w:p>
        </w:tc>
        <w:tc>
          <w:tcPr>
            <w:tcW w:w="106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0205FC" w:rsidRPr="00BD2F72" w:rsidDel="00AE6991" w:rsidRDefault="000205FC" w:rsidP="00FF78A6">
            <w:pPr>
              <w:pStyle w:val="3N0"/>
              <w:jc w:val="center"/>
            </w:pPr>
            <w:del w:id="16" w:author="Samsung" w:date="2013-10-14T15:12:00Z">
              <w:r w:rsidRPr="00BD2F72" w:rsidDel="00B359CB">
                <w:delText>3</w:delText>
              </w:r>
            </w:del>
          </w:p>
        </w:tc>
        <w:tc>
          <w:tcPr>
            <w:tcW w:w="106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0205FC" w:rsidRPr="00BD2F72" w:rsidDel="00AE6991" w:rsidRDefault="000205FC" w:rsidP="00FF78A6">
            <w:pPr>
              <w:pStyle w:val="3N0"/>
              <w:jc w:val="center"/>
            </w:pPr>
            <w:del w:id="17" w:author="Samsung" w:date="2013-10-14T15:12:00Z">
              <w:r w:rsidRPr="00BD2F72" w:rsidDel="00B359CB">
                <w:delText>3</w:delText>
              </w:r>
            </w:del>
          </w:p>
        </w:tc>
        <w:tc>
          <w:tcPr>
            <w:tcW w:w="106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0205FC" w:rsidRPr="00BD2F72" w:rsidDel="00AE6991" w:rsidRDefault="000205FC" w:rsidP="00FF78A6">
            <w:pPr>
              <w:pStyle w:val="3N0"/>
              <w:jc w:val="center"/>
            </w:pPr>
            <w:del w:id="18" w:author="Samsung" w:date="2013-10-14T15:12:00Z">
              <w:r w:rsidRPr="00BD2F72" w:rsidDel="00B359CB">
                <w:delText>2</w:delText>
              </w:r>
            </w:del>
          </w:p>
        </w:tc>
      </w:tr>
      <w:tr w:rsidR="000205FC" w:rsidRPr="004A52A3" w:rsidTr="00FF78A6">
        <w:trPr>
          <w:cantSplit/>
          <w:trHeight w:val="318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0205FC" w:rsidRPr="004A52A3" w:rsidRDefault="000205FC" w:rsidP="00FF78A6">
            <w:pPr>
              <w:pStyle w:val="3N0"/>
              <w:jc w:val="center"/>
              <w:rPr>
                <w:b/>
              </w:rPr>
            </w:pPr>
            <w:del w:id="19" w:author="Samsung" w:date="2013-10-14T15:12:00Z">
              <w:r w:rsidDel="00B359CB">
                <w:rPr>
                  <w:b/>
                </w:rPr>
                <w:delText>DepthIntraMode</w:delText>
              </w:r>
            </w:del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  <w:rPr>
                <w:b/>
              </w:rPr>
            </w:pPr>
            <w:del w:id="20" w:author="Samsung" w:date="2013-10-14T15:12:00Z">
              <w:r w:rsidDel="00B359CB">
                <w:rPr>
                  <w:b/>
                </w:rPr>
                <w:delText>Associated name</w:delText>
              </w:r>
            </w:del>
          </w:p>
        </w:tc>
        <w:tc>
          <w:tcPr>
            <w:tcW w:w="425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0205FC" w:rsidRPr="004A52A3" w:rsidDel="00AE6991" w:rsidRDefault="000205FC" w:rsidP="00FF78A6">
            <w:pPr>
              <w:pStyle w:val="3N0"/>
              <w:jc w:val="center"/>
              <w:rPr>
                <w:b/>
              </w:rPr>
            </w:pPr>
            <w:del w:id="21" w:author="Samsung" w:date="2013-10-14T15:12:00Z">
              <w:r w:rsidDel="00B359CB">
                <w:rPr>
                  <w:b/>
                </w:rPr>
                <w:delText>depth_intra_mode</w:delText>
              </w:r>
            </w:del>
          </w:p>
        </w:tc>
      </w:tr>
      <w:tr w:rsidR="000205FC" w:rsidRPr="004A52A3" w:rsidTr="00FF78A6">
        <w:trPr>
          <w:cantSplit/>
          <w:trHeight w:val="175"/>
          <w:jc w:val="center"/>
        </w:trPr>
        <w:tc>
          <w:tcPr>
            <w:tcW w:w="166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05FC" w:rsidRPr="004A52A3" w:rsidRDefault="000205FC" w:rsidP="00FF78A6">
            <w:pPr>
              <w:pStyle w:val="3N0"/>
              <w:jc w:val="center"/>
            </w:pPr>
            <w:del w:id="22" w:author="Samsung" w:date="2013-10-14T15:12:00Z">
              <w:r w:rsidRPr="004A52A3" w:rsidDel="00B359CB">
                <w:delText>0</w:delText>
              </w:r>
            </w:del>
          </w:p>
        </w:tc>
        <w:tc>
          <w:tcPr>
            <w:tcW w:w="326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05FC" w:rsidRPr="004A52A3" w:rsidRDefault="000205FC" w:rsidP="00FF78A6">
            <w:pPr>
              <w:pStyle w:val="3N0"/>
            </w:pPr>
            <w:del w:id="23" w:author="Samsung" w:date="2013-10-14T15:12:00Z">
              <w:r w:rsidRPr="004A52A3" w:rsidDel="00B359CB">
                <w:delText>INTRA_DEP_SDC_PLANAR</w:delText>
              </w:r>
            </w:del>
          </w:p>
        </w:tc>
        <w:tc>
          <w:tcPr>
            <w:tcW w:w="106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24" w:author="Samsung" w:date="2013-10-14T15:12:00Z">
              <w:r w:rsidDel="00B359CB">
                <w:delText>0</w:delText>
              </w:r>
            </w:del>
          </w:p>
        </w:tc>
        <w:tc>
          <w:tcPr>
            <w:tcW w:w="106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25" w:author="Samsung" w:date="2013-10-14T15:12:00Z">
              <w:r w:rsidDel="00B359CB">
                <w:delText>-</w:delText>
              </w:r>
            </w:del>
          </w:p>
        </w:tc>
        <w:tc>
          <w:tcPr>
            <w:tcW w:w="106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26" w:author="Samsung" w:date="2013-10-14T15:12:00Z">
              <w:r w:rsidDel="00B359CB">
                <w:delText>0</w:delText>
              </w:r>
            </w:del>
          </w:p>
        </w:tc>
        <w:tc>
          <w:tcPr>
            <w:tcW w:w="106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27" w:author="Samsung" w:date="2013-10-14T15:12:00Z">
              <w:r w:rsidDel="00B359CB">
                <w:delText>-</w:delText>
              </w:r>
            </w:del>
          </w:p>
        </w:tc>
      </w:tr>
      <w:tr w:rsidR="000205FC" w:rsidRPr="004A52A3" w:rsidTr="00FF78A6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28" w:author="Samsung" w:date="2013-10-14T15:12:00Z">
              <w:r w:rsidRPr="004A52A3" w:rsidDel="00B359CB">
                <w:delText>1</w:delText>
              </w:r>
            </w:del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</w:pPr>
            <w:del w:id="29" w:author="Samsung" w:date="2013-10-14T15:12:00Z">
              <w:r w:rsidRPr="004A52A3" w:rsidDel="00B359CB">
                <w:delText>INTRA_DEP_NONE</w:delText>
              </w:r>
            </w:del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30" w:author="Samsung" w:date="2013-10-14T15:12:00Z">
              <w:r w:rsidDel="00B359CB">
                <w:delText>1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31" w:author="Samsung" w:date="2013-10-14T15:12:00Z">
              <w:r w:rsidDel="00B359CB">
                <w:delText>0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32" w:author="Samsung" w:date="2013-10-14T15:12:00Z">
              <w:r w:rsidDel="00B359CB">
                <w:delText>-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33" w:author="Samsung" w:date="2013-10-14T15:12:00Z">
              <w:r w:rsidDel="00B359CB">
                <w:delText>0</w:delText>
              </w:r>
            </w:del>
          </w:p>
        </w:tc>
      </w:tr>
      <w:tr w:rsidR="000205FC" w:rsidRPr="004A52A3" w:rsidTr="00FF78A6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34" w:author="Samsung" w:date="2013-10-14T15:12:00Z">
              <w:r w:rsidRPr="004A52A3" w:rsidDel="00B359CB">
                <w:delText>2</w:delText>
              </w:r>
            </w:del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</w:pPr>
            <w:del w:id="35" w:author="Samsung" w:date="2013-10-14T15:12:00Z">
              <w:r w:rsidRPr="004A52A3" w:rsidDel="00B359CB">
                <w:delText>INTRA_DEP_SDC_DMM_WFULL</w:delText>
              </w:r>
            </w:del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36" w:author="Samsung" w:date="2013-10-14T15:12:00Z">
              <w:r w:rsidDel="00B359CB">
                <w:delText>-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37" w:author="Samsung" w:date="2013-10-14T15:12:00Z">
              <w:r w:rsidDel="00B359CB">
                <w:delText>-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38" w:author="Samsung" w:date="2013-10-14T15:12:00Z">
              <w:r w:rsidDel="00B359CB">
                <w:delText>-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39" w:author="Samsung" w:date="2013-10-14T15:12:00Z">
              <w:r w:rsidDel="00B359CB">
                <w:delText>1</w:delText>
              </w:r>
            </w:del>
          </w:p>
        </w:tc>
      </w:tr>
      <w:tr w:rsidR="000205FC" w:rsidRPr="004A52A3" w:rsidTr="00FF78A6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40" w:author="Samsung" w:date="2013-10-14T15:12:00Z">
              <w:r w:rsidRPr="004A52A3" w:rsidDel="00B359CB">
                <w:delText>3</w:delText>
              </w:r>
            </w:del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</w:pPr>
            <w:del w:id="41" w:author="Samsung" w:date="2013-10-14T15:12:00Z">
              <w:r w:rsidRPr="004A52A3" w:rsidDel="00B359CB">
                <w:delText>INTRA_DEP_DMM_WFULL</w:delText>
              </w:r>
            </w:del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42" w:author="Samsung" w:date="2013-10-14T15:12:00Z">
              <w:r w:rsidDel="00B359CB">
                <w:delText>-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43" w:author="Samsung" w:date="2013-10-14T15:12:00Z">
              <w:r w:rsidDel="00B359CB">
                <w:delText>1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44" w:author="Samsung" w:date="2013-10-14T15:12:00Z">
              <w:r w:rsidDel="00B359CB">
                <w:delText>3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45" w:author="Samsung" w:date="2013-10-14T15:12:00Z">
              <w:r w:rsidDel="00B359CB">
                <w:delText>-</w:delText>
              </w:r>
            </w:del>
          </w:p>
        </w:tc>
      </w:tr>
      <w:tr w:rsidR="000205FC" w:rsidRPr="004A52A3" w:rsidTr="00FF78A6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46" w:author="Samsung" w:date="2013-10-14T15:12:00Z">
              <w:r w:rsidRPr="004A52A3" w:rsidDel="00B359CB">
                <w:delText>4</w:delText>
              </w:r>
            </w:del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</w:pPr>
            <w:del w:id="47" w:author="Samsung" w:date="2013-10-14T15:12:00Z">
              <w:r w:rsidRPr="004A52A3" w:rsidDel="00B359CB">
                <w:delText>INTRA_DEP_DMM_CPREDTEX</w:delText>
              </w:r>
            </w:del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48" w:author="Samsung" w:date="2013-10-14T15:12:00Z">
              <w:r w:rsidDel="00B359CB">
                <w:delText>-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49" w:author="Samsung" w:date="2013-10-14T15:12:00Z">
              <w:r w:rsidDel="00B359CB">
                <w:delText>-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50" w:author="Samsung" w:date="2013-10-14T15:12:00Z">
              <w:r w:rsidDel="00B359CB">
                <w:delText>-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51" w:author="Samsung" w:date="2013-10-14T15:12:00Z">
              <w:r w:rsidDel="00B359CB">
                <w:delText>2</w:delText>
              </w:r>
            </w:del>
          </w:p>
        </w:tc>
      </w:tr>
      <w:tr w:rsidR="000205FC" w:rsidRPr="004A52A3" w:rsidTr="00FF78A6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52" w:author="Samsung" w:date="2013-10-14T15:12:00Z">
              <w:r w:rsidRPr="004A52A3" w:rsidDel="00B359CB">
                <w:lastRenderedPageBreak/>
                <w:delText>5</w:delText>
              </w:r>
            </w:del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</w:pPr>
            <w:del w:id="53" w:author="Samsung" w:date="2013-10-14T15:12:00Z">
              <w:r w:rsidRPr="004A52A3" w:rsidDel="00B359CB">
                <w:delText>INTRA_DEP_DMM_WPREDTEX</w:delText>
              </w:r>
            </w:del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54" w:author="Samsung" w:date="2013-10-14T15:12:00Z">
              <w:r w:rsidDel="00B359CB">
                <w:delText>-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55" w:author="Samsung" w:date="2013-10-14T15:12:00Z">
              <w:r w:rsidDel="00B359CB">
                <w:delText>2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56" w:author="Samsung" w:date="2013-10-14T15:12:00Z">
              <w:r w:rsidDel="00B359CB">
                <w:delText>2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57" w:author="Samsung" w:date="2013-10-14T15:12:00Z">
              <w:r w:rsidDel="00B359CB">
                <w:delText>-</w:delText>
              </w:r>
            </w:del>
          </w:p>
        </w:tc>
      </w:tr>
      <w:tr w:rsidR="000205FC" w:rsidRPr="004A52A3" w:rsidTr="00FF78A6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58" w:author="Samsung" w:date="2013-10-14T15:12:00Z">
              <w:r w:rsidDel="00B359CB">
                <w:delText>6</w:delText>
              </w:r>
            </w:del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</w:pPr>
            <w:del w:id="59" w:author="Samsung" w:date="2013-10-14T15:12:00Z">
              <w:r w:rsidRPr="004A52A3" w:rsidDel="00B359CB">
                <w:delText>INTRA_DEP_CHAIN</w:delText>
              </w:r>
            </w:del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60" w:author="Samsung" w:date="2013-10-14T15:12:00Z">
              <w:r w:rsidDel="00B359CB">
                <w:delText>-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61" w:author="Samsung" w:date="2013-10-14T15:12:00Z">
              <w:r w:rsidDel="00B359CB">
                <w:delText>3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62" w:author="Samsung" w:date="2013-10-14T15:12:00Z">
              <w:r w:rsidDel="00B359CB">
                <w:delText>1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5FC" w:rsidRPr="004A52A3" w:rsidRDefault="000205FC" w:rsidP="00FF78A6">
            <w:pPr>
              <w:pStyle w:val="3N0"/>
              <w:jc w:val="center"/>
            </w:pPr>
            <w:del w:id="63" w:author="Samsung" w:date="2013-10-14T15:12:00Z">
              <w:r w:rsidDel="00B359CB">
                <w:delText>-</w:delText>
              </w:r>
            </w:del>
          </w:p>
        </w:tc>
      </w:tr>
    </w:tbl>
    <w:p w:rsidR="000205FC" w:rsidRDefault="000205FC" w:rsidP="00822413">
      <w:pPr>
        <w:pStyle w:val="3H1"/>
        <w:numPr>
          <w:ilvl w:val="0"/>
          <w:numId w:val="0"/>
        </w:numPr>
        <w:rPr>
          <w:ins w:id="64" w:author="Samsung" w:date="2013-10-14T15:12:00Z"/>
          <w:rFonts w:hint="eastAsia"/>
          <w:lang w:eastAsia="ko-KR"/>
        </w:rPr>
      </w:pPr>
    </w:p>
    <w:tbl>
      <w:tblPr>
        <w:tblW w:w="9184" w:type="dxa"/>
        <w:jc w:val="center"/>
        <w:tblInd w:w="589" w:type="dxa"/>
        <w:tblLayout w:type="fixed"/>
        <w:tblCellMar>
          <w:left w:w="80" w:type="dxa"/>
          <w:right w:w="80" w:type="dxa"/>
        </w:tblCellMar>
        <w:tblLook w:val="04A0"/>
      </w:tblPr>
      <w:tblGrid>
        <w:gridCol w:w="1668"/>
        <w:gridCol w:w="3261"/>
        <w:gridCol w:w="1063"/>
        <w:gridCol w:w="1064"/>
        <w:gridCol w:w="1064"/>
        <w:gridCol w:w="1064"/>
      </w:tblGrid>
      <w:tr w:rsidR="00B359CB" w:rsidRPr="00B32743" w:rsidTr="00FF78A6">
        <w:trPr>
          <w:cantSplit/>
          <w:trHeight w:val="318"/>
          <w:jc w:val="center"/>
          <w:ins w:id="65" w:author="Samsung" w:date="2013-10-14T15:12:00Z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59CB" w:rsidRPr="00BD2F72" w:rsidDel="00AE6991" w:rsidRDefault="00B359CB" w:rsidP="00FF78A6">
            <w:pPr>
              <w:pStyle w:val="3N0"/>
              <w:jc w:val="center"/>
              <w:rPr>
                <w:ins w:id="66" w:author="Samsung" w:date="2013-10-14T15:12:00Z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59CB" w:rsidRPr="00732B43" w:rsidRDefault="00B359CB" w:rsidP="00FF78A6">
            <w:pPr>
              <w:pStyle w:val="3N0"/>
              <w:jc w:val="center"/>
              <w:rPr>
                <w:ins w:id="67" w:author="Samsung" w:date="2013-10-14T15:12:00Z"/>
                <w:b/>
              </w:rPr>
            </w:pPr>
            <w:proofErr w:type="spellStart"/>
            <w:ins w:id="68" w:author="Samsung" w:date="2013-10-14T15:12:00Z">
              <w:r w:rsidRPr="00732B43">
                <w:rPr>
                  <w:b/>
                </w:rPr>
                <w:t>depthIntraModeSet</w:t>
              </w:r>
              <w:proofErr w:type="spellEnd"/>
            </w:ins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59CB" w:rsidRPr="00BD2F72" w:rsidDel="00AE6991" w:rsidRDefault="00B359CB" w:rsidP="00FF78A6">
            <w:pPr>
              <w:pStyle w:val="3N0"/>
              <w:jc w:val="center"/>
              <w:rPr>
                <w:ins w:id="69" w:author="Samsung" w:date="2013-10-14T15:12:00Z"/>
              </w:rPr>
            </w:pPr>
            <w:ins w:id="70" w:author="Samsung" w:date="2013-10-14T15:12:00Z">
              <w:r w:rsidRPr="00BD2F72">
                <w:t>0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59CB" w:rsidRPr="00BD2F72" w:rsidDel="00AE6991" w:rsidRDefault="00B359CB" w:rsidP="00FF78A6">
            <w:pPr>
              <w:pStyle w:val="3N0"/>
              <w:jc w:val="center"/>
              <w:rPr>
                <w:ins w:id="71" w:author="Samsung" w:date="2013-10-14T15:12:00Z"/>
              </w:rPr>
            </w:pPr>
            <w:ins w:id="72" w:author="Samsung" w:date="2013-10-14T15:12:00Z">
              <w:r w:rsidRPr="00BD2F72">
                <w:t>1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59CB" w:rsidRPr="00BD2F72" w:rsidDel="00AE6991" w:rsidRDefault="00B359CB" w:rsidP="00FF78A6">
            <w:pPr>
              <w:pStyle w:val="3N0"/>
              <w:jc w:val="center"/>
              <w:rPr>
                <w:ins w:id="73" w:author="Samsung" w:date="2013-10-14T15:12:00Z"/>
              </w:rPr>
            </w:pPr>
            <w:ins w:id="74" w:author="Samsung" w:date="2013-10-14T15:12:00Z">
              <w:r w:rsidRPr="00BD2F72">
                <w:t>2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59CB" w:rsidRPr="00BD2F72" w:rsidDel="00AE6991" w:rsidRDefault="00B359CB" w:rsidP="00FF78A6">
            <w:pPr>
              <w:pStyle w:val="3N0"/>
              <w:jc w:val="center"/>
              <w:rPr>
                <w:ins w:id="75" w:author="Samsung" w:date="2013-10-14T15:12:00Z"/>
              </w:rPr>
            </w:pPr>
            <w:ins w:id="76" w:author="Samsung" w:date="2013-10-14T15:12:00Z">
              <w:r w:rsidRPr="00BD2F72">
                <w:t>3</w:t>
              </w:r>
            </w:ins>
          </w:p>
        </w:tc>
      </w:tr>
      <w:tr w:rsidR="00B359CB" w:rsidRPr="004A52A3" w:rsidTr="00FF78A6">
        <w:trPr>
          <w:cantSplit/>
          <w:trHeight w:val="318"/>
          <w:jc w:val="center"/>
          <w:ins w:id="77" w:author="Samsung" w:date="2013-10-14T15:12:00Z"/>
        </w:trPr>
        <w:tc>
          <w:tcPr>
            <w:tcW w:w="1668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B359CB" w:rsidRPr="004A52A3" w:rsidDel="00AE6991" w:rsidRDefault="00B359CB" w:rsidP="00FF78A6">
            <w:pPr>
              <w:pStyle w:val="3N0"/>
              <w:jc w:val="center"/>
              <w:rPr>
                <w:ins w:id="78" w:author="Samsung" w:date="2013-10-14T15:12:00Z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B359CB" w:rsidRPr="004A52A3" w:rsidDel="00AE6991" w:rsidRDefault="00B359CB" w:rsidP="00FF78A6">
            <w:pPr>
              <w:pStyle w:val="3N0"/>
              <w:jc w:val="center"/>
              <w:rPr>
                <w:ins w:id="79" w:author="Samsung" w:date="2013-10-14T15:12:00Z"/>
                <w:b/>
              </w:rPr>
            </w:pPr>
            <w:proofErr w:type="spellStart"/>
            <w:ins w:id="80" w:author="Samsung" w:date="2013-10-14T15:12:00Z">
              <w:r>
                <w:rPr>
                  <w:b/>
                </w:rPr>
                <w:t>depthIntraModeMaxLen</w:t>
              </w:r>
              <w:proofErr w:type="spellEnd"/>
            </w:ins>
          </w:p>
        </w:tc>
        <w:tc>
          <w:tcPr>
            <w:tcW w:w="1063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B359CB" w:rsidRPr="00BD2F72" w:rsidDel="00AE6991" w:rsidRDefault="00B359CB" w:rsidP="00FF78A6">
            <w:pPr>
              <w:pStyle w:val="3N0"/>
              <w:jc w:val="center"/>
              <w:rPr>
                <w:ins w:id="81" w:author="Samsung" w:date="2013-10-14T15:12:00Z"/>
              </w:rPr>
            </w:pPr>
            <w:ins w:id="82" w:author="Samsung" w:date="2013-10-14T15:12:00Z">
              <w:r w:rsidRPr="00BD2F72">
                <w:t>1</w:t>
              </w:r>
            </w:ins>
          </w:p>
        </w:tc>
        <w:tc>
          <w:tcPr>
            <w:tcW w:w="106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B359CB" w:rsidRPr="00BD2F72" w:rsidDel="00AE6991" w:rsidRDefault="00B359CB" w:rsidP="00FF78A6">
            <w:pPr>
              <w:pStyle w:val="3N0"/>
              <w:jc w:val="center"/>
              <w:rPr>
                <w:ins w:id="83" w:author="Samsung" w:date="2013-10-14T15:12:00Z"/>
              </w:rPr>
            </w:pPr>
            <w:ins w:id="84" w:author="Samsung" w:date="2013-10-14T15:12:00Z">
              <w:r w:rsidRPr="00BD2F72">
                <w:t>3</w:t>
              </w:r>
            </w:ins>
          </w:p>
        </w:tc>
        <w:tc>
          <w:tcPr>
            <w:tcW w:w="106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B359CB" w:rsidRPr="00BD2F72" w:rsidDel="00AE6991" w:rsidRDefault="00B359CB" w:rsidP="00FF78A6">
            <w:pPr>
              <w:pStyle w:val="3N0"/>
              <w:jc w:val="center"/>
              <w:rPr>
                <w:ins w:id="85" w:author="Samsung" w:date="2013-10-14T15:12:00Z"/>
              </w:rPr>
            </w:pPr>
            <w:ins w:id="86" w:author="Samsung" w:date="2013-10-14T15:12:00Z">
              <w:r w:rsidRPr="00BD2F72">
                <w:t>3</w:t>
              </w:r>
            </w:ins>
          </w:p>
        </w:tc>
        <w:tc>
          <w:tcPr>
            <w:tcW w:w="106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B359CB" w:rsidRPr="00BD2F72" w:rsidDel="00AE6991" w:rsidRDefault="00B359CB" w:rsidP="00FF78A6">
            <w:pPr>
              <w:pStyle w:val="3N0"/>
              <w:jc w:val="center"/>
              <w:rPr>
                <w:ins w:id="87" w:author="Samsung" w:date="2013-10-14T15:12:00Z"/>
              </w:rPr>
            </w:pPr>
            <w:ins w:id="88" w:author="Samsung" w:date="2013-10-14T15:12:00Z">
              <w:r w:rsidRPr="00BD2F72">
                <w:t>2</w:t>
              </w:r>
            </w:ins>
          </w:p>
        </w:tc>
      </w:tr>
      <w:tr w:rsidR="00B359CB" w:rsidRPr="004A52A3" w:rsidTr="00FF78A6">
        <w:trPr>
          <w:cantSplit/>
          <w:trHeight w:val="318"/>
          <w:jc w:val="center"/>
          <w:ins w:id="89" w:author="Samsung" w:date="2013-10-14T15:12:00Z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B359CB" w:rsidRPr="004A52A3" w:rsidRDefault="00B359CB" w:rsidP="00FF78A6">
            <w:pPr>
              <w:pStyle w:val="3N0"/>
              <w:jc w:val="center"/>
              <w:rPr>
                <w:ins w:id="90" w:author="Samsung" w:date="2013-10-14T15:12:00Z"/>
                <w:b/>
              </w:rPr>
            </w:pPr>
            <w:proofErr w:type="spellStart"/>
            <w:ins w:id="91" w:author="Samsung" w:date="2013-10-14T15:12:00Z">
              <w:r>
                <w:rPr>
                  <w:b/>
                </w:rPr>
                <w:t>DepthIntraMode</w:t>
              </w:r>
              <w:proofErr w:type="spellEnd"/>
            </w:ins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92" w:author="Samsung" w:date="2013-10-14T15:12:00Z"/>
                <w:b/>
              </w:rPr>
            </w:pPr>
            <w:ins w:id="93" w:author="Samsung" w:date="2013-10-14T15:12:00Z">
              <w:r>
                <w:rPr>
                  <w:b/>
                </w:rPr>
                <w:t>Associated name</w:t>
              </w:r>
            </w:ins>
          </w:p>
        </w:tc>
        <w:tc>
          <w:tcPr>
            <w:tcW w:w="425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B359CB" w:rsidRPr="004A52A3" w:rsidDel="00AE6991" w:rsidRDefault="00B359CB" w:rsidP="00FF78A6">
            <w:pPr>
              <w:pStyle w:val="3N0"/>
              <w:jc w:val="center"/>
              <w:rPr>
                <w:ins w:id="94" w:author="Samsung" w:date="2013-10-14T15:12:00Z"/>
                <w:b/>
              </w:rPr>
            </w:pPr>
            <w:proofErr w:type="spellStart"/>
            <w:ins w:id="95" w:author="Samsung" w:date="2013-10-14T15:12:00Z">
              <w:r>
                <w:rPr>
                  <w:b/>
                </w:rPr>
                <w:t>depth_intra_mode</w:t>
              </w:r>
              <w:proofErr w:type="spellEnd"/>
            </w:ins>
          </w:p>
        </w:tc>
      </w:tr>
      <w:tr w:rsidR="00B359CB" w:rsidRPr="004A52A3" w:rsidTr="00FF78A6">
        <w:trPr>
          <w:cantSplit/>
          <w:trHeight w:val="175"/>
          <w:jc w:val="center"/>
          <w:ins w:id="96" w:author="Samsung" w:date="2013-10-14T15:12:00Z"/>
        </w:trPr>
        <w:tc>
          <w:tcPr>
            <w:tcW w:w="166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9CB" w:rsidRPr="004A52A3" w:rsidRDefault="00B359CB" w:rsidP="00FF78A6">
            <w:pPr>
              <w:pStyle w:val="3N0"/>
              <w:jc w:val="center"/>
              <w:rPr>
                <w:ins w:id="97" w:author="Samsung" w:date="2013-10-14T15:12:00Z"/>
              </w:rPr>
            </w:pPr>
            <w:ins w:id="98" w:author="Samsung" w:date="2013-10-14T15:12:00Z">
              <w:r w:rsidRPr="004A52A3">
                <w:t>0</w:t>
              </w:r>
            </w:ins>
          </w:p>
        </w:tc>
        <w:tc>
          <w:tcPr>
            <w:tcW w:w="326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9CB" w:rsidRPr="004A52A3" w:rsidRDefault="00B359CB" w:rsidP="00B359CB">
            <w:pPr>
              <w:pStyle w:val="3N0"/>
              <w:rPr>
                <w:ins w:id="99" w:author="Samsung" w:date="2013-10-14T15:12:00Z"/>
                <w:rFonts w:hint="eastAsia"/>
                <w:lang w:eastAsia="ko-KR"/>
              </w:rPr>
            </w:pPr>
            <w:ins w:id="100" w:author="Samsung" w:date="2013-10-14T15:12:00Z">
              <w:r w:rsidRPr="004A52A3">
                <w:t>INTRA_DEP_SDC_</w:t>
              </w:r>
              <w:r>
                <w:rPr>
                  <w:rFonts w:hint="eastAsia"/>
                  <w:lang w:eastAsia="ko-KR"/>
                </w:rPr>
                <w:t>MPM1</w:t>
              </w:r>
            </w:ins>
          </w:p>
        </w:tc>
        <w:tc>
          <w:tcPr>
            <w:tcW w:w="106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01" w:author="Samsung" w:date="2013-10-14T15:12:00Z"/>
              </w:rPr>
            </w:pPr>
            <w:ins w:id="102" w:author="Samsung" w:date="2013-10-14T15:12:00Z">
              <w:r>
                <w:t>0</w:t>
              </w:r>
            </w:ins>
          </w:p>
        </w:tc>
        <w:tc>
          <w:tcPr>
            <w:tcW w:w="106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03" w:author="Samsung" w:date="2013-10-14T15:12:00Z"/>
              </w:rPr>
            </w:pPr>
            <w:ins w:id="104" w:author="Samsung" w:date="2013-10-14T15:12:00Z">
              <w:r>
                <w:t>-</w:t>
              </w:r>
            </w:ins>
          </w:p>
        </w:tc>
        <w:tc>
          <w:tcPr>
            <w:tcW w:w="106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9C6D2F" w:rsidP="00FF78A6">
            <w:pPr>
              <w:pStyle w:val="3N0"/>
              <w:jc w:val="center"/>
              <w:rPr>
                <w:ins w:id="105" w:author="Samsung" w:date="2013-10-14T15:12:00Z"/>
                <w:rFonts w:hint="eastAsia"/>
                <w:lang w:eastAsia="ko-KR"/>
              </w:rPr>
            </w:pPr>
            <w:ins w:id="106" w:author="Samsung" w:date="2013-10-14T15:17:00Z">
              <w:r>
                <w:rPr>
                  <w:rFonts w:hint="eastAsia"/>
                  <w:lang w:eastAsia="ko-KR"/>
                </w:rPr>
                <w:t>-</w:t>
              </w:r>
            </w:ins>
          </w:p>
        </w:tc>
        <w:tc>
          <w:tcPr>
            <w:tcW w:w="106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9C6D2F" w:rsidP="00FF78A6">
            <w:pPr>
              <w:pStyle w:val="3N0"/>
              <w:jc w:val="center"/>
              <w:rPr>
                <w:ins w:id="107" w:author="Samsung" w:date="2013-10-14T15:12:00Z"/>
                <w:rFonts w:hint="eastAsia"/>
                <w:lang w:eastAsia="ko-KR"/>
              </w:rPr>
            </w:pPr>
            <w:ins w:id="108" w:author="Samsung" w:date="2013-10-14T15:16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</w:tr>
      <w:tr w:rsidR="00B359CB" w:rsidRPr="004A52A3" w:rsidTr="00FF78A6">
        <w:trPr>
          <w:cantSplit/>
          <w:trHeight w:val="184"/>
          <w:jc w:val="center"/>
          <w:ins w:id="109" w:author="Samsung" w:date="2013-10-14T15:12:00Z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10" w:author="Samsung" w:date="2013-10-14T15:12:00Z"/>
              </w:rPr>
            </w:pPr>
            <w:ins w:id="111" w:author="Samsung" w:date="2013-10-14T15:12:00Z">
              <w:r w:rsidRPr="004A52A3">
                <w:t>1</w:t>
              </w:r>
            </w:ins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rPr>
                <w:ins w:id="112" w:author="Samsung" w:date="2013-10-14T15:12:00Z"/>
              </w:rPr>
            </w:pPr>
            <w:ins w:id="113" w:author="Samsung" w:date="2013-10-14T15:12:00Z">
              <w:r w:rsidRPr="004A52A3">
                <w:t>INTRA_DEP_NONE</w:t>
              </w:r>
            </w:ins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14" w:author="Samsung" w:date="2013-10-14T15:12:00Z"/>
              </w:rPr>
            </w:pPr>
            <w:ins w:id="115" w:author="Samsung" w:date="2013-10-14T15:12:00Z">
              <w:r>
                <w:t>1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16" w:author="Samsung" w:date="2013-10-14T15:12:00Z"/>
              </w:rPr>
            </w:pPr>
            <w:ins w:id="117" w:author="Samsung" w:date="2013-10-14T15:12:00Z">
              <w:r>
                <w:t>0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9C6D2F" w:rsidP="009C6D2F">
            <w:pPr>
              <w:pStyle w:val="3N0"/>
              <w:jc w:val="center"/>
              <w:rPr>
                <w:ins w:id="118" w:author="Samsung" w:date="2013-10-14T15:12:00Z"/>
              </w:rPr>
            </w:pPr>
            <w:ins w:id="119" w:author="Samsung" w:date="2013-10-14T15:17:00Z">
              <w:r>
                <w:rPr>
                  <w:rFonts w:hint="eastAsia"/>
                  <w:lang w:eastAsia="ko-KR"/>
                </w:rPr>
                <w:t>0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9C6D2F" w:rsidP="00FF78A6">
            <w:pPr>
              <w:pStyle w:val="3N0"/>
              <w:jc w:val="center"/>
              <w:rPr>
                <w:ins w:id="120" w:author="Samsung" w:date="2013-10-14T15:12:00Z"/>
                <w:rFonts w:hint="eastAsia"/>
                <w:lang w:eastAsia="ko-KR"/>
              </w:rPr>
            </w:pPr>
            <w:ins w:id="121" w:author="Samsung" w:date="2013-10-14T15:17:00Z">
              <w:r>
                <w:rPr>
                  <w:rFonts w:hint="eastAsia"/>
                  <w:lang w:eastAsia="ko-KR"/>
                </w:rPr>
                <w:t>-</w:t>
              </w:r>
            </w:ins>
          </w:p>
        </w:tc>
      </w:tr>
      <w:tr w:rsidR="00B359CB" w:rsidRPr="004A52A3" w:rsidTr="00FF78A6">
        <w:trPr>
          <w:cantSplit/>
          <w:trHeight w:val="184"/>
          <w:jc w:val="center"/>
          <w:ins w:id="122" w:author="Samsung" w:date="2013-10-14T15:12:00Z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23" w:author="Samsung" w:date="2013-10-14T15:12:00Z"/>
              </w:rPr>
            </w:pPr>
            <w:ins w:id="124" w:author="Samsung" w:date="2013-10-14T15:12:00Z">
              <w:r w:rsidRPr="004A52A3">
                <w:t>2</w:t>
              </w:r>
            </w:ins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B359CB">
            <w:pPr>
              <w:pStyle w:val="3N0"/>
              <w:rPr>
                <w:ins w:id="125" w:author="Samsung" w:date="2013-10-14T15:12:00Z"/>
                <w:rFonts w:hint="eastAsia"/>
                <w:lang w:eastAsia="ko-KR"/>
              </w:rPr>
            </w:pPr>
            <w:ins w:id="126" w:author="Samsung" w:date="2013-10-14T15:12:00Z">
              <w:r w:rsidRPr="004A52A3">
                <w:t>INTRA_DEP_SDC_</w:t>
              </w:r>
              <w:r>
                <w:rPr>
                  <w:rFonts w:hint="eastAsia"/>
                  <w:lang w:eastAsia="ko-KR"/>
                </w:rPr>
                <w:t>MPM2</w:t>
              </w:r>
            </w:ins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9C6D2F" w:rsidP="00FF78A6">
            <w:pPr>
              <w:pStyle w:val="3N0"/>
              <w:jc w:val="center"/>
              <w:rPr>
                <w:ins w:id="127" w:author="Samsung" w:date="2013-10-14T15:12:00Z"/>
                <w:rFonts w:hint="eastAsia"/>
                <w:lang w:eastAsia="ko-KR"/>
              </w:rPr>
            </w:pPr>
            <w:ins w:id="128" w:author="Samsung" w:date="2013-10-14T15:13:00Z">
              <w:r>
                <w:rPr>
                  <w:rFonts w:hint="eastAsia"/>
                  <w:lang w:eastAsia="ko-KR"/>
                </w:rPr>
                <w:t>2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29" w:author="Samsung" w:date="2013-10-14T15:12:00Z"/>
              </w:rPr>
            </w:pPr>
            <w:ins w:id="130" w:author="Samsung" w:date="2013-10-14T15:12:00Z">
              <w:r>
                <w:t>-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31" w:author="Samsung" w:date="2013-10-14T15:12:00Z"/>
              </w:rPr>
            </w:pPr>
            <w:ins w:id="132" w:author="Samsung" w:date="2013-10-14T15:12:00Z">
              <w:r>
                <w:t>-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9C6D2F" w:rsidP="00FF78A6">
            <w:pPr>
              <w:pStyle w:val="3N0"/>
              <w:jc w:val="center"/>
              <w:rPr>
                <w:ins w:id="133" w:author="Samsung" w:date="2013-10-14T15:12:00Z"/>
                <w:rFonts w:hint="eastAsia"/>
                <w:lang w:eastAsia="ko-KR"/>
              </w:rPr>
            </w:pPr>
            <w:ins w:id="134" w:author="Samsung" w:date="2013-10-14T15:17:00Z">
              <w:r>
                <w:rPr>
                  <w:rFonts w:hint="eastAsia"/>
                  <w:lang w:eastAsia="ko-KR"/>
                </w:rPr>
                <w:t>1</w:t>
              </w:r>
            </w:ins>
          </w:p>
        </w:tc>
      </w:tr>
      <w:tr w:rsidR="00B359CB" w:rsidRPr="004A52A3" w:rsidTr="00FF78A6">
        <w:trPr>
          <w:cantSplit/>
          <w:trHeight w:val="184"/>
          <w:jc w:val="center"/>
          <w:ins w:id="135" w:author="Samsung" w:date="2013-10-14T15:12:00Z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36" w:author="Samsung" w:date="2013-10-14T15:12:00Z"/>
              </w:rPr>
            </w:pPr>
            <w:ins w:id="137" w:author="Samsung" w:date="2013-10-14T15:12:00Z">
              <w:r w:rsidRPr="004A52A3">
                <w:t>3</w:t>
              </w:r>
            </w:ins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rPr>
                <w:ins w:id="138" w:author="Samsung" w:date="2013-10-14T15:12:00Z"/>
              </w:rPr>
            </w:pPr>
            <w:ins w:id="139" w:author="Samsung" w:date="2013-10-14T15:12:00Z">
              <w:r w:rsidRPr="004A52A3">
                <w:t>INTRA_DEP_DMM_WFULL</w:t>
              </w:r>
            </w:ins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40" w:author="Samsung" w:date="2013-10-14T15:12:00Z"/>
              </w:rPr>
            </w:pPr>
            <w:ins w:id="141" w:author="Samsung" w:date="2013-10-14T15:12:00Z">
              <w:r>
                <w:t>-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42" w:author="Samsung" w:date="2013-10-14T15:12:00Z"/>
              </w:rPr>
            </w:pPr>
            <w:ins w:id="143" w:author="Samsung" w:date="2013-10-14T15:12:00Z">
              <w:r>
                <w:t>1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9C6D2F" w:rsidP="00FF78A6">
            <w:pPr>
              <w:pStyle w:val="3N0"/>
              <w:jc w:val="center"/>
              <w:rPr>
                <w:ins w:id="144" w:author="Samsung" w:date="2013-10-14T15:12:00Z"/>
                <w:rFonts w:hint="eastAsia"/>
                <w:lang w:eastAsia="ko-KR"/>
              </w:rPr>
            </w:pPr>
            <w:ins w:id="145" w:author="Samsung" w:date="2013-10-14T15:17:00Z">
              <w:r>
                <w:rPr>
                  <w:rFonts w:hint="eastAsia"/>
                  <w:lang w:eastAsia="ko-KR"/>
                </w:rPr>
                <w:t>1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9C6D2F" w:rsidP="00FF78A6">
            <w:pPr>
              <w:pStyle w:val="3N0"/>
              <w:jc w:val="center"/>
              <w:rPr>
                <w:ins w:id="146" w:author="Samsung" w:date="2013-10-14T15:12:00Z"/>
                <w:rFonts w:hint="eastAsia"/>
                <w:lang w:eastAsia="ko-KR"/>
              </w:rPr>
            </w:pPr>
            <w:ins w:id="147" w:author="Samsung" w:date="2013-10-14T15:17:00Z">
              <w:r>
                <w:rPr>
                  <w:rFonts w:hint="eastAsia"/>
                  <w:lang w:eastAsia="ko-KR"/>
                </w:rPr>
                <w:t>-</w:t>
              </w:r>
            </w:ins>
          </w:p>
        </w:tc>
      </w:tr>
      <w:tr w:rsidR="00B359CB" w:rsidRPr="004A52A3" w:rsidTr="00FF78A6">
        <w:trPr>
          <w:cantSplit/>
          <w:trHeight w:val="184"/>
          <w:jc w:val="center"/>
          <w:ins w:id="148" w:author="Samsung" w:date="2013-10-14T15:12:00Z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49" w:author="Samsung" w:date="2013-10-14T15:12:00Z"/>
              </w:rPr>
            </w:pPr>
            <w:ins w:id="150" w:author="Samsung" w:date="2013-10-14T15:12:00Z">
              <w:r w:rsidRPr="004A52A3">
                <w:t>4</w:t>
              </w:r>
            </w:ins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rPr>
                <w:ins w:id="151" w:author="Samsung" w:date="2013-10-14T15:12:00Z"/>
              </w:rPr>
            </w:pPr>
            <w:ins w:id="152" w:author="Samsung" w:date="2013-10-14T15:12:00Z">
              <w:r w:rsidRPr="004A52A3">
                <w:t>INTRA_DEP_DMM_CPREDTEX</w:t>
              </w:r>
            </w:ins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53" w:author="Samsung" w:date="2013-10-14T15:12:00Z"/>
              </w:rPr>
            </w:pPr>
            <w:ins w:id="154" w:author="Samsung" w:date="2013-10-14T15:12:00Z">
              <w:r>
                <w:t>-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55" w:author="Samsung" w:date="2013-10-14T15:12:00Z"/>
              </w:rPr>
            </w:pPr>
            <w:ins w:id="156" w:author="Samsung" w:date="2013-10-14T15:12:00Z">
              <w:r>
                <w:t>-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57" w:author="Samsung" w:date="2013-10-14T15:12:00Z"/>
              </w:rPr>
            </w:pPr>
            <w:ins w:id="158" w:author="Samsung" w:date="2013-10-14T15:12:00Z">
              <w:r>
                <w:t>-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9C6D2F" w:rsidP="00FF78A6">
            <w:pPr>
              <w:pStyle w:val="3N0"/>
              <w:jc w:val="center"/>
              <w:rPr>
                <w:ins w:id="159" w:author="Samsung" w:date="2013-10-14T15:12:00Z"/>
                <w:rFonts w:hint="eastAsia"/>
                <w:lang w:eastAsia="ko-KR"/>
              </w:rPr>
            </w:pPr>
            <w:ins w:id="160" w:author="Samsung" w:date="2013-10-14T15:17:00Z">
              <w:r>
                <w:rPr>
                  <w:rFonts w:hint="eastAsia"/>
                  <w:lang w:eastAsia="ko-KR"/>
                </w:rPr>
                <w:t>3</w:t>
              </w:r>
            </w:ins>
          </w:p>
        </w:tc>
      </w:tr>
      <w:tr w:rsidR="00B359CB" w:rsidRPr="004A52A3" w:rsidTr="00FF78A6">
        <w:trPr>
          <w:cantSplit/>
          <w:trHeight w:val="184"/>
          <w:jc w:val="center"/>
          <w:ins w:id="161" w:author="Samsung" w:date="2013-10-14T15:12:00Z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62" w:author="Samsung" w:date="2013-10-14T15:12:00Z"/>
              </w:rPr>
            </w:pPr>
            <w:ins w:id="163" w:author="Samsung" w:date="2013-10-14T15:12:00Z">
              <w:r w:rsidRPr="004A52A3">
                <w:t>5</w:t>
              </w:r>
            </w:ins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rPr>
                <w:ins w:id="164" w:author="Samsung" w:date="2013-10-14T15:12:00Z"/>
              </w:rPr>
            </w:pPr>
            <w:ins w:id="165" w:author="Samsung" w:date="2013-10-14T15:12:00Z">
              <w:r w:rsidRPr="004A52A3">
                <w:t>INTRA_DEP_DMM_WPREDTEX</w:t>
              </w:r>
            </w:ins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66" w:author="Samsung" w:date="2013-10-14T15:12:00Z"/>
              </w:rPr>
            </w:pPr>
            <w:ins w:id="167" w:author="Samsung" w:date="2013-10-14T15:12:00Z">
              <w:r>
                <w:t>-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68" w:author="Samsung" w:date="2013-10-14T15:12:00Z"/>
              </w:rPr>
            </w:pPr>
            <w:ins w:id="169" w:author="Samsung" w:date="2013-10-14T15:12:00Z">
              <w:r>
                <w:t>2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70" w:author="Samsung" w:date="2013-10-14T15:12:00Z"/>
              </w:rPr>
            </w:pPr>
            <w:ins w:id="171" w:author="Samsung" w:date="2013-10-14T15:12:00Z">
              <w:r>
                <w:t>2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72" w:author="Samsung" w:date="2013-10-14T15:12:00Z"/>
              </w:rPr>
            </w:pPr>
            <w:ins w:id="173" w:author="Samsung" w:date="2013-10-14T15:12:00Z">
              <w:r>
                <w:t>-</w:t>
              </w:r>
            </w:ins>
          </w:p>
        </w:tc>
      </w:tr>
      <w:tr w:rsidR="00B359CB" w:rsidRPr="004A52A3" w:rsidTr="00FF78A6">
        <w:trPr>
          <w:cantSplit/>
          <w:trHeight w:val="184"/>
          <w:jc w:val="center"/>
          <w:ins w:id="174" w:author="Samsung" w:date="2013-10-14T15:12:00Z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75" w:author="Samsung" w:date="2013-10-14T15:12:00Z"/>
              </w:rPr>
            </w:pPr>
            <w:ins w:id="176" w:author="Samsung" w:date="2013-10-14T15:12:00Z">
              <w:r>
                <w:t>6</w:t>
              </w:r>
            </w:ins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rPr>
                <w:ins w:id="177" w:author="Samsung" w:date="2013-10-14T15:12:00Z"/>
              </w:rPr>
            </w:pPr>
            <w:ins w:id="178" w:author="Samsung" w:date="2013-10-14T15:12:00Z">
              <w:r w:rsidRPr="004A52A3">
                <w:t>INTRA_DEP_CHAIN</w:t>
              </w:r>
            </w:ins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79" w:author="Samsung" w:date="2013-10-14T15:12:00Z"/>
              </w:rPr>
            </w:pPr>
            <w:ins w:id="180" w:author="Samsung" w:date="2013-10-14T15:12:00Z">
              <w:r>
                <w:t>-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81" w:author="Samsung" w:date="2013-10-14T15:12:00Z"/>
              </w:rPr>
            </w:pPr>
            <w:ins w:id="182" w:author="Samsung" w:date="2013-10-14T15:12:00Z">
              <w:r>
                <w:t>3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9C6D2F" w:rsidP="00FF78A6">
            <w:pPr>
              <w:pStyle w:val="3N0"/>
              <w:jc w:val="center"/>
              <w:rPr>
                <w:ins w:id="183" w:author="Samsung" w:date="2013-10-14T15:12:00Z"/>
                <w:rFonts w:hint="eastAsia"/>
                <w:lang w:eastAsia="ko-KR"/>
              </w:rPr>
            </w:pPr>
            <w:ins w:id="184" w:author="Samsung" w:date="2013-10-14T15:18:00Z">
              <w:r>
                <w:rPr>
                  <w:rFonts w:hint="eastAsia"/>
                  <w:lang w:eastAsia="ko-KR"/>
                </w:rPr>
                <w:t>3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jc w:val="center"/>
              <w:rPr>
                <w:ins w:id="185" w:author="Samsung" w:date="2013-10-14T15:12:00Z"/>
              </w:rPr>
            </w:pPr>
            <w:ins w:id="186" w:author="Samsung" w:date="2013-10-14T15:12:00Z">
              <w:r>
                <w:t>-</w:t>
              </w:r>
            </w:ins>
          </w:p>
        </w:tc>
      </w:tr>
      <w:tr w:rsidR="00B359CB" w:rsidRPr="004A52A3" w:rsidTr="00FF78A6">
        <w:trPr>
          <w:cantSplit/>
          <w:trHeight w:val="184"/>
          <w:jc w:val="center"/>
          <w:ins w:id="187" w:author="Samsung" w:date="2013-10-14T15:13:00Z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Default="00B359CB" w:rsidP="00FF78A6">
            <w:pPr>
              <w:pStyle w:val="3N0"/>
              <w:jc w:val="center"/>
              <w:rPr>
                <w:ins w:id="188" w:author="Samsung" w:date="2013-10-14T15:13:00Z"/>
                <w:rFonts w:hint="eastAsia"/>
                <w:lang w:eastAsia="ko-KR"/>
              </w:rPr>
            </w:pPr>
            <w:ins w:id="189" w:author="Samsung" w:date="2013-10-14T15:13:00Z">
              <w:r>
                <w:rPr>
                  <w:rFonts w:hint="eastAsia"/>
                  <w:lang w:eastAsia="ko-KR"/>
                </w:rPr>
                <w:t>7</w:t>
              </w:r>
            </w:ins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Pr="004A52A3" w:rsidRDefault="00B359CB" w:rsidP="00FF78A6">
            <w:pPr>
              <w:pStyle w:val="3N0"/>
              <w:rPr>
                <w:ins w:id="190" w:author="Samsung" w:date="2013-10-14T15:13:00Z"/>
              </w:rPr>
            </w:pPr>
            <w:ins w:id="191" w:author="Samsung" w:date="2013-10-14T15:13:00Z">
              <w:r w:rsidRPr="004A52A3">
                <w:t>INTRA_DEP_SDC_</w:t>
              </w:r>
              <w:r>
                <w:rPr>
                  <w:rFonts w:hint="eastAsia"/>
                  <w:lang w:eastAsia="ko-KR"/>
                </w:rPr>
                <w:t>MPM3</w:t>
              </w:r>
            </w:ins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Default="009C6D2F" w:rsidP="00FF78A6">
            <w:pPr>
              <w:pStyle w:val="3N0"/>
              <w:jc w:val="center"/>
              <w:rPr>
                <w:ins w:id="192" w:author="Samsung" w:date="2013-10-14T15:13:00Z"/>
                <w:rFonts w:hint="eastAsia"/>
                <w:lang w:eastAsia="ko-KR"/>
              </w:rPr>
            </w:pPr>
            <w:ins w:id="193" w:author="Samsung" w:date="2013-10-14T15:13:00Z">
              <w:r>
                <w:rPr>
                  <w:rFonts w:hint="eastAsia"/>
                  <w:lang w:eastAsia="ko-KR"/>
                </w:rPr>
                <w:t>3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Default="009C6D2F" w:rsidP="00FF78A6">
            <w:pPr>
              <w:pStyle w:val="3N0"/>
              <w:jc w:val="center"/>
              <w:rPr>
                <w:ins w:id="194" w:author="Samsung" w:date="2013-10-14T15:13:00Z"/>
                <w:rFonts w:hint="eastAsia"/>
                <w:lang w:eastAsia="ko-KR"/>
              </w:rPr>
            </w:pPr>
            <w:ins w:id="195" w:author="Samsung" w:date="2013-10-14T15:14:00Z">
              <w:r>
                <w:rPr>
                  <w:rFonts w:hint="eastAsia"/>
                  <w:lang w:eastAsia="ko-KR"/>
                </w:rPr>
                <w:t>-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Default="00B359CB" w:rsidP="00FF78A6">
            <w:pPr>
              <w:pStyle w:val="3N0"/>
              <w:jc w:val="center"/>
              <w:rPr>
                <w:ins w:id="196" w:author="Samsung" w:date="2013-10-14T15:13:00Z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9CB" w:rsidRDefault="009C6D2F" w:rsidP="00FF78A6">
            <w:pPr>
              <w:pStyle w:val="3N0"/>
              <w:jc w:val="center"/>
              <w:rPr>
                <w:ins w:id="197" w:author="Samsung" w:date="2013-10-14T15:13:00Z"/>
                <w:rFonts w:hint="eastAsia"/>
                <w:lang w:eastAsia="ko-KR"/>
              </w:rPr>
            </w:pPr>
            <w:ins w:id="198" w:author="Samsung" w:date="2013-10-14T15:17:00Z">
              <w:r>
                <w:rPr>
                  <w:rFonts w:hint="eastAsia"/>
                  <w:lang w:eastAsia="ko-KR"/>
                </w:rPr>
                <w:t>2</w:t>
              </w:r>
            </w:ins>
          </w:p>
        </w:tc>
      </w:tr>
    </w:tbl>
    <w:p w:rsidR="00B359CB" w:rsidRPr="00B359CB" w:rsidRDefault="00B359CB" w:rsidP="00B359CB">
      <w:pPr>
        <w:rPr>
          <w:lang w:eastAsia="ko-KR"/>
        </w:rPr>
        <w:pPrChange w:id="199" w:author="Samsung" w:date="2013-10-14T15:12:00Z">
          <w:pPr>
            <w:pStyle w:val="3H1"/>
            <w:numPr>
              <w:ilvl w:val="0"/>
              <w:numId w:val="0"/>
            </w:numPr>
            <w:tabs>
              <w:tab w:val="clear" w:pos="794"/>
            </w:tabs>
          </w:pPr>
        </w:pPrChange>
      </w:pPr>
    </w:p>
    <w:p w:rsidR="00822413" w:rsidRPr="00822413" w:rsidRDefault="00822413" w:rsidP="00822413">
      <w:pPr>
        <w:pStyle w:val="3H1"/>
        <w:numPr>
          <w:ilvl w:val="0"/>
          <w:numId w:val="0"/>
        </w:numPr>
      </w:pPr>
      <w:r w:rsidRPr="00822413">
        <w:rPr>
          <w:rFonts w:hint="eastAsia"/>
          <w:lang w:eastAsia="ko-KR"/>
        </w:rPr>
        <w:t xml:space="preserve">H.8.4 </w:t>
      </w:r>
      <w:proofErr w:type="gramStart"/>
      <w:r w:rsidRPr="00822413">
        <w:t>Decoding</w:t>
      </w:r>
      <w:proofErr w:type="gramEnd"/>
      <w:r w:rsidRPr="00822413">
        <w:t xml:space="preserve"> process for coding units coded in intra prediction mode</w:t>
      </w:r>
      <w:bookmarkEnd w:id="0"/>
      <w:bookmarkEnd w:id="1"/>
    </w:p>
    <w:p w:rsidR="00822413" w:rsidRPr="00822413" w:rsidRDefault="00822413" w:rsidP="00822413">
      <w:pPr>
        <w:pStyle w:val="3H2"/>
        <w:numPr>
          <w:ilvl w:val="0"/>
          <w:numId w:val="0"/>
        </w:numPr>
      </w:pPr>
      <w:bookmarkStart w:id="200" w:name="_Toc331592202"/>
      <w:bookmarkStart w:id="201" w:name="_Ref366165031"/>
      <w:bookmarkStart w:id="202" w:name="_Toc366604342"/>
      <w:bookmarkStart w:id="203" w:name="_Ref329744194"/>
      <w:r w:rsidRPr="00822413">
        <w:rPr>
          <w:rFonts w:hint="eastAsia"/>
          <w:lang w:eastAsia="ko-KR"/>
        </w:rPr>
        <w:t xml:space="preserve">H.8.4.2 </w:t>
      </w:r>
      <w:r w:rsidRPr="00822413">
        <w:t xml:space="preserve">Derivation process for </w:t>
      </w:r>
      <w:proofErr w:type="spellStart"/>
      <w:r w:rsidRPr="00822413">
        <w:t>luma</w:t>
      </w:r>
      <w:proofErr w:type="spellEnd"/>
      <w:r w:rsidRPr="00822413">
        <w:t xml:space="preserve"> intra prediction mode</w:t>
      </w:r>
      <w:bookmarkEnd w:id="200"/>
      <w:bookmarkEnd w:id="201"/>
      <w:bookmarkEnd w:id="202"/>
    </w:p>
    <w:p w:rsidR="00822413" w:rsidRPr="00822413" w:rsidRDefault="00822413" w:rsidP="00822413">
      <w:pPr>
        <w:pStyle w:val="3N0"/>
      </w:pPr>
      <w:r w:rsidRPr="00822413">
        <w:t xml:space="preserve">Input to this process is a </w:t>
      </w:r>
      <w:proofErr w:type="spellStart"/>
      <w:r w:rsidRPr="00822413">
        <w:t>luma</w:t>
      </w:r>
      <w:proofErr w:type="spellEnd"/>
      <w:r w:rsidRPr="00822413">
        <w:t xml:space="preserve"> location </w:t>
      </w:r>
      <w:proofErr w:type="gramStart"/>
      <w:r w:rsidRPr="00822413">
        <w:t>( </w:t>
      </w:r>
      <w:proofErr w:type="spellStart"/>
      <w:r w:rsidRPr="00822413">
        <w:t>xPb</w:t>
      </w:r>
      <w:proofErr w:type="spellEnd"/>
      <w:proofErr w:type="gramEnd"/>
      <w:r w:rsidRPr="00822413">
        <w:t>, </w:t>
      </w:r>
      <w:proofErr w:type="spellStart"/>
      <w:r w:rsidRPr="00822413">
        <w:t>yPb</w:t>
      </w:r>
      <w:proofErr w:type="spellEnd"/>
      <w:r w:rsidRPr="00822413">
        <w:t xml:space="preserve"> ) specifying the top-left sample of the current </w:t>
      </w:r>
      <w:proofErr w:type="spellStart"/>
      <w:r w:rsidRPr="00822413">
        <w:t>luma</w:t>
      </w:r>
      <w:proofErr w:type="spellEnd"/>
      <w:r w:rsidRPr="00822413">
        <w:t xml:space="preserve"> prediction block relative to the top left </w:t>
      </w:r>
      <w:proofErr w:type="spellStart"/>
      <w:r w:rsidRPr="00822413">
        <w:t>luma</w:t>
      </w:r>
      <w:proofErr w:type="spellEnd"/>
      <w:r w:rsidRPr="00822413">
        <w:t xml:space="preserve"> sample of the current picture.</w:t>
      </w:r>
    </w:p>
    <w:p w:rsidR="00822413" w:rsidRPr="00822413" w:rsidRDefault="00822413" w:rsidP="00822413">
      <w:pPr>
        <w:pStyle w:val="3N0"/>
      </w:pPr>
      <w:r w:rsidRPr="00822413">
        <w:t xml:space="preserve">In this process, the </w:t>
      </w:r>
      <w:proofErr w:type="spellStart"/>
      <w:r w:rsidRPr="00822413">
        <w:t>luma</w:t>
      </w:r>
      <w:proofErr w:type="spellEnd"/>
      <w:r w:rsidRPr="00822413">
        <w:t xml:space="preserve"> intra prediction mode </w:t>
      </w:r>
      <w:proofErr w:type="spellStart"/>
      <w:proofErr w:type="gramStart"/>
      <w:r w:rsidRPr="00822413">
        <w:t>IntraPredModeY</w:t>
      </w:r>
      <w:proofErr w:type="spellEnd"/>
      <w:r w:rsidRPr="00822413">
        <w:t>[</w:t>
      </w:r>
      <w:proofErr w:type="gramEnd"/>
      <w:r w:rsidRPr="00822413">
        <w:t> </w:t>
      </w:r>
      <w:proofErr w:type="spellStart"/>
      <w:r w:rsidRPr="00822413">
        <w:t>xPb</w:t>
      </w:r>
      <w:proofErr w:type="spellEnd"/>
      <w:r w:rsidRPr="00822413">
        <w:t> ][ </w:t>
      </w:r>
      <w:proofErr w:type="spellStart"/>
      <w:r w:rsidRPr="00822413">
        <w:t>yPb</w:t>
      </w:r>
      <w:proofErr w:type="spellEnd"/>
      <w:r w:rsidRPr="00822413">
        <w:t> ] is derived.</w:t>
      </w:r>
    </w:p>
    <w:p w:rsidR="00822413" w:rsidRPr="00822413" w:rsidRDefault="00F94852" w:rsidP="00822413">
      <w:pPr>
        <w:pStyle w:val="3N0"/>
        <w:rPr>
          <w:lang w:eastAsia="ko-KR"/>
        </w:rPr>
      </w:pPr>
      <w:fldSimple w:instr=" REF _Ref296946888 \h \ * MERGEFORMAT \* MERGEFORMAT " w:fldLock="1">
        <w:r w:rsidR="00822413" w:rsidRPr="00822413">
          <w:t>Table H</w:t>
        </w:r>
        <w:r w:rsidR="00822413" w:rsidRPr="00822413">
          <w:noBreakHyphen/>
          <w:t>4</w:t>
        </w:r>
      </w:fldSimple>
      <w:r w:rsidR="00822413" w:rsidRPr="00822413">
        <w:t xml:space="preserve"> specifies the value for the intra prediction mode and the associated names.</w:t>
      </w:r>
    </w:p>
    <w:p w:rsidR="00822413" w:rsidRPr="00822413" w:rsidRDefault="00822413" w:rsidP="00822413">
      <w:pPr>
        <w:pStyle w:val="a5"/>
        <w:rPr>
          <w:lang w:val="en-GB"/>
        </w:rPr>
      </w:pPr>
      <w:bookmarkStart w:id="204" w:name="_Ref296946888"/>
      <w:bookmarkStart w:id="205" w:name="_Toc331260035"/>
      <w:bookmarkStart w:id="206" w:name="_Ref331527393"/>
      <w:bookmarkStart w:id="207" w:name="_Toc331592243"/>
      <w:bookmarkStart w:id="208" w:name="_Toc366604395"/>
      <w:r w:rsidRPr="00822413">
        <w:rPr>
          <w:lang w:val="en-GB"/>
        </w:rPr>
        <w:t>Table </w:t>
      </w:r>
      <w:fldSimple w:instr=" REF H \h  \* MERGEFORMAT " w:fldLock="1">
        <w:r w:rsidRPr="00822413">
          <w:rPr>
            <w:lang w:eastAsia="ko-KR"/>
          </w:rPr>
          <w:t>H</w:t>
        </w:r>
      </w:fldSimple>
      <w:r w:rsidRPr="00822413">
        <w:rPr>
          <w:lang w:val="en-GB"/>
        </w:rPr>
        <w:noBreakHyphen/>
      </w:r>
      <w:r w:rsidR="00F94852" w:rsidRPr="00822413">
        <w:rPr>
          <w:lang w:val="en-GB"/>
        </w:rPr>
        <w:fldChar w:fldCharType="begin" w:fldLock="1"/>
      </w:r>
      <w:r w:rsidRPr="00822413">
        <w:rPr>
          <w:lang w:val="en-GB"/>
        </w:rPr>
        <w:instrText xml:space="preserve"> SEQ Table \* ARABIC \s 1 </w:instrText>
      </w:r>
      <w:r w:rsidR="00F94852" w:rsidRPr="00822413">
        <w:rPr>
          <w:lang w:val="en-GB"/>
        </w:rPr>
        <w:fldChar w:fldCharType="separate"/>
      </w:r>
      <w:r w:rsidRPr="00822413">
        <w:rPr>
          <w:noProof/>
          <w:lang w:val="en-GB"/>
        </w:rPr>
        <w:t>4</w:t>
      </w:r>
      <w:r w:rsidR="00F94852" w:rsidRPr="00822413">
        <w:rPr>
          <w:lang w:val="en-GB"/>
        </w:rPr>
        <w:fldChar w:fldCharType="end"/>
      </w:r>
      <w:bookmarkEnd w:id="204"/>
      <w:r w:rsidRPr="00822413">
        <w:rPr>
          <w:lang w:val="en-GB"/>
        </w:rPr>
        <w:t xml:space="preserve"> – </w:t>
      </w:r>
      <w:r w:rsidRPr="00822413">
        <w:rPr>
          <w:lang w:val="en-GB" w:eastAsia="ko-KR"/>
        </w:rPr>
        <w:t>Specification of intra prediction mode and associated names</w:t>
      </w:r>
      <w:bookmarkEnd w:id="205"/>
      <w:bookmarkEnd w:id="206"/>
      <w:bookmarkEnd w:id="207"/>
      <w:bookmarkEnd w:id="20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05"/>
        <w:gridCol w:w="3994"/>
      </w:tblGrid>
      <w:tr w:rsidR="00822413" w:rsidRPr="00822413" w:rsidTr="00FF78A6">
        <w:trPr>
          <w:jc w:val="center"/>
        </w:trPr>
        <w:tc>
          <w:tcPr>
            <w:tcW w:w="0" w:type="auto"/>
          </w:tcPr>
          <w:p w:rsidR="00822413" w:rsidRPr="00822413" w:rsidRDefault="00822413" w:rsidP="00B359CB">
            <w:pPr>
              <w:pStyle w:val="a4"/>
              <w:keepNext/>
              <w:keepLines/>
              <w:spacing w:beforeLines="25" w:afterLines="25"/>
              <w:jc w:val="center"/>
              <w:rPr>
                <w:b/>
              </w:rPr>
            </w:pPr>
            <w:r w:rsidRPr="00822413">
              <w:rPr>
                <w:b/>
                <w:bCs/>
                <w:lang w:eastAsia="ko-KR"/>
              </w:rPr>
              <w:t>Intra prediction mode</w:t>
            </w:r>
          </w:p>
        </w:tc>
        <w:tc>
          <w:tcPr>
            <w:tcW w:w="0" w:type="auto"/>
          </w:tcPr>
          <w:p w:rsidR="00822413" w:rsidRPr="00822413" w:rsidRDefault="00822413" w:rsidP="00B359CB">
            <w:pPr>
              <w:pStyle w:val="a4"/>
              <w:keepNext/>
              <w:keepLines/>
              <w:spacing w:beforeLines="25" w:afterLines="25"/>
              <w:jc w:val="center"/>
              <w:rPr>
                <w:b/>
              </w:rPr>
            </w:pPr>
            <w:r w:rsidRPr="00822413">
              <w:rPr>
                <w:b/>
                <w:bCs/>
                <w:lang w:eastAsia="ko-KR"/>
              </w:rPr>
              <w:t>Associated name</w:t>
            </w:r>
          </w:p>
        </w:tc>
      </w:tr>
      <w:tr w:rsidR="00822413" w:rsidRPr="00822413" w:rsidTr="00FF78A6">
        <w:trPr>
          <w:jc w:val="center"/>
        </w:trPr>
        <w:tc>
          <w:tcPr>
            <w:tcW w:w="0" w:type="auto"/>
          </w:tcPr>
          <w:p w:rsidR="00822413" w:rsidRPr="00822413" w:rsidRDefault="00822413" w:rsidP="00B359CB">
            <w:pPr>
              <w:keepNext/>
              <w:keepLines/>
              <w:spacing w:beforeLines="25" w:afterLines="25"/>
              <w:jc w:val="center"/>
            </w:pPr>
            <w:r w:rsidRPr="00822413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822413" w:rsidRPr="00822413" w:rsidRDefault="00822413" w:rsidP="00B359CB">
            <w:pPr>
              <w:keepNext/>
              <w:keepLines/>
              <w:spacing w:beforeLines="25" w:afterLines="25"/>
              <w:jc w:val="left"/>
            </w:pPr>
            <w:r w:rsidRPr="00822413">
              <w:rPr>
                <w:lang w:eastAsia="ko-KR"/>
              </w:rPr>
              <w:t>INTRA_PLANAR</w:t>
            </w:r>
          </w:p>
        </w:tc>
      </w:tr>
      <w:tr w:rsidR="00822413" w:rsidRPr="00822413" w:rsidTr="00FF78A6">
        <w:trPr>
          <w:jc w:val="center"/>
        </w:trPr>
        <w:tc>
          <w:tcPr>
            <w:tcW w:w="0" w:type="auto"/>
          </w:tcPr>
          <w:p w:rsidR="00822413" w:rsidRPr="00822413" w:rsidRDefault="00822413" w:rsidP="00B359CB">
            <w:pPr>
              <w:keepNext/>
              <w:keepLines/>
              <w:spacing w:beforeLines="25" w:afterLines="25"/>
              <w:jc w:val="center"/>
            </w:pPr>
            <w:r w:rsidRPr="00822413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822413" w:rsidRPr="00822413" w:rsidRDefault="00822413" w:rsidP="00B359CB">
            <w:pPr>
              <w:keepNext/>
              <w:keepLines/>
              <w:spacing w:beforeLines="25" w:afterLines="25"/>
              <w:jc w:val="left"/>
            </w:pPr>
            <w:r w:rsidRPr="00822413">
              <w:rPr>
                <w:lang w:eastAsia="ko-KR"/>
              </w:rPr>
              <w:t>INTRA_DC</w:t>
            </w:r>
          </w:p>
        </w:tc>
      </w:tr>
      <w:tr w:rsidR="00822413" w:rsidRPr="00822413" w:rsidTr="00FF78A6">
        <w:trPr>
          <w:jc w:val="center"/>
        </w:trPr>
        <w:tc>
          <w:tcPr>
            <w:tcW w:w="0" w:type="auto"/>
          </w:tcPr>
          <w:p w:rsidR="00822413" w:rsidRPr="00822413" w:rsidRDefault="00822413" w:rsidP="00B359CB">
            <w:pPr>
              <w:keepNext/>
              <w:keepLines/>
              <w:spacing w:beforeLines="25" w:afterLines="25"/>
              <w:jc w:val="center"/>
            </w:pPr>
            <w:r w:rsidRPr="00822413">
              <w:rPr>
                <w:lang w:eastAsia="ko-KR"/>
              </w:rPr>
              <w:t>2..34</w:t>
            </w:r>
          </w:p>
        </w:tc>
        <w:tc>
          <w:tcPr>
            <w:tcW w:w="0" w:type="auto"/>
          </w:tcPr>
          <w:p w:rsidR="00822413" w:rsidRPr="00822413" w:rsidRDefault="00822413" w:rsidP="00B359CB">
            <w:pPr>
              <w:keepNext/>
              <w:keepLines/>
              <w:spacing w:beforeLines="25" w:afterLines="25"/>
              <w:jc w:val="left"/>
            </w:pPr>
            <w:r w:rsidRPr="00822413">
              <w:rPr>
                <w:lang w:eastAsia="ko-KR"/>
              </w:rPr>
              <w:t>INTRA_ANGULAR2</w:t>
            </w:r>
            <w:proofErr w:type="gramStart"/>
            <w:r w:rsidRPr="00822413">
              <w:rPr>
                <w:lang w:eastAsia="ko-KR"/>
              </w:rPr>
              <w:t>..</w:t>
            </w:r>
            <w:proofErr w:type="gramEnd"/>
            <w:r w:rsidRPr="00822413">
              <w:rPr>
                <w:lang w:eastAsia="ko-KR"/>
              </w:rPr>
              <w:t>INTRA_ANGULAR34</w:t>
            </w:r>
          </w:p>
        </w:tc>
      </w:tr>
      <w:tr w:rsidR="00822413" w:rsidRPr="00822413" w:rsidTr="00FF78A6">
        <w:trPr>
          <w:jc w:val="center"/>
        </w:trPr>
        <w:tc>
          <w:tcPr>
            <w:tcW w:w="0" w:type="auto"/>
          </w:tcPr>
          <w:p w:rsidR="00822413" w:rsidRPr="00822413" w:rsidRDefault="00822413" w:rsidP="00B359C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822413">
              <w:rPr>
                <w:lang w:eastAsia="ko-KR"/>
              </w:rPr>
              <w:t>35</w:t>
            </w:r>
          </w:p>
        </w:tc>
        <w:tc>
          <w:tcPr>
            <w:tcW w:w="0" w:type="auto"/>
          </w:tcPr>
          <w:p w:rsidR="00822413" w:rsidRPr="00822413" w:rsidRDefault="00822413" w:rsidP="00B359CB">
            <w:pPr>
              <w:keepNext/>
              <w:keepLines/>
              <w:spacing w:beforeLines="25" w:afterLines="25"/>
              <w:jc w:val="left"/>
              <w:rPr>
                <w:lang w:eastAsia="ko-KR"/>
              </w:rPr>
            </w:pPr>
            <w:r w:rsidRPr="00822413">
              <w:rPr>
                <w:lang w:eastAsia="ko-KR"/>
              </w:rPr>
              <w:t>INTRA_DMM_WFULL</w:t>
            </w:r>
          </w:p>
        </w:tc>
      </w:tr>
      <w:tr w:rsidR="00822413" w:rsidRPr="00822413" w:rsidTr="00FF78A6">
        <w:trPr>
          <w:jc w:val="center"/>
        </w:trPr>
        <w:tc>
          <w:tcPr>
            <w:tcW w:w="0" w:type="auto"/>
          </w:tcPr>
          <w:p w:rsidR="00822413" w:rsidRPr="00822413" w:rsidRDefault="00822413" w:rsidP="00B359C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822413">
              <w:rPr>
                <w:lang w:eastAsia="ko-KR"/>
              </w:rPr>
              <w:t>36</w:t>
            </w:r>
          </w:p>
        </w:tc>
        <w:tc>
          <w:tcPr>
            <w:tcW w:w="0" w:type="auto"/>
          </w:tcPr>
          <w:p w:rsidR="00822413" w:rsidRPr="00822413" w:rsidRDefault="00822413" w:rsidP="00B359CB">
            <w:pPr>
              <w:keepNext/>
              <w:keepLines/>
              <w:spacing w:beforeLines="25" w:afterLines="25"/>
              <w:jc w:val="left"/>
              <w:rPr>
                <w:lang w:eastAsia="ko-KR"/>
              </w:rPr>
            </w:pPr>
            <w:r w:rsidRPr="00822413">
              <w:rPr>
                <w:lang w:eastAsia="ko-KR"/>
              </w:rPr>
              <w:t>INTRA_DMM_WPREDTEX</w:t>
            </w:r>
          </w:p>
        </w:tc>
      </w:tr>
      <w:tr w:rsidR="00822413" w:rsidRPr="00822413" w:rsidTr="00FF78A6">
        <w:trPr>
          <w:jc w:val="center"/>
        </w:trPr>
        <w:tc>
          <w:tcPr>
            <w:tcW w:w="0" w:type="auto"/>
          </w:tcPr>
          <w:p w:rsidR="00822413" w:rsidRPr="00822413" w:rsidRDefault="00822413" w:rsidP="00B359C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822413">
              <w:rPr>
                <w:lang w:eastAsia="ko-KR"/>
              </w:rPr>
              <w:t>37</w:t>
            </w:r>
          </w:p>
        </w:tc>
        <w:tc>
          <w:tcPr>
            <w:tcW w:w="0" w:type="auto"/>
          </w:tcPr>
          <w:p w:rsidR="00822413" w:rsidRPr="00822413" w:rsidRDefault="00822413" w:rsidP="00B359CB">
            <w:pPr>
              <w:keepNext/>
              <w:keepLines/>
              <w:spacing w:beforeLines="25" w:afterLines="25"/>
              <w:jc w:val="left"/>
              <w:rPr>
                <w:lang w:eastAsia="ko-KR"/>
              </w:rPr>
            </w:pPr>
            <w:r w:rsidRPr="00822413">
              <w:rPr>
                <w:lang w:eastAsia="ko-KR"/>
              </w:rPr>
              <w:t>INTRA_DMM_CPREDTEX</w:t>
            </w:r>
          </w:p>
        </w:tc>
      </w:tr>
      <w:tr w:rsidR="00822413" w:rsidRPr="00822413" w:rsidTr="00FF78A6">
        <w:trPr>
          <w:jc w:val="center"/>
        </w:trPr>
        <w:tc>
          <w:tcPr>
            <w:tcW w:w="0" w:type="auto"/>
          </w:tcPr>
          <w:p w:rsidR="00822413" w:rsidRPr="00822413" w:rsidRDefault="00822413" w:rsidP="00B359C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822413">
              <w:rPr>
                <w:lang w:eastAsia="ko-KR"/>
              </w:rPr>
              <w:t>38</w:t>
            </w:r>
          </w:p>
        </w:tc>
        <w:tc>
          <w:tcPr>
            <w:tcW w:w="0" w:type="auto"/>
          </w:tcPr>
          <w:p w:rsidR="00822413" w:rsidRPr="00822413" w:rsidRDefault="00822413" w:rsidP="00B359CB">
            <w:pPr>
              <w:keepNext/>
              <w:keepLines/>
              <w:spacing w:beforeLines="25" w:afterLines="25"/>
              <w:jc w:val="left"/>
              <w:rPr>
                <w:lang w:eastAsia="ko-KR"/>
              </w:rPr>
            </w:pPr>
            <w:r w:rsidRPr="00822413">
              <w:rPr>
                <w:lang w:eastAsia="ko-KR"/>
              </w:rPr>
              <w:t>INTRA_CHAIN</w:t>
            </w:r>
          </w:p>
        </w:tc>
      </w:tr>
    </w:tbl>
    <w:p w:rsidR="00822413" w:rsidRPr="00822413" w:rsidRDefault="00822413" w:rsidP="00822413">
      <w:pPr>
        <w:pStyle w:val="3N0"/>
        <w:rPr>
          <w:lang w:eastAsia="ko-KR"/>
        </w:rPr>
      </w:pPr>
    </w:p>
    <w:p w:rsidR="00822413" w:rsidRPr="00822413" w:rsidRDefault="00822413" w:rsidP="00822413">
      <w:pPr>
        <w:pStyle w:val="3N0"/>
        <w:rPr>
          <w:lang w:eastAsia="ko-KR"/>
        </w:rPr>
      </w:pPr>
      <w:proofErr w:type="spellStart"/>
      <w:proofErr w:type="gramStart"/>
      <w:r w:rsidRPr="00822413">
        <w:t>IntraPredModeY</w:t>
      </w:r>
      <w:proofErr w:type="spellEnd"/>
      <w:r w:rsidRPr="00822413">
        <w:t>[</w:t>
      </w:r>
      <w:proofErr w:type="gramEnd"/>
      <w:r w:rsidRPr="00822413">
        <w:t> </w:t>
      </w:r>
      <w:proofErr w:type="spellStart"/>
      <w:r w:rsidRPr="00822413">
        <w:t>xPb</w:t>
      </w:r>
      <w:proofErr w:type="spellEnd"/>
      <w:r w:rsidRPr="00822413">
        <w:t> ][ </w:t>
      </w:r>
      <w:proofErr w:type="spellStart"/>
      <w:r w:rsidRPr="00822413">
        <w:t>yPb</w:t>
      </w:r>
      <w:proofErr w:type="spellEnd"/>
      <w:r w:rsidRPr="00822413">
        <w:t> ] labelled 0..34 represents directions of predictions as illustrated in Figure 8 1.</w:t>
      </w:r>
    </w:p>
    <w:p w:rsidR="00822413" w:rsidRPr="00822413" w:rsidDel="009C6D2F" w:rsidRDefault="00822413" w:rsidP="00822413">
      <w:pPr>
        <w:pStyle w:val="3D0"/>
        <w:rPr>
          <w:del w:id="209" w:author="Samsung" w:date="2013-10-14T15:20:00Z"/>
        </w:rPr>
      </w:pPr>
      <w:del w:id="210" w:author="Samsung" w:date="2013-10-14T15:20:00Z">
        <w:r w:rsidRPr="00822413" w:rsidDel="009C6D2F">
          <w:delText>If DepthIntraMode[ xPb ][ yPb ] is equal to INTRA_DEP_SDC_PLANAR, IntraPredModeY[ xPb ][ yPb ] is set equal to INTRA_PLANAR.</w:delText>
        </w:r>
      </w:del>
    </w:p>
    <w:p w:rsidR="00822413" w:rsidRPr="00822413" w:rsidDel="009C6D2F" w:rsidRDefault="00822413" w:rsidP="00822413">
      <w:pPr>
        <w:pStyle w:val="3D0"/>
        <w:rPr>
          <w:del w:id="211" w:author="Samsung" w:date="2013-10-14T15:20:00Z"/>
        </w:rPr>
      </w:pPr>
      <w:del w:id="212" w:author="Samsung" w:date="2013-10-14T15:20:00Z">
        <w:r w:rsidRPr="00822413" w:rsidDel="009C6D2F">
          <w:delText xml:space="preserve">Otherwise, if DepthIntraMode[ xPb ][ yPb ] is equal to INTRA_DEP_SDC_DMM_WFULL, IntraPredModeY[ xPb ][ yPb ] is set equal to </w:delText>
        </w:r>
        <w:r w:rsidRPr="00822413" w:rsidDel="009C6D2F">
          <w:rPr>
            <w:lang w:eastAsia="ko-KR"/>
          </w:rPr>
          <w:delText>INTRA_DMM_WFULL</w:delText>
        </w:r>
        <w:r w:rsidRPr="00822413" w:rsidDel="009C6D2F">
          <w:delText>.</w:delText>
        </w:r>
      </w:del>
    </w:p>
    <w:p w:rsidR="00822413" w:rsidRPr="00822413" w:rsidRDefault="00822413" w:rsidP="00822413">
      <w:pPr>
        <w:pStyle w:val="3D0"/>
      </w:pPr>
      <w:del w:id="213" w:author="Samsung" w:date="2013-10-14T15:20:00Z">
        <w:r w:rsidRPr="00822413" w:rsidDel="009C6D2F">
          <w:delText xml:space="preserve">Otherwise, if </w:delText>
        </w:r>
      </w:del>
      <w:ins w:id="214" w:author="Samsung" w:date="2013-10-14T15:20:00Z">
        <w:r w:rsidR="009C6D2F">
          <w:rPr>
            <w:rFonts w:hint="eastAsia"/>
            <w:lang w:eastAsia="ko-KR"/>
          </w:rPr>
          <w:t>I</w:t>
        </w:r>
        <w:r w:rsidR="009C6D2F" w:rsidRPr="00822413">
          <w:t xml:space="preserve">f </w:t>
        </w:r>
      </w:ins>
      <w:proofErr w:type="spellStart"/>
      <w:r w:rsidRPr="00822413">
        <w:t>DepthIntraMode</w:t>
      </w:r>
      <w:proofErr w:type="spellEnd"/>
      <w:r w:rsidRPr="00822413">
        <w:t>[ </w:t>
      </w:r>
      <w:proofErr w:type="spellStart"/>
      <w:r w:rsidRPr="00822413">
        <w:t>xPb</w:t>
      </w:r>
      <w:proofErr w:type="spellEnd"/>
      <w:r w:rsidRPr="00822413">
        <w:t> ][ </w:t>
      </w:r>
      <w:proofErr w:type="spellStart"/>
      <w:r w:rsidRPr="00822413">
        <w:t>yPb</w:t>
      </w:r>
      <w:proofErr w:type="spellEnd"/>
      <w:r w:rsidRPr="00822413">
        <w:t xml:space="preserve"> ] is equal to INTRA_DEP_DMM_WFULL, </w:t>
      </w:r>
      <w:proofErr w:type="spellStart"/>
      <w:r w:rsidRPr="00822413">
        <w:lastRenderedPageBreak/>
        <w:t>IntraPredModeY</w:t>
      </w:r>
      <w:proofErr w:type="spellEnd"/>
      <w:r w:rsidRPr="00822413">
        <w:t>[ </w:t>
      </w:r>
      <w:proofErr w:type="spellStart"/>
      <w:r w:rsidRPr="00822413">
        <w:t>xPb</w:t>
      </w:r>
      <w:proofErr w:type="spellEnd"/>
      <w:r w:rsidRPr="00822413">
        <w:t> ][ </w:t>
      </w:r>
      <w:proofErr w:type="spellStart"/>
      <w:r w:rsidRPr="00822413">
        <w:t>yPb</w:t>
      </w:r>
      <w:proofErr w:type="spellEnd"/>
      <w:r w:rsidRPr="00822413">
        <w:t xml:space="preserve"> ] is set equal to </w:t>
      </w:r>
      <w:r w:rsidRPr="00822413">
        <w:rPr>
          <w:lang w:eastAsia="ko-KR"/>
        </w:rPr>
        <w:t>INTRA_DMM_WFULL</w:t>
      </w:r>
      <w:r w:rsidRPr="00822413">
        <w:t>.</w:t>
      </w:r>
    </w:p>
    <w:p w:rsidR="00822413" w:rsidRPr="00822413" w:rsidRDefault="00822413" w:rsidP="00822413">
      <w:pPr>
        <w:pStyle w:val="3D0"/>
      </w:pPr>
      <w:r w:rsidRPr="00822413">
        <w:t xml:space="preserve">Otherwise, if </w:t>
      </w:r>
      <w:proofErr w:type="spellStart"/>
      <w:r w:rsidRPr="00822413">
        <w:t>DepthIntraMode</w:t>
      </w:r>
      <w:proofErr w:type="spellEnd"/>
      <w:r w:rsidRPr="00822413">
        <w:t>[ </w:t>
      </w:r>
      <w:proofErr w:type="spellStart"/>
      <w:r w:rsidRPr="00822413">
        <w:t>xPb</w:t>
      </w:r>
      <w:proofErr w:type="spellEnd"/>
      <w:r w:rsidRPr="00822413">
        <w:t> ][ </w:t>
      </w:r>
      <w:proofErr w:type="spellStart"/>
      <w:r w:rsidRPr="00822413">
        <w:t>yPb</w:t>
      </w:r>
      <w:proofErr w:type="spellEnd"/>
      <w:r w:rsidRPr="00822413">
        <w:t> ] is equal to INTRA_DEP_DMM_W</w:t>
      </w:r>
      <w:r w:rsidRPr="00822413">
        <w:rPr>
          <w:rFonts w:eastAsia="SimSun"/>
          <w:lang w:eastAsia="zh-CN"/>
        </w:rPr>
        <w:t>PREDTEX</w:t>
      </w:r>
      <w:r w:rsidRPr="00822413">
        <w:t xml:space="preserve">, </w:t>
      </w:r>
      <w:proofErr w:type="spellStart"/>
      <w:r w:rsidRPr="00822413">
        <w:t>IntraPredModeY</w:t>
      </w:r>
      <w:proofErr w:type="spellEnd"/>
      <w:r w:rsidRPr="00822413">
        <w:t>[ </w:t>
      </w:r>
      <w:proofErr w:type="spellStart"/>
      <w:r w:rsidRPr="00822413">
        <w:t>xPb</w:t>
      </w:r>
      <w:proofErr w:type="spellEnd"/>
      <w:r w:rsidRPr="00822413">
        <w:t> ][ </w:t>
      </w:r>
      <w:proofErr w:type="spellStart"/>
      <w:r w:rsidRPr="00822413">
        <w:t>yPb</w:t>
      </w:r>
      <w:proofErr w:type="spellEnd"/>
      <w:r w:rsidRPr="00822413">
        <w:t xml:space="preserve"> ] is set equal to </w:t>
      </w:r>
      <w:r w:rsidRPr="00822413">
        <w:rPr>
          <w:lang w:eastAsia="ko-KR"/>
        </w:rPr>
        <w:t>INTRA_DMM_WPREDTEX</w:t>
      </w:r>
      <w:r w:rsidRPr="00822413">
        <w:t>.</w:t>
      </w:r>
    </w:p>
    <w:p w:rsidR="00822413" w:rsidRPr="00822413" w:rsidRDefault="00822413" w:rsidP="00822413">
      <w:pPr>
        <w:pStyle w:val="3D0"/>
      </w:pPr>
      <w:r w:rsidRPr="00822413">
        <w:t xml:space="preserve">Otherwise if </w:t>
      </w:r>
      <w:proofErr w:type="spellStart"/>
      <w:r w:rsidRPr="00822413">
        <w:t>DepthIntraMode</w:t>
      </w:r>
      <w:proofErr w:type="spellEnd"/>
      <w:r w:rsidRPr="00822413">
        <w:t>[ </w:t>
      </w:r>
      <w:proofErr w:type="spellStart"/>
      <w:r w:rsidRPr="00822413">
        <w:t>xPb</w:t>
      </w:r>
      <w:proofErr w:type="spellEnd"/>
      <w:r w:rsidRPr="00822413">
        <w:t> ][ </w:t>
      </w:r>
      <w:proofErr w:type="spellStart"/>
      <w:r w:rsidRPr="00822413">
        <w:t>yPb</w:t>
      </w:r>
      <w:proofErr w:type="spellEnd"/>
      <w:r w:rsidRPr="00822413">
        <w:t xml:space="preserve"> ] is equal to INTRA_DEP_DMM_CPREDTEX, </w:t>
      </w:r>
      <w:proofErr w:type="spellStart"/>
      <w:r w:rsidRPr="00822413">
        <w:t>IntraPredModeY</w:t>
      </w:r>
      <w:proofErr w:type="spellEnd"/>
      <w:r w:rsidRPr="00822413">
        <w:t>[ </w:t>
      </w:r>
      <w:proofErr w:type="spellStart"/>
      <w:r w:rsidRPr="00822413">
        <w:t>xPb</w:t>
      </w:r>
      <w:proofErr w:type="spellEnd"/>
      <w:r w:rsidRPr="00822413">
        <w:t> ][ </w:t>
      </w:r>
      <w:proofErr w:type="spellStart"/>
      <w:r w:rsidRPr="00822413">
        <w:t>yPb</w:t>
      </w:r>
      <w:proofErr w:type="spellEnd"/>
      <w:r w:rsidRPr="00822413">
        <w:t xml:space="preserve"> ] is set equal to </w:t>
      </w:r>
      <w:r w:rsidRPr="00822413">
        <w:rPr>
          <w:lang w:eastAsia="ko-KR"/>
        </w:rPr>
        <w:t>INTRA_DMM_CPREDTEX</w:t>
      </w:r>
      <w:r w:rsidRPr="00822413">
        <w:t>.</w:t>
      </w:r>
    </w:p>
    <w:p w:rsidR="00822413" w:rsidRPr="00822413" w:rsidRDefault="00822413" w:rsidP="00822413">
      <w:pPr>
        <w:pStyle w:val="3D0"/>
      </w:pPr>
      <w:r w:rsidRPr="00822413">
        <w:t xml:space="preserve">Otherwise if </w:t>
      </w:r>
      <w:proofErr w:type="spellStart"/>
      <w:r w:rsidRPr="00822413">
        <w:t>DepthIntraMode</w:t>
      </w:r>
      <w:proofErr w:type="spellEnd"/>
      <w:r w:rsidRPr="00822413">
        <w:t>[ </w:t>
      </w:r>
      <w:proofErr w:type="spellStart"/>
      <w:r w:rsidRPr="00822413">
        <w:t>xPb</w:t>
      </w:r>
      <w:proofErr w:type="spellEnd"/>
      <w:r w:rsidRPr="00822413">
        <w:t> ][ </w:t>
      </w:r>
      <w:proofErr w:type="spellStart"/>
      <w:r w:rsidRPr="00822413">
        <w:t>yPb</w:t>
      </w:r>
      <w:proofErr w:type="spellEnd"/>
      <w:r w:rsidRPr="00822413">
        <w:t xml:space="preserve"> ] is equal to INTRA_DEP_CHAIN, </w:t>
      </w:r>
      <w:proofErr w:type="spellStart"/>
      <w:r w:rsidRPr="00822413">
        <w:t>IntraPredModeY</w:t>
      </w:r>
      <w:proofErr w:type="spellEnd"/>
      <w:r w:rsidRPr="00822413">
        <w:t>[ </w:t>
      </w:r>
      <w:proofErr w:type="spellStart"/>
      <w:r w:rsidRPr="00822413">
        <w:t>xPb</w:t>
      </w:r>
      <w:proofErr w:type="spellEnd"/>
      <w:r w:rsidRPr="00822413">
        <w:t> ][ </w:t>
      </w:r>
      <w:proofErr w:type="spellStart"/>
      <w:r w:rsidRPr="00822413">
        <w:t>yPb</w:t>
      </w:r>
      <w:proofErr w:type="spellEnd"/>
      <w:r w:rsidRPr="00822413">
        <w:t xml:space="preserve"> ] is set equal to </w:t>
      </w:r>
      <w:r w:rsidRPr="00822413">
        <w:rPr>
          <w:lang w:eastAsia="ko-KR"/>
        </w:rPr>
        <w:t>INTRA_CHAIN</w:t>
      </w:r>
      <w:r w:rsidRPr="00822413">
        <w:t>.</w:t>
      </w:r>
    </w:p>
    <w:p w:rsidR="00822413" w:rsidRPr="00822413" w:rsidRDefault="00822413" w:rsidP="00822413">
      <w:pPr>
        <w:pStyle w:val="3D0"/>
        <w:rPr>
          <w:lang w:eastAsia="ko-KR"/>
        </w:rPr>
      </w:pPr>
      <w:r w:rsidRPr="00822413">
        <w:t>Otherwise ( </w:t>
      </w:r>
      <w:proofErr w:type="spellStart"/>
      <w:r w:rsidRPr="00822413">
        <w:t>DepthIntraMode</w:t>
      </w:r>
      <w:proofErr w:type="spellEnd"/>
      <w:r w:rsidRPr="00822413">
        <w:t>[ </w:t>
      </w:r>
      <w:proofErr w:type="spellStart"/>
      <w:r w:rsidRPr="00822413">
        <w:t>xPb</w:t>
      </w:r>
      <w:proofErr w:type="spellEnd"/>
      <w:r w:rsidRPr="00822413">
        <w:t> ][ </w:t>
      </w:r>
      <w:proofErr w:type="spellStart"/>
      <w:r w:rsidRPr="00822413">
        <w:t>yPb</w:t>
      </w:r>
      <w:proofErr w:type="spellEnd"/>
      <w:r w:rsidRPr="00822413">
        <w:t> ] is equal to INTRA_DEP_NONE</w:t>
      </w:r>
      <w:ins w:id="215" w:author="Samsung" w:date="2013-10-14T15:21:00Z">
        <w:r w:rsidR="009C6D2F">
          <w:rPr>
            <w:rFonts w:hint="eastAsia"/>
            <w:lang w:eastAsia="ko-KR"/>
          </w:rPr>
          <w:t xml:space="preserve">, </w:t>
        </w:r>
        <w:r w:rsidR="009C6D2F" w:rsidRPr="004A52A3">
          <w:t>INTRA_DEP_SDC_</w:t>
        </w:r>
        <w:r w:rsidR="009C6D2F">
          <w:rPr>
            <w:rFonts w:hint="eastAsia"/>
            <w:lang w:eastAsia="ko-KR"/>
          </w:rPr>
          <w:t xml:space="preserve">MPM1, </w:t>
        </w:r>
        <w:r w:rsidR="009C6D2F" w:rsidRPr="004A52A3">
          <w:t>INTRA_DEP_SDC_</w:t>
        </w:r>
        <w:r w:rsidR="009C6D2F">
          <w:rPr>
            <w:rFonts w:hint="eastAsia"/>
            <w:lang w:eastAsia="ko-KR"/>
          </w:rPr>
          <w:t xml:space="preserve">MPM2, or </w:t>
        </w:r>
        <w:r w:rsidR="009C6D2F" w:rsidRPr="004A52A3">
          <w:t>INTRA_DEP_SDC_</w:t>
        </w:r>
        <w:r w:rsidR="009C6D2F">
          <w:rPr>
            <w:rFonts w:hint="eastAsia"/>
            <w:lang w:eastAsia="ko-KR"/>
          </w:rPr>
          <w:t>MPM3</w:t>
        </w:r>
      </w:ins>
      <w:r w:rsidRPr="00822413">
        <w:t xml:space="preserve"> ), </w:t>
      </w:r>
      <w:proofErr w:type="spellStart"/>
      <w:r w:rsidRPr="00822413">
        <w:rPr>
          <w:lang w:eastAsia="ko-KR"/>
        </w:rPr>
        <w:t>IntraPredModeY</w:t>
      </w:r>
      <w:proofErr w:type="spellEnd"/>
      <w:r w:rsidRPr="00822413">
        <w:rPr>
          <w:lang w:eastAsia="ko-KR"/>
        </w:rPr>
        <w:t>[ </w:t>
      </w:r>
      <w:proofErr w:type="spellStart"/>
      <w:r w:rsidRPr="00822413">
        <w:rPr>
          <w:lang w:eastAsia="ko-KR"/>
        </w:rPr>
        <w:t>xPb</w:t>
      </w:r>
      <w:proofErr w:type="spellEnd"/>
      <w:r w:rsidRPr="00822413">
        <w:rPr>
          <w:lang w:eastAsia="ko-KR"/>
        </w:rPr>
        <w:t> ][ </w:t>
      </w:r>
      <w:proofErr w:type="spellStart"/>
      <w:r w:rsidRPr="00822413">
        <w:rPr>
          <w:lang w:eastAsia="ko-KR"/>
        </w:rPr>
        <w:t>yPb</w:t>
      </w:r>
      <w:proofErr w:type="spellEnd"/>
      <w:r w:rsidRPr="00822413">
        <w:rPr>
          <w:lang w:eastAsia="ko-KR"/>
        </w:rPr>
        <w:t> ] is derived as the following ordered steps:</w:t>
      </w:r>
    </w:p>
    <w:p w:rsidR="00822413" w:rsidRPr="00822413" w:rsidRDefault="00822413" w:rsidP="00822413">
      <w:pPr>
        <w:pStyle w:val="3U1"/>
        <w:numPr>
          <w:ilvl w:val="1"/>
          <w:numId w:val="9"/>
        </w:numPr>
      </w:pPr>
      <w:r w:rsidRPr="00822413">
        <w:rPr>
          <w:lang w:eastAsia="ko-KR"/>
        </w:rPr>
        <w:t xml:space="preserve">The neighbouring locations </w:t>
      </w:r>
      <w:proofErr w:type="gramStart"/>
      <w:r w:rsidRPr="00822413">
        <w:rPr>
          <w:lang w:eastAsia="ko-KR"/>
        </w:rPr>
        <w:t>(</w:t>
      </w:r>
      <w:r w:rsidRPr="00822413">
        <w:t> </w:t>
      </w:r>
      <w:proofErr w:type="spellStart"/>
      <w:r w:rsidRPr="00822413">
        <w:rPr>
          <w:lang w:eastAsia="ko-KR"/>
        </w:rPr>
        <w:t>xNbA</w:t>
      </w:r>
      <w:proofErr w:type="spellEnd"/>
      <w:proofErr w:type="gramEnd"/>
      <w:r w:rsidRPr="00822413">
        <w:rPr>
          <w:lang w:eastAsia="ko-KR"/>
        </w:rPr>
        <w:t>,</w:t>
      </w:r>
      <w:r w:rsidRPr="00822413">
        <w:t> </w:t>
      </w:r>
      <w:proofErr w:type="spellStart"/>
      <w:r w:rsidRPr="00822413">
        <w:rPr>
          <w:lang w:eastAsia="ko-KR"/>
        </w:rPr>
        <w:t>yNbA</w:t>
      </w:r>
      <w:proofErr w:type="spellEnd"/>
      <w:r w:rsidRPr="00822413">
        <w:t> </w:t>
      </w:r>
      <w:r w:rsidRPr="00822413">
        <w:rPr>
          <w:lang w:eastAsia="ko-KR"/>
        </w:rPr>
        <w:t>) and (</w:t>
      </w:r>
      <w:r w:rsidRPr="00822413">
        <w:t> </w:t>
      </w:r>
      <w:proofErr w:type="spellStart"/>
      <w:r w:rsidRPr="00822413">
        <w:rPr>
          <w:lang w:eastAsia="ko-KR"/>
        </w:rPr>
        <w:t>xNbB</w:t>
      </w:r>
      <w:proofErr w:type="spellEnd"/>
      <w:r w:rsidRPr="00822413">
        <w:rPr>
          <w:lang w:eastAsia="ko-KR"/>
        </w:rPr>
        <w:t>,</w:t>
      </w:r>
      <w:r w:rsidRPr="00822413">
        <w:t> </w:t>
      </w:r>
      <w:proofErr w:type="spellStart"/>
      <w:r w:rsidRPr="00822413">
        <w:rPr>
          <w:lang w:eastAsia="ko-KR"/>
        </w:rPr>
        <w:t>yNbB</w:t>
      </w:r>
      <w:proofErr w:type="spellEnd"/>
      <w:r w:rsidRPr="00822413">
        <w:t> </w:t>
      </w:r>
      <w:r w:rsidRPr="00822413">
        <w:rPr>
          <w:lang w:eastAsia="ko-KR"/>
        </w:rPr>
        <w:t>) are set equal to (</w:t>
      </w:r>
      <w:r w:rsidRPr="00822413">
        <w:t> </w:t>
      </w:r>
      <w:proofErr w:type="spellStart"/>
      <w:r w:rsidRPr="00822413">
        <w:rPr>
          <w:lang w:eastAsia="ko-KR"/>
        </w:rPr>
        <w:t>xPb</w:t>
      </w:r>
      <w:proofErr w:type="spellEnd"/>
      <w:r w:rsidRPr="00822413">
        <w:rPr>
          <w:lang w:eastAsia="ko-KR"/>
        </w:rPr>
        <w:t> − 1,</w:t>
      </w:r>
      <w:r w:rsidRPr="00822413">
        <w:t> </w:t>
      </w:r>
      <w:proofErr w:type="spellStart"/>
      <w:r w:rsidRPr="00822413">
        <w:rPr>
          <w:lang w:eastAsia="ko-KR"/>
        </w:rPr>
        <w:t>yPb</w:t>
      </w:r>
      <w:proofErr w:type="spellEnd"/>
      <w:r w:rsidRPr="00822413">
        <w:t> </w:t>
      </w:r>
      <w:r w:rsidRPr="00822413">
        <w:rPr>
          <w:lang w:eastAsia="ko-KR"/>
        </w:rPr>
        <w:t>) and (</w:t>
      </w:r>
      <w:r w:rsidRPr="00822413">
        <w:t> </w:t>
      </w:r>
      <w:proofErr w:type="spellStart"/>
      <w:r w:rsidRPr="00822413">
        <w:rPr>
          <w:lang w:eastAsia="ko-KR"/>
        </w:rPr>
        <w:t>xPb</w:t>
      </w:r>
      <w:proofErr w:type="spellEnd"/>
      <w:r w:rsidRPr="00822413">
        <w:rPr>
          <w:lang w:eastAsia="ko-KR"/>
        </w:rPr>
        <w:t>,</w:t>
      </w:r>
      <w:r w:rsidRPr="00822413">
        <w:t> </w:t>
      </w:r>
      <w:proofErr w:type="spellStart"/>
      <w:r w:rsidRPr="00822413">
        <w:rPr>
          <w:lang w:eastAsia="ko-KR"/>
        </w:rPr>
        <w:t>yPb</w:t>
      </w:r>
      <w:proofErr w:type="spellEnd"/>
      <w:r w:rsidRPr="00822413">
        <w:rPr>
          <w:lang w:eastAsia="ko-KR"/>
        </w:rPr>
        <w:t> − 1</w:t>
      </w:r>
      <w:r w:rsidRPr="00822413">
        <w:t> </w:t>
      </w:r>
      <w:r w:rsidRPr="00822413">
        <w:rPr>
          <w:lang w:eastAsia="ko-KR"/>
        </w:rPr>
        <w:t>), respectively.</w:t>
      </w:r>
    </w:p>
    <w:p w:rsidR="00822413" w:rsidRPr="00822413" w:rsidRDefault="00822413" w:rsidP="00822413">
      <w:pPr>
        <w:pStyle w:val="3U1"/>
        <w:tabs>
          <w:tab w:val="clear" w:pos="360"/>
        </w:tabs>
        <w:ind w:left="714" w:hanging="357"/>
        <w:rPr>
          <w:lang w:eastAsia="ko-KR"/>
        </w:rPr>
      </w:pPr>
      <w:r w:rsidRPr="00822413">
        <w:rPr>
          <w:lang w:eastAsia="ko-KR"/>
        </w:rPr>
        <w:t xml:space="preserve">For X being replaced by either A or B, the variables </w:t>
      </w:r>
      <w:proofErr w:type="spellStart"/>
      <w:r w:rsidRPr="00822413">
        <w:rPr>
          <w:lang w:eastAsia="ko-KR"/>
        </w:rPr>
        <w:t>candIntraPredModeX</w:t>
      </w:r>
      <w:proofErr w:type="spellEnd"/>
      <w:r w:rsidRPr="00822413">
        <w:rPr>
          <w:lang w:eastAsia="ko-KR"/>
        </w:rPr>
        <w:t xml:space="preserve"> are derived as follows:</w:t>
      </w:r>
    </w:p>
    <w:p w:rsidR="00822413" w:rsidRPr="00822413" w:rsidRDefault="00822413" w:rsidP="00822413">
      <w:pPr>
        <w:pStyle w:val="3D2"/>
        <w:rPr>
          <w:lang w:eastAsia="ko-KR"/>
        </w:rPr>
      </w:pPr>
      <w:r w:rsidRPr="00822413">
        <w:rPr>
          <w:lang w:eastAsia="ko-KR"/>
        </w:rPr>
        <w:t xml:space="preserve">The availability derivation process for a block in z-scan order as specified in </w:t>
      </w:r>
      <w:proofErr w:type="spellStart"/>
      <w:r w:rsidRPr="00822413">
        <w:rPr>
          <w:lang w:eastAsia="ko-KR"/>
        </w:rPr>
        <w:t>subclause</w:t>
      </w:r>
      <w:proofErr w:type="spellEnd"/>
      <w:r w:rsidRPr="00822413">
        <w:rPr>
          <w:lang w:eastAsia="ko-KR"/>
        </w:rPr>
        <w:t> </w:t>
      </w:r>
      <w:r w:rsidRPr="00822413">
        <w:t>6.4.</w:t>
      </w:r>
      <w:r w:rsidRPr="00822413">
        <w:rPr>
          <w:lang w:eastAsia="ko-KR"/>
        </w:rPr>
        <w:t xml:space="preserve">2 is invoked with </w:t>
      </w:r>
      <w:r w:rsidRPr="00822413">
        <w:t xml:space="preserve">the location </w:t>
      </w:r>
      <w:r w:rsidRPr="00822413">
        <w:rPr>
          <w:lang w:eastAsia="ko-KR"/>
        </w:rPr>
        <w:t>( </w:t>
      </w:r>
      <w:proofErr w:type="spellStart"/>
      <w:r w:rsidRPr="00822413">
        <w:rPr>
          <w:lang w:eastAsia="ko-KR"/>
        </w:rPr>
        <w:t>xCurr</w:t>
      </w:r>
      <w:proofErr w:type="spellEnd"/>
      <w:r w:rsidRPr="00822413">
        <w:rPr>
          <w:lang w:eastAsia="ko-KR"/>
        </w:rPr>
        <w:t>, </w:t>
      </w:r>
      <w:proofErr w:type="spellStart"/>
      <w:r w:rsidRPr="00822413">
        <w:rPr>
          <w:lang w:eastAsia="ko-KR"/>
        </w:rPr>
        <w:t>yCurr</w:t>
      </w:r>
      <w:proofErr w:type="spellEnd"/>
      <w:r w:rsidRPr="00822413">
        <w:rPr>
          <w:lang w:eastAsia="ko-KR"/>
        </w:rPr>
        <w:t> ) set equal to ( </w:t>
      </w:r>
      <w:proofErr w:type="spellStart"/>
      <w:r w:rsidRPr="00822413">
        <w:rPr>
          <w:lang w:eastAsia="ko-KR"/>
        </w:rPr>
        <w:t>xPb</w:t>
      </w:r>
      <w:proofErr w:type="spellEnd"/>
      <w:r w:rsidRPr="00822413">
        <w:rPr>
          <w:lang w:eastAsia="ko-KR"/>
        </w:rPr>
        <w:t>, </w:t>
      </w:r>
      <w:proofErr w:type="spellStart"/>
      <w:r w:rsidRPr="00822413">
        <w:rPr>
          <w:lang w:eastAsia="ko-KR"/>
        </w:rPr>
        <w:t>yPb</w:t>
      </w:r>
      <w:proofErr w:type="spellEnd"/>
      <w:r w:rsidRPr="00822413">
        <w:rPr>
          <w:lang w:eastAsia="ko-KR"/>
        </w:rPr>
        <w:t> ) and the neighbouring location ( </w:t>
      </w:r>
      <w:proofErr w:type="spellStart"/>
      <w:r w:rsidRPr="00822413">
        <w:rPr>
          <w:lang w:eastAsia="ko-KR"/>
        </w:rPr>
        <w:t>xNbY</w:t>
      </w:r>
      <w:proofErr w:type="spellEnd"/>
      <w:r w:rsidRPr="00822413">
        <w:rPr>
          <w:lang w:eastAsia="ko-KR"/>
        </w:rPr>
        <w:t>, </w:t>
      </w:r>
      <w:proofErr w:type="spellStart"/>
      <w:r w:rsidRPr="00822413">
        <w:rPr>
          <w:lang w:eastAsia="ko-KR"/>
        </w:rPr>
        <w:t>yNbY</w:t>
      </w:r>
      <w:proofErr w:type="spellEnd"/>
      <w:r w:rsidRPr="00822413">
        <w:rPr>
          <w:lang w:eastAsia="ko-KR"/>
        </w:rPr>
        <w:t> ) set equal to ( </w:t>
      </w:r>
      <w:proofErr w:type="spellStart"/>
      <w:r w:rsidRPr="00822413">
        <w:rPr>
          <w:lang w:eastAsia="ko-KR"/>
        </w:rPr>
        <w:t>xNbX</w:t>
      </w:r>
      <w:proofErr w:type="spellEnd"/>
      <w:r w:rsidRPr="00822413">
        <w:rPr>
          <w:lang w:eastAsia="ko-KR"/>
        </w:rPr>
        <w:t>, </w:t>
      </w:r>
      <w:proofErr w:type="spellStart"/>
      <w:r w:rsidRPr="00822413">
        <w:rPr>
          <w:lang w:eastAsia="ko-KR"/>
        </w:rPr>
        <w:t>yNbX</w:t>
      </w:r>
      <w:proofErr w:type="spellEnd"/>
      <w:r w:rsidRPr="00822413">
        <w:rPr>
          <w:lang w:eastAsia="ko-KR"/>
        </w:rPr>
        <w:t xml:space="preserve"> ) as inputs, and the output is assigned to </w:t>
      </w:r>
      <w:proofErr w:type="spellStart"/>
      <w:r w:rsidRPr="00822413">
        <w:rPr>
          <w:lang w:eastAsia="ko-KR"/>
        </w:rPr>
        <w:t>availableX</w:t>
      </w:r>
      <w:proofErr w:type="spellEnd"/>
      <w:r w:rsidRPr="00822413">
        <w:rPr>
          <w:lang w:eastAsia="ko-KR"/>
        </w:rPr>
        <w:t>.</w:t>
      </w:r>
    </w:p>
    <w:p w:rsidR="00822413" w:rsidRPr="00822413" w:rsidRDefault="00822413" w:rsidP="00822413">
      <w:pPr>
        <w:pStyle w:val="3D2"/>
        <w:rPr>
          <w:lang w:eastAsia="ko-KR"/>
        </w:rPr>
      </w:pPr>
      <w:r w:rsidRPr="00822413">
        <w:rPr>
          <w:lang w:eastAsia="ko-KR"/>
        </w:rPr>
        <w:t xml:space="preserve">The candidate intra prediction mode </w:t>
      </w:r>
      <w:proofErr w:type="spellStart"/>
      <w:r w:rsidRPr="00822413">
        <w:rPr>
          <w:lang w:eastAsia="ko-KR"/>
        </w:rPr>
        <w:t>candIntraPredModeX</w:t>
      </w:r>
      <w:proofErr w:type="spellEnd"/>
      <w:r w:rsidRPr="00822413">
        <w:rPr>
          <w:lang w:eastAsia="ko-KR"/>
        </w:rPr>
        <w:t xml:space="preserve"> is derived as follows:</w:t>
      </w:r>
    </w:p>
    <w:p w:rsidR="00822413" w:rsidRPr="00822413" w:rsidRDefault="00822413" w:rsidP="00822413">
      <w:pPr>
        <w:pStyle w:val="3D3"/>
        <w:rPr>
          <w:lang w:eastAsia="ko-KR"/>
        </w:rPr>
      </w:pPr>
      <w:r w:rsidRPr="00822413">
        <w:rPr>
          <w:lang w:eastAsia="ko-KR"/>
        </w:rPr>
        <w:t xml:space="preserve">If </w:t>
      </w:r>
      <w:proofErr w:type="spellStart"/>
      <w:r w:rsidRPr="00822413">
        <w:rPr>
          <w:lang w:eastAsia="ko-KR"/>
        </w:rPr>
        <w:t>availableX</w:t>
      </w:r>
      <w:proofErr w:type="spellEnd"/>
      <w:r w:rsidRPr="00822413">
        <w:rPr>
          <w:lang w:eastAsia="ko-KR"/>
        </w:rPr>
        <w:t xml:space="preserve"> is equal to FALSE, </w:t>
      </w:r>
      <w:proofErr w:type="spellStart"/>
      <w:r w:rsidRPr="00822413">
        <w:rPr>
          <w:lang w:eastAsia="ko-KR"/>
        </w:rPr>
        <w:t>candIntraPredModeX</w:t>
      </w:r>
      <w:proofErr w:type="spellEnd"/>
      <w:r w:rsidRPr="00822413">
        <w:rPr>
          <w:lang w:eastAsia="ko-KR"/>
        </w:rPr>
        <w:t xml:space="preserve"> is set equal to INTRA_DC.</w:t>
      </w:r>
    </w:p>
    <w:p w:rsidR="00822413" w:rsidRPr="00822413" w:rsidRDefault="00822413" w:rsidP="00822413">
      <w:pPr>
        <w:pStyle w:val="3D3"/>
        <w:rPr>
          <w:lang w:eastAsia="ko-KR"/>
        </w:rPr>
      </w:pPr>
      <w:r w:rsidRPr="00822413">
        <w:rPr>
          <w:lang w:eastAsia="ko-KR"/>
        </w:rPr>
        <w:t xml:space="preserve">Otherwise, if </w:t>
      </w:r>
      <w:proofErr w:type="spellStart"/>
      <w:r w:rsidRPr="00822413">
        <w:rPr>
          <w:lang w:eastAsia="ko-KR"/>
        </w:rPr>
        <w:t>CuPredMode</w:t>
      </w:r>
      <w:proofErr w:type="spellEnd"/>
      <w:r w:rsidRPr="00822413">
        <w:t>[ </w:t>
      </w:r>
      <w:proofErr w:type="spellStart"/>
      <w:r w:rsidRPr="00822413">
        <w:t>xNbX</w:t>
      </w:r>
      <w:proofErr w:type="spellEnd"/>
      <w:r w:rsidRPr="00822413">
        <w:t> ][ </w:t>
      </w:r>
      <w:proofErr w:type="spellStart"/>
      <w:r w:rsidRPr="00822413">
        <w:t>yNbX</w:t>
      </w:r>
      <w:proofErr w:type="spellEnd"/>
      <w:r w:rsidRPr="00822413">
        <w:t> ]</w:t>
      </w:r>
      <w:r w:rsidRPr="00822413">
        <w:rPr>
          <w:lang w:eastAsia="ko-KR"/>
        </w:rPr>
        <w:t xml:space="preserve"> is not equal to MODE_INTRA or </w:t>
      </w:r>
      <w:proofErr w:type="spellStart"/>
      <w:r w:rsidRPr="00822413">
        <w:rPr>
          <w:lang w:eastAsia="ko-KR"/>
        </w:rPr>
        <w:t>pcm_flag</w:t>
      </w:r>
      <w:proofErr w:type="spellEnd"/>
      <w:r w:rsidRPr="00822413">
        <w:rPr>
          <w:lang w:eastAsia="ko-KR"/>
        </w:rPr>
        <w:t>[ </w:t>
      </w:r>
      <w:proofErr w:type="spellStart"/>
      <w:r w:rsidRPr="00822413">
        <w:rPr>
          <w:lang w:eastAsia="ko-KR"/>
        </w:rPr>
        <w:t>xNbX</w:t>
      </w:r>
      <w:proofErr w:type="spellEnd"/>
      <w:r w:rsidRPr="00822413">
        <w:rPr>
          <w:lang w:eastAsia="ko-KR"/>
        </w:rPr>
        <w:t> ][ </w:t>
      </w:r>
      <w:proofErr w:type="spellStart"/>
      <w:r w:rsidRPr="00822413">
        <w:rPr>
          <w:lang w:eastAsia="ko-KR"/>
        </w:rPr>
        <w:t>yNbX</w:t>
      </w:r>
      <w:proofErr w:type="spellEnd"/>
      <w:r w:rsidRPr="00822413">
        <w:rPr>
          <w:lang w:eastAsia="ko-KR"/>
        </w:rPr>
        <w:t xml:space="preserve"> ] is equal to 1, </w:t>
      </w:r>
      <w:proofErr w:type="spellStart"/>
      <w:r w:rsidRPr="00822413">
        <w:rPr>
          <w:lang w:eastAsia="ko-KR"/>
        </w:rPr>
        <w:t>candIntraPredModeX</w:t>
      </w:r>
      <w:proofErr w:type="spellEnd"/>
      <w:r w:rsidRPr="00822413">
        <w:rPr>
          <w:lang w:eastAsia="ko-KR"/>
        </w:rPr>
        <w:t xml:space="preserve"> is set equal to INTRA_DC,</w:t>
      </w:r>
    </w:p>
    <w:p w:rsidR="00822413" w:rsidRPr="00822413" w:rsidRDefault="00822413" w:rsidP="00822413">
      <w:pPr>
        <w:pStyle w:val="3D3"/>
        <w:rPr>
          <w:lang w:eastAsia="ko-KR"/>
        </w:rPr>
      </w:pPr>
      <w:r w:rsidRPr="00822413">
        <w:rPr>
          <w:lang w:eastAsia="ko-KR"/>
        </w:rPr>
        <w:t xml:space="preserve">Otherwise, if X is equal to B and </w:t>
      </w:r>
      <w:proofErr w:type="spellStart"/>
      <w:r w:rsidRPr="00822413">
        <w:rPr>
          <w:lang w:eastAsia="ko-KR"/>
        </w:rPr>
        <w:t>yPb</w:t>
      </w:r>
      <w:proofErr w:type="spellEnd"/>
      <w:r w:rsidRPr="00822413">
        <w:rPr>
          <w:lang w:eastAsia="ko-KR"/>
        </w:rPr>
        <w:t xml:space="preserve"> − 1 is less than </w:t>
      </w:r>
      <w:proofErr w:type="gramStart"/>
      <w:r w:rsidRPr="00822413">
        <w:rPr>
          <w:lang w:eastAsia="ko-KR"/>
        </w:rPr>
        <w:t>( (</w:t>
      </w:r>
      <w:proofErr w:type="gramEnd"/>
      <w:r w:rsidRPr="00822413">
        <w:rPr>
          <w:lang w:eastAsia="ko-KR"/>
        </w:rPr>
        <w:t> </w:t>
      </w:r>
      <w:proofErr w:type="spellStart"/>
      <w:r w:rsidRPr="00822413">
        <w:rPr>
          <w:lang w:eastAsia="ko-KR"/>
        </w:rPr>
        <w:t>yPb</w:t>
      </w:r>
      <w:proofErr w:type="spellEnd"/>
      <w:r w:rsidRPr="00822413">
        <w:rPr>
          <w:lang w:eastAsia="ko-KR"/>
        </w:rPr>
        <w:t xml:space="preserve">  &gt;&gt;  CtbLog2SizeY )  &lt;&lt;  CtbLog2SizeY ), </w:t>
      </w:r>
      <w:proofErr w:type="spellStart"/>
      <w:r w:rsidRPr="00822413">
        <w:rPr>
          <w:lang w:eastAsia="ko-KR"/>
        </w:rPr>
        <w:t>candIntraPredModeB</w:t>
      </w:r>
      <w:proofErr w:type="spellEnd"/>
      <w:r w:rsidRPr="00822413">
        <w:rPr>
          <w:lang w:eastAsia="ko-KR"/>
        </w:rPr>
        <w:t xml:space="preserve"> is set equal to INTRA_DC.</w:t>
      </w:r>
    </w:p>
    <w:p w:rsidR="00822413" w:rsidRPr="00822413" w:rsidRDefault="00822413" w:rsidP="00822413">
      <w:pPr>
        <w:pStyle w:val="3D3"/>
        <w:rPr>
          <w:lang w:eastAsia="ko-KR"/>
        </w:rPr>
      </w:pPr>
      <w:r w:rsidRPr="00822413">
        <w:rPr>
          <w:lang w:eastAsia="ko-KR"/>
        </w:rPr>
        <w:t xml:space="preserve">Otherwise, if </w:t>
      </w:r>
      <w:proofErr w:type="spellStart"/>
      <w:r w:rsidRPr="00822413">
        <w:rPr>
          <w:lang w:eastAsia="ko-KR"/>
        </w:rPr>
        <w:t>candIntraPredModeX</w:t>
      </w:r>
      <w:proofErr w:type="spellEnd"/>
      <w:r w:rsidRPr="00822413">
        <w:rPr>
          <w:lang w:eastAsia="ko-KR"/>
        </w:rPr>
        <w:t xml:space="preserve"> is larger than 34, </w:t>
      </w:r>
      <w:proofErr w:type="spellStart"/>
      <w:r w:rsidRPr="00822413">
        <w:rPr>
          <w:lang w:eastAsia="ko-KR"/>
        </w:rPr>
        <w:t>candIntraPredModeX</w:t>
      </w:r>
      <w:proofErr w:type="spellEnd"/>
      <w:r w:rsidRPr="00822413">
        <w:rPr>
          <w:lang w:eastAsia="ko-KR"/>
        </w:rPr>
        <w:t xml:space="preserve"> is set equal to INTRA_</w:t>
      </w:r>
      <w:del w:id="216" w:author="Samsung" w:date="2013-10-14T15:22:00Z">
        <w:r w:rsidRPr="00822413" w:rsidDel="009C6D2F">
          <w:rPr>
            <w:lang w:eastAsia="ko-KR"/>
          </w:rPr>
          <w:delText>DC</w:delText>
        </w:r>
      </w:del>
      <w:ins w:id="217" w:author="Samsung" w:date="2013-10-14T15:22:00Z">
        <w:r w:rsidR="009C6D2F">
          <w:rPr>
            <w:rFonts w:hint="eastAsia"/>
            <w:lang w:eastAsia="ko-KR"/>
          </w:rPr>
          <w:t>PLANAR</w:t>
        </w:r>
      </w:ins>
      <w:r w:rsidRPr="00822413">
        <w:rPr>
          <w:lang w:eastAsia="ko-KR"/>
        </w:rPr>
        <w:t>.</w:t>
      </w:r>
    </w:p>
    <w:p w:rsidR="00822413" w:rsidRPr="00822413" w:rsidRDefault="00822413" w:rsidP="00822413">
      <w:pPr>
        <w:pStyle w:val="3D3"/>
        <w:rPr>
          <w:lang w:eastAsia="ko-KR"/>
        </w:rPr>
      </w:pPr>
      <w:r w:rsidRPr="00822413">
        <w:rPr>
          <w:lang w:eastAsia="ko-KR"/>
        </w:rPr>
        <w:t xml:space="preserve">Otherwise, </w:t>
      </w:r>
      <w:proofErr w:type="spellStart"/>
      <w:r w:rsidRPr="00822413">
        <w:rPr>
          <w:lang w:eastAsia="ko-KR"/>
        </w:rPr>
        <w:t>candIntraPredModeX</w:t>
      </w:r>
      <w:proofErr w:type="spellEnd"/>
      <w:r w:rsidRPr="00822413">
        <w:rPr>
          <w:lang w:eastAsia="ko-KR"/>
        </w:rPr>
        <w:t xml:space="preserve"> is set equal to </w:t>
      </w:r>
      <w:proofErr w:type="spellStart"/>
      <w:proofErr w:type="gramStart"/>
      <w:r w:rsidRPr="00822413">
        <w:rPr>
          <w:lang w:eastAsia="ko-KR"/>
        </w:rPr>
        <w:t>IntraPredModeY</w:t>
      </w:r>
      <w:proofErr w:type="spellEnd"/>
      <w:r w:rsidRPr="00822413">
        <w:rPr>
          <w:lang w:eastAsia="ko-KR"/>
        </w:rPr>
        <w:t>[</w:t>
      </w:r>
      <w:proofErr w:type="gramEnd"/>
      <w:r w:rsidRPr="00822413">
        <w:rPr>
          <w:lang w:eastAsia="ko-KR"/>
        </w:rPr>
        <w:t> </w:t>
      </w:r>
      <w:proofErr w:type="spellStart"/>
      <w:r w:rsidRPr="00822413">
        <w:rPr>
          <w:lang w:eastAsia="ko-KR"/>
        </w:rPr>
        <w:t>xNbX</w:t>
      </w:r>
      <w:proofErr w:type="spellEnd"/>
      <w:r w:rsidRPr="00822413">
        <w:rPr>
          <w:lang w:eastAsia="ko-KR"/>
        </w:rPr>
        <w:t> ][ </w:t>
      </w:r>
      <w:proofErr w:type="spellStart"/>
      <w:r w:rsidRPr="00822413">
        <w:rPr>
          <w:lang w:eastAsia="ko-KR"/>
        </w:rPr>
        <w:t>yNbX</w:t>
      </w:r>
      <w:proofErr w:type="spellEnd"/>
      <w:r w:rsidRPr="00822413">
        <w:rPr>
          <w:lang w:eastAsia="ko-KR"/>
        </w:rPr>
        <w:t> ].</w:t>
      </w:r>
    </w:p>
    <w:p w:rsidR="00822413" w:rsidRPr="00822413" w:rsidRDefault="00822413" w:rsidP="00822413">
      <w:pPr>
        <w:pStyle w:val="3U1"/>
        <w:tabs>
          <w:tab w:val="clear" w:pos="360"/>
        </w:tabs>
        <w:ind w:left="714" w:hanging="357"/>
        <w:rPr>
          <w:lang w:eastAsia="ko-KR"/>
        </w:rPr>
      </w:pPr>
      <w:r w:rsidRPr="00822413">
        <w:rPr>
          <w:lang w:eastAsia="ko-KR"/>
        </w:rPr>
        <w:t xml:space="preserve">The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 x ] with x = 0..2 is derived as follows:</w:t>
      </w:r>
    </w:p>
    <w:p w:rsidR="00822413" w:rsidRPr="00822413" w:rsidRDefault="00822413" w:rsidP="00822413">
      <w:pPr>
        <w:pStyle w:val="3D2"/>
        <w:rPr>
          <w:lang w:eastAsia="ko-KR"/>
        </w:rPr>
      </w:pPr>
      <w:r w:rsidRPr="00822413">
        <w:rPr>
          <w:lang w:eastAsia="ko-KR"/>
        </w:rPr>
        <w:t xml:space="preserve">If </w:t>
      </w:r>
      <w:proofErr w:type="spellStart"/>
      <w:r w:rsidRPr="00822413">
        <w:rPr>
          <w:lang w:eastAsia="ko-KR"/>
        </w:rPr>
        <w:t>candIntraPredModeB</w:t>
      </w:r>
      <w:proofErr w:type="spellEnd"/>
      <w:r w:rsidRPr="00822413">
        <w:rPr>
          <w:lang w:eastAsia="ko-KR"/>
        </w:rPr>
        <w:t xml:space="preserve"> is equal to </w:t>
      </w:r>
      <w:proofErr w:type="spellStart"/>
      <w:r w:rsidRPr="00822413">
        <w:rPr>
          <w:lang w:eastAsia="ko-KR"/>
        </w:rPr>
        <w:t>candIntraPredModeA</w:t>
      </w:r>
      <w:proofErr w:type="spellEnd"/>
      <w:r w:rsidRPr="00822413">
        <w:rPr>
          <w:lang w:eastAsia="ko-KR"/>
        </w:rPr>
        <w:t>, the following applies:</w:t>
      </w:r>
    </w:p>
    <w:p w:rsidR="00822413" w:rsidRPr="00822413" w:rsidRDefault="00822413" w:rsidP="00822413">
      <w:pPr>
        <w:pStyle w:val="3D3"/>
        <w:rPr>
          <w:lang w:eastAsia="ko-KR"/>
        </w:rPr>
      </w:pPr>
      <w:r w:rsidRPr="00822413">
        <w:rPr>
          <w:lang w:eastAsia="ko-KR"/>
        </w:rPr>
        <w:t xml:space="preserve">If </w:t>
      </w:r>
      <w:proofErr w:type="spellStart"/>
      <w:r w:rsidRPr="00822413">
        <w:rPr>
          <w:lang w:eastAsia="ko-KR"/>
        </w:rPr>
        <w:t>candIntraPredModeA</w:t>
      </w:r>
      <w:proofErr w:type="spellEnd"/>
      <w:r w:rsidRPr="00822413">
        <w:rPr>
          <w:lang w:eastAsia="ko-KR"/>
        </w:rPr>
        <w:t xml:space="preserve"> is less than 2 (i.e. equal to INTRA_PLANAR or INTRA_DC),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 x ] with x = 0..2 is derived as follows:</w:t>
      </w:r>
    </w:p>
    <w:p w:rsidR="00822413" w:rsidRPr="00822413" w:rsidRDefault="00822413" w:rsidP="00822413">
      <w:pPr>
        <w:pStyle w:val="3E5"/>
        <w:rPr>
          <w:lang w:eastAsia="ko-KR"/>
        </w:rPr>
      </w:pP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0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] = INTRA_PLANAR</w:t>
      </w:r>
      <w:r w:rsidRPr="00822413">
        <w:rPr>
          <w:lang w:eastAsia="ko-KR"/>
        </w:rPr>
        <w:tab/>
        <w:t>(</w:t>
      </w:r>
      <w:fldSimple w:instr=" REF H \h  \* MERGEFORMAT " w:fldLock="1">
        <w:r w:rsidRPr="00822413">
          <w:rPr>
            <w:lang w:eastAsia="ko-KR"/>
          </w:rPr>
          <w:t>H</w:t>
        </w:r>
      </w:fldSimple>
      <w:r w:rsidRPr="00822413">
        <w:rPr>
          <w:lang w:eastAsia="ko-KR"/>
        </w:rPr>
        <w:noBreakHyphen/>
      </w:r>
      <w:r w:rsidR="00F94852" w:rsidRPr="00822413">
        <w:rPr>
          <w:lang w:eastAsia="ko-KR"/>
        </w:rPr>
        <w:fldChar w:fldCharType="begin" w:fldLock="1"/>
      </w:r>
      <w:r w:rsidRPr="00822413">
        <w:rPr>
          <w:lang w:eastAsia="ko-KR"/>
        </w:rPr>
        <w:instrText xml:space="preserve"> SEQ Equation \* ARABIC </w:instrText>
      </w:r>
      <w:r w:rsidR="00F94852" w:rsidRPr="00822413">
        <w:rPr>
          <w:lang w:eastAsia="ko-KR"/>
        </w:rPr>
        <w:fldChar w:fldCharType="separate"/>
      </w:r>
      <w:r w:rsidRPr="00822413">
        <w:rPr>
          <w:noProof/>
          <w:lang w:eastAsia="ko-KR"/>
        </w:rPr>
        <w:t>27</w:t>
      </w:r>
      <w:r w:rsidR="00F94852" w:rsidRPr="00822413">
        <w:rPr>
          <w:lang w:eastAsia="ko-KR"/>
        </w:rPr>
        <w:fldChar w:fldCharType="end"/>
      </w:r>
      <w:r w:rsidRPr="00822413">
        <w:rPr>
          <w:lang w:eastAsia="ko-KR"/>
        </w:rPr>
        <w:t>)</w:t>
      </w:r>
    </w:p>
    <w:p w:rsidR="00822413" w:rsidRPr="00822413" w:rsidRDefault="00822413" w:rsidP="00822413">
      <w:pPr>
        <w:pStyle w:val="3E5"/>
        <w:rPr>
          <w:lang w:eastAsia="ko-KR"/>
        </w:rPr>
      </w:pP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1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] = INTRA_DC</w:t>
      </w:r>
      <w:r w:rsidRPr="00822413">
        <w:rPr>
          <w:lang w:eastAsia="ko-KR"/>
        </w:rPr>
        <w:tab/>
      </w:r>
      <w:r w:rsidRPr="00822413">
        <w:rPr>
          <w:lang w:eastAsia="ko-KR"/>
        </w:rPr>
        <w:tab/>
        <w:t>(</w:t>
      </w:r>
      <w:fldSimple w:instr=" REF H \h  \* MERGEFORMAT " w:fldLock="1">
        <w:r w:rsidRPr="00822413">
          <w:rPr>
            <w:lang w:eastAsia="ko-KR"/>
          </w:rPr>
          <w:t>H</w:t>
        </w:r>
      </w:fldSimple>
      <w:r w:rsidRPr="00822413">
        <w:rPr>
          <w:lang w:eastAsia="ko-KR"/>
        </w:rPr>
        <w:noBreakHyphen/>
      </w:r>
      <w:r w:rsidR="00F94852" w:rsidRPr="00822413">
        <w:rPr>
          <w:lang w:eastAsia="ko-KR"/>
        </w:rPr>
        <w:fldChar w:fldCharType="begin" w:fldLock="1"/>
      </w:r>
      <w:r w:rsidRPr="00822413">
        <w:rPr>
          <w:lang w:eastAsia="ko-KR"/>
        </w:rPr>
        <w:instrText xml:space="preserve"> SEQ Equation \* ARABIC </w:instrText>
      </w:r>
      <w:r w:rsidR="00F94852" w:rsidRPr="00822413">
        <w:rPr>
          <w:lang w:eastAsia="ko-KR"/>
        </w:rPr>
        <w:fldChar w:fldCharType="separate"/>
      </w:r>
      <w:r w:rsidRPr="00822413">
        <w:rPr>
          <w:noProof/>
          <w:lang w:eastAsia="ko-KR"/>
        </w:rPr>
        <w:t>28</w:t>
      </w:r>
      <w:r w:rsidR="00F94852" w:rsidRPr="00822413">
        <w:rPr>
          <w:lang w:eastAsia="ko-KR"/>
        </w:rPr>
        <w:fldChar w:fldCharType="end"/>
      </w:r>
      <w:r w:rsidRPr="00822413">
        <w:rPr>
          <w:lang w:eastAsia="ko-KR"/>
        </w:rPr>
        <w:t>)</w:t>
      </w:r>
    </w:p>
    <w:p w:rsidR="00822413" w:rsidRPr="00822413" w:rsidRDefault="00822413" w:rsidP="00822413">
      <w:pPr>
        <w:pStyle w:val="3E5"/>
        <w:rPr>
          <w:lang w:eastAsia="ko-KR"/>
        </w:rPr>
      </w:pP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2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] = INTRA_ANGULAR26</w:t>
      </w:r>
      <w:r w:rsidRPr="00822413">
        <w:rPr>
          <w:lang w:eastAsia="ko-KR"/>
        </w:rPr>
        <w:tab/>
        <w:t>(</w:t>
      </w:r>
      <w:fldSimple w:instr=" REF H \h  \* MERGEFORMAT " w:fldLock="1">
        <w:r w:rsidRPr="00822413">
          <w:rPr>
            <w:lang w:eastAsia="ko-KR"/>
          </w:rPr>
          <w:t>H</w:t>
        </w:r>
      </w:fldSimple>
      <w:r w:rsidRPr="00822413">
        <w:rPr>
          <w:lang w:eastAsia="ko-KR"/>
        </w:rPr>
        <w:noBreakHyphen/>
      </w:r>
      <w:r w:rsidR="00F94852" w:rsidRPr="00822413">
        <w:rPr>
          <w:lang w:eastAsia="ko-KR"/>
        </w:rPr>
        <w:fldChar w:fldCharType="begin" w:fldLock="1"/>
      </w:r>
      <w:r w:rsidRPr="00822413">
        <w:rPr>
          <w:lang w:eastAsia="ko-KR"/>
        </w:rPr>
        <w:instrText xml:space="preserve"> SEQ Equation \* ARABIC </w:instrText>
      </w:r>
      <w:r w:rsidR="00F94852" w:rsidRPr="00822413">
        <w:rPr>
          <w:lang w:eastAsia="ko-KR"/>
        </w:rPr>
        <w:fldChar w:fldCharType="separate"/>
      </w:r>
      <w:r w:rsidRPr="00822413">
        <w:rPr>
          <w:noProof/>
          <w:lang w:eastAsia="ko-KR"/>
        </w:rPr>
        <w:t>29</w:t>
      </w:r>
      <w:r w:rsidR="00F94852" w:rsidRPr="00822413">
        <w:rPr>
          <w:lang w:eastAsia="ko-KR"/>
        </w:rPr>
        <w:fldChar w:fldCharType="end"/>
      </w:r>
      <w:r w:rsidRPr="00822413">
        <w:rPr>
          <w:lang w:eastAsia="ko-KR"/>
        </w:rPr>
        <w:t>)</w:t>
      </w:r>
    </w:p>
    <w:p w:rsidR="00822413" w:rsidRPr="00822413" w:rsidRDefault="00822413" w:rsidP="00822413">
      <w:pPr>
        <w:pStyle w:val="3D3"/>
        <w:rPr>
          <w:lang w:eastAsia="ko-KR"/>
        </w:rPr>
      </w:pPr>
      <w:r w:rsidRPr="00822413">
        <w:rPr>
          <w:lang w:eastAsia="ko-KR"/>
        </w:rPr>
        <w:t xml:space="preserve">Otherwise,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 x ] with x = 0..2 is derived as follows:</w:t>
      </w:r>
    </w:p>
    <w:p w:rsidR="00822413" w:rsidRPr="00822413" w:rsidRDefault="00822413" w:rsidP="00822413">
      <w:pPr>
        <w:pStyle w:val="3E5"/>
        <w:rPr>
          <w:szCs w:val="22"/>
          <w:lang w:eastAsia="ko-KR"/>
        </w:rPr>
      </w:pP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0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 xml:space="preserve">] = </w:t>
      </w:r>
      <w:proofErr w:type="spellStart"/>
      <w:r w:rsidRPr="00822413">
        <w:rPr>
          <w:lang w:eastAsia="ko-KR"/>
        </w:rPr>
        <w:t>candIntraPredModeA</w:t>
      </w:r>
      <w:proofErr w:type="spellEnd"/>
      <w:r w:rsidRPr="00822413">
        <w:rPr>
          <w:szCs w:val="22"/>
          <w:lang w:eastAsia="ko-KR"/>
        </w:rPr>
        <w:tab/>
      </w:r>
      <w:r w:rsidRPr="00822413">
        <w:rPr>
          <w:lang w:eastAsia="ko-KR"/>
        </w:rPr>
        <w:t>(</w:t>
      </w:r>
      <w:fldSimple w:instr=" REF H \h  \* MERGEFORMAT " w:fldLock="1">
        <w:r w:rsidRPr="00822413">
          <w:rPr>
            <w:lang w:eastAsia="ko-KR"/>
          </w:rPr>
          <w:t>H</w:t>
        </w:r>
      </w:fldSimple>
      <w:r w:rsidRPr="00822413">
        <w:rPr>
          <w:lang w:eastAsia="ko-KR"/>
        </w:rPr>
        <w:noBreakHyphen/>
      </w:r>
      <w:r w:rsidR="00F94852" w:rsidRPr="00822413">
        <w:rPr>
          <w:lang w:eastAsia="ko-KR"/>
        </w:rPr>
        <w:fldChar w:fldCharType="begin" w:fldLock="1"/>
      </w:r>
      <w:r w:rsidRPr="00822413">
        <w:rPr>
          <w:lang w:eastAsia="ko-KR"/>
        </w:rPr>
        <w:instrText xml:space="preserve"> SEQ Equation \* ARABIC </w:instrText>
      </w:r>
      <w:r w:rsidR="00F94852" w:rsidRPr="00822413">
        <w:rPr>
          <w:lang w:eastAsia="ko-KR"/>
        </w:rPr>
        <w:fldChar w:fldCharType="separate"/>
      </w:r>
      <w:r w:rsidRPr="00822413">
        <w:rPr>
          <w:noProof/>
          <w:lang w:eastAsia="ko-KR"/>
        </w:rPr>
        <w:t>30</w:t>
      </w:r>
      <w:r w:rsidR="00F94852" w:rsidRPr="00822413">
        <w:rPr>
          <w:lang w:eastAsia="ko-KR"/>
        </w:rPr>
        <w:fldChar w:fldCharType="end"/>
      </w:r>
      <w:r w:rsidRPr="00822413">
        <w:rPr>
          <w:lang w:eastAsia="ko-KR"/>
        </w:rPr>
        <w:t>)</w:t>
      </w:r>
    </w:p>
    <w:p w:rsidR="00822413" w:rsidRPr="00822413" w:rsidRDefault="00822413" w:rsidP="00822413">
      <w:pPr>
        <w:pStyle w:val="3E5"/>
        <w:rPr>
          <w:szCs w:val="22"/>
          <w:lang w:eastAsia="ko-KR"/>
        </w:rPr>
      </w:pP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1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] = 2 + ( ( </w:t>
      </w:r>
      <w:proofErr w:type="spellStart"/>
      <w:r w:rsidRPr="00822413">
        <w:rPr>
          <w:lang w:eastAsia="ko-KR"/>
        </w:rPr>
        <w:t>candIntraPredModeA</w:t>
      </w:r>
      <w:proofErr w:type="spellEnd"/>
      <w:r w:rsidRPr="00822413">
        <w:rPr>
          <w:lang w:eastAsia="ko-KR"/>
        </w:rPr>
        <w:t> </w:t>
      </w:r>
      <w:r w:rsidRPr="00822413">
        <w:t>+</w:t>
      </w:r>
      <w:r w:rsidRPr="00822413">
        <w:rPr>
          <w:lang w:eastAsia="ko-KR"/>
        </w:rPr>
        <w:t> 29 ) % 32 )</w:t>
      </w:r>
      <w:r w:rsidRPr="00822413">
        <w:rPr>
          <w:szCs w:val="22"/>
          <w:lang w:eastAsia="ko-KR"/>
        </w:rPr>
        <w:tab/>
      </w:r>
      <w:r w:rsidRPr="00822413">
        <w:rPr>
          <w:lang w:eastAsia="ko-KR"/>
        </w:rPr>
        <w:t>(</w:t>
      </w:r>
      <w:fldSimple w:instr=" REF H \h  \* MERGEFORMAT " w:fldLock="1">
        <w:r w:rsidRPr="00822413">
          <w:rPr>
            <w:lang w:eastAsia="ko-KR"/>
          </w:rPr>
          <w:t>H</w:t>
        </w:r>
      </w:fldSimple>
      <w:r w:rsidRPr="00822413">
        <w:rPr>
          <w:lang w:eastAsia="ko-KR"/>
        </w:rPr>
        <w:noBreakHyphen/>
      </w:r>
      <w:r w:rsidR="00F94852" w:rsidRPr="00822413">
        <w:rPr>
          <w:lang w:eastAsia="ko-KR"/>
        </w:rPr>
        <w:fldChar w:fldCharType="begin" w:fldLock="1"/>
      </w:r>
      <w:r w:rsidRPr="00822413">
        <w:rPr>
          <w:lang w:eastAsia="ko-KR"/>
        </w:rPr>
        <w:instrText xml:space="preserve"> SEQ Equation \* ARABIC </w:instrText>
      </w:r>
      <w:r w:rsidR="00F94852" w:rsidRPr="00822413">
        <w:rPr>
          <w:lang w:eastAsia="ko-KR"/>
        </w:rPr>
        <w:fldChar w:fldCharType="separate"/>
      </w:r>
      <w:r w:rsidRPr="00822413">
        <w:rPr>
          <w:noProof/>
          <w:lang w:eastAsia="ko-KR"/>
        </w:rPr>
        <w:t>31</w:t>
      </w:r>
      <w:r w:rsidR="00F94852" w:rsidRPr="00822413">
        <w:rPr>
          <w:lang w:eastAsia="ko-KR"/>
        </w:rPr>
        <w:fldChar w:fldCharType="end"/>
      </w:r>
      <w:r w:rsidRPr="00822413">
        <w:rPr>
          <w:lang w:eastAsia="ko-KR"/>
        </w:rPr>
        <w:t>)</w:t>
      </w:r>
    </w:p>
    <w:p w:rsidR="00822413" w:rsidRPr="00822413" w:rsidRDefault="00822413" w:rsidP="00822413">
      <w:pPr>
        <w:pStyle w:val="3E5"/>
        <w:rPr>
          <w:szCs w:val="22"/>
          <w:lang w:eastAsia="ko-KR"/>
        </w:rPr>
      </w:pP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2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] = 2 + ( ( </w:t>
      </w:r>
      <w:proofErr w:type="spellStart"/>
      <w:r w:rsidRPr="00822413">
        <w:rPr>
          <w:lang w:eastAsia="ko-KR"/>
        </w:rPr>
        <w:t>candIntraPredModeA</w:t>
      </w:r>
      <w:proofErr w:type="spellEnd"/>
      <w:r w:rsidRPr="00822413">
        <w:rPr>
          <w:lang w:eastAsia="ko-KR"/>
        </w:rPr>
        <w:t> </w:t>
      </w:r>
      <w:r w:rsidRPr="00822413">
        <w:t>−</w:t>
      </w:r>
      <w:r w:rsidRPr="00822413">
        <w:rPr>
          <w:lang w:eastAsia="ko-KR"/>
        </w:rPr>
        <w:t> 2 + 1 ) % 32 )</w:t>
      </w:r>
      <w:r w:rsidRPr="00822413">
        <w:rPr>
          <w:szCs w:val="22"/>
          <w:lang w:eastAsia="ko-KR"/>
        </w:rPr>
        <w:tab/>
      </w:r>
      <w:r w:rsidRPr="00822413">
        <w:rPr>
          <w:lang w:eastAsia="ko-KR"/>
        </w:rPr>
        <w:t>(</w:t>
      </w:r>
      <w:fldSimple w:instr=" REF H \h  \* MERGEFORMAT " w:fldLock="1">
        <w:r w:rsidRPr="00822413">
          <w:rPr>
            <w:lang w:eastAsia="ko-KR"/>
          </w:rPr>
          <w:t>H</w:t>
        </w:r>
      </w:fldSimple>
      <w:r w:rsidRPr="00822413">
        <w:rPr>
          <w:lang w:eastAsia="ko-KR"/>
        </w:rPr>
        <w:noBreakHyphen/>
      </w:r>
      <w:r w:rsidR="00F94852" w:rsidRPr="00822413">
        <w:rPr>
          <w:lang w:eastAsia="ko-KR"/>
        </w:rPr>
        <w:fldChar w:fldCharType="begin" w:fldLock="1"/>
      </w:r>
      <w:r w:rsidRPr="00822413">
        <w:rPr>
          <w:lang w:eastAsia="ko-KR"/>
        </w:rPr>
        <w:instrText xml:space="preserve"> SEQ Equation \* ARABIC </w:instrText>
      </w:r>
      <w:r w:rsidR="00F94852" w:rsidRPr="00822413">
        <w:rPr>
          <w:lang w:eastAsia="ko-KR"/>
        </w:rPr>
        <w:fldChar w:fldCharType="separate"/>
      </w:r>
      <w:r w:rsidRPr="00822413">
        <w:rPr>
          <w:noProof/>
          <w:lang w:eastAsia="ko-KR"/>
        </w:rPr>
        <w:t>32</w:t>
      </w:r>
      <w:r w:rsidR="00F94852" w:rsidRPr="00822413">
        <w:rPr>
          <w:lang w:eastAsia="ko-KR"/>
        </w:rPr>
        <w:fldChar w:fldCharType="end"/>
      </w:r>
      <w:r w:rsidRPr="00822413">
        <w:rPr>
          <w:lang w:eastAsia="ko-KR"/>
        </w:rPr>
        <w:t>)</w:t>
      </w:r>
    </w:p>
    <w:p w:rsidR="00822413" w:rsidRPr="00822413" w:rsidRDefault="00822413" w:rsidP="00822413">
      <w:pPr>
        <w:pStyle w:val="3D2"/>
        <w:rPr>
          <w:lang w:eastAsia="ko-KR"/>
        </w:rPr>
      </w:pPr>
      <w:r w:rsidRPr="00822413">
        <w:rPr>
          <w:lang w:eastAsia="ko-KR"/>
        </w:rPr>
        <w:t>Otherwise (</w:t>
      </w:r>
      <w:proofErr w:type="spellStart"/>
      <w:r w:rsidRPr="00822413">
        <w:rPr>
          <w:lang w:eastAsia="ko-KR"/>
        </w:rPr>
        <w:t>candIntraPredModeB</w:t>
      </w:r>
      <w:proofErr w:type="spellEnd"/>
      <w:r w:rsidRPr="00822413">
        <w:rPr>
          <w:lang w:eastAsia="ko-KR"/>
        </w:rPr>
        <w:t xml:space="preserve"> is not equal to </w:t>
      </w:r>
      <w:proofErr w:type="spellStart"/>
      <w:r w:rsidRPr="00822413">
        <w:rPr>
          <w:lang w:eastAsia="ko-KR"/>
        </w:rPr>
        <w:t>candIntraPredModeA</w:t>
      </w:r>
      <w:proofErr w:type="spellEnd"/>
      <w:r w:rsidRPr="00822413">
        <w:rPr>
          <w:lang w:eastAsia="ko-KR"/>
        </w:rPr>
        <w:t>), the following applies:</w:t>
      </w:r>
    </w:p>
    <w:p w:rsidR="00822413" w:rsidRPr="00822413" w:rsidRDefault="00822413" w:rsidP="00822413">
      <w:pPr>
        <w:pStyle w:val="3D3"/>
        <w:rPr>
          <w:lang w:eastAsia="ko-KR"/>
        </w:rPr>
      </w:pP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0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 xml:space="preserve">] and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1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] are derived as follows:</w:t>
      </w:r>
    </w:p>
    <w:p w:rsidR="00822413" w:rsidRPr="00822413" w:rsidRDefault="00822413" w:rsidP="00822413">
      <w:pPr>
        <w:pStyle w:val="3E5"/>
        <w:rPr>
          <w:sz w:val="22"/>
          <w:szCs w:val="22"/>
          <w:lang w:eastAsia="ko-KR"/>
        </w:rPr>
      </w:pP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0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 xml:space="preserve">] = </w:t>
      </w:r>
      <w:proofErr w:type="spellStart"/>
      <w:r w:rsidRPr="00822413">
        <w:rPr>
          <w:lang w:eastAsia="ko-KR"/>
        </w:rPr>
        <w:t>candIntraPredModeA</w:t>
      </w:r>
      <w:proofErr w:type="spellEnd"/>
      <w:r w:rsidRPr="00822413">
        <w:rPr>
          <w:szCs w:val="22"/>
          <w:lang w:eastAsia="ko-KR"/>
        </w:rPr>
        <w:tab/>
      </w:r>
      <w:r w:rsidRPr="00822413">
        <w:rPr>
          <w:lang w:eastAsia="ko-KR"/>
        </w:rPr>
        <w:t>(</w:t>
      </w:r>
      <w:fldSimple w:instr=" REF H \h  \* MERGEFORMAT " w:fldLock="1">
        <w:r w:rsidRPr="00822413">
          <w:rPr>
            <w:lang w:eastAsia="ko-KR"/>
          </w:rPr>
          <w:t>H</w:t>
        </w:r>
      </w:fldSimple>
      <w:r w:rsidRPr="00822413">
        <w:rPr>
          <w:lang w:eastAsia="ko-KR"/>
        </w:rPr>
        <w:noBreakHyphen/>
      </w:r>
      <w:r w:rsidR="00F94852" w:rsidRPr="00822413">
        <w:rPr>
          <w:lang w:eastAsia="ko-KR"/>
        </w:rPr>
        <w:fldChar w:fldCharType="begin" w:fldLock="1"/>
      </w:r>
      <w:r w:rsidRPr="00822413">
        <w:rPr>
          <w:lang w:eastAsia="ko-KR"/>
        </w:rPr>
        <w:instrText xml:space="preserve"> SEQ Equation \* ARABIC </w:instrText>
      </w:r>
      <w:r w:rsidR="00F94852" w:rsidRPr="00822413">
        <w:rPr>
          <w:lang w:eastAsia="ko-KR"/>
        </w:rPr>
        <w:fldChar w:fldCharType="separate"/>
      </w:r>
      <w:r w:rsidRPr="00822413">
        <w:rPr>
          <w:noProof/>
          <w:lang w:eastAsia="ko-KR"/>
        </w:rPr>
        <w:t>33</w:t>
      </w:r>
      <w:r w:rsidR="00F94852" w:rsidRPr="00822413">
        <w:rPr>
          <w:lang w:eastAsia="ko-KR"/>
        </w:rPr>
        <w:fldChar w:fldCharType="end"/>
      </w:r>
      <w:r w:rsidRPr="00822413">
        <w:rPr>
          <w:lang w:eastAsia="ko-KR"/>
        </w:rPr>
        <w:t>)</w:t>
      </w:r>
    </w:p>
    <w:p w:rsidR="00822413" w:rsidRPr="00822413" w:rsidRDefault="00822413" w:rsidP="00822413">
      <w:pPr>
        <w:pStyle w:val="3E5"/>
        <w:rPr>
          <w:sz w:val="22"/>
          <w:szCs w:val="22"/>
          <w:lang w:eastAsia="ko-KR"/>
        </w:rPr>
      </w:pP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1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 xml:space="preserve">] = </w:t>
      </w:r>
      <w:proofErr w:type="spellStart"/>
      <w:r w:rsidRPr="00822413">
        <w:rPr>
          <w:lang w:eastAsia="ko-KR"/>
        </w:rPr>
        <w:t>candIntraPredModeB</w:t>
      </w:r>
      <w:proofErr w:type="spellEnd"/>
      <w:r w:rsidRPr="00822413">
        <w:rPr>
          <w:szCs w:val="22"/>
          <w:lang w:eastAsia="ko-KR"/>
        </w:rPr>
        <w:tab/>
      </w:r>
      <w:r w:rsidRPr="00822413">
        <w:rPr>
          <w:lang w:eastAsia="ko-KR"/>
        </w:rPr>
        <w:t>(</w:t>
      </w:r>
      <w:fldSimple w:instr=" REF H \h  \* MERGEFORMAT " w:fldLock="1">
        <w:r w:rsidRPr="00822413">
          <w:rPr>
            <w:lang w:eastAsia="ko-KR"/>
          </w:rPr>
          <w:t>H</w:t>
        </w:r>
      </w:fldSimple>
      <w:r w:rsidRPr="00822413">
        <w:rPr>
          <w:lang w:eastAsia="ko-KR"/>
        </w:rPr>
        <w:noBreakHyphen/>
      </w:r>
      <w:r w:rsidR="00F94852" w:rsidRPr="00822413">
        <w:rPr>
          <w:lang w:eastAsia="ko-KR"/>
        </w:rPr>
        <w:fldChar w:fldCharType="begin" w:fldLock="1"/>
      </w:r>
      <w:r w:rsidRPr="00822413">
        <w:rPr>
          <w:lang w:eastAsia="ko-KR"/>
        </w:rPr>
        <w:instrText xml:space="preserve"> SEQ Equation \* ARABIC </w:instrText>
      </w:r>
      <w:r w:rsidR="00F94852" w:rsidRPr="00822413">
        <w:rPr>
          <w:lang w:eastAsia="ko-KR"/>
        </w:rPr>
        <w:fldChar w:fldCharType="separate"/>
      </w:r>
      <w:r w:rsidRPr="00822413">
        <w:rPr>
          <w:noProof/>
          <w:lang w:eastAsia="ko-KR"/>
        </w:rPr>
        <w:t>34</w:t>
      </w:r>
      <w:r w:rsidR="00F94852" w:rsidRPr="00822413">
        <w:rPr>
          <w:lang w:eastAsia="ko-KR"/>
        </w:rPr>
        <w:fldChar w:fldCharType="end"/>
      </w:r>
      <w:r w:rsidRPr="00822413">
        <w:rPr>
          <w:lang w:eastAsia="ko-KR"/>
        </w:rPr>
        <w:t>)</w:t>
      </w:r>
    </w:p>
    <w:p w:rsidR="00822413" w:rsidRPr="00822413" w:rsidRDefault="00822413" w:rsidP="00822413">
      <w:pPr>
        <w:pStyle w:val="3D3"/>
        <w:rPr>
          <w:lang w:eastAsia="ko-KR"/>
        </w:rPr>
      </w:pPr>
      <w:r w:rsidRPr="00822413">
        <w:rPr>
          <w:lang w:eastAsia="ko-KR"/>
        </w:rPr>
        <w:t xml:space="preserve">If neither of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0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 xml:space="preserve">] and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1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 xml:space="preserve">] is equal to INTRA_PLANAR, </w:t>
      </w:r>
      <w:proofErr w:type="spellStart"/>
      <w:r w:rsidRPr="00822413">
        <w:rPr>
          <w:lang w:eastAsia="ko-KR"/>
        </w:rPr>
        <w:lastRenderedPageBreak/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2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] is set equal to INTRA_PLANAR,</w:t>
      </w:r>
    </w:p>
    <w:p w:rsidR="00822413" w:rsidRPr="00822413" w:rsidRDefault="00822413" w:rsidP="00822413">
      <w:pPr>
        <w:pStyle w:val="3D3"/>
        <w:rPr>
          <w:lang w:eastAsia="ko-KR"/>
        </w:rPr>
      </w:pPr>
      <w:r w:rsidRPr="00822413">
        <w:rPr>
          <w:lang w:eastAsia="ko-KR"/>
        </w:rPr>
        <w:t xml:space="preserve">Otherwise, if neither of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0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 xml:space="preserve">] and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1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 xml:space="preserve">] is equal to INTRA_DC,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2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] is set equal to INTRA_DC,</w:t>
      </w:r>
    </w:p>
    <w:p w:rsidR="00822413" w:rsidRPr="00822413" w:rsidRDefault="00822413" w:rsidP="00822413">
      <w:pPr>
        <w:pStyle w:val="3D3"/>
        <w:rPr>
          <w:lang w:eastAsia="ko-KR"/>
        </w:rPr>
      </w:pPr>
      <w:r w:rsidRPr="00822413">
        <w:rPr>
          <w:lang w:eastAsia="ko-KR"/>
        </w:rPr>
        <w:t xml:space="preserve">Otherwise, </w:t>
      </w:r>
      <w:proofErr w:type="spellStart"/>
      <w:proofErr w:type="gram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proofErr w:type="gramEnd"/>
      <w:r w:rsidRPr="00822413">
        <w:rPr>
          <w:lang w:val="en-US" w:eastAsia="ko-KR"/>
        </w:rPr>
        <w:t> </w:t>
      </w:r>
      <w:r w:rsidRPr="00822413">
        <w:rPr>
          <w:lang w:eastAsia="ko-KR"/>
        </w:rPr>
        <w:t>2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] is set equal to INTRA_ANGULAR26.</w:t>
      </w:r>
    </w:p>
    <w:p w:rsidR="00822413" w:rsidRPr="00822413" w:rsidRDefault="00822413" w:rsidP="00822413">
      <w:pPr>
        <w:pStyle w:val="3U1"/>
        <w:tabs>
          <w:tab w:val="clear" w:pos="360"/>
        </w:tabs>
        <w:ind w:left="714" w:hanging="357"/>
        <w:rPr>
          <w:lang w:eastAsia="ko-KR"/>
        </w:rPr>
      </w:pPr>
      <w:proofErr w:type="spellStart"/>
      <w:r w:rsidRPr="00822413">
        <w:rPr>
          <w:lang w:eastAsia="ko-KR"/>
        </w:rPr>
        <w:t>IntraPredModeY</w:t>
      </w:r>
      <w:proofErr w:type="spellEnd"/>
      <w:r w:rsidRPr="00822413">
        <w:rPr>
          <w:lang w:eastAsia="ko-KR"/>
        </w:rPr>
        <w:t>[ </w:t>
      </w:r>
      <w:proofErr w:type="spellStart"/>
      <w:r w:rsidRPr="00822413">
        <w:rPr>
          <w:lang w:eastAsia="ko-KR"/>
        </w:rPr>
        <w:t>xPb</w:t>
      </w:r>
      <w:proofErr w:type="spellEnd"/>
      <w:r w:rsidRPr="00822413">
        <w:rPr>
          <w:lang w:eastAsia="ko-KR"/>
        </w:rPr>
        <w:t> ][ </w:t>
      </w:r>
      <w:proofErr w:type="spellStart"/>
      <w:r w:rsidRPr="00822413">
        <w:rPr>
          <w:lang w:eastAsia="ko-KR"/>
        </w:rPr>
        <w:t>yPb</w:t>
      </w:r>
      <w:proofErr w:type="spellEnd"/>
      <w:r w:rsidRPr="00822413">
        <w:rPr>
          <w:lang w:eastAsia="ko-KR"/>
        </w:rPr>
        <w:t> ] is derived by applying the following procedure:</w:t>
      </w:r>
    </w:p>
    <w:p w:rsidR="009C6D2F" w:rsidRDefault="009C6D2F" w:rsidP="009C6D2F">
      <w:pPr>
        <w:pStyle w:val="3D2"/>
        <w:rPr>
          <w:ins w:id="218" w:author="Samsung" w:date="2013-10-14T15:22:00Z"/>
          <w:rFonts w:hint="eastAsia"/>
          <w:lang w:eastAsia="ko-KR"/>
        </w:rPr>
      </w:pPr>
      <w:ins w:id="219" w:author="Samsung" w:date="2013-10-14T15:22:00Z">
        <w:r>
          <w:rPr>
            <w:rFonts w:hint="eastAsia"/>
            <w:lang w:eastAsia="ko-KR"/>
          </w:rPr>
          <w:t>I</w:t>
        </w:r>
        <w:r w:rsidRPr="00337436">
          <w:t xml:space="preserve">f </w:t>
        </w:r>
      </w:ins>
      <w:proofErr w:type="spellStart"/>
      <w:ins w:id="220" w:author="Samsung" w:date="2013-10-14T15:23:00Z">
        <w:r w:rsidRPr="00822413">
          <w:t>DepthIntraMode</w:t>
        </w:r>
        <w:proofErr w:type="spellEnd"/>
        <w:r w:rsidRPr="00822413">
          <w:t>[ </w:t>
        </w:r>
        <w:proofErr w:type="spellStart"/>
        <w:r w:rsidRPr="00822413">
          <w:t>xPb</w:t>
        </w:r>
        <w:proofErr w:type="spellEnd"/>
        <w:r w:rsidRPr="00822413">
          <w:t> ][ </w:t>
        </w:r>
        <w:proofErr w:type="spellStart"/>
        <w:r w:rsidRPr="00822413">
          <w:t>yPb</w:t>
        </w:r>
        <w:proofErr w:type="spellEnd"/>
        <w:r w:rsidRPr="00822413">
          <w:t> ] is equal to INTRA_DEP</w:t>
        </w:r>
        <w:r w:rsidR="003E7522">
          <w:rPr>
            <w:rFonts w:hint="eastAsia"/>
            <w:lang w:eastAsia="ko-KR"/>
          </w:rPr>
          <w:t>_SDC</w:t>
        </w:r>
        <w:r w:rsidRPr="00822413">
          <w:t>_</w:t>
        </w:r>
        <w:r w:rsidR="003E7522">
          <w:rPr>
            <w:rFonts w:hint="eastAsia"/>
            <w:lang w:eastAsia="ko-KR"/>
          </w:rPr>
          <w:t>MPM1</w:t>
        </w:r>
        <w:r w:rsidRPr="00822413">
          <w:t xml:space="preserve">, </w:t>
        </w:r>
        <w:proofErr w:type="spellStart"/>
        <w:r w:rsidRPr="00822413">
          <w:t>IntraPredModeY</w:t>
        </w:r>
        <w:proofErr w:type="spellEnd"/>
        <w:r w:rsidRPr="00822413">
          <w:t>[ </w:t>
        </w:r>
        <w:proofErr w:type="spellStart"/>
        <w:r w:rsidRPr="00822413">
          <w:t>xPb</w:t>
        </w:r>
        <w:proofErr w:type="spellEnd"/>
        <w:r w:rsidRPr="00822413">
          <w:t> ][ </w:t>
        </w:r>
        <w:proofErr w:type="spellStart"/>
        <w:r w:rsidRPr="00822413">
          <w:t>yPb</w:t>
        </w:r>
        <w:proofErr w:type="spellEnd"/>
        <w:r w:rsidRPr="00822413">
          <w:t xml:space="preserve"> ] is set equal to </w:t>
        </w:r>
      </w:ins>
      <w:proofErr w:type="spellStart"/>
      <w:ins w:id="221" w:author="Samsung" w:date="2013-10-14T15:24:00Z">
        <w:r w:rsidR="003E7522" w:rsidRPr="00337436">
          <w:rPr>
            <w:lang w:eastAsia="ko-KR"/>
          </w:rPr>
          <w:t>candModeList</w:t>
        </w:r>
        <w:proofErr w:type="spellEnd"/>
        <w:r w:rsidR="003E7522" w:rsidRPr="00337436">
          <w:rPr>
            <w:lang w:eastAsia="ko-KR"/>
          </w:rPr>
          <w:t>[ </w:t>
        </w:r>
      </w:ins>
      <w:ins w:id="222" w:author="Samsung" w:date="2013-10-14T15:46:00Z">
        <w:r w:rsidR="007E18AC">
          <w:rPr>
            <w:rFonts w:hint="eastAsia"/>
            <w:lang w:eastAsia="ko-KR"/>
          </w:rPr>
          <w:t>0</w:t>
        </w:r>
      </w:ins>
      <w:ins w:id="223" w:author="Samsung" w:date="2013-10-14T15:24:00Z">
        <w:r w:rsidR="003E7522" w:rsidRPr="00337436">
          <w:rPr>
            <w:lang w:eastAsia="ko-KR"/>
          </w:rPr>
          <w:t> ]</w:t>
        </w:r>
        <w:r w:rsidR="003E7522">
          <w:rPr>
            <w:rFonts w:hint="eastAsia"/>
            <w:lang w:eastAsia="ko-KR"/>
          </w:rPr>
          <w:t>.</w:t>
        </w:r>
      </w:ins>
    </w:p>
    <w:p w:rsidR="009C6D2F" w:rsidRPr="00337436" w:rsidRDefault="009C6D2F" w:rsidP="009C6D2F">
      <w:pPr>
        <w:pStyle w:val="3D2"/>
        <w:rPr>
          <w:ins w:id="224" w:author="Samsung" w:date="2013-10-14T15:22:00Z"/>
          <w:rFonts w:hint="eastAsia"/>
          <w:lang w:eastAsia="ko-KR"/>
        </w:rPr>
      </w:pPr>
      <w:ins w:id="225" w:author="Samsung" w:date="2013-10-14T15:22:00Z">
        <w:r>
          <w:rPr>
            <w:rFonts w:hint="eastAsia"/>
            <w:lang w:eastAsia="ko-KR"/>
          </w:rPr>
          <w:t>Otherwise i</w:t>
        </w:r>
        <w:r w:rsidRPr="00337436">
          <w:t xml:space="preserve">f </w:t>
        </w:r>
      </w:ins>
      <w:proofErr w:type="spellStart"/>
      <w:ins w:id="226" w:author="Samsung" w:date="2013-10-14T15:24:00Z">
        <w:r w:rsidR="003E7522" w:rsidRPr="00822413">
          <w:t>DepthIntraMode</w:t>
        </w:r>
        <w:proofErr w:type="spellEnd"/>
        <w:r w:rsidR="003E7522" w:rsidRPr="00822413">
          <w:t>[ </w:t>
        </w:r>
        <w:proofErr w:type="spellStart"/>
        <w:r w:rsidR="003E7522" w:rsidRPr="00822413">
          <w:t>xPb</w:t>
        </w:r>
        <w:proofErr w:type="spellEnd"/>
        <w:r w:rsidR="003E7522" w:rsidRPr="00822413">
          <w:t> ][ </w:t>
        </w:r>
        <w:proofErr w:type="spellStart"/>
        <w:r w:rsidR="003E7522" w:rsidRPr="00822413">
          <w:t>yPb</w:t>
        </w:r>
        <w:proofErr w:type="spellEnd"/>
        <w:r w:rsidR="003E7522" w:rsidRPr="00822413">
          <w:t xml:space="preserve"> ] </w:t>
        </w:r>
      </w:ins>
      <w:ins w:id="227" w:author="Samsung" w:date="2013-10-14T15:22:00Z">
        <w:r w:rsidRPr="00337436">
          <w:t xml:space="preserve">is equal to </w:t>
        </w:r>
      </w:ins>
      <w:ins w:id="228" w:author="Samsung" w:date="2013-10-14T15:24:00Z">
        <w:r w:rsidR="003E7522" w:rsidRPr="00822413">
          <w:t>INTRA_DEP</w:t>
        </w:r>
        <w:r w:rsidR="003E7522">
          <w:rPr>
            <w:rFonts w:hint="eastAsia"/>
            <w:lang w:eastAsia="ko-KR"/>
          </w:rPr>
          <w:t>_SDC</w:t>
        </w:r>
        <w:r w:rsidR="003E7522" w:rsidRPr="00822413">
          <w:t>_</w:t>
        </w:r>
        <w:r w:rsidR="003E7522">
          <w:rPr>
            <w:rFonts w:hint="eastAsia"/>
            <w:lang w:eastAsia="ko-KR"/>
          </w:rPr>
          <w:t>MPM2</w:t>
        </w:r>
      </w:ins>
      <w:ins w:id="229" w:author="Samsung" w:date="2013-10-14T15:22:00Z">
        <w:r w:rsidRPr="00337436">
          <w:t xml:space="preserve">, </w:t>
        </w:r>
        <w:proofErr w:type="spellStart"/>
        <w:r w:rsidRPr="00337436">
          <w:t>IntraPredMode</w:t>
        </w:r>
        <w:proofErr w:type="spellEnd"/>
        <w:r w:rsidRPr="00337436">
          <w:t>[ </w:t>
        </w:r>
        <w:proofErr w:type="spellStart"/>
        <w:r w:rsidRPr="00337436">
          <w:t>xB</w:t>
        </w:r>
        <w:proofErr w:type="spellEnd"/>
        <w:r w:rsidRPr="00337436">
          <w:t> ][ </w:t>
        </w:r>
        <w:proofErr w:type="spellStart"/>
        <w:r w:rsidRPr="00337436">
          <w:t>yB</w:t>
        </w:r>
        <w:proofErr w:type="spellEnd"/>
        <w:r w:rsidRPr="00337436">
          <w:t xml:space="preserve"> ] is set equal to </w:t>
        </w:r>
        <w:proofErr w:type="spellStart"/>
        <w:r w:rsidRPr="00337436">
          <w:rPr>
            <w:lang w:eastAsia="ko-KR"/>
          </w:rPr>
          <w:t>candModeList</w:t>
        </w:r>
        <w:proofErr w:type="spellEnd"/>
        <w:r w:rsidRPr="00337436">
          <w:rPr>
            <w:lang w:eastAsia="ko-KR"/>
          </w:rPr>
          <w:t>[ </w:t>
        </w:r>
        <w:r>
          <w:rPr>
            <w:rFonts w:hint="eastAsia"/>
            <w:lang w:eastAsia="ko-KR"/>
          </w:rPr>
          <w:t>1</w:t>
        </w:r>
        <w:r w:rsidRPr="00337436">
          <w:rPr>
            <w:lang w:eastAsia="ko-KR"/>
          </w:rPr>
          <w:t> ]</w:t>
        </w:r>
        <w:r w:rsidRPr="00337436">
          <w:t>.</w:t>
        </w:r>
      </w:ins>
    </w:p>
    <w:p w:rsidR="009C6D2F" w:rsidRPr="00337436" w:rsidRDefault="009C6D2F" w:rsidP="009C6D2F">
      <w:pPr>
        <w:pStyle w:val="3D2"/>
        <w:rPr>
          <w:ins w:id="230" w:author="Samsung" w:date="2013-10-14T15:22:00Z"/>
          <w:rFonts w:hint="eastAsia"/>
          <w:lang w:eastAsia="ko-KR"/>
        </w:rPr>
      </w:pPr>
      <w:ins w:id="231" w:author="Samsung" w:date="2013-10-14T15:22:00Z">
        <w:r>
          <w:rPr>
            <w:rFonts w:hint="eastAsia"/>
            <w:lang w:eastAsia="ko-KR"/>
          </w:rPr>
          <w:t>Otherwise i</w:t>
        </w:r>
        <w:r w:rsidRPr="00337436">
          <w:t xml:space="preserve">f </w:t>
        </w:r>
      </w:ins>
      <w:proofErr w:type="spellStart"/>
      <w:ins w:id="232" w:author="Samsung" w:date="2013-10-14T15:24:00Z">
        <w:r w:rsidR="003E7522" w:rsidRPr="00822413">
          <w:t>DepthIntraMode</w:t>
        </w:r>
        <w:proofErr w:type="spellEnd"/>
        <w:r w:rsidR="003E7522" w:rsidRPr="00822413">
          <w:t>[ </w:t>
        </w:r>
        <w:proofErr w:type="spellStart"/>
        <w:r w:rsidR="003E7522" w:rsidRPr="00822413">
          <w:t>xPb</w:t>
        </w:r>
        <w:proofErr w:type="spellEnd"/>
        <w:r w:rsidR="003E7522" w:rsidRPr="00822413">
          <w:t> ][ </w:t>
        </w:r>
        <w:proofErr w:type="spellStart"/>
        <w:r w:rsidR="003E7522" w:rsidRPr="00822413">
          <w:t>yPb</w:t>
        </w:r>
        <w:proofErr w:type="spellEnd"/>
        <w:r w:rsidR="003E7522" w:rsidRPr="00822413">
          <w:t xml:space="preserve"> ] </w:t>
        </w:r>
      </w:ins>
      <w:ins w:id="233" w:author="Samsung" w:date="2013-10-14T15:22:00Z">
        <w:r w:rsidRPr="00337436">
          <w:t xml:space="preserve">is equal to </w:t>
        </w:r>
      </w:ins>
      <w:ins w:id="234" w:author="Samsung" w:date="2013-10-14T15:24:00Z">
        <w:r w:rsidR="003E7522" w:rsidRPr="00822413">
          <w:t>INTRA_DEP</w:t>
        </w:r>
        <w:r w:rsidR="003E7522">
          <w:rPr>
            <w:rFonts w:hint="eastAsia"/>
            <w:lang w:eastAsia="ko-KR"/>
          </w:rPr>
          <w:t>_SDC</w:t>
        </w:r>
        <w:r w:rsidR="003E7522" w:rsidRPr="00822413">
          <w:t>_</w:t>
        </w:r>
        <w:r w:rsidR="003E7522">
          <w:rPr>
            <w:rFonts w:hint="eastAsia"/>
            <w:lang w:eastAsia="ko-KR"/>
          </w:rPr>
          <w:t>MPM3 and</w:t>
        </w:r>
      </w:ins>
      <w:ins w:id="235" w:author="Samsung" w:date="2013-10-14T15:25:00Z">
        <w:r w:rsidR="003E7522">
          <w:rPr>
            <w:rFonts w:hint="eastAsia"/>
            <w:lang w:eastAsia="ko-KR"/>
          </w:rPr>
          <w:t xml:space="preserve"> </w:t>
        </w:r>
        <w:r w:rsidR="003E7522" w:rsidRPr="00EE7AA1">
          <w:t>log2CbSize</w:t>
        </w:r>
        <w:r w:rsidR="003E7522" w:rsidRPr="00B32743">
          <w:t xml:space="preserve"> is equal to 6</w:t>
        </w:r>
      </w:ins>
      <w:ins w:id="236" w:author="Samsung" w:date="2013-10-14T15:22:00Z">
        <w:r w:rsidRPr="00337436">
          <w:t xml:space="preserve">, </w:t>
        </w:r>
        <w:proofErr w:type="spellStart"/>
        <w:r w:rsidRPr="00337436">
          <w:t>IntraPredMode</w:t>
        </w:r>
        <w:proofErr w:type="spellEnd"/>
        <w:r w:rsidRPr="00337436">
          <w:t>[ </w:t>
        </w:r>
        <w:proofErr w:type="spellStart"/>
        <w:r w:rsidRPr="00337436">
          <w:t>xB</w:t>
        </w:r>
        <w:proofErr w:type="spellEnd"/>
        <w:r w:rsidRPr="00337436">
          <w:t> ][ </w:t>
        </w:r>
        <w:proofErr w:type="spellStart"/>
        <w:r w:rsidRPr="00337436">
          <w:t>yB</w:t>
        </w:r>
        <w:proofErr w:type="spellEnd"/>
        <w:r w:rsidRPr="00337436">
          <w:t xml:space="preserve"> ] is set equal to </w:t>
        </w:r>
        <w:proofErr w:type="spellStart"/>
        <w:r w:rsidRPr="00337436">
          <w:rPr>
            <w:lang w:eastAsia="ko-KR"/>
          </w:rPr>
          <w:t>candModeList</w:t>
        </w:r>
        <w:proofErr w:type="spellEnd"/>
        <w:r w:rsidRPr="00337436">
          <w:rPr>
            <w:lang w:eastAsia="ko-KR"/>
          </w:rPr>
          <w:t>[ </w:t>
        </w:r>
        <w:r>
          <w:rPr>
            <w:rFonts w:hint="eastAsia"/>
            <w:lang w:eastAsia="ko-KR"/>
          </w:rPr>
          <w:t>2</w:t>
        </w:r>
        <w:r w:rsidRPr="00337436">
          <w:rPr>
            <w:lang w:eastAsia="ko-KR"/>
          </w:rPr>
          <w:t> ]</w:t>
        </w:r>
        <w:r w:rsidRPr="00337436">
          <w:t>.</w:t>
        </w:r>
      </w:ins>
    </w:p>
    <w:p w:rsidR="009C6D2F" w:rsidRDefault="003E7522" w:rsidP="003E7522">
      <w:pPr>
        <w:pStyle w:val="3D2"/>
        <w:rPr>
          <w:ins w:id="237" w:author="Samsung" w:date="2013-10-14T15:22:00Z"/>
          <w:rFonts w:hint="eastAsia"/>
          <w:lang w:eastAsia="ko-KR"/>
        </w:rPr>
      </w:pPr>
      <w:ins w:id="238" w:author="Samsung" w:date="2013-10-14T15:25:00Z">
        <w:r>
          <w:rPr>
            <w:rFonts w:hint="eastAsia"/>
            <w:lang w:eastAsia="ko-KR"/>
          </w:rPr>
          <w:t>Otherwise i</w:t>
        </w:r>
        <w:r w:rsidRPr="00337436">
          <w:t xml:space="preserve">f </w:t>
        </w:r>
        <w:proofErr w:type="spellStart"/>
        <w:r w:rsidRPr="00822413">
          <w:t>DepthIntraMode</w:t>
        </w:r>
        <w:proofErr w:type="spellEnd"/>
        <w:r w:rsidRPr="00822413">
          <w:t>[ </w:t>
        </w:r>
        <w:proofErr w:type="spellStart"/>
        <w:r w:rsidRPr="00822413">
          <w:t>xPb</w:t>
        </w:r>
        <w:proofErr w:type="spellEnd"/>
        <w:r w:rsidRPr="00822413">
          <w:t> ][ </w:t>
        </w:r>
        <w:proofErr w:type="spellStart"/>
        <w:r w:rsidRPr="00822413">
          <w:t>yPb</w:t>
        </w:r>
        <w:proofErr w:type="spellEnd"/>
        <w:r w:rsidRPr="00822413">
          <w:t xml:space="preserve"> ] </w:t>
        </w:r>
        <w:r w:rsidRPr="00337436">
          <w:t xml:space="preserve">is equal to </w:t>
        </w:r>
        <w:r w:rsidRPr="00822413">
          <w:t>INTRA_DEP</w:t>
        </w:r>
        <w:r>
          <w:rPr>
            <w:rFonts w:hint="eastAsia"/>
            <w:lang w:eastAsia="ko-KR"/>
          </w:rPr>
          <w:t>_SDC</w:t>
        </w:r>
        <w:r w:rsidRPr="00822413">
          <w:t>_</w:t>
        </w:r>
        <w:r>
          <w:rPr>
            <w:rFonts w:hint="eastAsia"/>
            <w:lang w:eastAsia="ko-KR"/>
          </w:rPr>
          <w:t>MPM3</w:t>
        </w:r>
        <w:r w:rsidRPr="00337436">
          <w:t xml:space="preserve">, </w:t>
        </w:r>
        <w:proofErr w:type="spellStart"/>
        <w:r w:rsidRPr="00337436">
          <w:t>IntraPredMode</w:t>
        </w:r>
        <w:proofErr w:type="spellEnd"/>
        <w:r w:rsidRPr="00337436">
          <w:t>[ </w:t>
        </w:r>
        <w:proofErr w:type="spellStart"/>
        <w:r w:rsidRPr="00337436">
          <w:t>xB</w:t>
        </w:r>
        <w:proofErr w:type="spellEnd"/>
        <w:r w:rsidRPr="00337436">
          <w:t> ][ </w:t>
        </w:r>
        <w:proofErr w:type="spellStart"/>
        <w:r w:rsidRPr="00337436">
          <w:t>yB</w:t>
        </w:r>
        <w:proofErr w:type="spellEnd"/>
        <w:r w:rsidRPr="00337436">
          <w:t xml:space="preserve"> ] is set equal to </w:t>
        </w:r>
      </w:ins>
      <w:ins w:id="239" w:author="Samsung" w:date="2013-10-14T15:26:00Z">
        <w:r w:rsidRPr="00822413">
          <w:rPr>
            <w:lang w:eastAsia="ko-KR"/>
          </w:rPr>
          <w:t>INTRA_DMM_WFULL</w:t>
        </w:r>
        <w:r>
          <w:rPr>
            <w:rFonts w:hint="eastAsia"/>
            <w:lang w:eastAsia="ko-KR"/>
          </w:rPr>
          <w:t>.</w:t>
        </w:r>
      </w:ins>
    </w:p>
    <w:p w:rsidR="00822413" w:rsidRPr="00822413" w:rsidRDefault="003E7522" w:rsidP="00822413">
      <w:pPr>
        <w:pStyle w:val="3D2"/>
        <w:rPr>
          <w:lang w:eastAsia="ko-KR"/>
        </w:rPr>
      </w:pPr>
      <w:ins w:id="240" w:author="Samsung" w:date="2013-10-14T15:28:00Z">
        <w:r>
          <w:rPr>
            <w:rFonts w:hint="eastAsia"/>
            <w:lang w:eastAsia="ko-KR"/>
          </w:rPr>
          <w:t xml:space="preserve">Otherwise </w:t>
        </w:r>
      </w:ins>
      <w:del w:id="241" w:author="Samsung" w:date="2013-10-14T15:28:00Z">
        <w:r w:rsidR="00822413" w:rsidRPr="00822413" w:rsidDel="003E7522">
          <w:rPr>
            <w:lang w:eastAsia="ko-KR"/>
          </w:rPr>
          <w:delText xml:space="preserve">If </w:delText>
        </w:r>
      </w:del>
      <w:ins w:id="242" w:author="Samsung" w:date="2013-10-14T15:28:00Z">
        <w:r>
          <w:rPr>
            <w:rFonts w:hint="eastAsia"/>
            <w:lang w:eastAsia="ko-KR"/>
          </w:rPr>
          <w:t xml:space="preserve">if </w:t>
        </w:r>
        <w:proofErr w:type="spellStart"/>
        <w:r w:rsidRPr="00822413">
          <w:t>DepthIntraMode</w:t>
        </w:r>
        <w:proofErr w:type="spellEnd"/>
        <w:r w:rsidRPr="00822413">
          <w:t>[ </w:t>
        </w:r>
        <w:proofErr w:type="spellStart"/>
        <w:r w:rsidRPr="00822413">
          <w:t>xPb</w:t>
        </w:r>
        <w:proofErr w:type="spellEnd"/>
        <w:r w:rsidRPr="00822413">
          <w:t> ][ </w:t>
        </w:r>
        <w:proofErr w:type="spellStart"/>
        <w:r w:rsidRPr="00822413">
          <w:t>yPb</w:t>
        </w:r>
        <w:proofErr w:type="spellEnd"/>
        <w:r w:rsidRPr="00822413">
          <w:t xml:space="preserve"> ] </w:t>
        </w:r>
        <w:r w:rsidRPr="00337436">
          <w:t xml:space="preserve">is equal to </w:t>
        </w:r>
        <w:r w:rsidRPr="00822413">
          <w:t>INTRA_DEP_NONE</w:t>
        </w:r>
        <w:r>
          <w:rPr>
            <w:rFonts w:hint="eastAsia"/>
            <w:lang w:eastAsia="ko-KR"/>
          </w:rPr>
          <w:t xml:space="preserve"> and</w:t>
        </w:r>
        <w:r w:rsidRPr="00822413">
          <w:rPr>
            <w:lang w:eastAsia="ko-KR"/>
          </w:rPr>
          <w:t xml:space="preserve"> </w:t>
        </w:r>
      </w:ins>
      <w:proofErr w:type="spellStart"/>
      <w:r w:rsidR="00822413" w:rsidRPr="00822413">
        <w:rPr>
          <w:lang w:eastAsia="ko-KR"/>
        </w:rPr>
        <w:t>prev_intra_luma_pred_flag</w:t>
      </w:r>
      <w:proofErr w:type="spellEnd"/>
      <w:r w:rsidR="00822413" w:rsidRPr="00822413">
        <w:rPr>
          <w:lang w:eastAsia="ko-KR"/>
        </w:rPr>
        <w:t>[ </w:t>
      </w:r>
      <w:proofErr w:type="spellStart"/>
      <w:r w:rsidR="00822413" w:rsidRPr="00822413">
        <w:rPr>
          <w:lang w:eastAsia="ko-KR"/>
        </w:rPr>
        <w:t>xPb</w:t>
      </w:r>
      <w:proofErr w:type="spellEnd"/>
      <w:r w:rsidR="00822413" w:rsidRPr="00822413">
        <w:rPr>
          <w:lang w:eastAsia="ko-KR"/>
        </w:rPr>
        <w:t> ][ </w:t>
      </w:r>
      <w:proofErr w:type="spellStart"/>
      <w:r w:rsidR="00822413" w:rsidRPr="00822413">
        <w:rPr>
          <w:lang w:eastAsia="ko-KR"/>
        </w:rPr>
        <w:t>yPb</w:t>
      </w:r>
      <w:proofErr w:type="spellEnd"/>
      <w:r w:rsidR="00822413" w:rsidRPr="00822413">
        <w:rPr>
          <w:lang w:eastAsia="ko-KR"/>
        </w:rPr>
        <w:t xml:space="preserve"> ] is equal to 1, the </w:t>
      </w:r>
      <w:proofErr w:type="spellStart"/>
      <w:r w:rsidR="00822413" w:rsidRPr="00822413">
        <w:rPr>
          <w:lang w:eastAsia="ko-KR"/>
        </w:rPr>
        <w:t>IntraPredModeY</w:t>
      </w:r>
      <w:proofErr w:type="spellEnd"/>
      <w:r w:rsidR="00822413" w:rsidRPr="00822413">
        <w:rPr>
          <w:lang w:eastAsia="ko-KR"/>
        </w:rPr>
        <w:t>[ </w:t>
      </w:r>
      <w:proofErr w:type="spellStart"/>
      <w:r w:rsidR="00822413" w:rsidRPr="00822413">
        <w:rPr>
          <w:lang w:eastAsia="ko-KR"/>
        </w:rPr>
        <w:t>xPb</w:t>
      </w:r>
      <w:proofErr w:type="spellEnd"/>
      <w:r w:rsidR="00822413" w:rsidRPr="00822413">
        <w:rPr>
          <w:lang w:eastAsia="ko-KR"/>
        </w:rPr>
        <w:t> ][ </w:t>
      </w:r>
      <w:proofErr w:type="spellStart"/>
      <w:r w:rsidR="00822413" w:rsidRPr="00822413">
        <w:rPr>
          <w:lang w:eastAsia="ko-KR"/>
        </w:rPr>
        <w:t>yPb</w:t>
      </w:r>
      <w:proofErr w:type="spellEnd"/>
      <w:r w:rsidR="00822413" w:rsidRPr="00822413">
        <w:rPr>
          <w:lang w:eastAsia="ko-KR"/>
        </w:rPr>
        <w:t xml:space="preserve"> ] is set equal to  </w:t>
      </w:r>
      <w:proofErr w:type="spellStart"/>
      <w:r w:rsidR="00822413" w:rsidRPr="00822413">
        <w:rPr>
          <w:lang w:eastAsia="ko-KR"/>
        </w:rPr>
        <w:t>candModeList</w:t>
      </w:r>
      <w:proofErr w:type="spellEnd"/>
      <w:r w:rsidR="00822413" w:rsidRPr="00822413">
        <w:rPr>
          <w:lang w:eastAsia="ko-KR"/>
        </w:rPr>
        <w:t>[ </w:t>
      </w:r>
      <w:proofErr w:type="spellStart"/>
      <w:r w:rsidR="00822413" w:rsidRPr="00822413">
        <w:rPr>
          <w:lang w:eastAsia="ko-KR"/>
        </w:rPr>
        <w:t>mpm_idx</w:t>
      </w:r>
      <w:proofErr w:type="spellEnd"/>
      <w:r w:rsidR="00822413" w:rsidRPr="00822413">
        <w:rPr>
          <w:lang w:eastAsia="ko-KR"/>
        </w:rPr>
        <w:t> ].</w:t>
      </w:r>
    </w:p>
    <w:p w:rsidR="00822413" w:rsidRPr="00822413" w:rsidRDefault="00822413" w:rsidP="00822413">
      <w:pPr>
        <w:pStyle w:val="3D2"/>
        <w:rPr>
          <w:lang w:eastAsia="ko-KR"/>
        </w:rPr>
      </w:pPr>
      <w:r w:rsidRPr="00822413">
        <w:rPr>
          <w:lang w:eastAsia="ko-KR"/>
        </w:rPr>
        <w:t>Otherwise</w:t>
      </w:r>
      <w:ins w:id="243" w:author="Samsung" w:date="2013-10-14T15:29:00Z">
        <w:r w:rsidR="003E7522">
          <w:rPr>
            <w:rFonts w:hint="eastAsia"/>
            <w:lang w:eastAsia="ko-KR"/>
          </w:rPr>
          <w:t xml:space="preserve"> if </w:t>
        </w:r>
        <w:proofErr w:type="spellStart"/>
        <w:r w:rsidR="003E7522" w:rsidRPr="00822413">
          <w:t>DepthIntraMode</w:t>
        </w:r>
        <w:proofErr w:type="spellEnd"/>
        <w:r w:rsidR="003E7522" w:rsidRPr="00822413">
          <w:t>[ </w:t>
        </w:r>
        <w:proofErr w:type="spellStart"/>
        <w:r w:rsidR="003E7522" w:rsidRPr="00822413">
          <w:t>xPb</w:t>
        </w:r>
        <w:proofErr w:type="spellEnd"/>
        <w:r w:rsidR="003E7522" w:rsidRPr="00822413">
          <w:t> ][ </w:t>
        </w:r>
        <w:proofErr w:type="spellStart"/>
        <w:r w:rsidR="003E7522" w:rsidRPr="00822413">
          <w:t>yPb</w:t>
        </w:r>
        <w:proofErr w:type="spellEnd"/>
        <w:r w:rsidR="003E7522" w:rsidRPr="00822413">
          <w:t xml:space="preserve"> ] </w:t>
        </w:r>
        <w:r w:rsidR="003E7522" w:rsidRPr="00337436">
          <w:t xml:space="preserve">is equal to </w:t>
        </w:r>
        <w:r w:rsidR="003E7522" w:rsidRPr="00822413">
          <w:t>INTRA_DEP_NONE</w:t>
        </w:r>
      </w:ins>
      <w:r w:rsidRPr="00822413">
        <w:rPr>
          <w:lang w:eastAsia="ko-KR"/>
        </w:rPr>
        <w:t xml:space="preserve">, </w:t>
      </w:r>
      <w:proofErr w:type="spellStart"/>
      <w:r w:rsidRPr="00822413">
        <w:rPr>
          <w:lang w:eastAsia="ko-KR"/>
        </w:rPr>
        <w:t>IntraPredModeY</w:t>
      </w:r>
      <w:proofErr w:type="spellEnd"/>
      <w:r w:rsidRPr="00822413">
        <w:rPr>
          <w:lang w:eastAsia="ko-KR"/>
        </w:rPr>
        <w:t>[ </w:t>
      </w:r>
      <w:proofErr w:type="spellStart"/>
      <w:r w:rsidRPr="00822413">
        <w:rPr>
          <w:lang w:eastAsia="ko-KR"/>
        </w:rPr>
        <w:t>xPb</w:t>
      </w:r>
      <w:proofErr w:type="spellEnd"/>
      <w:r w:rsidRPr="00822413">
        <w:rPr>
          <w:lang w:eastAsia="ko-KR"/>
        </w:rPr>
        <w:t> ][ </w:t>
      </w:r>
      <w:proofErr w:type="spellStart"/>
      <w:r w:rsidRPr="00822413">
        <w:rPr>
          <w:lang w:eastAsia="ko-KR"/>
        </w:rPr>
        <w:t>yPb</w:t>
      </w:r>
      <w:proofErr w:type="spellEnd"/>
      <w:r w:rsidRPr="00822413">
        <w:rPr>
          <w:lang w:eastAsia="ko-KR"/>
        </w:rPr>
        <w:t> ] is derived by applying the following ordered steps:</w:t>
      </w:r>
    </w:p>
    <w:p w:rsidR="00822413" w:rsidRPr="00822413" w:rsidRDefault="00822413" w:rsidP="00822413">
      <w:pPr>
        <w:numPr>
          <w:ilvl w:val="0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1440"/>
          <w:tab w:val="left" w:pos="2127"/>
          <w:tab w:val="left" w:pos="2977"/>
        </w:tabs>
        <w:ind w:left="1418"/>
        <w:rPr>
          <w:lang w:eastAsia="ko-KR"/>
        </w:rPr>
      </w:pPr>
      <w:r w:rsidRPr="00822413">
        <w:rPr>
          <w:lang w:eastAsia="ko-KR"/>
        </w:rPr>
        <w:t xml:space="preserve">The array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x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], x = 0..2 is modified as the following ordered steps:</w:t>
      </w:r>
    </w:p>
    <w:p w:rsidR="00822413" w:rsidRPr="00822413" w:rsidRDefault="00822413" w:rsidP="00822413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1701"/>
          <w:tab w:val="left" w:pos="2127"/>
          <w:tab w:val="left" w:pos="2977"/>
        </w:tabs>
        <w:ind w:left="1701" w:hanging="283"/>
        <w:rPr>
          <w:lang w:eastAsia="ko-KR"/>
        </w:rPr>
      </w:pPr>
      <w:r w:rsidRPr="00822413">
        <w:rPr>
          <w:lang w:eastAsia="ko-KR"/>
        </w:rPr>
        <w:t xml:space="preserve">When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0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 xml:space="preserve">] is greater than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1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], both values are swapped as follows:</w:t>
      </w:r>
    </w:p>
    <w:p w:rsidR="00822413" w:rsidRPr="00822413" w:rsidRDefault="00822413" w:rsidP="00822413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701"/>
          <w:tab w:val="right" w:pos="9696"/>
        </w:tabs>
        <w:spacing w:before="193" w:after="240"/>
        <w:ind w:left="1710"/>
        <w:jc w:val="left"/>
        <w:rPr>
          <w:lang w:eastAsia="ko-KR"/>
        </w:rPr>
      </w:pPr>
      <w:proofErr w:type="gramStart"/>
      <w:r w:rsidRPr="00822413">
        <w:rPr>
          <w:lang w:eastAsia="ko-KR"/>
        </w:rPr>
        <w:t xml:space="preserve">( </w:t>
      </w:r>
      <w:proofErr w:type="spellStart"/>
      <w:r w:rsidRPr="00822413">
        <w:rPr>
          <w:lang w:eastAsia="ko-KR"/>
        </w:rPr>
        <w:t>candModeList</w:t>
      </w:r>
      <w:proofErr w:type="spellEnd"/>
      <w:proofErr w:type="gram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0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 xml:space="preserve">],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1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 xml:space="preserve">] ) = </w:t>
      </w:r>
      <w:proofErr w:type="gramStart"/>
      <w:r w:rsidRPr="00822413">
        <w:rPr>
          <w:lang w:eastAsia="ko-KR"/>
        </w:rPr>
        <w:t>Swap(</w:t>
      </w:r>
      <w:proofErr w:type="gramEnd"/>
      <w:r w:rsidRPr="00822413">
        <w:rPr>
          <w:lang w:eastAsia="ko-KR"/>
        </w:rPr>
        <w:t xml:space="preserve">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0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 xml:space="preserve">],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1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] )</w:t>
      </w:r>
      <w:r w:rsidRPr="00822413">
        <w:rPr>
          <w:lang w:eastAsia="ko-KR"/>
        </w:rPr>
        <w:tab/>
        <w:t>(</w:t>
      </w:r>
      <w:fldSimple w:instr=" REF H \h  \* MERGEFORMAT " w:fldLock="1">
        <w:r w:rsidRPr="00822413">
          <w:rPr>
            <w:lang w:eastAsia="ko-KR"/>
          </w:rPr>
          <w:t>H</w:t>
        </w:r>
      </w:fldSimple>
      <w:r w:rsidRPr="00822413">
        <w:rPr>
          <w:lang w:eastAsia="ko-KR"/>
        </w:rPr>
        <w:noBreakHyphen/>
      </w:r>
      <w:r w:rsidR="00F94852" w:rsidRPr="00822413">
        <w:rPr>
          <w:lang w:eastAsia="ko-KR"/>
        </w:rPr>
        <w:fldChar w:fldCharType="begin" w:fldLock="1"/>
      </w:r>
      <w:r w:rsidRPr="00822413">
        <w:rPr>
          <w:lang w:eastAsia="ko-KR"/>
        </w:rPr>
        <w:instrText xml:space="preserve"> SEQ Equation \* ARABIC </w:instrText>
      </w:r>
      <w:r w:rsidR="00F94852" w:rsidRPr="00822413">
        <w:rPr>
          <w:lang w:eastAsia="ko-KR"/>
        </w:rPr>
        <w:fldChar w:fldCharType="separate"/>
      </w:r>
      <w:r w:rsidRPr="00822413">
        <w:rPr>
          <w:noProof/>
          <w:lang w:eastAsia="ko-KR"/>
        </w:rPr>
        <w:t>35</w:t>
      </w:r>
      <w:r w:rsidR="00F94852" w:rsidRPr="00822413">
        <w:rPr>
          <w:lang w:eastAsia="ko-KR"/>
        </w:rPr>
        <w:fldChar w:fldCharType="end"/>
      </w:r>
      <w:r w:rsidRPr="00822413">
        <w:rPr>
          <w:lang w:eastAsia="ko-KR"/>
        </w:rPr>
        <w:t>)</w:t>
      </w:r>
    </w:p>
    <w:p w:rsidR="00822413" w:rsidRPr="00822413" w:rsidRDefault="00822413" w:rsidP="00822413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1701"/>
          <w:tab w:val="left" w:pos="2127"/>
          <w:tab w:val="left" w:pos="2977"/>
        </w:tabs>
        <w:ind w:left="1701" w:hanging="283"/>
        <w:rPr>
          <w:lang w:eastAsia="ko-KR"/>
        </w:rPr>
      </w:pPr>
      <w:r w:rsidRPr="00822413">
        <w:rPr>
          <w:lang w:eastAsia="ko-KR"/>
        </w:rPr>
        <w:t xml:space="preserve">When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0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 xml:space="preserve">] is greater than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2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], both values are swapped as follows:</w:t>
      </w:r>
    </w:p>
    <w:p w:rsidR="00822413" w:rsidRPr="00822413" w:rsidRDefault="00822413" w:rsidP="00822413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701"/>
          <w:tab w:val="right" w:pos="9696"/>
        </w:tabs>
        <w:spacing w:before="193" w:after="240"/>
        <w:ind w:left="1710"/>
        <w:jc w:val="left"/>
        <w:rPr>
          <w:lang w:eastAsia="ko-KR"/>
        </w:rPr>
      </w:pPr>
      <w:proofErr w:type="gramStart"/>
      <w:r w:rsidRPr="00822413">
        <w:rPr>
          <w:lang w:eastAsia="ko-KR"/>
        </w:rPr>
        <w:t xml:space="preserve">( </w:t>
      </w:r>
      <w:proofErr w:type="spellStart"/>
      <w:r w:rsidRPr="00822413">
        <w:rPr>
          <w:lang w:eastAsia="ko-KR"/>
        </w:rPr>
        <w:t>candModeList</w:t>
      </w:r>
      <w:proofErr w:type="spellEnd"/>
      <w:proofErr w:type="gram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0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 xml:space="preserve">],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2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 xml:space="preserve">] ) = </w:t>
      </w:r>
      <w:proofErr w:type="gramStart"/>
      <w:r w:rsidRPr="00822413">
        <w:rPr>
          <w:lang w:eastAsia="ko-KR"/>
        </w:rPr>
        <w:t>Swap(</w:t>
      </w:r>
      <w:proofErr w:type="gramEnd"/>
      <w:r w:rsidRPr="00822413">
        <w:rPr>
          <w:lang w:eastAsia="ko-KR"/>
        </w:rPr>
        <w:t xml:space="preserve">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0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 xml:space="preserve">],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2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] )</w:t>
      </w:r>
      <w:r w:rsidRPr="00822413">
        <w:rPr>
          <w:lang w:eastAsia="ko-KR"/>
        </w:rPr>
        <w:tab/>
        <w:t>(</w:t>
      </w:r>
      <w:fldSimple w:instr=" REF H \h  \* MERGEFORMAT " w:fldLock="1">
        <w:r w:rsidRPr="00822413">
          <w:rPr>
            <w:lang w:eastAsia="ko-KR"/>
          </w:rPr>
          <w:t>H</w:t>
        </w:r>
      </w:fldSimple>
      <w:r w:rsidRPr="00822413">
        <w:rPr>
          <w:lang w:eastAsia="ko-KR"/>
        </w:rPr>
        <w:noBreakHyphen/>
      </w:r>
      <w:r w:rsidR="00F94852" w:rsidRPr="00822413">
        <w:rPr>
          <w:lang w:eastAsia="ko-KR"/>
        </w:rPr>
        <w:fldChar w:fldCharType="begin" w:fldLock="1"/>
      </w:r>
      <w:r w:rsidRPr="00822413">
        <w:rPr>
          <w:lang w:eastAsia="ko-KR"/>
        </w:rPr>
        <w:instrText xml:space="preserve"> SEQ Equation \* ARABIC </w:instrText>
      </w:r>
      <w:r w:rsidR="00F94852" w:rsidRPr="00822413">
        <w:rPr>
          <w:lang w:eastAsia="ko-KR"/>
        </w:rPr>
        <w:fldChar w:fldCharType="separate"/>
      </w:r>
      <w:r w:rsidRPr="00822413">
        <w:rPr>
          <w:noProof/>
          <w:lang w:eastAsia="ko-KR"/>
        </w:rPr>
        <w:t>36</w:t>
      </w:r>
      <w:r w:rsidR="00F94852" w:rsidRPr="00822413">
        <w:rPr>
          <w:lang w:eastAsia="ko-KR"/>
        </w:rPr>
        <w:fldChar w:fldCharType="end"/>
      </w:r>
      <w:r w:rsidRPr="00822413">
        <w:rPr>
          <w:lang w:eastAsia="ko-KR"/>
        </w:rPr>
        <w:t>)</w:t>
      </w:r>
    </w:p>
    <w:p w:rsidR="00822413" w:rsidRPr="00822413" w:rsidRDefault="00822413" w:rsidP="00822413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1701"/>
          <w:tab w:val="left" w:pos="2127"/>
          <w:tab w:val="left" w:pos="2977"/>
        </w:tabs>
        <w:ind w:left="1701" w:hanging="283"/>
        <w:rPr>
          <w:lang w:eastAsia="ko-KR"/>
        </w:rPr>
      </w:pPr>
      <w:r w:rsidRPr="00822413">
        <w:rPr>
          <w:lang w:eastAsia="ko-KR"/>
        </w:rPr>
        <w:t xml:space="preserve">When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1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 xml:space="preserve">] is greater than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2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], both values are swapped as follows:</w:t>
      </w:r>
    </w:p>
    <w:p w:rsidR="00822413" w:rsidRPr="00822413" w:rsidRDefault="00822413" w:rsidP="00822413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701"/>
          <w:tab w:val="right" w:pos="9696"/>
        </w:tabs>
        <w:spacing w:before="193" w:after="240"/>
        <w:ind w:left="1710"/>
        <w:jc w:val="left"/>
        <w:rPr>
          <w:lang w:eastAsia="ko-KR"/>
        </w:rPr>
      </w:pPr>
      <w:proofErr w:type="gramStart"/>
      <w:r w:rsidRPr="00822413">
        <w:rPr>
          <w:lang w:eastAsia="ko-KR"/>
        </w:rPr>
        <w:t xml:space="preserve">( </w:t>
      </w:r>
      <w:proofErr w:type="spellStart"/>
      <w:r w:rsidRPr="00822413">
        <w:rPr>
          <w:lang w:eastAsia="ko-KR"/>
        </w:rPr>
        <w:t>candModeList</w:t>
      </w:r>
      <w:proofErr w:type="spellEnd"/>
      <w:proofErr w:type="gram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1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 xml:space="preserve">],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2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 xml:space="preserve">] ) = </w:t>
      </w:r>
      <w:proofErr w:type="gramStart"/>
      <w:r w:rsidRPr="00822413">
        <w:rPr>
          <w:lang w:eastAsia="ko-KR"/>
        </w:rPr>
        <w:t>Swap(</w:t>
      </w:r>
      <w:proofErr w:type="gramEnd"/>
      <w:r w:rsidRPr="00822413">
        <w:rPr>
          <w:lang w:eastAsia="ko-KR"/>
        </w:rPr>
        <w:t xml:space="preserve">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1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 xml:space="preserve">], </w:t>
      </w:r>
      <w:proofErr w:type="spellStart"/>
      <w:r w:rsidRPr="00822413">
        <w:rPr>
          <w:lang w:eastAsia="ko-KR"/>
        </w:rPr>
        <w:t>candModeList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2</w:t>
      </w:r>
      <w:r w:rsidRPr="00822413">
        <w:rPr>
          <w:lang w:val="en-US" w:eastAsia="ko-KR"/>
        </w:rPr>
        <w:t> </w:t>
      </w:r>
      <w:r w:rsidRPr="00822413">
        <w:rPr>
          <w:lang w:eastAsia="ko-KR"/>
        </w:rPr>
        <w:t>] )</w:t>
      </w:r>
      <w:r w:rsidRPr="00822413">
        <w:rPr>
          <w:lang w:eastAsia="ko-KR"/>
        </w:rPr>
        <w:tab/>
        <w:t>(</w:t>
      </w:r>
      <w:fldSimple w:instr=" REF H \h  \* MERGEFORMAT " w:fldLock="1">
        <w:r w:rsidRPr="00822413">
          <w:rPr>
            <w:lang w:eastAsia="ko-KR"/>
          </w:rPr>
          <w:t>H</w:t>
        </w:r>
      </w:fldSimple>
      <w:r w:rsidRPr="00822413">
        <w:rPr>
          <w:lang w:eastAsia="ko-KR"/>
        </w:rPr>
        <w:noBreakHyphen/>
      </w:r>
      <w:r w:rsidR="00F94852" w:rsidRPr="00822413">
        <w:rPr>
          <w:lang w:eastAsia="ko-KR"/>
        </w:rPr>
        <w:fldChar w:fldCharType="begin" w:fldLock="1"/>
      </w:r>
      <w:r w:rsidRPr="00822413">
        <w:rPr>
          <w:lang w:eastAsia="ko-KR"/>
        </w:rPr>
        <w:instrText xml:space="preserve"> SEQ Equation \* ARABIC </w:instrText>
      </w:r>
      <w:r w:rsidR="00F94852" w:rsidRPr="00822413">
        <w:rPr>
          <w:lang w:eastAsia="ko-KR"/>
        </w:rPr>
        <w:fldChar w:fldCharType="separate"/>
      </w:r>
      <w:r w:rsidRPr="00822413">
        <w:rPr>
          <w:noProof/>
          <w:lang w:eastAsia="ko-KR"/>
        </w:rPr>
        <w:t>37</w:t>
      </w:r>
      <w:r w:rsidR="00F94852" w:rsidRPr="00822413">
        <w:rPr>
          <w:lang w:eastAsia="ko-KR"/>
        </w:rPr>
        <w:fldChar w:fldCharType="end"/>
      </w:r>
      <w:r w:rsidRPr="00822413">
        <w:rPr>
          <w:lang w:eastAsia="ko-KR"/>
        </w:rPr>
        <w:t>)</w:t>
      </w:r>
    </w:p>
    <w:p w:rsidR="00822413" w:rsidRPr="00822413" w:rsidRDefault="00822413" w:rsidP="00822413">
      <w:pPr>
        <w:numPr>
          <w:ilvl w:val="0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1440"/>
          <w:tab w:val="left" w:pos="2127"/>
          <w:tab w:val="left" w:pos="2977"/>
        </w:tabs>
        <w:ind w:left="1418"/>
        <w:rPr>
          <w:lang w:eastAsia="ko-KR"/>
        </w:rPr>
      </w:pPr>
      <w:proofErr w:type="spellStart"/>
      <w:r w:rsidRPr="00822413">
        <w:rPr>
          <w:lang w:eastAsia="ko-KR"/>
        </w:rPr>
        <w:t>IntraPredModeY</w:t>
      </w:r>
      <w:proofErr w:type="spellEnd"/>
      <w:r w:rsidRPr="00822413">
        <w:rPr>
          <w:lang w:eastAsia="ko-KR"/>
        </w:rPr>
        <w:t>[</w:t>
      </w:r>
      <w:r w:rsidRPr="00822413">
        <w:rPr>
          <w:lang w:val="en-US" w:eastAsia="ko-KR"/>
        </w:rPr>
        <w:t> </w:t>
      </w:r>
      <w:proofErr w:type="spellStart"/>
      <w:r w:rsidRPr="00822413">
        <w:rPr>
          <w:lang w:eastAsia="ko-KR"/>
        </w:rPr>
        <w:t>xPb</w:t>
      </w:r>
      <w:proofErr w:type="spellEnd"/>
      <w:r w:rsidRPr="00822413">
        <w:rPr>
          <w:lang w:val="en-US" w:eastAsia="ko-KR"/>
        </w:rPr>
        <w:t> </w:t>
      </w:r>
      <w:r w:rsidRPr="00822413">
        <w:rPr>
          <w:lang w:eastAsia="ko-KR"/>
        </w:rPr>
        <w:t>][</w:t>
      </w:r>
      <w:r w:rsidRPr="00822413">
        <w:rPr>
          <w:lang w:val="en-US" w:eastAsia="ko-KR"/>
        </w:rPr>
        <w:t> </w:t>
      </w:r>
      <w:proofErr w:type="spellStart"/>
      <w:r w:rsidRPr="00822413">
        <w:rPr>
          <w:lang w:eastAsia="ko-KR"/>
        </w:rPr>
        <w:t>yPb</w:t>
      </w:r>
      <w:proofErr w:type="spellEnd"/>
      <w:r w:rsidRPr="00822413">
        <w:rPr>
          <w:lang w:val="en-US" w:eastAsia="ko-KR"/>
        </w:rPr>
        <w:t> </w:t>
      </w:r>
      <w:r w:rsidRPr="00822413">
        <w:rPr>
          <w:lang w:eastAsia="ko-KR"/>
        </w:rPr>
        <w:t>] is derived by the following ordered steps:</w:t>
      </w:r>
    </w:p>
    <w:p w:rsidR="00822413" w:rsidRPr="00822413" w:rsidRDefault="00822413" w:rsidP="00822413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1701"/>
          <w:tab w:val="left" w:pos="2127"/>
          <w:tab w:val="left" w:pos="2977"/>
        </w:tabs>
        <w:ind w:left="1701" w:hanging="283"/>
      </w:pPr>
      <w:proofErr w:type="spellStart"/>
      <w:r w:rsidRPr="00822413">
        <w:rPr>
          <w:szCs w:val="22"/>
        </w:rPr>
        <w:t>IntraPredModeY</w:t>
      </w:r>
      <w:proofErr w:type="spellEnd"/>
      <w:r w:rsidRPr="00822413">
        <w:rPr>
          <w:szCs w:val="22"/>
        </w:rPr>
        <w:t>[ </w:t>
      </w:r>
      <w:proofErr w:type="spellStart"/>
      <w:r w:rsidRPr="00822413">
        <w:rPr>
          <w:szCs w:val="22"/>
        </w:rPr>
        <w:t>xPb</w:t>
      </w:r>
      <w:proofErr w:type="spellEnd"/>
      <w:r w:rsidRPr="00822413">
        <w:rPr>
          <w:szCs w:val="22"/>
        </w:rPr>
        <w:t> ][ </w:t>
      </w:r>
      <w:proofErr w:type="spellStart"/>
      <w:r w:rsidRPr="00822413">
        <w:rPr>
          <w:szCs w:val="22"/>
        </w:rPr>
        <w:t>yPb</w:t>
      </w:r>
      <w:proofErr w:type="spellEnd"/>
      <w:r w:rsidRPr="00822413">
        <w:rPr>
          <w:szCs w:val="22"/>
        </w:rPr>
        <w:t xml:space="preserve"> ] is set equal to </w:t>
      </w:r>
      <w:proofErr w:type="spellStart"/>
      <w:r w:rsidRPr="00822413">
        <w:rPr>
          <w:szCs w:val="22"/>
        </w:rPr>
        <w:t>rem_intra_luma_pred_mode</w:t>
      </w:r>
      <w:proofErr w:type="spellEnd"/>
      <w:r w:rsidRPr="00822413">
        <w:rPr>
          <w:szCs w:val="22"/>
        </w:rPr>
        <w:t>[ </w:t>
      </w:r>
      <w:proofErr w:type="spellStart"/>
      <w:r w:rsidRPr="00822413">
        <w:rPr>
          <w:szCs w:val="22"/>
        </w:rPr>
        <w:t>xPb</w:t>
      </w:r>
      <w:proofErr w:type="spellEnd"/>
      <w:r w:rsidRPr="00822413">
        <w:rPr>
          <w:szCs w:val="22"/>
        </w:rPr>
        <w:t> ][ </w:t>
      </w:r>
      <w:proofErr w:type="spellStart"/>
      <w:r w:rsidRPr="00822413">
        <w:rPr>
          <w:szCs w:val="22"/>
        </w:rPr>
        <w:t>yPb</w:t>
      </w:r>
      <w:proofErr w:type="spellEnd"/>
      <w:r w:rsidRPr="00822413">
        <w:rPr>
          <w:szCs w:val="22"/>
        </w:rPr>
        <w:t> ].</w:t>
      </w:r>
    </w:p>
    <w:p w:rsidR="00822413" w:rsidRPr="00822413" w:rsidRDefault="00822413" w:rsidP="00822413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1701"/>
          <w:tab w:val="left" w:pos="2127"/>
          <w:tab w:val="left" w:pos="2977"/>
        </w:tabs>
        <w:ind w:left="1701" w:hanging="283"/>
      </w:pPr>
      <w:r w:rsidRPr="00822413">
        <w:rPr>
          <w:szCs w:val="22"/>
          <w:lang w:eastAsia="ko-KR"/>
        </w:rPr>
        <w:t xml:space="preserve">For </w:t>
      </w:r>
      <w:proofErr w:type="spellStart"/>
      <w:r w:rsidRPr="00822413">
        <w:rPr>
          <w:szCs w:val="22"/>
          <w:lang w:eastAsia="ko-KR"/>
        </w:rPr>
        <w:t>i</w:t>
      </w:r>
      <w:proofErr w:type="spellEnd"/>
      <w:r w:rsidRPr="00822413">
        <w:rPr>
          <w:szCs w:val="22"/>
          <w:lang w:eastAsia="ko-KR"/>
        </w:rPr>
        <w:t xml:space="preserve"> equal to 0 to 2, inclusive, when </w:t>
      </w:r>
      <w:proofErr w:type="spellStart"/>
      <w:r w:rsidRPr="00822413">
        <w:rPr>
          <w:szCs w:val="22"/>
          <w:lang w:eastAsia="ko-KR"/>
        </w:rPr>
        <w:t>IntraPredModeY</w:t>
      </w:r>
      <w:proofErr w:type="spellEnd"/>
      <w:r w:rsidRPr="00822413">
        <w:rPr>
          <w:szCs w:val="22"/>
          <w:lang w:eastAsia="ko-KR"/>
        </w:rPr>
        <w:t>[ </w:t>
      </w:r>
      <w:proofErr w:type="spellStart"/>
      <w:r w:rsidRPr="00822413">
        <w:rPr>
          <w:szCs w:val="22"/>
          <w:lang w:eastAsia="ko-KR"/>
        </w:rPr>
        <w:t>xPb</w:t>
      </w:r>
      <w:proofErr w:type="spellEnd"/>
      <w:r w:rsidRPr="00822413">
        <w:rPr>
          <w:szCs w:val="22"/>
          <w:lang w:eastAsia="ko-KR"/>
        </w:rPr>
        <w:t> ][ </w:t>
      </w:r>
      <w:proofErr w:type="spellStart"/>
      <w:r w:rsidRPr="00822413">
        <w:rPr>
          <w:szCs w:val="22"/>
          <w:lang w:eastAsia="ko-KR"/>
        </w:rPr>
        <w:t>yPb</w:t>
      </w:r>
      <w:proofErr w:type="spellEnd"/>
      <w:r w:rsidRPr="00822413">
        <w:rPr>
          <w:szCs w:val="22"/>
          <w:lang w:eastAsia="ko-KR"/>
        </w:rPr>
        <w:t xml:space="preserve"> ] is greater than or equal to </w:t>
      </w:r>
      <w:proofErr w:type="spellStart"/>
      <w:r w:rsidRPr="00822413">
        <w:rPr>
          <w:szCs w:val="22"/>
          <w:lang w:eastAsia="ko-KR"/>
        </w:rPr>
        <w:t>candModeList</w:t>
      </w:r>
      <w:proofErr w:type="spellEnd"/>
      <w:r w:rsidRPr="00822413">
        <w:rPr>
          <w:szCs w:val="22"/>
          <w:lang w:eastAsia="ko-KR"/>
        </w:rPr>
        <w:t>[ </w:t>
      </w:r>
      <w:proofErr w:type="spellStart"/>
      <w:r w:rsidRPr="00822413">
        <w:rPr>
          <w:szCs w:val="22"/>
          <w:lang w:eastAsia="ko-KR"/>
        </w:rPr>
        <w:t>i</w:t>
      </w:r>
      <w:proofErr w:type="spellEnd"/>
      <w:r w:rsidRPr="00822413">
        <w:rPr>
          <w:szCs w:val="22"/>
          <w:lang w:eastAsia="ko-KR"/>
        </w:rPr>
        <w:t xml:space="preserve"> ], the value of </w:t>
      </w:r>
      <w:proofErr w:type="spellStart"/>
      <w:r w:rsidRPr="00822413">
        <w:rPr>
          <w:szCs w:val="22"/>
          <w:lang w:eastAsia="ko-KR"/>
        </w:rPr>
        <w:t>IntraPredModeY</w:t>
      </w:r>
      <w:proofErr w:type="spellEnd"/>
      <w:r w:rsidRPr="00822413">
        <w:rPr>
          <w:szCs w:val="22"/>
          <w:lang w:eastAsia="ko-KR"/>
        </w:rPr>
        <w:t>[ </w:t>
      </w:r>
      <w:proofErr w:type="spellStart"/>
      <w:r w:rsidRPr="00822413">
        <w:rPr>
          <w:szCs w:val="22"/>
          <w:lang w:eastAsia="ko-KR"/>
        </w:rPr>
        <w:t>xPb</w:t>
      </w:r>
      <w:proofErr w:type="spellEnd"/>
      <w:r w:rsidRPr="00822413">
        <w:rPr>
          <w:szCs w:val="22"/>
          <w:lang w:eastAsia="ko-KR"/>
        </w:rPr>
        <w:t> ][ </w:t>
      </w:r>
      <w:proofErr w:type="spellStart"/>
      <w:r w:rsidRPr="00822413">
        <w:rPr>
          <w:szCs w:val="22"/>
          <w:lang w:eastAsia="ko-KR"/>
        </w:rPr>
        <w:t>yPb</w:t>
      </w:r>
      <w:proofErr w:type="spellEnd"/>
      <w:r w:rsidRPr="00822413">
        <w:rPr>
          <w:szCs w:val="22"/>
          <w:lang w:eastAsia="ko-KR"/>
        </w:rPr>
        <w:t> ] is incremented by one.</w:t>
      </w:r>
    </w:p>
    <w:bookmarkEnd w:id="203"/>
    <w:p w:rsidR="000205FC" w:rsidRDefault="000205FC">
      <w:pPr>
        <w:rPr>
          <w:lang w:eastAsia="ko-KR"/>
        </w:rPr>
      </w:pPr>
    </w:p>
    <w:p w:rsidR="000205FC" w:rsidRPr="004A52A3" w:rsidRDefault="000205FC" w:rsidP="000205FC">
      <w:pPr>
        <w:pStyle w:val="3H3"/>
        <w:numPr>
          <w:ilvl w:val="0"/>
          <w:numId w:val="0"/>
        </w:numPr>
      </w:pPr>
      <w:bookmarkStart w:id="244" w:name="_Ref341698999"/>
      <w:r>
        <w:rPr>
          <w:rFonts w:hint="eastAsia"/>
          <w:lang w:eastAsia="ko-KR"/>
        </w:rPr>
        <w:t xml:space="preserve">8.4.4.3 </w:t>
      </w:r>
      <w:r w:rsidRPr="004A52A3">
        <w:t>Depth value reconstruction process</w:t>
      </w:r>
      <w:bookmarkEnd w:id="244"/>
    </w:p>
    <w:p w:rsidR="000205FC" w:rsidRPr="004A52A3" w:rsidRDefault="000205FC" w:rsidP="000205FC">
      <w:pPr>
        <w:pStyle w:val="3N0"/>
      </w:pPr>
      <w:r w:rsidRPr="004A52A3">
        <w:t>Inputs to this process are:</w:t>
      </w:r>
    </w:p>
    <w:p w:rsidR="000205FC" w:rsidRPr="004A52A3" w:rsidRDefault="000205FC" w:rsidP="000205FC">
      <w:pPr>
        <w:pStyle w:val="3D0"/>
      </w:pPr>
      <w:r w:rsidRPr="004A52A3">
        <w:t xml:space="preserve">a </w:t>
      </w:r>
      <w:proofErr w:type="spellStart"/>
      <w:r w:rsidRPr="004A52A3">
        <w:t>luma</w:t>
      </w:r>
      <w:proofErr w:type="spellEnd"/>
      <w:r w:rsidRPr="004A52A3">
        <w:t xml:space="preserve"> location ( </w:t>
      </w:r>
      <w:proofErr w:type="spellStart"/>
      <w:r w:rsidRPr="004A52A3">
        <w:t>x</w:t>
      </w:r>
      <w:r>
        <w:t>Tb</w:t>
      </w:r>
      <w:proofErr w:type="spellEnd"/>
      <w:r w:rsidRPr="004A52A3">
        <w:t>, </w:t>
      </w:r>
      <w:proofErr w:type="spellStart"/>
      <w:r w:rsidRPr="004A52A3">
        <w:t>y</w:t>
      </w:r>
      <w:r>
        <w:t>Tb</w:t>
      </w:r>
      <w:proofErr w:type="spellEnd"/>
      <w:r w:rsidRPr="004A52A3">
        <w:t xml:space="preserve"> ) specifying the top-left </w:t>
      </w:r>
      <w:proofErr w:type="spellStart"/>
      <w:r w:rsidRPr="004A52A3">
        <w:t>luma</w:t>
      </w:r>
      <w:proofErr w:type="spellEnd"/>
      <w:r w:rsidRPr="004A52A3">
        <w:t xml:space="preserve"> sample of the current block relative to the top-left </w:t>
      </w:r>
      <w:proofErr w:type="spellStart"/>
      <w:r w:rsidRPr="004A52A3">
        <w:t>luma</w:t>
      </w:r>
      <w:proofErr w:type="spellEnd"/>
      <w:r w:rsidRPr="004A52A3">
        <w:t xml:space="preserve"> sample of the current picture,</w:t>
      </w:r>
    </w:p>
    <w:p w:rsidR="000205FC" w:rsidRPr="004A52A3" w:rsidRDefault="000205FC" w:rsidP="000205FC">
      <w:pPr>
        <w:pStyle w:val="3D0"/>
        <w:rPr>
          <w:lang w:eastAsia="ko-KR"/>
        </w:rPr>
      </w:pPr>
      <w:r w:rsidRPr="00943A5F">
        <w:t>a v</w:t>
      </w:r>
      <w:r w:rsidRPr="00943A5F">
        <w:rPr>
          <w:lang w:eastAsia="ko-KR"/>
        </w:rPr>
        <w:t xml:space="preserve">ariable </w:t>
      </w:r>
      <w:proofErr w:type="spellStart"/>
      <w:r>
        <w:rPr>
          <w:lang w:eastAsia="ko-KR"/>
        </w:rPr>
        <w:t>nTbS</w:t>
      </w:r>
      <w:proofErr w:type="spellEnd"/>
      <w:r w:rsidRPr="00943A5F">
        <w:rPr>
          <w:lang w:eastAsia="ko-KR"/>
        </w:rPr>
        <w:t xml:space="preserve"> specifying the transform block size,</w:t>
      </w:r>
    </w:p>
    <w:p w:rsidR="000205FC" w:rsidRPr="004A52A3" w:rsidRDefault="000205FC" w:rsidP="000205FC">
      <w:pPr>
        <w:pStyle w:val="3D0"/>
        <w:rPr>
          <w:lang w:eastAsia="ko-KR"/>
        </w:rPr>
      </w:pPr>
      <w:r w:rsidRPr="004A52A3">
        <w:rPr>
          <w:lang w:eastAsia="ko-KR"/>
        </w:rPr>
        <w:t xml:space="preserve">predicted samples </w:t>
      </w:r>
      <w:proofErr w:type="spellStart"/>
      <w:r w:rsidRPr="004A52A3">
        <w:rPr>
          <w:lang w:eastAsia="ko-KR"/>
        </w:rPr>
        <w:t>predSamples</w:t>
      </w:r>
      <w:proofErr w:type="spellEnd"/>
      <w:r w:rsidRPr="004A52A3">
        <w:rPr>
          <w:lang w:eastAsia="ko-KR"/>
        </w:rPr>
        <w:t>[ x </w:t>
      </w:r>
      <w:r w:rsidRPr="004A52A3">
        <w:rPr>
          <w:lang w:eastAsia="de-DE"/>
        </w:rPr>
        <w:t>][ </w:t>
      </w:r>
      <w:r w:rsidRPr="004A52A3">
        <w:rPr>
          <w:lang w:eastAsia="ko-KR"/>
        </w:rPr>
        <w:t>y ], with x, y =0..nT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</w:t>
      </w:r>
    </w:p>
    <w:p w:rsidR="000205FC" w:rsidRPr="004A52A3" w:rsidRDefault="000205FC" w:rsidP="000205FC">
      <w:pPr>
        <w:pStyle w:val="3D0"/>
        <w:rPr>
          <w:lang w:eastAsia="ko-KR"/>
        </w:rPr>
      </w:pPr>
      <w:r>
        <w:t xml:space="preserve">the </w:t>
      </w:r>
      <w:r w:rsidRPr="00943A5F">
        <w:rPr>
          <w:lang w:eastAsia="ko-KR"/>
        </w:rPr>
        <w:t xml:space="preserve">intra prediction mode </w:t>
      </w:r>
      <w:proofErr w:type="spellStart"/>
      <w:r>
        <w:rPr>
          <w:lang w:eastAsia="ko-KR"/>
        </w:rPr>
        <w:t>predModeIntra</w:t>
      </w:r>
      <w:proofErr w:type="spellEnd"/>
      <w:r w:rsidRPr="00943A5F">
        <w:t>,</w:t>
      </w:r>
    </w:p>
    <w:p w:rsidR="000205FC" w:rsidRPr="004A52A3" w:rsidRDefault="000205FC" w:rsidP="000205FC">
      <w:pPr>
        <w:pStyle w:val="3N0"/>
      </w:pPr>
      <w:r w:rsidRPr="004A52A3">
        <w:t>Output of this process is:</w:t>
      </w:r>
    </w:p>
    <w:p w:rsidR="000205FC" w:rsidRPr="004A52A3" w:rsidRDefault="000205FC" w:rsidP="000205FC">
      <w:pPr>
        <w:pStyle w:val="3D0"/>
      </w:pPr>
      <w:proofErr w:type="gramStart"/>
      <w:r w:rsidRPr="004A52A3">
        <w:rPr>
          <w:lang w:eastAsia="ko-KR"/>
        </w:rPr>
        <w:lastRenderedPageBreak/>
        <w:t>reconstructed</w:t>
      </w:r>
      <w:proofErr w:type="gramEnd"/>
      <w:r w:rsidRPr="004A52A3">
        <w:rPr>
          <w:lang w:eastAsia="ko-KR"/>
        </w:rPr>
        <w:t xml:space="preserve"> depth value samples </w:t>
      </w:r>
      <w:proofErr w:type="spellStart"/>
      <w:r w:rsidRPr="004A52A3">
        <w:rPr>
          <w:lang w:eastAsia="ko-KR"/>
        </w:rPr>
        <w:t>resSamples</w:t>
      </w:r>
      <w:proofErr w:type="spellEnd"/>
      <w:r w:rsidRPr="004A52A3">
        <w:rPr>
          <w:lang w:eastAsia="ko-KR"/>
        </w:rPr>
        <w:t>[ x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y ], with x, y = </w:t>
      </w:r>
      <w:r>
        <w:rPr>
          <w:lang w:eastAsia="ko-KR"/>
        </w:rPr>
        <w:t>0</w:t>
      </w:r>
      <w:r w:rsidRPr="004A52A3">
        <w:rPr>
          <w:lang w:eastAsia="ko-KR"/>
        </w:rPr>
        <w:t>..</w:t>
      </w:r>
      <w:r>
        <w:rPr>
          <w:lang w:eastAsia="ko-KR"/>
        </w:rPr>
        <w:t> </w:t>
      </w:r>
      <w:proofErr w:type="spellStart"/>
      <w:proofErr w:type="gramStart"/>
      <w:r>
        <w:rPr>
          <w:lang w:eastAsia="ko-KR"/>
        </w:rPr>
        <w:t>nTbS</w:t>
      </w:r>
      <w:proofErr w:type="spellEnd"/>
      <w:proofErr w:type="gramEnd"/>
      <w:r>
        <w:rPr>
          <w:lang w:eastAsia="ko-KR"/>
        </w:rPr>
        <w:t xml:space="preserve"> </w:t>
      </w:r>
      <w:r w:rsidRPr="004A52A3">
        <w:rPr>
          <w:lang w:eastAsia="ko-KR"/>
        </w:rPr>
        <w:t>−</w:t>
      </w:r>
      <w:r>
        <w:rPr>
          <w:lang w:eastAsia="ko-KR"/>
        </w:rPr>
        <w:t xml:space="preserve"> </w:t>
      </w:r>
      <w:r w:rsidRPr="004A52A3">
        <w:rPr>
          <w:lang w:eastAsia="ko-KR"/>
        </w:rPr>
        <w:t>1.</w:t>
      </w:r>
    </w:p>
    <w:p w:rsidR="000205FC" w:rsidRPr="004A52A3" w:rsidRDefault="000205FC" w:rsidP="000205FC">
      <w:pPr>
        <w:pStyle w:val="3N0"/>
      </w:pPr>
      <w:r w:rsidRPr="004A52A3">
        <w:t xml:space="preserve">Depending on </w:t>
      </w:r>
      <w:proofErr w:type="spellStart"/>
      <w:r>
        <w:t>predModeIntra</w:t>
      </w:r>
      <w:proofErr w:type="spellEnd"/>
      <w:r w:rsidRPr="004A52A3">
        <w:t xml:space="preserve"> the array </w:t>
      </w:r>
      <w:proofErr w:type="spellStart"/>
      <w:r w:rsidRPr="004A52A3">
        <w:t>wedgePattern</w:t>
      </w:r>
      <w:proofErr w:type="spellEnd"/>
      <w:proofErr w:type="gramStart"/>
      <w:r w:rsidRPr="004A52A3">
        <w:t>[ x</w:t>
      </w:r>
      <w:proofErr w:type="gramEnd"/>
      <w:r w:rsidRPr="004A52A3">
        <w:t> </w:t>
      </w:r>
      <w:r w:rsidRPr="004A52A3">
        <w:rPr>
          <w:lang w:eastAsia="de-DE"/>
        </w:rPr>
        <w:t>][</w:t>
      </w:r>
      <w:r w:rsidRPr="004A52A3">
        <w:t> y ] with x, y =0..</w:t>
      </w:r>
      <w:r>
        <w:t>nTbS </w:t>
      </w:r>
      <w:r w:rsidRPr="004A52A3">
        <w:t>−</w:t>
      </w:r>
      <w:r>
        <w:t> </w:t>
      </w:r>
      <w:r w:rsidRPr="004A52A3">
        <w:t xml:space="preserve">1 specifying the binary segmentation pattern is derived as follows. </w:t>
      </w:r>
    </w:p>
    <w:p w:rsidR="000205FC" w:rsidRPr="004A52A3" w:rsidRDefault="000205FC" w:rsidP="000205FC">
      <w:pPr>
        <w:pStyle w:val="3D0"/>
      </w:pPr>
      <w:r w:rsidRPr="004A52A3">
        <w:t xml:space="preserve">If </w:t>
      </w:r>
      <w:proofErr w:type="spellStart"/>
      <w:r>
        <w:t>predModeIntra</w:t>
      </w:r>
      <w:proofErr w:type="spellEnd"/>
      <w:r w:rsidRPr="004A52A3">
        <w:t xml:space="preserve"> is equal to </w:t>
      </w:r>
      <w:r w:rsidRPr="005731D0">
        <w:rPr>
          <w:lang w:eastAsia="ko-KR"/>
        </w:rPr>
        <w:t>INTRA_DMM_WFULL</w:t>
      </w:r>
      <w:r w:rsidRPr="004A52A3">
        <w:t>, t</w:t>
      </w:r>
      <w:r w:rsidRPr="004A52A3">
        <w:rPr>
          <w:lang w:eastAsia="ko-KR"/>
        </w:rPr>
        <w:t xml:space="preserve">he following applies. </w:t>
      </w:r>
    </w:p>
    <w:p w:rsidR="000205FC" w:rsidRPr="004A52A3" w:rsidRDefault="000205FC" w:rsidP="000205FC">
      <w:pPr>
        <w:pStyle w:val="3E2"/>
        <w:tabs>
          <w:tab w:val="clear" w:pos="360"/>
        </w:tabs>
        <w:rPr>
          <w:lang w:eastAsia="de-DE"/>
        </w:rPr>
      </w:pPr>
      <w:proofErr w:type="spellStart"/>
      <w:r w:rsidRPr="004A52A3">
        <w:rPr>
          <w:lang w:eastAsia="ko-KR"/>
        </w:rPr>
        <w:t>w</w:t>
      </w:r>
      <w:r w:rsidRPr="004A52A3">
        <w:rPr>
          <w:lang w:eastAsia="de-DE"/>
        </w:rPr>
        <w:t>edgePattern</w:t>
      </w:r>
      <w:proofErr w:type="spellEnd"/>
      <w:r w:rsidRPr="004A52A3">
        <w:rPr>
          <w:lang w:eastAsia="de-DE"/>
        </w:rPr>
        <w:t xml:space="preserve"> = WedgePatternTable[ Log2( </w:t>
      </w:r>
      <w:r>
        <w:rPr>
          <w:lang w:eastAsia="de-DE"/>
        </w:rPr>
        <w:t>nTbS </w:t>
      </w:r>
      <w:r w:rsidRPr="004A52A3">
        <w:rPr>
          <w:lang w:eastAsia="de-DE"/>
        </w:rPr>
        <w:t>) ][ wedge_full_tab_idx[</w:t>
      </w:r>
      <w:r w:rsidRPr="004A52A3">
        <w:rPr>
          <w:lang w:eastAsia="ko-KR"/>
        </w:rPr>
        <w:t> </w:t>
      </w:r>
      <w:r w:rsidRPr="004A52A3">
        <w:rPr>
          <w:lang w:eastAsia="de-DE"/>
        </w:rPr>
        <w:t>x</w:t>
      </w:r>
      <w:r>
        <w:rPr>
          <w:lang w:eastAsia="de-DE"/>
        </w:rPr>
        <w:t>Tb</w:t>
      </w:r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r w:rsidRPr="004A52A3">
        <w:rPr>
          <w:lang w:eastAsia="de-DE"/>
        </w:rPr>
        <w:t>y</w:t>
      </w:r>
      <w:r>
        <w:rPr>
          <w:lang w:eastAsia="de-DE"/>
        </w:rPr>
        <w:t>Tb</w:t>
      </w:r>
      <w:r w:rsidRPr="004A52A3">
        <w:rPr>
          <w:lang w:eastAsia="ko-KR"/>
        </w:rPr>
        <w:t> </w:t>
      </w:r>
      <w:r w:rsidRPr="004A52A3">
        <w:rPr>
          <w:lang w:eastAsia="de-DE"/>
        </w:rPr>
        <w:t>] ] </w:t>
      </w:r>
    </w:p>
    <w:p w:rsidR="000205FC" w:rsidRPr="004A52A3" w:rsidRDefault="000205FC" w:rsidP="000205FC">
      <w:pPr>
        <w:pStyle w:val="3D0"/>
      </w:pPr>
      <w:r w:rsidRPr="004A52A3">
        <w:t xml:space="preserve">Otherwise </w:t>
      </w:r>
      <w:proofErr w:type="gramStart"/>
      <w:r w:rsidRPr="004A52A3">
        <w:t xml:space="preserve">( </w:t>
      </w:r>
      <w:proofErr w:type="spellStart"/>
      <w:r>
        <w:t>predModeIntra</w:t>
      </w:r>
      <w:proofErr w:type="spellEnd"/>
      <w:proofErr w:type="gramEnd"/>
      <w:r w:rsidRPr="004A52A3">
        <w:t xml:space="preserve"> is not equal to </w:t>
      </w:r>
      <w:r w:rsidRPr="005731D0">
        <w:rPr>
          <w:lang w:eastAsia="ko-KR"/>
        </w:rPr>
        <w:t>INTRA_DMM_WFULL</w:t>
      </w:r>
      <w:r w:rsidRPr="004A52A3">
        <w:rPr>
          <w:lang w:eastAsia="ko-KR"/>
        </w:rPr>
        <w:t xml:space="preserve"> </w:t>
      </w:r>
      <w:r w:rsidRPr="004A52A3">
        <w:t xml:space="preserve">), the following applies. </w:t>
      </w:r>
    </w:p>
    <w:p w:rsidR="000205FC" w:rsidRPr="004A52A3" w:rsidRDefault="000205FC" w:rsidP="000205FC">
      <w:pPr>
        <w:pStyle w:val="3D1"/>
      </w:pPr>
      <w:r w:rsidRPr="004A52A3">
        <w:rPr>
          <w:lang w:eastAsia="ko-KR"/>
        </w:rPr>
        <w:t>For x, y = 0</w:t>
      </w:r>
      <w:proofErr w:type="gramStart"/>
      <w:r w:rsidRPr="004A52A3">
        <w:rPr>
          <w:lang w:eastAsia="ko-KR"/>
        </w:rPr>
        <w:t>..</w:t>
      </w:r>
      <w:r>
        <w:rPr>
          <w:lang w:eastAsia="ko-KR"/>
        </w:rPr>
        <w:t>nTbS</w:t>
      </w:r>
      <w:proofErr w:type="gramEnd"/>
      <w:r>
        <w:rPr>
          <w:lang w:eastAsia="ko-KR"/>
        </w:rPr>
        <w:t>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 xml:space="preserve">1 </w:t>
      </w:r>
      <w:proofErr w:type="spellStart"/>
      <w:r w:rsidRPr="004A52A3">
        <w:t>wedgePattern</w:t>
      </w:r>
      <w:proofErr w:type="spellEnd"/>
      <w:r w:rsidRPr="004A52A3">
        <w:rPr>
          <w:lang w:eastAsia="de-DE"/>
        </w:rPr>
        <w:t>[ x</w:t>
      </w:r>
      <w:r w:rsidRPr="004A52A3">
        <w:rPr>
          <w:lang w:eastAsia="ko-KR"/>
        </w:rPr>
        <w:t> </w:t>
      </w:r>
      <w:r w:rsidRPr="004A52A3">
        <w:rPr>
          <w:lang w:eastAsia="de-DE"/>
        </w:rPr>
        <w:t xml:space="preserve">][ y ] is set equal to 0. </w:t>
      </w:r>
    </w:p>
    <w:p w:rsidR="000205FC" w:rsidRPr="004A52A3" w:rsidRDefault="000205FC" w:rsidP="000205FC">
      <w:pPr>
        <w:pStyle w:val="3N0"/>
        <w:rPr>
          <w:lang w:eastAsia="ko-KR"/>
        </w:rPr>
      </w:pPr>
      <w:r w:rsidRPr="004A52A3">
        <w:rPr>
          <w:lang w:eastAsia="ko-KR"/>
        </w:rPr>
        <w:t xml:space="preserve">Depending on </w:t>
      </w:r>
      <w:proofErr w:type="spellStart"/>
      <w:r w:rsidRPr="004A52A3">
        <w:t>dlt_</w:t>
      </w:r>
      <w:proofErr w:type="gramStart"/>
      <w:r w:rsidRPr="004A52A3">
        <w:t>flag</w:t>
      </w:r>
      <w:proofErr w:type="spellEnd"/>
      <w:r w:rsidRPr="004A52A3">
        <w:t>[</w:t>
      </w:r>
      <w:proofErr w:type="gramEnd"/>
      <w:r w:rsidRPr="004A52A3">
        <w:t> </w:t>
      </w:r>
      <w:proofErr w:type="spellStart"/>
      <w:r w:rsidRPr="004A52A3">
        <w:t>nuh_layer_id</w:t>
      </w:r>
      <w:proofErr w:type="spellEnd"/>
      <w:r w:rsidRPr="004A52A3">
        <w:t xml:space="preserve"> ] the </w:t>
      </w:r>
      <w:r w:rsidRPr="004A52A3">
        <w:rPr>
          <w:lang w:eastAsia="ko-KR"/>
        </w:rPr>
        <w:t xml:space="preserve">reconstructed depth value samples </w:t>
      </w:r>
      <w:proofErr w:type="spellStart"/>
      <w:r w:rsidRPr="004A52A3">
        <w:rPr>
          <w:lang w:eastAsia="ko-KR"/>
        </w:rPr>
        <w:t>resSamples</w:t>
      </w:r>
      <w:proofErr w:type="spellEnd"/>
      <w:r w:rsidRPr="004A52A3">
        <w:rPr>
          <w:lang w:eastAsia="ko-KR"/>
        </w:rPr>
        <w:t>[ x </w:t>
      </w:r>
      <w:r w:rsidRPr="004A52A3">
        <w:rPr>
          <w:lang w:eastAsia="de-DE"/>
        </w:rPr>
        <w:t>][</w:t>
      </w:r>
      <w:r w:rsidRPr="004A52A3">
        <w:rPr>
          <w:lang w:eastAsia="ko-KR"/>
        </w:rPr>
        <w:t xml:space="preserve"> y ] are derived as specified in the following: </w:t>
      </w:r>
    </w:p>
    <w:p w:rsidR="000205FC" w:rsidRPr="004A52A3" w:rsidRDefault="000205FC" w:rsidP="000205FC">
      <w:pPr>
        <w:pStyle w:val="3D0"/>
        <w:rPr>
          <w:lang w:eastAsia="ko-KR"/>
        </w:rPr>
      </w:pPr>
      <w:r w:rsidRPr="004A52A3">
        <w:rPr>
          <w:lang w:eastAsia="de-DE"/>
        </w:rPr>
        <w:t xml:space="preserve">If </w:t>
      </w:r>
      <w:proofErr w:type="spellStart"/>
      <w:r w:rsidRPr="004A52A3">
        <w:t>dlt_flag</w:t>
      </w:r>
      <w:proofErr w:type="spellEnd"/>
      <w:r w:rsidRPr="004A52A3">
        <w:t>[ </w:t>
      </w:r>
      <w:proofErr w:type="spellStart"/>
      <w:r w:rsidRPr="004A52A3">
        <w:t>nuh_layer_id</w:t>
      </w:r>
      <w:proofErr w:type="spellEnd"/>
      <w:r w:rsidRPr="004A52A3">
        <w:t> ]</w:t>
      </w:r>
      <w:r w:rsidRPr="004A52A3">
        <w:rPr>
          <w:lang w:eastAsia="de-DE"/>
        </w:rPr>
        <w:t xml:space="preserve"> is equal to 0, the following applies:</w:t>
      </w:r>
    </w:p>
    <w:p w:rsidR="000205FC" w:rsidRPr="004A52A3" w:rsidRDefault="000205FC" w:rsidP="000205FC">
      <w:pPr>
        <w:pStyle w:val="3D1"/>
        <w:rPr>
          <w:lang w:eastAsia="ko-KR"/>
        </w:rPr>
      </w:pPr>
      <w:r w:rsidRPr="004A52A3">
        <w:rPr>
          <w:lang w:eastAsia="ko-KR"/>
        </w:rPr>
        <w:t>For x, y = 0..</w:t>
      </w:r>
      <w:r>
        <w:rPr>
          <w:lang w:eastAsia="ko-KR"/>
        </w:rPr>
        <w:t>nTbS</w:t>
      </w:r>
      <w:r w:rsidRPr="004A52A3">
        <w:t> </w:t>
      </w:r>
      <w:r w:rsidRPr="004A52A3">
        <w:rPr>
          <w:lang w:eastAsia="ko-KR"/>
        </w:rPr>
        <w:t xml:space="preserve">− 1, the reconstructed depth value samples </w:t>
      </w:r>
      <w:proofErr w:type="spellStart"/>
      <w:r w:rsidRPr="004A52A3">
        <w:t>resSamples</w:t>
      </w:r>
      <w:proofErr w:type="spellEnd"/>
      <w:r w:rsidRPr="004A52A3">
        <w:rPr>
          <w:lang w:eastAsia="ko-KR"/>
        </w:rPr>
        <w:t>[ x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y ] are derived as specified in the following:</w:t>
      </w:r>
    </w:p>
    <w:p w:rsidR="000205FC" w:rsidRPr="004A52A3" w:rsidRDefault="000205FC" w:rsidP="000205FC">
      <w:pPr>
        <w:pStyle w:val="3E3"/>
        <w:rPr>
          <w:lang w:eastAsia="ko-KR"/>
        </w:rPr>
      </w:pPr>
      <w:proofErr w:type="spellStart"/>
      <w:r w:rsidRPr="004A52A3">
        <w:t>resSamples</w:t>
      </w:r>
      <w:proofErr w:type="spellEnd"/>
      <w:r w:rsidRPr="004A52A3">
        <w:t>[ x</w:t>
      </w:r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t xml:space="preserve"> y ] = </w:t>
      </w:r>
      <w:proofErr w:type="spellStart"/>
      <w:r w:rsidRPr="004A52A3">
        <w:t>predSamples</w:t>
      </w:r>
      <w:proofErr w:type="spellEnd"/>
      <w:r w:rsidRPr="004A52A3">
        <w:rPr>
          <w:lang w:eastAsia="de-DE"/>
        </w:rPr>
        <w:t>[ x</w:t>
      </w:r>
      <w:r w:rsidRPr="004A52A3">
        <w:rPr>
          <w:lang w:eastAsia="ko-KR"/>
        </w:rPr>
        <w:t> </w:t>
      </w:r>
      <w:r w:rsidRPr="004A52A3">
        <w:rPr>
          <w:lang w:eastAsia="de-DE"/>
        </w:rPr>
        <w:t>][ y ]</w:t>
      </w:r>
      <w:r w:rsidRPr="004A52A3">
        <w:rPr>
          <w:lang w:eastAsia="ko-KR"/>
        </w:rPr>
        <w:t xml:space="preserve"> + </w:t>
      </w:r>
      <w:r w:rsidRPr="004A52A3">
        <w:rPr>
          <w:lang w:eastAsia="ko-KR"/>
        </w:rPr>
        <w:tab/>
      </w:r>
      <w:proofErr w:type="spellStart"/>
      <w:r w:rsidRPr="004A52A3">
        <w:t>SdcResidual</w:t>
      </w:r>
      <w:proofErr w:type="spellEnd"/>
      <w:r w:rsidRPr="004A52A3">
        <w:rPr>
          <w:lang w:eastAsia="ko-KR"/>
        </w:rPr>
        <w:t>[ </w:t>
      </w:r>
      <w:proofErr w:type="spellStart"/>
      <w:r w:rsidRPr="004A52A3">
        <w:rPr>
          <w:lang w:eastAsia="ko-KR"/>
        </w:rPr>
        <w:t>x</w:t>
      </w:r>
      <w:r>
        <w:rPr>
          <w:lang w:eastAsia="ko-KR"/>
        </w:rPr>
        <w:t>Tb</w:t>
      </w:r>
      <w:proofErr w:type="spellEnd"/>
      <w:r w:rsidRPr="004A52A3">
        <w:rPr>
          <w:lang w:eastAsia="ko-KR"/>
        </w:rPr>
        <w:t> ][ </w:t>
      </w:r>
      <w:proofErr w:type="spellStart"/>
      <w:r w:rsidRPr="004A52A3">
        <w:rPr>
          <w:lang w:eastAsia="ko-KR"/>
        </w:rPr>
        <w:t>y</w:t>
      </w:r>
      <w:r>
        <w:rPr>
          <w:lang w:eastAsia="ko-KR"/>
        </w:rPr>
        <w:t>Tb</w:t>
      </w:r>
      <w:proofErr w:type="spellEnd"/>
      <w:r w:rsidRPr="004A52A3">
        <w:rPr>
          <w:lang w:eastAsia="ko-KR"/>
        </w:rPr>
        <w:t> ]</w:t>
      </w:r>
      <w:r w:rsidRPr="004A52A3">
        <w:t>[</w:t>
      </w:r>
      <w:r w:rsidRPr="004A52A3">
        <w:rPr>
          <w:b/>
        </w:rPr>
        <w:t> </w:t>
      </w:r>
      <w:proofErr w:type="spellStart"/>
      <w:r w:rsidRPr="004A52A3">
        <w:t>wedgePattern</w:t>
      </w:r>
      <w:proofErr w:type="spellEnd"/>
      <w:r w:rsidRPr="004A52A3">
        <w:rPr>
          <w:lang w:eastAsia="de-DE"/>
        </w:rPr>
        <w:t>[ x</w:t>
      </w:r>
      <w:r w:rsidRPr="004A52A3">
        <w:rPr>
          <w:lang w:eastAsia="ko-KR"/>
        </w:rPr>
        <w:t> </w:t>
      </w:r>
      <w:r w:rsidRPr="004A52A3">
        <w:rPr>
          <w:lang w:eastAsia="de-DE"/>
        </w:rPr>
        <w:t>][ y ] </w:t>
      </w:r>
      <w:r w:rsidRPr="004A52A3">
        <w:t>]</w:t>
      </w:r>
      <w:r w:rsidRPr="004A52A3">
        <w:rPr>
          <w:lang w:eastAsia="ko-KR"/>
        </w:rPr>
        <w:tab/>
        <w:t>(</w:t>
      </w:r>
      <w:r w:rsidR="00F94852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F94852" w:rsidRPr="004A52A3">
        <w:rPr>
          <w:lang w:eastAsia="ko-KR"/>
        </w:rPr>
      </w:r>
      <w:r w:rsidR="00F94852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F94852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F94852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F94852" w:rsidRPr="004A52A3">
        <w:rPr>
          <w:lang w:eastAsia="ko-KR"/>
        </w:rPr>
        <w:fldChar w:fldCharType="separate"/>
      </w:r>
      <w:r>
        <w:rPr>
          <w:noProof/>
          <w:lang w:eastAsia="ko-KR"/>
        </w:rPr>
        <w:t>59</w:t>
      </w:r>
      <w:r w:rsidR="00F94852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0205FC" w:rsidRPr="004A52A3" w:rsidRDefault="000205FC" w:rsidP="000205FC">
      <w:pPr>
        <w:pStyle w:val="3D0"/>
        <w:rPr>
          <w:lang w:eastAsia="ko-KR"/>
        </w:rPr>
      </w:pPr>
      <w:r w:rsidRPr="004A52A3">
        <w:rPr>
          <w:lang w:eastAsia="ko-KR"/>
        </w:rPr>
        <w:t xml:space="preserve">Otherwise ( </w:t>
      </w:r>
      <w:proofErr w:type="spellStart"/>
      <w:r w:rsidRPr="004A52A3">
        <w:t>dlt_flag</w:t>
      </w:r>
      <w:proofErr w:type="spellEnd"/>
      <w:r w:rsidRPr="004A52A3">
        <w:t>[ </w:t>
      </w:r>
      <w:proofErr w:type="spellStart"/>
      <w:r w:rsidRPr="004A52A3">
        <w:t>nuh_layer_id</w:t>
      </w:r>
      <w:proofErr w:type="spellEnd"/>
      <w:r w:rsidRPr="004A52A3">
        <w:t> ]</w:t>
      </w:r>
      <w:r w:rsidRPr="004A52A3">
        <w:rPr>
          <w:lang w:eastAsia="ko-KR"/>
        </w:rPr>
        <w:t xml:space="preserve"> is equal to 1 ), the following applies:</w:t>
      </w:r>
    </w:p>
    <w:p w:rsidR="000205FC" w:rsidRDefault="000205FC" w:rsidP="000205FC">
      <w:pPr>
        <w:pStyle w:val="3D1"/>
      </w:pPr>
      <w:r w:rsidRPr="004A52A3">
        <w:t>The variable</w:t>
      </w:r>
      <w:r>
        <w:t>s</w:t>
      </w:r>
      <w:r w:rsidRPr="004A52A3">
        <w:t xml:space="preserve"> </w:t>
      </w:r>
      <w:proofErr w:type="spellStart"/>
      <w:r w:rsidRPr="004A52A3">
        <w:t>dcPred</w:t>
      </w:r>
      <w:proofErr w:type="spellEnd"/>
      <w:r w:rsidRPr="004A52A3">
        <w:t>[ </w:t>
      </w:r>
      <w:r>
        <w:t>0</w:t>
      </w:r>
      <w:r w:rsidRPr="004A52A3">
        <w:t> ]</w:t>
      </w:r>
      <w:r>
        <w:t xml:space="preserve"> and </w:t>
      </w:r>
      <w:proofErr w:type="spellStart"/>
      <w:r>
        <w:t>dcPred</w:t>
      </w:r>
      <w:proofErr w:type="spellEnd"/>
      <w:r>
        <w:t xml:space="preserve">[ 1 ] are </w:t>
      </w:r>
      <w:r w:rsidRPr="004A52A3">
        <w:t xml:space="preserve">derived as specified in the following: </w:t>
      </w:r>
    </w:p>
    <w:p w:rsidR="000205FC" w:rsidDel="00872824" w:rsidRDefault="000205FC" w:rsidP="000205FC">
      <w:pPr>
        <w:pStyle w:val="3D2"/>
        <w:rPr>
          <w:del w:id="245" w:author="Samsung" w:date="2013-10-14T15:36:00Z"/>
        </w:rPr>
      </w:pPr>
      <w:del w:id="246" w:author="Samsung" w:date="2013-10-14T15:36:00Z">
        <w:r w:rsidDel="00872824">
          <w:delText>If predModeIntra is equal to INTRA_DC, the following applies:</w:delText>
        </w:r>
      </w:del>
    </w:p>
    <w:p w:rsidR="000205FC" w:rsidDel="00872824" w:rsidRDefault="000205FC" w:rsidP="000205FC">
      <w:pPr>
        <w:pStyle w:val="3E4"/>
        <w:tabs>
          <w:tab w:val="right" w:pos="9072"/>
        </w:tabs>
        <w:rPr>
          <w:del w:id="247" w:author="Samsung" w:date="2013-10-14T15:36:00Z"/>
        </w:rPr>
      </w:pPr>
      <w:del w:id="248" w:author="Samsung" w:date="2013-10-14T15:36:00Z">
        <w:r w:rsidDel="00872824">
          <w:delText>dcPred[ 0 ] = predSamples[ nTbS </w:delText>
        </w:r>
        <w:r w:rsidRPr="004A52A3" w:rsidDel="00872824">
          <w:rPr>
            <w:lang w:eastAsia="ko-KR"/>
          </w:rPr>
          <w:delText>−</w:delText>
        </w:r>
        <w:r w:rsidDel="00872824">
          <w:rPr>
            <w:lang w:eastAsia="ko-KR"/>
          </w:rPr>
          <w:delText> </w:delText>
        </w:r>
        <w:r w:rsidDel="00872824">
          <w:delText>1 ][ nTbS </w:delText>
        </w:r>
        <w:r w:rsidRPr="004A52A3" w:rsidDel="00872824">
          <w:rPr>
            <w:lang w:eastAsia="ko-KR"/>
          </w:rPr>
          <w:delText>−</w:delText>
        </w:r>
        <w:r w:rsidDel="00872824">
          <w:rPr>
            <w:lang w:eastAsia="ko-KR"/>
          </w:rPr>
          <w:delText> </w:delText>
        </w:r>
        <w:r w:rsidDel="00872824">
          <w:delText>1 ]</w:delText>
        </w:r>
        <w:r w:rsidDel="00872824">
          <w:rPr>
            <w:lang w:eastAsia="ko-KR"/>
          </w:rPr>
          <w:tab/>
        </w:r>
        <w:r w:rsidDel="00872824">
          <w:rPr>
            <w:lang w:eastAsia="ko-KR"/>
          </w:rPr>
          <w:tab/>
        </w:r>
        <w:r w:rsidRPr="004A52A3" w:rsidDel="00872824">
          <w:rPr>
            <w:lang w:eastAsia="ko-KR"/>
          </w:rPr>
          <w:delText>(</w:delText>
        </w:r>
        <w:r w:rsidR="00F94852" w:rsidRPr="004A52A3" w:rsidDel="00872824">
          <w:rPr>
            <w:lang w:eastAsia="ko-KR"/>
          </w:rPr>
          <w:fldChar w:fldCharType="begin" w:fldLock="1"/>
        </w:r>
        <w:r w:rsidRPr="004A52A3" w:rsidDel="00872824">
          <w:rPr>
            <w:lang w:eastAsia="ko-KR"/>
          </w:rPr>
          <w:delInstrText xml:space="preserve"> REF H \h </w:delInstrText>
        </w:r>
        <w:r w:rsidR="00F94852" w:rsidRPr="004A52A3" w:rsidDel="00872824">
          <w:rPr>
            <w:lang w:eastAsia="ko-KR"/>
          </w:rPr>
        </w:r>
        <w:r w:rsidR="00F94852" w:rsidRPr="004A52A3" w:rsidDel="00872824">
          <w:rPr>
            <w:lang w:eastAsia="ko-KR"/>
          </w:rPr>
          <w:fldChar w:fldCharType="separate"/>
        </w:r>
        <w:r w:rsidRPr="004A52A3" w:rsidDel="00872824">
          <w:rPr>
            <w:lang w:eastAsia="ko-KR"/>
          </w:rPr>
          <w:delText>H</w:delText>
        </w:r>
        <w:r w:rsidR="00F94852" w:rsidRPr="004A52A3" w:rsidDel="00872824">
          <w:rPr>
            <w:lang w:eastAsia="ko-KR"/>
          </w:rPr>
          <w:fldChar w:fldCharType="end"/>
        </w:r>
        <w:r w:rsidRPr="004A52A3" w:rsidDel="00872824">
          <w:rPr>
            <w:lang w:eastAsia="ko-KR"/>
          </w:rPr>
          <w:noBreakHyphen/>
        </w:r>
        <w:r w:rsidR="00F94852" w:rsidRPr="004A52A3" w:rsidDel="00872824">
          <w:rPr>
            <w:lang w:eastAsia="ko-KR"/>
          </w:rPr>
          <w:fldChar w:fldCharType="begin" w:fldLock="1"/>
        </w:r>
        <w:r w:rsidRPr="004A52A3" w:rsidDel="00872824">
          <w:rPr>
            <w:lang w:eastAsia="ko-KR"/>
          </w:rPr>
          <w:delInstrText xml:space="preserve"> SEQ Equation \* ARABIC </w:delInstrText>
        </w:r>
        <w:r w:rsidR="00F94852" w:rsidRPr="004A52A3" w:rsidDel="00872824">
          <w:rPr>
            <w:lang w:eastAsia="ko-KR"/>
          </w:rPr>
          <w:fldChar w:fldCharType="separate"/>
        </w:r>
        <w:r w:rsidDel="00872824">
          <w:rPr>
            <w:noProof/>
            <w:lang w:eastAsia="ko-KR"/>
          </w:rPr>
          <w:delText>60</w:delText>
        </w:r>
        <w:r w:rsidR="00F94852" w:rsidRPr="004A52A3" w:rsidDel="00872824">
          <w:rPr>
            <w:lang w:eastAsia="ko-KR"/>
          </w:rPr>
          <w:fldChar w:fldCharType="end"/>
        </w:r>
        <w:r w:rsidRPr="004A52A3" w:rsidDel="00872824">
          <w:rPr>
            <w:lang w:eastAsia="ko-KR"/>
          </w:rPr>
          <w:delText>)</w:delText>
        </w:r>
      </w:del>
    </w:p>
    <w:p w:rsidR="000205FC" w:rsidDel="00872824" w:rsidRDefault="000205FC" w:rsidP="000205FC">
      <w:pPr>
        <w:pStyle w:val="3D2"/>
        <w:rPr>
          <w:del w:id="249" w:author="Samsung" w:date="2013-10-14T15:36:00Z"/>
        </w:rPr>
      </w:pPr>
      <w:del w:id="250" w:author="Samsung" w:date="2013-10-14T15:36:00Z">
        <w:r w:rsidDel="00872824">
          <w:delText>Otherwise, if predModeIntra is equal to INTRA_PLANAR, the following applies:</w:delText>
        </w:r>
      </w:del>
    </w:p>
    <w:p w:rsidR="000205FC" w:rsidDel="00872824" w:rsidRDefault="000205FC" w:rsidP="000205FC">
      <w:pPr>
        <w:pStyle w:val="3E4"/>
        <w:tabs>
          <w:tab w:val="right" w:pos="8931"/>
        </w:tabs>
        <w:jc w:val="left"/>
        <w:rPr>
          <w:del w:id="251" w:author="Samsung" w:date="2013-10-14T15:36:00Z"/>
        </w:rPr>
      </w:pPr>
      <w:del w:id="252" w:author="Samsung" w:date="2013-10-14T15:36:00Z">
        <w:r w:rsidDel="00872824">
          <w:delText>dcPred[ 0 ] = ( predSamples[ 0 ][ 0 ] + predSamples[ 0 ][ nTbS </w:delText>
        </w:r>
        <w:r w:rsidRPr="004A52A3" w:rsidDel="00872824">
          <w:rPr>
            <w:lang w:eastAsia="ko-KR"/>
          </w:rPr>
          <w:delText>−</w:delText>
        </w:r>
        <w:r w:rsidDel="00872824">
          <w:rPr>
            <w:lang w:eastAsia="ko-KR"/>
          </w:rPr>
          <w:delText> </w:delText>
        </w:r>
        <w:r w:rsidDel="00872824">
          <w:delText>1 ] + predSamples[ nTbS </w:delText>
        </w:r>
        <w:r w:rsidRPr="004A52A3" w:rsidDel="00872824">
          <w:rPr>
            <w:lang w:eastAsia="ko-KR"/>
          </w:rPr>
          <w:delText>−</w:delText>
        </w:r>
        <w:r w:rsidDel="00872824">
          <w:rPr>
            <w:lang w:eastAsia="ko-KR"/>
          </w:rPr>
          <w:delText> </w:delText>
        </w:r>
        <w:r w:rsidDel="00872824">
          <w:delText>1 ][ 0 ]</w:delText>
        </w:r>
        <w:r w:rsidDel="00872824">
          <w:br/>
        </w:r>
        <w:r w:rsidDel="00872824">
          <w:tab/>
        </w:r>
        <w:r w:rsidDel="00872824">
          <w:tab/>
          <w:delText>+ predSamples[ nTbS </w:delText>
        </w:r>
        <w:r w:rsidRPr="004A52A3" w:rsidDel="00872824">
          <w:rPr>
            <w:lang w:eastAsia="ko-KR"/>
          </w:rPr>
          <w:delText>−</w:delText>
        </w:r>
        <w:r w:rsidDel="00872824">
          <w:rPr>
            <w:lang w:eastAsia="ko-KR"/>
          </w:rPr>
          <w:delText> </w:delText>
        </w:r>
        <w:r w:rsidDel="00872824">
          <w:delText>1 ][ nTbS </w:delText>
        </w:r>
        <w:r w:rsidRPr="004A52A3" w:rsidDel="00872824">
          <w:rPr>
            <w:lang w:eastAsia="ko-KR"/>
          </w:rPr>
          <w:delText>−</w:delText>
        </w:r>
        <w:r w:rsidDel="00872824">
          <w:rPr>
            <w:lang w:eastAsia="ko-KR"/>
          </w:rPr>
          <w:delText> </w:delText>
        </w:r>
        <w:r w:rsidDel="00872824">
          <w:delText>1 ] + 2 )  &gt;&gt;  2</w:delText>
        </w:r>
        <w:r w:rsidDel="00872824">
          <w:rPr>
            <w:lang w:eastAsia="ko-KR"/>
          </w:rPr>
          <w:tab/>
        </w:r>
        <w:r w:rsidRPr="004A52A3" w:rsidDel="00872824">
          <w:rPr>
            <w:lang w:eastAsia="ko-KR"/>
          </w:rPr>
          <w:delText>(</w:delText>
        </w:r>
        <w:r w:rsidR="00F94852" w:rsidRPr="004A52A3" w:rsidDel="00872824">
          <w:rPr>
            <w:lang w:eastAsia="ko-KR"/>
          </w:rPr>
          <w:fldChar w:fldCharType="begin" w:fldLock="1"/>
        </w:r>
        <w:r w:rsidRPr="004A52A3" w:rsidDel="00872824">
          <w:rPr>
            <w:lang w:eastAsia="ko-KR"/>
          </w:rPr>
          <w:delInstrText xml:space="preserve"> REF H \h </w:delInstrText>
        </w:r>
        <w:r w:rsidR="00F94852" w:rsidRPr="004A52A3" w:rsidDel="00872824">
          <w:rPr>
            <w:lang w:eastAsia="ko-KR"/>
          </w:rPr>
        </w:r>
        <w:r w:rsidR="00F94852" w:rsidRPr="004A52A3" w:rsidDel="00872824">
          <w:rPr>
            <w:lang w:eastAsia="ko-KR"/>
          </w:rPr>
          <w:fldChar w:fldCharType="separate"/>
        </w:r>
        <w:r w:rsidRPr="004A52A3" w:rsidDel="00872824">
          <w:rPr>
            <w:lang w:eastAsia="ko-KR"/>
          </w:rPr>
          <w:delText>H</w:delText>
        </w:r>
        <w:r w:rsidR="00F94852" w:rsidRPr="004A52A3" w:rsidDel="00872824">
          <w:rPr>
            <w:lang w:eastAsia="ko-KR"/>
          </w:rPr>
          <w:fldChar w:fldCharType="end"/>
        </w:r>
        <w:r w:rsidRPr="004A52A3" w:rsidDel="00872824">
          <w:rPr>
            <w:lang w:eastAsia="ko-KR"/>
          </w:rPr>
          <w:noBreakHyphen/>
        </w:r>
        <w:r w:rsidR="00F94852" w:rsidRPr="004A52A3" w:rsidDel="00872824">
          <w:rPr>
            <w:lang w:eastAsia="ko-KR"/>
          </w:rPr>
          <w:fldChar w:fldCharType="begin" w:fldLock="1"/>
        </w:r>
        <w:r w:rsidRPr="004A52A3" w:rsidDel="00872824">
          <w:rPr>
            <w:lang w:eastAsia="ko-KR"/>
          </w:rPr>
          <w:delInstrText xml:space="preserve"> SEQ Equation \* ARABIC </w:delInstrText>
        </w:r>
        <w:r w:rsidR="00F94852" w:rsidRPr="004A52A3" w:rsidDel="00872824">
          <w:rPr>
            <w:lang w:eastAsia="ko-KR"/>
          </w:rPr>
          <w:fldChar w:fldCharType="separate"/>
        </w:r>
        <w:r w:rsidDel="00872824">
          <w:rPr>
            <w:noProof/>
            <w:lang w:eastAsia="ko-KR"/>
          </w:rPr>
          <w:delText>61</w:delText>
        </w:r>
        <w:r w:rsidR="00F94852" w:rsidRPr="004A52A3" w:rsidDel="00872824">
          <w:rPr>
            <w:lang w:eastAsia="ko-KR"/>
          </w:rPr>
          <w:fldChar w:fldCharType="end"/>
        </w:r>
        <w:r w:rsidRPr="004A52A3" w:rsidDel="00872824">
          <w:rPr>
            <w:lang w:eastAsia="ko-KR"/>
          </w:rPr>
          <w:delText>)</w:delText>
        </w:r>
      </w:del>
    </w:p>
    <w:p w:rsidR="000205FC" w:rsidRDefault="000205FC" w:rsidP="000205FC">
      <w:pPr>
        <w:pStyle w:val="3D2"/>
      </w:pPr>
      <w:del w:id="253" w:author="Samsung" w:date="2013-10-14T15:36:00Z">
        <w:r w:rsidDel="00872824">
          <w:delText>Otherwise</w:delText>
        </w:r>
      </w:del>
      <w:proofErr w:type="gramStart"/>
      <w:ins w:id="254" w:author="Samsung" w:date="2013-10-14T15:36:00Z">
        <w:r w:rsidR="00872824">
          <w:rPr>
            <w:rFonts w:hint="eastAsia"/>
            <w:lang w:eastAsia="ko-KR"/>
          </w:rPr>
          <w:t>if</w:t>
        </w:r>
      </w:ins>
      <w:proofErr w:type="gramEnd"/>
      <w:del w:id="255" w:author="Samsung" w:date="2013-10-14T15:36:00Z">
        <w:r w:rsidDel="00872824">
          <w:delText>, (</w:delText>
        </w:r>
      </w:del>
      <w:r>
        <w:t xml:space="preserve"> </w:t>
      </w:r>
      <w:proofErr w:type="spellStart"/>
      <w:r>
        <w:t>predModeIntra</w:t>
      </w:r>
      <w:proofErr w:type="spellEnd"/>
      <w:r>
        <w:t xml:space="preserve"> is equal to </w:t>
      </w:r>
      <w:r w:rsidRPr="005731D0">
        <w:rPr>
          <w:lang w:eastAsia="ko-KR"/>
        </w:rPr>
        <w:t>INTRA_DMM_WFULL</w:t>
      </w:r>
      <w:r>
        <w:t xml:space="preserve"> </w:t>
      </w:r>
      <w:del w:id="256" w:author="Samsung" w:date="2013-10-14T15:36:00Z">
        <w:r w:rsidDel="00872824">
          <w:delText>)</w:delText>
        </w:r>
      </w:del>
      <w:r>
        <w:t>, the following applies.</w:t>
      </w:r>
    </w:p>
    <w:p w:rsidR="000205FC" w:rsidRDefault="000205FC" w:rsidP="000205FC">
      <w:pPr>
        <w:pStyle w:val="3E4"/>
      </w:pPr>
      <w:proofErr w:type="spellStart"/>
      <w:r>
        <w:t>dcPred</w:t>
      </w:r>
      <w:proofErr w:type="spellEnd"/>
      <w:r>
        <w:t>[ </w:t>
      </w:r>
      <w:proofErr w:type="spellStart"/>
      <w:r>
        <w:t>wedgePattern</w:t>
      </w:r>
      <w:proofErr w:type="spellEnd"/>
      <w:r>
        <w:t xml:space="preserve">[ 0 ][ 0 ] ] = </w:t>
      </w:r>
      <w:proofErr w:type="spellStart"/>
      <w:r>
        <w:t>predSamples</w:t>
      </w:r>
      <w:proofErr w:type="spellEnd"/>
      <w:r>
        <w:t>[ 0 ][ 0 ]</w:t>
      </w:r>
      <w:r>
        <w:rPr>
          <w:lang w:eastAsia="ko-KR"/>
        </w:rPr>
        <w:tab/>
      </w:r>
      <w:r w:rsidRPr="004A52A3">
        <w:rPr>
          <w:lang w:eastAsia="ko-KR"/>
        </w:rPr>
        <w:t>(</w:t>
      </w:r>
      <w:r w:rsidR="00F94852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F94852" w:rsidRPr="004A52A3">
        <w:rPr>
          <w:lang w:eastAsia="ko-KR"/>
        </w:rPr>
      </w:r>
      <w:r w:rsidR="00F94852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F94852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F94852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F94852" w:rsidRPr="004A52A3">
        <w:rPr>
          <w:lang w:eastAsia="ko-KR"/>
        </w:rPr>
        <w:fldChar w:fldCharType="separate"/>
      </w:r>
      <w:r>
        <w:rPr>
          <w:noProof/>
          <w:lang w:eastAsia="ko-KR"/>
        </w:rPr>
        <w:t>62</w:t>
      </w:r>
      <w:r w:rsidR="00F94852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0205FC" w:rsidRDefault="000205FC" w:rsidP="000205FC">
      <w:pPr>
        <w:pStyle w:val="3E4"/>
      </w:pPr>
      <w:proofErr w:type="spellStart"/>
      <w:r>
        <w:t>dcPred</w:t>
      </w:r>
      <w:proofErr w:type="spellEnd"/>
      <w:r>
        <w:t>[ </w:t>
      </w:r>
      <w:proofErr w:type="spellStart"/>
      <w:r>
        <w:t>wedgePattern</w:t>
      </w:r>
      <w:proofErr w:type="spellEnd"/>
      <w:r>
        <w:t>[ </w:t>
      </w:r>
      <w:proofErr w:type="spellStart"/>
      <w:r>
        <w:t>nTbS</w:t>
      </w:r>
      <w:proofErr w:type="spellEnd"/>
      <w:r>
        <w:t>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>
        <w:t xml:space="preserve">1 ][ 0 ] ] = </w:t>
      </w:r>
      <w:proofErr w:type="spellStart"/>
      <w:r>
        <w:t>predSamples</w:t>
      </w:r>
      <w:proofErr w:type="spellEnd"/>
      <w:r>
        <w:t>[ </w:t>
      </w:r>
      <w:proofErr w:type="spellStart"/>
      <w:r>
        <w:t>nTbS</w:t>
      </w:r>
      <w:proofErr w:type="spellEnd"/>
      <w:r>
        <w:t>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>
        <w:t>1 ][ 0 ]</w:t>
      </w:r>
      <w:r>
        <w:rPr>
          <w:lang w:eastAsia="ko-KR"/>
        </w:rPr>
        <w:tab/>
      </w:r>
      <w:r w:rsidRPr="004A52A3">
        <w:rPr>
          <w:lang w:eastAsia="ko-KR"/>
        </w:rPr>
        <w:t>(</w:t>
      </w:r>
      <w:r w:rsidR="00F94852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F94852" w:rsidRPr="004A52A3">
        <w:rPr>
          <w:lang w:eastAsia="ko-KR"/>
        </w:rPr>
      </w:r>
      <w:r w:rsidR="00F94852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F94852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F94852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F94852" w:rsidRPr="004A52A3">
        <w:rPr>
          <w:lang w:eastAsia="ko-KR"/>
        </w:rPr>
        <w:fldChar w:fldCharType="separate"/>
      </w:r>
      <w:r>
        <w:rPr>
          <w:noProof/>
          <w:lang w:eastAsia="ko-KR"/>
        </w:rPr>
        <w:t>63</w:t>
      </w:r>
      <w:r w:rsidR="00F94852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0205FC" w:rsidRDefault="000205FC" w:rsidP="000205FC">
      <w:pPr>
        <w:pStyle w:val="3E4"/>
      </w:pPr>
      <w:proofErr w:type="spellStart"/>
      <w:r>
        <w:t>dcPred</w:t>
      </w:r>
      <w:proofErr w:type="spellEnd"/>
      <w:r>
        <w:t>[ </w:t>
      </w:r>
      <w:proofErr w:type="spellStart"/>
      <w:r>
        <w:t>wedgePattern</w:t>
      </w:r>
      <w:proofErr w:type="spellEnd"/>
      <w:r>
        <w:t>[ 0 ][ </w:t>
      </w:r>
      <w:proofErr w:type="spellStart"/>
      <w:r>
        <w:t>nTbS</w:t>
      </w:r>
      <w:proofErr w:type="spellEnd"/>
      <w:r>
        <w:t>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>
        <w:t xml:space="preserve">1 ] ] = </w:t>
      </w:r>
      <w:proofErr w:type="spellStart"/>
      <w:r>
        <w:t>predSamples</w:t>
      </w:r>
      <w:proofErr w:type="spellEnd"/>
      <w:r>
        <w:t>[ 0 ][ </w:t>
      </w:r>
      <w:proofErr w:type="spellStart"/>
      <w:r>
        <w:t>nTbS</w:t>
      </w:r>
      <w:proofErr w:type="spellEnd"/>
      <w:r>
        <w:t>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>
        <w:t>1 ]</w:t>
      </w:r>
      <w:r>
        <w:rPr>
          <w:lang w:eastAsia="ko-KR"/>
        </w:rPr>
        <w:tab/>
      </w:r>
      <w:r w:rsidRPr="004A52A3">
        <w:rPr>
          <w:lang w:eastAsia="ko-KR"/>
        </w:rPr>
        <w:t>(</w:t>
      </w:r>
      <w:r w:rsidR="00F94852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F94852" w:rsidRPr="004A52A3">
        <w:rPr>
          <w:lang w:eastAsia="ko-KR"/>
        </w:rPr>
      </w:r>
      <w:r w:rsidR="00F94852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F94852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F94852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F94852" w:rsidRPr="004A52A3">
        <w:rPr>
          <w:lang w:eastAsia="ko-KR"/>
        </w:rPr>
        <w:fldChar w:fldCharType="separate"/>
      </w:r>
      <w:r>
        <w:rPr>
          <w:noProof/>
          <w:lang w:eastAsia="ko-KR"/>
        </w:rPr>
        <w:t>64</w:t>
      </w:r>
      <w:r w:rsidR="00F94852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0205FC" w:rsidRPr="004A52A3" w:rsidRDefault="000205FC" w:rsidP="000205FC">
      <w:pPr>
        <w:pStyle w:val="3E4"/>
      </w:pPr>
      <w:proofErr w:type="spellStart"/>
      <w:r>
        <w:t>dcPred</w:t>
      </w:r>
      <w:proofErr w:type="spellEnd"/>
      <w:r>
        <w:t>[ </w:t>
      </w:r>
      <w:proofErr w:type="spellStart"/>
      <w:r>
        <w:t>wedgePattern</w:t>
      </w:r>
      <w:proofErr w:type="spellEnd"/>
      <w:r>
        <w:t>[ </w:t>
      </w:r>
      <w:proofErr w:type="spellStart"/>
      <w:r>
        <w:t>nTbS</w:t>
      </w:r>
      <w:proofErr w:type="spellEnd"/>
      <w:r>
        <w:t>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>
        <w:t>1 ][ </w:t>
      </w:r>
      <w:proofErr w:type="spellStart"/>
      <w:r>
        <w:t>nTbS</w:t>
      </w:r>
      <w:proofErr w:type="spellEnd"/>
      <w:r>
        <w:t>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>
        <w:t xml:space="preserve">1 ] ] = </w:t>
      </w:r>
      <w:proofErr w:type="spellStart"/>
      <w:r>
        <w:t>predSamples</w:t>
      </w:r>
      <w:proofErr w:type="spellEnd"/>
      <w:r>
        <w:t>[ </w:t>
      </w:r>
      <w:proofErr w:type="spellStart"/>
      <w:r>
        <w:t>nTbS</w:t>
      </w:r>
      <w:proofErr w:type="spellEnd"/>
      <w:r>
        <w:t>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>
        <w:t>1 ][ </w:t>
      </w:r>
      <w:proofErr w:type="spellStart"/>
      <w:r>
        <w:t>nTbS</w:t>
      </w:r>
      <w:proofErr w:type="spellEnd"/>
      <w:r>
        <w:t>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>
        <w:t>1 ]</w:t>
      </w:r>
      <w:r>
        <w:rPr>
          <w:lang w:eastAsia="ko-KR"/>
        </w:rPr>
        <w:tab/>
      </w:r>
      <w:r w:rsidRPr="004A52A3">
        <w:rPr>
          <w:lang w:eastAsia="ko-KR"/>
        </w:rPr>
        <w:t>(</w:t>
      </w:r>
      <w:r w:rsidR="00F94852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F94852" w:rsidRPr="004A52A3">
        <w:rPr>
          <w:lang w:eastAsia="ko-KR"/>
        </w:rPr>
      </w:r>
      <w:r w:rsidR="00F94852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F94852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F94852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F94852" w:rsidRPr="004A52A3">
        <w:rPr>
          <w:lang w:eastAsia="ko-KR"/>
        </w:rPr>
        <w:fldChar w:fldCharType="separate"/>
      </w:r>
      <w:r>
        <w:rPr>
          <w:noProof/>
          <w:lang w:eastAsia="ko-KR"/>
        </w:rPr>
        <w:t>65</w:t>
      </w:r>
      <w:r w:rsidR="00F94852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872824" w:rsidRDefault="00872824" w:rsidP="000205FC">
      <w:pPr>
        <w:pStyle w:val="3D1"/>
        <w:rPr>
          <w:ins w:id="257" w:author="Samsung" w:date="2013-10-14T15:38:00Z"/>
          <w:rFonts w:hint="eastAsia"/>
        </w:rPr>
      </w:pPr>
      <w:ins w:id="258" w:author="Samsung" w:date="2013-10-14T15:36:00Z">
        <w:r>
          <w:rPr>
            <w:rFonts w:hint="eastAsia"/>
            <w:lang w:eastAsia="ko-KR"/>
          </w:rPr>
          <w:t xml:space="preserve"> Otherwise</w:t>
        </w:r>
      </w:ins>
      <w:ins w:id="259" w:author="Samsung" w:date="2013-10-14T15:38:00Z">
        <w:r>
          <w:rPr>
            <w:rFonts w:hint="eastAsia"/>
            <w:lang w:eastAsia="ko-KR"/>
          </w:rPr>
          <w:t>, the following applies.</w:t>
        </w:r>
      </w:ins>
    </w:p>
    <w:p w:rsidR="00872824" w:rsidRDefault="00872824" w:rsidP="00872824">
      <w:pPr>
        <w:pStyle w:val="3D1"/>
        <w:tabs>
          <w:tab w:val="clear" w:pos="1588"/>
          <w:tab w:val="clear" w:pos="1985"/>
          <w:tab w:val="left" w:pos="1595"/>
          <w:tab w:val="left" w:pos="1775"/>
        </w:tabs>
        <w:rPr>
          <w:ins w:id="260" w:author="Samsung" w:date="2013-10-14T15:36:00Z"/>
          <w:rFonts w:hint="eastAsia"/>
        </w:rPr>
        <w:pPrChange w:id="261" w:author="Samsung" w:date="2013-10-14T15:41:00Z">
          <w:pPr>
            <w:pStyle w:val="3D1"/>
          </w:pPr>
        </w:pPrChange>
      </w:pPr>
      <w:ins w:id="262" w:author="Samsung" w:date="2013-10-14T15:38:00Z">
        <w:r>
          <w:rPr>
            <w:rFonts w:hint="eastAsia"/>
            <w:lang w:eastAsia="ko-KR"/>
          </w:rPr>
          <w:t xml:space="preserve">     </w:t>
        </w:r>
        <w:proofErr w:type="spellStart"/>
        <w:proofErr w:type="gramStart"/>
        <w:r w:rsidRPr="004A52A3">
          <w:t>sumPred</w:t>
        </w:r>
        <w:proofErr w:type="spellEnd"/>
        <w:proofErr w:type="gramEnd"/>
        <w:r w:rsidRPr="004A52A3">
          <w:t xml:space="preserve"> = 0</w:t>
        </w:r>
        <w:r w:rsidRPr="004A52A3">
          <w:br/>
        </w:r>
        <w:r w:rsidRPr="004A52A3">
          <w:tab/>
        </w:r>
        <w:r w:rsidRPr="004A52A3">
          <w:tab/>
        </w:r>
        <w:proofErr w:type="spellStart"/>
        <w:r w:rsidRPr="004A52A3">
          <w:t>numPred</w:t>
        </w:r>
        <w:proofErr w:type="spellEnd"/>
        <w:r w:rsidRPr="004A52A3">
          <w:t xml:space="preserve"> = 0. </w:t>
        </w:r>
        <w:r w:rsidRPr="004A52A3">
          <w:br/>
        </w:r>
        <w:r w:rsidRPr="004A52A3">
          <w:tab/>
        </w:r>
        <w:r w:rsidRPr="004A52A3">
          <w:tab/>
          <w:t>for( x = 0; x &lt; ( </w:t>
        </w:r>
        <w:proofErr w:type="spellStart"/>
        <w:r w:rsidRPr="004A52A3">
          <w:t>nT</w:t>
        </w:r>
        <w:proofErr w:type="spellEnd"/>
        <w:r w:rsidRPr="004A52A3">
          <w:t> &gt;&gt; </w:t>
        </w:r>
      </w:ins>
      <w:ins w:id="263" w:author="Samsung" w:date="2013-10-14T15:39:00Z">
        <w:r>
          <w:rPr>
            <w:rFonts w:hint="eastAsia"/>
            <w:lang w:eastAsia="ko-KR"/>
          </w:rPr>
          <w:t>2</w:t>
        </w:r>
      </w:ins>
      <w:ins w:id="264" w:author="Samsung" w:date="2013-10-14T15:38:00Z">
        <w:r w:rsidRPr="004A52A3">
          <w:rPr>
            <w:lang w:eastAsia="ko-KR"/>
          </w:rPr>
          <w:t> )</w:t>
        </w:r>
        <w:r w:rsidRPr="004A52A3">
          <w:t xml:space="preserve">; x++ ) { </w:t>
        </w:r>
        <w:r w:rsidRPr="004A52A3">
          <w:br/>
        </w:r>
        <w:r w:rsidRPr="004A52A3">
          <w:tab/>
        </w:r>
        <w:r w:rsidRPr="004A52A3">
          <w:tab/>
        </w:r>
        <w:r w:rsidRPr="004A52A3">
          <w:tab/>
        </w:r>
        <w:proofErr w:type="spellStart"/>
        <w:r w:rsidRPr="004A52A3">
          <w:t>x</w:t>
        </w:r>
        <w:r w:rsidRPr="00872824">
          <w:rPr>
            <w:vertAlign w:val="subscript"/>
            <w:lang w:eastAsia="ko-KR"/>
          </w:rPr>
          <w:t>S</w:t>
        </w:r>
        <w:proofErr w:type="spellEnd"/>
        <w:r w:rsidRPr="00872824">
          <w:rPr>
            <w:vertAlign w:val="subscript"/>
            <w:lang w:eastAsia="ko-KR"/>
          </w:rPr>
          <w:t xml:space="preserve"> </w:t>
        </w:r>
        <w:r w:rsidRPr="004A52A3">
          <w:t xml:space="preserve"> = x &lt;&lt; </w:t>
        </w:r>
      </w:ins>
      <w:ins w:id="265" w:author="Samsung" w:date="2013-10-14T15:39:00Z">
        <w:r>
          <w:rPr>
            <w:rFonts w:hint="eastAsia"/>
            <w:lang w:eastAsia="ko-KR"/>
          </w:rPr>
          <w:t>2</w:t>
        </w:r>
      </w:ins>
      <w:ins w:id="266" w:author="Samsung" w:date="2013-10-14T15:38:00Z">
        <w:r w:rsidRPr="004A52A3">
          <w:rPr>
            <w:lang w:eastAsia="ko-KR"/>
          </w:rPr>
          <w:t xml:space="preserve">  </w:t>
        </w:r>
        <w:r w:rsidRPr="004A52A3">
          <w:rPr>
            <w:lang w:eastAsia="ko-KR"/>
          </w:rPr>
          <w:br/>
        </w:r>
        <w:r w:rsidRPr="004A52A3">
          <w:tab/>
        </w:r>
        <w:r w:rsidRPr="004A52A3">
          <w:tab/>
        </w:r>
        <w:r w:rsidRPr="004A52A3">
          <w:tab/>
          <w:t>for ( y = 0; y &lt; ( </w:t>
        </w:r>
        <w:proofErr w:type="spellStart"/>
        <w:r w:rsidRPr="004A52A3">
          <w:t>nT</w:t>
        </w:r>
        <w:proofErr w:type="spellEnd"/>
        <w:r w:rsidRPr="004A52A3">
          <w:t> &gt;&gt; </w:t>
        </w:r>
      </w:ins>
      <w:ins w:id="267" w:author="Samsung" w:date="2013-10-14T15:39:00Z">
        <w:r>
          <w:rPr>
            <w:rFonts w:hint="eastAsia"/>
            <w:lang w:eastAsia="ko-KR"/>
          </w:rPr>
          <w:t>2</w:t>
        </w:r>
      </w:ins>
      <w:ins w:id="268" w:author="Samsung" w:date="2013-10-14T15:38:00Z">
        <w:r w:rsidRPr="004A52A3">
          <w:rPr>
            <w:lang w:eastAsia="ko-KR"/>
          </w:rPr>
          <w:t> )</w:t>
        </w:r>
        <w:r w:rsidRPr="004A52A3">
          <w:t xml:space="preserve"> ;y++ ) { </w:t>
        </w:r>
        <w:r w:rsidRPr="004A52A3">
          <w:br/>
        </w:r>
        <w:r w:rsidRPr="004A52A3">
          <w:tab/>
        </w:r>
        <w:r w:rsidRPr="004A52A3">
          <w:tab/>
        </w:r>
        <w:r w:rsidRPr="004A52A3">
          <w:tab/>
        </w:r>
        <w:r w:rsidRPr="004A52A3">
          <w:tab/>
        </w:r>
        <w:proofErr w:type="spellStart"/>
        <w:r w:rsidRPr="004A52A3">
          <w:t>y</w:t>
        </w:r>
        <w:r w:rsidRPr="00872824">
          <w:rPr>
            <w:vertAlign w:val="subscript"/>
            <w:lang w:eastAsia="ko-KR"/>
          </w:rPr>
          <w:t>S</w:t>
        </w:r>
        <w:proofErr w:type="spellEnd"/>
        <w:r w:rsidRPr="00872824">
          <w:rPr>
            <w:vertAlign w:val="subscript"/>
            <w:lang w:eastAsia="ko-KR"/>
          </w:rPr>
          <w:t xml:space="preserve"> </w:t>
        </w:r>
        <w:r w:rsidRPr="004A52A3">
          <w:t xml:space="preserve">= y &lt;&lt; </w:t>
        </w:r>
      </w:ins>
      <w:ins w:id="269" w:author="Samsung" w:date="2013-10-14T15:39:00Z">
        <w:r>
          <w:rPr>
            <w:rFonts w:hint="eastAsia"/>
            <w:lang w:eastAsia="ko-KR"/>
          </w:rPr>
          <w:t>2</w:t>
        </w:r>
      </w:ins>
      <w:ins w:id="270" w:author="Samsung" w:date="2013-10-14T15:38:00Z">
        <w:r>
          <w:rPr>
            <w:lang w:eastAsia="ko-KR"/>
          </w:rPr>
          <w:t> </w:t>
        </w:r>
        <w:r w:rsidRPr="004A52A3">
          <w:rPr>
            <w:lang w:eastAsia="ko-KR"/>
          </w:rPr>
          <w:br/>
        </w:r>
        <w:r w:rsidRPr="004A52A3">
          <w:tab/>
        </w:r>
        <w:r w:rsidRPr="004A52A3">
          <w:tab/>
        </w:r>
        <w:r w:rsidRPr="004A52A3">
          <w:tab/>
        </w:r>
        <w:r w:rsidRPr="004A52A3">
          <w:tab/>
        </w:r>
        <w:proofErr w:type="spellStart"/>
        <w:r w:rsidRPr="004A52A3">
          <w:t>sumPred</w:t>
        </w:r>
        <w:proofErr w:type="spellEnd"/>
        <w:r w:rsidRPr="004A52A3">
          <w:t xml:space="preserve"> += </w:t>
        </w:r>
        <w:proofErr w:type="spellStart"/>
        <w:r w:rsidRPr="004A52A3">
          <w:t>predSamples</w:t>
        </w:r>
        <w:proofErr w:type="spellEnd"/>
        <w:r w:rsidRPr="004A52A3">
          <w:rPr>
            <w:lang w:eastAsia="ko-KR"/>
          </w:rPr>
          <w:t>[ </w:t>
        </w:r>
        <w:proofErr w:type="spellStart"/>
        <w:r w:rsidRPr="004A52A3">
          <w:t>x</w:t>
        </w:r>
        <w:r w:rsidRPr="00872824">
          <w:rPr>
            <w:vertAlign w:val="subscript"/>
            <w:lang w:eastAsia="ko-KR"/>
          </w:rPr>
          <w:t>S</w:t>
        </w:r>
        <w:proofErr w:type="spellEnd"/>
        <w:r w:rsidRPr="004A52A3">
          <w:rPr>
            <w:lang w:eastAsia="ko-KR"/>
          </w:rPr>
          <w:t> </w:t>
        </w:r>
        <w:r w:rsidRPr="004A52A3">
          <w:rPr>
            <w:lang w:eastAsia="de-DE"/>
          </w:rPr>
          <w:t>][</w:t>
        </w:r>
        <w:r w:rsidRPr="004A52A3">
          <w:rPr>
            <w:lang w:eastAsia="ko-KR"/>
          </w:rPr>
          <w:t> </w:t>
        </w:r>
        <w:proofErr w:type="spellStart"/>
        <w:r w:rsidRPr="004A52A3">
          <w:t>y</w:t>
        </w:r>
        <w:r w:rsidRPr="00872824">
          <w:rPr>
            <w:vertAlign w:val="subscript"/>
            <w:lang w:eastAsia="ko-KR"/>
          </w:rPr>
          <w:t>S</w:t>
        </w:r>
        <w:proofErr w:type="spellEnd"/>
        <w:r w:rsidRPr="004A52A3">
          <w:rPr>
            <w:lang w:eastAsia="ko-KR"/>
          </w:rPr>
          <w:t> ]</w:t>
        </w:r>
        <w:r w:rsidRPr="004A52A3">
          <w:rPr>
            <w:lang w:eastAsia="ko-KR"/>
          </w:rPr>
          <w:br/>
        </w:r>
        <w:r w:rsidRPr="004A52A3">
          <w:tab/>
        </w:r>
        <w:r w:rsidRPr="004A52A3">
          <w:tab/>
        </w:r>
        <w:r w:rsidRPr="004A52A3">
          <w:tab/>
        </w:r>
        <w:r w:rsidRPr="004A52A3">
          <w:tab/>
        </w:r>
        <w:proofErr w:type="spellStart"/>
        <w:r w:rsidRPr="004A52A3">
          <w:t>numPred</w:t>
        </w:r>
        <w:proofErr w:type="spellEnd"/>
        <w:r w:rsidRPr="004A52A3">
          <w:t xml:space="preserve"> += 1</w:t>
        </w:r>
        <w:r w:rsidRPr="004A52A3">
          <w:br/>
        </w:r>
        <w:r w:rsidRPr="004A52A3">
          <w:tab/>
        </w:r>
        <w:r w:rsidRPr="004A52A3">
          <w:tab/>
        </w:r>
        <w:r w:rsidRPr="004A52A3">
          <w:tab/>
          <w:t>}</w:t>
        </w:r>
        <w:r>
          <w:br/>
        </w:r>
        <w:r>
          <w:tab/>
        </w:r>
        <w:r>
          <w:tab/>
          <w:t>}</w:t>
        </w:r>
        <w:r w:rsidRPr="004A52A3">
          <w:rPr>
            <w:lang w:eastAsia="ko-KR"/>
          </w:rPr>
          <w:br/>
        </w:r>
        <w:r w:rsidRPr="004A52A3">
          <w:tab/>
        </w:r>
        <w:r w:rsidRPr="004A52A3">
          <w:tab/>
        </w:r>
        <w:proofErr w:type="spellStart"/>
        <w:r w:rsidRPr="004A52A3">
          <w:t>dcPred</w:t>
        </w:r>
        <w:proofErr w:type="spellEnd"/>
        <w:r w:rsidRPr="004A52A3">
          <w:t>[ </w:t>
        </w:r>
      </w:ins>
      <w:ins w:id="271" w:author="Samsung" w:date="2013-10-14T15:40:00Z">
        <w:r>
          <w:rPr>
            <w:rFonts w:hint="eastAsia"/>
            <w:lang w:eastAsia="ko-KR"/>
          </w:rPr>
          <w:t>0</w:t>
        </w:r>
      </w:ins>
      <w:ins w:id="272" w:author="Samsung" w:date="2013-10-14T15:38:00Z">
        <w:r w:rsidRPr="004A52A3">
          <w:t> ] = ( </w:t>
        </w:r>
        <w:proofErr w:type="spellStart"/>
        <w:r w:rsidRPr="004A52A3">
          <w:t>numPred</w:t>
        </w:r>
        <w:proofErr w:type="spellEnd"/>
        <w:r w:rsidRPr="004A52A3">
          <w:t> &gt; 0 ) ? ( </w:t>
        </w:r>
        <w:proofErr w:type="spellStart"/>
        <w:r w:rsidRPr="004A52A3">
          <w:t>sumPred</w:t>
        </w:r>
        <w:proofErr w:type="spellEnd"/>
        <w:r w:rsidRPr="004A52A3">
          <w:t> / </w:t>
        </w:r>
        <w:proofErr w:type="spellStart"/>
        <w:r w:rsidRPr="004A52A3">
          <w:t>numPred</w:t>
        </w:r>
        <w:proofErr w:type="spellEnd"/>
        <w:r w:rsidRPr="004A52A3">
          <w:t> ) : 0</w:t>
        </w:r>
      </w:ins>
    </w:p>
    <w:p w:rsidR="000205FC" w:rsidRPr="004A52A3" w:rsidRDefault="000205FC" w:rsidP="000205FC">
      <w:pPr>
        <w:pStyle w:val="3D1"/>
      </w:pPr>
      <w:r w:rsidRPr="004A52A3">
        <w:rPr>
          <w:lang w:eastAsia="ko-KR"/>
        </w:rPr>
        <w:t>For x, y = 0..</w:t>
      </w:r>
      <w:r>
        <w:rPr>
          <w:lang w:eastAsia="ko-KR"/>
        </w:rPr>
        <w:t>nTbS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 xml:space="preserve">1, the reconstructed depth value samples </w:t>
      </w:r>
      <w:proofErr w:type="spellStart"/>
      <w:r w:rsidRPr="004A52A3">
        <w:t>resSamples</w:t>
      </w:r>
      <w:proofErr w:type="spellEnd"/>
      <w:r w:rsidRPr="004A52A3">
        <w:rPr>
          <w:lang w:eastAsia="ko-KR"/>
        </w:rPr>
        <w:t>[ x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y ] are derived as specified in the following:</w:t>
      </w:r>
    </w:p>
    <w:p w:rsidR="000205FC" w:rsidRDefault="000205FC" w:rsidP="000205FC">
      <w:pPr>
        <w:pStyle w:val="3E3"/>
        <w:tabs>
          <w:tab w:val="left" w:pos="2835"/>
        </w:tabs>
        <w:rPr>
          <w:lang w:eastAsia="ko-KR"/>
        </w:rPr>
      </w:pPr>
      <w:proofErr w:type="spellStart"/>
      <w:r w:rsidRPr="004A52A3">
        <w:rPr>
          <w:lang w:eastAsia="ko-KR"/>
        </w:rPr>
        <w:t>dltIdxPred</w:t>
      </w:r>
      <w:proofErr w:type="spellEnd"/>
      <w:r w:rsidRPr="004A52A3">
        <w:rPr>
          <w:lang w:eastAsia="ko-KR"/>
        </w:rPr>
        <w:t xml:space="preserve"> = </w:t>
      </w:r>
      <w:r w:rsidRPr="004A52A3">
        <w:t>DepthValue2Idx[ </w:t>
      </w:r>
      <w:proofErr w:type="spellStart"/>
      <w:r w:rsidRPr="004A52A3">
        <w:t>dcPred</w:t>
      </w:r>
      <w:proofErr w:type="spellEnd"/>
      <w:r w:rsidRPr="004A52A3">
        <w:t>[ </w:t>
      </w:r>
      <w:proofErr w:type="spellStart"/>
      <w:r w:rsidRPr="004A52A3">
        <w:t>wedgePattern</w:t>
      </w:r>
      <w:proofErr w:type="spellEnd"/>
      <w:r w:rsidRPr="004A52A3">
        <w:rPr>
          <w:lang w:eastAsia="de-DE"/>
        </w:rPr>
        <w:t>[ x</w:t>
      </w:r>
      <w:r w:rsidRPr="004A52A3">
        <w:rPr>
          <w:lang w:eastAsia="ko-KR"/>
        </w:rPr>
        <w:t> </w:t>
      </w:r>
      <w:r w:rsidRPr="004A52A3">
        <w:rPr>
          <w:lang w:eastAsia="de-DE"/>
        </w:rPr>
        <w:t>][ y ]</w:t>
      </w:r>
      <w:r w:rsidRPr="004A52A3">
        <w:t> ] ]</w:t>
      </w:r>
      <w:r w:rsidRPr="004A52A3">
        <w:rPr>
          <w:lang w:eastAsia="ko-KR"/>
        </w:rPr>
        <w:t xml:space="preserve"> </w:t>
      </w:r>
      <w:r w:rsidRPr="004A52A3">
        <w:rPr>
          <w:lang w:eastAsia="ko-KR"/>
        </w:rPr>
        <w:tab/>
        <w:t>(</w:t>
      </w:r>
      <w:r w:rsidR="00F94852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F94852" w:rsidRPr="004A52A3">
        <w:rPr>
          <w:lang w:eastAsia="ko-KR"/>
        </w:rPr>
      </w:r>
      <w:r w:rsidR="00F94852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F94852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F94852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F94852" w:rsidRPr="004A52A3">
        <w:rPr>
          <w:lang w:eastAsia="ko-KR"/>
        </w:rPr>
        <w:fldChar w:fldCharType="separate"/>
      </w:r>
      <w:r>
        <w:rPr>
          <w:noProof/>
          <w:lang w:eastAsia="ko-KR"/>
        </w:rPr>
        <w:t>66</w:t>
      </w:r>
      <w:r w:rsidR="00F94852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0205FC" w:rsidRDefault="000205FC" w:rsidP="000205FC">
      <w:pPr>
        <w:pStyle w:val="3E3"/>
        <w:tabs>
          <w:tab w:val="left" w:pos="2835"/>
        </w:tabs>
        <w:rPr>
          <w:lang w:eastAsia="ko-KR"/>
        </w:rPr>
      </w:pPr>
      <w:proofErr w:type="spellStart"/>
      <w:r w:rsidRPr="004A52A3">
        <w:rPr>
          <w:lang w:eastAsia="ko-KR"/>
        </w:rPr>
        <w:t>dltIdxResi</w:t>
      </w:r>
      <w:proofErr w:type="spellEnd"/>
      <w:r w:rsidRPr="004A52A3">
        <w:rPr>
          <w:lang w:eastAsia="ko-KR"/>
        </w:rPr>
        <w:t xml:space="preserve"> = </w:t>
      </w:r>
      <w:proofErr w:type="spellStart"/>
      <w:r w:rsidRPr="004A52A3">
        <w:t>SdcResidual</w:t>
      </w:r>
      <w:proofErr w:type="spellEnd"/>
      <w:r w:rsidRPr="004A52A3">
        <w:rPr>
          <w:lang w:eastAsia="ko-KR"/>
        </w:rPr>
        <w:t>[ </w:t>
      </w:r>
      <w:proofErr w:type="spellStart"/>
      <w:r w:rsidRPr="004A52A3">
        <w:rPr>
          <w:lang w:eastAsia="ko-KR"/>
        </w:rPr>
        <w:t>x</w:t>
      </w:r>
      <w:r>
        <w:rPr>
          <w:lang w:eastAsia="ko-KR"/>
        </w:rPr>
        <w:t>Tb</w:t>
      </w:r>
      <w:proofErr w:type="spellEnd"/>
      <w:r w:rsidRPr="004A52A3">
        <w:rPr>
          <w:lang w:eastAsia="ko-KR"/>
        </w:rPr>
        <w:t> ][ </w:t>
      </w:r>
      <w:proofErr w:type="spellStart"/>
      <w:r w:rsidRPr="004A52A3">
        <w:rPr>
          <w:lang w:eastAsia="ko-KR"/>
        </w:rPr>
        <w:t>y</w:t>
      </w:r>
      <w:r>
        <w:rPr>
          <w:lang w:eastAsia="ko-KR"/>
        </w:rPr>
        <w:t>Tb</w:t>
      </w:r>
      <w:proofErr w:type="spellEnd"/>
      <w:r w:rsidRPr="004A52A3">
        <w:rPr>
          <w:lang w:eastAsia="ko-KR"/>
        </w:rPr>
        <w:t> ][</w:t>
      </w:r>
      <w:r w:rsidRPr="004A52A3">
        <w:rPr>
          <w:b/>
          <w:lang w:eastAsia="ko-KR"/>
        </w:rPr>
        <w:t> </w:t>
      </w:r>
      <w:proofErr w:type="spellStart"/>
      <w:r w:rsidRPr="004A52A3">
        <w:t>wedgePattern</w:t>
      </w:r>
      <w:proofErr w:type="spellEnd"/>
      <w:r w:rsidRPr="004A52A3">
        <w:rPr>
          <w:lang w:eastAsia="de-DE"/>
        </w:rPr>
        <w:t>[ x</w:t>
      </w:r>
      <w:r w:rsidRPr="004A52A3">
        <w:rPr>
          <w:lang w:eastAsia="ko-KR"/>
        </w:rPr>
        <w:t> </w:t>
      </w:r>
      <w:r w:rsidRPr="004A52A3">
        <w:rPr>
          <w:lang w:eastAsia="de-DE"/>
        </w:rPr>
        <w:t>][ y ] </w:t>
      </w:r>
      <w:r w:rsidRPr="004A52A3">
        <w:rPr>
          <w:lang w:eastAsia="ko-KR"/>
        </w:rPr>
        <w:t>]</w:t>
      </w:r>
      <w:r w:rsidRPr="004A52A3">
        <w:rPr>
          <w:lang w:eastAsia="ko-KR"/>
        </w:rPr>
        <w:tab/>
        <w:t>(</w:t>
      </w:r>
      <w:r w:rsidR="00F94852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F94852" w:rsidRPr="004A52A3">
        <w:rPr>
          <w:lang w:eastAsia="ko-KR"/>
        </w:rPr>
      </w:r>
      <w:r w:rsidR="00F94852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F94852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F94852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F94852" w:rsidRPr="004A52A3">
        <w:rPr>
          <w:lang w:eastAsia="ko-KR"/>
        </w:rPr>
        <w:fldChar w:fldCharType="separate"/>
      </w:r>
      <w:r>
        <w:rPr>
          <w:noProof/>
          <w:lang w:eastAsia="ko-KR"/>
        </w:rPr>
        <w:t>67</w:t>
      </w:r>
      <w:r w:rsidR="00F94852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0205FC" w:rsidRPr="004A52A3" w:rsidRDefault="000205FC" w:rsidP="000205FC">
      <w:pPr>
        <w:pStyle w:val="3E3"/>
        <w:tabs>
          <w:tab w:val="left" w:pos="2835"/>
        </w:tabs>
        <w:rPr>
          <w:lang w:eastAsia="ko-KR"/>
        </w:rPr>
      </w:pPr>
      <w:proofErr w:type="spellStart"/>
      <w:r w:rsidRPr="004A52A3">
        <w:rPr>
          <w:lang w:eastAsia="ko-KR"/>
        </w:rPr>
        <w:lastRenderedPageBreak/>
        <w:t>resSamples</w:t>
      </w:r>
      <w:proofErr w:type="spellEnd"/>
      <w:r w:rsidRPr="004A52A3">
        <w:rPr>
          <w:lang w:eastAsia="ko-KR"/>
        </w:rPr>
        <w:t>[ x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r w:rsidRPr="004A52A3">
        <w:t>y ] =</w:t>
      </w:r>
      <w:r w:rsidRPr="004A52A3">
        <w:rPr>
          <w:lang w:eastAsia="ko-KR"/>
        </w:rPr>
        <w:tab/>
      </w:r>
      <w:proofErr w:type="spellStart"/>
      <w:r w:rsidRPr="004A52A3">
        <w:rPr>
          <w:lang w:eastAsia="ko-KR"/>
        </w:rPr>
        <w:t>predSamples</w:t>
      </w:r>
      <w:proofErr w:type="spellEnd"/>
      <w:r w:rsidRPr="004A52A3">
        <w:rPr>
          <w:lang w:eastAsia="de-DE"/>
        </w:rPr>
        <w:t>[ x</w:t>
      </w:r>
      <w:r w:rsidRPr="004A52A3">
        <w:rPr>
          <w:lang w:eastAsia="ko-KR"/>
        </w:rPr>
        <w:t> </w:t>
      </w:r>
      <w:r w:rsidRPr="004A52A3">
        <w:rPr>
          <w:lang w:eastAsia="de-DE"/>
        </w:rPr>
        <w:t xml:space="preserve">][ y ]  + </w:t>
      </w:r>
      <w:r w:rsidRPr="004A52A3">
        <w:rPr>
          <w:lang w:eastAsia="de-DE"/>
        </w:rPr>
        <w:tab/>
      </w:r>
      <w:r w:rsidRPr="004A52A3">
        <w:rPr>
          <w:lang w:eastAsia="ko-KR"/>
        </w:rPr>
        <w:t>Idx2DepthValue[ </w:t>
      </w:r>
      <w:proofErr w:type="spellStart"/>
      <w:r w:rsidRPr="004A52A3">
        <w:rPr>
          <w:lang w:eastAsia="ko-KR"/>
        </w:rPr>
        <w:t>dltIdxPred</w:t>
      </w:r>
      <w:proofErr w:type="spellEnd"/>
      <w:r w:rsidRPr="004A52A3">
        <w:rPr>
          <w:lang w:eastAsia="ko-KR"/>
        </w:rPr>
        <w:t> + </w:t>
      </w:r>
      <w:proofErr w:type="spellStart"/>
      <w:r w:rsidRPr="004A52A3">
        <w:rPr>
          <w:lang w:eastAsia="ko-KR"/>
        </w:rPr>
        <w:t>dltIdxResi</w:t>
      </w:r>
      <w:proofErr w:type="spellEnd"/>
      <w:r w:rsidRPr="004A52A3">
        <w:t> ]  </w:t>
      </w:r>
      <w:r w:rsidRPr="004A52A3">
        <w:rPr>
          <w:lang w:eastAsia="ko-KR"/>
        </w:rPr>
        <w:t>− </w:t>
      </w:r>
      <w:r w:rsidRPr="004A52A3">
        <w:rPr>
          <w:lang w:eastAsia="ko-KR"/>
        </w:rPr>
        <w:br/>
      </w:r>
      <w:r w:rsidRPr="004A52A3">
        <w:rPr>
          <w:lang w:eastAsia="ko-KR"/>
        </w:rPr>
        <w:tab/>
      </w:r>
      <w:proofErr w:type="spellStart"/>
      <w:r w:rsidRPr="004A52A3">
        <w:t>dcPred</w:t>
      </w:r>
      <w:proofErr w:type="spellEnd"/>
      <w:r w:rsidRPr="004A52A3">
        <w:t>[ </w:t>
      </w:r>
      <w:proofErr w:type="spellStart"/>
      <w:r w:rsidRPr="004A52A3">
        <w:t>wedgePattern</w:t>
      </w:r>
      <w:proofErr w:type="spellEnd"/>
      <w:r w:rsidRPr="004A52A3">
        <w:t>[ x ][ y ] ]</w:t>
      </w:r>
      <w:r w:rsidRPr="004A52A3">
        <w:rPr>
          <w:lang w:eastAsia="ko-KR"/>
        </w:rPr>
        <w:tab/>
        <w:t>(</w:t>
      </w:r>
      <w:r w:rsidR="00F94852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F94852" w:rsidRPr="004A52A3">
        <w:rPr>
          <w:lang w:eastAsia="ko-KR"/>
        </w:rPr>
      </w:r>
      <w:r w:rsidR="00F94852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F94852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F94852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F94852" w:rsidRPr="004A52A3">
        <w:rPr>
          <w:lang w:eastAsia="ko-KR"/>
        </w:rPr>
        <w:fldChar w:fldCharType="separate"/>
      </w:r>
      <w:r>
        <w:rPr>
          <w:noProof/>
          <w:lang w:eastAsia="ko-KR"/>
        </w:rPr>
        <w:t>68</w:t>
      </w:r>
      <w:r w:rsidR="00F94852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380EA6" w:rsidRDefault="00380EA6" w:rsidP="00380EA6">
      <w:pPr>
        <w:pStyle w:val="3E0"/>
      </w:pPr>
      <w:bookmarkStart w:id="273" w:name="_Ref358644755"/>
      <w:bookmarkStart w:id="274" w:name="_Ref341971554"/>
      <w:bookmarkStart w:id="275" w:name="_Toc366604410"/>
    </w:p>
    <w:p w:rsidR="00380EA6" w:rsidRPr="004A52A3" w:rsidRDefault="00380EA6" w:rsidP="00380EA6">
      <w:pPr>
        <w:pStyle w:val="3H3"/>
        <w:numPr>
          <w:ilvl w:val="0"/>
          <w:numId w:val="0"/>
        </w:numPr>
      </w:pPr>
      <w:bookmarkStart w:id="276" w:name="_Ref24881362"/>
      <w:bookmarkStart w:id="277" w:name="_Toc77680552"/>
      <w:bookmarkStart w:id="278" w:name="_Toc226456741"/>
      <w:bookmarkStart w:id="279" w:name="_Toc248045376"/>
      <w:bookmarkStart w:id="280" w:name="_Toc287363852"/>
      <w:bookmarkStart w:id="281" w:name="_Toc317198834"/>
      <w:bookmarkStart w:id="282" w:name="_Toc331259882"/>
      <w:r>
        <w:rPr>
          <w:rFonts w:hint="eastAsia"/>
          <w:lang w:eastAsia="ko-KR"/>
        </w:rPr>
        <w:t xml:space="preserve">H.9.3.2.2 </w:t>
      </w:r>
      <w:r w:rsidRPr="004A52A3">
        <w:t>Initialization process for context variables</w:t>
      </w:r>
      <w:bookmarkEnd w:id="276"/>
      <w:bookmarkEnd w:id="277"/>
      <w:bookmarkEnd w:id="278"/>
      <w:bookmarkEnd w:id="279"/>
      <w:bookmarkEnd w:id="280"/>
      <w:bookmarkEnd w:id="281"/>
      <w:bookmarkEnd w:id="282"/>
    </w:p>
    <w:p w:rsidR="00380EA6" w:rsidRPr="004A52A3" w:rsidRDefault="00380EA6" w:rsidP="00380EA6">
      <w:pPr>
        <w:pStyle w:val="3N0"/>
      </w:pPr>
      <w:r w:rsidRPr="004A52A3">
        <w:t xml:space="preserve">The specifications in </w:t>
      </w:r>
      <w:proofErr w:type="spellStart"/>
      <w:r w:rsidRPr="004A52A3">
        <w:t>subclause</w:t>
      </w:r>
      <w:proofErr w:type="spellEnd"/>
      <w:r w:rsidRPr="004A52A3">
        <w:t xml:space="preserve"> </w:t>
      </w:r>
      <w:r w:rsidRPr="00760714">
        <w:t>9.3.2.</w:t>
      </w:r>
      <w:r>
        <w:t>2</w:t>
      </w:r>
      <w:r w:rsidRPr="004A52A3">
        <w:t xml:space="preserve"> apply with the following modifications. </w:t>
      </w:r>
    </w:p>
    <w:p w:rsidR="00380EA6" w:rsidRDefault="00380EA6" w:rsidP="00380EA6">
      <w:pPr>
        <w:pStyle w:val="3D0"/>
      </w:pPr>
      <w:r w:rsidRPr="004A52A3">
        <w:t>All references to the process specified in subclauses</w:t>
      </w:r>
      <w:r w:rsidRPr="00760714">
        <w:t>7.3.8.1</w:t>
      </w:r>
      <w:r w:rsidRPr="004A52A3">
        <w:t xml:space="preserve"> t</w:t>
      </w:r>
      <w:r>
        <w:t>hrough</w:t>
      </w:r>
      <w:r w:rsidRPr="004A52A3">
        <w:t xml:space="preserve"> </w:t>
      </w:r>
      <w:r w:rsidRPr="00760714">
        <w:t>7.3.8.1</w:t>
      </w:r>
      <w:r>
        <w:t>1</w:t>
      </w:r>
      <w:r w:rsidRPr="004A52A3">
        <w:t xml:space="preserve"> are replaced with references to the process specified in </w:t>
      </w:r>
      <w:proofErr w:type="spellStart"/>
      <w:r w:rsidRPr="004A52A3">
        <w:t>subclauses</w:t>
      </w:r>
      <w:proofErr w:type="spellEnd"/>
      <w:r w:rsidRPr="004A52A3">
        <w:t> </w:t>
      </w:r>
      <w:r w:rsidR="00F94852">
        <w:fldChar w:fldCharType="begin" w:fldLock="1"/>
      </w:r>
      <w:r>
        <w:instrText xml:space="preserve"> REF _Ref366010769 \r \h </w:instrText>
      </w:r>
      <w:r w:rsidR="00F94852">
        <w:fldChar w:fldCharType="separate"/>
      </w:r>
      <w:r>
        <w:t>H.7.3.8.1</w:t>
      </w:r>
      <w:r w:rsidR="00F94852">
        <w:fldChar w:fldCharType="end"/>
      </w:r>
      <w:r w:rsidRPr="004A52A3">
        <w:t xml:space="preserve"> to </w:t>
      </w:r>
      <w:r w:rsidR="00F94852" w:rsidRPr="004A52A3">
        <w:fldChar w:fldCharType="begin" w:fldLock="1"/>
      </w:r>
      <w:r w:rsidRPr="004A52A3">
        <w:instrText xml:space="preserve"> REF _Ref341451020 \r \h </w:instrText>
      </w:r>
      <w:r w:rsidR="00F94852" w:rsidRPr="004A52A3">
        <w:fldChar w:fldCharType="separate"/>
      </w:r>
      <w:r>
        <w:t>H.7.3.8.11</w:t>
      </w:r>
      <w:r w:rsidR="00F94852" w:rsidRPr="004A52A3">
        <w:fldChar w:fldCharType="end"/>
      </w:r>
      <w:r>
        <w:t>.</w:t>
      </w:r>
    </w:p>
    <w:p w:rsidR="00380EA6" w:rsidRPr="004A52A3" w:rsidRDefault="00F94852" w:rsidP="00380EA6">
      <w:pPr>
        <w:pStyle w:val="3D0"/>
      </w:pPr>
      <w:r w:rsidRPr="004A52A3">
        <w:fldChar w:fldCharType="begin" w:fldLock="1"/>
      </w:r>
      <w:r w:rsidR="00380EA6" w:rsidRPr="004A52A3">
        <w:instrText xml:space="preserve"> REF _Ref341694597 \h </w:instrText>
      </w:r>
      <w:r w:rsidRPr="004A52A3">
        <w:fldChar w:fldCharType="separate"/>
      </w:r>
      <w:r w:rsidR="00380EA6" w:rsidRPr="004A52A3">
        <w:t>Table </w:t>
      </w:r>
      <w:r w:rsidR="00380EA6" w:rsidRPr="004A52A3">
        <w:rPr>
          <w:lang w:eastAsia="ko-KR"/>
        </w:rPr>
        <w:t>H</w:t>
      </w:r>
      <w:r w:rsidR="00380EA6" w:rsidRPr="004A52A3">
        <w:noBreakHyphen/>
      </w:r>
      <w:r w:rsidR="00380EA6">
        <w:rPr>
          <w:noProof/>
        </w:rPr>
        <w:t>12</w:t>
      </w:r>
      <w:r w:rsidRPr="004A52A3">
        <w:fldChar w:fldCharType="end"/>
      </w:r>
      <w:r w:rsidR="00380EA6" w:rsidRPr="004A52A3">
        <w:t xml:space="preserve"> is appended to the end of Table </w:t>
      </w:r>
      <w:r w:rsidR="00380EA6" w:rsidRPr="00760714">
        <w:t>9-4</w:t>
      </w:r>
      <w:r w:rsidR="00380EA6" w:rsidRPr="004A52A3">
        <w:t xml:space="preserve">. </w:t>
      </w:r>
    </w:p>
    <w:p w:rsidR="00380EA6" w:rsidRPr="004A52A3" w:rsidRDefault="00F94852" w:rsidP="00380EA6">
      <w:pPr>
        <w:pStyle w:val="3D0"/>
      </w:pPr>
      <w:r>
        <w:fldChar w:fldCharType="begin" w:fldLock="1"/>
      </w:r>
      <w:r w:rsidR="00380EA6">
        <w:instrText xml:space="preserve"> REF _Ref341696527 \h </w:instrText>
      </w:r>
      <w:r>
        <w:fldChar w:fldCharType="separate"/>
      </w:r>
      <w:r w:rsidR="00380EA6" w:rsidRPr="004A52A3">
        <w:t>Table </w:t>
      </w:r>
      <w:r w:rsidR="00380EA6" w:rsidRPr="004A52A3">
        <w:rPr>
          <w:lang w:eastAsia="ko-KR"/>
        </w:rPr>
        <w:t>H</w:t>
      </w:r>
      <w:r w:rsidR="00380EA6" w:rsidRPr="004A52A3">
        <w:noBreakHyphen/>
      </w:r>
      <w:r w:rsidR="00380EA6">
        <w:rPr>
          <w:noProof/>
        </w:rPr>
        <w:t>13</w:t>
      </w:r>
      <w:r>
        <w:fldChar w:fldCharType="end"/>
      </w:r>
      <w:r w:rsidR="00380EA6" w:rsidRPr="004A52A3">
        <w:t xml:space="preserve"> to </w:t>
      </w:r>
      <w:r>
        <w:fldChar w:fldCharType="begin" w:fldLock="1"/>
      </w:r>
      <w:r w:rsidR="00380EA6">
        <w:instrText xml:space="preserve"> REF _Ref358650415 \h </w:instrText>
      </w:r>
      <w:r>
        <w:fldChar w:fldCharType="separate"/>
      </w:r>
      <w:r w:rsidR="00380EA6" w:rsidRPr="004A52A3">
        <w:t>Table </w:t>
      </w:r>
      <w:r w:rsidR="00380EA6" w:rsidRPr="004A52A3">
        <w:rPr>
          <w:lang w:eastAsia="ko-KR"/>
        </w:rPr>
        <w:t>H</w:t>
      </w:r>
      <w:r w:rsidR="00380EA6" w:rsidRPr="004A52A3">
        <w:noBreakHyphen/>
      </w:r>
      <w:r w:rsidR="00380EA6">
        <w:rPr>
          <w:noProof/>
        </w:rPr>
        <w:t>24</w:t>
      </w:r>
      <w:r>
        <w:fldChar w:fldCharType="end"/>
      </w:r>
      <w:r w:rsidR="00380EA6" w:rsidRPr="004A52A3">
        <w:t xml:space="preserve"> are appended to the end of the </w:t>
      </w:r>
      <w:proofErr w:type="spellStart"/>
      <w:r w:rsidR="00380EA6" w:rsidRPr="004A52A3">
        <w:t>subclause</w:t>
      </w:r>
      <w:proofErr w:type="spellEnd"/>
      <w:r w:rsidR="00380EA6" w:rsidRPr="004A52A3">
        <w:t xml:space="preserve">. </w:t>
      </w:r>
    </w:p>
    <w:p w:rsidR="00380EA6" w:rsidRPr="00380EA6" w:rsidRDefault="00380EA6" w:rsidP="00380EA6">
      <w:pPr>
        <w:pStyle w:val="3E0"/>
        <w:numPr>
          <w:ilvl w:val="0"/>
          <w:numId w:val="0"/>
        </w:numPr>
      </w:pPr>
    </w:p>
    <w:p w:rsidR="00380EA6" w:rsidRPr="004A52A3" w:rsidRDefault="00380EA6" w:rsidP="00380EA6">
      <w:pPr>
        <w:pStyle w:val="3E0"/>
        <w:jc w:val="center"/>
      </w:pPr>
      <w:r w:rsidRPr="004A52A3">
        <w:t>Table </w:t>
      </w:r>
      <w:r w:rsidR="00F94852" w:rsidRPr="004A52A3">
        <w:fldChar w:fldCharType="begin" w:fldLock="1"/>
      </w:r>
      <w:r w:rsidRPr="004A52A3">
        <w:instrText xml:space="preserve"> REF H \h </w:instrText>
      </w:r>
      <w:r w:rsidR="00F94852" w:rsidRPr="004A52A3">
        <w:fldChar w:fldCharType="separate"/>
      </w:r>
      <w:r w:rsidRPr="004A52A3">
        <w:rPr>
          <w:lang w:eastAsia="ko-KR"/>
        </w:rPr>
        <w:t>H</w:t>
      </w:r>
      <w:r w:rsidR="00F94852" w:rsidRPr="004A52A3">
        <w:fldChar w:fldCharType="end"/>
      </w:r>
      <w:r w:rsidRPr="004A52A3">
        <w:noBreakHyphen/>
      </w:r>
      <w:fldSimple w:instr=" SEQ Table \* ARABIC \s 1 " w:fldLock="1">
        <w:r>
          <w:rPr>
            <w:noProof/>
          </w:rPr>
          <w:t>19</w:t>
        </w:r>
      </w:fldSimple>
      <w:bookmarkEnd w:id="273"/>
      <w:r w:rsidRPr="004A52A3">
        <w:t xml:space="preserve"> – </w:t>
      </w:r>
      <w:bookmarkEnd w:id="274"/>
      <w:r w:rsidRPr="004A52A3">
        <w:t xml:space="preserve">Values of </w:t>
      </w:r>
      <w:proofErr w:type="spellStart"/>
      <w:r w:rsidRPr="004A52A3">
        <w:t>initValue</w:t>
      </w:r>
      <w:proofErr w:type="spellEnd"/>
      <w:r w:rsidRPr="004A52A3">
        <w:t xml:space="preserve"> for </w:t>
      </w:r>
      <w:proofErr w:type="spellStart"/>
      <w:r w:rsidRPr="004A52A3">
        <w:t>sdc_residual_flag</w:t>
      </w:r>
      <w:proofErr w:type="spellEnd"/>
      <w:r w:rsidRPr="004A52A3">
        <w:t xml:space="preserve"> </w:t>
      </w:r>
      <w:proofErr w:type="spellStart"/>
      <w:r w:rsidRPr="004A52A3">
        <w:t>ctxIdx</w:t>
      </w:r>
      <w:bookmarkEnd w:id="275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380EA6" w:rsidRPr="004A52A3" w:rsidTr="00FF78A6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6" w:rsidRPr="004A52A3" w:rsidRDefault="00380EA6" w:rsidP="00FF78A6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6" w:rsidRPr="004A52A3" w:rsidRDefault="00380EA6" w:rsidP="00FF78A6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</w:pPr>
            <w:proofErr w:type="spellStart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ctxIdx</w:t>
            </w:r>
            <w:proofErr w:type="spellEnd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of </w:t>
            </w:r>
            <w:proofErr w:type="spellStart"/>
            <w:r w:rsidRPr="004A52A3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sdc_residual_flag</w:t>
            </w:r>
            <w:proofErr w:type="spellEnd"/>
          </w:p>
        </w:tc>
      </w:tr>
      <w:tr w:rsidR="00380EA6" w:rsidRPr="004A52A3" w:rsidTr="00FF78A6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6" w:rsidRPr="004A52A3" w:rsidRDefault="00380EA6" w:rsidP="00FF78A6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6" w:rsidRPr="004A52A3" w:rsidRDefault="00380EA6" w:rsidP="00FF78A6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6" w:rsidRPr="004A52A3" w:rsidRDefault="00380EA6" w:rsidP="00FF78A6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6" w:rsidRPr="004A52A3" w:rsidRDefault="00380EA6" w:rsidP="00FF78A6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</w:tr>
      <w:tr w:rsidR="00380EA6" w:rsidRPr="004A52A3" w:rsidTr="00FF78A6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EA6" w:rsidRPr="004A52A3" w:rsidRDefault="00380EA6" w:rsidP="00FF78A6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6" w:rsidRPr="004A52A3" w:rsidRDefault="00380EA6" w:rsidP="00FF78A6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6" w:rsidRPr="004A52A3" w:rsidRDefault="00380EA6" w:rsidP="00FF78A6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6" w:rsidRPr="004A52A3" w:rsidRDefault="00380EA6" w:rsidP="00FF78A6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</w:tr>
    </w:tbl>
    <w:p w:rsidR="00380EA6" w:rsidRDefault="00380EA6" w:rsidP="00380EA6">
      <w:pPr>
        <w:pStyle w:val="3E0"/>
        <w:jc w:val="center"/>
      </w:pPr>
      <w:bookmarkStart w:id="283" w:name="_Ref358644611"/>
      <w:bookmarkStart w:id="284" w:name="_Ref341971568"/>
      <w:bookmarkStart w:id="285" w:name="_Toc366604411"/>
    </w:p>
    <w:p w:rsidR="00380EA6" w:rsidRPr="004A52A3" w:rsidRDefault="00380EA6" w:rsidP="00380EA6">
      <w:pPr>
        <w:pStyle w:val="3E0"/>
        <w:jc w:val="center"/>
      </w:pPr>
      <w:r w:rsidRPr="004A52A3">
        <w:t>Table </w:t>
      </w:r>
      <w:r w:rsidR="00F94852" w:rsidRPr="004A52A3">
        <w:fldChar w:fldCharType="begin" w:fldLock="1"/>
      </w:r>
      <w:r w:rsidRPr="004A52A3">
        <w:instrText xml:space="preserve"> REF H \h </w:instrText>
      </w:r>
      <w:r w:rsidR="00F94852" w:rsidRPr="004A52A3">
        <w:fldChar w:fldCharType="separate"/>
      </w:r>
      <w:r w:rsidRPr="004A52A3">
        <w:rPr>
          <w:lang w:eastAsia="ko-KR"/>
        </w:rPr>
        <w:t>H</w:t>
      </w:r>
      <w:r w:rsidR="00F94852" w:rsidRPr="004A52A3">
        <w:fldChar w:fldCharType="end"/>
      </w:r>
      <w:r w:rsidRPr="004A52A3">
        <w:noBreakHyphen/>
      </w:r>
      <w:fldSimple w:instr=" SEQ Table \* ARABIC \s 1 " w:fldLock="1">
        <w:r>
          <w:rPr>
            <w:noProof/>
          </w:rPr>
          <w:t>20</w:t>
        </w:r>
      </w:fldSimple>
      <w:bookmarkEnd w:id="283"/>
      <w:r w:rsidRPr="004A52A3">
        <w:t xml:space="preserve"> – V</w:t>
      </w:r>
      <w:bookmarkEnd w:id="284"/>
      <w:r w:rsidRPr="004A52A3">
        <w:t xml:space="preserve">alues of </w:t>
      </w:r>
      <w:proofErr w:type="spellStart"/>
      <w:r w:rsidRPr="004A52A3">
        <w:t>initValue</w:t>
      </w:r>
      <w:proofErr w:type="spellEnd"/>
      <w:r w:rsidRPr="004A52A3">
        <w:t xml:space="preserve"> for sdc_residual_abs_minus1 </w:t>
      </w:r>
      <w:proofErr w:type="spellStart"/>
      <w:r w:rsidRPr="004A52A3">
        <w:t>ctxIdx</w:t>
      </w:r>
      <w:bookmarkEnd w:id="285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980"/>
        <w:gridCol w:w="981"/>
        <w:gridCol w:w="981"/>
      </w:tblGrid>
      <w:tr w:rsidR="00380EA6" w:rsidRPr="004A52A3" w:rsidTr="00FF78A6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6" w:rsidRPr="004A52A3" w:rsidRDefault="00380EA6" w:rsidP="00FF78A6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2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6" w:rsidRPr="004A52A3" w:rsidRDefault="00380EA6" w:rsidP="00FF78A6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proofErr w:type="spellStart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ctxIdx</w:t>
            </w:r>
            <w:proofErr w:type="spellEnd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of </w:t>
            </w:r>
            <w:r w:rsidRPr="004A52A3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sdc_residual_abs_minus1</w:t>
            </w:r>
          </w:p>
        </w:tc>
      </w:tr>
      <w:tr w:rsidR="00380EA6" w:rsidRPr="004A52A3" w:rsidTr="00FF78A6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6" w:rsidRPr="004A52A3" w:rsidRDefault="00380EA6" w:rsidP="00FF78A6">
            <w:pPr>
              <w:keepNext/>
              <w:overflowPunct/>
              <w:autoSpaceDE/>
              <w:autoSpaceDN/>
              <w:adjustRightInd/>
              <w:spacing w:before="0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6" w:rsidRPr="004A52A3" w:rsidRDefault="00380EA6" w:rsidP="00FF78A6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6" w:rsidRPr="004A52A3" w:rsidRDefault="00380EA6" w:rsidP="00FF78A6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6" w:rsidRPr="004A52A3" w:rsidRDefault="00380EA6" w:rsidP="00FF78A6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</w:tr>
      <w:tr w:rsidR="00380EA6" w:rsidRPr="004A52A3" w:rsidTr="00FF78A6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6" w:rsidRPr="004A52A3" w:rsidRDefault="00380EA6" w:rsidP="00FF78A6">
            <w:pPr>
              <w:keepNext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6" w:rsidRPr="004A52A3" w:rsidRDefault="00380EA6" w:rsidP="00FF78A6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lang w:eastAsia="zh-CN"/>
              </w:rPr>
            </w:pPr>
            <w:r w:rsidRPr="004A52A3">
              <w:rPr>
                <w:kern w:val="2"/>
                <w:sz w:val="16"/>
                <w:szCs w:val="16"/>
                <w:lang w:eastAsia="zh-CN"/>
              </w:rPr>
              <w:t xml:space="preserve">prefix: </w:t>
            </w:r>
            <w:del w:id="286" w:author="Samsung" w:date="2013-10-14T15:30:00Z">
              <w:r w:rsidRPr="004A52A3" w:rsidDel="00FF78A6">
                <w:rPr>
                  <w:kern w:val="2"/>
                  <w:sz w:val="16"/>
                  <w:szCs w:val="16"/>
                  <w:lang w:eastAsia="zh-CN"/>
                </w:rPr>
                <w:delText>155</w:delText>
              </w:r>
            </w:del>
            <w:ins w:id="287" w:author="Samsung" w:date="2013-10-14T15:30:00Z">
              <w:r w:rsidR="00FF78A6" w:rsidRPr="004A52A3">
                <w:rPr>
                  <w:kern w:val="2"/>
                  <w:sz w:val="16"/>
                  <w:szCs w:val="16"/>
                  <w:lang w:eastAsia="zh-CN"/>
                </w:rPr>
                <w:t>15</w:t>
              </w:r>
              <w:r w:rsidR="00FF78A6">
                <w:rPr>
                  <w:rFonts w:hint="eastAsia"/>
                  <w:kern w:val="2"/>
                  <w:sz w:val="16"/>
                  <w:szCs w:val="16"/>
                  <w:lang w:eastAsia="ko-KR"/>
                </w:rPr>
                <w:t>4</w:t>
              </w:r>
            </w:ins>
            <w:r w:rsidRPr="004A52A3">
              <w:rPr>
                <w:kern w:val="2"/>
                <w:sz w:val="16"/>
                <w:szCs w:val="16"/>
                <w:lang w:eastAsia="zh-CN"/>
              </w:rPr>
              <w:br/>
              <w:t xml:space="preserve">suffix : </w:t>
            </w:r>
            <w:proofErr w:type="spellStart"/>
            <w:r w:rsidRPr="004A52A3">
              <w:rPr>
                <w:kern w:val="2"/>
                <w:sz w:val="16"/>
                <w:szCs w:val="16"/>
                <w:lang w:eastAsia="zh-CN"/>
              </w:rPr>
              <w:t>na</w:t>
            </w:r>
            <w:proofErr w:type="spell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6" w:rsidRPr="004A52A3" w:rsidRDefault="00380EA6" w:rsidP="00FF78A6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lang w:eastAsia="zh-CN"/>
              </w:rPr>
            </w:pPr>
            <w:r w:rsidRPr="004A52A3">
              <w:rPr>
                <w:kern w:val="2"/>
                <w:sz w:val="16"/>
                <w:szCs w:val="16"/>
                <w:lang w:eastAsia="zh-CN"/>
              </w:rPr>
              <w:t xml:space="preserve">prefix: </w:t>
            </w:r>
            <w:del w:id="288" w:author="Samsung" w:date="2013-10-14T15:30:00Z">
              <w:r w:rsidRPr="004A52A3" w:rsidDel="00FF78A6">
                <w:rPr>
                  <w:kern w:val="2"/>
                  <w:sz w:val="16"/>
                  <w:szCs w:val="16"/>
                  <w:lang w:eastAsia="zh-CN"/>
                </w:rPr>
                <w:delText>155</w:delText>
              </w:r>
            </w:del>
            <w:ins w:id="289" w:author="Samsung" w:date="2013-10-14T15:30:00Z">
              <w:r w:rsidR="00FF78A6" w:rsidRPr="004A52A3">
                <w:rPr>
                  <w:kern w:val="2"/>
                  <w:sz w:val="16"/>
                  <w:szCs w:val="16"/>
                  <w:lang w:eastAsia="zh-CN"/>
                </w:rPr>
                <w:t>15</w:t>
              </w:r>
              <w:r w:rsidR="00FF78A6">
                <w:rPr>
                  <w:rFonts w:hint="eastAsia"/>
                  <w:kern w:val="2"/>
                  <w:sz w:val="16"/>
                  <w:szCs w:val="16"/>
                  <w:lang w:eastAsia="ko-KR"/>
                </w:rPr>
                <w:t>4</w:t>
              </w:r>
            </w:ins>
            <w:r w:rsidRPr="004A52A3">
              <w:rPr>
                <w:kern w:val="2"/>
                <w:sz w:val="16"/>
                <w:szCs w:val="16"/>
                <w:lang w:eastAsia="zh-CN"/>
              </w:rPr>
              <w:br/>
              <w:t xml:space="preserve">suffix : </w:t>
            </w:r>
            <w:proofErr w:type="spellStart"/>
            <w:r w:rsidRPr="004A52A3">
              <w:rPr>
                <w:kern w:val="2"/>
                <w:sz w:val="16"/>
                <w:szCs w:val="16"/>
                <w:lang w:eastAsia="zh-CN"/>
              </w:rPr>
              <w:t>na</w:t>
            </w:r>
            <w:proofErr w:type="spell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EA6" w:rsidRPr="004A52A3" w:rsidRDefault="00380EA6" w:rsidP="00FF78A6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lang w:eastAsia="zh-CN"/>
              </w:rPr>
            </w:pPr>
            <w:r w:rsidRPr="004A52A3">
              <w:rPr>
                <w:kern w:val="2"/>
                <w:sz w:val="16"/>
                <w:szCs w:val="16"/>
                <w:lang w:eastAsia="zh-CN"/>
              </w:rPr>
              <w:t xml:space="preserve">prefix: </w:t>
            </w:r>
            <w:del w:id="290" w:author="Samsung" w:date="2013-10-14T15:30:00Z">
              <w:r w:rsidRPr="004A52A3" w:rsidDel="00FF78A6">
                <w:rPr>
                  <w:kern w:val="2"/>
                  <w:sz w:val="16"/>
                  <w:szCs w:val="16"/>
                  <w:lang w:eastAsia="zh-CN"/>
                </w:rPr>
                <w:delText>155</w:delText>
              </w:r>
            </w:del>
            <w:ins w:id="291" w:author="Samsung" w:date="2013-10-14T15:30:00Z">
              <w:r w:rsidR="00FF78A6" w:rsidRPr="004A52A3">
                <w:rPr>
                  <w:kern w:val="2"/>
                  <w:sz w:val="16"/>
                  <w:szCs w:val="16"/>
                  <w:lang w:eastAsia="zh-CN"/>
                </w:rPr>
                <w:t>15</w:t>
              </w:r>
              <w:r w:rsidR="00FF78A6">
                <w:rPr>
                  <w:rFonts w:hint="eastAsia"/>
                  <w:kern w:val="2"/>
                  <w:sz w:val="16"/>
                  <w:szCs w:val="16"/>
                  <w:lang w:eastAsia="ko-KR"/>
                </w:rPr>
                <w:t>4</w:t>
              </w:r>
            </w:ins>
            <w:r w:rsidRPr="004A52A3">
              <w:rPr>
                <w:kern w:val="2"/>
                <w:sz w:val="16"/>
                <w:szCs w:val="16"/>
                <w:lang w:eastAsia="zh-CN"/>
              </w:rPr>
              <w:br/>
              <w:t xml:space="preserve">suffix : </w:t>
            </w:r>
            <w:proofErr w:type="spellStart"/>
            <w:r w:rsidRPr="004A52A3">
              <w:rPr>
                <w:kern w:val="2"/>
                <w:sz w:val="16"/>
                <w:szCs w:val="16"/>
                <w:lang w:eastAsia="zh-CN"/>
              </w:rPr>
              <w:t>na</w:t>
            </w:r>
            <w:proofErr w:type="spellEnd"/>
          </w:p>
        </w:tc>
      </w:tr>
    </w:tbl>
    <w:p w:rsidR="000205FC" w:rsidRPr="000205FC" w:rsidRDefault="000205FC">
      <w:pPr>
        <w:rPr>
          <w:lang w:eastAsia="ko-KR"/>
        </w:rPr>
      </w:pPr>
    </w:p>
    <w:sectPr w:rsidR="000205FC" w:rsidRPr="000205FC" w:rsidSect="00DE687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24A" w:rsidRDefault="00F9524A" w:rsidP="00B359CB">
      <w:pPr>
        <w:spacing w:before="0"/>
      </w:pPr>
      <w:r>
        <w:separator/>
      </w:r>
    </w:p>
  </w:endnote>
  <w:endnote w:type="continuationSeparator" w:id="0">
    <w:p w:rsidR="00F9524A" w:rsidRDefault="00F9524A" w:rsidP="00B359CB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24A" w:rsidRDefault="00F9524A" w:rsidP="00B359CB">
      <w:pPr>
        <w:spacing w:before="0"/>
      </w:pPr>
      <w:r>
        <w:separator/>
      </w:r>
    </w:p>
  </w:footnote>
  <w:footnote w:type="continuationSeparator" w:id="0">
    <w:p w:rsidR="00F9524A" w:rsidRDefault="00F9524A" w:rsidP="00B359CB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6">
    <w:nsid w:val="5D682B31"/>
    <w:multiLevelType w:val="hybridMultilevel"/>
    <w:tmpl w:val="7C0AEDDE"/>
    <w:lvl w:ilvl="0" w:tplc="20E68BA8">
      <w:start w:val="1"/>
      <w:numFmt w:val="decimal"/>
      <w:lvlText w:val="%1)"/>
      <w:lvlJc w:val="left"/>
      <w:pPr>
        <w:ind w:left="720" w:hanging="360"/>
      </w:pPr>
    </w:lvl>
    <w:lvl w:ilvl="1" w:tplc="13E0F136">
      <w:start w:val="1"/>
      <w:numFmt w:val="lowerRoman"/>
      <w:lvlText w:val="%2."/>
      <w:lvlJc w:val="right"/>
      <w:pPr>
        <w:ind w:left="1440" w:hanging="360"/>
      </w:pPr>
    </w:lvl>
    <w:lvl w:ilvl="2" w:tplc="5D168C8A">
      <w:start w:val="1"/>
      <w:numFmt w:val="lowerRoman"/>
      <w:lvlText w:val="%3."/>
      <w:lvlJc w:val="right"/>
      <w:pPr>
        <w:ind w:left="2160" w:hanging="180"/>
      </w:pPr>
    </w:lvl>
    <w:lvl w:ilvl="3" w:tplc="1CD67CD0" w:tentative="1">
      <w:start w:val="1"/>
      <w:numFmt w:val="decimal"/>
      <w:lvlText w:val="%4."/>
      <w:lvlJc w:val="left"/>
      <w:pPr>
        <w:ind w:left="2880" w:hanging="360"/>
      </w:pPr>
    </w:lvl>
    <w:lvl w:ilvl="4" w:tplc="BF4096C0" w:tentative="1">
      <w:start w:val="1"/>
      <w:numFmt w:val="lowerLetter"/>
      <w:lvlText w:val="%5."/>
      <w:lvlJc w:val="left"/>
      <w:pPr>
        <w:ind w:left="3600" w:hanging="360"/>
      </w:pPr>
    </w:lvl>
    <w:lvl w:ilvl="5" w:tplc="E294E836" w:tentative="1">
      <w:start w:val="1"/>
      <w:numFmt w:val="lowerRoman"/>
      <w:lvlText w:val="%6."/>
      <w:lvlJc w:val="right"/>
      <w:pPr>
        <w:ind w:left="4320" w:hanging="180"/>
      </w:pPr>
    </w:lvl>
    <w:lvl w:ilvl="6" w:tplc="12A257E0" w:tentative="1">
      <w:start w:val="1"/>
      <w:numFmt w:val="decimal"/>
      <w:lvlText w:val="%7."/>
      <w:lvlJc w:val="left"/>
      <w:pPr>
        <w:ind w:left="5040" w:hanging="360"/>
      </w:pPr>
    </w:lvl>
    <w:lvl w:ilvl="7" w:tplc="A3F68652" w:tentative="1">
      <w:start w:val="1"/>
      <w:numFmt w:val="lowerLetter"/>
      <w:lvlText w:val="%8."/>
      <w:lvlJc w:val="left"/>
      <w:pPr>
        <w:ind w:left="5760" w:hanging="360"/>
      </w:pPr>
    </w:lvl>
    <w:lvl w:ilvl="8" w:tplc="822C5D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860EA7"/>
    <w:multiLevelType w:val="multilevel"/>
    <w:tmpl w:val="EE04B4FE"/>
    <w:numStyleLink w:val="3DNumbering"/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0">
    <w:abstractNumId w:val="3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2413"/>
    <w:rsid w:val="000205FC"/>
    <w:rsid w:val="00380EA6"/>
    <w:rsid w:val="003E7522"/>
    <w:rsid w:val="00627B26"/>
    <w:rsid w:val="007E18AC"/>
    <w:rsid w:val="00822413"/>
    <w:rsid w:val="00872824"/>
    <w:rsid w:val="009C6D2F"/>
    <w:rsid w:val="00B359CB"/>
    <w:rsid w:val="00DE6871"/>
    <w:rsid w:val="00E8195E"/>
    <w:rsid w:val="00F94852"/>
    <w:rsid w:val="00F9524A"/>
    <w:rsid w:val="00FF7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1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a"/>
    <w:qFormat/>
    <w:rsid w:val="00822413"/>
    <w:pPr>
      <w:keepNext/>
      <w:keepLines/>
      <w:numPr>
        <w:numId w:val="2"/>
      </w:numPr>
      <w:spacing w:before="313"/>
      <w:jc w:val="both"/>
      <w:outlineLvl w:val="1"/>
    </w:pPr>
    <w:rPr>
      <w:rFonts w:ascii="Times New Roman" w:eastAsia="맑은 고딕" w:hAnsi="Times New Roman" w:cs="Times New Roman"/>
      <w:b/>
      <w:kern w:val="0"/>
      <w:sz w:val="22"/>
      <w:szCs w:val="20"/>
      <w:lang w:val="en-GB" w:eastAsia="en-US"/>
    </w:rPr>
  </w:style>
  <w:style w:type="paragraph" w:customStyle="1" w:styleId="3H1">
    <w:name w:val="3H1"/>
    <w:basedOn w:val="3H0"/>
    <w:next w:val="a"/>
    <w:link w:val="3H1Char"/>
    <w:qFormat/>
    <w:rsid w:val="00822413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822413"/>
    <w:pPr>
      <w:numPr>
        <w:ilvl w:val="2"/>
      </w:numPr>
      <w:tabs>
        <w:tab w:val="clear" w:pos="794"/>
        <w:tab w:val="num" w:pos="360"/>
      </w:tabs>
      <w:outlineLvl w:val="3"/>
    </w:pPr>
  </w:style>
  <w:style w:type="character" w:customStyle="1" w:styleId="3H1Char">
    <w:name w:val="3H1 Char"/>
    <w:link w:val="3H1"/>
    <w:rsid w:val="00822413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822413"/>
    <w:pPr>
      <w:numPr>
        <w:ilvl w:val="3"/>
      </w:numPr>
      <w:tabs>
        <w:tab w:val="clear" w:pos="1361"/>
        <w:tab w:val="num" w:pos="360"/>
      </w:tabs>
      <w:outlineLvl w:val="4"/>
    </w:pPr>
  </w:style>
  <w:style w:type="paragraph" w:customStyle="1" w:styleId="3H4">
    <w:name w:val="3H4"/>
    <w:basedOn w:val="3H3"/>
    <w:next w:val="a"/>
    <w:link w:val="3H4Char"/>
    <w:qFormat/>
    <w:rsid w:val="00822413"/>
    <w:pPr>
      <w:numPr>
        <w:ilvl w:val="4"/>
      </w:numPr>
      <w:tabs>
        <w:tab w:val="clear" w:pos="936"/>
        <w:tab w:val="num" w:pos="360"/>
      </w:tabs>
      <w:outlineLvl w:val="5"/>
    </w:pPr>
  </w:style>
  <w:style w:type="paragraph" w:customStyle="1" w:styleId="3H5">
    <w:name w:val="3H5"/>
    <w:basedOn w:val="3H4"/>
    <w:next w:val="a"/>
    <w:qFormat/>
    <w:rsid w:val="00822413"/>
    <w:pPr>
      <w:numPr>
        <w:ilvl w:val="5"/>
      </w:numPr>
      <w:tabs>
        <w:tab w:val="clear" w:pos="794"/>
        <w:tab w:val="num" w:pos="360"/>
      </w:tabs>
    </w:pPr>
  </w:style>
  <w:style w:type="numbering" w:customStyle="1" w:styleId="3DHeading">
    <w:name w:val="3D Heading"/>
    <w:uiPriority w:val="99"/>
    <w:rsid w:val="00822413"/>
    <w:pPr>
      <w:numPr>
        <w:numId w:val="1"/>
      </w:numPr>
    </w:pPr>
  </w:style>
  <w:style w:type="paragraph" w:customStyle="1" w:styleId="3H6">
    <w:name w:val="3H6"/>
    <w:basedOn w:val="a"/>
    <w:rsid w:val="00822413"/>
    <w:pPr>
      <w:numPr>
        <w:ilvl w:val="6"/>
        <w:numId w:val="2"/>
      </w:numPr>
    </w:pPr>
  </w:style>
  <w:style w:type="paragraph" w:customStyle="1" w:styleId="3H7">
    <w:name w:val="3H7"/>
    <w:basedOn w:val="a"/>
    <w:rsid w:val="00822413"/>
    <w:pPr>
      <w:numPr>
        <w:ilvl w:val="7"/>
        <w:numId w:val="2"/>
      </w:numPr>
    </w:pPr>
  </w:style>
  <w:style w:type="paragraph" w:customStyle="1" w:styleId="3H8">
    <w:name w:val="3H8"/>
    <w:basedOn w:val="a"/>
    <w:rsid w:val="00822413"/>
    <w:pPr>
      <w:numPr>
        <w:ilvl w:val="8"/>
        <w:numId w:val="2"/>
      </w:numPr>
    </w:pPr>
  </w:style>
  <w:style w:type="paragraph" w:styleId="a3">
    <w:name w:val="Document Map"/>
    <w:basedOn w:val="a"/>
    <w:link w:val="Char"/>
    <w:uiPriority w:val="99"/>
    <w:semiHidden/>
    <w:unhideWhenUsed/>
    <w:rsid w:val="00822413"/>
    <w:rPr>
      <w:rFonts w:ascii="굴림" w:eastAsia="굴림"/>
      <w:sz w:val="18"/>
      <w:szCs w:val="18"/>
    </w:rPr>
  </w:style>
  <w:style w:type="character" w:customStyle="1" w:styleId="Char">
    <w:name w:val="문서 구조 Char"/>
    <w:basedOn w:val="a0"/>
    <w:link w:val="a3"/>
    <w:uiPriority w:val="99"/>
    <w:semiHidden/>
    <w:rsid w:val="00822413"/>
    <w:rPr>
      <w:rFonts w:ascii="굴림" w:eastAsia="굴림"/>
      <w:sz w:val="18"/>
      <w:szCs w:val="18"/>
    </w:rPr>
  </w:style>
  <w:style w:type="paragraph" w:styleId="a4">
    <w:name w:val="annotation text"/>
    <w:basedOn w:val="a"/>
    <w:link w:val="Char0"/>
    <w:uiPriority w:val="99"/>
    <w:semiHidden/>
    <w:rsid w:val="00822413"/>
  </w:style>
  <w:style w:type="character" w:customStyle="1" w:styleId="Char0">
    <w:name w:val="메모 텍스트 Char"/>
    <w:basedOn w:val="a0"/>
    <w:link w:val="a4"/>
    <w:uiPriority w:val="99"/>
    <w:semiHidden/>
    <w:rsid w:val="00822413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5">
    <w:name w:val="caption"/>
    <w:basedOn w:val="a"/>
    <w:next w:val="a"/>
    <w:link w:val="Char1"/>
    <w:qFormat/>
    <w:rsid w:val="00822413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har1">
    <w:name w:val="캡션 Char"/>
    <w:link w:val="a5"/>
    <w:locked/>
    <w:rsid w:val="00822413"/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paragraph" w:customStyle="1" w:styleId="3N0">
    <w:name w:val="3N0"/>
    <w:basedOn w:val="a"/>
    <w:link w:val="3N0Char"/>
    <w:qFormat/>
    <w:rsid w:val="00822413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N0Char">
    <w:name w:val="3N0 Char"/>
    <w:link w:val="3N0"/>
    <w:rsid w:val="00822413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H2Char">
    <w:name w:val="3H2 Char"/>
    <w:link w:val="3H2"/>
    <w:rsid w:val="00822413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822413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822413"/>
    <w:pPr>
      <w:numPr>
        <w:ilvl w:val="1"/>
      </w:numPr>
    </w:pPr>
  </w:style>
  <w:style w:type="character" w:customStyle="1" w:styleId="3D0Char">
    <w:name w:val="3D0 Char"/>
    <w:link w:val="3D0"/>
    <w:rsid w:val="00822413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822413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822413"/>
    <w:pPr>
      <w:numPr>
        <w:ilvl w:val="3"/>
      </w:numPr>
      <w:tabs>
        <w:tab w:val="num" w:pos="1191"/>
      </w:tabs>
    </w:pPr>
  </w:style>
  <w:style w:type="character" w:customStyle="1" w:styleId="3D2Char">
    <w:name w:val="3D2 Char"/>
    <w:link w:val="3D2"/>
    <w:rsid w:val="00822413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4">
    <w:name w:val="3D4"/>
    <w:basedOn w:val="3D3"/>
    <w:qFormat/>
    <w:rsid w:val="00822413"/>
    <w:pPr>
      <w:numPr>
        <w:ilvl w:val="4"/>
      </w:numPr>
      <w:tabs>
        <w:tab w:val="clear" w:pos="1588"/>
        <w:tab w:val="clear" w:pos="1768"/>
        <w:tab w:val="num" w:pos="360"/>
        <w:tab w:val="num" w:pos="1411"/>
      </w:tabs>
    </w:pPr>
  </w:style>
  <w:style w:type="character" w:customStyle="1" w:styleId="3D3Char">
    <w:name w:val="3D3 Char"/>
    <w:link w:val="3D3"/>
    <w:rsid w:val="00822413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5">
    <w:name w:val="3D5"/>
    <w:basedOn w:val="3D4"/>
    <w:qFormat/>
    <w:rsid w:val="00822413"/>
    <w:pPr>
      <w:numPr>
        <w:ilvl w:val="5"/>
      </w:numPr>
      <w:tabs>
        <w:tab w:val="clear" w:pos="1985"/>
        <w:tab w:val="clear" w:pos="2125"/>
        <w:tab w:val="num" w:pos="360"/>
        <w:tab w:val="num" w:pos="1411"/>
      </w:tabs>
    </w:pPr>
  </w:style>
  <w:style w:type="paragraph" w:customStyle="1" w:styleId="3D6">
    <w:name w:val="3D6"/>
    <w:basedOn w:val="3D5"/>
    <w:qFormat/>
    <w:rsid w:val="00822413"/>
    <w:pPr>
      <w:numPr>
        <w:ilvl w:val="6"/>
      </w:numPr>
      <w:tabs>
        <w:tab w:val="clear" w:pos="2381"/>
        <w:tab w:val="clear" w:pos="2482"/>
        <w:tab w:val="num" w:pos="360"/>
        <w:tab w:val="num" w:pos="1411"/>
      </w:tabs>
    </w:pPr>
  </w:style>
  <w:style w:type="paragraph" w:customStyle="1" w:styleId="3U1">
    <w:name w:val="3U1"/>
    <w:basedOn w:val="3N0"/>
    <w:qFormat/>
    <w:rsid w:val="00822413"/>
    <w:pPr>
      <w:numPr>
        <w:ilvl w:val="1"/>
        <w:numId w:val="7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822413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822413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822413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822413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822413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822413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822413"/>
    <w:pPr>
      <w:numPr>
        <w:ilvl w:val="7"/>
        <w:numId w:val="7"/>
      </w:numPr>
    </w:pPr>
  </w:style>
  <w:style w:type="paragraph" w:customStyle="1" w:styleId="3U8">
    <w:name w:val="3U8"/>
    <w:basedOn w:val="3U7"/>
    <w:qFormat/>
    <w:rsid w:val="00822413"/>
    <w:pPr>
      <w:numPr>
        <w:ilvl w:val="8"/>
      </w:numPr>
    </w:pPr>
  </w:style>
  <w:style w:type="paragraph" w:customStyle="1" w:styleId="3D7">
    <w:name w:val="3D7"/>
    <w:basedOn w:val="a"/>
    <w:rsid w:val="00822413"/>
    <w:pPr>
      <w:numPr>
        <w:ilvl w:val="7"/>
        <w:numId w:val="4"/>
      </w:numPr>
    </w:pPr>
  </w:style>
  <w:style w:type="paragraph" w:customStyle="1" w:styleId="3D8">
    <w:name w:val="3D8"/>
    <w:basedOn w:val="a"/>
    <w:rsid w:val="00822413"/>
    <w:pPr>
      <w:numPr>
        <w:ilvl w:val="8"/>
        <w:numId w:val="4"/>
      </w:numPr>
    </w:pPr>
  </w:style>
  <w:style w:type="paragraph" w:customStyle="1" w:styleId="3E0">
    <w:name w:val="3E0"/>
    <w:basedOn w:val="3N0"/>
    <w:qFormat/>
    <w:rsid w:val="00822413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82241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82241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822413"/>
    <w:pPr>
      <w:numPr>
        <w:ilvl w:val="3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822413"/>
    <w:pPr>
      <w:numPr>
        <w:ilvl w:val="4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822413"/>
    <w:pPr>
      <w:numPr>
        <w:ilvl w:val="5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822413"/>
    <w:pPr>
      <w:numPr>
        <w:ilvl w:val="6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822413"/>
    <w:pPr>
      <w:numPr>
        <w:ilvl w:val="7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822413"/>
    <w:pPr>
      <w:numPr>
        <w:ilvl w:val="8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822413"/>
    <w:pPr>
      <w:numPr>
        <w:numId w:val="5"/>
      </w:numPr>
    </w:pPr>
  </w:style>
  <w:style w:type="numbering" w:customStyle="1" w:styleId="3DNumbering">
    <w:name w:val="3D Numbering"/>
    <w:uiPriority w:val="99"/>
    <w:rsid w:val="00822413"/>
    <w:pPr>
      <w:numPr>
        <w:numId w:val="6"/>
      </w:numPr>
    </w:pPr>
  </w:style>
  <w:style w:type="character" w:customStyle="1" w:styleId="3H3Char">
    <w:name w:val="3H3 Char"/>
    <w:link w:val="3H3"/>
    <w:rsid w:val="000205FC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character" w:customStyle="1" w:styleId="3D1Char">
    <w:name w:val="3D1 Char"/>
    <w:link w:val="3D1"/>
    <w:rsid w:val="000205FC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H4Char">
    <w:name w:val="3H4 Char"/>
    <w:link w:val="3H4"/>
    <w:rsid w:val="000205FC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S0">
    <w:name w:val="3S0"/>
    <w:basedOn w:val="a"/>
    <w:link w:val="3S0Char"/>
    <w:qFormat/>
    <w:rsid w:val="000205FC"/>
  </w:style>
  <w:style w:type="character" w:customStyle="1" w:styleId="3S0Char">
    <w:name w:val="3S0 Char"/>
    <w:link w:val="3S0"/>
    <w:rsid w:val="000205FC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6">
    <w:name w:val="header"/>
    <w:basedOn w:val="a"/>
    <w:link w:val="Char2"/>
    <w:uiPriority w:val="99"/>
    <w:semiHidden/>
    <w:unhideWhenUsed/>
    <w:rsid w:val="00B359CB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6"/>
    <w:uiPriority w:val="99"/>
    <w:semiHidden/>
    <w:rsid w:val="00B359C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7">
    <w:name w:val="footer"/>
    <w:basedOn w:val="a"/>
    <w:link w:val="Char3"/>
    <w:uiPriority w:val="99"/>
    <w:semiHidden/>
    <w:unhideWhenUsed/>
    <w:rsid w:val="00B359CB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7"/>
    <w:uiPriority w:val="99"/>
    <w:semiHidden/>
    <w:rsid w:val="00B359C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8">
    <w:name w:val="Balloon Text"/>
    <w:basedOn w:val="a"/>
    <w:link w:val="Char4"/>
    <w:uiPriority w:val="99"/>
    <w:semiHidden/>
    <w:unhideWhenUsed/>
    <w:rsid w:val="00B359CB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8"/>
    <w:uiPriority w:val="99"/>
    <w:semiHidden/>
    <w:rsid w:val="00B359CB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2183</Words>
  <Characters>12446</Characters>
  <Application>Microsoft Office Word</Application>
  <DocSecurity>0</DocSecurity>
  <Lines>103</Lines>
  <Paragraphs>29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3</cp:revision>
  <dcterms:created xsi:type="dcterms:W3CDTF">2013-10-13T03:26:00Z</dcterms:created>
  <dcterms:modified xsi:type="dcterms:W3CDTF">2013-10-14T06:47:00Z</dcterms:modified>
</cp:coreProperties>
</file>