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99"/>
        <w:gridCol w:w="1151"/>
      </w:tblGrid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F75D02" w:rsidRDefault="00F75D02">
            <w:pPr>
              <w:pStyle w:val="3Table"/>
              <w:rPr>
                <w:rFonts w:eastAsia="新細明體" w:hint="eastAsia"/>
                <w:lang w:eastAsia="zh-TW"/>
              </w:rPr>
            </w:pPr>
            <w:proofErr w:type="spellStart"/>
            <w:r>
              <w:rPr>
                <w:rFonts w:eastAsia="新細明體" w:hint="eastAsia"/>
                <w:lang w:eastAsia="zh-TW"/>
              </w:rPr>
              <w:t>d</w:t>
            </w:r>
            <w:r w:rsidR="00561CD3">
              <w:t>epth_mode_parameters</w:t>
            </w:r>
            <w:proofErr w:type="spellEnd"/>
            <w:r w:rsidR="00561CD3">
              <w:t>( x0 , y0 , log2CbSize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  <w:rPr>
                <w:b/>
              </w:rPr>
            </w:pPr>
            <w:r>
              <w:rPr>
                <w:b/>
              </w:rPr>
              <w:t>Descriptor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 xml:space="preserve">if( ( log2CbSize = = 3  &amp;&amp;  </w:t>
            </w:r>
            <w:proofErr w:type="spellStart"/>
            <w:r>
              <w:t>PartMode</w:t>
            </w:r>
            <w:proofErr w:type="spellEnd"/>
            <w:r>
              <w:t>[ </w:t>
            </w:r>
            <w:proofErr w:type="spellStart"/>
            <w:r>
              <w:t>xC</w:t>
            </w:r>
            <w:proofErr w:type="spellEnd"/>
            <w:r>
              <w:t> ][ </w:t>
            </w:r>
            <w:proofErr w:type="spellStart"/>
            <w:r>
              <w:t>yC</w:t>
            </w:r>
            <w:proofErr w:type="spellEnd"/>
            <w:r>
              <w:t> ]  = =  PART_2Nx2N )</w:t>
            </w:r>
            <w:r>
              <w:br/>
            </w:r>
            <w:r>
              <w:tab/>
            </w:r>
            <w:r>
              <w:tab/>
              <w:t>| |  ( log2CbSize &gt; 3  &amp;&amp;  log2CbSize &lt; 6 )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depth_intra_mode_set_indication_flag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proofErr w:type="spellStart"/>
            <w:r>
              <w:rPr>
                <w:b/>
              </w:rPr>
              <w:t>depth_intra_mode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if ( </w:t>
            </w:r>
            <w:proofErr w:type="spellStart"/>
            <w:r>
              <w:t>DepthIntraMode</w:t>
            </w:r>
            <w:proofErr w:type="spellEnd"/>
            <w:r>
              <w:t>[ x0 ][ y0 ]  = =  INTRA_DEP_DMM_WFULL  | |  </w:t>
            </w:r>
            <w:r>
              <w:br/>
            </w:r>
            <w:r>
              <w:tab/>
            </w:r>
            <w:r>
              <w:tab/>
            </w:r>
            <w:proofErr w:type="spellStart"/>
            <w:r>
              <w:t>DepthIntraMode</w:t>
            </w:r>
            <w:proofErr w:type="spellEnd"/>
            <w:r>
              <w:t>[ x0 ][ y0 ]  = = INTRA_DEP_SDC_DMM_WFULL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wedge_full_tab_idx</w:t>
            </w:r>
            <w:proofErr w:type="spellEnd"/>
            <w:r>
              <w:t>[ x0 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else if( </w:t>
            </w:r>
            <w:proofErr w:type="spellStart"/>
            <w:r>
              <w:t>DepthIntraMode</w:t>
            </w:r>
            <w:proofErr w:type="spellEnd"/>
            <w:r>
              <w:t>[ x0 ][ y0 ]  = =  INTRA_DEP_DMM_WPREDTEX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wedge_predtex_tab_idx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} else if( </w:t>
            </w:r>
            <w:proofErr w:type="spellStart"/>
            <w:r>
              <w:t>DepthIntraMode</w:t>
            </w:r>
            <w:proofErr w:type="spellEnd"/>
            <w:r>
              <w:t>[ x0 ][ y0 ]  = = INTRA_DEP_CHAIN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edge_start_left_flag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edge_start_position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rPr>
                <w:b/>
              </w:rPr>
              <w:t>num_edge_codes_minus1</w:t>
            </w:r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  <w:t xml:space="preserve">for( k = 0; k &lt;= num_edge_codes_minus1; k++ )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edge_code</w:t>
            </w:r>
            <w:proofErr w:type="spellEnd"/>
            <w:r>
              <w:t>[ k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if( </w:t>
            </w:r>
            <w:proofErr w:type="spellStart"/>
            <w:r>
              <w:t>DmmFlag</w:t>
            </w:r>
            <w:proofErr w:type="spellEnd"/>
            <w:r>
              <w:t>[ x0 ][ y0 ]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  <w:rPr>
                <w:lang w:val="de-DE"/>
              </w:rPr>
            </w:pPr>
            <w:r>
              <w:rPr>
                <w:lang w:val="de-DE"/>
              </w:rPr>
              <w:tab/>
            </w:r>
            <w:r>
              <w:rPr>
                <w:lang w:val="de-DE"/>
              </w:rPr>
              <w:tab/>
            </w:r>
            <w:r>
              <w:rPr>
                <w:b/>
                <w:lang w:val="de-DE"/>
              </w:rPr>
              <w:t>dmm_dc_flag</w:t>
            </w:r>
            <w:r>
              <w:rPr>
                <w:lang w:val="de-DE"/>
              </w:rP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  <w:t>if ( </w:t>
            </w:r>
            <w:proofErr w:type="spellStart"/>
            <w:r>
              <w:t>dmm_dc_flag</w:t>
            </w:r>
            <w:proofErr w:type="spellEnd"/>
            <w:r>
              <w:t xml:space="preserve">[ x0 ][ y0 ] )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>for( 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 &lt; 2; </w:t>
            </w:r>
            <w:proofErr w:type="spellStart"/>
            <w:r>
              <w:t>i</w:t>
            </w:r>
            <w:proofErr w:type="spellEnd"/>
            <w:r>
              <w:t xml:space="preserve"> ++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dmm_dc_abs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if ( </w:t>
            </w:r>
            <w:proofErr w:type="spellStart"/>
            <w:r>
              <w:t>dmm_dc_abs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dmm_dc_sign_flag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 xml:space="preserve">}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else if( </w:t>
            </w:r>
            <w:proofErr w:type="spellStart"/>
            <w:r>
              <w:t>DepthIntraMode</w:t>
            </w:r>
            <w:proofErr w:type="spellEnd"/>
            <w:r>
              <w:t>[ x0 ][ y0 ]  = =  INTRA_DEP_CHAIN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proofErr w:type="spellStart"/>
            <w:r>
              <w:rPr>
                <w:b/>
              </w:rPr>
              <w:t>edge_dc_flag</w:t>
            </w:r>
            <w:proofErr w:type="spellEnd"/>
            <w: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  <w:t>if( </w:t>
            </w:r>
            <w:proofErr w:type="spellStart"/>
            <w:r>
              <w:t>edge_dc_flag</w:t>
            </w:r>
            <w:proofErr w:type="spellEnd"/>
            <w:r>
              <w:t>[ x0 ][ y0 ]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 xml:space="preserve">for( 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 &lt; 2; </w:t>
            </w:r>
            <w:proofErr w:type="spellStart"/>
            <w:r>
              <w:t>i</w:t>
            </w:r>
            <w:proofErr w:type="spellEnd"/>
            <w:r>
              <w:t>++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edge_dc_abs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edge_dc_abs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 != 0 )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rPr>
                <w:b/>
              </w:rPr>
              <w:t>edge_dc_sign_flag</w:t>
            </w:r>
            <w:proofErr w:type="spellEnd"/>
            <w:r>
              <w:t>[ x0 ][ y0 ][ </w:t>
            </w:r>
            <w:proofErr w:type="spellStart"/>
            <w:r>
              <w:t>i</w:t>
            </w:r>
            <w:proofErr w:type="spellEnd"/>
            <w: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</w: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  <w:t xml:space="preserve">else if( </w:t>
            </w:r>
            <w:proofErr w:type="spellStart"/>
            <w:r w:rsidRPr="008841F7">
              <w:rPr>
                <w:strike/>
                <w:highlight w:val="magenta"/>
              </w:rPr>
              <w:t>SdcFlag</w:t>
            </w:r>
            <w:proofErr w:type="spellEnd"/>
            <w:r w:rsidRPr="008841F7">
              <w:rPr>
                <w:strike/>
                <w:highlight w:val="magenta"/>
              </w:rPr>
              <w:t>[ x0 ][ y0 ]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proofErr w:type="spellStart"/>
            <w:r w:rsidRPr="008841F7">
              <w:rPr>
                <w:strike/>
                <w:highlight w:val="magenta"/>
              </w:rPr>
              <w:t>sdcNumSegments</w:t>
            </w:r>
            <w:proofErr w:type="spellEnd"/>
            <w:r w:rsidRPr="008841F7">
              <w:rPr>
                <w:strike/>
                <w:highlight w:val="magenta"/>
              </w:rPr>
              <w:t xml:space="preserve"> = </w:t>
            </w:r>
            <w:r w:rsidRPr="008841F7">
              <w:rPr>
                <w:strike/>
                <w:highlight w:val="magenta"/>
              </w:rPr>
              <w:br/>
            </w: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  <w:t xml:space="preserve">( </w:t>
            </w:r>
            <w:proofErr w:type="spellStart"/>
            <w:r w:rsidRPr="008841F7">
              <w:rPr>
                <w:strike/>
                <w:highlight w:val="magenta"/>
              </w:rPr>
              <w:t>DepthIntraMode</w:t>
            </w:r>
            <w:proofErr w:type="spellEnd"/>
            <w:r w:rsidRPr="008841F7">
              <w:rPr>
                <w:strike/>
                <w:highlight w:val="magenta"/>
              </w:rPr>
              <w:t xml:space="preserve">[ x0  ][ y0 ]  = =  INTRA_DEP_SDC_DMM_WFULL ) ? 2 : 1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  <w:t xml:space="preserve">for( </w:t>
            </w:r>
            <w:proofErr w:type="spellStart"/>
            <w:r w:rsidRPr="008841F7">
              <w:rPr>
                <w:strike/>
                <w:highlight w:val="magenta"/>
              </w:rPr>
              <w:t>i</w:t>
            </w:r>
            <w:proofErr w:type="spellEnd"/>
            <w:r w:rsidRPr="008841F7">
              <w:rPr>
                <w:strike/>
                <w:highlight w:val="magenta"/>
              </w:rPr>
              <w:t xml:space="preserve"> = 0; </w:t>
            </w:r>
            <w:proofErr w:type="spellStart"/>
            <w:r w:rsidRPr="008841F7">
              <w:rPr>
                <w:strike/>
                <w:highlight w:val="magenta"/>
              </w:rPr>
              <w:t>i</w:t>
            </w:r>
            <w:proofErr w:type="spellEnd"/>
            <w:r w:rsidRPr="008841F7">
              <w:rPr>
                <w:strike/>
                <w:highlight w:val="magenta"/>
              </w:rPr>
              <w:t xml:space="preserve"> &lt; </w:t>
            </w:r>
            <w:proofErr w:type="spellStart"/>
            <w:r w:rsidRPr="008841F7">
              <w:rPr>
                <w:strike/>
                <w:highlight w:val="magenta"/>
              </w:rPr>
              <w:t>sdcNumSegments</w:t>
            </w:r>
            <w:proofErr w:type="spellEnd"/>
            <w:r w:rsidRPr="008841F7">
              <w:rPr>
                <w:strike/>
                <w:highlight w:val="magenta"/>
              </w:rPr>
              <w:t xml:space="preserve">; </w:t>
            </w:r>
            <w:proofErr w:type="spellStart"/>
            <w:r w:rsidRPr="008841F7">
              <w:rPr>
                <w:strike/>
                <w:highlight w:val="magenta"/>
              </w:rPr>
              <w:t>i</w:t>
            </w:r>
            <w:proofErr w:type="spellEnd"/>
            <w:r w:rsidRPr="008841F7">
              <w:rPr>
                <w:strike/>
                <w:highlight w:val="magenta"/>
              </w:rPr>
              <w:t>++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Pr="00EA2F9F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  <w:rPr>
                <w:strike/>
                <w:highlight w:val="magenta"/>
              </w:rPr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proofErr w:type="spellStart"/>
            <w:r w:rsidRPr="008841F7">
              <w:rPr>
                <w:b/>
                <w:strike/>
                <w:highlight w:val="magenta"/>
              </w:rPr>
              <w:t>sdc_residual_flag</w:t>
            </w:r>
            <w:proofErr w:type="spellEnd"/>
            <w:r w:rsidRPr="008841F7">
              <w:rPr>
                <w:strike/>
                <w:highlight w:val="magenta"/>
              </w:rPr>
              <w:t>[ x0 ][ y0 ][ </w:t>
            </w:r>
            <w:proofErr w:type="spellStart"/>
            <w:r w:rsidRPr="008841F7">
              <w:rPr>
                <w:strike/>
                <w:highlight w:val="magenta"/>
              </w:rPr>
              <w:t>i</w:t>
            </w:r>
            <w:proofErr w:type="spellEnd"/>
            <w:r w:rsidRPr="008841F7">
              <w:rPr>
                <w:strike/>
                <w:highlight w:val="magenta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EA2F9F" w:rsidRDefault="00561CD3">
            <w:pPr>
              <w:pStyle w:val="3Table"/>
              <w:rPr>
                <w:strike/>
                <w:highlight w:val="magenta"/>
              </w:rPr>
            </w:pPr>
            <w:proofErr w:type="spellStart"/>
            <w:r w:rsidRPr="00EA2F9F">
              <w:rPr>
                <w:strike/>
                <w:highlight w:val="magenta"/>
              </w:rPr>
              <w:t>ae</w:t>
            </w:r>
            <w:proofErr w:type="spellEnd"/>
            <w:r w:rsidRPr="00EA2F9F">
              <w:rPr>
                <w:strike/>
                <w:highlight w:val="magenta"/>
              </w:rP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  <w:t xml:space="preserve">if( </w:t>
            </w:r>
            <w:proofErr w:type="spellStart"/>
            <w:r w:rsidRPr="008841F7">
              <w:rPr>
                <w:strike/>
                <w:highlight w:val="magenta"/>
              </w:rPr>
              <w:t>sdc_residual_flag</w:t>
            </w:r>
            <w:proofErr w:type="spellEnd"/>
            <w:r w:rsidRPr="008841F7">
              <w:rPr>
                <w:strike/>
                <w:highlight w:val="magenta"/>
              </w:rPr>
              <w:t>[ x0 ][ y0 ][ </w:t>
            </w:r>
            <w:proofErr w:type="spellStart"/>
            <w:r w:rsidRPr="008841F7">
              <w:rPr>
                <w:strike/>
                <w:highlight w:val="magenta"/>
              </w:rPr>
              <w:t>i</w:t>
            </w:r>
            <w:proofErr w:type="spellEnd"/>
            <w:r w:rsidRPr="008841F7">
              <w:rPr>
                <w:strike/>
                <w:highlight w:val="magenta"/>
              </w:rPr>
              <w:t> ]) 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Pr="00EA2F9F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  <w:rPr>
                <w:strike/>
                <w:highlight w:val="magenta"/>
              </w:rPr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proofErr w:type="spellStart"/>
            <w:r w:rsidRPr="008841F7">
              <w:rPr>
                <w:b/>
                <w:strike/>
                <w:highlight w:val="magenta"/>
              </w:rPr>
              <w:t>sdc_residual_sign_flag</w:t>
            </w:r>
            <w:proofErr w:type="spellEnd"/>
            <w:r w:rsidRPr="008841F7">
              <w:rPr>
                <w:strike/>
                <w:highlight w:val="magenta"/>
              </w:rPr>
              <w:t>[ x0 ][ y0 ][ </w:t>
            </w:r>
            <w:proofErr w:type="spellStart"/>
            <w:r w:rsidRPr="008841F7">
              <w:rPr>
                <w:strike/>
                <w:highlight w:val="magenta"/>
              </w:rPr>
              <w:t>i</w:t>
            </w:r>
            <w:proofErr w:type="spellEnd"/>
            <w:r w:rsidRPr="008841F7">
              <w:rPr>
                <w:strike/>
                <w:highlight w:val="magenta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EA2F9F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  <w:rPr>
                <w:strike/>
                <w:highlight w:val="magenta"/>
              </w:rPr>
            </w:pPr>
            <w:proofErr w:type="spellStart"/>
            <w:r w:rsidRPr="00EA2F9F">
              <w:rPr>
                <w:strike/>
                <w:highlight w:val="magenta"/>
              </w:rPr>
              <w:t>ae</w:t>
            </w:r>
            <w:proofErr w:type="spellEnd"/>
            <w:r w:rsidRPr="00EA2F9F">
              <w:rPr>
                <w:strike/>
                <w:highlight w:val="magenta"/>
              </w:rP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b/>
                <w:strike/>
                <w:highlight w:val="magenta"/>
              </w:rPr>
              <w:t>sdc_residual_abs_minus1</w:t>
            </w:r>
            <w:r w:rsidRPr="008841F7">
              <w:rPr>
                <w:strike/>
                <w:highlight w:val="magenta"/>
              </w:rPr>
              <w:t>[ x0 ][ y0 ][ </w:t>
            </w:r>
            <w:proofErr w:type="spellStart"/>
            <w:r w:rsidRPr="008841F7">
              <w:rPr>
                <w:strike/>
                <w:highlight w:val="magenta"/>
              </w:rPr>
              <w:t>i</w:t>
            </w:r>
            <w:proofErr w:type="spellEnd"/>
            <w:r w:rsidRPr="008841F7">
              <w:rPr>
                <w:strike/>
                <w:highlight w:val="magenta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EA2F9F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  <w:rPr>
                <w:strike/>
                <w:highlight w:val="magenta"/>
              </w:rPr>
            </w:pPr>
            <w:proofErr w:type="spellStart"/>
            <w:r w:rsidRPr="00EA2F9F">
              <w:rPr>
                <w:strike/>
                <w:highlight w:val="magenta"/>
              </w:rPr>
              <w:t>ae</w:t>
            </w:r>
            <w:proofErr w:type="spellEnd"/>
            <w:r w:rsidRPr="00EA2F9F">
              <w:rPr>
                <w:strike/>
                <w:highlight w:val="magenta"/>
              </w:rPr>
              <w:t>(v)</w:t>
            </w: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Pr="00EA2F9F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  <w:rPr>
                <w:strike/>
                <w:highlight w:val="magenta"/>
              </w:rPr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</w:r>
            <w:r w:rsidRPr="008841F7">
              <w:rPr>
                <w:strike/>
                <w:highlight w:val="magent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Pr="00EA2F9F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  <w:rPr>
                <w:strike/>
                <w:highlight w:val="magenta"/>
              </w:rPr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841F7" w:rsidRDefault="00561CD3">
            <w:pPr>
              <w:pStyle w:val="3Table"/>
              <w:rPr>
                <w:strike/>
                <w:highlight w:val="magenta"/>
              </w:rPr>
            </w:pPr>
            <w:r w:rsidRPr="008841F7">
              <w:rPr>
                <w:strike/>
                <w:highlight w:val="magent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 w:rsidP="00561CD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561CD3" w:rsidTr="00F75D02">
        <w:trPr>
          <w:cantSplit/>
          <w:trHeight w:val="204"/>
          <w:jc w:val="center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Default="00561CD3">
            <w:pPr>
              <w:pStyle w:val="3Table"/>
            </w:pPr>
            <w: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D3" w:rsidRDefault="00561CD3">
            <w:pPr>
              <w:pStyle w:val="3Table"/>
            </w:pPr>
          </w:p>
        </w:tc>
      </w:tr>
    </w:tbl>
    <w:p w:rsidR="00561CD3" w:rsidRDefault="00561CD3" w:rsidP="00561CD3">
      <w:pPr>
        <w:rPr>
          <w:rFonts w:eastAsia="新細明體" w:hint="eastAsia"/>
          <w:b/>
          <w:sz w:val="40"/>
          <w:lang w:eastAsia="zh-TW"/>
        </w:rPr>
      </w:pPr>
    </w:p>
    <w:p w:rsidR="00D75CD2" w:rsidRDefault="00D75CD2" w:rsidP="00D75CD2">
      <w:pPr>
        <w:pStyle w:val="3H3"/>
        <w:numPr>
          <w:ilvl w:val="0"/>
          <w:numId w:val="0"/>
        </w:numPr>
        <w:rPr>
          <w:rFonts w:eastAsia="新細明體" w:hint="eastAsia"/>
          <w:lang w:eastAsia="zh-TW"/>
        </w:rPr>
      </w:pPr>
      <w:r>
        <w:rPr>
          <w:rFonts w:eastAsia="新細明體" w:hint="eastAsia"/>
          <w:lang w:eastAsia="zh-TW"/>
        </w:rPr>
        <w:t xml:space="preserve">H.7.4.9.3 </w:t>
      </w:r>
      <w:r>
        <w:t xml:space="preserve">Depth mode parameter semantics </w:t>
      </w:r>
    </w:p>
    <w:p w:rsidR="00E71B89" w:rsidRDefault="00E71B89" w:rsidP="00E71B89">
      <w:pPr>
        <w:rPr>
          <w:rFonts w:ascii="Times New Roman" w:eastAsia="新細明體" w:hAnsi="Times New Roman" w:cs="Times New Roman" w:hint="eastAsia"/>
          <w:b/>
          <w:lang w:eastAsia="zh-TW"/>
        </w:rPr>
      </w:pPr>
    </w:p>
    <w:p w:rsidR="00E71B89" w:rsidRPr="00E71B89" w:rsidRDefault="00E71B89" w:rsidP="00E71B89">
      <w:pPr>
        <w:rPr>
          <w:rFonts w:ascii="Times New Roman" w:hAnsi="Times New Roman" w:cs="Times New Roman"/>
          <w:strike/>
          <w:highlight w:val="magenta"/>
        </w:rPr>
      </w:pPr>
      <w:proofErr w:type="spellStart"/>
      <w:r w:rsidRPr="00E71B89">
        <w:rPr>
          <w:rFonts w:ascii="Times New Roman" w:hAnsi="Times New Roman" w:cs="Times New Roman"/>
          <w:b/>
          <w:strike/>
          <w:highlight w:val="magenta"/>
        </w:rPr>
        <w:t>sdc_residual_flag</w:t>
      </w:r>
      <w:proofErr w:type="spellEnd"/>
      <w:r w:rsidRPr="00E71B89">
        <w:rPr>
          <w:rFonts w:ascii="Times New Roman" w:hAnsi="Times New Roman" w:cs="Times New Roman"/>
          <w:strike/>
          <w:highlight w:val="magenta"/>
          <w:lang w:eastAsia="ko-KR"/>
        </w:rPr>
        <w:t>[ x0 ][ y0 ][ </w:t>
      </w:r>
      <w:proofErr w:type="spellStart"/>
      <w:r w:rsidRPr="00E71B89">
        <w:rPr>
          <w:rFonts w:ascii="Times New Roman" w:hAnsi="Times New Roman" w:cs="Times New Roman"/>
          <w:strike/>
          <w:highlight w:val="magenta"/>
          <w:lang w:eastAsia="ko-KR"/>
        </w:rPr>
        <w:t>i</w:t>
      </w:r>
      <w:proofErr w:type="spellEnd"/>
      <w:r w:rsidRPr="00E71B89">
        <w:rPr>
          <w:rFonts w:ascii="Times New Roman" w:hAnsi="Times New Roman" w:cs="Times New Roman"/>
          <w:strike/>
          <w:highlight w:val="magenta"/>
          <w:lang w:eastAsia="ko-KR"/>
        </w:rPr>
        <w:t> ]</w:t>
      </w:r>
      <w:r w:rsidRPr="00E71B89">
        <w:rPr>
          <w:rFonts w:ascii="Times New Roman" w:hAnsi="Times New Roman" w:cs="Times New Roman"/>
          <w:strike/>
          <w:highlight w:val="magenta"/>
        </w:rPr>
        <w:t xml:space="preserve"> equal to 0 specifies that the residual is zero for segment </w:t>
      </w:r>
      <w:proofErr w:type="spellStart"/>
      <w:r w:rsidRPr="00E71B89">
        <w:rPr>
          <w:rFonts w:ascii="Times New Roman" w:hAnsi="Times New Roman" w:cs="Times New Roman"/>
          <w:strike/>
          <w:highlight w:val="magenta"/>
        </w:rPr>
        <w:t>i</w:t>
      </w:r>
      <w:proofErr w:type="spellEnd"/>
      <w:r w:rsidRPr="00E71B89">
        <w:rPr>
          <w:rFonts w:ascii="Times New Roman" w:hAnsi="Times New Roman" w:cs="Times New Roman"/>
          <w:strike/>
          <w:highlight w:val="magenta"/>
        </w:rPr>
        <w:t xml:space="preserve">. </w:t>
      </w:r>
      <w:proofErr w:type="spellStart"/>
      <w:r w:rsidRPr="00E71B89">
        <w:rPr>
          <w:rFonts w:ascii="Times New Roman" w:hAnsi="Times New Roman" w:cs="Times New Roman"/>
          <w:strike/>
          <w:highlight w:val="magenta"/>
        </w:rPr>
        <w:t>sdc_residual_flag</w:t>
      </w:r>
      <w:proofErr w:type="spellEnd"/>
      <w:r w:rsidRPr="00E71B89">
        <w:rPr>
          <w:rFonts w:ascii="Times New Roman" w:hAnsi="Times New Roman" w:cs="Times New Roman"/>
          <w:strike/>
          <w:highlight w:val="magenta"/>
        </w:rPr>
        <w:t xml:space="preserve"> equal to 1 specifies that the residual is non-zero and the </w:t>
      </w:r>
      <w:proofErr w:type="spellStart"/>
      <w:r w:rsidRPr="00E71B89">
        <w:rPr>
          <w:rFonts w:ascii="Times New Roman" w:hAnsi="Times New Roman" w:cs="Times New Roman"/>
          <w:strike/>
          <w:highlight w:val="magenta"/>
        </w:rPr>
        <w:t>sdc_residual_sign_flag</w:t>
      </w:r>
      <w:proofErr w:type="spellEnd"/>
      <w:r w:rsidRPr="00E71B89">
        <w:rPr>
          <w:rFonts w:ascii="Times New Roman" w:hAnsi="Times New Roman" w:cs="Times New Roman"/>
          <w:strike/>
          <w:highlight w:val="magenta"/>
        </w:rPr>
        <w:t xml:space="preserve"> and </w:t>
      </w:r>
      <w:proofErr w:type="spellStart"/>
      <w:r w:rsidRPr="00E71B89">
        <w:rPr>
          <w:rFonts w:ascii="Times New Roman" w:hAnsi="Times New Roman" w:cs="Times New Roman"/>
          <w:strike/>
          <w:highlight w:val="magenta"/>
        </w:rPr>
        <w:t>sdc_residual_abs</w:t>
      </w:r>
      <w:proofErr w:type="spellEnd"/>
      <w:r w:rsidRPr="00E71B89">
        <w:rPr>
          <w:rFonts w:ascii="Times New Roman" w:hAnsi="Times New Roman" w:cs="Times New Roman"/>
          <w:strike/>
          <w:highlight w:val="magenta"/>
        </w:rPr>
        <w:t>[ </w:t>
      </w:r>
      <w:proofErr w:type="spellStart"/>
      <w:r w:rsidRPr="00E71B89">
        <w:rPr>
          <w:rFonts w:ascii="Times New Roman" w:hAnsi="Times New Roman" w:cs="Times New Roman"/>
          <w:strike/>
          <w:highlight w:val="magenta"/>
        </w:rPr>
        <w:t>i</w:t>
      </w:r>
      <w:proofErr w:type="spellEnd"/>
      <w:r w:rsidRPr="00E71B89">
        <w:rPr>
          <w:rFonts w:ascii="Times New Roman" w:hAnsi="Times New Roman" w:cs="Times New Roman"/>
          <w:strike/>
          <w:highlight w:val="magenta"/>
        </w:rPr>
        <w:t xml:space="preserve"> ] syntax elements are present for segment </w:t>
      </w:r>
      <w:proofErr w:type="spellStart"/>
      <w:r w:rsidRPr="00E71B89">
        <w:rPr>
          <w:rFonts w:ascii="Times New Roman" w:hAnsi="Times New Roman" w:cs="Times New Roman"/>
          <w:strike/>
          <w:highlight w:val="magenta"/>
        </w:rPr>
        <w:t>i</w:t>
      </w:r>
      <w:proofErr w:type="spellEnd"/>
      <w:r w:rsidRPr="00E71B89">
        <w:rPr>
          <w:rFonts w:ascii="Times New Roman" w:hAnsi="Times New Roman" w:cs="Times New Roman"/>
          <w:strike/>
          <w:highlight w:val="magenta"/>
        </w:rPr>
        <w:t xml:space="preserve">. </w:t>
      </w:r>
    </w:p>
    <w:p w:rsidR="00E71B89" w:rsidRPr="00E71B89" w:rsidRDefault="00E71B89" w:rsidP="00E71B89">
      <w:pPr>
        <w:pStyle w:val="3S0"/>
        <w:tabs>
          <w:tab w:val="clear" w:pos="794"/>
          <w:tab w:val="left" w:pos="1134"/>
        </w:tabs>
        <w:rPr>
          <w:strike/>
        </w:rPr>
      </w:pPr>
      <w:bookmarkStart w:id="0" w:name="OLE_LINK44"/>
      <w:bookmarkStart w:id="1" w:name="OLE_LINK43"/>
      <w:bookmarkStart w:id="2" w:name="OLE_LINK42"/>
      <w:bookmarkStart w:id="3" w:name="OLE_LINK41"/>
      <w:r w:rsidRPr="00E71B89">
        <w:rPr>
          <w:b/>
          <w:strike/>
          <w:highlight w:val="magenta"/>
        </w:rPr>
        <w:t>sdc_residual_abs_minus1</w:t>
      </w:r>
      <w:bookmarkEnd w:id="0"/>
      <w:bookmarkEnd w:id="1"/>
      <w:r w:rsidRPr="00E71B89">
        <w:rPr>
          <w:strike/>
          <w:highlight w:val="magenta"/>
          <w:lang w:eastAsia="ko-KR"/>
        </w:rPr>
        <w:t>[ x0 ][ y0 ]</w:t>
      </w:r>
      <w:r w:rsidRPr="00E71B89">
        <w:rPr>
          <w:strike/>
          <w:highlight w:val="magenta"/>
        </w:rPr>
        <w:t>[ </w:t>
      </w:r>
      <w:proofErr w:type="spellStart"/>
      <w:r w:rsidRPr="00E71B89">
        <w:rPr>
          <w:strike/>
          <w:highlight w:val="magenta"/>
        </w:rPr>
        <w:t>i</w:t>
      </w:r>
      <w:proofErr w:type="spellEnd"/>
      <w:r w:rsidRPr="00E71B89">
        <w:rPr>
          <w:strike/>
          <w:highlight w:val="magenta"/>
        </w:rPr>
        <w:t> ]</w:t>
      </w:r>
      <w:r w:rsidRPr="00E71B89">
        <w:rPr>
          <w:b/>
          <w:strike/>
          <w:highlight w:val="magenta"/>
        </w:rPr>
        <w:t xml:space="preserve"> </w:t>
      </w:r>
      <w:r w:rsidRPr="00E71B89">
        <w:rPr>
          <w:rStyle w:val="3N0Char"/>
          <w:strike/>
          <w:highlight w:val="magenta"/>
        </w:rPr>
        <w:t xml:space="preserve">and </w:t>
      </w:r>
      <w:proofErr w:type="spellStart"/>
      <w:r w:rsidRPr="00E71B89">
        <w:rPr>
          <w:b/>
          <w:strike/>
          <w:highlight w:val="magenta"/>
        </w:rPr>
        <w:t>sdc_residual_sign_flag</w:t>
      </w:r>
      <w:proofErr w:type="spellEnd"/>
      <w:r w:rsidRPr="00E71B89">
        <w:rPr>
          <w:strike/>
          <w:highlight w:val="magenta"/>
          <w:lang w:eastAsia="ko-KR"/>
        </w:rPr>
        <w:t>[ x0 ][ y0 ]</w:t>
      </w:r>
      <w:r w:rsidRPr="00E71B89">
        <w:rPr>
          <w:strike/>
          <w:highlight w:val="magenta"/>
        </w:rPr>
        <w:t>[ </w:t>
      </w:r>
      <w:proofErr w:type="spellStart"/>
      <w:r w:rsidRPr="00E71B89">
        <w:rPr>
          <w:strike/>
          <w:highlight w:val="magenta"/>
        </w:rPr>
        <w:t>i</w:t>
      </w:r>
      <w:proofErr w:type="spellEnd"/>
      <w:r w:rsidRPr="00E71B89">
        <w:rPr>
          <w:strike/>
          <w:highlight w:val="magenta"/>
        </w:rPr>
        <w:t> ]</w:t>
      </w:r>
      <w:r w:rsidRPr="00E71B89">
        <w:rPr>
          <w:b/>
          <w:strike/>
          <w:highlight w:val="magenta"/>
        </w:rPr>
        <w:t xml:space="preserve"> </w:t>
      </w:r>
      <w:r w:rsidRPr="00E71B89">
        <w:rPr>
          <w:strike/>
          <w:highlight w:val="magenta"/>
        </w:rPr>
        <w:t xml:space="preserve">are used to derive </w:t>
      </w:r>
      <w:proofErr w:type="spellStart"/>
      <w:r w:rsidRPr="00E71B89">
        <w:rPr>
          <w:strike/>
          <w:highlight w:val="magenta"/>
        </w:rPr>
        <w:t>SdcResidual</w:t>
      </w:r>
      <w:proofErr w:type="spellEnd"/>
      <w:r w:rsidRPr="00E71B89">
        <w:rPr>
          <w:strike/>
          <w:highlight w:val="magenta"/>
          <w:lang w:eastAsia="ko-KR"/>
        </w:rPr>
        <w:t>[ x0 ][ y0 ]</w:t>
      </w:r>
      <w:r w:rsidRPr="00E71B89">
        <w:rPr>
          <w:strike/>
          <w:highlight w:val="magenta"/>
        </w:rPr>
        <w:t>[ </w:t>
      </w:r>
      <w:proofErr w:type="spellStart"/>
      <w:r w:rsidRPr="00E71B89">
        <w:rPr>
          <w:strike/>
          <w:highlight w:val="magenta"/>
        </w:rPr>
        <w:t>i</w:t>
      </w:r>
      <w:proofErr w:type="spellEnd"/>
      <w:r w:rsidRPr="00E71B89">
        <w:rPr>
          <w:strike/>
          <w:highlight w:val="magenta"/>
        </w:rPr>
        <w:t xml:space="preserve"> ] for segment </w:t>
      </w:r>
      <w:proofErr w:type="spellStart"/>
      <w:r w:rsidRPr="00E71B89">
        <w:rPr>
          <w:strike/>
          <w:highlight w:val="magenta"/>
        </w:rPr>
        <w:t>i</w:t>
      </w:r>
      <w:proofErr w:type="spellEnd"/>
      <w:r w:rsidRPr="00E71B89">
        <w:rPr>
          <w:strike/>
          <w:highlight w:val="magenta"/>
        </w:rPr>
        <w:t xml:space="preserve"> as follows:</w:t>
      </w:r>
    </w:p>
    <w:p w:rsidR="00E71B89" w:rsidRPr="00E71B89" w:rsidRDefault="00E71B89" w:rsidP="00E71B89">
      <w:pPr>
        <w:pStyle w:val="3E1"/>
        <w:numPr>
          <w:ilvl w:val="1"/>
          <w:numId w:val="3"/>
        </w:numPr>
        <w:rPr>
          <w:strike/>
          <w:highlight w:val="magenta"/>
        </w:rPr>
      </w:pPr>
      <w:proofErr w:type="spellStart"/>
      <w:r>
        <w:t>SdcResidual</w:t>
      </w:r>
      <w:proofErr w:type="spellEnd"/>
      <w:r>
        <w:rPr>
          <w:lang w:eastAsia="ko-KR"/>
        </w:rPr>
        <w:t>[ x0 ][ y0 ]</w:t>
      </w:r>
      <w:r>
        <w:t>[</w:t>
      </w:r>
      <w:r>
        <w:rPr>
          <w:b/>
        </w:rPr>
        <w:t> </w:t>
      </w:r>
      <w:proofErr w:type="spellStart"/>
      <w:r>
        <w:t>i</w:t>
      </w:r>
      <w:proofErr w:type="spellEnd"/>
      <w:r>
        <w:rPr>
          <w:b/>
        </w:rPr>
        <w:t> </w:t>
      </w:r>
      <w:r>
        <w:t xml:space="preserve">] = </w:t>
      </w:r>
      <w:r w:rsidRPr="00E71B89">
        <w:rPr>
          <w:rFonts w:eastAsia="新細明體" w:hint="eastAsia"/>
          <w:highlight w:val="yellow"/>
          <w:lang w:eastAsia="zh-TW"/>
        </w:rPr>
        <w:t>0</w:t>
      </w:r>
      <w:r>
        <w:br/>
      </w:r>
      <w:r w:rsidRPr="00E71B89">
        <w:rPr>
          <w:strike/>
          <w:highlight w:val="magenta"/>
        </w:rPr>
        <w:t>( 1 − 2 *</w:t>
      </w:r>
      <w:r w:rsidRPr="00E71B89">
        <w:rPr>
          <w:b/>
          <w:strike/>
          <w:highlight w:val="magenta"/>
        </w:rPr>
        <w:t xml:space="preserve"> </w:t>
      </w:r>
      <w:proofErr w:type="spellStart"/>
      <w:r w:rsidRPr="00E71B89">
        <w:rPr>
          <w:strike/>
          <w:highlight w:val="magenta"/>
        </w:rPr>
        <w:t>sdc_residual_sign_flag</w:t>
      </w:r>
      <w:proofErr w:type="spellEnd"/>
      <w:r w:rsidRPr="00E71B89">
        <w:rPr>
          <w:strike/>
          <w:highlight w:val="magenta"/>
          <w:lang w:eastAsia="ko-KR"/>
        </w:rPr>
        <w:t>[ x0 ][ y0 ]</w:t>
      </w:r>
      <w:r w:rsidRPr="00E71B89">
        <w:rPr>
          <w:strike/>
          <w:highlight w:val="magenta"/>
        </w:rPr>
        <w:t>[ </w:t>
      </w:r>
      <w:proofErr w:type="spellStart"/>
      <w:r w:rsidRPr="00E71B89">
        <w:rPr>
          <w:strike/>
          <w:highlight w:val="magenta"/>
        </w:rPr>
        <w:t>i</w:t>
      </w:r>
      <w:proofErr w:type="spellEnd"/>
      <w:r w:rsidRPr="00E71B89">
        <w:rPr>
          <w:strike/>
          <w:highlight w:val="magenta"/>
        </w:rPr>
        <w:t> ] ) * ( sdc_residual_mag_minus1</w:t>
      </w:r>
      <w:r w:rsidRPr="00E71B89">
        <w:rPr>
          <w:strike/>
          <w:highlight w:val="magenta"/>
          <w:lang w:eastAsia="ko-KR"/>
        </w:rPr>
        <w:t>[ x0 ][ y0 ]</w:t>
      </w:r>
      <w:r w:rsidRPr="00E71B89">
        <w:rPr>
          <w:strike/>
          <w:highlight w:val="magenta"/>
        </w:rPr>
        <w:t>[ </w:t>
      </w:r>
      <w:proofErr w:type="spellStart"/>
      <w:r w:rsidRPr="00E71B89">
        <w:rPr>
          <w:strike/>
          <w:highlight w:val="magenta"/>
        </w:rPr>
        <w:t>i</w:t>
      </w:r>
      <w:proofErr w:type="spellEnd"/>
      <w:r w:rsidRPr="00E71B89">
        <w:rPr>
          <w:strike/>
          <w:highlight w:val="magenta"/>
        </w:rPr>
        <w:t> ] + 1)</w:t>
      </w:r>
      <w:r w:rsidRPr="00E71B89">
        <w:rPr>
          <w:strike/>
          <w:highlight w:val="magenta"/>
          <w:lang w:eastAsia="ko-KR"/>
        </w:rPr>
        <w:t xml:space="preserve"> </w:t>
      </w:r>
      <w:r w:rsidRPr="00E71B89">
        <w:rPr>
          <w:strike/>
          <w:highlight w:val="magenta"/>
          <w:lang w:eastAsia="ko-KR"/>
        </w:rPr>
        <w:tab/>
        <w:t>(</w:t>
      </w:r>
      <w:fldSimple w:instr=" REF H \h  \* MERGEFORMAT " w:fldLock="1">
        <w:r w:rsidRPr="00E71B89">
          <w:rPr>
            <w:strike/>
            <w:highlight w:val="magenta"/>
            <w:lang w:eastAsia="ko-KR"/>
          </w:rPr>
          <w:t>H</w:t>
        </w:r>
      </w:fldSimple>
      <w:r w:rsidRPr="00E71B89">
        <w:rPr>
          <w:strike/>
          <w:highlight w:val="magenta"/>
          <w:lang w:eastAsia="ko-KR"/>
        </w:rPr>
        <w:noBreakHyphen/>
      </w:r>
      <w:r w:rsidRPr="00E71B89">
        <w:rPr>
          <w:strike/>
          <w:highlight w:val="magenta"/>
        </w:rPr>
        <w:fldChar w:fldCharType="begin" w:fldLock="1"/>
      </w:r>
      <w:r w:rsidRPr="00E71B89">
        <w:rPr>
          <w:strike/>
          <w:highlight w:val="magenta"/>
          <w:lang w:eastAsia="ko-KR"/>
        </w:rPr>
        <w:instrText xml:space="preserve"> SEQ Equation \* ARABIC </w:instrText>
      </w:r>
      <w:r w:rsidRPr="00E71B89">
        <w:rPr>
          <w:strike/>
          <w:highlight w:val="magenta"/>
        </w:rPr>
        <w:fldChar w:fldCharType="separate"/>
      </w:r>
      <w:r w:rsidRPr="00E71B89">
        <w:rPr>
          <w:strike/>
          <w:noProof/>
          <w:highlight w:val="magenta"/>
          <w:lang w:eastAsia="ko-KR"/>
        </w:rPr>
        <w:t>21</w:t>
      </w:r>
      <w:r w:rsidRPr="00E71B89">
        <w:rPr>
          <w:strike/>
          <w:highlight w:val="magenta"/>
        </w:rPr>
        <w:fldChar w:fldCharType="end"/>
      </w:r>
      <w:r w:rsidRPr="00E71B89">
        <w:rPr>
          <w:strike/>
          <w:highlight w:val="magenta"/>
          <w:lang w:eastAsia="ko-KR"/>
        </w:rPr>
        <w:t>)</w:t>
      </w:r>
      <w:bookmarkEnd w:id="2"/>
      <w:bookmarkEnd w:id="3"/>
    </w:p>
    <w:p w:rsidR="00D75CD2" w:rsidRDefault="00D75CD2" w:rsidP="00D75CD2">
      <w:pPr>
        <w:pStyle w:val="3N0"/>
        <w:rPr>
          <w:rFonts w:eastAsia="新細明體" w:hint="eastAsia"/>
          <w:lang w:eastAsia="zh-TW"/>
        </w:rPr>
      </w:pPr>
    </w:p>
    <w:p w:rsidR="00543D7E" w:rsidRDefault="00543D7E" w:rsidP="00543D7E">
      <w:pPr>
        <w:pStyle w:val="Caption"/>
        <w:rPr>
          <w:lang w:val="en-GB"/>
        </w:rPr>
      </w:pPr>
      <w:r>
        <w:rPr>
          <w:lang w:val="en-GB"/>
        </w:rPr>
        <w:t>Table </w:t>
      </w:r>
      <w:r>
        <w:fldChar w:fldCharType="begin" w:fldLock="1"/>
      </w:r>
      <w:r>
        <w:rPr>
          <w:lang w:val="en-GB"/>
        </w:rP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>
        <w:rPr>
          <w:lang w:val="en-GB"/>
        </w:rPr>
        <w:noBreakHyphen/>
      </w:r>
      <w:r>
        <w:fldChar w:fldCharType="begin" w:fldLock="1"/>
      </w:r>
      <w:r>
        <w:rPr>
          <w:lang w:val="en-GB"/>
        </w:rPr>
        <w:instrText xml:space="preserve"> SEQ Table \* ARABIC \s 1 </w:instrText>
      </w:r>
      <w:r>
        <w:fldChar w:fldCharType="separate"/>
      </w:r>
      <w:r>
        <w:rPr>
          <w:noProof/>
          <w:lang w:val="en-GB"/>
        </w:rPr>
        <w:t>12</w:t>
      </w:r>
      <w:r>
        <w:fldChar w:fldCharType="end"/>
      </w:r>
      <w:r>
        <w:rPr>
          <w:lang w:val="en-GB"/>
        </w:rPr>
        <w:t xml:space="preserve"> – Association of </w:t>
      </w:r>
      <w:proofErr w:type="spellStart"/>
      <w:r>
        <w:rPr>
          <w:lang w:val="en-GB"/>
        </w:rPr>
        <w:t>ctxIdx</w:t>
      </w:r>
      <w:proofErr w:type="spellEnd"/>
      <w:r>
        <w:rPr>
          <w:lang w:val="en-GB"/>
        </w:rPr>
        <w:t xml:space="preserve"> and syntax elements for each </w:t>
      </w:r>
      <w:proofErr w:type="spellStart"/>
      <w:r>
        <w:rPr>
          <w:lang w:val="en-GB"/>
        </w:rPr>
        <w:t>initializationType</w:t>
      </w:r>
      <w:proofErr w:type="spellEnd"/>
      <w:r>
        <w:rPr>
          <w:lang w:val="en-GB"/>
        </w:rPr>
        <w:t xml:space="preserve"> in the initialization process</w:t>
      </w:r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2963"/>
        <w:gridCol w:w="1478"/>
        <w:gridCol w:w="928"/>
        <w:gridCol w:w="952"/>
        <w:gridCol w:w="972"/>
      </w:tblGrid>
      <w:tr w:rsidR="00543D7E" w:rsidTr="00543D7E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ctxIdxTable</w:t>
            </w:r>
            <w:proofErr w:type="spellEnd"/>
          </w:p>
        </w:tc>
        <w:tc>
          <w:tcPr>
            <w:tcW w:w="3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/>
                <w:sz w:val="16"/>
                <w:szCs w:val="16"/>
              </w:rPr>
              <w:t>initType</w:t>
            </w:r>
            <w:proofErr w:type="spellEnd"/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coding_unit</w:t>
            </w:r>
            <w:proofErr w:type="spellEnd"/>
            <w:r>
              <w:rPr>
                <w:sz w:val="16"/>
                <w:szCs w:val="16"/>
              </w:rPr>
              <w:t>( 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depth_mode_parameters</w:t>
            </w:r>
            <w:proofErr w:type="spellEnd"/>
            <w:r>
              <w:rPr>
                <w:sz w:val="16"/>
                <w:szCs w:val="16"/>
              </w:rPr>
              <w:t>( 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depth_intra_mode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44782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0..7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8..15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16..23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41696527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13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wedge_predtex_tab_idx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0798415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14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de-DE" w:eastAsia="ko-KR"/>
              </w:rPr>
            </w:pPr>
            <w:r>
              <w:rPr>
                <w:sz w:val="16"/>
                <w:szCs w:val="16"/>
                <w:lang w:val="de-DE" w:eastAsia="ko-KR"/>
              </w:rPr>
              <w:t>dmm_delta_end_flag</w:t>
            </w:r>
            <w:r>
              <w:rPr>
                <w:sz w:val="16"/>
                <w:szCs w:val="16"/>
                <w:lang w:val="de-DE" w:eastAsia="ko-KR"/>
              </w:rPr>
              <w:br/>
              <w:t>dmm_delta_end_abs_minus1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de-DE" w:eastAsia="en-US"/>
              </w:rPr>
            </w:pPr>
            <w:r>
              <w:fldChar w:fldCharType="begin" w:fldLock="1"/>
            </w:r>
            <w:r>
              <w:rPr>
                <w:sz w:val="16"/>
                <w:szCs w:val="16"/>
                <w:lang w:val="de-DE"/>
              </w:rPr>
              <w:instrText xml:space="preserve"> REF _Ref350798822 \h  \* MERGEFORMAT </w:instrText>
            </w:r>
            <w: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50389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41708956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1488022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321595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17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0..3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4..7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ic_flag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44610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50276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58650415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Pr="00C74FDF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ko-KR"/>
              </w:rPr>
            </w:pPr>
            <w:proofErr w:type="spellStart"/>
            <w:r w:rsidRPr="00C74FDF">
              <w:rPr>
                <w:strike/>
                <w:sz w:val="16"/>
                <w:szCs w:val="16"/>
                <w:highlight w:val="magenta"/>
                <w:lang w:eastAsia="ko-KR"/>
              </w:rPr>
              <w:t>sdc_residual_flag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C74FDF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fldSimple w:instr=" REF _Ref358644755 \h  \* MERGEFORMAT " w:fldLock="1">
              <w:r w:rsidRPr="00C74FDF">
                <w:rPr>
                  <w:strike/>
                  <w:sz w:val="16"/>
                  <w:szCs w:val="16"/>
                  <w:highlight w:val="magenta"/>
                </w:rPr>
                <w:t>Table H</w:t>
              </w:r>
              <w:r w:rsidRPr="00C74FDF">
                <w:rPr>
                  <w:strike/>
                  <w:sz w:val="16"/>
                  <w:szCs w:val="16"/>
                  <w:highlight w:val="magenta"/>
                </w:rPr>
                <w:noBreakHyphen/>
                <w:t>19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C74FDF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C74FDF">
              <w:rPr>
                <w:strike/>
                <w:sz w:val="16"/>
                <w:szCs w:val="16"/>
                <w:highlight w:val="magenta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C74FDF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C74FDF">
              <w:rPr>
                <w:strike/>
                <w:sz w:val="16"/>
                <w:szCs w:val="16"/>
                <w:highlight w:val="magenta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C74FDF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C74FDF">
              <w:rPr>
                <w:strike/>
                <w:sz w:val="16"/>
                <w:szCs w:val="16"/>
                <w:highlight w:val="magenta"/>
              </w:rPr>
              <w:t>2</w:t>
            </w:r>
          </w:p>
        </w:tc>
      </w:tr>
      <w:tr w:rsidR="00543D7E" w:rsidTr="00543D7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ko-KR"/>
              </w:rPr>
            </w:pPr>
            <w:r w:rsidRPr="00BE6164">
              <w:rPr>
                <w:strike/>
                <w:sz w:val="16"/>
                <w:szCs w:val="16"/>
                <w:highlight w:val="magenta"/>
                <w:lang w:eastAsia="ko-KR"/>
              </w:rPr>
              <w:t>sdc_residual_abs_minus1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</w:r>
            <w:fldSimple w:instr=" REF _Ref358644611 \h  \* MERGEFORMAT " w:fldLock="1">
              <w:r w:rsidRPr="00BE6164">
                <w:rPr>
                  <w:strike/>
                  <w:sz w:val="16"/>
                  <w:szCs w:val="16"/>
                  <w:highlight w:val="magenta"/>
                </w:rPr>
                <w:t>Table H</w:t>
              </w:r>
              <w:r w:rsidRPr="00BE6164">
                <w:rPr>
                  <w:strike/>
                  <w:sz w:val="16"/>
                  <w:szCs w:val="16"/>
                  <w:highlight w:val="magenta"/>
                </w:rPr>
                <w:noBreakHyphen/>
                <w:t>20</w:t>
              </w:r>
            </w:fldSimple>
            <w:r w:rsidRPr="00BE6164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BE6164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BE6164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  <w:r w:rsidRPr="00BE6164">
              <w:rPr>
                <w:strike/>
                <w:sz w:val="16"/>
                <w:szCs w:val="16"/>
                <w:highlight w:val="magenta"/>
              </w:rPr>
              <w:br/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prefix:1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BE6164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Pr="00BE6164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BE6164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</w:tr>
      <w:tr w:rsidR="00543D7E" w:rsidTr="00543D7E">
        <w:trPr>
          <w:jc w:val="center"/>
          <w:ins w:id="4" w:author="(3DN-17/JCT3V-E0156)" w:date="2013-08-16T14:30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5" w:author="(3DN-17/JCT3V-E0156)" w:date="2013-08-16T14:30:00Z"/>
                <w:rFonts w:ascii="Times New Roman" w:hAnsi="Times New Roman"/>
                <w:sz w:val="16"/>
                <w:szCs w:val="16"/>
                <w:lang w:val="en-GB" w:eastAsia="ko-KR"/>
              </w:rPr>
            </w:pPr>
            <w:proofErr w:type="spellStart"/>
            <w:ins w:id="6" w:author="(3DN-17/JCT3V-E0156)" w:date="2013-08-16T14:30:00Z">
              <w:r>
                <w:rPr>
                  <w:sz w:val="16"/>
                  <w:szCs w:val="16"/>
                  <w:lang w:eastAsia="ko-KR"/>
                </w:rPr>
                <w:t>inter_sdc_flag</w:t>
              </w:r>
              <w:proofErr w:type="spellEnd"/>
            </w:ins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7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64427366 \h  \* MERGEFORMAT " w:fldLock="1">
              <w:ins w:id="8" w:author="(3DN-17/JCT3V-E0156)" w:date="2013-08-16T14:31:00Z">
                <w:r>
                  <w:rPr>
                    <w:sz w:val="16"/>
                    <w:szCs w:val="16"/>
                  </w:rPr>
                  <w:t>Table </w:t>
                </w:r>
              </w:ins>
              <w:r>
                <w:rPr>
                  <w:sz w:val="16"/>
                  <w:szCs w:val="16"/>
                </w:rPr>
                <w:t>H</w:t>
              </w:r>
              <w:ins w:id="9" w:author="(3DN-17/JCT3V-E0156)" w:date="2013-08-16T14:31:00Z">
                <w:r>
                  <w:rPr>
                    <w:sz w:val="16"/>
                    <w:szCs w:val="16"/>
                  </w:rPr>
                  <w:noBreakHyphen/>
                </w:r>
              </w:ins>
              <w:r>
                <w:rPr>
                  <w:sz w:val="16"/>
                  <w:szCs w:val="16"/>
                </w:rPr>
                <w:t>25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10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" w:author="(3DN-17/JCT3V-E0156)" w:date="2013-08-16T14:30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2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3" w:author="(3DN-17/JCT3V-E0156)" w:date="2013-08-16T14:30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4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5" w:author="(3DN-17/JCT3V-E0156)" w:date="2013-08-16T14:30:00Z">
              <w:r>
                <w:rPr>
                  <w:sz w:val="16"/>
                  <w:szCs w:val="16"/>
                </w:rPr>
                <w:t>2</w:t>
              </w:r>
            </w:ins>
          </w:p>
        </w:tc>
      </w:tr>
      <w:tr w:rsidR="00543D7E" w:rsidTr="00543D7E">
        <w:trPr>
          <w:jc w:val="center"/>
          <w:ins w:id="16" w:author="(3DN-17/JCT3V-E0156)" w:date="2013-08-16T14:30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7" w:author="(3DN-17/JCT3V-E0156)" w:date="2013-08-16T14:30:00Z"/>
                <w:rFonts w:ascii="Times New Roman" w:hAnsi="Times New Roman"/>
                <w:sz w:val="16"/>
                <w:szCs w:val="16"/>
                <w:lang w:val="de-DE" w:eastAsia="ko-KR"/>
              </w:rPr>
            </w:pPr>
            <w:ins w:id="18" w:author="(3DN-17/JCT3V-E0156)" w:date="2013-08-16T14:30:00Z">
              <w:r>
                <w:rPr>
                  <w:sz w:val="16"/>
                  <w:szCs w:val="16"/>
                  <w:lang w:val="de-DE" w:eastAsia="ko-KR"/>
                </w:rPr>
                <w:t>inter_sdc_resi_abs_minus1</w:t>
              </w:r>
            </w:ins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19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64427367 \h  \* MERGEFORMAT " w:fldLock="1">
              <w:ins w:id="20" w:author="(3DN-17/JCT3V-E0156)" w:date="2013-08-16T14:31:00Z">
                <w:r>
                  <w:rPr>
                    <w:sz w:val="16"/>
                    <w:szCs w:val="16"/>
                  </w:rPr>
                  <w:t>Table </w:t>
                </w:r>
              </w:ins>
              <w:r>
                <w:rPr>
                  <w:sz w:val="16"/>
                  <w:szCs w:val="16"/>
                </w:rPr>
                <w:t>H</w:t>
              </w:r>
              <w:ins w:id="21" w:author="(3DN-17/JCT3V-E0156)" w:date="2013-08-16T14:31:00Z">
                <w:r>
                  <w:rPr>
                    <w:sz w:val="16"/>
                    <w:szCs w:val="16"/>
                  </w:rPr>
                  <w:noBreakHyphen/>
                </w:r>
              </w:ins>
              <w:r>
                <w:rPr>
                  <w:sz w:val="16"/>
                  <w:szCs w:val="16"/>
                </w:rPr>
                <w:t>26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22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23" w:author="(3DN-17/JCT3V-E0156)" w:date="2013-08-16T14:30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4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25" w:author="(3DN-17/JCT3V-E0156)" w:date="2013-08-16T14:30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6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27" w:author="(3DN-17/JCT3V-E0156)" w:date="2013-08-16T14:30:00Z">
              <w:r>
                <w:rPr>
                  <w:sz w:val="16"/>
                  <w:szCs w:val="16"/>
                </w:rPr>
                <w:t>2</w:t>
              </w:r>
            </w:ins>
          </w:p>
        </w:tc>
      </w:tr>
      <w:tr w:rsidR="00543D7E" w:rsidTr="00543D7E">
        <w:trPr>
          <w:jc w:val="center"/>
          <w:ins w:id="28" w:author="(3DN-17/JCT3V-E0156)" w:date="2013-08-16T14:30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29" w:author="(3DN-17/JCT3V-E0156)" w:date="2013-08-16T14:30:00Z"/>
                <w:rFonts w:ascii="Times New Roman" w:hAnsi="Times New Roman"/>
                <w:sz w:val="16"/>
                <w:szCs w:val="16"/>
                <w:lang w:val="de-DE" w:eastAsia="ko-KR"/>
              </w:rPr>
            </w:pPr>
            <w:ins w:id="30" w:author="(3DN-17/JCT3V-E0156)" w:date="2013-08-16T14:30:00Z">
              <w:r>
                <w:rPr>
                  <w:sz w:val="16"/>
                  <w:szCs w:val="16"/>
                  <w:lang w:val="de-DE" w:eastAsia="ko-KR"/>
                </w:rPr>
                <w:t>inter_sdc_resi_sign_flag</w:t>
              </w:r>
            </w:ins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1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fldSimple w:instr=" REF _Ref364427368 \h  \* MERGEFORMAT " w:fldLock="1">
              <w:ins w:id="32" w:author="(3DN-17/JCT3V-E0156)" w:date="2013-08-16T14:31:00Z">
                <w:r>
                  <w:rPr>
                    <w:sz w:val="16"/>
                    <w:szCs w:val="16"/>
                  </w:rPr>
                  <w:t>Table </w:t>
                </w:r>
              </w:ins>
              <w:r>
                <w:rPr>
                  <w:sz w:val="16"/>
                  <w:szCs w:val="16"/>
                </w:rPr>
                <w:t>H</w:t>
              </w:r>
              <w:ins w:id="33" w:author="(3DN-17/JCT3V-E0156)" w:date="2013-08-16T14:31:00Z">
                <w:r>
                  <w:rPr>
                    <w:sz w:val="16"/>
                    <w:szCs w:val="16"/>
                  </w:rPr>
                  <w:noBreakHyphen/>
                </w:r>
              </w:ins>
              <w:r>
                <w:rPr>
                  <w:sz w:val="16"/>
                  <w:szCs w:val="16"/>
                </w:rPr>
                <w:t>27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34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35" w:author="(3DN-17/JCT3V-E0156)" w:date="2013-08-16T14:30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6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37" w:author="(3DN-17/JCT3V-E0156)" w:date="2013-08-16T14:30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7E" w:rsidRDefault="00543D7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ins w:id="38" w:author="(3DN-17/JCT3V-E0156)" w:date="2013-08-16T14:30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39" w:author="(3DN-17/JCT3V-E0156)" w:date="2013-08-16T14:30:00Z">
              <w:r>
                <w:rPr>
                  <w:sz w:val="16"/>
                  <w:szCs w:val="16"/>
                </w:rPr>
                <w:t>2</w:t>
              </w:r>
            </w:ins>
          </w:p>
        </w:tc>
      </w:tr>
    </w:tbl>
    <w:p w:rsidR="00543D7E" w:rsidRPr="00D75CD2" w:rsidRDefault="00543D7E" w:rsidP="00D75CD2">
      <w:pPr>
        <w:pStyle w:val="3N0"/>
        <w:rPr>
          <w:rFonts w:eastAsia="新細明體" w:hint="eastAsia"/>
          <w:lang w:eastAsia="zh-TW"/>
        </w:rPr>
      </w:pPr>
    </w:p>
    <w:p w:rsidR="008429DE" w:rsidRPr="008429DE" w:rsidRDefault="008429DE" w:rsidP="008429DE">
      <w:pPr>
        <w:pStyle w:val="Caption"/>
        <w:rPr>
          <w:strike/>
          <w:highlight w:val="magenta"/>
          <w:lang w:val="en-GB"/>
        </w:rPr>
      </w:pPr>
      <w:bookmarkStart w:id="40" w:name="_Ref358644611"/>
      <w:bookmarkStart w:id="41" w:name="_Ref341971568"/>
      <w:bookmarkStart w:id="42" w:name="_Toc365463625"/>
      <w:r w:rsidRPr="008429DE">
        <w:rPr>
          <w:strike/>
          <w:highlight w:val="magenta"/>
          <w:lang w:val="en-GB"/>
        </w:rPr>
        <w:t>Table </w:t>
      </w:r>
      <w:fldSimple w:instr=" REF H \h  \* MERGEFORMAT " w:fldLock="1">
        <w:r w:rsidRPr="008429DE">
          <w:rPr>
            <w:strike/>
            <w:highlight w:val="magenta"/>
            <w:lang w:eastAsia="ko-KR"/>
          </w:rPr>
          <w:t>H</w:t>
        </w:r>
      </w:fldSimple>
      <w:r w:rsidRPr="008429DE">
        <w:rPr>
          <w:strike/>
          <w:highlight w:val="magenta"/>
          <w:lang w:val="en-GB"/>
        </w:rPr>
        <w:noBreakHyphen/>
      </w:r>
      <w:r w:rsidRPr="008429DE">
        <w:rPr>
          <w:strike/>
          <w:highlight w:val="magenta"/>
        </w:rPr>
        <w:fldChar w:fldCharType="begin" w:fldLock="1"/>
      </w:r>
      <w:r w:rsidRPr="008429DE">
        <w:rPr>
          <w:strike/>
          <w:highlight w:val="magenta"/>
          <w:lang w:val="en-GB"/>
        </w:rPr>
        <w:instrText xml:space="preserve"> SEQ Table \* ARABIC \s 1 </w:instrText>
      </w:r>
      <w:r w:rsidRPr="008429DE">
        <w:rPr>
          <w:strike/>
          <w:highlight w:val="magenta"/>
        </w:rPr>
        <w:fldChar w:fldCharType="separate"/>
      </w:r>
      <w:r w:rsidRPr="008429DE">
        <w:rPr>
          <w:strike/>
          <w:noProof/>
          <w:highlight w:val="magenta"/>
          <w:lang w:val="en-GB"/>
        </w:rPr>
        <w:t>20</w:t>
      </w:r>
      <w:r w:rsidRPr="008429DE">
        <w:rPr>
          <w:strike/>
          <w:highlight w:val="magenta"/>
        </w:rPr>
        <w:fldChar w:fldCharType="end"/>
      </w:r>
      <w:bookmarkEnd w:id="40"/>
      <w:r w:rsidRPr="008429DE">
        <w:rPr>
          <w:strike/>
          <w:highlight w:val="magenta"/>
          <w:lang w:val="en-GB"/>
        </w:rPr>
        <w:t xml:space="preserve"> – V</w:t>
      </w:r>
      <w:bookmarkEnd w:id="41"/>
      <w:r w:rsidRPr="008429DE">
        <w:rPr>
          <w:strike/>
          <w:highlight w:val="magenta"/>
          <w:lang w:val="en-GB"/>
        </w:rPr>
        <w:t xml:space="preserve">alues of variable </w:t>
      </w:r>
      <w:proofErr w:type="spellStart"/>
      <w:r w:rsidRPr="008429DE">
        <w:rPr>
          <w:strike/>
          <w:highlight w:val="magenta"/>
          <w:lang w:val="en-GB"/>
        </w:rPr>
        <w:t>initValue</w:t>
      </w:r>
      <w:proofErr w:type="spellEnd"/>
      <w:r w:rsidRPr="008429DE">
        <w:rPr>
          <w:strike/>
          <w:highlight w:val="magenta"/>
          <w:lang w:val="en-GB"/>
        </w:rPr>
        <w:t xml:space="preserve"> for sdc_residual_abs_minus1 </w:t>
      </w:r>
      <w:proofErr w:type="spellStart"/>
      <w:r w:rsidRPr="008429DE">
        <w:rPr>
          <w:strike/>
          <w:highlight w:val="magenta"/>
          <w:lang w:val="en-GB"/>
        </w:rPr>
        <w:t>ctxIdx</w:t>
      </w:r>
      <w:bookmarkEnd w:id="42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980"/>
        <w:gridCol w:w="981"/>
        <w:gridCol w:w="981"/>
      </w:tblGrid>
      <w:tr w:rsidR="008429DE" w:rsidRPr="008429DE" w:rsidTr="008429D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Times New Roman"/>
                <w:b/>
                <w:strike/>
                <w:kern w:val="2"/>
                <w:sz w:val="16"/>
                <w:szCs w:val="16"/>
                <w:highlight w:val="magenta"/>
              </w:rPr>
              <w:t>Initialization variable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新細明體"/>
                <w:b/>
                <w:strike/>
                <w:kern w:val="2"/>
                <w:sz w:val="16"/>
                <w:szCs w:val="16"/>
                <w:highlight w:val="magenta"/>
                <w:lang w:eastAsia="zh-TW"/>
              </w:rPr>
              <w:t>sdc_residual_abs_minus1</w:t>
            </w:r>
          </w:p>
        </w:tc>
      </w:tr>
      <w:tr w:rsidR="008429DE" w:rsidRPr="008429DE" w:rsidTr="008429DE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rPr>
                <w:rFonts w:ascii="Times New Roman" w:eastAsia="Times New Roman" w:hAnsi="Times New Roman"/>
                <w:b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magenta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magenta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r w:rsidRPr="008429D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magenta"/>
              </w:rPr>
              <w:t>2</w:t>
            </w:r>
          </w:p>
        </w:tc>
      </w:tr>
      <w:tr w:rsidR="008429DE" w:rsidRPr="008429DE" w:rsidTr="008429DE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eastAsia="Times New Roman" w:hAnsi="Times New Roman"/>
                <w:b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proofErr w:type="spellStart"/>
            <w:r w:rsidRPr="008429D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magenta"/>
              </w:rPr>
              <w:t>initValue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highlight w:val="magenta"/>
                <w:lang w:val="en-GB"/>
              </w:rPr>
            </w:pP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prefix: 155</w:t>
            </w: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br/>
              <w:t xml:space="preserve">suffix : </w:t>
            </w:r>
            <w:proofErr w:type="spellStart"/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highlight w:val="magenta"/>
                <w:lang w:val="en-GB"/>
              </w:rPr>
            </w:pP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prefix: 155</w:t>
            </w: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br/>
              <w:t xml:space="preserve">suffix : </w:t>
            </w:r>
            <w:proofErr w:type="spellStart"/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DE" w:rsidRPr="008429DE" w:rsidRDefault="008429D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00" w:after="100" w:line="190" w:lineRule="exact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lang w:val="en-GB"/>
              </w:rPr>
            </w:pP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prefix: 155</w:t>
            </w: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br/>
              <w:t xml:space="preserve">suffix : </w:t>
            </w:r>
            <w:proofErr w:type="spellStart"/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</w:tr>
    </w:tbl>
    <w:p w:rsidR="008429DE" w:rsidRDefault="008429DE" w:rsidP="008429DE">
      <w:pPr>
        <w:rPr>
          <w:sz w:val="20"/>
          <w:szCs w:val="20"/>
          <w:lang w:val="en-GB" w:eastAsia="en-US"/>
        </w:rPr>
      </w:pPr>
    </w:p>
    <w:p w:rsidR="00D75CD2" w:rsidRDefault="00D75CD2" w:rsidP="00561CD3">
      <w:pPr>
        <w:rPr>
          <w:rFonts w:eastAsia="新細明體"/>
          <w:b/>
          <w:sz w:val="40"/>
          <w:lang w:eastAsia="zh-TW"/>
        </w:rPr>
      </w:pPr>
    </w:p>
    <w:p w:rsidR="00561CD3" w:rsidRPr="008429DE" w:rsidRDefault="00561CD3" w:rsidP="008429DE">
      <w:pPr>
        <w:pStyle w:val="Caption"/>
        <w:rPr>
          <w:strike/>
          <w:highlight w:val="magenta"/>
          <w:lang w:val="en-GB"/>
        </w:rPr>
      </w:pPr>
      <w:r w:rsidRPr="008429DE">
        <w:rPr>
          <w:strike/>
          <w:highlight w:val="magenta"/>
          <w:lang w:val="en-GB"/>
        </w:rPr>
        <w:t>Table </w:t>
      </w:r>
      <w:fldSimple w:instr=" REF H \h  \* MERGEFORMAT " w:fldLock="1">
        <w:r w:rsidRPr="008429DE">
          <w:rPr>
            <w:strike/>
            <w:highlight w:val="magenta"/>
            <w:lang w:val="en-GB"/>
          </w:rPr>
          <w:t>H</w:t>
        </w:r>
      </w:fldSimple>
      <w:r w:rsidRPr="008429DE">
        <w:rPr>
          <w:strike/>
          <w:highlight w:val="magenta"/>
          <w:lang w:val="en-GB"/>
        </w:rPr>
        <w:noBreakHyphen/>
      </w:r>
      <w:r w:rsidRPr="008429DE">
        <w:rPr>
          <w:strike/>
          <w:highlight w:val="magenta"/>
          <w:lang w:val="en-GB"/>
        </w:rPr>
        <w:fldChar w:fldCharType="begin" w:fldLock="1"/>
      </w:r>
      <w:r w:rsidRPr="008429DE">
        <w:rPr>
          <w:strike/>
          <w:highlight w:val="magenta"/>
          <w:lang w:val="en-GB"/>
        </w:rPr>
        <w:instrText xml:space="preserve"> SEQ Table \* ARABIC \s 1 </w:instrText>
      </w:r>
      <w:r w:rsidRPr="008429DE">
        <w:rPr>
          <w:strike/>
          <w:highlight w:val="magenta"/>
          <w:lang w:val="en-GB"/>
        </w:rPr>
        <w:fldChar w:fldCharType="separate"/>
      </w:r>
      <w:r w:rsidRPr="008429DE">
        <w:rPr>
          <w:strike/>
          <w:highlight w:val="magenta"/>
          <w:lang w:val="en-GB"/>
        </w:rPr>
        <w:t>28</w:t>
      </w:r>
      <w:r w:rsidRPr="008429DE">
        <w:rPr>
          <w:strike/>
          <w:highlight w:val="magenta"/>
          <w:lang w:val="en-GB"/>
        </w:rPr>
        <w:fldChar w:fldCharType="end"/>
      </w:r>
      <w:r w:rsidRPr="008429DE">
        <w:rPr>
          <w:strike/>
          <w:highlight w:val="magenta"/>
          <w:lang w:val="en-GB"/>
        </w:rPr>
        <w:t xml:space="preserve"> – Syntax elements and associated types of </w:t>
      </w:r>
      <w:proofErr w:type="spellStart"/>
      <w:r w:rsidRPr="008429DE">
        <w:rPr>
          <w:strike/>
          <w:highlight w:val="magenta"/>
          <w:lang w:val="en-GB"/>
        </w:rPr>
        <w:t>binarization</w:t>
      </w:r>
      <w:proofErr w:type="spellEnd"/>
      <w:r w:rsidRPr="008429DE">
        <w:rPr>
          <w:strike/>
          <w:highlight w:val="magenta"/>
          <w:lang w:val="en-GB"/>
        </w:rPr>
        <w:t xml:space="preserve">, </w:t>
      </w:r>
      <w:proofErr w:type="spellStart"/>
      <w:r w:rsidRPr="008429DE">
        <w:rPr>
          <w:strike/>
          <w:highlight w:val="magenta"/>
          <w:lang w:val="en-GB"/>
        </w:rPr>
        <w:t>maxBinIdxCtx</w:t>
      </w:r>
      <w:proofErr w:type="spellEnd"/>
      <w:r w:rsidRPr="008429DE">
        <w:rPr>
          <w:strike/>
          <w:highlight w:val="magenta"/>
          <w:lang w:val="en-GB"/>
        </w:rPr>
        <w:t xml:space="preserve">, </w:t>
      </w:r>
      <w:proofErr w:type="spellStart"/>
      <w:r w:rsidRPr="008429DE">
        <w:rPr>
          <w:strike/>
          <w:highlight w:val="magenta"/>
          <w:lang w:val="en-GB"/>
        </w:rPr>
        <w:t>ctxIdxTable</w:t>
      </w:r>
      <w:proofErr w:type="spellEnd"/>
      <w:r w:rsidRPr="008429DE">
        <w:rPr>
          <w:strike/>
          <w:highlight w:val="magenta"/>
          <w:lang w:val="en-GB"/>
        </w:rPr>
        <w:t xml:space="preserve">, and </w:t>
      </w:r>
      <w:proofErr w:type="spellStart"/>
      <w:r w:rsidRPr="008429DE">
        <w:rPr>
          <w:strike/>
          <w:highlight w:val="magenta"/>
          <w:lang w:val="en-GB"/>
        </w:rPr>
        <w:t>ctxIdxOffset</w:t>
      </w:r>
      <w:proofErr w:type="spellEnd"/>
    </w:p>
    <w:tbl>
      <w:tblPr>
        <w:tblW w:w="9690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1"/>
        <w:gridCol w:w="838"/>
        <w:gridCol w:w="3089"/>
        <w:gridCol w:w="881"/>
        <w:gridCol w:w="1305"/>
        <w:gridCol w:w="1306"/>
      </w:tblGrid>
      <w:tr w:rsidR="00561CD3" w:rsidRPr="008429DE" w:rsidTr="00561CD3">
        <w:trPr>
          <w:cantSplit/>
          <w:trHeight w:val="82"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Syntax element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initType</w:t>
            </w:r>
            <w:proofErr w:type="spellEnd"/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 xml:space="preserve">Type of </w:t>
            </w: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binarization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maxBinIdxCtx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ctxIdxTable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</w:pPr>
            <w:proofErr w:type="spellStart"/>
            <w:r w:rsidRPr="008429DE">
              <w:rPr>
                <w:b/>
                <w:bCs/>
                <w:strike/>
                <w:kern w:val="2"/>
                <w:sz w:val="16"/>
                <w:szCs w:val="16"/>
                <w:highlight w:val="magenta"/>
              </w:rPr>
              <w:t>ctxIdxOffset</w:t>
            </w:r>
            <w:proofErr w:type="spellEnd"/>
          </w:p>
        </w:tc>
      </w:tr>
      <w:tr w:rsidR="00561CD3" w:rsidRPr="008429DE" w:rsidTr="00561CD3">
        <w:trPr>
          <w:cantSplit/>
          <w:trHeight w:val="82"/>
          <w:jc w:val="center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sdc_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residual</w:t>
            </w:r>
            <w:r w:rsidRPr="008429DE">
              <w:rPr>
                <w:strike/>
                <w:kern w:val="2"/>
                <w:sz w:val="16"/>
                <w:szCs w:val="16"/>
                <w:highlight w:val="magenta"/>
              </w:rPr>
              <w:t>_abs_minus1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</w:pPr>
            <w:r w:rsidRPr="008429DE"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  <w:t>0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新細明體"/>
                <w:bCs/>
                <w:strike/>
                <w:kern w:val="2"/>
                <w:sz w:val="16"/>
                <w:szCs w:val="16"/>
                <w:highlight w:val="magenta"/>
                <w:lang w:eastAsia="zh-TW"/>
              </w:rPr>
            </w:pPr>
            <w:r w:rsidRPr="008429DE">
              <w:rPr>
                <w:rFonts w:eastAsia="新細明體"/>
                <w:bCs/>
                <w:strike/>
                <w:kern w:val="2"/>
                <w:sz w:val="16"/>
                <w:szCs w:val="16"/>
                <w:highlight w:val="magenta"/>
                <w:lang w:eastAsia="zh-TW"/>
              </w:rPr>
              <w:t xml:space="preserve">TU, </w:t>
            </w:r>
            <w:proofErr w:type="spellStart"/>
            <w:r w:rsidRPr="008429DE">
              <w:rPr>
                <w:rFonts w:eastAsia="新細明體"/>
                <w:bCs/>
                <w:strike/>
                <w:kern w:val="2"/>
                <w:sz w:val="16"/>
                <w:szCs w:val="16"/>
                <w:highlight w:val="magenta"/>
                <w:lang w:eastAsia="zh-TW"/>
              </w:rPr>
              <w:t>cMax</w:t>
            </w:r>
            <w:proofErr w:type="spellEnd"/>
            <w:r w:rsidRPr="008429DE">
              <w:rPr>
                <w:rFonts w:eastAsia="新細明體"/>
                <w:bCs/>
                <w:strike/>
                <w:kern w:val="2"/>
                <w:sz w:val="16"/>
                <w:szCs w:val="16"/>
                <w:highlight w:val="magenta"/>
                <w:lang w:eastAsia="zh-TW"/>
              </w:rPr>
              <w:t>=5</w:t>
            </w:r>
          </w:p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( specified in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subclause</w:t>
            </w:r>
            <w:proofErr w:type="spellEnd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 </w:t>
            </w:r>
            <w:fldSimple w:instr=" REF _Ref358639223 \r \h  \* MERGEFORMAT " w:fldLock="1">
              <w:r w:rsidRPr="008429DE">
                <w:rPr>
                  <w:rStyle w:val="3NChar"/>
                  <w:strike/>
                  <w:kern w:val="2"/>
                  <w:sz w:val="16"/>
                  <w:szCs w:val="16"/>
                  <w:highlight w:val="magenta"/>
                </w:rPr>
                <w:t>H.9.3.2.10</w:t>
              </w:r>
            </w:fldSimple>
            <w:r w:rsidRPr="008429DE">
              <w:rPr>
                <w:rStyle w:val="3NChar"/>
                <w:strike/>
                <w:kern w:val="2"/>
                <w:sz w:val="16"/>
                <w:szCs w:val="16"/>
                <w:highlight w:val="magenta"/>
              </w:rPr>
              <w:t xml:space="preserve"> )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0, 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</w:pPr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prefix: </w:t>
            </w:r>
            <w:fldSimple w:instr=" REF _Ref358644611 \h  \* MERGEFORMAT " w:fldLock="1"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t>Table H</w:t>
              </w:r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noBreakHyphen/>
                <w:t>20</w:t>
              </w:r>
            </w:fldSimple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br/>
              <w:t xml:space="preserve">suffix: </w:t>
            </w:r>
            <w:proofErr w:type="spellStart"/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prefix: 0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(Bypass) </w:t>
            </w:r>
          </w:p>
        </w:tc>
      </w:tr>
      <w:tr w:rsidR="00561CD3" w:rsidRPr="008429DE" w:rsidTr="00561CD3">
        <w:trPr>
          <w:cantSplit/>
          <w:trHeight w:val="82"/>
          <w:jc w:val="center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</w:pPr>
            <w:r w:rsidRPr="008429DE"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  <w:t>1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0, 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</w:pPr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prefix: </w:t>
            </w:r>
            <w:fldSimple w:instr=" REF _Ref358644611 \h  \* MERGEFORMAT " w:fldLock="1"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t>Table H</w:t>
              </w:r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noBreakHyphen/>
                <w:t>20</w:t>
              </w:r>
            </w:fldSimple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br/>
              <w:t xml:space="preserve">suffix: </w:t>
            </w:r>
            <w:proofErr w:type="spellStart"/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prefix: 1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, (Bypass) </w:t>
            </w:r>
          </w:p>
        </w:tc>
      </w:tr>
      <w:tr w:rsidR="00561CD3" w:rsidRPr="008429DE" w:rsidTr="00561CD3">
        <w:trPr>
          <w:cantSplit/>
          <w:trHeight w:val="82"/>
          <w:jc w:val="center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</w:pPr>
            <w:r w:rsidRPr="008429DE">
              <w:rPr>
                <w:rFonts w:eastAsia="MS Mincho"/>
                <w:iCs/>
                <w:strike/>
                <w:kern w:val="2"/>
                <w:sz w:val="16"/>
                <w:szCs w:val="16"/>
                <w:highlight w:val="magenta"/>
                <w:lang w:eastAsia="ja-JP"/>
              </w:rPr>
              <w:t>2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3" w:rsidRPr="008429DE" w:rsidRDefault="00561CD3">
            <w:pPr>
              <w:spacing w:after="0" w:line="240" w:lineRule="auto"/>
              <w:rPr>
                <w:rFonts w:ascii="Times New Roman" w:eastAsia="Malgun Gothic" w:hAnsi="Times New Roman" w:cs="Times New Roman"/>
                <w:bCs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  <w:highlight w:val="magenta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 xml:space="preserve">prefix: 0, 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</w:pPr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 xml:space="preserve">prefix </w:t>
            </w:r>
            <w:fldSimple w:instr=" REF _Ref358644611 \h  \* MERGEFORMAT " w:fldLock="1"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t>Table H</w:t>
              </w:r>
              <w:r w:rsidRPr="008429DE">
                <w:rPr>
                  <w:strike/>
                  <w:kern w:val="2"/>
                  <w:sz w:val="16"/>
                  <w:szCs w:val="16"/>
                  <w:highlight w:val="magenta"/>
                </w:rPr>
                <w:noBreakHyphen/>
                <w:t>20</w:t>
              </w:r>
            </w:fldSimple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br/>
              <w:t xml:space="preserve">suffix: </w:t>
            </w:r>
            <w:proofErr w:type="spellStart"/>
            <w:r w:rsidRPr="008429DE">
              <w:rPr>
                <w:rFonts w:eastAsia="SimSun"/>
                <w:bCs/>
                <w:strike/>
                <w:kern w:val="2"/>
                <w:sz w:val="16"/>
                <w:szCs w:val="16"/>
                <w:highlight w:val="magenta"/>
                <w:lang w:eastAsia="zh-CN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3" w:rsidRPr="008429DE" w:rsidRDefault="00561CD3">
            <w:pPr>
              <w:pStyle w:val="TableText"/>
              <w:keepNext/>
              <w:jc w:val="center"/>
              <w:rPr>
                <w:bCs/>
                <w:strike/>
                <w:kern w:val="2"/>
                <w:sz w:val="16"/>
                <w:szCs w:val="16"/>
              </w:rPr>
            </w:pP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prefix: 2</w:t>
            </w:r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br/>
              <w:t xml:space="preserve">suffix: </w:t>
            </w:r>
            <w:proofErr w:type="spellStart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  <w:r w:rsidRPr="008429DE">
              <w:rPr>
                <w:bCs/>
                <w:strike/>
                <w:kern w:val="2"/>
                <w:sz w:val="16"/>
                <w:szCs w:val="16"/>
                <w:highlight w:val="magenta"/>
              </w:rPr>
              <w:t>, (Bypass)</w:t>
            </w:r>
            <w:r w:rsidRPr="008429DE">
              <w:rPr>
                <w:bCs/>
                <w:strike/>
                <w:kern w:val="2"/>
                <w:sz w:val="16"/>
                <w:szCs w:val="16"/>
              </w:rPr>
              <w:t xml:space="preserve"> </w:t>
            </w:r>
          </w:p>
        </w:tc>
      </w:tr>
    </w:tbl>
    <w:p w:rsidR="00561CD3" w:rsidRDefault="00561CD3" w:rsidP="00561CD3">
      <w:pPr>
        <w:pStyle w:val="3H3"/>
        <w:numPr>
          <w:ilvl w:val="0"/>
          <w:numId w:val="0"/>
        </w:numPr>
        <w:tabs>
          <w:tab w:val="left" w:pos="720"/>
        </w:tabs>
        <w:rPr>
          <w:rFonts w:asciiTheme="minorHAnsi" w:eastAsia="新細明體" w:hAnsiTheme="minorHAnsi" w:cstheme="minorBidi"/>
          <w:b w:val="0"/>
          <w:lang w:val="en-US" w:eastAsia="zh-TW"/>
        </w:rPr>
      </w:pPr>
    </w:p>
    <w:p w:rsidR="00561CD3" w:rsidRDefault="00561CD3" w:rsidP="00561CD3">
      <w:pPr>
        <w:pStyle w:val="3H3"/>
        <w:numPr>
          <w:ilvl w:val="0"/>
          <w:numId w:val="0"/>
        </w:numPr>
        <w:tabs>
          <w:tab w:val="left" w:pos="720"/>
        </w:tabs>
        <w:rPr>
          <w:strike/>
          <w:highlight w:val="magenta"/>
        </w:rPr>
      </w:pPr>
      <w:r>
        <w:rPr>
          <w:strike/>
          <w:highlight w:val="magenta"/>
        </w:rPr>
        <w:t xml:space="preserve">H.9.3.2.1.10 </w:t>
      </w:r>
      <w:proofErr w:type="spellStart"/>
      <w:r>
        <w:rPr>
          <w:strike/>
          <w:highlight w:val="magenta"/>
        </w:rPr>
        <w:t>Binarization</w:t>
      </w:r>
      <w:proofErr w:type="spellEnd"/>
      <w:r>
        <w:rPr>
          <w:strike/>
          <w:highlight w:val="magenta"/>
        </w:rPr>
        <w:t xml:space="preserve"> process for </w:t>
      </w:r>
      <w:r>
        <w:rPr>
          <w:strike/>
          <w:highlight w:val="magenta"/>
          <w:lang w:eastAsia="ko-KR"/>
        </w:rPr>
        <w:t>sdc_residual_abs_minus1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>Input to this process is a request for the a syntax element sdc_residual_abs_minus1,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 xml:space="preserve">Output of this process is the </w:t>
      </w:r>
      <w:proofErr w:type="spellStart"/>
      <w:r>
        <w:rPr>
          <w:strike/>
          <w:highlight w:val="magenta"/>
        </w:rPr>
        <w:t>binarization</w:t>
      </w:r>
      <w:proofErr w:type="spellEnd"/>
      <w:r>
        <w:rPr>
          <w:strike/>
          <w:highlight w:val="magenta"/>
        </w:rPr>
        <w:t xml:space="preserve"> of the syntax element.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>The bin string is a concatenation of a prefix bin string and, when present, a suffix bin string.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 xml:space="preserve">The variable </w:t>
      </w:r>
      <w:proofErr w:type="spellStart"/>
      <w:r>
        <w:rPr>
          <w:strike/>
          <w:highlight w:val="magenta"/>
        </w:rPr>
        <w:t>numDepthValues</w:t>
      </w:r>
      <w:proofErr w:type="spellEnd"/>
      <w:r>
        <w:rPr>
          <w:strike/>
          <w:highlight w:val="magenta"/>
        </w:rPr>
        <w:t xml:space="preserve"> is derived as follows: </w:t>
      </w:r>
    </w:p>
    <w:p w:rsidR="00561CD3" w:rsidRDefault="00561CD3" w:rsidP="00561CD3">
      <w:pPr>
        <w:pStyle w:val="3E1"/>
        <w:numPr>
          <w:ilvl w:val="1"/>
          <w:numId w:val="3"/>
        </w:numPr>
        <w:tabs>
          <w:tab w:val="left" w:pos="1985"/>
        </w:tabs>
        <w:rPr>
          <w:strike/>
          <w:highlight w:val="magenta"/>
        </w:rPr>
      </w:pPr>
      <w:proofErr w:type="spellStart"/>
      <w:proofErr w:type="gramStart"/>
      <w:r>
        <w:rPr>
          <w:strike/>
          <w:highlight w:val="magenta"/>
        </w:rPr>
        <w:t>numDepthValues</w:t>
      </w:r>
      <w:proofErr w:type="spellEnd"/>
      <w:proofErr w:type="gramEnd"/>
      <w:r>
        <w:rPr>
          <w:strike/>
          <w:highlight w:val="magenta"/>
        </w:rPr>
        <w:t xml:space="preserve"> = </w:t>
      </w:r>
      <w:r>
        <w:rPr>
          <w:strike/>
          <w:highlight w:val="magenta"/>
        </w:rPr>
        <w:tab/>
      </w:r>
      <w:proofErr w:type="spellStart"/>
      <w:r>
        <w:rPr>
          <w:strike/>
          <w:highlight w:val="magenta"/>
        </w:rPr>
        <w:t>dlt_flag</w:t>
      </w:r>
      <w:proofErr w:type="spellEnd"/>
      <w:r>
        <w:rPr>
          <w:strike/>
          <w:highlight w:val="magenta"/>
        </w:rPr>
        <w:t>[ </w:t>
      </w:r>
      <w:proofErr w:type="spellStart"/>
      <w:r>
        <w:rPr>
          <w:strike/>
          <w:highlight w:val="magenta"/>
        </w:rPr>
        <w:t>nuh_layer_id</w:t>
      </w:r>
      <w:proofErr w:type="spellEnd"/>
      <w:r>
        <w:rPr>
          <w:strike/>
          <w:highlight w:val="magenta"/>
        </w:rPr>
        <w:t xml:space="preserve"> ] ? </w:t>
      </w:r>
      <w:r>
        <w:rPr>
          <w:strike/>
          <w:highlight w:val="magenta"/>
        </w:rPr>
        <w:tab/>
      </w:r>
      <w:r>
        <w:rPr>
          <w:strike/>
          <w:highlight w:val="magenta"/>
        </w:rPr>
        <w:tab/>
        <w:t>(</w:t>
      </w:r>
      <w:fldSimple w:instr=" REF H \h  \* MERGEFORMAT " w:fldLock="1">
        <w:r>
          <w:rPr>
            <w:strike/>
            <w:highlight w:val="magenta"/>
            <w:lang w:eastAsia="ko-KR"/>
          </w:rPr>
          <w:t>H</w:t>
        </w:r>
      </w:fldSimple>
      <w:r>
        <w:rPr>
          <w:strike/>
          <w:highlight w:val="magenta"/>
        </w:rPr>
        <w:noBreakHyphen/>
      </w:r>
      <w:r>
        <w:fldChar w:fldCharType="begin" w:fldLock="1"/>
      </w:r>
      <w:r>
        <w:rPr>
          <w:strike/>
          <w:highlight w:val="magenta"/>
        </w:rPr>
        <w:instrText xml:space="preserve"> SEQ Equation \* ARABIC </w:instrText>
      </w:r>
      <w:r>
        <w:fldChar w:fldCharType="separate"/>
      </w:r>
      <w:r>
        <w:rPr>
          <w:strike/>
          <w:noProof/>
          <w:highlight w:val="magenta"/>
        </w:rPr>
        <w:t>242</w:t>
      </w:r>
      <w:r>
        <w:fldChar w:fldCharType="end"/>
      </w:r>
      <w:r>
        <w:rPr>
          <w:strike/>
          <w:highlight w:val="magenta"/>
        </w:rPr>
        <w:t>)</w:t>
      </w:r>
      <w:r>
        <w:rPr>
          <w:strike/>
          <w:highlight w:val="magenta"/>
        </w:rPr>
        <w:br/>
      </w:r>
      <w:r>
        <w:rPr>
          <w:strike/>
          <w:highlight w:val="magenta"/>
        </w:rPr>
        <w:tab/>
      </w:r>
      <w:proofErr w:type="spellStart"/>
      <w:r>
        <w:rPr>
          <w:strike/>
          <w:highlight w:val="magenta"/>
        </w:rPr>
        <w:t>num_depth_values_in_dlt</w:t>
      </w:r>
      <w:proofErr w:type="spellEnd"/>
      <w:r>
        <w:rPr>
          <w:strike/>
          <w:highlight w:val="magenta"/>
        </w:rPr>
        <w:t>[ </w:t>
      </w:r>
      <w:proofErr w:type="spellStart"/>
      <w:r>
        <w:rPr>
          <w:strike/>
          <w:highlight w:val="magenta"/>
        </w:rPr>
        <w:t>nuh_layer_id</w:t>
      </w:r>
      <w:proofErr w:type="spellEnd"/>
      <w:r>
        <w:rPr>
          <w:strike/>
          <w:highlight w:val="magenta"/>
        </w:rPr>
        <w:t xml:space="preserve"> ] : </w:t>
      </w:r>
      <w:r>
        <w:rPr>
          <w:bCs/>
          <w:strike/>
          <w:highlight w:val="magenta"/>
        </w:rPr>
        <w:t>( 1  &lt;&lt;  </w:t>
      </w:r>
      <w:proofErr w:type="spellStart"/>
      <w:r>
        <w:rPr>
          <w:bCs/>
          <w:strike/>
          <w:highlight w:val="magenta"/>
        </w:rPr>
        <w:t>BitDepth</w:t>
      </w:r>
      <w:r>
        <w:rPr>
          <w:bCs/>
          <w:strike/>
          <w:highlight w:val="magenta"/>
          <w:vertAlign w:val="subscript"/>
        </w:rPr>
        <w:t>Y</w:t>
      </w:r>
      <w:proofErr w:type="spellEnd"/>
      <w:r>
        <w:rPr>
          <w:bCs/>
          <w:strike/>
          <w:highlight w:val="magenta"/>
        </w:rPr>
        <w:t> ) </w:t>
      </w:r>
      <w:r>
        <w:rPr>
          <w:strike/>
          <w:highlight w:val="magenta"/>
        </w:rPr>
        <w:t>− 1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 xml:space="preserve">The variable 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 xml:space="preserve"> is derived as follows: </w:t>
      </w:r>
    </w:p>
    <w:p w:rsidR="00561CD3" w:rsidRDefault="00561CD3" w:rsidP="00561CD3">
      <w:pPr>
        <w:pStyle w:val="3E1"/>
        <w:numPr>
          <w:ilvl w:val="1"/>
          <w:numId w:val="3"/>
        </w:numPr>
        <w:rPr>
          <w:strike/>
          <w:highlight w:val="magenta"/>
        </w:rPr>
      </w:pP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 xml:space="preserve"> = </w:t>
      </w:r>
      <w:r>
        <w:rPr>
          <w:bCs/>
          <w:strike/>
          <w:highlight w:val="magenta"/>
        </w:rPr>
        <w:t xml:space="preserve"> ( </w:t>
      </w:r>
      <w:proofErr w:type="spellStart"/>
      <w:r>
        <w:rPr>
          <w:bCs/>
          <w:strike/>
          <w:highlight w:val="magenta"/>
        </w:rPr>
        <w:t>numDepthValues</w:t>
      </w:r>
      <w:proofErr w:type="spellEnd"/>
      <w:r>
        <w:rPr>
          <w:strike/>
          <w:highlight w:val="magenta"/>
        </w:rPr>
        <w:t xml:space="preserve"> * 3 )  &gt;&gt;  2 ) </w:t>
      </w:r>
    </w:p>
    <w:p w:rsidR="00561CD3" w:rsidRDefault="00561CD3" w:rsidP="00561CD3">
      <w:pPr>
        <w:pStyle w:val="3E0"/>
        <w:numPr>
          <w:ilvl w:val="0"/>
          <w:numId w:val="3"/>
        </w:numPr>
        <w:rPr>
          <w:strike/>
          <w:highlight w:val="magenta"/>
        </w:rPr>
      </w:pPr>
      <w:r>
        <w:rPr>
          <w:strike/>
          <w:highlight w:val="magenta"/>
        </w:rPr>
        <w:t>For the derivation of the prefix bin string, the following applies:</w:t>
      </w:r>
    </w:p>
    <w:p w:rsidR="00561CD3" w:rsidRDefault="00561CD3" w:rsidP="00561CD3">
      <w:pPr>
        <w:pStyle w:val="3D0"/>
        <w:rPr>
          <w:strike/>
          <w:highlight w:val="magenta"/>
        </w:rPr>
      </w:pPr>
      <w:r>
        <w:rPr>
          <w:strike/>
          <w:highlight w:val="magenta"/>
        </w:rPr>
        <w:t xml:space="preserve">If sdc_residual_abs_minus1 is less than 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 xml:space="preserve">, the prefix bin string is a bit string of length sdc_residual_abs_minus1+ 1 indexed by </w:t>
      </w:r>
      <w:proofErr w:type="spellStart"/>
      <w:r>
        <w:rPr>
          <w:strike/>
          <w:highlight w:val="magenta"/>
        </w:rPr>
        <w:t>binIdx</w:t>
      </w:r>
      <w:proofErr w:type="spellEnd"/>
      <w:r>
        <w:rPr>
          <w:strike/>
          <w:highlight w:val="magenta"/>
        </w:rPr>
        <w:t xml:space="preserve">. The bins for </w:t>
      </w:r>
      <w:proofErr w:type="spellStart"/>
      <w:r>
        <w:rPr>
          <w:strike/>
          <w:highlight w:val="magenta"/>
        </w:rPr>
        <w:t>binIdx</w:t>
      </w:r>
      <w:proofErr w:type="spellEnd"/>
      <w:r>
        <w:rPr>
          <w:strike/>
          <w:highlight w:val="magenta"/>
        </w:rPr>
        <w:t xml:space="preserve"> less than sdc_residual_abs_minus1 are equal to 1. The bin with </w:t>
      </w:r>
      <w:proofErr w:type="spellStart"/>
      <w:r>
        <w:rPr>
          <w:strike/>
          <w:highlight w:val="magenta"/>
        </w:rPr>
        <w:t>binIdx</w:t>
      </w:r>
      <w:proofErr w:type="spellEnd"/>
      <w:r>
        <w:rPr>
          <w:strike/>
          <w:highlight w:val="magenta"/>
        </w:rPr>
        <w:t xml:space="preserve"> equal to sdc_residual_abs_minus1 is </w:t>
      </w:r>
      <w:proofErr w:type="gramStart"/>
      <w:r>
        <w:rPr>
          <w:strike/>
          <w:highlight w:val="magenta"/>
        </w:rPr>
        <w:t>equal</w:t>
      </w:r>
      <w:proofErr w:type="gramEnd"/>
      <w:r>
        <w:rPr>
          <w:strike/>
          <w:highlight w:val="magenta"/>
        </w:rPr>
        <w:t xml:space="preserve"> to 0. </w:t>
      </w:r>
    </w:p>
    <w:p w:rsidR="00561CD3" w:rsidRDefault="00561CD3" w:rsidP="00561CD3">
      <w:pPr>
        <w:pStyle w:val="3D0"/>
        <w:rPr>
          <w:strike/>
          <w:highlight w:val="magenta"/>
        </w:rPr>
      </w:pPr>
      <w:r>
        <w:rPr>
          <w:strike/>
          <w:highlight w:val="magenta"/>
        </w:rPr>
        <w:t xml:space="preserve">Otherwise, the prefix bin string is a bit string of length 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 xml:space="preserve"> with all bins being equal to 1.</w:t>
      </w:r>
    </w:p>
    <w:p w:rsidR="00561CD3" w:rsidRDefault="00561CD3" w:rsidP="00561CD3">
      <w:pPr>
        <w:pStyle w:val="3N0"/>
        <w:rPr>
          <w:strike/>
          <w:highlight w:val="magenta"/>
        </w:rPr>
      </w:pPr>
      <w:r>
        <w:rPr>
          <w:strike/>
          <w:highlight w:val="magenta"/>
        </w:rPr>
        <w:t xml:space="preserve">When sdc_residual_abs_minus1 is greater than 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>, the suffix of the bin string is present and it is derived as follows:</w:t>
      </w:r>
    </w:p>
    <w:p w:rsidR="00561CD3" w:rsidRDefault="00561CD3" w:rsidP="00561CD3">
      <w:pPr>
        <w:pStyle w:val="3D1"/>
        <w:rPr>
          <w:strike/>
          <w:highlight w:val="magenta"/>
        </w:rPr>
      </w:pPr>
      <w:r>
        <w:rPr>
          <w:strike/>
          <w:highlight w:val="magenta"/>
        </w:rPr>
        <w:t xml:space="preserve">The suffix value </w:t>
      </w:r>
      <w:proofErr w:type="spellStart"/>
      <w:r>
        <w:rPr>
          <w:strike/>
          <w:highlight w:val="magenta"/>
        </w:rPr>
        <w:t>suffixVal</w:t>
      </w:r>
      <w:proofErr w:type="spellEnd"/>
      <w:r>
        <w:rPr>
          <w:strike/>
          <w:highlight w:val="magenta"/>
        </w:rPr>
        <w:t>, is derived as follows:</w:t>
      </w:r>
    </w:p>
    <w:p w:rsidR="00561CD3" w:rsidRDefault="00561CD3" w:rsidP="00561CD3">
      <w:pPr>
        <w:pStyle w:val="3E2"/>
        <w:numPr>
          <w:ilvl w:val="2"/>
          <w:numId w:val="3"/>
        </w:numPr>
        <w:rPr>
          <w:strike/>
          <w:highlight w:val="magenta"/>
        </w:rPr>
      </w:pPr>
      <w:proofErr w:type="spellStart"/>
      <w:r>
        <w:rPr>
          <w:strike/>
          <w:highlight w:val="magenta"/>
        </w:rPr>
        <w:t>suffixVal</w:t>
      </w:r>
      <w:proofErr w:type="spellEnd"/>
      <w:r>
        <w:rPr>
          <w:strike/>
          <w:highlight w:val="magenta"/>
        </w:rPr>
        <w:t xml:space="preserve"> = sdc_residual_abs_minus1 − 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> </w:t>
      </w:r>
      <w:r>
        <w:rPr>
          <w:strike/>
          <w:highlight w:val="magenta"/>
        </w:rPr>
        <w:tab/>
        <w:t>(</w:t>
      </w:r>
      <w:fldSimple w:instr=" REF H \h  \* MERGEFORMAT " w:fldLock="1">
        <w:r>
          <w:rPr>
            <w:strike/>
            <w:highlight w:val="magenta"/>
            <w:lang w:eastAsia="ko-KR"/>
          </w:rPr>
          <w:t>H</w:t>
        </w:r>
      </w:fldSimple>
      <w:r>
        <w:rPr>
          <w:strike/>
          <w:highlight w:val="magenta"/>
        </w:rPr>
        <w:noBreakHyphen/>
      </w:r>
      <w:r>
        <w:fldChar w:fldCharType="begin" w:fldLock="1"/>
      </w:r>
      <w:r>
        <w:rPr>
          <w:strike/>
          <w:highlight w:val="magenta"/>
        </w:rPr>
        <w:instrText xml:space="preserve"> SEQ Equation \* ARABIC </w:instrText>
      </w:r>
      <w:r>
        <w:fldChar w:fldCharType="separate"/>
      </w:r>
      <w:r>
        <w:rPr>
          <w:strike/>
          <w:noProof/>
          <w:highlight w:val="magenta"/>
        </w:rPr>
        <w:t>243</w:t>
      </w:r>
      <w:r>
        <w:fldChar w:fldCharType="end"/>
      </w:r>
      <w:r>
        <w:rPr>
          <w:strike/>
          <w:highlight w:val="magenta"/>
        </w:rPr>
        <w:t>)</w:t>
      </w:r>
    </w:p>
    <w:p w:rsidR="00561CD3" w:rsidRDefault="00561CD3" w:rsidP="00561CD3">
      <w:pPr>
        <w:pStyle w:val="3D1"/>
        <w:rPr>
          <w:strike/>
          <w:highlight w:val="magenta"/>
        </w:rPr>
      </w:pPr>
      <w:r>
        <w:rPr>
          <w:strike/>
          <w:highlight w:val="magenta"/>
        </w:rPr>
        <w:t xml:space="preserve">The suffix of the bin string is specified by Fixed-length (FL) </w:t>
      </w:r>
      <w:proofErr w:type="spellStart"/>
      <w:r>
        <w:rPr>
          <w:strike/>
          <w:highlight w:val="magenta"/>
        </w:rPr>
        <w:t>binarization</w:t>
      </w:r>
      <w:proofErr w:type="spellEnd"/>
      <w:r>
        <w:rPr>
          <w:strike/>
          <w:highlight w:val="magenta"/>
        </w:rPr>
        <w:t xml:space="preserve"> process as specified in </w:t>
      </w:r>
      <w:proofErr w:type="spellStart"/>
      <w:r>
        <w:rPr>
          <w:strike/>
          <w:highlight w:val="magenta"/>
        </w:rPr>
        <w:t>subclause</w:t>
      </w:r>
      <w:proofErr w:type="spellEnd"/>
      <w:r>
        <w:rPr>
          <w:strike/>
          <w:highlight w:val="magenta"/>
        </w:rPr>
        <w:t xml:space="preserve"> with </w:t>
      </w:r>
      <w:proofErr w:type="spellStart"/>
      <w:r>
        <w:rPr>
          <w:strike/>
          <w:highlight w:val="magenta"/>
        </w:rPr>
        <w:t>suffixVal</w:t>
      </w:r>
      <w:proofErr w:type="spellEnd"/>
      <w:r>
        <w:rPr>
          <w:strike/>
          <w:highlight w:val="magenta"/>
        </w:rPr>
        <w:t xml:space="preserve"> and </w:t>
      </w:r>
      <w:proofErr w:type="spellStart"/>
      <w:r>
        <w:rPr>
          <w:strike/>
          <w:highlight w:val="magenta"/>
        </w:rPr>
        <w:t>cMax</w:t>
      </w:r>
      <w:proofErr w:type="spellEnd"/>
      <w:r>
        <w:rPr>
          <w:strike/>
          <w:highlight w:val="magenta"/>
        </w:rPr>
        <w:t xml:space="preserve"> equal to </w:t>
      </w:r>
      <w:proofErr w:type="gramStart"/>
      <w:r>
        <w:rPr>
          <w:strike/>
          <w:highlight w:val="magenta"/>
        </w:rPr>
        <w:t>( </w:t>
      </w:r>
      <w:proofErr w:type="spellStart"/>
      <w:r>
        <w:rPr>
          <w:strike/>
          <w:highlight w:val="magenta"/>
        </w:rPr>
        <w:t>numDepthValues</w:t>
      </w:r>
      <w:proofErr w:type="spellEnd"/>
      <w:proofErr w:type="gramEnd"/>
      <w:r>
        <w:rPr>
          <w:strike/>
          <w:highlight w:val="magenta"/>
        </w:rPr>
        <w:t> − </w:t>
      </w:r>
      <w:proofErr w:type="spellStart"/>
      <w:r>
        <w:rPr>
          <w:strike/>
          <w:highlight w:val="magenta"/>
        </w:rPr>
        <w:t>cMaxPrefix</w:t>
      </w:r>
      <w:proofErr w:type="spellEnd"/>
      <w:r>
        <w:rPr>
          <w:strike/>
          <w:highlight w:val="magenta"/>
        </w:rPr>
        <w:t> ) as the inputs.</w:t>
      </w:r>
    </w:p>
    <w:p w:rsidR="005B72B3" w:rsidRDefault="005B72B3">
      <w:pPr>
        <w:rPr>
          <w:rFonts w:eastAsia="新細明體" w:hint="eastAsia"/>
          <w:lang w:val="en-GB" w:eastAsia="zh-TW"/>
        </w:rPr>
      </w:pPr>
    </w:p>
    <w:p w:rsidR="00BE6164" w:rsidRDefault="00BE6164" w:rsidP="00BE6164">
      <w:pPr>
        <w:pStyle w:val="Caption"/>
        <w:rPr>
          <w:sz w:val="16"/>
          <w:szCs w:val="16"/>
          <w:lang w:val="en-GB"/>
        </w:rPr>
      </w:pPr>
      <w:r>
        <w:rPr>
          <w:lang w:val="en-GB"/>
        </w:rPr>
        <w:t>Table </w:t>
      </w:r>
      <w:r>
        <w:fldChar w:fldCharType="begin" w:fldLock="1"/>
      </w:r>
      <w:r>
        <w:rPr>
          <w:lang w:val="en-GB"/>
        </w:rP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>
        <w:rPr>
          <w:lang w:val="en-GB"/>
        </w:rPr>
        <w:noBreakHyphen/>
      </w:r>
      <w:r>
        <w:fldChar w:fldCharType="begin" w:fldLock="1"/>
      </w:r>
      <w:r>
        <w:rPr>
          <w:lang w:val="en-GB"/>
        </w:rPr>
        <w:instrText xml:space="preserve"> SEQ Table \* ARABIC \s 1 </w:instrText>
      </w:r>
      <w:r>
        <w:fldChar w:fldCharType="separate"/>
      </w:r>
      <w:r>
        <w:rPr>
          <w:noProof/>
          <w:lang w:val="en-GB"/>
        </w:rPr>
        <w:t>31</w:t>
      </w:r>
      <w:r>
        <w:fldChar w:fldCharType="end"/>
      </w:r>
      <w:r>
        <w:rPr>
          <w:lang w:val="en-GB"/>
        </w:rPr>
        <w:t xml:space="preserve"> –Assignment of </w:t>
      </w:r>
      <w:proofErr w:type="spellStart"/>
      <w:r>
        <w:rPr>
          <w:lang w:val="en-GB"/>
        </w:rPr>
        <w:t>ctxIdxInc</w:t>
      </w:r>
      <w:proofErr w:type="spellEnd"/>
      <w:r>
        <w:rPr>
          <w:lang w:val="en-GB"/>
        </w:rPr>
        <w:t xml:space="preserve"> to syntax elements with context coded bins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BE6164" w:rsidTr="00BE6164">
        <w:trPr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BE6164" w:rsidTr="00BE6164">
        <w:trPr>
          <w:tblHeader/>
          <w:jc w:val="center"/>
        </w:trPr>
        <w:tc>
          <w:tcPr>
            <w:tcW w:w="2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16"/>
                <w:szCs w:val="16"/>
              </w:rPr>
              <w:t>&gt;=5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Cs/>
                <w:sz w:val="16"/>
                <w:szCs w:val="16"/>
              </w:rPr>
              <w:t>wedge_full_tab_idx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BE6164">
        <w:trPr>
          <w:divId w:val="292685296"/>
          <w:jc w:val="center"/>
          <w:del w:id="43" w:author="(3DN-03/JCT3V-E0146)" w:date="2013-08-13T16:23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44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45" w:author="(3DN-03/JCT3V-E0146)" w:date="2013-08-13T16:23:00Z">
              <w:r>
                <w:rPr>
                  <w:sz w:val="16"/>
                  <w:szCs w:val="16"/>
                </w:rPr>
                <w:delText>dmm_delta_end_flag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46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47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48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49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0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51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2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53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4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55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6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57" w:author="(3DN-03/JCT3V-E0146)" w:date="2013-08-13T16:23:00Z">
              <w:r>
                <w:rPr>
                  <w:sz w:val="16"/>
                  <w:szCs w:val="16"/>
                </w:rPr>
                <w:delText>na</w:delText>
              </w:r>
            </w:del>
          </w:p>
        </w:tc>
      </w:tr>
      <w:tr w:rsidR="00BE6164">
        <w:trPr>
          <w:divId w:val="292685296"/>
          <w:jc w:val="center"/>
          <w:del w:id="58" w:author="(3DN-03/JCT3V-E0146)" w:date="2013-08-13T16:23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59" w:author="(3DN-03/JCT3V-E0146)" w:date="2013-08-13T16:23:00Z"/>
                <w:rFonts w:ascii="Times New Roman" w:hAnsi="Times New Roman"/>
                <w:sz w:val="16"/>
                <w:szCs w:val="16"/>
                <w:lang w:val="de-DE" w:eastAsia="en-US"/>
              </w:rPr>
            </w:pPr>
            <w:del w:id="60" w:author="(3DN-03/JCT3V-E0146)" w:date="2013-08-13T16:23:00Z">
              <w:r>
                <w:rPr>
                  <w:bCs/>
                  <w:sz w:val="16"/>
                  <w:szCs w:val="16"/>
                  <w:lang w:val="de-DE"/>
                </w:rPr>
                <w:delText>dmm_delta_end_abs_minus1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61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2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63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4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65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6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67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68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69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70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spacing w:after="0" w:line="240" w:lineRule="auto"/>
              <w:rPr>
                <w:del w:id="71" w:author="(3DN-03/JCT3V-E0146)" w:date="2013-08-13T16:23:00Z"/>
                <w:rFonts w:ascii="Times New Roman" w:hAnsi="Times New Roman"/>
                <w:sz w:val="16"/>
                <w:szCs w:val="16"/>
                <w:lang w:val="en-GB" w:eastAsia="en-US"/>
              </w:rPr>
            </w:pPr>
            <w:del w:id="72" w:author="(3DN-03/JCT3V-E0146)" w:date="2013-08-13T16:23:00Z">
              <w:r>
                <w:rPr>
                  <w:sz w:val="16"/>
                  <w:szCs w:val="16"/>
                </w:rPr>
                <w:delText>0</w:delText>
              </w:r>
            </w:del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res_pred_flag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bCs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bCs/>
                <w:sz w:val="16"/>
                <w:szCs w:val="16"/>
              </w:rPr>
              <w:t>ic_flag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C74FDF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strike/>
                <w:kern w:val="2"/>
                <w:sz w:val="16"/>
                <w:szCs w:val="16"/>
                <w:highlight w:val="magenta"/>
                <w:lang w:val="en-GB" w:eastAsia="zh-TW"/>
              </w:rPr>
            </w:pPr>
            <w:proofErr w:type="spellStart"/>
            <w:r w:rsidRPr="00C74FDF">
              <w:rPr>
                <w:rFonts w:eastAsia="新細明體"/>
                <w:strike/>
                <w:kern w:val="2"/>
                <w:sz w:val="16"/>
                <w:szCs w:val="16"/>
                <w:highlight w:val="magenta"/>
                <w:lang w:eastAsia="zh-TW"/>
              </w:rPr>
              <w:t>sdc_residual_flag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C74FDF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C74FDF">
              <w:rPr>
                <w:strike/>
                <w:sz w:val="16"/>
                <w:szCs w:val="16"/>
                <w:highlight w:val="magenta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164" w:rsidRPr="00C74FDF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proofErr w:type="spellStart"/>
            <w:r w:rsidRPr="00C74FDF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C74FDF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proofErr w:type="spellStart"/>
            <w:r w:rsidRPr="00C74FDF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C74FDF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proofErr w:type="spellStart"/>
            <w:r w:rsidRPr="00C74FDF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C74FDF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kern w:val="2"/>
                <w:sz w:val="16"/>
                <w:szCs w:val="16"/>
                <w:highlight w:val="magenta"/>
                <w:lang w:val="en-GB" w:eastAsia="en-US"/>
              </w:rPr>
            </w:pPr>
            <w:proofErr w:type="spellStart"/>
            <w:r w:rsidRPr="00C74FDF">
              <w:rPr>
                <w:strike/>
                <w:kern w:val="2"/>
                <w:sz w:val="16"/>
                <w:szCs w:val="16"/>
                <w:highlight w:val="magenta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C74FDF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proofErr w:type="spellStart"/>
            <w:r w:rsidRPr="00C74FDF">
              <w:rPr>
                <w:strike/>
                <w:sz w:val="16"/>
                <w:szCs w:val="16"/>
                <w:highlight w:val="magenta"/>
              </w:rPr>
              <w:t>na</w:t>
            </w:r>
            <w:proofErr w:type="spellEnd"/>
          </w:p>
        </w:tc>
      </w:tr>
      <w:tr w:rsidR="00BE6164" w:rsidTr="00BE616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strike/>
                <w:kern w:val="2"/>
                <w:sz w:val="16"/>
                <w:szCs w:val="16"/>
                <w:highlight w:val="magenta"/>
                <w:lang w:val="en-GB" w:eastAsia="zh-TW"/>
              </w:rPr>
            </w:pPr>
            <w:r w:rsidRPr="00BE6164">
              <w:rPr>
                <w:rFonts w:eastAsia="新細明體"/>
                <w:strike/>
                <w:kern w:val="2"/>
                <w:sz w:val="16"/>
                <w:szCs w:val="16"/>
                <w:highlight w:val="magenta"/>
                <w:lang w:eastAsia="zh-TW"/>
              </w:rPr>
              <w:t>sdc_residual_abs_minus1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P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trike/>
                <w:sz w:val="16"/>
                <w:szCs w:val="16"/>
                <w:highlight w:val="magenta"/>
                <w:lang w:val="en-GB" w:eastAsia="en-US"/>
              </w:rPr>
            </w:pPr>
            <w:r w:rsidRPr="00BE6164">
              <w:rPr>
                <w:strike/>
                <w:sz w:val="16"/>
                <w:szCs w:val="16"/>
                <w:highlight w:val="magenta"/>
              </w:rPr>
              <w:t>prefix: 0</w:t>
            </w:r>
            <w:r w:rsidRPr="00BE6164">
              <w:rPr>
                <w:strike/>
                <w:sz w:val="16"/>
                <w:szCs w:val="16"/>
                <w:highlight w:val="magenta"/>
              </w:rPr>
              <w:br/>
              <w:t>suffix: bypass</w:t>
            </w:r>
          </w:p>
        </w:tc>
      </w:tr>
      <w:tr w:rsidR="00BE6164" w:rsidTr="00BE6164">
        <w:trPr>
          <w:jc w:val="center"/>
          <w:ins w:id="73" w:author="(3DN-17/JCT3V-E0156)" w:date="2013-08-16T14:36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74" w:author="(3DN-17/JCT3V-E0156)" w:date="2013-08-16T14:36:00Z"/>
                <w:rFonts w:ascii="Times New Roman" w:eastAsia="新細明體" w:hAnsi="Times New Roman"/>
                <w:kern w:val="2"/>
                <w:sz w:val="16"/>
                <w:szCs w:val="16"/>
                <w:lang w:val="en-GB" w:eastAsia="zh-TW"/>
              </w:rPr>
            </w:pPr>
            <w:proofErr w:type="spellStart"/>
            <w:ins w:id="75" w:author="(3DN-17/JCT3V-E0156)" w:date="2013-08-16T14:36:00Z">
              <w:r>
                <w:rPr>
                  <w:rFonts w:eastAsia="新細明體"/>
                  <w:kern w:val="2"/>
                  <w:sz w:val="16"/>
                  <w:szCs w:val="16"/>
                  <w:lang w:eastAsia="zh-TW"/>
                </w:rPr>
                <w:t>inter_sdc_flag</w:t>
              </w:r>
              <w:proofErr w:type="spellEnd"/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76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77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78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79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80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81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82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83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84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85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86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87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</w:tr>
      <w:tr w:rsidR="00BE6164" w:rsidTr="00BE6164">
        <w:trPr>
          <w:jc w:val="center"/>
          <w:ins w:id="88" w:author="(3DN-17/JCT3V-E0156)" w:date="2013-08-16T14:36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89" w:author="(3DN-17/JCT3V-E0156)" w:date="2013-08-16T14:36:00Z"/>
                <w:rFonts w:ascii="Times New Roman" w:eastAsia="新細明體" w:hAnsi="Times New Roman"/>
                <w:kern w:val="2"/>
                <w:sz w:val="16"/>
                <w:szCs w:val="16"/>
                <w:lang w:val="de-DE" w:eastAsia="zh-TW"/>
              </w:rPr>
            </w:pPr>
            <w:ins w:id="90" w:author="(3DN-17/JCT3V-E0156)" w:date="2013-08-16T14:36:00Z">
              <w:r>
                <w:rPr>
                  <w:rFonts w:eastAsia="新細明體"/>
                  <w:kern w:val="2"/>
                  <w:sz w:val="16"/>
                  <w:szCs w:val="16"/>
                  <w:lang w:val="de-DE" w:eastAsia="zh-TW"/>
                </w:rPr>
                <w:t>inter_sdc_resi_abs_minus1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1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2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3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4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5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6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7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98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99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0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1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2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</w:tr>
      <w:tr w:rsidR="00BE6164" w:rsidTr="00BE6164">
        <w:trPr>
          <w:jc w:val="center"/>
          <w:ins w:id="103" w:author="(3DN-17/JCT3V-E0156)" w:date="2013-08-16T14:36:00Z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ins w:id="104" w:author="(3DN-17/JCT3V-E0156)" w:date="2013-08-16T14:36:00Z"/>
                <w:rFonts w:ascii="Times New Roman" w:eastAsia="新細明體" w:hAnsi="Times New Roman"/>
                <w:kern w:val="2"/>
                <w:sz w:val="16"/>
                <w:szCs w:val="16"/>
                <w:lang w:val="de-DE" w:eastAsia="zh-TW"/>
              </w:rPr>
            </w:pPr>
            <w:ins w:id="105" w:author="(3DN-17/JCT3V-E0156)" w:date="2013-08-16T14:36:00Z">
              <w:r>
                <w:rPr>
                  <w:rFonts w:eastAsia="新細明體"/>
                  <w:kern w:val="2"/>
                  <w:sz w:val="16"/>
                  <w:szCs w:val="16"/>
                  <w:lang w:val="de-DE" w:eastAsia="zh-TW"/>
                </w:rPr>
                <w:t>inter_sdc_resi_sign_flag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6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7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08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09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0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1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2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3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4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5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64" w:rsidRDefault="00BE616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ins w:id="116" w:author="(3DN-17/JCT3V-E0156)" w:date="2013-08-16T14:36:00Z"/>
                <w:rFonts w:ascii="Times New Roman" w:hAnsi="Times New Roman"/>
                <w:sz w:val="16"/>
                <w:szCs w:val="16"/>
                <w:lang w:val="en-GB" w:eastAsia="en-US"/>
              </w:rPr>
            </w:pPr>
            <w:ins w:id="117" w:author="(3DN-17/JCT3V-E0156)" w:date="2013-08-16T14:36:00Z">
              <w:r>
                <w:rPr>
                  <w:sz w:val="16"/>
                  <w:szCs w:val="16"/>
                </w:rPr>
                <w:t>0</w:t>
              </w:r>
            </w:ins>
          </w:p>
        </w:tc>
      </w:tr>
    </w:tbl>
    <w:p w:rsidR="00BE6164" w:rsidRDefault="00BE6164" w:rsidP="00BE6164">
      <w:pPr>
        <w:rPr>
          <w:rFonts w:eastAsia="新細明體"/>
          <w:b/>
          <w:sz w:val="40"/>
          <w:lang w:eastAsia="zh-TW"/>
        </w:rPr>
      </w:pPr>
    </w:p>
    <w:p w:rsidR="00BE6164" w:rsidRPr="005B72B3" w:rsidRDefault="00BE6164">
      <w:pPr>
        <w:rPr>
          <w:rFonts w:eastAsia="新細明體" w:hint="eastAsia"/>
          <w:lang w:val="en-GB" w:eastAsia="zh-TW"/>
        </w:rPr>
      </w:pPr>
    </w:p>
    <w:sectPr w:rsidR="00BE6164" w:rsidRPr="005B72B3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7C18C3"/>
    <w:rsid w:val="000D52AB"/>
    <w:rsid w:val="00143C2C"/>
    <w:rsid w:val="00270B03"/>
    <w:rsid w:val="00543D7E"/>
    <w:rsid w:val="00561CD3"/>
    <w:rsid w:val="005B72B3"/>
    <w:rsid w:val="006249F4"/>
    <w:rsid w:val="00654814"/>
    <w:rsid w:val="007420FB"/>
    <w:rsid w:val="007C18C3"/>
    <w:rsid w:val="00815DE1"/>
    <w:rsid w:val="008429DE"/>
    <w:rsid w:val="008841F7"/>
    <w:rsid w:val="00B70160"/>
    <w:rsid w:val="00BE6164"/>
    <w:rsid w:val="00C74FDF"/>
    <w:rsid w:val="00D75CD2"/>
    <w:rsid w:val="00E65224"/>
    <w:rsid w:val="00E71B89"/>
    <w:rsid w:val="00EA2F9F"/>
    <w:rsid w:val="00F75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6</cp:revision>
  <dcterms:created xsi:type="dcterms:W3CDTF">2013-10-18T05:21:00Z</dcterms:created>
  <dcterms:modified xsi:type="dcterms:W3CDTF">2013-10-18T05:30:00Z</dcterms:modified>
</cp:coreProperties>
</file>