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3700DA">
        <w:tc>
          <w:tcPr>
            <w:tcW w:w="6408" w:type="dxa"/>
          </w:tcPr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3700DA" w:rsidRDefault="00F85A9A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6th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Oct. – 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A66DB7" w:rsidRPr="003700DA" w:rsidRDefault="00C22FB1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>
              <w:rPr>
                <w:lang w:val="en-CA"/>
              </w:rPr>
              <w:t>Document: JCT3V-</w:t>
            </w:r>
            <w:r>
              <w:rPr>
                <w:rFonts w:hint="eastAsia"/>
                <w:lang w:val="en-CA" w:eastAsia="ja-JP"/>
              </w:rPr>
              <w:t>F</w:t>
            </w:r>
            <w:r w:rsidR="00936D33">
              <w:rPr>
                <w:rFonts w:hint="eastAsia"/>
                <w:u w:val="single"/>
                <w:lang w:val="en-CA" w:eastAsia="ja-JP"/>
              </w:rPr>
              <w:t>0102</w:t>
            </w:r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700DA" w:rsidRDefault="00BA4169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 w:rsidRPr="00BA4169">
              <w:rPr>
                <w:b/>
                <w:szCs w:val="22"/>
                <w:lang w:val="en-CA" w:eastAsia="ja-JP"/>
              </w:rPr>
              <w:t>CE1-related: VSP partitioning for AMP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szCs w:val="22"/>
                <w:lang w:val="en-CA"/>
              </w:rPr>
              <w:t xml:space="preserve">Input Document to </w:t>
            </w:r>
            <w:r w:rsidR="00690052" w:rsidRPr="003700DA">
              <w:rPr>
                <w:szCs w:val="22"/>
                <w:lang w:val="en-CA"/>
              </w:rPr>
              <w:t>JCT-3V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Proposal</w:t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Author(s) or</w:t>
            </w:r>
            <w:r w:rsidRPr="003700D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D7C9C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 xml:space="preserve">Tomohiro </w:t>
            </w:r>
            <w:proofErr w:type="spellStart"/>
            <w:r w:rsidRPr="000F0B83">
              <w:rPr>
                <w:rFonts w:hint="eastAsia"/>
                <w:szCs w:val="22"/>
                <w:lang w:eastAsia="ja-JP"/>
              </w:rPr>
              <w:t>Ikai</w:t>
            </w:r>
            <w:proofErr w:type="spellEnd"/>
          </w:p>
          <w:p w:rsidR="00D01CF6" w:rsidRPr="000F0B83" w:rsidRDefault="00A76CB0" w:rsidP="00A3768D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val="en-CA" w:eastAsia="ja-JP"/>
              </w:rPr>
              <w:t>Yoshiya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="00935613" w:rsidRPr="000F0B83">
              <w:rPr>
                <w:szCs w:val="22"/>
                <w:lang w:val="en-CA"/>
              </w:rPr>
              <w:br/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 xml:space="preserve">1-9-2 </w:t>
            </w:r>
            <w:proofErr w:type="spellStart"/>
            <w:r w:rsidRPr="000F0B83">
              <w:rPr>
                <w:szCs w:val="22"/>
                <w:lang w:eastAsia="ja-JP"/>
              </w:rPr>
              <w:t>Nakase</w:t>
            </w:r>
            <w:proofErr w:type="spellEnd"/>
            <w:r w:rsidRPr="000F0B83">
              <w:rPr>
                <w:szCs w:val="22"/>
                <w:lang w:eastAsia="ja-JP"/>
              </w:rPr>
              <w:t>, Mihama-</w:t>
            </w:r>
            <w:proofErr w:type="spellStart"/>
            <w:r w:rsidRPr="000F0B83">
              <w:rPr>
                <w:szCs w:val="22"/>
                <w:lang w:eastAsia="ja-JP"/>
              </w:rPr>
              <w:t>ku</w:t>
            </w:r>
            <w:proofErr w:type="spellEnd"/>
            <w:r w:rsidRPr="000F0B83">
              <w:rPr>
                <w:szCs w:val="22"/>
                <w:lang w:eastAsia="ja-JP"/>
              </w:rPr>
              <w:t>, Chiba-</w:t>
            </w:r>
            <w:proofErr w:type="spellStart"/>
            <w:r w:rsidRPr="000F0B83">
              <w:rPr>
                <w:szCs w:val="22"/>
                <w:lang w:eastAsia="ja-JP"/>
              </w:rPr>
              <w:t>shi</w:t>
            </w:r>
            <w:proofErr w:type="spellEnd"/>
            <w:r w:rsidRPr="000F0B83">
              <w:rPr>
                <w:szCs w:val="22"/>
                <w:lang w:eastAsia="ja-JP"/>
              </w:rPr>
              <w:t>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3700DA" w:rsidRDefault="00935613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  <w:t>Tel:</w:t>
            </w:r>
            <w:r w:rsidRPr="003700D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3700DA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7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3700DA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AB10A3" w:rsidRPr="002C0812" w:rsidRDefault="00942292" w:rsidP="002C0812">
      <w:pPr>
        <w:rPr>
          <w:lang w:val="en-CA" w:eastAsia="ja-JP"/>
        </w:rPr>
      </w:pPr>
      <w:r>
        <w:rPr>
          <w:rFonts w:hint="eastAsia"/>
          <w:lang w:val="en-CA" w:eastAsia="ja-JP"/>
        </w:rPr>
        <w:t>A</w:t>
      </w:r>
      <w:r w:rsidR="006E57D6">
        <w:rPr>
          <w:rFonts w:hint="eastAsia"/>
          <w:lang w:val="en-CA" w:eastAsia="ja-JP"/>
        </w:rPr>
        <w:t>daptive block partitioning for VSP</w:t>
      </w:r>
      <w:r w:rsidR="00D93891">
        <w:rPr>
          <w:rFonts w:hint="eastAsia"/>
          <w:lang w:val="en-CA" w:eastAsia="ja-JP"/>
        </w:rPr>
        <w:t xml:space="preserve">, which </w:t>
      </w:r>
      <w:r w:rsidR="008100D7">
        <w:rPr>
          <w:rFonts w:hint="eastAsia"/>
          <w:lang w:val="en-CA" w:eastAsia="ja-JP"/>
        </w:rPr>
        <w:t>use</w:t>
      </w:r>
      <w:r w:rsidR="00AE2483">
        <w:rPr>
          <w:rFonts w:hint="eastAsia"/>
          <w:lang w:val="en-CA" w:eastAsia="ja-JP"/>
        </w:rPr>
        <w:t>s</w:t>
      </w:r>
      <w:r w:rsidR="00CF01DD">
        <w:rPr>
          <w:rFonts w:hint="eastAsia"/>
          <w:lang w:val="en-CA" w:eastAsia="ja-JP"/>
        </w:rPr>
        <w:t xml:space="preserve"> 8x4 or 4x8 </w:t>
      </w:r>
      <w:proofErr w:type="spellStart"/>
      <w:r w:rsidR="00CF01DD">
        <w:rPr>
          <w:rFonts w:hint="eastAsia"/>
          <w:lang w:val="en-CA" w:eastAsia="ja-JP"/>
        </w:rPr>
        <w:t>subblock</w:t>
      </w:r>
      <w:proofErr w:type="spellEnd"/>
      <w:r w:rsidR="00CF01DD">
        <w:rPr>
          <w:rFonts w:hint="eastAsia"/>
          <w:lang w:val="en-CA" w:eastAsia="ja-JP"/>
        </w:rPr>
        <w:t xml:space="preserve"> depending on</w:t>
      </w:r>
      <w:r w:rsidR="008100D7">
        <w:rPr>
          <w:rFonts w:hint="eastAsia"/>
          <w:lang w:val="en-CA" w:eastAsia="ja-JP"/>
        </w:rPr>
        <w:t xml:space="preserve"> the depth of 8x8 </w:t>
      </w:r>
      <w:proofErr w:type="gramStart"/>
      <w:r w:rsidR="008100D7">
        <w:rPr>
          <w:rFonts w:hint="eastAsia"/>
          <w:lang w:val="en-CA" w:eastAsia="ja-JP"/>
        </w:rPr>
        <w:t>block</w:t>
      </w:r>
      <w:proofErr w:type="gramEnd"/>
      <w:r w:rsidR="00FF058E">
        <w:rPr>
          <w:rFonts w:hint="eastAsia"/>
          <w:lang w:val="en-CA" w:eastAsia="ja-JP"/>
        </w:rPr>
        <w:t xml:space="preserve"> in JCT3V-E0208</w:t>
      </w:r>
      <w:r w:rsidR="008100D7">
        <w:rPr>
          <w:rFonts w:hint="eastAsia"/>
          <w:lang w:val="en-CA" w:eastAsia="ja-JP"/>
        </w:rPr>
        <w:t xml:space="preserve">, </w:t>
      </w:r>
      <w:r w:rsidR="006E57D6">
        <w:rPr>
          <w:rFonts w:hint="eastAsia"/>
          <w:lang w:val="en-CA" w:eastAsia="ja-JP"/>
        </w:rPr>
        <w:t>was adopted</w:t>
      </w:r>
      <w:r w:rsidR="00CF01DD">
        <w:rPr>
          <w:rFonts w:hint="eastAsia"/>
          <w:lang w:val="en-CA" w:eastAsia="ja-JP"/>
        </w:rPr>
        <w:t xml:space="preserve">. </w:t>
      </w:r>
      <w:r w:rsidR="00AE36CC">
        <w:rPr>
          <w:rFonts w:hint="eastAsia"/>
          <w:lang w:val="en-CA" w:eastAsia="ja-JP"/>
        </w:rPr>
        <w:t>Ho</w:t>
      </w:r>
      <w:r w:rsidR="00ED46CE">
        <w:rPr>
          <w:rFonts w:hint="eastAsia"/>
          <w:lang w:val="en-CA" w:eastAsia="ja-JP"/>
        </w:rPr>
        <w:t>w</w:t>
      </w:r>
      <w:r w:rsidR="00AE36CC">
        <w:rPr>
          <w:rFonts w:hint="eastAsia"/>
          <w:lang w:val="en-CA" w:eastAsia="ja-JP"/>
        </w:rPr>
        <w:t xml:space="preserve">ever </w:t>
      </w:r>
      <w:r w:rsidR="00ED46CE">
        <w:rPr>
          <w:rFonts w:hint="eastAsia"/>
          <w:lang w:val="en-CA" w:eastAsia="ja-JP"/>
        </w:rPr>
        <w:t xml:space="preserve">in </w:t>
      </w:r>
      <w:r w:rsidR="00C2029B">
        <w:rPr>
          <w:rFonts w:hint="eastAsia"/>
          <w:lang w:val="en-CA" w:eastAsia="ja-JP"/>
        </w:rPr>
        <w:t>AMP</w:t>
      </w:r>
      <w:r w:rsidR="00810BE4">
        <w:rPr>
          <w:rFonts w:hint="eastAsia"/>
          <w:lang w:val="en-CA" w:eastAsia="ja-JP"/>
        </w:rPr>
        <w:t xml:space="preserve"> </w:t>
      </w:r>
      <w:r w:rsidR="00ED46CE">
        <w:rPr>
          <w:rFonts w:hint="eastAsia"/>
          <w:lang w:val="en-CA" w:eastAsia="ja-JP"/>
        </w:rPr>
        <w:t xml:space="preserve">case, </w:t>
      </w:r>
      <w:r w:rsidR="00810BE4">
        <w:rPr>
          <w:rFonts w:hint="eastAsia"/>
          <w:lang w:val="en-CA" w:eastAsia="ja-JP"/>
        </w:rPr>
        <w:t xml:space="preserve">4x4 </w:t>
      </w:r>
      <w:r w:rsidR="00D40380">
        <w:rPr>
          <w:rFonts w:hint="eastAsia"/>
          <w:lang w:val="en-CA" w:eastAsia="ja-JP"/>
        </w:rPr>
        <w:t xml:space="preserve">block motion </w:t>
      </w:r>
      <w:r w:rsidR="00D40380">
        <w:rPr>
          <w:lang w:val="en-CA" w:eastAsia="ja-JP"/>
        </w:rPr>
        <w:t>compensation</w:t>
      </w:r>
      <w:r w:rsidR="00D40380">
        <w:rPr>
          <w:rFonts w:hint="eastAsia"/>
          <w:lang w:val="en-CA" w:eastAsia="ja-JP"/>
        </w:rPr>
        <w:t xml:space="preserve"> </w:t>
      </w:r>
      <w:r w:rsidR="00481706">
        <w:rPr>
          <w:rFonts w:hint="eastAsia"/>
          <w:lang w:val="en-CA" w:eastAsia="ja-JP"/>
        </w:rPr>
        <w:t xml:space="preserve">process </w:t>
      </w:r>
      <w:r w:rsidR="00D40380">
        <w:rPr>
          <w:rFonts w:hint="eastAsia"/>
          <w:lang w:val="en-CA" w:eastAsia="ja-JP"/>
        </w:rPr>
        <w:t>can</w:t>
      </w:r>
      <w:r w:rsidR="00ED46CE">
        <w:rPr>
          <w:rFonts w:hint="eastAsia"/>
          <w:lang w:val="en-CA" w:eastAsia="ja-JP"/>
        </w:rPr>
        <w:t xml:space="preserve"> </w:t>
      </w:r>
      <w:r w:rsidR="00D40380">
        <w:rPr>
          <w:rFonts w:hint="eastAsia"/>
          <w:lang w:val="en-CA" w:eastAsia="ja-JP"/>
        </w:rPr>
        <w:t>occur</w:t>
      </w:r>
      <w:r w:rsidR="00ED46CE">
        <w:rPr>
          <w:rFonts w:hint="eastAsia"/>
          <w:lang w:val="en-CA" w:eastAsia="ja-JP"/>
        </w:rPr>
        <w:t>. I</w:t>
      </w:r>
      <w:r w:rsidR="00627E59">
        <w:rPr>
          <w:rFonts w:hint="eastAsia"/>
          <w:lang w:val="en-CA" w:eastAsia="ja-JP"/>
        </w:rPr>
        <w:t>t is proposed t</w:t>
      </w:r>
      <w:r w:rsidR="00983446">
        <w:rPr>
          <w:rFonts w:hint="eastAsia"/>
          <w:lang w:val="en-CA" w:eastAsia="ja-JP"/>
        </w:rPr>
        <w:t>o fix VSP partiti</w:t>
      </w:r>
      <w:r w:rsidR="0092068D">
        <w:rPr>
          <w:rFonts w:hint="eastAsia"/>
          <w:lang w:val="en-CA" w:eastAsia="ja-JP"/>
        </w:rPr>
        <w:t xml:space="preserve">oning for </w:t>
      </w:r>
      <w:r w:rsidR="00C2029B">
        <w:rPr>
          <w:rFonts w:hint="eastAsia"/>
          <w:lang w:val="en-CA" w:eastAsia="ja-JP"/>
        </w:rPr>
        <w:t>AMP</w:t>
      </w:r>
      <w:r w:rsidR="0092068D">
        <w:rPr>
          <w:rFonts w:hint="eastAsia"/>
          <w:lang w:val="en-CA" w:eastAsia="ja-JP"/>
        </w:rPr>
        <w:t xml:space="preserve"> to avoid </w:t>
      </w:r>
      <w:r w:rsidR="00481706">
        <w:rPr>
          <w:rFonts w:hint="eastAsia"/>
          <w:lang w:val="en-CA" w:eastAsia="ja-JP"/>
        </w:rPr>
        <w:t xml:space="preserve">the </w:t>
      </w:r>
      <w:r w:rsidR="0092068D">
        <w:rPr>
          <w:rFonts w:hint="eastAsia"/>
          <w:lang w:val="en-CA" w:eastAsia="ja-JP"/>
        </w:rPr>
        <w:t>4x4 block</w:t>
      </w:r>
      <w:r w:rsidR="004D4D2D">
        <w:rPr>
          <w:rFonts w:hint="eastAsia"/>
          <w:lang w:val="en-CA" w:eastAsia="ja-JP"/>
        </w:rPr>
        <w:t xml:space="preserve"> </w:t>
      </w:r>
      <w:r w:rsidR="00481706">
        <w:rPr>
          <w:rFonts w:hint="eastAsia"/>
          <w:lang w:val="en-CA" w:eastAsia="ja-JP"/>
        </w:rPr>
        <w:t>based process</w:t>
      </w:r>
      <w:r w:rsidR="00983446">
        <w:rPr>
          <w:rFonts w:hint="eastAsia"/>
          <w:lang w:val="en-CA" w:eastAsia="ja-JP"/>
        </w:rPr>
        <w:t>.</w:t>
      </w:r>
    </w:p>
    <w:p w:rsidR="005469E9" w:rsidRDefault="00745F6B" w:rsidP="00D95B7A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703530" w:rsidRDefault="00FB2953" w:rsidP="0070353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</w:t>
      </w:r>
      <w:r w:rsidR="00C2029B">
        <w:rPr>
          <w:rFonts w:hint="eastAsia"/>
          <w:lang w:val="en-CA" w:eastAsia="ja-JP"/>
        </w:rPr>
        <w:t>AMP</w:t>
      </w:r>
      <w:r>
        <w:rPr>
          <w:rFonts w:hint="eastAsia"/>
          <w:lang w:val="en-CA" w:eastAsia="ja-JP"/>
        </w:rPr>
        <w:t xml:space="preserve"> case, </w:t>
      </w:r>
      <w:r w:rsidR="00703530">
        <w:rPr>
          <w:rFonts w:hint="eastAsia"/>
          <w:lang w:val="en-CA" w:eastAsia="ja-JP"/>
        </w:rPr>
        <w:t>sub</w:t>
      </w:r>
      <w:r>
        <w:rPr>
          <w:rFonts w:hint="eastAsia"/>
          <w:lang w:val="en-CA" w:eastAsia="ja-JP"/>
        </w:rPr>
        <w:t>-</w:t>
      </w:r>
      <w:r w:rsidR="00703530">
        <w:rPr>
          <w:rFonts w:hint="eastAsia"/>
          <w:lang w:val="en-CA" w:eastAsia="ja-JP"/>
        </w:rPr>
        <w:t>partitioning is prevented in 16x4 or 4x16 case (PU width or PU height is less than 8).</w:t>
      </w:r>
    </w:p>
    <w:p w:rsidR="00CC1486" w:rsidRPr="00CC1486" w:rsidRDefault="00703530" w:rsidP="00CC1486">
      <w:pPr>
        <w:rPr>
          <w:lang w:val="en-CA" w:eastAsia="ja-JP"/>
        </w:rPr>
      </w:pPr>
      <w:r>
        <w:rPr>
          <w:rFonts w:hint="eastAsia"/>
          <w:lang w:val="en-CA" w:eastAsia="ja-JP"/>
        </w:rPr>
        <w:t>However when</w:t>
      </w:r>
      <w:r w:rsidR="00CC1486">
        <w:rPr>
          <w:rFonts w:hint="eastAsia"/>
          <w:lang w:val="en-CA" w:eastAsia="ja-JP"/>
        </w:rPr>
        <w:t xml:space="preserve"> 16x12 PU</w:t>
      </w:r>
      <w:r w:rsidR="008C672C">
        <w:rPr>
          <w:rFonts w:hint="eastAsia"/>
          <w:lang w:val="en-CA" w:eastAsia="ja-JP"/>
        </w:rPr>
        <w:t xml:space="preserve"> (or 12x16)</w:t>
      </w:r>
      <w:r w:rsidR="00CC1486">
        <w:rPr>
          <w:rFonts w:hint="eastAsia"/>
          <w:lang w:val="en-CA" w:eastAsia="ja-JP"/>
        </w:rPr>
        <w:t xml:space="preserve"> is divided into 8x4 </w:t>
      </w:r>
      <w:proofErr w:type="spellStart"/>
      <w:r w:rsidR="00CC1486">
        <w:rPr>
          <w:rFonts w:hint="eastAsia"/>
          <w:lang w:val="en-CA" w:eastAsia="ja-JP"/>
        </w:rPr>
        <w:t>subblock</w:t>
      </w:r>
      <w:proofErr w:type="spellEnd"/>
      <w:r w:rsidR="008C672C">
        <w:rPr>
          <w:rFonts w:hint="eastAsia"/>
          <w:lang w:val="en-CA" w:eastAsia="ja-JP"/>
        </w:rPr>
        <w:t xml:space="preserve"> (or 4x8 </w:t>
      </w:r>
      <w:proofErr w:type="spellStart"/>
      <w:r w:rsidR="008C672C">
        <w:rPr>
          <w:rFonts w:hint="eastAsia"/>
          <w:lang w:val="en-CA" w:eastAsia="ja-JP"/>
        </w:rPr>
        <w:t>subblock</w:t>
      </w:r>
      <w:proofErr w:type="spellEnd"/>
      <w:r w:rsidR="008C672C">
        <w:rPr>
          <w:rFonts w:hint="eastAsia"/>
          <w:lang w:val="en-CA" w:eastAsia="ja-JP"/>
        </w:rPr>
        <w:t>)</w:t>
      </w:r>
      <w:r w:rsidR="00CC1486">
        <w:rPr>
          <w:rFonts w:hint="eastAsia"/>
          <w:lang w:val="en-CA" w:eastAsia="ja-JP"/>
        </w:rPr>
        <w:t xml:space="preserve">, 4x4 </w:t>
      </w:r>
      <w:r w:rsidR="00933067">
        <w:rPr>
          <w:rFonts w:hint="eastAsia"/>
          <w:lang w:val="en-CA" w:eastAsia="ja-JP"/>
        </w:rPr>
        <w:t xml:space="preserve">block </w:t>
      </w:r>
      <w:r w:rsidR="00D43B0E">
        <w:rPr>
          <w:rFonts w:hint="eastAsia"/>
          <w:lang w:val="en-CA" w:eastAsia="ja-JP"/>
        </w:rPr>
        <w:t xml:space="preserve">motion compensation process </w:t>
      </w:r>
      <w:r w:rsidR="0028300E">
        <w:rPr>
          <w:rFonts w:hint="eastAsia"/>
          <w:lang w:val="en-CA" w:eastAsia="ja-JP"/>
        </w:rPr>
        <w:t>can</w:t>
      </w:r>
      <w:r w:rsidR="001B1EA8">
        <w:rPr>
          <w:rFonts w:hint="eastAsia"/>
          <w:lang w:val="en-CA" w:eastAsia="ja-JP"/>
        </w:rPr>
        <w:t xml:space="preserve"> be </w:t>
      </w:r>
      <w:proofErr w:type="spellStart"/>
      <w:r w:rsidR="001B1EA8">
        <w:rPr>
          <w:rFonts w:hint="eastAsia"/>
          <w:lang w:val="en-CA" w:eastAsia="ja-JP"/>
        </w:rPr>
        <w:t>occured</w:t>
      </w:r>
      <w:proofErr w:type="spellEnd"/>
      <w:r w:rsidR="00933067">
        <w:rPr>
          <w:rFonts w:hint="eastAsia"/>
          <w:lang w:val="en-CA" w:eastAsia="ja-JP"/>
        </w:rPr>
        <w:t xml:space="preserve"> as shown below.</w:t>
      </w:r>
    </w:p>
    <w:p w:rsidR="00CC1486" w:rsidRPr="00CC1486" w:rsidRDefault="000E4F24" w:rsidP="00CC1486">
      <w:pPr>
        <w:rPr>
          <w:lang w:val="en-CA" w:eastAsia="ja-JP"/>
        </w:rPr>
      </w:pPr>
      <w:r w:rsidRPr="000E4F24">
        <w:rPr>
          <w:noProof/>
          <w:lang w:eastAsia="ja-JP"/>
        </w:rPr>
        <w:drawing>
          <wp:inline distT="0" distB="0" distL="0" distR="0">
            <wp:extent cx="5607051" cy="2766601"/>
            <wp:effectExtent l="0" t="0" r="0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1" cy="276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61D" w:rsidRDefault="007D761D" w:rsidP="00E87935">
      <w:pPr>
        <w:rPr>
          <w:lang w:val="en-CA" w:eastAsia="ja-JP"/>
        </w:rPr>
      </w:pPr>
    </w:p>
    <w:p w:rsidR="00890B03" w:rsidRPr="00E87935" w:rsidRDefault="00890B03" w:rsidP="00E87935">
      <w:pPr>
        <w:rPr>
          <w:lang w:val="en-CA" w:eastAsia="ja-JP"/>
        </w:rPr>
      </w:pPr>
    </w:p>
    <w:p w:rsidR="00FC290F" w:rsidRDefault="00FC290F" w:rsidP="00FC290F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Proposal</w:t>
      </w:r>
    </w:p>
    <w:p w:rsidR="009B1B7D" w:rsidRDefault="00345AB7" w:rsidP="009B1B7D">
      <w:pPr>
        <w:rPr>
          <w:lang w:val="en-CA" w:eastAsia="ja-JP"/>
        </w:rPr>
      </w:pPr>
      <w:r w:rsidRPr="00B21508">
        <w:rPr>
          <w:rFonts w:hint="eastAsia"/>
          <w:lang w:val="en-CA" w:eastAsia="ja-JP"/>
        </w:rPr>
        <w:t>It is proposed to</w:t>
      </w:r>
      <w:r w:rsidR="0020577C">
        <w:rPr>
          <w:rFonts w:hint="eastAsia"/>
          <w:lang w:val="en-CA" w:eastAsia="ja-JP"/>
        </w:rPr>
        <w:t xml:space="preserve"> </w:t>
      </w:r>
      <w:r w:rsidR="009B1B7D">
        <w:rPr>
          <w:rFonts w:hint="eastAsia"/>
          <w:lang w:val="en-CA" w:eastAsia="ja-JP"/>
        </w:rPr>
        <w:t xml:space="preserve">use 8x4 </w:t>
      </w:r>
      <w:proofErr w:type="spellStart"/>
      <w:r w:rsidR="009B1B7D">
        <w:rPr>
          <w:rFonts w:hint="eastAsia"/>
          <w:lang w:val="en-CA" w:eastAsia="ja-JP"/>
        </w:rPr>
        <w:t>subblock</w:t>
      </w:r>
      <w:proofErr w:type="spellEnd"/>
      <w:r w:rsidR="009B1B7D">
        <w:rPr>
          <w:rFonts w:hint="eastAsia"/>
          <w:lang w:val="en-CA" w:eastAsia="ja-JP"/>
        </w:rPr>
        <w:t xml:space="preserve"> for</w:t>
      </w:r>
      <w:r w:rsidR="0020577C">
        <w:rPr>
          <w:rFonts w:hint="eastAsia"/>
          <w:lang w:val="en-CA" w:eastAsia="ja-JP"/>
        </w:rPr>
        <w:t xml:space="preserve"> </w:t>
      </w:r>
      <w:r w:rsidR="00A26C25">
        <w:rPr>
          <w:rFonts w:hint="eastAsia"/>
          <w:lang w:val="en-CA" w:eastAsia="ja-JP"/>
        </w:rPr>
        <w:t>16x4 and</w:t>
      </w:r>
      <w:r w:rsidR="009B1B7D">
        <w:rPr>
          <w:rFonts w:hint="eastAsia"/>
          <w:lang w:val="en-CA" w:eastAsia="ja-JP"/>
        </w:rPr>
        <w:t xml:space="preserve"> 16x12 </w:t>
      </w:r>
      <w:r w:rsidR="00A26C25">
        <w:rPr>
          <w:rFonts w:hint="eastAsia"/>
          <w:lang w:val="en-CA" w:eastAsia="ja-JP"/>
        </w:rPr>
        <w:t>AMP PU</w:t>
      </w:r>
      <w:r w:rsidR="009B1B7D">
        <w:rPr>
          <w:rFonts w:eastAsiaTheme="minorEastAsia" w:hint="eastAsia"/>
          <w:lang w:eastAsia="ja-JP"/>
        </w:rPr>
        <w:t xml:space="preserve"> </w:t>
      </w:r>
      <w:r w:rsidR="005E1030">
        <w:rPr>
          <w:rFonts w:eastAsiaTheme="minorEastAsia" w:hint="eastAsia"/>
          <w:lang w:eastAsia="ja-JP"/>
        </w:rPr>
        <w:t xml:space="preserve">(where height % 8 != 0) </w:t>
      </w:r>
      <w:r w:rsidR="009B1B7D">
        <w:rPr>
          <w:rFonts w:eastAsiaTheme="minorEastAsia" w:hint="eastAsia"/>
          <w:lang w:eastAsia="ja-JP"/>
        </w:rPr>
        <w:t xml:space="preserve">and to use </w:t>
      </w:r>
      <w:r w:rsidR="009B1B7D">
        <w:rPr>
          <w:rFonts w:hint="eastAsia"/>
          <w:lang w:val="en-CA" w:eastAsia="ja-JP"/>
        </w:rPr>
        <w:t xml:space="preserve">4x8 </w:t>
      </w:r>
      <w:proofErr w:type="spellStart"/>
      <w:r w:rsidR="00C5635E">
        <w:rPr>
          <w:rFonts w:hint="eastAsia"/>
          <w:lang w:val="en-CA" w:eastAsia="ja-JP"/>
        </w:rPr>
        <w:t>subblock</w:t>
      </w:r>
      <w:proofErr w:type="spellEnd"/>
      <w:r w:rsidR="00C5635E">
        <w:rPr>
          <w:rFonts w:hint="eastAsia"/>
          <w:lang w:val="en-CA" w:eastAsia="ja-JP"/>
        </w:rPr>
        <w:t xml:space="preserve"> for 4x16 or 12x16 AMP PU</w:t>
      </w:r>
      <w:r w:rsidR="005E1030">
        <w:rPr>
          <w:rFonts w:hint="eastAsia"/>
          <w:lang w:val="en-CA" w:eastAsia="ja-JP"/>
        </w:rPr>
        <w:t xml:space="preserve"> </w:t>
      </w:r>
      <w:r w:rsidR="005E1030">
        <w:rPr>
          <w:rFonts w:eastAsiaTheme="minorEastAsia" w:hint="eastAsia"/>
          <w:lang w:eastAsia="ja-JP"/>
        </w:rPr>
        <w:t>(where width % 8 != 0)</w:t>
      </w:r>
      <w:r w:rsidR="009B1B7D">
        <w:rPr>
          <w:rFonts w:hint="eastAsia"/>
          <w:lang w:val="en-CA" w:eastAsia="ja-JP"/>
        </w:rPr>
        <w:t>.</w:t>
      </w:r>
    </w:p>
    <w:p w:rsidR="002E5C91" w:rsidRDefault="00907E4B" w:rsidP="00F877BB">
      <w:pPr>
        <w:jc w:val="center"/>
        <w:rPr>
          <w:lang w:val="en-CA" w:eastAsia="ja-JP"/>
        </w:rPr>
      </w:pPr>
      <w:r w:rsidRPr="00907E4B">
        <w:rPr>
          <w:rFonts w:hint="eastAsia"/>
          <w:noProof/>
          <w:lang w:eastAsia="ja-JP"/>
        </w:rPr>
        <w:drawing>
          <wp:inline distT="0" distB="0" distL="0" distR="0">
            <wp:extent cx="3638551" cy="2690281"/>
            <wp:effectExtent l="0" t="0" r="0" b="0"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1" cy="2690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AB7" w:rsidRDefault="00345AB7" w:rsidP="00EC3D6A">
      <w:pPr>
        <w:rPr>
          <w:lang w:val="en-CA" w:eastAsia="ja-JP"/>
        </w:rPr>
      </w:pPr>
    </w:p>
    <w:p w:rsidR="006471AA" w:rsidRDefault="00FE6D83" w:rsidP="00EC3D6A">
      <w:pPr>
        <w:rPr>
          <w:lang w:val="en-CA" w:eastAsia="ja-JP"/>
        </w:rPr>
      </w:pPr>
      <w:r>
        <w:rPr>
          <w:rFonts w:hint="eastAsia"/>
          <w:lang w:val="en-CA" w:eastAsia="ja-JP"/>
        </w:rPr>
        <w:t>Software patch is attached.</w:t>
      </w:r>
    </w:p>
    <w:p w:rsidR="0025142E" w:rsidRDefault="00297205" w:rsidP="00297205">
      <w:pPr>
        <w:rPr>
          <w:lang w:val="en-CA" w:eastAsia="ja-JP"/>
        </w:rPr>
      </w:pPr>
      <w:r w:rsidRPr="00297205">
        <w:rPr>
          <w:lang w:val="en-CA" w:eastAsia="ja-JP"/>
        </w:rPr>
        <w:t>#define SHARP_VSP_AMP                                     1</w:t>
      </w:r>
    </w:p>
    <w:p w:rsidR="00D16E04" w:rsidRPr="00D16E04" w:rsidRDefault="00D16E04" w:rsidP="00D16E04">
      <w:pPr>
        <w:rPr>
          <w:lang w:val="en-CA" w:eastAsia="ja-JP"/>
        </w:rPr>
      </w:pPr>
      <w:r>
        <w:rPr>
          <w:rFonts w:hint="eastAsia"/>
          <w:lang w:val="en-CA" w:eastAsia="ja-JP"/>
        </w:rPr>
        <w:t>(</w:t>
      </w:r>
      <w:r w:rsidRPr="00D16E04">
        <w:rPr>
          <w:lang w:val="en-CA" w:eastAsia="ja-JP"/>
        </w:rPr>
        <w:t>#define SHARP_DEPTH_ACCESS_RESTRICTION                    0</w:t>
      </w:r>
    </w:p>
    <w:p w:rsidR="00D16E04" w:rsidRDefault="00D16E04" w:rsidP="00D16E04">
      <w:pPr>
        <w:rPr>
          <w:lang w:val="en-CA" w:eastAsia="ja-JP"/>
        </w:rPr>
      </w:pPr>
      <w:r w:rsidRPr="00D16E04">
        <w:rPr>
          <w:lang w:val="en-CA" w:eastAsia="ja-JP"/>
        </w:rPr>
        <w:t>#</w:t>
      </w:r>
      <w:proofErr w:type="gramStart"/>
      <w:r w:rsidRPr="00D16E04">
        <w:rPr>
          <w:lang w:val="en-CA" w:eastAsia="ja-JP"/>
        </w:rPr>
        <w:t>define</w:t>
      </w:r>
      <w:proofErr w:type="gramEnd"/>
      <w:r w:rsidRPr="00D16E04">
        <w:rPr>
          <w:lang w:val="en-CA" w:eastAsia="ja-JP"/>
        </w:rPr>
        <w:t xml:space="preserve"> SHARP_DEPTH_ACCESS_RESTRICTION_PLUS               0</w:t>
      </w:r>
      <w:r>
        <w:rPr>
          <w:rFonts w:hint="eastAsia"/>
          <w:lang w:val="en-CA" w:eastAsia="ja-JP"/>
        </w:rPr>
        <w:t>)</w:t>
      </w:r>
    </w:p>
    <w:p w:rsidR="006471AA" w:rsidRPr="00D16E04" w:rsidRDefault="006471AA" w:rsidP="00D16E04">
      <w:pPr>
        <w:rPr>
          <w:lang w:val="en-CA" w:eastAsia="ja-JP"/>
        </w:rPr>
      </w:pPr>
    </w:p>
    <w:p w:rsidR="00EC3D6A" w:rsidRDefault="00EC3D6A" w:rsidP="00EC3D6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Text</w:t>
      </w:r>
    </w:p>
    <w:p w:rsidR="00E34D3C" w:rsidRDefault="009169A5" w:rsidP="00E34D3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Replace the following </w:t>
      </w:r>
    </w:p>
    <w:p w:rsidR="00E34D3C" w:rsidRPr="004A52A3" w:rsidRDefault="00CB4E9C" w:rsidP="00E34D3C">
      <w:pPr>
        <w:pStyle w:val="3N0"/>
        <w:rPr>
          <w:lang w:eastAsia="ko-KR"/>
        </w:rPr>
      </w:pPr>
      <w:r>
        <w:rPr>
          <w:rFonts w:eastAsiaTheme="minorEastAsia" w:hint="eastAsia"/>
          <w:lang w:eastAsia="ja-JP"/>
        </w:rPr>
        <w:t>(</w:t>
      </w:r>
      <w:r w:rsidR="00633029">
        <w:rPr>
          <w:rFonts w:eastAsiaTheme="minorEastAsia" w:hint="eastAsia"/>
          <w:lang w:eastAsia="ja-JP"/>
        </w:rPr>
        <w:t>3D-HEVC WD1</w:t>
      </w:r>
      <w:r>
        <w:rPr>
          <w:rFonts w:eastAsiaTheme="minorEastAsia" w:hint="eastAsia"/>
          <w:lang w:eastAsia="ja-JP"/>
        </w:rPr>
        <w:t xml:space="preserve">) </w:t>
      </w:r>
      <w:r w:rsidR="00E34D3C" w:rsidRPr="004A52A3">
        <w:rPr>
          <w:lang w:eastAsia="ko-KR"/>
        </w:rPr>
        <w:t xml:space="preserve">The derivation process for </w:t>
      </w:r>
      <w:r w:rsidR="00E34D3C">
        <w:rPr>
          <w:lang w:eastAsia="ko-KR"/>
        </w:rPr>
        <w:t xml:space="preserve">a </w:t>
      </w:r>
      <w:r w:rsidR="00E34D3C" w:rsidRPr="004A52A3">
        <w:rPr>
          <w:lang w:eastAsia="ko-KR"/>
        </w:rPr>
        <w:t xml:space="preserve">disparity sample array as specified in section </w:t>
      </w:r>
      <w:r w:rsidR="003C6B3D" w:rsidRPr="004A52A3">
        <w:rPr>
          <w:lang w:eastAsia="ko-KR"/>
        </w:rPr>
        <w:fldChar w:fldCharType="begin" w:fldLock="1"/>
      </w:r>
      <w:r w:rsidR="00E34D3C" w:rsidRPr="004A52A3">
        <w:rPr>
          <w:lang w:eastAsia="ko-KR"/>
        </w:rPr>
        <w:instrText xml:space="preserve"> REF _Ref350878761 \r \h </w:instrText>
      </w:r>
      <w:r w:rsidR="003C6B3D" w:rsidRPr="004A52A3">
        <w:rPr>
          <w:lang w:eastAsia="ko-KR"/>
        </w:rPr>
      </w:r>
      <w:r w:rsidR="003C6B3D" w:rsidRPr="004A52A3">
        <w:rPr>
          <w:lang w:eastAsia="ko-KR"/>
        </w:rPr>
        <w:fldChar w:fldCharType="separate"/>
      </w:r>
      <w:r w:rsidR="00E34D3C">
        <w:rPr>
          <w:lang w:eastAsia="ko-KR"/>
        </w:rPr>
        <w:t>H.8.5.5.2</w:t>
      </w:r>
      <w:r w:rsidR="003C6B3D" w:rsidRPr="004A52A3">
        <w:rPr>
          <w:lang w:eastAsia="ko-KR"/>
        </w:rPr>
        <w:fldChar w:fldCharType="end"/>
      </w:r>
      <w:r w:rsidR="00E34D3C" w:rsidRPr="004A52A3">
        <w:rPr>
          <w:lang w:eastAsia="ko-KR"/>
        </w:rPr>
        <w:t xml:space="preserve"> is invoked with the </w:t>
      </w:r>
      <w:proofErr w:type="spellStart"/>
      <w:r w:rsidR="00E34D3C" w:rsidRPr="004A52A3">
        <w:rPr>
          <w:lang w:eastAsia="ko-KR"/>
        </w:rPr>
        <w:t>luma</w:t>
      </w:r>
      <w:proofErr w:type="spellEnd"/>
      <w:r w:rsidR="00E34D3C" w:rsidRPr="004A52A3">
        <w:rPr>
          <w:lang w:eastAsia="ko-KR"/>
        </w:rPr>
        <w:t xml:space="preserve"> location ( </w:t>
      </w:r>
      <w:proofErr w:type="spellStart"/>
      <w:r w:rsidR="00E34D3C" w:rsidRPr="004A52A3">
        <w:rPr>
          <w:lang w:eastAsia="ko-KR"/>
        </w:rPr>
        <w:t>xP</w:t>
      </w:r>
      <w:proofErr w:type="spellEnd"/>
      <w:r w:rsidR="00E34D3C" w:rsidRPr="004A52A3">
        <w:rPr>
          <w:lang w:eastAsia="ko-KR"/>
        </w:rPr>
        <w:t>, </w:t>
      </w:r>
      <w:proofErr w:type="spellStart"/>
      <w:r w:rsidR="00E34D3C" w:rsidRPr="004A52A3">
        <w:rPr>
          <w:lang w:eastAsia="ko-KR"/>
        </w:rPr>
        <w:t>yP</w:t>
      </w:r>
      <w:proofErr w:type="spellEnd"/>
      <w:r w:rsidR="00E34D3C" w:rsidRPr="004A52A3">
        <w:rPr>
          <w:lang w:eastAsia="ko-KR"/>
        </w:rPr>
        <w:t xml:space="preserve"> ), the disparity vector </w:t>
      </w:r>
      <w:proofErr w:type="spellStart"/>
      <w:r w:rsidR="00E34D3C" w:rsidRPr="004A52A3">
        <w:rPr>
          <w:lang w:eastAsia="ko-KR"/>
        </w:rPr>
        <w:t>mvDisp</w:t>
      </w:r>
      <w:proofErr w:type="spellEnd"/>
      <w:r w:rsidR="00E34D3C" w:rsidRPr="004A52A3">
        <w:rPr>
          <w:lang w:eastAsia="ko-KR"/>
        </w:rPr>
        <w:t xml:space="preserve">, the variable </w:t>
      </w:r>
      <w:proofErr w:type="spellStart"/>
      <w:r w:rsidR="00E34D3C" w:rsidRPr="004A52A3">
        <w:rPr>
          <w:lang w:eastAsia="ko-KR"/>
        </w:rPr>
        <w:t>refViewIdx</w:t>
      </w:r>
      <w:proofErr w:type="spellEnd"/>
      <w:r w:rsidR="00E34D3C" w:rsidRPr="004A52A3">
        <w:rPr>
          <w:lang w:eastAsia="ko-KR"/>
        </w:rPr>
        <w:t xml:space="preserve">, </w:t>
      </w:r>
      <w:r w:rsidR="00E34D3C">
        <w:rPr>
          <w:lang w:eastAsia="ko-KR"/>
        </w:rPr>
        <w:t xml:space="preserve">the variable </w:t>
      </w:r>
      <w:proofErr w:type="spellStart"/>
      <w:r w:rsidR="00E34D3C">
        <w:rPr>
          <w:lang w:eastAsia="ko-KR"/>
        </w:rPr>
        <w:t>depthViewIdx</w:t>
      </w:r>
      <w:proofErr w:type="spellEnd"/>
      <w:r w:rsidR="00E34D3C">
        <w:rPr>
          <w:lang w:eastAsia="ko-KR"/>
        </w:rPr>
        <w:t xml:space="preserve">, </w:t>
      </w:r>
      <w:r w:rsidR="00E34D3C" w:rsidRPr="004A52A3">
        <w:rPr>
          <w:lang w:eastAsia="ko-KR"/>
        </w:rPr>
        <w:t>the variable</w:t>
      </w:r>
      <w:r w:rsidR="00E34D3C">
        <w:rPr>
          <w:lang w:eastAsia="ko-KR"/>
        </w:rPr>
        <w:t xml:space="preserve"> </w:t>
      </w:r>
      <w:proofErr w:type="spellStart"/>
      <w:r w:rsidR="00E34D3C">
        <w:rPr>
          <w:lang w:eastAsia="ko-KR"/>
        </w:rPr>
        <w:t>nPSW</w:t>
      </w:r>
      <w:proofErr w:type="spellEnd"/>
      <w:r w:rsidR="00E34D3C">
        <w:rPr>
          <w:lang w:eastAsia="ko-KR"/>
        </w:rPr>
        <w:t xml:space="preserve"> equal to ( </w:t>
      </w:r>
      <w:proofErr w:type="spellStart"/>
      <w:r w:rsidR="00E34D3C" w:rsidRPr="004A52A3">
        <w:rPr>
          <w:lang w:eastAsia="ko-KR"/>
        </w:rPr>
        <w:t>nP</w:t>
      </w:r>
      <w:r w:rsidR="00E34D3C">
        <w:rPr>
          <w:lang w:eastAsia="ko-KR"/>
        </w:rPr>
        <w:t>b</w:t>
      </w:r>
      <w:r w:rsidR="00E34D3C" w:rsidRPr="004A52A3">
        <w:rPr>
          <w:lang w:eastAsia="ko-KR"/>
        </w:rPr>
        <w:t>W</w:t>
      </w:r>
      <w:proofErr w:type="spellEnd"/>
      <w:r w:rsidR="00E34D3C">
        <w:rPr>
          <w:lang w:eastAsia="ko-KR"/>
        </w:rPr>
        <w:t>  = =  12 ? 16 : </w:t>
      </w:r>
      <w:proofErr w:type="spellStart"/>
      <w:r w:rsidR="00E34D3C">
        <w:rPr>
          <w:lang w:eastAsia="ko-KR"/>
        </w:rPr>
        <w:t>nPbW</w:t>
      </w:r>
      <w:proofErr w:type="spellEnd"/>
      <w:r w:rsidR="00E34D3C">
        <w:rPr>
          <w:lang w:eastAsia="ko-KR"/>
        </w:rPr>
        <w:t xml:space="preserve"> ), the variable </w:t>
      </w:r>
      <w:proofErr w:type="spellStart"/>
      <w:r w:rsidR="00E34D3C">
        <w:rPr>
          <w:lang w:eastAsia="ko-KR"/>
        </w:rPr>
        <w:t>nPSH</w:t>
      </w:r>
      <w:proofErr w:type="spellEnd"/>
      <w:r w:rsidR="00E34D3C">
        <w:rPr>
          <w:lang w:eastAsia="ko-KR"/>
        </w:rPr>
        <w:t xml:space="preserve"> equal to ( </w:t>
      </w:r>
      <w:proofErr w:type="spellStart"/>
      <w:r w:rsidR="00E34D3C" w:rsidRPr="004A52A3">
        <w:rPr>
          <w:lang w:eastAsia="ko-KR"/>
        </w:rPr>
        <w:t>nP</w:t>
      </w:r>
      <w:r w:rsidR="00E34D3C">
        <w:rPr>
          <w:lang w:eastAsia="ko-KR"/>
        </w:rPr>
        <w:t>bH</w:t>
      </w:r>
      <w:proofErr w:type="spellEnd"/>
      <w:r w:rsidR="00E34D3C">
        <w:rPr>
          <w:lang w:eastAsia="ko-KR"/>
        </w:rPr>
        <w:t>  = =  12 ? 16 : </w:t>
      </w:r>
      <w:proofErr w:type="spellStart"/>
      <w:r w:rsidR="00E34D3C">
        <w:rPr>
          <w:lang w:eastAsia="ko-KR"/>
        </w:rPr>
        <w:t>nPbH</w:t>
      </w:r>
      <w:proofErr w:type="spellEnd"/>
      <w:r w:rsidR="00E34D3C">
        <w:rPr>
          <w:lang w:eastAsia="ko-KR"/>
        </w:rPr>
        <w:t> )</w:t>
      </w:r>
      <w:r w:rsidR="00E34D3C" w:rsidRPr="004A52A3">
        <w:rPr>
          <w:lang w:eastAsia="ko-KR"/>
        </w:rPr>
        <w:t xml:space="preserve">, </w:t>
      </w:r>
      <w:r w:rsidR="00E34D3C">
        <w:t xml:space="preserve">and the variable </w:t>
      </w:r>
      <w:proofErr w:type="spellStart"/>
      <w:r w:rsidR="00E34D3C">
        <w:t>splitFlag</w:t>
      </w:r>
      <w:proofErr w:type="spellEnd"/>
      <w:r w:rsidR="00E34D3C">
        <w:t xml:space="preserve"> equal to ( </w:t>
      </w:r>
      <w:proofErr w:type="spellStart"/>
      <w:r w:rsidR="00E34D3C">
        <w:t>nPbW</w:t>
      </w:r>
      <w:proofErr w:type="spellEnd"/>
      <w:r w:rsidR="00E34D3C">
        <w:t> &gt; 4  &amp;&amp;  </w:t>
      </w:r>
      <w:proofErr w:type="spellStart"/>
      <w:r w:rsidR="00E34D3C">
        <w:t>nPbH</w:t>
      </w:r>
      <w:proofErr w:type="spellEnd"/>
      <w:r w:rsidR="00E34D3C">
        <w:t> &gt; 4 )</w:t>
      </w:r>
      <w:r w:rsidR="00E34D3C" w:rsidRPr="004A52A3">
        <w:t xml:space="preserve"> as the inputs, and the output is the </w:t>
      </w:r>
      <w:r w:rsidR="00E34D3C" w:rsidRPr="004A52A3">
        <w:rPr>
          <w:lang w:eastAsia="ko-KR"/>
        </w:rPr>
        <w:t xml:space="preserve">array </w:t>
      </w:r>
      <w:proofErr w:type="spellStart"/>
      <w:r w:rsidR="00E34D3C" w:rsidRPr="004A52A3">
        <w:rPr>
          <w:lang w:eastAsia="ko-KR"/>
        </w:rPr>
        <w:t>disparitySamples</w:t>
      </w:r>
      <w:proofErr w:type="spellEnd"/>
      <w:r w:rsidR="00E34D3C" w:rsidRPr="004A52A3">
        <w:rPr>
          <w:lang w:eastAsia="ko-KR"/>
        </w:rPr>
        <w:t xml:space="preserve"> of size (</w:t>
      </w:r>
      <w:proofErr w:type="spellStart"/>
      <w:r w:rsidR="00E34D3C" w:rsidRPr="004A52A3">
        <w:rPr>
          <w:lang w:eastAsia="ko-KR"/>
        </w:rPr>
        <w:t>nP</w:t>
      </w:r>
      <w:r w:rsidR="00E34D3C">
        <w:rPr>
          <w:lang w:eastAsia="ko-KR"/>
        </w:rPr>
        <w:t>S</w:t>
      </w:r>
      <w:r w:rsidR="00E34D3C" w:rsidRPr="004A52A3">
        <w:rPr>
          <w:lang w:eastAsia="ko-KR"/>
        </w:rPr>
        <w:t>W</w:t>
      </w:r>
      <w:proofErr w:type="spellEnd"/>
      <w:r w:rsidR="00E34D3C" w:rsidRPr="004A52A3">
        <w:rPr>
          <w:lang w:eastAsia="ko-KR"/>
        </w:rPr>
        <w:t>)x(</w:t>
      </w:r>
      <w:proofErr w:type="spellStart"/>
      <w:r w:rsidR="00E34D3C" w:rsidRPr="004A52A3">
        <w:rPr>
          <w:lang w:eastAsia="ko-KR"/>
        </w:rPr>
        <w:t>nP</w:t>
      </w:r>
      <w:r w:rsidR="00E34D3C">
        <w:rPr>
          <w:lang w:eastAsia="ko-KR"/>
        </w:rPr>
        <w:t>S</w:t>
      </w:r>
      <w:r w:rsidR="00E34D3C" w:rsidRPr="004A52A3">
        <w:rPr>
          <w:lang w:eastAsia="ko-KR"/>
        </w:rPr>
        <w:t>H</w:t>
      </w:r>
      <w:proofErr w:type="spellEnd"/>
      <w:r w:rsidR="00E34D3C" w:rsidRPr="004A52A3">
        <w:rPr>
          <w:lang w:eastAsia="ko-KR"/>
        </w:rPr>
        <w:t xml:space="preserve">). </w:t>
      </w:r>
    </w:p>
    <w:p w:rsidR="00E34D3C" w:rsidRPr="00E34D3C" w:rsidRDefault="009169A5" w:rsidP="00E34D3C">
      <w:pPr>
        <w:rPr>
          <w:lang w:val="en-CA" w:eastAsia="ja-JP"/>
        </w:rPr>
      </w:pPr>
      <w:proofErr w:type="gramStart"/>
      <w:r>
        <w:rPr>
          <w:rFonts w:hint="eastAsia"/>
          <w:lang w:val="en-CA" w:eastAsia="ja-JP"/>
        </w:rPr>
        <w:t>with</w:t>
      </w:r>
      <w:proofErr w:type="gramEnd"/>
      <w:r>
        <w:rPr>
          <w:rFonts w:hint="eastAsia"/>
          <w:lang w:val="en-CA" w:eastAsia="ja-JP"/>
        </w:rPr>
        <w:t xml:space="preserve"> </w:t>
      </w:r>
    </w:p>
    <w:p w:rsidR="0066722E" w:rsidRPr="00AE294C" w:rsidRDefault="00CB4E9C" w:rsidP="0066722E">
      <w:pPr>
        <w:pStyle w:val="3N0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(Proposal) </w:t>
      </w:r>
      <w:r w:rsidR="0066722E" w:rsidRPr="004A52A3">
        <w:rPr>
          <w:lang w:eastAsia="ko-KR"/>
        </w:rPr>
        <w:t xml:space="preserve">The derivation process for </w:t>
      </w:r>
      <w:r w:rsidR="0066722E">
        <w:rPr>
          <w:lang w:eastAsia="ko-KR"/>
        </w:rPr>
        <w:t xml:space="preserve">a </w:t>
      </w:r>
      <w:r w:rsidR="0066722E" w:rsidRPr="004A52A3">
        <w:rPr>
          <w:lang w:eastAsia="ko-KR"/>
        </w:rPr>
        <w:t xml:space="preserve">disparity sample array as specified in section </w:t>
      </w:r>
      <w:r w:rsidR="003C6B3D" w:rsidRPr="004A52A3">
        <w:rPr>
          <w:lang w:eastAsia="ko-KR"/>
        </w:rPr>
        <w:fldChar w:fldCharType="begin" w:fldLock="1"/>
      </w:r>
      <w:r w:rsidR="0066722E" w:rsidRPr="004A52A3">
        <w:rPr>
          <w:lang w:eastAsia="ko-KR"/>
        </w:rPr>
        <w:instrText xml:space="preserve"> REF _Ref350878761 \r \h </w:instrText>
      </w:r>
      <w:r w:rsidR="003C6B3D" w:rsidRPr="004A52A3">
        <w:rPr>
          <w:lang w:eastAsia="ko-KR"/>
        </w:rPr>
      </w:r>
      <w:r w:rsidR="003C6B3D" w:rsidRPr="004A52A3">
        <w:rPr>
          <w:lang w:eastAsia="ko-KR"/>
        </w:rPr>
        <w:fldChar w:fldCharType="separate"/>
      </w:r>
      <w:r w:rsidR="0066722E">
        <w:rPr>
          <w:lang w:eastAsia="ko-KR"/>
        </w:rPr>
        <w:t>H.8.5.5.2</w:t>
      </w:r>
      <w:r w:rsidR="003C6B3D" w:rsidRPr="004A52A3">
        <w:rPr>
          <w:lang w:eastAsia="ko-KR"/>
        </w:rPr>
        <w:fldChar w:fldCharType="end"/>
      </w:r>
      <w:r w:rsidR="0066722E" w:rsidRPr="004A52A3">
        <w:rPr>
          <w:lang w:eastAsia="ko-KR"/>
        </w:rPr>
        <w:t xml:space="preserve"> is invoked with the </w:t>
      </w:r>
      <w:proofErr w:type="spellStart"/>
      <w:r w:rsidR="0066722E" w:rsidRPr="004A52A3">
        <w:rPr>
          <w:lang w:eastAsia="ko-KR"/>
        </w:rPr>
        <w:t>luma</w:t>
      </w:r>
      <w:proofErr w:type="spellEnd"/>
      <w:r w:rsidR="0066722E" w:rsidRPr="004A52A3">
        <w:rPr>
          <w:lang w:eastAsia="ko-KR"/>
        </w:rPr>
        <w:t xml:space="preserve"> location </w:t>
      </w:r>
      <w:proofErr w:type="gramStart"/>
      <w:r w:rsidR="0066722E" w:rsidRPr="004A52A3">
        <w:rPr>
          <w:lang w:eastAsia="ko-KR"/>
        </w:rPr>
        <w:t>( </w:t>
      </w:r>
      <w:proofErr w:type="spellStart"/>
      <w:r w:rsidR="0066722E" w:rsidRPr="004A52A3">
        <w:rPr>
          <w:lang w:eastAsia="ko-KR"/>
        </w:rPr>
        <w:t>xP</w:t>
      </w:r>
      <w:proofErr w:type="spellEnd"/>
      <w:proofErr w:type="gramEnd"/>
      <w:r w:rsidR="0066722E" w:rsidRPr="004A52A3">
        <w:rPr>
          <w:lang w:eastAsia="ko-KR"/>
        </w:rPr>
        <w:t>, </w:t>
      </w:r>
      <w:proofErr w:type="spellStart"/>
      <w:r w:rsidR="0066722E" w:rsidRPr="004A52A3">
        <w:rPr>
          <w:lang w:eastAsia="ko-KR"/>
        </w:rPr>
        <w:t>yP</w:t>
      </w:r>
      <w:proofErr w:type="spellEnd"/>
      <w:r w:rsidR="0066722E" w:rsidRPr="004A52A3">
        <w:rPr>
          <w:lang w:eastAsia="ko-KR"/>
        </w:rPr>
        <w:t xml:space="preserve"> ), the disparity vector </w:t>
      </w:r>
      <w:proofErr w:type="spellStart"/>
      <w:r w:rsidR="0066722E" w:rsidRPr="004A52A3">
        <w:rPr>
          <w:lang w:eastAsia="ko-KR"/>
        </w:rPr>
        <w:t>mvDisp</w:t>
      </w:r>
      <w:proofErr w:type="spellEnd"/>
      <w:r w:rsidR="0066722E" w:rsidRPr="004A52A3">
        <w:rPr>
          <w:lang w:eastAsia="ko-KR"/>
        </w:rPr>
        <w:t xml:space="preserve">, the variable </w:t>
      </w:r>
      <w:proofErr w:type="spellStart"/>
      <w:r w:rsidR="0066722E" w:rsidRPr="004A52A3">
        <w:rPr>
          <w:lang w:eastAsia="ko-KR"/>
        </w:rPr>
        <w:t>refViewIdx</w:t>
      </w:r>
      <w:proofErr w:type="spellEnd"/>
      <w:r w:rsidR="0066722E" w:rsidRPr="004A52A3">
        <w:rPr>
          <w:lang w:eastAsia="ko-KR"/>
        </w:rPr>
        <w:t xml:space="preserve">, </w:t>
      </w:r>
      <w:r w:rsidR="0066722E">
        <w:rPr>
          <w:lang w:eastAsia="ko-KR"/>
        </w:rPr>
        <w:t xml:space="preserve">the variable </w:t>
      </w:r>
      <w:proofErr w:type="spellStart"/>
      <w:r w:rsidR="0066722E">
        <w:rPr>
          <w:lang w:eastAsia="ko-KR"/>
        </w:rPr>
        <w:t>depthViewIdx</w:t>
      </w:r>
      <w:proofErr w:type="spellEnd"/>
      <w:r w:rsidR="0066722E">
        <w:rPr>
          <w:lang w:eastAsia="ko-KR"/>
        </w:rPr>
        <w:t xml:space="preserve">, </w:t>
      </w:r>
      <w:r w:rsidR="0066722E" w:rsidRPr="004A52A3">
        <w:rPr>
          <w:lang w:eastAsia="ko-KR"/>
        </w:rPr>
        <w:t>the variable</w:t>
      </w:r>
      <w:r w:rsidR="0066722E">
        <w:rPr>
          <w:lang w:eastAsia="ko-KR"/>
        </w:rPr>
        <w:t xml:space="preserve"> </w:t>
      </w:r>
      <w:proofErr w:type="spellStart"/>
      <w:r w:rsidR="0066722E">
        <w:rPr>
          <w:lang w:eastAsia="ko-KR"/>
        </w:rPr>
        <w:t>nPSW</w:t>
      </w:r>
      <w:proofErr w:type="spellEnd"/>
      <w:r w:rsidR="0066722E">
        <w:rPr>
          <w:lang w:eastAsia="ko-KR"/>
        </w:rPr>
        <w:t xml:space="preserve"> equal to </w:t>
      </w:r>
      <w:proofErr w:type="spellStart"/>
      <w:r w:rsidR="0066722E" w:rsidRPr="00DA3BF0">
        <w:rPr>
          <w:highlight w:val="yellow"/>
          <w:lang w:eastAsia="ko-KR"/>
        </w:rPr>
        <w:t>nPbW</w:t>
      </w:r>
      <w:proofErr w:type="spellEnd"/>
      <w:r w:rsidR="0066722E" w:rsidRPr="00DA3BF0">
        <w:rPr>
          <w:highlight w:val="yellow"/>
          <w:lang w:eastAsia="ko-KR"/>
        </w:rPr>
        <w:t>,</w:t>
      </w:r>
      <w:r w:rsidR="0066722E">
        <w:rPr>
          <w:lang w:eastAsia="ko-KR"/>
        </w:rPr>
        <w:t xml:space="preserve"> the variable </w:t>
      </w:r>
      <w:proofErr w:type="spellStart"/>
      <w:r w:rsidR="0066722E">
        <w:rPr>
          <w:lang w:eastAsia="ko-KR"/>
        </w:rPr>
        <w:t>nPSH</w:t>
      </w:r>
      <w:proofErr w:type="spellEnd"/>
      <w:r w:rsidR="0066722E">
        <w:rPr>
          <w:lang w:eastAsia="ko-KR"/>
        </w:rPr>
        <w:t xml:space="preserve"> equal to</w:t>
      </w:r>
      <w:r w:rsidR="0066722E">
        <w:rPr>
          <w:rFonts w:asciiTheme="minorEastAsia" w:eastAsiaTheme="minorEastAsia" w:hAnsiTheme="minorEastAsia" w:hint="eastAsia"/>
          <w:lang w:eastAsia="ja-JP"/>
        </w:rPr>
        <w:t xml:space="preserve"> </w:t>
      </w:r>
      <w:proofErr w:type="spellStart"/>
      <w:r w:rsidR="0066722E" w:rsidRPr="00DA3BF0">
        <w:rPr>
          <w:highlight w:val="yellow"/>
          <w:lang w:eastAsia="ko-KR"/>
        </w:rPr>
        <w:t>nPbH</w:t>
      </w:r>
      <w:proofErr w:type="spellEnd"/>
      <w:r w:rsidR="0066722E" w:rsidRPr="004A52A3">
        <w:rPr>
          <w:lang w:eastAsia="ko-KR"/>
        </w:rPr>
        <w:t xml:space="preserve">, </w:t>
      </w:r>
      <w:r w:rsidR="0066722E">
        <w:t xml:space="preserve">and the variable </w:t>
      </w:r>
      <w:proofErr w:type="spellStart"/>
      <w:r w:rsidR="0066722E">
        <w:t>splitFlag</w:t>
      </w:r>
      <w:proofErr w:type="spellEnd"/>
      <w:r w:rsidR="0066722E">
        <w:t xml:space="preserve"> equal to </w:t>
      </w:r>
      <w:r w:rsidR="0066722E" w:rsidRPr="0066722E">
        <w:rPr>
          <w:rFonts w:eastAsiaTheme="minorEastAsia" w:hint="eastAsia"/>
          <w:highlight w:val="yellow"/>
          <w:lang w:eastAsia="ja-JP"/>
        </w:rPr>
        <w:t>1</w:t>
      </w:r>
      <w:r w:rsidR="0066722E" w:rsidRPr="004A52A3">
        <w:t xml:space="preserve"> as the inputs, and the output is the </w:t>
      </w:r>
      <w:r w:rsidR="0066722E" w:rsidRPr="004A52A3">
        <w:rPr>
          <w:lang w:eastAsia="ko-KR"/>
        </w:rPr>
        <w:t xml:space="preserve">array </w:t>
      </w:r>
      <w:proofErr w:type="spellStart"/>
      <w:r w:rsidR="0066722E" w:rsidRPr="004A52A3">
        <w:rPr>
          <w:lang w:eastAsia="ko-KR"/>
        </w:rPr>
        <w:t>disparitySamples</w:t>
      </w:r>
      <w:proofErr w:type="spellEnd"/>
      <w:r w:rsidR="0066722E" w:rsidRPr="004A52A3">
        <w:rPr>
          <w:lang w:eastAsia="ko-KR"/>
        </w:rPr>
        <w:t xml:space="preserve"> of size (</w:t>
      </w:r>
      <w:proofErr w:type="spellStart"/>
      <w:r w:rsidR="0066722E" w:rsidRPr="004A52A3">
        <w:rPr>
          <w:lang w:eastAsia="ko-KR"/>
        </w:rPr>
        <w:t>nP</w:t>
      </w:r>
      <w:r w:rsidR="0066722E">
        <w:rPr>
          <w:lang w:eastAsia="ko-KR"/>
        </w:rPr>
        <w:t>S</w:t>
      </w:r>
      <w:r w:rsidR="0066722E" w:rsidRPr="004A52A3">
        <w:rPr>
          <w:lang w:eastAsia="ko-KR"/>
        </w:rPr>
        <w:t>W</w:t>
      </w:r>
      <w:proofErr w:type="spellEnd"/>
      <w:r w:rsidR="0066722E" w:rsidRPr="004A52A3">
        <w:rPr>
          <w:lang w:eastAsia="ko-KR"/>
        </w:rPr>
        <w:t>)x(</w:t>
      </w:r>
      <w:proofErr w:type="spellStart"/>
      <w:r w:rsidR="0066722E" w:rsidRPr="004A52A3">
        <w:rPr>
          <w:lang w:eastAsia="ko-KR"/>
        </w:rPr>
        <w:t>nP</w:t>
      </w:r>
      <w:r w:rsidR="0066722E">
        <w:rPr>
          <w:lang w:eastAsia="ko-KR"/>
        </w:rPr>
        <w:t>S</w:t>
      </w:r>
      <w:r w:rsidR="0066722E" w:rsidRPr="004A52A3">
        <w:rPr>
          <w:lang w:eastAsia="ko-KR"/>
        </w:rPr>
        <w:t>H</w:t>
      </w:r>
      <w:proofErr w:type="spellEnd"/>
      <w:r w:rsidR="0066722E" w:rsidRPr="004A52A3">
        <w:rPr>
          <w:lang w:eastAsia="ko-KR"/>
        </w:rPr>
        <w:t xml:space="preserve">). </w:t>
      </w:r>
    </w:p>
    <w:p w:rsidR="007E73AF" w:rsidRDefault="007E73AF" w:rsidP="00EF4757">
      <w:pPr>
        <w:rPr>
          <w:lang w:val="en-CA" w:eastAsia="ja-JP"/>
        </w:rPr>
      </w:pPr>
    </w:p>
    <w:p w:rsidR="00435DCF" w:rsidRPr="00077E2F" w:rsidRDefault="00435DCF" w:rsidP="00435DCF">
      <w:pPr>
        <w:rPr>
          <w:b/>
          <w:lang w:val="en-CA" w:eastAsia="ja-JP"/>
        </w:rPr>
      </w:pPr>
      <w:r w:rsidRPr="006E0D4C">
        <w:rPr>
          <w:rFonts w:hint="eastAsia"/>
          <w:b/>
          <w:highlight w:val="cyan"/>
          <w:lang w:val="en-CA" w:eastAsia="ja-JP"/>
        </w:rPr>
        <w:t>H</w:t>
      </w:r>
      <w:r>
        <w:rPr>
          <w:rFonts w:hint="eastAsia"/>
          <w:b/>
          <w:highlight w:val="cyan"/>
          <w:lang w:val="en-CA" w:eastAsia="ja-JP"/>
        </w:rPr>
        <w:t>.8.5</w:t>
      </w:r>
      <w:r w:rsidRPr="002D50BC">
        <w:rPr>
          <w:rFonts w:hint="eastAsia"/>
          <w:b/>
          <w:highlight w:val="cyan"/>
          <w:lang w:val="en-CA" w:eastAsia="ja-JP"/>
        </w:rPr>
        <w:t xml:space="preserve">.4.2 </w:t>
      </w:r>
      <w:r w:rsidRPr="002D50BC">
        <w:rPr>
          <w:b/>
          <w:highlight w:val="cyan"/>
        </w:rPr>
        <w:t>Derivation process for a disparity sample arra</w:t>
      </w:r>
      <w:r w:rsidRPr="002D50BC">
        <w:rPr>
          <w:rFonts w:hint="eastAsia"/>
          <w:b/>
          <w:highlight w:val="cyan"/>
          <w:lang w:eastAsia="ja-JP"/>
        </w:rPr>
        <w:t>y</w:t>
      </w:r>
    </w:p>
    <w:p w:rsidR="003539F8" w:rsidRPr="004A52A3" w:rsidRDefault="003539F8" w:rsidP="003539F8">
      <w:pPr>
        <w:pStyle w:val="3D0"/>
        <w:numPr>
          <w:ilvl w:val="0"/>
          <w:numId w:val="0"/>
        </w:numPr>
        <w:ind w:left="357" w:hanging="357"/>
        <w:rPr>
          <w:lang w:eastAsia="ko-KR"/>
        </w:rPr>
      </w:pPr>
      <w:r w:rsidRPr="004A52A3">
        <w:rPr>
          <w:lang w:eastAsia="ko-KR"/>
        </w:rPr>
        <w:t>Inputs to this process are:</w:t>
      </w:r>
    </w:p>
    <w:p w:rsidR="003539F8" w:rsidRPr="004A52A3" w:rsidRDefault="003539F8" w:rsidP="003539F8">
      <w:pPr>
        <w:pStyle w:val="3D0"/>
        <w:rPr>
          <w:lang w:eastAsia="ko-KR"/>
        </w:rPr>
      </w:pPr>
      <w:r w:rsidRPr="004A52A3">
        <w:rPr>
          <w:lang w:eastAsia="ko-KR"/>
        </w:rPr>
        <w:t xml:space="preserve">a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( 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 ) relative to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picture,</w:t>
      </w:r>
    </w:p>
    <w:p w:rsidR="003539F8" w:rsidRPr="004A52A3" w:rsidRDefault="003539F8" w:rsidP="003539F8">
      <w:pPr>
        <w:pStyle w:val="3D0"/>
        <w:rPr>
          <w:lang w:eastAsia="ko-KR"/>
        </w:rPr>
      </w:pPr>
      <w:r w:rsidRPr="004A52A3">
        <w:rPr>
          <w:lang w:eastAsia="ko-KR"/>
        </w:rPr>
        <w:t xml:space="preserve">a disparity vector </w:t>
      </w:r>
      <w:proofErr w:type="spellStart"/>
      <w:r w:rsidRPr="004A52A3">
        <w:rPr>
          <w:lang w:eastAsia="ko-KR"/>
        </w:rPr>
        <w:t>mvDisp</w:t>
      </w:r>
      <w:proofErr w:type="spellEnd"/>
      <w:r w:rsidRPr="004A52A3">
        <w:rPr>
          <w:lang w:eastAsia="ko-KR"/>
        </w:rPr>
        <w:t>,</w:t>
      </w:r>
    </w:p>
    <w:p w:rsidR="003539F8" w:rsidRPr="004A52A3" w:rsidRDefault="003539F8" w:rsidP="003539F8">
      <w:pPr>
        <w:pStyle w:val="3D0"/>
        <w:rPr>
          <w:lang w:eastAsia="ko-KR"/>
        </w:rPr>
      </w:pPr>
      <w:r w:rsidRPr="004A52A3">
        <w:rPr>
          <w:lang w:eastAsia="ko-KR"/>
        </w:rPr>
        <w:t xml:space="preserve">a view </w:t>
      </w:r>
      <w:r>
        <w:rPr>
          <w:lang w:eastAsia="ko-KR"/>
        </w:rPr>
        <w:t xml:space="preserve">order index </w:t>
      </w:r>
      <w:proofErr w:type="spellStart"/>
      <w:r w:rsidRPr="004A52A3">
        <w:rPr>
          <w:lang w:eastAsia="ko-KR"/>
        </w:rPr>
        <w:t>refViewIdx</w:t>
      </w:r>
      <w:proofErr w:type="spellEnd"/>
      <w:r w:rsidRPr="004A52A3">
        <w:rPr>
          <w:lang w:eastAsia="ko-KR"/>
        </w:rPr>
        <w:t xml:space="preserve"> specifying a reference view,</w:t>
      </w:r>
    </w:p>
    <w:p w:rsidR="003539F8" w:rsidRDefault="003539F8" w:rsidP="003539F8">
      <w:pPr>
        <w:pStyle w:val="3D0"/>
        <w:rPr>
          <w:lang w:eastAsia="ko-KR"/>
        </w:rPr>
      </w:pPr>
      <w:r>
        <w:rPr>
          <w:lang w:eastAsia="ko-KR"/>
        </w:rPr>
        <w:t xml:space="preserve">a view order index </w:t>
      </w:r>
      <w:proofErr w:type="spellStart"/>
      <w:r>
        <w:rPr>
          <w:lang w:eastAsia="ko-KR"/>
        </w:rPr>
        <w:t>depthViewIdx</w:t>
      </w:r>
      <w:proofErr w:type="spellEnd"/>
      <w:r>
        <w:rPr>
          <w:lang w:eastAsia="ko-KR"/>
        </w:rPr>
        <w:t xml:space="preserve"> specifying the view the depth should be derived from </w:t>
      </w:r>
    </w:p>
    <w:p w:rsidR="003539F8" w:rsidRPr="004A52A3" w:rsidRDefault="003539F8" w:rsidP="003539F8">
      <w:pPr>
        <w:pStyle w:val="3D0"/>
        <w:rPr>
          <w:lang w:eastAsia="ko-KR"/>
        </w:rPr>
      </w:pPr>
      <w:r w:rsidRPr="004A52A3">
        <w:rPr>
          <w:lang w:eastAsia="ko-KR"/>
        </w:rPr>
        <w:lastRenderedPageBreak/>
        <w:t xml:space="preserve">variables </w:t>
      </w:r>
      <w:proofErr w:type="spellStart"/>
      <w:r w:rsidRPr="004A52A3">
        <w:rPr>
          <w:lang w:eastAsia="ko-KR"/>
        </w:rPr>
        <w:t>nPSW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nPSH</w:t>
      </w:r>
      <w:proofErr w:type="spellEnd"/>
      <w:r w:rsidRPr="004A52A3">
        <w:rPr>
          <w:lang w:eastAsia="ko-KR"/>
        </w:rPr>
        <w:t xml:space="preserve"> specifying </w:t>
      </w:r>
      <w:r>
        <w:rPr>
          <w:lang w:eastAsia="ko-KR"/>
        </w:rPr>
        <w:t xml:space="preserve">a </w:t>
      </w:r>
      <w:r w:rsidRPr="004A52A3">
        <w:rPr>
          <w:lang w:eastAsia="ko-KR"/>
        </w:rPr>
        <w:t xml:space="preserve">width and </w:t>
      </w:r>
      <w:r>
        <w:rPr>
          <w:lang w:eastAsia="ko-KR"/>
        </w:rPr>
        <w:t xml:space="preserve">a </w:t>
      </w:r>
      <w:r w:rsidRPr="004A52A3">
        <w:rPr>
          <w:lang w:eastAsia="ko-KR"/>
        </w:rPr>
        <w:t>height, respectively</w:t>
      </w:r>
      <w:r>
        <w:rPr>
          <w:lang w:eastAsia="ko-KR"/>
        </w:rPr>
        <w:t xml:space="preserve"> </w:t>
      </w:r>
    </w:p>
    <w:p w:rsidR="003539F8" w:rsidRPr="004A52A3" w:rsidRDefault="003539F8" w:rsidP="003539F8">
      <w:pPr>
        <w:pStyle w:val="3D0"/>
        <w:rPr>
          <w:lang w:eastAsia="ko-KR"/>
        </w:rPr>
      </w:pP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>
        <w:rPr>
          <w:lang w:eastAsia="ko-KR"/>
        </w:rPr>
        <w:t>splitFlag</w:t>
      </w:r>
      <w:proofErr w:type="spellEnd"/>
      <w:r>
        <w:rPr>
          <w:lang w:eastAsia="ko-KR"/>
        </w:rPr>
        <w:t xml:space="preserve">. </w:t>
      </w:r>
    </w:p>
    <w:p w:rsidR="003539F8" w:rsidRPr="004A52A3" w:rsidRDefault="003539F8" w:rsidP="003539F8">
      <w:pPr>
        <w:pStyle w:val="3N0"/>
        <w:rPr>
          <w:lang w:eastAsia="ko-KR"/>
        </w:rPr>
      </w:pPr>
      <w:r w:rsidRPr="004A52A3">
        <w:rPr>
          <w:lang w:eastAsia="ko-KR"/>
        </w:rPr>
        <w:t>Outputs of this process are:</w:t>
      </w:r>
    </w:p>
    <w:p w:rsidR="003539F8" w:rsidRPr="004A52A3" w:rsidRDefault="003539F8" w:rsidP="003539F8">
      <w:pPr>
        <w:pStyle w:val="3D0"/>
        <w:rPr>
          <w:lang w:eastAsia="ko-KR"/>
        </w:rPr>
      </w:pPr>
      <w:proofErr w:type="gramStart"/>
      <w:r w:rsidRPr="004A52A3">
        <w:rPr>
          <w:lang w:eastAsia="ko-KR"/>
        </w:rPr>
        <w:t>a</w:t>
      </w:r>
      <w:proofErr w:type="gramEnd"/>
      <w:r w:rsidRPr="004A52A3">
        <w:rPr>
          <w:lang w:eastAsia="ko-KR"/>
        </w:rPr>
        <w:t xml:space="preserve"> (</w:t>
      </w:r>
      <w:proofErr w:type="spellStart"/>
      <w:r w:rsidRPr="004A52A3">
        <w:rPr>
          <w:lang w:eastAsia="ko-KR"/>
        </w:rPr>
        <w:t>nPSW</w:t>
      </w:r>
      <w:proofErr w:type="spellEnd"/>
      <w:r w:rsidRPr="004A52A3">
        <w:rPr>
          <w:lang w:eastAsia="ko-KR"/>
        </w:rPr>
        <w:t>)x(</w:t>
      </w:r>
      <w:proofErr w:type="spellStart"/>
      <w:r w:rsidRPr="004A52A3">
        <w:rPr>
          <w:lang w:eastAsia="ko-KR"/>
        </w:rPr>
        <w:t>nPSH</w:t>
      </w:r>
      <w:proofErr w:type="spellEnd"/>
      <w:r w:rsidRPr="004A52A3">
        <w:rPr>
          <w:lang w:eastAsia="ko-KR"/>
        </w:rPr>
        <w:t xml:space="preserve">) array </w:t>
      </w:r>
      <w:proofErr w:type="spellStart"/>
      <w:r w:rsidRPr="004A52A3">
        <w:rPr>
          <w:lang w:eastAsia="ko-KR"/>
        </w:rPr>
        <w:t>disparitySamples</w:t>
      </w:r>
      <w:proofErr w:type="spellEnd"/>
      <w:r w:rsidRPr="004A52A3">
        <w:rPr>
          <w:lang w:eastAsia="ko-KR"/>
        </w:rPr>
        <w:t xml:space="preserve"> of disparities values.</w:t>
      </w:r>
    </w:p>
    <w:p w:rsidR="003539F8" w:rsidRDefault="003539F8" w:rsidP="003539F8">
      <w:pPr>
        <w:pStyle w:val="3N0"/>
      </w:pPr>
      <w:r>
        <w:t xml:space="preserve">Let </w:t>
      </w:r>
      <w:proofErr w:type="spellStart"/>
      <w:r>
        <w:t>refDepPic</w:t>
      </w:r>
      <w:proofErr w:type="spellEnd"/>
      <w:r>
        <w:t xml:space="preserve"> the picture in the current access unit with </w:t>
      </w:r>
      <w:proofErr w:type="spellStart"/>
      <w:proofErr w:type="gramStart"/>
      <w:r>
        <w:t>ViewIdx</w:t>
      </w:r>
      <w:proofErr w:type="spellEnd"/>
      <w:r>
        <w:t>(</w:t>
      </w:r>
      <w:proofErr w:type="gramEnd"/>
      <w:r>
        <w:t> </w:t>
      </w:r>
      <w:proofErr w:type="spellStart"/>
      <w:r>
        <w:t>refDepPic</w:t>
      </w:r>
      <w:proofErr w:type="spellEnd"/>
      <w:r>
        <w:t xml:space="preserve"> ) equal to </w:t>
      </w:r>
      <w:proofErr w:type="spellStart"/>
      <w:r>
        <w:t>ViewIdx</w:t>
      </w:r>
      <w:proofErr w:type="spellEnd"/>
      <w:r>
        <w:t xml:space="preserve"> and </w:t>
      </w:r>
      <w:proofErr w:type="spellStart"/>
      <w:r>
        <w:t>DepthFlag</w:t>
      </w:r>
      <w:proofErr w:type="spellEnd"/>
      <w:r>
        <w:t>( </w:t>
      </w:r>
      <w:proofErr w:type="spellStart"/>
      <w:r>
        <w:t>refDepPic</w:t>
      </w:r>
      <w:proofErr w:type="spellEnd"/>
      <w:r>
        <w:t xml:space="preserve"> ) equal to 1. </w:t>
      </w:r>
    </w:p>
    <w:p w:rsidR="003539F8" w:rsidRPr="004A52A3" w:rsidRDefault="003539F8" w:rsidP="003539F8">
      <w:pPr>
        <w:pStyle w:val="3N0"/>
      </w:pPr>
      <w:r w:rsidRPr="004A52A3">
        <w:t xml:space="preserve">Let </w:t>
      </w:r>
      <w:proofErr w:type="spellStart"/>
      <w:r w:rsidRPr="004A52A3">
        <w:t>refDepPels</w:t>
      </w:r>
      <w:proofErr w:type="spellEnd"/>
      <w:r w:rsidRPr="004A52A3">
        <w:t xml:space="preserve"> be an array of reconstructed depth samples </w:t>
      </w:r>
      <w:proofErr w:type="spellStart"/>
      <w:r>
        <w:rPr>
          <w:lang w:eastAsia="ko-KR"/>
        </w:rPr>
        <w:t>refDepPic</w:t>
      </w:r>
      <w:proofErr w:type="spellEnd"/>
      <w:r w:rsidRPr="004A52A3">
        <w:t xml:space="preserve">. The </w:t>
      </w:r>
      <w:proofErr w:type="spellStart"/>
      <w:r w:rsidRPr="004A52A3">
        <w:t>luma</w:t>
      </w:r>
      <w:proofErr w:type="spellEnd"/>
      <w:r w:rsidRPr="004A52A3">
        <w:t xml:space="preserve"> location (</w:t>
      </w:r>
      <w:proofErr w:type="spellStart"/>
      <w:r w:rsidRPr="004A52A3">
        <w:t>x</w:t>
      </w:r>
      <w:r w:rsidRPr="004A52A3">
        <w:rPr>
          <w:vertAlign w:val="subscript"/>
        </w:rPr>
        <w:t>TL</w:t>
      </w:r>
      <w:proofErr w:type="spellEnd"/>
      <w:r w:rsidRPr="004A52A3">
        <w:t xml:space="preserve">, </w:t>
      </w:r>
      <w:proofErr w:type="spellStart"/>
      <w:r w:rsidRPr="004A52A3">
        <w:t>y</w:t>
      </w:r>
      <w:r w:rsidRPr="004A52A3">
        <w:rPr>
          <w:vertAlign w:val="subscript"/>
        </w:rPr>
        <w:t>TL</w:t>
      </w:r>
      <w:proofErr w:type="spellEnd"/>
      <w:r w:rsidRPr="004A52A3">
        <w:t xml:space="preserve">) of top-left </w:t>
      </w:r>
      <w:proofErr w:type="spellStart"/>
      <w:r w:rsidRPr="004A52A3">
        <w:t>luma</w:t>
      </w:r>
      <w:proofErr w:type="spellEnd"/>
      <w:r w:rsidRPr="004A52A3">
        <w:t xml:space="preserve"> sample of</w:t>
      </w:r>
      <w:r>
        <w:t xml:space="preserve"> a block in</w:t>
      </w:r>
      <w:r w:rsidRPr="004A52A3">
        <w:t xml:space="preserve"> </w:t>
      </w:r>
      <w:proofErr w:type="spellStart"/>
      <w:r w:rsidRPr="004A52A3">
        <w:t>refDepPels</w:t>
      </w:r>
      <w:proofErr w:type="spellEnd"/>
      <w:r w:rsidRPr="004A52A3">
        <w:t xml:space="preserve"> is derived by</w:t>
      </w:r>
    </w:p>
    <w:p w:rsidR="003539F8" w:rsidRDefault="003539F8" w:rsidP="003539F8">
      <w:pPr>
        <w:pStyle w:val="3E1"/>
        <w:numPr>
          <w:ilvl w:val="1"/>
          <w:numId w:val="47"/>
        </w:numPr>
        <w:rPr>
          <w:lang w:eastAsia="ko-KR"/>
        </w:rPr>
      </w:pPr>
      <w:proofErr w:type="spellStart"/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 xml:space="preserve"> + ( ( </w:t>
      </w:r>
      <w:proofErr w:type="spellStart"/>
      <w:r w:rsidRPr="004A52A3">
        <w:rPr>
          <w:lang w:eastAsia="ko-KR"/>
        </w:rPr>
        <w:t>mvDisp</w:t>
      </w:r>
      <w:proofErr w:type="spellEnd"/>
      <w:r w:rsidRPr="004A52A3">
        <w:rPr>
          <w:lang w:eastAsia="ko-KR"/>
        </w:rPr>
        <w:t>[ 0 ] + 2 )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&gt;&gt;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2 )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3C6B3D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C6B3D" w:rsidRPr="004A52A3">
        <w:rPr>
          <w:lang w:eastAsia="ko-KR"/>
        </w:rPr>
      </w:r>
      <w:r w:rsidR="003C6B3D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C6B3D" w:rsidRPr="004A52A3">
        <w:rPr>
          <w:lang w:eastAsia="ko-KR"/>
        </w:rPr>
        <w:fldChar w:fldCharType="end"/>
      </w:r>
      <w:r w:rsidRPr="004A52A3">
        <w:noBreakHyphen/>
      </w:r>
      <w:r w:rsidR="003C6B3D" w:rsidRPr="004A52A3">
        <w:fldChar w:fldCharType="begin" w:fldLock="1"/>
      </w:r>
      <w:r w:rsidRPr="004A52A3">
        <w:instrText xml:space="preserve"> SEQ Equation \* ARABIC </w:instrText>
      </w:r>
      <w:r w:rsidR="003C6B3D" w:rsidRPr="004A52A3">
        <w:fldChar w:fldCharType="separate"/>
      </w:r>
      <w:r>
        <w:rPr>
          <w:noProof/>
        </w:rPr>
        <w:t>255</w:t>
      </w:r>
      <w:r w:rsidR="003C6B3D" w:rsidRPr="004A52A3">
        <w:fldChar w:fldCharType="end"/>
      </w:r>
      <w:r w:rsidRPr="004A52A3">
        <w:t>)</w:t>
      </w:r>
    </w:p>
    <w:p w:rsidR="003539F8" w:rsidRPr="004A52A3" w:rsidRDefault="003539F8" w:rsidP="003539F8">
      <w:pPr>
        <w:pStyle w:val="3E1"/>
        <w:numPr>
          <w:ilvl w:val="1"/>
          <w:numId w:val="47"/>
        </w:numPr>
        <w:rPr>
          <w:lang w:eastAsia="ko-KR"/>
        </w:rPr>
      </w:pPr>
      <w:proofErr w:type="spellStart"/>
      <w:r w:rsidRPr="004A52A3"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 + ( ( </w:t>
      </w:r>
      <w:proofErr w:type="spellStart"/>
      <w:r w:rsidRPr="004A52A3">
        <w:rPr>
          <w:lang w:eastAsia="ko-KR"/>
        </w:rPr>
        <w:t>mvDisp</w:t>
      </w:r>
      <w:proofErr w:type="spellEnd"/>
      <w:r w:rsidRPr="004A52A3">
        <w:rPr>
          <w:lang w:eastAsia="ko-KR"/>
        </w:rPr>
        <w:t>[ 1 ] + 2 )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&gt;&gt; </w:t>
      </w:r>
      <w:r>
        <w:rPr>
          <w:lang w:eastAsia="ko-KR"/>
        </w:rPr>
        <w:t xml:space="preserve"> </w:t>
      </w:r>
      <w:r w:rsidRPr="004A52A3">
        <w:rPr>
          <w:lang w:eastAsia="ko-KR"/>
        </w:rPr>
        <w:t>2 )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3C6B3D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C6B3D" w:rsidRPr="004A52A3">
        <w:rPr>
          <w:lang w:eastAsia="ko-KR"/>
        </w:rPr>
      </w:r>
      <w:r w:rsidR="003C6B3D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C6B3D" w:rsidRPr="004A52A3">
        <w:rPr>
          <w:lang w:eastAsia="ko-KR"/>
        </w:rPr>
        <w:fldChar w:fldCharType="end"/>
      </w:r>
      <w:r w:rsidRPr="004A52A3">
        <w:noBreakHyphen/>
      </w:r>
      <w:r w:rsidR="003C6B3D" w:rsidRPr="004A52A3">
        <w:fldChar w:fldCharType="begin" w:fldLock="1"/>
      </w:r>
      <w:r w:rsidRPr="004A52A3">
        <w:instrText xml:space="preserve"> SEQ Equation \* ARABIC </w:instrText>
      </w:r>
      <w:r w:rsidR="003C6B3D" w:rsidRPr="004A52A3">
        <w:fldChar w:fldCharType="separate"/>
      </w:r>
      <w:r>
        <w:rPr>
          <w:noProof/>
        </w:rPr>
        <w:t>256</w:t>
      </w:r>
      <w:r w:rsidR="003C6B3D" w:rsidRPr="004A52A3">
        <w:fldChar w:fldCharType="end"/>
      </w:r>
      <w:r w:rsidRPr="004A52A3">
        <w:t>)</w:t>
      </w:r>
    </w:p>
    <w:p w:rsidR="003539F8" w:rsidRDefault="003539F8" w:rsidP="003539F8">
      <w:pPr>
        <w:pStyle w:val="3E0"/>
        <w:numPr>
          <w:ilvl w:val="0"/>
          <w:numId w:val="47"/>
        </w:numPr>
      </w:pPr>
      <w:r>
        <w:t xml:space="preserve">The variables </w:t>
      </w:r>
      <w:proofErr w:type="spellStart"/>
      <w:r>
        <w:t>nSubBlkW</w:t>
      </w:r>
      <w:proofErr w:type="spellEnd"/>
      <w:r>
        <w:t xml:space="preserve"> and </w:t>
      </w:r>
      <w:proofErr w:type="spellStart"/>
      <w:r>
        <w:t>nSubBlkH</w:t>
      </w:r>
      <w:proofErr w:type="spellEnd"/>
      <w:r>
        <w:t xml:space="preserve"> are derived as specified in the following: </w:t>
      </w:r>
    </w:p>
    <w:p w:rsidR="003539F8" w:rsidRDefault="003539F8" w:rsidP="003539F8">
      <w:pPr>
        <w:pStyle w:val="3E1"/>
        <w:numPr>
          <w:ilvl w:val="1"/>
          <w:numId w:val="47"/>
        </w:numPr>
      </w:pPr>
      <w:proofErr w:type="spellStart"/>
      <w:r>
        <w:t>nSubBlkW</w:t>
      </w:r>
      <w:proofErr w:type="spellEnd"/>
      <w:r>
        <w:t xml:space="preserve"> = </w:t>
      </w:r>
      <w:r w:rsidR="0066722E" w:rsidRPr="00272FF0">
        <w:rPr>
          <w:rFonts w:eastAsiaTheme="minorEastAsia" w:hint="eastAsia"/>
          <w:highlight w:val="yellow"/>
          <w:lang w:eastAsia="ja-JP"/>
        </w:rPr>
        <w:t>(</w:t>
      </w:r>
      <w:proofErr w:type="spellStart"/>
      <w:r>
        <w:t>splitFlag</w:t>
      </w:r>
      <w:proofErr w:type="spellEnd"/>
      <w:r>
        <w:t xml:space="preserve"> </w:t>
      </w:r>
      <w:r w:rsidR="0066722E" w:rsidRPr="00272FF0">
        <w:rPr>
          <w:rFonts w:eastAsiaTheme="minorEastAsia" w:hint="eastAsia"/>
          <w:highlight w:val="yellow"/>
          <w:lang w:eastAsia="ja-JP"/>
        </w:rPr>
        <w:t xml:space="preserve">&amp;&amp; </w:t>
      </w:r>
      <w:r w:rsidR="00272FF0" w:rsidRPr="00272FF0">
        <w:rPr>
          <w:rFonts w:eastAsiaTheme="minorEastAsia" w:hint="eastAsia"/>
          <w:highlight w:val="yellow"/>
          <w:lang w:eastAsia="ja-JP"/>
        </w:rPr>
        <w:t>!(</w:t>
      </w:r>
      <w:proofErr w:type="spellStart"/>
      <w:r w:rsidR="0066722E" w:rsidRPr="00272FF0">
        <w:rPr>
          <w:highlight w:val="yellow"/>
          <w:lang w:eastAsia="ko-KR"/>
        </w:rPr>
        <w:t>nPS</w:t>
      </w:r>
      <w:ins w:id="0" w:author="s124087_0209" w:date="2013-10-26T01:19:00Z">
        <w:r w:rsidR="00D951FB">
          <w:rPr>
            <w:rFonts w:eastAsiaTheme="minorEastAsia" w:hint="eastAsia"/>
            <w:highlight w:val="yellow"/>
            <w:lang w:eastAsia="ja-JP"/>
          </w:rPr>
          <w:t>W</w:t>
        </w:r>
      </w:ins>
      <w:proofErr w:type="spellEnd"/>
      <w:del w:id="1" w:author="s124087_0209" w:date="2013-10-26T01:19:00Z">
        <w:r w:rsidR="0066722E" w:rsidRPr="00272FF0" w:rsidDel="00D951FB">
          <w:rPr>
            <w:rFonts w:eastAsiaTheme="minorEastAsia" w:hint="eastAsia"/>
            <w:highlight w:val="yellow"/>
            <w:lang w:eastAsia="ja-JP"/>
          </w:rPr>
          <w:delText>H</w:delText>
        </w:r>
      </w:del>
      <w:r w:rsidR="0066722E" w:rsidRPr="00272FF0">
        <w:rPr>
          <w:rFonts w:eastAsiaTheme="minorEastAsia" w:hint="eastAsia"/>
          <w:highlight w:val="yellow"/>
          <w:lang w:eastAsia="ja-JP"/>
        </w:rPr>
        <w:t xml:space="preserve"> % 8</w:t>
      </w:r>
      <w:r w:rsidR="00272FF0" w:rsidRPr="00272FF0">
        <w:rPr>
          <w:rFonts w:eastAsiaTheme="minorEastAsia" w:hint="eastAsia"/>
          <w:highlight w:val="yellow"/>
          <w:lang w:eastAsia="ja-JP"/>
        </w:rPr>
        <w:t xml:space="preserve">) &amp;&amp; !( </w:t>
      </w:r>
      <w:proofErr w:type="spellStart"/>
      <w:r w:rsidR="00272FF0" w:rsidRPr="00272FF0">
        <w:rPr>
          <w:highlight w:val="yellow"/>
          <w:lang w:eastAsia="ko-KR"/>
        </w:rPr>
        <w:t>nPS</w:t>
      </w:r>
      <w:r w:rsidR="00272FF0" w:rsidRPr="00272FF0">
        <w:rPr>
          <w:rFonts w:eastAsiaTheme="minorEastAsia" w:hint="eastAsia"/>
          <w:highlight w:val="yellow"/>
          <w:lang w:eastAsia="ja-JP"/>
        </w:rPr>
        <w:t>H</w:t>
      </w:r>
      <w:proofErr w:type="spellEnd"/>
      <w:r w:rsidR="00272FF0" w:rsidRPr="00272FF0">
        <w:rPr>
          <w:rFonts w:eastAsiaTheme="minorEastAsia" w:hint="eastAsia"/>
          <w:highlight w:val="yellow"/>
          <w:lang w:eastAsia="ja-JP"/>
        </w:rPr>
        <w:t xml:space="preserve"> % 8) </w:t>
      </w:r>
      <w:r w:rsidR="0066722E" w:rsidRPr="00272FF0">
        <w:rPr>
          <w:rFonts w:eastAsiaTheme="minorEastAsia" w:hint="eastAsia"/>
          <w:highlight w:val="yellow"/>
          <w:lang w:eastAsia="ja-JP"/>
        </w:rPr>
        <w:t>)</w:t>
      </w:r>
      <w:r w:rsidR="00EC7D47" w:rsidRPr="00EC7D47">
        <w:rPr>
          <w:rFonts w:eastAsiaTheme="minorEastAsia" w:hint="eastAsia"/>
          <w:highlight w:val="red"/>
          <w:lang w:eastAsia="ja-JP"/>
        </w:rPr>
        <w:t xml:space="preserve"> </w:t>
      </w:r>
      <w:r w:rsidR="00EC7D47">
        <w:rPr>
          <w:rFonts w:eastAsiaTheme="minorEastAsia" w:hint="eastAsia"/>
          <w:highlight w:val="red"/>
          <w:lang w:eastAsia="ja-JP"/>
        </w:rPr>
        <w:t>*1</w:t>
      </w:r>
      <w:r w:rsidR="0066722E">
        <w:rPr>
          <w:rFonts w:eastAsiaTheme="minorEastAsia" w:hint="eastAsia"/>
          <w:lang w:eastAsia="ja-JP"/>
        </w:rPr>
        <w:t xml:space="preserve"> </w:t>
      </w:r>
      <w:r>
        <w:t xml:space="preserve">? 8 : </w:t>
      </w:r>
      <w:proofErr w:type="spellStart"/>
      <w:r>
        <w:t>nPSW</w:t>
      </w:r>
      <w:proofErr w:type="spellEnd"/>
      <w:r>
        <w:rPr>
          <w:lang w:eastAsia="ko-KR"/>
        </w:rPr>
        <w:tab/>
      </w:r>
      <w:r w:rsidRPr="004A52A3">
        <w:t>(</w:t>
      </w:r>
      <w:r w:rsidR="003C6B3D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C6B3D" w:rsidRPr="004A52A3">
        <w:rPr>
          <w:lang w:eastAsia="ko-KR"/>
        </w:rPr>
      </w:r>
      <w:r w:rsidR="003C6B3D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C6B3D" w:rsidRPr="004A52A3">
        <w:rPr>
          <w:lang w:eastAsia="ko-KR"/>
        </w:rPr>
        <w:fldChar w:fldCharType="end"/>
      </w:r>
      <w:r w:rsidRPr="004A52A3">
        <w:noBreakHyphen/>
      </w:r>
      <w:r w:rsidR="003C6B3D" w:rsidRPr="004A52A3">
        <w:fldChar w:fldCharType="begin" w:fldLock="1"/>
      </w:r>
      <w:r w:rsidRPr="004A52A3">
        <w:instrText xml:space="preserve"> SEQ Equation \* ARABIC </w:instrText>
      </w:r>
      <w:r w:rsidR="003C6B3D" w:rsidRPr="004A52A3">
        <w:fldChar w:fldCharType="separate"/>
      </w:r>
      <w:r>
        <w:rPr>
          <w:noProof/>
        </w:rPr>
        <w:t>257</w:t>
      </w:r>
      <w:r w:rsidR="003C6B3D" w:rsidRPr="004A52A3">
        <w:fldChar w:fldCharType="end"/>
      </w:r>
      <w:r w:rsidRPr="004A52A3">
        <w:t>)</w:t>
      </w:r>
    </w:p>
    <w:p w:rsidR="003539F8" w:rsidRDefault="003539F8" w:rsidP="003539F8">
      <w:pPr>
        <w:pStyle w:val="3E1"/>
        <w:numPr>
          <w:ilvl w:val="1"/>
          <w:numId w:val="47"/>
        </w:numPr>
      </w:pPr>
      <w:proofErr w:type="spellStart"/>
      <w:r>
        <w:t>nSubBlkH</w:t>
      </w:r>
      <w:proofErr w:type="spellEnd"/>
      <w:r>
        <w:t xml:space="preserve"> = </w:t>
      </w:r>
      <w:r w:rsidR="00272FF0" w:rsidRPr="00272FF0">
        <w:rPr>
          <w:rFonts w:eastAsiaTheme="minorEastAsia" w:hint="eastAsia"/>
          <w:highlight w:val="yellow"/>
          <w:lang w:eastAsia="ja-JP"/>
        </w:rPr>
        <w:t>(</w:t>
      </w:r>
      <w:proofErr w:type="spellStart"/>
      <w:r w:rsidR="00272FF0">
        <w:t>splitFlag</w:t>
      </w:r>
      <w:proofErr w:type="spellEnd"/>
      <w:r w:rsidR="00272FF0">
        <w:t xml:space="preserve"> </w:t>
      </w:r>
      <w:r w:rsidR="00272FF0" w:rsidRPr="00272FF0">
        <w:rPr>
          <w:rFonts w:eastAsiaTheme="minorEastAsia" w:hint="eastAsia"/>
          <w:highlight w:val="yellow"/>
          <w:lang w:eastAsia="ja-JP"/>
        </w:rPr>
        <w:t>&amp;&amp; !(</w:t>
      </w:r>
      <w:proofErr w:type="spellStart"/>
      <w:r w:rsidR="00272FF0" w:rsidRPr="00272FF0">
        <w:rPr>
          <w:highlight w:val="yellow"/>
          <w:lang w:eastAsia="ko-KR"/>
        </w:rPr>
        <w:t>nPS</w:t>
      </w:r>
      <w:ins w:id="2" w:author="s124087_0209" w:date="2013-10-26T01:19:00Z">
        <w:r w:rsidR="006444C8">
          <w:rPr>
            <w:rFonts w:eastAsiaTheme="minorEastAsia" w:hint="eastAsia"/>
            <w:highlight w:val="yellow"/>
            <w:lang w:eastAsia="ja-JP"/>
          </w:rPr>
          <w:t>W</w:t>
        </w:r>
      </w:ins>
      <w:proofErr w:type="spellEnd"/>
      <w:del w:id="3" w:author="s124087_0209" w:date="2013-10-26T01:19:00Z">
        <w:r w:rsidR="00272FF0" w:rsidRPr="00272FF0" w:rsidDel="006444C8">
          <w:rPr>
            <w:rFonts w:eastAsiaTheme="minorEastAsia" w:hint="eastAsia"/>
            <w:highlight w:val="yellow"/>
            <w:lang w:eastAsia="ja-JP"/>
          </w:rPr>
          <w:delText>H</w:delText>
        </w:r>
      </w:del>
      <w:r w:rsidR="00272FF0" w:rsidRPr="00272FF0">
        <w:rPr>
          <w:rFonts w:eastAsiaTheme="minorEastAsia" w:hint="eastAsia"/>
          <w:highlight w:val="yellow"/>
          <w:lang w:eastAsia="ja-JP"/>
        </w:rPr>
        <w:t xml:space="preserve"> % 8) &amp;&amp; !( </w:t>
      </w:r>
      <w:proofErr w:type="spellStart"/>
      <w:r w:rsidR="00272FF0" w:rsidRPr="00272FF0">
        <w:rPr>
          <w:highlight w:val="yellow"/>
          <w:lang w:eastAsia="ko-KR"/>
        </w:rPr>
        <w:t>nPS</w:t>
      </w:r>
      <w:r w:rsidR="00272FF0" w:rsidRPr="00272FF0">
        <w:rPr>
          <w:rFonts w:eastAsiaTheme="minorEastAsia" w:hint="eastAsia"/>
          <w:highlight w:val="yellow"/>
          <w:lang w:eastAsia="ja-JP"/>
        </w:rPr>
        <w:t>H</w:t>
      </w:r>
      <w:proofErr w:type="spellEnd"/>
      <w:r w:rsidR="00272FF0" w:rsidRPr="00272FF0">
        <w:rPr>
          <w:rFonts w:eastAsiaTheme="minorEastAsia" w:hint="eastAsia"/>
          <w:highlight w:val="yellow"/>
          <w:lang w:eastAsia="ja-JP"/>
        </w:rPr>
        <w:t xml:space="preserve"> % 8) )</w:t>
      </w:r>
      <w:r w:rsidR="00C97013">
        <w:rPr>
          <w:rFonts w:eastAsiaTheme="minorEastAsia" w:hint="eastAsia"/>
          <w:lang w:eastAsia="ja-JP"/>
        </w:rPr>
        <w:t xml:space="preserve"> </w:t>
      </w:r>
      <w:r>
        <w:t xml:space="preserve">? 8 : </w:t>
      </w:r>
      <w:proofErr w:type="spellStart"/>
      <w:r>
        <w:t>nPSH</w:t>
      </w:r>
      <w:proofErr w:type="spellEnd"/>
      <w:r>
        <w:rPr>
          <w:lang w:eastAsia="ko-KR"/>
        </w:rPr>
        <w:tab/>
      </w:r>
      <w:r w:rsidRPr="004A52A3">
        <w:t>(</w:t>
      </w:r>
      <w:r w:rsidR="003C6B3D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C6B3D" w:rsidRPr="004A52A3">
        <w:rPr>
          <w:lang w:eastAsia="ko-KR"/>
        </w:rPr>
      </w:r>
      <w:r w:rsidR="003C6B3D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C6B3D" w:rsidRPr="004A52A3">
        <w:rPr>
          <w:lang w:eastAsia="ko-KR"/>
        </w:rPr>
        <w:fldChar w:fldCharType="end"/>
      </w:r>
      <w:r w:rsidRPr="004A52A3">
        <w:noBreakHyphen/>
      </w:r>
      <w:r w:rsidR="003C6B3D" w:rsidRPr="004A52A3">
        <w:fldChar w:fldCharType="begin" w:fldLock="1"/>
      </w:r>
      <w:r w:rsidRPr="004A52A3">
        <w:instrText xml:space="preserve"> SEQ Equation \* ARABIC </w:instrText>
      </w:r>
      <w:r w:rsidR="003C6B3D" w:rsidRPr="004A52A3">
        <w:fldChar w:fldCharType="separate"/>
      </w:r>
      <w:r>
        <w:rPr>
          <w:noProof/>
        </w:rPr>
        <w:t>258</w:t>
      </w:r>
      <w:r w:rsidR="003C6B3D" w:rsidRPr="004A52A3">
        <w:fldChar w:fldCharType="end"/>
      </w:r>
      <w:r w:rsidRPr="004A52A3">
        <w:t>)</w:t>
      </w:r>
    </w:p>
    <w:p w:rsidR="003539F8" w:rsidRPr="004A52A3" w:rsidRDefault="003539F8" w:rsidP="003539F8">
      <w:pPr>
        <w:pStyle w:val="3N0"/>
        <w:rPr>
          <w:lang w:eastAsia="ko-KR"/>
        </w:rPr>
      </w:pPr>
      <w:r w:rsidRPr="004A52A3">
        <w:t xml:space="preserve">The array </w:t>
      </w:r>
      <w:proofErr w:type="spellStart"/>
      <w:r w:rsidRPr="004A52A3">
        <w:t>disparitySamples</w:t>
      </w:r>
      <w:proofErr w:type="spellEnd"/>
      <w:r w:rsidRPr="004A52A3">
        <w:t xml:space="preserve"> of size </w:t>
      </w:r>
      <w:r w:rsidRPr="004A52A3">
        <w:rPr>
          <w:lang w:eastAsia="ko-KR"/>
        </w:rPr>
        <w:t>(</w:t>
      </w:r>
      <w:proofErr w:type="spellStart"/>
      <w:r w:rsidRPr="004A52A3">
        <w:rPr>
          <w:lang w:eastAsia="ko-KR"/>
        </w:rPr>
        <w:t>nPSW</w:t>
      </w:r>
      <w:proofErr w:type="spellEnd"/>
      <w:proofErr w:type="gramStart"/>
      <w:r w:rsidRPr="004A52A3">
        <w:rPr>
          <w:lang w:eastAsia="ko-KR"/>
        </w:rPr>
        <w:t>)x</w:t>
      </w:r>
      <w:proofErr w:type="gramEnd"/>
      <w:r w:rsidRPr="004A52A3">
        <w:rPr>
          <w:lang w:eastAsia="ko-KR"/>
        </w:rPr>
        <w:t>(</w:t>
      </w:r>
      <w:proofErr w:type="spellStart"/>
      <w:r w:rsidRPr="004A52A3">
        <w:rPr>
          <w:lang w:eastAsia="ko-KR"/>
        </w:rPr>
        <w:t>nPSH</w:t>
      </w:r>
      <w:proofErr w:type="spellEnd"/>
      <w:r w:rsidRPr="004A52A3">
        <w:rPr>
          <w:lang w:eastAsia="ko-KR"/>
        </w:rPr>
        <w:t xml:space="preserve">) </w:t>
      </w:r>
      <w:r w:rsidRPr="004A52A3">
        <w:t xml:space="preserve">is derived as specified in the following: </w:t>
      </w:r>
    </w:p>
    <w:p w:rsidR="003539F8" w:rsidRPr="004A52A3" w:rsidRDefault="003539F8" w:rsidP="003539F8">
      <w:pPr>
        <w:pStyle w:val="3D0"/>
      </w:pPr>
      <w:r w:rsidRPr="004A52A3">
        <w:rPr>
          <w:lang w:eastAsia="ko-KR"/>
        </w:rPr>
        <w:t xml:space="preserve">For </w:t>
      </w:r>
      <w:proofErr w:type="spellStart"/>
      <w:r w:rsidRPr="004A52A3">
        <w:rPr>
          <w:lang w:eastAsia="ko-KR"/>
        </w:rPr>
        <w:t>sBy</w:t>
      </w:r>
      <w:proofErr w:type="spellEnd"/>
      <w:r w:rsidRPr="004A52A3">
        <w:rPr>
          <w:lang w:eastAsia="ko-KR"/>
        </w:rPr>
        <w:t xml:space="preserve"> in the range of 0 to (</w:t>
      </w:r>
      <w:r>
        <w:rPr>
          <w:lang w:eastAsia="ko-KR"/>
        </w:rPr>
        <w:t> </w:t>
      </w:r>
      <w:r w:rsidRPr="004A52A3">
        <w:rPr>
          <w:lang w:eastAsia="ko-KR"/>
        </w:rPr>
        <w:t>(</w:t>
      </w:r>
      <w:r>
        <w:rPr>
          <w:lang w:eastAsia="ko-KR"/>
        </w:rPr>
        <w:t> </w:t>
      </w:r>
      <w:proofErr w:type="spellStart"/>
      <w:r w:rsidRPr="004A52A3">
        <w:rPr>
          <w:lang w:eastAsia="ko-KR"/>
        </w:rPr>
        <w:t>nPSH</w:t>
      </w:r>
      <w:proofErr w:type="spellEnd"/>
      <w:r>
        <w:rPr>
          <w:lang w:eastAsia="ko-KR"/>
        </w:rPr>
        <w:t> </w:t>
      </w:r>
      <w:r w:rsidRPr="004A52A3">
        <w:rPr>
          <w:lang w:eastAsia="ko-KR"/>
        </w:rPr>
        <w:t>/</w:t>
      </w:r>
      <w:r>
        <w:rPr>
          <w:lang w:eastAsia="ko-KR"/>
        </w:rPr>
        <w:t> </w:t>
      </w:r>
      <w:proofErr w:type="spellStart"/>
      <w:r w:rsidRPr="004A52A3">
        <w:rPr>
          <w:lang w:eastAsia="ko-KR"/>
        </w:rPr>
        <w:t>nSubBlkH</w:t>
      </w:r>
      <w:proofErr w:type="spellEnd"/>
      <w:r w:rsidRPr="004A52A3">
        <w:rPr>
          <w:lang w:eastAsia="ko-KR"/>
        </w:rPr>
        <w:t>)</w:t>
      </w:r>
      <w:r>
        <w:rPr>
          <w:lang w:eastAsia="ko-KR"/>
        </w:rPr>
        <w:t> </w:t>
      </w:r>
      <w:r w:rsidRPr="004A52A3">
        <w:t>–</w:t>
      </w:r>
      <w:r>
        <w:t> </w:t>
      </w:r>
      <w:r w:rsidRPr="004A52A3">
        <w:t>1</w:t>
      </w:r>
      <w:r>
        <w:t> </w:t>
      </w:r>
      <w:r w:rsidRPr="004A52A3">
        <w:t xml:space="preserve">), inclusive, the following applies: </w:t>
      </w:r>
    </w:p>
    <w:p w:rsidR="003539F8" w:rsidRPr="004A52A3" w:rsidRDefault="003539F8" w:rsidP="003539F8">
      <w:pPr>
        <w:pStyle w:val="3D1"/>
        <w:rPr>
          <w:lang w:eastAsia="ko-KR"/>
        </w:rPr>
      </w:pPr>
      <w:r w:rsidRPr="004A52A3">
        <w:rPr>
          <w:lang w:eastAsia="ko-KR"/>
        </w:rPr>
        <w:t xml:space="preserve">For </w:t>
      </w:r>
      <w:proofErr w:type="spellStart"/>
      <w:r w:rsidRPr="004A52A3">
        <w:rPr>
          <w:lang w:eastAsia="ko-KR"/>
        </w:rPr>
        <w:t>sBx</w:t>
      </w:r>
      <w:proofErr w:type="spellEnd"/>
      <w:r w:rsidRPr="004A52A3">
        <w:rPr>
          <w:lang w:eastAsia="ko-KR"/>
        </w:rPr>
        <w:t xml:space="preserve"> in the range of 0 to (</w:t>
      </w:r>
      <w:r>
        <w:rPr>
          <w:lang w:eastAsia="ko-KR"/>
        </w:rPr>
        <w:t> </w:t>
      </w:r>
      <w:r w:rsidRPr="004A52A3">
        <w:rPr>
          <w:lang w:eastAsia="ko-KR"/>
        </w:rPr>
        <w:t>(</w:t>
      </w:r>
      <w:r>
        <w:rPr>
          <w:lang w:eastAsia="ko-KR"/>
        </w:rPr>
        <w:t> </w:t>
      </w:r>
      <w:proofErr w:type="spellStart"/>
      <w:r w:rsidRPr="004A52A3">
        <w:rPr>
          <w:lang w:eastAsia="ko-KR"/>
        </w:rPr>
        <w:t>nPSW</w:t>
      </w:r>
      <w:proofErr w:type="spellEnd"/>
      <w:r>
        <w:rPr>
          <w:lang w:eastAsia="ko-KR"/>
        </w:rPr>
        <w:t> </w:t>
      </w:r>
      <w:r w:rsidRPr="004A52A3">
        <w:rPr>
          <w:lang w:eastAsia="ko-KR"/>
        </w:rPr>
        <w:t>/</w:t>
      </w:r>
      <w:r>
        <w:rPr>
          <w:lang w:eastAsia="ko-KR"/>
        </w:rPr>
        <w:t> </w:t>
      </w:r>
      <w:proofErr w:type="spellStart"/>
      <w:r w:rsidRPr="004A52A3">
        <w:rPr>
          <w:lang w:eastAsia="ko-KR"/>
        </w:rPr>
        <w:t>nSubBlkW</w:t>
      </w:r>
      <w:proofErr w:type="spellEnd"/>
      <w:r w:rsidRPr="004A52A3">
        <w:rPr>
          <w:lang w:eastAsia="ko-KR"/>
        </w:rPr>
        <w:t>)</w:t>
      </w:r>
      <w:r>
        <w:rPr>
          <w:lang w:eastAsia="ko-KR"/>
        </w:rPr>
        <w:t> </w:t>
      </w:r>
      <w:r w:rsidRPr="004A52A3">
        <w:t>–</w:t>
      </w:r>
      <w:r>
        <w:t> </w:t>
      </w:r>
      <w:r w:rsidRPr="004A52A3">
        <w:t>1</w:t>
      </w:r>
      <w:r>
        <w:t> </w:t>
      </w:r>
      <w:r w:rsidRPr="004A52A3">
        <w:t xml:space="preserve">), inclusive, the following applies: </w:t>
      </w:r>
    </w:p>
    <w:p w:rsidR="003539F8" w:rsidRPr="004A52A3" w:rsidRDefault="003539F8" w:rsidP="003539F8">
      <w:pPr>
        <w:pStyle w:val="3D2"/>
        <w:rPr>
          <w:lang w:eastAsia="ko-KR"/>
        </w:rPr>
      </w:pPr>
      <w:r w:rsidRPr="004A52A3">
        <w:rPr>
          <w:lang w:eastAsia="ko-KR"/>
        </w:rPr>
        <w:t>The variable</w:t>
      </w:r>
      <w:r>
        <w:rPr>
          <w:lang w:eastAsia="ko-KR"/>
        </w:rPr>
        <w:t xml:space="preserve">s 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, xP0, yP0, xP1, yP1, are derived as specified in the following: </w:t>
      </w:r>
      <w:r w:rsidRPr="004A52A3">
        <w:rPr>
          <w:lang w:eastAsia="ko-KR"/>
        </w:rPr>
        <w:t xml:space="preserve"> </w:t>
      </w:r>
    </w:p>
    <w:p w:rsidR="003539F8" w:rsidRDefault="003539F8" w:rsidP="003539F8">
      <w:pPr>
        <w:pStyle w:val="3Tabs"/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sBx</w:t>
      </w:r>
      <w:proofErr w:type="spellEnd"/>
      <w:r w:rsidRPr="004A52A3">
        <w:rPr>
          <w:lang w:eastAsia="ko-KR"/>
        </w:rPr>
        <w:t xml:space="preserve"> * </w:t>
      </w:r>
      <w:proofErr w:type="spellStart"/>
      <w:r w:rsidRPr="004A52A3">
        <w:rPr>
          <w:lang w:eastAsia="ko-KR"/>
        </w:rPr>
        <w:t>nSubBlkW</w:t>
      </w:r>
      <w:proofErr w:type="spellEnd"/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sB</w:t>
      </w:r>
      <w:r>
        <w:rPr>
          <w:lang w:eastAsia="ko-KR"/>
        </w:rPr>
        <w:t>y</w:t>
      </w:r>
      <w:proofErr w:type="spellEnd"/>
      <w:r w:rsidRPr="004A52A3">
        <w:rPr>
          <w:lang w:eastAsia="ko-KR"/>
        </w:rPr>
        <w:t xml:space="preserve"> * </w:t>
      </w:r>
      <w:proofErr w:type="spellStart"/>
      <w:r w:rsidRPr="004A52A3">
        <w:rPr>
          <w:lang w:eastAsia="ko-KR"/>
        </w:rPr>
        <w:t>nSubBlk</w:t>
      </w:r>
      <w:r>
        <w:rPr>
          <w:lang w:eastAsia="ko-KR"/>
        </w:rPr>
        <w:t>H</w:t>
      </w:r>
      <w:proofErr w:type="spellEnd"/>
      <w:r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x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 xml:space="preserve">0, </w:t>
      </w:r>
      <w:proofErr w:type="spellStart"/>
      <w:r w:rsidRPr="00CB44FB">
        <w:rPr>
          <w:lang w:eastAsia="ko-KR"/>
        </w:rPr>
        <w:t>pic_width_in_luma_samples</w:t>
      </w:r>
      <w:proofErr w:type="spellEnd"/>
      <w:r w:rsidRPr="00CB44FB">
        <w:rPr>
          <w:lang w:eastAsia="ko-KR"/>
        </w:rPr>
        <w:t xml:space="preserve"> – 1,</w:t>
      </w:r>
      <w:r>
        <w:rPr>
          <w:lang w:eastAsia="ko-KR"/>
        </w:rPr>
        <w:t xml:space="preserve"> </w:t>
      </w:r>
      <w:proofErr w:type="spellStart"/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 xml:space="preserve"> + 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 xml:space="preserve"> )</w:t>
      </w:r>
      <w:r w:rsidRPr="004A52A3"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y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 xml:space="preserve">0, </w:t>
      </w:r>
      <w:proofErr w:type="spellStart"/>
      <w:r w:rsidRPr="00CB44FB">
        <w:rPr>
          <w:lang w:eastAsia="ko-KR"/>
        </w:rPr>
        <w:t>pic_</w:t>
      </w:r>
      <w:r>
        <w:rPr>
          <w:lang w:eastAsia="ko-KR"/>
        </w:rPr>
        <w:t>height</w:t>
      </w:r>
      <w:r w:rsidRPr="00CB44FB">
        <w:rPr>
          <w:lang w:eastAsia="ko-KR"/>
        </w:rPr>
        <w:t>_in_luma_samples</w:t>
      </w:r>
      <w:proofErr w:type="spellEnd"/>
      <w:r w:rsidRPr="00CB44FB">
        <w:rPr>
          <w:lang w:eastAsia="ko-KR"/>
        </w:rPr>
        <w:t xml:space="preserve"> – 1,</w:t>
      </w:r>
      <w:r>
        <w:rPr>
          <w:lang w:eastAsia="ko-KR"/>
        </w:rPr>
        <w:t xml:space="preserve"> </w:t>
      </w:r>
      <w:proofErr w:type="spellStart"/>
      <w:r w:rsidRPr="004A52A3"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 xml:space="preserve"> + 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 )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 xml:space="preserve">xP1 = Clip3( 0, </w:t>
      </w:r>
      <w:proofErr w:type="spellStart"/>
      <w:r>
        <w:rPr>
          <w:lang w:eastAsia="ko-KR"/>
        </w:rPr>
        <w:t>pic_width_in_luma_samples</w:t>
      </w:r>
      <w:proofErr w:type="spellEnd"/>
      <w:r>
        <w:rPr>
          <w:lang w:eastAsia="ko-KR"/>
        </w:rPr>
        <w:t xml:space="preserve"> – 1, </w:t>
      </w:r>
      <w:proofErr w:type="spellStart"/>
      <w:r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nSubBlkW</w:t>
      </w:r>
      <w:proofErr w:type="spellEnd"/>
      <w:r>
        <w:rPr>
          <w:lang w:eastAsia="ko-KR"/>
        </w:rPr>
        <w:t xml:space="preserve"> – 1 )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 xml:space="preserve">yP1 = Clip3( 0, </w:t>
      </w:r>
      <w:proofErr w:type="spellStart"/>
      <w:r>
        <w:rPr>
          <w:lang w:eastAsia="ko-KR"/>
        </w:rPr>
        <w:t>pic_height_in_luma_samples</w:t>
      </w:r>
      <w:proofErr w:type="spellEnd"/>
      <w:r>
        <w:rPr>
          <w:lang w:eastAsia="ko-KR"/>
        </w:rPr>
        <w:t xml:space="preserve"> – 1, </w:t>
      </w:r>
      <w:proofErr w:type="spellStart"/>
      <w:r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nSubBlkH</w:t>
      </w:r>
      <w:proofErr w:type="spellEnd"/>
      <w:r>
        <w:rPr>
          <w:lang w:eastAsia="ko-KR"/>
        </w:rPr>
        <w:t xml:space="preserve"> – 1 )</w:t>
      </w:r>
      <w:r w:rsidRPr="004A52A3">
        <w:rPr>
          <w:lang w:eastAsia="ko-KR"/>
        </w:rPr>
        <w:br/>
      </w:r>
    </w:p>
    <w:p w:rsidR="003539F8" w:rsidRDefault="003539F8" w:rsidP="003539F8">
      <w:pPr>
        <w:pStyle w:val="3D2"/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nSubBlkW</w:t>
      </w:r>
      <w:proofErr w:type="spellEnd"/>
      <w:r>
        <w:rPr>
          <w:lang w:eastAsia="ko-KR"/>
        </w:rPr>
        <w:t xml:space="preserve"> and the variable </w:t>
      </w:r>
      <w:proofErr w:type="spellStart"/>
      <w:r>
        <w:rPr>
          <w:lang w:eastAsia="ko-KR"/>
        </w:rPr>
        <w:t>nSubSubBlkH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nSubBlkH</w:t>
      </w:r>
      <w:proofErr w:type="spellEnd"/>
      <w:r>
        <w:rPr>
          <w:lang w:eastAsia="ko-KR"/>
        </w:rPr>
        <w:t xml:space="preserve">. </w:t>
      </w:r>
    </w:p>
    <w:p w:rsidR="003539F8" w:rsidRPr="003A7957" w:rsidRDefault="003539F8" w:rsidP="003539F8">
      <w:pPr>
        <w:pStyle w:val="3D2"/>
        <w:rPr>
          <w:highlight w:val="yellow"/>
          <w:lang w:eastAsia="ko-KR"/>
        </w:rPr>
      </w:pPr>
      <w:r w:rsidRPr="003A7957">
        <w:rPr>
          <w:highlight w:val="yellow"/>
          <w:lang w:eastAsia="ko-KR"/>
        </w:rPr>
        <w:t xml:space="preserve">When </w:t>
      </w:r>
      <w:proofErr w:type="spellStart"/>
      <w:r w:rsidRPr="003A7957">
        <w:rPr>
          <w:highlight w:val="yellow"/>
          <w:lang w:eastAsia="ko-KR"/>
        </w:rPr>
        <w:t>nPS</w:t>
      </w:r>
      <w:r w:rsidRPr="003A7957">
        <w:rPr>
          <w:rFonts w:eastAsiaTheme="minorEastAsia" w:hint="eastAsia"/>
          <w:highlight w:val="yellow"/>
          <w:lang w:eastAsia="ja-JP"/>
        </w:rPr>
        <w:t>H</w:t>
      </w:r>
      <w:proofErr w:type="spellEnd"/>
      <w:r w:rsidRPr="003A7957">
        <w:rPr>
          <w:rFonts w:eastAsiaTheme="minorEastAsia" w:hint="eastAsia"/>
          <w:highlight w:val="yellow"/>
          <w:lang w:eastAsia="ja-JP"/>
        </w:rPr>
        <w:t xml:space="preserve"> % 8</w:t>
      </w:r>
      <w:r w:rsidR="00EC7D47" w:rsidRPr="00EC7D47">
        <w:rPr>
          <w:rFonts w:eastAsiaTheme="minorEastAsia" w:hint="eastAsia"/>
          <w:highlight w:val="red"/>
          <w:lang w:eastAsia="ja-JP"/>
        </w:rPr>
        <w:t xml:space="preserve"> </w:t>
      </w:r>
      <w:r w:rsidR="00EC7D47">
        <w:rPr>
          <w:rFonts w:eastAsiaTheme="minorEastAsia" w:hint="eastAsia"/>
          <w:highlight w:val="red"/>
          <w:lang w:eastAsia="ja-JP"/>
        </w:rPr>
        <w:t>*2</w:t>
      </w:r>
      <w:r w:rsidRPr="003A7957">
        <w:rPr>
          <w:rFonts w:eastAsiaTheme="minorEastAsia" w:hint="eastAsia"/>
          <w:highlight w:val="yellow"/>
          <w:lang w:eastAsia="ja-JP"/>
        </w:rPr>
        <w:t xml:space="preserve"> is not equal to 0</w:t>
      </w:r>
      <w:r w:rsidR="002E0A68">
        <w:rPr>
          <w:highlight w:val="yellow"/>
          <w:lang w:eastAsia="ko-KR"/>
        </w:rPr>
        <w:t xml:space="preserve">, </w:t>
      </w:r>
      <w:proofErr w:type="spellStart"/>
      <w:r w:rsidR="002E0A68">
        <w:rPr>
          <w:highlight w:val="yellow"/>
          <w:lang w:eastAsia="ko-KR"/>
        </w:rPr>
        <w:t>nSubSubBlkW</w:t>
      </w:r>
      <w:proofErr w:type="spellEnd"/>
      <w:r w:rsidR="002E0A68">
        <w:rPr>
          <w:highlight w:val="yellow"/>
          <w:lang w:eastAsia="ko-KR"/>
        </w:rPr>
        <w:t xml:space="preserve"> and </w:t>
      </w:r>
      <w:proofErr w:type="spellStart"/>
      <w:r w:rsidR="002E0A68">
        <w:rPr>
          <w:highlight w:val="yellow"/>
          <w:lang w:eastAsia="ko-KR"/>
        </w:rPr>
        <w:t>nSubSubBlk</w:t>
      </w:r>
      <w:r w:rsidR="002E0A68">
        <w:rPr>
          <w:rFonts w:eastAsiaTheme="minorEastAsia" w:hint="eastAsia"/>
          <w:highlight w:val="yellow"/>
          <w:lang w:eastAsia="ja-JP"/>
        </w:rPr>
        <w:t>H</w:t>
      </w:r>
      <w:proofErr w:type="spellEnd"/>
      <w:r w:rsidRPr="003A7957">
        <w:rPr>
          <w:highlight w:val="yellow"/>
          <w:lang w:eastAsia="ko-KR"/>
        </w:rPr>
        <w:t xml:space="preserve"> are modified as follows:</w:t>
      </w:r>
    </w:p>
    <w:p w:rsidR="003539F8" w:rsidRPr="003A7957" w:rsidRDefault="003539F8" w:rsidP="003539F8">
      <w:pPr>
        <w:pStyle w:val="3D3"/>
        <w:numPr>
          <w:ilvl w:val="0"/>
          <w:numId w:val="0"/>
        </w:numPr>
        <w:ind w:left="1428"/>
        <w:rPr>
          <w:highlight w:val="yellow"/>
          <w:lang w:eastAsia="ko-KR"/>
        </w:rPr>
      </w:pPr>
      <w:proofErr w:type="spellStart"/>
      <w:proofErr w:type="gramStart"/>
      <w:r w:rsidRPr="003A7957">
        <w:rPr>
          <w:highlight w:val="yellow"/>
          <w:lang w:eastAsia="ko-KR"/>
        </w:rPr>
        <w:t>nSubSubBlkW</w:t>
      </w:r>
      <w:proofErr w:type="spellEnd"/>
      <w:proofErr w:type="gramEnd"/>
      <w:r w:rsidRPr="003A7957">
        <w:rPr>
          <w:highlight w:val="yellow"/>
          <w:lang w:eastAsia="ko-KR"/>
        </w:rPr>
        <w:t xml:space="preserve"> = </w:t>
      </w:r>
      <w:r w:rsidRPr="003A7957">
        <w:rPr>
          <w:rFonts w:eastAsiaTheme="minorEastAsia" w:hint="eastAsia"/>
          <w:highlight w:val="yellow"/>
          <w:lang w:eastAsia="ja-JP"/>
        </w:rPr>
        <w:t>8</w:t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</w:rPr>
        <w:t>(</w:t>
      </w:r>
      <w:fldSimple w:instr=" REF H \h  \* MERGEFORMAT " w:fldLock="1">
        <w:r w:rsidRPr="003A7957">
          <w:rPr>
            <w:highlight w:val="yellow"/>
            <w:lang w:eastAsia="ko-KR"/>
          </w:rPr>
          <w:t>H</w:t>
        </w:r>
      </w:fldSimple>
      <w:r w:rsidRPr="003A7957">
        <w:rPr>
          <w:highlight w:val="yellow"/>
        </w:rPr>
        <w:noBreakHyphen/>
      </w:r>
      <w:r w:rsidR="003C6B3D" w:rsidRPr="003A7957">
        <w:rPr>
          <w:highlight w:val="yellow"/>
        </w:rPr>
        <w:fldChar w:fldCharType="begin" w:fldLock="1"/>
      </w:r>
      <w:r w:rsidRPr="003A7957">
        <w:rPr>
          <w:highlight w:val="yellow"/>
        </w:rPr>
        <w:instrText xml:space="preserve"> SEQ Equation \* ARABIC </w:instrText>
      </w:r>
      <w:r w:rsidR="003C6B3D" w:rsidRPr="003A7957">
        <w:rPr>
          <w:highlight w:val="yellow"/>
        </w:rPr>
        <w:fldChar w:fldCharType="separate"/>
      </w:r>
      <w:r w:rsidRPr="003A7957">
        <w:rPr>
          <w:noProof/>
          <w:highlight w:val="yellow"/>
        </w:rPr>
        <w:t>240</w:t>
      </w:r>
      <w:r w:rsidR="003C6B3D" w:rsidRPr="003A7957">
        <w:rPr>
          <w:highlight w:val="yellow"/>
        </w:rPr>
        <w:fldChar w:fldCharType="end"/>
      </w:r>
      <w:r w:rsidRPr="003A7957">
        <w:rPr>
          <w:highlight w:val="yellow"/>
        </w:rPr>
        <w:t>)</w:t>
      </w:r>
    </w:p>
    <w:p w:rsidR="003539F8" w:rsidRDefault="003539F8" w:rsidP="003539F8">
      <w:pPr>
        <w:pStyle w:val="3D3"/>
        <w:numPr>
          <w:ilvl w:val="0"/>
          <w:numId w:val="0"/>
        </w:numPr>
        <w:ind w:left="1428"/>
        <w:rPr>
          <w:rFonts w:eastAsiaTheme="minorEastAsia"/>
          <w:lang w:eastAsia="ja-JP"/>
        </w:rPr>
      </w:pPr>
      <w:proofErr w:type="spellStart"/>
      <w:proofErr w:type="gramStart"/>
      <w:r w:rsidRPr="003A7957">
        <w:rPr>
          <w:highlight w:val="yellow"/>
          <w:lang w:eastAsia="ko-KR"/>
        </w:rPr>
        <w:t>nSubSubBlkH</w:t>
      </w:r>
      <w:proofErr w:type="spellEnd"/>
      <w:proofErr w:type="gramEnd"/>
      <w:r w:rsidRPr="003A7957">
        <w:rPr>
          <w:highlight w:val="yellow"/>
          <w:lang w:eastAsia="ko-KR"/>
        </w:rPr>
        <w:t xml:space="preserve"> = </w:t>
      </w:r>
      <w:r w:rsidRPr="003A7957">
        <w:rPr>
          <w:rFonts w:eastAsiaTheme="minorEastAsia" w:hint="eastAsia"/>
          <w:highlight w:val="yellow"/>
          <w:lang w:eastAsia="ja-JP"/>
        </w:rPr>
        <w:t>4</w:t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</w:rPr>
        <w:t>(</w:t>
      </w:r>
      <w:fldSimple w:instr=" REF H \h  \* MERGEFORMAT " w:fldLock="1">
        <w:r w:rsidRPr="003A7957">
          <w:rPr>
            <w:highlight w:val="yellow"/>
            <w:lang w:eastAsia="ko-KR"/>
          </w:rPr>
          <w:t>H</w:t>
        </w:r>
      </w:fldSimple>
      <w:r w:rsidRPr="003A7957">
        <w:rPr>
          <w:highlight w:val="yellow"/>
        </w:rPr>
        <w:noBreakHyphen/>
      </w:r>
      <w:r w:rsidR="003C6B3D" w:rsidRPr="003A7957">
        <w:rPr>
          <w:highlight w:val="yellow"/>
        </w:rPr>
        <w:fldChar w:fldCharType="begin" w:fldLock="1"/>
      </w:r>
      <w:r w:rsidRPr="003A7957">
        <w:rPr>
          <w:highlight w:val="yellow"/>
        </w:rPr>
        <w:instrText xml:space="preserve"> SEQ Equation \* ARABIC </w:instrText>
      </w:r>
      <w:r w:rsidR="003C6B3D" w:rsidRPr="003A7957">
        <w:rPr>
          <w:highlight w:val="yellow"/>
        </w:rPr>
        <w:fldChar w:fldCharType="separate"/>
      </w:r>
      <w:r w:rsidRPr="003A7957">
        <w:rPr>
          <w:noProof/>
          <w:highlight w:val="yellow"/>
        </w:rPr>
        <w:t>241</w:t>
      </w:r>
      <w:r w:rsidR="003C6B3D" w:rsidRPr="003A7957">
        <w:rPr>
          <w:highlight w:val="yellow"/>
        </w:rPr>
        <w:fldChar w:fldCharType="end"/>
      </w:r>
      <w:r w:rsidRPr="003A7957">
        <w:rPr>
          <w:highlight w:val="yellow"/>
        </w:rPr>
        <w:t>)</w:t>
      </w:r>
    </w:p>
    <w:p w:rsidR="003539F8" w:rsidRPr="003A7957" w:rsidRDefault="003539F8" w:rsidP="003539F8">
      <w:pPr>
        <w:pStyle w:val="3D2"/>
        <w:rPr>
          <w:highlight w:val="yellow"/>
          <w:lang w:eastAsia="ko-KR"/>
        </w:rPr>
      </w:pPr>
      <w:r w:rsidRPr="003A7957">
        <w:rPr>
          <w:rFonts w:eastAsiaTheme="minorEastAsia" w:hint="eastAsia"/>
          <w:highlight w:val="yellow"/>
          <w:lang w:eastAsia="ja-JP"/>
        </w:rPr>
        <w:t>Otherwise, w</w:t>
      </w:r>
      <w:r w:rsidRPr="003A7957">
        <w:rPr>
          <w:highlight w:val="yellow"/>
          <w:lang w:eastAsia="ko-KR"/>
        </w:rPr>
        <w:t xml:space="preserve">hen </w:t>
      </w:r>
      <w:proofErr w:type="spellStart"/>
      <w:r w:rsidRPr="003A7957">
        <w:rPr>
          <w:highlight w:val="yellow"/>
          <w:lang w:eastAsia="ko-KR"/>
        </w:rPr>
        <w:t>nPS</w:t>
      </w:r>
      <w:r w:rsidRPr="003A7957">
        <w:rPr>
          <w:rFonts w:eastAsiaTheme="minorEastAsia" w:hint="eastAsia"/>
          <w:highlight w:val="yellow"/>
          <w:lang w:eastAsia="ja-JP"/>
        </w:rPr>
        <w:t>W</w:t>
      </w:r>
      <w:proofErr w:type="spellEnd"/>
      <w:r w:rsidRPr="003A7957">
        <w:rPr>
          <w:rFonts w:eastAsiaTheme="minorEastAsia" w:hint="eastAsia"/>
          <w:highlight w:val="yellow"/>
          <w:lang w:eastAsia="ja-JP"/>
        </w:rPr>
        <w:t xml:space="preserve"> % 8</w:t>
      </w:r>
      <w:r w:rsidR="00EC7D47" w:rsidRPr="00EC7D47">
        <w:rPr>
          <w:rFonts w:eastAsiaTheme="minorEastAsia" w:hint="eastAsia"/>
          <w:highlight w:val="red"/>
          <w:lang w:eastAsia="ja-JP"/>
        </w:rPr>
        <w:t xml:space="preserve"> </w:t>
      </w:r>
      <w:r w:rsidR="00EC7D47">
        <w:rPr>
          <w:rFonts w:eastAsiaTheme="minorEastAsia" w:hint="eastAsia"/>
          <w:highlight w:val="red"/>
          <w:lang w:eastAsia="ja-JP"/>
        </w:rPr>
        <w:t>*3</w:t>
      </w:r>
      <w:r w:rsidRPr="003A7957">
        <w:rPr>
          <w:rFonts w:eastAsiaTheme="minorEastAsia" w:hint="eastAsia"/>
          <w:highlight w:val="yellow"/>
          <w:lang w:eastAsia="ja-JP"/>
        </w:rPr>
        <w:t xml:space="preserve"> is not equal to 0</w:t>
      </w:r>
      <w:r w:rsidR="002E0A68">
        <w:rPr>
          <w:highlight w:val="yellow"/>
          <w:lang w:eastAsia="ko-KR"/>
        </w:rPr>
        <w:t xml:space="preserve">, </w:t>
      </w:r>
      <w:proofErr w:type="spellStart"/>
      <w:r w:rsidR="002E0A68">
        <w:rPr>
          <w:highlight w:val="yellow"/>
          <w:lang w:eastAsia="ko-KR"/>
        </w:rPr>
        <w:t>nSubSubBlkW</w:t>
      </w:r>
      <w:proofErr w:type="spellEnd"/>
      <w:r w:rsidR="002E0A68">
        <w:rPr>
          <w:highlight w:val="yellow"/>
          <w:lang w:eastAsia="ko-KR"/>
        </w:rPr>
        <w:t xml:space="preserve"> and </w:t>
      </w:r>
      <w:proofErr w:type="spellStart"/>
      <w:r w:rsidR="002E0A68">
        <w:rPr>
          <w:highlight w:val="yellow"/>
          <w:lang w:eastAsia="ko-KR"/>
        </w:rPr>
        <w:t>nSubSubBlk</w:t>
      </w:r>
      <w:r w:rsidR="002E0A68">
        <w:rPr>
          <w:rFonts w:eastAsiaTheme="minorEastAsia" w:hint="eastAsia"/>
          <w:highlight w:val="yellow"/>
          <w:lang w:eastAsia="ja-JP"/>
        </w:rPr>
        <w:t>H</w:t>
      </w:r>
      <w:proofErr w:type="spellEnd"/>
      <w:r w:rsidRPr="003A7957">
        <w:rPr>
          <w:highlight w:val="yellow"/>
          <w:lang w:eastAsia="ko-KR"/>
        </w:rPr>
        <w:t xml:space="preserve"> are modified as follows:</w:t>
      </w:r>
    </w:p>
    <w:p w:rsidR="003539F8" w:rsidRPr="003A7957" w:rsidRDefault="003539F8" w:rsidP="003539F8">
      <w:pPr>
        <w:pStyle w:val="3D3"/>
        <w:numPr>
          <w:ilvl w:val="0"/>
          <w:numId w:val="0"/>
        </w:numPr>
        <w:ind w:left="1428"/>
        <w:rPr>
          <w:highlight w:val="yellow"/>
          <w:lang w:eastAsia="ko-KR"/>
        </w:rPr>
      </w:pPr>
      <w:proofErr w:type="spellStart"/>
      <w:proofErr w:type="gramStart"/>
      <w:r w:rsidRPr="003A7957">
        <w:rPr>
          <w:highlight w:val="yellow"/>
          <w:lang w:eastAsia="ko-KR"/>
        </w:rPr>
        <w:t>nSubSubBlkW</w:t>
      </w:r>
      <w:proofErr w:type="spellEnd"/>
      <w:proofErr w:type="gramEnd"/>
      <w:r w:rsidRPr="003A7957">
        <w:rPr>
          <w:highlight w:val="yellow"/>
          <w:lang w:eastAsia="ko-KR"/>
        </w:rPr>
        <w:t xml:space="preserve"> = </w:t>
      </w:r>
      <w:r w:rsidRPr="003A7957">
        <w:rPr>
          <w:rFonts w:eastAsiaTheme="minorEastAsia" w:hint="eastAsia"/>
          <w:highlight w:val="yellow"/>
          <w:lang w:eastAsia="ja-JP"/>
        </w:rPr>
        <w:t>4</w:t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</w:rPr>
        <w:t>(</w:t>
      </w:r>
      <w:fldSimple w:instr=" REF H \h  \* MERGEFORMAT " w:fldLock="1">
        <w:r w:rsidRPr="003A7957">
          <w:rPr>
            <w:highlight w:val="yellow"/>
            <w:lang w:eastAsia="ko-KR"/>
          </w:rPr>
          <w:t>H</w:t>
        </w:r>
      </w:fldSimple>
      <w:r w:rsidRPr="003A7957">
        <w:rPr>
          <w:highlight w:val="yellow"/>
        </w:rPr>
        <w:noBreakHyphen/>
      </w:r>
      <w:r w:rsidR="003C6B3D" w:rsidRPr="003A7957">
        <w:rPr>
          <w:highlight w:val="yellow"/>
        </w:rPr>
        <w:fldChar w:fldCharType="begin" w:fldLock="1"/>
      </w:r>
      <w:r w:rsidRPr="003A7957">
        <w:rPr>
          <w:highlight w:val="yellow"/>
        </w:rPr>
        <w:instrText xml:space="preserve"> SEQ Equation \* ARABIC </w:instrText>
      </w:r>
      <w:r w:rsidR="003C6B3D" w:rsidRPr="003A7957">
        <w:rPr>
          <w:highlight w:val="yellow"/>
        </w:rPr>
        <w:fldChar w:fldCharType="separate"/>
      </w:r>
      <w:r w:rsidRPr="003A7957">
        <w:rPr>
          <w:noProof/>
          <w:highlight w:val="yellow"/>
        </w:rPr>
        <w:t>240</w:t>
      </w:r>
      <w:r w:rsidR="003C6B3D" w:rsidRPr="003A7957">
        <w:rPr>
          <w:highlight w:val="yellow"/>
        </w:rPr>
        <w:fldChar w:fldCharType="end"/>
      </w:r>
      <w:r w:rsidRPr="003A7957">
        <w:rPr>
          <w:highlight w:val="yellow"/>
        </w:rPr>
        <w:t>)</w:t>
      </w:r>
    </w:p>
    <w:p w:rsidR="003539F8" w:rsidRPr="00775355" w:rsidRDefault="003539F8" w:rsidP="003539F8">
      <w:pPr>
        <w:pStyle w:val="3D3"/>
        <w:numPr>
          <w:ilvl w:val="0"/>
          <w:numId w:val="0"/>
        </w:numPr>
        <w:ind w:left="1428"/>
        <w:rPr>
          <w:rFonts w:eastAsiaTheme="minorEastAsia"/>
          <w:lang w:eastAsia="ja-JP"/>
        </w:rPr>
      </w:pPr>
      <w:proofErr w:type="spellStart"/>
      <w:proofErr w:type="gramStart"/>
      <w:r w:rsidRPr="003A7957">
        <w:rPr>
          <w:highlight w:val="yellow"/>
          <w:lang w:eastAsia="ko-KR"/>
        </w:rPr>
        <w:t>nSubSubBlkH</w:t>
      </w:r>
      <w:proofErr w:type="spellEnd"/>
      <w:proofErr w:type="gramEnd"/>
      <w:r w:rsidRPr="003A7957">
        <w:rPr>
          <w:highlight w:val="yellow"/>
          <w:lang w:eastAsia="ko-KR"/>
        </w:rPr>
        <w:t xml:space="preserve"> = </w:t>
      </w:r>
      <w:r w:rsidRPr="003A7957">
        <w:rPr>
          <w:rFonts w:eastAsiaTheme="minorEastAsia" w:hint="eastAsia"/>
          <w:highlight w:val="yellow"/>
          <w:lang w:eastAsia="ja-JP"/>
        </w:rPr>
        <w:t>8</w:t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  <w:lang w:eastAsia="ko-KR"/>
        </w:rPr>
        <w:tab/>
      </w:r>
      <w:r w:rsidRPr="003A7957">
        <w:rPr>
          <w:highlight w:val="yellow"/>
        </w:rPr>
        <w:t>(</w:t>
      </w:r>
      <w:fldSimple w:instr=" REF H \h  \* MERGEFORMAT " w:fldLock="1">
        <w:r w:rsidRPr="003A7957">
          <w:rPr>
            <w:highlight w:val="yellow"/>
            <w:lang w:eastAsia="ko-KR"/>
          </w:rPr>
          <w:t>H</w:t>
        </w:r>
      </w:fldSimple>
      <w:r w:rsidRPr="003A7957">
        <w:rPr>
          <w:highlight w:val="yellow"/>
        </w:rPr>
        <w:noBreakHyphen/>
      </w:r>
      <w:r w:rsidR="003C6B3D" w:rsidRPr="003A7957">
        <w:rPr>
          <w:highlight w:val="yellow"/>
        </w:rPr>
        <w:fldChar w:fldCharType="begin" w:fldLock="1"/>
      </w:r>
      <w:r w:rsidRPr="003A7957">
        <w:rPr>
          <w:highlight w:val="yellow"/>
        </w:rPr>
        <w:instrText xml:space="preserve"> SEQ Equation \* ARABIC </w:instrText>
      </w:r>
      <w:r w:rsidR="003C6B3D" w:rsidRPr="003A7957">
        <w:rPr>
          <w:highlight w:val="yellow"/>
        </w:rPr>
        <w:fldChar w:fldCharType="separate"/>
      </w:r>
      <w:r w:rsidRPr="003A7957">
        <w:rPr>
          <w:noProof/>
          <w:highlight w:val="yellow"/>
        </w:rPr>
        <w:t>241</w:t>
      </w:r>
      <w:r w:rsidR="003C6B3D" w:rsidRPr="003A7957">
        <w:rPr>
          <w:highlight w:val="yellow"/>
        </w:rPr>
        <w:fldChar w:fldCharType="end"/>
      </w:r>
      <w:r w:rsidRPr="003A7957">
        <w:rPr>
          <w:highlight w:val="yellow"/>
        </w:rPr>
        <w:t>)</w:t>
      </w:r>
    </w:p>
    <w:p w:rsidR="003539F8" w:rsidRDefault="003539F8" w:rsidP="003539F8">
      <w:pPr>
        <w:pStyle w:val="3D2"/>
        <w:rPr>
          <w:lang w:eastAsia="ko-KR"/>
        </w:rPr>
      </w:pPr>
      <w:r w:rsidRPr="00775355">
        <w:rPr>
          <w:rFonts w:eastAsiaTheme="minorEastAsia" w:hint="eastAsia"/>
          <w:highlight w:val="yellow"/>
          <w:lang w:eastAsia="ja-JP"/>
        </w:rPr>
        <w:t>Otherwise,</w:t>
      </w:r>
      <w:r>
        <w:rPr>
          <w:rFonts w:eastAsiaTheme="minorEastAsia" w:hint="eastAsia"/>
          <w:lang w:eastAsia="ja-JP"/>
        </w:rPr>
        <w:t xml:space="preserve"> </w:t>
      </w: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splitFlag</w:t>
      </w:r>
      <w:proofErr w:type="spellEnd"/>
      <w:r>
        <w:rPr>
          <w:lang w:eastAsia="ko-KR"/>
        </w:rPr>
        <w:t xml:space="preserve"> is equal to 1,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are modified as follows: </w:t>
      </w:r>
    </w:p>
    <w:p w:rsidR="003539F8" w:rsidRDefault="003539F8" w:rsidP="003539F8">
      <w:pPr>
        <w:pStyle w:val="3D3"/>
        <w:tabs>
          <w:tab w:val="clear" w:pos="1191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is derived as specified in the following: </w:t>
      </w:r>
    </w:p>
    <w:p w:rsidR="003539F8" w:rsidRDefault="003539F8" w:rsidP="003539F8">
      <w:pPr>
        <w:pStyle w:val="3E4"/>
        <w:numPr>
          <w:ilvl w:val="4"/>
          <w:numId w:val="47"/>
        </w:numPr>
        <w:tabs>
          <w:tab w:val="clear" w:pos="4865"/>
          <w:tab w:val="right" w:pos="8647"/>
        </w:tabs>
        <w:jc w:val="left"/>
        <w:rPr>
          <w:lang w:eastAsia="ko-KR"/>
        </w:rPr>
      </w:pP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= ( </w:t>
      </w:r>
      <w:proofErr w:type="spellStart"/>
      <w:r>
        <w:rPr>
          <w:lang w:eastAsia="ko-KR"/>
        </w:rPr>
        <w:t>refDepPels</w:t>
      </w:r>
      <w:proofErr w:type="spellEnd"/>
      <w:r>
        <w:t xml:space="preserve">[ xP0 ][ yP0 ] </w:t>
      </w:r>
      <w:r>
        <w:rPr>
          <w:lang w:eastAsia="ko-KR"/>
        </w:rPr>
        <w:t xml:space="preserve">&gt; </w:t>
      </w:r>
      <w:proofErr w:type="spellStart"/>
      <w:r>
        <w:rPr>
          <w:lang w:eastAsia="ko-KR"/>
        </w:rPr>
        <w:t>refDepPels</w:t>
      </w:r>
      <w:proofErr w:type="spellEnd"/>
      <w:r>
        <w:t>[ xP1 ][ yP1 ]</w:t>
      </w:r>
      <w:r>
        <w:rPr>
          <w:lang w:eastAsia="ko-KR"/>
        </w:rPr>
        <w:t xml:space="preserve"> )</w:t>
      </w:r>
      <w:r>
        <w:rPr>
          <w:lang w:eastAsia="ko-KR"/>
        </w:rPr>
        <w:br/>
      </w:r>
      <w:r>
        <w:rPr>
          <w:lang w:eastAsia="ko-KR"/>
        </w:rPr>
        <w:tab/>
        <w:t xml:space="preserve">  = =  ( </w:t>
      </w:r>
      <w:proofErr w:type="spellStart"/>
      <w:r>
        <w:rPr>
          <w:lang w:eastAsia="ko-KR"/>
        </w:rPr>
        <w:t>refDepPels</w:t>
      </w:r>
      <w:proofErr w:type="spellEnd"/>
      <w:r>
        <w:t>[ xP1 ][ yP0 ]</w:t>
      </w:r>
      <w:r>
        <w:rPr>
          <w:lang w:eastAsia="ko-KR"/>
        </w:rPr>
        <w:t xml:space="preserve"> &gt; </w:t>
      </w:r>
      <w:proofErr w:type="spellStart"/>
      <w:r>
        <w:rPr>
          <w:lang w:eastAsia="ko-KR"/>
        </w:rPr>
        <w:t>refDepPels</w:t>
      </w:r>
      <w:proofErr w:type="spellEnd"/>
      <w:r>
        <w:t>[ xP0 ][ yP1]</w:t>
      </w:r>
      <w:r>
        <w:rPr>
          <w:lang w:eastAsia="ko-KR"/>
        </w:rPr>
        <w:t> ) )</w:t>
      </w:r>
      <w:r>
        <w:rPr>
          <w:lang w:eastAsia="ko-KR"/>
        </w:rPr>
        <w:tab/>
      </w:r>
      <w:r w:rsidRPr="004A52A3">
        <w:t>(</w:t>
      </w:r>
      <w:r w:rsidR="003C6B3D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C6B3D" w:rsidRPr="004A52A3">
        <w:rPr>
          <w:lang w:eastAsia="ko-KR"/>
        </w:rPr>
      </w:r>
      <w:r w:rsidR="003C6B3D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C6B3D" w:rsidRPr="004A52A3">
        <w:rPr>
          <w:lang w:eastAsia="ko-KR"/>
        </w:rPr>
        <w:fldChar w:fldCharType="end"/>
      </w:r>
      <w:r w:rsidRPr="004A52A3">
        <w:noBreakHyphen/>
      </w:r>
      <w:r w:rsidR="003C6B3D" w:rsidRPr="004A52A3">
        <w:fldChar w:fldCharType="begin" w:fldLock="1"/>
      </w:r>
      <w:r w:rsidRPr="004A52A3">
        <w:instrText xml:space="preserve"> SEQ Equation \* ARABIC </w:instrText>
      </w:r>
      <w:r w:rsidR="003C6B3D" w:rsidRPr="004A52A3">
        <w:fldChar w:fldCharType="separate"/>
      </w:r>
      <w:r>
        <w:rPr>
          <w:noProof/>
        </w:rPr>
        <w:t>259</w:t>
      </w:r>
      <w:r w:rsidR="003C6B3D" w:rsidRPr="004A52A3">
        <w:fldChar w:fldCharType="end"/>
      </w:r>
      <w:r w:rsidRPr="004A52A3">
        <w:t>)</w:t>
      </w:r>
    </w:p>
    <w:p w:rsidR="003539F8" w:rsidRDefault="003539F8" w:rsidP="003539F8">
      <w:pPr>
        <w:pStyle w:val="3E4"/>
        <w:numPr>
          <w:ilvl w:val="4"/>
          <w:numId w:val="47"/>
        </w:numPr>
        <w:tabs>
          <w:tab w:val="clear" w:pos="4865"/>
          <w:tab w:val="right" w:pos="8647"/>
        </w:tabs>
        <w:jc w:val="left"/>
        <w:rPr>
          <w:lang w:eastAsia="ko-KR"/>
        </w:rPr>
      </w:pPr>
      <w:proofErr w:type="spellStart"/>
      <w:proofErr w:type="gramStart"/>
      <w:r>
        <w:rPr>
          <w:lang w:eastAsia="ko-KR"/>
        </w:rPr>
        <w:t>nSubSubBlkW</w:t>
      </w:r>
      <w:proofErr w:type="spellEnd"/>
      <w:proofErr w:type="gramEnd"/>
      <w:r>
        <w:rPr>
          <w:lang w:eastAsia="ko-KR"/>
        </w:rPr>
        <w:t xml:space="preserve"> = </w:t>
      </w: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?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: (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 &gt;&gt;  1 )</w:t>
      </w:r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3C6B3D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C6B3D" w:rsidRPr="004A52A3">
        <w:rPr>
          <w:lang w:eastAsia="ko-KR"/>
        </w:rPr>
      </w:r>
      <w:r w:rsidR="003C6B3D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C6B3D" w:rsidRPr="004A52A3">
        <w:rPr>
          <w:lang w:eastAsia="ko-KR"/>
        </w:rPr>
        <w:fldChar w:fldCharType="end"/>
      </w:r>
      <w:r w:rsidRPr="004A52A3">
        <w:noBreakHyphen/>
      </w:r>
      <w:r w:rsidR="003C6B3D" w:rsidRPr="004A52A3">
        <w:fldChar w:fldCharType="begin" w:fldLock="1"/>
      </w:r>
      <w:r w:rsidRPr="004A52A3">
        <w:instrText xml:space="preserve"> SEQ Equation \* ARABIC </w:instrText>
      </w:r>
      <w:r w:rsidR="003C6B3D" w:rsidRPr="004A52A3">
        <w:fldChar w:fldCharType="separate"/>
      </w:r>
      <w:r>
        <w:rPr>
          <w:noProof/>
        </w:rPr>
        <w:t>260</w:t>
      </w:r>
      <w:r w:rsidR="003C6B3D" w:rsidRPr="004A52A3">
        <w:fldChar w:fldCharType="end"/>
      </w:r>
      <w:r w:rsidRPr="004A52A3">
        <w:t>)</w:t>
      </w:r>
    </w:p>
    <w:p w:rsidR="003539F8" w:rsidRDefault="003539F8" w:rsidP="003539F8">
      <w:pPr>
        <w:pStyle w:val="3E4"/>
        <w:numPr>
          <w:ilvl w:val="4"/>
          <w:numId w:val="47"/>
        </w:numPr>
        <w:tabs>
          <w:tab w:val="clear" w:pos="4865"/>
          <w:tab w:val="right" w:pos="8647"/>
        </w:tabs>
        <w:jc w:val="left"/>
        <w:rPr>
          <w:lang w:eastAsia="ko-KR"/>
        </w:rPr>
      </w:pPr>
      <w:proofErr w:type="spellStart"/>
      <w:proofErr w:type="gramStart"/>
      <w:r>
        <w:rPr>
          <w:lang w:eastAsia="ko-KR"/>
        </w:rPr>
        <w:t>nSubSubBlkH</w:t>
      </w:r>
      <w:proofErr w:type="spellEnd"/>
      <w:proofErr w:type="gramEnd"/>
      <w:r>
        <w:rPr>
          <w:lang w:eastAsia="ko-KR"/>
        </w:rPr>
        <w:t xml:space="preserve"> = </w:t>
      </w: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? ( </w:t>
      </w:r>
      <w:proofErr w:type="spellStart"/>
      <w:r>
        <w:rPr>
          <w:lang w:eastAsia="ko-KR"/>
        </w:rPr>
        <w:t>nSubSubBlkH</w:t>
      </w:r>
      <w:proofErr w:type="spellEnd"/>
      <w:r>
        <w:rPr>
          <w:lang w:eastAsia="ko-KR"/>
        </w:rPr>
        <w:t xml:space="preserve">  &gt;&gt;  1 ) :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3C6B3D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C6B3D" w:rsidRPr="004A52A3">
        <w:rPr>
          <w:lang w:eastAsia="ko-KR"/>
        </w:rPr>
      </w:r>
      <w:r w:rsidR="003C6B3D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C6B3D" w:rsidRPr="004A52A3">
        <w:rPr>
          <w:lang w:eastAsia="ko-KR"/>
        </w:rPr>
        <w:fldChar w:fldCharType="end"/>
      </w:r>
      <w:r w:rsidRPr="004A52A3">
        <w:noBreakHyphen/>
      </w:r>
      <w:r w:rsidR="003C6B3D" w:rsidRPr="004A52A3">
        <w:fldChar w:fldCharType="begin" w:fldLock="1"/>
      </w:r>
      <w:r w:rsidRPr="004A52A3">
        <w:instrText xml:space="preserve"> SEQ Equation \* ARABIC </w:instrText>
      </w:r>
      <w:r w:rsidR="003C6B3D" w:rsidRPr="004A52A3">
        <w:fldChar w:fldCharType="separate"/>
      </w:r>
      <w:r>
        <w:rPr>
          <w:noProof/>
        </w:rPr>
        <w:t>261</w:t>
      </w:r>
      <w:r w:rsidR="003C6B3D" w:rsidRPr="004A52A3">
        <w:fldChar w:fldCharType="end"/>
      </w:r>
      <w:r w:rsidRPr="004A52A3">
        <w:t>)</w:t>
      </w:r>
    </w:p>
    <w:p w:rsidR="003539F8" w:rsidRPr="004A52A3" w:rsidRDefault="003539F8" w:rsidP="003539F8">
      <w:pPr>
        <w:pStyle w:val="3D2"/>
        <w:rPr>
          <w:lang w:eastAsia="ko-KR"/>
        </w:rPr>
      </w:pPr>
      <w:r>
        <w:rPr>
          <w:lang w:eastAsia="ko-KR"/>
        </w:rPr>
        <w:t xml:space="preserve">The derivation process for a disparity sample block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 w:rsidR="003C6B3D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_Ref364437216 \n \h </w:instrText>
      </w:r>
      <w:r w:rsidR="003C6B3D">
        <w:rPr>
          <w:lang w:eastAsia="ko-KR"/>
        </w:rPr>
      </w:r>
      <w:r w:rsidR="003C6B3D">
        <w:rPr>
          <w:lang w:eastAsia="ko-KR"/>
        </w:rPr>
        <w:fldChar w:fldCharType="separate"/>
      </w:r>
      <w:r>
        <w:rPr>
          <w:lang w:eastAsia="ko-KR"/>
        </w:rPr>
        <w:t>H.8.5.5.2.1</w:t>
      </w:r>
      <w:r w:rsidR="003C6B3D">
        <w:rPr>
          <w:lang w:eastAsia="ko-KR"/>
        </w:rPr>
        <w:fldChar w:fldCharType="end"/>
      </w:r>
      <w:r>
        <w:rPr>
          <w:lang w:eastAsia="ko-KR"/>
        </w:rPr>
        <w:t xml:space="preserve"> is invoked with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xB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 ), variables </w:t>
      </w:r>
      <w:proofErr w:type="spellStart"/>
      <w:r>
        <w:rPr>
          <w:lang w:eastAsia="ko-KR"/>
        </w:rPr>
        <w:t>nSubBlkW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nSubBlkH</w:t>
      </w:r>
      <w:proofErr w:type="spellEnd"/>
      <w:r>
        <w:rPr>
          <w:lang w:eastAsia="ko-KR"/>
        </w:rPr>
        <w:t xml:space="preserve">, the array of reconstructed depth </w:t>
      </w:r>
      <w:r>
        <w:rPr>
          <w:lang w:eastAsia="ko-KR"/>
        </w:rPr>
        <w:lastRenderedPageBreak/>
        <w:t xml:space="preserve">samples </w:t>
      </w:r>
      <w:proofErr w:type="spellStart"/>
      <w:r>
        <w:rPr>
          <w:lang w:eastAsia="ko-KR"/>
        </w:rPr>
        <w:t>refDepPels</w:t>
      </w:r>
      <w:proofErr w:type="spellEnd"/>
      <w:r>
        <w:rPr>
          <w:lang w:eastAsia="ko-KR"/>
        </w:rPr>
        <w:t xml:space="preserve">,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 w:rsidRPr="004A52A3">
        <w:rPr>
          <w:lang w:eastAsia="ko-KR"/>
        </w:rPr>
        <w:t>x</w:t>
      </w:r>
      <w:r w:rsidRPr="008F4C8B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</w:t>
      </w:r>
      <w:r w:rsidRPr="008F4C8B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 ), the variables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nSubSubBlkW</w:t>
      </w:r>
      <w:proofErr w:type="spellEnd"/>
      <w:r>
        <w:rPr>
          <w:lang w:eastAsia="ko-KR"/>
        </w:rPr>
        <w:t xml:space="preserve">, the view order index </w:t>
      </w:r>
      <w:proofErr w:type="spellStart"/>
      <w:r>
        <w:rPr>
          <w:lang w:eastAsia="ko-KR"/>
        </w:rPr>
        <w:t>refViewIdx</w:t>
      </w:r>
      <w:proofErr w:type="spellEnd"/>
      <w:r>
        <w:rPr>
          <w:lang w:eastAsia="ko-KR"/>
        </w:rPr>
        <w:t xml:space="preserve">, and the array </w:t>
      </w:r>
      <w:proofErr w:type="spellStart"/>
      <w:r>
        <w:rPr>
          <w:lang w:eastAsia="ko-KR"/>
        </w:rPr>
        <w:t>disparitySamples</w:t>
      </w:r>
      <w:proofErr w:type="spellEnd"/>
      <w:r>
        <w:rPr>
          <w:lang w:eastAsia="ko-KR"/>
        </w:rPr>
        <w:t xml:space="preserve"> as the inputs, and the output is the modified array </w:t>
      </w:r>
      <w:proofErr w:type="spellStart"/>
      <w:r>
        <w:rPr>
          <w:lang w:eastAsia="ko-KR"/>
        </w:rPr>
        <w:t>disparitySamples</w:t>
      </w:r>
      <w:proofErr w:type="spellEnd"/>
      <w:r>
        <w:rPr>
          <w:lang w:eastAsia="ko-KR"/>
        </w:rPr>
        <w:t xml:space="preserve">. </w:t>
      </w:r>
    </w:p>
    <w:p w:rsidR="00435DCF" w:rsidRPr="00EF4757" w:rsidRDefault="00435DCF" w:rsidP="00EF4757">
      <w:pPr>
        <w:rPr>
          <w:lang w:val="en-CA" w:eastAsia="ja-JP"/>
        </w:rPr>
      </w:pPr>
    </w:p>
    <w:p w:rsidR="00571525" w:rsidRDefault="00571525" w:rsidP="005A7609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Simulation results</w:t>
      </w:r>
    </w:p>
    <w:tbl>
      <w:tblPr>
        <w:tblW w:w="9000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82386D" w:rsidRPr="0082386D" w:rsidTr="0082386D">
        <w:trPr>
          <w:trHeight w:val="582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total </w:t>
            </w:r>
            <w:proofErr w:type="spellStart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synth</w:t>
            </w:r>
            <w:proofErr w:type="spellEnd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102.1%</w:t>
            </w:r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101.0%</w:t>
            </w:r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82386D" w:rsidRPr="0082386D" w:rsidTr="0082386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</w:tr>
      <w:tr w:rsidR="0082386D" w:rsidRPr="0082386D" w:rsidTr="0082386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</w:tr>
      <w:tr w:rsidR="0082386D" w:rsidRPr="0082386D" w:rsidTr="0082386D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82386D" w:rsidRPr="0082386D" w:rsidTr="0082386D">
        <w:trPr>
          <w:trHeight w:val="315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86D" w:rsidRPr="0082386D" w:rsidRDefault="0082386D" w:rsidP="008238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2386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</w:tr>
    </w:tbl>
    <w:p w:rsidR="0082386D" w:rsidRPr="0082386D" w:rsidRDefault="0082386D" w:rsidP="0082386D">
      <w:pPr>
        <w:rPr>
          <w:lang w:eastAsia="ja-JP"/>
        </w:rPr>
      </w:pPr>
    </w:p>
    <w:p w:rsidR="00B46245" w:rsidRDefault="00B46245" w:rsidP="00B46245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EC585A" w:rsidRDefault="00C40180" w:rsidP="00EC585A">
      <w:pPr>
        <w:rPr>
          <w:lang w:eastAsia="ja-JP"/>
        </w:rPr>
      </w:pPr>
      <w:r>
        <w:rPr>
          <w:rFonts w:hint="eastAsia"/>
          <w:lang w:val="en-CA" w:eastAsia="ja-JP"/>
        </w:rPr>
        <w:t xml:space="preserve">It is proposed to fix VSP partitioning for </w:t>
      </w:r>
      <w:r w:rsidR="00C2029B">
        <w:rPr>
          <w:rFonts w:hint="eastAsia"/>
          <w:lang w:val="en-CA" w:eastAsia="ja-JP"/>
        </w:rPr>
        <w:t>AMP</w:t>
      </w:r>
      <w:r>
        <w:rPr>
          <w:rFonts w:hint="eastAsia"/>
          <w:lang w:val="en-CA" w:eastAsia="ja-JP"/>
        </w:rPr>
        <w:t xml:space="preserve"> to avoid the 4x4 block based process.</w:t>
      </w:r>
    </w:p>
    <w:p w:rsidR="00EC585A" w:rsidRPr="00B305B8" w:rsidRDefault="005D1312" w:rsidP="00EC585A">
      <w:pPr>
        <w:pStyle w:val="1"/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BF2305" w:rsidRDefault="00BF2305" w:rsidP="00BF2305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[1] </w:t>
      </w:r>
      <w:r w:rsidR="00783EA2" w:rsidRPr="00783EA2">
        <w:rPr>
          <w:lang w:eastAsia="ja-JP"/>
        </w:rPr>
        <w:t>S. Shimizu, S. Sugimoto</w:t>
      </w:r>
      <w:r>
        <w:rPr>
          <w:rFonts w:hint="eastAsia"/>
          <w:lang w:val="en-CA" w:eastAsia="ja-JP"/>
        </w:rPr>
        <w:t xml:space="preserve">, </w:t>
      </w:r>
      <w:r>
        <w:rPr>
          <w:lang w:val="en-CA" w:eastAsia="ja-JP"/>
        </w:rPr>
        <w:t>“</w:t>
      </w:r>
      <w:r w:rsidR="00783EA2" w:rsidRPr="00783EA2">
        <w:rPr>
          <w:lang w:eastAsia="ja-JP"/>
        </w:rPr>
        <w:t>3D-CE1.h: Adaptive block partitioning for VSP</w:t>
      </w:r>
      <w:r>
        <w:rPr>
          <w:bCs/>
          <w:lang w:eastAsia="ja-JP"/>
        </w:rPr>
        <w:t>”</w:t>
      </w:r>
      <w:r w:rsidR="00E63869">
        <w:rPr>
          <w:rFonts w:hint="eastAsia"/>
          <w:bCs/>
          <w:lang w:eastAsia="ja-JP"/>
        </w:rPr>
        <w:t>,</w:t>
      </w:r>
      <w:r w:rsidR="00783EA2">
        <w:rPr>
          <w:rFonts w:hint="eastAsia"/>
          <w:bCs/>
          <w:lang w:eastAsia="ja-JP"/>
        </w:rPr>
        <w:t xml:space="preserve"> JCT3V-E0207</w:t>
      </w:r>
      <w:r>
        <w:rPr>
          <w:rFonts w:hint="eastAsia"/>
          <w:bCs/>
          <w:lang w:eastAsia="ja-JP"/>
        </w:rPr>
        <w:t xml:space="preserve">, JCT3V </w:t>
      </w:r>
      <w:r w:rsidR="00AC53B4" w:rsidRPr="003700DA">
        <w:rPr>
          <w:szCs w:val="22"/>
          <w:lang w:val="en-CA"/>
        </w:rPr>
        <w:t>5th Meeting: Vienna, AT, 27 July – 2 Aug. 2013</w:t>
      </w:r>
    </w:p>
    <w:p w:rsidR="00BF2305" w:rsidRPr="00B46245" w:rsidRDefault="00BF2305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935613" w:rsidRPr="005B217D" w:rsidRDefault="00935613" w:rsidP="00935613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 w:eastAsia="ja-JP"/>
        </w:rPr>
      </w:pPr>
    </w:p>
    <w:sectPr w:rsidR="007F1F8B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047" w:rsidRDefault="008E6047">
      <w:r>
        <w:separator/>
      </w:r>
    </w:p>
  </w:endnote>
  <w:endnote w:type="continuationSeparator" w:id="0">
    <w:p w:rsidR="008E6047" w:rsidRDefault="008E6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5F" w:rsidRDefault="00E6555F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C6B3D">
      <w:rPr>
        <w:rStyle w:val="a5"/>
      </w:rPr>
      <w:fldChar w:fldCharType="begin"/>
    </w:r>
    <w:r>
      <w:rPr>
        <w:rStyle w:val="a5"/>
      </w:rPr>
      <w:instrText xml:space="preserve"> PAGE </w:instrText>
    </w:r>
    <w:r w:rsidR="003C6B3D">
      <w:rPr>
        <w:rStyle w:val="a5"/>
      </w:rPr>
      <w:fldChar w:fldCharType="separate"/>
    </w:r>
    <w:r w:rsidR="00EC7D47">
      <w:rPr>
        <w:rStyle w:val="a5"/>
        <w:noProof/>
      </w:rPr>
      <w:t>3</w:t>
    </w:r>
    <w:r w:rsidR="003C6B3D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C6B3D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C6B3D">
      <w:rPr>
        <w:rStyle w:val="a5"/>
      </w:rPr>
      <w:fldChar w:fldCharType="separate"/>
    </w:r>
    <w:r w:rsidR="00D951FB">
      <w:rPr>
        <w:rStyle w:val="a5"/>
        <w:noProof/>
      </w:rPr>
      <w:t>2013-10-18</w:t>
    </w:r>
    <w:r w:rsidR="003C6B3D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047" w:rsidRDefault="008E6047">
      <w:r>
        <w:separator/>
      </w:r>
    </w:p>
  </w:footnote>
  <w:footnote w:type="continuationSeparator" w:id="0">
    <w:p w:rsidR="008E6047" w:rsidRDefault="008E60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16BD0"/>
    <w:multiLevelType w:val="hybridMultilevel"/>
    <w:tmpl w:val="64EC4DB2"/>
    <w:lvl w:ilvl="0" w:tplc="90E419A6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10FF8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E4E4AB2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1">
    <w:nsid w:val="2D137E0B"/>
    <w:multiLevelType w:val="hybridMultilevel"/>
    <w:tmpl w:val="9C865D56"/>
    <w:lvl w:ilvl="0" w:tplc="C762908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C26E6F88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41248278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B8C2780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A5289012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7B68E654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DE2A7724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2D3809C4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17708F06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2EF9405C"/>
    <w:multiLevelType w:val="hybridMultilevel"/>
    <w:tmpl w:val="6D7A6036"/>
    <w:lvl w:ilvl="0" w:tplc="7246782A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4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13963"/>
    <w:multiLevelType w:val="hybridMultilevel"/>
    <w:tmpl w:val="C9E4E692"/>
    <w:lvl w:ilvl="0" w:tplc="597C7840">
      <w:start w:val="99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9">
    <w:nsid w:val="4B04284E"/>
    <w:multiLevelType w:val="hybridMultilevel"/>
    <w:tmpl w:val="9FD41F8E"/>
    <w:lvl w:ilvl="0" w:tplc="147E9AC2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8A5EDA2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778560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E3C598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A623AA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2922D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9D8F1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62A09C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84E945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EA85227"/>
    <w:multiLevelType w:val="hybridMultilevel"/>
    <w:tmpl w:val="9DB6CF60"/>
    <w:lvl w:ilvl="0" w:tplc="21761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42D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383F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9A7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16E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4820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54F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D2B0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E43A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4">
    <w:nsid w:val="5685716A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6">
    <w:nsid w:val="57F76BB0"/>
    <w:multiLevelType w:val="hybridMultilevel"/>
    <w:tmpl w:val="7FAA43FE"/>
    <w:lvl w:ilvl="0" w:tplc="33D25DA0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5A5E322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B2DCB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B8E58C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C48728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BDCFA1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EE0A9E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CC0A29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6CC60A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65792302"/>
    <w:multiLevelType w:val="hybridMultilevel"/>
    <w:tmpl w:val="706AF438"/>
    <w:lvl w:ilvl="0" w:tplc="683EA430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2"/>
  </w:num>
  <w:num w:numId="4">
    <w:abstractNumId w:val="20"/>
  </w:num>
  <w:num w:numId="5">
    <w:abstractNumId w:val="21"/>
  </w:num>
  <w:num w:numId="6">
    <w:abstractNumId w:val="9"/>
  </w:num>
  <w:num w:numId="7">
    <w:abstractNumId w:val="16"/>
  </w:num>
  <w:num w:numId="8">
    <w:abstractNumId w:val="9"/>
  </w:num>
  <w:num w:numId="9">
    <w:abstractNumId w:val="1"/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23"/>
  </w:num>
  <w:num w:numId="15">
    <w:abstractNumId w:val="30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0"/>
  </w:num>
  <w:num w:numId="17">
    <w:abstractNumId w:val="25"/>
  </w:num>
  <w:num w:numId="18">
    <w:abstractNumId w:val="26"/>
  </w:num>
  <w:num w:numId="19">
    <w:abstractNumId w:val="9"/>
  </w:num>
  <w:num w:numId="20">
    <w:abstractNumId w:val="18"/>
  </w:num>
  <w:num w:numId="21">
    <w:abstractNumId w:val="13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9"/>
  </w:num>
  <w:num w:numId="26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7">
    <w:abstractNumId w:val="18"/>
  </w:num>
  <w:num w:numId="28">
    <w:abstractNumId w:val="9"/>
  </w:num>
  <w:num w:numId="29">
    <w:abstractNumId w:val="9"/>
  </w:num>
  <w:num w:numId="30">
    <w:abstractNumId w:val="24"/>
  </w:num>
  <w:num w:numId="31">
    <w:abstractNumId w:val="12"/>
  </w:num>
  <w:num w:numId="32">
    <w:abstractNumId w:val="28"/>
  </w:num>
  <w:num w:numId="33">
    <w:abstractNumId w:val="3"/>
  </w:num>
  <w:num w:numId="34">
    <w:abstractNumId w:val="6"/>
  </w:num>
  <w:num w:numId="35">
    <w:abstractNumId w:val="9"/>
  </w:num>
  <w:num w:numId="36">
    <w:abstractNumId w:val="18"/>
  </w:num>
  <w:num w:numId="37">
    <w:abstractNumId w:val="18"/>
  </w:num>
  <w:num w:numId="38">
    <w:abstractNumId w:val="7"/>
  </w:num>
  <w:num w:numId="39">
    <w:abstractNumId w:val="10"/>
  </w:num>
  <w:num w:numId="40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925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1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7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2">
    <w:abstractNumId w:val="14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2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5">
    <w:abstractNumId w:val="15"/>
  </w:num>
  <w:num w:numId="46">
    <w:abstractNumId w:val="18"/>
  </w:num>
  <w:num w:numId="47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50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CA6"/>
    <w:rsid w:val="00003059"/>
    <w:rsid w:val="000034D0"/>
    <w:rsid w:val="00006B16"/>
    <w:rsid w:val="000235F6"/>
    <w:rsid w:val="00024851"/>
    <w:rsid w:val="000263AF"/>
    <w:rsid w:val="00030E9A"/>
    <w:rsid w:val="000321E3"/>
    <w:rsid w:val="000344DB"/>
    <w:rsid w:val="00037AF4"/>
    <w:rsid w:val="0004518B"/>
    <w:rsid w:val="000458BC"/>
    <w:rsid w:val="00045C41"/>
    <w:rsid w:val="00046C03"/>
    <w:rsid w:val="0005642A"/>
    <w:rsid w:val="00065F79"/>
    <w:rsid w:val="0007414C"/>
    <w:rsid w:val="000741F6"/>
    <w:rsid w:val="0007614F"/>
    <w:rsid w:val="00076CE1"/>
    <w:rsid w:val="00077239"/>
    <w:rsid w:val="0007752D"/>
    <w:rsid w:val="00080C8E"/>
    <w:rsid w:val="00086B7D"/>
    <w:rsid w:val="000873E6"/>
    <w:rsid w:val="00092CDA"/>
    <w:rsid w:val="00092D58"/>
    <w:rsid w:val="000973D1"/>
    <w:rsid w:val="00097CE0"/>
    <w:rsid w:val="000A1F22"/>
    <w:rsid w:val="000A5E4A"/>
    <w:rsid w:val="000A6E34"/>
    <w:rsid w:val="000B17DD"/>
    <w:rsid w:val="000B1B6E"/>
    <w:rsid w:val="000B1C6B"/>
    <w:rsid w:val="000B4FF9"/>
    <w:rsid w:val="000B74BD"/>
    <w:rsid w:val="000C09AC"/>
    <w:rsid w:val="000C1B8F"/>
    <w:rsid w:val="000C52FA"/>
    <w:rsid w:val="000C7AF9"/>
    <w:rsid w:val="000D0411"/>
    <w:rsid w:val="000D0E1E"/>
    <w:rsid w:val="000E0071"/>
    <w:rsid w:val="000E00F3"/>
    <w:rsid w:val="000E0F85"/>
    <w:rsid w:val="000E0FBB"/>
    <w:rsid w:val="000E174D"/>
    <w:rsid w:val="000E1C45"/>
    <w:rsid w:val="000E4F24"/>
    <w:rsid w:val="000E6C9B"/>
    <w:rsid w:val="000F0DF4"/>
    <w:rsid w:val="000F158C"/>
    <w:rsid w:val="000F26FC"/>
    <w:rsid w:val="00102F3D"/>
    <w:rsid w:val="00107A90"/>
    <w:rsid w:val="00116330"/>
    <w:rsid w:val="00120665"/>
    <w:rsid w:val="00120798"/>
    <w:rsid w:val="00123A42"/>
    <w:rsid w:val="00124E38"/>
    <w:rsid w:val="0012580B"/>
    <w:rsid w:val="00130C72"/>
    <w:rsid w:val="00131F90"/>
    <w:rsid w:val="0013526E"/>
    <w:rsid w:val="00137B0D"/>
    <w:rsid w:val="00137DB8"/>
    <w:rsid w:val="0014289B"/>
    <w:rsid w:val="00143F33"/>
    <w:rsid w:val="0014489F"/>
    <w:rsid w:val="00145B30"/>
    <w:rsid w:val="001473B9"/>
    <w:rsid w:val="0015610B"/>
    <w:rsid w:val="0016389F"/>
    <w:rsid w:val="00163921"/>
    <w:rsid w:val="00165CF7"/>
    <w:rsid w:val="001667DE"/>
    <w:rsid w:val="00170E0C"/>
    <w:rsid w:val="00171371"/>
    <w:rsid w:val="00173CA1"/>
    <w:rsid w:val="001750D9"/>
    <w:rsid w:val="00175921"/>
    <w:rsid w:val="00175A24"/>
    <w:rsid w:val="00184E64"/>
    <w:rsid w:val="00185A5E"/>
    <w:rsid w:val="00187BCF"/>
    <w:rsid w:val="00187E58"/>
    <w:rsid w:val="001914EA"/>
    <w:rsid w:val="00195481"/>
    <w:rsid w:val="001A2106"/>
    <w:rsid w:val="001A297E"/>
    <w:rsid w:val="001A3496"/>
    <w:rsid w:val="001A368E"/>
    <w:rsid w:val="001A66ED"/>
    <w:rsid w:val="001A7329"/>
    <w:rsid w:val="001B1EA8"/>
    <w:rsid w:val="001B4E28"/>
    <w:rsid w:val="001C3525"/>
    <w:rsid w:val="001C662E"/>
    <w:rsid w:val="001D0421"/>
    <w:rsid w:val="001D1BD2"/>
    <w:rsid w:val="001E02BE"/>
    <w:rsid w:val="001E3B37"/>
    <w:rsid w:val="001E7031"/>
    <w:rsid w:val="001F2594"/>
    <w:rsid w:val="001F3304"/>
    <w:rsid w:val="001F6962"/>
    <w:rsid w:val="001F7DE2"/>
    <w:rsid w:val="002055A6"/>
    <w:rsid w:val="00205658"/>
    <w:rsid w:val="0020577C"/>
    <w:rsid w:val="00206460"/>
    <w:rsid w:val="002069B4"/>
    <w:rsid w:val="00210486"/>
    <w:rsid w:val="00215DFC"/>
    <w:rsid w:val="002175E5"/>
    <w:rsid w:val="002212DF"/>
    <w:rsid w:val="00222CD4"/>
    <w:rsid w:val="002264A6"/>
    <w:rsid w:val="00227BA7"/>
    <w:rsid w:val="0023011C"/>
    <w:rsid w:val="00232F36"/>
    <w:rsid w:val="00235F54"/>
    <w:rsid w:val="00243272"/>
    <w:rsid w:val="00245226"/>
    <w:rsid w:val="00247B7C"/>
    <w:rsid w:val="0025142E"/>
    <w:rsid w:val="0025334F"/>
    <w:rsid w:val="00253FF1"/>
    <w:rsid w:val="00256A14"/>
    <w:rsid w:val="0026133F"/>
    <w:rsid w:val="00263398"/>
    <w:rsid w:val="002633D3"/>
    <w:rsid w:val="00264277"/>
    <w:rsid w:val="00265EDA"/>
    <w:rsid w:val="00270914"/>
    <w:rsid w:val="00271AB3"/>
    <w:rsid w:val="00272FF0"/>
    <w:rsid w:val="00275BCF"/>
    <w:rsid w:val="0028300E"/>
    <w:rsid w:val="00285367"/>
    <w:rsid w:val="00285632"/>
    <w:rsid w:val="00292257"/>
    <w:rsid w:val="00294575"/>
    <w:rsid w:val="00297205"/>
    <w:rsid w:val="002A001B"/>
    <w:rsid w:val="002A042B"/>
    <w:rsid w:val="002A13C7"/>
    <w:rsid w:val="002A303E"/>
    <w:rsid w:val="002A54E0"/>
    <w:rsid w:val="002B1595"/>
    <w:rsid w:val="002B191D"/>
    <w:rsid w:val="002B289E"/>
    <w:rsid w:val="002B5985"/>
    <w:rsid w:val="002C0812"/>
    <w:rsid w:val="002C1DDF"/>
    <w:rsid w:val="002C5371"/>
    <w:rsid w:val="002D06CF"/>
    <w:rsid w:val="002D0AF6"/>
    <w:rsid w:val="002D0C25"/>
    <w:rsid w:val="002D1790"/>
    <w:rsid w:val="002D1D59"/>
    <w:rsid w:val="002D3865"/>
    <w:rsid w:val="002D4140"/>
    <w:rsid w:val="002D724B"/>
    <w:rsid w:val="002E0A68"/>
    <w:rsid w:val="002E5C91"/>
    <w:rsid w:val="002E6069"/>
    <w:rsid w:val="002E6A0B"/>
    <w:rsid w:val="002F03F8"/>
    <w:rsid w:val="002F0829"/>
    <w:rsid w:val="002F164D"/>
    <w:rsid w:val="002F5ADE"/>
    <w:rsid w:val="002F628F"/>
    <w:rsid w:val="002F785D"/>
    <w:rsid w:val="00301E95"/>
    <w:rsid w:val="00306206"/>
    <w:rsid w:val="00314BFE"/>
    <w:rsid w:val="00316B88"/>
    <w:rsid w:val="00317B9D"/>
    <w:rsid w:val="00317D85"/>
    <w:rsid w:val="003252E0"/>
    <w:rsid w:val="00327C56"/>
    <w:rsid w:val="00327EA6"/>
    <w:rsid w:val="003315A1"/>
    <w:rsid w:val="00335945"/>
    <w:rsid w:val="003373EC"/>
    <w:rsid w:val="00340940"/>
    <w:rsid w:val="003418E5"/>
    <w:rsid w:val="00342FA4"/>
    <w:rsid w:val="00342FF4"/>
    <w:rsid w:val="00344E67"/>
    <w:rsid w:val="00345AB7"/>
    <w:rsid w:val="003464C8"/>
    <w:rsid w:val="003539F8"/>
    <w:rsid w:val="003669EA"/>
    <w:rsid w:val="003700DA"/>
    <w:rsid w:val="00370133"/>
    <w:rsid w:val="003706CC"/>
    <w:rsid w:val="00377710"/>
    <w:rsid w:val="00392B02"/>
    <w:rsid w:val="00396373"/>
    <w:rsid w:val="003972B5"/>
    <w:rsid w:val="003A2D8E"/>
    <w:rsid w:val="003A33A8"/>
    <w:rsid w:val="003A719B"/>
    <w:rsid w:val="003A7957"/>
    <w:rsid w:val="003B1CEC"/>
    <w:rsid w:val="003B3314"/>
    <w:rsid w:val="003B3331"/>
    <w:rsid w:val="003C20E4"/>
    <w:rsid w:val="003C3ADA"/>
    <w:rsid w:val="003C3E03"/>
    <w:rsid w:val="003C5EA1"/>
    <w:rsid w:val="003C6B3D"/>
    <w:rsid w:val="003C7022"/>
    <w:rsid w:val="003D4553"/>
    <w:rsid w:val="003D5E09"/>
    <w:rsid w:val="003D7450"/>
    <w:rsid w:val="003E6F90"/>
    <w:rsid w:val="003F3F79"/>
    <w:rsid w:val="003F5A8C"/>
    <w:rsid w:val="003F5D0F"/>
    <w:rsid w:val="0040295B"/>
    <w:rsid w:val="00403F21"/>
    <w:rsid w:val="00414101"/>
    <w:rsid w:val="0041743E"/>
    <w:rsid w:val="00424E58"/>
    <w:rsid w:val="00425952"/>
    <w:rsid w:val="00431145"/>
    <w:rsid w:val="00431E22"/>
    <w:rsid w:val="00433DDB"/>
    <w:rsid w:val="00435B0B"/>
    <w:rsid w:val="00435DCF"/>
    <w:rsid w:val="00436B93"/>
    <w:rsid w:val="00437619"/>
    <w:rsid w:val="00444B95"/>
    <w:rsid w:val="00444E44"/>
    <w:rsid w:val="00447512"/>
    <w:rsid w:val="004510BA"/>
    <w:rsid w:val="004573AF"/>
    <w:rsid w:val="00463F9A"/>
    <w:rsid w:val="00464A49"/>
    <w:rsid w:val="004724E2"/>
    <w:rsid w:val="00474451"/>
    <w:rsid w:val="004805EC"/>
    <w:rsid w:val="00481706"/>
    <w:rsid w:val="0048603B"/>
    <w:rsid w:val="00487104"/>
    <w:rsid w:val="00493385"/>
    <w:rsid w:val="004935F0"/>
    <w:rsid w:val="004A2A63"/>
    <w:rsid w:val="004A42E0"/>
    <w:rsid w:val="004A7E1F"/>
    <w:rsid w:val="004B210C"/>
    <w:rsid w:val="004B43A1"/>
    <w:rsid w:val="004B4C21"/>
    <w:rsid w:val="004C1CDE"/>
    <w:rsid w:val="004D405F"/>
    <w:rsid w:val="004D4D2D"/>
    <w:rsid w:val="004D5AC3"/>
    <w:rsid w:val="004D5BC3"/>
    <w:rsid w:val="004D7255"/>
    <w:rsid w:val="004E4D29"/>
    <w:rsid w:val="004E4F4F"/>
    <w:rsid w:val="004E6789"/>
    <w:rsid w:val="004F03A4"/>
    <w:rsid w:val="004F3069"/>
    <w:rsid w:val="004F61E3"/>
    <w:rsid w:val="004F753A"/>
    <w:rsid w:val="00500914"/>
    <w:rsid w:val="00502E10"/>
    <w:rsid w:val="00505D5D"/>
    <w:rsid w:val="00507961"/>
    <w:rsid w:val="0051015C"/>
    <w:rsid w:val="00510218"/>
    <w:rsid w:val="005119FE"/>
    <w:rsid w:val="00511B6F"/>
    <w:rsid w:val="00511EFB"/>
    <w:rsid w:val="00515D0D"/>
    <w:rsid w:val="00516013"/>
    <w:rsid w:val="00516BF1"/>
    <w:rsid w:val="00516CF1"/>
    <w:rsid w:val="00520E7A"/>
    <w:rsid w:val="0052167D"/>
    <w:rsid w:val="0052266B"/>
    <w:rsid w:val="00531556"/>
    <w:rsid w:val="00531AE9"/>
    <w:rsid w:val="00532C02"/>
    <w:rsid w:val="005469E9"/>
    <w:rsid w:val="00550A66"/>
    <w:rsid w:val="0055473A"/>
    <w:rsid w:val="00556FB4"/>
    <w:rsid w:val="005673E4"/>
    <w:rsid w:val="00567EC7"/>
    <w:rsid w:val="00570013"/>
    <w:rsid w:val="00571366"/>
    <w:rsid w:val="00571525"/>
    <w:rsid w:val="00575D3D"/>
    <w:rsid w:val="00577022"/>
    <w:rsid w:val="005801A2"/>
    <w:rsid w:val="005827E8"/>
    <w:rsid w:val="005829F9"/>
    <w:rsid w:val="005914EF"/>
    <w:rsid w:val="00591666"/>
    <w:rsid w:val="00594A46"/>
    <w:rsid w:val="00594DCB"/>
    <w:rsid w:val="005952A5"/>
    <w:rsid w:val="005967DE"/>
    <w:rsid w:val="00597353"/>
    <w:rsid w:val="00597E48"/>
    <w:rsid w:val="005A2188"/>
    <w:rsid w:val="005A33A1"/>
    <w:rsid w:val="005A3E60"/>
    <w:rsid w:val="005A417D"/>
    <w:rsid w:val="005A7609"/>
    <w:rsid w:val="005B217D"/>
    <w:rsid w:val="005C0C53"/>
    <w:rsid w:val="005C385F"/>
    <w:rsid w:val="005C4B0C"/>
    <w:rsid w:val="005C5193"/>
    <w:rsid w:val="005C7D64"/>
    <w:rsid w:val="005D1312"/>
    <w:rsid w:val="005D2714"/>
    <w:rsid w:val="005D2991"/>
    <w:rsid w:val="005E1030"/>
    <w:rsid w:val="005E1AC6"/>
    <w:rsid w:val="005E639E"/>
    <w:rsid w:val="005E7F15"/>
    <w:rsid w:val="005F0716"/>
    <w:rsid w:val="005F6F1B"/>
    <w:rsid w:val="00601171"/>
    <w:rsid w:val="00602137"/>
    <w:rsid w:val="00602232"/>
    <w:rsid w:val="00603562"/>
    <w:rsid w:val="00606456"/>
    <w:rsid w:val="0061020B"/>
    <w:rsid w:val="0061382C"/>
    <w:rsid w:val="00614B33"/>
    <w:rsid w:val="00621C1E"/>
    <w:rsid w:val="00624B33"/>
    <w:rsid w:val="00624BFB"/>
    <w:rsid w:val="00627000"/>
    <w:rsid w:val="00627E59"/>
    <w:rsid w:val="00630494"/>
    <w:rsid w:val="00630559"/>
    <w:rsid w:val="00630AA2"/>
    <w:rsid w:val="00633029"/>
    <w:rsid w:val="006357C2"/>
    <w:rsid w:val="0063692C"/>
    <w:rsid w:val="00637204"/>
    <w:rsid w:val="0064183C"/>
    <w:rsid w:val="006444C8"/>
    <w:rsid w:val="00646707"/>
    <w:rsid w:val="006471AA"/>
    <w:rsid w:val="006471F7"/>
    <w:rsid w:val="00647C84"/>
    <w:rsid w:val="0065362D"/>
    <w:rsid w:val="006560FE"/>
    <w:rsid w:val="00656971"/>
    <w:rsid w:val="00656D7C"/>
    <w:rsid w:val="0065766A"/>
    <w:rsid w:val="00662795"/>
    <w:rsid w:val="00662E58"/>
    <w:rsid w:val="00664DCF"/>
    <w:rsid w:val="00665424"/>
    <w:rsid w:val="00666A4C"/>
    <w:rsid w:val="0066722E"/>
    <w:rsid w:val="0067551C"/>
    <w:rsid w:val="006766AA"/>
    <w:rsid w:val="0068169C"/>
    <w:rsid w:val="006823FD"/>
    <w:rsid w:val="00690052"/>
    <w:rsid w:val="00692D8C"/>
    <w:rsid w:val="0069517F"/>
    <w:rsid w:val="00695571"/>
    <w:rsid w:val="00696811"/>
    <w:rsid w:val="006A2C71"/>
    <w:rsid w:val="006A522B"/>
    <w:rsid w:val="006A603B"/>
    <w:rsid w:val="006C1C74"/>
    <w:rsid w:val="006C28BC"/>
    <w:rsid w:val="006C493B"/>
    <w:rsid w:val="006C5D39"/>
    <w:rsid w:val="006C6E5A"/>
    <w:rsid w:val="006C70AA"/>
    <w:rsid w:val="006D03DF"/>
    <w:rsid w:val="006D0C9D"/>
    <w:rsid w:val="006D7A72"/>
    <w:rsid w:val="006E1339"/>
    <w:rsid w:val="006E1C2A"/>
    <w:rsid w:val="006E2810"/>
    <w:rsid w:val="006E5417"/>
    <w:rsid w:val="006E57D6"/>
    <w:rsid w:val="006F3371"/>
    <w:rsid w:val="006F670F"/>
    <w:rsid w:val="006F7398"/>
    <w:rsid w:val="00703530"/>
    <w:rsid w:val="00705A22"/>
    <w:rsid w:val="00706040"/>
    <w:rsid w:val="00707D6C"/>
    <w:rsid w:val="00712F60"/>
    <w:rsid w:val="00720E3B"/>
    <w:rsid w:val="00721EB0"/>
    <w:rsid w:val="007244D6"/>
    <w:rsid w:val="007266C1"/>
    <w:rsid w:val="00727E16"/>
    <w:rsid w:val="00742ADE"/>
    <w:rsid w:val="00745F6B"/>
    <w:rsid w:val="00746D97"/>
    <w:rsid w:val="00746EE8"/>
    <w:rsid w:val="007478D2"/>
    <w:rsid w:val="00753F14"/>
    <w:rsid w:val="0075585E"/>
    <w:rsid w:val="00756805"/>
    <w:rsid w:val="0075704B"/>
    <w:rsid w:val="007607B8"/>
    <w:rsid w:val="00761B21"/>
    <w:rsid w:val="0076220E"/>
    <w:rsid w:val="00762D4A"/>
    <w:rsid w:val="00770571"/>
    <w:rsid w:val="00770D9F"/>
    <w:rsid w:val="00774B48"/>
    <w:rsid w:val="00775355"/>
    <w:rsid w:val="00775B98"/>
    <w:rsid w:val="007768FF"/>
    <w:rsid w:val="007824D3"/>
    <w:rsid w:val="00783EA2"/>
    <w:rsid w:val="0078483C"/>
    <w:rsid w:val="00791D4C"/>
    <w:rsid w:val="007954C7"/>
    <w:rsid w:val="00796EE3"/>
    <w:rsid w:val="007A069A"/>
    <w:rsid w:val="007A1426"/>
    <w:rsid w:val="007A1D4A"/>
    <w:rsid w:val="007A379D"/>
    <w:rsid w:val="007A3BBE"/>
    <w:rsid w:val="007A7D29"/>
    <w:rsid w:val="007B4AB8"/>
    <w:rsid w:val="007B5A6A"/>
    <w:rsid w:val="007B6A9D"/>
    <w:rsid w:val="007C51C6"/>
    <w:rsid w:val="007D188D"/>
    <w:rsid w:val="007D4C51"/>
    <w:rsid w:val="007D761D"/>
    <w:rsid w:val="007E0741"/>
    <w:rsid w:val="007E1201"/>
    <w:rsid w:val="007E153D"/>
    <w:rsid w:val="007E73AF"/>
    <w:rsid w:val="007F1F8B"/>
    <w:rsid w:val="007F67A1"/>
    <w:rsid w:val="008021AC"/>
    <w:rsid w:val="008032F8"/>
    <w:rsid w:val="0080667B"/>
    <w:rsid w:val="008100D7"/>
    <w:rsid w:val="00810BE4"/>
    <w:rsid w:val="00811C05"/>
    <w:rsid w:val="00812050"/>
    <w:rsid w:val="0081762E"/>
    <w:rsid w:val="008206C8"/>
    <w:rsid w:val="0082085B"/>
    <w:rsid w:val="0082386D"/>
    <w:rsid w:val="00824657"/>
    <w:rsid w:val="00833A68"/>
    <w:rsid w:val="00836321"/>
    <w:rsid w:val="00836711"/>
    <w:rsid w:val="00842CB6"/>
    <w:rsid w:val="00847D4F"/>
    <w:rsid w:val="00862AC5"/>
    <w:rsid w:val="008633E6"/>
    <w:rsid w:val="0086387C"/>
    <w:rsid w:val="0086747F"/>
    <w:rsid w:val="0087188C"/>
    <w:rsid w:val="00871ABA"/>
    <w:rsid w:val="00872043"/>
    <w:rsid w:val="00872E3A"/>
    <w:rsid w:val="00874A6C"/>
    <w:rsid w:val="00876C65"/>
    <w:rsid w:val="00884B2D"/>
    <w:rsid w:val="008879F9"/>
    <w:rsid w:val="00890B03"/>
    <w:rsid w:val="00891201"/>
    <w:rsid w:val="008936C9"/>
    <w:rsid w:val="008A297F"/>
    <w:rsid w:val="008A44B9"/>
    <w:rsid w:val="008A4B4C"/>
    <w:rsid w:val="008B4279"/>
    <w:rsid w:val="008B6CA2"/>
    <w:rsid w:val="008C239F"/>
    <w:rsid w:val="008C481E"/>
    <w:rsid w:val="008C6146"/>
    <w:rsid w:val="008C672C"/>
    <w:rsid w:val="008C67E2"/>
    <w:rsid w:val="008D1758"/>
    <w:rsid w:val="008E463F"/>
    <w:rsid w:val="008E480C"/>
    <w:rsid w:val="008E4831"/>
    <w:rsid w:val="008E4BB8"/>
    <w:rsid w:val="008E6047"/>
    <w:rsid w:val="008E618C"/>
    <w:rsid w:val="008E780F"/>
    <w:rsid w:val="008F234D"/>
    <w:rsid w:val="008F4D38"/>
    <w:rsid w:val="008F6957"/>
    <w:rsid w:val="00902350"/>
    <w:rsid w:val="00907757"/>
    <w:rsid w:val="00907E4B"/>
    <w:rsid w:val="009110EE"/>
    <w:rsid w:val="009169A5"/>
    <w:rsid w:val="0092068D"/>
    <w:rsid w:val="009212B0"/>
    <w:rsid w:val="00921779"/>
    <w:rsid w:val="009234A5"/>
    <w:rsid w:val="0092422D"/>
    <w:rsid w:val="0092678E"/>
    <w:rsid w:val="00927A6A"/>
    <w:rsid w:val="00930AC5"/>
    <w:rsid w:val="00933067"/>
    <w:rsid w:val="009336F7"/>
    <w:rsid w:val="00935613"/>
    <w:rsid w:val="00936D33"/>
    <w:rsid w:val="009374A7"/>
    <w:rsid w:val="00941527"/>
    <w:rsid w:val="00942212"/>
    <w:rsid w:val="00942292"/>
    <w:rsid w:val="0095268F"/>
    <w:rsid w:val="0095370A"/>
    <w:rsid w:val="00956CA7"/>
    <w:rsid w:val="00966867"/>
    <w:rsid w:val="00970847"/>
    <w:rsid w:val="009759F1"/>
    <w:rsid w:val="009779FB"/>
    <w:rsid w:val="00983446"/>
    <w:rsid w:val="00983AF3"/>
    <w:rsid w:val="0098551D"/>
    <w:rsid w:val="00985D2F"/>
    <w:rsid w:val="00985E1A"/>
    <w:rsid w:val="009904BA"/>
    <w:rsid w:val="0099518F"/>
    <w:rsid w:val="00996DAA"/>
    <w:rsid w:val="009A0F55"/>
    <w:rsid w:val="009A523D"/>
    <w:rsid w:val="009A6534"/>
    <w:rsid w:val="009B1A85"/>
    <w:rsid w:val="009B1B7D"/>
    <w:rsid w:val="009B23A2"/>
    <w:rsid w:val="009B3E82"/>
    <w:rsid w:val="009B514A"/>
    <w:rsid w:val="009B7458"/>
    <w:rsid w:val="009C0D36"/>
    <w:rsid w:val="009D1DBF"/>
    <w:rsid w:val="009D6BDC"/>
    <w:rsid w:val="009E0430"/>
    <w:rsid w:val="009E2322"/>
    <w:rsid w:val="009E31B5"/>
    <w:rsid w:val="009E454C"/>
    <w:rsid w:val="009F1EE2"/>
    <w:rsid w:val="009F34B8"/>
    <w:rsid w:val="009F496B"/>
    <w:rsid w:val="009F4D17"/>
    <w:rsid w:val="009F6D80"/>
    <w:rsid w:val="00A01439"/>
    <w:rsid w:val="00A016E6"/>
    <w:rsid w:val="00A02E61"/>
    <w:rsid w:val="00A04876"/>
    <w:rsid w:val="00A05CFF"/>
    <w:rsid w:val="00A120D6"/>
    <w:rsid w:val="00A1795B"/>
    <w:rsid w:val="00A22C18"/>
    <w:rsid w:val="00A25BD8"/>
    <w:rsid w:val="00A26C25"/>
    <w:rsid w:val="00A32114"/>
    <w:rsid w:val="00A33B8D"/>
    <w:rsid w:val="00A340F4"/>
    <w:rsid w:val="00A3768D"/>
    <w:rsid w:val="00A525AA"/>
    <w:rsid w:val="00A56B97"/>
    <w:rsid w:val="00A6093D"/>
    <w:rsid w:val="00A616CD"/>
    <w:rsid w:val="00A61720"/>
    <w:rsid w:val="00A66221"/>
    <w:rsid w:val="00A66DB7"/>
    <w:rsid w:val="00A743D1"/>
    <w:rsid w:val="00A76A6D"/>
    <w:rsid w:val="00A76CB0"/>
    <w:rsid w:val="00A83253"/>
    <w:rsid w:val="00A87793"/>
    <w:rsid w:val="00A94A44"/>
    <w:rsid w:val="00A96878"/>
    <w:rsid w:val="00AA171B"/>
    <w:rsid w:val="00AA1E99"/>
    <w:rsid w:val="00AA265C"/>
    <w:rsid w:val="00AA4250"/>
    <w:rsid w:val="00AA55A7"/>
    <w:rsid w:val="00AA577A"/>
    <w:rsid w:val="00AA6E84"/>
    <w:rsid w:val="00AB10A3"/>
    <w:rsid w:val="00AB1C5D"/>
    <w:rsid w:val="00AB3A95"/>
    <w:rsid w:val="00AB3C1C"/>
    <w:rsid w:val="00AB4ADB"/>
    <w:rsid w:val="00AB4BDE"/>
    <w:rsid w:val="00AC466E"/>
    <w:rsid w:val="00AC53B4"/>
    <w:rsid w:val="00AC5F0C"/>
    <w:rsid w:val="00AC68EF"/>
    <w:rsid w:val="00AC6E25"/>
    <w:rsid w:val="00AD4127"/>
    <w:rsid w:val="00AE2483"/>
    <w:rsid w:val="00AE294C"/>
    <w:rsid w:val="00AE341B"/>
    <w:rsid w:val="00AE36CC"/>
    <w:rsid w:val="00AE3AAA"/>
    <w:rsid w:val="00AE78B5"/>
    <w:rsid w:val="00AF1A60"/>
    <w:rsid w:val="00AF2FC7"/>
    <w:rsid w:val="00AF31FF"/>
    <w:rsid w:val="00AF371F"/>
    <w:rsid w:val="00B003CA"/>
    <w:rsid w:val="00B01083"/>
    <w:rsid w:val="00B04192"/>
    <w:rsid w:val="00B07CA7"/>
    <w:rsid w:val="00B1171B"/>
    <w:rsid w:val="00B1279A"/>
    <w:rsid w:val="00B14803"/>
    <w:rsid w:val="00B15386"/>
    <w:rsid w:val="00B1552F"/>
    <w:rsid w:val="00B21508"/>
    <w:rsid w:val="00B2746F"/>
    <w:rsid w:val="00B305B8"/>
    <w:rsid w:val="00B40530"/>
    <w:rsid w:val="00B4194A"/>
    <w:rsid w:val="00B46245"/>
    <w:rsid w:val="00B515A9"/>
    <w:rsid w:val="00B5222E"/>
    <w:rsid w:val="00B53179"/>
    <w:rsid w:val="00B53754"/>
    <w:rsid w:val="00B53AF4"/>
    <w:rsid w:val="00B61C96"/>
    <w:rsid w:val="00B64916"/>
    <w:rsid w:val="00B65AD4"/>
    <w:rsid w:val="00B70B4C"/>
    <w:rsid w:val="00B73A2A"/>
    <w:rsid w:val="00B76063"/>
    <w:rsid w:val="00B82CB9"/>
    <w:rsid w:val="00B82EEB"/>
    <w:rsid w:val="00B8542B"/>
    <w:rsid w:val="00B86002"/>
    <w:rsid w:val="00B879CD"/>
    <w:rsid w:val="00B90456"/>
    <w:rsid w:val="00B94B06"/>
    <w:rsid w:val="00B94C28"/>
    <w:rsid w:val="00BA3321"/>
    <w:rsid w:val="00BA4169"/>
    <w:rsid w:val="00BA59DA"/>
    <w:rsid w:val="00BB4724"/>
    <w:rsid w:val="00BB4E2D"/>
    <w:rsid w:val="00BB54B7"/>
    <w:rsid w:val="00BC102D"/>
    <w:rsid w:val="00BC10BA"/>
    <w:rsid w:val="00BC29AE"/>
    <w:rsid w:val="00BC42E2"/>
    <w:rsid w:val="00BC45D8"/>
    <w:rsid w:val="00BC498B"/>
    <w:rsid w:val="00BC5AFD"/>
    <w:rsid w:val="00BD2B55"/>
    <w:rsid w:val="00BE3271"/>
    <w:rsid w:val="00BE4547"/>
    <w:rsid w:val="00BE5658"/>
    <w:rsid w:val="00BE6500"/>
    <w:rsid w:val="00BF2305"/>
    <w:rsid w:val="00BF4332"/>
    <w:rsid w:val="00C01A49"/>
    <w:rsid w:val="00C04F43"/>
    <w:rsid w:val="00C0609D"/>
    <w:rsid w:val="00C077F0"/>
    <w:rsid w:val="00C07D7A"/>
    <w:rsid w:val="00C10FA4"/>
    <w:rsid w:val="00C1121D"/>
    <w:rsid w:val="00C115AB"/>
    <w:rsid w:val="00C17BA8"/>
    <w:rsid w:val="00C2029B"/>
    <w:rsid w:val="00C21F96"/>
    <w:rsid w:val="00C228A3"/>
    <w:rsid w:val="00C22964"/>
    <w:rsid w:val="00C22FB1"/>
    <w:rsid w:val="00C270FE"/>
    <w:rsid w:val="00C278B9"/>
    <w:rsid w:val="00C30249"/>
    <w:rsid w:val="00C31971"/>
    <w:rsid w:val="00C34FBA"/>
    <w:rsid w:val="00C3723B"/>
    <w:rsid w:val="00C40180"/>
    <w:rsid w:val="00C45799"/>
    <w:rsid w:val="00C54C7B"/>
    <w:rsid w:val="00C5635E"/>
    <w:rsid w:val="00C57E9A"/>
    <w:rsid w:val="00C606C9"/>
    <w:rsid w:val="00C636BD"/>
    <w:rsid w:val="00C66D4B"/>
    <w:rsid w:val="00C71E5E"/>
    <w:rsid w:val="00C720CD"/>
    <w:rsid w:val="00C74F95"/>
    <w:rsid w:val="00C80288"/>
    <w:rsid w:val="00C81512"/>
    <w:rsid w:val="00C84003"/>
    <w:rsid w:val="00C90650"/>
    <w:rsid w:val="00C94DE7"/>
    <w:rsid w:val="00C97013"/>
    <w:rsid w:val="00C97B8E"/>
    <w:rsid w:val="00C97D78"/>
    <w:rsid w:val="00CA272B"/>
    <w:rsid w:val="00CA2764"/>
    <w:rsid w:val="00CB145A"/>
    <w:rsid w:val="00CB4E9C"/>
    <w:rsid w:val="00CB65DD"/>
    <w:rsid w:val="00CB77CE"/>
    <w:rsid w:val="00CC1486"/>
    <w:rsid w:val="00CC2AAE"/>
    <w:rsid w:val="00CC5A13"/>
    <w:rsid w:val="00CC5A42"/>
    <w:rsid w:val="00CD0EAB"/>
    <w:rsid w:val="00CD3DB8"/>
    <w:rsid w:val="00CD59E8"/>
    <w:rsid w:val="00CD7281"/>
    <w:rsid w:val="00CF01DD"/>
    <w:rsid w:val="00CF1505"/>
    <w:rsid w:val="00CF34DB"/>
    <w:rsid w:val="00CF558F"/>
    <w:rsid w:val="00D01CF6"/>
    <w:rsid w:val="00D03113"/>
    <w:rsid w:val="00D054AE"/>
    <w:rsid w:val="00D056BD"/>
    <w:rsid w:val="00D073E2"/>
    <w:rsid w:val="00D1540A"/>
    <w:rsid w:val="00D16E04"/>
    <w:rsid w:val="00D20F04"/>
    <w:rsid w:val="00D24C40"/>
    <w:rsid w:val="00D349E5"/>
    <w:rsid w:val="00D3635D"/>
    <w:rsid w:val="00D40380"/>
    <w:rsid w:val="00D41C4A"/>
    <w:rsid w:val="00D43359"/>
    <w:rsid w:val="00D43B0E"/>
    <w:rsid w:val="00D446EC"/>
    <w:rsid w:val="00D51BF0"/>
    <w:rsid w:val="00D53693"/>
    <w:rsid w:val="00D55942"/>
    <w:rsid w:val="00D5788B"/>
    <w:rsid w:val="00D64D97"/>
    <w:rsid w:val="00D6593F"/>
    <w:rsid w:val="00D70401"/>
    <w:rsid w:val="00D74CA5"/>
    <w:rsid w:val="00D74EBB"/>
    <w:rsid w:val="00D762D7"/>
    <w:rsid w:val="00D807BF"/>
    <w:rsid w:val="00D809E0"/>
    <w:rsid w:val="00D82FCC"/>
    <w:rsid w:val="00D84CC8"/>
    <w:rsid w:val="00D93891"/>
    <w:rsid w:val="00D93BD0"/>
    <w:rsid w:val="00D951FB"/>
    <w:rsid w:val="00D95B7A"/>
    <w:rsid w:val="00D972B7"/>
    <w:rsid w:val="00DA0FC3"/>
    <w:rsid w:val="00DA17FC"/>
    <w:rsid w:val="00DA3BF0"/>
    <w:rsid w:val="00DA7887"/>
    <w:rsid w:val="00DA7D41"/>
    <w:rsid w:val="00DB2669"/>
    <w:rsid w:val="00DB280E"/>
    <w:rsid w:val="00DB2C26"/>
    <w:rsid w:val="00DB5139"/>
    <w:rsid w:val="00DB5799"/>
    <w:rsid w:val="00DB6915"/>
    <w:rsid w:val="00DD0D0E"/>
    <w:rsid w:val="00DD1D58"/>
    <w:rsid w:val="00DD4D87"/>
    <w:rsid w:val="00DD7C9C"/>
    <w:rsid w:val="00DE0441"/>
    <w:rsid w:val="00DE4259"/>
    <w:rsid w:val="00DE6B43"/>
    <w:rsid w:val="00DF079B"/>
    <w:rsid w:val="00DF28C8"/>
    <w:rsid w:val="00DF430F"/>
    <w:rsid w:val="00DF5B39"/>
    <w:rsid w:val="00E11923"/>
    <w:rsid w:val="00E14DE6"/>
    <w:rsid w:val="00E262D4"/>
    <w:rsid w:val="00E2696E"/>
    <w:rsid w:val="00E31DD7"/>
    <w:rsid w:val="00E338B4"/>
    <w:rsid w:val="00E34D3C"/>
    <w:rsid w:val="00E35132"/>
    <w:rsid w:val="00E36250"/>
    <w:rsid w:val="00E369CA"/>
    <w:rsid w:val="00E37300"/>
    <w:rsid w:val="00E373F5"/>
    <w:rsid w:val="00E42CBE"/>
    <w:rsid w:val="00E45027"/>
    <w:rsid w:val="00E4538C"/>
    <w:rsid w:val="00E45A05"/>
    <w:rsid w:val="00E51124"/>
    <w:rsid w:val="00E53279"/>
    <w:rsid w:val="00E54511"/>
    <w:rsid w:val="00E57C97"/>
    <w:rsid w:val="00E61DAC"/>
    <w:rsid w:val="00E63681"/>
    <w:rsid w:val="00E63869"/>
    <w:rsid w:val="00E6490C"/>
    <w:rsid w:val="00E6555F"/>
    <w:rsid w:val="00E669A7"/>
    <w:rsid w:val="00E67C57"/>
    <w:rsid w:val="00E71442"/>
    <w:rsid w:val="00E71804"/>
    <w:rsid w:val="00E72B80"/>
    <w:rsid w:val="00E72C68"/>
    <w:rsid w:val="00E73684"/>
    <w:rsid w:val="00E75FE3"/>
    <w:rsid w:val="00E86C4C"/>
    <w:rsid w:val="00E87935"/>
    <w:rsid w:val="00E94173"/>
    <w:rsid w:val="00EA3003"/>
    <w:rsid w:val="00EA5F3F"/>
    <w:rsid w:val="00EA5F5E"/>
    <w:rsid w:val="00EB5BCD"/>
    <w:rsid w:val="00EB7AB1"/>
    <w:rsid w:val="00EC24D3"/>
    <w:rsid w:val="00EC3D6A"/>
    <w:rsid w:val="00EC557A"/>
    <w:rsid w:val="00EC585A"/>
    <w:rsid w:val="00EC7210"/>
    <w:rsid w:val="00EC7744"/>
    <w:rsid w:val="00EC7D47"/>
    <w:rsid w:val="00ED0597"/>
    <w:rsid w:val="00ED19FD"/>
    <w:rsid w:val="00ED43AE"/>
    <w:rsid w:val="00ED46CE"/>
    <w:rsid w:val="00ED5F39"/>
    <w:rsid w:val="00EE4309"/>
    <w:rsid w:val="00EE4F2A"/>
    <w:rsid w:val="00EE742B"/>
    <w:rsid w:val="00EF31A6"/>
    <w:rsid w:val="00EF4757"/>
    <w:rsid w:val="00EF48CC"/>
    <w:rsid w:val="00EF7822"/>
    <w:rsid w:val="00F0269D"/>
    <w:rsid w:val="00F05C1E"/>
    <w:rsid w:val="00F1123F"/>
    <w:rsid w:val="00F145DC"/>
    <w:rsid w:val="00F15ACB"/>
    <w:rsid w:val="00F2089C"/>
    <w:rsid w:val="00F23EA9"/>
    <w:rsid w:val="00F24405"/>
    <w:rsid w:val="00F304DC"/>
    <w:rsid w:val="00F33FDA"/>
    <w:rsid w:val="00F36EEF"/>
    <w:rsid w:val="00F43E9B"/>
    <w:rsid w:val="00F4526E"/>
    <w:rsid w:val="00F50957"/>
    <w:rsid w:val="00F64933"/>
    <w:rsid w:val="00F67D81"/>
    <w:rsid w:val="00F70B24"/>
    <w:rsid w:val="00F73032"/>
    <w:rsid w:val="00F76368"/>
    <w:rsid w:val="00F7737D"/>
    <w:rsid w:val="00F838C0"/>
    <w:rsid w:val="00F848FC"/>
    <w:rsid w:val="00F85A9A"/>
    <w:rsid w:val="00F877BB"/>
    <w:rsid w:val="00F9282A"/>
    <w:rsid w:val="00F93AF6"/>
    <w:rsid w:val="00F96BAD"/>
    <w:rsid w:val="00F97575"/>
    <w:rsid w:val="00F977BA"/>
    <w:rsid w:val="00F97C94"/>
    <w:rsid w:val="00FA139D"/>
    <w:rsid w:val="00FA30C1"/>
    <w:rsid w:val="00FB0E84"/>
    <w:rsid w:val="00FB2953"/>
    <w:rsid w:val="00FB6BC0"/>
    <w:rsid w:val="00FB7DE0"/>
    <w:rsid w:val="00FC290F"/>
    <w:rsid w:val="00FC4CF7"/>
    <w:rsid w:val="00FD01C2"/>
    <w:rsid w:val="00FD0730"/>
    <w:rsid w:val="00FD1985"/>
    <w:rsid w:val="00FD6719"/>
    <w:rsid w:val="00FD7F34"/>
    <w:rsid w:val="00FE2CA8"/>
    <w:rsid w:val="00FE58B9"/>
    <w:rsid w:val="00FE6D83"/>
    <w:rsid w:val="00FE7844"/>
    <w:rsid w:val="00FF058E"/>
    <w:rsid w:val="00FF0CE3"/>
    <w:rsid w:val="00FF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  <w:tab w:val="num" w:pos="141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character" w:customStyle="1" w:styleId="3D3Char">
    <w:name w:val="3D3 Char"/>
    <w:link w:val="3D3"/>
    <w:rsid w:val="00E4538C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2B5985"/>
    <w:rPr>
      <w:rFonts w:eastAsia="Malgun Gothic"/>
      <w:b/>
      <w:lang w:val="en-CA" w:eastAsia="zh-CN"/>
    </w:rPr>
  </w:style>
  <w:style w:type="paragraph" w:customStyle="1" w:styleId="3H8">
    <w:name w:val="3H8"/>
    <w:basedOn w:val="a"/>
    <w:rsid w:val="002B5985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2B5985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B1552F"/>
    <w:pPr>
      <w:numPr>
        <w:ilvl w:val="1"/>
        <w:numId w:val="40"/>
      </w:numPr>
    </w:pPr>
  </w:style>
  <w:style w:type="paragraph" w:customStyle="1" w:styleId="3U0">
    <w:name w:val="3U0"/>
    <w:basedOn w:val="3N0"/>
    <w:qFormat/>
    <w:rsid w:val="00B1552F"/>
    <w:pPr>
      <w:numPr>
        <w:numId w:val="40"/>
      </w:numPr>
    </w:pPr>
  </w:style>
  <w:style w:type="paragraph" w:customStyle="1" w:styleId="3U2">
    <w:name w:val="3U2"/>
    <w:basedOn w:val="3U1"/>
    <w:qFormat/>
    <w:rsid w:val="00B1552F"/>
    <w:pPr>
      <w:numPr>
        <w:ilvl w:val="2"/>
      </w:numPr>
    </w:pPr>
  </w:style>
  <w:style w:type="paragraph" w:customStyle="1" w:styleId="3U3">
    <w:name w:val="3U3"/>
    <w:basedOn w:val="3U2"/>
    <w:qFormat/>
    <w:rsid w:val="00B1552F"/>
    <w:pPr>
      <w:numPr>
        <w:ilvl w:val="3"/>
      </w:numPr>
    </w:pPr>
  </w:style>
  <w:style w:type="paragraph" w:customStyle="1" w:styleId="3U4">
    <w:name w:val="3U4"/>
    <w:basedOn w:val="3U3"/>
    <w:qFormat/>
    <w:rsid w:val="00B1552F"/>
    <w:pPr>
      <w:numPr>
        <w:ilvl w:val="4"/>
      </w:numPr>
    </w:pPr>
  </w:style>
  <w:style w:type="paragraph" w:customStyle="1" w:styleId="3U5">
    <w:name w:val="3U5"/>
    <w:basedOn w:val="3U4"/>
    <w:qFormat/>
    <w:rsid w:val="00B1552F"/>
    <w:pPr>
      <w:numPr>
        <w:ilvl w:val="5"/>
      </w:numPr>
    </w:pPr>
  </w:style>
  <w:style w:type="paragraph" w:customStyle="1" w:styleId="3U6">
    <w:name w:val="3U6"/>
    <w:basedOn w:val="3U5"/>
    <w:qFormat/>
    <w:rsid w:val="00B1552F"/>
    <w:pPr>
      <w:numPr>
        <w:ilvl w:val="6"/>
      </w:numPr>
    </w:pPr>
  </w:style>
  <w:style w:type="paragraph" w:customStyle="1" w:styleId="3U7">
    <w:name w:val="3U7"/>
    <w:basedOn w:val="a"/>
    <w:qFormat/>
    <w:rsid w:val="00B1552F"/>
    <w:pPr>
      <w:numPr>
        <w:ilvl w:val="7"/>
        <w:numId w:val="4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B1552F"/>
    <w:pPr>
      <w:numPr>
        <w:ilvl w:val="8"/>
      </w:numPr>
    </w:pPr>
  </w:style>
  <w:style w:type="numbering" w:customStyle="1" w:styleId="3DNumbering">
    <w:name w:val="3D Numbering"/>
    <w:uiPriority w:val="99"/>
    <w:rsid w:val="00B1552F"/>
    <w:pPr>
      <w:numPr>
        <w:numId w:val="39"/>
      </w:numPr>
    </w:pPr>
  </w:style>
  <w:style w:type="character" w:customStyle="1" w:styleId="3D2Char">
    <w:name w:val="3D2 Char"/>
    <w:link w:val="3D2"/>
    <w:rsid w:val="00597E48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597E48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597E48"/>
    <w:pPr>
      <w:ind w:left="1429"/>
    </w:pPr>
  </w:style>
  <w:style w:type="character" w:customStyle="1" w:styleId="3N4Char">
    <w:name w:val="3N4 Char"/>
    <w:link w:val="3N4"/>
    <w:rsid w:val="00597E48"/>
    <w:rPr>
      <w:rFonts w:eastAsia="Malgun Gothic"/>
      <w:lang w:val="en-GB" w:eastAsia="en-US"/>
    </w:rPr>
  </w:style>
  <w:style w:type="paragraph" w:customStyle="1" w:styleId="3DNote">
    <w:name w:val="3D Note"/>
    <w:basedOn w:val="a"/>
    <w:link w:val="3DNoteChar"/>
    <w:qFormat/>
    <w:rsid w:val="00597E48"/>
    <w:pPr>
      <w:widowControl w:val="0"/>
      <w:tabs>
        <w:tab w:val="clear" w:pos="360"/>
        <w:tab w:val="clear" w:pos="720"/>
        <w:tab w:val="clear" w:pos="1080"/>
        <w:tab w:val="clear" w:pos="1440"/>
      </w:tabs>
      <w:ind w:left="357" w:right="373"/>
      <w:jc w:val="both"/>
    </w:pPr>
    <w:rPr>
      <w:rFonts w:eastAsia="Malgun Gothic"/>
      <w:sz w:val="18"/>
      <w:szCs w:val="18"/>
      <w:lang w:val="en-GB" w:eastAsia="ko-KR"/>
    </w:rPr>
  </w:style>
  <w:style w:type="character" w:customStyle="1" w:styleId="3DNoteChar">
    <w:name w:val="3D Note Char"/>
    <w:link w:val="3DNote"/>
    <w:rsid w:val="00597E48"/>
    <w:rPr>
      <w:rFonts w:eastAsia="Malgun Gothic"/>
      <w:sz w:val="18"/>
      <w:szCs w:val="18"/>
      <w:lang w:val="en-GB" w:eastAsia="ko-KR"/>
    </w:rPr>
  </w:style>
  <w:style w:type="paragraph" w:customStyle="1" w:styleId="3N3">
    <w:name w:val="3N3"/>
    <w:basedOn w:val="3N4"/>
    <w:link w:val="3N3Char"/>
    <w:qFormat/>
    <w:rsid w:val="00370133"/>
    <w:pPr>
      <w:ind w:left="1072"/>
    </w:pPr>
  </w:style>
  <w:style w:type="character" w:customStyle="1" w:styleId="3N3Char">
    <w:name w:val="3N3 Char"/>
    <w:link w:val="3N3"/>
    <w:rsid w:val="00370133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435DC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435DCF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ikai.tomohiro@sharp.co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1153</Words>
  <Characters>6577</Characters>
  <Application>Microsoft Office Word</Application>
  <DocSecurity>0</DocSecurity>
  <Lines>54</Lines>
  <Paragraphs>15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7715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484</cp:revision>
  <cp:lastPrinted>2013-10-01T05:48:00Z</cp:lastPrinted>
  <dcterms:created xsi:type="dcterms:W3CDTF">2013-06-25T06:11:00Z</dcterms:created>
  <dcterms:modified xsi:type="dcterms:W3CDTF">2013-10-25T16:55:00Z</dcterms:modified>
</cp:coreProperties>
</file>