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bookmarkStart w:id="0" w:name="_Ref280362398"/>
          <w:bookmarkStart w:id="1" w:name="_Toc287363716"/>
          <w:bookmarkStart w:id="2" w:name="_Toc311216699"/>
          <w:bookmarkStart w:id="3" w:name="_Toc317198660"/>
          <w:p w:rsidR="007C335F" w:rsidRPr="007D25B0" w:rsidRDefault="00910C04" w:rsidP="001533A7">
            <w:pPr>
              <w:tabs>
                <w:tab w:val="left" w:pos="7200"/>
              </w:tabs>
              <w:spacing w:before="0"/>
              <w:rPr>
                <w:b/>
              </w:rPr>
            </w:pPr>
            <w:r w:rsidRPr="007D25B0">
              <w:rPr>
                <w:b/>
                <w:noProof/>
                <w:lang w:val="en-US"/>
              </w:rPr>
              <mc:AlternateContent>
                <mc:Choice Requires="wpg">
                  <w:drawing>
                    <wp:anchor distT="0" distB="0" distL="114300" distR="114300" simplePos="0" relativeHeight="251656704" behindDoc="0" locked="0" layoutInCell="1" allowOverlap="1" wp14:anchorId="3F559D2F" wp14:editId="527BDD5A">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74E7B842" wp14:editId="7894B1C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7B74745B" wp14:editId="3DA0C44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C004D6"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C004D6"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C004D6"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C004D6"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66771928"/>
      <w:r w:rsidRPr="007D25B0">
        <w:t>Abstract</w:t>
      </w:r>
      <w:bookmarkEnd w:id="4"/>
      <w:bookmarkEnd w:id="5"/>
      <w:bookmarkEnd w:id="6"/>
      <w:bookmarkEnd w:id="7"/>
      <w:bookmarkEnd w:id="8"/>
      <w:bookmarkEnd w:id="9"/>
      <w:bookmarkEnd w:id="10"/>
      <w:bookmarkEnd w:id="11"/>
      <w:bookmarkEnd w:id="12"/>
      <w:bookmarkEnd w:id="13"/>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4" w:name="_Toc348633111"/>
      <w:r w:rsidRPr="007D25B0">
        <w:rPr>
          <w:b/>
        </w:rPr>
        <w:lastRenderedPageBreak/>
        <w:t>CONTENTS</w:t>
      </w:r>
      <w:bookmarkEnd w:id="14"/>
    </w:p>
    <w:p w:rsidR="004D7C9F" w:rsidRPr="007D25B0"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C004D6">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004D6">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004D6">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004D6">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004D6">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004D6">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004D6">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16578974"/>
      <w:bookmarkStart w:id="25" w:name="_Ref19428341"/>
      <w:bookmarkStart w:id="26" w:name="_Ref20133543"/>
      <w:bookmarkStart w:id="27" w:name="_Ref20133547"/>
      <w:bookmarkStart w:id="28" w:name="_Toc20134294"/>
      <w:bookmarkStart w:id="29" w:name="_Ref34466446"/>
      <w:bookmarkStart w:id="30" w:name="_Ref36115734"/>
      <w:bookmarkStart w:id="31" w:name="_Ref36826652"/>
      <w:bookmarkStart w:id="32" w:name="_Ref41631640"/>
      <w:bookmarkStart w:id="33" w:name="_Ref70757751"/>
      <w:bookmarkStart w:id="34" w:name="_Ref70758137"/>
      <w:bookmarkStart w:id="35" w:name="_Toc77680435"/>
      <w:bookmarkStart w:id="36" w:name="_Toc118289073"/>
      <w:bookmarkStart w:id="37" w:name="_Ref170312053"/>
      <w:bookmarkStart w:id="38" w:name="_Ref220342355"/>
      <w:bookmarkStart w:id="39" w:name="_Toc226456596"/>
      <w:bookmarkStart w:id="40" w:name="_Toc248045272"/>
      <w:bookmarkStart w:id="41" w:name="_Ref276143000"/>
      <w:bookmarkStart w:id="42" w:name="_Toc287363796"/>
      <w:bookmarkStart w:id="43" w:name="_Toc311217227"/>
      <w:bookmarkStart w:id="44" w:name="_Ref317098305"/>
      <w:bookmarkStart w:id="45" w:name="_Ref317175078"/>
      <w:bookmarkStart w:id="46" w:name="_Toc317198779"/>
      <w:bookmarkStart w:id="47" w:name="_Ref330057451"/>
      <w:bookmarkStart w:id="48" w:name="_Ref330057476"/>
      <w:bookmarkStart w:id="49" w:name="_Toc341908432"/>
      <w:bookmarkEnd w:id="15"/>
      <w:bookmarkEnd w:id="16"/>
      <w:bookmarkEnd w:id="17"/>
      <w:bookmarkEnd w:id="18"/>
      <w:bookmarkEnd w:id="19"/>
      <w:bookmarkEnd w:id="20"/>
      <w:bookmarkEnd w:id="21"/>
      <w:bookmarkEnd w:id="22"/>
      <w:bookmarkEnd w:id="23"/>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0" w:name="_Toc366771929"/>
      <w:r w:rsidRPr="007D25B0">
        <w:rPr>
          <w:lang w:val="en-US"/>
        </w:rPr>
        <w:t>Decoding process</w:t>
      </w:r>
      <w:bookmarkEnd w:id="50"/>
    </w:p>
    <w:p w:rsidR="008B3821" w:rsidRPr="007D25B0" w:rsidRDefault="008B3821" w:rsidP="002026D5">
      <w:pPr>
        <w:pStyle w:val="Heading2"/>
        <w:numPr>
          <w:ilvl w:val="1"/>
          <w:numId w:val="45"/>
        </w:numPr>
        <w:tabs>
          <w:tab w:val="clear" w:pos="794"/>
        </w:tabs>
        <w:rPr>
          <w:lang w:val="en-US"/>
        </w:rPr>
      </w:pPr>
      <w:bookmarkStart w:id="51" w:name="_Toc366771930"/>
      <w:r w:rsidRPr="007D25B0">
        <w:rPr>
          <w:lang w:val="en-US"/>
        </w:rPr>
        <w:t>General decoding process</w:t>
      </w:r>
      <w:bookmarkEnd w:id="51"/>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2" w:name="_Toc366771931"/>
      <w:r w:rsidRPr="007D25B0">
        <w:rPr>
          <w:lang w:val="en-US"/>
        </w:rPr>
        <w:t>Decoding process for a coded picture with nuh_layer_id equal to 0</w:t>
      </w:r>
      <w:bookmarkEnd w:id="52"/>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3" w:name="_Toc366771932"/>
      <w:r w:rsidRPr="007D25B0">
        <w:rPr>
          <w:lang w:val="en-US"/>
        </w:rPr>
        <w:t>NAL unit decoding process</w:t>
      </w:r>
      <w:bookmarkEnd w:id="53"/>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4" w:name="_Toc366771933"/>
      <w:r w:rsidRPr="007D25B0">
        <w:rPr>
          <w:lang w:val="en-US"/>
        </w:rPr>
        <w:t>Slice decoding process</w:t>
      </w:r>
      <w:bookmarkEnd w:id="54"/>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5" w:name="_Toc366771935"/>
      <w:r w:rsidRPr="007D25B0">
        <w:rPr>
          <w:lang w:val="en-US"/>
        </w:rPr>
        <w:t>Decoding process for generating unavailable reference pictures</w:t>
      </w:r>
      <w:bookmarkEnd w:id="55"/>
    </w:p>
    <w:p w:rsidR="008B3821" w:rsidRPr="007D25B0" w:rsidRDefault="008B3821" w:rsidP="002026D5">
      <w:pPr>
        <w:pStyle w:val="Heading4"/>
        <w:numPr>
          <w:ilvl w:val="3"/>
          <w:numId w:val="45"/>
        </w:numPr>
        <w:tabs>
          <w:tab w:val="clear" w:pos="794"/>
          <w:tab w:val="left" w:pos="2127"/>
        </w:tabs>
        <w:rPr>
          <w:lang w:val="en-US"/>
        </w:rPr>
      </w:pPr>
      <w:bookmarkStart w:id="56" w:name="_Toc366771936"/>
      <w:r w:rsidRPr="007D25B0">
        <w:rPr>
          <w:lang w:val="en-US"/>
        </w:rPr>
        <w:t>General decoding process for generating unavailable reference pictures</w:t>
      </w:r>
      <w:bookmarkEnd w:id="56"/>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57" w:name="_Toc366771937"/>
      <w:r w:rsidRPr="007D25B0">
        <w:rPr>
          <w:lang w:val="en-US"/>
        </w:rPr>
        <w:t>Annex C</w:t>
      </w:r>
      <w:r w:rsidRPr="007D25B0">
        <w:rPr>
          <w:lang w:val="en-US"/>
        </w:rPr>
        <w:br/>
      </w:r>
      <w:r w:rsidRPr="007D25B0">
        <w:rPr>
          <w:lang w:val="en-US"/>
        </w:rPr>
        <w:br/>
        <w:t>Hypothetical reference decoder</w:t>
      </w:r>
      <w:bookmarkEnd w:id="57"/>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58" w:name="_Toc366771938"/>
      <w:r w:rsidRPr="007D25B0">
        <w:rPr>
          <w:lang w:val="en-US"/>
        </w:rPr>
        <w:t>Bitstream conformance</w:t>
      </w:r>
      <w:bookmarkEnd w:id="58"/>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proofErr w:type="gramStart"/>
      <w:r w:rsidRPr="007D25B0">
        <w:rPr>
          <w:i/>
          <w:lang w:val="en-US"/>
        </w:rPr>
        <w:t>with</w:t>
      </w:r>
      <w:proofErr w:type="gramEnd"/>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59" w:name="_Toc33101255"/>
      <w:bookmarkStart w:id="60" w:name="_Toc351057897"/>
      <w:bookmarkStart w:id="61" w:name="_Toc351335493"/>
      <w:bookmarkStart w:id="62" w:name="_Hlt22614396"/>
      <w:bookmarkStart w:id="63" w:name="_Toc35694271"/>
      <w:bookmarkStart w:id="64" w:name="_Hlt22461470"/>
      <w:bookmarkStart w:id="65" w:name="_Hlt22617966"/>
      <w:bookmarkStart w:id="66" w:name="_Toc327284427"/>
      <w:bookmarkStart w:id="67" w:name="_Toc327290315"/>
      <w:bookmarkStart w:id="68" w:name="_Toc327299358"/>
      <w:bookmarkStart w:id="69" w:name="_Toc327299671"/>
      <w:bookmarkStart w:id="70" w:name="_Toc327284430"/>
      <w:bookmarkStart w:id="71" w:name="_Toc327290318"/>
      <w:bookmarkStart w:id="72" w:name="_Toc327299361"/>
      <w:bookmarkStart w:id="73" w:name="_Toc327299674"/>
      <w:bookmarkStart w:id="74" w:name="_Toc327284431"/>
      <w:bookmarkStart w:id="75" w:name="_Toc327290319"/>
      <w:bookmarkStart w:id="76" w:name="_Toc327299362"/>
      <w:bookmarkStart w:id="77" w:name="_Toc327299675"/>
      <w:bookmarkStart w:id="78" w:name="_Toc327284433"/>
      <w:bookmarkStart w:id="79" w:name="_Toc327290321"/>
      <w:bookmarkStart w:id="80" w:name="_Toc327299364"/>
      <w:bookmarkStart w:id="81" w:name="_Toc327299677"/>
      <w:bookmarkStart w:id="82" w:name="_Toc327284435"/>
      <w:bookmarkStart w:id="83" w:name="_Toc327290323"/>
      <w:bookmarkStart w:id="84" w:name="_Toc327299366"/>
      <w:bookmarkStart w:id="85" w:name="_Toc327299679"/>
      <w:bookmarkStart w:id="86" w:name="_Toc327284439"/>
      <w:bookmarkStart w:id="87" w:name="_Toc327290327"/>
      <w:bookmarkStart w:id="88" w:name="_Toc327299370"/>
      <w:bookmarkStart w:id="89" w:name="_Toc327299683"/>
      <w:bookmarkStart w:id="90" w:name="_Toc327284444"/>
      <w:bookmarkStart w:id="91" w:name="_Toc327290332"/>
      <w:bookmarkStart w:id="92" w:name="_Toc327299375"/>
      <w:bookmarkStart w:id="93" w:name="_Toc327299688"/>
      <w:bookmarkStart w:id="94" w:name="_Toc327284447"/>
      <w:bookmarkStart w:id="95" w:name="_Toc327290335"/>
      <w:bookmarkStart w:id="96" w:name="_Toc327299378"/>
      <w:bookmarkStart w:id="97" w:name="_Toc327299691"/>
      <w:bookmarkStart w:id="98" w:name="_Toc327284448"/>
      <w:bookmarkStart w:id="99" w:name="_Toc327290336"/>
      <w:bookmarkStart w:id="100" w:name="_Toc327299379"/>
      <w:bookmarkStart w:id="101" w:name="_Toc327299692"/>
      <w:bookmarkStart w:id="102" w:name="_Toc327284450"/>
      <w:bookmarkStart w:id="103" w:name="_Toc327290338"/>
      <w:bookmarkStart w:id="104" w:name="_Toc327299381"/>
      <w:bookmarkStart w:id="105" w:name="_Toc327299694"/>
      <w:bookmarkStart w:id="106" w:name="_Toc327299384"/>
      <w:bookmarkStart w:id="107" w:name="_Toc327299697"/>
      <w:bookmarkStart w:id="108" w:name="_Toc330810870"/>
      <w:bookmarkStart w:id="109" w:name="_Toc330812665"/>
      <w:bookmarkStart w:id="110" w:name="_Toc23159757"/>
      <w:bookmarkStart w:id="111" w:name="_Toc328753017"/>
      <w:bookmarkStart w:id="112" w:name="_Toc328753018"/>
      <w:bookmarkStart w:id="113" w:name="_Toc282087387"/>
      <w:bookmarkStart w:id="114" w:name="_Toc324427951"/>
      <w:bookmarkStart w:id="115" w:name="_Toc324427952"/>
      <w:bookmarkStart w:id="116" w:name="_Toc331084363"/>
      <w:bookmarkStart w:id="117" w:name="_Toc331084365"/>
      <w:bookmarkStart w:id="118" w:name="_Toc331084367"/>
      <w:bookmarkStart w:id="119" w:name="_Toc331084368"/>
      <w:bookmarkStart w:id="120" w:name="_Toc331084369"/>
      <w:bookmarkStart w:id="121" w:name="_Toc317198810"/>
      <w:bookmarkStart w:id="122" w:name="_Toc328753037"/>
      <w:bookmarkStart w:id="123" w:name="_Toc328753041"/>
      <w:bookmarkStart w:id="124" w:name="_Toc328753043"/>
      <w:bookmarkStart w:id="125" w:name="_Toc328753044"/>
      <w:bookmarkStart w:id="126" w:name="_Toc328753045"/>
      <w:bookmarkStart w:id="127" w:name="_Toc328753049"/>
      <w:bookmarkStart w:id="128" w:name="_Toc328753051"/>
      <w:bookmarkStart w:id="129" w:name="_Toc328753054"/>
      <w:bookmarkStart w:id="130" w:name="_Toc328753057"/>
      <w:bookmarkStart w:id="131" w:name="_Toc328753059"/>
      <w:bookmarkStart w:id="132" w:name="_Toc335234596"/>
      <w:bookmarkStart w:id="133" w:name="_Toc335234597"/>
      <w:bookmarkStart w:id="134" w:name="_Toc335234600"/>
      <w:bookmarkStart w:id="135" w:name="_Toc335234602"/>
      <w:bookmarkStart w:id="136" w:name="_Toc282087407"/>
      <w:bookmarkStart w:id="137" w:name="_Toc335234780"/>
      <w:bookmarkStart w:id="138" w:name="_Toc327178233"/>
      <w:bookmarkStart w:id="139" w:name="_Toc317097546"/>
      <w:bookmarkStart w:id="140" w:name="_Toc317097989"/>
      <w:bookmarkStart w:id="141" w:name="_Toc317163823"/>
      <w:bookmarkStart w:id="142" w:name="_Toc317163905"/>
      <w:bookmarkStart w:id="143" w:name="_Toc317183550"/>
      <w:bookmarkStart w:id="144" w:name="_Toc317183994"/>
      <w:bookmarkStart w:id="145" w:name="_Toc317097655"/>
      <w:bookmarkStart w:id="146" w:name="_Toc317183659"/>
      <w:bookmarkStart w:id="147" w:name="_Toc330921582"/>
      <w:bookmarkStart w:id="148" w:name="_Toc330921583"/>
      <w:bookmarkStart w:id="149" w:name="_Toc330921584"/>
      <w:bookmarkStart w:id="150" w:name="_Toc330921586"/>
      <w:bookmarkStart w:id="151" w:name="_Toc330921588"/>
      <w:bookmarkStart w:id="152" w:name="_Toc330921619"/>
      <w:bookmarkStart w:id="153" w:name="_Toc330921620"/>
      <w:bookmarkStart w:id="154" w:name="_Toc330921625"/>
      <w:bookmarkStart w:id="155" w:name="_Toc330921628"/>
      <w:bookmarkStart w:id="156" w:name="_Toc330921641"/>
      <w:bookmarkStart w:id="157" w:name="_Toc330921684"/>
      <w:bookmarkStart w:id="158" w:name="_Toc330921685"/>
      <w:bookmarkStart w:id="159" w:name="_Toc330921791"/>
      <w:bookmarkStart w:id="160" w:name="_Toc330921799"/>
      <w:bookmarkStart w:id="161" w:name="_Toc330921800"/>
      <w:bookmarkStart w:id="162" w:name="_Toc330921803"/>
      <w:bookmarkStart w:id="163" w:name="_Toc330921805"/>
      <w:bookmarkStart w:id="164" w:name="_Toc330921811"/>
      <w:bookmarkStart w:id="165" w:name="_Toc330921813"/>
      <w:bookmarkStart w:id="166" w:name="_Toc330921818"/>
      <w:bookmarkStart w:id="167" w:name="_Toc330921821"/>
      <w:bookmarkStart w:id="168" w:name="_Toc328577761"/>
      <w:bookmarkStart w:id="169" w:name="_Toc328598564"/>
      <w:bookmarkStart w:id="170" w:name="_Toc328663209"/>
      <w:bookmarkStart w:id="171" w:name="_Toc328753078"/>
      <w:bookmarkStart w:id="172" w:name="_Toc328577763"/>
      <w:bookmarkStart w:id="173" w:name="_Toc328598566"/>
      <w:bookmarkStart w:id="174" w:name="_Toc328663211"/>
      <w:bookmarkStart w:id="175" w:name="_Toc328753080"/>
      <w:bookmarkStart w:id="176" w:name="_Toc328577768"/>
      <w:bookmarkStart w:id="177" w:name="_Toc328598571"/>
      <w:bookmarkStart w:id="178" w:name="_Toc328663216"/>
      <w:bookmarkStart w:id="179" w:name="_Toc328753085"/>
      <w:bookmarkStart w:id="180" w:name="_Toc328577779"/>
      <w:bookmarkStart w:id="181" w:name="_Toc328598582"/>
      <w:bookmarkStart w:id="182" w:name="_Toc328663227"/>
      <w:bookmarkStart w:id="183" w:name="_Toc328753096"/>
      <w:bookmarkStart w:id="184" w:name="_Toc328577780"/>
      <w:bookmarkStart w:id="185" w:name="_Toc328598583"/>
      <w:bookmarkStart w:id="186" w:name="_Toc328663228"/>
      <w:bookmarkStart w:id="187" w:name="_Toc328753097"/>
      <w:bookmarkStart w:id="188" w:name="_Toc328577781"/>
      <w:bookmarkStart w:id="189" w:name="_Toc328598584"/>
      <w:bookmarkStart w:id="190" w:name="_Toc328663229"/>
      <w:bookmarkStart w:id="191" w:name="_Toc328753098"/>
      <w:bookmarkStart w:id="192" w:name="_Toc328577784"/>
      <w:bookmarkStart w:id="193" w:name="_Toc328598587"/>
      <w:bookmarkStart w:id="194" w:name="_Toc328663232"/>
      <w:bookmarkStart w:id="195" w:name="_Toc328753101"/>
      <w:bookmarkStart w:id="196" w:name="_Toc328577787"/>
      <w:bookmarkStart w:id="197" w:name="_Toc328598590"/>
      <w:bookmarkStart w:id="198" w:name="_Toc328663235"/>
      <w:bookmarkStart w:id="199" w:name="_Toc328753104"/>
      <w:bookmarkStart w:id="200" w:name="_Toc328577788"/>
      <w:bookmarkStart w:id="201" w:name="_Toc328598591"/>
      <w:bookmarkStart w:id="202" w:name="_Toc328663236"/>
      <w:bookmarkStart w:id="203" w:name="_Toc328753105"/>
      <w:bookmarkStart w:id="204" w:name="_Toc328577790"/>
      <w:bookmarkStart w:id="205" w:name="_Toc328598593"/>
      <w:bookmarkStart w:id="206" w:name="_Toc328663238"/>
      <w:bookmarkStart w:id="207" w:name="_Toc328753107"/>
      <w:bookmarkStart w:id="208" w:name="_Toc328577792"/>
      <w:bookmarkStart w:id="209" w:name="_Toc328598595"/>
      <w:bookmarkStart w:id="210" w:name="_Toc328663240"/>
      <w:bookmarkStart w:id="211" w:name="_Toc328753109"/>
      <w:bookmarkStart w:id="212" w:name="_Toc328577793"/>
      <w:bookmarkStart w:id="213" w:name="_Toc328598596"/>
      <w:bookmarkStart w:id="214" w:name="_Toc328663241"/>
      <w:bookmarkStart w:id="215" w:name="_Toc328753110"/>
      <w:bookmarkStart w:id="216" w:name="_Toc328577799"/>
      <w:bookmarkStart w:id="217" w:name="_Toc328598602"/>
      <w:bookmarkStart w:id="218" w:name="_Toc328663247"/>
      <w:bookmarkStart w:id="219" w:name="_Toc328753116"/>
      <w:bookmarkStart w:id="220" w:name="_Toc328577802"/>
      <w:bookmarkStart w:id="221" w:name="_Toc328598605"/>
      <w:bookmarkStart w:id="222" w:name="_Toc328663250"/>
      <w:bookmarkStart w:id="223" w:name="_Toc328753119"/>
      <w:bookmarkStart w:id="224" w:name="_Toc328577803"/>
      <w:bookmarkStart w:id="225" w:name="_Toc328598606"/>
      <w:bookmarkStart w:id="226" w:name="_Toc328663251"/>
      <w:bookmarkStart w:id="227" w:name="_Toc328753120"/>
      <w:bookmarkStart w:id="228" w:name="_Toc328577805"/>
      <w:bookmarkStart w:id="229" w:name="_Toc328598608"/>
      <w:bookmarkStart w:id="230" w:name="_Toc328663253"/>
      <w:bookmarkStart w:id="231" w:name="_Toc328753122"/>
      <w:bookmarkStart w:id="232" w:name="_Toc328577806"/>
      <w:bookmarkStart w:id="233" w:name="_Toc328598609"/>
      <w:bookmarkStart w:id="234" w:name="_Toc328663254"/>
      <w:bookmarkStart w:id="235" w:name="_Toc328753123"/>
      <w:bookmarkStart w:id="236" w:name="_Toc328577808"/>
      <w:bookmarkStart w:id="237" w:name="_Toc328598611"/>
      <w:bookmarkStart w:id="238" w:name="_Toc328663256"/>
      <w:bookmarkStart w:id="239" w:name="_Toc328753125"/>
      <w:bookmarkStart w:id="240" w:name="_Toc328577809"/>
      <w:bookmarkStart w:id="241" w:name="_Toc328598612"/>
      <w:bookmarkStart w:id="242" w:name="_Toc328663257"/>
      <w:bookmarkStart w:id="243" w:name="_Toc328753126"/>
      <w:bookmarkStart w:id="244" w:name="_Toc328577810"/>
      <w:bookmarkStart w:id="245" w:name="_Toc328598613"/>
      <w:bookmarkStart w:id="246" w:name="_Toc328663258"/>
      <w:bookmarkStart w:id="247" w:name="_Toc328753127"/>
      <w:bookmarkStart w:id="248" w:name="_Toc328577811"/>
      <w:bookmarkStart w:id="249" w:name="_Toc328598614"/>
      <w:bookmarkStart w:id="250" w:name="_Toc328663259"/>
      <w:bookmarkStart w:id="251" w:name="_Toc328753128"/>
      <w:bookmarkStart w:id="252" w:name="_Toc328577812"/>
      <w:bookmarkStart w:id="253" w:name="_Toc328598615"/>
      <w:bookmarkStart w:id="254" w:name="_Toc328663260"/>
      <w:bookmarkStart w:id="255" w:name="_Toc328753129"/>
      <w:bookmarkStart w:id="256" w:name="_Toc328577813"/>
      <w:bookmarkStart w:id="257" w:name="_Toc328598616"/>
      <w:bookmarkStart w:id="258" w:name="_Toc328663261"/>
      <w:bookmarkStart w:id="259" w:name="_Toc328753130"/>
      <w:bookmarkStart w:id="260" w:name="_Toc328577817"/>
      <w:bookmarkStart w:id="261" w:name="_Toc328598620"/>
      <w:bookmarkStart w:id="262" w:name="_Toc328663265"/>
      <w:bookmarkStart w:id="263" w:name="_Toc328753134"/>
      <w:bookmarkStart w:id="264" w:name="_Toc328577820"/>
      <w:bookmarkStart w:id="265" w:name="_Toc328598623"/>
      <w:bookmarkStart w:id="266" w:name="_Toc328663268"/>
      <w:bookmarkStart w:id="267" w:name="_Toc328753137"/>
      <w:bookmarkStart w:id="268" w:name="_Toc328577821"/>
      <w:bookmarkStart w:id="269" w:name="_Toc328598624"/>
      <w:bookmarkStart w:id="270" w:name="_Toc328663269"/>
      <w:bookmarkStart w:id="271" w:name="_Toc328753138"/>
      <w:bookmarkStart w:id="272" w:name="_Toc328577822"/>
      <w:bookmarkStart w:id="273" w:name="_Toc328598625"/>
      <w:bookmarkStart w:id="274" w:name="_Toc328663270"/>
      <w:bookmarkStart w:id="275" w:name="_Toc328753139"/>
      <w:bookmarkStart w:id="276" w:name="_Toc328577825"/>
      <w:bookmarkStart w:id="277" w:name="_Toc328598628"/>
      <w:bookmarkStart w:id="278" w:name="_Toc328663273"/>
      <w:bookmarkStart w:id="279" w:name="_Toc328753142"/>
      <w:bookmarkStart w:id="280" w:name="_Toc328577828"/>
      <w:bookmarkStart w:id="281" w:name="_Toc328598631"/>
      <w:bookmarkStart w:id="282" w:name="_Toc328663276"/>
      <w:bookmarkStart w:id="283" w:name="_Toc328753145"/>
      <w:bookmarkStart w:id="284" w:name="_Toc328577829"/>
      <w:bookmarkStart w:id="285" w:name="_Toc328598632"/>
      <w:bookmarkStart w:id="286" w:name="_Toc328663277"/>
      <w:bookmarkStart w:id="287" w:name="_Toc328753146"/>
      <w:bookmarkStart w:id="288" w:name="_Toc328577830"/>
      <w:bookmarkStart w:id="289" w:name="_Toc328598633"/>
      <w:bookmarkStart w:id="290" w:name="_Toc328663278"/>
      <w:bookmarkStart w:id="291" w:name="_Toc328753147"/>
      <w:bookmarkStart w:id="292" w:name="_Toc328577833"/>
      <w:bookmarkStart w:id="293" w:name="_Toc328598636"/>
      <w:bookmarkStart w:id="294" w:name="_Toc328663281"/>
      <w:bookmarkStart w:id="295" w:name="_Toc328753150"/>
      <w:bookmarkStart w:id="296" w:name="_Toc328577836"/>
      <w:bookmarkStart w:id="297" w:name="_Toc328598639"/>
      <w:bookmarkStart w:id="298" w:name="_Toc328663284"/>
      <w:bookmarkStart w:id="299" w:name="_Toc328753153"/>
      <w:bookmarkStart w:id="300" w:name="_Toc328577837"/>
      <w:bookmarkStart w:id="301" w:name="_Toc328598640"/>
      <w:bookmarkStart w:id="302" w:name="_Toc328663285"/>
      <w:bookmarkStart w:id="303" w:name="_Toc328753154"/>
      <w:bookmarkStart w:id="304" w:name="_Toc328577841"/>
      <w:bookmarkStart w:id="305" w:name="_Toc328598644"/>
      <w:bookmarkStart w:id="306" w:name="_Toc328663289"/>
      <w:bookmarkStart w:id="307" w:name="_Toc328753158"/>
      <w:bookmarkStart w:id="308" w:name="_Toc328577844"/>
      <w:bookmarkStart w:id="309" w:name="_Toc328598647"/>
      <w:bookmarkStart w:id="310" w:name="_Toc328663292"/>
      <w:bookmarkStart w:id="311" w:name="_Toc328753161"/>
      <w:bookmarkStart w:id="312" w:name="_Toc328577845"/>
      <w:bookmarkStart w:id="313" w:name="_Toc328598648"/>
      <w:bookmarkStart w:id="314" w:name="_Toc328663293"/>
      <w:bookmarkStart w:id="315" w:name="_Toc328753162"/>
      <w:bookmarkStart w:id="316" w:name="_Toc328577846"/>
      <w:bookmarkStart w:id="317" w:name="_Toc328598649"/>
      <w:bookmarkStart w:id="318" w:name="_Toc328663294"/>
      <w:bookmarkStart w:id="319" w:name="_Toc328753163"/>
      <w:bookmarkStart w:id="320" w:name="_Toc328577848"/>
      <w:bookmarkStart w:id="321" w:name="_Toc328598651"/>
      <w:bookmarkStart w:id="322" w:name="_Toc328663296"/>
      <w:bookmarkStart w:id="323" w:name="_Toc328753165"/>
      <w:bookmarkStart w:id="324" w:name="_Toc328577851"/>
      <w:bookmarkStart w:id="325" w:name="_Toc328598654"/>
      <w:bookmarkStart w:id="326" w:name="_Toc328663299"/>
      <w:bookmarkStart w:id="327" w:name="_Toc328753168"/>
      <w:bookmarkStart w:id="328" w:name="_Toc328577855"/>
      <w:bookmarkStart w:id="329" w:name="_Toc328598658"/>
      <w:bookmarkStart w:id="330" w:name="_Toc328663303"/>
      <w:bookmarkStart w:id="331" w:name="_Toc328753172"/>
      <w:bookmarkStart w:id="332" w:name="_Toc328577856"/>
      <w:bookmarkStart w:id="333" w:name="_Toc328598659"/>
      <w:bookmarkStart w:id="334" w:name="_Toc328663304"/>
      <w:bookmarkStart w:id="335" w:name="_Toc328753173"/>
      <w:bookmarkStart w:id="336" w:name="_Toc328577858"/>
      <w:bookmarkStart w:id="337" w:name="_Toc328598661"/>
      <w:bookmarkStart w:id="338" w:name="_Toc328663306"/>
      <w:bookmarkStart w:id="339" w:name="_Toc328753175"/>
      <w:bookmarkStart w:id="340" w:name="_Toc328577861"/>
      <w:bookmarkStart w:id="341" w:name="_Toc328598664"/>
      <w:bookmarkStart w:id="342" w:name="_Toc328663309"/>
      <w:bookmarkStart w:id="343" w:name="_Toc328753178"/>
      <w:bookmarkStart w:id="344" w:name="_Toc328577862"/>
      <w:bookmarkStart w:id="345" w:name="_Toc328598665"/>
      <w:bookmarkStart w:id="346" w:name="_Toc328663310"/>
      <w:bookmarkStart w:id="347" w:name="_Toc328753179"/>
      <w:bookmarkStart w:id="348" w:name="_Toc328577865"/>
      <w:bookmarkStart w:id="349" w:name="_Toc328598668"/>
      <w:bookmarkStart w:id="350" w:name="_Toc328663313"/>
      <w:bookmarkStart w:id="351" w:name="_Toc328753182"/>
      <w:bookmarkStart w:id="352" w:name="_Toc317097659"/>
      <w:bookmarkStart w:id="353" w:name="_Toc317183663"/>
      <w:bookmarkStart w:id="354" w:name="_Toc317097660"/>
      <w:bookmarkStart w:id="355" w:name="_Toc317183664"/>
      <w:bookmarkStart w:id="356" w:name="_Toc317097661"/>
      <w:bookmarkStart w:id="357" w:name="_Toc317183665"/>
      <w:bookmarkStart w:id="358" w:name="_Toc317097662"/>
      <w:bookmarkStart w:id="359" w:name="_Toc317183666"/>
      <w:bookmarkStart w:id="360" w:name="_Toc317097663"/>
      <w:bookmarkStart w:id="361" w:name="_Toc317183667"/>
      <w:bookmarkStart w:id="362" w:name="_Toc317097664"/>
      <w:bookmarkStart w:id="363" w:name="_Toc317183668"/>
      <w:bookmarkStart w:id="364" w:name="_Toc317097665"/>
      <w:bookmarkStart w:id="365" w:name="_Toc317183669"/>
      <w:bookmarkStart w:id="366" w:name="_Toc317097678"/>
      <w:bookmarkStart w:id="367" w:name="_Toc317183682"/>
      <w:bookmarkStart w:id="368" w:name="_Toc317097686"/>
      <w:bookmarkStart w:id="369" w:name="_Toc317183690"/>
      <w:bookmarkStart w:id="370" w:name="_Toc317097691"/>
      <w:bookmarkStart w:id="371" w:name="_Toc317183695"/>
      <w:bookmarkStart w:id="372" w:name="_Toc317097700"/>
      <w:bookmarkStart w:id="373" w:name="_Toc317183704"/>
      <w:bookmarkStart w:id="374" w:name="_Toc317097708"/>
      <w:bookmarkStart w:id="375" w:name="_Toc317183712"/>
      <w:bookmarkStart w:id="376" w:name="_Toc317097716"/>
      <w:bookmarkStart w:id="377" w:name="_Toc317183720"/>
      <w:bookmarkStart w:id="378" w:name="_Toc317097721"/>
      <w:bookmarkStart w:id="379" w:name="_Toc317183725"/>
      <w:bookmarkStart w:id="380" w:name="_Toc317097730"/>
      <w:bookmarkStart w:id="381" w:name="_Toc317183734"/>
      <w:bookmarkStart w:id="382" w:name="_Toc317097738"/>
      <w:bookmarkStart w:id="383" w:name="_Toc317183742"/>
      <w:bookmarkStart w:id="384" w:name="_Toc317097743"/>
      <w:bookmarkStart w:id="385" w:name="_Toc317183747"/>
      <w:bookmarkStart w:id="386" w:name="_Toc317097749"/>
      <w:bookmarkStart w:id="387" w:name="_Toc317183753"/>
      <w:bookmarkStart w:id="388" w:name="_Toc317097759"/>
      <w:bookmarkStart w:id="389" w:name="_Toc317183763"/>
      <w:bookmarkStart w:id="390" w:name="_Toc317097764"/>
      <w:bookmarkStart w:id="391" w:name="_Toc317183768"/>
      <w:bookmarkStart w:id="392" w:name="_Toc317097770"/>
      <w:bookmarkStart w:id="393" w:name="_Toc317183774"/>
      <w:bookmarkStart w:id="394" w:name="_Toc317097780"/>
      <w:bookmarkStart w:id="395" w:name="_Toc317183784"/>
      <w:bookmarkStart w:id="396" w:name="_Toc317097785"/>
      <w:bookmarkStart w:id="397" w:name="_Toc317183789"/>
      <w:bookmarkStart w:id="398" w:name="_Toc317097791"/>
      <w:bookmarkStart w:id="399" w:name="_Toc317183795"/>
      <w:bookmarkStart w:id="400" w:name="_Toc317097801"/>
      <w:bookmarkStart w:id="401" w:name="_Toc317183805"/>
      <w:bookmarkStart w:id="402" w:name="_Toc317097806"/>
      <w:bookmarkStart w:id="403" w:name="_Toc317183810"/>
      <w:bookmarkStart w:id="404" w:name="_Toc317097812"/>
      <w:bookmarkStart w:id="405" w:name="_Toc317183816"/>
      <w:bookmarkStart w:id="406" w:name="_Toc317097818"/>
      <w:bookmarkStart w:id="407" w:name="_Toc317183822"/>
      <w:bookmarkStart w:id="408" w:name="_Toc328577870"/>
      <w:bookmarkStart w:id="409" w:name="_Toc328598673"/>
      <w:bookmarkStart w:id="410" w:name="_Toc328663318"/>
      <w:bookmarkStart w:id="411" w:name="_Toc328753187"/>
      <w:bookmarkStart w:id="412" w:name="_Toc328577873"/>
      <w:bookmarkStart w:id="413" w:name="_Toc328578354"/>
      <w:bookmarkStart w:id="414" w:name="_Toc328598676"/>
      <w:bookmarkStart w:id="415" w:name="_Toc328599178"/>
      <w:bookmarkStart w:id="416" w:name="_Toc328663321"/>
      <w:bookmarkStart w:id="417" w:name="_Toc328663825"/>
      <w:bookmarkStart w:id="418" w:name="_Toc328663911"/>
      <w:bookmarkStart w:id="419" w:name="_Toc328663997"/>
      <w:bookmarkStart w:id="420" w:name="_Toc328664083"/>
      <w:bookmarkStart w:id="421" w:name="_Toc328664169"/>
      <w:bookmarkStart w:id="422" w:name="_Toc328664256"/>
      <w:bookmarkStart w:id="423" w:name="_Toc328664344"/>
      <w:bookmarkStart w:id="424" w:name="_Toc328664430"/>
      <w:bookmarkStart w:id="425" w:name="_Toc328664791"/>
      <w:bookmarkStart w:id="426" w:name="_Toc328753190"/>
      <w:bookmarkStart w:id="427" w:name="_Toc328753694"/>
      <w:bookmarkStart w:id="428" w:name="_Toc328577886"/>
      <w:bookmarkStart w:id="429" w:name="_Toc328598689"/>
      <w:bookmarkStart w:id="430" w:name="_Toc328663334"/>
      <w:bookmarkStart w:id="431" w:name="_Toc328753203"/>
      <w:bookmarkStart w:id="432" w:name="_Toc328577890"/>
      <w:bookmarkStart w:id="433" w:name="_Toc328598693"/>
      <w:bookmarkStart w:id="434" w:name="_Toc328663338"/>
      <w:bookmarkStart w:id="435" w:name="_Toc328753207"/>
      <w:bookmarkStart w:id="436" w:name="_Toc328577896"/>
      <w:bookmarkStart w:id="437" w:name="_Toc328598699"/>
      <w:bookmarkStart w:id="438" w:name="_Toc328663344"/>
      <w:bookmarkStart w:id="439" w:name="_Toc328753213"/>
      <w:bookmarkStart w:id="440" w:name="_Toc328577897"/>
      <w:bookmarkStart w:id="441" w:name="_Toc328598700"/>
      <w:bookmarkStart w:id="442" w:name="_Toc328663345"/>
      <w:bookmarkStart w:id="443" w:name="_Toc328753214"/>
      <w:bookmarkStart w:id="444" w:name="_Toc328577907"/>
      <w:bookmarkStart w:id="445" w:name="_Toc328598710"/>
      <w:bookmarkStart w:id="446" w:name="_Toc328663355"/>
      <w:bookmarkStart w:id="447" w:name="_Toc328753224"/>
      <w:bookmarkStart w:id="448" w:name="_Toc328577909"/>
      <w:bookmarkStart w:id="449" w:name="_Toc328598712"/>
      <w:bookmarkStart w:id="450" w:name="_Toc328663357"/>
      <w:bookmarkStart w:id="451" w:name="_Toc328753226"/>
      <w:bookmarkStart w:id="452" w:name="_Toc328577912"/>
      <w:bookmarkStart w:id="453" w:name="_Toc328598715"/>
      <w:bookmarkStart w:id="454" w:name="_Toc328663360"/>
      <w:bookmarkStart w:id="455" w:name="_Toc328753229"/>
      <w:bookmarkStart w:id="456" w:name="_Toc328577915"/>
      <w:bookmarkStart w:id="457" w:name="_Toc328598718"/>
      <w:bookmarkStart w:id="458" w:name="_Toc328663363"/>
      <w:bookmarkStart w:id="459" w:name="_Toc328753232"/>
      <w:bookmarkStart w:id="460" w:name="_Toc328577921"/>
      <w:bookmarkStart w:id="461" w:name="_Toc328598724"/>
      <w:bookmarkStart w:id="462" w:name="_Toc328663369"/>
      <w:bookmarkStart w:id="463" w:name="_Toc328753238"/>
      <w:bookmarkStart w:id="464" w:name="_Toc328577932"/>
      <w:bookmarkStart w:id="465" w:name="_Toc328598735"/>
      <w:bookmarkStart w:id="466" w:name="_Toc328663380"/>
      <w:bookmarkStart w:id="467" w:name="_Toc328753249"/>
      <w:bookmarkStart w:id="468" w:name="_Toc328577934"/>
      <w:bookmarkStart w:id="469" w:name="_Toc328598737"/>
      <w:bookmarkStart w:id="470" w:name="_Toc328663382"/>
      <w:bookmarkStart w:id="471" w:name="_Toc328753251"/>
      <w:bookmarkStart w:id="472" w:name="_Toc328577938"/>
      <w:bookmarkStart w:id="473" w:name="_Toc328598741"/>
      <w:bookmarkStart w:id="474" w:name="_Toc328663386"/>
      <w:bookmarkStart w:id="475" w:name="_Toc328753255"/>
      <w:bookmarkStart w:id="476" w:name="_Toc328577940"/>
      <w:bookmarkStart w:id="477" w:name="_Toc328598743"/>
      <w:bookmarkStart w:id="478" w:name="_Toc328663388"/>
      <w:bookmarkStart w:id="479" w:name="_Toc328753257"/>
      <w:bookmarkStart w:id="480" w:name="_Toc328577941"/>
      <w:bookmarkStart w:id="481" w:name="_Toc328598744"/>
      <w:bookmarkStart w:id="482" w:name="_Toc328663389"/>
      <w:bookmarkStart w:id="483" w:name="_Toc328753258"/>
      <w:bookmarkStart w:id="484" w:name="_Toc328577946"/>
      <w:bookmarkStart w:id="485" w:name="_Toc328598749"/>
      <w:bookmarkStart w:id="486" w:name="_Toc328663394"/>
      <w:bookmarkStart w:id="487" w:name="_Toc328753263"/>
      <w:bookmarkStart w:id="488" w:name="_Toc328577957"/>
      <w:bookmarkStart w:id="489" w:name="_Toc328598760"/>
      <w:bookmarkStart w:id="490" w:name="_Toc328663405"/>
      <w:bookmarkStart w:id="491" w:name="_Toc328753274"/>
      <w:bookmarkStart w:id="492" w:name="_Toc328577958"/>
      <w:bookmarkStart w:id="493" w:name="_Toc328598761"/>
      <w:bookmarkStart w:id="494" w:name="_Toc328663406"/>
      <w:bookmarkStart w:id="495" w:name="_Toc328753275"/>
      <w:bookmarkStart w:id="496" w:name="_Toc288383137"/>
      <w:bookmarkStart w:id="497" w:name="_Toc328577995"/>
      <w:bookmarkStart w:id="498" w:name="_Toc328598798"/>
      <w:bookmarkStart w:id="499" w:name="_Toc328663443"/>
      <w:bookmarkStart w:id="500" w:name="_Toc328753312"/>
      <w:bookmarkStart w:id="501" w:name="_Toc328577999"/>
      <w:bookmarkStart w:id="502" w:name="_Toc328598802"/>
      <w:bookmarkStart w:id="503" w:name="_Toc328663447"/>
      <w:bookmarkStart w:id="504" w:name="_Toc328753316"/>
      <w:bookmarkStart w:id="505" w:name="_Toc328578001"/>
      <w:bookmarkStart w:id="506" w:name="_Toc328598804"/>
      <w:bookmarkStart w:id="507" w:name="_Toc328663449"/>
      <w:bookmarkStart w:id="508" w:name="_Toc328753318"/>
      <w:bookmarkStart w:id="509" w:name="_Toc328578003"/>
      <w:bookmarkStart w:id="510" w:name="_Toc328598806"/>
      <w:bookmarkStart w:id="511" w:name="_Toc328663451"/>
      <w:bookmarkStart w:id="512" w:name="_Toc328753320"/>
      <w:bookmarkStart w:id="513" w:name="_Toc328578011"/>
      <w:bookmarkStart w:id="514" w:name="_Toc328598814"/>
      <w:bookmarkStart w:id="515" w:name="_Toc328663459"/>
      <w:bookmarkStart w:id="516" w:name="_Toc328753328"/>
      <w:bookmarkStart w:id="517" w:name="_Toc328578012"/>
      <w:bookmarkStart w:id="518" w:name="_Toc328598815"/>
      <w:bookmarkStart w:id="519" w:name="_Toc328663460"/>
      <w:bookmarkStart w:id="520" w:name="_Toc328753329"/>
      <w:bookmarkStart w:id="521" w:name="_Toc328578055"/>
      <w:bookmarkStart w:id="522" w:name="_Toc328598858"/>
      <w:bookmarkStart w:id="523" w:name="_Toc328663503"/>
      <w:bookmarkStart w:id="524" w:name="_Toc328753372"/>
      <w:bookmarkStart w:id="525" w:name="_Toc328578056"/>
      <w:bookmarkStart w:id="526" w:name="_Toc328598859"/>
      <w:bookmarkStart w:id="527" w:name="_Toc328663504"/>
      <w:bookmarkStart w:id="528" w:name="_Toc328753373"/>
      <w:bookmarkStart w:id="529" w:name="_Toc328578162"/>
      <w:bookmarkStart w:id="530" w:name="_Toc328598965"/>
      <w:bookmarkStart w:id="531" w:name="_Toc328663610"/>
      <w:bookmarkStart w:id="532" w:name="_Toc328753479"/>
      <w:bookmarkStart w:id="533" w:name="_Toc328578170"/>
      <w:bookmarkStart w:id="534" w:name="_Toc328598973"/>
      <w:bookmarkStart w:id="535" w:name="_Toc328663618"/>
      <w:bookmarkStart w:id="536" w:name="_Toc328753487"/>
      <w:bookmarkStart w:id="537" w:name="_Toc328578171"/>
      <w:bookmarkStart w:id="538" w:name="_Toc328598974"/>
      <w:bookmarkStart w:id="539" w:name="_Toc328663619"/>
      <w:bookmarkStart w:id="540" w:name="_Toc328753488"/>
      <w:bookmarkStart w:id="541" w:name="_Toc328578172"/>
      <w:bookmarkStart w:id="542" w:name="_Toc328598975"/>
      <w:bookmarkStart w:id="543" w:name="_Toc328663620"/>
      <w:bookmarkStart w:id="544" w:name="_Toc328753489"/>
      <w:bookmarkStart w:id="545" w:name="_Toc328578174"/>
      <w:bookmarkStart w:id="546" w:name="_Toc328598977"/>
      <w:bookmarkStart w:id="547" w:name="_Toc328663622"/>
      <w:bookmarkStart w:id="548" w:name="_Toc328753491"/>
      <w:bookmarkStart w:id="549" w:name="_Toc328578182"/>
      <w:bookmarkStart w:id="550" w:name="_Toc328598985"/>
      <w:bookmarkStart w:id="551" w:name="_Toc328663630"/>
      <w:bookmarkStart w:id="552" w:name="_Toc328753499"/>
      <w:bookmarkStart w:id="553" w:name="_Toc278305710"/>
      <w:bookmarkStart w:id="554" w:name="_Toc278893662"/>
      <w:bookmarkStart w:id="555" w:name="_Toc278977647"/>
      <w:bookmarkStart w:id="556" w:name="_Toc20221200"/>
      <w:bookmarkStart w:id="557" w:name="_Toc330921832"/>
      <w:bookmarkStart w:id="558" w:name="_Toc330921842"/>
      <w:bookmarkStart w:id="559" w:name="_Toc330921843"/>
      <w:bookmarkStart w:id="560" w:name="_Toc330921844"/>
      <w:bookmarkStart w:id="561" w:name="_Toc330921845"/>
      <w:bookmarkStart w:id="562" w:name="_Toc330921850"/>
      <w:bookmarkStart w:id="563" w:name="_Toc330921851"/>
      <w:bookmarkStart w:id="564" w:name="_Toc330921852"/>
      <w:bookmarkStart w:id="565" w:name="_Toc330921853"/>
      <w:bookmarkStart w:id="566" w:name="_Toc330921854"/>
      <w:bookmarkStart w:id="567" w:name="_Toc330921855"/>
      <w:bookmarkStart w:id="568" w:name="_Toc330921856"/>
      <w:bookmarkStart w:id="569" w:name="_Toc330921858"/>
      <w:bookmarkStart w:id="570" w:name="_Toc330921859"/>
      <w:bookmarkStart w:id="571" w:name="_Toc330921860"/>
      <w:bookmarkStart w:id="572" w:name="_Toc330921861"/>
      <w:bookmarkStart w:id="573" w:name="_Toc330921862"/>
      <w:bookmarkStart w:id="574" w:name="_Toc330921867"/>
      <w:bookmarkStart w:id="575" w:name="_Toc330921868"/>
      <w:bookmarkStart w:id="576" w:name="_Toc330921870"/>
      <w:bookmarkStart w:id="577" w:name="_Toc330921871"/>
      <w:bookmarkStart w:id="578" w:name="_Toc330921872"/>
      <w:bookmarkStart w:id="579" w:name="_Toc330921873"/>
      <w:bookmarkStart w:id="580" w:name="_Toc330921874"/>
      <w:bookmarkStart w:id="581" w:name="_Toc330921879"/>
      <w:bookmarkStart w:id="582" w:name="_Toc330921880"/>
      <w:bookmarkStart w:id="583" w:name="_Toc330921882"/>
      <w:bookmarkStart w:id="584" w:name="_Toc330921883"/>
      <w:bookmarkStart w:id="585" w:name="_Toc330921884"/>
      <w:bookmarkStart w:id="586" w:name="_Toc330921885"/>
      <w:bookmarkStart w:id="587" w:name="_Toc330921890"/>
      <w:bookmarkStart w:id="588" w:name="_Toc330921891"/>
      <w:bookmarkStart w:id="589" w:name="_Toc330921893"/>
      <w:bookmarkStart w:id="590" w:name="_Toc330921894"/>
      <w:bookmarkStart w:id="591" w:name="_Toc330921895"/>
      <w:bookmarkStart w:id="592" w:name="_Toc330921901"/>
      <w:bookmarkStart w:id="593" w:name="_Toc330921902"/>
      <w:bookmarkStart w:id="594" w:name="_Toc330921904"/>
      <w:bookmarkStart w:id="595" w:name="_Toc330921905"/>
      <w:bookmarkStart w:id="596" w:name="_Toc330921907"/>
      <w:bookmarkStart w:id="597" w:name="_Toc330921908"/>
      <w:bookmarkStart w:id="598" w:name="_Toc330921909"/>
      <w:bookmarkStart w:id="599" w:name="_Toc330921913"/>
      <w:bookmarkStart w:id="600" w:name="_Toc330921914"/>
      <w:bookmarkStart w:id="601" w:name="_Toc330921916"/>
      <w:bookmarkStart w:id="602" w:name="_Toc330921917"/>
      <w:bookmarkStart w:id="603" w:name="_Toc330921919"/>
      <w:bookmarkStart w:id="604" w:name="_Toc330921923"/>
      <w:bookmarkStart w:id="605" w:name="_Toc330921924"/>
      <w:bookmarkStart w:id="606" w:name="_Toc330921926"/>
      <w:bookmarkStart w:id="607" w:name="_Toc330921927"/>
      <w:bookmarkStart w:id="608" w:name="_Toc330921929"/>
      <w:bookmarkStart w:id="609" w:name="_Toc330921931"/>
      <w:bookmarkStart w:id="610" w:name="_Toc330921933"/>
      <w:bookmarkStart w:id="611" w:name="_Toc330921936"/>
      <w:bookmarkStart w:id="612" w:name="_Toc330921937"/>
      <w:bookmarkStart w:id="613" w:name="_Toc330921939"/>
      <w:bookmarkStart w:id="614" w:name="_Toc330921940"/>
      <w:bookmarkStart w:id="615" w:name="_Toc330921943"/>
      <w:bookmarkStart w:id="616" w:name="_Toc338608772"/>
      <w:bookmarkStart w:id="617" w:name="_Toc338608774"/>
      <w:bookmarkStart w:id="618" w:name="_Toc24167875"/>
      <w:bookmarkStart w:id="619" w:name="_Toc24168931"/>
      <w:bookmarkStart w:id="620" w:name="_Toc328598990"/>
      <w:bookmarkStart w:id="621" w:name="_Toc328663636"/>
      <w:bookmarkStart w:id="622" w:name="_Toc328753505"/>
      <w:bookmarkStart w:id="623" w:name="_Toc328598993"/>
      <w:bookmarkStart w:id="624" w:name="_Toc328663639"/>
      <w:bookmarkStart w:id="625" w:name="_Toc328753508"/>
      <w:bookmarkStart w:id="626" w:name="_Toc328598996"/>
      <w:bookmarkStart w:id="627" w:name="_Toc328663642"/>
      <w:bookmarkStart w:id="628" w:name="_Toc328753511"/>
      <w:bookmarkStart w:id="629" w:name="_Toc328599001"/>
      <w:bookmarkStart w:id="630" w:name="_Toc328663647"/>
      <w:bookmarkStart w:id="631" w:name="_Toc328753516"/>
      <w:bookmarkStart w:id="632" w:name="_Toc328599003"/>
      <w:bookmarkStart w:id="633" w:name="_Toc328663649"/>
      <w:bookmarkStart w:id="634" w:name="_Toc328753518"/>
      <w:bookmarkStart w:id="635" w:name="_Toc328599006"/>
      <w:bookmarkStart w:id="636" w:name="_Toc328663652"/>
      <w:bookmarkStart w:id="637" w:name="_Toc328753521"/>
      <w:bookmarkStart w:id="638" w:name="_Toc328599008"/>
      <w:bookmarkStart w:id="639" w:name="_Toc328663654"/>
      <w:bookmarkStart w:id="640" w:name="_Toc328753523"/>
      <w:bookmarkStart w:id="641" w:name="_Toc22727479"/>
      <w:bookmarkStart w:id="642" w:name="_Toc22728252"/>
      <w:bookmarkStart w:id="643" w:name="_Toc22728986"/>
      <w:bookmarkStart w:id="644" w:name="_Toc22790490"/>
      <w:bookmarkStart w:id="645" w:name="_Toc22727483"/>
      <w:bookmarkStart w:id="646" w:name="_Toc22728256"/>
      <w:bookmarkStart w:id="647" w:name="_Toc22728990"/>
      <w:bookmarkStart w:id="648" w:name="_Toc22790494"/>
      <w:bookmarkStart w:id="649" w:name="_Toc22006965"/>
      <w:bookmarkStart w:id="650" w:name="_Toc22033244"/>
      <w:bookmarkStart w:id="651" w:name="_Toc330921949"/>
      <w:bookmarkStart w:id="652" w:name="_Toc330921956"/>
      <w:bookmarkStart w:id="653" w:name="_Toc330921957"/>
      <w:bookmarkStart w:id="654" w:name="_Toc330921958"/>
      <w:bookmarkStart w:id="655" w:name="_Toc330921959"/>
      <w:bookmarkStart w:id="656" w:name="_Toc330921960"/>
      <w:bookmarkStart w:id="657" w:name="_Toc311217284"/>
      <w:bookmarkStart w:id="658" w:name="_Toc311217287"/>
      <w:bookmarkStart w:id="659" w:name="_Toc311217291"/>
      <w:bookmarkStart w:id="660" w:name="_Toc311217298"/>
      <w:bookmarkStart w:id="661" w:name="_Toc311217303"/>
      <w:bookmarkStart w:id="662" w:name="_Toc311217312"/>
      <w:bookmarkStart w:id="663" w:name="_Toc311217316"/>
      <w:bookmarkStart w:id="664" w:name="_Toc311217318"/>
      <w:bookmarkStart w:id="665" w:name="_Toc311217320"/>
      <w:bookmarkStart w:id="666" w:name="_Toc311217331"/>
      <w:bookmarkStart w:id="667" w:name="_Toc311217332"/>
      <w:bookmarkStart w:id="668" w:name="_Toc311217333"/>
      <w:bookmarkStart w:id="669" w:name="_Toc311217334"/>
      <w:bookmarkStart w:id="670" w:name="_Toc311217363"/>
      <w:bookmarkStart w:id="671" w:name="_Toc311217416"/>
      <w:bookmarkStart w:id="672" w:name="_Toc311217520"/>
      <w:bookmarkStart w:id="673" w:name="_Toc311217530"/>
      <w:bookmarkStart w:id="674" w:name="_Toc311217535"/>
      <w:bookmarkStart w:id="675" w:name="_Toc311217610"/>
      <w:bookmarkStart w:id="676" w:name="_Toc311217611"/>
      <w:bookmarkStart w:id="677" w:name="_Toc311217686"/>
      <w:bookmarkStart w:id="678" w:name="_Toc311217689"/>
      <w:bookmarkStart w:id="679" w:name="_Toc311217690"/>
      <w:bookmarkStart w:id="680" w:name="_Toc311217691"/>
      <w:bookmarkStart w:id="681" w:name="_Toc311217759"/>
      <w:bookmarkStart w:id="682" w:name="_Toc311217765"/>
      <w:bookmarkStart w:id="683" w:name="_Toc311217825"/>
      <w:bookmarkStart w:id="684" w:name="_Toc311217826"/>
      <w:bookmarkStart w:id="685" w:name="_Toc311217867"/>
      <w:bookmarkStart w:id="686" w:name="_Toc311217872"/>
      <w:bookmarkStart w:id="687" w:name="_Toc311218100"/>
      <w:bookmarkStart w:id="688" w:name="_Toc311218101"/>
      <w:bookmarkStart w:id="689" w:name="_Toc311218106"/>
      <w:bookmarkStart w:id="690" w:name="_Toc311218112"/>
      <w:bookmarkStart w:id="691" w:name="_Toc311218117"/>
      <w:bookmarkStart w:id="692" w:name="_Toc311218125"/>
      <w:bookmarkStart w:id="693" w:name="_Toc311218127"/>
      <w:bookmarkStart w:id="694" w:name="_Toc311218133"/>
      <w:bookmarkStart w:id="695" w:name="_Toc311218135"/>
      <w:bookmarkStart w:id="696" w:name="_Toc311218141"/>
      <w:bookmarkStart w:id="697" w:name="_Toc311218143"/>
      <w:bookmarkStart w:id="698" w:name="_Toc311218146"/>
      <w:bookmarkStart w:id="699" w:name="_Toc311218147"/>
      <w:bookmarkStart w:id="700" w:name="_Toc311218149"/>
      <w:bookmarkStart w:id="701" w:name="_Toc311218323"/>
      <w:bookmarkStart w:id="702" w:name="_Toc311218329"/>
      <w:bookmarkStart w:id="703" w:name="_Toc311218332"/>
      <w:bookmarkStart w:id="704" w:name="_Toc311218341"/>
      <w:bookmarkStart w:id="705" w:name="_Toc311218342"/>
      <w:bookmarkStart w:id="706" w:name="_Toc311218345"/>
      <w:bookmarkStart w:id="707" w:name="_Toc311218349"/>
      <w:bookmarkStart w:id="708" w:name="_Toc311218352"/>
      <w:bookmarkStart w:id="709" w:name="_Toc311218353"/>
      <w:bookmarkStart w:id="710" w:name="_Toc311218354"/>
      <w:bookmarkStart w:id="711" w:name="_Toc311218356"/>
      <w:bookmarkStart w:id="712" w:name="_Toc311218358"/>
      <w:bookmarkStart w:id="713" w:name="_Toc311218446"/>
      <w:bookmarkStart w:id="714" w:name="_Toc311218447"/>
      <w:bookmarkStart w:id="715" w:name="_Toc311218535"/>
      <w:bookmarkStart w:id="716" w:name="_Toc311218537"/>
      <w:bookmarkStart w:id="717" w:name="_Toc311218642"/>
      <w:bookmarkStart w:id="718" w:name="_Toc311218644"/>
      <w:bookmarkStart w:id="719" w:name="_Toc311218749"/>
      <w:bookmarkStart w:id="720" w:name="_Toc311218750"/>
      <w:bookmarkStart w:id="721" w:name="_Toc311218849"/>
      <w:bookmarkStart w:id="722" w:name="_Toc311218851"/>
      <w:bookmarkStart w:id="723" w:name="_Toc311219347"/>
      <w:bookmarkStart w:id="724" w:name="_Toc311219348"/>
      <w:bookmarkStart w:id="725" w:name="_Toc311219815"/>
      <w:bookmarkStart w:id="726" w:name="_Toc311219817"/>
      <w:bookmarkStart w:id="727" w:name="_Toc311219824"/>
      <w:bookmarkStart w:id="728" w:name="_Toc311219841"/>
      <w:bookmarkStart w:id="729" w:name="_Toc311219842"/>
      <w:bookmarkStart w:id="730" w:name="_Toc311219843"/>
      <w:bookmarkStart w:id="731" w:name="_Toc311219844"/>
      <w:bookmarkStart w:id="732" w:name="_Toc311219850"/>
      <w:bookmarkStart w:id="733" w:name="_Toc311219852"/>
      <w:bookmarkStart w:id="734" w:name="_Toc311219853"/>
      <w:bookmarkStart w:id="735" w:name="_Toc311219854"/>
      <w:bookmarkStart w:id="736" w:name="_Toc311219855"/>
      <w:bookmarkStart w:id="737" w:name="_Toc311219856"/>
      <w:bookmarkStart w:id="738" w:name="_Toc311219857"/>
      <w:bookmarkStart w:id="739" w:name="_Toc311219861"/>
      <w:bookmarkStart w:id="740" w:name="_Toc311219867"/>
      <w:bookmarkStart w:id="741" w:name="_Toc311219870"/>
      <w:bookmarkStart w:id="742" w:name="_Toc311219871"/>
      <w:bookmarkStart w:id="743" w:name="_Toc311219872"/>
      <w:bookmarkStart w:id="744" w:name="_Toc311219873"/>
      <w:bookmarkStart w:id="745" w:name="_Toc311219874"/>
      <w:bookmarkStart w:id="746" w:name="_Toc311219875"/>
      <w:bookmarkStart w:id="747" w:name="_Toc311219877"/>
      <w:bookmarkStart w:id="748" w:name="_Toc311219883"/>
      <w:bookmarkStart w:id="749" w:name="_Toc311219886"/>
      <w:bookmarkStart w:id="750" w:name="_Toc311219889"/>
      <w:bookmarkStart w:id="751" w:name="_Toc311219890"/>
      <w:bookmarkStart w:id="752" w:name="_Toc311219891"/>
      <w:bookmarkStart w:id="753" w:name="_Toc311219892"/>
      <w:bookmarkStart w:id="754" w:name="_Toc311219893"/>
      <w:bookmarkStart w:id="755" w:name="_Toc311219895"/>
      <w:bookmarkStart w:id="756" w:name="_Toc311219896"/>
      <w:bookmarkStart w:id="757" w:name="_Toc311219897"/>
      <w:bookmarkStart w:id="758" w:name="_Toc311219898"/>
      <w:bookmarkStart w:id="759" w:name="_Toc311219899"/>
      <w:bookmarkStart w:id="760" w:name="_Toc311219900"/>
      <w:bookmarkStart w:id="761" w:name="_Toc311219901"/>
      <w:bookmarkStart w:id="762" w:name="_Toc311219902"/>
      <w:bookmarkStart w:id="763" w:name="_Toc311219938"/>
      <w:bookmarkStart w:id="764" w:name="_Toc311219940"/>
      <w:bookmarkStart w:id="765" w:name="_Toc311219961"/>
      <w:bookmarkStart w:id="766" w:name="_Toc311219989"/>
      <w:bookmarkStart w:id="767" w:name="_Toc29970785"/>
      <w:bookmarkStart w:id="768" w:name="_Toc29970797"/>
      <w:bookmarkStart w:id="769" w:name="_Toc29970909"/>
      <w:bookmarkStart w:id="770" w:name="_Toc29971021"/>
      <w:bookmarkStart w:id="771" w:name="_Toc29971133"/>
      <w:bookmarkStart w:id="772" w:name="_Toc29971188"/>
      <w:bookmarkStart w:id="773" w:name="_Toc29971192"/>
      <w:bookmarkStart w:id="774" w:name="_Toc29971235"/>
      <w:bookmarkStart w:id="775" w:name="_Toc29971238"/>
      <w:bookmarkStart w:id="776" w:name="_Toc29971240"/>
      <w:bookmarkStart w:id="777" w:name="_Toc29971249"/>
      <w:bookmarkStart w:id="778" w:name="_Toc29971260"/>
      <w:bookmarkStart w:id="779" w:name="_Toc29971279"/>
      <w:bookmarkStart w:id="780" w:name="_Toc29971281"/>
      <w:bookmarkStart w:id="781" w:name="_Toc29971300"/>
      <w:bookmarkStart w:id="782" w:name="_Toc29971302"/>
      <w:bookmarkStart w:id="783" w:name="_Toc29971321"/>
      <w:bookmarkStart w:id="784" w:name="_Toc29971323"/>
      <w:bookmarkStart w:id="785" w:name="_Toc29971342"/>
      <w:bookmarkStart w:id="786" w:name="_Toc29971344"/>
      <w:bookmarkStart w:id="787" w:name="_Toc29971363"/>
      <w:bookmarkStart w:id="788" w:name="_Toc29971365"/>
      <w:bookmarkStart w:id="789" w:name="_Toc29971384"/>
      <w:bookmarkStart w:id="790" w:name="_Toc29971771"/>
      <w:bookmarkStart w:id="791" w:name="_Toc330921963"/>
      <w:bookmarkStart w:id="792" w:name="_Toc330857423"/>
      <w:bookmarkStart w:id="793" w:name="_Toc33078898"/>
      <w:bookmarkStart w:id="794" w:name="_Toc33078899"/>
      <w:bookmarkStart w:id="795" w:name="_Toc24878143"/>
      <w:bookmarkStart w:id="796" w:name="_Toc24878171"/>
      <w:bookmarkStart w:id="797" w:name="_Toc24878199"/>
      <w:bookmarkStart w:id="798" w:name="_Toc24878227"/>
      <w:bookmarkStart w:id="799" w:name="_Toc24878251"/>
      <w:bookmarkStart w:id="800" w:name="_Toc24878277"/>
      <w:bookmarkStart w:id="801" w:name="_Toc24878303"/>
      <w:bookmarkStart w:id="802" w:name="_Toc24878329"/>
      <w:bookmarkStart w:id="803" w:name="_Toc24878352"/>
      <w:bookmarkStart w:id="804" w:name="_Toc24878384"/>
      <w:bookmarkStart w:id="805" w:name="_Toc24878416"/>
      <w:bookmarkStart w:id="806" w:name="_Toc24878448"/>
      <w:bookmarkStart w:id="807" w:name="_Toc24878473"/>
      <w:bookmarkStart w:id="808" w:name="_Toc24878507"/>
      <w:bookmarkStart w:id="809" w:name="_Toc24878541"/>
      <w:bookmarkStart w:id="810" w:name="_Toc24878575"/>
      <w:bookmarkStart w:id="811" w:name="_Toc24878592"/>
      <w:bookmarkStart w:id="812" w:name="_Toc24881337"/>
      <w:bookmarkStart w:id="813" w:name="_Toc24878601"/>
      <w:bookmarkStart w:id="814" w:name="_Toc24878625"/>
      <w:bookmarkStart w:id="815" w:name="_Toc24878649"/>
      <w:bookmarkStart w:id="816" w:name="_Toc24878673"/>
      <w:bookmarkStart w:id="817" w:name="_Toc24878693"/>
      <w:bookmarkStart w:id="818" w:name="_Toc24878742"/>
      <w:bookmarkStart w:id="819" w:name="_Toc24878749"/>
      <w:bookmarkStart w:id="820" w:name="_Toc24878756"/>
      <w:bookmarkStart w:id="821" w:name="_Toc24878778"/>
      <w:bookmarkStart w:id="822" w:name="_Toc24878789"/>
      <w:bookmarkStart w:id="823" w:name="_Toc24878800"/>
      <w:bookmarkStart w:id="824" w:name="_Toc24878822"/>
      <w:bookmarkStart w:id="825" w:name="_Toc24878833"/>
      <w:bookmarkStart w:id="826" w:name="_Toc24878844"/>
      <w:bookmarkStart w:id="827" w:name="_Toc24878855"/>
      <w:bookmarkStart w:id="828" w:name="_Toc24878866"/>
      <w:bookmarkStart w:id="829" w:name="_Toc24878877"/>
      <w:bookmarkStart w:id="830" w:name="_Toc24878888"/>
      <w:bookmarkStart w:id="831" w:name="_Toc24878899"/>
      <w:bookmarkStart w:id="832" w:name="_Toc24878906"/>
      <w:bookmarkStart w:id="833" w:name="_Toc24878913"/>
      <w:bookmarkStart w:id="834" w:name="_Toc24878935"/>
      <w:bookmarkStart w:id="835" w:name="_Toc24878946"/>
      <w:bookmarkStart w:id="836" w:name="_Toc24878957"/>
      <w:bookmarkStart w:id="837" w:name="_Toc24878979"/>
      <w:bookmarkStart w:id="838" w:name="_Toc24878990"/>
      <w:bookmarkStart w:id="839" w:name="_Toc24879001"/>
      <w:bookmarkStart w:id="840" w:name="_Toc24879023"/>
      <w:bookmarkStart w:id="841" w:name="_Toc24879034"/>
      <w:bookmarkStart w:id="842" w:name="_Toc24879045"/>
      <w:bookmarkStart w:id="843" w:name="_Toc24879067"/>
      <w:bookmarkStart w:id="844" w:name="_Toc24879078"/>
      <w:bookmarkStart w:id="845" w:name="_Toc24879089"/>
      <w:bookmarkStart w:id="846" w:name="_Toc24879111"/>
      <w:bookmarkStart w:id="847" w:name="_Toc24879122"/>
      <w:bookmarkStart w:id="848" w:name="_Toc24879133"/>
      <w:bookmarkStart w:id="849" w:name="_Toc24879144"/>
      <w:bookmarkStart w:id="850" w:name="_Toc24881341"/>
      <w:bookmarkStart w:id="851" w:name="_Toc24879150"/>
      <w:bookmarkStart w:id="852" w:name="_Toc24879157"/>
      <w:bookmarkStart w:id="853" w:name="_Toc24879179"/>
      <w:bookmarkStart w:id="854" w:name="_Toc24879190"/>
      <w:bookmarkStart w:id="855" w:name="_Toc24879201"/>
      <w:bookmarkStart w:id="856" w:name="_Toc24879212"/>
      <w:bookmarkStart w:id="857" w:name="_Toc24879223"/>
      <w:bookmarkStart w:id="858" w:name="_Toc24879234"/>
      <w:bookmarkStart w:id="859" w:name="_Toc24879245"/>
      <w:bookmarkStart w:id="860" w:name="_Toc24879256"/>
      <w:bookmarkStart w:id="861" w:name="_Toc24879267"/>
      <w:bookmarkStart w:id="862" w:name="_Toc24879278"/>
      <w:bookmarkStart w:id="863" w:name="_Toc24879289"/>
      <w:bookmarkStart w:id="864" w:name="_Toc24879300"/>
      <w:bookmarkStart w:id="865" w:name="_Toc24879311"/>
      <w:bookmarkStart w:id="866" w:name="_Toc24879322"/>
      <w:bookmarkStart w:id="867" w:name="_Toc24879344"/>
      <w:bookmarkStart w:id="868" w:name="_Toc24879355"/>
      <w:bookmarkStart w:id="869" w:name="_Toc24879366"/>
      <w:bookmarkStart w:id="870" w:name="_Toc24879377"/>
      <w:bookmarkStart w:id="871" w:name="_Toc24879388"/>
      <w:bookmarkStart w:id="872" w:name="_Toc24879399"/>
      <w:bookmarkStart w:id="873" w:name="_Toc24879410"/>
      <w:bookmarkStart w:id="874" w:name="_Toc24879421"/>
      <w:bookmarkStart w:id="875" w:name="_Toc24879432"/>
      <w:bookmarkStart w:id="876" w:name="_Toc24879443"/>
      <w:bookmarkStart w:id="877" w:name="_Toc24879454"/>
      <w:bookmarkStart w:id="878" w:name="_Toc24879465"/>
      <w:bookmarkStart w:id="879" w:name="_Toc24879476"/>
      <w:bookmarkStart w:id="880" w:name="_Toc24879498"/>
      <w:bookmarkStart w:id="881" w:name="_Toc24879509"/>
      <w:bookmarkStart w:id="882" w:name="_Toc24879520"/>
      <w:bookmarkStart w:id="883" w:name="_Toc24879531"/>
      <w:bookmarkStart w:id="884" w:name="_Toc24879542"/>
      <w:bookmarkStart w:id="885" w:name="_Toc24879553"/>
      <w:bookmarkStart w:id="886" w:name="_Toc24879564"/>
      <w:bookmarkStart w:id="887" w:name="_Toc24879575"/>
      <w:bookmarkStart w:id="888" w:name="_Toc24879586"/>
      <w:bookmarkStart w:id="889" w:name="_Toc24879597"/>
      <w:bookmarkStart w:id="890" w:name="_Toc24879608"/>
      <w:bookmarkStart w:id="891" w:name="_Toc24879619"/>
      <w:bookmarkStart w:id="892" w:name="_Toc24879630"/>
      <w:bookmarkStart w:id="893" w:name="_Toc24879641"/>
      <w:bookmarkStart w:id="894" w:name="_Toc24879663"/>
      <w:bookmarkStart w:id="895" w:name="_Toc24879674"/>
      <w:bookmarkStart w:id="896" w:name="_Toc24879696"/>
      <w:bookmarkStart w:id="897" w:name="_Toc24879707"/>
      <w:bookmarkStart w:id="898" w:name="_Toc24879718"/>
      <w:bookmarkStart w:id="899" w:name="_Toc24879729"/>
      <w:bookmarkStart w:id="900" w:name="_Toc24879740"/>
      <w:bookmarkStart w:id="901" w:name="_Toc24879751"/>
      <w:bookmarkStart w:id="902" w:name="_Toc24879762"/>
      <w:bookmarkStart w:id="903" w:name="_Toc24879773"/>
      <w:bookmarkStart w:id="904" w:name="_Toc24879784"/>
      <w:bookmarkStart w:id="905" w:name="_Toc24879795"/>
      <w:bookmarkStart w:id="906" w:name="_Toc24879806"/>
      <w:bookmarkStart w:id="907" w:name="_Toc24879817"/>
      <w:bookmarkStart w:id="908" w:name="_Toc24879828"/>
      <w:bookmarkStart w:id="909" w:name="_Toc24879839"/>
      <w:bookmarkStart w:id="910" w:name="_Toc24881342"/>
      <w:bookmarkStart w:id="911" w:name="_Toc24879845"/>
      <w:bookmarkStart w:id="912" w:name="_Toc24879852"/>
      <w:bookmarkStart w:id="913" w:name="_Toc24879874"/>
      <w:bookmarkStart w:id="914" w:name="_Toc24879885"/>
      <w:bookmarkStart w:id="915" w:name="_Toc24879896"/>
      <w:bookmarkStart w:id="916" w:name="_Toc24879907"/>
      <w:bookmarkStart w:id="917" w:name="_Toc24879918"/>
      <w:bookmarkStart w:id="918" w:name="_Toc24879929"/>
      <w:bookmarkStart w:id="919" w:name="_Toc24879940"/>
      <w:bookmarkStart w:id="920" w:name="_Toc24879951"/>
      <w:bookmarkStart w:id="921" w:name="_Toc24879962"/>
      <w:bookmarkStart w:id="922" w:name="_Toc24879973"/>
      <w:bookmarkStart w:id="923" w:name="_Toc24879984"/>
      <w:bookmarkStart w:id="924" w:name="_Toc24879995"/>
      <w:bookmarkStart w:id="925" w:name="_Toc24880006"/>
      <w:bookmarkStart w:id="926" w:name="_Toc24880017"/>
      <w:bookmarkStart w:id="927" w:name="_Toc24880039"/>
      <w:bookmarkStart w:id="928" w:name="_Toc24880050"/>
      <w:bookmarkStart w:id="929" w:name="_Toc24880061"/>
      <w:bookmarkStart w:id="930" w:name="_Toc24880072"/>
      <w:bookmarkStart w:id="931" w:name="_Toc24880083"/>
      <w:bookmarkStart w:id="932" w:name="_Toc24880094"/>
      <w:bookmarkStart w:id="933" w:name="_Toc24880105"/>
      <w:bookmarkStart w:id="934" w:name="_Toc24880116"/>
      <w:bookmarkStart w:id="935" w:name="_Toc24880127"/>
      <w:bookmarkStart w:id="936" w:name="_Toc24880138"/>
      <w:bookmarkStart w:id="937" w:name="_Toc24880149"/>
      <w:bookmarkStart w:id="938" w:name="_Toc24880160"/>
      <w:bookmarkStart w:id="939" w:name="_Toc24880171"/>
      <w:bookmarkStart w:id="940" w:name="_Toc24880193"/>
      <w:bookmarkStart w:id="941" w:name="_Toc24880204"/>
      <w:bookmarkStart w:id="942" w:name="_Toc24880215"/>
      <w:bookmarkStart w:id="943" w:name="_Toc24880226"/>
      <w:bookmarkStart w:id="944" w:name="_Toc24880237"/>
      <w:bookmarkStart w:id="945" w:name="_Toc24880248"/>
      <w:bookmarkStart w:id="946" w:name="_Toc24880259"/>
      <w:bookmarkStart w:id="947" w:name="_Toc24880270"/>
      <w:bookmarkStart w:id="948" w:name="_Toc24880281"/>
      <w:bookmarkStart w:id="949" w:name="_Toc24880292"/>
      <w:bookmarkStart w:id="950" w:name="_Toc24880303"/>
      <w:bookmarkStart w:id="951" w:name="_Toc24880314"/>
      <w:bookmarkStart w:id="952" w:name="_Toc24880325"/>
      <w:bookmarkStart w:id="953" w:name="_Toc24880336"/>
      <w:bookmarkStart w:id="954" w:name="_Toc24880358"/>
      <w:bookmarkStart w:id="955" w:name="_Toc24880369"/>
      <w:bookmarkStart w:id="956" w:name="_Toc24880391"/>
      <w:bookmarkStart w:id="957" w:name="_Toc24880402"/>
      <w:bookmarkStart w:id="958" w:name="_Toc24880413"/>
      <w:bookmarkStart w:id="959" w:name="_Toc24880424"/>
      <w:bookmarkStart w:id="960" w:name="_Toc24880435"/>
      <w:bookmarkStart w:id="961" w:name="_Toc24880446"/>
      <w:bookmarkStart w:id="962" w:name="_Toc24880457"/>
      <w:bookmarkStart w:id="963" w:name="_Toc24880468"/>
      <w:bookmarkStart w:id="964" w:name="_Toc24880479"/>
      <w:bookmarkStart w:id="965" w:name="_Toc24880490"/>
      <w:bookmarkStart w:id="966" w:name="_Toc24880501"/>
      <w:bookmarkStart w:id="967" w:name="_Toc24880512"/>
      <w:bookmarkStart w:id="968" w:name="_Toc24880523"/>
      <w:bookmarkStart w:id="969" w:name="_Toc24880534"/>
      <w:bookmarkStart w:id="970" w:name="_Toc24881343"/>
      <w:bookmarkStart w:id="971" w:name="_Toc24880540"/>
      <w:bookmarkStart w:id="972" w:name="_Toc24880547"/>
      <w:bookmarkStart w:id="973" w:name="_Toc24880569"/>
      <w:bookmarkStart w:id="974" w:name="_Toc24880580"/>
      <w:bookmarkStart w:id="975" w:name="_Toc24880591"/>
      <w:bookmarkStart w:id="976" w:name="_Toc24880602"/>
      <w:bookmarkStart w:id="977" w:name="_Toc24880613"/>
      <w:bookmarkStart w:id="978" w:name="_Toc24880624"/>
      <w:bookmarkStart w:id="979" w:name="_Toc24880635"/>
      <w:bookmarkStart w:id="980" w:name="_Toc24880646"/>
      <w:bookmarkStart w:id="981" w:name="_Toc24880657"/>
      <w:bookmarkStart w:id="982" w:name="_Toc24880679"/>
      <w:bookmarkStart w:id="983" w:name="_Toc24880690"/>
      <w:bookmarkStart w:id="984" w:name="_Toc24880701"/>
      <w:bookmarkStart w:id="985" w:name="_Toc24880712"/>
      <w:bookmarkStart w:id="986" w:name="_Toc24880723"/>
      <w:bookmarkStart w:id="987" w:name="_Toc24880734"/>
      <w:bookmarkStart w:id="988" w:name="_Toc24880745"/>
      <w:bookmarkStart w:id="989" w:name="_Toc24880756"/>
      <w:bookmarkStart w:id="990" w:name="_Toc24880767"/>
      <w:bookmarkStart w:id="991" w:name="_Toc24880789"/>
      <w:bookmarkStart w:id="992" w:name="_Toc24880800"/>
      <w:bookmarkStart w:id="993" w:name="_Toc24880811"/>
      <w:bookmarkStart w:id="994" w:name="_Toc24880822"/>
      <w:bookmarkStart w:id="995" w:name="_Toc24880833"/>
      <w:bookmarkStart w:id="996" w:name="_Toc24880844"/>
      <w:bookmarkStart w:id="997" w:name="_Toc24880855"/>
      <w:bookmarkStart w:id="998" w:name="_Toc24880866"/>
      <w:bookmarkStart w:id="999" w:name="_Toc24880877"/>
      <w:bookmarkStart w:id="1000" w:name="_Toc24880899"/>
      <w:bookmarkStart w:id="1001" w:name="_Toc24880910"/>
      <w:bookmarkStart w:id="1002" w:name="_Toc24880921"/>
      <w:bookmarkStart w:id="1003" w:name="_Toc24880932"/>
      <w:bookmarkStart w:id="1004" w:name="_Toc24880943"/>
      <w:bookmarkStart w:id="1005" w:name="_Toc24880954"/>
      <w:bookmarkStart w:id="1006" w:name="_Toc24880965"/>
      <w:bookmarkStart w:id="1007" w:name="_Toc24880976"/>
      <w:bookmarkStart w:id="1008" w:name="_Toc24880998"/>
      <w:bookmarkStart w:id="1009" w:name="_Toc24881009"/>
      <w:bookmarkStart w:id="1010" w:name="_Toc24881020"/>
      <w:bookmarkStart w:id="1011" w:name="_Toc24881031"/>
      <w:bookmarkStart w:id="1012" w:name="_Toc24881042"/>
      <w:bookmarkStart w:id="1013" w:name="_Toc24881053"/>
      <w:bookmarkStart w:id="1014" w:name="_Toc24881064"/>
      <w:bookmarkStart w:id="1015" w:name="_Toc24881075"/>
      <w:bookmarkStart w:id="1016" w:name="_Toc24881086"/>
      <w:bookmarkStart w:id="1017" w:name="_Toc33078907"/>
      <w:bookmarkStart w:id="1018" w:name="_Toc24881104"/>
      <w:bookmarkStart w:id="1019" w:name="_Toc33078912"/>
      <w:bookmarkStart w:id="1020" w:name="_Toc33078919"/>
      <w:bookmarkStart w:id="1021" w:name="_Toc24881112"/>
      <w:bookmarkStart w:id="1022" w:name="_Toc24881114"/>
      <w:bookmarkStart w:id="1023" w:name="_Toc24881115"/>
      <w:bookmarkStart w:id="1024" w:name="_Toc24881117"/>
      <w:bookmarkStart w:id="1025" w:name="_Toc33078928"/>
      <w:bookmarkStart w:id="1026" w:name="_Toc23248822"/>
      <w:bookmarkStart w:id="1027" w:name="_Toc23248830"/>
      <w:bookmarkStart w:id="1028" w:name="_Hlt168807772"/>
      <w:bookmarkStart w:id="1029" w:name="_Toc73966554"/>
      <w:bookmarkStart w:id="1030" w:name="_Toc330810998"/>
      <w:bookmarkStart w:id="1031" w:name="_Toc330812793"/>
      <w:bookmarkStart w:id="1032" w:name="_Toc327284572"/>
      <w:bookmarkStart w:id="1033" w:name="_Toc327290460"/>
      <w:bookmarkStart w:id="1034" w:name="_Toc327299505"/>
      <w:bookmarkStart w:id="1035" w:name="_Toc327299818"/>
      <w:bookmarkStart w:id="1036" w:name="_Toc29960185"/>
      <w:bookmarkStart w:id="1037" w:name="_Toc29972050"/>
      <w:bookmarkStart w:id="1038" w:name="_Toc29960222"/>
      <w:bookmarkStart w:id="1039" w:name="_Toc29972087"/>
      <w:bookmarkStart w:id="1040" w:name="_Toc331028443"/>
      <w:bookmarkStart w:id="1041" w:name="_Hlt22605870"/>
      <w:bookmarkStart w:id="1042" w:name="_Toc356148056"/>
      <w:bookmarkStart w:id="1043" w:name="_Toc339889442"/>
      <w:bookmarkStart w:id="1044" w:name="_Toc340052321"/>
      <w:bookmarkStart w:id="1045" w:name="_Toc332305078"/>
      <w:bookmarkStart w:id="1046" w:name="_Toc332305325"/>
      <w:bookmarkStart w:id="1047" w:name="_Toc332971307"/>
      <w:bookmarkStart w:id="1048" w:name="_Toc332979244"/>
      <w:bookmarkStart w:id="1049" w:name="_Toc332982075"/>
      <w:bookmarkStart w:id="1050" w:name="_Toc332982218"/>
      <w:bookmarkStart w:id="1051" w:name="_Toc333174121"/>
      <w:bookmarkStart w:id="1052" w:name="_Toc333174646"/>
      <w:bookmarkStart w:id="1053" w:name="_Toc332305079"/>
      <w:bookmarkStart w:id="1054" w:name="_Toc332305326"/>
      <w:bookmarkStart w:id="1055" w:name="_Toc332971308"/>
      <w:bookmarkStart w:id="1056" w:name="_Toc332979245"/>
      <w:bookmarkStart w:id="1057" w:name="_Toc332982076"/>
      <w:bookmarkStart w:id="1058" w:name="_Toc332982219"/>
      <w:bookmarkStart w:id="1059" w:name="_Toc333174122"/>
      <w:bookmarkStart w:id="1060" w:name="_Toc333174647"/>
      <w:bookmarkStart w:id="1061" w:name="_Toc332305107"/>
      <w:bookmarkStart w:id="1062" w:name="_Toc332305354"/>
      <w:bookmarkStart w:id="1063" w:name="_Toc332971336"/>
      <w:bookmarkStart w:id="1064" w:name="_Toc332979273"/>
      <w:bookmarkStart w:id="1065" w:name="_Toc332982104"/>
      <w:bookmarkStart w:id="1066" w:name="_Toc332982247"/>
      <w:bookmarkStart w:id="1067" w:name="_Toc333174150"/>
      <w:bookmarkStart w:id="1068" w:name="_Toc333174675"/>
      <w:bookmarkStart w:id="1069" w:name="_Toc348545556"/>
      <w:bookmarkStart w:id="1070" w:name="_Toc348629387"/>
      <w:bookmarkStart w:id="1071" w:name="_Toc356148080"/>
      <w:bookmarkStart w:id="1072" w:name="_Toc348545568"/>
      <w:bookmarkStart w:id="1073" w:name="_Toc348629399"/>
      <w:bookmarkStart w:id="1074" w:name="_Toc332305127"/>
      <w:bookmarkStart w:id="1075" w:name="_Toc332305374"/>
      <w:bookmarkStart w:id="1076" w:name="_Toc332971357"/>
      <w:bookmarkStart w:id="1077" w:name="_Toc332979294"/>
      <w:bookmarkStart w:id="1078" w:name="_Toc332982125"/>
      <w:bookmarkStart w:id="1079" w:name="_Toc332982268"/>
      <w:bookmarkStart w:id="1080" w:name="_Toc333174171"/>
      <w:bookmarkStart w:id="1081" w:name="_Toc333174696"/>
      <w:bookmarkStart w:id="1082" w:name="_Toc332305130"/>
      <w:bookmarkStart w:id="1083" w:name="_Toc332305377"/>
      <w:bookmarkStart w:id="1084" w:name="_Toc332971360"/>
      <w:bookmarkStart w:id="1085" w:name="_Toc332979297"/>
      <w:bookmarkStart w:id="1086" w:name="_Toc332982128"/>
      <w:bookmarkStart w:id="1087" w:name="_Toc332982271"/>
      <w:bookmarkStart w:id="1088" w:name="_Toc333174174"/>
      <w:bookmarkStart w:id="1089" w:name="_Toc333174699"/>
      <w:bookmarkStart w:id="1090" w:name="GoHere"/>
      <w:bookmarkStart w:id="1091" w:name="_Toc356148090"/>
      <w:bookmarkStart w:id="1092" w:name="_Toc348545581"/>
      <w:bookmarkStart w:id="1093" w:name="_Toc348629412"/>
      <w:bookmarkStart w:id="1094" w:name="_Toc339889494"/>
      <w:bookmarkStart w:id="1095" w:name="_Toc340052373"/>
      <w:bookmarkStart w:id="1096" w:name="_Toc356148110"/>
      <w:bookmarkStart w:id="1097" w:name="_Toc356148112"/>
      <w:bookmarkStart w:id="1098" w:name="_Toc358989205"/>
      <w:bookmarkStart w:id="1099" w:name="_Toc358990294"/>
      <w:bookmarkStart w:id="1100" w:name="_Toc358990517"/>
      <w:bookmarkStart w:id="1101" w:name="_Toc359074856"/>
      <w:bookmarkStart w:id="1102" w:name="_Toc359075007"/>
      <w:bookmarkStart w:id="1103" w:name="_Toc359083265"/>
      <w:bookmarkStart w:id="1104" w:name="_Toc363478540"/>
      <w:bookmarkStart w:id="1105" w:name="_Toc363478974"/>
      <w:bookmarkStart w:id="1106" w:name="_Toc363479110"/>
      <w:bookmarkStart w:id="1107" w:name="_Toc363586251"/>
      <w:bookmarkStart w:id="1108" w:name="_Toc363586394"/>
      <w:bookmarkStart w:id="1109" w:name="_Toc363586537"/>
      <w:bookmarkStart w:id="1110" w:name="_Toc363586680"/>
      <w:bookmarkStart w:id="1111" w:name="_Toc363646371"/>
      <w:bookmarkStart w:id="1112" w:name="_Toc363478542"/>
      <w:bookmarkStart w:id="1113" w:name="_Toc363478976"/>
      <w:bookmarkStart w:id="1114" w:name="_Toc363479112"/>
      <w:bookmarkStart w:id="1115" w:name="_Toc363586253"/>
      <w:bookmarkStart w:id="1116" w:name="_Toc363586396"/>
      <w:bookmarkStart w:id="1117" w:name="_Toc363586539"/>
      <w:bookmarkStart w:id="1118" w:name="_Toc363586682"/>
      <w:bookmarkStart w:id="1119" w:name="_Toc363646373"/>
      <w:bookmarkStart w:id="1120" w:name="_Toc363478543"/>
      <w:bookmarkStart w:id="1121" w:name="_Toc363478977"/>
      <w:bookmarkStart w:id="1122" w:name="_Toc363479113"/>
      <w:bookmarkStart w:id="1123" w:name="_Toc363586254"/>
      <w:bookmarkStart w:id="1124" w:name="_Toc363586397"/>
      <w:bookmarkStart w:id="1125" w:name="_Toc363586540"/>
      <w:bookmarkStart w:id="1126" w:name="_Toc363586683"/>
      <w:bookmarkStart w:id="1127" w:name="_Toc363646374"/>
      <w:bookmarkStart w:id="1128" w:name="_Toc363478545"/>
      <w:bookmarkStart w:id="1129" w:name="_Toc363478979"/>
      <w:bookmarkStart w:id="1130" w:name="_Toc363479115"/>
      <w:bookmarkStart w:id="1131" w:name="_Toc363586256"/>
      <w:bookmarkStart w:id="1132" w:name="_Toc363586399"/>
      <w:bookmarkStart w:id="1133" w:name="_Toc363586542"/>
      <w:bookmarkStart w:id="1134" w:name="_Toc363586685"/>
      <w:bookmarkStart w:id="1135" w:name="_Toc363646376"/>
      <w:bookmarkStart w:id="1136" w:name="_Toc363478547"/>
      <w:bookmarkStart w:id="1137" w:name="_Toc363478981"/>
      <w:bookmarkStart w:id="1138" w:name="_Toc363479117"/>
      <w:bookmarkStart w:id="1139" w:name="_Toc363586258"/>
      <w:bookmarkStart w:id="1140" w:name="_Toc363586401"/>
      <w:bookmarkStart w:id="1141" w:name="_Toc363586544"/>
      <w:bookmarkStart w:id="1142" w:name="_Toc363586687"/>
      <w:bookmarkStart w:id="1143" w:name="_Toc363646378"/>
      <w:bookmarkStart w:id="1144" w:name="_Toc363478990"/>
      <w:bookmarkStart w:id="1145" w:name="_Toc363479126"/>
      <w:bookmarkStart w:id="1146" w:name="_Toc363586267"/>
      <w:bookmarkStart w:id="1147" w:name="_Toc363586410"/>
      <w:bookmarkStart w:id="1148" w:name="_Toc363586553"/>
      <w:bookmarkStart w:id="1149" w:name="_Toc363586696"/>
      <w:bookmarkStart w:id="1150" w:name="_Toc363646387"/>
      <w:bookmarkStart w:id="1151" w:name="_Toc358989213"/>
      <w:bookmarkStart w:id="1152" w:name="_Toc358990302"/>
      <w:bookmarkStart w:id="1153" w:name="_Toc358990525"/>
      <w:bookmarkStart w:id="1154" w:name="_Toc359074864"/>
      <w:bookmarkStart w:id="1155" w:name="_Toc359075015"/>
      <w:bookmarkStart w:id="1156" w:name="_Toc359083273"/>
      <w:bookmarkStart w:id="1157" w:name="_Toc358989215"/>
      <w:bookmarkStart w:id="1158" w:name="_Toc358990304"/>
      <w:bookmarkStart w:id="1159" w:name="_Toc358990527"/>
      <w:bookmarkStart w:id="1160" w:name="_Toc359074866"/>
      <w:bookmarkStart w:id="1161" w:name="_Toc359075017"/>
      <w:bookmarkStart w:id="1162" w:name="_Toc359083275"/>
      <w:bookmarkStart w:id="1163" w:name="_Toc358989223"/>
      <w:bookmarkStart w:id="1164" w:name="_Toc358990312"/>
      <w:bookmarkStart w:id="1165" w:name="_Toc358990535"/>
      <w:bookmarkStart w:id="1166" w:name="_Toc359074874"/>
      <w:bookmarkStart w:id="1167" w:name="_Toc359075025"/>
      <w:bookmarkStart w:id="1168" w:name="_Toc359083283"/>
      <w:bookmarkStart w:id="1169" w:name="_Toc366771939"/>
      <w:bookmarkStart w:id="1170" w:name="_Toc35136766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69"/>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1" w:name="_Toc366771940"/>
      <w:r w:rsidRPr="007D25B0">
        <w:rPr>
          <w:lang w:val="en-US"/>
        </w:rPr>
        <w:t>Scope</w:t>
      </w:r>
      <w:bookmarkEnd w:id="1171"/>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2" w:name="_Toc366771941"/>
      <w:r w:rsidRPr="007D25B0">
        <w:rPr>
          <w:lang w:val="en-US"/>
        </w:rPr>
        <w:t>Normative references</w:t>
      </w:r>
      <w:bookmarkEnd w:id="1172"/>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3" w:name="_Ref364436814"/>
      <w:bookmarkStart w:id="1174" w:name="_Toc366771942"/>
      <w:r w:rsidRPr="007D25B0">
        <w:rPr>
          <w:lang w:val="en-US"/>
        </w:rPr>
        <w:t>Definitions</w:t>
      </w:r>
      <w:bookmarkEnd w:id="1173"/>
      <w:bookmarkEnd w:id="1174"/>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5" w:name="_Toc366771943"/>
      <w:r w:rsidRPr="007D25B0">
        <w:rPr>
          <w:lang w:val="en-US"/>
        </w:rPr>
        <w:t>Abbreviations</w:t>
      </w:r>
      <w:bookmarkEnd w:id="1175"/>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4"/>
      <w:r w:rsidRPr="007D25B0">
        <w:rPr>
          <w:lang w:val="en-US"/>
        </w:rPr>
        <w:t>Conventions</w:t>
      </w:r>
      <w:bookmarkEnd w:id="1176"/>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7" w:name="_Toc366771945"/>
      <w:r w:rsidRPr="007D25B0">
        <w:rPr>
          <w:lang w:val="en-US"/>
        </w:rPr>
        <w:t>Source, coded, decoded and output data formats, scanning processes, and neighbouring relationships</w:t>
      </w:r>
      <w:bookmarkEnd w:id="1177"/>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8" w:name="_Ref364436859"/>
      <w:bookmarkStart w:id="1179" w:name="_Toc366771946"/>
      <w:r w:rsidRPr="007D25B0">
        <w:rPr>
          <w:lang w:val="en-US"/>
        </w:rPr>
        <w:t>Syntax and semantics</w:t>
      </w:r>
      <w:bookmarkEnd w:id="1178"/>
      <w:bookmarkEnd w:id="1179"/>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0" w:name="_Toc366771947"/>
      <w:r w:rsidRPr="007D25B0">
        <w:rPr>
          <w:lang w:val="en-US"/>
        </w:rPr>
        <w:t>Method of specifying syntax in tabular form</w:t>
      </w:r>
      <w:bookmarkEnd w:id="1180"/>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1" w:name="_Toc366771948"/>
      <w:r w:rsidRPr="007D25B0">
        <w:rPr>
          <w:lang w:val="en-US"/>
        </w:rPr>
        <w:t>Specification of syntax functions, categories, and descriptors</w:t>
      </w:r>
      <w:bookmarkEnd w:id="1181"/>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2" w:name="_Toc366771949"/>
      <w:r w:rsidRPr="007D25B0">
        <w:rPr>
          <w:lang w:val="en-US"/>
        </w:rPr>
        <w:t>Syntax in tabular form</w:t>
      </w:r>
      <w:bookmarkEnd w:id="118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3" w:name="_Toc366771950"/>
      <w:r w:rsidRPr="007D25B0">
        <w:rPr>
          <w:lang w:val="en-US"/>
        </w:rPr>
        <w:t>NAL unit syntax</w:t>
      </w:r>
      <w:bookmarkEnd w:id="1183"/>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4" w:name="_Toc366771951"/>
      <w:r w:rsidRPr="007D25B0">
        <w:rPr>
          <w:lang w:val="en-US"/>
        </w:rPr>
        <w:t>Raw byte sequence payloads and RBSP trailing bits syntax</w:t>
      </w:r>
      <w:bookmarkEnd w:id="118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C004D6" w:rsidRPr="007D25B0" w:rsidTr="00C73469">
        <w:trPr>
          <w:trHeight w:val="289"/>
          <w:jc w:val="center"/>
          <w:ins w:id="1185" w:author="(v3)" w:date="2013-10-27T10:33:00Z"/>
        </w:trPr>
        <w:tc>
          <w:tcPr>
            <w:tcW w:w="7920" w:type="dxa"/>
          </w:tcPr>
          <w:p w:rsidR="00C004D6" w:rsidRPr="00C004D6" w:rsidRDefault="00C004D6"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186" w:author="(v3)" w:date="2013-10-27T10:33:00Z"/>
                <w:bCs/>
                <w:lang w:val="en-US"/>
              </w:rPr>
            </w:pPr>
            <w:ins w:id="1187" w:author="(v3)" w:date="2013-10-27T10:33:00Z">
              <w:r>
                <w:rPr>
                  <w:bCs/>
                  <w:lang w:val="en-US"/>
                </w:rPr>
                <w:tab/>
                <w:t>if</w:t>
              </w:r>
            </w:ins>
            <w:ins w:id="1188" w:author="(v3)" w:date="2013-10-27T10:34:00Z">
              <w:r>
                <w:rPr>
                  <w:bCs/>
                  <w:lang w:val="en-US"/>
                </w:rPr>
                <w:t xml:space="preserve">( </w:t>
              </w:r>
              <w:r w:rsidRPr="00C004D6">
                <w:rPr>
                  <w:bCs/>
                  <w:lang w:val="en-US"/>
                </w:rPr>
                <w:t>vps_max_layers_minus1</w:t>
              </w:r>
              <w:r>
                <w:rPr>
                  <w:bCs/>
                  <w:lang w:val="en-US"/>
                </w:rPr>
                <w:t xml:space="preserve"> )</w:t>
              </w:r>
            </w:ins>
          </w:p>
        </w:tc>
        <w:tc>
          <w:tcPr>
            <w:tcW w:w="1140" w:type="dxa"/>
          </w:tcPr>
          <w:p w:rsidR="00C004D6" w:rsidRPr="007D25B0" w:rsidRDefault="00C004D6" w:rsidP="00C73469">
            <w:pPr>
              <w:keepNext/>
              <w:tabs>
                <w:tab w:val="clear" w:pos="794"/>
                <w:tab w:val="clear" w:pos="1191"/>
                <w:tab w:val="clear" w:pos="1588"/>
                <w:tab w:val="clear" w:pos="1985"/>
              </w:tabs>
              <w:spacing w:before="0" w:after="60"/>
              <w:rPr>
                <w:ins w:id="1189" w:author="(v3)" w:date="2013-10-27T10:33:00Z"/>
                <w:rFonts w:eastAsia="MS Mincho"/>
                <w:bCs/>
                <w:lang w:val="en-US"/>
              </w:rPr>
            </w:pPr>
          </w:p>
        </w:tc>
      </w:tr>
      <w:tr w:rsidR="00C004D6" w:rsidRPr="007D25B0" w:rsidTr="00C73469">
        <w:trPr>
          <w:trHeight w:val="289"/>
          <w:jc w:val="center"/>
          <w:ins w:id="1190" w:author="(v3)" w:date="2013-10-27T10:34:00Z"/>
        </w:trPr>
        <w:tc>
          <w:tcPr>
            <w:tcW w:w="7920" w:type="dxa"/>
          </w:tcPr>
          <w:p w:rsidR="00C004D6" w:rsidRPr="00C004D6" w:rsidRDefault="00C004D6"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191" w:author="(v3)" w:date="2013-10-27T10:34:00Z"/>
                <w:b/>
                <w:bCs/>
                <w:lang w:val="en-US"/>
              </w:rPr>
            </w:pPr>
            <w:ins w:id="1192" w:author="(v3)" w:date="2013-10-27T10:34:00Z">
              <w:r>
                <w:rPr>
                  <w:bCs/>
                  <w:lang w:val="en-US"/>
                </w:rPr>
                <w:tab/>
              </w:r>
              <w:r>
                <w:rPr>
                  <w:bCs/>
                  <w:lang w:val="en-US"/>
                </w:rPr>
                <w:tab/>
              </w:r>
              <w:r>
                <w:rPr>
                  <w:b/>
                  <w:bCs/>
                  <w:lang w:val="en-US"/>
                </w:rPr>
                <w:t>alt_output_layer_flag</w:t>
              </w:r>
            </w:ins>
          </w:p>
        </w:tc>
        <w:tc>
          <w:tcPr>
            <w:tcW w:w="1140" w:type="dxa"/>
          </w:tcPr>
          <w:p w:rsidR="00C004D6" w:rsidRPr="007D25B0" w:rsidRDefault="00C004D6" w:rsidP="00C73469">
            <w:pPr>
              <w:keepNext/>
              <w:tabs>
                <w:tab w:val="clear" w:pos="794"/>
                <w:tab w:val="clear" w:pos="1191"/>
                <w:tab w:val="clear" w:pos="1588"/>
                <w:tab w:val="clear" w:pos="1985"/>
              </w:tabs>
              <w:spacing w:before="0" w:after="60"/>
              <w:rPr>
                <w:ins w:id="1193" w:author="(v3)" w:date="2013-10-27T10:34:00Z"/>
                <w:rFonts w:eastAsia="MS Mincho"/>
                <w:bCs/>
                <w:lang w:val="en-US"/>
              </w:rPr>
            </w:pPr>
            <w:ins w:id="1194" w:author="(v3)" w:date="2013-10-27T10:35:00Z">
              <w:r>
                <w:rPr>
                  <w:rFonts w:eastAsia="MS Mincho"/>
                  <w:bCs/>
                  <w:lang w:val="en-US"/>
                </w:rPr>
                <w:t>u(1)</w:t>
              </w:r>
            </w:ins>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5" w:name="_Toc366771952"/>
      <w:r w:rsidRPr="007D25B0">
        <w:rPr>
          <w:lang w:val="en-US"/>
        </w:rPr>
        <w:lastRenderedPageBreak/>
        <w:t>Profile, tier and level syntax</w:t>
      </w:r>
      <w:bookmarkEnd w:id="1195"/>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6" w:name="_Toc366771953"/>
      <w:r w:rsidRPr="007D25B0">
        <w:rPr>
          <w:lang w:val="en-US"/>
        </w:rPr>
        <w:t>Scaling list data syntax</w:t>
      </w:r>
      <w:bookmarkEnd w:id="1196"/>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7" w:name="_Toc366771954"/>
      <w:r w:rsidRPr="007D25B0">
        <w:rPr>
          <w:lang w:val="en-US"/>
        </w:rPr>
        <w:t>Supplemental enhancement information message syntax</w:t>
      </w:r>
      <w:bookmarkEnd w:id="1197"/>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8" w:name="_Toc366771955"/>
      <w:r w:rsidRPr="007D25B0">
        <w:rPr>
          <w:lang w:val="en-US"/>
        </w:rPr>
        <w:lastRenderedPageBreak/>
        <w:t>Slice segment header syntax</w:t>
      </w:r>
      <w:bookmarkEnd w:id="119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9" w:name="_Toc366771956"/>
      <w:r w:rsidRPr="007D25B0">
        <w:rPr>
          <w:lang w:val="en-US"/>
        </w:rPr>
        <w:t>Short-term reference picture set syntax</w:t>
      </w:r>
      <w:bookmarkEnd w:id="1199"/>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0" w:name="_Toc366771957"/>
      <w:r w:rsidRPr="007D25B0">
        <w:rPr>
          <w:lang w:val="en-US"/>
        </w:rPr>
        <w:t>Slice segment data syntax</w:t>
      </w:r>
      <w:bookmarkEnd w:id="120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01" w:name="_Toc366771958"/>
      <w:r w:rsidRPr="007D25B0">
        <w:rPr>
          <w:lang w:val="en-US"/>
        </w:rPr>
        <w:t>Semantics</w:t>
      </w:r>
      <w:bookmarkEnd w:id="120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2" w:name="_Toc366771959"/>
      <w:r w:rsidRPr="007D25B0">
        <w:rPr>
          <w:lang w:val="en-US"/>
        </w:rPr>
        <w:t>General</w:t>
      </w:r>
      <w:bookmarkEnd w:id="120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3" w:name="_Toc366771960"/>
      <w:r w:rsidRPr="007D25B0">
        <w:rPr>
          <w:lang w:val="en-US"/>
        </w:rPr>
        <w:t>NAL unit semantics</w:t>
      </w:r>
      <w:bookmarkEnd w:id="120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4" w:name="_Toc366771961"/>
      <w:r w:rsidRPr="007D25B0">
        <w:rPr>
          <w:lang w:val="en-US"/>
        </w:rPr>
        <w:t>Raw byte sequence payloads, trailing bits, and byte alignment semantics</w:t>
      </w:r>
      <w:bookmarkEnd w:id="120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rsidR="008B3821" w:rsidRPr="007D25B0" w:rsidRDefault="008B3821" w:rsidP="008B3821">
      <w:pPr>
        <w:tabs>
          <w:tab w:val="left" w:pos="2977"/>
        </w:tabs>
        <w:rPr>
          <w:bCs/>
          <w:lang w:val="en-US"/>
        </w:rPr>
      </w:pPr>
      <w:proofErr w:type="gramStart"/>
      <w:r w:rsidRPr="007D25B0">
        <w:rPr>
          <w:b/>
          <w:bCs/>
          <w:lang w:val="en-US"/>
        </w:rPr>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proofErr w:type="gramStart"/>
      <w:r w:rsidRPr="007D25B0">
        <w:rPr>
          <w:b/>
          <w:bCs/>
          <w:lang w:val="en-US"/>
        </w:rPr>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pt;height:28.95pt" o:ole="">
            <v:imagedata r:id="rId22" o:title=""/>
          </v:shape>
          <o:OLEObject Type="Embed" ProgID="Equation.3" ShapeID="_x0000_i1025" DrawAspect="Content" ObjectID="_1444380027"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_id_len_minus1[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The value of dimBitOffset[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It is a requirement of bitstream conformance that when NumScalabilityTypes is greater than 0, dimBitOffset[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 xml:space="preserve">vps_nuh_layer_id_present_flag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specifies that layer_id_in_nuh[ i ] for i from 0 to vps_max_layers_minus1, inclusive, are present. vps_nuh_layer_id_present_flag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r w:rsidRPr="007D25B0">
        <w:rPr>
          <w:rFonts w:eastAsia="Batang"/>
          <w:bCs/>
          <w:lang w:val="en-US" w:eastAsia="ko-KR"/>
        </w:rPr>
        <w:t xml:space="preserve">[ i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r w:rsidRPr="007D25B0">
        <w:rPr>
          <w:rFonts w:eastAsia="Times New Roman"/>
          <w:lang w:val="en-US"/>
        </w:rPr>
        <w:t xml:space="preserve">[ i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 i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LayerIdxInVps[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r w:rsidRPr="007D25B0">
        <w:rPr>
          <w:rFonts w:eastAsia="Batang"/>
          <w:bCs/>
          <w:lang w:val="en-US" w:eastAsia="ko-KR"/>
        </w:rPr>
        <w:t xml:space="preserve">[ i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 i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dimension_id[ 0 ][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lastRenderedPageBreak/>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for(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lId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for(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t>if(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 i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ViewOrderIdx[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 </w:t>
      </w:r>
      <w:r w:rsidRPr="007D25B0">
        <w:rPr>
          <w:rFonts w:eastAsia="Batang"/>
          <w:bCs/>
          <w:lang w:eastAsia="ko-KR"/>
        </w:rPr>
        <w:t>lId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ViewScalExtLayerFlag[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r w:rsidRPr="007D25B0">
        <w:rPr>
          <w:rFonts w:eastAsia="Batang"/>
          <w:b/>
          <w:bCs/>
          <w:lang w:val="en-US" w:eastAsia="ko-KR"/>
        </w:rPr>
        <w:t>view_id_len_minus1</w:t>
      </w:r>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r w:rsidRPr="007D25B0">
        <w:rPr>
          <w:rFonts w:eastAsia="Batang"/>
          <w:bCs/>
          <w:lang w:val="en-US" w:eastAsia="ko-KR"/>
        </w:rPr>
        <w:t xml:space="preserve">[ i ] specifies the view identifier of the i-th view specified by the VPS. </w:t>
      </w:r>
      <w:r w:rsidRPr="007D25B0">
        <w:rPr>
          <w:lang w:val="en-US"/>
        </w:rPr>
        <w:t xml:space="preserve">The length of the </w:t>
      </w:r>
      <w:r w:rsidRPr="007D25B0">
        <w:rPr>
          <w:rFonts w:eastAsia="Batang"/>
          <w:bCs/>
          <w:lang w:val="en-US" w:eastAsia="ko-KR"/>
        </w:rPr>
        <w:t xml:space="preserve">view_id_val[ i ] </w:t>
      </w:r>
      <w:r w:rsidRPr="007D25B0">
        <w:rPr>
          <w:lang w:val="en-US"/>
        </w:rPr>
        <w:t xml:space="preserve">syntax element is view_id_len_minus1 + 1 bits. </w:t>
      </w:r>
      <w:r w:rsidRPr="007D25B0">
        <w:rPr>
          <w:bCs/>
          <w:lang w:val="en-US"/>
        </w:rPr>
        <w:t>When not present, the value of view_id_val[ i ] is inferred to be equal to 0.</w:t>
      </w:r>
    </w:p>
    <w:p w:rsidR="008B3821" w:rsidRPr="007D25B0" w:rsidRDefault="008B3821" w:rsidP="008B3821">
      <w:pPr>
        <w:rPr>
          <w:bCs/>
          <w:lang w:val="en-US"/>
        </w:rPr>
      </w:pPr>
      <w:r w:rsidRPr="007D25B0">
        <w:rPr>
          <w:bCs/>
          <w:lang w:val="en-US"/>
        </w:rPr>
        <w:t>For each layer with nuh_layer_id equal to nuhLayerId, the value ViewId[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r w:rsidRPr="007D25B0">
        <w:rPr>
          <w:rFonts w:eastAsia="Batang"/>
          <w:b/>
          <w:bCs/>
          <w:lang w:val="en-US" w:eastAsia="ko-KR"/>
        </w:rPr>
        <w:t>max_tid_ref_present_flag</w:t>
      </w:r>
      <w:r w:rsidRPr="007D25B0">
        <w:rPr>
          <w:lang w:val="en-US" w:eastAsia="ko-KR"/>
        </w:rPr>
        <w:t xml:space="preserve"> equal to 1 specifies that the syntax element max_tid_il_ref_pics_plus1[ i ] is present. </w:t>
      </w:r>
      <w:r w:rsidRPr="007D25B0">
        <w:rPr>
          <w:rFonts w:eastAsia="Batang"/>
          <w:bCs/>
          <w:lang w:val="en-US" w:eastAsia="ko-KR"/>
        </w:rPr>
        <w:t>max_tid_ref_present_flag</w:t>
      </w:r>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max_tid_il_ref_pics_plus1[ i ] is inferred to be equal to 7.</w:t>
      </w:r>
    </w:p>
    <w:p w:rsidR="008B3821" w:rsidRPr="007D25B0" w:rsidRDefault="008B3821" w:rsidP="008B3821">
      <w:pPr>
        <w:rPr>
          <w:rFonts w:eastAsia="Batang"/>
          <w:bCs/>
          <w:lang w:val="en-US" w:eastAsia="ko-KR"/>
        </w:rPr>
      </w:pPr>
      <w:r w:rsidRPr="007D25B0">
        <w:rPr>
          <w:rFonts w:eastAsia="Batang"/>
          <w:b/>
          <w:bCs/>
          <w:lang w:val="en-US" w:eastAsia="ko-KR"/>
        </w:rPr>
        <w:t>all_ref_layers_active_flag</w:t>
      </w:r>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all_ref_layers_active_flag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r w:rsidRPr="007D25B0">
        <w:rPr>
          <w:rFonts w:eastAsia="Batang"/>
          <w:b/>
          <w:bCs/>
          <w:lang w:val="en-US" w:eastAsia="ko-KR"/>
        </w:rPr>
        <w:t>vps_number_layer_sets_minus1</w:t>
      </w:r>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r w:rsidRPr="007D25B0">
        <w:rPr>
          <w:rFonts w:eastAsia="Batang"/>
          <w:b/>
          <w:bCs/>
          <w:lang w:val="en-US" w:eastAsia="ko-KR"/>
        </w:rPr>
        <w:t>vps_num_profile_tier_level_minus1</w:t>
      </w:r>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t>vps_profile_present_flag</w:t>
      </w:r>
      <w:r w:rsidRPr="007D25B0">
        <w:rPr>
          <w:bCs/>
          <w:lang w:val="en-US"/>
        </w:rPr>
        <w:t xml:space="preserve">[ i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 xml:space="preserve">vps_profile_present_flag[ i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profile_ref_minus1[ i ] + 1 shall be less than i.</w:t>
      </w:r>
    </w:p>
    <w:p w:rsidR="008B3821" w:rsidRPr="007D25B0" w:rsidRDefault="008B3821" w:rsidP="008B3821">
      <w:pPr>
        <w:rPr>
          <w:rFonts w:eastAsia="Batang"/>
          <w:b/>
          <w:bCs/>
          <w:lang w:val="en-US" w:eastAsia="ko-KR"/>
        </w:rPr>
      </w:pPr>
      <w:r w:rsidRPr="007D25B0">
        <w:rPr>
          <w:rFonts w:eastAsia="Batang"/>
          <w:b/>
          <w:bCs/>
          <w:lang w:val="en-US" w:eastAsia="ko-KR"/>
        </w:rPr>
        <w:lastRenderedPageBreak/>
        <w:t>more_output_layer_sets_than_default_flag</w:t>
      </w:r>
      <w:r w:rsidRPr="007D25B0">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r w:rsidRPr="007D25B0">
        <w:rPr>
          <w:b/>
          <w:bCs/>
          <w:lang w:val="en-US"/>
        </w:rPr>
        <w:t>num_add_output_layer_sets_minus1</w:t>
      </w:r>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r w:rsidRPr="007D25B0">
        <w:rPr>
          <w:rFonts w:eastAsia="Batang"/>
          <w:b/>
          <w:bCs/>
          <w:lang w:val="en-US" w:eastAsia="ko-KR"/>
        </w:rPr>
        <w:t>default_one_target_output_layer_flag</w:t>
      </w:r>
      <w:r w:rsidRPr="007D25B0">
        <w:rPr>
          <w:rFonts w:eastAsia="Batang"/>
          <w:lang w:val="en-US" w:eastAsia="ko-KR"/>
        </w:rPr>
        <w:t xml:space="preserve"> equal to 1 specifies that only the highest layer in each of the default output layer sets is a target output layer. default_one_target_output_layer_flag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output_layer_set_idx_minus1</w:t>
      </w:r>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The layer set for the i-th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r w:rsidRPr="007D25B0">
        <w:rPr>
          <w:lang w:val="en-US"/>
        </w:rPr>
        <w:t>[ i ]</w:t>
      </w:r>
      <w:r w:rsidRPr="007D25B0">
        <w:rPr>
          <w:bCs/>
          <w:lang w:val="en-US"/>
        </w:rPr>
        <w:t>[ j ] equal to 1 specifies that the j-th layer in the i-th output layer set is a target output layer. output_layer_flag</w:t>
      </w:r>
      <w:r w:rsidRPr="007D25B0">
        <w:rPr>
          <w:lang w:val="en-US"/>
        </w:rPr>
        <w:t>[ i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r w:rsidRPr="007D25B0">
        <w:rPr>
          <w:lang w:val="en-US"/>
        </w:rPr>
        <w:t>[ i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r w:rsidRPr="007D25B0">
        <w:rPr>
          <w:lang w:val="en-US"/>
        </w:rPr>
        <w:t>[ i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profile_level_tier_idx</w:t>
      </w:r>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r w:rsidRPr="007D25B0">
        <w:rPr>
          <w:lang w:val="en-US"/>
        </w:rPr>
        <w:t>[ i ]</w:t>
      </w:r>
      <w:r w:rsidRPr="007D25B0">
        <w:rPr>
          <w:rFonts w:eastAsia="Batang"/>
          <w:bCs/>
          <w:lang w:val="en-US" w:eastAsia="ko-KR"/>
        </w:rPr>
        <w:t xml:space="preserve"> shall be in the range of 0 to vps_num_profile_tier_level_minus1, inclusive</w:t>
      </w:r>
      <w:r w:rsidRPr="007D25B0">
        <w:rPr>
          <w:bCs/>
          <w:lang w:val="en-US"/>
        </w:rPr>
        <w:t>.</w:t>
      </w:r>
    </w:p>
    <w:p w:rsidR="00C004D6" w:rsidRDefault="00C004D6" w:rsidP="008B3821">
      <w:pPr>
        <w:rPr>
          <w:ins w:id="1205" w:author="(v3)" w:date="2013-10-27T11:40:00Z"/>
          <w:rFonts w:eastAsia="Batang"/>
          <w:bCs/>
          <w:lang w:val="en-US" w:eastAsia="ko-KR"/>
        </w:rPr>
      </w:pPr>
      <w:proofErr w:type="gramStart"/>
      <w:ins w:id="1206" w:author="(v3)" w:date="2013-10-27T10:35:00Z">
        <w:r>
          <w:rPr>
            <w:rFonts w:eastAsia="Batang"/>
            <w:b/>
            <w:bCs/>
            <w:lang w:val="en-US" w:eastAsia="ko-KR"/>
          </w:rPr>
          <w:t>alt_output_layer_flag</w:t>
        </w:r>
        <w:proofErr w:type="gramEnd"/>
        <w:r>
          <w:rPr>
            <w:rFonts w:eastAsia="Batang"/>
            <w:bCs/>
            <w:lang w:val="en-US" w:eastAsia="ko-KR"/>
          </w:rPr>
          <w:t xml:space="preserve"> </w:t>
        </w:r>
      </w:ins>
      <w:ins w:id="1207" w:author="(v3)" w:date="2013-10-27T11:39:00Z">
        <w:r w:rsidR="00507AD9">
          <w:rPr>
            <w:rFonts w:eastAsia="Batang"/>
            <w:bCs/>
            <w:lang w:val="en-US" w:eastAsia="ko-KR"/>
          </w:rPr>
          <w:t>affects picture</w:t>
        </w:r>
      </w:ins>
      <w:ins w:id="1208" w:author="(v3)" w:date="2013-10-27T10:37:00Z">
        <w:r>
          <w:rPr>
            <w:rFonts w:eastAsia="Batang"/>
            <w:bCs/>
            <w:lang w:val="en-US" w:eastAsia="ko-KR"/>
          </w:rPr>
          <w:t xml:space="preserve"> output as specified in </w:t>
        </w:r>
      </w:ins>
      <w:ins w:id="1209" w:author="(v3)" w:date="2013-10-27T11:34:00Z">
        <w:r w:rsidR="003674E1">
          <w:rPr>
            <w:rFonts w:eastAsia="Batang"/>
            <w:bCs/>
            <w:lang w:val="en-US" w:eastAsia="ko-KR"/>
          </w:rPr>
          <w:t xml:space="preserve">subclause </w:t>
        </w:r>
      </w:ins>
      <w:ins w:id="1210" w:author="(v3)" w:date="2013-10-27T11:35:00Z">
        <w:r w:rsidR="003674E1">
          <w:rPr>
            <w:rFonts w:eastAsia="Batang"/>
            <w:bCs/>
            <w:lang w:val="en-US" w:eastAsia="ko-KR"/>
          </w:rPr>
          <w:fldChar w:fldCharType="begin"/>
        </w:r>
        <w:r w:rsidR="003674E1">
          <w:rPr>
            <w:rFonts w:eastAsia="Batang"/>
            <w:bCs/>
            <w:lang w:val="en-US" w:eastAsia="ko-KR"/>
          </w:rPr>
          <w:instrText xml:space="preserve"> REF _Ref364437780 \r \h </w:instrText>
        </w:r>
        <w:r w:rsidR="003674E1">
          <w:rPr>
            <w:rFonts w:eastAsia="Batang"/>
            <w:bCs/>
            <w:lang w:val="en-US" w:eastAsia="ko-KR"/>
          </w:rPr>
        </w:r>
      </w:ins>
      <w:r w:rsidR="003674E1">
        <w:rPr>
          <w:rFonts w:eastAsia="Batang"/>
          <w:bCs/>
          <w:lang w:val="en-US" w:eastAsia="ko-KR"/>
        </w:rPr>
        <w:fldChar w:fldCharType="separate"/>
      </w:r>
      <w:ins w:id="1211" w:author="(v3)" w:date="2013-10-27T11:35:00Z">
        <w:r w:rsidR="003674E1">
          <w:rPr>
            <w:rFonts w:eastAsia="Batang"/>
            <w:bCs/>
            <w:lang w:val="en-US" w:eastAsia="ko-KR"/>
          </w:rPr>
          <w:t>F.13</w:t>
        </w:r>
        <w:r w:rsidR="003674E1">
          <w:rPr>
            <w:rFonts w:eastAsia="Batang"/>
            <w:bCs/>
            <w:lang w:val="en-US" w:eastAsia="ko-KR"/>
          </w:rPr>
          <w:fldChar w:fldCharType="end"/>
        </w:r>
        <w:r w:rsidR="003674E1">
          <w:rPr>
            <w:rFonts w:eastAsia="Batang"/>
            <w:bCs/>
            <w:lang w:val="en-US" w:eastAsia="ko-KR"/>
          </w:rPr>
          <w:t>.</w:t>
        </w:r>
      </w:ins>
    </w:p>
    <w:p w:rsidR="00507AD9" w:rsidRPr="007D25B0" w:rsidRDefault="00507AD9" w:rsidP="00507AD9">
      <w:pPr>
        <w:pStyle w:val="Note1"/>
        <w:rPr>
          <w:ins w:id="1212" w:author="(v3)" w:date="2013-10-27T11:40:00Z"/>
          <w:lang w:val="en-US" w:eastAsia="ko-KR"/>
        </w:rPr>
      </w:pPr>
      <w:ins w:id="1213" w:author="(v3)" w:date="2013-10-27T11:40:00Z">
        <w:r w:rsidRPr="007D25B0">
          <w:rPr>
            <w:lang w:val="en-US" w:eastAsia="ko-KR"/>
          </w:rPr>
          <w:t>NOTE </w:t>
        </w:r>
        <w:r>
          <w:fldChar w:fldCharType="begin"/>
        </w:r>
        <w:r>
          <w:instrText xml:space="preserve"> SEQ NoteCounter \s 9 \* MERGEFORMAT  \* MERGEFORMAT </w:instrText>
        </w:r>
      </w:ins>
      <w:r>
        <w:fldChar w:fldCharType="separate"/>
      </w:r>
      <w:ins w:id="1214" w:author="(v3)" w:date="2013-10-27T11:40:00Z">
        <w:r>
          <w:rPr>
            <w:noProof/>
          </w:rPr>
          <w:t>3</w:t>
        </w:r>
        <w:r>
          <w:fldChar w:fldCharType="end"/>
        </w:r>
        <w:r w:rsidRPr="007D25B0">
          <w:rPr>
            <w:lang w:val="en-US"/>
          </w:rPr>
          <w:t> </w:t>
        </w:r>
        <w:r w:rsidRPr="007D25B0">
          <w:rPr>
            <w:lang w:val="en-US" w:eastAsia="ko-KR"/>
          </w:rPr>
          <w:t>– </w:t>
        </w:r>
      </w:ins>
      <w:ins w:id="1215" w:author="(v3)" w:date="2013-10-27T11:43:00Z">
        <w:r>
          <w:rPr>
            <w:lang w:val="en-US" w:eastAsia="ko-KR"/>
          </w:rPr>
          <w:t>When</w:t>
        </w:r>
      </w:ins>
      <w:ins w:id="1216" w:author="(v3)" w:date="2013-10-27T11:41:00Z">
        <w:r>
          <w:rPr>
            <w:lang w:val="en-US" w:eastAsia="ko-KR"/>
          </w:rPr>
          <w:t xml:space="preserve"> alt_output_layer_flag is equal to 0, </w:t>
        </w:r>
      </w:ins>
      <w:ins w:id="1217" w:author="(v3)" w:date="2013-10-27T11:42:00Z">
        <w:r>
          <w:rPr>
            <w:rFonts w:eastAsia="Batang"/>
            <w:bCs/>
            <w:lang w:val="en-US" w:eastAsia="ko-KR"/>
          </w:rPr>
          <w:t xml:space="preserve">pictures </w:t>
        </w:r>
        <w:r>
          <w:rPr>
            <w:rFonts w:eastAsia="Batang"/>
            <w:bCs/>
            <w:lang w:val="en-US" w:eastAsia="ko-KR"/>
          </w:rPr>
          <w:t>that</w:t>
        </w:r>
        <w:r>
          <w:rPr>
            <w:rFonts w:eastAsia="Batang"/>
            <w:bCs/>
            <w:lang w:val="en-US" w:eastAsia="ko-KR"/>
          </w:rPr>
          <w:t xml:space="preserve"> are not at the </w:t>
        </w:r>
      </w:ins>
      <w:ins w:id="1218" w:author="(v3)" w:date="2013-10-27T11:47:00Z">
        <w:r>
          <w:rPr>
            <w:rFonts w:eastAsia="Batang"/>
            <w:bCs/>
            <w:lang w:val="en-US" w:eastAsia="ko-KR"/>
          </w:rPr>
          <w:t>target</w:t>
        </w:r>
      </w:ins>
      <w:ins w:id="1219" w:author="(v3)" w:date="2013-10-27T11:42:00Z">
        <w:r>
          <w:rPr>
            <w:rFonts w:eastAsia="Batang"/>
            <w:bCs/>
            <w:lang w:val="en-US" w:eastAsia="ko-KR"/>
          </w:rPr>
          <w:t xml:space="preserve"> output layers are not output. </w:t>
        </w:r>
      </w:ins>
      <w:ins w:id="1220" w:author="(v3)" w:date="2013-10-27T11:43:00Z">
        <w:r>
          <w:rPr>
            <w:rFonts w:eastAsia="Batang"/>
            <w:bCs/>
            <w:lang w:val="en-US" w:eastAsia="ko-KR"/>
          </w:rPr>
          <w:t>When</w:t>
        </w:r>
      </w:ins>
      <w:ins w:id="1221" w:author="(v3)" w:date="2013-10-27T11:42:00Z">
        <w:r>
          <w:rPr>
            <w:rFonts w:eastAsia="Batang"/>
            <w:bCs/>
            <w:lang w:val="en-US" w:eastAsia="ko-KR"/>
          </w:rPr>
          <w:t xml:space="preserve"> </w:t>
        </w:r>
        <w:r>
          <w:rPr>
            <w:rFonts w:eastAsia="Batang"/>
            <w:bCs/>
            <w:lang w:val="en-US" w:eastAsia="ko-KR"/>
          </w:rPr>
          <w:t xml:space="preserve">alt_output_layer_flag equal to 1 </w:t>
        </w:r>
      </w:ins>
      <w:ins w:id="1222" w:author="(v3)" w:date="2013-10-27T11:43:00Z">
        <w:r>
          <w:rPr>
            <w:rFonts w:eastAsia="Batang"/>
            <w:bCs/>
            <w:lang w:val="en-US" w:eastAsia="ko-KR"/>
          </w:rPr>
          <w:t xml:space="preserve">and a picture at the a </w:t>
        </w:r>
      </w:ins>
      <w:ins w:id="1223" w:author="(v3)" w:date="2013-10-27T11:47:00Z">
        <w:r>
          <w:rPr>
            <w:rFonts w:eastAsia="Batang"/>
            <w:bCs/>
            <w:lang w:val="en-US" w:eastAsia="ko-KR"/>
          </w:rPr>
          <w:t>target</w:t>
        </w:r>
      </w:ins>
      <w:ins w:id="1224" w:author="(v3)" w:date="2013-10-27T11:43:00Z">
        <w:r>
          <w:rPr>
            <w:rFonts w:eastAsia="Batang"/>
            <w:bCs/>
            <w:lang w:val="en-US" w:eastAsia="ko-KR"/>
          </w:rPr>
          <w:t xml:space="preserve"> output layer is not present in an access unit, </w:t>
        </w:r>
      </w:ins>
      <w:ins w:id="1225" w:author="(v3)" w:date="2013-10-27T11:44:00Z">
        <w:r>
          <w:rPr>
            <w:rFonts w:eastAsia="Batang"/>
            <w:bCs/>
            <w:lang w:val="en-US" w:eastAsia="ko-KR"/>
          </w:rPr>
          <w:t xml:space="preserve">a picture with </w:t>
        </w:r>
      </w:ins>
      <w:ins w:id="1226" w:author="(v3)" w:date="2013-10-27T11:45:00Z">
        <w:r>
          <w:rPr>
            <w:rFonts w:eastAsia="Batang"/>
            <w:bCs/>
            <w:lang w:val="en-US" w:eastAsia="ko-KR"/>
          </w:rPr>
          <w:t xml:space="preserve">highest nuh_layer_id among those pictures of the access unit for which </w:t>
        </w:r>
      </w:ins>
      <w:ins w:id="1227" w:author="(v3)" w:date="2013-10-27T11:44:00Z">
        <w:r>
          <w:rPr>
            <w:rFonts w:eastAsia="Batang"/>
            <w:bCs/>
            <w:lang w:val="en-US" w:eastAsia="ko-KR"/>
          </w:rPr>
          <w:t xml:space="preserve">PicOutputFlag </w:t>
        </w:r>
      </w:ins>
      <w:ins w:id="1228" w:author="(v3)" w:date="2013-10-27T11:45:00Z">
        <w:r>
          <w:rPr>
            <w:rFonts w:eastAsia="Batang"/>
            <w:bCs/>
            <w:lang w:val="en-US" w:eastAsia="ko-KR"/>
          </w:rPr>
          <w:t xml:space="preserve">is </w:t>
        </w:r>
      </w:ins>
      <w:ins w:id="1229" w:author="(v3)" w:date="2013-10-27T11:44:00Z">
        <w:r>
          <w:rPr>
            <w:rFonts w:eastAsia="Batang"/>
            <w:bCs/>
            <w:lang w:val="en-US" w:eastAsia="ko-KR"/>
          </w:rPr>
          <w:t>equal to 1</w:t>
        </w:r>
      </w:ins>
      <w:ins w:id="1230" w:author="(v3)" w:date="2013-10-27T11:45:00Z">
        <w:r>
          <w:rPr>
            <w:rFonts w:eastAsia="Batang"/>
            <w:bCs/>
            <w:lang w:val="en-US" w:eastAsia="ko-KR"/>
          </w:rPr>
          <w:t xml:space="preserve"> and </w:t>
        </w:r>
      </w:ins>
      <w:ins w:id="1231" w:author="(v3)" w:date="2013-10-27T11:46:00Z">
        <w:r>
          <w:rPr>
            <w:rFonts w:eastAsia="Batang"/>
            <w:bCs/>
            <w:lang w:val="en-US" w:eastAsia="ko-KR"/>
          </w:rPr>
          <w:t>which are not among the target output layers is output</w:t>
        </w:r>
      </w:ins>
      <w:ins w:id="1232" w:author="(v3)" w:date="2013-10-27T11:40:00Z">
        <w:r w:rsidRPr="007D25B0">
          <w:rPr>
            <w:lang w:val="en-US" w:eastAsia="ko-KR"/>
          </w:rPr>
          <w:t>.</w:t>
        </w:r>
      </w:ins>
      <w:ins w:id="1233" w:author="(v3)" w:date="2013-10-27T11:46:00Z">
        <w:r>
          <w:rPr>
            <w:lang w:val="en-US" w:eastAsia="ko-KR"/>
          </w:rPr>
          <w:t xml:space="preserve"> </w:t>
        </w:r>
      </w:ins>
    </w:p>
    <w:p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8B3821" w:rsidRPr="007D25B0" w:rsidRDefault="008B3821" w:rsidP="008B3821">
      <w:pPr>
        <w:rPr>
          <w:rFonts w:eastAsia="Batang"/>
          <w:bCs/>
          <w:lang w:val="en-US" w:eastAsia="ko-KR"/>
        </w:rPr>
      </w:pPr>
      <w:r w:rsidRPr="007D25B0">
        <w:rPr>
          <w:rFonts w:eastAsia="Batang"/>
          <w:b/>
          <w:bCs/>
          <w:lang w:val="en-US" w:eastAsia="ko-KR"/>
        </w:rPr>
        <w:t>vps_num_rep_formats_minus1</w:t>
      </w:r>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r w:rsidRPr="007D25B0">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0. The value of vps_rep_format_idx[ i ] shall be in the range of 0 to vps_num_rep_formats_minus1, inclusive.</w:t>
      </w:r>
    </w:p>
    <w:p w:rsidR="008B3821" w:rsidRPr="007D25B0" w:rsidRDefault="008B3821" w:rsidP="008B3821">
      <w:pPr>
        <w:rPr>
          <w:lang w:val="en-US" w:eastAsia="ko-KR"/>
        </w:rPr>
      </w:pPr>
      <w:r w:rsidRPr="007D25B0">
        <w:rPr>
          <w:rFonts w:eastAsia="Batang"/>
          <w:b/>
          <w:bCs/>
          <w:lang w:val="en-US" w:eastAsia="ko-KR"/>
        </w:rPr>
        <w:t xml:space="preserve">max_one_active_ref_layer_flag </w:t>
      </w:r>
      <w:r w:rsidRPr="007D25B0">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cross_layer_irap_aligned_flag equal to 0 </w:t>
      </w:r>
      <w:r w:rsidRPr="007D25B0">
        <w:rPr>
          <w:lang w:val="en-US" w:eastAsia="ko-KR"/>
        </w:rPr>
        <w:t>specifies that the above restriction may or may not apply.</w:t>
      </w:r>
    </w:p>
    <w:p w:rsidR="008B3821" w:rsidRPr="007D25B0" w:rsidRDefault="008B3821" w:rsidP="008B3821">
      <w:pPr>
        <w:rPr>
          <w:szCs w:val="22"/>
          <w:lang w:val="en-US"/>
        </w:rPr>
      </w:pPr>
      <w:r w:rsidRPr="007D25B0">
        <w:rPr>
          <w:b/>
          <w:szCs w:val="22"/>
          <w:lang w:val="en-US"/>
        </w:rPr>
        <w:t>direct_dep_type_len_minus2</w:t>
      </w:r>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w:t>
      </w:r>
      <w:r w:rsidRPr="007D25B0">
        <w:rPr>
          <w:szCs w:val="22"/>
          <w:lang w:val="en-US"/>
        </w:rPr>
        <w:lastRenderedPageBreak/>
        <w:t xml:space="preserve">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r w:rsidRPr="007D25B0">
        <w:rPr>
          <w:b/>
          <w:lang w:val="en-US"/>
        </w:rPr>
        <w:t>vps_vui_present_flag</w:t>
      </w:r>
      <w:r w:rsidRPr="007D25B0">
        <w:rPr>
          <w:lang w:val="en-US" w:eastAsia="de-DE"/>
        </w:rPr>
        <w:t xml:space="preserve"> equal to 1 specifies that the vps_vui( ) syntax structure is present in the VPS</w:t>
      </w:r>
      <w:r w:rsidRPr="007D25B0">
        <w:rPr>
          <w:rFonts w:eastAsia="Batang"/>
          <w:bCs/>
          <w:lang w:val="en-US" w:eastAsia="ko-KR"/>
        </w:rPr>
        <w:t xml:space="preserve">. </w:t>
      </w:r>
      <w:r w:rsidRPr="007D25B0">
        <w:rPr>
          <w:lang w:val="en-US"/>
        </w:rPr>
        <w:t>vps_vui_present_flag</w:t>
      </w:r>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r w:rsidRPr="007D25B0">
        <w:rPr>
          <w:rFonts w:eastAsia="Batang"/>
          <w:b/>
          <w:bCs/>
          <w:lang w:val="en-US" w:eastAsia="ko-KR"/>
        </w:rPr>
        <w:t>vps_vui_alignment_bit_equal_to_one</w:t>
      </w:r>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For each of these syntax elements, all constraints, if any, that apply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r w:rsidRPr="007D25B0">
        <w:rPr>
          <w:b/>
          <w:lang w:val="en-US"/>
        </w:rPr>
        <w:t>bit_rate_present_vps_flag</w:t>
      </w:r>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r w:rsidRPr="007D25B0">
        <w:rPr>
          <w:lang w:val="en-US"/>
        </w:rPr>
        <w:t>bit_rate_present_vps_flag</w:t>
      </w:r>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r w:rsidRPr="007D25B0">
        <w:rPr>
          <w:b/>
          <w:lang w:val="en-US"/>
        </w:rPr>
        <w:t>pic_rate_present_vps_flag</w:t>
      </w:r>
      <w:r w:rsidRPr="007D25B0">
        <w:rPr>
          <w:rFonts w:eastAsia="Batang"/>
          <w:b/>
          <w:bCs/>
          <w:lang w:val="en-US" w:eastAsia="ko-KR"/>
        </w:rPr>
        <w:t xml:space="preserve"> </w:t>
      </w:r>
      <w:r w:rsidRPr="007D25B0">
        <w:rPr>
          <w:rFonts w:eastAsia="Batang"/>
          <w:bCs/>
          <w:lang w:val="en-US" w:eastAsia="ko-KR"/>
        </w:rPr>
        <w:t>equal to 1 specifies that the syntax element pic_rate_present_flag[ i ][ j ] is present. pic</w:t>
      </w:r>
      <w:r w:rsidRPr="007D25B0">
        <w:rPr>
          <w:lang w:val="en-US"/>
        </w:rPr>
        <w:t>_rate_present_vps_flag</w:t>
      </w:r>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 i ][ j ] is inferred to be equal to 0.</w:t>
      </w:r>
    </w:p>
    <w:p w:rsidR="008B3821" w:rsidRPr="007D25B0" w:rsidRDefault="008B3821" w:rsidP="008B3821">
      <w:pPr>
        <w:rPr>
          <w:bCs/>
          <w:lang w:val="en-US"/>
        </w:rPr>
      </w:pPr>
      <w:r w:rsidRPr="007D25B0">
        <w:rPr>
          <w:b/>
          <w:bCs/>
          <w:lang w:val="en-US"/>
        </w:rPr>
        <w:t>pic_rate_present_flag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 i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 i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r w:rsidRPr="007D25B0">
        <w:rPr>
          <w:bCs/>
          <w:lang w:val="en-US"/>
        </w:rPr>
        <w:t>[ i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BitRateBPS(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 i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The upper bound for the bit rate in bits per second is given by BitRateBPS(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w:t>
      </w:r>
      <w:r w:rsidRPr="007D25B0">
        <w:rPr>
          <w:bCs/>
          <w:lang w:val="en-US"/>
        </w:rPr>
        <w:lastRenderedPageBreak/>
        <w:t>than t</w:t>
      </w:r>
      <w:r w:rsidRPr="007D25B0">
        <w:rPr>
          <w:bCs/>
          <w:vertAlign w:val="subscript"/>
          <w:lang w:val="en-US"/>
        </w:rPr>
        <w:t>2</w:t>
      </w:r>
      <w:r w:rsidRPr="007D25B0">
        <w:rPr>
          <w:bCs/>
          <w:lang w:val="en-US"/>
        </w:rPr>
        <w:t>. With x specifying the value of max_bit_rate_layer[ i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t>constant_pic_rate_idc</w:t>
      </w:r>
      <w:r w:rsidRPr="007D25B0">
        <w:rPr>
          <w:bCs/>
          <w:lang w:val="en-US"/>
        </w:rPr>
        <w:t>[ i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If the j-th subset of the i-th layer set only contains one or two access units or the value of avgPicRate(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 i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 i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 i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 i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r w:rsidRPr="007D25B0">
        <w:rPr>
          <w:bCs/>
          <w:lang w:val="en-US"/>
        </w:rPr>
        <w:t>[ i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p>
    <w:p w:rsidR="008B3821" w:rsidRPr="007D25B0" w:rsidRDefault="008B3821" w:rsidP="008B3821">
      <w:pPr>
        <w:rPr>
          <w:lang w:val="en-US"/>
        </w:rPr>
      </w:pPr>
      <w:r w:rsidRPr="007D25B0">
        <w:rPr>
          <w:b/>
          <w:bCs/>
          <w:lang w:val="en-US"/>
        </w:rPr>
        <w:t>ilp_restricted_ref_layers_flag</w:t>
      </w:r>
      <w:r w:rsidRPr="007D25B0">
        <w:rPr>
          <w:lang w:val="en-US"/>
        </w:rPr>
        <w:t xml:space="preserve"> equal to 1 indicates that additional restrictions on inter-layer prediction as specified below apply for each direct reference layer of each layer specified by the VPS. </w:t>
      </w:r>
      <w:r w:rsidRPr="007D25B0">
        <w:rPr>
          <w:bCs/>
          <w:lang w:val="en-US"/>
        </w:rPr>
        <w:t>ilp_restricted_ref_layers_flag</w:t>
      </w:r>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min_spatial_segment_offset_plus1</w:t>
      </w:r>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 i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w:t>
      </w:r>
      <w:r w:rsidRPr="007D25B0">
        <w:rPr>
          <w:bCs/>
          <w:lang w:val="en-US"/>
        </w:rPr>
        <w:lastRenderedPageBreak/>
        <w:t xml:space="preserve">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 i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lastRenderedPageBreak/>
        <w:t>When min_spatial_segment_offset_plus1[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lastRenderedPageBreak/>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r w:rsidRPr="007D25B0">
        <w:rPr>
          <w:b/>
          <w:lang w:val="en-US" w:eastAsia="ko-KR"/>
        </w:rPr>
        <w:t>sps_max_sub_layers_minus1</w:t>
      </w:r>
      <w:r w:rsidRPr="007D25B0">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update_rep_format_flag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r w:rsidRPr="007D25B0">
        <w:rPr>
          <w:b/>
          <w:lang w:val="en-US"/>
        </w:rPr>
        <w:t>chroma_format_idc</w:t>
      </w:r>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r w:rsidRPr="007D25B0">
        <w:rPr>
          <w:rFonts w:eastAsia="Times New Roman"/>
          <w:b/>
          <w:lang w:val="en-US" w:eastAsia="ja-JP"/>
        </w:rPr>
        <w:t>separate_colour_plane_flag</w:t>
      </w:r>
      <w:r w:rsidRPr="007D25B0">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lastRenderedPageBreak/>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r w:rsidRPr="007D25B0">
        <w:rPr>
          <w:b/>
          <w:bCs/>
          <w:lang w:val="en-US"/>
        </w:rPr>
        <w:t>pic_width_in_luma_samples</w:t>
      </w:r>
      <w:r w:rsidRPr="007D25B0">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r w:rsidRPr="007D25B0">
        <w:rPr>
          <w:b/>
          <w:lang w:val="en-US"/>
        </w:rPr>
        <w:t>pic_height_in_luma_samples</w:t>
      </w:r>
      <w:r w:rsidRPr="007D25B0">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r w:rsidRPr="007D25B0">
        <w:rPr>
          <w:b/>
          <w:lang w:val="en-US"/>
        </w:rPr>
        <w:t>bit_depth_luma_minus8</w:t>
      </w:r>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bit_depth_luma_minus8 shall be in the range of 0 to 6, inclusive. bit_depth_luma_minus8 shall be less than or equal to bit_depth_vps_luma_minus8.</w:t>
      </w:r>
    </w:p>
    <w:p w:rsidR="008B3821" w:rsidRPr="007D25B0" w:rsidRDefault="008B3821" w:rsidP="008B3821">
      <w:pPr>
        <w:rPr>
          <w:lang w:val="en-US"/>
        </w:rPr>
      </w:pPr>
      <w:r w:rsidRPr="007D25B0">
        <w:rPr>
          <w:b/>
          <w:lang w:val="en-US"/>
        </w:rPr>
        <w:t>bit_depth_chroma_minus8</w:t>
      </w:r>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r w:rsidRPr="007D25B0">
        <w:rPr>
          <w:lang w:val="en-US"/>
        </w:rPr>
        <w:t>bit_depth_chroma_minus8 shall be in the range of 0 to 6, inclusive. bit_depth_chroma_minus8 shall be less than or equal to bit_depth_vps_chroma_minus8.</w:t>
      </w:r>
    </w:p>
    <w:p w:rsidR="008B3821" w:rsidRPr="007D25B0" w:rsidRDefault="008B3821" w:rsidP="008B3821">
      <w:pPr>
        <w:rPr>
          <w:lang w:val="en-US" w:eastAsia="ko-KR"/>
        </w:rPr>
      </w:pPr>
      <w:r w:rsidRPr="007D25B0">
        <w:rPr>
          <w:b/>
          <w:lang w:val="en-US" w:eastAsia="ko-KR"/>
        </w:rPr>
        <w:t>sps_infer_scaling_list_flag</w:t>
      </w:r>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34" w:name="OLE_LINK1"/>
      <w:r w:rsidRPr="007D25B0">
        <w:rPr>
          <w:b/>
          <w:lang w:val="en-US" w:eastAsia="ko-KR"/>
        </w:rPr>
        <w:t>sps_scaling_list_ref_layer_id</w:t>
      </w:r>
      <w:r w:rsidRPr="007D25B0">
        <w:rPr>
          <w:lang w:val="en-US" w:eastAsia="ko-KR"/>
        </w:rPr>
        <w:t xml:space="preserve"> specifies the value of the nuh_layer_id of the layer for which the active SPS is associated with the same scaling list data as the current SPS.</w:t>
      </w:r>
    </w:p>
    <w:bookmarkEnd w:id="1234"/>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sps_scaling_list_data_present_flag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r w:rsidRPr="007D25B0">
        <w:rPr>
          <w:b/>
          <w:szCs w:val="22"/>
          <w:lang w:val="en-US"/>
        </w:rPr>
        <w:lastRenderedPageBreak/>
        <w:t>sps_extension_flag</w:t>
      </w:r>
      <w:r w:rsidRPr="007D25B0">
        <w:rPr>
          <w:szCs w:val="22"/>
          <w:lang w:val="en-US"/>
        </w:rPr>
        <w:t xml:space="preserve"> equal to 0 specifies that no sps_extension( ) syntax structure is present in the SPS RBSP syntax structure. sps_extension_flag equal to 1 specifies that the sps_extension( ) syntax structure is present in the SPS RBSP syntax structure.</w:t>
      </w:r>
    </w:p>
    <w:p w:rsidR="008B3821" w:rsidRPr="007D25B0" w:rsidRDefault="008B3821" w:rsidP="008B3821">
      <w:pPr>
        <w:rPr>
          <w:lang w:val="en-US"/>
        </w:rPr>
      </w:pPr>
      <w:r w:rsidRPr="007D25B0">
        <w:rPr>
          <w:b/>
          <w:lang w:val="en-US"/>
        </w:rPr>
        <w:t>sps_extension2_flag</w:t>
      </w:r>
      <w:r w:rsidRPr="007D25B0">
        <w:rPr>
          <w:lang w:val="en-US"/>
        </w:rPr>
        <w:t xml:space="preserve"> equal to 0 specifies that no sps_extension_data_flag syntax elements are present in the SPS RBSP syntax structure. sps_extension2_flag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Sequence parameter set extension semantics</w:t>
      </w:r>
    </w:p>
    <w:p w:rsidR="008B3821" w:rsidRPr="007D25B0" w:rsidRDefault="008B3821" w:rsidP="008B3821">
      <w:pPr>
        <w:pStyle w:val="3N"/>
        <w:rPr>
          <w:bCs/>
          <w:lang w:val="en-US"/>
        </w:rPr>
      </w:pPr>
      <w:r w:rsidRPr="007D25B0">
        <w:rPr>
          <w:rFonts w:eastAsia="Batang"/>
          <w:b/>
          <w:bCs/>
          <w:lang w:val="en-US" w:eastAsia="ko-KR"/>
        </w:rPr>
        <w:t>inter_view_</w:t>
      </w:r>
      <w:r w:rsidRPr="007D25B0">
        <w:rPr>
          <w:b/>
          <w:bCs/>
          <w:lang w:val="en-US" w:eastAsia="ja-JP"/>
        </w:rPr>
        <w:t xml:space="preserve">mv_vert_constraint_flag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r w:rsidRPr="007D25B0">
        <w:rPr>
          <w:b/>
          <w:bCs/>
        </w:rPr>
        <w:t>num_scaled_ref_layer_offsets</w:t>
      </w:r>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r w:rsidRPr="007D25B0">
        <w:rPr>
          <w:bCs/>
        </w:rPr>
        <w:t>[ i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r w:rsidRPr="007D25B0">
        <w:rPr>
          <w:bCs/>
        </w:rPr>
        <w:t>[ i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r w:rsidRPr="007D25B0">
        <w:rPr>
          <w:bCs/>
        </w:rPr>
        <w:t>[ i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r w:rsidRPr="007D25B0">
        <w:rPr>
          <w:bCs/>
        </w:rPr>
        <w:t>[ i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r w:rsidRPr="007D25B0">
        <w:rPr>
          <w:b/>
          <w:lang w:val="en-US"/>
        </w:rPr>
        <w:t>num_extra_slice_header_bits</w:t>
      </w:r>
      <w:r w:rsidRPr="007D25B0">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r w:rsidRPr="007D25B0">
        <w:rPr>
          <w:b/>
          <w:lang w:val="en-US"/>
        </w:rPr>
        <w:t>pps_infer_scaling_list_flag</w:t>
      </w:r>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r w:rsidRPr="007D25B0">
        <w:rPr>
          <w:b/>
          <w:lang w:val="en-US"/>
        </w:rPr>
        <w:t>pps_scaling_list_ref_layer_id</w:t>
      </w:r>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 xml:space="preserve">It is a requirement of bitstream conformance that, when a PPS with nuh_layer_id equal to nuhLayerIdA is active for a layer with nuh_layer_id equal to nuhLayerIdB and pps_infer_scaling_list_flag in the PPS is equal to 1, </w:t>
      </w:r>
      <w:r w:rsidRPr="007D25B0">
        <w:rPr>
          <w:lang w:val="en-US"/>
        </w:rPr>
        <w:lastRenderedPageBreak/>
        <w:t>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8B3821" w:rsidRPr="007D25B0" w:rsidRDefault="008B3821" w:rsidP="008B3821">
      <w:pPr>
        <w:rPr>
          <w:lang w:val="en-US"/>
        </w:rPr>
      </w:pPr>
      <w:r w:rsidRPr="007D25B0">
        <w:rPr>
          <w:rFonts w:eastAsia="MS Mincho"/>
          <w:b/>
          <w:bCs/>
          <w:lang w:val="en-US" w:eastAsia="ja-JP"/>
        </w:rPr>
        <w:t>pps_scaling_list_data_present_flag</w:t>
      </w:r>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5" w:name="_Toc366771962"/>
      <w:r w:rsidRPr="007D25B0">
        <w:rPr>
          <w:lang w:val="en-US"/>
        </w:rPr>
        <w:t>Profile, tier and level semantics</w:t>
      </w:r>
      <w:bookmarkEnd w:id="1235"/>
    </w:p>
    <w:p w:rsidR="008B3821" w:rsidRPr="007D25B0" w:rsidRDefault="008B3821" w:rsidP="008B3821">
      <w:pPr>
        <w:rPr>
          <w:bCs/>
          <w:szCs w:val="22"/>
          <w:lang w:val="en-US"/>
        </w:rPr>
      </w:pPr>
      <w:r w:rsidRPr="007D25B0">
        <w:rPr>
          <w:lang w:val="en-US"/>
        </w:rPr>
        <w:t xml:space="preserve">The profile_tier_level( ) syntax structure provides profile, tier and level information used for a layer set. When the profile_tier_level(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 xml:space="preserve">syntax structure. When the profile_tier_level(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 xml:space="preserve">profile_tier_level(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profile_tier_level( ) syntax structure applies.</w:t>
      </w:r>
    </w:p>
    <w:p w:rsidR="008B3821" w:rsidRPr="007D25B0" w:rsidRDefault="008B3821" w:rsidP="008B3821">
      <w:pPr>
        <w:pStyle w:val="3N"/>
        <w:rPr>
          <w:lang w:val="en-US"/>
        </w:rPr>
      </w:pPr>
      <w:r w:rsidRPr="007D25B0">
        <w:rPr>
          <w:bCs/>
          <w:szCs w:val="22"/>
          <w:lang w:val="en-US"/>
        </w:rPr>
        <w:t xml:space="preserve">When the syntax elements general_profile_space, general_tier_flag, general_profile_idc, general_profile_compatibility_flag[ j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 xml:space="preserve">When the syntax elements sub_layer_profile_space[ i ], sub_layer_tier_flag[ i ], sub_layer_profile_idc[ i ], </w:t>
      </w:r>
      <w:r w:rsidRPr="007D25B0">
        <w:rPr>
          <w:bCs/>
          <w:szCs w:val="22"/>
          <w:lang w:val="en-US"/>
        </w:rPr>
        <w:lastRenderedPageBreak/>
        <w:t>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proofErr w:type="gramStart"/>
      <w:r w:rsidRPr="007D25B0">
        <w:rPr>
          <w:b/>
          <w:bCs/>
          <w:szCs w:val="22"/>
          <w:lang w:val="en-US"/>
        </w:rPr>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general_profile_compatibility_flag[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r w:rsidRPr="007D25B0">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 i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6" w:name="_Toc366771963"/>
      <w:r w:rsidRPr="007D25B0">
        <w:rPr>
          <w:lang w:val="en-US"/>
        </w:rPr>
        <w:t>Scaling list data semantics</w:t>
      </w:r>
      <w:bookmarkEnd w:id="1236"/>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7" w:name="_Toc366771964"/>
      <w:r w:rsidRPr="007D25B0">
        <w:rPr>
          <w:lang w:val="en-US"/>
        </w:rPr>
        <w:t>Supplemental enhancement information message semantics</w:t>
      </w:r>
      <w:bookmarkEnd w:id="1237"/>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8" w:name="_Toc366771965"/>
      <w:r w:rsidRPr="007D25B0">
        <w:rPr>
          <w:lang w:val="en-US"/>
        </w:rPr>
        <w:t>Slice segment header semantics</w:t>
      </w:r>
      <w:bookmarkEnd w:id="123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8B3821"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r w:rsidRPr="007D25B0">
        <w:rPr>
          <w:b/>
          <w:lang w:val="en-US"/>
        </w:rPr>
        <w:t>poc_reset_flag</w:t>
      </w:r>
      <w:r w:rsidRPr="007D25B0">
        <w:rPr>
          <w:lang w:val="en-US"/>
        </w:rPr>
        <w:t xml:space="preserve"> equal to 1 specifies that the derived picture order count for the current picture is equal to 0. poc_reset_flag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8B3821" w:rsidRPr="007D25B0" w:rsidRDefault="008B3821" w:rsidP="008B3821">
      <w:pPr>
        <w:pStyle w:val="3N"/>
        <w:rPr>
          <w:lang w:val="en-US"/>
        </w:rPr>
      </w:pPr>
      <w:r w:rsidRPr="007D25B0">
        <w:rPr>
          <w:b/>
          <w:lang w:val="en-US"/>
        </w:rPr>
        <w:t>discardable_flag</w:t>
      </w:r>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8B3821" w:rsidRPr="007D25B0" w:rsidRDefault="008B3821" w:rsidP="008B3821">
      <w:pPr>
        <w:rPr>
          <w:lang w:val="en-US" w:eastAsia="ko-KR"/>
        </w:rPr>
      </w:pPr>
      <w:r w:rsidRPr="007D25B0">
        <w:rPr>
          <w:b/>
          <w:lang w:val="en-US" w:eastAsia="ko-KR"/>
        </w:rPr>
        <w:t>inter_layer_pred_enabled_flag</w:t>
      </w:r>
      <w:r w:rsidRPr="007D25B0">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8B3821" w:rsidRPr="007D25B0" w:rsidRDefault="008B3821" w:rsidP="008B3821">
      <w:pPr>
        <w:rPr>
          <w:lang w:val="en-US" w:eastAsia="ko-KR"/>
        </w:rPr>
      </w:pPr>
      <w:r w:rsidRPr="007D25B0">
        <w:rPr>
          <w:b/>
          <w:bCs/>
          <w:lang w:val="en-US"/>
        </w:rPr>
        <w:t>num_inter_layer_ref_pics_minus1</w:t>
      </w:r>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Ceil(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r w:rsidRPr="007D25B0">
        <w:rPr>
          <w:rFonts w:eastAsia="Batang"/>
          <w:bCs/>
          <w:lang w:val="en-US" w:eastAsia="ko-KR"/>
        </w:rPr>
        <w:t>NumDirectRefLayers[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lastRenderedPageBreak/>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 </w:t>
      </w:r>
      <w:r w:rsidRPr="007D25B0">
        <w:rPr>
          <w:bCs/>
          <w:lang w:val="en-US"/>
        </w:rPr>
        <w:t>i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 xml:space="preserve">inter_layer_pred_layer_idc[ i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 i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 i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 i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max_tid_il_ref_pics_plus1[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9" w:name="_Toc366771966"/>
      <w:r w:rsidRPr="007D25B0">
        <w:rPr>
          <w:lang w:val="en-US"/>
        </w:rPr>
        <w:t>Short-term reference picture set semantics</w:t>
      </w:r>
      <w:bookmarkEnd w:id="1239"/>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0" w:name="_Toc366771967"/>
      <w:r w:rsidRPr="007D25B0">
        <w:rPr>
          <w:lang w:val="en-US"/>
        </w:rPr>
        <w:lastRenderedPageBreak/>
        <w:t>Slice segment data semantics</w:t>
      </w:r>
      <w:bookmarkEnd w:id="124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1" w:name="_Toc366771968"/>
      <w:r w:rsidRPr="007D25B0">
        <w:rPr>
          <w:lang w:val="en-US"/>
        </w:rPr>
        <w:t>Decoding process</w:t>
      </w:r>
      <w:bookmarkEnd w:id="1241"/>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2" w:name="_Ref364436892"/>
      <w:bookmarkStart w:id="1243" w:name="_Toc366771969"/>
      <w:r w:rsidRPr="007D25B0">
        <w:rPr>
          <w:lang w:val="en-US"/>
        </w:rPr>
        <w:t>General decoding process</w:t>
      </w:r>
      <w:bookmarkEnd w:id="1242"/>
      <w:bookmarkEnd w:id="1243"/>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lastRenderedPageBreak/>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r w:rsidRPr="007D25B0">
        <w:rPr>
          <w:lang w:val="en-CA"/>
        </w:rPr>
        <w:t>DependencyId</w:t>
      </w:r>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4" w:name="_Toc366771970"/>
      <w:r w:rsidRPr="007D25B0">
        <w:rPr>
          <w:lang w:val="en-US"/>
        </w:rPr>
        <w:t>Decoding process for starting the decoding of a coded picture with nuh_layer_id greater than 0</w:t>
      </w:r>
      <w:bookmarkEnd w:id="1244"/>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5" w:name="_Toc366771971"/>
      <w:r w:rsidRPr="007D25B0">
        <w:rPr>
          <w:lang w:val="en-US"/>
        </w:rPr>
        <w:t>Decoding process for ending the decoding of a coded picture with nuh_layer_id greater than 0</w:t>
      </w:r>
      <w:bookmarkEnd w:id="1245"/>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if LayerInitialisedFlag[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r w:rsidRPr="007D25B0">
        <w:rPr>
          <w:lang w:val="en-US"/>
        </w:rPr>
        <w:t>FirstPicInLayerDecodedFlag[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a nuh_layer_id value latestDecLayerId</w:t>
      </w:r>
    </w:p>
    <w:p w:rsidR="008B3821" w:rsidRPr="007D25B0" w:rsidRDefault="008B3821" w:rsidP="008B3821">
      <w:pPr>
        <w:rPr>
          <w:lang w:val="en-US"/>
        </w:rPr>
      </w:pPr>
      <w:r w:rsidRPr="007D25B0">
        <w:rPr>
          <w:lang w:val="en-US"/>
        </w:rPr>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potentially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The variables numTargetDecLayers, and latestDecIdx are derived as follows:</w:t>
      </w:r>
    </w:p>
    <w:p w:rsidR="008B3821" w:rsidRPr="007D25B0" w:rsidRDefault="008B3821" w:rsidP="008B3821">
      <w:pPr>
        <w:tabs>
          <w:tab w:val="left" w:pos="284"/>
        </w:tabs>
        <w:ind w:left="284" w:hanging="284"/>
        <w:rPr>
          <w:lang w:val="en-US"/>
        </w:rPr>
      </w:pPr>
      <w:r w:rsidRPr="007D25B0">
        <w:rPr>
          <w:lang w:val="en-US"/>
        </w:rPr>
        <w:lastRenderedPageBreak/>
        <w:t>–</w:t>
      </w:r>
      <w:r w:rsidRPr="007D25B0">
        <w:rPr>
          <w:lang w:val="en-US"/>
        </w:rPr>
        <w:tab/>
        <w:t>numTargetDecLayers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latestDecIdx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 i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6" w:name="_Toc366771972"/>
      <w:r w:rsidRPr="007D25B0">
        <w:rPr>
          <w:lang w:val="en-US"/>
        </w:rPr>
        <w:t>Generation of unavailable reference pictures for pictures first in decoding order within a layer</w:t>
      </w:r>
      <w:bookmarkEnd w:id="1246"/>
    </w:p>
    <w:p w:rsidR="008B3821" w:rsidRPr="007D25B0" w:rsidRDefault="008B3821" w:rsidP="008B3821">
      <w:pPr>
        <w:numPr>
          <w:ilvl w:val="12"/>
          <w:numId w:val="0"/>
        </w:numPr>
        <w:tabs>
          <w:tab w:val="left" w:pos="-720"/>
        </w:tabs>
        <w:rPr>
          <w:lang w:val="en-US"/>
        </w:rPr>
      </w:pPr>
      <w:r w:rsidRPr="007D25B0">
        <w:rPr>
          <w:lang w:val="en-US"/>
        </w:rPr>
        <w:t>This process is invoked for a picture with nuh_layer_id equal to layerId, when FirstPicInLayerDecodedFlag[ layerId ] is equal to 0.</w:t>
      </w:r>
    </w:p>
    <w:p w:rsidR="008B3821" w:rsidRPr="007D25B0" w:rsidRDefault="008B3821" w:rsidP="008B3821">
      <w:pPr>
        <w:spacing w:before="60"/>
        <w:ind w:left="288"/>
        <w:rPr>
          <w:sz w:val="18"/>
          <w:szCs w:val="18"/>
          <w:lang w:val="en-US"/>
        </w:rPr>
      </w:pPr>
      <w:r w:rsidRPr="007D25B0">
        <w:rPr>
          <w:sz w:val="18"/>
          <w:szCs w:val="18"/>
          <w:lang w:val="en-US"/>
        </w:rPr>
        <w:t>NOTE – A cross-layer random access skipped (CL-RAS) picture is a picture with nuh_layer_id equal to layerId such that LayerInitialisedFlag[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PocLtCurr[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PocLtFoll[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7" w:name="_Toc366771973"/>
      <w:r w:rsidRPr="007D25B0">
        <w:rPr>
          <w:lang w:val="en-US"/>
        </w:rPr>
        <w:t>NAL unit decoding process</w:t>
      </w:r>
      <w:bookmarkEnd w:id="1247"/>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8" w:name="_Toc366771974"/>
      <w:r w:rsidRPr="007D25B0">
        <w:rPr>
          <w:lang w:val="en-US"/>
        </w:rPr>
        <w:t>Slice decoding processes</w:t>
      </w:r>
      <w:bookmarkEnd w:id="1248"/>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9" w:name="_Ref364437598"/>
      <w:bookmarkStart w:id="1250" w:name="_Toc366771975"/>
      <w:r w:rsidRPr="007D25B0">
        <w:rPr>
          <w:lang w:val="en-US"/>
        </w:rPr>
        <w:t>Decoding process for picture order count</w:t>
      </w:r>
      <w:bookmarkEnd w:id="1249"/>
      <w:bookmarkEnd w:id="1250"/>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 MaxPicOrderCntLsb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lastRenderedPageBreak/>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The function PicOrderCnt( picX ) is specified as follows:</w:t>
      </w:r>
    </w:p>
    <w:p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function DiffPicOrderCnt( picA, picB ) is specified as follows:</w:t>
      </w:r>
    </w:p>
    <w:p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bitstream shall not contain data that result in values of DiffPicOrderCnt(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 X,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1" w:name="_Ref364437627"/>
      <w:bookmarkStart w:id="1252" w:name="_Toc366771976"/>
      <w:r w:rsidRPr="007D25B0">
        <w:rPr>
          <w:lang w:val="en-US"/>
        </w:rPr>
        <w:t>Decoding process for reference picture set</w:t>
      </w:r>
      <w:bookmarkEnd w:id="1251"/>
      <w:bookmarkEnd w:id="1252"/>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lastRenderedPageBreak/>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lastRenderedPageBreak/>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lastRenderedPageBreak/>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3" w:name="_Toc366771977"/>
      <w:r w:rsidRPr="007D25B0">
        <w:rPr>
          <w:lang w:val="en-US"/>
        </w:rPr>
        <w:t>Decoding process for coding units coded in intra prediction mode</w:t>
      </w:r>
      <w:bookmarkEnd w:id="1253"/>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4" w:name="_Ref364437673"/>
      <w:bookmarkStart w:id="1255" w:name="_Toc366771978"/>
      <w:r w:rsidRPr="007D25B0">
        <w:rPr>
          <w:lang w:val="en-US"/>
        </w:rPr>
        <w:t>Decoding process for coding units coded in inter prediction mode</w:t>
      </w:r>
      <w:bookmarkEnd w:id="1254"/>
      <w:bookmarkEnd w:id="1255"/>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6" w:name="_Toc366771979"/>
      <w:r w:rsidRPr="007D25B0">
        <w:rPr>
          <w:lang w:val="en-US"/>
        </w:rPr>
        <w:t>Scaling, transformation and array construction process prior to deblocking filter process</w:t>
      </w:r>
      <w:bookmarkEnd w:id="1256"/>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7" w:name="_Toc366771980"/>
      <w:r w:rsidRPr="007D25B0">
        <w:rPr>
          <w:lang w:val="en-US"/>
        </w:rPr>
        <w:t>In-loop filter process</w:t>
      </w:r>
      <w:bookmarkEnd w:id="1257"/>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8" w:name="_Toc366771981"/>
      <w:r w:rsidRPr="007D25B0">
        <w:rPr>
          <w:lang w:val="en-US"/>
        </w:rPr>
        <w:t>Parsing process</w:t>
      </w:r>
      <w:bookmarkEnd w:id="1258"/>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9" w:name="_Toc366771982"/>
      <w:r w:rsidRPr="007D25B0">
        <w:rPr>
          <w:lang w:val="en-US"/>
        </w:rPr>
        <w:t>Specification of bitstream subsets</w:t>
      </w:r>
      <w:bookmarkEnd w:id="1259"/>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60" w:name="_Toc366771983"/>
      <w:r w:rsidRPr="007D25B0">
        <w:rPr>
          <w:lang w:val="en-US"/>
        </w:rPr>
        <w:t>(Void)</w:t>
      </w:r>
      <w:bookmarkEnd w:id="1260"/>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61" w:name="_Ref364437770"/>
      <w:bookmarkStart w:id="1262" w:name="_Toc366771984"/>
      <w:r w:rsidRPr="007D25B0">
        <w:rPr>
          <w:lang w:val="en-US"/>
        </w:rPr>
        <w:t>Byte stream format</w:t>
      </w:r>
      <w:bookmarkEnd w:id="1261"/>
      <w:bookmarkEnd w:id="1262"/>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63" w:name="_Ref364437780"/>
      <w:bookmarkStart w:id="1264" w:name="_Toc366771985"/>
      <w:r w:rsidRPr="007D25B0">
        <w:rPr>
          <w:lang w:val="en-US"/>
        </w:rPr>
        <w:t>Hypothetical reference decoder</w:t>
      </w:r>
      <w:bookmarkEnd w:id="1263"/>
      <w:bookmarkEnd w:id="1264"/>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5" w:name="_Toc366771986"/>
      <w:r w:rsidRPr="007D25B0">
        <w:rPr>
          <w:lang w:val="en-US"/>
        </w:rPr>
        <w:t>General</w:t>
      </w:r>
      <w:bookmarkEnd w:id="1265"/>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6" w:name="_Toc366771987"/>
      <w:r w:rsidRPr="007D25B0">
        <w:rPr>
          <w:lang w:val="en-US"/>
        </w:rPr>
        <w:t>Operation of coded picture buffer (CPB)</w:t>
      </w:r>
      <w:bookmarkEnd w:id="1266"/>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lastRenderedPageBreak/>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"AuNominalRemovalTime[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7" w:name="_Toc366771988"/>
      <w:r w:rsidRPr="007D25B0">
        <w:rPr>
          <w:lang w:val="en-US"/>
        </w:rPr>
        <w:t>Operation of the decoded picture buffer (DPB)</w:t>
      </w:r>
      <w:bookmarkEnd w:id="1267"/>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8" w:name="_Toc366771989"/>
      <w:r w:rsidRPr="007D25B0">
        <w:rPr>
          <w:lang w:val="en-US"/>
        </w:rPr>
        <w:t>General</w:t>
      </w:r>
      <w:bookmarkEnd w:id="1268"/>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FE3A6F" w:rsidRDefault="00FE3A6F" w:rsidP="008B3821">
      <w:pPr>
        <w:pStyle w:val="3N"/>
        <w:rPr>
          <w:ins w:id="1269" w:author="(v3)" w:date="2013-10-27T11:02:00Z"/>
          <w:lang w:val="en-US"/>
        </w:rPr>
      </w:pPr>
      <w:ins w:id="1270" w:author="(v3)" w:date="2013-10-27T11:04:00Z">
        <w:r>
          <w:rPr>
            <w:lang w:val="en-US"/>
          </w:rPr>
          <w:t>The following applies</w:t>
        </w:r>
      </w:ins>
      <w:ins w:id="1271" w:author="(v3)" w:date="2013-10-27T11:05:00Z">
        <w:r>
          <w:rPr>
            <w:lang w:val="en-US"/>
          </w:rPr>
          <w:t xml:space="preserve"> for all decoded access units</w:t>
        </w:r>
      </w:ins>
      <w:ins w:id="1272" w:author="(v3)" w:date="2013-10-27T11:04:00Z">
        <w:r>
          <w:rPr>
            <w:lang w:val="en-US"/>
          </w:rPr>
          <w:t>:</w:t>
        </w:r>
      </w:ins>
    </w:p>
    <w:p w:rsidR="003B0A4D" w:rsidRDefault="00FE3A6F" w:rsidP="00FE3A6F">
      <w:pPr>
        <w:tabs>
          <w:tab w:val="clear" w:pos="794"/>
          <w:tab w:val="left" w:pos="400"/>
        </w:tabs>
        <w:ind w:left="400" w:hanging="400"/>
        <w:rPr>
          <w:ins w:id="1273" w:author="(v3)" w:date="2013-10-27T11:09:00Z"/>
          <w:lang w:val="en-US"/>
        </w:rPr>
      </w:pPr>
      <w:ins w:id="1274" w:author="(v3)" w:date="2013-10-27T11:04:00Z">
        <w:r w:rsidRPr="007D25B0">
          <w:rPr>
            <w:lang w:val="en-US"/>
          </w:rPr>
          <w:t>–</w:t>
        </w:r>
        <w:r w:rsidRPr="007D25B0">
          <w:rPr>
            <w:lang w:val="en-US"/>
          </w:rPr>
          <w:tab/>
        </w:r>
      </w:ins>
      <w:ins w:id="1275" w:author="(v3)" w:date="2013-10-27T10:58:00Z">
        <w:r>
          <w:rPr>
            <w:lang w:val="en-US"/>
          </w:rPr>
          <w:t xml:space="preserve">If an access unit does not contain a picture at a target output layer and </w:t>
        </w:r>
      </w:ins>
      <w:ins w:id="1276" w:author="(v3)" w:date="2013-10-27T10:59:00Z">
        <w:r>
          <w:rPr>
            <w:lang w:val="en-US"/>
          </w:rPr>
          <w:t>alt_output_layer_flag is equal to 1</w:t>
        </w:r>
      </w:ins>
      <w:ins w:id="1277" w:author="(v3)" w:date="2013-10-27T11:00:00Z">
        <w:r>
          <w:rPr>
            <w:lang w:val="en-US"/>
          </w:rPr>
          <w:t>,</w:t>
        </w:r>
      </w:ins>
      <w:ins w:id="1278" w:author="(v3)" w:date="2013-10-27T11:04:00Z">
        <w:r>
          <w:rPr>
            <w:lang w:val="en-US"/>
          </w:rPr>
          <w:t xml:space="preserve"> </w:t>
        </w:r>
      </w:ins>
      <w:ins w:id="1279" w:author="(v3)" w:date="2013-10-27T11:09:00Z">
        <w:r w:rsidR="003B0A4D">
          <w:rPr>
            <w:lang w:val="en-US"/>
          </w:rPr>
          <w:t xml:space="preserve">the following </w:t>
        </w:r>
      </w:ins>
      <w:ins w:id="1280" w:author="(v3)" w:date="2013-10-27T11:12:00Z">
        <w:r w:rsidR="003B0A4D">
          <w:rPr>
            <w:lang w:val="en-US"/>
          </w:rPr>
          <w:t xml:space="preserve">ordered steps </w:t>
        </w:r>
      </w:ins>
      <w:ins w:id="1281" w:author="(v3)" w:date="2013-10-27T11:09:00Z">
        <w:r w:rsidR="003B0A4D">
          <w:rPr>
            <w:lang w:val="en-US"/>
          </w:rPr>
          <w:t>appl</w:t>
        </w:r>
      </w:ins>
      <w:ins w:id="1282" w:author="(v3)" w:date="2013-10-27T11:12:00Z">
        <w:r w:rsidR="003B0A4D">
          <w:rPr>
            <w:lang w:val="en-US"/>
          </w:rPr>
          <w:t>y</w:t>
        </w:r>
      </w:ins>
      <w:ins w:id="1283" w:author="(v3)" w:date="2013-10-27T11:09:00Z">
        <w:r w:rsidR="003B0A4D">
          <w:rPr>
            <w:lang w:val="en-US"/>
          </w:rPr>
          <w:t>:</w:t>
        </w:r>
      </w:ins>
    </w:p>
    <w:p w:rsidR="003B0A4D" w:rsidRDefault="003B0A4D" w:rsidP="003B0A4D">
      <w:pPr>
        <w:tabs>
          <w:tab w:val="clear" w:pos="794"/>
          <w:tab w:val="left" w:pos="400"/>
        </w:tabs>
        <w:ind w:left="800" w:hanging="400"/>
        <w:rPr>
          <w:ins w:id="1284" w:author="(v3)" w:date="2013-10-27T11:14:00Z"/>
          <w:lang w:val="en-US"/>
        </w:rPr>
      </w:pPr>
      <w:ins w:id="1285" w:author="(v3)" w:date="2013-10-27T11:09:00Z">
        <w:r w:rsidRPr="007D25B0">
          <w:rPr>
            <w:lang w:val="en-US"/>
          </w:rPr>
          <w:t>–</w:t>
        </w:r>
        <w:r w:rsidRPr="007D25B0">
          <w:rPr>
            <w:lang w:val="en-US"/>
          </w:rPr>
          <w:tab/>
        </w:r>
        <w:r>
          <w:rPr>
            <w:lang w:val="en-US"/>
          </w:rPr>
          <w:t>T</w:t>
        </w:r>
        <w:r>
          <w:rPr>
            <w:lang w:val="en-US"/>
          </w:rPr>
          <w:t xml:space="preserve">he </w:t>
        </w:r>
      </w:ins>
      <w:ins w:id="1286" w:author="(v3)" w:date="2013-10-27T11:17:00Z">
        <w:r>
          <w:rPr>
            <w:lang w:val="en-US"/>
          </w:rPr>
          <w:t>list</w:t>
        </w:r>
      </w:ins>
      <w:ins w:id="1287" w:author="(v3)" w:date="2013-10-27T11:09:00Z">
        <w:r>
          <w:rPr>
            <w:lang w:val="en-US"/>
          </w:rPr>
          <w:t xml:space="preserve"> nonOutputLayer</w:t>
        </w:r>
      </w:ins>
      <w:ins w:id="1288" w:author="(v3)" w:date="2013-10-27T11:17:00Z">
        <w:r>
          <w:rPr>
            <w:lang w:val="en-US"/>
          </w:rPr>
          <w:t>Pictures</w:t>
        </w:r>
      </w:ins>
      <w:ins w:id="1289" w:author="(v3)" w:date="2013-10-27T11:09:00Z">
        <w:r>
          <w:rPr>
            <w:lang w:val="en-US"/>
          </w:rPr>
          <w:t xml:space="preserve"> is </w:t>
        </w:r>
      </w:ins>
      <w:ins w:id="1290" w:author="(v3)" w:date="2013-10-27T11:18:00Z">
        <w:r>
          <w:rPr>
            <w:lang w:val="en-US"/>
          </w:rPr>
          <w:t>the</w:t>
        </w:r>
      </w:ins>
      <w:ins w:id="1291" w:author="(v3)" w:date="2013-10-27T11:09:00Z">
        <w:r>
          <w:rPr>
            <w:lang w:val="en-US"/>
          </w:rPr>
          <w:t xml:space="preserve"> list of </w:t>
        </w:r>
      </w:ins>
      <w:ins w:id="1292" w:author="(v3)" w:date="2013-10-27T11:17:00Z">
        <w:r>
          <w:rPr>
            <w:lang w:val="en-US"/>
          </w:rPr>
          <w:t xml:space="preserve">pictures of the access unit with </w:t>
        </w:r>
      </w:ins>
      <w:ins w:id="1293" w:author="(v3)" w:date="2013-10-27T11:33:00Z">
        <w:r w:rsidR="003674E1">
          <w:rPr>
            <w:lang w:val="en-US"/>
          </w:rPr>
          <w:t xml:space="preserve">PicOutputFlag equal to 1 and with </w:t>
        </w:r>
      </w:ins>
      <w:ins w:id="1294" w:author="(v3)" w:date="2013-10-27T11:09:00Z">
        <w:r>
          <w:rPr>
            <w:lang w:val="en-US"/>
          </w:rPr>
          <w:t>nuh_layer_id values</w:t>
        </w:r>
      </w:ins>
      <w:ins w:id="1295" w:author="(v3)" w:date="2013-10-27T11:13:00Z">
        <w:r>
          <w:rPr>
            <w:lang w:val="en-US"/>
          </w:rPr>
          <w:t xml:space="preserve"> </w:t>
        </w:r>
      </w:ins>
      <w:ins w:id="1296" w:author="(v3)" w:date="2013-10-27T11:31:00Z">
        <w:r w:rsidR="003674E1">
          <w:rPr>
            <w:lang w:val="en-US"/>
          </w:rPr>
          <w:t xml:space="preserve">that are </w:t>
        </w:r>
      </w:ins>
      <w:ins w:id="1297" w:author="(v3)" w:date="2013-10-27T11:09:00Z">
        <w:r>
          <w:rPr>
            <w:lang w:val="en-US"/>
          </w:rPr>
          <w:t xml:space="preserve">included in the </w:t>
        </w:r>
        <w:r w:rsidRPr="007D25B0">
          <w:rPr>
            <w:lang w:val="en-US"/>
          </w:rPr>
          <w:t>TargetDecLayerIdList</w:t>
        </w:r>
        <w:r>
          <w:rPr>
            <w:lang w:val="en-US"/>
          </w:rPr>
          <w:t xml:space="preserve"> </w:t>
        </w:r>
      </w:ins>
      <w:ins w:id="1298" w:author="(v3)" w:date="2013-10-27T11:31:00Z">
        <w:r w:rsidR="003674E1">
          <w:rPr>
            <w:lang w:val="en-US"/>
          </w:rPr>
          <w:t xml:space="preserve">and that are </w:t>
        </w:r>
      </w:ins>
      <w:ins w:id="1299" w:author="(v3)" w:date="2013-10-27T11:09:00Z">
        <w:r>
          <w:rPr>
            <w:lang w:val="en-US"/>
          </w:rPr>
          <w:t>not</w:t>
        </w:r>
      </w:ins>
      <w:ins w:id="1300" w:author="(v3)" w:date="2013-10-27T11:18:00Z">
        <w:r w:rsidR="00861537">
          <w:rPr>
            <w:lang w:val="en-US"/>
          </w:rPr>
          <w:t xml:space="preserve"> on</w:t>
        </w:r>
      </w:ins>
      <w:ins w:id="1301" w:author="(v3)" w:date="2013-10-27T11:09:00Z">
        <w:r>
          <w:rPr>
            <w:lang w:val="en-US"/>
          </w:rPr>
          <w:t xml:space="preserve"> target output layers. </w:t>
        </w:r>
      </w:ins>
    </w:p>
    <w:p w:rsidR="003B0A4D" w:rsidRDefault="003B0A4D" w:rsidP="003B0A4D">
      <w:pPr>
        <w:tabs>
          <w:tab w:val="clear" w:pos="794"/>
          <w:tab w:val="left" w:pos="400"/>
        </w:tabs>
        <w:ind w:left="800" w:hanging="400"/>
        <w:rPr>
          <w:ins w:id="1302" w:author="(v3)" w:date="2013-10-27T11:12:00Z"/>
          <w:lang w:val="en-US"/>
        </w:rPr>
      </w:pPr>
      <w:ins w:id="1303" w:author="(v3)" w:date="2013-10-27T11:12:00Z">
        <w:r w:rsidRPr="007D25B0">
          <w:rPr>
            <w:lang w:val="en-US"/>
          </w:rPr>
          <w:t>–</w:t>
        </w:r>
        <w:r w:rsidRPr="007D25B0">
          <w:rPr>
            <w:lang w:val="en-US"/>
          </w:rPr>
          <w:tab/>
        </w:r>
        <w:r>
          <w:rPr>
            <w:lang w:val="en-US"/>
          </w:rPr>
          <w:t>T</w:t>
        </w:r>
        <w:r>
          <w:rPr>
            <w:lang w:val="en-US"/>
          </w:rPr>
          <w:t xml:space="preserve">he picture with the highest nuh_layer_id value </w:t>
        </w:r>
      </w:ins>
      <w:ins w:id="1304" w:author="(v3)" w:date="2013-10-27T11:16:00Z">
        <w:r w:rsidR="00861537">
          <w:rPr>
            <w:lang w:val="en-US"/>
          </w:rPr>
          <w:t xml:space="preserve">among </w:t>
        </w:r>
      </w:ins>
      <w:ins w:id="1305" w:author="(v3)" w:date="2013-10-27T11:33:00Z">
        <w:r w:rsidR="003674E1">
          <w:rPr>
            <w:lang w:val="en-US"/>
          </w:rPr>
          <w:t xml:space="preserve">the list </w:t>
        </w:r>
      </w:ins>
      <w:ins w:id="1306" w:author="(v3)" w:date="2013-10-27T11:16:00Z">
        <w:r w:rsidR="00861537">
          <w:rPr>
            <w:lang w:val="en-US"/>
          </w:rPr>
          <w:t>nonOutputLayer</w:t>
        </w:r>
      </w:ins>
      <w:ins w:id="1307" w:author="(v3)" w:date="2013-10-27T11:19:00Z">
        <w:r w:rsidR="00861537">
          <w:rPr>
            <w:lang w:val="en-US"/>
          </w:rPr>
          <w:t>Pictures</w:t>
        </w:r>
      </w:ins>
      <w:ins w:id="1308" w:author="(v3)" w:date="2013-10-27T11:12:00Z">
        <w:r>
          <w:rPr>
            <w:lang w:val="en-US"/>
          </w:rPr>
          <w:t xml:space="preserve"> is </w:t>
        </w:r>
      </w:ins>
      <w:ins w:id="1309" w:author="(v3)" w:date="2013-10-27T11:16:00Z">
        <w:r>
          <w:rPr>
            <w:lang w:val="en-US"/>
          </w:rPr>
          <w:t>removed</w:t>
        </w:r>
      </w:ins>
      <w:ins w:id="1310" w:author="(v3)" w:date="2013-10-27T11:12:00Z">
        <w:r>
          <w:rPr>
            <w:lang w:val="en-US"/>
          </w:rPr>
          <w:t xml:space="preserve"> </w:t>
        </w:r>
        <w:r w:rsidR="00861537">
          <w:rPr>
            <w:lang w:val="en-US"/>
          </w:rPr>
          <w:t>from the list nonOutputLayer</w:t>
        </w:r>
      </w:ins>
      <w:ins w:id="1311" w:author="(v3)" w:date="2013-10-27T11:19:00Z">
        <w:r w:rsidR="00861537">
          <w:rPr>
            <w:lang w:val="en-US"/>
          </w:rPr>
          <w:t>Pictures</w:t>
        </w:r>
      </w:ins>
      <w:ins w:id="1312" w:author="(v3)" w:date="2013-10-27T11:12:00Z">
        <w:r>
          <w:rPr>
            <w:lang w:val="en-US"/>
          </w:rPr>
          <w:t>.</w:t>
        </w:r>
      </w:ins>
    </w:p>
    <w:p w:rsidR="00FE3A6F" w:rsidRDefault="003B0A4D" w:rsidP="003B0A4D">
      <w:pPr>
        <w:tabs>
          <w:tab w:val="clear" w:pos="794"/>
          <w:tab w:val="left" w:pos="400"/>
        </w:tabs>
        <w:ind w:left="800" w:hanging="400"/>
        <w:rPr>
          <w:ins w:id="1313" w:author="(v3)" w:date="2013-10-27T11:07:00Z"/>
          <w:lang w:val="en-US"/>
        </w:rPr>
      </w:pPr>
      <w:ins w:id="1314" w:author="(v3)" w:date="2013-10-27T11:09:00Z">
        <w:r w:rsidRPr="007D25B0">
          <w:rPr>
            <w:lang w:val="en-US"/>
          </w:rPr>
          <w:t>–</w:t>
        </w:r>
        <w:r w:rsidRPr="007D25B0">
          <w:rPr>
            <w:lang w:val="en-US"/>
          </w:rPr>
          <w:tab/>
        </w:r>
      </w:ins>
      <w:ins w:id="1315" w:author="(v3)" w:date="2013-10-27T11:04:00Z">
        <w:r w:rsidR="00FE3A6F">
          <w:rPr>
            <w:lang w:val="en-US"/>
          </w:rPr>
          <w:t xml:space="preserve">PicOutputFlag </w:t>
        </w:r>
      </w:ins>
      <w:ins w:id="1316" w:author="(v3)" w:date="2013-10-27T11:16:00Z">
        <w:r>
          <w:rPr>
            <w:lang w:val="en-US"/>
          </w:rPr>
          <w:t xml:space="preserve">for </w:t>
        </w:r>
      </w:ins>
      <w:ins w:id="1317" w:author="(v3)" w:date="2013-10-27T11:49:00Z">
        <w:r w:rsidR="00587E80">
          <w:rPr>
            <w:lang w:val="en-US"/>
          </w:rPr>
          <w:t xml:space="preserve">each </w:t>
        </w:r>
      </w:ins>
      <w:ins w:id="1318" w:author="(v3)" w:date="2013-10-27T11:16:00Z">
        <w:r w:rsidR="00587E80">
          <w:rPr>
            <w:lang w:val="en-US"/>
          </w:rPr>
          <w:t>picture</w:t>
        </w:r>
        <w:r>
          <w:rPr>
            <w:lang w:val="en-US"/>
          </w:rPr>
          <w:t xml:space="preserve"> that </w:t>
        </w:r>
      </w:ins>
      <w:ins w:id="1319" w:author="(v3)" w:date="2013-10-27T11:49:00Z">
        <w:r w:rsidR="00587E80">
          <w:rPr>
            <w:lang w:val="en-US"/>
          </w:rPr>
          <w:t>is</w:t>
        </w:r>
      </w:ins>
      <w:ins w:id="1320" w:author="(v3)" w:date="2013-10-27T11:16:00Z">
        <w:r>
          <w:rPr>
            <w:lang w:val="en-US"/>
          </w:rPr>
          <w:t xml:space="preserve"> included </w:t>
        </w:r>
      </w:ins>
      <w:ins w:id="1321" w:author="(v3)" w:date="2013-10-27T11:19:00Z">
        <w:r w:rsidR="00861537">
          <w:rPr>
            <w:lang w:val="en-US"/>
          </w:rPr>
          <w:t xml:space="preserve">in </w:t>
        </w:r>
      </w:ins>
      <w:ins w:id="1322" w:author="(v3)" w:date="2013-10-27T11:49:00Z">
        <w:r w:rsidR="00587E80">
          <w:rPr>
            <w:lang w:val="en-US"/>
          </w:rPr>
          <w:t xml:space="preserve">the list </w:t>
        </w:r>
      </w:ins>
      <w:bookmarkStart w:id="1323" w:name="_GoBack"/>
      <w:bookmarkEnd w:id="1323"/>
      <w:ins w:id="1324" w:author="(v3)" w:date="2013-10-27T11:19:00Z">
        <w:r w:rsidR="00861537">
          <w:rPr>
            <w:lang w:val="en-US"/>
          </w:rPr>
          <w:t>nonOutputLayerPictures is set equal to 0.</w:t>
        </w:r>
      </w:ins>
      <w:ins w:id="1325" w:author="(v3)" w:date="2013-10-27T11:06:00Z">
        <w:r w:rsidR="00FE3A6F">
          <w:rPr>
            <w:lang w:val="en-US"/>
          </w:rPr>
          <w:t xml:space="preserve"> </w:t>
        </w:r>
      </w:ins>
    </w:p>
    <w:p w:rsidR="008B3821" w:rsidRPr="007D25B0" w:rsidRDefault="00FE3A6F" w:rsidP="00FE3A6F">
      <w:pPr>
        <w:tabs>
          <w:tab w:val="clear" w:pos="794"/>
          <w:tab w:val="left" w:pos="400"/>
        </w:tabs>
        <w:ind w:left="400" w:hanging="400"/>
        <w:rPr>
          <w:lang w:val="en-US"/>
        </w:rPr>
      </w:pPr>
      <w:ins w:id="1326" w:author="(v3)" w:date="2013-10-27T11:07:00Z">
        <w:r w:rsidRPr="007D25B0">
          <w:rPr>
            <w:lang w:val="en-US"/>
          </w:rPr>
          <w:t>–</w:t>
        </w:r>
        <w:r w:rsidRPr="007D25B0">
          <w:rPr>
            <w:lang w:val="en-US"/>
          </w:rPr>
          <w:tab/>
        </w:r>
        <w:r>
          <w:rPr>
            <w:lang w:val="en-US"/>
          </w:rPr>
          <w:t xml:space="preserve">Otherwise, </w:t>
        </w:r>
      </w:ins>
      <w:r w:rsidR="008B3821"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27" w:name="_Toc366771990"/>
      <w:r w:rsidRPr="007D25B0">
        <w:rPr>
          <w:lang w:val="en-US"/>
        </w:rPr>
        <w:t>Removal of pictures from the DPB</w:t>
      </w:r>
      <w:bookmarkEnd w:id="1327"/>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28" w:name="_Toc366771991"/>
      <w:r w:rsidRPr="007D25B0">
        <w:rPr>
          <w:lang w:val="en-US"/>
        </w:rPr>
        <w:t>Picture output</w:t>
      </w:r>
      <w:bookmarkEnd w:id="1328"/>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output of the current picture is specified as follows, " with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29" w:name="_Toc366771992"/>
      <w:r w:rsidRPr="007D25B0">
        <w:rPr>
          <w:lang w:val="en-US"/>
        </w:rPr>
        <w:t>Current decoded picture marking and storage</w:t>
      </w:r>
      <w:bookmarkEnd w:id="1329"/>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r w:rsidRPr="007D25B0">
        <w:rPr>
          <w:lang w:val="en-US"/>
        </w:rPr>
        <w:t> n</w:t>
      </w:r>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30" w:name="_Toc366771993"/>
      <w:r w:rsidRPr="007D25B0">
        <w:rPr>
          <w:lang w:val="en-US"/>
        </w:rPr>
        <w:lastRenderedPageBreak/>
        <w:t>Bitstream conformance</w:t>
      </w:r>
      <w:bookmarkEnd w:id="1330"/>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The value of InitCpbRemovalDelay[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cbr_flag[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(cbr_flag[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 n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r w:rsidRPr="007D25B0">
        <w:rPr>
          <w:lang w:val="en-US"/>
        </w:rPr>
        <w:t> </w:t>
      </w:r>
      <w:r w:rsidRPr="007D25B0">
        <w:rPr>
          <w:iCs/>
          <w:lang w:val="en-US"/>
        </w:rPr>
        <w:t>n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lastRenderedPageBreak/>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r w:rsidRPr="007D25B0">
        <w:rPr>
          <w:bCs/>
          <w:iCs/>
          <w:lang w:val="en-US"/>
        </w:rPr>
        <w:t> n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31" w:name="_Toc366771994"/>
      <w:r w:rsidRPr="007D25B0">
        <w:rPr>
          <w:lang w:val="en-US"/>
        </w:rPr>
        <w:t>Decoder conformance</w:t>
      </w:r>
      <w:bookmarkEnd w:id="133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32" w:name="_Toc366771995"/>
      <w:r w:rsidRPr="007D25B0">
        <w:rPr>
          <w:lang w:val="en-US"/>
        </w:rPr>
        <w:t>General</w:t>
      </w:r>
      <w:bookmarkEnd w:id="1332"/>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33" w:name="_Toc366771996"/>
      <w:r w:rsidRPr="007D25B0">
        <w:rPr>
          <w:lang w:val="en-US"/>
        </w:rPr>
        <w:t>Operation of the output order DPB</w:t>
      </w:r>
      <w:bookmarkEnd w:id="133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lastRenderedPageBreak/>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sps_max_dec_pic_buffering_minus1[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sps_max_latency_increase_plus1[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lastRenderedPageBreak/>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34" w:name="_Ref364437794"/>
      <w:bookmarkStart w:id="1335" w:name="_Toc366771997"/>
      <w:r w:rsidRPr="007D25B0">
        <w:rPr>
          <w:lang w:val="en-US"/>
        </w:rPr>
        <w:t>SEI messages</w:t>
      </w:r>
      <w:bookmarkEnd w:id="1334"/>
      <w:bookmarkEnd w:id="1335"/>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36" w:name="_Toc366771998"/>
      <w:bookmarkStart w:id="1337" w:name="_Toc366771999"/>
      <w:bookmarkEnd w:id="1336"/>
      <w:r w:rsidRPr="007D25B0">
        <w:rPr>
          <w:lang w:val="en-US"/>
        </w:rPr>
        <w:t>SEI message syntax</w:t>
      </w:r>
      <w:bookmarkEnd w:id="1337"/>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38"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338"/>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39" w:name="_Toc366772001"/>
      <w:r w:rsidRPr="007D25B0">
        <w:rPr>
          <w:lang w:val="en-US"/>
        </w:rPr>
        <w:t>Inter-layer constrained tile sets SEI message syntax</w:t>
      </w:r>
      <w:bookmarkEnd w:id="1339"/>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40" w:name="_Toc366772002"/>
      <w:r w:rsidRPr="007D25B0">
        <w:rPr>
          <w:lang w:val="en-US"/>
        </w:rPr>
        <w:lastRenderedPageBreak/>
        <w:t>SEI message semantics</w:t>
      </w:r>
      <w:bookmarkEnd w:id="1340"/>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41" w:name="_Toc366772003"/>
      <w:r w:rsidRPr="007D25B0">
        <w:rPr>
          <w:lang w:val="en-US"/>
        </w:rPr>
        <w:t>Layers not present SEI message semantics</w:t>
      </w:r>
      <w:bookmarkEnd w:id="1341"/>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r w:rsidRPr="007D25B0">
        <w:rPr>
          <w:b/>
          <w:lang w:val="en-US"/>
        </w:rPr>
        <w:t>lp_sei_active_vps_id</w:t>
      </w:r>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r w:rsidRPr="007D25B0">
        <w:rPr>
          <w:bCs/>
          <w:lang w:val="en-US"/>
        </w:rPr>
        <w:t>[ i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42" w:name="_Toc366772004"/>
      <w:r w:rsidRPr="007D25B0">
        <w:rPr>
          <w:lang w:val="en-US"/>
        </w:rPr>
        <w:t>Inter-layer constrained tile sets SEI message semantics</w:t>
      </w:r>
      <w:bookmarkEnd w:id="1342"/>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w:t>
      </w:r>
      <w:r w:rsidRPr="007D25B0">
        <w:rPr>
          <w:lang w:val="en-US"/>
        </w:rPr>
        <w:lastRenderedPageBreak/>
        <w:t>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r w:rsidRPr="007D25B0">
        <w:rPr>
          <w:b/>
          <w:lang w:val="en-US"/>
        </w:rPr>
        <w:t>il_one_tile_per_tile_set_flag</w:t>
      </w:r>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r w:rsidRPr="007D25B0">
        <w:rPr>
          <w:b/>
          <w:lang w:val="en-US"/>
        </w:rPr>
        <w:t>il_num_sets_in_message_minus1</w:t>
      </w:r>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and no residual_coding syntax structure is present in any transform unit of the identified tile set, where ictsNuhLayerId is the value of nuh_layer_id of this message. skipped_tile_set_present_flag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r w:rsidRPr="007D25B0">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 i ] from 0 to 255 and from 512 to 2</w:t>
      </w:r>
      <w:r w:rsidRPr="007D25B0">
        <w:rPr>
          <w:vertAlign w:val="superscript"/>
          <w:lang w:val="en-US"/>
        </w:rPr>
        <w:t>31</w:t>
      </w:r>
      <w:r w:rsidRPr="007D25B0">
        <w:rPr>
          <w:lang w:val="en-US"/>
        </w:rPr>
        <w:t xml:space="preserve"> − 1 may be used as determined by the application. Values of ilcts_id[ i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 i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il_num_tile_rects_in_set_minus1</w:t>
      </w:r>
      <w:r w:rsidRPr="007D25B0">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r w:rsidRPr="007D25B0">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w:t>
      </w:r>
      <w:r w:rsidRPr="007D25B0">
        <w:rPr>
          <w:lang w:val="en-US"/>
        </w:rPr>
        <w:lastRenderedPageBreak/>
        <w:t>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43" w:name="_Ref364437801"/>
      <w:bookmarkStart w:id="1344" w:name="_Toc366772005"/>
      <w:r w:rsidRPr="007D25B0">
        <w:rPr>
          <w:lang w:val="en-US"/>
        </w:rPr>
        <w:t>Video usability information</w:t>
      </w:r>
      <w:bookmarkEnd w:id="1343"/>
      <w:bookmarkEnd w:id="1344"/>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45" w:name="_Toc366772006"/>
      <w:r w:rsidRPr="007D25B0">
        <w:rPr>
          <w:lang w:val="en-US"/>
        </w:rPr>
        <w:t>General</w:t>
      </w:r>
      <w:bookmarkEnd w:id="1345"/>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46" w:name="_Toc366772007"/>
      <w:r w:rsidRPr="007D25B0">
        <w:rPr>
          <w:lang w:val="en-US"/>
        </w:rPr>
        <w:t>VUI syntax</w:t>
      </w:r>
      <w:bookmarkEnd w:id="1346"/>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347" w:name="_Toc366772008"/>
      <w:r w:rsidRPr="007D25B0">
        <w:t>VUI semantics</w:t>
      </w:r>
      <w:bookmarkEnd w:id="1347"/>
    </w:p>
    <w:p w:rsidR="008B3821" w:rsidRPr="007D25B0" w:rsidRDefault="008B3821" w:rsidP="002026D5">
      <w:pPr>
        <w:pStyle w:val="3H2"/>
        <w:keepLines w:val="0"/>
        <w:numPr>
          <w:ilvl w:val="3"/>
          <w:numId w:val="39"/>
        </w:numPr>
        <w:tabs>
          <w:tab w:val="clear" w:pos="720"/>
          <w:tab w:val="num" w:pos="1134"/>
        </w:tabs>
        <w:ind w:left="1134" w:hanging="1134"/>
      </w:pPr>
      <w:bookmarkStart w:id="1348" w:name="_Toc366772009"/>
      <w:r w:rsidRPr="007D25B0">
        <w:t>VUI parameters semantics</w:t>
      </w:r>
      <w:bookmarkEnd w:id="1348"/>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r w:rsidRPr="007D25B0">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349" w:name="_Toc366772010"/>
      <w:r w:rsidRPr="007D25B0">
        <w:t>HRD parameters semantics</w:t>
      </w:r>
      <w:bookmarkEnd w:id="1349"/>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350" w:name="_Toc366772011"/>
      <w:r w:rsidRPr="007D25B0">
        <w:t>Sub-layer HRD parameters semantics</w:t>
      </w:r>
      <w:bookmarkEnd w:id="1350"/>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351" w:name="_Ref348033633"/>
      <w:r w:rsidRPr="007D25B0">
        <w:rPr>
          <w:lang w:val="en-CA"/>
        </w:rPr>
        <w:br w:type="page"/>
      </w:r>
      <w:bookmarkStart w:id="1352" w:name="_Toc356824313"/>
      <w:bookmarkStart w:id="1353" w:name="_Toc356148114"/>
      <w:bookmarkStart w:id="1354" w:name="_Toc366772012"/>
      <w:bookmarkEnd w:id="1351"/>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0"/>
      <w:bookmarkEnd w:id="1352"/>
      <w:bookmarkEnd w:id="1353"/>
      <w:r w:rsidR="00941625" w:rsidRPr="007D25B0">
        <w:rPr>
          <w:b w:val="0"/>
          <w:sz w:val="24"/>
          <w:szCs w:val="24"/>
          <w:lang w:val="en-CA"/>
        </w:rPr>
        <w:t>extension</w:t>
      </w:r>
      <w:bookmarkEnd w:id="1354"/>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r w:rsidR="00E702E5" w:rsidRPr="007D25B0">
        <w:rPr>
          <w:lang w:val="en-CA"/>
        </w:rPr>
        <w:t>,</w:t>
      </w:r>
      <w:r w:rsidRPr="007D25B0">
        <w:rPr>
          <w:lang w:val="en-CA"/>
        </w:rPr>
        <w:t xml:space="preserve">for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355" w:name="_Toc357439288"/>
      <w:bookmarkStart w:id="1356" w:name="_Toc356824314"/>
      <w:bookmarkStart w:id="1357" w:name="_Toc356148115"/>
      <w:bookmarkStart w:id="1358" w:name="_Toc348629434"/>
      <w:bookmarkStart w:id="1359" w:name="_Toc351367661"/>
      <w:bookmarkStart w:id="1360" w:name="_Toc366772013"/>
      <w:r w:rsidRPr="007D25B0">
        <w:rPr>
          <w:lang w:val="en-CA"/>
        </w:rPr>
        <w:t>Scope</w:t>
      </w:r>
      <w:bookmarkEnd w:id="1355"/>
      <w:bookmarkEnd w:id="1356"/>
      <w:bookmarkEnd w:id="1357"/>
      <w:bookmarkEnd w:id="1358"/>
      <w:bookmarkEnd w:id="1359"/>
      <w:bookmarkEnd w:id="1360"/>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361" w:name="_Toc357439289"/>
      <w:bookmarkStart w:id="1362" w:name="_Toc356824315"/>
      <w:bookmarkStart w:id="1363" w:name="_Toc356148116"/>
      <w:bookmarkStart w:id="1364" w:name="_Toc348629435"/>
      <w:bookmarkStart w:id="1365" w:name="_Toc351367662"/>
      <w:bookmarkStart w:id="1366" w:name="_Toc366772014"/>
      <w:r w:rsidRPr="007D25B0">
        <w:rPr>
          <w:lang w:val="en-CA"/>
        </w:rPr>
        <w:t>Normative references</w:t>
      </w:r>
      <w:bookmarkEnd w:id="1361"/>
      <w:bookmarkEnd w:id="1362"/>
      <w:bookmarkEnd w:id="1363"/>
      <w:bookmarkEnd w:id="1364"/>
      <w:bookmarkEnd w:id="1365"/>
      <w:bookmarkEnd w:id="1366"/>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367" w:name="_Toc357439290"/>
      <w:bookmarkStart w:id="1368" w:name="_Toc356824316"/>
      <w:bookmarkStart w:id="1369" w:name="_Toc356148117"/>
      <w:bookmarkStart w:id="1370" w:name="_Toc348629436"/>
      <w:bookmarkStart w:id="1371" w:name="_Toc351367663"/>
      <w:bookmarkStart w:id="1372" w:name="_Toc366772015"/>
      <w:r w:rsidRPr="007D25B0">
        <w:rPr>
          <w:lang w:val="en-CA"/>
        </w:rPr>
        <w:t>Definitions</w:t>
      </w:r>
      <w:bookmarkEnd w:id="1367"/>
      <w:bookmarkEnd w:id="1368"/>
      <w:bookmarkEnd w:id="1369"/>
      <w:bookmarkEnd w:id="1370"/>
      <w:bookmarkEnd w:id="1371"/>
      <w:bookmarkEnd w:id="1372"/>
    </w:p>
    <w:p w:rsidR="001A5CE9" w:rsidRPr="007D25B0" w:rsidRDefault="001A5CE9" w:rsidP="001A5CE9">
      <w:pPr>
        <w:pStyle w:val="3N"/>
        <w:rPr>
          <w:lang w:val="en-CA"/>
        </w:rPr>
      </w:pPr>
      <w:bookmarkStart w:id="1373" w:name="_Toc357439291"/>
      <w:bookmarkStart w:id="1374" w:name="_Toc356824317"/>
      <w:bookmarkStart w:id="1375" w:name="_Toc356148118"/>
      <w:bookmarkStart w:id="1376" w:name="_Toc348629437"/>
      <w:bookmarkStart w:id="1377"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378" w:name="_Toc366772016"/>
      <w:r w:rsidRPr="007D25B0">
        <w:rPr>
          <w:lang w:val="en-CA"/>
        </w:rPr>
        <w:t>Abbreviations</w:t>
      </w:r>
      <w:bookmarkEnd w:id="1373"/>
      <w:bookmarkEnd w:id="1374"/>
      <w:bookmarkEnd w:id="1375"/>
      <w:bookmarkEnd w:id="1376"/>
      <w:bookmarkEnd w:id="1377"/>
      <w:bookmarkEnd w:id="1378"/>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379" w:name="_Toc357439292"/>
      <w:bookmarkStart w:id="1380" w:name="_Toc356824318"/>
      <w:bookmarkStart w:id="1381" w:name="_Toc356148119"/>
      <w:bookmarkStart w:id="1382" w:name="_Toc348629438"/>
      <w:bookmarkStart w:id="1383" w:name="_Toc351367665"/>
      <w:bookmarkStart w:id="1384" w:name="_Toc366772017"/>
      <w:r w:rsidRPr="007D25B0">
        <w:rPr>
          <w:lang w:val="en-CA"/>
        </w:rPr>
        <w:t>Conventions</w:t>
      </w:r>
      <w:bookmarkEnd w:id="1379"/>
      <w:bookmarkEnd w:id="1380"/>
      <w:bookmarkEnd w:id="1381"/>
      <w:bookmarkEnd w:id="1382"/>
      <w:bookmarkEnd w:id="1383"/>
      <w:bookmarkEnd w:id="1384"/>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385" w:name="_Toc357439293"/>
      <w:bookmarkStart w:id="1386" w:name="_Toc356824319"/>
      <w:bookmarkStart w:id="1387" w:name="_Toc356148120"/>
      <w:bookmarkStart w:id="1388" w:name="_Toc348629439"/>
      <w:bookmarkStart w:id="1389" w:name="_Toc351367666"/>
      <w:bookmarkStart w:id="1390" w:name="_Toc366772018"/>
      <w:r w:rsidRPr="007D25B0">
        <w:rPr>
          <w:lang w:val="en-CA"/>
        </w:rPr>
        <w:t>Source, coded, decoded and output data formats, scanning processes, and neighbouring relationships</w:t>
      </w:r>
      <w:bookmarkEnd w:id="1385"/>
      <w:bookmarkEnd w:id="1386"/>
      <w:bookmarkEnd w:id="1387"/>
      <w:bookmarkEnd w:id="1388"/>
      <w:bookmarkEnd w:id="1389"/>
      <w:bookmarkEnd w:id="1390"/>
    </w:p>
    <w:p w:rsidR="009B5E7F" w:rsidRPr="007D25B0" w:rsidRDefault="009B5E7F" w:rsidP="002026D5">
      <w:pPr>
        <w:pStyle w:val="Annex3"/>
        <w:numPr>
          <w:ilvl w:val="2"/>
          <w:numId w:val="39"/>
        </w:numPr>
        <w:tabs>
          <w:tab w:val="clear" w:pos="1440"/>
        </w:tabs>
        <w:textAlignment w:val="auto"/>
      </w:pPr>
      <w:bookmarkStart w:id="1391" w:name="_Ref364437398"/>
      <w:bookmarkStart w:id="1392" w:name="_Toc366772019"/>
      <w:r w:rsidRPr="007D25B0">
        <w:t>Derivation process for reference layer sample location</w:t>
      </w:r>
      <w:bookmarkEnd w:id="1391"/>
      <w:bookmarkEnd w:id="1392"/>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393" w:name="_Toc357439294"/>
      <w:bookmarkStart w:id="1394"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r w:rsidRPr="007D25B0">
        <w:rPr>
          <w:sz w:val="20"/>
          <w:szCs w:val="20"/>
        </w:rPr>
        <w:t>xRef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r w:rsidRPr="007D25B0">
        <w:rPr>
          <w:sz w:val="20"/>
          <w:szCs w:val="20"/>
        </w:rPr>
        <w:t>yRef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395" w:name="_Toc351667785"/>
      <w:bookmarkStart w:id="1396" w:name="_Ref351668463"/>
      <w:bookmarkStart w:id="1397" w:name="_Ref351668475"/>
      <w:bookmarkStart w:id="1398" w:name="_Ref364437312"/>
      <w:bookmarkStart w:id="1399" w:name="_Ref364437331"/>
      <w:bookmarkStart w:id="1400" w:name="_Toc366772020"/>
      <w:r w:rsidRPr="007D25B0">
        <w:t>Derivation process for reference layer sample location used in resampling</w:t>
      </w:r>
      <w:bookmarkEnd w:id="1395"/>
      <w:bookmarkEnd w:id="1396"/>
      <w:bookmarkEnd w:id="1397"/>
      <w:bookmarkEnd w:id="1398"/>
      <w:bookmarkEnd w:id="1399"/>
      <w:bookmarkEnd w:id="1400"/>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r w:rsidRPr="007D25B0">
        <w:t>a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 </w:t>
      </w:r>
      <w:r w:rsidRPr="007D25B0">
        <w:t>xRef16,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r w:rsidRPr="007D25B0">
        <w:rPr>
          <w:sz w:val="20"/>
          <w:szCs w:val="20"/>
          <w:lang w:eastAsia="ko-KR"/>
        </w:rPr>
        <w:lastRenderedPageBreak/>
        <w:t>p</w:t>
      </w:r>
      <w:r w:rsidRPr="007D25B0">
        <w:rPr>
          <w:sz w:val="20"/>
          <w:szCs w:val="20"/>
        </w:rPr>
        <w:t>haseY = (cIdx = = 0) ? 0 :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r w:rsidRPr="007D25B0">
        <w:rPr>
          <w:sz w:val="20"/>
          <w:szCs w:val="20"/>
        </w:rPr>
        <w:t xml:space="preserve">addY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401" w:name="_Toc356148121"/>
      <w:bookmarkStart w:id="1402" w:name="_Toc348629440"/>
      <w:bookmarkStart w:id="1403" w:name="_Toc351367667"/>
      <w:bookmarkStart w:id="1404" w:name="_Toc366772021"/>
      <w:r w:rsidRPr="007D25B0">
        <w:rPr>
          <w:sz w:val="20"/>
          <w:lang w:val="en-CA"/>
        </w:rPr>
        <w:t>Syntax and semantics</w:t>
      </w:r>
      <w:bookmarkEnd w:id="1393"/>
      <w:bookmarkEnd w:id="1394"/>
      <w:bookmarkEnd w:id="1401"/>
      <w:bookmarkEnd w:id="1402"/>
      <w:bookmarkEnd w:id="1403"/>
      <w:bookmarkEnd w:id="1404"/>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405" w:name="_Toc351057968"/>
      <w:bookmarkStart w:id="1406" w:name="_Toc351335564"/>
      <w:bookmarkStart w:id="1407" w:name="_Toc351057980"/>
      <w:bookmarkStart w:id="1408" w:name="_Toc351335576"/>
      <w:bookmarkStart w:id="1409" w:name="_Toc357439316"/>
      <w:bookmarkStart w:id="1410" w:name="_Toc356824342"/>
      <w:bookmarkStart w:id="1411" w:name="_Toc356148143"/>
      <w:bookmarkStart w:id="1412" w:name="_Toc348629460"/>
      <w:bookmarkStart w:id="1413" w:name="_Toc351367691"/>
      <w:bookmarkStart w:id="1414" w:name="_Toc366772022"/>
      <w:bookmarkEnd w:id="1405"/>
      <w:bookmarkEnd w:id="1406"/>
      <w:bookmarkEnd w:id="1407"/>
      <w:bookmarkEnd w:id="1408"/>
      <w:r w:rsidRPr="007D25B0">
        <w:rPr>
          <w:lang w:val="en-CA"/>
        </w:rPr>
        <w:t>Decoding process</w:t>
      </w:r>
      <w:r w:rsidR="00665193" w:rsidRPr="007D25B0">
        <w:rPr>
          <w:lang w:val="en-CA"/>
        </w:rPr>
        <w:t>es</w:t>
      </w:r>
      <w:bookmarkEnd w:id="1409"/>
      <w:bookmarkEnd w:id="1410"/>
      <w:bookmarkEnd w:id="1411"/>
      <w:bookmarkEnd w:id="1412"/>
      <w:bookmarkEnd w:id="1413"/>
      <w:bookmarkEnd w:id="1414"/>
    </w:p>
    <w:p w:rsidR="009B75C0" w:rsidRPr="007D25B0" w:rsidRDefault="00A77488" w:rsidP="002026D5">
      <w:pPr>
        <w:pStyle w:val="Annex3"/>
        <w:numPr>
          <w:ilvl w:val="2"/>
          <w:numId w:val="39"/>
        </w:numPr>
        <w:tabs>
          <w:tab w:val="clear" w:pos="1440"/>
        </w:tabs>
        <w:textAlignment w:val="auto"/>
        <w:rPr>
          <w:noProof/>
        </w:rPr>
      </w:pPr>
      <w:bookmarkStart w:id="1415" w:name="_Toc347485200"/>
      <w:bookmarkStart w:id="1416" w:name="_Toc348629495"/>
      <w:bookmarkStart w:id="1417" w:name="_Toc348630649"/>
      <w:bookmarkStart w:id="1418" w:name="_Toc348631607"/>
      <w:bookmarkStart w:id="1419" w:name="_Toc348631886"/>
      <w:bookmarkStart w:id="1420" w:name="_Toc348632154"/>
      <w:bookmarkStart w:id="1421" w:name="_Toc348632894"/>
      <w:bookmarkStart w:id="1422" w:name="_Toc348633151"/>
      <w:bookmarkStart w:id="1423" w:name="_Toc351667809"/>
      <w:bookmarkStart w:id="1424" w:name="_Toc366772023"/>
      <w:bookmarkStart w:id="1425" w:name="_Ref346393708"/>
      <w:bookmarkStart w:id="1426" w:name="_Ref351062399"/>
      <w:bookmarkStart w:id="1427" w:name="_Toc357439317"/>
      <w:bookmarkStart w:id="1428" w:name="_Toc356824343"/>
      <w:bookmarkStart w:id="1429" w:name="_Toc356148144"/>
      <w:bookmarkStart w:id="1430" w:name="_Toc348629461"/>
      <w:bookmarkStart w:id="1431" w:name="_Toc351367692"/>
      <w:r w:rsidRPr="007D25B0">
        <w:rPr>
          <w:noProof/>
        </w:rPr>
        <w:t>General</w:t>
      </w:r>
      <w:r w:rsidR="009B75C0" w:rsidRPr="007D25B0">
        <w:rPr>
          <w:noProof/>
        </w:rPr>
        <w:t xml:space="preserve"> decoding process</w:t>
      </w:r>
      <w:bookmarkEnd w:id="1415"/>
      <w:bookmarkEnd w:id="1416"/>
      <w:bookmarkEnd w:id="1417"/>
      <w:bookmarkEnd w:id="1418"/>
      <w:bookmarkEnd w:id="1419"/>
      <w:bookmarkEnd w:id="1420"/>
      <w:bookmarkEnd w:id="1421"/>
      <w:bookmarkEnd w:id="1422"/>
      <w:bookmarkEnd w:id="1423"/>
      <w:bookmarkEnd w:id="1424"/>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432" w:name="_Toc366772024"/>
      <w:r w:rsidRPr="007D25B0">
        <w:t>D</w:t>
      </w:r>
      <w:r w:rsidR="00665193" w:rsidRPr="007D25B0">
        <w:t>ecoding</w:t>
      </w:r>
      <w:r w:rsidR="00944988" w:rsidRPr="007D25B0">
        <w:t xml:space="preserve"> process</w:t>
      </w:r>
      <w:bookmarkEnd w:id="1425"/>
      <w:r w:rsidRPr="007D25B0">
        <w:t xml:space="preserve"> for a coded picture with nuh_layer_id greater than 0</w:t>
      </w:r>
      <w:bookmarkEnd w:id="1426"/>
      <w:bookmarkEnd w:id="1427"/>
      <w:bookmarkEnd w:id="1428"/>
      <w:bookmarkEnd w:id="1429"/>
      <w:bookmarkEnd w:id="1430"/>
      <w:bookmarkEnd w:id="1431"/>
      <w:bookmarkEnd w:id="1432"/>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433" w:name="_Toc351335582"/>
      <w:bookmarkStart w:id="1434" w:name="_Ref346526853"/>
      <w:bookmarkStart w:id="1435" w:name="_Toc357439318"/>
      <w:bookmarkStart w:id="1436" w:name="_Toc356824344"/>
      <w:bookmarkStart w:id="1437" w:name="_Toc356148145"/>
      <w:bookmarkStart w:id="1438" w:name="_Toc348629462"/>
      <w:bookmarkStart w:id="1439" w:name="_Toc351367693"/>
      <w:bookmarkStart w:id="1440" w:name="_Toc366772025"/>
      <w:bookmarkStart w:id="1441" w:name="_Ref346440968"/>
      <w:bookmarkEnd w:id="1433"/>
      <w:r w:rsidRPr="007D25B0">
        <w:t>Decoding process for inter-layer reference picture set</w:t>
      </w:r>
      <w:bookmarkEnd w:id="1434"/>
      <w:bookmarkEnd w:id="1435"/>
      <w:bookmarkEnd w:id="1436"/>
      <w:bookmarkEnd w:id="1437"/>
      <w:bookmarkEnd w:id="1438"/>
      <w:bookmarkEnd w:id="1439"/>
      <w:bookmarkEnd w:id="1440"/>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442" w:name="_Ref346872782"/>
      <w:bookmarkStart w:id="1443"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 i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444" w:name="_Ref355956155"/>
      <w:bookmarkStart w:id="1445" w:name="_Toc357439319"/>
      <w:bookmarkStart w:id="1446" w:name="_Toc356824345"/>
      <w:bookmarkStart w:id="1447" w:name="_Toc356148146"/>
      <w:bookmarkStart w:id="1448" w:name="_Toc348629463"/>
      <w:bookmarkStart w:id="1449" w:name="_Toc351367694"/>
      <w:bookmarkStart w:id="1450" w:name="_Toc366772026"/>
      <w:r w:rsidRPr="007D25B0">
        <w:t>Marking</w:t>
      </w:r>
      <w:r w:rsidR="00153FC4" w:rsidRPr="007D25B0">
        <w:t xml:space="preserve"> process for ending the decoding of a coded picture with nuh_layer_id greater than 0</w:t>
      </w:r>
      <w:bookmarkEnd w:id="1442"/>
      <w:bookmarkEnd w:id="1444"/>
      <w:bookmarkEnd w:id="1445"/>
      <w:bookmarkEnd w:id="1446"/>
      <w:bookmarkEnd w:id="1447"/>
      <w:bookmarkEnd w:id="1448"/>
      <w:bookmarkEnd w:id="1449"/>
      <w:bookmarkEnd w:id="1450"/>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r w:rsidR="00E006F1" w:rsidRPr="007D25B0">
        <w:rPr>
          <w:lang w:val="en-CA"/>
        </w:rPr>
        <w:t xml:space="preserve">a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r w:rsidRPr="007D25B0">
        <w:rPr>
          <w:sz w:val="20"/>
          <w:lang w:val="en-CA"/>
        </w:rPr>
        <w:t xml:space="preserve">for(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r w:rsidRPr="007D25B0">
        <w:rPr>
          <w:sz w:val="20"/>
          <w:szCs w:val="20"/>
          <w:lang w:val="en-US"/>
        </w:rPr>
        <w:t xml:space="preserve">for(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451" w:name="_Toc366772027"/>
      <w:bookmarkStart w:id="1452" w:name="_Toc357439320"/>
      <w:bookmarkStart w:id="1453" w:name="_Toc356824346"/>
      <w:r w:rsidRPr="007D25B0">
        <w:t>Resampling process for inter layer reference pictures</w:t>
      </w:r>
      <w:bookmarkEnd w:id="1451"/>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r w:rsidR="00EA1617" w:rsidRPr="007D25B0">
        <w:rPr>
          <w:lang w:val="en-CA"/>
        </w:rPr>
        <w:t>a decoded reference layer picture rlPic</w:t>
      </w:r>
    </w:p>
    <w:p w:rsidR="0052559F" w:rsidRPr="007D25B0" w:rsidRDefault="001A5CE9" w:rsidP="001A5CE9">
      <w:pPr>
        <w:ind w:left="434" w:hanging="434"/>
        <w:rPr>
          <w:noProof/>
        </w:rPr>
      </w:pPr>
      <w:r w:rsidRPr="007D25B0">
        <w:rPr>
          <w:noProof/>
        </w:rPr>
        <w:t>–</w:t>
      </w:r>
      <w:r w:rsidRPr="007D25B0">
        <w:rPr>
          <w:noProof/>
        </w:rPr>
        <w:tab/>
      </w:r>
      <w:r w:rsidR="006636F6" w:rsidRPr="007D25B0">
        <w:rPr>
          <w:lang w:val="en-CA"/>
        </w:rPr>
        <w:t>a</w:t>
      </w:r>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r w:rsidR="00DA2A67" w:rsidRPr="007D25B0">
        <w:rPr>
          <w:rFonts w:eastAsia="Batang"/>
          <w:bCs/>
          <w:lang w:val="en-CA" w:eastAsia="ko-KR"/>
        </w:rPr>
        <w:t>DirectRefLayerIdx[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454" w:name="_Ref348598889"/>
      <w:r w:rsidRPr="007D25B0">
        <w:t>Resampling process of picture sample values</w:t>
      </w:r>
      <w:bookmarkEnd w:id="1454"/>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455" w:name="_Ref348598872"/>
      <w:r w:rsidRPr="007D25B0">
        <w:t>Resampling process of luma sample values</w:t>
      </w:r>
      <w:bookmarkEnd w:id="1455"/>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456" w:name="_Ref348037885"/>
      <w:r w:rsidRPr="007D25B0">
        <w:lastRenderedPageBreak/>
        <w:t>Resampling process of chroma sample values</w:t>
      </w:r>
      <w:bookmarkEnd w:id="1456"/>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457" w:name="_Ref347127882"/>
      <w:r w:rsidRPr="007D25B0">
        <w:rPr>
          <w:noProof/>
          <w:lang w:eastAsia="ko-KR"/>
        </w:rPr>
        <w:t>Luma sample interpolation process</w:t>
      </w:r>
      <w:bookmarkEnd w:id="1457"/>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458" w:name="_Ref351654170"/>
      <w:bookmarkStart w:id="1459" w:name="_Ref351655790"/>
      <w:r w:rsidRPr="007D25B0">
        <w:t>Table </w:t>
      </w:r>
      <w:r w:rsidR="00E907A9" w:rsidRPr="007D25B0">
        <w:t>H</w:t>
      </w:r>
      <w:r w:rsidRPr="007D25B0">
        <w:noBreakHyphen/>
      </w:r>
      <w:bookmarkEnd w:id="1458"/>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459"/>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lastRenderedPageBreak/>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offset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 n</w:t>
      </w:r>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460" w:name="_Ref347151884"/>
      <w:r w:rsidRPr="007D25B0">
        <w:rPr>
          <w:noProof/>
          <w:lang w:eastAsia="ko-KR"/>
        </w:rPr>
        <w:t>Chroma sample interpolation process</w:t>
      </w:r>
      <w:bookmarkEnd w:id="1460"/>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461"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461"/>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 xml:space="preserve">offset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 n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462" w:name="_Ref364437164"/>
      <w:r w:rsidRPr="007D25B0">
        <w:t>Resampling process of  picture motion field</w:t>
      </w:r>
      <w:bookmarkEnd w:id="1462"/>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r w:rsidR="00231C6F" w:rsidRPr="007D25B0">
        <w:rPr>
          <w:lang w:val="en-CA"/>
        </w:rPr>
        <w:t>the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 (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463" w:name="_Ref348599073"/>
      <w:r w:rsidRPr="007D25B0">
        <w:rPr>
          <w:noProof/>
        </w:rPr>
        <w:t>Derivation process for inter layer motion</w:t>
      </w:r>
      <w:bookmarkEnd w:id="1463"/>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r w:rsidR="0095669D" w:rsidRPr="007D25B0">
        <w:rPr>
          <w:lang w:val="en-CA"/>
        </w:rPr>
        <w:t>the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464" w:name="OLE_LINK6"/>
      <w:bookmarkStart w:id="1465"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464"/>
      <w:bookmarkEnd w:id="1465"/>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466" w:name="OLE_LINK469"/>
      <w:bookmarkStart w:id="1467" w:name="OLE_LINK470"/>
      <w:bookmarkStart w:id="1468" w:name="OLE_LINK461"/>
      <w:bookmarkStart w:id="1469" w:name="OLE_LINK462"/>
      <w:bookmarkStart w:id="1470" w:name="OLE_LINK82"/>
      <w:bookmarkStart w:id="1471" w:name="OLE_LINK439"/>
      <w:bookmarkStart w:id="1472"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466"/>
      <w:bookmarkEnd w:id="1467"/>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468"/>
      <w:bookmarkEnd w:id="1469"/>
      <w:bookmarkEnd w:id="1470"/>
      <w:r w:rsidRPr="007D25B0">
        <w:rPr>
          <w:noProof/>
          <w:sz w:val="20"/>
          <w:szCs w:val="20"/>
          <w:lang w:eastAsia="ko-KR"/>
        </w:rPr>
        <w:t xml:space="preserve">= </w:t>
      </w:r>
      <w:bookmarkStart w:id="1473" w:name="OLE_LINK463"/>
      <w:bookmarkStart w:id="1474" w:name="OLE_LINK464"/>
      <w:bookmarkStart w:id="1475" w:name="OLE_LINK465"/>
      <w:bookmarkStart w:id="1476" w:name="OLE_LINK466"/>
      <w:bookmarkStart w:id="1477" w:name="OLE_LINK74"/>
      <w:bookmarkStart w:id="1478" w:name="OLE_LINK75"/>
      <w:r w:rsidRPr="007D25B0">
        <w:rPr>
          <w:noProof/>
          <w:sz w:val="20"/>
          <w:szCs w:val="20"/>
          <w:lang w:eastAsia="ko-KR"/>
        </w:rPr>
        <w:t>Clip3(</w:t>
      </w:r>
      <w:bookmarkEnd w:id="1473"/>
      <w:bookmarkEnd w:id="1474"/>
      <w:r w:rsidRPr="007D25B0">
        <w:rPr>
          <w:noProof/>
          <w:sz w:val="20"/>
          <w:szCs w:val="20"/>
          <w:lang w:eastAsia="ko-KR"/>
        </w:rPr>
        <w:t> −4096, 4095,</w:t>
      </w:r>
      <w:bookmarkEnd w:id="1475"/>
      <w:bookmarkEnd w:id="1476"/>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479" w:name="OLE_LINK447"/>
      <w:bookmarkStart w:id="1480" w:name="OLE_LINK448"/>
      <w:r w:rsidRPr="007D25B0">
        <w:rPr>
          <w:noProof/>
          <w:sz w:val="20"/>
          <w:szCs w:val="20"/>
          <w:lang w:eastAsia="ko-KR"/>
        </w:rPr>
        <w:t>+ (</w:t>
      </w:r>
      <w:bookmarkStart w:id="1481" w:name="OLE_LINK72"/>
      <w:bookmarkStart w:id="1482" w:name="OLE_LINK73"/>
      <w:r w:rsidRPr="007D25B0">
        <w:rPr>
          <w:noProof/>
          <w:sz w:val="20"/>
          <w:szCs w:val="20"/>
          <w:lang w:eastAsia="ko-KR"/>
        </w:rPr>
        <w:t> </w:t>
      </w:r>
      <w:bookmarkEnd w:id="1481"/>
      <w:bookmarkEnd w:id="1482"/>
      <w:r w:rsidRPr="007D25B0">
        <w:rPr>
          <w:noProof/>
          <w:sz w:val="20"/>
          <w:szCs w:val="20"/>
          <w:lang w:eastAsia="ko-KR"/>
        </w:rPr>
        <w:t>RefLayerPicWidthInSamplesL &gt;&gt; 1 )</w:t>
      </w:r>
      <w:bookmarkEnd w:id="1479"/>
      <w:bookmarkEnd w:id="1480"/>
      <w:r w:rsidRPr="007D25B0">
        <w:rPr>
          <w:noProof/>
          <w:sz w:val="20"/>
          <w:szCs w:val="20"/>
          <w:lang w:eastAsia="ko-KR"/>
        </w:rPr>
        <w:t> ) / RefLayerPicWidthInSamplesL)</w:t>
      </w:r>
      <w:bookmarkEnd w:id="1477"/>
      <w:bookmarkEnd w:id="1478"/>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471"/>
      <w:bookmarkEnd w:id="1472"/>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483" w:name="OLE_LINK87"/>
      <w:bookmarkStart w:id="1484"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483"/>
      <w:bookmarkEnd w:id="1484"/>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485" w:name="_Toc356148147"/>
      <w:bookmarkStart w:id="1486" w:name="_Toc348629464"/>
      <w:bookmarkStart w:id="1487" w:name="_Toc351367695"/>
      <w:bookmarkStart w:id="1488" w:name="_Toc366772028"/>
      <w:r w:rsidRPr="007D25B0">
        <w:rPr>
          <w:lang w:val="en-CA"/>
        </w:rPr>
        <w:t>NAL unit decoding process</w:t>
      </w:r>
      <w:bookmarkEnd w:id="1452"/>
      <w:bookmarkEnd w:id="1453"/>
      <w:bookmarkEnd w:id="1485"/>
      <w:bookmarkEnd w:id="1486"/>
      <w:bookmarkEnd w:id="1487"/>
      <w:bookmarkEnd w:id="1488"/>
    </w:p>
    <w:p w:rsidR="000D0D3F" w:rsidRPr="007D25B0" w:rsidRDefault="000D0D3F" w:rsidP="000D0D3F">
      <w:pPr>
        <w:rPr>
          <w:lang w:val="en-CA"/>
        </w:rPr>
      </w:pPr>
      <w:bookmarkStart w:id="1489" w:name="_Ref351062409"/>
      <w:bookmarkStart w:id="1490" w:name="_Toc357439321"/>
      <w:bookmarkStart w:id="1491" w:name="_Toc356824347"/>
      <w:bookmarkStart w:id="1492" w:name="_Toc356148148"/>
      <w:bookmarkStart w:id="1493" w:name="_Toc348629466"/>
      <w:bookmarkStart w:id="1494" w:name="_Toc351367696"/>
      <w:bookmarkEnd w:id="1441"/>
      <w:bookmarkEnd w:id="1443"/>
      <w:r w:rsidRPr="007D25B0">
        <w:rPr>
          <w:lang w:val="en-CA"/>
        </w:rPr>
        <w:t xml:space="preserve">The specification in subclause </w:t>
      </w:r>
      <w:r w:rsidR="004C44E5" w:rsidRPr="007D25B0">
        <w:rPr>
          <w:lang w:val="en-CA"/>
        </w:rPr>
        <w:t>8.2</w:t>
      </w:r>
      <w:r w:rsidRPr="007D25B0">
        <w:rPr>
          <w:lang w:val="en-CA"/>
        </w:rPr>
        <w:t xml:space="preserve"> apply.</w:t>
      </w:r>
    </w:p>
    <w:p w:rsidR="00944988" w:rsidRPr="007D25B0" w:rsidRDefault="00F50FE3" w:rsidP="002026D5">
      <w:pPr>
        <w:pStyle w:val="Annex3"/>
        <w:numPr>
          <w:ilvl w:val="2"/>
          <w:numId w:val="39"/>
        </w:numPr>
        <w:tabs>
          <w:tab w:val="clear" w:pos="1440"/>
        </w:tabs>
        <w:textAlignment w:val="auto"/>
        <w:rPr>
          <w:lang w:val="en-CA"/>
        </w:rPr>
      </w:pPr>
      <w:bookmarkStart w:id="1495" w:name="_Toc366772029"/>
      <w:r w:rsidRPr="007D25B0">
        <w:rPr>
          <w:lang w:val="en-CA"/>
        </w:rPr>
        <w:t>S</w:t>
      </w:r>
      <w:r w:rsidR="00944988" w:rsidRPr="007D25B0">
        <w:rPr>
          <w:lang w:val="en-CA"/>
        </w:rPr>
        <w:t>lice decoding processes</w:t>
      </w:r>
      <w:bookmarkEnd w:id="1489"/>
      <w:bookmarkEnd w:id="1490"/>
      <w:bookmarkEnd w:id="1491"/>
      <w:bookmarkEnd w:id="1492"/>
      <w:bookmarkEnd w:id="1493"/>
      <w:bookmarkEnd w:id="1494"/>
      <w:bookmarkEnd w:id="1495"/>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96" w:name="_Toc363646430"/>
      <w:bookmarkStart w:id="1497" w:name="_Toc366772030"/>
      <w:r w:rsidRPr="007D25B0">
        <w:rPr>
          <w:lang w:val="en-US"/>
        </w:rPr>
        <w:t>Decoding process for picture order count</w:t>
      </w:r>
      <w:bookmarkEnd w:id="1496"/>
      <w:bookmarkEnd w:id="1497"/>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98" w:name="_Toc350926544"/>
      <w:bookmarkStart w:id="1499" w:name="_Toc363646431"/>
      <w:bookmarkStart w:id="1500" w:name="_Toc366772031"/>
      <w:r w:rsidRPr="007D25B0">
        <w:rPr>
          <w:lang w:val="en-US"/>
        </w:rPr>
        <w:t>Decoding process for reference picture set</w:t>
      </w:r>
      <w:bookmarkEnd w:id="1498"/>
      <w:bookmarkEnd w:id="1499"/>
      <w:bookmarkEnd w:id="1500"/>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01" w:name="_Toc363646432"/>
      <w:bookmarkStart w:id="1502" w:name="_Toc366772032"/>
      <w:r w:rsidRPr="007D25B0">
        <w:rPr>
          <w:lang w:val="en-US"/>
        </w:rPr>
        <w:t>Decoding process for generating unavailable reference pictures</w:t>
      </w:r>
      <w:bookmarkEnd w:id="1501"/>
      <w:bookmarkEnd w:id="1502"/>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03" w:name="_Ref361089034"/>
      <w:bookmarkStart w:id="1504" w:name="_Toc363646433"/>
      <w:bookmarkStart w:id="1505" w:name="_Toc366772033"/>
      <w:r w:rsidRPr="007D25B0">
        <w:rPr>
          <w:lang w:val="en-US"/>
        </w:rPr>
        <w:t>Decoding process for reference picture lists construction</w:t>
      </w:r>
      <w:bookmarkEnd w:id="1503"/>
      <w:bookmarkEnd w:id="1504"/>
      <w:bookmarkEnd w:id="1505"/>
    </w:p>
    <w:p w:rsidR="00D44B28" w:rsidRPr="007D25B0" w:rsidRDefault="00D44B28" w:rsidP="00D44B28">
      <w:pPr>
        <w:keepNext/>
        <w:keepLines/>
        <w:rPr>
          <w:lang w:val="en-US"/>
        </w:rPr>
      </w:pPr>
      <w:bookmarkStart w:id="1506" w:name="_Toc360899811"/>
      <w:bookmarkStart w:id="1507" w:name="_Toc360900055"/>
      <w:bookmarkStart w:id="1508" w:name="_Toc361055005"/>
      <w:bookmarkStart w:id="1509" w:name="_Toc361058682"/>
      <w:bookmarkStart w:id="1510" w:name="_Toc361058839"/>
      <w:bookmarkStart w:id="1511" w:name="_Toc361058985"/>
      <w:bookmarkStart w:id="1512" w:name="_Toc361059130"/>
      <w:bookmarkStart w:id="1513" w:name="_Toc361059340"/>
      <w:bookmarkStart w:id="1514" w:name="_Toc361059486"/>
      <w:bookmarkStart w:id="1515" w:name="_Toc361059632"/>
      <w:bookmarkStart w:id="1516" w:name="_Toc361059778"/>
      <w:bookmarkStart w:id="1517" w:name="_Toc361063269"/>
      <w:bookmarkStart w:id="1518" w:name="_Toc361063417"/>
      <w:bookmarkStart w:id="1519" w:name="_Toc361063563"/>
      <w:bookmarkStart w:id="1520" w:name="_Toc361063713"/>
      <w:bookmarkStart w:id="1521" w:name="_Toc361063859"/>
      <w:bookmarkStart w:id="1522" w:name="_Toc361064005"/>
      <w:bookmarkStart w:id="1523" w:name="_Toc361064152"/>
      <w:bookmarkStart w:id="1524" w:name="_Toc361066251"/>
      <w:bookmarkStart w:id="1525" w:name="_Toc361066397"/>
      <w:bookmarkStart w:id="1526" w:name="_Toc361066544"/>
      <w:bookmarkStart w:id="1527" w:name="_Toc361066690"/>
      <w:bookmarkStart w:id="1528" w:name="_Toc361066835"/>
      <w:bookmarkStart w:id="1529" w:name="_Toc361154682"/>
      <w:bookmarkStart w:id="1530" w:name="_Toc360899817"/>
      <w:bookmarkStart w:id="1531" w:name="_Toc360900061"/>
      <w:bookmarkStart w:id="1532" w:name="_Toc361055011"/>
      <w:bookmarkStart w:id="1533" w:name="_Toc361058688"/>
      <w:bookmarkStart w:id="1534" w:name="_Toc361058845"/>
      <w:bookmarkStart w:id="1535" w:name="_Toc361058991"/>
      <w:bookmarkStart w:id="1536" w:name="_Toc361059136"/>
      <w:bookmarkStart w:id="1537" w:name="_Toc361059346"/>
      <w:bookmarkStart w:id="1538" w:name="_Toc361059492"/>
      <w:bookmarkStart w:id="1539" w:name="_Toc361059638"/>
      <w:bookmarkStart w:id="1540" w:name="_Toc361059784"/>
      <w:bookmarkStart w:id="1541" w:name="_Toc361063275"/>
      <w:bookmarkStart w:id="1542" w:name="_Toc361063423"/>
      <w:bookmarkStart w:id="1543" w:name="_Toc361063569"/>
      <w:bookmarkStart w:id="1544" w:name="_Toc361063719"/>
      <w:bookmarkStart w:id="1545" w:name="_Toc361063865"/>
      <w:bookmarkStart w:id="1546" w:name="_Toc361064011"/>
      <w:bookmarkStart w:id="1547" w:name="_Toc361064158"/>
      <w:bookmarkStart w:id="1548" w:name="_Toc361066257"/>
      <w:bookmarkStart w:id="1549" w:name="_Toc361066403"/>
      <w:bookmarkStart w:id="1550" w:name="_Toc361066550"/>
      <w:bookmarkStart w:id="1551" w:name="_Toc361066696"/>
      <w:bookmarkStart w:id="1552" w:name="_Toc361066841"/>
      <w:bookmarkStart w:id="1553" w:name="_Toc361154688"/>
      <w:bookmarkStart w:id="1554" w:name="_Toc360899818"/>
      <w:bookmarkStart w:id="1555" w:name="_Toc360900062"/>
      <w:bookmarkStart w:id="1556" w:name="_Toc361055012"/>
      <w:bookmarkStart w:id="1557" w:name="_Toc361058689"/>
      <w:bookmarkStart w:id="1558" w:name="_Toc361058846"/>
      <w:bookmarkStart w:id="1559" w:name="_Toc361058992"/>
      <w:bookmarkStart w:id="1560" w:name="_Toc361059137"/>
      <w:bookmarkStart w:id="1561" w:name="_Toc361059347"/>
      <w:bookmarkStart w:id="1562" w:name="_Toc361059493"/>
      <w:bookmarkStart w:id="1563" w:name="_Toc361059639"/>
      <w:bookmarkStart w:id="1564" w:name="_Toc361059785"/>
      <w:bookmarkStart w:id="1565" w:name="_Toc361063276"/>
      <w:bookmarkStart w:id="1566" w:name="_Toc361063424"/>
      <w:bookmarkStart w:id="1567" w:name="_Toc361063570"/>
      <w:bookmarkStart w:id="1568" w:name="_Toc361063720"/>
      <w:bookmarkStart w:id="1569" w:name="_Toc361063866"/>
      <w:bookmarkStart w:id="1570" w:name="_Toc361064012"/>
      <w:bookmarkStart w:id="1571" w:name="_Toc361064159"/>
      <w:bookmarkStart w:id="1572" w:name="_Toc361066258"/>
      <w:bookmarkStart w:id="1573" w:name="_Toc361066404"/>
      <w:bookmarkStart w:id="1574" w:name="_Toc361066551"/>
      <w:bookmarkStart w:id="1575" w:name="_Toc361066697"/>
      <w:bookmarkStart w:id="1576" w:name="_Toc361066842"/>
      <w:bookmarkStart w:id="1577" w:name="_Toc361154689"/>
      <w:bookmarkStart w:id="1578" w:name="_Toc360899821"/>
      <w:bookmarkStart w:id="1579" w:name="_Toc360900065"/>
      <w:bookmarkStart w:id="1580" w:name="_Toc361055015"/>
      <w:bookmarkStart w:id="1581" w:name="_Toc361058692"/>
      <w:bookmarkStart w:id="1582" w:name="_Toc361058849"/>
      <w:bookmarkStart w:id="1583" w:name="_Toc361058995"/>
      <w:bookmarkStart w:id="1584" w:name="_Toc361059140"/>
      <w:bookmarkStart w:id="1585" w:name="_Toc361059350"/>
      <w:bookmarkStart w:id="1586" w:name="_Toc361059496"/>
      <w:bookmarkStart w:id="1587" w:name="_Toc361059642"/>
      <w:bookmarkStart w:id="1588" w:name="_Toc361059788"/>
      <w:bookmarkStart w:id="1589" w:name="_Toc361063279"/>
      <w:bookmarkStart w:id="1590" w:name="_Toc361063427"/>
      <w:bookmarkStart w:id="1591" w:name="_Toc361063573"/>
      <w:bookmarkStart w:id="1592" w:name="_Toc361063723"/>
      <w:bookmarkStart w:id="1593" w:name="_Toc361063869"/>
      <w:bookmarkStart w:id="1594" w:name="_Toc361064015"/>
      <w:bookmarkStart w:id="1595" w:name="_Toc361064162"/>
      <w:bookmarkStart w:id="1596" w:name="_Toc361066261"/>
      <w:bookmarkStart w:id="1597" w:name="_Toc361066407"/>
      <w:bookmarkStart w:id="1598" w:name="_Toc361066554"/>
      <w:bookmarkStart w:id="1599" w:name="_Toc361066700"/>
      <w:bookmarkStart w:id="1600" w:name="_Toc361066845"/>
      <w:bookmarkStart w:id="1601" w:name="_Toc361154692"/>
      <w:bookmarkStart w:id="1602" w:name="_Toc360899823"/>
      <w:bookmarkStart w:id="1603" w:name="_Toc360900067"/>
      <w:bookmarkStart w:id="1604" w:name="_Toc361055017"/>
      <w:bookmarkStart w:id="1605" w:name="_Toc361058694"/>
      <w:bookmarkStart w:id="1606" w:name="_Toc361058851"/>
      <w:bookmarkStart w:id="1607" w:name="_Toc361058997"/>
      <w:bookmarkStart w:id="1608" w:name="_Toc361059142"/>
      <w:bookmarkStart w:id="1609" w:name="_Toc361059352"/>
      <w:bookmarkStart w:id="1610" w:name="_Toc361059498"/>
      <w:bookmarkStart w:id="1611" w:name="_Toc361059644"/>
      <w:bookmarkStart w:id="1612" w:name="_Toc361059790"/>
      <w:bookmarkStart w:id="1613" w:name="_Toc361063281"/>
      <w:bookmarkStart w:id="1614" w:name="_Toc361063429"/>
      <w:bookmarkStart w:id="1615" w:name="_Toc361063575"/>
      <w:bookmarkStart w:id="1616" w:name="_Toc361063725"/>
      <w:bookmarkStart w:id="1617" w:name="_Toc361063871"/>
      <w:bookmarkStart w:id="1618" w:name="_Toc361064017"/>
      <w:bookmarkStart w:id="1619" w:name="_Toc361064164"/>
      <w:bookmarkStart w:id="1620" w:name="_Toc361066263"/>
      <w:bookmarkStart w:id="1621" w:name="_Toc361066409"/>
      <w:bookmarkStart w:id="1622" w:name="_Toc361066556"/>
      <w:bookmarkStart w:id="1623" w:name="_Toc361066702"/>
      <w:bookmarkStart w:id="1624" w:name="_Toc361066847"/>
      <w:bookmarkStart w:id="1625" w:name="_Toc361154694"/>
      <w:bookmarkStart w:id="1626" w:name="_Toc360899825"/>
      <w:bookmarkStart w:id="1627" w:name="_Toc360900069"/>
      <w:bookmarkStart w:id="1628" w:name="_Toc361055019"/>
      <w:bookmarkStart w:id="1629" w:name="_Toc361058696"/>
      <w:bookmarkStart w:id="1630" w:name="_Toc361058853"/>
      <w:bookmarkStart w:id="1631" w:name="_Toc361058999"/>
      <w:bookmarkStart w:id="1632" w:name="_Toc361059144"/>
      <w:bookmarkStart w:id="1633" w:name="_Toc361059354"/>
      <w:bookmarkStart w:id="1634" w:name="_Toc361059500"/>
      <w:bookmarkStart w:id="1635" w:name="_Toc361059646"/>
      <w:bookmarkStart w:id="1636" w:name="_Toc361059792"/>
      <w:bookmarkStart w:id="1637" w:name="_Toc361063283"/>
      <w:bookmarkStart w:id="1638" w:name="_Toc361063431"/>
      <w:bookmarkStart w:id="1639" w:name="_Toc361063577"/>
      <w:bookmarkStart w:id="1640" w:name="_Toc361063727"/>
      <w:bookmarkStart w:id="1641" w:name="_Toc361063873"/>
      <w:bookmarkStart w:id="1642" w:name="_Toc361064019"/>
      <w:bookmarkStart w:id="1643" w:name="_Toc361064166"/>
      <w:bookmarkStart w:id="1644" w:name="_Toc361066265"/>
      <w:bookmarkStart w:id="1645" w:name="_Toc361066411"/>
      <w:bookmarkStart w:id="1646" w:name="_Toc361066558"/>
      <w:bookmarkStart w:id="1647" w:name="_Toc361066704"/>
      <w:bookmarkStart w:id="1648" w:name="_Toc361066849"/>
      <w:bookmarkStart w:id="1649" w:name="_Toc361154696"/>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The variable NumRpsCurrTempList0 is set equal to Max(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When the slice is a B slice, the variable NumRpsCurrTempList1 is set equal to Max(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650" w:name="_Toc357439326"/>
      <w:bookmarkStart w:id="1651" w:name="_Toc356824352"/>
      <w:bookmarkStart w:id="1652" w:name="_Toc356148153"/>
      <w:bookmarkStart w:id="1653" w:name="_Toc348629471"/>
      <w:bookmarkStart w:id="1654" w:name="_Toc351367701"/>
      <w:bookmarkStart w:id="1655" w:name="_Ref364437014"/>
      <w:bookmarkStart w:id="1656" w:name="_Toc366772034"/>
      <w:r w:rsidRPr="007D25B0">
        <w:rPr>
          <w:lang w:val="en-CA"/>
        </w:rPr>
        <w:t>Decoding process for coding units coded in intra prediction mode</w:t>
      </w:r>
      <w:bookmarkEnd w:id="1650"/>
      <w:bookmarkEnd w:id="1651"/>
      <w:bookmarkEnd w:id="1652"/>
      <w:bookmarkEnd w:id="1653"/>
      <w:bookmarkEnd w:id="1654"/>
      <w:bookmarkEnd w:id="1655"/>
      <w:bookmarkEnd w:id="1656"/>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657" w:name="_Toc357439327"/>
      <w:bookmarkStart w:id="1658" w:name="_Toc356824353"/>
      <w:bookmarkStart w:id="1659" w:name="_Toc356148154"/>
      <w:bookmarkStart w:id="1660" w:name="_Toc348629472"/>
      <w:bookmarkStart w:id="1661" w:name="_Toc351367702"/>
      <w:bookmarkStart w:id="1662" w:name="_Ref364437022"/>
      <w:bookmarkStart w:id="1663" w:name="_Toc366772035"/>
      <w:r w:rsidRPr="007D25B0">
        <w:rPr>
          <w:lang w:val="en-CA"/>
        </w:rPr>
        <w:t>Decoding process for coding units coded in inter prediction mode</w:t>
      </w:r>
      <w:bookmarkEnd w:id="1657"/>
      <w:bookmarkEnd w:id="1658"/>
      <w:bookmarkEnd w:id="1659"/>
      <w:bookmarkEnd w:id="1660"/>
      <w:bookmarkEnd w:id="1661"/>
      <w:bookmarkEnd w:id="1662"/>
      <w:bookmarkEnd w:id="1663"/>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664" w:name="_Toc357439328"/>
      <w:bookmarkStart w:id="1665" w:name="_Toc356824354"/>
      <w:bookmarkStart w:id="1666" w:name="_Toc356148155"/>
      <w:bookmarkStart w:id="1667" w:name="_Toc348629473"/>
      <w:bookmarkStart w:id="1668" w:name="_Toc351367703"/>
      <w:bookmarkStart w:id="1669" w:name="_Ref364437029"/>
      <w:bookmarkStart w:id="1670" w:name="_Toc366772036"/>
      <w:r w:rsidRPr="007D25B0">
        <w:rPr>
          <w:lang w:val="en-CA"/>
        </w:rPr>
        <w:t>Scaling, transformation and array construction process prior to deblocking filter process</w:t>
      </w:r>
      <w:bookmarkEnd w:id="1664"/>
      <w:bookmarkEnd w:id="1665"/>
      <w:bookmarkEnd w:id="1666"/>
      <w:bookmarkEnd w:id="1667"/>
      <w:bookmarkEnd w:id="1668"/>
      <w:bookmarkEnd w:id="1669"/>
      <w:bookmarkEnd w:id="1670"/>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671" w:name="_Toc357439329"/>
      <w:bookmarkStart w:id="1672" w:name="_Toc356824355"/>
      <w:bookmarkStart w:id="1673" w:name="_Toc356148156"/>
      <w:bookmarkStart w:id="1674" w:name="_Toc348629474"/>
      <w:bookmarkStart w:id="1675" w:name="_Toc351367704"/>
      <w:bookmarkStart w:id="1676" w:name="_Ref364437036"/>
      <w:bookmarkStart w:id="1677" w:name="_Toc366772037"/>
      <w:r w:rsidRPr="007D25B0">
        <w:rPr>
          <w:lang w:val="en-CA"/>
        </w:rPr>
        <w:t>In-loop filter process</w:t>
      </w:r>
      <w:bookmarkEnd w:id="1671"/>
      <w:bookmarkEnd w:id="1672"/>
      <w:bookmarkEnd w:id="1673"/>
      <w:bookmarkEnd w:id="1674"/>
      <w:bookmarkEnd w:id="1675"/>
      <w:bookmarkEnd w:id="1676"/>
      <w:bookmarkEnd w:id="1677"/>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678" w:name="_Toc357439330"/>
      <w:bookmarkStart w:id="1679" w:name="_Toc356824356"/>
      <w:bookmarkStart w:id="1680" w:name="_Toc356148157"/>
      <w:bookmarkStart w:id="1681" w:name="_Toc348629475"/>
      <w:bookmarkStart w:id="1682" w:name="_Toc351367705"/>
      <w:bookmarkStart w:id="1683" w:name="_Toc366772038"/>
      <w:r w:rsidRPr="007D25B0">
        <w:rPr>
          <w:lang w:val="en-CA"/>
        </w:rPr>
        <w:t>Parsing process</w:t>
      </w:r>
      <w:bookmarkEnd w:id="1678"/>
      <w:bookmarkEnd w:id="1679"/>
      <w:bookmarkEnd w:id="1680"/>
      <w:bookmarkEnd w:id="1681"/>
      <w:bookmarkEnd w:id="1682"/>
      <w:bookmarkEnd w:id="1683"/>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684" w:name="_Toc357439331"/>
      <w:bookmarkStart w:id="1685" w:name="_Toc356824357"/>
      <w:bookmarkStart w:id="1686" w:name="_Toc356148158"/>
      <w:bookmarkStart w:id="1687" w:name="_Toc348629476"/>
      <w:bookmarkStart w:id="1688" w:name="_Toc351367706"/>
      <w:bookmarkStart w:id="1689" w:name="_Toc366772039"/>
      <w:r w:rsidRPr="007D25B0">
        <w:rPr>
          <w:lang w:val="en-CA"/>
        </w:rPr>
        <w:t>Specification of bitstream subsets</w:t>
      </w:r>
      <w:bookmarkEnd w:id="1684"/>
      <w:bookmarkEnd w:id="1685"/>
      <w:bookmarkEnd w:id="1686"/>
      <w:bookmarkEnd w:id="1687"/>
      <w:bookmarkEnd w:id="1688"/>
      <w:bookmarkEnd w:id="1689"/>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690" w:name="_Ref348007252"/>
      <w:bookmarkStart w:id="1691" w:name="_Toc357439332"/>
      <w:bookmarkStart w:id="1692" w:name="_Toc356824358"/>
      <w:bookmarkStart w:id="1693" w:name="_Toc356148159"/>
      <w:bookmarkStart w:id="1694" w:name="_Toc348629477"/>
      <w:bookmarkStart w:id="1695" w:name="_Toc351367707"/>
      <w:bookmarkStart w:id="1696" w:name="_Toc366772040"/>
      <w:r w:rsidRPr="007D25B0">
        <w:rPr>
          <w:lang w:val="en-CA"/>
        </w:rPr>
        <w:t>Profile</w:t>
      </w:r>
      <w:r w:rsidR="007A4CD0" w:rsidRPr="007D25B0">
        <w:rPr>
          <w:lang w:val="en-CA"/>
        </w:rPr>
        <w:t>s, tiers,</w:t>
      </w:r>
      <w:r w:rsidRPr="007D25B0">
        <w:rPr>
          <w:lang w:val="en-CA"/>
        </w:rPr>
        <w:t xml:space="preserve"> and levels</w:t>
      </w:r>
      <w:bookmarkEnd w:id="1690"/>
      <w:bookmarkEnd w:id="1691"/>
      <w:bookmarkEnd w:id="1692"/>
      <w:bookmarkEnd w:id="1693"/>
      <w:bookmarkEnd w:id="1694"/>
      <w:bookmarkEnd w:id="1695"/>
      <w:bookmarkEnd w:id="1696"/>
    </w:p>
    <w:p w:rsidR="007A4CD0" w:rsidRPr="007D25B0" w:rsidRDefault="007A4CD0" w:rsidP="002026D5">
      <w:pPr>
        <w:pStyle w:val="Annex3"/>
        <w:numPr>
          <w:ilvl w:val="2"/>
          <w:numId w:val="39"/>
        </w:numPr>
        <w:tabs>
          <w:tab w:val="clear" w:pos="1440"/>
        </w:tabs>
        <w:textAlignment w:val="auto"/>
        <w:rPr>
          <w:lang w:val="en-CA"/>
        </w:rPr>
      </w:pPr>
      <w:bookmarkStart w:id="1697" w:name="_Toc357439333"/>
      <w:bookmarkStart w:id="1698" w:name="_Toc356824359"/>
      <w:bookmarkStart w:id="1699" w:name="_Toc356148160"/>
      <w:bookmarkStart w:id="1700" w:name="_Toc348629478"/>
      <w:bookmarkStart w:id="1701" w:name="_Toc351367708"/>
      <w:bookmarkStart w:id="1702" w:name="_Toc366772041"/>
      <w:r w:rsidRPr="007D25B0">
        <w:rPr>
          <w:lang w:val="en-CA"/>
        </w:rPr>
        <w:t>Profiles</w:t>
      </w:r>
      <w:bookmarkEnd w:id="1697"/>
      <w:bookmarkEnd w:id="1698"/>
      <w:bookmarkEnd w:id="1699"/>
      <w:bookmarkEnd w:id="1700"/>
      <w:bookmarkEnd w:id="1701"/>
      <w:bookmarkEnd w:id="1702"/>
    </w:p>
    <w:p w:rsidR="00944988" w:rsidRPr="007D25B0" w:rsidRDefault="00944988" w:rsidP="00920F0C">
      <w:pPr>
        <w:pStyle w:val="Annex4"/>
      </w:pPr>
      <w:bookmarkStart w:id="1703" w:name="_Toc357439334"/>
      <w:bookmarkStart w:id="1704" w:name="_Toc356824360"/>
      <w:bookmarkStart w:id="1705" w:name="_Toc356148161"/>
      <w:bookmarkStart w:id="1706" w:name="_Toc348629479"/>
      <w:bookmarkStart w:id="1707" w:name="_Toc351367709"/>
      <w:bookmarkStart w:id="1708" w:name="_Toc366772042"/>
      <w:r w:rsidRPr="007D25B0">
        <w:t>General</w:t>
      </w:r>
      <w:bookmarkEnd w:id="1703"/>
      <w:bookmarkEnd w:id="1704"/>
      <w:bookmarkEnd w:id="1705"/>
      <w:bookmarkEnd w:id="1706"/>
      <w:bookmarkEnd w:id="1707"/>
      <w:bookmarkEnd w:id="1708"/>
    </w:p>
    <w:p w:rsidR="007A4CD0" w:rsidRPr="007D25B0" w:rsidRDefault="0090496B" w:rsidP="007A4CD0">
      <w:pPr>
        <w:pStyle w:val="3N"/>
        <w:rPr>
          <w:lang w:val="en-CA"/>
        </w:rPr>
      </w:pPr>
      <w:r w:rsidRPr="007D25B0">
        <w:rPr>
          <w:lang w:val="en-CA"/>
        </w:rPr>
        <w:t>TBD.</w:t>
      </w:r>
      <w:r w:rsidR="007A4CD0" w:rsidRPr="007D25B0">
        <w:rPr>
          <w:lang w:val="en-CA"/>
        </w:rPr>
        <w:t xml:space="preserve"> </w:t>
      </w:r>
    </w:p>
    <w:p w:rsidR="00C6730C" w:rsidRPr="007D25B0" w:rsidRDefault="00157FE5" w:rsidP="00C6730C">
      <w:pPr>
        <w:pStyle w:val="Annex4"/>
      </w:pPr>
      <w:bookmarkStart w:id="1709" w:name="_Toc366772043"/>
      <w:bookmarkStart w:id="1710" w:name="_Toc356824362"/>
      <w:r w:rsidRPr="007D25B0">
        <w:t>Scalable Main profile</w:t>
      </w:r>
      <w:bookmarkStart w:id="1711" w:name="_Toc356148163"/>
      <w:bookmarkEnd w:id="1709"/>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712"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r w:rsidR="00C23C19" w:rsidRPr="007D25B0">
        <w:rPr>
          <w:rFonts w:eastAsia="Batang"/>
          <w:bCs/>
          <w:lang w:eastAsia="ko-KR"/>
        </w:rPr>
        <w:t>MotionPredEnabledFlag</w:t>
      </w:r>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713" w:name="_Toc348629482"/>
      <w:bookmarkStart w:id="1714" w:name="_Toc351367712"/>
      <w:bookmarkStart w:id="1715" w:name="_Toc366772044"/>
      <w:r w:rsidRPr="007D25B0">
        <w:rPr>
          <w:lang w:val="en-CA"/>
        </w:rPr>
        <w:lastRenderedPageBreak/>
        <w:t>Tiers and levels</w:t>
      </w:r>
      <w:bookmarkEnd w:id="1710"/>
      <w:bookmarkEnd w:id="1711"/>
      <w:bookmarkEnd w:id="1712"/>
      <w:bookmarkEnd w:id="1713"/>
      <w:bookmarkEnd w:id="1714"/>
      <w:bookmarkEnd w:id="1715"/>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716" w:name="_Toc357439337"/>
      <w:bookmarkStart w:id="1717" w:name="_Toc356824363"/>
      <w:bookmarkStart w:id="1718" w:name="_Toc356148164"/>
      <w:bookmarkStart w:id="1719" w:name="_Toc348629483"/>
      <w:bookmarkStart w:id="1720" w:name="_Toc351367713"/>
      <w:bookmarkStart w:id="1721" w:name="_Toc366772045"/>
      <w:r w:rsidRPr="007D25B0">
        <w:rPr>
          <w:lang w:val="en-CA"/>
        </w:rPr>
        <w:t>Byte stream format</w:t>
      </w:r>
      <w:bookmarkEnd w:id="1716"/>
      <w:bookmarkEnd w:id="1717"/>
      <w:bookmarkEnd w:id="1718"/>
      <w:bookmarkEnd w:id="1719"/>
      <w:bookmarkEnd w:id="1720"/>
      <w:bookmarkEnd w:id="1721"/>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722" w:name="_Toc357439338"/>
      <w:bookmarkStart w:id="1723" w:name="_Toc356824364"/>
      <w:bookmarkStart w:id="1724" w:name="_Toc356148165"/>
      <w:bookmarkStart w:id="1725" w:name="_Toc348629484"/>
      <w:bookmarkStart w:id="1726" w:name="_Toc351367714"/>
      <w:bookmarkStart w:id="1727" w:name="_Toc366772046"/>
      <w:r w:rsidRPr="007D25B0">
        <w:rPr>
          <w:lang w:val="en-CA"/>
        </w:rPr>
        <w:t>Hypothetical reference decoder</w:t>
      </w:r>
      <w:bookmarkEnd w:id="1722"/>
      <w:bookmarkEnd w:id="1723"/>
      <w:bookmarkEnd w:id="1724"/>
      <w:bookmarkEnd w:id="1725"/>
      <w:bookmarkEnd w:id="1726"/>
      <w:bookmarkEnd w:id="1727"/>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728" w:name="_Toc357439339"/>
      <w:bookmarkStart w:id="1729" w:name="_Toc356824365"/>
      <w:bookmarkStart w:id="1730" w:name="_Toc356148166"/>
      <w:bookmarkStart w:id="1731" w:name="_Toc348629485"/>
      <w:bookmarkStart w:id="1732" w:name="_Toc351367715"/>
      <w:bookmarkStart w:id="1733" w:name="_Toc366772047"/>
      <w:r w:rsidRPr="007D25B0">
        <w:rPr>
          <w:lang w:val="en-CA"/>
        </w:rPr>
        <w:t>SEI messages</w:t>
      </w:r>
      <w:bookmarkEnd w:id="1728"/>
      <w:bookmarkEnd w:id="1729"/>
      <w:bookmarkEnd w:id="1730"/>
      <w:bookmarkEnd w:id="1731"/>
      <w:bookmarkEnd w:id="1732"/>
      <w:bookmarkEnd w:id="1733"/>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734" w:name="_Toc356148169"/>
      <w:bookmarkStart w:id="1735" w:name="_Toc357439344"/>
      <w:bookmarkStart w:id="1736" w:name="_Toc356824370"/>
      <w:bookmarkStart w:id="1737" w:name="_Toc356148173"/>
      <w:bookmarkStart w:id="1738" w:name="_Toc348629486"/>
      <w:bookmarkStart w:id="1739" w:name="_Toc351367716"/>
      <w:bookmarkStart w:id="1740" w:name="_Toc366772048"/>
      <w:bookmarkEnd w:id="1734"/>
      <w:r w:rsidRPr="007D25B0">
        <w:rPr>
          <w:lang w:val="en-CA"/>
        </w:rPr>
        <w:t>Video usability information</w:t>
      </w:r>
      <w:bookmarkEnd w:id="1735"/>
      <w:bookmarkEnd w:id="1736"/>
      <w:bookmarkEnd w:id="1737"/>
      <w:bookmarkEnd w:id="1738"/>
      <w:bookmarkEnd w:id="1739"/>
      <w:bookmarkEnd w:id="1740"/>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3D3" w:rsidRDefault="00D113D3">
      <w:r>
        <w:separator/>
      </w:r>
    </w:p>
  </w:endnote>
  <w:endnote w:type="continuationSeparator" w:id="0">
    <w:p w:rsidR="00D113D3" w:rsidRDefault="00D113D3">
      <w:r>
        <w:continuationSeparator/>
      </w:r>
    </w:p>
  </w:endnote>
  <w:endnote w:type="continuationNotice" w:id="1">
    <w:p w:rsidR="00D113D3" w:rsidRDefault="00D113D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altName w:val="Arial Rounded MT Bold"/>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CB04EC" w:rsidRDefault="00C004D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07AD9">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C37EDE" w:rsidRDefault="00C004D6"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507AD9">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CB04EC" w:rsidRDefault="00C004D6"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587E80">
      <w:rPr>
        <w:b/>
        <w:bCs/>
        <w:noProof/>
      </w:rPr>
      <w:t>46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CB04EC" w:rsidRDefault="00C004D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07AD9">
      <w:rPr>
        <w:bCs/>
        <w:noProof/>
        <w:lang w:val="fr-CH"/>
      </w:rPr>
      <w:t>47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3D3" w:rsidRDefault="00D113D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113D3" w:rsidRDefault="00D113D3"/>
  </w:footnote>
  <w:footnote w:type="continuationSeparator" w:id="0">
    <w:p w:rsidR="00D113D3" w:rsidRDefault="00D113D3">
      <w:r>
        <w:continuationSeparator/>
      </w:r>
    </w:p>
  </w:footnote>
  <w:footnote w:type="continuationNotice" w:id="1">
    <w:p w:rsidR="00D113D3" w:rsidRDefault="00D113D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Default="00C004D6"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Default="00C004D6"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256CBF" w:rsidRDefault="00C004D6"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4D6" w:rsidRPr="00563383" w:rsidRDefault="00C004D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4E1"/>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A4D"/>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AD9"/>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E80"/>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537"/>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4D6"/>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3D3"/>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816"/>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A6F"/>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B84CD-5EEB-4D9A-A156-2951A05EF06D}">
  <ds:schemaRefs>
    <ds:schemaRef ds:uri="http://schemas.openxmlformats.org/officeDocument/2006/bibliography"/>
  </ds:schemaRefs>
</ds:datastoreItem>
</file>

<file path=customXml/itemProps2.xml><?xml version="1.0" encoding="utf-8"?>
<ds:datastoreItem xmlns:ds="http://schemas.openxmlformats.org/officeDocument/2006/customXml" ds:itemID="{325CEEED-434B-4F97-8275-548FE6E46B97}">
  <ds:schemaRefs>
    <ds:schemaRef ds:uri="http://schemas.openxmlformats.org/officeDocument/2006/bibliography"/>
  </ds:schemaRefs>
</ds:datastoreItem>
</file>

<file path=customXml/itemProps3.xml><?xml version="1.0" encoding="utf-8"?>
<ds:datastoreItem xmlns:ds="http://schemas.openxmlformats.org/officeDocument/2006/customXml" ds:itemID="{9D264639-6938-4C3F-AD9A-E70A7C9FB2B7}">
  <ds:schemaRefs>
    <ds:schemaRef ds:uri="http://schemas.openxmlformats.org/officeDocument/2006/bibliography"/>
  </ds:schemaRefs>
</ds:datastoreItem>
</file>

<file path=customXml/itemProps4.xml><?xml version="1.0" encoding="utf-8"?>
<ds:datastoreItem xmlns:ds="http://schemas.openxmlformats.org/officeDocument/2006/customXml" ds:itemID="{B11A1DC6-C4EF-4A3B-82B9-59552772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69</Pages>
  <Words>33233</Words>
  <Characters>189429</Characters>
  <Application>Microsoft Office Word</Application>
  <DocSecurity>0</DocSecurity>
  <Lines>1578</Lines>
  <Paragraphs>444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222218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(v3)</cp:lastModifiedBy>
  <cp:revision>3</cp:revision>
  <cp:lastPrinted>2013-02-13T05:52:00Z</cp:lastPrinted>
  <dcterms:created xsi:type="dcterms:W3CDTF">2013-10-27T09:37:00Z</dcterms:created>
  <dcterms:modified xsi:type="dcterms:W3CDTF">2013-10-27T09:49:00Z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