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1E012A" w14:paraId="74A15692" w14:textId="77777777">
        <w:tc>
          <w:tcPr>
            <w:tcW w:w="6408" w:type="dxa"/>
          </w:tcPr>
          <w:p w14:paraId="24B1B2F0" w14:textId="77777777" w:rsidR="006C5D39" w:rsidRPr="001E012A" w:rsidRDefault="00B6243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59BDD4D7"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629B260D" wp14:editId="750FBAC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777D605F" wp14:editId="1FE714E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1E012A">
              <w:rPr>
                <w:b/>
                <w:szCs w:val="22"/>
                <w:lang w:val="en-CA"/>
              </w:rPr>
              <w:t xml:space="preserve">Joint </w:t>
            </w:r>
            <w:r w:rsidR="006C5D39" w:rsidRPr="001E012A">
              <w:rPr>
                <w:b/>
                <w:szCs w:val="22"/>
                <w:lang w:val="en-CA"/>
              </w:rPr>
              <w:t>Collaborative</w:t>
            </w:r>
            <w:r w:rsidR="00E61DAC" w:rsidRPr="001E012A">
              <w:rPr>
                <w:b/>
                <w:szCs w:val="22"/>
                <w:lang w:val="en-CA"/>
              </w:rPr>
              <w:t xml:space="preserve"> Team </w:t>
            </w:r>
            <w:r w:rsidR="006C5D39" w:rsidRPr="001E012A">
              <w:rPr>
                <w:b/>
                <w:szCs w:val="22"/>
                <w:lang w:val="en-CA"/>
              </w:rPr>
              <w:t>on Video Coding (JCT-VC)</w:t>
            </w:r>
          </w:p>
          <w:p w14:paraId="502A5603" w14:textId="77777777" w:rsidR="00E61DAC" w:rsidRPr="001E012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 xml:space="preserve">of </w:t>
            </w:r>
            <w:r w:rsidR="007F1F8B" w:rsidRPr="001E012A">
              <w:rPr>
                <w:b/>
                <w:szCs w:val="22"/>
                <w:lang w:val="en-CA"/>
              </w:rPr>
              <w:t>ITU-T SG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16 WP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3 and ISO/IEC JTC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1/SC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29/WG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11</w:t>
            </w:r>
          </w:p>
          <w:p w14:paraId="03328D1B" w14:textId="77777777" w:rsidR="00E61DAC" w:rsidRPr="001E012A" w:rsidRDefault="000B4FF9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1</w:t>
            </w:r>
            <w:r w:rsidR="006A3B9C" w:rsidRPr="001E012A">
              <w:rPr>
                <w:szCs w:val="22"/>
                <w:lang w:val="en-CA"/>
              </w:rPr>
              <w:t>5</w:t>
            </w:r>
            <w:r w:rsidR="00630AA2" w:rsidRPr="001E012A">
              <w:rPr>
                <w:szCs w:val="22"/>
                <w:lang w:val="en-CA"/>
              </w:rPr>
              <w:t>th</w:t>
            </w:r>
            <w:r w:rsidR="00E61DAC" w:rsidRPr="001E012A">
              <w:rPr>
                <w:szCs w:val="22"/>
                <w:lang w:val="en-CA"/>
              </w:rPr>
              <w:t xml:space="preserve"> Meeting: </w:t>
            </w:r>
            <w:r w:rsidR="006A3B9C" w:rsidRPr="001E012A">
              <w:rPr>
                <w:szCs w:val="22"/>
                <w:lang w:val="en-CA"/>
              </w:rPr>
              <w:t>Geneva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6A3B9C" w:rsidRPr="001E012A">
              <w:rPr>
                <w:szCs w:val="22"/>
                <w:lang w:val="en-CA"/>
              </w:rPr>
              <w:t>CH</w:t>
            </w:r>
            <w:r w:rsidR="00B4194A" w:rsidRPr="001E012A">
              <w:rPr>
                <w:szCs w:val="22"/>
                <w:lang w:val="en-CA"/>
              </w:rPr>
              <w:t xml:space="preserve">, </w:t>
            </w:r>
            <w:r w:rsidR="00FA139D" w:rsidRPr="001E012A">
              <w:rPr>
                <w:szCs w:val="22"/>
                <w:lang w:val="en-CA"/>
              </w:rPr>
              <w:t>2</w:t>
            </w:r>
            <w:r w:rsidR="006A3B9C" w:rsidRPr="001E012A">
              <w:rPr>
                <w:szCs w:val="22"/>
                <w:lang w:val="en-CA"/>
              </w:rPr>
              <w:t>3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Oct.</w:t>
            </w:r>
            <w:r w:rsidR="00FA139D" w:rsidRPr="001E012A">
              <w:rPr>
                <w:szCs w:val="22"/>
                <w:lang w:val="en-CA"/>
              </w:rPr>
              <w:t xml:space="preserve"> – </w:t>
            </w:r>
            <w:r w:rsidR="006A3B9C" w:rsidRPr="001E012A">
              <w:rPr>
                <w:szCs w:val="22"/>
                <w:lang w:val="en-CA"/>
              </w:rPr>
              <w:t>1</w:t>
            </w:r>
            <w:r w:rsidR="00FA139D" w:rsidRPr="001E012A">
              <w:rPr>
                <w:szCs w:val="22"/>
                <w:lang w:val="en-CA"/>
              </w:rPr>
              <w:t xml:space="preserve"> </w:t>
            </w:r>
            <w:r w:rsidR="006A3B9C" w:rsidRPr="001E012A">
              <w:rPr>
                <w:szCs w:val="22"/>
                <w:lang w:val="en-CA"/>
              </w:rPr>
              <w:t>Nov</w:t>
            </w:r>
            <w:r w:rsidR="00FA139D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14:paraId="455BFA62" w14:textId="1F6A6429" w:rsidR="008A4B4C" w:rsidRPr="001E012A" w:rsidRDefault="00E61DAC" w:rsidP="00AA394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1E012A">
              <w:rPr>
                <w:lang w:val="en-CA"/>
              </w:rPr>
              <w:t>Document</w:t>
            </w:r>
            <w:r w:rsidR="006C5D39" w:rsidRPr="001E012A">
              <w:rPr>
                <w:lang w:val="en-CA"/>
              </w:rPr>
              <w:t>: JC</w:t>
            </w:r>
            <w:r w:rsidRPr="001E012A">
              <w:rPr>
                <w:lang w:val="en-CA"/>
              </w:rPr>
              <w:t>T</w:t>
            </w:r>
            <w:r w:rsidR="006C5D39" w:rsidRPr="001E012A">
              <w:rPr>
                <w:lang w:val="en-CA"/>
              </w:rPr>
              <w:t>VC</w:t>
            </w:r>
            <w:r w:rsidRPr="001E012A">
              <w:rPr>
                <w:lang w:val="en-CA"/>
              </w:rPr>
              <w:t>-</w:t>
            </w:r>
            <w:r w:rsidR="006A3B9C" w:rsidRPr="001E012A">
              <w:rPr>
                <w:lang w:val="en-CA"/>
              </w:rPr>
              <w:t>O</w:t>
            </w:r>
            <w:r w:rsidR="00AA3948">
              <w:rPr>
                <w:u w:val="single"/>
                <w:lang w:val="en-CA"/>
              </w:rPr>
              <w:t>0059_r</w:t>
            </w:r>
            <w:ins w:id="0" w:author="筑波健史/主事" w:date="2013-10-24T10:29:00Z">
              <w:r w:rsidR="00F17384">
                <w:rPr>
                  <w:rFonts w:hint="eastAsia"/>
                  <w:u w:val="single"/>
                  <w:lang w:val="en-CA" w:eastAsia="ja-JP"/>
                </w:rPr>
                <w:t>2</w:t>
              </w:r>
            </w:ins>
            <w:del w:id="1" w:author="筑波健史/主事" w:date="2013-10-24T10:29:00Z">
              <w:r w:rsidR="00AA3948" w:rsidDel="00F17384">
                <w:rPr>
                  <w:u w:val="single"/>
                  <w:lang w:val="en-CA"/>
                </w:rPr>
                <w:delText>1</w:delText>
              </w:r>
            </w:del>
          </w:p>
        </w:tc>
      </w:tr>
    </w:tbl>
    <w:p w14:paraId="6C830F21" w14:textId="77777777" w:rsidR="00E61DAC" w:rsidRPr="001E012A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F628F" w:rsidRPr="001E012A" w14:paraId="3B85F29D" w14:textId="77777777" w:rsidTr="002A303E">
        <w:tc>
          <w:tcPr>
            <w:tcW w:w="6408" w:type="dxa"/>
          </w:tcPr>
          <w:p w14:paraId="7AE85AFF" w14:textId="77777777"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14:paraId="3EF7EC23" w14:textId="77777777"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14:paraId="482ACC29" w14:textId="77777777" w:rsidR="002F628F" w:rsidRPr="001E012A" w:rsidRDefault="006A3B9C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t>6</w:t>
            </w:r>
            <w:r w:rsidR="002F628F" w:rsidRPr="001E012A">
              <w:rPr>
                <w:szCs w:val="22"/>
                <w:lang w:val="en-CA"/>
              </w:rPr>
              <w:t xml:space="preserve">th Meeting: </w:t>
            </w:r>
            <w:r w:rsidRPr="001E012A">
              <w:rPr>
                <w:szCs w:val="22"/>
                <w:lang w:val="en-CA"/>
              </w:rPr>
              <w:t>Geneva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CH</w:t>
            </w:r>
            <w:r w:rsidR="002F628F" w:rsidRPr="001E012A">
              <w:rPr>
                <w:szCs w:val="22"/>
                <w:lang w:val="en-CA"/>
              </w:rPr>
              <w:t xml:space="preserve">, </w:t>
            </w:r>
            <w:r w:rsidRPr="001E012A">
              <w:rPr>
                <w:szCs w:val="22"/>
                <w:lang w:val="en-CA"/>
              </w:rPr>
              <w:t>25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Oct.</w:t>
            </w:r>
            <w:r w:rsidR="002F628F" w:rsidRPr="001E012A">
              <w:rPr>
                <w:szCs w:val="22"/>
                <w:lang w:val="en-CA"/>
              </w:rPr>
              <w:t xml:space="preserve"> – </w:t>
            </w:r>
            <w:r w:rsidRPr="001E012A">
              <w:rPr>
                <w:szCs w:val="22"/>
                <w:lang w:val="en-CA"/>
              </w:rPr>
              <w:t>1</w:t>
            </w:r>
            <w:r w:rsidR="002F628F" w:rsidRPr="001E012A">
              <w:rPr>
                <w:szCs w:val="22"/>
                <w:lang w:val="en-CA"/>
              </w:rPr>
              <w:t xml:space="preserve"> </w:t>
            </w:r>
            <w:r w:rsidRPr="001E012A">
              <w:rPr>
                <w:szCs w:val="22"/>
                <w:lang w:val="en-CA"/>
              </w:rPr>
              <w:t>Nov</w:t>
            </w:r>
            <w:r w:rsidR="002F628F" w:rsidRPr="001E012A">
              <w:rPr>
                <w:szCs w:val="22"/>
                <w:lang w:val="en-CA"/>
              </w:rPr>
              <w:t>. 2013</w:t>
            </w:r>
          </w:p>
        </w:tc>
        <w:tc>
          <w:tcPr>
            <w:tcW w:w="3168" w:type="dxa"/>
          </w:tcPr>
          <w:p w14:paraId="2CE72BBE" w14:textId="4F914698" w:rsidR="002F628F" w:rsidRPr="001E012A" w:rsidRDefault="002F628F" w:rsidP="00AA394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1E012A">
              <w:rPr>
                <w:lang w:val="en-CA"/>
              </w:rPr>
              <w:t>Document: JCT3V-</w:t>
            </w:r>
            <w:r w:rsidR="006A3B9C" w:rsidRPr="001E012A">
              <w:rPr>
                <w:lang w:val="en-CA"/>
              </w:rPr>
              <w:t>F</w:t>
            </w:r>
            <w:r w:rsidR="00AA3948">
              <w:rPr>
                <w:u w:val="single"/>
                <w:lang w:val="en-CA"/>
              </w:rPr>
              <w:t>0036_r</w:t>
            </w:r>
            <w:ins w:id="2" w:author="筑波健史/主事" w:date="2013-10-24T10:29:00Z">
              <w:r w:rsidR="00F17384">
                <w:rPr>
                  <w:u w:val="single"/>
                  <w:lang w:val="en-CA"/>
                </w:rPr>
                <w:t>2</w:t>
              </w:r>
            </w:ins>
            <w:del w:id="3" w:author="筑波健史/主事" w:date="2013-10-24T10:29:00Z">
              <w:r w:rsidR="00AA3948" w:rsidDel="00F17384">
                <w:rPr>
                  <w:u w:val="single"/>
                  <w:lang w:val="en-CA"/>
                </w:rPr>
                <w:delText>1</w:delText>
              </w:r>
            </w:del>
          </w:p>
        </w:tc>
      </w:tr>
    </w:tbl>
    <w:p w14:paraId="1CB93BAB" w14:textId="77777777" w:rsidR="002F628F" w:rsidRPr="001E012A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1E012A" w14:paraId="416718D0" w14:textId="77777777">
        <w:tc>
          <w:tcPr>
            <w:tcW w:w="1458" w:type="dxa"/>
          </w:tcPr>
          <w:p w14:paraId="0932BF4E" w14:textId="77777777"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7AE1BEF1" w14:textId="77777777" w:rsidR="00E61DAC" w:rsidRPr="001E012A" w:rsidRDefault="00CD6E68" w:rsidP="003E45CD">
            <w:pPr>
              <w:spacing w:before="60" w:after="60"/>
              <w:rPr>
                <w:b/>
                <w:szCs w:val="22"/>
                <w:lang w:val="en-CA"/>
              </w:rPr>
            </w:pPr>
            <w:r w:rsidRPr="00F57697">
              <w:rPr>
                <w:b/>
                <w:szCs w:val="22"/>
                <w:lang w:val="en-CA"/>
              </w:rPr>
              <w:t xml:space="preserve">MV-HEVC/SHVC HLS: </w:t>
            </w:r>
            <w:r w:rsidR="00EA5A2D">
              <w:rPr>
                <w:rFonts w:hint="eastAsia"/>
                <w:b/>
                <w:szCs w:val="22"/>
                <w:lang w:val="en-CA" w:eastAsia="ja-JP"/>
              </w:rPr>
              <w:t xml:space="preserve">On </w:t>
            </w:r>
            <w:r w:rsidR="003E45CD">
              <w:rPr>
                <w:rFonts w:hint="eastAsia"/>
                <w:b/>
                <w:szCs w:val="22"/>
                <w:lang w:val="en-CA" w:eastAsia="ja-JP"/>
              </w:rPr>
              <w:t xml:space="preserve">sharing </w:t>
            </w:r>
            <w:r w:rsidR="003E45CD">
              <w:rPr>
                <w:b/>
                <w:szCs w:val="22"/>
                <w:lang w:val="en-CA" w:eastAsia="ja-JP"/>
              </w:rPr>
              <w:t>parameter</w:t>
            </w:r>
            <w:r w:rsidR="003E45CD">
              <w:rPr>
                <w:rFonts w:hint="eastAsia"/>
                <w:b/>
                <w:szCs w:val="22"/>
                <w:lang w:val="en-CA" w:eastAsia="ja-JP"/>
              </w:rPr>
              <w:t xml:space="preserve"> sets</w:t>
            </w:r>
            <w:r w:rsidR="00B96494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6C3D5A">
              <w:rPr>
                <w:rFonts w:hint="eastAsia"/>
                <w:b/>
                <w:szCs w:val="22"/>
                <w:lang w:val="en-CA" w:eastAsia="ja-JP"/>
              </w:rPr>
              <w:t>a</w:t>
            </w:r>
            <w:r w:rsidR="00B96494">
              <w:rPr>
                <w:rFonts w:hint="eastAsia"/>
                <w:b/>
                <w:szCs w:val="22"/>
                <w:lang w:val="en-CA" w:eastAsia="ja-JP"/>
              </w:rPr>
              <w:t>cross layers</w:t>
            </w:r>
          </w:p>
        </w:tc>
      </w:tr>
      <w:tr w:rsidR="00E61DAC" w:rsidRPr="001E012A" w14:paraId="41F362A8" w14:textId="77777777">
        <w:tc>
          <w:tcPr>
            <w:tcW w:w="1458" w:type="dxa"/>
          </w:tcPr>
          <w:p w14:paraId="2B2FC7BE" w14:textId="77777777"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30E983E" w14:textId="77777777" w:rsidR="00E61DAC" w:rsidRPr="001E012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t xml:space="preserve">Input Document to </w:t>
            </w:r>
            <w:r w:rsidR="00AE341B" w:rsidRPr="001E012A">
              <w:rPr>
                <w:szCs w:val="22"/>
                <w:lang w:val="en-CA"/>
              </w:rPr>
              <w:t>JCT-VC</w:t>
            </w:r>
            <w:r w:rsidRPr="001E012A">
              <w:rPr>
                <w:szCs w:val="22"/>
                <w:lang w:val="en-CA"/>
              </w:rPr>
              <w:t xml:space="preserve"> </w:t>
            </w:r>
            <w:r w:rsidR="00690052" w:rsidRPr="001E012A">
              <w:rPr>
                <w:szCs w:val="22"/>
                <w:lang w:val="en-CA"/>
              </w:rPr>
              <w:t>and JCT-3V</w:t>
            </w:r>
          </w:p>
        </w:tc>
      </w:tr>
      <w:tr w:rsidR="00E61DAC" w:rsidRPr="001E012A" w14:paraId="51C80273" w14:textId="77777777">
        <w:tc>
          <w:tcPr>
            <w:tcW w:w="1458" w:type="dxa"/>
          </w:tcPr>
          <w:p w14:paraId="311CA298" w14:textId="77777777"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29679B6" w14:textId="77777777" w:rsidR="00E61DAC" w:rsidRPr="001E012A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1E012A" w14:paraId="7FBD074A" w14:textId="77777777">
        <w:tc>
          <w:tcPr>
            <w:tcW w:w="1458" w:type="dxa"/>
          </w:tcPr>
          <w:p w14:paraId="0112CCA0" w14:textId="77777777"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Author(s) or</w:t>
            </w:r>
            <w:r w:rsidRPr="001E012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940B73E" w14:textId="77777777" w:rsidR="00152CBB" w:rsidRPr="001E012A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1E012A">
              <w:rPr>
                <w:rFonts w:hint="eastAsia"/>
                <w:szCs w:val="22"/>
                <w:lang w:val="en-CA" w:eastAsia="ja-JP"/>
              </w:rPr>
              <w:br/>
              <w:t>Tomoyuki Yamamoto</w:t>
            </w:r>
            <w:r w:rsidRPr="001E012A">
              <w:rPr>
                <w:szCs w:val="22"/>
                <w:lang w:val="en-CA" w:eastAsia="ja-JP"/>
              </w:rPr>
              <w:br/>
            </w:r>
            <w:r w:rsidRPr="001E012A">
              <w:rPr>
                <w:rFonts w:hint="eastAsia"/>
                <w:szCs w:val="22"/>
                <w:lang w:val="en-CA" w:eastAsia="ja-JP"/>
              </w:rPr>
              <w:t>Tomohiro Ikai</w:t>
            </w:r>
          </w:p>
          <w:p w14:paraId="52C2AA4D" w14:textId="77777777" w:rsidR="00E61DAC" w:rsidRPr="001E012A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1-9-2 Nakase, Mihama-ku,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Chiba-shi, Chiba 261-8520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14:paraId="110C3D0B" w14:textId="77777777" w:rsidR="00E61DAC" w:rsidRPr="001E012A" w:rsidRDefault="00E61DAC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  <w:t>Tel:</w:t>
            </w:r>
            <w:r w:rsidRPr="001E012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1D8E8625" w14:textId="77777777" w:rsidR="00E61DAC" w:rsidRPr="001E012A" w:rsidRDefault="00E61DAC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1E012A">
              <w:rPr>
                <w:szCs w:val="22"/>
                <w:lang w:val="en-CA"/>
              </w:rPr>
              <w:br/>
            </w:r>
            <w:hyperlink r:id="rId10" w:history="1">
              <w:r w:rsidR="00152CBB" w:rsidRPr="001E012A">
                <w:rPr>
                  <w:rStyle w:val="a6"/>
                  <w:rFonts w:hint="eastAsia"/>
                  <w:szCs w:val="22"/>
                  <w:lang w:val="en-CA" w:eastAsia="ja-JP"/>
                </w:rPr>
                <w:t>tsukuba.takeshi@sharp.co.jp</w:t>
              </w:r>
            </w:hyperlink>
            <w:r w:rsidR="00152CBB" w:rsidRPr="001E012A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1E012A" w14:paraId="409A7B4E" w14:textId="77777777">
        <w:tc>
          <w:tcPr>
            <w:tcW w:w="1458" w:type="dxa"/>
          </w:tcPr>
          <w:p w14:paraId="11CD9786" w14:textId="77777777"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173AAA0D" w14:textId="77777777" w:rsidR="00E61DAC" w:rsidRPr="001E012A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14:paraId="01793D3A" w14:textId="77777777" w:rsidR="00E61DAC" w:rsidRPr="001E012A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1E012A">
        <w:rPr>
          <w:szCs w:val="22"/>
          <w:u w:val="single"/>
          <w:lang w:val="en-CA"/>
        </w:rPr>
        <w:t>_____________________________</w:t>
      </w:r>
    </w:p>
    <w:p w14:paraId="232E7E0A" w14:textId="77777777" w:rsidR="00275BCF" w:rsidRPr="001E012A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1E012A">
        <w:rPr>
          <w:lang w:val="en-CA"/>
        </w:rPr>
        <w:t>Abstract</w:t>
      </w:r>
    </w:p>
    <w:p w14:paraId="49A6004D" w14:textId="121BFCFD" w:rsidR="00165E7D" w:rsidRDefault="00104326" w:rsidP="009234A5">
      <w:pPr>
        <w:jc w:val="both"/>
        <w:rPr>
          <w:lang w:val="en-CA" w:eastAsia="ja-JP"/>
        </w:rPr>
      </w:pPr>
      <w:r w:rsidRPr="001E012A">
        <w:rPr>
          <w:lang w:val="en-CA" w:eastAsia="ja-JP"/>
        </w:rPr>
        <w:t xml:space="preserve">This </w:t>
      </w:r>
      <w:r w:rsidR="002026D3" w:rsidRPr="001E012A">
        <w:rPr>
          <w:lang w:val="en-CA" w:eastAsia="ja-JP"/>
        </w:rPr>
        <w:t>contribution</w:t>
      </w:r>
      <w:r w:rsidR="007F10D3" w:rsidRPr="001E012A">
        <w:rPr>
          <w:rFonts w:hint="eastAsia"/>
          <w:lang w:val="en-CA" w:eastAsia="ja-JP"/>
        </w:rPr>
        <w:t xml:space="preserve"> </w:t>
      </w:r>
      <w:r w:rsidR="00715DCB">
        <w:rPr>
          <w:lang w:val="en-CA" w:eastAsia="ja-JP"/>
        </w:rPr>
        <w:t>present</w:t>
      </w:r>
      <w:r w:rsidR="00715DCB">
        <w:rPr>
          <w:rFonts w:hint="eastAsia"/>
          <w:lang w:val="en-CA" w:eastAsia="ja-JP"/>
        </w:rPr>
        <w:t xml:space="preserve">s </w:t>
      </w:r>
      <w:r w:rsidR="005F2117">
        <w:rPr>
          <w:lang w:val="en-CA" w:eastAsia="ja-JP"/>
        </w:rPr>
        <w:t>three</w:t>
      </w:r>
      <w:r w:rsidR="00715DCB">
        <w:rPr>
          <w:rFonts w:hint="eastAsia"/>
          <w:lang w:val="en-CA" w:eastAsia="ja-JP"/>
        </w:rPr>
        <w:t xml:space="preserve"> proposals</w:t>
      </w:r>
      <w:r w:rsidR="00734CA9">
        <w:rPr>
          <w:rFonts w:hint="eastAsia"/>
          <w:lang w:val="en-CA" w:eastAsia="ja-JP"/>
        </w:rPr>
        <w:t xml:space="preserve"> regarding sharing parameter sets</w:t>
      </w:r>
      <w:r w:rsidR="00715DCB">
        <w:rPr>
          <w:rFonts w:hint="eastAsia"/>
          <w:lang w:val="en-CA" w:eastAsia="ja-JP"/>
        </w:rPr>
        <w:t>:</w:t>
      </w:r>
    </w:p>
    <w:p w14:paraId="006677EF" w14:textId="022F4FE2" w:rsidR="00B67AAA" w:rsidRDefault="005F2117" w:rsidP="00E40F24">
      <w:pPr>
        <w:pStyle w:val="ab"/>
        <w:numPr>
          <w:ilvl w:val="0"/>
          <w:numId w:val="34"/>
        </w:numPr>
        <w:ind w:leftChars="0"/>
        <w:jc w:val="both"/>
        <w:rPr>
          <w:lang w:val="en-CA" w:eastAsia="ja-JP"/>
        </w:rPr>
      </w:pPr>
      <w:r>
        <w:rPr>
          <w:lang w:val="en-CA" w:eastAsia="ja-JP"/>
        </w:rPr>
        <w:t>Restrict</w:t>
      </w:r>
      <w:r w:rsidR="008E65DC">
        <w:rPr>
          <w:rFonts w:hint="eastAsia"/>
          <w:lang w:val="en-CA" w:eastAsia="ja-JP"/>
        </w:rPr>
        <w:t xml:space="preserve"> </w:t>
      </w:r>
      <w:r w:rsidR="008C7A9C">
        <w:rPr>
          <w:rFonts w:hint="eastAsia"/>
          <w:lang w:val="en-CA" w:eastAsia="ja-JP"/>
        </w:rPr>
        <w:t xml:space="preserve">that </w:t>
      </w:r>
      <w:r w:rsidR="008E65DC">
        <w:rPr>
          <w:rFonts w:hint="eastAsia"/>
          <w:lang w:val="en-CA" w:eastAsia="ja-JP"/>
        </w:rPr>
        <w:t>shar</w:t>
      </w:r>
      <w:r w:rsidR="00F52D3B">
        <w:rPr>
          <w:rFonts w:hint="eastAsia"/>
          <w:lang w:val="en-CA" w:eastAsia="ja-JP"/>
        </w:rPr>
        <w:t xml:space="preserve">ing </w:t>
      </w:r>
      <w:r w:rsidR="008E65DC">
        <w:rPr>
          <w:rFonts w:hint="eastAsia"/>
          <w:lang w:val="en-CA" w:eastAsia="ja-JP"/>
        </w:rPr>
        <w:t>parameter sets (</w:t>
      </w:r>
      <w:r w:rsidR="00165E7D">
        <w:rPr>
          <w:rFonts w:hint="eastAsia"/>
          <w:lang w:val="en-CA" w:eastAsia="ja-JP"/>
        </w:rPr>
        <w:t>SPS</w:t>
      </w:r>
      <w:r w:rsidR="00F44242">
        <w:rPr>
          <w:rFonts w:hint="eastAsia"/>
          <w:lang w:val="en-CA" w:eastAsia="ja-JP"/>
        </w:rPr>
        <w:t>/PPS</w:t>
      </w:r>
      <w:r w:rsidR="00165E7D">
        <w:rPr>
          <w:rFonts w:hint="eastAsia"/>
          <w:lang w:val="en-CA" w:eastAsia="ja-JP"/>
        </w:rPr>
        <w:t xml:space="preserve">) </w:t>
      </w:r>
      <w:r w:rsidR="00B9217B">
        <w:rPr>
          <w:rFonts w:hint="eastAsia"/>
          <w:lang w:val="en-CA" w:eastAsia="ja-JP"/>
        </w:rPr>
        <w:t xml:space="preserve">shall be </w:t>
      </w:r>
      <w:r w:rsidR="008C7A9C">
        <w:rPr>
          <w:rFonts w:hint="eastAsia"/>
          <w:lang w:val="en-CA" w:eastAsia="ja-JP"/>
        </w:rPr>
        <w:t xml:space="preserve">used </w:t>
      </w:r>
      <w:r w:rsidR="002D2CF4">
        <w:rPr>
          <w:rFonts w:hint="eastAsia"/>
          <w:lang w:val="en-CA" w:eastAsia="ja-JP"/>
        </w:rPr>
        <w:t xml:space="preserve">in the condition </w:t>
      </w:r>
      <w:r w:rsidR="008C7A9C">
        <w:rPr>
          <w:rFonts w:hint="eastAsia"/>
          <w:lang w:val="en-CA" w:eastAsia="ja-JP"/>
        </w:rPr>
        <w:t>the parameter sets is</w:t>
      </w:r>
      <w:r w:rsidR="00475DC9">
        <w:rPr>
          <w:rFonts w:hint="eastAsia"/>
          <w:lang w:val="en-CA" w:eastAsia="ja-JP"/>
        </w:rPr>
        <w:t xml:space="preserve"> </w:t>
      </w:r>
      <w:r w:rsidR="00BC775B">
        <w:rPr>
          <w:rFonts w:hint="eastAsia"/>
          <w:lang w:val="en-CA" w:eastAsia="ja-JP"/>
        </w:rPr>
        <w:t xml:space="preserve">direct </w:t>
      </w:r>
      <w:r w:rsidR="009016B4">
        <w:rPr>
          <w:rFonts w:hint="eastAsia"/>
          <w:lang w:val="en-CA" w:eastAsia="ja-JP"/>
        </w:rPr>
        <w:t>or in</w:t>
      </w:r>
      <w:r w:rsidR="00297787">
        <w:rPr>
          <w:rFonts w:hint="eastAsia"/>
          <w:lang w:val="en-CA" w:eastAsia="ja-JP"/>
        </w:rPr>
        <w:t>direct reference layer</w:t>
      </w:r>
      <w:r w:rsidR="00156114">
        <w:rPr>
          <w:rFonts w:hint="eastAsia"/>
          <w:lang w:val="en-CA" w:eastAsia="ja-JP"/>
        </w:rPr>
        <w:t xml:space="preserve"> of the layer</w:t>
      </w:r>
      <w:r w:rsidR="00BC775B">
        <w:rPr>
          <w:rFonts w:hint="eastAsia"/>
          <w:lang w:val="en-CA" w:eastAsia="ja-JP"/>
        </w:rPr>
        <w:t>.</w:t>
      </w:r>
    </w:p>
    <w:p w14:paraId="2B4C71BB" w14:textId="67E0C195" w:rsidR="00187A8F" w:rsidRDefault="005F2117" w:rsidP="00E40F24">
      <w:pPr>
        <w:pStyle w:val="ab"/>
        <w:numPr>
          <w:ilvl w:val="0"/>
          <w:numId w:val="34"/>
        </w:numPr>
        <w:ind w:leftChars="0"/>
        <w:jc w:val="both"/>
        <w:rPr>
          <w:lang w:val="en-CA" w:eastAsia="ja-JP"/>
        </w:rPr>
      </w:pPr>
      <w:r>
        <w:rPr>
          <w:lang w:val="en-CA" w:eastAsia="ja-JP"/>
        </w:rPr>
        <w:t>Add a n</w:t>
      </w:r>
      <w:r w:rsidR="00F52D3B">
        <w:rPr>
          <w:rFonts w:hint="eastAsia"/>
          <w:lang w:val="en-CA" w:eastAsia="ja-JP"/>
        </w:rPr>
        <w:t>ew direct_dependency_type to</w:t>
      </w:r>
      <w:r w:rsidR="00CF20E7">
        <w:rPr>
          <w:lang w:val="en-CA" w:eastAsia="ja-JP"/>
        </w:rPr>
        <w:t xml:space="preserve"> </w:t>
      </w:r>
      <w:r w:rsidR="00BE0F5F">
        <w:rPr>
          <w:lang w:val="en-CA" w:eastAsia="ja-JP"/>
        </w:rPr>
        <w:t>show</w:t>
      </w:r>
      <w:r w:rsidR="0015091F">
        <w:rPr>
          <w:rFonts w:hint="eastAsia"/>
          <w:lang w:val="en-CA" w:eastAsia="ja-JP"/>
        </w:rPr>
        <w:t xml:space="preserve"> </w:t>
      </w:r>
      <w:r w:rsidR="00BE0F5F">
        <w:rPr>
          <w:rFonts w:hint="eastAsia"/>
          <w:lang w:val="en-CA" w:eastAsia="ja-JP"/>
        </w:rPr>
        <w:t xml:space="preserve">sharing </w:t>
      </w:r>
      <w:r w:rsidR="00F52D3B">
        <w:rPr>
          <w:rFonts w:hint="eastAsia"/>
          <w:lang w:val="en-CA" w:eastAsia="ja-JP"/>
        </w:rPr>
        <w:t xml:space="preserve">parameter </w:t>
      </w:r>
      <w:r w:rsidR="00BE0F5F">
        <w:rPr>
          <w:lang w:val="en-CA" w:eastAsia="ja-JP"/>
        </w:rPr>
        <w:t xml:space="preserve">set </w:t>
      </w:r>
      <w:r w:rsidR="00F52D3B">
        <w:rPr>
          <w:rFonts w:hint="eastAsia"/>
          <w:lang w:val="en-CA" w:eastAsia="ja-JP"/>
        </w:rPr>
        <w:t>dependency</w:t>
      </w:r>
      <w:r w:rsidR="00FC4B06">
        <w:rPr>
          <w:rFonts w:hint="eastAsia"/>
          <w:lang w:val="en-CA" w:eastAsia="ja-JP"/>
        </w:rPr>
        <w:t xml:space="preserve"> </w:t>
      </w:r>
      <w:r w:rsidR="001C5AA8">
        <w:rPr>
          <w:rFonts w:hint="eastAsia"/>
          <w:lang w:val="en-CA" w:eastAsia="ja-JP"/>
        </w:rPr>
        <w:t>in VPS</w:t>
      </w:r>
      <w:r w:rsidR="0015091F">
        <w:rPr>
          <w:rFonts w:hint="eastAsia"/>
          <w:lang w:val="en-CA" w:eastAsia="ja-JP"/>
        </w:rPr>
        <w:t>.</w:t>
      </w:r>
    </w:p>
    <w:p w14:paraId="7613C178" w14:textId="27BA63FB" w:rsidR="00BF2F9F" w:rsidRDefault="00187A8F" w:rsidP="00E40F24">
      <w:pPr>
        <w:pStyle w:val="ab"/>
        <w:numPr>
          <w:ilvl w:val="0"/>
          <w:numId w:val="34"/>
        </w:numPr>
        <w:ind w:leftChars="0"/>
        <w:jc w:val="both"/>
        <w:rPr>
          <w:lang w:val="en-CA" w:eastAsia="ja-JP"/>
        </w:rPr>
      </w:pPr>
      <w:r>
        <w:rPr>
          <w:lang w:val="en-CA" w:eastAsia="ja-JP"/>
        </w:rPr>
        <w:t>Signal scaled reference layer offsets for multiple layers which refer the same SPS or Move scaled reference layer offsets into VPS like JCTVC-N0089.</w:t>
      </w:r>
      <w:r w:rsidR="00A60AE0">
        <w:rPr>
          <w:lang w:val="en-CA" w:eastAsia="ja-JP"/>
        </w:rPr>
        <w:br/>
      </w:r>
    </w:p>
    <w:p w14:paraId="6EF21AE5" w14:textId="77777777" w:rsidR="00EB21C3" w:rsidRDefault="00F7620E" w:rsidP="002E35BC">
      <w:pPr>
        <w:tabs>
          <w:tab w:val="clear" w:pos="360"/>
        </w:tabs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asserted </w:t>
      </w:r>
      <w:r w:rsidR="00D36D14">
        <w:rPr>
          <w:rFonts w:hint="eastAsia"/>
          <w:lang w:val="en-CA" w:eastAsia="ja-JP"/>
        </w:rPr>
        <w:t xml:space="preserve">that </w:t>
      </w:r>
      <w:r w:rsidR="00734CA9">
        <w:rPr>
          <w:rFonts w:hint="eastAsia"/>
          <w:lang w:val="en-CA" w:eastAsia="ja-JP"/>
        </w:rPr>
        <w:t xml:space="preserve">the </w:t>
      </w:r>
      <w:r w:rsidR="00E40F24">
        <w:rPr>
          <w:rFonts w:hint="eastAsia"/>
          <w:lang w:val="en-CA" w:eastAsia="ja-JP"/>
        </w:rPr>
        <w:t xml:space="preserve">proposed changes can </w:t>
      </w:r>
      <w:r w:rsidR="00881881">
        <w:rPr>
          <w:rFonts w:hint="eastAsia"/>
          <w:lang w:val="en-CA" w:eastAsia="ja-JP"/>
        </w:rPr>
        <w:t>benefit on</w:t>
      </w:r>
      <w:r w:rsidR="00E40F24">
        <w:rPr>
          <w:rFonts w:hint="eastAsia"/>
          <w:lang w:val="en-CA" w:eastAsia="ja-JP"/>
        </w:rPr>
        <w:t xml:space="preserve"> </w:t>
      </w:r>
      <w:r w:rsidR="00133D1B">
        <w:rPr>
          <w:rFonts w:hint="eastAsia"/>
          <w:lang w:val="en-CA" w:eastAsia="ja-JP"/>
        </w:rPr>
        <w:t xml:space="preserve">the </w:t>
      </w:r>
      <w:r w:rsidR="00E40F24">
        <w:rPr>
          <w:rFonts w:hint="eastAsia"/>
          <w:lang w:val="en-CA" w:eastAsia="ja-JP"/>
        </w:rPr>
        <w:t>following issues;</w:t>
      </w:r>
    </w:p>
    <w:p w14:paraId="58FEA69F" w14:textId="15488E66" w:rsidR="00FD34D1" w:rsidRDefault="005C3EDE" w:rsidP="00AC757F">
      <w:pPr>
        <w:pStyle w:val="ab"/>
        <w:numPr>
          <w:ilvl w:val="0"/>
          <w:numId w:val="36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A</w:t>
      </w:r>
      <w:r>
        <w:rPr>
          <w:lang w:val="en-CA" w:eastAsia="ja-JP"/>
        </w:rPr>
        <w:t>void</w:t>
      </w:r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th</w:t>
      </w:r>
      <w:r>
        <w:rPr>
          <w:rFonts w:hint="eastAsia"/>
          <w:lang w:val="en-CA" w:eastAsia="ja-JP"/>
        </w:rPr>
        <w:t xml:space="preserve">e </w:t>
      </w:r>
      <w:r w:rsidR="00734CA9">
        <w:rPr>
          <w:rFonts w:hint="eastAsia"/>
          <w:lang w:val="en-CA" w:eastAsia="ja-JP"/>
        </w:rPr>
        <w:t xml:space="preserve">improper removal of </w:t>
      </w:r>
      <w:r>
        <w:rPr>
          <w:rFonts w:hint="eastAsia"/>
          <w:lang w:val="en-CA" w:eastAsia="ja-JP"/>
        </w:rPr>
        <w:t>sharing parameter set in bitstream extraction.</w:t>
      </w:r>
    </w:p>
    <w:p w14:paraId="3C4AFD1A" w14:textId="77777777" w:rsidR="00E40F24" w:rsidRDefault="008C4B91" w:rsidP="00AC757F">
      <w:pPr>
        <w:pStyle w:val="ab"/>
        <w:numPr>
          <w:ilvl w:val="0"/>
          <w:numId w:val="36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Enable </w:t>
      </w:r>
      <w:r w:rsidR="005C3EDE">
        <w:rPr>
          <w:rFonts w:hint="eastAsia"/>
          <w:lang w:val="en-CA" w:eastAsia="ja-JP"/>
        </w:rPr>
        <w:t xml:space="preserve">parameter sharing in case of pixel, motion or any other dependency is not </w:t>
      </w:r>
      <w:r w:rsidR="005C3EDE">
        <w:rPr>
          <w:lang w:val="en-CA" w:eastAsia="ja-JP"/>
        </w:rPr>
        <w:t>utilized</w:t>
      </w:r>
      <w:r w:rsidR="005C3EDE">
        <w:rPr>
          <w:rFonts w:hint="eastAsia"/>
          <w:lang w:val="en-CA" w:eastAsia="ja-JP"/>
        </w:rPr>
        <w:t>.</w:t>
      </w:r>
    </w:p>
    <w:p w14:paraId="42621539" w14:textId="40D084C9" w:rsidR="00187A8F" w:rsidRDefault="00921D60" w:rsidP="00AC757F">
      <w:pPr>
        <w:pStyle w:val="ab"/>
        <w:numPr>
          <w:ilvl w:val="0"/>
          <w:numId w:val="36"/>
        </w:numPr>
        <w:ind w:leftChars="0"/>
        <w:rPr>
          <w:lang w:val="en-CA" w:eastAsia="ja-JP"/>
        </w:rPr>
      </w:pPr>
      <w:r>
        <w:rPr>
          <w:rFonts w:hint="eastAsia"/>
          <w:lang w:val="en-CA" w:eastAsia="ja-JP"/>
        </w:rPr>
        <w:t>Enhance SPS sharing capability</w:t>
      </w:r>
      <w:r>
        <w:rPr>
          <w:lang w:val="en-CA" w:eastAsia="ja-JP"/>
        </w:rPr>
        <w:t xml:space="preserve"> for Extended Spatial Scalability.</w:t>
      </w:r>
    </w:p>
    <w:p w14:paraId="23DC9208" w14:textId="159AAD07" w:rsidR="00F7620E" w:rsidRDefault="008934FB" w:rsidP="009234A5">
      <w:pPr>
        <w:jc w:val="both"/>
        <w:rPr>
          <w:ins w:id="4" w:author="筑波健史/主事" w:date="2013-10-24T10:46:00Z"/>
          <w:lang w:val="en-CA" w:eastAsia="ja-JP"/>
        </w:rPr>
      </w:pPr>
      <w:ins w:id="5" w:author="筑波健史/主事" w:date="2013-10-24T10:46:00Z">
        <w:r>
          <w:rPr>
            <w:lang w:val="en-CA" w:eastAsia="ja-JP"/>
          </w:rPr>
          <w:t>Rev</w:t>
        </w:r>
      </w:ins>
      <w:ins w:id="6" w:author="筑波健史/主事" w:date="2013-10-24T10:47:00Z">
        <w:r w:rsidR="00644F42">
          <w:rPr>
            <w:lang w:val="en-CA" w:eastAsia="ja-JP"/>
          </w:rPr>
          <w:t xml:space="preserve">ision r2 revised </w:t>
        </w:r>
      </w:ins>
      <w:ins w:id="7" w:author="筑波健史/主事" w:date="2013-10-24T10:46:00Z">
        <w:r>
          <w:rPr>
            <w:lang w:val="en-CA" w:eastAsia="ja-JP"/>
          </w:rPr>
          <w:t>some typos</w:t>
        </w:r>
      </w:ins>
      <w:ins w:id="8" w:author="筑波健史/主事" w:date="2013-10-24T10:47:00Z">
        <w:r w:rsidR="00EE4B3F">
          <w:rPr>
            <w:lang w:val="en-CA" w:eastAsia="ja-JP"/>
          </w:rPr>
          <w:t xml:space="preserve"> on proposal 2</w:t>
        </w:r>
      </w:ins>
      <w:ins w:id="9" w:author="筑波健史/主事" w:date="2013-10-24T10:46:00Z">
        <w:r>
          <w:rPr>
            <w:lang w:val="en-CA" w:eastAsia="ja-JP"/>
          </w:rPr>
          <w:t>.</w:t>
        </w:r>
      </w:ins>
    </w:p>
    <w:p w14:paraId="2E8AA45B" w14:textId="77777777" w:rsidR="008934FB" w:rsidRPr="00644F42" w:rsidRDefault="008934FB" w:rsidP="009234A5">
      <w:pPr>
        <w:jc w:val="both"/>
        <w:rPr>
          <w:lang w:val="en-CA" w:eastAsia="ja-JP"/>
        </w:rPr>
      </w:pPr>
    </w:p>
    <w:p w14:paraId="5FDB1099" w14:textId="77777777" w:rsidR="00745F6B" w:rsidRPr="001E012A" w:rsidRDefault="00745F6B" w:rsidP="00E11923">
      <w:pPr>
        <w:pStyle w:val="1"/>
        <w:rPr>
          <w:lang w:val="en-CA" w:eastAsia="ja-JP"/>
        </w:rPr>
      </w:pPr>
      <w:r w:rsidRPr="001E012A">
        <w:rPr>
          <w:lang w:val="en-CA"/>
        </w:rPr>
        <w:t>Introduction</w:t>
      </w:r>
    </w:p>
    <w:p w14:paraId="7218B9A9" w14:textId="147ABC44" w:rsidR="00F7620E" w:rsidRDefault="00152CC9" w:rsidP="00D1244D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Current high level syntax design allows multiple layers to </w:t>
      </w:r>
      <w:r>
        <w:rPr>
          <w:lang w:val="en-CA" w:eastAsia="ja-JP"/>
        </w:rPr>
        <w:t xml:space="preserve">refer to </w:t>
      </w:r>
      <w:r w:rsidR="009F49EA"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>same SPS or PPS</w:t>
      </w:r>
      <w:r w:rsidR="005B1692">
        <w:rPr>
          <w:rFonts w:hint="eastAsia"/>
          <w:lang w:val="en-CA" w:eastAsia="ja-JP"/>
        </w:rPr>
        <w:t>.</w:t>
      </w:r>
      <w:r w:rsidR="00360EFB">
        <w:rPr>
          <w:lang w:val="en-CA" w:eastAsia="ja-JP"/>
        </w:rPr>
        <w:t xml:space="preserve"> Omitting</w:t>
      </w:r>
      <w:r w:rsidR="006D6662">
        <w:rPr>
          <w:rFonts w:hint="eastAsia"/>
          <w:lang w:val="en-CA" w:eastAsia="ja-JP"/>
        </w:rPr>
        <w:t xml:space="preserve"> representation </w:t>
      </w:r>
      <w:r w:rsidR="00A15D7D">
        <w:rPr>
          <w:rFonts w:hint="eastAsia"/>
          <w:lang w:val="en-CA" w:eastAsia="ja-JP"/>
        </w:rPr>
        <w:t xml:space="preserve">data </w:t>
      </w:r>
      <w:r w:rsidR="00A15D7D">
        <w:rPr>
          <w:lang w:val="en-CA" w:eastAsia="ja-JP"/>
        </w:rPr>
        <w:t xml:space="preserve">in SPS by signalling representation </w:t>
      </w:r>
      <w:r w:rsidR="006D6662">
        <w:rPr>
          <w:rFonts w:hint="eastAsia"/>
          <w:lang w:val="en-CA" w:eastAsia="ja-JP"/>
        </w:rPr>
        <w:t>format in VPS</w:t>
      </w:r>
      <w:r w:rsidR="00C73F11">
        <w:rPr>
          <w:rFonts w:hint="eastAsia"/>
          <w:lang w:val="en-CA" w:eastAsia="ja-JP"/>
        </w:rPr>
        <w:t xml:space="preserve"> </w:t>
      </w:r>
      <w:r w:rsidR="00A15D7D">
        <w:rPr>
          <w:rFonts w:hint="eastAsia"/>
          <w:lang w:val="en-CA" w:eastAsia="ja-JP"/>
        </w:rPr>
        <w:t>also enhance</w:t>
      </w:r>
      <w:r w:rsidR="00734CA9">
        <w:rPr>
          <w:rFonts w:hint="eastAsia"/>
          <w:lang w:val="en-CA" w:eastAsia="ja-JP"/>
        </w:rPr>
        <w:t>s</w:t>
      </w:r>
      <w:r w:rsidR="00A15D7D">
        <w:rPr>
          <w:rFonts w:hint="eastAsia"/>
          <w:lang w:val="en-CA" w:eastAsia="ja-JP"/>
        </w:rPr>
        <w:t xml:space="preserve"> SPS sharing capability.</w:t>
      </w:r>
      <w:r w:rsidR="00A15D7D" w:rsidDel="00A15D7D">
        <w:rPr>
          <w:rFonts w:hint="eastAsia"/>
          <w:lang w:val="en-CA" w:eastAsia="ja-JP"/>
        </w:rPr>
        <w:t xml:space="preserve"> </w:t>
      </w:r>
      <w:r w:rsidR="00F7620E">
        <w:rPr>
          <w:rFonts w:hint="eastAsia"/>
          <w:lang w:val="en-CA" w:eastAsia="ja-JP"/>
        </w:rPr>
        <w:t>However,</w:t>
      </w:r>
      <w:r w:rsidR="0087620B">
        <w:rPr>
          <w:rFonts w:hint="eastAsia"/>
          <w:lang w:val="en-CA" w:eastAsia="ja-JP"/>
        </w:rPr>
        <w:t xml:space="preserve"> </w:t>
      </w:r>
      <w:r w:rsidR="0087620B">
        <w:rPr>
          <w:lang w:val="en-CA" w:eastAsia="ja-JP"/>
        </w:rPr>
        <w:t>there</w:t>
      </w:r>
      <w:r w:rsidR="0087620B">
        <w:rPr>
          <w:rFonts w:hint="eastAsia"/>
          <w:lang w:val="en-CA" w:eastAsia="ja-JP"/>
        </w:rPr>
        <w:t xml:space="preserve"> </w:t>
      </w:r>
      <w:r w:rsidR="00360EFB">
        <w:rPr>
          <w:lang w:val="en-CA" w:eastAsia="ja-JP"/>
        </w:rPr>
        <w:t>exi</w:t>
      </w:r>
      <w:r w:rsidR="00734CA9">
        <w:rPr>
          <w:rFonts w:hint="eastAsia"/>
          <w:lang w:val="en-CA" w:eastAsia="ja-JP"/>
        </w:rPr>
        <w:t>s</w:t>
      </w:r>
      <w:r w:rsidR="00360EFB">
        <w:rPr>
          <w:lang w:val="en-CA" w:eastAsia="ja-JP"/>
        </w:rPr>
        <w:t xml:space="preserve">ts </w:t>
      </w:r>
      <w:r w:rsidR="006F7F70">
        <w:rPr>
          <w:lang w:val="en-CA" w:eastAsia="ja-JP"/>
        </w:rPr>
        <w:t>two</w:t>
      </w:r>
      <w:r w:rsidR="00734CA9">
        <w:rPr>
          <w:rFonts w:hint="eastAsia"/>
          <w:lang w:val="en-CA" w:eastAsia="ja-JP"/>
        </w:rPr>
        <w:t xml:space="preserve"> </w:t>
      </w:r>
      <w:r w:rsidR="0087620B">
        <w:rPr>
          <w:rFonts w:hint="eastAsia"/>
          <w:lang w:val="en-CA" w:eastAsia="ja-JP"/>
        </w:rPr>
        <w:t xml:space="preserve">issue </w:t>
      </w:r>
      <w:r w:rsidR="00734CA9">
        <w:rPr>
          <w:rFonts w:hint="eastAsia"/>
          <w:lang w:val="en-CA" w:eastAsia="ja-JP"/>
        </w:rPr>
        <w:t xml:space="preserve">regarding </w:t>
      </w:r>
      <w:r w:rsidR="0087620B">
        <w:rPr>
          <w:rFonts w:hint="eastAsia"/>
          <w:lang w:val="en-CA" w:eastAsia="ja-JP"/>
        </w:rPr>
        <w:t>sharing parameter sets</w:t>
      </w:r>
      <w:r w:rsidR="0070397E">
        <w:rPr>
          <w:rFonts w:hint="eastAsia"/>
          <w:lang w:val="en-CA" w:eastAsia="ja-JP"/>
        </w:rPr>
        <w:t>:</w:t>
      </w:r>
    </w:p>
    <w:p w14:paraId="399780CE" w14:textId="52E17F01" w:rsidR="00F151D6" w:rsidRDefault="00AA6238" w:rsidP="00BE06D8">
      <w:pPr>
        <w:pStyle w:val="ab"/>
        <w:numPr>
          <w:ilvl w:val="0"/>
          <w:numId w:val="27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In sub </w:t>
      </w:r>
      <w:r w:rsidR="00F151D6">
        <w:rPr>
          <w:rFonts w:hint="eastAsia"/>
          <w:lang w:val="en-CA" w:eastAsia="ja-JP"/>
        </w:rPr>
        <w:t>bitstrem extraction</w:t>
      </w:r>
      <w:r>
        <w:rPr>
          <w:rFonts w:hint="eastAsia"/>
          <w:lang w:val="en-CA" w:eastAsia="ja-JP"/>
        </w:rPr>
        <w:t>, when</w:t>
      </w:r>
      <w:r w:rsidR="00F151D6">
        <w:rPr>
          <w:rFonts w:hint="eastAsia"/>
          <w:lang w:val="en-CA" w:eastAsia="ja-JP"/>
        </w:rPr>
        <w:t xml:space="preserve"> NAL unit </w:t>
      </w:r>
      <w:r>
        <w:rPr>
          <w:rFonts w:hint="eastAsia"/>
          <w:lang w:val="en-CA" w:eastAsia="ja-JP"/>
        </w:rPr>
        <w:t>with</w:t>
      </w:r>
      <w:r w:rsidR="00F151D6">
        <w:rPr>
          <w:rFonts w:hint="eastAsia"/>
          <w:lang w:val="en-CA" w:eastAsia="ja-JP"/>
        </w:rPr>
        <w:t xml:space="preserve"> the target nuh_layer_id or </w:t>
      </w:r>
      <w:r>
        <w:rPr>
          <w:rFonts w:hint="eastAsia"/>
          <w:lang w:val="en-CA" w:eastAsia="ja-JP"/>
        </w:rPr>
        <w:t xml:space="preserve">NAL unit with </w:t>
      </w:r>
      <w:r w:rsidR="00F151D6">
        <w:rPr>
          <w:rFonts w:hint="eastAsia"/>
          <w:lang w:val="en-CA" w:eastAsia="ja-JP"/>
        </w:rPr>
        <w:t xml:space="preserve">nuh_layer_id of direct or indirect </w:t>
      </w:r>
      <w:r w:rsidR="00F151D6">
        <w:rPr>
          <w:lang w:val="en-CA" w:eastAsia="ja-JP"/>
        </w:rPr>
        <w:t>reference</w:t>
      </w:r>
      <w:r w:rsidR="00F151D6">
        <w:rPr>
          <w:rFonts w:hint="eastAsia"/>
          <w:lang w:val="en-CA" w:eastAsia="ja-JP"/>
        </w:rPr>
        <w:t xml:space="preserve"> of the </w:t>
      </w:r>
      <w:r>
        <w:rPr>
          <w:rFonts w:hint="eastAsia"/>
          <w:lang w:val="en-CA" w:eastAsia="ja-JP"/>
        </w:rPr>
        <w:t xml:space="preserve">the </w:t>
      </w:r>
      <w:r w:rsidR="00F151D6">
        <w:rPr>
          <w:rFonts w:hint="eastAsia"/>
          <w:lang w:val="en-CA" w:eastAsia="ja-JP"/>
        </w:rPr>
        <w:t>target layer, sharing SPS</w:t>
      </w:r>
      <w:r w:rsidR="001A34ED">
        <w:rPr>
          <w:lang w:val="en-CA" w:eastAsia="ja-JP"/>
        </w:rPr>
        <w:t xml:space="preserve"> or PPS</w:t>
      </w:r>
      <w:r w:rsidR="00F151D6">
        <w:rPr>
          <w:rFonts w:hint="eastAsia"/>
          <w:lang w:val="en-CA" w:eastAsia="ja-JP"/>
        </w:rPr>
        <w:t xml:space="preserve"> could be </w:t>
      </w:r>
      <w:r>
        <w:rPr>
          <w:rFonts w:hint="eastAsia"/>
          <w:lang w:val="en-CA" w:eastAsia="ja-JP"/>
        </w:rPr>
        <w:t>removed</w:t>
      </w:r>
      <w:r w:rsidR="00823E08">
        <w:rPr>
          <w:rFonts w:hint="eastAsia"/>
          <w:lang w:val="en-CA" w:eastAsia="ja-JP"/>
        </w:rPr>
        <w:t xml:space="preserve">. It is because </w:t>
      </w:r>
      <w:r w:rsidR="00F151D6">
        <w:rPr>
          <w:rFonts w:hint="eastAsia"/>
          <w:lang w:val="en-CA" w:eastAsia="ja-JP"/>
        </w:rPr>
        <w:t>SPS</w:t>
      </w:r>
      <w:r w:rsidR="001A34ED">
        <w:rPr>
          <w:lang w:val="en-CA" w:eastAsia="ja-JP"/>
        </w:rPr>
        <w:t xml:space="preserve"> or PPS</w:t>
      </w:r>
      <w:r w:rsidR="00F151D6">
        <w:rPr>
          <w:rFonts w:hint="eastAsia"/>
          <w:lang w:val="en-CA" w:eastAsia="ja-JP"/>
        </w:rPr>
        <w:t xml:space="preserve"> can </w:t>
      </w:r>
      <w:r w:rsidR="00823E08">
        <w:rPr>
          <w:rFonts w:hint="eastAsia"/>
          <w:lang w:val="en-CA" w:eastAsia="ja-JP"/>
        </w:rPr>
        <w:t xml:space="preserve">also </w:t>
      </w:r>
      <w:r>
        <w:rPr>
          <w:rFonts w:hint="eastAsia"/>
          <w:lang w:val="en-CA" w:eastAsia="ja-JP"/>
        </w:rPr>
        <w:t xml:space="preserve">be </w:t>
      </w:r>
      <w:r w:rsidR="00823E08">
        <w:rPr>
          <w:rFonts w:hint="eastAsia"/>
          <w:lang w:val="en-CA" w:eastAsia="ja-JP"/>
        </w:rPr>
        <w:t>shared in case of no dependency between the layer</w:t>
      </w:r>
      <w:r>
        <w:rPr>
          <w:rFonts w:hint="eastAsia"/>
          <w:lang w:val="en-CA" w:eastAsia="ja-JP"/>
        </w:rPr>
        <w:t>s</w:t>
      </w:r>
      <w:r w:rsidR="00823E08">
        <w:rPr>
          <w:rFonts w:hint="eastAsia"/>
          <w:lang w:val="en-CA" w:eastAsia="ja-JP"/>
        </w:rPr>
        <w:t xml:space="preserve"> of shared SPS and the </w:t>
      </w:r>
      <w:r w:rsidR="00823E08">
        <w:rPr>
          <w:lang w:val="en-CA" w:eastAsia="ja-JP"/>
        </w:rPr>
        <w:t>referring</w:t>
      </w:r>
      <w:r w:rsidR="00823E08">
        <w:rPr>
          <w:rFonts w:hint="eastAsia"/>
          <w:lang w:val="en-CA" w:eastAsia="ja-JP"/>
        </w:rPr>
        <w:t xml:space="preserve"> layer.</w:t>
      </w:r>
    </w:p>
    <w:p w14:paraId="62D3B0F7" w14:textId="53062BCB" w:rsidR="006F7F70" w:rsidRDefault="00765453" w:rsidP="00BE06D8">
      <w:pPr>
        <w:pStyle w:val="ab"/>
        <w:numPr>
          <w:ilvl w:val="0"/>
          <w:numId w:val="27"/>
        </w:numPr>
        <w:ind w:leftChars="0"/>
        <w:jc w:val="both"/>
        <w:rPr>
          <w:lang w:val="en-CA" w:eastAsia="ja-JP"/>
        </w:rPr>
      </w:pPr>
      <w:r>
        <w:rPr>
          <w:lang w:val="en-CA" w:eastAsia="ja-JP"/>
        </w:rPr>
        <w:lastRenderedPageBreak/>
        <w:t>In SPS extension, scaled reference layer offsets for only one layer with nuh_layer_id equal to the nuh_layer_id value of SPS are signalled</w:t>
      </w:r>
      <w:r w:rsidR="00A269B9">
        <w:rPr>
          <w:lang w:val="en-CA" w:eastAsia="ja-JP"/>
        </w:rPr>
        <w:t xml:space="preserve"> so that when scaled reference layer offsets are present in SPS, different layers cannot refer the SPS. It restricts SPS sharing capability.</w:t>
      </w:r>
    </w:p>
    <w:p w14:paraId="043534C8" w14:textId="7D771D30" w:rsidR="00675838" w:rsidRDefault="00823E08" w:rsidP="00AA3948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 w:rsidR="006F7F70">
        <w:rPr>
          <w:lang w:val="en-CA" w:eastAsia="ja-JP"/>
        </w:rPr>
        <w:t xml:space="preserve">he </w:t>
      </w:r>
      <w:r>
        <w:rPr>
          <w:rFonts w:hint="eastAsia"/>
          <w:lang w:val="en-CA" w:eastAsia="ja-JP"/>
        </w:rPr>
        <w:t>situation</w:t>
      </w:r>
      <w:r w:rsidR="006F7F70">
        <w:rPr>
          <w:lang w:val="en-CA" w:eastAsia="ja-JP"/>
        </w:rPr>
        <w:t xml:space="preserve"> on the first issue</w:t>
      </w:r>
      <w:r>
        <w:rPr>
          <w:rFonts w:hint="eastAsia"/>
          <w:lang w:val="en-CA" w:eastAsia="ja-JP"/>
        </w:rPr>
        <w:t xml:space="preserve"> can be</w:t>
      </w:r>
      <w:r w:rsidR="000C3EA0">
        <w:rPr>
          <w:lang w:val="en-CA" w:eastAsia="ja-JP"/>
        </w:rPr>
        <w:t xml:space="preserve"> illustrated in Figure 1</w:t>
      </w:r>
      <w:r w:rsidR="00AA6238">
        <w:rPr>
          <w:rFonts w:hint="eastAsia"/>
          <w:lang w:val="en-CA" w:eastAsia="ja-JP"/>
        </w:rPr>
        <w:t>.</w:t>
      </w:r>
    </w:p>
    <w:p w14:paraId="08369D40" w14:textId="6AE11C0C" w:rsidR="007A6C69" w:rsidRDefault="00DB62B8" w:rsidP="008D0CD3">
      <w:pPr>
        <w:pStyle w:val="ab"/>
        <w:numPr>
          <w:ilvl w:val="1"/>
          <w:numId w:val="44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Layer0 is direct reference layer of Layer2.</w:t>
      </w:r>
    </w:p>
    <w:p w14:paraId="323B4364" w14:textId="01DEA849" w:rsidR="007A6C69" w:rsidRDefault="00823E08" w:rsidP="00C50344">
      <w:pPr>
        <w:pStyle w:val="ab"/>
        <w:numPr>
          <w:ilvl w:val="1"/>
          <w:numId w:val="44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Parameter sets of Layer1 </w:t>
      </w:r>
      <w:r w:rsidR="006A4A1A">
        <w:rPr>
          <w:lang w:val="en-CA" w:eastAsia="ja-JP"/>
        </w:rPr>
        <w:t>are</w:t>
      </w:r>
      <w:r>
        <w:rPr>
          <w:rFonts w:hint="eastAsia"/>
          <w:lang w:val="en-CA" w:eastAsia="ja-JP"/>
        </w:rPr>
        <w:t xml:space="preserve"> shared</w:t>
      </w:r>
      <w:r w:rsidR="00360EFB">
        <w:rPr>
          <w:lang w:val="en-CA" w:eastAsia="ja-JP"/>
        </w:rPr>
        <w:t xml:space="preserve"> among</w:t>
      </w:r>
      <w:r>
        <w:rPr>
          <w:rFonts w:hint="eastAsia"/>
          <w:lang w:val="en-CA" w:eastAsia="ja-JP"/>
        </w:rPr>
        <w:t xml:space="preserve"> Layer1 and Layer2,</w:t>
      </w:r>
      <w:del w:id="10" w:author="筑波健史/主事" w:date="2013-10-24T10:50:00Z">
        <w:r w:rsidDel="00B6243F">
          <w:rPr>
            <w:rFonts w:hint="eastAsia"/>
            <w:lang w:val="en-CA" w:eastAsia="ja-JP"/>
          </w:rPr>
          <w:delText xml:space="preserve"> </w:delText>
        </w:r>
      </w:del>
      <w:r w:rsidR="00DB62B8">
        <w:rPr>
          <w:rFonts w:hint="eastAsia"/>
          <w:lang w:val="en-CA" w:eastAsia="ja-JP"/>
        </w:rPr>
        <w:t xml:space="preserve"> but Layer 1 is not direct reference layer of Layer2</w:t>
      </w:r>
      <w:r>
        <w:rPr>
          <w:rFonts w:hint="eastAsia"/>
          <w:lang w:val="en-CA" w:eastAsia="ja-JP"/>
        </w:rPr>
        <w:t>.</w:t>
      </w:r>
    </w:p>
    <w:p w14:paraId="26953470" w14:textId="601DD986" w:rsidR="007A6C69" w:rsidRDefault="00823E08" w:rsidP="008D0CD3">
      <w:pPr>
        <w:pStyle w:val="ab"/>
        <w:numPr>
          <w:ilvl w:val="1"/>
          <w:numId w:val="44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When</w:t>
      </w:r>
      <w:r w:rsidR="001E4A84" w:rsidRPr="002C256A">
        <w:rPr>
          <w:rFonts w:hint="eastAsia"/>
          <w:lang w:val="en-CA" w:eastAsia="ja-JP"/>
        </w:rPr>
        <w:t xml:space="preserve"> extracting </w:t>
      </w:r>
      <w:r w:rsidR="008D0CD3" w:rsidRPr="002C256A">
        <w:rPr>
          <w:lang w:val="en-CA" w:eastAsia="ja-JP"/>
        </w:rPr>
        <w:t>Layer2</w:t>
      </w:r>
      <w:r w:rsidR="0058261B" w:rsidRPr="002C256A">
        <w:rPr>
          <w:rFonts w:hint="eastAsia"/>
          <w:lang w:val="en-CA" w:eastAsia="ja-JP"/>
        </w:rPr>
        <w:t>, parameter set</w:t>
      </w:r>
      <w:r w:rsidR="002A6D0A" w:rsidRPr="002C256A">
        <w:rPr>
          <w:rFonts w:hint="eastAsia"/>
          <w:lang w:val="en-CA" w:eastAsia="ja-JP"/>
        </w:rPr>
        <w:t xml:space="preserve">s </w:t>
      </w:r>
      <w:r>
        <w:rPr>
          <w:rFonts w:hint="eastAsia"/>
          <w:lang w:val="en-CA" w:eastAsia="ja-JP"/>
        </w:rPr>
        <w:t>of Layer1</w:t>
      </w:r>
      <w:r w:rsidR="0058261B" w:rsidRPr="002C256A">
        <w:rPr>
          <w:rFonts w:hint="eastAsia"/>
          <w:lang w:val="en-CA" w:eastAsia="ja-JP"/>
        </w:rPr>
        <w:t xml:space="preserve"> </w:t>
      </w:r>
      <w:r w:rsidR="00DB62B8">
        <w:rPr>
          <w:rFonts w:hint="eastAsia"/>
          <w:lang w:val="en-CA" w:eastAsia="ja-JP"/>
        </w:rPr>
        <w:t xml:space="preserve">could </w:t>
      </w:r>
      <w:r>
        <w:rPr>
          <w:rFonts w:hint="eastAsia"/>
          <w:lang w:val="en-CA" w:eastAsia="ja-JP"/>
        </w:rPr>
        <w:t>be</w:t>
      </w:r>
      <w:r w:rsidR="0058261B" w:rsidRPr="002C256A">
        <w:rPr>
          <w:rFonts w:hint="eastAsia"/>
          <w:lang w:val="en-CA" w:eastAsia="ja-JP"/>
        </w:rPr>
        <w:t xml:space="preserve"> </w:t>
      </w:r>
      <w:r w:rsidR="0058261B" w:rsidRPr="002C256A">
        <w:rPr>
          <w:lang w:val="en-CA" w:eastAsia="ja-JP"/>
        </w:rPr>
        <w:t>discarded</w:t>
      </w:r>
      <w:r w:rsidR="000C3EA0">
        <w:rPr>
          <w:lang w:val="en-CA" w:eastAsia="ja-JP"/>
        </w:rPr>
        <w:t>.</w:t>
      </w:r>
    </w:p>
    <w:p w14:paraId="45096FC0" w14:textId="77777777" w:rsidR="004C147E" w:rsidRDefault="00626755" w:rsidP="003B0B7A">
      <w:pPr>
        <w:pStyle w:val="ab"/>
        <w:keepNext/>
        <w:ind w:leftChars="0" w:left="780"/>
        <w:jc w:val="both"/>
      </w:pPr>
      <w:r w:rsidRPr="004C147E">
        <w:rPr>
          <w:noProof/>
          <w:lang w:eastAsia="ja-JP"/>
        </w:rPr>
        <w:drawing>
          <wp:inline distT="0" distB="0" distL="0" distR="0" wp14:anchorId="7F1A77AC" wp14:editId="356E0ECD">
            <wp:extent cx="5943600" cy="22256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0E208" w14:textId="77777777" w:rsidR="004C147E" w:rsidRDefault="004C147E" w:rsidP="00025065">
      <w:pPr>
        <w:pStyle w:val="af3"/>
        <w:jc w:val="center"/>
        <w:rPr>
          <w:lang w:val="en-CA" w:eastAsia="ja-JP"/>
        </w:rPr>
      </w:pPr>
      <w:r>
        <w:t xml:space="preserve">Figure </w:t>
      </w:r>
      <w:r w:rsidR="00675838">
        <w:fldChar w:fldCharType="begin"/>
      </w:r>
      <w:r w:rsidR="00652208">
        <w:instrText xml:space="preserve"> SEQ Figure \* ARABIC </w:instrText>
      </w:r>
      <w:r w:rsidR="00675838">
        <w:fldChar w:fldCharType="separate"/>
      </w:r>
      <w:r w:rsidR="00E155D3">
        <w:rPr>
          <w:noProof/>
        </w:rPr>
        <w:t>1</w:t>
      </w:r>
      <w:r w:rsidR="00675838">
        <w:rPr>
          <w:noProof/>
        </w:rPr>
        <w:fldChar w:fldCharType="end"/>
      </w:r>
      <w:r>
        <w:t xml:space="preserve">: Example case </w:t>
      </w:r>
      <w:r w:rsidR="00DD44D2">
        <w:t>that the coded pictures with nuh_layer_id equal to LayerId2 are un-decodable since shared parameter set</w:t>
      </w:r>
      <w:r w:rsidR="00CF7381">
        <w:t>s</w:t>
      </w:r>
      <w:r w:rsidR="00DD44D2">
        <w:t xml:space="preserve"> with n</w:t>
      </w:r>
      <w:r w:rsidR="00CF7381">
        <w:t>uh_layer_id equal to LayerId1 are</w:t>
      </w:r>
      <w:r w:rsidR="00DD44D2">
        <w:t xml:space="preserve"> discarded through bitstream extraction process</w:t>
      </w:r>
      <w:r w:rsidR="001E4454">
        <w:t>.</w:t>
      </w:r>
    </w:p>
    <w:p w14:paraId="121F1534" w14:textId="77777777" w:rsidR="006F7F70" w:rsidRDefault="006F7F70" w:rsidP="002A2B4E">
      <w:pPr>
        <w:rPr>
          <w:lang w:val="en-CA" w:eastAsia="ja-JP"/>
        </w:rPr>
      </w:pPr>
    </w:p>
    <w:p w14:paraId="6DFB3385" w14:textId="512BFAEE" w:rsidR="00B249CC" w:rsidRDefault="0029441F">
      <w:pPr>
        <w:rPr>
          <w:lang w:val="en-CA" w:eastAsia="ja-JP"/>
        </w:rPr>
      </w:pPr>
      <w:r>
        <w:rPr>
          <w:lang w:val="en-CA" w:eastAsia="ja-JP"/>
        </w:rPr>
        <w:t xml:space="preserve">The first </w:t>
      </w:r>
      <w:r w:rsidR="002A2B4E" w:rsidRPr="002A2B4E">
        <w:rPr>
          <w:rFonts w:hint="eastAsia"/>
          <w:lang w:val="en-CA" w:eastAsia="ja-JP"/>
        </w:rPr>
        <w:t xml:space="preserve">issue can be solved by </w:t>
      </w:r>
      <w:r w:rsidR="002A2B4E">
        <w:rPr>
          <w:rFonts w:hint="eastAsia"/>
          <w:lang w:val="en-CA" w:eastAsia="ja-JP"/>
        </w:rPr>
        <w:t>Proposal</w:t>
      </w:r>
      <w:r w:rsidR="00DB62B8">
        <w:rPr>
          <w:rFonts w:hint="eastAsia"/>
          <w:lang w:val="en-CA" w:eastAsia="ja-JP"/>
        </w:rPr>
        <w:t xml:space="preserve"> </w:t>
      </w:r>
      <w:r w:rsidR="002A2B4E">
        <w:rPr>
          <w:rFonts w:hint="eastAsia"/>
          <w:lang w:val="en-CA" w:eastAsia="ja-JP"/>
        </w:rPr>
        <w:t>1</w:t>
      </w:r>
      <w:r w:rsidR="00DB62B8">
        <w:rPr>
          <w:rFonts w:hint="eastAsia"/>
          <w:lang w:val="en-CA" w:eastAsia="ja-JP"/>
        </w:rPr>
        <w:t xml:space="preserve"> (</w:t>
      </w:r>
      <w:r w:rsidR="002A2B4E">
        <w:rPr>
          <w:rFonts w:hint="eastAsia"/>
          <w:lang w:val="en-CA" w:eastAsia="ja-JP"/>
        </w:rPr>
        <w:t>add</w:t>
      </w:r>
      <w:r w:rsidR="00DB62B8">
        <w:rPr>
          <w:rFonts w:hint="eastAsia"/>
          <w:lang w:val="en-CA" w:eastAsia="ja-JP"/>
        </w:rPr>
        <w:t>ing</w:t>
      </w:r>
      <w:r w:rsidR="002A2B4E" w:rsidRPr="002A2B4E">
        <w:rPr>
          <w:rFonts w:hint="eastAsia"/>
          <w:lang w:val="en-CA" w:eastAsia="ja-JP"/>
        </w:rPr>
        <w:t xml:space="preserve"> a restrict</w:t>
      </w:r>
      <w:r w:rsidR="002A2B4E" w:rsidRPr="002A2B4E">
        <w:rPr>
          <w:lang w:val="en-CA" w:eastAsia="ja-JP"/>
        </w:rPr>
        <w:t>ion</w:t>
      </w:r>
      <w:r w:rsidR="002A2B4E" w:rsidRPr="002A2B4E">
        <w:rPr>
          <w:rFonts w:hint="eastAsia"/>
          <w:lang w:val="en-CA" w:eastAsia="ja-JP"/>
        </w:rPr>
        <w:t xml:space="preserve"> that sharing parameter sets (SPS/PPS) shall be used in the condition the parameter sets is direct or indirect reference layer of the layer</w:t>
      </w:r>
      <w:r w:rsidR="00DB62B8">
        <w:rPr>
          <w:rFonts w:hint="eastAsia"/>
          <w:lang w:val="en-CA" w:eastAsia="ja-JP"/>
        </w:rPr>
        <w:t>).</w:t>
      </w:r>
    </w:p>
    <w:p w14:paraId="76908C58" w14:textId="0B3AF0CD" w:rsidR="00675838" w:rsidRDefault="003D3FF8">
      <w:pPr>
        <w:rPr>
          <w:lang w:val="en-CA" w:eastAsia="ja-JP"/>
        </w:rPr>
      </w:pPr>
      <w:r>
        <w:rPr>
          <w:rFonts w:hint="eastAsia"/>
          <w:lang w:val="en-CA" w:eastAsia="ja-JP"/>
        </w:rPr>
        <w:t>With the Proposal 1 change</w:t>
      </w:r>
      <w:r w:rsidR="002A2B4E">
        <w:rPr>
          <w:rFonts w:hint="eastAsia"/>
          <w:lang w:val="en-CA" w:eastAsia="ja-JP"/>
        </w:rPr>
        <w:t xml:space="preserve">, </w:t>
      </w:r>
      <w:r w:rsidR="00963CFE">
        <w:rPr>
          <w:rFonts w:hint="eastAsia"/>
          <w:lang w:val="en-CA" w:eastAsia="ja-JP"/>
        </w:rPr>
        <w:t xml:space="preserve">it is not </w:t>
      </w:r>
      <w:r>
        <w:rPr>
          <w:rFonts w:hint="eastAsia"/>
          <w:lang w:val="en-CA" w:eastAsia="ja-JP"/>
        </w:rPr>
        <w:t xml:space="preserve">allowed </w:t>
      </w:r>
      <w:r w:rsidR="00963CFE">
        <w:rPr>
          <w:rFonts w:hint="eastAsia"/>
          <w:lang w:val="en-CA" w:eastAsia="ja-JP"/>
        </w:rPr>
        <w:t xml:space="preserve">to share the parameter sets if there are no </w:t>
      </w:r>
      <w:r>
        <w:rPr>
          <w:rFonts w:hint="eastAsia"/>
          <w:lang w:val="en-CA" w:eastAsia="ja-JP"/>
        </w:rPr>
        <w:t xml:space="preserve">direct </w:t>
      </w:r>
      <w:r w:rsidR="00963CFE">
        <w:rPr>
          <w:rFonts w:hint="eastAsia"/>
          <w:lang w:val="en-CA" w:eastAsia="ja-JP"/>
        </w:rPr>
        <w:t>dependency in sample dependency or motion dependency. Therefore</w:t>
      </w:r>
      <w:r>
        <w:rPr>
          <w:rFonts w:hint="eastAsia"/>
          <w:lang w:val="en-CA" w:eastAsia="ja-JP"/>
        </w:rPr>
        <w:t>,</w:t>
      </w:r>
      <w:r w:rsidR="00963CFE">
        <w:rPr>
          <w:rFonts w:hint="eastAsia"/>
          <w:lang w:val="en-CA" w:eastAsia="ja-JP"/>
        </w:rPr>
        <w:t xml:space="preserve"> we </w:t>
      </w:r>
      <w:r>
        <w:rPr>
          <w:rFonts w:hint="eastAsia"/>
          <w:lang w:val="en-CA" w:eastAsia="ja-JP"/>
        </w:rPr>
        <w:t xml:space="preserve">additionally suggest to use </w:t>
      </w:r>
      <w:r w:rsidR="00070488">
        <w:rPr>
          <w:rFonts w:hint="eastAsia"/>
          <w:lang w:val="en-CA" w:eastAsia="ja-JP"/>
        </w:rPr>
        <w:t>Proposal</w:t>
      </w:r>
      <w:r w:rsidR="00963CFE">
        <w:rPr>
          <w:rFonts w:hint="eastAsia"/>
          <w:lang w:val="en-CA" w:eastAsia="ja-JP"/>
        </w:rPr>
        <w:t xml:space="preserve"> 2</w:t>
      </w:r>
      <w:r>
        <w:rPr>
          <w:rFonts w:hint="eastAsia"/>
          <w:lang w:val="en-CA" w:eastAsia="ja-JP"/>
        </w:rPr>
        <w:t xml:space="preserve">, that is, </w:t>
      </w:r>
      <w:r w:rsidR="00963CFE">
        <w:rPr>
          <w:rFonts w:hint="eastAsia"/>
          <w:lang w:val="en-CA" w:eastAsia="ja-JP"/>
        </w:rPr>
        <w:t>to add new direct_dependency_type to</w:t>
      </w:r>
      <w:r w:rsidR="00BE0F5F">
        <w:rPr>
          <w:lang w:val="en-CA" w:eastAsia="ja-JP"/>
        </w:rPr>
        <w:t xml:space="preserve"> show</w:t>
      </w:r>
      <w:r w:rsidR="00963CFE">
        <w:rPr>
          <w:rFonts w:hint="eastAsia"/>
          <w:lang w:val="en-CA" w:eastAsia="ja-JP"/>
        </w:rPr>
        <w:t xml:space="preserve"> </w:t>
      </w:r>
      <w:r w:rsidR="00BE0F5F">
        <w:rPr>
          <w:lang w:val="en-CA" w:eastAsia="ja-JP"/>
        </w:rPr>
        <w:t xml:space="preserve">sharing </w:t>
      </w:r>
      <w:r w:rsidR="00963CFE">
        <w:rPr>
          <w:rFonts w:hint="eastAsia"/>
          <w:lang w:val="en-CA" w:eastAsia="ja-JP"/>
        </w:rPr>
        <w:t xml:space="preserve">parameter </w:t>
      </w:r>
      <w:r w:rsidR="00BE0F5F">
        <w:rPr>
          <w:lang w:val="en-CA" w:eastAsia="ja-JP"/>
        </w:rPr>
        <w:t>set</w:t>
      </w:r>
      <w:r w:rsidR="00963CFE">
        <w:rPr>
          <w:rFonts w:hint="eastAsia"/>
          <w:lang w:val="en-CA" w:eastAsia="ja-JP"/>
        </w:rPr>
        <w:t xml:space="preserve"> dependency in VPS.</w:t>
      </w:r>
    </w:p>
    <w:p w14:paraId="40C10A15" w14:textId="77777777" w:rsidR="006F7F70" w:rsidRDefault="006F7F70">
      <w:pPr>
        <w:rPr>
          <w:lang w:val="en-CA" w:eastAsia="ja-JP"/>
        </w:rPr>
      </w:pPr>
    </w:p>
    <w:p w14:paraId="48AC922F" w14:textId="5EBCE4AE" w:rsidR="006F7F70" w:rsidRDefault="0029441F">
      <w:pPr>
        <w:rPr>
          <w:lang w:val="en-CA" w:eastAsia="ja-JP"/>
        </w:rPr>
      </w:pPr>
      <w:r>
        <w:rPr>
          <w:lang w:val="en-CA" w:eastAsia="ja-JP"/>
        </w:rPr>
        <w:t xml:space="preserve">To solve the second </w:t>
      </w:r>
      <w:r>
        <w:rPr>
          <w:rFonts w:hint="eastAsia"/>
          <w:lang w:val="en-CA" w:eastAsia="ja-JP"/>
        </w:rPr>
        <w:t>issue</w:t>
      </w:r>
      <w:r>
        <w:rPr>
          <w:lang w:val="en-CA" w:eastAsia="ja-JP"/>
        </w:rPr>
        <w:t xml:space="preserve">, </w:t>
      </w:r>
      <w:r>
        <w:rPr>
          <w:rFonts w:hint="eastAsia"/>
          <w:lang w:val="en-CA" w:eastAsia="ja-JP"/>
        </w:rPr>
        <w:t>we</w:t>
      </w:r>
      <w:r w:rsidR="006F7F70">
        <w:rPr>
          <w:rFonts w:hint="eastAsia"/>
          <w:lang w:val="en-CA" w:eastAsia="ja-JP"/>
        </w:rPr>
        <w:t xml:space="preserve"> also suggest to signal scaled reference </w:t>
      </w:r>
      <w:r w:rsidR="006F7F70">
        <w:rPr>
          <w:lang w:val="en-CA" w:eastAsia="ja-JP"/>
        </w:rPr>
        <w:t xml:space="preserve">layer offsets for multiple layers which refer the same SPS or move scaled reference layer offsets into VPS, which can enhance the </w:t>
      </w:r>
      <w:r w:rsidR="006F7F70">
        <w:rPr>
          <w:rFonts w:hint="eastAsia"/>
          <w:lang w:val="en-CA" w:eastAsia="ja-JP"/>
        </w:rPr>
        <w:t>SPS sharing capability</w:t>
      </w:r>
      <w:r w:rsidR="006F7F70">
        <w:rPr>
          <w:lang w:val="en-CA" w:eastAsia="ja-JP"/>
        </w:rPr>
        <w:t xml:space="preserve"> for Extended Spatial Scalability.</w:t>
      </w:r>
    </w:p>
    <w:p w14:paraId="2264F0C0" w14:textId="77777777" w:rsidR="002A2B4E" w:rsidRPr="003D3FF8" w:rsidRDefault="002A2B4E">
      <w:pPr>
        <w:rPr>
          <w:lang w:val="en-CA" w:eastAsia="ja-JP"/>
        </w:rPr>
      </w:pPr>
    </w:p>
    <w:p w14:paraId="1574CBFF" w14:textId="77777777" w:rsidR="00D1244D" w:rsidRDefault="00385BF4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Propos</w:t>
      </w:r>
      <w:r w:rsidR="00A12B36" w:rsidRPr="001E012A">
        <w:rPr>
          <w:rFonts w:hint="eastAsia"/>
          <w:lang w:val="en-CA" w:eastAsia="ja-JP"/>
        </w:rPr>
        <w:t>al</w:t>
      </w:r>
    </w:p>
    <w:p w14:paraId="3CC2ABBC" w14:textId="77777777" w:rsidR="00E7472F" w:rsidRDefault="00DB3387" w:rsidP="0048207F">
      <w:pPr>
        <w:pStyle w:val="2"/>
        <w:rPr>
          <w:lang w:eastAsia="ja-JP"/>
        </w:rPr>
      </w:pPr>
      <w:r>
        <w:rPr>
          <w:rFonts w:hint="eastAsia"/>
          <w:lang w:eastAsia="ja-JP"/>
        </w:rPr>
        <w:t>Proposal 1</w:t>
      </w:r>
    </w:p>
    <w:p w14:paraId="13432AAF" w14:textId="77777777" w:rsidR="0043659A" w:rsidRPr="00BB3F2D" w:rsidRDefault="0043659A" w:rsidP="00BB3F2D">
      <w:pPr>
        <w:rPr>
          <w:lang w:val="en-CA" w:eastAsia="ja-JP"/>
        </w:rPr>
      </w:pPr>
      <w:r w:rsidRPr="00BB3F2D">
        <w:rPr>
          <w:rFonts w:hint="eastAsia"/>
          <w:highlight w:val="yellow"/>
          <w:lang w:eastAsia="ja-JP"/>
        </w:rPr>
        <w:t>The proposal</w:t>
      </w:r>
      <w:r w:rsidRPr="00DE022F">
        <w:rPr>
          <w:rFonts w:hint="eastAsia"/>
          <w:lang w:eastAsia="ja-JP"/>
        </w:rPr>
        <w:t xml:space="preserve"> adds the following restriction.</w:t>
      </w:r>
      <w:r w:rsidR="007C62F3">
        <w:rPr>
          <w:lang w:eastAsia="ja-JP"/>
        </w:rPr>
        <w:t xml:space="preserve"> </w:t>
      </w:r>
    </w:p>
    <w:p w14:paraId="12C937D2" w14:textId="77777777" w:rsidR="00DB3387" w:rsidRPr="00983CFA" w:rsidRDefault="00DB3387" w:rsidP="00DB3387">
      <w:pPr>
        <w:pStyle w:val="3H4"/>
        <w:keepLines w:val="0"/>
        <w:numPr>
          <w:ilvl w:val="0"/>
          <w:numId w:val="0"/>
        </w:numPr>
        <w:jc w:val="left"/>
        <w:rPr>
          <w:lang w:val="en-US"/>
        </w:rPr>
      </w:pPr>
      <w:r>
        <w:rPr>
          <w:rFonts w:hint="eastAsia"/>
          <w:lang w:val="en-US"/>
        </w:rPr>
        <w:t xml:space="preserve">F.7.4.2.4 </w:t>
      </w:r>
      <w:r w:rsidRPr="00983CFA">
        <w:rPr>
          <w:lang w:val="en-US"/>
        </w:rPr>
        <w:t>Order of VPS, SPS and PPS RBSPs and their activation</w:t>
      </w:r>
    </w:p>
    <w:p w14:paraId="4C6F2843" w14:textId="47D4F2BD" w:rsidR="00062E50" w:rsidRPr="00983CFA" w:rsidRDefault="00062E50" w:rsidP="00062E50">
      <w:pPr>
        <w:rPr>
          <w:lang w:eastAsia="ko-KR"/>
        </w:rPr>
      </w:pPr>
      <w:r w:rsidRPr="00FD34D1">
        <w:rPr>
          <w:highlight w:val="yellow"/>
          <w:lang w:eastAsia="ko-KR"/>
        </w:rPr>
        <w:t>It is a requirement of bitstream conformance that, when an SPS with nuh_layer_id equal to nuhLayerIdA is active for a layer with nuh_layer_id equal to nuhLayerIdB, the layer with nuh_layer_id equal to nuhLayerIdA shall be a direct or indirect reference layer of the layer with nuh_layer_id equal to nuhLayerIdB.</w:t>
      </w:r>
    </w:p>
    <w:p w14:paraId="5F687C49" w14:textId="4F711DFE" w:rsidR="0036471C" w:rsidRDefault="0036471C" w:rsidP="003002E8">
      <w:pPr>
        <w:rPr>
          <w:color w:val="FF0000"/>
          <w:lang w:eastAsia="ja-JP"/>
        </w:rPr>
      </w:pPr>
      <w:r w:rsidRPr="00914C5C">
        <w:rPr>
          <w:highlight w:val="yellow"/>
          <w:lang w:eastAsia="ko-KR"/>
        </w:rPr>
        <w:lastRenderedPageBreak/>
        <w:t>It is a requirement of bitst</w:t>
      </w:r>
      <w:r>
        <w:rPr>
          <w:highlight w:val="yellow"/>
          <w:lang w:eastAsia="ko-KR"/>
        </w:rPr>
        <w:t>ream conformance that, when a P</w:t>
      </w:r>
      <w:r w:rsidRPr="00914C5C">
        <w:rPr>
          <w:highlight w:val="yellow"/>
          <w:lang w:eastAsia="ko-KR"/>
        </w:rPr>
        <w:t>PS with nuh_layer_id equal to nuhLayerIdA is active for a layer with nuh_layer_id equal to nuhLayerIdB, the layer with nuh_layer_id equal to nuhLayerIdA shall be a direct or indirect reference layer of the layer with nuh_layer_id equal to nuhLayerIdB.</w:t>
      </w:r>
    </w:p>
    <w:p w14:paraId="4674F694" w14:textId="77777777" w:rsidR="003002E8" w:rsidRPr="00187A8F" w:rsidRDefault="003002E8" w:rsidP="003002E8">
      <w:pPr>
        <w:rPr>
          <w:lang w:eastAsia="ja-JP"/>
        </w:rPr>
      </w:pPr>
    </w:p>
    <w:p w14:paraId="1024617D" w14:textId="77777777" w:rsidR="00DB3387" w:rsidRDefault="00DB3387" w:rsidP="00DB3387">
      <w:pPr>
        <w:pStyle w:val="2"/>
      </w:pPr>
      <w:r>
        <w:rPr>
          <w:rFonts w:hint="eastAsia"/>
          <w:lang w:eastAsia="ja-JP"/>
        </w:rPr>
        <w:t>Proposal 2</w:t>
      </w:r>
    </w:p>
    <w:p w14:paraId="5EBCA418" w14:textId="77777777" w:rsidR="00DB3387" w:rsidRDefault="008955E6" w:rsidP="003002E8">
      <w:pPr>
        <w:rPr>
          <w:lang w:eastAsia="ja-JP"/>
        </w:rPr>
      </w:pPr>
      <w:r>
        <w:rPr>
          <w:rFonts w:hint="eastAsia"/>
          <w:lang w:eastAsia="ja-JP"/>
        </w:rPr>
        <w:t>I</w:t>
      </w:r>
      <w:r w:rsidR="00DB3387">
        <w:rPr>
          <w:rFonts w:hint="eastAsia"/>
          <w:lang w:eastAsia="ja-JP"/>
        </w:rPr>
        <w:t xml:space="preserve">t is proposed to add new direct_dependent_type to indicate Non-VCL dependency which is mainly </w:t>
      </w:r>
      <w:r w:rsidR="00DB3387">
        <w:rPr>
          <w:lang w:eastAsia="ja-JP"/>
        </w:rPr>
        <w:t>(</w:t>
      </w:r>
      <w:r w:rsidR="00DB3387">
        <w:rPr>
          <w:rFonts w:hint="eastAsia"/>
          <w:lang w:eastAsia="ja-JP"/>
        </w:rPr>
        <w:t>currently only</w:t>
      </w:r>
      <w:r w:rsidR="00DB3387">
        <w:rPr>
          <w:lang w:eastAsia="ja-JP"/>
        </w:rPr>
        <w:t>)</w:t>
      </w:r>
      <w:r w:rsidR="00DB3387">
        <w:rPr>
          <w:rFonts w:hint="eastAsia"/>
          <w:lang w:eastAsia="ja-JP"/>
        </w:rPr>
        <w:t xml:space="preserve"> used for parameter </w:t>
      </w:r>
      <w:r w:rsidR="007249AB">
        <w:rPr>
          <w:lang w:eastAsia="ja-JP"/>
        </w:rPr>
        <w:t xml:space="preserve">set </w:t>
      </w:r>
      <w:r w:rsidR="00DB3387">
        <w:rPr>
          <w:rFonts w:hint="eastAsia"/>
          <w:lang w:eastAsia="ja-JP"/>
        </w:rPr>
        <w:t>dependency</w:t>
      </w:r>
      <w:r w:rsidR="0048207F">
        <w:rPr>
          <w:lang w:eastAsia="ja-JP"/>
        </w:rPr>
        <w:t xml:space="preserve">, including </w:t>
      </w:r>
      <w:r w:rsidR="00C41BD6">
        <w:rPr>
          <w:lang w:eastAsia="ja-JP"/>
        </w:rPr>
        <w:t xml:space="preserve">some </w:t>
      </w:r>
      <w:r w:rsidR="0048207F">
        <w:rPr>
          <w:lang w:eastAsia="ja-JP"/>
        </w:rPr>
        <w:t>editorial improvement</w:t>
      </w:r>
      <w:r w:rsidR="00C41BD6">
        <w:rPr>
          <w:lang w:eastAsia="ja-JP"/>
        </w:rPr>
        <w:t>s</w:t>
      </w:r>
      <w:r w:rsidR="00DB3387">
        <w:rPr>
          <w:rFonts w:hint="eastAsia"/>
          <w:lang w:eastAsia="ja-JP"/>
        </w:rPr>
        <w:t>.</w:t>
      </w:r>
    </w:p>
    <w:p w14:paraId="05F00297" w14:textId="77777777" w:rsidR="00820BA0" w:rsidRDefault="00820BA0" w:rsidP="003002E8">
      <w:pPr>
        <w:rPr>
          <w:lang w:eastAsia="ja-JP"/>
        </w:rPr>
      </w:pPr>
    </w:p>
    <w:p w14:paraId="63A01479" w14:textId="77777777" w:rsidR="008955E6" w:rsidRDefault="00F65034" w:rsidP="003002E8">
      <w:pPr>
        <w:rPr>
          <w:lang w:eastAsia="ja-JP"/>
        </w:rPr>
      </w:pPr>
      <w:r>
        <w:rPr>
          <w:rFonts w:hint="eastAsia"/>
          <w:lang w:eastAsia="ja-JP"/>
        </w:rPr>
        <w:t>If applies</w:t>
      </w:r>
      <w:r w:rsidR="008955E6">
        <w:rPr>
          <w:rFonts w:hint="eastAsia"/>
          <w:lang w:eastAsia="ja-JP"/>
        </w:rPr>
        <w:t xml:space="preserve"> proposal2, proposal1 is modified as follows:</w:t>
      </w:r>
    </w:p>
    <w:p w14:paraId="33BCCCDB" w14:textId="27E541C5" w:rsidR="00F1520D" w:rsidRDefault="00F65034" w:rsidP="00947493">
      <w:pPr>
        <w:rPr>
          <w:szCs w:val="22"/>
          <w:highlight w:val="yellow"/>
          <w:lang w:eastAsia="ja-JP"/>
        </w:rPr>
      </w:pPr>
      <w:r w:rsidRPr="00FD34D1">
        <w:rPr>
          <w:highlight w:val="yellow"/>
          <w:lang w:eastAsia="ko-KR"/>
        </w:rPr>
        <w:t>It is a requirement of bitstream conformance that, when an SPS with nuh_layer_id equal to nuhLayerIdA is active for a layer with nuh_layer_id equal to nuhLayerIdB, the layer with nuh_layer_id equal to nuhLayerIdA shall be a direct reference layer of the layer with nuh_layer_id equal to nuhLayerIdB</w:t>
      </w:r>
      <w:r w:rsidRPr="00FD34D1">
        <w:rPr>
          <w:rFonts w:hint="eastAsia"/>
          <w:highlight w:val="yellow"/>
          <w:lang w:eastAsia="ja-JP"/>
        </w:rPr>
        <w:t xml:space="preserve"> and the </w:t>
      </w:r>
      <w:r w:rsidR="00F37B41">
        <w:rPr>
          <w:rFonts w:hint="eastAsia"/>
          <w:highlight w:val="yellow"/>
          <w:lang w:eastAsia="ja-JP"/>
        </w:rPr>
        <w:t>direct d</w:t>
      </w:r>
      <w:r w:rsidR="00F37B41" w:rsidRPr="002E0EB1">
        <w:rPr>
          <w:rFonts w:hint="eastAsia"/>
          <w:highlight w:val="yellow"/>
          <w:lang w:eastAsia="ja-JP"/>
        </w:rPr>
        <w:t xml:space="preserve">ependency type between the two layers </w:t>
      </w:r>
      <w:r w:rsidRPr="002E0EB1">
        <w:rPr>
          <w:rFonts w:hint="eastAsia"/>
          <w:highlight w:val="yellow"/>
          <w:lang w:eastAsia="ja-JP"/>
        </w:rPr>
        <w:t>indicate</w:t>
      </w:r>
      <w:r w:rsidR="00F37B41" w:rsidRPr="002E0EB1">
        <w:rPr>
          <w:rFonts w:hint="eastAsia"/>
          <w:highlight w:val="yellow"/>
          <w:lang w:eastAsia="ja-JP"/>
        </w:rPr>
        <w:t>s</w:t>
      </w:r>
      <w:r w:rsidRPr="002E0EB1">
        <w:rPr>
          <w:rFonts w:hint="eastAsia"/>
          <w:highlight w:val="yellow"/>
          <w:lang w:eastAsia="ja-JP"/>
        </w:rPr>
        <w:t xml:space="preserve"> </w:t>
      </w:r>
      <w:r w:rsidR="00F37B41" w:rsidRPr="002E0EB1">
        <w:rPr>
          <w:rFonts w:hint="eastAsia"/>
          <w:highlight w:val="yellow"/>
          <w:lang w:eastAsia="ja-JP"/>
        </w:rPr>
        <w:t>n</w:t>
      </w:r>
      <w:r w:rsidRPr="002E0EB1">
        <w:rPr>
          <w:rFonts w:hint="eastAsia"/>
          <w:highlight w:val="yellow"/>
          <w:lang w:eastAsia="ja-JP"/>
        </w:rPr>
        <w:t>on-VCL dependency.</w:t>
      </w:r>
      <w:del w:id="11" w:author="筑波健史/主事" w:date="2013-10-24T10:31:00Z">
        <w:r w:rsidR="00F1520D" w:rsidRPr="00F1520D" w:rsidDel="00F17384">
          <w:rPr>
            <w:rFonts w:hint="eastAsia"/>
            <w:szCs w:val="22"/>
            <w:highlight w:val="yellow"/>
            <w:lang w:eastAsia="ja-JP"/>
          </w:rPr>
          <w:delText xml:space="preserve"> </w:delText>
        </w:r>
      </w:del>
    </w:p>
    <w:p w14:paraId="660D79A5" w14:textId="34C5F358" w:rsidR="00301611" w:rsidRDefault="0036471C" w:rsidP="003002E8">
      <w:pPr>
        <w:rPr>
          <w:highlight w:val="yellow"/>
          <w:lang w:eastAsia="ja-JP"/>
        </w:rPr>
      </w:pPr>
      <w:r w:rsidRPr="00914C5C">
        <w:rPr>
          <w:highlight w:val="yellow"/>
          <w:lang w:eastAsia="ko-KR"/>
        </w:rPr>
        <w:t>It is a requirement of bit</w:t>
      </w:r>
      <w:r>
        <w:rPr>
          <w:highlight w:val="yellow"/>
          <w:lang w:eastAsia="ko-KR"/>
        </w:rPr>
        <w:t>stream conformance that, when a P</w:t>
      </w:r>
      <w:r w:rsidRPr="00914C5C">
        <w:rPr>
          <w:highlight w:val="yellow"/>
          <w:lang w:eastAsia="ko-KR"/>
        </w:rPr>
        <w:t>PS with nuh_layer_id equal to nuhLayerIdA is active for a layer with nuh_layer_id equal to nuhLayerIdB, the layer with nuh_layer_id equal to nuhLayerIdA shall be a direct reference layer of the layer with nuh_layer_id equal to nuhLayerIdB</w:t>
      </w:r>
      <w:r w:rsidRPr="00914C5C">
        <w:rPr>
          <w:rFonts w:hint="eastAsia"/>
          <w:highlight w:val="yellow"/>
          <w:lang w:eastAsia="ja-JP"/>
        </w:rPr>
        <w:t xml:space="preserve"> and the </w:t>
      </w:r>
      <w:r w:rsidR="00A12535">
        <w:rPr>
          <w:highlight w:val="yellow"/>
          <w:lang w:eastAsia="ja-JP"/>
        </w:rPr>
        <w:t xml:space="preserve">direct </w:t>
      </w:r>
      <w:r w:rsidR="00F37B41">
        <w:rPr>
          <w:rFonts w:hint="eastAsia"/>
          <w:highlight w:val="yellow"/>
          <w:lang w:eastAsia="ja-JP"/>
        </w:rPr>
        <w:t>dependency type between the two</w:t>
      </w:r>
      <w:r w:rsidR="00F37B41" w:rsidRPr="00914C5C">
        <w:rPr>
          <w:rFonts w:hint="eastAsia"/>
          <w:highlight w:val="yellow"/>
          <w:lang w:eastAsia="ja-JP"/>
        </w:rPr>
        <w:t xml:space="preserve"> </w:t>
      </w:r>
      <w:r w:rsidRPr="00914C5C">
        <w:rPr>
          <w:rFonts w:hint="eastAsia"/>
          <w:highlight w:val="yellow"/>
          <w:lang w:eastAsia="ja-JP"/>
        </w:rPr>
        <w:t>layer</w:t>
      </w:r>
      <w:r w:rsidR="00F37B41">
        <w:rPr>
          <w:rFonts w:hint="eastAsia"/>
          <w:highlight w:val="yellow"/>
          <w:lang w:eastAsia="ja-JP"/>
        </w:rPr>
        <w:t>s</w:t>
      </w:r>
      <w:r w:rsidRPr="00914C5C">
        <w:rPr>
          <w:rFonts w:hint="eastAsia"/>
          <w:highlight w:val="yellow"/>
          <w:lang w:eastAsia="ja-JP"/>
        </w:rPr>
        <w:t xml:space="preserve"> indicate</w:t>
      </w:r>
      <w:r w:rsidR="00F37B41">
        <w:rPr>
          <w:rFonts w:hint="eastAsia"/>
          <w:highlight w:val="yellow"/>
          <w:lang w:eastAsia="ja-JP"/>
        </w:rPr>
        <w:t>s</w:t>
      </w:r>
      <w:r w:rsidRPr="00914C5C">
        <w:rPr>
          <w:rFonts w:hint="eastAsia"/>
          <w:highlight w:val="yellow"/>
          <w:lang w:eastAsia="ja-JP"/>
        </w:rPr>
        <w:t xml:space="preserve"> </w:t>
      </w:r>
      <w:r w:rsidR="00F37B41">
        <w:rPr>
          <w:rFonts w:hint="eastAsia"/>
          <w:highlight w:val="yellow"/>
          <w:lang w:eastAsia="ja-JP"/>
        </w:rPr>
        <w:t>n</w:t>
      </w:r>
      <w:r w:rsidRPr="00914C5C">
        <w:rPr>
          <w:rFonts w:hint="eastAsia"/>
          <w:highlight w:val="yellow"/>
          <w:lang w:eastAsia="ja-JP"/>
        </w:rPr>
        <w:t>on-VCL dependency type.</w:t>
      </w:r>
    </w:p>
    <w:p w14:paraId="2B34E6A4" w14:textId="21D107EF" w:rsidR="00F1520D" w:rsidRPr="00A12535" w:rsidRDefault="00F1520D" w:rsidP="003002E8">
      <w:pPr>
        <w:rPr>
          <w:highlight w:val="yellow"/>
          <w:lang w:val="en-CA"/>
        </w:rPr>
      </w:pPr>
      <w:r w:rsidRPr="003D64E4">
        <w:rPr>
          <w:rFonts w:eastAsia="Malgun Gothic"/>
          <w:szCs w:val="22"/>
          <w:highlight w:val="yellow"/>
        </w:rPr>
        <w:t xml:space="preserve">Let </w:t>
      </w:r>
      <w:del w:id="12" w:author="筑波健史/主事" w:date="2013-10-24T10:45:00Z">
        <w:r w:rsidRPr="00F1520D" w:rsidDel="00337933">
          <w:rPr>
            <w:szCs w:val="22"/>
            <w:highlight w:val="yellow"/>
          </w:rPr>
          <w:delText>the</w:delText>
        </w:r>
        <w:r w:rsidRPr="003D64E4" w:rsidDel="00337933">
          <w:rPr>
            <w:rFonts w:eastAsia="Malgun Gothic"/>
            <w:szCs w:val="22"/>
            <w:highlight w:val="yellow"/>
          </w:rPr>
          <w:delText xml:space="preserve"> layer with nuh_layer_id equal to nuhLayerIdB have an index i and </w:delText>
        </w:r>
      </w:del>
      <w:r w:rsidRPr="00F1520D">
        <w:rPr>
          <w:szCs w:val="22"/>
          <w:highlight w:val="yellow"/>
        </w:rPr>
        <w:t xml:space="preserve">the </w:t>
      </w:r>
      <w:r w:rsidRPr="003D64E4">
        <w:rPr>
          <w:rFonts w:eastAsia="Malgun Gothic"/>
          <w:szCs w:val="22"/>
          <w:highlight w:val="yellow"/>
        </w:rPr>
        <w:t>layer with nuh_layer_id equal to nuhLayerIdA have an index j. The direct dependency type between the two layers NonVCLDepEnabledFlag[ </w:t>
      </w:r>
      <w:ins w:id="13" w:author="筑波健史/主事" w:date="2013-10-24T10:45:00Z">
        <w:r w:rsidR="00337933">
          <w:rPr>
            <w:rFonts w:hint="eastAsia"/>
            <w:szCs w:val="22"/>
            <w:highlight w:val="yellow"/>
            <w:lang w:eastAsia="ja-JP"/>
          </w:rPr>
          <w:t>nuhLayerIdB</w:t>
        </w:r>
      </w:ins>
      <w:del w:id="14" w:author="筑波健史/主事" w:date="2013-10-24T10:45:00Z">
        <w:r w:rsidRPr="003D64E4" w:rsidDel="00337933">
          <w:rPr>
            <w:rFonts w:eastAsia="Malgun Gothic"/>
            <w:szCs w:val="22"/>
            <w:highlight w:val="yellow"/>
          </w:rPr>
          <w:delText>i</w:delText>
        </w:r>
      </w:del>
      <w:r w:rsidRPr="003D64E4">
        <w:rPr>
          <w:rFonts w:eastAsia="Malgun Gothic"/>
          <w:szCs w:val="22"/>
          <w:highlight w:val="yellow"/>
        </w:rPr>
        <w:t> ][ j ] shall be equal to 1.</w:t>
      </w:r>
    </w:p>
    <w:p w14:paraId="2E009BE3" w14:textId="77777777" w:rsidR="003002E8" w:rsidRPr="00F1520D" w:rsidRDefault="003002E8" w:rsidP="003002E8">
      <w:pPr>
        <w:rPr>
          <w:lang w:eastAsia="ja-JP"/>
        </w:rPr>
      </w:pPr>
    </w:p>
    <w:p w14:paraId="68693159" w14:textId="77777777" w:rsidR="00820BA0" w:rsidRDefault="00495ADA" w:rsidP="00820BA0">
      <w:pPr>
        <w:rPr>
          <w:lang w:val="en-CA" w:eastAsia="ja-JP"/>
        </w:rPr>
      </w:pPr>
      <w:r>
        <w:rPr>
          <w:lang w:val="en-CA" w:eastAsia="ja-JP"/>
        </w:rPr>
        <w:t>C</w:t>
      </w:r>
      <w:r w:rsidR="00820BA0">
        <w:rPr>
          <w:rFonts w:hint="eastAsia"/>
          <w:lang w:val="en-CA" w:eastAsia="ja-JP"/>
        </w:rPr>
        <w:t xml:space="preserve">hanges are </w:t>
      </w:r>
      <w:r w:rsidR="00820BA0">
        <w:rPr>
          <w:lang w:val="en-CA" w:eastAsia="ja-JP"/>
        </w:rPr>
        <w:t>highlighted</w:t>
      </w:r>
      <w:r w:rsidR="00820BA0">
        <w:rPr>
          <w:rFonts w:hint="eastAsia"/>
          <w:lang w:val="en-CA" w:eastAsia="ja-JP"/>
        </w:rPr>
        <w:t xml:space="preserve"> in </w:t>
      </w:r>
      <w:r w:rsidR="00820BA0" w:rsidRPr="00500F54">
        <w:rPr>
          <w:highlight w:val="yellow"/>
          <w:lang w:val="en-CA" w:eastAsia="ja-JP"/>
        </w:rPr>
        <w:t>yellow</w:t>
      </w:r>
      <w:r w:rsidR="00820BA0">
        <w:rPr>
          <w:rFonts w:hint="eastAsia"/>
          <w:lang w:val="en-CA" w:eastAsia="ja-JP"/>
        </w:rPr>
        <w:t xml:space="preserve">, and both of removals and typos are stroke through in </w:t>
      </w:r>
      <w:r w:rsidR="00820BA0" w:rsidRPr="00405C41">
        <w:rPr>
          <w:color w:val="FF0000"/>
          <w:lang w:val="en-CA" w:eastAsia="ja-JP"/>
        </w:rPr>
        <w:t>red</w:t>
      </w:r>
      <w:r w:rsidR="00820BA0">
        <w:rPr>
          <w:rFonts w:hint="eastAsia"/>
          <w:lang w:val="en-CA" w:eastAsia="ja-JP"/>
        </w:rPr>
        <w:t>.</w:t>
      </w:r>
    </w:p>
    <w:p w14:paraId="26971407" w14:textId="77777777" w:rsidR="00820BA0" w:rsidRPr="00D93FA3" w:rsidRDefault="00820BA0" w:rsidP="003002E8">
      <w:pPr>
        <w:rPr>
          <w:lang w:val="en-CA" w:eastAsia="ja-JP"/>
        </w:rPr>
      </w:pPr>
    </w:p>
    <w:p w14:paraId="0CE80B37" w14:textId="77777777" w:rsidR="003002E8" w:rsidRPr="000329DE" w:rsidRDefault="003002E8" w:rsidP="003002E8">
      <w:pPr>
        <w:rPr>
          <w:b/>
          <w:lang w:val="en-CA" w:eastAsia="ja-JP"/>
        </w:rPr>
      </w:pPr>
      <w:r w:rsidRPr="000329DE">
        <w:rPr>
          <w:rFonts w:hint="eastAsia"/>
          <w:b/>
          <w:lang w:eastAsia="ja-JP"/>
        </w:rPr>
        <w:t xml:space="preserve">F.7.3.2.1.1 </w:t>
      </w:r>
      <w:r w:rsidRPr="000329DE">
        <w:rPr>
          <w:b/>
        </w:rPr>
        <w:t>Video parameter set extension syntax</w:t>
      </w:r>
      <w:r>
        <w:rPr>
          <w:rFonts w:hint="eastAsia"/>
          <w:b/>
          <w:lang w:eastAsia="ja-JP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3002E8" w:rsidRPr="00983CFA" w14:paraId="22964B2A" w14:textId="77777777" w:rsidTr="002E13CF">
        <w:trPr>
          <w:trHeight w:val="289"/>
          <w:jc w:val="center"/>
        </w:trPr>
        <w:tc>
          <w:tcPr>
            <w:tcW w:w="7920" w:type="dxa"/>
          </w:tcPr>
          <w:p w14:paraId="3D02F913" w14:textId="77777777" w:rsidR="003002E8" w:rsidRPr="00501917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szCs w:val="22"/>
              </w:rPr>
            </w:pPr>
            <w:r w:rsidRPr="00501917">
              <w:rPr>
                <w:rFonts w:eastAsia="ＭＳ 明朝"/>
                <w:szCs w:val="22"/>
              </w:rPr>
              <w:t>vps_extension( ) {</w:t>
            </w:r>
          </w:p>
        </w:tc>
        <w:tc>
          <w:tcPr>
            <w:tcW w:w="1152" w:type="dxa"/>
          </w:tcPr>
          <w:p w14:paraId="361A1B4E" w14:textId="77777777" w:rsidR="003002E8" w:rsidRPr="00501917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</w:rPr>
            </w:pPr>
            <w:r w:rsidRPr="00501917">
              <w:rPr>
                <w:rFonts w:eastAsia="ＭＳ 明朝"/>
                <w:bCs/>
                <w:szCs w:val="22"/>
              </w:rPr>
              <w:t>Descriptor</w:t>
            </w:r>
          </w:p>
        </w:tc>
      </w:tr>
      <w:tr w:rsidR="003002E8" w:rsidRPr="00983CFA" w14:paraId="779CA52C" w14:textId="77777777" w:rsidTr="002E13CF">
        <w:trPr>
          <w:trHeight w:val="289"/>
          <w:jc w:val="center"/>
        </w:trPr>
        <w:tc>
          <w:tcPr>
            <w:tcW w:w="7920" w:type="dxa"/>
          </w:tcPr>
          <w:p w14:paraId="7ACE5D33" w14:textId="77777777" w:rsidR="003002E8" w:rsidRPr="00501917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szCs w:val="22"/>
                <w:lang w:eastAsia="ja-JP"/>
              </w:rPr>
            </w:pPr>
            <w:r w:rsidRPr="00501917">
              <w:rPr>
                <w:bCs/>
                <w:szCs w:val="22"/>
                <w:lang w:eastAsia="ja-JP"/>
              </w:rPr>
              <w:t>…</w:t>
            </w:r>
            <w:r w:rsidRPr="00501917">
              <w:rPr>
                <w:rFonts w:hint="eastAsia"/>
                <w:bCs/>
                <w:szCs w:val="22"/>
                <w:lang w:eastAsia="ja-JP"/>
              </w:rPr>
              <w:t>snipped</w:t>
            </w:r>
            <w:r w:rsidRPr="00501917">
              <w:rPr>
                <w:bCs/>
                <w:szCs w:val="22"/>
                <w:lang w:eastAsia="ja-JP"/>
              </w:rPr>
              <w:t>…</w:t>
            </w:r>
          </w:p>
          <w:p w14:paraId="59DA70A7" w14:textId="77777777" w:rsidR="003002E8" w:rsidRPr="00501917" w:rsidRDefault="003002E8" w:rsidP="00FD34D1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ind w:firstLineChars="100" w:firstLine="220"/>
              <w:rPr>
                <w:bCs/>
                <w:szCs w:val="22"/>
                <w:lang w:eastAsia="ja-JP"/>
              </w:rPr>
            </w:pPr>
            <w:r w:rsidRPr="0032356D">
              <w:rPr>
                <w:bCs/>
                <w:szCs w:val="22"/>
                <w:highlight w:val="yellow"/>
                <w:lang w:eastAsia="ja-JP"/>
              </w:rPr>
              <w:t>// signal dependency type indicating that SPS/PPS having nuh_layer_id equal to layer_id_nuh[j] for the layer with layer_id_nuh[j] is directly referred by the layer with nuh_layer_id equal to layer_id_nuh[i]</w:t>
            </w:r>
          </w:p>
        </w:tc>
        <w:tc>
          <w:tcPr>
            <w:tcW w:w="1152" w:type="dxa"/>
          </w:tcPr>
          <w:p w14:paraId="2C208BB7" w14:textId="77777777" w:rsidR="003002E8" w:rsidRPr="00501917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</w:rPr>
            </w:pPr>
          </w:p>
        </w:tc>
      </w:tr>
      <w:tr w:rsidR="003002E8" w:rsidRPr="00983CFA" w14:paraId="1A1B9F17" w14:textId="77777777" w:rsidTr="002E13CF">
        <w:trPr>
          <w:trHeight w:val="289"/>
          <w:jc w:val="center"/>
        </w:trPr>
        <w:tc>
          <w:tcPr>
            <w:tcW w:w="7920" w:type="dxa"/>
          </w:tcPr>
          <w:p w14:paraId="4F7983F1" w14:textId="77777777" w:rsidR="003002E8" w:rsidRPr="008B21F1" w:rsidDel="00BE73CB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noProof/>
                <w:szCs w:val="22"/>
                <w:highlight w:val="cyan"/>
                <w:lang w:eastAsia="ja-JP"/>
              </w:rPr>
            </w:pPr>
            <w:r w:rsidRPr="008B21F1">
              <w:rPr>
                <w:b/>
                <w:bCs/>
                <w:highlight w:val="cyan"/>
              </w:rPr>
              <w:tab/>
              <w:t>direct_dep_type_len_minus</w:t>
            </w:r>
            <w:r w:rsidR="00C256BA" w:rsidRPr="00C256BA">
              <w:rPr>
                <w:b/>
                <w:bCs/>
                <w:highlight w:val="yellow"/>
              </w:rPr>
              <w:t>3</w:t>
            </w:r>
          </w:p>
        </w:tc>
        <w:tc>
          <w:tcPr>
            <w:tcW w:w="1152" w:type="dxa"/>
          </w:tcPr>
          <w:p w14:paraId="03C7913E" w14:textId="77777777" w:rsidR="003002E8" w:rsidRPr="008B21F1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  <w:highlight w:val="cyan"/>
              </w:rPr>
            </w:pPr>
            <w:r w:rsidRPr="008B21F1">
              <w:rPr>
                <w:rFonts w:eastAsia="ＭＳ 明朝"/>
                <w:bCs/>
                <w:highlight w:val="cyan"/>
              </w:rPr>
              <w:t>ue(v)</w:t>
            </w:r>
          </w:p>
        </w:tc>
      </w:tr>
      <w:tr w:rsidR="003002E8" w:rsidRPr="00983CFA" w14:paraId="5AE9C25C" w14:textId="77777777" w:rsidTr="002E13CF">
        <w:trPr>
          <w:trHeight w:val="289"/>
          <w:jc w:val="center"/>
        </w:trPr>
        <w:tc>
          <w:tcPr>
            <w:tcW w:w="7920" w:type="dxa"/>
          </w:tcPr>
          <w:p w14:paraId="30B2E53C" w14:textId="77777777" w:rsidR="003002E8" w:rsidRPr="008B21F1" w:rsidDel="00BE73CB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noProof/>
                <w:szCs w:val="22"/>
                <w:highlight w:val="cyan"/>
                <w:lang w:eastAsia="ja-JP"/>
              </w:rPr>
            </w:pPr>
            <w:r w:rsidRPr="008B21F1">
              <w:rPr>
                <w:rFonts w:eastAsia="Batang"/>
                <w:bCs/>
                <w:highlight w:val="cyan"/>
                <w:lang w:eastAsia="ko-KR"/>
              </w:rPr>
              <w:tab/>
              <w:t>for( i = 1; i  &lt;=  vps_max_layers_minus1; i++ )</w:t>
            </w:r>
          </w:p>
        </w:tc>
        <w:tc>
          <w:tcPr>
            <w:tcW w:w="1152" w:type="dxa"/>
          </w:tcPr>
          <w:p w14:paraId="5A110B42" w14:textId="77777777" w:rsidR="003002E8" w:rsidRPr="008B21F1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  <w:highlight w:val="cyan"/>
              </w:rPr>
            </w:pPr>
          </w:p>
        </w:tc>
      </w:tr>
      <w:tr w:rsidR="003002E8" w:rsidRPr="00983CFA" w14:paraId="189362B1" w14:textId="77777777" w:rsidTr="002E13CF">
        <w:trPr>
          <w:trHeight w:val="289"/>
          <w:jc w:val="center"/>
        </w:trPr>
        <w:tc>
          <w:tcPr>
            <w:tcW w:w="7920" w:type="dxa"/>
          </w:tcPr>
          <w:p w14:paraId="54D22607" w14:textId="77777777" w:rsidR="003002E8" w:rsidRPr="008B21F1" w:rsidDel="00BE73CB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noProof/>
                <w:szCs w:val="22"/>
                <w:highlight w:val="cyan"/>
                <w:lang w:eastAsia="ja-JP"/>
              </w:rPr>
            </w:pP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Cs/>
                <w:highlight w:val="cyan"/>
                <w:lang w:eastAsia="ko-KR"/>
              </w:rPr>
              <w:t xml:space="preserve">for( j = 0; j &lt; i; j++ ) </w:t>
            </w:r>
          </w:p>
        </w:tc>
        <w:tc>
          <w:tcPr>
            <w:tcW w:w="1152" w:type="dxa"/>
          </w:tcPr>
          <w:p w14:paraId="1D09B5E2" w14:textId="77777777" w:rsidR="003002E8" w:rsidRPr="008B21F1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  <w:highlight w:val="cyan"/>
              </w:rPr>
            </w:pPr>
          </w:p>
        </w:tc>
      </w:tr>
      <w:tr w:rsidR="003002E8" w:rsidRPr="00983CFA" w14:paraId="2EA4D416" w14:textId="77777777" w:rsidTr="002E13CF">
        <w:trPr>
          <w:trHeight w:val="289"/>
          <w:jc w:val="center"/>
        </w:trPr>
        <w:tc>
          <w:tcPr>
            <w:tcW w:w="7920" w:type="dxa"/>
          </w:tcPr>
          <w:p w14:paraId="693DCDA1" w14:textId="77777777" w:rsidR="003002E8" w:rsidRPr="008B21F1" w:rsidDel="00BE73CB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noProof/>
                <w:szCs w:val="22"/>
                <w:highlight w:val="cyan"/>
                <w:lang w:eastAsia="ja-JP"/>
              </w:rPr>
            </w:pP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Cs/>
                <w:highlight w:val="cyan"/>
                <w:lang w:eastAsia="ko-KR"/>
              </w:rPr>
              <w:t>if( direct_dependency_flag[ i ][ j ] )</w:t>
            </w:r>
          </w:p>
        </w:tc>
        <w:tc>
          <w:tcPr>
            <w:tcW w:w="1152" w:type="dxa"/>
          </w:tcPr>
          <w:p w14:paraId="03069593" w14:textId="77777777" w:rsidR="003002E8" w:rsidRPr="008B21F1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  <w:highlight w:val="cyan"/>
              </w:rPr>
            </w:pPr>
          </w:p>
        </w:tc>
      </w:tr>
      <w:tr w:rsidR="003002E8" w:rsidRPr="00983CFA" w14:paraId="7E123233" w14:textId="77777777" w:rsidTr="002E13CF">
        <w:trPr>
          <w:trHeight w:val="289"/>
          <w:jc w:val="center"/>
        </w:trPr>
        <w:tc>
          <w:tcPr>
            <w:tcW w:w="7920" w:type="dxa"/>
          </w:tcPr>
          <w:p w14:paraId="046925DE" w14:textId="77777777" w:rsidR="003002E8" w:rsidRPr="008B21F1" w:rsidDel="00BE73CB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noProof/>
                <w:szCs w:val="22"/>
                <w:highlight w:val="cyan"/>
                <w:lang w:eastAsia="ja-JP"/>
              </w:rPr>
            </w:pP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</w:r>
            <w:r w:rsidRPr="008B21F1">
              <w:rPr>
                <w:rFonts w:eastAsia="Batang"/>
                <w:b/>
                <w:bCs/>
                <w:highlight w:val="cyan"/>
                <w:lang w:eastAsia="ko-KR"/>
              </w:rPr>
              <w:tab/>
              <w:t>direct_dependency_type</w:t>
            </w:r>
            <w:r w:rsidRPr="008B21F1">
              <w:rPr>
                <w:rFonts w:eastAsia="Batang"/>
                <w:bCs/>
                <w:highlight w:val="cyan"/>
                <w:lang w:eastAsia="ko-KR"/>
              </w:rPr>
              <w:t>[ i ][ j ]</w:t>
            </w:r>
          </w:p>
        </w:tc>
        <w:tc>
          <w:tcPr>
            <w:tcW w:w="1152" w:type="dxa"/>
          </w:tcPr>
          <w:p w14:paraId="50DE5FE8" w14:textId="77777777" w:rsidR="003002E8" w:rsidRPr="008B21F1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  <w:highlight w:val="cyan"/>
              </w:rPr>
            </w:pPr>
            <w:r w:rsidRPr="008B21F1">
              <w:rPr>
                <w:rFonts w:eastAsia="Batang"/>
                <w:bCs/>
                <w:highlight w:val="cyan"/>
              </w:rPr>
              <w:t>u(v)</w:t>
            </w:r>
          </w:p>
        </w:tc>
      </w:tr>
      <w:tr w:rsidR="003002E8" w:rsidRPr="00983CFA" w14:paraId="26F2472E" w14:textId="77777777" w:rsidTr="002E13CF">
        <w:trPr>
          <w:trHeight w:val="289"/>
          <w:jc w:val="center"/>
        </w:trPr>
        <w:tc>
          <w:tcPr>
            <w:tcW w:w="7920" w:type="dxa"/>
          </w:tcPr>
          <w:p w14:paraId="1B1CD673" w14:textId="77777777" w:rsidR="003002E8" w:rsidRPr="008B21F1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eastAsia="ja-JP"/>
              </w:rPr>
            </w:pPr>
            <w:r w:rsidRPr="008B21F1">
              <w:rPr>
                <w:bCs/>
                <w:lang w:eastAsia="ja-JP"/>
              </w:rPr>
              <w:t>…snipped…</w:t>
            </w:r>
          </w:p>
        </w:tc>
        <w:tc>
          <w:tcPr>
            <w:tcW w:w="1152" w:type="dxa"/>
          </w:tcPr>
          <w:p w14:paraId="3C5BC06F" w14:textId="77777777" w:rsidR="003002E8" w:rsidRPr="008B21F1" w:rsidRDefault="003002E8" w:rsidP="002E13CF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3002E8" w:rsidRPr="00983CFA" w14:paraId="4B59463A" w14:textId="77777777" w:rsidTr="002E13CF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75EB" w14:textId="77777777" w:rsidR="003002E8" w:rsidRPr="00501917" w:rsidRDefault="003002E8" w:rsidP="002E13CF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Cs w:val="22"/>
                <w:lang w:eastAsia="ko-KR"/>
              </w:rPr>
            </w:pPr>
            <w:r w:rsidRPr="00501917">
              <w:rPr>
                <w:rFonts w:eastAsia="Batang"/>
                <w:bCs/>
                <w:szCs w:val="22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99C7" w14:textId="77777777" w:rsidR="003002E8" w:rsidRPr="00501917" w:rsidRDefault="003002E8" w:rsidP="002E13CF">
            <w:pPr>
              <w:keepNext/>
              <w:spacing w:before="0" w:after="60"/>
              <w:rPr>
                <w:rFonts w:eastAsia="ＭＳ 明朝"/>
                <w:bCs/>
                <w:szCs w:val="22"/>
              </w:rPr>
            </w:pPr>
          </w:p>
        </w:tc>
      </w:tr>
    </w:tbl>
    <w:p w14:paraId="3AE7FE3B" w14:textId="77777777" w:rsidR="00820BA0" w:rsidRDefault="00820BA0" w:rsidP="003002E8">
      <w:pPr>
        <w:rPr>
          <w:lang w:val="en-CA" w:eastAsia="ja-JP"/>
        </w:rPr>
      </w:pPr>
    </w:p>
    <w:p w14:paraId="7110EB22" w14:textId="77777777" w:rsidR="003002E8" w:rsidRPr="00CF1641" w:rsidRDefault="003002E8" w:rsidP="003002E8">
      <w:pPr>
        <w:rPr>
          <w:b/>
          <w:lang w:val="en-CA" w:eastAsia="ja-JP"/>
        </w:rPr>
      </w:pPr>
      <w:r w:rsidRPr="00CF1641">
        <w:rPr>
          <w:rFonts w:hint="eastAsia"/>
          <w:b/>
          <w:lang w:val="en-CA" w:eastAsia="ja-JP"/>
        </w:rPr>
        <w:t>F</w:t>
      </w:r>
      <w:r w:rsidRPr="00CF1641">
        <w:rPr>
          <w:b/>
          <w:lang w:val="en-CA" w:eastAsia="ja-JP"/>
        </w:rPr>
        <w:t>.7.4.3.1.1 Video parameter set extension semantics</w:t>
      </w:r>
    </w:p>
    <w:p w14:paraId="31195F0E" w14:textId="77777777" w:rsidR="003002E8" w:rsidRDefault="003002E8" w:rsidP="003002E8">
      <w:pPr>
        <w:rPr>
          <w:rFonts w:eastAsia="Batang"/>
          <w:bCs/>
          <w:lang w:eastAsia="ko-KR"/>
        </w:rPr>
      </w:pPr>
      <w:r w:rsidRPr="00983CFA">
        <w:rPr>
          <w:rFonts w:eastAsia="Batang"/>
          <w:b/>
          <w:bCs/>
          <w:lang w:eastAsia="ko-KR"/>
        </w:rPr>
        <w:t>direct_dependency_flag</w:t>
      </w:r>
      <w:r w:rsidRPr="00983CFA">
        <w:rPr>
          <w:rFonts w:eastAsia="Batang"/>
          <w:bCs/>
          <w:lang w:eastAsia="ko-KR"/>
        </w:rPr>
        <w:t>[ i ][ j ] equal to 0 specifies that the layer with index j is not a direct reference layer for the layer with index i. direct_dependency_flag[ i ][ j ] equal to 1 specifies that the layer with index j may be a direct reference layer for the layer with index i. When direct_dependency_flag[ i ][ j ] is not present for i and j in the range of 0 to vps_max_layers_minus1, it is inferred to be equal to 0.</w:t>
      </w:r>
    </w:p>
    <w:p w14:paraId="35605E8C" w14:textId="77777777" w:rsidR="003002E8" w:rsidRPr="00753150" w:rsidRDefault="003002E8" w:rsidP="003002E8">
      <w:pPr>
        <w:rPr>
          <w:bCs/>
          <w:lang w:eastAsia="ja-JP"/>
        </w:rPr>
      </w:pPr>
      <w:r>
        <w:rPr>
          <w:bCs/>
          <w:lang w:eastAsia="ja-JP"/>
        </w:rPr>
        <w:t>…</w:t>
      </w:r>
      <w:r w:rsidR="000A4983">
        <w:rPr>
          <w:rFonts w:hint="eastAsia"/>
          <w:bCs/>
          <w:lang w:eastAsia="ja-JP"/>
        </w:rPr>
        <w:t>snipped</w:t>
      </w:r>
      <w:r w:rsidR="000A4983">
        <w:rPr>
          <w:bCs/>
          <w:lang w:eastAsia="ja-JP"/>
        </w:rPr>
        <w:t>…</w:t>
      </w:r>
    </w:p>
    <w:p w14:paraId="4D17FF1E" w14:textId="77777777" w:rsidR="003002E8" w:rsidRPr="00983CFA" w:rsidRDefault="003002E8" w:rsidP="003002E8">
      <w:pPr>
        <w:rPr>
          <w:szCs w:val="22"/>
        </w:rPr>
      </w:pPr>
      <w:r w:rsidRPr="00983CFA">
        <w:rPr>
          <w:b/>
          <w:szCs w:val="22"/>
        </w:rPr>
        <w:lastRenderedPageBreak/>
        <w:t>direct_dep_type_len_minus</w:t>
      </w:r>
      <w:r w:rsidR="0048207F" w:rsidRPr="00FD34D1">
        <w:rPr>
          <w:b/>
          <w:szCs w:val="22"/>
          <w:highlight w:val="yellow"/>
        </w:rPr>
        <w:t>3</w:t>
      </w:r>
      <w:r w:rsidRPr="00FD34D1">
        <w:rPr>
          <w:b/>
          <w:strike/>
          <w:color w:val="FF0000"/>
          <w:szCs w:val="22"/>
          <w:highlight w:val="yellow"/>
        </w:rPr>
        <w:t>2</w:t>
      </w:r>
      <w:r w:rsidRPr="00983CFA">
        <w:rPr>
          <w:szCs w:val="22"/>
        </w:rPr>
        <w:t xml:space="preserve"> plus </w:t>
      </w:r>
      <w:r w:rsidR="0048207F" w:rsidRPr="00FD34D1">
        <w:rPr>
          <w:szCs w:val="22"/>
          <w:highlight w:val="yellow"/>
        </w:rPr>
        <w:t>3</w:t>
      </w:r>
      <w:r w:rsidRPr="00FD34D1">
        <w:rPr>
          <w:strike/>
          <w:color w:val="FF0000"/>
          <w:szCs w:val="22"/>
          <w:highlight w:val="yellow"/>
        </w:rPr>
        <w:t>2</w:t>
      </w:r>
      <w:r w:rsidRPr="00983CFA">
        <w:rPr>
          <w:szCs w:val="22"/>
        </w:rPr>
        <w:t xml:space="preserve"> specifies the number of bits of the direct_dependency_type[ i ][ j ] syntax element. In bitstreams conforming to this version of this Specification the value of direct_dep_type_len_minus</w:t>
      </w:r>
      <w:r w:rsidR="0048207F" w:rsidRPr="00914C5C">
        <w:rPr>
          <w:szCs w:val="22"/>
          <w:highlight w:val="yellow"/>
        </w:rPr>
        <w:t>3</w:t>
      </w:r>
      <w:r w:rsidRPr="00FD34D1">
        <w:rPr>
          <w:strike/>
          <w:color w:val="FF0000"/>
          <w:szCs w:val="22"/>
          <w:highlight w:val="yellow"/>
        </w:rPr>
        <w:t>2</w:t>
      </w:r>
      <w:r w:rsidRPr="00983CFA">
        <w:rPr>
          <w:szCs w:val="22"/>
        </w:rPr>
        <w:t xml:space="preserve"> shall be equal </w:t>
      </w:r>
      <w:r w:rsidRPr="005547D7">
        <w:rPr>
          <w:szCs w:val="22"/>
        </w:rPr>
        <w:t>0</w:t>
      </w:r>
      <w:r w:rsidRPr="00983CFA">
        <w:rPr>
          <w:szCs w:val="22"/>
        </w:rPr>
        <w:t>. Although the value of direct_dep_type_len_minus</w:t>
      </w:r>
      <w:r w:rsidR="0048207F" w:rsidRPr="00914C5C">
        <w:rPr>
          <w:szCs w:val="22"/>
          <w:highlight w:val="yellow"/>
        </w:rPr>
        <w:t>3</w:t>
      </w:r>
      <w:r w:rsidRPr="00FD34D1">
        <w:rPr>
          <w:strike/>
          <w:color w:val="FF0000"/>
          <w:szCs w:val="22"/>
          <w:highlight w:val="yellow"/>
        </w:rPr>
        <w:t>2</w:t>
      </w:r>
      <w:r w:rsidRPr="00983CFA">
        <w:rPr>
          <w:szCs w:val="22"/>
        </w:rPr>
        <w:t xml:space="preserve"> shall be equal to 0 in this version of this Specification, decoders shall allow other values of direct_dep_type_len_minus</w:t>
      </w:r>
      <w:r w:rsidR="0048207F" w:rsidRPr="00914C5C">
        <w:rPr>
          <w:szCs w:val="22"/>
          <w:highlight w:val="yellow"/>
        </w:rPr>
        <w:t>3</w:t>
      </w:r>
      <w:r w:rsidRPr="00FD34D1">
        <w:rPr>
          <w:strike/>
          <w:color w:val="FF0000"/>
          <w:szCs w:val="22"/>
          <w:highlight w:val="yellow"/>
        </w:rPr>
        <w:t>2</w:t>
      </w:r>
      <w:r w:rsidRPr="00983CFA">
        <w:rPr>
          <w:szCs w:val="22"/>
        </w:rPr>
        <w:t xml:space="preserve"> in the range of 0 to </w:t>
      </w:r>
      <w:r w:rsidR="00C256BA" w:rsidRPr="00C256BA">
        <w:rPr>
          <w:szCs w:val="22"/>
          <w:highlight w:val="yellow"/>
        </w:rPr>
        <w:t>29</w:t>
      </w:r>
      <w:r w:rsidR="00F0645E" w:rsidRPr="00F0645E">
        <w:rPr>
          <w:strike/>
          <w:color w:val="FF0000"/>
          <w:szCs w:val="22"/>
          <w:highlight w:val="yellow"/>
        </w:rPr>
        <w:t>30</w:t>
      </w:r>
      <w:r w:rsidRPr="00983CFA">
        <w:rPr>
          <w:szCs w:val="22"/>
        </w:rPr>
        <w:t>, inclusive, to appear in the syntax.</w:t>
      </w:r>
    </w:p>
    <w:p w14:paraId="2CA30F12" w14:textId="77777777" w:rsidR="00771C36" w:rsidRDefault="003002E8" w:rsidP="003002E8">
      <w:pPr>
        <w:rPr>
          <w:szCs w:val="22"/>
        </w:rPr>
      </w:pPr>
      <w:r w:rsidRPr="00983CFA">
        <w:rPr>
          <w:b/>
          <w:szCs w:val="22"/>
        </w:rPr>
        <w:t>direct_dependency_type</w:t>
      </w:r>
      <w:r w:rsidRPr="00983CFA">
        <w:rPr>
          <w:szCs w:val="22"/>
        </w:rPr>
        <w:t xml:space="preserve">[ i ][ j ] </w:t>
      </w:r>
      <w:r>
        <w:rPr>
          <w:szCs w:val="22"/>
        </w:rPr>
        <w:t xml:space="preserve">indicates the type of dependency between the layer with nuh_layer_id equal layer_id_in_nuh[ i ] and the layer with nuh_layer_id equal to layer_id_in_nuh[ j ]. </w:t>
      </w:r>
    </w:p>
    <w:p w14:paraId="0685F1F8" w14:textId="2E3B2704" w:rsidR="00771C36" w:rsidRDefault="002E13CF" w:rsidP="003002E8">
      <w:pPr>
        <w:rPr>
          <w:strike/>
          <w:color w:val="FF0000"/>
          <w:szCs w:val="22"/>
        </w:rPr>
      </w:pPr>
      <w:r w:rsidRPr="00914C5C">
        <w:rPr>
          <w:strike/>
          <w:color w:val="FF0000"/>
          <w:szCs w:val="22"/>
        </w:rPr>
        <w:t xml:space="preserve">direct_dependency_type[ i ][ j ] </w:t>
      </w:r>
      <w:r w:rsidRPr="00914C5C">
        <w:rPr>
          <w:rFonts w:eastAsia="Batang"/>
          <w:bCs/>
          <w:strike/>
          <w:color w:val="FF0000"/>
          <w:lang w:eastAsia="ko-KR"/>
        </w:rPr>
        <w:t xml:space="preserve">equal to 0 indicates that the layer with </w:t>
      </w:r>
      <w:r w:rsidRPr="00914C5C">
        <w:rPr>
          <w:strike/>
          <w:color w:val="FF0000"/>
          <w:szCs w:val="22"/>
        </w:rPr>
        <w:t>nuh_layer_id equal to layer_id_in_nuh[ j ] is used for inter-layer sample prediction but not for inter-layer motion prediction of the layer with nuh_layer_id equal layer_id_in_nuh[ i ]</w:t>
      </w:r>
      <w:r w:rsidRPr="00914C5C">
        <w:rPr>
          <w:rFonts w:eastAsia="Batang"/>
          <w:bCs/>
          <w:strike/>
          <w:color w:val="FF0000"/>
          <w:lang w:eastAsia="ko-KR"/>
        </w:rPr>
        <w:t xml:space="preserve">. </w:t>
      </w:r>
      <w:r w:rsidRPr="00914C5C">
        <w:rPr>
          <w:rFonts w:eastAsia="Batang"/>
          <w:bCs/>
          <w:strike/>
          <w:color w:val="FF0000"/>
          <w:lang w:eastAsia="ko-KR"/>
        </w:rPr>
        <w:br/>
      </w:r>
      <w:r w:rsidRPr="00914C5C">
        <w:rPr>
          <w:strike/>
          <w:color w:val="FF0000"/>
          <w:szCs w:val="22"/>
        </w:rPr>
        <w:t xml:space="preserve">direct_dependency_type[ i ][ j ] </w:t>
      </w:r>
      <w:r w:rsidRPr="00914C5C">
        <w:rPr>
          <w:rFonts w:eastAsia="Batang"/>
          <w:bCs/>
          <w:strike/>
          <w:color w:val="FF0000"/>
          <w:lang w:eastAsia="ko-KR"/>
        </w:rPr>
        <w:t xml:space="preserve">equal to 1 indicates that the layer with </w:t>
      </w:r>
      <w:r w:rsidRPr="00914C5C">
        <w:rPr>
          <w:strike/>
          <w:color w:val="FF0000"/>
          <w:szCs w:val="22"/>
        </w:rPr>
        <w:t>nuh_layer_id equal to layer_id_in_nuh[ j ] is used for inter-layer motion prediction but not for inter-layer sample prediction of the layer with nuh_layer_id equal layer_id_in_nuh[ i ]</w:t>
      </w:r>
      <w:r w:rsidRPr="00914C5C">
        <w:rPr>
          <w:rFonts w:eastAsia="Batang"/>
          <w:bCs/>
          <w:strike/>
          <w:color w:val="FF0000"/>
          <w:lang w:eastAsia="ko-KR"/>
        </w:rPr>
        <w:t xml:space="preserve">. </w:t>
      </w:r>
      <w:r w:rsidRPr="00914C5C">
        <w:rPr>
          <w:rFonts w:eastAsia="Batang"/>
          <w:bCs/>
          <w:strike/>
          <w:color w:val="FF0000"/>
          <w:lang w:eastAsia="ko-KR"/>
        </w:rPr>
        <w:br/>
      </w:r>
      <w:r w:rsidRPr="00914C5C">
        <w:rPr>
          <w:strike/>
          <w:color w:val="FF0000"/>
          <w:szCs w:val="22"/>
        </w:rPr>
        <w:t xml:space="preserve">direct_dependency_type[ i ][ j ] </w:t>
      </w:r>
      <w:r w:rsidRPr="00914C5C">
        <w:rPr>
          <w:rFonts w:eastAsia="Batang"/>
          <w:bCs/>
          <w:strike/>
          <w:color w:val="FF0000"/>
          <w:lang w:eastAsia="ko-KR"/>
        </w:rPr>
        <w:t xml:space="preserve">equal to 2 indicates that the layer with </w:t>
      </w:r>
      <w:r w:rsidRPr="00914C5C">
        <w:rPr>
          <w:strike/>
          <w:color w:val="FF0000"/>
          <w:szCs w:val="22"/>
        </w:rPr>
        <w:t>nuh_layer_id equal to layer_id_in_nuh[ j ] is used for both inter-layer sample motion prediction and inter-layer motion prediction of the layer with nuh_layer_id equal layer_id_in_nuh[ i ]</w:t>
      </w:r>
      <w:r w:rsidRPr="00914C5C">
        <w:rPr>
          <w:rFonts w:eastAsia="Batang"/>
          <w:bCs/>
          <w:strike/>
          <w:color w:val="FF0000"/>
          <w:lang w:eastAsia="ko-KR"/>
        </w:rPr>
        <w:t>.</w:t>
      </w:r>
      <w:r w:rsidRPr="00914C5C">
        <w:rPr>
          <w:rFonts w:eastAsia="Batang"/>
          <w:bCs/>
          <w:strike/>
          <w:color w:val="FF0000"/>
          <w:lang w:eastAsia="ko-KR"/>
        </w:rPr>
        <w:br/>
      </w:r>
      <w:r w:rsidR="00771C36" w:rsidRPr="00FD34D1">
        <w:rPr>
          <w:color w:val="000000" w:themeColor="text1"/>
          <w:szCs w:val="22"/>
          <w:highlight w:val="yellow"/>
        </w:rPr>
        <w:t>(</w:t>
      </w:r>
      <w:r w:rsidR="00F0645E">
        <w:rPr>
          <w:color w:val="000000" w:themeColor="text1"/>
          <w:szCs w:val="22"/>
          <w:highlight w:val="yellow"/>
        </w:rPr>
        <w:t>(</w:t>
      </w:r>
      <w:r w:rsidR="00771C36" w:rsidRPr="00FD34D1">
        <w:rPr>
          <w:color w:val="000000" w:themeColor="text1"/>
          <w:szCs w:val="22"/>
          <w:highlight w:val="yellow"/>
        </w:rPr>
        <w:t xml:space="preserve">direct_dependency_type[ i ][ j ] + 1) &amp; 1) </w:t>
      </w:r>
      <w:r w:rsidR="00771C36" w:rsidRPr="00FD34D1">
        <w:rPr>
          <w:rFonts w:eastAsia="Batang"/>
          <w:bCs/>
          <w:color w:val="000000" w:themeColor="text1"/>
          <w:highlight w:val="yellow"/>
          <w:lang w:eastAsia="ko-KR"/>
        </w:rPr>
        <w:t xml:space="preserve">equal to 1 indicates that the layer with </w:t>
      </w:r>
      <w:r w:rsidR="00771C36" w:rsidRPr="00FD34D1">
        <w:rPr>
          <w:color w:val="000000" w:themeColor="text1"/>
          <w:szCs w:val="22"/>
          <w:highlight w:val="yellow"/>
        </w:rPr>
        <w:t>nuh_layer_id equal to layer_id_in_nuh[ j ] is used for inter-layer sample prediction of the layer with nuh_layer_id equal layer_id_in_nuh[ i ]</w:t>
      </w:r>
      <w:r w:rsidR="00771C36" w:rsidRPr="00FD34D1">
        <w:rPr>
          <w:rFonts w:eastAsia="Batang"/>
          <w:bCs/>
          <w:color w:val="000000" w:themeColor="text1"/>
          <w:highlight w:val="yellow"/>
          <w:lang w:eastAsia="ko-KR"/>
        </w:rPr>
        <w:t xml:space="preserve">. </w:t>
      </w:r>
      <w:r w:rsidR="00771C36" w:rsidRPr="00FD34D1">
        <w:rPr>
          <w:rFonts w:eastAsia="Batang"/>
          <w:bCs/>
          <w:color w:val="000000" w:themeColor="text1"/>
          <w:highlight w:val="yellow"/>
          <w:lang w:eastAsia="ko-KR"/>
        </w:rPr>
        <w:br/>
      </w:r>
      <w:r w:rsidR="00771C36" w:rsidRPr="00FD34D1">
        <w:rPr>
          <w:color w:val="000000" w:themeColor="text1"/>
          <w:szCs w:val="22"/>
          <w:highlight w:val="yellow"/>
        </w:rPr>
        <w:t>((</w:t>
      </w:r>
      <w:r w:rsidR="00F0645E">
        <w:rPr>
          <w:color w:val="000000" w:themeColor="text1"/>
          <w:szCs w:val="22"/>
          <w:highlight w:val="yellow"/>
        </w:rPr>
        <w:t>(</w:t>
      </w:r>
      <w:r w:rsidR="00771C36" w:rsidRPr="00FD34D1">
        <w:rPr>
          <w:color w:val="000000" w:themeColor="text1"/>
          <w:szCs w:val="22"/>
          <w:highlight w:val="yellow"/>
        </w:rPr>
        <w:t xml:space="preserve">direct_dependency_type[ i ][ j ] + 1) &amp; 2) &gt;&gt; 1) </w:t>
      </w:r>
      <w:r w:rsidR="00771C36" w:rsidRPr="00FD34D1">
        <w:rPr>
          <w:rFonts w:eastAsia="Batang"/>
          <w:bCs/>
          <w:color w:val="000000" w:themeColor="text1"/>
          <w:highlight w:val="yellow"/>
          <w:lang w:eastAsia="ko-KR"/>
        </w:rPr>
        <w:t xml:space="preserve">equal to 1 indicates that the layer with </w:t>
      </w:r>
      <w:r w:rsidR="00771C36" w:rsidRPr="00FD34D1">
        <w:rPr>
          <w:color w:val="000000" w:themeColor="text1"/>
          <w:szCs w:val="22"/>
          <w:highlight w:val="yellow"/>
        </w:rPr>
        <w:t>nuh_layer_id equal to layer_id_in_nuh[ j ] is used for inter-layer motion prediction of the layer with nuh_layer_id equal layer_id_in_nuh[ i ]</w:t>
      </w:r>
      <w:r w:rsidR="00771C36" w:rsidRPr="00FD34D1">
        <w:rPr>
          <w:rFonts w:eastAsia="Batang"/>
          <w:bCs/>
          <w:color w:val="000000" w:themeColor="text1"/>
          <w:highlight w:val="yellow"/>
          <w:lang w:eastAsia="ko-KR"/>
        </w:rPr>
        <w:t>.</w:t>
      </w:r>
      <w:r w:rsidR="00771C36" w:rsidRPr="00FD34D1">
        <w:rPr>
          <w:rFonts w:eastAsia="Batang"/>
          <w:bCs/>
          <w:color w:val="000000" w:themeColor="text1"/>
          <w:lang w:eastAsia="ko-KR"/>
        </w:rPr>
        <w:br/>
      </w:r>
      <w:r>
        <w:rPr>
          <w:rFonts w:eastAsia="Batang"/>
          <w:bCs/>
          <w:highlight w:val="yellow"/>
          <w:lang w:eastAsia="ko-KR"/>
        </w:rPr>
        <w:t>((</w:t>
      </w:r>
      <w:r w:rsidR="00F0645E">
        <w:rPr>
          <w:rFonts w:eastAsia="Batang"/>
          <w:bCs/>
          <w:highlight w:val="yellow"/>
          <w:lang w:eastAsia="ko-KR"/>
        </w:rPr>
        <w:t>(</w:t>
      </w:r>
      <w:r w:rsidRPr="0032356D">
        <w:rPr>
          <w:rFonts w:eastAsia="Batang"/>
          <w:bCs/>
          <w:highlight w:val="yellow"/>
          <w:lang w:eastAsia="ko-KR"/>
        </w:rPr>
        <w:t>direct_dependency_type[ i</w:t>
      </w:r>
      <w:r w:rsidRPr="0032356D">
        <w:rPr>
          <w:highlight w:val="yellow"/>
        </w:rPr>
        <w:t> </w:t>
      </w:r>
      <w:r w:rsidRPr="0032356D">
        <w:rPr>
          <w:rFonts w:eastAsia="Batang"/>
          <w:bCs/>
          <w:highlight w:val="yellow"/>
          <w:lang w:eastAsia="ko-KR"/>
        </w:rPr>
        <w:t>][ j ]</w:t>
      </w:r>
      <w:r>
        <w:rPr>
          <w:rFonts w:eastAsia="Batang"/>
          <w:bCs/>
          <w:highlight w:val="yellow"/>
          <w:lang w:eastAsia="ko-KR"/>
        </w:rPr>
        <w:t xml:space="preserve"> + 1) &amp; 4) &gt;&gt; 2)</w:t>
      </w:r>
      <w:r w:rsidRPr="0032356D">
        <w:rPr>
          <w:rFonts w:eastAsia="Batang"/>
          <w:bCs/>
          <w:highlight w:val="yellow"/>
          <w:lang w:eastAsia="ko-KR"/>
        </w:rPr>
        <w:t xml:space="preserve"> equal </w:t>
      </w:r>
      <w:r w:rsidR="005374EC">
        <w:rPr>
          <w:rFonts w:hint="eastAsia"/>
          <w:bCs/>
          <w:highlight w:val="yellow"/>
          <w:lang w:eastAsia="ja-JP"/>
        </w:rPr>
        <w:t xml:space="preserve">to </w:t>
      </w:r>
      <w:r>
        <w:rPr>
          <w:rFonts w:eastAsia="Batang"/>
          <w:bCs/>
          <w:highlight w:val="yellow"/>
          <w:lang w:eastAsia="ko-KR"/>
        </w:rPr>
        <w:t>1</w:t>
      </w:r>
      <w:r w:rsidRPr="0032356D">
        <w:rPr>
          <w:rFonts w:eastAsia="Batang"/>
          <w:bCs/>
          <w:highlight w:val="yellow"/>
          <w:lang w:eastAsia="ko-KR"/>
        </w:rPr>
        <w:t xml:space="preserve"> indicates that any parameter sets having nuh_layer_id with layer_id_in_nuh[ j ] for the layer with nuh_layer_id equal to layer_id_in_nuh[ j</w:t>
      </w:r>
      <w:r w:rsidRPr="0032356D">
        <w:rPr>
          <w:highlight w:val="yellow"/>
        </w:rPr>
        <w:t xml:space="preserve"> ] </w:t>
      </w:r>
      <w:r w:rsidR="005374EC">
        <w:rPr>
          <w:rFonts w:hint="eastAsia"/>
          <w:highlight w:val="yellow"/>
          <w:lang w:eastAsia="ja-JP"/>
        </w:rPr>
        <w:t>may be</w:t>
      </w:r>
      <w:r w:rsidR="005374EC" w:rsidRPr="0032356D">
        <w:rPr>
          <w:highlight w:val="yellow"/>
        </w:rPr>
        <w:t xml:space="preserve"> </w:t>
      </w:r>
      <w:r w:rsidRPr="0032356D">
        <w:rPr>
          <w:highlight w:val="yellow"/>
        </w:rPr>
        <w:t>used as the parameter sets for the layer with nuh_layer_id equal to layer_id_in_nuh[ i ]</w:t>
      </w:r>
      <w:r>
        <w:rPr>
          <w:rFonts w:hint="eastAsia"/>
          <w:lang w:val="en-CA" w:eastAsia="ja-JP"/>
        </w:rPr>
        <w:t>.</w:t>
      </w:r>
    </w:p>
    <w:p w14:paraId="5BA0750F" w14:textId="5C5DE2D9" w:rsidR="003002E8" w:rsidRPr="00C20A59" w:rsidRDefault="003002E8" w:rsidP="003002E8">
      <w:pPr>
        <w:rPr>
          <w:rFonts w:ascii="Batang" w:eastAsia="Batang" w:hAnsi="Batang"/>
          <w:bCs/>
          <w:lang w:eastAsia="ko-KR"/>
        </w:rPr>
      </w:pPr>
      <w:r>
        <w:rPr>
          <w:rFonts w:eastAsia="Batang"/>
          <w:bCs/>
          <w:lang w:eastAsia="ko-KR"/>
        </w:rPr>
        <w:br/>
      </w:r>
      <w:r w:rsidRPr="00983CFA">
        <w:rPr>
          <w:szCs w:val="22"/>
        </w:rPr>
        <w:t xml:space="preserve">Although the value of </w:t>
      </w:r>
      <w:r w:rsidRPr="00983CFA">
        <w:rPr>
          <w:rFonts w:eastAsia="Batang"/>
          <w:bCs/>
          <w:lang w:eastAsia="ko-KR"/>
        </w:rPr>
        <w:t xml:space="preserve">direct_dependency_type[ i ][ j ] </w:t>
      </w:r>
      <w:r w:rsidRPr="00983CFA">
        <w:rPr>
          <w:szCs w:val="22"/>
        </w:rPr>
        <w:t xml:space="preserve">shall be in the range of 0 to </w:t>
      </w:r>
      <w:r w:rsidR="003179A3">
        <w:rPr>
          <w:rFonts w:hint="eastAsia"/>
          <w:szCs w:val="22"/>
          <w:highlight w:val="yellow"/>
          <w:lang w:eastAsia="ja-JP"/>
        </w:rPr>
        <w:t>6</w:t>
      </w:r>
      <w:r w:rsidRPr="0032356D">
        <w:rPr>
          <w:strike/>
          <w:color w:val="FF0000"/>
          <w:szCs w:val="22"/>
          <w:highlight w:val="yellow"/>
        </w:rPr>
        <w:t>2</w:t>
      </w:r>
      <w:r w:rsidRPr="00983CFA">
        <w:rPr>
          <w:szCs w:val="22"/>
        </w:rPr>
        <w:t xml:space="preserve">, inclusive, in this version of this Specification, decoders shall allow values of </w:t>
      </w:r>
      <w:r w:rsidRPr="00983CFA">
        <w:rPr>
          <w:rFonts w:eastAsia="Batang"/>
          <w:bCs/>
          <w:lang w:eastAsia="ko-KR"/>
        </w:rPr>
        <w:t>direct_dependency_type[ </w:t>
      </w:r>
      <w:r>
        <w:rPr>
          <w:rFonts w:eastAsia="Batang"/>
          <w:bCs/>
          <w:lang w:eastAsia="ko-KR"/>
        </w:rPr>
        <w:t>i</w:t>
      </w:r>
      <w:r w:rsidRPr="00983CFA">
        <w:rPr>
          <w:rFonts w:eastAsia="Batang"/>
          <w:bCs/>
          <w:lang w:eastAsia="ko-KR"/>
        </w:rPr>
        <w:t> ][ j ]</w:t>
      </w:r>
      <w:r w:rsidRPr="00983CFA">
        <w:rPr>
          <w:szCs w:val="22"/>
        </w:rPr>
        <w:t xml:space="preserve"> in the range of </w:t>
      </w:r>
      <w:r w:rsidR="00A86A0B">
        <w:rPr>
          <w:szCs w:val="22"/>
          <w:highlight w:val="yellow"/>
        </w:rPr>
        <w:t>7</w:t>
      </w:r>
      <w:r w:rsidRPr="0032356D">
        <w:rPr>
          <w:strike/>
          <w:color w:val="FF0000"/>
          <w:szCs w:val="22"/>
          <w:highlight w:val="yellow"/>
        </w:rPr>
        <w:t>3</w:t>
      </w:r>
      <w:r w:rsidRPr="00983CFA">
        <w:rPr>
          <w:szCs w:val="22"/>
        </w:rPr>
        <w:t xml:space="preserve"> to 2</w:t>
      </w:r>
      <w:r w:rsidRPr="00983CFA">
        <w:rPr>
          <w:szCs w:val="22"/>
          <w:vertAlign w:val="superscript"/>
        </w:rPr>
        <w:t>32</w:t>
      </w:r>
      <w:r w:rsidRPr="00983CFA">
        <w:rPr>
          <w:szCs w:val="22"/>
        </w:rPr>
        <w:t> − 2, inclusive, to appear in the syntax.</w:t>
      </w:r>
    </w:p>
    <w:p w14:paraId="35B7A29B" w14:textId="77777777" w:rsidR="003002E8" w:rsidRPr="00E5346D" w:rsidRDefault="003002E8" w:rsidP="003002E8">
      <w:pPr>
        <w:rPr>
          <w:rFonts w:eastAsia="Batang"/>
          <w:bCs/>
          <w:highlight w:val="yellow"/>
          <w:lang w:eastAsia="ko-KR"/>
        </w:rPr>
      </w:pPr>
      <w:r w:rsidRPr="0032356D">
        <w:rPr>
          <w:rFonts w:eastAsia="Batang"/>
          <w:bCs/>
          <w:lang w:eastAsia="ko-KR"/>
        </w:rPr>
        <w:t>[Ed. (GT/JB):</w:t>
      </w:r>
      <w:r w:rsidRPr="0032356D">
        <w:t>May need to define semantic constraints associated with values of direct_dependency_type.</w:t>
      </w:r>
      <w:r w:rsidRPr="0032356D">
        <w:rPr>
          <w:rFonts w:eastAsia="Batang"/>
          <w:bCs/>
          <w:lang w:eastAsia="ko-KR"/>
        </w:rPr>
        <w:t>]</w:t>
      </w:r>
    </w:p>
    <w:p w14:paraId="60E5EC33" w14:textId="77777777" w:rsidR="003002E8" w:rsidRPr="00983CFA" w:rsidRDefault="003002E8" w:rsidP="003002E8">
      <w:pPr>
        <w:rPr>
          <w:rFonts w:eastAsia="Batang"/>
          <w:bCs/>
          <w:lang w:eastAsia="ko-KR"/>
        </w:rPr>
      </w:pPr>
    </w:p>
    <w:p w14:paraId="6FA33CD6" w14:textId="0337C541" w:rsidR="003002E8" w:rsidRPr="007249AB" w:rsidRDefault="003002E8" w:rsidP="003002E8">
      <w:pPr>
        <w:rPr>
          <w:rFonts w:eastAsia="Batang"/>
          <w:bCs/>
          <w:highlight w:val="green"/>
          <w:lang w:eastAsia="ko-KR"/>
        </w:rPr>
      </w:pPr>
      <w:r w:rsidRPr="00983CFA">
        <w:rPr>
          <w:rFonts w:eastAsia="Batang"/>
          <w:bCs/>
          <w:lang w:eastAsia="ko-KR"/>
        </w:rPr>
        <w:t>The variables NumDirectRefLayers[ i ]</w:t>
      </w:r>
      <w:r>
        <w:rPr>
          <w:rFonts w:eastAsia="Batang"/>
          <w:bCs/>
          <w:lang w:eastAsia="ko-KR"/>
        </w:rPr>
        <w:t xml:space="preserve">, </w:t>
      </w:r>
      <w:r w:rsidRPr="00983CFA">
        <w:rPr>
          <w:rFonts w:eastAsia="Batang"/>
          <w:bCs/>
          <w:lang w:eastAsia="ko-KR"/>
        </w:rPr>
        <w:t>RefLayerId[ i ][ j ]</w:t>
      </w:r>
      <w:r>
        <w:rPr>
          <w:rFonts w:eastAsia="Batang"/>
          <w:bCs/>
          <w:lang w:eastAsia="ko-KR"/>
        </w:rPr>
        <w:t xml:space="preserve"> </w:t>
      </w:r>
      <w:r w:rsidRPr="004A5B50">
        <w:rPr>
          <w:rFonts w:eastAsia="Batang"/>
          <w:bCs/>
          <w:highlight w:val="green"/>
          <w:lang w:eastAsia="ko-KR"/>
        </w:rPr>
        <w:t>SamplePredEnabledFlag[ i ][ j ], MotionPredEnabledFlag[ i ][ j ]</w:t>
      </w:r>
      <w:r w:rsidR="007249AB">
        <w:rPr>
          <w:rFonts w:eastAsia="Batang"/>
          <w:bCs/>
          <w:highlight w:val="green"/>
          <w:lang w:eastAsia="ko-KR"/>
        </w:rPr>
        <w:t>,</w:t>
      </w:r>
      <w:r w:rsidRPr="004A5B50">
        <w:rPr>
          <w:rFonts w:eastAsia="Batang"/>
          <w:bCs/>
          <w:highlight w:val="green"/>
          <w:lang w:eastAsia="ko-KR"/>
        </w:rPr>
        <w:t xml:space="preserve"> </w:t>
      </w:r>
      <w:r w:rsidR="00C256BA" w:rsidRPr="00C256BA">
        <w:rPr>
          <w:rFonts w:eastAsia="Batang"/>
          <w:bCs/>
          <w:highlight w:val="yellow"/>
          <w:lang w:eastAsia="ko-KR"/>
        </w:rPr>
        <w:t>NonVCLDepEnabledFlag[ i ][ j ]</w:t>
      </w:r>
      <w:r w:rsidR="007249AB">
        <w:rPr>
          <w:rFonts w:eastAsia="Batang"/>
          <w:bCs/>
          <w:highlight w:val="green"/>
          <w:lang w:eastAsia="ko-KR"/>
        </w:rPr>
        <w:t xml:space="preserve"> </w:t>
      </w:r>
      <w:r w:rsidRPr="004A5B50">
        <w:rPr>
          <w:rFonts w:eastAsia="Batang"/>
          <w:bCs/>
          <w:highlight w:val="green"/>
          <w:lang w:eastAsia="ko-KR"/>
        </w:rPr>
        <w:t xml:space="preserve">and </w:t>
      </w:r>
      <w:r w:rsidRPr="004A5B50">
        <w:rPr>
          <w:rFonts w:eastAsia="Batang"/>
          <w:bCs/>
          <w:highlight w:val="green"/>
          <w:lang w:val="en-CA" w:eastAsia="ko-KR"/>
        </w:rPr>
        <w:t>Dir</w:t>
      </w:r>
      <w:r w:rsidRPr="006E2B6C">
        <w:rPr>
          <w:rFonts w:eastAsia="Batang"/>
          <w:bCs/>
          <w:highlight w:val="green"/>
          <w:lang w:val="en-CA" w:eastAsia="ko-KR"/>
        </w:rPr>
        <w:t>ectRefLayerIdx[ i ][ j ]</w:t>
      </w:r>
      <w:r>
        <w:rPr>
          <w:rFonts w:eastAsia="Batang"/>
          <w:bCs/>
          <w:lang w:val="en-CA" w:eastAsia="ko-KR"/>
        </w:rPr>
        <w:t xml:space="preserve"> </w:t>
      </w:r>
      <w:r w:rsidRPr="00983CFA">
        <w:rPr>
          <w:rFonts w:eastAsia="Batang"/>
          <w:bCs/>
          <w:lang w:eastAsia="ko-KR"/>
        </w:rPr>
        <w:t>are derived as follows:</w:t>
      </w:r>
    </w:p>
    <w:p w14:paraId="6461D58D" w14:textId="77777777" w:rsidR="003002E8" w:rsidRDefault="003002E8" w:rsidP="003002E8">
      <w:pPr>
        <w:rPr>
          <w:rFonts w:eastAsia="Batang"/>
          <w:bCs/>
          <w:sz w:val="21"/>
          <w:szCs w:val="21"/>
          <w:highlight w:val="yellow"/>
          <w:lang w:eastAsia="ko-KR"/>
        </w:rPr>
      </w:pPr>
      <w:r w:rsidRPr="0032356D">
        <w:rPr>
          <w:rFonts w:eastAsia="Batang"/>
          <w:bCs/>
          <w:sz w:val="21"/>
          <w:lang w:eastAsia="ko-KR"/>
        </w:rPr>
        <w:t>for( i = 0; i  &lt;=  vps_max_layers_minus1; i++ ) {</w:t>
      </w:r>
      <w:r w:rsidRPr="0032356D">
        <w:rPr>
          <w:rFonts w:eastAsia="Batang"/>
          <w:bCs/>
          <w:sz w:val="21"/>
          <w:lang w:eastAsia="ko-KR"/>
        </w:rPr>
        <w:br/>
      </w:r>
      <w:r w:rsidRPr="0032356D">
        <w:rPr>
          <w:rFonts w:eastAsia="Batang"/>
          <w:bCs/>
          <w:sz w:val="21"/>
          <w:lang w:eastAsia="ko-KR"/>
        </w:rPr>
        <w:tab/>
        <w:t>iNuhLId = layer_id_in_nuh[ i ]</w:t>
      </w:r>
      <w:r w:rsidRPr="0032356D">
        <w:rPr>
          <w:rFonts w:eastAsia="Batang"/>
          <w:bCs/>
          <w:sz w:val="21"/>
          <w:lang w:eastAsia="ko-KR"/>
        </w:rPr>
        <w:br/>
      </w:r>
      <w:r w:rsidRPr="0032356D">
        <w:rPr>
          <w:rFonts w:eastAsia="Batang"/>
          <w:bCs/>
          <w:sz w:val="21"/>
          <w:lang w:eastAsia="ko-KR"/>
        </w:rPr>
        <w:tab/>
        <w:t>NumDirectRefLayers[ iNuhLId ] = 0</w:t>
      </w:r>
      <w:r w:rsidRPr="0032356D">
        <w:rPr>
          <w:rFonts w:eastAsia="Batang"/>
          <w:bCs/>
          <w:sz w:val="21"/>
          <w:lang w:eastAsia="ko-KR"/>
        </w:rPr>
        <w:br/>
      </w:r>
      <w:r w:rsidRPr="0032356D">
        <w:rPr>
          <w:rFonts w:eastAsia="Batang"/>
          <w:bCs/>
          <w:sz w:val="21"/>
          <w:lang w:eastAsia="ko-KR"/>
        </w:rPr>
        <w:tab/>
        <w:t>for( j = 0; j &lt; i; j++ )</w:t>
      </w:r>
      <w:r w:rsidRPr="0032356D">
        <w:rPr>
          <w:rFonts w:eastAsia="Batang"/>
          <w:bCs/>
          <w:sz w:val="21"/>
          <w:lang w:eastAsia="ko-KR"/>
        </w:rPr>
        <w:br/>
      </w:r>
      <w:r w:rsidRPr="0032356D">
        <w:rPr>
          <w:rFonts w:eastAsia="Batang"/>
          <w:bCs/>
          <w:sz w:val="21"/>
          <w:lang w:eastAsia="ko-KR"/>
        </w:rPr>
        <w:tab/>
      </w:r>
      <w:r w:rsidRPr="0032356D">
        <w:rPr>
          <w:rFonts w:eastAsia="Batang"/>
          <w:bCs/>
          <w:sz w:val="21"/>
          <w:lang w:eastAsia="ko-KR"/>
        </w:rPr>
        <w:tab/>
        <w:t xml:space="preserve">if( direct_dependency_flag[ i ][ j ] ) </w:t>
      </w:r>
      <w:r w:rsidRPr="0032356D">
        <w:rPr>
          <w:rFonts w:eastAsia="Batang"/>
          <w:bCs/>
          <w:sz w:val="21"/>
          <w:highlight w:val="green"/>
          <w:lang w:eastAsia="ko-KR"/>
        </w:rPr>
        <w:t>{</w:t>
      </w:r>
      <w:r w:rsidRPr="0032356D">
        <w:rPr>
          <w:rFonts w:eastAsia="Batang"/>
          <w:bCs/>
          <w:sz w:val="21"/>
          <w:lang w:eastAsia="ko-KR"/>
        </w:rPr>
        <w:br/>
      </w:r>
      <w:r w:rsidRPr="0032356D">
        <w:rPr>
          <w:rFonts w:eastAsia="Batang"/>
          <w:bCs/>
          <w:sz w:val="21"/>
          <w:lang w:eastAsia="ko-KR"/>
        </w:rPr>
        <w:tab/>
      </w:r>
      <w:r w:rsidRPr="0032356D">
        <w:rPr>
          <w:rFonts w:eastAsia="Batang"/>
          <w:bCs/>
          <w:sz w:val="21"/>
          <w:lang w:eastAsia="ko-KR"/>
        </w:rPr>
        <w:tab/>
      </w:r>
      <w:r w:rsidRPr="0032356D">
        <w:rPr>
          <w:rFonts w:eastAsia="Batang"/>
          <w:bCs/>
          <w:sz w:val="21"/>
          <w:lang w:eastAsia="ko-KR"/>
        </w:rPr>
        <w:tab/>
        <w:t>RefLayerId[ iNuhLId ][ NumDirectRefLayers[ iNuhLId ]++ ] = layer_id_in_nuh[ j ]</w:t>
      </w:r>
      <w:r w:rsidRPr="0032356D">
        <w:rPr>
          <w:rFonts w:eastAsia="Batang"/>
          <w:bCs/>
          <w:sz w:val="21"/>
          <w:lang w:eastAsia="ko-KR"/>
        </w:rPr>
        <w:br/>
      </w:r>
      <w:r w:rsidRPr="0032356D">
        <w:rPr>
          <w:rFonts w:eastAsia="Batang"/>
          <w:bCs/>
          <w:sz w:val="21"/>
          <w:lang w:val="en-CA" w:eastAsia="ko-KR"/>
        </w:rPr>
        <w:tab/>
      </w:r>
      <w:r w:rsidRPr="0032356D">
        <w:rPr>
          <w:rFonts w:eastAsia="Batang"/>
          <w:bCs/>
          <w:sz w:val="21"/>
          <w:lang w:val="en-CA" w:eastAsia="ko-KR"/>
        </w:rPr>
        <w:tab/>
      </w:r>
      <w:r w:rsidRPr="0032356D">
        <w:rPr>
          <w:rFonts w:eastAsia="Batang"/>
          <w:bCs/>
          <w:sz w:val="21"/>
          <w:lang w:val="en-CA" w:eastAsia="ko-KR"/>
        </w:rPr>
        <w:tab/>
      </w:r>
      <w:r w:rsidRPr="0032356D">
        <w:rPr>
          <w:rFonts w:eastAsia="Batang"/>
          <w:bCs/>
          <w:sz w:val="21"/>
          <w:highlight w:val="green"/>
          <w:lang w:eastAsia="ko-KR"/>
        </w:rPr>
        <w:t>SamplePredEnabledFlag[ iNuhLId ][ j ] = ( ( direct_dependency_type[ i ][ j ] + 1 ) &amp; 1 )</w:t>
      </w:r>
      <w:r w:rsidRPr="0032356D">
        <w:rPr>
          <w:rFonts w:eastAsia="Batang"/>
          <w:bCs/>
          <w:sz w:val="21"/>
          <w:highlight w:val="green"/>
          <w:lang w:eastAsia="ko-KR"/>
        </w:rPr>
        <w:br/>
      </w:r>
      <w:r w:rsidRPr="0032356D">
        <w:rPr>
          <w:rFonts w:eastAsia="Batang"/>
          <w:bCs/>
          <w:sz w:val="21"/>
          <w:highlight w:val="green"/>
          <w:lang w:eastAsia="ko-KR"/>
        </w:rPr>
        <w:tab/>
      </w:r>
      <w:r w:rsidRPr="0032356D">
        <w:rPr>
          <w:rFonts w:eastAsia="Batang"/>
          <w:bCs/>
          <w:sz w:val="21"/>
          <w:highlight w:val="green"/>
          <w:lang w:eastAsia="ko-KR"/>
        </w:rPr>
        <w:tab/>
      </w:r>
      <w:r w:rsidRPr="0032356D">
        <w:rPr>
          <w:rFonts w:eastAsia="Batang"/>
          <w:bCs/>
          <w:sz w:val="21"/>
          <w:highlight w:val="green"/>
          <w:lang w:eastAsia="ko-KR"/>
        </w:rPr>
        <w:tab/>
        <w:t>MotionPredEnabledFlag[ iNuhLId ][ j ] = ( ( ( direct_dependency_type[ i ][ j ] + 1 ) &amp; 2 ) &gt;&gt; 1 )</w:t>
      </w:r>
      <w:r>
        <w:rPr>
          <w:rFonts w:eastAsia="Batang"/>
          <w:bCs/>
          <w:sz w:val="21"/>
          <w:highlight w:val="green"/>
          <w:lang w:eastAsia="ko-KR"/>
        </w:rPr>
        <w:br/>
      </w:r>
      <w:r w:rsidRPr="0032356D">
        <w:rPr>
          <w:rFonts w:eastAsia="Batang"/>
          <w:bCs/>
          <w:sz w:val="21"/>
          <w:highlight w:val="yellow"/>
          <w:lang w:eastAsia="ko-KR"/>
        </w:rPr>
        <w:tab/>
      </w:r>
      <w:r w:rsidRPr="0032356D">
        <w:rPr>
          <w:rFonts w:eastAsia="Batang"/>
          <w:bCs/>
          <w:sz w:val="21"/>
          <w:highlight w:val="yellow"/>
          <w:lang w:eastAsia="ko-KR"/>
        </w:rPr>
        <w:tab/>
      </w:r>
      <w:r w:rsidRPr="0032356D">
        <w:rPr>
          <w:rFonts w:eastAsia="Batang"/>
          <w:bCs/>
          <w:sz w:val="21"/>
          <w:highlight w:val="yellow"/>
          <w:lang w:eastAsia="ko-KR"/>
        </w:rPr>
        <w:tab/>
      </w:r>
      <w:r w:rsidR="007249AB">
        <w:rPr>
          <w:rFonts w:eastAsia="Batang"/>
          <w:bCs/>
          <w:sz w:val="21"/>
          <w:highlight w:val="yellow"/>
          <w:lang w:eastAsia="ko-KR"/>
        </w:rPr>
        <w:t>NonVCLDep</w:t>
      </w:r>
      <w:r w:rsidRPr="00C305D7">
        <w:rPr>
          <w:rFonts w:eastAsia="Batang"/>
          <w:bCs/>
          <w:sz w:val="21"/>
          <w:szCs w:val="21"/>
          <w:highlight w:val="yellow"/>
          <w:lang w:eastAsia="ko-KR"/>
        </w:rPr>
        <w:t>Enable</w:t>
      </w:r>
      <w:r w:rsidR="00FD5FBB">
        <w:rPr>
          <w:rFonts w:eastAsia="Batang"/>
          <w:bCs/>
          <w:sz w:val="21"/>
          <w:szCs w:val="21"/>
          <w:highlight w:val="yellow"/>
          <w:lang w:eastAsia="ko-KR"/>
        </w:rPr>
        <w:t>d</w:t>
      </w:r>
      <w:r w:rsidRPr="00C305D7">
        <w:rPr>
          <w:rFonts w:eastAsia="Batang"/>
          <w:bCs/>
          <w:sz w:val="21"/>
          <w:szCs w:val="21"/>
          <w:highlight w:val="yellow"/>
          <w:lang w:eastAsia="ko-KR"/>
        </w:rPr>
        <w:t>Flag[ iNuhLId ][ j ] = (</w:t>
      </w:r>
      <w:r w:rsidRPr="007249AB">
        <w:rPr>
          <w:rFonts w:eastAsia="Batang"/>
          <w:bCs/>
          <w:sz w:val="21"/>
          <w:szCs w:val="21"/>
          <w:highlight w:val="yellow"/>
          <w:lang w:eastAsia="ko-KR"/>
        </w:rPr>
        <w:t> (</w:t>
      </w:r>
      <w:r w:rsidR="00C256BA" w:rsidRPr="00C256BA">
        <w:rPr>
          <w:rFonts w:eastAsia="Batang"/>
          <w:bCs/>
          <w:sz w:val="21"/>
          <w:highlight w:val="yellow"/>
          <w:lang w:eastAsia="ko-KR"/>
        </w:rPr>
        <w:t> </w:t>
      </w:r>
      <w:r w:rsidR="007249AB" w:rsidRPr="007249AB">
        <w:rPr>
          <w:rFonts w:eastAsia="Batang"/>
          <w:bCs/>
          <w:sz w:val="21"/>
          <w:szCs w:val="21"/>
          <w:highlight w:val="yellow"/>
          <w:lang w:eastAsia="ko-KR"/>
        </w:rPr>
        <w:t>(</w:t>
      </w:r>
      <w:r w:rsidRPr="00C305D7">
        <w:rPr>
          <w:rFonts w:eastAsia="Batang"/>
          <w:bCs/>
          <w:sz w:val="21"/>
          <w:szCs w:val="21"/>
          <w:highlight w:val="yellow"/>
          <w:lang w:eastAsia="ko-KR"/>
        </w:rPr>
        <w:t> direct_dependecy_type[ i ][ j ] + 1</w:t>
      </w:r>
      <w:r w:rsidR="00FF4D07">
        <w:rPr>
          <w:rFonts w:eastAsia="Batang"/>
          <w:bCs/>
          <w:sz w:val="21"/>
          <w:szCs w:val="21"/>
          <w:highlight w:val="yellow"/>
          <w:lang w:eastAsia="ko-KR"/>
        </w:rPr>
        <w:t> </w:t>
      </w:r>
      <w:r w:rsidRPr="00C305D7">
        <w:rPr>
          <w:rFonts w:eastAsia="Batang"/>
          <w:bCs/>
          <w:sz w:val="21"/>
          <w:szCs w:val="21"/>
          <w:highlight w:val="yellow"/>
          <w:lang w:eastAsia="ko-KR"/>
        </w:rPr>
        <w:t>) &amp; 4 ) &gt;&gt;2 )</w:t>
      </w:r>
    </w:p>
    <w:p w14:paraId="184A6D26" w14:textId="77777777" w:rsidR="003002E8" w:rsidRDefault="003002E8" w:rsidP="003002E8">
      <w:pPr>
        <w:rPr>
          <w:lang w:eastAsia="ko-KR"/>
        </w:rPr>
      </w:pPr>
      <w:r w:rsidRPr="0032356D">
        <w:rPr>
          <w:sz w:val="21"/>
          <w:szCs w:val="21"/>
          <w:highlight w:val="green"/>
          <w:lang w:val="en-CA" w:eastAsia="ko-KR"/>
        </w:rPr>
        <w:tab/>
      </w:r>
      <w:r w:rsidRPr="0032356D">
        <w:rPr>
          <w:sz w:val="21"/>
          <w:szCs w:val="21"/>
          <w:highlight w:val="green"/>
          <w:lang w:val="en-CA" w:eastAsia="ko-KR"/>
        </w:rPr>
        <w:tab/>
      </w:r>
      <w:r w:rsidRPr="0032356D">
        <w:rPr>
          <w:sz w:val="21"/>
          <w:szCs w:val="21"/>
          <w:highlight w:val="green"/>
          <w:lang w:val="en-CA" w:eastAsia="ko-KR"/>
        </w:rPr>
        <w:tab/>
        <w:t>DirectRefLayerIdx[ iNuhLid ][ layer_id_in_nuh[ j ] ] = NumDirectRefLayers[ iNuhLId ] </w:t>
      </w:r>
      <w:r w:rsidRPr="0032356D">
        <w:rPr>
          <w:sz w:val="21"/>
          <w:szCs w:val="21"/>
          <w:highlight w:val="green"/>
          <w:lang w:eastAsia="ko-KR"/>
        </w:rPr>
        <w:t>–</w:t>
      </w:r>
      <w:r w:rsidRPr="0032356D">
        <w:rPr>
          <w:sz w:val="21"/>
          <w:szCs w:val="21"/>
          <w:highlight w:val="green"/>
          <w:lang w:val="en-CA" w:eastAsia="ko-KR"/>
        </w:rPr>
        <w:t> 1</w:t>
      </w:r>
      <w:r w:rsidRPr="0032356D">
        <w:rPr>
          <w:sz w:val="21"/>
          <w:szCs w:val="21"/>
          <w:lang w:eastAsia="ko-KR"/>
        </w:rPr>
        <w:tab/>
      </w:r>
      <w:r w:rsidRPr="0032356D">
        <w:rPr>
          <w:sz w:val="21"/>
          <w:szCs w:val="21"/>
          <w:lang w:eastAsia="ko-KR"/>
        </w:rPr>
        <w:tab/>
      </w:r>
      <w:r w:rsidRPr="0032356D">
        <w:rPr>
          <w:sz w:val="21"/>
          <w:szCs w:val="21"/>
          <w:highlight w:val="green"/>
          <w:lang w:eastAsia="ko-KR"/>
        </w:rPr>
        <w:t>}</w:t>
      </w:r>
      <w:r w:rsidRPr="0032356D">
        <w:rPr>
          <w:sz w:val="21"/>
          <w:szCs w:val="21"/>
          <w:lang w:eastAsia="ko-KR"/>
        </w:rPr>
        <w:br/>
      </w:r>
      <w:r w:rsidRPr="0032356D">
        <w:rPr>
          <w:lang w:eastAsia="ko-KR"/>
        </w:rPr>
        <w:t>}</w:t>
      </w:r>
    </w:p>
    <w:p w14:paraId="093A02F6" w14:textId="77777777" w:rsidR="00380B88" w:rsidRDefault="00380B88" w:rsidP="003002E8">
      <w:pPr>
        <w:rPr>
          <w:rFonts w:eastAsia="Malgun Gothic"/>
          <w:lang w:eastAsia="ko-KR"/>
        </w:rPr>
      </w:pPr>
    </w:p>
    <w:p w14:paraId="47D79431" w14:textId="6F480F3A" w:rsidR="00B6073D" w:rsidRDefault="00B6073D" w:rsidP="00B6073D">
      <w:pPr>
        <w:pStyle w:val="2"/>
      </w:pPr>
      <w:r>
        <w:rPr>
          <w:rFonts w:hint="eastAsia"/>
          <w:lang w:eastAsia="ja-JP"/>
        </w:rPr>
        <w:lastRenderedPageBreak/>
        <w:t>Proposal 3</w:t>
      </w:r>
    </w:p>
    <w:p w14:paraId="40D67F7C" w14:textId="6286DA76" w:rsidR="005D2AA2" w:rsidRDefault="005D2AA2" w:rsidP="005D2AA2">
      <w:pPr>
        <w:rPr>
          <w:lang w:eastAsia="ja-JP"/>
        </w:rPr>
      </w:pPr>
      <w:r>
        <w:rPr>
          <w:rFonts w:hint="eastAsia"/>
          <w:lang w:eastAsia="ja-JP"/>
        </w:rPr>
        <w:t xml:space="preserve">It is proposed to </w:t>
      </w:r>
      <w:r>
        <w:rPr>
          <w:rFonts w:hint="eastAsia"/>
          <w:lang w:val="en-CA" w:eastAsia="ja-JP"/>
        </w:rPr>
        <w:t xml:space="preserve">signal scaled reference </w:t>
      </w:r>
      <w:r>
        <w:rPr>
          <w:lang w:val="en-CA" w:eastAsia="ja-JP"/>
        </w:rPr>
        <w:t>layer offsets for multiple layers which refer the same SPS</w:t>
      </w:r>
      <w:r>
        <w:rPr>
          <w:rFonts w:hint="eastAsia"/>
          <w:lang w:eastAsia="ja-JP"/>
        </w:rPr>
        <w:t>.</w:t>
      </w:r>
    </w:p>
    <w:p w14:paraId="1D9B520A" w14:textId="67CE60A0" w:rsidR="002F55EE" w:rsidRDefault="002F55EE" w:rsidP="002F55EE">
      <w:pPr>
        <w:rPr>
          <w:lang w:val="en-CA" w:eastAsia="ja-JP"/>
        </w:rPr>
      </w:pPr>
      <w:r>
        <w:rPr>
          <w:lang w:val="en-CA" w:eastAsia="ja-JP"/>
        </w:rPr>
        <w:t>C</w:t>
      </w:r>
      <w:r>
        <w:rPr>
          <w:rFonts w:hint="eastAsia"/>
          <w:lang w:val="en-CA" w:eastAsia="ja-JP"/>
        </w:rPr>
        <w:t xml:space="preserve">hanges are </w:t>
      </w:r>
      <w:r>
        <w:rPr>
          <w:lang w:val="en-CA" w:eastAsia="ja-JP"/>
        </w:rPr>
        <w:t>highlighted</w:t>
      </w:r>
      <w:r>
        <w:rPr>
          <w:rFonts w:hint="eastAsia"/>
          <w:lang w:val="en-CA" w:eastAsia="ja-JP"/>
        </w:rPr>
        <w:t xml:space="preserve"> in </w:t>
      </w:r>
      <w:r w:rsidRPr="00500F54">
        <w:rPr>
          <w:highlight w:val="yellow"/>
          <w:lang w:val="en-CA" w:eastAsia="ja-JP"/>
        </w:rPr>
        <w:t>yellow</w:t>
      </w:r>
      <w:r>
        <w:rPr>
          <w:rFonts w:hint="eastAsia"/>
          <w:lang w:val="en-CA" w:eastAsia="ja-JP"/>
        </w:rPr>
        <w:t>.</w:t>
      </w:r>
    </w:p>
    <w:p w14:paraId="5D9DED94" w14:textId="77777777" w:rsidR="00B6073D" w:rsidRDefault="00B6073D" w:rsidP="003002E8">
      <w:pPr>
        <w:rPr>
          <w:rFonts w:eastAsia="Malgun Gothic"/>
          <w:lang w:val="en-CA" w:eastAsia="ko-KR"/>
        </w:rPr>
      </w:pPr>
    </w:p>
    <w:p w14:paraId="67FD6E3D" w14:textId="16AEA724" w:rsidR="00D15482" w:rsidRPr="007D25B0" w:rsidRDefault="00D15482" w:rsidP="00F1520D">
      <w:pPr>
        <w:pStyle w:val="3H4"/>
        <w:keepLines w:val="0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F.7.3.2.2.1 </w:t>
      </w:r>
      <w:r w:rsidRPr="007D25B0">
        <w:rPr>
          <w:lang w:val="en-US"/>
        </w:rPr>
        <w:t>Sequence parameter set extension syntax</w:t>
      </w:r>
    </w:p>
    <w:p w14:paraId="007B0F81" w14:textId="77777777" w:rsidR="00D15482" w:rsidRPr="007D25B0" w:rsidRDefault="00D15482" w:rsidP="00D15482">
      <w:pPr>
        <w:pStyle w:val="3N"/>
        <w:keepNext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1"/>
      </w:tblGrid>
      <w:tr w:rsidR="00D15482" w:rsidRPr="007D25B0" w14:paraId="3D9B0584" w14:textId="77777777" w:rsidTr="00F04970">
        <w:trPr>
          <w:trHeight w:val="289"/>
          <w:jc w:val="center"/>
        </w:trPr>
        <w:tc>
          <w:tcPr>
            <w:tcW w:w="7920" w:type="dxa"/>
          </w:tcPr>
          <w:p w14:paraId="0C0E6636" w14:textId="77777777" w:rsidR="00D15482" w:rsidRPr="007D25B0" w:rsidRDefault="00D15482" w:rsidP="00F04970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</w:rPr>
            </w:pPr>
            <w:r w:rsidRPr="007D25B0">
              <w:rPr>
                <w:rFonts w:eastAsia="ＭＳ 明朝"/>
              </w:rPr>
              <w:t>sps_extension( ) {</w:t>
            </w:r>
          </w:p>
        </w:tc>
        <w:tc>
          <w:tcPr>
            <w:tcW w:w="1151" w:type="dxa"/>
          </w:tcPr>
          <w:p w14:paraId="1F73EEC0" w14:textId="77777777" w:rsidR="00D15482" w:rsidRPr="007D25B0" w:rsidRDefault="00D15482" w:rsidP="00F04970">
            <w:pPr>
              <w:keepNext/>
              <w:spacing w:before="0" w:after="60"/>
              <w:rPr>
                <w:rFonts w:eastAsia="ＭＳ 明朝"/>
                <w:b/>
                <w:bCs/>
              </w:rPr>
            </w:pPr>
            <w:r w:rsidRPr="007D25B0">
              <w:rPr>
                <w:rFonts w:eastAsia="ＭＳ 明朝"/>
                <w:b/>
                <w:bCs/>
              </w:rPr>
              <w:t>Descriptor</w:t>
            </w:r>
          </w:p>
        </w:tc>
      </w:tr>
      <w:tr w:rsidR="00D15482" w:rsidRPr="007D25B0" w14:paraId="0F14FC46" w14:textId="77777777" w:rsidTr="00F04970">
        <w:trPr>
          <w:trHeight w:val="289"/>
          <w:jc w:val="center"/>
        </w:trPr>
        <w:tc>
          <w:tcPr>
            <w:tcW w:w="7920" w:type="dxa"/>
          </w:tcPr>
          <w:p w14:paraId="7F2F7F44" w14:textId="0B91F5F5" w:rsidR="00D15482" w:rsidRPr="007D25B0" w:rsidRDefault="00D15482" w:rsidP="00F04970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ＭＳ 明朝"/>
                <w:lang w:eastAsia="ja-JP"/>
              </w:rPr>
            </w:pPr>
            <w:r>
              <w:rPr>
                <w:rFonts w:eastAsia="ＭＳ 明朝"/>
                <w:lang w:eastAsia="ja-JP"/>
              </w:rPr>
              <w:t>…</w:t>
            </w:r>
          </w:p>
        </w:tc>
        <w:tc>
          <w:tcPr>
            <w:tcW w:w="1151" w:type="dxa"/>
          </w:tcPr>
          <w:p w14:paraId="5C3241D9" w14:textId="24CB7D7D" w:rsidR="00D15482" w:rsidRPr="007D25B0" w:rsidRDefault="00D15482" w:rsidP="00F04970">
            <w:pPr>
              <w:keepNext/>
              <w:spacing w:before="0" w:after="60"/>
              <w:rPr>
                <w:rFonts w:eastAsia="ＭＳ 明朝"/>
                <w:bCs/>
              </w:rPr>
            </w:pPr>
          </w:p>
        </w:tc>
      </w:tr>
      <w:tr w:rsidR="00D15482" w:rsidRPr="007D25B0" w14:paraId="1E991519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7462" w14:textId="65980754" w:rsidR="00D15482" w:rsidRPr="006926F2" w:rsidRDefault="00D1548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</w:rPr>
            </w:pPr>
            <w:r w:rsidRPr="006926F2">
              <w:rPr>
                <w:bCs/>
                <w:noProof/>
                <w:highlight w:val="yellow"/>
              </w:rPr>
              <w:tab/>
            </w:r>
            <w:r w:rsidRPr="006926F2">
              <w:rPr>
                <w:b/>
                <w:bCs/>
                <w:noProof/>
                <w:highlight w:val="yellow"/>
              </w:rPr>
              <w:t>num_layer_id_refering_sps_minus1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A43B" w14:textId="5E6D8FEB" w:rsidR="00D15482" w:rsidRPr="006926F2" w:rsidRDefault="00D15482" w:rsidP="00D15482">
            <w:pPr>
              <w:keepNext/>
              <w:spacing w:before="0" w:after="60"/>
              <w:rPr>
                <w:rFonts w:eastAsia="ＭＳ 明朝"/>
                <w:bCs/>
                <w:highlight w:val="yellow"/>
              </w:rPr>
            </w:pPr>
            <w:r w:rsidRPr="006926F2">
              <w:rPr>
                <w:rFonts w:eastAsia="Batang"/>
                <w:bCs/>
                <w:highlight w:val="yellow"/>
              </w:rPr>
              <w:t>ue(v)</w:t>
            </w:r>
          </w:p>
        </w:tc>
      </w:tr>
      <w:tr w:rsidR="00D15482" w:rsidRPr="007D25B0" w14:paraId="19E7AF82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3481" w14:textId="50748FF9" w:rsidR="00D15482" w:rsidRPr="006926F2" w:rsidRDefault="00D1548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noProof/>
                <w:highlight w:val="yellow"/>
              </w:rPr>
            </w:pPr>
            <w:r w:rsidRPr="006926F2">
              <w:rPr>
                <w:highlight w:val="yellow"/>
              </w:rPr>
              <w:tab/>
              <w:t>for( k = 0; k &lt; num_layer_id_refering_sps_minus1; k++)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3B16" w14:textId="77777777" w:rsidR="00D15482" w:rsidRPr="006926F2" w:rsidRDefault="00D15482" w:rsidP="00D15482">
            <w:pPr>
              <w:keepNext/>
              <w:spacing w:before="0" w:after="60"/>
              <w:rPr>
                <w:rFonts w:eastAsia="Batang"/>
                <w:bCs/>
                <w:highlight w:val="yellow"/>
              </w:rPr>
            </w:pPr>
          </w:p>
        </w:tc>
      </w:tr>
      <w:tr w:rsidR="00D15482" w:rsidRPr="007D25B0" w14:paraId="5C481AF0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5329" w14:textId="5B25C171" w:rsidR="00D15482" w:rsidRPr="006926F2" w:rsidRDefault="00D15482" w:rsidP="006926F2">
            <w:pPr>
              <w:keepNext/>
              <w:tabs>
                <w:tab w:val="clear" w:pos="360"/>
                <w:tab w:val="left" w:pos="216"/>
                <w:tab w:val="left" w:pos="325"/>
                <w:tab w:val="left" w:pos="470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highlight w:val="yellow"/>
              </w:rPr>
            </w:pP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  <w:t>if( k &gt; 0 )</w:t>
            </w:r>
            <w:r w:rsidR="006926F2">
              <w:rPr>
                <w:bCs/>
                <w:highlight w:val="yellow"/>
              </w:rPr>
              <w:t>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0C42" w14:textId="538F5355" w:rsidR="00D15482" w:rsidRPr="006926F2" w:rsidRDefault="00D15482" w:rsidP="00D15482">
            <w:pPr>
              <w:keepNext/>
              <w:spacing w:before="0" w:after="60"/>
              <w:rPr>
                <w:rFonts w:eastAsia="Batang"/>
                <w:bCs/>
                <w:highlight w:val="yellow"/>
              </w:rPr>
            </w:pPr>
            <w:r w:rsidRPr="006926F2">
              <w:rPr>
                <w:highlight w:val="yellow"/>
              </w:rPr>
              <w:t>se(v)</w:t>
            </w:r>
          </w:p>
        </w:tc>
      </w:tr>
      <w:tr w:rsidR="00D15482" w:rsidRPr="007D25B0" w14:paraId="733CEC65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4318" w14:textId="50030B4D" w:rsidR="00D15482" w:rsidRPr="006926F2" w:rsidRDefault="00D1548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</w:rPr>
            </w:pP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/>
                <w:bCs/>
                <w:highlight w:val="yellow"/>
              </w:rPr>
              <w:t>layer_id_refering_sps[ k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9FF8" w14:textId="6857071C" w:rsidR="00D15482" w:rsidRPr="006926F2" w:rsidRDefault="00D15482" w:rsidP="00D15482">
            <w:pPr>
              <w:keepNext/>
              <w:spacing w:before="0" w:after="60"/>
              <w:rPr>
                <w:highlight w:val="yellow"/>
              </w:rPr>
            </w:pPr>
            <w:r w:rsidRPr="006926F2">
              <w:rPr>
                <w:highlight w:val="yellow"/>
              </w:rPr>
              <w:t>u(6)</w:t>
            </w:r>
          </w:p>
        </w:tc>
      </w:tr>
      <w:tr w:rsidR="00D15482" w:rsidRPr="007D25B0" w14:paraId="206D2EE0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F15C" w14:textId="33B6050F" w:rsidR="00D15482" w:rsidRPr="006926F2" w:rsidRDefault="006926F2" w:rsidP="009748B0">
            <w:pPr>
              <w:keepNext/>
              <w:tabs>
                <w:tab w:val="clear" w:pos="360"/>
                <w:tab w:val="left" w:pos="216"/>
                <w:tab w:val="left" w:pos="432"/>
                <w:tab w:val="left" w:pos="470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yellow"/>
              </w:rPr>
            </w:pP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>
              <w:rPr>
                <w:bCs/>
                <w:highlight w:val="yellow"/>
              </w:rPr>
              <w:t>LIdtoIdx</w:t>
            </w:r>
            <w:r>
              <w:rPr>
                <w:bCs/>
                <w:sz w:val="20"/>
                <w:highlight w:val="yellow"/>
              </w:rPr>
              <w:t>[ layer_id_refering_sps[ k ] ] = k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0987" w14:textId="7D00E0F3" w:rsidR="00D15482" w:rsidRPr="006926F2" w:rsidRDefault="00D15482" w:rsidP="00D15482">
            <w:pPr>
              <w:keepNext/>
              <w:spacing w:before="0" w:after="60"/>
              <w:rPr>
                <w:highlight w:val="yellow"/>
              </w:rPr>
            </w:pPr>
          </w:p>
        </w:tc>
      </w:tr>
      <w:tr w:rsidR="006926F2" w:rsidRPr="009748B0" w14:paraId="04B0C36F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7B45" w14:textId="13843DC1" w:rsidR="006926F2" w:rsidRPr="009748B0" w:rsidRDefault="006926F2" w:rsidP="00D1548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highlight w:val="yellow"/>
              </w:rPr>
            </w:pP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>
              <w:rPr>
                <w:bCs/>
                <w:highlight w:val="yellow"/>
              </w:rPr>
              <w:t>e</w:t>
            </w:r>
            <w:r w:rsidRPr="006926F2">
              <w:rPr>
                <w:bCs/>
                <w:highlight w:val="yellow"/>
              </w:rPr>
              <w:t>lse</w:t>
            </w:r>
            <w:r>
              <w:rPr>
                <w:bCs/>
                <w:highlight w:val="yellow"/>
              </w:rPr>
              <w:t>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D9D5" w14:textId="77777777" w:rsidR="006926F2" w:rsidRPr="009748B0" w:rsidRDefault="006926F2" w:rsidP="00D15482">
            <w:pPr>
              <w:keepNext/>
              <w:spacing w:before="0" w:after="60"/>
              <w:rPr>
                <w:b/>
                <w:highlight w:val="yellow"/>
              </w:rPr>
            </w:pPr>
          </w:p>
        </w:tc>
      </w:tr>
      <w:tr w:rsidR="006926F2" w:rsidRPr="007D25B0" w14:paraId="29620D28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8919" w14:textId="4876C476" w:rsidR="006926F2" w:rsidRPr="006926F2" w:rsidRDefault="006926F2" w:rsidP="009748B0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yellow"/>
              </w:rPr>
            </w:pP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  <w:t>layer_id_refering_sps[ 0 ] = nuh_layer_id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6470" w14:textId="77777777" w:rsidR="006926F2" w:rsidRPr="006926F2" w:rsidRDefault="006926F2" w:rsidP="006926F2">
            <w:pPr>
              <w:keepNext/>
              <w:spacing w:before="0" w:after="60"/>
              <w:rPr>
                <w:highlight w:val="yellow"/>
              </w:rPr>
            </w:pPr>
          </w:p>
        </w:tc>
      </w:tr>
      <w:tr w:rsidR="006926F2" w:rsidRPr="007D25B0" w14:paraId="177F9116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1EEF" w14:textId="63A84B2B" w:rsidR="006926F2" w:rsidRPr="006926F2" w:rsidRDefault="006926F2" w:rsidP="009748B0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yellow"/>
              </w:rPr>
            </w:pP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>
              <w:rPr>
                <w:bCs/>
                <w:highlight w:val="yellow"/>
              </w:rPr>
              <w:t>LIdtoIdx</w:t>
            </w:r>
            <w:r>
              <w:rPr>
                <w:bCs/>
                <w:sz w:val="20"/>
                <w:highlight w:val="yellow"/>
              </w:rPr>
              <w:t>[ layer_id_refering_sps[ k ] ] = 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96A9" w14:textId="20FCE238" w:rsidR="006926F2" w:rsidRPr="006926F2" w:rsidRDefault="006926F2" w:rsidP="006926F2">
            <w:pPr>
              <w:keepNext/>
              <w:spacing w:before="0" w:after="60"/>
              <w:rPr>
                <w:highlight w:val="yellow"/>
              </w:rPr>
            </w:pPr>
          </w:p>
        </w:tc>
      </w:tr>
      <w:tr w:rsidR="006926F2" w:rsidRPr="007D25B0" w14:paraId="641E1919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8B5E" w14:textId="31B75EC7" w:rsidR="006926F2" w:rsidRPr="006926F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highlight w:val="yellow"/>
              </w:rPr>
            </w:pPr>
            <w:r w:rsidRPr="006926F2">
              <w:rPr>
                <w:bCs/>
                <w:highlight w:val="yellow"/>
              </w:rPr>
              <w:tab/>
            </w:r>
            <w:r w:rsidRPr="006926F2">
              <w:rPr>
                <w:bCs/>
                <w:highlight w:val="yellow"/>
              </w:rPr>
              <w:tab/>
            </w:r>
            <w:r>
              <w:rPr>
                <w:bCs/>
                <w:highlight w:val="yellow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458D" w14:textId="77777777" w:rsidR="006926F2" w:rsidRPr="006926F2" w:rsidRDefault="006926F2" w:rsidP="006926F2">
            <w:pPr>
              <w:keepNext/>
              <w:spacing w:before="0" w:after="60"/>
              <w:rPr>
                <w:highlight w:val="yellow"/>
              </w:rPr>
            </w:pPr>
          </w:p>
        </w:tc>
      </w:tr>
      <w:tr w:rsidR="006926F2" w:rsidRPr="007D25B0" w14:paraId="30923F3C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A659" w14:textId="461F5DA9" w:rsidR="006926F2" w:rsidRPr="006926F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D15482">
              <w:rPr>
                <w:bCs/>
                <w:noProof/>
              </w:rPr>
              <w:tab/>
            </w:r>
            <w:r w:rsidRPr="00F04970">
              <w:rPr>
                <w:bCs/>
              </w:rPr>
              <w:tab/>
            </w:r>
            <w:r w:rsidRPr="00D15482">
              <w:rPr>
                <w:b/>
                <w:bCs/>
                <w:noProof/>
              </w:rPr>
              <w:t>num_</w:t>
            </w:r>
            <w:r w:rsidRPr="00D15482">
              <w:rPr>
                <w:b/>
                <w:bCs/>
              </w:rPr>
              <w:t>scaled_ref_layer_offsets</w:t>
            </w:r>
            <w:r w:rsidRPr="006926F2">
              <w:rPr>
                <w:bCs/>
                <w:highlight w:val="yellow"/>
              </w:rPr>
              <w:t>[ k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87B1" w14:textId="23CAC372" w:rsidR="006926F2" w:rsidRPr="00D15482" w:rsidRDefault="006926F2" w:rsidP="006926F2">
            <w:pPr>
              <w:keepNext/>
              <w:spacing w:before="0" w:after="60"/>
            </w:pPr>
            <w:r w:rsidRPr="00D15482">
              <w:rPr>
                <w:rFonts w:eastAsia="Batang"/>
                <w:bCs/>
              </w:rPr>
              <w:t>ue(v)</w:t>
            </w:r>
          </w:p>
        </w:tc>
      </w:tr>
      <w:tr w:rsidR="006926F2" w:rsidRPr="007D25B0" w14:paraId="279625DB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7BA6" w14:textId="74BB2AC4" w:rsidR="006926F2" w:rsidRPr="00D1548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noProof/>
              </w:rPr>
            </w:pPr>
            <w:r w:rsidRPr="00D15482">
              <w:tab/>
            </w:r>
            <w:r w:rsidRPr="00D15482">
              <w:tab/>
              <w:t>for( i = 0; i &lt; num_scaled_ref_layer_offsets</w:t>
            </w:r>
            <w:r w:rsidRPr="006926F2">
              <w:rPr>
                <w:highlight w:val="yellow"/>
              </w:rPr>
              <w:t>[</w:t>
            </w:r>
            <w:r w:rsidRPr="006926F2">
              <w:rPr>
                <w:rFonts w:eastAsia="Times New Roman"/>
                <w:highlight w:val="yellow"/>
              </w:rPr>
              <w:t> </w:t>
            </w:r>
            <w:r w:rsidRPr="006926F2">
              <w:rPr>
                <w:highlight w:val="yellow"/>
              </w:rPr>
              <w:t>k</w:t>
            </w:r>
            <w:r w:rsidRPr="006926F2">
              <w:rPr>
                <w:rFonts w:eastAsia="Times New Roman"/>
                <w:highlight w:val="yellow"/>
              </w:rPr>
              <w:t> </w:t>
            </w:r>
            <w:r w:rsidRPr="006926F2">
              <w:rPr>
                <w:highlight w:val="yellow"/>
              </w:rPr>
              <w:t>]</w:t>
            </w:r>
            <w:r w:rsidRPr="00D15482">
              <w:t>; i++)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703A" w14:textId="77777777" w:rsidR="006926F2" w:rsidRPr="00D15482" w:rsidRDefault="006926F2" w:rsidP="006926F2">
            <w:pPr>
              <w:keepNext/>
              <w:spacing w:before="0" w:after="60"/>
              <w:rPr>
                <w:rFonts w:eastAsia="Batang"/>
                <w:bCs/>
              </w:rPr>
            </w:pPr>
          </w:p>
        </w:tc>
      </w:tr>
      <w:tr w:rsidR="006926F2" w:rsidRPr="007D25B0" w14:paraId="46A22D99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BF3C" w14:textId="761B9814" w:rsidR="006926F2" w:rsidRPr="00D1548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</w:pPr>
            <w:r w:rsidRPr="00D15482">
              <w:rPr>
                <w:b/>
                <w:bCs/>
              </w:rPr>
              <w:tab/>
            </w:r>
            <w:r w:rsidRPr="00D15482">
              <w:rPr>
                <w:b/>
                <w:bCs/>
              </w:rPr>
              <w:tab/>
            </w:r>
            <w:r w:rsidRPr="00D15482">
              <w:tab/>
            </w:r>
            <w:r w:rsidRPr="00D15482">
              <w:rPr>
                <w:b/>
                <w:bCs/>
              </w:rPr>
              <w:t>scaled_ref_layer_left_offset</w:t>
            </w:r>
            <w:r w:rsidRPr="00F04970">
              <w:rPr>
                <w:bCs/>
                <w:highlight w:val="yellow"/>
              </w:rPr>
              <w:t>[ k ]</w:t>
            </w:r>
            <w:r w:rsidRPr="00D15482">
              <w:rPr>
                <w:bCs/>
              </w:rPr>
              <w:t>[ i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2A01" w14:textId="09432BC6" w:rsidR="006926F2" w:rsidRPr="00D15482" w:rsidRDefault="006926F2" w:rsidP="006926F2">
            <w:pPr>
              <w:keepNext/>
              <w:spacing w:before="0" w:after="60"/>
              <w:rPr>
                <w:rFonts w:eastAsia="Batang"/>
                <w:bCs/>
              </w:rPr>
            </w:pPr>
            <w:r w:rsidRPr="00D15482">
              <w:t>se(v)</w:t>
            </w:r>
          </w:p>
        </w:tc>
      </w:tr>
      <w:tr w:rsidR="006926F2" w:rsidRPr="007D25B0" w14:paraId="03D6E5D2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8FDF" w14:textId="69CFA953" w:rsidR="006926F2" w:rsidRPr="00D1548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D15482">
              <w:rPr>
                <w:b/>
                <w:bCs/>
              </w:rPr>
              <w:tab/>
            </w:r>
            <w:r w:rsidRPr="00D15482">
              <w:rPr>
                <w:b/>
                <w:bCs/>
              </w:rPr>
              <w:tab/>
            </w:r>
            <w:r w:rsidRPr="00D15482">
              <w:tab/>
            </w:r>
            <w:r w:rsidRPr="00D15482">
              <w:rPr>
                <w:b/>
                <w:bCs/>
              </w:rPr>
              <w:t>scaled_ref_layer_top_offset</w:t>
            </w:r>
            <w:r w:rsidRPr="00F04970">
              <w:rPr>
                <w:bCs/>
                <w:highlight w:val="yellow"/>
              </w:rPr>
              <w:t>[ k ]</w:t>
            </w:r>
            <w:r w:rsidRPr="00D15482">
              <w:rPr>
                <w:bCs/>
              </w:rPr>
              <w:t>[ i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54DA" w14:textId="10C6E155" w:rsidR="006926F2" w:rsidRPr="00D15482" w:rsidRDefault="006926F2" w:rsidP="006926F2">
            <w:pPr>
              <w:keepNext/>
              <w:spacing w:before="0" w:after="60"/>
            </w:pPr>
            <w:r w:rsidRPr="00D15482">
              <w:t>se(v)</w:t>
            </w:r>
          </w:p>
        </w:tc>
      </w:tr>
      <w:tr w:rsidR="006926F2" w:rsidRPr="007D25B0" w14:paraId="2D163849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184F" w14:textId="695C3026" w:rsidR="006926F2" w:rsidRPr="00D1548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D15482">
              <w:rPr>
                <w:b/>
                <w:bCs/>
              </w:rPr>
              <w:tab/>
            </w:r>
            <w:r w:rsidRPr="00D15482">
              <w:rPr>
                <w:b/>
                <w:bCs/>
              </w:rPr>
              <w:tab/>
            </w:r>
            <w:r w:rsidRPr="00D15482">
              <w:tab/>
            </w:r>
            <w:r w:rsidRPr="00D15482">
              <w:rPr>
                <w:b/>
                <w:bCs/>
              </w:rPr>
              <w:t>scaled_ref_layer_right_offset</w:t>
            </w:r>
            <w:r w:rsidRPr="00F04970">
              <w:rPr>
                <w:bCs/>
                <w:highlight w:val="yellow"/>
              </w:rPr>
              <w:t>[ k ]</w:t>
            </w:r>
            <w:r w:rsidRPr="00D15482">
              <w:rPr>
                <w:bCs/>
              </w:rPr>
              <w:t>[ i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7188" w14:textId="1114AEA1" w:rsidR="006926F2" w:rsidRPr="00D15482" w:rsidRDefault="006926F2" w:rsidP="006926F2">
            <w:pPr>
              <w:keepNext/>
              <w:spacing w:before="0" w:after="60"/>
            </w:pPr>
            <w:r w:rsidRPr="00D15482">
              <w:t>se(v)</w:t>
            </w:r>
          </w:p>
        </w:tc>
      </w:tr>
      <w:tr w:rsidR="006926F2" w:rsidRPr="007D25B0" w14:paraId="2F878AD3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7042" w14:textId="69856C98" w:rsidR="006926F2" w:rsidRPr="00D1548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D15482">
              <w:rPr>
                <w:b/>
                <w:bCs/>
              </w:rPr>
              <w:tab/>
            </w:r>
            <w:r w:rsidRPr="00D15482">
              <w:rPr>
                <w:b/>
                <w:bCs/>
              </w:rPr>
              <w:tab/>
            </w:r>
            <w:r w:rsidRPr="00D15482">
              <w:tab/>
            </w:r>
            <w:r w:rsidRPr="00D15482">
              <w:rPr>
                <w:b/>
                <w:bCs/>
              </w:rPr>
              <w:t>scaled_ref_layer_bottom_offset</w:t>
            </w:r>
            <w:r w:rsidRPr="00F04970">
              <w:rPr>
                <w:bCs/>
                <w:highlight w:val="yellow"/>
              </w:rPr>
              <w:t>[ k ]</w:t>
            </w:r>
            <w:r w:rsidRPr="00D15482">
              <w:rPr>
                <w:bCs/>
              </w:rPr>
              <w:t>[ i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6594" w14:textId="6B454961" w:rsidR="006926F2" w:rsidRPr="00D15482" w:rsidRDefault="006926F2" w:rsidP="006926F2">
            <w:pPr>
              <w:keepNext/>
              <w:spacing w:before="0" w:after="60"/>
            </w:pPr>
            <w:r w:rsidRPr="00D15482">
              <w:t>se(v)</w:t>
            </w:r>
          </w:p>
        </w:tc>
      </w:tr>
      <w:tr w:rsidR="006926F2" w:rsidRPr="007D25B0" w14:paraId="78AFD307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78AC" w14:textId="4CBAA9EC" w:rsidR="006926F2" w:rsidRPr="00D1548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D15482">
              <w:rPr>
                <w:b/>
                <w:bCs/>
              </w:rPr>
              <w:tab/>
            </w:r>
            <w:r w:rsidRPr="00D15482">
              <w:rPr>
                <w:b/>
                <w:bCs/>
              </w:rPr>
              <w:tab/>
            </w:r>
            <w:r w:rsidRPr="00D15482">
              <w:rPr>
                <w:b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6163" w14:textId="77777777" w:rsidR="006926F2" w:rsidRPr="00D15482" w:rsidRDefault="006926F2" w:rsidP="006926F2">
            <w:pPr>
              <w:keepNext/>
              <w:spacing w:before="0" w:after="60"/>
            </w:pPr>
          </w:p>
        </w:tc>
      </w:tr>
      <w:tr w:rsidR="006926F2" w:rsidRPr="007D25B0" w14:paraId="0F5A4EB3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58DA" w14:textId="661B8FCC" w:rsidR="006926F2" w:rsidRPr="00D15482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</w:rPr>
            </w:pPr>
            <w:r w:rsidRPr="00D15482">
              <w:rPr>
                <w:b/>
                <w:bCs/>
              </w:rPr>
              <w:tab/>
            </w:r>
            <w:r w:rsidRPr="006926F2">
              <w:rPr>
                <w:b/>
                <w:bCs/>
                <w:highlight w:val="yellow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A531" w14:textId="77777777" w:rsidR="006926F2" w:rsidRPr="00D15482" w:rsidRDefault="006926F2" w:rsidP="006926F2">
            <w:pPr>
              <w:keepNext/>
              <w:spacing w:before="0" w:after="60"/>
            </w:pPr>
          </w:p>
        </w:tc>
      </w:tr>
      <w:tr w:rsidR="006926F2" w:rsidRPr="007D25B0" w14:paraId="1A5AD5C0" w14:textId="77777777" w:rsidTr="00F04970">
        <w:trPr>
          <w:trHeight w:val="289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F1E0" w14:textId="29C6F4FA" w:rsidR="006926F2" w:rsidRPr="00F04970" w:rsidRDefault="006926F2" w:rsidP="006926F2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strike/>
                <w:color w:val="FF0000"/>
              </w:rPr>
            </w:pPr>
            <w:r w:rsidRPr="007D25B0">
              <w:rPr>
                <w:b/>
                <w:bCs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F00C" w14:textId="77777777" w:rsidR="006926F2" w:rsidRPr="00F04970" w:rsidRDefault="006926F2" w:rsidP="006926F2">
            <w:pPr>
              <w:keepNext/>
              <w:spacing w:before="0" w:after="60"/>
              <w:rPr>
                <w:strike/>
                <w:color w:val="FF0000"/>
              </w:rPr>
            </w:pPr>
          </w:p>
        </w:tc>
      </w:tr>
    </w:tbl>
    <w:p w14:paraId="20A62B49" w14:textId="14CF61BC" w:rsidR="00AC351B" w:rsidRPr="007D25B0" w:rsidRDefault="00AC351B" w:rsidP="00F1520D">
      <w:pPr>
        <w:pStyle w:val="3H4"/>
        <w:keepLines w:val="0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F.7.4.3.2.1 </w:t>
      </w:r>
      <w:r w:rsidRPr="007D25B0">
        <w:rPr>
          <w:lang w:val="en-US"/>
        </w:rPr>
        <w:t>Sequence parameter set extension semantics</w:t>
      </w:r>
    </w:p>
    <w:p w14:paraId="44BC0217" w14:textId="6EBD1AF3" w:rsidR="005248E0" w:rsidRDefault="005248E0" w:rsidP="00AC351B">
      <w:pPr>
        <w:rPr>
          <w:bCs/>
          <w:lang w:eastAsia="ja-JP"/>
        </w:rPr>
      </w:pPr>
      <w:r w:rsidRPr="00F1520D">
        <w:rPr>
          <w:b/>
          <w:bCs/>
          <w:highlight w:val="yellow"/>
          <w:lang w:eastAsia="ja-JP"/>
        </w:rPr>
        <w:t>num_layer_id_refering_sps_minus1</w:t>
      </w:r>
      <w:r w:rsidRPr="00F1520D">
        <w:rPr>
          <w:bCs/>
          <w:highlight w:val="yellow"/>
          <w:lang w:eastAsia="ja-JP"/>
        </w:rPr>
        <w:t xml:space="preserve"> plus 1 specifies the number of layers which refer the SPS.</w:t>
      </w:r>
    </w:p>
    <w:p w14:paraId="1EED6188" w14:textId="2A299F8C" w:rsidR="005248E0" w:rsidRPr="00F1520D" w:rsidRDefault="001C3295" w:rsidP="00AC351B">
      <w:pPr>
        <w:rPr>
          <w:b/>
          <w:bCs/>
          <w:highlight w:val="yellow"/>
          <w:lang w:eastAsia="ja-JP"/>
        </w:rPr>
      </w:pPr>
      <w:r>
        <w:rPr>
          <w:b/>
          <w:bCs/>
          <w:highlight w:val="yellow"/>
          <w:lang w:eastAsia="ja-JP"/>
        </w:rPr>
        <w:t>layer_id_refering_sps</w:t>
      </w:r>
      <w:r w:rsidR="002A3E3B">
        <w:rPr>
          <w:rFonts w:hint="eastAsia"/>
          <w:b/>
          <w:bCs/>
          <w:highlight w:val="yellow"/>
          <w:lang w:eastAsia="ja-JP"/>
        </w:rPr>
        <w:t>[ k ]</w:t>
      </w:r>
      <w:r w:rsidR="002A3E3B">
        <w:rPr>
          <w:b/>
          <w:bCs/>
          <w:highlight w:val="yellow"/>
          <w:lang w:eastAsia="ja-JP"/>
        </w:rPr>
        <w:t xml:space="preserve"> </w:t>
      </w:r>
      <w:r w:rsidRPr="00F04970">
        <w:rPr>
          <w:bCs/>
          <w:highlight w:val="yellow"/>
          <w:lang w:eastAsia="ja-JP"/>
        </w:rPr>
        <w:t xml:space="preserve">specifies the </w:t>
      </w:r>
      <w:r w:rsidR="002A3E3B">
        <w:rPr>
          <w:bCs/>
          <w:highlight w:val="yellow"/>
          <w:lang w:eastAsia="ja-JP"/>
        </w:rPr>
        <w:t xml:space="preserve">nuh_layer_id of the layer which </w:t>
      </w:r>
      <w:r w:rsidRPr="00F04970">
        <w:rPr>
          <w:bCs/>
          <w:highlight w:val="yellow"/>
          <w:lang w:eastAsia="ja-JP"/>
        </w:rPr>
        <w:t>refer</w:t>
      </w:r>
      <w:r w:rsidR="002A3E3B">
        <w:rPr>
          <w:bCs/>
          <w:highlight w:val="yellow"/>
          <w:lang w:eastAsia="ja-JP"/>
        </w:rPr>
        <w:t>s</w:t>
      </w:r>
      <w:r w:rsidRPr="00F04970">
        <w:rPr>
          <w:bCs/>
          <w:highlight w:val="yellow"/>
          <w:lang w:eastAsia="ja-JP"/>
        </w:rPr>
        <w:t xml:space="preserve"> the SPS.</w:t>
      </w:r>
      <w:r w:rsidR="002327ED">
        <w:rPr>
          <w:bCs/>
          <w:highlight w:val="yellow"/>
          <w:lang w:eastAsia="ja-JP"/>
        </w:rPr>
        <w:t xml:space="preserve"> When k is equal to 0, layer_id_refering_sps[ 0 ] is equal to the nuh_layer_id value of the SPS.</w:t>
      </w:r>
    </w:p>
    <w:p w14:paraId="5C6B28B3" w14:textId="4C8360B9" w:rsidR="00AC351B" w:rsidRPr="007D25B0" w:rsidRDefault="00AC351B" w:rsidP="00AC351B">
      <w:pPr>
        <w:rPr>
          <w:b/>
        </w:rPr>
      </w:pPr>
      <w:r w:rsidRPr="007D25B0">
        <w:rPr>
          <w:b/>
          <w:bCs/>
        </w:rPr>
        <w:t>num_scaled_ref_layer_offsets</w:t>
      </w:r>
      <w:r w:rsidR="005248E0" w:rsidRPr="00F1520D">
        <w:rPr>
          <w:bCs/>
          <w:highlight w:val="yellow"/>
        </w:rPr>
        <w:t>[ k ]</w:t>
      </w:r>
      <w:r w:rsidRPr="007D25B0">
        <w:rPr>
          <w:noProof/>
        </w:rPr>
        <w:t xml:space="preserve"> specifies</w:t>
      </w:r>
      <w:r w:rsidRPr="007D25B0">
        <w:t xml:space="preserve"> </w:t>
      </w:r>
      <w:r w:rsidRPr="007D25B0">
        <w:rPr>
          <w:bCs/>
          <w:szCs w:val="22"/>
        </w:rPr>
        <w:t xml:space="preserve">the </w:t>
      </w:r>
      <w:r w:rsidRPr="007D25B0">
        <w:rPr>
          <w:noProof/>
        </w:rPr>
        <w:t xml:space="preserve">number of sets of </w:t>
      </w:r>
      <w:r w:rsidRPr="007D25B0">
        <w:t xml:space="preserve">scaled reference layer offset parameters </w:t>
      </w:r>
      <w:r w:rsidRPr="007D25B0">
        <w:rPr>
          <w:noProof/>
        </w:rPr>
        <w:t xml:space="preserve">that </w:t>
      </w:r>
      <w:r w:rsidRPr="007D25B0">
        <w:t>are present in the SPS.</w:t>
      </w:r>
      <w:r w:rsidRPr="007D25B0">
        <w:rPr>
          <w:noProof/>
        </w:rPr>
        <w:t xml:space="preserve"> The value of </w:t>
      </w:r>
      <w:r w:rsidRPr="007D25B0">
        <w:rPr>
          <w:bCs/>
        </w:rPr>
        <w:t>num_scaled_ref_layer_offsets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 xml:space="preserve"> shall be in the range of 0 to 63, inclusive.</w:t>
      </w:r>
    </w:p>
    <w:p w14:paraId="16055071" w14:textId="08717993" w:rsidR="00AC351B" w:rsidRPr="007D25B0" w:rsidRDefault="00AC351B" w:rsidP="00AC351B">
      <w:pPr>
        <w:pStyle w:val="3N"/>
        <w:rPr>
          <w:noProof/>
        </w:rPr>
      </w:pPr>
      <w:r w:rsidRPr="007D25B0">
        <w:rPr>
          <w:b/>
          <w:noProof/>
        </w:rPr>
        <w:t>scaled_ref_layer_left_offset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noProof/>
        </w:rPr>
        <w:t xml:space="preserve"> specifies the horizontal offset between the </w:t>
      </w:r>
      <w:r w:rsidRPr="007D25B0">
        <w:rPr>
          <w:rFonts w:eastAsiaTheme="minorEastAsia"/>
          <w:noProof/>
          <w:lang w:eastAsia="zh-CN"/>
        </w:rPr>
        <w:t>top</w:t>
      </w:r>
      <w:r w:rsidRPr="007D25B0">
        <w:rPr>
          <w:noProof/>
        </w:rPr>
        <w:t xml:space="preserve">-left luma sample of the resampled i-th direct reference layer picture used for inter-layer prediction and the </w:t>
      </w:r>
      <w:r w:rsidRPr="007D25B0">
        <w:rPr>
          <w:noProof/>
          <w:lang w:val="en-US"/>
        </w:rPr>
        <w:t>top</w:t>
      </w:r>
      <w:r w:rsidRPr="007D25B0">
        <w:rPr>
          <w:noProof/>
        </w:rPr>
        <w:t xml:space="preserve">-left luma sample of the current picture </w:t>
      </w:r>
      <w:r w:rsidR="009725F8" w:rsidRPr="00F04970">
        <w:rPr>
          <w:noProof/>
          <w:highlight w:val="yellow"/>
        </w:rPr>
        <w:t>with nuh_layer_id equal to layer_id_refering_sps[ k ]</w:t>
      </w:r>
      <w:r w:rsidR="009725F8">
        <w:rPr>
          <w:noProof/>
        </w:rPr>
        <w:t xml:space="preserve"> </w:t>
      </w:r>
      <w:r w:rsidRPr="007D25B0">
        <w:rPr>
          <w:noProof/>
        </w:rPr>
        <w:t>in units of two luma samples. When not present, the value of scaled_ref_layer_left_offset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b/>
          <w:bCs/>
        </w:rPr>
        <w:t xml:space="preserve"> </w:t>
      </w:r>
      <w:r w:rsidRPr="007D25B0">
        <w:rPr>
          <w:noProof/>
        </w:rPr>
        <w:t>is inferred to be equal to 0.</w:t>
      </w:r>
    </w:p>
    <w:p w14:paraId="64EBCABA" w14:textId="5739CA94" w:rsidR="00AC351B" w:rsidRPr="007D25B0" w:rsidRDefault="00AC351B" w:rsidP="00AC351B">
      <w:pPr>
        <w:pStyle w:val="3N"/>
        <w:rPr>
          <w:noProof/>
        </w:rPr>
      </w:pPr>
      <w:r w:rsidRPr="007D25B0">
        <w:rPr>
          <w:b/>
          <w:noProof/>
        </w:rPr>
        <w:t>scaled_ref_layer_top_offset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noProof/>
        </w:rPr>
        <w:t xml:space="preserve"> specifies the vertical offset between the </w:t>
      </w:r>
      <w:r w:rsidRPr="007D25B0">
        <w:rPr>
          <w:rFonts w:eastAsiaTheme="minorEastAsia"/>
          <w:noProof/>
          <w:lang w:eastAsia="zh-CN"/>
        </w:rPr>
        <w:t>top</w:t>
      </w:r>
      <w:r w:rsidRPr="007D25B0">
        <w:rPr>
          <w:noProof/>
        </w:rPr>
        <w:t xml:space="preserve">-left luma sample of the resampled i-th direct reference layer picture used for inter-layer prediction and the top-left luma sample of the current picture </w:t>
      </w:r>
      <w:r w:rsidR="009725F8" w:rsidRPr="00F04970">
        <w:rPr>
          <w:noProof/>
          <w:highlight w:val="yellow"/>
        </w:rPr>
        <w:t>with nuh_layer_id equal to layer_id_refering_sps[ k ]</w:t>
      </w:r>
      <w:r w:rsidR="009725F8">
        <w:rPr>
          <w:noProof/>
        </w:rPr>
        <w:t xml:space="preserve"> </w:t>
      </w:r>
      <w:r w:rsidRPr="007D25B0">
        <w:rPr>
          <w:noProof/>
        </w:rPr>
        <w:t>in units of two luma samples. When not present, the value of scaled_ref_layer_top_offset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b/>
          <w:bCs/>
        </w:rPr>
        <w:t xml:space="preserve"> </w:t>
      </w:r>
      <w:r w:rsidRPr="007D25B0">
        <w:rPr>
          <w:noProof/>
        </w:rPr>
        <w:t xml:space="preserve"> is inferred to be equal to 0.</w:t>
      </w:r>
    </w:p>
    <w:p w14:paraId="44CD2CF1" w14:textId="30ADC544" w:rsidR="00AC351B" w:rsidRPr="007D25B0" w:rsidRDefault="00AC351B" w:rsidP="00AC351B">
      <w:pPr>
        <w:pStyle w:val="3N"/>
        <w:rPr>
          <w:noProof/>
        </w:rPr>
      </w:pPr>
      <w:r w:rsidRPr="007D25B0">
        <w:rPr>
          <w:b/>
          <w:noProof/>
        </w:rPr>
        <w:t>scaled_ref_layer_right_offset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noProof/>
        </w:rPr>
        <w:t xml:space="preserve"> specifies the horizontal offset between the bottom-right luma sample of the resampled i-th direct reference layer picture used for inter-layer prediction and the bottom-right luma sample of the </w:t>
      </w:r>
      <w:r w:rsidRPr="007D25B0">
        <w:rPr>
          <w:noProof/>
        </w:rPr>
        <w:lastRenderedPageBreak/>
        <w:t xml:space="preserve">current picture </w:t>
      </w:r>
      <w:r w:rsidR="009725F8" w:rsidRPr="00F04970">
        <w:rPr>
          <w:noProof/>
          <w:highlight w:val="yellow"/>
        </w:rPr>
        <w:t>with nuh_layer_id equal to layer_id_refering_sps[ k ]</w:t>
      </w:r>
      <w:r w:rsidR="009725F8">
        <w:rPr>
          <w:noProof/>
        </w:rPr>
        <w:t xml:space="preserve"> </w:t>
      </w:r>
      <w:r w:rsidRPr="007D25B0">
        <w:rPr>
          <w:noProof/>
        </w:rPr>
        <w:t>in units of two luma samples. When not present, the value of scaled_ref_layer_right_offset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b/>
          <w:bCs/>
        </w:rPr>
        <w:t xml:space="preserve"> </w:t>
      </w:r>
      <w:r w:rsidRPr="007D25B0">
        <w:rPr>
          <w:noProof/>
        </w:rPr>
        <w:t xml:space="preserve"> is inferred to be equal to 0.</w:t>
      </w:r>
    </w:p>
    <w:p w14:paraId="0E41FE8F" w14:textId="41E31899" w:rsidR="00AC351B" w:rsidRPr="007D25B0" w:rsidRDefault="00AC351B" w:rsidP="00AC351B">
      <w:pPr>
        <w:pStyle w:val="3N"/>
        <w:rPr>
          <w:lang w:val="en-US"/>
        </w:rPr>
      </w:pPr>
      <w:r w:rsidRPr="007D25B0">
        <w:rPr>
          <w:b/>
          <w:noProof/>
        </w:rPr>
        <w:t>scaled_ref_layer_bottom_offset</w:t>
      </w:r>
      <w:r w:rsidR="005248E0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b/>
          <w:bCs/>
        </w:rPr>
        <w:t xml:space="preserve"> </w:t>
      </w:r>
      <w:r w:rsidRPr="007D25B0">
        <w:rPr>
          <w:noProof/>
        </w:rPr>
        <w:t xml:space="preserve"> specifies the vertical offset between the bottom-right luma sample of the resampled i-th direct reference layer picture used for inter-layer prediction and the bottom-right luma sample of the current picture </w:t>
      </w:r>
      <w:r w:rsidR="009725F8" w:rsidRPr="00F1520D">
        <w:rPr>
          <w:noProof/>
          <w:highlight w:val="yellow"/>
        </w:rPr>
        <w:t>with nuh_layer_id equal to layer_id_refering_sps[ k ]</w:t>
      </w:r>
      <w:r w:rsidR="009725F8">
        <w:rPr>
          <w:noProof/>
        </w:rPr>
        <w:t xml:space="preserve"> </w:t>
      </w:r>
      <w:r w:rsidRPr="007D25B0">
        <w:rPr>
          <w:noProof/>
        </w:rPr>
        <w:t>in units of two luma samples. When not present, the value of scaled_ref_layer_bottom_offset</w:t>
      </w:r>
      <w:r w:rsidR="009725F8" w:rsidRPr="00F04970">
        <w:rPr>
          <w:bCs/>
          <w:highlight w:val="yellow"/>
        </w:rPr>
        <w:t>[ k ]</w:t>
      </w:r>
      <w:r w:rsidRPr="007D25B0">
        <w:rPr>
          <w:bCs/>
        </w:rPr>
        <w:t>[ i ]</w:t>
      </w:r>
      <w:r w:rsidRPr="007D25B0">
        <w:rPr>
          <w:b/>
          <w:bCs/>
        </w:rPr>
        <w:t xml:space="preserve"> </w:t>
      </w:r>
      <w:r w:rsidRPr="007D25B0">
        <w:rPr>
          <w:noProof/>
        </w:rPr>
        <w:t xml:space="preserve"> is inferred to be equal to 0.</w:t>
      </w:r>
    </w:p>
    <w:p w14:paraId="71CB1341" w14:textId="77777777" w:rsidR="00D15482" w:rsidRPr="007D25B0" w:rsidRDefault="00D15482" w:rsidP="00D15482">
      <w:pPr>
        <w:pStyle w:val="3N"/>
        <w:rPr>
          <w:lang w:val="en-US"/>
        </w:rPr>
      </w:pPr>
    </w:p>
    <w:p w14:paraId="0347AA87" w14:textId="29A501D7" w:rsidR="00B26D85" w:rsidRPr="007D25B0" w:rsidRDefault="00B26D85" w:rsidP="00F1520D">
      <w:pPr>
        <w:pStyle w:val="Annex4"/>
        <w:numPr>
          <w:ilvl w:val="0"/>
          <w:numId w:val="0"/>
        </w:numPr>
        <w:ind w:left="1728" w:hanging="1728"/>
      </w:pPr>
      <w:bookmarkStart w:id="15" w:name="_Toc366772027"/>
      <w:r>
        <w:t xml:space="preserve">H.8.1.4 </w:t>
      </w:r>
      <w:r w:rsidRPr="007D25B0">
        <w:t>Resampling process for inter layer reference pictures</w:t>
      </w:r>
      <w:bookmarkEnd w:id="15"/>
    </w:p>
    <w:p w14:paraId="37245480" w14:textId="7D9CBD70" w:rsidR="00D15482" w:rsidRPr="00F1520D" w:rsidRDefault="00B26D85" w:rsidP="003002E8">
      <w:pPr>
        <w:rPr>
          <w:lang w:val="en-CA" w:eastAsia="ja-JP"/>
        </w:rPr>
      </w:pPr>
      <w:r>
        <w:rPr>
          <w:lang w:val="en-CA" w:eastAsia="ja-JP"/>
        </w:rPr>
        <w:t>…</w:t>
      </w:r>
    </w:p>
    <w:p w14:paraId="19D36ECA" w14:textId="77777777" w:rsidR="00B26D85" w:rsidRPr="007D25B0" w:rsidRDefault="00B26D85" w:rsidP="00B26D85">
      <w:pPr>
        <w:spacing w:before="120"/>
        <w:rPr>
          <w:noProof/>
        </w:rPr>
      </w:pPr>
      <w:r w:rsidRPr="007D25B0">
        <w:rPr>
          <w:rFonts w:eastAsia="Batang"/>
          <w:bCs/>
          <w:lang w:val="en-CA" w:eastAsia="ko-KR"/>
        </w:rPr>
        <w:t>The variable currLayerId is set equal to nuh_layer_id of the current picture. The variable dRlIdx is set equal to DirectRefLayerIdx[ currLayerId ][ </w:t>
      </w:r>
      <w:r w:rsidRPr="007D25B0">
        <w:rPr>
          <w:noProof/>
        </w:rPr>
        <w:t>rLId ].</w:t>
      </w:r>
    </w:p>
    <w:p w14:paraId="5F4E01D0" w14:textId="77777777" w:rsidR="00B26D85" w:rsidRPr="007D25B0" w:rsidRDefault="00B26D85" w:rsidP="00B26D85">
      <w:pPr>
        <w:spacing w:before="120"/>
        <w:rPr>
          <w:noProof/>
        </w:rPr>
      </w:pPr>
      <w:r w:rsidRPr="007D25B0">
        <w:rPr>
          <w:noProof/>
        </w:rPr>
        <w:t>The variables ScaledRefLayerLeftOffset, ScaledRefLayerTopOffset, ScaledRefLayerRightOffset and ScaledRefLayerBottomOffset are derived as follows:</w:t>
      </w:r>
    </w:p>
    <w:p w14:paraId="4EA87EE0" w14:textId="1975C71F" w:rsidR="00B26D85" w:rsidRPr="007D25B0" w:rsidRDefault="00B26D85" w:rsidP="00B26D85">
      <w:pPr>
        <w:pStyle w:val="Equation"/>
        <w:spacing w:before="136" w:after="0"/>
        <w:ind w:left="630"/>
        <w:rPr>
          <w:noProof/>
          <w:sz w:val="20"/>
          <w:szCs w:val="20"/>
          <w:lang w:eastAsia="ko-KR"/>
        </w:rPr>
      </w:pPr>
      <w:r w:rsidRPr="007D25B0">
        <w:rPr>
          <w:noProof/>
          <w:sz w:val="20"/>
          <w:szCs w:val="20"/>
        </w:rPr>
        <w:t>ScaledRefLayerLeftOffset = scaled_ref_layer_left_offset</w:t>
      </w:r>
      <w:r w:rsidRPr="00F1520D">
        <w:rPr>
          <w:noProof/>
          <w:sz w:val="20"/>
          <w:szCs w:val="20"/>
          <w:highlight w:val="yellow"/>
        </w:rPr>
        <w:t>[ </w:t>
      </w:r>
      <w:r w:rsidR="001A0795">
        <w:rPr>
          <w:bCs/>
          <w:highlight w:val="yellow"/>
        </w:rPr>
        <w:t>LIdtoIdx</w:t>
      </w:r>
      <w:r w:rsidR="001A0795">
        <w:rPr>
          <w:bCs/>
          <w:sz w:val="20"/>
          <w:highlight w:val="yellow"/>
        </w:rPr>
        <w:t>[ </w:t>
      </w:r>
      <w:r w:rsidRPr="00F1520D">
        <w:rPr>
          <w:noProof/>
          <w:sz w:val="20"/>
          <w:szCs w:val="20"/>
          <w:highlight w:val="yellow"/>
        </w:rPr>
        <w:t>currLayerId ]</w:t>
      </w:r>
      <w:r w:rsidR="001A0795" w:rsidRPr="00F04970">
        <w:rPr>
          <w:noProof/>
          <w:sz w:val="20"/>
          <w:szCs w:val="20"/>
          <w:highlight w:val="yellow"/>
        </w:rPr>
        <w:t> </w:t>
      </w:r>
      <w:r w:rsidR="001A0795">
        <w:rPr>
          <w:noProof/>
          <w:sz w:val="20"/>
          <w:szCs w:val="20"/>
        </w:rPr>
        <w:t>]</w:t>
      </w:r>
      <w:r w:rsidRPr="007D25B0">
        <w:rPr>
          <w:noProof/>
          <w:sz w:val="20"/>
          <w:szCs w:val="20"/>
        </w:rPr>
        <w:t>[ dRlIdx ] &lt;&lt; 1</w:t>
      </w:r>
      <w:r w:rsidRPr="007D25B0">
        <w:rPr>
          <w:noProof/>
          <w:sz w:val="20"/>
          <w:szCs w:val="20"/>
        </w:rPr>
        <w:tab/>
      </w:r>
      <w:r w:rsidRPr="007D25B0">
        <w:rPr>
          <w:noProof/>
          <w:sz w:val="20"/>
          <w:szCs w:val="20"/>
          <w:lang w:eastAsia="ko-KR"/>
        </w:rPr>
        <w:t>(H</w:t>
      </w:r>
      <w:r w:rsidRPr="007D25B0">
        <w:rPr>
          <w:noProof/>
          <w:sz w:val="20"/>
          <w:szCs w:val="20"/>
        </w:rPr>
        <w:noBreakHyphen/>
      </w:r>
      <w:r w:rsidRPr="007D25B0">
        <w:rPr>
          <w:noProof/>
          <w:sz w:val="20"/>
          <w:szCs w:val="20"/>
        </w:rPr>
        <w:fldChar w:fldCharType="begin"/>
      </w:r>
      <w:r w:rsidRPr="007D25B0">
        <w:rPr>
          <w:noProof/>
          <w:sz w:val="20"/>
          <w:szCs w:val="20"/>
        </w:rPr>
        <w:instrText xml:space="preserve"> SEQ Equation \* ARABIC </w:instrText>
      </w:r>
      <w:r w:rsidRPr="007D25B0">
        <w:rPr>
          <w:noProof/>
          <w:sz w:val="20"/>
          <w:szCs w:val="20"/>
        </w:rPr>
        <w:fldChar w:fldCharType="separate"/>
      </w:r>
      <w:r w:rsidRPr="007D25B0">
        <w:rPr>
          <w:noProof/>
          <w:sz w:val="20"/>
          <w:szCs w:val="20"/>
        </w:rPr>
        <w:t>13</w:t>
      </w:r>
      <w:r w:rsidRPr="007D25B0">
        <w:rPr>
          <w:noProof/>
          <w:sz w:val="20"/>
          <w:szCs w:val="20"/>
        </w:rPr>
        <w:fldChar w:fldCharType="end"/>
      </w:r>
      <w:r w:rsidRPr="007D25B0">
        <w:rPr>
          <w:noProof/>
          <w:sz w:val="20"/>
          <w:szCs w:val="20"/>
          <w:lang w:eastAsia="ko-KR"/>
        </w:rPr>
        <w:t>)</w:t>
      </w:r>
      <w:r w:rsidRPr="007D25B0">
        <w:rPr>
          <w:noProof/>
          <w:sz w:val="20"/>
          <w:szCs w:val="20"/>
        </w:rPr>
        <w:br/>
        <w:t>ScaledRefLayerTopOffset = scaled_ref_layer_top_offset</w:t>
      </w:r>
      <w:r w:rsidRPr="00F04970">
        <w:rPr>
          <w:noProof/>
          <w:sz w:val="20"/>
          <w:szCs w:val="20"/>
          <w:highlight w:val="yellow"/>
        </w:rPr>
        <w:t>[</w:t>
      </w:r>
      <w:r w:rsidR="001A0795" w:rsidRPr="00F04970">
        <w:rPr>
          <w:noProof/>
          <w:sz w:val="20"/>
          <w:szCs w:val="20"/>
          <w:highlight w:val="yellow"/>
        </w:rPr>
        <w:t> </w:t>
      </w:r>
      <w:r w:rsidR="001A0795">
        <w:rPr>
          <w:bCs/>
          <w:highlight w:val="yellow"/>
        </w:rPr>
        <w:t>LIdtoIdx</w:t>
      </w:r>
      <w:r w:rsidR="001A0795">
        <w:rPr>
          <w:bCs/>
          <w:sz w:val="20"/>
          <w:highlight w:val="yellow"/>
        </w:rPr>
        <w:t>[ </w:t>
      </w:r>
      <w:r w:rsidR="001A0795" w:rsidRPr="00F04970">
        <w:rPr>
          <w:noProof/>
          <w:sz w:val="20"/>
          <w:szCs w:val="20"/>
          <w:highlight w:val="yellow"/>
        </w:rPr>
        <w:t>currLayerId ] </w:t>
      </w:r>
      <w:r w:rsidRPr="00F04970">
        <w:rPr>
          <w:noProof/>
          <w:sz w:val="20"/>
          <w:szCs w:val="20"/>
          <w:highlight w:val="yellow"/>
        </w:rPr>
        <w:t>]</w:t>
      </w:r>
      <w:r w:rsidRPr="007D25B0">
        <w:rPr>
          <w:noProof/>
          <w:sz w:val="20"/>
          <w:szCs w:val="20"/>
        </w:rPr>
        <w:t>[ dRlIdx]  &lt;&lt; 1</w:t>
      </w:r>
      <w:r w:rsidRPr="007D25B0">
        <w:rPr>
          <w:noProof/>
          <w:sz w:val="20"/>
          <w:szCs w:val="20"/>
        </w:rPr>
        <w:tab/>
      </w:r>
      <w:r w:rsidRPr="007D25B0">
        <w:rPr>
          <w:noProof/>
          <w:sz w:val="20"/>
          <w:szCs w:val="20"/>
          <w:lang w:eastAsia="ko-KR"/>
        </w:rPr>
        <w:t>(H</w:t>
      </w:r>
      <w:r w:rsidRPr="007D25B0">
        <w:rPr>
          <w:noProof/>
          <w:sz w:val="20"/>
          <w:szCs w:val="20"/>
        </w:rPr>
        <w:noBreakHyphen/>
      </w:r>
      <w:r w:rsidRPr="007D25B0">
        <w:rPr>
          <w:noProof/>
          <w:sz w:val="20"/>
          <w:szCs w:val="20"/>
        </w:rPr>
        <w:fldChar w:fldCharType="begin"/>
      </w:r>
      <w:r w:rsidRPr="007D25B0">
        <w:rPr>
          <w:noProof/>
          <w:sz w:val="20"/>
          <w:szCs w:val="20"/>
        </w:rPr>
        <w:instrText xml:space="preserve"> SEQ Equation \* ARABIC </w:instrText>
      </w:r>
      <w:r w:rsidRPr="007D25B0">
        <w:rPr>
          <w:noProof/>
          <w:sz w:val="20"/>
          <w:szCs w:val="20"/>
        </w:rPr>
        <w:fldChar w:fldCharType="separate"/>
      </w:r>
      <w:r w:rsidRPr="007D25B0">
        <w:rPr>
          <w:noProof/>
          <w:sz w:val="20"/>
          <w:szCs w:val="20"/>
        </w:rPr>
        <w:t>14</w:t>
      </w:r>
      <w:r w:rsidRPr="007D25B0">
        <w:rPr>
          <w:noProof/>
          <w:sz w:val="20"/>
          <w:szCs w:val="20"/>
        </w:rPr>
        <w:fldChar w:fldCharType="end"/>
      </w:r>
      <w:r w:rsidRPr="007D25B0">
        <w:rPr>
          <w:noProof/>
          <w:sz w:val="20"/>
          <w:szCs w:val="20"/>
          <w:lang w:eastAsia="ko-KR"/>
        </w:rPr>
        <w:t>)</w:t>
      </w:r>
      <w:r w:rsidRPr="007D25B0">
        <w:rPr>
          <w:noProof/>
          <w:sz w:val="20"/>
          <w:szCs w:val="20"/>
        </w:rPr>
        <w:br/>
        <w:t>ScaledRefLayerRightOffset = scaled_ref_layer_right_offset</w:t>
      </w:r>
      <w:r w:rsidRPr="00F04970">
        <w:rPr>
          <w:noProof/>
          <w:sz w:val="20"/>
          <w:szCs w:val="20"/>
          <w:highlight w:val="yellow"/>
        </w:rPr>
        <w:t>[</w:t>
      </w:r>
      <w:r w:rsidR="001A0795" w:rsidRPr="00F04970">
        <w:rPr>
          <w:noProof/>
          <w:sz w:val="20"/>
          <w:szCs w:val="20"/>
          <w:highlight w:val="yellow"/>
        </w:rPr>
        <w:t> </w:t>
      </w:r>
      <w:r w:rsidR="001A0795">
        <w:rPr>
          <w:bCs/>
          <w:highlight w:val="yellow"/>
        </w:rPr>
        <w:t>LIdtoIdx</w:t>
      </w:r>
      <w:r w:rsidR="001A0795">
        <w:rPr>
          <w:bCs/>
          <w:sz w:val="20"/>
          <w:highlight w:val="yellow"/>
        </w:rPr>
        <w:t>[ </w:t>
      </w:r>
      <w:r w:rsidR="001A0795" w:rsidRPr="00F04970">
        <w:rPr>
          <w:noProof/>
          <w:sz w:val="20"/>
          <w:szCs w:val="20"/>
          <w:highlight w:val="yellow"/>
        </w:rPr>
        <w:t>currLayerId ] </w:t>
      </w:r>
      <w:r w:rsidRPr="00F04970">
        <w:rPr>
          <w:noProof/>
          <w:sz w:val="20"/>
          <w:szCs w:val="20"/>
          <w:highlight w:val="yellow"/>
        </w:rPr>
        <w:t>]</w:t>
      </w:r>
      <w:r w:rsidRPr="007D25B0">
        <w:rPr>
          <w:noProof/>
          <w:sz w:val="20"/>
          <w:szCs w:val="20"/>
        </w:rPr>
        <w:t>[ dRlIdx ]  &lt;&lt; 1</w:t>
      </w:r>
      <w:r w:rsidRPr="007D25B0">
        <w:rPr>
          <w:noProof/>
          <w:sz w:val="20"/>
          <w:szCs w:val="20"/>
        </w:rPr>
        <w:tab/>
      </w:r>
      <w:r w:rsidRPr="007D25B0">
        <w:rPr>
          <w:noProof/>
          <w:sz w:val="20"/>
          <w:szCs w:val="20"/>
          <w:lang w:eastAsia="ko-KR"/>
        </w:rPr>
        <w:t>(H</w:t>
      </w:r>
      <w:r w:rsidRPr="007D25B0">
        <w:rPr>
          <w:noProof/>
          <w:sz w:val="20"/>
          <w:szCs w:val="20"/>
        </w:rPr>
        <w:noBreakHyphen/>
      </w:r>
      <w:r w:rsidRPr="007D25B0">
        <w:rPr>
          <w:noProof/>
          <w:sz w:val="20"/>
          <w:szCs w:val="20"/>
        </w:rPr>
        <w:fldChar w:fldCharType="begin"/>
      </w:r>
      <w:r w:rsidRPr="007D25B0">
        <w:rPr>
          <w:noProof/>
          <w:sz w:val="20"/>
          <w:szCs w:val="20"/>
        </w:rPr>
        <w:instrText xml:space="preserve"> SEQ Equation \* ARABIC </w:instrText>
      </w:r>
      <w:r w:rsidRPr="007D25B0">
        <w:rPr>
          <w:noProof/>
          <w:sz w:val="20"/>
          <w:szCs w:val="20"/>
        </w:rPr>
        <w:fldChar w:fldCharType="separate"/>
      </w:r>
      <w:r w:rsidRPr="007D25B0">
        <w:rPr>
          <w:noProof/>
          <w:sz w:val="20"/>
          <w:szCs w:val="20"/>
        </w:rPr>
        <w:t>15</w:t>
      </w:r>
      <w:r w:rsidRPr="007D25B0">
        <w:rPr>
          <w:noProof/>
          <w:sz w:val="20"/>
          <w:szCs w:val="20"/>
        </w:rPr>
        <w:fldChar w:fldCharType="end"/>
      </w:r>
      <w:r w:rsidRPr="007D25B0">
        <w:rPr>
          <w:noProof/>
          <w:sz w:val="20"/>
          <w:szCs w:val="20"/>
          <w:lang w:eastAsia="ko-KR"/>
        </w:rPr>
        <w:t>)</w:t>
      </w:r>
      <w:r w:rsidRPr="007D25B0">
        <w:rPr>
          <w:noProof/>
          <w:sz w:val="20"/>
          <w:szCs w:val="20"/>
        </w:rPr>
        <w:br/>
        <w:t>ScaledRefLayerBottomOffset = scaled_ref_layer_bottom_offset</w:t>
      </w:r>
      <w:r w:rsidRPr="00F04970">
        <w:rPr>
          <w:noProof/>
          <w:sz w:val="20"/>
          <w:szCs w:val="20"/>
          <w:highlight w:val="yellow"/>
        </w:rPr>
        <w:t>[</w:t>
      </w:r>
      <w:r w:rsidR="001A0795" w:rsidRPr="00F04970">
        <w:rPr>
          <w:noProof/>
          <w:sz w:val="20"/>
          <w:szCs w:val="20"/>
          <w:highlight w:val="yellow"/>
        </w:rPr>
        <w:t> </w:t>
      </w:r>
      <w:r w:rsidR="001A0795">
        <w:rPr>
          <w:bCs/>
          <w:highlight w:val="yellow"/>
        </w:rPr>
        <w:t>LIdRtoIdx</w:t>
      </w:r>
      <w:r w:rsidR="001A0795">
        <w:rPr>
          <w:bCs/>
          <w:sz w:val="20"/>
          <w:highlight w:val="yellow"/>
        </w:rPr>
        <w:t>[ </w:t>
      </w:r>
      <w:r w:rsidR="001A0795" w:rsidRPr="00F04970">
        <w:rPr>
          <w:noProof/>
          <w:sz w:val="20"/>
          <w:szCs w:val="20"/>
          <w:highlight w:val="yellow"/>
        </w:rPr>
        <w:t>currLayerId ] </w:t>
      </w:r>
      <w:r w:rsidRPr="00F04970">
        <w:rPr>
          <w:noProof/>
          <w:sz w:val="20"/>
          <w:szCs w:val="20"/>
          <w:highlight w:val="yellow"/>
        </w:rPr>
        <w:t>]</w:t>
      </w:r>
      <w:r w:rsidRPr="007D25B0">
        <w:rPr>
          <w:noProof/>
          <w:sz w:val="20"/>
          <w:szCs w:val="20"/>
        </w:rPr>
        <w:t>[ dRlIdx ]  &lt;&lt; 1</w:t>
      </w:r>
      <w:r w:rsidRPr="007D25B0">
        <w:rPr>
          <w:noProof/>
          <w:sz w:val="20"/>
          <w:szCs w:val="20"/>
        </w:rPr>
        <w:tab/>
      </w:r>
      <w:r w:rsidRPr="007D25B0">
        <w:rPr>
          <w:noProof/>
          <w:sz w:val="20"/>
          <w:szCs w:val="20"/>
          <w:lang w:eastAsia="ko-KR"/>
        </w:rPr>
        <w:t>(H</w:t>
      </w:r>
      <w:r w:rsidRPr="007D25B0">
        <w:rPr>
          <w:noProof/>
          <w:sz w:val="20"/>
          <w:szCs w:val="20"/>
        </w:rPr>
        <w:noBreakHyphen/>
      </w:r>
      <w:r w:rsidRPr="007D25B0">
        <w:rPr>
          <w:noProof/>
          <w:sz w:val="20"/>
          <w:szCs w:val="20"/>
        </w:rPr>
        <w:fldChar w:fldCharType="begin"/>
      </w:r>
      <w:r w:rsidRPr="007D25B0">
        <w:rPr>
          <w:noProof/>
          <w:sz w:val="20"/>
          <w:szCs w:val="20"/>
        </w:rPr>
        <w:instrText xml:space="preserve"> SEQ Equation \* ARABIC </w:instrText>
      </w:r>
      <w:r w:rsidRPr="007D25B0">
        <w:rPr>
          <w:noProof/>
          <w:sz w:val="20"/>
          <w:szCs w:val="20"/>
        </w:rPr>
        <w:fldChar w:fldCharType="separate"/>
      </w:r>
      <w:r w:rsidRPr="007D25B0">
        <w:rPr>
          <w:noProof/>
          <w:sz w:val="20"/>
          <w:szCs w:val="20"/>
        </w:rPr>
        <w:t>16</w:t>
      </w:r>
      <w:r w:rsidRPr="007D25B0">
        <w:rPr>
          <w:noProof/>
          <w:sz w:val="20"/>
          <w:szCs w:val="20"/>
        </w:rPr>
        <w:fldChar w:fldCharType="end"/>
      </w:r>
      <w:r w:rsidRPr="007D25B0">
        <w:rPr>
          <w:noProof/>
          <w:sz w:val="20"/>
          <w:szCs w:val="20"/>
          <w:lang w:eastAsia="ko-KR"/>
        </w:rPr>
        <w:t>)</w:t>
      </w:r>
    </w:p>
    <w:p w14:paraId="5F2F2E4D" w14:textId="4083ACAA" w:rsidR="00600A08" w:rsidRPr="00F1520D" w:rsidRDefault="00B26D85" w:rsidP="003D4F4B">
      <w:pPr>
        <w:pStyle w:val="3N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…</w:t>
      </w:r>
    </w:p>
    <w:p w14:paraId="5AA22788" w14:textId="77777777" w:rsidR="00B26D85" w:rsidRPr="00F1520D" w:rsidRDefault="00B26D85" w:rsidP="003D4F4B">
      <w:pPr>
        <w:pStyle w:val="3N"/>
        <w:rPr>
          <w:rFonts w:eastAsiaTheme="minorEastAsia"/>
          <w:lang w:val="en-CA" w:eastAsia="ja-JP"/>
        </w:rPr>
      </w:pPr>
    </w:p>
    <w:p w14:paraId="30101D56" w14:textId="77777777" w:rsidR="009E2B62" w:rsidRDefault="009E2B62" w:rsidP="009E2B62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14:paraId="75422C27" w14:textId="77777777" w:rsidR="00E2675B" w:rsidRDefault="009E2B62" w:rsidP="009E2B62">
      <w:pPr>
        <w:jc w:val="both"/>
        <w:rPr>
          <w:lang w:val="en-CA" w:eastAsia="ja-JP"/>
        </w:rPr>
      </w:pPr>
      <w:r w:rsidRPr="001E012A">
        <w:rPr>
          <w:lang w:val="en-CA" w:eastAsia="ja-JP"/>
        </w:rPr>
        <w:t>This contribution</w:t>
      </w:r>
      <w:r w:rsidRPr="001E012A">
        <w:rPr>
          <w:rFonts w:hint="eastAsia"/>
          <w:lang w:val="en-CA" w:eastAsia="ja-JP"/>
        </w:rPr>
        <w:t xml:space="preserve"> proposes</w:t>
      </w:r>
      <w:r>
        <w:rPr>
          <w:rFonts w:hint="eastAsia"/>
          <w:lang w:val="en-CA" w:eastAsia="ja-JP"/>
        </w:rPr>
        <w:t xml:space="preserve"> </w:t>
      </w:r>
      <w:r w:rsidR="00E2675B">
        <w:rPr>
          <w:rFonts w:hint="eastAsia"/>
          <w:lang w:val="en-CA" w:eastAsia="ja-JP"/>
        </w:rPr>
        <w:t>two proposals.</w:t>
      </w:r>
    </w:p>
    <w:p w14:paraId="06A4D20D" w14:textId="77777777" w:rsidR="009E2B62" w:rsidRDefault="009E2B62" w:rsidP="009E2B62">
      <w:pPr>
        <w:pStyle w:val="ab"/>
        <w:numPr>
          <w:ilvl w:val="0"/>
          <w:numId w:val="45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>Restrict sharing parameter sets (SPS/PPS) for direct or indirect reference layer.</w:t>
      </w:r>
    </w:p>
    <w:p w14:paraId="7C1AF630" w14:textId="5B4BA582" w:rsidR="009E2B62" w:rsidRDefault="009E2B62" w:rsidP="009E2B62">
      <w:pPr>
        <w:pStyle w:val="ab"/>
        <w:numPr>
          <w:ilvl w:val="0"/>
          <w:numId w:val="45"/>
        </w:numPr>
        <w:ind w:leftChars="0"/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Add new direct_dependency_type to </w:t>
      </w:r>
      <w:r w:rsidR="00BE0F5F">
        <w:rPr>
          <w:lang w:val="en-CA" w:eastAsia="ja-JP"/>
        </w:rPr>
        <w:t>show</w:t>
      </w:r>
      <w:r>
        <w:rPr>
          <w:rFonts w:hint="eastAsia"/>
          <w:lang w:val="en-CA" w:eastAsia="ja-JP"/>
        </w:rPr>
        <w:t xml:space="preserve"> </w:t>
      </w:r>
      <w:r w:rsidR="00AA1C6E">
        <w:rPr>
          <w:lang w:val="en-CA" w:eastAsia="ja-JP"/>
        </w:rPr>
        <w:t xml:space="preserve">sharing </w:t>
      </w:r>
      <w:r>
        <w:rPr>
          <w:rFonts w:hint="eastAsia"/>
          <w:lang w:val="en-CA" w:eastAsia="ja-JP"/>
        </w:rPr>
        <w:t xml:space="preserve">parameter </w:t>
      </w:r>
      <w:r w:rsidR="00AA1C6E">
        <w:rPr>
          <w:lang w:val="en-CA" w:eastAsia="ja-JP"/>
        </w:rPr>
        <w:t>set</w:t>
      </w:r>
      <w:r>
        <w:rPr>
          <w:rFonts w:hint="eastAsia"/>
          <w:lang w:val="en-CA" w:eastAsia="ja-JP"/>
        </w:rPr>
        <w:t xml:space="preserve"> dependency</w:t>
      </w:r>
      <w:r w:rsidR="002A7FA7">
        <w:rPr>
          <w:lang w:val="en-CA" w:eastAsia="ja-JP"/>
        </w:rPr>
        <w:t>.</w:t>
      </w:r>
    </w:p>
    <w:p w14:paraId="694867A8" w14:textId="163BCD5D" w:rsidR="00AE11F3" w:rsidRDefault="00AE11F3" w:rsidP="00AE11F3">
      <w:pPr>
        <w:pStyle w:val="ab"/>
        <w:numPr>
          <w:ilvl w:val="0"/>
          <w:numId w:val="45"/>
        </w:numPr>
        <w:ind w:leftChars="0"/>
        <w:jc w:val="both"/>
        <w:rPr>
          <w:lang w:val="en-CA" w:eastAsia="ja-JP"/>
        </w:rPr>
      </w:pPr>
      <w:r>
        <w:rPr>
          <w:lang w:val="en-CA" w:eastAsia="ja-JP"/>
        </w:rPr>
        <w:t>Signal scaled reference layer offsets for multiple layers which refer the same SPS or Move scaled reference layer offsets into VPS like JCTVC-N0089.</w:t>
      </w:r>
    </w:p>
    <w:p w14:paraId="04A66BFE" w14:textId="77777777" w:rsidR="00A77EE8" w:rsidRDefault="00E2675B" w:rsidP="00A77EE8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We think the first proposal is </w:t>
      </w:r>
      <w:r w:rsidR="00F7093C">
        <w:rPr>
          <w:lang w:val="en-CA" w:eastAsia="ja-JP"/>
        </w:rPr>
        <w:t>necessary</w:t>
      </w:r>
      <w:r w:rsidR="009E2B62">
        <w:rPr>
          <w:rFonts w:hint="eastAsia"/>
          <w:lang w:val="en-CA" w:eastAsia="ja-JP"/>
        </w:rPr>
        <w:t xml:space="preserve"> for </w:t>
      </w:r>
      <w:r>
        <w:rPr>
          <w:rFonts w:hint="eastAsia"/>
          <w:lang w:val="en-CA" w:eastAsia="ja-JP"/>
        </w:rPr>
        <w:t xml:space="preserve">efficient </w:t>
      </w:r>
      <w:r w:rsidR="009E2B62">
        <w:rPr>
          <w:rFonts w:hint="eastAsia"/>
          <w:lang w:val="en-CA" w:eastAsia="ja-JP"/>
        </w:rPr>
        <w:t>bitstream extraction</w:t>
      </w:r>
      <w:r w:rsidR="00824E48">
        <w:rPr>
          <w:lang w:val="en-CA" w:eastAsia="ja-JP"/>
        </w:rPr>
        <w:t>, a</w:t>
      </w:r>
      <w:r w:rsidR="009E2B62">
        <w:rPr>
          <w:rFonts w:hint="eastAsia"/>
          <w:lang w:val="en-CA" w:eastAsia="ja-JP"/>
        </w:rPr>
        <w:t xml:space="preserve">nd </w:t>
      </w:r>
      <w:r>
        <w:rPr>
          <w:rFonts w:hint="eastAsia"/>
          <w:lang w:val="en-CA" w:eastAsia="ja-JP"/>
        </w:rPr>
        <w:t>we al</w:t>
      </w:r>
      <w:bookmarkStart w:id="16" w:name="_GoBack"/>
      <w:bookmarkEnd w:id="16"/>
      <w:r>
        <w:rPr>
          <w:rFonts w:hint="eastAsia"/>
          <w:lang w:val="en-CA" w:eastAsia="ja-JP"/>
        </w:rPr>
        <w:t xml:space="preserve">so think </w:t>
      </w:r>
      <w:r w:rsidR="009E2B62">
        <w:rPr>
          <w:rFonts w:hint="eastAsia"/>
          <w:lang w:val="en-CA" w:eastAsia="ja-JP"/>
        </w:rPr>
        <w:t xml:space="preserve">the new direct dependency type is useful to accomplish </w:t>
      </w:r>
      <w:r w:rsidR="00D04777">
        <w:rPr>
          <w:rFonts w:hint="eastAsia"/>
          <w:lang w:val="en-CA" w:eastAsia="ja-JP"/>
        </w:rPr>
        <w:t>sharing</w:t>
      </w:r>
      <w:r w:rsidR="00D04777">
        <w:rPr>
          <w:lang w:val="en-CA" w:eastAsia="ja-JP"/>
        </w:rPr>
        <w:t xml:space="preserve"> </w:t>
      </w:r>
      <w:r w:rsidR="009E2B62">
        <w:rPr>
          <w:rFonts w:hint="eastAsia"/>
          <w:lang w:val="en-CA" w:eastAsia="ja-JP"/>
        </w:rPr>
        <w:t xml:space="preserve">parameter </w:t>
      </w:r>
      <w:r w:rsidR="00D04777">
        <w:rPr>
          <w:lang w:val="en-CA" w:eastAsia="ja-JP"/>
        </w:rPr>
        <w:t>set</w:t>
      </w:r>
      <w:r w:rsidR="009E2B62">
        <w:rPr>
          <w:rFonts w:hint="eastAsia"/>
          <w:lang w:val="en-CA" w:eastAsia="ja-JP"/>
        </w:rPr>
        <w:t xml:space="preserve"> in case that any other dependency is not applied</w:t>
      </w:r>
      <w:r>
        <w:rPr>
          <w:rFonts w:hint="eastAsia"/>
          <w:lang w:val="en-CA" w:eastAsia="ja-JP"/>
        </w:rPr>
        <w:t xml:space="preserve">. </w:t>
      </w:r>
      <w:r w:rsidR="00A77EE8">
        <w:rPr>
          <w:rFonts w:hint="eastAsia"/>
          <w:lang w:val="en-CA" w:eastAsia="ja-JP"/>
        </w:rPr>
        <w:t xml:space="preserve">We also suggest to signal scaled reference </w:t>
      </w:r>
      <w:r w:rsidR="00A77EE8">
        <w:rPr>
          <w:lang w:val="en-CA" w:eastAsia="ja-JP"/>
        </w:rPr>
        <w:t xml:space="preserve">layer offsets for multiple layers which refer the same SPS or move scaled reference layer offsets into VPS, which can enhance the </w:t>
      </w:r>
      <w:r w:rsidR="00A77EE8">
        <w:rPr>
          <w:rFonts w:hint="eastAsia"/>
          <w:lang w:val="en-CA" w:eastAsia="ja-JP"/>
        </w:rPr>
        <w:t>SPS sharing capability</w:t>
      </w:r>
      <w:r w:rsidR="00A77EE8">
        <w:rPr>
          <w:lang w:val="en-CA" w:eastAsia="ja-JP"/>
        </w:rPr>
        <w:t xml:space="preserve"> for Extended Spatial Scalability.</w:t>
      </w:r>
    </w:p>
    <w:p w14:paraId="31639BDB" w14:textId="2D276FC0" w:rsidR="009E2B62" w:rsidRDefault="00E2675B" w:rsidP="00E2675B">
      <w:pPr>
        <w:rPr>
          <w:lang w:val="en-CA" w:eastAsia="ja-JP"/>
        </w:rPr>
      </w:pPr>
      <w:r>
        <w:rPr>
          <w:rFonts w:hint="eastAsia"/>
          <w:lang w:val="en-CA" w:eastAsia="ja-JP"/>
        </w:rPr>
        <w:t>Therefore</w:t>
      </w:r>
      <w:r w:rsidR="00512113">
        <w:rPr>
          <w:rFonts w:hint="eastAsia"/>
          <w:lang w:val="en-CA" w:eastAsia="ja-JP"/>
        </w:rPr>
        <w:t>,</w:t>
      </w:r>
      <w:r w:rsidR="009E2B62">
        <w:rPr>
          <w:rFonts w:hint="eastAsia"/>
          <w:lang w:val="en-CA" w:eastAsia="ja-JP"/>
        </w:rPr>
        <w:t xml:space="preserve"> it is recommended to adopt </w:t>
      </w:r>
      <w:r w:rsidR="008056E4">
        <w:rPr>
          <w:rFonts w:hint="eastAsia"/>
          <w:lang w:val="en-CA" w:eastAsia="ja-JP"/>
        </w:rPr>
        <w:t>both</w:t>
      </w:r>
      <w:r w:rsidR="009E2B62">
        <w:rPr>
          <w:rFonts w:hint="eastAsia"/>
          <w:lang w:val="en-CA" w:eastAsia="ja-JP"/>
        </w:rPr>
        <w:t xml:space="preserve"> of proposals to the next SHVC and MV-HEVC.</w:t>
      </w:r>
    </w:p>
    <w:p w14:paraId="555EE352" w14:textId="77777777" w:rsidR="009E2B62" w:rsidRPr="009E2B62" w:rsidRDefault="009E2B62" w:rsidP="009E2B62">
      <w:pPr>
        <w:jc w:val="both"/>
        <w:rPr>
          <w:lang w:val="en-CA" w:eastAsia="ja-JP"/>
        </w:rPr>
      </w:pPr>
    </w:p>
    <w:p w14:paraId="3443948F" w14:textId="77777777" w:rsidR="00D1244D" w:rsidRPr="001E012A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Reference</w:t>
      </w:r>
    </w:p>
    <w:p w14:paraId="1FA70EA3" w14:textId="77777777" w:rsidR="00407F39" w:rsidRDefault="00407F39" w:rsidP="00407F39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17" w:name="_Ref347833522"/>
      <w:bookmarkStart w:id="18" w:name="_Ref338707177"/>
      <w:r>
        <w:rPr>
          <w:rFonts w:hint="eastAsia"/>
          <w:szCs w:val="22"/>
          <w:lang w:val="en-CA" w:eastAsia="ja-JP"/>
        </w:rPr>
        <w:t>J. Chen, et.al</w:t>
      </w:r>
      <w:r>
        <w:rPr>
          <w:rFonts w:hint="eastAsia"/>
          <w:szCs w:val="22"/>
          <w:lang w:eastAsia="ja-JP"/>
        </w:rPr>
        <w:t xml:space="preserve">, </w:t>
      </w:r>
      <w:r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>SHVC Draft 3</w:t>
      </w:r>
      <w:r w:rsidRPr="009E6EFE">
        <w:rPr>
          <w:szCs w:val="22"/>
        </w:rPr>
        <w:t>”, JCTVC-</w:t>
      </w:r>
      <w:r>
        <w:rPr>
          <w:rFonts w:hint="eastAsia"/>
          <w:szCs w:val="22"/>
          <w:lang w:eastAsia="ja-JP"/>
        </w:rPr>
        <w:t>N1008</w:t>
      </w:r>
      <w:r w:rsidRPr="009E6EFE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>Vienna</w:t>
      </w:r>
      <w:r w:rsidRPr="00506D90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>AT</w:t>
      </w:r>
      <w:r w:rsidRPr="00506D90">
        <w:rPr>
          <w:szCs w:val="22"/>
        </w:rPr>
        <w:t xml:space="preserve">, </w:t>
      </w:r>
      <w:r>
        <w:rPr>
          <w:rFonts w:hint="eastAsia"/>
          <w:szCs w:val="22"/>
          <w:lang w:eastAsia="ja-JP"/>
        </w:rPr>
        <w:t>25 July</w:t>
      </w:r>
      <w:r w:rsidRPr="009E6EFE">
        <w:rPr>
          <w:szCs w:val="22"/>
        </w:rPr>
        <w:t>–2</w:t>
      </w:r>
      <w:r>
        <w:rPr>
          <w:rFonts w:hint="eastAsia"/>
          <w:szCs w:val="22"/>
          <w:lang w:eastAsia="ja-JP"/>
        </w:rPr>
        <w:t xml:space="preserve"> Aug. </w:t>
      </w:r>
      <w:r w:rsidRPr="009E6EFE">
        <w:rPr>
          <w:szCs w:val="22"/>
        </w:rPr>
        <w:t>2013.</w:t>
      </w:r>
      <w:bookmarkEnd w:id="17"/>
    </w:p>
    <w:p w14:paraId="66E95123" w14:textId="77777777" w:rsidR="00407F39" w:rsidRDefault="00407F39" w:rsidP="00407F39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19" w:name="_Ref347833518"/>
      <w:r>
        <w:rPr>
          <w:rFonts w:hint="eastAsia"/>
          <w:szCs w:val="22"/>
          <w:lang w:eastAsia="ja-JP"/>
        </w:rPr>
        <w:t xml:space="preserve">G. Tech, et.al, </w:t>
      </w:r>
      <w:r>
        <w:rPr>
          <w:szCs w:val="22"/>
          <w:lang w:eastAsia="ja-JP"/>
        </w:rPr>
        <w:t>“</w:t>
      </w:r>
      <w:r>
        <w:rPr>
          <w:rFonts w:hint="eastAsia"/>
          <w:szCs w:val="22"/>
          <w:lang w:eastAsia="ja-JP"/>
        </w:rPr>
        <w:t>MV-HEVC Draft Text 5</w:t>
      </w:r>
      <w:r>
        <w:rPr>
          <w:szCs w:val="22"/>
          <w:lang w:eastAsia="ja-JP"/>
        </w:rPr>
        <w:t>”</w:t>
      </w:r>
      <w:r>
        <w:rPr>
          <w:rFonts w:hint="eastAsia"/>
          <w:szCs w:val="22"/>
          <w:lang w:eastAsia="ja-JP"/>
        </w:rPr>
        <w:t>, JCT3V-E1004, Vienna, AT, 27 July</w:t>
      </w:r>
      <w:r w:rsidRPr="009E6EFE">
        <w:rPr>
          <w:szCs w:val="22"/>
        </w:rPr>
        <w:t>–2</w:t>
      </w:r>
      <w:r>
        <w:rPr>
          <w:rFonts w:hint="eastAsia"/>
          <w:szCs w:val="22"/>
          <w:lang w:eastAsia="ja-JP"/>
        </w:rPr>
        <w:t xml:space="preserve"> Aug. </w:t>
      </w:r>
      <w:r w:rsidRPr="009E6EFE">
        <w:rPr>
          <w:szCs w:val="22"/>
        </w:rPr>
        <w:t>2013</w:t>
      </w:r>
      <w:r>
        <w:rPr>
          <w:rFonts w:hint="eastAsia"/>
          <w:szCs w:val="22"/>
          <w:lang w:eastAsia="ja-JP"/>
        </w:rPr>
        <w:t xml:space="preserve">. </w:t>
      </w:r>
    </w:p>
    <w:p w14:paraId="1C851771" w14:textId="67060FCA" w:rsidR="00187A8F" w:rsidRDefault="00AE11F3" w:rsidP="00407F39">
      <w:pPr>
        <w:numPr>
          <w:ilvl w:val="0"/>
          <w:numId w:val="12"/>
        </w:numPr>
        <w:tabs>
          <w:tab w:val="left" w:pos="360"/>
        </w:tabs>
        <w:jc w:val="both"/>
        <w:textAlignment w:val="auto"/>
        <w:rPr>
          <w:szCs w:val="22"/>
        </w:rPr>
      </w:pPr>
      <w:r>
        <w:rPr>
          <w:rFonts w:hint="eastAsia"/>
          <w:szCs w:val="22"/>
          <w:lang w:eastAsia="ja-JP"/>
        </w:rPr>
        <w:t>Y.</w:t>
      </w:r>
      <w:r>
        <w:rPr>
          <w:szCs w:val="22"/>
          <w:lang w:eastAsia="ja-JP"/>
        </w:rPr>
        <w:t xml:space="preserve">-K. </w:t>
      </w:r>
      <w:r>
        <w:rPr>
          <w:rFonts w:hint="eastAsia"/>
          <w:szCs w:val="22"/>
          <w:lang w:eastAsia="ja-JP"/>
        </w:rPr>
        <w:t xml:space="preserve">Wang, et.al, </w:t>
      </w:r>
      <w:r>
        <w:rPr>
          <w:szCs w:val="22"/>
          <w:lang w:eastAsia="ja-JP"/>
        </w:rPr>
        <w:t>“MV-HEVC/SHVC HLS: On signalling of scaled reference layer offset”, JCTVC-N0089, Vienna, AT, 25 July-2 Aug. 2013.</w:t>
      </w:r>
    </w:p>
    <w:bookmarkEnd w:id="18"/>
    <w:bookmarkEnd w:id="19"/>
    <w:p w14:paraId="1FDAA853" w14:textId="77777777" w:rsidR="00861692" w:rsidRPr="00AE11F3" w:rsidRDefault="00861692">
      <w:pPr>
        <w:rPr>
          <w:lang w:eastAsia="ja-JP"/>
        </w:rPr>
      </w:pPr>
    </w:p>
    <w:p w14:paraId="22782E41" w14:textId="77777777" w:rsidR="001F2594" w:rsidRPr="001E012A" w:rsidRDefault="001F2594" w:rsidP="00E11923">
      <w:pPr>
        <w:pStyle w:val="1"/>
        <w:rPr>
          <w:lang w:val="en-CA"/>
        </w:rPr>
      </w:pPr>
      <w:r w:rsidRPr="001E012A">
        <w:rPr>
          <w:lang w:val="en-CA"/>
        </w:rPr>
        <w:lastRenderedPageBreak/>
        <w:t>Patent rights declaration</w:t>
      </w:r>
      <w:r w:rsidR="00B94B06" w:rsidRPr="001E012A">
        <w:rPr>
          <w:lang w:val="en-CA"/>
        </w:rPr>
        <w:t>(s)</w:t>
      </w:r>
    </w:p>
    <w:p w14:paraId="77932CA1" w14:textId="77777777" w:rsidR="00342FF4" w:rsidRPr="005B217D" w:rsidRDefault="00104326" w:rsidP="009234A5">
      <w:pPr>
        <w:jc w:val="both"/>
        <w:rPr>
          <w:szCs w:val="22"/>
          <w:lang w:val="en-CA"/>
        </w:rPr>
      </w:pPr>
      <w:r w:rsidRPr="001E012A">
        <w:rPr>
          <w:b/>
          <w:szCs w:val="22"/>
          <w:lang w:val="en-CA" w:eastAsia="ja-JP"/>
        </w:rPr>
        <w:t xml:space="preserve">SHARP </w:t>
      </w:r>
      <w:r w:rsidRPr="001E012A">
        <w:rPr>
          <w:b/>
          <w:szCs w:val="22"/>
          <w:lang w:val="en-CA"/>
        </w:rPr>
        <w:t>Corporation</w:t>
      </w:r>
      <w:r w:rsidR="001F2594" w:rsidRPr="001E012A">
        <w:rPr>
          <w:b/>
          <w:szCs w:val="22"/>
          <w:lang w:val="en-CA"/>
        </w:rPr>
        <w:t xml:space="preserve"> may have </w:t>
      </w:r>
      <w:r w:rsidR="0098551D" w:rsidRPr="001E012A">
        <w:rPr>
          <w:b/>
          <w:szCs w:val="22"/>
          <w:lang w:val="en-CA"/>
        </w:rPr>
        <w:t>current or pending</w:t>
      </w:r>
      <w:r w:rsidR="001F2594" w:rsidRPr="001E012A">
        <w:rPr>
          <w:b/>
          <w:szCs w:val="22"/>
          <w:lang w:val="en-CA"/>
        </w:rPr>
        <w:t xml:space="preserve"> </w:t>
      </w:r>
      <w:r w:rsidR="0098551D" w:rsidRPr="001E012A">
        <w:rPr>
          <w:b/>
          <w:szCs w:val="22"/>
          <w:lang w:val="en-CA"/>
        </w:rPr>
        <w:t xml:space="preserve">patent rights </w:t>
      </w:r>
      <w:r w:rsidR="001F2594" w:rsidRPr="001E012A">
        <w:rPr>
          <w:b/>
          <w:szCs w:val="22"/>
          <w:lang w:val="en-CA"/>
        </w:rPr>
        <w:t xml:space="preserve">relating to the technology described </w:t>
      </w:r>
      <w:r w:rsidR="002F164D" w:rsidRPr="001E012A">
        <w:rPr>
          <w:b/>
          <w:szCs w:val="22"/>
          <w:lang w:val="en-CA"/>
        </w:rPr>
        <w:t xml:space="preserve">in </w:t>
      </w:r>
      <w:r w:rsidR="001F2594" w:rsidRPr="001E012A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1E012A">
        <w:rPr>
          <w:b/>
          <w:szCs w:val="22"/>
          <w:lang w:val="en-CA"/>
        </w:rPr>
        <w:t xml:space="preserve"> | ISO/IEC </w:t>
      </w:r>
      <w:r w:rsidR="00A83253" w:rsidRPr="001E012A">
        <w:rPr>
          <w:b/>
          <w:szCs w:val="22"/>
          <w:lang w:val="en-CA"/>
        </w:rPr>
        <w:t xml:space="preserve">International </w:t>
      </w:r>
      <w:r w:rsidR="002F164D" w:rsidRPr="001E012A">
        <w:rPr>
          <w:b/>
          <w:szCs w:val="22"/>
          <w:lang w:val="en-CA"/>
        </w:rPr>
        <w:t>Standard</w:t>
      </w:r>
      <w:r w:rsidR="001F2594" w:rsidRPr="001E012A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64242575" w14:textId="77777777" w:rsidR="001748AD" w:rsidRPr="001748AD" w:rsidRDefault="001748AD" w:rsidP="003479D2">
      <w:pPr>
        <w:pStyle w:val="Note10"/>
        <w:rPr>
          <w:rFonts w:eastAsiaTheme="minorEastAsia"/>
          <w:lang w:val="en-US" w:eastAsia="ja-JP"/>
        </w:rPr>
      </w:pPr>
    </w:p>
    <w:sectPr w:rsidR="001748AD" w:rsidRPr="001748A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D0E57" w14:textId="77777777" w:rsidR="005374EC" w:rsidRDefault="005374EC">
      <w:r>
        <w:separator/>
      </w:r>
    </w:p>
  </w:endnote>
  <w:endnote w:type="continuationSeparator" w:id="0">
    <w:p w14:paraId="02748CB7" w14:textId="77777777" w:rsidR="005374EC" w:rsidRDefault="0053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A5E96" w14:textId="78003113" w:rsidR="005374EC" w:rsidRDefault="005374EC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B6243F">
      <w:rPr>
        <w:rStyle w:val="a5"/>
        <w:noProof/>
      </w:rPr>
      <w:t>6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ins w:id="20" w:author="筑波健史/主事" w:date="2013-10-24T10:50:00Z">
      <w:r w:rsidR="00B6243F">
        <w:rPr>
          <w:rStyle w:val="a5"/>
          <w:noProof/>
        </w:rPr>
        <w:t>2013-10-24</w:t>
      </w:r>
    </w:ins>
    <w:del w:id="21" w:author="筑波健史/主事" w:date="2013-10-24T10:28:00Z">
      <w:r w:rsidR="00F1520D" w:rsidDel="00F17384">
        <w:rPr>
          <w:rStyle w:val="a5"/>
          <w:noProof/>
        </w:rPr>
        <w:delText>2013-10-18</w:delText>
      </w:r>
    </w:del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3A304E" w14:textId="77777777" w:rsidR="005374EC" w:rsidRDefault="005374EC">
      <w:r>
        <w:separator/>
      </w:r>
    </w:p>
  </w:footnote>
  <w:footnote w:type="continuationSeparator" w:id="0">
    <w:p w14:paraId="7C5C56D8" w14:textId="77777777" w:rsidR="005374EC" w:rsidRDefault="00537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35ABC"/>
    <w:multiLevelType w:val="hybridMultilevel"/>
    <w:tmpl w:val="C4128690"/>
    <w:lvl w:ilvl="0" w:tplc="7AF0EEB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C50BF"/>
    <w:multiLevelType w:val="hybridMultilevel"/>
    <w:tmpl w:val="8DBCF304"/>
    <w:lvl w:ilvl="0" w:tplc="5388F53C">
      <w:start w:val="6"/>
      <w:numFmt w:val="bullet"/>
      <w:lvlText w:val="-"/>
      <w:lvlJc w:val="left"/>
      <w:pPr>
        <w:ind w:left="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">
    <w:nsid w:val="115F1C37"/>
    <w:multiLevelType w:val="hybridMultilevel"/>
    <w:tmpl w:val="5262D2EE"/>
    <w:lvl w:ilvl="0" w:tplc="1DA491AC">
      <w:start w:val="1"/>
      <w:numFmt w:val="lowerLetter"/>
      <w:lvlText w:val="%1)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A444B3F"/>
    <w:multiLevelType w:val="hybridMultilevel"/>
    <w:tmpl w:val="88A4A4CA"/>
    <w:lvl w:ilvl="0" w:tplc="ACB06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>
    <w:nsid w:val="215E3E24"/>
    <w:multiLevelType w:val="hybridMultilevel"/>
    <w:tmpl w:val="9D960B66"/>
    <w:lvl w:ilvl="0" w:tplc="1DA491AC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4187114"/>
    <w:multiLevelType w:val="hybridMultilevel"/>
    <w:tmpl w:val="A79E08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277455C7"/>
    <w:multiLevelType w:val="hybridMultilevel"/>
    <w:tmpl w:val="88A4A4CA"/>
    <w:lvl w:ilvl="0" w:tplc="ACB06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>
    <w:nsid w:val="2B9D606D"/>
    <w:multiLevelType w:val="hybridMultilevel"/>
    <w:tmpl w:val="D444F67E"/>
    <w:lvl w:ilvl="0" w:tplc="D8943418">
      <w:start w:val="1"/>
      <w:numFmt w:val="decimal"/>
      <w:lvlText w:val="例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0167F59"/>
    <w:multiLevelType w:val="hybridMultilevel"/>
    <w:tmpl w:val="7D9C30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64483C"/>
    <w:multiLevelType w:val="hybridMultilevel"/>
    <w:tmpl w:val="A79E08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</w:abstractNum>
  <w:abstractNum w:abstractNumId="17">
    <w:nsid w:val="3CC62CBD"/>
    <w:multiLevelType w:val="hybridMultilevel"/>
    <w:tmpl w:val="F05C85BA"/>
    <w:lvl w:ilvl="0" w:tplc="ACB06DE6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F7B087E"/>
    <w:multiLevelType w:val="hybridMultilevel"/>
    <w:tmpl w:val="34C8417A"/>
    <w:lvl w:ilvl="0" w:tplc="CF127B6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40E37689"/>
    <w:multiLevelType w:val="hybridMultilevel"/>
    <w:tmpl w:val="79CE6DCC"/>
    <w:lvl w:ilvl="0" w:tplc="04090019">
      <w:start w:val="1"/>
      <w:numFmt w:val="lowerLetter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>
    <w:nsid w:val="410062BA"/>
    <w:multiLevelType w:val="hybridMultilevel"/>
    <w:tmpl w:val="79CE6DCC"/>
    <w:lvl w:ilvl="0" w:tplc="04090019">
      <w:start w:val="1"/>
      <w:numFmt w:val="lowerLetter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>
    <w:nsid w:val="466B28BB"/>
    <w:multiLevelType w:val="hybridMultilevel"/>
    <w:tmpl w:val="BB506780"/>
    <w:lvl w:ilvl="0" w:tplc="41B082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99A5970"/>
    <w:multiLevelType w:val="hybridMultilevel"/>
    <w:tmpl w:val="D8C6CA76"/>
    <w:lvl w:ilvl="0" w:tplc="DE982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>
    <w:nsid w:val="4B293A30"/>
    <w:multiLevelType w:val="hybridMultilevel"/>
    <w:tmpl w:val="33B88E14"/>
    <w:lvl w:ilvl="0" w:tplc="EC10D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AA6904"/>
    <w:multiLevelType w:val="hybridMultilevel"/>
    <w:tmpl w:val="9D7ADCA6"/>
    <w:lvl w:ilvl="0" w:tplc="919ED22E">
      <w:start w:val="1"/>
      <w:numFmt w:val="lowerLetter"/>
      <w:lvlText w:val="%1)"/>
      <w:lvlJc w:val="left"/>
      <w:pPr>
        <w:ind w:left="360" w:hanging="360"/>
      </w:pPr>
      <w:rPr>
        <w:rFonts w:cs="ＭＳ ゴシック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0B62225"/>
    <w:multiLevelType w:val="hybridMultilevel"/>
    <w:tmpl w:val="69182264"/>
    <w:lvl w:ilvl="0" w:tplc="9F761D14">
      <w:start w:val="8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>
    <w:nsid w:val="533721D6"/>
    <w:multiLevelType w:val="hybridMultilevel"/>
    <w:tmpl w:val="6E542256"/>
    <w:lvl w:ilvl="0" w:tplc="04090019">
      <w:start w:val="1"/>
      <w:numFmt w:val="lowerLetter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55603DA"/>
    <w:multiLevelType w:val="hybridMultilevel"/>
    <w:tmpl w:val="1BD4D7B0"/>
    <w:lvl w:ilvl="0" w:tplc="AA4EE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2">
    <w:nsid w:val="5BBD3549"/>
    <w:multiLevelType w:val="hybridMultilevel"/>
    <w:tmpl w:val="A246BFCC"/>
    <w:lvl w:ilvl="0" w:tplc="ACB06D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>
    <w:nsid w:val="5C9B6F4B"/>
    <w:multiLevelType w:val="hybridMultilevel"/>
    <w:tmpl w:val="3F367154"/>
    <w:lvl w:ilvl="0" w:tplc="7EC24638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EF70699"/>
    <w:multiLevelType w:val="hybridMultilevel"/>
    <w:tmpl w:val="22E03BC8"/>
    <w:lvl w:ilvl="0" w:tplc="0409000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070019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263359F"/>
    <w:multiLevelType w:val="hybridMultilevel"/>
    <w:tmpl w:val="C100D8B0"/>
    <w:lvl w:ilvl="0" w:tplc="ACB06D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>
    <w:nsid w:val="62A4686C"/>
    <w:multiLevelType w:val="hybridMultilevel"/>
    <w:tmpl w:val="9320D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95014"/>
    <w:multiLevelType w:val="hybridMultilevel"/>
    <w:tmpl w:val="14EAD6C0"/>
    <w:lvl w:ilvl="0" w:tplc="05C0F5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68537AB8"/>
    <w:multiLevelType w:val="hybridMultilevel"/>
    <w:tmpl w:val="6114B5EC"/>
    <w:lvl w:ilvl="0" w:tplc="9F761D14">
      <w:start w:val="8"/>
      <w:numFmt w:val="bullet"/>
      <w:lvlText w:val="・"/>
      <w:lvlJc w:val="left"/>
      <w:pPr>
        <w:ind w:left="1140" w:hanging="420"/>
      </w:pPr>
      <w:rPr>
        <w:rFonts w:ascii="ＭＳ 明朝" w:eastAsia="ＭＳ 明朝" w:hAnsi="ＭＳ 明朝" w:cs="Times New Roman" w:hint="eastAsia"/>
        <w:lang w:val="en-C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3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0">
    <w:nsid w:val="6E4C1C3B"/>
    <w:multiLevelType w:val="multilevel"/>
    <w:tmpl w:val="FC666F30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webHidden w:val="0"/>
        <w:color w:val="A6A6A6"/>
        <w:sz w:val="24"/>
        <w:szCs w:val="24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41">
    <w:nsid w:val="6FB37382"/>
    <w:multiLevelType w:val="hybridMultilevel"/>
    <w:tmpl w:val="0396E406"/>
    <w:lvl w:ilvl="0" w:tplc="04090015">
      <w:start w:val="1"/>
      <w:numFmt w:val="upperLetter"/>
      <w:lvlText w:val="%1)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2">
    <w:nsid w:val="7C4B2B51"/>
    <w:multiLevelType w:val="hybridMultilevel"/>
    <w:tmpl w:val="DF1E0CB2"/>
    <w:lvl w:ilvl="0" w:tplc="0409000F">
      <w:start w:val="1"/>
      <w:numFmt w:val="decimal"/>
      <w:lvlText w:val="%1."/>
      <w:lvlJc w:val="left"/>
      <w:pPr>
        <w:ind w:left="783" w:hanging="420"/>
      </w:pPr>
    </w:lvl>
    <w:lvl w:ilvl="1" w:tplc="04090017" w:tentative="1">
      <w:start w:val="1"/>
      <w:numFmt w:val="aiueoFullWidth"/>
      <w:lvlText w:val="(%2)"/>
      <w:lvlJc w:val="left"/>
      <w:pPr>
        <w:ind w:left="12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ind w:left="2043" w:hanging="420"/>
      </w:pPr>
    </w:lvl>
    <w:lvl w:ilvl="4" w:tplc="04090017" w:tentative="1">
      <w:start w:val="1"/>
      <w:numFmt w:val="aiueoFullWidth"/>
      <w:lvlText w:val="(%5)"/>
      <w:lvlJc w:val="left"/>
      <w:pPr>
        <w:ind w:left="24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ind w:left="3303" w:hanging="420"/>
      </w:pPr>
    </w:lvl>
    <w:lvl w:ilvl="7" w:tplc="04090017" w:tentative="1">
      <w:start w:val="1"/>
      <w:numFmt w:val="aiueoFullWidth"/>
      <w:lvlText w:val="(%8)"/>
      <w:lvlJc w:val="left"/>
      <w:pPr>
        <w:ind w:left="37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3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30"/>
  </w:num>
  <w:num w:numId="4">
    <w:abstractNumId w:val="24"/>
  </w:num>
  <w:num w:numId="5">
    <w:abstractNumId w:val="26"/>
  </w:num>
  <w:num w:numId="6">
    <w:abstractNumId w:val="9"/>
  </w:num>
  <w:num w:numId="7">
    <w:abstractNumId w:val="14"/>
  </w:num>
  <w:num w:numId="8">
    <w:abstractNumId w:val="9"/>
  </w:num>
  <w:num w:numId="9">
    <w:abstractNumId w:val="2"/>
  </w:num>
  <w:num w:numId="10">
    <w:abstractNumId w:val="8"/>
  </w:num>
  <w:num w:numId="11">
    <w:abstractNumId w:val="3"/>
  </w:num>
  <w:num w:numId="12">
    <w:abstractNumId w:val="27"/>
  </w:num>
  <w:num w:numId="13">
    <w:abstractNumId w:val="28"/>
  </w:num>
  <w:num w:numId="14">
    <w:abstractNumId w:val="23"/>
  </w:num>
  <w:num w:numId="15">
    <w:abstractNumId w:val="38"/>
  </w:num>
  <w:num w:numId="16">
    <w:abstractNumId w:val="41"/>
  </w:num>
  <w:num w:numId="17">
    <w:abstractNumId w:val="7"/>
  </w:num>
  <w:num w:numId="18">
    <w:abstractNumId w:val="5"/>
  </w:num>
  <w:num w:numId="19">
    <w:abstractNumId w:val="1"/>
  </w:num>
  <w:num w:numId="20">
    <w:abstractNumId w:val="18"/>
  </w:num>
  <w:num w:numId="21">
    <w:abstractNumId w:val="6"/>
  </w:num>
  <w:num w:numId="22">
    <w:abstractNumId w:val="12"/>
  </w:num>
  <w:num w:numId="23">
    <w:abstractNumId w:val="36"/>
  </w:num>
  <w:num w:numId="24">
    <w:abstractNumId w:val="33"/>
  </w:num>
  <w:num w:numId="25">
    <w:abstractNumId w:val="21"/>
  </w:num>
  <w:num w:numId="26">
    <w:abstractNumId w:val="42"/>
  </w:num>
  <w:num w:numId="27">
    <w:abstractNumId w:val="32"/>
  </w:num>
  <w:num w:numId="28">
    <w:abstractNumId w:val="11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20"/>
  </w:num>
  <w:num w:numId="32">
    <w:abstractNumId w:val="17"/>
  </w:num>
  <w:num w:numId="33">
    <w:abstractNumId w:val="29"/>
  </w:num>
  <w:num w:numId="34">
    <w:abstractNumId w:val="10"/>
  </w:num>
  <w:num w:numId="35">
    <w:abstractNumId w:val="13"/>
  </w:num>
  <w:num w:numId="36">
    <w:abstractNumId w:val="31"/>
  </w:num>
  <w:num w:numId="37">
    <w:abstractNumId w:val="16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</w:num>
  <w:num w:numId="38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</w:num>
  <w:num w:numId="40">
    <w:abstractNumId w:val="40"/>
  </w:num>
  <w:num w:numId="41">
    <w:abstractNumId w:val="19"/>
  </w:num>
  <w:num w:numId="42">
    <w:abstractNumId w:val="37"/>
  </w:num>
  <w:num w:numId="43">
    <w:abstractNumId w:val="22"/>
  </w:num>
  <w:num w:numId="44">
    <w:abstractNumId w:val="35"/>
  </w:num>
  <w:num w:numId="45">
    <w:abstractNumId w:val="15"/>
  </w:num>
  <w:num w:numId="4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筑波健史/主事">
    <w15:presenceInfo w15:providerId="AD" w15:userId="S-1-5-21-220523388-1677128483-725345543-988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6E9"/>
    <w:rsid w:val="00002B3E"/>
    <w:rsid w:val="000039F2"/>
    <w:rsid w:val="000047AA"/>
    <w:rsid w:val="00004D15"/>
    <w:rsid w:val="00010733"/>
    <w:rsid w:val="00010F73"/>
    <w:rsid w:val="00013BB1"/>
    <w:rsid w:val="00015268"/>
    <w:rsid w:val="0001604E"/>
    <w:rsid w:val="00020076"/>
    <w:rsid w:val="000210E4"/>
    <w:rsid w:val="000213B3"/>
    <w:rsid w:val="00022A49"/>
    <w:rsid w:val="000234CD"/>
    <w:rsid w:val="000241A9"/>
    <w:rsid w:val="000248B9"/>
    <w:rsid w:val="00025065"/>
    <w:rsid w:val="00027DDD"/>
    <w:rsid w:val="0003053C"/>
    <w:rsid w:val="000329DE"/>
    <w:rsid w:val="00033C44"/>
    <w:rsid w:val="000340E2"/>
    <w:rsid w:val="000345AE"/>
    <w:rsid w:val="000353BE"/>
    <w:rsid w:val="000364DD"/>
    <w:rsid w:val="00036EC4"/>
    <w:rsid w:val="0003729B"/>
    <w:rsid w:val="00037605"/>
    <w:rsid w:val="00040841"/>
    <w:rsid w:val="00041161"/>
    <w:rsid w:val="00042586"/>
    <w:rsid w:val="0004267E"/>
    <w:rsid w:val="00043D51"/>
    <w:rsid w:val="00044D4A"/>
    <w:rsid w:val="000458BC"/>
    <w:rsid w:val="00045C41"/>
    <w:rsid w:val="00046C03"/>
    <w:rsid w:val="00046DC2"/>
    <w:rsid w:val="000516AC"/>
    <w:rsid w:val="0005665C"/>
    <w:rsid w:val="000623BB"/>
    <w:rsid w:val="00062E50"/>
    <w:rsid w:val="0006423B"/>
    <w:rsid w:val="00065257"/>
    <w:rsid w:val="00065E46"/>
    <w:rsid w:val="00067042"/>
    <w:rsid w:val="00070488"/>
    <w:rsid w:val="00071A96"/>
    <w:rsid w:val="00071E9A"/>
    <w:rsid w:val="00072E95"/>
    <w:rsid w:val="00075663"/>
    <w:rsid w:val="0007614F"/>
    <w:rsid w:val="00077381"/>
    <w:rsid w:val="00080085"/>
    <w:rsid w:val="00080BC8"/>
    <w:rsid w:val="000813EC"/>
    <w:rsid w:val="00084A97"/>
    <w:rsid w:val="0008512B"/>
    <w:rsid w:val="00087543"/>
    <w:rsid w:val="00090916"/>
    <w:rsid w:val="000952AB"/>
    <w:rsid w:val="00095E1A"/>
    <w:rsid w:val="000A0909"/>
    <w:rsid w:val="000A48D6"/>
    <w:rsid w:val="000A4983"/>
    <w:rsid w:val="000A5102"/>
    <w:rsid w:val="000A6709"/>
    <w:rsid w:val="000A6810"/>
    <w:rsid w:val="000B17DD"/>
    <w:rsid w:val="000B1C6B"/>
    <w:rsid w:val="000B343F"/>
    <w:rsid w:val="000B4FF9"/>
    <w:rsid w:val="000C09AC"/>
    <w:rsid w:val="000C13C3"/>
    <w:rsid w:val="000C1821"/>
    <w:rsid w:val="000C202B"/>
    <w:rsid w:val="000C3EA0"/>
    <w:rsid w:val="000C4756"/>
    <w:rsid w:val="000C4B0F"/>
    <w:rsid w:val="000C54A1"/>
    <w:rsid w:val="000C64EE"/>
    <w:rsid w:val="000C6A2B"/>
    <w:rsid w:val="000D091F"/>
    <w:rsid w:val="000D3FCA"/>
    <w:rsid w:val="000D413D"/>
    <w:rsid w:val="000D4BC3"/>
    <w:rsid w:val="000D7700"/>
    <w:rsid w:val="000D79E8"/>
    <w:rsid w:val="000E00F3"/>
    <w:rsid w:val="000E0397"/>
    <w:rsid w:val="000E108D"/>
    <w:rsid w:val="000E2C4A"/>
    <w:rsid w:val="000E5310"/>
    <w:rsid w:val="000E63D2"/>
    <w:rsid w:val="000F158C"/>
    <w:rsid w:val="000F264D"/>
    <w:rsid w:val="000F34EF"/>
    <w:rsid w:val="000F4E4F"/>
    <w:rsid w:val="000F5DEA"/>
    <w:rsid w:val="001017F0"/>
    <w:rsid w:val="00101859"/>
    <w:rsid w:val="0010241B"/>
    <w:rsid w:val="00102F3D"/>
    <w:rsid w:val="0010358B"/>
    <w:rsid w:val="00104326"/>
    <w:rsid w:val="00105385"/>
    <w:rsid w:val="00105F9A"/>
    <w:rsid w:val="001103FD"/>
    <w:rsid w:val="00112C24"/>
    <w:rsid w:val="00115DE1"/>
    <w:rsid w:val="00116915"/>
    <w:rsid w:val="00116D92"/>
    <w:rsid w:val="00117BC0"/>
    <w:rsid w:val="00120809"/>
    <w:rsid w:val="00121521"/>
    <w:rsid w:val="00123B16"/>
    <w:rsid w:val="00124280"/>
    <w:rsid w:val="001243C8"/>
    <w:rsid w:val="001245E7"/>
    <w:rsid w:val="0012475F"/>
    <w:rsid w:val="00124B75"/>
    <w:rsid w:val="00124E38"/>
    <w:rsid w:val="001256C0"/>
    <w:rsid w:val="0012580B"/>
    <w:rsid w:val="00130749"/>
    <w:rsid w:val="00130954"/>
    <w:rsid w:val="00131CD2"/>
    <w:rsid w:val="00131E90"/>
    <w:rsid w:val="00131F90"/>
    <w:rsid w:val="00131F93"/>
    <w:rsid w:val="00133D1B"/>
    <w:rsid w:val="0013526E"/>
    <w:rsid w:val="001362FD"/>
    <w:rsid w:val="00141AD3"/>
    <w:rsid w:val="00143584"/>
    <w:rsid w:val="0014438C"/>
    <w:rsid w:val="00145833"/>
    <w:rsid w:val="00145AEF"/>
    <w:rsid w:val="00145B30"/>
    <w:rsid w:val="001505AB"/>
    <w:rsid w:val="0015091F"/>
    <w:rsid w:val="00150CAF"/>
    <w:rsid w:val="00152CBB"/>
    <w:rsid w:val="00152CC9"/>
    <w:rsid w:val="00152CD2"/>
    <w:rsid w:val="00152F96"/>
    <w:rsid w:val="00156114"/>
    <w:rsid w:val="00156EF1"/>
    <w:rsid w:val="00156F18"/>
    <w:rsid w:val="001611CC"/>
    <w:rsid w:val="00161714"/>
    <w:rsid w:val="00161ECA"/>
    <w:rsid w:val="0016342A"/>
    <w:rsid w:val="00163620"/>
    <w:rsid w:val="00163697"/>
    <w:rsid w:val="00163797"/>
    <w:rsid w:val="00165E7D"/>
    <w:rsid w:val="00167CB5"/>
    <w:rsid w:val="001701C0"/>
    <w:rsid w:val="00171371"/>
    <w:rsid w:val="0017269B"/>
    <w:rsid w:val="00172850"/>
    <w:rsid w:val="00172A0E"/>
    <w:rsid w:val="001748AD"/>
    <w:rsid w:val="00175A24"/>
    <w:rsid w:val="00175CD5"/>
    <w:rsid w:val="00176146"/>
    <w:rsid w:val="00180209"/>
    <w:rsid w:val="001808AA"/>
    <w:rsid w:val="00183E9D"/>
    <w:rsid w:val="00187A8F"/>
    <w:rsid w:val="00187E58"/>
    <w:rsid w:val="00191A49"/>
    <w:rsid w:val="001949EE"/>
    <w:rsid w:val="00194EDB"/>
    <w:rsid w:val="001960CD"/>
    <w:rsid w:val="001A0400"/>
    <w:rsid w:val="001A0795"/>
    <w:rsid w:val="001A07EA"/>
    <w:rsid w:val="001A297E"/>
    <w:rsid w:val="001A34ED"/>
    <w:rsid w:val="001A368E"/>
    <w:rsid w:val="001A62EA"/>
    <w:rsid w:val="001A7329"/>
    <w:rsid w:val="001B0F1A"/>
    <w:rsid w:val="001B15EF"/>
    <w:rsid w:val="001B4E28"/>
    <w:rsid w:val="001B66AE"/>
    <w:rsid w:val="001B6F18"/>
    <w:rsid w:val="001C02E1"/>
    <w:rsid w:val="001C1769"/>
    <w:rsid w:val="001C3295"/>
    <w:rsid w:val="001C3525"/>
    <w:rsid w:val="001C355F"/>
    <w:rsid w:val="001C5AA8"/>
    <w:rsid w:val="001C6564"/>
    <w:rsid w:val="001D09BE"/>
    <w:rsid w:val="001D16AE"/>
    <w:rsid w:val="001D1A85"/>
    <w:rsid w:val="001D1BD2"/>
    <w:rsid w:val="001D247A"/>
    <w:rsid w:val="001D324F"/>
    <w:rsid w:val="001D3D0F"/>
    <w:rsid w:val="001D51C6"/>
    <w:rsid w:val="001D618A"/>
    <w:rsid w:val="001D626F"/>
    <w:rsid w:val="001E012A"/>
    <w:rsid w:val="001E02BE"/>
    <w:rsid w:val="001E3B37"/>
    <w:rsid w:val="001E3F16"/>
    <w:rsid w:val="001E4249"/>
    <w:rsid w:val="001E4454"/>
    <w:rsid w:val="001E4A84"/>
    <w:rsid w:val="001E594E"/>
    <w:rsid w:val="001E6DDA"/>
    <w:rsid w:val="001F03E2"/>
    <w:rsid w:val="001F20BA"/>
    <w:rsid w:val="001F2594"/>
    <w:rsid w:val="001F3A9C"/>
    <w:rsid w:val="001F400D"/>
    <w:rsid w:val="001F67A0"/>
    <w:rsid w:val="001F7B5B"/>
    <w:rsid w:val="0020239D"/>
    <w:rsid w:val="002026D3"/>
    <w:rsid w:val="002055A6"/>
    <w:rsid w:val="00206460"/>
    <w:rsid w:val="002069B4"/>
    <w:rsid w:val="00207976"/>
    <w:rsid w:val="00215AF8"/>
    <w:rsid w:val="00215DFC"/>
    <w:rsid w:val="00216ACA"/>
    <w:rsid w:val="002212DF"/>
    <w:rsid w:val="00222CD4"/>
    <w:rsid w:val="00224EB0"/>
    <w:rsid w:val="00225496"/>
    <w:rsid w:val="002264A6"/>
    <w:rsid w:val="00227BA7"/>
    <w:rsid w:val="0023011C"/>
    <w:rsid w:val="0023136C"/>
    <w:rsid w:val="002327ED"/>
    <w:rsid w:val="0023374B"/>
    <w:rsid w:val="00236758"/>
    <w:rsid w:val="002408F1"/>
    <w:rsid w:val="002440E6"/>
    <w:rsid w:val="00244299"/>
    <w:rsid w:val="0024541B"/>
    <w:rsid w:val="0024687A"/>
    <w:rsid w:val="00246DB9"/>
    <w:rsid w:val="00247BA4"/>
    <w:rsid w:val="00251B2E"/>
    <w:rsid w:val="00255603"/>
    <w:rsid w:val="00261428"/>
    <w:rsid w:val="00261ED4"/>
    <w:rsid w:val="002631F1"/>
    <w:rsid w:val="00263398"/>
    <w:rsid w:val="002634D3"/>
    <w:rsid w:val="00265C78"/>
    <w:rsid w:val="00267C09"/>
    <w:rsid w:val="002701CD"/>
    <w:rsid w:val="00272520"/>
    <w:rsid w:val="0027260D"/>
    <w:rsid w:val="00272858"/>
    <w:rsid w:val="00275771"/>
    <w:rsid w:val="00275B32"/>
    <w:rsid w:val="00275BCF"/>
    <w:rsid w:val="002763C8"/>
    <w:rsid w:val="002816AA"/>
    <w:rsid w:val="00284ADC"/>
    <w:rsid w:val="00287BCE"/>
    <w:rsid w:val="00291416"/>
    <w:rsid w:val="00292257"/>
    <w:rsid w:val="00293D15"/>
    <w:rsid w:val="0029441F"/>
    <w:rsid w:val="002965F6"/>
    <w:rsid w:val="00297787"/>
    <w:rsid w:val="002A116D"/>
    <w:rsid w:val="002A2B4E"/>
    <w:rsid w:val="002A303E"/>
    <w:rsid w:val="002A3D4A"/>
    <w:rsid w:val="002A3E3B"/>
    <w:rsid w:val="002A54E0"/>
    <w:rsid w:val="002A564E"/>
    <w:rsid w:val="002A6B2B"/>
    <w:rsid w:val="002A6D0A"/>
    <w:rsid w:val="002A7FA7"/>
    <w:rsid w:val="002B1595"/>
    <w:rsid w:val="002B191D"/>
    <w:rsid w:val="002B5526"/>
    <w:rsid w:val="002B577B"/>
    <w:rsid w:val="002B5BC5"/>
    <w:rsid w:val="002B774A"/>
    <w:rsid w:val="002C078B"/>
    <w:rsid w:val="002C256A"/>
    <w:rsid w:val="002C394B"/>
    <w:rsid w:val="002C6224"/>
    <w:rsid w:val="002D0AF6"/>
    <w:rsid w:val="002D0E6E"/>
    <w:rsid w:val="002D2CF4"/>
    <w:rsid w:val="002D44F5"/>
    <w:rsid w:val="002D474B"/>
    <w:rsid w:val="002D4B3E"/>
    <w:rsid w:val="002D60BC"/>
    <w:rsid w:val="002E0BD1"/>
    <w:rsid w:val="002E0EB1"/>
    <w:rsid w:val="002E13CF"/>
    <w:rsid w:val="002E1FD7"/>
    <w:rsid w:val="002E1FEC"/>
    <w:rsid w:val="002E2C53"/>
    <w:rsid w:val="002E35BC"/>
    <w:rsid w:val="002E3D61"/>
    <w:rsid w:val="002E5C56"/>
    <w:rsid w:val="002E5F30"/>
    <w:rsid w:val="002E67DC"/>
    <w:rsid w:val="002F0070"/>
    <w:rsid w:val="002F164D"/>
    <w:rsid w:val="002F2EA7"/>
    <w:rsid w:val="002F2FF8"/>
    <w:rsid w:val="002F4682"/>
    <w:rsid w:val="002F4B53"/>
    <w:rsid w:val="002F55EE"/>
    <w:rsid w:val="002F628F"/>
    <w:rsid w:val="003002E8"/>
    <w:rsid w:val="0030033B"/>
    <w:rsid w:val="00301611"/>
    <w:rsid w:val="003016A9"/>
    <w:rsid w:val="00302AC0"/>
    <w:rsid w:val="00303D7D"/>
    <w:rsid w:val="00304B74"/>
    <w:rsid w:val="00306206"/>
    <w:rsid w:val="00310CA4"/>
    <w:rsid w:val="00311631"/>
    <w:rsid w:val="0031274E"/>
    <w:rsid w:val="003143C1"/>
    <w:rsid w:val="00315E8F"/>
    <w:rsid w:val="003179A3"/>
    <w:rsid w:val="00317D85"/>
    <w:rsid w:val="00320668"/>
    <w:rsid w:val="0032356D"/>
    <w:rsid w:val="003257ED"/>
    <w:rsid w:val="00326176"/>
    <w:rsid w:val="00327C56"/>
    <w:rsid w:val="003315A1"/>
    <w:rsid w:val="00333568"/>
    <w:rsid w:val="00335A8D"/>
    <w:rsid w:val="003373EC"/>
    <w:rsid w:val="00337933"/>
    <w:rsid w:val="00342FF4"/>
    <w:rsid w:val="003479D2"/>
    <w:rsid w:val="00350639"/>
    <w:rsid w:val="0035116E"/>
    <w:rsid w:val="00351D6D"/>
    <w:rsid w:val="0035263F"/>
    <w:rsid w:val="00352C84"/>
    <w:rsid w:val="00355607"/>
    <w:rsid w:val="00360EFB"/>
    <w:rsid w:val="00361AA0"/>
    <w:rsid w:val="00362190"/>
    <w:rsid w:val="00362CC3"/>
    <w:rsid w:val="0036322C"/>
    <w:rsid w:val="0036471C"/>
    <w:rsid w:val="00365D2E"/>
    <w:rsid w:val="00365D7F"/>
    <w:rsid w:val="003669EA"/>
    <w:rsid w:val="003674A6"/>
    <w:rsid w:val="0037059D"/>
    <w:rsid w:val="003706CC"/>
    <w:rsid w:val="003713C8"/>
    <w:rsid w:val="00373FD3"/>
    <w:rsid w:val="00374926"/>
    <w:rsid w:val="00374F09"/>
    <w:rsid w:val="00377710"/>
    <w:rsid w:val="0037793D"/>
    <w:rsid w:val="00380B88"/>
    <w:rsid w:val="00380EC9"/>
    <w:rsid w:val="00381778"/>
    <w:rsid w:val="003818E4"/>
    <w:rsid w:val="00382779"/>
    <w:rsid w:val="0038445A"/>
    <w:rsid w:val="0038583C"/>
    <w:rsid w:val="00385BF4"/>
    <w:rsid w:val="00386221"/>
    <w:rsid w:val="00387167"/>
    <w:rsid w:val="003871E9"/>
    <w:rsid w:val="00393F4A"/>
    <w:rsid w:val="0039617A"/>
    <w:rsid w:val="003A25E4"/>
    <w:rsid w:val="003A2713"/>
    <w:rsid w:val="003A2C90"/>
    <w:rsid w:val="003A2D8E"/>
    <w:rsid w:val="003A5A60"/>
    <w:rsid w:val="003A67B6"/>
    <w:rsid w:val="003B0B7A"/>
    <w:rsid w:val="003B2D8C"/>
    <w:rsid w:val="003B46A0"/>
    <w:rsid w:val="003B4897"/>
    <w:rsid w:val="003C20E4"/>
    <w:rsid w:val="003C3AA0"/>
    <w:rsid w:val="003C73E9"/>
    <w:rsid w:val="003D1016"/>
    <w:rsid w:val="003D106E"/>
    <w:rsid w:val="003D171E"/>
    <w:rsid w:val="003D2597"/>
    <w:rsid w:val="003D2710"/>
    <w:rsid w:val="003D3FF8"/>
    <w:rsid w:val="003D4F4B"/>
    <w:rsid w:val="003E0F0E"/>
    <w:rsid w:val="003E12CF"/>
    <w:rsid w:val="003E20E4"/>
    <w:rsid w:val="003E45CD"/>
    <w:rsid w:val="003E511A"/>
    <w:rsid w:val="003E624E"/>
    <w:rsid w:val="003E6D28"/>
    <w:rsid w:val="003E6F90"/>
    <w:rsid w:val="003E75BC"/>
    <w:rsid w:val="003F0377"/>
    <w:rsid w:val="003F100D"/>
    <w:rsid w:val="003F1AA7"/>
    <w:rsid w:val="003F5D0F"/>
    <w:rsid w:val="003F6DB2"/>
    <w:rsid w:val="003F6FD0"/>
    <w:rsid w:val="004014E2"/>
    <w:rsid w:val="004036AF"/>
    <w:rsid w:val="00403EAB"/>
    <w:rsid w:val="0040478F"/>
    <w:rsid w:val="0040555E"/>
    <w:rsid w:val="00405C41"/>
    <w:rsid w:val="00407F39"/>
    <w:rsid w:val="004109BE"/>
    <w:rsid w:val="00411CA7"/>
    <w:rsid w:val="00412FAB"/>
    <w:rsid w:val="00414101"/>
    <w:rsid w:val="0041497E"/>
    <w:rsid w:val="0042373F"/>
    <w:rsid w:val="0042447D"/>
    <w:rsid w:val="0042571A"/>
    <w:rsid w:val="004323DE"/>
    <w:rsid w:val="00433DDB"/>
    <w:rsid w:val="00435F3F"/>
    <w:rsid w:val="0043659A"/>
    <w:rsid w:val="00437619"/>
    <w:rsid w:val="0044145B"/>
    <w:rsid w:val="004427F3"/>
    <w:rsid w:val="00444CA7"/>
    <w:rsid w:val="00444E8F"/>
    <w:rsid w:val="0044575E"/>
    <w:rsid w:val="00445EDA"/>
    <w:rsid w:val="00447F40"/>
    <w:rsid w:val="00450538"/>
    <w:rsid w:val="004511F1"/>
    <w:rsid w:val="00452E60"/>
    <w:rsid w:val="004550D5"/>
    <w:rsid w:val="004567E4"/>
    <w:rsid w:val="00457462"/>
    <w:rsid w:val="004608EC"/>
    <w:rsid w:val="00461C7C"/>
    <w:rsid w:val="00463C06"/>
    <w:rsid w:val="0046652C"/>
    <w:rsid w:val="00466989"/>
    <w:rsid w:val="00467D5A"/>
    <w:rsid w:val="00471C7D"/>
    <w:rsid w:val="00474BBE"/>
    <w:rsid w:val="00475DC9"/>
    <w:rsid w:val="004808B6"/>
    <w:rsid w:val="0048106E"/>
    <w:rsid w:val="0048207F"/>
    <w:rsid w:val="00486696"/>
    <w:rsid w:val="00486DCE"/>
    <w:rsid w:val="00487FC4"/>
    <w:rsid w:val="00490279"/>
    <w:rsid w:val="0049421A"/>
    <w:rsid w:val="00495ADA"/>
    <w:rsid w:val="00496114"/>
    <w:rsid w:val="004A08DB"/>
    <w:rsid w:val="004A2A63"/>
    <w:rsid w:val="004A5F3A"/>
    <w:rsid w:val="004A6A59"/>
    <w:rsid w:val="004A7FA9"/>
    <w:rsid w:val="004B054B"/>
    <w:rsid w:val="004B1123"/>
    <w:rsid w:val="004B1E73"/>
    <w:rsid w:val="004B210C"/>
    <w:rsid w:val="004B766A"/>
    <w:rsid w:val="004B781E"/>
    <w:rsid w:val="004B7DE7"/>
    <w:rsid w:val="004C147E"/>
    <w:rsid w:val="004C1784"/>
    <w:rsid w:val="004C56CC"/>
    <w:rsid w:val="004C644B"/>
    <w:rsid w:val="004C6D71"/>
    <w:rsid w:val="004D0EDB"/>
    <w:rsid w:val="004D405F"/>
    <w:rsid w:val="004D4B39"/>
    <w:rsid w:val="004D5C5B"/>
    <w:rsid w:val="004D690B"/>
    <w:rsid w:val="004D7282"/>
    <w:rsid w:val="004E3BA6"/>
    <w:rsid w:val="004E4715"/>
    <w:rsid w:val="004E4F4F"/>
    <w:rsid w:val="004E54B7"/>
    <w:rsid w:val="004E6789"/>
    <w:rsid w:val="004E76ED"/>
    <w:rsid w:val="004F07B4"/>
    <w:rsid w:val="004F0A02"/>
    <w:rsid w:val="004F2187"/>
    <w:rsid w:val="004F3410"/>
    <w:rsid w:val="004F61E3"/>
    <w:rsid w:val="004F64AE"/>
    <w:rsid w:val="00500F54"/>
    <w:rsid w:val="00500FF9"/>
    <w:rsid w:val="00501917"/>
    <w:rsid w:val="00502E10"/>
    <w:rsid w:val="00507215"/>
    <w:rsid w:val="0051015C"/>
    <w:rsid w:val="00511D39"/>
    <w:rsid w:val="00512113"/>
    <w:rsid w:val="005125BE"/>
    <w:rsid w:val="005144E5"/>
    <w:rsid w:val="00514B58"/>
    <w:rsid w:val="00515774"/>
    <w:rsid w:val="00516581"/>
    <w:rsid w:val="005167D8"/>
    <w:rsid w:val="00516CF1"/>
    <w:rsid w:val="0051704C"/>
    <w:rsid w:val="0052139B"/>
    <w:rsid w:val="0052297B"/>
    <w:rsid w:val="005238F4"/>
    <w:rsid w:val="005248E0"/>
    <w:rsid w:val="00526119"/>
    <w:rsid w:val="0052747E"/>
    <w:rsid w:val="005305D6"/>
    <w:rsid w:val="00531AE9"/>
    <w:rsid w:val="00531DA8"/>
    <w:rsid w:val="00532FBA"/>
    <w:rsid w:val="005357A4"/>
    <w:rsid w:val="00537062"/>
    <w:rsid w:val="005374EC"/>
    <w:rsid w:val="00542535"/>
    <w:rsid w:val="00550034"/>
    <w:rsid w:val="00550A66"/>
    <w:rsid w:val="005547D7"/>
    <w:rsid w:val="005549C9"/>
    <w:rsid w:val="00555B06"/>
    <w:rsid w:val="0055615C"/>
    <w:rsid w:val="005570A2"/>
    <w:rsid w:val="005570A6"/>
    <w:rsid w:val="00560E3B"/>
    <w:rsid w:val="005627D4"/>
    <w:rsid w:val="0056296B"/>
    <w:rsid w:val="0056372B"/>
    <w:rsid w:val="0056410F"/>
    <w:rsid w:val="0056490C"/>
    <w:rsid w:val="00567EC7"/>
    <w:rsid w:val="00570013"/>
    <w:rsid w:val="0057030E"/>
    <w:rsid w:val="005707D9"/>
    <w:rsid w:val="00573A44"/>
    <w:rsid w:val="00576047"/>
    <w:rsid w:val="005801A2"/>
    <w:rsid w:val="005812EC"/>
    <w:rsid w:val="0058261B"/>
    <w:rsid w:val="005826BE"/>
    <w:rsid w:val="00583BEC"/>
    <w:rsid w:val="005848EC"/>
    <w:rsid w:val="005859A8"/>
    <w:rsid w:val="00585C96"/>
    <w:rsid w:val="00586634"/>
    <w:rsid w:val="00587406"/>
    <w:rsid w:val="00592598"/>
    <w:rsid w:val="00592661"/>
    <w:rsid w:val="005940E0"/>
    <w:rsid w:val="005946D1"/>
    <w:rsid w:val="005952A5"/>
    <w:rsid w:val="0059546F"/>
    <w:rsid w:val="005960B8"/>
    <w:rsid w:val="005A2CBA"/>
    <w:rsid w:val="005A33A1"/>
    <w:rsid w:val="005A4D3D"/>
    <w:rsid w:val="005A6252"/>
    <w:rsid w:val="005A6C38"/>
    <w:rsid w:val="005A789F"/>
    <w:rsid w:val="005B02F2"/>
    <w:rsid w:val="005B1692"/>
    <w:rsid w:val="005B1713"/>
    <w:rsid w:val="005B1EFE"/>
    <w:rsid w:val="005B217D"/>
    <w:rsid w:val="005B2FA5"/>
    <w:rsid w:val="005B5F86"/>
    <w:rsid w:val="005B635D"/>
    <w:rsid w:val="005B6555"/>
    <w:rsid w:val="005C0C53"/>
    <w:rsid w:val="005C2B82"/>
    <w:rsid w:val="005C308D"/>
    <w:rsid w:val="005C385F"/>
    <w:rsid w:val="005C3EDE"/>
    <w:rsid w:val="005C65E8"/>
    <w:rsid w:val="005C7210"/>
    <w:rsid w:val="005C7ED9"/>
    <w:rsid w:val="005C7FC5"/>
    <w:rsid w:val="005D1457"/>
    <w:rsid w:val="005D1951"/>
    <w:rsid w:val="005D2AA2"/>
    <w:rsid w:val="005D3276"/>
    <w:rsid w:val="005D5A70"/>
    <w:rsid w:val="005E011E"/>
    <w:rsid w:val="005E0392"/>
    <w:rsid w:val="005E1AC6"/>
    <w:rsid w:val="005E32AE"/>
    <w:rsid w:val="005E716E"/>
    <w:rsid w:val="005F0D9D"/>
    <w:rsid w:val="005F1901"/>
    <w:rsid w:val="005F2117"/>
    <w:rsid w:val="005F23F0"/>
    <w:rsid w:val="005F4B43"/>
    <w:rsid w:val="005F56EA"/>
    <w:rsid w:val="005F63EC"/>
    <w:rsid w:val="005F6F1B"/>
    <w:rsid w:val="00600A08"/>
    <w:rsid w:val="00604430"/>
    <w:rsid w:val="0060494C"/>
    <w:rsid w:val="00605450"/>
    <w:rsid w:val="00606DCD"/>
    <w:rsid w:val="00612BD3"/>
    <w:rsid w:val="006209AC"/>
    <w:rsid w:val="006237F0"/>
    <w:rsid w:val="006247CE"/>
    <w:rsid w:val="00624B33"/>
    <w:rsid w:val="00626755"/>
    <w:rsid w:val="00627C4A"/>
    <w:rsid w:val="00630AA2"/>
    <w:rsid w:val="00631A2B"/>
    <w:rsid w:val="006340EE"/>
    <w:rsid w:val="006354F9"/>
    <w:rsid w:val="00640592"/>
    <w:rsid w:val="0064305A"/>
    <w:rsid w:val="00644F42"/>
    <w:rsid w:val="00646707"/>
    <w:rsid w:val="00646FD9"/>
    <w:rsid w:val="00647C3B"/>
    <w:rsid w:val="00652208"/>
    <w:rsid w:val="006529BF"/>
    <w:rsid w:val="00656DDD"/>
    <w:rsid w:val="00657AA7"/>
    <w:rsid w:val="00661645"/>
    <w:rsid w:val="00661E3D"/>
    <w:rsid w:val="00662B20"/>
    <w:rsid w:val="00662E58"/>
    <w:rsid w:val="00663766"/>
    <w:rsid w:val="00664DCF"/>
    <w:rsid w:val="00666274"/>
    <w:rsid w:val="00666683"/>
    <w:rsid w:val="0066707D"/>
    <w:rsid w:val="0066715A"/>
    <w:rsid w:val="00667340"/>
    <w:rsid w:val="00667D8A"/>
    <w:rsid w:val="00672620"/>
    <w:rsid w:val="00672EEF"/>
    <w:rsid w:val="00673CA0"/>
    <w:rsid w:val="00673E88"/>
    <w:rsid w:val="00674C9B"/>
    <w:rsid w:val="00674E9C"/>
    <w:rsid w:val="00675838"/>
    <w:rsid w:val="006762A9"/>
    <w:rsid w:val="00680512"/>
    <w:rsid w:val="00681446"/>
    <w:rsid w:val="0068317A"/>
    <w:rsid w:val="00685822"/>
    <w:rsid w:val="006869BE"/>
    <w:rsid w:val="00686D55"/>
    <w:rsid w:val="00690052"/>
    <w:rsid w:val="0069070E"/>
    <w:rsid w:val="006926F2"/>
    <w:rsid w:val="00692C89"/>
    <w:rsid w:val="00692FF0"/>
    <w:rsid w:val="00693518"/>
    <w:rsid w:val="0069371C"/>
    <w:rsid w:val="00694E9B"/>
    <w:rsid w:val="006A1142"/>
    <w:rsid w:val="006A129D"/>
    <w:rsid w:val="006A2CB0"/>
    <w:rsid w:val="006A2EF2"/>
    <w:rsid w:val="006A31DD"/>
    <w:rsid w:val="006A3900"/>
    <w:rsid w:val="006A3B9C"/>
    <w:rsid w:val="006A4475"/>
    <w:rsid w:val="006A4A1A"/>
    <w:rsid w:val="006A50C9"/>
    <w:rsid w:val="006A5876"/>
    <w:rsid w:val="006A6B0D"/>
    <w:rsid w:val="006B2794"/>
    <w:rsid w:val="006B4471"/>
    <w:rsid w:val="006B60BA"/>
    <w:rsid w:val="006B6455"/>
    <w:rsid w:val="006B6719"/>
    <w:rsid w:val="006C0C24"/>
    <w:rsid w:val="006C3D5A"/>
    <w:rsid w:val="006C57CB"/>
    <w:rsid w:val="006C5D39"/>
    <w:rsid w:val="006C79CA"/>
    <w:rsid w:val="006D04EB"/>
    <w:rsid w:val="006D05CE"/>
    <w:rsid w:val="006D17B8"/>
    <w:rsid w:val="006D2020"/>
    <w:rsid w:val="006D2B0A"/>
    <w:rsid w:val="006D355A"/>
    <w:rsid w:val="006D36AD"/>
    <w:rsid w:val="006D4528"/>
    <w:rsid w:val="006D4F7C"/>
    <w:rsid w:val="006D5C47"/>
    <w:rsid w:val="006D6394"/>
    <w:rsid w:val="006D6413"/>
    <w:rsid w:val="006D6662"/>
    <w:rsid w:val="006E0AE4"/>
    <w:rsid w:val="006E1AED"/>
    <w:rsid w:val="006E1FCB"/>
    <w:rsid w:val="006E2810"/>
    <w:rsid w:val="006E33F8"/>
    <w:rsid w:val="006E36AB"/>
    <w:rsid w:val="006E5417"/>
    <w:rsid w:val="006E5573"/>
    <w:rsid w:val="006E593F"/>
    <w:rsid w:val="006E6D4F"/>
    <w:rsid w:val="006E7311"/>
    <w:rsid w:val="006F0617"/>
    <w:rsid w:val="006F2781"/>
    <w:rsid w:val="006F2D21"/>
    <w:rsid w:val="006F34E1"/>
    <w:rsid w:val="006F739F"/>
    <w:rsid w:val="006F7846"/>
    <w:rsid w:val="006F7F70"/>
    <w:rsid w:val="0070004F"/>
    <w:rsid w:val="007009AC"/>
    <w:rsid w:val="00701AB1"/>
    <w:rsid w:val="0070327D"/>
    <w:rsid w:val="0070397E"/>
    <w:rsid w:val="00704F6F"/>
    <w:rsid w:val="00705BA5"/>
    <w:rsid w:val="00706482"/>
    <w:rsid w:val="00706A80"/>
    <w:rsid w:val="00707684"/>
    <w:rsid w:val="007121D9"/>
    <w:rsid w:val="00712F60"/>
    <w:rsid w:val="00715DCB"/>
    <w:rsid w:val="00716602"/>
    <w:rsid w:val="00717C53"/>
    <w:rsid w:val="00720BE3"/>
    <w:rsid w:val="00720E3B"/>
    <w:rsid w:val="00723252"/>
    <w:rsid w:val="00723D22"/>
    <w:rsid w:val="007249AB"/>
    <w:rsid w:val="00724C07"/>
    <w:rsid w:val="0072678D"/>
    <w:rsid w:val="00730BF5"/>
    <w:rsid w:val="00733520"/>
    <w:rsid w:val="00734CA9"/>
    <w:rsid w:val="00734F19"/>
    <w:rsid w:val="00736573"/>
    <w:rsid w:val="0074303C"/>
    <w:rsid w:val="007440D0"/>
    <w:rsid w:val="00745F6B"/>
    <w:rsid w:val="007529CE"/>
    <w:rsid w:val="00753112"/>
    <w:rsid w:val="00753150"/>
    <w:rsid w:val="0075585E"/>
    <w:rsid w:val="00756B79"/>
    <w:rsid w:val="00761665"/>
    <w:rsid w:val="00764308"/>
    <w:rsid w:val="00764BC8"/>
    <w:rsid w:val="00765453"/>
    <w:rsid w:val="00766853"/>
    <w:rsid w:val="00767F9F"/>
    <w:rsid w:val="00770571"/>
    <w:rsid w:val="00770D35"/>
    <w:rsid w:val="00771511"/>
    <w:rsid w:val="00771C36"/>
    <w:rsid w:val="0077230F"/>
    <w:rsid w:val="007724FC"/>
    <w:rsid w:val="00772B42"/>
    <w:rsid w:val="007741D8"/>
    <w:rsid w:val="007768FF"/>
    <w:rsid w:val="007824D3"/>
    <w:rsid w:val="00782613"/>
    <w:rsid w:val="007922FA"/>
    <w:rsid w:val="00793D61"/>
    <w:rsid w:val="00796266"/>
    <w:rsid w:val="00796EE3"/>
    <w:rsid w:val="00797891"/>
    <w:rsid w:val="007A6C69"/>
    <w:rsid w:val="007A797A"/>
    <w:rsid w:val="007A7D29"/>
    <w:rsid w:val="007B01C5"/>
    <w:rsid w:val="007B1C0A"/>
    <w:rsid w:val="007B392F"/>
    <w:rsid w:val="007B42F1"/>
    <w:rsid w:val="007B4AB8"/>
    <w:rsid w:val="007B5FE1"/>
    <w:rsid w:val="007C2492"/>
    <w:rsid w:val="007C31BA"/>
    <w:rsid w:val="007C3C04"/>
    <w:rsid w:val="007C4869"/>
    <w:rsid w:val="007C62F3"/>
    <w:rsid w:val="007D1910"/>
    <w:rsid w:val="007D59B2"/>
    <w:rsid w:val="007D5AEA"/>
    <w:rsid w:val="007E2CAE"/>
    <w:rsid w:val="007E3261"/>
    <w:rsid w:val="007E3283"/>
    <w:rsid w:val="007E5E8A"/>
    <w:rsid w:val="007E6478"/>
    <w:rsid w:val="007E7811"/>
    <w:rsid w:val="007E7868"/>
    <w:rsid w:val="007F038F"/>
    <w:rsid w:val="007F10D3"/>
    <w:rsid w:val="007F1F8B"/>
    <w:rsid w:val="007F5F64"/>
    <w:rsid w:val="007F67A1"/>
    <w:rsid w:val="007F6AD0"/>
    <w:rsid w:val="0080069A"/>
    <w:rsid w:val="00804ED5"/>
    <w:rsid w:val="008056E4"/>
    <w:rsid w:val="0080686D"/>
    <w:rsid w:val="0080773F"/>
    <w:rsid w:val="00810E37"/>
    <w:rsid w:val="00811C05"/>
    <w:rsid w:val="008150CA"/>
    <w:rsid w:val="008160BE"/>
    <w:rsid w:val="008206C8"/>
    <w:rsid w:val="008209ED"/>
    <w:rsid w:val="00820BA0"/>
    <w:rsid w:val="00822D23"/>
    <w:rsid w:val="008235D9"/>
    <w:rsid w:val="00823A78"/>
    <w:rsid w:val="00823E08"/>
    <w:rsid w:val="0082429A"/>
    <w:rsid w:val="00824E48"/>
    <w:rsid w:val="00827A07"/>
    <w:rsid w:val="00830C2D"/>
    <w:rsid w:val="00830E2F"/>
    <w:rsid w:val="00831FA5"/>
    <w:rsid w:val="00832147"/>
    <w:rsid w:val="00835DD8"/>
    <w:rsid w:val="00836548"/>
    <w:rsid w:val="00840848"/>
    <w:rsid w:val="00842781"/>
    <w:rsid w:val="008428B7"/>
    <w:rsid w:val="00842B0D"/>
    <w:rsid w:val="00843EC3"/>
    <w:rsid w:val="008459AB"/>
    <w:rsid w:val="00846428"/>
    <w:rsid w:val="00851344"/>
    <w:rsid w:val="00851C59"/>
    <w:rsid w:val="00856A2D"/>
    <w:rsid w:val="00861692"/>
    <w:rsid w:val="008622A3"/>
    <w:rsid w:val="0086387C"/>
    <w:rsid w:val="00864520"/>
    <w:rsid w:val="0086483D"/>
    <w:rsid w:val="008657AD"/>
    <w:rsid w:val="00865F3B"/>
    <w:rsid w:val="00866666"/>
    <w:rsid w:val="00870536"/>
    <w:rsid w:val="00872541"/>
    <w:rsid w:val="008741C8"/>
    <w:rsid w:val="00874A6C"/>
    <w:rsid w:val="008756A5"/>
    <w:rsid w:val="00875E2E"/>
    <w:rsid w:val="0087620B"/>
    <w:rsid w:val="00876C65"/>
    <w:rsid w:val="00881881"/>
    <w:rsid w:val="00882D9C"/>
    <w:rsid w:val="00883F32"/>
    <w:rsid w:val="00886871"/>
    <w:rsid w:val="008900F7"/>
    <w:rsid w:val="008905B9"/>
    <w:rsid w:val="008907A2"/>
    <w:rsid w:val="00891561"/>
    <w:rsid w:val="00892C0C"/>
    <w:rsid w:val="00892C3F"/>
    <w:rsid w:val="008934FB"/>
    <w:rsid w:val="008955E6"/>
    <w:rsid w:val="00895DFD"/>
    <w:rsid w:val="00896A67"/>
    <w:rsid w:val="008A1A3F"/>
    <w:rsid w:val="008A4B4C"/>
    <w:rsid w:val="008A4DC4"/>
    <w:rsid w:val="008A627C"/>
    <w:rsid w:val="008A6322"/>
    <w:rsid w:val="008B0D30"/>
    <w:rsid w:val="008B21F1"/>
    <w:rsid w:val="008B458C"/>
    <w:rsid w:val="008B45A6"/>
    <w:rsid w:val="008B4C7D"/>
    <w:rsid w:val="008B60A2"/>
    <w:rsid w:val="008C239F"/>
    <w:rsid w:val="008C4270"/>
    <w:rsid w:val="008C4B91"/>
    <w:rsid w:val="008C557C"/>
    <w:rsid w:val="008C5D5B"/>
    <w:rsid w:val="008C7A9C"/>
    <w:rsid w:val="008D04C0"/>
    <w:rsid w:val="008D0CD3"/>
    <w:rsid w:val="008D250C"/>
    <w:rsid w:val="008D4A82"/>
    <w:rsid w:val="008D5F2D"/>
    <w:rsid w:val="008D6330"/>
    <w:rsid w:val="008E17FB"/>
    <w:rsid w:val="008E480C"/>
    <w:rsid w:val="008E65DC"/>
    <w:rsid w:val="008F04D1"/>
    <w:rsid w:val="008F142D"/>
    <w:rsid w:val="008F5F01"/>
    <w:rsid w:val="009003CF"/>
    <w:rsid w:val="009016B4"/>
    <w:rsid w:val="00902718"/>
    <w:rsid w:val="00902730"/>
    <w:rsid w:val="00905A42"/>
    <w:rsid w:val="009064BF"/>
    <w:rsid w:val="00906A49"/>
    <w:rsid w:val="009075A7"/>
    <w:rsid w:val="00907757"/>
    <w:rsid w:val="0091150A"/>
    <w:rsid w:val="009136BB"/>
    <w:rsid w:val="00913D61"/>
    <w:rsid w:val="00914F4F"/>
    <w:rsid w:val="00917CA2"/>
    <w:rsid w:val="00920907"/>
    <w:rsid w:val="009212B0"/>
    <w:rsid w:val="00921D60"/>
    <w:rsid w:val="00921D8D"/>
    <w:rsid w:val="009234A5"/>
    <w:rsid w:val="009234AE"/>
    <w:rsid w:val="009235A8"/>
    <w:rsid w:val="009253E9"/>
    <w:rsid w:val="00927BB7"/>
    <w:rsid w:val="00931225"/>
    <w:rsid w:val="009336F7"/>
    <w:rsid w:val="00934595"/>
    <w:rsid w:val="009374A7"/>
    <w:rsid w:val="009376C3"/>
    <w:rsid w:val="00944B98"/>
    <w:rsid w:val="00945024"/>
    <w:rsid w:val="00947493"/>
    <w:rsid w:val="00947DEB"/>
    <w:rsid w:val="009509D6"/>
    <w:rsid w:val="0095710F"/>
    <w:rsid w:val="009571D9"/>
    <w:rsid w:val="00963CFE"/>
    <w:rsid w:val="0096481B"/>
    <w:rsid w:val="00971591"/>
    <w:rsid w:val="009725F8"/>
    <w:rsid w:val="00973231"/>
    <w:rsid w:val="009748B0"/>
    <w:rsid w:val="0098413E"/>
    <w:rsid w:val="0098551D"/>
    <w:rsid w:val="00986317"/>
    <w:rsid w:val="00990260"/>
    <w:rsid w:val="00991DD0"/>
    <w:rsid w:val="00994700"/>
    <w:rsid w:val="0099518F"/>
    <w:rsid w:val="00995445"/>
    <w:rsid w:val="00996F1E"/>
    <w:rsid w:val="009A22AB"/>
    <w:rsid w:val="009A3874"/>
    <w:rsid w:val="009A4235"/>
    <w:rsid w:val="009A4392"/>
    <w:rsid w:val="009A450B"/>
    <w:rsid w:val="009A523D"/>
    <w:rsid w:val="009A71E7"/>
    <w:rsid w:val="009B31F1"/>
    <w:rsid w:val="009C210F"/>
    <w:rsid w:val="009C37D0"/>
    <w:rsid w:val="009C7050"/>
    <w:rsid w:val="009C7356"/>
    <w:rsid w:val="009D28A3"/>
    <w:rsid w:val="009D2E18"/>
    <w:rsid w:val="009D4FD5"/>
    <w:rsid w:val="009D6F52"/>
    <w:rsid w:val="009D7E45"/>
    <w:rsid w:val="009E052C"/>
    <w:rsid w:val="009E105A"/>
    <w:rsid w:val="009E2B62"/>
    <w:rsid w:val="009E2CA8"/>
    <w:rsid w:val="009E359E"/>
    <w:rsid w:val="009E6B96"/>
    <w:rsid w:val="009F0BDB"/>
    <w:rsid w:val="009F496B"/>
    <w:rsid w:val="009F49EA"/>
    <w:rsid w:val="009F5DB2"/>
    <w:rsid w:val="009F6485"/>
    <w:rsid w:val="00A00B2A"/>
    <w:rsid w:val="00A01439"/>
    <w:rsid w:val="00A0163E"/>
    <w:rsid w:val="00A01FAA"/>
    <w:rsid w:val="00A02A37"/>
    <w:rsid w:val="00A02E61"/>
    <w:rsid w:val="00A04187"/>
    <w:rsid w:val="00A04959"/>
    <w:rsid w:val="00A05CFF"/>
    <w:rsid w:val="00A06CDA"/>
    <w:rsid w:val="00A07A22"/>
    <w:rsid w:val="00A1067D"/>
    <w:rsid w:val="00A11299"/>
    <w:rsid w:val="00A12535"/>
    <w:rsid w:val="00A12613"/>
    <w:rsid w:val="00A12AF3"/>
    <w:rsid w:val="00A12B36"/>
    <w:rsid w:val="00A1357C"/>
    <w:rsid w:val="00A15D7D"/>
    <w:rsid w:val="00A20204"/>
    <w:rsid w:val="00A22E84"/>
    <w:rsid w:val="00A235D8"/>
    <w:rsid w:val="00A269B9"/>
    <w:rsid w:val="00A26C5D"/>
    <w:rsid w:val="00A2745B"/>
    <w:rsid w:val="00A31D21"/>
    <w:rsid w:val="00A33024"/>
    <w:rsid w:val="00A33B82"/>
    <w:rsid w:val="00A350B6"/>
    <w:rsid w:val="00A43CF1"/>
    <w:rsid w:val="00A4453E"/>
    <w:rsid w:val="00A44747"/>
    <w:rsid w:val="00A447BA"/>
    <w:rsid w:val="00A4536D"/>
    <w:rsid w:val="00A46680"/>
    <w:rsid w:val="00A50D0A"/>
    <w:rsid w:val="00A5183E"/>
    <w:rsid w:val="00A563D9"/>
    <w:rsid w:val="00A56B97"/>
    <w:rsid w:val="00A6007C"/>
    <w:rsid w:val="00A6093D"/>
    <w:rsid w:val="00A60AE0"/>
    <w:rsid w:val="00A61AB3"/>
    <w:rsid w:val="00A63DF3"/>
    <w:rsid w:val="00A648B8"/>
    <w:rsid w:val="00A65894"/>
    <w:rsid w:val="00A66871"/>
    <w:rsid w:val="00A71CA4"/>
    <w:rsid w:val="00A74F39"/>
    <w:rsid w:val="00A757C2"/>
    <w:rsid w:val="00A76A6D"/>
    <w:rsid w:val="00A77EE8"/>
    <w:rsid w:val="00A803B6"/>
    <w:rsid w:val="00A81039"/>
    <w:rsid w:val="00A83253"/>
    <w:rsid w:val="00A8331B"/>
    <w:rsid w:val="00A8356C"/>
    <w:rsid w:val="00A86A0B"/>
    <w:rsid w:val="00A87FD5"/>
    <w:rsid w:val="00A90980"/>
    <w:rsid w:val="00A92374"/>
    <w:rsid w:val="00A92EFA"/>
    <w:rsid w:val="00A9403B"/>
    <w:rsid w:val="00A9457E"/>
    <w:rsid w:val="00A95194"/>
    <w:rsid w:val="00A95B1D"/>
    <w:rsid w:val="00A966AB"/>
    <w:rsid w:val="00A969BB"/>
    <w:rsid w:val="00AA0C88"/>
    <w:rsid w:val="00AA1C6E"/>
    <w:rsid w:val="00AA3948"/>
    <w:rsid w:val="00AA5338"/>
    <w:rsid w:val="00AA6238"/>
    <w:rsid w:val="00AA6E84"/>
    <w:rsid w:val="00AA76C3"/>
    <w:rsid w:val="00AB0D2B"/>
    <w:rsid w:val="00AB504F"/>
    <w:rsid w:val="00AB595D"/>
    <w:rsid w:val="00AB5F53"/>
    <w:rsid w:val="00AC2160"/>
    <w:rsid w:val="00AC351B"/>
    <w:rsid w:val="00AC464C"/>
    <w:rsid w:val="00AC491D"/>
    <w:rsid w:val="00AC5F7A"/>
    <w:rsid w:val="00AC6122"/>
    <w:rsid w:val="00AC6490"/>
    <w:rsid w:val="00AC757F"/>
    <w:rsid w:val="00AD17A1"/>
    <w:rsid w:val="00AD2C22"/>
    <w:rsid w:val="00AD66FC"/>
    <w:rsid w:val="00AE11F3"/>
    <w:rsid w:val="00AE2FF1"/>
    <w:rsid w:val="00AE341B"/>
    <w:rsid w:val="00AE3BC1"/>
    <w:rsid w:val="00AE63FA"/>
    <w:rsid w:val="00AE6C1D"/>
    <w:rsid w:val="00AF2516"/>
    <w:rsid w:val="00AF362D"/>
    <w:rsid w:val="00AF409C"/>
    <w:rsid w:val="00B017B6"/>
    <w:rsid w:val="00B043A3"/>
    <w:rsid w:val="00B06DC6"/>
    <w:rsid w:val="00B07899"/>
    <w:rsid w:val="00B07CA7"/>
    <w:rsid w:val="00B07D1B"/>
    <w:rsid w:val="00B10CD8"/>
    <w:rsid w:val="00B1279A"/>
    <w:rsid w:val="00B12ED7"/>
    <w:rsid w:val="00B135FF"/>
    <w:rsid w:val="00B14DD5"/>
    <w:rsid w:val="00B155FB"/>
    <w:rsid w:val="00B1732D"/>
    <w:rsid w:val="00B179C7"/>
    <w:rsid w:val="00B249CC"/>
    <w:rsid w:val="00B25ECB"/>
    <w:rsid w:val="00B25FBD"/>
    <w:rsid w:val="00B26D85"/>
    <w:rsid w:val="00B27759"/>
    <w:rsid w:val="00B27EF6"/>
    <w:rsid w:val="00B30969"/>
    <w:rsid w:val="00B30B0A"/>
    <w:rsid w:val="00B3135A"/>
    <w:rsid w:val="00B36EE3"/>
    <w:rsid w:val="00B4194A"/>
    <w:rsid w:val="00B43433"/>
    <w:rsid w:val="00B43BA7"/>
    <w:rsid w:val="00B43DCF"/>
    <w:rsid w:val="00B444C1"/>
    <w:rsid w:val="00B462BE"/>
    <w:rsid w:val="00B5056D"/>
    <w:rsid w:val="00B506FB"/>
    <w:rsid w:val="00B5150F"/>
    <w:rsid w:val="00B5222E"/>
    <w:rsid w:val="00B52AC3"/>
    <w:rsid w:val="00B53179"/>
    <w:rsid w:val="00B550A3"/>
    <w:rsid w:val="00B57F44"/>
    <w:rsid w:val="00B6073D"/>
    <w:rsid w:val="00B6078B"/>
    <w:rsid w:val="00B61C96"/>
    <w:rsid w:val="00B61FE8"/>
    <w:rsid w:val="00B6243F"/>
    <w:rsid w:val="00B6370E"/>
    <w:rsid w:val="00B6374D"/>
    <w:rsid w:val="00B63AE0"/>
    <w:rsid w:val="00B641BC"/>
    <w:rsid w:val="00B67AAA"/>
    <w:rsid w:val="00B70A57"/>
    <w:rsid w:val="00B70B34"/>
    <w:rsid w:val="00B72CC2"/>
    <w:rsid w:val="00B73A2A"/>
    <w:rsid w:val="00B73BC0"/>
    <w:rsid w:val="00B757E5"/>
    <w:rsid w:val="00B8094F"/>
    <w:rsid w:val="00B80C82"/>
    <w:rsid w:val="00B8214B"/>
    <w:rsid w:val="00B84F03"/>
    <w:rsid w:val="00B85D92"/>
    <w:rsid w:val="00B90642"/>
    <w:rsid w:val="00B906D1"/>
    <w:rsid w:val="00B9217B"/>
    <w:rsid w:val="00B9278C"/>
    <w:rsid w:val="00B92A93"/>
    <w:rsid w:val="00B932D1"/>
    <w:rsid w:val="00B93C11"/>
    <w:rsid w:val="00B94B06"/>
    <w:rsid w:val="00B94C28"/>
    <w:rsid w:val="00B963D8"/>
    <w:rsid w:val="00B96494"/>
    <w:rsid w:val="00B96938"/>
    <w:rsid w:val="00B96AE2"/>
    <w:rsid w:val="00BA0F4D"/>
    <w:rsid w:val="00BA36F5"/>
    <w:rsid w:val="00BA3A51"/>
    <w:rsid w:val="00BA77CF"/>
    <w:rsid w:val="00BB0F65"/>
    <w:rsid w:val="00BB2C69"/>
    <w:rsid w:val="00BB3357"/>
    <w:rsid w:val="00BB3BB6"/>
    <w:rsid w:val="00BB3F2D"/>
    <w:rsid w:val="00BB4335"/>
    <w:rsid w:val="00BB529C"/>
    <w:rsid w:val="00BB770F"/>
    <w:rsid w:val="00BB7FE6"/>
    <w:rsid w:val="00BC10BA"/>
    <w:rsid w:val="00BC17AA"/>
    <w:rsid w:val="00BC1FCE"/>
    <w:rsid w:val="00BC2750"/>
    <w:rsid w:val="00BC5553"/>
    <w:rsid w:val="00BC5AFD"/>
    <w:rsid w:val="00BC775B"/>
    <w:rsid w:val="00BD0872"/>
    <w:rsid w:val="00BE06D8"/>
    <w:rsid w:val="00BE0F5F"/>
    <w:rsid w:val="00BE2959"/>
    <w:rsid w:val="00BE46E0"/>
    <w:rsid w:val="00BE6DE3"/>
    <w:rsid w:val="00BE73CB"/>
    <w:rsid w:val="00BE76F2"/>
    <w:rsid w:val="00BF031F"/>
    <w:rsid w:val="00BF0D39"/>
    <w:rsid w:val="00BF1839"/>
    <w:rsid w:val="00BF1BE8"/>
    <w:rsid w:val="00BF2F9F"/>
    <w:rsid w:val="00BF59D0"/>
    <w:rsid w:val="00BF620A"/>
    <w:rsid w:val="00BF640C"/>
    <w:rsid w:val="00BF6455"/>
    <w:rsid w:val="00BF735F"/>
    <w:rsid w:val="00C02455"/>
    <w:rsid w:val="00C04F43"/>
    <w:rsid w:val="00C04FA3"/>
    <w:rsid w:val="00C0609D"/>
    <w:rsid w:val="00C06B0D"/>
    <w:rsid w:val="00C06CB1"/>
    <w:rsid w:val="00C115AB"/>
    <w:rsid w:val="00C12BD9"/>
    <w:rsid w:val="00C12D16"/>
    <w:rsid w:val="00C14716"/>
    <w:rsid w:val="00C15C42"/>
    <w:rsid w:val="00C20A59"/>
    <w:rsid w:val="00C214F0"/>
    <w:rsid w:val="00C2209E"/>
    <w:rsid w:val="00C256BA"/>
    <w:rsid w:val="00C268DE"/>
    <w:rsid w:val="00C30249"/>
    <w:rsid w:val="00C305D7"/>
    <w:rsid w:val="00C315C5"/>
    <w:rsid w:val="00C33466"/>
    <w:rsid w:val="00C35BD6"/>
    <w:rsid w:val="00C35E37"/>
    <w:rsid w:val="00C3645F"/>
    <w:rsid w:val="00C37115"/>
    <w:rsid w:val="00C3723B"/>
    <w:rsid w:val="00C37B0C"/>
    <w:rsid w:val="00C40970"/>
    <w:rsid w:val="00C40E9D"/>
    <w:rsid w:val="00C41BD6"/>
    <w:rsid w:val="00C4243F"/>
    <w:rsid w:val="00C45816"/>
    <w:rsid w:val="00C461CA"/>
    <w:rsid w:val="00C473E2"/>
    <w:rsid w:val="00C50344"/>
    <w:rsid w:val="00C606C9"/>
    <w:rsid w:val="00C63622"/>
    <w:rsid w:val="00C63901"/>
    <w:rsid w:val="00C64F27"/>
    <w:rsid w:val="00C66753"/>
    <w:rsid w:val="00C675C1"/>
    <w:rsid w:val="00C7316F"/>
    <w:rsid w:val="00C73C25"/>
    <w:rsid w:val="00C73F11"/>
    <w:rsid w:val="00C76EF8"/>
    <w:rsid w:val="00C80288"/>
    <w:rsid w:val="00C831DB"/>
    <w:rsid w:val="00C83FBD"/>
    <w:rsid w:val="00C84003"/>
    <w:rsid w:val="00C84B6C"/>
    <w:rsid w:val="00C85D9E"/>
    <w:rsid w:val="00C861EB"/>
    <w:rsid w:val="00C90650"/>
    <w:rsid w:val="00C943DD"/>
    <w:rsid w:val="00C978A9"/>
    <w:rsid w:val="00C97D78"/>
    <w:rsid w:val="00CA08BA"/>
    <w:rsid w:val="00CA272B"/>
    <w:rsid w:val="00CA32A1"/>
    <w:rsid w:val="00CA3C8A"/>
    <w:rsid w:val="00CB013C"/>
    <w:rsid w:val="00CB17D9"/>
    <w:rsid w:val="00CB1957"/>
    <w:rsid w:val="00CB2DA6"/>
    <w:rsid w:val="00CB2DEB"/>
    <w:rsid w:val="00CB4A85"/>
    <w:rsid w:val="00CB7C50"/>
    <w:rsid w:val="00CC2AAE"/>
    <w:rsid w:val="00CC5028"/>
    <w:rsid w:val="00CC5A42"/>
    <w:rsid w:val="00CD058B"/>
    <w:rsid w:val="00CD0EAB"/>
    <w:rsid w:val="00CD1C75"/>
    <w:rsid w:val="00CD2293"/>
    <w:rsid w:val="00CD2485"/>
    <w:rsid w:val="00CD3336"/>
    <w:rsid w:val="00CD35EB"/>
    <w:rsid w:val="00CD3CB5"/>
    <w:rsid w:val="00CD6E68"/>
    <w:rsid w:val="00CE1CBD"/>
    <w:rsid w:val="00CE5DC8"/>
    <w:rsid w:val="00CE6468"/>
    <w:rsid w:val="00CE78E9"/>
    <w:rsid w:val="00CF0C8A"/>
    <w:rsid w:val="00CF1641"/>
    <w:rsid w:val="00CF20E7"/>
    <w:rsid w:val="00CF34DB"/>
    <w:rsid w:val="00CF3BB6"/>
    <w:rsid w:val="00CF558F"/>
    <w:rsid w:val="00CF6E91"/>
    <w:rsid w:val="00CF7381"/>
    <w:rsid w:val="00CF7499"/>
    <w:rsid w:val="00D0291D"/>
    <w:rsid w:val="00D04777"/>
    <w:rsid w:val="00D05A7A"/>
    <w:rsid w:val="00D073E2"/>
    <w:rsid w:val="00D1244D"/>
    <w:rsid w:val="00D12AC5"/>
    <w:rsid w:val="00D138B7"/>
    <w:rsid w:val="00D15482"/>
    <w:rsid w:val="00D17E93"/>
    <w:rsid w:val="00D20669"/>
    <w:rsid w:val="00D20B31"/>
    <w:rsid w:val="00D217F2"/>
    <w:rsid w:val="00D233D0"/>
    <w:rsid w:val="00D24649"/>
    <w:rsid w:val="00D24CB5"/>
    <w:rsid w:val="00D256EE"/>
    <w:rsid w:val="00D25DD9"/>
    <w:rsid w:val="00D2664A"/>
    <w:rsid w:val="00D27A4D"/>
    <w:rsid w:val="00D30EFD"/>
    <w:rsid w:val="00D32360"/>
    <w:rsid w:val="00D340B0"/>
    <w:rsid w:val="00D34F45"/>
    <w:rsid w:val="00D36D14"/>
    <w:rsid w:val="00D4109D"/>
    <w:rsid w:val="00D41A08"/>
    <w:rsid w:val="00D426AF"/>
    <w:rsid w:val="00D42D35"/>
    <w:rsid w:val="00D43924"/>
    <w:rsid w:val="00D446EC"/>
    <w:rsid w:val="00D467E9"/>
    <w:rsid w:val="00D46F80"/>
    <w:rsid w:val="00D50D17"/>
    <w:rsid w:val="00D51567"/>
    <w:rsid w:val="00D51724"/>
    <w:rsid w:val="00D517BF"/>
    <w:rsid w:val="00D51BF0"/>
    <w:rsid w:val="00D5313E"/>
    <w:rsid w:val="00D5363B"/>
    <w:rsid w:val="00D53AB6"/>
    <w:rsid w:val="00D5451C"/>
    <w:rsid w:val="00D554A3"/>
    <w:rsid w:val="00D55942"/>
    <w:rsid w:val="00D55B1C"/>
    <w:rsid w:val="00D6014D"/>
    <w:rsid w:val="00D60EF1"/>
    <w:rsid w:val="00D61AAF"/>
    <w:rsid w:val="00D62885"/>
    <w:rsid w:val="00D64795"/>
    <w:rsid w:val="00D64D7D"/>
    <w:rsid w:val="00D65897"/>
    <w:rsid w:val="00D67BD1"/>
    <w:rsid w:val="00D729AF"/>
    <w:rsid w:val="00D73185"/>
    <w:rsid w:val="00D7721B"/>
    <w:rsid w:val="00D807BF"/>
    <w:rsid w:val="00D82FCC"/>
    <w:rsid w:val="00D831EF"/>
    <w:rsid w:val="00D837AD"/>
    <w:rsid w:val="00D84E9B"/>
    <w:rsid w:val="00D87432"/>
    <w:rsid w:val="00D87720"/>
    <w:rsid w:val="00D933D3"/>
    <w:rsid w:val="00D93722"/>
    <w:rsid w:val="00D93FA3"/>
    <w:rsid w:val="00D95364"/>
    <w:rsid w:val="00DA07B7"/>
    <w:rsid w:val="00DA0C70"/>
    <w:rsid w:val="00DA0E6D"/>
    <w:rsid w:val="00DA17FC"/>
    <w:rsid w:val="00DA378A"/>
    <w:rsid w:val="00DA3EAA"/>
    <w:rsid w:val="00DA4568"/>
    <w:rsid w:val="00DA6859"/>
    <w:rsid w:val="00DA6892"/>
    <w:rsid w:val="00DA7887"/>
    <w:rsid w:val="00DB2686"/>
    <w:rsid w:val="00DB2C26"/>
    <w:rsid w:val="00DB3387"/>
    <w:rsid w:val="00DB5344"/>
    <w:rsid w:val="00DB62B8"/>
    <w:rsid w:val="00DB76E7"/>
    <w:rsid w:val="00DB7D31"/>
    <w:rsid w:val="00DC16C8"/>
    <w:rsid w:val="00DC1FFE"/>
    <w:rsid w:val="00DC5529"/>
    <w:rsid w:val="00DC5B36"/>
    <w:rsid w:val="00DC6577"/>
    <w:rsid w:val="00DC6A2C"/>
    <w:rsid w:val="00DD44D2"/>
    <w:rsid w:val="00DD5ECE"/>
    <w:rsid w:val="00DD68BB"/>
    <w:rsid w:val="00DD76E9"/>
    <w:rsid w:val="00DE0C32"/>
    <w:rsid w:val="00DE328C"/>
    <w:rsid w:val="00DE69F0"/>
    <w:rsid w:val="00DE6B43"/>
    <w:rsid w:val="00DE7DED"/>
    <w:rsid w:val="00DF2C7B"/>
    <w:rsid w:val="00DF32F9"/>
    <w:rsid w:val="00DF4BC1"/>
    <w:rsid w:val="00DF51C5"/>
    <w:rsid w:val="00DF5B39"/>
    <w:rsid w:val="00DF6A53"/>
    <w:rsid w:val="00DF7B38"/>
    <w:rsid w:val="00E04295"/>
    <w:rsid w:val="00E04AB1"/>
    <w:rsid w:val="00E04E33"/>
    <w:rsid w:val="00E1113F"/>
    <w:rsid w:val="00E112E6"/>
    <w:rsid w:val="00E11923"/>
    <w:rsid w:val="00E134A0"/>
    <w:rsid w:val="00E13F66"/>
    <w:rsid w:val="00E14173"/>
    <w:rsid w:val="00E1444E"/>
    <w:rsid w:val="00E155D3"/>
    <w:rsid w:val="00E22647"/>
    <w:rsid w:val="00E22D3D"/>
    <w:rsid w:val="00E2462C"/>
    <w:rsid w:val="00E262D4"/>
    <w:rsid w:val="00E2675B"/>
    <w:rsid w:val="00E26781"/>
    <w:rsid w:val="00E26D95"/>
    <w:rsid w:val="00E26E41"/>
    <w:rsid w:val="00E30CA6"/>
    <w:rsid w:val="00E31028"/>
    <w:rsid w:val="00E3167B"/>
    <w:rsid w:val="00E36250"/>
    <w:rsid w:val="00E3639B"/>
    <w:rsid w:val="00E36CE1"/>
    <w:rsid w:val="00E40F24"/>
    <w:rsid w:val="00E41134"/>
    <w:rsid w:val="00E418D1"/>
    <w:rsid w:val="00E44055"/>
    <w:rsid w:val="00E45F21"/>
    <w:rsid w:val="00E46130"/>
    <w:rsid w:val="00E46F26"/>
    <w:rsid w:val="00E54511"/>
    <w:rsid w:val="00E54A0B"/>
    <w:rsid w:val="00E61DAC"/>
    <w:rsid w:val="00E64400"/>
    <w:rsid w:val="00E6514B"/>
    <w:rsid w:val="00E66C75"/>
    <w:rsid w:val="00E7107B"/>
    <w:rsid w:val="00E72B80"/>
    <w:rsid w:val="00E7311D"/>
    <w:rsid w:val="00E739A0"/>
    <w:rsid w:val="00E7472F"/>
    <w:rsid w:val="00E75FE3"/>
    <w:rsid w:val="00E769D3"/>
    <w:rsid w:val="00E76FDA"/>
    <w:rsid w:val="00E80692"/>
    <w:rsid w:val="00E8078B"/>
    <w:rsid w:val="00E80FC4"/>
    <w:rsid w:val="00E8120D"/>
    <w:rsid w:val="00E81FD3"/>
    <w:rsid w:val="00E847F3"/>
    <w:rsid w:val="00E84C6C"/>
    <w:rsid w:val="00E84F60"/>
    <w:rsid w:val="00E86C4C"/>
    <w:rsid w:val="00E948A5"/>
    <w:rsid w:val="00E948B5"/>
    <w:rsid w:val="00E967CA"/>
    <w:rsid w:val="00E9683E"/>
    <w:rsid w:val="00E96E33"/>
    <w:rsid w:val="00E9727B"/>
    <w:rsid w:val="00EA4FF0"/>
    <w:rsid w:val="00EA5A2D"/>
    <w:rsid w:val="00EA7723"/>
    <w:rsid w:val="00EB003A"/>
    <w:rsid w:val="00EB09BD"/>
    <w:rsid w:val="00EB21C3"/>
    <w:rsid w:val="00EB2253"/>
    <w:rsid w:val="00EB3825"/>
    <w:rsid w:val="00EB58D8"/>
    <w:rsid w:val="00EB7AB1"/>
    <w:rsid w:val="00EC064F"/>
    <w:rsid w:val="00EC1445"/>
    <w:rsid w:val="00EC2A64"/>
    <w:rsid w:val="00EC752E"/>
    <w:rsid w:val="00ED0EAC"/>
    <w:rsid w:val="00ED3C24"/>
    <w:rsid w:val="00ED4908"/>
    <w:rsid w:val="00ED68FB"/>
    <w:rsid w:val="00ED6942"/>
    <w:rsid w:val="00ED6E4D"/>
    <w:rsid w:val="00EE0E9F"/>
    <w:rsid w:val="00EE10EA"/>
    <w:rsid w:val="00EE13AE"/>
    <w:rsid w:val="00EE211B"/>
    <w:rsid w:val="00EE25B2"/>
    <w:rsid w:val="00EE38CE"/>
    <w:rsid w:val="00EE4787"/>
    <w:rsid w:val="00EE4B3F"/>
    <w:rsid w:val="00EE56BF"/>
    <w:rsid w:val="00EE6C65"/>
    <w:rsid w:val="00EF2154"/>
    <w:rsid w:val="00EF321A"/>
    <w:rsid w:val="00EF3B81"/>
    <w:rsid w:val="00EF48CC"/>
    <w:rsid w:val="00EF4A7A"/>
    <w:rsid w:val="00EF6BE5"/>
    <w:rsid w:val="00F0052D"/>
    <w:rsid w:val="00F00E40"/>
    <w:rsid w:val="00F00FA7"/>
    <w:rsid w:val="00F01549"/>
    <w:rsid w:val="00F032D9"/>
    <w:rsid w:val="00F0590A"/>
    <w:rsid w:val="00F0645E"/>
    <w:rsid w:val="00F06807"/>
    <w:rsid w:val="00F07B00"/>
    <w:rsid w:val="00F110F6"/>
    <w:rsid w:val="00F1166C"/>
    <w:rsid w:val="00F151D6"/>
    <w:rsid w:val="00F1520D"/>
    <w:rsid w:val="00F157CE"/>
    <w:rsid w:val="00F1597F"/>
    <w:rsid w:val="00F16A2B"/>
    <w:rsid w:val="00F17384"/>
    <w:rsid w:val="00F20B1A"/>
    <w:rsid w:val="00F235CC"/>
    <w:rsid w:val="00F257FF"/>
    <w:rsid w:val="00F304DC"/>
    <w:rsid w:val="00F313AC"/>
    <w:rsid w:val="00F33D93"/>
    <w:rsid w:val="00F33F5C"/>
    <w:rsid w:val="00F34726"/>
    <w:rsid w:val="00F35558"/>
    <w:rsid w:val="00F362A9"/>
    <w:rsid w:val="00F37616"/>
    <w:rsid w:val="00F37B41"/>
    <w:rsid w:val="00F4018D"/>
    <w:rsid w:val="00F44242"/>
    <w:rsid w:val="00F463CE"/>
    <w:rsid w:val="00F52D3B"/>
    <w:rsid w:val="00F54681"/>
    <w:rsid w:val="00F565A2"/>
    <w:rsid w:val="00F61674"/>
    <w:rsid w:val="00F61B1B"/>
    <w:rsid w:val="00F61BBB"/>
    <w:rsid w:val="00F65034"/>
    <w:rsid w:val="00F7093C"/>
    <w:rsid w:val="00F70C0B"/>
    <w:rsid w:val="00F72FBF"/>
    <w:rsid w:val="00F73032"/>
    <w:rsid w:val="00F736D9"/>
    <w:rsid w:val="00F75735"/>
    <w:rsid w:val="00F7620E"/>
    <w:rsid w:val="00F82372"/>
    <w:rsid w:val="00F825E8"/>
    <w:rsid w:val="00F83A78"/>
    <w:rsid w:val="00F848FC"/>
    <w:rsid w:val="00F865E4"/>
    <w:rsid w:val="00F87A30"/>
    <w:rsid w:val="00F87BCB"/>
    <w:rsid w:val="00F90150"/>
    <w:rsid w:val="00F9194C"/>
    <w:rsid w:val="00F9282A"/>
    <w:rsid w:val="00F931B3"/>
    <w:rsid w:val="00F96845"/>
    <w:rsid w:val="00F96BAD"/>
    <w:rsid w:val="00F96C7D"/>
    <w:rsid w:val="00FA09F2"/>
    <w:rsid w:val="00FA139D"/>
    <w:rsid w:val="00FA2F05"/>
    <w:rsid w:val="00FA471B"/>
    <w:rsid w:val="00FA6AE7"/>
    <w:rsid w:val="00FA7760"/>
    <w:rsid w:val="00FA792A"/>
    <w:rsid w:val="00FB02BA"/>
    <w:rsid w:val="00FB0E84"/>
    <w:rsid w:val="00FB308D"/>
    <w:rsid w:val="00FB4ED7"/>
    <w:rsid w:val="00FB7A0F"/>
    <w:rsid w:val="00FC49B2"/>
    <w:rsid w:val="00FC4B06"/>
    <w:rsid w:val="00FC5787"/>
    <w:rsid w:val="00FC632A"/>
    <w:rsid w:val="00FD01C2"/>
    <w:rsid w:val="00FD046F"/>
    <w:rsid w:val="00FD2CAB"/>
    <w:rsid w:val="00FD34D1"/>
    <w:rsid w:val="00FD35C1"/>
    <w:rsid w:val="00FD4336"/>
    <w:rsid w:val="00FD4D89"/>
    <w:rsid w:val="00FD5E3D"/>
    <w:rsid w:val="00FD5FBB"/>
    <w:rsid w:val="00FD6208"/>
    <w:rsid w:val="00FD7A20"/>
    <w:rsid w:val="00FE1950"/>
    <w:rsid w:val="00FE1A11"/>
    <w:rsid w:val="00FE5A4C"/>
    <w:rsid w:val="00FF0CE3"/>
    <w:rsid w:val="00FF1D93"/>
    <w:rsid w:val="00FF21D8"/>
    <w:rsid w:val="00FF2B36"/>
    <w:rsid w:val="00FF3F16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3A6E4DD"/>
  <w15:docId w15:val="{24E5D898-4900-4E2C-892C-F81A7DF3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paragraph" w:customStyle="1" w:styleId="tablecell">
    <w:name w:val="table cell"/>
    <w:basedOn w:val="a"/>
    <w:rsid w:val="00E847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table" w:styleId="ac">
    <w:name w:val="Table Grid"/>
    <w:basedOn w:val="a1"/>
    <w:rsid w:val="000D7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CE6468"/>
    <w:rPr>
      <w:sz w:val="18"/>
      <w:szCs w:val="18"/>
    </w:rPr>
  </w:style>
  <w:style w:type="paragraph" w:styleId="ae">
    <w:name w:val="annotation text"/>
    <w:basedOn w:val="a"/>
    <w:link w:val="af"/>
    <w:rsid w:val="00CE6468"/>
  </w:style>
  <w:style w:type="character" w:customStyle="1" w:styleId="af">
    <w:name w:val="コメント文字列 (文字)"/>
    <w:basedOn w:val="a0"/>
    <w:link w:val="ae"/>
    <w:rsid w:val="00CE6468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CE6468"/>
    <w:rPr>
      <w:b/>
      <w:bCs/>
    </w:rPr>
  </w:style>
  <w:style w:type="character" w:customStyle="1" w:styleId="af1">
    <w:name w:val="コメント内容 (文字)"/>
    <w:basedOn w:val="af"/>
    <w:link w:val="af0"/>
    <w:rsid w:val="00CE6468"/>
    <w:rPr>
      <w:b/>
      <w:bCs/>
      <w:sz w:val="22"/>
      <w:lang w:eastAsia="en-US"/>
    </w:rPr>
  </w:style>
  <w:style w:type="paragraph" w:styleId="af2">
    <w:name w:val="Revision"/>
    <w:hidden/>
    <w:uiPriority w:val="99"/>
    <w:semiHidden/>
    <w:rsid w:val="0003053C"/>
    <w:rPr>
      <w:sz w:val="22"/>
      <w:lang w:eastAsia="en-US"/>
    </w:rPr>
  </w:style>
  <w:style w:type="paragraph" w:customStyle="1" w:styleId="3H5">
    <w:name w:val="3H5"/>
    <w:basedOn w:val="a"/>
    <w:qFormat/>
    <w:rsid w:val="00CB2DEB"/>
    <w:pPr>
      <w:keepNext/>
      <w:keepLines/>
      <w:numPr>
        <w:ilvl w:val="5"/>
        <w:numId w:val="37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a"/>
    <w:next w:val="a"/>
    <w:rsid w:val="00CB2DEB"/>
    <w:pPr>
      <w:keepNext/>
      <w:numPr>
        <w:ilvl w:val="3"/>
        <w:numId w:val="38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CB2DEB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CB2DEB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CB2DEB"/>
    <w:pPr>
      <w:keepNext/>
      <w:keepLines/>
      <w:numPr>
        <w:numId w:val="37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CB2DE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qFormat/>
    <w:rsid w:val="00CB2DEB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CB2DEB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CB2DEB"/>
    <w:rPr>
      <w:b/>
      <w:lang w:val="en-GB"/>
    </w:rPr>
  </w:style>
  <w:style w:type="paragraph" w:customStyle="1" w:styleId="3H4">
    <w:name w:val="3H4"/>
    <w:basedOn w:val="3H3"/>
    <w:next w:val="3N"/>
    <w:link w:val="3H4Char"/>
    <w:qFormat/>
    <w:rsid w:val="00CB2DEB"/>
    <w:pPr>
      <w:numPr>
        <w:ilvl w:val="4"/>
      </w:numPr>
      <w:outlineLvl w:val="5"/>
    </w:pPr>
    <w:rPr>
      <w:rFonts w:eastAsiaTheme="minorEastAsia"/>
      <w:lang w:eastAsia="ja-JP"/>
    </w:rPr>
  </w:style>
  <w:style w:type="paragraph" w:styleId="af3">
    <w:name w:val="caption"/>
    <w:basedOn w:val="a"/>
    <w:next w:val="a"/>
    <w:unhideWhenUsed/>
    <w:qFormat/>
    <w:rsid w:val="004C147E"/>
    <w:rPr>
      <w:b/>
      <w:bCs/>
      <w:sz w:val="21"/>
      <w:szCs w:val="21"/>
    </w:rPr>
  </w:style>
  <w:style w:type="paragraph" w:customStyle="1" w:styleId="note1">
    <w:name w:val="note1"/>
    <w:basedOn w:val="a"/>
    <w:rsid w:val="0069070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SimSun" w:eastAsia="SimSun" w:hAnsi="SimSun" w:cs="SimSun"/>
      <w:color w:val="000000"/>
      <w:sz w:val="24"/>
      <w:szCs w:val="24"/>
      <w:lang w:eastAsia="zh-CN"/>
    </w:rPr>
  </w:style>
  <w:style w:type="paragraph" w:customStyle="1" w:styleId="Note10">
    <w:name w:val="Note 1"/>
    <w:basedOn w:val="a"/>
    <w:qFormat/>
    <w:rsid w:val="00F06807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character" w:customStyle="1" w:styleId="3H3Char">
    <w:name w:val="3H3 Char"/>
    <w:link w:val="3H3"/>
    <w:rsid w:val="00F06807"/>
    <w:rPr>
      <w:rFonts w:eastAsia="Malgun Gothic"/>
      <w:b/>
      <w:lang w:val="en-GB" w:eastAsia="en-US"/>
    </w:rPr>
  </w:style>
  <w:style w:type="paragraph" w:customStyle="1" w:styleId="Equation">
    <w:name w:val="Equation"/>
    <w:basedOn w:val="a"/>
    <w:uiPriority w:val="99"/>
    <w:rsid w:val="00B26D8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5C16A-0E36-45E8-8928-34F289B8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筑波健史/主事</cp:lastModifiedBy>
  <cp:revision>68</cp:revision>
  <cp:lastPrinted>2013-09-11T08:58:00Z</cp:lastPrinted>
  <dcterms:created xsi:type="dcterms:W3CDTF">2013-10-18T06:42:00Z</dcterms:created>
  <dcterms:modified xsi:type="dcterms:W3CDTF">2013-10-24T01:50:00Z</dcterms:modified>
</cp:coreProperties>
</file>