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A611C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466989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6989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6A3B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6A3B9C">
              <w:rPr>
                <w:szCs w:val="22"/>
                <w:lang w:val="en-CA"/>
              </w:rPr>
              <w:t>5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6A3B9C">
              <w:rPr>
                <w:szCs w:val="22"/>
                <w:lang w:val="en-CA"/>
              </w:rPr>
              <w:t>Geneva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6A3B9C">
              <w:rPr>
                <w:szCs w:val="22"/>
                <w:lang w:val="en-CA"/>
              </w:rPr>
              <w:t>CH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FA139D">
              <w:rPr>
                <w:szCs w:val="22"/>
                <w:lang w:val="en-CA"/>
              </w:rPr>
              <w:t>2</w:t>
            </w:r>
            <w:r w:rsidR="006A3B9C">
              <w:rPr>
                <w:szCs w:val="22"/>
                <w:lang w:val="en-CA"/>
              </w:rPr>
              <w:t>3</w:t>
            </w:r>
            <w:r w:rsidR="00FA139D">
              <w:rPr>
                <w:szCs w:val="22"/>
                <w:lang w:val="en-CA"/>
              </w:rPr>
              <w:t xml:space="preserve"> </w:t>
            </w:r>
            <w:r w:rsidR="006A3B9C">
              <w:rPr>
                <w:szCs w:val="22"/>
                <w:lang w:val="en-CA"/>
              </w:rPr>
              <w:t>Oct.</w:t>
            </w:r>
            <w:r w:rsidR="00FA139D">
              <w:rPr>
                <w:szCs w:val="22"/>
                <w:lang w:val="en-CA"/>
              </w:rPr>
              <w:t xml:space="preserve"> – </w:t>
            </w:r>
            <w:r w:rsidR="006A3B9C">
              <w:rPr>
                <w:szCs w:val="22"/>
                <w:lang w:val="en-CA"/>
              </w:rPr>
              <w:t>1</w:t>
            </w:r>
            <w:r w:rsidR="00FA139D" w:rsidRPr="005E1AC6">
              <w:rPr>
                <w:szCs w:val="22"/>
                <w:lang w:val="en-CA"/>
              </w:rPr>
              <w:t xml:space="preserve"> </w:t>
            </w:r>
            <w:r w:rsidR="006A3B9C">
              <w:rPr>
                <w:szCs w:val="22"/>
                <w:lang w:val="en-CA"/>
              </w:rPr>
              <w:t>Nov</w:t>
            </w:r>
            <w:r w:rsidR="00FA139D">
              <w:rPr>
                <w:szCs w:val="22"/>
                <w:lang w:val="en-CA"/>
              </w:rPr>
              <w:t>.</w:t>
            </w:r>
            <w:r w:rsidR="00FA139D" w:rsidRPr="005E1AC6">
              <w:rPr>
                <w:szCs w:val="22"/>
                <w:lang w:val="en-CA"/>
              </w:rPr>
              <w:t xml:space="preserve"> 201</w:t>
            </w:r>
            <w:r w:rsidR="00FA139D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615E2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6A3B9C">
              <w:rPr>
                <w:lang w:val="en-CA"/>
              </w:rPr>
              <w:t>O</w:t>
            </w:r>
            <w:r w:rsidR="006F6FD9" w:rsidRPr="00101256">
              <w:rPr>
                <w:lang w:val="en-CA"/>
              </w:rPr>
              <w:t>0058</w:t>
            </w:r>
            <w:r w:rsidR="00615E21">
              <w:rPr>
                <w:lang w:val="en-CA"/>
              </w:rPr>
              <w:t>_r</w:t>
            </w:r>
            <w:r w:rsidR="00EC2775">
              <w:rPr>
                <w:lang w:val="en-CA"/>
              </w:rPr>
              <w:t>2</w:t>
            </w:r>
          </w:p>
        </w:tc>
      </w:tr>
    </w:tbl>
    <w:p w:rsidR="00E61DAC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2F628F" w:rsidRPr="005B217D" w:rsidTr="002A303E">
        <w:tc>
          <w:tcPr>
            <w:tcW w:w="6408" w:type="dxa"/>
          </w:tcPr>
          <w:p w:rsidR="002F628F" w:rsidRPr="005B217D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Joint Collaborative Team on </w:t>
            </w:r>
            <w:r>
              <w:rPr>
                <w:b/>
                <w:szCs w:val="22"/>
                <w:lang w:val="en-CA"/>
              </w:rPr>
              <w:t>3D Video Coding Extensions</w:t>
            </w:r>
          </w:p>
          <w:p w:rsidR="002F628F" w:rsidRPr="005B217D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2F628F" w:rsidRPr="005B217D" w:rsidRDefault="006A3B9C" w:rsidP="006A3B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6</w:t>
            </w:r>
            <w:r w:rsidR="002F628F">
              <w:rPr>
                <w:szCs w:val="22"/>
                <w:lang w:val="en-CA"/>
              </w:rPr>
              <w:t>th</w:t>
            </w:r>
            <w:r w:rsidR="002F628F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Geneva</w:t>
            </w:r>
            <w:r w:rsidR="002F628F"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CH</w:t>
            </w:r>
            <w:r w:rsidR="002F628F"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25</w:t>
            </w:r>
            <w:r w:rsidR="002F628F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="002F628F">
              <w:rPr>
                <w:szCs w:val="22"/>
                <w:lang w:val="en-CA"/>
              </w:rPr>
              <w:t xml:space="preserve"> – </w:t>
            </w:r>
            <w:r>
              <w:rPr>
                <w:szCs w:val="22"/>
                <w:lang w:val="en-CA"/>
              </w:rPr>
              <w:t>1</w:t>
            </w:r>
            <w:r w:rsidR="002F628F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Nov</w:t>
            </w:r>
            <w:r w:rsidR="002F628F">
              <w:rPr>
                <w:szCs w:val="22"/>
                <w:lang w:val="en-CA"/>
              </w:rPr>
              <w:t>.</w:t>
            </w:r>
            <w:r w:rsidR="002F628F" w:rsidRPr="005E1AC6">
              <w:rPr>
                <w:szCs w:val="22"/>
                <w:lang w:val="en-CA"/>
              </w:rPr>
              <w:t xml:space="preserve"> 201</w:t>
            </w:r>
            <w:r w:rsidR="002F628F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2F628F" w:rsidRPr="005B217D" w:rsidRDefault="002F628F" w:rsidP="003E141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Document: JCT</w:t>
            </w:r>
            <w:r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6A3B9C">
              <w:rPr>
                <w:lang w:val="en-CA"/>
              </w:rPr>
              <w:t>F</w:t>
            </w:r>
            <w:r w:rsidR="006F6FD9" w:rsidRPr="00101256">
              <w:rPr>
                <w:lang w:val="en-CA"/>
              </w:rPr>
              <w:t>0035</w:t>
            </w:r>
            <w:r w:rsidR="00EC2775">
              <w:rPr>
                <w:lang w:val="en-CA"/>
              </w:rPr>
              <w:t>_r2</w:t>
            </w:r>
          </w:p>
        </w:tc>
      </w:tr>
    </w:tbl>
    <w:p w:rsidR="002F628F" w:rsidRPr="005B217D" w:rsidRDefault="002F628F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592598" w:rsidP="002E1119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 xml:space="preserve">On </w:t>
            </w:r>
            <w:r w:rsidR="002E1119">
              <w:rPr>
                <w:rFonts w:hint="eastAsia"/>
                <w:b/>
                <w:szCs w:val="22"/>
                <w:lang w:val="en-CA" w:eastAsia="ja-JP"/>
              </w:rPr>
              <w:t>profile, tier and level</w:t>
            </w:r>
            <w:r w:rsidR="00A51AB3"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 w:rsidR="00A04B76">
              <w:rPr>
                <w:b/>
                <w:szCs w:val="22"/>
                <w:lang w:val="en-CA" w:eastAsia="ja-JP"/>
              </w:rPr>
              <w:t>information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  <w:r w:rsidRPr="005B217D">
              <w:rPr>
                <w:szCs w:val="22"/>
                <w:lang w:val="en-CA"/>
              </w:rPr>
              <w:t xml:space="preserve"> </w:t>
            </w:r>
            <w:r w:rsidR="00690052">
              <w:rPr>
                <w:szCs w:val="22"/>
                <w:lang w:val="en-CA"/>
              </w:rPr>
              <w:t>and JCT-3V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592598" w:rsidP="0059259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ja-JP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52CBB" w:rsidRDefault="00152CBB" w:rsidP="00152CBB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>Takeshi Tsukuba</w:t>
            </w:r>
            <w:r>
              <w:rPr>
                <w:rFonts w:hint="eastAsia"/>
                <w:szCs w:val="22"/>
                <w:lang w:val="en-CA" w:eastAsia="ja-JP"/>
              </w:rPr>
              <w:br/>
            </w:r>
            <w:proofErr w:type="spellStart"/>
            <w:r>
              <w:rPr>
                <w:rFonts w:hint="eastAsia"/>
                <w:szCs w:val="22"/>
                <w:lang w:val="en-CA" w:eastAsia="ja-JP"/>
              </w:rPr>
              <w:t>Tomoyuki</w:t>
            </w:r>
            <w:proofErr w:type="spellEnd"/>
            <w:r>
              <w:rPr>
                <w:rFonts w:hint="eastAsia"/>
                <w:szCs w:val="22"/>
                <w:lang w:val="en-CA" w:eastAsia="ja-JP"/>
              </w:rPr>
              <w:t xml:space="preserve"> Yamamoto</w:t>
            </w:r>
            <w:r>
              <w:rPr>
                <w:szCs w:val="22"/>
                <w:lang w:val="en-CA" w:eastAsia="ja-JP"/>
              </w:rPr>
              <w:br/>
            </w:r>
            <w:r>
              <w:rPr>
                <w:rFonts w:hint="eastAsia"/>
                <w:szCs w:val="22"/>
                <w:lang w:val="en-CA" w:eastAsia="ja-JP"/>
              </w:rPr>
              <w:t xml:space="preserve">Tomohiro </w:t>
            </w:r>
            <w:proofErr w:type="spellStart"/>
            <w:r>
              <w:rPr>
                <w:rFonts w:hint="eastAsia"/>
                <w:szCs w:val="22"/>
                <w:lang w:val="en-CA" w:eastAsia="ja-JP"/>
              </w:rPr>
              <w:t>Ikai</w:t>
            </w:r>
            <w:proofErr w:type="spellEnd"/>
          </w:p>
          <w:p w:rsidR="00E61DAC" w:rsidRPr="005B217D" w:rsidRDefault="00E61DAC" w:rsidP="00152CBB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152CBB">
              <w:rPr>
                <w:rFonts w:hint="eastAsia"/>
                <w:szCs w:val="22"/>
                <w:lang w:val="en-CA" w:eastAsia="ja-JP"/>
              </w:rPr>
              <w:t xml:space="preserve">1-9-2 </w:t>
            </w:r>
            <w:proofErr w:type="spellStart"/>
            <w:r w:rsidR="00152CBB">
              <w:rPr>
                <w:rFonts w:hint="eastAsia"/>
                <w:szCs w:val="22"/>
                <w:lang w:val="en-CA" w:eastAsia="ja-JP"/>
              </w:rPr>
              <w:t>Nakase</w:t>
            </w:r>
            <w:proofErr w:type="spellEnd"/>
            <w:r w:rsidR="00152CBB">
              <w:rPr>
                <w:rFonts w:hint="eastAsia"/>
                <w:szCs w:val="22"/>
                <w:lang w:val="en-CA" w:eastAsia="ja-JP"/>
              </w:rPr>
              <w:t>, Mihama-</w:t>
            </w:r>
            <w:proofErr w:type="spellStart"/>
            <w:r w:rsidR="00152CBB">
              <w:rPr>
                <w:rFonts w:hint="eastAsia"/>
                <w:szCs w:val="22"/>
                <w:lang w:val="en-CA" w:eastAsia="ja-JP"/>
              </w:rPr>
              <w:t>ku</w:t>
            </w:r>
            <w:proofErr w:type="spellEnd"/>
            <w:r w:rsidR="00152CBB">
              <w:rPr>
                <w:rFonts w:hint="eastAsia"/>
                <w:szCs w:val="22"/>
                <w:lang w:val="en-CA" w:eastAsia="ja-JP"/>
              </w:rPr>
              <w:t>,</w:t>
            </w:r>
            <w:r w:rsidRPr="005B217D">
              <w:rPr>
                <w:szCs w:val="22"/>
                <w:lang w:val="en-CA"/>
              </w:rPr>
              <w:br/>
            </w:r>
            <w:r w:rsidR="00152CBB">
              <w:rPr>
                <w:rFonts w:hint="eastAsia"/>
                <w:szCs w:val="22"/>
                <w:lang w:val="en-CA" w:eastAsia="ja-JP"/>
              </w:rPr>
              <w:t>Chiba-</w:t>
            </w:r>
            <w:proofErr w:type="spellStart"/>
            <w:r w:rsidR="00152CBB">
              <w:rPr>
                <w:rFonts w:hint="eastAsia"/>
                <w:szCs w:val="22"/>
                <w:lang w:val="en-CA" w:eastAsia="ja-JP"/>
              </w:rPr>
              <w:t>shi</w:t>
            </w:r>
            <w:proofErr w:type="spellEnd"/>
            <w:r w:rsidR="00152CBB">
              <w:rPr>
                <w:rFonts w:hint="eastAsia"/>
                <w:szCs w:val="22"/>
                <w:lang w:val="en-CA" w:eastAsia="ja-JP"/>
              </w:rPr>
              <w:t>, Chiba 261-8520</w:t>
            </w:r>
            <w:r w:rsidRPr="005B217D">
              <w:rPr>
                <w:szCs w:val="22"/>
                <w:lang w:val="en-CA"/>
              </w:rPr>
              <w:br/>
            </w:r>
            <w:r w:rsidR="00152CBB">
              <w:rPr>
                <w:rFonts w:hint="eastAsia"/>
                <w:szCs w:val="22"/>
                <w:lang w:val="en-CA" w:eastAsia="ja-JP"/>
              </w:rPr>
              <w:t>JAPAN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5B217D" w:rsidRDefault="00E61DAC" w:rsidP="00152CBB">
            <w:pPr>
              <w:spacing w:before="60" w:after="60"/>
              <w:rPr>
                <w:szCs w:val="22"/>
                <w:lang w:val="en-CA" w:eastAsia="ja-JP"/>
              </w:rPr>
            </w:pPr>
            <w:r w:rsidRPr="005B217D">
              <w:rPr>
                <w:szCs w:val="22"/>
                <w:lang w:val="en-CA"/>
              </w:rPr>
              <w:br/>
            </w:r>
            <w:r w:rsidR="00152CBB">
              <w:rPr>
                <w:rFonts w:hint="eastAsia"/>
                <w:szCs w:val="22"/>
                <w:lang w:val="en-CA" w:eastAsia="ja-JP"/>
              </w:rPr>
              <w:t>+81-43-299-8526</w:t>
            </w:r>
            <w:r w:rsidRPr="005B217D">
              <w:rPr>
                <w:szCs w:val="22"/>
                <w:lang w:val="en-CA"/>
              </w:rPr>
              <w:br/>
            </w:r>
            <w:hyperlink r:id="rId10" w:history="1">
              <w:r w:rsidR="00152CBB" w:rsidRPr="009832DC">
                <w:rPr>
                  <w:rStyle w:val="a6"/>
                  <w:rFonts w:hint="eastAsia"/>
                  <w:szCs w:val="22"/>
                  <w:lang w:val="en-CA" w:eastAsia="ja-JP"/>
                </w:rPr>
                <w:t>tsukuba.takeshi@sharp.co.jp</w:t>
              </w:r>
            </w:hyperlink>
            <w:r w:rsidR="00152CBB">
              <w:rPr>
                <w:rFonts w:hint="eastAsia"/>
                <w:szCs w:val="22"/>
                <w:lang w:val="en-CA" w:eastAsia="ja-JP"/>
              </w:rPr>
              <w:br/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152CBB" w:rsidP="00152CB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1C27AD" w:rsidRPr="00180E20" w:rsidRDefault="00500F54">
      <w:pPr>
        <w:rPr>
          <w:lang w:val="en-CA" w:eastAsia="ja-JP"/>
        </w:rPr>
      </w:pPr>
      <w:r w:rsidRPr="00500F54">
        <w:rPr>
          <w:lang w:val="en-CA" w:eastAsia="ja-JP"/>
        </w:rPr>
        <w:t xml:space="preserve">This </w:t>
      </w:r>
      <w:r w:rsidR="002026D3">
        <w:rPr>
          <w:lang w:val="en-CA" w:eastAsia="ja-JP"/>
        </w:rPr>
        <w:t>contribution</w:t>
      </w:r>
      <w:r w:rsidR="007F10D3">
        <w:rPr>
          <w:rFonts w:hint="eastAsia"/>
          <w:lang w:val="en-CA" w:eastAsia="ja-JP"/>
        </w:rPr>
        <w:t xml:space="preserve"> </w:t>
      </w:r>
      <w:r w:rsidR="002D7CB8">
        <w:rPr>
          <w:rFonts w:hint="eastAsia"/>
          <w:lang w:val="en-CA" w:eastAsia="ja-JP"/>
        </w:rPr>
        <w:t>proposes</w:t>
      </w:r>
      <w:r w:rsidR="007F10D3">
        <w:rPr>
          <w:rFonts w:hint="eastAsia"/>
          <w:lang w:val="en-CA" w:eastAsia="ja-JP"/>
        </w:rPr>
        <w:t xml:space="preserve"> </w:t>
      </w:r>
      <w:r w:rsidR="00061A62">
        <w:rPr>
          <w:rFonts w:hint="eastAsia"/>
          <w:lang w:val="en-CA" w:eastAsia="ja-JP"/>
        </w:rPr>
        <w:t xml:space="preserve">to </w:t>
      </w:r>
      <w:r w:rsidR="008A1666">
        <w:rPr>
          <w:rFonts w:hint="eastAsia"/>
          <w:lang w:val="en-CA" w:eastAsia="ja-JP"/>
        </w:rPr>
        <w:t xml:space="preserve">1) </w:t>
      </w:r>
      <w:r w:rsidR="00700634">
        <w:rPr>
          <w:rFonts w:hint="eastAsia"/>
          <w:lang w:val="en-CA" w:eastAsia="ja-JP"/>
        </w:rPr>
        <w:t>remove</w:t>
      </w:r>
      <w:r w:rsidR="00A836C9">
        <w:rPr>
          <w:rFonts w:hint="eastAsia"/>
          <w:lang w:val="en-CA" w:eastAsia="ja-JP"/>
        </w:rPr>
        <w:t xml:space="preserve"> </w:t>
      </w:r>
      <w:r w:rsidR="00EC084A" w:rsidRPr="00EC084A">
        <w:rPr>
          <w:b/>
          <w:lang w:val="en-CA" w:eastAsia="ja-JP"/>
        </w:rPr>
        <w:t>profile_ref_minus1</w:t>
      </w:r>
      <w:r w:rsidR="00A836C9">
        <w:rPr>
          <w:rFonts w:hint="eastAsia"/>
          <w:lang w:val="en-CA" w:eastAsia="ja-JP"/>
        </w:rPr>
        <w:t xml:space="preserve">, </w:t>
      </w:r>
      <w:r w:rsidR="00EB2D0E">
        <w:rPr>
          <w:rFonts w:hint="eastAsia"/>
          <w:lang w:val="en-CA" w:eastAsia="ja-JP"/>
        </w:rPr>
        <w:t>2</w:t>
      </w:r>
      <w:r w:rsidR="008A1666">
        <w:rPr>
          <w:rFonts w:hint="eastAsia"/>
          <w:lang w:val="en-CA" w:eastAsia="ja-JP"/>
        </w:rPr>
        <w:t>)</w:t>
      </w:r>
      <w:r w:rsidR="00061A62">
        <w:rPr>
          <w:rFonts w:hint="eastAsia"/>
          <w:lang w:val="en-CA" w:eastAsia="ja-JP"/>
        </w:rPr>
        <w:t xml:space="preserve"> add</w:t>
      </w:r>
      <w:r w:rsidR="00B219FA">
        <w:rPr>
          <w:rFonts w:hint="eastAsia"/>
          <w:lang w:val="en-CA" w:eastAsia="ja-JP"/>
        </w:rPr>
        <w:t xml:space="preserve"> </w:t>
      </w:r>
      <w:r w:rsidR="00B219FA">
        <w:rPr>
          <w:lang w:val="en-CA" w:eastAsia="ja-JP"/>
        </w:rPr>
        <w:t>inference</w:t>
      </w:r>
      <w:r w:rsidR="00B219FA">
        <w:rPr>
          <w:rFonts w:hint="eastAsia"/>
          <w:lang w:val="en-CA" w:eastAsia="ja-JP"/>
        </w:rPr>
        <w:t xml:space="preserve"> rule</w:t>
      </w:r>
      <w:r w:rsidR="00FD21EC">
        <w:rPr>
          <w:rFonts w:hint="eastAsia"/>
          <w:lang w:val="en-CA" w:eastAsia="ja-JP"/>
        </w:rPr>
        <w:t>s</w:t>
      </w:r>
      <w:r w:rsidR="00B219FA">
        <w:rPr>
          <w:rFonts w:hint="eastAsia"/>
          <w:lang w:val="en-CA" w:eastAsia="ja-JP"/>
        </w:rPr>
        <w:t xml:space="preserve"> for sub-layer </w:t>
      </w:r>
      <w:r w:rsidR="002A46CC">
        <w:rPr>
          <w:rFonts w:hint="eastAsia"/>
          <w:lang w:val="en-CA" w:eastAsia="ja-JP"/>
        </w:rPr>
        <w:t xml:space="preserve">profile and </w:t>
      </w:r>
      <w:r w:rsidR="00B219FA">
        <w:rPr>
          <w:rFonts w:hint="eastAsia"/>
          <w:lang w:val="en-CA" w:eastAsia="ja-JP"/>
        </w:rPr>
        <w:t>level information</w:t>
      </w:r>
      <w:r w:rsidR="000B75F8">
        <w:rPr>
          <w:lang w:val="en-CA" w:eastAsia="ja-JP"/>
        </w:rPr>
        <w:t xml:space="preserve"> and 3) </w:t>
      </w:r>
      <w:r w:rsidR="00F605B7" w:rsidRPr="008846D6">
        <w:rPr>
          <w:lang w:val="en-CA" w:eastAsia="ja-JP"/>
        </w:rPr>
        <w:t>byte</w:t>
      </w:r>
      <w:r w:rsidR="00911C40">
        <w:rPr>
          <w:rFonts w:hint="eastAsia"/>
          <w:lang w:val="en-CA" w:eastAsia="ja-JP"/>
        </w:rPr>
        <w:t xml:space="preserve"> </w:t>
      </w:r>
      <w:r w:rsidR="00F605B7">
        <w:rPr>
          <w:lang w:val="en-CA" w:eastAsia="ja-JP"/>
        </w:rPr>
        <w:t>align</w:t>
      </w:r>
      <w:r w:rsidR="00911C40">
        <w:rPr>
          <w:rFonts w:hint="eastAsia"/>
          <w:lang w:val="en-CA" w:eastAsia="ja-JP"/>
        </w:rPr>
        <w:t>ment</w:t>
      </w:r>
      <w:r w:rsidR="00061A62">
        <w:rPr>
          <w:rFonts w:hint="eastAsia"/>
          <w:lang w:val="en-CA" w:eastAsia="ja-JP"/>
        </w:rPr>
        <w:t xml:space="preserve"> </w:t>
      </w:r>
      <w:r w:rsidR="00911C40">
        <w:rPr>
          <w:rFonts w:hint="eastAsia"/>
          <w:lang w:val="en-CA" w:eastAsia="ja-JP"/>
        </w:rPr>
        <w:t xml:space="preserve">for </w:t>
      </w:r>
      <w:proofErr w:type="spellStart"/>
      <w:r w:rsidR="00061A62" w:rsidRPr="008846D6">
        <w:rPr>
          <w:lang w:val="en-CA" w:eastAsia="ja-JP"/>
        </w:rPr>
        <w:t>profile_tier_level</w:t>
      </w:r>
      <w:proofErr w:type="spellEnd"/>
      <w:r w:rsidR="00E10735">
        <w:rPr>
          <w:lang w:val="en-CA" w:eastAsia="ja-JP"/>
        </w:rPr>
        <w:t>.</w:t>
      </w:r>
    </w:p>
    <w:p w:rsidR="00F605B7" w:rsidRDefault="00D96349" w:rsidP="00532DD0">
      <w:pPr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 xml:space="preserve">It is asserted </w:t>
      </w:r>
      <w:r>
        <w:rPr>
          <w:lang w:val="en-CA" w:eastAsia="ja-JP"/>
        </w:rPr>
        <w:t>that</w:t>
      </w:r>
      <w:r w:rsidR="005F421F">
        <w:rPr>
          <w:rFonts w:hint="eastAsia"/>
          <w:lang w:val="en-CA" w:eastAsia="ja-JP"/>
        </w:rPr>
        <w:t xml:space="preserve"> the proposal 1 to 3</w:t>
      </w:r>
      <w:r w:rsidR="005C5ED8">
        <w:rPr>
          <w:rFonts w:hint="eastAsia"/>
          <w:lang w:val="en-CA" w:eastAsia="ja-JP"/>
        </w:rPr>
        <w:t xml:space="preserve"> have the following </w:t>
      </w:r>
      <w:r w:rsidR="00911C40">
        <w:rPr>
          <w:rFonts w:hint="eastAsia"/>
          <w:lang w:val="en-CA" w:eastAsia="ja-JP"/>
        </w:rPr>
        <w:t>benefit</w:t>
      </w:r>
      <w:r w:rsidR="005C5ED8">
        <w:rPr>
          <w:rFonts w:hint="eastAsia"/>
          <w:lang w:val="en-CA" w:eastAsia="ja-JP"/>
        </w:rPr>
        <w:t>.</w:t>
      </w:r>
    </w:p>
    <w:p w:rsidR="00F605B7" w:rsidRDefault="005F421F" w:rsidP="00532DD0">
      <w:pPr>
        <w:pStyle w:val="ab"/>
        <w:numPr>
          <w:ilvl w:val="0"/>
          <w:numId w:val="32"/>
        </w:numPr>
        <w:ind w:leftChars="0"/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>R</w:t>
      </w:r>
      <w:r w:rsidR="000B14D8" w:rsidRPr="00532DD0">
        <w:rPr>
          <w:rFonts w:hint="eastAsia"/>
          <w:lang w:val="en-CA" w:eastAsia="ja-JP"/>
        </w:rPr>
        <w:t>educe bit amount of</w:t>
      </w:r>
      <w:r w:rsidR="00846273" w:rsidRPr="00532DD0">
        <w:rPr>
          <w:rFonts w:hint="eastAsia"/>
          <w:lang w:val="en-CA" w:eastAsia="ja-JP"/>
        </w:rPr>
        <w:t xml:space="preserve"> </w:t>
      </w:r>
      <w:r w:rsidR="00EC084A" w:rsidRPr="00532DD0">
        <w:rPr>
          <w:b/>
          <w:lang w:val="en-CA" w:eastAsia="ja-JP"/>
        </w:rPr>
        <w:t>profile_ref_</w:t>
      </w:r>
      <w:proofErr w:type="gramStart"/>
      <w:r w:rsidR="00EC084A" w:rsidRPr="00532DD0">
        <w:rPr>
          <w:b/>
          <w:lang w:val="en-CA" w:eastAsia="ja-JP"/>
        </w:rPr>
        <w:t>minus1</w:t>
      </w:r>
      <w:r w:rsidR="00226369" w:rsidRPr="00532DD0">
        <w:rPr>
          <w:b/>
          <w:lang w:eastAsia="ja-JP"/>
        </w:rPr>
        <w:t>[</w:t>
      </w:r>
      <w:proofErr w:type="gramEnd"/>
      <w:r w:rsidR="00226369" w:rsidRPr="00532DD0">
        <w:rPr>
          <w:b/>
          <w:lang w:eastAsia="ja-JP"/>
        </w:rPr>
        <w:t> </w:t>
      </w:r>
      <w:proofErr w:type="spellStart"/>
      <w:r w:rsidR="00226369" w:rsidRPr="00532DD0">
        <w:rPr>
          <w:rFonts w:hint="eastAsia"/>
          <w:b/>
          <w:lang w:eastAsia="ja-JP"/>
        </w:rPr>
        <w:t>i</w:t>
      </w:r>
      <w:proofErr w:type="spellEnd"/>
      <w:r w:rsidR="00226369" w:rsidRPr="00532DD0">
        <w:rPr>
          <w:b/>
          <w:lang w:eastAsia="ja-JP"/>
        </w:rPr>
        <w:t> </w:t>
      </w:r>
      <w:r w:rsidR="00226369" w:rsidRPr="00532DD0">
        <w:rPr>
          <w:rFonts w:hint="eastAsia"/>
          <w:b/>
          <w:lang w:eastAsia="ja-JP"/>
        </w:rPr>
        <w:t>]</w:t>
      </w:r>
      <w:r w:rsidR="005C5ED8">
        <w:rPr>
          <w:rFonts w:hint="eastAsia"/>
          <w:b/>
          <w:lang w:eastAsia="ja-JP"/>
        </w:rPr>
        <w:t xml:space="preserve"> </w:t>
      </w:r>
      <w:r w:rsidR="00562995" w:rsidRPr="00562995">
        <w:rPr>
          <w:lang w:eastAsia="ja-JP"/>
        </w:rPr>
        <w:t xml:space="preserve">(and easy to </w:t>
      </w:r>
      <w:r w:rsidR="005C5ED8">
        <w:rPr>
          <w:rFonts w:hint="eastAsia"/>
          <w:lang w:eastAsia="ja-JP"/>
        </w:rPr>
        <w:t>byte-aligned)</w:t>
      </w:r>
      <w:r w:rsidR="004D16BF">
        <w:rPr>
          <w:rFonts w:hint="eastAsia"/>
          <w:lang w:eastAsia="ja-JP"/>
        </w:rPr>
        <w:t>.</w:t>
      </w:r>
    </w:p>
    <w:p w:rsidR="00393AEF" w:rsidRDefault="000177AC">
      <w:pPr>
        <w:pStyle w:val="ab"/>
        <w:numPr>
          <w:ilvl w:val="0"/>
          <w:numId w:val="32"/>
        </w:numPr>
        <w:ind w:leftChars="0"/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>A</w:t>
      </w:r>
      <w:r w:rsidR="007E0825" w:rsidRPr="00532DD0">
        <w:rPr>
          <w:rFonts w:hint="eastAsia"/>
          <w:szCs w:val="22"/>
          <w:lang w:val="en-CA" w:eastAsia="ja-JP"/>
        </w:rPr>
        <w:t xml:space="preserve">void </w:t>
      </w:r>
      <w:r w:rsidR="00405ACA">
        <w:rPr>
          <w:rFonts w:hint="eastAsia"/>
          <w:szCs w:val="22"/>
          <w:lang w:val="en-CA" w:eastAsia="ja-JP"/>
        </w:rPr>
        <w:t xml:space="preserve">confusing </w:t>
      </w:r>
      <w:r w:rsidR="007E0825" w:rsidRPr="00532DD0">
        <w:rPr>
          <w:rFonts w:hint="eastAsia"/>
          <w:szCs w:val="22"/>
          <w:lang w:val="en-CA" w:eastAsia="ja-JP"/>
        </w:rPr>
        <w:t xml:space="preserve">undefined </w:t>
      </w:r>
      <w:r w:rsidR="000B14D8" w:rsidRPr="00532DD0">
        <w:rPr>
          <w:rFonts w:hint="eastAsia"/>
          <w:szCs w:val="22"/>
          <w:lang w:val="en-CA" w:eastAsia="ja-JP"/>
        </w:rPr>
        <w:t>valu</w:t>
      </w:r>
      <w:r w:rsidR="00405ACA">
        <w:rPr>
          <w:rFonts w:hint="eastAsia"/>
          <w:szCs w:val="22"/>
          <w:lang w:val="en-CA" w:eastAsia="ja-JP"/>
        </w:rPr>
        <w:t xml:space="preserve">e handling </w:t>
      </w:r>
      <w:r w:rsidR="00D01E97">
        <w:rPr>
          <w:rFonts w:hint="eastAsia"/>
          <w:szCs w:val="22"/>
          <w:lang w:val="en-CA" w:eastAsia="ja-JP"/>
        </w:rPr>
        <w:t xml:space="preserve">of </w:t>
      </w:r>
      <w:proofErr w:type="spellStart"/>
      <w:r w:rsidR="00A84225">
        <w:rPr>
          <w:lang w:val="en-CA"/>
        </w:rPr>
        <w:t>profile_tier_</w:t>
      </w:r>
      <w:proofErr w:type="gramStart"/>
      <w:r w:rsidR="00A84225">
        <w:rPr>
          <w:lang w:val="en-CA"/>
        </w:rPr>
        <w:t>level</w:t>
      </w:r>
      <w:proofErr w:type="spellEnd"/>
      <w:r w:rsidR="00A84225">
        <w:rPr>
          <w:rFonts w:hint="eastAsia"/>
          <w:szCs w:val="22"/>
          <w:lang w:val="en-CA" w:eastAsia="ja-JP"/>
        </w:rPr>
        <w:t>(</w:t>
      </w:r>
      <w:proofErr w:type="gramEnd"/>
      <w:r w:rsidR="00A84225">
        <w:rPr>
          <w:rFonts w:hint="eastAsia"/>
          <w:szCs w:val="22"/>
          <w:lang w:val="en-CA" w:eastAsia="ja-JP"/>
        </w:rPr>
        <w:t>)</w:t>
      </w:r>
      <w:r w:rsidR="00473CDE">
        <w:rPr>
          <w:rFonts w:hint="eastAsia"/>
          <w:szCs w:val="22"/>
          <w:lang w:val="en-CA" w:eastAsia="ja-JP"/>
        </w:rPr>
        <w:t xml:space="preserve"> especially </w:t>
      </w:r>
      <w:r w:rsidR="00911C40">
        <w:rPr>
          <w:rFonts w:hint="eastAsia"/>
          <w:szCs w:val="22"/>
          <w:lang w:val="en-CA" w:eastAsia="ja-JP"/>
        </w:rPr>
        <w:t xml:space="preserve">when </w:t>
      </w:r>
      <w:r w:rsidR="00473CDE">
        <w:rPr>
          <w:rFonts w:hint="eastAsia"/>
          <w:szCs w:val="22"/>
          <w:lang w:val="en-CA" w:eastAsia="ja-JP"/>
        </w:rPr>
        <w:t xml:space="preserve">it is </w:t>
      </w:r>
      <w:proofErr w:type="spellStart"/>
      <w:r w:rsidR="00A84225">
        <w:rPr>
          <w:rFonts w:hint="eastAsia"/>
          <w:szCs w:val="22"/>
          <w:lang w:val="en-CA" w:eastAsia="ja-JP"/>
        </w:rPr>
        <w:t>refered</w:t>
      </w:r>
      <w:proofErr w:type="spellEnd"/>
      <w:r w:rsidR="00A84225">
        <w:rPr>
          <w:rFonts w:hint="eastAsia"/>
          <w:szCs w:val="22"/>
          <w:lang w:val="en-CA" w:eastAsia="ja-JP"/>
        </w:rPr>
        <w:t xml:space="preserve"> </w:t>
      </w:r>
      <w:r w:rsidR="0009734C">
        <w:rPr>
          <w:rFonts w:hint="eastAsia"/>
          <w:szCs w:val="22"/>
          <w:lang w:val="en-CA" w:eastAsia="ja-JP"/>
        </w:rPr>
        <w:t xml:space="preserve">by </w:t>
      </w:r>
      <w:proofErr w:type="spellStart"/>
      <w:r w:rsidR="000114FF" w:rsidRPr="00983CFA">
        <w:rPr>
          <w:b/>
          <w:bCs/>
        </w:rPr>
        <w:t>profile_level_tier_idx</w:t>
      </w:r>
      <w:proofErr w:type="spellEnd"/>
      <w:r w:rsidR="000114FF" w:rsidRPr="00983CFA">
        <w:t>[ </w:t>
      </w:r>
      <w:proofErr w:type="spellStart"/>
      <w:r w:rsidR="000114FF" w:rsidRPr="00983CFA">
        <w:t>i</w:t>
      </w:r>
      <w:proofErr w:type="spellEnd"/>
      <w:r w:rsidR="000114FF" w:rsidRPr="00983CFA">
        <w:t> ]</w:t>
      </w:r>
      <w:r w:rsidR="00221444">
        <w:rPr>
          <w:rFonts w:hint="eastAsia"/>
          <w:lang w:eastAsia="ja-JP"/>
        </w:rPr>
        <w:t>.</w:t>
      </w:r>
    </w:p>
    <w:p w:rsidR="00393AEF" w:rsidRDefault="00AE78FE">
      <w:pPr>
        <w:pStyle w:val="ab"/>
        <w:numPr>
          <w:ilvl w:val="0"/>
          <w:numId w:val="32"/>
        </w:numPr>
        <w:ind w:leftChars="0"/>
        <w:jc w:val="both"/>
        <w:rPr>
          <w:szCs w:val="22"/>
          <w:lang w:val="en-CA" w:eastAsia="ja-JP"/>
        </w:rPr>
      </w:pPr>
      <w:r>
        <w:rPr>
          <w:rFonts w:hint="eastAsia"/>
          <w:lang w:val="en-CA" w:eastAsia="ja-JP"/>
        </w:rPr>
        <w:t xml:space="preserve">Easy to decode </w:t>
      </w:r>
      <w:proofErr w:type="spellStart"/>
      <w:r w:rsidR="0004284F" w:rsidRPr="008846D6">
        <w:rPr>
          <w:szCs w:val="22"/>
          <w:lang w:val="en-CA" w:eastAsia="ja-JP"/>
        </w:rPr>
        <w:t>profile_tier_</w:t>
      </w:r>
      <w:proofErr w:type="gramStart"/>
      <w:r w:rsidR="0004284F" w:rsidRPr="008846D6">
        <w:rPr>
          <w:szCs w:val="22"/>
          <w:lang w:val="en-CA" w:eastAsia="ja-JP"/>
        </w:rPr>
        <w:t>level</w:t>
      </w:r>
      <w:proofErr w:type="spellEnd"/>
      <w:r w:rsidR="0004284F" w:rsidRPr="008846D6">
        <w:rPr>
          <w:szCs w:val="22"/>
          <w:lang w:val="en-CA" w:eastAsia="ja-JP"/>
        </w:rPr>
        <w:t>(</w:t>
      </w:r>
      <w:proofErr w:type="gramEnd"/>
      <w:r w:rsidR="0004284F">
        <w:t> </w:t>
      </w:r>
      <w:r w:rsidR="0004284F" w:rsidRPr="008846D6">
        <w:rPr>
          <w:szCs w:val="22"/>
          <w:lang w:val="en-CA" w:eastAsia="ja-JP"/>
        </w:rPr>
        <w:t>)</w:t>
      </w:r>
      <w:r>
        <w:rPr>
          <w:rFonts w:hint="eastAsia"/>
          <w:szCs w:val="22"/>
          <w:lang w:val="en-CA" w:eastAsia="ja-JP"/>
        </w:rPr>
        <w:t xml:space="preserve"> of layer set</w:t>
      </w:r>
      <w:r w:rsidR="00F5651B">
        <w:rPr>
          <w:rFonts w:hint="eastAsia"/>
          <w:szCs w:val="22"/>
          <w:lang w:val="en-CA" w:eastAsia="ja-JP"/>
        </w:rPr>
        <w:t xml:space="preserve">, which is important when </w:t>
      </w:r>
      <w:r w:rsidR="00741A37">
        <w:rPr>
          <w:rFonts w:hint="eastAsia"/>
          <w:szCs w:val="22"/>
          <w:lang w:val="en-CA" w:eastAsia="ja-JP"/>
        </w:rPr>
        <w:t>negotiation. (</w:t>
      </w:r>
      <w:proofErr w:type="gramStart"/>
      <w:r w:rsidR="00741A37">
        <w:rPr>
          <w:rFonts w:hint="eastAsia"/>
          <w:szCs w:val="22"/>
          <w:lang w:val="en-CA" w:eastAsia="ja-JP"/>
        </w:rPr>
        <w:t>e.</w:t>
      </w:r>
      <w:r w:rsidR="00911C40">
        <w:rPr>
          <w:rFonts w:hint="eastAsia"/>
          <w:szCs w:val="22"/>
          <w:lang w:val="en-CA" w:eastAsia="ja-JP"/>
        </w:rPr>
        <w:t>g</w:t>
      </w:r>
      <w:proofErr w:type="gramEnd"/>
      <w:r w:rsidR="00911C40">
        <w:rPr>
          <w:rFonts w:hint="eastAsia"/>
          <w:szCs w:val="22"/>
          <w:lang w:val="en-CA" w:eastAsia="ja-JP"/>
        </w:rPr>
        <w:t>.</w:t>
      </w:r>
      <w:r w:rsidR="00741A37">
        <w:rPr>
          <w:rFonts w:hint="eastAsia"/>
          <w:szCs w:val="22"/>
          <w:lang w:val="en-CA" w:eastAsia="ja-JP"/>
        </w:rPr>
        <w:t xml:space="preserve"> </w:t>
      </w:r>
      <w:r w:rsidR="00562995" w:rsidRPr="00562995">
        <w:rPr>
          <w:szCs w:val="22"/>
          <w:lang w:val="en-CA" w:eastAsia="ja-JP"/>
        </w:rPr>
        <w:t>the general</w:t>
      </w:r>
      <w:r w:rsidR="00911C40">
        <w:rPr>
          <w:rFonts w:hint="eastAsia"/>
          <w:szCs w:val="22"/>
          <w:lang w:val="en-CA" w:eastAsia="ja-JP"/>
        </w:rPr>
        <w:t xml:space="preserve"> </w:t>
      </w:r>
      <w:r w:rsidR="00562995" w:rsidRPr="00562995">
        <w:rPr>
          <w:szCs w:val="22"/>
          <w:lang w:val="en-CA" w:eastAsia="ja-JP"/>
        </w:rPr>
        <w:t>profile or general</w:t>
      </w:r>
      <w:r w:rsidR="00911C40">
        <w:rPr>
          <w:rFonts w:hint="eastAsia"/>
          <w:szCs w:val="22"/>
          <w:lang w:val="en-CA" w:eastAsia="ja-JP"/>
        </w:rPr>
        <w:t xml:space="preserve"> </w:t>
      </w:r>
      <w:r w:rsidR="00562995" w:rsidRPr="00562995">
        <w:rPr>
          <w:szCs w:val="22"/>
          <w:lang w:val="en-CA" w:eastAsia="ja-JP"/>
        </w:rPr>
        <w:t xml:space="preserve">level is </w:t>
      </w:r>
      <w:r w:rsidR="00741A37">
        <w:rPr>
          <w:rFonts w:hint="eastAsia"/>
          <w:szCs w:val="22"/>
          <w:lang w:val="en-CA" w:eastAsia="ja-JP"/>
        </w:rPr>
        <w:t>not decodable but some layer set can be decodable).</w:t>
      </w:r>
    </w:p>
    <w:p w:rsidR="0089076C" w:rsidRPr="0089076C" w:rsidRDefault="0089076C" w:rsidP="009234A5">
      <w:pPr>
        <w:jc w:val="both"/>
        <w:rPr>
          <w:szCs w:val="22"/>
          <w:lang w:val="en-CA"/>
        </w:rPr>
      </w:pP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7F3807" w:rsidRDefault="00072ECB" w:rsidP="009234A5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The </w:t>
      </w:r>
      <w:proofErr w:type="spellStart"/>
      <w:r w:rsidR="001B6F18">
        <w:rPr>
          <w:rFonts w:hint="eastAsia"/>
          <w:szCs w:val="22"/>
          <w:lang w:val="en-CA" w:eastAsia="ja-JP"/>
        </w:rPr>
        <w:t>profile_tier_</w:t>
      </w:r>
      <w:proofErr w:type="gramStart"/>
      <w:r w:rsidR="001B6F18">
        <w:rPr>
          <w:rFonts w:hint="eastAsia"/>
          <w:szCs w:val="22"/>
          <w:lang w:val="en-CA" w:eastAsia="ja-JP"/>
        </w:rPr>
        <w:t>level</w:t>
      </w:r>
      <w:proofErr w:type="spellEnd"/>
      <w:r w:rsidR="001B6F18">
        <w:rPr>
          <w:rFonts w:hint="eastAsia"/>
          <w:szCs w:val="22"/>
          <w:lang w:val="en-CA" w:eastAsia="ja-JP"/>
        </w:rPr>
        <w:t>(</w:t>
      </w:r>
      <w:proofErr w:type="gramEnd"/>
      <w:r w:rsidR="002D7CB8">
        <w:rPr>
          <w:szCs w:val="22"/>
          <w:lang w:eastAsia="ja-JP"/>
        </w:rPr>
        <w:t> </w:t>
      </w:r>
      <w:r w:rsidR="001B6F18">
        <w:rPr>
          <w:rFonts w:hint="eastAsia"/>
          <w:szCs w:val="22"/>
          <w:lang w:val="en-CA" w:eastAsia="ja-JP"/>
        </w:rPr>
        <w:t xml:space="preserve">) </w:t>
      </w:r>
      <w:r w:rsidR="008235D9">
        <w:rPr>
          <w:rFonts w:hint="eastAsia"/>
          <w:szCs w:val="22"/>
          <w:lang w:val="en-CA" w:eastAsia="ja-JP"/>
        </w:rPr>
        <w:t>for layer</w:t>
      </w:r>
      <w:r w:rsidR="001B6F18">
        <w:rPr>
          <w:rFonts w:hint="eastAsia"/>
          <w:szCs w:val="22"/>
          <w:lang w:val="en-CA" w:eastAsia="ja-JP"/>
        </w:rPr>
        <w:t xml:space="preserve"> set</w:t>
      </w:r>
      <w:r w:rsidR="008235D9">
        <w:rPr>
          <w:rFonts w:hint="eastAsia"/>
          <w:szCs w:val="22"/>
          <w:lang w:val="en-CA" w:eastAsia="ja-JP"/>
        </w:rPr>
        <w:t>s</w:t>
      </w:r>
      <w:r w:rsidR="006A129D">
        <w:rPr>
          <w:rFonts w:hint="eastAsia"/>
          <w:szCs w:val="22"/>
          <w:lang w:val="en-CA" w:eastAsia="ja-JP"/>
        </w:rPr>
        <w:t xml:space="preserve"> </w:t>
      </w:r>
      <w:r w:rsidR="00960296">
        <w:rPr>
          <w:rFonts w:hint="eastAsia"/>
          <w:szCs w:val="22"/>
          <w:lang w:val="en-CA" w:eastAsia="ja-JP"/>
        </w:rPr>
        <w:t>is decoded as follows:</w:t>
      </w:r>
    </w:p>
    <w:p w:rsidR="0010241B" w:rsidRDefault="00D10E03">
      <w:pPr>
        <w:pStyle w:val="ab"/>
        <w:numPr>
          <w:ilvl w:val="0"/>
          <w:numId w:val="13"/>
        </w:numPr>
        <w:tabs>
          <w:tab w:val="clear" w:pos="360"/>
        </w:tabs>
        <w:ind w:leftChars="0"/>
        <w:jc w:val="both"/>
        <w:rPr>
          <w:szCs w:val="22"/>
          <w:lang w:val="en-CA"/>
        </w:rPr>
      </w:pPr>
      <w:r>
        <w:rPr>
          <w:rFonts w:hint="eastAsia"/>
          <w:szCs w:val="22"/>
          <w:lang w:val="en-CA" w:eastAsia="ja-JP"/>
        </w:rPr>
        <w:t>D</w:t>
      </w:r>
      <w:r w:rsidR="00562995">
        <w:rPr>
          <w:szCs w:val="22"/>
          <w:lang w:val="en-CA" w:eastAsia="ja-JP"/>
        </w:rPr>
        <w:t>ecode</w:t>
      </w:r>
      <w:r w:rsidR="00562995">
        <w:rPr>
          <w:szCs w:val="22"/>
          <w:lang w:val="en-CA"/>
        </w:rPr>
        <w:t xml:space="preserve"> </w:t>
      </w:r>
      <w:r w:rsidR="00562995">
        <w:rPr>
          <w:szCs w:val="22"/>
          <w:lang w:val="en-CA" w:eastAsia="ja-JP"/>
        </w:rPr>
        <w:t xml:space="preserve">a </w:t>
      </w:r>
      <w:r w:rsidR="00562995">
        <w:rPr>
          <w:szCs w:val="22"/>
          <w:lang w:val="en-CA"/>
        </w:rPr>
        <w:t xml:space="preserve">list of </w:t>
      </w:r>
      <w:proofErr w:type="spellStart"/>
      <w:r w:rsidR="00562995" w:rsidRPr="00562995">
        <w:rPr>
          <w:szCs w:val="22"/>
          <w:lang w:val="en-CA"/>
        </w:rPr>
        <w:t>profile_tier_</w:t>
      </w:r>
      <w:proofErr w:type="gramStart"/>
      <w:r w:rsidR="00562995" w:rsidRPr="00562995">
        <w:rPr>
          <w:szCs w:val="22"/>
          <w:lang w:val="en-CA"/>
        </w:rPr>
        <w:t>level</w:t>
      </w:r>
      <w:proofErr w:type="spellEnd"/>
      <w:r w:rsidR="00562995" w:rsidRPr="00562995">
        <w:rPr>
          <w:szCs w:val="22"/>
          <w:lang w:val="en-CA"/>
        </w:rPr>
        <w:t>(</w:t>
      </w:r>
      <w:proofErr w:type="gramEnd"/>
      <w:r w:rsidR="00562995" w:rsidRPr="00562995">
        <w:rPr>
          <w:szCs w:val="22"/>
        </w:rPr>
        <w:t> </w:t>
      </w:r>
      <w:r w:rsidR="00562995" w:rsidRPr="00562995">
        <w:rPr>
          <w:szCs w:val="22"/>
          <w:lang w:val="en-CA"/>
        </w:rPr>
        <w:t>)</w:t>
      </w:r>
      <w:r w:rsidR="00562995" w:rsidRPr="00562995">
        <w:rPr>
          <w:szCs w:val="22"/>
          <w:lang w:val="en-CA" w:eastAsia="ja-JP"/>
        </w:rPr>
        <w:t xml:space="preserve"> with </w:t>
      </w:r>
      <w:proofErr w:type="spellStart"/>
      <w:r w:rsidR="00562995" w:rsidRPr="00562995">
        <w:rPr>
          <w:rFonts w:eastAsia="Batang"/>
          <w:b/>
          <w:bCs/>
          <w:szCs w:val="22"/>
          <w:lang w:eastAsia="ko-KR"/>
        </w:rPr>
        <w:t>vps_profile_present_flag</w:t>
      </w:r>
      <w:proofErr w:type="spellEnd"/>
      <w:r w:rsidR="00562995" w:rsidRPr="00562995">
        <w:rPr>
          <w:b/>
          <w:szCs w:val="22"/>
          <w:lang w:eastAsia="ja-JP"/>
        </w:rPr>
        <w:t>, profile_ref_minus1</w:t>
      </w:r>
      <w:r w:rsidR="006F6FD9" w:rsidRPr="00101256">
        <w:rPr>
          <w:szCs w:val="22"/>
          <w:lang w:eastAsia="ja-JP"/>
        </w:rPr>
        <w:t>.</w:t>
      </w:r>
    </w:p>
    <w:p w:rsidR="00AF0675" w:rsidRDefault="006D0AD1">
      <w:pPr>
        <w:pStyle w:val="ab"/>
        <w:numPr>
          <w:ilvl w:val="0"/>
          <w:numId w:val="13"/>
        </w:numPr>
        <w:tabs>
          <w:tab w:val="clear" w:pos="360"/>
        </w:tabs>
        <w:ind w:leftChars="0"/>
        <w:jc w:val="both"/>
        <w:rPr>
          <w:szCs w:val="22"/>
          <w:lang w:val="en-CA"/>
        </w:rPr>
      </w:pPr>
      <w:r>
        <w:rPr>
          <w:rFonts w:hint="eastAsia"/>
          <w:szCs w:val="22"/>
          <w:lang w:val="en-CA" w:eastAsia="ja-JP"/>
        </w:rPr>
        <w:t xml:space="preserve">Select </w:t>
      </w:r>
      <w:r w:rsidR="00A503FB">
        <w:rPr>
          <w:rFonts w:hint="eastAsia"/>
          <w:szCs w:val="22"/>
          <w:lang w:val="en-CA" w:eastAsia="ja-JP"/>
        </w:rPr>
        <w:t xml:space="preserve">decoded </w:t>
      </w:r>
      <w:proofErr w:type="spellStart"/>
      <w:r w:rsidR="00A503FB">
        <w:rPr>
          <w:lang w:val="en-CA"/>
        </w:rPr>
        <w:t>profile_tier_</w:t>
      </w:r>
      <w:proofErr w:type="gramStart"/>
      <w:r w:rsidR="00A503FB">
        <w:rPr>
          <w:lang w:val="en-CA"/>
        </w:rPr>
        <w:t>level</w:t>
      </w:r>
      <w:proofErr w:type="spellEnd"/>
      <w:r w:rsidR="00A503FB">
        <w:rPr>
          <w:lang w:val="en-CA"/>
        </w:rPr>
        <w:t>(</w:t>
      </w:r>
      <w:proofErr w:type="gramEnd"/>
      <w:r w:rsidR="00A503FB">
        <w:t> </w:t>
      </w:r>
      <w:r w:rsidR="00A503FB">
        <w:rPr>
          <w:lang w:val="en-CA"/>
        </w:rPr>
        <w:t>)</w:t>
      </w:r>
      <w:r w:rsidR="00A503FB">
        <w:rPr>
          <w:rFonts w:hint="eastAsia"/>
          <w:lang w:val="en-CA" w:eastAsia="ja-JP"/>
        </w:rPr>
        <w:t xml:space="preserve"> by </w:t>
      </w:r>
      <w:proofErr w:type="spellStart"/>
      <w:r>
        <w:rPr>
          <w:rFonts w:hint="eastAsia"/>
          <w:lang w:val="en-CA" w:eastAsia="ja-JP"/>
        </w:rPr>
        <w:t>profile_level_tier_idx</w:t>
      </w:r>
      <w:proofErr w:type="spellEnd"/>
      <w:r>
        <w:rPr>
          <w:rFonts w:hint="eastAsia"/>
          <w:lang w:val="en-CA" w:eastAsia="ja-JP"/>
        </w:rPr>
        <w:t>[</w:t>
      </w:r>
      <w:proofErr w:type="spellStart"/>
      <w:r>
        <w:rPr>
          <w:rFonts w:hint="eastAsia"/>
          <w:lang w:val="en-CA" w:eastAsia="ja-JP"/>
        </w:rPr>
        <w:t>i</w:t>
      </w:r>
      <w:proofErr w:type="spellEnd"/>
      <w:r>
        <w:rPr>
          <w:rFonts w:hint="eastAsia"/>
          <w:lang w:val="en-CA" w:eastAsia="ja-JP"/>
        </w:rPr>
        <w:t>]</w:t>
      </w:r>
      <w:r w:rsidR="00B036CC">
        <w:rPr>
          <w:rFonts w:hint="eastAsia"/>
          <w:lang w:val="en-CA" w:eastAsia="ja-JP"/>
        </w:rPr>
        <w:t>.</w:t>
      </w:r>
    </w:p>
    <w:p w:rsidR="0010241B" w:rsidRDefault="002B028B">
      <w:pPr>
        <w:tabs>
          <w:tab w:val="clear" w:pos="360"/>
        </w:tabs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 xml:space="preserve">However, </w:t>
      </w:r>
      <w:r w:rsidR="00322943">
        <w:rPr>
          <w:rFonts w:hint="eastAsia"/>
          <w:lang w:val="en-CA" w:eastAsia="ja-JP"/>
        </w:rPr>
        <w:t>t</w:t>
      </w:r>
      <w:r w:rsidR="00163797">
        <w:rPr>
          <w:rFonts w:hint="eastAsia"/>
          <w:lang w:val="en-CA" w:eastAsia="ja-JP"/>
        </w:rPr>
        <w:t xml:space="preserve">here are </w:t>
      </w:r>
      <w:r w:rsidR="00987DC8">
        <w:rPr>
          <w:rFonts w:hint="eastAsia"/>
          <w:lang w:val="en-CA" w:eastAsia="ja-JP"/>
        </w:rPr>
        <w:t>several</w:t>
      </w:r>
      <w:r w:rsidR="00163797">
        <w:rPr>
          <w:rFonts w:hint="eastAsia"/>
          <w:lang w:val="en-CA" w:eastAsia="ja-JP"/>
        </w:rPr>
        <w:t xml:space="preserve"> </w:t>
      </w:r>
      <w:r w:rsidR="00322943">
        <w:rPr>
          <w:rFonts w:hint="eastAsia"/>
          <w:lang w:val="en-CA" w:eastAsia="ja-JP"/>
        </w:rPr>
        <w:t>issues</w:t>
      </w:r>
      <w:r w:rsidR="00310907">
        <w:rPr>
          <w:rFonts w:hint="eastAsia"/>
          <w:lang w:val="en-CA" w:eastAsia="ja-JP"/>
        </w:rPr>
        <w:t>,</w:t>
      </w:r>
      <w:r w:rsidR="00163797">
        <w:rPr>
          <w:rFonts w:hint="eastAsia"/>
          <w:lang w:val="en-CA" w:eastAsia="ja-JP"/>
        </w:rPr>
        <w:t xml:space="preserve"> </w:t>
      </w:r>
      <w:r w:rsidR="004F14E1">
        <w:rPr>
          <w:rFonts w:hint="eastAsia"/>
          <w:lang w:val="en-CA" w:eastAsia="ja-JP"/>
        </w:rPr>
        <w:t>called</w:t>
      </w:r>
      <w:r w:rsidR="00382B52">
        <w:rPr>
          <w:rFonts w:hint="eastAsia"/>
          <w:lang w:val="en-CA" w:eastAsia="ja-JP"/>
        </w:rPr>
        <w:t xml:space="preserve"> Issue A to Issue </w:t>
      </w:r>
      <w:r w:rsidR="00615E21">
        <w:rPr>
          <w:lang w:val="en-CA" w:eastAsia="ja-JP"/>
        </w:rPr>
        <w:t xml:space="preserve">C </w:t>
      </w:r>
      <w:r w:rsidR="006F1312">
        <w:rPr>
          <w:rFonts w:hint="eastAsia"/>
          <w:lang w:val="en-CA" w:eastAsia="ja-JP"/>
        </w:rPr>
        <w:t>in this contribution</w:t>
      </w:r>
      <w:r w:rsidR="00310907">
        <w:rPr>
          <w:rFonts w:hint="eastAsia"/>
          <w:lang w:val="en-CA" w:eastAsia="ja-JP"/>
        </w:rPr>
        <w:t>,</w:t>
      </w:r>
      <w:r w:rsidR="00382B52">
        <w:rPr>
          <w:rFonts w:hint="eastAsia"/>
          <w:lang w:val="en-CA" w:eastAsia="ja-JP"/>
        </w:rPr>
        <w:t xml:space="preserve"> </w:t>
      </w:r>
      <w:r w:rsidR="00163797">
        <w:rPr>
          <w:rFonts w:hint="eastAsia"/>
          <w:lang w:val="en-CA" w:eastAsia="ja-JP"/>
        </w:rPr>
        <w:t>on the current design</w:t>
      </w:r>
      <w:r w:rsidR="00806E48">
        <w:rPr>
          <w:rFonts w:hint="eastAsia"/>
          <w:lang w:val="en-CA" w:eastAsia="ja-JP"/>
        </w:rPr>
        <w:t>.</w:t>
      </w:r>
    </w:p>
    <w:p w:rsidR="00AF0675" w:rsidRPr="00532DD0" w:rsidRDefault="007135A1" w:rsidP="00532DD0">
      <w:pPr>
        <w:pStyle w:val="ab"/>
        <w:numPr>
          <w:ilvl w:val="0"/>
          <w:numId w:val="19"/>
        </w:numPr>
        <w:tabs>
          <w:tab w:val="clear" w:pos="360"/>
        </w:tabs>
        <w:ind w:leftChars="0"/>
        <w:jc w:val="both"/>
        <w:rPr>
          <w:szCs w:val="22"/>
          <w:lang w:val="en-CA"/>
        </w:rPr>
      </w:pPr>
      <w:proofErr w:type="gramStart"/>
      <w:r w:rsidRPr="000B6936">
        <w:rPr>
          <w:b/>
          <w:lang w:eastAsia="ja-JP"/>
        </w:rPr>
        <w:t>profile_ref_minus1</w:t>
      </w:r>
      <w:proofErr w:type="gramEnd"/>
      <w:r>
        <w:rPr>
          <w:rFonts w:hint="eastAsia"/>
          <w:lang w:eastAsia="ja-JP"/>
        </w:rPr>
        <w:t xml:space="preserve"> constantly uses 6 bits</w:t>
      </w:r>
      <w:r w:rsidR="008E1FF0">
        <w:rPr>
          <w:rFonts w:hint="eastAsia"/>
          <w:lang w:eastAsia="ja-JP"/>
        </w:rPr>
        <w:t>.</w:t>
      </w:r>
      <w:r>
        <w:rPr>
          <w:rFonts w:hint="eastAsia"/>
          <w:lang w:eastAsia="ja-JP"/>
        </w:rPr>
        <w:t xml:space="preserve"> </w:t>
      </w:r>
      <w:r w:rsidR="008E1FF0">
        <w:rPr>
          <w:rFonts w:hint="eastAsia"/>
          <w:lang w:eastAsia="ja-JP"/>
        </w:rPr>
        <w:t xml:space="preserve">However, </w:t>
      </w:r>
      <w:r>
        <w:rPr>
          <w:rFonts w:hint="eastAsia"/>
          <w:lang w:eastAsia="ja-JP"/>
        </w:rPr>
        <w:t>it is not so much useful because</w:t>
      </w:r>
      <w:r w:rsidR="008E1FF0">
        <w:rPr>
          <w:rFonts w:hint="eastAsia"/>
          <w:lang w:eastAsia="ja-JP"/>
        </w:rPr>
        <w:t xml:space="preserve">, </w:t>
      </w:r>
      <w:r>
        <w:rPr>
          <w:lang w:eastAsia="ja-JP"/>
        </w:rPr>
        <w:t>in many cases</w:t>
      </w:r>
      <w:r w:rsidR="008E1FF0">
        <w:rPr>
          <w:rFonts w:hint="eastAsia"/>
          <w:lang w:eastAsia="ja-JP"/>
        </w:rPr>
        <w:t>,</w:t>
      </w:r>
      <w:r>
        <w:rPr>
          <w:lang w:eastAsia="ja-JP"/>
        </w:rPr>
        <w:t xml:space="preserve"> the </w:t>
      </w:r>
      <w:r>
        <w:rPr>
          <w:rFonts w:hint="eastAsia"/>
          <w:lang w:eastAsia="ja-JP"/>
        </w:rPr>
        <w:t xml:space="preserve">information is </w:t>
      </w:r>
      <w:r>
        <w:rPr>
          <w:lang w:eastAsia="ja-JP"/>
        </w:rPr>
        <w:t>inferred</w:t>
      </w:r>
      <w:r>
        <w:rPr>
          <w:rFonts w:hint="eastAsia"/>
          <w:lang w:eastAsia="ja-JP"/>
        </w:rPr>
        <w:t xml:space="preserve"> from the previous one</w:t>
      </w:r>
      <w:r w:rsidR="008E1FF0">
        <w:rPr>
          <w:rFonts w:hint="eastAsia"/>
          <w:lang w:eastAsia="ja-JP"/>
        </w:rPr>
        <w:t>.</w:t>
      </w:r>
      <w:r>
        <w:rPr>
          <w:rFonts w:hint="eastAsia"/>
          <w:lang w:eastAsia="ja-JP"/>
        </w:rPr>
        <w:t xml:space="preserve"> </w:t>
      </w:r>
      <w:r w:rsidR="008E1FF0">
        <w:rPr>
          <w:rFonts w:hint="eastAsia"/>
          <w:lang w:eastAsia="ja-JP"/>
        </w:rPr>
        <w:t xml:space="preserve">Note that </w:t>
      </w:r>
      <w:r>
        <w:rPr>
          <w:rFonts w:hint="eastAsia"/>
          <w:lang w:eastAsia="ja-JP"/>
        </w:rPr>
        <w:t xml:space="preserve">encoder can arrange elements of a list of </w:t>
      </w:r>
      <w:proofErr w:type="spellStart"/>
      <w:r>
        <w:rPr>
          <w:rFonts w:hint="eastAsia"/>
          <w:lang w:eastAsia="ja-JP"/>
        </w:rPr>
        <w:t>profile_tier_</w:t>
      </w:r>
      <w:proofErr w:type="gramStart"/>
      <w:r>
        <w:rPr>
          <w:rFonts w:hint="eastAsia"/>
          <w:lang w:eastAsia="ja-JP"/>
        </w:rPr>
        <w:t>level</w:t>
      </w:r>
      <w:proofErr w:type="spellEnd"/>
      <w:r>
        <w:rPr>
          <w:rFonts w:hint="eastAsia"/>
          <w:lang w:eastAsia="ja-JP"/>
        </w:rPr>
        <w:t>(</w:t>
      </w:r>
      <w:proofErr w:type="gramEnd"/>
      <w:r>
        <w:rPr>
          <w:rFonts w:hint="eastAsia"/>
          <w:lang w:eastAsia="ja-JP"/>
        </w:rPr>
        <w:t> ).</w:t>
      </w:r>
    </w:p>
    <w:p w:rsidR="00F605B7" w:rsidRPr="00532DD0" w:rsidRDefault="009D4DCD" w:rsidP="00532DD0">
      <w:pPr>
        <w:pStyle w:val="ab"/>
        <w:numPr>
          <w:ilvl w:val="0"/>
          <w:numId w:val="19"/>
        </w:numPr>
        <w:tabs>
          <w:tab w:val="clear" w:pos="360"/>
        </w:tabs>
        <w:ind w:leftChars="0"/>
        <w:jc w:val="both"/>
        <w:rPr>
          <w:lang w:val="en-CA" w:eastAsia="ja-JP"/>
        </w:rPr>
      </w:pPr>
      <w:proofErr w:type="spellStart"/>
      <w:r>
        <w:rPr>
          <w:rFonts w:hint="eastAsia"/>
          <w:szCs w:val="22"/>
          <w:lang w:val="en-CA" w:eastAsia="ja-JP"/>
        </w:rPr>
        <w:t>profile_tier_</w:t>
      </w:r>
      <w:proofErr w:type="gramStart"/>
      <w:r>
        <w:rPr>
          <w:rFonts w:hint="eastAsia"/>
          <w:szCs w:val="22"/>
          <w:lang w:val="en-CA" w:eastAsia="ja-JP"/>
        </w:rPr>
        <w:t>level</w:t>
      </w:r>
      <w:proofErr w:type="spellEnd"/>
      <w:r>
        <w:rPr>
          <w:rFonts w:hint="eastAsia"/>
          <w:szCs w:val="22"/>
          <w:lang w:val="en-CA" w:eastAsia="ja-JP"/>
        </w:rPr>
        <w:t>(</w:t>
      </w:r>
      <w:proofErr w:type="gramEnd"/>
      <w:r>
        <w:rPr>
          <w:szCs w:val="22"/>
          <w:lang w:eastAsia="ja-JP"/>
        </w:rPr>
        <w:t> </w:t>
      </w:r>
      <w:r>
        <w:rPr>
          <w:rFonts w:hint="eastAsia"/>
          <w:szCs w:val="22"/>
          <w:lang w:val="en-CA" w:eastAsia="ja-JP"/>
        </w:rPr>
        <w:t>)</w:t>
      </w:r>
      <w:r w:rsidR="000024AD">
        <w:rPr>
          <w:rFonts w:hint="eastAsia"/>
          <w:szCs w:val="22"/>
          <w:lang w:val="en-CA" w:eastAsia="ja-JP"/>
        </w:rPr>
        <w:t>, which</w:t>
      </w:r>
      <w:r>
        <w:rPr>
          <w:rFonts w:hint="eastAsia"/>
          <w:szCs w:val="22"/>
          <w:lang w:val="en-CA" w:eastAsia="ja-JP"/>
        </w:rPr>
        <w:t xml:space="preserve"> </w:t>
      </w:r>
      <w:r w:rsidR="000024AD">
        <w:rPr>
          <w:rFonts w:hint="eastAsia"/>
          <w:szCs w:val="22"/>
          <w:lang w:val="en-CA" w:eastAsia="ja-JP"/>
        </w:rPr>
        <w:t>is</w:t>
      </w:r>
      <w:r>
        <w:rPr>
          <w:rFonts w:hint="eastAsia"/>
          <w:szCs w:val="22"/>
          <w:lang w:val="en-CA" w:eastAsia="ja-JP"/>
        </w:rPr>
        <w:t xml:space="preserve"> referred by </w:t>
      </w:r>
      <w:proofErr w:type="spellStart"/>
      <w:r w:rsidRPr="00983CFA">
        <w:rPr>
          <w:b/>
          <w:bCs/>
        </w:rPr>
        <w:t>profile_level_tier_idx</w:t>
      </w:r>
      <w:proofErr w:type="spellEnd"/>
      <w:r w:rsidRPr="00983CFA">
        <w:t>[ </w:t>
      </w:r>
      <w:proofErr w:type="spellStart"/>
      <w:r w:rsidRPr="00983CFA">
        <w:t>i</w:t>
      </w:r>
      <w:proofErr w:type="spellEnd"/>
      <w:r w:rsidRPr="00983CFA">
        <w:t> ]</w:t>
      </w:r>
      <w:r w:rsidR="000024AD">
        <w:rPr>
          <w:rFonts w:hint="eastAsia"/>
          <w:lang w:eastAsia="ja-JP"/>
        </w:rPr>
        <w:t>, can be not present.</w:t>
      </w:r>
      <w:r>
        <w:rPr>
          <w:rFonts w:hint="eastAsia"/>
          <w:lang w:eastAsia="ja-JP"/>
        </w:rPr>
        <w:t xml:space="preserve"> It is very confusing that there are unknown values </w:t>
      </w:r>
      <w:r>
        <w:rPr>
          <w:lang w:eastAsia="ja-JP"/>
        </w:rPr>
        <w:t>that</w:t>
      </w:r>
      <w:r>
        <w:rPr>
          <w:rFonts w:hint="eastAsia"/>
          <w:lang w:eastAsia="ja-JP"/>
        </w:rPr>
        <w:t xml:space="preserve"> can be referred</w:t>
      </w:r>
      <w:r w:rsidR="000024AD">
        <w:rPr>
          <w:rFonts w:hint="eastAsia"/>
          <w:lang w:eastAsia="ja-JP"/>
        </w:rPr>
        <w:t>.</w:t>
      </w:r>
      <w:r>
        <w:rPr>
          <w:rFonts w:hint="eastAsia"/>
          <w:lang w:eastAsia="ja-JP"/>
        </w:rPr>
        <w:t xml:space="preserve"> </w:t>
      </w:r>
    </w:p>
    <w:p w:rsidR="00A30358" w:rsidRPr="003E1418" w:rsidRDefault="00E73C85" w:rsidP="000024AD">
      <w:pPr>
        <w:pStyle w:val="ab"/>
        <w:numPr>
          <w:ilvl w:val="0"/>
          <w:numId w:val="19"/>
        </w:numPr>
        <w:tabs>
          <w:tab w:val="clear" w:pos="360"/>
        </w:tabs>
        <w:ind w:leftChars="0"/>
        <w:jc w:val="both"/>
        <w:rPr>
          <w:lang w:val="en-CA" w:eastAsia="ja-JP"/>
        </w:rPr>
      </w:pPr>
      <w:proofErr w:type="spellStart"/>
      <w:r>
        <w:rPr>
          <w:lang w:eastAsia="ja-JP"/>
        </w:rPr>
        <w:t>profile_tier_</w:t>
      </w:r>
      <w:proofErr w:type="gramStart"/>
      <w:r>
        <w:rPr>
          <w:lang w:eastAsia="ja-JP"/>
        </w:rPr>
        <w:t>level</w:t>
      </w:r>
      <w:proofErr w:type="spellEnd"/>
      <w:r>
        <w:rPr>
          <w:lang w:eastAsia="ja-JP"/>
        </w:rPr>
        <w:t>(</w:t>
      </w:r>
      <w:proofErr w:type="gramEnd"/>
      <w:r>
        <w:rPr>
          <w:rFonts w:ascii="Microsoft Himalaya" w:hAnsi="Microsoft Himalaya" w:cs="Microsoft Himalaya"/>
          <w:lang w:eastAsia="ja-JP"/>
        </w:rPr>
        <w:t> </w:t>
      </w:r>
      <w:r>
        <w:rPr>
          <w:lang w:eastAsia="ja-JP"/>
        </w:rPr>
        <w:t xml:space="preserve">) in </w:t>
      </w:r>
      <w:proofErr w:type="spellStart"/>
      <w:r>
        <w:rPr>
          <w:lang w:eastAsia="ja-JP"/>
        </w:rPr>
        <w:t>vps_extension</w:t>
      </w:r>
      <w:proofErr w:type="spellEnd"/>
      <w:r>
        <w:rPr>
          <w:lang w:eastAsia="ja-JP"/>
        </w:rPr>
        <w:t xml:space="preserve"> is not byte-aligned</w:t>
      </w:r>
      <w:r w:rsidR="00C43D6A">
        <w:rPr>
          <w:lang w:eastAsia="ja-JP"/>
        </w:rPr>
        <w:t>.</w:t>
      </w:r>
      <w:r w:rsidR="000024AD" w:rsidDel="000024AD">
        <w:rPr>
          <w:lang w:eastAsia="ja-JP"/>
        </w:rPr>
        <w:t xml:space="preserve"> </w:t>
      </w:r>
    </w:p>
    <w:p w:rsidR="0010241B" w:rsidRDefault="00502874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>Proposal</w:t>
      </w:r>
    </w:p>
    <w:p w:rsidR="00B3612C" w:rsidRPr="00B3612C" w:rsidRDefault="00502874" w:rsidP="00B3612C">
      <w:pPr>
        <w:rPr>
          <w:bCs/>
          <w:lang w:eastAsia="ja-JP"/>
        </w:rPr>
      </w:pPr>
      <w:r>
        <w:rPr>
          <w:rFonts w:hint="eastAsia"/>
          <w:lang w:val="en-CA" w:eastAsia="ja-JP"/>
        </w:rPr>
        <w:t xml:space="preserve">Our proposals are </w:t>
      </w:r>
      <w:r w:rsidR="00C17C5F">
        <w:rPr>
          <w:lang w:val="en-CA" w:eastAsia="ja-JP"/>
        </w:rPr>
        <w:t>summarised</w:t>
      </w:r>
      <w:r w:rsidR="000D0D9F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>as follows;</w:t>
      </w:r>
    </w:p>
    <w:p w:rsidR="00502874" w:rsidRDefault="005C704D" w:rsidP="00502874">
      <w:pPr>
        <w:pStyle w:val="ab"/>
        <w:numPr>
          <w:ilvl w:val="0"/>
          <w:numId w:val="22"/>
        </w:numPr>
        <w:ind w:leftChars="0"/>
        <w:rPr>
          <w:lang w:val="en-CA" w:eastAsia="ja-JP"/>
        </w:rPr>
      </w:pPr>
      <w:r>
        <w:rPr>
          <w:rFonts w:hint="eastAsia"/>
          <w:lang w:eastAsia="ja-JP"/>
        </w:rPr>
        <w:t>T</w:t>
      </w:r>
      <w:r>
        <w:rPr>
          <w:rFonts w:hint="eastAsia"/>
          <w:lang w:val="en-CA" w:eastAsia="ja-JP"/>
        </w:rPr>
        <w:t xml:space="preserve">o solve issue A, </w:t>
      </w:r>
      <w:r w:rsidR="00C91A62">
        <w:rPr>
          <w:rFonts w:hint="eastAsia"/>
          <w:lang w:val="en-CA" w:eastAsia="ja-JP"/>
        </w:rPr>
        <w:t>r</w:t>
      </w:r>
      <w:r w:rsidR="00502874">
        <w:rPr>
          <w:rFonts w:hint="eastAsia"/>
          <w:lang w:val="en-CA" w:eastAsia="ja-JP"/>
        </w:rPr>
        <w:t xml:space="preserve">emove </w:t>
      </w:r>
      <w:r w:rsidR="00502874" w:rsidRPr="00C75AF1">
        <w:rPr>
          <w:rFonts w:hint="eastAsia"/>
          <w:b/>
          <w:lang w:val="en-CA" w:eastAsia="ja-JP"/>
        </w:rPr>
        <w:t>profile_ref_minus1</w:t>
      </w:r>
      <w:r w:rsidR="009E11D9">
        <w:rPr>
          <w:rFonts w:hint="eastAsia"/>
          <w:lang w:val="en-CA" w:eastAsia="ja-JP"/>
        </w:rPr>
        <w:t>.</w:t>
      </w:r>
    </w:p>
    <w:p w:rsidR="001C27AD" w:rsidRDefault="002A4056" w:rsidP="00532DD0">
      <w:pPr>
        <w:pStyle w:val="ab"/>
        <w:numPr>
          <w:ilvl w:val="0"/>
          <w:numId w:val="22"/>
        </w:numPr>
        <w:ind w:leftChars="0"/>
        <w:rPr>
          <w:lang w:val="en-CA" w:eastAsia="ja-JP"/>
        </w:rPr>
      </w:pPr>
      <w:r w:rsidRPr="00532DD0">
        <w:rPr>
          <w:rFonts w:hint="eastAsia"/>
          <w:lang w:val="en-CA" w:eastAsia="ja-JP"/>
        </w:rPr>
        <w:t>To solve</w:t>
      </w:r>
      <w:r w:rsidR="00A20057" w:rsidRPr="00532DD0">
        <w:rPr>
          <w:rFonts w:hint="eastAsia"/>
          <w:lang w:val="en-CA" w:eastAsia="ja-JP"/>
        </w:rPr>
        <w:t xml:space="preserve"> </w:t>
      </w:r>
      <w:r w:rsidR="00A20057" w:rsidRPr="00532DD0">
        <w:rPr>
          <w:lang w:val="en-CA" w:eastAsia="ja-JP"/>
        </w:rPr>
        <w:t>issue</w:t>
      </w:r>
      <w:r w:rsidR="00A20057" w:rsidRPr="00532DD0">
        <w:rPr>
          <w:rFonts w:hint="eastAsia"/>
          <w:lang w:val="en-CA" w:eastAsia="ja-JP"/>
        </w:rPr>
        <w:t xml:space="preserve"> </w:t>
      </w:r>
      <w:r w:rsidR="00B81DED" w:rsidRPr="00532DD0">
        <w:rPr>
          <w:lang w:val="en-CA" w:eastAsia="ja-JP"/>
        </w:rPr>
        <w:t>B</w:t>
      </w:r>
      <w:r w:rsidR="00A20057" w:rsidRPr="00532DD0">
        <w:rPr>
          <w:rFonts w:hint="eastAsia"/>
          <w:lang w:val="en-CA" w:eastAsia="ja-JP"/>
        </w:rPr>
        <w:t>,</w:t>
      </w:r>
      <w:r w:rsidR="00B81DED">
        <w:rPr>
          <w:lang w:val="en-CA" w:eastAsia="ja-JP"/>
        </w:rPr>
        <w:t xml:space="preserve"> a</w:t>
      </w:r>
      <w:r w:rsidR="00EC084A" w:rsidRPr="00532DD0">
        <w:rPr>
          <w:lang w:val="en-CA" w:eastAsia="ja-JP"/>
        </w:rPr>
        <w:t xml:space="preserve">dd </w:t>
      </w:r>
      <w:r w:rsidR="00C47A8D">
        <w:rPr>
          <w:rFonts w:hint="eastAsia"/>
          <w:lang w:val="en-CA" w:eastAsia="ja-JP"/>
        </w:rPr>
        <w:t xml:space="preserve">the </w:t>
      </w:r>
      <w:r w:rsidR="00FB7103">
        <w:rPr>
          <w:rFonts w:hint="eastAsia"/>
          <w:lang w:val="en-CA" w:eastAsia="ja-JP"/>
        </w:rPr>
        <w:t xml:space="preserve">following </w:t>
      </w:r>
      <w:r w:rsidR="006F6FD9" w:rsidRPr="00101256">
        <w:rPr>
          <w:lang w:val="en-CA" w:eastAsia="ja-JP"/>
        </w:rPr>
        <w:t>inference rules</w:t>
      </w:r>
      <w:proofErr w:type="gramStart"/>
      <w:r w:rsidR="006F6FD9" w:rsidRPr="00101256">
        <w:rPr>
          <w:lang w:val="en-CA" w:eastAsia="ja-JP"/>
        </w:rPr>
        <w:t>:</w:t>
      </w:r>
      <w:proofErr w:type="gramEnd"/>
      <w:r w:rsidR="00B81DED">
        <w:rPr>
          <w:highlight w:val="yellow"/>
          <w:lang w:val="en-CA" w:eastAsia="ja-JP"/>
        </w:rPr>
        <w:br/>
      </w:r>
      <w:r w:rsidR="006F6FD9" w:rsidRPr="00101256">
        <w:rPr>
          <w:lang w:val="en-CA" w:eastAsia="ja-JP"/>
        </w:rPr>
        <w:t xml:space="preserve">1) When the level information is not present for the </w:t>
      </w:r>
      <w:proofErr w:type="spellStart"/>
      <w:r w:rsidR="006F6FD9" w:rsidRPr="00101256">
        <w:rPr>
          <w:lang w:val="en-CA" w:eastAsia="ja-JP"/>
        </w:rPr>
        <w:t>i-th</w:t>
      </w:r>
      <w:proofErr w:type="spellEnd"/>
      <w:r w:rsidR="006F6FD9" w:rsidRPr="00101256">
        <w:rPr>
          <w:lang w:val="en-CA" w:eastAsia="ja-JP"/>
        </w:rPr>
        <w:t xml:space="preserve"> sub-layer, it is inferred to be equal to the (i+1)-</w:t>
      </w:r>
      <w:proofErr w:type="spellStart"/>
      <w:r w:rsidR="006F6FD9" w:rsidRPr="00101256">
        <w:rPr>
          <w:lang w:val="en-CA" w:eastAsia="ja-JP"/>
        </w:rPr>
        <w:t>th</w:t>
      </w:r>
      <w:proofErr w:type="spellEnd"/>
      <w:r w:rsidR="006F6FD9" w:rsidRPr="00101256">
        <w:rPr>
          <w:lang w:val="en-CA" w:eastAsia="ja-JP"/>
        </w:rPr>
        <w:t xml:space="preserve"> sub-layer’s.</w:t>
      </w:r>
      <w:r w:rsidR="00B81DED">
        <w:rPr>
          <w:highlight w:val="yellow"/>
          <w:lang w:val="en-CA" w:eastAsia="ja-JP"/>
        </w:rPr>
        <w:br/>
      </w:r>
      <w:r w:rsidR="00B81DED" w:rsidRPr="00532DD0">
        <w:rPr>
          <w:lang w:val="en-CA" w:eastAsia="ja-JP"/>
        </w:rPr>
        <w:t xml:space="preserve">2) </w:t>
      </w:r>
      <w:r w:rsidR="00CC202C" w:rsidRPr="00532DD0">
        <w:rPr>
          <w:lang w:val="en-CA" w:eastAsia="ja-JP"/>
        </w:rPr>
        <w:t xml:space="preserve">When </w:t>
      </w:r>
      <w:proofErr w:type="spellStart"/>
      <w:r w:rsidR="00EE621E" w:rsidRPr="00532DD0">
        <w:rPr>
          <w:lang w:val="en-CA" w:eastAsia="ja-JP"/>
        </w:rPr>
        <w:t>vps_profile_present_flag</w:t>
      </w:r>
      <w:proofErr w:type="spellEnd"/>
      <w:r w:rsidR="00EE621E" w:rsidRPr="00532DD0">
        <w:rPr>
          <w:lang w:val="en-CA" w:eastAsia="ja-JP"/>
        </w:rPr>
        <w:t>[</w:t>
      </w:r>
      <w:proofErr w:type="spellStart"/>
      <w:r w:rsidR="00EE621E" w:rsidRPr="00532DD0">
        <w:rPr>
          <w:lang w:val="en-CA" w:eastAsia="ja-JP"/>
        </w:rPr>
        <w:t>i</w:t>
      </w:r>
      <w:proofErr w:type="spellEnd"/>
      <w:r w:rsidR="00EE621E" w:rsidRPr="00532DD0">
        <w:rPr>
          <w:lang w:val="en-CA" w:eastAsia="ja-JP"/>
        </w:rPr>
        <w:t xml:space="preserve">] of </w:t>
      </w:r>
      <w:proofErr w:type="spellStart"/>
      <w:r w:rsidR="00EE621E" w:rsidRPr="00532DD0">
        <w:rPr>
          <w:lang w:val="en-CA" w:eastAsia="ja-JP"/>
        </w:rPr>
        <w:t>i-th</w:t>
      </w:r>
      <w:proofErr w:type="spellEnd"/>
      <w:r w:rsidR="00EE621E" w:rsidRPr="00532DD0">
        <w:rPr>
          <w:lang w:val="en-CA" w:eastAsia="ja-JP"/>
        </w:rPr>
        <w:t xml:space="preserve"> </w:t>
      </w:r>
      <w:proofErr w:type="spellStart"/>
      <w:r w:rsidR="00EE621E" w:rsidRPr="00532DD0">
        <w:rPr>
          <w:lang w:val="en-CA" w:eastAsia="ja-JP"/>
        </w:rPr>
        <w:t>profile_tier_</w:t>
      </w:r>
      <w:proofErr w:type="gramStart"/>
      <w:r w:rsidR="00EE621E" w:rsidRPr="00532DD0">
        <w:rPr>
          <w:lang w:val="en-CA" w:eastAsia="ja-JP"/>
        </w:rPr>
        <w:t>level</w:t>
      </w:r>
      <w:proofErr w:type="spellEnd"/>
      <w:r w:rsidR="00EE621E" w:rsidRPr="00532DD0">
        <w:rPr>
          <w:lang w:val="en-CA" w:eastAsia="ja-JP"/>
        </w:rPr>
        <w:t>(</w:t>
      </w:r>
      <w:proofErr w:type="gramEnd"/>
      <w:r w:rsidR="00EE621E" w:rsidRPr="00532DD0">
        <w:rPr>
          <w:lang w:eastAsia="ja-JP"/>
        </w:rPr>
        <w:t> </w:t>
      </w:r>
      <w:r w:rsidR="00EE621E" w:rsidRPr="00532DD0">
        <w:rPr>
          <w:lang w:val="en-CA" w:eastAsia="ja-JP"/>
        </w:rPr>
        <w:t>) is equal to 1</w:t>
      </w:r>
      <w:r w:rsidR="004C2D40" w:rsidRPr="00532DD0">
        <w:rPr>
          <w:lang w:val="en-CA" w:eastAsia="ja-JP"/>
        </w:rPr>
        <w:t xml:space="preserve"> and the profile information is not present for the </w:t>
      </w:r>
      <w:proofErr w:type="spellStart"/>
      <w:r w:rsidR="004C2D40" w:rsidRPr="00532DD0">
        <w:rPr>
          <w:lang w:val="en-CA" w:eastAsia="ja-JP"/>
        </w:rPr>
        <w:t>i-th</w:t>
      </w:r>
      <w:proofErr w:type="spellEnd"/>
      <w:r w:rsidR="004C2D40" w:rsidRPr="00532DD0">
        <w:rPr>
          <w:lang w:val="en-CA" w:eastAsia="ja-JP"/>
        </w:rPr>
        <w:t xml:space="preserve"> sub-layer</w:t>
      </w:r>
      <w:r w:rsidR="00A33750" w:rsidRPr="00532DD0">
        <w:rPr>
          <w:lang w:val="en-CA" w:eastAsia="ja-JP"/>
        </w:rPr>
        <w:t>, it</w:t>
      </w:r>
      <w:r w:rsidR="00CC202C" w:rsidRPr="00532DD0">
        <w:rPr>
          <w:lang w:val="en-CA" w:eastAsia="ja-JP"/>
        </w:rPr>
        <w:t xml:space="preserve"> is inferred to be equal to </w:t>
      </w:r>
      <w:r w:rsidR="004C2D40" w:rsidRPr="00532DD0">
        <w:rPr>
          <w:lang w:val="en-CA" w:eastAsia="ja-JP"/>
        </w:rPr>
        <w:t>(i+1)-</w:t>
      </w:r>
      <w:proofErr w:type="spellStart"/>
      <w:r w:rsidR="004C2D40" w:rsidRPr="00532DD0">
        <w:rPr>
          <w:lang w:val="en-CA" w:eastAsia="ja-JP"/>
        </w:rPr>
        <w:t>th</w:t>
      </w:r>
      <w:proofErr w:type="spellEnd"/>
      <w:r w:rsidR="004C2D40" w:rsidRPr="00532DD0">
        <w:rPr>
          <w:lang w:val="en-CA" w:eastAsia="ja-JP"/>
        </w:rPr>
        <w:t xml:space="preserve"> sub-layer’s</w:t>
      </w:r>
      <w:r w:rsidR="00CC202C" w:rsidRPr="00532DD0">
        <w:rPr>
          <w:lang w:val="en-CA" w:eastAsia="ja-JP"/>
        </w:rPr>
        <w:t>.</w:t>
      </w:r>
    </w:p>
    <w:p w:rsidR="00393AEF" w:rsidRDefault="002850BC">
      <w:pPr>
        <w:pStyle w:val="ab"/>
        <w:numPr>
          <w:ilvl w:val="0"/>
          <w:numId w:val="22"/>
        </w:numPr>
        <w:ind w:leftChars="0"/>
        <w:rPr>
          <w:lang w:val="en-CA" w:eastAsia="ja-JP"/>
        </w:rPr>
      </w:pPr>
      <w:r w:rsidRPr="008846D6">
        <w:rPr>
          <w:lang w:val="en-CA" w:eastAsia="ja-JP"/>
        </w:rPr>
        <w:t xml:space="preserve">To solve issue C, </w:t>
      </w:r>
      <w:r w:rsidR="009A7F75">
        <w:rPr>
          <w:rFonts w:hint="eastAsia"/>
          <w:lang w:val="en-CA" w:eastAsia="ja-JP"/>
        </w:rPr>
        <w:t xml:space="preserve">the </w:t>
      </w:r>
      <w:r w:rsidR="00F924D3">
        <w:rPr>
          <w:lang w:val="en-CA" w:eastAsia="ja-JP"/>
        </w:rPr>
        <w:t xml:space="preserve">following </w:t>
      </w:r>
      <w:r w:rsidR="009F2DE9">
        <w:rPr>
          <w:lang w:val="en-CA" w:eastAsia="ja-JP"/>
        </w:rPr>
        <w:t>applies</w:t>
      </w:r>
      <w:r w:rsidR="00F924D3">
        <w:rPr>
          <w:lang w:val="en-CA" w:eastAsia="ja-JP"/>
        </w:rPr>
        <w:t>:</w:t>
      </w:r>
      <w:r w:rsidR="00267601">
        <w:rPr>
          <w:lang w:val="en-CA" w:eastAsia="ja-JP"/>
        </w:rPr>
        <w:t xml:space="preserve"> </w:t>
      </w:r>
      <w:r>
        <w:rPr>
          <w:lang w:val="en-CA" w:eastAsia="ja-JP"/>
        </w:rPr>
        <w:br/>
      </w:r>
      <w:r w:rsidR="006F6FD9" w:rsidRPr="00101256">
        <w:rPr>
          <w:lang w:val="en-CA" w:eastAsia="ja-JP"/>
        </w:rPr>
        <w:t xml:space="preserve">1) Add byte-alignment bits before </w:t>
      </w:r>
      <w:proofErr w:type="spellStart"/>
      <w:r w:rsidR="006F6FD9" w:rsidRPr="00101256">
        <w:rPr>
          <w:lang w:val="en-CA" w:eastAsia="ja-JP"/>
        </w:rPr>
        <w:t>profile_tier_</w:t>
      </w:r>
      <w:proofErr w:type="gramStart"/>
      <w:r w:rsidR="006F6FD9" w:rsidRPr="00101256">
        <w:rPr>
          <w:lang w:val="en-CA" w:eastAsia="ja-JP"/>
        </w:rPr>
        <w:t>level</w:t>
      </w:r>
      <w:proofErr w:type="spellEnd"/>
      <w:r w:rsidR="006F6FD9" w:rsidRPr="00101256">
        <w:rPr>
          <w:lang w:val="en-CA" w:eastAsia="ja-JP"/>
        </w:rPr>
        <w:t>(</w:t>
      </w:r>
      <w:proofErr w:type="gramEnd"/>
      <w:r w:rsidR="006F6FD9" w:rsidRPr="00101256">
        <w:rPr>
          <w:lang w:eastAsia="ja-JP"/>
        </w:rPr>
        <w:t> </w:t>
      </w:r>
      <w:r w:rsidR="006F6FD9" w:rsidRPr="00101256">
        <w:rPr>
          <w:lang w:val="en-CA" w:eastAsia="ja-JP"/>
        </w:rPr>
        <w:t xml:space="preserve">) </w:t>
      </w:r>
      <w:r w:rsidR="006F6FD9" w:rsidRPr="00101256">
        <w:rPr>
          <w:u w:val="single"/>
          <w:lang w:val="en-CA" w:eastAsia="ja-JP"/>
        </w:rPr>
        <w:t>or</w:t>
      </w:r>
      <w:r w:rsidR="006F6FD9" w:rsidRPr="00101256">
        <w:rPr>
          <w:lang w:val="en-CA" w:eastAsia="ja-JP"/>
        </w:rPr>
        <w:t xml:space="preserve"> </w:t>
      </w:r>
      <w:r w:rsidR="00F73C88">
        <w:rPr>
          <w:rFonts w:hint="eastAsia"/>
          <w:lang w:val="en-CA" w:eastAsia="ja-JP"/>
        </w:rPr>
        <w:t>e</w:t>
      </w:r>
      <w:r w:rsidR="006F6FD9" w:rsidRPr="00101256">
        <w:rPr>
          <w:lang w:val="en-CA" w:eastAsia="ja-JP"/>
        </w:rPr>
        <w:t>xtend bit-length of profile_ref_minus1[</w:t>
      </w:r>
      <w:proofErr w:type="spellStart"/>
      <w:r w:rsidR="006F6FD9" w:rsidRPr="00101256">
        <w:rPr>
          <w:lang w:val="en-CA" w:eastAsia="ja-JP"/>
        </w:rPr>
        <w:t>i</w:t>
      </w:r>
      <w:proofErr w:type="spellEnd"/>
      <w:r w:rsidR="006F6FD9" w:rsidRPr="00101256">
        <w:rPr>
          <w:lang w:val="en-CA" w:eastAsia="ja-JP"/>
        </w:rPr>
        <w:t>] from 6 bits to 8 bits without proposal a)</w:t>
      </w:r>
      <w:r w:rsidR="001C438A">
        <w:rPr>
          <w:rFonts w:hint="eastAsia"/>
          <w:lang w:val="en-CA" w:eastAsia="ja-JP"/>
        </w:rPr>
        <w:t>.</w:t>
      </w:r>
    </w:p>
    <w:p w:rsidR="00393AEF" w:rsidRDefault="006F6FD9">
      <w:pPr>
        <w:pStyle w:val="ab"/>
        <w:ind w:leftChars="0" w:left="780"/>
        <w:rPr>
          <w:lang w:val="en-CA" w:eastAsia="ja-JP"/>
        </w:rPr>
      </w:pPr>
      <w:r w:rsidRPr="00101256">
        <w:rPr>
          <w:lang w:val="en-CA" w:eastAsia="ja-JP"/>
        </w:rPr>
        <w:t xml:space="preserve">2) Add a syntax </w:t>
      </w:r>
      <w:proofErr w:type="spellStart"/>
      <w:r w:rsidRPr="00101256">
        <w:rPr>
          <w:b/>
          <w:lang w:val="en-CA" w:eastAsia="ja-JP"/>
        </w:rPr>
        <w:t>vps_ptr_info_offset</w:t>
      </w:r>
      <w:proofErr w:type="spellEnd"/>
      <w:r w:rsidRPr="00101256">
        <w:rPr>
          <w:lang w:val="en-CA" w:eastAsia="ja-JP"/>
        </w:rPr>
        <w:t xml:space="preserve"> indicating byte-offset from </w:t>
      </w:r>
      <w:r w:rsidRPr="00101256">
        <w:rPr>
          <w:szCs w:val="22"/>
          <w:lang w:val="en-CA" w:eastAsia="ja-JP"/>
        </w:rPr>
        <w:t xml:space="preserve">starting of VPS NAL to the </w:t>
      </w:r>
      <w:proofErr w:type="gramStart"/>
      <w:r w:rsidRPr="00101256">
        <w:rPr>
          <w:szCs w:val="22"/>
          <w:lang w:val="en-CA" w:eastAsia="ja-JP"/>
        </w:rPr>
        <w:t>syntax(</w:t>
      </w:r>
      <w:proofErr w:type="gramEnd"/>
      <w:r w:rsidRPr="00101256">
        <w:rPr>
          <w:szCs w:val="22"/>
          <w:lang w:val="en-CA" w:eastAsia="ja-JP"/>
        </w:rPr>
        <w:t xml:space="preserve">vps_num_layer_sets_minus1) related to </w:t>
      </w:r>
      <w:proofErr w:type="spellStart"/>
      <w:r w:rsidRPr="00101256">
        <w:rPr>
          <w:szCs w:val="22"/>
          <w:lang w:val="en-CA" w:eastAsia="ja-JP"/>
        </w:rPr>
        <w:t>profile_tier_level</w:t>
      </w:r>
      <w:proofErr w:type="spellEnd"/>
      <w:r w:rsidRPr="00101256">
        <w:rPr>
          <w:szCs w:val="22"/>
          <w:lang w:val="en-CA" w:eastAsia="ja-JP"/>
        </w:rPr>
        <w:t>(</w:t>
      </w:r>
      <w:r w:rsidRPr="00101256">
        <w:t> </w:t>
      </w:r>
      <w:r w:rsidRPr="00101256">
        <w:rPr>
          <w:szCs w:val="22"/>
          <w:lang w:val="en-CA" w:eastAsia="ja-JP"/>
        </w:rPr>
        <w:t xml:space="preserve">) </w:t>
      </w:r>
      <w:r w:rsidRPr="00101256">
        <w:rPr>
          <w:szCs w:val="22"/>
          <w:u w:val="single"/>
          <w:lang w:val="en-CA" w:eastAsia="ja-JP"/>
        </w:rPr>
        <w:t>or</w:t>
      </w:r>
      <w:r w:rsidRPr="00101256">
        <w:rPr>
          <w:szCs w:val="22"/>
          <w:lang w:val="en-CA" w:eastAsia="ja-JP"/>
        </w:rPr>
        <w:t xml:space="preserve"> </w:t>
      </w:r>
      <w:r w:rsidR="008B5E67">
        <w:rPr>
          <w:rFonts w:hint="eastAsia"/>
          <w:szCs w:val="22"/>
          <w:lang w:val="en-CA" w:eastAsia="ja-JP"/>
        </w:rPr>
        <w:t>m</w:t>
      </w:r>
      <w:r w:rsidRPr="00101256">
        <w:rPr>
          <w:szCs w:val="22"/>
          <w:lang w:val="en-CA" w:eastAsia="ja-JP"/>
        </w:rPr>
        <w:t xml:space="preserve">ove syntaxes related to </w:t>
      </w:r>
      <w:proofErr w:type="spellStart"/>
      <w:r w:rsidRPr="00101256">
        <w:rPr>
          <w:szCs w:val="22"/>
          <w:lang w:val="en-CA" w:eastAsia="ja-JP"/>
        </w:rPr>
        <w:t>profile_tier_level</w:t>
      </w:r>
      <w:proofErr w:type="spellEnd"/>
      <w:r w:rsidRPr="00101256">
        <w:rPr>
          <w:szCs w:val="22"/>
          <w:lang w:val="en-CA" w:eastAsia="ja-JP"/>
        </w:rPr>
        <w:t>(</w:t>
      </w:r>
      <w:r w:rsidRPr="00101256">
        <w:rPr>
          <w:szCs w:val="22"/>
          <w:lang w:eastAsia="ja-JP"/>
        </w:rPr>
        <w:t> </w:t>
      </w:r>
      <w:r w:rsidRPr="00101256">
        <w:rPr>
          <w:szCs w:val="22"/>
          <w:lang w:val="en-CA" w:eastAsia="ja-JP"/>
        </w:rPr>
        <w:t xml:space="preserve">) after </w:t>
      </w:r>
      <w:proofErr w:type="spellStart"/>
      <w:r w:rsidRPr="00101256">
        <w:rPr>
          <w:szCs w:val="22"/>
          <w:lang w:val="en-CA" w:eastAsia="ja-JP"/>
        </w:rPr>
        <w:t>scalability_mask_flag</w:t>
      </w:r>
      <w:proofErr w:type="spellEnd"/>
      <w:r w:rsidRPr="00101256">
        <w:rPr>
          <w:szCs w:val="22"/>
          <w:lang w:val="en-CA" w:eastAsia="ja-JP"/>
        </w:rPr>
        <w:t>.</w:t>
      </w:r>
    </w:p>
    <w:p w:rsidR="001C27AD" w:rsidRPr="008B5E67" w:rsidRDefault="001C27AD" w:rsidP="00041D87">
      <w:pPr>
        <w:rPr>
          <w:lang w:val="en-CA" w:eastAsia="ja-JP"/>
        </w:rPr>
      </w:pPr>
    </w:p>
    <w:p w:rsidR="001C27AD" w:rsidRDefault="005B6A86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For </w:t>
      </w:r>
      <w:r w:rsidR="001D6B9F">
        <w:rPr>
          <w:rFonts w:hint="eastAsia"/>
          <w:lang w:val="en-CA" w:eastAsia="ja-JP"/>
        </w:rPr>
        <w:t xml:space="preserve">more </w:t>
      </w:r>
      <w:r>
        <w:rPr>
          <w:rFonts w:hint="eastAsia"/>
          <w:lang w:val="en-CA" w:eastAsia="ja-JP"/>
        </w:rPr>
        <w:t>details, please se</w:t>
      </w:r>
      <w:r w:rsidR="00763C7F">
        <w:rPr>
          <w:rFonts w:hint="eastAsia"/>
          <w:lang w:val="en-CA" w:eastAsia="ja-JP"/>
        </w:rPr>
        <w:t xml:space="preserve">e </w:t>
      </w:r>
      <w:r w:rsidR="002A39F2">
        <w:rPr>
          <w:rFonts w:hint="eastAsia"/>
          <w:lang w:val="en-CA" w:eastAsia="ja-JP"/>
        </w:rPr>
        <w:t xml:space="preserve">the Text change in </w:t>
      </w:r>
      <w:r>
        <w:rPr>
          <w:rFonts w:hint="eastAsia"/>
          <w:lang w:val="en-CA" w:eastAsia="ja-JP"/>
        </w:rPr>
        <w:t>section</w:t>
      </w:r>
      <w:r w:rsidR="00500DA6">
        <w:rPr>
          <w:rFonts w:hint="eastAsia"/>
          <w:lang w:val="en-CA" w:eastAsia="ja-JP"/>
        </w:rPr>
        <w:t xml:space="preserve"> </w:t>
      </w:r>
      <w:r w:rsidR="00A33750">
        <w:rPr>
          <w:lang w:val="en-CA" w:eastAsia="ja-JP"/>
        </w:rPr>
        <w:t>4</w:t>
      </w:r>
      <w:r>
        <w:rPr>
          <w:rFonts w:hint="eastAsia"/>
          <w:lang w:val="en-CA" w:eastAsia="ja-JP"/>
        </w:rPr>
        <w:t>.</w:t>
      </w:r>
    </w:p>
    <w:p w:rsidR="002A39F2" w:rsidRDefault="002A39F2">
      <w:pPr>
        <w:rPr>
          <w:lang w:val="en-CA" w:eastAsia="ja-JP"/>
        </w:rPr>
      </w:pPr>
    </w:p>
    <w:p w:rsidR="00D617F8" w:rsidRDefault="00D617F8" w:rsidP="00D617F8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615E21" w:rsidRPr="00180E20" w:rsidRDefault="00615E21" w:rsidP="00615E21">
      <w:pPr>
        <w:rPr>
          <w:lang w:val="en-CA" w:eastAsia="ja-JP"/>
        </w:rPr>
      </w:pPr>
      <w:r w:rsidRPr="00500F54">
        <w:rPr>
          <w:lang w:val="en-CA" w:eastAsia="ja-JP"/>
        </w:rPr>
        <w:t xml:space="preserve">This </w:t>
      </w:r>
      <w:r>
        <w:rPr>
          <w:lang w:val="en-CA" w:eastAsia="ja-JP"/>
        </w:rPr>
        <w:t>contribution</w:t>
      </w:r>
      <w:r>
        <w:rPr>
          <w:rFonts w:hint="eastAsia"/>
          <w:lang w:val="en-CA" w:eastAsia="ja-JP"/>
        </w:rPr>
        <w:t xml:space="preserve"> proposes to 1) remove </w:t>
      </w:r>
      <w:r w:rsidRPr="00EC084A">
        <w:rPr>
          <w:b/>
          <w:lang w:val="en-CA" w:eastAsia="ja-JP"/>
        </w:rPr>
        <w:t>profile_ref_minus1</w:t>
      </w:r>
      <w:r>
        <w:rPr>
          <w:rFonts w:hint="eastAsia"/>
          <w:lang w:val="en-CA" w:eastAsia="ja-JP"/>
        </w:rPr>
        <w:t xml:space="preserve">, 2) add </w:t>
      </w:r>
      <w:r>
        <w:rPr>
          <w:lang w:val="en-CA" w:eastAsia="ja-JP"/>
        </w:rPr>
        <w:t>inference</w:t>
      </w:r>
      <w:r>
        <w:rPr>
          <w:rFonts w:hint="eastAsia"/>
          <w:lang w:val="en-CA" w:eastAsia="ja-JP"/>
        </w:rPr>
        <w:t xml:space="preserve"> rules for sub-layer profile and level information</w:t>
      </w:r>
      <w:r>
        <w:rPr>
          <w:lang w:val="en-CA" w:eastAsia="ja-JP"/>
        </w:rPr>
        <w:t xml:space="preserve"> and 3) </w:t>
      </w:r>
      <w:r w:rsidRPr="008846D6">
        <w:rPr>
          <w:lang w:val="en-CA" w:eastAsia="ja-JP"/>
        </w:rPr>
        <w:t>byte</w:t>
      </w:r>
      <w:r>
        <w:rPr>
          <w:rFonts w:hint="eastAsia"/>
          <w:lang w:val="en-CA" w:eastAsia="ja-JP"/>
        </w:rPr>
        <w:t xml:space="preserve"> </w:t>
      </w:r>
      <w:r>
        <w:rPr>
          <w:lang w:val="en-CA" w:eastAsia="ja-JP"/>
        </w:rPr>
        <w:t>align</w:t>
      </w:r>
      <w:r>
        <w:rPr>
          <w:rFonts w:hint="eastAsia"/>
          <w:lang w:val="en-CA" w:eastAsia="ja-JP"/>
        </w:rPr>
        <w:t xml:space="preserve">ment for </w:t>
      </w:r>
      <w:proofErr w:type="spellStart"/>
      <w:r w:rsidRPr="008846D6">
        <w:rPr>
          <w:lang w:val="en-CA" w:eastAsia="ja-JP"/>
        </w:rPr>
        <w:t>profile_tier_level</w:t>
      </w:r>
      <w:proofErr w:type="spellEnd"/>
      <w:r>
        <w:rPr>
          <w:lang w:val="en-CA" w:eastAsia="ja-JP"/>
        </w:rPr>
        <w:t>.</w:t>
      </w:r>
    </w:p>
    <w:p w:rsidR="00615E21" w:rsidRDefault="00615E21" w:rsidP="00615E21">
      <w:pPr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 xml:space="preserve">It is asserted </w:t>
      </w:r>
      <w:r>
        <w:rPr>
          <w:lang w:val="en-CA" w:eastAsia="ja-JP"/>
        </w:rPr>
        <w:t>that</w:t>
      </w:r>
      <w:r>
        <w:rPr>
          <w:rFonts w:hint="eastAsia"/>
          <w:lang w:val="en-CA" w:eastAsia="ja-JP"/>
        </w:rPr>
        <w:t xml:space="preserve"> the proposal 1 to 3 have the following benefit.</w:t>
      </w:r>
    </w:p>
    <w:p w:rsidR="00615E21" w:rsidRDefault="00615E21" w:rsidP="00615E21">
      <w:pPr>
        <w:pStyle w:val="ab"/>
        <w:numPr>
          <w:ilvl w:val="0"/>
          <w:numId w:val="36"/>
        </w:numPr>
        <w:ind w:leftChars="0"/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>R</w:t>
      </w:r>
      <w:r w:rsidRPr="00532DD0">
        <w:rPr>
          <w:rFonts w:hint="eastAsia"/>
          <w:lang w:val="en-CA" w:eastAsia="ja-JP"/>
        </w:rPr>
        <w:t xml:space="preserve">educe bit amount of </w:t>
      </w:r>
      <w:r w:rsidRPr="00532DD0">
        <w:rPr>
          <w:b/>
          <w:lang w:val="en-CA" w:eastAsia="ja-JP"/>
        </w:rPr>
        <w:t>profile_ref_</w:t>
      </w:r>
      <w:proofErr w:type="gramStart"/>
      <w:r w:rsidRPr="00532DD0">
        <w:rPr>
          <w:b/>
          <w:lang w:val="en-CA" w:eastAsia="ja-JP"/>
        </w:rPr>
        <w:t>minus1</w:t>
      </w:r>
      <w:r w:rsidRPr="00532DD0">
        <w:rPr>
          <w:b/>
          <w:lang w:eastAsia="ja-JP"/>
        </w:rPr>
        <w:t>[</w:t>
      </w:r>
      <w:proofErr w:type="gramEnd"/>
      <w:r w:rsidRPr="00532DD0">
        <w:rPr>
          <w:b/>
          <w:lang w:eastAsia="ja-JP"/>
        </w:rPr>
        <w:t> </w:t>
      </w:r>
      <w:proofErr w:type="spellStart"/>
      <w:r w:rsidRPr="00532DD0">
        <w:rPr>
          <w:rFonts w:hint="eastAsia"/>
          <w:b/>
          <w:lang w:eastAsia="ja-JP"/>
        </w:rPr>
        <w:t>i</w:t>
      </w:r>
      <w:proofErr w:type="spellEnd"/>
      <w:r w:rsidRPr="00532DD0">
        <w:rPr>
          <w:b/>
          <w:lang w:eastAsia="ja-JP"/>
        </w:rPr>
        <w:t> </w:t>
      </w:r>
      <w:r w:rsidRPr="00532DD0">
        <w:rPr>
          <w:rFonts w:hint="eastAsia"/>
          <w:b/>
          <w:lang w:eastAsia="ja-JP"/>
        </w:rPr>
        <w:t>]</w:t>
      </w:r>
      <w:r>
        <w:rPr>
          <w:rFonts w:hint="eastAsia"/>
          <w:b/>
          <w:lang w:eastAsia="ja-JP"/>
        </w:rPr>
        <w:t xml:space="preserve"> </w:t>
      </w:r>
      <w:r w:rsidRPr="00562995">
        <w:rPr>
          <w:lang w:eastAsia="ja-JP"/>
        </w:rPr>
        <w:t xml:space="preserve">(and easy to </w:t>
      </w:r>
      <w:r>
        <w:rPr>
          <w:rFonts w:hint="eastAsia"/>
          <w:lang w:eastAsia="ja-JP"/>
        </w:rPr>
        <w:t>byte-aligned).</w:t>
      </w:r>
    </w:p>
    <w:p w:rsidR="00615E21" w:rsidRDefault="00615E21" w:rsidP="00615E21">
      <w:pPr>
        <w:pStyle w:val="ab"/>
        <w:numPr>
          <w:ilvl w:val="0"/>
          <w:numId w:val="36"/>
        </w:numPr>
        <w:ind w:leftChars="0"/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>A</w:t>
      </w:r>
      <w:r w:rsidRPr="00532DD0">
        <w:rPr>
          <w:rFonts w:hint="eastAsia"/>
          <w:szCs w:val="22"/>
          <w:lang w:val="en-CA" w:eastAsia="ja-JP"/>
        </w:rPr>
        <w:t xml:space="preserve">void </w:t>
      </w:r>
      <w:r>
        <w:rPr>
          <w:rFonts w:hint="eastAsia"/>
          <w:szCs w:val="22"/>
          <w:lang w:val="en-CA" w:eastAsia="ja-JP"/>
        </w:rPr>
        <w:t xml:space="preserve">confusing </w:t>
      </w:r>
      <w:r w:rsidRPr="00532DD0">
        <w:rPr>
          <w:rFonts w:hint="eastAsia"/>
          <w:szCs w:val="22"/>
          <w:lang w:val="en-CA" w:eastAsia="ja-JP"/>
        </w:rPr>
        <w:t>undefined valu</w:t>
      </w:r>
      <w:r>
        <w:rPr>
          <w:rFonts w:hint="eastAsia"/>
          <w:szCs w:val="22"/>
          <w:lang w:val="en-CA" w:eastAsia="ja-JP"/>
        </w:rPr>
        <w:t xml:space="preserve">e handling of </w:t>
      </w:r>
      <w:proofErr w:type="spellStart"/>
      <w:r>
        <w:rPr>
          <w:lang w:val="en-CA"/>
        </w:rPr>
        <w:t>profile_tier_</w:t>
      </w:r>
      <w:proofErr w:type="gramStart"/>
      <w:r>
        <w:rPr>
          <w:lang w:val="en-CA"/>
        </w:rPr>
        <w:t>level</w:t>
      </w:r>
      <w:proofErr w:type="spellEnd"/>
      <w:r>
        <w:rPr>
          <w:rFonts w:hint="eastAsia"/>
          <w:szCs w:val="22"/>
          <w:lang w:val="en-CA" w:eastAsia="ja-JP"/>
        </w:rPr>
        <w:t>(</w:t>
      </w:r>
      <w:proofErr w:type="gramEnd"/>
      <w:r>
        <w:rPr>
          <w:rFonts w:hint="eastAsia"/>
          <w:szCs w:val="22"/>
          <w:lang w:val="en-CA" w:eastAsia="ja-JP"/>
        </w:rPr>
        <w:t xml:space="preserve">) especially when it is </w:t>
      </w:r>
      <w:proofErr w:type="spellStart"/>
      <w:r>
        <w:rPr>
          <w:rFonts w:hint="eastAsia"/>
          <w:szCs w:val="22"/>
          <w:lang w:val="en-CA" w:eastAsia="ja-JP"/>
        </w:rPr>
        <w:t>refered</w:t>
      </w:r>
      <w:proofErr w:type="spellEnd"/>
      <w:r>
        <w:rPr>
          <w:rFonts w:hint="eastAsia"/>
          <w:szCs w:val="22"/>
          <w:lang w:val="en-CA" w:eastAsia="ja-JP"/>
        </w:rPr>
        <w:t xml:space="preserve"> by </w:t>
      </w:r>
      <w:proofErr w:type="spellStart"/>
      <w:r w:rsidRPr="00983CFA">
        <w:rPr>
          <w:b/>
          <w:bCs/>
        </w:rPr>
        <w:t>profile_level_tier_idx</w:t>
      </w:r>
      <w:proofErr w:type="spellEnd"/>
      <w:r w:rsidRPr="00983CFA">
        <w:t>[ </w:t>
      </w:r>
      <w:proofErr w:type="spellStart"/>
      <w:r w:rsidRPr="00983CFA">
        <w:t>i</w:t>
      </w:r>
      <w:proofErr w:type="spellEnd"/>
      <w:r w:rsidRPr="00983CFA">
        <w:t> ]</w:t>
      </w:r>
      <w:r>
        <w:rPr>
          <w:rFonts w:hint="eastAsia"/>
          <w:lang w:eastAsia="ja-JP"/>
        </w:rPr>
        <w:t>.</w:t>
      </w:r>
    </w:p>
    <w:p w:rsidR="00615E21" w:rsidRDefault="00615E21" w:rsidP="00615E21">
      <w:pPr>
        <w:pStyle w:val="ab"/>
        <w:numPr>
          <w:ilvl w:val="0"/>
          <w:numId w:val="36"/>
        </w:numPr>
        <w:ind w:leftChars="0"/>
        <w:jc w:val="both"/>
        <w:rPr>
          <w:szCs w:val="22"/>
          <w:lang w:val="en-CA" w:eastAsia="ja-JP"/>
        </w:rPr>
      </w:pPr>
      <w:r>
        <w:rPr>
          <w:rFonts w:hint="eastAsia"/>
          <w:lang w:val="en-CA" w:eastAsia="ja-JP"/>
        </w:rPr>
        <w:t xml:space="preserve">Easy to decode </w:t>
      </w:r>
      <w:proofErr w:type="spellStart"/>
      <w:r w:rsidRPr="008846D6">
        <w:rPr>
          <w:szCs w:val="22"/>
          <w:lang w:val="en-CA" w:eastAsia="ja-JP"/>
        </w:rPr>
        <w:t>profile_tier_</w:t>
      </w:r>
      <w:proofErr w:type="gramStart"/>
      <w:r w:rsidRPr="008846D6">
        <w:rPr>
          <w:szCs w:val="22"/>
          <w:lang w:val="en-CA" w:eastAsia="ja-JP"/>
        </w:rPr>
        <w:t>level</w:t>
      </w:r>
      <w:proofErr w:type="spellEnd"/>
      <w:r w:rsidRPr="008846D6">
        <w:rPr>
          <w:szCs w:val="22"/>
          <w:lang w:val="en-CA" w:eastAsia="ja-JP"/>
        </w:rPr>
        <w:t>(</w:t>
      </w:r>
      <w:proofErr w:type="gramEnd"/>
      <w:r>
        <w:t> </w:t>
      </w:r>
      <w:r w:rsidRPr="008846D6">
        <w:rPr>
          <w:szCs w:val="22"/>
          <w:lang w:val="en-CA" w:eastAsia="ja-JP"/>
        </w:rPr>
        <w:t>)</w:t>
      </w:r>
      <w:r>
        <w:rPr>
          <w:rFonts w:hint="eastAsia"/>
          <w:szCs w:val="22"/>
          <w:lang w:val="en-CA" w:eastAsia="ja-JP"/>
        </w:rPr>
        <w:t xml:space="preserve"> of layer set, which is important when negotiation. (</w:t>
      </w:r>
      <w:proofErr w:type="gramStart"/>
      <w:r>
        <w:rPr>
          <w:rFonts w:hint="eastAsia"/>
          <w:szCs w:val="22"/>
          <w:lang w:val="en-CA" w:eastAsia="ja-JP"/>
        </w:rPr>
        <w:t>e.g</w:t>
      </w:r>
      <w:proofErr w:type="gramEnd"/>
      <w:r>
        <w:rPr>
          <w:rFonts w:hint="eastAsia"/>
          <w:szCs w:val="22"/>
          <w:lang w:val="en-CA" w:eastAsia="ja-JP"/>
        </w:rPr>
        <w:t xml:space="preserve">. </w:t>
      </w:r>
      <w:r w:rsidRPr="00562995">
        <w:rPr>
          <w:szCs w:val="22"/>
          <w:lang w:val="en-CA" w:eastAsia="ja-JP"/>
        </w:rPr>
        <w:t>the general</w:t>
      </w:r>
      <w:r>
        <w:rPr>
          <w:rFonts w:hint="eastAsia"/>
          <w:szCs w:val="22"/>
          <w:lang w:val="en-CA" w:eastAsia="ja-JP"/>
        </w:rPr>
        <w:t xml:space="preserve"> </w:t>
      </w:r>
      <w:r w:rsidRPr="00562995">
        <w:rPr>
          <w:szCs w:val="22"/>
          <w:lang w:val="en-CA" w:eastAsia="ja-JP"/>
        </w:rPr>
        <w:t>profile or general</w:t>
      </w:r>
      <w:r>
        <w:rPr>
          <w:rFonts w:hint="eastAsia"/>
          <w:szCs w:val="22"/>
          <w:lang w:val="en-CA" w:eastAsia="ja-JP"/>
        </w:rPr>
        <w:t xml:space="preserve"> </w:t>
      </w:r>
      <w:r w:rsidRPr="00562995">
        <w:rPr>
          <w:szCs w:val="22"/>
          <w:lang w:val="en-CA" w:eastAsia="ja-JP"/>
        </w:rPr>
        <w:t xml:space="preserve">level is </w:t>
      </w:r>
      <w:r>
        <w:rPr>
          <w:rFonts w:hint="eastAsia"/>
          <w:szCs w:val="22"/>
          <w:lang w:val="en-CA" w:eastAsia="ja-JP"/>
        </w:rPr>
        <w:t>not decodable but some layer set can be decodable).</w:t>
      </w:r>
    </w:p>
    <w:p w:rsidR="001C27AD" w:rsidRDefault="00D340C4">
      <w:pPr>
        <w:rPr>
          <w:lang w:val="en-CA" w:eastAsia="ja-JP"/>
        </w:rPr>
      </w:pPr>
      <w:r>
        <w:rPr>
          <w:rFonts w:hint="eastAsia"/>
          <w:lang w:val="en-CA" w:eastAsia="ja-JP"/>
        </w:rPr>
        <w:t>It is recommend</w:t>
      </w:r>
      <w:r w:rsidR="00620E0A">
        <w:rPr>
          <w:rFonts w:hint="eastAsia"/>
          <w:lang w:val="en-CA" w:eastAsia="ja-JP"/>
        </w:rPr>
        <w:t>ed</w:t>
      </w:r>
      <w:r w:rsidR="00235AAF">
        <w:rPr>
          <w:rFonts w:hint="eastAsia"/>
          <w:lang w:val="en-CA" w:eastAsia="ja-JP"/>
        </w:rPr>
        <w:t xml:space="preserve"> to adopt </w:t>
      </w:r>
      <w:r>
        <w:rPr>
          <w:rFonts w:hint="eastAsia"/>
          <w:lang w:val="en-CA" w:eastAsia="ja-JP"/>
        </w:rPr>
        <w:t>proposals to SHVC and MV-HEVC.</w:t>
      </w:r>
    </w:p>
    <w:p w:rsidR="001C27AD" w:rsidRDefault="001C27AD">
      <w:pPr>
        <w:rPr>
          <w:lang w:val="en-CA" w:eastAsia="ja-JP"/>
        </w:rPr>
      </w:pPr>
    </w:p>
    <w:p w:rsidR="001C27AD" w:rsidRDefault="0041759D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Text changes</w:t>
      </w:r>
    </w:p>
    <w:p w:rsidR="0071229E" w:rsidRDefault="00693FD7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t>Solution regarding issue A</w:t>
      </w:r>
    </w:p>
    <w:p w:rsidR="00A14DEB" w:rsidRPr="00532DD0" w:rsidRDefault="00E83F2A" w:rsidP="00532DD0">
      <w:pPr>
        <w:pStyle w:val="ab"/>
        <w:numPr>
          <w:ilvl w:val="0"/>
          <w:numId w:val="21"/>
        </w:numPr>
        <w:ind w:leftChars="0"/>
        <w:rPr>
          <w:lang w:val="en-CA" w:eastAsia="ja-JP"/>
        </w:rPr>
      </w:pPr>
      <w:r>
        <w:rPr>
          <w:rFonts w:hint="eastAsia"/>
          <w:lang w:val="en-CA" w:eastAsia="ja-JP"/>
        </w:rPr>
        <w:t xml:space="preserve">Remove </w:t>
      </w:r>
      <w:r w:rsidRPr="00981459">
        <w:rPr>
          <w:rFonts w:hint="eastAsia"/>
          <w:b/>
          <w:lang w:val="en-CA" w:eastAsia="ja-JP"/>
        </w:rPr>
        <w:t>profile_ref_minus1</w:t>
      </w:r>
      <w:r>
        <w:rPr>
          <w:rFonts w:hint="eastAsia"/>
          <w:lang w:val="en-CA" w:eastAsia="ja-JP"/>
        </w:rPr>
        <w:t>.</w:t>
      </w:r>
    </w:p>
    <w:p w:rsidR="001777E8" w:rsidRDefault="001777E8">
      <w:pPr>
        <w:rPr>
          <w:lang w:val="en-CA" w:eastAsia="ja-JP"/>
        </w:rPr>
      </w:pPr>
    </w:p>
    <w:p w:rsidR="002A77DF" w:rsidRDefault="0082607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Changes are </w:t>
      </w:r>
      <w:r>
        <w:rPr>
          <w:lang w:val="en-CA" w:eastAsia="ja-JP"/>
        </w:rPr>
        <w:t>highlighted</w:t>
      </w:r>
      <w:r>
        <w:rPr>
          <w:rFonts w:hint="eastAsia"/>
          <w:lang w:val="en-CA" w:eastAsia="ja-JP"/>
        </w:rPr>
        <w:t xml:space="preserve"> in </w:t>
      </w:r>
      <w:r w:rsidRPr="00500F54">
        <w:rPr>
          <w:highlight w:val="yellow"/>
          <w:lang w:val="en-CA" w:eastAsia="ja-JP"/>
        </w:rPr>
        <w:t>yellow</w:t>
      </w:r>
      <w:r>
        <w:rPr>
          <w:rFonts w:hint="eastAsia"/>
          <w:lang w:val="en-CA" w:eastAsia="ja-JP"/>
        </w:rPr>
        <w:t xml:space="preserve">, and both of removals and typos are stroke through in </w:t>
      </w:r>
      <w:r w:rsidRPr="00405C41">
        <w:rPr>
          <w:color w:val="FF0000"/>
          <w:lang w:val="en-CA" w:eastAsia="ja-JP"/>
        </w:rPr>
        <w:t>red</w:t>
      </w:r>
      <w:r>
        <w:rPr>
          <w:rFonts w:hint="eastAsia"/>
          <w:lang w:val="en-CA" w:eastAsia="ja-JP"/>
        </w:rPr>
        <w:t>.</w:t>
      </w:r>
    </w:p>
    <w:p w:rsidR="007038E1" w:rsidRDefault="007038E1">
      <w:pPr>
        <w:rPr>
          <w:lang w:val="en-CA" w:eastAsia="ja-JP"/>
        </w:rPr>
      </w:pPr>
    </w:p>
    <w:p w:rsidR="00270018" w:rsidRDefault="00270018">
      <w:pPr>
        <w:rPr>
          <w:lang w:val="en-CA" w:eastAsia="ja-JP"/>
        </w:rPr>
      </w:pPr>
    </w:p>
    <w:p w:rsidR="00270018" w:rsidRDefault="00270018">
      <w:pPr>
        <w:rPr>
          <w:lang w:val="en-CA" w:eastAsia="ja-JP"/>
        </w:rPr>
      </w:pPr>
    </w:p>
    <w:p w:rsidR="00270018" w:rsidRDefault="00270018">
      <w:pPr>
        <w:rPr>
          <w:rFonts w:hint="eastAsia"/>
          <w:lang w:val="en-CA" w:eastAsia="ja-JP"/>
        </w:rPr>
      </w:pPr>
    </w:p>
    <w:p w:rsidR="00270018" w:rsidRPr="00842CC8" w:rsidRDefault="00270018">
      <w:pPr>
        <w:rPr>
          <w:rFonts w:hint="eastAsia"/>
          <w:lang w:val="en-CA" w:eastAsia="ja-JP"/>
        </w:rPr>
      </w:pPr>
    </w:p>
    <w:p w:rsidR="0010241B" w:rsidRPr="000329DE" w:rsidRDefault="000329DE">
      <w:pPr>
        <w:rPr>
          <w:b/>
          <w:lang w:val="en-CA" w:eastAsia="ja-JP"/>
        </w:rPr>
      </w:pPr>
      <w:r w:rsidRPr="000329DE">
        <w:rPr>
          <w:rFonts w:hint="eastAsia"/>
          <w:b/>
          <w:lang w:eastAsia="ja-JP"/>
        </w:rPr>
        <w:t xml:space="preserve">F.7.3.2.1.1 </w:t>
      </w:r>
      <w:r w:rsidRPr="000329DE">
        <w:rPr>
          <w:b/>
        </w:rPr>
        <w:t>Video parameter set extension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55615C" w:rsidRPr="00983CFA" w:rsidTr="0055615C">
        <w:trPr>
          <w:trHeight w:val="289"/>
          <w:jc w:val="center"/>
        </w:trPr>
        <w:tc>
          <w:tcPr>
            <w:tcW w:w="7920" w:type="dxa"/>
          </w:tcPr>
          <w:p w:rsidR="0055615C" w:rsidRPr="007C2830" w:rsidRDefault="0055615C" w:rsidP="0010241B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sz w:val="20"/>
              </w:rPr>
            </w:pPr>
            <w:proofErr w:type="spellStart"/>
            <w:r w:rsidRPr="007C2830">
              <w:rPr>
                <w:rFonts w:eastAsia="ＭＳ 明朝"/>
                <w:sz w:val="20"/>
              </w:rPr>
              <w:t>vps_extension</w:t>
            </w:r>
            <w:proofErr w:type="spellEnd"/>
            <w:r w:rsidRPr="007C2830">
              <w:rPr>
                <w:rFonts w:eastAsia="ＭＳ 明朝"/>
                <w:sz w:val="20"/>
              </w:rPr>
              <w:t>( ) {</w:t>
            </w:r>
          </w:p>
        </w:tc>
        <w:tc>
          <w:tcPr>
            <w:tcW w:w="1152" w:type="dxa"/>
          </w:tcPr>
          <w:p w:rsidR="0055615C" w:rsidRPr="007C2830" w:rsidRDefault="0055615C" w:rsidP="0010241B">
            <w:pPr>
              <w:keepNext/>
              <w:spacing w:before="0" w:after="60"/>
              <w:rPr>
                <w:rFonts w:eastAsia="ＭＳ 明朝"/>
                <w:bCs/>
                <w:sz w:val="20"/>
              </w:rPr>
            </w:pPr>
            <w:r w:rsidRPr="007C2830">
              <w:rPr>
                <w:rFonts w:eastAsia="ＭＳ 明朝"/>
                <w:bCs/>
                <w:sz w:val="20"/>
              </w:rPr>
              <w:t>Descriptor</w:t>
            </w:r>
          </w:p>
        </w:tc>
      </w:tr>
      <w:tr w:rsidR="0055615C" w:rsidRPr="00983CFA" w:rsidTr="0055615C">
        <w:trPr>
          <w:trHeight w:val="289"/>
          <w:jc w:val="center"/>
        </w:trPr>
        <w:tc>
          <w:tcPr>
            <w:tcW w:w="7920" w:type="dxa"/>
          </w:tcPr>
          <w:p w:rsidR="0055615C" w:rsidRPr="007C2830" w:rsidRDefault="0055615C" w:rsidP="0010241B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sz w:val="20"/>
                <w:lang w:eastAsia="ja-JP"/>
              </w:rPr>
            </w:pPr>
            <w:r w:rsidRPr="007C2830">
              <w:rPr>
                <w:bCs/>
                <w:sz w:val="20"/>
                <w:lang w:eastAsia="ja-JP"/>
              </w:rPr>
              <w:t>…</w:t>
            </w:r>
            <w:r w:rsidRPr="007C2830">
              <w:rPr>
                <w:rFonts w:hint="eastAsia"/>
                <w:bCs/>
                <w:sz w:val="20"/>
                <w:lang w:eastAsia="ja-JP"/>
              </w:rPr>
              <w:t>snipped</w:t>
            </w:r>
            <w:r w:rsidRPr="007C2830">
              <w:rPr>
                <w:bCs/>
                <w:sz w:val="20"/>
                <w:lang w:eastAsia="ja-JP"/>
              </w:rPr>
              <w:t>…</w:t>
            </w:r>
          </w:p>
        </w:tc>
        <w:tc>
          <w:tcPr>
            <w:tcW w:w="1152" w:type="dxa"/>
          </w:tcPr>
          <w:p w:rsidR="0055615C" w:rsidRPr="007C2830" w:rsidRDefault="0055615C" w:rsidP="0010241B">
            <w:pPr>
              <w:keepNext/>
              <w:spacing w:before="0" w:after="60"/>
              <w:rPr>
                <w:rFonts w:eastAsia="ＭＳ 明朝"/>
                <w:bCs/>
                <w:sz w:val="20"/>
              </w:rPr>
            </w:pPr>
          </w:p>
        </w:tc>
      </w:tr>
      <w:tr w:rsidR="0055615C" w:rsidRPr="00983CFA" w:rsidTr="0055615C">
        <w:trPr>
          <w:trHeight w:val="289"/>
          <w:jc w:val="center"/>
        </w:trPr>
        <w:tc>
          <w:tcPr>
            <w:tcW w:w="7920" w:type="dxa"/>
          </w:tcPr>
          <w:p w:rsidR="0055615C" w:rsidRPr="007C2830" w:rsidRDefault="0055615C" w:rsidP="0010241B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z w:val="20"/>
                <w:lang w:eastAsia="ko-KR"/>
              </w:rPr>
            </w:pPr>
            <w:r w:rsidRPr="007C2830">
              <w:rPr>
                <w:rFonts w:eastAsia="Batang"/>
                <w:bCs/>
                <w:sz w:val="20"/>
                <w:lang w:eastAsia="ko-KR"/>
              </w:rPr>
              <w:tab/>
            </w:r>
            <w:r w:rsidRPr="007C2830">
              <w:rPr>
                <w:rFonts w:eastAsia="Batang"/>
                <w:b/>
                <w:bCs/>
                <w:sz w:val="20"/>
                <w:lang w:eastAsia="ko-KR"/>
              </w:rPr>
              <w:t>vps_number_layer_sets_minus1</w:t>
            </w:r>
          </w:p>
        </w:tc>
        <w:tc>
          <w:tcPr>
            <w:tcW w:w="1152" w:type="dxa"/>
          </w:tcPr>
          <w:p w:rsidR="0055615C" w:rsidRPr="007C2830" w:rsidRDefault="0055615C" w:rsidP="0010241B">
            <w:pPr>
              <w:keepNext/>
              <w:spacing w:before="0" w:after="60"/>
              <w:rPr>
                <w:rFonts w:eastAsia="ＭＳ 明朝"/>
                <w:bCs/>
                <w:sz w:val="20"/>
              </w:rPr>
            </w:pPr>
            <w:r w:rsidRPr="007C2830">
              <w:rPr>
                <w:rFonts w:eastAsia="ＭＳ 明朝"/>
                <w:bCs/>
                <w:sz w:val="20"/>
              </w:rPr>
              <w:t>u(10)</w:t>
            </w:r>
          </w:p>
        </w:tc>
      </w:tr>
      <w:tr w:rsidR="0055615C" w:rsidRPr="00983CFA" w:rsidTr="0055615C">
        <w:trPr>
          <w:trHeight w:val="289"/>
          <w:jc w:val="center"/>
        </w:trPr>
        <w:tc>
          <w:tcPr>
            <w:tcW w:w="7920" w:type="dxa"/>
          </w:tcPr>
          <w:p w:rsidR="0010241B" w:rsidRPr="007C2830" w:rsidRDefault="0055615C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sz w:val="20"/>
                <w:lang w:val="de-DE" w:eastAsia="ja-JP"/>
              </w:rPr>
            </w:pPr>
            <w:r w:rsidRPr="007C2830">
              <w:rPr>
                <w:rFonts w:eastAsia="Batang"/>
                <w:b/>
                <w:bCs/>
                <w:sz w:val="20"/>
                <w:lang w:val="de-DE" w:eastAsia="ko-KR"/>
              </w:rPr>
              <w:tab/>
              <w:t>vps_num_profile_tier_level_minus1</w:t>
            </w:r>
          </w:p>
        </w:tc>
        <w:tc>
          <w:tcPr>
            <w:tcW w:w="1152" w:type="dxa"/>
          </w:tcPr>
          <w:p w:rsidR="0055615C" w:rsidRPr="007C2830" w:rsidRDefault="0055615C" w:rsidP="0010241B">
            <w:pPr>
              <w:keepNext/>
              <w:spacing w:before="0" w:after="60"/>
              <w:rPr>
                <w:rFonts w:eastAsia="ＭＳ 明朝"/>
                <w:bCs/>
                <w:sz w:val="20"/>
              </w:rPr>
            </w:pPr>
            <w:r w:rsidRPr="007C2830">
              <w:rPr>
                <w:rFonts w:eastAsia="ＭＳ 明朝"/>
                <w:bCs/>
                <w:sz w:val="20"/>
              </w:rPr>
              <w:t>u(6)</w:t>
            </w:r>
          </w:p>
        </w:tc>
      </w:tr>
      <w:tr w:rsidR="0055615C" w:rsidRPr="00983CFA" w:rsidTr="0055615C">
        <w:trPr>
          <w:trHeight w:val="289"/>
          <w:jc w:val="center"/>
        </w:trPr>
        <w:tc>
          <w:tcPr>
            <w:tcW w:w="7920" w:type="dxa"/>
          </w:tcPr>
          <w:p w:rsidR="0055615C" w:rsidRPr="007C2830" w:rsidRDefault="0055615C" w:rsidP="0010241B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z w:val="20"/>
                <w:lang w:eastAsia="ko-KR"/>
              </w:rPr>
            </w:pPr>
            <w:r w:rsidRPr="007C2830">
              <w:rPr>
                <w:rFonts w:eastAsia="Batang"/>
                <w:bCs/>
                <w:sz w:val="20"/>
                <w:lang w:eastAsia="ko-KR"/>
              </w:rPr>
              <w:tab/>
              <w:t xml:space="preserve">for( </w:t>
            </w:r>
            <w:proofErr w:type="spellStart"/>
            <w:r w:rsidRPr="007C2830">
              <w:rPr>
                <w:rFonts w:eastAsia="Batang"/>
                <w:bCs/>
                <w:sz w:val="20"/>
                <w:lang w:eastAsia="ko-KR"/>
              </w:rPr>
              <w:t>i</w:t>
            </w:r>
            <w:proofErr w:type="spellEnd"/>
            <w:r w:rsidRPr="007C2830">
              <w:rPr>
                <w:rFonts w:eastAsia="Batang"/>
                <w:bCs/>
                <w:sz w:val="20"/>
                <w:lang w:eastAsia="ko-KR"/>
              </w:rPr>
              <w:t xml:space="preserve"> = 1; </w:t>
            </w:r>
            <w:proofErr w:type="spellStart"/>
            <w:r w:rsidRPr="007C2830">
              <w:rPr>
                <w:rFonts w:eastAsia="Batang"/>
                <w:bCs/>
                <w:sz w:val="20"/>
                <w:lang w:eastAsia="ko-KR"/>
              </w:rPr>
              <w:t>i</w:t>
            </w:r>
            <w:proofErr w:type="spellEnd"/>
            <w:r w:rsidRPr="007C2830">
              <w:rPr>
                <w:rFonts w:eastAsia="Batang"/>
                <w:bCs/>
                <w:sz w:val="20"/>
                <w:lang w:eastAsia="ko-KR"/>
              </w:rPr>
              <w:t xml:space="preserve">  &lt;=  vps_num_profile_tier_level_minus1; </w:t>
            </w:r>
            <w:proofErr w:type="spellStart"/>
            <w:r w:rsidRPr="007C2830">
              <w:rPr>
                <w:rFonts w:eastAsia="Batang"/>
                <w:bCs/>
                <w:sz w:val="20"/>
                <w:lang w:eastAsia="ko-KR"/>
              </w:rPr>
              <w:t>i</w:t>
            </w:r>
            <w:proofErr w:type="spellEnd"/>
            <w:r w:rsidRPr="007C2830">
              <w:rPr>
                <w:rFonts w:eastAsia="Batang"/>
                <w:bCs/>
                <w:sz w:val="20"/>
                <w:lang w:eastAsia="ko-KR"/>
              </w:rPr>
              <w:t xml:space="preserve"> ++ ) {</w:t>
            </w:r>
          </w:p>
        </w:tc>
        <w:tc>
          <w:tcPr>
            <w:tcW w:w="1152" w:type="dxa"/>
          </w:tcPr>
          <w:p w:rsidR="0055615C" w:rsidRPr="007C2830" w:rsidRDefault="0055615C" w:rsidP="0010241B">
            <w:pPr>
              <w:keepNext/>
              <w:spacing w:before="0" w:after="60"/>
              <w:rPr>
                <w:rFonts w:eastAsia="ＭＳ 明朝"/>
                <w:bCs/>
                <w:sz w:val="20"/>
              </w:rPr>
            </w:pPr>
          </w:p>
        </w:tc>
      </w:tr>
      <w:tr w:rsidR="0055615C" w:rsidRPr="00983CFA" w:rsidTr="0055615C">
        <w:trPr>
          <w:trHeight w:val="289"/>
          <w:jc w:val="center"/>
        </w:trPr>
        <w:tc>
          <w:tcPr>
            <w:tcW w:w="7920" w:type="dxa"/>
          </w:tcPr>
          <w:p w:rsidR="0055615C" w:rsidRPr="007C2830" w:rsidRDefault="0055615C" w:rsidP="0010241B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z w:val="20"/>
                <w:lang w:eastAsia="ko-KR"/>
              </w:rPr>
            </w:pPr>
            <w:r w:rsidRPr="007C2830">
              <w:rPr>
                <w:rFonts w:eastAsia="Batang"/>
                <w:bCs/>
                <w:sz w:val="20"/>
                <w:lang w:eastAsia="ko-KR"/>
              </w:rPr>
              <w:tab/>
            </w:r>
            <w:r w:rsidRPr="007C2830">
              <w:rPr>
                <w:rFonts w:eastAsia="Batang"/>
                <w:bCs/>
                <w:sz w:val="20"/>
                <w:lang w:eastAsia="ko-KR"/>
              </w:rPr>
              <w:tab/>
            </w:r>
            <w:proofErr w:type="spellStart"/>
            <w:r w:rsidRPr="007C2830">
              <w:rPr>
                <w:rFonts w:eastAsia="Batang"/>
                <w:b/>
                <w:bCs/>
                <w:sz w:val="20"/>
                <w:lang w:eastAsia="ko-KR"/>
              </w:rPr>
              <w:t>vps_profile_present_flag</w:t>
            </w:r>
            <w:proofErr w:type="spellEnd"/>
            <w:r w:rsidRPr="007C2830">
              <w:rPr>
                <w:rFonts w:eastAsia="Batang"/>
                <w:bCs/>
                <w:sz w:val="20"/>
                <w:lang w:eastAsia="ko-KR"/>
              </w:rPr>
              <w:t>[ </w:t>
            </w:r>
            <w:proofErr w:type="spellStart"/>
            <w:r w:rsidRPr="007C2830">
              <w:rPr>
                <w:rFonts w:eastAsia="Batang"/>
                <w:bCs/>
                <w:sz w:val="20"/>
                <w:lang w:eastAsia="ko-KR"/>
              </w:rPr>
              <w:t>i</w:t>
            </w:r>
            <w:proofErr w:type="spellEnd"/>
            <w:r w:rsidRPr="007C2830">
              <w:rPr>
                <w:rFonts w:eastAsia="Batang"/>
                <w:bCs/>
                <w:sz w:val="20"/>
                <w:lang w:eastAsia="ko-KR"/>
              </w:rPr>
              <w:t> ]</w:t>
            </w:r>
          </w:p>
        </w:tc>
        <w:tc>
          <w:tcPr>
            <w:tcW w:w="1152" w:type="dxa"/>
          </w:tcPr>
          <w:p w:rsidR="0055615C" w:rsidRPr="007C2830" w:rsidRDefault="0055615C" w:rsidP="0010241B">
            <w:pPr>
              <w:keepNext/>
              <w:spacing w:before="0" w:after="60"/>
              <w:rPr>
                <w:rFonts w:eastAsia="ＭＳ 明朝"/>
                <w:bCs/>
                <w:sz w:val="20"/>
              </w:rPr>
            </w:pPr>
            <w:r w:rsidRPr="007C2830">
              <w:rPr>
                <w:rFonts w:eastAsia="ＭＳ 明朝"/>
                <w:bCs/>
                <w:sz w:val="20"/>
              </w:rPr>
              <w:t>u(1)</w:t>
            </w:r>
          </w:p>
        </w:tc>
      </w:tr>
      <w:tr w:rsidR="0055615C" w:rsidRPr="00983CFA" w:rsidTr="0055615C">
        <w:trPr>
          <w:trHeight w:val="289"/>
          <w:jc w:val="center"/>
        </w:trPr>
        <w:tc>
          <w:tcPr>
            <w:tcW w:w="7920" w:type="dxa"/>
          </w:tcPr>
          <w:p w:rsidR="0055615C" w:rsidRPr="007C2830" w:rsidRDefault="0055615C" w:rsidP="0010241B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trike/>
                <w:color w:val="FF0000"/>
                <w:sz w:val="20"/>
                <w:lang w:eastAsia="ko-KR"/>
              </w:rPr>
            </w:pPr>
            <w:r w:rsidRPr="007C2830">
              <w:rPr>
                <w:rFonts w:eastAsia="Batang"/>
                <w:bCs/>
                <w:strike/>
                <w:color w:val="FF0000"/>
                <w:sz w:val="20"/>
                <w:lang w:eastAsia="ko-KR"/>
              </w:rPr>
              <w:tab/>
            </w:r>
            <w:r w:rsidRPr="007C2830">
              <w:rPr>
                <w:rFonts w:eastAsia="Batang"/>
                <w:bCs/>
                <w:strike/>
                <w:color w:val="FF0000"/>
                <w:sz w:val="20"/>
                <w:lang w:eastAsia="ko-KR"/>
              </w:rPr>
              <w:tab/>
            </w:r>
            <w:r w:rsidRPr="007C2830">
              <w:rPr>
                <w:bCs/>
                <w:strike/>
                <w:color w:val="FF0000"/>
                <w:sz w:val="20"/>
              </w:rPr>
              <w:t>if( !</w:t>
            </w:r>
            <w:proofErr w:type="spellStart"/>
            <w:r w:rsidRPr="007C2830">
              <w:rPr>
                <w:bCs/>
                <w:strike/>
                <w:color w:val="FF0000"/>
                <w:sz w:val="20"/>
              </w:rPr>
              <w:t>vps_profile_present_flag</w:t>
            </w:r>
            <w:proofErr w:type="spellEnd"/>
            <w:r w:rsidRPr="007C2830">
              <w:rPr>
                <w:bCs/>
                <w:strike/>
                <w:color w:val="FF0000"/>
                <w:sz w:val="20"/>
              </w:rPr>
              <w:t>[ </w:t>
            </w:r>
            <w:proofErr w:type="spellStart"/>
            <w:r w:rsidRPr="007C2830">
              <w:rPr>
                <w:bCs/>
                <w:strike/>
                <w:color w:val="FF0000"/>
                <w:sz w:val="20"/>
              </w:rPr>
              <w:t>i</w:t>
            </w:r>
            <w:proofErr w:type="spellEnd"/>
            <w:r w:rsidRPr="007C2830">
              <w:rPr>
                <w:bCs/>
                <w:strike/>
                <w:color w:val="FF0000"/>
                <w:sz w:val="20"/>
              </w:rPr>
              <w:t> ] )</w:t>
            </w:r>
          </w:p>
        </w:tc>
        <w:tc>
          <w:tcPr>
            <w:tcW w:w="1152" w:type="dxa"/>
          </w:tcPr>
          <w:p w:rsidR="0055615C" w:rsidRPr="007C2830" w:rsidRDefault="0055615C" w:rsidP="0010241B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  <w:sz w:val="20"/>
              </w:rPr>
            </w:pPr>
          </w:p>
        </w:tc>
      </w:tr>
      <w:tr w:rsidR="00405C41" w:rsidRPr="00983CFA" w:rsidTr="0055615C">
        <w:trPr>
          <w:trHeight w:val="289"/>
          <w:jc w:val="center"/>
        </w:trPr>
        <w:tc>
          <w:tcPr>
            <w:tcW w:w="7920" w:type="dxa"/>
          </w:tcPr>
          <w:p w:rsidR="00405C41" w:rsidRPr="007C2830" w:rsidRDefault="00405C41">
            <w:pPr>
              <w:pStyle w:val="tablesyntax"/>
              <w:keepLines w:val="0"/>
              <w:rPr>
                <w:rFonts w:eastAsia="Batang"/>
                <w:bCs/>
                <w:highlight w:val="yellow"/>
                <w:lang w:val="en-US" w:eastAsia="ko-KR"/>
              </w:rPr>
            </w:pPr>
            <w:r w:rsidRPr="007C2830">
              <w:rPr>
                <w:rFonts w:eastAsia="Batang"/>
                <w:bCs/>
                <w:strike/>
                <w:color w:val="FF0000"/>
                <w:lang w:val="en-US" w:eastAsia="ko-KR"/>
              </w:rPr>
              <w:tab/>
            </w:r>
            <w:r w:rsidRPr="007C2830">
              <w:rPr>
                <w:rFonts w:eastAsia="Batang"/>
                <w:bCs/>
                <w:strike/>
                <w:color w:val="FF0000"/>
                <w:lang w:val="en-US" w:eastAsia="ko-KR"/>
              </w:rPr>
              <w:tab/>
            </w:r>
            <w:r w:rsidRPr="007C2830">
              <w:rPr>
                <w:b/>
                <w:bCs/>
                <w:strike/>
                <w:color w:val="FF0000"/>
                <w:lang w:val="en-US"/>
              </w:rPr>
              <w:t>profile_ref_minus1</w:t>
            </w:r>
            <w:r w:rsidRPr="007C2830">
              <w:rPr>
                <w:bCs/>
                <w:strike/>
                <w:color w:val="FF0000"/>
                <w:lang w:val="en-US"/>
              </w:rPr>
              <w:t>[ </w:t>
            </w:r>
            <w:proofErr w:type="spellStart"/>
            <w:r w:rsidRPr="007C2830">
              <w:rPr>
                <w:bCs/>
                <w:strike/>
                <w:color w:val="FF0000"/>
                <w:lang w:val="en-US"/>
              </w:rPr>
              <w:t>i</w:t>
            </w:r>
            <w:proofErr w:type="spellEnd"/>
            <w:r w:rsidRPr="007C2830">
              <w:rPr>
                <w:bCs/>
                <w:strike/>
                <w:color w:val="FF0000"/>
                <w:lang w:val="en-US"/>
              </w:rPr>
              <w:t> </w:t>
            </w:r>
            <w:r w:rsidRPr="007C2830">
              <w:rPr>
                <w:bCs/>
                <w:strike/>
                <w:color w:val="FF0000"/>
                <w:lang w:eastAsia="ja-JP"/>
              </w:rPr>
              <w:t>]</w:t>
            </w:r>
            <w:r w:rsidRPr="007C2830">
              <w:rPr>
                <w:rFonts w:eastAsia="Batang"/>
                <w:bCs/>
                <w:strike/>
                <w:color w:val="FF0000"/>
                <w:lang w:eastAsia="ko-KR"/>
              </w:rPr>
              <w:t xml:space="preserve"> </w:t>
            </w:r>
          </w:p>
        </w:tc>
        <w:tc>
          <w:tcPr>
            <w:tcW w:w="1152" w:type="dxa"/>
          </w:tcPr>
          <w:p w:rsidR="00405C41" w:rsidRPr="007C2830" w:rsidRDefault="00405C41" w:rsidP="0010241B">
            <w:pPr>
              <w:keepNext/>
              <w:spacing w:before="0" w:after="60"/>
              <w:rPr>
                <w:sz w:val="20"/>
                <w:highlight w:val="yellow"/>
              </w:rPr>
            </w:pPr>
            <w:r w:rsidRPr="007C2830">
              <w:rPr>
                <w:strike/>
                <w:color w:val="FF0000"/>
                <w:sz w:val="20"/>
              </w:rPr>
              <w:t>u(6)</w:t>
            </w:r>
          </w:p>
        </w:tc>
      </w:tr>
      <w:tr w:rsidR="00405C41" w:rsidRPr="00983CFA" w:rsidTr="0055615C">
        <w:trPr>
          <w:trHeight w:val="289"/>
          <w:jc w:val="center"/>
        </w:trPr>
        <w:tc>
          <w:tcPr>
            <w:tcW w:w="7920" w:type="dxa"/>
          </w:tcPr>
          <w:p w:rsidR="00405C41" w:rsidRPr="007C2830" w:rsidRDefault="00405C41" w:rsidP="0010241B">
            <w:pPr>
              <w:pStyle w:val="tablesyntax"/>
              <w:keepLines w:val="0"/>
              <w:rPr>
                <w:rFonts w:eastAsia="Batang"/>
                <w:bCs/>
                <w:lang w:val="en-US" w:eastAsia="ko-KR"/>
              </w:rPr>
            </w:pPr>
            <w:r w:rsidRPr="007C2830">
              <w:rPr>
                <w:rFonts w:eastAsia="Batang"/>
                <w:bCs/>
                <w:lang w:val="en-US" w:eastAsia="ko-KR"/>
              </w:rPr>
              <w:tab/>
            </w:r>
            <w:r w:rsidRPr="007C2830">
              <w:rPr>
                <w:rFonts w:eastAsia="Batang"/>
                <w:bCs/>
                <w:lang w:val="en-US" w:eastAsia="ko-KR"/>
              </w:rPr>
              <w:tab/>
            </w:r>
            <w:proofErr w:type="spellStart"/>
            <w:r w:rsidRPr="007C2830">
              <w:rPr>
                <w:lang w:val="en-US"/>
              </w:rPr>
              <w:t>profile_tier_level</w:t>
            </w:r>
            <w:proofErr w:type="spellEnd"/>
            <w:r w:rsidRPr="007C2830">
              <w:rPr>
                <w:lang w:val="en-US"/>
              </w:rPr>
              <w:t>( </w:t>
            </w:r>
            <w:proofErr w:type="spellStart"/>
            <w:r w:rsidRPr="007C2830">
              <w:rPr>
                <w:lang w:val="en-US"/>
              </w:rPr>
              <w:t>vps_</w:t>
            </w:r>
            <w:r w:rsidRPr="007C2830">
              <w:rPr>
                <w:bCs/>
                <w:lang w:val="en-US"/>
              </w:rPr>
              <w:t>profile_present_flag</w:t>
            </w:r>
            <w:proofErr w:type="spellEnd"/>
            <w:r w:rsidRPr="007C2830">
              <w:rPr>
                <w:bCs/>
                <w:lang w:val="en-US"/>
              </w:rPr>
              <w:t>[ </w:t>
            </w:r>
            <w:proofErr w:type="spellStart"/>
            <w:r w:rsidRPr="007C2830">
              <w:rPr>
                <w:bCs/>
                <w:lang w:val="en-US"/>
              </w:rPr>
              <w:t>i</w:t>
            </w:r>
            <w:proofErr w:type="spellEnd"/>
            <w:r w:rsidRPr="007C2830">
              <w:rPr>
                <w:bCs/>
                <w:lang w:val="en-US"/>
              </w:rPr>
              <w:t> ], vps_max_sub_layers_minus1 )</w:t>
            </w:r>
          </w:p>
        </w:tc>
        <w:tc>
          <w:tcPr>
            <w:tcW w:w="1152" w:type="dxa"/>
          </w:tcPr>
          <w:p w:rsidR="00405C41" w:rsidRPr="007C2830" w:rsidRDefault="00405C41" w:rsidP="0010241B">
            <w:pPr>
              <w:keepNext/>
              <w:spacing w:before="0" w:after="60"/>
              <w:rPr>
                <w:sz w:val="20"/>
              </w:rPr>
            </w:pPr>
          </w:p>
        </w:tc>
      </w:tr>
      <w:tr w:rsidR="00405C41" w:rsidRPr="00983CFA" w:rsidTr="0055615C">
        <w:trPr>
          <w:trHeight w:val="289"/>
          <w:jc w:val="center"/>
        </w:trPr>
        <w:tc>
          <w:tcPr>
            <w:tcW w:w="7920" w:type="dxa"/>
          </w:tcPr>
          <w:p w:rsidR="00405C41" w:rsidRPr="007C2830" w:rsidRDefault="00405C41" w:rsidP="0010241B">
            <w:pPr>
              <w:pStyle w:val="tablesyntax"/>
              <w:keepLines w:val="0"/>
              <w:rPr>
                <w:rFonts w:eastAsia="Batang"/>
                <w:bCs/>
                <w:lang w:val="en-US" w:eastAsia="ko-KR"/>
              </w:rPr>
            </w:pPr>
            <w:r w:rsidRPr="007C2830">
              <w:rPr>
                <w:rFonts w:eastAsia="Batang"/>
                <w:bCs/>
                <w:lang w:val="en-US" w:eastAsia="ko-KR"/>
              </w:rPr>
              <w:tab/>
              <w:t>}</w:t>
            </w:r>
          </w:p>
        </w:tc>
        <w:tc>
          <w:tcPr>
            <w:tcW w:w="1152" w:type="dxa"/>
          </w:tcPr>
          <w:p w:rsidR="00405C41" w:rsidRPr="007C2830" w:rsidRDefault="00405C41" w:rsidP="0010241B">
            <w:pPr>
              <w:keepNext/>
              <w:spacing w:before="0" w:after="60"/>
              <w:rPr>
                <w:sz w:val="20"/>
              </w:rPr>
            </w:pPr>
          </w:p>
        </w:tc>
      </w:tr>
      <w:tr w:rsidR="00405C41" w:rsidRPr="00983CFA" w:rsidTr="0055615C">
        <w:trPr>
          <w:trHeight w:val="289"/>
          <w:jc w:val="center"/>
        </w:trPr>
        <w:tc>
          <w:tcPr>
            <w:tcW w:w="7920" w:type="dxa"/>
          </w:tcPr>
          <w:p w:rsidR="00405C41" w:rsidRPr="007C2830" w:rsidRDefault="005167D8" w:rsidP="0010241B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sz w:val="20"/>
                <w:lang w:eastAsia="ja-JP"/>
              </w:rPr>
            </w:pPr>
            <w:r w:rsidRPr="007C2830">
              <w:rPr>
                <w:rFonts w:hint="eastAsia"/>
                <w:bCs/>
                <w:sz w:val="20"/>
                <w:lang w:eastAsia="ja-JP"/>
              </w:rPr>
              <w:t xml:space="preserve"> </w:t>
            </w:r>
            <w:r w:rsidRPr="007C2830">
              <w:rPr>
                <w:bCs/>
                <w:sz w:val="20"/>
                <w:lang w:eastAsia="ja-JP"/>
              </w:rPr>
              <w:t>…</w:t>
            </w:r>
            <w:r w:rsidRPr="007C2830">
              <w:rPr>
                <w:rFonts w:hint="eastAsia"/>
                <w:bCs/>
                <w:sz w:val="20"/>
                <w:lang w:eastAsia="ja-JP"/>
              </w:rPr>
              <w:t>snipped</w:t>
            </w:r>
            <w:r w:rsidRPr="007C2830">
              <w:rPr>
                <w:bCs/>
                <w:sz w:val="20"/>
                <w:lang w:eastAsia="ja-JP"/>
              </w:rPr>
              <w:t>…</w:t>
            </w:r>
          </w:p>
        </w:tc>
        <w:tc>
          <w:tcPr>
            <w:tcW w:w="1152" w:type="dxa"/>
          </w:tcPr>
          <w:p w:rsidR="00405C41" w:rsidRPr="007C2830" w:rsidRDefault="00405C41" w:rsidP="0010241B">
            <w:pPr>
              <w:keepNext/>
              <w:spacing w:before="0" w:after="60"/>
              <w:rPr>
                <w:rFonts w:eastAsia="ＭＳ 明朝"/>
                <w:bCs/>
                <w:sz w:val="20"/>
              </w:rPr>
            </w:pPr>
          </w:p>
        </w:tc>
      </w:tr>
      <w:tr w:rsidR="00405C41" w:rsidRPr="00983CFA" w:rsidTr="0055615C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41" w:rsidRPr="007C2830" w:rsidRDefault="00405C41" w:rsidP="0010241B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z w:val="20"/>
                <w:lang w:eastAsia="ko-KR"/>
              </w:rPr>
            </w:pPr>
            <w:r w:rsidRPr="007C2830">
              <w:rPr>
                <w:rFonts w:eastAsia="Batang"/>
                <w:bCs/>
                <w:sz w:val="20"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41" w:rsidRPr="007C2830" w:rsidRDefault="00405C41" w:rsidP="0010241B">
            <w:pPr>
              <w:keepNext/>
              <w:spacing w:before="0" w:after="60"/>
              <w:rPr>
                <w:rFonts w:eastAsia="ＭＳ 明朝"/>
                <w:bCs/>
                <w:sz w:val="20"/>
              </w:rPr>
            </w:pPr>
          </w:p>
        </w:tc>
      </w:tr>
    </w:tbl>
    <w:p w:rsidR="009828DE" w:rsidRDefault="009828DE" w:rsidP="005F63EC">
      <w:pPr>
        <w:rPr>
          <w:b/>
          <w:lang w:eastAsia="ja-JP"/>
        </w:rPr>
      </w:pPr>
    </w:p>
    <w:p w:rsidR="00990260" w:rsidRPr="00990260" w:rsidRDefault="00990260" w:rsidP="00990260">
      <w:pPr>
        <w:rPr>
          <w:lang w:val="en-CA" w:eastAsia="ja-JP"/>
        </w:rPr>
      </w:pPr>
      <w:r w:rsidRPr="005F63EC">
        <w:rPr>
          <w:rFonts w:hint="eastAsia"/>
          <w:b/>
          <w:lang w:eastAsia="ja-JP"/>
        </w:rPr>
        <w:t>F.7.4.3.1.1 Video parameter set extension semantics</w:t>
      </w:r>
    </w:p>
    <w:p w:rsidR="0010241B" w:rsidRPr="00983CFA" w:rsidRDefault="0010241B" w:rsidP="0010241B">
      <w:pPr>
        <w:rPr>
          <w:bCs/>
          <w:lang w:eastAsia="ja-JP"/>
        </w:rPr>
      </w:pPr>
      <w:proofErr w:type="spellStart"/>
      <w:r w:rsidRPr="00983CFA">
        <w:rPr>
          <w:b/>
          <w:bCs/>
        </w:rPr>
        <w:t>vps_profile_present_flag</w:t>
      </w:r>
      <w:proofErr w:type="spellEnd"/>
      <w:proofErr w:type="gramStart"/>
      <w:r w:rsidRPr="00983CFA">
        <w:rPr>
          <w:bCs/>
        </w:rPr>
        <w:t>[ </w:t>
      </w:r>
      <w:proofErr w:type="spellStart"/>
      <w:r w:rsidRPr="00983CFA">
        <w:rPr>
          <w:bCs/>
        </w:rPr>
        <w:t>i</w:t>
      </w:r>
      <w:proofErr w:type="spellEnd"/>
      <w:proofErr w:type="gramEnd"/>
      <w:r w:rsidRPr="00983CFA">
        <w:rPr>
          <w:bCs/>
        </w:rPr>
        <w:t xml:space="preserve"> ] equal to 1 specifies that the profile and tier information </w:t>
      </w:r>
      <w:r w:rsidRPr="00E3167B">
        <w:rPr>
          <w:bCs/>
          <w:strike/>
          <w:color w:val="FF0000"/>
        </w:rPr>
        <w:t xml:space="preserve">for layer set </w:t>
      </w:r>
      <w:proofErr w:type="spellStart"/>
      <w:r w:rsidRPr="00E3167B">
        <w:rPr>
          <w:bCs/>
          <w:strike/>
          <w:color w:val="FF0000"/>
        </w:rPr>
        <w:t>i</w:t>
      </w:r>
      <w:proofErr w:type="spellEnd"/>
      <w:r w:rsidRPr="00983CFA">
        <w:rPr>
          <w:bCs/>
        </w:rPr>
        <w:t xml:space="preserve"> </w:t>
      </w:r>
      <w:r w:rsidRPr="00983CFA">
        <w:rPr>
          <w:bCs/>
          <w:szCs w:val="22"/>
        </w:rPr>
        <w:t xml:space="preserve">is present in the </w:t>
      </w:r>
      <w:proofErr w:type="spellStart"/>
      <w:r w:rsidRPr="00983CFA">
        <w:rPr>
          <w:bCs/>
          <w:szCs w:val="22"/>
        </w:rPr>
        <w:t>i-th</w:t>
      </w:r>
      <w:proofErr w:type="spellEnd"/>
      <w:r w:rsidRPr="00983CFA">
        <w:rPr>
          <w:bCs/>
          <w:szCs w:val="22"/>
        </w:rPr>
        <w:t xml:space="preserve"> </w:t>
      </w:r>
      <w:proofErr w:type="spellStart"/>
      <w:r w:rsidRPr="00983CFA">
        <w:rPr>
          <w:bCs/>
          <w:szCs w:val="22"/>
        </w:rPr>
        <w:t>profile_tier_level</w:t>
      </w:r>
      <w:proofErr w:type="spellEnd"/>
      <w:r w:rsidRPr="00983CFA">
        <w:rPr>
          <w:bCs/>
          <w:szCs w:val="22"/>
        </w:rPr>
        <w:t>( ) syntax structure</w:t>
      </w:r>
      <w:r w:rsidRPr="00983CFA">
        <w:rPr>
          <w:bCs/>
        </w:rPr>
        <w:t>.</w:t>
      </w:r>
      <w:r w:rsidRPr="00983CFA">
        <w:rPr>
          <w:b/>
          <w:bCs/>
        </w:rPr>
        <w:t xml:space="preserve"> </w:t>
      </w:r>
      <w:proofErr w:type="spellStart"/>
      <w:r w:rsidRPr="00983CFA">
        <w:rPr>
          <w:bCs/>
        </w:rPr>
        <w:t>vps_profile_present_flag</w:t>
      </w:r>
      <w:proofErr w:type="spellEnd"/>
      <w:r w:rsidRPr="00983CFA">
        <w:rPr>
          <w:bCs/>
        </w:rPr>
        <w:t>[ </w:t>
      </w:r>
      <w:proofErr w:type="spellStart"/>
      <w:r w:rsidRPr="00983CFA">
        <w:rPr>
          <w:bCs/>
        </w:rPr>
        <w:t>i</w:t>
      </w:r>
      <w:proofErr w:type="spellEnd"/>
      <w:r w:rsidRPr="00983CFA">
        <w:rPr>
          <w:bCs/>
        </w:rPr>
        <w:t xml:space="preserve"> ] </w:t>
      </w:r>
      <w:r w:rsidRPr="00983CFA">
        <w:rPr>
          <w:bCs/>
          <w:szCs w:val="22"/>
        </w:rPr>
        <w:t xml:space="preserve">equal to 0 specifies that profile and tier information is not present in the </w:t>
      </w:r>
      <w:proofErr w:type="spellStart"/>
      <w:r w:rsidRPr="00983CFA">
        <w:rPr>
          <w:bCs/>
          <w:szCs w:val="22"/>
        </w:rPr>
        <w:t>i-th</w:t>
      </w:r>
      <w:proofErr w:type="spellEnd"/>
      <w:r w:rsidRPr="00983CFA">
        <w:rPr>
          <w:bCs/>
          <w:szCs w:val="22"/>
        </w:rPr>
        <w:t xml:space="preserve"> </w:t>
      </w:r>
      <w:proofErr w:type="spellStart"/>
      <w:r w:rsidRPr="00983CFA">
        <w:rPr>
          <w:bCs/>
          <w:szCs w:val="22"/>
        </w:rPr>
        <w:t>profile_tier_level</w:t>
      </w:r>
      <w:proofErr w:type="spellEnd"/>
      <w:r w:rsidRPr="00983CFA">
        <w:rPr>
          <w:bCs/>
          <w:szCs w:val="22"/>
        </w:rPr>
        <w:t>( ) syntax structure and is inferred</w:t>
      </w:r>
      <w:r w:rsidR="00FF3F16">
        <w:rPr>
          <w:rFonts w:hint="eastAsia"/>
          <w:bCs/>
          <w:szCs w:val="22"/>
          <w:lang w:eastAsia="ja-JP"/>
        </w:rPr>
        <w:t xml:space="preserve"> </w:t>
      </w:r>
      <w:r w:rsidR="00FF3F16" w:rsidRPr="00FF3F16">
        <w:rPr>
          <w:rFonts w:hint="eastAsia"/>
          <w:bCs/>
          <w:szCs w:val="22"/>
          <w:highlight w:val="yellow"/>
          <w:lang w:eastAsia="ja-JP"/>
        </w:rPr>
        <w:t xml:space="preserve">to be </w:t>
      </w:r>
      <w:r w:rsidR="00E44055">
        <w:rPr>
          <w:rFonts w:hint="eastAsia"/>
          <w:bCs/>
          <w:szCs w:val="22"/>
          <w:highlight w:val="yellow"/>
          <w:lang w:eastAsia="ja-JP"/>
        </w:rPr>
        <w:t xml:space="preserve">equal to </w:t>
      </w:r>
      <w:r w:rsidR="00FF3F16" w:rsidRPr="00FF3F16">
        <w:rPr>
          <w:rFonts w:hint="eastAsia"/>
          <w:bCs/>
          <w:szCs w:val="22"/>
          <w:highlight w:val="yellow"/>
          <w:lang w:eastAsia="ja-JP"/>
        </w:rPr>
        <w:t xml:space="preserve">the profile and tier information of the </w:t>
      </w:r>
      <w:r w:rsidR="00FD046F">
        <w:rPr>
          <w:rFonts w:hint="eastAsia"/>
          <w:bCs/>
          <w:szCs w:val="22"/>
          <w:highlight w:val="yellow"/>
          <w:lang w:eastAsia="ja-JP"/>
        </w:rPr>
        <w:t>(</w:t>
      </w:r>
      <w:r w:rsidR="00DC6A2C">
        <w:rPr>
          <w:bCs/>
          <w:szCs w:val="22"/>
          <w:highlight w:val="yellow"/>
          <w:lang w:eastAsia="ja-JP"/>
        </w:rPr>
        <w:t> </w:t>
      </w:r>
      <w:r w:rsidR="00FD046F">
        <w:rPr>
          <w:rFonts w:hint="eastAsia"/>
          <w:bCs/>
          <w:szCs w:val="22"/>
          <w:highlight w:val="yellow"/>
          <w:lang w:eastAsia="ja-JP"/>
        </w:rPr>
        <w:t>i</w:t>
      </w:r>
      <w:r w:rsidR="00A33B82">
        <w:rPr>
          <w:rFonts w:hint="eastAsia"/>
          <w:bCs/>
          <w:szCs w:val="22"/>
          <w:highlight w:val="yellow"/>
          <w:lang w:eastAsia="ja-JP"/>
        </w:rPr>
        <w:t>-1</w:t>
      </w:r>
      <w:r w:rsidR="00DC6A2C">
        <w:rPr>
          <w:bCs/>
          <w:szCs w:val="22"/>
          <w:highlight w:val="yellow"/>
          <w:lang w:eastAsia="ja-JP"/>
        </w:rPr>
        <w:t> </w:t>
      </w:r>
      <w:r w:rsidR="00FF3F16" w:rsidRPr="00FF3F16">
        <w:rPr>
          <w:rFonts w:hint="eastAsia"/>
          <w:bCs/>
          <w:szCs w:val="22"/>
          <w:highlight w:val="yellow"/>
          <w:lang w:eastAsia="ja-JP"/>
        </w:rPr>
        <w:t>)-</w:t>
      </w:r>
      <w:proofErr w:type="spellStart"/>
      <w:r w:rsidR="00FF3F16" w:rsidRPr="00FF3F16">
        <w:rPr>
          <w:rFonts w:hint="eastAsia"/>
          <w:bCs/>
          <w:szCs w:val="22"/>
          <w:highlight w:val="yellow"/>
          <w:lang w:eastAsia="ja-JP"/>
        </w:rPr>
        <w:t>th</w:t>
      </w:r>
      <w:proofErr w:type="spellEnd"/>
      <w:r w:rsidR="00FF3F16" w:rsidRPr="00FF3F16">
        <w:rPr>
          <w:rFonts w:hint="eastAsia"/>
          <w:bCs/>
          <w:szCs w:val="22"/>
          <w:highlight w:val="yellow"/>
          <w:lang w:eastAsia="ja-JP"/>
        </w:rPr>
        <w:t xml:space="preserve"> </w:t>
      </w:r>
      <w:proofErr w:type="spellStart"/>
      <w:r w:rsidR="00FF3F16" w:rsidRPr="00FF3F16">
        <w:rPr>
          <w:rFonts w:hint="eastAsia"/>
          <w:bCs/>
          <w:szCs w:val="22"/>
          <w:highlight w:val="yellow"/>
          <w:lang w:eastAsia="ja-JP"/>
        </w:rPr>
        <w:t>profile_tier_level</w:t>
      </w:r>
      <w:proofErr w:type="spellEnd"/>
      <w:r w:rsidR="00FF3F16" w:rsidRPr="00FF3F16">
        <w:rPr>
          <w:rFonts w:hint="eastAsia"/>
          <w:bCs/>
          <w:szCs w:val="22"/>
          <w:highlight w:val="yellow"/>
          <w:lang w:eastAsia="ja-JP"/>
        </w:rPr>
        <w:t>( ) syntax structure</w:t>
      </w:r>
      <w:r w:rsidR="00FF3F16" w:rsidRPr="00532DD0">
        <w:rPr>
          <w:rFonts w:hint="eastAsia"/>
          <w:bCs/>
          <w:szCs w:val="22"/>
          <w:highlight w:val="yellow"/>
          <w:lang w:eastAsia="ja-JP"/>
        </w:rPr>
        <w:t>.</w:t>
      </w:r>
      <w:r w:rsidR="00270018" w:rsidRPr="00532DD0">
        <w:rPr>
          <w:bCs/>
          <w:szCs w:val="22"/>
          <w:highlight w:val="yellow"/>
          <w:lang w:eastAsia="ja-JP"/>
        </w:rPr>
        <w:t xml:space="preserve"> When </w:t>
      </w:r>
      <w:r w:rsidR="00560CC3">
        <w:rPr>
          <w:bCs/>
          <w:szCs w:val="22"/>
          <w:highlight w:val="yellow"/>
          <w:lang w:eastAsia="ja-JP"/>
        </w:rPr>
        <w:t xml:space="preserve">the </w:t>
      </w:r>
      <w:r w:rsidR="00270018" w:rsidRPr="00532DD0">
        <w:rPr>
          <w:bCs/>
          <w:szCs w:val="22"/>
          <w:highlight w:val="yellow"/>
          <w:lang w:eastAsia="ja-JP"/>
        </w:rPr>
        <w:t xml:space="preserve">index </w:t>
      </w:r>
      <w:proofErr w:type="spellStart"/>
      <w:r w:rsidR="00270018" w:rsidRPr="00532DD0">
        <w:rPr>
          <w:bCs/>
          <w:szCs w:val="22"/>
          <w:highlight w:val="yellow"/>
          <w:lang w:eastAsia="ja-JP"/>
        </w:rPr>
        <w:t>i</w:t>
      </w:r>
      <w:proofErr w:type="spellEnd"/>
      <w:r w:rsidR="00270018" w:rsidRPr="00532DD0">
        <w:rPr>
          <w:bCs/>
          <w:szCs w:val="22"/>
          <w:highlight w:val="yellow"/>
          <w:lang w:eastAsia="ja-JP"/>
        </w:rPr>
        <w:t xml:space="preserve"> is equal to 1, </w:t>
      </w:r>
      <w:proofErr w:type="spellStart"/>
      <w:r w:rsidR="00270018" w:rsidRPr="00532DD0">
        <w:rPr>
          <w:bCs/>
          <w:szCs w:val="22"/>
          <w:highlight w:val="yellow"/>
          <w:lang w:eastAsia="ja-JP"/>
        </w:rPr>
        <w:t>vps_profile_present_flag</w:t>
      </w:r>
      <w:proofErr w:type="spellEnd"/>
      <w:r w:rsidR="00270018" w:rsidRPr="00532DD0">
        <w:rPr>
          <w:bCs/>
          <w:szCs w:val="22"/>
          <w:highlight w:val="yellow"/>
          <w:lang w:eastAsia="ja-JP"/>
        </w:rPr>
        <w:t>[</w:t>
      </w:r>
      <w:proofErr w:type="spellStart"/>
      <w:r w:rsidR="00270018" w:rsidRPr="00532DD0">
        <w:rPr>
          <w:bCs/>
          <w:szCs w:val="22"/>
          <w:highlight w:val="yellow"/>
          <w:lang w:eastAsia="ja-JP"/>
        </w:rPr>
        <w:t>i</w:t>
      </w:r>
      <w:proofErr w:type="spellEnd"/>
      <w:r w:rsidR="00270018" w:rsidRPr="00532DD0">
        <w:rPr>
          <w:bCs/>
          <w:szCs w:val="22"/>
          <w:highlight w:val="yellow"/>
          <w:lang w:eastAsia="ja-JP"/>
        </w:rPr>
        <w:t>] shall be equal to 1.</w:t>
      </w:r>
    </w:p>
    <w:p w:rsidR="0010241B" w:rsidRPr="00E3167B" w:rsidRDefault="0010241B" w:rsidP="0010241B">
      <w:pPr>
        <w:rPr>
          <w:strike/>
          <w:color w:val="FF0000"/>
          <w:lang w:val="en-CA" w:eastAsia="ja-JP"/>
        </w:rPr>
      </w:pPr>
      <w:r w:rsidRPr="00E3167B">
        <w:rPr>
          <w:b/>
          <w:bCs/>
          <w:strike/>
          <w:color w:val="FF0000"/>
        </w:rPr>
        <w:t>profile_ref_minus1</w:t>
      </w:r>
      <w:r w:rsidRPr="00E3167B">
        <w:rPr>
          <w:bCs/>
          <w:strike/>
          <w:color w:val="FF0000"/>
        </w:rPr>
        <w:t>[ </w:t>
      </w:r>
      <w:proofErr w:type="spellStart"/>
      <w:r w:rsidRPr="00E3167B">
        <w:rPr>
          <w:bCs/>
          <w:strike/>
          <w:color w:val="FF0000"/>
        </w:rPr>
        <w:t>i</w:t>
      </w:r>
      <w:proofErr w:type="spellEnd"/>
      <w:r w:rsidRPr="00E3167B">
        <w:rPr>
          <w:bCs/>
          <w:strike/>
          <w:color w:val="FF0000"/>
        </w:rPr>
        <w:t xml:space="preserve"> ] specifies that the profile and tier information for the </w:t>
      </w:r>
      <w:proofErr w:type="spellStart"/>
      <w:r w:rsidRPr="00E3167B">
        <w:rPr>
          <w:bCs/>
          <w:strike/>
          <w:color w:val="FF0000"/>
        </w:rPr>
        <w:t>i-th</w:t>
      </w:r>
      <w:proofErr w:type="spellEnd"/>
      <w:r w:rsidRPr="00E3167B">
        <w:rPr>
          <w:bCs/>
          <w:strike/>
          <w:color w:val="FF0000"/>
        </w:rPr>
        <w:t xml:space="preserve"> </w:t>
      </w:r>
      <w:proofErr w:type="spellStart"/>
      <w:r w:rsidRPr="00E3167B">
        <w:rPr>
          <w:bCs/>
          <w:strike/>
          <w:color w:val="FF0000"/>
        </w:rPr>
        <w:t>profile_tier_level</w:t>
      </w:r>
      <w:proofErr w:type="spellEnd"/>
      <w:r w:rsidRPr="00E3167B">
        <w:rPr>
          <w:bCs/>
          <w:strike/>
          <w:color w:val="FF0000"/>
        </w:rPr>
        <w:t>( ) syntax structure is inferred to be equal to the profile and tier information for the (profile_ref_minus1[ </w:t>
      </w:r>
      <w:proofErr w:type="spellStart"/>
      <w:r w:rsidRPr="00E3167B">
        <w:rPr>
          <w:bCs/>
          <w:strike/>
          <w:color w:val="FF0000"/>
        </w:rPr>
        <w:t>i</w:t>
      </w:r>
      <w:proofErr w:type="spellEnd"/>
      <w:r w:rsidRPr="00E3167B">
        <w:rPr>
          <w:bCs/>
          <w:strike/>
          <w:color w:val="FF0000"/>
        </w:rPr>
        <w:t> ] + 1)-</w:t>
      </w:r>
      <w:proofErr w:type="spellStart"/>
      <w:r w:rsidRPr="00E3167B">
        <w:rPr>
          <w:bCs/>
          <w:strike/>
          <w:color w:val="FF0000"/>
        </w:rPr>
        <w:t>th</w:t>
      </w:r>
      <w:proofErr w:type="spellEnd"/>
      <w:r w:rsidRPr="00E3167B">
        <w:rPr>
          <w:bCs/>
          <w:strike/>
          <w:color w:val="FF0000"/>
        </w:rPr>
        <w:t xml:space="preserve"> layer set. The value of profile_ref_</w:t>
      </w:r>
      <w:proofErr w:type="gramStart"/>
      <w:r w:rsidRPr="00E3167B">
        <w:rPr>
          <w:bCs/>
          <w:strike/>
          <w:color w:val="FF0000"/>
        </w:rPr>
        <w:t>minus1[</w:t>
      </w:r>
      <w:proofErr w:type="gramEnd"/>
      <w:r w:rsidRPr="00E3167B">
        <w:rPr>
          <w:bCs/>
          <w:strike/>
          <w:color w:val="FF0000"/>
        </w:rPr>
        <w:t> </w:t>
      </w:r>
      <w:proofErr w:type="spellStart"/>
      <w:r w:rsidRPr="00E3167B">
        <w:rPr>
          <w:bCs/>
          <w:strike/>
          <w:color w:val="FF0000"/>
        </w:rPr>
        <w:t>i</w:t>
      </w:r>
      <w:proofErr w:type="spellEnd"/>
      <w:r w:rsidRPr="00E3167B">
        <w:rPr>
          <w:bCs/>
          <w:strike/>
          <w:color w:val="FF0000"/>
        </w:rPr>
        <w:t xml:space="preserve"> ] + 1 shall be less than </w:t>
      </w:r>
      <w:proofErr w:type="spellStart"/>
      <w:r w:rsidRPr="00E3167B">
        <w:rPr>
          <w:bCs/>
          <w:strike/>
          <w:color w:val="FF0000"/>
        </w:rPr>
        <w:t>i</w:t>
      </w:r>
      <w:proofErr w:type="spellEnd"/>
      <w:r w:rsidRPr="00E3167B">
        <w:rPr>
          <w:bCs/>
          <w:strike/>
          <w:color w:val="FF0000"/>
        </w:rPr>
        <w:t>.</w:t>
      </w:r>
    </w:p>
    <w:p w:rsidR="00A550C5" w:rsidRDefault="00A550C5" w:rsidP="00A550C5">
      <w:pPr>
        <w:rPr>
          <w:b/>
          <w:lang w:eastAsia="ja-JP"/>
        </w:rPr>
      </w:pPr>
      <w:r w:rsidRPr="00D5313E">
        <w:rPr>
          <w:rFonts w:hint="eastAsia"/>
          <w:b/>
          <w:lang w:eastAsia="ja-JP"/>
        </w:rPr>
        <w:t xml:space="preserve">F.7.4.4 </w:t>
      </w:r>
      <w:r w:rsidRPr="00D5313E">
        <w:rPr>
          <w:b/>
        </w:rPr>
        <w:t>Profile, tier and level semantics</w:t>
      </w:r>
    </w:p>
    <w:p w:rsidR="00A550C5" w:rsidRPr="00983CFA" w:rsidRDefault="00A550C5" w:rsidP="00A550C5">
      <w:pPr>
        <w:rPr>
          <w:bCs/>
          <w:szCs w:val="22"/>
        </w:rPr>
      </w:pPr>
      <w:r w:rsidRPr="00BC1FCE">
        <w:rPr>
          <w:strike/>
          <w:color w:val="FF0000"/>
        </w:rPr>
        <w:t xml:space="preserve">The </w:t>
      </w:r>
      <w:proofErr w:type="spellStart"/>
      <w:r w:rsidRPr="00BC1FCE">
        <w:rPr>
          <w:strike/>
          <w:color w:val="FF0000"/>
        </w:rPr>
        <w:t>profile_tier_</w:t>
      </w:r>
      <w:proofErr w:type="gramStart"/>
      <w:r w:rsidRPr="00BC1FCE">
        <w:rPr>
          <w:strike/>
          <w:color w:val="FF0000"/>
        </w:rPr>
        <w:t>level</w:t>
      </w:r>
      <w:proofErr w:type="spellEnd"/>
      <w:r w:rsidRPr="00BC1FCE">
        <w:rPr>
          <w:strike/>
          <w:color w:val="FF0000"/>
        </w:rPr>
        <w:t>(</w:t>
      </w:r>
      <w:proofErr w:type="gramEnd"/>
      <w:r w:rsidRPr="00BC1FCE">
        <w:rPr>
          <w:strike/>
          <w:color w:val="FF0000"/>
        </w:rPr>
        <w:t> ) syntax structure provides profile, tier and level information used for a layer set.</w:t>
      </w:r>
      <w:r>
        <w:t xml:space="preserve"> </w:t>
      </w:r>
      <w:r w:rsidRPr="00BC1FCE">
        <w:rPr>
          <w:rFonts w:hint="eastAsia"/>
          <w:highlight w:val="yellow"/>
          <w:lang w:eastAsia="ja-JP"/>
        </w:rPr>
        <w:t xml:space="preserve">The </w:t>
      </w:r>
      <w:proofErr w:type="spellStart"/>
      <w:r w:rsidRPr="00BC1FCE">
        <w:rPr>
          <w:rFonts w:hint="eastAsia"/>
          <w:highlight w:val="yellow"/>
          <w:lang w:eastAsia="ja-JP"/>
        </w:rPr>
        <w:t>profile_tier_level</w:t>
      </w:r>
      <w:proofErr w:type="spellEnd"/>
      <w:r w:rsidRPr="00BC1FCE">
        <w:rPr>
          <w:rFonts w:hint="eastAsia"/>
          <w:highlight w:val="yellow"/>
          <w:lang w:eastAsia="ja-JP"/>
        </w:rPr>
        <w:t>( ) syntax structure</w:t>
      </w:r>
      <w:r w:rsidR="00A647D6">
        <w:rPr>
          <w:rFonts w:hint="eastAsia"/>
          <w:highlight w:val="yellow"/>
          <w:lang w:eastAsia="ja-JP"/>
        </w:rPr>
        <w:t>,</w:t>
      </w:r>
      <w:r w:rsidRPr="00BC1FCE">
        <w:rPr>
          <w:rFonts w:hint="eastAsia"/>
          <w:highlight w:val="yellow"/>
          <w:lang w:eastAsia="ja-JP"/>
        </w:rPr>
        <w:t xml:space="preserve"> </w:t>
      </w:r>
      <w:r>
        <w:rPr>
          <w:rFonts w:hint="eastAsia"/>
          <w:highlight w:val="yellow"/>
          <w:lang w:eastAsia="ja-JP"/>
        </w:rPr>
        <w:t>specified</w:t>
      </w:r>
      <w:r w:rsidRPr="00BC1FCE">
        <w:rPr>
          <w:rFonts w:hint="eastAsia"/>
          <w:highlight w:val="yellow"/>
          <w:lang w:eastAsia="ja-JP"/>
        </w:rPr>
        <w:t xml:space="preserve"> by </w:t>
      </w:r>
      <w:proofErr w:type="spellStart"/>
      <w:r w:rsidRPr="00BC1FCE">
        <w:rPr>
          <w:rFonts w:hint="eastAsia"/>
          <w:highlight w:val="yellow"/>
          <w:lang w:eastAsia="ja-JP"/>
        </w:rPr>
        <w:t>profile_level_tier_idx</w:t>
      </w:r>
      <w:proofErr w:type="spellEnd"/>
      <w:r w:rsidRPr="00BC1FCE">
        <w:rPr>
          <w:rFonts w:hint="eastAsia"/>
          <w:highlight w:val="yellow"/>
          <w:lang w:eastAsia="ja-JP"/>
        </w:rPr>
        <w:t>[ </w:t>
      </w:r>
      <w:proofErr w:type="spellStart"/>
      <w:r w:rsidRPr="00BC1FCE">
        <w:rPr>
          <w:rFonts w:hint="eastAsia"/>
          <w:highlight w:val="yellow"/>
          <w:lang w:eastAsia="ja-JP"/>
        </w:rPr>
        <w:t>i</w:t>
      </w:r>
      <w:proofErr w:type="spellEnd"/>
      <w:r w:rsidRPr="00BC1FCE">
        <w:rPr>
          <w:highlight w:val="yellow"/>
          <w:lang w:eastAsia="ja-JP"/>
        </w:rPr>
        <w:t> </w:t>
      </w:r>
      <w:r w:rsidRPr="00BC1FCE">
        <w:rPr>
          <w:rFonts w:hint="eastAsia"/>
          <w:highlight w:val="yellow"/>
          <w:lang w:eastAsia="ja-JP"/>
        </w:rPr>
        <w:t>]</w:t>
      </w:r>
      <w:r w:rsidR="00A647D6">
        <w:rPr>
          <w:rFonts w:hint="eastAsia"/>
          <w:highlight w:val="yellow"/>
          <w:lang w:eastAsia="ja-JP"/>
        </w:rPr>
        <w:t xml:space="preserve"> for the </w:t>
      </w:r>
      <w:proofErr w:type="spellStart"/>
      <w:r w:rsidR="00A647D6">
        <w:rPr>
          <w:rFonts w:hint="eastAsia"/>
          <w:highlight w:val="yellow"/>
          <w:lang w:eastAsia="ja-JP"/>
        </w:rPr>
        <w:t>i</w:t>
      </w:r>
      <w:proofErr w:type="spellEnd"/>
      <w:r w:rsidR="00A647D6">
        <w:rPr>
          <w:highlight w:val="yellow"/>
          <w:lang w:eastAsia="ja-JP"/>
        </w:rPr>
        <w:t>–</w:t>
      </w:r>
      <w:proofErr w:type="spellStart"/>
      <w:r w:rsidR="00A647D6">
        <w:rPr>
          <w:rFonts w:hint="eastAsia"/>
          <w:highlight w:val="yellow"/>
          <w:lang w:eastAsia="ja-JP"/>
        </w:rPr>
        <w:t>th</w:t>
      </w:r>
      <w:proofErr w:type="spellEnd"/>
      <w:r w:rsidR="00A647D6">
        <w:rPr>
          <w:rFonts w:hint="eastAsia"/>
          <w:highlight w:val="yellow"/>
          <w:lang w:eastAsia="ja-JP"/>
        </w:rPr>
        <w:t xml:space="preserve"> layer set with </w:t>
      </w:r>
      <w:proofErr w:type="spellStart"/>
      <w:r w:rsidR="00A647D6">
        <w:rPr>
          <w:highlight w:val="yellow"/>
          <w:lang w:eastAsia="ja-JP"/>
        </w:rPr>
        <w:t>i</w:t>
      </w:r>
      <w:proofErr w:type="spellEnd"/>
      <w:r w:rsidR="00A647D6">
        <w:rPr>
          <w:highlight w:val="yellow"/>
          <w:lang w:eastAsia="ja-JP"/>
        </w:rPr>
        <w:t xml:space="preserve"> lar</w:t>
      </w:r>
      <w:r w:rsidR="00A647D6">
        <w:rPr>
          <w:rFonts w:hint="eastAsia"/>
          <w:highlight w:val="yellow"/>
          <w:lang w:eastAsia="ja-JP"/>
        </w:rPr>
        <w:t>ger than 0,</w:t>
      </w:r>
      <w:r w:rsidRPr="00BC1FCE">
        <w:rPr>
          <w:rFonts w:hint="eastAsia"/>
          <w:highlight w:val="yellow"/>
          <w:lang w:eastAsia="ja-JP"/>
        </w:rPr>
        <w:t xml:space="preserve"> provides profile, tier and level information used for a layer set </w:t>
      </w:r>
      <w:r>
        <w:rPr>
          <w:rFonts w:hint="eastAsia"/>
          <w:highlight w:val="yellow"/>
          <w:lang w:eastAsia="ja-JP"/>
        </w:rPr>
        <w:t>specified</w:t>
      </w:r>
      <w:r w:rsidRPr="00BC1FCE">
        <w:rPr>
          <w:rFonts w:hint="eastAsia"/>
          <w:highlight w:val="yellow"/>
          <w:lang w:eastAsia="ja-JP"/>
        </w:rPr>
        <w:t xml:space="preserve"> by the index </w:t>
      </w:r>
      <w:proofErr w:type="spellStart"/>
      <w:r w:rsidR="00A647D6">
        <w:rPr>
          <w:highlight w:val="yellow"/>
          <w:lang w:eastAsia="ja-JP"/>
        </w:rPr>
        <w:t>i</w:t>
      </w:r>
      <w:proofErr w:type="spellEnd"/>
      <w:r w:rsidR="00A647D6">
        <w:rPr>
          <w:rFonts w:hint="eastAsia"/>
          <w:highlight w:val="yellow"/>
          <w:lang w:eastAsia="ja-JP"/>
        </w:rPr>
        <w:t>.</w:t>
      </w:r>
      <w:r w:rsidR="00A647D6" w:rsidDel="00A647D6">
        <w:rPr>
          <w:rFonts w:hint="eastAsia"/>
          <w:highlight w:val="yellow"/>
          <w:lang w:eastAsia="ja-JP"/>
        </w:rPr>
        <w:t xml:space="preserve"> </w:t>
      </w:r>
      <w:r w:rsidRPr="00BC1FCE">
        <w:rPr>
          <w:strike/>
          <w:color w:val="FF0000"/>
        </w:rPr>
        <w:t xml:space="preserve">When the </w:t>
      </w:r>
      <w:proofErr w:type="spellStart"/>
      <w:r w:rsidRPr="00BC1FCE">
        <w:rPr>
          <w:strike/>
          <w:color w:val="FF0000"/>
        </w:rPr>
        <w:t>profile_tier_</w:t>
      </w:r>
      <w:proofErr w:type="gramStart"/>
      <w:r w:rsidRPr="00BC1FCE">
        <w:rPr>
          <w:strike/>
          <w:color w:val="FF0000"/>
        </w:rPr>
        <w:t>level</w:t>
      </w:r>
      <w:proofErr w:type="spellEnd"/>
      <w:r w:rsidRPr="00BC1FCE">
        <w:rPr>
          <w:strike/>
          <w:color w:val="FF0000"/>
        </w:rPr>
        <w:t>(</w:t>
      </w:r>
      <w:proofErr w:type="gramEnd"/>
      <w:r w:rsidRPr="00BC1FCE">
        <w:rPr>
          <w:strike/>
          <w:color w:val="FF0000"/>
        </w:rPr>
        <w:t xml:space="preserve"> ) syntax structure is included in a </w:t>
      </w:r>
      <w:proofErr w:type="spellStart"/>
      <w:r w:rsidRPr="00BC1FCE">
        <w:rPr>
          <w:rFonts w:eastAsia="ＭＳ 明朝"/>
          <w:strike/>
          <w:color w:val="FF0000"/>
        </w:rPr>
        <w:t>vps_extension</w:t>
      </w:r>
      <w:proofErr w:type="spellEnd"/>
      <w:r w:rsidRPr="00BC1FCE">
        <w:rPr>
          <w:rFonts w:eastAsia="ＭＳ 明朝"/>
          <w:strike/>
          <w:color w:val="FF0000"/>
        </w:rPr>
        <w:t xml:space="preserve">( ) </w:t>
      </w:r>
      <w:r w:rsidRPr="00BC1FCE">
        <w:rPr>
          <w:strike/>
          <w:color w:val="FF0000"/>
        </w:rPr>
        <w:t xml:space="preserve">syntax structure, </w:t>
      </w:r>
      <w:r w:rsidRPr="00BC1FCE">
        <w:rPr>
          <w:bCs/>
          <w:strike/>
          <w:color w:val="FF0000"/>
          <w:szCs w:val="22"/>
        </w:rPr>
        <w:t xml:space="preserve">the applicable </w:t>
      </w:r>
      <w:r w:rsidRPr="00BC1FCE">
        <w:rPr>
          <w:strike/>
          <w:color w:val="FF0000"/>
        </w:rPr>
        <w:t xml:space="preserve">layer set to which the </w:t>
      </w:r>
      <w:proofErr w:type="spellStart"/>
      <w:r w:rsidRPr="00BC1FCE">
        <w:rPr>
          <w:strike/>
          <w:color w:val="FF0000"/>
        </w:rPr>
        <w:t>profile_tier_level</w:t>
      </w:r>
      <w:proofErr w:type="spellEnd"/>
      <w:r w:rsidRPr="00BC1FCE">
        <w:rPr>
          <w:strike/>
          <w:color w:val="FF0000"/>
        </w:rPr>
        <w:t xml:space="preserve">( ) syntax structure applies is specified by the corresponding </w:t>
      </w:r>
      <w:proofErr w:type="spellStart"/>
      <w:r w:rsidRPr="00BC1FCE">
        <w:rPr>
          <w:strike/>
          <w:color w:val="FF0000"/>
        </w:rPr>
        <w:t>lsIdx</w:t>
      </w:r>
      <w:proofErr w:type="spellEnd"/>
      <w:r w:rsidRPr="00BC1FCE">
        <w:rPr>
          <w:strike/>
          <w:color w:val="FF0000"/>
        </w:rPr>
        <w:t xml:space="preserve"> variable in the </w:t>
      </w:r>
      <w:proofErr w:type="spellStart"/>
      <w:r w:rsidRPr="00BC1FCE">
        <w:rPr>
          <w:rFonts w:eastAsia="ＭＳ 明朝"/>
          <w:strike/>
          <w:color w:val="FF0000"/>
        </w:rPr>
        <w:t>vps_extension</w:t>
      </w:r>
      <w:proofErr w:type="spellEnd"/>
      <w:r w:rsidRPr="00BC1FCE">
        <w:rPr>
          <w:rFonts w:eastAsia="ＭＳ 明朝"/>
          <w:strike/>
          <w:color w:val="FF0000"/>
        </w:rPr>
        <w:t xml:space="preserve">( ) </w:t>
      </w:r>
      <w:r w:rsidRPr="00BC1FCE">
        <w:rPr>
          <w:strike/>
          <w:color w:val="FF0000"/>
        </w:rPr>
        <w:t xml:space="preserve">syntax structure. When the </w:t>
      </w:r>
      <w:proofErr w:type="spellStart"/>
      <w:r w:rsidRPr="00BC1FCE">
        <w:rPr>
          <w:strike/>
          <w:color w:val="FF0000"/>
        </w:rPr>
        <w:t>profile_tier_</w:t>
      </w:r>
      <w:proofErr w:type="gramStart"/>
      <w:r w:rsidRPr="00BC1FCE">
        <w:rPr>
          <w:strike/>
          <w:color w:val="FF0000"/>
        </w:rPr>
        <w:t>level</w:t>
      </w:r>
      <w:proofErr w:type="spellEnd"/>
      <w:r w:rsidRPr="00BC1FCE">
        <w:rPr>
          <w:strike/>
          <w:color w:val="FF0000"/>
        </w:rPr>
        <w:t>(</w:t>
      </w:r>
      <w:proofErr w:type="gramEnd"/>
      <w:r w:rsidRPr="00BC1FCE">
        <w:rPr>
          <w:strike/>
          <w:color w:val="FF0000"/>
        </w:rPr>
        <w:t xml:space="preserve"> ) syntax structure is included in a </w:t>
      </w:r>
      <w:r w:rsidRPr="00BC1FCE">
        <w:rPr>
          <w:rFonts w:eastAsia="ＭＳ 明朝"/>
          <w:strike/>
          <w:color w:val="FF0000"/>
        </w:rPr>
        <w:t xml:space="preserve">VPS, but not in a </w:t>
      </w:r>
      <w:proofErr w:type="spellStart"/>
      <w:r w:rsidRPr="00BC1FCE">
        <w:rPr>
          <w:rFonts w:eastAsia="ＭＳ 明朝"/>
          <w:strike/>
          <w:color w:val="FF0000"/>
        </w:rPr>
        <w:t>vps_extension</w:t>
      </w:r>
      <w:proofErr w:type="spellEnd"/>
      <w:r w:rsidRPr="00BC1FCE">
        <w:rPr>
          <w:rFonts w:eastAsia="ＭＳ 明朝"/>
          <w:strike/>
          <w:color w:val="FF0000"/>
        </w:rPr>
        <w:t xml:space="preserve">( ) </w:t>
      </w:r>
      <w:r w:rsidRPr="00BC1FCE">
        <w:rPr>
          <w:strike/>
          <w:color w:val="FF0000"/>
        </w:rPr>
        <w:t xml:space="preserve">syntax structure, </w:t>
      </w:r>
      <w:r w:rsidRPr="00BC1FCE">
        <w:rPr>
          <w:bCs/>
          <w:strike/>
          <w:color w:val="FF0000"/>
          <w:szCs w:val="22"/>
        </w:rPr>
        <w:t xml:space="preserve">the applicable </w:t>
      </w:r>
      <w:r w:rsidRPr="00BC1FCE">
        <w:rPr>
          <w:strike/>
          <w:color w:val="FF0000"/>
        </w:rPr>
        <w:t xml:space="preserve">layer set to which the </w:t>
      </w:r>
      <w:proofErr w:type="spellStart"/>
      <w:r w:rsidRPr="00BC1FCE">
        <w:rPr>
          <w:strike/>
          <w:color w:val="FF0000"/>
        </w:rPr>
        <w:t>profile_tier_level</w:t>
      </w:r>
      <w:proofErr w:type="spellEnd"/>
      <w:r w:rsidRPr="00BC1FCE">
        <w:rPr>
          <w:strike/>
          <w:color w:val="FF0000"/>
        </w:rPr>
        <w:t>( ) syntax structure applies is the layer set specified by the index 0.</w:t>
      </w:r>
      <w:r w:rsidRPr="00983CFA">
        <w:t xml:space="preserve"> </w:t>
      </w:r>
      <w:r w:rsidRPr="00983CFA">
        <w:rPr>
          <w:bCs/>
          <w:szCs w:val="22"/>
        </w:rPr>
        <w:t xml:space="preserve">When the </w:t>
      </w:r>
      <w:proofErr w:type="spellStart"/>
      <w:r w:rsidRPr="00983CFA">
        <w:t>profile_tier_</w:t>
      </w:r>
      <w:proofErr w:type="gramStart"/>
      <w:r w:rsidRPr="00983CFA">
        <w:t>level</w:t>
      </w:r>
      <w:proofErr w:type="spellEnd"/>
      <w:r w:rsidRPr="00983CFA">
        <w:t>(</w:t>
      </w:r>
      <w:proofErr w:type="gramEnd"/>
      <w:r w:rsidRPr="00983CFA">
        <w:t xml:space="preserve"> ) </w:t>
      </w:r>
      <w:r w:rsidRPr="00983CFA">
        <w:rPr>
          <w:bCs/>
          <w:szCs w:val="22"/>
        </w:rPr>
        <w:t>syntax structure is included in a</w:t>
      </w:r>
      <w:r w:rsidR="006F6FD9" w:rsidRPr="00101256">
        <w:rPr>
          <w:bCs/>
          <w:szCs w:val="22"/>
        </w:rPr>
        <w:t>n</w:t>
      </w:r>
      <w:r w:rsidRPr="00983CFA">
        <w:rPr>
          <w:bCs/>
          <w:szCs w:val="22"/>
        </w:rPr>
        <w:t xml:space="preserve"> SPS, the layer set to which the </w:t>
      </w:r>
      <w:proofErr w:type="spellStart"/>
      <w:r w:rsidRPr="00983CFA">
        <w:t>profile_tier_level</w:t>
      </w:r>
      <w:proofErr w:type="spellEnd"/>
      <w:r w:rsidRPr="00983CFA">
        <w:t xml:space="preserve">( ) </w:t>
      </w:r>
      <w:r w:rsidRPr="00983CFA">
        <w:rPr>
          <w:bCs/>
          <w:szCs w:val="22"/>
        </w:rPr>
        <w:t>syntax structure</w:t>
      </w:r>
      <w:r w:rsidRPr="00983CFA">
        <w:t xml:space="preserve"> applies is the </w:t>
      </w:r>
      <w:r w:rsidRPr="00983CFA">
        <w:rPr>
          <w:bCs/>
          <w:szCs w:val="22"/>
        </w:rPr>
        <w:t>layer set specified by the index 0.</w:t>
      </w:r>
    </w:p>
    <w:p w:rsidR="00A550C5" w:rsidRPr="00983CFA" w:rsidRDefault="00A550C5" w:rsidP="00A550C5">
      <w:r w:rsidRPr="00983CFA">
        <w:t xml:space="preserve">For interpretation of the following semantics, CVS refers to the CVS subset associated with the layer set to which the </w:t>
      </w:r>
      <w:proofErr w:type="spellStart"/>
      <w:r w:rsidRPr="00983CFA">
        <w:t>profile_tier_</w:t>
      </w:r>
      <w:proofErr w:type="gramStart"/>
      <w:r w:rsidRPr="00983CFA">
        <w:t>level</w:t>
      </w:r>
      <w:proofErr w:type="spellEnd"/>
      <w:r w:rsidRPr="00983CFA">
        <w:t>(</w:t>
      </w:r>
      <w:proofErr w:type="gramEnd"/>
      <w:r w:rsidRPr="00983CFA">
        <w:t> ) syntax structure applies.</w:t>
      </w:r>
    </w:p>
    <w:p w:rsidR="00A550C5" w:rsidRPr="009D28A3" w:rsidRDefault="004B0F04" w:rsidP="00A550C5">
      <w:pPr>
        <w:pStyle w:val="3N"/>
        <w:rPr>
          <w:sz w:val="22"/>
          <w:szCs w:val="22"/>
          <w:lang w:val="en-US"/>
        </w:rPr>
      </w:pPr>
      <w:r w:rsidRPr="00532DD0">
        <w:rPr>
          <w:bCs/>
          <w:sz w:val="22"/>
          <w:szCs w:val="22"/>
          <w:highlight w:val="yellow"/>
          <w:lang w:val="en-US"/>
        </w:rPr>
        <w:t xml:space="preserve">When </w:t>
      </w:r>
      <w:proofErr w:type="spellStart"/>
      <w:r w:rsidRPr="00532DD0">
        <w:rPr>
          <w:bCs/>
          <w:sz w:val="22"/>
          <w:szCs w:val="22"/>
          <w:highlight w:val="yellow"/>
          <w:lang w:val="en-US"/>
        </w:rPr>
        <w:t>vps_profile_present_flag</w:t>
      </w:r>
      <w:proofErr w:type="spellEnd"/>
      <w:r w:rsidRPr="00532DD0">
        <w:rPr>
          <w:bCs/>
          <w:sz w:val="22"/>
          <w:szCs w:val="22"/>
          <w:highlight w:val="yellow"/>
          <w:lang w:val="en-US"/>
        </w:rPr>
        <w:t>[ </w:t>
      </w:r>
      <w:proofErr w:type="spellStart"/>
      <w:r w:rsidRPr="00532DD0">
        <w:rPr>
          <w:bCs/>
          <w:sz w:val="22"/>
          <w:szCs w:val="22"/>
          <w:highlight w:val="yellow"/>
          <w:lang w:val="en-US"/>
        </w:rPr>
        <w:t>i</w:t>
      </w:r>
      <w:proofErr w:type="spellEnd"/>
      <w:r w:rsidRPr="00532DD0">
        <w:rPr>
          <w:bCs/>
          <w:sz w:val="22"/>
          <w:szCs w:val="22"/>
          <w:highlight w:val="yellow"/>
          <w:lang w:val="en-US"/>
        </w:rPr>
        <w:t> </w:t>
      </w:r>
      <w:r w:rsidRPr="00532DD0"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>]</w:t>
      </w:r>
      <w:r w:rsidRPr="00532DD0">
        <w:rPr>
          <w:rFonts w:eastAsiaTheme="minorEastAsia"/>
          <w:bCs/>
          <w:sz w:val="22"/>
          <w:szCs w:val="22"/>
          <w:highlight w:val="yellow"/>
          <w:lang w:val="en-US" w:eastAsia="ja-JP"/>
        </w:rPr>
        <w:t xml:space="preserve"> is equal to 0,</w:t>
      </w:r>
      <w:r>
        <w:rPr>
          <w:rFonts w:eastAsiaTheme="minorEastAsia"/>
          <w:bCs/>
          <w:sz w:val="22"/>
          <w:szCs w:val="22"/>
          <w:lang w:val="en-US" w:eastAsia="ja-JP"/>
        </w:rPr>
        <w:t xml:space="preserve"> </w:t>
      </w:r>
      <w:r w:rsidR="00A550C5" w:rsidRPr="00532DD0">
        <w:rPr>
          <w:bCs/>
          <w:strike/>
          <w:color w:val="FF0000"/>
          <w:sz w:val="22"/>
          <w:szCs w:val="22"/>
          <w:lang w:val="en-US"/>
        </w:rPr>
        <w:t xml:space="preserve">When </w:t>
      </w:r>
      <w:r w:rsidR="00A550C5" w:rsidRPr="009D28A3">
        <w:rPr>
          <w:bCs/>
          <w:sz w:val="22"/>
          <w:szCs w:val="22"/>
          <w:lang w:val="en-US"/>
        </w:rPr>
        <w:t xml:space="preserve">the syntax elements </w:t>
      </w:r>
      <w:proofErr w:type="spellStart"/>
      <w:r w:rsidR="00A550C5" w:rsidRPr="009D28A3">
        <w:rPr>
          <w:bCs/>
          <w:sz w:val="22"/>
          <w:szCs w:val="22"/>
          <w:lang w:val="en-US"/>
        </w:rPr>
        <w:t>general_profile_space</w:t>
      </w:r>
      <w:proofErr w:type="spellEnd"/>
      <w:r w:rsidR="00A550C5" w:rsidRPr="009D28A3">
        <w:rPr>
          <w:bCs/>
          <w:sz w:val="22"/>
          <w:szCs w:val="22"/>
          <w:lang w:val="en-US"/>
        </w:rPr>
        <w:t xml:space="preserve">, </w:t>
      </w:r>
      <w:proofErr w:type="spellStart"/>
      <w:r w:rsidR="00A550C5" w:rsidRPr="009D28A3">
        <w:rPr>
          <w:bCs/>
          <w:sz w:val="22"/>
          <w:szCs w:val="22"/>
          <w:lang w:val="en-US"/>
        </w:rPr>
        <w:t>general_tier_flag</w:t>
      </w:r>
      <w:proofErr w:type="spellEnd"/>
      <w:r w:rsidR="00A550C5" w:rsidRPr="009D28A3">
        <w:rPr>
          <w:bCs/>
          <w:sz w:val="22"/>
          <w:szCs w:val="22"/>
          <w:lang w:val="en-US"/>
        </w:rPr>
        <w:t xml:space="preserve">, </w:t>
      </w:r>
      <w:proofErr w:type="spellStart"/>
      <w:r w:rsidR="00A550C5" w:rsidRPr="009D28A3">
        <w:rPr>
          <w:bCs/>
          <w:sz w:val="22"/>
          <w:szCs w:val="22"/>
          <w:lang w:val="en-US"/>
        </w:rPr>
        <w:t>general_profile_idc</w:t>
      </w:r>
      <w:proofErr w:type="spellEnd"/>
      <w:r w:rsidR="00A550C5" w:rsidRPr="009D28A3">
        <w:rPr>
          <w:bCs/>
          <w:sz w:val="22"/>
          <w:szCs w:val="22"/>
          <w:lang w:val="en-US"/>
        </w:rPr>
        <w:t xml:space="preserve">, </w:t>
      </w:r>
      <w:proofErr w:type="spellStart"/>
      <w:r w:rsidR="00A550C5" w:rsidRPr="009D28A3">
        <w:rPr>
          <w:bCs/>
          <w:sz w:val="22"/>
          <w:szCs w:val="22"/>
          <w:lang w:val="en-US"/>
        </w:rPr>
        <w:t>general_profile_compatibility_flag</w:t>
      </w:r>
      <w:proofErr w:type="spellEnd"/>
      <w:r w:rsidR="00A550C5" w:rsidRPr="009D28A3">
        <w:rPr>
          <w:bCs/>
          <w:sz w:val="22"/>
          <w:szCs w:val="22"/>
          <w:lang w:val="en-US"/>
        </w:rPr>
        <w:t xml:space="preserve">[ j ], </w:t>
      </w:r>
      <w:proofErr w:type="spellStart"/>
      <w:r w:rsidR="00A550C5" w:rsidRPr="009D28A3">
        <w:rPr>
          <w:bCs/>
          <w:sz w:val="22"/>
          <w:szCs w:val="22"/>
          <w:lang w:val="en-US"/>
        </w:rPr>
        <w:t>general_progressive_source_flag</w:t>
      </w:r>
      <w:proofErr w:type="spellEnd"/>
      <w:r w:rsidR="00A550C5" w:rsidRPr="009D28A3">
        <w:rPr>
          <w:bCs/>
          <w:sz w:val="22"/>
          <w:szCs w:val="22"/>
          <w:lang w:val="en-US"/>
        </w:rPr>
        <w:t xml:space="preserve">, </w:t>
      </w:r>
      <w:proofErr w:type="spellStart"/>
      <w:r w:rsidR="00A550C5" w:rsidRPr="009D28A3">
        <w:rPr>
          <w:bCs/>
          <w:sz w:val="22"/>
          <w:szCs w:val="22"/>
          <w:lang w:val="en-US"/>
        </w:rPr>
        <w:t>general_interlaced_source_flag</w:t>
      </w:r>
      <w:proofErr w:type="spellEnd"/>
      <w:r w:rsidR="00A550C5" w:rsidRPr="009D28A3">
        <w:rPr>
          <w:bCs/>
          <w:sz w:val="22"/>
          <w:szCs w:val="22"/>
          <w:lang w:val="en-US"/>
        </w:rPr>
        <w:t xml:space="preserve">, </w:t>
      </w:r>
      <w:proofErr w:type="spellStart"/>
      <w:r w:rsidR="00A550C5" w:rsidRPr="009D28A3">
        <w:rPr>
          <w:bCs/>
          <w:sz w:val="22"/>
          <w:szCs w:val="22"/>
          <w:lang w:val="en-US"/>
        </w:rPr>
        <w:t>general_non_packed_constraint_flag</w:t>
      </w:r>
      <w:proofErr w:type="spellEnd"/>
      <w:r w:rsidR="00A550C5" w:rsidRPr="009D28A3">
        <w:rPr>
          <w:bCs/>
          <w:sz w:val="22"/>
          <w:szCs w:val="22"/>
          <w:lang w:val="en-US"/>
        </w:rPr>
        <w:t xml:space="preserve">, </w:t>
      </w:r>
      <w:proofErr w:type="spellStart"/>
      <w:r w:rsidR="00A550C5" w:rsidRPr="009D28A3">
        <w:rPr>
          <w:bCs/>
          <w:sz w:val="22"/>
          <w:szCs w:val="22"/>
          <w:lang w:val="en-US"/>
        </w:rPr>
        <w:t>general_frame_only_constraint_flag</w:t>
      </w:r>
      <w:proofErr w:type="spellEnd"/>
      <w:r w:rsidR="00A550C5" w:rsidRPr="009D28A3">
        <w:rPr>
          <w:bCs/>
          <w:sz w:val="22"/>
          <w:szCs w:val="22"/>
          <w:lang w:val="en-US"/>
        </w:rPr>
        <w:t xml:space="preserve">, general_reserved_zero_44bits </w:t>
      </w:r>
      <w:r w:rsidR="00A550C5" w:rsidRPr="00532DD0">
        <w:rPr>
          <w:bCs/>
          <w:strike/>
          <w:color w:val="FF0000"/>
          <w:sz w:val="22"/>
          <w:szCs w:val="22"/>
          <w:lang w:val="en-US"/>
        </w:rPr>
        <w:t>are not present for th</w:t>
      </w:r>
      <w:r w:rsidR="00A550C5" w:rsidRPr="00A80D84">
        <w:rPr>
          <w:bCs/>
          <w:strike/>
          <w:color w:val="FF0000"/>
          <w:sz w:val="22"/>
          <w:szCs w:val="22"/>
          <w:lang w:val="en-US"/>
        </w:rPr>
        <w:t xml:space="preserve">e </w:t>
      </w:r>
      <w:r w:rsidR="00A550C5" w:rsidRPr="009D28A3">
        <w:rPr>
          <w:bCs/>
          <w:strike/>
          <w:color w:val="FF0000"/>
          <w:sz w:val="22"/>
          <w:szCs w:val="22"/>
          <w:lang w:val="en-US"/>
        </w:rPr>
        <w:t>applicable layer set</w:t>
      </w:r>
      <w:r w:rsidR="00A550C5" w:rsidRPr="009D28A3">
        <w:rPr>
          <w:rFonts w:eastAsiaTheme="minorEastAsia" w:hint="eastAsia"/>
          <w:bCs/>
          <w:sz w:val="22"/>
          <w:szCs w:val="22"/>
          <w:lang w:val="en-US" w:eastAsia="ja-JP"/>
        </w:rPr>
        <w:t xml:space="preserve"> </w:t>
      </w:r>
      <w:r w:rsidR="00A550C5" w:rsidRPr="00A80D84"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 xml:space="preserve">in the </w:t>
      </w:r>
      <w:proofErr w:type="spellStart"/>
      <w:r w:rsidR="00A550C5"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>i</w:t>
      </w:r>
      <w:r w:rsidR="00A550C5" w:rsidRPr="00A80D84"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>-th</w:t>
      </w:r>
      <w:proofErr w:type="spellEnd"/>
      <w:r w:rsidR="00A550C5" w:rsidRPr="00A80D84">
        <w:rPr>
          <w:rFonts w:eastAsiaTheme="minorEastAsia" w:hint="eastAsia"/>
          <w:bCs/>
          <w:color w:val="FF0000"/>
          <w:sz w:val="22"/>
          <w:szCs w:val="22"/>
          <w:highlight w:val="yellow"/>
          <w:lang w:val="en-US" w:eastAsia="ja-JP"/>
        </w:rPr>
        <w:t xml:space="preserve"> </w:t>
      </w:r>
      <w:proofErr w:type="spellStart"/>
      <w:r w:rsidR="00A550C5" w:rsidRPr="00A80D84"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>p</w:t>
      </w:r>
      <w:r w:rsidR="00A550C5" w:rsidRPr="00CB17D9"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>rofile_tier_level</w:t>
      </w:r>
      <w:proofErr w:type="spellEnd"/>
      <w:r w:rsidR="00A550C5" w:rsidRPr="00CB17D9"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>( ) syntax structure</w:t>
      </w:r>
      <w:r w:rsidR="00A550C5" w:rsidRPr="00532DD0">
        <w:rPr>
          <w:bCs/>
          <w:strike/>
          <w:color w:val="FF0000"/>
          <w:sz w:val="22"/>
          <w:szCs w:val="22"/>
          <w:lang w:val="en-US"/>
        </w:rPr>
        <w:t>, they</w:t>
      </w:r>
      <w:r w:rsidR="00A550C5" w:rsidRPr="00532DD0">
        <w:rPr>
          <w:bCs/>
          <w:color w:val="FF0000"/>
          <w:sz w:val="22"/>
          <w:szCs w:val="22"/>
          <w:lang w:val="en-US"/>
        </w:rPr>
        <w:t xml:space="preserve"> </w:t>
      </w:r>
      <w:r w:rsidR="00A550C5" w:rsidRPr="00532DD0">
        <w:rPr>
          <w:bCs/>
          <w:sz w:val="22"/>
          <w:szCs w:val="22"/>
          <w:lang w:val="en-US"/>
        </w:rPr>
        <w:t>are inf</w:t>
      </w:r>
      <w:r w:rsidR="00A550C5" w:rsidRPr="009D28A3">
        <w:rPr>
          <w:bCs/>
          <w:sz w:val="22"/>
          <w:szCs w:val="22"/>
          <w:lang w:val="en-US"/>
        </w:rPr>
        <w:t xml:space="preserve">erred to be equal to the corresponding values of the </w:t>
      </w:r>
      <w:r w:rsidR="00A550C5" w:rsidRPr="009D28A3">
        <w:rPr>
          <w:bCs/>
          <w:strike/>
          <w:color w:val="FF0000"/>
          <w:sz w:val="22"/>
          <w:szCs w:val="22"/>
          <w:lang w:val="en-US"/>
        </w:rPr>
        <w:t>layer set</w:t>
      </w:r>
      <w:r w:rsidR="00A550C5" w:rsidRPr="009D28A3">
        <w:rPr>
          <w:bCs/>
          <w:sz w:val="22"/>
          <w:szCs w:val="22"/>
          <w:lang w:val="en-US"/>
        </w:rPr>
        <w:t xml:space="preserve"> </w:t>
      </w:r>
      <w:r w:rsidR="000B6936" w:rsidRPr="000B6936">
        <w:rPr>
          <w:rFonts w:eastAsiaTheme="minorEastAsia"/>
          <w:bCs/>
          <w:sz w:val="22"/>
          <w:szCs w:val="22"/>
          <w:highlight w:val="yellow"/>
          <w:lang w:val="en-US" w:eastAsia="ja-JP"/>
        </w:rPr>
        <w:t xml:space="preserve">prior </w:t>
      </w:r>
      <w:proofErr w:type="spellStart"/>
      <w:r w:rsidR="000B6936">
        <w:rPr>
          <w:rFonts w:eastAsiaTheme="minorEastAsia"/>
          <w:bCs/>
          <w:sz w:val="22"/>
          <w:szCs w:val="22"/>
          <w:highlight w:val="yellow"/>
          <w:lang w:val="en-US" w:eastAsia="ja-JP"/>
        </w:rPr>
        <w:t>p</w:t>
      </w:r>
      <w:r w:rsidR="00A550C5" w:rsidRPr="009D28A3"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>rofile_tier_level</w:t>
      </w:r>
      <w:proofErr w:type="spellEnd"/>
      <w:r w:rsidR="00A550C5" w:rsidRPr="009D28A3"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>(</w:t>
      </w:r>
      <w:r w:rsidR="00A550C5" w:rsidRPr="009D28A3">
        <w:rPr>
          <w:rFonts w:eastAsiaTheme="minorEastAsia"/>
          <w:bCs/>
          <w:sz w:val="22"/>
          <w:szCs w:val="22"/>
          <w:highlight w:val="yellow"/>
          <w:lang w:val="en-US" w:eastAsia="ja-JP"/>
        </w:rPr>
        <w:t> </w:t>
      </w:r>
      <w:r w:rsidR="00A550C5" w:rsidRPr="009D28A3"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>) syntax structure</w:t>
      </w:r>
      <w:r w:rsidR="00A550C5" w:rsidRPr="009D28A3">
        <w:rPr>
          <w:bCs/>
          <w:sz w:val="22"/>
          <w:szCs w:val="22"/>
          <w:lang w:val="en-US"/>
        </w:rPr>
        <w:t xml:space="preserve"> specified by the index</w:t>
      </w:r>
      <w:r w:rsidR="00A550C5" w:rsidRPr="00CB17D9">
        <w:rPr>
          <w:bCs/>
          <w:strike/>
          <w:color w:val="FF0000"/>
          <w:sz w:val="22"/>
          <w:szCs w:val="22"/>
          <w:lang w:val="en-US"/>
        </w:rPr>
        <w:t xml:space="preserve"> (</w:t>
      </w:r>
      <w:r w:rsidR="00A550C5" w:rsidRPr="00CB17D9">
        <w:rPr>
          <w:b/>
          <w:bCs/>
          <w:strike/>
          <w:color w:val="FF0000"/>
          <w:sz w:val="22"/>
          <w:szCs w:val="22"/>
          <w:lang w:val="en-US"/>
        </w:rPr>
        <w:t> </w:t>
      </w:r>
      <w:r w:rsidR="00A550C5" w:rsidRPr="00CB17D9">
        <w:rPr>
          <w:bCs/>
          <w:strike/>
          <w:color w:val="FF0000"/>
          <w:sz w:val="22"/>
          <w:szCs w:val="22"/>
          <w:lang w:val="en-US"/>
        </w:rPr>
        <w:t>profile_layer_set_ref_minus1[ </w:t>
      </w:r>
      <w:proofErr w:type="spellStart"/>
      <w:r w:rsidR="00A550C5" w:rsidRPr="00CB17D9">
        <w:rPr>
          <w:bCs/>
          <w:strike/>
          <w:color w:val="FF0000"/>
          <w:sz w:val="22"/>
          <w:szCs w:val="22"/>
          <w:lang w:val="en-US"/>
        </w:rPr>
        <w:t>lsIdx</w:t>
      </w:r>
      <w:proofErr w:type="spellEnd"/>
      <w:r w:rsidR="00A550C5" w:rsidRPr="00CB17D9">
        <w:rPr>
          <w:bCs/>
          <w:strike/>
          <w:color w:val="FF0000"/>
          <w:sz w:val="22"/>
          <w:szCs w:val="22"/>
          <w:lang w:val="en-US"/>
        </w:rPr>
        <w:t> ] +1 )</w:t>
      </w:r>
      <w:r w:rsidR="00A550C5">
        <w:rPr>
          <w:rFonts w:eastAsiaTheme="minorEastAsia" w:hint="eastAsia"/>
          <w:bCs/>
          <w:strike/>
          <w:color w:val="FF0000"/>
          <w:sz w:val="22"/>
          <w:szCs w:val="22"/>
          <w:lang w:val="en-US" w:eastAsia="ja-JP"/>
        </w:rPr>
        <w:t xml:space="preserve"> </w:t>
      </w:r>
      <w:r w:rsidR="00A512C8">
        <w:rPr>
          <w:rFonts w:eastAsiaTheme="minorEastAsia" w:hint="eastAsia"/>
          <w:bCs/>
          <w:strike/>
          <w:color w:val="FF0000"/>
          <w:sz w:val="22"/>
          <w:szCs w:val="22"/>
          <w:lang w:val="en-US" w:eastAsia="ja-JP"/>
        </w:rPr>
        <w:t xml:space="preserve"> </w:t>
      </w:r>
      <w:r w:rsidR="000B6936" w:rsidRPr="000B6936">
        <w:rPr>
          <w:rFonts w:eastAsiaTheme="minorEastAsia"/>
          <w:bCs/>
          <w:sz w:val="22"/>
          <w:szCs w:val="22"/>
          <w:highlight w:val="yellow"/>
          <w:lang w:val="en-US" w:eastAsia="ja-JP"/>
        </w:rPr>
        <w:t xml:space="preserve">(i-1), where </w:t>
      </w:r>
      <w:r w:rsidR="00C0057E"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 xml:space="preserve">the value of </w:t>
      </w:r>
      <w:proofErr w:type="spellStart"/>
      <w:r w:rsidR="000B6936" w:rsidRPr="000B6936">
        <w:rPr>
          <w:rFonts w:eastAsiaTheme="minorEastAsia"/>
          <w:bCs/>
          <w:sz w:val="22"/>
          <w:szCs w:val="22"/>
          <w:highlight w:val="yellow"/>
          <w:lang w:val="en-US" w:eastAsia="ja-JP"/>
        </w:rPr>
        <w:t>i</w:t>
      </w:r>
      <w:proofErr w:type="spellEnd"/>
      <w:r w:rsidR="000B6936" w:rsidRPr="000B6936">
        <w:rPr>
          <w:rFonts w:eastAsiaTheme="minorEastAsia"/>
          <w:bCs/>
          <w:sz w:val="22"/>
          <w:szCs w:val="22"/>
          <w:highlight w:val="yellow"/>
          <w:lang w:val="en-US" w:eastAsia="ja-JP"/>
        </w:rPr>
        <w:t xml:space="preserve"> shall be in </w:t>
      </w:r>
      <w:r w:rsidR="00CC180B"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 xml:space="preserve">the </w:t>
      </w:r>
      <w:r w:rsidR="000B6936" w:rsidRPr="000B6936">
        <w:rPr>
          <w:rFonts w:eastAsiaTheme="minorEastAsia"/>
          <w:bCs/>
          <w:sz w:val="22"/>
          <w:szCs w:val="22"/>
          <w:highlight w:val="yellow"/>
          <w:lang w:val="en-US" w:eastAsia="ja-JP"/>
        </w:rPr>
        <w:t xml:space="preserve">range of 1 to </w:t>
      </w:r>
      <w:r w:rsidR="00B47BD4"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>(</w:t>
      </w:r>
      <w:r w:rsidR="000B6936" w:rsidRPr="000B6936">
        <w:rPr>
          <w:rFonts w:eastAsia="Batang"/>
          <w:bCs/>
          <w:highlight w:val="yellow"/>
          <w:lang w:val="en-US" w:eastAsia="ko-KR"/>
        </w:rPr>
        <w:t>vps_num_profile_tier_level_minus1</w:t>
      </w:r>
      <w:r w:rsidR="00B47BD4">
        <w:rPr>
          <w:rFonts w:eastAsiaTheme="minorEastAsia" w:hint="eastAsia"/>
          <w:bCs/>
          <w:highlight w:val="yellow"/>
          <w:lang w:val="en-US" w:eastAsia="ja-JP"/>
        </w:rPr>
        <w:t>+1)</w:t>
      </w:r>
      <w:r w:rsidR="000B6936" w:rsidRPr="000B6936">
        <w:rPr>
          <w:rFonts w:eastAsiaTheme="minorEastAsia"/>
          <w:bCs/>
          <w:sz w:val="22"/>
          <w:szCs w:val="22"/>
          <w:highlight w:val="yellow"/>
          <w:lang w:val="en-US" w:eastAsia="ja-JP"/>
        </w:rPr>
        <w:t>, inclusive</w:t>
      </w:r>
      <w:r w:rsidR="00A550C5" w:rsidRPr="009D28A3">
        <w:rPr>
          <w:bCs/>
          <w:sz w:val="22"/>
          <w:szCs w:val="22"/>
          <w:lang w:val="en-US"/>
        </w:rPr>
        <w:t>.</w:t>
      </w:r>
    </w:p>
    <w:p w:rsidR="009002F9" w:rsidRDefault="009002F9" w:rsidP="009002F9">
      <w:pPr>
        <w:pStyle w:val="3N"/>
        <w:rPr>
          <w:rFonts w:eastAsiaTheme="minorEastAsia"/>
          <w:bCs/>
          <w:sz w:val="22"/>
          <w:szCs w:val="22"/>
          <w:lang w:val="en-US" w:eastAsia="ja-JP"/>
        </w:rPr>
      </w:pPr>
      <w:r w:rsidRPr="009D28A3">
        <w:rPr>
          <w:bCs/>
          <w:sz w:val="22"/>
          <w:szCs w:val="22"/>
          <w:lang w:val="en-US"/>
        </w:rPr>
        <w:lastRenderedPageBreak/>
        <w:t xml:space="preserve">When </w:t>
      </w:r>
      <w:proofErr w:type="spellStart"/>
      <w:r w:rsidRPr="008846D6">
        <w:rPr>
          <w:bCs/>
          <w:sz w:val="22"/>
          <w:szCs w:val="22"/>
          <w:highlight w:val="yellow"/>
          <w:lang w:val="en-US"/>
        </w:rPr>
        <w:t>vps_profile_present_flag</w:t>
      </w:r>
      <w:proofErr w:type="spellEnd"/>
      <w:r w:rsidRPr="008846D6">
        <w:rPr>
          <w:bCs/>
          <w:sz w:val="22"/>
          <w:szCs w:val="22"/>
          <w:highlight w:val="yellow"/>
          <w:lang w:val="en-US"/>
        </w:rPr>
        <w:t>[ </w:t>
      </w:r>
      <w:proofErr w:type="spellStart"/>
      <w:r w:rsidRPr="008846D6">
        <w:rPr>
          <w:bCs/>
          <w:sz w:val="22"/>
          <w:szCs w:val="22"/>
          <w:highlight w:val="yellow"/>
          <w:lang w:val="en-US"/>
        </w:rPr>
        <w:t>i</w:t>
      </w:r>
      <w:proofErr w:type="spellEnd"/>
      <w:r w:rsidRPr="008846D6">
        <w:rPr>
          <w:bCs/>
          <w:sz w:val="22"/>
          <w:szCs w:val="22"/>
          <w:highlight w:val="yellow"/>
          <w:lang w:val="en-US"/>
        </w:rPr>
        <w:t> </w:t>
      </w:r>
      <w:r w:rsidRPr="008846D6"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>]</w:t>
      </w:r>
      <w:r w:rsidRPr="008846D6">
        <w:rPr>
          <w:rFonts w:eastAsiaTheme="minorEastAsia"/>
          <w:bCs/>
          <w:sz w:val="22"/>
          <w:szCs w:val="22"/>
          <w:highlight w:val="yellow"/>
          <w:lang w:val="en-US" w:eastAsia="ja-JP"/>
        </w:rPr>
        <w:t xml:space="preserve"> is equal to 0,</w:t>
      </w:r>
      <w:r>
        <w:rPr>
          <w:rFonts w:eastAsiaTheme="minorEastAsia"/>
          <w:bCs/>
          <w:sz w:val="22"/>
          <w:szCs w:val="22"/>
          <w:lang w:val="en-US" w:eastAsia="ja-JP"/>
        </w:rPr>
        <w:t xml:space="preserve"> </w:t>
      </w:r>
      <w:r w:rsidRPr="009D28A3">
        <w:rPr>
          <w:bCs/>
          <w:sz w:val="22"/>
          <w:szCs w:val="22"/>
          <w:lang w:val="en-US"/>
        </w:rPr>
        <w:t xml:space="preserve">the syntax elements </w:t>
      </w:r>
      <w:proofErr w:type="spellStart"/>
      <w:r w:rsidRPr="009D28A3">
        <w:rPr>
          <w:bCs/>
          <w:sz w:val="22"/>
          <w:szCs w:val="22"/>
          <w:lang w:val="en-US"/>
        </w:rPr>
        <w:t>sub_layer_profile_space</w:t>
      </w:r>
      <w:proofErr w:type="spellEnd"/>
      <w:r w:rsidRPr="009D28A3">
        <w:rPr>
          <w:bCs/>
          <w:sz w:val="22"/>
          <w:szCs w:val="22"/>
          <w:lang w:val="en-US"/>
        </w:rPr>
        <w:t>[ </w:t>
      </w:r>
      <w:proofErr w:type="spellStart"/>
      <w:r w:rsidRPr="009D28A3">
        <w:rPr>
          <w:bCs/>
          <w:sz w:val="22"/>
          <w:szCs w:val="22"/>
          <w:lang w:val="en-US"/>
        </w:rPr>
        <w:t>i</w:t>
      </w:r>
      <w:proofErr w:type="spellEnd"/>
      <w:r w:rsidRPr="009D28A3">
        <w:rPr>
          <w:bCs/>
          <w:sz w:val="22"/>
          <w:szCs w:val="22"/>
          <w:lang w:val="en-US"/>
        </w:rPr>
        <w:t xml:space="preserve"> ], </w:t>
      </w:r>
      <w:proofErr w:type="spellStart"/>
      <w:r w:rsidRPr="009D28A3">
        <w:rPr>
          <w:bCs/>
          <w:sz w:val="22"/>
          <w:szCs w:val="22"/>
          <w:lang w:val="en-US"/>
        </w:rPr>
        <w:t>sub_layer_tier_flag</w:t>
      </w:r>
      <w:proofErr w:type="spellEnd"/>
      <w:r w:rsidRPr="009D28A3">
        <w:rPr>
          <w:bCs/>
          <w:sz w:val="22"/>
          <w:szCs w:val="22"/>
          <w:lang w:val="en-US"/>
        </w:rPr>
        <w:t>[ </w:t>
      </w:r>
      <w:proofErr w:type="spellStart"/>
      <w:r w:rsidRPr="009D28A3">
        <w:rPr>
          <w:bCs/>
          <w:sz w:val="22"/>
          <w:szCs w:val="22"/>
          <w:lang w:val="en-US"/>
        </w:rPr>
        <w:t>i</w:t>
      </w:r>
      <w:proofErr w:type="spellEnd"/>
      <w:r w:rsidRPr="009D28A3">
        <w:rPr>
          <w:bCs/>
          <w:sz w:val="22"/>
          <w:szCs w:val="22"/>
          <w:lang w:val="en-US"/>
        </w:rPr>
        <w:t xml:space="preserve"> ], </w:t>
      </w:r>
      <w:proofErr w:type="spellStart"/>
      <w:r w:rsidRPr="009D28A3">
        <w:rPr>
          <w:bCs/>
          <w:sz w:val="22"/>
          <w:szCs w:val="22"/>
          <w:lang w:val="en-US"/>
        </w:rPr>
        <w:t>sub_layer_profile_idc</w:t>
      </w:r>
      <w:proofErr w:type="spellEnd"/>
      <w:r w:rsidRPr="009D28A3">
        <w:rPr>
          <w:bCs/>
          <w:sz w:val="22"/>
          <w:szCs w:val="22"/>
          <w:lang w:val="en-US"/>
        </w:rPr>
        <w:t>[ </w:t>
      </w:r>
      <w:proofErr w:type="spellStart"/>
      <w:r w:rsidRPr="009D28A3">
        <w:rPr>
          <w:bCs/>
          <w:sz w:val="22"/>
          <w:szCs w:val="22"/>
          <w:lang w:val="en-US"/>
        </w:rPr>
        <w:t>i</w:t>
      </w:r>
      <w:proofErr w:type="spellEnd"/>
      <w:r w:rsidRPr="009D28A3">
        <w:rPr>
          <w:bCs/>
          <w:sz w:val="22"/>
          <w:szCs w:val="22"/>
          <w:lang w:val="en-US"/>
        </w:rPr>
        <w:t xml:space="preserve"> ], </w:t>
      </w:r>
      <w:proofErr w:type="spellStart"/>
      <w:r w:rsidRPr="009D28A3">
        <w:rPr>
          <w:bCs/>
          <w:sz w:val="22"/>
          <w:szCs w:val="22"/>
          <w:lang w:val="en-US"/>
        </w:rPr>
        <w:t>sub_layer_profile_compatibility_flag</w:t>
      </w:r>
      <w:proofErr w:type="spellEnd"/>
      <w:r w:rsidRPr="009D28A3">
        <w:rPr>
          <w:bCs/>
          <w:sz w:val="22"/>
          <w:szCs w:val="22"/>
          <w:lang w:val="en-US"/>
        </w:rPr>
        <w:t>[ </w:t>
      </w:r>
      <w:proofErr w:type="spellStart"/>
      <w:r w:rsidRPr="009D28A3">
        <w:rPr>
          <w:bCs/>
          <w:sz w:val="22"/>
          <w:szCs w:val="22"/>
          <w:lang w:val="en-US"/>
        </w:rPr>
        <w:t>i</w:t>
      </w:r>
      <w:proofErr w:type="spellEnd"/>
      <w:r w:rsidRPr="009D28A3">
        <w:rPr>
          <w:bCs/>
          <w:sz w:val="22"/>
          <w:szCs w:val="22"/>
          <w:lang w:val="en-US"/>
        </w:rPr>
        <w:t xml:space="preserve"> ][ j ], </w:t>
      </w:r>
      <w:proofErr w:type="spellStart"/>
      <w:r w:rsidRPr="009D28A3">
        <w:rPr>
          <w:bCs/>
          <w:sz w:val="22"/>
          <w:szCs w:val="22"/>
          <w:lang w:val="en-US"/>
        </w:rPr>
        <w:t>sub_laye</w:t>
      </w:r>
      <w:r>
        <w:rPr>
          <w:bCs/>
          <w:sz w:val="22"/>
          <w:szCs w:val="22"/>
          <w:lang w:val="en-US"/>
        </w:rPr>
        <w:t>r_progressive_source_flag</w:t>
      </w:r>
      <w:proofErr w:type="spellEnd"/>
      <w:r>
        <w:rPr>
          <w:bCs/>
          <w:sz w:val="22"/>
          <w:szCs w:val="22"/>
          <w:lang w:val="en-US"/>
        </w:rPr>
        <w:t>[ </w:t>
      </w:r>
      <w:proofErr w:type="spellStart"/>
      <w:r>
        <w:rPr>
          <w:bCs/>
          <w:sz w:val="22"/>
          <w:szCs w:val="22"/>
          <w:lang w:val="en-US"/>
        </w:rPr>
        <w:t>i</w:t>
      </w:r>
      <w:proofErr w:type="spellEnd"/>
      <w:r>
        <w:rPr>
          <w:bCs/>
          <w:sz w:val="22"/>
          <w:szCs w:val="22"/>
          <w:lang w:val="en-US"/>
        </w:rPr>
        <w:t> ],</w:t>
      </w:r>
      <w:r>
        <w:rPr>
          <w:rFonts w:eastAsiaTheme="minorEastAsia" w:hint="eastAsia"/>
          <w:bCs/>
          <w:sz w:val="22"/>
          <w:szCs w:val="22"/>
          <w:lang w:val="en-US" w:eastAsia="ja-JP"/>
        </w:rPr>
        <w:t xml:space="preserve"> </w:t>
      </w:r>
      <w:proofErr w:type="spellStart"/>
      <w:r w:rsidRPr="009D28A3">
        <w:rPr>
          <w:bCs/>
          <w:sz w:val="22"/>
          <w:szCs w:val="22"/>
          <w:lang w:val="en-US"/>
        </w:rPr>
        <w:t>sub_layer_interlaced_source_flag</w:t>
      </w:r>
      <w:proofErr w:type="spellEnd"/>
      <w:r w:rsidRPr="009D28A3">
        <w:rPr>
          <w:bCs/>
          <w:sz w:val="22"/>
          <w:szCs w:val="22"/>
          <w:lang w:val="en-US"/>
        </w:rPr>
        <w:t>[ </w:t>
      </w:r>
      <w:proofErr w:type="spellStart"/>
      <w:r w:rsidRPr="009D28A3">
        <w:rPr>
          <w:bCs/>
          <w:sz w:val="22"/>
          <w:szCs w:val="22"/>
          <w:lang w:val="en-US"/>
        </w:rPr>
        <w:t>i</w:t>
      </w:r>
      <w:proofErr w:type="spellEnd"/>
      <w:r w:rsidRPr="009D28A3">
        <w:rPr>
          <w:bCs/>
          <w:sz w:val="22"/>
          <w:szCs w:val="22"/>
          <w:lang w:val="en-US"/>
        </w:rPr>
        <w:t xml:space="preserve"> ], </w:t>
      </w:r>
      <w:proofErr w:type="spellStart"/>
      <w:r w:rsidRPr="009D28A3">
        <w:rPr>
          <w:bCs/>
          <w:sz w:val="22"/>
          <w:szCs w:val="22"/>
          <w:lang w:val="en-US"/>
        </w:rPr>
        <w:t>sub_layer_non_packed_constraint_flag</w:t>
      </w:r>
      <w:proofErr w:type="spellEnd"/>
      <w:r w:rsidRPr="009D28A3">
        <w:rPr>
          <w:bCs/>
          <w:sz w:val="22"/>
          <w:szCs w:val="22"/>
          <w:lang w:val="en-US"/>
        </w:rPr>
        <w:t>[ </w:t>
      </w:r>
      <w:proofErr w:type="spellStart"/>
      <w:r w:rsidRPr="009D28A3">
        <w:rPr>
          <w:bCs/>
          <w:sz w:val="22"/>
          <w:szCs w:val="22"/>
          <w:lang w:val="en-US"/>
        </w:rPr>
        <w:t>i</w:t>
      </w:r>
      <w:proofErr w:type="spellEnd"/>
      <w:r w:rsidRPr="009D28A3">
        <w:rPr>
          <w:bCs/>
          <w:sz w:val="22"/>
          <w:szCs w:val="22"/>
          <w:lang w:val="en-US"/>
        </w:rPr>
        <w:t xml:space="preserve"> ], </w:t>
      </w:r>
      <w:proofErr w:type="spellStart"/>
      <w:r w:rsidRPr="009D28A3">
        <w:rPr>
          <w:bCs/>
          <w:sz w:val="22"/>
          <w:szCs w:val="22"/>
          <w:lang w:val="en-US"/>
        </w:rPr>
        <w:t>sub_layer_frame_only_constraint_flag</w:t>
      </w:r>
      <w:proofErr w:type="spellEnd"/>
      <w:r w:rsidRPr="009D28A3">
        <w:rPr>
          <w:bCs/>
          <w:sz w:val="22"/>
          <w:szCs w:val="22"/>
          <w:lang w:val="en-US"/>
        </w:rPr>
        <w:t>[ </w:t>
      </w:r>
      <w:proofErr w:type="spellStart"/>
      <w:r w:rsidRPr="009D28A3">
        <w:rPr>
          <w:bCs/>
          <w:sz w:val="22"/>
          <w:szCs w:val="22"/>
          <w:lang w:val="en-US"/>
        </w:rPr>
        <w:t>i</w:t>
      </w:r>
      <w:proofErr w:type="spellEnd"/>
      <w:r w:rsidRPr="009D28A3">
        <w:rPr>
          <w:bCs/>
          <w:sz w:val="22"/>
          <w:szCs w:val="22"/>
          <w:lang w:val="en-US"/>
        </w:rPr>
        <w:t> ], sub_layer_reserved_zero_44bits[ </w:t>
      </w:r>
      <w:proofErr w:type="spellStart"/>
      <w:r w:rsidRPr="009D28A3">
        <w:rPr>
          <w:bCs/>
          <w:sz w:val="22"/>
          <w:szCs w:val="22"/>
          <w:lang w:val="en-US"/>
        </w:rPr>
        <w:t>i</w:t>
      </w:r>
      <w:proofErr w:type="spellEnd"/>
      <w:r w:rsidRPr="009D28A3">
        <w:rPr>
          <w:bCs/>
          <w:sz w:val="22"/>
          <w:szCs w:val="22"/>
          <w:lang w:val="en-US"/>
        </w:rPr>
        <w:t xml:space="preserve"> ] </w:t>
      </w:r>
      <w:r w:rsidRPr="00532DD0">
        <w:rPr>
          <w:bCs/>
          <w:strike/>
          <w:color w:val="FF0000"/>
          <w:sz w:val="22"/>
          <w:szCs w:val="22"/>
          <w:lang w:val="en-US"/>
        </w:rPr>
        <w:t xml:space="preserve">are not present </w:t>
      </w:r>
      <w:r w:rsidRPr="00F5077E">
        <w:rPr>
          <w:bCs/>
          <w:strike/>
          <w:color w:val="FF0000"/>
          <w:sz w:val="22"/>
          <w:szCs w:val="22"/>
          <w:lang w:val="en-US"/>
        </w:rPr>
        <w:t>for the applicable layer set</w:t>
      </w:r>
      <w:r>
        <w:rPr>
          <w:rFonts w:eastAsiaTheme="minorEastAsia" w:hint="eastAsia"/>
          <w:bCs/>
          <w:sz w:val="22"/>
          <w:szCs w:val="22"/>
          <w:lang w:val="en-US" w:eastAsia="ja-JP"/>
        </w:rPr>
        <w:t xml:space="preserve"> </w:t>
      </w:r>
      <w:r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>in</w:t>
      </w:r>
      <w:r w:rsidRPr="00F5077E"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 xml:space="preserve"> the </w:t>
      </w:r>
      <w:proofErr w:type="spellStart"/>
      <w:r w:rsidRPr="00F5077E"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>i-th</w:t>
      </w:r>
      <w:proofErr w:type="spellEnd"/>
      <w:r w:rsidRPr="00F5077E">
        <w:rPr>
          <w:rFonts w:eastAsiaTheme="minorEastAsia" w:hint="eastAsia"/>
          <w:bCs/>
          <w:color w:val="FF0000"/>
          <w:sz w:val="22"/>
          <w:szCs w:val="22"/>
          <w:highlight w:val="yellow"/>
          <w:lang w:val="en-US" w:eastAsia="ja-JP"/>
        </w:rPr>
        <w:t xml:space="preserve"> </w:t>
      </w:r>
      <w:proofErr w:type="spellStart"/>
      <w:r w:rsidRPr="000B6936">
        <w:rPr>
          <w:rFonts w:eastAsiaTheme="minorEastAsia"/>
          <w:bCs/>
          <w:sz w:val="22"/>
          <w:szCs w:val="22"/>
          <w:highlight w:val="yellow"/>
          <w:lang w:val="en-US" w:eastAsia="ja-JP"/>
        </w:rPr>
        <w:t>profile_tier_level</w:t>
      </w:r>
      <w:proofErr w:type="spellEnd"/>
      <w:r w:rsidRPr="000B6936">
        <w:rPr>
          <w:rFonts w:eastAsiaTheme="minorEastAsia"/>
          <w:bCs/>
          <w:sz w:val="22"/>
          <w:szCs w:val="22"/>
          <w:highlight w:val="yellow"/>
          <w:lang w:val="en-US" w:eastAsia="ja-JP"/>
        </w:rPr>
        <w:t>( ) syntax structure</w:t>
      </w:r>
      <w:r w:rsidRPr="009D28A3">
        <w:rPr>
          <w:bCs/>
          <w:sz w:val="22"/>
          <w:szCs w:val="22"/>
          <w:lang w:val="en-US"/>
        </w:rPr>
        <w:t xml:space="preserve">, </w:t>
      </w:r>
      <w:r w:rsidRPr="00C26612">
        <w:rPr>
          <w:bCs/>
          <w:strike/>
          <w:color w:val="FF0000"/>
          <w:sz w:val="22"/>
          <w:szCs w:val="22"/>
          <w:lang w:val="en-US"/>
        </w:rPr>
        <w:t xml:space="preserve">and they are present in or inferred for </w:t>
      </w:r>
      <w:r w:rsidRPr="00F5077E">
        <w:rPr>
          <w:bCs/>
          <w:strike/>
          <w:color w:val="FF0000"/>
          <w:sz w:val="22"/>
          <w:szCs w:val="22"/>
          <w:lang w:val="en-US"/>
        </w:rPr>
        <w:t>the layer set specified by the index (</w:t>
      </w:r>
      <w:r w:rsidRPr="00F5077E">
        <w:rPr>
          <w:b/>
          <w:bCs/>
          <w:strike/>
          <w:color w:val="FF0000"/>
          <w:sz w:val="22"/>
          <w:szCs w:val="22"/>
          <w:lang w:val="en-US"/>
        </w:rPr>
        <w:t> </w:t>
      </w:r>
      <w:r w:rsidRPr="00F5077E">
        <w:rPr>
          <w:bCs/>
          <w:strike/>
          <w:color w:val="FF0000"/>
          <w:sz w:val="22"/>
          <w:szCs w:val="22"/>
          <w:lang w:val="en-US"/>
        </w:rPr>
        <w:t>profile_layer_set_ref_minus1[ </w:t>
      </w:r>
      <w:proofErr w:type="spellStart"/>
      <w:r w:rsidRPr="00F5077E">
        <w:rPr>
          <w:bCs/>
          <w:strike/>
          <w:color w:val="FF0000"/>
          <w:sz w:val="22"/>
          <w:szCs w:val="22"/>
          <w:lang w:val="en-US"/>
        </w:rPr>
        <w:t>lsIdx</w:t>
      </w:r>
      <w:proofErr w:type="spellEnd"/>
      <w:r w:rsidRPr="00F5077E">
        <w:rPr>
          <w:bCs/>
          <w:strike/>
          <w:color w:val="FF0000"/>
          <w:sz w:val="22"/>
          <w:szCs w:val="22"/>
          <w:lang w:val="en-US"/>
        </w:rPr>
        <w:t> ] +1 )</w:t>
      </w:r>
      <w:r w:rsidRPr="00C26612">
        <w:rPr>
          <w:rFonts w:ascii="ＭＳ 明朝" w:eastAsia="ＭＳ 明朝" w:hAnsi="ＭＳ 明朝" w:hint="eastAsia"/>
          <w:bCs/>
          <w:strike/>
          <w:color w:val="FF0000"/>
          <w:sz w:val="22"/>
          <w:szCs w:val="22"/>
          <w:lang w:val="en-US" w:eastAsia="ja-JP"/>
        </w:rPr>
        <w:t>,</w:t>
      </w:r>
      <w:r w:rsidRPr="00532DD0">
        <w:rPr>
          <w:bCs/>
          <w:strike/>
          <w:color w:val="FF0000"/>
          <w:sz w:val="22"/>
          <w:szCs w:val="22"/>
          <w:lang w:val="en-US"/>
        </w:rPr>
        <w:t xml:space="preserve"> they</w:t>
      </w:r>
      <w:r w:rsidRPr="009D28A3">
        <w:rPr>
          <w:bCs/>
          <w:sz w:val="22"/>
          <w:szCs w:val="22"/>
          <w:lang w:val="en-US"/>
        </w:rPr>
        <w:t xml:space="preserve"> are inferred to be equal to the corresponding values of the </w:t>
      </w:r>
      <w:r w:rsidRPr="00C26612">
        <w:rPr>
          <w:bCs/>
          <w:strike/>
          <w:color w:val="FF0000"/>
          <w:sz w:val="22"/>
          <w:szCs w:val="22"/>
          <w:lang w:val="en-US"/>
        </w:rPr>
        <w:t>layer set</w:t>
      </w:r>
      <w:r>
        <w:rPr>
          <w:bCs/>
          <w:sz w:val="22"/>
          <w:szCs w:val="22"/>
          <w:lang w:val="en-US"/>
        </w:rPr>
        <w:t xml:space="preserve"> </w:t>
      </w:r>
      <w:r w:rsidRPr="000B6936">
        <w:rPr>
          <w:rFonts w:eastAsiaTheme="minorEastAsia"/>
          <w:bCs/>
          <w:sz w:val="22"/>
          <w:szCs w:val="22"/>
          <w:highlight w:val="yellow"/>
          <w:lang w:val="en-US" w:eastAsia="ja-JP"/>
        </w:rPr>
        <w:t xml:space="preserve">prior </w:t>
      </w:r>
      <w:proofErr w:type="spellStart"/>
      <w:r>
        <w:rPr>
          <w:rFonts w:eastAsiaTheme="minorEastAsia"/>
          <w:bCs/>
          <w:sz w:val="22"/>
          <w:szCs w:val="22"/>
          <w:highlight w:val="yellow"/>
          <w:lang w:val="en-US" w:eastAsia="ja-JP"/>
        </w:rPr>
        <w:t>p</w:t>
      </w:r>
      <w:r w:rsidRPr="00C26612"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>rofile_</w:t>
      </w:r>
      <w:r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>tier_level</w:t>
      </w:r>
      <w:proofErr w:type="spellEnd"/>
      <w:r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>( ) syntax structure</w:t>
      </w:r>
      <w:r w:rsidRPr="009D28A3">
        <w:rPr>
          <w:bCs/>
          <w:sz w:val="22"/>
          <w:szCs w:val="22"/>
          <w:lang w:val="en-US"/>
        </w:rPr>
        <w:t xml:space="preserve"> specified by the index </w:t>
      </w:r>
      <w:r w:rsidRPr="00C26612">
        <w:rPr>
          <w:bCs/>
          <w:strike/>
          <w:color w:val="FF0000"/>
          <w:sz w:val="22"/>
          <w:szCs w:val="22"/>
          <w:lang w:val="en-US"/>
        </w:rPr>
        <w:t>(</w:t>
      </w:r>
      <w:r w:rsidRPr="00C26612">
        <w:rPr>
          <w:b/>
          <w:bCs/>
          <w:strike/>
          <w:color w:val="FF0000"/>
          <w:sz w:val="22"/>
          <w:szCs w:val="22"/>
          <w:lang w:val="en-US"/>
        </w:rPr>
        <w:t> </w:t>
      </w:r>
      <w:r w:rsidRPr="00C26612">
        <w:rPr>
          <w:bCs/>
          <w:strike/>
          <w:color w:val="FF0000"/>
          <w:sz w:val="22"/>
          <w:szCs w:val="22"/>
          <w:lang w:val="en-US"/>
        </w:rPr>
        <w:t>profile_layer_set_ref_minus1[ </w:t>
      </w:r>
      <w:proofErr w:type="spellStart"/>
      <w:r w:rsidRPr="00C26612">
        <w:rPr>
          <w:bCs/>
          <w:strike/>
          <w:color w:val="FF0000"/>
          <w:sz w:val="22"/>
          <w:szCs w:val="22"/>
          <w:lang w:val="en-US"/>
        </w:rPr>
        <w:t>lsIdx</w:t>
      </w:r>
      <w:proofErr w:type="spellEnd"/>
      <w:r w:rsidRPr="00C26612">
        <w:rPr>
          <w:bCs/>
          <w:strike/>
          <w:color w:val="FF0000"/>
          <w:sz w:val="22"/>
          <w:szCs w:val="22"/>
          <w:lang w:val="en-US"/>
        </w:rPr>
        <w:t> ] +1 )</w:t>
      </w:r>
      <w:r w:rsidRPr="000B6936">
        <w:rPr>
          <w:rFonts w:eastAsiaTheme="minorEastAsia"/>
          <w:bCs/>
          <w:sz w:val="22"/>
          <w:szCs w:val="22"/>
          <w:lang w:val="en-US" w:eastAsia="ja-JP"/>
        </w:rPr>
        <w:t xml:space="preserve"> </w:t>
      </w:r>
      <w:r w:rsidRPr="000B6936">
        <w:rPr>
          <w:rFonts w:eastAsiaTheme="minorEastAsia"/>
          <w:bCs/>
          <w:sz w:val="22"/>
          <w:szCs w:val="22"/>
          <w:highlight w:val="yellow"/>
          <w:lang w:val="en-US" w:eastAsia="ja-JP"/>
        </w:rPr>
        <w:t>(i-1)</w:t>
      </w:r>
      <w:r w:rsidRPr="00C0057E"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 xml:space="preserve">, where </w:t>
      </w:r>
      <w:r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 xml:space="preserve">the value of </w:t>
      </w:r>
      <w:proofErr w:type="spellStart"/>
      <w:r w:rsidRPr="00C0057E">
        <w:rPr>
          <w:rFonts w:eastAsiaTheme="minorEastAsia"/>
          <w:bCs/>
          <w:sz w:val="22"/>
          <w:szCs w:val="22"/>
          <w:highlight w:val="yellow"/>
          <w:lang w:val="en-US" w:eastAsia="ja-JP"/>
        </w:rPr>
        <w:t>i</w:t>
      </w:r>
      <w:proofErr w:type="spellEnd"/>
      <w:r w:rsidRPr="00C0057E">
        <w:rPr>
          <w:rFonts w:eastAsiaTheme="minorEastAsia"/>
          <w:bCs/>
          <w:sz w:val="22"/>
          <w:szCs w:val="22"/>
          <w:highlight w:val="yellow"/>
          <w:lang w:val="en-US" w:eastAsia="ja-JP"/>
        </w:rPr>
        <w:t xml:space="preserve"> </w:t>
      </w:r>
      <w:r w:rsidRPr="00C0057E"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 xml:space="preserve">shall be in </w:t>
      </w:r>
      <w:r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 xml:space="preserve">the </w:t>
      </w:r>
      <w:r w:rsidRPr="00C0057E"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 xml:space="preserve">range of 1 to </w:t>
      </w:r>
      <w:r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>(</w:t>
      </w:r>
      <w:r w:rsidRPr="00B47BD4">
        <w:rPr>
          <w:rFonts w:eastAsia="Batang"/>
          <w:bCs/>
          <w:highlight w:val="yellow"/>
          <w:lang w:val="en-US" w:eastAsia="ko-KR"/>
        </w:rPr>
        <w:t>vps_num_profile_tier_level_minus1</w:t>
      </w:r>
      <w:r>
        <w:rPr>
          <w:rFonts w:eastAsiaTheme="minorEastAsia" w:hint="eastAsia"/>
          <w:bCs/>
          <w:highlight w:val="yellow"/>
          <w:lang w:val="en-US" w:eastAsia="ja-JP"/>
        </w:rPr>
        <w:t>+1)</w:t>
      </w:r>
      <w:r w:rsidRPr="00C0057E">
        <w:rPr>
          <w:rFonts w:eastAsiaTheme="minorEastAsia" w:hint="eastAsia"/>
          <w:bCs/>
          <w:sz w:val="22"/>
          <w:szCs w:val="22"/>
          <w:highlight w:val="yellow"/>
          <w:lang w:val="en-US" w:eastAsia="ja-JP"/>
        </w:rPr>
        <w:t>, inclusive</w:t>
      </w:r>
      <w:r>
        <w:rPr>
          <w:bCs/>
          <w:sz w:val="22"/>
          <w:szCs w:val="22"/>
          <w:lang w:val="en-US"/>
        </w:rPr>
        <w:t>.</w:t>
      </w:r>
    </w:p>
    <w:p w:rsidR="00F8745B" w:rsidRPr="00F8745B" w:rsidRDefault="00F8745B" w:rsidP="00A550C5">
      <w:pPr>
        <w:pStyle w:val="3N"/>
        <w:rPr>
          <w:rFonts w:eastAsiaTheme="minorEastAsia"/>
          <w:sz w:val="22"/>
          <w:szCs w:val="22"/>
          <w:lang w:val="en-US" w:eastAsia="ja-JP"/>
        </w:rPr>
      </w:pPr>
    </w:p>
    <w:p w:rsidR="0071229E" w:rsidRDefault="00F51703">
      <w:pPr>
        <w:pStyle w:val="2"/>
        <w:rPr>
          <w:lang w:eastAsia="ja-JP"/>
        </w:rPr>
      </w:pPr>
      <w:r>
        <w:rPr>
          <w:rFonts w:hint="eastAsia"/>
          <w:lang w:eastAsia="ja-JP"/>
        </w:rPr>
        <w:t xml:space="preserve">Solution regarding issue </w:t>
      </w:r>
      <w:r w:rsidR="00576D68">
        <w:rPr>
          <w:lang w:eastAsia="ja-JP"/>
        </w:rPr>
        <w:t>B</w:t>
      </w:r>
    </w:p>
    <w:p w:rsidR="009C3D34" w:rsidRDefault="0088046A" w:rsidP="00532DD0">
      <w:pPr>
        <w:tabs>
          <w:tab w:val="clear" w:pos="360"/>
          <w:tab w:val="clear" w:pos="720"/>
          <w:tab w:val="clear" w:pos="1080"/>
          <w:tab w:val="clear" w:pos="1440"/>
        </w:tabs>
        <w:rPr>
          <w:lang w:val="en-CA" w:eastAsia="ja-JP"/>
        </w:rPr>
      </w:pPr>
      <w:r>
        <w:rPr>
          <w:bCs/>
          <w:szCs w:val="22"/>
          <w:lang w:eastAsia="ja-JP"/>
        </w:rPr>
        <w:t>I</w:t>
      </w:r>
      <w:r>
        <w:rPr>
          <w:rFonts w:hint="eastAsia"/>
          <w:bCs/>
          <w:szCs w:val="22"/>
          <w:lang w:eastAsia="ja-JP"/>
        </w:rPr>
        <w:t xml:space="preserve">n addition to </w:t>
      </w:r>
      <w:r w:rsidR="006D6AE2">
        <w:rPr>
          <w:rFonts w:hint="eastAsia"/>
          <w:bCs/>
          <w:szCs w:val="22"/>
          <w:lang w:eastAsia="ja-JP"/>
        </w:rPr>
        <w:t xml:space="preserve">the above </w:t>
      </w:r>
      <w:r>
        <w:rPr>
          <w:rFonts w:hint="eastAsia"/>
          <w:bCs/>
          <w:szCs w:val="22"/>
          <w:lang w:eastAsia="ja-JP"/>
        </w:rPr>
        <w:t xml:space="preserve">changes of </w:t>
      </w:r>
      <w:r w:rsidR="0066560F">
        <w:rPr>
          <w:rFonts w:hint="eastAsia"/>
          <w:bCs/>
          <w:szCs w:val="22"/>
          <w:lang w:eastAsia="ja-JP"/>
        </w:rPr>
        <w:t>iss</w:t>
      </w:r>
      <w:r w:rsidR="00986DFA">
        <w:rPr>
          <w:rFonts w:hint="eastAsia"/>
          <w:bCs/>
          <w:szCs w:val="22"/>
          <w:lang w:eastAsia="ja-JP"/>
        </w:rPr>
        <w:t>ue A</w:t>
      </w:r>
      <w:r>
        <w:rPr>
          <w:rFonts w:hint="eastAsia"/>
          <w:bCs/>
          <w:szCs w:val="22"/>
          <w:lang w:eastAsia="ja-JP"/>
        </w:rPr>
        <w:t xml:space="preserve">, </w:t>
      </w:r>
      <w:r w:rsidR="002A72BE">
        <w:rPr>
          <w:rFonts w:hint="eastAsia"/>
          <w:bCs/>
          <w:szCs w:val="22"/>
          <w:lang w:eastAsia="ja-JP"/>
        </w:rPr>
        <w:t xml:space="preserve">the </w:t>
      </w:r>
      <w:r>
        <w:rPr>
          <w:rFonts w:hint="eastAsia"/>
          <w:bCs/>
          <w:szCs w:val="22"/>
          <w:lang w:eastAsia="ja-JP"/>
        </w:rPr>
        <w:t>following changes are applied</w:t>
      </w:r>
      <w:r w:rsidR="009C3D34">
        <w:rPr>
          <w:rFonts w:hint="eastAsia"/>
          <w:lang w:val="en-CA" w:eastAsia="ja-JP"/>
        </w:rPr>
        <w:t xml:space="preserve">; </w:t>
      </w:r>
    </w:p>
    <w:p w:rsidR="00442972" w:rsidRPr="00532DD0" w:rsidRDefault="009C3D34" w:rsidP="00532DD0">
      <w:pPr>
        <w:pStyle w:val="ab"/>
        <w:numPr>
          <w:ilvl w:val="0"/>
          <w:numId w:val="21"/>
        </w:numPr>
        <w:ind w:leftChars="0"/>
        <w:rPr>
          <w:lang w:val="en-CA" w:eastAsia="ja-JP"/>
        </w:rPr>
      </w:pPr>
      <w:r>
        <w:rPr>
          <w:lang w:val="en-CA" w:eastAsia="ja-JP"/>
        </w:rPr>
        <w:t xml:space="preserve">Add inference rule </w:t>
      </w:r>
      <w:r>
        <w:rPr>
          <w:rFonts w:hint="eastAsia"/>
          <w:lang w:val="en-CA" w:eastAsia="ja-JP"/>
        </w:rPr>
        <w:t xml:space="preserve">which indicates that, when the level information is not present for the </w:t>
      </w:r>
      <w:proofErr w:type="spellStart"/>
      <w:r>
        <w:rPr>
          <w:rFonts w:hint="eastAsia"/>
          <w:lang w:val="en-CA" w:eastAsia="ja-JP"/>
        </w:rPr>
        <w:t>i-th</w:t>
      </w:r>
      <w:proofErr w:type="spellEnd"/>
      <w:r>
        <w:rPr>
          <w:rFonts w:hint="eastAsia"/>
          <w:lang w:val="en-CA" w:eastAsia="ja-JP"/>
        </w:rPr>
        <w:t xml:space="preserve"> sub-layer, it is </w:t>
      </w:r>
      <w:r>
        <w:rPr>
          <w:lang w:val="en-CA" w:eastAsia="ja-JP"/>
        </w:rPr>
        <w:t>inferred</w:t>
      </w:r>
      <w:r>
        <w:rPr>
          <w:rFonts w:hint="eastAsia"/>
          <w:lang w:val="en-CA" w:eastAsia="ja-JP"/>
        </w:rPr>
        <w:t xml:space="preserve"> to be equal to the (i+1)-</w:t>
      </w:r>
      <w:proofErr w:type="spellStart"/>
      <w:proofErr w:type="gramStart"/>
      <w:r>
        <w:rPr>
          <w:rFonts w:hint="eastAsia"/>
          <w:lang w:val="en-CA" w:eastAsia="ja-JP"/>
        </w:rPr>
        <w:t>th</w:t>
      </w:r>
      <w:proofErr w:type="spellEnd"/>
      <w:proofErr w:type="gramEnd"/>
      <w:r>
        <w:rPr>
          <w:rFonts w:hint="eastAsia"/>
          <w:lang w:val="en-CA" w:eastAsia="ja-JP"/>
        </w:rPr>
        <w:t xml:space="preserve"> sub-layer</w:t>
      </w:r>
      <w:r>
        <w:rPr>
          <w:lang w:val="en-CA" w:eastAsia="ja-JP"/>
        </w:rPr>
        <w:t>’</w:t>
      </w:r>
      <w:r>
        <w:rPr>
          <w:rFonts w:hint="eastAsia"/>
          <w:lang w:val="en-CA" w:eastAsia="ja-JP"/>
        </w:rPr>
        <w:t>s</w:t>
      </w:r>
      <w:r w:rsidR="00EB7EB1">
        <w:rPr>
          <w:lang w:val="en-CA" w:eastAsia="ja-JP"/>
        </w:rPr>
        <w:t xml:space="preserve"> or general level information</w:t>
      </w:r>
      <w:r>
        <w:rPr>
          <w:rFonts w:hint="eastAsia"/>
          <w:lang w:val="en-CA" w:eastAsia="ja-JP"/>
        </w:rPr>
        <w:t>.</w:t>
      </w:r>
    </w:p>
    <w:p w:rsidR="0096403E" w:rsidRPr="00442972" w:rsidRDefault="009C3D34" w:rsidP="00101256">
      <w:pPr>
        <w:pStyle w:val="ab"/>
        <w:numPr>
          <w:ilvl w:val="0"/>
          <w:numId w:val="21"/>
        </w:numPr>
        <w:ind w:leftChars="0"/>
        <w:rPr>
          <w:lang w:val="en-CA" w:eastAsia="ja-JP"/>
        </w:rPr>
      </w:pPr>
      <w:r w:rsidRPr="00442972">
        <w:rPr>
          <w:lang w:val="en-CA" w:eastAsia="ja-JP"/>
        </w:rPr>
        <w:t xml:space="preserve">Add inference rule </w:t>
      </w:r>
      <w:r w:rsidRPr="00442972">
        <w:rPr>
          <w:rFonts w:hint="eastAsia"/>
          <w:lang w:val="en-CA" w:eastAsia="ja-JP"/>
        </w:rPr>
        <w:t xml:space="preserve">which indicates that, when </w:t>
      </w:r>
      <w:proofErr w:type="spellStart"/>
      <w:r w:rsidR="007D03E3">
        <w:rPr>
          <w:lang w:val="en-CA" w:eastAsia="ja-JP"/>
        </w:rPr>
        <w:t>vps_profile_present_flag</w:t>
      </w:r>
      <w:proofErr w:type="spellEnd"/>
      <w:r w:rsidR="007D03E3">
        <w:rPr>
          <w:lang w:val="en-CA" w:eastAsia="ja-JP"/>
        </w:rPr>
        <w:t xml:space="preserve"> is equal to 0 and </w:t>
      </w:r>
      <w:r w:rsidRPr="00442972">
        <w:rPr>
          <w:rFonts w:hint="eastAsia"/>
          <w:lang w:val="en-CA" w:eastAsia="ja-JP"/>
        </w:rPr>
        <w:t xml:space="preserve">the profile information is not present for the </w:t>
      </w:r>
      <w:proofErr w:type="spellStart"/>
      <w:r w:rsidRPr="00442972">
        <w:rPr>
          <w:rFonts w:hint="eastAsia"/>
          <w:lang w:val="en-CA" w:eastAsia="ja-JP"/>
        </w:rPr>
        <w:t>i-th</w:t>
      </w:r>
      <w:proofErr w:type="spellEnd"/>
      <w:r w:rsidRPr="00442972">
        <w:rPr>
          <w:rFonts w:hint="eastAsia"/>
          <w:lang w:val="en-CA" w:eastAsia="ja-JP"/>
        </w:rPr>
        <w:t xml:space="preserve"> sub-layer, it is </w:t>
      </w:r>
      <w:r w:rsidRPr="00442972">
        <w:rPr>
          <w:lang w:val="en-CA" w:eastAsia="ja-JP"/>
        </w:rPr>
        <w:t>inferred to be equal to the (i+1)-</w:t>
      </w:r>
      <w:proofErr w:type="spellStart"/>
      <w:r w:rsidRPr="00442972">
        <w:rPr>
          <w:lang w:val="en-CA" w:eastAsia="ja-JP"/>
        </w:rPr>
        <w:t>th</w:t>
      </w:r>
      <w:proofErr w:type="spellEnd"/>
      <w:r w:rsidRPr="00442972">
        <w:rPr>
          <w:lang w:val="en-CA" w:eastAsia="ja-JP"/>
        </w:rPr>
        <w:t xml:space="preserve"> sub-layer’s</w:t>
      </w:r>
      <w:r w:rsidR="00EB7EB1" w:rsidRPr="00442972">
        <w:rPr>
          <w:lang w:val="en-CA" w:eastAsia="ja-JP"/>
        </w:rPr>
        <w:t xml:space="preserve"> or general profile information</w:t>
      </w:r>
      <w:r w:rsidRPr="00442972">
        <w:rPr>
          <w:lang w:val="en-CA" w:eastAsia="ja-JP"/>
        </w:rPr>
        <w:t>.</w:t>
      </w:r>
    </w:p>
    <w:p w:rsidR="005A41CB" w:rsidRPr="00101256" w:rsidRDefault="005A41CB" w:rsidP="006631BA">
      <w:pPr>
        <w:rPr>
          <w:lang w:val="en-CA" w:eastAsia="ja-JP"/>
        </w:rPr>
      </w:pPr>
    </w:p>
    <w:p w:rsidR="006631BA" w:rsidRDefault="006631BA" w:rsidP="006631BA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Changes are </w:t>
      </w:r>
      <w:r>
        <w:rPr>
          <w:lang w:val="en-CA" w:eastAsia="ja-JP"/>
        </w:rPr>
        <w:t>highlighted</w:t>
      </w:r>
      <w:r>
        <w:rPr>
          <w:rFonts w:hint="eastAsia"/>
          <w:lang w:val="en-CA" w:eastAsia="ja-JP"/>
        </w:rPr>
        <w:t xml:space="preserve"> in </w:t>
      </w:r>
      <w:r w:rsidRPr="00500F54">
        <w:rPr>
          <w:highlight w:val="yellow"/>
          <w:lang w:val="en-CA" w:eastAsia="ja-JP"/>
        </w:rPr>
        <w:t>yellow</w:t>
      </w:r>
      <w:r>
        <w:rPr>
          <w:rFonts w:hint="eastAsia"/>
          <w:lang w:val="en-CA" w:eastAsia="ja-JP"/>
        </w:rPr>
        <w:t xml:space="preserve"> and removals are stroke through in </w:t>
      </w:r>
      <w:r w:rsidRPr="00405C41">
        <w:rPr>
          <w:color w:val="FF0000"/>
          <w:lang w:val="en-CA" w:eastAsia="ja-JP"/>
        </w:rPr>
        <w:t>red</w:t>
      </w:r>
      <w:r>
        <w:rPr>
          <w:rFonts w:hint="eastAsia"/>
          <w:lang w:val="en-CA" w:eastAsia="ja-JP"/>
        </w:rPr>
        <w:t>.</w:t>
      </w:r>
    </w:p>
    <w:p w:rsidR="00194337" w:rsidRPr="00C8076A" w:rsidRDefault="00194337" w:rsidP="00194337">
      <w:pPr>
        <w:rPr>
          <w:lang w:eastAsia="ja-JP"/>
        </w:rPr>
      </w:pPr>
    </w:p>
    <w:p w:rsidR="007E2DD7" w:rsidRDefault="00A3155A" w:rsidP="00194337">
      <w:pPr>
        <w:rPr>
          <w:b/>
          <w:lang w:eastAsia="ja-JP"/>
        </w:rPr>
      </w:pPr>
      <w:r w:rsidRPr="00D5313E">
        <w:rPr>
          <w:rFonts w:hint="eastAsia"/>
          <w:b/>
          <w:lang w:eastAsia="ja-JP"/>
        </w:rPr>
        <w:t xml:space="preserve">F.7.4.4 </w:t>
      </w:r>
      <w:r w:rsidRPr="00D5313E">
        <w:rPr>
          <w:b/>
        </w:rPr>
        <w:t>Profile, tier and level semantics</w:t>
      </w:r>
    </w:p>
    <w:p w:rsidR="007E431A" w:rsidRPr="00101256" w:rsidRDefault="007E431A" w:rsidP="00194337">
      <w:pPr>
        <w:rPr>
          <w:lang w:val="en-CA" w:eastAsia="ja-JP"/>
        </w:rPr>
      </w:pPr>
      <w:r w:rsidRPr="00101256">
        <w:rPr>
          <w:lang w:val="en-CA" w:eastAsia="ja-JP"/>
        </w:rPr>
        <w:t>// inference rule for sub-layer level information</w:t>
      </w:r>
    </w:p>
    <w:p w:rsidR="00A3155A" w:rsidRDefault="00A97FFD" w:rsidP="00194337">
      <w:pPr>
        <w:rPr>
          <w:bCs/>
          <w:szCs w:val="22"/>
          <w:lang w:eastAsia="ja-JP"/>
        </w:rPr>
      </w:pPr>
      <w:r>
        <w:rPr>
          <w:highlight w:val="yellow"/>
          <w:lang w:val="en-CA" w:eastAsia="ja-JP"/>
        </w:rPr>
        <w:t xml:space="preserve">When </w:t>
      </w:r>
      <w:proofErr w:type="spellStart"/>
      <w:r>
        <w:rPr>
          <w:highlight w:val="yellow"/>
          <w:lang w:val="en-CA" w:eastAsia="ja-JP"/>
        </w:rPr>
        <w:t>sub_layer_level_present_flag</w:t>
      </w:r>
      <w:proofErr w:type="spellEnd"/>
      <w:proofErr w:type="gramStart"/>
      <w:r>
        <w:rPr>
          <w:highlight w:val="yellow"/>
          <w:lang w:val="en-CA" w:eastAsia="ja-JP"/>
        </w:rPr>
        <w:t>[ </w:t>
      </w:r>
      <w:proofErr w:type="spellStart"/>
      <w:r>
        <w:rPr>
          <w:highlight w:val="yellow"/>
          <w:lang w:val="en-CA" w:eastAsia="ja-JP"/>
        </w:rPr>
        <w:t>i</w:t>
      </w:r>
      <w:proofErr w:type="spellEnd"/>
      <w:proofErr w:type="gramEnd"/>
      <w:r>
        <w:rPr>
          <w:highlight w:val="yellow"/>
          <w:lang w:val="en-CA" w:eastAsia="ja-JP"/>
        </w:rPr>
        <w:t> </w:t>
      </w:r>
      <w:r>
        <w:rPr>
          <w:rFonts w:hint="eastAsia"/>
          <w:highlight w:val="yellow"/>
          <w:lang w:eastAsia="ja-JP"/>
        </w:rPr>
        <w:t>]</w:t>
      </w:r>
      <w:r>
        <w:rPr>
          <w:highlight w:val="yellow"/>
          <w:lang w:eastAsia="ja-JP"/>
        </w:rPr>
        <w:t xml:space="preserve"> is equal to 0, </w:t>
      </w:r>
      <w:proofErr w:type="spellStart"/>
      <w:r w:rsidRPr="007A37F0">
        <w:rPr>
          <w:rFonts w:hint="eastAsia"/>
          <w:highlight w:val="yellow"/>
          <w:lang w:val="en-CA" w:eastAsia="ja-JP"/>
        </w:rPr>
        <w:t>sub_layer_level_idc</w:t>
      </w:r>
      <w:proofErr w:type="spellEnd"/>
      <w:r w:rsidRPr="007A37F0">
        <w:rPr>
          <w:rFonts w:hint="eastAsia"/>
          <w:highlight w:val="yellow"/>
          <w:lang w:val="en-CA" w:eastAsia="ja-JP"/>
        </w:rPr>
        <w:t>[ </w:t>
      </w:r>
      <w:proofErr w:type="spellStart"/>
      <w:r w:rsidRPr="007A37F0">
        <w:rPr>
          <w:rFonts w:hint="eastAsia"/>
          <w:highlight w:val="yellow"/>
          <w:lang w:val="en-CA" w:eastAsia="ja-JP"/>
        </w:rPr>
        <w:t>i</w:t>
      </w:r>
      <w:proofErr w:type="spellEnd"/>
      <w:r w:rsidRPr="007A37F0">
        <w:rPr>
          <w:rFonts w:hint="eastAsia"/>
          <w:highlight w:val="yellow"/>
          <w:lang w:val="en-CA" w:eastAsia="ja-JP"/>
        </w:rPr>
        <w:t xml:space="preserve"> ] </w:t>
      </w:r>
      <w:r w:rsidR="00053EBA">
        <w:rPr>
          <w:rFonts w:hint="eastAsia"/>
          <w:highlight w:val="yellow"/>
          <w:lang w:val="en-CA" w:eastAsia="ja-JP"/>
        </w:rPr>
        <w:t>is</w:t>
      </w:r>
      <w:r w:rsidR="00A3155A" w:rsidRPr="007A37F0">
        <w:rPr>
          <w:rFonts w:hint="eastAsia"/>
          <w:highlight w:val="yellow"/>
          <w:lang w:val="en-CA" w:eastAsia="ja-JP"/>
        </w:rPr>
        <w:t xml:space="preserve"> </w:t>
      </w:r>
      <w:r w:rsidR="00A3155A" w:rsidRPr="007A37F0">
        <w:rPr>
          <w:highlight w:val="yellow"/>
          <w:lang w:val="en-CA" w:eastAsia="ja-JP"/>
        </w:rPr>
        <w:t>inferred</w:t>
      </w:r>
      <w:r w:rsidR="00A3155A" w:rsidRPr="007A37F0">
        <w:rPr>
          <w:rFonts w:hint="eastAsia"/>
          <w:highlight w:val="yellow"/>
          <w:lang w:val="en-CA" w:eastAsia="ja-JP"/>
        </w:rPr>
        <w:t xml:space="preserve"> </w:t>
      </w:r>
      <w:r w:rsidR="00A05F87">
        <w:rPr>
          <w:rFonts w:hint="eastAsia"/>
          <w:highlight w:val="yellow"/>
          <w:lang w:val="en-CA" w:eastAsia="ja-JP"/>
        </w:rPr>
        <w:t xml:space="preserve">by </w:t>
      </w:r>
      <w:r w:rsidR="00A05F87">
        <w:rPr>
          <w:highlight w:val="yellow"/>
          <w:lang w:val="en-CA" w:eastAsia="ja-JP"/>
        </w:rPr>
        <w:t>applying</w:t>
      </w:r>
      <w:r w:rsidR="00A05F87">
        <w:rPr>
          <w:rFonts w:hint="eastAsia"/>
          <w:highlight w:val="yellow"/>
          <w:lang w:val="en-CA" w:eastAsia="ja-JP"/>
        </w:rPr>
        <w:t xml:space="preserve"> </w:t>
      </w:r>
      <w:r w:rsidR="00F305F4">
        <w:rPr>
          <w:rFonts w:hint="eastAsia"/>
          <w:highlight w:val="yellow"/>
          <w:lang w:val="en-CA" w:eastAsia="ja-JP"/>
        </w:rPr>
        <w:t>the follows:</w:t>
      </w:r>
    </w:p>
    <w:p w:rsidR="00E050F7" w:rsidRPr="00532DD0" w:rsidRDefault="00E050F7" w:rsidP="00194337">
      <w:pPr>
        <w:rPr>
          <w:noProof/>
          <w:highlight w:val="yellow"/>
          <w:lang w:eastAsia="ja-JP"/>
        </w:rPr>
      </w:pPr>
      <w:r w:rsidRPr="00532DD0">
        <w:rPr>
          <w:bCs/>
          <w:szCs w:val="22"/>
          <w:highlight w:val="yellow"/>
          <w:lang w:eastAsia="ja-JP"/>
        </w:rPr>
        <w:t xml:space="preserve">for </w:t>
      </w:r>
      <w:r w:rsidRPr="00532DD0">
        <w:rPr>
          <w:noProof/>
          <w:highlight w:val="yellow"/>
        </w:rPr>
        <w:t xml:space="preserve">( i = maxNumSubLayersMinus1; </w:t>
      </w:r>
      <w:r w:rsidRPr="00532DD0">
        <w:rPr>
          <w:noProof/>
          <w:highlight w:val="yellow"/>
          <w:lang w:eastAsia="ja-JP"/>
        </w:rPr>
        <w:t xml:space="preserve">i &gt;= 0; </w:t>
      </w:r>
      <w:r w:rsidRPr="00532DD0">
        <w:rPr>
          <w:noProof/>
          <w:highlight w:val="yellow"/>
        </w:rPr>
        <w:t>i</w:t>
      </w:r>
      <w:r w:rsidRPr="00532DD0">
        <w:rPr>
          <w:noProof/>
          <w:highlight w:val="yellow"/>
          <w:lang w:eastAsia="ja-JP"/>
        </w:rPr>
        <w:t>--</w:t>
      </w:r>
      <w:r w:rsidRPr="00532DD0">
        <w:rPr>
          <w:noProof/>
          <w:highlight w:val="yellow"/>
        </w:rPr>
        <w:t xml:space="preserve"> )</w:t>
      </w:r>
      <w:r w:rsidRPr="00532DD0">
        <w:rPr>
          <w:noProof/>
          <w:highlight w:val="yellow"/>
          <w:lang w:eastAsia="ja-JP"/>
        </w:rPr>
        <w:t xml:space="preserve"> {</w:t>
      </w:r>
    </w:p>
    <w:p w:rsidR="00E050F7" w:rsidRPr="00532DD0" w:rsidRDefault="00E050F7" w:rsidP="00532DD0">
      <w:pPr>
        <w:rPr>
          <w:noProof/>
          <w:highlight w:val="yellow"/>
          <w:lang w:eastAsia="ja-JP"/>
        </w:rPr>
      </w:pPr>
      <w:r w:rsidRPr="00532DD0">
        <w:rPr>
          <w:noProof/>
          <w:highlight w:val="yellow"/>
          <w:lang w:eastAsia="ja-JP"/>
        </w:rPr>
        <w:tab/>
        <w:t>if (!</w:t>
      </w:r>
      <w:r w:rsidRPr="00532DD0">
        <w:rPr>
          <w:noProof/>
          <w:highlight w:val="yellow"/>
        </w:rPr>
        <w:t>sub_layer_</w:t>
      </w:r>
      <w:r w:rsidRPr="00532DD0">
        <w:rPr>
          <w:noProof/>
          <w:highlight w:val="yellow"/>
          <w:lang w:eastAsia="ja-JP"/>
        </w:rPr>
        <w:t>level</w:t>
      </w:r>
      <w:r w:rsidRPr="00532DD0">
        <w:rPr>
          <w:noProof/>
          <w:highlight w:val="yellow"/>
        </w:rPr>
        <w:t>_present_flag[ i ]</w:t>
      </w:r>
      <w:r w:rsidRPr="00532DD0">
        <w:rPr>
          <w:noProof/>
          <w:highlight w:val="yellow"/>
          <w:lang w:eastAsia="ja-JP"/>
        </w:rPr>
        <w:t xml:space="preserve">) </w:t>
      </w:r>
    </w:p>
    <w:p w:rsidR="00E050F7" w:rsidRPr="00532DD0" w:rsidRDefault="00E050F7" w:rsidP="00194337">
      <w:pPr>
        <w:rPr>
          <w:noProof/>
          <w:highlight w:val="yellow"/>
          <w:lang w:eastAsia="ja-JP"/>
        </w:rPr>
      </w:pPr>
      <w:r w:rsidRPr="00532DD0">
        <w:rPr>
          <w:noProof/>
          <w:highlight w:val="yellow"/>
          <w:lang w:eastAsia="ja-JP"/>
        </w:rPr>
        <w:tab/>
      </w:r>
      <w:r w:rsidRPr="00532DD0">
        <w:rPr>
          <w:noProof/>
          <w:highlight w:val="yellow"/>
          <w:lang w:eastAsia="ja-JP"/>
        </w:rPr>
        <w:tab/>
      </w:r>
      <w:r w:rsidRPr="00532DD0">
        <w:rPr>
          <w:noProof/>
          <w:highlight w:val="yellow"/>
        </w:rPr>
        <w:t>sub_layer_level_idc[ i ]</w:t>
      </w:r>
      <w:r w:rsidRPr="00532DD0">
        <w:rPr>
          <w:noProof/>
          <w:highlight w:val="yellow"/>
          <w:lang w:eastAsia="ja-JP"/>
        </w:rPr>
        <w:t xml:space="preserve"> = (i == </w:t>
      </w:r>
      <w:r w:rsidRPr="00532DD0">
        <w:rPr>
          <w:noProof/>
          <w:highlight w:val="yellow"/>
        </w:rPr>
        <w:t>maxNumSubLayersMinus1</w:t>
      </w:r>
      <w:r w:rsidRPr="00532DD0">
        <w:rPr>
          <w:noProof/>
          <w:highlight w:val="yellow"/>
          <w:lang w:eastAsia="ja-JP"/>
        </w:rPr>
        <w:t xml:space="preserve">) ? general_level_idc: </w:t>
      </w:r>
      <w:r w:rsidRPr="00532DD0">
        <w:rPr>
          <w:noProof/>
          <w:highlight w:val="yellow"/>
        </w:rPr>
        <w:t>sub_layer_level_idc[ i</w:t>
      </w:r>
      <w:r w:rsidR="00F305F4">
        <w:rPr>
          <w:rFonts w:hint="eastAsia"/>
          <w:noProof/>
          <w:highlight w:val="yellow"/>
          <w:lang w:eastAsia="ja-JP"/>
        </w:rPr>
        <w:t>+</w:t>
      </w:r>
      <w:r w:rsidRPr="00532DD0">
        <w:rPr>
          <w:noProof/>
          <w:highlight w:val="yellow"/>
          <w:lang w:eastAsia="ja-JP"/>
        </w:rPr>
        <w:t>1</w:t>
      </w:r>
      <w:r w:rsidRPr="00532DD0">
        <w:rPr>
          <w:noProof/>
          <w:highlight w:val="yellow"/>
        </w:rPr>
        <w:t> ]</w:t>
      </w:r>
    </w:p>
    <w:p w:rsidR="00E050F7" w:rsidRPr="00532DD0" w:rsidRDefault="00E050F7" w:rsidP="00194337">
      <w:pPr>
        <w:rPr>
          <w:noProof/>
          <w:highlight w:val="yellow"/>
          <w:lang w:eastAsia="ja-JP"/>
        </w:rPr>
      </w:pPr>
      <w:r w:rsidRPr="00532DD0">
        <w:rPr>
          <w:noProof/>
          <w:highlight w:val="yellow"/>
          <w:lang w:eastAsia="ja-JP"/>
        </w:rPr>
        <w:tab/>
        <w:t>}</w:t>
      </w:r>
    </w:p>
    <w:p w:rsidR="00E050F7" w:rsidRPr="00532DD0" w:rsidRDefault="00E050F7" w:rsidP="00194337">
      <w:pPr>
        <w:rPr>
          <w:noProof/>
          <w:lang w:eastAsia="ja-JP"/>
        </w:rPr>
      </w:pPr>
      <w:r w:rsidRPr="00532DD0">
        <w:rPr>
          <w:noProof/>
          <w:highlight w:val="yellow"/>
          <w:lang w:eastAsia="ja-JP"/>
        </w:rPr>
        <w:t>}</w:t>
      </w:r>
    </w:p>
    <w:p w:rsidR="00E050F7" w:rsidRDefault="007E431A" w:rsidP="00194337">
      <w:pPr>
        <w:rPr>
          <w:bCs/>
          <w:szCs w:val="22"/>
          <w:lang w:eastAsia="ja-JP"/>
        </w:rPr>
      </w:pPr>
      <w:r w:rsidRPr="00101256">
        <w:rPr>
          <w:lang w:val="en-CA" w:eastAsia="ja-JP"/>
        </w:rPr>
        <w:t>// inference rule for sub-layer profile information</w:t>
      </w:r>
    </w:p>
    <w:p w:rsidR="005C529F" w:rsidRDefault="0088046A" w:rsidP="00532DD0">
      <w:pPr>
        <w:rPr>
          <w:bCs/>
          <w:noProof/>
          <w:szCs w:val="22"/>
          <w:highlight w:val="yellow"/>
          <w:lang w:eastAsia="ja-JP"/>
        </w:rPr>
      </w:pPr>
      <w:r w:rsidRPr="00532DD0">
        <w:rPr>
          <w:bCs/>
          <w:szCs w:val="22"/>
          <w:highlight w:val="yellow"/>
        </w:rPr>
        <w:t xml:space="preserve">When </w:t>
      </w:r>
      <w:proofErr w:type="spellStart"/>
      <w:r w:rsidRPr="00532DD0">
        <w:rPr>
          <w:bCs/>
          <w:szCs w:val="22"/>
          <w:highlight w:val="yellow"/>
        </w:rPr>
        <w:t>vps_profile_present_flag</w:t>
      </w:r>
      <w:proofErr w:type="spellEnd"/>
      <w:r w:rsidRPr="00532DD0">
        <w:rPr>
          <w:bCs/>
          <w:szCs w:val="22"/>
          <w:highlight w:val="yellow"/>
        </w:rPr>
        <w:t>[ </w:t>
      </w:r>
      <w:proofErr w:type="spellStart"/>
      <w:r w:rsidRPr="00532DD0">
        <w:rPr>
          <w:bCs/>
          <w:szCs w:val="22"/>
          <w:highlight w:val="yellow"/>
        </w:rPr>
        <w:t>i</w:t>
      </w:r>
      <w:proofErr w:type="spellEnd"/>
      <w:r w:rsidRPr="00532DD0">
        <w:rPr>
          <w:bCs/>
          <w:szCs w:val="22"/>
          <w:highlight w:val="yellow"/>
        </w:rPr>
        <w:t> </w:t>
      </w:r>
      <w:r w:rsidRPr="00532DD0">
        <w:rPr>
          <w:rFonts w:hint="eastAsia"/>
          <w:bCs/>
          <w:szCs w:val="22"/>
          <w:highlight w:val="yellow"/>
          <w:lang w:eastAsia="ja-JP"/>
        </w:rPr>
        <w:t>]</w:t>
      </w:r>
      <w:r w:rsidRPr="00532DD0">
        <w:rPr>
          <w:bCs/>
          <w:szCs w:val="22"/>
          <w:highlight w:val="yellow"/>
          <w:lang w:eastAsia="ja-JP"/>
        </w:rPr>
        <w:t xml:space="preserve"> is equal to 1 and </w:t>
      </w:r>
      <w:proofErr w:type="spellStart"/>
      <w:r w:rsidRPr="00532DD0">
        <w:rPr>
          <w:bCs/>
          <w:szCs w:val="22"/>
          <w:highlight w:val="yellow"/>
          <w:lang w:eastAsia="ja-JP"/>
        </w:rPr>
        <w:t>sub_layer_profile_present_flag</w:t>
      </w:r>
      <w:proofErr w:type="spellEnd"/>
      <w:r w:rsidRPr="00532DD0">
        <w:rPr>
          <w:bCs/>
          <w:szCs w:val="22"/>
          <w:highlight w:val="yellow"/>
          <w:lang w:eastAsia="ja-JP"/>
        </w:rPr>
        <w:t>[ j ] is equal to 0</w:t>
      </w:r>
      <w:r w:rsidR="005C529F">
        <w:rPr>
          <w:bCs/>
          <w:szCs w:val="22"/>
          <w:highlight w:val="yellow"/>
          <w:lang w:eastAsia="ja-JP"/>
        </w:rPr>
        <w:t xml:space="preserve"> and the index j is less than vps_max_sub_layers_minus1</w:t>
      </w:r>
      <w:r w:rsidRPr="00532DD0">
        <w:rPr>
          <w:bCs/>
          <w:szCs w:val="22"/>
          <w:highlight w:val="yellow"/>
          <w:lang w:eastAsia="ja-JP"/>
        </w:rPr>
        <w:t>,</w:t>
      </w:r>
      <w:r>
        <w:rPr>
          <w:bCs/>
          <w:szCs w:val="22"/>
          <w:lang w:eastAsia="ja-JP"/>
        </w:rPr>
        <w:t xml:space="preserve"> </w:t>
      </w:r>
      <w:r w:rsidR="008E7484" w:rsidRPr="00532DD0">
        <w:rPr>
          <w:bCs/>
          <w:noProof/>
          <w:szCs w:val="22"/>
          <w:highlight w:val="yellow"/>
        </w:rPr>
        <w:t>sub_layer_profile_space[ </w:t>
      </w:r>
      <w:r w:rsidR="00DA1279">
        <w:rPr>
          <w:bCs/>
          <w:noProof/>
          <w:szCs w:val="22"/>
          <w:highlight w:val="yellow"/>
        </w:rPr>
        <w:t>j</w:t>
      </w:r>
      <w:r w:rsidR="008E7484" w:rsidRPr="00532DD0">
        <w:rPr>
          <w:bCs/>
          <w:noProof/>
          <w:szCs w:val="22"/>
          <w:highlight w:val="yellow"/>
        </w:rPr>
        <w:t> ], sub_layer_tier_flag[ </w:t>
      </w:r>
      <w:r w:rsidR="00DA1279">
        <w:rPr>
          <w:bCs/>
          <w:noProof/>
          <w:szCs w:val="22"/>
          <w:highlight w:val="yellow"/>
        </w:rPr>
        <w:t>j</w:t>
      </w:r>
      <w:r w:rsidR="008E7484" w:rsidRPr="00532DD0">
        <w:rPr>
          <w:bCs/>
          <w:noProof/>
          <w:szCs w:val="22"/>
          <w:highlight w:val="yellow"/>
        </w:rPr>
        <w:t> ], sub_layer_profile_idc[ </w:t>
      </w:r>
      <w:r w:rsidR="00DA1279">
        <w:rPr>
          <w:bCs/>
          <w:noProof/>
          <w:szCs w:val="22"/>
          <w:highlight w:val="yellow"/>
        </w:rPr>
        <w:t>j</w:t>
      </w:r>
      <w:r w:rsidR="008E7484" w:rsidRPr="00532DD0">
        <w:rPr>
          <w:bCs/>
          <w:noProof/>
          <w:szCs w:val="22"/>
          <w:highlight w:val="yellow"/>
        </w:rPr>
        <w:t> ], sub_layer_profile_compatibility_flag[ </w:t>
      </w:r>
      <w:r w:rsidR="00DA1279">
        <w:rPr>
          <w:bCs/>
          <w:noProof/>
          <w:szCs w:val="22"/>
          <w:highlight w:val="yellow"/>
        </w:rPr>
        <w:t>j</w:t>
      </w:r>
      <w:r w:rsidR="008E7484" w:rsidRPr="00532DD0">
        <w:rPr>
          <w:bCs/>
          <w:noProof/>
          <w:szCs w:val="22"/>
          <w:highlight w:val="yellow"/>
        </w:rPr>
        <w:t> ][ </w:t>
      </w:r>
      <w:r w:rsidR="00DA1279">
        <w:rPr>
          <w:bCs/>
          <w:noProof/>
          <w:szCs w:val="22"/>
          <w:highlight w:val="yellow"/>
        </w:rPr>
        <w:t>k</w:t>
      </w:r>
      <w:r w:rsidR="008E7484" w:rsidRPr="00532DD0">
        <w:rPr>
          <w:bCs/>
          <w:noProof/>
          <w:szCs w:val="22"/>
          <w:highlight w:val="yellow"/>
        </w:rPr>
        <w:t> ], sub_layer_progressive_source_flag</w:t>
      </w:r>
      <w:r w:rsidR="008E7484" w:rsidRPr="00532DD0">
        <w:rPr>
          <w:bCs/>
          <w:noProof/>
          <w:highlight w:val="yellow"/>
        </w:rPr>
        <w:t>[ </w:t>
      </w:r>
      <w:r w:rsidR="00DA1279">
        <w:rPr>
          <w:bCs/>
          <w:noProof/>
          <w:highlight w:val="yellow"/>
        </w:rPr>
        <w:t>j</w:t>
      </w:r>
      <w:r w:rsidR="008E7484" w:rsidRPr="00532DD0">
        <w:rPr>
          <w:bCs/>
          <w:noProof/>
          <w:highlight w:val="yellow"/>
        </w:rPr>
        <w:t> ]</w:t>
      </w:r>
      <w:r w:rsidR="008E7484" w:rsidRPr="00532DD0">
        <w:rPr>
          <w:bCs/>
          <w:noProof/>
          <w:szCs w:val="22"/>
          <w:highlight w:val="yellow"/>
        </w:rPr>
        <w:t>, sub_layer_interlaced_source_flag</w:t>
      </w:r>
      <w:r w:rsidR="008E7484" w:rsidRPr="00532DD0">
        <w:rPr>
          <w:bCs/>
          <w:noProof/>
          <w:highlight w:val="yellow"/>
        </w:rPr>
        <w:t>[ </w:t>
      </w:r>
      <w:r w:rsidR="00DA1279">
        <w:rPr>
          <w:bCs/>
          <w:noProof/>
          <w:highlight w:val="yellow"/>
        </w:rPr>
        <w:t>j</w:t>
      </w:r>
      <w:r w:rsidR="008E7484" w:rsidRPr="00532DD0">
        <w:rPr>
          <w:bCs/>
          <w:noProof/>
          <w:highlight w:val="yellow"/>
        </w:rPr>
        <w:t> ]</w:t>
      </w:r>
      <w:r w:rsidR="008E7484" w:rsidRPr="00532DD0">
        <w:rPr>
          <w:bCs/>
          <w:noProof/>
          <w:szCs w:val="22"/>
          <w:highlight w:val="yellow"/>
        </w:rPr>
        <w:t>, sub_layer_non_packed_constraint_flag</w:t>
      </w:r>
      <w:r w:rsidR="008E7484" w:rsidRPr="00532DD0">
        <w:rPr>
          <w:bCs/>
          <w:noProof/>
          <w:highlight w:val="yellow"/>
        </w:rPr>
        <w:t>[ i ]</w:t>
      </w:r>
      <w:r w:rsidR="008E7484" w:rsidRPr="00532DD0">
        <w:rPr>
          <w:bCs/>
          <w:noProof/>
          <w:szCs w:val="22"/>
          <w:highlight w:val="yellow"/>
        </w:rPr>
        <w:t>, sub_layer_frame_only_constraint_flag</w:t>
      </w:r>
      <w:r w:rsidR="008E7484" w:rsidRPr="00532DD0">
        <w:rPr>
          <w:bCs/>
          <w:noProof/>
          <w:highlight w:val="yellow"/>
        </w:rPr>
        <w:t>[ </w:t>
      </w:r>
      <w:r w:rsidR="00DA1279">
        <w:rPr>
          <w:bCs/>
          <w:noProof/>
          <w:highlight w:val="yellow"/>
        </w:rPr>
        <w:t>j</w:t>
      </w:r>
      <w:r w:rsidR="008E7484" w:rsidRPr="00532DD0">
        <w:rPr>
          <w:bCs/>
          <w:noProof/>
          <w:highlight w:val="yellow"/>
        </w:rPr>
        <w:t> ]</w:t>
      </w:r>
      <w:r w:rsidR="008E7484" w:rsidRPr="00532DD0">
        <w:rPr>
          <w:bCs/>
          <w:noProof/>
          <w:szCs w:val="22"/>
          <w:highlight w:val="yellow"/>
        </w:rPr>
        <w:t xml:space="preserve">, </w:t>
      </w:r>
      <w:r w:rsidR="00DA1279">
        <w:rPr>
          <w:bCs/>
          <w:noProof/>
          <w:szCs w:val="22"/>
          <w:highlight w:val="yellow"/>
        </w:rPr>
        <w:t xml:space="preserve">and </w:t>
      </w:r>
      <w:r w:rsidR="008E7484" w:rsidRPr="00532DD0">
        <w:rPr>
          <w:bCs/>
          <w:noProof/>
          <w:szCs w:val="22"/>
          <w:highlight w:val="yellow"/>
        </w:rPr>
        <w:t>sub_layer_reserved_zero_44bits[ </w:t>
      </w:r>
      <w:r w:rsidR="00DA1279">
        <w:rPr>
          <w:bCs/>
          <w:noProof/>
          <w:szCs w:val="22"/>
          <w:highlight w:val="yellow"/>
        </w:rPr>
        <w:t>j</w:t>
      </w:r>
      <w:r w:rsidR="008E7484" w:rsidRPr="00532DD0">
        <w:rPr>
          <w:bCs/>
          <w:noProof/>
          <w:szCs w:val="22"/>
          <w:highlight w:val="yellow"/>
        </w:rPr>
        <w:t xml:space="preserve"> ] are </w:t>
      </w:r>
      <w:r w:rsidR="008E7484" w:rsidRPr="00532DD0">
        <w:rPr>
          <w:bCs/>
          <w:noProof/>
          <w:szCs w:val="22"/>
          <w:highlight w:val="yellow"/>
          <w:lang w:eastAsia="ja-JP"/>
        </w:rPr>
        <w:t>infered to be</w:t>
      </w:r>
      <w:r w:rsidR="00FE706C">
        <w:rPr>
          <w:bCs/>
          <w:noProof/>
          <w:szCs w:val="22"/>
          <w:highlight w:val="yellow"/>
          <w:lang w:eastAsia="ja-JP"/>
        </w:rPr>
        <w:t xml:space="preserve"> equal to </w:t>
      </w:r>
      <w:r w:rsidR="00DA1279">
        <w:rPr>
          <w:bCs/>
          <w:noProof/>
          <w:szCs w:val="22"/>
          <w:highlight w:val="yellow"/>
          <w:lang w:eastAsia="ja-JP"/>
        </w:rPr>
        <w:t>the corresponding value of the (j+1)-th sub-layer</w:t>
      </w:r>
      <w:r w:rsidR="005C529F">
        <w:rPr>
          <w:bCs/>
          <w:noProof/>
          <w:szCs w:val="22"/>
          <w:highlight w:val="yellow"/>
          <w:lang w:eastAsia="ja-JP"/>
        </w:rPr>
        <w:t>.</w:t>
      </w:r>
    </w:p>
    <w:p w:rsidR="008E7484" w:rsidRPr="00532DD0" w:rsidRDefault="005C529F" w:rsidP="00532DD0">
      <w:pPr>
        <w:rPr>
          <w:bCs/>
          <w:noProof/>
          <w:szCs w:val="22"/>
          <w:lang w:eastAsia="ja-JP"/>
        </w:rPr>
      </w:pPr>
      <w:r w:rsidRPr="008846D6">
        <w:rPr>
          <w:bCs/>
          <w:szCs w:val="22"/>
          <w:highlight w:val="yellow"/>
        </w:rPr>
        <w:t xml:space="preserve">When </w:t>
      </w:r>
      <w:proofErr w:type="spellStart"/>
      <w:r w:rsidRPr="008846D6">
        <w:rPr>
          <w:bCs/>
          <w:szCs w:val="22"/>
          <w:highlight w:val="yellow"/>
        </w:rPr>
        <w:t>vps_profile_present_flag</w:t>
      </w:r>
      <w:proofErr w:type="spellEnd"/>
      <w:r w:rsidRPr="008846D6">
        <w:rPr>
          <w:bCs/>
          <w:szCs w:val="22"/>
          <w:highlight w:val="yellow"/>
        </w:rPr>
        <w:t>[ </w:t>
      </w:r>
      <w:proofErr w:type="spellStart"/>
      <w:r w:rsidRPr="008846D6">
        <w:rPr>
          <w:bCs/>
          <w:szCs w:val="22"/>
          <w:highlight w:val="yellow"/>
        </w:rPr>
        <w:t>i</w:t>
      </w:r>
      <w:proofErr w:type="spellEnd"/>
      <w:r w:rsidRPr="008846D6">
        <w:rPr>
          <w:bCs/>
          <w:szCs w:val="22"/>
          <w:highlight w:val="yellow"/>
        </w:rPr>
        <w:t> </w:t>
      </w:r>
      <w:r w:rsidRPr="008846D6">
        <w:rPr>
          <w:rFonts w:hint="eastAsia"/>
          <w:bCs/>
          <w:szCs w:val="22"/>
          <w:highlight w:val="yellow"/>
          <w:lang w:eastAsia="ja-JP"/>
        </w:rPr>
        <w:t>]</w:t>
      </w:r>
      <w:r w:rsidRPr="008846D6">
        <w:rPr>
          <w:bCs/>
          <w:szCs w:val="22"/>
          <w:highlight w:val="yellow"/>
          <w:lang w:eastAsia="ja-JP"/>
        </w:rPr>
        <w:t xml:space="preserve"> is equal to 1 and </w:t>
      </w:r>
      <w:proofErr w:type="spellStart"/>
      <w:r w:rsidRPr="008846D6">
        <w:rPr>
          <w:bCs/>
          <w:szCs w:val="22"/>
          <w:highlight w:val="yellow"/>
          <w:lang w:eastAsia="ja-JP"/>
        </w:rPr>
        <w:t>sub_layer_profile_present_flag</w:t>
      </w:r>
      <w:proofErr w:type="spellEnd"/>
      <w:r w:rsidRPr="008846D6">
        <w:rPr>
          <w:bCs/>
          <w:szCs w:val="22"/>
          <w:highlight w:val="yellow"/>
          <w:lang w:eastAsia="ja-JP"/>
        </w:rPr>
        <w:t>[ j ] is equal to 0</w:t>
      </w:r>
      <w:r>
        <w:rPr>
          <w:bCs/>
          <w:szCs w:val="22"/>
          <w:highlight w:val="yellow"/>
          <w:lang w:eastAsia="ja-JP"/>
        </w:rPr>
        <w:t xml:space="preserve"> and the index j is equal to vps_max_sub_layers_minus1</w:t>
      </w:r>
      <w:r w:rsidRPr="008846D6">
        <w:rPr>
          <w:bCs/>
          <w:szCs w:val="22"/>
          <w:highlight w:val="yellow"/>
          <w:lang w:eastAsia="ja-JP"/>
        </w:rPr>
        <w:t>,</w:t>
      </w:r>
      <w:r>
        <w:rPr>
          <w:bCs/>
          <w:szCs w:val="22"/>
          <w:lang w:eastAsia="ja-JP"/>
        </w:rPr>
        <w:t xml:space="preserve"> </w:t>
      </w:r>
      <w:r w:rsidRPr="008846D6">
        <w:rPr>
          <w:bCs/>
          <w:noProof/>
          <w:szCs w:val="22"/>
          <w:highlight w:val="yellow"/>
        </w:rPr>
        <w:t>sub_layer_profile_space[ </w:t>
      </w:r>
      <w:r>
        <w:rPr>
          <w:bCs/>
          <w:noProof/>
          <w:szCs w:val="22"/>
          <w:highlight w:val="yellow"/>
        </w:rPr>
        <w:t>j</w:t>
      </w:r>
      <w:r w:rsidRPr="008846D6">
        <w:rPr>
          <w:bCs/>
          <w:noProof/>
          <w:szCs w:val="22"/>
          <w:highlight w:val="yellow"/>
        </w:rPr>
        <w:t> ], sub_layer_tier_flag[ </w:t>
      </w:r>
      <w:r>
        <w:rPr>
          <w:bCs/>
          <w:noProof/>
          <w:szCs w:val="22"/>
          <w:highlight w:val="yellow"/>
        </w:rPr>
        <w:t>j</w:t>
      </w:r>
      <w:r w:rsidRPr="008846D6">
        <w:rPr>
          <w:bCs/>
          <w:noProof/>
          <w:szCs w:val="22"/>
          <w:highlight w:val="yellow"/>
        </w:rPr>
        <w:t> ], sub_layer_profile_idc[ </w:t>
      </w:r>
      <w:r>
        <w:rPr>
          <w:bCs/>
          <w:noProof/>
          <w:szCs w:val="22"/>
          <w:highlight w:val="yellow"/>
        </w:rPr>
        <w:t>j</w:t>
      </w:r>
      <w:r w:rsidRPr="008846D6">
        <w:rPr>
          <w:bCs/>
          <w:noProof/>
          <w:szCs w:val="22"/>
          <w:highlight w:val="yellow"/>
        </w:rPr>
        <w:t> ], sub_layer_profile_compatibility_flag[ </w:t>
      </w:r>
      <w:r>
        <w:rPr>
          <w:bCs/>
          <w:noProof/>
          <w:szCs w:val="22"/>
          <w:highlight w:val="yellow"/>
        </w:rPr>
        <w:t>j</w:t>
      </w:r>
      <w:r w:rsidRPr="008846D6">
        <w:rPr>
          <w:bCs/>
          <w:noProof/>
          <w:szCs w:val="22"/>
          <w:highlight w:val="yellow"/>
        </w:rPr>
        <w:t> ][ </w:t>
      </w:r>
      <w:r>
        <w:rPr>
          <w:bCs/>
          <w:noProof/>
          <w:szCs w:val="22"/>
          <w:highlight w:val="yellow"/>
        </w:rPr>
        <w:t>k</w:t>
      </w:r>
      <w:r w:rsidRPr="008846D6">
        <w:rPr>
          <w:bCs/>
          <w:noProof/>
          <w:szCs w:val="22"/>
          <w:highlight w:val="yellow"/>
        </w:rPr>
        <w:t> ], sub_layer_progressive_source_flag</w:t>
      </w:r>
      <w:r w:rsidRPr="008846D6">
        <w:rPr>
          <w:bCs/>
          <w:noProof/>
          <w:highlight w:val="yellow"/>
        </w:rPr>
        <w:t>[ </w:t>
      </w:r>
      <w:r>
        <w:rPr>
          <w:bCs/>
          <w:noProof/>
          <w:highlight w:val="yellow"/>
        </w:rPr>
        <w:t>j</w:t>
      </w:r>
      <w:r w:rsidRPr="008846D6">
        <w:rPr>
          <w:bCs/>
          <w:noProof/>
          <w:highlight w:val="yellow"/>
        </w:rPr>
        <w:t> ]</w:t>
      </w:r>
      <w:r w:rsidRPr="008846D6">
        <w:rPr>
          <w:bCs/>
          <w:noProof/>
          <w:szCs w:val="22"/>
          <w:highlight w:val="yellow"/>
        </w:rPr>
        <w:t>, sub_layer_interlaced_source_flag</w:t>
      </w:r>
      <w:r w:rsidRPr="008846D6">
        <w:rPr>
          <w:bCs/>
          <w:noProof/>
          <w:highlight w:val="yellow"/>
        </w:rPr>
        <w:t>[ </w:t>
      </w:r>
      <w:r>
        <w:rPr>
          <w:bCs/>
          <w:noProof/>
          <w:highlight w:val="yellow"/>
        </w:rPr>
        <w:t>j</w:t>
      </w:r>
      <w:r w:rsidRPr="008846D6">
        <w:rPr>
          <w:bCs/>
          <w:noProof/>
          <w:highlight w:val="yellow"/>
        </w:rPr>
        <w:t> ]</w:t>
      </w:r>
      <w:r w:rsidRPr="008846D6">
        <w:rPr>
          <w:bCs/>
          <w:noProof/>
          <w:szCs w:val="22"/>
          <w:highlight w:val="yellow"/>
        </w:rPr>
        <w:t>, sub_layer_non_packed_constraint_flag</w:t>
      </w:r>
      <w:r w:rsidRPr="008846D6">
        <w:rPr>
          <w:bCs/>
          <w:noProof/>
          <w:highlight w:val="yellow"/>
        </w:rPr>
        <w:t>[ i ]</w:t>
      </w:r>
      <w:r w:rsidRPr="008846D6">
        <w:rPr>
          <w:bCs/>
          <w:noProof/>
          <w:szCs w:val="22"/>
          <w:highlight w:val="yellow"/>
        </w:rPr>
        <w:t>, sub_layer_frame_only_constraint_flag</w:t>
      </w:r>
      <w:r w:rsidRPr="008846D6">
        <w:rPr>
          <w:bCs/>
          <w:noProof/>
          <w:highlight w:val="yellow"/>
        </w:rPr>
        <w:t>[ </w:t>
      </w:r>
      <w:r>
        <w:rPr>
          <w:bCs/>
          <w:noProof/>
          <w:highlight w:val="yellow"/>
        </w:rPr>
        <w:t>j</w:t>
      </w:r>
      <w:r w:rsidRPr="008846D6">
        <w:rPr>
          <w:bCs/>
          <w:noProof/>
          <w:highlight w:val="yellow"/>
        </w:rPr>
        <w:t> ]</w:t>
      </w:r>
      <w:r w:rsidRPr="008846D6">
        <w:rPr>
          <w:bCs/>
          <w:noProof/>
          <w:szCs w:val="22"/>
          <w:highlight w:val="yellow"/>
        </w:rPr>
        <w:t xml:space="preserve">, </w:t>
      </w:r>
      <w:r>
        <w:rPr>
          <w:bCs/>
          <w:noProof/>
          <w:szCs w:val="22"/>
          <w:highlight w:val="yellow"/>
        </w:rPr>
        <w:t xml:space="preserve">and </w:t>
      </w:r>
      <w:r w:rsidRPr="008846D6">
        <w:rPr>
          <w:bCs/>
          <w:noProof/>
          <w:szCs w:val="22"/>
          <w:highlight w:val="yellow"/>
        </w:rPr>
        <w:t>sub_layer_reserved_zero_44bits[ </w:t>
      </w:r>
      <w:r>
        <w:rPr>
          <w:bCs/>
          <w:noProof/>
          <w:szCs w:val="22"/>
          <w:highlight w:val="yellow"/>
        </w:rPr>
        <w:t>j</w:t>
      </w:r>
      <w:r w:rsidRPr="008846D6">
        <w:rPr>
          <w:bCs/>
          <w:noProof/>
          <w:szCs w:val="22"/>
          <w:highlight w:val="yellow"/>
        </w:rPr>
        <w:t xml:space="preserve"> ] are </w:t>
      </w:r>
      <w:r w:rsidRPr="008846D6">
        <w:rPr>
          <w:bCs/>
          <w:noProof/>
          <w:szCs w:val="22"/>
          <w:highlight w:val="yellow"/>
          <w:lang w:eastAsia="ja-JP"/>
        </w:rPr>
        <w:t>infered to be</w:t>
      </w:r>
      <w:r>
        <w:rPr>
          <w:bCs/>
          <w:noProof/>
          <w:szCs w:val="22"/>
          <w:highlight w:val="yellow"/>
          <w:lang w:eastAsia="ja-JP"/>
        </w:rPr>
        <w:t xml:space="preserve"> equal to </w:t>
      </w:r>
      <w:r w:rsidR="00DA4421">
        <w:rPr>
          <w:bCs/>
          <w:noProof/>
          <w:szCs w:val="22"/>
          <w:highlight w:val="yellow"/>
          <w:lang w:eastAsia="ja-JP"/>
        </w:rPr>
        <w:t>the corresponding value of</w:t>
      </w:r>
      <w:r w:rsidR="00D07BA0">
        <w:rPr>
          <w:bCs/>
          <w:noProof/>
          <w:szCs w:val="22"/>
          <w:highlight w:val="yellow"/>
          <w:lang w:eastAsia="ja-JP"/>
        </w:rPr>
        <w:t xml:space="preserve"> </w:t>
      </w:r>
      <w:r w:rsidR="008E7484" w:rsidRPr="00532DD0">
        <w:rPr>
          <w:bCs/>
          <w:noProof/>
          <w:szCs w:val="22"/>
          <w:highlight w:val="yellow"/>
        </w:rPr>
        <w:t>general_profile_space, general_tier_flag, general_profile_idc, general_profile_compatibility_flag[ j ], general_progressive_source_flag, general_interlaced_source_flag, general_non_packed_constraint_flag, general_frame_only_constraint_flag, general_reserved_zero_44bits, and general_level_idc, respectively</w:t>
      </w:r>
      <w:r w:rsidR="00CC5284">
        <w:rPr>
          <w:bCs/>
          <w:noProof/>
          <w:szCs w:val="22"/>
        </w:rPr>
        <w:t>.</w:t>
      </w:r>
    </w:p>
    <w:p w:rsidR="00DF0BB1" w:rsidRDefault="00DF0BB1" w:rsidP="00DF0BB1">
      <w:pPr>
        <w:pStyle w:val="2"/>
        <w:rPr>
          <w:lang w:eastAsia="ja-JP"/>
        </w:rPr>
      </w:pPr>
      <w:r>
        <w:rPr>
          <w:rFonts w:hint="eastAsia"/>
          <w:lang w:eastAsia="ja-JP"/>
        </w:rPr>
        <w:t xml:space="preserve">Solution regarding issue </w:t>
      </w:r>
      <w:r>
        <w:rPr>
          <w:lang w:eastAsia="ja-JP"/>
        </w:rPr>
        <w:t>C</w:t>
      </w:r>
    </w:p>
    <w:p w:rsidR="00144C03" w:rsidRDefault="00144C03" w:rsidP="00144C03">
      <w:pPr>
        <w:ind w:left="110" w:hangingChars="50" w:hanging="110"/>
        <w:rPr>
          <w:lang w:val="en-CA" w:eastAsia="ja-JP"/>
        </w:rPr>
      </w:pPr>
      <w:r>
        <w:rPr>
          <w:rFonts w:hint="eastAsia"/>
          <w:lang w:val="en-CA" w:eastAsia="ja-JP"/>
        </w:rPr>
        <w:t xml:space="preserve">The </w:t>
      </w:r>
      <w:r>
        <w:rPr>
          <w:lang w:val="en-CA" w:eastAsia="ja-JP"/>
        </w:rPr>
        <w:t>following changes</w:t>
      </w:r>
      <w:r>
        <w:rPr>
          <w:rFonts w:hint="eastAsia"/>
          <w:lang w:val="en-CA" w:eastAsia="ja-JP"/>
        </w:rPr>
        <w:t xml:space="preserve"> are </w:t>
      </w:r>
      <w:r>
        <w:rPr>
          <w:lang w:val="en-CA" w:eastAsia="ja-JP"/>
        </w:rPr>
        <w:t>applied:</w:t>
      </w:r>
    </w:p>
    <w:p w:rsidR="00144C03" w:rsidRPr="00101256" w:rsidRDefault="00144C03" w:rsidP="00144C03">
      <w:pPr>
        <w:pStyle w:val="ab"/>
        <w:numPr>
          <w:ilvl w:val="0"/>
          <w:numId w:val="21"/>
        </w:numPr>
        <w:ind w:leftChars="0"/>
        <w:rPr>
          <w:highlight w:val="cyan"/>
          <w:lang w:val="en-CA" w:eastAsia="ja-JP"/>
        </w:rPr>
      </w:pPr>
      <w:r w:rsidRPr="00101256">
        <w:rPr>
          <w:highlight w:val="cyan"/>
          <w:lang w:val="en-CA" w:eastAsia="ja-JP"/>
        </w:rPr>
        <w:t>Replace the syntax elements (e.</w:t>
      </w:r>
      <w:ins w:id="0" w:author="筑波健史/主事" w:date="2013-10-22T17:02:00Z">
        <w:r w:rsidR="00296304">
          <w:rPr>
            <w:highlight w:val="cyan"/>
            <w:lang w:val="en-CA" w:eastAsia="ja-JP"/>
          </w:rPr>
          <w:t>g.</w:t>
        </w:r>
      </w:ins>
      <w:del w:id="1" w:author="筑波健史/主事" w:date="2013-10-22T17:02:00Z">
        <w:r w:rsidRPr="00101256" w:rsidDel="00296304">
          <w:rPr>
            <w:highlight w:val="cyan"/>
            <w:lang w:val="en-CA" w:eastAsia="ja-JP"/>
          </w:rPr>
          <w:delText>x</w:delText>
        </w:r>
      </w:del>
      <w:r w:rsidRPr="00101256">
        <w:rPr>
          <w:highlight w:val="cyan"/>
          <w:lang w:val="en-CA" w:eastAsia="ja-JP"/>
        </w:rPr>
        <w:t xml:space="preserve"> </w:t>
      </w:r>
      <w:proofErr w:type="spellStart"/>
      <w:r w:rsidRPr="00101256">
        <w:rPr>
          <w:highlight w:val="cyan"/>
          <w:lang w:val="en-CA" w:eastAsia="ja-JP"/>
        </w:rPr>
        <w:t>splitting_flag</w:t>
      </w:r>
      <w:proofErr w:type="spellEnd"/>
      <w:r w:rsidRPr="00101256">
        <w:rPr>
          <w:highlight w:val="cyan"/>
          <w:lang w:val="en-CA" w:eastAsia="ja-JP"/>
        </w:rPr>
        <w:t xml:space="preserve"> to </w:t>
      </w:r>
      <w:proofErr w:type="spellStart"/>
      <w:r w:rsidRPr="00101256">
        <w:rPr>
          <w:highlight w:val="cyan"/>
          <w:lang w:val="en-CA" w:eastAsia="ja-JP"/>
        </w:rPr>
        <w:t>vps_vui_present_flag</w:t>
      </w:r>
      <w:proofErr w:type="spellEnd"/>
      <w:r w:rsidRPr="00101256">
        <w:rPr>
          <w:highlight w:val="cyan"/>
          <w:lang w:val="en-CA" w:eastAsia="ja-JP"/>
        </w:rPr>
        <w:t>).</w:t>
      </w:r>
    </w:p>
    <w:p w:rsidR="004F13F2" w:rsidRPr="00615E21" w:rsidRDefault="00144C03" w:rsidP="00101256">
      <w:pPr>
        <w:pStyle w:val="ab"/>
        <w:numPr>
          <w:ilvl w:val="0"/>
          <w:numId w:val="21"/>
        </w:numPr>
        <w:ind w:leftChars="0"/>
        <w:rPr>
          <w:lang w:val="en-CA" w:eastAsia="ja-JP"/>
        </w:rPr>
      </w:pPr>
      <w:r w:rsidRPr="000F4E09">
        <w:rPr>
          <w:rFonts w:hint="eastAsia"/>
          <w:lang w:val="en-CA" w:eastAsia="ja-JP"/>
        </w:rPr>
        <w:t>O</w:t>
      </w:r>
      <w:r w:rsidRPr="000F4E09">
        <w:rPr>
          <w:lang w:val="en-CA" w:eastAsia="ja-JP"/>
        </w:rPr>
        <w:t>ption A)</w:t>
      </w:r>
      <w:r w:rsidRPr="000F4E09">
        <w:rPr>
          <w:rFonts w:hint="eastAsia"/>
          <w:lang w:val="en-CA" w:eastAsia="ja-JP"/>
        </w:rPr>
        <w:t xml:space="preserve"> </w:t>
      </w:r>
      <w:r w:rsidRPr="000F4E09">
        <w:rPr>
          <w:lang w:val="en-CA" w:eastAsia="ja-JP"/>
        </w:rPr>
        <w:t xml:space="preserve">add a syntax </w:t>
      </w:r>
      <w:proofErr w:type="spellStart"/>
      <w:r w:rsidRPr="00101256">
        <w:rPr>
          <w:b/>
          <w:highlight w:val="yellow"/>
          <w:lang w:val="en-CA" w:eastAsia="ja-JP"/>
        </w:rPr>
        <w:t>vps_ptr_info_offset</w:t>
      </w:r>
      <w:proofErr w:type="spellEnd"/>
      <w:r w:rsidRPr="000F4E09">
        <w:rPr>
          <w:lang w:val="en-CA" w:eastAsia="ja-JP"/>
        </w:rPr>
        <w:t xml:space="preserve"> indicating byte-offset from </w:t>
      </w:r>
      <w:r w:rsidRPr="000F4E09">
        <w:rPr>
          <w:szCs w:val="22"/>
          <w:lang w:val="en-CA" w:eastAsia="ja-JP"/>
        </w:rPr>
        <w:t xml:space="preserve">starting of VPS NAL to the syntax(vps_num_layer_sets_minus1) related to </w:t>
      </w:r>
      <w:proofErr w:type="spellStart"/>
      <w:r w:rsidRPr="000F4E09">
        <w:rPr>
          <w:szCs w:val="22"/>
          <w:lang w:val="en-CA" w:eastAsia="ja-JP"/>
        </w:rPr>
        <w:t>profile_tier_level</w:t>
      </w:r>
      <w:proofErr w:type="spellEnd"/>
      <w:r w:rsidRPr="000F4E09">
        <w:rPr>
          <w:szCs w:val="22"/>
          <w:lang w:val="en-CA" w:eastAsia="ja-JP"/>
        </w:rPr>
        <w:t>(</w:t>
      </w:r>
      <w:r>
        <w:t> </w:t>
      </w:r>
      <w:r w:rsidRPr="000F4E09">
        <w:rPr>
          <w:szCs w:val="22"/>
          <w:lang w:val="en-CA" w:eastAsia="ja-JP"/>
        </w:rPr>
        <w:t>)</w:t>
      </w:r>
    </w:p>
    <w:p w:rsidR="00144C03" w:rsidRPr="004F13F2" w:rsidRDefault="00144C03" w:rsidP="00101256">
      <w:pPr>
        <w:pStyle w:val="ab"/>
        <w:numPr>
          <w:ilvl w:val="0"/>
          <w:numId w:val="21"/>
        </w:numPr>
        <w:ind w:leftChars="0"/>
        <w:rPr>
          <w:lang w:val="en-CA" w:eastAsia="ja-JP"/>
        </w:rPr>
      </w:pPr>
      <w:r w:rsidRPr="00101256">
        <w:rPr>
          <w:szCs w:val="22"/>
          <w:lang w:val="en-CA" w:eastAsia="ja-JP"/>
        </w:rPr>
        <w:t xml:space="preserve">Option B) move syntaxes related to </w:t>
      </w:r>
      <w:proofErr w:type="spellStart"/>
      <w:r w:rsidRPr="00101256">
        <w:rPr>
          <w:szCs w:val="22"/>
          <w:lang w:val="en-CA" w:eastAsia="ja-JP"/>
        </w:rPr>
        <w:t>profile_tier_</w:t>
      </w:r>
      <w:proofErr w:type="gramStart"/>
      <w:r w:rsidRPr="00101256">
        <w:rPr>
          <w:szCs w:val="22"/>
          <w:lang w:val="en-CA" w:eastAsia="ja-JP"/>
        </w:rPr>
        <w:t>level</w:t>
      </w:r>
      <w:proofErr w:type="spellEnd"/>
      <w:r w:rsidRPr="00101256">
        <w:rPr>
          <w:szCs w:val="22"/>
          <w:lang w:val="en-CA" w:eastAsia="ja-JP"/>
        </w:rPr>
        <w:t>(</w:t>
      </w:r>
      <w:proofErr w:type="gramEnd"/>
      <w:r w:rsidRPr="00101256">
        <w:rPr>
          <w:szCs w:val="22"/>
          <w:lang w:eastAsia="ja-JP"/>
        </w:rPr>
        <w:t> </w:t>
      </w:r>
      <w:r w:rsidRPr="00101256">
        <w:rPr>
          <w:szCs w:val="22"/>
          <w:lang w:val="en-CA" w:eastAsia="ja-JP"/>
        </w:rPr>
        <w:t xml:space="preserve">) after </w:t>
      </w:r>
      <w:proofErr w:type="spellStart"/>
      <w:r w:rsidRPr="00101256">
        <w:rPr>
          <w:szCs w:val="22"/>
          <w:lang w:val="en-CA" w:eastAsia="ja-JP"/>
        </w:rPr>
        <w:t>scalability_mask_flag</w:t>
      </w:r>
      <w:proofErr w:type="spellEnd"/>
      <w:r w:rsidRPr="00101256">
        <w:rPr>
          <w:szCs w:val="22"/>
          <w:lang w:val="en-CA" w:eastAsia="ja-JP"/>
        </w:rPr>
        <w:t>.</w:t>
      </w:r>
    </w:p>
    <w:p w:rsidR="00144C03" w:rsidRPr="00615E21" w:rsidRDefault="00144C03" w:rsidP="00101256">
      <w:pPr>
        <w:rPr>
          <w:lang w:eastAsia="ja-JP"/>
        </w:rPr>
      </w:pPr>
    </w:p>
    <w:p w:rsidR="00A254B5" w:rsidRDefault="0070355B" w:rsidP="00532DD0">
      <w:pPr>
        <w:rPr>
          <w:lang w:val="en-CA" w:eastAsia="ja-JP"/>
        </w:rPr>
      </w:pPr>
      <w:r>
        <w:rPr>
          <w:rFonts w:hint="eastAsia"/>
          <w:lang w:val="en-CA" w:eastAsia="ja-JP"/>
        </w:rPr>
        <w:t>The</w:t>
      </w:r>
      <w:r w:rsidR="00A254B5" w:rsidRPr="00532DD0">
        <w:rPr>
          <w:lang w:val="en-CA" w:eastAsia="ja-JP"/>
        </w:rPr>
        <w:t xml:space="preserve"> </w:t>
      </w:r>
      <w:r w:rsidR="00A254B5" w:rsidRPr="00532DD0">
        <w:rPr>
          <w:rFonts w:hint="eastAsia"/>
          <w:bCs/>
          <w:szCs w:val="22"/>
          <w:lang w:eastAsia="ja-JP"/>
        </w:rPr>
        <w:t xml:space="preserve">following changes are </w:t>
      </w:r>
      <w:r w:rsidR="00447E8C">
        <w:rPr>
          <w:rFonts w:hint="eastAsia"/>
          <w:bCs/>
          <w:szCs w:val="22"/>
          <w:lang w:eastAsia="ja-JP"/>
        </w:rPr>
        <w:t xml:space="preserve">also </w:t>
      </w:r>
      <w:r w:rsidR="00A254B5" w:rsidRPr="00532DD0">
        <w:rPr>
          <w:rFonts w:hint="eastAsia"/>
          <w:bCs/>
          <w:szCs w:val="22"/>
          <w:lang w:eastAsia="ja-JP"/>
        </w:rPr>
        <w:t>applied</w:t>
      </w:r>
      <w:r w:rsidR="00A254B5" w:rsidRPr="00532DD0">
        <w:rPr>
          <w:rFonts w:hint="eastAsia"/>
          <w:lang w:val="en-CA" w:eastAsia="ja-JP"/>
        </w:rPr>
        <w:t>;</w:t>
      </w:r>
    </w:p>
    <w:p w:rsidR="00A254B5" w:rsidRPr="00492381" w:rsidRDefault="00F839C7">
      <w:pPr>
        <w:pStyle w:val="ab"/>
        <w:numPr>
          <w:ilvl w:val="0"/>
          <w:numId w:val="35"/>
        </w:numPr>
        <w:ind w:leftChars="0"/>
        <w:rPr>
          <w:lang w:val="en-CA" w:eastAsia="ja-JP"/>
        </w:rPr>
      </w:pPr>
      <w:r>
        <w:rPr>
          <w:rFonts w:hint="eastAsia"/>
          <w:highlight w:val="yellow"/>
          <w:lang w:val="en-CA" w:eastAsia="ja-JP"/>
        </w:rPr>
        <w:t xml:space="preserve">Option1) </w:t>
      </w:r>
      <w:r w:rsidR="00A254B5" w:rsidRPr="00F839C7">
        <w:rPr>
          <w:highlight w:val="yellow"/>
          <w:lang w:val="en-CA" w:eastAsia="ja-JP"/>
        </w:rPr>
        <w:t>Add byte-alignment bits between those syntaxes</w:t>
      </w:r>
      <w:r>
        <w:rPr>
          <w:rFonts w:hint="eastAsia"/>
          <w:highlight w:val="yellow"/>
          <w:lang w:val="en-CA" w:eastAsia="ja-JP"/>
        </w:rPr>
        <w:t xml:space="preserve">, </w:t>
      </w:r>
      <w:r w:rsidR="00FF542D">
        <w:rPr>
          <w:rFonts w:hint="eastAsia"/>
          <w:highlight w:val="yellow"/>
          <w:lang w:val="en-CA" w:eastAsia="ja-JP"/>
        </w:rPr>
        <w:t xml:space="preserve">with </w:t>
      </w:r>
      <w:r w:rsidR="00A73F6E">
        <w:rPr>
          <w:rFonts w:hint="eastAsia"/>
          <w:highlight w:val="yellow"/>
          <w:lang w:val="en-CA" w:eastAsia="ja-JP"/>
        </w:rPr>
        <w:t>s</w:t>
      </w:r>
      <w:r w:rsidRPr="00532DD0">
        <w:rPr>
          <w:highlight w:val="yellow"/>
          <w:lang w:val="en-CA" w:eastAsia="ja-JP"/>
        </w:rPr>
        <w:t>ignal</w:t>
      </w:r>
      <w:r w:rsidR="00A73F6E">
        <w:rPr>
          <w:rFonts w:hint="eastAsia"/>
          <w:highlight w:val="yellow"/>
          <w:lang w:val="en-CA" w:eastAsia="ja-JP"/>
        </w:rPr>
        <w:t>ling</w:t>
      </w:r>
      <w:r w:rsidRPr="00532DD0">
        <w:rPr>
          <w:highlight w:val="yellow"/>
          <w:lang w:val="en-CA" w:eastAsia="ja-JP"/>
        </w:rPr>
        <w:t xml:space="preserve"> </w:t>
      </w:r>
      <w:proofErr w:type="spellStart"/>
      <w:r w:rsidRPr="00532DD0">
        <w:rPr>
          <w:highlight w:val="yellow"/>
          <w:lang w:val="en-CA" w:eastAsia="ja-JP"/>
        </w:rPr>
        <w:t>vps_profile_present_flag</w:t>
      </w:r>
      <w:proofErr w:type="spellEnd"/>
      <w:r w:rsidRPr="00532DD0">
        <w:rPr>
          <w:highlight w:val="yellow"/>
          <w:lang w:val="en-CA" w:eastAsia="ja-JP"/>
        </w:rPr>
        <w:t>[</w:t>
      </w:r>
      <w:proofErr w:type="spellStart"/>
      <w:r w:rsidRPr="00532DD0">
        <w:rPr>
          <w:highlight w:val="yellow"/>
          <w:lang w:val="en-CA" w:eastAsia="ja-JP"/>
        </w:rPr>
        <w:t>i</w:t>
      </w:r>
      <w:proofErr w:type="spellEnd"/>
      <w:r w:rsidRPr="00532DD0">
        <w:rPr>
          <w:highlight w:val="yellow"/>
          <w:lang w:val="en-CA" w:eastAsia="ja-JP"/>
        </w:rPr>
        <w:t xml:space="preserve">] and </w:t>
      </w:r>
      <w:proofErr w:type="spellStart"/>
      <w:r w:rsidRPr="00532DD0">
        <w:rPr>
          <w:highlight w:val="yellow"/>
          <w:lang w:val="en-CA" w:eastAsia="ja-JP"/>
        </w:rPr>
        <w:t>profile_tier_level</w:t>
      </w:r>
      <w:proofErr w:type="spellEnd"/>
      <w:r w:rsidRPr="00532DD0">
        <w:rPr>
          <w:highlight w:val="yellow"/>
          <w:lang w:val="en-CA" w:eastAsia="ja-JP"/>
        </w:rPr>
        <w:t>(</w:t>
      </w:r>
      <w:r w:rsidRPr="00532DD0">
        <w:rPr>
          <w:highlight w:val="yellow"/>
          <w:lang w:eastAsia="ja-JP"/>
        </w:rPr>
        <w:t> </w:t>
      </w:r>
      <w:r w:rsidRPr="00532DD0">
        <w:rPr>
          <w:highlight w:val="yellow"/>
          <w:lang w:val="en-CA" w:eastAsia="ja-JP"/>
        </w:rPr>
        <w:t xml:space="preserve">) in </w:t>
      </w:r>
      <w:proofErr w:type="spellStart"/>
      <w:r w:rsidRPr="00532DD0">
        <w:rPr>
          <w:highlight w:val="yellow"/>
          <w:lang w:val="en-CA" w:eastAsia="ja-JP"/>
        </w:rPr>
        <w:t>vps_extension</w:t>
      </w:r>
      <w:proofErr w:type="spellEnd"/>
      <w:r w:rsidRPr="00532DD0">
        <w:rPr>
          <w:highlight w:val="yellow"/>
          <w:lang w:val="en-CA" w:eastAsia="ja-JP"/>
        </w:rPr>
        <w:t>(</w:t>
      </w:r>
      <w:r w:rsidRPr="00532DD0">
        <w:rPr>
          <w:highlight w:val="yellow"/>
          <w:lang w:eastAsia="ja-JP"/>
        </w:rPr>
        <w:t> </w:t>
      </w:r>
      <w:r w:rsidRPr="00532DD0">
        <w:rPr>
          <w:highlight w:val="yellow"/>
          <w:lang w:val="en-CA" w:eastAsia="ja-JP"/>
        </w:rPr>
        <w:t>) separately</w:t>
      </w:r>
    </w:p>
    <w:p w:rsidR="00A254B5" w:rsidRPr="00101256" w:rsidRDefault="007A518E" w:rsidP="00532DD0">
      <w:pPr>
        <w:pStyle w:val="ab"/>
        <w:numPr>
          <w:ilvl w:val="0"/>
          <w:numId w:val="35"/>
        </w:numPr>
        <w:ind w:leftChars="0"/>
        <w:rPr>
          <w:lang w:val="en-CA" w:eastAsia="ja-JP"/>
        </w:rPr>
      </w:pPr>
      <w:r w:rsidRPr="00101256">
        <w:rPr>
          <w:highlight w:val="green"/>
          <w:lang w:val="en-CA" w:eastAsia="ja-JP"/>
        </w:rPr>
        <w:t xml:space="preserve">Option2) </w:t>
      </w:r>
      <w:r w:rsidR="00A254B5" w:rsidRPr="000E3034">
        <w:rPr>
          <w:highlight w:val="green"/>
          <w:lang w:val="en-CA" w:eastAsia="ja-JP"/>
        </w:rPr>
        <w:t>Extend bi</w:t>
      </w:r>
      <w:r w:rsidR="00A254B5" w:rsidRPr="0099247C">
        <w:rPr>
          <w:highlight w:val="green"/>
          <w:lang w:val="en-CA" w:eastAsia="ja-JP"/>
        </w:rPr>
        <w:t>t-length of profile_ref_minus1[</w:t>
      </w:r>
      <w:proofErr w:type="spellStart"/>
      <w:r w:rsidR="00A254B5" w:rsidRPr="0099247C">
        <w:rPr>
          <w:highlight w:val="green"/>
          <w:lang w:val="en-CA" w:eastAsia="ja-JP"/>
        </w:rPr>
        <w:t>i</w:t>
      </w:r>
      <w:proofErr w:type="spellEnd"/>
      <w:r w:rsidR="00A254B5" w:rsidRPr="0099247C">
        <w:rPr>
          <w:highlight w:val="green"/>
          <w:lang w:val="en-CA" w:eastAsia="ja-JP"/>
        </w:rPr>
        <w:t>] from 6 bits to 8 bits</w:t>
      </w:r>
    </w:p>
    <w:p w:rsidR="00474A6D" w:rsidRDefault="00474A6D" w:rsidP="00E84A32">
      <w:pPr>
        <w:rPr>
          <w:b/>
          <w:lang w:eastAsia="ja-JP"/>
        </w:rPr>
      </w:pPr>
    </w:p>
    <w:p w:rsidR="00D331CD" w:rsidRDefault="00D331CD" w:rsidP="00D331CD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Changes are </w:t>
      </w:r>
      <w:r>
        <w:rPr>
          <w:lang w:val="en-CA" w:eastAsia="ja-JP"/>
        </w:rPr>
        <w:t>highlighted</w:t>
      </w:r>
      <w:r>
        <w:rPr>
          <w:rFonts w:hint="eastAsia"/>
          <w:lang w:val="en-CA" w:eastAsia="ja-JP"/>
        </w:rPr>
        <w:t xml:space="preserve"> in </w:t>
      </w:r>
      <w:r w:rsidR="00B82965" w:rsidRPr="00101256">
        <w:rPr>
          <w:highlight w:val="cyan"/>
          <w:lang w:val="en-CA" w:eastAsia="ja-JP"/>
        </w:rPr>
        <w:t>cyan</w:t>
      </w:r>
      <w:r w:rsidR="00B82965">
        <w:rPr>
          <w:rFonts w:hint="eastAsia"/>
          <w:lang w:val="en-CA" w:eastAsia="ja-JP"/>
        </w:rPr>
        <w:t xml:space="preserve"> and </w:t>
      </w:r>
      <w:r w:rsidRPr="00500F54">
        <w:rPr>
          <w:highlight w:val="yellow"/>
          <w:lang w:val="en-CA" w:eastAsia="ja-JP"/>
        </w:rPr>
        <w:t>yellow</w:t>
      </w:r>
      <w:r>
        <w:rPr>
          <w:rFonts w:hint="eastAsia"/>
          <w:lang w:val="en-CA" w:eastAsia="ja-JP"/>
        </w:rPr>
        <w:t xml:space="preserve"> and removals are stroke through in </w:t>
      </w:r>
      <w:r w:rsidRPr="00405C41">
        <w:rPr>
          <w:color w:val="FF0000"/>
          <w:lang w:val="en-CA" w:eastAsia="ja-JP"/>
        </w:rPr>
        <w:t>red</w:t>
      </w:r>
      <w:r>
        <w:rPr>
          <w:rFonts w:hint="eastAsia"/>
          <w:lang w:val="en-CA" w:eastAsia="ja-JP"/>
        </w:rPr>
        <w:t>.</w:t>
      </w:r>
    </w:p>
    <w:p w:rsidR="00B31A72" w:rsidRDefault="00B31A72" w:rsidP="003E1418">
      <w:pPr>
        <w:ind w:left="110" w:hangingChars="50" w:hanging="110"/>
        <w:rPr>
          <w:lang w:val="en-CA" w:eastAsia="ja-JP"/>
        </w:rPr>
      </w:pPr>
    </w:p>
    <w:p w:rsidR="00B31A72" w:rsidRDefault="00B31A72" w:rsidP="00B31A72">
      <w:pPr>
        <w:rPr>
          <w:b/>
          <w:lang w:eastAsia="ja-JP"/>
        </w:rPr>
      </w:pPr>
      <w:r w:rsidRPr="005F63EC">
        <w:rPr>
          <w:rFonts w:hint="eastAsia"/>
          <w:b/>
          <w:lang w:eastAsia="ja-JP"/>
        </w:rPr>
        <w:t>F.7.4.3.1.1 Video parameter set extension semantics</w:t>
      </w:r>
    </w:p>
    <w:p w:rsidR="00FC7EEA" w:rsidRPr="00990260" w:rsidDel="0055222F" w:rsidRDefault="00FC7EEA" w:rsidP="00B31A72">
      <w:pPr>
        <w:rPr>
          <w:del w:id="2" w:author="筑波健史/主事" w:date="2013-10-22T17:11:00Z"/>
          <w:lang w:val="en-CA" w:eastAsia="ja-JP"/>
        </w:rPr>
      </w:pPr>
    </w:p>
    <w:p w:rsidR="00B31A72" w:rsidRDefault="00B31A72" w:rsidP="00B31A72">
      <w:pPr>
        <w:rPr>
          <w:lang w:val="en-CA" w:eastAsia="ja-JP"/>
        </w:rPr>
      </w:pPr>
      <w:proofErr w:type="spellStart"/>
      <w:r w:rsidRPr="00B31A72">
        <w:rPr>
          <w:b/>
          <w:highlight w:val="yellow"/>
          <w:lang w:val="en-CA"/>
        </w:rPr>
        <w:t>vps</w:t>
      </w:r>
      <w:proofErr w:type="spellEnd"/>
      <w:r w:rsidRPr="00B31A72">
        <w:rPr>
          <w:b/>
          <w:highlight w:val="yellow"/>
        </w:rPr>
        <w:t xml:space="preserve">_ reserved_zero_6bits </w:t>
      </w:r>
      <w:r w:rsidRPr="00B31A72">
        <w:rPr>
          <w:highlight w:val="yellow"/>
          <w:lang w:eastAsia="ko-KR"/>
        </w:rPr>
        <w:t xml:space="preserve">shall be equal to 0 in </w:t>
      </w:r>
      <w:proofErr w:type="spellStart"/>
      <w:r w:rsidRPr="00B31A72">
        <w:rPr>
          <w:highlight w:val="yellow"/>
          <w:lang w:eastAsia="ko-KR"/>
        </w:rPr>
        <w:t>bitstreams</w:t>
      </w:r>
      <w:proofErr w:type="spellEnd"/>
      <w:r w:rsidRPr="00B31A72">
        <w:rPr>
          <w:highlight w:val="yellow"/>
          <w:lang w:eastAsia="ko-KR"/>
        </w:rPr>
        <w:t xml:space="preserve"> conforming to this version of this Specification. Other values for </w:t>
      </w:r>
      <w:proofErr w:type="spellStart"/>
      <w:r w:rsidRPr="00B31A72">
        <w:rPr>
          <w:highlight w:val="yellow"/>
          <w:lang w:val="en-CA"/>
        </w:rPr>
        <w:t>vps</w:t>
      </w:r>
      <w:proofErr w:type="spellEnd"/>
      <w:r w:rsidRPr="00B31A72">
        <w:rPr>
          <w:highlight w:val="yellow"/>
        </w:rPr>
        <w:t>_ reserved_zero_6bits</w:t>
      </w:r>
      <w:r w:rsidRPr="00B31A72">
        <w:rPr>
          <w:highlight w:val="yellow"/>
          <w:lang w:eastAsia="ko-KR"/>
        </w:rPr>
        <w:t xml:space="preserve"> are reserved for future use by ITU-T | ISO/IEC. </w:t>
      </w:r>
      <w:r w:rsidRPr="00B31A72">
        <w:rPr>
          <w:highlight w:val="yellow"/>
        </w:rPr>
        <w:t xml:space="preserve">Although </w:t>
      </w:r>
      <w:r w:rsidRPr="00B31A72">
        <w:rPr>
          <w:bCs/>
          <w:szCs w:val="22"/>
          <w:highlight w:val="yellow"/>
        </w:rPr>
        <w:t xml:space="preserve">the value of </w:t>
      </w:r>
      <w:proofErr w:type="spellStart"/>
      <w:r w:rsidRPr="00B31A72">
        <w:rPr>
          <w:highlight w:val="yellow"/>
          <w:lang w:val="en-CA"/>
        </w:rPr>
        <w:t>vps</w:t>
      </w:r>
      <w:proofErr w:type="spellEnd"/>
      <w:r w:rsidRPr="00B31A72">
        <w:rPr>
          <w:highlight w:val="yellow"/>
        </w:rPr>
        <w:t>_ reserved_zero_6bits</w:t>
      </w:r>
      <w:r w:rsidRPr="00B31A72">
        <w:rPr>
          <w:bCs/>
          <w:szCs w:val="22"/>
          <w:highlight w:val="yellow"/>
        </w:rPr>
        <w:t xml:space="preserve"> is required to be equal to 0 in this version of this Specification, decoders shall allow other values of </w:t>
      </w:r>
      <w:proofErr w:type="spellStart"/>
      <w:r w:rsidR="00CF3D22" w:rsidRPr="00B31A72">
        <w:rPr>
          <w:highlight w:val="yellow"/>
          <w:lang w:val="en-CA"/>
        </w:rPr>
        <w:t>vps</w:t>
      </w:r>
      <w:proofErr w:type="spellEnd"/>
      <w:r w:rsidR="00CF3D22" w:rsidRPr="00B31A72">
        <w:rPr>
          <w:highlight w:val="yellow"/>
        </w:rPr>
        <w:t>_ reserved_zero_6bits</w:t>
      </w:r>
      <w:r w:rsidRPr="00B31A72">
        <w:rPr>
          <w:bCs/>
          <w:szCs w:val="22"/>
          <w:highlight w:val="yellow"/>
        </w:rPr>
        <w:t xml:space="preserve"> to appear in the syntax</w:t>
      </w:r>
      <w:r w:rsidRPr="00B31A72">
        <w:rPr>
          <w:highlight w:val="yellow"/>
          <w:lang w:eastAsia="ko-KR"/>
        </w:rPr>
        <w:t>.</w:t>
      </w:r>
    </w:p>
    <w:p w:rsidR="00CF3D22" w:rsidRPr="00431D79" w:rsidRDefault="00CF3D22" w:rsidP="00B31A72">
      <w:pPr>
        <w:rPr>
          <w:b/>
          <w:bCs/>
          <w:highlight w:val="yellow"/>
          <w:lang w:val="en-CA"/>
        </w:rPr>
      </w:pPr>
    </w:p>
    <w:p w:rsidR="00B31A72" w:rsidRDefault="00B31A72" w:rsidP="00B31A72">
      <w:pPr>
        <w:rPr>
          <w:lang w:eastAsia="ja-JP"/>
        </w:rPr>
      </w:pPr>
      <w:proofErr w:type="spellStart"/>
      <w:r w:rsidRPr="00A26566">
        <w:rPr>
          <w:b/>
          <w:bCs/>
          <w:highlight w:val="yellow"/>
        </w:rPr>
        <w:t>vps_ptr_info_offset</w:t>
      </w:r>
      <w:proofErr w:type="spellEnd"/>
      <w:r w:rsidRPr="00A26566">
        <w:rPr>
          <w:bCs/>
          <w:highlight w:val="yellow"/>
        </w:rPr>
        <w:t xml:space="preserve"> specifies the byte offset, starting from the beginning of the VPS NAL unit, of the set of fixed-length coded information starting from </w:t>
      </w:r>
      <w:r w:rsidRPr="00A26566">
        <w:rPr>
          <w:rFonts w:eastAsia="Batang"/>
          <w:bCs/>
          <w:highlight w:val="yellow"/>
          <w:lang w:eastAsia="ko-KR"/>
        </w:rPr>
        <w:t>vps_number_layer_sets_minus1</w:t>
      </w:r>
      <w:r w:rsidRPr="00A26566">
        <w:rPr>
          <w:bCs/>
          <w:highlight w:val="yellow"/>
        </w:rPr>
        <w:t xml:space="preserve">, in the VPS NAL unit. </w:t>
      </w:r>
      <w:r>
        <w:rPr>
          <w:bCs/>
          <w:highlight w:val="yellow"/>
        </w:rPr>
        <w:t>E</w:t>
      </w:r>
      <w:r w:rsidRPr="00A26566">
        <w:rPr>
          <w:bCs/>
          <w:highlight w:val="yellow"/>
        </w:rPr>
        <w:t>mulation prevention bytes that appear in the VPS NAL unit are counted for purposes of byte offset identification.</w:t>
      </w:r>
      <w:r w:rsidRPr="007D25B0">
        <w:rPr>
          <w:bCs/>
        </w:rPr>
        <w:br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DF0708" w:rsidRPr="007D25B0" w:rsidTr="00393AEF">
        <w:trPr>
          <w:trHeight w:val="289"/>
          <w:jc w:val="center"/>
        </w:trPr>
        <w:tc>
          <w:tcPr>
            <w:tcW w:w="7920" w:type="dxa"/>
          </w:tcPr>
          <w:p w:rsidR="00DF0708" w:rsidRPr="007D25B0" w:rsidRDefault="00DF0708" w:rsidP="00393AE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</w:rPr>
            </w:pPr>
            <w:proofErr w:type="spellStart"/>
            <w:r w:rsidRPr="007D25B0">
              <w:rPr>
                <w:rFonts w:eastAsia="ＭＳ 明朝"/>
              </w:rPr>
              <w:t>vps_extension</w:t>
            </w:r>
            <w:proofErr w:type="spellEnd"/>
            <w:r w:rsidRPr="007D25B0">
              <w:rPr>
                <w:rFonts w:eastAsia="ＭＳ 明朝"/>
              </w:rPr>
              <w:t>( ) {</w:t>
            </w:r>
            <w:r w:rsidR="002A6401">
              <w:rPr>
                <w:rFonts w:eastAsia="ＭＳ 明朝"/>
              </w:rPr>
              <w:t xml:space="preserve"> </w:t>
            </w:r>
            <w:r w:rsidR="002A6401" w:rsidRPr="00081C5A">
              <w:rPr>
                <w:rFonts w:eastAsia="ＭＳ 明朝"/>
                <w:highlight w:val="yellow"/>
              </w:rPr>
              <w:t>// Option A</w:t>
            </w:r>
          </w:p>
        </w:tc>
        <w:tc>
          <w:tcPr>
            <w:tcW w:w="1152" w:type="dxa"/>
          </w:tcPr>
          <w:p w:rsidR="00DF0708" w:rsidRPr="007D25B0" w:rsidRDefault="00DF0708" w:rsidP="00393AEF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7D25B0">
              <w:rPr>
                <w:rFonts w:eastAsia="ＭＳ 明朝"/>
                <w:bCs/>
              </w:rPr>
              <w:t>Descriptor</w:t>
            </w:r>
          </w:p>
        </w:tc>
      </w:tr>
      <w:tr w:rsidR="00DF0708" w:rsidRPr="007D25B0" w:rsidTr="00393AEF">
        <w:trPr>
          <w:trHeight w:val="289"/>
          <w:jc w:val="center"/>
        </w:trPr>
        <w:tc>
          <w:tcPr>
            <w:tcW w:w="7920" w:type="dxa"/>
          </w:tcPr>
          <w:p w:rsidR="00DF0708" w:rsidRPr="007D25B0" w:rsidRDefault="00DF0708" w:rsidP="00393AEF">
            <w:pPr>
              <w:pStyle w:val="tablesyntax"/>
              <w:keepLines w:val="0"/>
              <w:rPr>
                <w:b/>
                <w:bCs/>
                <w:lang w:val="en-US"/>
              </w:rPr>
            </w:pPr>
            <w:r w:rsidRPr="007D25B0">
              <w:rPr>
                <w:bCs/>
                <w:lang w:val="en-US"/>
              </w:rPr>
              <w:tab/>
            </w:r>
            <w:proofErr w:type="spellStart"/>
            <w:r w:rsidRPr="007D25B0">
              <w:rPr>
                <w:b/>
                <w:bCs/>
                <w:lang w:val="en-US"/>
              </w:rPr>
              <w:t>avc_base_layer_flag</w:t>
            </w:r>
            <w:proofErr w:type="spellEnd"/>
          </w:p>
        </w:tc>
        <w:tc>
          <w:tcPr>
            <w:tcW w:w="1152" w:type="dxa"/>
          </w:tcPr>
          <w:p w:rsidR="00DF0708" w:rsidRPr="007D25B0" w:rsidRDefault="00A611C1" w:rsidP="00393AEF">
            <w:pPr>
              <w:pStyle w:val="tableheading"/>
              <w:keepLines w:val="0"/>
              <w:rPr>
                <w:b w:val="0"/>
                <w:lang w:val="en-US"/>
              </w:rPr>
            </w:pPr>
            <w:r>
              <w:rPr>
                <w:rFonts w:eastAsia="ＭＳ 明朝"/>
                <w:noProof/>
                <w:lang w:eastAsia="ja-JP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50" type="#_x0000_t88" style="position:absolute;left:0;text-align:left;margin-left:41.15pt;margin-top:1.85pt;width:7.15pt;height:286.15pt;z-index:251659776;mso-position-horizontal-relative:text;mso-position-vertical-relative:text">
                  <v:textbox inset="5.85pt,.7pt,5.85pt,.7pt"/>
                </v:shape>
              </w:pict>
            </w:r>
            <w:r w:rsidR="00DF0708" w:rsidRPr="007D25B0">
              <w:rPr>
                <w:b w:val="0"/>
                <w:lang w:val="en-US"/>
              </w:rPr>
              <w:t>u(1)</w:t>
            </w:r>
          </w:p>
        </w:tc>
      </w:tr>
      <w:tr w:rsidR="00BA196C" w:rsidRPr="007D25B0" w:rsidTr="00393AEF">
        <w:trPr>
          <w:trHeight w:val="289"/>
          <w:jc w:val="center"/>
        </w:trPr>
        <w:tc>
          <w:tcPr>
            <w:tcW w:w="7920" w:type="dxa"/>
          </w:tcPr>
          <w:p w:rsidR="00BA196C" w:rsidRPr="00101256" w:rsidRDefault="00BA196C" w:rsidP="00BA196C">
            <w:pPr>
              <w:pStyle w:val="tablesyntax"/>
              <w:keepLines w:val="0"/>
              <w:rPr>
                <w:rFonts w:eastAsiaTheme="minorEastAsia"/>
                <w:b/>
                <w:bCs/>
                <w:highlight w:val="cyan"/>
                <w:lang w:val="en-US" w:eastAsia="ja-JP"/>
              </w:rPr>
            </w:pPr>
            <w:r w:rsidRPr="00101256">
              <w:rPr>
                <w:bCs/>
                <w:highlight w:val="cyan"/>
                <w:lang w:val="en-US"/>
              </w:rPr>
              <w:tab/>
            </w:r>
            <w:proofErr w:type="spellStart"/>
            <w:r w:rsidRPr="00101256">
              <w:rPr>
                <w:b/>
                <w:bCs/>
                <w:highlight w:val="cyan"/>
                <w:lang w:val="en-US"/>
              </w:rPr>
              <w:t>splitting_flag</w:t>
            </w:r>
            <w:proofErr w:type="spellEnd"/>
          </w:p>
        </w:tc>
        <w:tc>
          <w:tcPr>
            <w:tcW w:w="1152" w:type="dxa"/>
          </w:tcPr>
          <w:p w:rsidR="00BA196C" w:rsidRPr="00101256" w:rsidRDefault="00BA196C" w:rsidP="00BA196C">
            <w:pPr>
              <w:pStyle w:val="tableheading"/>
              <w:keepLines w:val="0"/>
              <w:rPr>
                <w:b w:val="0"/>
                <w:highlight w:val="cyan"/>
                <w:lang w:val="en-US"/>
              </w:rPr>
            </w:pPr>
            <w:r w:rsidRPr="00101256">
              <w:rPr>
                <w:b w:val="0"/>
                <w:highlight w:val="cyan"/>
                <w:lang w:val="en-US"/>
              </w:rPr>
              <w:t>u(1)</w:t>
            </w:r>
          </w:p>
        </w:tc>
      </w:tr>
      <w:tr w:rsidR="003E1418" w:rsidRPr="007D25B0" w:rsidTr="00393AEF">
        <w:trPr>
          <w:trHeight w:val="289"/>
          <w:jc w:val="center"/>
        </w:trPr>
        <w:tc>
          <w:tcPr>
            <w:tcW w:w="7920" w:type="dxa"/>
          </w:tcPr>
          <w:p w:rsidR="003E1418" w:rsidRPr="00101256" w:rsidRDefault="003E1418" w:rsidP="003E1418">
            <w:pPr>
              <w:pStyle w:val="tablesyntax"/>
              <w:keepLines w:val="0"/>
              <w:tabs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rPr>
                <w:b/>
                <w:bCs/>
                <w:highlight w:val="cyan"/>
                <w:lang w:val="en-US"/>
              </w:rPr>
            </w:pPr>
            <w:r w:rsidRPr="00101256">
              <w:rPr>
                <w:rFonts w:eastAsia="Batang"/>
                <w:bCs/>
                <w:highlight w:val="cyan"/>
                <w:lang w:val="en-US"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highlight w:val="cyan"/>
                <w:lang w:val="en-US" w:eastAsia="ko-KR"/>
              </w:rPr>
              <w:t>vps_nuh_layer_id_present_flag</w:t>
            </w:r>
            <w:proofErr w:type="spellEnd"/>
          </w:p>
        </w:tc>
        <w:tc>
          <w:tcPr>
            <w:tcW w:w="1152" w:type="dxa"/>
          </w:tcPr>
          <w:p w:rsidR="003E1418" w:rsidRPr="00101256" w:rsidRDefault="003E1418" w:rsidP="003E1418">
            <w:pPr>
              <w:pStyle w:val="tableheading"/>
              <w:keepLines w:val="0"/>
              <w:rPr>
                <w:b w:val="0"/>
                <w:highlight w:val="cyan"/>
                <w:lang w:val="en-US"/>
              </w:rPr>
            </w:pPr>
            <w:r w:rsidRPr="00101256">
              <w:rPr>
                <w:rFonts w:eastAsia="Batang"/>
                <w:highlight w:val="cyan"/>
                <w:lang w:val="en-US"/>
              </w:rPr>
              <w:t>u(1)</w:t>
            </w:r>
          </w:p>
        </w:tc>
      </w:tr>
      <w:tr w:rsidR="003E1418" w:rsidRPr="007D25B0" w:rsidTr="00393AEF">
        <w:trPr>
          <w:trHeight w:val="289"/>
          <w:jc w:val="center"/>
        </w:trPr>
        <w:tc>
          <w:tcPr>
            <w:tcW w:w="7920" w:type="dxa"/>
          </w:tcPr>
          <w:p w:rsidR="003E1418" w:rsidRPr="00101256" w:rsidRDefault="003E1418" w:rsidP="003E141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highlight w:val="cyan"/>
                <w:lang w:eastAsia="ko-KR"/>
              </w:rPr>
            </w:pPr>
            <w:r w:rsidRPr="00101256">
              <w:rPr>
                <w:rFonts w:eastAsia="Batang"/>
                <w:b/>
                <w:bCs/>
                <w:highlight w:val="cyan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highlight w:val="cyan"/>
                <w:lang w:eastAsia="ko-KR"/>
              </w:rPr>
              <w:t>max_tid_ref_present_flag</w:t>
            </w:r>
            <w:proofErr w:type="spellEnd"/>
          </w:p>
        </w:tc>
        <w:tc>
          <w:tcPr>
            <w:tcW w:w="1152" w:type="dxa"/>
          </w:tcPr>
          <w:p w:rsidR="003E1418" w:rsidRPr="00101256" w:rsidRDefault="003E1418" w:rsidP="003E1418">
            <w:pPr>
              <w:keepNext/>
              <w:spacing w:before="0" w:after="60"/>
              <w:rPr>
                <w:rFonts w:eastAsia="Batang"/>
                <w:bCs/>
                <w:highlight w:val="cyan"/>
              </w:rPr>
            </w:pPr>
            <w:r w:rsidRPr="00101256">
              <w:rPr>
                <w:rFonts w:eastAsia="Batang"/>
                <w:bCs/>
                <w:highlight w:val="cyan"/>
              </w:rPr>
              <w:t>u(1)</w:t>
            </w:r>
          </w:p>
        </w:tc>
      </w:tr>
      <w:tr w:rsidR="003E1418" w:rsidRPr="007D25B0" w:rsidTr="00393AEF">
        <w:trPr>
          <w:trHeight w:val="289"/>
          <w:jc w:val="center"/>
        </w:trPr>
        <w:tc>
          <w:tcPr>
            <w:tcW w:w="7920" w:type="dxa"/>
          </w:tcPr>
          <w:p w:rsidR="003E1418" w:rsidRPr="00101256" w:rsidRDefault="003E1418" w:rsidP="003E141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highlight w:val="cyan"/>
                <w:lang w:eastAsia="ko-KR"/>
              </w:rPr>
            </w:pPr>
            <w:r w:rsidRPr="00101256">
              <w:rPr>
                <w:rFonts w:eastAsia="Batang"/>
                <w:b/>
                <w:bCs/>
                <w:highlight w:val="cyan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highlight w:val="cyan"/>
                <w:lang w:eastAsia="ko-KR"/>
              </w:rPr>
              <w:t>all_ref_layers_active_flag</w:t>
            </w:r>
            <w:proofErr w:type="spellEnd"/>
          </w:p>
        </w:tc>
        <w:tc>
          <w:tcPr>
            <w:tcW w:w="1152" w:type="dxa"/>
          </w:tcPr>
          <w:p w:rsidR="003E1418" w:rsidRPr="00101256" w:rsidRDefault="003E1418" w:rsidP="003E1418">
            <w:pPr>
              <w:keepNext/>
              <w:spacing w:before="0" w:after="60"/>
              <w:rPr>
                <w:rFonts w:eastAsia="Batang"/>
                <w:bCs/>
                <w:highlight w:val="cyan"/>
              </w:rPr>
            </w:pPr>
            <w:r w:rsidRPr="00101256">
              <w:rPr>
                <w:rFonts w:eastAsia="Batang"/>
                <w:bCs/>
                <w:highlight w:val="cyan"/>
              </w:rPr>
              <w:t>u(1)</w:t>
            </w:r>
          </w:p>
        </w:tc>
      </w:tr>
      <w:tr w:rsidR="003E1418" w:rsidRPr="007D25B0" w:rsidTr="00393AEF">
        <w:trPr>
          <w:trHeight w:val="289"/>
          <w:jc w:val="center"/>
        </w:trPr>
        <w:tc>
          <w:tcPr>
            <w:tcW w:w="7920" w:type="dxa"/>
          </w:tcPr>
          <w:p w:rsidR="003E1418" w:rsidRPr="00101256" w:rsidRDefault="003E1418" w:rsidP="003E141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highlight w:val="cyan"/>
                <w:lang w:eastAsia="ko-KR"/>
              </w:rPr>
            </w:pPr>
            <w:r w:rsidRPr="00101256">
              <w:rPr>
                <w:rFonts w:eastAsia="Batang"/>
                <w:highlight w:val="cyan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highlight w:val="cyan"/>
                <w:lang w:eastAsia="ko-KR"/>
              </w:rPr>
              <w:t>rep_format_idx_present_flag</w:t>
            </w:r>
            <w:proofErr w:type="spellEnd"/>
          </w:p>
        </w:tc>
        <w:tc>
          <w:tcPr>
            <w:tcW w:w="1152" w:type="dxa"/>
          </w:tcPr>
          <w:p w:rsidR="003E1418" w:rsidRPr="00101256" w:rsidRDefault="003E1418" w:rsidP="003E1418">
            <w:pPr>
              <w:keepNext/>
              <w:spacing w:before="0" w:after="60"/>
              <w:rPr>
                <w:rFonts w:eastAsia="Batang"/>
                <w:bCs/>
                <w:highlight w:val="cyan"/>
              </w:rPr>
            </w:pPr>
            <w:r w:rsidRPr="00101256">
              <w:rPr>
                <w:rFonts w:eastAsia="ＭＳ 明朝"/>
                <w:bCs/>
                <w:highlight w:val="cyan"/>
              </w:rPr>
              <w:t>u(1)</w:t>
            </w:r>
          </w:p>
        </w:tc>
      </w:tr>
      <w:tr w:rsidR="003E1418" w:rsidRPr="007D25B0" w:rsidTr="00393AEF">
        <w:trPr>
          <w:trHeight w:val="289"/>
          <w:jc w:val="center"/>
        </w:trPr>
        <w:tc>
          <w:tcPr>
            <w:tcW w:w="7920" w:type="dxa"/>
          </w:tcPr>
          <w:p w:rsidR="003E1418" w:rsidRPr="00101256" w:rsidRDefault="003E1418" w:rsidP="003E141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rPr>
                <w:rFonts w:eastAsia="Batang"/>
                <w:bCs/>
                <w:highlight w:val="cyan"/>
                <w:lang w:eastAsia="ko-KR"/>
              </w:rPr>
            </w:pPr>
            <w:r w:rsidRPr="00101256">
              <w:rPr>
                <w:rFonts w:eastAsia="Batang"/>
                <w:bCs/>
                <w:highlight w:val="cyan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highlight w:val="cyan"/>
                <w:lang w:eastAsia="ko-KR"/>
              </w:rPr>
              <w:t>max_one_active_ref_layer_flag</w:t>
            </w:r>
            <w:proofErr w:type="spellEnd"/>
          </w:p>
        </w:tc>
        <w:tc>
          <w:tcPr>
            <w:tcW w:w="1152" w:type="dxa"/>
          </w:tcPr>
          <w:p w:rsidR="003E1418" w:rsidRPr="00101256" w:rsidRDefault="003E1418" w:rsidP="003E1418">
            <w:pPr>
              <w:keepNext/>
              <w:spacing w:before="0" w:after="60"/>
              <w:rPr>
                <w:rFonts w:eastAsia="Batang"/>
                <w:bCs/>
                <w:highlight w:val="cyan"/>
              </w:rPr>
            </w:pPr>
            <w:r w:rsidRPr="00101256">
              <w:rPr>
                <w:rFonts w:eastAsia="ＭＳ 明朝"/>
                <w:bCs/>
                <w:highlight w:val="cyan"/>
              </w:rPr>
              <w:t>u(1)</w:t>
            </w:r>
          </w:p>
        </w:tc>
      </w:tr>
      <w:tr w:rsidR="003E1418" w:rsidRPr="007D25B0" w:rsidTr="00393AEF">
        <w:trPr>
          <w:trHeight w:val="289"/>
          <w:jc w:val="center"/>
        </w:trPr>
        <w:tc>
          <w:tcPr>
            <w:tcW w:w="7920" w:type="dxa"/>
          </w:tcPr>
          <w:p w:rsidR="003E1418" w:rsidRPr="00101256" w:rsidRDefault="003E1418" w:rsidP="003E141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highlight w:val="cyan"/>
                <w:lang w:eastAsia="ko-KR"/>
              </w:rPr>
            </w:pPr>
            <w:r w:rsidRPr="00101256">
              <w:rPr>
                <w:rFonts w:eastAsia="Batang"/>
                <w:b/>
                <w:bCs/>
                <w:highlight w:val="cyan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highlight w:val="cyan"/>
                <w:lang w:eastAsia="ko-KR"/>
              </w:rPr>
              <w:t>cross_layer_irap_aligned_flag</w:t>
            </w:r>
            <w:proofErr w:type="spellEnd"/>
          </w:p>
        </w:tc>
        <w:tc>
          <w:tcPr>
            <w:tcW w:w="1152" w:type="dxa"/>
          </w:tcPr>
          <w:p w:rsidR="003E1418" w:rsidRPr="00101256" w:rsidRDefault="00A611C1" w:rsidP="003E1418">
            <w:pPr>
              <w:keepNext/>
              <w:spacing w:before="0" w:after="60"/>
              <w:rPr>
                <w:rFonts w:eastAsia="Batang"/>
                <w:bCs/>
                <w:highlight w:val="cyan"/>
              </w:rPr>
            </w:pPr>
            <w:r>
              <w:rPr>
                <w:b/>
                <w:noProof/>
                <w:highlight w:val="cyan"/>
                <w:lang w:eastAsia="ja-JP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1" type="#_x0000_t202" style="position:absolute;margin-left:49.3pt;margin-top:1.75pt;width:41.4pt;height:99.05pt;z-index:251660800;mso-position-horizontal-relative:text;mso-position-vertical-relative:text">
                  <v:textbox style="layout-flow:vertical-ideographic;mso-next-textbox:#_x0000_s1051" inset="5.85pt,.7pt,5.85pt,.7pt">
                    <w:txbxContent>
                      <w:p w:rsidR="00A611C1" w:rsidRPr="00A26566" w:rsidRDefault="00A611C1">
                        <w:pPr>
                          <w:rPr>
                            <w:b/>
                            <w:sz w:val="32"/>
                            <w:szCs w:val="32"/>
                            <w:lang w:eastAsia="ja-JP"/>
                          </w:rPr>
                        </w:pPr>
                        <w:r w:rsidRPr="00101256">
                          <w:rPr>
                            <w:b/>
                            <w:sz w:val="32"/>
                            <w:szCs w:val="32"/>
                            <w:lang w:eastAsia="ja-JP"/>
                          </w:rPr>
                          <w:t>Byte-aligned</w:t>
                        </w:r>
                      </w:p>
                    </w:txbxContent>
                  </v:textbox>
                </v:shape>
              </w:pict>
            </w:r>
            <w:r w:rsidR="003E1418" w:rsidRPr="00101256">
              <w:rPr>
                <w:rFonts w:eastAsia="ＭＳ 明朝"/>
                <w:bCs/>
                <w:highlight w:val="cyan"/>
              </w:rPr>
              <w:t>u(1)</w:t>
            </w:r>
          </w:p>
        </w:tc>
      </w:tr>
      <w:tr w:rsidR="00C85407" w:rsidRPr="007D25B0" w:rsidTr="00393AEF">
        <w:trPr>
          <w:trHeight w:val="289"/>
          <w:jc w:val="center"/>
        </w:trPr>
        <w:tc>
          <w:tcPr>
            <w:tcW w:w="7920" w:type="dxa"/>
          </w:tcPr>
          <w:p w:rsidR="00C85407" w:rsidRPr="00101256" w:rsidRDefault="00C85407" w:rsidP="00C85407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highlight w:val="cyan"/>
                <w:lang w:val="de-DE" w:eastAsia="ko-KR"/>
              </w:rPr>
            </w:pPr>
            <w:r w:rsidRPr="00101256">
              <w:rPr>
                <w:b/>
                <w:highlight w:val="cyan"/>
              </w:rPr>
              <w:tab/>
            </w:r>
            <w:proofErr w:type="spellStart"/>
            <w:r w:rsidRPr="00101256">
              <w:rPr>
                <w:b/>
                <w:highlight w:val="cyan"/>
                <w:lang w:val="en-CA"/>
              </w:rPr>
              <w:t>single_layer_for_non_irap_flag</w:t>
            </w:r>
            <w:proofErr w:type="spellEnd"/>
          </w:p>
        </w:tc>
        <w:tc>
          <w:tcPr>
            <w:tcW w:w="1152" w:type="dxa"/>
          </w:tcPr>
          <w:p w:rsidR="00C85407" w:rsidRPr="00101256" w:rsidRDefault="00C85407" w:rsidP="00C85407">
            <w:pPr>
              <w:keepNext/>
              <w:spacing w:before="0" w:after="60"/>
              <w:rPr>
                <w:rFonts w:eastAsia="Batang"/>
                <w:bCs/>
                <w:highlight w:val="cyan"/>
              </w:rPr>
            </w:pPr>
            <w:r w:rsidRPr="00101256">
              <w:rPr>
                <w:rFonts w:eastAsia="ＭＳ 明朝"/>
                <w:bCs/>
                <w:highlight w:val="cyan"/>
              </w:rPr>
              <w:t>u(1)</w:t>
            </w:r>
          </w:p>
        </w:tc>
      </w:tr>
      <w:tr w:rsidR="00C85407" w:rsidRPr="007D25B0" w:rsidTr="00393AEF">
        <w:trPr>
          <w:trHeight w:val="289"/>
          <w:jc w:val="center"/>
        </w:trPr>
        <w:tc>
          <w:tcPr>
            <w:tcW w:w="7920" w:type="dxa"/>
          </w:tcPr>
          <w:p w:rsidR="00C85407" w:rsidRPr="00101256" w:rsidRDefault="00C85407" w:rsidP="00C85407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highlight w:val="cyan"/>
                <w:lang w:eastAsia="ko-KR"/>
              </w:rPr>
            </w:pPr>
            <w:r w:rsidRPr="00101256">
              <w:rPr>
                <w:b/>
                <w:highlight w:val="cyan"/>
              </w:rPr>
              <w:tab/>
            </w:r>
            <w:proofErr w:type="spellStart"/>
            <w:r w:rsidRPr="00101256">
              <w:rPr>
                <w:b/>
                <w:highlight w:val="cyan"/>
              </w:rPr>
              <w:t>vps_vui_present_flag</w:t>
            </w:r>
            <w:proofErr w:type="spellEnd"/>
          </w:p>
        </w:tc>
        <w:tc>
          <w:tcPr>
            <w:tcW w:w="1152" w:type="dxa"/>
          </w:tcPr>
          <w:p w:rsidR="00C85407" w:rsidRPr="00101256" w:rsidRDefault="00C85407" w:rsidP="00C85407">
            <w:pPr>
              <w:keepNext/>
              <w:spacing w:before="0" w:after="60"/>
              <w:rPr>
                <w:rFonts w:eastAsia="Batang"/>
                <w:bCs/>
                <w:highlight w:val="cyan"/>
              </w:rPr>
            </w:pPr>
            <w:r w:rsidRPr="00101256">
              <w:rPr>
                <w:rFonts w:eastAsia="ＭＳ 明朝"/>
                <w:bCs/>
                <w:highlight w:val="cyan"/>
              </w:rPr>
              <w:t>u(1)</w:t>
            </w:r>
          </w:p>
        </w:tc>
      </w:tr>
      <w:tr w:rsidR="00C85407" w:rsidRPr="007D25B0" w:rsidTr="00393AEF">
        <w:trPr>
          <w:trHeight w:val="289"/>
          <w:jc w:val="center"/>
        </w:trPr>
        <w:tc>
          <w:tcPr>
            <w:tcW w:w="7920" w:type="dxa"/>
          </w:tcPr>
          <w:p w:rsidR="00C85407" w:rsidRPr="00101256" w:rsidRDefault="00DE2F6A" w:rsidP="00C85407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highlight w:val="cyan"/>
              </w:rPr>
            </w:pPr>
            <w:r w:rsidRPr="00101256">
              <w:rPr>
                <w:b/>
                <w:highlight w:val="cyan"/>
              </w:rPr>
              <w:tab/>
              <w:t>vps_reserved_6bits</w:t>
            </w:r>
          </w:p>
        </w:tc>
        <w:tc>
          <w:tcPr>
            <w:tcW w:w="1152" w:type="dxa"/>
          </w:tcPr>
          <w:p w:rsidR="00C85407" w:rsidRPr="00101256" w:rsidRDefault="00DE2F6A" w:rsidP="00C85407">
            <w:pPr>
              <w:keepNext/>
              <w:spacing w:before="0" w:after="60"/>
              <w:rPr>
                <w:rFonts w:eastAsia="ＭＳ 明朝"/>
                <w:bCs/>
                <w:highlight w:val="cyan"/>
                <w:lang w:eastAsia="ja-JP"/>
              </w:rPr>
            </w:pPr>
            <w:r w:rsidRPr="00101256">
              <w:rPr>
                <w:rFonts w:eastAsia="ＭＳ 明朝"/>
                <w:bCs/>
                <w:highlight w:val="cyan"/>
                <w:lang w:eastAsia="ja-JP"/>
              </w:rPr>
              <w:t>u(6)</w:t>
            </w:r>
          </w:p>
        </w:tc>
      </w:tr>
      <w:tr w:rsidR="00C85407" w:rsidRPr="007D25B0" w:rsidTr="00393AEF">
        <w:trPr>
          <w:trHeight w:val="289"/>
          <w:jc w:val="center"/>
        </w:trPr>
        <w:tc>
          <w:tcPr>
            <w:tcW w:w="7920" w:type="dxa"/>
          </w:tcPr>
          <w:p w:rsidR="00C85407" w:rsidRPr="007D25B0" w:rsidRDefault="00C85407" w:rsidP="00C85407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bCs/>
              </w:rPr>
              <w:tab/>
            </w:r>
            <w:proofErr w:type="spellStart"/>
            <w:r w:rsidRPr="007D25B0">
              <w:rPr>
                <w:b/>
                <w:bCs/>
              </w:rPr>
              <w:t>vps_vui_offset</w:t>
            </w:r>
            <w:proofErr w:type="spellEnd"/>
          </w:p>
        </w:tc>
        <w:tc>
          <w:tcPr>
            <w:tcW w:w="1152" w:type="dxa"/>
          </w:tcPr>
          <w:p w:rsidR="00C85407" w:rsidRPr="007D25B0" w:rsidRDefault="00C85407" w:rsidP="00C85407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7D25B0">
              <w:t>u(16)</w:t>
            </w:r>
          </w:p>
        </w:tc>
      </w:tr>
      <w:tr w:rsidR="00117F6F" w:rsidRPr="007D25B0" w:rsidTr="00393AEF">
        <w:trPr>
          <w:trHeight w:val="289"/>
          <w:jc w:val="center"/>
        </w:trPr>
        <w:tc>
          <w:tcPr>
            <w:tcW w:w="7920" w:type="dxa"/>
          </w:tcPr>
          <w:p w:rsidR="00117F6F" w:rsidRPr="00832D6F" w:rsidRDefault="00117F6F" w:rsidP="00832D6F">
            <w:pPr>
              <w:keepNext/>
              <w:tabs>
                <w:tab w:val="clear" w:pos="360"/>
                <w:tab w:val="left" w:pos="250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highlight w:val="yellow"/>
              </w:rPr>
            </w:pPr>
            <w:r w:rsidRPr="00832D6F">
              <w:rPr>
                <w:bCs/>
                <w:highlight w:val="yellow"/>
              </w:rPr>
              <w:tab/>
            </w:r>
            <w:proofErr w:type="spellStart"/>
            <w:r w:rsidRPr="00832D6F">
              <w:rPr>
                <w:b/>
                <w:bCs/>
                <w:highlight w:val="yellow"/>
              </w:rPr>
              <w:t>vps_</w:t>
            </w:r>
            <w:r w:rsidR="001337C2" w:rsidRPr="00832D6F">
              <w:rPr>
                <w:b/>
                <w:bCs/>
                <w:highlight w:val="yellow"/>
              </w:rPr>
              <w:t>ptr_info</w:t>
            </w:r>
            <w:r w:rsidRPr="00832D6F">
              <w:rPr>
                <w:b/>
                <w:bCs/>
                <w:highlight w:val="yellow"/>
              </w:rPr>
              <w:t>_offset</w:t>
            </w:r>
            <w:proofErr w:type="spellEnd"/>
          </w:p>
        </w:tc>
        <w:tc>
          <w:tcPr>
            <w:tcW w:w="1152" w:type="dxa"/>
          </w:tcPr>
          <w:p w:rsidR="00117F6F" w:rsidRPr="00832D6F" w:rsidRDefault="00117F6F" w:rsidP="00117F6F">
            <w:pPr>
              <w:keepNext/>
              <w:spacing w:before="0" w:after="60"/>
              <w:rPr>
                <w:highlight w:val="yellow"/>
              </w:rPr>
            </w:pPr>
            <w:r w:rsidRPr="00832D6F">
              <w:rPr>
                <w:highlight w:val="yellow"/>
              </w:rPr>
              <w:t>u(16)</w:t>
            </w:r>
          </w:p>
        </w:tc>
      </w:tr>
      <w:tr w:rsidR="00117F6F" w:rsidRPr="007D25B0" w:rsidTr="00393AEF">
        <w:trPr>
          <w:trHeight w:val="289"/>
          <w:jc w:val="center"/>
        </w:trPr>
        <w:tc>
          <w:tcPr>
            <w:tcW w:w="7920" w:type="dxa"/>
          </w:tcPr>
          <w:p w:rsidR="00117F6F" w:rsidRPr="00101256" w:rsidRDefault="00117F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trike/>
                <w:color w:val="FF0000"/>
                <w:highlight w:val="cyan"/>
                <w:lang w:eastAsia="ko-KR"/>
              </w:rPr>
            </w:pPr>
            <w:r w:rsidRPr="00101256">
              <w:rPr>
                <w:bCs/>
                <w:strike/>
                <w:color w:val="FF0000"/>
                <w:highlight w:val="cyan"/>
              </w:rPr>
              <w:tab/>
            </w:r>
            <w:proofErr w:type="spellStart"/>
            <w:r w:rsidRPr="00101256">
              <w:rPr>
                <w:b/>
                <w:bCs/>
                <w:strike/>
                <w:color w:val="FF0000"/>
                <w:highlight w:val="cyan"/>
              </w:rPr>
              <w:t>splitting_flag</w:t>
            </w:r>
            <w:proofErr w:type="spellEnd"/>
          </w:p>
        </w:tc>
        <w:tc>
          <w:tcPr>
            <w:tcW w:w="1152" w:type="dxa"/>
          </w:tcPr>
          <w:p w:rsidR="00117F6F" w:rsidRPr="00101256" w:rsidRDefault="00117F6F" w:rsidP="00117F6F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  <w:highlight w:val="cyan"/>
              </w:rPr>
            </w:pPr>
            <w:r w:rsidRPr="00101256">
              <w:rPr>
                <w:strike/>
                <w:color w:val="FF0000"/>
                <w:highlight w:val="cyan"/>
              </w:rPr>
              <w:t>u(1)</w:t>
            </w:r>
          </w:p>
        </w:tc>
      </w:tr>
      <w:tr w:rsidR="00117F6F" w:rsidRPr="007D25B0" w:rsidTr="00393AEF">
        <w:trPr>
          <w:trHeight w:val="289"/>
          <w:jc w:val="center"/>
        </w:trPr>
        <w:tc>
          <w:tcPr>
            <w:tcW w:w="7920" w:type="dxa"/>
          </w:tcPr>
          <w:p w:rsidR="00117F6F" w:rsidRPr="007D25B0" w:rsidRDefault="00117F6F" w:rsidP="00117F6F">
            <w:pPr>
              <w:pStyle w:val="tablesyntax"/>
              <w:keepLines w:val="0"/>
              <w:rPr>
                <w:rFonts w:eastAsia="Batang"/>
                <w:bCs/>
                <w:lang w:val="en-US" w:eastAsia="ko-KR"/>
              </w:rPr>
            </w:pPr>
            <w:r w:rsidRPr="007D25B0">
              <w:rPr>
                <w:rFonts w:eastAsia="ＭＳ 明朝"/>
                <w:bCs/>
                <w:lang w:val="en-US"/>
              </w:rPr>
              <w:tab/>
            </w:r>
            <w:r w:rsidRPr="007D25B0">
              <w:rPr>
                <w:rFonts w:eastAsia="Batang"/>
                <w:bCs/>
                <w:lang w:val="en-US" w:eastAsia="ko-KR"/>
              </w:rPr>
              <w:t xml:space="preserve">for( </w:t>
            </w:r>
            <w:proofErr w:type="spellStart"/>
            <w:r w:rsidRPr="007D25B0">
              <w:rPr>
                <w:rFonts w:eastAsia="Batang"/>
                <w:bCs/>
                <w:lang w:val="en-US"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val="en-US" w:eastAsia="ko-KR"/>
              </w:rPr>
              <w:t xml:space="preserve"> = 0, </w:t>
            </w:r>
            <w:proofErr w:type="spellStart"/>
            <w:r w:rsidRPr="007D25B0">
              <w:rPr>
                <w:rFonts w:eastAsia="Batang"/>
                <w:bCs/>
                <w:lang w:val="en-US" w:eastAsia="ko-KR"/>
              </w:rPr>
              <w:t>NumScalabilityTypes</w:t>
            </w:r>
            <w:proofErr w:type="spellEnd"/>
            <w:r w:rsidRPr="007D25B0">
              <w:rPr>
                <w:rFonts w:eastAsia="Batang"/>
                <w:bCs/>
                <w:lang w:val="en-US" w:eastAsia="ko-KR"/>
              </w:rPr>
              <w:t xml:space="preserve"> = 0; </w:t>
            </w:r>
            <w:proofErr w:type="spellStart"/>
            <w:r w:rsidRPr="007D25B0">
              <w:rPr>
                <w:rFonts w:eastAsia="Batang"/>
                <w:bCs/>
                <w:lang w:val="en-US"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val="en-US" w:eastAsia="ko-KR"/>
              </w:rPr>
              <w:t xml:space="preserve"> &lt; 16; </w:t>
            </w:r>
            <w:proofErr w:type="spellStart"/>
            <w:r w:rsidRPr="007D25B0">
              <w:rPr>
                <w:rFonts w:eastAsia="Batang"/>
                <w:bCs/>
                <w:lang w:val="en-US"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val="en-US" w:eastAsia="ko-KR"/>
              </w:rPr>
              <w:t>++ ) {</w:t>
            </w:r>
          </w:p>
        </w:tc>
        <w:tc>
          <w:tcPr>
            <w:tcW w:w="1152" w:type="dxa"/>
          </w:tcPr>
          <w:p w:rsidR="00117F6F" w:rsidRPr="007D25B0" w:rsidRDefault="00117F6F" w:rsidP="00117F6F">
            <w:pPr>
              <w:keepNext/>
              <w:spacing w:before="0" w:after="60"/>
            </w:pPr>
          </w:p>
        </w:tc>
      </w:tr>
      <w:tr w:rsidR="00117F6F" w:rsidRPr="007D25B0" w:rsidTr="00393AEF">
        <w:trPr>
          <w:trHeight w:val="289"/>
          <w:jc w:val="center"/>
        </w:trPr>
        <w:tc>
          <w:tcPr>
            <w:tcW w:w="7920" w:type="dxa"/>
          </w:tcPr>
          <w:p w:rsidR="00117F6F" w:rsidRPr="007D25B0" w:rsidRDefault="00117F6F" w:rsidP="00117F6F">
            <w:pPr>
              <w:pStyle w:val="tablesyntax"/>
              <w:keepLines w:val="0"/>
              <w:rPr>
                <w:rFonts w:eastAsia="Batang"/>
                <w:bCs/>
                <w:lang w:val="en-US" w:eastAsia="ko-KR"/>
              </w:rPr>
            </w:pPr>
            <w:r w:rsidRPr="007D25B0">
              <w:rPr>
                <w:rFonts w:eastAsia="Batang"/>
                <w:b/>
                <w:bCs/>
                <w:lang w:val="en-US" w:eastAsia="ko-KR"/>
              </w:rPr>
              <w:tab/>
            </w:r>
            <w:r w:rsidRPr="007D25B0">
              <w:rPr>
                <w:rFonts w:eastAsia="Batang"/>
                <w:b/>
                <w:bCs/>
                <w:lang w:val="en-US" w:eastAsia="ko-KR"/>
              </w:rPr>
              <w:tab/>
            </w:r>
            <w:proofErr w:type="spellStart"/>
            <w:r w:rsidRPr="007D25B0">
              <w:rPr>
                <w:rFonts w:eastAsia="Batang"/>
                <w:b/>
                <w:bCs/>
                <w:lang w:val="en-US" w:eastAsia="ko-KR"/>
              </w:rPr>
              <w:t>scalability_mask_flag</w:t>
            </w:r>
            <w:proofErr w:type="spellEnd"/>
            <w:r w:rsidRPr="007D25B0">
              <w:rPr>
                <w:rFonts w:eastAsia="Batang"/>
                <w:bCs/>
                <w:lang w:val="en-US" w:eastAsia="ko-KR"/>
              </w:rPr>
              <w:t>[ </w:t>
            </w:r>
            <w:proofErr w:type="spellStart"/>
            <w:r w:rsidRPr="007D25B0">
              <w:rPr>
                <w:rFonts w:eastAsia="Batang"/>
                <w:bCs/>
                <w:lang w:val="en-US"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val="en-US" w:eastAsia="ko-KR"/>
              </w:rPr>
              <w:t> ]</w:t>
            </w:r>
          </w:p>
        </w:tc>
        <w:tc>
          <w:tcPr>
            <w:tcW w:w="1152" w:type="dxa"/>
          </w:tcPr>
          <w:p w:rsidR="00117F6F" w:rsidRPr="007D25B0" w:rsidRDefault="00117F6F" w:rsidP="00117F6F">
            <w:pPr>
              <w:keepNext/>
              <w:spacing w:before="0" w:after="60"/>
            </w:pPr>
            <w:r w:rsidRPr="007D25B0">
              <w:rPr>
                <w:rFonts w:eastAsia="Batang"/>
                <w:bCs/>
              </w:rPr>
              <w:t>u(1)</w:t>
            </w:r>
          </w:p>
        </w:tc>
      </w:tr>
      <w:tr w:rsidR="00117F6F" w:rsidRPr="007D25B0" w:rsidTr="00393AEF">
        <w:trPr>
          <w:trHeight w:val="289"/>
          <w:jc w:val="center"/>
        </w:trPr>
        <w:tc>
          <w:tcPr>
            <w:tcW w:w="7920" w:type="dxa"/>
          </w:tcPr>
          <w:p w:rsidR="00117F6F" w:rsidRPr="007D25B0" w:rsidRDefault="00117F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 w:rsidRPr="007D25B0">
              <w:rPr>
                <w:rFonts w:eastAsia="ＭＳ 明朝"/>
                <w:bCs/>
              </w:rPr>
              <w:t>NumScalabilityTypes</w:t>
            </w:r>
            <w:proofErr w:type="spellEnd"/>
            <w:r w:rsidRPr="007D25B0">
              <w:rPr>
                <w:rFonts w:eastAsia="ＭＳ 明朝"/>
                <w:bCs/>
              </w:rPr>
              <w:t xml:space="preserve"> +=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scalability_mask_flag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[ 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 ]</w:t>
            </w:r>
          </w:p>
        </w:tc>
        <w:tc>
          <w:tcPr>
            <w:tcW w:w="1152" w:type="dxa"/>
          </w:tcPr>
          <w:p w:rsidR="00117F6F" w:rsidRPr="007D25B0" w:rsidRDefault="00117F6F" w:rsidP="00117F6F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117F6F" w:rsidRPr="007D25B0" w:rsidDel="002947EA" w:rsidTr="00393AEF">
        <w:trPr>
          <w:trHeight w:val="289"/>
          <w:jc w:val="center"/>
        </w:trPr>
        <w:tc>
          <w:tcPr>
            <w:tcW w:w="7920" w:type="dxa"/>
          </w:tcPr>
          <w:p w:rsidR="00117F6F" w:rsidRPr="007D25B0" w:rsidDel="002947EA" w:rsidRDefault="00117F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117F6F" w:rsidRPr="007D25B0" w:rsidDel="002947EA" w:rsidRDefault="00117F6F" w:rsidP="00117F6F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117F6F" w:rsidRPr="007D25B0" w:rsidDel="002947EA" w:rsidTr="00393AEF">
        <w:trPr>
          <w:trHeight w:val="289"/>
          <w:jc w:val="center"/>
        </w:trPr>
        <w:tc>
          <w:tcPr>
            <w:tcW w:w="7920" w:type="dxa"/>
          </w:tcPr>
          <w:p w:rsidR="00117F6F" w:rsidRPr="007D25B0" w:rsidRDefault="00117F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  <w:t xml:space="preserve">for( j = 0; j &lt; (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NumScalabilityTypes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−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splitting_flag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); j++ )</w:t>
            </w:r>
          </w:p>
        </w:tc>
        <w:tc>
          <w:tcPr>
            <w:tcW w:w="1152" w:type="dxa"/>
          </w:tcPr>
          <w:p w:rsidR="00117F6F" w:rsidRPr="007D25B0" w:rsidDel="002947EA" w:rsidRDefault="00117F6F" w:rsidP="00117F6F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117F6F" w:rsidRPr="007D25B0" w:rsidDel="002947EA" w:rsidTr="00393AEF">
        <w:trPr>
          <w:trHeight w:val="289"/>
          <w:jc w:val="center"/>
        </w:trPr>
        <w:tc>
          <w:tcPr>
            <w:tcW w:w="7920" w:type="dxa"/>
          </w:tcPr>
          <w:p w:rsidR="00117F6F" w:rsidRPr="007D25B0" w:rsidRDefault="00117F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rPr>
                <w:rFonts w:eastAsia="Batang"/>
                <w:b/>
                <w:bCs/>
                <w:lang w:eastAsia="ko-KR"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val="de-DE" w:eastAsia="ko-KR"/>
              </w:rPr>
              <w:t>dimension_id_len_minus1</w:t>
            </w:r>
            <w:r w:rsidRPr="007D25B0">
              <w:rPr>
                <w:rFonts w:eastAsia="Batang"/>
                <w:bCs/>
                <w:lang w:val="de-DE" w:eastAsia="ko-KR"/>
              </w:rPr>
              <w:t>[ j ]</w:t>
            </w:r>
          </w:p>
        </w:tc>
        <w:tc>
          <w:tcPr>
            <w:tcW w:w="1152" w:type="dxa"/>
          </w:tcPr>
          <w:p w:rsidR="00117F6F" w:rsidRPr="007D25B0" w:rsidRDefault="00117F6F" w:rsidP="00117F6F">
            <w:pPr>
              <w:keepNext/>
              <w:spacing w:before="0" w:after="60"/>
              <w:rPr>
                <w:rFonts w:eastAsia="Batang"/>
                <w:bCs/>
              </w:rPr>
            </w:pPr>
            <w:r w:rsidRPr="007D25B0">
              <w:rPr>
                <w:rFonts w:eastAsia="Batang"/>
                <w:bCs/>
              </w:rPr>
              <w:t>u(3)</w:t>
            </w:r>
          </w:p>
        </w:tc>
      </w:tr>
      <w:tr w:rsidR="00117F6F" w:rsidRPr="007D25B0" w:rsidDel="002947EA" w:rsidTr="00393AEF">
        <w:trPr>
          <w:trHeight w:val="289"/>
          <w:jc w:val="center"/>
        </w:trPr>
        <w:tc>
          <w:tcPr>
            <w:tcW w:w="7920" w:type="dxa"/>
          </w:tcPr>
          <w:p w:rsidR="00117F6F" w:rsidRPr="00101256" w:rsidRDefault="00117F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rPr>
                <w:rFonts w:eastAsia="Batang"/>
                <w:bCs/>
                <w:strike/>
                <w:color w:val="FF0000"/>
                <w:highlight w:val="cyan"/>
                <w:lang w:eastAsia="ko-KR"/>
              </w:rPr>
            </w:pPr>
            <w:r w:rsidRPr="00101256">
              <w:rPr>
                <w:rFonts w:eastAsia="Batang"/>
                <w:bCs/>
                <w:strike/>
                <w:color w:val="FF0000"/>
                <w:highlight w:val="cyan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strike/>
                <w:color w:val="FF0000"/>
                <w:highlight w:val="cyan"/>
                <w:lang w:eastAsia="ko-KR"/>
              </w:rPr>
              <w:t>vps_nuh_layer_id_present_flag</w:t>
            </w:r>
            <w:proofErr w:type="spellEnd"/>
          </w:p>
        </w:tc>
        <w:tc>
          <w:tcPr>
            <w:tcW w:w="1152" w:type="dxa"/>
          </w:tcPr>
          <w:p w:rsidR="00117F6F" w:rsidRPr="00101256" w:rsidRDefault="00117F6F" w:rsidP="00117F6F">
            <w:pPr>
              <w:keepNext/>
              <w:spacing w:before="0" w:after="60"/>
              <w:rPr>
                <w:rFonts w:eastAsia="Batang"/>
                <w:bCs/>
                <w:strike/>
                <w:color w:val="FF0000"/>
                <w:highlight w:val="cyan"/>
              </w:rPr>
            </w:pPr>
            <w:r w:rsidRPr="00101256">
              <w:rPr>
                <w:rFonts w:eastAsia="Batang"/>
                <w:bCs/>
                <w:strike/>
                <w:color w:val="FF0000"/>
                <w:highlight w:val="cyan"/>
              </w:rPr>
              <w:t>u(1)</w:t>
            </w:r>
          </w:p>
        </w:tc>
      </w:tr>
      <w:tr w:rsidR="00117F6F" w:rsidRPr="007D25B0" w:rsidDel="002947EA" w:rsidTr="00393AEF">
        <w:trPr>
          <w:trHeight w:val="289"/>
          <w:jc w:val="center"/>
        </w:trPr>
        <w:tc>
          <w:tcPr>
            <w:tcW w:w="7920" w:type="dxa"/>
          </w:tcPr>
          <w:p w:rsidR="00117F6F" w:rsidRPr="007D25B0" w:rsidRDefault="00117F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 xml:space="preserve">for(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= 1;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 &lt;=  vps_max_layers_minus1;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++ ) {</w:t>
            </w:r>
          </w:p>
        </w:tc>
        <w:tc>
          <w:tcPr>
            <w:tcW w:w="1152" w:type="dxa"/>
          </w:tcPr>
          <w:p w:rsidR="00117F6F" w:rsidRPr="007D25B0" w:rsidRDefault="00117F6F" w:rsidP="00117F6F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117F6F" w:rsidRPr="007D25B0" w:rsidDel="002947EA" w:rsidTr="00393AEF">
        <w:trPr>
          <w:trHeight w:val="289"/>
          <w:jc w:val="center"/>
        </w:trPr>
        <w:tc>
          <w:tcPr>
            <w:tcW w:w="7920" w:type="dxa"/>
          </w:tcPr>
          <w:p w:rsidR="00117F6F" w:rsidRPr="007D25B0" w:rsidRDefault="00117F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 xml:space="preserve">if(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vps_nuh_layer_id_present_flag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) </w:t>
            </w:r>
          </w:p>
        </w:tc>
        <w:tc>
          <w:tcPr>
            <w:tcW w:w="1152" w:type="dxa"/>
          </w:tcPr>
          <w:p w:rsidR="00117F6F" w:rsidRPr="007D25B0" w:rsidRDefault="00117F6F" w:rsidP="00117F6F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117F6F" w:rsidRPr="007D25B0" w:rsidDel="002947EA" w:rsidTr="00393AEF">
        <w:trPr>
          <w:trHeight w:val="289"/>
          <w:jc w:val="center"/>
        </w:trPr>
        <w:tc>
          <w:tcPr>
            <w:tcW w:w="7920" w:type="dxa"/>
          </w:tcPr>
          <w:p w:rsidR="00117F6F" w:rsidRPr="007D25B0" w:rsidRDefault="00117F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rPr>
                <w:rFonts w:eastAsia="Batang"/>
                <w:b/>
                <w:bCs/>
                <w:lang w:eastAsia="ko-KR"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 w:rsidRPr="007D25B0">
              <w:rPr>
                <w:rFonts w:eastAsia="Batang"/>
                <w:b/>
                <w:bCs/>
                <w:lang w:eastAsia="ko-KR"/>
              </w:rPr>
              <w:t>layer_id_in_nuh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[ 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 ]</w:t>
            </w:r>
          </w:p>
        </w:tc>
        <w:tc>
          <w:tcPr>
            <w:tcW w:w="1152" w:type="dxa"/>
          </w:tcPr>
          <w:p w:rsidR="00117F6F" w:rsidRPr="007D25B0" w:rsidRDefault="00117F6F" w:rsidP="00117F6F">
            <w:pPr>
              <w:keepNext/>
              <w:spacing w:before="0" w:after="60"/>
              <w:rPr>
                <w:rFonts w:eastAsia="Batang"/>
                <w:bCs/>
              </w:rPr>
            </w:pPr>
            <w:r w:rsidRPr="007D25B0">
              <w:rPr>
                <w:rFonts w:eastAsia="Batang"/>
                <w:bCs/>
              </w:rPr>
              <w:t>u(6)</w:t>
            </w:r>
          </w:p>
        </w:tc>
      </w:tr>
      <w:tr w:rsidR="00117F6F" w:rsidRPr="007D25B0" w:rsidTr="00393AEF">
        <w:trPr>
          <w:trHeight w:val="289"/>
          <w:jc w:val="center"/>
        </w:trPr>
        <w:tc>
          <w:tcPr>
            <w:tcW w:w="7920" w:type="dxa"/>
          </w:tcPr>
          <w:p w:rsidR="00117F6F" w:rsidRPr="007D25B0" w:rsidRDefault="00117F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  <w:t>if( !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splitting_flag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) </w:t>
            </w:r>
          </w:p>
        </w:tc>
        <w:tc>
          <w:tcPr>
            <w:tcW w:w="1152" w:type="dxa"/>
          </w:tcPr>
          <w:p w:rsidR="00117F6F" w:rsidRPr="007D25B0" w:rsidRDefault="00117F6F" w:rsidP="00117F6F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117F6F" w:rsidRPr="007D25B0" w:rsidTr="00393AEF">
        <w:trPr>
          <w:trHeight w:val="289"/>
          <w:jc w:val="center"/>
        </w:trPr>
        <w:tc>
          <w:tcPr>
            <w:tcW w:w="7920" w:type="dxa"/>
          </w:tcPr>
          <w:p w:rsidR="00117F6F" w:rsidRPr="007D25B0" w:rsidRDefault="00117F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val="de-DE"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  <w:t xml:space="preserve">for( j = 0; j &lt;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NumScalabilityTypes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; j++ )</w:t>
            </w:r>
          </w:p>
        </w:tc>
        <w:tc>
          <w:tcPr>
            <w:tcW w:w="1152" w:type="dxa"/>
          </w:tcPr>
          <w:p w:rsidR="00117F6F" w:rsidRPr="007D25B0" w:rsidRDefault="00117F6F" w:rsidP="00117F6F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117F6F" w:rsidRPr="007D25B0" w:rsidTr="00393AEF">
        <w:trPr>
          <w:trHeight w:val="289"/>
          <w:jc w:val="center"/>
        </w:trPr>
        <w:tc>
          <w:tcPr>
            <w:tcW w:w="7920" w:type="dxa"/>
          </w:tcPr>
          <w:p w:rsidR="00117F6F" w:rsidRPr="007D25B0" w:rsidRDefault="00117F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 w:rsidRPr="007D25B0">
              <w:rPr>
                <w:rFonts w:eastAsia="Batang"/>
                <w:b/>
                <w:bCs/>
                <w:lang w:eastAsia="ko-KR"/>
              </w:rPr>
              <w:t>dimension_id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[ 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 ][ j ]</w:t>
            </w:r>
          </w:p>
        </w:tc>
        <w:tc>
          <w:tcPr>
            <w:tcW w:w="1152" w:type="dxa"/>
          </w:tcPr>
          <w:p w:rsidR="00117F6F" w:rsidRPr="007D25B0" w:rsidRDefault="00117F6F" w:rsidP="00117F6F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7D25B0">
              <w:rPr>
                <w:rFonts w:eastAsia="Batang"/>
                <w:bCs/>
              </w:rPr>
              <w:t>u(v)</w:t>
            </w:r>
          </w:p>
        </w:tc>
      </w:tr>
      <w:tr w:rsidR="00117F6F" w:rsidRPr="007D25B0" w:rsidTr="00393AEF">
        <w:trPr>
          <w:trHeight w:val="289"/>
          <w:jc w:val="center"/>
        </w:trPr>
        <w:tc>
          <w:tcPr>
            <w:tcW w:w="7920" w:type="dxa"/>
          </w:tcPr>
          <w:p w:rsidR="00117F6F" w:rsidRPr="007D25B0" w:rsidRDefault="00117F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117F6F" w:rsidRPr="007D25B0" w:rsidRDefault="00117F6F" w:rsidP="00117F6F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117F6F" w:rsidRPr="007D25B0" w:rsidTr="00393AEF">
        <w:trPr>
          <w:trHeight w:val="289"/>
          <w:jc w:val="center"/>
        </w:trPr>
        <w:tc>
          <w:tcPr>
            <w:tcW w:w="7920" w:type="dxa"/>
          </w:tcPr>
          <w:p w:rsidR="00117F6F" w:rsidRPr="007D25B0" w:rsidRDefault="00117F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  <w:t xml:space="preserve">if(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NumViews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&gt; 1 )</w:t>
            </w:r>
          </w:p>
        </w:tc>
        <w:tc>
          <w:tcPr>
            <w:tcW w:w="1152" w:type="dxa"/>
          </w:tcPr>
          <w:p w:rsidR="00117F6F" w:rsidRPr="007D25B0" w:rsidRDefault="00117F6F" w:rsidP="00117F6F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117F6F" w:rsidRPr="007D25B0" w:rsidTr="00393AEF">
        <w:trPr>
          <w:trHeight w:val="289"/>
          <w:jc w:val="center"/>
        </w:trPr>
        <w:tc>
          <w:tcPr>
            <w:tcW w:w="7920" w:type="dxa"/>
          </w:tcPr>
          <w:p w:rsidR="00117F6F" w:rsidRPr="007D25B0" w:rsidRDefault="00117F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>view_id_len_minus1</w:t>
            </w:r>
          </w:p>
        </w:tc>
        <w:tc>
          <w:tcPr>
            <w:tcW w:w="1152" w:type="dxa"/>
          </w:tcPr>
          <w:p w:rsidR="00117F6F" w:rsidRPr="007D25B0" w:rsidRDefault="00117F6F" w:rsidP="00117F6F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7D25B0">
              <w:rPr>
                <w:rFonts w:eastAsia="ＭＳ 明朝"/>
                <w:bCs/>
              </w:rPr>
              <w:t>u(4)</w:t>
            </w:r>
          </w:p>
        </w:tc>
      </w:tr>
      <w:tr w:rsidR="00117F6F" w:rsidRPr="007D25B0" w:rsidTr="00393AEF">
        <w:trPr>
          <w:trHeight w:val="289"/>
          <w:jc w:val="center"/>
        </w:trPr>
        <w:tc>
          <w:tcPr>
            <w:tcW w:w="7920" w:type="dxa"/>
          </w:tcPr>
          <w:p w:rsidR="00117F6F" w:rsidRPr="007D25B0" w:rsidRDefault="00117F6F" w:rsidP="00117F6F">
            <w:pPr>
              <w:pStyle w:val="tablesyntax"/>
              <w:keepLines w:val="0"/>
              <w:rPr>
                <w:rFonts w:eastAsia="Batang"/>
                <w:bCs/>
                <w:lang w:val="en-US" w:eastAsia="ko-KR"/>
              </w:rPr>
            </w:pPr>
            <w:r w:rsidRPr="007D25B0">
              <w:rPr>
                <w:rFonts w:eastAsia="Batang"/>
                <w:bCs/>
                <w:lang w:val="en-US" w:eastAsia="ko-KR"/>
              </w:rPr>
              <w:tab/>
              <w:t xml:space="preserve">for( </w:t>
            </w:r>
            <w:proofErr w:type="spellStart"/>
            <w:r w:rsidRPr="007D25B0">
              <w:rPr>
                <w:rFonts w:eastAsia="Batang"/>
                <w:bCs/>
                <w:lang w:val="en-US"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val="en-US" w:eastAsia="ko-KR"/>
              </w:rPr>
              <w:t xml:space="preserve"> = 0; </w:t>
            </w:r>
            <w:proofErr w:type="spellStart"/>
            <w:r w:rsidRPr="007D25B0">
              <w:rPr>
                <w:rFonts w:eastAsia="Batang"/>
                <w:bCs/>
                <w:lang w:val="en-US"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val="en-US" w:eastAsia="ko-KR"/>
              </w:rPr>
              <w:t xml:space="preserve"> &lt; </w:t>
            </w:r>
            <w:proofErr w:type="spellStart"/>
            <w:r w:rsidRPr="007D25B0">
              <w:rPr>
                <w:rFonts w:eastAsia="Batang"/>
                <w:bCs/>
                <w:lang w:val="en-US" w:eastAsia="ko-KR"/>
              </w:rPr>
              <w:t>NumViews</w:t>
            </w:r>
            <w:proofErr w:type="spellEnd"/>
            <w:r w:rsidRPr="007D25B0">
              <w:rPr>
                <w:rFonts w:eastAsia="Batang"/>
                <w:bCs/>
                <w:lang w:val="en-US" w:eastAsia="ko-KR"/>
              </w:rPr>
              <w:t xml:space="preserve">; </w:t>
            </w:r>
            <w:proofErr w:type="spellStart"/>
            <w:r w:rsidRPr="007D25B0">
              <w:rPr>
                <w:rFonts w:eastAsia="Batang"/>
                <w:bCs/>
                <w:lang w:val="en-US"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val="en-US" w:eastAsia="ko-KR"/>
              </w:rPr>
              <w:t>++ )</w:t>
            </w:r>
          </w:p>
        </w:tc>
        <w:tc>
          <w:tcPr>
            <w:tcW w:w="1152" w:type="dxa"/>
          </w:tcPr>
          <w:p w:rsidR="00117F6F" w:rsidRPr="007D25B0" w:rsidRDefault="00117F6F" w:rsidP="00117F6F">
            <w:pPr>
              <w:keepNext/>
              <w:spacing w:before="0" w:after="60"/>
            </w:pPr>
          </w:p>
        </w:tc>
      </w:tr>
      <w:tr w:rsidR="00117F6F" w:rsidRPr="007D25B0" w:rsidTr="00393AEF">
        <w:trPr>
          <w:trHeight w:val="289"/>
          <w:jc w:val="center"/>
        </w:trPr>
        <w:tc>
          <w:tcPr>
            <w:tcW w:w="7920" w:type="dxa"/>
          </w:tcPr>
          <w:p w:rsidR="00117F6F" w:rsidRPr="007D25B0" w:rsidRDefault="00117F6F" w:rsidP="00117F6F">
            <w:pPr>
              <w:pStyle w:val="tablesyntax"/>
              <w:keepLines w:val="0"/>
              <w:rPr>
                <w:rFonts w:eastAsia="Batang"/>
                <w:bCs/>
                <w:lang w:val="en-US" w:eastAsia="ko-KR"/>
              </w:rPr>
            </w:pPr>
            <w:r w:rsidRPr="007D25B0">
              <w:rPr>
                <w:rFonts w:eastAsia="Batang"/>
                <w:bCs/>
                <w:lang w:val="en-US" w:eastAsia="ko-KR"/>
              </w:rPr>
              <w:tab/>
            </w:r>
            <w:r w:rsidRPr="007D25B0">
              <w:rPr>
                <w:rFonts w:eastAsia="Batang"/>
                <w:bCs/>
                <w:lang w:val="en-US" w:eastAsia="ko-KR"/>
              </w:rPr>
              <w:tab/>
            </w:r>
            <w:proofErr w:type="spellStart"/>
            <w:r w:rsidRPr="007D25B0">
              <w:rPr>
                <w:rFonts w:eastAsia="Batang"/>
                <w:b/>
                <w:bCs/>
                <w:lang w:val="en-US" w:eastAsia="ko-KR"/>
              </w:rPr>
              <w:t>view_id_val</w:t>
            </w:r>
            <w:proofErr w:type="spellEnd"/>
            <w:r w:rsidRPr="007D25B0">
              <w:rPr>
                <w:rFonts w:eastAsia="Batang"/>
                <w:bCs/>
                <w:lang w:val="en-US" w:eastAsia="ko-KR"/>
              </w:rPr>
              <w:t>[ </w:t>
            </w:r>
            <w:proofErr w:type="spellStart"/>
            <w:r w:rsidRPr="007D25B0">
              <w:rPr>
                <w:rFonts w:eastAsia="Batang"/>
                <w:bCs/>
                <w:lang w:val="en-US"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val="en-US" w:eastAsia="ko-KR"/>
              </w:rPr>
              <w:t> ]</w:t>
            </w:r>
          </w:p>
        </w:tc>
        <w:tc>
          <w:tcPr>
            <w:tcW w:w="1152" w:type="dxa"/>
          </w:tcPr>
          <w:p w:rsidR="00117F6F" w:rsidRPr="007D25B0" w:rsidRDefault="00117F6F" w:rsidP="00117F6F">
            <w:pPr>
              <w:keepNext/>
              <w:spacing w:before="0" w:after="60"/>
            </w:pPr>
            <w:r w:rsidRPr="007D25B0">
              <w:t>u(v)</w:t>
            </w:r>
          </w:p>
        </w:tc>
      </w:tr>
      <w:tr w:rsidR="00117F6F" w:rsidRPr="007D25B0" w:rsidTr="00393AEF">
        <w:trPr>
          <w:trHeight w:val="289"/>
          <w:jc w:val="center"/>
        </w:trPr>
        <w:tc>
          <w:tcPr>
            <w:tcW w:w="7920" w:type="dxa"/>
          </w:tcPr>
          <w:p w:rsidR="00117F6F" w:rsidRPr="007D25B0" w:rsidRDefault="00117F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  <w:t xml:space="preserve">for(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= 1;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 &lt;=  vps_max_layers_minus1;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++ )</w:t>
            </w:r>
          </w:p>
        </w:tc>
        <w:tc>
          <w:tcPr>
            <w:tcW w:w="1152" w:type="dxa"/>
          </w:tcPr>
          <w:p w:rsidR="00117F6F" w:rsidRPr="007D25B0" w:rsidRDefault="00117F6F" w:rsidP="00117F6F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117F6F" w:rsidRPr="007D25B0" w:rsidTr="00393AEF">
        <w:trPr>
          <w:trHeight w:val="289"/>
          <w:jc w:val="center"/>
        </w:trPr>
        <w:tc>
          <w:tcPr>
            <w:tcW w:w="7920" w:type="dxa"/>
          </w:tcPr>
          <w:p w:rsidR="00117F6F" w:rsidRPr="007D25B0" w:rsidRDefault="00117F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 xml:space="preserve">for( j = 0; j &lt;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; j++ )</w:t>
            </w:r>
          </w:p>
        </w:tc>
        <w:tc>
          <w:tcPr>
            <w:tcW w:w="1152" w:type="dxa"/>
          </w:tcPr>
          <w:p w:rsidR="00117F6F" w:rsidRPr="007D25B0" w:rsidRDefault="00117F6F" w:rsidP="00117F6F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117F6F" w:rsidRPr="007D25B0" w:rsidTr="00393AEF">
        <w:trPr>
          <w:trHeight w:val="289"/>
          <w:jc w:val="center"/>
        </w:trPr>
        <w:tc>
          <w:tcPr>
            <w:tcW w:w="7920" w:type="dxa"/>
          </w:tcPr>
          <w:p w:rsidR="00117F6F" w:rsidRPr="007D25B0" w:rsidRDefault="00117F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 w:rsidRPr="007D25B0">
              <w:rPr>
                <w:rFonts w:eastAsia="Batang"/>
                <w:b/>
                <w:bCs/>
                <w:lang w:eastAsia="ko-KR"/>
              </w:rPr>
              <w:t>direct_dependency_flag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[ 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 ][ j ]</w:t>
            </w:r>
          </w:p>
        </w:tc>
        <w:tc>
          <w:tcPr>
            <w:tcW w:w="1152" w:type="dxa"/>
          </w:tcPr>
          <w:p w:rsidR="00117F6F" w:rsidRPr="007D25B0" w:rsidRDefault="00117F6F" w:rsidP="00117F6F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7D25B0">
              <w:rPr>
                <w:rFonts w:eastAsia="Batang"/>
                <w:bCs/>
              </w:rPr>
              <w:t>u(1)</w:t>
            </w:r>
          </w:p>
        </w:tc>
      </w:tr>
      <w:tr w:rsidR="00117F6F" w:rsidRPr="007D25B0" w:rsidTr="00393AEF">
        <w:trPr>
          <w:trHeight w:val="289"/>
          <w:jc w:val="center"/>
        </w:trPr>
        <w:tc>
          <w:tcPr>
            <w:tcW w:w="7920" w:type="dxa"/>
          </w:tcPr>
          <w:p w:rsidR="00117F6F" w:rsidRPr="00101256" w:rsidRDefault="00117F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trike/>
                <w:color w:val="FF0000"/>
                <w:highlight w:val="cyan"/>
                <w:lang w:eastAsia="ko-KR"/>
              </w:rPr>
            </w:pPr>
            <w:r w:rsidRPr="00101256">
              <w:rPr>
                <w:rFonts w:eastAsia="Batang"/>
                <w:b/>
                <w:bCs/>
                <w:strike/>
                <w:color w:val="FF0000"/>
                <w:highlight w:val="cyan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strike/>
                <w:color w:val="FF0000"/>
                <w:highlight w:val="cyan"/>
                <w:lang w:eastAsia="ko-KR"/>
              </w:rPr>
              <w:t>max_tid_ref_present_flag</w:t>
            </w:r>
            <w:proofErr w:type="spellEnd"/>
          </w:p>
        </w:tc>
        <w:tc>
          <w:tcPr>
            <w:tcW w:w="1152" w:type="dxa"/>
          </w:tcPr>
          <w:p w:rsidR="00117F6F" w:rsidRPr="00101256" w:rsidRDefault="00117F6F" w:rsidP="00117F6F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  <w:highlight w:val="cyan"/>
              </w:rPr>
            </w:pPr>
            <w:r w:rsidRPr="00101256">
              <w:rPr>
                <w:rFonts w:eastAsia="Batang"/>
                <w:bCs/>
                <w:strike/>
                <w:color w:val="FF0000"/>
                <w:highlight w:val="cyan"/>
              </w:rPr>
              <w:t>u(1)</w:t>
            </w:r>
          </w:p>
        </w:tc>
      </w:tr>
      <w:tr w:rsidR="00117F6F" w:rsidRPr="007D25B0" w:rsidTr="00393AEF">
        <w:trPr>
          <w:trHeight w:val="289"/>
          <w:jc w:val="center"/>
        </w:trPr>
        <w:tc>
          <w:tcPr>
            <w:tcW w:w="7920" w:type="dxa"/>
          </w:tcPr>
          <w:p w:rsidR="00117F6F" w:rsidRPr="007D25B0" w:rsidRDefault="00117F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  <w:t xml:space="preserve">if(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max_tid_ref_present_flag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) </w:t>
            </w:r>
          </w:p>
        </w:tc>
        <w:tc>
          <w:tcPr>
            <w:tcW w:w="1152" w:type="dxa"/>
          </w:tcPr>
          <w:p w:rsidR="00117F6F" w:rsidRPr="007D25B0" w:rsidRDefault="00117F6F" w:rsidP="00117F6F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117F6F" w:rsidRPr="007D25B0" w:rsidTr="00393AEF">
        <w:trPr>
          <w:trHeight w:val="289"/>
          <w:jc w:val="center"/>
        </w:trPr>
        <w:tc>
          <w:tcPr>
            <w:tcW w:w="7920" w:type="dxa"/>
          </w:tcPr>
          <w:p w:rsidR="00117F6F" w:rsidRPr="007D25B0" w:rsidRDefault="00117F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  <w:t xml:space="preserve">for(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= 0;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&lt; vps_max_layers_minus1;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++ ) </w:t>
            </w:r>
          </w:p>
        </w:tc>
        <w:tc>
          <w:tcPr>
            <w:tcW w:w="1152" w:type="dxa"/>
          </w:tcPr>
          <w:p w:rsidR="00117F6F" w:rsidRPr="007D25B0" w:rsidRDefault="00117F6F" w:rsidP="00117F6F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117F6F" w:rsidRPr="007D25B0" w:rsidTr="00393AEF">
        <w:trPr>
          <w:trHeight w:val="289"/>
          <w:jc w:val="center"/>
        </w:trPr>
        <w:tc>
          <w:tcPr>
            <w:tcW w:w="7920" w:type="dxa"/>
          </w:tcPr>
          <w:p w:rsidR="00117F6F" w:rsidRPr="007D25B0" w:rsidRDefault="00117F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  <w:t>max_tid_il_ref_pics_plus1</w:t>
            </w:r>
            <w:r w:rsidRPr="007D25B0">
              <w:rPr>
                <w:rFonts w:eastAsia="Batang"/>
                <w:bCs/>
                <w:lang w:eastAsia="ko-KR"/>
              </w:rPr>
              <w:t>[ 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 ]</w:t>
            </w:r>
          </w:p>
        </w:tc>
        <w:tc>
          <w:tcPr>
            <w:tcW w:w="1152" w:type="dxa"/>
          </w:tcPr>
          <w:p w:rsidR="00117F6F" w:rsidRPr="007D25B0" w:rsidRDefault="00117F6F" w:rsidP="00117F6F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7D25B0">
              <w:rPr>
                <w:rFonts w:eastAsia="Batang"/>
                <w:bCs/>
              </w:rPr>
              <w:t>u(3)</w:t>
            </w:r>
          </w:p>
        </w:tc>
      </w:tr>
      <w:tr w:rsidR="00117F6F" w:rsidRPr="00117F6F" w:rsidTr="00393AEF">
        <w:trPr>
          <w:trHeight w:val="289"/>
          <w:jc w:val="center"/>
        </w:trPr>
        <w:tc>
          <w:tcPr>
            <w:tcW w:w="7920" w:type="dxa"/>
          </w:tcPr>
          <w:p w:rsidR="00117F6F" w:rsidRPr="00101256" w:rsidRDefault="00117F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trike/>
                <w:color w:val="FF0000"/>
                <w:highlight w:val="cyan"/>
                <w:lang w:eastAsia="ko-KR"/>
              </w:rPr>
            </w:pPr>
            <w:r w:rsidRPr="00101256">
              <w:rPr>
                <w:rFonts w:eastAsia="Batang"/>
                <w:b/>
                <w:bCs/>
                <w:strike/>
                <w:color w:val="FF0000"/>
                <w:highlight w:val="cyan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strike/>
                <w:color w:val="FF0000"/>
                <w:highlight w:val="cyan"/>
                <w:lang w:eastAsia="ko-KR"/>
              </w:rPr>
              <w:t>all_ref_layers_active_flag</w:t>
            </w:r>
            <w:proofErr w:type="spellEnd"/>
          </w:p>
        </w:tc>
        <w:tc>
          <w:tcPr>
            <w:tcW w:w="1152" w:type="dxa"/>
          </w:tcPr>
          <w:p w:rsidR="00117F6F" w:rsidRPr="00101256" w:rsidRDefault="00117F6F" w:rsidP="00117F6F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  <w:highlight w:val="cyan"/>
              </w:rPr>
            </w:pPr>
            <w:r w:rsidRPr="00101256">
              <w:rPr>
                <w:rFonts w:eastAsia="Batang"/>
                <w:bCs/>
                <w:strike/>
                <w:color w:val="FF0000"/>
                <w:highlight w:val="cyan"/>
              </w:rPr>
              <w:t>u(1)</w:t>
            </w:r>
          </w:p>
        </w:tc>
      </w:tr>
      <w:tr w:rsidR="00832D6F" w:rsidRPr="00117F6F" w:rsidTr="004B665C">
        <w:trPr>
          <w:trHeight w:val="422"/>
          <w:jc w:val="center"/>
        </w:trPr>
        <w:tc>
          <w:tcPr>
            <w:tcW w:w="7920" w:type="dxa"/>
          </w:tcPr>
          <w:p w:rsidR="00832D6F" w:rsidRPr="004B665C" w:rsidRDefault="00832D6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color w:val="FF0000"/>
                <w:lang w:eastAsia="ja-JP"/>
              </w:rPr>
            </w:pPr>
            <w:r w:rsidRPr="004B665C">
              <w:rPr>
                <w:bCs/>
                <w:color w:val="FF0000"/>
                <w:lang w:eastAsia="ja-JP"/>
              </w:rPr>
              <w:t>…</w:t>
            </w:r>
          </w:p>
        </w:tc>
        <w:tc>
          <w:tcPr>
            <w:tcW w:w="1152" w:type="dxa"/>
          </w:tcPr>
          <w:p w:rsidR="00832D6F" w:rsidRPr="004B665C" w:rsidRDefault="00832D6F" w:rsidP="00117F6F">
            <w:pPr>
              <w:keepNext/>
              <w:spacing w:before="0" w:after="60"/>
              <w:rPr>
                <w:rFonts w:eastAsia="Batang"/>
                <w:bCs/>
                <w:color w:val="FF0000"/>
              </w:rPr>
            </w:pPr>
          </w:p>
        </w:tc>
      </w:tr>
      <w:tr w:rsidR="00832D6F" w:rsidRPr="00117F6F" w:rsidTr="00393AEF">
        <w:trPr>
          <w:trHeight w:val="289"/>
          <w:jc w:val="center"/>
        </w:trPr>
        <w:tc>
          <w:tcPr>
            <w:tcW w:w="7920" w:type="dxa"/>
          </w:tcPr>
          <w:p w:rsidR="00832D6F" w:rsidRPr="00117F6F" w:rsidRDefault="00C4127F" w:rsidP="00117F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strike/>
                <w:color w:val="FF0000"/>
                <w:lang w:eastAsia="ko-KR"/>
              </w:rPr>
            </w:pPr>
            <w:r w:rsidRPr="00101256">
              <w:rPr>
                <w:bCs/>
                <w:sz w:val="20"/>
                <w:highlight w:val="yellow"/>
                <w:lang w:eastAsia="ja-JP"/>
              </w:rPr>
              <w:t>// option 1)</w:t>
            </w:r>
          </w:p>
        </w:tc>
        <w:tc>
          <w:tcPr>
            <w:tcW w:w="1152" w:type="dxa"/>
          </w:tcPr>
          <w:p w:rsidR="00832D6F" w:rsidRPr="00117F6F" w:rsidRDefault="00832D6F" w:rsidP="00117F6F">
            <w:pPr>
              <w:keepNext/>
              <w:spacing w:before="0" w:after="60"/>
              <w:rPr>
                <w:rFonts w:eastAsia="Batang"/>
                <w:bCs/>
                <w:strike/>
                <w:color w:val="FF0000"/>
              </w:rPr>
            </w:pPr>
          </w:p>
        </w:tc>
      </w:tr>
      <w:tr w:rsidR="00832D6F" w:rsidRPr="007D25B0" w:rsidTr="00393AEF">
        <w:trPr>
          <w:trHeight w:val="289"/>
          <w:jc w:val="center"/>
        </w:trPr>
        <w:tc>
          <w:tcPr>
            <w:tcW w:w="7920" w:type="dxa"/>
          </w:tcPr>
          <w:p w:rsidR="00832D6F" w:rsidRPr="00832D6F" w:rsidRDefault="00832D6F" w:rsidP="00832D6F">
            <w:pPr>
              <w:pStyle w:val="tablesyntax"/>
              <w:keepLines w:val="0"/>
              <w:rPr>
                <w:rFonts w:eastAsia="Batang"/>
                <w:bCs/>
                <w:lang w:val="en-US" w:eastAsia="ko-KR"/>
              </w:rPr>
            </w:pPr>
            <w:r w:rsidRPr="00532DD0">
              <w:rPr>
                <w:rFonts w:eastAsia="Batang"/>
                <w:bCs/>
                <w:highlight w:val="yellow"/>
                <w:lang w:eastAsia="ko-KR"/>
              </w:rPr>
              <w:tab/>
            </w:r>
            <w:r w:rsidRPr="00532DD0">
              <w:rPr>
                <w:bCs/>
                <w:highlight w:val="yellow"/>
                <w:lang w:eastAsia="ja-JP"/>
              </w:rPr>
              <w:t>w</w:t>
            </w:r>
            <w:r w:rsidRPr="00532DD0">
              <w:rPr>
                <w:rFonts w:hint="eastAsia"/>
                <w:bCs/>
                <w:highlight w:val="yellow"/>
                <w:lang w:eastAsia="ja-JP"/>
              </w:rPr>
              <w:t>hile(</w:t>
            </w:r>
            <w:r w:rsidRPr="00532DD0">
              <w:rPr>
                <w:bCs/>
                <w:highlight w:val="yellow"/>
                <w:lang w:eastAsia="ja-JP"/>
              </w:rPr>
              <w:t>!</w:t>
            </w:r>
            <w:proofErr w:type="spellStart"/>
            <w:r w:rsidRPr="00532DD0">
              <w:rPr>
                <w:bCs/>
                <w:highlight w:val="yellow"/>
                <w:lang w:eastAsia="ja-JP"/>
              </w:rPr>
              <w:t>byte_aligned</w:t>
            </w:r>
            <w:proofErr w:type="spellEnd"/>
            <w:r w:rsidRPr="00532DD0">
              <w:rPr>
                <w:bCs/>
                <w:highlight w:val="yellow"/>
                <w:lang w:eastAsia="ja-JP"/>
              </w:rPr>
              <w:t>() )</w:t>
            </w:r>
          </w:p>
        </w:tc>
        <w:tc>
          <w:tcPr>
            <w:tcW w:w="1152" w:type="dxa"/>
          </w:tcPr>
          <w:p w:rsidR="00832D6F" w:rsidRPr="00832D6F" w:rsidRDefault="00A611C1" w:rsidP="00832D6F">
            <w:pPr>
              <w:keepNext/>
              <w:spacing w:before="0" w:after="60"/>
            </w:pPr>
            <w:r>
              <w:rPr>
                <w:noProof/>
                <w:lang w:eastAsia="ja-JP"/>
              </w:rPr>
              <w:pict>
                <v:shape id="_x0000_s1053" type="#_x0000_t88" style="position:absolute;margin-left:36.5pt;margin-top:4.9pt;width:14pt;height:371.25pt;z-index:251662848;mso-position-horizontal-relative:text;mso-position-vertical-relative:text">
                  <v:textbox inset="5.85pt,.7pt,5.85pt,.7pt"/>
                </v:shape>
              </w:pict>
            </w:r>
          </w:p>
        </w:tc>
      </w:tr>
      <w:tr w:rsidR="00832D6F" w:rsidRPr="007D25B0" w:rsidTr="00393AEF">
        <w:trPr>
          <w:trHeight w:val="289"/>
          <w:jc w:val="center"/>
        </w:trPr>
        <w:tc>
          <w:tcPr>
            <w:tcW w:w="7920" w:type="dxa"/>
          </w:tcPr>
          <w:p w:rsidR="00832D6F" w:rsidRPr="00832D6F" w:rsidRDefault="00832D6F" w:rsidP="00832D6F">
            <w:pPr>
              <w:pStyle w:val="tablesyntax"/>
              <w:keepLines w:val="0"/>
              <w:rPr>
                <w:rFonts w:eastAsia="Batang"/>
                <w:bCs/>
                <w:lang w:val="en-US" w:eastAsia="ko-KR"/>
              </w:rPr>
            </w:pPr>
            <w:r w:rsidRPr="00532DD0">
              <w:rPr>
                <w:rFonts w:eastAsia="Batang"/>
                <w:bCs/>
                <w:highlight w:val="yellow"/>
                <w:lang w:eastAsia="ko-KR"/>
              </w:rPr>
              <w:tab/>
            </w:r>
            <w:r w:rsidRPr="00532DD0">
              <w:rPr>
                <w:rFonts w:eastAsia="Batang"/>
                <w:bCs/>
                <w:highlight w:val="yellow"/>
                <w:lang w:eastAsia="ko-KR"/>
              </w:rPr>
              <w:tab/>
            </w:r>
            <w:proofErr w:type="spellStart"/>
            <w:r w:rsidRPr="00532DD0">
              <w:rPr>
                <w:b/>
                <w:bCs/>
                <w:highlight w:val="yellow"/>
                <w:lang w:eastAsia="ja-JP"/>
              </w:rPr>
              <w:t>vps_aliginment_bit_equal_to_one</w:t>
            </w:r>
            <w:proofErr w:type="spellEnd"/>
          </w:p>
        </w:tc>
        <w:tc>
          <w:tcPr>
            <w:tcW w:w="1152" w:type="dxa"/>
          </w:tcPr>
          <w:p w:rsidR="00832D6F" w:rsidRPr="00832D6F" w:rsidRDefault="00832D6F" w:rsidP="00832D6F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532DD0">
              <w:rPr>
                <w:rFonts w:eastAsia="ＭＳ 明朝"/>
                <w:bCs/>
                <w:highlight w:val="yellow"/>
                <w:lang w:eastAsia="ja-JP"/>
              </w:rPr>
              <w:t>u</w:t>
            </w:r>
            <w:r w:rsidRPr="00532DD0">
              <w:rPr>
                <w:rFonts w:eastAsia="ＭＳ 明朝" w:hint="eastAsia"/>
                <w:bCs/>
                <w:highlight w:val="yellow"/>
                <w:lang w:eastAsia="ja-JP"/>
              </w:rPr>
              <w:t>(1)</w:t>
            </w:r>
          </w:p>
        </w:tc>
      </w:tr>
      <w:tr w:rsidR="00832D6F" w:rsidRPr="007D25B0" w:rsidTr="00393AEF">
        <w:trPr>
          <w:trHeight w:val="289"/>
          <w:jc w:val="center"/>
        </w:trPr>
        <w:tc>
          <w:tcPr>
            <w:tcW w:w="7920" w:type="dxa"/>
          </w:tcPr>
          <w:p w:rsidR="00832D6F" w:rsidRPr="00832D6F" w:rsidRDefault="00832D6F" w:rsidP="00832D6F">
            <w:pPr>
              <w:pStyle w:val="tablesyntax"/>
              <w:keepLines w:val="0"/>
              <w:rPr>
                <w:rFonts w:eastAsia="Batang"/>
                <w:bCs/>
                <w:lang w:val="en-US" w:eastAsia="ko-KR"/>
              </w:rPr>
            </w:pPr>
            <w:r w:rsidRPr="008846D6">
              <w:rPr>
                <w:rFonts w:eastAsia="Batang"/>
                <w:bCs/>
                <w:lang w:val="en-US" w:eastAsia="ko-KR"/>
              </w:rPr>
              <w:tab/>
            </w:r>
            <w:r w:rsidRPr="008846D6">
              <w:rPr>
                <w:rFonts w:eastAsia="Batang"/>
                <w:b/>
                <w:bCs/>
                <w:lang w:val="en-US" w:eastAsia="ko-KR"/>
              </w:rPr>
              <w:t>vps_number_layer_sets_minus1</w:t>
            </w:r>
          </w:p>
        </w:tc>
        <w:tc>
          <w:tcPr>
            <w:tcW w:w="1152" w:type="dxa"/>
          </w:tcPr>
          <w:p w:rsidR="00832D6F" w:rsidRPr="00832D6F" w:rsidRDefault="00832D6F" w:rsidP="00832D6F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8846D6">
              <w:rPr>
                <w:rFonts w:eastAsia="ＭＳ 明朝"/>
                <w:bCs/>
              </w:rPr>
              <w:t>u(10)</w:t>
            </w:r>
          </w:p>
        </w:tc>
      </w:tr>
      <w:tr w:rsidR="00832D6F" w:rsidRPr="007D25B0" w:rsidTr="00393AEF">
        <w:trPr>
          <w:trHeight w:val="289"/>
          <w:jc w:val="center"/>
        </w:trPr>
        <w:tc>
          <w:tcPr>
            <w:tcW w:w="7920" w:type="dxa"/>
          </w:tcPr>
          <w:p w:rsidR="00832D6F" w:rsidRPr="00832D6F" w:rsidRDefault="00832D6F" w:rsidP="00832D6F">
            <w:pPr>
              <w:pStyle w:val="tablesyntax"/>
              <w:keepLines w:val="0"/>
              <w:rPr>
                <w:b/>
                <w:bCs/>
                <w:lang w:val="en-US"/>
              </w:rPr>
            </w:pPr>
            <w:r w:rsidRPr="00832D6F">
              <w:rPr>
                <w:rFonts w:eastAsia="Batang"/>
                <w:b/>
                <w:bCs/>
                <w:lang w:val="de-DE" w:eastAsia="ko-KR"/>
              </w:rPr>
              <w:tab/>
              <w:t>vps_num_profile_tier_level_minus1</w:t>
            </w:r>
          </w:p>
        </w:tc>
        <w:tc>
          <w:tcPr>
            <w:tcW w:w="1152" w:type="dxa"/>
          </w:tcPr>
          <w:p w:rsidR="00832D6F" w:rsidRPr="00832D6F" w:rsidRDefault="00832D6F" w:rsidP="00832D6F">
            <w:pPr>
              <w:keepNext/>
              <w:spacing w:before="0" w:after="60"/>
            </w:pPr>
            <w:r w:rsidRPr="00832D6F">
              <w:rPr>
                <w:rFonts w:eastAsia="ＭＳ 明朝"/>
                <w:bCs/>
              </w:rPr>
              <w:t>u(6)</w:t>
            </w:r>
          </w:p>
        </w:tc>
      </w:tr>
      <w:tr w:rsidR="00832D6F" w:rsidRPr="007D25B0" w:rsidTr="00393AEF">
        <w:trPr>
          <w:trHeight w:val="289"/>
          <w:jc w:val="center"/>
        </w:trPr>
        <w:tc>
          <w:tcPr>
            <w:tcW w:w="7920" w:type="dxa"/>
          </w:tcPr>
          <w:p w:rsidR="00832D6F" w:rsidRPr="00832D6F" w:rsidRDefault="00832D6F" w:rsidP="00832D6F">
            <w:pPr>
              <w:pStyle w:val="tablesyntax"/>
              <w:keepLines w:val="0"/>
              <w:rPr>
                <w:rFonts w:eastAsia="Batang"/>
                <w:bCs/>
                <w:strike/>
                <w:color w:val="FF0000"/>
                <w:lang w:val="en-US" w:eastAsia="ko-KR"/>
              </w:rPr>
            </w:pPr>
            <w:r w:rsidRPr="00532DD0">
              <w:rPr>
                <w:rFonts w:eastAsia="Batang"/>
                <w:bCs/>
                <w:highlight w:val="yellow"/>
                <w:lang w:eastAsia="ko-KR"/>
              </w:rPr>
              <w:tab/>
              <w:t xml:space="preserve">for( </w:t>
            </w:r>
            <w:proofErr w:type="spellStart"/>
            <w:r w:rsidRPr="00532DD0">
              <w:rPr>
                <w:rFonts w:eastAsia="Batang"/>
                <w:bCs/>
                <w:highlight w:val="yellow"/>
                <w:lang w:eastAsia="ko-KR"/>
              </w:rPr>
              <w:t>i</w:t>
            </w:r>
            <w:proofErr w:type="spellEnd"/>
            <w:r w:rsidRPr="00532DD0">
              <w:rPr>
                <w:rFonts w:eastAsia="Batang"/>
                <w:bCs/>
                <w:highlight w:val="yellow"/>
                <w:lang w:eastAsia="ko-KR"/>
              </w:rPr>
              <w:t xml:space="preserve"> = 1; </w:t>
            </w:r>
            <w:proofErr w:type="spellStart"/>
            <w:r w:rsidRPr="00532DD0">
              <w:rPr>
                <w:rFonts w:eastAsia="Batang"/>
                <w:bCs/>
                <w:highlight w:val="yellow"/>
                <w:lang w:eastAsia="ko-KR"/>
              </w:rPr>
              <w:t>i</w:t>
            </w:r>
            <w:proofErr w:type="spellEnd"/>
            <w:r w:rsidRPr="00532DD0">
              <w:rPr>
                <w:rFonts w:eastAsia="Batang"/>
                <w:bCs/>
                <w:highlight w:val="yellow"/>
                <w:lang w:eastAsia="ko-KR"/>
              </w:rPr>
              <w:t xml:space="preserve">  &lt;=  vps_num_profile_tier_level_minus1; </w:t>
            </w:r>
            <w:proofErr w:type="spellStart"/>
            <w:r w:rsidRPr="00532DD0">
              <w:rPr>
                <w:rFonts w:eastAsia="Batang"/>
                <w:bCs/>
                <w:highlight w:val="yellow"/>
                <w:lang w:eastAsia="ko-KR"/>
              </w:rPr>
              <w:t>i</w:t>
            </w:r>
            <w:proofErr w:type="spellEnd"/>
            <w:r w:rsidRPr="00532DD0">
              <w:rPr>
                <w:rFonts w:eastAsia="Batang"/>
                <w:bCs/>
                <w:highlight w:val="yellow"/>
                <w:lang w:eastAsia="ko-KR"/>
              </w:rPr>
              <w:t xml:space="preserve"> ++ ) {</w:t>
            </w:r>
            <w:bookmarkStart w:id="3" w:name="_GoBack"/>
            <w:bookmarkEnd w:id="3"/>
          </w:p>
        </w:tc>
        <w:tc>
          <w:tcPr>
            <w:tcW w:w="1152" w:type="dxa"/>
          </w:tcPr>
          <w:p w:rsidR="00832D6F" w:rsidRPr="00832D6F" w:rsidRDefault="00832D6F" w:rsidP="00832D6F">
            <w:pPr>
              <w:keepNext/>
              <w:spacing w:before="0" w:after="60"/>
              <w:rPr>
                <w:strike/>
                <w:color w:val="FF0000"/>
              </w:rPr>
            </w:pPr>
          </w:p>
        </w:tc>
      </w:tr>
      <w:tr w:rsidR="00832D6F" w:rsidRPr="007D25B0" w:rsidTr="00393AEF">
        <w:trPr>
          <w:trHeight w:val="289"/>
          <w:jc w:val="center"/>
        </w:trPr>
        <w:tc>
          <w:tcPr>
            <w:tcW w:w="7920" w:type="dxa"/>
          </w:tcPr>
          <w:p w:rsidR="00832D6F" w:rsidRPr="00832D6F" w:rsidRDefault="00832D6F" w:rsidP="00832D6F">
            <w:pPr>
              <w:pStyle w:val="tablesyntax"/>
              <w:keepLines w:val="0"/>
              <w:rPr>
                <w:bCs/>
                <w:strike/>
                <w:color w:val="FF0000"/>
                <w:lang w:val="en-US"/>
              </w:rPr>
            </w:pPr>
            <w:r w:rsidRPr="00532DD0">
              <w:rPr>
                <w:rFonts w:eastAsia="Batang"/>
                <w:bCs/>
                <w:highlight w:val="yellow"/>
                <w:lang w:eastAsia="ko-KR"/>
              </w:rPr>
              <w:tab/>
            </w:r>
            <w:r w:rsidRPr="00532DD0">
              <w:rPr>
                <w:rFonts w:eastAsia="Batang"/>
                <w:bCs/>
                <w:highlight w:val="yellow"/>
                <w:lang w:eastAsia="ko-KR"/>
              </w:rPr>
              <w:tab/>
            </w:r>
            <w:proofErr w:type="spellStart"/>
            <w:r w:rsidRPr="00532DD0">
              <w:rPr>
                <w:rFonts w:eastAsia="Batang"/>
                <w:b/>
                <w:bCs/>
                <w:highlight w:val="yellow"/>
                <w:lang w:eastAsia="ko-KR"/>
              </w:rPr>
              <w:t>vps_profile_present_flag</w:t>
            </w:r>
            <w:proofErr w:type="spellEnd"/>
            <w:r w:rsidRPr="00532DD0">
              <w:rPr>
                <w:rFonts w:eastAsia="Batang"/>
                <w:bCs/>
                <w:highlight w:val="yellow"/>
                <w:lang w:eastAsia="ko-KR"/>
              </w:rPr>
              <w:t>[ </w:t>
            </w:r>
            <w:proofErr w:type="spellStart"/>
            <w:r w:rsidRPr="00532DD0">
              <w:rPr>
                <w:rFonts w:eastAsia="Batang"/>
                <w:bCs/>
                <w:highlight w:val="yellow"/>
                <w:lang w:eastAsia="ko-KR"/>
              </w:rPr>
              <w:t>i</w:t>
            </w:r>
            <w:proofErr w:type="spellEnd"/>
            <w:r w:rsidRPr="00532DD0">
              <w:rPr>
                <w:rFonts w:eastAsia="Batang"/>
                <w:bCs/>
                <w:highlight w:val="yellow"/>
                <w:lang w:eastAsia="ko-KR"/>
              </w:rPr>
              <w:t> ]</w:t>
            </w:r>
          </w:p>
        </w:tc>
        <w:tc>
          <w:tcPr>
            <w:tcW w:w="1152" w:type="dxa"/>
          </w:tcPr>
          <w:p w:rsidR="00832D6F" w:rsidRPr="00832D6F" w:rsidRDefault="00832D6F" w:rsidP="00832D6F">
            <w:pPr>
              <w:keepNext/>
              <w:spacing w:before="0" w:after="60"/>
              <w:rPr>
                <w:strike/>
                <w:color w:val="FF0000"/>
              </w:rPr>
            </w:pPr>
            <w:r w:rsidRPr="00532DD0">
              <w:rPr>
                <w:rFonts w:eastAsia="ＭＳ 明朝"/>
                <w:bCs/>
                <w:highlight w:val="yellow"/>
              </w:rPr>
              <w:t>u(1)</w:t>
            </w:r>
          </w:p>
        </w:tc>
      </w:tr>
      <w:tr w:rsidR="00832D6F" w:rsidRPr="007D25B0" w:rsidTr="00393AEF">
        <w:trPr>
          <w:trHeight w:val="289"/>
          <w:jc w:val="center"/>
        </w:trPr>
        <w:tc>
          <w:tcPr>
            <w:tcW w:w="7920" w:type="dxa"/>
          </w:tcPr>
          <w:p w:rsidR="00832D6F" w:rsidRPr="00832D6F" w:rsidRDefault="00832D6F" w:rsidP="00832D6F">
            <w:pPr>
              <w:pStyle w:val="tablesyntax"/>
              <w:keepLines w:val="0"/>
              <w:rPr>
                <w:rFonts w:eastAsia="Batang"/>
                <w:bCs/>
                <w:strike/>
                <w:color w:val="FF0000"/>
                <w:lang w:val="en-US" w:eastAsia="ko-KR"/>
              </w:rPr>
            </w:pPr>
            <w:r w:rsidRPr="00532DD0">
              <w:rPr>
                <w:rFonts w:eastAsia="Batang"/>
                <w:bCs/>
                <w:highlight w:val="yellow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832D6F" w:rsidRPr="00832D6F" w:rsidRDefault="00832D6F" w:rsidP="00832D6F">
            <w:pPr>
              <w:keepNext/>
              <w:spacing w:before="0" w:after="60"/>
              <w:rPr>
                <w:strike/>
                <w:color w:val="FF0000"/>
              </w:rPr>
            </w:pPr>
          </w:p>
        </w:tc>
      </w:tr>
      <w:tr w:rsidR="00832D6F" w:rsidRPr="007D25B0" w:rsidTr="00393AEF">
        <w:trPr>
          <w:trHeight w:val="289"/>
          <w:jc w:val="center"/>
        </w:trPr>
        <w:tc>
          <w:tcPr>
            <w:tcW w:w="7920" w:type="dxa"/>
          </w:tcPr>
          <w:p w:rsidR="00832D6F" w:rsidRPr="00832D6F" w:rsidRDefault="00832D6F" w:rsidP="00832D6F">
            <w:pPr>
              <w:pStyle w:val="tablesyntax"/>
              <w:keepLines w:val="0"/>
              <w:rPr>
                <w:rFonts w:eastAsia="Batang"/>
                <w:bCs/>
                <w:strike/>
                <w:color w:val="FF0000"/>
                <w:lang w:val="en-US" w:eastAsia="ko-KR"/>
              </w:rPr>
            </w:pPr>
            <w:r>
              <w:rPr>
                <w:rFonts w:eastAsia="Batang"/>
                <w:bCs/>
                <w:highlight w:val="yellow"/>
                <w:lang w:eastAsia="ko-KR"/>
              </w:rPr>
              <w:tab/>
              <w:t xml:space="preserve">for( </w:t>
            </w:r>
            <w:proofErr w:type="spellStart"/>
            <w:r>
              <w:rPr>
                <w:rFonts w:eastAsia="Batang"/>
                <w:bCs/>
                <w:highlight w:val="yellow"/>
                <w:lang w:eastAsia="ko-KR"/>
              </w:rPr>
              <w:t>i</w:t>
            </w:r>
            <w:proofErr w:type="spellEnd"/>
            <w:r>
              <w:rPr>
                <w:rFonts w:eastAsia="Batang"/>
                <w:bCs/>
                <w:highlight w:val="yellow"/>
                <w:lang w:eastAsia="ko-KR"/>
              </w:rPr>
              <w:t xml:space="preserve"> = ((8-(vps_num_profile_tier_level_minus1 + 1)%8)%8);</w:t>
            </w:r>
            <w:r w:rsidRPr="008846D6">
              <w:rPr>
                <w:rFonts w:eastAsia="Batang"/>
                <w:bCs/>
                <w:highlight w:val="yellow"/>
                <w:lang w:eastAsia="ko-KR"/>
              </w:rPr>
              <w:t xml:space="preserve"> </w:t>
            </w:r>
            <w:proofErr w:type="spellStart"/>
            <w:r w:rsidRPr="008846D6">
              <w:rPr>
                <w:rFonts w:eastAsia="Batang"/>
                <w:bCs/>
                <w:highlight w:val="yellow"/>
                <w:lang w:eastAsia="ko-KR"/>
              </w:rPr>
              <w:t>i</w:t>
            </w:r>
            <w:proofErr w:type="spellEnd"/>
            <w:r w:rsidRPr="008846D6">
              <w:rPr>
                <w:rFonts w:eastAsia="Batang"/>
                <w:bCs/>
                <w:highlight w:val="yellow"/>
                <w:lang w:eastAsia="ko-KR"/>
              </w:rPr>
              <w:t xml:space="preserve"> </w:t>
            </w:r>
            <w:r>
              <w:rPr>
                <w:rFonts w:eastAsia="Batang"/>
                <w:bCs/>
                <w:highlight w:val="yellow"/>
                <w:lang w:eastAsia="ko-KR"/>
              </w:rPr>
              <w:t>&gt;0 ;</w:t>
            </w:r>
            <w:proofErr w:type="spellStart"/>
            <w:r>
              <w:rPr>
                <w:rFonts w:eastAsia="Batang"/>
                <w:bCs/>
                <w:highlight w:val="yellow"/>
                <w:lang w:eastAsia="ko-KR"/>
              </w:rPr>
              <w:t>i</w:t>
            </w:r>
            <w:proofErr w:type="spellEnd"/>
            <w:r>
              <w:rPr>
                <w:rFonts w:eastAsia="Batang"/>
                <w:bCs/>
                <w:highlight w:val="yellow"/>
                <w:lang w:eastAsia="ko-KR"/>
              </w:rPr>
              <w:t>--</w:t>
            </w:r>
            <w:r w:rsidRPr="008846D6">
              <w:rPr>
                <w:rFonts w:eastAsia="Batang"/>
                <w:bCs/>
                <w:highlight w:val="yellow"/>
                <w:lang w:eastAsia="ko-KR"/>
              </w:rPr>
              <w:t xml:space="preserve"> ) {</w:t>
            </w:r>
          </w:p>
        </w:tc>
        <w:tc>
          <w:tcPr>
            <w:tcW w:w="1152" w:type="dxa"/>
          </w:tcPr>
          <w:p w:rsidR="00832D6F" w:rsidRPr="00832D6F" w:rsidRDefault="00832D6F" w:rsidP="00832D6F">
            <w:pPr>
              <w:keepNext/>
              <w:spacing w:before="0" w:after="60"/>
              <w:rPr>
                <w:strike/>
                <w:color w:val="FF0000"/>
              </w:rPr>
            </w:pPr>
          </w:p>
        </w:tc>
      </w:tr>
      <w:tr w:rsidR="00832D6F" w:rsidRPr="007D25B0" w:rsidTr="00393AEF">
        <w:trPr>
          <w:trHeight w:val="289"/>
          <w:jc w:val="center"/>
        </w:trPr>
        <w:tc>
          <w:tcPr>
            <w:tcW w:w="7920" w:type="dxa"/>
          </w:tcPr>
          <w:p w:rsidR="00832D6F" w:rsidRPr="00832D6F" w:rsidRDefault="00832D6F" w:rsidP="00832D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strike/>
                <w:color w:val="FF0000"/>
              </w:rPr>
            </w:pPr>
            <w:r w:rsidRPr="008846D6">
              <w:rPr>
                <w:rFonts w:eastAsia="Batang"/>
                <w:bCs/>
                <w:sz w:val="20"/>
                <w:highlight w:val="yellow"/>
                <w:lang w:eastAsia="ko-KR"/>
              </w:rPr>
              <w:tab/>
            </w:r>
            <w:r w:rsidRPr="008846D6">
              <w:rPr>
                <w:rFonts w:eastAsia="Batang"/>
                <w:bCs/>
                <w:sz w:val="20"/>
                <w:highlight w:val="yellow"/>
                <w:lang w:eastAsia="ko-KR"/>
              </w:rPr>
              <w:tab/>
            </w:r>
            <w:proofErr w:type="spellStart"/>
            <w:r w:rsidRPr="008846D6">
              <w:rPr>
                <w:rFonts w:eastAsia="Batang"/>
                <w:b/>
                <w:bCs/>
                <w:sz w:val="20"/>
                <w:highlight w:val="yellow"/>
                <w:lang w:eastAsia="ko-KR"/>
              </w:rPr>
              <w:t>vps_</w:t>
            </w:r>
            <w:r>
              <w:rPr>
                <w:rFonts w:eastAsia="Batang"/>
                <w:b/>
                <w:bCs/>
                <w:highlight w:val="yellow"/>
                <w:lang w:eastAsia="ko-KR"/>
              </w:rPr>
              <w:t>reseved_zero_bit</w:t>
            </w:r>
            <w:proofErr w:type="spellEnd"/>
            <w:r w:rsidRPr="008846D6">
              <w:rPr>
                <w:rFonts w:eastAsia="Batang"/>
                <w:bCs/>
                <w:sz w:val="20"/>
                <w:highlight w:val="yellow"/>
                <w:lang w:eastAsia="ko-KR"/>
              </w:rPr>
              <w:t>[ </w:t>
            </w:r>
            <w:proofErr w:type="spellStart"/>
            <w:r w:rsidRPr="008846D6">
              <w:rPr>
                <w:rFonts w:eastAsia="Batang"/>
                <w:bCs/>
                <w:sz w:val="20"/>
                <w:highlight w:val="yellow"/>
                <w:lang w:eastAsia="ko-KR"/>
              </w:rPr>
              <w:t>i</w:t>
            </w:r>
            <w:proofErr w:type="spellEnd"/>
            <w:r w:rsidRPr="008846D6">
              <w:rPr>
                <w:rFonts w:eastAsia="Batang"/>
                <w:bCs/>
                <w:sz w:val="20"/>
                <w:highlight w:val="yellow"/>
                <w:lang w:eastAsia="ko-KR"/>
              </w:rPr>
              <w:t> ]</w:t>
            </w:r>
          </w:p>
        </w:tc>
        <w:tc>
          <w:tcPr>
            <w:tcW w:w="1152" w:type="dxa"/>
          </w:tcPr>
          <w:p w:rsidR="00832D6F" w:rsidRPr="00832D6F" w:rsidRDefault="00832D6F" w:rsidP="00832D6F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</w:rPr>
            </w:pPr>
            <w:r w:rsidRPr="008846D6">
              <w:rPr>
                <w:rFonts w:eastAsia="ＭＳ 明朝"/>
                <w:bCs/>
                <w:highlight w:val="yellow"/>
              </w:rPr>
              <w:t>u(1)</w:t>
            </w:r>
          </w:p>
        </w:tc>
      </w:tr>
      <w:tr w:rsidR="00832D6F" w:rsidRPr="007D25B0" w:rsidTr="00393AEF">
        <w:trPr>
          <w:trHeight w:val="289"/>
          <w:jc w:val="center"/>
        </w:trPr>
        <w:tc>
          <w:tcPr>
            <w:tcW w:w="7920" w:type="dxa"/>
          </w:tcPr>
          <w:p w:rsidR="00832D6F" w:rsidRPr="00832D6F" w:rsidRDefault="00832D6F" w:rsidP="00832D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strike/>
                <w:color w:val="FF0000"/>
              </w:rPr>
            </w:pPr>
            <w:r w:rsidRPr="008846D6">
              <w:rPr>
                <w:rFonts w:eastAsia="Batang"/>
                <w:bCs/>
                <w:sz w:val="20"/>
                <w:highlight w:val="yellow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832D6F" w:rsidRPr="00832D6F" w:rsidRDefault="00A611C1" w:rsidP="00832D6F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</w:rPr>
            </w:pPr>
            <w:r>
              <w:rPr>
                <w:strike/>
                <w:noProof/>
                <w:color w:val="FF0000"/>
                <w:lang w:eastAsia="ja-JP"/>
              </w:rPr>
              <w:pict>
                <v:shape id="_x0000_s1054" type="#_x0000_t202" style="position:absolute;margin-left:50.5pt;margin-top:6.35pt;width:47.7pt;height:95.35pt;z-index:251663872;mso-position-horizontal-relative:text;mso-position-vertical-relative:text">
                  <v:textbox style="layout-flow:vertical-ideographic;mso-next-textbox:#_x0000_s1054" inset="5.85pt,.7pt,5.85pt,.7pt">
                    <w:txbxContent>
                      <w:p w:rsidR="00A611C1" w:rsidRPr="00A26566" w:rsidRDefault="00A611C1">
                        <w:pPr>
                          <w:rPr>
                            <w:b/>
                            <w:sz w:val="32"/>
                            <w:lang w:eastAsia="ja-JP"/>
                          </w:rPr>
                        </w:pPr>
                        <w:r w:rsidRPr="00101256">
                          <w:rPr>
                            <w:b/>
                            <w:sz w:val="32"/>
                            <w:lang w:eastAsia="ja-JP"/>
                          </w:rPr>
                          <w:t>Byte-aligned</w:t>
                        </w:r>
                      </w:p>
                      <w:p w:rsidR="00A611C1" w:rsidRPr="00A26566" w:rsidRDefault="00A611C1">
                        <w:pPr>
                          <w:rPr>
                            <w:b/>
                            <w:sz w:val="32"/>
                            <w:lang w:eastAsia="ja-JP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832D6F" w:rsidRPr="007D25B0" w:rsidTr="00393AEF">
        <w:trPr>
          <w:trHeight w:val="289"/>
          <w:jc w:val="center"/>
        </w:trPr>
        <w:tc>
          <w:tcPr>
            <w:tcW w:w="7920" w:type="dxa"/>
          </w:tcPr>
          <w:p w:rsidR="00832D6F" w:rsidRPr="007D25B0" w:rsidRDefault="00832D6F" w:rsidP="00832D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101256">
              <w:rPr>
                <w:rFonts w:eastAsia="Batang"/>
                <w:bCs/>
                <w:sz w:val="20"/>
                <w:lang w:eastAsia="ko-KR"/>
              </w:rPr>
              <w:tab/>
              <w:t xml:space="preserve">for( </w:t>
            </w:r>
            <w:proofErr w:type="spellStart"/>
            <w:r w:rsidRPr="00101256">
              <w:rPr>
                <w:rFonts w:eastAsia="Batang"/>
                <w:bCs/>
                <w:sz w:val="20"/>
                <w:lang w:eastAsia="ko-KR"/>
              </w:rPr>
              <w:t>i</w:t>
            </w:r>
            <w:proofErr w:type="spellEnd"/>
            <w:r w:rsidRPr="00101256">
              <w:rPr>
                <w:rFonts w:eastAsia="Batang"/>
                <w:bCs/>
                <w:sz w:val="20"/>
                <w:lang w:eastAsia="ko-KR"/>
              </w:rPr>
              <w:t xml:space="preserve"> = 1; </w:t>
            </w:r>
            <w:proofErr w:type="spellStart"/>
            <w:r w:rsidRPr="00101256">
              <w:rPr>
                <w:rFonts w:eastAsia="Batang"/>
                <w:bCs/>
                <w:sz w:val="20"/>
                <w:lang w:eastAsia="ko-KR"/>
              </w:rPr>
              <w:t>i</w:t>
            </w:r>
            <w:proofErr w:type="spellEnd"/>
            <w:r w:rsidRPr="00101256">
              <w:rPr>
                <w:rFonts w:eastAsia="Batang"/>
                <w:bCs/>
                <w:sz w:val="20"/>
                <w:lang w:eastAsia="ko-KR"/>
              </w:rPr>
              <w:t xml:space="preserve">  &lt;=  vps_num_profile_tier_level_minus1; </w:t>
            </w:r>
            <w:proofErr w:type="spellStart"/>
            <w:r w:rsidRPr="00101256">
              <w:rPr>
                <w:rFonts w:eastAsia="Batang"/>
                <w:bCs/>
                <w:sz w:val="20"/>
                <w:lang w:eastAsia="ko-KR"/>
              </w:rPr>
              <w:t>i</w:t>
            </w:r>
            <w:proofErr w:type="spellEnd"/>
            <w:r w:rsidRPr="00101256">
              <w:rPr>
                <w:rFonts w:eastAsia="Batang"/>
                <w:bCs/>
                <w:sz w:val="20"/>
                <w:lang w:eastAsia="ko-KR"/>
              </w:rPr>
              <w:t xml:space="preserve"> ++ ) {</w:t>
            </w:r>
          </w:p>
        </w:tc>
        <w:tc>
          <w:tcPr>
            <w:tcW w:w="1152" w:type="dxa"/>
          </w:tcPr>
          <w:p w:rsidR="00832D6F" w:rsidRPr="007D25B0" w:rsidRDefault="00832D6F" w:rsidP="00832D6F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832D6F" w:rsidRPr="007D25B0" w:rsidTr="00393AEF">
        <w:trPr>
          <w:trHeight w:val="289"/>
          <w:jc w:val="center"/>
        </w:trPr>
        <w:tc>
          <w:tcPr>
            <w:tcW w:w="7920" w:type="dxa"/>
          </w:tcPr>
          <w:p w:rsidR="00832D6F" w:rsidRPr="00101256" w:rsidRDefault="00832D6F" w:rsidP="00832D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highlight w:val="yellow"/>
              </w:rPr>
            </w:pPr>
            <w:r w:rsidRPr="00101256">
              <w:rPr>
                <w:rFonts w:eastAsia="Batang"/>
                <w:bCs/>
                <w:strike/>
                <w:color w:val="FF0000"/>
                <w:sz w:val="20"/>
                <w:highlight w:val="yellow"/>
                <w:lang w:eastAsia="ko-KR"/>
              </w:rPr>
              <w:tab/>
            </w:r>
            <w:r w:rsidRPr="00101256">
              <w:rPr>
                <w:rFonts w:eastAsia="Batang"/>
                <w:bCs/>
                <w:strike/>
                <w:color w:val="FF0000"/>
                <w:sz w:val="20"/>
                <w:highlight w:val="yellow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strike/>
                <w:color w:val="FF0000"/>
                <w:sz w:val="20"/>
                <w:highlight w:val="yellow"/>
                <w:lang w:eastAsia="ko-KR"/>
              </w:rPr>
              <w:t>vps_profile_present_flag</w:t>
            </w:r>
            <w:proofErr w:type="spellEnd"/>
            <w:r w:rsidRPr="00101256">
              <w:rPr>
                <w:rFonts w:eastAsia="Batang"/>
                <w:bCs/>
                <w:strike/>
                <w:color w:val="FF0000"/>
                <w:sz w:val="20"/>
                <w:highlight w:val="yellow"/>
                <w:lang w:eastAsia="ko-KR"/>
              </w:rPr>
              <w:t>[ </w:t>
            </w:r>
            <w:proofErr w:type="spellStart"/>
            <w:r w:rsidRPr="00101256">
              <w:rPr>
                <w:rFonts w:eastAsia="Batang"/>
                <w:bCs/>
                <w:strike/>
                <w:color w:val="FF0000"/>
                <w:sz w:val="20"/>
                <w:highlight w:val="yellow"/>
                <w:lang w:eastAsia="ko-KR"/>
              </w:rPr>
              <w:t>i</w:t>
            </w:r>
            <w:proofErr w:type="spellEnd"/>
            <w:r w:rsidRPr="00101256">
              <w:rPr>
                <w:rFonts w:eastAsia="Batang"/>
                <w:bCs/>
                <w:strike/>
                <w:color w:val="FF0000"/>
                <w:sz w:val="20"/>
                <w:highlight w:val="yellow"/>
                <w:lang w:eastAsia="ko-KR"/>
              </w:rPr>
              <w:t> ]</w:t>
            </w:r>
          </w:p>
        </w:tc>
        <w:tc>
          <w:tcPr>
            <w:tcW w:w="1152" w:type="dxa"/>
          </w:tcPr>
          <w:p w:rsidR="00832D6F" w:rsidRPr="00101256" w:rsidRDefault="00832D6F" w:rsidP="00832D6F">
            <w:pPr>
              <w:keepNext/>
              <w:spacing w:before="0" w:after="60"/>
              <w:rPr>
                <w:rFonts w:eastAsia="ＭＳ 明朝"/>
                <w:bCs/>
                <w:highlight w:val="yellow"/>
              </w:rPr>
            </w:pPr>
            <w:r w:rsidRPr="00101256">
              <w:rPr>
                <w:rFonts w:eastAsia="ＭＳ 明朝"/>
                <w:bCs/>
                <w:strike/>
                <w:color w:val="FF0000"/>
                <w:sz w:val="20"/>
                <w:highlight w:val="yellow"/>
              </w:rPr>
              <w:t>u(1)</w:t>
            </w:r>
          </w:p>
        </w:tc>
      </w:tr>
      <w:tr w:rsidR="00832D6F" w:rsidRPr="007D25B0" w:rsidTr="00393AEF">
        <w:trPr>
          <w:trHeight w:val="289"/>
          <w:jc w:val="center"/>
        </w:trPr>
        <w:tc>
          <w:tcPr>
            <w:tcW w:w="7920" w:type="dxa"/>
          </w:tcPr>
          <w:p w:rsidR="00832D6F" w:rsidRPr="00101256" w:rsidRDefault="00832D6F" w:rsidP="00832D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highlight w:val="yellow"/>
              </w:rPr>
            </w:pPr>
            <w:r w:rsidRPr="00101256">
              <w:rPr>
                <w:rFonts w:eastAsia="Batang"/>
                <w:bCs/>
                <w:strike/>
                <w:color w:val="FF0000"/>
                <w:sz w:val="20"/>
                <w:highlight w:val="yellow"/>
                <w:lang w:eastAsia="ko-KR"/>
              </w:rPr>
              <w:tab/>
            </w:r>
            <w:r w:rsidRPr="00101256">
              <w:rPr>
                <w:rFonts w:eastAsia="Batang"/>
                <w:bCs/>
                <w:strike/>
                <w:color w:val="FF0000"/>
                <w:sz w:val="20"/>
                <w:highlight w:val="yellow"/>
                <w:lang w:eastAsia="ko-KR"/>
              </w:rPr>
              <w:tab/>
            </w:r>
            <w:r w:rsidRPr="00101256">
              <w:rPr>
                <w:bCs/>
                <w:strike/>
                <w:color w:val="FF0000"/>
                <w:sz w:val="20"/>
                <w:highlight w:val="yellow"/>
              </w:rPr>
              <w:t>if( !</w:t>
            </w:r>
            <w:proofErr w:type="spellStart"/>
            <w:r w:rsidRPr="00101256">
              <w:rPr>
                <w:bCs/>
                <w:strike/>
                <w:color w:val="FF0000"/>
                <w:sz w:val="20"/>
                <w:highlight w:val="yellow"/>
              </w:rPr>
              <w:t>vps_profile_present_flag</w:t>
            </w:r>
            <w:proofErr w:type="spellEnd"/>
            <w:r w:rsidRPr="00101256">
              <w:rPr>
                <w:bCs/>
                <w:strike/>
                <w:color w:val="FF0000"/>
                <w:sz w:val="20"/>
                <w:highlight w:val="yellow"/>
              </w:rPr>
              <w:t>[ </w:t>
            </w:r>
            <w:proofErr w:type="spellStart"/>
            <w:r w:rsidRPr="00101256">
              <w:rPr>
                <w:bCs/>
                <w:strike/>
                <w:color w:val="FF0000"/>
                <w:sz w:val="20"/>
                <w:highlight w:val="yellow"/>
              </w:rPr>
              <w:t>i</w:t>
            </w:r>
            <w:proofErr w:type="spellEnd"/>
            <w:r w:rsidRPr="00101256">
              <w:rPr>
                <w:bCs/>
                <w:strike/>
                <w:color w:val="FF0000"/>
                <w:sz w:val="20"/>
                <w:highlight w:val="yellow"/>
              </w:rPr>
              <w:t> ] )</w:t>
            </w:r>
          </w:p>
        </w:tc>
        <w:tc>
          <w:tcPr>
            <w:tcW w:w="1152" w:type="dxa"/>
          </w:tcPr>
          <w:p w:rsidR="00832D6F" w:rsidRPr="00101256" w:rsidRDefault="00832D6F" w:rsidP="00832D6F">
            <w:pPr>
              <w:keepNext/>
              <w:spacing w:before="0" w:after="60"/>
              <w:rPr>
                <w:rFonts w:eastAsia="ＭＳ 明朝"/>
                <w:bCs/>
                <w:highlight w:val="yellow"/>
              </w:rPr>
            </w:pPr>
          </w:p>
        </w:tc>
      </w:tr>
      <w:tr w:rsidR="00832D6F" w:rsidRPr="007D25B0" w:rsidTr="00393AEF">
        <w:trPr>
          <w:trHeight w:val="289"/>
          <w:jc w:val="center"/>
        </w:trPr>
        <w:tc>
          <w:tcPr>
            <w:tcW w:w="7920" w:type="dxa"/>
          </w:tcPr>
          <w:p w:rsidR="00832D6F" w:rsidRPr="00101256" w:rsidRDefault="00832D6F" w:rsidP="00832D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highlight w:val="yellow"/>
              </w:rPr>
            </w:pPr>
            <w:r w:rsidRPr="00101256">
              <w:rPr>
                <w:rFonts w:eastAsia="Batang"/>
                <w:bCs/>
                <w:strike/>
                <w:color w:val="FF0000"/>
                <w:highlight w:val="yellow"/>
                <w:lang w:eastAsia="ko-KR"/>
              </w:rPr>
              <w:tab/>
            </w:r>
            <w:r w:rsidRPr="00101256">
              <w:rPr>
                <w:rFonts w:eastAsia="Batang"/>
                <w:bCs/>
                <w:strike/>
                <w:color w:val="FF0000"/>
                <w:highlight w:val="yellow"/>
                <w:lang w:eastAsia="ko-KR"/>
              </w:rPr>
              <w:tab/>
            </w:r>
            <w:r w:rsidRPr="00101256">
              <w:rPr>
                <w:b/>
                <w:bCs/>
                <w:strike/>
                <w:color w:val="FF0000"/>
                <w:highlight w:val="yellow"/>
              </w:rPr>
              <w:t>profile_ref_minus1</w:t>
            </w:r>
            <w:r w:rsidRPr="00101256">
              <w:rPr>
                <w:bCs/>
                <w:strike/>
                <w:color w:val="FF0000"/>
                <w:highlight w:val="yellow"/>
              </w:rPr>
              <w:t>[ </w:t>
            </w:r>
            <w:proofErr w:type="spellStart"/>
            <w:r w:rsidRPr="00101256">
              <w:rPr>
                <w:bCs/>
                <w:strike/>
                <w:color w:val="FF0000"/>
                <w:highlight w:val="yellow"/>
              </w:rPr>
              <w:t>i</w:t>
            </w:r>
            <w:proofErr w:type="spellEnd"/>
            <w:r w:rsidRPr="00101256">
              <w:rPr>
                <w:bCs/>
                <w:strike/>
                <w:color w:val="FF0000"/>
                <w:highlight w:val="yellow"/>
              </w:rPr>
              <w:t> </w:t>
            </w:r>
            <w:r w:rsidRPr="00101256">
              <w:rPr>
                <w:bCs/>
                <w:strike/>
                <w:color w:val="FF0000"/>
                <w:highlight w:val="yellow"/>
                <w:lang w:eastAsia="ja-JP"/>
              </w:rPr>
              <w:t>]</w:t>
            </w:r>
            <w:r w:rsidRPr="00101256">
              <w:rPr>
                <w:rFonts w:eastAsia="Batang"/>
                <w:bCs/>
                <w:strike/>
                <w:color w:val="FF0000"/>
                <w:highlight w:val="yellow"/>
                <w:lang w:eastAsia="ko-KR"/>
              </w:rPr>
              <w:t xml:space="preserve"> </w:t>
            </w:r>
          </w:p>
        </w:tc>
        <w:tc>
          <w:tcPr>
            <w:tcW w:w="1152" w:type="dxa"/>
          </w:tcPr>
          <w:p w:rsidR="00832D6F" w:rsidRPr="00101256" w:rsidRDefault="00832D6F" w:rsidP="00832D6F">
            <w:pPr>
              <w:keepNext/>
              <w:spacing w:before="0" w:after="60"/>
              <w:rPr>
                <w:rFonts w:eastAsia="ＭＳ 明朝"/>
                <w:bCs/>
                <w:highlight w:val="yellow"/>
              </w:rPr>
            </w:pPr>
            <w:r w:rsidRPr="00101256">
              <w:rPr>
                <w:strike/>
                <w:color w:val="FF0000"/>
                <w:sz w:val="20"/>
                <w:highlight w:val="yellow"/>
              </w:rPr>
              <w:t>u(6)</w:t>
            </w:r>
          </w:p>
        </w:tc>
      </w:tr>
      <w:tr w:rsidR="00832D6F" w:rsidRPr="007D25B0" w:rsidTr="00393AEF">
        <w:trPr>
          <w:trHeight w:val="289"/>
          <w:jc w:val="center"/>
        </w:trPr>
        <w:tc>
          <w:tcPr>
            <w:tcW w:w="7920" w:type="dxa"/>
          </w:tcPr>
          <w:p w:rsidR="00832D6F" w:rsidRPr="00C4127F" w:rsidRDefault="00832D6F" w:rsidP="00832D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101256">
              <w:rPr>
                <w:rFonts w:eastAsia="Batang"/>
                <w:bCs/>
                <w:lang w:eastAsia="ko-KR"/>
              </w:rPr>
              <w:tab/>
            </w:r>
            <w:r w:rsidRPr="00101256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101256">
              <w:t>profile_tier_level</w:t>
            </w:r>
            <w:proofErr w:type="spellEnd"/>
            <w:r w:rsidRPr="00101256">
              <w:t>( </w:t>
            </w:r>
            <w:proofErr w:type="spellStart"/>
            <w:r w:rsidRPr="00101256">
              <w:t>vps_</w:t>
            </w:r>
            <w:r w:rsidRPr="00101256">
              <w:rPr>
                <w:bCs/>
              </w:rPr>
              <w:t>profile_present_flag</w:t>
            </w:r>
            <w:proofErr w:type="spellEnd"/>
            <w:r w:rsidRPr="00101256">
              <w:rPr>
                <w:bCs/>
              </w:rPr>
              <w:t>[ </w:t>
            </w:r>
            <w:proofErr w:type="spellStart"/>
            <w:r w:rsidRPr="00101256">
              <w:rPr>
                <w:bCs/>
              </w:rPr>
              <w:t>i</w:t>
            </w:r>
            <w:proofErr w:type="spellEnd"/>
            <w:r w:rsidRPr="00101256">
              <w:rPr>
                <w:bCs/>
              </w:rPr>
              <w:t> ], vps_max_sub_layers_minus1 )</w:t>
            </w:r>
          </w:p>
        </w:tc>
        <w:tc>
          <w:tcPr>
            <w:tcW w:w="1152" w:type="dxa"/>
          </w:tcPr>
          <w:p w:rsidR="00832D6F" w:rsidRPr="00C4127F" w:rsidRDefault="00832D6F" w:rsidP="00832D6F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832D6F" w:rsidRPr="007D25B0" w:rsidTr="00393AEF">
        <w:trPr>
          <w:trHeight w:val="289"/>
          <w:jc w:val="center"/>
        </w:trPr>
        <w:tc>
          <w:tcPr>
            <w:tcW w:w="7920" w:type="dxa"/>
          </w:tcPr>
          <w:p w:rsidR="00832D6F" w:rsidRPr="00C4127F" w:rsidRDefault="00832D6F" w:rsidP="00832D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101256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832D6F" w:rsidRPr="00C4127F" w:rsidRDefault="00832D6F" w:rsidP="00832D6F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832D6F" w:rsidRPr="007D25B0" w:rsidTr="00393AEF">
        <w:trPr>
          <w:trHeight w:val="289"/>
          <w:jc w:val="center"/>
        </w:trPr>
        <w:tc>
          <w:tcPr>
            <w:tcW w:w="7920" w:type="dxa"/>
          </w:tcPr>
          <w:p w:rsidR="00832D6F" w:rsidRPr="00144C03" w:rsidRDefault="00832D6F" w:rsidP="00832D6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C4127F">
              <w:rPr>
                <w:bCs/>
                <w:sz w:val="20"/>
                <w:highlight w:val="green"/>
                <w:lang w:eastAsia="ja-JP"/>
              </w:rPr>
              <w:t>// option 2)</w:t>
            </w:r>
          </w:p>
        </w:tc>
        <w:tc>
          <w:tcPr>
            <w:tcW w:w="1152" w:type="dxa"/>
          </w:tcPr>
          <w:p w:rsidR="00832D6F" w:rsidRPr="00144C03" w:rsidRDefault="00832D6F" w:rsidP="00832D6F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  <w:ins w:id="4" w:author="筑波健史/主事" w:date="2013-10-22T17:36:00Z"/>
        </w:trPr>
        <w:tc>
          <w:tcPr>
            <w:tcW w:w="7920" w:type="dxa"/>
          </w:tcPr>
          <w:p w:rsidR="00E72399" w:rsidRPr="00E72399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5" w:author="筑波健史/主事" w:date="2013-10-22T17:36:00Z"/>
                <w:rFonts w:eastAsia="Batang"/>
                <w:bCs/>
                <w:sz w:val="20"/>
                <w:highlight w:val="green"/>
                <w:lang w:eastAsia="ko-KR"/>
                <w:rPrChange w:id="6" w:author="筑波健史/主事" w:date="2013-10-22T17:37:00Z">
                  <w:rPr>
                    <w:ins w:id="7" w:author="筑波健史/主事" w:date="2013-10-22T17:36:00Z"/>
                    <w:rFonts w:eastAsia="Batang"/>
                    <w:bCs/>
                    <w:sz w:val="20"/>
                    <w:lang w:eastAsia="ko-KR"/>
                  </w:rPr>
                </w:rPrChange>
              </w:rPr>
            </w:pPr>
            <w:ins w:id="8" w:author="筑波健史/主事" w:date="2013-10-22T17:37:00Z">
              <w:r w:rsidRPr="00E72399">
                <w:rPr>
                  <w:rFonts w:eastAsia="Batang"/>
                  <w:bCs/>
                  <w:highlight w:val="green"/>
                  <w:lang w:eastAsia="ko-KR"/>
                  <w:rPrChange w:id="9" w:author="筑波健史/主事" w:date="2013-10-22T17:37:00Z">
                    <w:rPr>
                      <w:rFonts w:eastAsia="Batang"/>
                      <w:bCs/>
                      <w:highlight w:val="yellow"/>
                      <w:lang w:eastAsia="ko-KR"/>
                    </w:rPr>
                  </w:rPrChange>
                </w:rPr>
                <w:tab/>
              </w:r>
              <w:r w:rsidRPr="00E72399">
                <w:rPr>
                  <w:bCs/>
                  <w:highlight w:val="green"/>
                  <w:lang w:eastAsia="ja-JP"/>
                  <w:rPrChange w:id="10" w:author="筑波健史/主事" w:date="2013-10-22T17:37:00Z">
                    <w:rPr>
                      <w:bCs/>
                      <w:highlight w:val="yellow"/>
                      <w:lang w:eastAsia="ja-JP"/>
                    </w:rPr>
                  </w:rPrChange>
                </w:rPr>
                <w:t>w</w:t>
              </w:r>
              <w:r w:rsidRPr="00E72399">
                <w:rPr>
                  <w:rFonts w:hint="eastAsia"/>
                  <w:bCs/>
                  <w:highlight w:val="green"/>
                  <w:lang w:eastAsia="ja-JP"/>
                  <w:rPrChange w:id="11" w:author="筑波健史/主事" w:date="2013-10-22T17:37:00Z">
                    <w:rPr>
                      <w:rFonts w:hint="eastAsia"/>
                      <w:bCs/>
                      <w:highlight w:val="yellow"/>
                      <w:lang w:eastAsia="ja-JP"/>
                    </w:rPr>
                  </w:rPrChange>
                </w:rPr>
                <w:t>hile(</w:t>
              </w:r>
              <w:r w:rsidRPr="00E72399">
                <w:rPr>
                  <w:bCs/>
                  <w:highlight w:val="green"/>
                  <w:lang w:eastAsia="ja-JP"/>
                  <w:rPrChange w:id="12" w:author="筑波健史/主事" w:date="2013-10-22T17:37:00Z">
                    <w:rPr>
                      <w:bCs/>
                      <w:highlight w:val="yellow"/>
                      <w:lang w:eastAsia="ja-JP"/>
                    </w:rPr>
                  </w:rPrChange>
                </w:rPr>
                <w:t>!</w:t>
              </w:r>
              <w:proofErr w:type="spellStart"/>
              <w:r w:rsidRPr="00E72399">
                <w:rPr>
                  <w:bCs/>
                  <w:highlight w:val="green"/>
                  <w:lang w:eastAsia="ja-JP"/>
                  <w:rPrChange w:id="13" w:author="筑波健史/主事" w:date="2013-10-22T17:37:00Z">
                    <w:rPr>
                      <w:bCs/>
                      <w:highlight w:val="yellow"/>
                      <w:lang w:eastAsia="ja-JP"/>
                    </w:rPr>
                  </w:rPrChange>
                </w:rPr>
                <w:t>byte_aligned</w:t>
              </w:r>
              <w:proofErr w:type="spellEnd"/>
              <w:r w:rsidRPr="00E72399">
                <w:rPr>
                  <w:bCs/>
                  <w:highlight w:val="green"/>
                  <w:lang w:eastAsia="ja-JP"/>
                  <w:rPrChange w:id="14" w:author="筑波健史/主事" w:date="2013-10-22T17:37:00Z">
                    <w:rPr>
                      <w:bCs/>
                      <w:highlight w:val="yellow"/>
                      <w:lang w:eastAsia="ja-JP"/>
                    </w:rPr>
                  </w:rPrChange>
                </w:rPr>
                <w:t>() )</w:t>
              </w:r>
            </w:ins>
          </w:p>
        </w:tc>
        <w:tc>
          <w:tcPr>
            <w:tcW w:w="1152" w:type="dxa"/>
          </w:tcPr>
          <w:p w:rsidR="00E72399" w:rsidRPr="00E72399" w:rsidRDefault="00E72399" w:rsidP="00E72399">
            <w:pPr>
              <w:keepNext/>
              <w:spacing w:before="0" w:after="60"/>
              <w:rPr>
                <w:ins w:id="15" w:author="筑波健史/主事" w:date="2013-10-22T17:36:00Z"/>
                <w:rFonts w:eastAsia="ＭＳ 明朝"/>
                <w:bCs/>
                <w:highlight w:val="green"/>
                <w:rPrChange w:id="16" w:author="筑波健史/主事" w:date="2013-10-22T17:37:00Z">
                  <w:rPr>
                    <w:ins w:id="17" w:author="筑波健史/主事" w:date="2013-10-22T17:36:00Z"/>
                    <w:rFonts w:eastAsia="ＭＳ 明朝"/>
                    <w:bCs/>
                  </w:rPr>
                </w:rPrChange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</w:tcPr>
          <w:p w:rsidR="00E72399" w:rsidRPr="00E72399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z w:val="20"/>
                <w:highlight w:val="green"/>
                <w:lang w:eastAsia="ko-KR"/>
                <w:rPrChange w:id="18" w:author="筑波健史/主事" w:date="2013-10-22T17:37:00Z">
                  <w:rPr>
                    <w:rFonts w:eastAsia="Batang"/>
                    <w:bCs/>
                    <w:sz w:val="20"/>
                    <w:lang w:eastAsia="ko-KR"/>
                  </w:rPr>
                </w:rPrChange>
              </w:rPr>
            </w:pPr>
            <w:ins w:id="19" w:author="筑波健史/主事" w:date="2013-10-22T17:37:00Z">
              <w:r w:rsidRPr="00E72399">
                <w:rPr>
                  <w:rFonts w:eastAsia="Batang"/>
                  <w:bCs/>
                  <w:highlight w:val="green"/>
                  <w:lang w:eastAsia="ko-KR"/>
                  <w:rPrChange w:id="20" w:author="筑波健史/主事" w:date="2013-10-22T17:37:00Z">
                    <w:rPr>
                      <w:rFonts w:eastAsia="Batang"/>
                      <w:bCs/>
                      <w:highlight w:val="yellow"/>
                      <w:lang w:eastAsia="ko-KR"/>
                    </w:rPr>
                  </w:rPrChange>
                </w:rPr>
                <w:tab/>
              </w:r>
              <w:r w:rsidRPr="00E72399">
                <w:rPr>
                  <w:rFonts w:eastAsia="Batang"/>
                  <w:bCs/>
                  <w:highlight w:val="green"/>
                  <w:lang w:eastAsia="ko-KR"/>
                  <w:rPrChange w:id="21" w:author="筑波健史/主事" w:date="2013-10-22T17:37:00Z">
                    <w:rPr>
                      <w:rFonts w:eastAsia="Batang"/>
                      <w:bCs/>
                      <w:highlight w:val="yellow"/>
                      <w:lang w:eastAsia="ko-KR"/>
                    </w:rPr>
                  </w:rPrChange>
                </w:rPr>
                <w:tab/>
              </w:r>
              <w:proofErr w:type="spellStart"/>
              <w:r w:rsidRPr="00E72399">
                <w:rPr>
                  <w:b/>
                  <w:bCs/>
                  <w:highlight w:val="green"/>
                  <w:lang w:eastAsia="ja-JP"/>
                  <w:rPrChange w:id="22" w:author="筑波健史/主事" w:date="2013-10-22T17:37:00Z">
                    <w:rPr>
                      <w:b/>
                      <w:bCs/>
                      <w:highlight w:val="yellow"/>
                      <w:lang w:eastAsia="ja-JP"/>
                    </w:rPr>
                  </w:rPrChange>
                </w:rPr>
                <w:t>vps_aliginment_bit_equal_to_one</w:t>
              </w:r>
            </w:ins>
            <w:proofErr w:type="spellEnd"/>
          </w:p>
        </w:tc>
        <w:tc>
          <w:tcPr>
            <w:tcW w:w="1152" w:type="dxa"/>
          </w:tcPr>
          <w:p w:rsidR="00E72399" w:rsidRPr="00E72399" w:rsidRDefault="00E72399" w:rsidP="00E72399">
            <w:pPr>
              <w:keepNext/>
              <w:spacing w:before="0" w:after="60"/>
              <w:rPr>
                <w:rFonts w:eastAsia="ＭＳ 明朝"/>
                <w:bCs/>
                <w:highlight w:val="green"/>
                <w:rPrChange w:id="23" w:author="筑波健史/主事" w:date="2013-10-22T17:37:00Z">
                  <w:rPr>
                    <w:rFonts w:eastAsia="ＭＳ 明朝"/>
                    <w:bCs/>
                  </w:rPr>
                </w:rPrChange>
              </w:rPr>
            </w:pPr>
            <w:ins w:id="24" w:author="筑波健史/主事" w:date="2013-10-22T17:37:00Z">
              <w:r w:rsidRPr="00E72399">
                <w:rPr>
                  <w:rFonts w:eastAsia="ＭＳ 明朝"/>
                  <w:bCs/>
                  <w:highlight w:val="green"/>
                  <w:lang w:eastAsia="ja-JP"/>
                  <w:rPrChange w:id="25" w:author="筑波健史/主事" w:date="2013-10-22T17:37:00Z">
                    <w:rPr>
                      <w:rFonts w:eastAsia="ＭＳ 明朝"/>
                      <w:bCs/>
                      <w:highlight w:val="yellow"/>
                      <w:lang w:eastAsia="ja-JP"/>
                    </w:rPr>
                  </w:rPrChange>
                </w:rPr>
                <w:t>u</w:t>
              </w:r>
              <w:r w:rsidRPr="00E72399">
                <w:rPr>
                  <w:rFonts w:eastAsia="ＭＳ 明朝" w:hint="eastAsia"/>
                  <w:bCs/>
                  <w:highlight w:val="green"/>
                  <w:lang w:eastAsia="ja-JP"/>
                  <w:rPrChange w:id="26" w:author="筑波健史/主事" w:date="2013-10-22T17:37:00Z">
                    <w:rPr>
                      <w:rFonts w:eastAsia="ＭＳ 明朝" w:hint="eastAsia"/>
                      <w:bCs/>
                      <w:highlight w:val="yellow"/>
                      <w:lang w:eastAsia="ja-JP"/>
                    </w:rPr>
                  </w:rPrChange>
                </w:rPr>
                <w:t>(1)</w:t>
              </w:r>
            </w:ins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</w:tcPr>
          <w:p w:rsidR="00E72399" w:rsidRPr="00144C03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101256">
              <w:rPr>
                <w:rFonts w:eastAsia="Batang"/>
                <w:bCs/>
                <w:sz w:val="20"/>
                <w:lang w:eastAsia="ko-KR"/>
              </w:rPr>
              <w:tab/>
              <w:t xml:space="preserve">for( </w:t>
            </w:r>
            <w:proofErr w:type="spellStart"/>
            <w:r w:rsidRPr="00101256">
              <w:rPr>
                <w:rFonts w:eastAsia="Batang"/>
                <w:bCs/>
                <w:sz w:val="20"/>
                <w:lang w:eastAsia="ko-KR"/>
              </w:rPr>
              <w:t>i</w:t>
            </w:r>
            <w:proofErr w:type="spellEnd"/>
            <w:r w:rsidRPr="00101256">
              <w:rPr>
                <w:rFonts w:eastAsia="Batang"/>
                <w:bCs/>
                <w:sz w:val="20"/>
                <w:lang w:eastAsia="ko-KR"/>
              </w:rPr>
              <w:t xml:space="preserve"> = 1; </w:t>
            </w:r>
            <w:proofErr w:type="spellStart"/>
            <w:r w:rsidRPr="00101256">
              <w:rPr>
                <w:rFonts w:eastAsia="Batang"/>
                <w:bCs/>
                <w:sz w:val="20"/>
                <w:lang w:eastAsia="ko-KR"/>
              </w:rPr>
              <w:t>i</w:t>
            </w:r>
            <w:proofErr w:type="spellEnd"/>
            <w:r w:rsidRPr="00101256">
              <w:rPr>
                <w:rFonts w:eastAsia="Batang"/>
                <w:bCs/>
                <w:sz w:val="20"/>
                <w:lang w:eastAsia="ko-KR"/>
              </w:rPr>
              <w:t xml:space="preserve">  &lt;=  vps_num_profile_tier_level_minus1; </w:t>
            </w:r>
            <w:proofErr w:type="spellStart"/>
            <w:r w:rsidRPr="00101256">
              <w:rPr>
                <w:rFonts w:eastAsia="Batang"/>
                <w:bCs/>
                <w:sz w:val="20"/>
                <w:lang w:eastAsia="ko-KR"/>
              </w:rPr>
              <w:t>i</w:t>
            </w:r>
            <w:proofErr w:type="spellEnd"/>
            <w:r w:rsidRPr="00101256">
              <w:rPr>
                <w:rFonts w:eastAsia="Batang"/>
                <w:bCs/>
                <w:sz w:val="20"/>
                <w:lang w:eastAsia="ko-KR"/>
              </w:rPr>
              <w:t xml:space="preserve"> ++ ) {</w:t>
            </w:r>
          </w:p>
        </w:tc>
        <w:tc>
          <w:tcPr>
            <w:tcW w:w="1152" w:type="dxa"/>
          </w:tcPr>
          <w:p w:rsidR="00E72399" w:rsidRPr="00144C03" w:rsidRDefault="00E72399" w:rsidP="00E72399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</w:tcPr>
          <w:p w:rsidR="00E72399" w:rsidRPr="00862E48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101256">
              <w:rPr>
                <w:rFonts w:eastAsia="Batang"/>
                <w:bCs/>
                <w:sz w:val="20"/>
                <w:lang w:eastAsia="ko-KR"/>
              </w:rPr>
              <w:tab/>
            </w:r>
            <w:r w:rsidRPr="00101256">
              <w:rPr>
                <w:rFonts w:eastAsia="Batang"/>
                <w:bCs/>
                <w:sz w:val="20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sz w:val="20"/>
                <w:lang w:eastAsia="ko-KR"/>
              </w:rPr>
              <w:t>vps_profile_present_flag</w:t>
            </w:r>
            <w:proofErr w:type="spellEnd"/>
            <w:r w:rsidRPr="00101256">
              <w:rPr>
                <w:rFonts w:eastAsia="Batang"/>
                <w:bCs/>
                <w:sz w:val="20"/>
                <w:lang w:eastAsia="ko-KR"/>
              </w:rPr>
              <w:t>[ </w:t>
            </w:r>
            <w:proofErr w:type="spellStart"/>
            <w:r w:rsidRPr="00101256">
              <w:rPr>
                <w:rFonts w:eastAsia="Batang"/>
                <w:bCs/>
                <w:sz w:val="20"/>
                <w:lang w:eastAsia="ko-KR"/>
              </w:rPr>
              <w:t>i</w:t>
            </w:r>
            <w:proofErr w:type="spellEnd"/>
            <w:r w:rsidRPr="00101256">
              <w:rPr>
                <w:rFonts w:eastAsia="Batang"/>
                <w:bCs/>
                <w:sz w:val="20"/>
                <w:lang w:eastAsia="ko-KR"/>
              </w:rPr>
              <w:t> ]</w:t>
            </w:r>
          </w:p>
        </w:tc>
        <w:tc>
          <w:tcPr>
            <w:tcW w:w="1152" w:type="dxa"/>
          </w:tcPr>
          <w:p w:rsidR="00E72399" w:rsidRPr="00862E48" w:rsidRDefault="00E72399" w:rsidP="00E72399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101256">
              <w:rPr>
                <w:rFonts w:eastAsia="ＭＳ 明朝"/>
                <w:bCs/>
                <w:sz w:val="20"/>
              </w:rPr>
              <w:t>u(1)</w:t>
            </w: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532DD0">
              <w:rPr>
                <w:rFonts w:eastAsia="Batang"/>
                <w:bCs/>
                <w:sz w:val="20"/>
                <w:lang w:eastAsia="ko-KR"/>
              </w:rPr>
              <w:tab/>
            </w:r>
            <w:r w:rsidRPr="00532DD0">
              <w:rPr>
                <w:rFonts w:eastAsia="Batang"/>
                <w:bCs/>
                <w:sz w:val="20"/>
                <w:lang w:eastAsia="ko-KR"/>
              </w:rPr>
              <w:tab/>
            </w:r>
            <w:r w:rsidRPr="00532DD0">
              <w:rPr>
                <w:bCs/>
                <w:sz w:val="20"/>
              </w:rPr>
              <w:t>if( !</w:t>
            </w:r>
            <w:proofErr w:type="spellStart"/>
            <w:r w:rsidRPr="00532DD0">
              <w:rPr>
                <w:bCs/>
                <w:sz w:val="20"/>
              </w:rPr>
              <w:t>vps_profile_present_flag</w:t>
            </w:r>
            <w:proofErr w:type="spellEnd"/>
            <w:r w:rsidRPr="00532DD0">
              <w:rPr>
                <w:bCs/>
                <w:sz w:val="20"/>
              </w:rPr>
              <w:t>[ </w:t>
            </w:r>
            <w:proofErr w:type="spellStart"/>
            <w:r w:rsidRPr="00532DD0">
              <w:rPr>
                <w:bCs/>
                <w:sz w:val="20"/>
              </w:rPr>
              <w:t>i</w:t>
            </w:r>
            <w:proofErr w:type="spellEnd"/>
            <w:r w:rsidRPr="00532DD0">
              <w:rPr>
                <w:bCs/>
                <w:sz w:val="20"/>
              </w:rPr>
              <w:t> ] )</w:t>
            </w:r>
          </w:p>
        </w:tc>
        <w:tc>
          <w:tcPr>
            <w:tcW w:w="1152" w:type="dxa"/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101256">
              <w:rPr>
                <w:rFonts w:eastAsia="Batang"/>
                <w:bCs/>
                <w:lang w:eastAsia="ko-KR"/>
              </w:rPr>
              <w:tab/>
            </w:r>
            <w:r w:rsidRPr="00101256">
              <w:rPr>
                <w:rFonts w:eastAsia="Batang"/>
                <w:bCs/>
                <w:lang w:eastAsia="ko-KR"/>
              </w:rPr>
              <w:tab/>
            </w:r>
            <w:r w:rsidRPr="00101256">
              <w:rPr>
                <w:rFonts w:eastAsia="Batang"/>
                <w:bCs/>
                <w:lang w:eastAsia="ko-KR"/>
              </w:rPr>
              <w:tab/>
            </w:r>
            <w:r w:rsidRPr="00101256">
              <w:rPr>
                <w:b/>
                <w:bCs/>
              </w:rPr>
              <w:t>profile_ref_minus1</w:t>
            </w:r>
            <w:r w:rsidRPr="00101256">
              <w:rPr>
                <w:bCs/>
              </w:rPr>
              <w:t>[ </w:t>
            </w:r>
            <w:proofErr w:type="spellStart"/>
            <w:r w:rsidRPr="00101256">
              <w:rPr>
                <w:bCs/>
              </w:rPr>
              <w:t>i</w:t>
            </w:r>
            <w:proofErr w:type="spellEnd"/>
            <w:r w:rsidRPr="00101256">
              <w:rPr>
                <w:bCs/>
              </w:rPr>
              <w:t> </w:t>
            </w:r>
            <w:r w:rsidRPr="00101256">
              <w:rPr>
                <w:bCs/>
                <w:lang w:eastAsia="ja-JP"/>
              </w:rPr>
              <w:t>]</w:t>
            </w:r>
            <w:r w:rsidRPr="00101256">
              <w:rPr>
                <w:rFonts w:eastAsia="Batang"/>
                <w:bCs/>
                <w:lang w:eastAsia="ko-KR"/>
              </w:rPr>
              <w:t xml:space="preserve"> </w:t>
            </w:r>
          </w:p>
        </w:tc>
        <w:tc>
          <w:tcPr>
            <w:tcW w:w="1152" w:type="dxa"/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532DD0">
              <w:rPr>
                <w:strike/>
                <w:color w:val="FF0000"/>
                <w:sz w:val="20"/>
              </w:rPr>
              <w:t>u(6)</w:t>
            </w:r>
            <w:r>
              <w:rPr>
                <w:strike/>
                <w:color w:val="FF0000"/>
                <w:sz w:val="20"/>
              </w:rPr>
              <w:t xml:space="preserve"> </w:t>
            </w:r>
            <w:r w:rsidRPr="00532DD0">
              <w:rPr>
                <w:sz w:val="20"/>
                <w:highlight w:val="green"/>
              </w:rPr>
              <w:t>u(8)</w:t>
            </w: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</w:tcPr>
          <w:p w:rsidR="00E72399" w:rsidRPr="00144C03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101256">
              <w:rPr>
                <w:rFonts w:eastAsia="Batang"/>
                <w:bCs/>
                <w:lang w:eastAsia="ko-KR"/>
              </w:rPr>
              <w:tab/>
            </w:r>
            <w:r w:rsidRPr="00101256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101256">
              <w:t>profile_tier_level</w:t>
            </w:r>
            <w:proofErr w:type="spellEnd"/>
            <w:r w:rsidRPr="00101256">
              <w:t>( </w:t>
            </w:r>
            <w:proofErr w:type="spellStart"/>
            <w:r w:rsidRPr="00101256">
              <w:t>vps_</w:t>
            </w:r>
            <w:r w:rsidRPr="00101256">
              <w:rPr>
                <w:bCs/>
              </w:rPr>
              <w:t>profile_present_flag</w:t>
            </w:r>
            <w:proofErr w:type="spellEnd"/>
            <w:r w:rsidRPr="00101256">
              <w:rPr>
                <w:bCs/>
              </w:rPr>
              <w:t>[ </w:t>
            </w:r>
            <w:proofErr w:type="spellStart"/>
            <w:r w:rsidRPr="00101256">
              <w:rPr>
                <w:bCs/>
              </w:rPr>
              <w:t>i</w:t>
            </w:r>
            <w:proofErr w:type="spellEnd"/>
            <w:r w:rsidRPr="00101256">
              <w:rPr>
                <w:bCs/>
              </w:rPr>
              <w:t> ], vps_max_sub_layers_minus1 )</w:t>
            </w:r>
          </w:p>
        </w:tc>
        <w:tc>
          <w:tcPr>
            <w:tcW w:w="1152" w:type="dxa"/>
          </w:tcPr>
          <w:p w:rsidR="00E72399" w:rsidRPr="00144C03" w:rsidRDefault="00E72399" w:rsidP="00E72399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</w:tcPr>
          <w:p w:rsidR="00E72399" w:rsidRPr="00144C03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101256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E72399" w:rsidRPr="00144C03" w:rsidRDefault="00E72399" w:rsidP="00E72399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numOutputLayerSets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= vps_number_layer_sets_minus1 + 1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7D25B0">
              <w:rPr>
                <w:rFonts w:eastAsia="Batang"/>
                <w:b/>
                <w:bCs/>
                <w:lang w:eastAsia="ko-KR"/>
              </w:rPr>
              <w:t>more_output_layer_sets_than_default_flag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Batang"/>
                <w:bCs/>
              </w:rPr>
            </w:pPr>
            <w:r w:rsidRPr="007D25B0">
              <w:rPr>
                <w:rFonts w:eastAsia="ＭＳ 明朝"/>
                <w:bCs/>
              </w:rPr>
              <w:t>u(1)</w:t>
            </w: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</w:pPr>
            <w:r w:rsidRPr="007D25B0">
              <w:rPr>
                <w:rFonts w:eastAsia="Batang"/>
                <w:bCs/>
                <w:lang w:eastAsia="ko-KR"/>
              </w:rPr>
              <w:tab/>
              <w:t xml:space="preserve">if(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more_output_layer_sets_than_default_flag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>num_add_output_layer_sets_minus1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Batang"/>
                <w:bCs/>
              </w:rPr>
            </w:pPr>
            <w:r w:rsidRPr="007D25B0">
              <w:rPr>
                <w:rFonts w:eastAsia="ＭＳ 明朝"/>
                <w:bCs/>
              </w:rPr>
              <w:t>u(10)</w:t>
            </w: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bCs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numOutputLayerSets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 +=  num_add_output_layer_sets_minus1 + 1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bCs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bCs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  <w:t xml:space="preserve">if(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numOutputLayerSets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&gt; 1 )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17F6F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trike/>
                <w:color w:val="FF0000"/>
                <w:lang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7D25B0">
              <w:rPr>
                <w:rFonts w:eastAsia="Batang"/>
                <w:b/>
                <w:bCs/>
                <w:lang w:eastAsia="ko-KR"/>
              </w:rPr>
              <w:t>default_one_target_output_layer_flag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17F6F" w:rsidRDefault="00E72399" w:rsidP="00E72399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</w:rPr>
            </w:pPr>
            <w:r w:rsidRPr="007D25B0">
              <w:rPr>
                <w:rFonts w:eastAsia="ＭＳ 明朝"/>
                <w:bCs/>
              </w:rPr>
              <w:t>u(1)</w:t>
            </w: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17F6F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strike/>
                <w:color w:val="FF0000"/>
                <w:lang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bCs/>
              </w:rPr>
              <w:t xml:space="preserve">for( </w:t>
            </w:r>
            <w:proofErr w:type="spellStart"/>
            <w:r w:rsidRPr="007D25B0">
              <w:rPr>
                <w:bCs/>
              </w:rPr>
              <w:t>i</w:t>
            </w:r>
            <w:proofErr w:type="spellEnd"/>
            <w:r w:rsidRPr="007D25B0">
              <w:rPr>
                <w:bCs/>
              </w:rPr>
              <w:t xml:space="preserve"> = 1; </w:t>
            </w:r>
            <w:proofErr w:type="spellStart"/>
            <w:r w:rsidRPr="007D25B0">
              <w:rPr>
                <w:bCs/>
              </w:rPr>
              <w:t>i</w:t>
            </w:r>
            <w:proofErr w:type="spellEnd"/>
            <w:r w:rsidRPr="007D25B0">
              <w:rPr>
                <w:bCs/>
              </w:rPr>
              <w:t xml:space="preserve"> &lt;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numOutputLayerSets</w:t>
            </w:r>
            <w:proofErr w:type="spellEnd"/>
            <w:r w:rsidRPr="007D25B0">
              <w:rPr>
                <w:bCs/>
              </w:rPr>
              <w:t xml:space="preserve">; </w:t>
            </w:r>
            <w:proofErr w:type="spellStart"/>
            <w:r w:rsidRPr="007D25B0">
              <w:rPr>
                <w:bCs/>
              </w:rPr>
              <w:t>i</w:t>
            </w:r>
            <w:proofErr w:type="spellEnd"/>
            <w:r w:rsidRPr="007D25B0">
              <w:rPr>
                <w:bCs/>
              </w:rPr>
              <w:t>++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17F6F" w:rsidRDefault="00E72399" w:rsidP="00E72399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  <w:t xml:space="preserve">if(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&gt; vps_number_layer_sets_minus1 )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b/>
                <w:bCs/>
              </w:rPr>
              <w:tab/>
            </w:r>
            <w:r w:rsidRPr="007D25B0">
              <w:rPr>
                <w:b/>
                <w:bCs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b/>
                <w:bCs/>
              </w:rPr>
              <w:t>output_layer_set_idx_minus1</w:t>
            </w:r>
            <w:r w:rsidRPr="007D25B0">
              <w:rPr>
                <w:bCs/>
              </w:rPr>
              <w:t>[ </w:t>
            </w:r>
            <w:proofErr w:type="spellStart"/>
            <w:r w:rsidRPr="007D25B0">
              <w:rPr>
                <w:bCs/>
              </w:rPr>
              <w:t>i</w:t>
            </w:r>
            <w:proofErr w:type="spellEnd"/>
            <w:r w:rsidRPr="007D25B0">
              <w:rPr>
                <w:bCs/>
              </w:rPr>
              <w:t>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7D25B0">
              <w:t>u(v)</w:t>
            </w: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lang w:eastAsia="ko-KR"/>
              </w:rPr>
            </w:pPr>
            <w:r w:rsidRPr="007D25B0">
              <w:rPr>
                <w:b/>
                <w:bCs/>
              </w:rPr>
              <w:tab/>
            </w:r>
            <w:r w:rsidRPr="007D25B0">
              <w:rPr>
                <w:b/>
                <w:bCs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7D25B0">
              <w:rPr>
                <w:bCs/>
              </w:rPr>
              <w:t>lsIdx</w:t>
            </w:r>
            <w:proofErr w:type="spellEnd"/>
            <w:r w:rsidRPr="007D25B0">
              <w:rPr>
                <w:bCs/>
              </w:rPr>
              <w:t xml:space="preserve"> = output_layer_set_idx_minus1[ </w:t>
            </w:r>
            <w:proofErr w:type="spellStart"/>
            <w:r w:rsidRPr="007D25B0">
              <w:rPr>
                <w:bCs/>
              </w:rPr>
              <w:t>i</w:t>
            </w:r>
            <w:proofErr w:type="spellEnd"/>
            <w:r w:rsidRPr="007D25B0">
              <w:rPr>
                <w:bCs/>
              </w:rPr>
              <w:t> ] + 1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lang w:eastAsia="ko-KR"/>
              </w:rPr>
            </w:pPr>
            <w:r w:rsidRPr="007D25B0">
              <w:rPr>
                <w:b/>
                <w:bCs/>
              </w:rPr>
              <w:tab/>
            </w:r>
            <w:r w:rsidRPr="007D25B0">
              <w:rPr>
                <w:b/>
                <w:bCs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bCs/>
              </w:rPr>
              <w:t xml:space="preserve">for( j = 0 ; j &lt; </w:t>
            </w:r>
            <w:proofErr w:type="spellStart"/>
            <w:r w:rsidRPr="007D25B0">
              <w:rPr>
                <w:bCs/>
              </w:rPr>
              <w:t>NumLayersInIdList</w:t>
            </w:r>
            <w:proofErr w:type="spellEnd"/>
            <w:r w:rsidRPr="007D25B0">
              <w:rPr>
                <w:bCs/>
              </w:rPr>
              <w:t>[ </w:t>
            </w:r>
            <w:proofErr w:type="spellStart"/>
            <w:r w:rsidRPr="007D25B0">
              <w:rPr>
                <w:bCs/>
              </w:rPr>
              <w:t>lsIdx</w:t>
            </w:r>
            <w:proofErr w:type="spellEnd"/>
            <w:r w:rsidRPr="007D25B0">
              <w:rPr>
                <w:bCs/>
              </w:rPr>
              <w:t> ] − 1</w:t>
            </w:r>
            <w:r w:rsidRPr="007D25B0">
              <w:t>; j++)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lang w:eastAsia="ko-KR"/>
              </w:rPr>
            </w:pPr>
            <w:r w:rsidRPr="007D25B0">
              <w:rPr>
                <w:b/>
                <w:bCs/>
              </w:rPr>
              <w:tab/>
            </w:r>
            <w:r w:rsidRPr="007D25B0">
              <w:rPr>
                <w:b/>
                <w:bCs/>
              </w:rPr>
              <w:tab/>
            </w:r>
            <w:r w:rsidRPr="007D25B0">
              <w:rPr>
                <w:b/>
                <w:bCs/>
              </w:rPr>
              <w:tab/>
            </w:r>
            <w:r w:rsidRPr="007D25B0">
              <w:rPr>
                <w:b/>
                <w:bCs/>
              </w:rPr>
              <w:tab/>
            </w:r>
            <w:proofErr w:type="spellStart"/>
            <w:r w:rsidRPr="007D25B0">
              <w:rPr>
                <w:b/>
                <w:bCs/>
              </w:rPr>
              <w:t>output_layer_flag</w:t>
            </w:r>
            <w:proofErr w:type="spellEnd"/>
            <w:r w:rsidRPr="007D25B0">
              <w:t>[ </w:t>
            </w:r>
            <w:proofErr w:type="spellStart"/>
            <w:r w:rsidRPr="007D25B0">
              <w:t>i</w:t>
            </w:r>
            <w:proofErr w:type="spellEnd"/>
            <w:r w:rsidRPr="007D25B0">
              <w:t> ]</w:t>
            </w:r>
            <w:r w:rsidRPr="007D25B0">
              <w:rPr>
                <w:bCs/>
              </w:rPr>
              <w:t>[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Batang"/>
                <w:bCs/>
              </w:rPr>
            </w:pPr>
            <w:r w:rsidRPr="007D25B0">
              <w:t>u(1)</w:t>
            </w: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17F6F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strike/>
                <w:color w:val="FF0000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17F6F" w:rsidRDefault="00E72399" w:rsidP="00E72399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17F6F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strike/>
                <w:color w:val="FF0000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7D25B0">
              <w:rPr>
                <w:b/>
                <w:bCs/>
              </w:rPr>
              <w:t>profile_level_tier_idx</w:t>
            </w:r>
            <w:proofErr w:type="spellEnd"/>
            <w:r w:rsidRPr="007D25B0">
              <w:t>[ </w:t>
            </w:r>
            <w:proofErr w:type="spellStart"/>
            <w:r w:rsidRPr="007D25B0">
              <w:t>i</w:t>
            </w:r>
            <w:proofErr w:type="spellEnd"/>
            <w:r w:rsidRPr="007D25B0">
              <w:t>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17F6F" w:rsidRDefault="00E72399" w:rsidP="00E72399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</w:rPr>
            </w:pPr>
            <w:r w:rsidRPr="007D25B0">
              <w:rPr>
                <w:rFonts w:eastAsia="ＭＳ 明朝"/>
                <w:bCs/>
              </w:rPr>
              <w:t>u(v)</w:t>
            </w: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</w:pPr>
            <w:r w:rsidRPr="007D25B0">
              <w:rPr>
                <w:b/>
                <w:bCs/>
              </w:rPr>
              <w:tab/>
            </w:r>
            <w:r w:rsidRPr="007D25B0">
              <w:rPr>
                <w:bCs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17F6F" w:rsidRDefault="00E72399" w:rsidP="00E72399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01256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highlight w:val="cyan"/>
                <w:lang w:eastAsia="ko-KR"/>
              </w:rPr>
            </w:pPr>
            <w:r w:rsidRPr="00101256">
              <w:rPr>
                <w:rFonts w:eastAsia="Batang"/>
                <w:strike/>
                <w:color w:val="FF0000"/>
                <w:highlight w:val="cyan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strike/>
                <w:color w:val="FF0000"/>
                <w:highlight w:val="cyan"/>
                <w:lang w:eastAsia="ko-KR"/>
              </w:rPr>
              <w:t>rep_format_idx_present_flag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01256" w:rsidRDefault="00E72399" w:rsidP="00E72399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  <w:highlight w:val="cyan"/>
              </w:rPr>
            </w:pPr>
            <w:r w:rsidRPr="00101256">
              <w:rPr>
                <w:rFonts w:eastAsia="ＭＳ 明朝"/>
                <w:bCs/>
                <w:strike/>
                <w:color w:val="FF0000"/>
                <w:highlight w:val="cyan"/>
              </w:rPr>
              <w:t>u(1)</w:t>
            </w: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lang w:eastAsia="ko-KR"/>
              </w:rPr>
              <w:tab/>
              <w:t xml:space="preserve">if( </w:t>
            </w:r>
            <w:proofErr w:type="spellStart"/>
            <w:r w:rsidRPr="007D25B0">
              <w:rPr>
                <w:rFonts w:eastAsia="Batang"/>
                <w:lang w:eastAsia="ko-KR"/>
              </w:rPr>
              <w:t>rep_format_idx_present_flag</w:t>
            </w:r>
            <w:proofErr w:type="spellEnd"/>
            <w:r w:rsidRPr="007D25B0">
              <w:rPr>
                <w:rFonts w:eastAsia="Batang"/>
                <w:lang w:eastAsia="ko-KR"/>
              </w:rPr>
              <w:t xml:space="preserve">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  <w:t>vps_num_rep_formats_minus1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Batang"/>
                <w:bCs/>
              </w:rPr>
            </w:pPr>
            <w:r w:rsidRPr="007D25B0">
              <w:rPr>
                <w:rFonts w:eastAsia="ＭＳ 明朝"/>
                <w:bCs/>
              </w:rPr>
              <w:t>u(4)</w:t>
            </w: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</w:pPr>
            <w:r w:rsidRPr="007D25B0">
              <w:rPr>
                <w:rFonts w:eastAsia="ＭＳ 明朝"/>
                <w:bCs/>
              </w:rPr>
              <w:tab/>
              <w:t xml:space="preserve">for( </w:t>
            </w:r>
            <w:proofErr w:type="spellStart"/>
            <w:r w:rsidRPr="007D25B0">
              <w:rPr>
                <w:rFonts w:eastAsia="ＭＳ 明朝"/>
                <w:bCs/>
              </w:rPr>
              <w:t>i</w:t>
            </w:r>
            <w:proofErr w:type="spellEnd"/>
            <w:r w:rsidRPr="007D25B0">
              <w:rPr>
                <w:rFonts w:eastAsia="ＭＳ 明朝"/>
                <w:bCs/>
              </w:rPr>
              <w:t xml:space="preserve"> = 0; </w:t>
            </w:r>
            <w:proofErr w:type="spellStart"/>
            <w:r w:rsidRPr="007D25B0">
              <w:rPr>
                <w:rFonts w:eastAsia="ＭＳ 明朝"/>
                <w:bCs/>
              </w:rPr>
              <w:t>i</w:t>
            </w:r>
            <w:proofErr w:type="spellEnd"/>
            <w:r w:rsidRPr="007D25B0">
              <w:rPr>
                <w:rFonts w:eastAsia="ＭＳ 明朝"/>
                <w:bCs/>
              </w:rPr>
              <w:t xml:space="preserve">  &lt;=  vps_num_rep_formats_minus1; </w:t>
            </w:r>
            <w:proofErr w:type="spellStart"/>
            <w:r w:rsidRPr="007D25B0">
              <w:rPr>
                <w:rFonts w:eastAsia="ＭＳ 明朝"/>
                <w:bCs/>
              </w:rPr>
              <w:t>i</w:t>
            </w:r>
            <w:proofErr w:type="spellEnd"/>
            <w:r w:rsidRPr="007D25B0">
              <w:rPr>
                <w:rFonts w:eastAsia="ＭＳ 明朝"/>
                <w:bCs/>
              </w:rPr>
              <w:t>++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bCs/>
              </w:rPr>
            </w:pPr>
            <w:r w:rsidRPr="007D25B0">
              <w:rPr>
                <w:rFonts w:eastAsia="ＭＳ 明朝"/>
                <w:bCs/>
              </w:rPr>
              <w:tab/>
            </w:r>
            <w:r w:rsidRPr="007D25B0">
              <w:rPr>
                <w:rFonts w:eastAsia="ＭＳ 明朝"/>
                <w:bCs/>
              </w:rPr>
              <w:tab/>
            </w:r>
            <w:proofErr w:type="spellStart"/>
            <w:r w:rsidRPr="007D25B0">
              <w:rPr>
                <w:rFonts w:eastAsia="ＭＳ 明朝"/>
              </w:rPr>
              <w:t>rep_format</w:t>
            </w:r>
            <w:proofErr w:type="spellEnd"/>
            <w:r w:rsidRPr="007D25B0">
              <w:rPr>
                <w:rFonts w:eastAsia="ＭＳ 明朝"/>
              </w:rPr>
              <w:t>(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bCs/>
              </w:rPr>
            </w:pPr>
            <w:r w:rsidRPr="007D25B0">
              <w:rPr>
                <w:rFonts w:eastAsia="ＭＳ 明朝"/>
                <w:bCs/>
              </w:rPr>
              <w:tab/>
              <w:t xml:space="preserve">if( </w:t>
            </w:r>
            <w:proofErr w:type="spellStart"/>
            <w:r w:rsidRPr="007D25B0">
              <w:rPr>
                <w:rFonts w:eastAsia="ＭＳ 明朝"/>
                <w:bCs/>
              </w:rPr>
              <w:t>rep_format_idx_present_flag</w:t>
            </w:r>
            <w:proofErr w:type="spellEnd"/>
            <w:r w:rsidRPr="007D25B0">
              <w:rPr>
                <w:rFonts w:eastAsia="ＭＳ 明朝"/>
                <w:bCs/>
              </w:rPr>
              <w:t xml:space="preserve"> )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bCs/>
              </w:rPr>
            </w:pPr>
            <w:r w:rsidRPr="007D25B0">
              <w:rPr>
                <w:rFonts w:eastAsia="ＭＳ 明朝"/>
                <w:bCs/>
              </w:rPr>
              <w:tab/>
            </w:r>
            <w:r w:rsidRPr="007D25B0">
              <w:rPr>
                <w:rFonts w:eastAsia="ＭＳ 明朝"/>
                <w:bCs/>
              </w:rPr>
              <w:tab/>
            </w:r>
            <w:r w:rsidRPr="007D25B0">
              <w:rPr>
                <w:rFonts w:eastAsia="ＭＳ 明朝"/>
              </w:rPr>
              <w:t xml:space="preserve">for( </w:t>
            </w:r>
            <w:proofErr w:type="spellStart"/>
            <w:r w:rsidRPr="007D25B0">
              <w:rPr>
                <w:rFonts w:eastAsia="ＭＳ 明朝"/>
              </w:rPr>
              <w:t>i</w:t>
            </w:r>
            <w:proofErr w:type="spellEnd"/>
            <w:r w:rsidRPr="007D25B0">
              <w:rPr>
                <w:rFonts w:eastAsia="ＭＳ 明朝"/>
              </w:rPr>
              <w:t xml:space="preserve"> = 1; </w:t>
            </w:r>
            <w:proofErr w:type="spellStart"/>
            <w:r w:rsidRPr="007D25B0">
              <w:rPr>
                <w:rFonts w:eastAsia="ＭＳ 明朝"/>
              </w:rPr>
              <w:t>i</w:t>
            </w:r>
            <w:proofErr w:type="spellEnd"/>
            <w:r w:rsidRPr="007D25B0">
              <w:rPr>
                <w:rFonts w:eastAsia="ＭＳ 明朝"/>
              </w:rPr>
              <w:t xml:space="preserve">  &lt;=  vps_max_layers_minus1; </w:t>
            </w:r>
            <w:proofErr w:type="spellStart"/>
            <w:r w:rsidRPr="007D25B0">
              <w:rPr>
                <w:rFonts w:eastAsia="ＭＳ 明朝"/>
              </w:rPr>
              <w:t>i</w:t>
            </w:r>
            <w:proofErr w:type="spellEnd"/>
            <w:r w:rsidRPr="007D25B0">
              <w:rPr>
                <w:rFonts w:eastAsia="ＭＳ 明朝"/>
              </w:rPr>
              <w:t>++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bCs/>
              </w:rPr>
            </w:pPr>
            <w:r w:rsidRPr="007D25B0">
              <w:rPr>
                <w:rFonts w:eastAsia="ＭＳ 明朝"/>
                <w:bCs/>
              </w:rPr>
              <w:tab/>
            </w:r>
            <w:r w:rsidRPr="007D25B0">
              <w:rPr>
                <w:rFonts w:eastAsia="ＭＳ 明朝"/>
                <w:bCs/>
              </w:rPr>
              <w:tab/>
            </w:r>
            <w:r w:rsidRPr="007D25B0">
              <w:rPr>
                <w:rFonts w:eastAsia="ＭＳ 明朝"/>
                <w:bCs/>
              </w:rPr>
              <w:tab/>
              <w:t>if( vps_num_rep_formats_minus1 &gt; 0 )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bCs/>
              </w:rPr>
            </w:pPr>
            <w:r w:rsidRPr="007D25B0">
              <w:rPr>
                <w:rFonts w:eastAsia="ＭＳ 明朝"/>
                <w:bCs/>
              </w:rPr>
              <w:tab/>
            </w:r>
            <w:r w:rsidRPr="007D25B0">
              <w:rPr>
                <w:rFonts w:eastAsia="ＭＳ 明朝"/>
                <w:bCs/>
              </w:rPr>
              <w:tab/>
            </w:r>
            <w:r w:rsidRPr="007D25B0">
              <w:rPr>
                <w:rFonts w:eastAsia="ＭＳ 明朝"/>
                <w:bCs/>
              </w:rPr>
              <w:tab/>
            </w:r>
            <w:r w:rsidRPr="007D25B0">
              <w:rPr>
                <w:rFonts w:eastAsia="ＭＳ 明朝"/>
                <w:bCs/>
              </w:rPr>
              <w:tab/>
            </w:r>
            <w:proofErr w:type="spellStart"/>
            <w:r w:rsidRPr="007D25B0">
              <w:rPr>
                <w:rFonts w:eastAsia="ＭＳ 明朝"/>
                <w:b/>
                <w:bCs/>
              </w:rPr>
              <w:t>vps_rep_format_idx</w:t>
            </w:r>
            <w:proofErr w:type="spellEnd"/>
            <w:r w:rsidRPr="007D25B0">
              <w:rPr>
                <w:rFonts w:eastAsia="ＭＳ 明朝"/>
                <w:bCs/>
              </w:rPr>
              <w:t>[ </w:t>
            </w:r>
            <w:proofErr w:type="spellStart"/>
            <w:r w:rsidRPr="007D25B0">
              <w:rPr>
                <w:rFonts w:eastAsia="ＭＳ 明朝"/>
                <w:bCs/>
              </w:rPr>
              <w:t>i</w:t>
            </w:r>
            <w:proofErr w:type="spellEnd"/>
            <w:r w:rsidRPr="007D25B0">
              <w:rPr>
                <w:rFonts w:eastAsia="ＭＳ 明朝"/>
                <w:bCs/>
              </w:rPr>
              <w:t>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Batang"/>
                <w:bCs/>
              </w:rPr>
            </w:pPr>
            <w:r w:rsidRPr="007D25B0">
              <w:rPr>
                <w:rFonts w:eastAsia="ＭＳ 明朝"/>
                <w:bCs/>
              </w:rPr>
              <w:t>u(4)</w:t>
            </w: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01256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bCs/>
                <w:highlight w:val="cyan"/>
              </w:rPr>
            </w:pPr>
            <w:r w:rsidRPr="00101256">
              <w:rPr>
                <w:rFonts w:eastAsia="Batang"/>
                <w:bCs/>
                <w:strike/>
                <w:color w:val="FF0000"/>
                <w:highlight w:val="cyan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strike/>
                <w:color w:val="FF0000"/>
                <w:highlight w:val="cyan"/>
                <w:lang w:eastAsia="ko-KR"/>
              </w:rPr>
              <w:t>max_one_active_ref_layer_flag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01256" w:rsidRDefault="00E72399" w:rsidP="00E72399">
            <w:pPr>
              <w:keepNext/>
              <w:spacing w:before="0" w:after="60"/>
              <w:rPr>
                <w:rFonts w:eastAsia="ＭＳ 明朝"/>
                <w:bCs/>
                <w:highlight w:val="cyan"/>
              </w:rPr>
            </w:pPr>
            <w:r w:rsidRPr="00101256">
              <w:rPr>
                <w:rFonts w:eastAsia="ＭＳ 明朝"/>
                <w:bCs/>
                <w:strike/>
                <w:color w:val="FF0000"/>
                <w:highlight w:val="cyan"/>
              </w:rPr>
              <w:t>u(1)</w:t>
            </w: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01256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trike/>
                <w:color w:val="FF0000"/>
                <w:highlight w:val="cyan"/>
                <w:lang w:eastAsia="ko-KR"/>
              </w:rPr>
            </w:pPr>
            <w:r w:rsidRPr="00101256">
              <w:rPr>
                <w:rFonts w:eastAsia="Batang"/>
                <w:b/>
                <w:bCs/>
                <w:strike/>
                <w:color w:val="FF0000"/>
                <w:highlight w:val="cyan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strike/>
                <w:color w:val="FF0000"/>
                <w:highlight w:val="cyan"/>
                <w:lang w:eastAsia="ko-KR"/>
              </w:rPr>
              <w:t>cross_layer_irap_aligned_flag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01256" w:rsidRDefault="00E72399" w:rsidP="00E72399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  <w:highlight w:val="cyan"/>
              </w:rPr>
            </w:pPr>
            <w:r w:rsidRPr="00101256">
              <w:rPr>
                <w:rFonts w:eastAsia="ＭＳ 明朝"/>
                <w:bCs/>
                <w:strike/>
                <w:color w:val="FF0000"/>
                <w:highlight w:val="cyan"/>
              </w:rPr>
              <w:t>u(1)</w:t>
            </w: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17F6F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strike/>
                <w:color w:val="FF0000"/>
                <w:lang w:eastAsia="ko-KR"/>
              </w:rPr>
            </w:pPr>
            <w:r w:rsidRPr="007D25B0">
              <w:rPr>
                <w:b/>
                <w:bCs/>
              </w:rPr>
              <w:tab/>
              <w:t>direct_dep_type_len_minus2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17F6F" w:rsidRDefault="00E72399" w:rsidP="00E72399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</w:rPr>
            </w:pPr>
            <w:proofErr w:type="spellStart"/>
            <w:r w:rsidRPr="007D25B0">
              <w:rPr>
                <w:rFonts w:eastAsia="ＭＳ 明朝"/>
                <w:bCs/>
              </w:rPr>
              <w:t>ue</w:t>
            </w:r>
            <w:proofErr w:type="spellEnd"/>
            <w:r w:rsidRPr="007D25B0">
              <w:rPr>
                <w:rFonts w:eastAsia="ＭＳ 明朝"/>
                <w:bCs/>
              </w:rPr>
              <w:t>(v)</w:t>
            </w: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  <w:t xml:space="preserve">for(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= 1;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 &lt;=  vps_max_layers_minus1;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++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 xml:space="preserve">for( j = 0; j &lt;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; j++ )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lang w:eastAsia="ko-KR"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 xml:space="preserve">if(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direct_dependency_flag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[ 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 ][ j ]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lang w:eastAsia="ko-KR"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 w:rsidRPr="007D25B0">
              <w:rPr>
                <w:rFonts w:eastAsia="Batang"/>
                <w:b/>
                <w:bCs/>
                <w:lang w:eastAsia="ko-KR"/>
              </w:rPr>
              <w:t>direct_dependency_type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[ 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 ][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7D25B0">
              <w:rPr>
                <w:rFonts w:eastAsia="Batang"/>
                <w:bCs/>
              </w:rPr>
              <w:t>u(v)</w:t>
            </w: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01256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highlight w:val="cyan"/>
                <w:lang w:eastAsia="ko-KR"/>
              </w:rPr>
            </w:pPr>
            <w:r w:rsidRPr="00101256">
              <w:rPr>
                <w:b/>
                <w:strike/>
                <w:color w:val="FF0000"/>
                <w:highlight w:val="cyan"/>
              </w:rPr>
              <w:tab/>
            </w:r>
            <w:proofErr w:type="spellStart"/>
            <w:r w:rsidRPr="00101256">
              <w:rPr>
                <w:b/>
                <w:strike/>
                <w:color w:val="FF0000"/>
                <w:highlight w:val="cyan"/>
                <w:lang w:val="en-CA"/>
              </w:rPr>
              <w:t>single_layer_for_non_irap_flag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01256" w:rsidRDefault="00E72399" w:rsidP="00E72399">
            <w:pPr>
              <w:keepNext/>
              <w:spacing w:before="0" w:after="60"/>
              <w:rPr>
                <w:rFonts w:eastAsia="Batang"/>
                <w:bCs/>
                <w:highlight w:val="cyan"/>
              </w:rPr>
            </w:pPr>
            <w:r w:rsidRPr="00101256">
              <w:rPr>
                <w:rFonts w:eastAsia="ＭＳ 明朝"/>
                <w:bCs/>
                <w:strike/>
                <w:color w:val="FF0000"/>
                <w:highlight w:val="cyan"/>
              </w:rPr>
              <w:t>u(1)</w:t>
            </w: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01256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strike/>
                <w:color w:val="FF0000"/>
                <w:highlight w:val="cyan"/>
              </w:rPr>
            </w:pPr>
            <w:r w:rsidRPr="00101256">
              <w:rPr>
                <w:b/>
                <w:strike/>
                <w:color w:val="FF0000"/>
                <w:highlight w:val="cyan"/>
              </w:rPr>
              <w:tab/>
            </w:r>
            <w:proofErr w:type="spellStart"/>
            <w:r w:rsidRPr="00101256">
              <w:rPr>
                <w:b/>
                <w:strike/>
                <w:color w:val="FF0000"/>
                <w:highlight w:val="cyan"/>
              </w:rPr>
              <w:t>vps_vui_present_flag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01256" w:rsidRDefault="00E72399" w:rsidP="00E72399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  <w:highlight w:val="cyan"/>
              </w:rPr>
            </w:pPr>
            <w:r w:rsidRPr="00101256">
              <w:rPr>
                <w:rFonts w:eastAsia="ＭＳ 明朝"/>
                <w:bCs/>
                <w:strike/>
                <w:color w:val="FF0000"/>
                <w:highlight w:val="cyan"/>
              </w:rPr>
              <w:t>u(1)</w:t>
            </w: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17F6F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strike/>
                <w:color w:val="FF0000"/>
              </w:rPr>
            </w:pPr>
            <w:r w:rsidRPr="007D25B0">
              <w:tab/>
              <w:t xml:space="preserve">if( </w:t>
            </w:r>
            <w:proofErr w:type="spellStart"/>
            <w:r w:rsidRPr="007D25B0">
              <w:t>vps_vui_present_flag</w:t>
            </w:r>
            <w:proofErr w:type="spellEnd"/>
            <w:r w:rsidRPr="007D25B0"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17F6F" w:rsidRDefault="00E72399" w:rsidP="00E72399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  <w:t>while( !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byte_aligned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( 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17F6F" w:rsidRDefault="00E72399" w:rsidP="00E72399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7D25B0">
              <w:rPr>
                <w:rFonts w:eastAsia="Batang"/>
                <w:b/>
                <w:bCs/>
                <w:lang w:eastAsia="ko-KR"/>
              </w:rPr>
              <w:t>vps_vui_alignment_bit_equal_to_one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117F6F" w:rsidRDefault="00E72399" w:rsidP="00E72399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</w:rPr>
            </w:pPr>
            <w:r w:rsidRPr="007D25B0">
              <w:rPr>
                <w:rFonts w:eastAsia="Batang"/>
                <w:bCs/>
              </w:rPr>
              <w:t>u(1)</w:t>
            </w: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tab/>
            </w:r>
            <w:r w:rsidRPr="007D25B0">
              <w:tab/>
            </w:r>
            <w:proofErr w:type="spellStart"/>
            <w:r w:rsidRPr="007D25B0">
              <w:t>vps_vui</w:t>
            </w:r>
            <w:proofErr w:type="spellEnd"/>
            <w:r w:rsidRPr="007D25B0">
              <w:t>(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</w:pPr>
            <w:r w:rsidRPr="007D25B0"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E72399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</w:pPr>
            <w:r w:rsidRPr="007D25B0">
              <w:rPr>
                <w:rFonts w:eastAsia="Batang"/>
                <w:bCs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99" w:rsidRPr="007D25B0" w:rsidRDefault="00E72399" w:rsidP="00E72399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</w:tbl>
    <w:p w:rsidR="00692163" w:rsidRDefault="00692163">
      <w:pPr>
        <w:rPr>
          <w:lang w:val="en-CA" w:eastAsia="ja-JP"/>
        </w:rPr>
      </w:pPr>
    </w:p>
    <w:p w:rsidR="00714869" w:rsidRDefault="00714869">
      <w:pPr>
        <w:rPr>
          <w:lang w:eastAsia="ja-JP"/>
        </w:rPr>
      </w:pPr>
    </w:p>
    <w:p w:rsidR="00714869" w:rsidRDefault="00714869">
      <w:pPr>
        <w:rPr>
          <w:lang w:eastAsia="ja-JP"/>
        </w:rPr>
      </w:pPr>
    </w:p>
    <w:p w:rsidR="00714869" w:rsidRDefault="00714869">
      <w:pPr>
        <w:rPr>
          <w:lang w:eastAsia="ja-JP"/>
        </w:rPr>
      </w:pPr>
    </w:p>
    <w:p w:rsidR="00714869" w:rsidRDefault="00714869">
      <w:pPr>
        <w:rPr>
          <w:lang w:eastAsia="ja-JP"/>
        </w:rPr>
      </w:pPr>
    </w:p>
    <w:p w:rsidR="00714869" w:rsidRDefault="00714869">
      <w:pPr>
        <w:rPr>
          <w:lang w:eastAsia="ja-JP"/>
        </w:rPr>
      </w:pPr>
    </w:p>
    <w:p w:rsidR="00714869" w:rsidRDefault="00714869">
      <w:pPr>
        <w:rPr>
          <w:lang w:eastAsia="ja-JP"/>
        </w:rPr>
      </w:pPr>
    </w:p>
    <w:p w:rsidR="00714869" w:rsidRDefault="00714869">
      <w:pPr>
        <w:rPr>
          <w:lang w:eastAsia="ja-JP"/>
        </w:rPr>
      </w:pPr>
    </w:p>
    <w:p w:rsidR="00714869" w:rsidRDefault="00714869">
      <w:pPr>
        <w:rPr>
          <w:lang w:eastAsia="ja-JP"/>
        </w:rPr>
      </w:pPr>
    </w:p>
    <w:p w:rsidR="00714869" w:rsidRDefault="00714869">
      <w:pPr>
        <w:rPr>
          <w:lang w:eastAsia="ja-JP"/>
        </w:rPr>
      </w:pPr>
    </w:p>
    <w:p w:rsidR="00714869" w:rsidRDefault="00714869">
      <w:pPr>
        <w:rPr>
          <w:lang w:eastAsia="ja-JP"/>
        </w:rPr>
      </w:pPr>
    </w:p>
    <w:p w:rsidR="00714869" w:rsidRDefault="00714869">
      <w:pPr>
        <w:rPr>
          <w:lang w:eastAsia="ja-JP"/>
        </w:rPr>
      </w:pPr>
    </w:p>
    <w:p w:rsidR="00714869" w:rsidRDefault="00714869">
      <w:pPr>
        <w:rPr>
          <w:lang w:eastAsia="ja-JP"/>
        </w:rPr>
      </w:pPr>
    </w:p>
    <w:p w:rsidR="00714869" w:rsidRDefault="00714869">
      <w:pPr>
        <w:rPr>
          <w:lang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6F6A84" w:rsidRPr="007D25B0" w:rsidTr="00393AEF">
        <w:trPr>
          <w:trHeight w:val="289"/>
          <w:jc w:val="center"/>
        </w:trPr>
        <w:tc>
          <w:tcPr>
            <w:tcW w:w="7920" w:type="dxa"/>
          </w:tcPr>
          <w:p w:rsidR="006F6A84" w:rsidRPr="007D25B0" w:rsidRDefault="006F6A84" w:rsidP="00393AE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</w:rPr>
            </w:pPr>
            <w:proofErr w:type="spellStart"/>
            <w:r w:rsidRPr="007D25B0">
              <w:rPr>
                <w:rFonts w:eastAsia="ＭＳ 明朝"/>
              </w:rPr>
              <w:t>vps_extension</w:t>
            </w:r>
            <w:proofErr w:type="spellEnd"/>
            <w:r w:rsidRPr="007D25B0">
              <w:rPr>
                <w:rFonts w:eastAsia="ＭＳ 明朝"/>
              </w:rPr>
              <w:t>( ) {</w:t>
            </w:r>
            <w:r w:rsidR="002A6401">
              <w:rPr>
                <w:rFonts w:eastAsia="ＭＳ 明朝"/>
              </w:rPr>
              <w:t xml:space="preserve"> </w:t>
            </w:r>
            <w:r w:rsidR="002A6401" w:rsidRPr="00081C5A">
              <w:rPr>
                <w:rFonts w:eastAsia="ＭＳ 明朝"/>
                <w:highlight w:val="yellow"/>
              </w:rPr>
              <w:t>// Option B</w:t>
            </w:r>
          </w:p>
        </w:tc>
        <w:tc>
          <w:tcPr>
            <w:tcW w:w="1152" w:type="dxa"/>
          </w:tcPr>
          <w:p w:rsidR="006F6A84" w:rsidRPr="007D25B0" w:rsidRDefault="006F6A84" w:rsidP="00393AEF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7D25B0">
              <w:rPr>
                <w:rFonts w:eastAsia="ＭＳ 明朝"/>
                <w:bCs/>
              </w:rPr>
              <w:t>Descriptor</w:t>
            </w:r>
          </w:p>
        </w:tc>
      </w:tr>
      <w:tr w:rsidR="006F6A84" w:rsidRPr="007D25B0" w:rsidTr="00393AEF">
        <w:trPr>
          <w:trHeight w:val="289"/>
          <w:jc w:val="center"/>
        </w:trPr>
        <w:tc>
          <w:tcPr>
            <w:tcW w:w="7920" w:type="dxa"/>
          </w:tcPr>
          <w:p w:rsidR="006F6A84" w:rsidRPr="007D25B0" w:rsidRDefault="006F6A84" w:rsidP="00393AEF">
            <w:pPr>
              <w:pStyle w:val="tablesyntax"/>
              <w:keepLines w:val="0"/>
              <w:rPr>
                <w:b/>
                <w:bCs/>
                <w:lang w:val="en-US"/>
              </w:rPr>
            </w:pPr>
            <w:r w:rsidRPr="007D25B0">
              <w:rPr>
                <w:bCs/>
                <w:lang w:val="en-US"/>
              </w:rPr>
              <w:tab/>
            </w:r>
            <w:proofErr w:type="spellStart"/>
            <w:r w:rsidRPr="007D25B0">
              <w:rPr>
                <w:b/>
                <w:bCs/>
                <w:lang w:val="en-US"/>
              </w:rPr>
              <w:t>avc_base_layer_flag</w:t>
            </w:r>
            <w:proofErr w:type="spellEnd"/>
          </w:p>
        </w:tc>
        <w:tc>
          <w:tcPr>
            <w:tcW w:w="1152" w:type="dxa"/>
          </w:tcPr>
          <w:p w:rsidR="006F6A84" w:rsidRPr="007D25B0" w:rsidRDefault="00A611C1" w:rsidP="00393AEF">
            <w:pPr>
              <w:pStyle w:val="tableheading"/>
              <w:keepLines w:val="0"/>
              <w:rPr>
                <w:b w:val="0"/>
                <w:lang w:val="en-US"/>
              </w:rPr>
            </w:pPr>
            <w:r>
              <w:rPr>
                <w:rFonts w:eastAsia="ＭＳ 明朝"/>
                <w:noProof/>
                <w:lang w:eastAsia="ja-JP"/>
              </w:rPr>
              <w:pict>
                <v:shape id="_x0000_s1055" type="#_x0000_t88" style="position:absolute;left:0;text-align:left;margin-left:41.15pt;margin-top:1.85pt;width:7.15pt;height:565pt;z-index:251665920;mso-position-horizontal-relative:text;mso-position-vertical-relative:text">
                  <v:textbox inset="5.85pt,.7pt,5.85pt,.7pt"/>
                </v:shape>
              </w:pict>
            </w:r>
            <w:r w:rsidR="006F6A84" w:rsidRPr="007D25B0">
              <w:rPr>
                <w:b w:val="0"/>
                <w:lang w:val="en-US"/>
              </w:rPr>
              <w:t>u(1)</w:t>
            </w:r>
          </w:p>
        </w:tc>
      </w:tr>
      <w:tr w:rsidR="006F6A84" w:rsidRPr="007D25B0" w:rsidTr="00393AEF">
        <w:trPr>
          <w:trHeight w:val="289"/>
          <w:jc w:val="center"/>
        </w:trPr>
        <w:tc>
          <w:tcPr>
            <w:tcW w:w="7920" w:type="dxa"/>
          </w:tcPr>
          <w:p w:rsidR="006F6A84" w:rsidRPr="00101256" w:rsidRDefault="006F6A84" w:rsidP="00393AEF">
            <w:pPr>
              <w:pStyle w:val="tablesyntax"/>
              <w:keepLines w:val="0"/>
              <w:rPr>
                <w:rFonts w:eastAsiaTheme="minorEastAsia"/>
                <w:b/>
                <w:bCs/>
                <w:highlight w:val="cyan"/>
                <w:lang w:val="en-US" w:eastAsia="ja-JP"/>
              </w:rPr>
            </w:pPr>
            <w:r w:rsidRPr="00101256">
              <w:rPr>
                <w:bCs/>
                <w:highlight w:val="cyan"/>
                <w:lang w:val="en-US"/>
              </w:rPr>
              <w:tab/>
            </w:r>
            <w:proofErr w:type="spellStart"/>
            <w:r w:rsidRPr="00101256">
              <w:rPr>
                <w:b/>
                <w:bCs/>
                <w:highlight w:val="cyan"/>
                <w:lang w:val="en-US"/>
              </w:rPr>
              <w:t>splitting_flag</w:t>
            </w:r>
            <w:proofErr w:type="spellEnd"/>
          </w:p>
        </w:tc>
        <w:tc>
          <w:tcPr>
            <w:tcW w:w="1152" w:type="dxa"/>
          </w:tcPr>
          <w:p w:rsidR="006F6A84" w:rsidRPr="00101256" w:rsidRDefault="006F6A84" w:rsidP="00393AEF">
            <w:pPr>
              <w:pStyle w:val="tableheading"/>
              <w:keepLines w:val="0"/>
              <w:rPr>
                <w:b w:val="0"/>
                <w:highlight w:val="cyan"/>
                <w:lang w:val="en-US"/>
              </w:rPr>
            </w:pPr>
            <w:r w:rsidRPr="00101256">
              <w:rPr>
                <w:b w:val="0"/>
                <w:highlight w:val="cyan"/>
                <w:lang w:val="en-US"/>
              </w:rPr>
              <w:t>u(1)</w:t>
            </w:r>
          </w:p>
        </w:tc>
      </w:tr>
      <w:tr w:rsidR="006F6A84" w:rsidRPr="007D25B0" w:rsidTr="00393AEF">
        <w:trPr>
          <w:trHeight w:val="289"/>
          <w:jc w:val="center"/>
        </w:trPr>
        <w:tc>
          <w:tcPr>
            <w:tcW w:w="7920" w:type="dxa"/>
          </w:tcPr>
          <w:p w:rsidR="006F6A84" w:rsidRPr="00101256" w:rsidRDefault="006F6A84" w:rsidP="00393AEF">
            <w:pPr>
              <w:pStyle w:val="tablesyntax"/>
              <w:keepLines w:val="0"/>
              <w:tabs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rPr>
                <w:b/>
                <w:bCs/>
                <w:highlight w:val="cyan"/>
                <w:lang w:val="en-US"/>
              </w:rPr>
            </w:pPr>
            <w:r w:rsidRPr="00101256">
              <w:rPr>
                <w:rFonts w:eastAsia="Batang"/>
                <w:bCs/>
                <w:highlight w:val="cyan"/>
                <w:lang w:val="en-US"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highlight w:val="cyan"/>
                <w:lang w:val="en-US" w:eastAsia="ko-KR"/>
              </w:rPr>
              <w:t>vps_nuh_layer_id_present_flag</w:t>
            </w:r>
            <w:proofErr w:type="spellEnd"/>
          </w:p>
        </w:tc>
        <w:tc>
          <w:tcPr>
            <w:tcW w:w="1152" w:type="dxa"/>
          </w:tcPr>
          <w:p w:rsidR="006F6A84" w:rsidRPr="00101256" w:rsidRDefault="006F6A84" w:rsidP="00393AEF">
            <w:pPr>
              <w:pStyle w:val="tableheading"/>
              <w:keepLines w:val="0"/>
              <w:rPr>
                <w:b w:val="0"/>
                <w:highlight w:val="cyan"/>
                <w:lang w:val="en-US"/>
              </w:rPr>
            </w:pPr>
            <w:r w:rsidRPr="00101256">
              <w:rPr>
                <w:rFonts w:eastAsia="Batang"/>
                <w:highlight w:val="cyan"/>
                <w:lang w:val="en-US"/>
              </w:rPr>
              <w:t>u(1)</w:t>
            </w:r>
          </w:p>
        </w:tc>
      </w:tr>
      <w:tr w:rsidR="006F6A84" w:rsidRPr="007D25B0" w:rsidTr="00393AEF">
        <w:trPr>
          <w:trHeight w:val="289"/>
          <w:jc w:val="center"/>
        </w:trPr>
        <w:tc>
          <w:tcPr>
            <w:tcW w:w="7920" w:type="dxa"/>
          </w:tcPr>
          <w:p w:rsidR="006F6A84" w:rsidRPr="00101256" w:rsidRDefault="006F6A84" w:rsidP="00393AE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highlight w:val="cyan"/>
                <w:lang w:eastAsia="ko-KR"/>
              </w:rPr>
            </w:pPr>
            <w:r w:rsidRPr="00101256">
              <w:rPr>
                <w:rFonts w:eastAsia="Batang"/>
                <w:b/>
                <w:bCs/>
                <w:highlight w:val="cyan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highlight w:val="cyan"/>
                <w:lang w:eastAsia="ko-KR"/>
              </w:rPr>
              <w:t>max_tid_ref_present_flag</w:t>
            </w:r>
            <w:proofErr w:type="spellEnd"/>
          </w:p>
        </w:tc>
        <w:tc>
          <w:tcPr>
            <w:tcW w:w="1152" w:type="dxa"/>
          </w:tcPr>
          <w:p w:rsidR="006F6A84" w:rsidRPr="00101256" w:rsidRDefault="006F6A84" w:rsidP="00393AEF">
            <w:pPr>
              <w:keepNext/>
              <w:spacing w:before="0" w:after="60"/>
              <w:rPr>
                <w:rFonts w:eastAsia="Batang"/>
                <w:bCs/>
                <w:highlight w:val="cyan"/>
              </w:rPr>
            </w:pPr>
            <w:r w:rsidRPr="00101256">
              <w:rPr>
                <w:rFonts w:eastAsia="Batang"/>
                <w:bCs/>
                <w:highlight w:val="cyan"/>
              </w:rPr>
              <w:t>u(1)</w:t>
            </w:r>
          </w:p>
        </w:tc>
      </w:tr>
      <w:tr w:rsidR="006F6A84" w:rsidRPr="007D25B0" w:rsidTr="00393AEF">
        <w:trPr>
          <w:trHeight w:val="289"/>
          <w:jc w:val="center"/>
        </w:trPr>
        <w:tc>
          <w:tcPr>
            <w:tcW w:w="7920" w:type="dxa"/>
          </w:tcPr>
          <w:p w:rsidR="006F6A84" w:rsidRPr="00101256" w:rsidRDefault="006F6A84" w:rsidP="00393AE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highlight w:val="cyan"/>
                <w:lang w:eastAsia="ko-KR"/>
              </w:rPr>
            </w:pPr>
            <w:r w:rsidRPr="00101256">
              <w:rPr>
                <w:rFonts w:eastAsia="Batang"/>
                <w:b/>
                <w:bCs/>
                <w:highlight w:val="cyan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highlight w:val="cyan"/>
                <w:lang w:eastAsia="ko-KR"/>
              </w:rPr>
              <w:t>all_ref_layers_active_flag</w:t>
            </w:r>
            <w:proofErr w:type="spellEnd"/>
          </w:p>
        </w:tc>
        <w:tc>
          <w:tcPr>
            <w:tcW w:w="1152" w:type="dxa"/>
          </w:tcPr>
          <w:p w:rsidR="006F6A84" w:rsidRPr="00101256" w:rsidRDefault="006F6A84" w:rsidP="00393AEF">
            <w:pPr>
              <w:keepNext/>
              <w:spacing w:before="0" w:after="60"/>
              <w:rPr>
                <w:rFonts w:eastAsia="Batang"/>
                <w:bCs/>
                <w:highlight w:val="cyan"/>
              </w:rPr>
            </w:pPr>
            <w:r w:rsidRPr="00101256">
              <w:rPr>
                <w:rFonts w:eastAsia="Batang"/>
                <w:bCs/>
                <w:highlight w:val="cyan"/>
              </w:rPr>
              <w:t>u(1)</w:t>
            </w:r>
          </w:p>
        </w:tc>
      </w:tr>
      <w:tr w:rsidR="006F6A84" w:rsidRPr="007D25B0" w:rsidTr="00393AEF">
        <w:trPr>
          <w:trHeight w:val="289"/>
          <w:jc w:val="center"/>
        </w:trPr>
        <w:tc>
          <w:tcPr>
            <w:tcW w:w="7920" w:type="dxa"/>
          </w:tcPr>
          <w:p w:rsidR="006F6A84" w:rsidRPr="00101256" w:rsidRDefault="006F6A84" w:rsidP="00393AE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highlight w:val="cyan"/>
                <w:lang w:eastAsia="ko-KR"/>
              </w:rPr>
            </w:pPr>
            <w:r w:rsidRPr="00101256">
              <w:rPr>
                <w:rFonts w:eastAsia="Batang"/>
                <w:highlight w:val="cyan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highlight w:val="cyan"/>
                <w:lang w:eastAsia="ko-KR"/>
              </w:rPr>
              <w:t>rep_format_idx_present_flag</w:t>
            </w:r>
            <w:proofErr w:type="spellEnd"/>
          </w:p>
        </w:tc>
        <w:tc>
          <w:tcPr>
            <w:tcW w:w="1152" w:type="dxa"/>
          </w:tcPr>
          <w:p w:rsidR="006F6A84" w:rsidRPr="00101256" w:rsidRDefault="006F6A84" w:rsidP="00393AEF">
            <w:pPr>
              <w:keepNext/>
              <w:spacing w:before="0" w:after="60"/>
              <w:rPr>
                <w:rFonts w:eastAsia="Batang"/>
                <w:bCs/>
                <w:highlight w:val="cyan"/>
              </w:rPr>
            </w:pPr>
            <w:r w:rsidRPr="00101256">
              <w:rPr>
                <w:rFonts w:eastAsia="ＭＳ 明朝"/>
                <w:bCs/>
                <w:highlight w:val="cyan"/>
              </w:rPr>
              <w:t>u(1)</w:t>
            </w:r>
          </w:p>
        </w:tc>
      </w:tr>
      <w:tr w:rsidR="006F6A84" w:rsidRPr="007D25B0" w:rsidTr="00393AEF">
        <w:trPr>
          <w:trHeight w:val="289"/>
          <w:jc w:val="center"/>
        </w:trPr>
        <w:tc>
          <w:tcPr>
            <w:tcW w:w="7920" w:type="dxa"/>
          </w:tcPr>
          <w:p w:rsidR="006F6A84" w:rsidRPr="00101256" w:rsidRDefault="006F6A84" w:rsidP="00393AE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rPr>
                <w:rFonts w:eastAsia="Batang"/>
                <w:bCs/>
                <w:highlight w:val="cyan"/>
                <w:lang w:eastAsia="ko-KR"/>
              </w:rPr>
            </w:pPr>
            <w:r w:rsidRPr="00101256">
              <w:rPr>
                <w:rFonts w:eastAsia="Batang"/>
                <w:bCs/>
                <w:highlight w:val="cyan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highlight w:val="cyan"/>
                <w:lang w:eastAsia="ko-KR"/>
              </w:rPr>
              <w:t>max_one_active_ref_layer_flag</w:t>
            </w:r>
            <w:proofErr w:type="spellEnd"/>
          </w:p>
        </w:tc>
        <w:tc>
          <w:tcPr>
            <w:tcW w:w="1152" w:type="dxa"/>
          </w:tcPr>
          <w:p w:rsidR="006F6A84" w:rsidRPr="00101256" w:rsidRDefault="006F6A84" w:rsidP="00393AEF">
            <w:pPr>
              <w:keepNext/>
              <w:spacing w:before="0" w:after="60"/>
              <w:rPr>
                <w:rFonts w:eastAsia="Batang"/>
                <w:bCs/>
                <w:highlight w:val="cyan"/>
              </w:rPr>
            </w:pPr>
            <w:r w:rsidRPr="00101256">
              <w:rPr>
                <w:rFonts w:eastAsia="ＭＳ 明朝"/>
                <w:bCs/>
                <w:highlight w:val="cyan"/>
              </w:rPr>
              <w:t>u(1)</w:t>
            </w:r>
          </w:p>
        </w:tc>
      </w:tr>
      <w:tr w:rsidR="006F6A84" w:rsidRPr="007D25B0" w:rsidTr="00393AEF">
        <w:trPr>
          <w:trHeight w:val="289"/>
          <w:jc w:val="center"/>
        </w:trPr>
        <w:tc>
          <w:tcPr>
            <w:tcW w:w="7920" w:type="dxa"/>
          </w:tcPr>
          <w:p w:rsidR="006F6A84" w:rsidRPr="00101256" w:rsidRDefault="006F6A84" w:rsidP="00393AE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highlight w:val="cyan"/>
                <w:lang w:eastAsia="ko-KR"/>
              </w:rPr>
            </w:pPr>
            <w:r w:rsidRPr="00101256">
              <w:rPr>
                <w:rFonts w:eastAsia="Batang"/>
                <w:b/>
                <w:bCs/>
                <w:highlight w:val="cyan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highlight w:val="cyan"/>
                <w:lang w:eastAsia="ko-KR"/>
              </w:rPr>
              <w:t>cross_layer_irap_aligned_flag</w:t>
            </w:r>
            <w:proofErr w:type="spellEnd"/>
          </w:p>
        </w:tc>
        <w:tc>
          <w:tcPr>
            <w:tcW w:w="1152" w:type="dxa"/>
          </w:tcPr>
          <w:p w:rsidR="006F6A84" w:rsidRPr="00101256" w:rsidRDefault="006F6A84" w:rsidP="00393AEF">
            <w:pPr>
              <w:keepNext/>
              <w:spacing w:before="0" w:after="60"/>
              <w:rPr>
                <w:rFonts w:eastAsia="Batang"/>
                <w:bCs/>
                <w:highlight w:val="cyan"/>
              </w:rPr>
            </w:pPr>
            <w:r w:rsidRPr="00101256">
              <w:rPr>
                <w:rFonts w:eastAsia="ＭＳ 明朝"/>
                <w:bCs/>
                <w:highlight w:val="cyan"/>
              </w:rPr>
              <w:t>u(1)</w:t>
            </w:r>
          </w:p>
        </w:tc>
      </w:tr>
      <w:tr w:rsidR="006F6A84" w:rsidRPr="007D25B0" w:rsidTr="00393AEF">
        <w:trPr>
          <w:trHeight w:val="289"/>
          <w:jc w:val="center"/>
        </w:trPr>
        <w:tc>
          <w:tcPr>
            <w:tcW w:w="7920" w:type="dxa"/>
          </w:tcPr>
          <w:p w:rsidR="006F6A84" w:rsidRPr="00101256" w:rsidRDefault="006F6A84" w:rsidP="00393AE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highlight w:val="cyan"/>
                <w:lang w:val="de-DE" w:eastAsia="ko-KR"/>
              </w:rPr>
            </w:pPr>
            <w:r w:rsidRPr="00101256">
              <w:rPr>
                <w:b/>
                <w:highlight w:val="cyan"/>
              </w:rPr>
              <w:tab/>
            </w:r>
            <w:proofErr w:type="spellStart"/>
            <w:r w:rsidRPr="00101256">
              <w:rPr>
                <w:b/>
                <w:highlight w:val="cyan"/>
                <w:lang w:val="en-CA"/>
              </w:rPr>
              <w:t>single_layer_for_non_irap_flag</w:t>
            </w:r>
            <w:proofErr w:type="spellEnd"/>
          </w:p>
        </w:tc>
        <w:tc>
          <w:tcPr>
            <w:tcW w:w="1152" w:type="dxa"/>
          </w:tcPr>
          <w:p w:rsidR="006F6A84" w:rsidRPr="00101256" w:rsidRDefault="006F6A84" w:rsidP="00393AEF">
            <w:pPr>
              <w:keepNext/>
              <w:spacing w:before="0" w:after="60"/>
              <w:rPr>
                <w:rFonts w:eastAsia="Batang"/>
                <w:bCs/>
                <w:highlight w:val="cyan"/>
              </w:rPr>
            </w:pPr>
            <w:r w:rsidRPr="00101256">
              <w:rPr>
                <w:rFonts w:eastAsia="ＭＳ 明朝"/>
                <w:bCs/>
                <w:highlight w:val="cyan"/>
              </w:rPr>
              <w:t>u(1)</w:t>
            </w:r>
          </w:p>
        </w:tc>
      </w:tr>
      <w:tr w:rsidR="006F6A84" w:rsidRPr="007D25B0" w:rsidTr="00393AEF">
        <w:trPr>
          <w:trHeight w:val="289"/>
          <w:jc w:val="center"/>
        </w:trPr>
        <w:tc>
          <w:tcPr>
            <w:tcW w:w="7920" w:type="dxa"/>
          </w:tcPr>
          <w:p w:rsidR="006F6A84" w:rsidRPr="00101256" w:rsidRDefault="006F6A84" w:rsidP="00393AE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highlight w:val="cyan"/>
                <w:lang w:eastAsia="ko-KR"/>
              </w:rPr>
            </w:pPr>
            <w:r w:rsidRPr="00101256">
              <w:rPr>
                <w:b/>
                <w:highlight w:val="cyan"/>
              </w:rPr>
              <w:tab/>
            </w:r>
            <w:proofErr w:type="spellStart"/>
            <w:r w:rsidRPr="00101256">
              <w:rPr>
                <w:b/>
                <w:highlight w:val="cyan"/>
              </w:rPr>
              <w:t>vps_vui_present_flag</w:t>
            </w:r>
            <w:proofErr w:type="spellEnd"/>
          </w:p>
        </w:tc>
        <w:tc>
          <w:tcPr>
            <w:tcW w:w="1152" w:type="dxa"/>
          </w:tcPr>
          <w:p w:rsidR="006F6A84" w:rsidRPr="00101256" w:rsidRDefault="006F6A84" w:rsidP="00393AEF">
            <w:pPr>
              <w:keepNext/>
              <w:spacing w:before="0" w:after="60"/>
              <w:rPr>
                <w:rFonts w:eastAsia="Batang"/>
                <w:bCs/>
                <w:highlight w:val="cyan"/>
              </w:rPr>
            </w:pPr>
            <w:r w:rsidRPr="00101256">
              <w:rPr>
                <w:rFonts w:eastAsia="ＭＳ 明朝"/>
                <w:bCs/>
                <w:highlight w:val="cyan"/>
              </w:rPr>
              <w:t>u(1)</w:t>
            </w:r>
          </w:p>
        </w:tc>
      </w:tr>
      <w:tr w:rsidR="006F6A84" w:rsidRPr="007D25B0" w:rsidTr="00393AEF">
        <w:trPr>
          <w:trHeight w:val="289"/>
          <w:jc w:val="center"/>
        </w:trPr>
        <w:tc>
          <w:tcPr>
            <w:tcW w:w="7920" w:type="dxa"/>
          </w:tcPr>
          <w:p w:rsidR="006F6A84" w:rsidRPr="00101256" w:rsidRDefault="006F6A84" w:rsidP="00393AE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highlight w:val="cyan"/>
              </w:rPr>
            </w:pPr>
            <w:r w:rsidRPr="00101256">
              <w:rPr>
                <w:b/>
                <w:highlight w:val="cyan"/>
              </w:rPr>
              <w:tab/>
              <w:t>vps_reserved_6bits</w:t>
            </w:r>
          </w:p>
        </w:tc>
        <w:tc>
          <w:tcPr>
            <w:tcW w:w="1152" w:type="dxa"/>
          </w:tcPr>
          <w:p w:rsidR="006F6A84" w:rsidRPr="00101256" w:rsidRDefault="006F6A84" w:rsidP="00393AEF">
            <w:pPr>
              <w:keepNext/>
              <w:spacing w:before="0" w:after="60"/>
              <w:rPr>
                <w:rFonts w:eastAsia="ＭＳ 明朝"/>
                <w:bCs/>
                <w:highlight w:val="cyan"/>
                <w:lang w:eastAsia="ja-JP"/>
              </w:rPr>
            </w:pPr>
            <w:r w:rsidRPr="00101256">
              <w:rPr>
                <w:rFonts w:eastAsia="ＭＳ 明朝"/>
                <w:bCs/>
                <w:highlight w:val="cyan"/>
                <w:lang w:eastAsia="ja-JP"/>
              </w:rPr>
              <w:t>u(6)</w:t>
            </w:r>
          </w:p>
        </w:tc>
      </w:tr>
      <w:tr w:rsidR="006F6A84" w:rsidRPr="007D25B0" w:rsidTr="00393AEF">
        <w:trPr>
          <w:trHeight w:val="289"/>
          <w:jc w:val="center"/>
        </w:trPr>
        <w:tc>
          <w:tcPr>
            <w:tcW w:w="7920" w:type="dxa"/>
          </w:tcPr>
          <w:p w:rsidR="006F6A84" w:rsidRPr="007D25B0" w:rsidRDefault="006F6A84" w:rsidP="00393AE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bCs/>
              </w:rPr>
              <w:tab/>
            </w:r>
            <w:proofErr w:type="spellStart"/>
            <w:r w:rsidRPr="007D25B0">
              <w:rPr>
                <w:b/>
                <w:bCs/>
              </w:rPr>
              <w:t>vps_vui_offset</w:t>
            </w:r>
            <w:proofErr w:type="spellEnd"/>
          </w:p>
        </w:tc>
        <w:tc>
          <w:tcPr>
            <w:tcW w:w="1152" w:type="dxa"/>
          </w:tcPr>
          <w:p w:rsidR="006F6A84" w:rsidRPr="007D25B0" w:rsidRDefault="006F6A84" w:rsidP="00393AEF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7D25B0">
              <w:t>u(16)</w:t>
            </w:r>
          </w:p>
        </w:tc>
      </w:tr>
      <w:tr w:rsidR="006F6A84" w:rsidRPr="007D25B0" w:rsidTr="00393AEF">
        <w:trPr>
          <w:trHeight w:val="289"/>
          <w:jc w:val="center"/>
        </w:trPr>
        <w:tc>
          <w:tcPr>
            <w:tcW w:w="7920" w:type="dxa"/>
          </w:tcPr>
          <w:p w:rsidR="006F6A84" w:rsidRPr="00101256" w:rsidRDefault="006F6A84" w:rsidP="00393AE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trike/>
                <w:color w:val="FF0000"/>
                <w:highlight w:val="cyan"/>
                <w:lang w:eastAsia="ko-KR"/>
              </w:rPr>
            </w:pPr>
            <w:r w:rsidRPr="00101256">
              <w:rPr>
                <w:bCs/>
                <w:strike/>
                <w:color w:val="FF0000"/>
                <w:highlight w:val="cyan"/>
              </w:rPr>
              <w:tab/>
            </w:r>
            <w:proofErr w:type="spellStart"/>
            <w:r w:rsidRPr="00101256">
              <w:rPr>
                <w:b/>
                <w:bCs/>
                <w:strike/>
                <w:color w:val="FF0000"/>
                <w:highlight w:val="cyan"/>
              </w:rPr>
              <w:t>splitting_flag</w:t>
            </w:r>
            <w:proofErr w:type="spellEnd"/>
          </w:p>
        </w:tc>
        <w:tc>
          <w:tcPr>
            <w:tcW w:w="1152" w:type="dxa"/>
          </w:tcPr>
          <w:p w:rsidR="006F6A84" w:rsidRPr="00101256" w:rsidRDefault="006F6A84" w:rsidP="00393AEF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  <w:highlight w:val="cyan"/>
              </w:rPr>
            </w:pPr>
            <w:r w:rsidRPr="00101256">
              <w:rPr>
                <w:strike/>
                <w:color w:val="FF0000"/>
                <w:highlight w:val="cyan"/>
              </w:rPr>
              <w:t>u(1)</w:t>
            </w:r>
          </w:p>
        </w:tc>
      </w:tr>
      <w:tr w:rsidR="0072497E" w:rsidRPr="007D25B0" w:rsidTr="00393AEF">
        <w:trPr>
          <w:trHeight w:val="289"/>
          <w:jc w:val="center"/>
        </w:trPr>
        <w:tc>
          <w:tcPr>
            <w:tcW w:w="7920" w:type="dxa"/>
          </w:tcPr>
          <w:p w:rsidR="0072497E" w:rsidRPr="00101256" w:rsidRDefault="0072497E" w:rsidP="0072497E">
            <w:pPr>
              <w:pStyle w:val="tablesyntax"/>
              <w:keepLines w:val="0"/>
              <w:rPr>
                <w:rFonts w:eastAsia="Batang"/>
                <w:bCs/>
                <w:highlight w:val="cyan"/>
                <w:lang w:val="en-US" w:eastAsia="ko-KR"/>
              </w:rPr>
            </w:pPr>
            <w:r w:rsidRPr="00101256">
              <w:rPr>
                <w:rFonts w:eastAsia="Batang"/>
                <w:bCs/>
                <w:highlight w:val="cyan"/>
                <w:lang w:val="en-US" w:eastAsia="ko-KR"/>
              </w:rPr>
              <w:tab/>
            </w:r>
            <w:r w:rsidRPr="00101256">
              <w:rPr>
                <w:rFonts w:eastAsia="Batang"/>
                <w:b/>
                <w:bCs/>
                <w:highlight w:val="cyan"/>
                <w:lang w:val="en-US" w:eastAsia="ko-KR"/>
              </w:rPr>
              <w:t>vps_number_layer_sets_minus1</w:t>
            </w:r>
          </w:p>
        </w:tc>
        <w:tc>
          <w:tcPr>
            <w:tcW w:w="1152" w:type="dxa"/>
          </w:tcPr>
          <w:p w:rsidR="0072497E" w:rsidRPr="00101256" w:rsidRDefault="00A611C1" w:rsidP="0072497E">
            <w:pPr>
              <w:keepNext/>
              <w:spacing w:before="0" w:after="60"/>
              <w:rPr>
                <w:highlight w:val="cyan"/>
              </w:rPr>
            </w:pPr>
            <w:r>
              <w:rPr>
                <w:b/>
                <w:noProof/>
                <w:highlight w:val="cyan"/>
                <w:lang w:eastAsia="ja-JP"/>
              </w:rPr>
              <w:pict>
                <v:shape id="_x0000_s1056" type="#_x0000_t202" style="position:absolute;margin-left:54.25pt;margin-top:11.35pt;width:41.4pt;height:99.05pt;z-index:251666944;mso-position-horizontal-relative:text;mso-position-vertical-relative:text">
                  <v:textbox style="layout-flow:vertical-ideographic;mso-next-textbox:#_x0000_s1056" inset="5.85pt,.7pt,5.85pt,.7pt">
                    <w:txbxContent>
                      <w:p w:rsidR="00A611C1" w:rsidRPr="008846D6" w:rsidRDefault="00A611C1" w:rsidP="006F6A84">
                        <w:pPr>
                          <w:rPr>
                            <w:b/>
                            <w:sz w:val="32"/>
                            <w:szCs w:val="32"/>
                            <w:lang w:eastAsia="ja-JP"/>
                          </w:rPr>
                        </w:pPr>
                        <w:r w:rsidRPr="008846D6">
                          <w:rPr>
                            <w:b/>
                            <w:sz w:val="32"/>
                            <w:szCs w:val="32"/>
                            <w:highlight w:val="yellow"/>
                            <w:lang w:eastAsia="ja-JP"/>
                          </w:rPr>
                          <w:t>B</w:t>
                        </w:r>
                        <w:r w:rsidRPr="008846D6">
                          <w:rPr>
                            <w:rFonts w:hint="eastAsia"/>
                            <w:b/>
                            <w:sz w:val="32"/>
                            <w:szCs w:val="32"/>
                            <w:highlight w:val="yellow"/>
                            <w:lang w:eastAsia="ja-JP"/>
                          </w:rPr>
                          <w:t>yte-</w:t>
                        </w:r>
                        <w:r w:rsidRPr="008846D6">
                          <w:rPr>
                            <w:b/>
                            <w:sz w:val="32"/>
                            <w:szCs w:val="32"/>
                            <w:highlight w:val="yellow"/>
                            <w:lang w:eastAsia="ja-JP"/>
                          </w:rPr>
                          <w:t>aligned</w:t>
                        </w:r>
                      </w:p>
                    </w:txbxContent>
                  </v:textbox>
                </v:shape>
              </w:pict>
            </w:r>
            <w:r w:rsidR="0072497E" w:rsidRPr="00101256">
              <w:rPr>
                <w:rFonts w:eastAsia="ＭＳ 明朝"/>
                <w:bCs/>
                <w:highlight w:val="cyan"/>
              </w:rPr>
              <w:t>u(10)</w:t>
            </w:r>
          </w:p>
        </w:tc>
      </w:tr>
      <w:tr w:rsidR="0072497E" w:rsidRPr="007D25B0" w:rsidTr="00393AEF">
        <w:trPr>
          <w:trHeight w:val="289"/>
          <w:jc w:val="center"/>
        </w:trPr>
        <w:tc>
          <w:tcPr>
            <w:tcW w:w="7920" w:type="dxa"/>
          </w:tcPr>
          <w:p w:rsidR="0072497E" w:rsidRPr="00101256" w:rsidRDefault="0072497E" w:rsidP="0072497E">
            <w:pPr>
              <w:pStyle w:val="tablesyntax"/>
              <w:keepLines w:val="0"/>
              <w:rPr>
                <w:rFonts w:eastAsia="Batang"/>
                <w:bCs/>
                <w:highlight w:val="cyan"/>
                <w:lang w:val="en-US" w:eastAsia="ko-KR"/>
              </w:rPr>
            </w:pPr>
            <w:r w:rsidRPr="00101256">
              <w:rPr>
                <w:rFonts w:eastAsia="Batang"/>
                <w:b/>
                <w:bCs/>
                <w:highlight w:val="cyan"/>
                <w:lang w:val="de-DE" w:eastAsia="ko-KR"/>
              </w:rPr>
              <w:tab/>
              <w:t>vps_num_profile_tier_level_minus1</w:t>
            </w:r>
          </w:p>
        </w:tc>
        <w:tc>
          <w:tcPr>
            <w:tcW w:w="1152" w:type="dxa"/>
          </w:tcPr>
          <w:p w:rsidR="0072497E" w:rsidRPr="00101256" w:rsidRDefault="0072497E" w:rsidP="0072497E">
            <w:pPr>
              <w:keepNext/>
              <w:spacing w:before="0" w:after="60"/>
              <w:rPr>
                <w:highlight w:val="cyan"/>
              </w:rPr>
            </w:pPr>
            <w:r w:rsidRPr="00101256">
              <w:rPr>
                <w:rFonts w:eastAsia="ＭＳ 明朝"/>
                <w:bCs/>
                <w:highlight w:val="cyan"/>
              </w:rPr>
              <w:t>u(6)</w:t>
            </w:r>
          </w:p>
        </w:tc>
      </w:tr>
      <w:tr w:rsidR="00567759" w:rsidRPr="007D25B0" w:rsidTr="00393AEF">
        <w:trPr>
          <w:trHeight w:val="289"/>
          <w:jc w:val="center"/>
          <w:ins w:id="27" w:author="筑波健史/主事" w:date="2013-10-22T17:15:00Z"/>
        </w:trPr>
        <w:tc>
          <w:tcPr>
            <w:tcW w:w="7920" w:type="dxa"/>
          </w:tcPr>
          <w:p w:rsidR="00567759" w:rsidRPr="00532DD0" w:rsidRDefault="00567759" w:rsidP="0072497E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28" w:author="筑波健史/主事" w:date="2013-10-22T17:15:00Z"/>
                <w:bCs/>
                <w:sz w:val="20"/>
                <w:highlight w:val="yellow"/>
                <w:lang w:eastAsia="ja-JP"/>
              </w:rPr>
            </w:pPr>
            <w:ins w:id="29" w:author="筑波健史/主事" w:date="2013-10-22T17:15:00Z">
              <w:r w:rsidRPr="00567759">
                <w:rPr>
                  <w:bCs/>
                  <w:sz w:val="20"/>
                  <w:lang w:eastAsia="ja-JP"/>
                  <w:rPrChange w:id="30" w:author="筑波健史/主事" w:date="2013-10-22T17:15:00Z">
                    <w:rPr>
                      <w:bCs/>
                      <w:sz w:val="20"/>
                      <w:highlight w:val="yellow"/>
                      <w:lang w:eastAsia="ja-JP"/>
                    </w:rPr>
                  </w:rPrChange>
                </w:rPr>
                <w:t>...</w:t>
              </w:r>
              <w:r>
                <w:rPr>
                  <w:bCs/>
                  <w:sz w:val="20"/>
                  <w:lang w:eastAsia="ja-JP"/>
                </w:rPr>
                <w:t xml:space="preserve">// </w:t>
              </w:r>
              <w:proofErr w:type="spellStart"/>
              <w:r>
                <w:rPr>
                  <w:bCs/>
                  <w:sz w:val="20"/>
                  <w:lang w:eastAsia="ja-JP"/>
                </w:rPr>
                <w:t>scalalbility_mask_flag</w:t>
              </w:r>
              <w:proofErr w:type="spellEnd"/>
            </w:ins>
          </w:p>
        </w:tc>
        <w:tc>
          <w:tcPr>
            <w:tcW w:w="1152" w:type="dxa"/>
          </w:tcPr>
          <w:p w:rsidR="00567759" w:rsidRPr="007D25B0" w:rsidRDefault="00567759" w:rsidP="0072497E">
            <w:pPr>
              <w:keepNext/>
              <w:spacing w:before="0" w:after="60"/>
              <w:rPr>
                <w:ins w:id="31" w:author="筑波健史/主事" w:date="2013-10-22T17:15:00Z"/>
                <w:rFonts w:eastAsia="ＭＳ 明朝"/>
                <w:bCs/>
              </w:rPr>
            </w:pPr>
          </w:p>
        </w:tc>
      </w:tr>
      <w:tr w:rsidR="00BE6A1C" w:rsidRPr="007D25B0" w:rsidTr="00393AEF">
        <w:trPr>
          <w:trHeight w:val="289"/>
          <w:jc w:val="center"/>
        </w:trPr>
        <w:tc>
          <w:tcPr>
            <w:tcW w:w="7920" w:type="dxa"/>
          </w:tcPr>
          <w:p w:rsidR="00BE6A1C" w:rsidRPr="00532DD0" w:rsidRDefault="00BE6A1C" w:rsidP="0072497E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z w:val="20"/>
                <w:highlight w:val="yellow"/>
                <w:lang w:eastAsia="ko-KR"/>
              </w:rPr>
            </w:pPr>
            <w:r w:rsidRPr="00532DD0">
              <w:rPr>
                <w:bCs/>
                <w:sz w:val="20"/>
                <w:highlight w:val="yellow"/>
                <w:lang w:eastAsia="ja-JP"/>
              </w:rPr>
              <w:t>// option 1)</w:t>
            </w:r>
          </w:p>
        </w:tc>
        <w:tc>
          <w:tcPr>
            <w:tcW w:w="1152" w:type="dxa"/>
          </w:tcPr>
          <w:p w:rsidR="00BE6A1C" w:rsidRPr="007D25B0" w:rsidRDefault="00BE6A1C" w:rsidP="0072497E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72497E" w:rsidRPr="007D25B0" w:rsidTr="00393AEF">
        <w:trPr>
          <w:trHeight w:val="289"/>
          <w:jc w:val="center"/>
        </w:trPr>
        <w:tc>
          <w:tcPr>
            <w:tcW w:w="7920" w:type="dxa"/>
          </w:tcPr>
          <w:p w:rsidR="0072497E" w:rsidRPr="007D25B0" w:rsidRDefault="0072497E" w:rsidP="0072497E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</w:rPr>
            </w:pPr>
            <w:r w:rsidRPr="00532DD0">
              <w:rPr>
                <w:rFonts w:eastAsia="Batang"/>
                <w:bCs/>
                <w:sz w:val="20"/>
                <w:highlight w:val="yellow"/>
                <w:lang w:eastAsia="ko-KR"/>
              </w:rPr>
              <w:tab/>
              <w:t xml:space="preserve">for( </w:t>
            </w:r>
            <w:proofErr w:type="spellStart"/>
            <w:r w:rsidRPr="00532DD0">
              <w:rPr>
                <w:rFonts w:eastAsia="Batang"/>
                <w:bCs/>
                <w:sz w:val="20"/>
                <w:highlight w:val="yellow"/>
                <w:lang w:eastAsia="ko-KR"/>
              </w:rPr>
              <w:t>i</w:t>
            </w:r>
            <w:proofErr w:type="spellEnd"/>
            <w:r w:rsidRPr="00532DD0">
              <w:rPr>
                <w:rFonts w:eastAsia="Batang"/>
                <w:bCs/>
                <w:sz w:val="20"/>
                <w:highlight w:val="yellow"/>
                <w:lang w:eastAsia="ko-KR"/>
              </w:rPr>
              <w:t xml:space="preserve"> = 1; </w:t>
            </w:r>
            <w:proofErr w:type="spellStart"/>
            <w:r w:rsidRPr="00532DD0">
              <w:rPr>
                <w:rFonts w:eastAsia="Batang"/>
                <w:bCs/>
                <w:sz w:val="20"/>
                <w:highlight w:val="yellow"/>
                <w:lang w:eastAsia="ko-KR"/>
              </w:rPr>
              <w:t>i</w:t>
            </w:r>
            <w:proofErr w:type="spellEnd"/>
            <w:r w:rsidRPr="00532DD0">
              <w:rPr>
                <w:rFonts w:eastAsia="Batang"/>
                <w:bCs/>
                <w:sz w:val="20"/>
                <w:highlight w:val="yellow"/>
                <w:lang w:eastAsia="ko-KR"/>
              </w:rPr>
              <w:t xml:space="preserve">  &lt;=  vps_num_profile_tier_level_minus1; </w:t>
            </w:r>
            <w:proofErr w:type="spellStart"/>
            <w:r w:rsidRPr="00532DD0">
              <w:rPr>
                <w:rFonts w:eastAsia="Batang"/>
                <w:bCs/>
                <w:sz w:val="20"/>
                <w:highlight w:val="yellow"/>
                <w:lang w:eastAsia="ko-KR"/>
              </w:rPr>
              <w:t>i</w:t>
            </w:r>
            <w:proofErr w:type="spellEnd"/>
            <w:r w:rsidRPr="00532DD0">
              <w:rPr>
                <w:rFonts w:eastAsia="Batang"/>
                <w:bCs/>
                <w:sz w:val="20"/>
                <w:highlight w:val="yellow"/>
                <w:lang w:eastAsia="ko-KR"/>
              </w:rPr>
              <w:t xml:space="preserve"> ++ ) {</w:t>
            </w:r>
          </w:p>
        </w:tc>
        <w:tc>
          <w:tcPr>
            <w:tcW w:w="1152" w:type="dxa"/>
          </w:tcPr>
          <w:p w:rsidR="0072497E" w:rsidRPr="007D25B0" w:rsidRDefault="0072497E" w:rsidP="0072497E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72497E" w:rsidRPr="007D25B0" w:rsidDel="002947EA" w:rsidTr="00393AEF">
        <w:trPr>
          <w:trHeight w:val="289"/>
          <w:jc w:val="center"/>
        </w:trPr>
        <w:tc>
          <w:tcPr>
            <w:tcW w:w="7920" w:type="dxa"/>
          </w:tcPr>
          <w:p w:rsidR="0072497E" w:rsidRPr="007D25B0" w:rsidDel="002947EA" w:rsidRDefault="0072497E" w:rsidP="0072497E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532DD0">
              <w:rPr>
                <w:rFonts w:eastAsia="Batang"/>
                <w:bCs/>
                <w:sz w:val="20"/>
                <w:highlight w:val="yellow"/>
                <w:lang w:eastAsia="ko-KR"/>
              </w:rPr>
              <w:tab/>
            </w:r>
            <w:r w:rsidRPr="00532DD0">
              <w:rPr>
                <w:rFonts w:eastAsia="Batang"/>
                <w:bCs/>
                <w:sz w:val="20"/>
                <w:highlight w:val="yellow"/>
                <w:lang w:eastAsia="ko-KR"/>
              </w:rPr>
              <w:tab/>
            </w:r>
            <w:proofErr w:type="spellStart"/>
            <w:r w:rsidRPr="00532DD0">
              <w:rPr>
                <w:rFonts w:eastAsia="Batang"/>
                <w:b/>
                <w:bCs/>
                <w:sz w:val="20"/>
                <w:highlight w:val="yellow"/>
                <w:lang w:eastAsia="ko-KR"/>
              </w:rPr>
              <w:t>vps_profile_present_flag</w:t>
            </w:r>
            <w:proofErr w:type="spellEnd"/>
            <w:r w:rsidRPr="00532DD0">
              <w:rPr>
                <w:rFonts w:eastAsia="Batang"/>
                <w:bCs/>
                <w:sz w:val="20"/>
                <w:highlight w:val="yellow"/>
                <w:lang w:eastAsia="ko-KR"/>
              </w:rPr>
              <w:t>[ </w:t>
            </w:r>
            <w:proofErr w:type="spellStart"/>
            <w:r w:rsidRPr="00532DD0">
              <w:rPr>
                <w:rFonts w:eastAsia="Batang"/>
                <w:bCs/>
                <w:sz w:val="20"/>
                <w:highlight w:val="yellow"/>
                <w:lang w:eastAsia="ko-KR"/>
              </w:rPr>
              <w:t>i</w:t>
            </w:r>
            <w:proofErr w:type="spellEnd"/>
            <w:r w:rsidRPr="00532DD0">
              <w:rPr>
                <w:rFonts w:eastAsia="Batang"/>
                <w:bCs/>
                <w:sz w:val="20"/>
                <w:highlight w:val="yellow"/>
                <w:lang w:eastAsia="ko-KR"/>
              </w:rPr>
              <w:t> ]</w:t>
            </w:r>
          </w:p>
        </w:tc>
        <w:tc>
          <w:tcPr>
            <w:tcW w:w="1152" w:type="dxa"/>
          </w:tcPr>
          <w:p w:rsidR="0072497E" w:rsidRPr="007D25B0" w:rsidDel="002947EA" w:rsidRDefault="0072497E" w:rsidP="0072497E">
            <w:pPr>
              <w:keepNext/>
              <w:spacing w:before="0" w:after="60"/>
              <w:rPr>
                <w:rFonts w:eastAsia="Batang"/>
                <w:bCs/>
              </w:rPr>
            </w:pPr>
            <w:r w:rsidRPr="00532DD0">
              <w:rPr>
                <w:rFonts w:eastAsia="ＭＳ 明朝"/>
                <w:bCs/>
                <w:highlight w:val="yellow"/>
              </w:rPr>
              <w:t>u(1)</w:t>
            </w:r>
          </w:p>
        </w:tc>
      </w:tr>
      <w:tr w:rsidR="0072497E" w:rsidRPr="007D25B0" w:rsidDel="002947EA" w:rsidTr="00393AEF">
        <w:trPr>
          <w:trHeight w:val="289"/>
          <w:jc w:val="center"/>
        </w:trPr>
        <w:tc>
          <w:tcPr>
            <w:tcW w:w="7920" w:type="dxa"/>
          </w:tcPr>
          <w:p w:rsidR="0072497E" w:rsidRPr="007D25B0" w:rsidRDefault="0072497E" w:rsidP="0072497E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532DD0">
              <w:rPr>
                <w:rFonts w:eastAsia="Batang"/>
                <w:bCs/>
                <w:sz w:val="20"/>
                <w:highlight w:val="yellow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72497E" w:rsidRPr="007D25B0" w:rsidDel="002947EA" w:rsidRDefault="0072497E" w:rsidP="0072497E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72497E" w:rsidRPr="007D25B0" w:rsidDel="002947EA" w:rsidTr="00393AEF">
        <w:trPr>
          <w:trHeight w:val="289"/>
          <w:jc w:val="center"/>
        </w:trPr>
        <w:tc>
          <w:tcPr>
            <w:tcW w:w="7920" w:type="dxa"/>
          </w:tcPr>
          <w:p w:rsidR="0072497E" w:rsidRPr="007D25B0" w:rsidRDefault="0072497E" w:rsidP="0072497E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rPr>
                <w:rFonts w:eastAsia="Batang"/>
                <w:b/>
                <w:bCs/>
                <w:lang w:eastAsia="ko-KR"/>
              </w:rPr>
            </w:pPr>
            <w:r>
              <w:rPr>
                <w:rFonts w:eastAsia="Batang"/>
                <w:bCs/>
                <w:highlight w:val="yellow"/>
                <w:lang w:eastAsia="ko-KR"/>
              </w:rPr>
              <w:tab/>
              <w:t xml:space="preserve">for( </w:t>
            </w:r>
            <w:proofErr w:type="spellStart"/>
            <w:r>
              <w:rPr>
                <w:rFonts w:eastAsia="Batang"/>
                <w:bCs/>
                <w:highlight w:val="yellow"/>
                <w:lang w:eastAsia="ko-KR"/>
              </w:rPr>
              <w:t>i</w:t>
            </w:r>
            <w:proofErr w:type="spellEnd"/>
            <w:r>
              <w:rPr>
                <w:rFonts w:eastAsia="Batang"/>
                <w:bCs/>
                <w:highlight w:val="yellow"/>
                <w:lang w:eastAsia="ko-KR"/>
              </w:rPr>
              <w:t xml:space="preserve"> = ((8-(vps_num_profile_tier_level_minus1 + 1)%8)%8);</w:t>
            </w:r>
            <w:r w:rsidRPr="008846D6">
              <w:rPr>
                <w:rFonts w:eastAsia="Batang"/>
                <w:bCs/>
                <w:sz w:val="20"/>
                <w:highlight w:val="yellow"/>
                <w:lang w:eastAsia="ko-KR"/>
              </w:rPr>
              <w:t xml:space="preserve"> </w:t>
            </w:r>
            <w:proofErr w:type="spellStart"/>
            <w:r w:rsidRPr="008846D6">
              <w:rPr>
                <w:rFonts w:eastAsia="Batang"/>
                <w:bCs/>
                <w:sz w:val="20"/>
                <w:highlight w:val="yellow"/>
                <w:lang w:eastAsia="ko-KR"/>
              </w:rPr>
              <w:t>i</w:t>
            </w:r>
            <w:proofErr w:type="spellEnd"/>
            <w:r w:rsidRPr="008846D6">
              <w:rPr>
                <w:rFonts w:eastAsia="Batang"/>
                <w:bCs/>
                <w:sz w:val="20"/>
                <w:highlight w:val="yellow"/>
                <w:lang w:eastAsia="ko-KR"/>
              </w:rPr>
              <w:t xml:space="preserve"> </w:t>
            </w:r>
            <w:r>
              <w:rPr>
                <w:rFonts w:eastAsia="Batang"/>
                <w:bCs/>
                <w:highlight w:val="yellow"/>
                <w:lang w:eastAsia="ko-KR"/>
              </w:rPr>
              <w:t>&gt;0 ;</w:t>
            </w:r>
            <w:proofErr w:type="spellStart"/>
            <w:r>
              <w:rPr>
                <w:rFonts w:eastAsia="Batang"/>
                <w:bCs/>
                <w:highlight w:val="yellow"/>
                <w:lang w:eastAsia="ko-KR"/>
              </w:rPr>
              <w:t>i</w:t>
            </w:r>
            <w:proofErr w:type="spellEnd"/>
            <w:r>
              <w:rPr>
                <w:rFonts w:eastAsia="Batang"/>
                <w:bCs/>
                <w:highlight w:val="yellow"/>
                <w:lang w:eastAsia="ko-KR"/>
              </w:rPr>
              <w:t>--</w:t>
            </w:r>
            <w:r w:rsidRPr="008846D6">
              <w:rPr>
                <w:rFonts w:eastAsia="Batang"/>
                <w:bCs/>
                <w:sz w:val="20"/>
                <w:highlight w:val="yellow"/>
                <w:lang w:eastAsia="ko-KR"/>
              </w:rPr>
              <w:t xml:space="preserve"> ) {</w:t>
            </w:r>
          </w:p>
        </w:tc>
        <w:tc>
          <w:tcPr>
            <w:tcW w:w="1152" w:type="dxa"/>
          </w:tcPr>
          <w:p w:rsidR="0072497E" w:rsidRPr="007D25B0" w:rsidRDefault="0072497E" w:rsidP="0072497E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72497E" w:rsidRPr="007D25B0" w:rsidDel="002947EA" w:rsidTr="00393AEF">
        <w:trPr>
          <w:trHeight w:val="289"/>
          <w:jc w:val="center"/>
        </w:trPr>
        <w:tc>
          <w:tcPr>
            <w:tcW w:w="7920" w:type="dxa"/>
          </w:tcPr>
          <w:p w:rsidR="0072497E" w:rsidRPr="00117F6F" w:rsidRDefault="0072497E" w:rsidP="0072497E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rPr>
                <w:rFonts w:eastAsia="Batang"/>
                <w:bCs/>
                <w:strike/>
                <w:color w:val="FF0000"/>
                <w:lang w:eastAsia="ko-KR"/>
              </w:rPr>
            </w:pPr>
            <w:r w:rsidRPr="008846D6">
              <w:rPr>
                <w:rFonts w:eastAsia="Batang"/>
                <w:bCs/>
                <w:sz w:val="20"/>
                <w:highlight w:val="yellow"/>
                <w:lang w:eastAsia="ko-KR"/>
              </w:rPr>
              <w:tab/>
            </w:r>
            <w:r w:rsidRPr="008846D6">
              <w:rPr>
                <w:rFonts w:eastAsia="Batang"/>
                <w:bCs/>
                <w:sz w:val="20"/>
                <w:highlight w:val="yellow"/>
                <w:lang w:eastAsia="ko-KR"/>
              </w:rPr>
              <w:tab/>
            </w:r>
            <w:proofErr w:type="spellStart"/>
            <w:r w:rsidRPr="008846D6">
              <w:rPr>
                <w:rFonts w:eastAsia="Batang"/>
                <w:b/>
                <w:bCs/>
                <w:sz w:val="20"/>
                <w:highlight w:val="yellow"/>
                <w:lang w:eastAsia="ko-KR"/>
              </w:rPr>
              <w:t>vps_</w:t>
            </w:r>
            <w:r>
              <w:rPr>
                <w:rFonts w:eastAsia="Batang"/>
                <w:b/>
                <w:bCs/>
                <w:highlight w:val="yellow"/>
                <w:lang w:eastAsia="ko-KR"/>
              </w:rPr>
              <w:t>reseved_zero_bit</w:t>
            </w:r>
            <w:proofErr w:type="spellEnd"/>
            <w:r w:rsidRPr="008846D6">
              <w:rPr>
                <w:rFonts w:eastAsia="Batang"/>
                <w:bCs/>
                <w:sz w:val="20"/>
                <w:highlight w:val="yellow"/>
                <w:lang w:eastAsia="ko-KR"/>
              </w:rPr>
              <w:t>[ </w:t>
            </w:r>
            <w:proofErr w:type="spellStart"/>
            <w:r w:rsidRPr="008846D6">
              <w:rPr>
                <w:rFonts w:eastAsia="Batang"/>
                <w:bCs/>
                <w:sz w:val="20"/>
                <w:highlight w:val="yellow"/>
                <w:lang w:eastAsia="ko-KR"/>
              </w:rPr>
              <w:t>i</w:t>
            </w:r>
            <w:proofErr w:type="spellEnd"/>
            <w:r w:rsidRPr="008846D6">
              <w:rPr>
                <w:rFonts w:eastAsia="Batang"/>
                <w:bCs/>
                <w:sz w:val="20"/>
                <w:highlight w:val="yellow"/>
                <w:lang w:eastAsia="ko-KR"/>
              </w:rPr>
              <w:t> ]</w:t>
            </w:r>
          </w:p>
        </w:tc>
        <w:tc>
          <w:tcPr>
            <w:tcW w:w="1152" w:type="dxa"/>
          </w:tcPr>
          <w:p w:rsidR="0072497E" w:rsidRPr="00117F6F" w:rsidRDefault="0072497E" w:rsidP="0072497E">
            <w:pPr>
              <w:keepNext/>
              <w:spacing w:before="0" w:after="60"/>
              <w:rPr>
                <w:rFonts w:eastAsia="Batang"/>
                <w:bCs/>
                <w:strike/>
                <w:color w:val="FF0000"/>
              </w:rPr>
            </w:pPr>
            <w:r w:rsidRPr="008846D6">
              <w:rPr>
                <w:rFonts w:eastAsia="ＭＳ 明朝"/>
                <w:bCs/>
                <w:highlight w:val="yellow"/>
              </w:rPr>
              <w:t>u(1)</w:t>
            </w:r>
          </w:p>
        </w:tc>
      </w:tr>
      <w:tr w:rsidR="0072497E" w:rsidRPr="007D25B0" w:rsidDel="002947EA" w:rsidTr="00393AEF">
        <w:trPr>
          <w:trHeight w:val="289"/>
          <w:jc w:val="center"/>
        </w:trPr>
        <w:tc>
          <w:tcPr>
            <w:tcW w:w="7920" w:type="dxa"/>
          </w:tcPr>
          <w:p w:rsidR="0072497E" w:rsidRPr="007D25B0" w:rsidRDefault="0072497E" w:rsidP="0072497E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8846D6">
              <w:rPr>
                <w:rFonts w:eastAsia="Batang"/>
                <w:bCs/>
                <w:sz w:val="20"/>
                <w:highlight w:val="yellow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72497E" w:rsidRPr="007D25B0" w:rsidRDefault="0072497E" w:rsidP="0072497E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72497E" w:rsidRPr="007D25B0" w:rsidDel="002947EA" w:rsidTr="00393AEF">
        <w:trPr>
          <w:trHeight w:val="289"/>
          <w:jc w:val="center"/>
        </w:trPr>
        <w:tc>
          <w:tcPr>
            <w:tcW w:w="7920" w:type="dxa"/>
          </w:tcPr>
          <w:p w:rsidR="0072497E" w:rsidRPr="00BE6A1C" w:rsidRDefault="0072497E" w:rsidP="0072497E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rPr>
                <w:rFonts w:eastAsia="Batang"/>
                <w:b/>
                <w:bCs/>
                <w:lang w:eastAsia="ko-KR"/>
              </w:rPr>
            </w:pPr>
            <w:r w:rsidRPr="00101256">
              <w:rPr>
                <w:rFonts w:eastAsia="Batang"/>
                <w:bCs/>
                <w:sz w:val="20"/>
                <w:lang w:eastAsia="ko-KR"/>
              </w:rPr>
              <w:tab/>
              <w:t xml:space="preserve">for( </w:t>
            </w:r>
            <w:proofErr w:type="spellStart"/>
            <w:r w:rsidRPr="00101256">
              <w:rPr>
                <w:rFonts w:eastAsia="Batang"/>
                <w:bCs/>
                <w:sz w:val="20"/>
                <w:lang w:eastAsia="ko-KR"/>
              </w:rPr>
              <w:t>i</w:t>
            </w:r>
            <w:proofErr w:type="spellEnd"/>
            <w:r w:rsidRPr="00101256">
              <w:rPr>
                <w:rFonts w:eastAsia="Batang"/>
                <w:bCs/>
                <w:sz w:val="20"/>
                <w:lang w:eastAsia="ko-KR"/>
              </w:rPr>
              <w:t xml:space="preserve"> = 1; </w:t>
            </w:r>
            <w:proofErr w:type="spellStart"/>
            <w:r w:rsidRPr="00101256">
              <w:rPr>
                <w:rFonts w:eastAsia="Batang"/>
                <w:bCs/>
                <w:sz w:val="20"/>
                <w:lang w:eastAsia="ko-KR"/>
              </w:rPr>
              <w:t>i</w:t>
            </w:r>
            <w:proofErr w:type="spellEnd"/>
            <w:r w:rsidRPr="00101256">
              <w:rPr>
                <w:rFonts w:eastAsia="Batang"/>
                <w:bCs/>
                <w:sz w:val="20"/>
                <w:lang w:eastAsia="ko-KR"/>
              </w:rPr>
              <w:t xml:space="preserve">  &lt;=  vps_num_profile_tier_level_minus1; </w:t>
            </w:r>
            <w:proofErr w:type="spellStart"/>
            <w:r w:rsidRPr="00101256">
              <w:rPr>
                <w:rFonts w:eastAsia="Batang"/>
                <w:bCs/>
                <w:sz w:val="20"/>
                <w:lang w:eastAsia="ko-KR"/>
              </w:rPr>
              <w:t>i</w:t>
            </w:r>
            <w:proofErr w:type="spellEnd"/>
            <w:r w:rsidRPr="00101256">
              <w:rPr>
                <w:rFonts w:eastAsia="Batang"/>
                <w:bCs/>
                <w:sz w:val="20"/>
                <w:lang w:eastAsia="ko-KR"/>
              </w:rPr>
              <w:t xml:space="preserve"> ++ ) {</w:t>
            </w:r>
          </w:p>
        </w:tc>
        <w:tc>
          <w:tcPr>
            <w:tcW w:w="1152" w:type="dxa"/>
          </w:tcPr>
          <w:p w:rsidR="0072497E" w:rsidRPr="00BE6A1C" w:rsidRDefault="0072497E" w:rsidP="0072497E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72497E" w:rsidRPr="007D25B0" w:rsidTr="00393AEF">
        <w:trPr>
          <w:trHeight w:val="289"/>
          <w:jc w:val="center"/>
        </w:trPr>
        <w:tc>
          <w:tcPr>
            <w:tcW w:w="7920" w:type="dxa"/>
          </w:tcPr>
          <w:p w:rsidR="0072497E" w:rsidRPr="00101256" w:rsidRDefault="0072497E" w:rsidP="0072497E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highlight w:val="yellow"/>
                <w:lang w:eastAsia="ko-KR"/>
              </w:rPr>
            </w:pPr>
            <w:r w:rsidRPr="00101256">
              <w:rPr>
                <w:rFonts w:eastAsia="Batang"/>
                <w:bCs/>
                <w:strike/>
                <w:color w:val="FF0000"/>
                <w:sz w:val="20"/>
                <w:highlight w:val="yellow"/>
                <w:lang w:eastAsia="ko-KR"/>
              </w:rPr>
              <w:tab/>
            </w:r>
            <w:r w:rsidRPr="00101256">
              <w:rPr>
                <w:rFonts w:eastAsia="Batang"/>
                <w:bCs/>
                <w:strike/>
                <w:color w:val="FF0000"/>
                <w:sz w:val="20"/>
                <w:highlight w:val="yellow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strike/>
                <w:color w:val="FF0000"/>
                <w:sz w:val="20"/>
                <w:highlight w:val="yellow"/>
                <w:lang w:eastAsia="ko-KR"/>
              </w:rPr>
              <w:t>vps_profile_present_flag</w:t>
            </w:r>
            <w:proofErr w:type="spellEnd"/>
            <w:r w:rsidRPr="00101256">
              <w:rPr>
                <w:rFonts w:eastAsia="Batang"/>
                <w:bCs/>
                <w:strike/>
                <w:color w:val="FF0000"/>
                <w:sz w:val="20"/>
                <w:highlight w:val="yellow"/>
                <w:lang w:eastAsia="ko-KR"/>
              </w:rPr>
              <w:t>[ </w:t>
            </w:r>
            <w:proofErr w:type="spellStart"/>
            <w:r w:rsidRPr="00101256">
              <w:rPr>
                <w:rFonts w:eastAsia="Batang"/>
                <w:bCs/>
                <w:strike/>
                <w:color w:val="FF0000"/>
                <w:sz w:val="20"/>
                <w:highlight w:val="yellow"/>
                <w:lang w:eastAsia="ko-KR"/>
              </w:rPr>
              <w:t>i</w:t>
            </w:r>
            <w:proofErr w:type="spellEnd"/>
            <w:r w:rsidRPr="00101256">
              <w:rPr>
                <w:rFonts w:eastAsia="Batang"/>
                <w:bCs/>
                <w:strike/>
                <w:color w:val="FF0000"/>
                <w:sz w:val="20"/>
                <w:highlight w:val="yellow"/>
                <w:lang w:eastAsia="ko-KR"/>
              </w:rPr>
              <w:t> ]</w:t>
            </w:r>
          </w:p>
        </w:tc>
        <w:tc>
          <w:tcPr>
            <w:tcW w:w="1152" w:type="dxa"/>
          </w:tcPr>
          <w:p w:rsidR="0072497E" w:rsidRPr="00101256" w:rsidRDefault="0072497E" w:rsidP="0072497E">
            <w:pPr>
              <w:keepNext/>
              <w:spacing w:before="0" w:after="60"/>
              <w:rPr>
                <w:rFonts w:eastAsia="ＭＳ 明朝"/>
                <w:bCs/>
                <w:highlight w:val="yellow"/>
              </w:rPr>
            </w:pPr>
            <w:r w:rsidRPr="00101256">
              <w:rPr>
                <w:rFonts w:eastAsia="ＭＳ 明朝"/>
                <w:bCs/>
                <w:strike/>
                <w:color w:val="FF0000"/>
                <w:sz w:val="20"/>
                <w:highlight w:val="yellow"/>
              </w:rPr>
              <w:t>u(1)</w:t>
            </w:r>
          </w:p>
        </w:tc>
      </w:tr>
      <w:tr w:rsidR="0072497E" w:rsidRPr="007D25B0" w:rsidTr="00393AEF">
        <w:trPr>
          <w:trHeight w:val="289"/>
          <w:jc w:val="center"/>
        </w:trPr>
        <w:tc>
          <w:tcPr>
            <w:tcW w:w="7920" w:type="dxa"/>
          </w:tcPr>
          <w:p w:rsidR="0072497E" w:rsidRPr="00101256" w:rsidRDefault="0072497E" w:rsidP="0072497E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highlight w:val="yellow"/>
                <w:lang w:val="de-DE" w:eastAsia="ko-KR"/>
              </w:rPr>
            </w:pPr>
            <w:r w:rsidRPr="00101256">
              <w:rPr>
                <w:rFonts w:eastAsia="Batang"/>
                <w:bCs/>
                <w:strike/>
                <w:color w:val="FF0000"/>
                <w:sz w:val="20"/>
                <w:highlight w:val="yellow"/>
                <w:lang w:eastAsia="ko-KR"/>
              </w:rPr>
              <w:tab/>
            </w:r>
            <w:r w:rsidRPr="00101256">
              <w:rPr>
                <w:rFonts w:eastAsia="Batang"/>
                <w:bCs/>
                <w:strike/>
                <w:color w:val="FF0000"/>
                <w:sz w:val="20"/>
                <w:highlight w:val="yellow"/>
                <w:lang w:eastAsia="ko-KR"/>
              </w:rPr>
              <w:tab/>
            </w:r>
            <w:r w:rsidRPr="00101256">
              <w:rPr>
                <w:bCs/>
                <w:strike/>
                <w:color w:val="FF0000"/>
                <w:sz w:val="20"/>
                <w:highlight w:val="yellow"/>
              </w:rPr>
              <w:t>if( !</w:t>
            </w:r>
            <w:proofErr w:type="spellStart"/>
            <w:r w:rsidRPr="00101256">
              <w:rPr>
                <w:bCs/>
                <w:strike/>
                <w:color w:val="FF0000"/>
                <w:sz w:val="20"/>
                <w:highlight w:val="yellow"/>
              </w:rPr>
              <w:t>vps_profile_present_flag</w:t>
            </w:r>
            <w:proofErr w:type="spellEnd"/>
            <w:r w:rsidRPr="00101256">
              <w:rPr>
                <w:bCs/>
                <w:strike/>
                <w:color w:val="FF0000"/>
                <w:sz w:val="20"/>
                <w:highlight w:val="yellow"/>
              </w:rPr>
              <w:t>[ </w:t>
            </w:r>
            <w:proofErr w:type="spellStart"/>
            <w:r w:rsidRPr="00101256">
              <w:rPr>
                <w:bCs/>
                <w:strike/>
                <w:color w:val="FF0000"/>
                <w:sz w:val="20"/>
                <w:highlight w:val="yellow"/>
              </w:rPr>
              <w:t>i</w:t>
            </w:r>
            <w:proofErr w:type="spellEnd"/>
            <w:r w:rsidRPr="00101256">
              <w:rPr>
                <w:bCs/>
                <w:strike/>
                <w:color w:val="FF0000"/>
                <w:sz w:val="20"/>
                <w:highlight w:val="yellow"/>
              </w:rPr>
              <w:t> ] )</w:t>
            </w:r>
          </w:p>
        </w:tc>
        <w:tc>
          <w:tcPr>
            <w:tcW w:w="1152" w:type="dxa"/>
          </w:tcPr>
          <w:p w:rsidR="0072497E" w:rsidRPr="00101256" w:rsidRDefault="0072497E" w:rsidP="0072497E">
            <w:pPr>
              <w:keepNext/>
              <w:spacing w:before="0" w:after="60"/>
              <w:rPr>
                <w:rFonts w:eastAsia="ＭＳ 明朝"/>
                <w:bCs/>
                <w:highlight w:val="yellow"/>
              </w:rPr>
            </w:pPr>
          </w:p>
        </w:tc>
      </w:tr>
      <w:tr w:rsidR="0072497E" w:rsidRPr="007D25B0" w:rsidTr="00393AEF">
        <w:trPr>
          <w:trHeight w:val="289"/>
          <w:jc w:val="center"/>
        </w:trPr>
        <w:tc>
          <w:tcPr>
            <w:tcW w:w="7920" w:type="dxa"/>
          </w:tcPr>
          <w:p w:rsidR="0072497E" w:rsidRPr="00101256" w:rsidRDefault="0072497E" w:rsidP="0072497E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highlight w:val="yellow"/>
                <w:lang w:eastAsia="ko-KR"/>
              </w:rPr>
            </w:pPr>
            <w:r w:rsidRPr="00101256">
              <w:rPr>
                <w:rFonts w:eastAsia="Batang"/>
                <w:bCs/>
                <w:strike/>
                <w:color w:val="FF0000"/>
                <w:highlight w:val="yellow"/>
                <w:lang w:eastAsia="ko-KR"/>
              </w:rPr>
              <w:tab/>
            </w:r>
            <w:r w:rsidRPr="00101256">
              <w:rPr>
                <w:rFonts w:eastAsia="Batang"/>
                <w:bCs/>
                <w:strike/>
                <w:color w:val="FF0000"/>
                <w:highlight w:val="yellow"/>
                <w:lang w:eastAsia="ko-KR"/>
              </w:rPr>
              <w:tab/>
            </w:r>
            <w:r w:rsidRPr="00101256">
              <w:rPr>
                <w:b/>
                <w:bCs/>
                <w:strike/>
                <w:color w:val="FF0000"/>
                <w:highlight w:val="yellow"/>
              </w:rPr>
              <w:t>profile_ref_minus1</w:t>
            </w:r>
            <w:r w:rsidRPr="00101256">
              <w:rPr>
                <w:bCs/>
                <w:strike/>
                <w:color w:val="FF0000"/>
                <w:highlight w:val="yellow"/>
              </w:rPr>
              <w:t>[ </w:t>
            </w:r>
            <w:proofErr w:type="spellStart"/>
            <w:r w:rsidRPr="00101256">
              <w:rPr>
                <w:bCs/>
                <w:strike/>
                <w:color w:val="FF0000"/>
                <w:highlight w:val="yellow"/>
              </w:rPr>
              <w:t>i</w:t>
            </w:r>
            <w:proofErr w:type="spellEnd"/>
            <w:r w:rsidRPr="00101256">
              <w:rPr>
                <w:bCs/>
                <w:strike/>
                <w:color w:val="FF0000"/>
                <w:highlight w:val="yellow"/>
              </w:rPr>
              <w:t> </w:t>
            </w:r>
            <w:r w:rsidRPr="00101256">
              <w:rPr>
                <w:bCs/>
                <w:strike/>
                <w:color w:val="FF0000"/>
                <w:highlight w:val="yellow"/>
                <w:lang w:eastAsia="ja-JP"/>
              </w:rPr>
              <w:t>]</w:t>
            </w:r>
            <w:r w:rsidRPr="00101256">
              <w:rPr>
                <w:rFonts w:eastAsia="Batang"/>
                <w:bCs/>
                <w:strike/>
                <w:color w:val="FF0000"/>
                <w:highlight w:val="yellow"/>
                <w:lang w:eastAsia="ko-KR"/>
              </w:rPr>
              <w:t xml:space="preserve"> </w:t>
            </w:r>
          </w:p>
        </w:tc>
        <w:tc>
          <w:tcPr>
            <w:tcW w:w="1152" w:type="dxa"/>
          </w:tcPr>
          <w:p w:rsidR="0072497E" w:rsidRPr="00101256" w:rsidRDefault="0072497E" w:rsidP="0072497E">
            <w:pPr>
              <w:keepNext/>
              <w:spacing w:before="0" w:after="60"/>
              <w:rPr>
                <w:rFonts w:eastAsia="ＭＳ 明朝"/>
                <w:bCs/>
                <w:highlight w:val="yellow"/>
              </w:rPr>
            </w:pPr>
            <w:r w:rsidRPr="00101256">
              <w:rPr>
                <w:strike/>
                <w:color w:val="FF0000"/>
                <w:sz w:val="20"/>
                <w:highlight w:val="yellow"/>
              </w:rPr>
              <w:t>u(6)</w:t>
            </w:r>
          </w:p>
        </w:tc>
      </w:tr>
      <w:tr w:rsidR="0072497E" w:rsidRPr="007D25B0" w:rsidTr="00393AEF">
        <w:trPr>
          <w:trHeight w:val="289"/>
          <w:jc w:val="center"/>
        </w:trPr>
        <w:tc>
          <w:tcPr>
            <w:tcW w:w="7920" w:type="dxa"/>
          </w:tcPr>
          <w:p w:rsidR="0072497E" w:rsidRPr="00BE6A1C" w:rsidRDefault="0072497E" w:rsidP="0072497E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101256">
              <w:rPr>
                <w:rFonts w:eastAsia="Batang"/>
                <w:bCs/>
                <w:lang w:eastAsia="ko-KR"/>
              </w:rPr>
              <w:tab/>
            </w:r>
            <w:r w:rsidRPr="00101256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101256">
              <w:t>profile_tier_level</w:t>
            </w:r>
            <w:proofErr w:type="spellEnd"/>
            <w:r w:rsidRPr="00101256">
              <w:t>( </w:t>
            </w:r>
            <w:proofErr w:type="spellStart"/>
            <w:r w:rsidRPr="00101256">
              <w:t>vps_</w:t>
            </w:r>
            <w:r w:rsidRPr="00101256">
              <w:rPr>
                <w:bCs/>
              </w:rPr>
              <w:t>profile_present_flag</w:t>
            </w:r>
            <w:proofErr w:type="spellEnd"/>
            <w:r w:rsidRPr="00101256">
              <w:rPr>
                <w:bCs/>
              </w:rPr>
              <w:t>[ </w:t>
            </w:r>
            <w:proofErr w:type="spellStart"/>
            <w:r w:rsidRPr="00101256">
              <w:rPr>
                <w:bCs/>
              </w:rPr>
              <w:t>i</w:t>
            </w:r>
            <w:proofErr w:type="spellEnd"/>
            <w:r w:rsidRPr="00101256">
              <w:rPr>
                <w:bCs/>
              </w:rPr>
              <w:t> ], vps_max_sub_layers_minus1 )</w:t>
            </w:r>
          </w:p>
        </w:tc>
        <w:tc>
          <w:tcPr>
            <w:tcW w:w="1152" w:type="dxa"/>
          </w:tcPr>
          <w:p w:rsidR="0072497E" w:rsidRPr="00BE6A1C" w:rsidRDefault="0072497E" w:rsidP="0072497E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72497E" w:rsidRPr="007D25B0" w:rsidTr="00393AEF">
        <w:trPr>
          <w:trHeight w:val="289"/>
          <w:jc w:val="center"/>
        </w:trPr>
        <w:tc>
          <w:tcPr>
            <w:tcW w:w="7920" w:type="dxa"/>
          </w:tcPr>
          <w:p w:rsidR="0072497E" w:rsidRPr="00BE6A1C" w:rsidRDefault="0072497E" w:rsidP="0072497E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101256">
              <w:rPr>
                <w:rFonts w:eastAsia="Batang"/>
                <w:bCs/>
                <w:lang w:eastAsia="ko-KR"/>
              </w:rPr>
              <w:t>}</w:t>
            </w:r>
          </w:p>
        </w:tc>
        <w:tc>
          <w:tcPr>
            <w:tcW w:w="1152" w:type="dxa"/>
          </w:tcPr>
          <w:p w:rsidR="0072497E" w:rsidRPr="00BE6A1C" w:rsidRDefault="0072497E" w:rsidP="0072497E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72497E" w:rsidRPr="007D25B0" w:rsidTr="00393AEF">
        <w:trPr>
          <w:trHeight w:val="289"/>
          <w:jc w:val="center"/>
        </w:trPr>
        <w:tc>
          <w:tcPr>
            <w:tcW w:w="7920" w:type="dxa"/>
          </w:tcPr>
          <w:p w:rsidR="0072497E" w:rsidRPr="007D25B0" w:rsidRDefault="0072497E" w:rsidP="0072497E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532DD0">
              <w:rPr>
                <w:bCs/>
                <w:sz w:val="20"/>
                <w:highlight w:val="green"/>
                <w:lang w:eastAsia="ja-JP"/>
              </w:rPr>
              <w:t>// option 2)</w:t>
            </w:r>
          </w:p>
        </w:tc>
        <w:tc>
          <w:tcPr>
            <w:tcW w:w="1152" w:type="dxa"/>
          </w:tcPr>
          <w:p w:rsidR="0072497E" w:rsidRPr="007D25B0" w:rsidRDefault="0072497E" w:rsidP="0072497E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72497E" w:rsidRPr="007D25B0" w:rsidTr="00393AEF">
        <w:trPr>
          <w:trHeight w:val="289"/>
          <w:jc w:val="center"/>
        </w:trPr>
        <w:tc>
          <w:tcPr>
            <w:tcW w:w="7920" w:type="dxa"/>
          </w:tcPr>
          <w:p w:rsidR="0072497E" w:rsidRPr="00144C03" w:rsidRDefault="0072497E" w:rsidP="0072497E">
            <w:pPr>
              <w:pStyle w:val="tablesyntax"/>
              <w:keepLines w:val="0"/>
              <w:rPr>
                <w:rFonts w:eastAsia="Batang"/>
                <w:bCs/>
                <w:lang w:val="en-US" w:eastAsia="ko-KR"/>
              </w:rPr>
            </w:pPr>
            <w:r w:rsidRPr="00101256">
              <w:rPr>
                <w:rFonts w:eastAsia="Batang"/>
                <w:bCs/>
                <w:lang w:eastAsia="ko-KR"/>
              </w:rPr>
              <w:tab/>
              <w:t xml:space="preserve">for( </w:t>
            </w:r>
            <w:proofErr w:type="spellStart"/>
            <w:r w:rsidRPr="00101256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101256">
              <w:rPr>
                <w:rFonts w:eastAsia="Batang"/>
                <w:bCs/>
                <w:lang w:eastAsia="ko-KR"/>
              </w:rPr>
              <w:t xml:space="preserve"> = 1; </w:t>
            </w:r>
            <w:proofErr w:type="spellStart"/>
            <w:r w:rsidRPr="00101256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101256">
              <w:rPr>
                <w:rFonts w:eastAsia="Batang"/>
                <w:bCs/>
                <w:lang w:eastAsia="ko-KR"/>
              </w:rPr>
              <w:t xml:space="preserve">  &lt;=  vps_num_profile_tier_level_minus1; </w:t>
            </w:r>
            <w:proofErr w:type="spellStart"/>
            <w:r w:rsidRPr="00101256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101256">
              <w:rPr>
                <w:rFonts w:eastAsia="Batang"/>
                <w:bCs/>
                <w:lang w:eastAsia="ko-KR"/>
              </w:rPr>
              <w:t xml:space="preserve"> ++ ) {</w:t>
            </w:r>
          </w:p>
        </w:tc>
        <w:tc>
          <w:tcPr>
            <w:tcW w:w="1152" w:type="dxa"/>
          </w:tcPr>
          <w:p w:rsidR="0072497E" w:rsidRPr="00144C03" w:rsidRDefault="0072497E" w:rsidP="0072497E">
            <w:pPr>
              <w:keepNext/>
              <w:spacing w:before="0" w:after="60"/>
            </w:pPr>
          </w:p>
        </w:tc>
      </w:tr>
      <w:tr w:rsidR="0072497E" w:rsidRPr="007D25B0" w:rsidTr="00393AEF">
        <w:trPr>
          <w:trHeight w:val="289"/>
          <w:jc w:val="center"/>
        </w:trPr>
        <w:tc>
          <w:tcPr>
            <w:tcW w:w="7920" w:type="dxa"/>
          </w:tcPr>
          <w:p w:rsidR="0072497E" w:rsidRPr="00101256" w:rsidRDefault="0072497E" w:rsidP="0072497E">
            <w:pPr>
              <w:pStyle w:val="tablesyntax"/>
              <w:keepLines w:val="0"/>
              <w:rPr>
                <w:rFonts w:eastAsia="Batang"/>
                <w:bCs/>
                <w:strike/>
                <w:color w:val="FF0000"/>
                <w:highlight w:val="cyan"/>
                <w:lang w:val="en-US" w:eastAsia="ko-KR"/>
              </w:rPr>
            </w:pPr>
            <w:r w:rsidRPr="00101256">
              <w:rPr>
                <w:rFonts w:eastAsia="Batang"/>
                <w:bCs/>
                <w:strike/>
                <w:color w:val="FF0000"/>
                <w:highlight w:val="cyan"/>
                <w:lang w:eastAsia="ko-KR"/>
              </w:rPr>
              <w:tab/>
            </w:r>
            <w:r w:rsidRPr="00101256">
              <w:rPr>
                <w:rFonts w:eastAsia="Batang"/>
                <w:bCs/>
                <w:strike/>
                <w:color w:val="FF0000"/>
                <w:highlight w:val="cyan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strike/>
                <w:color w:val="FF0000"/>
                <w:highlight w:val="cyan"/>
                <w:lang w:eastAsia="ko-KR"/>
              </w:rPr>
              <w:t>vps_profile_present_flag</w:t>
            </w:r>
            <w:proofErr w:type="spellEnd"/>
            <w:r w:rsidRPr="00101256">
              <w:rPr>
                <w:rFonts w:eastAsia="Batang"/>
                <w:bCs/>
                <w:strike/>
                <w:color w:val="FF0000"/>
                <w:highlight w:val="cyan"/>
                <w:lang w:eastAsia="ko-KR"/>
              </w:rPr>
              <w:t>[ </w:t>
            </w:r>
            <w:proofErr w:type="spellStart"/>
            <w:r w:rsidRPr="00101256">
              <w:rPr>
                <w:rFonts w:eastAsia="Batang"/>
                <w:bCs/>
                <w:strike/>
                <w:color w:val="FF0000"/>
                <w:highlight w:val="cyan"/>
                <w:lang w:eastAsia="ko-KR"/>
              </w:rPr>
              <w:t>i</w:t>
            </w:r>
            <w:proofErr w:type="spellEnd"/>
            <w:r w:rsidRPr="00101256">
              <w:rPr>
                <w:rFonts w:eastAsia="Batang"/>
                <w:bCs/>
                <w:strike/>
                <w:color w:val="FF0000"/>
                <w:highlight w:val="cyan"/>
                <w:lang w:eastAsia="ko-KR"/>
              </w:rPr>
              <w:t> ]</w:t>
            </w:r>
          </w:p>
        </w:tc>
        <w:tc>
          <w:tcPr>
            <w:tcW w:w="1152" w:type="dxa"/>
          </w:tcPr>
          <w:p w:rsidR="0072497E" w:rsidRPr="00101256" w:rsidRDefault="0072497E" w:rsidP="0072497E">
            <w:pPr>
              <w:keepNext/>
              <w:spacing w:before="0" w:after="60"/>
              <w:rPr>
                <w:strike/>
                <w:color w:val="FF0000"/>
                <w:highlight w:val="cyan"/>
              </w:rPr>
            </w:pPr>
            <w:r w:rsidRPr="00101256">
              <w:rPr>
                <w:rFonts w:eastAsia="ＭＳ 明朝"/>
                <w:bCs/>
                <w:strike/>
                <w:color w:val="FF0000"/>
                <w:sz w:val="20"/>
                <w:highlight w:val="cyan"/>
              </w:rPr>
              <w:t>u(1)</w:t>
            </w:r>
          </w:p>
        </w:tc>
      </w:tr>
      <w:tr w:rsidR="0072497E" w:rsidRPr="007D25B0" w:rsidTr="00393AEF">
        <w:trPr>
          <w:trHeight w:val="289"/>
          <w:jc w:val="center"/>
        </w:trPr>
        <w:tc>
          <w:tcPr>
            <w:tcW w:w="7920" w:type="dxa"/>
          </w:tcPr>
          <w:p w:rsidR="0072497E" w:rsidRPr="007D25B0" w:rsidRDefault="0072497E" w:rsidP="0072497E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532DD0">
              <w:rPr>
                <w:rFonts w:eastAsia="Batang"/>
                <w:bCs/>
                <w:sz w:val="20"/>
                <w:lang w:eastAsia="ko-KR"/>
              </w:rPr>
              <w:tab/>
            </w:r>
            <w:r w:rsidRPr="00532DD0">
              <w:rPr>
                <w:rFonts w:eastAsia="Batang"/>
                <w:bCs/>
                <w:sz w:val="20"/>
                <w:lang w:eastAsia="ko-KR"/>
              </w:rPr>
              <w:tab/>
            </w:r>
            <w:r w:rsidRPr="00532DD0">
              <w:rPr>
                <w:bCs/>
                <w:sz w:val="20"/>
              </w:rPr>
              <w:t>if( !</w:t>
            </w:r>
            <w:proofErr w:type="spellStart"/>
            <w:r w:rsidRPr="00532DD0">
              <w:rPr>
                <w:bCs/>
                <w:sz w:val="20"/>
              </w:rPr>
              <w:t>vps_profile_present_flag</w:t>
            </w:r>
            <w:proofErr w:type="spellEnd"/>
            <w:r w:rsidRPr="00532DD0">
              <w:rPr>
                <w:bCs/>
                <w:sz w:val="20"/>
              </w:rPr>
              <w:t>[ </w:t>
            </w:r>
            <w:proofErr w:type="spellStart"/>
            <w:r w:rsidRPr="00532DD0">
              <w:rPr>
                <w:bCs/>
                <w:sz w:val="20"/>
              </w:rPr>
              <w:t>i</w:t>
            </w:r>
            <w:proofErr w:type="spellEnd"/>
            <w:r w:rsidRPr="00532DD0">
              <w:rPr>
                <w:bCs/>
                <w:sz w:val="20"/>
              </w:rPr>
              <w:t> ] )</w:t>
            </w:r>
          </w:p>
        </w:tc>
        <w:tc>
          <w:tcPr>
            <w:tcW w:w="1152" w:type="dxa"/>
          </w:tcPr>
          <w:p w:rsidR="0072497E" w:rsidRPr="007D25B0" w:rsidRDefault="0072497E" w:rsidP="0072497E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72497E" w:rsidRPr="007D25B0" w:rsidTr="00393AEF">
        <w:trPr>
          <w:trHeight w:val="289"/>
          <w:jc w:val="center"/>
        </w:trPr>
        <w:tc>
          <w:tcPr>
            <w:tcW w:w="7920" w:type="dxa"/>
          </w:tcPr>
          <w:p w:rsidR="0072497E" w:rsidRPr="007D25B0" w:rsidRDefault="0072497E" w:rsidP="0072497E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101256">
              <w:rPr>
                <w:rFonts w:eastAsia="Batang"/>
                <w:bCs/>
                <w:lang w:eastAsia="ko-KR"/>
              </w:rPr>
              <w:tab/>
            </w:r>
            <w:r w:rsidRPr="00101256">
              <w:rPr>
                <w:rFonts w:eastAsia="Batang"/>
                <w:bCs/>
                <w:lang w:eastAsia="ko-KR"/>
              </w:rPr>
              <w:tab/>
            </w:r>
            <w:r w:rsidRPr="00101256">
              <w:rPr>
                <w:rFonts w:eastAsia="Batang"/>
                <w:bCs/>
                <w:lang w:eastAsia="ko-KR"/>
              </w:rPr>
              <w:tab/>
            </w:r>
            <w:r w:rsidRPr="00101256">
              <w:rPr>
                <w:b/>
                <w:bCs/>
              </w:rPr>
              <w:t>profile_ref_minus1</w:t>
            </w:r>
            <w:r w:rsidRPr="00101256">
              <w:rPr>
                <w:bCs/>
              </w:rPr>
              <w:t>[ </w:t>
            </w:r>
            <w:proofErr w:type="spellStart"/>
            <w:r w:rsidRPr="00101256">
              <w:rPr>
                <w:bCs/>
              </w:rPr>
              <w:t>i</w:t>
            </w:r>
            <w:proofErr w:type="spellEnd"/>
            <w:r w:rsidRPr="00101256">
              <w:rPr>
                <w:bCs/>
              </w:rPr>
              <w:t> </w:t>
            </w:r>
            <w:r w:rsidRPr="00101256">
              <w:rPr>
                <w:bCs/>
                <w:lang w:eastAsia="ja-JP"/>
              </w:rPr>
              <w:t>]</w:t>
            </w:r>
            <w:r w:rsidRPr="00101256">
              <w:rPr>
                <w:rFonts w:eastAsia="Batang"/>
                <w:bCs/>
                <w:lang w:eastAsia="ko-KR"/>
              </w:rPr>
              <w:t xml:space="preserve"> </w:t>
            </w:r>
          </w:p>
        </w:tc>
        <w:tc>
          <w:tcPr>
            <w:tcW w:w="1152" w:type="dxa"/>
          </w:tcPr>
          <w:p w:rsidR="0072497E" w:rsidRPr="007D25B0" w:rsidRDefault="0072497E" w:rsidP="0072497E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532DD0">
              <w:rPr>
                <w:strike/>
                <w:color w:val="FF0000"/>
                <w:sz w:val="20"/>
              </w:rPr>
              <w:t>u(6)</w:t>
            </w:r>
            <w:r>
              <w:rPr>
                <w:strike/>
                <w:color w:val="FF0000"/>
                <w:sz w:val="20"/>
              </w:rPr>
              <w:t xml:space="preserve"> </w:t>
            </w:r>
            <w:r w:rsidRPr="00532DD0">
              <w:rPr>
                <w:sz w:val="20"/>
                <w:highlight w:val="green"/>
              </w:rPr>
              <w:t>u(8)</w:t>
            </w:r>
          </w:p>
        </w:tc>
      </w:tr>
      <w:tr w:rsidR="0072497E" w:rsidRPr="007D25B0" w:rsidTr="00393AEF">
        <w:trPr>
          <w:trHeight w:val="289"/>
          <w:jc w:val="center"/>
        </w:trPr>
        <w:tc>
          <w:tcPr>
            <w:tcW w:w="7920" w:type="dxa"/>
          </w:tcPr>
          <w:p w:rsidR="0072497E" w:rsidRPr="00144C03" w:rsidRDefault="0072497E" w:rsidP="0072497E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101256">
              <w:rPr>
                <w:rFonts w:eastAsia="Batang"/>
                <w:bCs/>
                <w:lang w:eastAsia="ko-KR"/>
              </w:rPr>
              <w:tab/>
            </w:r>
            <w:r w:rsidRPr="00101256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101256">
              <w:t>profile_tier_level</w:t>
            </w:r>
            <w:proofErr w:type="spellEnd"/>
            <w:r w:rsidRPr="00101256">
              <w:t>( </w:t>
            </w:r>
            <w:proofErr w:type="spellStart"/>
            <w:r w:rsidRPr="00101256">
              <w:t>vps_</w:t>
            </w:r>
            <w:r w:rsidRPr="00101256">
              <w:rPr>
                <w:bCs/>
              </w:rPr>
              <w:t>profile_present_flag</w:t>
            </w:r>
            <w:proofErr w:type="spellEnd"/>
            <w:r w:rsidRPr="00101256">
              <w:rPr>
                <w:bCs/>
              </w:rPr>
              <w:t>[ </w:t>
            </w:r>
            <w:proofErr w:type="spellStart"/>
            <w:r w:rsidRPr="00101256">
              <w:rPr>
                <w:bCs/>
              </w:rPr>
              <w:t>i</w:t>
            </w:r>
            <w:proofErr w:type="spellEnd"/>
            <w:r w:rsidRPr="00101256">
              <w:rPr>
                <w:bCs/>
              </w:rPr>
              <w:t> ], vps_max_sub_layers_minus1 )</w:t>
            </w:r>
          </w:p>
        </w:tc>
        <w:tc>
          <w:tcPr>
            <w:tcW w:w="1152" w:type="dxa"/>
          </w:tcPr>
          <w:p w:rsidR="0072497E" w:rsidRPr="00144C03" w:rsidRDefault="0072497E" w:rsidP="0072497E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72497E" w:rsidRPr="007D25B0" w:rsidTr="00393AEF">
        <w:trPr>
          <w:trHeight w:val="289"/>
          <w:jc w:val="center"/>
        </w:trPr>
        <w:tc>
          <w:tcPr>
            <w:tcW w:w="7920" w:type="dxa"/>
          </w:tcPr>
          <w:p w:rsidR="0072497E" w:rsidRPr="00144C03" w:rsidRDefault="0072497E" w:rsidP="0072497E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trike/>
                <w:color w:val="FF0000"/>
                <w:lang w:eastAsia="ko-KR"/>
              </w:rPr>
            </w:pPr>
            <w:r w:rsidRPr="00101256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72497E" w:rsidRPr="00144C03" w:rsidRDefault="0072497E" w:rsidP="0072497E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  <w:t xml:space="preserve">for( j = 0; j &lt; (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NumScalabilityTypes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−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splitting_flag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); j++ )</w:t>
            </w:r>
          </w:p>
        </w:tc>
        <w:tc>
          <w:tcPr>
            <w:tcW w:w="1152" w:type="dxa"/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val="de-DE" w:eastAsia="ko-KR"/>
              </w:rPr>
              <w:t>dimension_id_len_minus1</w:t>
            </w:r>
            <w:r w:rsidRPr="007D25B0">
              <w:rPr>
                <w:rFonts w:eastAsia="Batang"/>
                <w:bCs/>
                <w:lang w:val="de-DE" w:eastAsia="ko-KR"/>
              </w:rPr>
              <w:t>[ j ]</w:t>
            </w:r>
          </w:p>
        </w:tc>
        <w:tc>
          <w:tcPr>
            <w:tcW w:w="1152" w:type="dxa"/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7D25B0">
              <w:rPr>
                <w:rFonts w:eastAsia="Batang"/>
                <w:bCs/>
              </w:rPr>
              <w:t>u(3)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101256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highlight w:val="cyan"/>
                <w:lang w:eastAsia="ko-KR"/>
              </w:rPr>
            </w:pPr>
            <w:r w:rsidRPr="00101256">
              <w:rPr>
                <w:rFonts w:eastAsia="Batang"/>
                <w:bCs/>
                <w:strike/>
                <w:color w:val="FF0000"/>
                <w:highlight w:val="cyan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strike/>
                <w:color w:val="FF0000"/>
                <w:highlight w:val="cyan"/>
                <w:lang w:eastAsia="ko-KR"/>
              </w:rPr>
              <w:t>vps_nuh_layer_id_present_flag</w:t>
            </w:r>
            <w:proofErr w:type="spellEnd"/>
          </w:p>
        </w:tc>
        <w:tc>
          <w:tcPr>
            <w:tcW w:w="1152" w:type="dxa"/>
          </w:tcPr>
          <w:p w:rsidR="00A26566" w:rsidRPr="00101256" w:rsidRDefault="00A26566" w:rsidP="00A26566">
            <w:pPr>
              <w:keepNext/>
              <w:spacing w:before="0" w:after="60"/>
              <w:rPr>
                <w:rFonts w:eastAsia="ＭＳ 明朝"/>
                <w:bCs/>
                <w:highlight w:val="cyan"/>
              </w:rPr>
            </w:pPr>
            <w:r w:rsidRPr="00101256">
              <w:rPr>
                <w:rFonts w:eastAsia="Batang"/>
                <w:bCs/>
                <w:strike/>
                <w:color w:val="FF0000"/>
                <w:highlight w:val="cyan"/>
              </w:rPr>
              <w:t>u(1)</w:t>
            </w:r>
          </w:p>
        </w:tc>
      </w:tr>
      <w:tr w:rsidR="00A26566" w:rsidRPr="00117F6F" w:rsidTr="00393AEF">
        <w:trPr>
          <w:trHeight w:val="289"/>
          <w:jc w:val="center"/>
        </w:trPr>
        <w:tc>
          <w:tcPr>
            <w:tcW w:w="7920" w:type="dxa"/>
          </w:tcPr>
          <w:p w:rsidR="00A26566" w:rsidRPr="00117F6F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trike/>
                <w:color w:val="FF0000"/>
                <w:lang w:eastAsia="ko-KR"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 xml:space="preserve">for(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= 1;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 &lt;=  vps_max_layers_minus1;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++ ) {</w:t>
            </w:r>
          </w:p>
        </w:tc>
        <w:tc>
          <w:tcPr>
            <w:tcW w:w="1152" w:type="dxa"/>
          </w:tcPr>
          <w:p w:rsidR="00A26566" w:rsidRPr="00117F6F" w:rsidRDefault="00A26566" w:rsidP="00A26566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</w:rPr>
            </w:pPr>
          </w:p>
        </w:tc>
      </w:tr>
      <w:tr w:rsidR="00A26566" w:rsidRPr="00117F6F" w:rsidTr="00393AEF">
        <w:trPr>
          <w:trHeight w:val="422"/>
          <w:jc w:val="center"/>
        </w:trPr>
        <w:tc>
          <w:tcPr>
            <w:tcW w:w="7920" w:type="dxa"/>
          </w:tcPr>
          <w:p w:rsidR="00A26566" w:rsidRPr="004B665C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color w:val="FF0000"/>
                <w:lang w:eastAsia="ja-JP"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 xml:space="preserve">if(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vps_nuh_layer_id_present_flag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) </w:t>
            </w:r>
          </w:p>
        </w:tc>
        <w:tc>
          <w:tcPr>
            <w:tcW w:w="1152" w:type="dxa"/>
          </w:tcPr>
          <w:p w:rsidR="00A26566" w:rsidRPr="004B665C" w:rsidRDefault="00A26566" w:rsidP="00A26566">
            <w:pPr>
              <w:keepNext/>
              <w:spacing w:before="0" w:after="60"/>
              <w:rPr>
                <w:rFonts w:eastAsia="Batang"/>
                <w:bCs/>
                <w:color w:val="FF0000"/>
              </w:rPr>
            </w:pPr>
          </w:p>
        </w:tc>
      </w:tr>
      <w:tr w:rsidR="00A26566" w:rsidRPr="00117F6F" w:rsidTr="00393AEF">
        <w:trPr>
          <w:trHeight w:val="289"/>
          <w:jc w:val="center"/>
        </w:trPr>
        <w:tc>
          <w:tcPr>
            <w:tcW w:w="7920" w:type="dxa"/>
          </w:tcPr>
          <w:p w:rsidR="00A26566" w:rsidRPr="00117F6F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strike/>
                <w:color w:val="FF0000"/>
                <w:lang w:eastAsia="ko-KR"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 w:rsidRPr="007D25B0">
              <w:rPr>
                <w:rFonts w:eastAsia="Batang"/>
                <w:b/>
                <w:bCs/>
                <w:lang w:eastAsia="ko-KR"/>
              </w:rPr>
              <w:t>layer_id_in_nuh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[ 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 ]</w:t>
            </w:r>
          </w:p>
        </w:tc>
        <w:tc>
          <w:tcPr>
            <w:tcW w:w="1152" w:type="dxa"/>
          </w:tcPr>
          <w:p w:rsidR="00A26566" w:rsidRPr="00117F6F" w:rsidRDefault="00A26566" w:rsidP="00A26566">
            <w:pPr>
              <w:keepNext/>
              <w:spacing w:before="0" w:after="60"/>
              <w:rPr>
                <w:rFonts w:eastAsia="Batang"/>
                <w:bCs/>
                <w:strike/>
                <w:color w:val="FF0000"/>
              </w:rPr>
            </w:pPr>
            <w:r w:rsidRPr="007D25B0">
              <w:rPr>
                <w:rFonts w:eastAsia="Batang"/>
                <w:bCs/>
              </w:rPr>
              <w:t>u(6)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832D6F" w:rsidRDefault="00A26566" w:rsidP="00A26566">
            <w:pPr>
              <w:pStyle w:val="tablesyntax"/>
              <w:keepLines w:val="0"/>
              <w:rPr>
                <w:rFonts w:eastAsia="Batang"/>
                <w:bCs/>
                <w:lang w:val="en-US" w:eastAsia="ko-KR"/>
              </w:rPr>
            </w:pPr>
            <w:r w:rsidRPr="007D25B0">
              <w:rPr>
                <w:rFonts w:eastAsia="Batang"/>
                <w:bCs/>
                <w:lang w:val="en-US" w:eastAsia="ko-KR"/>
              </w:rPr>
              <w:tab/>
            </w:r>
            <w:r w:rsidRPr="007D25B0">
              <w:rPr>
                <w:rFonts w:eastAsia="Batang"/>
                <w:bCs/>
                <w:lang w:val="en-US" w:eastAsia="ko-KR"/>
              </w:rPr>
              <w:tab/>
              <w:t>if( !</w:t>
            </w:r>
            <w:proofErr w:type="spellStart"/>
            <w:r w:rsidRPr="007D25B0">
              <w:rPr>
                <w:rFonts w:eastAsia="Batang"/>
                <w:bCs/>
                <w:lang w:val="en-US" w:eastAsia="ko-KR"/>
              </w:rPr>
              <w:t>splitting_flag</w:t>
            </w:r>
            <w:proofErr w:type="spellEnd"/>
            <w:r w:rsidRPr="007D25B0">
              <w:rPr>
                <w:rFonts w:eastAsia="Batang"/>
                <w:bCs/>
                <w:lang w:val="en-US" w:eastAsia="ko-KR"/>
              </w:rPr>
              <w:t xml:space="preserve"> ) </w:t>
            </w:r>
          </w:p>
        </w:tc>
        <w:tc>
          <w:tcPr>
            <w:tcW w:w="1152" w:type="dxa"/>
          </w:tcPr>
          <w:p w:rsidR="00A26566" w:rsidRPr="00832D6F" w:rsidRDefault="00A26566" w:rsidP="00A26566">
            <w:pPr>
              <w:keepNext/>
              <w:spacing w:before="0" w:after="60"/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832D6F" w:rsidRDefault="00A26566" w:rsidP="00A26566">
            <w:pPr>
              <w:pStyle w:val="tablesyntax"/>
              <w:keepLines w:val="0"/>
              <w:rPr>
                <w:rFonts w:eastAsia="Batang"/>
                <w:bCs/>
                <w:lang w:val="en-US" w:eastAsia="ko-KR"/>
              </w:rPr>
            </w:pPr>
            <w:r w:rsidRPr="007D25B0">
              <w:rPr>
                <w:rFonts w:eastAsia="Batang"/>
                <w:bCs/>
                <w:lang w:val="en-US" w:eastAsia="ko-KR"/>
              </w:rPr>
              <w:tab/>
            </w:r>
            <w:r w:rsidRPr="007D25B0">
              <w:rPr>
                <w:rFonts w:eastAsia="Batang"/>
                <w:bCs/>
                <w:lang w:val="en-US" w:eastAsia="ko-KR"/>
              </w:rPr>
              <w:tab/>
            </w:r>
            <w:r w:rsidRPr="007D25B0">
              <w:rPr>
                <w:rFonts w:eastAsia="Batang"/>
                <w:bCs/>
                <w:lang w:val="en-US" w:eastAsia="ko-KR"/>
              </w:rPr>
              <w:tab/>
              <w:t xml:space="preserve">for( j = 0; j &lt; </w:t>
            </w:r>
            <w:proofErr w:type="spellStart"/>
            <w:r w:rsidRPr="007D25B0">
              <w:rPr>
                <w:rFonts w:eastAsia="Batang"/>
                <w:bCs/>
                <w:lang w:val="en-US" w:eastAsia="ko-KR"/>
              </w:rPr>
              <w:t>NumScalabilityTypes</w:t>
            </w:r>
            <w:proofErr w:type="spellEnd"/>
            <w:r w:rsidRPr="007D25B0">
              <w:rPr>
                <w:rFonts w:eastAsia="Batang"/>
                <w:bCs/>
                <w:lang w:val="en-US" w:eastAsia="ko-KR"/>
              </w:rPr>
              <w:t>; j++ )</w:t>
            </w:r>
          </w:p>
        </w:tc>
        <w:tc>
          <w:tcPr>
            <w:tcW w:w="1152" w:type="dxa"/>
          </w:tcPr>
          <w:p w:rsidR="00A26566" w:rsidRPr="00832D6F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832D6F" w:rsidRDefault="00A26566" w:rsidP="00A26566">
            <w:pPr>
              <w:pStyle w:val="tablesyntax"/>
              <w:keepLines w:val="0"/>
              <w:rPr>
                <w:rFonts w:eastAsia="Batang"/>
                <w:bCs/>
                <w:lang w:val="en-US" w:eastAsia="ko-KR"/>
              </w:rPr>
            </w:pPr>
            <w:r w:rsidRPr="007D25B0">
              <w:rPr>
                <w:rFonts w:eastAsia="Batang"/>
                <w:b/>
                <w:bCs/>
                <w:lang w:val="en-US" w:eastAsia="ko-KR"/>
              </w:rPr>
              <w:tab/>
            </w:r>
            <w:r w:rsidRPr="007D25B0">
              <w:rPr>
                <w:rFonts w:eastAsia="Batang"/>
                <w:b/>
                <w:bCs/>
                <w:lang w:val="en-US" w:eastAsia="ko-KR"/>
              </w:rPr>
              <w:tab/>
            </w:r>
            <w:r w:rsidRPr="007D25B0">
              <w:rPr>
                <w:rFonts w:eastAsia="Batang"/>
                <w:b/>
                <w:bCs/>
                <w:lang w:val="en-US" w:eastAsia="ko-KR"/>
              </w:rPr>
              <w:tab/>
            </w:r>
            <w:r w:rsidRPr="007D25B0">
              <w:rPr>
                <w:rFonts w:eastAsia="Batang"/>
                <w:b/>
                <w:bCs/>
                <w:lang w:val="en-US" w:eastAsia="ko-KR"/>
              </w:rPr>
              <w:tab/>
            </w:r>
            <w:proofErr w:type="spellStart"/>
            <w:r w:rsidRPr="007D25B0">
              <w:rPr>
                <w:rFonts w:eastAsia="Batang"/>
                <w:b/>
                <w:bCs/>
                <w:lang w:val="en-US" w:eastAsia="ko-KR"/>
              </w:rPr>
              <w:t>dimension_id</w:t>
            </w:r>
            <w:proofErr w:type="spellEnd"/>
            <w:r w:rsidRPr="007D25B0">
              <w:rPr>
                <w:rFonts w:eastAsia="Batang"/>
                <w:bCs/>
                <w:lang w:val="en-US" w:eastAsia="ko-KR"/>
              </w:rPr>
              <w:t>[ </w:t>
            </w:r>
            <w:proofErr w:type="spellStart"/>
            <w:r w:rsidRPr="007D25B0">
              <w:rPr>
                <w:rFonts w:eastAsia="Batang"/>
                <w:bCs/>
                <w:lang w:val="en-US"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val="en-US" w:eastAsia="ko-KR"/>
              </w:rPr>
              <w:t> ][ j ]</w:t>
            </w:r>
          </w:p>
        </w:tc>
        <w:tc>
          <w:tcPr>
            <w:tcW w:w="1152" w:type="dxa"/>
          </w:tcPr>
          <w:p w:rsidR="00A26566" w:rsidRPr="00832D6F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7D25B0">
              <w:rPr>
                <w:rFonts w:eastAsia="Batang"/>
                <w:bCs/>
              </w:rPr>
              <w:t>u(v)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832D6F" w:rsidRDefault="00A26566" w:rsidP="00A26566">
            <w:pPr>
              <w:pStyle w:val="tablesyntax"/>
              <w:keepLines w:val="0"/>
              <w:rPr>
                <w:b/>
                <w:bCs/>
                <w:lang w:val="en-US"/>
              </w:rPr>
            </w:pPr>
            <w:r w:rsidRPr="007D25B0">
              <w:rPr>
                <w:rFonts w:eastAsia="Batang"/>
                <w:bCs/>
                <w:lang w:val="en-US" w:eastAsia="ko-KR"/>
              </w:rPr>
              <w:tab/>
              <w:t>}</w:t>
            </w:r>
          </w:p>
        </w:tc>
        <w:tc>
          <w:tcPr>
            <w:tcW w:w="1152" w:type="dxa"/>
          </w:tcPr>
          <w:p w:rsidR="00A26566" w:rsidRPr="00832D6F" w:rsidRDefault="00A26566" w:rsidP="00A26566">
            <w:pPr>
              <w:keepNext/>
              <w:spacing w:before="0" w:after="60"/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832D6F" w:rsidRDefault="00A26566" w:rsidP="00A26566">
            <w:pPr>
              <w:pStyle w:val="tablesyntax"/>
              <w:keepLines w:val="0"/>
              <w:rPr>
                <w:rFonts w:eastAsia="Batang"/>
                <w:bCs/>
                <w:strike/>
                <w:color w:val="FF0000"/>
                <w:lang w:val="en-US" w:eastAsia="ko-KR"/>
              </w:rPr>
            </w:pPr>
            <w:r w:rsidRPr="007D25B0">
              <w:rPr>
                <w:rFonts w:eastAsia="Batang"/>
                <w:bCs/>
                <w:lang w:val="en-US" w:eastAsia="ko-KR"/>
              </w:rPr>
              <w:tab/>
              <w:t xml:space="preserve">if( </w:t>
            </w:r>
            <w:proofErr w:type="spellStart"/>
            <w:r w:rsidRPr="007D25B0">
              <w:rPr>
                <w:rFonts w:eastAsia="Batang"/>
                <w:bCs/>
                <w:lang w:val="en-US" w:eastAsia="ko-KR"/>
              </w:rPr>
              <w:t>NumViews</w:t>
            </w:r>
            <w:proofErr w:type="spellEnd"/>
            <w:r w:rsidRPr="007D25B0">
              <w:rPr>
                <w:rFonts w:eastAsia="Batang"/>
                <w:bCs/>
                <w:lang w:val="en-US" w:eastAsia="ko-KR"/>
              </w:rPr>
              <w:t xml:space="preserve"> &gt; 1 )</w:t>
            </w:r>
          </w:p>
        </w:tc>
        <w:tc>
          <w:tcPr>
            <w:tcW w:w="1152" w:type="dxa"/>
          </w:tcPr>
          <w:p w:rsidR="00A26566" w:rsidRPr="00832D6F" w:rsidRDefault="00A26566" w:rsidP="00A26566">
            <w:pPr>
              <w:keepNext/>
              <w:spacing w:before="0" w:after="60"/>
              <w:rPr>
                <w:strike/>
                <w:color w:val="FF0000"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832D6F" w:rsidRDefault="00A26566" w:rsidP="00A26566">
            <w:pPr>
              <w:pStyle w:val="tablesyntax"/>
              <w:keepLines w:val="0"/>
              <w:rPr>
                <w:bCs/>
                <w:strike/>
                <w:color w:val="FF0000"/>
                <w:lang w:val="en-US"/>
              </w:rPr>
            </w:pPr>
            <w:r w:rsidRPr="007D25B0">
              <w:rPr>
                <w:rFonts w:eastAsia="Batang"/>
                <w:bCs/>
                <w:lang w:val="en-US" w:eastAsia="ko-KR"/>
              </w:rPr>
              <w:tab/>
            </w:r>
            <w:r w:rsidRPr="007D25B0">
              <w:rPr>
                <w:rFonts w:eastAsia="Batang"/>
                <w:bCs/>
                <w:lang w:val="en-US" w:eastAsia="ko-KR"/>
              </w:rPr>
              <w:tab/>
            </w:r>
            <w:r w:rsidRPr="007D25B0">
              <w:rPr>
                <w:rFonts w:eastAsia="Batang"/>
                <w:b/>
                <w:bCs/>
                <w:lang w:val="en-US" w:eastAsia="ko-KR"/>
              </w:rPr>
              <w:t>view_id_len_minus1</w:t>
            </w:r>
          </w:p>
        </w:tc>
        <w:tc>
          <w:tcPr>
            <w:tcW w:w="1152" w:type="dxa"/>
          </w:tcPr>
          <w:p w:rsidR="00A26566" w:rsidRPr="00832D6F" w:rsidRDefault="00A26566" w:rsidP="00A26566">
            <w:pPr>
              <w:keepNext/>
              <w:spacing w:before="0" w:after="60"/>
              <w:rPr>
                <w:strike/>
                <w:color w:val="FF0000"/>
              </w:rPr>
            </w:pPr>
            <w:r w:rsidRPr="007D25B0">
              <w:rPr>
                <w:rFonts w:eastAsia="ＭＳ 明朝"/>
                <w:bCs/>
              </w:rPr>
              <w:t>u(4)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832D6F" w:rsidRDefault="00A26566" w:rsidP="00A26566">
            <w:pPr>
              <w:pStyle w:val="tablesyntax"/>
              <w:keepLines w:val="0"/>
              <w:rPr>
                <w:rFonts w:eastAsia="Batang"/>
                <w:bCs/>
                <w:strike/>
                <w:color w:val="FF0000"/>
                <w:lang w:val="en-US" w:eastAsia="ko-KR"/>
              </w:rPr>
            </w:pPr>
            <w:r w:rsidRPr="007D25B0">
              <w:rPr>
                <w:rFonts w:eastAsia="Batang"/>
                <w:bCs/>
                <w:lang w:val="en-US" w:eastAsia="ko-KR"/>
              </w:rPr>
              <w:tab/>
              <w:t xml:space="preserve">for( </w:t>
            </w:r>
            <w:proofErr w:type="spellStart"/>
            <w:r w:rsidRPr="007D25B0">
              <w:rPr>
                <w:rFonts w:eastAsia="Batang"/>
                <w:bCs/>
                <w:lang w:val="en-US"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val="en-US" w:eastAsia="ko-KR"/>
              </w:rPr>
              <w:t xml:space="preserve"> = 0; </w:t>
            </w:r>
            <w:proofErr w:type="spellStart"/>
            <w:r w:rsidRPr="007D25B0">
              <w:rPr>
                <w:rFonts w:eastAsia="Batang"/>
                <w:bCs/>
                <w:lang w:val="en-US"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val="en-US" w:eastAsia="ko-KR"/>
              </w:rPr>
              <w:t xml:space="preserve"> &lt; </w:t>
            </w:r>
            <w:proofErr w:type="spellStart"/>
            <w:r w:rsidRPr="007D25B0">
              <w:rPr>
                <w:rFonts w:eastAsia="Batang"/>
                <w:bCs/>
                <w:lang w:val="en-US" w:eastAsia="ko-KR"/>
              </w:rPr>
              <w:t>NumViews</w:t>
            </w:r>
            <w:proofErr w:type="spellEnd"/>
            <w:r w:rsidRPr="007D25B0">
              <w:rPr>
                <w:rFonts w:eastAsia="Batang"/>
                <w:bCs/>
                <w:lang w:val="en-US" w:eastAsia="ko-KR"/>
              </w:rPr>
              <w:t xml:space="preserve">; </w:t>
            </w:r>
            <w:proofErr w:type="spellStart"/>
            <w:r w:rsidRPr="007D25B0">
              <w:rPr>
                <w:rFonts w:eastAsia="Batang"/>
                <w:bCs/>
                <w:lang w:val="en-US"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val="en-US" w:eastAsia="ko-KR"/>
              </w:rPr>
              <w:t>++ )</w:t>
            </w:r>
          </w:p>
        </w:tc>
        <w:tc>
          <w:tcPr>
            <w:tcW w:w="1152" w:type="dxa"/>
          </w:tcPr>
          <w:p w:rsidR="00A26566" w:rsidRPr="00832D6F" w:rsidRDefault="00A26566" w:rsidP="00A26566">
            <w:pPr>
              <w:keepNext/>
              <w:spacing w:before="0" w:after="60"/>
              <w:rPr>
                <w:strike/>
                <w:color w:val="FF0000"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832D6F" w:rsidRDefault="00A26566" w:rsidP="00A26566">
            <w:pPr>
              <w:pStyle w:val="tablesyntax"/>
              <w:keepLines w:val="0"/>
              <w:rPr>
                <w:rFonts w:eastAsia="Batang"/>
                <w:bCs/>
                <w:strike/>
                <w:color w:val="FF0000"/>
                <w:lang w:val="en-US" w:eastAsia="ko-KR"/>
              </w:rPr>
            </w:pPr>
            <w:r w:rsidRPr="007D25B0">
              <w:rPr>
                <w:rFonts w:eastAsia="Batang"/>
                <w:bCs/>
                <w:lang w:val="en-US" w:eastAsia="ko-KR"/>
              </w:rPr>
              <w:tab/>
            </w:r>
            <w:r w:rsidRPr="007D25B0">
              <w:rPr>
                <w:rFonts w:eastAsia="Batang"/>
                <w:bCs/>
                <w:lang w:val="en-US" w:eastAsia="ko-KR"/>
              </w:rPr>
              <w:tab/>
            </w:r>
            <w:proofErr w:type="spellStart"/>
            <w:r w:rsidRPr="007D25B0">
              <w:rPr>
                <w:rFonts w:eastAsia="Batang"/>
                <w:b/>
                <w:bCs/>
                <w:lang w:val="en-US" w:eastAsia="ko-KR"/>
              </w:rPr>
              <w:t>view_id_val</w:t>
            </w:r>
            <w:proofErr w:type="spellEnd"/>
            <w:r w:rsidRPr="007D25B0">
              <w:rPr>
                <w:rFonts w:eastAsia="Batang"/>
                <w:bCs/>
                <w:lang w:val="en-US" w:eastAsia="ko-KR"/>
              </w:rPr>
              <w:t>[ </w:t>
            </w:r>
            <w:proofErr w:type="spellStart"/>
            <w:r w:rsidRPr="007D25B0">
              <w:rPr>
                <w:rFonts w:eastAsia="Batang"/>
                <w:bCs/>
                <w:lang w:val="en-US"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val="en-US" w:eastAsia="ko-KR"/>
              </w:rPr>
              <w:t> ]</w:t>
            </w:r>
          </w:p>
        </w:tc>
        <w:tc>
          <w:tcPr>
            <w:tcW w:w="1152" w:type="dxa"/>
          </w:tcPr>
          <w:p w:rsidR="00A26566" w:rsidRPr="00832D6F" w:rsidRDefault="00A26566" w:rsidP="00A26566">
            <w:pPr>
              <w:keepNext/>
              <w:spacing w:before="0" w:after="60"/>
              <w:rPr>
                <w:strike/>
                <w:color w:val="FF0000"/>
              </w:rPr>
            </w:pPr>
            <w:r w:rsidRPr="007D25B0">
              <w:t>u(v)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832D6F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strike/>
                <w:color w:val="FF0000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  <w:t xml:space="preserve">for(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= 1;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 &lt;=  vps_max_layers_minus1;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++ )</w:t>
            </w:r>
          </w:p>
        </w:tc>
        <w:tc>
          <w:tcPr>
            <w:tcW w:w="1152" w:type="dxa"/>
          </w:tcPr>
          <w:p w:rsidR="00A26566" w:rsidRPr="00832D6F" w:rsidRDefault="00A26566" w:rsidP="00A26566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832D6F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strike/>
                <w:color w:val="FF0000"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 xml:space="preserve">for( j = 0; j &lt;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; j++ )</w:t>
            </w:r>
          </w:p>
        </w:tc>
        <w:tc>
          <w:tcPr>
            <w:tcW w:w="1152" w:type="dxa"/>
          </w:tcPr>
          <w:p w:rsidR="00A26566" w:rsidRPr="00832D6F" w:rsidRDefault="00A26566" w:rsidP="00A26566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 w:rsidRPr="007D25B0">
              <w:rPr>
                <w:rFonts w:eastAsia="Batang"/>
                <w:b/>
                <w:bCs/>
                <w:lang w:eastAsia="ko-KR"/>
              </w:rPr>
              <w:t>direct_dependency_flag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[ 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 ][ j ]</w:t>
            </w:r>
          </w:p>
        </w:tc>
        <w:tc>
          <w:tcPr>
            <w:tcW w:w="1152" w:type="dxa"/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7D25B0">
              <w:rPr>
                <w:rFonts w:eastAsia="Batang"/>
                <w:bCs/>
              </w:rPr>
              <w:t>u(1)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101256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highlight w:val="cyan"/>
              </w:rPr>
            </w:pPr>
            <w:r w:rsidRPr="00101256">
              <w:rPr>
                <w:rFonts w:eastAsia="Batang"/>
                <w:b/>
                <w:bCs/>
                <w:strike/>
                <w:color w:val="FF0000"/>
                <w:highlight w:val="cyan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strike/>
                <w:color w:val="FF0000"/>
                <w:highlight w:val="cyan"/>
                <w:lang w:eastAsia="ko-KR"/>
              </w:rPr>
              <w:t>max_tid_ref_present_flag</w:t>
            </w:r>
            <w:proofErr w:type="spellEnd"/>
          </w:p>
        </w:tc>
        <w:tc>
          <w:tcPr>
            <w:tcW w:w="1152" w:type="dxa"/>
          </w:tcPr>
          <w:p w:rsidR="00A26566" w:rsidRPr="00101256" w:rsidRDefault="00A26566" w:rsidP="00A26566">
            <w:pPr>
              <w:keepNext/>
              <w:spacing w:before="0" w:after="60"/>
              <w:rPr>
                <w:rFonts w:eastAsia="ＭＳ 明朝"/>
                <w:bCs/>
                <w:highlight w:val="cyan"/>
              </w:rPr>
            </w:pPr>
            <w:r w:rsidRPr="00101256">
              <w:rPr>
                <w:rFonts w:eastAsia="Batang"/>
                <w:bCs/>
                <w:strike/>
                <w:color w:val="FF0000"/>
                <w:highlight w:val="cyan"/>
              </w:rPr>
              <w:t>u(1)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  <w:t xml:space="preserve">if(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max_tid_ref_present_flag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) </w:t>
            </w:r>
          </w:p>
        </w:tc>
        <w:tc>
          <w:tcPr>
            <w:tcW w:w="1152" w:type="dxa"/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  <w:t xml:space="preserve">for(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= 0;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&lt; vps_max_layers_minus1;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++ ) </w:t>
            </w:r>
          </w:p>
        </w:tc>
        <w:tc>
          <w:tcPr>
            <w:tcW w:w="1152" w:type="dxa"/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  <w:t>max_tid_il_ref_pics_plus1</w:t>
            </w:r>
            <w:r w:rsidRPr="007D25B0">
              <w:rPr>
                <w:rFonts w:eastAsia="Batang"/>
                <w:bCs/>
                <w:lang w:eastAsia="ko-KR"/>
              </w:rPr>
              <w:t>[ 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 ]</w:t>
            </w:r>
          </w:p>
        </w:tc>
        <w:tc>
          <w:tcPr>
            <w:tcW w:w="1152" w:type="dxa"/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7D25B0">
              <w:rPr>
                <w:rFonts w:eastAsia="Batang"/>
                <w:bCs/>
              </w:rPr>
              <w:t>u(3)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101256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highlight w:val="cyan"/>
              </w:rPr>
            </w:pPr>
            <w:r w:rsidRPr="00101256">
              <w:rPr>
                <w:rFonts w:eastAsia="Batang"/>
                <w:b/>
                <w:bCs/>
                <w:strike/>
                <w:color w:val="FF0000"/>
                <w:highlight w:val="cyan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strike/>
                <w:color w:val="FF0000"/>
                <w:highlight w:val="cyan"/>
                <w:lang w:eastAsia="ko-KR"/>
              </w:rPr>
              <w:t>all_ref_layers_active_flag</w:t>
            </w:r>
            <w:proofErr w:type="spellEnd"/>
          </w:p>
        </w:tc>
        <w:tc>
          <w:tcPr>
            <w:tcW w:w="1152" w:type="dxa"/>
          </w:tcPr>
          <w:p w:rsidR="00A26566" w:rsidRPr="00101256" w:rsidRDefault="00A26566" w:rsidP="00A26566">
            <w:pPr>
              <w:keepNext/>
              <w:spacing w:before="0" w:after="60"/>
              <w:rPr>
                <w:rFonts w:eastAsia="ＭＳ 明朝"/>
                <w:bCs/>
                <w:highlight w:val="cyan"/>
              </w:rPr>
            </w:pPr>
            <w:r w:rsidRPr="00101256">
              <w:rPr>
                <w:rFonts w:eastAsia="Batang"/>
                <w:bCs/>
                <w:strike/>
                <w:color w:val="FF0000"/>
                <w:highlight w:val="cyan"/>
              </w:rPr>
              <w:t>u(1)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30142E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highlight w:val="yellow"/>
                <w:lang w:eastAsia="ja-JP"/>
              </w:rPr>
            </w:pPr>
            <w:r w:rsidRPr="0030142E">
              <w:rPr>
                <w:b/>
                <w:bCs/>
                <w:highlight w:val="yellow"/>
                <w:lang w:eastAsia="ja-JP"/>
              </w:rPr>
              <w:t>…</w:t>
            </w:r>
            <w:r w:rsidR="00081C5A" w:rsidRPr="0030142E">
              <w:rPr>
                <w:b/>
                <w:bCs/>
                <w:highlight w:val="yellow"/>
                <w:lang w:eastAsia="ja-JP"/>
              </w:rPr>
              <w:t xml:space="preserve"> </w:t>
            </w:r>
            <w:r w:rsidR="00081C5A" w:rsidRPr="0030142E">
              <w:rPr>
                <w:rFonts w:hint="eastAsia"/>
                <w:b/>
                <w:bCs/>
                <w:highlight w:val="yellow"/>
                <w:lang w:eastAsia="ja-JP"/>
              </w:rPr>
              <w:t xml:space="preserve">// move </w:t>
            </w:r>
            <w:r w:rsidR="00081C5A" w:rsidRPr="0030142E">
              <w:rPr>
                <w:b/>
                <w:bCs/>
                <w:highlight w:val="yellow"/>
                <w:lang w:eastAsia="ja-JP"/>
              </w:rPr>
              <w:t xml:space="preserve">syntaxes </w:t>
            </w:r>
            <w:r w:rsidR="00081C5A" w:rsidRPr="0030142E">
              <w:rPr>
                <w:rFonts w:hint="eastAsia"/>
                <w:b/>
                <w:bCs/>
                <w:highlight w:val="yellow"/>
                <w:lang w:eastAsia="ja-JP"/>
              </w:rPr>
              <w:t xml:space="preserve">related </w:t>
            </w:r>
            <w:r w:rsidR="00081C5A" w:rsidRPr="0030142E">
              <w:rPr>
                <w:b/>
                <w:bCs/>
                <w:highlight w:val="yellow"/>
                <w:lang w:eastAsia="ja-JP"/>
              </w:rPr>
              <w:t xml:space="preserve">to </w:t>
            </w:r>
            <w:proofErr w:type="spellStart"/>
            <w:r w:rsidR="00081C5A" w:rsidRPr="0030142E">
              <w:rPr>
                <w:b/>
                <w:bCs/>
                <w:highlight w:val="yellow"/>
                <w:lang w:eastAsia="ja-JP"/>
              </w:rPr>
              <w:t>profile_tier_level</w:t>
            </w:r>
            <w:proofErr w:type="spellEnd"/>
            <w:r w:rsidR="00081C5A" w:rsidRPr="0030142E">
              <w:rPr>
                <w:b/>
                <w:bCs/>
                <w:highlight w:val="yellow"/>
                <w:lang w:eastAsia="ja-JP"/>
              </w:rPr>
              <w:t xml:space="preserve">() to top part in </w:t>
            </w:r>
            <w:proofErr w:type="spellStart"/>
            <w:r w:rsidR="00081C5A" w:rsidRPr="0030142E">
              <w:rPr>
                <w:b/>
                <w:bCs/>
                <w:highlight w:val="yellow"/>
                <w:lang w:eastAsia="ja-JP"/>
              </w:rPr>
              <w:t>vps_extension</w:t>
            </w:r>
            <w:proofErr w:type="spellEnd"/>
            <w:r w:rsidR="00081C5A" w:rsidRPr="0030142E">
              <w:rPr>
                <w:b/>
                <w:bCs/>
                <w:highlight w:val="yellow"/>
                <w:lang w:eastAsia="ja-JP"/>
              </w:rPr>
              <w:t>()</w:t>
            </w:r>
          </w:p>
        </w:tc>
        <w:tc>
          <w:tcPr>
            <w:tcW w:w="1152" w:type="dxa"/>
          </w:tcPr>
          <w:p w:rsidR="00A26566" w:rsidRPr="0030142E" w:rsidRDefault="00A26566" w:rsidP="00A26566">
            <w:pPr>
              <w:keepNext/>
              <w:spacing w:before="0" w:after="60"/>
              <w:rPr>
                <w:rFonts w:eastAsia="ＭＳ 明朝"/>
                <w:bCs/>
                <w:highlight w:val="yellow"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numOutputLayerSets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= vps_number_layer_sets_minus1 + 1</w:t>
            </w:r>
          </w:p>
        </w:tc>
        <w:tc>
          <w:tcPr>
            <w:tcW w:w="1152" w:type="dxa"/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7D25B0">
              <w:rPr>
                <w:rFonts w:eastAsia="Batang"/>
                <w:b/>
                <w:bCs/>
                <w:lang w:eastAsia="ko-KR"/>
              </w:rPr>
              <w:t>more_output_layer_sets_than_default_flag</w:t>
            </w:r>
            <w:proofErr w:type="spellEnd"/>
          </w:p>
        </w:tc>
        <w:tc>
          <w:tcPr>
            <w:tcW w:w="1152" w:type="dxa"/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7D25B0">
              <w:rPr>
                <w:rFonts w:eastAsia="ＭＳ 明朝"/>
                <w:bCs/>
              </w:rPr>
              <w:t>u(1)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  <w:t xml:space="preserve">if(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more_output_layer_sets_than_default_flag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) {</w:t>
            </w:r>
          </w:p>
        </w:tc>
        <w:tc>
          <w:tcPr>
            <w:tcW w:w="1152" w:type="dxa"/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>num_add_output_layer_sets_minus1</w:t>
            </w:r>
          </w:p>
        </w:tc>
        <w:tc>
          <w:tcPr>
            <w:tcW w:w="1152" w:type="dxa"/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7D25B0">
              <w:rPr>
                <w:rFonts w:eastAsia="ＭＳ 明朝"/>
                <w:bCs/>
              </w:rPr>
              <w:t>u(10)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numOutputLayerSets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 +=  num_add_output_layer_sets_minus1 + 1</w:t>
            </w:r>
          </w:p>
        </w:tc>
        <w:tc>
          <w:tcPr>
            <w:tcW w:w="1152" w:type="dxa"/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  <w:t xml:space="preserve">if(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numOutputLayerSets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&gt; 1 )</w:t>
            </w:r>
          </w:p>
        </w:tc>
        <w:tc>
          <w:tcPr>
            <w:tcW w:w="1152" w:type="dxa"/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7D25B0">
              <w:rPr>
                <w:rFonts w:eastAsia="Batang"/>
                <w:b/>
                <w:bCs/>
                <w:lang w:eastAsia="ko-KR"/>
              </w:rPr>
              <w:t>default_one_target_output_layer_flag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7D25B0">
              <w:rPr>
                <w:rFonts w:eastAsia="ＭＳ 明朝"/>
                <w:bCs/>
              </w:rPr>
              <w:t>u(1)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bCs/>
              </w:rPr>
              <w:t xml:space="preserve">for( </w:t>
            </w:r>
            <w:proofErr w:type="spellStart"/>
            <w:r w:rsidRPr="007D25B0">
              <w:rPr>
                <w:bCs/>
              </w:rPr>
              <w:t>i</w:t>
            </w:r>
            <w:proofErr w:type="spellEnd"/>
            <w:r w:rsidRPr="007D25B0">
              <w:rPr>
                <w:bCs/>
              </w:rPr>
              <w:t xml:space="preserve"> = 1; </w:t>
            </w:r>
            <w:proofErr w:type="spellStart"/>
            <w:r w:rsidRPr="007D25B0">
              <w:rPr>
                <w:bCs/>
              </w:rPr>
              <w:t>i</w:t>
            </w:r>
            <w:proofErr w:type="spellEnd"/>
            <w:r w:rsidRPr="007D25B0">
              <w:rPr>
                <w:bCs/>
              </w:rPr>
              <w:t xml:space="preserve"> &lt;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numOutputLayerSets</w:t>
            </w:r>
            <w:proofErr w:type="spellEnd"/>
            <w:r w:rsidRPr="007D25B0">
              <w:rPr>
                <w:bCs/>
              </w:rPr>
              <w:t xml:space="preserve">; </w:t>
            </w:r>
            <w:proofErr w:type="spellStart"/>
            <w:r w:rsidRPr="007D25B0">
              <w:rPr>
                <w:bCs/>
              </w:rPr>
              <w:t>i</w:t>
            </w:r>
            <w:proofErr w:type="spellEnd"/>
            <w:r w:rsidRPr="007D25B0">
              <w:rPr>
                <w:bCs/>
              </w:rPr>
              <w:t>++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  <w:t xml:space="preserve">if(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&gt; vps_number_layer_sets_minus1 )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</w:pPr>
            <w:r w:rsidRPr="007D25B0">
              <w:rPr>
                <w:b/>
                <w:bCs/>
              </w:rPr>
              <w:tab/>
            </w:r>
            <w:r w:rsidRPr="007D25B0">
              <w:rPr>
                <w:b/>
                <w:bCs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b/>
                <w:bCs/>
              </w:rPr>
              <w:t>output_layer_set_idx_minus1</w:t>
            </w:r>
            <w:r w:rsidRPr="007D25B0">
              <w:rPr>
                <w:bCs/>
              </w:rPr>
              <w:t>[ </w:t>
            </w:r>
            <w:proofErr w:type="spellStart"/>
            <w:r w:rsidRPr="007D25B0">
              <w:rPr>
                <w:bCs/>
              </w:rPr>
              <w:t>i</w:t>
            </w:r>
            <w:proofErr w:type="spellEnd"/>
            <w:r w:rsidRPr="007D25B0">
              <w:rPr>
                <w:bCs/>
              </w:rPr>
              <w:t>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Batang"/>
                <w:bCs/>
              </w:rPr>
            </w:pPr>
            <w:r w:rsidRPr="007D25B0">
              <w:t>u(v)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bCs/>
              </w:rPr>
            </w:pPr>
            <w:r w:rsidRPr="007D25B0">
              <w:rPr>
                <w:b/>
                <w:bCs/>
              </w:rPr>
              <w:tab/>
            </w:r>
            <w:r w:rsidRPr="007D25B0">
              <w:rPr>
                <w:b/>
                <w:bCs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7D25B0">
              <w:rPr>
                <w:bCs/>
              </w:rPr>
              <w:t>lsIdx</w:t>
            </w:r>
            <w:proofErr w:type="spellEnd"/>
            <w:r w:rsidRPr="007D25B0">
              <w:rPr>
                <w:bCs/>
              </w:rPr>
              <w:t xml:space="preserve"> = output_layer_set_idx_minus1[ </w:t>
            </w:r>
            <w:proofErr w:type="spellStart"/>
            <w:r w:rsidRPr="007D25B0">
              <w:rPr>
                <w:bCs/>
              </w:rPr>
              <w:t>i</w:t>
            </w:r>
            <w:proofErr w:type="spellEnd"/>
            <w:r w:rsidRPr="007D25B0">
              <w:rPr>
                <w:bCs/>
              </w:rPr>
              <w:t> ] + 1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bCs/>
              </w:rPr>
            </w:pPr>
            <w:r w:rsidRPr="007D25B0">
              <w:rPr>
                <w:b/>
                <w:bCs/>
              </w:rPr>
              <w:tab/>
            </w:r>
            <w:r w:rsidRPr="007D25B0">
              <w:rPr>
                <w:b/>
                <w:bCs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bCs/>
              </w:rPr>
              <w:t xml:space="preserve">for( j = 0 ; j &lt; </w:t>
            </w:r>
            <w:proofErr w:type="spellStart"/>
            <w:r w:rsidRPr="007D25B0">
              <w:rPr>
                <w:bCs/>
              </w:rPr>
              <w:t>NumLayersInIdList</w:t>
            </w:r>
            <w:proofErr w:type="spellEnd"/>
            <w:r w:rsidRPr="007D25B0">
              <w:rPr>
                <w:bCs/>
              </w:rPr>
              <w:t>[ </w:t>
            </w:r>
            <w:proofErr w:type="spellStart"/>
            <w:r w:rsidRPr="007D25B0">
              <w:rPr>
                <w:bCs/>
              </w:rPr>
              <w:t>lsIdx</w:t>
            </w:r>
            <w:proofErr w:type="spellEnd"/>
            <w:r w:rsidRPr="007D25B0">
              <w:rPr>
                <w:bCs/>
              </w:rPr>
              <w:t> ] − 1</w:t>
            </w:r>
            <w:r w:rsidRPr="007D25B0">
              <w:t>; j++)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bCs/>
              </w:rPr>
            </w:pPr>
            <w:r w:rsidRPr="007D25B0">
              <w:rPr>
                <w:b/>
                <w:bCs/>
              </w:rPr>
              <w:tab/>
            </w:r>
            <w:r w:rsidRPr="007D25B0">
              <w:rPr>
                <w:b/>
                <w:bCs/>
              </w:rPr>
              <w:tab/>
            </w:r>
            <w:r w:rsidRPr="007D25B0">
              <w:rPr>
                <w:b/>
                <w:bCs/>
              </w:rPr>
              <w:tab/>
            </w:r>
            <w:r w:rsidRPr="007D25B0">
              <w:rPr>
                <w:b/>
                <w:bCs/>
              </w:rPr>
              <w:tab/>
            </w:r>
            <w:proofErr w:type="spellStart"/>
            <w:r w:rsidRPr="007D25B0">
              <w:rPr>
                <w:b/>
                <w:bCs/>
              </w:rPr>
              <w:t>output_layer_flag</w:t>
            </w:r>
            <w:proofErr w:type="spellEnd"/>
            <w:r w:rsidRPr="007D25B0">
              <w:t>[ </w:t>
            </w:r>
            <w:proofErr w:type="spellStart"/>
            <w:r w:rsidRPr="007D25B0">
              <w:t>i</w:t>
            </w:r>
            <w:proofErr w:type="spellEnd"/>
            <w:r w:rsidRPr="007D25B0">
              <w:t> ]</w:t>
            </w:r>
            <w:r w:rsidRPr="007D25B0">
              <w:rPr>
                <w:bCs/>
              </w:rPr>
              <w:t>[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7D25B0">
              <w:t>u(1)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117F6F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trike/>
                <w:color w:val="FF0000"/>
                <w:lang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117F6F" w:rsidRDefault="00A26566" w:rsidP="00A26566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117F6F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strike/>
                <w:color w:val="FF0000"/>
                <w:lang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7D25B0">
              <w:rPr>
                <w:b/>
                <w:bCs/>
              </w:rPr>
              <w:t>profile_level_tier_idx</w:t>
            </w:r>
            <w:proofErr w:type="spellEnd"/>
            <w:r w:rsidRPr="007D25B0">
              <w:t>[ </w:t>
            </w:r>
            <w:proofErr w:type="spellStart"/>
            <w:r w:rsidRPr="007D25B0">
              <w:t>i</w:t>
            </w:r>
            <w:proofErr w:type="spellEnd"/>
            <w:r w:rsidRPr="007D25B0">
              <w:t>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117F6F" w:rsidRDefault="00A26566" w:rsidP="00A26566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</w:rPr>
            </w:pPr>
            <w:r w:rsidRPr="007D25B0">
              <w:rPr>
                <w:rFonts w:eastAsia="ＭＳ 明朝"/>
                <w:bCs/>
              </w:rPr>
              <w:t>u(v)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7D25B0">
              <w:rPr>
                <w:b/>
                <w:bCs/>
              </w:rPr>
              <w:tab/>
            </w:r>
            <w:r w:rsidRPr="007D25B0">
              <w:rPr>
                <w:bCs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101256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highlight w:val="cyan"/>
                <w:lang w:eastAsia="ko-KR"/>
              </w:rPr>
            </w:pPr>
            <w:r w:rsidRPr="00101256">
              <w:rPr>
                <w:rFonts w:eastAsia="Batang"/>
                <w:strike/>
                <w:color w:val="FF0000"/>
                <w:highlight w:val="cyan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strike/>
                <w:color w:val="FF0000"/>
                <w:highlight w:val="cyan"/>
                <w:lang w:eastAsia="ko-KR"/>
              </w:rPr>
              <w:t>rep_format_idx_present_flag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101256" w:rsidRDefault="00A26566" w:rsidP="00A26566">
            <w:pPr>
              <w:keepNext/>
              <w:spacing w:before="0" w:after="60"/>
              <w:rPr>
                <w:rFonts w:eastAsia="ＭＳ 明朝"/>
                <w:bCs/>
                <w:highlight w:val="cyan"/>
              </w:rPr>
            </w:pPr>
            <w:r w:rsidRPr="00101256">
              <w:rPr>
                <w:rFonts w:eastAsia="ＭＳ 明朝"/>
                <w:bCs/>
                <w:strike/>
                <w:color w:val="FF0000"/>
                <w:highlight w:val="cyan"/>
              </w:rPr>
              <w:t>u(1)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lang w:eastAsia="ko-KR"/>
              </w:rPr>
            </w:pPr>
            <w:r w:rsidRPr="007D25B0">
              <w:rPr>
                <w:rFonts w:eastAsia="Batang"/>
                <w:lang w:eastAsia="ko-KR"/>
              </w:rPr>
              <w:tab/>
              <w:t xml:space="preserve">if( </w:t>
            </w:r>
            <w:proofErr w:type="spellStart"/>
            <w:r w:rsidRPr="007D25B0">
              <w:rPr>
                <w:rFonts w:eastAsia="Batang"/>
                <w:lang w:eastAsia="ko-KR"/>
              </w:rPr>
              <w:t>rep_format_idx_present_flag</w:t>
            </w:r>
            <w:proofErr w:type="spellEnd"/>
            <w:r w:rsidRPr="007D25B0">
              <w:rPr>
                <w:rFonts w:eastAsia="Batang"/>
                <w:lang w:eastAsia="ko-KR"/>
              </w:rPr>
              <w:t xml:space="preserve">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lang w:eastAsia="ko-KR"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  <w:t>vps_num_rep_formats_minus1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7D25B0">
              <w:rPr>
                <w:rFonts w:eastAsia="ＭＳ 明朝"/>
                <w:bCs/>
              </w:rPr>
              <w:t>u(4)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lang w:eastAsia="ko-KR"/>
              </w:rPr>
            </w:pPr>
            <w:r w:rsidRPr="007D25B0">
              <w:rPr>
                <w:rFonts w:eastAsia="ＭＳ 明朝"/>
                <w:bCs/>
              </w:rPr>
              <w:tab/>
              <w:t xml:space="preserve">for( </w:t>
            </w:r>
            <w:proofErr w:type="spellStart"/>
            <w:r w:rsidRPr="007D25B0">
              <w:rPr>
                <w:rFonts w:eastAsia="ＭＳ 明朝"/>
                <w:bCs/>
              </w:rPr>
              <w:t>i</w:t>
            </w:r>
            <w:proofErr w:type="spellEnd"/>
            <w:r w:rsidRPr="007D25B0">
              <w:rPr>
                <w:rFonts w:eastAsia="ＭＳ 明朝"/>
                <w:bCs/>
              </w:rPr>
              <w:t xml:space="preserve"> = 0; </w:t>
            </w:r>
            <w:proofErr w:type="spellStart"/>
            <w:r w:rsidRPr="007D25B0">
              <w:rPr>
                <w:rFonts w:eastAsia="ＭＳ 明朝"/>
                <w:bCs/>
              </w:rPr>
              <w:t>i</w:t>
            </w:r>
            <w:proofErr w:type="spellEnd"/>
            <w:r w:rsidRPr="007D25B0">
              <w:rPr>
                <w:rFonts w:eastAsia="ＭＳ 明朝"/>
                <w:bCs/>
              </w:rPr>
              <w:t xml:space="preserve">  &lt;=  vps_num_rep_formats_minus1; </w:t>
            </w:r>
            <w:proofErr w:type="spellStart"/>
            <w:r w:rsidRPr="007D25B0">
              <w:rPr>
                <w:rFonts w:eastAsia="ＭＳ 明朝"/>
                <w:bCs/>
              </w:rPr>
              <w:t>i</w:t>
            </w:r>
            <w:proofErr w:type="spellEnd"/>
            <w:r w:rsidRPr="007D25B0">
              <w:rPr>
                <w:rFonts w:eastAsia="ＭＳ 明朝"/>
                <w:bCs/>
              </w:rPr>
              <w:t>++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117F6F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strike/>
                <w:color w:val="FF0000"/>
              </w:rPr>
            </w:pPr>
            <w:r w:rsidRPr="007D25B0">
              <w:rPr>
                <w:rFonts w:eastAsia="ＭＳ 明朝"/>
                <w:bCs/>
              </w:rPr>
              <w:tab/>
            </w:r>
            <w:r w:rsidRPr="007D25B0">
              <w:rPr>
                <w:rFonts w:eastAsia="ＭＳ 明朝"/>
                <w:bCs/>
              </w:rPr>
              <w:tab/>
            </w:r>
            <w:proofErr w:type="spellStart"/>
            <w:r w:rsidRPr="007D25B0">
              <w:rPr>
                <w:rFonts w:eastAsia="ＭＳ 明朝"/>
              </w:rPr>
              <w:t>rep_format</w:t>
            </w:r>
            <w:proofErr w:type="spellEnd"/>
            <w:r w:rsidRPr="007D25B0">
              <w:rPr>
                <w:rFonts w:eastAsia="ＭＳ 明朝"/>
              </w:rPr>
              <w:t>(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117F6F" w:rsidRDefault="00A26566" w:rsidP="00A26566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117F6F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strike/>
                <w:color w:val="FF0000"/>
              </w:rPr>
            </w:pPr>
            <w:r w:rsidRPr="007D25B0">
              <w:rPr>
                <w:rFonts w:eastAsia="ＭＳ 明朝"/>
                <w:bCs/>
              </w:rPr>
              <w:tab/>
              <w:t xml:space="preserve">if( </w:t>
            </w:r>
            <w:proofErr w:type="spellStart"/>
            <w:r w:rsidRPr="007D25B0">
              <w:rPr>
                <w:rFonts w:eastAsia="ＭＳ 明朝"/>
                <w:bCs/>
              </w:rPr>
              <w:t>rep_format_idx_present_flag</w:t>
            </w:r>
            <w:proofErr w:type="spellEnd"/>
            <w:r w:rsidRPr="007D25B0">
              <w:rPr>
                <w:rFonts w:eastAsia="ＭＳ 明朝"/>
                <w:bCs/>
              </w:rPr>
              <w:t xml:space="preserve"> )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117F6F" w:rsidRDefault="00A26566" w:rsidP="00A26566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</w:pPr>
            <w:r w:rsidRPr="007D25B0">
              <w:rPr>
                <w:rFonts w:eastAsia="ＭＳ 明朝"/>
                <w:bCs/>
              </w:rPr>
              <w:tab/>
            </w:r>
            <w:r w:rsidRPr="007D25B0">
              <w:rPr>
                <w:rFonts w:eastAsia="ＭＳ 明朝"/>
                <w:bCs/>
              </w:rPr>
              <w:tab/>
            </w:r>
            <w:r w:rsidRPr="007D25B0">
              <w:rPr>
                <w:rFonts w:eastAsia="ＭＳ 明朝"/>
              </w:rPr>
              <w:t xml:space="preserve">for( </w:t>
            </w:r>
            <w:proofErr w:type="spellStart"/>
            <w:r w:rsidRPr="007D25B0">
              <w:rPr>
                <w:rFonts w:eastAsia="ＭＳ 明朝"/>
              </w:rPr>
              <w:t>i</w:t>
            </w:r>
            <w:proofErr w:type="spellEnd"/>
            <w:r w:rsidRPr="007D25B0">
              <w:rPr>
                <w:rFonts w:eastAsia="ＭＳ 明朝"/>
              </w:rPr>
              <w:t xml:space="preserve"> = 1; </w:t>
            </w:r>
            <w:proofErr w:type="spellStart"/>
            <w:r w:rsidRPr="007D25B0">
              <w:rPr>
                <w:rFonts w:eastAsia="ＭＳ 明朝"/>
              </w:rPr>
              <w:t>i</w:t>
            </w:r>
            <w:proofErr w:type="spellEnd"/>
            <w:r w:rsidRPr="007D25B0">
              <w:rPr>
                <w:rFonts w:eastAsia="ＭＳ 明朝"/>
              </w:rPr>
              <w:t xml:space="preserve">  &lt;=  vps_max_layers_minus1; </w:t>
            </w:r>
            <w:proofErr w:type="spellStart"/>
            <w:r w:rsidRPr="007D25B0">
              <w:rPr>
                <w:rFonts w:eastAsia="ＭＳ 明朝"/>
              </w:rPr>
              <w:t>i</w:t>
            </w:r>
            <w:proofErr w:type="spellEnd"/>
            <w:r w:rsidRPr="007D25B0">
              <w:rPr>
                <w:rFonts w:eastAsia="ＭＳ 明朝"/>
              </w:rPr>
              <w:t>++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117F6F" w:rsidRDefault="00A26566" w:rsidP="00A26566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ＭＳ 明朝"/>
                <w:bCs/>
              </w:rPr>
              <w:tab/>
            </w:r>
            <w:r w:rsidRPr="007D25B0">
              <w:rPr>
                <w:rFonts w:eastAsia="ＭＳ 明朝"/>
                <w:bCs/>
              </w:rPr>
              <w:tab/>
            </w:r>
            <w:r w:rsidRPr="007D25B0">
              <w:rPr>
                <w:rFonts w:eastAsia="ＭＳ 明朝"/>
                <w:bCs/>
              </w:rPr>
              <w:tab/>
              <w:t>if( vps_num_rep_formats_minus1 &gt; 0 )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117F6F" w:rsidRDefault="00A26566" w:rsidP="00A26566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ＭＳ 明朝"/>
                <w:bCs/>
              </w:rPr>
              <w:tab/>
            </w:r>
            <w:r w:rsidRPr="007D25B0">
              <w:rPr>
                <w:rFonts w:eastAsia="ＭＳ 明朝"/>
                <w:bCs/>
              </w:rPr>
              <w:tab/>
            </w:r>
            <w:r w:rsidRPr="007D25B0">
              <w:rPr>
                <w:rFonts w:eastAsia="ＭＳ 明朝"/>
                <w:bCs/>
              </w:rPr>
              <w:tab/>
            </w:r>
            <w:r w:rsidRPr="007D25B0">
              <w:rPr>
                <w:rFonts w:eastAsia="ＭＳ 明朝"/>
                <w:bCs/>
              </w:rPr>
              <w:tab/>
            </w:r>
            <w:proofErr w:type="spellStart"/>
            <w:r w:rsidRPr="007D25B0">
              <w:rPr>
                <w:rFonts w:eastAsia="ＭＳ 明朝"/>
                <w:b/>
                <w:bCs/>
              </w:rPr>
              <w:t>vps_rep_format_idx</w:t>
            </w:r>
            <w:proofErr w:type="spellEnd"/>
            <w:r w:rsidRPr="007D25B0">
              <w:rPr>
                <w:rFonts w:eastAsia="ＭＳ 明朝"/>
                <w:bCs/>
              </w:rPr>
              <w:t>[ </w:t>
            </w:r>
            <w:proofErr w:type="spellStart"/>
            <w:r w:rsidRPr="007D25B0">
              <w:rPr>
                <w:rFonts w:eastAsia="ＭＳ 明朝"/>
                <w:bCs/>
              </w:rPr>
              <w:t>i</w:t>
            </w:r>
            <w:proofErr w:type="spellEnd"/>
            <w:r w:rsidRPr="007D25B0">
              <w:rPr>
                <w:rFonts w:eastAsia="ＭＳ 明朝"/>
                <w:bCs/>
              </w:rPr>
              <w:t>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Batang"/>
                <w:bCs/>
              </w:rPr>
            </w:pPr>
            <w:r w:rsidRPr="007D25B0">
              <w:rPr>
                <w:rFonts w:eastAsia="ＭＳ 明朝"/>
                <w:bCs/>
              </w:rPr>
              <w:t>u(4)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101256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highlight w:val="cyan"/>
              </w:rPr>
            </w:pPr>
            <w:r w:rsidRPr="00101256">
              <w:rPr>
                <w:rFonts w:eastAsia="Batang"/>
                <w:bCs/>
                <w:strike/>
                <w:color w:val="FF0000"/>
                <w:highlight w:val="cyan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strike/>
                <w:color w:val="FF0000"/>
                <w:highlight w:val="cyan"/>
                <w:lang w:eastAsia="ko-KR"/>
              </w:rPr>
              <w:t>max_one_active_ref_layer_flag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101256" w:rsidRDefault="00A26566" w:rsidP="00A26566">
            <w:pPr>
              <w:keepNext/>
              <w:spacing w:before="0" w:after="60"/>
              <w:rPr>
                <w:rFonts w:eastAsia="Batang"/>
                <w:bCs/>
                <w:highlight w:val="cyan"/>
              </w:rPr>
            </w:pPr>
            <w:r w:rsidRPr="00101256">
              <w:rPr>
                <w:rFonts w:eastAsia="ＭＳ 明朝"/>
                <w:bCs/>
                <w:strike/>
                <w:color w:val="FF0000"/>
                <w:highlight w:val="cyan"/>
              </w:rPr>
              <w:t>u(1)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101256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highlight w:val="cyan"/>
              </w:rPr>
            </w:pPr>
            <w:r w:rsidRPr="00101256">
              <w:rPr>
                <w:rFonts w:eastAsia="Batang"/>
                <w:b/>
                <w:bCs/>
                <w:strike/>
                <w:color w:val="FF0000"/>
                <w:highlight w:val="cyan"/>
                <w:lang w:eastAsia="ko-KR"/>
              </w:rPr>
              <w:tab/>
            </w:r>
            <w:proofErr w:type="spellStart"/>
            <w:r w:rsidRPr="00101256">
              <w:rPr>
                <w:rFonts w:eastAsia="Batang"/>
                <w:b/>
                <w:bCs/>
                <w:strike/>
                <w:color w:val="FF0000"/>
                <w:highlight w:val="cyan"/>
                <w:lang w:eastAsia="ko-KR"/>
              </w:rPr>
              <w:t>cross_layer_irap_aligned_flag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101256" w:rsidRDefault="00A26566" w:rsidP="00A26566">
            <w:pPr>
              <w:keepNext/>
              <w:spacing w:before="0" w:after="60"/>
              <w:rPr>
                <w:rFonts w:eastAsia="Batang"/>
                <w:bCs/>
                <w:highlight w:val="cyan"/>
              </w:rPr>
            </w:pPr>
            <w:r w:rsidRPr="00101256">
              <w:rPr>
                <w:rFonts w:eastAsia="ＭＳ 明朝"/>
                <w:bCs/>
                <w:strike/>
                <w:color w:val="FF0000"/>
                <w:highlight w:val="cyan"/>
              </w:rPr>
              <w:t>u(1)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bCs/>
              </w:rPr>
            </w:pPr>
            <w:r w:rsidRPr="007D25B0">
              <w:rPr>
                <w:b/>
                <w:bCs/>
              </w:rPr>
              <w:tab/>
              <w:t>direct_dep_type_len_minus2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Batang"/>
                <w:bCs/>
              </w:rPr>
            </w:pPr>
            <w:proofErr w:type="spellStart"/>
            <w:r w:rsidRPr="007D25B0">
              <w:rPr>
                <w:rFonts w:eastAsia="ＭＳ 明朝"/>
                <w:bCs/>
              </w:rPr>
              <w:t>ue</w:t>
            </w:r>
            <w:proofErr w:type="spellEnd"/>
            <w:r w:rsidRPr="007D25B0">
              <w:rPr>
                <w:rFonts w:eastAsia="ＭＳ 明朝"/>
                <w:bCs/>
              </w:rPr>
              <w:t>(v)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bCs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  <w:t xml:space="preserve">for(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= 1;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  &lt;=  vps_max_layers_minus1;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++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bCs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 xml:space="preserve">for( j = 0; j &lt;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 xml:space="preserve">; j++ )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bCs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 xml:space="preserve">if( 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direct_dependency_flag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[ 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 ][ j ]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bCs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 w:rsidRPr="007D25B0">
              <w:rPr>
                <w:rFonts w:eastAsia="Batang"/>
                <w:b/>
                <w:bCs/>
                <w:lang w:eastAsia="ko-KR"/>
              </w:rPr>
              <w:t>direct_dependency_type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[ 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 ][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Batang"/>
                <w:bCs/>
              </w:rPr>
            </w:pPr>
            <w:r w:rsidRPr="007D25B0">
              <w:rPr>
                <w:rFonts w:eastAsia="Batang"/>
                <w:bCs/>
              </w:rPr>
              <w:t>u(v)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101256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bCs/>
                <w:highlight w:val="cyan"/>
              </w:rPr>
            </w:pPr>
            <w:r w:rsidRPr="00101256">
              <w:rPr>
                <w:b/>
                <w:strike/>
                <w:color w:val="FF0000"/>
                <w:highlight w:val="cyan"/>
              </w:rPr>
              <w:tab/>
            </w:r>
            <w:proofErr w:type="spellStart"/>
            <w:r w:rsidRPr="00101256">
              <w:rPr>
                <w:b/>
                <w:strike/>
                <w:color w:val="FF0000"/>
                <w:highlight w:val="cyan"/>
                <w:lang w:val="en-CA"/>
              </w:rPr>
              <w:t>single_layer_for_non_irap_flag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101256" w:rsidRDefault="00A26566" w:rsidP="00A26566">
            <w:pPr>
              <w:keepNext/>
              <w:spacing w:before="0" w:after="60"/>
              <w:rPr>
                <w:rFonts w:eastAsia="ＭＳ 明朝"/>
                <w:bCs/>
                <w:highlight w:val="cyan"/>
              </w:rPr>
            </w:pPr>
            <w:r w:rsidRPr="00101256">
              <w:rPr>
                <w:rFonts w:eastAsia="ＭＳ 明朝"/>
                <w:bCs/>
                <w:strike/>
                <w:color w:val="FF0000"/>
                <w:highlight w:val="cyan"/>
              </w:rPr>
              <w:t>u(1)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101256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trike/>
                <w:color w:val="FF0000"/>
                <w:highlight w:val="cyan"/>
                <w:lang w:eastAsia="ko-KR"/>
              </w:rPr>
            </w:pPr>
            <w:r w:rsidRPr="00101256">
              <w:rPr>
                <w:b/>
                <w:strike/>
                <w:color w:val="FF0000"/>
                <w:highlight w:val="cyan"/>
              </w:rPr>
              <w:tab/>
            </w:r>
            <w:proofErr w:type="spellStart"/>
            <w:r w:rsidRPr="00101256">
              <w:rPr>
                <w:b/>
                <w:strike/>
                <w:color w:val="FF0000"/>
                <w:highlight w:val="cyan"/>
              </w:rPr>
              <w:t>vps_vui_present_flag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101256" w:rsidRDefault="00A26566" w:rsidP="00A26566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  <w:highlight w:val="cyan"/>
              </w:rPr>
            </w:pPr>
            <w:r w:rsidRPr="00101256">
              <w:rPr>
                <w:rFonts w:eastAsia="ＭＳ 明朝"/>
                <w:bCs/>
                <w:strike/>
                <w:color w:val="FF0000"/>
                <w:highlight w:val="cyan"/>
              </w:rPr>
              <w:t>u(1)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117F6F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strike/>
                <w:color w:val="FF0000"/>
                <w:lang w:eastAsia="ko-KR"/>
              </w:rPr>
            </w:pPr>
            <w:r w:rsidRPr="007D25B0">
              <w:tab/>
              <w:t xml:space="preserve">if( </w:t>
            </w:r>
            <w:proofErr w:type="spellStart"/>
            <w:r w:rsidRPr="007D25B0">
              <w:t>vps_vui_present_flag</w:t>
            </w:r>
            <w:proofErr w:type="spellEnd"/>
            <w:r w:rsidRPr="007D25B0"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117F6F" w:rsidRDefault="00A26566" w:rsidP="00A26566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  <w:t>while( !</w:t>
            </w:r>
            <w:proofErr w:type="spellStart"/>
            <w:r w:rsidRPr="007D25B0">
              <w:rPr>
                <w:rFonts w:eastAsia="Batang"/>
                <w:bCs/>
                <w:lang w:eastAsia="ko-KR"/>
              </w:rPr>
              <w:t>byte_aligned</w:t>
            </w:r>
            <w:proofErr w:type="spellEnd"/>
            <w:r w:rsidRPr="007D25B0">
              <w:rPr>
                <w:rFonts w:eastAsia="Batang"/>
                <w:bCs/>
                <w:lang w:eastAsia="ko-KR"/>
              </w:rPr>
              <w:t>( 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7D25B0">
              <w:rPr>
                <w:rFonts w:eastAsia="Batang"/>
                <w:b/>
                <w:bCs/>
                <w:lang w:eastAsia="ko-KR"/>
              </w:rPr>
              <w:t>vps_vui_alignment_bit_equal_to_one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  <w:r w:rsidRPr="007D25B0">
              <w:rPr>
                <w:rFonts w:eastAsia="Batang"/>
                <w:bCs/>
              </w:rPr>
              <w:t>u(1)</w:t>
            </w: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lang w:eastAsia="ko-KR"/>
              </w:rPr>
            </w:pPr>
            <w:r w:rsidRPr="007D25B0">
              <w:tab/>
            </w:r>
            <w:r w:rsidRPr="007D25B0">
              <w:tab/>
            </w:r>
            <w:proofErr w:type="spellStart"/>
            <w:r w:rsidRPr="007D25B0">
              <w:t>vps_vui</w:t>
            </w:r>
            <w:proofErr w:type="spellEnd"/>
            <w:r w:rsidRPr="007D25B0">
              <w:t>(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lang w:eastAsia="ko-KR"/>
              </w:rPr>
            </w:pPr>
            <w:r w:rsidRPr="007D25B0"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A26566" w:rsidRPr="007D25B0" w:rsidTr="00393AE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lang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66" w:rsidRPr="007D25B0" w:rsidRDefault="00A26566" w:rsidP="00A26566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</w:tbl>
    <w:p w:rsidR="006F6A84" w:rsidRPr="00A26566" w:rsidRDefault="006F6A84">
      <w:pPr>
        <w:rPr>
          <w:lang w:eastAsia="ja-JP"/>
        </w:rPr>
      </w:pPr>
    </w:p>
    <w:p w:rsidR="00C4127F" w:rsidRDefault="00C4127F" w:rsidP="00C4127F">
      <w:pPr>
        <w:rPr>
          <w:b/>
          <w:lang w:eastAsia="ja-JP"/>
        </w:rPr>
      </w:pPr>
      <w:r w:rsidRPr="00532DD0">
        <w:rPr>
          <w:rFonts w:hint="eastAsia"/>
          <w:b/>
          <w:highlight w:val="green"/>
          <w:lang w:eastAsia="ja-JP"/>
        </w:rPr>
        <w:t>// option 2)</w:t>
      </w:r>
    </w:p>
    <w:p w:rsidR="00C4127F" w:rsidRPr="007D25B0" w:rsidRDefault="00C4127F" w:rsidP="00C4127F">
      <w:pPr>
        <w:rPr>
          <w:rFonts w:eastAsia="Times New Roman"/>
          <w:b/>
        </w:rPr>
      </w:pPr>
      <w:r w:rsidRPr="007D25B0">
        <w:rPr>
          <w:b/>
          <w:bCs/>
        </w:rPr>
        <w:t>profile_ref_minus1</w:t>
      </w:r>
      <w:r w:rsidRPr="007D25B0">
        <w:rPr>
          <w:bCs/>
        </w:rPr>
        <w:t>[ </w:t>
      </w:r>
      <w:proofErr w:type="spellStart"/>
      <w:r w:rsidRPr="007D25B0">
        <w:rPr>
          <w:bCs/>
        </w:rPr>
        <w:t>i</w:t>
      </w:r>
      <w:proofErr w:type="spellEnd"/>
      <w:r w:rsidRPr="007D25B0">
        <w:rPr>
          <w:bCs/>
        </w:rPr>
        <w:t xml:space="preserve"> ] specifies that the profile and tier information for the </w:t>
      </w:r>
      <w:proofErr w:type="spellStart"/>
      <w:r w:rsidRPr="007D25B0">
        <w:rPr>
          <w:bCs/>
        </w:rPr>
        <w:t>i-th</w:t>
      </w:r>
      <w:proofErr w:type="spellEnd"/>
      <w:r w:rsidRPr="007D25B0">
        <w:rPr>
          <w:bCs/>
        </w:rPr>
        <w:t xml:space="preserve"> </w:t>
      </w:r>
      <w:proofErr w:type="spellStart"/>
      <w:r w:rsidRPr="007D25B0">
        <w:rPr>
          <w:bCs/>
        </w:rPr>
        <w:t>profile_tier_level</w:t>
      </w:r>
      <w:proofErr w:type="spellEnd"/>
      <w:r w:rsidRPr="007D25B0">
        <w:rPr>
          <w:bCs/>
        </w:rPr>
        <w:t>( ) syntax structure is inferred to be equal to the profile and tier information for the (profile</w:t>
      </w:r>
      <w:r w:rsidRPr="007D25B0" w:rsidDel="005951AD">
        <w:rPr>
          <w:bCs/>
        </w:rPr>
        <w:t xml:space="preserve"> </w:t>
      </w:r>
      <w:r w:rsidRPr="007D25B0">
        <w:rPr>
          <w:bCs/>
        </w:rPr>
        <w:t>_ref_minus1[ </w:t>
      </w:r>
      <w:proofErr w:type="spellStart"/>
      <w:r w:rsidRPr="007D25B0">
        <w:rPr>
          <w:bCs/>
        </w:rPr>
        <w:t>i</w:t>
      </w:r>
      <w:proofErr w:type="spellEnd"/>
      <w:r w:rsidRPr="007D25B0">
        <w:rPr>
          <w:bCs/>
        </w:rPr>
        <w:t> ] + 1)-</w:t>
      </w:r>
      <w:proofErr w:type="spellStart"/>
      <w:r w:rsidRPr="007D25B0">
        <w:rPr>
          <w:bCs/>
        </w:rPr>
        <w:t>th</w:t>
      </w:r>
      <w:proofErr w:type="spellEnd"/>
      <w:r w:rsidRPr="007D25B0">
        <w:rPr>
          <w:bCs/>
        </w:rPr>
        <w:t xml:space="preserve"> </w:t>
      </w:r>
      <w:proofErr w:type="spellStart"/>
      <w:r w:rsidRPr="008B0EE3">
        <w:rPr>
          <w:bCs/>
        </w:rPr>
        <w:t>profile_tier_level</w:t>
      </w:r>
      <w:proofErr w:type="spellEnd"/>
      <w:r w:rsidRPr="008B0EE3">
        <w:rPr>
          <w:bCs/>
        </w:rPr>
        <w:t xml:space="preserve">( ) </w:t>
      </w:r>
      <w:r w:rsidRPr="00532DD0">
        <w:rPr>
          <w:bCs/>
          <w:highlight w:val="green"/>
        </w:rPr>
        <w:t>syntax structure</w:t>
      </w:r>
      <w:r>
        <w:rPr>
          <w:bCs/>
        </w:rPr>
        <w:t xml:space="preserve"> </w:t>
      </w:r>
      <w:r w:rsidRPr="00532DD0">
        <w:rPr>
          <w:bCs/>
          <w:strike/>
          <w:color w:val="FF0000"/>
        </w:rPr>
        <w:t>layer set</w:t>
      </w:r>
      <w:r w:rsidRPr="007D25B0">
        <w:rPr>
          <w:bCs/>
        </w:rPr>
        <w:t>. The value of profile_ref_</w:t>
      </w:r>
      <w:proofErr w:type="gramStart"/>
      <w:r w:rsidRPr="007D25B0">
        <w:rPr>
          <w:bCs/>
        </w:rPr>
        <w:t>minus1[</w:t>
      </w:r>
      <w:proofErr w:type="gramEnd"/>
      <w:r w:rsidRPr="007D25B0">
        <w:rPr>
          <w:bCs/>
        </w:rPr>
        <w:t> </w:t>
      </w:r>
      <w:proofErr w:type="spellStart"/>
      <w:r w:rsidRPr="007D25B0">
        <w:rPr>
          <w:bCs/>
        </w:rPr>
        <w:t>i</w:t>
      </w:r>
      <w:proofErr w:type="spellEnd"/>
      <w:r w:rsidRPr="007D25B0">
        <w:rPr>
          <w:bCs/>
        </w:rPr>
        <w:t xml:space="preserve"> ] + 1 shall be less than </w:t>
      </w:r>
      <w:proofErr w:type="spellStart"/>
      <w:r w:rsidRPr="007D25B0">
        <w:rPr>
          <w:bCs/>
        </w:rPr>
        <w:t>i</w:t>
      </w:r>
      <w:proofErr w:type="spellEnd"/>
      <w:r w:rsidRPr="007D25B0">
        <w:rPr>
          <w:bCs/>
        </w:rPr>
        <w:t>.</w:t>
      </w:r>
    </w:p>
    <w:p w:rsidR="00692163" w:rsidRDefault="00692163">
      <w:pPr>
        <w:rPr>
          <w:lang w:val="en-CA" w:eastAsia="ja-JP"/>
        </w:rPr>
      </w:pPr>
    </w:p>
    <w:p w:rsidR="0010241B" w:rsidRDefault="00681446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Reference</w:t>
      </w:r>
    </w:p>
    <w:p w:rsidR="0010241B" w:rsidRDefault="0068317A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bookmarkStart w:id="32" w:name="_Ref347833522"/>
      <w:bookmarkStart w:id="33" w:name="_Ref338707177"/>
      <w:r>
        <w:rPr>
          <w:rFonts w:hint="eastAsia"/>
          <w:szCs w:val="22"/>
          <w:lang w:eastAsia="ja-JP"/>
        </w:rPr>
        <w:t>Y. Wang, et.al</w:t>
      </w:r>
      <w:r w:rsidR="00B135FF">
        <w:rPr>
          <w:rFonts w:hint="eastAsia"/>
          <w:szCs w:val="22"/>
          <w:lang w:eastAsia="ja-JP"/>
        </w:rPr>
        <w:t xml:space="preserve">, </w:t>
      </w:r>
      <w:r w:rsidR="00B135FF" w:rsidRPr="009E6EFE">
        <w:rPr>
          <w:szCs w:val="22"/>
        </w:rPr>
        <w:t>“</w:t>
      </w:r>
      <w:r>
        <w:rPr>
          <w:rFonts w:hint="eastAsia"/>
          <w:szCs w:val="24"/>
          <w:lang w:val="en-CA" w:eastAsia="ja-JP"/>
        </w:rPr>
        <w:t>AHG9: On VPS and SPS in HEVC 3DV and scalable extensions</w:t>
      </w:r>
      <w:r w:rsidR="00B135FF" w:rsidRPr="009E6EFE">
        <w:rPr>
          <w:szCs w:val="22"/>
        </w:rPr>
        <w:t>”, JCTVC-</w:t>
      </w:r>
      <w:r w:rsidR="00B135FF">
        <w:rPr>
          <w:rFonts w:hint="eastAsia"/>
          <w:szCs w:val="22"/>
          <w:lang w:eastAsia="ja-JP"/>
        </w:rPr>
        <w:t>M0268</w:t>
      </w:r>
      <w:r w:rsidR="00B135FF" w:rsidRPr="009E6EFE">
        <w:rPr>
          <w:szCs w:val="22"/>
        </w:rPr>
        <w:t xml:space="preserve">, </w:t>
      </w:r>
      <w:r w:rsidR="00B135FF">
        <w:rPr>
          <w:rFonts w:hint="eastAsia"/>
          <w:szCs w:val="22"/>
          <w:lang w:eastAsia="ja-JP"/>
        </w:rPr>
        <w:t>Incheon</w:t>
      </w:r>
      <w:r w:rsidR="00B135FF" w:rsidRPr="00506D90">
        <w:rPr>
          <w:szCs w:val="22"/>
        </w:rPr>
        <w:t xml:space="preserve">, </w:t>
      </w:r>
      <w:r w:rsidR="00B135FF">
        <w:rPr>
          <w:rFonts w:hint="eastAsia"/>
          <w:szCs w:val="22"/>
          <w:lang w:eastAsia="ja-JP"/>
        </w:rPr>
        <w:t>KR</w:t>
      </w:r>
      <w:r w:rsidR="00B135FF" w:rsidRPr="00506D90">
        <w:rPr>
          <w:szCs w:val="22"/>
        </w:rPr>
        <w:t xml:space="preserve">, </w:t>
      </w:r>
      <w:r w:rsidR="00B135FF" w:rsidRPr="009E6EFE">
        <w:rPr>
          <w:szCs w:val="22"/>
        </w:rPr>
        <w:t>1</w:t>
      </w:r>
      <w:r w:rsidR="00B135FF">
        <w:rPr>
          <w:rFonts w:hint="eastAsia"/>
          <w:szCs w:val="22"/>
          <w:lang w:eastAsia="ja-JP"/>
        </w:rPr>
        <w:t>8</w:t>
      </w:r>
      <w:r w:rsidR="00B135FF" w:rsidRPr="009E6EFE">
        <w:rPr>
          <w:szCs w:val="22"/>
        </w:rPr>
        <w:t>–2</w:t>
      </w:r>
      <w:r w:rsidR="00B135FF">
        <w:rPr>
          <w:rFonts w:hint="eastAsia"/>
          <w:szCs w:val="22"/>
          <w:lang w:eastAsia="ja-JP"/>
        </w:rPr>
        <w:t>6</w:t>
      </w:r>
      <w:r w:rsidR="00B135FF" w:rsidRPr="009E6EFE">
        <w:rPr>
          <w:szCs w:val="22"/>
        </w:rPr>
        <w:t xml:space="preserve"> </w:t>
      </w:r>
      <w:r w:rsidR="00B135FF">
        <w:rPr>
          <w:rFonts w:hint="eastAsia"/>
          <w:szCs w:val="22"/>
          <w:lang w:eastAsia="ja-JP"/>
        </w:rPr>
        <w:t>Apr.</w:t>
      </w:r>
      <w:r w:rsidR="00B135FF" w:rsidRPr="009E6EFE">
        <w:rPr>
          <w:szCs w:val="22"/>
        </w:rPr>
        <w:t xml:space="preserve"> 2013.</w:t>
      </w:r>
    </w:p>
    <w:p w:rsidR="00681446" w:rsidRDefault="00681446" w:rsidP="00681446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r>
        <w:rPr>
          <w:rFonts w:hint="eastAsia"/>
          <w:szCs w:val="22"/>
          <w:lang w:val="en-CA" w:eastAsia="ja-JP"/>
        </w:rPr>
        <w:t>J. Chen, et.al</w:t>
      </w:r>
      <w:r>
        <w:rPr>
          <w:rFonts w:hint="eastAsia"/>
          <w:szCs w:val="22"/>
          <w:lang w:eastAsia="ja-JP"/>
        </w:rPr>
        <w:t xml:space="preserve">, </w:t>
      </w:r>
      <w:r w:rsidRPr="009E6EFE">
        <w:rPr>
          <w:szCs w:val="22"/>
        </w:rPr>
        <w:t>“</w:t>
      </w:r>
      <w:r>
        <w:rPr>
          <w:rFonts w:hint="eastAsia"/>
          <w:szCs w:val="22"/>
          <w:lang w:eastAsia="ja-JP"/>
        </w:rPr>
        <w:t xml:space="preserve">SHVC </w:t>
      </w:r>
      <w:r w:rsidR="007A797A">
        <w:rPr>
          <w:rFonts w:hint="eastAsia"/>
          <w:szCs w:val="22"/>
          <w:lang w:eastAsia="ja-JP"/>
        </w:rPr>
        <w:t>Draft 3</w:t>
      </w:r>
      <w:r w:rsidRPr="009E6EFE">
        <w:rPr>
          <w:szCs w:val="22"/>
        </w:rPr>
        <w:t>”, JCTVC-</w:t>
      </w:r>
      <w:r w:rsidR="007A797A">
        <w:rPr>
          <w:rFonts w:hint="eastAsia"/>
          <w:szCs w:val="22"/>
          <w:lang w:eastAsia="ja-JP"/>
        </w:rPr>
        <w:t>N</w:t>
      </w:r>
      <w:r>
        <w:rPr>
          <w:rFonts w:hint="eastAsia"/>
          <w:szCs w:val="22"/>
          <w:lang w:eastAsia="ja-JP"/>
        </w:rPr>
        <w:t>1008</w:t>
      </w:r>
      <w:r w:rsidRPr="009E6EFE">
        <w:rPr>
          <w:szCs w:val="22"/>
        </w:rPr>
        <w:t xml:space="preserve">, </w:t>
      </w:r>
      <w:r w:rsidR="007A797A">
        <w:rPr>
          <w:rFonts w:hint="eastAsia"/>
          <w:szCs w:val="22"/>
          <w:lang w:eastAsia="ja-JP"/>
        </w:rPr>
        <w:t>Vienna</w:t>
      </w:r>
      <w:r w:rsidRPr="00506D90">
        <w:rPr>
          <w:szCs w:val="22"/>
        </w:rPr>
        <w:t xml:space="preserve">, </w:t>
      </w:r>
      <w:r w:rsidR="007A797A">
        <w:rPr>
          <w:rFonts w:hint="eastAsia"/>
          <w:szCs w:val="22"/>
          <w:lang w:eastAsia="ja-JP"/>
        </w:rPr>
        <w:t>AT</w:t>
      </w:r>
      <w:r w:rsidRPr="00506D90">
        <w:rPr>
          <w:szCs w:val="22"/>
        </w:rPr>
        <w:t xml:space="preserve">, </w:t>
      </w:r>
      <w:r w:rsidR="007A797A">
        <w:rPr>
          <w:rFonts w:hint="eastAsia"/>
          <w:szCs w:val="22"/>
          <w:lang w:eastAsia="ja-JP"/>
        </w:rPr>
        <w:t>25 July</w:t>
      </w:r>
      <w:r w:rsidRPr="009E6EFE">
        <w:rPr>
          <w:szCs w:val="22"/>
        </w:rPr>
        <w:t>–2</w:t>
      </w:r>
      <w:r w:rsidR="007A797A">
        <w:rPr>
          <w:rFonts w:hint="eastAsia"/>
          <w:szCs w:val="22"/>
          <w:lang w:eastAsia="ja-JP"/>
        </w:rPr>
        <w:t xml:space="preserve"> Aug. </w:t>
      </w:r>
      <w:r w:rsidRPr="009E6EFE">
        <w:rPr>
          <w:szCs w:val="22"/>
        </w:rPr>
        <w:t>2013.</w:t>
      </w:r>
      <w:bookmarkEnd w:id="32"/>
    </w:p>
    <w:p w:rsidR="00E13F66" w:rsidRDefault="00E13F66" w:rsidP="00681446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bookmarkStart w:id="34" w:name="_Ref347833518"/>
      <w:r>
        <w:rPr>
          <w:rFonts w:hint="eastAsia"/>
          <w:szCs w:val="22"/>
          <w:lang w:eastAsia="ja-JP"/>
        </w:rPr>
        <w:t>G.</w:t>
      </w:r>
      <w:r w:rsidR="00E418D1">
        <w:rPr>
          <w:rFonts w:hint="eastAsia"/>
          <w:szCs w:val="22"/>
          <w:lang w:eastAsia="ja-JP"/>
        </w:rPr>
        <w:t xml:space="preserve"> </w:t>
      </w:r>
      <w:r>
        <w:rPr>
          <w:rFonts w:hint="eastAsia"/>
          <w:szCs w:val="22"/>
          <w:lang w:eastAsia="ja-JP"/>
        </w:rPr>
        <w:t xml:space="preserve">Tech, et.al, </w:t>
      </w:r>
      <w:r>
        <w:rPr>
          <w:szCs w:val="22"/>
          <w:lang w:eastAsia="ja-JP"/>
        </w:rPr>
        <w:t>“</w:t>
      </w:r>
      <w:r>
        <w:rPr>
          <w:rFonts w:hint="eastAsia"/>
          <w:szCs w:val="22"/>
          <w:lang w:eastAsia="ja-JP"/>
        </w:rPr>
        <w:t>MV-HEVC Draft Text 5</w:t>
      </w:r>
      <w:r>
        <w:rPr>
          <w:szCs w:val="22"/>
          <w:lang w:eastAsia="ja-JP"/>
        </w:rPr>
        <w:t>”</w:t>
      </w:r>
      <w:r w:rsidR="00015268">
        <w:rPr>
          <w:rFonts w:hint="eastAsia"/>
          <w:szCs w:val="22"/>
          <w:lang w:eastAsia="ja-JP"/>
        </w:rPr>
        <w:t>, JCT3V-E1004, Vienna, AT, 27 July</w:t>
      </w:r>
      <w:r w:rsidR="00015268" w:rsidRPr="009E6EFE">
        <w:rPr>
          <w:szCs w:val="22"/>
        </w:rPr>
        <w:t>–2</w:t>
      </w:r>
      <w:r w:rsidR="00015268">
        <w:rPr>
          <w:rFonts w:hint="eastAsia"/>
          <w:szCs w:val="22"/>
          <w:lang w:eastAsia="ja-JP"/>
        </w:rPr>
        <w:t xml:space="preserve"> Aug. </w:t>
      </w:r>
      <w:r w:rsidR="00015268" w:rsidRPr="009E6EFE">
        <w:rPr>
          <w:szCs w:val="22"/>
        </w:rPr>
        <w:t>2013</w:t>
      </w:r>
      <w:r w:rsidR="00015268">
        <w:rPr>
          <w:rFonts w:hint="eastAsia"/>
          <w:szCs w:val="22"/>
          <w:lang w:eastAsia="ja-JP"/>
        </w:rPr>
        <w:t xml:space="preserve">. </w:t>
      </w:r>
    </w:p>
    <w:bookmarkEnd w:id="33"/>
    <w:bookmarkEnd w:id="34"/>
    <w:p w:rsidR="0010241B" w:rsidRDefault="0010241B">
      <w:pPr>
        <w:rPr>
          <w:lang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500F54" w:rsidP="009234A5">
      <w:pPr>
        <w:jc w:val="both"/>
        <w:rPr>
          <w:szCs w:val="22"/>
          <w:lang w:val="en-CA"/>
        </w:rPr>
      </w:pPr>
      <w:r w:rsidRPr="00500F54">
        <w:rPr>
          <w:b/>
          <w:szCs w:val="22"/>
          <w:lang w:val="en-CA" w:eastAsia="ja-JP"/>
        </w:rPr>
        <w:t xml:space="preserve">SHARP </w:t>
      </w:r>
      <w:r w:rsidRPr="00500F54">
        <w:rPr>
          <w:b/>
          <w:szCs w:val="22"/>
          <w:lang w:val="en-CA"/>
        </w:rPr>
        <w:t>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1C1" w:rsidRDefault="00A611C1">
      <w:r>
        <w:separator/>
      </w:r>
    </w:p>
  </w:endnote>
  <w:endnote w:type="continuationSeparator" w:id="0">
    <w:p w:rsidR="00A611C1" w:rsidRDefault="00A61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1C1" w:rsidRDefault="00A611C1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4B241C">
      <w:rPr>
        <w:rStyle w:val="a5"/>
        <w:noProof/>
      </w:rPr>
      <w:t>8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>
      <w:rPr>
        <w:rStyle w:val="a5"/>
        <w:noProof/>
      </w:rPr>
      <w:t>2013-10-16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1C1" w:rsidRDefault="00A611C1">
      <w:r>
        <w:separator/>
      </w:r>
    </w:p>
  </w:footnote>
  <w:footnote w:type="continuationSeparator" w:id="0">
    <w:p w:rsidR="00A611C1" w:rsidRDefault="00A611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E16640"/>
    <w:multiLevelType w:val="hybridMultilevel"/>
    <w:tmpl w:val="DCB81BDC"/>
    <w:lvl w:ilvl="0" w:tplc="BB8215C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F1C37"/>
    <w:multiLevelType w:val="hybridMultilevel"/>
    <w:tmpl w:val="5262D2EE"/>
    <w:lvl w:ilvl="0" w:tplc="1DA491AC">
      <w:start w:val="1"/>
      <w:numFmt w:val="lowerLetter"/>
      <w:lvlText w:val="%1)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15E3E24"/>
    <w:multiLevelType w:val="hybridMultilevel"/>
    <w:tmpl w:val="9D960B66"/>
    <w:lvl w:ilvl="0" w:tplc="1DA491AC">
      <w:start w:val="1"/>
      <w:numFmt w:val="lowerLetter"/>
      <w:lvlText w:val="%1)"/>
      <w:lvlJc w:val="left"/>
      <w:pPr>
        <w:ind w:left="11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44B7F6C"/>
    <w:multiLevelType w:val="hybridMultilevel"/>
    <w:tmpl w:val="B87C18E0"/>
    <w:lvl w:ilvl="0" w:tplc="30EC58F2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29D765A5"/>
    <w:multiLevelType w:val="hybridMultilevel"/>
    <w:tmpl w:val="495252F4"/>
    <w:lvl w:ilvl="0" w:tplc="1DA491AC">
      <w:start w:val="1"/>
      <w:numFmt w:val="lowerLetter"/>
      <w:lvlText w:val="%1)"/>
      <w:lvlJc w:val="left"/>
      <w:pPr>
        <w:ind w:left="78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>
    <w:nsid w:val="2AAB1C5F"/>
    <w:multiLevelType w:val="hybridMultilevel"/>
    <w:tmpl w:val="CDB2A5BC"/>
    <w:lvl w:ilvl="0" w:tplc="05CA8834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2DB53610"/>
    <w:multiLevelType w:val="hybridMultilevel"/>
    <w:tmpl w:val="86D4083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30D21871"/>
    <w:multiLevelType w:val="hybridMultilevel"/>
    <w:tmpl w:val="D1E4D3F6"/>
    <w:lvl w:ilvl="0" w:tplc="1C5EB1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2B22ED"/>
    <w:multiLevelType w:val="multilevel"/>
    <w:tmpl w:val="23028C40"/>
    <w:lvl w:ilvl="0">
      <w:start w:val="1"/>
      <w:numFmt w:val="decimal"/>
      <w:pStyle w:val="3H0"/>
      <w:lvlText w:val="F.%1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2"/>
      </w:rPr>
    </w:lvl>
    <w:lvl w:ilvl="1">
      <w:start w:val="1"/>
      <w:numFmt w:val="decimal"/>
      <w:pStyle w:val="3H1"/>
      <w:lvlText w:val="F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F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F.%1.%2.%3.%4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F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F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lvlText w:val="F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lvlText w:val="F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lvlText w:val="F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5">
    <w:nsid w:val="3F2234AC"/>
    <w:multiLevelType w:val="hybridMultilevel"/>
    <w:tmpl w:val="AFC49F2E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>
    <w:nsid w:val="4B293A30"/>
    <w:multiLevelType w:val="hybridMultilevel"/>
    <w:tmpl w:val="33B88E14"/>
    <w:lvl w:ilvl="0" w:tplc="EC10D8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>
    <w:nsid w:val="4DD51BB9"/>
    <w:multiLevelType w:val="hybridMultilevel"/>
    <w:tmpl w:val="543E2E7A"/>
    <w:lvl w:ilvl="0" w:tplc="2C0660D6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7F67E3"/>
    <w:multiLevelType w:val="hybridMultilevel"/>
    <w:tmpl w:val="38F0C7BA"/>
    <w:lvl w:ilvl="0" w:tplc="C69AA78C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0B62225"/>
    <w:multiLevelType w:val="hybridMultilevel"/>
    <w:tmpl w:val="69182264"/>
    <w:lvl w:ilvl="0" w:tplc="9F761D14">
      <w:start w:val="8"/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  <w:lang w:val="en-C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2">
    <w:nsid w:val="51D3612D"/>
    <w:multiLevelType w:val="hybridMultilevel"/>
    <w:tmpl w:val="A1C2FA58"/>
    <w:lvl w:ilvl="0" w:tplc="41F4B09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52931186"/>
    <w:multiLevelType w:val="hybridMultilevel"/>
    <w:tmpl w:val="E5E082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F66B42"/>
    <w:multiLevelType w:val="hybridMultilevel"/>
    <w:tmpl w:val="A03E053A"/>
    <w:lvl w:ilvl="0" w:tplc="3B28EA06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5D844FC6"/>
    <w:multiLevelType w:val="hybridMultilevel"/>
    <w:tmpl w:val="6E841CE2"/>
    <w:lvl w:ilvl="0" w:tplc="7E5048F0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7">
    <w:nsid w:val="667A178D"/>
    <w:multiLevelType w:val="hybridMultilevel"/>
    <w:tmpl w:val="53463CFC"/>
    <w:lvl w:ilvl="0" w:tplc="04090015">
      <w:start w:val="1"/>
      <w:numFmt w:val="upperLetter"/>
      <w:lvlText w:val="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>
    <w:nsid w:val="68537AB8"/>
    <w:multiLevelType w:val="hybridMultilevel"/>
    <w:tmpl w:val="6114B5EC"/>
    <w:lvl w:ilvl="0" w:tplc="9F761D14">
      <w:start w:val="8"/>
      <w:numFmt w:val="bullet"/>
      <w:lvlText w:val="・"/>
      <w:lvlJc w:val="left"/>
      <w:pPr>
        <w:ind w:left="1140" w:hanging="420"/>
      </w:pPr>
      <w:rPr>
        <w:rFonts w:ascii="ＭＳ 明朝" w:eastAsia="ＭＳ 明朝" w:hAnsi="ＭＳ 明朝" w:cs="Times New Roman" w:hint="eastAsia"/>
        <w:lang w:val="en-CA"/>
      </w:rPr>
    </w:lvl>
    <w:lvl w:ilvl="1" w:tplc="0409000B" w:tentative="1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</w:abstractNum>
  <w:abstractNum w:abstractNumId="2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0">
    <w:nsid w:val="6E4C1C3B"/>
    <w:multiLevelType w:val="multilevel"/>
    <w:tmpl w:val="FC666F30"/>
    <w:lvl w:ilvl="0">
      <w:start w:val="3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A6A6A6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  <w:b/>
        <w:i w:val="0"/>
      </w:rPr>
    </w:lvl>
    <w:lvl w:ilvl="3">
      <w:start w:val="1"/>
      <w:numFmt w:val="decimal"/>
      <w:pStyle w:val="Annex4"/>
      <w:lvlText w:val="%1.%2.%3.%4"/>
      <w:lvlJc w:val="left"/>
      <w:pPr>
        <w:tabs>
          <w:tab w:val="num" w:pos="1146"/>
        </w:tabs>
        <w:ind w:left="2154" w:hanging="1728"/>
      </w:pPr>
      <w:rPr>
        <w:rFonts w:cs="Times New Roman" w:hint="default"/>
      </w:rPr>
    </w:lvl>
    <w:lvl w:ilvl="4">
      <w:start w:val="1"/>
      <w:numFmt w:val="decimal"/>
      <w:pStyle w:val="Annex5"/>
      <w:lvlText w:val="%1.%2.%3.%4.%5"/>
      <w:lvlJc w:val="left"/>
      <w:pPr>
        <w:tabs>
          <w:tab w:val="num" w:pos="1170"/>
        </w:tabs>
        <w:ind w:left="2682" w:hanging="2232"/>
      </w:pPr>
      <w:rPr>
        <w:rFonts w:cs="Times New Roman" w:hint="default"/>
        <w:lang w:val="en-GB"/>
      </w:rPr>
    </w:lvl>
    <w:lvl w:ilvl="5">
      <w:start w:val="1"/>
      <w:numFmt w:val="decimal"/>
      <w:pStyle w:val="Annex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1">
    <w:nsid w:val="6FB37382"/>
    <w:multiLevelType w:val="hybridMultilevel"/>
    <w:tmpl w:val="0396E406"/>
    <w:lvl w:ilvl="0" w:tplc="04090015">
      <w:start w:val="1"/>
      <w:numFmt w:val="upperLetter"/>
      <w:lvlText w:val="%1)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2">
    <w:nsid w:val="6FDE5661"/>
    <w:multiLevelType w:val="hybridMultilevel"/>
    <w:tmpl w:val="D1E4D3F6"/>
    <w:lvl w:ilvl="0" w:tplc="1C5EB1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>
    <w:nsid w:val="7C8D13DA"/>
    <w:multiLevelType w:val="hybridMultilevel"/>
    <w:tmpl w:val="44E22752"/>
    <w:lvl w:ilvl="0" w:tplc="CE6A70B2">
      <w:start w:val="1"/>
      <w:numFmt w:val="lowerLetter"/>
      <w:lvlText w:val="%1)"/>
      <w:lvlJc w:val="left"/>
      <w:pPr>
        <w:ind w:left="780" w:hanging="420"/>
      </w:pPr>
      <w:rPr>
        <w:rFonts w:cs="Times New Roman"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24"/>
  </w:num>
  <w:num w:numId="4">
    <w:abstractNumId w:val="18"/>
  </w:num>
  <w:num w:numId="5">
    <w:abstractNumId w:val="19"/>
  </w:num>
  <w:num w:numId="6">
    <w:abstractNumId w:val="7"/>
  </w:num>
  <w:num w:numId="7">
    <w:abstractNumId w:val="13"/>
  </w:num>
  <w:num w:numId="8">
    <w:abstractNumId w:val="7"/>
  </w:num>
  <w:num w:numId="9">
    <w:abstractNumId w:val="2"/>
  </w:num>
  <w:num w:numId="10">
    <w:abstractNumId w:val="6"/>
  </w:num>
  <w:num w:numId="11">
    <w:abstractNumId w:val="3"/>
  </w:num>
  <w:num w:numId="12">
    <w:abstractNumId w:val="20"/>
  </w:num>
  <w:num w:numId="13">
    <w:abstractNumId w:val="21"/>
  </w:num>
  <w:num w:numId="14">
    <w:abstractNumId w:val="16"/>
  </w:num>
  <w:num w:numId="15">
    <w:abstractNumId w:val="28"/>
  </w:num>
  <w:num w:numId="16">
    <w:abstractNumId w:val="31"/>
  </w:num>
  <w:num w:numId="17">
    <w:abstractNumId w:val="5"/>
  </w:num>
  <w:num w:numId="18">
    <w:abstractNumId w:val="4"/>
  </w:num>
  <w:num w:numId="19">
    <w:abstractNumId w:val="27"/>
  </w:num>
  <w:num w:numId="20">
    <w:abstractNumId w:val="25"/>
  </w:num>
  <w:num w:numId="21">
    <w:abstractNumId w:val="8"/>
  </w:num>
  <w:num w:numId="22">
    <w:abstractNumId w:val="33"/>
  </w:num>
  <w:num w:numId="23">
    <w:abstractNumId w:val="14"/>
    <w:lvlOverride w:ilvl="0">
      <w:lvl w:ilvl="0">
        <w:start w:val="1"/>
        <w:numFmt w:val="decimal"/>
        <w:pStyle w:val="3H0"/>
        <w:lvlText w:val="F.%1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2"/>
        </w:rPr>
      </w:lvl>
    </w:lvlOverride>
    <w:lvlOverride w:ilvl="1">
      <w:lvl w:ilvl="1">
        <w:start w:val="1"/>
        <w:numFmt w:val="decimal"/>
        <w:pStyle w:val="3H1"/>
        <w:lvlText w:val="F.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  <w:lvlOverride w:ilvl="2">
      <w:lvl w:ilvl="2">
        <w:start w:val="1"/>
        <w:numFmt w:val="decimal"/>
        <w:pStyle w:val="3H2"/>
        <w:lvlText w:val="F.%1.%2.%3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lvl w:ilvl="3">
        <w:start w:val="1"/>
        <w:numFmt w:val="decimal"/>
        <w:pStyle w:val="3H3"/>
        <w:lvlText w:val="F.%1.%2.%3.%4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lvl w:ilvl="4">
        <w:start w:val="1"/>
        <w:numFmt w:val="decimal"/>
        <w:pStyle w:val="3H4"/>
        <w:lvlText w:val="F.%1.%2.%3.%4.%5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lvl w:ilvl="5">
        <w:start w:val="1"/>
        <w:numFmt w:val="decimal"/>
        <w:pStyle w:val="3H5"/>
        <w:lvlText w:val="F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lvl w:ilvl="6">
        <w:start w:val="1"/>
        <w:numFmt w:val="decimal"/>
        <w:lvlText w:val="F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lvl w:ilvl="7">
        <w:start w:val="1"/>
        <w:numFmt w:val="decimal"/>
        <w:lvlText w:val="F.%1.%2.%3.%4.%5.%6.%7.%8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8">
      <w:lvl w:ilvl="8">
        <w:start w:val="1"/>
        <w:numFmt w:val="decimal"/>
        <w:lvlText w:val="F.%1.%2.%3.%4.%5.%6.%7.%8.%9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</w:num>
  <w:num w:numId="24">
    <w:abstractNumId w:val="30"/>
  </w:num>
  <w:num w:numId="25">
    <w:abstractNumId w:val="15"/>
  </w:num>
  <w:num w:numId="26">
    <w:abstractNumId w:val="17"/>
  </w:num>
  <w:num w:numId="27">
    <w:abstractNumId w:val="9"/>
  </w:num>
  <w:num w:numId="28">
    <w:abstractNumId w:val="22"/>
  </w:num>
  <w:num w:numId="29">
    <w:abstractNumId w:val="26"/>
  </w:num>
  <w:num w:numId="30">
    <w:abstractNumId w:val="10"/>
  </w:num>
  <w:num w:numId="31">
    <w:abstractNumId w:val="7"/>
  </w:num>
  <w:num w:numId="32">
    <w:abstractNumId w:val="12"/>
  </w:num>
  <w:num w:numId="33">
    <w:abstractNumId w:val="11"/>
  </w:num>
  <w:num w:numId="34">
    <w:abstractNumId w:val="23"/>
  </w:num>
  <w:num w:numId="35">
    <w:abstractNumId w:val="1"/>
  </w:num>
  <w:num w:numId="36">
    <w:abstractNumId w:val="3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筑波健史/主事">
    <w15:presenceInfo w15:providerId="AD" w15:userId="S-1-5-21-220523388-1677128483-725345543-988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6E9"/>
    <w:rsid w:val="000024AD"/>
    <w:rsid w:val="00002F91"/>
    <w:rsid w:val="000039F2"/>
    <w:rsid w:val="00007434"/>
    <w:rsid w:val="00007E27"/>
    <w:rsid w:val="00010EA3"/>
    <w:rsid w:val="000114FF"/>
    <w:rsid w:val="00014673"/>
    <w:rsid w:val="00015268"/>
    <w:rsid w:val="000177AC"/>
    <w:rsid w:val="00021F75"/>
    <w:rsid w:val="00026AA0"/>
    <w:rsid w:val="00031155"/>
    <w:rsid w:val="000329DE"/>
    <w:rsid w:val="000340E2"/>
    <w:rsid w:val="00036216"/>
    <w:rsid w:val="00036B1D"/>
    <w:rsid w:val="00037605"/>
    <w:rsid w:val="00037647"/>
    <w:rsid w:val="00040FB7"/>
    <w:rsid w:val="00041D87"/>
    <w:rsid w:val="00041DB9"/>
    <w:rsid w:val="00042041"/>
    <w:rsid w:val="0004284F"/>
    <w:rsid w:val="000458BC"/>
    <w:rsid w:val="00045C41"/>
    <w:rsid w:val="00046C03"/>
    <w:rsid w:val="00047458"/>
    <w:rsid w:val="00053B1B"/>
    <w:rsid w:val="00053EBA"/>
    <w:rsid w:val="00060CA1"/>
    <w:rsid w:val="00061A62"/>
    <w:rsid w:val="00065E46"/>
    <w:rsid w:val="00067D11"/>
    <w:rsid w:val="00072ECB"/>
    <w:rsid w:val="0007614F"/>
    <w:rsid w:val="00077DE7"/>
    <w:rsid w:val="000805AF"/>
    <w:rsid w:val="00081C5A"/>
    <w:rsid w:val="0008512B"/>
    <w:rsid w:val="00095315"/>
    <w:rsid w:val="0009734C"/>
    <w:rsid w:val="000A0C76"/>
    <w:rsid w:val="000A166F"/>
    <w:rsid w:val="000A31FD"/>
    <w:rsid w:val="000A4830"/>
    <w:rsid w:val="000A5830"/>
    <w:rsid w:val="000A6709"/>
    <w:rsid w:val="000B14D8"/>
    <w:rsid w:val="000B17DD"/>
    <w:rsid w:val="000B1C6B"/>
    <w:rsid w:val="000B2447"/>
    <w:rsid w:val="000B3120"/>
    <w:rsid w:val="000B4FF9"/>
    <w:rsid w:val="000B5329"/>
    <w:rsid w:val="000B6767"/>
    <w:rsid w:val="000B6936"/>
    <w:rsid w:val="000B75F8"/>
    <w:rsid w:val="000C02AF"/>
    <w:rsid w:val="000C09AC"/>
    <w:rsid w:val="000C111A"/>
    <w:rsid w:val="000C202B"/>
    <w:rsid w:val="000C64EE"/>
    <w:rsid w:val="000D0D9F"/>
    <w:rsid w:val="000D2349"/>
    <w:rsid w:val="000D2434"/>
    <w:rsid w:val="000D5366"/>
    <w:rsid w:val="000E00F3"/>
    <w:rsid w:val="000E2670"/>
    <w:rsid w:val="000E3034"/>
    <w:rsid w:val="000E6C6A"/>
    <w:rsid w:val="000F0131"/>
    <w:rsid w:val="000F104D"/>
    <w:rsid w:val="000F1233"/>
    <w:rsid w:val="000F158C"/>
    <w:rsid w:val="000F4E09"/>
    <w:rsid w:val="0010097D"/>
    <w:rsid w:val="00101256"/>
    <w:rsid w:val="00102379"/>
    <w:rsid w:val="0010241B"/>
    <w:rsid w:val="00102F3D"/>
    <w:rsid w:val="00103D91"/>
    <w:rsid w:val="0011379C"/>
    <w:rsid w:val="00114B22"/>
    <w:rsid w:val="00117F6F"/>
    <w:rsid w:val="00121AFC"/>
    <w:rsid w:val="00124659"/>
    <w:rsid w:val="00124B75"/>
    <w:rsid w:val="00124E38"/>
    <w:rsid w:val="0012580B"/>
    <w:rsid w:val="00126457"/>
    <w:rsid w:val="00127207"/>
    <w:rsid w:val="00131F90"/>
    <w:rsid w:val="001337C2"/>
    <w:rsid w:val="00135097"/>
    <w:rsid w:val="0013526E"/>
    <w:rsid w:val="00136632"/>
    <w:rsid w:val="00136C73"/>
    <w:rsid w:val="001419CE"/>
    <w:rsid w:val="00144AFB"/>
    <w:rsid w:val="00144C03"/>
    <w:rsid w:val="00145B30"/>
    <w:rsid w:val="00152CBB"/>
    <w:rsid w:val="00152EAA"/>
    <w:rsid w:val="00155D29"/>
    <w:rsid w:val="001609F9"/>
    <w:rsid w:val="00163797"/>
    <w:rsid w:val="0016572A"/>
    <w:rsid w:val="00171371"/>
    <w:rsid w:val="00175A24"/>
    <w:rsid w:val="00177375"/>
    <w:rsid w:val="001777E8"/>
    <w:rsid w:val="00177D7A"/>
    <w:rsid w:val="00180E20"/>
    <w:rsid w:val="0018358D"/>
    <w:rsid w:val="001859E8"/>
    <w:rsid w:val="00185F07"/>
    <w:rsid w:val="00187E58"/>
    <w:rsid w:val="001911D6"/>
    <w:rsid w:val="0019319D"/>
    <w:rsid w:val="00194337"/>
    <w:rsid w:val="00196A9A"/>
    <w:rsid w:val="00197B49"/>
    <w:rsid w:val="001A17D0"/>
    <w:rsid w:val="001A297E"/>
    <w:rsid w:val="001A368E"/>
    <w:rsid w:val="001A7329"/>
    <w:rsid w:val="001B4C8B"/>
    <w:rsid w:val="001B4E28"/>
    <w:rsid w:val="001B6F18"/>
    <w:rsid w:val="001C27AD"/>
    <w:rsid w:val="001C3525"/>
    <w:rsid w:val="001C438A"/>
    <w:rsid w:val="001C52BB"/>
    <w:rsid w:val="001C6827"/>
    <w:rsid w:val="001D18E2"/>
    <w:rsid w:val="001D1BD2"/>
    <w:rsid w:val="001D293D"/>
    <w:rsid w:val="001D3129"/>
    <w:rsid w:val="001D618A"/>
    <w:rsid w:val="001D626F"/>
    <w:rsid w:val="001D6B9F"/>
    <w:rsid w:val="001E02BE"/>
    <w:rsid w:val="001E2FE0"/>
    <w:rsid w:val="001E3B37"/>
    <w:rsid w:val="001E70C5"/>
    <w:rsid w:val="001F2594"/>
    <w:rsid w:val="001F27CB"/>
    <w:rsid w:val="002007C2"/>
    <w:rsid w:val="0020150D"/>
    <w:rsid w:val="002026D3"/>
    <w:rsid w:val="00202DEE"/>
    <w:rsid w:val="002030CC"/>
    <w:rsid w:val="0020482F"/>
    <w:rsid w:val="002055A6"/>
    <w:rsid w:val="00206460"/>
    <w:rsid w:val="002069B4"/>
    <w:rsid w:val="002116A8"/>
    <w:rsid w:val="00215DFC"/>
    <w:rsid w:val="00215F4D"/>
    <w:rsid w:val="002212DF"/>
    <w:rsid w:val="00221444"/>
    <w:rsid w:val="00222CD4"/>
    <w:rsid w:val="00226369"/>
    <w:rsid w:val="002264A6"/>
    <w:rsid w:val="0022689E"/>
    <w:rsid w:val="00227BA7"/>
    <w:rsid w:val="0023011C"/>
    <w:rsid w:val="00231352"/>
    <w:rsid w:val="00235AAF"/>
    <w:rsid w:val="0023741A"/>
    <w:rsid w:val="00237717"/>
    <w:rsid w:val="00237E4A"/>
    <w:rsid w:val="002401D8"/>
    <w:rsid w:val="002440E6"/>
    <w:rsid w:val="0024588D"/>
    <w:rsid w:val="0024743B"/>
    <w:rsid w:val="00250967"/>
    <w:rsid w:val="00256CAB"/>
    <w:rsid w:val="0026262F"/>
    <w:rsid w:val="00263398"/>
    <w:rsid w:val="00267601"/>
    <w:rsid w:val="00270018"/>
    <w:rsid w:val="002741A4"/>
    <w:rsid w:val="00274DAA"/>
    <w:rsid w:val="00275BCF"/>
    <w:rsid w:val="002769D7"/>
    <w:rsid w:val="00280E4F"/>
    <w:rsid w:val="00281704"/>
    <w:rsid w:val="00282742"/>
    <w:rsid w:val="002839B8"/>
    <w:rsid w:val="00284633"/>
    <w:rsid w:val="002850BC"/>
    <w:rsid w:val="00285959"/>
    <w:rsid w:val="00286ED5"/>
    <w:rsid w:val="00287BCE"/>
    <w:rsid w:val="00291416"/>
    <w:rsid w:val="00292257"/>
    <w:rsid w:val="00292C85"/>
    <w:rsid w:val="00296304"/>
    <w:rsid w:val="0029647C"/>
    <w:rsid w:val="0029676E"/>
    <w:rsid w:val="00297AB9"/>
    <w:rsid w:val="002A26A8"/>
    <w:rsid w:val="002A2808"/>
    <w:rsid w:val="002A303E"/>
    <w:rsid w:val="002A39F2"/>
    <w:rsid w:val="002A4056"/>
    <w:rsid w:val="002A46CC"/>
    <w:rsid w:val="002A54E0"/>
    <w:rsid w:val="002A6401"/>
    <w:rsid w:val="002A670E"/>
    <w:rsid w:val="002A72BE"/>
    <w:rsid w:val="002A77DF"/>
    <w:rsid w:val="002A7B09"/>
    <w:rsid w:val="002B028B"/>
    <w:rsid w:val="002B1595"/>
    <w:rsid w:val="002B191D"/>
    <w:rsid w:val="002B4A93"/>
    <w:rsid w:val="002B63B1"/>
    <w:rsid w:val="002C10C5"/>
    <w:rsid w:val="002C2FC8"/>
    <w:rsid w:val="002C71FE"/>
    <w:rsid w:val="002D0AF6"/>
    <w:rsid w:val="002D1789"/>
    <w:rsid w:val="002D4B3E"/>
    <w:rsid w:val="002D5224"/>
    <w:rsid w:val="002D71A7"/>
    <w:rsid w:val="002D7CB8"/>
    <w:rsid w:val="002E1119"/>
    <w:rsid w:val="002E26F2"/>
    <w:rsid w:val="002E29CC"/>
    <w:rsid w:val="002E2C53"/>
    <w:rsid w:val="002E3D61"/>
    <w:rsid w:val="002E5C56"/>
    <w:rsid w:val="002E6396"/>
    <w:rsid w:val="002E6BC6"/>
    <w:rsid w:val="002E7004"/>
    <w:rsid w:val="002F164D"/>
    <w:rsid w:val="002F2FF8"/>
    <w:rsid w:val="002F628F"/>
    <w:rsid w:val="002F7B0A"/>
    <w:rsid w:val="0030033F"/>
    <w:rsid w:val="00300921"/>
    <w:rsid w:val="0030142E"/>
    <w:rsid w:val="003031A1"/>
    <w:rsid w:val="00306206"/>
    <w:rsid w:val="00310907"/>
    <w:rsid w:val="0031109B"/>
    <w:rsid w:val="0031148E"/>
    <w:rsid w:val="00311564"/>
    <w:rsid w:val="00317D85"/>
    <w:rsid w:val="003213CA"/>
    <w:rsid w:val="00322943"/>
    <w:rsid w:val="00322B8E"/>
    <w:rsid w:val="00326176"/>
    <w:rsid w:val="00327C56"/>
    <w:rsid w:val="003315A1"/>
    <w:rsid w:val="00333106"/>
    <w:rsid w:val="0033361C"/>
    <w:rsid w:val="0033400F"/>
    <w:rsid w:val="00334BB3"/>
    <w:rsid w:val="003373EC"/>
    <w:rsid w:val="00337816"/>
    <w:rsid w:val="00341E4F"/>
    <w:rsid w:val="00342FF4"/>
    <w:rsid w:val="00344251"/>
    <w:rsid w:val="0035268A"/>
    <w:rsid w:val="003569E0"/>
    <w:rsid w:val="003649A7"/>
    <w:rsid w:val="00364FE0"/>
    <w:rsid w:val="00365D7F"/>
    <w:rsid w:val="003669EA"/>
    <w:rsid w:val="003677E4"/>
    <w:rsid w:val="003706CC"/>
    <w:rsid w:val="00372CEA"/>
    <w:rsid w:val="00373E70"/>
    <w:rsid w:val="003741ED"/>
    <w:rsid w:val="00377710"/>
    <w:rsid w:val="00380D52"/>
    <w:rsid w:val="00382B52"/>
    <w:rsid w:val="00385B55"/>
    <w:rsid w:val="00385BF4"/>
    <w:rsid w:val="00386221"/>
    <w:rsid w:val="00386F77"/>
    <w:rsid w:val="0038725D"/>
    <w:rsid w:val="0039288B"/>
    <w:rsid w:val="00393AEF"/>
    <w:rsid w:val="00393C75"/>
    <w:rsid w:val="00397693"/>
    <w:rsid w:val="003A2713"/>
    <w:rsid w:val="003A2D8E"/>
    <w:rsid w:val="003A3F29"/>
    <w:rsid w:val="003A6ACD"/>
    <w:rsid w:val="003A6FFC"/>
    <w:rsid w:val="003B0E6D"/>
    <w:rsid w:val="003B16FF"/>
    <w:rsid w:val="003B74D5"/>
    <w:rsid w:val="003C20E4"/>
    <w:rsid w:val="003D360E"/>
    <w:rsid w:val="003D492F"/>
    <w:rsid w:val="003E0F0E"/>
    <w:rsid w:val="003E1418"/>
    <w:rsid w:val="003E3927"/>
    <w:rsid w:val="003E4BE2"/>
    <w:rsid w:val="003E4CF4"/>
    <w:rsid w:val="003E6F90"/>
    <w:rsid w:val="003E71B2"/>
    <w:rsid w:val="003F5D0F"/>
    <w:rsid w:val="003F627A"/>
    <w:rsid w:val="003F6DB2"/>
    <w:rsid w:val="004011B3"/>
    <w:rsid w:val="004014E2"/>
    <w:rsid w:val="0040191A"/>
    <w:rsid w:val="00405ACA"/>
    <w:rsid w:val="00405C41"/>
    <w:rsid w:val="00407A6D"/>
    <w:rsid w:val="00414101"/>
    <w:rsid w:val="004167B7"/>
    <w:rsid w:val="0041759D"/>
    <w:rsid w:val="0042135D"/>
    <w:rsid w:val="0042373F"/>
    <w:rsid w:val="00431D79"/>
    <w:rsid w:val="004325DE"/>
    <w:rsid w:val="00433DDB"/>
    <w:rsid w:val="00434A23"/>
    <w:rsid w:val="004360D5"/>
    <w:rsid w:val="00436676"/>
    <w:rsid w:val="00437619"/>
    <w:rsid w:val="00440CBF"/>
    <w:rsid w:val="00440F9F"/>
    <w:rsid w:val="00441AA5"/>
    <w:rsid w:val="00441AE2"/>
    <w:rsid w:val="00442972"/>
    <w:rsid w:val="00443A88"/>
    <w:rsid w:val="00447E8C"/>
    <w:rsid w:val="00450A10"/>
    <w:rsid w:val="00450FEC"/>
    <w:rsid w:val="00452E60"/>
    <w:rsid w:val="0045332F"/>
    <w:rsid w:val="004540F2"/>
    <w:rsid w:val="00454D1C"/>
    <w:rsid w:val="00457462"/>
    <w:rsid w:val="0046232E"/>
    <w:rsid w:val="00462E4A"/>
    <w:rsid w:val="00465719"/>
    <w:rsid w:val="00466050"/>
    <w:rsid w:val="00466989"/>
    <w:rsid w:val="00471C7D"/>
    <w:rsid w:val="004725D0"/>
    <w:rsid w:val="00473CDE"/>
    <w:rsid w:val="0047414A"/>
    <w:rsid w:val="00474348"/>
    <w:rsid w:val="00474A6D"/>
    <w:rsid w:val="00474AC7"/>
    <w:rsid w:val="004751CE"/>
    <w:rsid w:val="00477FB8"/>
    <w:rsid w:val="004808B6"/>
    <w:rsid w:val="00482B9A"/>
    <w:rsid w:val="00483EFC"/>
    <w:rsid w:val="00486600"/>
    <w:rsid w:val="004866F2"/>
    <w:rsid w:val="00492381"/>
    <w:rsid w:val="00495F07"/>
    <w:rsid w:val="00497DBB"/>
    <w:rsid w:val="004A0E88"/>
    <w:rsid w:val="004A1A26"/>
    <w:rsid w:val="004A273C"/>
    <w:rsid w:val="004A2A63"/>
    <w:rsid w:val="004A364C"/>
    <w:rsid w:val="004A5F1E"/>
    <w:rsid w:val="004A7B4F"/>
    <w:rsid w:val="004B0F04"/>
    <w:rsid w:val="004B210C"/>
    <w:rsid w:val="004B241C"/>
    <w:rsid w:val="004B3772"/>
    <w:rsid w:val="004B665C"/>
    <w:rsid w:val="004B6728"/>
    <w:rsid w:val="004C10A5"/>
    <w:rsid w:val="004C2BE4"/>
    <w:rsid w:val="004C2D40"/>
    <w:rsid w:val="004C4720"/>
    <w:rsid w:val="004D0EDB"/>
    <w:rsid w:val="004D16BF"/>
    <w:rsid w:val="004D405F"/>
    <w:rsid w:val="004D4DCE"/>
    <w:rsid w:val="004E0CA6"/>
    <w:rsid w:val="004E10D4"/>
    <w:rsid w:val="004E2158"/>
    <w:rsid w:val="004E4F4F"/>
    <w:rsid w:val="004E6360"/>
    <w:rsid w:val="004E6789"/>
    <w:rsid w:val="004F12CF"/>
    <w:rsid w:val="004F13F2"/>
    <w:rsid w:val="004F14E1"/>
    <w:rsid w:val="004F2187"/>
    <w:rsid w:val="004F61E3"/>
    <w:rsid w:val="00500DA6"/>
    <w:rsid w:val="00500F54"/>
    <w:rsid w:val="005026DC"/>
    <w:rsid w:val="00502874"/>
    <w:rsid w:val="00502E10"/>
    <w:rsid w:val="00503CC3"/>
    <w:rsid w:val="005041A8"/>
    <w:rsid w:val="00504F70"/>
    <w:rsid w:val="0050714F"/>
    <w:rsid w:val="0051015C"/>
    <w:rsid w:val="00512DA6"/>
    <w:rsid w:val="005144E5"/>
    <w:rsid w:val="005167D8"/>
    <w:rsid w:val="00516CF1"/>
    <w:rsid w:val="00522F1D"/>
    <w:rsid w:val="00522F24"/>
    <w:rsid w:val="00531AE9"/>
    <w:rsid w:val="00532DD0"/>
    <w:rsid w:val="005400EA"/>
    <w:rsid w:val="005448F5"/>
    <w:rsid w:val="00547D0B"/>
    <w:rsid w:val="00550A66"/>
    <w:rsid w:val="0055222F"/>
    <w:rsid w:val="00553A7D"/>
    <w:rsid w:val="005557EF"/>
    <w:rsid w:val="0055615C"/>
    <w:rsid w:val="00560CC3"/>
    <w:rsid w:val="0056148F"/>
    <w:rsid w:val="00561A0B"/>
    <w:rsid w:val="00562995"/>
    <w:rsid w:val="00563194"/>
    <w:rsid w:val="00567759"/>
    <w:rsid w:val="00567D26"/>
    <w:rsid w:val="00567EC7"/>
    <w:rsid w:val="00570013"/>
    <w:rsid w:val="00570190"/>
    <w:rsid w:val="00571A75"/>
    <w:rsid w:val="00571F4A"/>
    <w:rsid w:val="0057328A"/>
    <w:rsid w:val="00574928"/>
    <w:rsid w:val="00576D68"/>
    <w:rsid w:val="005770B2"/>
    <w:rsid w:val="005801A2"/>
    <w:rsid w:val="00580623"/>
    <w:rsid w:val="0058100C"/>
    <w:rsid w:val="0059004A"/>
    <w:rsid w:val="0059199C"/>
    <w:rsid w:val="00592598"/>
    <w:rsid w:val="005940E0"/>
    <w:rsid w:val="005952A5"/>
    <w:rsid w:val="005A0343"/>
    <w:rsid w:val="005A1992"/>
    <w:rsid w:val="005A33A1"/>
    <w:rsid w:val="005A3AB2"/>
    <w:rsid w:val="005A3DA6"/>
    <w:rsid w:val="005A41CB"/>
    <w:rsid w:val="005A6252"/>
    <w:rsid w:val="005A7A92"/>
    <w:rsid w:val="005A7C05"/>
    <w:rsid w:val="005B176E"/>
    <w:rsid w:val="005B217D"/>
    <w:rsid w:val="005B2910"/>
    <w:rsid w:val="005B6A86"/>
    <w:rsid w:val="005C0C53"/>
    <w:rsid w:val="005C29BB"/>
    <w:rsid w:val="005C2ED1"/>
    <w:rsid w:val="005C385F"/>
    <w:rsid w:val="005C4C12"/>
    <w:rsid w:val="005C529F"/>
    <w:rsid w:val="005C5ED8"/>
    <w:rsid w:val="005C704D"/>
    <w:rsid w:val="005D083F"/>
    <w:rsid w:val="005D42B5"/>
    <w:rsid w:val="005E008A"/>
    <w:rsid w:val="005E011E"/>
    <w:rsid w:val="005E1AC6"/>
    <w:rsid w:val="005E1E1F"/>
    <w:rsid w:val="005E2860"/>
    <w:rsid w:val="005F0110"/>
    <w:rsid w:val="005F23F0"/>
    <w:rsid w:val="005F258E"/>
    <w:rsid w:val="005F421F"/>
    <w:rsid w:val="005F636B"/>
    <w:rsid w:val="005F63EC"/>
    <w:rsid w:val="005F6F1B"/>
    <w:rsid w:val="005F77D4"/>
    <w:rsid w:val="00602D67"/>
    <w:rsid w:val="00605F5C"/>
    <w:rsid w:val="00610626"/>
    <w:rsid w:val="00612BD3"/>
    <w:rsid w:val="00612DE7"/>
    <w:rsid w:val="00615E21"/>
    <w:rsid w:val="00617661"/>
    <w:rsid w:val="00620E0A"/>
    <w:rsid w:val="00621C5C"/>
    <w:rsid w:val="0062470C"/>
    <w:rsid w:val="00624B33"/>
    <w:rsid w:val="00630AA2"/>
    <w:rsid w:val="00630EC7"/>
    <w:rsid w:val="00644D90"/>
    <w:rsid w:val="00646707"/>
    <w:rsid w:val="00647566"/>
    <w:rsid w:val="00647C3B"/>
    <w:rsid w:val="006520A3"/>
    <w:rsid w:val="00662E58"/>
    <w:rsid w:val="006631BA"/>
    <w:rsid w:val="00664BB8"/>
    <w:rsid w:val="00664CFF"/>
    <w:rsid w:val="00664DCF"/>
    <w:rsid w:val="0066560F"/>
    <w:rsid w:val="00666274"/>
    <w:rsid w:val="006745B2"/>
    <w:rsid w:val="00680512"/>
    <w:rsid w:val="00681446"/>
    <w:rsid w:val="0068317A"/>
    <w:rsid w:val="00686C5F"/>
    <w:rsid w:val="00690052"/>
    <w:rsid w:val="006905FB"/>
    <w:rsid w:val="00691893"/>
    <w:rsid w:val="00692163"/>
    <w:rsid w:val="006932C2"/>
    <w:rsid w:val="00693FD7"/>
    <w:rsid w:val="006941F5"/>
    <w:rsid w:val="00694231"/>
    <w:rsid w:val="006A0691"/>
    <w:rsid w:val="006A129D"/>
    <w:rsid w:val="006A2CB0"/>
    <w:rsid w:val="006A3B9C"/>
    <w:rsid w:val="006A50C9"/>
    <w:rsid w:val="006B60BA"/>
    <w:rsid w:val="006B6C54"/>
    <w:rsid w:val="006C4929"/>
    <w:rsid w:val="006C5D39"/>
    <w:rsid w:val="006D06E0"/>
    <w:rsid w:val="006D0AD1"/>
    <w:rsid w:val="006D3293"/>
    <w:rsid w:val="006D6A28"/>
    <w:rsid w:val="006D6AE2"/>
    <w:rsid w:val="006E1AED"/>
    <w:rsid w:val="006E2810"/>
    <w:rsid w:val="006E2DC9"/>
    <w:rsid w:val="006E5417"/>
    <w:rsid w:val="006F1312"/>
    <w:rsid w:val="006F2546"/>
    <w:rsid w:val="006F28E1"/>
    <w:rsid w:val="006F2CB7"/>
    <w:rsid w:val="006F6A84"/>
    <w:rsid w:val="006F6FD9"/>
    <w:rsid w:val="006F7103"/>
    <w:rsid w:val="006F7846"/>
    <w:rsid w:val="0070028C"/>
    <w:rsid w:val="00700634"/>
    <w:rsid w:val="0070327D"/>
    <w:rsid w:val="0070355B"/>
    <w:rsid w:val="007038E1"/>
    <w:rsid w:val="00704F6F"/>
    <w:rsid w:val="00706482"/>
    <w:rsid w:val="00711004"/>
    <w:rsid w:val="0071229E"/>
    <w:rsid w:val="00712A38"/>
    <w:rsid w:val="00712F60"/>
    <w:rsid w:val="0071316F"/>
    <w:rsid w:val="007135A1"/>
    <w:rsid w:val="00714869"/>
    <w:rsid w:val="007203BD"/>
    <w:rsid w:val="007203DF"/>
    <w:rsid w:val="00720BDC"/>
    <w:rsid w:val="00720E3B"/>
    <w:rsid w:val="00721119"/>
    <w:rsid w:val="0072497E"/>
    <w:rsid w:val="00725602"/>
    <w:rsid w:val="0072737A"/>
    <w:rsid w:val="00730B45"/>
    <w:rsid w:val="00732827"/>
    <w:rsid w:val="00736B83"/>
    <w:rsid w:val="00740242"/>
    <w:rsid w:val="00741A37"/>
    <w:rsid w:val="00745F6B"/>
    <w:rsid w:val="00753112"/>
    <w:rsid w:val="00754212"/>
    <w:rsid w:val="0075585E"/>
    <w:rsid w:val="00760F4C"/>
    <w:rsid w:val="00763C7F"/>
    <w:rsid w:val="007653D9"/>
    <w:rsid w:val="00766853"/>
    <w:rsid w:val="00770571"/>
    <w:rsid w:val="007724FC"/>
    <w:rsid w:val="007741D8"/>
    <w:rsid w:val="0077459E"/>
    <w:rsid w:val="007768FF"/>
    <w:rsid w:val="0078123B"/>
    <w:rsid w:val="007824D3"/>
    <w:rsid w:val="00782574"/>
    <w:rsid w:val="00787320"/>
    <w:rsid w:val="00787D7E"/>
    <w:rsid w:val="007922FA"/>
    <w:rsid w:val="00796BCD"/>
    <w:rsid w:val="00796EE3"/>
    <w:rsid w:val="007A069A"/>
    <w:rsid w:val="007A37F0"/>
    <w:rsid w:val="007A3896"/>
    <w:rsid w:val="007A518E"/>
    <w:rsid w:val="007A797A"/>
    <w:rsid w:val="007A7D29"/>
    <w:rsid w:val="007B2725"/>
    <w:rsid w:val="007B38A2"/>
    <w:rsid w:val="007B4AB8"/>
    <w:rsid w:val="007B6D15"/>
    <w:rsid w:val="007B7693"/>
    <w:rsid w:val="007C0675"/>
    <w:rsid w:val="007C238B"/>
    <w:rsid w:val="007C24A9"/>
    <w:rsid w:val="007C2830"/>
    <w:rsid w:val="007C4070"/>
    <w:rsid w:val="007C7FC1"/>
    <w:rsid w:val="007D03E3"/>
    <w:rsid w:val="007E0825"/>
    <w:rsid w:val="007E2DD7"/>
    <w:rsid w:val="007E3994"/>
    <w:rsid w:val="007E431A"/>
    <w:rsid w:val="007F0892"/>
    <w:rsid w:val="007F10D3"/>
    <w:rsid w:val="007F190E"/>
    <w:rsid w:val="007F1F8B"/>
    <w:rsid w:val="007F3807"/>
    <w:rsid w:val="007F67A1"/>
    <w:rsid w:val="00801EBB"/>
    <w:rsid w:val="00805611"/>
    <w:rsid w:val="00806293"/>
    <w:rsid w:val="00806712"/>
    <w:rsid w:val="00806E48"/>
    <w:rsid w:val="00806F10"/>
    <w:rsid w:val="008078B2"/>
    <w:rsid w:val="00811C05"/>
    <w:rsid w:val="00816591"/>
    <w:rsid w:val="008206C8"/>
    <w:rsid w:val="008227F7"/>
    <w:rsid w:val="008235D9"/>
    <w:rsid w:val="00823B58"/>
    <w:rsid w:val="0082484C"/>
    <w:rsid w:val="00826070"/>
    <w:rsid w:val="00827A07"/>
    <w:rsid w:val="00827D6D"/>
    <w:rsid w:val="00831C56"/>
    <w:rsid w:val="00832D6F"/>
    <w:rsid w:val="008337B0"/>
    <w:rsid w:val="00836548"/>
    <w:rsid w:val="008402BF"/>
    <w:rsid w:val="00841974"/>
    <w:rsid w:val="00842CC8"/>
    <w:rsid w:val="008456D4"/>
    <w:rsid w:val="00846273"/>
    <w:rsid w:val="00846428"/>
    <w:rsid w:val="008500E6"/>
    <w:rsid w:val="008517A0"/>
    <w:rsid w:val="00854D1A"/>
    <w:rsid w:val="00855F12"/>
    <w:rsid w:val="00860FBC"/>
    <w:rsid w:val="00861118"/>
    <w:rsid w:val="00862E48"/>
    <w:rsid w:val="0086387C"/>
    <w:rsid w:val="00863D9E"/>
    <w:rsid w:val="00864943"/>
    <w:rsid w:val="00870B13"/>
    <w:rsid w:val="00874A6C"/>
    <w:rsid w:val="008751FC"/>
    <w:rsid w:val="0087526D"/>
    <w:rsid w:val="00876C65"/>
    <w:rsid w:val="0088046A"/>
    <w:rsid w:val="00881F17"/>
    <w:rsid w:val="008851E0"/>
    <w:rsid w:val="00887FD6"/>
    <w:rsid w:val="0089076C"/>
    <w:rsid w:val="00893265"/>
    <w:rsid w:val="008945B3"/>
    <w:rsid w:val="0089543E"/>
    <w:rsid w:val="00896933"/>
    <w:rsid w:val="008A1666"/>
    <w:rsid w:val="008A4B4C"/>
    <w:rsid w:val="008A4D0D"/>
    <w:rsid w:val="008A5C53"/>
    <w:rsid w:val="008B09CA"/>
    <w:rsid w:val="008B0EE3"/>
    <w:rsid w:val="008B2D8B"/>
    <w:rsid w:val="008B5E67"/>
    <w:rsid w:val="008C239F"/>
    <w:rsid w:val="008C52CE"/>
    <w:rsid w:val="008D02E2"/>
    <w:rsid w:val="008D3E0E"/>
    <w:rsid w:val="008D3FC9"/>
    <w:rsid w:val="008D51D2"/>
    <w:rsid w:val="008E1FF0"/>
    <w:rsid w:val="008E3D20"/>
    <w:rsid w:val="008E41C2"/>
    <w:rsid w:val="008E480C"/>
    <w:rsid w:val="008E65E1"/>
    <w:rsid w:val="008E7484"/>
    <w:rsid w:val="008F0A49"/>
    <w:rsid w:val="008F4167"/>
    <w:rsid w:val="008F6274"/>
    <w:rsid w:val="009002F9"/>
    <w:rsid w:val="00900B9F"/>
    <w:rsid w:val="00900CB8"/>
    <w:rsid w:val="00902718"/>
    <w:rsid w:val="00902730"/>
    <w:rsid w:val="00905A42"/>
    <w:rsid w:val="00907757"/>
    <w:rsid w:val="00910416"/>
    <w:rsid w:val="00911C40"/>
    <w:rsid w:val="009121CC"/>
    <w:rsid w:val="00914D1D"/>
    <w:rsid w:val="009212B0"/>
    <w:rsid w:val="00921481"/>
    <w:rsid w:val="009234A5"/>
    <w:rsid w:val="009249D6"/>
    <w:rsid w:val="009336F7"/>
    <w:rsid w:val="00933B77"/>
    <w:rsid w:val="009352EE"/>
    <w:rsid w:val="00935CA6"/>
    <w:rsid w:val="009365F6"/>
    <w:rsid w:val="009374A7"/>
    <w:rsid w:val="009376C3"/>
    <w:rsid w:val="00942D86"/>
    <w:rsid w:val="00943A3F"/>
    <w:rsid w:val="00944337"/>
    <w:rsid w:val="00944F83"/>
    <w:rsid w:val="00946B1F"/>
    <w:rsid w:val="00946C6E"/>
    <w:rsid w:val="00950B15"/>
    <w:rsid w:val="0095350B"/>
    <w:rsid w:val="00960296"/>
    <w:rsid w:val="0096057D"/>
    <w:rsid w:val="0096403E"/>
    <w:rsid w:val="00966FD1"/>
    <w:rsid w:val="00970550"/>
    <w:rsid w:val="0097473F"/>
    <w:rsid w:val="009766A7"/>
    <w:rsid w:val="00981459"/>
    <w:rsid w:val="009828DE"/>
    <w:rsid w:val="00982C64"/>
    <w:rsid w:val="00983853"/>
    <w:rsid w:val="0098551D"/>
    <w:rsid w:val="00986DFA"/>
    <w:rsid w:val="009876C1"/>
    <w:rsid w:val="00987DC8"/>
    <w:rsid w:val="00990260"/>
    <w:rsid w:val="0099247C"/>
    <w:rsid w:val="0099416A"/>
    <w:rsid w:val="0099518F"/>
    <w:rsid w:val="00996F1E"/>
    <w:rsid w:val="009A1827"/>
    <w:rsid w:val="009A2D9B"/>
    <w:rsid w:val="009A450B"/>
    <w:rsid w:val="009A523D"/>
    <w:rsid w:val="009A7955"/>
    <w:rsid w:val="009A7F75"/>
    <w:rsid w:val="009B4F10"/>
    <w:rsid w:val="009C210F"/>
    <w:rsid w:val="009C3D34"/>
    <w:rsid w:val="009C53C4"/>
    <w:rsid w:val="009C5669"/>
    <w:rsid w:val="009D0321"/>
    <w:rsid w:val="009D1C18"/>
    <w:rsid w:val="009D28A3"/>
    <w:rsid w:val="009D2E18"/>
    <w:rsid w:val="009D4DCD"/>
    <w:rsid w:val="009D6D75"/>
    <w:rsid w:val="009D7B14"/>
    <w:rsid w:val="009E052C"/>
    <w:rsid w:val="009E11D9"/>
    <w:rsid w:val="009E30B5"/>
    <w:rsid w:val="009E487D"/>
    <w:rsid w:val="009F0047"/>
    <w:rsid w:val="009F0BDB"/>
    <w:rsid w:val="009F0D6C"/>
    <w:rsid w:val="009F2DE9"/>
    <w:rsid w:val="009F496B"/>
    <w:rsid w:val="009F5D94"/>
    <w:rsid w:val="009F60F1"/>
    <w:rsid w:val="00A01439"/>
    <w:rsid w:val="00A018C6"/>
    <w:rsid w:val="00A01FAA"/>
    <w:rsid w:val="00A02B4D"/>
    <w:rsid w:val="00A02E61"/>
    <w:rsid w:val="00A04A2C"/>
    <w:rsid w:val="00A04B76"/>
    <w:rsid w:val="00A05CFF"/>
    <w:rsid w:val="00A05F87"/>
    <w:rsid w:val="00A07547"/>
    <w:rsid w:val="00A07A22"/>
    <w:rsid w:val="00A11BE4"/>
    <w:rsid w:val="00A1234B"/>
    <w:rsid w:val="00A123B7"/>
    <w:rsid w:val="00A12B36"/>
    <w:rsid w:val="00A14BDB"/>
    <w:rsid w:val="00A14DEB"/>
    <w:rsid w:val="00A1611D"/>
    <w:rsid w:val="00A17689"/>
    <w:rsid w:val="00A20057"/>
    <w:rsid w:val="00A25281"/>
    <w:rsid w:val="00A254B5"/>
    <w:rsid w:val="00A26566"/>
    <w:rsid w:val="00A30358"/>
    <w:rsid w:val="00A3155A"/>
    <w:rsid w:val="00A33750"/>
    <w:rsid w:val="00A33B82"/>
    <w:rsid w:val="00A33BF4"/>
    <w:rsid w:val="00A43CF1"/>
    <w:rsid w:val="00A44F1E"/>
    <w:rsid w:val="00A45933"/>
    <w:rsid w:val="00A45DA2"/>
    <w:rsid w:val="00A503FB"/>
    <w:rsid w:val="00A512C8"/>
    <w:rsid w:val="00A51AB3"/>
    <w:rsid w:val="00A550C5"/>
    <w:rsid w:val="00A556AD"/>
    <w:rsid w:val="00A55A0A"/>
    <w:rsid w:val="00A56134"/>
    <w:rsid w:val="00A563D9"/>
    <w:rsid w:val="00A56B97"/>
    <w:rsid w:val="00A6093D"/>
    <w:rsid w:val="00A611C1"/>
    <w:rsid w:val="00A616CD"/>
    <w:rsid w:val="00A647D6"/>
    <w:rsid w:val="00A67F62"/>
    <w:rsid w:val="00A7095A"/>
    <w:rsid w:val="00A71C86"/>
    <w:rsid w:val="00A73B58"/>
    <w:rsid w:val="00A73F6E"/>
    <w:rsid w:val="00A76A6D"/>
    <w:rsid w:val="00A76F77"/>
    <w:rsid w:val="00A80D84"/>
    <w:rsid w:val="00A83253"/>
    <w:rsid w:val="00A836C9"/>
    <w:rsid w:val="00A84225"/>
    <w:rsid w:val="00A9251E"/>
    <w:rsid w:val="00A93855"/>
    <w:rsid w:val="00A94738"/>
    <w:rsid w:val="00A95067"/>
    <w:rsid w:val="00A95194"/>
    <w:rsid w:val="00A97FFD"/>
    <w:rsid w:val="00AA1183"/>
    <w:rsid w:val="00AA320B"/>
    <w:rsid w:val="00AA5309"/>
    <w:rsid w:val="00AA6E84"/>
    <w:rsid w:val="00AB0091"/>
    <w:rsid w:val="00AB4D0E"/>
    <w:rsid w:val="00AB59F3"/>
    <w:rsid w:val="00AC2BFF"/>
    <w:rsid w:val="00AC3AA2"/>
    <w:rsid w:val="00AC4548"/>
    <w:rsid w:val="00AC491D"/>
    <w:rsid w:val="00AC5E46"/>
    <w:rsid w:val="00AD334E"/>
    <w:rsid w:val="00AE187B"/>
    <w:rsid w:val="00AE1F75"/>
    <w:rsid w:val="00AE261A"/>
    <w:rsid w:val="00AE29E6"/>
    <w:rsid w:val="00AE341B"/>
    <w:rsid w:val="00AE4D19"/>
    <w:rsid w:val="00AE608D"/>
    <w:rsid w:val="00AE78FE"/>
    <w:rsid w:val="00AF0675"/>
    <w:rsid w:val="00AF2A07"/>
    <w:rsid w:val="00AF67D2"/>
    <w:rsid w:val="00B01A20"/>
    <w:rsid w:val="00B02192"/>
    <w:rsid w:val="00B036CC"/>
    <w:rsid w:val="00B05E3F"/>
    <w:rsid w:val="00B07CA7"/>
    <w:rsid w:val="00B12422"/>
    <w:rsid w:val="00B1279A"/>
    <w:rsid w:val="00B135FF"/>
    <w:rsid w:val="00B17644"/>
    <w:rsid w:val="00B219FA"/>
    <w:rsid w:val="00B22A1F"/>
    <w:rsid w:val="00B260AB"/>
    <w:rsid w:val="00B307DA"/>
    <w:rsid w:val="00B31A72"/>
    <w:rsid w:val="00B34E86"/>
    <w:rsid w:val="00B35701"/>
    <w:rsid w:val="00B358BC"/>
    <w:rsid w:val="00B3612C"/>
    <w:rsid w:val="00B361BA"/>
    <w:rsid w:val="00B37BB7"/>
    <w:rsid w:val="00B40A92"/>
    <w:rsid w:val="00B4194A"/>
    <w:rsid w:val="00B4301C"/>
    <w:rsid w:val="00B433A3"/>
    <w:rsid w:val="00B43433"/>
    <w:rsid w:val="00B4534E"/>
    <w:rsid w:val="00B45B0F"/>
    <w:rsid w:val="00B47BD4"/>
    <w:rsid w:val="00B47F72"/>
    <w:rsid w:val="00B5222E"/>
    <w:rsid w:val="00B523ED"/>
    <w:rsid w:val="00B53179"/>
    <w:rsid w:val="00B6061D"/>
    <w:rsid w:val="00B61C96"/>
    <w:rsid w:val="00B641BC"/>
    <w:rsid w:val="00B70A57"/>
    <w:rsid w:val="00B73A2A"/>
    <w:rsid w:val="00B73BC0"/>
    <w:rsid w:val="00B7465E"/>
    <w:rsid w:val="00B81DED"/>
    <w:rsid w:val="00B8214B"/>
    <w:rsid w:val="00B82965"/>
    <w:rsid w:val="00B84988"/>
    <w:rsid w:val="00B90739"/>
    <w:rsid w:val="00B917EC"/>
    <w:rsid w:val="00B9278C"/>
    <w:rsid w:val="00B9429B"/>
    <w:rsid w:val="00B94473"/>
    <w:rsid w:val="00B94B06"/>
    <w:rsid w:val="00B94C28"/>
    <w:rsid w:val="00B96533"/>
    <w:rsid w:val="00B96938"/>
    <w:rsid w:val="00BA0F4D"/>
    <w:rsid w:val="00BA196C"/>
    <w:rsid w:val="00BB2C03"/>
    <w:rsid w:val="00BB2E5C"/>
    <w:rsid w:val="00BB6605"/>
    <w:rsid w:val="00BC10BA"/>
    <w:rsid w:val="00BC1168"/>
    <w:rsid w:val="00BC1FCE"/>
    <w:rsid w:val="00BC2EF1"/>
    <w:rsid w:val="00BC3214"/>
    <w:rsid w:val="00BC5AFD"/>
    <w:rsid w:val="00BC5E3F"/>
    <w:rsid w:val="00BD00D7"/>
    <w:rsid w:val="00BE34FB"/>
    <w:rsid w:val="00BE5160"/>
    <w:rsid w:val="00BE5B26"/>
    <w:rsid w:val="00BE6A1C"/>
    <w:rsid w:val="00BE7C83"/>
    <w:rsid w:val="00BF76BA"/>
    <w:rsid w:val="00C0057E"/>
    <w:rsid w:val="00C02350"/>
    <w:rsid w:val="00C04F43"/>
    <w:rsid w:val="00C050E4"/>
    <w:rsid w:val="00C0609D"/>
    <w:rsid w:val="00C06B0D"/>
    <w:rsid w:val="00C06CC7"/>
    <w:rsid w:val="00C115AB"/>
    <w:rsid w:val="00C11B26"/>
    <w:rsid w:val="00C12BD9"/>
    <w:rsid w:val="00C16FA3"/>
    <w:rsid w:val="00C17C5F"/>
    <w:rsid w:val="00C2583B"/>
    <w:rsid w:val="00C26612"/>
    <w:rsid w:val="00C301DA"/>
    <w:rsid w:val="00C30249"/>
    <w:rsid w:val="00C31431"/>
    <w:rsid w:val="00C34937"/>
    <w:rsid w:val="00C3723B"/>
    <w:rsid w:val="00C40A5A"/>
    <w:rsid w:val="00C40E9D"/>
    <w:rsid w:val="00C4127F"/>
    <w:rsid w:val="00C42219"/>
    <w:rsid w:val="00C42F55"/>
    <w:rsid w:val="00C43D6A"/>
    <w:rsid w:val="00C446D9"/>
    <w:rsid w:val="00C46ACD"/>
    <w:rsid w:val="00C47A8D"/>
    <w:rsid w:val="00C47DBA"/>
    <w:rsid w:val="00C501AB"/>
    <w:rsid w:val="00C606C9"/>
    <w:rsid w:val="00C620C1"/>
    <w:rsid w:val="00C639E6"/>
    <w:rsid w:val="00C6619D"/>
    <w:rsid w:val="00C67FF6"/>
    <w:rsid w:val="00C708B0"/>
    <w:rsid w:val="00C7398B"/>
    <w:rsid w:val="00C75AF1"/>
    <w:rsid w:val="00C76350"/>
    <w:rsid w:val="00C77E8A"/>
    <w:rsid w:val="00C80164"/>
    <w:rsid w:val="00C80288"/>
    <w:rsid w:val="00C8076A"/>
    <w:rsid w:val="00C81972"/>
    <w:rsid w:val="00C81FA6"/>
    <w:rsid w:val="00C83E6B"/>
    <w:rsid w:val="00C84003"/>
    <w:rsid w:val="00C85407"/>
    <w:rsid w:val="00C856AF"/>
    <w:rsid w:val="00C905F1"/>
    <w:rsid w:val="00C90650"/>
    <w:rsid w:val="00C90B46"/>
    <w:rsid w:val="00C91A62"/>
    <w:rsid w:val="00C96D02"/>
    <w:rsid w:val="00C978A9"/>
    <w:rsid w:val="00C97D78"/>
    <w:rsid w:val="00CA272B"/>
    <w:rsid w:val="00CB17D9"/>
    <w:rsid w:val="00CB2206"/>
    <w:rsid w:val="00CB2CC4"/>
    <w:rsid w:val="00CC00AF"/>
    <w:rsid w:val="00CC027F"/>
    <w:rsid w:val="00CC1038"/>
    <w:rsid w:val="00CC180B"/>
    <w:rsid w:val="00CC202C"/>
    <w:rsid w:val="00CC2679"/>
    <w:rsid w:val="00CC283A"/>
    <w:rsid w:val="00CC2AAE"/>
    <w:rsid w:val="00CC37AC"/>
    <w:rsid w:val="00CC46D0"/>
    <w:rsid w:val="00CC5284"/>
    <w:rsid w:val="00CC5A42"/>
    <w:rsid w:val="00CC6734"/>
    <w:rsid w:val="00CC7B41"/>
    <w:rsid w:val="00CD0147"/>
    <w:rsid w:val="00CD058B"/>
    <w:rsid w:val="00CD0807"/>
    <w:rsid w:val="00CD0EAB"/>
    <w:rsid w:val="00CD35EB"/>
    <w:rsid w:val="00CD3BD9"/>
    <w:rsid w:val="00CD6B0C"/>
    <w:rsid w:val="00CD70AC"/>
    <w:rsid w:val="00CE0F2E"/>
    <w:rsid w:val="00CE1AA8"/>
    <w:rsid w:val="00CE21FE"/>
    <w:rsid w:val="00CE43AB"/>
    <w:rsid w:val="00CE5DC8"/>
    <w:rsid w:val="00CF014A"/>
    <w:rsid w:val="00CF34DB"/>
    <w:rsid w:val="00CF3D22"/>
    <w:rsid w:val="00CF5336"/>
    <w:rsid w:val="00CF558F"/>
    <w:rsid w:val="00CF7486"/>
    <w:rsid w:val="00CF773E"/>
    <w:rsid w:val="00D01DD1"/>
    <w:rsid w:val="00D01E69"/>
    <w:rsid w:val="00D01E97"/>
    <w:rsid w:val="00D036D8"/>
    <w:rsid w:val="00D0474B"/>
    <w:rsid w:val="00D067FD"/>
    <w:rsid w:val="00D073E2"/>
    <w:rsid w:val="00D07BA0"/>
    <w:rsid w:val="00D10E03"/>
    <w:rsid w:val="00D154E3"/>
    <w:rsid w:val="00D2075D"/>
    <w:rsid w:val="00D210C7"/>
    <w:rsid w:val="00D32FCF"/>
    <w:rsid w:val="00D331CD"/>
    <w:rsid w:val="00D3343D"/>
    <w:rsid w:val="00D340C4"/>
    <w:rsid w:val="00D35579"/>
    <w:rsid w:val="00D42D35"/>
    <w:rsid w:val="00D446EC"/>
    <w:rsid w:val="00D45EF4"/>
    <w:rsid w:val="00D47988"/>
    <w:rsid w:val="00D50116"/>
    <w:rsid w:val="00D50D17"/>
    <w:rsid w:val="00D51BF0"/>
    <w:rsid w:val="00D5313E"/>
    <w:rsid w:val="00D55942"/>
    <w:rsid w:val="00D617F8"/>
    <w:rsid w:val="00D645FB"/>
    <w:rsid w:val="00D67BD1"/>
    <w:rsid w:val="00D706A7"/>
    <w:rsid w:val="00D73429"/>
    <w:rsid w:val="00D807BF"/>
    <w:rsid w:val="00D82FCC"/>
    <w:rsid w:val="00D8351F"/>
    <w:rsid w:val="00D86B96"/>
    <w:rsid w:val="00D87121"/>
    <w:rsid w:val="00D92CED"/>
    <w:rsid w:val="00D96349"/>
    <w:rsid w:val="00DA07B7"/>
    <w:rsid w:val="00DA1279"/>
    <w:rsid w:val="00DA17FC"/>
    <w:rsid w:val="00DA2147"/>
    <w:rsid w:val="00DA4421"/>
    <w:rsid w:val="00DA4CE3"/>
    <w:rsid w:val="00DA7887"/>
    <w:rsid w:val="00DA7AA2"/>
    <w:rsid w:val="00DB02DB"/>
    <w:rsid w:val="00DB1255"/>
    <w:rsid w:val="00DB2C26"/>
    <w:rsid w:val="00DB4248"/>
    <w:rsid w:val="00DB5C32"/>
    <w:rsid w:val="00DC16C8"/>
    <w:rsid w:val="00DC1FFE"/>
    <w:rsid w:val="00DC4004"/>
    <w:rsid w:val="00DC6577"/>
    <w:rsid w:val="00DC6A2C"/>
    <w:rsid w:val="00DD60AD"/>
    <w:rsid w:val="00DD6361"/>
    <w:rsid w:val="00DE2F6A"/>
    <w:rsid w:val="00DE46D4"/>
    <w:rsid w:val="00DE6B43"/>
    <w:rsid w:val="00DF0708"/>
    <w:rsid w:val="00DF0BB1"/>
    <w:rsid w:val="00DF10BB"/>
    <w:rsid w:val="00DF3456"/>
    <w:rsid w:val="00DF38E9"/>
    <w:rsid w:val="00DF5B39"/>
    <w:rsid w:val="00E04026"/>
    <w:rsid w:val="00E050F7"/>
    <w:rsid w:val="00E07398"/>
    <w:rsid w:val="00E07C45"/>
    <w:rsid w:val="00E10735"/>
    <w:rsid w:val="00E11923"/>
    <w:rsid w:val="00E13F66"/>
    <w:rsid w:val="00E14C73"/>
    <w:rsid w:val="00E15030"/>
    <w:rsid w:val="00E17B35"/>
    <w:rsid w:val="00E258A1"/>
    <w:rsid w:val="00E262D4"/>
    <w:rsid w:val="00E269DE"/>
    <w:rsid w:val="00E30235"/>
    <w:rsid w:val="00E3060B"/>
    <w:rsid w:val="00E30CA6"/>
    <w:rsid w:val="00E31028"/>
    <w:rsid w:val="00E3167B"/>
    <w:rsid w:val="00E32D7A"/>
    <w:rsid w:val="00E35C0F"/>
    <w:rsid w:val="00E35F53"/>
    <w:rsid w:val="00E36250"/>
    <w:rsid w:val="00E40496"/>
    <w:rsid w:val="00E418D1"/>
    <w:rsid w:val="00E44055"/>
    <w:rsid w:val="00E452F9"/>
    <w:rsid w:val="00E45DAB"/>
    <w:rsid w:val="00E46ABC"/>
    <w:rsid w:val="00E47C5C"/>
    <w:rsid w:val="00E51B2C"/>
    <w:rsid w:val="00E54511"/>
    <w:rsid w:val="00E569BD"/>
    <w:rsid w:val="00E61DAC"/>
    <w:rsid w:val="00E675E6"/>
    <w:rsid w:val="00E71F09"/>
    <w:rsid w:val="00E72399"/>
    <w:rsid w:val="00E72449"/>
    <w:rsid w:val="00E72B80"/>
    <w:rsid w:val="00E73C85"/>
    <w:rsid w:val="00E74099"/>
    <w:rsid w:val="00E75FE3"/>
    <w:rsid w:val="00E77573"/>
    <w:rsid w:val="00E83F2A"/>
    <w:rsid w:val="00E84A32"/>
    <w:rsid w:val="00E84AFD"/>
    <w:rsid w:val="00E8681D"/>
    <w:rsid w:val="00E86C4C"/>
    <w:rsid w:val="00E967CA"/>
    <w:rsid w:val="00EA0A27"/>
    <w:rsid w:val="00EA1336"/>
    <w:rsid w:val="00EA592E"/>
    <w:rsid w:val="00EB003A"/>
    <w:rsid w:val="00EB2D0E"/>
    <w:rsid w:val="00EB7AB1"/>
    <w:rsid w:val="00EB7EB1"/>
    <w:rsid w:val="00EC084A"/>
    <w:rsid w:val="00EC0D3D"/>
    <w:rsid w:val="00EC2775"/>
    <w:rsid w:val="00ED120D"/>
    <w:rsid w:val="00ED1D96"/>
    <w:rsid w:val="00ED2349"/>
    <w:rsid w:val="00ED3E36"/>
    <w:rsid w:val="00ED4248"/>
    <w:rsid w:val="00ED4873"/>
    <w:rsid w:val="00ED523E"/>
    <w:rsid w:val="00ED6E4D"/>
    <w:rsid w:val="00EE104D"/>
    <w:rsid w:val="00EE152C"/>
    <w:rsid w:val="00EE621E"/>
    <w:rsid w:val="00EF2154"/>
    <w:rsid w:val="00EF26DA"/>
    <w:rsid w:val="00EF48CC"/>
    <w:rsid w:val="00EF7AB5"/>
    <w:rsid w:val="00F00FA7"/>
    <w:rsid w:val="00F01549"/>
    <w:rsid w:val="00F03767"/>
    <w:rsid w:val="00F0590A"/>
    <w:rsid w:val="00F11718"/>
    <w:rsid w:val="00F157CE"/>
    <w:rsid w:val="00F1597F"/>
    <w:rsid w:val="00F17FAA"/>
    <w:rsid w:val="00F20DB0"/>
    <w:rsid w:val="00F230D5"/>
    <w:rsid w:val="00F232AD"/>
    <w:rsid w:val="00F25E38"/>
    <w:rsid w:val="00F264C0"/>
    <w:rsid w:val="00F304DC"/>
    <w:rsid w:val="00F305F4"/>
    <w:rsid w:val="00F30A97"/>
    <w:rsid w:val="00F326E8"/>
    <w:rsid w:val="00F34D75"/>
    <w:rsid w:val="00F36FA7"/>
    <w:rsid w:val="00F42DEF"/>
    <w:rsid w:val="00F43B2D"/>
    <w:rsid w:val="00F45435"/>
    <w:rsid w:val="00F460AC"/>
    <w:rsid w:val="00F467A8"/>
    <w:rsid w:val="00F50089"/>
    <w:rsid w:val="00F5077E"/>
    <w:rsid w:val="00F50997"/>
    <w:rsid w:val="00F509A0"/>
    <w:rsid w:val="00F51703"/>
    <w:rsid w:val="00F5525C"/>
    <w:rsid w:val="00F5543B"/>
    <w:rsid w:val="00F5651B"/>
    <w:rsid w:val="00F56661"/>
    <w:rsid w:val="00F57021"/>
    <w:rsid w:val="00F605B7"/>
    <w:rsid w:val="00F66E43"/>
    <w:rsid w:val="00F70C0B"/>
    <w:rsid w:val="00F7257C"/>
    <w:rsid w:val="00F72FBF"/>
    <w:rsid w:val="00F73032"/>
    <w:rsid w:val="00F73C88"/>
    <w:rsid w:val="00F74AEE"/>
    <w:rsid w:val="00F75120"/>
    <w:rsid w:val="00F77636"/>
    <w:rsid w:val="00F77B1D"/>
    <w:rsid w:val="00F77EA0"/>
    <w:rsid w:val="00F800C2"/>
    <w:rsid w:val="00F82F93"/>
    <w:rsid w:val="00F835D8"/>
    <w:rsid w:val="00F839C7"/>
    <w:rsid w:val="00F848FC"/>
    <w:rsid w:val="00F8589E"/>
    <w:rsid w:val="00F8745B"/>
    <w:rsid w:val="00F87BCB"/>
    <w:rsid w:val="00F924D3"/>
    <w:rsid w:val="00F9282A"/>
    <w:rsid w:val="00F92DDB"/>
    <w:rsid w:val="00F934CD"/>
    <w:rsid w:val="00F950BE"/>
    <w:rsid w:val="00F96BAD"/>
    <w:rsid w:val="00F97F84"/>
    <w:rsid w:val="00FA0A48"/>
    <w:rsid w:val="00FA139D"/>
    <w:rsid w:val="00FA3601"/>
    <w:rsid w:val="00FA792A"/>
    <w:rsid w:val="00FB0E84"/>
    <w:rsid w:val="00FB243E"/>
    <w:rsid w:val="00FB695A"/>
    <w:rsid w:val="00FB696F"/>
    <w:rsid w:val="00FB7103"/>
    <w:rsid w:val="00FC0949"/>
    <w:rsid w:val="00FC23F8"/>
    <w:rsid w:val="00FC49B2"/>
    <w:rsid w:val="00FC5359"/>
    <w:rsid w:val="00FC7EEA"/>
    <w:rsid w:val="00FD01C2"/>
    <w:rsid w:val="00FD046F"/>
    <w:rsid w:val="00FD0D5D"/>
    <w:rsid w:val="00FD1285"/>
    <w:rsid w:val="00FD21EC"/>
    <w:rsid w:val="00FD6838"/>
    <w:rsid w:val="00FD7A20"/>
    <w:rsid w:val="00FE137A"/>
    <w:rsid w:val="00FE1950"/>
    <w:rsid w:val="00FE706C"/>
    <w:rsid w:val="00FF0CE3"/>
    <w:rsid w:val="00FF1564"/>
    <w:rsid w:val="00FF3F16"/>
    <w:rsid w:val="00FF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A28C7B5B-ACE8-4FE5-B67E-2643ACD36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41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0F5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500F54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500F54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B96938"/>
    <w:pPr>
      <w:ind w:leftChars="400" w:left="840"/>
    </w:pPr>
  </w:style>
  <w:style w:type="paragraph" w:customStyle="1" w:styleId="tableheading">
    <w:name w:val="table heading"/>
    <w:basedOn w:val="a"/>
    <w:rsid w:val="0055615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a"/>
    <w:link w:val="tablesyntaxChar"/>
    <w:rsid w:val="0055615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55615C"/>
    <w:rPr>
      <w:rFonts w:ascii="Times" w:eastAsia="Malgun Gothic" w:hAnsi="Times"/>
      <w:lang w:val="en-GB" w:eastAsia="en-US"/>
    </w:rPr>
  </w:style>
  <w:style w:type="paragraph" w:customStyle="1" w:styleId="3N">
    <w:name w:val="3N"/>
    <w:basedOn w:val="a"/>
    <w:link w:val="3NChar"/>
    <w:qFormat/>
    <w:rsid w:val="00D5313E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D5313E"/>
    <w:rPr>
      <w:rFonts w:eastAsia="Malgun Gothic"/>
      <w:lang w:val="en-GB" w:eastAsia="en-US"/>
    </w:rPr>
  </w:style>
  <w:style w:type="character" w:styleId="ac">
    <w:name w:val="annotation reference"/>
    <w:basedOn w:val="a0"/>
    <w:rsid w:val="00322943"/>
    <w:rPr>
      <w:sz w:val="18"/>
      <w:szCs w:val="18"/>
    </w:rPr>
  </w:style>
  <w:style w:type="paragraph" w:styleId="ad">
    <w:name w:val="annotation text"/>
    <w:basedOn w:val="a"/>
    <w:link w:val="ae"/>
    <w:rsid w:val="00322943"/>
  </w:style>
  <w:style w:type="character" w:customStyle="1" w:styleId="ae">
    <w:name w:val="コメント文字列 (文字)"/>
    <w:basedOn w:val="a0"/>
    <w:link w:val="ad"/>
    <w:rsid w:val="00322943"/>
    <w:rPr>
      <w:sz w:val="22"/>
      <w:lang w:eastAsia="en-US"/>
    </w:rPr>
  </w:style>
  <w:style w:type="paragraph" w:styleId="af">
    <w:name w:val="annotation subject"/>
    <w:basedOn w:val="ad"/>
    <w:next w:val="ad"/>
    <w:link w:val="af0"/>
    <w:rsid w:val="00322943"/>
    <w:rPr>
      <w:b/>
      <w:bCs/>
    </w:rPr>
  </w:style>
  <w:style w:type="character" w:customStyle="1" w:styleId="af0">
    <w:name w:val="コメント内容 (文字)"/>
    <w:basedOn w:val="ae"/>
    <w:link w:val="af"/>
    <w:rsid w:val="00322943"/>
    <w:rPr>
      <w:b/>
      <w:bCs/>
      <w:sz w:val="22"/>
      <w:lang w:eastAsia="en-US"/>
    </w:rPr>
  </w:style>
  <w:style w:type="paragraph" w:customStyle="1" w:styleId="3H5">
    <w:name w:val="3H5"/>
    <w:basedOn w:val="a"/>
    <w:qFormat/>
    <w:rsid w:val="00983853"/>
    <w:pPr>
      <w:keepNext/>
      <w:keepLines/>
      <w:numPr>
        <w:ilvl w:val="5"/>
        <w:numId w:val="23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81"/>
      <w:jc w:val="both"/>
      <w:textAlignment w:val="auto"/>
      <w:outlineLvl w:val="5"/>
    </w:pPr>
    <w:rPr>
      <w:rFonts w:eastAsia="Malgun Gothic"/>
      <w:b/>
      <w:sz w:val="20"/>
      <w:lang w:val="en-GB"/>
    </w:rPr>
  </w:style>
  <w:style w:type="paragraph" w:customStyle="1" w:styleId="tablecell">
    <w:name w:val="table cell"/>
    <w:basedOn w:val="a"/>
    <w:rsid w:val="0098385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Annex4">
    <w:name w:val="Annex 4"/>
    <w:basedOn w:val="a"/>
    <w:next w:val="a"/>
    <w:rsid w:val="00983853"/>
    <w:pPr>
      <w:keepNext/>
      <w:numPr>
        <w:ilvl w:val="3"/>
        <w:numId w:val="24"/>
      </w:numPr>
      <w:tabs>
        <w:tab w:val="clear" w:pos="360"/>
        <w:tab w:val="clear" w:pos="1080"/>
        <w:tab w:val="clear" w:pos="1146"/>
        <w:tab w:val="clear" w:pos="1440"/>
        <w:tab w:val="num" w:pos="720"/>
      </w:tabs>
      <w:overflowPunct/>
      <w:autoSpaceDE/>
      <w:autoSpaceDN/>
      <w:adjustRightInd/>
      <w:spacing w:before="181"/>
      <w:ind w:left="1728"/>
      <w:jc w:val="both"/>
      <w:textAlignment w:val="auto"/>
      <w:outlineLvl w:val="3"/>
    </w:pPr>
    <w:rPr>
      <w:rFonts w:eastAsia="Malgun Gothic"/>
      <w:b/>
      <w:bCs/>
      <w:sz w:val="20"/>
      <w:lang w:val="en-CA"/>
    </w:rPr>
  </w:style>
  <w:style w:type="paragraph" w:customStyle="1" w:styleId="Annex5">
    <w:name w:val="Annex 5"/>
    <w:basedOn w:val="Annex4"/>
    <w:next w:val="a"/>
    <w:rsid w:val="00983853"/>
    <w:pPr>
      <w:numPr>
        <w:ilvl w:val="4"/>
      </w:numPr>
      <w:outlineLvl w:val="4"/>
    </w:pPr>
  </w:style>
  <w:style w:type="paragraph" w:customStyle="1" w:styleId="Annex6">
    <w:name w:val="Annex 6"/>
    <w:basedOn w:val="Annex5"/>
    <w:next w:val="a"/>
    <w:rsid w:val="00983853"/>
    <w:pPr>
      <w:numPr>
        <w:ilvl w:val="5"/>
      </w:numPr>
      <w:outlineLvl w:val="5"/>
    </w:pPr>
  </w:style>
  <w:style w:type="paragraph" w:customStyle="1" w:styleId="3H0">
    <w:name w:val="3H0"/>
    <w:next w:val="3N"/>
    <w:qFormat/>
    <w:rsid w:val="00983853"/>
    <w:pPr>
      <w:keepNext/>
      <w:keepLines/>
      <w:numPr>
        <w:numId w:val="23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3N"/>
    <w:qFormat/>
    <w:rsid w:val="00983853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"/>
    <w:link w:val="3H2Char"/>
    <w:qFormat/>
    <w:rsid w:val="00983853"/>
    <w:pPr>
      <w:numPr>
        <w:ilvl w:val="2"/>
      </w:numPr>
      <w:outlineLvl w:val="3"/>
    </w:pPr>
  </w:style>
  <w:style w:type="paragraph" w:customStyle="1" w:styleId="3H3">
    <w:name w:val="3H3"/>
    <w:basedOn w:val="3H2"/>
    <w:next w:val="3N"/>
    <w:qFormat/>
    <w:rsid w:val="00983853"/>
    <w:pPr>
      <w:numPr>
        <w:ilvl w:val="3"/>
      </w:numPr>
      <w:tabs>
        <w:tab w:val="clear" w:pos="794"/>
        <w:tab w:val="num" w:pos="360"/>
      </w:tabs>
      <w:outlineLvl w:val="4"/>
    </w:pPr>
  </w:style>
  <w:style w:type="paragraph" w:customStyle="1" w:styleId="3H4">
    <w:name w:val="3H4"/>
    <w:basedOn w:val="3H3"/>
    <w:next w:val="3N"/>
    <w:qFormat/>
    <w:rsid w:val="00983853"/>
    <w:pPr>
      <w:numPr>
        <w:ilvl w:val="4"/>
      </w:numPr>
      <w:tabs>
        <w:tab w:val="clear" w:pos="794"/>
        <w:tab w:val="num" w:pos="360"/>
      </w:tabs>
      <w:outlineLvl w:val="5"/>
    </w:pPr>
  </w:style>
  <w:style w:type="character" w:customStyle="1" w:styleId="3H2Char">
    <w:name w:val="3H2 Char"/>
    <w:link w:val="3H2"/>
    <w:rsid w:val="00983853"/>
    <w:rPr>
      <w:rFonts w:eastAsia="Malgun Gothic"/>
      <w:b/>
      <w:lang w:val="en-GB" w:eastAsia="en-US"/>
    </w:rPr>
  </w:style>
  <w:style w:type="paragraph" w:styleId="af1">
    <w:name w:val="Revision"/>
    <w:hidden/>
    <w:uiPriority w:val="99"/>
    <w:semiHidden/>
    <w:rsid w:val="00AF0675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sukuba.takeshi@sharp.co.j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C5285-0EE6-4543-A7A4-E04B15B18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11</Pages>
  <Words>3141</Words>
  <Characters>17906</Characters>
  <Application>Microsoft Office Word</Application>
  <DocSecurity>0</DocSecurity>
  <Lines>149</Lines>
  <Paragraphs>42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21005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筑波健史/主事</cp:lastModifiedBy>
  <cp:revision>85</cp:revision>
  <cp:lastPrinted>2013-10-01T05:33:00Z</cp:lastPrinted>
  <dcterms:created xsi:type="dcterms:W3CDTF">2013-10-15T07:49:00Z</dcterms:created>
  <dcterms:modified xsi:type="dcterms:W3CDTF">2013-10-22T08:41:00Z</dcterms:modified>
</cp:coreProperties>
</file>