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A58" w:rsidRDefault="002C7673" w:rsidP="00A930C0">
      <w:pPr>
        <w:jc w:val="center"/>
        <w:outlineLvl w:val="0"/>
        <w:rPr>
          <w:b/>
          <w:bCs/>
          <w:caps/>
          <w:sz w:val="32"/>
          <w:szCs w:val="32"/>
        </w:rPr>
      </w:pPr>
      <w:r w:rsidRPr="00907B20">
        <w:rPr>
          <w:b/>
          <w:bCs/>
          <w:caps/>
          <w:sz w:val="32"/>
          <w:szCs w:val="32"/>
        </w:rPr>
        <w:fldChar w:fldCharType="begin" w:fldLock="1"/>
      </w:r>
      <w:r w:rsidRPr="00907B20">
        <w:rPr>
          <w:b/>
          <w:bCs/>
          <w:caps/>
          <w:sz w:val="32"/>
          <w:szCs w:val="32"/>
        </w:rPr>
        <w:instrText xml:space="preserve"> SUbject \* MERGEFORMAT </w:instrText>
      </w:r>
      <w:r w:rsidRPr="00907B20">
        <w:rPr>
          <w:b/>
          <w:bCs/>
          <w:caps/>
          <w:sz w:val="32"/>
          <w:szCs w:val="32"/>
        </w:rPr>
        <w:fldChar w:fldCharType="separate"/>
      </w:r>
      <w:bookmarkStart w:id="0" w:name="_Toc359420630"/>
      <w:r w:rsidR="00173009">
        <w:rPr>
          <w:b/>
          <w:bCs/>
          <w:caps/>
          <w:sz w:val="32"/>
          <w:szCs w:val="32"/>
        </w:rPr>
        <w:t>MFC</w:t>
      </w:r>
      <w:r w:rsidR="001C0854">
        <w:rPr>
          <w:b/>
          <w:bCs/>
          <w:caps/>
          <w:sz w:val="32"/>
          <w:szCs w:val="32"/>
        </w:rPr>
        <w:t xml:space="preserve"> </w:t>
      </w:r>
      <w:r w:rsidR="008B561B">
        <w:rPr>
          <w:b/>
          <w:bCs/>
          <w:caps/>
          <w:sz w:val="32"/>
          <w:szCs w:val="32"/>
        </w:rPr>
        <w:t>Reference Software Manual</w:t>
      </w:r>
      <w:bookmarkEnd w:id="0"/>
      <w:r w:rsidRPr="00907B20">
        <w:rPr>
          <w:b/>
          <w:bCs/>
          <w:caps/>
          <w:sz w:val="32"/>
          <w:szCs w:val="32"/>
        </w:rPr>
        <w:fldChar w:fldCharType="end"/>
      </w:r>
      <w:r w:rsidR="001C0854">
        <w:rPr>
          <w:b/>
          <w:bCs/>
          <w:caps/>
          <w:sz w:val="32"/>
          <w:szCs w:val="32"/>
        </w:rPr>
        <w:t xml:space="preserve"> </w:t>
      </w:r>
    </w:p>
    <w:p w:rsidR="00395F77" w:rsidRPr="00907B20" w:rsidRDefault="00395F77" w:rsidP="00A930C0">
      <w:pPr>
        <w:jc w:val="center"/>
        <w:outlineLvl w:val="0"/>
        <w:rPr>
          <w:sz w:val="28"/>
          <w:szCs w:val="28"/>
        </w:rPr>
      </w:pPr>
      <w:bookmarkStart w:id="1" w:name="_Toc359420631"/>
      <w:r w:rsidRPr="00907B20">
        <w:rPr>
          <w:b/>
          <w:bCs/>
          <w:sz w:val="28"/>
          <w:szCs w:val="28"/>
        </w:rPr>
        <w:t>TABLE OF CONTENTS</w:t>
      </w:r>
      <w:bookmarkEnd w:id="1"/>
    </w:p>
    <w:p w:rsidR="00395F77" w:rsidRDefault="00395F77"/>
    <w:p w:rsidR="00422465" w:rsidRPr="00F30BBA" w:rsidRDefault="00422465">
      <w:pPr>
        <w:rPr>
          <w:color w:val="FF0000"/>
        </w:rPr>
      </w:pPr>
      <w:r w:rsidRPr="00F30BBA">
        <w:rPr>
          <w:color w:val="FF0000"/>
        </w:rPr>
        <w:t xml:space="preserve">Note: this software manual only contains additional information related to </w:t>
      </w:r>
      <w:r w:rsidR="008451AD">
        <w:rPr>
          <w:color w:val="FF0000"/>
        </w:rPr>
        <w:t>MFC (Multi-resolution Frame Coompatible Stereo Coding)</w:t>
      </w:r>
      <w:r w:rsidRPr="00F30BBA">
        <w:rPr>
          <w:color w:val="FF0000"/>
        </w:rPr>
        <w:t xml:space="preserve">. Please refer to JM Reference Software Manual for the details of JM18.3 related information. </w:t>
      </w:r>
    </w:p>
    <w:p w:rsidR="00395F77" w:rsidRPr="00907B20" w:rsidRDefault="00395F77" w:rsidP="00A930C0">
      <w:pPr>
        <w:jc w:val="right"/>
        <w:outlineLvl w:val="0"/>
        <w:rPr>
          <w:u w:val="single"/>
        </w:rPr>
      </w:pPr>
      <w:bookmarkStart w:id="2" w:name="_Toc359420632"/>
      <w:r w:rsidRPr="00907B20">
        <w:rPr>
          <w:u w:val="single"/>
        </w:rPr>
        <w:t>Page #</w:t>
      </w:r>
      <w:bookmarkEnd w:id="2"/>
    </w:p>
    <w:p w:rsidR="00395F77" w:rsidRPr="00907B20" w:rsidRDefault="00395F77"/>
    <w:p w:rsidR="00A70E39" w:rsidRDefault="00A70E39">
      <w:pPr>
        <w:pStyle w:val="TOCHeading"/>
      </w:pPr>
      <w:r>
        <w:t>Contents</w:t>
      </w:r>
    </w:p>
    <w:p w:rsidR="00EB7782" w:rsidRDefault="00A70E39">
      <w:pPr>
        <w:pStyle w:val="TOC1"/>
        <w:tabs>
          <w:tab w:val="right" w:leader="dot" w:pos="9350"/>
        </w:tabs>
        <w:rPr>
          <w:rFonts w:asciiTheme="minorHAnsi" w:eastAsiaTheme="minorEastAsia" w:hAnsiTheme="minorHAnsi" w:cstheme="minorBidi"/>
          <w:b w:val="0"/>
          <w:bCs w:val="0"/>
          <w:caps w:val="0"/>
          <w:sz w:val="22"/>
          <w:szCs w:val="22"/>
          <w:lang w:eastAsia="zh-CN"/>
        </w:rPr>
      </w:pPr>
      <w:r>
        <w:fldChar w:fldCharType="begin"/>
      </w:r>
      <w:r>
        <w:instrText xml:space="preserve"> TOC \o "1-3" \h \z \u </w:instrText>
      </w:r>
      <w:r>
        <w:fldChar w:fldCharType="separate"/>
      </w:r>
      <w:hyperlink w:anchor="_Toc359420630" w:history="1">
        <w:r w:rsidR="00EB7782" w:rsidRPr="00DA3D73">
          <w:rPr>
            <w:rStyle w:val="Hyperlink"/>
          </w:rPr>
          <w:t>MFC Reference Software Manual</w:t>
        </w:r>
        <w:r w:rsidR="00EB7782">
          <w:rPr>
            <w:webHidden/>
          </w:rPr>
          <w:tab/>
        </w:r>
        <w:r w:rsidR="00EB7782">
          <w:rPr>
            <w:webHidden/>
          </w:rPr>
          <w:fldChar w:fldCharType="begin"/>
        </w:r>
        <w:r w:rsidR="00EB7782">
          <w:rPr>
            <w:webHidden/>
          </w:rPr>
          <w:instrText xml:space="preserve"> PAGEREF _Toc359420630 \h </w:instrText>
        </w:r>
        <w:r w:rsidR="00EB7782">
          <w:rPr>
            <w:webHidden/>
          </w:rPr>
        </w:r>
        <w:r w:rsidR="00EB7782">
          <w:rPr>
            <w:webHidden/>
          </w:rPr>
          <w:fldChar w:fldCharType="separate"/>
        </w:r>
        <w:r w:rsidR="00EB7782">
          <w:rPr>
            <w:webHidden/>
          </w:rPr>
          <w:t>i</w:t>
        </w:r>
        <w:r w:rsidR="00EB7782">
          <w:rPr>
            <w:webHidden/>
          </w:rPr>
          <w:fldChar w:fldCharType="end"/>
        </w:r>
      </w:hyperlink>
    </w:p>
    <w:p w:rsidR="00EB7782" w:rsidRDefault="00EB7782">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9420631" w:history="1">
        <w:r w:rsidRPr="00DA3D73">
          <w:rPr>
            <w:rStyle w:val="Hyperlink"/>
          </w:rPr>
          <w:t>TABLE OF CONTENTS</w:t>
        </w:r>
        <w:r>
          <w:rPr>
            <w:webHidden/>
          </w:rPr>
          <w:tab/>
        </w:r>
        <w:r>
          <w:rPr>
            <w:webHidden/>
          </w:rPr>
          <w:fldChar w:fldCharType="begin"/>
        </w:r>
        <w:r>
          <w:rPr>
            <w:webHidden/>
          </w:rPr>
          <w:instrText xml:space="preserve"> PAGEREF _Toc359420631 \h </w:instrText>
        </w:r>
        <w:r>
          <w:rPr>
            <w:webHidden/>
          </w:rPr>
        </w:r>
        <w:r>
          <w:rPr>
            <w:webHidden/>
          </w:rPr>
          <w:fldChar w:fldCharType="separate"/>
        </w:r>
        <w:r>
          <w:rPr>
            <w:webHidden/>
          </w:rPr>
          <w:t>i</w:t>
        </w:r>
        <w:r>
          <w:rPr>
            <w:webHidden/>
          </w:rPr>
          <w:fldChar w:fldCharType="end"/>
        </w:r>
      </w:hyperlink>
    </w:p>
    <w:p w:rsidR="00EB7782" w:rsidRDefault="00EB7782">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9420632" w:history="1">
        <w:r w:rsidRPr="00DA3D73">
          <w:rPr>
            <w:rStyle w:val="Hyperlink"/>
          </w:rPr>
          <w:t>Page #</w:t>
        </w:r>
        <w:r>
          <w:rPr>
            <w:webHidden/>
          </w:rPr>
          <w:tab/>
        </w:r>
        <w:r>
          <w:rPr>
            <w:webHidden/>
          </w:rPr>
          <w:fldChar w:fldCharType="begin"/>
        </w:r>
        <w:r>
          <w:rPr>
            <w:webHidden/>
          </w:rPr>
          <w:instrText xml:space="preserve"> PAGEREF _Toc359420632 \h </w:instrText>
        </w:r>
        <w:r>
          <w:rPr>
            <w:webHidden/>
          </w:rPr>
        </w:r>
        <w:r>
          <w:rPr>
            <w:webHidden/>
          </w:rPr>
          <w:fldChar w:fldCharType="separate"/>
        </w:r>
        <w:r>
          <w:rPr>
            <w:webHidden/>
          </w:rPr>
          <w:t>i</w:t>
        </w:r>
        <w:r>
          <w:rPr>
            <w:webHidden/>
          </w:rPr>
          <w:fldChar w:fldCharType="end"/>
        </w:r>
      </w:hyperlink>
    </w:p>
    <w:p w:rsidR="00EB7782" w:rsidRDefault="00EB7782">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9420633" w:history="1">
        <w:r w:rsidRPr="00DA3D73">
          <w:rPr>
            <w:rStyle w:val="Hyperlink"/>
          </w:rPr>
          <w:t>1.</w:t>
        </w:r>
        <w:r>
          <w:rPr>
            <w:rFonts w:asciiTheme="minorHAnsi" w:eastAsiaTheme="minorEastAsia" w:hAnsiTheme="minorHAnsi" w:cstheme="minorBidi"/>
            <w:b w:val="0"/>
            <w:bCs w:val="0"/>
            <w:caps w:val="0"/>
            <w:sz w:val="22"/>
            <w:szCs w:val="22"/>
            <w:lang w:eastAsia="zh-CN"/>
          </w:rPr>
          <w:tab/>
        </w:r>
        <w:r w:rsidRPr="00DA3D73">
          <w:rPr>
            <w:rStyle w:val="Hyperlink"/>
          </w:rPr>
          <w:t>General Information</w:t>
        </w:r>
        <w:r>
          <w:rPr>
            <w:webHidden/>
          </w:rPr>
          <w:tab/>
        </w:r>
        <w:r>
          <w:rPr>
            <w:webHidden/>
          </w:rPr>
          <w:fldChar w:fldCharType="begin"/>
        </w:r>
        <w:r>
          <w:rPr>
            <w:webHidden/>
          </w:rPr>
          <w:instrText xml:space="preserve"> PAGEREF _Toc359420633 \h </w:instrText>
        </w:r>
        <w:r>
          <w:rPr>
            <w:webHidden/>
          </w:rPr>
        </w:r>
        <w:r>
          <w:rPr>
            <w:webHidden/>
          </w:rPr>
          <w:fldChar w:fldCharType="separate"/>
        </w:r>
        <w:r>
          <w:rPr>
            <w:webHidden/>
          </w:rPr>
          <w:t>1-1</w:t>
        </w:r>
        <w:r>
          <w:rPr>
            <w:webHidden/>
          </w:rPr>
          <w:fldChar w:fldCharType="end"/>
        </w:r>
      </w:hyperlink>
    </w:p>
    <w:p w:rsidR="00EB7782" w:rsidRDefault="00EB7782">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9420634" w:history="1">
        <w:r w:rsidRPr="00DA3D73">
          <w:rPr>
            <w:rStyle w:val="Hyperlink"/>
          </w:rPr>
          <w:t>1. General Information</w:t>
        </w:r>
        <w:r>
          <w:rPr>
            <w:webHidden/>
          </w:rPr>
          <w:tab/>
        </w:r>
        <w:r>
          <w:rPr>
            <w:webHidden/>
          </w:rPr>
          <w:fldChar w:fldCharType="begin"/>
        </w:r>
        <w:r>
          <w:rPr>
            <w:webHidden/>
          </w:rPr>
          <w:instrText xml:space="preserve"> PAGEREF _Toc359420634 \h </w:instrText>
        </w:r>
        <w:r>
          <w:rPr>
            <w:webHidden/>
          </w:rPr>
        </w:r>
        <w:r>
          <w:rPr>
            <w:webHidden/>
          </w:rPr>
          <w:fldChar w:fldCharType="separate"/>
        </w:r>
        <w:r>
          <w:rPr>
            <w:webHidden/>
          </w:rPr>
          <w:t>1-1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35" w:history="1">
        <w:r w:rsidRPr="00DA3D73">
          <w:rPr>
            <w:rStyle w:val="Hyperlink"/>
          </w:rPr>
          <w:t>1.1</w:t>
        </w:r>
        <w:r>
          <w:rPr>
            <w:rFonts w:asciiTheme="minorHAnsi" w:eastAsiaTheme="minorEastAsia" w:hAnsiTheme="minorHAnsi" w:cstheme="minorBidi"/>
            <w:smallCaps w:val="0"/>
            <w:sz w:val="22"/>
            <w:szCs w:val="22"/>
            <w:lang w:eastAsia="zh-CN"/>
          </w:rPr>
          <w:tab/>
        </w:r>
        <w:r w:rsidRPr="00DA3D73">
          <w:rPr>
            <w:rStyle w:val="Hyperlink"/>
          </w:rPr>
          <w:t>System Overview</w:t>
        </w:r>
        <w:r>
          <w:rPr>
            <w:webHidden/>
          </w:rPr>
          <w:tab/>
        </w:r>
        <w:r>
          <w:rPr>
            <w:webHidden/>
          </w:rPr>
          <w:fldChar w:fldCharType="begin"/>
        </w:r>
        <w:r>
          <w:rPr>
            <w:webHidden/>
          </w:rPr>
          <w:instrText xml:space="preserve"> PAGEREF _Toc359420635 \h </w:instrText>
        </w:r>
        <w:r>
          <w:rPr>
            <w:webHidden/>
          </w:rPr>
        </w:r>
        <w:r>
          <w:rPr>
            <w:webHidden/>
          </w:rPr>
          <w:fldChar w:fldCharType="separate"/>
        </w:r>
        <w:r>
          <w:rPr>
            <w:webHidden/>
          </w:rPr>
          <w:t>1-1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36" w:history="1">
        <w:r w:rsidRPr="00DA3D73">
          <w:rPr>
            <w:rStyle w:val="Hyperlink"/>
          </w:rPr>
          <w:t>1.2</w:t>
        </w:r>
        <w:r>
          <w:rPr>
            <w:rFonts w:asciiTheme="minorHAnsi" w:eastAsiaTheme="minorEastAsia" w:hAnsiTheme="minorHAnsi" w:cstheme="minorBidi"/>
            <w:smallCaps w:val="0"/>
            <w:sz w:val="22"/>
            <w:szCs w:val="22"/>
            <w:lang w:eastAsia="zh-CN"/>
          </w:rPr>
          <w:tab/>
        </w:r>
        <w:r w:rsidRPr="00DA3D73">
          <w:rPr>
            <w:rStyle w:val="Hyperlink"/>
          </w:rPr>
          <w:t>Acronyms and Abbreviations</w:t>
        </w:r>
        <w:r>
          <w:rPr>
            <w:webHidden/>
          </w:rPr>
          <w:tab/>
        </w:r>
        <w:r>
          <w:rPr>
            <w:webHidden/>
          </w:rPr>
          <w:fldChar w:fldCharType="begin"/>
        </w:r>
        <w:r>
          <w:rPr>
            <w:webHidden/>
          </w:rPr>
          <w:instrText xml:space="preserve"> PAGEREF _Toc359420636 \h </w:instrText>
        </w:r>
        <w:r>
          <w:rPr>
            <w:webHidden/>
          </w:rPr>
        </w:r>
        <w:r>
          <w:rPr>
            <w:webHidden/>
          </w:rPr>
          <w:fldChar w:fldCharType="separate"/>
        </w:r>
        <w:r>
          <w:rPr>
            <w:webHidden/>
          </w:rPr>
          <w:t>1-1</w:t>
        </w:r>
        <w:r>
          <w:rPr>
            <w:webHidden/>
          </w:rPr>
          <w:fldChar w:fldCharType="end"/>
        </w:r>
      </w:hyperlink>
    </w:p>
    <w:p w:rsidR="00EB7782" w:rsidRDefault="00EB7782">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9420637" w:history="1">
        <w:r w:rsidRPr="00DA3D73">
          <w:rPr>
            <w:rStyle w:val="Hyperlink"/>
          </w:rPr>
          <w:t>2.</w:t>
        </w:r>
        <w:r>
          <w:rPr>
            <w:rFonts w:asciiTheme="minorHAnsi" w:eastAsiaTheme="minorEastAsia" w:hAnsiTheme="minorHAnsi" w:cstheme="minorBidi"/>
            <w:b w:val="0"/>
            <w:bCs w:val="0"/>
            <w:caps w:val="0"/>
            <w:sz w:val="22"/>
            <w:szCs w:val="22"/>
            <w:lang w:eastAsia="zh-CN"/>
          </w:rPr>
          <w:tab/>
        </w:r>
        <w:r w:rsidRPr="00DA3D73">
          <w:rPr>
            <w:rStyle w:val="Hyperlink"/>
          </w:rPr>
          <w:t>Installation and Compilation</w:t>
        </w:r>
        <w:r>
          <w:rPr>
            <w:webHidden/>
          </w:rPr>
          <w:tab/>
        </w:r>
        <w:r>
          <w:rPr>
            <w:webHidden/>
          </w:rPr>
          <w:fldChar w:fldCharType="begin"/>
        </w:r>
        <w:r>
          <w:rPr>
            <w:webHidden/>
          </w:rPr>
          <w:instrText xml:space="preserve"> PAGEREF _Toc359420637 \h </w:instrText>
        </w:r>
        <w:r>
          <w:rPr>
            <w:webHidden/>
          </w:rPr>
        </w:r>
        <w:r>
          <w:rPr>
            <w:webHidden/>
          </w:rPr>
          <w:fldChar w:fldCharType="separate"/>
        </w:r>
        <w:r>
          <w:rPr>
            <w:webHidden/>
          </w:rPr>
          <w:t>2-1</w:t>
        </w:r>
        <w:r>
          <w:rPr>
            <w:webHidden/>
          </w:rPr>
          <w:fldChar w:fldCharType="end"/>
        </w:r>
      </w:hyperlink>
    </w:p>
    <w:p w:rsidR="00EB7782" w:rsidRDefault="00EB7782">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9420638" w:history="1">
        <w:r w:rsidRPr="00DA3D73">
          <w:rPr>
            <w:rStyle w:val="Hyperlink"/>
          </w:rPr>
          <w:t>2. Installation and Compilation.</w:t>
        </w:r>
        <w:r>
          <w:rPr>
            <w:webHidden/>
          </w:rPr>
          <w:tab/>
        </w:r>
        <w:r>
          <w:rPr>
            <w:webHidden/>
          </w:rPr>
          <w:fldChar w:fldCharType="begin"/>
        </w:r>
        <w:r>
          <w:rPr>
            <w:webHidden/>
          </w:rPr>
          <w:instrText xml:space="preserve"> PAGEREF _Toc359420638 \h </w:instrText>
        </w:r>
        <w:r>
          <w:rPr>
            <w:webHidden/>
          </w:rPr>
        </w:r>
        <w:r>
          <w:rPr>
            <w:webHidden/>
          </w:rPr>
          <w:fldChar w:fldCharType="separate"/>
        </w:r>
        <w:r>
          <w:rPr>
            <w:webHidden/>
          </w:rPr>
          <w:t>2-1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39" w:history="1">
        <w:r w:rsidRPr="00DA3D73">
          <w:rPr>
            <w:rStyle w:val="Hyperlink"/>
          </w:rPr>
          <w:t>2.1</w:t>
        </w:r>
        <w:r>
          <w:rPr>
            <w:rFonts w:asciiTheme="minorHAnsi" w:eastAsiaTheme="minorEastAsia" w:hAnsiTheme="minorHAnsi" w:cstheme="minorBidi"/>
            <w:smallCaps w:val="0"/>
            <w:sz w:val="22"/>
            <w:szCs w:val="22"/>
            <w:lang w:eastAsia="zh-CN"/>
          </w:rPr>
          <w:tab/>
        </w:r>
        <w:r w:rsidRPr="00DA3D73">
          <w:rPr>
            <w:rStyle w:val="Hyperlink"/>
          </w:rPr>
          <w:t>Windows using MS Visual Studio .NET</w:t>
        </w:r>
        <w:r>
          <w:rPr>
            <w:webHidden/>
          </w:rPr>
          <w:tab/>
        </w:r>
        <w:r>
          <w:rPr>
            <w:webHidden/>
          </w:rPr>
          <w:fldChar w:fldCharType="begin"/>
        </w:r>
        <w:r>
          <w:rPr>
            <w:webHidden/>
          </w:rPr>
          <w:instrText xml:space="preserve"> PAGEREF _Toc359420639 \h </w:instrText>
        </w:r>
        <w:r>
          <w:rPr>
            <w:webHidden/>
          </w:rPr>
        </w:r>
        <w:r>
          <w:rPr>
            <w:webHidden/>
          </w:rPr>
          <w:fldChar w:fldCharType="separate"/>
        </w:r>
        <w:r>
          <w:rPr>
            <w:webHidden/>
          </w:rPr>
          <w:t>2-1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40" w:history="1">
        <w:r w:rsidRPr="00DA3D73">
          <w:rPr>
            <w:rStyle w:val="Hyperlink"/>
          </w:rPr>
          <w:t>2.2</w:t>
        </w:r>
        <w:r>
          <w:rPr>
            <w:rFonts w:asciiTheme="minorHAnsi" w:eastAsiaTheme="minorEastAsia" w:hAnsiTheme="minorHAnsi" w:cstheme="minorBidi"/>
            <w:smallCaps w:val="0"/>
            <w:sz w:val="22"/>
            <w:szCs w:val="22"/>
            <w:lang w:eastAsia="zh-CN"/>
          </w:rPr>
          <w:tab/>
        </w:r>
        <w:r w:rsidRPr="00DA3D73">
          <w:rPr>
            <w:rStyle w:val="Hyperlink"/>
          </w:rPr>
          <w:t>UNIX and Windows using gcc (GNU Compiler Collection)</w:t>
        </w:r>
        <w:r>
          <w:rPr>
            <w:webHidden/>
          </w:rPr>
          <w:tab/>
        </w:r>
        <w:r>
          <w:rPr>
            <w:webHidden/>
          </w:rPr>
          <w:fldChar w:fldCharType="begin"/>
        </w:r>
        <w:r>
          <w:rPr>
            <w:webHidden/>
          </w:rPr>
          <w:instrText xml:space="preserve"> PAGEREF _Toc359420640 \h </w:instrText>
        </w:r>
        <w:r>
          <w:rPr>
            <w:webHidden/>
          </w:rPr>
        </w:r>
        <w:r>
          <w:rPr>
            <w:webHidden/>
          </w:rPr>
          <w:fldChar w:fldCharType="separate"/>
        </w:r>
        <w:r>
          <w:rPr>
            <w:webHidden/>
          </w:rPr>
          <w:t>2-1</w:t>
        </w:r>
        <w:r>
          <w:rPr>
            <w:webHidden/>
          </w:rPr>
          <w:fldChar w:fldCharType="end"/>
        </w:r>
      </w:hyperlink>
    </w:p>
    <w:p w:rsidR="00EB7782" w:rsidRDefault="00EB7782">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9420641" w:history="1">
        <w:r w:rsidRPr="00DA3D73">
          <w:rPr>
            <w:rStyle w:val="Hyperlink"/>
          </w:rPr>
          <w:t>3.</w:t>
        </w:r>
        <w:r>
          <w:rPr>
            <w:rFonts w:asciiTheme="minorHAnsi" w:eastAsiaTheme="minorEastAsia" w:hAnsiTheme="minorHAnsi" w:cstheme="minorBidi"/>
            <w:b w:val="0"/>
            <w:bCs w:val="0"/>
            <w:caps w:val="0"/>
            <w:sz w:val="22"/>
            <w:szCs w:val="22"/>
            <w:lang w:eastAsia="zh-CN"/>
          </w:rPr>
          <w:tab/>
        </w:r>
        <w:r w:rsidRPr="00DA3D73">
          <w:rPr>
            <w:rStyle w:val="Hyperlink"/>
          </w:rPr>
          <w:t>Using The MFC Encoder Module</w:t>
        </w:r>
        <w:r>
          <w:rPr>
            <w:webHidden/>
          </w:rPr>
          <w:tab/>
        </w:r>
        <w:r>
          <w:rPr>
            <w:webHidden/>
          </w:rPr>
          <w:fldChar w:fldCharType="begin"/>
        </w:r>
        <w:r>
          <w:rPr>
            <w:webHidden/>
          </w:rPr>
          <w:instrText xml:space="preserve"> PAGEREF _Toc359420641 \h </w:instrText>
        </w:r>
        <w:r>
          <w:rPr>
            <w:webHidden/>
          </w:rPr>
        </w:r>
        <w:r>
          <w:rPr>
            <w:webHidden/>
          </w:rPr>
          <w:fldChar w:fldCharType="separate"/>
        </w:r>
        <w:r>
          <w:rPr>
            <w:webHidden/>
          </w:rPr>
          <w:t>3-1</w:t>
        </w:r>
        <w:r>
          <w:rPr>
            <w:webHidden/>
          </w:rPr>
          <w:fldChar w:fldCharType="end"/>
        </w:r>
      </w:hyperlink>
    </w:p>
    <w:p w:rsidR="00EB7782" w:rsidRDefault="00EB7782">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9420642" w:history="1">
        <w:r w:rsidRPr="00DA3D73">
          <w:rPr>
            <w:rStyle w:val="Hyperlink"/>
          </w:rPr>
          <w:t>3. Using The MFC Encoder Module</w:t>
        </w:r>
        <w:r>
          <w:rPr>
            <w:webHidden/>
          </w:rPr>
          <w:tab/>
        </w:r>
        <w:r>
          <w:rPr>
            <w:webHidden/>
          </w:rPr>
          <w:fldChar w:fldCharType="begin"/>
        </w:r>
        <w:r>
          <w:rPr>
            <w:webHidden/>
          </w:rPr>
          <w:instrText xml:space="preserve"> PAGEREF _Toc359420642 \h </w:instrText>
        </w:r>
        <w:r>
          <w:rPr>
            <w:webHidden/>
          </w:rPr>
        </w:r>
        <w:r>
          <w:rPr>
            <w:webHidden/>
          </w:rPr>
          <w:fldChar w:fldCharType="separate"/>
        </w:r>
        <w:r>
          <w:rPr>
            <w:webHidden/>
          </w:rPr>
          <w:t>3-1</w:t>
        </w:r>
        <w:r>
          <w:rPr>
            <w:webHidden/>
          </w:rPr>
          <w:fldChar w:fldCharType="end"/>
        </w:r>
      </w:hyperlink>
      <w:bookmarkStart w:id="3" w:name="_GoBack"/>
      <w:bookmarkEnd w:id="3"/>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43" w:history="1">
        <w:r w:rsidRPr="00DA3D73">
          <w:rPr>
            <w:rStyle w:val="Hyperlink"/>
          </w:rPr>
          <w:t>3.1</w:t>
        </w:r>
        <w:r>
          <w:rPr>
            <w:rFonts w:asciiTheme="minorHAnsi" w:eastAsiaTheme="minorEastAsia" w:hAnsiTheme="minorHAnsi" w:cstheme="minorBidi"/>
            <w:smallCaps w:val="0"/>
            <w:sz w:val="22"/>
            <w:szCs w:val="22"/>
            <w:lang w:eastAsia="zh-CN"/>
          </w:rPr>
          <w:tab/>
        </w:r>
        <w:r w:rsidRPr="00DA3D73">
          <w:rPr>
            <w:rStyle w:val="Hyperlink"/>
          </w:rPr>
          <w:t>Encoder Syntax</w:t>
        </w:r>
        <w:r>
          <w:rPr>
            <w:webHidden/>
          </w:rPr>
          <w:tab/>
        </w:r>
        <w:r>
          <w:rPr>
            <w:webHidden/>
          </w:rPr>
          <w:fldChar w:fldCharType="begin"/>
        </w:r>
        <w:r>
          <w:rPr>
            <w:webHidden/>
          </w:rPr>
          <w:instrText xml:space="preserve"> PAGEREF _Toc359420643 \h </w:instrText>
        </w:r>
        <w:r>
          <w:rPr>
            <w:webHidden/>
          </w:rPr>
        </w:r>
        <w:r>
          <w:rPr>
            <w:webHidden/>
          </w:rPr>
          <w:fldChar w:fldCharType="separate"/>
        </w:r>
        <w:r>
          <w:rPr>
            <w:webHidden/>
          </w:rPr>
          <w:t>3-1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44" w:history="1">
        <w:r w:rsidRPr="00DA3D73">
          <w:rPr>
            <w:rStyle w:val="Hyperlink"/>
          </w:rPr>
          <w:t>3.2</w:t>
        </w:r>
        <w:r>
          <w:rPr>
            <w:rFonts w:asciiTheme="minorHAnsi" w:eastAsiaTheme="minorEastAsia" w:hAnsiTheme="minorHAnsi" w:cstheme="minorBidi"/>
            <w:smallCaps w:val="0"/>
            <w:sz w:val="22"/>
            <w:szCs w:val="22"/>
            <w:lang w:eastAsia="zh-CN"/>
          </w:rPr>
          <w:tab/>
        </w:r>
        <w:r w:rsidRPr="00DA3D73">
          <w:rPr>
            <w:rStyle w:val="Hyperlink"/>
          </w:rPr>
          <w:t>Encoder Output</w:t>
        </w:r>
        <w:r>
          <w:rPr>
            <w:webHidden/>
          </w:rPr>
          <w:tab/>
        </w:r>
        <w:r>
          <w:rPr>
            <w:webHidden/>
          </w:rPr>
          <w:fldChar w:fldCharType="begin"/>
        </w:r>
        <w:r>
          <w:rPr>
            <w:webHidden/>
          </w:rPr>
          <w:instrText xml:space="preserve"> PAGEREF _Toc359420644 \h </w:instrText>
        </w:r>
        <w:r>
          <w:rPr>
            <w:webHidden/>
          </w:rPr>
        </w:r>
        <w:r>
          <w:rPr>
            <w:webHidden/>
          </w:rPr>
          <w:fldChar w:fldCharType="separate"/>
        </w:r>
        <w:r>
          <w:rPr>
            <w:webHidden/>
          </w:rPr>
          <w:t>3-1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45" w:history="1">
        <w:r w:rsidRPr="00DA3D73">
          <w:rPr>
            <w:rStyle w:val="Hyperlink"/>
          </w:rPr>
          <w:t>3.3</w:t>
        </w:r>
        <w:r>
          <w:rPr>
            <w:rFonts w:asciiTheme="minorHAnsi" w:eastAsiaTheme="minorEastAsia" w:hAnsiTheme="minorHAnsi" w:cstheme="minorBidi"/>
            <w:smallCaps w:val="0"/>
            <w:sz w:val="22"/>
            <w:szCs w:val="22"/>
            <w:lang w:eastAsia="zh-CN"/>
          </w:rPr>
          <w:tab/>
        </w:r>
        <w:r w:rsidRPr="00DA3D73">
          <w:rPr>
            <w:rStyle w:val="Hyperlink"/>
          </w:rPr>
          <w:t>Encoder Limitations</w:t>
        </w:r>
        <w:r>
          <w:rPr>
            <w:webHidden/>
          </w:rPr>
          <w:tab/>
        </w:r>
        <w:r>
          <w:rPr>
            <w:webHidden/>
          </w:rPr>
          <w:fldChar w:fldCharType="begin"/>
        </w:r>
        <w:r>
          <w:rPr>
            <w:webHidden/>
          </w:rPr>
          <w:instrText xml:space="preserve"> PAGEREF _Toc359420645 \h </w:instrText>
        </w:r>
        <w:r>
          <w:rPr>
            <w:webHidden/>
          </w:rPr>
        </w:r>
        <w:r>
          <w:rPr>
            <w:webHidden/>
          </w:rPr>
          <w:fldChar w:fldCharType="separate"/>
        </w:r>
        <w:r>
          <w:rPr>
            <w:webHidden/>
          </w:rPr>
          <w:t>3-5</w:t>
        </w:r>
        <w:r>
          <w:rPr>
            <w:webHidden/>
          </w:rPr>
          <w:fldChar w:fldCharType="end"/>
        </w:r>
      </w:hyperlink>
    </w:p>
    <w:p w:rsidR="00EB7782" w:rsidRDefault="00EB7782">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9420646" w:history="1">
        <w:r w:rsidRPr="00DA3D73">
          <w:rPr>
            <w:rStyle w:val="Hyperlink"/>
          </w:rPr>
          <w:t>4.</w:t>
        </w:r>
        <w:r>
          <w:rPr>
            <w:rFonts w:asciiTheme="minorHAnsi" w:eastAsiaTheme="minorEastAsia" w:hAnsiTheme="minorHAnsi" w:cstheme="minorBidi"/>
            <w:b w:val="0"/>
            <w:bCs w:val="0"/>
            <w:caps w:val="0"/>
            <w:sz w:val="22"/>
            <w:szCs w:val="22"/>
            <w:lang w:eastAsia="zh-CN"/>
          </w:rPr>
          <w:tab/>
        </w:r>
        <w:r w:rsidRPr="00DA3D73">
          <w:rPr>
            <w:rStyle w:val="Hyperlink"/>
          </w:rPr>
          <w:t>MFC Encoder Parameters</w:t>
        </w:r>
        <w:r>
          <w:rPr>
            <w:webHidden/>
          </w:rPr>
          <w:tab/>
        </w:r>
        <w:r>
          <w:rPr>
            <w:webHidden/>
          </w:rPr>
          <w:fldChar w:fldCharType="begin"/>
        </w:r>
        <w:r>
          <w:rPr>
            <w:webHidden/>
          </w:rPr>
          <w:instrText xml:space="preserve"> PAGEREF _Toc359420646 \h </w:instrText>
        </w:r>
        <w:r>
          <w:rPr>
            <w:webHidden/>
          </w:rPr>
        </w:r>
        <w:r>
          <w:rPr>
            <w:webHidden/>
          </w:rPr>
          <w:fldChar w:fldCharType="separate"/>
        </w:r>
        <w:r>
          <w:rPr>
            <w:webHidden/>
          </w:rPr>
          <w:t>4-1</w:t>
        </w:r>
        <w:r>
          <w:rPr>
            <w:webHidden/>
          </w:rPr>
          <w:fldChar w:fldCharType="end"/>
        </w:r>
      </w:hyperlink>
    </w:p>
    <w:p w:rsidR="00EB7782" w:rsidRDefault="00EB7782">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9420647" w:history="1">
        <w:r w:rsidRPr="00DA3D73">
          <w:rPr>
            <w:rStyle w:val="Hyperlink"/>
          </w:rPr>
          <w:t>4. MFC encoder Parameters</w:t>
        </w:r>
        <w:r>
          <w:rPr>
            <w:webHidden/>
          </w:rPr>
          <w:tab/>
        </w:r>
        <w:r>
          <w:rPr>
            <w:webHidden/>
          </w:rPr>
          <w:fldChar w:fldCharType="begin"/>
        </w:r>
        <w:r>
          <w:rPr>
            <w:webHidden/>
          </w:rPr>
          <w:instrText xml:space="preserve"> PAGEREF _Toc359420647 \h </w:instrText>
        </w:r>
        <w:r>
          <w:rPr>
            <w:webHidden/>
          </w:rPr>
        </w:r>
        <w:r>
          <w:rPr>
            <w:webHidden/>
          </w:rPr>
          <w:fldChar w:fldCharType="separate"/>
        </w:r>
        <w:r>
          <w:rPr>
            <w:webHidden/>
          </w:rPr>
          <w:t>4-1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48" w:history="1">
        <w:r w:rsidRPr="00DA3D73">
          <w:rPr>
            <w:rStyle w:val="Hyperlink"/>
          </w:rPr>
          <w:t>4.0</w:t>
        </w:r>
        <w:r>
          <w:rPr>
            <w:rFonts w:asciiTheme="minorHAnsi" w:eastAsiaTheme="minorEastAsia" w:hAnsiTheme="minorHAnsi" w:cstheme="minorBidi"/>
            <w:smallCaps w:val="0"/>
            <w:sz w:val="22"/>
            <w:szCs w:val="22"/>
            <w:lang w:eastAsia="zh-CN"/>
          </w:rPr>
          <w:tab/>
        </w:r>
        <w:r w:rsidRPr="00DA3D73">
          <w:rPr>
            <w:rStyle w:val="Hyperlink"/>
          </w:rPr>
          <w:t>MFC coding parameters (main cofiguration file)</w:t>
        </w:r>
        <w:r>
          <w:rPr>
            <w:webHidden/>
          </w:rPr>
          <w:tab/>
        </w:r>
        <w:r>
          <w:rPr>
            <w:webHidden/>
          </w:rPr>
          <w:fldChar w:fldCharType="begin"/>
        </w:r>
        <w:r>
          <w:rPr>
            <w:webHidden/>
          </w:rPr>
          <w:instrText xml:space="preserve"> PAGEREF _Toc359420648 \h </w:instrText>
        </w:r>
        <w:r>
          <w:rPr>
            <w:webHidden/>
          </w:rPr>
        </w:r>
        <w:r>
          <w:rPr>
            <w:webHidden/>
          </w:rPr>
          <w:fldChar w:fldCharType="separate"/>
        </w:r>
        <w:r>
          <w:rPr>
            <w:webHidden/>
          </w:rPr>
          <w:t>4-1</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49" w:history="1">
        <w:r w:rsidRPr="00DA3D73">
          <w:rPr>
            <w:rStyle w:val="Hyperlink"/>
          </w:rPr>
          <w:t>4.0.1 ProcessInput</w:t>
        </w:r>
        <w:r>
          <w:rPr>
            <w:webHidden/>
          </w:rPr>
          <w:tab/>
        </w:r>
        <w:r>
          <w:rPr>
            <w:webHidden/>
          </w:rPr>
          <w:fldChar w:fldCharType="begin"/>
        </w:r>
        <w:r>
          <w:rPr>
            <w:webHidden/>
          </w:rPr>
          <w:instrText xml:space="preserve"> PAGEREF _Toc359420649 \h </w:instrText>
        </w:r>
        <w:r>
          <w:rPr>
            <w:webHidden/>
          </w:rPr>
        </w:r>
        <w:r>
          <w:rPr>
            <w:webHidden/>
          </w:rPr>
          <w:fldChar w:fldCharType="separate"/>
        </w:r>
        <w:r>
          <w:rPr>
            <w:webHidden/>
          </w:rPr>
          <w:t>4-1</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50" w:history="1">
        <w:r w:rsidRPr="00DA3D73">
          <w:rPr>
            <w:rStyle w:val="Hyperlink"/>
          </w:rPr>
          <w:t>4.0.2 ProfileIDC</w:t>
        </w:r>
        <w:r>
          <w:rPr>
            <w:webHidden/>
          </w:rPr>
          <w:tab/>
        </w:r>
        <w:r>
          <w:rPr>
            <w:webHidden/>
          </w:rPr>
          <w:fldChar w:fldCharType="begin"/>
        </w:r>
        <w:r>
          <w:rPr>
            <w:webHidden/>
          </w:rPr>
          <w:instrText xml:space="preserve"> PAGEREF _Toc359420650 \h </w:instrText>
        </w:r>
        <w:r>
          <w:rPr>
            <w:webHidden/>
          </w:rPr>
        </w:r>
        <w:r>
          <w:rPr>
            <w:webHidden/>
          </w:rPr>
          <w:fldChar w:fldCharType="separate"/>
        </w:r>
        <w:r>
          <w:rPr>
            <w:webHidden/>
          </w:rPr>
          <w:t>4-1</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51" w:history="1">
        <w:r w:rsidRPr="00DA3D73">
          <w:rPr>
            <w:rStyle w:val="Hyperlink"/>
          </w:rPr>
          <w:t>4.0.3 Rpu_Filter_Enabled_Flag</w:t>
        </w:r>
        <w:r>
          <w:rPr>
            <w:webHidden/>
          </w:rPr>
          <w:tab/>
        </w:r>
        <w:r>
          <w:rPr>
            <w:webHidden/>
          </w:rPr>
          <w:fldChar w:fldCharType="begin"/>
        </w:r>
        <w:r>
          <w:rPr>
            <w:webHidden/>
          </w:rPr>
          <w:instrText xml:space="preserve"> PAGEREF _Toc359420651 \h </w:instrText>
        </w:r>
        <w:r>
          <w:rPr>
            <w:webHidden/>
          </w:rPr>
        </w:r>
        <w:r>
          <w:rPr>
            <w:webHidden/>
          </w:rPr>
          <w:fldChar w:fldCharType="separate"/>
        </w:r>
        <w:r>
          <w:rPr>
            <w:webHidden/>
          </w:rPr>
          <w:t>4-1</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52" w:history="1">
        <w:r w:rsidRPr="00DA3D73">
          <w:rPr>
            <w:rStyle w:val="Hyperlink"/>
          </w:rPr>
          <w:t>4.0.4 Mfc_Format_Idc</w:t>
        </w:r>
        <w:r>
          <w:rPr>
            <w:webHidden/>
          </w:rPr>
          <w:tab/>
        </w:r>
        <w:r>
          <w:rPr>
            <w:webHidden/>
          </w:rPr>
          <w:fldChar w:fldCharType="begin"/>
        </w:r>
        <w:r>
          <w:rPr>
            <w:webHidden/>
          </w:rPr>
          <w:instrText xml:space="preserve"> PAGEREF _Toc359420652 \h </w:instrText>
        </w:r>
        <w:r>
          <w:rPr>
            <w:webHidden/>
          </w:rPr>
        </w:r>
        <w:r>
          <w:rPr>
            <w:webHidden/>
          </w:rPr>
          <w:fldChar w:fldCharType="separate"/>
        </w:r>
        <w:r>
          <w:rPr>
            <w:webHidden/>
          </w:rPr>
          <w:t>4-1</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53" w:history="1">
        <w:r w:rsidRPr="00DA3D73">
          <w:rPr>
            <w:rStyle w:val="Hyperlink"/>
          </w:rPr>
          <w:t>4.0.5 DefaultGridPosition</w:t>
        </w:r>
        <w:r>
          <w:rPr>
            <w:webHidden/>
          </w:rPr>
          <w:tab/>
        </w:r>
        <w:r>
          <w:rPr>
            <w:webHidden/>
          </w:rPr>
          <w:fldChar w:fldCharType="begin"/>
        </w:r>
        <w:r>
          <w:rPr>
            <w:webHidden/>
          </w:rPr>
          <w:instrText xml:space="preserve"> PAGEREF _Toc359420653 \h </w:instrText>
        </w:r>
        <w:r>
          <w:rPr>
            <w:webHidden/>
          </w:rPr>
        </w:r>
        <w:r>
          <w:rPr>
            <w:webHidden/>
          </w:rPr>
          <w:fldChar w:fldCharType="separate"/>
        </w:r>
        <w:r>
          <w:rPr>
            <w:webHidden/>
          </w:rPr>
          <w:t>4-1</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54" w:history="1">
        <w:r w:rsidRPr="00DA3D73">
          <w:rPr>
            <w:rStyle w:val="Hyperlink"/>
          </w:rPr>
          <w:t>4.0.6 View0_Grid_Position_x, View0_Grid_Position_y, View1_Grid_Position_x, View1_Grid_Position_y</w:t>
        </w:r>
        <w:r>
          <w:rPr>
            <w:webHidden/>
          </w:rPr>
          <w:tab/>
        </w:r>
        <w:r>
          <w:rPr>
            <w:webHidden/>
          </w:rPr>
          <w:fldChar w:fldCharType="begin"/>
        </w:r>
        <w:r>
          <w:rPr>
            <w:webHidden/>
          </w:rPr>
          <w:instrText xml:space="preserve"> PAGEREF _Toc359420654 \h </w:instrText>
        </w:r>
        <w:r>
          <w:rPr>
            <w:webHidden/>
          </w:rPr>
        </w:r>
        <w:r>
          <w:rPr>
            <w:webHidden/>
          </w:rPr>
          <w:fldChar w:fldCharType="separate"/>
        </w:r>
        <w:r>
          <w:rPr>
            <w:webHidden/>
          </w:rPr>
          <w:t>4-1</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55" w:history="1">
        <w:r w:rsidRPr="00DA3D73">
          <w:rPr>
            <w:rStyle w:val="Hyperlink"/>
          </w:rPr>
          <w:t>4.0.7 Mux3DBaseFilter</w:t>
        </w:r>
        <w:r>
          <w:rPr>
            <w:webHidden/>
          </w:rPr>
          <w:tab/>
        </w:r>
        <w:r>
          <w:rPr>
            <w:webHidden/>
          </w:rPr>
          <w:fldChar w:fldCharType="begin"/>
        </w:r>
        <w:r>
          <w:rPr>
            <w:webHidden/>
          </w:rPr>
          <w:instrText xml:space="preserve"> PAGEREF _Toc359420655 \h </w:instrText>
        </w:r>
        <w:r>
          <w:rPr>
            <w:webHidden/>
          </w:rPr>
        </w:r>
        <w:r>
          <w:rPr>
            <w:webHidden/>
          </w:rPr>
          <w:fldChar w:fldCharType="separate"/>
        </w:r>
        <w:r>
          <w:rPr>
            <w:webHidden/>
          </w:rPr>
          <w:t>4-1</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56" w:history="1">
        <w:r w:rsidRPr="00DA3D73">
          <w:rPr>
            <w:rStyle w:val="Hyperlink"/>
          </w:rPr>
          <w:t>4.0.8 Mux3DEnhFilter</w:t>
        </w:r>
        <w:r>
          <w:rPr>
            <w:webHidden/>
          </w:rPr>
          <w:tab/>
        </w:r>
        <w:r>
          <w:rPr>
            <w:webHidden/>
          </w:rPr>
          <w:fldChar w:fldCharType="begin"/>
        </w:r>
        <w:r>
          <w:rPr>
            <w:webHidden/>
          </w:rPr>
          <w:instrText xml:space="preserve"> PAGEREF _Toc359420656 \h </w:instrText>
        </w:r>
        <w:r>
          <w:rPr>
            <w:webHidden/>
          </w:rPr>
        </w:r>
        <w:r>
          <w:rPr>
            <w:webHidden/>
          </w:rPr>
          <w:fldChar w:fldCharType="separate"/>
        </w:r>
        <w:r>
          <w:rPr>
            <w:webHidden/>
          </w:rPr>
          <w:t>4-2</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57" w:history="1">
        <w:r w:rsidRPr="00DA3D73">
          <w:rPr>
            <w:rStyle w:val="Hyperlink"/>
          </w:rPr>
          <w:t>4.0.9 EnableDbgYUVFiles</w:t>
        </w:r>
        <w:r>
          <w:rPr>
            <w:webHidden/>
          </w:rPr>
          <w:tab/>
        </w:r>
        <w:r>
          <w:rPr>
            <w:webHidden/>
          </w:rPr>
          <w:fldChar w:fldCharType="begin"/>
        </w:r>
        <w:r>
          <w:rPr>
            <w:webHidden/>
          </w:rPr>
          <w:instrText xml:space="preserve"> PAGEREF _Toc359420657 \h </w:instrText>
        </w:r>
        <w:r>
          <w:rPr>
            <w:webHidden/>
          </w:rPr>
        </w:r>
        <w:r>
          <w:rPr>
            <w:webHidden/>
          </w:rPr>
          <w:fldChar w:fldCharType="separate"/>
        </w:r>
        <w:r>
          <w:rPr>
            <w:webHidden/>
          </w:rPr>
          <w:t>4-2</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58" w:history="1">
        <w:r w:rsidRPr="00DA3D73">
          <w:rPr>
            <w:rStyle w:val="Hyperlink"/>
          </w:rPr>
          <w:t>4.0.10 FPASEIPresentFlag</w:t>
        </w:r>
        <w:r>
          <w:rPr>
            <w:webHidden/>
          </w:rPr>
          <w:tab/>
        </w:r>
        <w:r>
          <w:rPr>
            <w:webHidden/>
          </w:rPr>
          <w:fldChar w:fldCharType="begin"/>
        </w:r>
        <w:r>
          <w:rPr>
            <w:webHidden/>
          </w:rPr>
          <w:instrText xml:space="preserve"> PAGEREF _Toc359420658 \h </w:instrText>
        </w:r>
        <w:r>
          <w:rPr>
            <w:webHidden/>
          </w:rPr>
        </w:r>
        <w:r>
          <w:rPr>
            <w:webHidden/>
          </w:rPr>
          <w:fldChar w:fldCharType="separate"/>
        </w:r>
        <w:r>
          <w:rPr>
            <w:webHidden/>
          </w:rPr>
          <w:t>4-2</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59" w:history="1">
        <w:r w:rsidRPr="00DA3D73">
          <w:rPr>
            <w:rStyle w:val="Hyperlink"/>
          </w:rPr>
          <w:t>4.1</w:t>
        </w:r>
        <w:r>
          <w:rPr>
            <w:rFonts w:asciiTheme="minorHAnsi" w:eastAsiaTheme="minorEastAsia" w:hAnsiTheme="minorHAnsi" w:cstheme="minorBidi"/>
            <w:smallCaps w:val="0"/>
            <w:sz w:val="22"/>
            <w:szCs w:val="22"/>
            <w:lang w:eastAsia="zh-CN"/>
          </w:rPr>
          <w:tab/>
        </w:r>
        <w:r w:rsidRPr="00DA3D73">
          <w:rPr>
            <w:rStyle w:val="Hyperlink"/>
          </w:rPr>
          <w:t>MVC coding parameters (View 1 cofiguration file)</w:t>
        </w:r>
        <w:r>
          <w:rPr>
            <w:webHidden/>
          </w:rPr>
          <w:tab/>
        </w:r>
        <w:r>
          <w:rPr>
            <w:webHidden/>
          </w:rPr>
          <w:fldChar w:fldCharType="begin"/>
        </w:r>
        <w:r>
          <w:rPr>
            <w:webHidden/>
          </w:rPr>
          <w:instrText xml:space="preserve"> PAGEREF _Toc359420659 \h </w:instrText>
        </w:r>
        <w:r>
          <w:rPr>
            <w:webHidden/>
          </w:rPr>
        </w:r>
        <w:r>
          <w:rPr>
            <w:webHidden/>
          </w:rPr>
          <w:fldChar w:fldCharType="separate"/>
        </w:r>
        <w:r>
          <w:rPr>
            <w:webHidden/>
          </w:rPr>
          <w:t>4-2</w:t>
        </w:r>
        <w:r>
          <w:rPr>
            <w:webHidden/>
          </w:rPr>
          <w:fldChar w:fldCharType="end"/>
        </w:r>
      </w:hyperlink>
    </w:p>
    <w:p w:rsidR="00EB7782" w:rsidRDefault="00EB7782">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9420660" w:history="1">
        <w:r w:rsidRPr="00DA3D73">
          <w:rPr>
            <w:rStyle w:val="Hyperlink"/>
          </w:rPr>
          <w:t>5.</w:t>
        </w:r>
        <w:r>
          <w:rPr>
            <w:rFonts w:asciiTheme="minorHAnsi" w:eastAsiaTheme="minorEastAsia" w:hAnsiTheme="minorHAnsi" w:cstheme="minorBidi"/>
            <w:b w:val="0"/>
            <w:bCs w:val="0"/>
            <w:caps w:val="0"/>
            <w:sz w:val="22"/>
            <w:szCs w:val="22"/>
            <w:lang w:eastAsia="zh-CN"/>
          </w:rPr>
          <w:tab/>
        </w:r>
        <w:r w:rsidRPr="00DA3D73">
          <w:rPr>
            <w:rStyle w:val="Hyperlink"/>
          </w:rPr>
          <w:t>MFC Hardcoded Encoder Parameters</w:t>
        </w:r>
        <w:r>
          <w:rPr>
            <w:webHidden/>
          </w:rPr>
          <w:tab/>
        </w:r>
        <w:r>
          <w:rPr>
            <w:webHidden/>
          </w:rPr>
          <w:fldChar w:fldCharType="begin"/>
        </w:r>
        <w:r>
          <w:rPr>
            <w:webHidden/>
          </w:rPr>
          <w:instrText xml:space="preserve"> PAGEREF _Toc359420660 \h </w:instrText>
        </w:r>
        <w:r>
          <w:rPr>
            <w:webHidden/>
          </w:rPr>
        </w:r>
        <w:r>
          <w:rPr>
            <w:webHidden/>
          </w:rPr>
          <w:fldChar w:fldCharType="separate"/>
        </w:r>
        <w:r>
          <w:rPr>
            <w:webHidden/>
          </w:rPr>
          <w:t>5-1</w:t>
        </w:r>
        <w:r>
          <w:rPr>
            <w:webHidden/>
          </w:rPr>
          <w:fldChar w:fldCharType="end"/>
        </w:r>
      </w:hyperlink>
    </w:p>
    <w:p w:rsidR="00EB7782" w:rsidRDefault="00EB7782">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9420661" w:history="1">
        <w:r w:rsidRPr="00DA3D73">
          <w:rPr>
            <w:rStyle w:val="Hyperlink"/>
          </w:rPr>
          <w:t>5. MFC Hard coded Encoder Parameters</w:t>
        </w:r>
        <w:r>
          <w:rPr>
            <w:webHidden/>
          </w:rPr>
          <w:tab/>
        </w:r>
        <w:r>
          <w:rPr>
            <w:webHidden/>
          </w:rPr>
          <w:fldChar w:fldCharType="begin"/>
        </w:r>
        <w:r>
          <w:rPr>
            <w:webHidden/>
          </w:rPr>
          <w:instrText xml:space="preserve"> PAGEREF _Toc359420661 \h </w:instrText>
        </w:r>
        <w:r>
          <w:rPr>
            <w:webHidden/>
          </w:rPr>
        </w:r>
        <w:r>
          <w:rPr>
            <w:webHidden/>
          </w:rPr>
          <w:fldChar w:fldCharType="separate"/>
        </w:r>
        <w:r>
          <w:rPr>
            <w:webHidden/>
          </w:rPr>
          <w:t>5-1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62" w:history="1">
        <w:r w:rsidRPr="00DA3D73">
          <w:rPr>
            <w:rStyle w:val="Hyperlink"/>
          </w:rPr>
          <w:t>5.1</w:t>
        </w:r>
        <w:r>
          <w:rPr>
            <w:rFonts w:asciiTheme="minorHAnsi" w:eastAsiaTheme="minorEastAsia" w:hAnsiTheme="minorHAnsi" w:cstheme="minorBidi"/>
            <w:smallCaps w:val="0"/>
            <w:sz w:val="22"/>
            <w:szCs w:val="22"/>
            <w:lang w:eastAsia="zh-CN"/>
          </w:rPr>
          <w:tab/>
        </w:r>
        <w:r w:rsidRPr="00DA3D73">
          <w:rPr>
            <w:rStyle w:val="Hyperlink"/>
          </w:rPr>
          <w:t>defines.h</w:t>
        </w:r>
        <w:r>
          <w:rPr>
            <w:webHidden/>
          </w:rPr>
          <w:tab/>
        </w:r>
        <w:r>
          <w:rPr>
            <w:webHidden/>
          </w:rPr>
          <w:fldChar w:fldCharType="begin"/>
        </w:r>
        <w:r>
          <w:rPr>
            <w:webHidden/>
          </w:rPr>
          <w:instrText xml:space="preserve"> PAGEREF _Toc359420662 \h </w:instrText>
        </w:r>
        <w:r>
          <w:rPr>
            <w:webHidden/>
          </w:rPr>
        </w:r>
        <w:r>
          <w:rPr>
            <w:webHidden/>
          </w:rPr>
          <w:fldChar w:fldCharType="separate"/>
        </w:r>
        <w:r>
          <w:rPr>
            <w:webHidden/>
          </w:rPr>
          <w:t>5-1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63" w:history="1">
        <w:r w:rsidRPr="00DA3D73">
          <w:rPr>
            <w:rStyle w:val="Hyperlink"/>
          </w:rPr>
          <w:t>5.2</w:t>
        </w:r>
        <w:r>
          <w:rPr>
            <w:rFonts w:asciiTheme="minorHAnsi" w:eastAsiaTheme="minorEastAsia" w:hAnsiTheme="minorHAnsi" w:cstheme="minorBidi"/>
            <w:smallCaps w:val="0"/>
            <w:sz w:val="22"/>
            <w:szCs w:val="22"/>
            <w:lang w:eastAsia="zh-CN"/>
          </w:rPr>
          <w:tab/>
        </w:r>
        <w:r w:rsidRPr="00DA3D73">
          <w:rPr>
            <w:rStyle w:val="Hyperlink"/>
          </w:rPr>
          <w:t>configfile.h</w:t>
        </w:r>
        <w:r>
          <w:rPr>
            <w:webHidden/>
          </w:rPr>
          <w:tab/>
        </w:r>
        <w:r>
          <w:rPr>
            <w:webHidden/>
          </w:rPr>
          <w:fldChar w:fldCharType="begin"/>
        </w:r>
        <w:r>
          <w:rPr>
            <w:webHidden/>
          </w:rPr>
          <w:instrText xml:space="preserve"> PAGEREF _Toc359420663 \h </w:instrText>
        </w:r>
        <w:r>
          <w:rPr>
            <w:webHidden/>
          </w:rPr>
        </w:r>
        <w:r>
          <w:rPr>
            <w:webHidden/>
          </w:rPr>
          <w:fldChar w:fldCharType="separate"/>
        </w:r>
        <w:r>
          <w:rPr>
            <w:webHidden/>
          </w:rPr>
          <w:t>5-1</w:t>
        </w:r>
        <w:r>
          <w:rPr>
            <w:webHidden/>
          </w:rPr>
          <w:fldChar w:fldCharType="end"/>
        </w:r>
      </w:hyperlink>
    </w:p>
    <w:p w:rsidR="00EB7782" w:rsidRDefault="00EB7782">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9420664" w:history="1">
        <w:r w:rsidRPr="00DA3D73">
          <w:rPr>
            <w:rStyle w:val="Hyperlink"/>
          </w:rPr>
          <w:t>6.</w:t>
        </w:r>
        <w:r>
          <w:rPr>
            <w:rFonts w:asciiTheme="minorHAnsi" w:eastAsiaTheme="minorEastAsia" w:hAnsiTheme="minorHAnsi" w:cstheme="minorBidi"/>
            <w:b w:val="0"/>
            <w:bCs w:val="0"/>
            <w:caps w:val="0"/>
            <w:sz w:val="22"/>
            <w:szCs w:val="22"/>
            <w:lang w:eastAsia="zh-CN"/>
          </w:rPr>
          <w:tab/>
        </w:r>
        <w:r w:rsidRPr="00DA3D73">
          <w:rPr>
            <w:rStyle w:val="Hyperlink"/>
          </w:rPr>
          <w:t>Using The MFC Decoder Module</w:t>
        </w:r>
        <w:r>
          <w:rPr>
            <w:webHidden/>
          </w:rPr>
          <w:tab/>
        </w:r>
        <w:r>
          <w:rPr>
            <w:webHidden/>
          </w:rPr>
          <w:fldChar w:fldCharType="begin"/>
        </w:r>
        <w:r>
          <w:rPr>
            <w:webHidden/>
          </w:rPr>
          <w:instrText xml:space="preserve"> PAGEREF _Toc359420664 \h </w:instrText>
        </w:r>
        <w:r>
          <w:rPr>
            <w:webHidden/>
          </w:rPr>
        </w:r>
        <w:r>
          <w:rPr>
            <w:webHidden/>
          </w:rPr>
          <w:fldChar w:fldCharType="separate"/>
        </w:r>
        <w:r>
          <w:rPr>
            <w:webHidden/>
          </w:rPr>
          <w:t>6-1</w:t>
        </w:r>
        <w:r>
          <w:rPr>
            <w:webHidden/>
          </w:rPr>
          <w:fldChar w:fldCharType="end"/>
        </w:r>
      </w:hyperlink>
    </w:p>
    <w:p w:rsidR="00EB7782" w:rsidRDefault="00EB7782">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9420665" w:history="1">
        <w:r w:rsidRPr="00DA3D73">
          <w:rPr>
            <w:rStyle w:val="Hyperlink"/>
          </w:rPr>
          <w:t>6. Using The MFC Decoder Module</w:t>
        </w:r>
        <w:r>
          <w:rPr>
            <w:webHidden/>
          </w:rPr>
          <w:tab/>
        </w:r>
        <w:r>
          <w:rPr>
            <w:webHidden/>
          </w:rPr>
          <w:fldChar w:fldCharType="begin"/>
        </w:r>
        <w:r>
          <w:rPr>
            <w:webHidden/>
          </w:rPr>
          <w:instrText xml:space="preserve"> PAGEREF _Toc359420665 \h </w:instrText>
        </w:r>
        <w:r>
          <w:rPr>
            <w:webHidden/>
          </w:rPr>
        </w:r>
        <w:r>
          <w:rPr>
            <w:webHidden/>
          </w:rPr>
          <w:fldChar w:fldCharType="separate"/>
        </w:r>
        <w:r>
          <w:rPr>
            <w:webHidden/>
          </w:rPr>
          <w:t>6-1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66" w:history="1">
        <w:r w:rsidRPr="00DA3D73">
          <w:rPr>
            <w:rStyle w:val="Hyperlink"/>
          </w:rPr>
          <w:t>6.1</w:t>
        </w:r>
        <w:r>
          <w:rPr>
            <w:rFonts w:asciiTheme="minorHAnsi" w:eastAsiaTheme="minorEastAsia" w:hAnsiTheme="minorHAnsi" w:cstheme="minorBidi"/>
            <w:smallCaps w:val="0"/>
            <w:sz w:val="22"/>
            <w:szCs w:val="22"/>
            <w:lang w:eastAsia="zh-CN"/>
          </w:rPr>
          <w:tab/>
        </w:r>
        <w:r w:rsidRPr="00DA3D73">
          <w:rPr>
            <w:rStyle w:val="Hyperlink"/>
          </w:rPr>
          <w:t>Decoder Syntax</w:t>
        </w:r>
        <w:r>
          <w:rPr>
            <w:webHidden/>
          </w:rPr>
          <w:tab/>
        </w:r>
        <w:r>
          <w:rPr>
            <w:webHidden/>
          </w:rPr>
          <w:fldChar w:fldCharType="begin"/>
        </w:r>
        <w:r>
          <w:rPr>
            <w:webHidden/>
          </w:rPr>
          <w:instrText xml:space="preserve"> PAGEREF _Toc359420666 \h </w:instrText>
        </w:r>
        <w:r>
          <w:rPr>
            <w:webHidden/>
          </w:rPr>
        </w:r>
        <w:r>
          <w:rPr>
            <w:webHidden/>
          </w:rPr>
          <w:fldChar w:fldCharType="separate"/>
        </w:r>
        <w:r>
          <w:rPr>
            <w:webHidden/>
          </w:rPr>
          <w:t>6-1</w:t>
        </w:r>
        <w:r>
          <w:rPr>
            <w:webHidden/>
          </w:rPr>
          <w:fldChar w:fldCharType="end"/>
        </w:r>
      </w:hyperlink>
    </w:p>
    <w:p w:rsidR="00EB7782" w:rsidRDefault="00EB7782">
      <w:pPr>
        <w:pStyle w:val="TOC2"/>
        <w:tabs>
          <w:tab w:val="right" w:leader="dot" w:pos="9350"/>
        </w:tabs>
        <w:rPr>
          <w:rFonts w:asciiTheme="minorHAnsi" w:eastAsiaTheme="minorEastAsia" w:hAnsiTheme="minorHAnsi" w:cstheme="minorBidi"/>
          <w:smallCaps w:val="0"/>
          <w:sz w:val="22"/>
          <w:szCs w:val="22"/>
          <w:lang w:eastAsia="zh-CN"/>
        </w:rPr>
      </w:pPr>
      <w:hyperlink w:anchor="_Toc359420667" w:history="1">
        <w:r w:rsidRPr="00DA3D73">
          <w:rPr>
            <w:rStyle w:val="Hyperlink"/>
          </w:rPr>
          <w:t>Example usage of MFC case:</w:t>
        </w:r>
        <w:r>
          <w:rPr>
            <w:webHidden/>
          </w:rPr>
          <w:tab/>
        </w:r>
        <w:r>
          <w:rPr>
            <w:webHidden/>
          </w:rPr>
          <w:fldChar w:fldCharType="begin"/>
        </w:r>
        <w:r>
          <w:rPr>
            <w:webHidden/>
          </w:rPr>
          <w:instrText xml:space="preserve"> PAGEREF _Toc359420667 \h </w:instrText>
        </w:r>
        <w:r>
          <w:rPr>
            <w:webHidden/>
          </w:rPr>
        </w:r>
        <w:r>
          <w:rPr>
            <w:webHidden/>
          </w:rPr>
          <w:fldChar w:fldCharType="separate"/>
        </w:r>
        <w:r>
          <w:rPr>
            <w:webHidden/>
          </w:rPr>
          <w:t>6-1</w:t>
        </w:r>
        <w:r>
          <w:rPr>
            <w:webHidden/>
          </w:rPr>
          <w:fldChar w:fldCharType="end"/>
        </w:r>
      </w:hyperlink>
    </w:p>
    <w:p w:rsidR="00EB7782" w:rsidRDefault="00EB7782">
      <w:pPr>
        <w:pStyle w:val="TOC2"/>
        <w:tabs>
          <w:tab w:val="right" w:leader="dot" w:pos="9350"/>
        </w:tabs>
        <w:rPr>
          <w:rFonts w:asciiTheme="minorHAnsi" w:eastAsiaTheme="minorEastAsia" w:hAnsiTheme="minorHAnsi" w:cstheme="minorBidi"/>
          <w:smallCaps w:val="0"/>
          <w:sz w:val="22"/>
          <w:szCs w:val="22"/>
          <w:lang w:eastAsia="zh-CN"/>
        </w:rPr>
      </w:pPr>
      <w:hyperlink w:anchor="_Toc359420668" w:history="1">
        <w:r w:rsidRPr="00DA3D73">
          <w:rPr>
            <w:rStyle w:val="Hyperlink"/>
          </w:rPr>
          <w:t>If only decode the base layer and enhancement layer bitstream: ldecod.exe -d decoder.cfg -p ExportViews=0</w:t>
        </w:r>
        <w:r>
          <w:rPr>
            <w:webHidden/>
          </w:rPr>
          <w:tab/>
        </w:r>
        <w:r>
          <w:rPr>
            <w:webHidden/>
          </w:rPr>
          <w:fldChar w:fldCharType="begin"/>
        </w:r>
        <w:r>
          <w:rPr>
            <w:webHidden/>
          </w:rPr>
          <w:instrText xml:space="preserve"> PAGEREF _Toc359420668 \h </w:instrText>
        </w:r>
        <w:r>
          <w:rPr>
            <w:webHidden/>
          </w:rPr>
        </w:r>
        <w:r>
          <w:rPr>
            <w:webHidden/>
          </w:rPr>
          <w:fldChar w:fldCharType="separate"/>
        </w:r>
        <w:r>
          <w:rPr>
            <w:webHidden/>
          </w:rPr>
          <w:t>6-1</w:t>
        </w:r>
        <w:r>
          <w:rPr>
            <w:webHidden/>
          </w:rPr>
          <w:fldChar w:fldCharType="end"/>
        </w:r>
      </w:hyperlink>
    </w:p>
    <w:p w:rsidR="00EB7782" w:rsidRDefault="00EB7782">
      <w:pPr>
        <w:pStyle w:val="TOC2"/>
        <w:tabs>
          <w:tab w:val="right" w:leader="dot" w:pos="9350"/>
        </w:tabs>
        <w:rPr>
          <w:rFonts w:asciiTheme="minorHAnsi" w:eastAsiaTheme="minorEastAsia" w:hAnsiTheme="minorHAnsi" w:cstheme="minorBidi"/>
          <w:smallCaps w:val="0"/>
          <w:sz w:val="22"/>
          <w:szCs w:val="22"/>
          <w:lang w:eastAsia="zh-CN"/>
        </w:rPr>
      </w:pPr>
      <w:hyperlink w:anchor="_Toc359420669" w:history="1">
        <w:r w:rsidRPr="00DA3D73">
          <w:rPr>
            <w:rStyle w:val="Hyperlink"/>
          </w:rPr>
          <w:t>If fully reconstruct left and right view: ldecod.exe -d decoder.cfg -p ExportViews=1</w:t>
        </w:r>
        <w:r>
          <w:rPr>
            <w:webHidden/>
          </w:rPr>
          <w:tab/>
        </w:r>
        <w:r>
          <w:rPr>
            <w:webHidden/>
          </w:rPr>
          <w:fldChar w:fldCharType="begin"/>
        </w:r>
        <w:r>
          <w:rPr>
            <w:webHidden/>
          </w:rPr>
          <w:instrText xml:space="preserve"> PAGEREF _Toc359420669 \h </w:instrText>
        </w:r>
        <w:r>
          <w:rPr>
            <w:webHidden/>
          </w:rPr>
        </w:r>
        <w:r>
          <w:rPr>
            <w:webHidden/>
          </w:rPr>
          <w:fldChar w:fldCharType="separate"/>
        </w:r>
        <w:r>
          <w:rPr>
            <w:webHidden/>
          </w:rPr>
          <w:t>6-1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70" w:history="1">
        <w:r w:rsidRPr="00DA3D73">
          <w:rPr>
            <w:rStyle w:val="Hyperlink"/>
          </w:rPr>
          <w:t>6.2</w:t>
        </w:r>
        <w:r>
          <w:rPr>
            <w:rFonts w:asciiTheme="minorHAnsi" w:eastAsiaTheme="minorEastAsia" w:hAnsiTheme="minorHAnsi" w:cstheme="minorBidi"/>
            <w:smallCaps w:val="0"/>
            <w:sz w:val="22"/>
            <w:szCs w:val="22"/>
            <w:lang w:eastAsia="zh-CN"/>
          </w:rPr>
          <w:tab/>
        </w:r>
        <w:r w:rsidRPr="00DA3D73">
          <w:rPr>
            <w:rStyle w:val="Hyperlink"/>
          </w:rPr>
          <w:t>Decoder Configuration File Format</w:t>
        </w:r>
        <w:r>
          <w:rPr>
            <w:webHidden/>
          </w:rPr>
          <w:tab/>
        </w:r>
        <w:r>
          <w:rPr>
            <w:webHidden/>
          </w:rPr>
          <w:fldChar w:fldCharType="begin"/>
        </w:r>
        <w:r>
          <w:rPr>
            <w:webHidden/>
          </w:rPr>
          <w:instrText xml:space="preserve"> PAGEREF _Toc359420670 \h </w:instrText>
        </w:r>
        <w:r>
          <w:rPr>
            <w:webHidden/>
          </w:rPr>
        </w:r>
        <w:r>
          <w:rPr>
            <w:webHidden/>
          </w:rPr>
          <w:fldChar w:fldCharType="separate"/>
        </w:r>
        <w:r>
          <w:rPr>
            <w:webHidden/>
          </w:rPr>
          <w:t>6-1</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71" w:history="1">
        <w:r w:rsidRPr="00DA3D73">
          <w:rPr>
            <w:rStyle w:val="Hyperlink"/>
          </w:rPr>
          <w:t>6.2.1 ExportViews</w:t>
        </w:r>
        <w:r>
          <w:rPr>
            <w:webHidden/>
          </w:rPr>
          <w:tab/>
        </w:r>
        <w:r>
          <w:rPr>
            <w:webHidden/>
          </w:rPr>
          <w:fldChar w:fldCharType="begin"/>
        </w:r>
        <w:r>
          <w:rPr>
            <w:webHidden/>
          </w:rPr>
          <w:instrText xml:space="preserve"> PAGEREF _Toc359420671 \h </w:instrText>
        </w:r>
        <w:r>
          <w:rPr>
            <w:webHidden/>
          </w:rPr>
        </w:r>
        <w:r>
          <w:rPr>
            <w:webHidden/>
          </w:rPr>
          <w:fldChar w:fldCharType="separate"/>
        </w:r>
        <w:r>
          <w:rPr>
            <w:webHidden/>
          </w:rPr>
          <w:t>6-1</w:t>
        </w:r>
        <w:r>
          <w:rPr>
            <w:webHidden/>
          </w:rPr>
          <w:fldChar w:fldCharType="end"/>
        </w:r>
      </w:hyperlink>
    </w:p>
    <w:p w:rsidR="00EB7782" w:rsidRDefault="00EB7782">
      <w:pPr>
        <w:pStyle w:val="TOC3"/>
        <w:tabs>
          <w:tab w:val="right" w:leader="dot" w:pos="9350"/>
        </w:tabs>
        <w:rPr>
          <w:rFonts w:asciiTheme="minorHAnsi" w:eastAsiaTheme="minorEastAsia" w:hAnsiTheme="minorHAnsi" w:cstheme="minorBidi"/>
          <w:i w:val="0"/>
          <w:iCs w:val="0"/>
          <w:sz w:val="22"/>
          <w:szCs w:val="22"/>
          <w:lang w:eastAsia="zh-CN"/>
        </w:rPr>
      </w:pPr>
      <w:hyperlink w:anchor="_Toc359420672" w:history="1">
        <w:r w:rsidRPr="00DA3D73">
          <w:rPr>
            <w:rStyle w:val="Hyperlink"/>
          </w:rPr>
          <w:t>6.2.2 DeMuxMode</w:t>
        </w:r>
        <w:r>
          <w:rPr>
            <w:webHidden/>
          </w:rPr>
          <w:tab/>
        </w:r>
        <w:r>
          <w:rPr>
            <w:webHidden/>
          </w:rPr>
          <w:fldChar w:fldCharType="begin"/>
        </w:r>
        <w:r>
          <w:rPr>
            <w:webHidden/>
          </w:rPr>
          <w:instrText xml:space="preserve"> PAGEREF _Toc359420672 \h </w:instrText>
        </w:r>
        <w:r>
          <w:rPr>
            <w:webHidden/>
          </w:rPr>
        </w:r>
        <w:r>
          <w:rPr>
            <w:webHidden/>
          </w:rPr>
          <w:fldChar w:fldCharType="separate"/>
        </w:r>
        <w:r>
          <w:rPr>
            <w:webHidden/>
          </w:rPr>
          <w:t>6-1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73" w:history="1">
        <w:r w:rsidRPr="00DA3D73">
          <w:rPr>
            <w:rStyle w:val="Hyperlink"/>
          </w:rPr>
          <w:t>6.3</w:t>
        </w:r>
        <w:r>
          <w:rPr>
            <w:rFonts w:asciiTheme="minorHAnsi" w:eastAsiaTheme="minorEastAsia" w:hAnsiTheme="minorHAnsi" w:cstheme="minorBidi"/>
            <w:smallCaps w:val="0"/>
            <w:sz w:val="22"/>
            <w:szCs w:val="22"/>
            <w:lang w:eastAsia="zh-CN"/>
          </w:rPr>
          <w:tab/>
        </w:r>
        <w:r w:rsidRPr="00DA3D73">
          <w:rPr>
            <w:rStyle w:val="Hyperlink"/>
          </w:rPr>
          <w:t>Decoder Output</w:t>
        </w:r>
        <w:r>
          <w:rPr>
            <w:webHidden/>
          </w:rPr>
          <w:tab/>
        </w:r>
        <w:r>
          <w:rPr>
            <w:webHidden/>
          </w:rPr>
          <w:fldChar w:fldCharType="begin"/>
        </w:r>
        <w:r>
          <w:rPr>
            <w:webHidden/>
          </w:rPr>
          <w:instrText xml:space="preserve"> PAGEREF _Toc359420673 \h </w:instrText>
        </w:r>
        <w:r>
          <w:rPr>
            <w:webHidden/>
          </w:rPr>
        </w:r>
        <w:r>
          <w:rPr>
            <w:webHidden/>
          </w:rPr>
          <w:fldChar w:fldCharType="separate"/>
        </w:r>
        <w:r>
          <w:rPr>
            <w:webHidden/>
          </w:rPr>
          <w:t>6-2</w:t>
        </w:r>
        <w:r>
          <w:rPr>
            <w:webHidden/>
          </w:rPr>
          <w:fldChar w:fldCharType="end"/>
        </w:r>
      </w:hyperlink>
    </w:p>
    <w:p w:rsidR="00EB7782" w:rsidRDefault="00EB7782">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59420674" w:history="1">
        <w:r w:rsidRPr="00DA3D73">
          <w:rPr>
            <w:rStyle w:val="Hyperlink"/>
          </w:rPr>
          <w:t>7.</w:t>
        </w:r>
        <w:r>
          <w:rPr>
            <w:rFonts w:asciiTheme="minorHAnsi" w:eastAsiaTheme="minorEastAsia" w:hAnsiTheme="minorHAnsi" w:cstheme="minorBidi"/>
            <w:b w:val="0"/>
            <w:bCs w:val="0"/>
            <w:caps w:val="0"/>
            <w:sz w:val="22"/>
            <w:szCs w:val="22"/>
            <w:lang w:eastAsia="zh-CN"/>
          </w:rPr>
          <w:tab/>
        </w:r>
        <w:r w:rsidRPr="00DA3D73">
          <w:rPr>
            <w:rStyle w:val="Hyperlink"/>
          </w:rPr>
          <w:t>MFC Hardcoded Decoder Parameters</w:t>
        </w:r>
        <w:r>
          <w:rPr>
            <w:webHidden/>
          </w:rPr>
          <w:tab/>
        </w:r>
        <w:r>
          <w:rPr>
            <w:webHidden/>
          </w:rPr>
          <w:fldChar w:fldCharType="begin"/>
        </w:r>
        <w:r>
          <w:rPr>
            <w:webHidden/>
          </w:rPr>
          <w:instrText xml:space="preserve"> PAGEREF _Toc359420674 \h </w:instrText>
        </w:r>
        <w:r>
          <w:rPr>
            <w:webHidden/>
          </w:rPr>
        </w:r>
        <w:r>
          <w:rPr>
            <w:webHidden/>
          </w:rPr>
          <w:fldChar w:fldCharType="separate"/>
        </w:r>
        <w:r>
          <w:rPr>
            <w:webHidden/>
          </w:rPr>
          <w:t>7-1</w:t>
        </w:r>
        <w:r>
          <w:rPr>
            <w:webHidden/>
          </w:rPr>
          <w:fldChar w:fldCharType="end"/>
        </w:r>
      </w:hyperlink>
    </w:p>
    <w:p w:rsidR="00EB7782" w:rsidRDefault="00EB7782">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59420675" w:history="1">
        <w:r w:rsidRPr="00DA3D73">
          <w:rPr>
            <w:rStyle w:val="Hyperlink"/>
          </w:rPr>
          <w:t>7. MFC Hardcoded Decoder Parameters</w:t>
        </w:r>
        <w:r>
          <w:rPr>
            <w:webHidden/>
          </w:rPr>
          <w:tab/>
        </w:r>
        <w:r>
          <w:rPr>
            <w:webHidden/>
          </w:rPr>
          <w:fldChar w:fldCharType="begin"/>
        </w:r>
        <w:r>
          <w:rPr>
            <w:webHidden/>
          </w:rPr>
          <w:instrText xml:space="preserve"> PAGEREF _Toc359420675 \h </w:instrText>
        </w:r>
        <w:r>
          <w:rPr>
            <w:webHidden/>
          </w:rPr>
        </w:r>
        <w:r>
          <w:rPr>
            <w:webHidden/>
          </w:rPr>
          <w:fldChar w:fldCharType="separate"/>
        </w:r>
        <w:r>
          <w:rPr>
            <w:webHidden/>
          </w:rPr>
          <w:t>7-1</w:t>
        </w:r>
        <w:r>
          <w:rPr>
            <w:webHidden/>
          </w:rPr>
          <w:fldChar w:fldCharType="end"/>
        </w:r>
      </w:hyperlink>
    </w:p>
    <w:p w:rsidR="00EB7782" w:rsidRDefault="00EB7782">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59420676" w:history="1">
        <w:r w:rsidRPr="00DA3D73">
          <w:rPr>
            <w:rStyle w:val="Hyperlink"/>
          </w:rPr>
          <w:t>7.1</w:t>
        </w:r>
        <w:r>
          <w:rPr>
            <w:rFonts w:asciiTheme="minorHAnsi" w:eastAsiaTheme="minorEastAsia" w:hAnsiTheme="minorHAnsi" w:cstheme="minorBidi"/>
            <w:smallCaps w:val="0"/>
            <w:sz w:val="22"/>
            <w:szCs w:val="22"/>
            <w:lang w:eastAsia="zh-CN"/>
          </w:rPr>
          <w:tab/>
        </w:r>
        <w:r w:rsidRPr="00DA3D73">
          <w:rPr>
            <w:rStyle w:val="Hyperlink"/>
          </w:rPr>
          <w:t>defines.h</w:t>
        </w:r>
        <w:r>
          <w:rPr>
            <w:webHidden/>
          </w:rPr>
          <w:tab/>
        </w:r>
        <w:r>
          <w:rPr>
            <w:webHidden/>
          </w:rPr>
          <w:fldChar w:fldCharType="begin"/>
        </w:r>
        <w:r>
          <w:rPr>
            <w:webHidden/>
          </w:rPr>
          <w:instrText xml:space="preserve"> PAGEREF _Toc359420676 \h </w:instrText>
        </w:r>
        <w:r>
          <w:rPr>
            <w:webHidden/>
          </w:rPr>
        </w:r>
        <w:r>
          <w:rPr>
            <w:webHidden/>
          </w:rPr>
          <w:fldChar w:fldCharType="separate"/>
        </w:r>
        <w:r>
          <w:rPr>
            <w:webHidden/>
          </w:rPr>
          <w:t>7-1</w:t>
        </w:r>
        <w:r>
          <w:rPr>
            <w:webHidden/>
          </w:rPr>
          <w:fldChar w:fldCharType="end"/>
        </w:r>
      </w:hyperlink>
    </w:p>
    <w:p w:rsidR="00A70E39" w:rsidRDefault="00A70E39">
      <w:r>
        <w:rPr>
          <w:b/>
          <w:bCs/>
        </w:rPr>
        <w:fldChar w:fldCharType="end"/>
      </w:r>
    </w:p>
    <w:p w:rsidR="00395F77" w:rsidRPr="001F2E41" w:rsidRDefault="00395F77">
      <w:pPr>
        <w:rPr>
          <w:lang w:val="de-DE"/>
        </w:rPr>
      </w:pPr>
    </w:p>
    <w:p w:rsidR="00395F77" w:rsidRPr="001F2E41" w:rsidRDefault="00395F77">
      <w:pPr>
        <w:rPr>
          <w:lang w:val="de-DE"/>
        </w:rPr>
        <w:sectPr w:rsidR="00395F77" w:rsidRPr="001F2E41" w:rsidSect="008647CA">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fmt="lowerRoman"/>
          <w:cols w:space="720"/>
        </w:sectPr>
      </w:pPr>
    </w:p>
    <w:p w:rsidR="00395F77" w:rsidRPr="00907B20" w:rsidRDefault="00395F77" w:rsidP="00A930C0">
      <w:pPr>
        <w:pStyle w:val="Heading1"/>
      </w:pPr>
      <w:bookmarkStart w:id="4" w:name="_Toc262564060"/>
      <w:bookmarkStart w:id="5" w:name="_Toc359420633"/>
      <w:r w:rsidRPr="00907B20">
        <w:lastRenderedPageBreak/>
        <w:t>G</w:t>
      </w:r>
      <w:r w:rsidR="00260B7C" w:rsidRPr="00907B20">
        <w:t>eneral Information</w:t>
      </w:r>
      <w:bookmarkEnd w:id="4"/>
      <w:bookmarkEnd w:id="5"/>
    </w:p>
    <w:p w:rsidR="00395F77" w:rsidRPr="00907B20" w:rsidRDefault="00395F77">
      <w:pPr>
        <w:sectPr w:rsidR="00395F77" w:rsidRPr="00907B20" w:rsidSect="008647CA">
          <w:headerReference w:type="default" r:id="rId14"/>
          <w:footerReference w:type="default" r:id="rId15"/>
          <w:pgSz w:w="12240" w:h="15840" w:code="1"/>
          <w:pgMar w:top="1440" w:right="1440" w:bottom="1440" w:left="1440" w:header="720" w:footer="720" w:gutter="0"/>
          <w:pgNumType w:start="1" w:chapStyle="1"/>
          <w:cols w:space="720"/>
        </w:sectPr>
      </w:pPr>
    </w:p>
    <w:p w:rsidR="009E3637" w:rsidRPr="00907B20" w:rsidRDefault="009E3637"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6" w:name="_Toc359420634"/>
      <w:r w:rsidR="008B561B">
        <w:t>1</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General Information</w:t>
      </w:r>
      <w:bookmarkEnd w:id="6"/>
      <w:r w:rsidRPr="00907B20">
        <w:fldChar w:fldCharType="end"/>
      </w:r>
    </w:p>
    <w:p w:rsidR="00395F77" w:rsidRPr="00907B20" w:rsidRDefault="00395F77" w:rsidP="00D206C7">
      <w:pPr>
        <w:pStyle w:val="Heading2"/>
        <w:numPr>
          <w:ilvl w:val="1"/>
          <w:numId w:val="8"/>
        </w:numPr>
      </w:pPr>
      <w:bookmarkStart w:id="7" w:name="_Toc164437780"/>
      <w:bookmarkStart w:id="8" w:name="_Toc480255362"/>
      <w:bookmarkStart w:id="9" w:name="_Toc480348003"/>
      <w:bookmarkEnd w:id="7"/>
      <w:r w:rsidRPr="00907B20">
        <w:tab/>
      </w:r>
      <w:bookmarkStart w:id="10" w:name="_Ref262406694"/>
      <w:bookmarkStart w:id="11" w:name="_Toc262564061"/>
      <w:bookmarkStart w:id="12" w:name="_Toc359420635"/>
      <w:bookmarkEnd w:id="8"/>
      <w:bookmarkEnd w:id="9"/>
      <w:r w:rsidRPr="00907B20">
        <w:t>System Overview</w:t>
      </w:r>
      <w:bookmarkEnd w:id="10"/>
      <w:bookmarkEnd w:id="11"/>
      <w:bookmarkEnd w:id="12"/>
    </w:p>
    <w:p w:rsidR="00395F77" w:rsidRDefault="006C1A37">
      <w:r w:rsidRPr="00907B20">
        <w:t xml:space="preserve">This document contains a detailed description of the usage of the </w:t>
      </w:r>
      <w:r w:rsidR="00173009">
        <w:t>MFC</w:t>
      </w:r>
      <w:r w:rsidR="00734C61">
        <w:t xml:space="preserve"> software built upon </w:t>
      </w:r>
      <w:r w:rsidRPr="00907B20">
        <w:t>H.264/</w:t>
      </w:r>
      <w:r w:rsidR="00587DD6">
        <w:t>14496-10</w:t>
      </w:r>
      <w:r w:rsidRPr="00907B20">
        <w:t xml:space="preserve"> AVC reference software</w:t>
      </w:r>
      <w:r w:rsidR="008C5C5D">
        <w:t>, and more specifically version 1</w:t>
      </w:r>
      <w:r w:rsidR="001F2E41">
        <w:t>8</w:t>
      </w:r>
      <w:r w:rsidR="008C5C5D">
        <w:t>.</w:t>
      </w:r>
      <w:r w:rsidR="00734C61">
        <w:t>3</w:t>
      </w:r>
      <w:r w:rsidRPr="00907B20">
        <w:t xml:space="preserve">. This includes information about the encoder and decoder input parameters, syntax, compilation issues, and additional information with regards to </w:t>
      </w:r>
      <w:r w:rsidR="002329CC">
        <w:t xml:space="preserve">the </w:t>
      </w:r>
      <w:r w:rsidRPr="00907B20">
        <w:t xml:space="preserve">best usage and configuration of this software. </w:t>
      </w:r>
    </w:p>
    <w:p w:rsidR="00246239" w:rsidRDefault="00246239" w:rsidP="00E84F3C">
      <w:pPr>
        <w:pStyle w:val="Heading2"/>
      </w:pPr>
      <w:r w:rsidRPr="00907B20">
        <w:tab/>
      </w:r>
      <w:bookmarkStart w:id="13" w:name="_Toc262564068"/>
      <w:bookmarkStart w:id="14" w:name="_Toc359420636"/>
      <w:r w:rsidRPr="00907B20">
        <w:t>Acronyms and Abbreviations</w:t>
      </w:r>
      <w:bookmarkEnd w:id="13"/>
      <w:bookmarkEnd w:id="14"/>
    </w:p>
    <w:p w:rsidR="008D486E" w:rsidRPr="00012291" w:rsidRDefault="00924832" w:rsidP="0045452C">
      <w:pPr>
        <w:numPr>
          <w:ilvl w:val="2"/>
          <w:numId w:val="5"/>
        </w:numPr>
        <w:tabs>
          <w:tab w:val="left" w:pos="1530"/>
          <w:tab w:val="left" w:pos="1980"/>
          <w:tab w:val="left" w:pos="2250"/>
          <w:tab w:val="left" w:pos="3150"/>
        </w:tabs>
        <w:spacing w:before="136"/>
      </w:pPr>
      <w:r>
        <w:rPr>
          <w:b/>
        </w:rPr>
        <w:t>FC</w:t>
      </w:r>
      <w:r>
        <w:t>:</w:t>
      </w:r>
      <w:r>
        <w:tab/>
      </w:r>
      <w:r>
        <w:tab/>
        <w:t>Frame Compatible</w:t>
      </w:r>
    </w:p>
    <w:p w:rsidR="007F2594" w:rsidRPr="007F2594" w:rsidRDefault="00924832" w:rsidP="00D206C7">
      <w:pPr>
        <w:numPr>
          <w:ilvl w:val="2"/>
          <w:numId w:val="5"/>
        </w:numPr>
        <w:tabs>
          <w:tab w:val="left" w:pos="1191"/>
          <w:tab w:val="left" w:pos="1588"/>
          <w:tab w:val="left" w:pos="1985"/>
        </w:tabs>
        <w:spacing w:before="136"/>
      </w:pPr>
      <w:r>
        <w:rPr>
          <w:b/>
        </w:rPr>
        <w:t>MFC</w:t>
      </w:r>
      <w:r w:rsidR="0045452C">
        <w:rPr>
          <w:b/>
        </w:rPr>
        <w:t>:</w:t>
      </w:r>
      <w:r w:rsidR="007F2594">
        <w:tab/>
      </w:r>
      <w:r w:rsidR="007F2594">
        <w:tab/>
      </w:r>
      <w:r w:rsidR="007E10B4">
        <w:t xml:space="preserve">Multi-resolution </w:t>
      </w:r>
      <w:r>
        <w:t>Frame Compatible</w:t>
      </w:r>
      <w:r w:rsidR="00F73406">
        <w:t xml:space="preserve"> Stereo Coding</w:t>
      </w:r>
    </w:p>
    <w:p w:rsidR="00D423D2" w:rsidRPr="00907B20" w:rsidRDefault="00924832" w:rsidP="00D206C7">
      <w:pPr>
        <w:numPr>
          <w:ilvl w:val="2"/>
          <w:numId w:val="5"/>
        </w:numPr>
        <w:tabs>
          <w:tab w:val="left" w:pos="1191"/>
          <w:tab w:val="left" w:pos="1588"/>
          <w:tab w:val="left" w:pos="1985"/>
        </w:tabs>
        <w:spacing w:before="136"/>
      </w:pPr>
      <w:r>
        <w:rPr>
          <w:b/>
          <w:bCs/>
        </w:rPr>
        <w:t>OM</w:t>
      </w:r>
      <w:r w:rsidR="00D423D2" w:rsidRPr="00907B20">
        <w:t xml:space="preserve">: </w:t>
      </w:r>
      <w:r w:rsidR="00D6019F">
        <w:tab/>
      </w:r>
      <w:r>
        <w:tab/>
      </w:r>
      <w:r w:rsidR="000D0B3E">
        <w:t>Orthogonal M</w:t>
      </w:r>
      <w:r>
        <w:t>uxing</w:t>
      </w:r>
      <w:r w:rsidR="00C2311F">
        <w:t>, technology proposed for MFC standard</w:t>
      </w:r>
    </w:p>
    <w:p w:rsidR="00D423D2" w:rsidRPr="00907B20" w:rsidRDefault="0037506E" w:rsidP="0045452C">
      <w:pPr>
        <w:numPr>
          <w:ilvl w:val="2"/>
          <w:numId w:val="5"/>
        </w:numPr>
        <w:tabs>
          <w:tab w:val="left" w:pos="1350"/>
          <w:tab w:val="left" w:pos="1985"/>
          <w:tab w:val="left" w:pos="2250"/>
        </w:tabs>
        <w:spacing w:before="136"/>
        <w:rPr>
          <w:bCs/>
        </w:rPr>
      </w:pPr>
      <w:r>
        <w:rPr>
          <w:b/>
          <w:bCs/>
        </w:rPr>
        <w:t>FR</w:t>
      </w:r>
      <w:r>
        <w:t>:</w:t>
      </w:r>
      <w:r>
        <w:tab/>
      </w:r>
      <w:r>
        <w:tab/>
        <w:t>Full Resolution</w:t>
      </w:r>
    </w:p>
    <w:p w:rsidR="00D423D2" w:rsidRPr="00907B20" w:rsidRDefault="007B5547" w:rsidP="00D206C7">
      <w:pPr>
        <w:numPr>
          <w:ilvl w:val="2"/>
          <w:numId w:val="5"/>
        </w:numPr>
        <w:tabs>
          <w:tab w:val="left" w:pos="1191"/>
          <w:tab w:val="left" w:pos="1588"/>
          <w:tab w:val="left" w:pos="1985"/>
        </w:tabs>
        <w:spacing w:before="136"/>
        <w:rPr>
          <w:bCs/>
        </w:rPr>
      </w:pPr>
      <w:r>
        <w:rPr>
          <w:b/>
          <w:bCs/>
        </w:rPr>
        <w:t>FCF</w:t>
      </w:r>
      <w:r w:rsidR="00D423D2" w:rsidRPr="00907B20">
        <w:rPr>
          <w:b/>
          <w:bCs/>
        </w:rPr>
        <w:t>R</w:t>
      </w:r>
      <w:r w:rsidR="00D423D2" w:rsidRPr="00907B20">
        <w:t xml:space="preserve">: </w:t>
      </w:r>
      <w:r w:rsidR="00D6019F">
        <w:tab/>
      </w:r>
      <w:r w:rsidR="00D6019F">
        <w:tab/>
      </w:r>
      <w:r>
        <w:t>Frame Compatible Full Resolution</w:t>
      </w:r>
    </w:p>
    <w:p w:rsidR="00D423D2" w:rsidRDefault="0069345A" w:rsidP="00D206C7">
      <w:pPr>
        <w:numPr>
          <w:ilvl w:val="2"/>
          <w:numId w:val="5"/>
        </w:numPr>
        <w:tabs>
          <w:tab w:val="left" w:pos="1191"/>
          <w:tab w:val="left" w:pos="1588"/>
          <w:tab w:val="left" w:pos="1985"/>
        </w:tabs>
        <w:spacing w:before="136"/>
      </w:pPr>
      <w:r>
        <w:rPr>
          <w:b/>
          <w:bCs/>
        </w:rPr>
        <w:t>RPU</w:t>
      </w:r>
      <w:r w:rsidR="00D423D2" w:rsidRPr="00907B20">
        <w:t xml:space="preserve">: </w:t>
      </w:r>
      <w:r w:rsidR="00D6019F">
        <w:tab/>
      </w:r>
      <w:r w:rsidR="00D6019F">
        <w:tab/>
      </w:r>
      <w:r>
        <w:t>Reference Processing Unit</w:t>
      </w:r>
    </w:p>
    <w:p w:rsidR="00D6019F" w:rsidRDefault="0045452C" w:rsidP="0045452C">
      <w:pPr>
        <w:numPr>
          <w:ilvl w:val="2"/>
          <w:numId w:val="5"/>
        </w:numPr>
        <w:tabs>
          <w:tab w:val="left" w:pos="1440"/>
          <w:tab w:val="left" w:pos="1980"/>
        </w:tabs>
        <w:spacing w:before="136"/>
      </w:pPr>
      <w:r>
        <w:rPr>
          <w:b/>
          <w:bCs/>
        </w:rPr>
        <w:t>SbS</w:t>
      </w:r>
      <w:r w:rsidR="00D6019F" w:rsidRPr="00D6019F">
        <w:t>:</w:t>
      </w:r>
      <w:r>
        <w:tab/>
      </w:r>
      <w:r w:rsidR="00D6019F">
        <w:tab/>
      </w:r>
      <w:r>
        <w:t>Side-by-Side</w:t>
      </w:r>
    </w:p>
    <w:p w:rsidR="0080398E" w:rsidRDefault="0045452C" w:rsidP="00D206C7">
      <w:pPr>
        <w:numPr>
          <w:ilvl w:val="2"/>
          <w:numId w:val="5"/>
        </w:numPr>
        <w:tabs>
          <w:tab w:val="left" w:pos="1191"/>
          <w:tab w:val="left" w:pos="1588"/>
          <w:tab w:val="left" w:pos="1985"/>
        </w:tabs>
        <w:spacing w:before="136"/>
      </w:pPr>
      <w:r>
        <w:rPr>
          <w:b/>
          <w:bCs/>
        </w:rPr>
        <w:t>TaB</w:t>
      </w:r>
      <w:r w:rsidR="0080398E" w:rsidRPr="0080398E">
        <w:t>:</w:t>
      </w:r>
      <w:r w:rsidR="0080398E">
        <w:tab/>
      </w:r>
      <w:r w:rsidR="0080398E">
        <w:tab/>
      </w:r>
      <w:r w:rsidR="00C85119">
        <w:t xml:space="preserve">      </w:t>
      </w:r>
      <w:r>
        <w:t>Top-and-Bottom</w:t>
      </w:r>
    </w:p>
    <w:p w:rsidR="00784D91" w:rsidRDefault="00784D91"/>
    <w:p w:rsidR="00734C61" w:rsidRPr="00907B20" w:rsidRDefault="00734C61">
      <w:pPr>
        <w:sectPr w:rsidR="00734C61" w:rsidRPr="00907B20" w:rsidSect="008647CA">
          <w:headerReference w:type="default" r:id="rId16"/>
          <w:footerReference w:type="default" r:id="rId17"/>
          <w:pgSz w:w="12240" w:h="15840" w:code="1"/>
          <w:pgMar w:top="1440" w:right="1440" w:bottom="1440" w:left="1440" w:header="720" w:footer="720" w:gutter="0"/>
          <w:pgNumType w:start="1" w:chapStyle="1"/>
          <w:cols w:space="720"/>
        </w:sectPr>
      </w:pPr>
    </w:p>
    <w:p w:rsidR="00901AD9" w:rsidRPr="00907B20" w:rsidRDefault="00ED4036" w:rsidP="00A930C0">
      <w:pPr>
        <w:pStyle w:val="Heading1"/>
        <w:sectPr w:rsidR="00901AD9" w:rsidRPr="00907B20" w:rsidSect="008647CA">
          <w:headerReference w:type="default" r:id="rId18"/>
          <w:footerReference w:type="default" r:id="rId19"/>
          <w:pgSz w:w="12240" w:h="15840" w:code="1"/>
          <w:pgMar w:top="1440" w:right="1440" w:bottom="1440" w:left="1440" w:header="720" w:footer="720" w:gutter="0"/>
          <w:pgNumType w:start="1" w:chapStyle="1"/>
          <w:cols w:space="720"/>
        </w:sectPr>
      </w:pPr>
      <w:bookmarkStart w:id="15" w:name="_Ref262406725"/>
      <w:bookmarkStart w:id="16" w:name="_Toc262564070"/>
      <w:bookmarkStart w:id="17" w:name="_Toc359420637"/>
      <w:r w:rsidRPr="00907B20">
        <w:lastRenderedPageBreak/>
        <w:t xml:space="preserve">Installation and </w:t>
      </w:r>
      <w:r w:rsidR="00901AD9" w:rsidRPr="00907B20">
        <w:t>Compilation</w:t>
      </w:r>
      <w:bookmarkEnd w:id="15"/>
      <w:bookmarkEnd w:id="16"/>
      <w:bookmarkEnd w:id="17"/>
      <w:r w:rsidR="00901AD9" w:rsidRPr="00907B20">
        <w:t xml:space="preserve"> </w:t>
      </w:r>
    </w:p>
    <w:p w:rsidR="00901AD9" w:rsidRPr="00907B20" w:rsidRDefault="00901AD9"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18" w:name="_Toc359420638"/>
      <w:r w:rsidR="008B561B">
        <w:t>2</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Installation and Compilation</w:t>
      </w:r>
      <w:r w:rsidRPr="00907B20">
        <w:fldChar w:fldCharType="end"/>
      </w:r>
      <w:r w:rsidRPr="00907B20">
        <w:t>.</w:t>
      </w:r>
      <w:bookmarkEnd w:id="18"/>
    </w:p>
    <w:p w:rsidR="00901AD9" w:rsidRPr="00907B20" w:rsidRDefault="00901AD9" w:rsidP="00D206C7">
      <w:pPr>
        <w:pStyle w:val="Heading2"/>
        <w:numPr>
          <w:ilvl w:val="1"/>
          <w:numId w:val="9"/>
        </w:numPr>
      </w:pPr>
      <w:bookmarkStart w:id="19" w:name="_Toc164437792"/>
      <w:bookmarkStart w:id="20" w:name="_Toc216112566"/>
      <w:bookmarkStart w:id="21" w:name="_Toc216112567"/>
      <w:bookmarkStart w:id="22" w:name="_Toc216112571"/>
      <w:bookmarkStart w:id="23" w:name="_Toc216112573"/>
      <w:bookmarkStart w:id="24" w:name="_Toc216112574"/>
      <w:bookmarkStart w:id="25" w:name="_Toc164437794"/>
      <w:bookmarkEnd w:id="19"/>
      <w:bookmarkEnd w:id="20"/>
      <w:bookmarkEnd w:id="21"/>
      <w:bookmarkEnd w:id="22"/>
      <w:bookmarkEnd w:id="23"/>
      <w:bookmarkEnd w:id="24"/>
      <w:bookmarkEnd w:id="25"/>
      <w:r w:rsidRPr="00907B20">
        <w:tab/>
      </w:r>
      <w:bookmarkStart w:id="26" w:name="_Toc262564071"/>
      <w:bookmarkStart w:id="27" w:name="_Toc359420639"/>
      <w:r w:rsidRPr="00907B20">
        <w:t xml:space="preserve">Windows using </w:t>
      </w:r>
      <w:r w:rsidR="00A3755D" w:rsidRPr="00907B20">
        <w:t xml:space="preserve">MS </w:t>
      </w:r>
      <w:r w:rsidRPr="00907B20">
        <w:t>Visual Studio .NET</w:t>
      </w:r>
      <w:bookmarkEnd w:id="26"/>
      <w:bookmarkEnd w:id="27"/>
    </w:p>
    <w:p w:rsidR="0033623A" w:rsidRPr="00907B20" w:rsidRDefault="0033623A" w:rsidP="0033623A">
      <w:r w:rsidRPr="00907B20">
        <w:t xml:space="preserve">The software package contains a Visual Studio </w:t>
      </w:r>
      <w:r w:rsidR="008C5C5D">
        <w:t>.</w:t>
      </w:r>
      <w:r w:rsidRPr="00907B20">
        <w:t>NET workspace named “</w:t>
      </w:r>
      <w:r w:rsidR="008C5C5D">
        <w:rPr>
          <w:rFonts w:ascii="Courier New" w:hAnsi="Courier New" w:cs="Courier New"/>
        </w:rPr>
        <w:t>jm_vc</w:t>
      </w:r>
      <w:r w:rsidR="00AD72DD">
        <w:rPr>
          <w:rFonts w:ascii="Courier New" w:hAnsi="Courier New" w:cs="Courier New"/>
        </w:rPr>
        <w:t>10</w:t>
      </w:r>
      <w:r w:rsidRPr="00907B20">
        <w:rPr>
          <w:rFonts w:ascii="Courier New" w:hAnsi="Courier New" w:cs="Courier New"/>
        </w:rPr>
        <w:t>.sln</w:t>
      </w:r>
      <w:r w:rsidRPr="00907B20">
        <w:t>”</w:t>
      </w:r>
      <w:r w:rsidR="008C5C5D">
        <w:t xml:space="preserve"> </w:t>
      </w:r>
      <w:r w:rsidR="00851492">
        <w:t>for .NET 20</w:t>
      </w:r>
      <w:r w:rsidR="00AD72DD">
        <w:t>10 (v10</w:t>
      </w:r>
      <w:r w:rsidR="00851492">
        <w:t>)</w:t>
      </w:r>
      <w:r w:rsidRPr="00907B20">
        <w:t xml:space="preserve">. </w:t>
      </w:r>
      <w:r w:rsidR="008C5C5D">
        <w:t xml:space="preserve"> </w:t>
      </w:r>
      <w:r w:rsidRPr="00907B20">
        <w:t>Th</w:t>
      </w:r>
      <w:r w:rsidR="008C5C5D">
        <w:t>e</w:t>
      </w:r>
      <w:r w:rsidRPr="00907B20">
        <w:t xml:space="preserve"> workspace</w:t>
      </w:r>
      <w:r w:rsidR="008C5C5D">
        <w:t>s</w:t>
      </w:r>
      <w:r w:rsidRPr="00907B20">
        <w:t xml:space="preserve"> include</w:t>
      </w:r>
      <w:r w:rsidR="008C5C5D">
        <w:t xml:space="preserve"> the following </w:t>
      </w:r>
      <w:r w:rsidRPr="00907B20">
        <w:t>projects:</w:t>
      </w:r>
    </w:p>
    <w:p w:rsidR="0033623A" w:rsidRPr="00907B20" w:rsidRDefault="0033623A" w:rsidP="0033623A"/>
    <w:p w:rsidR="0033623A" w:rsidRPr="00907B20" w:rsidRDefault="0033623A" w:rsidP="0033623A">
      <w:r w:rsidRPr="00907B20">
        <w:t>lencod</w:t>
      </w:r>
      <w:r w:rsidRPr="00907B20">
        <w:tab/>
        <w:t>H.264/AVC reference encoder</w:t>
      </w:r>
    </w:p>
    <w:p w:rsidR="0033623A" w:rsidRPr="00907B20" w:rsidRDefault="0033623A" w:rsidP="0033623A">
      <w:r w:rsidRPr="00907B20">
        <w:t>ldecod</w:t>
      </w:r>
      <w:r w:rsidRPr="00907B20">
        <w:tab/>
        <w:t>H.264/AVC reference decoder</w:t>
      </w:r>
    </w:p>
    <w:p w:rsidR="0033623A" w:rsidRDefault="0033623A" w:rsidP="0033623A">
      <w:r w:rsidRPr="00907B20">
        <w:t>rtpdump</w:t>
      </w:r>
      <w:r w:rsidR="004A762B" w:rsidRPr="00907B20">
        <w:tab/>
      </w:r>
      <w:r w:rsidRPr="00907B20">
        <w:t>a tool for analyzing contents of RTP packets</w:t>
      </w:r>
    </w:p>
    <w:p w:rsidR="00851492" w:rsidRDefault="00851492" w:rsidP="0033623A">
      <w:r>
        <w:t xml:space="preserve">rtp_loss </w:t>
      </w:r>
      <w:r>
        <w:tab/>
        <w:t>a tool for simulating RTP packet losses</w:t>
      </w:r>
    </w:p>
    <w:p w:rsidR="004A762B" w:rsidRPr="004F1466" w:rsidRDefault="004A762B" w:rsidP="0033623A">
      <w:pPr>
        <w:rPr>
          <w:color w:val="FF0000"/>
        </w:rPr>
      </w:pPr>
      <w:r w:rsidRPr="004F1466">
        <w:rPr>
          <w:color w:val="FF0000"/>
        </w:rPr>
        <w:t>rpu_sdk</w:t>
      </w:r>
      <w:r w:rsidRPr="004F1466">
        <w:rPr>
          <w:color w:val="FF0000"/>
        </w:rPr>
        <w:tab/>
        <w:t xml:space="preserve">a SDK static library which contains functions related to </w:t>
      </w:r>
      <w:r w:rsidR="00173009">
        <w:rPr>
          <w:color w:val="FF0000"/>
        </w:rPr>
        <w:t>MFC</w:t>
      </w:r>
      <w:r w:rsidRPr="004F1466">
        <w:rPr>
          <w:color w:val="FF0000"/>
        </w:rPr>
        <w:t xml:space="preserve"> algorithm. The SDK is split</w:t>
      </w:r>
      <w:r w:rsidRPr="004F1466">
        <w:rPr>
          <w:rFonts w:eastAsia="Batang"/>
          <w:noProof w:val="0"/>
          <w:color w:val="FF0000"/>
          <w:sz w:val="20"/>
          <w:szCs w:val="20"/>
        </w:rPr>
        <w:t xml:space="preserve"> </w:t>
      </w:r>
      <w:r w:rsidRPr="004F1466">
        <w:rPr>
          <w:color w:val="FF0000"/>
        </w:rPr>
        <w:t xml:space="preserve">into encoder_layer, rpu_layer , decoder_layer and utilities_layer. </w:t>
      </w:r>
    </w:p>
    <w:p w:rsidR="0033623A" w:rsidRPr="00907B20" w:rsidRDefault="0033623A" w:rsidP="0033623A"/>
    <w:p w:rsidR="0033623A" w:rsidRPr="00907B20" w:rsidRDefault="0033623A" w:rsidP="0033623A">
      <w:r w:rsidRPr="00907B20">
        <w:t xml:space="preserve">Select the desired project and </w:t>
      </w:r>
      <w:r w:rsidR="008C5C5D">
        <w:t xml:space="preserve">the appropriate compilation mode, i.e. </w:t>
      </w:r>
      <w:r w:rsidRPr="00907B20">
        <w:t>“Debug” or “Release”</w:t>
      </w:r>
      <w:r w:rsidR="00C46BAA">
        <w:t xml:space="preserve"> and platform i.e. “Win32” or “x64”</w:t>
      </w:r>
      <w:r w:rsidR="006E74B2">
        <w:t xml:space="preserve">. </w:t>
      </w:r>
      <w:r w:rsidRPr="00907B20">
        <w:t>Compilation will create the binaries “lencod</w:t>
      </w:r>
      <w:r w:rsidR="00C46BAA">
        <w:t>_[Mode]_[Platform]</w:t>
      </w:r>
      <w:r w:rsidRPr="00907B20">
        <w:t>.exe” or  “ldecod</w:t>
      </w:r>
      <w:r w:rsidR="00C46BAA">
        <w:t>_[Mode]_[Platform]</w:t>
      </w:r>
      <w:r w:rsidRPr="00907B20">
        <w:t xml:space="preserve">.exe” in the “bin” directory. “rtpdump.exe” </w:t>
      </w:r>
      <w:r w:rsidR="00851492">
        <w:t xml:space="preserve">and “rtp_loss.exe” </w:t>
      </w:r>
      <w:r w:rsidRPr="00907B20">
        <w:t xml:space="preserve">will be created in the </w:t>
      </w:r>
      <w:r w:rsidR="00C46BAA">
        <w:t>“bin”</w:t>
      </w:r>
      <w:r w:rsidR="00851492">
        <w:t xml:space="preserve"> </w:t>
      </w:r>
      <w:r w:rsidRPr="00907B20">
        <w:t>director</w:t>
      </w:r>
      <w:r w:rsidR="007D3E42">
        <w:t>y</w:t>
      </w:r>
      <w:r w:rsidRPr="00907B20">
        <w:t>.</w:t>
      </w:r>
    </w:p>
    <w:p w:rsidR="00967FF2" w:rsidRPr="00907B20" w:rsidRDefault="00967FF2" w:rsidP="00967FF2"/>
    <w:p w:rsidR="00967FF2" w:rsidRDefault="00967FF2" w:rsidP="00967FF2">
      <w:r w:rsidRPr="00907B20">
        <w:t xml:space="preserve">For compile time settings and options see section </w:t>
      </w:r>
      <w:r w:rsidR="00EA538C" w:rsidRPr="00907B20">
        <w:fldChar w:fldCharType="begin" w:fldLock="1"/>
      </w:r>
      <w:r w:rsidR="00EA538C" w:rsidRPr="00907B20">
        <w:instrText xml:space="preserve"> REF _Ref85565287 \r \h </w:instrText>
      </w:r>
      <w:r w:rsidR="00EA538C" w:rsidRPr="00907B20">
        <w:fldChar w:fldCharType="separate"/>
      </w:r>
      <w:r w:rsidR="008B561B">
        <w:t>5</w:t>
      </w:r>
      <w:r w:rsidR="00EA538C" w:rsidRPr="00907B20">
        <w:fldChar w:fldCharType="end"/>
      </w:r>
      <w:r w:rsidRPr="00907B20">
        <w:t>.</w:t>
      </w:r>
    </w:p>
    <w:p w:rsidR="004924D9" w:rsidRDefault="004924D9" w:rsidP="00967FF2"/>
    <w:p w:rsidR="00C46BAA" w:rsidRDefault="00C46BAA" w:rsidP="00967FF2">
      <w:r>
        <w:t>For faster execution it is recommended to use Release mode in x64 platform.</w:t>
      </w:r>
    </w:p>
    <w:p w:rsidR="002D1C5C" w:rsidRDefault="002D1C5C" w:rsidP="00967FF2"/>
    <w:p w:rsidR="004F1466" w:rsidRDefault="004F1466" w:rsidP="00967FF2">
      <w:r>
        <w:t xml:space="preserve">Note: The software is </w:t>
      </w:r>
      <w:r w:rsidR="005E497F">
        <w:t>mostly</w:t>
      </w:r>
      <w:r>
        <w:t xml:space="preserve"> tested in x64 environment.</w:t>
      </w:r>
    </w:p>
    <w:p w:rsidR="00901AD9" w:rsidRPr="00907B20" w:rsidRDefault="00A3755D" w:rsidP="00A3755D">
      <w:pPr>
        <w:pStyle w:val="Heading2"/>
      </w:pPr>
      <w:bookmarkStart w:id="28" w:name="_Toc164437796"/>
      <w:bookmarkEnd w:id="28"/>
      <w:r w:rsidRPr="00907B20">
        <w:tab/>
      </w:r>
      <w:bookmarkStart w:id="29" w:name="_Toc262564072"/>
      <w:bookmarkStart w:id="30" w:name="_Toc359420640"/>
      <w:r w:rsidRPr="00907B20">
        <w:t xml:space="preserve">UNIX and Windows </w:t>
      </w:r>
      <w:r w:rsidR="0033623A" w:rsidRPr="00907B20">
        <w:t>using</w:t>
      </w:r>
      <w:r w:rsidRPr="00907B20">
        <w:t xml:space="preserve"> </w:t>
      </w:r>
      <w:r w:rsidR="0033623A" w:rsidRPr="00907B20">
        <w:t>g</w:t>
      </w:r>
      <w:r w:rsidRPr="00907B20">
        <w:t>cc</w:t>
      </w:r>
      <w:r w:rsidR="0033623A" w:rsidRPr="00907B20">
        <w:t xml:space="preserve"> (GNU Compiler Collection)</w:t>
      </w:r>
      <w:bookmarkEnd w:id="29"/>
      <w:bookmarkEnd w:id="30"/>
    </w:p>
    <w:p w:rsidR="00901AD9" w:rsidRPr="00907B20" w:rsidRDefault="0033623A" w:rsidP="00901AD9">
      <w:r w:rsidRPr="00907B20">
        <w:t>After unpacking the software package run the “unixprep.sh” shell script. This will remove Windows line break characters for compilation.</w:t>
      </w:r>
    </w:p>
    <w:p w:rsidR="0033623A" w:rsidRPr="00907B20" w:rsidRDefault="0033623A" w:rsidP="00901AD9">
      <w:r w:rsidRPr="00907B20">
        <w:t>In most shell this should work with:</w:t>
      </w:r>
    </w:p>
    <w:p w:rsidR="0033623A" w:rsidRPr="00907B20" w:rsidRDefault="0033623A" w:rsidP="007F58F1">
      <w:pPr>
        <w:pStyle w:val="CommandLine"/>
      </w:pPr>
      <w:r w:rsidRPr="00907B20">
        <w:t>. unixprep.sh</w:t>
      </w:r>
    </w:p>
    <w:p w:rsidR="0033623A" w:rsidRPr="00907B20" w:rsidRDefault="0033623A" w:rsidP="00901AD9">
      <w:r w:rsidRPr="00907B20">
        <w:t>or</w:t>
      </w:r>
    </w:p>
    <w:p w:rsidR="0033623A" w:rsidRPr="00907B20" w:rsidRDefault="0033623A" w:rsidP="007F58F1">
      <w:pPr>
        <w:pStyle w:val="CommandLine"/>
      </w:pPr>
      <w:r w:rsidRPr="00907B20">
        <w:t>chmod u+x unixprep.sh</w:t>
      </w:r>
      <w:r w:rsidR="00EF3260">
        <w:tab/>
      </w:r>
      <w:r w:rsidR="00967FF2" w:rsidRPr="00907B20">
        <w:br/>
      </w:r>
      <w:r w:rsidRPr="00907B20">
        <w:t>./unixprep.sh</w:t>
      </w:r>
    </w:p>
    <w:p w:rsidR="0033623A" w:rsidRPr="00907B20" w:rsidRDefault="0033623A" w:rsidP="00901AD9"/>
    <w:p w:rsidR="0099019B" w:rsidRPr="00907B20" w:rsidRDefault="0099019B" w:rsidP="0099019B">
      <w:r w:rsidRPr="00907B20">
        <w:t xml:space="preserve">For compiling the encoder </w:t>
      </w:r>
      <w:r w:rsidR="00C46BAA">
        <w:t>,</w:t>
      </w:r>
      <w:r>
        <w:t xml:space="preserve"> decoder </w:t>
      </w:r>
      <w:r w:rsidRPr="00907B20">
        <w:t>type</w:t>
      </w:r>
      <w:r w:rsidR="00C46BAA">
        <w:t xml:space="preserve"> and rpu_sdk</w:t>
      </w:r>
      <w:r w:rsidRPr="00907B20">
        <w:t>:</w:t>
      </w:r>
    </w:p>
    <w:p w:rsidR="0099019B" w:rsidRPr="00907B20" w:rsidRDefault="0099019B" w:rsidP="0099019B">
      <w:pPr>
        <w:pStyle w:val="CommandLine"/>
      </w:pPr>
      <w:r w:rsidRPr="00907B20">
        <w:t>make</w:t>
      </w:r>
    </w:p>
    <w:p w:rsidR="0033623A" w:rsidRPr="00907B20" w:rsidRDefault="0033623A" w:rsidP="00901AD9"/>
    <w:p w:rsidR="00967FF2" w:rsidRDefault="00967FF2" w:rsidP="00901AD9">
      <w:r w:rsidRPr="00907B20">
        <w:t>Binaries named “lencod.exe” and “ldecod.exe” are created in the “bin” directory.</w:t>
      </w:r>
      <w:r w:rsidR="008C5C5D">
        <w:t xml:space="preserve"> For debug mode binaries one can compile the software using the following syntax:</w:t>
      </w:r>
    </w:p>
    <w:p w:rsidR="008C5C5D" w:rsidRPr="00907B20" w:rsidRDefault="008C5C5D" w:rsidP="008C5C5D">
      <w:pPr>
        <w:pStyle w:val="CommandLine"/>
      </w:pPr>
      <w:r>
        <w:t>m</w:t>
      </w:r>
      <w:r w:rsidRPr="00907B20">
        <w:t>ake</w:t>
      </w:r>
      <w:r>
        <w:t xml:space="preserve"> DBG=1</w:t>
      </w:r>
    </w:p>
    <w:p w:rsidR="008C5C5D" w:rsidRDefault="00F52EFE" w:rsidP="00901AD9">
      <w:r>
        <w:t>The above would generate debug binary files named “lencod.dbg.exe” and “ldecod.dbg.exe” in the “bin” directory for the encoder and decoder respectively.</w:t>
      </w:r>
    </w:p>
    <w:p w:rsidR="00851492" w:rsidRDefault="00851492" w:rsidP="00901AD9"/>
    <w:p w:rsidR="004924D9" w:rsidRDefault="004924D9" w:rsidP="00901AD9">
      <w:r>
        <w:lastRenderedPageBreak/>
        <w:t xml:space="preserve">Additional options that can be used during compilation include M32=1 for </w:t>
      </w:r>
      <w:r w:rsidR="0099019B">
        <w:t xml:space="preserve">enforcing </w:t>
      </w:r>
      <w:r>
        <w:t>generat</w:t>
      </w:r>
      <w:r w:rsidR="0099019B">
        <w:t>ion of</w:t>
      </w:r>
      <w:r>
        <w:t xml:space="preserve"> 32</w:t>
      </w:r>
      <w:r w:rsidR="0099019B">
        <w:t>-</w:t>
      </w:r>
      <w:r>
        <w:t>bit binary executables</w:t>
      </w:r>
      <w:r w:rsidR="0099019B">
        <w:t xml:space="preserve"> on 64-bit architectures</w:t>
      </w:r>
      <w:r>
        <w:t>, OPT=N for controlling the optimization level, and STC=1 for static linking of libraries.</w:t>
      </w:r>
    </w:p>
    <w:p w:rsidR="00F52EFE" w:rsidRPr="00907B20" w:rsidRDefault="00F52EFE" w:rsidP="00901AD9"/>
    <w:p w:rsidR="00967FF2" w:rsidRPr="00907B20" w:rsidRDefault="00967FF2" w:rsidP="00054D43">
      <w:r w:rsidRPr="00907B20">
        <w:t xml:space="preserve">For compile time settings and options see section </w:t>
      </w:r>
      <w:r w:rsidR="00380202" w:rsidRPr="00907B20">
        <w:fldChar w:fldCharType="begin" w:fldLock="1"/>
      </w:r>
      <w:r w:rsidR="00380202" w:rsidRPr="00907B20">
        <w:instrText xml:space="preserve"> REF _Ref85565287 \r \h </w:instrText>
      </w:r>
      <w:r w:rsidR="00380202" w:rsidRPr="00907B20">
        <w:fldChar w:fldCharType="separate"/>
      </w:r>
      <w:r w:rsidR="008B561B">
        <w:t>5</w:t>
      </w:r>
      <w:r w:rsidR="00380202" w:rsidRPr="00907B20">
        <w:fldChar w:fldCharType="end"/>
      </w:r>
      <w:r w:rsidRPr="00907B20">
        <w:t>.</w:t>
      </w:r>
    </w:p>
    <w:p w:rsidR="00901AD9" w:rsidRPr="00907B20" w:rsidRDefault="00901AD9" w:rsidP="00901AD9"/>
    <w:p w:rsidR="00901AD9" w:rsidRPr="00907B20" w:rsidRDefault="00901AD9" w:rsidP="00901AD9">
      <w:pPr>
        <w:sectPr w:rsidR="00901AD9" w:rsidRPr="00907B20" w:rsidSect="008647CA">
          <w:headerReference w:type="default" r:id="rId20"/>
          <w:footerReference w:type="default" r:id="rId21"/>
          <w:pgSz w:w="12240" w:h="15840" w:code="1"/>
          <w:pgMar w:top="1440" w:right="1440" w:bottom="1440" w:left="1440" w:header="720" w:footer="720" w:gutter="0"/>
          <w:pgNumType w:start="1" w:chapStyle="1"/>
          <w:cols w:space="720"/>
        </w:sectPr>
      </w:pPr>
    </w:p>
    <w:p w:rsidR="006D6F53" w:rsidRPr="00907B20" w:rsidRDefault="00260B7C" w:rsidP="00A930C0">
      <w:pPr>
        <w:pStyle w:val="Heading1"/>
      </w:pPr>
      <w:bookmarkStart w:id="31" w:name="_Ref262406747"/>
      <w:bookmarkStart w:id="32" w:name="_Toc262564073"/>
      <w:bookmarkStart w:id="33" w:name="_Toc359420641"/>
      <w:r w:rsidRPr="00907B20">
        <w:lastRenderedPageBreak/>
        <w:t xml:space="preserve">Using The </w:t>
      </w:r>
      <w:r w:rsidR="00173009">
        <w:t>MFC</w:t>
      </w:r>
      <w:r w:rsidR="008D68DD">
        <w:t xml:space="preserve"> </w:t>
      </w:r>
      <w:r w:rsidRPr="00907B20">
        <w:t>Encoder Module</w:t>
      </w:r>
      <w:bookmarkEnd w:id="31"/>
      <w:bookmarkEnd w:id="32"/>
      <w:bookmarkEnd w:id="33"/>
    </w:p>
    <w:p w:rsidR="006D6F53" w:rsidRPr="00907B20" w:rsidRDefault="006D6F53" w:rsidP="006D6F53">
      <w:pPr>
        <w:sectPr w:rsidR="006D6F53" w:rsidRPr="00907B20" w:rsidSect="008647CA">
          <w:headerReference w:type="default" r:id="rId22"/>
          <w:footerReference w:type="default" r:id="rId23"/>
          <w:pgSz w:w="12240" w:h="15840" w:code="1"/>
          <w:pgMar w:top="1440" w:right="1440" w:bottom="1440" w:left="1440" w:header="720" w:footer="720" w:gutter="0"/>
          <w:pgNumType w:start="1" w:chapStyle="1"/>
          <w:cols w:space="720"/>
        </w:sectPr>
      </w:pPr>
    </w:p>
    <w:bookmarkStart w:id="34" w:name="_Ref85220774"/>
    <w:p w:rsidR="00EA0B15"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35" w:name="_Toc359420642"/>
      <w:r w:rsidR="008B561B">
        <w:t>3</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 xml:space="preserve">Using The </w:t>
      </w:r>
      <w:r w:rsidR="00173009">
        <w:t>MFC</w:t>
      </w:r>
      <w:r w:rsidR="008B561B">
        <w:t xml:space="preserve"> Encoder Module</w:t>
      </w:r>
      <w:bookmarkEnd w:id="35"/>
      <w:r w:rsidRPr="00907B20">
        <w:fldChar w:fldCharType="end"/>
      </w:r>
      <w:bookmarkEnd w:id="34"/>
    </w:p>
    <w:p w:rsidR="00EA0B15" w:rsidRPr="00907B20" w:rsidRDefault="00EA0B15" w:rsidP="00EA0B15">
      <w:r w:rsidRPr="00907B20">
        <w:t xml:space="preserve">This section provides a </w:t>
      </w:r>
      <w:r w:rsidRPr="00907B20">
        <w:rPr>
          <w:u w:val="single"/>
        </w:rPr>
        <w:t>detailed</w:t>
      </w:r>
      <w:r w:rsidRPr="00907B20">
        <w:t xml:space="preserve"> description of </w:t>
      </w:r>
      <w:r w:rsidR="00935D2C" w:rsidRPr="00907B20">
        <w:t xml:space="preserve">the JM encoder’s </w:t>
      </w:r>
      <w:r w:rsidRPr="00907B20">
        <w:t>usage</w:t>
      </w:r>
      <w:r w:rsidR="009C3D8E">
        <w:t xml:space="preserve"> for </w:t>
      </w:r>
      <w:r w:rsidR="00173009">
        <w:t>MFC</w:t>
      </w:r>
      <w:r w:rsidRPr="00907B20">
        <w:t xml:space="preserve">. </w:t>
      </w:r>
    </w:p>
    <w:p w:rsidR="00623D0A" w:rsidRPr="00907B20" w:rsidRDefault="00623D0A" w:rsidP="00D206C7">
      <w:pPr>
        <w:pStyle w:val="Heading2"/>
        <w:numPr>
          <w:ilvl w:val="1"/>
          <w:numId w:val="10"/>
        </w:numPr>
      </w:pPr>
      <w:r w:rsidRPr="00907B20">
        <w:tab/>
      </w:r>
      <w:bookmarkStart w:id="36" w:name="_Toc262564074"/>
      <w:bookmarkStart w:id="37" w:name="_Toc359420643"/>
      <w:r w:rsidRPr="00907B20">
        <w:t>Encoder Syntax</w:t>
      </w:r>
      <w:bookmarkEnd w:id="36"/>
      <w:bookmarkEnd w:id="37"/>
    </w:p>
    <w:p w:rsidR="00623D0A" w:rsidRPr="00907B20" w:rsidRDefault="00623D0A" w:rsidP="007F58F1">
      <w:pPr>
        <w:pStyle w:val="CommandLine"/>
      </w:pPr>
      <w:r w:rsidRPr="00907B20">
        <w:t xml:space="preserve">lencod </w:t>
      </w:r>
      <w:r w:rsidR="007F58F1" w:rsidRPr="00907B20">
        <w:tab/>
      </w:r>
      <w:r w:rsidRPr="00907B20">
        <w:t>[-h]</w:t>
      </w:r>
      <w:r w:rsidR="007F58F1" w:rsidRPr="00907B20">
        <w:t xml:space="preserve"> </w:t>
      </w:r>
      <w:r w:rsidRPr="00907B20">
        <w:t>[-</w:t>
      </w:r>
      <w:r w:rsidR="00D5180C" w:rsidRPr="00907B20">
        <w:t>d</w:t>
      </w:r>
      <w:r w:rsidRPr="00907B20">
        <w:t xml:space="preserve"> defenc.cfg] {[-f curenc1.cfg]</w:t>
      </w:r>
      <w:r w:rsidR="007F58F1" w:rsidRPr="00907B20">
        <w:t>...</w:t>
      </w:r>
      <w:r w:rsidRPr="00907B20">
        <w:t>[-f curencN.cfg]}</w:t>
      </w:r>
      <w:r w:rsidR="00EF3260">
        <w:tab/>
      </w:r>
      <w:r w:rsidR="007F58F1" w:rsidRPr="00907B20">
        <w:br/>
      </w:r>
      <w:r w:rsidR="007F58F1" w:rsidRPr="00907B20">
        <w:tab/>
      </w:r>
      <w:r w:rsidR="007F58F1" w:rsidRPr="00907B20">
        <w:tab/>
      </w:r>
      <w:r w:rsidR="007F58F1" w:rsidRPr="00907B20">
        <w:tab/>
        <w:t>{[-p EncParam1=EncValue1]...[-p EncParamM=EncValueM]}</w:t>
      </w:r>
    </w:p>
    <w:p w:rsidR="00623D0A" w:rsidRPr="00907B20" w:rsidRDefault="00623D0A" w:rsidP="007F58F1"/>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308"/>
        <w:gridCol w:w="7692"/>
      </w:tblGrid>
      <w:tr w:rsidR="000C66F3" w:rsidRPr="00907B20" w:rsidTr="00A620CE">
        <w:trPr>
          <w:jc w:val="center"/>
        </w:trPr>
        <w:tc>
          <w:tcPr>
            <w:tcW w:w="9288" w:type="dxa"/>
            <w:gridSpan w:val="2"/>
            <w:vAlign w:val="center"/>
          </w:tcPr>
          <w:p w:rsidR="000C66F3" w:rsidRPr="00A620CE" w:rsidRDefault="000C66F3" w:rsidP="00816570">
            <w:pPr>
              <w:rPr>
                <w:b/>
                <w:bCs/>
                <w:i/>
                <w:iCs/>
              </w:rPr>
            </w:pPr>
            <w:r w:rsidRPr="00A620CE">
              <w:rPr>
                <w:b/>
                <w:bCs/>
                <w:i/>
                <w:iCs/>
              </w:rPr>
              <w:t>Options:</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-h</w:t>
            </w:r>
          </w:p>
        </w:tc>
        <w:tc>
          <w:tcPr>
            <w:tcW w:w="7938" w:type="dxa"/>
            <w:vAlign w:val="center"/>
          </w:tcPr>
          <w:p w:rsidR="000C66F3" w:rsidRPr="00907B20" w:rsidRDefault="000C66F3" w:rsidP="00873AD6">
            <w:r w:rsidRPr="00907B20">
              <w:t>Prints parameter usage.</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-d</w:t>
            </w:r>
          </w:p>
        </w:tc>
        <w:tc>
          <w:tcPr>
            <w:tcW w:w="7938" w:type="dxa"/>
            <w:vAlign w:val="center"/>
          </w:tcPr>
          <w:p w:rsidR="000C66F3" w:rsidRPr="00907B20" w:rsidRDefault="000C66F3" w:rsidP="0027329A">
            <w:r w:rsidRPr="00907B20">
              <w:t>Use &lt;</w:t>
            </w:r>
            <w:r w:rsidR="00BE1D6D" w:rsidRPr="00E52994">
              <w:rPr>
                <w:color w:val="FF0000"/>
              </w:rPr>
              <w:t>encoder_</w:t>
            </w:r>
            <w:r w:rsidR="0027329A">
              <w:rPr>
                <w:color w:val="FF0000"/>
              </w:rPr>
              <w:t>mfc</w:t>
            </w:r>
            <w:r w:rsidRPr="00E52994">
              <w:rPr>
                <w:color w:val="FF0000"/>
              </w:rPr>
              <w:t>.cfg</w:t>
            </w:r>
            <w:r w:rsidRPr="00907B20">
              <w:t>&gt; as default file for parameter initializations.</w:t>
            </w:r>
            <w:r w:rsidRPr="00907B20">
              <w:br/>
              <w:t>If not used then file defaults to “encoder.cfg” in local directory.</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-f</w:t>
            </w:r>
          </w:p>
        </w:tc>
        <w:tc>
          <w:tcPr>
            <w:tcW w:w="7938" w:type="dxa"/>
            <w:vAlign w:val="center"/>
          </w:tcPr>
          <w:p w:rsidR="000C66F3" w:rsidRPr="00907B20" w:rsidRDefault="000C66F3" w:rsidP="00873AD6">
            <w:r w:rsidRPr="00907B20">
              <w:t>Read &lt;curencM.cfg&gt; for resetting selected encoder parameters.</w:t>
            </w:r>
            <w:r w:rsidRPr="00907B20">
              <w:br/>
              <w:t>Multiple files could be used that set different parameters.</w:t>
            </w:r>
          </w:p>
        </w:tc>
      </w:tr>
      <w:tr w:rsidR="000C66F3" w:rsidRPr="00907B20" w:rsidTr="00A620CE">
        <w:trPr>
          <w:jc w:val="center"/>
        </w:trPr>
        <w:tc>
          <w:tcPr>
            <w:tcW w:w="1350" w:type="dxa"/>
            <w:vAlign w:val="center"/>
          </w:tcPr>
          <w:p w:rsidR="000C66F3" w:rsidRPr="00A620CE" w:rsidRDefault="000C66F3" w:rsidP="001B6E2B">
            <w:pPr>
              <w:rPr>
                <w:i/>
                <w:iCs/>
              </w:rPr>
            </w:pPr>
            <w:r w:rsidRPr="00A620CE">
              <w:rPr>
                <w:i/>
                <w:iCs/>
              </w:rPr>
              <w:t>-p</w:t>
            </w:r>
          </w:p>
        </w:tc>
        <w:tc>
          <w:tcPr>
            <w:tcW w:w="7938" w:type="dxa"/>
            <w:vAlign w:val="center"/>
          </w:tcPr>
          <w:p w:rsidR="000C66F3" w:rsidRPr="00907B20" w:rsidRDefault="000C66F3" w:rsidP="00873AD6">
            <w:r w:rsidRPr="00907B20">
              <w:t>Set parameter &lt;EncParamM&gt; to &lt;EncValueM&gt;.</w:t>
            </w:r>
            <w:r w:rsidR="00A1686F">
              <w:t xml:space="preserve"> The entry for &lt;EncParamM&gt; is case insensitive.</w:t>
            </w:r>
          </w:p>
        </w:tc>
      </w:tr>
    </w:tbl>
    <w:p w:rsidR="007F58F1" w:rsidRPr="00907B20" w:rsidRDefault="007F58F1" w:rsidP="007F58F1"/>
    <w:p w:rsidR="00623D0A" w:rsidRPr="00907B20" w:rsidRDefault="00623D0A" w:rsidP="00054D43">
      <w:r w:rsidRPr="00907B20">
        <w:t xml:space="preserve">See </w:t>
      </w:r>
      <w:r w:rsidR="008F44F0" w:rsidRPr="00907B20">
        <w:t xml:space="preserve">section </w:t>
      </w:r>
      <w:r w:rsidR="008F44F0" w:rsidRPr="00907B20">
        <w:fldChar w:fldCharType="begin" w:fldLock="1"/>
      </w:r>
      <w:r w:rsidR="008F44F0" w:rsidRPr="00907B20">
        <w:instrText xml:space="preserve"> REF _Ref85475514 \r \h </w:instrText>
      </w:r>
      <w:r w:rsidR="008F44F0" w:rsidRPr="00907B20">
        <w:fldChar w:fldCharType="separate"/>
      </w:r>
      <w:r w:rsidR="008B561B">
        <w:t>4</w:t>
      </w:r>
      <w:r w:rsidR="008F44F0" w:rsidRPr="00907B20">
        <w:fldChar w:fldCharType="end"/>
      </w:r>
      <w:r w:rsidRPr="00907B20">
        <w:t xml:space="preserve"> for </w:t>
      </w:r>
      <w:r w:rsidR="008F44F0" w:rsidRPr="00907B20">
        <w:t xml:space="preserve">a </w:t>
      </w:r>
      <w:r w:rsidRPr="00907B20">
        <w:t>description of all parameters.</w:t>
      </w:r>
    </w:p>
    <w:p w:rsidR="00623D0A" w:rsidRPr="00907B20" w:rsidRDefault="00623D0A" w:rsidP="008F44F0"/>
    <w:p w:rsidR="00623D0A" w:rsidRDefault="00623D0A" w:rsidP="008F44F0">
      <w:r w:rsidRPr="00907B20">
        <w:t>Supported video file formats</w:t>
      </w:r>
      <w:r w:rsidR="008F44F0" w:rsidRPr="00907B20">
        <w:t>:</w:t>
      </w:r>
    </w:p>
    <w:p w:rsidR="004924D9" w:rsidRDefault="004924D9" w:rsidP="008F44F0">
      <w:r>
        <w:t xml:space="preserve">The software </w:t>
      </w:r>
      <w:r w:rsidR="00BE1D6D">
        <w:t xml:space="preserve">is only tested for  planar </w:t>
      </w:r>
      <w:r>
        <w:t xml:space="preserve"> raw image data</w:t>
      </w:r>
      <w:r w:rsidR="00BE1D6D">
        <w:t xml:space="preserve"> of 8 bit sample inputs with</w:t>
      </w:r>
      <w:r>
        <w:t xml:space="preserve"> concatenated (all video frames in a single file) video data. </w:t>
      </w:r>
    </w:p>
    <w:p w:rsidR="00BE1D6D" w:rsidRPr="008214C1" w:rsidRDefault="00BE1D6D" w:rsidP="008F44F0"/>
    <w:p w:rsidR="008335F3" w:rsidRPr="00907B20" w:rsidRDefault="008335F3" w:rsidP="008F44F0"/>
    <w:p w:rsidR="00623D0A" w:rsidRPr="00907B20" w:rsidRDefault="00623D0A" w:rsidP="008F44F0">
      <w:r w:rsidRPr="00907B20">
        <w:t>Examples of usage:</w:t>
      </w:r>
    </w:p>
    <w:p w:rsidR="00623D0A" w:rsidRPr="00907B20" w:rsidRDefault="00623D0A" w:rsidP="008F44F0">
      <w:pPr>
        <w:pStyle w:val="CommandLine"/>
      </w:pPr>
      <w:r w:rsidRPr="00907B20">
        <w:t>lencod.exe</w:t>
      </w:r>
    </w:p>
    <w:p w:rsidR="00623D0A" w:rsidRPr="00907B20" w:rsidRDefault="00623D0A" w:rsidP="008F44F0">
      <w:pPr>
        <w:pStyle w:val="CommandLine"/>
      </w:pPr>
      <w:r w:rsidRPr="00907B20">
        <w:t>lencod.exe</w:t>
      </w:r>
      <w:r w:rsidRPr="00907B20">
        <w:tab/>
        <w:t>-h</w:t>
      </w:r>
    </w:p>
    <w:p w:rsidR="00623D0A" w:rsidRPr="00907B20" w:rsidRDefault="00623D0A" w:rsidP="008F44F0">
      <w:pPr>
        <w:pStyle w:val="CommandLine"/>
      </w:pPr>
      <w:r w:rsidRPr="00907B20">
        <w:t>lencod.exe</w:t>
      </w:r>
      <w:r w:rsidRPr="00907B20">
        <w:tab/>
        <w:t>-d</w:t>
      </w:r>
      <w:r w:rsidRPr="00907B20">
        <w:tab/>
      </w:r>
      <w:r w:rsidR="00350EC9" w:rsidRPr="00D72F2B">
        <w:rPr>
          <w:color w:val="FF0000"/>
        </w:rPr>
        <w:t>encoder_</w:t>
      </w:r>
      <w:r w:rsidR="0027329A">
        <w:rPr>
          <w:color w:val="FF0000"/>
        </w:rPr>
        <w:t>mfc</w:t>
      </w:r>
      <w:r w:rsidRPr="00D72F2B">
        <w:rPr>
          <w:color w:val="FF0000"/>
        </w:rPr>
        <w:t>.cfg</w:t>
      </w:r>
    </w:p>
    <w:p w:rsidR="00623D0A" w:rsidRPr="00907B20" w:rsidRDefault="00623D0A" w:rsidP="008F44F0">
      <w:pPr>
        <w:pStyle w:val="CommandLine"/>
      </w:pPr>
      <w:r w:rsidRPr="00907B20">
        <w:t>lencod.exe</w:t>
      </w:r>
      <w:r w:rsidRPr="00907B20">
        <w:tab/>
        <w:t>-f</w:t>
      </w:r>
      <w:r w:rsidRPr="00907B20">
        <w:tab/>
        <w:t>curenc1.cfg</w:t>
      </w:r>
    </w:p>
    <w:p w:rsidR="00623D0A" w:rsidRPr="00907B20" w:rsidRDefault="00623D0A" w:rsidP="008F44F0">
      <w:pPr>
        <w:pStyle w:val="CommandLine"/>
      </w:pPr>
      <w:r w:rsidRPr="00907B20">
        <w:t>lencod.exe</w:t>
      </w:r>
      <w:r w:rsidRPr="00907B20">
        <w:tab/>
        <w:t>-f</w:t>
      </w:r>
      <w:r w:rsidRPr="00907B20">
        <w:tab/>
        <w:t xml:space="preserve">curenc1.cfg </w:t>
      </w:r>
      <w:r w:rsidR="00BA34DB">
        <w:t>–</w:t>
      </w:r>
      <w:r w:rsidRPr="00907B20">
        <w:t>p</w:t>
      </w:r>
      <w:r w:rsidR="00BA34DB">
        <w:t xml:space="preserve"> </w:t>
      </w:r>
      <w:r w:rsidRPr="00907B20">
        <w:t>InputFile="e:\data\container_qcif_30.yuv"</w:t>
      </w:r>
      <w:r w:rsidR="00BA34DB">
        <w:t>\</w:t>
      </w:r>
      <w:r w:rsidR="007F2594">
        <w:tab/>
      </w:r>
      <w:r w:rsidR="008F44F0" w:rsidRPr="00907B20">
        <w:br/>
      </w:r>
      <w:r w:rsidRPr="00907B20">
        <w:tab/>
      </w:r>
      <w:r w:rsidRPr="00907B20">
        <w:tab/>
      </w:r>
      <w:r w:rsidRPr="00907B20">
        <w:tab/>
      </w:r>
      <w:r w:rsidRPr="00907B20">
        <w:tab/>
        <w:t xml:space="preserve">-p </w:t>
      </w:r>
      <w:r w:rsidRPr="00907B20">
        <w:tab/>
        <w:t>SourceWidth=176 -p SourceHeight=144</w:t>
      </w:r>
    </w:p>
    <w:p w:rsidR="00B72B97" w:rsidRPr="00907B20" w:rsidRDefault="00623D0A" w:rsidP="00594D7A">
      <w:pPr>
        <w:pStyle w:val="CommandLine"/>
      </w:pPr>
      <w:r w:rsidRPr="00907B20">
        <w:t>lencod.exe</w:t>
      </w:r>
      <w:r w:rsidRPr="00907B20">
        <w:tab/>
        <w:t>-f</w:t>
      </w:r>
      <w:r w:rsidR="00BA34DB">
        <w:t xml:space="preserve"> </w:t>
      </w:r>
      <w:r w:rsidRPr="00907B20">
        <w:t xml:space="preserve">curenc1.cfg -p FramesToBeEncoded=30 </w:t>
      </w:r>
      <w:r w:rsidR="00B72B97" w:rsidRPr="00907B20">
        <w:t>\</w:t>
      </w:r>
      <w:r w:rsidR="00BA34DB">
        <w:tab/>
      </w:r>
      <w:r w:rsidRPr="00907B20">
        <w:br/>
      </w:r>
      <w:r w:rsidRPr="00907B20">
        <w:tab/>
      </w:r>
      <w:r w:rsidRPr="00907B20">
        <w:tab/>
      </w:r>
      <w:r w:rsidRPr="00907B20">
        <w:tab/>
      </w:r>
      <w:r w:rsidRPr="00907B20">
        <w:tab/>
        <w:t>-p QPFirstFrame=28 -p QPRemainingFrame=28</w:t>
      </w:r>
      <w:r w:rsidR="008F44F0" w:rsidRPr="00907B20">
        <w:t xml:space="preserve"> </w:t>
      </w:r>
      <w:r w:rsidRPr="00907B20">
        <w:t>-p QPBPicture=30</w:t>
      </w:r>
    </w:p>
    <w:p w:rsidR="00E642C6" w:rsidRDefault="00E642C6" w:rsidP="00EA0B15">
      <w:pPr>
        <w:pStyle w:val="Heading2"/>
      </w:pPr>
      <w:bookmarkStart w:id="38" w:name="_Toc85564999"/>
      <w:bookmarkStart w:id="39" w:name="_Toc262564075"/>
      <w:bookmarkStart w:id="40" w:name="_Toc359420644"/>
      <w:bookmarkEnd w:id="38"/>
      <w:r>
        <w:t>Encoder Output</w:t>
      </w:r>
      <w:bookmarkEnd w:id="39"/>
      <w:bookmarkEnd w:id="40"/>
    </w:p>
    <w:p w:rsidR="00B72B97" w:rsidRPr="00907B20" w:rsidRDefault="00B72B97" w:rsidP="00B72B97">
      <w:r w:rsidRPr="00907B20">
        <w:t>When running the encoder, the encoder will display on screen rate/distortion statistics for every frame coded. Cumulative results will also be presented. The output information generated may look as follows</w:t>
      </w:r>
      <w:r w:rsidR="00C1134E" w:rsidRPr="00907B20">
        <w:t xml:space="preserve"> depending on the setting of the Verbose input parameter</w:t>
      </w:r>
      <w:r w:rsidRPr="00907B20">
        <w:t>:</w:t>
      </w:r>
    </w:p>
    <w:p w:rsidR="00B72B97" w:rsidRPr="00907B20" w:rsidRDefault="00B72B97" w:rsidP="00B72B97"/>
    <w:p w:rsidR="00810930" w:rsidRDefault="00810930" w:rsidP="00810930">
      <w:pPr>
        <w:pStyle w:val="Reports"/>
        <w:jc w:val="left"/>
      </w:pPr>
      <w:r>
        <w:t>Setting Default Parameters...</w:t>
      </w:r>
    </w:p>
    <w:p w:rsidR="00E52994" w:rsidRDefault="00E52994" w:rsidP="00810930">
      <w:pPr>
        <w:pStyle w:val="Reports"/>
        <w:jc w:val="left"/>
      </w:pPr>
    </w:p>
    <w:p w:rsidR="00191010" w:rsidRDefault="00191010" w:rsidP="00191010">
      <w:pPr>
        <w:pStyle w:val="Reports"/>
        <w:jc w:val="left"/>
      </w:pPr>
      <w:r>
        <w:t>Parsing Configfile encoder_</w:t>
      </w:r>
      <w:r w:rsidR="00725ABD">
        <w:t>mfc</w:t>
      </w:r>
      <w:r>
        <w:t>.cfg.........................................</w:t>
      </w:r>
    </w:p>
    <w:p w:rsidR="00191010" w:rsidRDefault="00191010" w:rsidP="00191010">
      <w:pPr>
        <w:pStyle w:val="Reports"/>
        <w:jc w:val="left"/>
      </w:pPr>
      <w:r>
        <w:t>.......................................................................</w:t>
      </w:r>
    </w:p>
    <w:p w:rsidR="00191010" w:rsidRDefault="00191010" w:rsidP="00191010">
      <w:pPr>
        <w:pStyle w:val="Reports"/>
        <w:jc w:val="left"/>
      </w:pPr>
      <w:r>
        <w:t xml:space="preserve">        </w:t>
      </w:r>
    </w:p>
    <w:p w:rsidR="00191010" w:rsidRDefault="00191010" w:rsidP="00191010">
      <w:pPr>
        <w:pStyle w:val="Reports"/>
        <w:jc w:val="left"/>
      </w:pPr>
    </w:p>
    <w:p w:rsidR="00191010" w:rsidRDefault="00191010" w:rsidP="00191010">
      <w:pPr>
        <w:pStyle w:val="Reports"/>
        <w:jc w:val="left"/>
      </w:pPr>
      <w:r>
        <w:t xml:space="preserve">Parsing Second </w:t>
      </w:r>
      <w:r w:rsidR="00433F8F">
        <w:t>View Configfile encoder_mfc</w:t>
      </w:r>
      <w:r>
        <w:t>_view1.cfg.......................</w:t>
      </w:r>
    </w:p>
    <w:p w:rsidR="00191010" w:rsidRDefault="00191010" w:rsidP="00191010">
      <w:pPr>
        <w:pStyle w:val="Reports"/>
        <w:jc w:val="left"/>
      </w:pPr>
      <w:r>
        <w:t>.................................</w:t>
      </w:r>
    </w:p>
    <w:p w:rsidR="00191010" w:rsidRDefault="00191010" w:rsidP="00191010">
      <w:pPr>
        <w:pStyle w:val="Reports"/>
        <w:jc w:val="left"/>
      </w:pPr>
    </w:p>
    <w:p w:rsidR="00191010" w:rsidRDefault="000267DA" w:rsidP="00016192">
      <w:pPr>
        <w:pStyle w:val="Reports"/>
        <w:jc w:val="left"/>
      </w:pPr>
      <w:r>
        <w:t>MFC</w:t>
      </w:r>
      <w:r w:rsidR="003E3EAB">
        <w:t xml:space="preserve"> HIGH PROFILE </w:t>
      </w:r>
      <w:r w:rsidR="00191010">
        <w:t>:DefaultGridPosition is set. Default values are being set for the view</w:t>
      </w:r>
      <w:r w:rsidR="00016192">
        <w:t xml:space="preserve"> </w:t>
      </w:r>
      <w:r w:rsidR="00191010">
        <w:t>offsets.</w:t>
      </w:r>
    </w:p>
    <w:p w:rsidR="00191010" w:rsidRDefault="00191010" w:rsidP="00191010">
      <w:pPr>
        <w:pStyle w:val="Reports"/>
        <w:jc w:val="left"/>
      </w:pPr>
    </w:p>
    <w:p w:rsidR="00191010" w:rsidRDefault="00191010" w:rsidP="00191010">
      <w:pPr>
        <w:pStyle w:val="Reports"/>
        <w:jc w:val="left"/>
      </w:pPr>
      <w:r>
        <w:t>Warning: Hierarchical coding or Referenced B slices used.</w:t>
      </w:r>
    </w:p>
    <w:p w:rsidR="00191010" w:rsidRDefault="00191010" w:rsidP="00191010">
      <w:pPr>
        <w:pStyle w:val="Reports"/>
        <w:jc w:val="left"/>
      </w:pPr>
      <w:r>
        <w:t xml:space="preserve">         Make sure that you have allocated enough references</w:t>
      </w:r>
    </w:p>
    <w:p w:rsidR="00191010" w:rsidRDefault="00191010" w:rsidP="00191010">
      <w:pPr>
        <w:pStyle w:val="Reports"/>
        <w:jc w:val="left"/>
      </w:pPr>
      <w:r>
        <w:t xml:space="preserve">         in reference buffer to achieve best performance.</w:t>
      </w:r>
    </w:p>
    <w:p w:rsidR="00191010" w:rsidRDefault="00191010" w:rsidP="00191010">
      <w:pPr>
        <w:pStyle w:val="Reports"/>
        <w:jc w:val="left"/>
      </w:pPr>
      <w:r>
        <w:t>AdaptiveRounding is disabled when RDO Quantization is used</w:t>
      </w:r>
    </w:p>
    <w:p w:rsidR="00191010" w:rsidRDefault="00191010" w:rsidP="00191010">
      <w:pPr>
        <w:pStyle w:val="Reports"/>
        <w:jc w:val="left"/>
      </w:pPr>
      <w:r>
        <w:t>Warning: Automatic cropping activated: Coded frame Size: 1920x1088</w:t>
      </w:r>
    </w:p>
    <w:p w:rsidR="00191010" w:rsidRDefault="00191010" w:rsidP="00191010">
      <w:pPr>
        <w:pStyle w:val="Reports"/>
        <w:jc w:val="left"/>
      </w:pPr>
      <w:r>
        <w:t>------------------------------------------ JM 18.2 (FRExt) ---------------------</w:t>
      </w:r>
    </w:p>
    <w:p w:rsidR="00191010" w:rsidRDefault="00191010" w:rsidP="00191010">
      <w:pPr>
        <w:pStyle w:val="Reports"/>
        <w:jc w:val="left"/>
      </w:pPr>
      <w:r>
        <w:t>---------------------</w:t>
      </w:r>
    </w:p>
    <w:p w:rsidR="00191010" w:rsidRDefault="00191010" w:rsidP="00191010">
      <w:pPr>
        <w:pStyle w:val="Reports"/>
        <w:jc w:val="left"/>
      </w:pPr>
      <w:r>
        <w:t xml:space="preserve"> Input YUV file                    : K:\data\2012_MFC_source\NewsRoomDolly_L_192</w:t>
      </w:r>
    </w:p>
    <w:p w:rsidR="00191010" w:rsidRDefault="00191010" w:rsidP="00191010">
      <w:pPr>
        <w:pStyle w:val="Reports"/>
        <w:jc w:val="left"/>
      </w:pPr>
      <w:r>
        <w:t>0x1080_24p.yuv</w:t>
      </w:r>
    </w:p>
    <w:p w:rsidR="00191010" w:rsidRDefault="00191010" w:rsidP="00191010">
      <w:pPr>
        <w:pStyle w:val="Reports"/>
        <w:jc w:val="left"/>
      </w:pPr>
      <w:r>
        <w:t xml:space="preserve"> Input YUV file 2                  : K:\data\2012_MFC_source\NewsRoomDolly_R_192</w:t>
      </w:r>
    </w:p>
    <w:p w:rsidR="00191010" w:rsidRDefault="00191010" w:rsidP="00191010">
      <w:pPr>
        <w:pStyle w:val="Reports"/>
        <w:jc w:val="left"/>
      </w:pPr>
      <w:r>
        <w:t>0x1080_24p.yuv</w:t>
      </w:r>
    </w:p>
    <w:p w:rsidR="00191010" w:rsidRDefault="00191010" w:rsidP="00191010">
      <w:pPr>
        <w:pStyle w:val="Reports"/>
        <w:jc w:val="left"/>
      </w:pPr>
      <w:r>
        <w:t xml:space="preserve"> Output H.264 bitstream            : test.264</w:t>
      </w:r>
    </w:p>
    <w:p w:rsidR="00191010" w:rsidRDefault="00191010" w:rsidP="00191010">
      <w:pPr>
        <w:pStyle w:val="Reports"/>
        <w:jc w:val="left"/>
      </w:pPr>
      <w:r>
        <w:t xml:space="preserve"> Output YUV file                   : test_rec.yuv</w:t>
      </w:r>
    </w:p>
    <w:p w:rsidR="00191010" w:rsidRDefault="00191010" w:rsidP="00191010">
      <w:pPr>
        <w:pStyle w:val="Reports"/>
        <w:jc w:val="left"/>
      </w:pPr>
      <w:r>
        <w:t xml:space="preserve"> Output YUV file 2                 : test_rec2.yuv</w:t>
      </w:r>
    </w:p>
    <w:p w:rsidR="00191010" w:rsidRDefault="00191010" w:rsidP="00191010">
      <w:pPr>
        <w:pStyle w:val="Reports"/>
        <w:jc w:val="left"/>
      </w:pPr>
      <w:r>
        <w:t xml:space="preserve"> YUV Format                        : YUV 4:2:0</w:t>
      </w:r>
    </w:p>
    <w:p w:rsidR="00191010" w:rsidRDefault="00191010" w:rsidP="00191010">
      <w:pPr>
        <w:pStyle w:val="Reports"/>
        <w:jc w:val="left"/>
      </w:pPr>
      <w:r>
        <w:t xml:space="preserve"> Frames to be encoded              : 2</w:t>
      </w:r>
    </w:p>
    <w:p w:rsidR="00191010" w:rsidRDefault="00191010" w:rsidP="00191010">
      <w:pPr>
        <w:pStyle w:val="Reports"/>
        <w:jc w:val="left"/>
      </w:pPr>
      <w:r>
        <w:t xml:space="preserve"> Freq. for encoded bitstream       : 24.00</w:t>
      </w:r>
    </w:p>
    <w:p w:rsidR="00191010" w:rsidRDefault="00191010" w:rsidP="00191010">
      <w:pPr>
        <w:pStyle w:val="Reports"/>
        <w:jc w:val="left"/>
      </w:pPr>
      <w:r>
        <w:t xml:space="preserve"> PicInterlace / MbInterlace        : 0/0</w:t>
      </w:r>
    </w:p>
    <w:p w:rsidR="00191010" w:rsidRDefault="00191010" w:rsidP="00191010">
      <w:pPr>
        <w:pStyle w:val="Reports"/>
        <w:jc w:val="left"/>
      </w:pPr>
      <w:r>
        <w:t xml:space="preserve"> Transform8x8Mode                  : 1</w:t>
      </w:r>
    </w:p>
    <w:p w:rsidR="00191010" w:rsidRDefault="00191010" w:rsidP="00191010">
      <w:pPr>
        <w:pStyle w:val="Reports"/>
        <w:jc w:val="left"/>
      </w:pPr>
      <w:r>
        <w:t xml:space="preserve"> ME Metric for Refinement Level 0  : SAD</w:t>
      </w:r>
    </w:p>
    <w:p w:rsidR="00191010" w:rsidRDefault="00191010" w:rsidP="00191010">
      <w:pPr>
        <w:pStyle w:val="Reports"/>
        <w:jc w:val="left"/>
      </w:pPr>
      <w:r>
        <w:t xml:space="preserve"> ME Metric for Refinement Level 1  : Hadamard SAD</w:t>
      </w:r>
    </w:p>
    <w:p w:rsidR="00191010" w:rsidRDefault="00191010" w:rsidP="00191010">
      <w:pPr>
        <w:pStyle w:val="Reports"/>
        <w:jc w:val="left"/>
      </w:pPr>
      <w:r>
        <w:t xml:space="preserve"> ME Metric for Refinement Level 2  : Hadamard SAD</w:t>
      </w:r>
    </w:p>
    <w:p w:rsidR="00191010" w:rsidRDefault="00191010" w:rsidP="00191010">
      <w:pPr>
        <w:pStyle w:val="Reports"/>
        <w:jc w:val="left"/>
      </w:pPr>
      <w:r>
        <w:t xml:space="preserve"> Mode Decision Metric              : Hadamard SAD</w:t>
      </w:r>
    </w:p>
    <w:p w:rsidR="00191010" w:rsidRDefault="00191010" w:rsidP="00191010">
      <w:pPr>
        <w:pStyle w:val="Reports"/>
        <w:jc w:val="left"/>
      </w:pPr>
      <w:r>
        <w:t xml:space="preserve"> Motion Estimation for components  : Y</w:t>
      </w:r>
    </w:p>
    <w:p w:rsidR="00191010" w:rsidRDefault="00191010" w:rsidP="00191010">
      <w:pPr>
        <w:pStyle w:val="Reports"/>
        <w:jc w:val="left"/>
      </w:pPr>
      <w:r>
        <w:t xml:space="preserve"> Image format                      : 1920x1080 (1920x1088)</w:t>
      </w:r>
    </w:p>
    <w:p w:rsidR="00191010" w:rsidRDefault="00191010" w:rsidP="00191010">
      <w:pPr>
        <w:pStyle w:val="Reports"/>
        <w:jc w:val="left"/>
      </w:pPr>
      <w:r>
        <w:t xml:space="preserve"> Error robustness                  : Off</w:t>
      </w:r>
    </w:p>
    <w:p w:rsidR="00191010" w:rsidRDefault="00191010" w:rsidP="00191010">
      <w:pPr>
        <w:pStyle w:val="Reports"/>
        <w:jc w:val="left"/>
      </w:pPr>
      <w:r>
        <w:t xml:space="preserve"> Search range                      : 256</w:t>
      </w:r>
    </w:p>
    <w:p w:rsidR="00191010" w:rsidRDefault="00191010" w:rsidP="00191010">
      <w:pPr>
        <w:pStyle w:val="Reports"/>
        <w:jc w:val="left"/>
      </w:pPr>
      <w:r>
        <w:t xml:space="preserve"> Search range (view 1)             : 256</w:t>
      </w:r>
    </w:p>
    <w:p w:rsidR="00191010" w:rsidRDefault="00191010" w:rsidP="00191010">
      <w:pPr>
        <w:pStyle w:val="Reports"/>
        <w:jc w:val="left"/>
      </w:pPr>
      <w:r>
        <w:t xml:space="preserve"> Total number of references        : 4</w:t>
      </w:r>
    </w:p>
    <w:p w:rsidR="00191010" w:rsidRDefault="00191010" w:rsidP="00191010">
      <w:pPr>
        <w:pStyle w:val="Reports"/>
        <w:jc w:val="left"/>
      </w:pPr>
      <w:r>
        <w:t xml:space="preserve"> References for P slices           : 4</w:t>
      </w:r>
    </w:p>
    <w:p w:rsidR="00191010" w:rsidRDefault="00191010" w:rsidP="00191010">
      <w:pPr>
        <w:pStyle w:val="Reports"/>
        <w:jc w:val="left"/>
      </w:pPr>
      <w:r>
        <w:t xml:space="preserve"> References for B slices (L0, L1)  : 3, 1</w:t>
      </w:r>
    </w:p>
    <w:p w:rsidR="00191010" w:rsidRDefault="00191010" w:rsidP="00191010">
      <w:pPr>
        <w:pStyle w:val="Reports"/>
        <w:jc w:val="left"/>
      </w:pPr>
      <w:r>
        <w:t xml:space="preserve"> View 1 refs for P slices          : 3</w:t>
      </w:r>
    </w:p>
    <w:p w:rsidR="00191010" w:rsidRDefault="00191010" w:rsidP="00191010">
      <w:pPr>
        <w:pStyle w:val="Reports"/>
        <w:jc w:val="left"/>
      </w:pPr>
      <w:r>
        <w:t xml:space="preserve"> View 1 refs for B slices (L0, L1) : 2, 1</w:t>
      </w:r>
    </w:p>
    <w:p w:rsidR="00191010" w:rsidRDefault="00191010" w:rsidP="00191010">
      <w:pPr>
        <w:pStyle w:val="Reports"/>
        <w:jc w:val="left"/>
      </w:pPr>
      <w:r>
        <w:t xml:space="preserve"> Sequence type                     : Hierarchy (QP: I 19, P 19, B 21)</w:t>
      </w:r>
    </w:p>
    <w:p w:rsidR="00191010" w:rsidRDefault="00191010" w:rsidP="00191010">
      <w:pPr>
        <w:pStyle w:val="Reports"/>
        <w:jc w:val="left"/>
      </w:pPr>
      <w:r>
        <w:t xml:space="preserve"> Entropy coding method             : CABAC</w:t>
      </w:r>
    </w:p>
    <w:p w:rsidR="00191010" w:rsidRDefault="00191010" w:rsidP="00191010">
      <w:pPr>
        <w:pStyle w:val="Reports"/>
        <w:jc w:val="left"/>
      </w:pPr>
      <w:r>
        <w:t xml:space="preserve"> Profile/Level IDC                 : (134,41)</w:t>
      </w:r>
    </w:p>
    <w:p w:rsidR="00191010" w:rsidRDefault="00191010" w:rsidP="00191010">
      <w:pPr>
        <w:pStyle w:val="Reports"/>
        <w:jc w:val="left"/>
      </w:pPr>
      <w:r>
        <w:t xml:space="preserve"> Motion Estimation Scheme          : EPZS</w:t>
      </w:r>
    </w:p>
    <w:p w:rsidR="00191010" w:rsidRDefault="00191010" w:rsidP="00191010">
      <w:pPr>
        <w:pStyle w:val="Reports"/>
        <w:jc w:val="left"/>
      </w:pPr>
      <w:r>
        <w:t xml:space="preserve"> EPZS Pattern                      : Extended Diamond</w:t>
      </w:r>
    </w:p>
    <w:p w:rsidR="00191010" w:rsidRDefault="00191010" w:rsidP="00191010">
      <w:pPr>
        <w:pStyle w:val="Reports"/>
        <w:jc w:val="left"/>
      </w:pPr>
      <w:r>
        <w:t xml:space="preserve"> EPZS Dual Pattern                 : Extended Diamond</w:t>
      </w:r>
    </w:p>
    <w:p w:rsidR="00191010" w:rsidRDefault="00191010" w:rsidP="00191010">
      <w:pPr>
        <w:pStyle w:val="Reports"/>
        <w:jc w:val="left"/>
      </w:pPr>
      <w:r>
        <w:t xml:space="preserve"> EPZS Fixed Predictors             : All P + B</w:t>
      </w:r>
    </w:p>
    <w:p w:rsidR="00191010" w:rsidRDefault="00191010" w:rsidP="00191010">
      <w:pPr>
        <w:pStyle w:val="Reports"/>
        <w:jc w:val="left"/>
      </w:pPr>
      <w:r>
        <w:t xml:space="preserve"> BL EPZS Temporal Predictors       : Enabled</w:t>
      </w:r>
    </w:p>
    <w:p w:rsidR="00191010" w:rsidRDefault="00191010" w:rsidP="00191010">
      <w:pPr>
        <w:pStyle w:val="Reports"/>
        <w:jc w:val="left"/>
      </w:pPr>
      <w:r>
        <w:t xml:space="preserve"> EL EPZS Temporal Predictors       : Disabled</w:t>
      </w:r>
    </w:p>
    <w:p w:rsidR="00191010" w:rsidRDefault="00191010" w:rsidP="00191010">
      <w:pPr>
        <w:pStyle w:val="Reports"/>
        <w:jc w:val="left"/>
      </w:pPr>
      <w:r>
        <w:t xml:space="preserve"> EPZS Spatial Predictors           : Enabled</w:t>
      </w:r>
    </w:p>
    <w:p w:rsidR="00191010" w:rsidRDefault="00191010" w:rsidP="00191010">
      <w:pPr>
        <w:pStyle w:val="Reports"/>
        <w:jc w:val="left"/>
      </w:pPr>
      <w:r>
        <w:t xml:space="preserve"> EPZS Threshold Multipliers        : (1 0 2)</w:t>
      </w:r>
    </w:p>
    <w:p w:rsidR="00191010" w:rsidRDefault="00191010" w:rsidP="00191010">
      <w:pPr>
        <w:pStyle w:val="Reports"/>
        <w:jc w:val="left"/>
      </w:pPr>
      <w:r>
        <w:t xml:space="preserve"> EPZS Subpel ME                    : Enhanced</w:t>
      </w:r>
    </w:p>
    <w:p w:rsidR="00191010" w:rsidRDefault="00191010" w:rsidP="00191010">
      <w:pPr>
        <w:pStyle w:val="Reports"/>
        <w:jc w:val="left"/>
      </w:pPr>
      <w:r>
        <w:t xml:space="preserve"> EPZS Subpel ME BiPred             : Enhanced</w:t>
      </w:r>
    </w:p>
    <w:p w:rsidR="00191010" w:rsidRDefault="00191010" w:rsidP="00191010">
      <w:pPr>
        <w:pStyle w:val="Reports"/>
        <w:jc w:val="left"/>
      </w:pPr>
      <w:r>
        <w:t xml:space="preserve"> Motion Estimation Scheme          : EPZS</w:t>
      </w:r>
    </w:p>
    <w:p w:rsidR="00191010" w:rsidRDefault="00191010" w:rsidP="00191010">
      <w:pPr>
        <w:pStyle w:val="Reports"/>
        <w:jc w:val="left"/>
      </w:pPr>
      <w:r>
        <w:t xml:space="preserve"> EPZS Pattern                      : Extended Diamond</w:t>
      </w:r>
    </w:p>
    <w:p w:rsidR="00191010" w:rsidRDefault="00191010" w:rsidP="00191010">
      <w:pPr>
        <w:pStyle w:val="Reports"/>
        <w:jc w:val="left"/>
      </w:pPr>
      <w:r>
        <w:t xml:space="preserve"> EPZS Dual Pattern                 : Extended Diamond</w:t>
      </w:r>
    </w:p>
    <w:p w:rsidR="00191010" w:rsidRDefault="00191010" w:rsidP="00191010">
      <w:pPr>
        <w:pStyle w:val="Reports"/>
        <w:jc w:val="left"/>
      </w:pPr>
      <w:r>
        <w:t xml:space="preserve"> EPZS Fixed Predictors             : All P + B</w:t>
      </w:r>
    </w:p>
    <w:p w:rsidR="00191010" w:rsidRDefault="00191010" w:rsidP="00191010">
      <w:pPr>
        <w:pStyle w:val="Reports"/>
        <w:jc w:val="left"/>
      </w:pPr>
      <w:r>
        <w:t xml:space="preserve"> BL EPZS Temporal Predictors       : Enabled</w:t>
      </w:r>
    </w:p>
    <w:p w:rsidR="00191010" w:rsidRDefault="00191010" w:rsidP="00191010">
      <w:pPr>
        <w:pStyle w:val="Reports"/>
        <w:jc w:val="left"/>
      </w:pPr>
      <w:r>
        <w:t xml:space="preserve"> EL EPZS Temporal Predictors       : Disabled</w:t>
      </w:r>
    </w:p>
    <w:p w:rsidR="00191010" w:rsidRDefault="00191010" w:rsidP="00191010">
      <w:pPr>
        <w:pStyle w:val="Reports"/>
        <w:jc w:val="left"/>
      </w:pPr>
      <w:r>
        <w:t xml:space="preserve"> EPZS Spatial Predictors           : Enabled</w:t>
      </w:r>
    </w:p>
    <w:p w:rsidR="00191010" w:rsidRDefault="00191010" w:rsidP="00191010">
      <w:pPr>
        <w:pStyle w:val="Reports"/>
        <w:jc w:val="left"/>
      </w:pPr>
      <w:r>
        <w:t xml:space="preserve"> EPZS Threshold Multipliers        : (1 0 2)</w:t>
      </w:r>
    </w:p>
    <w:p w:rsidR="00191010" w:rsidRDefault="00191010" w:rsidP="00191010">
      <w:pPr>
        <w:pStyle w:val="Reports"/>
        <w:jc w:val="left"/>
      </w:pPr>
      <w:r>
        <w:t xml:space="preserve"> EPZS Subpel ME                    : Enhanced</w:t>
      </w:r>
    </w:p>
    <w:p w:rsidR="00191010" w:rsidRDefault="00191010" w:rsidP="00191010">
      <w:pPr>
        <w:pStyle w:val="Reports"/>
        <w:jc w:val="left"/>
      </w:pPr>
      <w:r>
        <w:t xml:space="preserve"> EPZS Subpel ME BiPred             : Enhanced</w:t>
      </w:r>
    </w:p>
    <w:p w:rsidR="00191010" w:rsidRDefault="00191010" w:rsidP="00191010">
      <w:pPr>
        <w:pStyle w:val="Reports"/>
        <w:jc w:val="left"/>
      </w:pPr>
      <w:r>
        <w:lastRenderedPageBreak/>
        <w:t xml:space="preserve"> Search range restrictions         : none</w:t>
      </w:r>
    </w:p>
    <w:p w:rsidR="00191010" w:rsidRDefault="00191010" w:rsidP="00191010">
      <w:pPr>
        <w:pStyle w:val="Reports"/>
        <w:jc w:val="left"/>
      </w:pPr>
      <w:r>
        <w:t xml:space="preserve"> RD-optimized mode decision        : used</w:t>
      </w:r>
    </w:p>
    <w:p w:rsidR="00191010" w:rsidRDefault="00191010" w:rsidP="00191010">
      <w:pPr>
        <w:pStyle w:val="Reports"/>
        <w:jc w:val="left"/>
      </w:pPr>
      <w:r>
        <w:t xml:space="preserve"> Data Partitioning Mode            : 1 partition</w:t>
      </w:r>
    </w:p>
    <w:p w:rsidR="00191010" w:rsidRDefault="00191010" w:rsidP="00191010">
      <w:pPr>
        <w:pStyle w:val="Reports"/>
        <w:jc w:val="left"/>
      </w:pPr>
      <w:r>
        <w:t xml:space="preserve"> Output File Format                : H.264/AVC Annex B Byte Stream Format</w:t>
      </w: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Frame      View Bit/pic NVB WP QP   QL   SnrY    SnrU    SnrV    Time(ms) MET(ms</w:t>
      </w:r>
    </w:p>
    <w:p w:rsidR="00191010" w:rsidRDefault="00191010" w:rsidP="00191010">
      <w:pPr>
        <w:pStyle w:val="Reports"/>
        <w:jc w:val="left"/>
      </w:pPr>
      <w:r>
        <w:t>) Frm/Fld   I D L0 L1 RDP Ref</w:t>
      </w: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00000(IDR)  0   2844960 576  0 19    1  45.137  45.759  45.848      7779       0</w:t>
      </w:r>
    </w:p>
    <w:p w:rsidR="00191010" w:rsidRDefault="00191010" w:rsidP="00191010">
      <w:pPr>
        <w:pStyle w:val="Reports"/>
        <w:jc w:val="left"/>
      </w:pPr>
      <w:r>
        <w:t xml:space="preserve">    FRM  8160 0  0  0  0   3  0</w:t>
      </w:r>
    </w:p>
    <w:p w:rsidR="00191010" w:rsidRDefault="00191010" w:rsidP="00191010">
      <w:pPr>
        <w:pStyle w:val="Reports"/>
        <w:jc w:val="left"/>
      </w:pPr>
      <w:r>
        <w:t>00000( B )  1    733248   0  0 20    2  44.734  47.072  46.771     27893    8956</w:t>
      </w:r>
    </w:p>
    <w:p w:rsidR="00191010" w:rsidRDefault="00191010" w:rsidP="00191010">
      <w:pPr>
        <w:pStyle w:val="Reports"/>
        <w:jc w:val="left"/>
      </w:pPr>
      <w:r>
        <w:t xml:space="preserve">    FRM    31 1  1  1  0   2  8097</w:t>
      </w:r>
    </w:p>
    <w:p w:rsidR="00191010" w:rsidRDefault="00191010" w:rsidP="00191010">
      <w:pPr>
        <w:pStyle w:val="Reports"/>
        <w:jc w:val="left"/>
      </w:pPr>
      <w:r>
        <w:t>00001( B )  0    663112   0  0 19    2  44.199  45.576  45.642     32638    9125</w:t>
      </w:r>
    </w:p>
    <w:p w:rsidR="00191010" w:rsidRDefault="00191010" w:rsidP="00191010">
      <w:pPr>
        <w:pStyle w:val="Reports"/>
        <w:jc w:val="left"/>
      </w:pPr>
      <w:r>
        <w:t xml:space="preserve">    FRM   565 1  1  1  0   2  0</w:t>
      </w:r>
    </w:p>
    <w:p w:rsidR="00191010" w:rsidRDefault="00191010" w:rsidP="00191010">
      <w:pPr>
        <w:pStyle w:val="Reports"/>
        <w:jc w:val="left"/>
      </w:pPr>
      <w:r>
        <w:t>00001( B )  1    311040   0  0 20    2  44.560  47.052  46.715     32875   13911</w:t>
      </w:r>
    </w:p>
    <w:p w:rsidR="00191010" w:rsidRDefault="00191010" w:rsidP="00191010">
      <w:pPr>
        <w:pStyle w:val="Reports"/>
        <w:jc w:val="left"/>
      </w:pPr>
      <w:r>
        <w:t xml:space="preserve">    FRM     4 1  2  1  0   2  5982</w:t>
      </w: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 xml:space="preserve"> Total Frames:  4</w:t>
      </w:r>
    </w:p>
    <w:p w:rsidR="00191010" w:rsidRDefault="00191010" w:rsidP="00191010">
      <w:pPr>
        <w:pStyle w:val="Reports"/>
        <w:jc w:val="left"/>
      </w:pPr>
      <w:r>
        <w:t xml:space="preserve"> LeakyBucketRate File does not exist. Using rate calculated from avg. rate</w:t>
      </w:r>
    </w:p>
    <w:p w:rsidR="00191010" w:rsidRDefault="00191010" w:rsidP="00191010">
      <w:pPr>
        <w:pStyle w:val="Reports"/>
        <w:jc w:val="left"/>
      </w:pPr>
      <w:r>
        <w:t xml:space="preserve"> Number Leaky Buckets: 8</w:t>
      </w:r>
    </w:p>
    <w:p w:rsidR="00191010" w:rsidRDefault="00191010" w:rsidP="00191010">
      <w:pPr>
        <w:pStyle w:val="Reports"/>
        <w:jc w:val="left"/>
      </w:pPr>
      <w:r>
        <w:t xml:space="preserve">     Rmin     Bmin     Fmin</w:t>
      </w:r>
    </w:p>
    <w:p w:rsidR="00191010" w:rsidRDefault="00191010" w:rsidP="00191010">
      <w:pPr>
        <w:pStyle w:val="Reports"/>
        <w:jc w:val="left"/>
      </w:pPr>
      <w:r>
        <w:t xml:space="preserve"> 27310704  2844384  2844384</w:t>
      </w:r>
    </w:p>
    <w:p w:rsidR="00191010" w:rsidRDefault="00191010" w:rsidP="00191010">
      <w:pPr>
        <w:pStyle w:val="Reports"/>
        <w:jc w:val="left"/>
      </w:pPr>
      <w:r>
        <w:t xml:space="preserve"> 34138368  2844384  2844384</w:t>
      </w:r>
    </w:p>
    <w:p w:rsidR="00191010" w:rsidRDefault="00191010" w:rsidP="00191010">
      <w:pPr>
        <w:pStyle w:val="Reports"/>
        <w:jc w:val="left"/>
      </w:pPr>
      <w:r>
        <w:t xml:space="preserve"> 40966032  2844384  2844384</w:t>
      </w:r>
    </w:p>
    <w:p w:rsidR="00191010" w:rsidRDefault="00191010" w:rsidP="00191010">
      <w:pPr>
        <w:pStyle w:val="Reports"/>
        <w:jc w:val="left"/>
      </w:pPr>
      <w:r>
        <w:t xml:space="preserve"> 47793696  2844384  2844384</w:t>
      </w:r>
    </w:p>
    <w:p w:rsidR="00191010" w:rsidRDefault="00191010" w:rsidP="00191010">
      <w:pPr>
        <w:pStyle w:val="Reports"/>
        <w:jc w:val="left"/>
      </w:pPr>
      <w:r>
        <w:t xml:space="preserve"> 54621360  2844384  2844384</w:t>
      </w:r>
    </w:p>
    <w:p w:rsidR="00191010" w:rsidRDefault="00191010" w:rsidP="00191010">
      <w:pPr>
        <w:pStyle w:val="Reports"/>
        <w:jc w:val="left"/>
      </w:pPr>
      <w:r>
        <w:t xml:space="preserve"> 61449024  2844384  2844384</w:t>
      </w:r>
    </w:p>
    <w:p w:rsidR="00191010" w:rsidRDefault="00191010" w:rsidP="00191010">
      <w:pPr>
        <w:pStyle w:val="Reports"/>
        <w:jc w:val="left"/>
      </w:pPr>
      <w:r>
        <w:t xml:space="preserve"> 68276688  2844384  2844384</w:t>
      </w:r>
    </w:p>
    <w:p w:rsidR="00191010" w:rsidRDefault="00191010" w:rsidP="00191010">
      <w:pPr>
        <w:pStyle w:val="Reports"/>
        <w:jc w:val="left"/>
      </w:pPr>
      <w:r>
        <w:t xml:space="preserve"> 75104352  2844384  2844384</w:t>
      </w:r>
    </w:p>
    <w:p w:rsidR="00191010" w:rsidRDefault="00191010" w:rsidP="00191010">
      <w:pPr>
        <w:pStyle w:val="Reports"/>
        <w:jc w:val="left"/>
      </w:pPr>
      <w:r>
        <w:t>---------------------------------------  Average data all frames  --------------</w:t>
      </w:r>
    </w:p>
    <w:p w:rsidR="00191010" w:rsidRDefault="00191010" w:rsidP="00191010">
      <w:pPr>
        <w:pStyle w:val="Reports"/>
        <w:jc w:val="left"/>
      </w:pPr>
      <w:r>
        <w:t>-----------------------</w:t>
      </w:r>
    </w:p>
    <w:p w:rsidR="00191010" w:rsidRDefault="00191010" w:rsidP="00191010">
      <w:pPr>
        <w:pStyle w:val="Reports"/>
        <w:jc w:val="left"/>
      </w:pPr>
    </w:p>
    <w:p w:rsidR="00191010" w:rsidRDefault="00191010" w:rsidP="00191010">
      <w:pPr>
        <w:pStyle w:val="Reports"/>
        <w:jc w:val="left"/>
      </w:pPr>
      <w:r>
        <w:t xml:space="preserve"> Total encoding time for the seq.  : 101.186 sec (0.04 fps)</w:t>
      </w:r>
    </w:p>
    <w:p w:rsidR="00191010" w:rsidRDefault="00191010" w:rsidP="00191010">
      <w:pPr>
        <w:pStyle w:val="Reports"/>
        <w:jc w:val="left"/>
      </w:pPr>
      <w:r>
        <w:t xml:space="preserve"> Total ME time for sequence        :  31.993 sec</w:t>
      </w:r>
    </w:p>
    <w:p w:rsidR="00191010" w:rsidRDefault="00191010" w:rsidP="00191010">
      <w:pPr>
        <w:pStyle w:val="Reports"/>
        <w:jc w:val="left"/>
      </w:pPr>
    </w:p>
    <w:p w:rsidR="00191010" w:rsidRDefault="00191010" w:rsidP="00191010">
      <w:pPr>
        <w:pStyle w:val="Reports"/>
        <w:jc w:val="left"/>
      </w:pPr>
    </w:p>
    <w:p w:rsidR="00191010" w:rsidRDefault="00191010" w:rsidP="00191010">
      <w:pPr>
        <w:pStyle w:val="Reports"/>
        <w:jc w:val="left"/>
      </w:pPr>
    </w:p>
    <w:p w:rsidR="00191010" w:rsidRPr="00D72F2B" w:rsidRDefault="00191010" w:rsidP="00191010">
      <w:pPr>
        <w:pStyle w:val="Reports"/>
        <w:jc w:val="left"/>
        <w:rPr>
          <w:color w:val="FF0000"/>
        </w:rPr>
      </w:pPr>
      <w:r w:rsidRPr="00D72F2B">
        <w:rPr>
          <w:color w:val="FF0000"/>
        </w:rPr>
        <w:t>|-</w:t>
      </w:r>
      <w:r w:rsidR="00B753E5">
        <w:rPr>
          <w:color w:val="FF0000"/>
        </w:rPr>
        <w:t>----------|-------------|MFC 3D</w:t>
      </w:r>
      <w:r w:rsidRPr="00D72F2B">
        <w:rPr>
          <w:color w:val="FF0000"/>
        </w:rPr>
        <w:t xml:space="preserve"> Encoder PROFLING-------------|------------|</w:t>
      </w:r>
    </w:p>
    <w:p w:rsidR="00191010" w:rsidRPr="00D72F2B" w:rsidRDefault="00191010" w:rsidP="00191010">
      <w:pPr>
        <w:pStyle w:val="Reports"/>
        <w:jc w:val="left"/>
        <w:rPr>
          <w:color w:val="FF0000"/>
        </w:rPr>
      </w:pPr>
      <w:r w:rsidRPr="00D72F2B">
        <w:rPr>
          <w:color w:val="FF0000"/>
        </w:rPr>
        <w:t>|     -     | lencode     | lencode   | RPU        |BL Muxing   | EL Muxing  |</w:t>
      </w:r>
    </w:p>
    <w:p w:rsidR="00191010" w:rsidRPr="00D72F2B" w:rsidRDefault="00191010" w:rsidP="00191010">
      <w:pPr>
        <w:pStyle w:val="Reports"/>
        <w:jc w:val="left"/>
        <w:rPr>
          <w:color w:val="FF0000"/>
        </w:rPr>
      </w:pPr>
      <w:r w:rsidRPr="00D72F2B">
        <w:rPr>
          <w:color w:val="FF0000"/>
        </w:rPr>
        <w:t>|     -     |(totaltime)  |(jm only)  |   -        |     -      |     -      |</w:t>
      </w:r>
    </w:p>
    <w:p w:rsidR="00191010" w:rsidRPr="00D72F2B" w:rsidRDefault="00191010" w:rsidP="00191010">
      <w:pPr>
        <w:pStyle w:val="Reports"/>
        <w:jc w:val="left"/>
        <w:rPr>
          <w:color w:val="FF0000"/>
        </w:rPr>
      </w:pPr>
      <w:r w:rsidRPr="00D72F2B">
        <w:rPr>
          <w:color w:val="FF0000"/>
        </w:rPr>
        <w:t>|  t(s)     |   101.19    |   100.68  |     0.03   |      0.12  |     0.35   |</w:t>
      </w:r>
    </w:p>
    <w:p w:rsidR="00191010" w:rsidRPr="00D72F2B" w:rsidRDefault="00191010" w:rsidP="00191010">
      <w:pPr>
        <w:pStyle w:val="Reports"/>
        <w:jc w:val="left"/>
        <w:rPr>
          <w:color w:val="FF0000"/>
        </w:rPr>
      </w:pPr>
      <w:r w:rsidRPr="00D72F2B">
        <w:rPr>
          <w:color w:val="FF0000"/>
        </w:rPr>
        <w:t>|   fps     |     0.04    |     0.04  |     0.00   |      0.00  |     0.00   |</w:t>
      </w:r>
    </w:p>
    <w:p w:rsidR="00191010" w:rsidRPr="00D72F2B" w:rsidRDefault="00191010" w:rsidP="00191010">
      <w:pPr>
        <w:pStyle w:val="Reports"/>
        <w:jc w:val="left"/>
        <w:rPr>
          <w:color w:val="FF0000"/>
        </w:rPr>
      </w:pPr>
      <w:r w:rsidRPr="00D72F2B">
        <w:rPr>
          <w:color w:val="FF0000"/>
        </w:rPr>
        <w:t>|  ms/f     | 25296.50    | 25171.00  |     0.00   |      0.00  |     0.00   |</w:t>
      </w:r>
    </w:p>
    <w:p w:rsidR="00191010" w:rsidRPr="00D72F2B" w:rsidRDefault="00191010" w:rsidP="00191010">
      <w:pPr>
        <w:pStyle w:val="Reports"/>
        <w:jc w:val="left"/>
        <w:rPr>
          <w:color w:val="FF0000"/>
        </w:rPr>
      </w:pPr>
      <w:r w:rsidRPr="00D72F2B">
        <w:rPr>
          <w:color w:val="FF0000"/>
        </w:rPr>
        <w:t>|  %inc     |     0.00    |     0.00  |     0.03   |      0.12  |     0.34   |</w:t>
      </w:r>
    </w:p>
    <w:p w:rsidR="00191010" w:rsidRPr="00D72F2B" w:rsidRDefault="00191010" w:rsidP="00191010">
      <w:pPr>
        <w:pStyle w:val="Reports"/>
        <w:jc w:val="left"/>
        <w:rPr>
          <w:color w:val="FF0000"/>
        </w:rPr>
      </w:pPr>
      <w:r w:rsidRPr="00D72F2B">
        <w:rPr>
          <w:color w:val="FF0000"/>
        </w:rPr>
        <w:t>|-----------|-------------|-----------|------------|------------|------------|</w:t>
      </w:r>
    </w:p>
    <w:p w:rsidR="00191010" w:rsidRPr="00D72F2B" w:rsidRDefault="00191010" w:rsidP="00191010">
      <w:pPr>
        <w:pStyle w:val="Reports"/>
        <w:jc w:val="left"/>
        <w:rPr>
          <w:color w:val="FF0000"/>
        </w:rPr>
      </w:pPr>
    </w:p>
    <w:p w:rsidR="00191010" w:rsidRDefault="00191010" w:rsidP="00191010">
      <w:pPr>
        <w:pStyle w:val="Reports"/>
        <w:jc w:val="left"/>
      </w:pPr>
    </w:p>
    <w:p w:rsidR="00191010" w:rsidRDefault="00191010" w:rsidP="00191010">
      <w:pPr>
        <w:pStyle w:val="Reports"/>
        <w:jc w:val="left"/>
      </w:pPr>
      <w:r>
        <w:t xml:space="preserve"> Y { PSNR (dB), cSNR (dB), MSE }   : {  44.658,  44.645,   2.23167 }</w:t>
      </w:r>
    </w:p>
    <w:p w:rsidR="00191010" w:rsidRDefault="00191010" w:rsidP="00191010">
      <w:pPr>
        <w:pStyle w:val="Reports"/>
        <w:jc w:val="left"/>
      </w:pPr>
      <w:r>
        <w:t xml:space="preserve"> U { PSNR (dB), cSNR (dB), MSE }   : {  46.365,  46.308,   1.52136 }</w:t>
      </w:r>
    </w:p>
    <w:p w:rsidR="00191010" w:rsidRDefault="00191010" w:rsidP="00191010">
      <w:pPr>
        <w:pStyle w:val="Reports"/>
        <w:jc w:val="left"/>
      </w:pPr>
      <w:r>
        <w:t xml:space="preserve"> V { PSNR (dB), cSNR (dB), MSE }   : {  46.244,  46.215,   1.55460 }</w:t>
      </w:r>
    </w:p>
    <w:p w:rsidR="00191010" w:rsidRDefault="00191010" w:rsidP="00191010">
      <w:pPr>
        <w:pStyle w:val="Reports"/>
        <w:jc w:val="left"/>
      </w:pPr>
    </w:p>
    <w:p w:rsidR="00191010" w:rsidRDefault="00191010" w:rsidP="00191010">
      <w:pPr>
        <w:pStyle w:val="Reports"/>
        <w:jc w:val="left"/>
      </w:pPr>
      <w:r>
        <w:t xml:space="preserve"> View0_Y { PSNR (dB), cSNR (dB), MSE }   : {  44.668,  44.643,   2.23260 }</w:t>
      </w:r>
    </w:p>
    <w:p w:rsidR="00191010" w:rsidRDefault="00191010" w:rsidP="00191010">
      <w:pPr>
        <w:pStyle w:val="Reports"/>
        <w:jc w:val="left"/>
      </w:pPr>
      <w:r>
        <w:t xml:space="preserve"> View0_U { PSNR (dB), cSNR (dB), MSE }   : {  45.668,  45.667,   1.76369 }</w:t>
      </w:r>
    </w:p>
    <w:p w:rsidR="00191010" w:rsidRDefault="00191010" w:rsidP="00191010">
      <w:pPr>
        <w:pStyle w:val="Reports"/>
        <w:jc w:val="left"/>
      </w:pPr>
      <w:r>
        <w:t xml:space="preserve"> View0_V { PSNR (dB), cSNR (dB), MSE }   : {  45.745,  45.744,   1.73264 }</w:t>
      </w:r>
    </w:p>
    <w:p w:rsidR="00191010" w:rsidRDefault="00191010" w:rsidP="00191010">
      <w:pPr>
        <w:pStyle w:val="Reports"/>
        <w:jc w:val="left"/>
      </w:pPr>
    </w:p>
    <w:p w:rsidR="00191010" w:rsidRDefault="00191010" w:rsidP="00191010">
      <w:pPr>
        <w:pStyle w:val="Reports"/>
        <w:jc w:val="left"/>
      </w:pPr>
      <w:r>
        <w:t xml:space="preserve"> View1_Y { PSNR (dB), cSNR (dB), MSE }   : {  44.647,  44.646,   2.23074 }</w:t>
      </w:r>
    </w:p>
    <w:p w:rsidR="00191010" w:rsidRDefault="00191010" w:rsidP="00191010">
      <w:pPr>
        <w:pStyle w:val="Reports"/>
        <w:jc w:val="left"/>
      </w:pPr>
      <w:r>
        <w:t xml:space="preserve"> View1_U { PSNR (dB), cSNR (dB), MSE }   : {  47.062,  47.062,   1.27902 }</w:t>
      </w:r>
    </w:p>
    <w:p w:rsidR="00191010" w:rsidRDefault="00191010" w:rsidP="00191010">
      <w:pPr>
        <w:pStyle w:val="Reports"/>
        <w:jc w:val="left"/>
      </w:pPr>
      <w:r>
        <w:t xml:space="preserve"> View1_V { PSNR (dB), cSNR (dB), MSE }   : {  46.743,  46.743,   1.37657 }</w:t>
      </w:r>
    </w:p>
    <w:p w:rsidR="00191010" w:rsidRDefault="00191010" w:rsidP="00191010">
      <w:pPr>
        <w:pStyle w:val="Reports"/>
        <w:jc w:val="left"/>
      </w:pPr>
    </w:p>
    <w:p w:rsidR="00191010" w:rsidRDefault="00191010" w:rsidP="00191010">
      <w:pPr>
        <w:pStyle w:val="Reports"/>
        <w:jc w:val="left"/>
      </w:pPr>
      <w:r>
        <w:t xml:space="preserve"> Total bits                        : 4552360 (I 2844384, P 0, B 1707400 NVB 576)</w:t>
      </w:r>
    </w:p>
    <w:p w:rsidR="00191010" w:rsidRDefault="00191010" w:rsidP="00191010">
      <w:pPr>
        <w:pStyle w:val="Reports"/>
        <w:jc w:val="left"/>
      </w:pPr>
    </w:p>
    <w:p w:rsidR="00191010" w:rsidRDefault="00191010" w:rsidP="00191010">
      <w:pPr>
        <w:pStyle w:val="Reports"/>
        <w:jc w:val="left"/>
      </w:pPr>
      <w:r>
        <w:t xml:space="preserve"> View 0 Total-bits                 : 3507872 (I 2844384, P 0, B 663112 NVB 376)</w:t>
      </w:r>
    </w:p>
    <w:p w:rsidR="00191010" w:rsidRDefault="00191010" w:rsidP="00191010">
      <w:pPr>
        <w:pStyle w:val="Reports"/>
        <w:jc w:val="left"/>
      </w:pPr>
    </w:p>
    <w:p w:rsidR="00191010" w:rsidRDefault="00191010" w:rsidP="00191010">
      <w:pPr>
        <w:pStyle w:val="Reports"/>
        <w:jc w:val="left"/>
      </w:pPr>
      <w:r>
        <w:t xml:space="preserve"> View 1 Total-bits                 : 1044488 (I 0, P 0, B 1044288 NVB 200)</w:t>
      </w:r>
    </w:p>
    <w:p w:rsidR="00191010" w:rsidRDefault="00191010" w:rsidP="00191010">
      <w:pPr>
        <w:pStyle w:val="Reports"/>
        <w:jc w:val="left"/>
      </w:pPr>
      <w:r>
        <w:t xml:space="preserve"> Bit rate (kbit/s)  @ 24.00 Hz     : 54628.32</w:t>
      </w:r>
    </w:p>
    <w:p w:rsidR="00191010" w:rsidRDefault="00191010" w:rsidP="00191010">
      <w:pPr>
        <w:pStyle w:val="Reports"/>
        <w:jc w:val="left"/>
      </w:pPr>
      <w:r>
        <w:t xml:space="preserve"> View 0 BR (kbit/s)  @ 24.00 Hz    : 42094.46</w:t>
      </w:r>
    </w:p>
    <w:p w:rsidR="00191010" w:rsidRDefault="00191010" w:rsidP="00191010">
      <w:pPr>
        <w:pStyle w:val="Reports"/>
        <w:jc w:val="left"/>
      </w:pPr>
      <w:r>
        <w:t xml:space="preserve"> View 1 BR (kbit/s)  @ 24.00 Hz    : 12533.86</w:t>
      </w:r>
    </w:p>
    <w:p w:rsidR="00191010" w:rsidRDefault="00191010" w:rsidP="00191010">
      <w:pPr>
        <w:pStyle w:val="Reports"/>
        <w:jc w:val="left"/>
      </w:pPr>
      <w:r>
        <w:t xml:space="preserve"> Bits to avoid Startcode Emulation : 29</w:t>
      </w:r>
    </w:p>
    <w:p w:rsidR="00191010" w:rsidRDefault="00191010" w:rsidP="00191010">
      <w:pPr>
        <w:pStyle w:val="Reports"/>
        <w:jc w:val="left"/>
      </w:pPr>
      <w:r>
        <w:t xml:space="preserve"> Bits for parameter sets           : 576</w:t>
      </w:r>
    </w:p>
    <w:p w:rsidR="00191010" w:rsidRDefault="00191010" w:rsidP="00191010">
      <w:pPr>
        <w:pStyle w:val="Reports"/>
        <w:jc w:val="left"/>
      </w:pPr>
      <w:r>
        <w:t xml:space="preserve"> Bits for filler data              : 0</w:t>
      </w:r>
    </w:p>
    <w:p w:rsidR="00191010" w:rsidRDefault="00191010" w:rsidP="00191010">
      <w:pPr>
        <w:pStyle w:val="Reports"/>
        <w:jc w:val="left"/>
      </w:pPr>
    </w:p>
    <w:p w:rsidR="00191010" w:rsidRDefault="00191010" w:rsidP="00191010">
      <w:pPr>
        <w:pStyle w:val="Reports"/>
        <w:jc w:val="left"/>
      </w:pPr>
      <w:r>
        <w:t>--------------------------------------------------------------------------------</w:t>
      </w:r>
    </w:p>
    <w:p w:rsidR="00191010" w:rsidRDefault="00191010" w:rsidP="00191010">
      <w:pPr>
        <w:pStyle w:val="Reports"/>
        <w:jc w:val="left"/>
      </w:pPr>
      <w:r>
        <w:t>-----------------------</w:t>
      </w:r>
    </w:p>
    <w:p w:rsidR="00191010" w:rsidRDefault="00191010" w:rsidP="00191010">
      <w:pPr>
        <w:pStyle w:val="Reports"/>
        <w:jc w:val="left"/>
      </w:pPr>
      <w:r>
        <w:t>Exit JM 18 (FRExt) encoder ver 18.2</w:t>
      </w:r>
    </w:p>
    <w:p w:rsidR="00B72B97" w:rsidRPr="001F2E41" w:rsidRDefault="00B72B97" w:rsidP="00B72B97">
      <w:pPr>
        <w:rPr>
          <w:rFonts w:ascii="Courier New" w:hAnsi="Courier New" w:cs="Courier New"/>
          <w:sz w:val="18"/>
          <w:szCs w:val="18"/>
          <w:lang w:val="de-DE"/>
        </w:rPr>
      </w:pPr>
    </w:p>
    <w:p w:rsidR="00B72B97" w:rsidRPr="00907B20" w:rsidRDefault="00B72B97" w:rsidP="00B72B97">
      <w:pPr>
        <w:rPr>
          <w:rFonts w:ascii="Courier New" w:hAnsi="Courier New" w:cs="Courier New"/>
          <w:sz w:val="18"/>
          <w:szCs w:val="18"/>
        </w:rPr>
      </w:pPr>
    </w:p>
    <w:p w:rsidR="00827840" w:rsidRDefault="00827840" w:rsidP="00827840">
      <w:pPr>
        <w:pStyle w:val="Heading2"/>
      </w:pPr>
      <w:r>
        <w:br w:type="page"/>
      </w:r>
      <w:r w:rsidRPr="00907B20">
        <w:lastRenderedPageBreak/>
        <w:tab/>
      </w:r>
      <w:bookmarkStart w:id="41" w:name="_Toc262564076"/>
      <w:bookmarkStart w:id="42" w:name="_Toc359420645"/>
      <w:r w:rsidRPr="00907B20">
        <w:t xml:space="preserve">Encoder </w:t>
      </w:r>
      <w:r>
        <w:t>Limitations</w:t>
      </w:r>
      <w:bookmarkEnd w:id="41"/>
      <w:bookmarkEnd w:id="42"/>
    </w:p>
    <w:p w:rsidR="00197B9D" w:rsidRDefault="00827840" w:rsidP="00B82EC6">
      <w:r>
        <w:t xml:space="preserve">At this point, the encoder is characterized by certain limitations which may limit its usage. In particular, some items that have been identified as being problematic or not properly supported in the </w:t>
      </w:r>
      <w:r w:rsidR="00606CD2">
        <w:t xml:space="preserve">JM18.3 </w:t>
      </w:r>
      <w:r>
        <w:t>software</w:t>
      </w:r>
      <w:r w:rsidR="00606CD2">
        <w:t xml:space="preserve"> for MVC setting</w:t>
      </w:r>
      <w:r>
        <w:t xml:space="preserve"> include:</w:t>
      </w:r>
    </w:p>
    <w:p w:rsidR="00B82EC6" w:rsidRDefault="00B82EC6" w:rsidP="00D206C7">
      <w:pPr>
        <w:numPr>
          <w:ilvl w:val="0"/>
          <w:numId w:val="4"/>
        </w:numPr>
      </w:pPr>
      <w:r>
        <w:t xml:space="preserve">The encoder </w:t>
      </w:r>
      <w:r w:rsidR="0009412B">
        <w:t xml:space="preserve">may </w:t>
      </w:r>
      <w:r>
        <w:t xml:space="preserve">not perform </w:t>
      </w:r>
      <w:r w:rsidR="0009412B">
        <w:t xml:space="preserve">all </w:t>
      </w:r>
      <w:r>
        <w:t>level/profile checks as specified in Annex A of the standard which may result in incompatible/non-conforming bitstreams.</w:t>
      </w:r>
    </w:p>
    <w:p w:rsidR="00B82EC6" w:rsidRDefault="00827840" w:rsidP="00D206C7">
      <w:pPr>
        <w:numPr>
          <w:ilvl w:val="0"/>
          <w:numId w:val="4"/>
        </w:numPr>
      </w:pPr>
      <w:r>
        <w:t xml:space="preserve">Picture Level RD Optimization does not </w:t>
      </w:r>
      <w:r w:rsidR="00B82EC6">
        <w:t xml:space="preserve">currently </w:t>
      </w:r>
      <w:r w:rsidR="00810930">
        <w:t xml:space="preserve">fully </w:t>
      </w:r>
      <w:r>
        <w:t xml:space="preserve">support interlace </w:t>
      </w:r>
      <w:r w:rsidR="00B82EC6">
        <w:t xml:space="preserve">coding modes </w:t>
      </w:r>
      <w:r>
        <w:t>and may require memory optimizations</w:t>
      </w:r>
      <w:r w:rsidR="00B82EC6">
        <w:t>.</w:t>
      </w:r>
    </w:p>
    <w:p w:rsidR="00A07E41" w:rsidRDefault="00A07E41" w:rsidP="00D206C7">
      <w:pPr>
        <w:numPr>
          <w:ilvl w:val="0"/>
          <w:numId w:val="4"/>
        </w:numPr>
      </w:pPr>
      <w:r>
        <w:t>Adaptive coding structures, i.e. creating Hierarchical groups of pictures of different length and with different coding/type arrangements, are not supported</w:t>
      </w:r>
      <w:r w:rsidR="005F75C2">
        <w:t>.</w:t>
      </w:r>
    </w:p>
    <w:p w:rsidR="00606CD2" w:rsidRDefault="00606CD2" w:rsidP="00606CD2">
      <w:pPr>
        <w:ind w:left="720"/>
      </w:pPr>
    </w:p>
    <w:p w:rsidR="00827840" w:rsidRDefault="00827840" w:rsidP="0009412B">
      <w:pPr>
        <w:ind w:left="360"/>
      </w:pPr>
    </w:p>
    <w:p w:rsidR="00656E88" w:rsidRPr="00827840" w:rsidRDefault="00656E88" w:rsidP="0009412B">
      <w:pPr>
        <w:ind w:left="360"/>
        <w:sectPr w:rsidR="00656E88" w:rsidRPr="00827840" w:rsidSect="008647CA">
          <w:headerReference w:type="default" r:id="rId24"/>
          <w:footerReference w:type="default" r:id="rId25"/>
          <w:pgSz w:w="12240" w:h="15840" w:code="1"/>
          <w:pgMar w:top="1440" w:right="1440" w:bottom="1440" w:left="1440" w:header="720" w:footer="720" w:gutter="0"/>
          <w:pgNumType w:start="1" w:chapStyle="1"/>
          <w:cols w:space="720"/>
        </w:sectPr>
      </w:pPr>
    </w:p>
    <w:p w:rsidR="00395F77" w:rsidRPr="00907B20" w:rsidRDefault="00173009" w:rsidP="00A930C0">
      <w:pPr>
        <w:pStyle w:val="Heading1"/>
      </w:pPr>
      <w:bookmarkStart w:id="43" w:name="_Ref85475514"/>
      <w:bookmarkStart w:id="44" w:name="_Toc262564077"/>
      <w:bookmarkStart w:id="45" w:name="_Toc359420646"/>
      <w:r>
        <w:lastRenderedPageBreak/>
        <w:t>MFC</w:t>
      </w:r>
      <w:r w:rsidR="003F7DB0">
        <w:t xml:space="preserve"> </w:t>
      </w:r>
      <w:r w:rsidR="0033069E" w:rsidRPr="00907B20">
        <w:t>Encoder Parameters</w:t>
      </w:r>
      <w:bookmarkEnd w:id="43"/>
      <w:bookmarkEnd w:id="44"/>
      <w:bookmarkEnd w:id="45"/>
    </w:p>
    <w:p w:rsidR="00395F77" w:rsidRPr="00907B20" w:rsidRDefault="00395F77" w:rsidP="006D6F53">
      <w:pPr>
        <w:sectPr w:rsidR="00395F77" w:rsidRPr="00907B20" w:rsidSect="008647CA">
          <w:headerReference w:type="default" r:id="rId26"/>
          <w:footerReference w:type="default" r:id="rId27"/>
          <w:pgSz w:w="12240" w:h="15840" w:code="1"/>
          <w:pgMar w:top="1440" w:right="1440" w:bottom="1440" w:left="1440" w:header="720" w:footer="720" w:gutter="0"/>
          <w:pgNumType w:start="1" w:chapStyle="1"/>
          <w:cols w:space="720"/>
        </w:sectPr>
      </w:pPr>
    </w:p>
    <w:p w:rsidR="00395F77"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46" w:name="_Toc359420647"/>
      <w:r w:rsidR="008B561B">
        <w:t>4</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530A95">
        <w:t xml:space="preserve"> e</w:t>
      </w:r>
      <w:r w:rsidR="008B561B">
        <w:t>ncoder Parameters</w:t>
      </w:r>
      <w:bookmarkEnd w:id="46"/>
      <w:r w:rsidRPr="00907B20">
        <w:fldChar w:fldCharType="end"/>
      </w:r>
    </w:p>
    <w:p w:rsidR="0036751F" w:rsidRDefault="00173009" w:rsidP="00C25666">
      <w:pPr>
        <w:pStyle w:val="Heading2"/>
      </w:pPr>
      <w:bookmarkStart w:id="47" w:name="_Toc259664993"/>
      <w:bookmarkStart w:id="48" w:name="_Toc262564210"/>
      <w:bookmarkStart w:id="49" w:name="_Toc359420648"/>
      <w:r>
        <w:t>MFC</w:t>
      </w:r>
      <w:r w:rsidR="0036751F">
        <w:t xml:space="preserve"> coding parameters</w:t>
      </w:r>
      <w:bookmarkEnd w:id="47"/>
      <w:bookmarkEnd w:id="48"/>
      <w:r w:rsidR="00440597">
        <w:t xml:space="preserve"> (main cofiguration file)</w:t>
      </w:r>
      <w:bookmarkEnd w:id="49"/>
    </w:p>
    <w:p w:rsidR="00172695" w:rsidRPr="00172695" w:rsidRDefault="00173009" w:rsidP="00172695">
      <w:r>
        <w:t>MFC</w:t>
      </w:r>
      <w:r w:rsidR="00172695">
        <w:t xml:space="preserve"> coding parameters is based on MVC coding parameters</w:t>
      </w:r>
      <w:r w:rsidR="00D7555D">
        <w:t xml:space="preserve"> in JM18.3</w:t>
      </w:r>
      <w:r w:rsidR="00172695">
        <w:t>. I</w:t>
      </w:r>
      <w:r w:rsidR="00D7555D">
        <w:t>n this manual</w:t>
      </w:r>
      <w:r w:rsidR="00172695">
        <w:t xml:space="preserve">, only additional parameters </w:t>
      </w:r>
      <w:r w:rsidR="006468BA">
        <w:t xml:space="preserve">and modified parameters </w:t>
      </w:r>
      <w:r w:rsidR="00172695">
        <w:t>are listed. For other parameters, ref</w:t>
      </w:r>
      <w:r w:rsidR="007D08F0">
        <w:t>er to JM reference software manual</w:t>
      </w:r>
      <w:r w:rsidR="00172695">
        <w:t xml:space="preserve">. </w:t>
      </w:r>
    </w:p>
    <w:p w:rsidR="00B13256" w:rsidRPr="00965DE5" w:rsidRDefault="00B13256" w:rsidP="002F797B">
      <w:pPr>
        <w:pStyle w:val="Heading3"/>
        <w:kinsoku w:val="0"/>
        <w:spacing w:after="0"/>
        <w:rPr>
          <w:color w:val="FF0000"/>
        </w:rPr>
      </w:pPr>
      <w:bookmarkStart w:id="50" w:name="_Toc259664995"/>
      <w:bookmarkStart w:id="51" w:name="_Toc262564212"/>
      <w:bookmarkStart w:id="52" w:name="_Toc359420649"/>
      <w:r w:rsidRPr="00965DE5">
        <w:rPr>
          <w:color w:val="FF0000"/>
        </w:rPr>
        <w:t>ProcessInput</w:t>
      </w:r>
      <w:bookmarkEnd w:id="52"/>
    </w:p>
    <w:p w:rsidR="002F797B" w:rsidRPr="00965DE5" w:rsidRDefault="002F797B" w:rsidP="002F797B">
      <w:pPr>
        <w:kinsoku w:val="0"/>
        <w:rPr>
          <w:color w:val="FF0000"/>
        </w:rPr>
      </w:pPr>
      <w:r w:rsidRPr="00965DE5">
        <w:rPr>
          <w:i/>
          <w:iCs/>
          <w:color w:val="FF0000"/>
        </w:rPr>
        <w:t>Class</w:t>
      </w:r>
      <w:r w:rsidRPr="00965DE5">
        <w:rPr>
          <w:color w:val="FF0000"/>
        </w:rPr>
        <w:t>: Numeric (Integer)</w:t>
      </w:r>
    </w:p>
    <w:p w:rsidR="002F797B" w:rsidRPr="00965DE5" w:rsidRDefault="002F797B" w:rsidP="002F797B">
      <w:pPr>
        <w:kinsoku w:val="0"/>
        <w:rPr>
          <w:color w:val="FF0000"/>
        </w:rPr>
      </w:pPr>
      <w:r w:rsidRPr="00965DE5">
        <w:rPr>
          <w:i/>
          <w:iCs/>
          <w:color w:val="FF0000"/>
        </w:rPr>
        <w:t>Description</w:t>
      </w:r>
      <w:r w:rsidRPr="00965DE5">
        <w:rPr>
          <w:color w:val="FF0000"/>
        </w:rPr>
        <w:t xml:space="preserve">: </w:t>
      </w:r>
      <w:r w:rsidR="00A34893" w:rsidRPr="00965DE5">
        <w:rPr>
          <w:color w:val="FF0000"/>
        </w:rPr>
        <w:t xml:space="preserve">For </w:t>
      </w:r>
      <w:r w:rsidR="00173009">
        <w:rPr>
          <w:color w:val="FF0000"/>
        </w:rPr>
        <w:t>MFC</w:t>
      </w:r>
      <w:r w:rsidR="005B44A1" w:rsidRPr="00965DE5">
        <w:rPr>
          <w:color w:val="FF0000"/>
        </w:rPr>
        <w:t>,</w:t>
      </w:r>
      <w:r w:rsidRPr="00965DE5">
        <w:rPr>
          <w:color w:val="FF0000"/>
        </w:rPr>
        <w:t xml:space="preserve"> </w:t>
      </w:r>
      <w:r w:rsidR="00AE49AE" w:rsidRPr="00965DE5">
        <w:rPr>
          <w:color w:val="FF0000"/>
        </w:rPr>
        <w:t xml:space="preserve">the </w:t>
      </w:r>
      <w:r w:rsidR="005B44A1" w:rsidRPr="00965DE5">
        <w:rPr>
          <w:color w:val="FF0000"/>
        </w:rPr>
        <w:t>value is set to 14</w:t>
      </w:r>
      <w:r w:rsidRPr="00965DE5">
        <w:rPr>
          <w:color w:val="FF0000"/>
        </w:rPr>
        <w:t>.</w:t>
      </w:r>
    </w:p>
    <w:p w:rsidR="00D10551" w:rsidRPr="00965DE5" w:rsidRDefault="00AE49AE" w:rsidP="00AE49AE">
      <w:pPr>
        <w:pStyle w:val="Heading3"/>
        <w:rPr>
          <w:color w:val="FF0000"/>
        </w:rPr>
      </w:pPr>
      <w:bookmarkStart w:id="53" w:name="_Toc359420650"/>
      <w:r w:rsidRPr="00965DE5">
        <w:rPr>
          <w:color w:val="FF0000"/>
        </w:rPr>
        <w:t>ProfileIDC</w:t>
      </w:r>
      <w:bookmarkEnd w:id="53"/>
    </w:p>
    <w:p w:rsidR="00D10551" w:rsidRPr="00965DE5" w:rsidRDefault="00D10551" w:rsidP="00D10551">
      <w:pPr>
        <w:kinsoku w:val="0"/>
        <w:rPr>
          <w:color w:val="FF0000"/>
        </w:rPr>
      </w:pPr>
      <w:r w:rsidRPr="00965DE5">
        <w:rPr>
          <w:i/>
          <w:iCs/>
          <w:color w:val="FF0000"/>
        </w:rPr>
        <w:t>Class</w:t>
      </w:r>
      <w:r w:rsidRPr="00965DE5">
        <w:rPr>
          <w:color w:val="FF0000"/>
        </w:rPr>
        <w:t>: Numeric (Integer)</w:t>
      </w:r>
    </w:p>
    <w:p w:rsidR="00D10551" w:rsidRPr="00965DE5" w:rsidRDefault="00D10551" w:rsidP="00D10551">
      <w:pPr>
        <w:kinsoku w:val="0"/>
        <w:rPr>
          <w:color w:val="FF0000"/>
        </w:rPr>
      </w:pPr>
      <w:r w:rsidRPr="00965DE5">
        <w:rPr>
          <w:i/>
          <w:iCs/>
          <w:color w:val="FF0000"/>
        </w:rPr>
        <w:t>Description</w:t>
      </w:r>
      <w:r w:rsidRPr="00965DE5">
        <w:rPr>
          <w:color w:val="FF0000"/>
        </w:rPr>
        <w:t xml:space="preserve">: For </w:t>
      </w:r>
      <w:r w:rsidR="00173009">
        <w:rPr>
          <w:color w:val="FF0000"/>
        </w:rPr>
        <w:t>MFC</w:t>
      </w:r>
      <w:r w:rsidRPr="00965DE5">
        <w:rPr>
          <w:color w:val="FF0000"/>
        </w:rPr>
        <w:t xml:space="preserve">, </w:t>
      </w:r>
      <w:r w:rsidR="00AE49AE" w:rsidRPr="00965DE5">
        <w:rPr>
          <w:color w:val="FF0000"/>
        </w:rPr>
        <w:t xml:space="preserve">the </w:t>
      </w:r>
      <w:r w:rsidRPr="00965DE5">
        <w:rPr>
          <w:color w:val="FF0000"/>
        </w:rPr>
        <w:t xml:space="preserve">value is </w:t>
      </w:r>
      <w:r w:rsidR="00AE49AE" w:rsidRPr="00965DE5">
        <w:rPr>
          <w:color w:val="FF0000"/>
        </w:rPr>
        <w:t>set to 134</w:t>
      </w:r>
      <w:r w:rsidRPr="00965DE5">
        <w:rPr>
          <w:color w:val="FF0000"/>
        </w:rPr>
        <w:t>.</w:t>
      </w:r>
    </w:p>
    <w:p w:rsidR="00EE7D47" w:rsidRDefault="00EE7D47" w:rsidP="00EE7D47">
      <w:pPr>
        <w:pStyle w:val="Heading3"/>
      </w:pPr>
      <w:bookmarkStart w:id="54" w:name="_Toc359420651"/>
      <w:r w:rsidRPr="00E96BF4">
        <w:t>Rpu_Filter_Enabled_Flag</w:t>
      </w:r>
      <w:bookmarkEnd w:id="54"/>
    </w:p>
    <w:p w:rsidR="00EE7D47" w:rsidRPr="00907B20" w:rsidRDefault="00EE7D47" w:rsidP="00EE7D47">
      <w:r w:rsidRPr="00907B20">
        <w:rPr>
          <w:i/>
          <w:iCs/>
        </w:rPr>
        <w:t>Class</w:t>
      </w:r>
      <w:r w:rsidRPr="00907B20">
        <w:t xml:space="preserve">: </w:t>
      </w:r>
      <w:r>
        <w:t>Numeric (Integer)</w:t>
      </w:r>
    </w:p>
    <w:p w:rsidR="00EE7D47" w:rsidRDefault="00EE7D47" w:rsidP="00EE7D47">
      <w:r w:rsidRPr="00907B20">
        <w:rPr>
          <w:i/>
          <w:iCs/>
        </w:rPr>
        <w:t>Description</w:t>
      </w:r>
      <w:r w:rsidRPr="00907B20">
        <w:t xml:space="preserve">: </w:t>
      </w:r>
      <w:r>
        <w:t xml:space="preserve">Specifies RPU filter enabled or disabled for </w:t>
      </w:r>
      <w:r w:rsidR="00173009">
        <w:t>MFC</w:t>
      </w:r>
      <w:r>
        <w:t>. 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EE7D47" w:rsidRPr="00907B20" w:rsidTr="0096442F">
        <w:trPr>
          <w:jc w:val="center"/>
        </w:trPr>
        <w:tc>
          <w:tcPr>
            <w:tcW w:w="5000" w:type="pct"/>
            <w:gridSpan w:val="2"/>
            <w:vAlign w:val="center"/>
          </w:tcPr>
          <w:p w:rsidR="00EE7D47" w:rsidRPr="00A620CE" w:rsidRDefault="00EE7D47" w:rsidP="0096442F">
            <w:pPr>
              <w:rPr>
                <w:b/>
                <w:bCs/>
                <w:i/>
                <w:iCs/>
              </w:rPr>
            </w:pPr>
            <w:r w:rsidRPr="00A620CE">
              <w:rPr>
                <w:b/>
                <w:bCs/>
                <w:i/>
                <w:iCs/>
              </w:rPr>
              <w:t>Options:</w:t>
            </w:r>
          </w:p>
        </w:tc>
      </w:tr>
      <w:tr w:rsidR="00EE7D47" w:rsidRPr="00907B20" w:rsidTr="0096442F">
        <w:trPr>
          <w:jc w:val="center"/>
        </w:trPr>
        <w:tc>
          <w:tcPr>
            <w:tcW w:w="667" w:type="pct"/>
            <w:vAlign w:val="center"/>
          </w:tcPr>
          <w:p w:rsidR="00EE7D47" w:rsidRPr="00A620CE" w:rsidRDefault="00EE7D47" w:rsidP="0096442F">
            <w:pPr>
              <w:rPr>
                <w:i/>
                <w:iCs/>
              </w:rPr>
            </w:pPr>
            <w:r w:rsidRPr="00A620CE">
              <w:rPr>
                <w:i/>
                <w:iCs/>
              </w:rPr>
              <w:t xml:space="preserve">0 </w:t>
            </w:r>
          </w:p>
        </w:tc>
        <w:tc>
          <w:tcPr>
            <w:tcW w:w="4333" w:type="pct"/>
            <w:vAlign w:val="center"/>
          </w:tcPr>
          <w:p w:rsidR="00EE7D47" w:rsidRPr="00907B20" w:rsidRDefault="00EE7D47" w:rsidP="0096442F">
            <w:r>
              <w:t>RPU Filter Disabled. Output of RPU is filled with constant value of 128</w:t>
            </w:r>
          </w:p>
        </w:tc>
      </w:tr>
      <w:tr w:rsidR="00EE7D47" w:rsidRPr="00907B20" w:rsidTr="0096442F">
        <w:trPr>
          <w:jc w:val="center"/>
        </w:trPr>
        <w:tc>
          <w:tcPr>
            <w:tcW w:w="667" w:type="pct"/>
            <w:vAlign w:val="center"/>
          </w:tcPr>
          <w:p w:rsidR="00EE7D47" w:rsidRPr="00A620CE" w:rsidRDefault="00EE7D47" w:rsidP="0096442F">
            <w:pPr>
              <w:rPr>
                <w:i/>
                <w:iCs/>
              </w:rPr>
            </w:pPr>
            <w:r w:rsidRPr="00A620CE">
              <w:rPr>
                <w:i/>
                <w:iCs/>
              </w:rPr>
              <w:t>1</w:t>
            </w:r>
          </w:p>
        </w:tc>
        <w:tc>
          <w:tcPr>
            <w:tcW w:w="4333" w:type="pct"/>
            <w:vAlign w:val="center"/>
          </w:tcPr>
          <w:p w:rsidR="00EE7D47" w:rsidRPr="00907B20" w:rsidRDefault="00EE7D47" w:rsidP="0096442F">
            <w:r>
              <w:t>RPU Filter Enabled.</w:t>
            </w:r>
          </w:p>
        </w:tc>
      </w:tr>
    </w:tbl>
    <w:p w:rsidR="0057025B" w:rsidRDefault="00B13256" w:rsidP="00B13256">
      <w:pPr>
        <w:pStyle w:val="Heading3"/>
      </w:pPr>
      <w:bookmarkStart w:id="55" w:name="_Toc359420652"/>
      <w:del w:id="56" w:author="Author">
        <w:r w:rsidRPr="00B13256" w:rsidDel="005A7CC9">
          <w:delText>Rpu_Process</w:delText>
        </w:r>
      </w:del>
      <w:ins w:id="57" w:author="Author">
        <w:r w:rsidR="005A7CC9">
          <w:t>Mfc</w:t>
        </w:r>
      </w:ins>
      <w:r w:rsidRPr="00B13256">
        <w:t>_Format</w:t>
      </w:r>
      <w:ins w:id="58" w:author="Author">
        <w:r w:rsidR="005A7CC9">
          <w:t>_Idc</w:t>
        </w:r>
      </w:ins>
      <w:bookmarkEnd w:id="55"/>
    </w:p>
    <w:p w:rsidR="0076666E" w:rsidRPr="00907B20" w:rsidRDefault="0076666E" w:rsidP="0076666E">
      <w:r w:rsidRPr="00907B20">
        <w:rPr>
          <w:i/>
          <w:iCs/>
        </w:rPr>
        <w:t>Class</w:t>
      </w:r>
      <w:r w:rsidRPr="00907B20">
        <w:t xml:space="preserve">: </w:t>
      </w:r>
      <w:r>
        <w:t>Numeric (Integer)</w:t>
      </w:r>
    </w:p>
    <w:p w:rsidR="0076666E" w:rsidRPr="00907B20" w:rsidRDefault="0076666E" w:rsidP="0076666E">
      <w:r w:rsidRPr="00907B20">
        <w:rPr>
          <w:i/>
          <w:iCs/>
        </w:rPr>
        <w:t>Description</w:t>
      </w:r>
      <w:r w:rsidRPr="00907B20">
        <w:t xml:space="preserve">: </w:t>
      </w:r>
      <w:r w:rsidR="00A960DD">
        <w:t>Specifies</w:t>
      </w:r>
      <w:r>
        <w:t xml:space="preserve"> </w:t>
      </w:r>
      <w:r w:rsidR="00B13598">
        <w:t xml:space="preserve">the </w:t>
      </w:r>
      <w:r w:rsidR="009613BB">
        <w:t>FC</w:t>
      </w:r>
      <w:r>
        <w:t xml:space="preserve"> </w:t>
      </w:r>
      <w:r w:rsidR="00FE6E96">
        <w:t xml:space="preserve">base layer </w:t>
      </w:r>
      <w:r>
        <w:t xml:space="preserve">format for </w:t>
      </w:r>
      <w:r w:rsidR="00173009">
        <w:t>MFC</w:t>
      </w:r>
      <w: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76666E" w:rsidRPr="00907B20" w:rsidTr="003B0C84">
        <w:trPr>
          <w:jc w:val="center"/>
        </w:trPr>
        <w:tc>
          <w:tcPr>
            <w:tcW w:w="5000" w:type="pct"/>
            <w:gridSpan w:val="2"/>
            <w:vAlign w:val="center"/>
          </w:tcPr>
          <w:p w:rsidR="0076666E" w:rsidRPr="00A620CE" w:rsidRDefault="0076666E" w:rsidP="003B0C84">
            <w:pPr>
              <w:rPr>
                <w:b/>
                <w:bCs/>
                <w:i/>
                <w:iCs/>
              </w:rPr>
            </w:pPr>
            <w:r w:rsidRPr="00A620CE">
              <w:rPr>
                <w:b/>
                <w:bCs/>
                <w:i/>
                <w:iCs/>
              </w:rPr>
              <w:t>Options:</w:t>
            </w:r>
          </w:p>
        </w:tc>
      </w:tr>
      <w:tr w:rsidR="0076666E" w:rsidRPr="00907B20" w:rsidTr="003B0C84">
        <w:trPr>
          <w:jc w:val="center"/>
        </w:trPr>
        <w:tc>
          <w:tcPr>
            <w:tcW w:w="667" w:type="pct"/>
            <w:vAlign w:val="center"/>
          </w:tcPr>
          <w:p w:rsidR="0076666E" w:rsidRPr="00A620CE" w:rsidRDefault="0076666E" w:rsidP="003B0C84">
            <w:pPr>
              <w:rPr>
                <w:i/>
                <w:iCs/>
              </w:rPr>
            </w:pPr>
            <w:r w:rsidRPr="00A620CE">
              <w:rPr>
                <w:i/>
                <w:iCs/>
              </w:rPr>
              <w:t xml:space="preserve">0 </w:t>
            </w:r>
          </w:p>
        </w:tc>
        <w:tc>
          <w:tcPr>
            <w:tcW w:w="4333" w:type="pct"/>
            <w:vAlign w:val="center"/>
          </w:tcPr>
          <w:p w:rsidR="0076666E" w:rsidRPr="00907B20" w:rsidRDefault="0076666E" w:rsidP="003B0C84">
            <w:r>
              <w:t>SbS</w:t>
            </w:r>
          </w:p>
        </w:tc>
      </w:tr>
      <w:tr w:rsidR="0076666E" w:rsidRPr="00907B20" w:rsidTr="003B0C84">
        <w:trPr>
          <w:jc w:val="center"/>
        </w:trPr>
        <w:tc>
          <w:tcPr>
            <w:tcW w:w="667" w:type="pct"/>
            <w:vAlign w:val="center"/>
          </w:tcPr>
          <w:p w:rsidR="0076666E" w:rsidRPr="00A620CE" w:rsidRDefault="0076666E" w:rsidP="003B0C84">
            <w:pPr>
              <w:rPr>
                <w:i/>
                <w:iCs/>
              </w:rPr>
            </w:pPr>
            <w:r w:rsidRPr="00A620CE">
              <w:rPr>
                <w:i/>
                <w:iCs/>
              </w:rPr>
              <w:t>1</w:t>
            </w:r>
          </w:p>
        </w:tc>
        <w:tc>
          <w:tcPr>
            <w:tcW w:w="4333" w:type="pct"/>
            <w:vAlign w:val="center"/>
          </w:tcPr>
          <w:p w:rsidR="0076666E" w:rsidRPr="00907B20" w:rsidRDefault="00874B16" w:rsidP="003B0C84">
            <w:r>
              <w:t>TaB</w:t>
            </w:r>
          </w:p>
        </w:tc>
      </w:tr>
    </w:tbl>
    <w:p w:rsidR="00B13256" w:rsidRDefault="00B13256" w:rsidP="00B13256">
      <w:pPr>
        <w:pStyle w:val="Heading3"/>
      </w:pPr>
      <w:bookmarkStart w:id="59" w:name="_Toc359420653"/>
      <w:r w:rsidRPr="00B13256">
        <w:t>DefaultGridPosition</w:t>
      </w:r>
      <w:bookmarkEnd w:id="59"/>
    </w:p>
    <w:p w:rsidR="00F153FD" w:rsidRPr="00907B20" w:rsidRDefault="00F153FD" w:rsidP="00F153FD">
      <w:r w:rsidRPr="00907B20">
        <w:rPr>
          <w:i/>
          <w:iCs/>
        </w:rPr>
        <w:t>Class</w:t>
      </w:r>
      <w:r w:rsidRPr="00907B20">
        <w:t xml:space="preserve">: </w:t>
      </w:r>
      <w:r>
        <w:t>Numeric (Integer)</w:t>
      </w:r>
    </w:p>
    <w:p w:rsidR="00F153FD" w:rsidRPr="00907B20" w:rsidRDefault="00F153FD" w:rsidP="00F153FD">
      <w:r w:rsidRPr="00907B20">
        <w:rPr>
          <w:i/>
          <w:iCs/>
        </w:rPr>
        <w:t>Description</w:t>
      </w:r>
      <w:r w:rsidRPr="00907B20">
        <w:t xml:space="preserve">: </w:t>
      </w:r>
      <w:r>
        <w:t xml:space="preserve">If use </w:t>
      </w:r>
      <w:r w:rsidR="00FE6E96">
        <w:t xml:space="preserve">the </w:t>
      </w:r>
      <w:r>
        <w:t xml:space="preserve">default positions for </w:t>
      </w:r>
      <w:r w:rsidR="00FE6E96">
        <w:t>the FC base la</w:t>
      </w:r>
      <w:r w:rsidR="00A74A97">
        <w:t>yer</w:t>
      </w:r>
      <w:r>
        <w:t>.</w:t>
      </w:r>
    </w:p>
    <w:tbl>
      <w:tblPr>
        <w:tblW w:w="7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574"/>
        <w:gridCol w:w="1440"/>
        <w:gridCol w:w="1440"/>
        <w:gridCol w:w="1440"/>
        <w:gridCol w:w="1440"/>
      </w:tblGrid>
      <w:tr w:rsidR="006A7863" w:rsidTr="00A70E39">
        <w:trPr>
          <w:jc w:val="center"/>
        </w:trPr>
        <w:tc>
          <w:tcPr>
            <w:tcW w:w="1574" w:type="dxa"/>
            <w:shd w:val="clear" w:color="auto" w:fill="auto"/>
            <w:vAlign w:val="center"/>
          </w:tcPr>
          <w:p w:rsidR="006475A5" w:rsidRPr="00A70E39" w:rsidRDefault="006475A5" w:rsidP="00F153FD">
            <w:pPr>
              <w:rPr>
                <w:b/>
                <w:bCs/>
                <w:i/>
                <w:iCs/>
              </w:rPr>
            </w:pPr>
            <w:r w:rsidRPr="00A70E39">
              <w:rPr>
                <w:b/>
                <w:bCs/>
                <w:i/>
                <w:iCs/>
              </w:rPr>
              <w:t>Rpu_Process_Format</w:t>
            </w:r>
          </w:p>
        </w:tc>
        <w:tc>
          <w:tcPr>
            <w:tcW w:w="1440" w:type="dxa"/>
            <w:shd w:val="clear" w:color="auto" w:fill="auto"/>
            <w:vAlign w:val="center"/>
          </w:tcPr>
          <w:p w:rsidR="006475A5" w:rsidRPr="00A70E39" w:rsidRDefault="006475A5" w:rsidP="006475A5">
            <w:pPr>
              <w:rPr>
                <w:b/>
                <w:bCs/>
                <w:i/>
                <w:iCs/>
              </w:rPr>
            </w:pPr>
            <w:r w:rsidRPr="00A70E39">
              <w:rPr>
                <w:b/>
                <w:bCs/>
                <w:i/>
                <w:iCs/>
              </w:rPr>
              <w:t>View0_Grid_Position_x</w:t>
            </w:r>
          </w:p>
        </w:tc>
        <w:tc>
          <w:tcPr>
            <w:tcW w:w="1440" w:type="dxa"/>
            <w:shd w:val="clear" w:color="auto" w:fill="auto"/>
            <w:vAlign w:val="center"/>
          </w:tcPr>
          <w:p w:rsidR="006475A5" w:rsidRPr="00A70E39" w:rsidRDefault="006475A5" w:rsidP="006475A5">
            <w:pPr>
              <w:rPr>
                <w:b/>
                <w:bCs/>
                <w:i/>
                <w:iCs/>
              </w:rPr>
            </w:pPr>
            <w:r w:rsidRPr="00A70E39">
              <w:rPr>
                <w:b/>
                <w:bCs/>
                <w:i/>
                <w:iCs/>
              </w:rPr>
              <w:t>View0_Grid_Position_y</w:t>
            </w:r>
          </w:p>
        </w:tc>
        <w:tc>
          <w:tcPr>
            <w:tcW w:w="1440" w:type="dxa"/>
            <w:shd w:val="clear" w:color="auto" w:fill="auto"/>
            <w:vAlign w:val="center"/>
          </w:tcPr>
          <w:p w:rsidR="006475A5" w:rsidRPr="00A70E39" w:rsidRDefault="006475A5" w:rsidP="00F153FD">
            <w:pPr>
              <w:rPr>
                <w:b/>
                <w:bCs/>
                <w:i/>
                <w:iCs/>
              </w:rPr>
            </w:pPr>
            <w:r w:rsidRPr="00A70E39">
              <w:rPr>
                <w:b/>
                <w:bCs/>
                <w:i/>
                <w:iCs/>
              </w:rPr>
              <w:t>View1_Grid_Position_x</w:t>
            </w:r>
          </w:p>
        </w:tc>
        <w:tc>
          <w:tcPr>
            <w:tcW w:w="1440" w:type="dxa"/>
            <w:shd w:val="clear" w:color="auto" w:fill="auto"/>
            <w:vAlign w:val="center"/>
          </w:tcPr>
          <w:p w:rsidR="006475A5" w:rsidRPr="00A70E39" w:rsidRDefault="006475A5" w:rsidP="00F153FD">
            <w:pPr>
              <w:rPr>
                <w:b/>
                <w:bCs/>
                <w:i/>
                <w:iCs/>
              </w:rPr>
            </w:pPr>
            <w:r w:rsidRPr="00A70E39">
              <w:rPr>
                <w:b/>
                <w:bCs/>
                <w:i/>
                <w:iCs/>
              </w:rPr>
              <w:t>View1_Grid_Position_y</w:t>
            </w:r>
          </w:p>
        </w:tc>
      </w:tr>
      <w:tr w:rsidR="006A7863" w:rsidTr="00A70E39">
        <w:trPr>
          <w:jc w:val="center"/>
        </w:trPr>
        <w:tc>
          <w:tcPr>
            <w:tcW w:w="1574" w:type="dxa"/>
            <w:shd w:val="clear" w:color="auto" w:fill="auto"/>
            <w:vAlign w:val="center"/>
          </w:tcPr>
          <w:p w:rsidR="006475A5" w:rsidRPr="00A70E39" w:rsidRDefault="006475A5" w:rsidP="00F153FD">
            <w:pPr>
              <w:rPr>
                <w:i/>
                <w:iCs/>
              </w:rPr>
            </w:pPr>
            <w:r w:rsidRPr="00A70E39">
              <w:rPr>
                <w:i/>
                <w:iCs/>
              </w:rPr>
              <w:t>0</w:t>
            </w:r>
          </w:p>
        </w:tc>
        <w:tc>
          <w:tcPr>
            <w:tcW w:w="1440" w:type="dxa"/>
            <w:shd w:val="clear" w:color="auto" w:fill="auto"/>
            <w:vAlign w:val="center"/>
          </w:tcPr>
          <w:p w:rsidR="006475A5" w:rsidRDefault="009C150B" w:rsidP="00F153FD">
            <w:r>
              <w:t>4</w:t>
            </w:r>
          </w:p>
        </w:tc>
        <w:tc>
          <w:tcPr>
            <w:tcW w:w="1440" w:type="dxa"/>
            <w:shd w:val="clear" w:color="auto" w:fill="auto"/>
            <w:vAlign w:val="center"/>
          </w:tcPr>
          <w:p w:rsidR="006475A5" w:rsidRDefault="009C150B" w:rsidP="00F153FD">
            <w:r>
              <w:t>8</w:t>
            </w:r>
          </w:p>
        </w:tc>
        <w:tc>
          <w:tcPr>
            <w:tcW w:w="1440" w:type="dxa"/>
            <w:shd w:val="clear" w:color="auto" w:fill="auto"/>
            <w:vAlign w:val="center"/>
          </w:tcPr>
          <w:p w:rsidR="006475A5" w:rsidRDefault="009C150B" w:rsidP="00F153FD">
            <w:r>
              <w:t>12</w:t>
            </w:r>
          </w:p>
        </w:tc>
        <w:tc>
          <w:tcPr>
            <w:tcW w:w="1440" w:type="dxa"/>
            <w:shd w:val="clear" w:color="auto" w:fill="auto"/>
            <w:vAlign w:val="center"/>
          </w:tcPr>
          <w:p w:rsidR="006475A5" w:rsidRDefault="009C150B" w:rsidP="00F153FD">
            <w:r>
              <w:t>8</w:t>
            </w:r>
          </w:p>
        </w:tc>
      </w:tr>
      <w:tr w:rsidR="006A7863" w:rsidTr="00A70E39">
        <w:trPr>
          <w:jc w:val="center"/>
        </w:trPr>
        <w:tc>
          <w:tcPr>
            <w:tcW w:w="1574" w:type="dxa"/>
            <w:shd w:val="clear" w:color="auto" w:fill="auto"/>
            <w:vAlign w:val="center"/>
          </w:tcPr>
          <w:p w:rsidR="006475A5" w:rsidRPr="00A70E39" w:rsidRDefault="006475A5" w:rsidP="00F153FD">
            <w:pPr>
              <w:rPr>
                <w:i/>
                <w:iCs/>
              </w:rPr>
            </w:pPr>
            <w:r w:rsidRPr="00A70E39">
              <w:rPr>
                <w:i/>
                <w:iCs/>
              </w:rPr>
              <w:t>1</w:t>
            </w:r>
          </w:p>
        </w:tc>
        <w:tc>
          <w:tcPr>
            <w:tcW w:w="1440" w:type="dxa"/>
            <w:shd w:val="clear" w:color="auto" w:fill="auto"/>
            <w:vAlign w:val="center"/>
          </w:tcPr>
          <w:p w:rsidR="006475A5" w:rsidRDefault="00771CEB" w:rsidP="00F153FD">
            <w:r>
              <w:t>8</w:t>
            </w:r>
          </w:p>
        </w:tc>
        <w:tc>
          <w:tcPr>
            <w:tcW w:w="1440" w:type="dxa"/>
            <w:shd w:val="clear" w:color="auto" w:fill="auto"/>
            <w:vAlign w:val="center"/>
          </w:tcPr>
          <w:p w:rsidR="006475A5" w:rsidRDefault="00771CEB" w:rsidP="00F153FD">
            <w:r>
              <w:t>4</w:t>
            </w:r>
          </w:p>
        </w:tc>
        <w:tc>
          <w:tcPr>
            <w:tcW w:w="1440" w:type="dxa"/>
            <w:shd w:val="clear" w:color="auto" w:fill="auto"/>
            <w:vAlign w:val="center"/>
          </w:tcPr>
          <w:p w:rsidR="006475A5" w:rsidRDefault="00771CEB" w:rsidP="00F153FD">
            <w:r>
              <w:t>8</w:t>
            </w:r>
          </w:p>
        </w:tc>
        <w:tc>
          <w:tcPr>
            <w:tcW w:w="1440" w:type="dxa"/>
            <w:shd w:val="clear" w:color="auto" w:fill="auto"/>
            <w:vAlign w:val="center"/>
          </w:tcPr>
          <w:p w:rsidR="006475A5" w:rsidRDefault="00771CEB" w:rsidP="00F153FD">
            <w:r>
              <w:t>12</w:t>
            </w:r>
          </w:p>
        </w:tc>
      </w:tr>
    </w:tbl>
    <w:p w:rsidR="00F153FD" w:rsidRPr="00F153FD" w:rsidRDefault="00F153FD" w:rsidP="00F153FD"/>
    <w:p w:rsidR="00B13256" w:rsidRDefault="00B13256" w:rsidP="00132FED">
      <w:pPr>
        <w:pStyle w:val="Heading3"/>
      </w:pPr>
      <w:bookmarkStart w:id="60" w:name="_Toc359420654"/>
      <w:r w:rsidRPr="00B13256">
        <w:t>View0_Grid_Position_x</w:t>
      </w:r>
      <w:r w:rsidR="00132FED">
        <w:t>, View0_Grid_Position_y, View1</w:t>
      </w:r>
      <w:r w:rsidR="00132FED" w:rsidRPr="00B13256">
        <w:t>_Grid_Position_x</w:t>
      </w:r>
      <w:r w:rsidR="00132FED">
        <w:t xml:space="preserve">, </w:t>
      </w:r>
      <w:r w:rsidR="00132FED" w:rsidRPr="00B13256">
        <w:t>View</w:t>
      </w:r>
      <w:r w:rsidR="00E2088F">
        <w:t>1_Grid_Position_y</w:t>
      </w:r>
      <w:bookmarkEnd w:id="60"/>
    </w:p>
    <w:p w:rsidR="00B13598" w:rsidRPr="00907B20" w:rsidRDefault="00B13598" w:rsidP="00B13598">
      <w:r w:rsidRPr="00907B20">
        <w:rPr>
          <w:i/>
          <w:iCs/>
        </w:rPr>
        <w:t>Class</w:t>
      </w:r>
      <w:r w:rsidRPr="00907B20">
        <w:t xml:space="preserve">: </w:t>
      </w:r>
      <w:r>
        <w:t>Numeric (Integer)</w:t>
      </w:r>
    </w:p>
    <w:p w:rsidR="00B13598" w:rsidRPr="00907B20" w:rsidRDefault="00B13598" w:rsidP="00B13598">
      <w:r w:rsidRPr="00907B20">
        <w:rPr>
          <w:i/>
          <w:iCs/>
        </w:rPr>
        <w:t>Description</w:t>
      </w:r>
      <w:r w:rsidRPr="00907B20">
        <w:t xml:space="preserve">: </w:t>
      </w:r>
      <w:r>
        <w:t>Specifies the grid positions of the FC base layer.</w:t>
      </w:r>
      <w:r w:rsidR="009C150B">
        <w:t xml:space="preserve"> The allowed values are 4, 8 and 12.</w:t>
      </w:r>
    </w:p>
    <w:p w:rsidR="00B13256" w:rsidRDefault="00B13256" w:rsidP="00B13256">
      <w:pPr>
        <w:pStyle w:val="Heading3"/>
      </w:pPr>
      <w:bookmarkStart w:id="61" w:name="_Toc359420655"/>
      <w:r w:rsidRPr="00B13256">
        <w:t>Mux3DBaseFilter</w:t>
      </w:r>
      <w:bookmarkEnd w:id="61"/>
    </w:p>
    <w:p w:rsidR="00C63F39" w:rsidRPr="00907B20" w:rsidRDefault="00C63F39" w:rsidP="00C63F39">
      <w:r w:rsidRPr="00907B20">
        <w:rPr>
          <w:i/>
          <w:iCs/>
        </w:rPr>
        <w:t>Class</w:t>
      </w:r>
      <w:r w:rsidRPr="00907B20">
        <w:t xml:space="preserve">: </w:t>
      </w:r>
      <w:r>
        <w:t>Numeric (Integer)</w:t>
      </w:r>
    </w:p>
    <w:p w:rsidR="00C63F39" w:rsidRPr="00907B20" w:rsidRDefault="00C63F39" w:rsidP="00C63F39">
      <w:r w:rsidRPr="00907B20">
        <w:rPr>
          <w:i/>
          <w:iCs/>
        </w:rPr>
        <w:t>Description</w:t>
      </w:r>
      <w:r w:rsidRPr="00907B20">
        <w:t xml:space="preserve">: </w:t>
      </w:r>
      <w:r w:rsidR="00F03333">
        <w:t>Specifies</w:t>
      </w:r>
      <w:r>
        <w:t xml:space="preserve"> the muxing filter for FC base layer for </w:t>
      </w:r>
      <w:r w:rsidR="00173009">
        <w:t>MFC</w:t>
      </w:r>
      <w:r>
        <w:t>.</w:t>
      </w:r>
      <w:r w:rsidR="000267DA">
        <w:t>Default value i</w:t>
      </w:r>
      <w:r w:rsidR="00F05B7B">
        <w:t>s</w:t>
      </w:r>
      <w:r w:rsidR="000267DA">
        <w:t xml:space="preserve"> 0.</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C63F39" w:rsidRPr="00907B20" w:rsidTr="003B0C84">
        <w:trPr>
          <w:jc w:val="center"/>
        </w:trPr>
        <w:tc>
          <w:tcPr>
            <w:tcW w:w="5000" w:type="pct"/>
            <w:gridSpan w:val="2"/>
            <w:vAlign w:val="center"/>
          </w:tcPr>
          <w:p w:rsidR="00C63F39" w:rsidRPr="00A620CE" w:rsidRDefault="00C63F39" w:rsidP="003B0C84">
            <w:pPr>
              <w:rPr>
                <w:b/>
                <w:bCs/>
                <w:i/>
                <w:iCs/>
              </w:rPr>
            </w:pPr>
            <w:r w:rsidRPr="00A620CE">
              <w:rPr>
                <w:b/>
                <w:bCs/>
                <w:i/>
                <w:iCs/>
              </w:rPr>
              <w:t>Options:</w:t>
            </w:r>
          </w:p>
        </w:tc>
      </w:tr>
      <w:tr w:rsidR="00C63F39" w:rsidRPr="00907B20" w:rsidTr="003B0C84">
        <w:trPr>
          <w:jc w:val="center"/>
        </w:trPr>
        <w:tc>
          <w:tcPr>
            <w:tcW w:w="667" w:type="pct"/>
            <w:vAlign w:val="center"/>
          </w:tcPr>
          <w:p w:rsidR="00C63F39" w:rsidRPr="00A620CE" w:rsidRDefault="00C63F39" w:rsidP="003B0C84">
            <w:pPr>
              <w:rPr>
                <w:i/>
                <w:iCs/>
              </w:rPr>
            </w:pPr>
            <w:r w:rsidRPr="00A620CE">
              <w:rPr>
                <w:i/>
                <w:iCs/>
              </w:rPr>
              <w:lastRenderedPageBreak/>
              <w:t xml:space="preserve">0 </w:t>
            </w:r>
          </w:p>
        </w:tc>
        <w:tc>
          <w:tcPr>
            <w:tcW w:w="4333" w:type="pct"/>
            <w:vAlign w:val="center"/>
          </w:tcPr>
          <w:p w:rsidR="00C63F39" w:rsidRPr="00907B20" w:rsidRDefault="00454EA1" w:rsidP="003B0C84">
            <w:r w:rsidRPr="00454EA1">
              <w:t>SVC3D(Fc  =0.40)</w:t>
            </w:r>
          </w:p>
        </w:tc>
      </w:tr>
      <w:tr w:rsidR="00C63F39" w:rsidRPr="00907B20" w:rsidTr="003B0C84">
        <w:trPr>
          <w:jc w:val="center"/>
        </w:trPr>
        <w:tc>
          <w:tcPr>
            <w:tcW w:w="667" w:type="pct"/>
            <w:vAlign w:val="center"/>
          </w:tcPr>
          <w:p w:rsidR="00C63F39" w:rsidRPr="00A620CE" w:rsidRDefault="00C63F39" w:rsidP="003B0C84">
            <w:pPr>
              <w:rPr>
                <w:i/>
                <w:iCs/>
              </w:rPr>
            </w:pPr>
            <w:r w:rsidRPr="00A620CE">
              <w:rPr>
                <w:i/>
                <w:iCs/>
              </w:rPr>
              <w:t>1</w:t>
            </w:r>
          </w:p>
        </w:tc>
        <w:tc>
          <w:tcPr>
            <w:tcW w:w="4333" w:type="pct"/>
            <w:vAlign w:val="center"/>
          </w:tcPr>
          <w:p w:rsidR="00C63F39" w:rsidRPr="00907B20" w:rsidRDefault="00C75886" w:rsidP="003B0C84">
            <w:r>
              <w:t>MFC</w:t>
            </w:r>
            <w:r w:rsidR="00CA133F" w:rsidRPr="00CA133F">
              <w:t>_MUX_FC_P44(Fc = 0.44)</w:t>
            </w:r>
          </w:p>
        </w:tc>
      </w:tr>
    </w:tbl>
    <w:p w:rsidR="00B13256" w:rsidRDefault="00B13256" w:rsidP="00B13256">
      <w:pPr>
        <w:pStyle w:val="Heading3"/>
      </w:pPr>
      <w:bookmarkStart w:id="62" w:name="_Toc359420656"/>
      <w:r w:rsidRPr="00B13256">
        <w:t>Mux3DEnhFilter</w:t>
      </w:r>
      <w:bookmarkEnd w:id="62"/>
    </w:p>
    <w:p w:rsidR="00252C4C" w:rsidRPr="00907B20" w:rsidRDefault="00252C4C" w:rsidP="00252C4C">
      <w:r w:rsidRPr="00907B20">
        <w:rPr>
          <w:i/>
          <w:iCs/>
        </w:rPr>
        <w:t>Class</w:t>
      </w:r>
      <w:r w:rsidRPr="00907B20">
        <w:t xml:space="preserve">: </w:t>
      </w:r>
      <w:r>
        <w:t>Numeric (Integer)</w:t>
      </w:r>
    </w:p>
    <w:p w:rsidR="00252C4C" w:rsidRPr="00907B20" w:rsidRDefault="00252C4C" w:rsidP="00252C4C">
      <w:r w:rsidRPr="00907B20">
        <w:rPr>
          <w:i/>
          <w:iCs/>
        </w:rPr>
        <w:t>Description</w:t>
      </w:r>
      <w:r w:rsidRPr="00907B20">
        <w:t xml:space="preserve">: </w:t>
      </w:r>
      <w:r w:rsidR="000B1F0D">
        <w:t>Specifies</w:t>
      </w:r>
      <w:r>
        <w:t xml:space="preserve"> the muxing filter for FC </w:t>
      </w:r>
      <w:r w:rsidR="00CC7F42">
        <w:t>enhancement</w:t>
      </w:r>
      <w:r>
        <w:t xml:space="preserve"> layer for </w:t>
      </w:r>
      <w:r w:rsidR="00173009">
        <w:t>MFC</w:t>
      </w:r>
      <w:r>
        <w:t>.</w:t>
      </w:r>
      <w:r w:rsidR="000267DA">
        <w:t>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252C4C" w:rsidRPr="00907B20" w:rsidTr="003B0C84">
        <w:trPr>
          <w:jc w:val="center"/>
        </w:trPr>
        <w:tc>
          <w:tcPr>
            <w:tcW w:w="5000" w:type="pct"/>
            <w:gridSpan w:val="2"/>
            <w:vAlign w:val="center"/>
          </w:tcPr>
          <w:p w:rsidR="00252C4C" w:rsidRPr="00A620CE" w:rsidRDefault="00252C4C" w:rsidP="003B0C84">
            <w:pPr>
              <w:rPr>
                <w:b/>
                <w:bCs/>
                <w:i/>
                <w:iCs/>
              </w:rPr>
            </w:pPr>
            <w:r w:rsidRPr="00A620CE">
              <w:rPr>
                <w:b/>
                <w:bCs/>
                <w:i/>
                <w:iCs/>
              </w:rPr>
              <w:t>Options:</w:t>
            </w:r>
          </w:p>
        </w:tc>
      </w:tr>
      <w:tr w:rsidR="00252C4C" w:rsidRPr="00907B20" w:rsidTr="003B0C84">
        <w:trPr>
          <w:jc w:val="center"/>
        </w:trPr>
        <w:tc>
          <w:tcPr>
            <w:tcW w:w="667" w:type="pct"/>
            <w:vAlign w:val="center"/>
          </w:tcPr>
          <w:p w:rsidR="00252C4C" w:rsidRPr="00A620CE" w:rsidRDefault="00252C4C" w:rsidP="003B0C84">
            <w:pPr>
              <w:rPr>
                <w:i/>
                <w:iCs/>
              </w:rPr>
            </w:pPr>
            <w:r w:rsidRPr="00A620CE">
              <w:rPr>
                <w:i/>
                <w:iCs/>
              </w:rPr>
              <w:t xml:space="preserve">0 </w:t>
            </w:r>
          </w:p>
        </w:tc>
        <w:tc>
          <w:tcPr>
            <w:tcW w:w="4333" w:type="pct"/>
            <w:vAlign w:val="center"/>
          </w:tcPr>
          <w:p w:rsidR="00252C4C" w:rsidRPr="00907B20" w:rsidRDefault="00252C4C" w:rsidP="003B0C84">
            <w:r w:rsidRPr="00454EA1">
              <w:t>SVC3D(Fc  =0.40)</w:t>
            </w:r>
          </w:p>
        </w:tc>
      </w:tr>
      <w:tr w:rsidR="00252C4C" w:rsidRPr="00907B20" w:rsidTr="003B0C84">
        <w:trPr>
          <w:jc w:val="center"/>
        </w:trPr>
        <w:tc>
          <w:tcPr>
            <w:tcW w:w="667" w:type="pct"/>
            <w:vAlign w:val="center"/>
          </w:tcPr>
          <w:p w:rsidR="00252C4C" w:rsidRPr="00A620CE" w:rsidRDefault="00252C4C" w:rsidP="003B0C84">
            <w:pPr>
              <w:rPr>
                <w:i/>
                <w:iCs/>
              </w:rPr>
            </w:pPr>
            <w:r w:rsidRPr="00A620CE">
              <w:rPr>
                <w:i/>
                <w:iCs/>
              </w:rPr>
              <w:t>1</w:t>
            </w:r>
          </w:p>
        </w:tc>
        <w:tc>
          <w:tcPr>
            <w:tcW w:w="4333" w:type="pct"/>
            <w:vAlign w:val="center"/>
          </w:tcPr>
          <w:p w:rsidR="00252C4C" w:rsidRPr="00907B20" w:rsidRDefault="00C75886" w:rsidP="003B0C84">
            <w:r>
              <w:t>MFC</w:t>
            </w:r>
            <w:r w:rsidR="00252C4C" w:rsidRPr="00CA133F">
              <w:t>_MUX_FC_P44(Fc = 0.44)</w:t>
            </w:r>
          </w:p>
        </w:tc>
      </w:tr>
    </w:tbl>
    <w:p w:rsidR="00B13256" w:rsidRPr="00B13256" w:rsidRDefault="00B13256" w:rsidP="00B13256">
      <w:pPr>
        <w:pStyle w:val="Heading3"/>
      </w:pPr>
      <w:bookmarkStart w:id="63" w:name="_Toc359420657"/>
      <w:r w:rsidRPr="00B13256">
        <w:t>EnableDbgYUVFiles</w:t>
      </w:r>
      <w:bookmarkEnd w:id="63"/>
    </w:p>
    <w:p w:rsidR="00816BF3" w:rsidRPr="00907B20" w:rsidRDefault="00816BF3" w:rsidP="00816BF3">
      <w:r w:rsidRPr="00907B20">
        <w:rPr>
          <w:i/>
          <w:iCs/>
        </w:rPr>
        <w:t>Class</w:t>
      </w:r>
      <w:r w:rsidRPr="00907B20">
        <w:t xml:space="preserve">: </w:t>
      </w:r>
      <w:r>
        <w:t>Numeric (Integer)</w:t>
      </w:r>
    </w:p>
    <w:p w:rsidR="00F461FB" w:rsidRDefault="00816BF3" w:rsidP="00816BF3">
      <w:pPr>
        <w:rPr>
          <w:ins w:id="64" w:author="Author"/>
        </w:rPr>
      </w:pPr>
      <w:r w:rsidRPr="00907B20">
        <w:rPr>
          <w:i/>
          <w:iCs/>
        </w:rPr>
        <w:t>Description</w:t>
      </w:r>
      <w:r w:rsidRPr="00907B20">
        <w:t xml:space="preserve">: </w:t>
      </w:r>
      <w:r>
        <w:t>If Generate d</w:t>
      </w:r>
      <w:r w:rsidRPr="00816BF3">
        <w:t>ebug YUV Files</w:t>
      </w:r>
      <w:r>
        <w:t>. Default value is 0.</w:t>
      </w:r>
    </w:p>
    <w:p w:rsidR="000E5D23" w:rsidRPr="00B13256" w:rsidRDefault="000E5D23" w:rsidP="000E5D23">
      <w:pPr>
        <w:pStyle w:val="Heading3"/>
        <w:rPr>
          <w:ins w:id="65" w:author="Author"/>
        </w:rPr>
      </w:pPr>
      <w:bookmarkStart w:id="66" w:name="_Toc359420658"/>
      <w:ins w:id="67" w:author="Author">
        <w:r>
          <w:t>FPASEIPresentFlag</w:t>
        </w:r>
        <w:bookmarkEnd w:id="66"/>
      </w:ins>
    </w:p>
    <w:p w:rsidR="000E5D23" w:rsidRPr="00907B20" w:rsidRDefault="000E5D23" w:rsidP="000E5D23">
      <w:pPr>
        <w:rPr>
          <w:ins w:id="68" w:author="Author"/>
        </w:rPr>
      </w:pPr>
      <w:ins w:id="69" w:author="Author">
        <w:r w:rsidRPr="00907B20">
          <w:rPr>
            <w:i/>
            <w:iCs/>
          </w:rPr>
          <w:t>Class</w:t>
        </w:r>
        <w:r w:rsidRPr="00907B20">
          <w:t xml:space="preserve">: </w:t>
        </w:r>
        <w:r>
          <w:t>Numeric (Integer)</w:t>
        </w:r>
      </w:ins>
    </w:p>
    <w:p w:rsidR="000E5D23" w:rsidRPr="00907B20" w:rsidRDefault="000E5D23" w:rsidP="000E5D23">
      <w:pPr>
        <w:rPr>
          <w:ins w:id="70" w:author="Author"/>
        </w:rPr>
      </w:pPr>
      <w:ins w:id="71" w:author="Author">
        <w:r w:rsidRPr="00907B20">
          <w:rPr>
            <w:i/>
            <w:iCs/>
          </w:rPr>
          <w:t>Description</w:t>
        </w:r>
        <w:r w:rsidRPr="00907B20">
          <w:t xml:space="preserve">: </w:t>
        </w:r>
        <w:r>
          <w:t xml:space="preserve">If Generate </w:t>
        </w:r>
        <w:r w:rsidR="00764F7E">
          <w:t>FPA SEI message for the Base view</w:t>
        </w:r>
        <w:r>
          <w:t xml:space="preserve">. Default value is </w:t>
        </w:r>
        <w:r w:rsidR="00764F7E">
          <w:t>1</w:t>
        </w:r>
        <w:r>
          <w:t>.</w:t>
        </w:r>
      </w:ins>
    </w:p>
    <w:p w:rsidR="000E5D23" w:rsidRPr="00907B20" w:rsidRDefault="000E5D23" w:rsidP="00816BF3"/>
    <w:p w:rsidR="00440597" w:rsidRDefault="00440597" w:rsidP="00440597">
      <w:pPr>
        <w:pStyle w:val="Heading2"/>
      </w:pPr>
      <w:bookmarkStart w:id="72" w:name="_Toc359420659"/>
      <w:r>
        <w:t>MVC coding parameters (View 1 cofiguration file)</w:t>
      </w:r>
      <w:bookmarkEnd w:id="72"/>
    </w:p>
    <w:bookmarkEnd w:id="50"/>
    <w:bookmarkEnd w:id="51"/>
    <w:p w:rsidR="00440597" w:rsidRDefault="00E43C85" w:rsidP="00C25666">
      <w:r>
        <w:t>No additional paramteres are added.</w:t>
      </w:r>
    </w:p>
    <w:p w:rsidR="00395F77" w:rsidRPr="00907B20" w:rsidRDefault="00395F77" w:rsidP="00071083">
      <w:pPr>
        <w:rPr>
          <w:i/>
          <w:iCs/>
        </w:rPr>
      </w:pPr>
      <w:bookmarkStart w:id="73" w:name="_Toc148810446"/>
      <w:bookmarkEnd w:id="73"/>
    </w:p>
    <w:p w:rsidR="00293F9D" w:rsidRPr="00907B20" w:rsidRDefault="00293F9D" w:rsidP="00071083">
      <w:pPr>
        <w:rPr>
          <w:i/>
          <w:iCs/>
        </w:rPr>
        <w:sectPr w:rsidR="00293F9D" w:rsidRPr="00907B20" w:rsidSect="008647CA">
          <w:headerReference w:type="default" r:id="rId28"/>
          <w:footerReference w:type="default" r:id="rId29"/>
          <w:pgSz w:w="12240" w:h="15840" w:code="1"/>
          <w:pgMar w:top="1440" w:right="1440" w:bottom="1440" w:left="1440" w:header="720" w:footer="720" w:gutter="0"/>
          <w:pgNumType w:start="1" w:chapStyle="1"/>
          <w:cols w:space="720"/>
        </w:sectPr>
      </w:pPr>
    </w:p>
    <w:p w:rsidR="00293F9D" w:rsidRPr="00907B20" w:rsidRDefault="00173009" w:rsidP="00A930C0">
      <w:pPr>
        <w:pStyle w:val="Heading1"/>
      </w:pPr>
      <w:bookmarkStart w:id="74" w:name="_Ref85565287"/>
      <w:bookmarkStart w:id="75" w:name="_Toc262564465"/>
      <w:bookmarkStart w:id="76" w:name="_Toc359420660"/>
      <w:r>
        <w:lastRenderedPageBreak/>
        <w:t>MFC</w:t>
      </w:r>
      <w:r w:rsidR="00246505">
        <w:t xml:space="preserve"> </w:t>
      </w:r>
      <w:r w:rsidR="00293F9D" w:rsidRPr="00907B20">
        <w:t>Hard</w:t>
      </w:r>
      <w:r w:rsidR="003F2472" w:rsidRPr="00907B20">
        <w:t>c</w:t>
      </w:r>
      <w:r w:rsidR="00293F9D" w:rsidRPr="00907B20">
        <w:t>oded Encoder Parameters</w:t>
      </w:r>
      <w:bookmarkEnd w:id="74"/>
      <w:bookmarkEnd w:id="75"/>
      <w:bookmarkEnd w:id="76"/>
    </w:p>
    <w:p w:rsidR="00293F9D" w:rsidRPr="00907B20" w:rsidRDefault="00293F9D" w:rsidP="00293F9D">
      <w:pPr>
        <w:sectPr w:rsidR="00293F9D" w:rsidRPr="00907B20" w:rsidSect="008647CA">
          <w:headerReference w:type="default" r:id="rId30"/>
          <w:footerReference w:type="default" r:id="rId31"/>
          <w:pgSz w:w="12240" w:h="15840" w:code="1"/>
          <w:pgMar w:top="1440" w:right="1440" w:bottom="1440" w:left="1440" w:header="720" w:footer="720" w:gutter="0"/>
          <w:pgNumType w:start="1" w:chapStyle="1"/>
          <w:cols w:space="720"/>
        </w:sectPr>
      </w:pPr>
    </w:p>
    <w:p w:rsidR="00293F9D" w:rsidRPr="00907B20" w:rsidRDefault="00293F9D"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77" w:name="_Toc359420661"/>
      <w:r w:rsidR="008B561B">
        <w:t>5</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246505">
        <w:t xml:space="preserve"> H</w:t>
      </w:r>
      <w:r w:rsidR="008B561B">
        <w:t>ard</w:t>
      </w:r>
      <w:r w:rsidR="004518A5">
        <w:t xml:space="preserve"> </w:t>
      </w:r>
      <w:r w:rsidR="008B561B">
        <w:t>coded Encoder Parameters</w:t>
      </w:r>
      <w:bookmarkEnd w:id="77"/>
      <w:r w:rsidRPr="00907B20">
        <w:fldChar w:fldCharType="end"/>
      </w:r>
    </w:p>
    <w:p w:rsidR="00293F9D" w:rsidRPr="00907B20" w:rsidRDefault="00BE5587" w:rsidP="00293F9D">
      <w:r>
        <w:t>Fo</w:t>
      </w:r>
      <w:r w:rsidR="00083392">
        <w:t xml:space="preserve">r </w:t>
      </w:r>
      <w:r w:rsidR="00173009">
        <w:t>MFC</w:t>
      </w:r>
      <w:r w:rsidR="00083392">
        <w:t>, additional defines are</w:t>
      </w:r>
      <w:r>
        <w:t xml:space="preserve"> added</w:t>
      </w:r>
      <w:r w:rsidR="00293F9D" w:rsidRPr="00907B20">
        <w:t>.</w:t>
      </w:r>
    </w:p>
    <w:p w:rsidR="00293F9D" w:rsidRPr="00907B20" w:rsidRDefault="00293F9D" w:rsidP="00D206C7">
      <w:pPr>
        <w:pStyle w:val="Heading2"/>
        <w:numPr>
          <w:ilvl w:val="1"/>
          <w:numId w:val="12"/>
        </w:numPr>
      </w:pPr>
      <w:r w:rsidRPr="00907B20">
        <w:tab/>
      </w:r>
      <w:bookmarkStart w:id="78" w:name="_Toc262564466"/>
      <w:bookmarkStart w:id="79" w:name="_Toc359420662"/>
      <w:r w:rsidRPr="00907B20">
        <w:t>defines.h</w:t>
      </w:r>
      <w:bookmarkEnd w:id="78"/>
      <w:bookmarkEnd w:id="79"/>
    </w:p>
    <w:tbl>
      <w:tblPr>
        <w:tblW w:w="4944" w:type="pct"/>
        <w:tblLook w:val="01E0" w:firstRow="1" w:lastRow="1" w:firstColumn="1" w:lastColumn="1" w:noHBand="0" w:noVBand="0"/>
      </w:tblPr>
      <w:tblGrid>
        <w:gridCol w:w="4678"/>
        <w:gridCol w:w="358"/>
        <w:gridCol w:w="4433"/>
      </w:tblGrid>
      <w:tr w:rsidR="00B57411" w:rsidRPr="00A620CE" w:rsidTr="00DE3B37">
        <w:tc>
          <w:tcPr>
            <w:tcW w:w="2470" w:type="pct"/>
            <w:shd w:val="clear" w:color="auto" w:fill="auto"/>
          </w:tcPr>
          <w:p w:rsidR="00CC1BE4" w:rsidRPr="00A620CE" w:rsidRDefault="005C56CE">
            <w:pPr>
              <w:rPr>
                <w:bCs/>
                <w:i/>
              </w:rPr>
            </w:pPr>
            <w:r w:rsidRPr="005C56CE">
              <w:rPr>
                <w:bCs/>
                <w:i/>
              </w:rPr>
              <w:t>MFC_ENC_3D_FCFR</w:t>
            </w:r>
          </w:p>
        </w:tc>
        <w:tc>
          <w:tcPr>
            <w:tcW w:w="189" w:type="pct"/>
            <w:shd w:val="clear" w:color="auto" w:fill="auto"/>
          </w:tcPr>
          <w:p w:rsidR="00CC1BE4" w:rsidRPr="00A620CE" w:rsidRDefault="00CC1BE4" w:rsidP="005C79D5">
            <w:pPr>
              <w:rPr>
                <w:bCs/>
              </w:rPr>
            </w:pPr>
          </w:p>
        </w:tc>
        <w:tc>
          <w:tcPr>
            <w:tcW w:w="2342" w:type="pct"/>
            <w:shd w:val="clear" w:color="auto" w:fill="auto"/>
          </w:tcPr>
          <w:p w:rsidR="00311828" w:rsidRPr="00A620CE" w:rsidRDefault="005C56CE" w:rsidP="005C79D5">
            <w:pPr>
              <w:rPr>
                <w:bCs/>
              </w:rPr>
            </w:pPr>
            <w:r>
              <w:rPr>
                <w:bCs/>
              </w:rPr>
              <w:t xml:space="preserve">Enable </w:t>
            </w:r>
            <w:r w:rsidR="00173009">
              <w:rPr>
                <w:bCs/>
              </w:rPr>
              <w:t>MFC</w:t>
            </w:r>
          </w:p>
        </w:tc>
      </w:tr>
      <w:tr w:rsidR="00311828" w:rsidRPr="00A620CE" w:rsidTr="00DE3B37">
        <w:tc>
          <w:tcPr>
            <w:tcW w:w="2470" w:type="pct"/>
            <w:shd w:val="clear" w:color="auto" w:fill="auto"/>
          </w:tcPr>
          <w:p w:rsidR="00311828" w:rsidRPr="005C56CE" w:rsidRDefault="00311828">
            <w:pPr>
              <w:rPr>
                <w:bCs/>
                <w:i/>
              </w:rPr>
            </w:pPr>
            <w:r w:rsidRPr="00311828">
              <w:rPr>
                <w:bCs/>
                <w:i/>
              </w:rPr>
              <w:t>MFC_PROCESS_INPUT</w:t>
            </w:r>
          </w:p>
        </w:tc>
        <w:tc>
          <w:tcPr>
            <w:tcW w:w="189" w:type="pct"/>
            <w:shd w:val="clear" w:color="auto" w:fill="auto"/>
          </w:tcPr>
          <w:p w:rsidR="00311828" w:rsidRPr="00A620CE" w:rsidRDefault="00311828" w:rsidP="005C79D5">
            <w:pPr>
              <w:rPr>
                <w:bCs/>
              </w:rPr>
            </w:pPr>
          </w:p>
        </w:tc>
        <w:tc>
          <w:tcPr>
            <w:tcW w:w="2342" w:type="pct"/>
            <w:shd w:val="clear" w:color="auto" w:fill="auto"/>
          </w:tcPr>
          <w:p w:rsidR="00311828" w:rsidRDefault="00311828" w:rsidP="005C79D5">
            <w:pPr>
              <w:rPr>
                <w:bCs/>
              </w:rPr>
            </w:pPr>
            <w:r>
              <w:rPr>
                <w:bCs/>
              </w:rPr>
              <w:t xml:space="preserve">Set to 14 for </w:t>
            </w:r>
            <w:r w:rsidR="00173009">
              <w:rPr>
                <w:bCs/>
              </w:rPr>
              <w:t>MFC</w:t>
            </w:r>
          </w:p>
        </w:tc>
      </w:tr>
      <w:tr w:rsidR="00311828" w:rsidRPr="00A620CE" w:rsidTr="00DE3B37">
        <w:tc>
          <w:tcPr>
            <w:tcW w:w="2470" w:type="pct"/>
            <w:shd w:val="clear" w:color="auto" w:fill="auto"/>
          </w:tcPr>
          <w:p w:rsidR="00311828" w:rsidRPr="00311828" w:rsidRDefault="00311828">
            <w:pPr>
              <w:rPr>
                <w:bCs/>
                <w:i/>
              </w:rPr>
            </w:pPr>
            <w:r w:rsidRPr="00311828">
              <w:rPr>
                <w:bCs/>
                <w:i/>
              </w:rPr>
              <w:t>MFC_INTERLACE_POC_MANAGEMENT</w:t>
            </w:r>
          </w:p>
        </w:tc>
        <w:tc>
          <w:tcPr>
            <w:tcW w:w="189" w:type="pct"/>
            <w:shd w:val="clear" w:color="auto" w:fill="auto"/>
          </w:tcPr>
          <w:p w:rsidR="00311828" w:rsidRPr="00A620CE" w:rsidRDefault="00311828" w:rsidP="005C79D5">
            <w:pPr>
              <w:rPr>
                <w:bCs/>
              </w:rPr>
            </w:pPr>
          </w:p>
        </w:tc>
        <w:tc>
          <w:tcPr>
            <w:tcW w:w="2342" w:type="pct"/>
            <w:shd w:val="clear" w:color="auto" w:fill="auto"/>
          </w:tcPr>
          <w:p w:rsidR="00311828" w:rsidRDefault="00311828" w:rsidP="00EF03B1">
            <w:pPr>
              <w:rPr>
                <w:bCs/>
              </w:rPr>
            </w:pPr>
            <w:r>
              <w:rPr>
                <w:bCs/>
              </w:rPr>
              <w:t>allow</w:t>
            </w:r>
            <w:r w:rsidRPr="00311828">
              <w:rPr>
                <w:bCs/>
              </w:rPr>
              <w:t xml:space="preserve"> PocMemeoryManagement for interlace in MVC profile</w:t>
            </w:r>
          </w:p>
        </w:tc>
      </w:tr>
      <w:tr w:rsidR="000B2420" w:rsidRPr="00A620CE" w:rsidTr="00DE3B37">
        <w:tc>
          <w:tcPr>
            <w:tcW w:w="2470" w:type="pct"/>
            <w:shd w:val="clear" w:color="auto" w:fill="auto"/>
          </w:tcPr>
          <w:p w:rsidR="000B2420" w:rsidRPr="00311828" w:rsidRDefault="000B2420" w:rsidP="00DD0CA2">
            <w:pPr>
              <w:rPr>
                <w:bCs/>
                <w:i/>
              </w:rPr>
            </w:pPr>
            <w:r w:rsidRPr="000B2420">
              <w:rPr>
                <w:bCs/>
                <w:i/>
              </w:rPr>
              <w:t>MFC_</w:t>
            </w:r>
            <w:del w:id="80" w:author="Author">
              <w:r w:rsidRPr="000B2420" w:rsidDel="00DD0CA2">
                <w:rPr>
                  <w:bCs/>
                  <w:i/>
                </w:rPr>
                <w:delText>FRAMENUM</w:delText>
              </w:r>
            </w:del>
            <w:ins w:id="81" w:author="Author">
              <w:r w:rsidR="00DD0CA2">
                <w:rPr>
                  <w:bCs/>
                  <w:i/>
                </w:rPr>
                <w:t>JMCODE</w:t>
              </w:r>
            </w:ins>
            <w:r w:rsidRPr="000B2420">
              <w:rPr>
                <w:bCs/>
                <w:i/>
              </w:rPr>
              <w:t>_FIX</w:t>
            </w:r>
          </w:p>
        </w:tc>
        <w:tc>
          <w:tcPr>
            <w:tcW w:w="189" w:type="pct"/>
            <w:shd w:val="clear" w:color="auto" w:fill="auto"/>
          </w:tcPr>
          <w:p w:rsidR="000B2420" w:rsidRPr="00A620CE" w:rsidRDefault="000B2420" w:rsidP="005C79D5">
            <w:pPr>
              <w:rPr>
                <w:bCs/>
              </w:rPr>
            </w:pPr>
          </w:p>
        </w:tc>
        <w:tc>
          <w:tcPr>
            <w:tcW w:w="2342" w:type="pct"/>
            <w:shd w:val="clear" w:color="auto" w:fill="auto"/>
          </w:tcPr>
          <w:p w:rsidR="000B2420" w:rsidRDefault="000B2420" w:rsidP="00DD0CA2">
            <w:pPr>
              <w:rPr>
                <w:bCs/>
              </w:rPr>
            </w:pPr>
            <w:r>
              <w:rPr>
                <w:bCs/>
              </w:rPr>
              <w:t xml:space="preserve">Fix </w:t>
            </w:r>
            <w:del w:id="82" w:author="Author">
              <w:r w:rsidDel="00DD0CA2">
                <w:rPr>
                  <w:bCs/>
                </w:rPr>
                <w:delText>frame_num</w:delText>
              </w:r>
            </w:del>
            <w:ins w:id="83" w:author="Author">
              <w:r w:rsidR="00DD0CA2">
                <w:rPr>
                  <w:bCs/>
                </w:rPr>
                <w:t>JM code issue</w:t>
              </w:r>
            </w:ins>
            <w:r>
              <w:rPr>
                <w:bCs/>
              </w:rPr>
              <w:t xml:space="preserve"> for interlaced coding</w:t>
            </w:r>
          </w:p>
        </w:tc>
      </w:tr>
      <w:tr w:rsidR="00C02E1F" w:rsidRPr="00A620CE" w:rsidTr="00DE3B37">
        <w:tc>
          <w:tcPr>
            <w:tcW w:w="2470" w:type="pct"/>
            <w:shd w:val="clear" w:color="auto" w:fill="auto"/>
          </w:tcPr>
          <w:p w:rsidR="00C02E1F" w:rsidRPr="000B2420" w:rsidRDefault="00C02E1F" w:rsidP="000B2420">
            <w:pPr>
              <w:rPr>
                <w:bCs/>
                <w:i/>
              </w:rPr>
            </w:pPr>
            <w:r w:rsidRPr="00C02E1F">
              <w:rPr>
                <w:bCs/>
                <w:i/>
              </w:rPr>
              <w:t>DISPLAY_LAYERLEVEL_BITUSAGE</w:t>
            </w:r>
          </w:p>
        </w:tc>
        <w:tc>
          <w:tcPr>
            <w:tcW w:w="189" w:type="pct"/>
            <w:shd w:val="clear" w:color="auto" w:fill="auto"/>
          </w:tcPr>
          <w:p w:rsidR="00C02E1F" w:rsidRPr="00A620CE" w:rsidRDefault="00C02E1F" w:rsidP="005C79D5">
            <w:pPr>
              <w:rPr>
                <w:bCs/>
              </w:rPr>
            </w:pPr>
          </w:p>
        </w:tc>
        <w:tc>
          <w:tcPr>
            <w:tcW w:w="2342" w:type="pct"/>
            <w:shd w:val="clear" w:color="auto" w:fill="auto"/>
          </w:tcPr>
          <w:p w:rsidR="00C02E1F" w:rsidRDefault="001F2A3F" w:rsidP="005C79D5">
            <w:pPr>
              <w:rPr>
                <w:bCs/>
              </w:rPr>
            </w:pPr>
            <w:r>
              <w:rPr>
                <w:bCs/>
              </w:rPr>
              <w:t xml:space="preserve">Enable </w:t>
            </w:r>
            <w:r w:rsidR="00C02E1F">
              <w:rPr>
                <w:bCs/>
              </w:rPr>
              <w:t>bit usage</w:t>
            </w:r>
            <w:r>
              <w:rPr>
                <w:bCs/>
              </w:rPr>
              <w:t xml:space="preserve"> for each layer</w:t>
            </w:r>
          </w:p>
        </w:tc>
      </w:tr>
      <w:tr w:rsidR="007453A5" w:rsidRPr="00A620CE" w:rsidTr="00DE3B37">
        <w:tc>
          <w:tcPr>
            <w:tcW w:w="2470" w:type="pct"/>
            <w:shd w:val="clear" w:color="auto" w:fill="auto"/>
          </w:tcPr>
          <w:p w:rsidR="007453A5" w:rsidRPr="00C02E1F" w:rsidRDefault="007453A5">
            <w:pPr>
              <w:rPr>
                <w:bCs/>
                <w:i/>
              </w:rPr>
            </w:pPr>
            <w:r w:rsidRPr="007453A5">
              <w:rPr>
                <w:bCs/>
                <w:i/>
              </w:rPr>
              <w:t>MFC_ENC_EL_CONFIG</w:t>
            </w:r>
          </w:p>
        </w:tc>
        <w:tc>
          <w:tcPr>
            <w:tcW w:w="189" w:type="pct"/>
            <w:shd w:val="clear" w:color="auto" w:fill="auto"/>
          </w:tcPr>
          <w:p w:rsidR="007453A5" w:rsidRPr="00A620CE" w:rsidRDefault="007453A5" w:rsidP="005C79D5">
            <w:pPr>
              <w:rPr>
                <w:bCs/>
              </w:rPr>
            </w:pPr>
          </w:p>
        </w:tc>
        <w:tc>
          <w:tcPr>
            <w:tcW w:w="2342" w:type="pct"/>
            <w:shd w:val="clear" w:color="auto" w:fill="auto"/>
          </w:tcPr>
          <w:p w:rsidR="007453A5" w:rsidRDefault="007453A5" w:rsidP="005C79D5">
            <w:pPr>
              <w:rPr>
                <w:bCs/>
              </w:rPr>
            </w:pPr>
            <w:r>
              <w:rPr>
                <w:bCs/>
              </w:rPr>
              <w:t>Separate RDPictureDecision from Base layer</w:t>
            </w:r>
          </w:p>
        </w:tc>
      </w:tr>
      <w:tr w:rsidR="00DE3B37" w:rsidRPr="00A620CE" w:rsidTr="00DE3B37">
        <w:tc>
          <w:tcPr>
            <w:tcW w:w="2470" w:type="pct"/>
            <w:shd w:val="clear" w:color="auto" w:fill="auto"/>
          </w:tcPr>
          <w:p w:rsidR="00F1328D" w:rsidRPr="00C02E1F" w:rsidRDefault="00F1328D" w:rsidP="000B2420">
            <w:pPr>
              <w:rPr>
                <w:bCs/>
                <w:i/>
              </w:rPr>
            </w:pPr>
            <w:r>
              <w:rPr>
                <w:bCs/>
                <w:i/>
              </w:rPr>
              <w:t>MFC_PROFILING</w:t>
            </w:r>
          </w:p>
        </w:tc>
        <w:tc>
          <w:tcPr>
            <w:tcW w:w="189" w:type="pct"/>
            <w:shd w:val="clear" w:color="auto" w:fill="auto"/>
          </w:tcPr>
          <w:p w:rsidR="00DE3B37" w:rsidRPr="00A620CE" w:rsidRDefault="00DE3B37" w:rsidP="005C79D5">
            <w:pPr>
              <w:rPr>
                <w:bCs/>
              </w:rPr>
            </w:pPr>
          </w:p>
        </w:tc>
        <w:tc>
          <w:tcPr>
            <w:tcW w:w="2342" w:type="pct"/>
            <w:shd w:val="clear" w:color="auto" w:fill="auto"/>
          </w:tcPr>
          <w:p w:rsidR="00F1328D" w:rsidRDefault="00F1328D" w:rsidP="005C79D5">
            <w:pPr>
              <w:rPr>
                <w:bCs/>
              </w:rPr>
            </w:pPr>
            <w:r>
              <w:rPr>
                <w:bCs/>
              </w:rPr>
              <w:t xml:space="preserve">Code for encoder </w:t>
            </w:r>
            <w:r w:rsidR="00166E4C">
              <w:rPr>
                <w:bCs/>
              </w:rPr>
              <w:t xml:space="preserve">run time </w:t>
            </w:r>
            <w:r>
              <w:rPr>
                <w:bCs/>
              </w:rPr>
              <w:t>profiling</w:t>
            </w:r>
          </w:p>
        </w:tc>
      </w:tr>
      <w:tr w:rsidR="00BD71A3" w:rsidRPr="00A620CE" w:rsidTr="00DE3B37">
        <w:trPr>
          <w:ins w:id="84" w:author="Author"/>
        </w:trPr>
        <w:tc>
          <w:tcPr>
            <w:tcW w:w="2470" w:type="pct"/>
            <w:shd w:val="clear" w:color="auto" w:fill="auto"/>
          </w:tcPr>
          <w:p w:rsidR="00BD71A3" w:rsidRDefault="00BD71A3" w:rsidP="000B2420">
            <w:pPr>
              <w:rPr>
                <w:ins w:id="85" w:author="Author"/>
                <w:bCs/>
                <w:i/>
              </w:rPr>
            </w:pPr>
            <w:ins w:id="86" w:author="Author">
              <w:r>
                <w:rPr>
                  <w:bCs/>
                  <w:i/>
                </w:rPr>
                <w:t>MFC_FPA_SEI</w:t>
              </w:r>
            </w:ins>
          </w:p>
        </w:tc>
        <w:tc>
          <w:tcPr>
            <w:tcW w:w="189" w:type="pct"/>
            <w:shd w:val="clear" w:color="auto" w:fill="auto"/>
          </w:tcPr>
          <w:p w:rsidR="00BD71A3" w:rsidRPr="00A620CE" w:rsidRDefault="00BD71A3" w:rsidP="005C79D5">
            <w:pPr>
              <w:rPr>
                <w:ins w:id="87" w:author="Author"/>
                <w:bCs/>
              </w:rPr>
            </w:pPr>
          </w:p>
        </w:tc>
        <w:tc>
          <w:tcPr>
            <w:tcW w:w="2342" w:type="pct"/>
            <w:shd w:val="clear" w:color="auto" w:fill="auto"/>
          </w:tcPr>
          <w:p w:rsidR="00BD71A3" w:rsidRDefault="00BD71A3" w:rsidP="005C79D5">
            <w:pPr>
              <w:rPr>
                <w:ins w:id="88" w:author="Author"/>
                <w:bCs/>
              </w:rPr>
            </w:pPr>
            <w:ins w:id="89" w:author="Author">
              <w:r>
                <w:rPr>
                  <w:bCs/>
                </w:rPr>
                <w:t>Enable FPA SEI message</w:t>
              </w:r>
            </w:ins>
          </w:p>
        </w:tc>
      </w:tr>
    </w:tbl>
    <w:p w:rsidR="00293F9D" w:rsidRPr="00907B20" w:rsidRDefault="00293F9D" w:rsidP="00293F9D">
      <w:pPr>
        <w:pStyle w:val="Heading2"/>
      </w:pPr>
      <w:bookmarkStart w:id="90" w:name="_Toc164436542"/>
      <w:bookmarkStart w:id="91" w:name="_Toc164438106"/>
      <w:bookmarkStart w:id="92" w:name="_Toc164436545"/>
      <w:bookmarkStart w:id="93" w:name="_Toc164438109"/>
      <w:bookmarkEnd w:id="90"/>
      <w:bookmarkEnd w:id="91"/>
      <w:bookmarkEnd w:id="92"/>
      <w:bookmarkEnd w:id="93"/>
      <w:r w:rsidRPr="00907B20">
        <w:tab/>
      </w:r>
      <w:bookmarkStart w:id="94" w:name="_Toc262564467"/>
      <w:bookmarkStart w:id="95" w:name="_Toc359420663"/>
      <w:r w:rsidRPr="00907B20">
        <w:t>configfile.h</w:t>
      </w:r>
      <w:bookmarkEnd w:id="94"/>
      <w:bookmarkEnd w:id="95"/>
    </w:p>
    <w:p w:rsidR="00293F9D" w:rsidRPr="00907B20" w:rsidRDefault="00293F9D" w:rsidP="00293F9D">
      <w:r w:rsidRPr="00907B20">
        <w:t xml:space="preserve">DEFAULTCONFIGFILENAME : Sets default encoder configuration file. </w:t>
      </w:r>
    </w:p>
    <w:p w:rsidR="00FF5427" w:rsidRPr="00907B20" w:rsidRDefault="00FF5427" w:rsidP="00FF5427">
      <w:pPr>
        <w:rPr>
          <w:i/>
          <w:iCs/>
        </w:rPr>
      </w:pPr>
    </w:p>
    <w:p w:rsidR="0002064A" w:rsidRPr="00907B20" w:rsidRDefault="0002064A" w:rsidP="00FF5427">
      <w:pPr>
        <w:rPr>
          <w:i/>
          <w:iCs/>
        </w:rPr>
        <w:sectPr w:rsidR="0002064A" w:rsidRPr="00907B20" w:rsidSect="008647CA">
          <w:headerReference w:type="default" r:id="rId32"/>
          <w:footerReference w:type="default" r:id="rId33"/>
          <w:pgSz w:w="12240" w:h="15840" w:code="1"/>
          <w:pgMar w:top="1440" w:right="1440" w:bottom="1440" w:left="1440" w:header="720" w:footer="720" w:gutter="0"/>
          <w:pgNumType w:start="1" w:chapStyle="1"/>
          <w:cols w:space="720"/>
        </w:sectPr>
      </w:pPr>
    </w:p>
    <w:p w:rsidR="00FF5427" w:rsidRPr="00907B20" w:rsidRDefault="00FF5427" w:rsidP="00A930C0">
      <w:pPr>
        <w:pStyle w:val="Heading1"/>
      </w:pPr>
      <w:bookmarkStart w:id="96" w:name="_Ref262406843"/>
      <w:bookmarkStart w:id="97" w:name="_Toc262564470"/>
      <w:bookmarkStart w:id="98" w:name="_Toc359420664"/>
      <w:r w:rsidRPr="00907B20">
        <w:lastRenderedPageBreak/>
        <w:t xml:space="preserve">Using The </w:t>
      </w:r>
      <w:r w:rsidR="00173009">
        <w:t>MFC</w:t>
      </w:r>
      <w:r w:rsidRPr="00907B20">
        <w:t xml:space="preserve"> Decoder Modul</w:t>
      </w:r>
      <w:r w:rsidR="003F2472" w:rsidRPr="00907B20">
        <w:t>e</w:t>
      </w:r>
      <w:bookmarkEnd w:id="96"/>
      <w:bookmarkEnd w:id="97"/>
      <w:bookmarkEnd w:id="98"/>
    </w:p>
    <w:p w:rsidR="00FF5427" w:rsidRPr="00907B20" w:rsidRDefault="00FF5427" w:rsidP="00FF5427">
      <w:pPr>
        <w:sectPr w:rsidR="00FF5427" w:rsidRPr="00907B20" w:rsidSect="008647CA">
          <w:headerReference w:type="default" r:id="rId34"/>
          <w:footerReference w:type="default" r:id="rId35"/>
          <w:pgSz w:w="12240" w:h="15840" w:code="1"/>
          <w:pgMar w:top="1440" w:right="1440" w:bottom="1440" w:left="1440" w:header="720" w:footer="720" w:gutter="0"/>
          <w:pgNumType w:start="1" w:chapStyle="1"/>
          <w:cols w:space="720"/>
        </w:sectPr>
      </w:pPr>
    </w:p>
    <w:p w:rsidR="00B33693" w:rsidRPr="00907B20" w:rsidRDefault="00CE7BB7" w:rsidP="00B33693">
      <w:pPr>
        <w:pStyle w:val="InsectionHeading"/>
        <w:outlineLvl w:val="0"/>
      </w:pPr>
      <w:bookmarkStart w:id="99" w:name="_Toc359420665"/>
      <w:r>
        <w:lastRenderedPageBreak/>
        <w:t>6</w:t>
      </w:r>
      <w:r w:rsidR="00FF5427" w:rsidRPr="00907B20">
        <w:t>.</w:t>
      </w:r>
      <w:r w:rsidR="00FF5427" w:rsidRPr="00907B20">
        <w:rPr>
          <w:b w:val="0"/>
          <w:bCs w:val="0"/>
        </w:rPr>
        <w:t xml:space="preserve"> </w:t>
      </w:r>
      <w:r w:rsidR="00FF5427" w:rsidRPr="00907B20">
        <w:fldChar w:fldCharType="begin" w:fldLock="1"/>
      </w:r>
      <w:r w:rsidR="00FF5427" w:rsidRPr="00907B20">
        <w:instrText xml:space="preserve"> STYLEREF 1 </w:instrText>
      </w:r>
      <w:r w:rsidR="00FF5427" w:rsidRPr="00907B20">
        <w:fldChar w:fldCharType="separate"/>
      </w:r>
      <w:r w:rsidR="008B561B">
        <w:t xml:space="preserve">Using The </w:t>
      </w:r>
      <w:r w:rsidR="00173009">
        <w:t>MFC</w:t>
      </w:r>
      <w:r w:rsidR="008B561B">
        <w:t xml:space="preserve"> Decoder Module</w:t>
      </w:r>
      <w:bookmarkEnd w:id="99"/>
      <w:r w:rsidR="00FF5427" w:rsidRPr="00907B20">
        <w:fldChar w:fldCharType="end"/>
      </w:r>
      <w:r w:rsidR="00B33693" w:rsidRPr="00B33693">
        <w:t xml:space="preserve"> </w:t>
      </w:r>
    </w:p>
    <w:p w:rsidR="00B33693" w:rsidRPr="00907B20" w:rsidRDefault="00B33693" w:rsidP="00B33693">
      <w:r w:rsidRPr="00907B20">
        <w:t xml:space="preserve">This section provides a </w:t>
      </w:r>
      <w:r w:rsidRPr="00907B20">
        <w:rPr>
          <w:u w:val="single"/>
        </w:rPr>
        <w:t>detailed</w:t>
      </w:r>
      <w:r w:rsidRPr="00907B20">
        <w:t xml:space="preserve"> description of the JM </w:t>
      </w:r>
      <w:r>
        <w:t>de</w:t>
      </w:r>
      <w:r w:rsidRPr="00907B20">
        <w:t>coder’s usage</w:t>
      </w:r>
      <w:r>
        <w:t xml:space="preserve"> for MFC</w:t>
      </w:r>
      <w:r w:rsidRPr="00907B20">
        <w:t xml:space="preserve">. </w:t>
      </w:r>
      <w:r w:rsidRPr="001F431C">
        <w:rPr>
          <w:color w:val="FF0000"/>
        </w:rPr>
        <w:t xml:space="preserve">Note that MFC requires </w:t>
      </w:r>
      <w:r w:rsidRPr="001F431C">
        <w:rPr>
          <w:color w:val="FF0000"/>
          <w:lang w:val="en-GB"/>
        </w:rPr>
        <w:t>a reconstruction process to form the full resolution output image. To decode only both base layer and enhancement layer video, ExportViews in decoder_mfc.cfg is set to 0. To fully reconstruct left and right view, ExportViews in decoder_mfc.cfg is set to 1</w:t>
      </w:r>
      <w:r>
        <w:rPr>
          <w:lang w:val="en-GB"/>
        </w:rPr>
        <w:t>.</w:t>
      </w:r>
    </w:p>
    <w:p w:rsidR="00FF5427" w:rsidRPr="00907B20" w:rsidRDefault="00FF5427" w:rsidP="00D206C7">
      <w:pPr>
        <w:pStyle w:val="Heading2"/>
        <w:numPr>
          <w:ilvl w:val="1"/>
          <w:numId w:val="14"/>
        </w:numPr>
      </w:pPr>
      <w:bookmarkStart w:id="100" w:name="_Toc164438115"/>
      <w:bookmarkEnd w:id="100"/>
      <w:r w:rsidRPr="00907B20">
        <w:tab/>
      </w:r>
      <w:bookmarkStart w:id="101" w:name="_Toc262564471"/>
      <w:bookmarkStart w:id="102" w:name="_Toc359420666"/>
      <w:r w:rsidRPr="00907B20">
        <w:t>Decoder Syntax</w:t>
      </w:r>
      <w:bookmarkEnd w:id="101"/>
      <w:bookmarkEnd w:id="102"/>
    </w:p>
    <w:p w:rsidR="00FF5427" w:rsidRPr="00907B20" w:rsidRDefault="00873AD6" w:rsidP="00FF5427">
      <w:pPr>
        <w:pStyle w:val="CommandLine"/>
      </w:pPr>
      <w:r w:rsidRPr="00907B20">
        <w:t xml:space="preserve">ldecod </w:t>
      </w:r>
      <w:r w:rsidRPr="00907B20">
        <w:tab/>
      </w:r>
      <w:r w:rsidR="00907811">
        <w:t xml:space="preserve">[-s] </w:t>
      </w:r>
      <w:r w:rsidR="00907811" w:rsidRPr="00907B20">
        <w:t xml:space="preserve">[-h] </w:t>
      </w:r>
      <w:r w:rsidR="00907811">
        <w:t xml:space="preserve">[-d] </w:t>
      </w:r>
      <w:r w:rsidR="00907811" w:rsidRPr="00907B20">
        <w:t>[</w:t>
      </w:r>
      <w:r w:rsidR="00907811" w:rsidRPr="00A616C8">
        <w:rPr>
          <w:color w:val="FF0000"/>
        </w:rPr>
        <w:t>de</w:t>
      </w:r>
      <w:r w:rsidR="00295F26" w:rsidRPr="00A616C8">
        <w:rPr>
          <w:color w:val="FF0000"/>
        </w:rPr>
        <w:t>coder_</w:t>
      </w:r>
      <w:r w:rsidR="00433F8F">
        <w:rPr>
          <w:color w:val="FF0000"/>
        </w:rPr>
        <w:t>mfc</w:t>
      </w:r>
      <w:r w:rsidR="00907811" w:rsidRPr="00A616C8">
        <w:rPr>
          <w:color w:val="FF0000"/>
        </w:rPr>
        <w:t>.cfg</w:t>
      </w:r>
      <w:r w:rsidR="00907811" w:rsidRPr="00907B20">
        <w:t xml:space="preserve">] </w:t>
      </w:r>
      <w:r w:rsidR="00907811">
        <w:tab/>
      </w:r>
      <w:r w:rsidR="00907811">
        <w:br/>
      </w:r>
      <w:r w:rsidR="00907811">
        <w:tab/>
      </w:r>
      <w:r w:rsidR="00907811">
        <w:tab/>
      </w:r>
      <w:r w:rsidR="00907811">
        <w:tab/>
      </w:r>
      <w:r w:rsidR="00907811" w:rsidRPr="00E8521C">
        <w:t>{[-f curenc1.cfg]...[-f curencN.cfg]}</w:t>
      </w:r>
      <w:r w:rsidR="00907811">
        <w:tab/>
      </w:r>
      <w:r w:rsidR="00907811">
        <w:br/>
      </w:r>
      <w:r w:rsidR="00907811">
        <w:tab/>
      </w:r>
      <w:r w:rsidR="00907811">
        <w:tab/>
      </w:r>
      <w:r w:rsidR="00907811">
        <w:tab/>
        <w:t xml:space="preserve">[-i bitstream.264] </w:t>
      </w:r>
      <w:r w:rsidR="00907811" w:rsidRPr="00907B20">
        <w:t>[-o</w:t>
      </w:r>
      <w:r w:rsidR="00907811">
        <w:t xml:space="preserve"> </w:t>
      </w:r>
      <w:r w:rsidR="00907811" w:rsidRPr="00907B20">
        <w:t>output.yuv]</w:t>
      </w:r>
      <w:r w:rsidR="00907811">
        <w:t xml:space="preserve"> </w:t>
      </w:r>
      <w:r w:rsidR="00907811" w:rsidRPr="00907B20">
        <w:t xml:space="preserve">[-r reference.yuv] </w:t>
      </w:r>
      <w:r w:rsidR="00907811">
        <w:tab/>
      </w:r>
      <w:r w:rsidR="00907811">
        <w:br/>
      </w:r>
      <w:r w:rsidR="00907811">
        <w:tab/>
      </w:r>
      <w:r w:rsidR="00907811">
        <w:tab/>
      </w:r>
      <w:r w:rsidR="00907811">
        <w:tab/>
        <w:t>{[-p DecParam1=DecValue1]...[-p DecParamM=Dec</w:t>
      </w:r>
      <w:r w:rsidR="00907811" w:rsidRPr="00907B20">
        <w:t>ValueM]}</w:t>
      </w:r>
      <w:r w:rsidR="00907811">
        <w:tab/>
        <w:t xml:space="preserve">  </w:t>
      </w:r>
      <w:r w:rsidR="00907811">
        <w:br/>
      </w:r>
      <w:r w:rsidR="00907811">
        <w:tab/>
      </w:r>
      <w:r w:rsidR="00907811">
        <w:tab/>
      </w:r>
      <w:r w:rsidR="00907811">
        <w:tab/>
        <w:t>[-n] Nframes [-mpr] LValue</w:t>
      </w:r>
    </w:p>
    <w:p w:rsidR="00FF5427" w:rsidRPr="00907B20" w:rsidRDefault="00FF5427" w:rsidP="00FF5427"/>
    <w:p w:rsidR="00FF5427" w:rsidRPr="00907B20" w:rsidRDefault="00FF5427" w:rsidP="00FF5427">
      <w:r w:rsidRPr="00907B20">
        <w:t>Examples of usage:</w:t>
      </w:r>
    </w:p>
    <w:p w:rsidR="00873AD6" w:rsidRPr="00907B20" w:rsidRDefault="00FF5427" w:rsidP="00FF5427">
      <w:pPr>
        <w:pStyle w:val="CommandLine"/>
      </w:pPr>
      <w:r w:rsidRPr="00907B20">
        <w:t>ldecod.exe</w:t>
      </w:r>
    </w:p>
    <w:p w:rsidR="00873AD6" w:rsidRPr="00907B20" w:rsidRDefault="00873AD6" w:rsidP="00FF5427">
      <w:pPr>
        <w:pStyle w:val="CommandLine"/>
      </w:pPr>
      <w:r w:rsidRPr="00907B20">
        <w:t>ldecod.exe -h</w:t>
      </w:r>
      <w:r w:rsidR="00FF5427" w:rsidRPr="00907B20">
        <w:tab/>
      </w:r>
    </w:p>
    <w:p w:rsidR="00FF5427" w:rsidRPr="00CE7BB7" w:rsidRDefault="00873AD6" w:rsidP="00FF5427">
      <w:pPr>
        <w:pStyle w:val="CommandLine"/>
        <w:rPr>
          <w:color w:val="FF0000"/>
        </w:rPr>
      </w:pPr>
      <w:r w:rsidRPr="00CE7BB7">
        <w:rPr>
          <w:color w:val="FF0000"/>
        </w:rPr>
        <w:t xml:space="preserve">ldecod.exe </w:t>
      </w:r>
      <w:r w:rsidR="00907811" w:rsidRPr="00CE7BB7">
        <w:rPr>
          <w:color w:val="FF0000"/>
        </w:rPr>
        <w:t xml:space="preserve">–d </w:t>
      </w:r>
      <w:r w:rsidR="00A616C8" w:rsidRPr="00CE7BB7">
        <w:rPr>
          <w:color w:val="FF0000"/>
        </w:rPr>
        <w:t>decoder_</w:t>
      </w:r>
      <w:r w:rsidR="00FC5D71">
        <w:rPr>
          <w:color w:val="FF0000"/>
        </w:rPr>
        <w:t>mfc</w:t>
      </w:r>
      <w:r w:rsidR="00FF5427" w:rsidRPr="00CE7BB7">
        <w:rPr>
          <w:color w:val="FF0000"/>
        </w:rPr>
        <w:t>.cfg</w:t>
      </w:r>
    </w:p>
    <w:p w:rsidR="00873AD6" w:rsidRPr="00907B20" w:rsidRDefault="00873AD6" w:rsidP="00FF5427">
      <w:pPr>
        <w:pStyle w:val="CommandLine"/>
      </w:pPr>
      <w:r w:rsidRPr="00907B20">
        <w:t xml:space="preserve">ldecod.exe </w:t>
      </w:r>
      <w:r w:rsidR="00A57DC3">
        <w:t xml:space="preserve">–s </w:t>
      </w:r>
      <w:r w:rsidRPr="00907B20">
        <w:t>–i bitstream.264</w:t>
      </w:r>
    </w:p>
    <w:p w:rsidR="00873AD6" w:rsidRPr="00907B20" w:rsidRDefault="00873AD6" w:rsidP="00873AD6">
      <w:pPr>
        <w:pStyle w:val="CommandLine"/>
      </w:pPr>
      <w:r w:rsidRPr="00907B20">
        <w:t>ldecod.exe –i bitstream.264 –o output.yuv –r reference.yuv</w:t>
      </w:r>
    </w:p>
    <w:p w:rsidR="00873AD6" w:rsidRPr="00907B20" w:rsidRDefault="00873AD6" w:rsidP="00FF5427">
      <w:pPr>
        <w:pStyle w:val="CommandLine"/>
      </w:pPr>
      <w:r w:rsidRPr="00907B20">
        <w:t>ldecod.exe –i bitstream420.264 -uv</w:t>
      </w:r>
    </w:p>
    <w:p w:rsidR="002F2B16" w:rsidRPr="00EB7782" w:rsidRDefault="002F2B16" w:rsidP="00EB7782">
      <w:pPr>
        <w:pStyle w:val="Heading2"/>
        <w:numPr>
          <w:ilvl w:val="0"/>
          <w:numId w:val="0"/>
        </w:numPr>
        <w:ind w:left="72" w:hanging="72"/>
        <w:rPr>
          <w:ins w:id="103" w:author="Author"/>
          <w:b w:val="0"/>
          <w:sz w:val="22"/>
        </w:rPr>
      </w:pPr>
      <w:bookmarkStart w:id="104" w:name="_Toc359420667"/>
      <w:ins w:id="105" w:author="Author">
        <w:r>
          <w:rPr>
            <w:b w:val="0"/>
            <w:sz w:val="22"/>
          </w:rPr>
          <w:t>Example usage of MFC case:</w:t>
        </w:r>
        <w:bookmarkEnd w:id="104"/>
        <w:r>
          <w:rPr>
            <w:b w:val="0"/>
            <w:sz w:val="22"/>
          </w:rPr>
          <w:t xml:space="preserve"> </w:t>
        </w:r>
      </w:ins>
    </w:p>
    <w:p w:rsidR="002F2B16" w:rsidRPr="00EB7782" w:rsidRDefault="002F2B16" w:rsidP="00EB7782">
      <w:pPr>
        <w:pStyle w:val="Heading2"/>
        <w:numPr>
          <w:ilvl w:val="0"/>
          <w:numId w:val="0"/>
        </w:numPr>
        <w:ind w:left="72" w:hanging="72"/>
        <w:rPr>
          <w:ins w:id="106" w:author="Author"/>
          <w:b w:val="0"/>
          <w:sz w:val="22"/>
        </w:rPr>
      </w:pPr>
      <w:bookmarkStart w:id="107" w:name="_Toc359420668"/>
      <w:ins w:id="108" w:author="Author">
        <w:r w:rsidRPr="00EB7782">
          <w:rPr>
            <w:b w:val="0"/>
            <w:sz w:val="22"/>
          </w:rPr>
          <w:t>If only decode the base layer and enhancement layer bitstream: ldecod.exe -d decoder.cfg -p ExportViews=0</w:t>
        </w:r>
        <w:bookmarkEnd w:id="107"/>
      </w:ins>
    </w:p>
    <w:p w:rsidR="002F2B16" w:rsidRPr="00EB7782" w:rsidRDefault="002F2B16" w:rsidP="00EB7782">
      <w:pPr>
        <w:pStyle w:val="Heading2"/>
        <w:numPr>
          <w:ilvl w:val="0"/>
          <w:numId w:val="0"/>
        </w:numPr>
        <w:ind w:left="72" w:hanging="72"/>
        <w:rPr>
          <w:ins w:id="109" w:author="Author"/>
          <w:b w:val="0"/>
          <w:sz w:val="22"/>
        </w:rPr>
      </w:pPr>
      <w:bookmarkStart w:id="110" w:name="_Toc359420669"/>
      <w:ins w:id="111" w:author="Author">
        <w:r w:rsidRPr="00EB7782">
          <w:rPr>
            <w:b w:val="0"/>
            <w:sz w:val="22"/>
          </w:rPr>
          <w:t>If fully reconstruct left and right view: ldecod.exe -d decoder.cfg -p ExportViews=1</w:t>
        </w:r>
        <w:bookmarkEnd w:id="110"/>
      </w:ins>
    </w:p>
    <w:p w:rsidR="00BB0F1F" w:rsidRPr="00907B20" w:rsidRDefault="00BB0F1F" w:rsidP="00A930C0">
      <w:pPr>
        <w:pStyle w:val="Heading2"/>
      </w:pPr>
      <w:r w:rsidRPr="00907B20">
        <w:tab/>
      </w:r>
      <w:bookmarkStart w:id="112" w:name="_Toc262564472"/>
      <w:bookmarkStart w:id="113" w:name="_Toc359420670"/>
      <w:r w:rsidRPr="00907B20">
        <w:t xml:space="preserve">Decoder </w:t>
      </w:r>
      <w:r w:rsidR="00873AD6" w:rsidRPr="00907B20">
        <w:t xml:space="preserve">Configuration </w:t>
      </w:r>
      <w:r w:rsidRPr="00907B20">
        <w:t>File Format</w:t>
      </w:r>
      <w:bookmarkEnd w:id="112"/>
      <w:bookmarkEnd w:id="113"/>
    </w:p>
    <w:p w:rsidR="00EF03B1" w:rsidRDefault="007D08F0" w:rsidP="00907811">
      <w:pPr>
        <w:keepNext/>
      </w:pPr>
      <w:r>
        <w:t>In this ma</w:t>
      </w:r>
      <w:r w:rsidR="006E7E78" w:rsidRPr="006E7E78">
        <w:t xml:space="preserve">nual, only additional parameters </w:t>
      </w:r>
      <w:r w:rsidR="00D268B4">
        <w:t xml:space="preserve">for </w:t>
      </w:r>
      <w:r w:rsidR="00173009">
        <w:t>MFC</w:t>
      </w:r>
      <w:r w:rsidR="00D268B4">
        <w:t xml:space="preserve"> </w:t>
      </w:r>
      <w:r w:rsidR="006E7E78" w:rsidRPr="006E7E78">
        <w:t>are listed. For other parameters, r</w:t>
      </w:r>
      <w:r>
        <w:t>efer to JM reference software ma</w:t>
      </w:r>
      <w:r w:rsidR="006E7E78">
        <w:t>nu</w:t>
      </w:r>
      <w:r>
        <w:t>al</w:t>
      </w:r>
      <w:r w:rsidR="006E7E78">
        <w:t>.</w:t>
      </w:r>
    </w:p>
    <w:p w:rsidR="00907811" w:rsidRPr="00907B20" w:rsidRDefault="00511D2B" w:rsidP="00511D2B">
      <w:pPr>
        <w:pStyle w:val="Heading3"/>
      </w:pPr>
      <w:bookmarkStart w:id="114" w:name="_Toc359420671"/>
      <w:r w:rsidRPr="00511D2B">
        <w:rPr>
          <w:rFonts w:cs="Times New Roman"/>
          <w:szCs w:val="20"/>
        </w:rPr>
        <w:t>ExportViews</w:t>
      </w:r>
      <w:bookmarkEnd w:id="114"/>
    </w:p>
    <w:p w:rsidR="00900DB5" w:rsidRPr="00907B20" w:rsidRDefault="00900DB5" w:rsidP="00900DB5">
      <w:r w:rsidRPr="00907B20">
        <w:rPr>
          <w:i/>
          <w:iCs/>
        </w:rPr>
        <w:t>Class</w:t>
      </w:r>
      <w:r w:rsidRPr="00907B20">
        <w:t xml:space="preserve">: </w:t>
      </w:r>
      <w:r>
        <w:t>Numeric (Integer)</w:t>
      </w:r>
    </w:p>
    <w:p w:rsidR="00900DB5" w:rsidRDefault="00900DB5" w:rsidP="00900DB5">
      <w:r w:rsidRPr="00907B20">
        <w:rPr>
          <w:i/>
          <w:iCs/>
        </w:rPr>
        <w:t>Description</w:t>
      </w:r>
      <w:r w:rsidRPr="00907B20">
        <w:t xml:space="preserve">: </w:t>
      </w:r>
      <w:r>
        <w:t>If left and right views are reconstructed.</w:t>
      </w:r>
      <w:r w:rsidR="00AF3233">
        <w:t xml:space="preserve"> </w:t>
      </w:r>
      <w:r w:rsidR="00C97CDD">
        <w:t>Default value</w:t>
      </w:r>
      <w:r w:rsidR="00AF3233">
        <w:t xml:space="preserve"> is set to </w:t>
      </w:r>
      <w:r w:rsidR="005C33E0">
        <w:t>0</w:t>
      </w:r>
      <w:r w:rsidR="00AF3233">
        <w:t>.</w:t>
      </w:r>
    </w:p>
    <w:p w:rsidR="00C97CDD" w:rsidRPr="00907B20" w:rsidRDefault="00C97CDD" w:rsidP="00C97CDD">
      <w:pPr>
        <w:pStyle w:val="Heading3"/>
      </w:pPr>
      <w:bookmarkStart w:id="115" w:name="_Toc359420672"/>
      <w:r>
        <w:rPr>
          <w:rFonts w:cs="Times New Roman"/>
          <w:szCs w:val="20"/>
        </w:rPr>
        <w:t>DeMuxMode</w:t>
      </w:r>
      <w:bookmarkEnd w:id="115"/>
    </w:p>
    <w:p w:rsidR="00C97CDD" w:rsidRPr="00907B20" w:rsidRDefault="00C97CDD" w:rsidP="00C97CDD">
      <w:r w:rsidRPr="00907B20">
        <w:rPr>
          <w:i/>
          <w:iCs/>
        </w:rPr>
        <w:t>Class</w:t>
      </w:r>
      <w:r w:rsidRPr="00907B20">
        <w:t xml:space="preserve">: </w:t>
      </w:r>
      <w:r>
        <w:t>Numeric (Integer)</w:t>
      </w:r>
    </w:p>
    <w:p w:rsidR="00C97CDD" w:rsidRPr="00907B20" w:rsidRDefault="00C97CDD" w:rsidP="00C97CDD">
      <w:r w:rsidRPr="00907B20">
        <w:rPr>
          <w:i/>
          <w:iCs/>
        </w:rPr>
        <w:t>Description</w:t>
      </w:r>
      <w:r w:rsidRPr="00907B20">
        <w:t xml:space="preserve">: </w:t>
      </w:r>
      <w:r>
        <w:t xml:space="preserve">specifies the full size reconstruction is from FC base layer or </w:t>
      </w:r>
      <w:r w:rsidR="00173009">
        <w:t>MFC</w:t>
      </w:r>
      <w:r>
        <w:t>. Def</w:t>
      </w:r>
      <w:r w:rsidR="00DA5811">
        <w:t>aul</w:t>
      </w:r>
      <w:r>
        <w:t>t value is set to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334"/>
        <w:gridCol w:w="7666"/>
      </w:tblGrid>
      <w:tr w:rsidR="00907811" w:rsidRPr="00907B20" w:rsidTr="00FB620E">
        <w:trPr>
          <w:jc w:val="center"/>
        </w:trPr>
        <w:tc>
          <w:tcPr>
            <w:tcW w:w="9000" w:type="dxa"/>
            <w:gridSpan w:val="2"/>
            <w:vAlign w:val="center"/>
          </w:tcPr>
          <w:p w:rsidR="00907811" w:rsidRPr="00A620CE" w:rsidRDefault="00907811" w:rsidP="00FB620E">
            <w:pPr>
              <w:rPr>
                <w:b/>
                <w:bCs/>
                <w:i/>
                <w:iCs/>
              </w:rPr>
            </w:pPr>
            <w:r w:rsidRPr="00A620CE">
              <w:rPr>
                <w:b/>
                <w:bCs/>
                <w:i/>
                <w:iCs/>
              </w:rPr>
              <w:t>Options:</w:t>
            </w:r>
          </w:p>
        </w:tc>
      </w:tr>
      <w:tr w:rsidR="00907811" w:rsidRPr="00907B20" w:rsidTr="00FB620E">
        <w:trPr>
          <w:jc w:val="center"/>
        </w:trPr>
        <w:tc>
          <w:tcPr>
            <w:tcW w:w="1334" w:type="dxa"/>
            <w:vAlign w:val="center"/>
          </w:tcPr>
          <w:p w:rsidR="00907811" w:rsidRPr="00A620CE" w:rsidRDefault="00907811" w:rsidP="00FB620E">
            <w:pPr>
              <w:rPr>
                <w:i/>
                <w:iCs/>
              </w:rPr>
            </w:pPr>
            <w:r>
              <w:rPr>
                <w:i/>
                <w:iCs/>
              </w:rPr>
              <w:t>0</w:t>
            </w:r>
          </w:p>
        </w:tc>
        <w:tc>
          <w:tcPr>
            <w:tcW w:w="7666" w:type="dxa"/>
            <w:vAlign w:val="center"/>
          </w:tcPr>
          <w:p w:rsidR="00907811" w:rsidRPr="00907B20" w:rsidRDefault="00660BCA" w:rsidP="00FB620E">
            <w:r>
              <w:t>FC base layer</w:t>
            </w:r>
          </w:p>
        </w:tc>
      </w:tr>
      <w:tr w:rsidR="00907811" w:rsidRPr="00907B20" w:rsidTr="00FB620E">
        <w:trPr>
          <w:jc w:val="center"/>
        </w:trPr>
        <w:tc>
          <w:tcPr>
            <w:tcW w:w="1334" w:type="dxa"/>
            <w:vAlign w:val="center"/>
          </w:tcPr>
          <w:p w:rsidR="00907811" w:rsidRPr="00A620CE" w:rsidRDefault="00907811" w:rsidP="00FB620E">
            <w:pPr>
              <w:rPr>
                <w:i/>
                <w:iCs/>
              </w:rPr>
            </w:pPr>
            <w:r>
              <w:rPr>
                <w:i/>
                <w:iCs/>
              </w:rPr>
              <w:t>1</w:t>
            </w:r>
          </w:p>
        </w:tc>
        <w:tc>
          <w:tcPr>
            <w:tcW w:w="7666" w:type="dxa"/>
            <w:vAlign w:val="center"/>
          </w:tcPr>
          <w:p w:rsidR="00907811" w:rsidRPr="00907B20" w:rsidRDefault="00173009" w:rsidP="00FB620E">
            <w:r>
              <w:t>MFC</w:t>
            </w:r>
          </w:p>
        </w:tc>
      </w:tr>
    </w:tbl>
    <w:p w:rsidR="00907811" w:rsidRDefault="00907811" w:rsidP="00907811">
      <w:pPr>
        <w:overflowPunct/>
        <w:jc w:val="left"/>
        <w:textAlignment w:val="auto"/>
        <w:rPr>
          <w:rFonts w:ascii="Courier New" w:eastAsia="MS Mincho" w:hAnsi="Courier New" w:cs="Courier New"/>
          <w:sz w:val="20"/>
          <w:szCs w:val="20"/>
          <w:lang w:eastAsia="ja-JP"/>
        </w:rPr>
      </w:pPr>
    </w:p>
    <w:p w:rsidR="00FF5427" w:rsidRPr="00907B20" w:rsidRDefault="00FF5427" w:rsidP="00FF5427">
      <w:pPr>
        <w:pStyle w:val="Heading2"/>
      </w:pPr>
      <w:bookmarkStart w:id="116" w:name="_Toc101237702"/>
      <w:bookmarkEnd w:id="116"/>
      <w:r w:rsidRPr="00907B20">
        <w:lastRenderedPageBreak/>
        <w:tab/>
      </w:r>
      <w:bookmarkStart w:id="117" w:name="_Toc262564488"/>
      <w:bookmarkStart w:id="118" w:name="_Toc359420673"/>
      <w:r w:rsidRPr="00907B20">
        <w:t>Decoder Output</w:t>
      </w:r>
      <w:bookmarkEnd w:id="117"/>
      <w:bookmarkEnd w:id="118"/>
    </w:p>
    <w:p w:rsidR="00FF5427" w:rsidRPr="00907B20" w:rsidRDefault="00FF5427" w:rsidP="00FF5427">
      <w:r w:rsidRPr="00907B20">
        <w:t>When running the decoder, the decoder will display on screen rate/distortion statistics for every frame coded. Cumulative results will also be presented. The output information generated may look as follows:</w:t>
      </w:r>
    </w:p>
    <w:p w:rsidR="00FF5427" w:rsidRPr="00907B20" w:rsidRDefault="00FF5427" w:rsidP="00FF5427"/>
    <w:p w:rsidR="00311492" w:rsidRDefault="00311492" w:rsidP="00311492">
      <w:pPr>
        <w:pStyle w:val="Reports"/>
      </w:pPr>
      <w:r>
        <w:t>Setting Default Parameters...</w:t>
      </w:r>
    </w:p>
    <w:p w:rsidR="00311492" w:rsidRDefault="00311492" w:rsidP="00311492">
      <w:pPr>
        <w:pStyle w:val="Reports"/>
      </w:pPr>
      <w:r>
        <w:t>Parsing Configfile decoder_</w:t>
      </w:r>
      <w:r w:rsidR="00E7353A">
        <w:t>mfc</w:t>
      </w:r>
      <w:r>
        <w:t>.cfg</w:t>
      </w:r>
    </w:p>
    <w:p w:rsidR="00311492" w:rsidRDefault="00311492" w:rsidP="00311492">
      <w:pPr>
        <w:pStyle w:val="Reports"/>
      </w:pPr>
      <w:r>
        <w:t>..................</w:t>
      </w:r>
    </w:p>
    <w:p w:rsidR="00311492" w:rsidRDefault="00311492" w:rsidP="00311492">
      <w:pPr>
        <w:pStyle w:val="Reports"/>
      </w:pPr>
    </w:p>
    <w:p w:rsidR="00311492" w:rsidRDefault="00311492" w:rsidP="00311492">
      <w:pPr>
        <w:pStyle w:val="Reports"/>
      </w:pPr>
      <w:r>
        <w:t>----------------------------- JM 18.2 (FRExt) -----------------------------</w:t>
      </w:r>
    </w:p>
    <w:p w:rsidR="00311492" w:rsidRDefault="00311492" w:rsidP="00311492">
      <w:pPr>
        <w:pStyle w:val="Reports"/>
      </w:pPr>
      <w:r>
        <w:t>--------------------------------------------------------------------------</w:t>
      </w:r>
    </w:p>
    <w:p w:rsidR="00311492" w:rsidRDefault="00311492" w:rsidP="00311492">
      <w:pPr>
        <w:pStyle w:val="Reports"/>
      </w:pPr>
      <w:r>
        <w:t xml:space="preserve"> Input H.264 bitstream                  : test.264</w:t>
      </w:r>
    </w:p>
    <w:p w:rsidR="00311492" w:rsidRDefault="00311492" w:rsidP="00311492">
      <w:pPr>
        <w:pStyle w:val="Reports"/>
      </w:pPr>
      <w:r>
        <w:t xml:space="preserve"> Output decoded YUV                     : test_dec.yuv</w:t>
      </w:r>
    </w:p>
    <w:p w:rsidR="00311492" w:rsidRDefault="00311492" w:rsidP="00311492">
      <w:pPr>
        <w:pStyle w:val="Reports"/>
      </w:pPr>
      <w:r>
        <w:t xml:space="preserve"> Input reference file                   : test_rec.yuv</w:t>
      </w:r>
    </w:p>
    <w:p w:rsidR="00311492" w:rsidRDefault="00311492" w:rsidP="00311492">
      <w:pPr>
        <w:pStyle w:val="Reports"/>
      </w:pPr>
      <w:r>
        <w:t>--------------------------------------------------------------------------</w:t>
      </w:r>
    </w:p>
    <w:p w:rsidR="00311492" w:rsidRDefault="00311492" w:rsidP="00311492">
      <w:pPr>
        <w:pStyle w:val="Reports"/>
      </w:pPr>
      <w:r>
        <w:t>Image Format : 1920x1080 (1920x1088)</w:t>
      </w:r>
    </w:p>
    <w:p w:rsidR="00311492" w:rsidRDefault="00311492" w:rsidP="00311492">
      <w:pPr>
        <w:pStyle w:val="Reports"/>
      </w:pPr>
      <w:r>
        <w:t>Color Format : 4:2:0 (8:8:8)</w:t>
      </w:r>
    </w:p>
    <w:p w:rsidR="00311492" w:rsidRDefault="00311492" w:rsidP="00311492">
      <w:pPr>
        <w:pStyle w:val="Reports"/>
      </w:pPr>
      <w:r>
        <w:t>--------------------------------------------------------------------------</w:t>
      </w:r>
    </w:p>
    <w:p w:rsidR="00311492" w:rsidRDefault="00311492" w:rsidP="00311492">
      <w:pPr>
        <w:pStyle w:val="Reports"/>
      </w:pPr>
      <w:r>
        <w:t>POC must = frame# or field# for SNRs to be correct</w:t>
      </w:r>
    </w:p>
    <w:p w:rsidR="00311492" w:rsidRDefault="00311492" w:rsidP="00311492">
      <w:pPr>
        <w:pStyle w:val="Reports"/>
      </w:pPr>
      <w:r>
        <w:t>--------------------------------------------------------------------------</w:t>
      </w:r>
    </w:p>
    <w:p w:rsidR="00311492" w:rsidRDefault="00311492" w:rsidP="00311492">
      <w:pPr>
        <w:pStyle w:val="Reports"/>
      </w:pPr>
      <w:r>
        <w:t xml:space="preserve">  Frame          POC  Pic#   QP    SnrY     SnrU     SnrV   Y:U:V Time(ms)</w:t>
      </w:r>
    </w:p>
    <w:p w:rsidR="00311492" w:rsidRDefault="00311492" w:rsidP="00311492">
      <w:pPr>
        <w:pStyle w:val="Reports"/>
      </w:pPr>
      <w:r>
        <w:t>--------------------------------------------------------------------------</w:t>
      </w:r>
    </w:p>
    <w:p w:rsidR="00311492" w:rsidRDefault="00311492" w:rsidP="00311492">
      <w:pPr>
        <w:pStyle w:val="Reports"/>
      </w:pPr>
      <w:r>
        <w:t>00000(IDR)        0     0    19   0.0000   0.0000   0.0000  4:2:0     183 &lt;    0</w:t>
      </w:r>
    </w:p>
    <w:p w:rsidR="00311492" w:rsidRDefault="00311492" w:rsidP="00311492">
      <w:pPr>
        <w:pStyle w:val="Reports"/>
      </w:pPr>
      <w:r>
        <w:t>|    0|    0&gt;</w:t>
      </w:r>
    </w:p>
    <w:p w:rsidR="00311492" w:rsidRDefault="00311492" w:rsidP="00311492">
      <w:pPr>
        <w:pStyle w:val="Reports"/>
      </w:pPr>
      <w:r>
        <w:t>00000( B )        0     0    20  11.6937  12.4134  10.8728  4:2:0     103 &lt; 8129</w:t>
      </w:r>
    </w:p>
    <w:p w:rsidR="00311492" w:rsidRDefault="00311492" w:rsidP="00311492">
      <w:pPr>
        <w:pStyle w:val="Reports"/>
      </w:pPr>
      <w:r>
        <w:t>|    0|    0&gt;</w:t>
      </w:r>
    </w:p>
    <w:p w:rsidR="00311492" w:rsidRDefault="00311492" w:rsidP="00311492">
      <w:pPr>
        <w:pStyle w:val="Reports"/>
      </w:pPr>
      <w:r>
        <w:t>00001( B )        2     1    19   0.0000   0.0000   0.0000  4:2:0     116 &lt;    0</w:t>
      </w:r>
    </w:p>
    <w:p w:rsidR="00311492" w:rsidRDefault="00311492" w:rsidP="00311492">
      <w:pPr>
        <w:pStyle w:val="Reports"/>
      </w:pPr>
      <w:r>
        <w:t>|    0|    0&gt;</w:t>
      </w:r>
    </w:p>
    <w:p w:rsidR="00311492" w:rsidRDefault="00311492" w:rsidP="00311492">
      <w:pPr>
        <w:pStyle w:val="Reports"/>
      </w:pPr>
      <w:r>
        <w:t>00001( B )        2     1    20  11.6862  12.4200  10.8761  4:2:0      85 &lt; 5982</w:t>
      </w:r>
    </w:p>
    <w:p w:rsidR="00311492" w:rsidRDefault="00311492" w:rsidP="00311492">
      <w:pPr>
        <w:pStyle w:val="Reports"/>
      </w:pPr>
      <w:r>
        <w:t>|    0|    0&gt;</w:t>
      </w:r>
    </w:p>
    <w:p w:rsidR="00311492" w:rsidRDefault="00311492" w:rsidP="00311492">
      <w:pPr>
        <w:pStyle w:val="Reports"/>
      </w:pPr>
      <w:r>
        <w:t>-------------------- Average SNR all frames ------------------------------</w:t>
      </w:r>
    </w:p>
    <w:p w:rsidR="00311492" w:rsidRDefault="00311492" w:rsidP="00311492">
      <w:pPr>
        <w:pStyle w:val="Reports"/>
      </w:pPr>
      <w:r>
        <w:t xml:space="preserve"> SNR Y(dB)           :  8.41</w:t>
      </w:r>
    </w:p>
    <w:p w:rsidR="00311492" w:rsidRDefault="00311492" w:rsidP="00311492">
      <w:pPr>
        <w:pStyle w:val="Reports"/>
      </w:pPr>
      <w:r>
        <w:t xml:space="preserve"> SNR U(dB)           :  8.92</w:t>
      </w:r>
    </w:p>
    <w:p w:rsidR="00311492" w:rsidRDefault="00311492" w:rsidP="00311492">
      <w:pPr>
        <w:pStyle w:val="Reports"/>
      </w:pPr>
      <w:r>
        <w:t xml:space="preserve"> SNR V(dB)           :  7.82</w:t>
      </w:r>
    </w:p>
    <w:p w:rsidR="00311492" w:rsidRDefault="00311492" w:rsidP="00311492">
      <w:pPr>
        <w:pStyle w:val="Reports"/>
      </w:pPr>
      <w:r>
        <w:t xml:space="preserve"> Total decoding time : 0.488 sec (8.197 fps)[4 frm/488 ms]</w:t>
      </w:r>
    </w:p>
    <w:p w:rsidR="00311492" w:rsidRDefault="00311492" w:rsidP="00311492">
      <w:pPr>
        <w:pStyle w:val="Reports"/>
      </w:pPr>
      <w:r>
        <w:t>--------------------------------------------------------------------------</w:t>
      </w:r>
    </w:p>
    <w:p w:rsidR="00311492" w:rsidRDefault="00311492" w:rsidP="00311492">
      <w:pPr>
        <w:pStyle w:val="Reports"/>
      </w:pPr>
    </w:p>
    <w:p w:rsidR="00311492" w:rsidRPr="00336D84" w:rsidRDefault="00311492" w:rsidP="00311492">
      <w:pPr>
        <w:pStyle w:val="Reports"/>
        <w:rPr>
          <w:color w:val="FF0000"/>
        </w:rPr>
      </w:pPr>
    </w:p>
    <w:p w:rsidR="00311492" w:rsidRPr="00336D84" w:rsidRDefault="00311492" w:rsidP="00311492">
      <w:pPr>
        <w:pStyle w:val="Reports"/>
        <w:rPr>
          <w:color w:val="FF0000"/>
        </w:rPr>
      </w:pPr>
      <w:r w:rsidRPr="00336D84">
        <w:rPr>
          <w:color w:val="FF0000"/>
        </w:rPr>
        <w:t>|-----------|-----------|</w:t>
      </w:r>
      <w:r w:rsidR="004F5460">
        <w:rPr>
          <w:color w:val="FF0000"/>
        </w:rPr>
        <w:t>MFC 3D</w:t>
      </w:r>
      <w:r w:rsidRPr="00336D84">
        <w:rPr>
          <w:color w:val="FF0000"/>
        </w:rPr>
        <w:t xml:space="preserve"> Decoder PROFLING-------|----------|</w:t>
      </w:r>
    </w:p>
    <w:p w:rsidR="00311492" w:rsidRPr="00336D84" w:rsidRDefault="00311492" w:rsidP="00311492">
      <w:pPr>
        <w:pStyle w:val="Reports"/>
        <w:rPr>
          <w:color w:val="FF0000"/>
        </w:rPr>
      </w:pPr>
      <w:r w:rsidRPr="00336D84">
        <w:rPr>
          <w:color w:val="FF0000"/>
        </w:rPr>
        <w:t>|     -     | ldecode   | ldecode | RPU      |OM-Recon  | FC-Recon |</w:t>
      </w:r>
    </w:p>
    <w:p w:rsidR="00311492" w:rsidRPr="00336D84" w:rsidRDefault="00311492" w:rsidP="00311492">
      <w:pPr>
        <w:pStyle w:val="Reports"/>
        <w:rPr>
          <w:color w:val="FF0000"/>
        </w:rPr>
      </w:pPr>
      <w:r w:rsidRPr="00336D84">
        <w:rPr>
          <w:color w:val="FF0000"/>
        </w:rPr>
        <w:t>|     -     |(totaltime)|(jm only)|   -      |     -    |     -    |</w:t>
      </w:r>
    </w:p>
    <w:p w:rsidR="00311492" w:rsidRPr="00336D84" w:rsidRDefault="00311492" w:rsidP="00311492">
      <w:pPr>
        <w:pStyle w:val="Reports"/>
        <w:rPr>
          <w:color w:val="FF0000"/>
        </w:rPr>
      </w:pPr>
      <w:r w:rsidRPr="00336D84">
        <w:rPr>
          <w:color w:val="FF0000"/>
        </w:rPr>
        <w:t>|  t(s)     |  0.488    |  0.453  |  0.035   |   0.000  |  0.000   |</w:t>
      </w:r>
    </w:p>
    <w:p w:rsidR="00311492" w:rsidRPr="00336D84" w:rsidRDefault="00311492" w:rsidP="00311492">
      <w:pPr>
        <w:pStyle w:val="Reports"/>
        <w:rPr>
          <w:color w:val="FF0000"/>
        </w:rPr>
      </w:pPr>
      <w:r w:rsidRPr="00336D84">
        <w:rPr>
          <w:color w:val="FF0000"/>
        </w:rPr>
        <w:t>|   fps     |  8.197    |  8.830  |  0.000   |   0.000  |  0.000   |</w:t>
      </w:r>
    </w:p>
    <w:p w:rsidR="00311492" w:rsidRPr="00336D84" w:rsidRDefault="00311492" w:rsidP="00311492">
      <w:pPr>
        <w:pStyle w:val="Reports"/>
        <w:rPr>
          <w:color w:val="FF0000"/>
        </w:rPr>
      </w:pPr>
      <w:r w:rsidRPr="00336D84">
        <w:rPr>
          <w:color w:val="FF0000"/>
        </w:rPr>
        <w:t>|  ms/f     | 122.000    | 113.250  |  0.000   |   0.000  |  0.000   |</w:t>
      </w:r>
    </w:p>
    <w:p w:rsidR="00311492" w:rsidRPr="00336D84" w:rsidRDefault="00311492" w:rsidP="00311492">
      <w:pPr>
        <w:pStyle w:val="Reports"/>
        <w:rPr>
          <w:color w:val="FF0000"/>
        </w:rPr>
      </w:pPr>
      <w:r w:rsidRPr="00336D84">
        <w:rPr>
          <w:color w:val="FF0000"/>
        </w:rPr>
        <w:t>|  %inc     |  0.000    |  0.000  |  7.726   |   0.000  |  0.000   |</w:t>
      </w:r>
    </w:p>
    <w:p w:rsidR="00311492" w:rsidRPr="00336D84" w:rsidRDefault="00311492" w:rsidP="00311492">
      <w:pPr>
        <w:pStyle w:val="Reports"/>
        <w:rPr>
          <w:color w:val="FF0000"/>
        </w:rPr>
      </w:pPr>
      <w:r w:rsidRPr="00336D84">
        <w:rPr>
          <w:color w:val="FF0000"/>
        </w:rPr>
        <w:t>|-----------|-----------|---------|----------|----------|----------|</w:t>
      </w:r>
    </w:p>
    <w:p w:rsidR="00311492" w:rsidRPr="00336D84" w:rsidRDefault="00311492" w:rsidP="00311492">
      <w:pPr>
        <w:pStyle w:val="Reports"/>
        <w:rPr>
          <w:color w:val="FF0000"/>
        </w:rPr>
      </w:pPr>
    </w:p>
    <w:p w:rsidR="00311492" w:rsidRPr="00336D84" w:rsidRDefault="00311492" w:rsidP="00311492">
      <w:pPr>
        <w:pStyle w:val="Reports"/>
        <w:rPr>
          <w:color w:val="FF0000"/>
        </w:rPr>
      </w:pPr>
    </w:p>
    <w:p w:rsidR="00311492" w:rsidRPr="00336D84" w:rsidRDefault="00311492" w:rsidP="00311492">
      <w:pPr>
        <w:pStyle w:val="Reports"/>
        <w:rPr>
          <w:color w:val="FF0000"/>
        </w:rPr>
      </w:pPr>
      <w:r w:rsidRPr="00336D84">
        <w:rPr>
          <w:color w:val="FF0000"/>
        </w:rPr>
        <w:t>BaseView Format: 1920x1088x1, x1</w:t>
      </w:r>
    </w:p>
    <w:p w:rsidR="00311492" w:rsidRPr="00336D84" w:rsidRDefault="00311492" w:rsidP="00311492">
      <w:pPr>
        <w:pStyle w:val="Reports"/>
        <w:rPr>
          <w:color w:val="FF0000"/>
        </w:rPr>
      </w:pPr>
      <w:r w:rsidRPr="00336D84">
        <w:rPr>
          <w:color w:val="FF0000"/>
        </w:rPr>
        <w:t>DependentView Format: 1920x1088x1</w:t>
      </w:r>
    </w:p>
    <w:p w:rsidR="00311492" w:rsidRPr="00336D84" w:rsidRDefault="00311492" w:rsidP="00311492">
      <w:pPr>
        <w:pStyle w:val="Reports"/>
        <w:rPr>
          <w:color w:val="FF0000"/>
        </w:rPr>
      </w:pPr>
      <w:r w:rsidRPr="00336D84">
        <w:rPr>
          <w:color w:val="FF0000"/>
        </w:rPr>
        <w:t>---InterLayer Statistics---</w:t>
      </w:r>
    </w:p>
    <w:p w:rsidR="00311492" w:rsidRPr="00336D84" w:rsidRDefault="00311492" w:rsidP="00311492">
      <w:pPr>
        <w:pStyle w:val="Reports"/>
        <w:rPr>
          <w:color w:val="FF0000"/>
        </w:rPr>
      </w:pPr>
      <w:r w:rsidRPr="00336D84">
        <w:rPr>
          <w:color w:val="FF0000"/>
        </w:rPr>
        <w:t>Layer(1), B_SLICE(2): 86.464%|0.000%|0.000%</w:t>
      </w:r>
    </w:p>
    <w:p w:rsidR="00311492" w:rsidRPr="00336D84" w:rsidRDefault="00311492" w:rsidP="00311492">
      <w:pPr>
        <w:pStyle w:val="Reports"/>
        <w:rPr>
          <w:color w:val="FF0000"/>
        </w:rPr>
      </w:pPr>
      <w:r w:rsidRPr="00336D84">
        <w:rPr>
          <w:color w:val="FF0000"/>
        </w:rPr>
        <w:t>Layer(1), TotalFrames(2), Average: 86.464%|0.000%|0.000%, Overall:86.464%</w:t>
      </w:r>
    </w:p>
    <w:p w:rsidR="00311492" w:rsidRPr="00336D84" w:rsidRDefault="00311492" w:rsidP="00311492">
      <w:pPr>
        <w:pStyle w:val="Reports"/>
        <w:rPr>
          <w:color w:val="FF0000"/>
        </w:rPr>
      </w:pPr>
      <w:r w:rsidRPr="00336D84">
        <w:rPr>
          <w:color w:val="FF0000"/>
        </w:rPr>
        <w:t>---End InterLayer Statistics---</w:t>
      </w:r>
    </w:p>
    <w:p w:rsidR="00311492" w:rsidRDefault="00311492" w:rsidP="00311492">
      <w:pPr>
        <w:pStyle w:val="Reports"/>
      </w:pPr>
      <w:r>
        <w:t xml:space="preserve"> Exit JM 18 (FRExt) decoder, ver 18.2</w:t>
      </w:r>
    </w:p>
    <w:p w:rsidR="00311492" w:rsidRDefault="00311492" w:rsidP="00311492">
      <w:pPr>
        <w:pStyle w:val="Reports"/>
      </w:pPr>
      <w:r>
        <w:t xml:space="preserve"> Output status file                     : log.dec</w:t>
      </w:r>
    </w:p>
    <w:p w:rsidR="00311492" w:rsidRDefault="00311492" w:rsidP="00311492">
      <w:pPr>
        <w:pStyle w:val="Reports"/>
      </w:pPr>
    </w:p>
    <w:p w:rsidR="00311492" w:rsidRDefault="00311492" w:rsidP="00311492">
      <w:pPr>
        <w:pStyle w:val="Reports"/>
      </w:pPr>
    </w:p>
    <w:p w:rsidR="00311492" w:rsidRDefault="00311492" w:rsidP="00311492">
      <w:pPr>
        <w:pStyle w:val="Reports"/>
      </w:pPr>
    </w:p>
    <w:p w:rsidR="00FF5427" w:rsidRPr="001F2E41" w:rsidRDefault="00311492" w:rsidP="00311492">
      <w:pPr>
        <w:pStyle w:val="Reports"/>
        <w:rPr>
          <w:lang w:val="de-DE"/>
        </w:rPr>
      </w:pPr>
      <w:r>
        <w:t>4 frames are decoded.</w:t>
      </w:r>
    </w:p>
    <w:p w:rsidR="005C79D5" w:rsidRPr="00907B20" w:rsidRDefault="005C79D5" w:rsidP="0018729A">
      <w:pPr>
        <w:rPr>
          <w:i/>
          <w:iCs/>
        </w:rPr>
        <w:sectPr w:rsidR="005C79D5" w:rsidRPr="00907B20" w:rsidSect="008647CA">
          <w:footerReference w:type="default" r:id="rId36"/>
          <w:pgSz w:w="12240" w:h="15840" w:code="1"/>
          <w:pgMar w:top="1440" w:right="1440" w:bottom="1440" w:left="1440" w:header="720" w:footer="720" w:gutter="0"/>
          <w:pgNumType w:start="1" w:chapStyle="1"/>
          <w:cols w:space="720"/>
        </w:sectPr>
      </w:pPr>
    </w:p>
    <w:p w:rsidR="007D09D2" w:rsidRPr="00907B20" w:rsidRDefault="00173009" w:rsidP="00A930C0">
      <w:pPr>
        <w:pStyle w:val="Heading1"/>
      </w:pPr>
      <w:bookmarkStart w:id="119" w:name="_Ref262406864"/>
      <w:bookmarkStart w:id="120" w:name="_Toc262564489"/>
      <w:bookmarkStart w:id="121" w:name="_Toc359420674"/>
      <w:r>
        <w:lastRenderedPageBreak/>
        <w:t>MFC</w:t>
      </w:r>
      <w:r w:rsidR="00804229">
        <w:t xml:space="preserve"> </w:t>
      </w:r>
      <w:r w:rsidR="007D09D2" w:rsidRPr="00907B20">
        <w:t>Hard</w:t>
      </w:r>
      <w:r w:rsidR="003F2472" w:rsidRPr="00907B20">
        <w:t>c</w:t>
      </w:r>
      <w:r w:rsidR="007D09D2" w:rsidRPr="00907B20">
        <w:t>oded D</w:t>
      </w:r>
      <w:r w:rsidR="003F2472" w:rsidRPr="00907B20">
        <w:t>e</w:t>
      </w:r>
      <w:r w:rsidR="007D09D2" w:rsidRPr="00907B20">
        <w:t>coder Parameters</w:t>
      </w:r>
      <w:bookmarkEnd w:id="119"/>
      <w:bookmarkEnd w:id="120"/>
      <w:bookmarkEnd w:id="121"/>
    </w:p>
    <w:p w:rsidR="007D09D2" w:rsidRPr="00907B20" w:rsidRDefault="007D09D2" w:rsidP="007D09D2">
      <w:pPr>
        <w:sectPr w:rsidR="007D09D2" w:rsidRPr="00907B20" w:rsidSect="008647CA">
          <w:headerReference w:type="default" r:id="rId37"/>
          <w:footerReference w:type="default" r:id="rId38"/>
          <w:pgSz w:w="12240" w:h="15840" w:code="1"/>
          <w:pgMar w:top="1440" w:right="1440" w:bottom="1440" w:left="1440" w:header="720" w:footer="720" w:gutter="0"/>
          <w:pgNumType w:start="1" w:chapStyle="1"/>
          <w:cols w:space="720"/>
        </w:sectPr>
      </w:pPr>
    </w:p>
    <w:p w:rsidR="007D09D2" w:rsidRPr="00907B20" w:rsidRDefault="005C33E0" w:rsidP="00A930C0">
      <w:pPr>
        <w:pStyle w:val="InsectionHeading"/>
        <w:outlineLvl w:val="0"/>
      </w:pPr>
      <w:bookmarkStart w:id="122" w:name="_Toc359420675"/>
      <w:r>
        <w:lastRenderedPageBreak/>
        <w:t>7</w:t>
      </w:r>
      <w:r w:rsidR="007D09D2" w:rsidRPr="00907B20">
        <w:t>.</w:t>
      </w:r>
      <w:r w:rsidR="007D09D2" w:rsidRPr="00907B20">
        <w:rPr>
          <w:b w:val="0"/>
          <w:bCs w:val="0"/>
        </w:rPr>
        <w:t xml:space="preserve"> </w:t>
      </w:r>
      <w:r w:rsidR="007D09D2" w:rsidRPr="00907B20">
        <w:fldChar w:fldCharType="begin" w:fldLock="1"/>
      </w:r>
      <w:r w:rsidR="007D09D2" w:rsidRPr="00907B20">
        <w:instrText xml:space="preserve"> STYLEREF 1 </w:instrText>
      </w:r>
      <w:r w:rsidR="007D09D2" w:rsidRPr="00907B20">
        <w:fldChar w:fldCharType="separate"/>
      </w:r>
      <w:r w:rsidR="00173009">
        <w:t>MFC</w:t>
      </w:r>
      <w:r w:rsidR="00804229">
        <w:t xml:space="preserve"> H</w:t>
      </w:r>
      <w:r w:rsidR="008B561B">
        <w:t>ardcoded Decoder Parameters</w:t>
      </w:r>
      <w:bookmarkEnd w:id="122"/>
      <w:r w:rsidR="007D09D2" w:rsidRPr="00907B20">
        <w:fldChar w:fldCharType="end"/>
      </w:r>
    </w:p>
    <w:p w:rsidR="007D09D2" w:rsidRPr="00907B20" w:rsidRDefault="00844FC2" w:rsidP="007D09D2">
      <w:r w:rsidRPr="00844FC2">
        <w:t xml:space="preserve">For </w:t>
      </w:r>
      <w:r w:rsidR="00173009">
        <w:t>MFC</w:t>
      </w:r>
      <w:r>
        <w:t>, additional defines are added</w:t>
      </w:r>
      <w:r w:rsidR="007D09D2" w:rsidRPr="00907B20">
        <w:t>.</w:t>
      </w:r>
    </w:p>
    <w:p w:rsidR="007D09D2" w:rsidRPr="00907B20" w:rsidRDefault="007D09D2" w:rsidP="00D206C7">
      <w:pPr>
        <w:pStyle w:val="Heading2"/>
        <w:numPr>
          <w:ilvl w:val="1"/>
          <w:numId w:val="15"/>
        </w:numPr>
      </w:pPr>
      <w:r w:rsidRPr="00907B20">
        <w:tab/>
      </w:r>
      <w:bookmarkStart w:id="123" w:name="_Toc262564490"/>
      <w:bookmarkStart w:id="124" w:name="_Toc359420676"/>
      <w:r w:rsidRPr="00907B20">
        <w:t>defines.h</w:t>
      </w:r>
      <w:bookmarkEnd w:id="123"/>
      <w:bookmarkEnd w:id="124"/>
    </w:p>
    <w:tbl>
      <w:tblPr>
        <w:tblW w:w="5118" w:type="pct"/>
        <w:tblLook w:val="01E0" w:firstRow="1" w:lastRow="1" w:firstColumn="1" w:lastColumn="1" w:noHBand="0" w:noVBand="0"/>
      </w:tblPr>
      <w:tblGrid>
        <w:gridCol w:w="3627"/>
        <w:gridCol w:w="278"/>
        <w:gridCol w:w="5897"/>
      </w:tblGrid>
      <w:tr w:rsidR="00907811" w:rsidRPr="00A620CE" w:rsidTr="00DE6439">
        <w:tc>
          <w:tcPr>
            <w:tcW w:w="1850" w:type="pct"/>
            <w:shd w:val="clear" w:color="auto" w:fill="auto"/>
          </w:tcPr>
          <w:p w:rsidR="00907811" w:rsidRPr="00A620CE" w:rsidRDefault="00772E3E">
            <w:pPr>
              <w:rPr>
                <w:bCs/>
                <w:i/>
              </w:rPr>
            </w:pPr>
            <w:r w:rsidRPr="00772E3E">
              <w:rPr>
                <w:bCs/>
                <w:i/>
              </w:rPr>
              <w:t>MFC_DEC_3D_FCFR</w:t>
            </w:r>
          </w:p>
        </w:tc>
        <w:tc>
          <w:tcPr>
            <w:tcW w:w="142" w:type="pct"/>
            <w:shd w:val="clear" w:color="auto" w:fill="auto"/>
          </w:tcPr>
          <w:p w:rsidR="00907811" w:rsidRPr="00A620CE" w:rsidRDefault="00907811" w:rsidP="00FB620E">
            <w:pPr>
              <w:rPr>
                <w:bCs/>
              </w:rPr>
            </w:pPr>
            <w:r w:rsidRPr="00A620CE">
              <w:rPr>
                <w:bCs/>
              </w:rPr>
              <w:t>:</w:t>
            </w:r>
          </w:p>
        </w:tc>
        <w:tc>
          <w:tcPr>
            <w:tcW w:w="3008" w:type="pct"/>
            <w:shd w:val="clear" w:color="auto" w:fill="auto"/>
          </w:tcPr>
          <w:p w:rsidR="00907811" w:rsidRPr="00A620CE" w:rsidRDefault="00772E3E" w:rsidP="00FB620E">
            <w:pPr>
              <w:rPr>
                <w:bCs/>
              </w:rPr>
            </w:pPr>
            <w:r>
              <w:rPr>
                <w:bCs/>
              </w:rPr>
              <w:t xml:space="preserve">Enable </w:t>
            </w:r>
            <w:r w:rsidR="00173009">
              <w:rPr>
                <w:bCs/>
              </w:rPr>
              <w:t>MFC</w:t>
            </w:r>
            <w:r>
              <w:rPr>
                <w:bCs/>
              </w:rPr>
              <w:t xml:space="preserve"> decoder</w:t>
            </w:r>
          </w:p>
        </w:tc>
      </w:tr>
      <w:tr w:rsidR="00907811" w:rsidRPr="00A620CE" w:rsidTr="00DE6439">
        <w:tc>
          <w:tcPr>
            <w:tcW w:w="1850" w:type="pct"/>
            <w:shd w:val="clear" w:color="auto" w:fill="auto"/>
          </w:tcPr>
          <w:p w:rsidR="00907811" w:rsidRPr="002B7998" w:rsidRDefault="00761B66">
            <w:pPr>
              <w:rPr>
                <w:bCs/>
                <w:i/>
              </w:rPr>
            </w:pPr>
            <w:r w:rsidRPr="00761B66">
              <w:rPr>
                <w:bCs/>
                <w:i/>
              </w:rPr>
              <w:t>MFC_DEC_3D_FCFR_STAT</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907811" w:rsidP="00761B66">
            <w:pPr>
              <w:rPr>
                <w:bCs/>
              </w:rPr>
            </w:pPr>
            <w:r>
              <w:rPr>
                <w:bCs/>
              </w:rPr>
              <w:t xml:space="preserve">Print </w:t>
            </w:r>
            <w:r w:rsidR="00761B66">
              <w:rPr>
                <w:bCs/>
              </w:rPr>
              <w:t xml:space="preserve">inter-layer stats for </w:t>
            </w:r>
            <w:r w:rsidR="00173009">
              <w:rPr>
                <w:bCs/>
              </w:rPr>
              <w:t>MFC</w:t>
            </w:r>
          </w:p>
        </w:tc>
      </w:tr>
      <w:tr w:rsidR="00907811" w:rsidRPr="00A620CE" w:rsidTr="00DE6439">
        <w:tc>
          <w:tcPr>
            <w:tcW w:w="1850" w:type="pct"/>
            <w:shd w:val="clear" w:color="auto" w:fill="auto"/>
          </w:tcPr>
          <w:p w:rsidR="00907811" w:rsidRPr="00A620CE" w:rsidRDefault="00907811" w:rsidP="00FB620E">
            <w:pPr>
              <w:rPr>
                <w:bCs/>
                <w:i/>
              </w:rPr>
            </w:pPr>
            <w:r w:rsidRPr="00A620CE">
              <w:rPr>
                <w:bCs/>
                <w:i/>
              </w:rPr>
              <w:t>IMGTYPE</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941E71" w:rsidP="00FB620E">
            <w:pPr>
              <w:rPr>
                <w:bCs/>
              </w:rPr>
            </w:pPr>
            <w:r>
              <w:rPr>
                <w:bCs/>
              </w:rPr>
              <w:t>Hardcoded to 0</w:t>
            </w:r>
            <w:r w:rsidR="00907811" w:rsidRPr="00A620CE">
              <w:rPr>
                <w:bCs/>
              </w:rPr>
              <w:t>.</w:t>
            </w:r>
          </w:p>
        </w:tc>
      </w:tr>
      <w:tr w:rsidR="00907811" w:rsidRPr="00A620CE" w:rsidTr="00DE6439">
        <w:tc>
          <w:tcPr>
            <w:tcW w:w="1850" w:type="pct"/>
            <w:shd w:val="clear" w:color="auto" w:fill="auto"/>
          </w:tcPr>
          <w:p w:rsidR="00907811" w:rsidRPr="00A620CE" w:rsidRDefault="0065413B">
            <w:pPr>
              <w:rPr>
                <w:bCs/>
                <w:i/>
              </w:rPr>
            </w:pPr>
            <w:r w:rsidRPr="0065413B">
              <w:rPr>
                <w:bCs/>
                <w:i/>
              </w:rPr>
              <w:t>MFC_JM_CODE_CHANGE</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65413B" w:rsidP="00FB620E">
            <w:pPr>
              <w:rPr>
                <w:bCs/>
              </w:rPr>
            </w:pPr>
            <w:r>
              <w:rPr>
                <w:bCs/>
              </w:rPr>
              <w:t>Code changes</w:t>
            </w:r>
            <w:r w:rsidR="006D0480">
              <w:rPr>
                <w:bCs/>
              </w:rPr>
              <w:t>, mostly bug fixes</w:t>
            </w:r>
            <w:r w:rsidR="006522AF">
              <w:rPr>
                <w:bCs/>
              </w:rPr>
              <w:t xml:space="preserve"> of JM code</w:t>
            </w:r>
            <w:r w:rsidR="00907811" w:rsidRPr="00EB1AF5">
              <w:rPr>
                <w:bCs/>
              </w:rPr>
              <w:t xml:space="preserve"> </w:t>
            </w:r>
          </w:p>
        </w:tc>
      </w:tr>
      <w:tr w:rsidR="00907811" w:rsidRPr="00A620CE" w:rsidTr="00DE6439">
        <w:tc>
          <w:tcPr>
            <w:tcW w:w="1850" w:type="pct"/>
            <w:shd w:val="clear" w:color="auto" w:fill="auto"/>
          </w:tcPr>
          <w:p w:rsidR="00907811" w:rsidRPr="00A620CE" w:rsidRDefault="005D0459">
            <w:pPr>
              <w:rPr>
                <w:bCs/>
                <w:i/>
              </w:rPr>
            </w:pPr>
            <w:r w:rsidRPr="005D0459">
              <w:rPr>
                <w:bCs/>
                <w:i/>
              </w:rPr>
              <w:t>MFC_PROFILING</w:t>
            </w:r>
          </w:p>
        </w:tc>
        <w:tc>
          <w:tcPr>
            <w:tcW w:w="142" w:type="pct"/>
            <w:shd w:val="clear" w:color="auto" w:fill="auto"/>
          </w:tcPr>
          <w:p w:rsidR="00907811" w:rsidRPr="00907811" w:rsidRDefault="00907811" w:rsidP="00FB620E">
            <w:pPr>
              <w:rPr>
                <w:bCs/>
              </w:rPr>
            </w:pPr>
            <w:r w:rsidRPr="00907811">
              <w:rPr>
                <w:bCs/>
              </w:rPr>
              <w:t>:</w:t>
            </w:r>
          </w:p>
        </w:tc>
        <w:tc>
          <w:tcPr>
            <w:tcW w:w="3008" w:type="pct"/>
            <w:shd w:val="clear" w:color="auto" w:fill="auto"/>
          </w:tcPr>
          <w:p w:rsidR="00907811" w:rsidRPr="00A620CE" w:rsidRDefault="005D0459" w:rsidP="00FB620E">
            <w:pPr>
              <w:rPr>
                <w:bCs/>
              </w:rPr>
            </w:pPr>
            <w:r>
              <w:rPr>
                <w:bCs/>
              </w:rPr>
              <w:t xml:space="preserve">Code for </w:t>
            </w:r>
            <w:r w:rsidR="00166E4C">
              <w:rPr>
                <w:bCs/>
              </w:rPr>
              <w:t xml:space="preserve">decoder </w:t>
            </w:r>
            <w:r>
              <w:rPr>
                <w:bCs/>
              </w:rPr>
              <w:t>run time profiling</w:t>
            </w:r>
          </w:p>
        </w:tc>
      </w:tr>
    </w:tbl>
    <w:p w:rsidR="00B53502" w:rsidRPr="00907B20" w:rsidRDefault="00B53502" w:rsidP="00354501"/>
    <w:sectPr w:rsidR="00B53502" w:rsidRPr="00907B20" w:rsidSect="008647CA">
      <w:headerReference w:type="default" r:id="rId39"/>
      <w:footerReference w:type="default" r:id="rId40"/>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B59" w:rsidRDefault="00376B59">
      <w:r>
        <w:separator/>
      </w:r>
    </w:p>
  </w:endnote>
  <w:endnote w:type="continuationSeparator" w:id="0">
    <w:p w:rsidR="00376B59" w:rsidRDefault="00376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Default="00E736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B59" w:rsidRDefault="00376B59">
      <w:r>
        <w:separator/>
      </w:r>
    </w:p>
  </w:footnote>
  <w:footnote w:type="continuationSeparator" w:id="0">
    <w:p w:rsidR="00376B59" w:rsidRDefault="00376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39" w:rsidRDefault="00DE64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683" w:rsidRPr="00DE6439" w:rsidRDefault="00E73683" w:rsidP="00DE64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1CE023AC"/>
    <w:lvl w:ilvl="0">
      <w:start w:val="1"/>
      <w:numFmt w:val="decimal"/>
      <w:pStyle w:val="Heading1"/>
      <w:lvlText w:val="%1."/>
      <w:lvlJc w:val="left"/>
      <w:pPr>
        <w:tabs>
          <w:tab w:val="num" w:pos="288"/>
        </w:tabs>
        <w:ind w:left="720" w:hanging="720"/>
      </w:pPr>
      <w:rPr>
        <w:rFonts w:hint="default"/>
      </w:rPr>
    </w:lvl>
    <w:lvl w:ilvl="1">
      <w:numFmt w:val="decimal"/>
      <w:pStyle w:val="Heading2"/>
      <w:lvlText w:val="%1.%2"/>
      <w:lvlJc w:val="left"/>
      <w:pPr>
        <w:tabs>
          <w:tab w:val="num" w:pos="144"/>
        </w:tabs>
        <w:ind w:left="72" w:hanging="72"/>
      </w:pPr>
      <w:rPr>
        <w:rFonts w:hint="default"/>
      </w:rPr>
    </w:lvl>
    <w:lvl w:ilvl="2">
      <w:start w:val="1"/>
      <w:numFmt w:val="decimal"/>
      <w:pStyle w:val="Heading3"/>
      <w:suff w:val="space"/>
      <w:lvlText w:val="%1.%2.%3"/>
      <w:lvlJc w:val="left"/>
      <w:pPr>
        <w:ind w:left="1260" w:hanging="1260"/>
      </w:pPr>
      <w:rPr>
        <w:rFonts w:hint="default"/>
      </w:rPr>
    </w:lvl>
    <w:lvl w:ilvl="3">
      <w:start w:val="1"/>
      <w:numFmt w:val="decimal"/>
      <w:pStyle w:val="Heading4"/>
      <w:suff w:val="space"/>
      <w:lvlText w:val="%1.%2.%3.%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nsid w:val="0EEA4919"/>
    <w:multiLevelType w:val="hybridMultilevel"/>
    <w:tmpl w:val="277E5F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38400C"/>
    <w:multiLevelType w:val="hybridMultilevel"/>
    <w:tmpl w:val="782486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AC6E71"/>
    <w:multiLevelType w:val="hybridMultilevel"/>
    <w:tmpl w:val="84008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621679"/>
    <w:multiLevelType w:val="hybridMultilevel"/>
    <w:tmpl w:val="B5E6CFC4"/>
    <w:lvl w:ilvl="0" w:tplc="69A68DC0">
      <w:start w:val="1"/>
      <w:numFmt w:val="bullet"/>
      <w:pStyle w:val="Blanc"/>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pStyle w:val="Annex3"/>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FD950F7"/>
    <w:multiLevelType w:val="hybridMultilevel"/>
    <w:tmpl w:val="A254E40E"/>
    <w:lvl w:ilvl="0" w:tplc="04090017">
      <w:start w:val="1"/>
      <w:numFmt w:val="lowerLetter"/>
      <w:lvlText w:val="%1)"/>
      <w:lvlJc w:val="left"/>
      <w:pPr>
        <w:tabs>
          <w:tab w:val="num" w:pos="720"/>
        </w:tabs>
        <w:ind w:left="720" w:hanging="360"/>
      </w:pPr>
      <w:rPr>
        <w:rFonts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EB1C7B"/>
    <w:multiLevelType w:val="hybridMultilevel"/>
    <w:tmpl w:val="0E345278"/>
    <w:lvl w:ilvl="0" w:tplc="04090001">
      <w:start w:val="1"/>
      <w:numFmt w:val="bullet"/>
      <w:lvlText w:val=""/>
      <w:lvlJc w:val="left"/>
      <w:pPr>
        <w:tabs>
          <w:tab w:val="num" w:pos="720"/>
        </w:tabs>
        <w:ind w:left="720" w:hanging="360"/>
      </w:pPr>
      <w:rPr>
        <w:rFonts w:ascii="Symbol" w:hAnsi="Symbol"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2412FC"/>
    <w:multiLevelType w:val="multilevel"/>
    <w:tmpl w:val="A0B01A8E"/>
    <w:lvl w:ilvl="0">
      <w:start w:val="1"/>
      <w:numFmt w:val="decimal"/>
      <w:lvlText w:val="%1"/>
      <w:lvlJc w:val="left"/>
      <w:pPr>
        <w:tabs>
          <w:tab w:val="num" w:pos="432"/>
        </w:tabs>
        <w:ind w:left="432" w:hanging="43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F1D4C80"/>
    <w:multiLevelType w:val="hybridMultilevel"/>
    <w:tmpl w:val="3B7C7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7"/>
  </w:num>
  <w:num w:numId="6">
    <w:abstractNumId w:val="5"/>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1"/>
  </w:num>
  <w:num w:numId="35">
    <w:abstractNumId w:val="0"/>
  </w:num>
  <w:num w:numId="3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32"/>
  <w:doNotHyphenateCaps/>
  <w:defaultTableStyle w:val="TableGrid"/>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D9"/>
    <w:rsid w:val="000016C1"/>
    <w:rsid w:val="00002294"/>
    <w:rsid w:val="00007DE2"/>
    <w:rsid w:val="00010CC7"/>
    <w:rsid w:val="000131CD"/>
    <w:rsid w:val="00014BE1"/>
    <w:rsid w:val="00016192"/>
    <w:rsid w:val="00020004"/>
    <w:rsid w:val="0002064A"/>
    <w:rsid w:val="000235D4"/>
    <w:rsid w:val="000267DA"/>
    <w:rsid w:val="000314EF"/>
    <w:rsid w:val="00033CB0"/>
    <w:rsid w:val="00034ACC"/>
    <w:rsid w:val="00040953"/>
    <w:rsid w:val="00042DDE"/>
    <w:rsid w:val="00045E7E"/>
    <w:rsid w:val="00047EBC"/>
    <w:rsid w:val="00052CD7"/>
    <w:rsid w:val="00054D43"/>
    <w:rsid w:val="00057F06"/>
    <w:rsid w:val="000610DA"/>
    <w:rsid w:val="00071083"/>
    <w:rsid w:val="00081342"/>
    <w:rsid w:val="00083392"/>
    <w:rsid w:val="00085BF4"/>
    <w:rsid w:val="000863E9"/>
    <w:rsid w:val="000931F9"/>
    <w:rsid w:val="0009412B"/>
    <w:rsid w:val="000A369F"/>
    <w:rsid w:val="000A4BDC"/>
    <w:rsid w:val="000A7BE8"/>
    <w:rsid w:val="000B1F0D"/>
    <w:rsid w:val="000B2420"/>
    <w:rsid w:val="000B5623"/>
    <w:rsid w:val="000B6B51"/>
    <w:rsid w:val="000C2145"/>
    <w:rsid w:val="000C3A4D"/>
    <w:rsid w:val="000C66F3"/>
    <w:rsid w:val="000D0B3E"/>
    <w:rsid w:val="000D203C"/>
    <w:rsid w:val="000D2644"/>
    <w:rsid w:val="000D292C"/>
    <w:rsid w:val="000D2D1F"/>
    <w:rsid w:val="000E3BDE"/>
    <w:rsid w:val="000E5D23"/>
    <w:rsid w:val="000F0662"/>
    <w:rsid w:val="000F0665"/>
    <w:rsid w:val="00122957"/>
    <w:rsid w:val="00132FED"/>
    <w:rsid w:val="00142A59"/>
    <w:rsid w:val="00143468"/>
    <w:rsid w:val="001452DA"/>
    <w:rsid w:val="00151D55"/>
    <w:rsid w:val="00153259"/>
    <w:rsid w:val="0015612B"/>
    <w:rsid w:val="00161854"/>
    <w:rsid w:val="00161A10"/>
    <w:rsid w:val="00163CD4"/>
    <w:rsid w:val="00165896"/>
    <w:rsid w:val="00166E4C"/>
    <w:rsid w:val="00167051"/>
    <w:rsid w:val="00167C3C"/>
    <w:rsid w:val="00172695"/>
    <w:rsid w:val="00173009"/>
    <w:rsid w:val="001802B1"/>
    <w:rsid w:val="001830B2"/>
    <w:rsid w:val="00184473"/>
    <w:rsid w:val="00186B3A"/>
    <w:rsid w:val="0018729A"/>
    <w:rsid w:val="00191010"/>
    <w:rsid w:val="001921DF"/>
    <w:rsid w:val="00194B2A"/>
    <w:rsid w:val="00195E72"/>
    <w:rsid w:val="00197B11"/>
    <w:rsid w:val="00197B9D"/>
    <w:rsid w:val="001A53D2"/>
    <w:rsid w:val="001B05A3"/>
    <w:rsid w:val="001B1617"/>
    <w:rsid w:val="001B45EA"/>
    <w:rsid w:val="001B4620"/>
    <w:rsid w:val="001B6E2B"/>
    <w:rsid w:val="001C0854"/>
    <w:rsid w:val="001C383D"/>
    <w:rsid w:val="001C4589"/>
    <w:rsid w:val="001D3922"/>
    <w:rsid w:val="001D4EB5"/>
    <w:rsid w:val="001E083E"/>
    <w:rsid w:val="001E3880"/>
    <w:rsid w:val="001F2A3F"/>
    <w:rsid w:val="001F2E41"/>
    <w:rsid w:val="001F431C"/>
    <w:rsid w:val="001F6056"/>
    <w:rsid w:val="002002AB"/>
    <w:rsid w:val="00202658"/>
    <w:rsid w:val="002048C5"/>
    <w:rsid w:val="00204F5E"/>
    <w:rsid w:val="00205AEB"/>
    <w:rsid w:val="00210DF2"/>
    <w:rsid w:val="00221DB0"/>
    <w:rsid w:val="002249E1"/>
    <w:rsid w:val="00224FF8"/>
    <w:rsid w:val="002325DE"/>
    <w:rsid w:val="002329CC"/>
    <w:rsid w:val="00235297"/>
    <w:rsid w:val="0024114B"/>
    <w:rsid w:val="00246239"/>
    <w:rsid w:val="002463A3"/>
    <w:rsid w:val="00246505"/>
    <w:rsid w:val="00247C3E"/>
    <w:rsid w:val="00250767"/>
    <w:rsid w:val="002529D5"/>
    <w:rsid w:val="00252C4C"/>
    <w:rsid w:val="00260B7C"/>
    <w:rsid w:val="00262A56"/>
    <w:rsid w:val="0027329A"/>
    <w:rsid w:val="00273C77"/>
    <w:rsid w:val="002766FA"/>
    <w:rsid w:val="0029014A"/>
    <w:rsid w:val="00291CEE"/>
    <w:rsid w:val="00293F9D"/>
    <w:rsid w:val="00295F26"/>
    <w:rsid w:val="00296D1A"/>
    <w:rsid w:val="002975A5"/>
    <w:rsid w:val="002A0FF0"/>
    <w:rsid w:val="002A79B0"/>
    <w:rsid w:val="002B06CF"/>
    <w:rsid w:val="002B1468"/>
    <w:rsid w:val="002B2A90"/>
    <w:rsid w:val="002B4C1A"/>
    <w:rsid w:val="002C1528"/>
    <w:rsid w:val="002C4749"/>
    <w:rsid w:val="002C7673"/>
    <w:rsid w:val="002D1C5C"/>
    <w:rsid w:val="002D5104"/>
    <w:rsid w:val="002E1276"/>
    <w:rsid w:val="002E5467"/>
    <w:rsid w:val="002F22E8"/>
    <w:rsid w:val="002F2B16"/>
    <w:rsid w:val="002F3047"/>
    <w:rsid w:val="002F560E"/>
    <w:rsid w:val="002F797B"/>
    <w:rsid w:val="00302417"/>
    <w:rsid w:val="003052AF"/>
    <w:rsid w:val="00305EB8"/>
    <w:rsid w:val="003068BE"/>
    <w:rsid w:val="00311492"/>
    <w:rsid w:val="00311828"/>
    <w:rsid w:val="00316274"/>
    <w:rsid w:val="00320BAE"/>
    <w:rsid w:val="0033069E"/>
    <w:rsid w:val="00330BF9"/>
    <w:rsid w:val="0033483C"/>
    <w:rsid w:val="0033623A"/>
    <w:rsid w:val="00336D84"/>
    <w:rsid w:val="0034022F"/>
    <w:rsid w:val="0034476A"/>
    <w:rsid w:val="00344B1A"/>
    <w:rsid w:val="00350EC9"/>
    <w:rsid w:val="00354501"/>
    <w:rsid w:val="00356BA8"/>
    <w:rsid w:val="00357D62"/>
    <w:rsid w:val="003627E6"/>
    <w:rsid w:val="0036751F"/>
    <w:rsid w:val="0037506E"/>
    <w:rsid w:val="00376B59"/>
    <w:rsid w:val="00377988"/>
    <w:rsid w:val="00380202"/>
    <w:rsid w:val="00380332"/>
    <w:rsid w:val="00383611"/>
    <w:rsid w:val="00383E14"/>
    <w:rsid w:val="00395F77"/>
    <w:rsid w:val="003A33D5"/>
    <w:rsid w:val="003A5073"/>
    <w:rsid w:val="003B0C84"/>
    <w:rsid w:val="003B25F0"/>
    <w:rsid w:val="003B52CD"/>
    <w:rsid w:val="003B6504"/>
    <w:rsid w:val="003B7C97"/>
    <w:rsid w:val="003C518E"/>
    <w:rsid w:val="003D534E"/>
    <w:rsid w:val="003D67B4"/>
    <w:rsid w:val="003D6B2F"/>
    <w:rsid w:val="003D7326"/>
    <w:rsid w:val="003E276E"/>
    <w:rsid w:val="003E3EAB"/>
    <w:rsid w:val="003E5F9F"/>
    <w:rsid w:val="003E6976"/>
    <w:rsid w:val="003E7CA3"/>
    <w:rsid w:val="003F1D37"/>
    <w:rsid w:val="003F2472"/>
    <w:rsid w:val="003F2C45"/>
    <w:rsid w:val="003F3322"/>
    <w:rsid w:val="003F355F"/>
    <w:rsid w:val="003F7DB0"/>
    <w:rsid w:val="0040004E"/>
    <w:rsid w:val="00400B7A"/>
    <w:rsid w:val="00406064"/>
    <w:rsid w:val="00407C4D"/>
    <w:rsid w:val="004131F8"/>
    <w:rsid w:val="00421114"/>
    <w:rsid w:val="00422465"/>
    <w:rsid w:val="0042516B"/>
    <w:rsid w:val="00426F51"/>
    <w:rsid w:val="0042768E"/>
    <w:rsid w:val="00427FF2"/>
    <w:rsid w:val="00433F8F"/>
    <w:rsid w:val="00437ADC"/>
    <w:rsid w:val="00440597"/>
    <w:rsid w:val="00440C18"/>
    <w:rsid w:val="00442C4E"/>
    <w:rsid w:val="00442EDA"/>
    <w:rsid w:val="004518A5"/>
    <w:rsid w:val="00452DE4"/>
    <w:rsid w:val="00453355"/>
    <w:rsid w:val="0045452C"/>
    <w:rsid w:val="00454EA1"/>
    <w:rsid w:val="004550FB"/>
    <w:rsid w:val="00462CCB"/>
    <w:rsid w:val="004674F8"/>
    <w:rsid w:val="00483E5A"/>
    <w:rsid w:val="0049098A"/>
    <w:rsid w:val="004924D9"/>
    <w:rsid w:val="0049328D"/>
    <w:rsid w:val="00496916"/>
    <w:rsid w:val="004A762B"/>
    <w:rsid w:val="004B2057"/>
    <w:rsid w:val="004B27B3"/>
    <w:rsid w:val="004B50B0"/>
    <w:rsid w:val="004B59FB"/>
    <w:rsid w:val="004B6F1A"/>
    <w:rsid w:val="004C00A6"/>
    <w:rsid w:val="004C15C1"/>
    <w:rsid w:val="004C1E4A"/>
    <w:rsid w:val="004C2ACA"/>
    <w:rsid w:val="004C31B6"/>
    <w:rsid w:val="004C6696"/>
    <w:rsid w:val="004D366C"/>
    <w:rsid w:val="004D495B"/>
    <w:rsid w:val="004D5BCD"/>
    <w:rsid w:val="004D5D03"/>
    <w:rsid w:val="004E0008"/>
    <w:rsid w:val="004E3517"/>
    <w:rsid w:val="004F1466"/>
    <w:rsid w:val="004F307E"/>
    <w:rsid w:val="004F3CEE"/>
    <w:rsid w:val="004F43DF"/>
    <w:rsid w:val="004F5460"/>
    <w:rsid w:val="004F5D46"/>
    <w:rsid w:val="004F7016"/>
    <w:rsid w:val="00502ADF"/>
    <w:rsid w:val="00504428"/>
    <w:rsid w:val="005050B4"/>
    <w:rsid w:val="00506109"/>
    <w:rsid w:val="00511D2B"/>
    <w:rsid w:val="00511ED9"/>
    <w:rsid w:val="005160D9"/>
    <w:rsid w:val="00522A25"/>
    <w:rsid w:val="00530A95"/>
    <w:rsid w:val="0053307E"/>
    <w:rsid w:val="00536C5B"/>
    <w:rsid w:val="00550B11"/>
    <w:rsid w:val="00551309"/>
    <w:rsid w:val="00551B0E"/>
    <w:rsid w:val="00555508"/>
    <w:rsid w:val="00562564"/>
    <w:rsid w:val="0056264D"/>
    <w:rsid w:val="0057025B"/>
    <w:rsid w:val="005809B2"/>
    <w:rsid w:val="00586069"/>
    <w:rsid w:val="00587DD6"/>
    <w:rsid w:val="00590DD0"/>
    <w:rsid w:val="0059229B"/>
    <w:rsid w:val="00594D7A"/>
    <w:rsid w:val="005A7CC9"/>
    <w:rsid w:val="005B079F"/>
    <w:rsid w:val="005B2CD5"/>
    <w:rsid w:val="005B32A4"/>
    <w:rsid w:val="005B44A1"/>
    <w:rsid w:val="005B5A43"/>
    <w:rsid w:val="005C213A"/>
    <w:rsid w:val="005C24B7"/>
    <w:rsid w:val="005C33E0"/>
    <w:rsid w:val="005C56CE"/>
    <w:rsid w:val="005C79D5"/>
    <w:rsid w:val="005D0459"/>
    <w:rsid w:val="005D0B07"/>
    <w:rsid w:val="005D1B3E"/>
    <w:rsid w:val="005D3F57"/>
    <w:rsid w:val="005D55EE"/>
    <w:rsid w:val="005E03F9"/>
    <w:rsid w:val="005E1D2E"/>
    <w:rsid w:val="005E497F"/>
    <w:rsid w:val="005F3C3F"/>
    <w:rsid w:val="005F48C3"/>
    <w:rsid w:val="005F75C2"/>
    <w:rsid w:val="00606CD2"/>
    <w:rsid w:val="00611DF8"/>
    <w:rsid w:val="00616F41"/>
    <w:rsid w:val="00620DFA"/>
    <w:rsid w:val="00623AA8"/>
    <w:rsid w:val="00623D0A"/>
    <w:rsid w:val="006407F1"/>
    <w:rsid w:val="006423E5"/>
    <w:rsid w:val="00644431"/>
    <w:rsid w:val="006468BA"/>
    <w:rsid w:val="006475A5"/>
    <w:rsid w:val="00650A12"/>
    <w:rsid w:val="00650F4B"/>
    <w:rsid w:val="006522AF"/>
    <w:rsid w:val="006522C6"/>
    <w:rsid w:val="0065276F"/>
    <w:rsid w:val="0065413B"/>
    <w:rsid w:val="00656E88"/>
    <w:rsid w:val="00660BCA"/>
    <w:rsid w:val="006675D0"/>
    <w:rsid w:val="006800EA"/>
    <w:rsid w:val="0068096F"/>
    <w:rsid w:val="0069091D"/>
    <w:rsid w:val="00691AC1"/>
    <w:rsid w:val="0069345A"/>
    <w:rsid w:val="006A7863"/>
    <w:rsid w:val="006A7F1C"/>
    <w:rsid w:val="006B1B57"/>
    <w:rsid w:val="006B63E0"/>
    <w:rsid w:val="006B7254"/>
    <w:rsid w:val="006C1A37"/>
    <w:rsid w:val="006C291B"/>
    <w:rsid w:val="006C64CC"/>
    <w:rsid w:val="006D0480"/>
    <w:rsid w:val="006D5866"/>
    <w:rsid w:val="006D6F53"/>
    <w:rsid w:val="006E2A58"/>
    <w:rsid w:val="006E74B2"/>
    <w:rsid w:val="006E7E78"/>
    <w:rsid w:val="006E7EF9"/>
    <w:rsid w:val="006F6918"/>
    <w:rsid w:val="00704DE8"/>
    <w:rsid w:val="00710937"/>
    <w:rsid w:val="00714927"/>
    <w:rsid w:val="00715AD8"/>
    <w:rsid w:val="00724A7C"/>
    <w:rsid w:val="00725ABD"/>
    <w:rsid w:val="00732C94"/>
    <w:rsid w:val="00734C61"/>
    <w:rsid w:val="0073593D"/>
    <w:rsid w:val="00742063"/>
    <w:rsid w:val="007427C5"/>
    <w:rsid w:val="007453A5"/>
    <w:rsid w:val="00754CEF"/>
    <w:rsid w:val="00761332"/>
    <w:rsid w:val="00761B66"/>
    <w:rsid w:val="00762DE1"/>
    <w:rsid w:val="00764F7E"/>
    <w:rsid w:val="0076666E"/>
    <w:rsid w:val="00766BF9"/>
    <w:rsid w:val="00767447"/>
    <w:rsid w:val="007703BB"/>
    <w:rsid w:val="00771CEB"/>
    <w:rsid w:val="00772E3E"/>
    <w:rsid w:val="00773785"/>
    <w:rsid w:val="00773913"/>
    <w:rsid w:val="0077741D"/>
    <w:rsid w:val="00781A80"/>
    <w:rsid w:val="00784D91"/>
    <w:rsid w:val="007875DB"/>
    <w:rsid w:val="007913B8"/>
    <w:rsid w:val="00795697"/>
    <w:rsid w:val="00795FA1"/>
    <w:rsid w:val="007A19B3"/>
    <w:rsid w:val="007B3FA7"/>
    <w:rsid w:val="007B5062"/>
    <w:rsid w:val="007B5547"/>
    <w:rsid w:val="007C6A8E"/>
    <w:rsid w:val="007C6E43"/>
    <w:rsid w:val="007D08F0"/>
    <w:rsid w:val="007D09D2"/>
    <w:rsid w:val="007D3E42"/>
    <w:rsid w:val="007E10B4"/>
    <w:rsid w:val="007F2594"/>
    <w:rsid w:val="007F4E8A"/>
    <w:rsid w:val="007F58F1"/>
    <w:rsid w:val="007F68F9"/>
    <w:rsid w:val="0080398E"/>
    <w:rsid w:val="00803FF4"/>
    <w:rsid w:val="00804229"/>
    <w:rsid w:val="00810930"/>
    <w:rsid w:val="00810E66"/>
    <w:rsid w:val="0081349F"/>
    <w:rsid w:val="00814BA0"/>
    <w:rsid w:val="0081550D"/>
    <w:rsid w:val="00816570"/>
    <w:rsid w:val="008165D1"/>
    <w:rsid w:val="00816BF3"/>
    <w:rsid w:val="00817249"/>
    <w:rsid w:val="008214C1"/>
    <w:rsid w:val="00825AF3"/>
    <w:rsid w:val="008271F8"/>
    <w:rsid w:val="00827840"/>
    <w:rsid w:val="008335F3"/>
    <w:rsid w:val="00843396"/>
    <w:rsid w:val="00844FC2"/>
    <w:rsid w:val="008451AD"/>
    <w:rsid w:val="008474CD"/>
    <w:rsid w:val="00851492"/>
    <w:rsid w:val="00862478"/>
    <w:rsid w:val="008647CA"/>
    <w:rsid w:val="00870305"/>
    <w:rsid w:val="00873AD6"/>
    <w:rsid w:val="00874B16"/>
    <w:rsid w:val="008852B5"/>
    <w:rsid w:val="008863A6"/>
    <w:rsid w:val="008976B8"/>
    <w:rsid w:val="008B0A0F"/>
    <w:rsid w:val="008B561B"/>
    <w:rsid w:val="008B5945"/>
    <w:rsid w:val="008B6AE8"/>
    <w:rsid w:val="008B720B"/>
    <w:rsid w:val="008C5C5D"/>
    <w:rsid w:val="008D002C"/>
    <w:rsid w:val="008D45E2"/>
    <w:rsid w:val="008D486E"/>
    <w:rsid w:val="008D68DD"/>
    <w:rsid w:val="008F24DC"/>
    <w:rsid w:val="008F44F0"/>
    <w:rsid w:val="00900DB5"/>
    <w:rsid w:val="00901AD9"/>
    <w:rsid w:val="00903D70"/>
    <w:rsid w:val="009073E9"/>
    <w:rsid w:val="00907811"/>
    <w:rsid w:val="00907B20"/>
    <w:rsid w:val="00913862"/>
    <w:rsid w:val="00914497"/>
    <w:rsid w:val="0091461D"/>
    <w:rsid w:val="00914CA0"/>
    <w:rsid w:val="0091771E"/>
    <w:rsid w:val="00920658"/>
    <w:rsid w:val="00923F52"/>
    <w:rsid w:val="0092413E"/>
    <w:rsid w:val="00924832"/>
    <w:rsid w:val="009341EE"/>
    <w:rsid w:val="00935345"/>
    <w:rsid w:val="00935D2C"/>
    <w:rsid w:val="00941E71"/>
    <w:rsid w:val="009441A9"/>
    <w:rsid w:val="0094656E"/>
    <w:rsid w:val="009468A4"/>
    <w:rsid w:val="009468DE"/>
    <w:rsid w:val="00946977"/>
    <w:rsid w:val="009475FF"/>
    <w:rsid w:val="00947902"/>
    <w:rsid w:val="00951124"/>
    <w:rsid w:val="009613BB"/>
    <w:rsid w:val="009618D1"/>
    <w:rsid w:val="00965DE5"/>
    <w:rsid w:val="00965F0A"/>
    <w:rsid w:val="00966DF0"/>
    <w:rsid w:val="00967072"/>
    <w:rsid w:val="00967FF2"/>
    <w:rsid w:val="009701C3"/>
    <w:rsid w:val="009704B2"/>
    <w:rsid w:val="00970F1D"/>
    <w:rsid w:val="009732AA"/>
    <w:rsid w:val="009751DC"/>
    <w:rsid w:val="00983CF7"/>
    <w:rsid w:val="0099019B"/>
    <w:rsid w:val="00990A55"/>
    <w:rsid w:val="009A04EA"/>
    <w:rsid w:val="009A08FC"/>
    <w:rsid w:val="009A643D"/>
    <w:rsid w:val="009A77D5"/>
    <w:rsid w:val="009B0C6C"/>
    <w:rsid w:val="009B536F"/>
    <w:rsid w:val="009C06A0"/>
    <w:rsid w:val="009C150B"/>
    <w:rsid w:val="009C3D8E"/>
    <w:rsid w:val="009D5E38"/>
    <w:rsid w:val="009E3637"/>
    <w:rsid w:val="009E438D"/>
    <w:rsid w:val="009F4096"/>
    <w:rsid w:val="00A00C8C"/>
    <w:rsid w:val="00A02679"/>
    <w:rsid w:val="00A04370"/>
    <w:rsid w:val="00A05C2B"/>
    <w:rsid w:val="00A07ACC"/>
    <w:rsid w:val="00A07E41"/>
    <w:rsid w:val="00A11EA6"/>
    <w:rsid w:val="00A14461"/>
    <w:rsid w:val="00A1686F"/>
    <w:rsid w:val="00A270FE"/>
    <w:rsid w:val="00A3388D"/>
    <w:rsid w:val="00A33911"/>
    <w:rsid w:val="00A34893"/>
    <w:rsid w:val="00A3755D"/>
    <w:rsid w:val="00A415F7"/>
    <w:rsid w:val="00A437D6"/>
    <w:rsid w:val="00A47B7A"/>
    <w:rsid w:val="00A53D8D"/>
    <w:rsid w:val="00A5518C"/>
    <w:rsid w:val="00A57DC3"/>
    <w:rsid w:val="00A616C8"/>
    <w:rsid w:val="00A620CE"/>
    <w:rsid w:val="00A6666D"/>
    <w:rsid w:val="00A67B0A"/>
    <w:rsid w:val="00A70E39"/>
    <w:rsid w:val="00A71E3E"/>
    <w:rsid w:val="00A74A97"/>
    <w:rsid w:val="00A74F33"/>
    <w:rsid w:val="00A76158"/>
    <w:rsid w:val="00A84A39"/>
    <w:rsid w:val="00A86EB9"/>
    <w:rsid w:val="00A930C0"/>
    <w:rsid w:val="00A960DD"/>
    <w:rsid w:val="00AA02BC"/>
    <w:rsid w:val="00AA1786"/>
    <w:rsid w:val="00AB09BC"/>
    <w:rsid w:val="00AB0E9B"/>
    <w:rsid w:val="00AB106B"/>
    <w:rsid w:val="00AB58CC"/>
    <w:rsid w:val="00AC4FF4"/>
    <w:rsid w:val="00AC5FD8"/>
    <w:rsid w:val="00AD204D"/>
    <w:rsid w:val="00AD3F29"/>
    <w:rsid w:val="00AD4295"/>
    <w:rsid w:val="00AD593C"/>
    <w:rsid w:val="00AD5C3D"/>
    <w:rsid w:val="00AD72DD"/>
    <w:rsid w:val="00AE052D"/>
    <w:rsid w:val="00AE17E5"/>
    <w:rsid w:val="00AE49AE"/>
    <w:rsid w:val="00AE6C0F"/>
    <w:rsid w:val="00AE6F28"/>
    <w:rsid w:val="00AF101D"/>
    <w:rsid w:val="00AF3233"/>
    <w:rsid w:val="00B04C0B"/>
    <w:rsid w:val="00B12684"/>
    <w:rsid w:val="00B13256"/>
    <w:rsid w:val="00B13598"/>
    <w:rsid w:val="00B15A0C"/>
    <w:rsid w:val="00B16CCA"/>
    <w:rsid w:val="00B2158E"/>
    <w:rsid w:val="00B22EB1"/>
    <w:rsid w:val="00B238D0"/>
    <w:rsid w:val="00B24259"/>
    <w:rsid w:val="00B277A6"/>
    <w:rsid w:val="00B323D1"/>
    <w:rsid w:val="00B33693"/>
    <w:rsid w:val="00B37778"/>
    <w:rsid w:val="00B401D9"/>
    <w:rsid w:val="00B40721"/>
    <w:rsid w:val="00B42F1B"/>
    <w:rsid w:val="00B51548"/>
    <w:rsid w:val="00B53502"/>
    <w:rsid w:val="00B557A7"/>
    <w:rsid w:val="00B57411"/>
    <w:rsid w:val="00B62667"/>
    <w:rsid w:val="00B63A4E"/>
    <w:rsid w:val="00B6429B"/>
    <w:rsid w:val="00B70C02"/>
    <w:rsid w:val="00B70FED"/>
    <w:rsid w:val="00B7246C"/>
    <w:rsid w:val="00B72B97"/>
    <w:rsid w:val="00B753E5"/>
    <w:rsid w:val="00B770D3"/>
    <w:rsid w:val="00B82EC6"/>
    <w:rsid w:val="00B841AA"/>
    <w:rsid w:val="00B90164"/>
    <w:rsid w:val="00B95EE2"/>
    <w:rsid w:val="00B963F3"/>
    <w:rsid w:val="00BA34DB"/>
    <w:rsid w:val="00BA4773"/>
    <w:rsid w:val="00BB0F1F"/>
    <w:rsid w:val="00BB17A8"/>
    <w:rsid w:val="00BB312B"/>
    <w:rsid w:val="00BB5195"/>
    <w:rsid w:val="00BC2551"/>
    <w:rsid w:val="00BC550C"/>
    <w:rsid w:val="00BC6DD9"/>
    <w:rsid w:val="00BC777D"/>
    <w:rsid w:val="00BD0959"/>
    <w:rsid w:val="00BD71A3"/>
    <w:rsid w:val="00BE1D6D"/>
    <w:rsid w:val="00BE5587"/>
    <w:rsid w:val="00BE76E0"/>
    <w:rsid w:val="00BF5425"/>
    <w:rsid w:val="00BF64A0"/>
    <w:rsid w:val="00C0057B"/>
    <w:rsid w:val="00C02E1F"/>
    <w:rsid w:val="00C1134E"/>
    <w:rsid w:val="00C16E6D"/>
    <w:rsid w:val="00C228A6"/>
    <w:rsid w:val="00C2311F"/>
    <w:rsid w:val="00C233B8"/>
    <w:rsid w:val="00C24781"/>
    <w:rsid w:val="00C2491E"/>
    <w:rsid w:val="00C25666"/>
    <w:rsid w:val="00C27D3F"/>
    <w:rsid w:val="00C30325"/>
    <w:rsid w:val="00C32A96"/>
    <w:rsid w:val="00C41003"/>
    <w:rsid w:val="00C43D0D"/>
    <w:rsid w:val="00C46BAA"/>
    <w:rsid w:val="00C507D6"/>
    <w:rsid w:val="00C52071"/>
    <w:rsid w:val="00C55FE2"/>
    <w:rsid w:val="00C56F12"/>
    <w:rsid w:val="00C6229C"/>
    <w:rsid w:val="00C63B6C"/>
    <w:rsid w:val="00C63F39"/>
    <w:rsid w:val="00C715D8"/>
    <w:rsid w:val="00C75886"/>
    <w:rsid w:val="00C8147A"/>
    <w:rsid w:val="00C82EF0"/>
    <w:rsid w:val="00C845D1"/>
    <w:rsid w:val="00C85119"/>
    <w:rsid w:val="00C900B1"/>
    <w:rsid w:val="00C918AB"/>
    <w:rsid w:val="00C97CDD"/>
    <w:rsid w:val="00CA0850"/>
    <w:rsid w:val="00CA133F"/>
    <w:rsid w:val="00CA2280"/>
    <w:rsid w:val="00CA2A80"/>
    <w:rsid w:val="00CA4F61"/>
    <w:rsid w:val="00CA7C1F"/>
    <w:rsid w:val="00CB2A52"/>
    <w:rsid w:val="00CB5E1D"/>
    <w:rsid w:val="00CB646D"/>
    <w:rsid w:val="00CB6C92"/>
    <w:rsid w:val="00CC0585"/>
    <w:rsid w:val="00CC1BE4"/>
    <w:rsid w:val="00CC548B"/>
    <w:rsid w:val="00CC7F42"/>
    <w:rsid w:val="00CD0EB6"/>
    <w:rsid w:val="00CD54F6"/>
    <w:rsid w:val="00CD584A"/>
    <w:rsid w:val="00CE2B86"/>
    <w:rsid w:val="00CE3F80"/>
    <w:rsid w:val="00CE53AC"/>
    <w:rsid w:val="00CE552F"/>
    <w:rsid w:val="00CE7BB7"/>
    <w:rsid w:val="00CF2005"/>
    <w:rsid w:val="00CF4C72"/>
    <w:rsid w:val="00CF4E4A"/>
    <w:rsid w:val="00D02CC7"/>
    <w:rsid w:val="00D10551"/>
    <w:rsid w:val="00D116B7"/>
    <w:rsid w:val="00D1638C"/>
    <w:rsid w:val="00D206C7"/>
    <w:rsid w:val="00D21532"/>
    <w:rsid w:val="00D268B4"/>
    <w:rsid w:val="00D275DB"/>
    <w:rsid w:val="00D34B58"/>
    <w:rsid w:val="00D36C05"/>
    <w:rsid w:val="00D423D2"/>
    <w:rsid w:val="00D46407"/>
    <w:rsid w:val="00D5180C"/>
    <w:rsid w:val="00D52A07"/>
    <w:rsid w:val="00D6019F"/>
    <w:rsid w:val="00D60663"/>
    <w:rsid w:val="00D6136E"/>
    <w:rsid w:val="00D61F57"/>
    <w:rsid w:val="00D65709"/>
    <w:rsid w:val="00D72F2B"/>
    <w:rsid w:val="00D7555D"/>
    <w:rsid w:val="00D84F1C"/>
    <w:rsid w:val="00D86B6B"/>
    <w:rsid w:val="00D91AB7"/>
    <w:rsid w:val="00DA095B"/>
    <w:rsid w:val="00DA304F"/>
    <w:rsid w:val="00DA5811"/>
    <w:rsid w:val="00DB0D85"/>
    <w:rsid w:val="00DB61EE"/>
    <w:rsid w:val="00DC0B59"/>
    <w:rsid w:val="00DC305D"/>
    <w:rsid w:val="00DC5BD0"/>
    <w:rsid w:val="00DC68DF"/>
    <w:rsid w:val="00DD0CA2"/>
    <w:rsid w:val="00DD12F7"/>
    <w:rsid w:val="00DD7608"/>
    <w:rsid w:val="00DE3B37"/>
    <w:rsid w:val="00DE6439"/>
    <w:rsid w:val="00DE6F40"/>
    <w:rsid w:val="00DE7DE3"/>
    <w:rsid w:val="00DF1AFD"/>
    <w:rsid w:val="00DF3D21"/>
    <w:rsid w:val="00E01069"/>
    <w:rsid w:val="00E041EE"/>
    <w:rsid w:val="00E0445B"/>
    <w:rsid w:val="00E1255A"/>
    <w:rsid w:val="00E14512"/>
    <w:rsid w:val="00E14D8E"/>
    <w:rsid w:val="00E171C9"/>
    <w:rsid w:val="00E17231"/>
    <w:rsid w:val="00E2088F"/>
    <w:rsid w:val="00E24B35"/>
    <w:rsid w:val="00E2677E"/>
    <w:rsid w:val="00E3629D"/>
    <w:rsid w:val="00E43C85"/>
    <w:rsid w:val="00E44C05"/>
    <w:rsid w:val="00E45A15"/>
    <w:rsid w:val="00E52994"/>
    <w:rsid w:val="00E55537"/>
    <w:rsid w:val="00E5646A"/>
    <w:rsid w:val="00E573A2"/>
    <w:rsid w:val="00E57497"/>
    <w:rsid w:val="00E630BF"/>
    <w:rsid w:val="00E642C6"/>
    <w:rsid w:val="00E6628F"/>
    <w:rsid w:val="00E71CA0"/>
    <w:rsid w:val="00E7340D"/>
    <w:rsid w:val="00E7353A"/>
    <w:rsid w:val="00E73683"/>
    <w:rsid w:val="00E75248"/>
    <w:rsid w:val="00E77904"/>
    <w:rsid w:val="00E803BA"/>
    <w:rsid w:val="00E8073E"/>
    <w:rsid w:val="00E80E57"/>
    <w:rsid w:val="00E84F3C"/>
    <w:rsid w:val="00E85FE9"/>
    <w:rsid w:val="00E865B2"/>
    <w:rsid w:val="00E86BD0"/>
    <w:rsid w:val="00E86ECF"/>
    <w:rsid w:val="00E93396"/>
    <w:rsid w:val="00E96D75"/>
    <w:rsid w:val="00EA0B15"/>
    <w:rsid w:val="00EA2487"/>
    <w:rsid w:val="00EA5096"/>
    <w:rsid w:val="00EA538C"/>
    <w:rsid w:val="00EA6275"/>
    <w:rsid w:val="00EB7782"/>
    <w:rsid w:val="00EC3F1D"/>
    <w:rsid w:val="00ED4036"/>
    <w:rsid w:val="00EE179C"/>
    <w:rsid w:val="00EE3D5C"/>
    <w:rsid w:val="00EE4EC4"/>
    <w:rsid w:val="00EE7D47"/>
    <w:rsid w:val="00EF00DB"/>
    <w:rsid w:val="00EF03B1"/>
    <w:rsid w:val="00EF225D"/>
    <w:rsid w:val="00EF3260"/>
    <w:rsid w:val="00EF346F"/>
    <w:rsid w:val="00EF57AC"/>
    <w:rsid w:val="00F01CD1"/>
    <w:rsid w:val="00F03333"/>
    <w:rsid w:val="00F0371F"/>
    <w:rsid w:val="00F05B7B"/>
    <w:rsid w:val="00F1328D"/>
    <w:rsid w:val="00F14C2C"/>
    <w:rsid w:val="00F153FD"/>
    <w:rsid w:val="00F1683E"/>
    <w:rsid w:val="00F2305D"/>
    <w:rsid w:val="00F30BBA"/>
    <w:rsid w:val="00F30E81"/>
    <w:rsid w:val="00F31E42"/>
    <w:rsid w:val="00F32DE0"/>
    <w:rsid w:val="00F34F51"/>
    <w:rsid w:val="00F40208"/>
    <w:rsid w:val="00F41F32"/>
    <w:rsid w:val="00F42243"/>
    <w:rsid w:val="00F461FB"/>
    <w:rsid w:val="00F479D1"/>
    <w:rsid w:val="00F50B56"/>
    <w:rsid w:val="00F52EFE"/>
    <w:rsid w:val="00F6203B"/>
    <w:rsid w:val="00F652F7"/>
    <w:rsid w:val="00F70F42"/>
    <w:rsid w:val="00F72F34"/>
    <w:rsid w:val="00F73406"/>
    <w:rsid w:val="00F743D7"/>
    <w:rsid w:val="00F87A26"/>
    <w:rsid w:val="00FA6465"/>
    <w:rsid w:val="00FB2E78"/>
    <w:rsid w:val="00FB620E"/>
    <w:rsid w:val="00FB6FC6"/>
    <w:rsid w:val="00FC5D71"/>
    <w:rsid w:val="00FE6E96"/>
    <w:rsid w:val="00FF5427"/>
    <w:rsid w:val="00FF7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693"/>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1"/>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qFormat/>
    <w:rsid w:val="00C6229C"/>
    <w:pPr>
      <w:keepNext/>
      <w:numPr>
        <w:ilvl w:val="1"/>
        <w:numId w:val="1"/>
      </w:numPr>
      <w:spacing w:before="240" w:after="160"/>
      <w:outlineLvl w:val="1"/>
    </w:pPr>
    <w:rPr>
      <w:rFonts w:cs="Arial"/>
      <w:b/>
      <w:bCs/>
      <w:sz w:val="28"/>
      <w:szCs w:val="28"/>
    </w:rPr>
  </w:style>
  <w:style w:type="paragraph" w:styleId="Heading3">
    <w:name w:val="heading 3"/>
    <w:basedOn w:val="Normal"/>
    <w:next w:val="Normal"/>
    <w:qFormat/>
    <w:rsid w:val="00C6229C"/>
    <w:pPr>
      <w:keepNext/>
      <w:numPr>
        <w:ilvl w:val="2"/>
        <w:numId w:val="1"/>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1"/>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1"/>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1"/>
      </w:numPr>
      <w:spacing w:before="240" w:after="60"/>
      <w:outlineLvl w:val="5"/>
    </w:pPr>
    <w:rPr>
      <w:i/>
      <w:iCs/>
    </w:rPr>
  </w:style>
  <w:style w:type="paragraph" w:styleId="Heading7">
    <w:name w:val="heading 7"/>
    <w:basedOn w:val="Normal"/>
    <w:next w:val="Normal"/>
    <w:qFormat/>
    <w:rsid w:val="00C6229C"/>
    <w:pPr>
      <w:numPr>
        <w:ilvl w:val="6"/>
        <w:numId w:val="1"/>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1"/>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693"/>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1"/>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qFormat/>
    <w:rsid w:val="00C6229C"/>
    <w:pPr>
      <w:keepNext/>
      <w:numPr>
        <w:ilvl w:val="1"/>
        <w:numId w:val="1"/>
      </w:numPr>
      <w:spacing w:before="240" w:after="160"/>
      <w:outlineLvl w:val="1"/>
    </w:pPr>
    <w:rPr>
      <w:rFonts w:cs="Arial"/>
      <w:b/>
      <w:bCs/>
      <w:sz w:val="28"/>
      <w:szCs w:val="28"/>
    </w:rPr>
  </w:style>
  <w:style w:type="paragraph" w:styleId="Heading3">
    <w:name w:val="heading 3"/>
    <w:basedOn w:val="Normal"/>
    <w:next w:val="Normal"/>
    <w:qFormat/>
    <w:rsid w:val="00C6229C"/>
    <w:pPr>
      <w:keepNext/>
      <w:numPr>
        <w:ilvl w:val="2"/>
        <w:numId w:val="1"/>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1"/>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1"/>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1"/>
      </w:numPr>
      <w:spacing w:before="240" w:after="60"/>
      <w:outlineLvl w:val="5"/>
    </w:pPr>
    <w:rPr>
      <w:i/>
      <w:iCs/>
    </w:rPr>
  </w:style>
  <w:style w:type="paragraph" w:styleId="Heading7">
    <w:name w:val="heading 7"/>
    <w:basedOn w:val="Normal"/>
    <w:next w:val="Normal"/>
    <w:qFormat/>
    <w:rsid w:val="00C6229C"/>
    <w:pPr>
      <w:numPr>
        <w:ilvl w:val="6"/>
        <w:numId w:val="1"/>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1"/>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17680332">
      <w:bodyDiv w:val="1"/>
      <w:marLeft w:val="0"/>
      <w:marRight w:val="0"/>
      <w:marTop w:val="0"/>
      <w:marBottom w:val="0"/>
      <w:divBdr>
        <w:top w:val="none" w:sz="0" w:space="0" w:color="auto"/>
        <w:left w:val="none" w:sz="0" w:space="0" w:color="auto"/>
        <w:bottom w:val="none" w:sz="0" w:space="0" w:color="auto"/>
        <w:right w:val="none" w:sz="0" w:space="0" w:color="auto"/>
      </w:divBdr>
    </w:div>
    <w:div w:id="112454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6.xml"/><Relationship Id="rId3" Type="http://schemas.microsoft.com/office/2007/relationships/stylesWithEffects" Target="stylesWithEffects.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5.xml"/><Relationship Id="rId40"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5.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3624</Words>
  <Characters>20657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24233</CharactersWithSpaces>
  <SharedDoc>false</SharedDoc>
  <HLinks>
    <vt:vector size="324" baseType="variant">
      <vt:variant>
        <vt:i4>1507377</vt:i4>
      </vt:variant>
      <vt:variant>
        <vt:i4>323</vt:i4>
      </vt:variant>
      <vt:variant>
        <vt:i4>0</vt:i4>
      </vt:variant>
      <vt:variant>
        <vt:i4>5</vt:i4>
      </vt:variant>
      <vt:variant>
        <vt:lpwstr/>
      </vt:variant>
      <vt:variant>
        <vt:lpwstr>_Toc337033608</vt:lpwstr>
      </vt:variant>
      <vt:variant>
        <vt:i4>1507377</vt:i4>
      </vt:variant>
      <vt:variant>
        <vt:i4>317</vt:i4>
      </vt:variant>
      <vt:variant>
        <vt:i4>0</vt:i4>
      </vt:variant>
      <vt:variant>
        <vt:i4>5</vt:i4>
      </vt:variant>
      <vt:variant>
        <vt:lpwstr/>
      </vt:variant>
      <vt:variant>
        <vt:lpwstr>_Toc337033607</vt:lpwstr>
      </vt:variant>
      <vt:variant>
        <vt:i4>1507377</vt:i4>
      </vt:variant>
      <vt:variant>
        <vt:i4>311</vt:i4>
      </vt:variant>
      <vt:variant>
        <vt:i4>0</vt:i4>
      </vt:variant>
      <vt:variant>
        <vt:i4>5</vt:i4>
      </vt:variant>
      <vt:variant>
        <vt:lpwstr/>
      </vt:variant>
      <vt:variant>
        <vt:lpwstr>_Toc337033606</vt:lpwstr>
      </vt:variant>
      <vt:variant>
        <vt:i4>1507377</vt:i4>
      </vt:variant>
      <vt:variant>
        <vt:i4>305</vt:i4>
      </vt:variant>
      <vt:variant>
        <vt:i4>0</vt:i4>
      </vt:variant>
      <vt:variant>
        <vt:i4>5</vt:i4>
      </vt:variant>
      <vt:variant>
        <vt:lpwstr/>
      </vt:variant>
      <vt:variant>
        <vt:lpwstr>_Toc337033605</vt:lpwstr>
      </vt:variant>
      <vt:variant>
        <vt:i4>1507377</vt:i4>
      </vt:variant>
      <vt:variant>
        <vt:i4>299</vt:i4>
      </vt:variant>
      <vt:variant>
        <vt:i4>0</vt:i4>
      </vt:variant>
      <vt:variant>
        <vt:i4>5</vt:i4>
      </vt:variant>
      <vt:variant>
        <vt:lpwstr/>
      </vt:variant>
      <vt:variant>
        <vt:lpwstr>_Toc337033604</vt:lpwstr>
      </vt:variant>
      <vt:variant>
        <vt:i4>1507377</vt:i4>
      </vt:variant>
      <vt:variant>
        <vt:i4>293</vt:i4>
      </vt:variant>
      <vt:variant>
        <vt:i4>0</vt:i4>
      </vt:variant>
      <vt:variant>
        <vt:i4>5</vt:i4>
      </vt:variant>
      <vt:variant>
        <vt:lpwstr/>
      </vt:variant>
      <vt:variant>
        <vt:lpwstr>_Toc337033603</vt:lpwstr>
      </vt:variant>
      <vt:variant>
        <vt:i4>1507377</vt:i4>
      </vt:variant>
      <vt:variant>
        <vt:i4>287</vt:i4>
      </vt:variant>
      <vt:variant>
        <vt:i4>0</vt:i4>
      </vt:variant>
      <vt:variant>
        <vt:i4>5</vt:i4>
      </vt:variant>
      <vt:variant>
        <vt:lpwstr/>
      </vt:variant>
      <vt:variant>
        <vt:lpwstr>_Toc337033602</vt:lpwstr>
      </vt:variant>
      <vt:variant>
        <vt:i4>1507377</vt:i4>
      </vt:variant>
      <vt:variant>
        <vt:i4>281</vt:i4>
      </vt:variant>
      <vt:variant>
        <vt:i4>0</vt:i4>
      </vt:variant>
      <vt:variant>
        <vt:i4>5</vt:i4>
      </vt:variant>
      <vt:variant>
        <vt:lpwstr/>
      </vt:variant>
      <vt:variant>
        <vt:lpwstr>_Toc337033601</vt:lpwstr>
      </vt:variant>
      <vt:variant>
        <vt:i4>1507377</vt:i4>
      </vt:variant>
      <vt:variant>
        <vt:i4>275</vt:i4>
      </vt:variant>
      <vt:variant>
        <vt:i4>0</vt:i4>
      </vt:variant>
      <vt:variant>
        <vt:i4>5</vt:i4>
      </vt:variant>
      <vt:variant>
        <vt:lpwstr/>
      </vt:variant>
      <vt:variant>
        <vt:lpwstr>_Toc337033600</vt:lpwstr>
      </vt:variant>
      <vt:variant>
        <vt:i4>1966130</vt:i4>
      </vt:variant>
      <vt:variant>
        <vt:i4>269</vt:i4>
      </vt:variant>
      <vt:variant>
        <vt:i4>0</vt:i4>
      </vt:variant>
      <vt:variant>
        <vt:i4>5</vt:i4>
      </vt:variant>
      <vt:variant>
        <vt:lpwstr/>
      </vt:variant>
      <vt:variant>
        <vt:lpwstr>_Toc337033599</vt:lpwstr>
      </vt:variant>
      <vt:variant>
        <vt:i4>1966130</vt:i4>
      </vt:variant>
      <vt:variant>
        <vt:i4>263</vt:i4>
      </vt:variant>
      <vt:variant>
        <vt:i4>0</vt:i4>
      </vt:variant>
      <vt:variant>
        <vt:i4>5</vt:i4>
      </vt:variant>
      <vt:variant>
        <vt:lpwstr/>
      </vt:variant>
      <vt:variant>
        <vt:lpwstr>_Toc337033598</vt:lpwstr>
      </vt:variant>
      <vt:variant>
        <vt:i4>1966130</vt:i4>
      </vt:variant>
      <vt:variant>
        <vt:i4>257</vt:i4>
      </vt:variant>
      <vt:variant>
        <vt:i4>0</vt:i4>
      </vt:variant>
      <vt:variant>
        <vt:i4>5</vt:i4>
      </vt:variant>
      <vt:variant>
        <vt:lpwstr/>
      </vt:variant>
      <vt:variant>
        <vt:lpwstr>_Toc337033597</vt:lpwstr>
      </vt:variant>
      <vt:variant>
        <vt:i4>1966130</vt:i4>
      </vt:variant>
      <vt:variant>
        <vt:i4>251</vt:i4>
      </vt:variant>
      <vt:variant>
        <vt:i4>0</vt:i4>
      </vt:variant>
      <vt:variant>
        <vt:i4>5</vt:i4>
      </vt:variant>
      <vt:variant>
        <vt:lpwstr/>
      </vt:variant>
      <vt:variant>
        <vt:lpwstr>_Toc337033596</vt:lpwstr>
      </vt:variant>
      <vt:variant>
        <vt:i4>1966130</vt:i4>
      </vt:variant>
      <vt:variant>
        <vt:i4>245</vt:i4>
      </vt:variant>
      <vt:variant>
        <vt:i4>0</vt:i4>
      </vt:variant>
      <vt:variant>
        <vt:i4>5</vt:i4>
      </vt:variant>
      <vt:variant>
        <vt:lpwstr/>
      </vt:variant>
      <vt:variant>
        <vt:lpwstr>_Toc337033595</vt:lpwstr>
      </vt:variant>
      <vt:variant>
        <vt:i4>1966130</vt:i4>
      </vt:variant>
      <vt:variant>
        <vt:i4>239</vt:i4>
      </vt:variant>
      <vt:variant>
        <vt:i4>0</vt:i4>
      </vt:variant>
      <vt:variant>
        <vt:i4>5</vt:i4>
      </vt:variant>
      <vt:variant>
        <vt:lpwstr/>
      </vt:variant>
      <vt:variant>
        <vt:lpwstr>_Toc337033594</vt:lpwstr>
      </vt:variant>
      <vt:variant>
        <vt:i4>1966130</vt:i4>
      </vt:variant>
      <vt:variant>
        <vt:i4>233</vt:i4>
      </vt:variant>
      <vt:variant>
        <vt:i4>0</vt:i4>
      </vt:variant>
      <vt:variant>
        <vt:i4>5</vt:i4>
      </vt:variant>
      <vt:variant>
        <vt:lpwstr/>
      </vt:variant>
      <vt:variant>
        <vt:lpwstr>_Toc337033593</vt:lpwstr>
      </vt:variant>
      <vt:variant>
        <vt:i4>1966130</vt:i4>
      </vt:variant>
      <vt:variant>
        <vt:i4>227</vt:i4>
      </vt:variant>
      <vt:variant>
        <vt:i4>0</vt:i4>
      </vt:variant>
      <vt:variant>
        <vt:i4>5</vt:i4>
      </vt:variant>
      <vt:variant>
        <vt:lpwstr/>
      </vt:variant>
      <vt:variant>
        <vt:lpwstr>_Toc337033592</vt:lpwstr>
      </vt:variant>
      <vt:variant>
        <vt:i4>1966130</vt:i4>
      </vt:variant>
      <vt:variant>
        <vt:i4>221</vt:i4>
      </vt:variant>
      <vt:variant>
        <vt:i4>0</vt:i4>
      </vt:variant>
      <vt:variant>
        <vt:i4>5</vt:i4>
      </vt:variant>
      <vt:variant>
        <vt:lpwstr/>
      </vt:variant>
      <vt:variant>
        <vt:lpwstr>_Toc337033591</vt:lpwstr>
      </vt:variant>
      <vt:variant>
        <vt:i4>1966130</vt:i4>
      </vt:variant>
      <vt:variant>
        <vt:i4>215</vt:i4>
      </vt:variant>
      <vt:variant>
        <vt:i4>0</vt:i4>
      </vt:variant>
      <vt:variant>
        <vt:i4>5</vt:i4>
      </vt:variant>
      <vt:variant>
        <vt:lpwstr/>
      </vt:variant>
      <vt:variant>
        <vt:lpwstr>_Toc337033590</vt:lpwstr>
      </vt:variant>
      <vt:variant>
        <vt:i4>2031666</vt:i4>
      </vt:variant>
      <vt:variant>
        <vt:i4>209</vt:i4>
      </vt:variant>
      <vt:variant>
        <vt:i4>0</vt:i4>
      </vt:variant>
      <vt:variant>
        <vt:i4>5</vt:i4>
      </vt:variant>
      <vt:variant>
        <vt:lpwstr/>
      </vt:variant>
      <vt:variant>
        <vt:lpwstr>_Toc337033589</vt:lpwstr>
      </vt:variant>
      <vt:variant>
        <vt:i4>2031666</vt:i4>
      </vt:variant>
      <vt:variant>
        <vt:i4>203</vt:i4>
      </vt:variant>
      <vt:variant>
        <vt:i4>0</vt:i4>
      </vt:variant>
      <vt:variant>
        <vt:i4>5</vt:i4>
      </vt:variant>
      <vt:variant>
        <vt:lpwstr/>
      </vt:variant>
      <vt:variant>
        <vt:lpwstr>_Toc337033588</vt:lpwstr>
      </vt:variant>
      <vt:variant>
        <vt:i4>2031666</vt:i4>
      </vt:variant>
      <vt:variant>
        <vt:i4>197</vt:i4>
      </vt:variant>
      <vt:variant>
        <vt:i4>0</vt:i4>
      </vt:variant>
      <vt:variant>
        <vt:i4>5</vt:i4>
      </vt:variant>
      <vt:variant>
        <vt:lpwstr/>
      </vt:variant>
      <vt:variant>
        <vt:lpwstr>_Toc337033587</vt:lpwstr>
      </vt:variant>
      <vt:variant>
        <vt:i4>2031666</vt:i4>
      </vt:variant>
      <vt:variant>
        <vt:i4>191</vt:i4>
      </vt:variant>
      <vt:variant>
        <vt:i4>0</vt:i4>
      </vt:variant>
      <vt:variant>
        <vt:i4>5</vt:i4>
      </vt:variant>
      <vt:variant>
        <vt:lpwstr/>
      </vt:variant>
      <vt:variant>
        <vt:lpwstr>_Toc337033586</vt:lpwstr>
      </vt:variant>
      <vt:variant>
        <vt:i4>2031666</vt:i4>
      </vt:variant>
      <vt:variant>
        <vt:i4>185</vt:i4>
      </vt:variant>
      <vt:variant>
        <vt:i4>0</vt:i4>
      </vt:variant>
      <vt:variant>
        <vt:i4>5</vt:i4>
      </vt:variant>
      <vt:variant>
        <vt:lpwstr/>
      </vt:variant>
      <vt:variant>
        <vt:lpwstr>_Toc337033585</vt:lpwstr>
      </vt:variant>
      <vt:variant>
        <vt:i4>2031666</vt:i4>
      </vt:variant>
      <vt:variant>
        <vt:i4>179</vt:i4>
      </vt:variant>
      <vt:variant>
        <vt:i4>0</vt:i4>
      </vt:variant>
      <vt:variant>
        <vt:i4>5</vt:i4>
      </vt:variant>
      <vt:variant>
        <vt:lpwstr/>
      </vt:variant>
      <vt:variant>
        <vt:lpwstr>_Toc337033584</vt:lpwstr>
      </vt:variant>
      <vt:variant>
        <vt:i4>2031666</vt:i4>
      </vt:variant>
      <vt:variant>
        <vt:i4>173</vt:i4>
      </vt:variant>
      <vt:variant>
        <vt:i4>0</vt:i4>
      </vt:variant>
      <vt:variant>
        <vt:i4>5</vt:i4>
      </vt:variant>
      <vt:variant>
        <vt:lpwstr/>
      </vt:variant>
      <vt:variant>
        <vt:lpwstr>_Toc337033583</vt:lpwstr>
      </vt:variant>
      <vt:variant>
        <vt:i4>2031666</vt:i4>
      </vt:variant>
      <vt:variant>
        <vt:i4>167</vt:i4>
      </vt:variant>
      <vt:variant>
        <vt:i4>0</vt:i4>
      </vt:variant>
      <vt:variant>
        <vt:i4>5</vt:i4>
      </vt:variant>
      <vt:variant>
        <vt:lpwstr/>
      </vt:variant>
      <vt:variant>
        <vt:lpwstr>_Toc337033582</vt:lpwstr>
      </vt:variant>
      <vt:variant>
        <vt:i4>2031666</vt:i4>
      </vt:variant>
      <vt:variant>
        <vt:i4>161</vt:i4>
      </vt:variant>
      <vt:variant>
        <vt:i4>0</vt:i4>
      </vt:variant>
      <vt:variant>
        <vt:i4>5</vt:i4>
      </vt:variant>
      <vt:variant>
        <vt:lpwstr/>
      </vt:variant>
      <vt:variant>
        <vt:lpwstr>_Toc337033581</vt:lpwstr>
      </vt:variant>
      <vt:variant>
        <vt:i4>2031666</vt:i4>
      </vt:variant>
      <vt:variant>
        <vt:i4>155</vt:i4>
      </vt:variant>
      <vt:variant>
        <vt:i4>0</vt:i4>
      </vt:variant>
      <vt:variant>
        <vt:i4>5</vt:i4>
      </vt:variant>
      <vt:variant>
        <vt:lpwstr/>
      </vt:variant>
      <vt:variant>
        <vt:lpwstr>_Toc337033580</vt:lpwstr>
      </vt:variant>
      <vt:variant>
        <vt:i4>1048626</vt:i4>
      </vt:variant>
      <vt:variant>
        <vt:i4>149</vt:i4>
      </vt:variant>
      <vt:variant>
        <vt:i4>0</vt:i4>
      </vt:variant>
      <vt:variant>
        <vt:i4>5</vt:i4>
      </vt:variant>
      <vt:variant>
        <vt:lpwstr/>
      </vt:variant>
      <vt:variant>
        <vt:lpwstr>_Toc337033579</vt:lpwstr>
      </vt:variant>
      <vt:variant>
        <vt:i4>1048626</vt:i4>
      </vt:variant>
      <vt:variant>
        <vt:i4>143</vt:i4>
      </vt:variant>
      <vt:variant>
        <vt:i4>0</vt:i4>
      </vt:variant>
      <vt:variant>
        <vt:i4>5</vt:i4>
      </vt:variant>
      <vt:variant>
        <vt:lpwstr/>
      </vt:variant>
      <vt:variant>
        <vt:lpwstr>_Toc337033578</vt:lpwstr>
      </vt:variant>
      <vt:variant>
        <vt:i4>1048626</vt:i4>
      </vt:variant>
      <vt:variant>
        <vt:i4>137</vt:i4>
      </vt:variant>
      <vt:variant>
        <vt:i4>0</vt:i4>
      </vt:variant>
      <vt:variant>
        <vt:i4>5</vt:i4>
      </vt:variant>
      <vt:variant>
        <vt:lpwstr/>
      </vt:variant>
      <vt:variant>
        <vt:lpwstr>_Toc337033577</vt:lpwstr>
      </vt:variant>
      <vt:variant>
        <vt:i4>1048626</vt:i4>
      </vt:variant>
      <vt:variant>
        <vt:i4>131</vt:i4>
      </vt:variant>
      <vt:variant>
        <vt:i4>0</vt:i4>
      </vt:variant>
      <vt:variant>
        <vt:i4>5</vt:i4>
      </vt:variant>
      <vt:variant>
        <vt:lpwstr/>
      </vt:variant>
      <vt:variant>
        <vt:lpwstr>_Toc337033576</vt:lpwstr>
      </vt:variant>
      <vt:variant>
        <vt:i4>1048626</vt:i4>
      </vt:variant>
      <vt:variant>
        <vt:i4>125</vt:i4>
      </vt:variant>
      <vt:variant>
        <vt:i4>0</vt:i4>
      </vt:variant>
      <vt:variant>
        <vt:i4>5</vt:i4>
      </vt:variant>
      <vt:variant>
        <vt:lpwstr/>
      </vt:variant>
      <vt:variant>
        <vt:lpwstr>_Toc337033575</vt:lpwstr>
      </vt:variant>
      <vt:variant>
        <vt:i4>1048626</vt:i4>
      </vt:variant>
      <vt:variant>
        <vt:i4>119</vt:i4>
      </vt:variant>
      <vt:variant>
        <vt:i4>0</vt:i4>
      </vt:variant>
      <vt:variant>
        <vt:i4>5</vt:i4>
      </vt:variant>
      <vt:variant>
        <vt:lpwstr/>
      </vt:variant>
      <vt:variant>
        <vt:lpwstr>_Toc337033574</vt:lpwstr>
      </vt:variant>
      <vt:variant>
        <vt:i4>1048626</vt:i4>
      </vt:variant>
      <vt:variant>
        <vt:i4>113</vt:i4>
      </vt:variant>
      <vt:variant>
        <vt:i4>0</vt:i4>
      </vt:variant>
      <vt:variant>
        <vt:i4>5</vt:i4>
      </vt:variant>
      <vt:variant>
        <vt:lpwstr/>
      </vt:variant>
      <vt:variant>
        <vt:lpwstr>_Toc337033573</vt:lpwstr>
      </vt:variant>
      <vt:variant>
        <vt:i4>1048626</vt:i4>
      </vt:variant>
      <vt:variant>
        <vt:i4>107</vt:i4>
      </vt:variant>
      <vt:variant>
        <vt:i4>0</vt:i4>
      </vt:variant>
      <vt:variant>
        <vt:i4>5</vt:i4>
      </vt:variant>
      <vt:variant>
        <vt:lpwstr/>
      </vt:variant>
      <vt:variant>
        <vt:lpwstr>_Toc337033572</vt:lpwstr>
      </vt:variant>
      <vt:variant>
        <vt:i4>1048626</vt:i4>
      </vt:variant>
      <vt:variant>
        <vt:i4>101</vt:i4>
      </vt:variant>
      <vt:variant>
        <vt:i4>0</vt:i4>
      </vt:variant>
      <vt:variant>
        <vt:i4>5</vt:i4>
      </vt:variant>
      <vt:variant>
        <vt:lpwstr/>
      </vt:variant>
      <vt:variant>
        <vt:lpwstr>_Toc337033571</vt:lpwstr>
      </vt:variant>
      <vt:variant>
        <vt:i4>1048626</vt:i4>
      </vt:variant>
      <vt:variant>
        <vt:i4>95</vt:i4>
      </vt:variant>
      <vt:variant>
        <vt:i4>0</vt:i4>
      </vt:variant>
      <vt:variant>
        <vt:i4>5</vt:i4>
      </vt:variant>
      <vt:variant>
        <vt:lpwstr/>
      </vt:variant>
      <vt:variant>
        <vt:lpwstr>_Toc337033570</vt:lpwstr>
      </vt:variant>
      <vt:variant>
        <vt:i4>1114162</vt:i4>
      </vt:variant>
      <vt:variant>
        <vt:i4>89</vt:i4>
      </vt:variant>
      <vt:variant>
        <vt:i4>0</vt:i4>
      </vt:variant>
      <vt:variant>
        <vt:i4>5</vt:i4>
      </vt:variant>
      <vt:variant>
        <vt:lpwstr/>
      </vt:variant>
      <vt:variant>
        <vt:lpwstr>_Toc337033569</vt:lpwstr>
      </vt:variant>
      <vt:variant>
        <vt:i4>1114162</vt:i4>
      </vt:variant>
      <vt:variant>
        <vt:i4>83</vt:i4>
      </vt:variant>
      <vt:variant>
        <vt:i4>0</vt:i4>
      </vt:variant>
      <vt:variant>
        <vt:i4>5</vt:i4>
      </vt:variant>
      <vt:variant>
        <vt:lpwstr/>
      </vt:variant>
      <vt:variant>
        <vt:lpwstr>_Toc337033568</vt:lpwstr>
      </vt:variant>
      <vt:variant>
        <vt:i4>1114162</vt:i4>
      </vt:variant>
      <vt:variant>
        <vt:i4>77</vt:i4>
      </vt:variant>
      <vt:variant>
        <vt:i4>0</vt:i4>
      </vt:variant>
      <vt:variant>
        <vt:i4>5</vt:i4>
      </vt:variant>
      <vt:variant>
        <vt:lpwstr/>
      </vt:variant>
      <vt:variant>
        <vt:lpwstr>_Toc337033567</vt:lpwstr>
      </vt:variant>
      <vt:variant>
        <vt:i4>1114162</vt:i4>
      </vt:variant>
      <vt:variant>
        <vt:i4>71</vt:i4>
      </vt:variant>
      <vt:variant>
        <vt:i4>0</vt:i4>
      </vt:variant>
      <vt:variant>
        <vt:i4>5</vt:i4>
      </vt:variant>
      <vt:variant>
        <vt:lpwstr/>
      </vt:variant>
      <vt:variant>
        <vt:lpwstr>_Toc337033566</vt:lpwstr>
      </vt:variant>
      <vt:variant>
        <vt:i4>1114162</vt:i4>
      </vt:variant>
      <vt:variant>
        <vt:i4>65</vt:i4>
      </vt:variant>
      <vt:variant>
        <vt:i4>0</vt:i4>
      </vt:variant>
      <vt:variant>
        <vt:i4>5</vt:i4>
      </vt:variant>
      <vt:variant>
        <vt:lpwstr/>
      </vt:variant>
      <vt:variant>
        <vt:lpwstr>_Toc337033565</vt:lpwstr>
      </vt:variant>
      <vt:variant>
        <vt:i4>1114162</vt:i4>
      </vt:variant>
      <vt:variant>
        <vt:i4>59</vt:i4>
      </vt:variant>
      <vt:variant>
        <vt:i4>0</vt:i4>
      </vt:variant>
      <vt:variant>
        <vt:i4>5</vt:i4>
      </vt:variant>
      <vt:variant>
        <vt:lpwstr/>
      </vt:variant>
      <vt:variant>
        <vt:lpwstr>_Toc337033564</vt:lpwstr>
      </vt:variant>
      <vt:variant>
        <vt:i4>1114162</vt:i4>
      </vt:variant>
      <vt:variant>
        <vt:i4>53</vt:i4>
      </vt:variant>
      <vt:variant>
        <vt:i4>0</vt:i4>
      </vt:variant>
      <vt:variant>
        <vt:i4>5</vt:i4>
      </vt:variant>
      <vt:variant>
        <vt:lpwstr/>
      </vt:variant>
      <vt:variant>
        <vt:lpwstr>_Toc337033563</vt:lpwstr>
      </vt:variant>
      <vt:variant>
        <vt:i4>1114162</vt:i4>
      </vt:variant>
      <vt:variant>
        <vt:i4>47</vt:i4>
      </vt:variant>
      <vt:variant>
        <vt:i4>0</vt:i4>
      </vt:variant>
      <vt:variant>
        <vt:i4>5</vt:i4>
      </vt:variant>
      <vt:variant>
        <vt:lpwstr/>
      </vt:variant>
      <vt:variant>
        <vt:lpwstr>_Toc337033562</vt:lpwstr>
      </vt:variant>
      <vt:variant>
        <vt:i4>1114162</vt:i4>
      </vt:variant>
      <vt:variant>
        <vt:i4>41</vt:i4>
      </vt:variant>
      <vt:variant>
        <vt:i4>0</vt:i4>
      </vt:variant>
      <vt:variant>
        <vt:i4>5</vt:i4>
      </vt:variant>
      <vt:variant>
        <vt:lpwstr/>
      </vt:variant>
      <vt:variant>
        <vt:lpwstr>_Toc337033561</vt:lpwstr>
      </vt:variant>
      <vt:variant>
        <vt:i4>1114162</vt:i4>
      </vt:variant>
      <vt:variant>
        <vt:i4>35</vt:i4>
      </vt:variant>
      <vt:variant>
        <vt:i4>0</vt:i4>
      </vt:variant>
      <vt:variant>
        <vt:i4>5</vt:i4>
      </vt:variant>
      <vt:variant>
        <vt:lpwstr/>
      </vt:variant>
      <vt:variant>
        <vt:lpwstr>_Toc337033560</vt:lpwstr>
      </vt:variant>
      <vt:variant>
        <vt:i4>1179698</vt:i4>
      </vt:variant>
      <vt:variant>
        <vt:i4>29</vt:i4>
      </vt:variant>
      <vt:variant>
        <vt:i4>0</vt:i4>
      </vt:variant>
      <vt:variant>
        <vt:i4>5</vt:i4>
      </vt:variant>
      <vt:variant>
        <vt:lpwstr/>
      </vt:variant>
      <vt:variant>
        <vt:lpwstr>_Toc337033559</vt:lpwstr>
      </vt:variant>
      <vt:variant>
        <vt:i4>1179698</vt:i4>
      </vt:variant>
      <vt:variant>
        <vt:i4>23</vt:i4>
      </vt:variant>
      <vt:variant>
        <vt:i4>0</vt:i4>
      </vt:variant>
      <vt:variant>
        <vt:i4>5</vt:i4>
      </vt:variant>
      <vt:variant>
        <vt:lpwstr/>
      </vt:variant>
      <vt:variant>
        <vt:lpwstr>_Toc337033558</vt:lpwstr>
      </vt:variant>
      <vt:variant>
        <vt:i4>1179698</vt:i4>
      </vt:variant>
      <vt:variant>
        <vt:i4>17</vt:i4>
      </vt:variant>
      <vt:variant>
        <vt:i4>0</vt:i4>
      </vt:variant>
      <vt:variant>
        <vt:i4>5</vt:i4>
      </vt:variant>
      <vt:variant>
        <vt:lpwstr/>
      </vt:variant>
      <vt:variant>
        <vt:lpwstr>_Toc337033557</vt:lpwstr>
      </vt:variant>
      <vt:variant>
        <vt:i4>1179698</vt:i4>
      </vt:variant>
      <vt:variant>
        <vt:i4>11</vt:i4>
      </vt:variant>
      <vt:variant>
        <vt:i4>0</vt:i4>
      </vt:variant>
      <vt:variant>
        <vt:i4>5</vt:i4>
      </vt:variant>
      <vt:variant>
        <vt:lpwstr/>
      </vt:variant>
      <vt:variant>
        <vt:lpwstr>_Toc337033556</vt:lpwstr>
      </vt:variant>
      <vt:variant>
        <vt:i4>1179698</vt:i4>
      </vt:variant>
      <vt:variant>
        <vt:i4>5</vt:i4>
      </vt:variant>
      <vt:variant>
        <vt:i4>0</vt:i4>
      </vt:variant>
      <vt:variant>
        <vt:i4>5</vt:i4>
      </vt:variant>
      <vt:variant>
        <vt:lpwstr/>
      </vt:variant>
      <vt:variant>
        <vt:lpwstr>_Toc337033555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2013-06-19T19:44:00Z</dcterms:created>
  <dcterms:modified xsi:type="dcterms:W3CDTF">2013-06-19T19:55:00Z</dcterms:modified>
</cp:coreProperties>
</file>