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0C7FB7" w:rsidTr="00E21F20">
        <w:tc>
          <w:tcPr>
            <w:tcW w:w="6858" w:type="dxa"/>
          </w:tcPr>
          <w:p w:rsidR="006C5D39" w:rsidRPr="000C7FB7" w:rsidRDefault="00D111E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D111E8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C7FB7">
              <w:rPr>
                <w:b/>
                <w:szCs w:val="22"/>
                <w:lang w:val="en-CA"/>
              </w:rPr>
              <w:t xml:space="preserve">Joint </w:t>
            </w:r>
            <w:r w:rsidR="006C5D39" w:rsidRPr="000C7FB7">
              <w:rPr>
                <w:b/>
                <w:szCs w:val="22"/>
                <w:lang w:val="en-CA"/>
              </w:rPr>
              <w:t>Collaborative</w:t>
            </w:r>
            <w:r w:rsidR="00E61DAC" w:rsidRPr="000C7FB7">
              <w:rPr>
                <w:b/>
                <w:szCs w:val="22"/>
                <w:lang w:val="en-CA"/>
              </w:rPr>
              <w:t xml:space="preserve"> Team </w:t>
            </w:r>
            <w:r w:rsidR="006C5D39" w:rsidRPr="000C7FB7">
              <w:rPr>
                <w:b/>
                <w:szCs w:val="22"/>
                <w:lang w:val="en-CA"/>
              </w:rPr>
              <w:t xml:space="preserve">on </w:t>
            </w:r>
            <w:r w:rsidR="00E21F20" w:rsidRPr="000C7FB7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0C7FB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 xml:space="preserve">of </w:t>
            </w:r>
            <w:r w:rsidR="007F1F8B" w:rsidRPr="000C7FB7">
              <w:rPr>
                <w:b/>
                <w:szCs w:val="22"/>
                <w:lang w:val="en-CA"/>
              </w:rPr>
              <w:t>ITU-T SG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16 WP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3 and ISO/IEC JTC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1/SC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29/WG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11</w:t>
            </w:r>
          </w:p>
          <w:p w:rsidR="00E61DAC" w:rsidRPr="000C7FB7" w:rsidRDefault="00D15D68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5th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Vienna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27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8A4B4C" w:rsidRPr="000C7FB7" w:rsidRDefault="00E61DAC" w:rsidP="00FE7B2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0C7FB7">
              <w:rPr>
                <w:lang w:val="en-CA"/>
              </w:rPr>
              <w:t>Document</w:t>
            </w:r>
            <w:r w:rsidR="006C5D39" w:rsidRPr="000C7FB7">
              <w:rPr>
                <w:lang w:val="en-CA"/>
              </w:rPr>
              <w:t>: JC</w:t>
            </w:r>
            <w:r w:rsidRPr="000C7FB7">
              <w:rPr>
                <w:lang w:val="en-CA"/>
              </w:rPr>
              <w:t>T</w:t>
            </w:r>
            <w:r w:rsidR="000974DD">
              <w:rPr>
                <w:rFonts w:hint="eastAsia"/>
                <w:lang w:val="en-CA" w:eastAsia="zh-CN"/>
              </w:rPr>
              <w:t>3V</w:t>
            </w:r>
            <w:r w:rsidRPr="000C7FB7">
              <w:rPr>
                <w:lang w:val="en-CA"/>
              </w:rPr>
              <w:t>-</w:t>
            </w:r>
            <w:r w:rsidR="0065592B">
              <w:rPr>
                <w:lang w:val="en-CA"/>
              </w:rPr>
              <w:t xml:space="preserve"> </w:t>
            </w:r>
            <w:r w:rsidR="00D15D68">
              <w:rPr>
                <w:rFonts w:hint="eastAsia"/>
                <w:lang w:val="en-CA" w:eastAsia="zh-CN"/>
              </w:rPr>
              <w:t>E</w:t>
            </w:r>
            <w:r w:rsidR="00FE7B2D">
              <w:rPr>
                <w:rFonts w:hint="eastAsia"/>
                <w:highlight w:val="yellow"/>
                <w:u w:val="single"/>
                <w:lang w:val="en-CA" w:eastAsia="zh-CN"/>
              </w:rPr>
              <w:t>0158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C7FB7" w:rsidRDefault="00102120" w:rsidP="0087274E">
            <w:pPr>
              <w:spacing w:before="60" w:after="6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>CE</w:t>
            </w:r>
            <w:r w:rsidR="00555ABD">
              <w:rPr>
                <w:rFonts w:hint="eastAsia"/>
                <w:b/>
                <w:szCs w:val="22"/>
                <w:lang w:val="en-CA" w:eastAsia="zh-CN"/>
              </w:rPr>
              <w:t>6</w:t>
            </w:r>
            <w:r w:rsidRPr="000C7FB7">
              <w:rPr>
                <w:b/>
                <w:szCs w:val="22"/>
                <w:lang w:val="en-CA"/>
              </w:rPr>
              <w:t>.</w:t>
            </w:r>
            <w:r w:rsidR="006D4289">
              <w:rPr>
                <w:rFonts w:hint="eastAsia"/>
                <w:b/>
                <w:szCs w:val="22"/>
                <w:lang w:val="en-CA" w:eastAsia="zh-CN"/>
              </w:rPr>
              <w:t>h</w:t>
            </w:r>
            <w:r w:rsidRPr="000C7FB7">
              <w:rPr>
                <w:b/>
                <w:szCs w:val="22"/>
                <w:lang w:val="en-CA"/>
              </w:rPr>
              <w:t xml:space="preserve">: </w:t>
            </w:r>
            <w:r w:rsidR="0087274E">
              <w:rPr>
                <w:rFonts w:hint="eastAsia"/>
                <w:b/>
                <w:szCs w:val="22"/>
                <w:lang w:val="en-CA" w:eastAsia="zh-CN"/>
              </w:rPr>
              <w:t xml:space="preserve">Results on </w:t>
            </w:r>
            <w:r w:rsidR="00555ABD">
              <w:rPr>
                <w:rFonts w:hint="eastAsia"/>
                <w:b/>
                <w:szCs w:val="22"/>
                <w:lang w:val="en-CA" w:eastAsia="zh-CN"/>
              </w:rPr>
              <w:t>Removal of DC from SDC Mode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szCs w:val="22"/>
                <w:lang w:val="en-CA"/>
              </w:rPr>
              <w:t>Input Document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/>
              </w:rPr>
            </w:pPr>
            <w:r w:rsidRPr="000C7FB7">
              <w:rPr>
                <w:szCs w:val="22"/>
                <w:lang w:val="en-CA"/>
              </w:rPr>
              <w:t>Proposal</w:t>
            </w: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Author(s) or</w:t>
            </w:r>
            <w:r w:rsidRPr="000C7FB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363376" w:rsidRPr="00363376" w:rsidRDefault="00363376" w:rsidP="00363376">
            <w:pPr>
              <w:spacing w:before="60" w:after="60"/>
              <w:rPr>
                <w:szCs w:val="22"/>
                <w:lang w:val="en-CA" w:eastAsia="zh-CN"/>
              </w:rPr>
            </w:pPr>
            <w:r w:rsidRPr="00363376">
              <w:rPr>
                <w:szCs w:val="22"/>
                <w:lang w:val="en-CA" w:eastAsia="zh-CN"/>
              </w:rPr>
              <w:t>Hongbin Liu (hongbin.liu@lge.com)</w:t>
            </w:r>
          </w:p>
          <w:p w:rsidR="00363376" w:rsidRPr="00363376" w:rsidRDefault="00363376" w:rsidP="00363376">
            <w:pPr>
              <w:spacing w:before="60" w:after="60"/>
              <w:rPr>
                <w:szCs w:val="22"/>
                <w:lang w:val="en-CA" w:eastAsia="zh-CN"/>
              </w:rPr>
            </w:pPr>
            <w:r w:rsidRPr="00363376">
              <w:rPr>
                <w:szCs w:val="22"/>
                <w:lang w:val="en-CA" w:eastAsia="zh-CN"/>
              </w:rPr>
              <w:t>Jie Jia (jie.jia@lge.com)</w:t>
            </w:r>
          </w:p>
          <w:p w:rsidR="00363376" w:rsidRPr="00363376" w:rsidRDefault="00363376" w:rsidP="00363376">
            <w:pPr>
              <w:spacing w:before="60" w:after="60"/>
              <w:rPr>
                <w:szCs w:val="22"/>
                <w:lang w:val="en-CA" w:eastAsia="zh-CN"/>
              </w:rPr>
            </w:pPr>
            <w:r w:rsidRPr="00363376">
              <w:rPr>
                <w:szCs w:val="22"/>
                <w:lang w:val="en-CA" w:eastAsia="zh-CN"/>
              </w:rPr>
              <w:t>Jin Heo (jin78.heo@lge.com)</w:t>
            </w:r>
          </w:p>
          <w:p w:rsidR="00363376" w:rsidRPr="00363376" w:rsidRDefault="00363376" w:rsidP="00363376">
            <w:pPr>
              <w:spacing w:before="60" w:after="60"/>
              <w:rPr>
                <w:szCs w:val="22"/>
                <w:lang w:val="en-CA" w:eastAsia="zh-CN"/>
              </w:rPr>
            </w:pPr>
            <w:r w:rsidRPr="00363376">
              <w:rPr>
                <w:szCs w:val="22"/>
                <w:lang w:val="en-CA" w:eastAsia="zh-CN"/>
              </w:rPr>
              <w:t>Junghak Nam (junghak.nam@lge.com)</w:t>
            </w:r>
          </w:p>
          <w:p w:rsidR="00E97F4A" w:rsidRPr="000C7FB7" w:rsidRDefault="00E97F4A" w:rsidP="00BC6EB5">
            <w:pPr>
              <w:spacing w:before="60" w:after="60"/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97F4A" w:rsidRPr="000C7FB7" w:rsidRDefault="00E97F4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97F4A" w:rsidRPr="000C7FB7" w:rsidRDefault="00E97F4A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97F4A" w:rsidRPr="000C7FB7" w:rsidRDefault="00E97F4A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B83036" w:rsidRPr="00B83036" w:rsidRDefault="00B83036" w:rsidP="00B83036">
      <w:pPr>
        <w:pStyle w:val="aa"/>
        <w:spacing w:after="120"/>
        <w:jc w:val="left"/>
        <w:rPr>
          <w:rFonts w:eastAsiaTheme="minorEastAsia"/>
          <w:lang w:eastAsia="zh-CN"/>
        </w:rPr>
      </w:pPr>
      <w:bookmarkStart w:id="0" w:name="_Ref342859264"/>
      <w:r>
        <w:rPr>
          <w:rFonts w:eastAsiaTheme="minorEastAsia" w:hint="eastAsia"/>
          <w:lang w:eastAsia="zh-CN"/>
        </w:rPr>
        <w:t>Spec change:</w:t>
      </w:r>
    </w:p>
    <w:bookmarkEnd w:id="0"/>
    <w:p w:rsidR="005A2A1B" w:rsidRPr="004A52A3" w:rsidRDefault="00630860" w:rsidP="00630860">
      <w:pPr>
        <w:pStyle w:val="3H3"/>
        <w:numPr>
          <w:ilvl w:val="0"/>
          <w:numId w:val="0"/>
        </w:numPr>
      </w:pPr>
      <w:r>
        <w:rPr>
          <w:rFonts w:eastAsiaTheme="minorEastAsia" w:hint="eastAsia"/>
          <w:lang w:eastAsia="zh-CN"/>
        </w:rPr>
        <w:t xml:space="preserve">H.7.4.9.3 </w:t>
      </w:r>
      <w:r w:rsidR="005A2A1B" w:rsidRPr="004A52A3">
        <w:t xml:space="preserve">Depth mode parameter semantics </w:t>
      </w:r>
    </w:p>
    <w:p w:rsidR="005A2A1B" w:rsidRPr="004A52A3" w:rsidRDefault="005A2A1B" w:rsidP="005A2A1B">
      <w:pPr>
        <w:pStyle w:val="3N0"/>
      </w:pPr>
      <w:r w:rsidRPr="004A52A3">
        <w:t>The variable Log2MaxDmmCbSize</w:t>
      </w:r>
      <w:r w:rsidRPr="004A52A3">
        <w:rPr>
          <w:lang w:eastAsia="ko-KR"/>
        </w:rPr>
        <w:t xml:space="preserve"> is set equal to 5. </w:t>
      </w:r>
    </w:p>
    <w:p w:rsidR="005A2A1B" w:rsidRPr="004A52A3" w:rsidRDefault="005A2A1B" w:rsidP="005A2A1B">
      <w:pPr>
        <w:pStyle w:val="3S0"/>
      </w:pPr>
      <w:r w:rsidRPr="004A52A3">
        <w:rPr>
          <w:b/>
        </w:rPr>
        <w:t>depth_intra_mode</w:t>
      </w:r>
      <w:r w:rsidRPr="004A52A3">
        <w:t xml:space="preserve">[ x0 ][ y0 ] specifies the depth intra mode of the current prediction unit. </w:t>
      </w:r>
      <w:r w:rsidR="00D111E8">
        <w:fldChar w:fldCharType="begin" w:fldLock="1"/>
      </w:r>
      <w:r>
        <w:instrText xml:space="preserve"> REF _Ref358817834 \h </w:instrText>
      </w:r>
      <w:r w:rsidR="00D111E8">
        <w:fldChar w:fldCharType="separate"/>
      </w:r>
      <w:r w:rsidRPr="004A52A3">
        <w:t>Table </w:t>
      </w:r>
      <w:r w:rsidRPr="003C5688">
        <w:rPr>
          <w:lang w:eastAsia="ko-KR"/>
        </w:rPr>
        <w:t>H</w:t>
      </w:r>
      <w:r w:rsidRPr="004A52A3">
        <w:noBreakHyphen/>
      </w:r>
      <w:r>
        <w:rPr>
          <w:noProof/>
        </w:rPr>
        <w:t>2</w:t>
      </w:r>
      <w:r w:rsidR="00D111E8">
        <w:fldChar w:fldCharType="end"/>
      </w:r>
      <w:r>
        <w:t xml:space="preserve"> </w:t>
      </w:r>
      <w:r w:rsidRPr="004A52A3">
        <w:t xml:space="preserve">specifies the value for the depth intra mode and the associated names. </w:t>
      </w:r>
    </w:p>
    <w:p w:rsidR="005A2A1B" w:rsidRPr="004A52A3" w:rsidRDefault="005A2A1B" w:rsidP="005A2A1B">
      <w:pPr>
        <w:pStyle w:val="3S0"/>
      </w:pPr>
      <w:r w:rsidRPr="004A52A3">
        <w:t xml:space="preserve">The variable SdcFlag[ x0 ][ y0 ] is derived as specified in the following: </w:t>
      </w:r>
    </w:p>
    <w:p w:rsidR="005A2A1B" w:rsidRPr="004A52A3" w:rsidRDefault="005A2A1B" w:rsidP="005A2A1B">
      <w:pPr>
        <w:pStyle w:val="3E1"/>
        <w:numPr>
          <w:ilvl w:val="1"/>
          <w:numId w:val="27"/>
        </w:numPr>
        <w:tabs>
          <w:tab w:val="left" w:pos="2268"/>
        </w:tabs>
      </w:pPr>
      <w:r w:rsidRPr="004A52A3">
        <w:t>SdcFlag[ x0 ][ y0 ] =</w:t>
      </w:r>
      <w:r w:rsidRPr="004A52A3">
        <w:tab/>
        <w:t>( depth_intra_mode[ x0 ][ y0 ]  = =  INTRA_DEP_SDC_PLANAR )  | |  </w:t>
      </w:r>
      <w:r w:rsidRPr="004A52A3">
        <w:tab/>
      </w:r>
      <w:r w:rsidRPr="004A52A3">
        <w:rPr>
          <w:lang w:eastAsia="ko-KR"/>
        </w:rPr>
        <w:t>(</w:t>
      </w:r>
      <w:r w:rsidR="00D111E8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D111E8" w:rsidRPr="004A52A3">
        <w:rPr>
          <w:lang w:eastAsia="ko-KR"/>
        </w:rPr>
      </w:r>
      <w:r w:rsidR="00D111E8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D111E8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D111E8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D111E8" w:rsidRPr="004A52A3">
        <w:rPr>
          <w:lang w:eastAsia="ko-KR"/>
        </w:rPr>
        <w:fldChar w:fldCharType="separate"/>
      </w:r>
      <w:r>
        <w:rPr>
          <w:noProof/>
          <w:lang w:eastAsia="ko-KR"/>
        </w:rPr>
        <w:t>16</w:t>
      </w:r>
      <w:r w:rsidR="00D111E8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  <w:r w:rsidRPr="004A52A3">
        <w:br/>
      </w:r>
      <w:r w:rsidRPr="004A52A3">
        <w:tab/>
        <w:t>( depth_intra_mode[ x0 ][ y0 ]  = =  INTRA_DEP_SDC_DMM_WFULL ) </w:t>
      </w:r>
      <w:del w:id="1" w:author="Administrator" w:date="2013-07-02T09:23:00Z">
        <w:r w:rsidRPr="004A52A3" w:rsidDel="00052AC5">
          <w:delText> | |  </w:delText>
        </w:r>
        <w:r w:rsidRPr="004A52A3" w:rsidDel="00052AC5">
          <w:br/>
        </w:r>
        <w:r w:rsidRPr="004A52A3" w:rsidDel="00052AC5">
          <w:tab/>
          <w:delText>( depth_intra_mode[ x0 ][ y0 ]  = =  INTRA_DEP_SDC_DC )</w:delText>
        </w:r>
      </w:del>
      <w:r w:rsidRPr="004A52A3">
        <w:t xml:space="preserve"> </w:t>
      </w:r>
    </w:p>
    <w:p w:rsidR="005A2A1B" w:rsidRPr="004A52A3" w:rsidRDefault="005A2A1B" w:rsidP="005A2A1B">
      <w:pPr>
        <w:pStyle w:val="3S0"/>
      </w:pPr>
      <w:r w:rsidRPr="004A52A3">
        <w:t xml:space="preserve">The variable DmmFlag[ x0 ][ y0 ] is derived as specified in the following: </w:t>
      </w:r>
    </w:p>
    <w:p w:rsidR="005A2A1B" w:rsidRPr="004A52A3" w:rsidRDefault="005A2A1B" w:rsidP="005A2A1B">
      <w:pPr>
        <w:pStyle w:val="3E1"/>
        <w:numPr>
          <w:ilvl w:val="1"/>
          <w:numId w:val="27"/>
        </w:numPr>
        <w:tabs>
          <w:tab w:val="left" w:pos="2268"/>
        </w:tabs>
      </w:pPr>
      <w:r w:rsidRPr="004A52A3">
        <w:t>DmmFlag[ x0 ][ y0 ] =</w:t>
      </w:r>
      <w:r w:rsidRPr="004A52A3">
        <w:tab/>
        <w:t>( depth_intra_mode[ x0 ][ y0 ]  = =  INTRA_DEP_DMM_WFULL )  | |  </w:t>
      </w:r>
      <w:r w:rsidRPr="004A52A3">
        <w:tab/>
      </w:r>
      <w:r w:rsidRPr="004A52A3">
        <w:rPr>
          <w:lang w:eastAsia="ko-KR"/>
        </w:rPr>
        <w:t>(</w:t>
      </w:r>
      <w:r w:rsidR="00D111E8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D111E8" w:rsidRPr="004A52A3">
        <w:rPr>
          <w:lang w:eastAsia="ko-KR"/>
        </w:rPr>
      </w:r>
      <w:r w:rsidR="00D111E8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D111E8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D111E8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D111E8" w:rsidRPr="004A52A3">
        <w:rPr>
          <w:lang w:eastAsia="ko-KR"/>
        </w:rPr>
        <w:fldChar w:fldCharType="separate"/>
      </w:r>
      <w:r>
        <w:rPr>
          <w:noProof/>
          <w:lang w:eastAsia="ko-KR"/>
        </w:rPr>
        <w:t>17</w:t>
      </w:r>
      <w:r w:rsidR="00D111E8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  <w:r w:rsidRPr="004A52A3">
        <w:br/>
      </w:r>
      <w:r w:rsidRPr="004A52A3">
        <w:tab/>
        <w:t>( depth_intra_mode[ x0 ][ y0 ]  = =  INTRA_DEP_DMM_CPREDTEX )  | |  </w:t>
      </w:r>
      <w:r w:rsidRPr="004A52A3">
        <w:br/>
      </w:r>
      <w:r w:rsidRPr="004A52A3">
        <w:tab/>
        <w:t>( depth_intra_mode[ x0 ][ y0 ]  = =  INTRA_DEP_DMM_WPREDTEX )  | |  </w:t>
      </w:r>
      <w:r w:rsidRPr="004A52A3">
        <w:br/>
      </w:r>
      <w:r w:rsidRPr="004A52A3">
        <w:tab/>
        <w:t xml:space="preserve">( depth_intra_mode[ x0 ][ y0 ]  = =  INTRA_DEP_DMM_WPREDDIR ) </w:t>
      </w:r>
    </w:p>
    <w:p w:rsidR="005A2A1B" w:rsidRPr="004A52A3" w:rsidRDefault="005A2A1B" w:rsidP="005A2A1B">
      <w:pPr>
        <w:pStyle w:val="aa"/>
        <w:spacing w:after="120"/>
        <w:rPr>
          <w:lang w:val="en-GB"/>
        </w:rPr>
      </w:pPr>
      <w:bookmarkStart w:id="2" w:name="_Ref358817834"/>
      <w:bookmarkStart w:id="3" w:name="_Toc359579112"/>
      <w:r w:rsidRPr="004A52A3">
        <w:rPr>
          <w:lang w:val="en-GB"/>
        </w:rPr>
        <w:t>Table </w:t>
      </w:r>
      <w:fldSimple w:instr=" REF H \h  \* MERGEFORMAT " w:fldLock="1">
        <w:r w:rsidRPr="003C5688">
          <w:rPr>
            <w:lang w:val="en-GB" w:eastAsia="ko-KR"/>
          </w:rPr>
          <w:t>H</w:t>
        </w:r>
      </w:fldSimple>
      <w:r w:rsidRPr="004A52A3">
        <w:rPr>
          <w:lang w:val="en-GB"/>
        </w:rPr>
        <w:noBreakHyphen/>
      </w:r>
      <w:r w:rsidR="00D111E8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D111E8" w:rsidRPr="004A52A3">
        <w:rPr>
          <w:lang w:val="en-GB"/>
        </w:rPr>
        <w:fldChar w:fldCharType="separate"/>
      </w:r>
      <w:r>
        <w:rPr>
          <w:noProof/>
          <w:lang w:val="en-GB"/>
        </w:rPr>
        <w:t>2</w:t>
      </w:r>
      <w:r w:rsidR="00D111E8" w:rsidRPr="004A52A3">
        <w:rPr>
          <w:lang w:val="en-GB"/>
        </w:rPr>
        <w:fldChar w:fldCharType="end"/>
      </w:r>
      <w:bookmarkEnd w:id="2"/>
      <w:r w:rsidRPr="004A52A3">
        <w:rPr>
          <w:lang w:val="en-GB" w:eastAsia="ko-KR"/>
        </w:rPr>
        <w:t xml:space="preserve"> </w:t>
      </w:r>
      <w:r w:rsidRPr="004A52A3">
        <w:rPr>
          <w:lang w:val="en-GB"/>
        </w:rPr>
        <w:t xml:space="preserve">– </w:t>
      </w:r>
      <w:r w:rsidRPr="004A52A3">
        <w:rPr>
          <w:lang w:val="en-GB" w:eastAsia="ko-KR"/>
        </w:rPr>
        <w:t xml:space="preserve">Specification of </w:t>
      </w:r>
      <w:r w:rsidRPr="004A52A3">
        <w:rPr>
          <w:lang w:val="en-GB"/>
        </w:rPr>
        <w:t>depth_intra_mode</w:t>
      </w:r>
      <w:r w:rsidRPr="004A52A3">
        <w:rPr>
          <w:lang w:val="en-GB" w:eastAsia="ko-KR"/>
        </w:rPr>
        <w:t xml:space="preserve"> and associated names</w:t>
      </w:r>
      <w:bookmarkEnd w:id="3"/>
      <w:r w:rsidRPr="004A52A3">
        <w:rPr>
          <w:lang w:val="en-GB"/>
        </w:rPr>
        <w:t xml:space="preserve"> </w:t>
      </w:r>
    </w:p>
    <w:tbl>
      <w:tblPr>
        <w:tblW w:w="5446" w:type="dxa"/>
        <w:jc w:val="center"/>
        <w:tblInd w:w="1457" w:type="dxa"/>
        <w:tblLayout w:type="fixed"/>
        <w:tblCellMar>
          <w:left w:w="80" w:type="dxa"/>
          <w:right w:w="80" w:type="dxa"/>
        </w:tblCellMar>
        <w:tblLook w:val="04A0"/>
      </w:tblPr>
      <w:tblGrid>
        <w:gridCol w:w="2024"/>
        <w:gridCol w:w="3422"/>
      </w:tblGrid>
      <w:tr w:rsidR="005A2A1B" w:rsidRPr="004A52A3" w:rsidTr="00376867">
        <w:trPr>
          <w:cantSplit/>
          <w:trHeight w:val="318"/>
          <w:jc w:val="center"/>
        </w:trPr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5A2A1B" w:rsidRPr="004A52A3" w:rsidRDefault="005A2A1B" w:rsidP="00376867">
            <w:pPr>
              <w:pStyle w:val="3N0"/>
              <w:jc w:val="center"/>
              <w:rPr>
                <w:b/>
              </w:rPr>
            </w:pPr>
            <w:r w:rsidRPr="004A52A3">
              <w:rPr>
                <w:b/>
              </w:rPr>
              <w:t>depth_intra_mode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5A2A1B" w:rsidRPr="004A52A3" w:rsidRDefault="005A2A1B" w:rsidP="00376867">
            <w:pPr>
              <w:pStyle w:val="3N0"/>
              <w:jc w:val="center"/>
              <w:rPr>
                <w:b/>
              </w:rPr>
            </w:pPr>
            <w:r w:rsidRPr="004A52A3">
              <w:rPr>
                <w:b/>
              </w:rPr>
              <w:t>DepthIntraMode</w:t>
            </w:r>
          </w:p>
        </w:tc>
      </w:tr>
      <w:tr w:rsidR="005A2A1B" w:rsidRPr="004A52A3" w:rsidTr="00376867">
        <w:trPr>
          <w:cantSplit/>
          <w:trHeight w:val="175"/>
          <w:jc w:val="center"/>
        </w:trPr>
        <w:tc>
          <w:tcPr>
            <w:tcW w:w="202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A1B" w:rsidRPr="004A52A3" w:rsidRDefault="005A2A1B" w:rsidP="00376867">
            <w:pPr>
              <w:pStyle w:val="3N0"/>
              <w:jc w:val="left"/>
            </w:pPr>
            <w:r w:rsidRPr="004A52A3">
              <w:t>0</w:t>
            </w:r>
          </w:p>
        </w:tc>
        <w:tc>
          <w:tcPr>
            <w:tcW w:w="342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2A1B" w:rsidRPr="004A52A3" w:rsidRDefault="005A2A1B" w:rsidP="00376867">
            <w:pPr>
              <w:pStyle w:val="3N0"/>
            </w:pPr>
            <w:r w:rsidRPr="004A52A3">
              <w:t>INTRA_DEP_SDC_PLANAR</w:t>
            </w:r>
          </w:p>
        </w:tc>
      </w:tr>
      <w:tr w:rsidR="005A2A1B" w:rsidRPr="004A52A3" w:rsidTr="00376867">
        <w:trPr>
          <w:cantSplit/>
          <w:trHeight w:val="184"/>
          <w:jc w:val="center"/>
        </w:trPr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A1B" w:rsidRPr="004A52A3" w:rsidRDefault="005A2A1B" w:rsidP="00376867">
            <w:pPr>
              <w:pStyle w:val="3N0"/>
              <w:jc w:val="left"/>
            </w:pPr>
            <w:r w:rsidRPr="004A52A3">
              <w:t>1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A1B" w:rsidRPr="004A52A3" w:rsidRDefault="005A2A1B" w:rsidP="00376867">
            <w:pPr>
              <w:pStyle w:val="3N0"/>
            </w:pPr>
            <w:r w:rsidRPr="004A52A3">
              <w:t>INTRA_DEP_NONE</w:t>
            </w:r>
          </w:p>
        </w:tc>
      </w:tr>
      <w:tr w:rsidR="005A2A1B" w:rsidRPr="004A52A3" w:rsidTr="00376867">
        <w:trPr>
          <w:cantSplit/>
          <w:trHeight w:val="184"/>
          <w:jc w:val="center"/>
        </w:trPr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A1B" w:rsidRPr="004A52A3" w:rsidRDefault="005A2A1B" w:rsidP="00376867">
            <w:pPr>
              <w:pStyle w:val="3N0"/>
              <w:jc w:val="left"/>
            </w:pPr>
            <w:r w:rsidRPr="004A52A3">
              <w:t>2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A1B" w:rsidRPr="004A52A3" w:rsidRDefault="005A2A1B" w:rsidP="00376867">
            <w:pPr>
              <w:pStyle w:val="3N0"/>
            </w:pPr>
            <w:r w:rsidRPr="004A52A3">
              <w:t>INTRA_DEP_SDC_DMM_WFULL</w:t>
            </w:r>
          </w:p>
        </w:tc>
      </w:tr>
      <w:tr w:rsidR="005A2A1B" w:rsidRPr="004A52A3" w:rsidTr="00376867">
        <w:trPr>
          <w:cantSplit/>
          <w:trHeight w:val="184"/>
          <w:jc w:val="center"/>
        </w:trPr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A1B" w:rsidRPr="004A52A3" w:rsidRDefault="005A2A1B" w:rsidP="00376867">
            <w:pPr>
              <w:pStyle w:val="3N0"/>
              <w:jc w:val="left"/>
            </w:pPr>
            <w:r w:rsidRPr="004A52A3">
              <w:t>3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A1B" w:rsidRPr="004A52A3" w:rsidRDefault="005A2A1B" w:rsidP="00376867">
            <w:pPr>
              <w:pStyle w:val="3N0"/>
            </w:pPr>
            <w:r w:rsidRPr="004A52A3">
              <w:t>INTRA_DEP_DMM_WFULL</w:t>
            </w:r>
          </w:p>
        </w:tc>
      </w:tr>
      <w:tr w:rsidR="005A2A1B" w:rsidRPr="004A52A3" w:rsidTr="00376867">
        <w:trPr>
          <w:cantSplit/>
          <w:trHeight w:val="184"/>
          <w:jc w:val="center"/>
        </w:trPr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A1B" w:rsidRPr="004A52A3" w:rsidRDefault="005A2A1B" w:rsidP="00376867">
            <w:pPr>
              <w:pStyle w:val="3N0"/>
              <w:jc w:val="left"/>
            </w:pPr>
            <w:r w:rsidRPr="004A52A3">
              <w:t>4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A1B" w:rsidRPr="004A52A3" w:rsidRDefault="005A2A1B" w:rsidP="00376867">
            <w:pPr>
              <w:pStyle w:val="3N0"/>
            </w:pPr>
            <w:r w:rsidRPr="004A52A3">
              <w:t>INTRA_DEP_DMM_CPREDTEX</w:t>
            </w:r>
          </w:p>
        </w:tc>
      </w:tr>
      <w:tr w:rsidR="005A2A1B" w:rsidRPr="004A52A3" w:rsidTr="00376867">
        <w:trPr>
          <w:cantSplit/>
          <w:trHeight w:val="184"/>
          <w:jc w:val="center"/>
        </w:trPr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A1B" w:rsidRPr="004A52A3" w:rsidRDefault="005A2A1B" w:rsidP="00376867">
            <w:pPr>
              <w:pStyle w:val="3N0"/>
              <w:jc w:val="left"/>
            </w:pPr>
            <w:r w:rsidRPr="004A52A3">
              <w:t>5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A1B" w:rsidRPr="004A52A3" w:rsidRDefault="005A2A1B" w:rsidP="00376867">
            <w:pPr>
              <w:pStyle w:val="3N0"/>
            </w:pPr>
            <w:r w:rsidRPr="004A52A3">
              <w:t>INTRA_DEP_DMM_WPREDTEX</w:t>
            </w:r>
          </w:p>
        </w:tc>
      </w:tr>
      <w:tr w:rsidR="005A2A1B" w:rsidRPr="004A52A3" w:rsidTr="00376867">
        <w:trPr>
          <w:cantSplit/>
          <w:trHeight w:val="184"/>
          <w:jc w:val="center"/>
        </w:trPr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A1B" w:rsidRPr="004A52A3" w:rsidRDefault="005A2A1B" w:rsidP="00376867">
            <w:pPr>
              <w:pStyle w:val="3N0"/>
              <w:jc w:val="left"/>
            </w:pPr>
            <w:del w:id="4" w:author="Administrator" w:date="2013-07-02T09:22:00Z">
              <w:r w:rsidRPr="004A52A3" w:rsidDel="005A2A1B">
                <w:delText>6</w:delText>
              </w:r>
            </w:del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A1B" w:rsidRPr="004A52A3" w:rsidRDefault="005A2A1B" w:rsidP="00376867">
            <w:pPr>
              <w:pStyle w:val="3N0"/>
            </w:pPr>
            <w:del w:id="5" w:author="Administrator" w:date="2013-07-02T09:22:00Z">
              <w:r w:rsidRPr="004A52A3" w:rsidDel="005A2A1B">
                <w:delText>INTRA_DEP_SDC_DC</w:delText>
              </w:r>
            </w:del>
          </w:p>
        </w:tc>
      </w:tr>
      <w:tr w:rsidR="005A2A1B" w:rsidRPr="004A52A3" w:rsidTr="00376867">
        <w:trPr>
          <w:cantSplit/>
          <w:trHeight w:val="184"/>
          <w:jc w:val="center"/>
        </w:trPr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A1B" w:rsidRPr="005A2A1B" w:rsidRDefault="005A2A1B" w:rsidP="00376867">
            <w:pPr>
              <w:pStyle w:val="3N0"/>
              <w:jc w:val="left"/>
              <w:rPr>
                <w:rFonts w:eastAsiaTheme="minorEastAsia"/>
                <w:lang w:eastAsia="zh-CN"/>
                <w:rPrChange w:id="6" w:author="Administrator" w:date="2013-07-02T09:22:00Z">
                  <w:rPr/>
                </w:rPrChange>
              </w:rPr>
            </w:pPr>
            <w:del w:id="7" w:author="Administrator" w:date="2013-07-02T09:22:00Z">
              <w:r w:rsidRPr="004A52A3" w:rsidDel="005A2A1B">
                <w:delText>7</w:delText>
              </w:r>
            </w:del>
            <w:ins w:id="8" w:author="Administrator" w:date="2013-07-02T09:22:00Z">
              <w:r>
                <w:rPr>
                  <w:rFonts w:eastAsiaTheme="minorEastAsia" w:hint="eastAsia"/>
                  <w:lang w:eastAsia="zh-CN"/>
                </w:rPr>
                <w:t>6</w:t>
              </w:r>
            </w:ins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A1B" w:rsidRPr="004A52A3" w:rsidRDefault="005A2A1B" w:rsidP="00376867">
            <w:pPr>
              <w:pStyle w:val="3N0"/>
            </w:pPr>
            <w:r w:rsidRPr="004A52A3">
              <w:t>INTRA_DEP_DMM_WPREDDIR</w:t>
            </w:r>
          </w:p>
        </w:tc>
      </w:tr>
      <w:tr w:rsidR="005A2A1B" w:rsidRPr="004A52A3" w:rsidTr="00376867">
        <w:trPr>
          <w:cantSplit/>
          <w:trHeight w:val="184"/>
          <w:jc w:val="center"/>
        </w:trPr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A1B" w:rsidRPr="005A2A1B" w:rsidRDefault="005A2A1B" w:rsidP="00376867">
            <w:pPr>
              <w:pStyle w:val="3N0"/>
              <w:jc w:val="left"/>
              <w:rPr>
                <w:rFonts w:eastAsiaTheme="minorEastAsia"/>
                <w:lang w:eastAsia="zh-CN"/>
                <w:rPrChange w:id="9" w:author="Administrator" w:date="2013-07-02T09:22:00Z">
                  <w:rPr/>
                </w:rPrChange>
              </w:rPr>
            </w:pPr>
            <w:del w:id="10" w:author="Administrator" w:date="2013-07-02T09:22:00Z">
              <w:r w:rsidRPr="004A52A3" w:rsidDel="005A2A1B">
                <w:lastRenderedPageBreak/>
                <w:delText>8</w:delText>
              </w:r>
            </w:del>
            <w:ins w:id="11" w:author="Administrator" w:date="2013-07-02T09:22:00Z">
              <w:r>
                <w:rPr>
                  <w:rFonts w:eastAsiaTheme="minorEastAsia" w:hint="eastAsia"/>
                  <w:lang w:eastAsia="zh-CN"/>
                </w:rPr>
                <w:t>7</w:t>
              </w:r>
            </w:ins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A1B" w:rsidRPr="004A52A3" w:rsidRDefault="005A2A1B" w:rsidP="00376867">
            <w:pPr>
              <w:pStyle w:val="3N0"/>
            </w:pPr>
            <w:r w:rsidRPr="004A52A3">
              <w:t>INTRA_DEP_CHAIN</w:t>
            </w:r>
          </w:p>
        </w:tc>
      </w:tr>
    </w:tbl>
    <w:p w:rsidR="00F811E2" w:rsidRDefault="00F811E2" w:rsidP="005F3867">
      <w:pPr>
        <w:pStyle w:val="ac"/>
        <w:spacing w:line="360" w:lineRule="auto"/>
        <w:ind w:firstLineChars="100" w:firstLine="220"/>
        <w:rPr>
          <w:ins w:id="12" w:author="Administrator" w:date="2013-07-02T09:25:00Z"/>
          <w:rFonts w:eastAsia="宋体"/>
          <w:lang w:val="en-GB" w:eastAsia="zh-CN"/>
        </w:rPr>
      </w:pPr>
    </w:p>
    <w:p w:rsidR="00052AC5" w:rsidRPr="004A52A3" w:rsidRDefault="00052AC5" w:rsidP="00052AC5">
      <w:pPr>
        <w:pStyle w:val="3H2"/>
        <w:numPr>
          <w:ilvl w:val="0"/>
          <w:numId w:val="0"/>
        </w:numPr>
      </w:pPr>
      <w:bookmarkStart w:id="13" w:name="_Toc331592202"/>
      <w:bookmarkStart w:id="14" w:name="_Toc359579081"/>
      <w:r>
        <w:rPr>
          <w:rFonts w:eastAsiaTheme="minorEastAsia" w:hint="eastAsia"/>
          <w:lang w:eastAsia="zh-CN"/>
        </w:rPr>
        <w:t xml:space="preserve">H.8.4.2 </w:t>
      </w:r>
      <w:r w:rsidRPr="004A52A3">
        <w:t>Derivation process for luma intra prediction mode</w:t>
      </w:r>
      <w:bookmarkEnd w:id="13"/>
      <w:bookmarkEnd w:id="14"/>
    </w:p>
    <w:p w:rsidR="00052AC5" w:rsidRPr="004A52A3" w:rsidRDefault="00052AC5" w:rsidP="00052AC5">
      <w:pPr>
        <w:pStyle w:val="3N0"/>
      </w:pPr>
      <w:r w:rsidRPr="004A52A3">
        <w:t>Inputs to this process are:</w:t>
      </w:r>
    </w:p>
    <w:p w:rsidR="00052AC5" w:rsidRPr="004A52A3" w:rsidRDefault="00052AC5" w:rsidP="00052AC5">
      <w:pPr>
        <w:tabs>
          <w:tab w:val="left" w:pos="284"/>
        </w:tabs>
        <w:ind w:left="284" w:hanging="284"/>
        <w:rPr>
          <w:lang w:eastAsia="ko-KR"/>
        </w:rPr>
      </w:pPr>
      <w:r w:rsidRPr="004A52A3">
        <w:t>–</w:t>
      </w:r>
      <w:r w:rsidRPr="004A52A3">
        <w:tab/>
        <w:t>a luma location ( xB, yB ) specifying the top-left luma sample of the current block relative to the top</w:t>
      </w:r>
      <w:r w:rsidRPr="004A52A3">
        <w:noBreakHyphen/>
        <w:t>left luma sample of the current picture,</w:t>
      </w:r>
    </w:p>
    <w:p w:rsidR="00052AC5" w:rsidRPr="004A52A3" w:rsidRDefault="00052AC5" w:rsidP="00052AC5">
      <w:pPr>
        <w:tabs>
          <w:tab w:val="left" w:pos="284"/>
        </w:tabs>
        <w:ind w:left="284" w:hanging="284"/>
        <w:rPr>
          <w:lang w:eastAsia="ko-KR"/>
        </w:rPr>
      </w:pPr>
      <w:r w:rsidRPr="004A52A3">
        <w:t>–</w:t>
      </w:r>
      <w:r w:rsidRPr="004A52A3">
        <w:tab/>
        <w:t xml:space="preserve">a </w:t>
      </w:r>
      <w:r w:rsidRPr="004A52A3">
        <w:rPr>
          <w:lang w:eastAsia="ko-KR"/>
        </w:rPr>
        <w:t>variable log2PbSize specifying the size of the current luma prediction block</w:t>
      </w:r>
      <w:r w:rsidRPr="004A52A3">
        <w:t>.</w:t>
      </w:r>
    </w:p>
    <w:p w:rsidR="00052AC5" w:rsidRPr="004A52A3" w:rsidRDefault="00D111E8" w:rsidP="00052AC5">
      <w:pPr>
        <w:tabs>
          <w:tab w:val="left" w:pos="284"/>
        </w:tabs>
        <w:ind w:left="284" w:hanging="284"/>
        <w:rPr>
          <w:lang w:eastAsia="ko-KR"/>
        </w:rPr>
      </w:pPr>
      <w:fldSimple w:instr=" REF _Ref296946888 \h \ * MERGEFORMAT \* MERGEFORMAT " w:fldLock="1">
        <w:r w:rsidR="00052AC5" w:rsidRPr="003C5688">
          <w:rPr>
            <w:bCs/>
          </w:rPr>
          <w:t>Table H</w:t>
        </w:r>
        <w:r w:rsidR="00052AC5" w:rsidRPr="003C5688">
          <w:rPr>
            <w:bCs/>
          </w:rPr>
          <w:noBreakHyphen/>
          <w:t>4</w:t>
        </w:r>
      </w:fldSimple>
      <w:r w:rsidR="00052AC5" w:rsidRPr="004A52A3">
        <w:rPr>
          <w:lang w:eastAsia="ko-KR"/>
        </w:rPr>
        <w:t xml:space="preserve"> specifies the value for the intra prediction mode and the associated names.</w:t>
      </w:r>
    </w:p>
    <w:p w:rsidR="00052AC5" w:rsidRPr="004A52A3" w:rsidRDefault="00052AC5" w:rsidP="00052AC5">
      <w:pPr>
        <w:pStyle w:val="aa"/>
        <w:spacing w:after="120"/>
        <w:rPr>
          <w:lang w:val="en-GB"/>
        </w:rPr>
      </w:pPr>
      <w:bookmarkStart w:id="15" w:name="_Ref296946888"/>
      <w:bookmarkStart w:id="16" w:name="_Toc331260035"/>
      <w:bookmarkStart w:id="17" w:name="_Ref331527393"/>
      <w:bookmarkStart w:id="18" w:name="_Toc331592243"/>
      <w:bookmarkStart w:id="19" w:name="_Toc359579114"/>
      <w:r w:rsidRPr="004A52A3">
        <w:rPr>
          <w:lang w:val="en-GB"/>
        </w:rPr>
        <w:t>Table </w:t>
      </w:r>
      <w:r w:rsidR="00D111E8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D111E8" w:rsidRPr="004A52A3">
        <w:rPr>
          <w:lang w:val="en-GB"/>
        </w:rPr>
      </w:r>
      <w:r w:rsidR="00D111E8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D111E8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D111E8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D111E8" w:rsidRPr="004A52A3">
        <w:rPr>
          <w:lang w:val="en-GB"/>
        </w:rPr>
        <w:fldChar w:fldCharType="separate"/>
      </w:r>
      <w:r>
        <w:rPr>
          <w:noProof/>
          <w:lang w:val="en-GB"/>
        </w:rPr>
        <w:t>4</w:t>
      </w:r>
      <w:r w:rsidR="00D111E8" w:rsidRPr="004A52A3">
        <w:rPr>
          <w:lang w:val="en-GB"/>
        </w:rPr>
        <w:fldChar w:fldCharType="end"/>
      </w:r>
      <w:bookmarkEnd w:id="15"/>
      <w:r w:rsidRPr="004A52A3">
        <w:rPr>
          <w:lang w:val="en-GB" w:eastAsia="ko-KR"/>
        </w:rPr>
        <w:t xml:space="preserve"> </w:t>
      </w:r>
      <w:r w:rsidRPr="004A52A3">
        <w:rPr>
          <w:lang w:val="en-GB"/>
        </w:rPr>
        <w:t>– Specification of intra prediction mode and associated names</w:t>
      </w:r>
      <w:bookmarkEnd w:id="16"/>
      <w:bookmarkEnd w:id="17"/>
      <w:bookmarkEnd w:id="18"/>
      <w:bookmarkEnd w:id="19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94"/>
        <w:gridCol w:w="2068"/>
      </w:tblGrid>
      <w:tr w:rsidR="00052AC5" w:rsidRPr="004A52A3" w:rsidTr="00376867">
        <w:trPr>
          <w:jc w:val="center"/>
        </w:trPr>
        <w:tc>
          <w:tcPr>
            <w:tcW w:w="0" w:type="auto"/>
          </w:tcPr>
          <w:p w:rsidR="00052AC5" w:rsidRPr="004A52A3" w:rsidRDefault="00052AC5" w:rsidP="00FE7B2D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4A52A3">
              <w:rPr>
                <w:b/>
                <w:bCs/>
                <w:lang w:eastAsia="ko-KR"/>
              </w:rPr>
              <w:t>Intra prediction mode</w:t>
            </w:r>
          </w:p>
        </w:tc>
        <w:tc>
          <w:tcPr>
            <w:tcW w:w="0" w:type="auto"/>
          </w:tcPr>
          <w:p w:rsidR="00052AC5" w:rsidRPr="004A52A3" w:rsidRDefault="00052AC5" w:rsidP="00FE7B2D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  <w:pPrChange w:id="20" w:author="Administrator" w:date="2013-07-19T14:23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4A52A3">
              <w:rPr>
                <w:b/>
                <w:bCs/>
                <w:lang w:eastAsia="ko-KR"/>
              </w:rPr>
              <w:t>Associated names</w:t>
            </w:r>
          </w:p>
        </w:tc>
      </w:tr>
      <w:tr w:rsidR="00052AC5" w:rsidRPr="004A52A3" w:rsidTr="00376867">
        <w:trPr>
          <w:jc w:val="center"/>
        </w:trPr>
        <w:tc>
          <w:tcPr>
            <w:tcW w:w="0" w:type="auto"/>
          </w:tcPr>
          <w:p w:rsidR="00052AC5" w:rsidRPr="004A52A3" w:rsidRDefault="00052AC5" w:rsidP="00FE7B2D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4A52A3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052AC5" w:rsidRPr="004A52A3" w:rsidRDefault="00052AC5" w:rsidP="00FE7B2D">
            <w:pPr>
              <w:keepNext/>
              <w:keepLines/>
              <w:spacing w:beforeLines="25" w:afterLines="25"/>
              <w:rPr>
                <w:b/>
                <w:bCs/>
                <w:sz w:val="24"/>
                <w:szCs w:val="24"/>
                <w:lang w:eastAsia="ko-KR"/>
              </w:rPr>
              <w:pPrChange w:id="21" w:author="Administrator" w:date="2013-07-19T14:23:00Z">
                <w:pPr>
                  <w:keepNext/>
                  <w:keepLines/>
                  <w:spacing w:beforeLines="25" w:afterLines="25"/>
                </w:pPr>
              </w:pPrChange>
            </w:pPr>
            <w:r w:rsidRPr="004A52A3">
              <w:rPr>
                <w:lang w:eastAsia="ko-KR"/>
              </w:rPr>
              <w:t>Intra_Planar</w:t>
            </w:r>
          </w:p>
        </w:tc>
      </w:tr>
      <w:tr w:rsidR="00052AC5" w:rsidRPr="004A52A3" w:rsidTr="00376867">
        <w:trPr>
          <w:jc w:val="center"/>
        </w:trPr>
        <w:tc>
          <w:tcPr>
            <w:tcW w:w="0" w:type="auto"/>
          </w:tcPr>
          <w:p w:rsidR="00052AC5" w:rsidRPr="004A52A3" w:rsidRDefault="00052AC5" w:rsidP="00FE7B2D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4A52A3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052AC5" w:rsidRPr="004A52A3" w:rsidRDefault="00052AC5" w:rsidP="00FE7B2D">
            <w:pPr>
              <w:keepNext/>
              <w:keepLines/>
              <w:spacing w:beforeLines="25" w:afterLines="25"/>
              <w:rPr>
                <w:b/>
                <w:bCs/>
                <w:sz w:val="24"/>
                <w:szCs w:val="24"/>
                <w:lang w:eastAsia="ko-KR"/>
              </w:rPr>
              <w:pPrChange w:id="22" w:author="Administrator" w:date="2013-07-19T14:23:00Z">
                <w:pPr>
                  <w:keepNext/>
                  <w:keepLines/>
                  <w:spacing w:beforeLines="25" w:afterLines="25"/>
                </w:pPr>
              </w:pPrChange>
            </w:pPr>
            <w:r w:rsidRPr="004A52A3">
              <w:rPr>
                <w:lang w:eastAsia="ko-KR"/>
              </w:rPr>
              <w:t>Intra_DC</w:t>
            </w:r>
          </w:p>
        </w:tc>
      </w:tr>
      <w:tr w:rsidR="00052AC5" w:rsidRPr="004A52A3" w:rsidTr="00376867">
        <w:trPr>
          <w:jc w:val="center"/>
        </w:trPr>
        <w:tc>
          <w:tcPr>
            <w:tcW w:w="0" w:type="auto"/>
          </w:tcPr>
          <w:p w:rsidR="00052AC5" w:rsidRPr="004A52A3" w:rsidRDefault="00052AC5" w:rsidP="00FE7B2D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4A52A3">
              <w:rPr>
                <w:lang w:eastAsia="ko-KR"/>
              </w:rPr>
              <w:t>2..34</w:t>
            </w:r>
          </w:p>
        </w:tc>
        <w:tc>
          <w:tcPr>
            <w:tcW w:w="0" w:type="auto"/>
          </w:tcPr>
          <w:p w:rsidR="00052AC5" w:rsidRPr="004A52A3" w:rsidRDefault="00052AC5" w:rsidP="00FE7B2D">
            <w:pPr>
              <w:keepNext/>
              <w:keepLines/>
              <w:spacing w:beforeLines="25" w:afterLines="25"/>
              <w:rPr>
                <w:b/>
                <w:bCs/>
                <w:sz w:val="24"/>
                <w:szCs w:val="24"/>
                <w:lang w:eastAsia="ko-KR"/>
              </w:rPr>
              <w:pPrChange w:id="23" w:author="Administrator" w:date="2013-07-19T14:23:00Z">
                <w:pPr>
                  <w:keepNext/>
                  <w:keepLines/>
                  <w:spacing w:beforeLines="25" w:afterLines="25"/>
                </w:pPr>
              </w:pPrChange>
            </w:pPr>
            <w:r w:rsidRPr="004A52A3">
              <w:rPr>
                <w:lang w:eastAsia="ko-KR"/>
              </w:rPr>
              <w:t>Intra_Angular</w:t>
            </w:r>
          </w:p>
        </w:tc>
      </w:tr>
      <w:tr w:rsidR="00052AC5" w:rsidRPr="001C2AA2" w:rsidTr="00376867">
        <w:trPr>
          <w:jc w:val="center"/>
        </w:trPr>
        <w:tc>
          <w:tcPr>
            <w:tcW w:w="0" w:type="auto"/>
          </w:tcPr>
          <w:p w:rsidR="00052AC5" w:rsidRPr="001C2AA2" w:rsidRDefault="00052AC5" w:rsidP="00FE7B2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1C2AA2">
              <w:rPr>
                <w:lang w:eastAsia="ko-KR"/>
              </w:rPr>
              <w:t>35...42</w:t>
            </w:r>
          </w:p>
        </w:tc>
        <w:tc>
          <w:tcPr>
            <w:tcW w:w="0" w:type="auto"/>
          </w:tcPr>
          <w:p w:rsidR="00052AC5" w:rsidRPr="001C2AA2" w:rsidRDefault="00052AC5" w:rsidP="00FE7B2D">
            <w:pPr>
              <w:keepNext/>
              <w:keepLines/>
              <w:spacing w:beforeLines="25" w:afterLines="25"/>
              <w:rPr>
                <w:lang w:eastAsia="ko-KR"/>
              </w:rPr>
              <w:pPrChange w:id="24" w:author="Administrator" w:date="2013-07-19T14:23:00Z">
                <w:pPr>
                  <w:keepNext/>
                  <w:keepLines/>
                  <w:spacing w:beforeLines="25" w:afterLines="25"/>
                </w:pPr>
              </w:pPrChange>
            </w:pPr>
            <w:r w:rsidRPr="001C2AA2">
              <w:rPr>
                <w:lang w:eastAsia="ko-KR"/>
              </w:rPr>
              <w:t>Intra_DepthPartition</w:t>
            </w:r>
            <w:r w:rsidRPr="001C2AA2">
              <w:rPr>
                <w:lang w:eastAsia="ko-KR"/>
              </w:rPr>
              <w:br/>
              <w:t>(used only for depth)</w:t>
            </w:r>
          </w:p>
        </w:tc>
      </w:tr>
      <w:tr w:rsidR="00052AC5" w:rsidRPr="001C2AA2" w:rsidTr="00376867">
        <w:trPr>
          <w:jc w:val="center"/>
        </w:trPr>
        <w:tc>
          <w:tcPr>
            <w:tcW w:w="0" w:type="auto"/>
          </w:tcPr>
          <w:p w:rsidR="00052AC5" w:rsidRPr="001C2AA2" w:rsidRDefault="00052AC5" w:rsidP="00FE7B2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 w:rsidRPr="001C2AA2">
              <w:rPr>
                <w:lang w:eastAsia="ko-KR"/>
              </w:rPr>
              <w:t>Otherwise (43, 44)</w:t>
            </w:r>
          </w:p>
        </w:tc>
        <w:tc>
          <w:tcPr>
            <w:tcW w:w="0" w:type="auto"/>
          </w:tcPr>
          <w:p w:rsidR="00052AC5" w:rsidRPr="001C2AA2" w:rsidRDefault="00052AC5" w:rsidP="00FE7B2D">
            <w:pPr>
              <w:keepNext/>
              <w:keepLines/>
              <w:spacing w:beforeLines="25" w:afterLines="25"/>
              <w:rPr>
                <w:lang w:eastAsia="ko-KR"/>
              </w:rPr>
              <w:pPrChange w:id="25" w:author="Administrator" w:date="2013-07-19T14:23:00Z">
                <w:pPr>
                  <w:keepNext/>
                  <w:keepLines/>
                  <w:spacing w:beforeLines="25" w:afterLines="25"/>
                </w:pPr>
              </w:pPrChange>
            </w:pPr>
            <w:r w:rsidRPr="001C2AA2">
              <w:rPr>
                <w:lang w:eastAsia="ko-KR"/>
              </w:rPr>
              <w:t>Intra_Chain</w:t>
            </w:r>
            <w:r w:rsidRPr="001C2AA2">
              <w:rPr>
                <w:lang w:eastAsia="ko-KR"/>
              </w:rPr>
              <w:br/>
              <w:t>(used only for depth)</w:t>
            </w:r>
          </w:p>
        </w:tc>
      </w:tr>
    </w:tbl>
    <w:p w:rsidR="00052AC5" w:rsidRPr="001C2AA2" w:rsidRDefault="00052AC5" w:rsidP="00052AC5">
      <w:pPr>
        <w:pStyle w:val="3N0"/>
        <w:rPr>
          <w:lang w:eastAsia="ko-KR"/>
        </w:rPr>
      </w:pPr>
      <w:r w:rsidRPr="001C2AA2">
        <w:rPr>
          <w:lang w:eastAsia="ko-KR"/>
        </w:rPr>
        <w:t xml:space="preserve">[Ed. (GT): Since the </w:t>
      </w:r>
      <w:r w:rsidRPr="001C2AA2">
        <w:t>Intra</w:t>
      </w:r>
      <w:r w:rsidRPr="001C2AA2">
        <w:rPr>
          <w:lang w:eastAsia="ko-KR"/>
        </w:rPr>
        <w:t>_FromLuma mode has been removed in the HEVC text spec used as base for this document, the dmm mode and intra chain numbers are here decremented by 1 compared to HTM-7.0.]</w:t>
      </w:r>
    </w:p>
    <w:p w:rsidR="00052AC5" w:rsidRPr="001C2AA2" w:rsidRDefault="00052AC5" w:rsidP="00052AC5">
      <w:pPr>
        <w:pStyle w:val="3N0"/>
        <w:rPr>
          <w:lang w:eastAsia="ko-KR"/>
        </w:rPr>
      </w:pPr>
      <w:r w:rsidRPr="001C2AA2">
        <w:rPr>
          <w:lang w:eastAsia="ko-KR"/>
        </w:rPr>
        <w:t>[Ed. (GT): Consider reducing number of possible IntraPredMode values by using dmm_dc_flag and edge_dc_flag explicitly. ]</w:t>
      </w:r>
    </w:p>
    <w:p w:rsidR="00052AC5" w:rsidRPr="001C2AA2" w:rsidRDefault="00052AC5" w:rsidP="00052AC5">
      <w:pPr>
        <w:pStyle w:val="3N0"/>
        <w:rPr>
          <w:lang w:eastAsia="ko-KR"/>
        </w:rPr>
      </w:pPr>
      <w:r w:rsidRPr="001C2AA2">
        <w:t>IntraPredMode</w:t>
      </w:r>
      <w:r w:rsidRPr="001C2AA2">
        <w:rPr>
          <w:lang w:eastAsia="ko-KR"/>
        </w:rPr>
        <w:t>[ xB ][ yB ] labelled 0..34 represents directions of predictions as illustrated in Figure 8-1.</w:t>
      </w:r>
    </w:p>
    <w:p w:rsidR="00052AC5" w:rsidRPr="001C2AA2" w:rsidRDefault="00052AC5" w:rsidP="00052AC5">
      <w:pPr>
        <w:pStyle w:val="3D0"/>
      </w:pPr>
      <w:r w:rsidRPr="001C2AA2">
        <w:t>If depth_intra_mode[ xB ][ yB ] is equal to INTRA_DEP_SDC_PLANAR, IntraPredMode[ xB ][ yB ] is set equal to Intra_Planar.</w:t>
      </w:r>
    </w:p>
    <w:p w:rsidR="00052AC5" w:rsidRPr="001C2AA2" w:rsidRDefault="00052AC5" w:rsidP="00052AC5">
      <w:pPr>
        <w:pStyle w:val="3D0"/>
      </w:pPr>
      <w:r w:rsidRPr="001C2AA2">
        <w:t>Otherwise, if depth_intra_mode[ xB ][ yB ] is equal to INTRA_DEP_SDC_DMM_WFULL, IntraPredMode[ xB ][ yB ] is set equal to Intra_DepthPartition( 35 ).</w:t>
      </w:r>
    </w:p>
    <w:p w:rsidR="00052AC5" w:rsidRPr="001C2AA2" w:rsidDel="00052AC5" w:rsidRDefault="00D111E8" w:rsidP="00052AC5">
      <w:pPr>
        <w:pStyle w:val="3D0"/>
        <w:rPr>
          <w:del w:id="26" w:author="Administrator" w:date="2013-07-02T09:26:00Z"/>
          <w:rPrChange w:id="27" w:author="Administrator" w:date="2013-07-02T09:46:00Z">
            <w:rPr>
              <w:del w:id="28" w:author="Administrator" w:date="2013-07-02T09:26:00Z"/>
              <w:highlight w:val="cyan"/>
            </w:rPr>
          </w:rPrChange>
        </w:rPr>
      </w:pPr>
      <w:del w:id="29" w:author="Administrator" w:date="2013-07-02T09:26:00Z">
        <w:r w:rsidRPr="00D111E8">
          <w:rPr>
            <w:rPrChange w:id="30" w:author="Administrator" w:date="2013-07-02T09:46:00Z">
              <w:rPr>
                <w:highlight w:val="cyan"/>
              </w:rPr>
            </w:rPrChange>
          </w:rPr>
          <w:delText>Otherwise  if sdc_pred_mode[ xB ][ yB ] is equal to INTRA_DEP_SDC_DC, IntraPredMode[ xB ][ yB ] is set equal to Intra_DC.</w:delText>
        </w:r>
      </w:del>
    </w:p>
    <w:p w:rsidR="00052AC5" w:rsidRPr="001C2AA2" w:rsidRDefault="00052AC5" w:rsidP="00052AC5">
      <w:pPr>
        <w:pStyle w:val="3D0"/>
      </w:pPr>
      <w:r w:rsidRPr="001C2AA2">
        <w:t>Otherwise, if depth_intra_mode[ xB ][ yB ] is equal to INTRA_DEP_DMM_WFULL, IntraPredMode[ xB ][ yB ] is set equal to Intra_DepthPartition( 35 + dmm_dc_flag[ xB ][ yB ] ) .</w:t>
      </w:r>
    </w:p>
    <w:p w:rsidR="00052AC5" w:rsidRPr="001C2AA2" w:rsidRDefault="00052AC5" w:rsidP="00052AC5">
      <w:pPr>
        <w:pStyle w:val="3D0"/>
      </w:pPr>
      <w:r w:rsidRPr="001C2AA2">
        <w:t>Otherwise, if depth_intra_mode[ xB ][ yB ] is equal to INTRA_DEP_DMM_W</w:t>
      </w:r>
      <w:r w:rsidRPr="001C2AA2">
        <w:rPr>
          <w:rFonts w:eastAsia="宋体"/>
          <w:lang w:eastAsia="zh-CN"/>
        </w:rPr>
        <w:t>PREDTEX</w:t>
      </w:r>
      <w:r w:rsidRPr="001C2AA2">
        <w:t>, IntraPredMode[ xB ][ yB ] is set equal to Intra_DepthPartition( 37 + dmm_dc_flag[ xB ][ yB ] ) .</w:t>
      </w:r>
    </w:p>
    <w:p w:rsidR="00052AC5" w:rsidRPr="001C2AA2" w:rsidRDefault="00052AC5" w:rsidP="00052AC5">
      <w:pPr>
        <w:pStyle w:val="3D0"/>
      </w:pPr>
      <w:r w:rsidRPr="001C2AA2">
        <w:t>Otherwise if depth_intra_mode[ xB ][ yB ] is equal to INTRA_DEP_DMM_CPREDTEX, IntraPredMode[ xB ][ yB ] is set equal to Intra_DepthPartition( 39 + dmm_dc_flag[ xB ][ yB ] ) .</w:t>
      </w:r>
    </w:p>
    <w:p w:rsidR="00052AC5" w:rsidRPr="001C2AA2" w:rsidRDefault="00052AC5" w:rsidP="00052AC5">
      <w:pPr>
        <w:pStyle w:val="3D0"/>
      </w:pPr>
      <w:r w:rsidRPr="001C2AA2">
        <w:t>Otherwise, if depth_intra_mode[ xB ][ yB ] is equal to INTRA_DEP_DMM_WPREDDIR, IntraPredMode[ xB ][ yB ] is set equal to Intra_DepthPartition( 41 + dmm_dc_flag[ xB ][ yB ] ) .</w:t>
      </w:r>
    </w:p>
    <w:p w:rsidR="00052AC5" w:rsidRPr="001C2AA2" w:rsidRDefault="00052AC5" w:rsidP="00052AC5">
      <w:pPr>
        <w:pStyle w:val="3D0"/>
      </w:pPr>
      <w:r w:rsidRPr="001C2AA2">
        <w:t xml:space="preserve">Otherwise if depth_intra_mode[ xB ][ yB ] is equal to INTRA_DEP_CHAIN, IntraPredMode[ xB ][ yB ] is set equal to </w:t>
      </w:r>
      <w:r w:rsidRPr="001C2AA2">
        <w:rPr>
          <w:lang w:eastAsia="ko-KR"/>
        </w:rPr>
        <w:t xml:space="preserve">Intra_Chain( </w:t>
      </w:r>
      <w:r w:rsidRPr="001C2AA2">
        <w:t>43  + edge_dc_flag[ xB ][ yB ] ).</w:t>
      </w:r>
    </w:p>
    <w:p w:rsidR="00052AC5" w:rsidRPr="004A52A3" w:rsidRDefault="00052AC5" w:rsidP="00052AC5">
      <w:pPr>
        <w:pStyle w:val="3D0"/>
        <w:rPr>
          <w:lang w:eastAsia="ko-KR"/>
        </w:rPr>
      </w:pPr>
      <w:r w:rsidRPr="001C2AA2">
        <w:t>Otherwise ( depth_intra_mode[ xB ][ yB ] is equal to INTRA_DEP_NONE )</w:t>
      </w:r>
      <w:r>
        <w:t xml:space="preserve">, </w:t>
      </w:r>
      <w:r w:rsidRPr="004A52A3">
        <w:rPr>
          <w:lang w:eastAsia="ko-KR"/>
        </w:rPr>
        <w:t xml:space="preserve">IntraPredMode[ xB ][ yB ] is derived as the following ordered steps. </w:t>
      </w:r>
    </w:p>
    <w:p w:rsidR="00052AC5" w:rsidRPr="004A52A3" w:rsidRDefault="00052AC5" w:rsidP="00052AC5">
      <w:pPr>
        <w:pStyle w:val="3H3"/>
        <w:numPr>
          <w:ilvl w:val="0"/>
          <w:numId w:val="0"/>
        </w:numPr>
        <w:jc w:val="left"/>
      </w:pPr>
      <w:bookmarkStart w:id="31" w:name="_Ref358645523"/>
      <w:r>
        <w:rPr>
          <w:rFonts w:eastAsiaTheme="minorEastAsia" w:hint="eastAsia"/>
          <w:lang w:eastAsia="zh-CN"/>
        </w:rPr>
        <w:lastRenderedPageBreak/>
        <w:t xml:space="preserve">H.9.2.3.10 </w:t>
      </w:r>
      <w:r w:rsidRPr="004A52A3">
        <w:t xml:space="preserve">Binarization process for </w:t>
      </w:r>
      <w:r w:rsidRPr="004A52A3">
        <w:rPr>
          <w:lang w:eastAsia="ko-KR"/>
        </w:rPr>
        <w:t>depth_intra_mode</w:t>
      </w:r>
      <w:bookmarkEnd w:id="31"/>
    </w:p>
    <w:p w:rsidR="00052AC5" w:rsidRPr="004A52A3" w:rsidRDefault="00052AC5" w:rsidP="00052AC5">
      <w:pPr>
        <w:pStyle w:val="3E0"/>
        <w:numPr>
          <w:ilvl w:val="0"/>
          <w:numId w:val="27"/>
        </w:numPr>
        <w:rPr>
          <w:lang w:eastAsia="ko-KR"/>
        </w:rPr>
      </w:pPr>
      <w:r w:rsidRPr="004A52A3">
        <w:t xml:space="preserve">Input to this process is a request for a binarization for </w:t>
      </w:r>
      <w:r w:rsidRPr="004A52A3">
        <w:rPr>
          <w:lang w:eastAsia="ko-KR"/>
        </w:rPr>
        <w:t xml:space="preserve">the </w:t>
      </w:r>
      <w:r w:rsidRPr="004A52A3">
        <w:t>syntax element</w:t>
      </w:r>
      <w:r w:rsidRPr="004A52A3">
        <w:rPr>
          <w:lang w:eastAsia="ko-KR"/>
        </w:rPr>
        <w:t xml:space="preserve"> depth_intra_mode, a luma location ( xC, yC ) </w:t>
      </w:r>
      <w:r w:rsidRPr="004A52A3">
        <w:t xml:space="preserve">specifying the top-left sample of the current luma coding block relative to the top-left luma sample of the current picture, </w:t>
      </w:r>
      <w:r w:rsidRPr="004A52A3">
        <w:rPr>
          <w:lang w:eastAsia="ko-KR"/>
        </w:rPr>
        <w:t>and a variable cLog2CbSize specifying the current luma coding block size.</w:t>
      </w:r>
    </w:p>
    <w:p w:rsidR="00052AC5" w:rsidRPr="004A52A3" w:rsidRDefault="00052AC5" w:rsidP="00052AC5">
      <w:pPr>
        <w:pStyle w:val="3E0"/>
        <w:numPr>
          <w:ilvl w:val="0"/>
          <w:numId w:val="27"/>
        </w:numPr>
        <w:rPr>
          <w:lang w:eastAsia="ko-KR"/>
        </w:rPr>
      </w:pPr>
      <w:r w:rsidRPr="004A52A3">
        <w:t>Output of this process is the binarization of the syntax element.</w:t>
      </w:r>
      <w:r w:rsidRPr="004A52A3">
        <w:rPr>
          <w:lang w:eastAsia="ko-KR"/>
        </w:rPr>
        <w:t xml:space="preserve"> </w:t>
      </w:r>
    </w:p>
    <w:p w:rsidR="00052AC5" w:rsidRPr="004A52A3" w:rsidRDefault="00052AC5" w:rsidP="00052AC5">
      <w:pPr>
        <w:pStyle w:val="3E0"/>
        <w:numPr>
          <w:ilvl w:val="0"/>
          <w:numId w:val="27"/>
        </w:numPr>
        <w:rPr>
          <w:lang w:eastAsia="ko-KR"/>
        </w:rPr>
      </w:pPr>
      <w:r w:rsidRPr="004A52A3">
        <w:rPr>
          <w:lang w:eastAsia="ko-KR"/>
        </w:rPr>
        <w:t>T</w:t>
      </w:r>
      <w:r w:rsidRPr="004A52A3">
        <w:t xml:space="preserve">he binarization for </w:t>
      </w:r>
      <w:r w:rsidRPr="004A52A3">
        <w:rPr>
          <w:lang w:eastAsia="ko-KR"/>
        </w:rPr>
        <w:t xml:space="preserve">part_mode </w:t>
      </w:r>
      <w:r w:rsidRPr="004A52A3">
        <w:t xml:space="preserve">is given by </w:t>
      </w:r>
      <w:r w:rsidR="00D111E8" w:rsidRPr="004A52A3">
        <w:fldChar w:fldCharType="begin" w:fldLock="1"/>
      </w:r>
      <w:r w:rsidRPr="004A52A3">
        <w:instrText xml:space="preserve"> REF _Ref358650773 \h </w:instrText>
      </w:r>
      <w:r w:rsidR="00D111E8" w:rsidRPr="004A52A3">
        <w:fldChar w:fldCharType="separate"/>
      </w:r>
      <w:r w:rsidRPr="004A52A3">
        <w:t>Table </w:t>
      </w:r>
      <w:r w:rsidRPr="003C5688">
        <w:rPr>
          <w:lang w:eastAsia="ko-KR"/>
        </w:rPr>
        <w:t>H</w:t>
      </w:r>
      <w:r w:rsidRPr="004A52A3">
        <w:rPr>
          <w:lang w:eastAsia="ko-KR"/>
        </w:rPr>
        <w:noBreakHyphen/>
      </w:r>
      <w:r>
        <w:rPr>
          <w:noProof/>
          <w:lang w:eastAsia="ko-KR"/>
        </w:rPr>
        <w:t>29</w:t>
      </w:r>
      <w:r w:rsidR="00D111E8" w:rsidRPr="004A52A3">
        <w:fldChar w:fldCharType="end"/>
      </w:r>
      <w:r w:rsidRPr="004A52A3">
        <w:t xml:space="preserve"> depending on PartMode</w:t>
      </w:r>
      <w:r w:rsidRPr="004A52A3">
        <w:rPr>
          <w:lang w:eastAsia="ko-KR"/>
        </w:rPr>
        <w:t>[ xC ][ yC ]</w:t>
      </w:r>
      <w:r w:rsidRPr="004A52A3">
        <w:t xml:space="preserve"> and cLog2CbSize.</w:t>
      </w:r>
    </w:p>
    <w:p w:rsidR="00052AC5" w:rsidRPr="004A52A3" w:rsidRDefault="00052AC5" w:rsidP="00052AC5">
      <w:pPr>
        <w:pStyle w:val="aa"/>
        <w:spacing w:after="120"/>
        <w:rPr>
          <w:rFonts w:eastAsia="宋体"/>
          <w:highlight w:val="yellow"/>
          <w:lang w:val="en-GB" w:eastAsia="zh-CN"/>
        </w:rPr>
      </w:pPr>
      <w:bookmarkStart w:id="32" w:name="_Ref358650773"/>
      <w:bookmarkStart w:id="33" w:name="_Toc359579139"/>
      <w:r w:rsidRPr="004A52A3">
        <w:rPr>
          <w:lang w:val="en-GB"/>
        </w:rPr>
        <w:t>Table </w:t>
      </w:r>
      <w:fldSimple w:instr=" REF H \h  \* MERGEFORMAT " w:fldLock="1">
        <w:r w:rsidRPr="003C5688">
          <w:rPr>
            <w:lang w:val="en-GB" w:eastAsia="ko-KR"/>
          </w:rPr>
          <w:t>H</w:t>
        </w:r>
      </w:fldSimple>
      <w:r w:rsidRPr="004A52A3">
        <w:rPr>
          <w:lang w:val="en-GB" w:eastAsia="ko-KR"/>
        </w:rPr>
        <w:noBreakHyphen/>
      </w:r>
      <w:r w:rsidR="00D111E8" w:rsidRPr="004A52A3">
        <w:rPr>
          <w:lang w:val="en-GB" w:eastAsia="ko-KR"/>
        </w:rPr>
        <w:fldChar w:fldCharType="begin" w:fldLock="1"/>
      </w:r>
      <w:r w:rsidRPr="004A52A3">
        <w:rPr>
          <w:lang w:val="en-GB" w:eastAsia="ko-KR"/>
        </w:rPr>
        <w:instrText xml:space="preserve"> SEQ Table \* ARABIC \s 1 </w:instrText>
      </w:r>
      <w:r w:rsidR="00D111E8" w:rsidRPr="004A52A3">
        <w:rPr>
          <w:lang w:val="en-GB" w:eastAsia="ko-KR"/>
        </w:rPr>
        <w:fldChar w:fldCharType="separate"/>
      </w:r>
      <w:r>
        <w:rPr>
          <w:noProof/>
          <w:lang w:val="en-GB" w:eastAsia="ko-KR"/>
        </w:rPr>
        <w:t>29</w:t>
      </w:r>
      <w:r w:rsidR="00D111E8" w:rsidRPr="004A52A3">
        <w:rPr>
          <w:lang w:val="en-GB" w:eastAsia="ko-KR"/>
        </w:rPr>
        <w:fldChar w:fldCharType="end"/>
      </w:r>
      <w:bookmarkEnd w:id="32"/>
      <w:r w:rsidRPr="004A52A3">
        <w:rPr>
          <w:lang w:val="en-GB"/>
        </w:rPr>
        <w:t xml:space="preserve"> –</w:t>
      </w:r>
      <w:r w:rsidRPr="004A52A3">
        <w:rPr>
          <w:lang w:val="en-GB" w:eastAsia="ko-KR"/>
        </w:rPr>
        <w:t>Binarization for depth_intra_mode</w:t>
      </w:r>
      <w:bookmarkEnd w:id="33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41"/>
        <w:gridCol w:w="1954"/>
        <w:gridCol w:w="1954"/>
        <w:gridCol w:w="1954"/>
      </w:tblGrid>
      <w:tr w:rsidR="00052AC5" w:rsidRPr="004A52A3" w:rsidTr="00376867">
        <w:trPr>
          <w:trHeight w:val="205"/>
        </w:trPr>
        <w:tc>
          <w:tcPr>
            <w:tcW w:w="3641" w:type="dxa"/>
            <w:vMerge w:val="restart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DVCAnnexSem0"/>
              <w:spacing w:before="0" w:line="276" w:lineRule="auto"/>
              <w:jc w:val="center"/>
              <w:rPr>
                <w:b/>
                <w:sz w:val="16"/>
                <w:szCs w:val="16"/>
                <w:lang w:eastAsia="ko-KR"/>
              </w:rPr>
            </w:pPr>
            <w:r w:rsidRPr="004A52A3">
              <w:rPr>
                <w:b/>
                <w:sz w:val="16"/>
                <w:szCs w:val="16"/>
                <w:lang w:eastAsia="ko-KR"/>
              </w:rPr>
              <w:t>Name of depth_intra_mode</w:t>
            </w:r>
          </w:p>
        </w:tc>
        <w:tc>
          <w:tcPr>
            <w:tcW w:w="5862" w:type="dxa"/>
            <w:gridSpan w:val="3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DVCAnnexSem0"/>
              <w:spacing w:before="0" w:line="276" w:lineRule="auto"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Bin String</w:t>
            </w:r>
          </w:p>
        </w:tc>
      </w:tr>
      <w:tr w:rsidR="00052AC5" w:rsidRPr="004A52A3" w:rsidTr="00376867">
        <w:trPr>
          <w:trHeight w:val="205"/>
        </w:trPr>
        <w:tc>
          <w:tcPr>
            <w:tcW w:w="3641" w:type="dxa"/>
            <w:vMerge/>
            <w:shd w:val="clear" w:color="auto" w:fill="auto"/>
            <w:vAlign w:val="center"/>
          </w:tcPr>
          <w:p w:rsidR="00052AC5" w:rsidRPr="004A52A3" w:rsidRDefault="00052AC5" w:rsidP="00376867">
            <w:pPr>
              <w:pStyle w:val="3DVCAnnexSem0"/>
              <w:spacing w:before="0" w:line="276" w:lineRule="auto"/>
              <w:rPr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</w:tcPr>
          <w:p w:rsidR="00052AC5" w:rsidRPr="004A52A3" w:rsidRDefault="00052AC5" w:rsidP="00376867">
            <w:pPr>
              <w:pStyle w:val="TableText"/>
              <w:keepNext/>
              <w:spacing w:before="0" w:after="0" w:line="240" w:lineRule="auto"/>
              <w:jc w:val="center"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</w:rPr>
              <w:t>( </w:t>
            </w:r>
            <w:r w:rsidRPr="004A52A3">
              <w:rPr>
                <w:sz w:val="16"/>
                <w:szCs w:val="16"/>
                <w:lang w:eastAsia="ko-KR"/>
              </w:rPr>
              <w:t>cLog2CbSize = =  </w:t>
            </w:r>
            <w:r w:rsidRPr="004A52A3">
              <w:rPr>
                <w:sz w:val="16"/>
                <w:szCs w:val="16"/>
              </w:rPr>
              <w:t>3 &amp;&amp; </w:t>
            </w:r>
            <w:r w:rsidRPr="004A52A3">
              <w:rPr>
                <w:sz w:val="16"/>
                <w:szCs w:val="16"/>
              </w:rPr>
              <w:br/>
              <w:t>PartMode[ xC ][ yC ] = = PART_2Nx2N ) | | </w:t>
            </w:r>
            <w:r w:rsidRPr="004A52A3">
              <w:rPr>
                <w:sz w:val="16"/>
                <w:szCs w:val="16"/>
              </w:rPr>
              <w:br/>
              <w:t xml:space="preserve"> ( </w:t>
            </w:r>
            <w:r w:rsidRPr="004A52A3">
              <w:rPr>
                <w:sz w:val="16"/>
                <w:szCs w:val="16"/>
                <w:lang w:eastAsia="ko-KR"/>
              </w:rPr>
              <w:t>cLog2CbSize &gt; </w:t>
            </w:r>
            <w:r w:rsidRPr="004A52A3">
              <w:rPr>
                <w:sz w:val="16"/>
                <w:szCs w:val="16"/>
              </w:rPr>
              <w:t xml:space="preserve">3  &amp;&amp;  </w:t>
            </w:r>
            <w:r w:rsidRPr="004A52A3">
              <w:rPr>
                <w:sz w:val="16"/>
                <w:szCs w:val="16"/>
                <w:lang w:eastAsia="ko-KR"/>
              </w:rPr>
              <w:t>cLog2CbSize &lt; </w:t>
            </w:r>
            <w:r w:rsidRPr="004A52A3">
              <w:rPr>
                <w:sz w:val="16"/>
                <w:szCs w:val="16"/>
              </w:rPr>
              <w:t>6 )</w:t>
            </w:r>
          </w:p>
        </w:tc>
        <w:tc>
          <w:tcPr>
            <w:tcW w:w="1954" w:type="dxa"/>
            <w:shd w:val="clear" w:color="auto" w:fill="auto"/>
          </w:tcPr>
          <w:p w:rsidR="00052AC5" w:rsidRPr="004A52A3" w:rsidRDefault="00052AC5" w:rsidP="00376867">
            <w:pPr>
              <w:pStyle w:val="TableText"/>
              <w:keepNext/>
              <w:spacing w:before="0" w:after="0" w:line="240" w:lineRule="auto"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  <w:lang w:eastAsia="ko-KR"/>
              </w:rPr>
              <w:t>cLog2CbSize = = </w:t>
            </w:r>
            <w:r w:rsidRPr="004A52A3">
              <w:rPr>
                <w:sz w:val="16"/>
                <w:szCs w:val="16"/>
              </w:rPr>
              <w:t>3 &amp;&amp; </w:t>
            </w:r>
          </w:p>
          <w:p w:rsidR="00052AC5" w:rsidRPr="004A52A3" w:rsidRDefault="00052AC5" w:rsidP="00376867">
            <w:pPr>
              <w:pStyle w:val="TableText"/>
              <w:keepNext/>
              <w:spacing w:before="0" w:after="0" w:line="240" w:lineRule="auto"/>
              <w:jc w:val="center"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</w:rPr>
              <w:t>PartMode[ xC ][ yC ] = = PART_NxN</w:t>
            </w:r>
          </w:p>
        </w:tc>
        <w:tc>
          <w:tcPr>
            <w:tcW w:w="1954" w:type="dxa"/>
            <w:shd w:val="clear" w:color="auto" w:fill="auto"/>
          </w:tcPr>
          <w:p w:rsidR="00052AC5" w:rsidRPr="004A52A3" w:rsidRDefault="00052AC5" w:rsidP="00376867">
            <w:pPr>
              <w:pStyle w:val="TableText"/>
              <w:keepNext/>
              <w:spacing w:before="0" w:after="0" w:line="240" w:lineRule="auto"/>
              <w:jc w:val="center"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cLog2CbSize </w:t>
            </w:r>
            <w:r w:rsidRPr="004A52A3">
              <w:rPr>
                <w:sz w:val="16"/>
                <w:szCs w:val="16"/>
              </w:rPr>
              <w:t>= = 6</w:t>
            </w:r>
          </w:p>
        </w:tc>
      </w:tr>
      <w:tr w:rsidR="00052AC5" w:rsidRPr="004A52A3" w:rsidTr="00376867">
        <w:trPr>
          <w:trHeight w:val="296"/>
        </w:trPr>
        <w:tc>
          <w:tcPr>
            <w:tcW w:w="3641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</w:rPr>
              <w:t>INTRA_DEP_</w:t>
            </w:r>
            <w:r>
              <w:rPr>
                <w:sz w:val="16"/>
                <w:szCs w:val="16"/>
              </w:rPr>
              <w:t>SDC_</w:t>
            </w:r>
            <w:r w:rsidRPr="004A52A3">
              <w:rPr>
                <w:sz w:val="16"/>
                <w:szCs w:val="16"/>
              </w:rPr>
              <w:t>PLANAR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00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-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</w:tr>
      <w:tr w:rsidR="00052AC5" w:rsidRPr="004A52A3" w:rsidTr="00376867">
        <w:trPr>
          <w:trHeight w:val="432"/>
        </w:trPr>
        <w:tc>
          <w:tcPr>
            <w:tcW w:w="3641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INTRA_DEP_NONE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010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0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C53D6" w:rsidRDefault="00052AC5" w:rsidP="00376867">
            <w:pPr>
              <w:pStyle w:val="3N0"/>
              <w:jc w:val="center"/>
              <w:rPr>
                <w:rFonts w:eastAsiaTheme="minorEastAsia"/>
                <w:sz w:val="16"/>
                <w:szCs w:val="16"/>
                <w:lang w:eastAsia="zh-CN"/>
                <w:rPrChange w:id="34" w:author="Administrator" w:date="2013-07-02T09:28:00Z">
                  <w:rPr>
                    <w:sz w:val="16"/>
                    <w:szCs w:val="16"/>
                    <w:lang w:eastAsia="ko-KR"/>
                  </w:rPr>
                </w:rPrChange>
              </w:rPr>
            </w:pPr>
            <w:del w:id="35" w:author="Administrator" w:date="2013-07-02T09:28:00Z">
              <w:r w:rsidRPr="004A52A3" w:rsidDel="004C53D6">
                <w:rPr>
                  <w:sz w:val="16"/>
                  <w:szCs w:val="16"/>
                  <w:lang w:eastAsia="ko-KR"/>
                </w:rPr>
                <w:delText>10</w:delText>
              </w:r>
            </w:del>
            <w:ins w:id="36" w:author="Administrator" w:date="2013-07-02T09:28:00Z">
              <w:r w:rsidR="004C53D6">
                <w:rPr>
                  <w:rFonts w:eastAsiaTheme="minorEastAsia" w:hint="eastAsia"/>
                  <w:sz w:val="16"/>
                  <w:szCs w:val="16"/>
                  <w:lang w:eastAsia="zh-CN"/>
                </w:rPr>
                <w:t>1</w:t>
              </w:r>
            </w:ins>
          </w:p>
        </w:tc>
      </w:tr>
      <w:tr w:rsidR="00052AC5" w:rsidRPr="004A52A3" w:rsidTr="00376867">
        <w:trPr>
          <w:trHeight w:val="341"/>
        </w:trPr>
        <w:tc>
          <w:tcPr>
            <w:tcW w:w="3641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</w:rPr>
              <w:t>INTRA_DEP_SDC_DMM_WFULL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011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-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-</w:t>
            </w:r>
          </w:p>
        </w:tc>
      </w:tr>
      <w:tr w:rsidR="00052AC5" w:rsidRPr="004A52A3" w:rsidTr="00376867">
        <w:trPr>
          <w:trHeight w:val="459"/>
        </w:trPr>
        <w:tc>
          <w:tcPr>
            <w:tcW w:w="3641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INTRA_DEP_DMM_WFULL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100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10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-</w:t>
            </w:r>
          </w:p>
        </w:tc>
      </w:tr>
      <w:tr w:rsidR="00052AC5" w:rsidRPr="004A52A3" w:rsidTr="00376867">
        <w:trPr>
          <w:trHeight w:val="432"/>
        </w:trPr>
        <w:tc>
          <w:tcPr>
            <w:tcW w:w="3641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INTRA_DEP_DMM_CPREDTEX)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101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-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-</w:t>
            </w:r>
          </w:p>
        </w:tc>
      </w:tr>
      <w:tr w:rsidR="00052AC5" w:rsidRPr="004A52A3" w:rsidTr="00376867">
        <w:trPr>
          <w:trHeight w:val="413"/>
        </w:trPr>
        <w:tc>
          <w:tcPr>
            <w:tcW w:w="3641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INTRA_DEP_</w:t>
            </w:r>
            <w:r w:rsidRPr="004A52A3">
              <w:rPr>
                <w:sz w:val="16"/>
                <w:szCs w:val="16"/>
              </w:rPr>
              <w:t>DMM_W</w:t>
            </w:r>
            <w:r w:rsidRPr="004A52A3">
              <w:rPr>
                <w:rFonts w:eastAsia="宋体"/>
                <w:sz w:val="16"/>
                <w:szCs w:val="16"/>
                <w:lang w:eastAsia="zh-CN"/>
              </w:rPr>
              <w:t>PREDTEX</w:t>
            </w:r>
            <w:r w:rsidRPr="004A52A3">
              <w:rPr>
                <w:sz w:val="16"/>
                <w:szCs w:val="16"/>
              </w:rPr>
              <w:t>)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b/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110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110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-</w:t>
            </w:r>
          </w:p>
        </w:tc>
      </w:tr>
      <w:tr w:rsidR="00052AC5" w:rsidRPr="004A52A3" w:rsidTr="00376867">
        <w:trPr>
          <w:trHeight w:val="205"/>
        </w:trPr>
        <w:tc>
          <w:tcPr>
            <w:tcW w:w="3641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rPr>
                <w:sz w:val="16"/>
                <w:szCs w:val="16"/>
              </w:rPr>
            </w:pPr>
            <w:del w:id="37" w:author="Administrator" w:date="2013-07-02T09:28:00Z">
              <w:r w:rsidRPr="004A52A3" w:rsidDel="004C53D6">
                <w:rPr>
                  <w:sz w:val="16"/>
                  <w:szCs w:val="16"/>
                </w:rPr>
                <w:delText>INTRA_DEP_SDC</w:delText>
              </w:r>
              <w:r w:rsidDel="004C53D6">
                <w:rPr>
                  <w:sz w:val="16"/>
                  <w:szCs w:val="16"/>
                </w:rPr>
                <w:delText>_</w:delText>
              </w:r>
              <w:r w:rsidRPr="004A52A3" w:rsidDel="004C53D6">
                <w:rPr>
                  <w:sz w:val="16"/>
                  <w:szCs w:val="16"/>
                </w:rPr>
                <w:delText>DC</w:delText>
              </w:r>
            </w:del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sz w:val="16"/>
                <w:szCs w:val="16"/>
              </w:rPr>
            </w:pPr>
            <w:del w:id="38" w:author="Administrator" w:date="2013-07-02T09:28:00Z">
              <w:r w:rsidRPr="004A52A3" w:rsidDel="004C53D6">
                <w:rPr>
                  <w:sz w:val="16"/>
                  <w:szCs w:val="16"/>
                </w:rPr>
                <w:delText>1110</w:delText>
              </w:r>
            </w:del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sz w:val="16"/>
                <w:szCs w:val="16"/>
              </w:rPr>
            </w:pPr>
            <w:del w:id="39" w:author="Administrator" w:date="2013-07-02T09:28:00Z">
              <w:r w:rsidRPr="004A52A3" w:rsidDel="004C53D6">
                <w:rPr>
                  <w:sz w:val="16"/>
                  <w:szCs w:val="16"/>
                </w:rPr>
                <w:delText>-</w:delText>
              </w:r>
            </w:del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sz w:val="16"/>
                <w:szCs w:val="16"/>
              </w:rPr>
            </w:pPr>
            <w:del w:id="40" w:author="Administrator" w:date="2013-07-02T09:28:00Z">
              <w:r w:rsidRPr="004A52A3" w:rsidDel="004C53D6">
                <w:rPr>
                  <w:sz w:val="16"/>
                  <w:szCs w:val="16"/>
                </w:rPr>
                <w:delText>11</w:delText>
              </w:r>
            </w:del>
          </w:p>
        </w:tc>
      </w:tr>
      <w:tr w:rsidR="00052AC5" w:rsidRPr="004A52A3" w:rsidTr="00376867">
        <w:trPr>
          <w:trHeight w:val="441"/>
        </w:trPr>
        <w:tc>
          <w:tcPr>
            <w:tcW w:w="3641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INTRA_DEP_DMM_WPREDDIR)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sz w:val="16"/>
                <w:szCs w:val="16"/>
              </w:rPr>
            </w:pPr>
            <w:del w:id="41" w:author="Administrator" w:date="2013-07-02T09:28:00Z">
              <w:r w:rsidRPr="004A52A3" w:rsidDel="004C53D6">
                <w:rPr>
                  <w:sz w:val="16"/>
                  <w:szCs w:val="16"/>
                </w:rPr>
                <w:delText>1</w:delText>
              </w:r>
            </w:del>
            <w:r w:rsidRPr="004A52A3">
              <w:rPr>
                <w:sz w:val="16"/>
                <w:szCs w:val="16"/>
              </w:rPr>
              <w:t>1111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-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-</w:t>
            </w:r>
          </w:p>
        </w:tc>
      </w:tr>
      <w:tr w:rsidR="00052AC5" w:rsidRPr="004A52A3" w:rsidTr="00376867">
        <w:trPr>
          <w:trHeight w:val="441"/>
        </w:trPr>
        <w:tc>
          <w:tcPr>
            <w:tcW w:w="3641" w:type="dxa"/>
            <w:shd w:val="clear" w:color="auto" w:fill="auto"/>
          </w:tcPr>
          <w:p w:rsidR="00052AC5" w:rsidRPr="004A52A3" w:rsidRDefault="00052AC5" w:rsidP="00376867">
            <w:pPr>
              <w:pStyle w:val="3N0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INTRA_DEP_CHAIN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sz w:val="16"/>
                <w:szCs w:val="16"/>
              </w:rPr>
            </w:pPr>
            <w:del w:id="42" w:author="Administrator" w:date="2013-07-02T09:28:00Z">
              <w:r w:rsidRPr="004A52A3" w:rsidDel="004C53D6">
                <w:rPr>
                  <w:sz w:val="16"/>
                  <w:szCs w:val="16"/>
                </w:rPr>
                <w:delText>1</w:delText>
              </w:r>
            </w:del>
            <w:r w:rsidRPr="004A52A3">
              <w:rPr>
                <w:sz w:val="16"/>
                <w:szCs w:val="16"/>
              </w:rPr>
              <w:t>1110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111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052AC5" w:rsidRPr="004A52A3" w:rsidRDefault="00052AC5" w:rsidP="00376867">
            <w:pPr>
              <w:pStyle w:val="3N0"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-</w:t>
            </w:r>
          </w:p>
        </w:tc>
      </w:tr>
    </w:tbl>
    <w:p w:rsidR="00052AC5" w:rsidRPr="00052AC5" w:rsidRDefault="00052AC5" w:rsidP="005F3867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</w:p>
    <w:sectPr w:rsidR="00052AC5" w:rsidRPr="00052AC5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725" w:rsidRDefault="003B5725">
      <w:r>
        <w:separator/>
      </w:r>
    </w:p>
  </w:endnote>
  <w:endnote w:type="continuationSeparator" w:id="1">
    <w:p w:rsidR="003B5725" w:rsidRDefault="003B57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3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DE3" w:rsidRDefault="00985DE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D111E8">
      <w:rPr>
        <w:rStyle w:val="a5"/>
      </w:rPr>
      <w:fldChar w:fldCharType="begin"/>
    </w:r>
    <w:r>
      <w:rPr>
        <w:rStyle w:val="a5"/>
      </w:rPr>
      <w:instrText xml:space="preserve"> PAGE </w:instrText>
    </w:r>
    <w:r w:rsidR="00D111E8">
      <w:rPr>
        <w:rStyle w:val="a5"/>
      </w:rPr>
      <w:fldChar w:fldCharType="separate"/>
    </w:r>
    <w:r w:rsidR="00FE7B2D">
      <w:rPr>
        <w:rStyle w:val="a5"/>
        <w:noProof/>
      </w:rPr>
      <w:t>1</w:t>
    </w:r>
    <w:r w:rsidR="00D111E8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D111E8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D111E8">
      <w:rPr>
        <w:rStyle w:val="a5"/>
      </w:rPr>
      <w:fldChar w:fldCharType="separate"/>
    </w:r>
    <w:ins w:id="43" w:author="Administrator" w:date="2013-07-19T14:23:00Z">
      <w:r w:rsidR="00FE7B2D">
        <w:rPr>
          <w:rStyle w:val="a5"/>
          <w:noProof/>
        </w:rPr>
        <w:t>2013-07-19</w:t>
      </w:r>
    </w:ins>
    <w:del w:id="44" w:author="Administrator" w:date="2013-07-10T08:48:00Z">
      <w:r w:rsidR="005A2A1B" w:rsidDel="00D15D68">
        <w:rPr>
          <w:rStyle w:val="a5"/>
          <w:noProof/>
        </w:rPr>
        <w:delText>2013-04-09</w:delText>
      </w:r>
    </w:del>
    <w:r w:rsidR="00D111E8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725" w:rsidRDefault="003B5725">
      <w:r>
        <w:separator/>
      </w:r>
    </w:p>
  </w:footnote>
  <w:footnote w:type="continuationSeparator" w:id="1">
    <w:p w:rsidR="003B5725" w:rsidRDefault="003B57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B292F"/>
    <w:multiLevelType w:val="hybridMultilevel"/>
    <w:tmpl w:val="763C41DC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0CCA4A1B"/>
    <w:multiLevelType w:val="multilevel"/>
    <w:tmpl w:val="E3F24040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760" w:hanging="360"/>
      </w:pPr>
    </w:lvl>
    <w:lvl w:ilvl="2">
      <w:start w:val="1"/>
      <w:numFmt w:val="lowerRoman"/>
      <w:lvlText w:val="%3."/>
      <w:lvlJc w:val="right"/>
      <w:pPr>
        <w:ind w:left="1480" w:hanging="180"/>
      </w:pPr>
    </w:lvl>
    <w:lvl w:ilvl="3" w:tentative="1">
      <w:start w:val="1"/>
      <w:numFmt w:val="decimal"/>
      <w:lvlText w:val="%4."/>
      <w:lvlJc w:val="left"/>
      <w:pPr>
        <w:ind w:left="2200" w:hanging="360"/>
      </w:pPr>
    </w:lvl>
    <w:lvl w:ilvl="4" w:tentative="1">
      <w:start w:val="1"/>
      <w:numFmt w:val="lowerLetter"/>
      <w:lvlText w:val="%5."/>
      <w:lvlJc w:val="left"/>
      <w:pPr>
        <w:ind w:left="2920" w:hanging="360"/>
      </w:pPr>
    </w:lvl>
    <w:lvl w:ilvl="5" w:tentative="1">
      <w:start w:val="1"/>
      <w:numFmt w:val="lowerRoman"/>
      <w:lvlText w:val="%6."/>
      <w:lvlJc w:val="right"/>
      <w:pPr>
        <w:ind w:left="3640" w:hanging="180"/>
      </w:pPr>
    </w:lvl>
    <w:lvl w:ilvl="6" w:tentative="1">
      <w:start w:val="1"/>
      <w:numFmt w:val="decimal"/>
      <w:lvlText w:val="%7."/>
      <w:lvlJc w:val="left"/>
      <w:pPr>
        <w:ind w:left="4360" w:hanging="360"/>
      </w:pPr>
    </w:lvl>
    <w:lvl w:ilvl="7" w:tentative="1">
      <w:start w:val="1"/>
      <w:numFmt w:val="lowerLetter"/>
      <w:lvlText w:val="%8."/>
      <w:lvlJc w:val="left"/>
      <w:pPr>
        <w:ind w:left="5080" w:hanging="360"/>
      </w:pPr>
    </w:lvl>
    <w:lvl w:ilvl="8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76696"/>
    <w:multiLevelType w:val="hybridMultilevel"/>
    <w:tmpl w:val="85D006CC"/>
    <w:lvl w:ilvl="0" w:tplc="CCE27728">
      <w:start w:val="1"/>
      <w:numFmt w:val="bullet"/>
      <w:lvlText w:val="–"/>
      <w:lvlJc w:val="left"/>
      <w:pPr>
        <w:ind w:left="14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002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7E7005E"/>
    <w:multiLevelType w:val="multilevel"/>
    <w:tmpl w:val="34E6AECC"/>
    <w:numStyleLink w:val="3DHeading"/>
  </w:abstractNum>
  <w:abstractNum w:abstractNumId="10">
    <w:nsid w:val="2B5B7D71"/>
    <w:multiLevelType w:val="hybridMultilevel"/>
    <w:tmpl w:val="3F12F334"/>
    <w:lvl w:ilvl="0" w:tplc="3DDA2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3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FD582C"/>
    <w:multiLevelType w:val="multilevel"/>
    <w:tmpl w:val="3A82E334"/>
    <w:numStyleLink w:val="3DEquation"/>
  </w:abstractNum>
  <w:abstractNum w:abstractNumId="15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6">
    <w:nsid w:val="44006D9C"/>
    <w:multiLevelType w:val="hybridMultilevel"/>
    <w:tmpl w:val="8CCE4C32"/>
    <w:lvl w:ilvl="0" w:tplc="8132B844">
      <w:start w:val="4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1E17DB"/>
    <w:multiLevelType w:val="hybridMultilevel"/>
    <w:tmpl w:val="D446F7E6"/>
    <w:lvl w:ilvl="0" w:tplc="0409000F">
      <w:start w:val="1"/>
      <w:numFmt w:val="decimal"/>
      <w:lvlText w:val="%1."/>
      <w:lvlJc w:val="left"/>
      <w:pPr>
        <w:ind w:left="520" w:hanging="420"/>
      </w:p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2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23">
    <w:nsid w:val="5ABA6123"/>
    <w:multiLevelType w:val="hybridMultilevel"/>
    <w:tmpl w:val="3BA45118"/>
    <w:lvl w:ilvl="0" w:tplc="409C2BD6">
      <w:start w:val="8"/>
      <w:numFmt w:val="upp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5">
    <w:nsid w:val="70C62E97"/>
    <w:multiLevelType w:val="hybridMultilevel"/>
    <w:tmpl w:val="AE48861C"/>
    <w:lvl w:ilvl="0" w:tplc="1270A7D8">
      <w:numFmt w:val="bullet"/>
      <w:lvlText w:val="–"/>
      <w:lvlJc w:val="left"/>
      <w:pPr>
        <w:ind w:left="58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6">
    <w:nsid w:val="745B105B"/>
    <w:multiLevelType w:val="hybridMultilevel"/>
    <w:tmpl w:val="668A2DBE"/>
    <w:lvl w:ilvl="0" w:tplc="841C8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4"/>
  </w:num>
  <w:num w:numId="3">
    <w:abstractNumId w:val="19"/>
  </w:num>
  <w:num w:numId="4">
    <w:abstractNumId w:val="17"/>
  </w:num>
  <w:num w:numId="5">
    <w:abstractNumId w:val="18"/>
  </w:num>
  <w:num w:numId="6">
    <w:abstractNumId w:val="8"/>
  </w:num>
  <w:num w:numId="7">
    <w:abstractNumId w:val="13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21"/>
  </w:num>
  <w:num w:numId="13">
    <w:abstractNumId w:val="2"/>
  </w:num>
  <w:num w:numId="14">
    <w:abstractNumId w:val="16"/>
  </w:num>
  <w:num w:numId="15">
    <w:abstractNumId w:val="10"/>
  </w:num>
  <w:num w:numId="16">
    <w:abstractNumId w:val="26"/>
  </w:num>
  <w:num w:numId="17">
    <w:abstractNumId w:val="6"/>
  </w:num>
  <w:num w:numId="18">
    <w:abstractNumId w:val="11"/>
  </w:num>
  <w:num w:numId="19">
    <w:abstractNumId w:val="20"/>
  </w:num>
  <w:num w:numId="20">
    <w:abstractNumId w:val="25"/>
  </w:num>
  <w:num w:numId="21">
    <w:abstractNumId w:val="3"/>
  </w:num>
  <w:num w:numId="22">
    <w:abstractNumId w:val="5"/>
  </w:num>
  <w:num w:numId="23">
    <w:abstractNumId w:val="8"/>
  </w:num>
  <w:num w:numId="24">
    <w:abstractNumId w:val="12"/>
  </w:num>
  <w:num w:numId="25">
    <w:abstractNumId w:val="14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6">
    <w:abstractNumId w:val="22"/>
  </w:num>
  <w:num w:numId="27">
    <w:abstractNumId w:val="14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8">
    <w:abstractNumId w:val="9"/>
  </w:num>
  <w:num w:numId="29">
    <w:abstractNumId w:val="15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0CA"/>
    <w:rsid w:val="000033E7"/>
    <w:rsid w:val="000117D2"/>
    <w:rsid w:val="00011A9D"/>
    <w:rsid w:val="00011D3D"/>
    <w:rsid w:val="00026EBF"/>
    <w:rsid w:val="000361F0"/>
    <w:rsid w:val="000434A7"/>
    <w:rsid w:val="000458BC"/>
    <w:rsid w:val="00045C41"/>
    <w:rsid w:val="00046C03"/>
    <w:rsid w:val="00052AC5"/>
    <w:rsid w:val="000540AD"/>
    <w:rsid w:val="00057C59"/>
    <w:rsid w:val="0006048A"/>
    <w:rsid w:val="00061385"/>
    <w:rsid w:val="000700FE"/>
    <w:rsid w:val="00072E91"/>
    <w:rsid w:val="0007614F"/>
    <w:rsid w:val="0008095C"/>
    <w:rsid w:val="00080AB2"/>
    <w:rsid w:val="0008290E"/>
    <w:rsid w:val="00084347"/>
    <w:rsid w:val="000849FB"/>
    <w:rsid w:val="00084D5B"/>
    <w:rsid w:val="00085B12"/>
    <w:rsid w:val="00086E21"/>
    <w:rsid w:val="00091D86"/>
    <w:rsid w:val="000927EF"/>
    <w:rsid w:val="000974DD"/>
    <w:rsid w:val="00097FEC"/>
    <w:rsid w:val="000A64E1"/>
    <w:rsid w:val="000B1C6B"/>
    <w:rsid w:val="000B4FF9"/>
    <w:rsid w:val="000C09AC"/>
    <w:rsid w:val="000C59D5"/>
    <w:rsid w:val="000C71AE"/>
    <w:rsid w:val="000C757E"/>
    <w:rsid w:val="000C7FB7"/>
    <w:rsid w:val="000E00F3"/>
    <w:rsid w:val="000E14E0"/>
    <w:rsid w:val="000E7024"/>
    <w:rsid w:val="000F158C"/>
    <w:rsid w:val="000F2764"/>
    <w:rsid w:val="000F2972"/>
    <w:rsid w:val="000F4304"/>
    <w:rsid w:val="00102120"/>
    <w:rsid w:val="00102F3D"/>
    <w:rsid w:val="001035E1"/>
    <w:rsid w:val="0010643D"/>
    <w:rsid w:val="001119B9"/>
    <w:rsid w:val="001134C3"/>
    <w:rsid w:val="00124E38"/>
    <w:rsid w:val="0012580B"/>
    <w:rsid w:val="00131F90"/>
    <w:rsid w:val="0013526E"/>
    <w:rsid w:val="0013615C"/>
    <w:rsid w:val="00136671"/>
    <w:rsid w:val="001372E5"/>
    <w:rsid w:val="0013745C"/>
    <w:rsid w:val="00153020"/>
    <w:rsid w:val="00155D2C"/>
    <w:rsid w:val="00157373"/>
    <w:rsid w:val="0015765F"/>
    <w:rsid w:val="00160734"/>
    <w:rsid w:val="00160B11"/>
    <w:rsid w:val="001704A1"/>
    <w:rsid w:val="00171371"/>
    <w:rsid w:val="00172A83"/>
    <w:rsid w:val="00175A24"/>
    <w:rsid w:val="001863C6"/>
    <w:rsid w:val="00187E58"/>
    <w:rsid w:val="00187F33"/>
    <w:rsid w:val="001A297E"/>
    <w:rsid w:val="001A368E"/>
    <w:rsid w:val="001A4429"/>
    <w:rsid w:val="001A67A3"/>
    <w:rsid w:val="001A7329"/>
    <w:rsid w:val="001B1194"/>
    <w:rsid w:val="001B4E28"/>
    <w:rsid w:val="001C0D44"/>
    <w:rsid w:val="001C1FEE"/>
    <w:rsid w:val="001C2AA2"/>
    <w:rsid w:val="001C34C3"/>
    <w:rsid w:val="001C3525"/>
    <w:rsid w:val="001D0583"/>
    <w:rsid w:val="001D1BD2"/>
    <w:rsid w:val="001D2984"/>
    <w:rsid w:val="001D2F05"/>
    <w:rsid w:val="001D4904"/>
    <w:rsid w:val="001D71B0"/>
    <w:rsid w:val="001D7D0A"/>
    <w:rsid w:val="001E02BE"/>
    <w:rsid w:val="001E3B37"/>
    <w:rsid w:val="001E4101"/>
    <w:rsid w:val="001E6FAB"/>
    <w:rsid w:val="001F0223"/>
    <w:rsid w:val="001F2594"/>
    <w:rsid w:val="001F4BA6"/>
    <w:rsid w:val="001F55E1"/>
    <w:rsid w:val="00204A0C"/>
    <w:rsid w:val="002055A6"/>
    <w:rsid w:val="00206460"/>
    <w:rsid w:val="002069B4"/>
    <w:rsid w:val="00211AB3"/>
    <w:rsid w:val="00212839"/>
    <w:rsid w:val="00215DFC"/>
    <w:rsid w:val="00220674"/>
    <w:rsid w:val="002212DF"/>
    <w:rsid w:val="00221A78"/>
    <w:rsid w:val="0022214A"/>
    <w:rsid w:val="00227BA7"/>
    <w:rsid w:val="0023398F"/>
    <w:rsid w:val="0023437B"/>
    <w:rsid w:val="00241C5F"/>
    <w:rsid w:val="00242C9B"/>
    <w:rsid w:val="00252477"/>
    <w:rsid w:val="00262716"/>
    <w:rsid w:val="00263398"/>
    <w:rsid w:val="0027439D"/>
    <w:rsid w:val="00274685"/>
    <w:rsid w:val="00275BCF"/>
    <w:rsid w:val="002764C6"/>
    <w:rsid w:val="002806A6"/>
    <w:rsid w:val="00292257"/>
    <w:rsid w:val="00292E6D"/>
    <w:rsid w:val="002A021B"/>
    <w:rsid w:val="002A54E0"/>
    <w:rsid w:val="002A5A63"/>
    <w:rsid w:val="002A7A20"/>
    <w:rsid w:val="002B1595"/>
    <w:rsid w:val="002B191D"/>
    <w:rsid w:val="002B2929"/>
    <w:rsid w:val="002B4FEC"/>
    <w:rsid w:val="002B5E00"/>
    <w:rsid w:val="002B7CD6"/>
    <w:rsid w:val="002B7EBE"/>
    <w:rsid w:val="002C2C9F"/>
    <w:rsid w:val="002C44B8"/>
    <w:rsid w:val="002D0242"/>
    <w:rsid w:val="002D0AF6"/>
    <w:rsid w:val="002D461A"/>
    <w:rsid w:val="002D4B62"/>
    <w:rsid w:val="002E278D"/>
    <w:rsid w:val="002E3A52"/>
    <w:rsid w:val="002E43E6"/>
    <w:rsid w:val="002E62E6"/>
    <w:rsid w:val="002E6975"/>
    <w:rsid w:val="002E7AE4"/>
    <w:rsid w:val="002F164D"/>
    <w:rsid w:val="002F1C5A"/>
    <w:rsid w:val="002F3011"/>
    <w:rsid w:val="00300B84"/>
    <w:rsid w:val="0030269B"/>
    <w:rsid w:val="003038E2"/>
    <w:rsid w:val="00306206"/>
    <w:rsid w:val="00311A9D"/>
    <w:rsid w:val="00317812"/>
    <w:rsid w:val="00317D85"/>
    <w:rsid w:val="00327C56"/>
    <w:rsid w:val="003315A1"/>
    <w:rsid w:val="00332F3A"/>
    <w:rsid w:val="0033340C"/>
    <w:rsid w:val="003343F6"/>
    <w:rsid w:val="003373EC"/>
    <w:rsid w:val="00337CC2"/>
    <w:rsid w:val="00342243"/>
    <w:rsid w:val="00342FF4"/>
    <w:rsid w:val="00344DCB"/>
    <w:rsid w:val="00345089"/>
    <w:rsid w:val="003511CB"/>
    <w:rsid w:val="003530FE"/>
    <w:rsid w:val="00357BAB"/>
    <w:rsid w:val="00363376"/>
    <w:rsid w:val="00364277"/>
    <w:rsid w:val="003706CC"/>
    <w:rsid w:val="003726DF"/>
    <w:rsid w:val="00377710"/>
    <w:rsid w:val="003777AD"/>
    <w:rsid w:val="00377A49"/>
    <w:rsid w:val="00380C3A"/>
    <w:rsid w:val="00381957"/>
    <w:rsid w:val="003830E8"/>
    <w:rsid w:val="003925C1"/>
    <w:rsid w:val="003926F7"/>
    <w:rsid w:val="00392E32"/>
    <w:rsid w:val="00395C5A"/>
    <w:rsid w:val="003A2A82"/>
    <w:rsid w:val="003A2D8E"/>
    <w:rsid w:val="003B5725"/>
    <w:rsid w:val="003B5F57"/>
    <w:rsid w:val="003B73DE"/>
    <w:rsid w:val="003C20E4"/>
    <w:rsid w:val="003C36C2"/>
    <w:rsid w:val="003C4525"/>
    <w:rsid w:val="003C5EA6"/>
    <w:rsid w:val="003C5ED6"/>
    <w:rsid w:val="003D2374"/>
    <w:rsid w:val="003D5337"/>
    <w:rsid w:val="003E17FB"/>
    <w:rsid w:val="003E6F90"/>
    <w:rsid w:val="003E7FC4"/>
    <w:rsid w:val="003F3652"/>
    <w:rsid w:val="003F5D0F"/>
    <w:rsid w:val="003F7CE4"/>
    <w:rsid w:val="00401CFB"/>
    <w:rsid w:val="00406AAD"/>
    <w:rsid w:val="00413C57"/>
    <w:rsid w:val="00414101"/>
    <w:rsid w:val="00416059"/>
    <w:rsid w:val="00421169"/>
    <w:rsid w:val="00422F2B"/>
    <w:rsid w:val="0042585C"/>
    <w:rsid w:val="00433DDB"/>
    <w:rsid w:val="00434FCB"/>
    <w:rsid w:val="00437619"/>
    <w:rsid w:val="004408F6"/>
    <w:rsid w:val="0044708A"/>
    <w:rsid w:val="00454882"/>
    <w:rsid w:val="004562DF"/>
    <w:rsid w:val="0045788A"/>
    <w:rsid w:val="0047299B"/>
    <w:rsid w:val="00474B40"/>
    <w:rsid w:val="0047787F"/>
    <w:rsid w:val="00481FCD"/>
    <w:rsid w:val="004825F0"/>
    <w:rsid w:val="00493E7D"/>
    <w:rsid w:val="004A0CC4"/>
    <w:rsid w:val="004A106D"/>
    <w:rsid w:val="004A2A63"/>
    <w:rsid w:val="004A429C"/>
    <w:rsid w:val="004A64EB"/>
    <w:rsid w:val="004B07EA"/>
    <w:rsid w:val="004B210C"/>
    <w:rsid w:val="004B3094"/>
    <w:rsid w:val="004C0974"/>
    <w:rsid w:val="004C53D6"/>
    <w:rsid w:val="004C5FDF"/>
    <w:rsid w:val="004D1664"/>
    <w:rsid w:val="004D405F"/>
    <w:rsid w:val="004E157D"/>
    <w:rsid w:val="004E3029"/>
    <w:rsid w:val="004E4F4F"/>
    <w:rsid w:val="004E6789"/>
    <w:rsid w:val="004E6AB2"/>
    <w:rsid w:val="004E6D32"/>
    <w:rsid w:val="004F1722"/>
    <w:rsid w:val="004F4FB8"/>
    <w:rsid w:val="004F61E3"/>
    <w:rsid w:val="00500C8A"/>
    <w:rsid w:val="005076EC"/>
    <w:rsid w:val="0051015C"/>
    <w:rsid w:val="00516CF1"/>
    <w:rsid w:val="00520321"/>
    <w:rsid w:val="005238C2"/>
    <w:rsid w:val="005250C5"/>
    <w:rsid w:val="005252CB"/>
    <w:rsid w:val="00526623"/>
    <w:rsid w:val="00531AE9"/>
    <w:rsid w:val="0054012E"/>
    <w:rsid w:val="005413D0"/>
    <w:rsid w:val="00542089"/>
    <w:rsid w:val="00550A66"/>
    <w:rsid w:val="005515E0"/>
    <w:rsid w:val="00555ABD"/>
    <w:rsid w:val="005602C0"/>
    <w:rsid w:val="00567968"/>
    <w:rsid w:val="00567EC7"/>
    <w:rsid w:val="00570013"/>
    <w:rsid w:val="0057214B"/>
    <w:rsid w:val="005801A2"/>
    <w:rsid w:val="00582EEF"/>
    <w:rsid w:val="0058792C"/>
    <w:rsid w:val="005902DD"/>
    <w:rsid w:val="00594651"/>
    <w:rsid w:val="005952A5"/>
    <w:rsid w:val="005953B6"/>
    <w:rsid w:val="005A2A1B"/>
    <w:rsid w:val="005A33A1"/>
    <w:rsid w:val="005A39A0"/>
    <w:rsid w:val="005A4EC1"/>
    <w:rsid w:val="005A6CDE"/>
    <w:rsid w:val="005B217D"/>
    <w:rsid w:val="005B576A"/>
    <w:rsid w:val="005B6CC4"/>
    <w:rsid w:val="005B7B6B"/>
    <w:rsid w:val="005C385F"/>
    <w:rsid w:val="005C5A79"/>
    <w:rsid w:val="005D65FF"/>
    <w:rsid w:val="005D79E8"/>
    <w:rsid w:val="005E1AC6"/>
    <w:rsid w:val="005E201C"/>
    <w:rsid w:val="005F0682"/>
    <w:rsid w:val="005F2EA0"/>
    <w:rsid w:val="005F3867"/>
    <w:rsid w:val="005F6E95"/>
    <w:rsid w:val="005F6F1B"/>
    <w:rsid w:val="00600539"/>
    <w:rsid w:val="0060412C"/>
    <w:rsid w:val="00606F32"/>
    <w:rsid w:val="00614A45"/>
    <w:rsid w:val="00616FD9"/>
    <w:rsid w:val="006237B4"/>
    <w:rsid w:val="00624B33"/>
    <w:rsid w:val="00630860"/>
    <w:rsid w:val="00630AA2"/>
    <w:rsid w:val="00630FA3"/>
    <w:rsid w:val="00631EB8"/>
    <w:rsid w:val="0063609A"/>
    <w:rsid w:val="00642E48"/>
    <w:rsid w:val="00643A43"/>
    <w:rsid w:val="00646707"/>
    <w:rsid w:val="0064741C"/>
    <w:rsid w:val="00652C04"/>
    <w:rsid w:val="006543AC"/>
    <w:rsid w:val="0065592B"/>
    <w:rsid w:val="00656365"/>
    <w:rsid w:val="00662E58"/>
    <w:rsid w:val="006645F4"/>
    <w:rsid w:val="00664DCF"/>
    <w:rsid w:val="0066523E"/>
    <w:rsid w:val="00672F09"/>
    <w:rsid w:val="00673C62"/>
    <w:rsid w:val="006763A5"/>
    <w:rsid w:val="00676701"/>
    <w:rsid w:val="00686697"/>
    <w:rsid w:val="006872BC"/>
    <w:rsid w:val="00693222"/>
    <w:rsid w:val="006A43B9"/>
    <w:rsid w:val="006B11BA"/>
    <w:rsid w:val="006B29E0"/>
    <w:rsid w:val="006C5367"/>
    <w:rsid w:val="006C5D39"/>
    <w:rsid w:val="006D2FFB"/>
    <w:rsid w:val="006D4289"/>
    <w:rsid w:val="006E075E"/>
    <w:rsid w:val="006E09A7"/>
    <w:rsid w:val="006E0E14"/>
    <w:rsid w:val="006E172B"/>
    <w:rsid w:val="006E2810"/>
    <w:rsid w:val="006E33BA"/>
    <w:rsid w:val="006E5417"/>
    <w:rsid w:val="006E5455"/>
    <w:rsid w:val="006E6F96"/>
    <w:rsid w:val="006F4F6C"/>
    <w:rsid w:val="00700082"/>
    <w:rsid w:val="00712D7D"/>
    <w:rsid w:val="00712F60"/>
    <w:rsid w:val="00720590"/>
    <w:rsid w:val="00720789"/>
    <w:rsid w:val="00720E3B"/>
    <w:rsid w:val="00723C2E"/>
    <w:rsid w:val="00727726"/>
    <w:rsid w:val="007304A6"/>
    <w:rsid w:val="00730D93"/>
    <w:rsid w:val="007320D6"/>
    <w:rsid w:val="00745F6B"/>
    <w:rsid w:val="0075135C"/>
    <w:rsid w:val="0075585E"/>
    <w:rsid w:val="0076670C"/>
    <w:rsid w:val="00770571"/>
    <w:rsid w:val="007717AC"/>
    <w:rsid w:val="00772B59"/>
    <w:rsid w:val="00772D89"/>
    <w:rsid w:val="0077577D"/>
    <w:rsid w:val="00775F4D"/>
    <w:rsid w:val="007768FF"/>
    <w:rsid w:val="00776F62"/>
    <w:rsid w:val="007824D3"/>
    <w:rsid w:val="00787507"/>
    <w:rsid w:val="00796EE3"/>
    <w:rsid w:val="007A00BF"/>
    <w:rsid w:val="007A11DE"/>
    <w:rsid w:val="007A7D29"/>
    <w:rsid w:val="007B14C6"/>
    <w:rsid w:val="007B3664"/>
    <w:rsid w:val="007B4AB8"/>
    <w:rsid w:val="007B6777"/>
    <w:rsid w:val="007C4395"/>
    <w:rsid w:val="007C4830"/>
    <w:rsid w:val="007D2F54"/>
    <w:rsid w:val="007D3BD4"/>
    <w:rsid w:val="007D67A2"/>
    <w:rsid w:val="007E57AC"/>
    <w:rsid w:val="007F1F8B"/>
    <w:rsid w:val="007F540F"/>
    <w:rsid w:val="007F67A1"/>
    <w:rsid w:val="00811609"/>
    <w:rsid w:val="008121F1"/>
    <w:rsid w:val="008123C6"/>
    <w:rsid w:val="008128C7"/>
    <w:rsid w:val="008206C8"/>
    <w:rsid w:val="008250D5"/>
    <w:rsid w:val="008338A7"/>
    <w:rsid w:val="00833E7C"/>
    <w:rsid w:val="00844102"/>
    <w:rsid w:val="008444E8"/>
    <w:rsid w:val="008466D0"/>
    <w:rsid w:val="00862B99"/>
    <w:rsid w:val="00863EFA"/>
    <w:rsid w:val="008669F2"/>
    <w:rsid w:val="00867288"/>
    <w:rsid w:val="0087274E"/>
    <w:rsid w:val="00872F7E"/>
    <w:rsid w:val="0087481F"/>
    <w:rsid w:val="00874A6C"/>
    <w:rsid w:val="00876C65"/>
    <w:rsid w:val="00883100"/>
    <w:rsid w:val="00891887"/>
    <w:rsid w:val="008A1611"/>
    <w:rsid w:val="008A1838"/>
    <w:rsid w:val="008A352C"/>
    <w:rsid w:val="008A4B4C"/>
    <w:rsid w:val="008B241F"/>
    <w:rsid w:val="008B399D"/>
    <w:rsid w:val="008B6E9B"/>
    <w:rsid w:val="008C08CA"/>
    <w:rsid w:val="008C1F1D"/>
    <w:rsid w:val="008C239F"/>
    <w:rsid w:val="008D2B0F"/>
    <w:rsid w:val="008D2C77"/>
    <w:rsid w:val="008D46E9"/>
    <w:rsid w:val="008D4DE3"/>
    <w:rsid w:val="008E480C"/>
    <w:rsid w:val="008E6099"/>
    <w:rsid w:val="008F0C22"/>
    <w:rsid w:val="008F1CC8"/>
    <w:rsid w:val="008F57ED"/>
    <w:rsid w:val="008F7EE1"/>
    <w:rsid w:val="00901DAA"/>
    <w:rsid w:val="00907757"/>
    <w:rsid w:val="0092024B"/>
    <w:rsid w:val="009212B0"/>
    <w:rsid w:val="009234A5"/>
    <w:rsid w:val="00924D55"/>
    <w:rsid w:val="0093300A"/>
    <w:rsid w:val="009336F7"/>
    <w:rsid w:val="00933C17"/>
    <w:rsid w:val="009374A7"/>
    <w:rsid w:val="00940DA4"/>
    <w:rsid w:val="00941E41"/>
    <w:rsid w:val="0094578F"/>
    <w:rsid w:val="00950406"/>
    <w:rsid w:val="0095188C"/>
    <w:rsid w:val="00953CAF"/>
    <w:rsid w:val="00954A9C"/>
    <w:rsid w:val="00955216"/>
    <w:rsid w:val="00961C83"/>
    <w:rsid w:val="009728D1"/>
    <w:rsid w:val="00980194"/>
    <w:rsid w:val="0098551D"/>
    <w:rsid w:val="00985DE3"/>
    <w:rsid w:val="0099518F"/>
    <w:rsid w:val="00995736"/>
    <w:rsid w:val="0099592E"/>
    <w:rsid w:val="009A1013"/>
    <w:rsid w:val="009A1AD0"/>
    <w:rsid w:val="009A523D"/>
    <w:rsid w:val="009B29E2"/>
    <w:rsid w:val="009C2692"/>
    <w:rsid w:val="009C5CB3"/>
    <w:rsid w:val="009C5D02"/>
    <w:rsid w:val="009E0141"/>
    <w:rsid w:val="009E1B83"/>
    <w:rsid w:val="009E22FF"/>
    <w:rsid w:val="009E30DD"/>
    <w:rsid w:val="009F0836"/>
    <w:rsid w:val="009F1EAF"/>
    <w:rsid w:val="009F496B"/>
    <w:rsid w:val="009F5832"/>
    <w:rsid w:val="009F7338"/>
    <w:rsid w:val="00A01439"/>
    <w:rsid w:val="00A02E61"/>
    <w:rsid w:val="00A05CFF"/>
    <w:rsid w:val="00A05E78"/>
    <w:rsid w:val="00A104D7"/>
    <w:rsid w:val="00A10BF2"/>
    <w:rsid w:val="00A14A8A"/>
    <w:rsid w:val="00A210AA"/>
    <w:rsid w:val="00A21913"/>
    <w:rsid w:val="00A24813"/>
    <w:rsid w:val="00A269B7"/>
    <w:rsid w:val="00A2758E"/>
    <w:rsid w:val="00A4428F"/>
    <w:rsid w:val="00A450AC"/>
    <w:rsid w:val="00A518C6"/>
    <w:rsid w:val="00A56B97"/>
    <w:rsid w:val="00A6093D"/>
    <w:rsid w:val="00A626A8"/>
    <w:rsid w:val="00A637AE"/>
    <w:rsid w:val="00A67C25"/>
    <w:rsid w:val="00A726B9"/>
    <w:rsid w:val="00A73340"/>
    <w:rsid w:val="00A73746"/>
    <w:rsid w:val="00A76A6D"/>
    <w:rsid w:val="00A77A62"/>
    <w:rsid w:val="00A81A85"/>
    <w:rsid w:val="00A83253"/>
    <w:rsid w:val="00A85B09"/>
    <w:rsid w:val="00A85E06"/>
    <w:rsid w:val="00A901B4"/>
    <w:rsid w:val="00A97E8A"/>
    <w:rsid w:val="00AA30C5"/>
    <w:rsid w:val="00AA6E84"/>
    <w:rsid w:val="00AA7133"/>
    <w:rsid w:val="00AB11BF"/>
    <w:rsid w:val="00AB2494"/>
    <w:rsid w:val="00AB4F7C"/>
    <w:rsid w:val="00AC2C35"/>
    <w:rsid w:val="00AD2C58"/>
    <w:rsid w:val="00AE2F7D"/>
    <w:rsid w:val="00AE341B"/>
    <w:rsid w:val="00AE4FCB"/>
    <w:rsid w:val="00AF3224"/>
    <w:rsid w:val="00B07116"/>
    <w:rsid w:val="00B07CA7"/>
    <w:rsid w:val="00B1279A"/>
    <w:rsid w:val="00B14FF8"/>
    <w:rsid w:val="00B20709"/>
    <w:rsid w:val="00B34CEA"/>
    <w:rsid w:val="00B51321"/>
    <w:rsid w:val="00B5222E"/>
    <w:rsid w:val="00B61C96"/>
    <w:rsid w:val="00B63BD3"/>
    <w:rsid w:val="00B71649"/>
    <w:rsid w:val="00B73796"/>
    <w:rsid w:val="00B73A2A"/>
    <w:rsid w:val="00B77C94"/>
    <w:rsid w:val="00B83036"/>
    <w:rsid w:val="00B94461"/>
    <w:rsid w:val="00B94B06"/>
    <w:rsid w:val="00B94C28"/>
    <w:rsid w:val="00B95A86"/>
    <w:rsid w:val="00B97AC7"/>
    <w:rsid w:val="00BA7E5C"/>
    <w:rsid w:val="00BB2F22"/>
    <w:rsid w:val="00BB3B1C"/>
    <w:rsid w:val="00BB3BB7"/>
    <w:rsid w:val="00BC10BA"/>
    <w:rsid w:val="00BC4B7B"/>
    <w:rsid w:val="00BC5AFD"/>
    <w:rsid w:val="00BC6EB5"/>
    <w:rsid w:val="00BD1E0F"/>
    <w:rsid w:val="00BE06CA"/>
    <w:rsid w:val="00BE5858"/>
    <w:rsid w:val="00BE5CD7"/>
    <w:rsid w:val="00BE7F0B"/>
    <w:rsid w:val="00BF2015"/>
    <w:rsid w:val="00BF4779"/>
    <w:rsid w:val="00BF7877"/>
    <w:rsid w:val="00C02D2F"/>
    <w:rsid w:val="00C04F43"/>
    <w:rsid w:val="00C0609D"/>
    <w:rsid w:val="00C115AB"/>
    <w:rsid w:val="00C14A5E"/>
    <w:rsid w:val="00C21FE0"/>
    <w:rsid w:val="00C220BB"/>
    <w:rsid w:val="00C235CD"/>
    <w:rsid w:val="00C243AC"/>
    <w:rsid w:val="00C262AD"/>
    <w:rsid w:val="00C27E9C"/>
    <w:rsid w:val="00C30249"/>
    <w:rsid w:val="00C35AB4"/>
    <w:rsid w:val="00C3723B"/>
    <w:rsid w:val="00C45CFC"/>
    <w:rsid w:val="00C4730A"/>
    <w:rsid w:val="00C606C9"/>
    <w:rsid w:val="00C7087B"/>
    <w:rsid w:val="00C7434D"/>
    <w:rsid w:val="00C80288"/>
    <w:rsid w:val="00C83A4A"/>
    <w:rsid w:val="00C84003"/>
    <w:rsid w:val="00C84C2C"/>
    <w:rsid w:val="00C84C4D"/>
    <w:rsid w:val="00C90650"/>
    <w:rsid w:val="00C92BF5"/>
    <w:rsid w:val="00C97585"/>
    <w:rsid w:val="00C97D78"/>
    <w:rsid w:val="00CA306B"/>
    <w:rsid w:val="00CA64BF"/>
    <w:rsid w:val="00CB0175"/>
    <w:rsid w:val="00CB77D4"/>
    <w:rsid w:val="00CC0F75"/>
    <w:rsid w:val="00CC2AAE"/>
    <w:rsid w:val="00CC5A42"/>
    <w:rsid w:val="00CD0EAB"/>
    <w:rsid w:val="00CD1C8E"/>
    <w:rsid w:val="00CD6597"/>
    <w:rsid w:val="00CE008D"/>
    <w:rsid w:val="00CE0A4C"/>
    <w:rsid w:val="00CF34DB"/>
    <w:rsid w:val="00CF4D45"/>
    <w:rsid w:val="00CF558F"/>
    <w:rsid w:val="00CF5CFB"/>
    <w:rsid w:val="00D0426D"/>
    <w:rsid w:val="00D066A5"/>
    <w:rsid w:val="00D073E2"/>
    <w:rsid w:val="00D10B7A"/>
    <w:rsid w:val="00D111E8"/>
    <w:rsid w:val="00D13DC8"/>
    <w:rsid w:val="00D15D68"/>
    <w:rsid w:val="00D26AE2"/>
    <w:rsid w:val="00D30AA2"/>
    <w:rsid w:val="00D375DD"/>
    <w:rsid w:val="00D3767F"/>
    <w:rsid w:val="00D40263"/>
    <w:rsid w:val="00D41EE7"/>
    <w:rsid w:val="00D43B8D"/>
    <w:rsid w:val="00D446EC"/>
    <w:rsid w:val="00D50CAC"/>
    <w:rsid w:val="00D51BF0"/>
    <w:rsid w:val="00D55942"/>
    <w:rsid w:val="00D74771"/>
    <w:rsid w:val="00D807BF"/>
    <w:rsid w:val="00D83CCC"/>
    <w:rsid w:val="00D96156"/>
    <w:rsid w:val="00D976A1"/>
    <w:rsid w:val="00DA0F60"/>
    <w:rsid w:val="00DA7887"/>
    <w:rsid w:val="00DB2C26"/>
    <w:rsid w:val="00DB3890"/>
    <w:rsid w:val="00DB5CFD"/>
    <w:rsid w:val="00DC537E"/>
    <w:rsid w:val="00DC7E3D"/>
    <w:rsid w:val="00DD1EC2"/>
    <w:rsid w:val="00DE391F"/>
    <w:rsid w:val="00DE4C65"/>
    <w:rsid w:val="00DE6B43"/>
    <w:rsid w:val="00DE764F"/>
    <w:rsid w:val="00DF45C3"/>
    <w:rsid w:val="00DF53BA"/>
    <w:rsid w:val="00E03294"/>
    <w:rsid w:val="00E0536D"/>
    <w:rsid w:val="00E0740F"/>
    <w:rsid w:val="00E11923"/>
    <w:rsid w:val="00E2128C"/>
    <w:rsid w:val="00E21F20"/>
    <w:rsid w:val="00E25295"/>
    <w:rsid w:val="00E262D4"/>
    <w:rsid w:val="00E26E9B"/>
    <w:rsid w:val="00E27128"/>
    <w:rsid w:val="00E30349"/>
    <w:rsid w:val="00E30C84"/>
    <w:rsid w:val="00E33B07"/>
    <w:rsid w:val="00E36163"/>
    <w:rsid w:val="00E36250"/>
    <w:rsid w:val="00E45825"/>
    <w:rsid w:val="00E463CF"/>
    <w:rsid w:val="00E54511"/>
    <w:rsid w:val="00E61DAC"/>
    <w:rsid w:val="00E66D9B"/>
    <w:rsid w:val="00E72B80"/>
    <w:rsid w:val="00E730BB"/>
    <w:rsid w:val="00E73AB8"/>
    <w:rsid w:val="00E757DE"/>
    <w:rsid w:val="00E75FE3"/>
    <w:rsid w:val="00E76791"/>
    <w:rsid w:val="00E773AE"/>
    <w:rsid w:val="00E80323"/>
    <w:rsid w:val="00E80672"/>
    <w:rsid w:val="00E86C4C"/>
    <w:rsid w:val="00E90521"/>
    <w:rsid w:val="00E92F53"/>
    <w:rsid w:val="00E9686C"/>
    <w:rsid w:val="00E97F4A"/>
    <w:rsid w:val="00EA6089"/>
    <w:rsid w:val="00EA6D01"/>
    <w:rsid w:val="00EA7A79"/>
    <w:rsid w:val="00EA7B39"/>
    <w:rsid w:val="00EB5D0A"/>
    <w:rsid w:val="00EB7AB1"/>
    <w:rsid w:val="00EC1142"/>
    <w:rsid w:val="00EC58B7"/>
    <w:rsid w:val="00ED2635"/>
    <w:rsid w:val="00ED4582"/>
    <w:rsid w:val="00EE44B9"/>
    <w:rsid w:val="00EE547F"/>
    <w:rsid w:val="00EF1111"/>
    <w:rsid w:val="00EF140B"/>
    <w:rsid w:val="00EF48CC"/>
    <w:rsid w:val="00F01FA4"/>
    <w:rsid w:val="00F03994"/>
    <w:rsid w:val="00F15456"/>
    <w:rsid w:val="00F16341"/>
    <w:rsid w:val="00F21D75"/>
    <w:rsid w:val="00F24DE8"/>
    <w:rsid w:val="00F259FB"/>
    <w:rsid w:val="00F2751A"/>
    <w:rsid w:val="00F31316"/>
    <w:rsid w:val="00F373C4"/>
    <w:rsid w:val="00F37908"/>
    <w:rsid w:val="00F4672D"/>
    <w:rsid w:val="00F47A3F"/>
    <w:rsid w:val="00F549E8"/>
    <w:rsid w:val="00F55EE1"/>
    <w:rsid w:val="00F56C10"/>
    <w:rsid w:val="00F73032"/>
    <w:rsid w:val="00F73796"/>
    <w:rsid w:val="00F742BD"/>
    <w:rsid w:val="00F811E2"/>
    <w:rsid w:val="00F81F6B"/>
    <w:rsid w:val="00F848FC"/>
    <w:rsid w:val="00F855B0"/>
    <w:rsid w:val="00F9282A"/>
    <w:rsid w:val="00F96BAD"/>
    <w:rsid w:val="00FA1CDB"/>
    <w:rsid w:val="00FA44E6"/>
    <w:rsid w:val="00FB0AB1"/>
    <w:rsid w:val="00FB0E84"/>
    <w:rsid w:val="00FB3150"/>
    <w:rsid w:val="00FB6943"/>
    <w:rsid w:val="00FB748B"/>
    <w:rsid w:val="00FC41DB"/>
    <w:rsid w:val="00FC708E"/>
    <w:rsid w:val="00FD01C2"/>
    <w:rsid w:val="00FD3A6E"/>
    <w:rsid w:val="00FE0224"/>
    <w:rsid w:val="00FE4268"/>
    <w:rsid w:val="00FE7B2D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8E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38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38E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link w:val="Char0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tablecell">
    <w:name w:val="table cell"/>
    <w:basedOn w:val="a"/>
    <w:rsid w:val="003C5E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paragraph" w:customStyle="1" w:styleId="tablesyntax">
    <w:name w:val="table syntax"/>
    <w:basedOn w:val="a"/>
    <w:link w:val="tablesyntaxChar"/>
    <w:rsid w:val="003C5EA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3C5EA6"/>
    <w:rPr>
      <w:rFonts w:eastAsia="MS Mincho"/>
      <w:lang w:val="en-GB" w:eastAsia="en-US"/>
    </w:rPr>
  </w:style>
  <w:style w:type="character" w:styleId="ab">
    <w:name w:val="Book Title"/>
    <w:uiPriority w:val="33"/>
    <w:qFormat/>
    <w:rsid w:val="003C5EA6"/>
    <w:rPr>
      <w:rFonts w:ascii="Times New Roman" w:hAnsi="Times New Roman"/>
      <w:bCs/>
      <w:spacing w:val="5"/>
      <w:sz w:val="22"/>
    </w:rPr>
  </w:style>
  <w:style w:type="paragraph" w:styleId="ac">
    <w:name w:val="List Paragraph"/>
    <w:basedOn w:val="a"/>
    <w:uiPriority w:val="34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jc w:val="both"/>
      <w:textAlignment w:val="auto"/>
    </w:pPr>
    <w:rPr>
      <w:rFonts w:eastAsia="MS Mincho"/>
      <w:szCs w:val="24"/>
    </w:rPr>
  </w:style>
  <w:style w:type="table" w:styleId="ad">
    <w:name w:val="Table Grid"/>
    <w:basedOn w:val="a1"/>
    <w:rsid w:val="00D26AE2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6B29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9E22FF"/>
    <w:pPr>
      <w:spacing w:after="60"/>
    </w:pPr>
    <w:rPr>
      <w:rFonts w:eastAsia="Malgun Gothic"/>
      <w:noProof/>
    </w:rPr>
  </w:style>
  <w:style w:type="character" w:customStyle="1" w:styleId="3TableChar">
    <w:name w:val="3Table Char"/>
    <w:link w:val="3Table"/>
    <w:rsid w:val="009E22FF"/>
    <w:rPr>
      <w:rFonts w:eastAsia="Malgun Gothic"/>
      <w:noProof/>
      <w:lang w:val="en-GB" w:eastAsia="en-US"/>
    </w:rPr>
  </w:style>
  <w:style w:type="paragraph" w:customStyle="1" w:styleId="Equation">
    <w:name w:val="Equation"/>
    <w:basedOn w:val="a"/>
    <w:uiPriority w:val="99"/>
    <w:rsid w:val="00CE008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har0">
    <w:name w:val="题注 Char"/>
    <w:link w:val="aa"/>
    <w:locked/>
    <w:rsid w:val="00B07116"/>
    <w:rPr>
      <w:rFonts w:eastAsia="Times New Roman"/>
      <w:b/>
      <w:bCs/>
      <w:sz w:val="21"/>
      <w:szCs w:val="21"/>
      <w:lang w:eastAsia="en-US"/>
    </w:rPr>
  </w:style>
  <w:style w:type="paragraph" w:customStyle="1" w:styleId="3N0">
    <w:name w:val="3N0"/>
    <w:basedOn w:val="a"/>
    <w:link w:val="3N0Char"/>
    <w:qFormat/>
    <w:rsid w:val="00F01FA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F01FA4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A67C25"/>
    <w:pPr>
      <w:numPr>
        <w:numId w:val="2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67C25"/>
    <w:pPr>
      <w:numPr>
        <w:ilvl w:val="1"/>
      </w:numPr>
    </w:pPr>
  </w:style>
  <w:style w:type="paragraph" w:customStyle="1" w:styleId="3E2">
    <w:name w:val="3E2"/>
    <w:basedOn w:val="3E1"/>
    <w:qFormat/>
    <w:rsid w:val="00A67C25"/>
    <w:pPr>
      <w:numPr>
        <w:ilvl w:val="2"/>
      </w:numPr>
    </w:pPr>
  </w:style>
  <w:style w:type="paragraph" w:customStyle="1" w:styleId="3E3">
    <w:name w:val="3E3"/>
    <w:basedOn w:val="a"/>
    <w:qFormat/>
    <w:rsid w:val="00A67C25"/>
    <w:pPr>
      <w:numPr>
        <w:ilvl w:val="3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A67C25"/>
    <w:pPr>
      <w:numPr>
        <w:ilvl w:val="4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A67C25"/>
    <w:pPr>
      <w:numPr>
        <w:ilvl w:val="5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A67C25"/>
    <w:pPr>
      <w:numPr>
        <w:ilvl w:val="6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A67C25"/>
    <w:pPr>
      <w:numPr>
        <w:ilvl w:val="7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A67C25"/>
    <w:pPr>
      <w:numPr>
        <w:ilvl w:val="8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A67C25"/>
    <w:pPr>
      <w:numPr>
        <w:numId w:val="24"/>
      </w:numPr>
    </w:pPr>
  </w:style>
  <w:style w:type="paragraph" w:customStyle="1" w:styleId="3S0">
    <w:name w:val="3S0"/>
    <w:basedOn w:val="a"/>
    <w:link w:val="3S0Char"/>
    <w:qFormat/>
    <w:rsid w:val="0054012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54012E"/>
    <w:rPr>
      <w:rFonts w:eastAsia="Malgun Gothic"/>
      <w:lang w:val="en-GB" w:eastAsia="en-US"/>
    </w:rPr>
  </w:style>
  <w:style w:type="paragraph" w:customStyle="1" w:styleId="3H0">
    <w:name w:val="3H0"/>
    <w:next w:val="3N0"/>
    <w:qFormat/>
    <w:rsid w:val="005A2A1B"/>
    <w:pPr>
      <w:keepNext/>
      <w:keepLines/>
      <w:numPr>
        <w:numId w:val="28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3N0"/>
    <w:qFormat/>
    <w:rsid w:val="005A2A1B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link w:val="3H2Char"/>
    <w:qFormat/>
    <w:rsid w:val="005A2A1B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5A2A1B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qFormat/>
    <w:rsid w:val="005A2A1B"/>
    <w:pPr>
      <w:numPr>
        <w:ilvl w:val="4"/>
      </w:numPr>
      <w:tabs>
        <w:tab w:val="clear" w:pos="936"/>
        <w:tab w:val="num" w:pos="360"/>
      </w:tabs>
      <w:outlineLvl w:val="5"/>
    </w:pPr>
  </w:style>
  <w:style w:type="character" w:customStyle="1" w:styleId="3H3Char">
    <w:name w:val="3H3 Char"/>
    <w:link w:val="3H3"/>
    <w:rsid w:val="005A2A1B"/>
    <w:rPr>
      <w:rFonts w:eastAsia="Malgun Gothic"/>
      <w:b/>
      <w:lang w:val="en-GB" w:eastAsia="en-US"/>
    </w:rPr>
  </w:style>
  <w:style w:type="paragraph" w:customStyle="1" w:styleId="3H5">
    <w:name w:val="3H5"/>
    <w:basedOn w:val="3H4"/>
    <w:next w:val="3N0"/>
    <w:qFormat/>
    <w:rsid w:val="005A2A1B"/>
    <w:pPr>
      <w:numPr>
        <w:ilvl w:val="5"/>
      </w:numPr>
      <w:tabs>
        <w:tab w:val="clear" w:pos="794"/>
        <w:tab w:val="num" w:pos="360"/>
      </w:tabs>
    </w:pPr>
  </w:style>
  <w:style w:type="numbering" w:customStyle="1" w:styleId="3DHeading">
    <w:name w:val="3D Heading"/>
    <w:uiPriority w:val="99"/>
    <w:rsid w:val="005A2A1B"/>
    <w:pPr>
      <w:numPr>
        <w:numId w:val="26"/>
      </w:numPr>
    </w:pPr>
  </w:style>
  <w:style w:type="paragraph" w:customStyle="1" w:styleId="3H6">
    <w:name w:val="3H6"/>
    <w:basedOn w:val="a"/>
    <w:rsid w:val="005A2A1B"/>
    <w:pPr>
      <w:numPr>
        <w:ilvl w:val="6"/>
        <w:numId w:val="28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5A2A1B"/>
    <w:pPr>
      <w:numPr>
        <w:ilvl w:val="7"/>
        <w:numId w:val="28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a"/>
    <w:rsid w:val="005A2A1B"/>
    <w:pPr>
      <w:numPr>
        <w:ilvl w:val="8"/>
        <w:numId w:val="28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H2Char">
    <w:name w:val="3H2 Char"/>
    <w:link w:val="3H2"/>
    <w:rsid w:val="00052AC5"/>
    <w:rPr>
      <w:rFonts w:eastAsia="Malgun Gothic"/>
      <w:b/>
      <w:lang w:val="en-GB" w:eastAsia="en-US"/>
    </w:rPr>
  </w:style>
  <w:style w:type="paragraph" w:customStyle="1" w:styleId="3D0">
    <w:name w:val="3D0"/>
    <w:basedOn w:val="3N0"/>
    <w:link w:val="3D0Char"/>
    <w:qFormat/>
    <w:rsid w:val="00052AC5"/>
    <w:pPr>
      <w:numPr>
        <w:numId w:val="29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qFormat/>
    <w:rsid w:val="00052AC5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052AC5"/>
    <w:rPr>
      <w:rFonts w:eastAsia="Malgun Gothic"/>
      <w:lang w:val="en-GB" w:eastAsia="en-US"/>
    </w:rPr>
  </w:style>
  <w:style w:type="paragraph" w:customStyle="1" w:styleId="3D2">
    <w:name w:val="3D2"/>
    <w:basedOn w:val="3D1"/>
    <w:qFormat/>
    <w:rsid w:val="00052AC5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qFormat/>
    <w:rsid w:val="00052AC5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qFormat/>
    <w:rsid w:val="00052AC5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052AC5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052AC5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052AC5"/>
    <w:pPr>
      <w:numPr>
        <w:ilvl w:val="7"/>
        <w:numId w:val="29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052AC5"/>
    <w:pPr>
      <w:numPr>
        <w:ilvl w:val="8"/>
        <w:numId w:val="29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TableText">
    <w:name w:val="Table_Text"/>
    <w:basedOn w:val="a"/>
    <w:rsid w:val="00052AC5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customStyle="1" w:styleId="3DVCAnnexSem0">
    <w:name w:val="3DVC Annex Sem 0"/>
    <w:basedOn w:val="a"/>
    <w:link w:val="3DVCAnnexSem0Char"/>
    <w:rsid w:val="00052AC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ind w:left="794" w:hanging="794"/>
      <w:jc w:val="both"/>
    </w:pPr>
    <w:rPr>
      <w:rFonts w:eastAsia="Malgun Gothic"/>
      <w:sz w:val="20"/>
      <w:lang w:val="en-GB"/>
    </w:rPr>
  </w:style>
  <w:style w:type="character" w:customStyle="1" w:styleId="3DVCAnnexSem0Char">
    <w:name w:val="3DVC Annex Sem 0 Char"/>
    <w:link w:val="3DVCAnnexSem0"/>
    <w:rsid w:val="00052AC5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850</Words>
  <Characters>4846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5685</CharactersWithSpaces>
  <SharedDoc>false</SharedDoc>
  <HLinks>
    <vt:vector size="30" baseType="variant">
      <vt:variant>
        <vt:i4>3866716</vt:i4>
      </vt:variant>
      <vt:variant>
        <vt:i4>12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6356994</vt:i4>
      </vt:variant>
      <vt:variant>
        <vt:i4>9</vt:i4>
      </vt:variant>
      <vt:variant>
        <vt:i4>0</vt:i4>
      </vt:variant>
      <vt:variant>
        <vt:i4>5</vt:i4>
      </vt:variant>
      <vt:variant>
        <vt:lpwstr>mailto:jie.jia@lge.com</vt:lpwstr>
      </vt:variant>
      <vt:variant>
        <vt:lpwstr/>
      </vt:variant>
      <vt:variant>
        <vt:i4>3342406</vt:i4>
      </vt:variant>
      <vt:variant>
        <vt:i4>6</vt:i4>
      </vt:variant>
      <vt:variant>
        <vt:i4>0</vt:i4>
      </vt:variant>
      <vt:variant>
        <vt:i4>5</vt:i4>
      </vt:variant>
      <vt:variant>
        <vt:lpwstr>mailto:jw.sung@lge.com</vt:lpwstr>
      </vt:variant>
      <vt:variant>
        <vt:lpwstr/>
      </vt:variant>
      <vt:variant>
        <vt:i4>2818117</vt:i4>
      </vt:variant>
      <vt:variant>
        <vt:i4>3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Administrator</cp:lastModifiedBy>
  <cp:revision>96</cp:revision>
  <dcterms:created xsi:type="dcterms:W3CDTF">2013-01-05T02:48:00Z</dcterms:created>
  <dcterms:modified xsi:type="dcterms:W3CDTF">2013-07-19T06:23:00Z</dcterms:modified>
</cp:coreProperties>
</file>