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DA2A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A2A8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050B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15552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5050B9">
              <w:rPr>
                <w:lang w:val="en-CA"/>
              </w:rPr>
              <w:t xml:space="preserve"> </w:t>
            </w:r>
            <w:r w:rsidR="005050B9">
              <w:rPr>
                <w:rFonts w:hint="eastAsia"/>
                <w:lang w:val="en-CA" w:eastAsia="zh-CN"/>
              </w:rPr>
              <w:t>E</w:t>
            </w:r>
            <w:r w:rsidR="00155524">
              <w:rPr>
                <w:rFonts w:hint="eastAsia"/>
                <w:highlight w:val="yellow"/>
                <w:u w:val="single"/>
                <w:lang w:val="en-CA" w:eastAsia="zh-CN"/>
              </w:rPr>
              <w:t>0157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25FB6" w:rsidP="000630C0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r>
              <w:rPr>
                <w:rFonts w:hint="eastAsia"/>
                <w:b/>
                <w:szCs w:val="22"/>
                <w:lang w:val="en-CA" w:eastAsia="zh-CN"/>
              </w:rPr>
              <w:t xml:space="preserve">CE6 related: </w:t>
            </w:r>
            <w:bookmarkEnd w:id="0"/>
            <w:bookmarkEnd w:id="1"/>
            <w:r>
              <w:rPr>
                <w:rFonts w:hint="eastAsia"/>
                <w:b/>
                <w:szCs w:val="22"/>
                <w:lang w:val="en-CA" w:eastAsia="zh-CN"/>
              </w:rPr>
              <w:t>Applying Depth Look-up Table to Intra Modes of Depth Map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BB13B0" w:rsidRDefault="00E97F4A" w:rsidP="00EF586A">
            <w:pPr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zh-CN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97DAA" w:rsidRDefault="00297DA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Spec Change:</w:t>
      </w:r>
    </w:p>
    <w:p w:rsidR="00F8690E" w:rsidRDefault="00F8690E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p w:rsidR="0092748F" w:rsidRPr="002F468A" w:rsidRDefault="0092748F" w:rsidP="00297DAA">
      <w:pPr>
        <w:tabs>
          <w:tab w:val="left" w:pos="1800"/>
          <w:tab w:val="right" w:pos="9360"/>
        </w:tabs>
        <w:spacing w:before="120" w:after="240"/>
        <w:rPr>
          <w:b/>
          <w:szCs w:val="22"/>
          <w:lang w:val="en-CA" w:eastAsia="zh-CN"/>
        </w:rPr>
      </w:pPr>
      <w:r w:rsidRPr="002F468A">
        <w:rPr>
          <w:b/>
          <w:szCs w:val="22"/>
          <w:lang w:val="en-CA" w:eastAsia="zh-CN"/>
        </w:rPr>
        <w:t>H.7.3.9.1</w:t>
      </w:r>
      <w:r w:rsidRPr="002F468A">
        <w:rPr>
          <w:b/>
          <w:szCs w:val="22"/>
          <w:lang w:val="en-CA" w:eastAsia="zh-CN"/>
        </w:rPr>
        <w:tab/>
        <w:t>General Coding unit syntax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lastRenderedPageBreak/>
              <w:t>coding_unit( x0, y0, log2CbSize </w:t>
            </w:r>
            <w:r w:rsidRPr="004A52A3">
              <w:rPr>
                <w:highlight w:val="cyan"/>
              </w:rPr>
              <w:t>, ctDepth</w:t>
            </w:r>
            <w:r w:rsidRPr="004A52A3">
              <w:t>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if( transquant_bypass_enable_flag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cu_transquant_bypass_flag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if( slice_type  !=  I 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skip_flag</w:t>
            </w:r>
            <w:r w:rsidRPr="004A52A3">
              <w:t>[ x0 ][ y0 ]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if( skip_flag[ x0 ][ y0 ]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prediction_unit( x0, y0, log2CbSize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iv_res_pred_flag</w:t>
            </w:r>
            <w:r>
              <w:rPr>
                <w:highlight w:val="cyan"/>
              </w:rPr>
              <w:t>[ nuh_layer_id ]</w:t>
            </w:r>
            <w:r w:rsidRPr="004A52A3">
              <w:rPr>
                <w:highlight w:val="cyan"/>
              </w:rPr>
              <w:t xml:space="preserve"> &amp;&amp; TempRefPicInListsFlag</w:t>
            </w:r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 xml:space="preserve">iv_res_pred_weight_idx 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 xml:space="preserve">if ( icEnableFlag ) 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  <w:highlight w:val="cyan"/>
              </w:rPr>
              <w:t>ic_flag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else {</w:t>
            </w:r>
            <w:r w:rsidRPr="004A52A3">
              <w:tab/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nCbS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if( slice_type != I 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pred_mode_flag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if( ( PredMode[ x0 ][ y0 ] ! = MODE_INTRA  | |  log2CbSize  = =  Log2MinCbSize )  &amp;&amp;</w:t>
            </w:r>
            <w:r w:rsidRPr="004A52A3">
              <w:rPr>
                <w:highlight w:val="cyan"/>
              </w:rPr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 xml:space="preserve">!predPartModeFlag) 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part_mode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if( PredMode[ x0 ][ y0 ] = =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if( PartMode  = =  PART_2Nx2N &amp;&amp; pcm_enabled_flag &amp;&amp;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log2CbSize &gt;= Log2MinIPCMCUSize &amp;&amp;</w:t>
            </w:r>
          </w:p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log2CbSize &lt;= Log2MaxIPCMCUSize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pcm_flag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if( pcm_flag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num_subsequent_pcm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tu(3)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NumPCMBlock = num_subsequent_pcm + 1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f(1)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pcm_sample( x0, y0,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pbOffset = ( PartMode  = =  PART_NxN ) ? ( nCbS / 2 ) :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rPr>
                <w:bCs/>
                <w:kern w:val="2"/>
              </w:rPr>
              <w:tab/>
            </w:r>
            <w:r w:rsidRPr="004A52A3">
              <w:rPr>
                <w:bCs/>
                <w:kern w:val="2"/>
              </w:rPr>
              <w:tab/>
            </w:r>
            <w:r w:rsidRPr="004A52A3">
              <w:rPr>
                <w:bCs/>
                <w:kern w:val="2"/>
              </w:rPr>
              <w:tab/>
            </w:r>
            <w:r w:rsidRPr="004A52A3">
              <w:rPr>
                <w:bCs/>
                <w:kern w:val="2"/>
              </w:rPr>
              <w:tab/>
            </w:r>
            <w:r w:rsidRPr="004A52A3">
              <w:t>log2PbSize = log2CbSize − ( PartMode = = PART_NxN ? 1 : 0 )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for( j = 0; j &lt;= pbOffset;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for( i = 0; i &lt;= pbOffset; i = i + pbOffset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 xml:space="preserve">if( vps_depth_modes_flag[ nuh_layer_id ] 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depth_mode_parameters( x0 + i ,  y0+ j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if( depth_intra_mode[ x0 + i ][ y0 + j ] = = INTRA_DEP_NONE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prev_intra_luma_pred_flag</w:t>
            </w:r>
            <w:r w:rsidRPr="004A52A3">
              <w:t>[ x0 + i ][ y0+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for( j = 0; j &lt;= pbOffset;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for( i = 0; i &lt;= pbOffset; i = i + pbOffset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if( depth_intra_mode[ x0 + i ][ y0 + j ] = = INTRA</w:t>
            </w:r>
            <w:r>
              <w:rPr>
                <w:highlight w:val="cyan"/>
              </w:rPr>
              <w:t>_DEP</w:t>
            </w:r>
            <w:r w:rsidRPr="004A52A3">
              <w:rPr>
                <w:highlight w:val="cyan"/>
              </w:rPr>
              <w:t>_</w:t>
            </w:r>
            <w:r>
              <w:rPr>
                <w:highlight w:val="cyan"/>
              </w:rPr>
              <w:t>NONE</w:t>
            </w:r>
            <w:r w:rsidRPr="004A52A3">
              <w:rPr>
                <w:highlight w:val="cyan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if( prev_intra_luma_pred_flag[ x0 + i ][ y0+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mpm_idx</w:t>
            </w:r>
            <w:r w:rsidRPr="004A52A3">
              <w:t>[ x0 + i ][ y0+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else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lastRenderedPageBreak/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rem_intra_luma_pred_mode</w:t>
            </w:r>
            <w:r w:rsidRPr="004A52A3">
              <w:t>[ x0 + i ][ y0+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if ( !SdcFlag[ x0 ][ y0 ]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intra_chroma_pred_mode</w:t>
            </w:r>
            <w:r w:rsidRPr="004A52A3"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E935AD" w:rsidRDefault="00E935AD" w:rsidP="00295226">
            <w:pPr>
              <w:pStyle w:val="3Table"/>
              <w:rPr>
                <w:highlight w:val="yellow"/>
              </w:rPr>
            </w:pP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  <w:t>if ( </w:t>
            </w:r>
            <w:r w:rsidRPr="00E935AD">
              <w:rPr>
                <w:rFonts w:eastAsiaTheme="minorEastAsia" w:hint="eastAsia"/>
                <w:highlight w:val="yellow"/>
                <w:lang w:eastAsia="zh-CN"/>
              </w:rPr>
              <w:t>DepthFlag</w:t>
            </w:r>
            <w:r w:rsidR="00295226">
              <w:rPr>
                <w:rFonts w:eastAsiaTheme="minorEastAsia" w:hint="eastAsia"/>
                <w:highlight w:val="yellow"/>
                <w:lang w:eastAsia="zh-CN"/>
              </w:rPr>
              <w:t xml:space="preserve"> &amp;&amp;</w:t>
            </w:r>
            <w:r w:rsidR="00295226" w:rsidRPr="00295226">
              <w:rPr>
                <w:rFonts w:eastAsiaTheme="minorEastAsia" w:hint="eastAsia"/>
                <w:highlight w:val="yellow"/>
                <w:lang w:eastAsia="zh-CN"/>
              </w:rPr>
              <w:t xml:space="preserve"> </w:t>
            </w:r>
            <w:r w:rsidR="00295226" w:rsidRPr="00295226">
              <w:rPr>
                <w:highlight w:val="yellow"/>
              </w:rPr>
              <w:t>dlt_flag[ nuh_layer_id ]</w:t>
            </w:r>
            <w:r w:rsidR="00295226" w:rsidRPr="00295226">
              <w:rPr>
                <w:rFonts w:eastAsiaTheme="minorEastAsia" w:hint="eastAsia"/>
                <w:highlight w:val="yellow"/>
                <w:lang w:eastAsia="zh-CN"/>
              </w:rPr>
              <w:t xml:space="preserve"> &amp;&amp; !</w:t>
            </w:r>
            <w:r w:rsidR="00295226" w:rsidRPr="00295226">
              <w:rPr>
                <w:highlight w:val="yellow"/>
              </w:rPr>
              <w:t>SdcFlag[ x0 ][ y0 ] </w:t>
            </w:r>
            <w:r w:rsidRPr="00295226">
              <w:rPr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E935AD" w:rsidRDefault="00E935AD" w:rsidP="00E234F0">
            <w:pPr>
              <w:pStyle w:val="3Table"/>
              <w:rPr>
                <w:highlight w:val="yellow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E935AD" w:rsidRDefault="00E935AD" w:rsidP="001A38A9">
            <w:pPr>
              <w:pStyle w:val="3Table"/>
              <w:rPr>
                <w:highlight w:val="yellow"/>
              </w:rPr>
            </w:pP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</w:r>
            <w:r w:rsidRPr="00E935AD">
              <w:rPr>
                <w:highlight w:val="yellow"/>
              </w:rPr>
              <w:tab/>
            </w:r>
            <w:r w:rsidRPr="00E935AD">
              <w:rPr>
                <w:rFonts w:eastAsiaTheme="minorEastAsia" w:hint="eastAsia"/>
                <w:b/>
                <w:highlight w:val="yellow"/>
                <w:lang w:eastAsia="zh-CN"/>
              </w:rPr>
              <w:t>residual_dlt_index</w:t>
            </w:r>
            <w:r w:rsidRPr="00E935AD">
              <w:rPr>
                <w:b/>
                <w:highlight w:val="yellow"/>
              </w:rPr>
              <w:t>_</w:t>
            </w:r>
            <w:r w:rsidRPr="00E935AD">
              <w:rPr>
                <w:rFonts w:eastAsiaTheme="minorEastAsia" w:hint="eastAsia"/>
                <w:b/>
                <w:highlight w:val="yellow"/>
                <w:lang w:eastAsia="zh-CN"/>
              </w:rPr>
              <w:t>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E935AD" w:rsidRDefault="00E935AD" w:rsidP="00E234F0">
            <w:pPr>
              <w:pStyle w:val="3Table"/>
              <w:rPr>
                <w:highlight w:val="yellow"/>
              </w:rPr>
            </w:pPr>
            <w:r w:rsidRPr="00E935AD">
              <w:rPr>
                <w:highlight w:val="yellow"/>
              </w:rPr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if( PartMode  = =  PART_2Nx2N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nCbS, nCbS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iv_res_pred_flag</w:t>
            </w:r>
            <w:r>
              <w:rPr>
                <w:highlight w:val="cyan"/>
              </w:rPr>
              <w:t>[ nuh_layer_id ] &amp;&amp; </w:t>
            </w:r>
            <w:r w:rsidRPr="004A52A3">
              <w:rPr>
                <w:highlight w:val="cyan"/>
              </w:rPr>
              <w:t>TempRefPicInListsFlag</w:t>
            </w:r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A367F1" w:rsidRDefault="00E935AD" w:rsidP="00E234F0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A367F1">
              <w:rPr>
                <w:b/>
                <w:highlight w:val="cyan"/>
              </w:rPr>
              <w:t xml:space="preserve">iv_res_pred_weight_idx 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 else if( PartMode  = =  PART_2NxN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nCbS, nCbS / 2 )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 + ( nCbS / 2 ), nCbS, nCbS / 2 )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 else if( PartMode  = =  PART_Nx2N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 / 2, nCbS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 + ( nCbS / 2 ), y0, nCbS / 2, nCbS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 else if( PartMode  = = 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nCbS, nCbS / 4 )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 + ( nCbS / 4 ), nCbS, nCbS *3 / 4 )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} else if( PartMode  = = 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nCbS, nCbS *3 / 4 )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 + ( nCbS * 3 / 4 ), nCbS, nCbS / 4 )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} else if( PartMode  = = 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 /4, 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 + ( nCbS / 4 ), y0, nCbS *3 / 4, nCbS)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} else if( PartMode  = = 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 *3 / 4, 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 + ( nCbS * 3 / 4 ), y0, nCbS / 4, 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 else { /* PART_NxN */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y0, nCbS / 2, nCbS / 2)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 + ( nCbS / 2 ), y0, nCbS / 2, nCbS / 2 )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x0, y0 + ( nCbS / 2 ), nCbS / 2, nCbS / 2 )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prediction_unit( x0 + ( nCbS / 2 ), y0 + ( nCbS / 2 ), nCbS / 2, nCbS / 2 )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 xml:space="preserve">if ( icEnableFlag ) 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  <w:highlight w:val="cyan"/>
              </w:rPr>
              <w:t>ic_flag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if( !pcm_flag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PredMode[ x0 ][ y0 ]  !=  MODE_INTRA &amp;&amp; 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!(PartMode  = =  PART_2Nx2N &amp;&amp; merge_flag[x0][y0]) 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no_residual_syntax_flag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  <w:r w:rsidRPr="004A52A3">
              <w:t>ae(v)</w:t>
            </w: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if( !no_residual_syntax_flag ) {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lastRenderedPageBreak/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MaxTrafoDepth = ( PredMode[ x0 ][ y0 ]  = =  MODE_INTRA ?  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max_transform_hierarchy_depth_intra  +  IntraSplitFlag  :  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max_transform_hierarchy_depth_inter 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Del="009C03F6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transform_tree( x0, y0 x0, y0, log2CbSize, 0, 0 )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  <w:rPr>
                <w:highlight w:val="cyan"/>
              </w:rPr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  <w:tr w:rsidR="00E935AD" w:rsidRPr="004A52A3" w:rsidTr="00E935AD">
        <w:trPr>
          <w:cantSplit/>
          <w:trHeight w:val="204"/>
          <w:jc w:val="center"/>
        </w:trPr>
        <w:tc>
          <w:tcPr>
            <w:tcW w:w="8600" w:type="dxa"/>
          </w:tcPr>
          <w:p w:rsidR="00E935AD" w:rsidRPr="004A52A3" w:rsidRDefault="00E935AD" w:rsidP="00E234F0">
            <w:pPr>
              <w:pStyle w:val="3Table"/>
            </w:pPr>
            <w:r w:rsidRPr="004A52A3">
              <w:t>}</w:t>
            </w:r>
          </w:p>
        </w:tc>
        <w:tc>
          <w:tcPr>
            <w:tcW w:w="1152" w:type="dxa"/>
          </w:tcPr>
          <w:p w:rsidR="00E935AD" w:rsidRPr="004A52A3" w:rsidRDefault="00E935AD" w:rsidP="00E234F0">
            <w:pPr>
              <w:pStyle w:val="3Table"/>
            </w:pPr>
          </w:p>
        </w:tc>
      </w:tr>
    </w:tbl>
    <w:p w:rsidR="00297DAA" w:rsidRDefault="00297DA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p w:rsidR="00C339C8" w:rsidRPr="002F468A" w:rsidRDefault="00C339C8" w:rsidP="00297DAA">
      <w:pPr>
        <w:tabs>
          <w:tab w:val="left" w:pos="1800"/>
          <w:tab w:val="right" w:pos="9360"/>
        </w:tabs>
        <w:spacing w:before="120" w:after="240"/>
        <w:rPr>
          <w:b/>
          <w:szCs w:val="22"/>
          <w:lang w:val="en-CA" w:eastAsia="zh-CN"/>
        </w:rPr>
      </w:pPr>
      <w:r w:rsidRPr="002F468A">
        <w:rPr>
          <w:b/>
          <w:szCs w:val="22"/>
          <w:lang w:val="en-CA" w:eastAsia="zh-CN"/>
        </w:rPr>
        <w:t>H.7.4.9.1</w:t>
      </w:r>
      <w:r w:rsidRPr="002F468A">
        <w:rPr>
          <w:b/>
          <w:szCs w:val="22"/>
          <w:lang w:val="en-CA" w:eastAsia="zh-CN"/>
        </w:rPr>
        <w:tab/>
        <w:t>General coding unit semantics</w:t>
      </w:r>
    </w:p>
    <w:p w:rsidR="00465EB3" w:rsidRDefault="00465EB3" w:rsidP="00465EB3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p w:rsidR="00465EB3" w:rsidRPr="00465EB3" w:rsidRDefault="00465EB3" w:rsidP="00465EB3">
      <w:pPr>
        <w:pStyle w:val="3N0"/>
        <w:rPr>
          <w:rFonts w:eastAsiaTheme="minorEastAsia"/>
          <w:lang w:eastAsia="zh-CN"/>
        </w:rPr>
      </w:pPr>
      <w:r w:rsidRPr="00F8690E">
        <w:rPr>
          <w:rFonts w:eastAsiaTheme="minorEastAsia" w:hint="eastAsia"/>
          <w:b/>
          <w:highlight w:val="yellow"/>
          <w:lang w:eastAsia="zh-CN"/>
        </w:rPr>
        <w:t>residual_dlt_index</w:t>
      </w:r>
      <w:r w:rsidRPr="00F8690E">
        <w:rPr>
          <w:b/>
          <w:highlight w:val="yellow"/>
        </w:rPr>
        <w:t>_</w:t>
      </w:r>
      <w:r w:rsidRPr="00F8690E">
        <w:rPr>
          <w:rFonts w:eastAsiaTheme="minorEastAsia" w:hint="eastAsia"/>
          <w:b/>
          <w:highlight w:val="yellow"/>
          <w:lang w:eastAsia="zh-CN"/>
        </w:rPr>
        <w:t>flag</w:t>
      </w:r>
      <w:r w:rsidRPr="00F8690E">
        <w:rPr>
          <w:b/>
          <w:highlight w:val="yellow"/>
        </w:rPr>
        <w:t xml:space="preserve"> </w:t>
      </w:r>
      <w:r w:rsidRPr="00F8690E">
        <w:rPr>
          <w:highlight w:val="yellow"/>
        </w:rPr>
        <w:t>equal to 1 specifies</w:t>
      </w:r>
      <w:r w:rsidRPr="00F8690E">
        <w:rPr>
          <w:rFonts w:eastAsiaTheme="minorEastAsia" w:hint="eastAsia"/>
          <w:highlight w:val="yellow"/>
          <w:lang w:eastAsia="zh-CN"/>
        </w:rPr>
        <w:t xml:space="preserve"> that residual of </w:t>
      </w:r>
      <w:r w:rsidRPr="00F8690E">
        <w:rPr>
          <w:highlight w:val="yellow"/>
        </w:rPr>
        <w:t>the current coding unit</w:t>
      </w:r>
      <w:r w:rsidRPr="00F8690E">
        <w:rPr>
          <w:rFonts w:eastAsiaTheme="minorEastAsia" w:hint="eastAsia"/>
          <w:highlight w:val="yellow"/>
          <w:lang w:eastAsia="zh-CN"/>
        </w:rPr>
        <w:t xml:space="preserve"> is the </w:t>
      </w:r>
      <w:r w:rsidR="00E71F8F">
        <w:rPr>
          <w:rFonts w:eastAsiaTheme="minorEastAsia" w:hint="eastAsia"/>
          <w:highlight w:val="yellow"/>
          <w:lang w:eastAsia="zh-CN"/>
        </w:rPr>
        <w:t>difference</w:t>
      </w:r>
      <w:r w:rsidRPr="00F8690E">
        <w:rPr>
          <w:rFonts w:eastAsiaTheme="minorEastAsia" w:hint="eastAsia"/>
          <w:highlight w:val="yellow"/>
          <w:lang w:eastAsia="zh-CN"/>
        </w:rPr>
        <w:t xml:space="preserve"> of depth look-up table index between </w:t>
      </w:r>
      <w:r w:rsidRPr="00F8690E">
        <w:rPr>
          <w:rFonts w:eastAsiaTheme="minorEastAsia"/>
          <w:highlight w:val="yellow"/>
          <w:lang w:eastAsia="zh-CN"/>
        </w:rPr>
        <w:t>original</w:t>
      </w:r>
      <w:r w:rsidRPr="00F8690E">
        <w:rPr>
          <w:rFonts w:eastAsiaTheme="minorEastAsia" w:hint="eastAsia"/>
          <w:highlight w:val="yellow"/>
          <w:lang w:eastAsia="zh-CN"/>
        </w:rPr>
        <w:t xml:space="preserve"> depth value and predicted depth value</w:t>
      </w:r>
      <w:r w:rsidRPr="00F8690E">
        <w:rPr>
          <w:highlight w:val="yellow"/>
        </w:rPr>
        <w:t xml:space="preserve">. </w:t>
      </w:r>
      <w:r w:rsidRPr="00F8690E">
        <w:rPr>
          <w:rFonts w:eastAsiaTheme="minorEastAsia" w:hint="eastAsia"/>
          <w:highlight w:val="yellow"/>
          <w:lang w:eastAsia="zh-CN"/>
        </w:rPr>
        <w:t>residual_dlt_index</w:t>
      </w:r>
      <w:r w:rsidRPr="00F8690E">
        <w:rPr>
          <w:highlight w:val="yellow"/>
        </w:rPr>
        <w:t>_</w:t>
      </w:r>
      <w:r w:rsidRPr="00F8690E">
        <w:rPr>
          <w:rFonts w:eastAsiaTheme="minorEastAsia" w:hint="eastAsia"/>
          <w:highlight w:val="yellow"/>
          <w:lang w:eastAsia="zh-CN"/>
        </w:rPr>
        <w:t>flag</w:t>
      </w:r>
      <w:r w:rsidRPr="00F8690E">
        <w:rPr>
          <w:b/>
          <w:highlight w:val="yellow"/>
        </w:rPr>
        <w:t xml:space="preserve"> </w:t>
      </w:r>
      <w:r w:rsidRPr="00F8690E">
        <w:rPr>
          <w:highlight w:val="yellow"/>
        </w:rPr>
        <w:t xml:space="preserve">equal to 0 specifies </w:t>
      </w:r>
      <w:r w:rsidR="00965A1D" w:rsidRPr="00F8690E">
        <w:rPr>
          <w:rFonts w:eastAsiaTheme="minorEastAsia"/>
          <w:highlight w:val="yellow"/>
          <w:lang w:eastAsia="zh-CN"/>
        </w:rPr>
        <w:t>residual</w:t>
      </w:r>
      <w:r w:rsidR="00965A1D" w:rsidRPr="00F8690E">
        <w:rPr>
          <w:rFonts w:eastAsiaTheme="minorEastAsia" w:hint="eastAsia"/>
          <w:highlight w:val="yellow"/>
          <w:lang w:eastAsia="zh-CN"/>
        </w:rPr>
        <w:t xml:space="preserve"> of</w:t>
      </w:r>
      <w:r w:rsidRPr="00F8690E">
        <w:rPr>
          <w:highlight w:val="yellow"/>
        </w:rPr>
        <w:t xml:space="preserve"> the current coding unit</w:t>
      </w:r>
      <w:r w:rsidR="00965A1D" w:rsidRPr="00F8690E">
        <w:rPr>
          <w:rFonts w:eastAsiaTheme="minorEastAsia" w:hint="eastAsia"/>
          <w:highlight w:val="yellow"/>
          <w:lang w:eastAsia="zh-CN"/>
        </w:rPr>
        <w:t xml:space="preserve"> is the </w:t>
      </w:r>
      <w:r w:rsidR="00E71F8F">
        <w:rPr>
          <w:rFonts w:eastAsiaTheme="minorEastAsia" w:hint="eastAsia"/>
          <w:highlight w:val="yellow"/>
          <w:lang w:eastAsia="zh-CN"/>
        </w:rPr>
        <w:t>difference</w:t>
      </w:r>
      <w:r w:rsidR="00965A1D" w:rsidRPr="00F8690E">
        <w:rPr>
          <w:rFonts w:eastAsiaTheme="minorEastAsia" w:hint="eastAsia"/>
          <w:highlight w:val="yellow"/>
          <w:lang w:eastAsia="zh-CN"/>
        </w:rPr>
        <w:t xml:space="preserve"> between original depth value and predicted depth value</w:t>
      </w:r>
      <w:r w:rsidRPr="00F8690E">
        <w:rPr>
          <w:highlight w:val="yellow"/>
        </w:rPr>
        <w:t xml:space="preserve">. When not present, </w:t>
      </w:r>
      <w:r w:rsidRPr="00F8690E">
        <w:rPr>
          <w:rFonts w:eastAsiaTheme="minorEastAsia" w:hint="eastAsia"/>
          <w:highlight w:val="yellow"/>
          <w:lang w:eastAsia="zh-CN"/>
        </w:rPr>
        <w:t>residual_dlt_index</w:t>
      </w:r>
      <w:r w:rsidRPr="00F8690E">
        <w:rPr>
          <w:highlight w:val="yellow"/>
        </w:rPr>
        <w:t>_</w:t>
      </w:r>
      <w:r w:rsidRPr="00F8690E">
        <w:rPr>
          <w:rFonts w:eastAsiaTheme="minorEastAsia" w:hint="eastAsia"/>
          <w:highlight w:val="yellow"/>
          <w:lang w:eastAsia="zh-CN"/>
        </w:rPr>
        <w:t>flag</w:t>
      </w:r>
      <w:r w:rsidRPr="00F8690E">
        <w:rPr>
          <w:highlight w:val="yellow"/>
        </w:rPr>
        <w:t xml:space="preserve"> is inferred to be equal to 0.</w:t>
      </w:r>
    </w:p>
    <w:p w:rsidR="00465EB3" w:rsidRDefault="00465EB3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p w:rsidR="00145A18" w:rsidRPr="00145A18" w:rsidRDefault="00145A18" w:rsidP="00297DAA">
      <w:pPr>
        <w:tabs>
          <w:tab w:val="left" w:pos="1800"/>
          <w:tab w:val="right" w:pos="9360"/>
        </w:tabs>
        <w:spacing w:before="120" w:after="240"/>
        <w:rPr>
          <w:b/>
          <w:szCs w:val="22"/>
          <w:lang w:val="en-GB" w:eastAsia="zh-CN"/>
        </w:rPr>
      </w:pPr>
      <w:r w:rsidRPr="00145A18">
        <w:rPr>
          <w:b/>
          <w:szCs w:val="22"/>
          <w:lang w:val="en-GB" w:eastAsia="zh-CN"/>
        </w:rPr>
        <w:t>8.6.5</w:t>
      </w:r>
      <w:r w:rsidRPr="00145A18">
        <w:rPr>
          <w:b/>
          <w:szCs w:val="22"/>
          <w:lang w:val="en-GB" w:eastAsia="zh-CN"/>
        </w:rPr>
        <w:tab/>
        <w:t>Picture construction process prior to in-loop filter process</w:t>
      </w:r>
    </w:p>
    <w:p w:rsidR="00145A18" w:rsidRPr="00145A18" w:rsidRDefault="00145A18" w:rsidP="00145A18">
      <w:pPr>
        <w:rPr>
          <w:noProof/>
          <w:sz w:val="20"/>
          <w:lang w:eastAsia="ko-KR"/>
        </w:rPr>
      </w:pPr>
      <w:r w:rsidRPr="00145A18">
        <w:rPr>
          <w:noProof/>
          <w:sz w:val="20"/>
          <w:lang w:eastAsia="ko-KR"/>
        </w:rPr>
        <w:t>Inputs of this process are: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  <w:t>a location ( x</w:t>
      </w:r>
      <w:r w:rsidRPr="00145A18">
        <w:rPr>
          <w:noProof/>
          <w:sz w:val="20"/>
          <w:lang w:eastAsia="ko-KR"/>
        </w:rPr>
        <w:t>B</w:t>
      </w:r>
      <w:r w:rsidRPr="00145A18">
        <w:rPr>
          <w:noProof/>
          <w:sz w:val="20"/>
        </w:rPr>
        <w:t>, y</w:t>
      </w:r>
      <w:r w:rsidRPr="00145A18">
        <w:rPr>
          <w:noProof/>
          <w:sz w:val="20"/>
          <w:lang w:eastAsia="ko-KR"/>
        </w:rPr>
        <w:t>B</w:t>
      </w:r>
      <w:r w:rsidRPr="00145A18">
        <w:rPr>
          <w:noProof/>
          <w:sz w:val="20"/>
        </w:rPr>
        <w:t xml:space="preserve"> ) specifying the top-left luma sample of the current </w:t>
      </w:r>
      <w:r w:rsidRPr="00145A18">
        <w:rPr>
          <w:noProof/>
          <w:sz w:val="20"/>
          <w:lang w:eastAsia="ko-KR"/>
        </w:rPr>
        <w:t xml:space="preserve">block </w:t>
      </w:r>
      <w:r w:rsidRPr="00145A18">
        <w:rPr>
          <w:noProof/>
          <w:sz w:val="20"/>
        </w:rPr>
        <w:t>relative to the top</w:t>
      </w:r>
      <w:r w:rsidRPr="00145A18">
        <w:rPr>
          <w:noProof/>
          <w:sz w:val="20"/>
        </w:rPr>
        <w:noBreakHyphen/>
        <w:t xml:space="preserve">left sample of the current </w:t>
      </w:r>
      <w:r w:rsidRPr="00145A18">
        <w:rPr>
          <w:noProof/>
          <w:sz w:val="20"/>
          <w:lang w:eastAsia="ko-KR"/>
        </w:rPr>
        <w:t>picture component,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</w:r>
      <w:r w:rsidRPr="00145A18">
        <w:rPr>
          <w:noProof/>
          <w:sz w:val="20"/>
          <w:lang w:eastAsia="ko-KR"/>
        </w:rPr>
        <w:t>a variable nS specifying the size of the current block,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  <w:t>a variable cIdx specifying the colour component of the current block,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</w:r>
      <w:r w:rsidRPr="00145A18">
        <w:rPr>
          <w:noProof/>
          <w:sz w:val="20"/>
          <w:lang w:eastAsia="ko-KR"/>
        </w:rPr>
        <w:t>a (nS)x(nS) array predSamples specifying the predicted samples of the current block,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</w:r>
      <w:r w:rsidRPr="00145A18">
        <w:rPr>
          <w:noProof/>
          <w:sz w:val="20"/>
          <w:lang w:eastAsia="ko-KR"/>
        </w:rPr>
        <w:t>a (nS)x(nS) array resSamples specifying the residual samples of the current block.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  <w:lang w:eastAsia="ko-KR"/>
        </w:rPr>
        <w:t>Depending on the colour component cIdx, the following assignments are made.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</w:r>
      <w:r w:rsidRPr="00145A18">
        <w:rPr>
          <w:noProof/>
          <w:sz w:val="20"/>
          <w:lang w:eastAsia="ko-KR"/>
        </w:rPr>
        <w:t>If cIdx is equal to 0, recSamples corresponds to the reconstructed picture sample array S</w:t>
      </w:r>
      <w:r w:rsidRPr="00145A18">
        <w:rPr>
          <w:noProof/>
          <w:sz w:val="20"/>
          <w:vertAlign w:val="subscript"/>
          <w:lang w:eastAsia="ko-KR"/>
        </w:rPr>
        <w:t>L</w:t>
      </w:r>
      <w:r w:rsidRPr="00145A18">
        <w:rPr>
          <w:noProof/>
          <w:sz w:val="20"/>
          <w:lang w:eastAsia="ko-KR"/>
        </w:rPr>
        <w:t xml:space="preserve"> and the function clipCidx1 corresponds to Clip1</w:t>
      </w:r>
      <w:r w:rsidRPr="00145A18">
        <w:rPr>
          <w:noProof/>
          <w:sz w:val="20"/>
          <w:vertAlign w:val="subscript"/>
          <w:lang w:eastAsia="ko-KR"/>
        </w:rPr>
        <w:t>Y</w:t>
      </w:r>
      <w:r w:rsidRPr="00145A18">
        <w:rPr>
          <w:noProof/>
          <w:sz w:val="20"/>
          <w:lang w:eastAsia="ko-KR"/>
        </w:rPr>
        <w:t>.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  <w:t xml:space="preserve">Otherwise, </w:t>
      </w:r>
      <w:r w:rsidRPr="00145A18">
        <w:rPr>
          <w:noProof/>
          <w:sz w:val="20"/>
          <w:lang w:eastAsia="ko-KR"/>
        </w:rPr>
        <w:t>if cIdx is equal to 1, recSamples corresponds to the reconstructed chroma sample array S</w:t>
      </w:r>
      <w:r w:rsidRPr="00145A18">
        <w:rPr>
          <w:noProof/>
          <w:sz w:val="20"/>
          <w:vertAlign w:val="subscript"/>
          <w:lang w:eastAsia="ko-KR"/>
        </w:rPr>
        <w:t>Cb</w:t>
      </w:r>
      <w:r w:rsidRPr="00145A18">
        <w:rPr>
          <w:noProof/>
          <w:sz w:val="20"/>
          <w:lang w:eastAsia="ko-KR"/>
        </w:rPr>
        <w:t xml:space="preserve"> and the function clipCidx1 corresponds to Clip1</w:t>
      </w:r>
      <w:r w:rsidRPr="00145A18">
        <w:rPr>
          <w:noProof/>
          <w:sz w:val="20"/>
          <w:vertAlign w:val="subscript"/>
          <w:lang w:eastAsia="ko-KR"/>
        </w:rPr>
        <w:t>C</w:t>
      </w:r>
      <w:r w:rsidRPr="00145A18">
        <w:rPr>
          <w:noProof/>
          <w:sz w:val="20"/>
          <w:lang w:eastAsia="ko-KR"/>
        </w:rPr>
        <w:t>.</w:t>
      </w:r>
    </w:p>
    <w:p w:rsid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zh-CN"/>
        </w:rPr>
      </w:pPr>
      <w:r w:rsidRPr="00145A18">
        <w:rPr>
          <w:noProof/>
          <w:sz w:val="20"/>
        </w:rPr>
        <w:t>–</w:t>
      </w:r>
      <w:r w:rsidRPr="00145A18">
        <w:rPr>
          <w:noProof/>
          <w:sz w:val="20"/>
        </w:rPr>
        <w:tab/>
        <w:t>Otherwise (</w:t>
      </w:r>
      <w:r w:rsidRPr="00145A18">
        <w:rPr>
          <w:noProof/>
          <w:sz w:val="20"/>
          <w:lang w:eastAsia="ko-KR"/>
        </w:rPr>
        <w:t>cIdx is equal to 2), recSamples corresponds to the reconstructed chroma sample array S</w:t>
      </w:r>
      <w:r w:rsidRPr="00145A18">
        <w:rPr>
          <w:noProof/>
          <w:sz w:val="20"/>
          <w:vertAlign w:val="subscript"/>
          <w:lang w:eastAsia="ko-KR"/>
        </w:rPr>
        <w:t>Cr</w:t>
      </w:r>
      <w:r w:rsidRPr="00145A18">
        <w:rPr>
          <w:noProof/>
          <w:sz w:val="20"/>
          <w:lang w:eastAsia="ko-KR"/>
        </w:rPr>
        <w:t xml:space="preserve"> and the function clipCidx1 corresponds to Clip1</w:t>
      </w:r>
      <w:r w:rsidRPr="00145A18">
        <w:rPr>
          <w:noProof/>
          <w:sz w:val="20"/>
          <w:vertAlign w:val="subscript"/>
          <w:lang w:eastAsia="ko-KR"/>
        </w:rPr>
        <w:t>C</w:t>
      </w:r>
      <w:r w:rsidRPr="00145A18">
        <w:rPr>
          <w:noProof/>
          <w:sz w:val="20"/>
          <w:lang w:eastAsia="ko-KR"/>
        </w:rPr>
        <w:t>.</w:t>
      </w:r>
    </w:p>
    <w:p w:rsidR="004F5F22" w:rsidRDefault="004F5F22" w:rsidP="00145A18">
      <w:pPr>
        <w:tabs>
          <w:tab w:val="left" w:pos="284"/>
        </w:tabs>
        <w:ind w:left="284" w:hanging="284"/>
        <w:rPr>
          <w:noProof/>
          <w:sz w:val="20"/>
          <w:lang w:eastAsia="zh-CN"/>
        </w:rPr>
      </w:pPr>
    </w:p>
    <w:p w:rsidR="004F5F22" w:rsidRPr="00145A18" w:rsidRDefault="004F5F22" w:rsidP="00145A18">
      <w:pPr>
        <w:tabs>
          <w:tab w:val="left" w:pos="284"/>
        </w:tabs>
        <w:ind w:left="284" w:hanging="284"/>
        <w:rPr>
          <w:noProof/>
          <w:sz w:val="20"/>
          <w:lang w:eastAsia="zh-CN"/>
        </w:rPr>
      </w:pPr>
      <w:r w:rsidRPr="00A35CD8">
        <w:rPr>
          <w:noProof/>
          <w:sz w:val="20"/>
          <w:highlight w:val="yellow"/>
        </w:rPr>
        <w:t>–</w:t>
      </w:r>
      <w:r w:rsidRPr="00A35CD8">
        <w:rPr>
          <w:noProof/>
          <w:sz w:val="20"/>
          <w:highlight w:val="yellow"/>
        </w:rPr>
        <w:tab/>
      </w:r>
      <w:r w:rsidRPr="00A35CD8">
        <w:rPr>
          <w:rFonts w:hint="eastAsia"/>
          <w:noProof/>
          <w:sz w:val="20"/>
          <w:highlight w:val="yellow"/>
        </w:rPr>
        <w:t xml:space="preserve">if </w:t>
      </w:r>
      <w:r w:rsidRPr="00A35CD8">
        <w:rPr>
          <w:noProof/>
          <w:sz w:val="20"/>
          <w:highlight w:val="yellow"/>
        </w:rPr>
        <w:t>residual_dlt_index_flag</w:t>
      </w:r>
      <w:r w:rsidRPr="00A35CD8">
        <w:rPr>
          <w:rFonts w:hint="eastAsia"/>
          <w:noProof/>
          <w:sz w:val="20"/>
          <w:highlight w:val="yellow"/>
        </w:rPr>
        <w:t xml:space="preserve"> is equal to 0</w:t>
      </w:r>
      <w:r w:rsidR="00342768">
        <w:rPr>
          <w:rFonts w:hint="eastAsia"/>
          <w:noProof/>
          <w:sz w:val="20"/>
          <w:lang w:eastAsia="zh-CN"/>
        </w:rPr>
        <w:t>,</w:t>
      </w:r>
    </w:p>
    <w:p w:rsidR="00145A18" w:rsidRPr="00145A18" w:rsidRDefault="00145A18" w:rsidP="00145A18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145A18">
        <w:rPr>
          <w:noProof/>
          <w:sz w:val="20"/>
          <w:lang w:eastAsia="ko-KR"/>
        </w:rPr>
        <w:t xml:space="preserve">The (nS)x(nS) block of the reconstructed sample array recSamples at location </w:t>
      </w:r>
      <w:r w:rsidRPr="00145A18">
        <w:rPr>
          <w:noProof/>
          <w:sz w:val="20"/>
        </w:rPr>
        <w:t>( x</w:t>
      </w:r>
      <w:r w:rsidRPr="00145A18">
        <w:rPr>
          <w:noProof/>
          <w:sz w:val="20"/>
          <w:lang w:eastAsia="ko-KR"/>
        </w:rPr>
        <w:t>B</w:t>
      </w:r>
      <w:r w:rsidRPr="00145A18">
        <w:rPr>
          <w:noProof/>
          <w:sz w:val="20"/>
        </w:rPr>
        <w:t>, y</w:t>
      </w:r>
      <w:r w:rsidRPr="00145A18">
        <w:rPr>
          <w:noProof/>
          <w:sz w:val="20"/>
          <w:lang w:eastAsia="ko-KR"/>
        </w:rPr>
        <w:t>B</w:t>
      </w:r>
      <w:r w:rsidRPr="00145A18">
        <w:rPr>
          <w:noProof/>
          <w:sz w:val="20"/>
        </w:rPr>
        <w:t> )</w:t>
      </w:r>
      <w:r w:rsidRPr="00145A18">
        <w:rPr>
          <w:noProof/>
          <w:sz w:val="20"/>
          <w:lang w:eastAsia="ko-KR"/>
        </w:rPr>
        <w:t xml:space="preserve"> is derived as follows.</w:t>
      </w:r>
    </w:p>
    <w:p w:rsidR="00145A18" w:rsidRPr="00145A18" w:rsidRDefault="00145A18" w:rsidP="00145A18">
      <w:pPr>
        <w:pStyle w:val="Equation"/>
        <w:tabs>
          <w:tab w:val="clear" w:pos="794"/>
          <w:tab w:val="clear" w:pos="1588"/>
          <w:tab w:val="clear" w:pos="4849"/>
          <w:tab w:val="left" w:pos="1418"/>
        </w:tabs>
        <w:ind w:left="567"/>
        <w:rPr>
          <w:noProof/>
          <w:sz w:val="20"/>
          <w:szCs w:val="20"/>
          <w:lang w:eastAsia="ko-KR"/>
        </w:rPr>
      </w:pPr>
      <w:r w:rsidRPr="00145A18">
        <w:rPr>
          <w:noProof/>
          <w:sz w:val="20"/>
          <w:szCs w:val="20"/>
          <w:lang w:eastAsia="ko-KR"/>
        </w:rPr>
        <w:t>recSamples[ xB+i ][ yB+j ] = clipCidx1( predSamples[ i ][ j ] + resSamples[ i ][ j ] )</w:t>
      </w:r>
      <w:r w:rsidRPr="00145A18">
        <w:rPr>
          <w:noProof/>
          <w:sz w:val="20"/>
          <w:szCs w:val="20"/>
          <w:lang w:eastAsia="ko-KR"/>
        </w:rPr>
        <w:tab/>
      </w:r>
      <w:r w:rsidRPr="00145A18">
        <w:rPr>
          <w:noProof/>
          <w:sz w:val="20"/>
          <w:szCs w:val="20"/>
        </w:rPr>
        <w:t>(</w:t>
      </w:r>
      <w:r w:rsidR="00DA2A80" w:rsidRPr="00145A18">
        <w:rPr>
          <w:noProof/>
          <w:sz w:val="20"/>
          <w:szCs w:val="20"/>
        </w:rPr>
        <w:fldChar w:fldCharType="begin" w:fldLock="1"/>
      </w:r>
      <w:r w:rsidRPr="00145A18">
        <w:rPr>
          <w:noProof/>
          <w:sz w:val="20"/>
          <w:szCs w:val="20"/>
        </w:rPr>
        <w:instrText xml:space="preserve"> STYLEREF 1 \s </w:instrText>
      </w:r>
      <w:r w:rsidR="00DA2A80" w:rsidRPr="00145A18">
        <w:rPr>
          <w:noProof/>
          <w:sz w:val="20"/>
          <w:szCs w:val="20"/>
        </w:rPr>
        <w:fldChar w:fldCharType="separate"/>
      </w:r>
      <w:r w:rsidRPr="00145A18">
        <w:rPr>
          <w:noProof/>
          <w:sz w:val="20"/>
          <w:szCs w:val="20"/>
        </w:rPr>
        <w:t>8</w:t>
      </w:r>
      <w:r w:rsidR="00DA2A80" w:rsidRPr="00145A18">
        <w:rPr>
          <w:noProof/>
          <w:sz w:val="20"/>
          <w:szCs w:val="20"/>
        </w:rPr>
        <w:fldChar w:fldCharType="end"/>
      </w:r>
      <w:r w:rsidRPr="00145A18">
        <w:rPr>
          <w:noProof/>
          <w:sz w:val="20"/>
          <w:szCs w:val="20"/>
        </w:rPr>
        <w:noBreakHyphen/>
      </w:r>
      <w:r w:rsidR="00DA2A80" w:rsidRPr="00145A18">
        <w:rPr>
          <w:noProof/>
          <w:sz w:val="20"/>
          <w:szCs w:val="20"/>
        </w:rPr>
        <w:fldChar w:fldCharType="begin" w:fldLock="1"/>
      </w:r>
      <w:r w:rsidRPr="00145A18">
        <w:rPr>
          <w:noProof/>
          <w:sz w:val="20"/>
          <w:szCs w:val="20"/>
        </w:rPr>
        <w:instrText xml:space="preserve"> SEQ Equation \* ARABIC \s 1 </w:instrText>
      </w:r>
      <w:r w:rsidR="00DA2A80" w:rsidRPr="00145A18">
        <w:rPr>
          <w:noProof/>
          <w:sz w:val="20"/>
          <w:szCs w:val="20"/>
        </w:rPr>
        <w:fldChar w:fldCharType="separate"/>
      </w:r>
      <w:r w:rsidRPr="00145A18">
        <w:rPr>
          <w:noProof/>
          <w:sz w:val="20"/>
          <w:szCs w:val="20"/>
        </w:rPr>
        <w:t>272</w:t>
      </w:r>
      <w:r w:rsidR="00DA2A80" w:rsidRPr="00145A18">
        <w:rPr>
          <w:noProof/>
          <w:sz w:val="20"/>
          <w:szCs w:val="20"/>
        </w:rPr>
        <w:fldChar w:fldCharType="end"/>
      </w:r>
      <w:r w:rsidRPr="00145A18">
        <w:rPr>
          <w:noProof/>
          <w:sz w:val="20"/>
          <w:szCs w:val="20"/>
        </w:rPr>
        <w:t>)</w:t>
      </w:r>
      <w:r w:rsidRPr="00145A18">
        <w:rPr>
          <w:noProof/>
          <w:sz w:val="20"/>
          <w:szCs w:val="20"/>
          <w:lang w:eastAsia="ko-KR"/>
        </w:rPr>
        <w:br/>
      </w:r>
      <w:r w:rsidRPr="00145A18">
        <w:rPr>
          <w:noProof/>
          <w:sz w:val="20"/>
          <w:szCs w:val="20"/>
          <w:lang w:eastAsia="ko-KR"/>
        </w:rPr>
        <w:tab/>
        <w:t>with i = 0..nS − 1, j = 0..nS − 1</w:t>
      </w:r>
    </w:p>
    <w:p w:rsidR="004F5F22" w:rsidRDefault="004F5F22" w:rsidP="004F5F22">
      <w:pPr>
        <w:tabs>
          <w:tab w:val="left" w:pos="284"/>
        </w:tabs>
        <w:ind w:left="284" w:hanging="284"/>
        <w:rPr>
          <w:noProof/>
          <w:sz w:val="20"/>
          <w:lang w:eastAsia="zh-CN"/>
        </w:rPr>
      </w:pPr>
      <w:r w:rsidRPr="00A35CD8">
        <w:rPr>
          <w:rFonts w:hint="eastAsia"/>
          <w:noProof/>
          <w:sz w:val="20"/>
          <w:highlight w:val="yellow"/>
        </w:rPr>
        <w:t>–</w:t>
      </w:r>
      <w:r w:rsidRPr="00A35CD8">
        <w:rPr>
          <w:noProof/>
          <w:sz w:val="20"/>
          <w:highlight w:val="yellow"/>
        </w:rPr>
        <w:tab/>
      </w:r>
      <w:r w:rsidRPr="00A35CD8">
        <w:rPr>
          <w:rFonts w:hint="eastAsia"/>
          <w:noProof/>
          <w:sz w:val="20"/>
          <w:highlight w:val="yellow"/>
        </w:rPr>
        <w:t>otherwise (</w:t>
      </w:r>
      <w:r w:rsidRPr="00A35CD8">
        <w:rPr>
          <w:noProof/>
          <w:sz w:val="20"/>
          <w:highlight w:val="yellow"/>
        </w:rPr>
        <w:t>residual_dlt_index_flag</w:t>
      </w:r>
      <w:r w:rsidRPr="00A35CD8">
        <w:rPr>
          <w:rFonts w:hint="eastAsia"/>
          <w:noProof/>
          <w:sz w:val="20"/>
          <w:highlight w:val="yellow"/>
        </w:rPr>
        <w:t xml:space="preserve"> is equal to 1),</w:t>
      </w:r>
      <w:r w:rsidRPr="004F5F22">
        <w:rPr>
          <w:rFonts w:hint="eastAsia"/>
          <w:noProof/>
          <w:sz w:val="20"/>
        </w:rPr>
        <w:t xml:space="preserve"> </w:t>
      </w:r>
    </w:p>
    <w:p w:rsidR="00A35CD8" w:rsidRPr="00795EA7" w:rsidRDefault="00A35CD8" w:rsidP="00A35CD8">
      <w:pPr>
        <w:tabs>
          <w:tab w:val="clear" w:pos="360"/>
        </w:tabs>
        <w:ind w:left="284" w:hanging="284"/>
        <w:rPr>
          <w:noProof/>
          <w:sz w:val="20"/>
          <w:highlight w:val="yellow"/>
          <w:lang w:eastAsia="ko-KR"/>
        </w:rPr>
      </w:pPr>
      <w:r w:rsidRPr="00795EA7">
        <w:rPr>
          <w:noProof/>
          <w:sz w:val="20"/>
          <w:highlight w:val="yellow"/>
          <w:lang w:eastAsia="ko-KR"/>
        </w:rPr>
        <w:t xml:space="preserve">The (nS)x(nS) block of the reconstructed sample array recSamples at location </w:t>
      </w:r>
      <w:r w:rsidRPr="00795EA7">
        <w:rPr>
          <w:noProof/>
          <w:sz w:val="20"/>
          <w:highlight w:val="yellow"/>
        </w:rPr>
        <w:t>( x</w:t>
      </w:r>
      <w:r w:rsidRPr="00795EA7">
        <w:rPr>
          <w:noProof/>
          <w:sz w:val="20"/>
          <w:highlight w:val="yellow"/>
          <w:lang w:eastAsia="ko-KR"/>
        </w:rPr>
        <w:t>B</w:t>
      </w:r>
      <w:r w:rsidRPr="00795EA7">
        <w:rPr>
          <w:noProof/>
          <w:sz w:val="20"/>
          <w:highlight w:val="yellow"/>
        </w:rPr>
        <w:t>, y</w:t>
      </w:r>
      <w:r w:rsidRPr="00795EA7">
        <w:rPr>
          <w:noProof/>
          <w:sz w:val="20"/>
          <w:highlight w:val="yellow"/>
          <w:lang w:eastAsia="ko-KR"/>
        </w:rPr>
        <w:t>B</w:t>
      </w:r>
      <w:r w:rsidRPr="00795EA7">
        <w:rPr>
          <w:noProof/>
          <w:sz w:val="20"/>
          <w:highlight w:val="yellow"/>
        </w:rPr>
        <w:t> )</w:t>
      </w:r>
      <w:r w:rsidRPr="00795EA7">
        <w:rPr>
          <w:noProof/>
          <w:sz w:val="20"/>
          <w:highlight w:val="yellow"/>
          <w:lang w:eastAsia="ko-KR"/>
        </w:rPr>
        <w:t xml:space="preserve"> is derived as follows.</w:t>
      </w:r>
    </w:p>
    <w:p w:rsidR="009769C9" w:rsidRDefault="00A35CD8" w:rsidP="00A35CD8">
      <w:pPr>
        <w:pStyle w:val="Equation"/>
        <w:tabs>
          <w:tab w:val="clear" w:pos="794"/>
          <w:tab w:val="clear" w:pos="1588"/>
          <w:tab w:val="clear" w:pos="4849"/>
          <w:tab w:val="left" w:pos="1418"/>
        </w:tabs>
        <w:ind w:left="567"/>
        <w:rPr>
          <w:rFonts w:eastAsiaTheme="minorEastAsia"/>
          <w:noProof/>
          <w:sz w:val="20"/>
          <w:szCs w:val="20"/>
          <w:highlight w:val="yellow"/>
          <w:lang w:eastAsia="zh-CN"/>
        </w:rPr>
      </w:pPr>
      <w:r w:rsidRPr="00795EA7">
        <w:rPr>
          <w:noProof/>
          <w:sz w:val="20"/>
          <w:szCs w:val="20"/>
          <w:highlight w:val="yellow"/>
          <w:lang w:eastAsia="ko-KR"/>
        </w:rPr>
        <w:t xml:space="preserve">recSamples[ xB+i ][ yB+j ] </w:t>
      </w:r>
      <w:r w:rsidRPr="0031726D">
        <w:rPr>
          <w:noProof/>
          <w:sz w:val="20"/>
          <w:szCs w:val="20"/>
          <w:highlight w:val="yellow"/>
          <w:lang w:eastAsia="ko-KR"/>
        </w:rPr>
        <w:t xml:space="preserve">= </w:t>
      </w:r>
      <w:r w:rsidR="0031726D" w:rsidRPr="0031726D">
        <w:rPr>
          <w:noProof/>
          <w:sz w:val="20"/>
          <w:szCs w:val="20"/>
          <w:highlight w:val="yellow"/>
          <w:lang w:eastAsia="ko-KR"/>
        </w:rPr>
        <w:t xml:space="preserve">Idx2DepthValue[ </w:t>
      </w:r>
      <w:r w:rsidRPr="0031726D">
        <w:rPr>
          <w:noProof/>
          <w:sz w:val="20"/>
          <w:szCs w:val="20"/>
          <w:highlight w:val="yellow"/>
          <w:lang w:eastAsia="ko-KR"/>
        </w:rPr>
        <w:t>cli</w:t>
      </w:r>
      <w:r w:rsidRPr="00795EA7">
        <w:rPr>
          <w:noProof/>
          <w:sz w:val="20"/>
          <w:szCs w:val="20"/>
          <w:highlight w:val="yellow"/>
          <w:lang w:eastAsia="ko-KR"/>
        </w:rPr>
        <w:t>p</w:t>
      </w:r>
      <w:r w:rsidR="00807BB0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>3</w:t>
      </w:r>
      <w:r w:rsidRPr="00795EA7">
        <w:rPr>
          <w:noProof/>
          <w:sz w:val="20"/>
          <w:szCs w:val="20"/>
          <w:highlight w:val="yellow"/>
          <w:lang w:eastAsia="ko-KR"/>
        </w:rPr>
        <w:t>(</w:t>
      </w:r>
      <w:r w:rsidR="00807BB0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 xml:space="preserve"> 0</w:t>
      </w:r>
      <w:r w:rsidR="00807BB0" w:rsidRPr="00807BB0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 xml:space="preserve">, </w:t>
      </w:r>
      <w:r w:rsidR="00807BB0" w:rsidRPr="00807BB0">
        <w:rPr>
          <w:sz w:val="20"/>
          <w:szCs w:val="20"/>
          <w:highlight w:val="yellow"/>
        </w:rPr>
        <w:t>num_depth_values_in_dlt[</w:t>
      </w:r>
      <w:r w:rsidR="00807BB0" w:rsidRPr="009769C9">
        <w:rPr>
          <w:sz w:val="20"/>
          <w:szCs w:val="20"/>
          <w:highlight w:val="yellow"/>
        </w:rPr>
        <w:t> </w:t>
      </w:r>
      <w:r w:rsidR="009769C9" w:rsidRPr="009769C9">
        <w:rPr>
          <w:sz w:val="20"/>
          <w:szCs w:val="20"/>
          <w:highlight w:val="yellow"/>
        </w:rPr>
        <w:t>nuh_layer_id</w:t>
      </w:r>
      <w:r w:rsidR="00807BB0" w:rsidRPr="00807BB0">
        <w:rPr>
          <w:sz w:val="20"/>
          <w:szCs w:val="20"/>
          <w:highlight w:val="yellow"/>
        </w:rPr>
        <w:t> ]</w:t>
      </w:r>
      <w:r w:rsidR="00807BB0" w:rsidRPr="00807BB0">
        <w:rPr>
          <w:rFonts w:eastAsiaTheme="minorEastAsia" w:hint="eastAsia"/>
          <w:sz w:val="20"/>
          <w:szCs w:val="20"/>
          <w:highlight w:val="yellow"/>
          <w:lang w:eastAsia="zh-CN"/>
        </w:rPr>
        <w:t xml:space="preserve"> </w:t>
      </w:r>
      <w:r w:rsidR="00807BB0" w:rsidRPr="00807BB0">
        <w:rPr>
          <w:rFonts w:eastAsiaTheme="minorEastAsia"/>
          <w:sz w:val="20"/>
          <w:szCs w:val="20"/>
          <w:highlight w:val="yellow"/>
          <w:lang w:eastAsia="zh-CN"/>
        </w:rPr>
        <w:t>–</w:t>
      </w:r>
      <w:r w:rsidR="00807BB0" w:rsidRPr="00807BB0">
        <w:rPr>
          <w:rFonts w:eastAsiaTheme="minorEastAsia" w:hint="eastAsia"/>
          <w:sz w:val="20"/>
          <w:szCs w:val="20"/>
          <w:highlight w:val="yellow"/>
          <w:lang w:eastAsia="zh-CN"/>
        </w:rPr>
        <w:t xml:space="preserve"> 1,</w:t>
      </w:r>
      <w:r w:rsidRPr="00807BB0">
        <w:rPr>
          <w:noProof/>
          <w:sz w:val="20"/>
          <w:szCs w:val="20"/>
          <w:highlight w:val="yellow"/>
          <w:lang w:eastAsia="ko-KR"/>
        </w:rPr>
        <w:t> </w:t>
      </w:r>
    </w:p>
    <w:p w:rsidR="00A35CD8" w:rsidRPr="00A020B4" w:rsidRDefault="004B306F" w:rsidP="00A35CD8">
      <w:pPr>
        <w:pStyle w:val="Equation"/>
        <w:tabs>
          <w:tab w:val="clear" w:pos="794"/>
          <w:tab w:val="clear" w:pos="1588"/>
          <w:tab w:val="clear" w:pos="4849"/>
          <w:tab w:val="left" w:pos="1418"/>
        </w:tabs>
        <w:ind w:left="567"/>
        <w:rPr>
          <w:rFonts w:eastAsiaTheme="minorEastAsia"/>
          <w:noProof/>
          <w:sz w:val="20"/>
          <w:szCs w:val="20"/>
          <w:lang w:eastAsia="zh-CN"/>
        </w:rPr>
      </w:pPr>
      <w:r w:rsidRPr="00807BB0">
        <w:rPr>
          <w:sz w:val="20"/>
          <w:szCs w:val="20"/>
          <w:highlight w:val="yellow"/>
        </w:rPr>
        <w:t>D</w:t>
      </w:r>
      <w:r w:rsidRPr="00795EA7">
        <w:rPr>
          <w:sz w:val="20"/>
          <w:szCs w:val="20"/>
          <w:highlight w:val="yellow"/>
        </w:rPr>
        <w:t>epthValue2Idx[ </w:t>
      </w:r>
      <w:r w:rsidR="00A35CD8" w:rsidRPr="00795EA7">
        <w:rPr>
          <w:noProof/>
          <w:sz w:val="20"/>
          <w:szCs w:val="20"/>
          <w:highlight w:val="yellow"/>
          <w:lang w:eastAsia="ko-KR"/>
        </w:rPr>
        <w:t>predSamples[ i ][ j ]</w:t>
      </w:r>
      <w:r w:rsidRPr="00795EA7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 xml:space="preserve"> ]</w:t>
      </w:r>
      <w:r w:rsidR="00A35CD8" w:rsidRPr="00795EA7">
        <w:rPr>
          <w:noProof/>
          <w:sz w:val="20"/>
          <w:szCs w:val="20"/>
          <w:highlight w:val="yellow"/>
          <w:lang w:eastAsia="ko-KR"/>
        </w:rPr>
        <w:t xml:space="preserve"> + resSamples[ i ][ j ] )</w:t>
      </w:r>
      <w:r w:rsidR="0031726D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 xml:space="preserve"> ]</w:t>
      </w:r>
      <w:r w:rsidR="00A35CD8" w:rsidRPr="00795EA7">
        <w:rPr>
          <w:noProof/>
          <w:sz w:val="20"/>
          <w:szCs w:val="20"/>
          <w:highlight w:val="yellow"/>
          <w:lang w:eastAsia="ko-KR"/>
        </w:rPr>
        <w:tab/>
      </w:r>
      <w:r w:rsidR="002B49CF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 xml:space="preserve"> </w:t>
      </w:r>
      <w:r w:rsidR="00A35CD8" w:rsidRPr="00795EA7">
        <w:rPr>
          <w:noProof/>
          <w:sz w:val="20"/>
          <w:szCs w:val="20"/>
          <w:highlight w:val="yellow"/>
          <w:lang w:eastAsia="ko-KR"/>
        </w:rPr>
        <w:t>with i = 0..nS − 1, j = 0..nS </w:t>
      </w:r>
      <w:r w:rsidR="00A020B4">
        <w:rPr>
          <w:noProof/>
          <w:sz w:val="20"/>
          <w:szCs w:val="20"/>
          <w:highlight w:val="yellow"/>
          <w:lang w:eastAsia="ko-KR"/>
        </w:rPr>
        <w:t>–</w:t>
      </w:r>
      <w:r w:rsidR="00A35CD8" w:rsidRPr="00795EA7">
        <w:rPr>
          <w:noProof/>
          <w:sz w:val="20"/>
          <w:szCs w:val="20"/>
          <w:highlight w:val="yellow"/>
          <w:lang w:eastAsia="ko-KR"/>
        </w:rPr>
        <w:t> 1</w:t>
      </w:r>
      <w:r w:rsidR="00A020B4">
        <w:rPr>
          <w:rFonts w:eastAsiaTheme="minorEastAsia" w:hint="eastAsia"/>
          <w:noProof/>
          <w:sz w:val="20"/>
          <w:szCs w:val="20"/>
          <w:lang w:eastAsia="zh-CN"/>
        </w:rPr>
        <w:t xml:space="preserve">     (8-xxx)</w:t>
      </w:r>
    </w:p>
    <w:p w:rsidR="00A35CD8" w:rsidRPr="00A35CD8" w:rsidRDefault="00A35CD8" w:rsidP="004F5F22">
      <w:pPr>
        <w:tabs>
          <w:tab w:val="left" w:pos="284"/>
        </w:tabs>
        <w:ind w:left="284" w:hanging="284"/>
        <w:rPr>
          <w:noProof/>
          <w:sz w:val="20"/>
          <w:lang w:val="en-GB" w:eastAsia="zh-CN"/>
        </w:rPr>
      </w:pPr>
    </w:p>
    <w:p w:rsidR="002B32B6" w:rsidRPr="00694FC5" w:rsidRDefault="002B32B6" w:rsidP="00297DAA">
      <w:pPr>
        <w:tabs>
          <w:tab w:val="left" w:pos="1800"/>
          <w:tab w:val="right" w:pos="9360"/>
        </w:tabs>
        <w:spacing w:before="120" w:after="240"/>
        <w:rPr>
          <w:b/>
          <w:szCs w:val="22"/>
          <w:lang w:val="en-GB" w:eastAsia="zh-CN"/>
        </w:rPr>
      </w:pPr>
      <w:r w:rsidRPr="00694FC5">
        <w:rPr>
          <w:b/>
          <w:szCs w:val="22"/>
          <w:lang w:val="en-GB" w:eastAsia="zh-CN"/>
        </w:rPr>
        <w:t>H.9.3.1.1</w:t>
      </w:r>
      <w:r w:rsidRPr="00694FC5">
        <w:rPr>
          <w:b/>
          <w:szCs w:val="22"/>
          <w:lang w:val="en-GB" w:eastAsia="zh-CN"/>
        </w:rPr>
        <w:tab/>
        <w:t>Initialization process for context variables</w:t>
      </w:r>
    </w:p>
    <w:p w:rsidR="002B32B6" w:rsidRPr="00F60F40" w:rsidRDefault="002B32B6" w:rsidP="002B32B6">
      <w:pPr>
        <w:pStyle w:val="aa"/>
        <w:spacing w:after="120"/>
        <w:rPr>
          <w:lang w:val="en-GB"/>
        </w:rPr>
      </w:pPr>
      <w:bookmarkStart w:id="2" w:name="_Ref341694597"/>
      <w:bookmarkStart w:id="3" w:name="_Toc351122453"/>
      <w:r w:rsidRPr="00F60F40">
        <w:rPr>
          <w:lang w:val="en-GB"/>
        </w:rPr>
        <w:t>Table </w:t>
      </w:r>
      <w:ins w:id="4" w:author="(3DE-05)" w:date="2013-03-13T19:36:00Z">
        <w:r w:rsidR="00DA2A80">
          <w:fldChar w:fldCharType="begin" w:fldLock="1"/>
        </w:r>
        <w:r>
          <w:instrText xml:space="preserve"> REF H \h </w:instrText>
        </w:r>
      </w:ins>
      <w:ins w:id="5" w:author="(3DE-05)" w:date="2013-03-13T19:36:00Z">
        <w:r w:rsidR="00DA2A80">
          <w:fldChar w:fldCharType="separate"/>
        </w:r>
      </w:ins>
      <w:ins w:id="6" w:author="(3DE-05)" w:date="2013-03-13T14:52:00Z">
        <w:r>
          <w:rPr>
            <w:lang w:eastAsia="ko-KR"/>
          </w:rPr>
          <w:t>H</w:t>
        </w:r>
      </w:ins>
      <w:ins w:id="7" w:author="(3DE-05)" w:date="2013-03-13T19:36:00Z">
        <w:r w:rsidR="00DA2A80">
          <w:fldChar w:fldCharType="end"/>
        </w:r>
      </w:ins>
      <w:r w:rsidRPr="00F60F40">
        <w:rPr>
          <w:lang w:val="en-GB"/>
        </w:rPr>
        <w:noBreakHyphen/>
      </w:r>
      <w:bookmarkEnd w:id="2"/>
      <w:r w:rsidR="004F3701">
        <w:rPr>
          <w:rFonts w:eastAsiaTheme="minorEastAsia" w:hint="eastAsia"/>
          <w:lang w:val="en-GB" w:eastAsia="zh-CN"/>
        </w:rPr>
        <w:t>12</w:t>
      </w:r>
      <w:r w:rsidRPr="00F60F40">
        <w:rPr>
          <w:lang w:val="en-GB"/>
        </w:rPr>
        <w:t xml:space="preserve"> – Association of ctxIdx and syntax elements for each initializationType in the initialization process</w:t>
      </w:r>
      <w:bookmarkEnd w:id="3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3393"/>
        <w:gridCol w:w="1043"/>
        <w:gridCol w:w="1052"/>
        <w:gridCol w:w="1088"/>
        <w:gridCol w:w="1122"/>
      </w:tblGrid>
      <w:tr w:rsidR="002B32B6" w:rsidRPr="00F60F40" w:rsidTr="00413EA7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2B32B6" w:rsidRPr="00F60F40" w:rsidRDefault="002B32B6" w:rsidP="00E234F0">
            <w:pPr>
              <w:keepNext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2B32B6" w:rsidRPr="00F60F40" w:rsidRDefault="002B32B6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:rsidR="002B32B6" w:rsidRPr="00F60F40" w:rsidRDefault="002B32B6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ctxIdxTable</w:t>
            </w:r>
          </w:p>
        </w:tc>
        <w:tc>
          <w:tcPr>
            <w:tcW w:w="3262" w:type="dxa"/>
            <w:gridSpan w:val="3"/>
            <w:shd w:val="clear" w:color="auto" w:fill="auto"/>
          </w:tcPr>
          <w:p w:rsidR="002B32B6" w:rsidRPr="00F60F40" w:rsidRDefault="002B32B6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initType</w:t>
            </w:r>
          </w:p>
        </w:tc>
      </w:tr>
      <w:tr w:rsidR="002B32B6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B32B6" w:rsidRPr="00F60F40" w:rsidRDefault="002B32B6" w:rsidP="00E234F0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393" w:type="dxa"/>
            <w:vMerge/>
            <w:shd w:val="clear" w:color="auto" w:fill="auto"/>
            <w:vAlign w:val="center"/>
          </w:tcPr>
          <w:p w:rsidR="002B32B6" w:rsidRPr="00F60F40" w:rsidRDefault="002B32B6" w:rsidP="00E234F0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B32B6" w:rsidRPr="00F60F40" w:rsidRDefault="002B32B6" w:rsidP="00E234F0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</w:tcPr>
          <w:p w:rsidR="002B32B6" w:rsidRPr="00F60F40" w:rsidRDefault="002B32B6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B32B6" w:rsidRPr="00F60F40" w:rsidRDefault="002B32B6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B32B6" w:rsidRPr="00F60F40" w:rsidRDefault="002B32B6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coding_unit()</w:t>
            </w:r>
          </w:p>
        </w:tc>
        <w:tc>
          <w:tcPr>
            <w:tcW w:w="3393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dmm_flag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696524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8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dmm_mode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696526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9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  <w:lang w:eastAsia="ko-KR"/>
              </w:rPr>
              <w:t>wedge_full_tab_idx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10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ins w:id="11" w:author="(3DN-14/JCT3V-C0044)" w:date="2013-03-11T20:50:00Z">
              <w:r w:rsidRPr="008B321B">
                <w:rPr>
                  <w:sz w:val="16"/>
                  <w:szCs w:val="16"/>
                  <w:lang w:eastAsia="ko-KR"/>
                </w:rPr>
                <w:t>wedge_predtex_tab_idx</w:t>
              </w:r>
            </w:ins>
          </w:p>
        </w:tc>
        <w:tc>
          <w:tcPr>
            <w:tcW w:w="1043" w:type="dxa"/>
            <w:shd w:val="clear" w:color="auto" w:fill="auto"/>
          </w:tcPr>
          <w:p w:rsidR="003F3D57" w:rsidRPr="008B321B" w:rsidRDefault="00DA2A80" w:rsidP="00E234F0">
            <w:pPr>
              <w:keepNext/>
              <w:rPr>
                <w:sz w:val="16"/>
                <w:szCs w:val="16"/>
              </w:rPr>
            </w:pPr>
            <w:ins w:id="12" w:author="(3DN-14/JCT3V-C0044)" w:date="2013-03-11T20:51:00Z">
              <w:r w:rsidRPr="008B321B">
                <w:rPr>
                  <w:sz w:val="16"/>
                  <w:szCs w:val="16"/>
                </w:rPr>
                <w:fldChar w:fldCharType="begin" w:fldLock="1"/>
              </w:r>
              <w:r w:rsidR="003F3D57" w:rsidRPr="008B321B">
                <w:rPr>
                  <w:sz w:val="16"/>
                  <w:szCs w:val="16"/>
                </w:rPr>
                <w:instrText xml:space="preserve"> REF _Ref350798415 \h </w:instrText>
              </w:r>
            </w:ins>
            <w:r w:rsidR="003F3D57">
              <w:rPr>
                <w:sz w:val="16"/>
                <w:szCs w:val="16"/>
              </w:rPr>
              <w:instrText xml:space="preserve"> \* MERGEFORMAT </w:instrText>
            </w:r>
            <w:r w:rsidRPr="008B321B">
              <w:rPr>
                <w:sz w:val="16"/>
                <w:szCs w:val="16"/>
              </w:rPr>
            </w:r>
            <w:r w:rsidRPr="008B321B">
              <w:rPr>
                <w:sz w:val="16"/>
                <w:szCs w:val="16"/>
              </w:rPr>
              <w:fldChar w:fldCharType="separate"/>
            </w:r>
            <w:r w:rsidR="003F3D57" w:rsidRPr="00C15E97">
              <w:rPr>
                <w:sz w:val="16"/>
                <w:szCs w:val="16"/>
              </w:rPr>
              <w:t>Table </w:t>
            </w:r>
            <w:ins w:id="13" w:author="(3DE-05)" w:date="2013-03-13T14:52:00Z">
              <w:r w:rsidR="003F3D57" w:rsidRPr="00C15E97">
                <w:rPr>
                  <w:sz w:val="16"/>
                  <w:szCs w:val="16"/>
                </w:rPr>
                <w:t>H</w:t>
              </w:r>
            </w:ins>
            <w:r w:rsidR="003F3D57" w:rsidRPr="00C15E97">
              <w:rPr>
                <w:sz w:val="16"/>
                <w:szCs w:val="16"/>
              </w:rPr>
              <w:noBreakHyphen/>
              <w:t>17</w:t>
            </w:r>
            <w:ins w:id="14" w:author="(3DN-14/JCT3V-C0044)" w:date="2013-03-11T20:51:00Z">
              <w:r w:rsidRPr="008B321B">
                <w:rPr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ins w:id="15" w:author="(3DN-14/JCT3V-C0044)" w:date="2013-03-11T20:51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ins w:id="16" w:author="(3DN-14/JCT3V-C0044)" w:date="2013-03-11T20:51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ins w:id="17" w:author="(3DN-14/JCT3V-C0044)" w:date="2013-03-11T20:51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dmm_delta_end_flag</w:t>
            </w:r>
            <w:r w:rsidRPr="00F60F40">
              <w:rPr>
                <w:sz w:val="16"/>
                <w:szCs w:val="16"/>
                <w:lang w:eastAsia="ko-KR"/>
              </w:rPr>
              <w:br/>
              <w:t>dmm_delta_end_abs_minus1</w:t>
            </w:r>
          </w:p>
        </w:tc>
        <w:tc>
          <w:tcPr>
            <w:tcW w:w="1043" w:type="dxa"/>
            <w:shd w:val="clear" w:color="auto" w:fill="auto"/>
          </w:tcPr>
          <w:p w:rsidR="003F3D57" w:rsidRPr="00513612" w:rsidRDefault="00DA2A80" w:rsidP="00E234F0">
            <w:pPr>
              <w:rPr>
                <w:sz w:val="16"/>
                <w:szCs w:val="16"/>
              </w:rPr>
            </w:pPr>
            <w:fldSimple w:instr=" REF _Ref350798822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18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19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ic_flag</w:t>
            </w:r>
          </w:p>
        </w:tc>
        <w:tc>
          <w:tcPr>
            <w:tcW w:w="1043" w:type="dxa"/>
            <w:shd w:val="clear" w:color="auto" w:fill="auto"/>
          </w:tcPr>
          <w:p w:rsidR="003F3D57" w:rsidRPr="00352E9D" w:rsidRDefault="00DA2A80" w:rsidP="00E234F0">
            <w:pPr>
              <w:keepNext/>
              <w:rPr>
                <w:sz w:val="16"/>
                <w:szCs w:val="16"/>
              </w:rPr>
            </w:pPr>
            <w:fldSimple w:instr=" REF _Ref344054379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0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mvp_l0_idx</w:t>
            </w:r>
            <w:r w:rsidRPr="00F60F40">
              <w:rPr>
                <w:sz w:val="16"/>
                <w:szCs w:val="16"/>
                <w:lang w:eastAsia="ko-KR"/>
              </w:rPr>
              <w:br/>
              <w:t>mpv_l1_idx</w:t>
            </w:r>
          </w:p>
        </w:tc>
        <w:tc>
          <w:tcPr>
            <w:tcW w:w="1043" w:type="dxa"/>
            <w:shd w:val="clear" w:color="auto" w:fill="auto"/>
          </w:tcPr>
          <w:p w:rsidR="003F3D57" w:rsidRPr="00352E9D" w:rsidRDefault="00DA2A80" w:rsidP="00E234F0">
            <w:pPr>
              <w:keepNext/>
              <w:rPr>
                <w:sz w:val="16"/>
                <w:szCs w:val="16"/>
              </w:rPr>
            </w:pPr>
            <w:fldSimple w:instr=" REF _Ref344054384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1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2..3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971546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2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6..8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971554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3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2..3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4..5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sdc_residual_sign_flag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971561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4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971568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5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0..19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20..39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40..59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sdc_pred_mode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DA2A80" w:rsidP="00E234F0">
            <w:pPr>
              <w:keepNext/>
              <w:rPr>
                <w:sz w:val="16"/>
                <w:szCs w:val="16"/>
              </w:rPr>
            </w:pPr>
            <w:fldSimple w:instr=" REF _Ref341963532 \h  \* MERGEFORMAT " w:fldLock="1">
              <w:r w:rsidR="003F3D57" w:rsidRPr="00C15E97">
                <w:rPr>
                  <w:sz w:val="16"/>
                  <w:szCs w:val="16"/>
                </w:rPr>
                <w:t>Table </w:t>
              </w:r>
              <w:ins w:id="26" w:author="(3DE-05)" w:date="2013-03-13T14:52:00Z">
                <w:r w:rsidR="003F3D57" w:rsidRPr="00C15E97">
                  <w:rPr>
                    <w:sz w:val="16"/>
                    <w:szCs w:val="16"/>
                  </w:rPr>
                  <w:t>H</w:t>
                </w:r>
              </w:ins>
              <w:r w:rsidR="003F3D57" w:rsidRPr="00C15E97">
                <w:rPr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6..8</w:t>
            </w:r>
          </w:p>
        </w:tc>
      </w:tr>
      <w:tr w:rsidR="003F0FB9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0FB9" w:rsidRPr="00F60F40" w:rsidRDefault="003F0FB9" w:rsidP="00E234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0FB9" w:rsidRPr="008867AE" w:rsidRDefault="008867AE" w:rsidP="00E234F0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r w:rsidRPr="008867AE">
              <w:rPr>
                <w:sz w:val="16"/>
                <w:szCs w:val="16"/>
                <w:highlight w:val="yellow"/>
                <w:lang w:eastAsia="zh-CN"/>
              </w:rPr>
              <w:t>residual_dlt_index_flag</w:t>
            </w:r>
          </w:p>
        </w:tc>
        <w:tc>
          <w:tcPr>
            <w:tcW w:w="1043" w:type="dxa"/>
            <w:shd w:val="clear" w:color="auto" w:fill="auto"/>
          </w:tcPr>
          <w:p w:rsidR="003F0FB9" w:rsidRPr="009805C7" w:rsidRDefault="00DA2A80" w:rsidP="002B61DC">
            <w:pPr>
              <w:keepNext/>
              <w:rPr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3F0FB9" w:rsidRPr="009805C7">
                <w:rPr>
                  <w:sz w:val="16"/>
                  <w:szCs w:val="16"/>
                  <w:highlight w:val="yellow"/>
                </w:rPr>
                <w:t>Table H</w:t>
              </w:r>
              <w:r w:rsidR="003F0FB9" w:rsidRPr="009805C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3F0FB9" w:rsidRPr="009805C7">
              <w:rPr>
                <w:rFonts w:hint="eastAsia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052" w:type="dxa"/>
            <w:shd w:val="clear" w:color="auto" w:fill="auto"/>
          </w:tcPr>
          <w:p w:rsidR="003F0FB9" w:rsidRPr="00BF7CD4" w:rsidRDefault="003F0FB9" w:rsidP="00E234F0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0FB9" w:rsidRPr="00BF7CD4" w:rsidRDefault="003F0FB9" w:rsidP="00E234F0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0FB9" w:rsidRPr="00BF7CD4" w:rsidRDefault="003F0FB9" w:rsidP="00E234F0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2</w:t>
            </w:r>
          </w:p>
        </w:tc>
      </w:tr>
    </w:tbl>
    <w:p w:rsidR="00C10137" w:rsidRDefault="00C10137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p w:rsidR="001F1C15" w:rsidRDefault="001F1C15" w:rsidP="001F1C15">
      <w:pPr>
        <w:pStyle w:val="aa"/>
        <w:spacing w:after="120"/>
        <w:rPr>
          <w:rFonts w:eastAsiaTheme="minorEastAsia"/>
          <w:highlight w:val="yellow"/>
          <w:lang w:val="en-GB" w:eastAsia="zh-CN"/>
        </w:rPr>
      </w:pPr>
      <w:bookmarkStart w:id="27" w:name="_Ref341971546"/>
      <w:bookmarkStart w:id="28" w:name="_Toc351122461"/>
      <w:r w:rsidRPr="003011DA">
        <w:rPr>
          <w:highlight w:val="yellow"/>
          <w:lang w:val="en-GB"/>
        </w:rPr>
        <w:t>Table </w:t>
      </w:r>
      <w:ins w:id="29" w:author="(3DE-05)" w:date="2013-03-13T19:37:00Z">
        <w:r w:rsidR="00DA2A80" w:rsidRPr="003011DA">
          <w:rPr>
            <w:highlight w:val="yellow"/>
          </w:rPr>
          <w:fldChar w:fldCharType="begin" w:fldLock="1"/>
        </w:r>
        <w:r w:rsidRPr="003011DA">
          <w:rPr>
            <w:highlight w:val="yellow"/>
          </w:rPr>
          <w:instrText xml:space="preserve"> REF H \h </w:instrText>
        </w:r>
      </w:ins>
      <w:r w:rsidR="003011DA">
        <w:rPr>
          <w:highlight w:val="yellow"/>
        </w:rPr>
        <w:instrText xml:space="preserve"> \* MERGEFORMAT </w:instrText>
      </w:r>
      <w:r w:rsidR="00DA2A80" w:rsidRPr="003011DA">
        <w:rPr>
          <w:highlight w:val="yellow"/>
        </w:rPr>
      </w:r>
      <w:ins w:id="30" w:author="(3DE-05)" w:date="2013-03-13T19:37:00Z">
        <w:r w:rsidR="00DA2A80" w:rsidRPr="003011DA">
          <w:rPr>
            <w:highlight w:val="yellow"/>
          </w:rPr>
          <w:fldChar w:fldCharType="separate"/>
        </w:r>
      </w:ins>
      <w:ins w:id="31" w:author="(3DE-05)" w:date="2013-03-13T14:52:00Z">
        <w:r w:rsidRPr="003011DA">
          <w:rPr>
            <w:highlight w:val="yellow"/>
            <w:lang w:eastAsia="ko-KR"/>
          </w:rPr>
          <w:t>H</w:t>
        </w:r>
      </w:ins>
      <w:ins w:id="32" w:author="(3DE-05)" w:date="2013-03-13T19:37:00Z">
        <w:r w:rsidR="00DA2A80" w:rsidRPr="003011DA">
          <w:rPr>
            <w:highlight w:val="yellow"/>
          </w:rPr>
          <w:fldChar w:fldCharType="end"/>
        </w:r>
      </w:ins>
      <w:r w:rsidRPr="003011DA">
        <w:rPr>
          <w:highlight w:val="yellow"/>
          <w:lang w:val="en-GB"/>
        </w:rPr>
        <w:noBreakHyphen/>
      </w:r>
      <w:bookmarkEnd w:id="27"/>
      <w:r w:rsidR="004C63B9" w:rsidRPr="003011DA">
        <w:rPr>
          <w:rFonts w:eastAsiaTheme="minorEastAsia" w:hint="eastAsia"/>
          <w:highlight w:val="yellow"/>
          <w:lang w:val="en-GB" w:eastAsia="zh-CN"/>
        </w:rPr>
        <w:t>xx</w:t>
      </w:r>
      <w:r w:rsidRPr="003011DA">
        <w:rPr>
          <w:highlight w:val="yellow"/>
          <w:lang w:val="en-GB"/>
        </w:rPr>
        <w:t xml:space="preserve"> – Values of variable initValu</w:t>
      </w:r>
      <w:r w:rsidRPr="00D863CA">
        <w:rPr>
          <w:highlight w:val="yellow"/>
          <w:lang w:val="en-GB"/>
        </w:rPr>
        <w:t xml:space="preserve">e for </w:t>
      </w:r>
      <w:r w:rsidR="00D863CA" w:rsidRPr="00D863CA">
        <w:rPr>
          <w:highlight w:val="yellow"/>
          <w:lang w:val="en-GB"/>
        </w:rPr>
        <w:t>residual_dlt_index_flag</w:t>
      </w:r>
      <w:r w:rsidRPr="00D863CA">
        <w:rPr>
          <w:highlight w:val="yellow"/>
          <w:lang w:val="en-GB"/>
        </w:rPr>
        <w:t xml:space="preserve"> c</w:t>
      </w:r>
      <w:r w:rsidRPr="003011DA">
        <w:rPr>
          <w:highlight w:val="yellow"/>
          <w:lang w:val="en-GB"/>
        </w:rPr>
        <w:t>txIdx</w:t>
      </w:r>
      <w:bookmarkEnd w:id="2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C865D2" w:rsidRPr="00385747" w:rsidTr="00E234F0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6E5D7D" w:rsidRDefault="006E5D7D" w:rsidP="00E234F0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E5D7D">
              <w:rPr>
                <w:b/>
                <w:sz w:val="16"/>
                <w:szCs w:val="16"/>
                <w:highlight w:val="yellow"/>
                <w:lang w:eastAsia="zh-CN"/>
              </w:rPr>
              <w:t>residual_dlt_index_flag</w:t>
            </w:r>
          </w:p>
        </w:tc>
      </w:tr>
      <w:tr w:rsidR="00C865D2" w:rsidRPr="00385747" w:rsidTr="00E234F0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C865D2" w:rsidRPr="00F60F40" w:rsidTr="00E234F0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5D2" w:rsidRPr="00385747" w:rsidRDefault="00C865D2" w:rsidP="00E234F0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385747" w:rsidRDefault="00C865D2" w:rsidP="00E234F0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5D2" w:rsidRPr="00F60F40" w:rsidRDefault="00C865D2" w:rsidP="00E234F0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A60974" w:rsidRDefault="00D57244" w:rsidP="00D57244">
      <w:pPr>
        <w:pStyle w:val="aa"/>
        <w:spacing w:after="120"/>
        <w:jc w:val="left"/>
        <w:rPr>
          <w:rFonts w:eastAsiaTheme="minorEastAsia"/>
          <w:lang w:val="en-GB" w:eastAsia="zh-CN"/>
        </w:rPr>
      </w:pPr>
      <w:bookmarkStart w:id="33" w:name="_Ref341458384"/>
      <w:bookmarkStart w:id="34" w:name="_Toc351122466"/>
      <w:r w:rsidRPr="00D57244">
        <w:rPr>
          <w:rFonts w:eastAsiaTheme="minorEastAsia"/>
          <w:lang w:val="en-GB" w:eastAsia="zh-CN"/>
        </w:rPr>
        <w:t>H.9.3.2</w:t>
      </w:r>
      <w:r w:rsidRPr="00D57244">
        <w:rPr>
          <w:rFonts w:eastAsiaTheme="minorEastAsia"/>
          <w:lang w:val="en-GB" w:eastAsia="zh-CN"/>
        </w:rPr>
        <w:tab/>
        <w:t>Binarization process</w:t>
      </w:r>
    </w:p>
    <w:p w:rsidR="001F1C15" w:rsidRPr="001D548D" w:rsidRDefault="001D548D" w:rsidP="001D548D">
      <w:pPr>
        <w:pStyle w:val="aa"/>
        <w:spacing w:after="120"/>
        <w:rPr>
          <w:rFonts w:eastAsiaTheme="minorEastAsia"/>
          <w:lang w:val="en-GB" w:eastAsia="zh-CN"/>
        </w:rPr>
      </w:pPr>
      <w:r w:rsidRPr="00F60F40">
        <w:rPr>
          <w:lang w:val="en-GB"/>
        </w:rPr>
        <w:t>Table </w:t>
      </w:r>
      <w:ins w:id="35" w:author="(3DE-05)" w:date="2013-03-13T19:38:00Z">
        <w:r w:rsidR="00DA2A80">
          <w:fldChar w:fldCharType="begin" w:fldLock="1"/>
        </w:r>
        <w:r>
          <w:instrText xml:space="preserve"> REF H \h </w:instrText>
        </w:r>
      </w:ins>
      <w:ins w:id="36" w:author="(3DE-05)" w:date="2013-03-13T19:38:00Z">
        <w:r w:rsidR="00DA2A80">
          <w:fldChar w:fldCharType="separate"/>
        </w:r>
      </w:ins>
      <w:ins w:id="37" w:author="(3DE-05)" w:date="2013-03-13T14:52:00Z">
        <w:r>
          <w:rPr>
            <w:lang w:eastAsia="ko-KR"/>
          </w:rPr>
          <w:t>H</w:t>
        </w:r>
      </w:ins>
      <w:ins w:id="38" w:author="(3DE-05)" w:date="2013-03-13T19:38:00Z">
        <w:r w:rsidR="00DA2A80">
          <w:fldChar w:fldCharType="end"/>
        </w:r>
      </w:ins>
      <w:r w:rsidRPr="00F60F40">
        <w:rPr>
          <w:lang w:val="en-GB"/>
        </w:rPr>
        <w:noBreakHyphen/>
      </w:r>
      <w:r w:rsidR="00DA2A80"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="00DA2A80" w:rsidRPr="00F60F40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DA2A80" w:rsidRPr="00F60F40">
        <w:rPr>
          <w:lang w:val="en-GB"/>
        </w:rPr>
        <w:fldChar w:fldCharType="end"/>
      </w:r>
      <w:bookmarkEnd w:id="33"/>
      <w:r w:rsidR="00A16F33">
        <w:rPr>
          <w:rFonts w:eastAsiaTheme="minorEastAsia" w:hint="eastAsia"/>
          <w:lang w:val="en-GB" w:eastAsia="zh-CN"/>
        </w:rPr>
        <w:t>6</w:t>
      </w:r>
      <w:r w:rsidRPr="00F60F40">
        <w:rPr>
          <w:lang w:val="en-GB"/>
        </w:rPr>
        <w:t xml:space="preserve"> – Syntax elements and associated types of binarization, maxBinIdxCtx, ctxIdxTable, and ctxIdxOffset</w:t>
      </w:r>
      <w:bookmarkEnd w:id="34"/>
    </w:p>
    <w:tbl>
      <w:tblPr>
        <w:tblW w:w="9687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838"/>
        <w:gridCol w:w="3088"/>
        <w:gridCol w:w="881"/>
        <w:gridCol w:w="1305"/>
        <w:gridCol w:w="1306"/>
      </w:tblGrid>
      <w:tr w:rsidR="0065674A" w:rsidRPr="00F60F40" w:rsidTr="00E234F0">
        <w:trPr>
          <w:cantSplit/>
          <w:trHeight w:val="84"/>
          <w:jc w:val="center"/>
        </w:trPr>
        <w:tc>
          <w:tcPr>
            <w:tcW w:w="2269" w:type="dxa"/>
            <w:vMerge w:val="restart"/>
            <w:vAlign w:val="center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lastRenderedPageBreak/>
              <w:t>sdc_flag</w:t>
            </w:r>
          </w:p>
        </w:tc>
        <w:tc>
          <w:tcPr>
            <w:tcW w:w="838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5674A" w:rsidRPr="00D80D91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D80D91">
              <w:rPr>
                <w:bCs/>
                <w:sz w:val="16"/>
                <w:szCs w:val="16"/>
              </w:rPr>
              <w:t>FL, cMax = 1</w:t>
            </w:r>
          </w:p>
        </w:tc>
        <w:tc>
          <w:tcPr>
            <w:tcW w:w="881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DA2A80" w:rsidP="00E234F0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="0065674A" w:rsidRPr="00C15E97">
                <w:rPr>
                  <w:sz w:val="16"/>
                  <w:szCs w:val="16"/>
                </w:rPr>
                <w:t>Table H</w:t>
              </w:r>
              <w:r w:rsidR="0065674A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</w:tr>
      <w:tr w:rsidR="0065674A" w:rsidRPr="00F60F40" w:rsidTr="00E234F0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5674A" w:rsidRPr="00D80D91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1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DA2A80" w:rsidP="00E234F0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="0065674A" w:rsidRPr="00C15E97">
                <w:rPr>
                  <w:sz w:val="16"/>
                  <w:szCs w:val="16"/>
                </w:rPr>
                <w:t>Table H</w:t>
              </w:r>
              <w:r w:rsidR="0065674A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3</w:t>
            </w:r>
          </w:p>
        </w:tc>
      </w:tr>
      <w:tr w:rsidR="0065674A" w:rsidRPr="00F60F40" w:rsidTr="00E234F0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5674A" w:rsidRPr="00D80D91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1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DA2A80" w:rsidP="00E234F0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="0065674A" w:rsidRPr="00C15E97">
                <w:rPr>
                  <w:sz w:val="16"/>
                  <w:szCs w:val="16"/>
                </w:rPr>
                <w:t>Table H</w:t>
              </w:r>
              <w:r w:rsidR="0065674A"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6</w:t>
            </w:r>
          </w:p>
        </w:tc>
      </w:tr>
      <w:tr w:rsidR="006C75FE" w:rsidRPr="00F60F40" w:rsidTr="00E234F0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6C75FE" w:rsidRPr="00AA6297" w:rsidRDefault="00BA0A74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8867AE">
              <w:rPr>
                <w:sz w:val="16"/>
                <w:szCs w:val="16"/>
                <w:highlight w:val="yellow"/>
                <w:lang w:eastAsia="zh-CN"/>
              </w:rPr>
              <w:t>residual_dlt_index_flag</w:t>
            </w:r>
          </w:p>
        </w:tc>
        <w:tc>
          <w:tcPr>
            <w:tcW w:w="838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FL, cMax = 1</w:t>
            </w:r>
          </w:p>
        </w:tc>
        <w:tc>
          <w:tcPr>
            <w:tcW w:w="881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DA2A80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6C75FE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</w:tr>
      <w:tr w:rsidR="006C75FE" w:rsidRPr="00F60F40" w:rsidTr="00E234F0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DA2A80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6C75FE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986ED6" w:rsidRDefault="00986ED6" w:rsidP="00E234F0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1</w:t>
            </w:r>
          </w:p>
        </w:tc>
      </w:tr>
      <w:tr w:rsidR="006C75FE" w:rsidRPr="00F60F40" w:rsidTr="00E234F0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A6297" w:rsidRDefault="006C75FE" w:rsidP="00E234F0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DA2A80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="006C75FE" w:rsidRPr="00AA6297">
                <w:rPr>
                  <w:sz w:val="16"/>
                  <w:szCs w:val="16"/>
                  <w:highlight w:val="yellow"/>
                </w:rPr>
                <w:t>Table H</w:t>
              </w:r>
              <w:r w:rsidR="006C75FE"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="006C75FE"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986ED6" w:rsidRDefault="00986ED6" w:rsidP="00E234F0">
            <w:pPr>
              <w:pStyle w:val="TableText"/>
              <w:keepNext/>
              <w:jc w:val="center"/>
              <w:rPr>
                <w:rFonts w:eastAsiaTheme="minorEastAsia"/>
                <w:bCs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2</w:t>
            </w:r>
          </w:p>
        </w:tc>
      </w:tr>
    </w:tbl>
    <w:p w:rsidR="003F2284" w:rsidRDefault="003F2284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p w:rsidR="0065674A" w:rsidRDefault="00B66DE2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  <w:r w:rsidRPr="00B66DE2">
        <w:rPr>
          <w:szCs w:val="22"/>
          <w:lang w:val="en-GB" w:eastAsia="zh-CN"/>
        </w:rPr>
        <w:t>H.</w:t>
      </w:r>
      <w:r>
        <w:rPr>
          <w:rFonts w:hint="eastAsia"/>
          <w:szCs w:val="22"/>
          <w:lang w:val="en-GB" w:eastAsia="zh-CN"/>
        </w:rPr>
        <w:t>9</w:t>
      </w:r>
      <w:r w:rsidRPr="00B66DE2">
        <w:rPr>
          <w:szCs w:val="22"/>
          <w:lang w:val="en-GB" w:eastAsia="zh-CN"/>
        </w:rPr>
        <w:t>.</w:t>
      </w:r>
      <w:r>
        <w:rPr>
          <w:rFonts w:hint="eastAsia"/>
          <w:szCs w:val="22"/>
          <w:lang w:val="en-GB" w:eastAsia="zh-CN"/>
        </w:rPr>
        <w:t>3.3.1 De</w:t>
      </w:r>
      <w:r w:rsidRPr="00B66DE2">
        <w:rPr>
          <w:szCs w:val="22"/>
          <w:lang w:val="en-GB" w:eastAsia="zh-CN"/>
        </w:rPr>
        <w:t>rivation process for ctxIdx</w:t>
      </w:r>
    </w:p>
    <w:p w:rsidR="001D548D" w:rsidRPr="00F60F40" w:rsidRDefault="001D548D" w:rsidP="001D548D">
      <w:pPr>
        <w:pStyle w:val="aa"/>
        <w:spacing w:after="120"/>
        <w:rPr>
          <w:sz w:val="16"/>
          <w:szCs w:val="16"/>
          <w:lang w:val="en-GB"/>
        </w:rPr>
      </w:pPr>
      <w:bookmarkStart w:id="39" w:name="_Ref341456227"/>
      <w:bookmarkStart w:id="40" w:name="_Toc331260082"/>
      <w:bookmarkStart w:id="41" w:name="_Toc351122469"/>
      <w:r w:rsidRPr="00F60F40">
        <w:rPr>
          <w:lang w:val="en-GB"/>
        </w:rPr>
        <w:t>Table </w:t>
      </w:r>
      <w:ins w:id="42" w:author="(3DE-05)" w:date="2013-03-13T19:39:00Z">
        <w:r w:rsidR="00DA2A80">
          <w:fldChar w:fldCharType="begin" w:fldLock="1"/>
        </w:r>
        <w:r>
          <w:instrText xml:space="preserve"> REF H \h </w:instrText>
        </w:r>
      </w:ins>
      <w:ins w:id="43" w:author="(3DE-05)" w:date="2013-03-13T19:39:00Z">
        <w:r w:rsidR="00DA2A80">
          <w:fldChar w:fldCharType="separate"/>
        </w:r>
      </w:ins>
      <w:ins w:id="44" w:author="(3DE-05)" w:date="2013-03-13T14:52:00Z">
        <w:r>
          <w:rPr>
            <w:lang w:eastAsia="ko-KR"/>
          </w:rPr>
          <w:t>H</w:t>
        </w:r>
      </w:ins>
      <w:ins w:id="45" w:author="(3DE-05)" w:date="2013-03-13T19:39:00Z">
        <w:r w:rsidR="00DA2A80">
          <w:fldChar w:fldCharType="end"/>
        </w:r>
      </w:ins>
      <w:r w:rsidRPr="00F60F40">
        <w:rPr>
          <w:lang w:val="en-GB"/>
        </w:rPr>
        <w:noBreakHyphen/>
      </w:r>
      <w:r w:rsidR="00DA2A80"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="00DA2A80" w:rsidRPr="00F60F40">
        <w:rPr>
          <w:lang w:val="en-GB"/>
        </w:rPr>
        <w:fldChar w:fldCharType="separate"/>
      </w:r>
      <w:r>
        <w:rPr>
          <w:noProof/>
          <w:lang w:val="en-GB"/>
        </w:rPr>
        <w:t>30</w:t>
      </w:r>
      <w:r w:rsidR="00DA2A80" w:rsidRPr="00F60F40">
        <w:rPr>
          <w:lang w:val="en-GB"/>
        </w:rPr>
        <w:fldChar w:fldCharType="end"/>
      </w:r>
      <w:bookmarkEnd w:id="39"/>
      <w:r w:rsidRPr="00F60F40">
        <w:rPr>
          <w:lang w:val="en-GB"/>
        </w:rPr>
        <w:t xml:space="preserve"> – Assignment of ctxIdxInc to syntax elements with context coded bins</w:t>
      </w:r>
      <w:bookmarkEnd w:id="40"/>
      <w:bookmarkEnd w:id="41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697"/>
        <w:gridCol w:w="1098"/>
        <w:gridCol w:w="1153"/>
        <w:gridCol w:w="1153"/>
        <w:gridCol w:w="1153"/>
        <w:gridCol w:w="1153"/>
      </w:tblGrid>
      <w:tr w:rsidR="001D548D" w:rsidRPr="00F60F40" w:rsidTr="001D548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binIdx</w:t>
            </w:r>
          </w:p>
        </w:tc>
      </w:tr>
      <w:tr w:rsidR="001D548D" w:rsidRPr="00F60F40" w:rsidTr="001D548D">
        <w:trPr>
          <w:tblHeader/>
          <w:jc w:val="center"/>
        </w:trPr>
        <w:tc>
          <w:tcPr>
            <w:tcW w:w="2264" w:type="dxa"/>
            <w:vMerge/>
          </w:tcPr>
          <w:p w:rsidR="001D548D" w:rsidRPr="00F60F40" w:rsidRDefault="001D548D" w:rsidP="00E234F0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&gt;=5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dmm_flag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dmm_mode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wedge_full_tab_idx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dmm_delta_end_flag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dmm_delta_end_abs_minus1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res_pred_flag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8D" w:rsidRPr="00F60F40" w:rsidRDefault="001D548D" w:rsidP="00E234F0">
            <w:pPr>
              <w:keepNext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  <w:lang w:eastAsia="zh-CN"/>
              </w:rPr>
              <w:t>ic_</w:t>
            </w:r>
            <w:r w:rsidRPr="00F60F40">
              <w:rPr>
                <w:bCs/>
                <w:sz w:val="16"/>
                <w:szCs w:val="16"/>
              </w:rPr>
              <w:t>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  <w:lang w:eastAsia="zh-CN"/>
              </w:rPr>
            </w:pPr>
            <w:r w:rsidRPr="00F60F40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mvp_l0_idx,</w:t>
            </w: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br/>
              <w:t>mvp_l1_idx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b/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E65906" w:rsidRPr="00F60F40" w:rsidTr="00E234F0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06" w:rsidRPr="001D548D" w:rsidRDefault="003035F3" w:rsidP="00E234F0">
            <w:pPr>
              <w:keepNext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8867AE">
              <w:rPr>
                <w:sz w:val="16"/>
                <w:szCs w:val="16"/>
                <w:highlight w:val="yellow"/>
                <w:lang w:eastAsia="zh-CN"/>
              </w:rPr>
              <w:t>residual_dlt_index_flag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Pr="001D548D" w:rsidRDefault="00E65906" w:rsidP="00F1586D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1D548D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0,1,2</w:t>
            </w:r>
            <w:r w:rsidRPr="00F60F40">
              <w:rPr>
                <w:sz w:val="16"/>
                <w:szCs w:val="16"/>
              </w:rPr>
              <w:br/>
              <w:t>(subclause G.9.3.3.1.1)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</w:t>
            </w:r>
            <w:r w:rsidRPr="00F60F40">
              <w:rPr>
                <w:sz w:val="16"/>
                <w:szCs w:val="16"/>
              </w:rPr>
              <w:br/>
              <w:t>(subclause G.9.3.3.1.7)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sdc_residual_sign_flag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</w:t>
            </w:r>
            <w:r w:rsidRPr="00F60F40">
              <w:rPr>
                <w:sz w:val="16"/>
                <w:szCs w:val="16"/>
              </w:rPr>
              <w:br/>
              <w:t>(subclause G.9.3.3.1.7)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7407" w:type="dxa"/>
            <w:gridSpan w:val="6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0,10</w:t>
            </w:r>
            <w:r w:rsidRPr="00F60F40">
              <w:rPr>
                <w:sz w:val="16"/>
                <w:szCs w:val="16"/>
              </w:rPr>
              <w:br/>
              <w:t xml:space="preserve">(subclause </w:t>
            </w:r>
            <w:r w:rsidR="00DA2A80" w:rsidRPr="00F60F40">
              <w:rPr>
                <w:sz w:val="16"/>
                <w:szCs w:val="16"/>
              </w:rPr>
              <w:fldChar w:fldCharType="begin" w:fldLock="1"/>
            </w:r>
            <w:r w:rsidRPr="00F60F40">
              <w:rPr>
                <w:sz w:val="16"/>
                <w:szCs w:val="16"/>
              </w:rPr>
              <w:instrText xml:space="preserve"> REF _Ref341973789 \r \h </w:instrText>
            </w:r>
            <w:r w:rsidR="00DA2A80" w:rsidRPr="00F60F40">
              <w:rPr>
                <w:sz w:val="16"/>
                <w:szCs w:val="16"/>
              </w:rPr>
            </w:r>
            <w:r w:rsidR="00DA2A80" w:rsidRPr="00F60F4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H.9.3.3.1.7</w:t>
            </w:r>
            <w:r w:rsidR="00DA2A80" w:rsidRPr="00F60F40">
              <w:rPr>
                <w:sz w:val="16"/>
                <w:szCs w:val="16"/>
              </w:rPr>
              <w:fldChar w:fldCharType="end"/>
            </w:r>
            <w:r w:rsidRPr="00F60F40">
              <w:rPr>
                <w:sz w:val="16"/>
                <w:szCs w:val="16"/>
              </w:rPr>
              <w:t>)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sdc_pred_mode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2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E234F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E234F0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</w:tcPr>
          <w:p w:rsidR="001D548D" w:rsidRPr="00F60F40" w:rsidRDefault="001D548D" w:rsidP="00E234F0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1D548D" w:rsidRPr="00556C3A" w:rsidRDefault="001D548D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sectPr w:rsidR="001D548D" w:rsidRPr="00556C3A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1DC" w:rsidRDefault="006671DC">
      <w:r>
        <w:separator/>
      </w:r>
    </w:p>
  </w:endnote>
  <w:endnote w:type="continuationSeparator" w:id="1">
    <w:p w:rsidR="006671DC" w:rsidRDefault="00667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F0" w:rsidRDefault="00E234F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A2A80">
      <w:rPr>
        <w:rStyle w:val="a5"/>
      </w:rPr>
      <w:fldChar w:fldCharType="begin"/>
    </w:r>
    <w:r>
      <w:rPr>
        <w:rStyle w:val="a5"/>
      </w:rPr>
      <w:instrText xml:space="preserve"> PAGE </w:instrText>
    </w:r>
    <w:r w:rsidR="00DA2A80">
      <w:rPr>
        <w:rStyle w:val="a5"/>
      </w:rPr>
      <w:fldChar w:fldCharType="separate"/>
    </w:r>
    <w:r w:rsidR="00155524">
      <w:rPr>
        <w:rStyle w:val="a5"/>
        <w:noProof/>
      </w:rPr>
      <w:t>3</w:t>
    </w:r>
    <w:r w:rsidR="00DA2A8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A2A8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A2A80">
      <w:rPr>
        <w:rStyle w:val="a5"/>
      </w:rPr>
      <w:fldChar w:fldCharType="separate"/>
    </w:r>
    <w:r w:rsidR="00155524">
      <w:rPr>
        <w:rStyle w:val="a5"/>
        <w:noProof/>
      </w:rPr>
      <w:t>2013-07-11</w:t>
    </w:r>
    <w:r w:rsidR="00DA2A8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1DC" w:rsidRDefault="006671DC">
      <w:r>
        <w:separator/>
      </w:r>
    </w:p>
  </w:footnote>
  <w:footnote w:type="continuationSeparator" w:id="1">
    <w:p w:rsidR="006671DC" w:rsidRDefault="00667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5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0"/>
  </w:num>
  <w:num w:numId="13">
    <w:abstractNumId w:val="2"/>
  </w:num>
  <w:num w:numId="14">
    <w:abstractNumId w:val="15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9"/>
  </w:num>
  <w:num w:numId="20">
    <w:abstractNumId w:val="22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117"/>
    <w:rsid w:val="000020CA"/>
    <w:rsid w:val="000033E7"/>
    <w:rsid w:val="00004448"/>
    <w:rsid w:val="00006D8E"/>
    <w:rsid w:val="000117D2"/>
    <w:rsid w:val="00011A9D"/>
    <w:rsid w:val="00011D3D"/>
    <w:rsid w:val="00016414"/>
    <w:rsid w:val="00020FC8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630C0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64E1"/>
    <w:rsid w:val="000B1C6B"/>
    <w:rsid w:val="000B48BC"/>
    <w:rsid w:val="000B4FF9"/>
    <w:rsid w:val="000B6B84"/>
    <w:rsid w:val="000C09AC"/>
    <w:rsid w:val="000C59D5"/>
    <w:rsid w:val="000C71AE"/>
    <w:rsid w:val="000C757E"/>
    <w:rsid w:val="000C7FB7"/>
    <w:rsid w:val="000D2C63"/>
    <w:rsid w:val="000E00F3"/>
    <w:rsid w:val="000E14E0"/>
    <w:rsid w:val="000E7024"/>
    <w:rsid w:val="000F158C"/>
    <w:rsid w:val="000F2972"/>
    <w:rsid w:val="000F4304"/>
    <w:rsid w:val="000F7616"/>
    <w:rsid w:val="00102120"/>
    <w:rsid w:val="00102F3D"/>
    <w:rsid w:val="001035E1"/>
    <w:rsid w:val="0010643D"/>
    <w:rsid w:val="001119B9"/>
    <w:rsid w:val="001134C3"/>
    <w:rsid w:val="00124E38"/>
    <w:rsid w:val="00124F96"/>
    <w:rsid w:val="0012580B"/>
    <w:rsid w:val="00125D4C"/>
    <w:rsid w:val="00125FB6"/>
    <w:rsid w:val="00127480"/>
    <w:rsid w:val="00131F90"/>
    <w:rsid w:val="00132EBA"/>
    <w:rsid w:val="00132F3E"/>
    <w:rsid w:val="0013526E"/>
    <w:rsid w:val="0013615C"/>
    <w:rsid w:val="00136671"/>
    <w:rsid w:val="001372E5"/>
    <w:rsid w:val="0013745C"/>
    <w:rsid w:val="001374E3"/>
    <w:rsid w:val="00145A18"/>
    <w:rsid w:val="00153020"/>
    <w:rsid w:val="00155524"/>
    <w:rsid w:val="00155D2C"/>
    <w:rsid w:val="00157373"/>
    <w:rsid w:val="0015765F"/>
    <w:rsid w:val="00160734"/>
    <w:rsid w:val="00160ACC"/>
    <w:rsid w:val="00160B11"/>
    <w:rsid w:val="0017047A"/>
    <w:rsid w:val="001704A1"/>
    <w:rsid w:val="00170D5B"/>
    <w:rsid w:val="00171371"/>
    <w:rsid w:val="00172A83"/>
    <w:rsid w:val="00175A24"/>
    <w:rsid w:val="001863C6"/>
    <w:rsid w:val="00187E58"/>
    <w:rsid w:val="00187F33"/>
    <w:rsid w:val="001912CE"/>
    <w:rsid w:val="001A297E"/>
    <w:rsid w:val="001A368E"/>
    <w:rsid w:val="001A38A9"/>
    <w:rsid w:val="001A4429"/>
    <w:rsid w:val="001A67A3"/>
    <w:rsid w:val="001A7329"/>
    <w:rsid w:val="001A7BD5"/>
    <w:rsid w:val="001B1194"/>
    <w:rsid w:val="001B4E28"/>
    <w:rsid w:val="001B584D"/>
    <w:rsid w:val="001C0D44"/>
    <w:rsid w:val="001C1FEE"/>
    <w:rsid w:val="001C34C3"/>
    <w:rsid w:val="001C3525"/>
    <w:rsid w:val="001C48BE"/>
    <w:rsid w:val="001D0583"/>
    <w:rsid w:val="001D1BD2"/>
    <w:rsid w:val="001D2984"/>
    <w:rsid w:val="001D4904"/>
    <w:rsid w:val="001D548D"/>
    <w:rsid w:val="001D71B0"/>
    <w:rsid w:val="001D7D0A"/>
    <w:rsid w:val="001E02BE"/>
    <w:rsid w:val="001E3B37"/>
    <w:rsid w:val="001E4101"/>
    <w:rsid w:val="001E6FAB"/>
    <w:rsid w:val="001F0223"/>
    <w:rsid w:val="001F177E"/>
    <w:rsid w:val="001F1C15"/>
    <w:rsid w:val="001F2594"/>
    <w:rsid w:val="001F4BA6"/>
    <w:rsid w:val="001F54E4"/>
    <w:rsid w:val="001F55E1"/>
    <w:rsid w:val="002011BE"/>
    <w:rsid w:val="00204A0C"/>
    <w:rsid w:val="002055A6"/>
    <w:rsid w:val="00206460"/>
    <w:rsid w:val="002069B4"/>
    <w:rsid w:val="002112F9"/>
    <w:rsid w:val="00211AB3"/>
    <w:rsid w:val="00211D02"/>
    <w:rsid w:val="00212839"/>
    <w:rsid w:val="00215DFC"/>
    <w:rsid w:val="00220674"/>
    <w:rsid w:val="002212DF"/>
    <w:rsid w:val="00221A78"/>
    <w:rsid w:val="0022214A"/>
    <w:rsid w:val="002257AB"/>
    <w:rsid w:val="00227BA7"/>
    <w:rsid w:val="0023398F"/>
    <w:rsid w:val="0023437B"/>
    <w:rsid w:val="00235DD6"/>
    <w:rsid w:val="00241C5F"/>
    <w:rsid w:val="00242C9B"/>
    <w:rsid w:val="00251B4A"/>
    <w:rsid w:val="00252477"/>
    <w:rsid w:val="00253298"/>
    <w:rsid w:val="00255912"/>
    <w:rsid w:val="00262716"/>
    <w:rsid w:val="00262808"/>
    <w:rsid w:val="00263398"/>
    <w:rsid w:val="0027439D"/>
    <w:rsid w:val="0027456D"/>
    <w:rsid w:val="00274685"/>
    <w:rsid w:val="00275BCF"/>
    <w:rsid w:val="0028029E"/>
    <w:rsid w:val="00280323"/>
    <w:rsid w:val="002806A6"/>
    <w:rsid w:val="00283A89"/>
    <w:rsid w:val="00292257"/>
    <w:rsid w:val="00292E6D"/>
    <w:rsid w:val="00295226"/>
    <w:rsid w:val="002953A5"/>
    <w:rsid w:val="00297DAA"/>
    <w:rsid w:val="002A021B"/>
    <w:rsid w:val="002A2825"/>
    <w:rsid w:val="002A54E0"/>
    <w:rsid w:val="002A7A20"/>
    <w:rsid w:val="002A7E9C"/>
    <w:rsid w:val="002B1595"/>
    <w:rsid w:val="002B191D"/>
    <w:rsid w:val="002B2929"/>
    <w:rsid w:val="002B32B6"/>
    <w:rsid w:val="002B49CF"/>
    <w:rsid w:val="002B4FEC"/>
    <w:rsid w:val="002B5E00"/>
    <w:rsid w:val="002B61DC"/>
    <w:rsid w:val="002B7EBE"/>
    <w:rsid w:val="002C2C9F"/>
    <w:rsid w:val="002C44B8"/>
    <w:rsid w:val="002C7101"/>
    <w:rsid w:val="002D0242"/>
    <w:rsid w:val="002D0AF6"/>
    <w:rsid w:val="002D461A"/>
    <w:rsid w:val="002D4B62"/>
    <w:rsid w:val="002E00DF"/>
    <w:rsid w:val="002E0B87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3764"/>
    <w:rsid w:val="002F468A"/>
    <w:rsid w:val="002F5B8F"/>
    <w:rsid w:val="00300281"/>
    <w:rsid w:val="00300B84"/>
    <w:rsid w:val="003011DA"/>
    <w:rsid w:val="0030269B"/>
    <w:rsid w:val="003035F3"/>
    <w:rsid w:val="00303879"/>
    <w:rsid w:val="003038E2"/>
    <w:rsid w:val="00306206"/>
    <w:rsid w:val="00311A9D"/>
    <w:rsid w:val="0031726D"/>
    <w:rsid w:val="00317812"/>
    <w:rsid w:val="00317D85"/>
    <w:rsid w:val="00322C1D"/>
    <w:rsid w:val="00324530"/>
    <w:rsid w:val="00327C56"/>
    <w:rsid w:val="003315A1"/>
    <w:rsid w:val="00332F3A"/>
    <w:rsid w:val="0033340C"/>
    <w:rsid w:val="003343F6"/>
    <w:rsid w:val="003373EC"/>
    <w:rsid w:val="00337CC2"/>
    <w:rsid w:val="00342243"/>
    <w:rsid w:val="00342768"/>
    <w:rsid w:val="00342FF4"/>
    <w:rsid w:val="00345089"/>
    <w:rsid w:val="003511CB"/>
    <w:rsid w:val="0035288B"/>
    <w:rsid w:val="003530FE"/>
    <w:rsid w:val="00357BAB"/>
    <w:rsid w:val="00364277"/>
    <w:rsid w:val="003706CC"/>
    <w:rsid w:val="003726DF"/>
    <w:rsid w:val="003762F0"/>
    <w:rsid w:val="00377710"/>
    <w:rsid w:val="003777AD"/>
    <w:rsid w:val="00377A49"/>
    <w:rsid w:val="00380C3A"/>
    <w:rsid w:val="00381957"/>
    <w:rsid w:val="003830E8"/>
    <w:rsid w:val="003854C4"/>
    <w:rsid w:val="00385747"/>
    <w:rsid w:val="003926F7"/>
    <w:rsid w:val="00392E32"/>
    <w:rsid w:val="00393313"/>
    <w:rsid w:val="00395C5A"/>
    <w:rsid w:val="003A2A82"/>
    <w:rsid w:val="003A2D8E"/>
    <w:rsid w:val="003A70D6"/>
    <w:rsid w:val="003B27FD"/>
    <w:rsid w:val="003B3750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4CB6"/>
    <w:rsid w:val="003E6F90"/>
    <w:rsid w:val="003E7FC4"/>
    <w:rsid w:val="003F0FB9"/>
    <w:rsid w:val="003F2284"/>
    <w:rsid w:val="003F3652"/>
    <w:rsid w:val="003F3D57"/>
    <w:rsid w:val="003F4EC6"/>
    <w:rsid w:val="003F5D0F"/>
    <w:rsid w:val="003F6CB8"/>
    <w:rsid w:val="003F7CE4"/>
    <w:rsid w:val="00401CFB"/>
    <w:rsid w:val="004024E6"/>
    <w:rsid w:val="00406AAD"/>
    <w:rsid w:val="00413C57"/>
    <w:rsid w:val="00413EA7"/>
    <w:rsid w:val="00414101"/>
    <w:rsid w:val="004150DD"/>
    <w:rsid w:val="0041534F"/>
    <w:rsid w:val="00416059"/>
    <w:rsid w:val="00421169"/>
    <w:rsid w:val="004219C2"/>
    <w:rsid w:val="00422F2B"/>
    <w:rsid w:val="0042585C"/>
    <w:rsid w:val="00433DDB"/>
    <w:rsid w:val="00434FCB"/>
    <w:rsid w:val="0043594E"/>
    <w:rsid w:val="00437619"/>
    <w:rsid w:val="004408F6"/>
    <w:rsid w:val="00444DD2"/>
    <w:rsid w:val="0044708A"/>
    <w:rsid w:val="00454882"/>
    <w:rsid w:val="004562DF"/>
    <w:rsid w:val="0045788A"/>
    <w:rsid w:val="004632C6"/>
    <w:rsid w:val="00465EB3"/>
    <w:rsid w:val="00466AB5"/>
    <w:rsid w:val="0047299B"/>
    <w:rsid w:val="00474B40"/>
    <w:rsid w:val="0047787F"/>
    <w:rsid w:val="00481FCD"/>
    <w:rsid w:val="004825F0"/>
    <w:rsid w:val="00493E7D"/>
    <w:rsid w:val="004A04EF"/>
    <w:rsid w:val="004A0CC4"/>
    <w:rsid w:val="004A106D"/>
    <w:rsid w:val="004A2A63"/>
    <w:rsid w:val="004A2F1C"/>
    <w:rsid w:val="004A429C"/>
    <w:rsid w:val="004A4E18"/>
    <w:rsid w:val="004A64EB"/>
    <w:rsid w:val="004B07EA"/>
    <w:rsid w:val="004B210C"/>
    <w:rsid w:val="004B306F"/>
    <w:rsid w:val="004B3094"/>
    <w:rsid w:val="004B44B5"/>
    <w:rsid w:val="004C0974"/>
    <w:rsid w:val="004C21E2"/>
    <w:rsid w:val="004C5FDF"/>
    <w:rsid w:val="004C63B9"/>
    <w:rsid w:val="004D1664"/>
    <w:rsid w:val="004D405F"/>
    <w:rsid w:val="004D67D2"/>
    <w:rsid w:val="004E157D"/>
    <w:rsid w:val="004E3029"/>
    <w:rsid w:val="004E4F4F"/>
    <w:rsid w:val="004E6789"/>
    <w:rsid w:val="004E6AB2"/>
    <w:rsid w:val="004E6D32"/>
    <w:rsid w:val="004F1722"/>
    <w:rsid w:val="004F1880"/>
    <w:rsid w:val="004F3701"/>
    <w:rsid w:val="004F4FB8"/>
    <w:rsid w:val="004F5C38"/>
    <w:rsid w:val="004F5F22"/>
    <w:rsid w:val="004F61E3"/>
    <w:rsid w:val="00500C8A"/>
    <w:rsid w:val="005050B9"/>
    <w:rsid w:val="005076EC"/>
    <w:rsid w:val="0051015C"/>
    <w:rsid w:val="0051288D"/>
    <w:rsid w:val="00516CF1"/>
    <w:rsid w:val="00520321"/>
    <w:rsid w:val="005238C2"/>
    <w:rsid w:val="005250C5"/>
    <w:rsid w:val="005252CB"/>
    <w:rsid w:val="00526623"/>
    <w:rsid w:val="005309FB"/>
    <w:rsid w:val="00531AE9"/>
    <w:rsid w:val="0054012E"/>
    <w:rsid w:val="005413D0"/>
    <w:rsid w:val="00542089"/>
    <w:rsid w:val="005506F5"/>
    <w:rsid w:val="00550A66"/>
    <w:rsid w:val="005515E0"/>
    <w:rsid w:val="00554367"/>
    <w:rsid w:val="00555ABD"/>
    <w:rsid w:val="005567D2"/>
    <w:rsid w:val="00556C3A"/>
    <w:rsid w:val="005602C0"/>
    <w:rsid w:val="0056044F"/>
    <w:rsid w:val="00567968"/>
    <w:rsid w:val="00567EC7"/>
    <w:rsid w:val="00570013"/>
    <w:rsid w:val="0057214B"/>
    <w:rsid w:val="005801A2"/>
    <w:rsid w:val="00582EEF"/>
    <w:rsid w:val="00584102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3F5F"/>
    <w:rsid w:val="005C5A79"/>
    <w:rsid w:val="005C76CC"/>
    <w:rsid w:val="005D3939"/>
    <w:rsid w:val="005D65FF"/>
    <w:rsid w:val="005D79E8"/>
    <w:rsid w:val="005E1AC6"/>
    <w:rsid w:val="005E201C"/>
    <w:rsid w:val="005E333A"/>
    <w:rsid w:val="005E3F07"/>
    <w:rsid w:val="005E4A83"/>
    <w:rsid w:val="005E5070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520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6E4"/>
    <w:rsid w:val="00652C04"/>
    <w:rsid w:val="006543AC"/>
    <w:rsid w:val="0065592B"/>
    <w:rsid w:val="00656365"/>
    <w:rsid w:val="0065674A"/>
    <w:rsid w:val="0066098D"/>
    <w:rsid w:val="00662E58"/>
    <w:rsid w:val="00663454"/>
    <w:rsid w:val="006645F4"/>
    <w:rsid w:val="00664DCF"/>
    <w:rsid w:val="0066523E"/>
    <w:rsid w:val="006671DC"/>
    <w:rsid w:val="00667DFE"/>
    <w:rsid w:val="006710BB"/>
    <w:rsid w:val="00672F09"/>
    <w:rsid w:val="00673C62"/>
    <w:rsid w:val="00674C6D"/>
    <w:rsid w:val="006763A5"/>
    <w:rsid w:val="00676701"/>
    <w:rsid w:val="00686697"/>
    <w:rsid w:val="00693222"/>
    <w:rsid w:val="00694FC5"/>
    <w:rsid w:val="00696816"/>
    <w:rsid w:val="00697E1D"/>
    <w:rsid w:val="006A0618"/>
    <w:rsid w:val="006A43B9"/>
    <w:rsid w:val="006A6075"/>
    <w:rsid w:val="006A75BA"/>
    <w:rsid w:val="006B11BA"/>
    <w:rsid w:val="006B29E0"/>
    <w:rsid w:val="006B5BFE"/>
    <w:rsid w:val="006C117B"/>
    <w:rsid w:val="006C5367"/>
    <w:rsid w:val="006C5D39"/>
    <w:rsid w:val="006C75FE"/>
    <w:rsid w:val="006D1E71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5D7D"/>
    <w:rsid w:val="006E6F96"/>
    <w:rsid w:val="006F4F6C"/>
    <w:rsid w:val="006F7AF2"/>
    <w:rsid w:val="00700082"/>
    <w:rsid w:val="00702EDC"/>
    <w:rsid w:val="0071202D"/>
    <w:rsid w:val="00712D7D"/>
    <w:rsid w:val="00712F60"/>
    <w:rsid w:val="00714E95"/>
    <w:rsid w:val="00720590"/>
    <w:rsid w:val="00720789"/>
    <w:rsid w:val="00720E3B"/>
    <w:rsid w:val="00723C2E"/>
    <w:rsid w:val="00727681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56370"/>
    <w:rsid w:val="0076670C"/>
    <w:rsid w:val="00767384"/>
    <w:rsid w:val="00770571"/>
    <w:rsid w:val="007717AC"/>
    <w:rsid w:val="00772B59"/>
    <w:rsid w:val="00772D89"/>
    <w:rsid w:val="0077577D"/>
    <w:rsid w:val="00775B57"/>
    <w:rsid w:val="00775F4D"/>
    <w:rsid w:val="007768FF"/>
    <w:rsid w:val="00776F62"/>
    <w:rsid w:val="0077727C"/>
    <w:rsid w:val="00780206"/>
    <w:rsid w:val="007824D3"/>
    <w:rsid w:val="00787507"/>
    <w:rsid w:val="00795EA7"/>
    <w:rsid w:val="00796EE3"/>
    <w:rsid w:val="007A11DE"/>
    <w:rsid w:val="007A3632"/>
    <w:rsid w:val="007A7D29"/>
    <w:rsid w:val="007B3664"/>
    <w:rsid w:val="007B4AB8"/>
    <w:rsid w:val="007B5398"/>
    <w:rsid w:val="007B6777"/>
    <w:rsid w:val="007C25BB"/>
    <w:rsid w:val="007C3A23"/>
    <w:rsid w:val="007C4830"/>
    <w:rsid w:val="007D2F54"/>
    <w:rsid w:val="007D3AEA"/>
    <w:rsid w:val="007D3BD4"/>
    <w:rsid w:val="007D627E"/>
    <w:rsid w:val="007D67A2"/>
    <w:rsid w:val="007E12F6"/>
    <w:rsid w:val="007E57AC"/>
    <w:rsid w:val="007F1F8B"/>
    <w:rsid w:val="007F67A1"/>
    <w:rsid w:val="008022C9"/>
    <w:rsid w:val="00807BB0"/>
    <w:rsid w:val="00811609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47995"/>
    <w:rsid w:val="0085205E"/>
    <w:rsid w:val="0085371B"/>
    <w:rsid w:val="00862B99"/>
    <w:rsid w:val="00863EFA"/>
    <w:rsid w:val="00865EA8"/>
    <w:rsid w:val="008669F2"/>
    <w:rsid w:val="00867288"/>
    <w:rsid w:val="00872F7E"/>
    <w:rsid w:val="0087481F"/>
    <w:rsid w:val="00874A6C"/>
    <w:rsid w:val="00874BEE"/>
    <w:rsid w:val="00875A23"/>
    <w:rsid w:val="00876C65"/>
    <w:rsid w:val="00883100"/>
    <w:rsid w:val="008867AE"/>
    <w:rsid w:val="00891887"/>
    <w:rsid w:val="008A1611"/>
    <w:rsid w:val="008A1838"/>
    <w:rsid w:val="008A352C"/>
    <w:rsid w:val="008A37F0"/>
    <w:rsid w:val="008A4B4C"/>
    <w:rsid w:val="008A5C16"/>
    <w:rsid w:val="008B241F"/>
    <w:rsid w:val="008B399D"/>
    <w:rsid w:val="008B6E9B"/>
    <w:rsid w:val="008C08CA"/>
    <w:rsid w:val="008C1F1D"/>
    <w:rsid w:val="008C239F"/>
    <w:rsid w:val="008C3427"/>
    <w:rsid w:val="008D2B0F"/>
    <w:rsid w:val="008D2C77"/>
    <w:rsid w:val="008D46E9"/>
    <w:rsid w:val="008D4DE3"/>
    <w:rsid w:val="008D7E6A"/>
    <w:rsid w:val="008E3472"/>
    <w:rsid w:val="008E480C"/>
    <w:rsid w:val="008E6099"/>
    <w:rsid w:val="008E7D6E"/>
    <w:rsid w:val="008F0C22"/>
    <w:rsid w:val="008F1CC8"/>
    <w:rsid w:val="008F57ED"/>
    <w:rsid w:val="00904A3D"/>
    <w:rsid w:val="009061BB"/>
    <w:rsid w:val="00907757"/>
    <w:rsid w:val="009116CF"/>
    <w:rsid w:val="0092005E"/>
    <w:rsid w:val="0092024B"/>
    <w:rsid w:val="009212B0"/>
    <w:rsid w:val="009234A5"/>
    <w:rsid w:val="00924D55"/>
    <w:rsid w:val="0092748F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B36"/>
    <w:rsid w:val="00961C83"/>
    <w:rsid w:val="00965A1D"/>
    <w:rsid w:val="00972776"/>
    <w:rsid w:val="009728D1"/>
    <w:rsid w:val="00972E2C"/>
    <w:rsid w:val="00976361"/>
    <w:rsid w:val="009769C9"/>
    <w:rsid w:val="00980194"/>
    <w:rsid w:val="009805C7"/>
    <w:rsid w:val="009843EE"/>
    <w:rsid w:val="0098551D"/>
    <w:rsid w:val="00985DE3"/>
    <w:rsid w:val="00986ED6"/>
    <w:rsid w:val="0099518F"/>
    <w:rsid w:val="00995736"/>
    <w:rsid w:val="0099592E"/>
    <w:rsid w:val="009A1013"/>
    <w:rsid w:val="009A1AD0"/>
    <w:rsid w:val="009A33C1"/>
    <w:rsid w:val="009A523D"/>
    <w:rsid w:val="009B155E"/>
    <w:rsid w:val="009B29E2"/>
    <w:rsid w:val="009C2692"/>
    <w:rsid w:val="009C4C62"/>
    <w:rsid w:val="009C5CB3"/>
    <w:rsid w:val="009C5D02"/>
    <w:rsid w:val="009E0141"/>
    <w:rsid w:val="009E17F2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0B4"/>
    <w:rsid w:val="00A02E61"/>
    <w:rsid w:val="00A05CFF"/>
    <w:rsid w:val="00A104D7"/>
    <w:rsid w:val="00A10BF2"/>
    <w:rsid w:val="00A14A8A"/>
    <w:rsid w:val="00A16F33"/>
    <w:rsid w:val="00A17492"/>
    <w:rsid w:val="00A210AA"/>
    <w:rsid w:val="00A21913"/>
    <w:rsid w:val="00A24813"/>
    <w:rsid w:val="00A269B7"/>
    <w:rsid w:val="00A2758E"/>
    <w:rsid w:val="00A341BE"/>
    <w:rsid w:val="00A35CD8"/>
    <w:rsid w:val="00A4197E"/>
    <w:rsid w:val="00A4428F"/>
    <w:rsid w:val="00A518C6"/>
    <w:rsid w:val="00A54D62"/>
    <w:rsid w:val="00A56B97"/>
    <w:rsid w:val="00A6093D"/>
    <w:rsid w:val="00A60974"/>
    <w:rsid w:val="00A626A8"/>
    <w:rsid w:val="00A637AE"/>
    <w:rsid w:val="00A67419"/>
    <w:rsid w:val="00A67C25"/>
    <w:rsid w:val="00A73340"/>
    <w:rsid w:val="00A73746"/>
    <w:rsid w:val="00A74CF0"/>
    <w:rsid w:val="00A76A6D"/>
    <w:rsid w:val="00A77A62"/>
    <w:rsid w:val="00A807BE"/>
    <w:rsid w:val="00A81A85"/>
    <w:rsid w:val="00A83253"/>
    <w:rsid w:val="00A85B09"/>
    <w:rsid w:val="00A85E06"/>
    <w:rsid w:val="00A901B4"/>
    <w:rsid w:val="00A97E8A"/>
    <w:rsid w:val="00A97F5E"/>
    <w:rsid w:val="00AA30C5"/>
    <w:rsid w:val="00AA40A6"/>
    <w:rsid w:val="00AA6297"/>
    <w:rsid w:val="00AA6E84"/>
    <w:rsid w:val="00AA7133"/>
    <w:rsid w:val="00AB0087"/>
    <w:rsid w:val="00AB11BF"/>
    <w:rsid w:val="00AB2494"/>
    <w:rsid w:val="00AB4F7C"/>
    <w:rsid w:val="00AC2C35"/>
    <w:rsid w:val="00AC66E8"/>
    <w:rsid w:val="00AD2C58"/>
    <w:rsid w:val="00AE01D2"/>
    <w:rsid w:val="00AE2F7D"/>
    <w:rsid w:val="00AE341B"/>
    <w:rsid w:val="00AE4FCB"/>
    <w:rsid w:val="00AE57C6"/>
    <w:rsid w:val="00AF2898"/>
    <w:rsid w:val="00AF3224"/>
    <w:rsid w:val="00B07116"/>
    <w:rsid w:val="00B07CA7"/>
    <w:rsid w:val="00B1279A"/>
    <w:rsid w:val="00B14FF8"/>
    <w:rsid w:val="00B16A19"/>
    <w:rsid w:val="00B17093"/>
    <w:rsid w:val="00B20709"/>
    <w:rsid w:val="00B26E92"/>
    <w:rsid w:val="00B305A2"/>
    <w:rsid w:val="00B34CEA"/>
    <w:rsid w:val="00B51321"/>
    <w:rsid w:val="00B5222E"/>
    <w:rsid w:val="00B61C22"/>
    <w:rsid w:val="00B61C96"/>
    <w:rsid w:val="00B63BD3"/>
    <w:rsid w:val="00B66DE2"/>
    <w:rsid w:val="00B71649"/>
    <w:rsid w:val="00B73A2A"/>
    <w:rsid w:val="00B77C94"/>
    <w:rsid w:val="00B82170"/>
    <w:rsid w:val="00B934A4"/>
    <w:rsid w:val="00B94461"/>
    <w:rsid w:val="00B94B06"/>
    <w:rsid w:val="00B94C28"/>
    <w:rsid w:val="00B95A86"/>
    <w:rsid w:val="00B97AC7"/>
    <w:rsid w:val="00BA0A74"/>
    <w:rsid w:val="00BA21CD"/>
    <w:rsid w:val="00BA7E5C"/>
    <w:rsid w:val="00BB13B0"/>
    <w:rsid w:val="00BB2752"/>
    <w:rsid w:val="00BB2F22"/>
    <w:rsid w:val="00BB3B1C"/>
    <w:rsid w:val="00BB3BB7"/>
    <w:rsid w:val="00BC0B40"/>
    <w:rsid w:val="00BC10BA"/>
    <w:rsid w:val="00BC4B7B"/>
    <w:rsid w:val="00BC5AFD"/>
    <w:rsid w:val="00BC6EB5"/>
    <w:rsid w:val="00BD1E0F"/>
    <w:rsid w:val="00BE0550"/>
    <w:rsid w:val="00BE06CA"/>
    <w:rsid w:val="00BE5858"/>
    <w:rsid w:val="00BE5CD7"/>
    <w:rsid w:val="00BE7F0B"/>
    <w:rsid w:val="00BF2015"/>
    <w:rsid w:val="00BF4509"/>
    <w:rsid w:val="00BF4779"/>
    <w:rsid w:val="00BF7877"/>
    <w:rsid w:val="00BF7CD4"/>
    <w:rsid w:val="00C02D2F"/>
    <w:rsid w:val="00C04F43"/>
    <w:rsid w:val="00C0590F"/>
    <w:rsid w:val="00C0609D"/>
    <w:rsid w:val="00C10137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1168"/>
    <w:rsid w:val="00C339C8"/>
    <w:rsid w:val="00C35AB4"/>
    <w:rsid w:val="00C3723B"/>
    <w:rsid w:val="00C41251"/>
    <w:rsid w:val="00C416D3"/>
    <w:rsid w:val="00C45CFC"/>
    <w:rsid w:val="00C4730A"/>
    <w:rsid w:val="00C51243"/>
    <w:rsid w:val="00C606C9"/>
    <w:rsid w:val="00C7087B"/>
    <w:rsid w:val="00C72559"/>
    <w:rsid w:val="00C7434D"/>
    <w:rsid w:val="00C75FF3"/>
    <w:rsid w:val="00C80288"/>
    <w:rsid w:val="00C83A4A"/>
    <w:rsid w:val="00C84003"/>
    <w:rsid w:val="00C84C2C"/>
    <w:rsid w:val="00C84C4D"/>
    <w:rsid w:val="00C865D2"/>
    <w:rsid w:val="00C90650"/>
    <w:rsid w:val="00C92BF5"/>
    <w:rsid w:val="00C97585"/>
    <w:rsid w:val="00C97D78"/>
    <w:rsid w:val="00CA4D66"/>
    <w:rsid w:val="00CA67CF"/>
    <w:rsid w:val="00CB0175"/>
    <w:rsid w:val="00CB4ECB"/>
    <w:rsid w:val="00CB77D4"/>
    <w:rsid w:val="00CC0F75"/>
    <w:rsid w:val="00CC2AAE"/>
    <w:rsid w:val="00CC5A42"/>
    <w:rsid w:val="00CD0EAB"/>
    <w:rsid w:val="00CD1C8E"/>
    <w:rsid w:val="00CD357C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4068"/>
    <w:rsid w:val="00D15D31"/>
    <w:rsid w:val="00D239AA"/>
    <w:rsid w:val="00D26AE2"/>
    <w:rsid w:val="00D30AA2"/>
    <w:rsid w:val="00D375DD"/>
    <w:rsid w:val="00D375F0"/>
    <w:rsid w:val="00D3767F"/>
    <w:rsid w:val="00D40263"/>
    <w:rsid w:val="00D41B82"/>
    <w:rsid w:val="00D41EE7"/>
    <w:rsid w:val="00D43B8D"/>
    <w:rsid w:val="00D446EC"/>
    <w:rsid w:val="00D50CAC"/>
    <w:rsid w:val="00D51BF0"/>
    <w:rsid w:val="00D5593C"/>
    <w:rsid w:val="00D55942"/>
    <w:rsid w:val="00D57244"/>
    <w:rsid w:val="00D74771"/>
    <w:rsid w:val="00D7485A"/>
    <w:rsid w:val="00D76EF5"/>
    <w:rsid w:val="00D807BF"/>
    <w:rsid w:val="00D8146C"/>
    <w:rsid w:val="00D83CCC"/>
    <w:rsid w:val="00D863CA"/>
    <w:rsid w:val="00D87EAE"/>
    <w:rsid w:val="00D96156"/>
    <w:rsid w:val="00D976A1"/>
    <w:rsid w:val="00DA0F60"/>
    <w:rsid w:val="00DA20FC"/>
    <w:rsid w:val="00DA2A80"/>
    <w:rsid w:val="00DA7887"/>
    <w:rsid w:val="00DB2C26"/>
    <w:rsid w:val="00DB3890"/>
    <w:rsid w:val="00DB5CFD"/>
    <w:rsid w:val="00DC537E"/>
    <w:rsid w:val="00DC7E3D"/>
    <w:rsid w:val="00DD13B5"/>
    <w:rsid w:val="00DD1EC2"/>
    <w:rsid w:val="00DE3E01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02BB"/>
    <w:rsid w:val="00E2128C"/>
    <w:rsid w:val="00E21F20"/>
    <w:rsid w:val="00E234F0"/>
    <w:rsid w:val="00E23B0E"/>
    <w:rsid w:val="00E25295"/>
    <w:rsid w:val="00E262D4"/>
    <w:rsid w:val="00E26E9B"/>
    <w:rsid w:val="00E27128"/>
    <w:rsid w:val="00E30349"/>
    <w:rsid w:val="00E30C84"/>
    <w:rsid w:val="00E33B07"/>
    <w:rsid w:val="00E36250"/>
    <w:rsid w:val="00E40C4C"/>
    <w:rsid w:val="00E415F7"/>
    <w:rsid w:val="00E45825"/>
    <w:rsid w:val="00E463CF"/>
    <w:rsid w:val="00E54511"/>
    <w:rsid w:val="00E61CD2"/>
    <w:rsid w:val="00E61DAC"/>
    <w:rsid w:val="00E65906"/>
    <w:rsid w:val="00E66D9B"/>
    <w:rsid w:val="00E71F8F"/>
    <w:rsid w:val="00E72B80"/>
    <w:rsid w:val="00E730BB"/>
    <w:rsid w:val="00E73AB8"/>
    <w:rsid w:val="00E748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5AD"/>
    <w:rsid w:val="00E9686C"/>
    <w:rsid w:val="00E97F4A"/>
    <w:rsid w:val="00EA1710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58B7"/>
    <w:rsid w:val="00ED2635"/>
    <w:rsid w:val="00ED4582"/>
    <w:rsid w:val="00EE28C3"/>
    <w:rsid w:val="00EE44B9"/>
    <w:rsid w:val="00EE547F"/>
    <w:rsid w:val="00EF1111"/>
    <w:rsid w:val="00EF140B"/>
    <w:rsid w:val="00EF48CC"/>
    <w:rsid w:val="00EF586A"/>
    <w:rsid w:val="00F01FA4"/>
    <w:rsid w:val="00F02AEC"/>
    <w:rsid w:val="00F03994"/>
    <w:rsid w:val="00F04F55"/>
    <w:rsid w:val="00F15456"/>
    <w:rsid w:val="00F1586D"/>
    <w:rsid w:val="00F16341"/>
    <w:rsid w:val="00F17A0B"/>
    <w:rsid w:val="00F21D75"/>
    <w:rsid w:val="00F24DE8"/>
    <w:rsid w:val="00F25444"/>
    <w:rsid w:val="00F259FB"/>
    <w:rsid w:val="00F31316"/>
    <w:rsid w:val="00F373C4"/>
    <w:rsid w:val="00F37908"/>
    <w:rsid w:val="00F400FA"/>
    <w:rsid w:val="00F4672D"/>
    <w:rsid w:val="00F47A3F"/>
    <w:rsid w:val="00F522EE"/>
    <w:rsid w:val="00F549E8"/>
    <w:rsid w:val="00F55EE1"/>
    <w:rsid w:val="00F56C10"/>
    <w:rsid w:val="00F61A6E"/>
    <w:rsid w:val="00F73032"/>
    <w:rsid w:val="00F73796"/>
    <w:rsid w:val="00F742BD"/>
    <w:rsid w:val="00F811E2"/>
    <w:rsid w:val="00F81F6B"/>
    <w:rsid w:val="00F848FC"/>
    <w:rsid w:val="00F855B0"/>
    <w:rsid w:val="00F8690E"/>
    <w:rsid w:val="00F9282A"/>
    <w:rsid w:val="00F96BAD"/>
    <w:rsid w:val="00FA1AB0"/>
    <w:rsid w:val="00FA1CDB"/>
    <w:rsid w:val="00FA44E6"/>
    <w:rsid w:val="00FB0AB1"/>
    <w:rsid w:val="00FB0E84"/>
    <w:rsid w:val="00FB3150"/>
    <w:rsid w:val="00FB6943"/>
    <w:rsid w:val="00FB748B"/>
    <w:rsid w:val="00FC0E3E"/>
    <w:rsid w:val="00FC1E3C"/>
    <w:rsid w:val="00FC41DB"/>
    <w:rsid w:val="00FC674F"/>
    <w:rsid w:val="00FC708E"/>
    <w:rsid w:val="00FD01C2"/>
    <w:rsid w:val="00FD3A6E"/>
    <w:rsid w:val="00FE0224"/>
    <w:rsid w:val="00FE0647"/>
    <w:rsid w:val="00FE4268"/>
    <w:rsid w:val="00FF00D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3A70D6"/>
    <w:pPr>
      <w:numPr>
        <w:numId w:val="2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A70D6"/>
    <w:pPr>
      <w:numPr>
        <w:ilvl w:val="1"/>
      </w:numPr>
    </w:pPr>
  </w:style>
  <w:style w:type="paragraph" w:customStyle="1" w:styleId="3D2">
    <w:name w:val="3D2"/>
    <w:basedOn w:val="3D1"/>
    <w:qFormat/>
    <w:rsid w:val="003A70D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A70D6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3A70D6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3A70D6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3A70D6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3A70D6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3A70D6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A70D6"/>
    <w:pPr>
      <w:numPr>
        <w:ilvl w:val="8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112F9"/>
    <w:rPr>
      <w:rFonts w:eastAsia="Malgun Gothic"/>
      <w:lang w:val="en-GB" w:eastAsia="en-US"/>
    </w:rPr>
  </w:style>
  <w:style w:type="paragraph" w:customStyle="1" w:styleId="TableText">
    <w:name w:val="Table_Text"/>
    <w:basedOn w:val="a"/>
    <w:rsid w:val="0065674A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customStyle="1" w:styleId="3Tabs">
    <w:name w:val="3 Tabs"/>
    <w:basedOn w:val="3N0"/>
    <w:link w:val="3TabsChar"/>
    <w:qFormat/>
    <w:rsid w:val="00865EA8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865EA8"/>
    <w:rPr>
      <w:rFonts w:eastAsia="Malgun Gothic"/>
      <w:lang w:val="en-GB" w:eastAsia="en-US"/>
    </w:rPr>
  </w:style>
  <w:style w:type="paragraph" w:customStyle="1" w:styleId="3N2">
    <w:name w:val="3N2"/>
    <w:basedOn w:val="a"/>
    <w:link w:val="3N2Char"/>
    <w:qFormat/>
    <w:rsid w:val="00865EA8"/>
    <w:pPr>
      <w:widowControl w:val="0"/>
      <w:tabs>
        <w:tab w:val="clear" w:pos="360"/>
        <w:tab w:val="clear" w:pos="720"/>
        <w:tab w:val="clear" w:pos="1080"/>
        <w:tab w:val="clear" w:pos="1440"/>
      </w:tabs>
      <w:ind w:left="714"/>
      <w:jc w:val="both"/>
    </w:pPr>
    <w:rPr>
      <w:rFonts w:eastAsia="Malgun Gothic"/>
      <w:sz w:val="20"/>
      <w:lang w:val="en-GB" w:eastAsia="ko-KR"/>
    </w:rPr>
  </w:style>
  <w:style w:type="character" w:customStyle="1" w:styleId="3N2Char">
    <w:name w:val="3N2 Char"/>
    <w:link w:val="3N2"/>
    <w:rsid w:val="00865EA8"/>
    <w:rPr>
      <w:rFonts w:eastAsia="Malgun Gothic"/>
      <w:lang w:val="en-GB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9955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352</cp:revision>
  <dcterms:created xsi:type="dcterms:W3CDTF">2013-01-05T02:48:00Z</dcterms:created>
  <dcterms:modified xsi:type="dcterms:W3CDTF">2013-07-19T06:13:00Z</dcterms:modified>
</cp:coreProperties>
</file>