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03B" w:rsidRPr="004A52A3" w:rsidRDefault="00B4303B" w:rsidP="00B4303B">
      <w:pPr>
        <w:pStyle w:val="3H3"/>
        <w:numPr>
          <w:ilvl w:val="0"/>
          <w:numId w:val="0"/>
        </w:numPr>
      </w:pPr>
      <w:r>
        <w:rPr>
          <w:rFonts w:hint="eastAsia"/>
          <w:lang w:eastAsia="ko-KR"/>
        </w:rPr>
        <w:t xml:space="preserve">H.7.3.9.3 </w:t>
      </w:r>
      <w:r w:rsidRPr="004A52A3">
        <w:t>Depth mode parameter syntax</w:t>
      </w:r>
    </w:p>
    <w:p w:rsidR="00B4303B" w:rsidRPr="004A52A3" w:rsidRDefault="00B4303B" w:rsidP="00B4303B">
      <w:pPr>
        <w:pStyle w:val="3N0"/>
        <w:keepNext/>
        <w:keepLines/>
        <w:widowControl/>
      </w:pP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0"/>
        <w:gridCol w:w="1151"/>
      </w:tblGrid>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depth_mode_parameters( x0 , y0 )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rPr>
                <w:b/>
              </w:rPr>
            </w:pPr>
            <w:r w:rsidRPr="004A52A3">
              <w:rPr>
                <w:b/>
              </w:rPr>
              <w:t>Descriptor</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rPr>
                <w:b/>
              </w:rPr>
              <w:t>depth_intra_mode</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if ( depth_intra_mode[ x0 ][ y0 ]  = =  INTRA_DEP_DMM_WFULL  | |  </w:t>
            </w:r>
            <w:r w:rsidRPr="004A52A3">
              <w:br/>
            </w:r>
            <w:r w:rsidRPr="004A52A3">
              <w:tab/>
            </w:r>
            <w:r w:rsidRPr="004A52A3">
              <w:tab/>
              <w:t>depth_intra_mode[ x0 ][ y0 ]  = = INTRA_DEP_SDC_DMM_WFULL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rPr>
                <w:b/>
              </w:rPr>
              <w:t>wedge_full_tab_idx</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0" w:author="Samsung" w:date="2013-07-12T16:13:00Z">
              <w:r w:rsidRPr="004A52A3" w:rsidDel="00652F0A">
                <w:tab/>
                <w:delText>else if( depth_intra_mode[ x0 ][ y0 ]  = =  INTRA_DEP_DMM_WPREDTEX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del w:id="1" w:author="Samsung" w:date="2013-07-12T16:13:00Z">
              <w:r w:rsidRPr="004A52A3" w:rsidDel="00652F0A">
                <w:tab/>
              </w:r>
              <w:r w:rsidRPr="004A52A3" w:rsidDel="00652F0A">
                <w:tab/>
              </w:r>
              <w:r w:rsidRPr="004A52A3" w:rsidDel="00652F0A">
                <w:rPr>
                  <w:b/>
                </w:rPr>
                <w:delText>wedge_predtex_tab_idx</w:delText>
              </w:r>
              <w:r w:rsidRPr="004A52A3" w:rsidDel="00652F0A">
                <w:delText>[ x0 ][ y0 ]</w:delText>
              </w:r>
            </w:del>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else if( depth_intra_mode[ x0 ][ y0 ]  = =  INTRA_DEP_DMM_WPREDDIR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rPr>
                <w:b/>
              </w:rPr>
              <w:t>dmm_delta_end_flag</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if ( dmm_delta_end_flag[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rPr>
                <w:b/>
              </w:rPr>
              <w:t>dmm_delta_end_abs_minus1</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rPr>
                <w:b/>
              </w:rPr>
              <w:t>dmm_delta_end_sign_flag</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 else if( depth_intra_mode[ x0 ][ y0 ]  = = INTRA_DEP_CHAIN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rPr>
                <w:b/>
              </w:rPr>
              <w:t>edge_start_left_flag</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rPr>
                <w:b/>
              </w:rPr>
              <w:t>edge_start_position</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rPr>
                <w:b/>
              </w:rPr>
              <w:t>num_edge_codes_minus1</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 xml:space="preserve">for( k = 0; k &lt;= num_edge_codes_minus1; k++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rPr>
                <w:b/>
              </w:rPr>
              <w:t>edge_code</w:t>
            </w:r>
            <w:r w:rsidRPr="004A52A3">
              <w:t>[ k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if( DmmFlag[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rPr>
                <w:b/>
              </w:rPr>
              <w:t>dmm_dc_flag</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 xml:space="preserve">if ( dmm_dc_flag[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for( i = 0; i &lt; 2; i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rPr>
                <w:b/>
              </w:rPr>
              <w:t>dmm_dc_abs</w:t>
            </w:r>
            <w:r w:rsidRPr="004A52A3">
              <w:t>[ x0 ][ y0 ][ i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t>if ( dmm_dc_abs[ x0 ][ y0 ][ i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tab/>
            </w:r>
            <w:r w:rsidRPr="004A52A3">
              <w:rPr>
                <w:b/>
              </w:rPr>
              <w:t>dmm_dc_sign_flag</w:t>
            </w:r>
            <w:r w:rsidRPr="004A52A3">
              <w:t>[ x0 ][ y0 ][ i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 xml:space="preserve">}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else if( depth_intra_mode[ x0 ][ y0 ]  = =  INTRA_DEP_CHAIN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rPr>
                <w:b/>
              </w:rPr>
              <w:t>edge_dc_flag</w:t>
            </w:r>
            <w:r w:rsidRPr="004A52A3">
              <w:t>[ x0 ][ y0 ]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if( edge_dc_flag[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for( i = 0; i &lt; 2; i++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rPr>
                <w:b/>
              </w:rPr>
              <w:t>edge_dc_abs</w:t>
            </w:r>
            <w:r w:rsidRPr="004A52A3">
              <w:t>[ x0 ][ y0 ][ i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t>if( edge_dc_abs[ x0 ][ y0 ][ i ] != 0 )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tab/>
            </w:r>
            <w:r w:rsidRPr="004A52A3">
              <w:rPr>
                <w:b/>
              </w:rPr>
              <w:t>edge_dc_sign_flag</w:t>
            </w:r>
            <w:r w:rsidRPr="004A52A3">
              <w:t>[ x0 ][ y0 ][ i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else if( SdcFlag[ x0 ][ y0 ]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 xml:space="preserve">sdcNumSegments = </w:t>
            </w:r>
            <w:r w:rsidRPr="004A52A3">
              <w:br/>
            </w:r>
            <w:r w:rsidRPr="004A52A3">
              <w:tab/>
            </w:r>
            <w:r w:rsidRPr="004A52A3">
              <w:tab/>
              <w:t xml:space="preserve">( depth_intra_mode[ x0  ][ y0 ]  = =  INTRA_DEP_SDC_DMM_WFULL ) ? 2 : 1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for( i = 0; i &lt; sdcNumSegments; i++</w:t>
            </w:r>
            <w:r>
              <w:t> </w:t>
            </w:r>
            <w:r w:rsidRPr="004A52A3">
              <w:t>)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lastRenderedPageBreak/>
              <w:tab/>
            </w:r>
            <w:r w:rsidRPr="004A52A3">
              <w:tab/>
            </w:r>
            <w:r w:rsidRPr="004A52A3">
              <w:tab/>
            </w:r>
            <w:r w:rsidRPr="004A52A3">
              <w:rPr>
                <w:b/>
              </w:rPr>
              <w:t>sdc_residual_flag</w:t>
            </w:r>
            <w:r w:rsidRPr="004A52A3">
              <w:t>[ x0 ][ y0 ][ i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if( sdc_residual_flag[ x0 ][ y0 ][ i ])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rPr>
                <w:b/>
              </w:rPr>
              <w:t>sdc_residual_sign_flag</w:t>
            </w:r>
            <w:r w:rsidRPr="004A52A3">
              <w:t>[ x0 ][ y0 ][ i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r>
            <w:r w:rsidRPr="004A52A3">
              <w:tab/>
            </w:r>
            <w:r w:rsidRPr="004A52A3">
              <w:rPr>
                <w:b/>
              </w:rPr>
              <w:t>sdc_residual_abs_minus1</w:t>
            </w:r>
            <w:r w:rsidRPr="004A52A3">
              <w:t>[ x0 ][ y0 ][ i ]</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r w:rsidRPr="004A52A3">
              <w:t>ae(v)</w:t>
            </w: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ab/>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B4303B">
            <w:pPr>
              <w:pStyle w:val="3Table"/>
              <w:widowControl w:val="0"/>
              <w:numPr>
                <w:ilvl w:val="2"/>
                <w:numId w:val="3"/>
              </w:numPr>
              <w:tabs>
                <w:tab w:val="clear" w:pos="646"/>
                <w:tab w:val="left" w:pos="-4"/>
                <w:tab w:val="center" w:pos="4865"/>
                <w:tab w:val="right" w:pos="9730"/>
              </w:tabs>
              <w:ind w:left="-4"/>
            </w:pPr>
          </w:p>
        </w:tc>
      </w:tr>
      <w:tr w:rsidR="00B4303B" w:rsidRPr="004A52A3" w:rsidTr="00652F0A">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r w:rsidRPr="004A52A3">
              <w:t>}</w:t>
            </w:r>
          </w:p>
        </w:tc>
        <w:tc>
          <w:tcPr>
            <w:tcW w:w="1151" w:type="dxa"/>
            <w:tcBorders>
              <w:top w:val="single" w:sz="4" w:space="0" w:color="auto"/>
              <w:left w:val="single" w:sz="4" w:space="0" w:color="auto"/>
              <w:bottom w:val="single" w:sz="4" w:space="0" w:color="auto"/>
              <w:right w:val="single" w:sz="4" w:space="0" w:color="auto"/>
            </w:tcBorders>
          </w:tcPr>
          <w:p w:rsidR="00B4303B" w:rsidRPr="004A52A3" w:rsidRDefault="00B4303B" w:rsidP="00652F0A">
            <w:pPr>
              <w:pStyle w:val="3Table"/>
            </w:pPr>
          </w:p>
        </w:tc>
      </w:tr>
    </w:tbl>
    <w:p w:rsidR="00B4303B" w:rsidRPr="004A52A3" w:rsidRDefault="00B4303B" w:rsidP="00B4303B">
      <w:pPr>
        <w:pStyle w:val="3N0"/>
      </w:pPr>
    </w:p>
    <w:p w:rsidR="00B4303B" w:rsidRPr="004A52A3" w:rsidRDefault="00B4303B" w:rsidP="00B4303B">
      <w:pPr>
        <w:pStyle w:val="3H3"/>
        <w:numPr>
          <w:ilvl w:val="0"/>
          <w:numId w:val="0"/>
        </w:numPr>
      </w:pPr>
      <w:r>
        <w:rPr>
          <w:rFonts w:hint="eastAsia"/>
          <w:lang w:eastAsia="ko-KR"/>
        </w:rPr>
        <w:t xml:space="preserve">H.7.4.9.3 </w:t>
      </w:r>
      <w:r w:rsidRPr="004A52A3">
        <w:t xml:space="preserve">Depth mode parameter semantics </w:t>
      </w:r>
    </w:p>
    <w:p w:rsidR="00B4303B" w:rsidRPr="004A52A3" w:rsidRDefault="00B4303B" w:rsidP="00B4303B">
      <w:pPr>
        <w:pStyle w:val="3N0"/>
      </w:pPr>
      <w:r w:rsidRPr="004A52A3">
        <w:t>The variable Log2MaxDmmCbSize</w:t>
      </w:r>
      <w:r w:rsidRPr="004A52A3">
        <w:rPr>
          <w:lang w:eastAsia="ko-KR"/>
        </w:rPr>
        <w:t xml:space="preserve"> is set equal to 5. </w:t>
      </w:r>
    </w:p>
    <w:p w:rsidR="00B4303B" w:rsidRPr="004A52A3" w:rsidRDefault="00B4303B" w:rsidP="00B4303B">
      <w:pPr>
        <w:pStyle w:val="3S0"/>
      </w:pPr>
      <w:r w:rsidRPr="004A52A3">
        <w:rPr>
          <w:b/>
        </w:rPr>
        <w:t>depth_intra_mode</w:t>
      </w:r>
      <w:proofErr w:type="gramStart"/>
      <w:r w:rsidRPr="004A52A3">
        <w:t>[ x0</w:t>
      </w:r>
      <w:proofErr w:type="gramEnd"/>
      <w:r w:rsidRPr="004A52A3">
        <w:t xml:space="preserve"> ][ y0 ] specifies the depth intra mode of the current prediction unit. </w:t>
      </w:r>
      <w:r w:rsidR="00645DE2">
        <w:fldChar w:fldCharType="begin" w:fldLock="1"/>
      </w:r>
      <w:r>
        <w:instrText xml:space="preserve"> REF _Ref358817834 \h </w:instrText>
      </w:r>
      <w:r w:rsidR="00645DE2">
        <w:fldChar w:fldCharType="separate"/>
      </w:r>
      <w:r w:rsidRPr="004A52A3">
        <w:t>Table </w:t>
      </w:r>
      <w:r w:rsidRPr="00381FB8">
        <w:rPr>
          <w:lang w:eastAsia="ko-KR"/>
        </w:rPr>
        <w:t>H</w:t>
      </w:r>
      <w:r w:rsidRPr="004A52A3">
        <w:noBreakHyphen/>
      </w:r>
      <w:r>
        <w:rPr>
          <w:noProof/>
        </w:rPr>
        <w:t>2</w:t>
      </w:r>
      <w:r w:rsidR="00645DE2">
        <w:fldChar w:fldCharType="end"/>
      </w:r>
      <w:r>
        <w:t xml:space="preserve"> </w:t>
      </w:r>
      <w:r w:rsidRPr="004A52A3">
        <w:t xml:space="preserve">specifies the value for the depth intra mode and the associated names. </w:t>
      </w:r>
    </w:p>
    <w:p w:rsidR="00B4303B" w:rsidRPr="004A52A3" w:rsidRDefault="00B4303B" w:rsidP="00B4303B">
      <w:pPr>
        <w:pStyle w:val="3S0"/>
      </w:pPr>
      <w:r w:rsidRPr="004A52A3">
        <w:t>The variable SdcFlag</w:t>
      </w:r>
      <w:proofErr w:type="gramStart"/>
      <w:r w:rsidRPr="004A52A3">
        <w:t>[ x0</w:t>
      </w:r>
      <w:proofErr w:type="gramEnd"/>
      <w:r w:rsidRPr="004A52A3">
        <w:t xml:space="preserve"> ][ y0 ] is derived as specified in the following: </w:t>
      </w:r>
    </w:p>
    <w:p w:rsidR="00B4303B" w:rsidRPr="004A52A3" w:rsidRDefault="00B4303B" w:rsidP="00B4303B">
      <w:pPr>
        <w:pStyle w:val="3E1"/>
        <w:tabs>
          <w:tab w:val="clear" w:pos="360"/>
          <w:tab w:val="left" w:pos="2268"/>
        </w:tabs>
      </w:pPr>
      <w:r w:rsidRPr="004A52A3">
        <w:t>SdcFlag[ x0 ][ y0 ] =</w:t>
      </w:r>
      <w:r w:rsidRPr="004A52A3">
        <w:tab/>
        <w:t>( depth_intra_mode[ x0 ][ y0 ]  = =  INTRA_DEP_SDC_PLANAR )  | |  </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16</w:t>
      </w:r>
      <w:r w:rsidR="00645DE2" w:rsidRPr="004A52A3">
        <w:rPr>
          <w:lang w:eastAsia="ko-KR"/>
        </w:rPr>
        <w:fldChar w:fldCharType="end"/>
      </w:r>
      <w:r w:rsidRPr="004A52A3">
        <w:rPr>
          <w:lang w:eastAsia="ko-KR"/>
        </w:rPr>
        <w:t>)</w:t>
      </w:r>
      <w:r w:rsidRPr="004A52A3">
        <w:br/>
      </w:r>
      <w:r w:rsidRPr="004A52A3">
        <w:tab/>
        <w:t>( depth_intra_mode[ x0 ][ y0 ]  = =  INTRA_DEP_SDC_DMM_WFULL )  | |  </w:t>
      </w:r>
      <w:r w:rsidRPr="004A52A3">
        <w:br/>
      </w:r>
      <w:r w:rsidRPr="004A52A3">
        <w:tab/>
        <w:t xml:space="preserve">( depth_intra_mode[ x0 ][ y0 ]  = =  INTRA_DEP_SDC_DC ) </w:t>
      </w:r>
    </w:p>
    <w:p w:rsidR="00B4303B" w:rsidRPr="004A52A3" w:rsidRDefault="00B4303B" w:rsidP="00B4303B">
      <w:pPr>
        <w:pStyle w:val="3S0"/>
      </w:pPr>
      <w:r w:rsidRPr="004A52A3">
        <w:t>The variable DmmFlag</w:t>
      </w:r>
      <w:proofErr w:type="gramStart"/>
      <w:r w:rsidRPr="004A52A3">
        <w:t>[ x0</w:t>
      </w:r>
      <w:proofErr w:type="gramEnd"/>
      <w:r w:rsidRPr="004A52A3">
        <w:t xml:space="preserve"> ][ y0 ] is derived as specified in the following: </w:t>
      </w:r>
    </w:p>
    <w:p w:rsidR="00B4303B" w:rsidRPr="004A52A3" w:rsidRDefault="00B4303B" w:rsidP="00B4303B">
      <w:pPr>
        <w:pStyle w:val="3E1"/>
        <w:tabs>
          <w:tab w:val="clear" w:pos="360"/>
          <w:tab w:val="left" w:pos="2268"/>
        </w:tabs>
      </w:pPr>
      <w:r w:rsidRPr="004A52A3">
        <w:t>DmmFlag[ x0 ][ y0 ] =</w:t>
      </w:r>
      <w:r w:rsidRPr="004A52A3">
        <w:tab/>
        <w:t>( depth_intra_mode[ x0 ][ y0 ]  = =  INTRA_DEP_DMM_WFULL )  | |  </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17</w:t>
      </w:r>
      <w:r w:rsidR="00645DE2" w:rsidRPr="004A52A3">
        <w:rPr>
          <w:lang w:eastAsia="ko-KR"/>
        </w:rPr>
        <w:fldChar w:fldCharType="end"/>
      </w:r>
      <w:r w:rsidRPr="004A52A3">
        <w:rPr>
          <w:lang w:eastAsia="ko-KR"/>
        </w:rPr>
        <w:t>)</w:t>
      </w:r>
      <w:r w:rsidRPr="004A52A3">
        <w:br/>
      </w:r>
      <w:r w:rsidRPr="004A52A3">
        <w:tab/>
      </w:r>
      <w:del w:id="2" w:author="Samsung" w:date="2013-07-12T16:14:00Z">
        <w:r w:rsidRPr="004A52A3" w:rsidDel="00652F0A">
          <w:delText>( depth_intra_mode[ x0 ][ y0 ]  = =  INTRA_DEP_DMM_CPREDTEX )  | |  </w:delText>
        </w:r>
        <w:r w:rsidRPr="004A52A3" w:rsidDel="00652F0A">
          <w:br/>
        </w:r>
        <w:r w:rsidRPr="004A52A3" w:rsidDel="00652F0A">
          <w:tab/>
          <w:delText>( depth_intra_mode[ x0 ][ y0 ]  = =  INTRA_DEP_DMM_WPREDTEX )  | |  </w:delText>
        </w:r>
      </w:del>
      <w:r w:rsidRPr="004A52A3">
        <w:br/>
      </w:r>
      <w:r w:rsidRPr="004A52A3">
        <w:tab/>
        <w:t xml:space="preserve">( depth_intra_mode[ x0 ][ y0 ]  = =  INTRA_DEP_DMM_WPREDDIR ) </w:t>
      </w:r>
    </w:p>
    <w:p w:rsidR="00B4303B" w:rsidRPr="004A52A3" w:rsidRDefault="00B4303B" w:rsidP="00B4303B">
      <w:pPr>
        <w:pStyle w:val="a4"/>
        <w:rPr>
          <w:lang w:val="en-GB"/>
        </w:rPr>
      </w:pPr>
      <w:bookmarkStart w:id="3" w:name="_Ref358817834"/>
      <w:bookmarkStart w:id="4" w:name="_Toc358906752"/>
      <w:r w:rsidRPr="004A52A3">
        <w:rPr>
          <w:lang w:val="en-GB"/>
        </w:rPr>
        <w:t>Table </w:t>
      </w:r>
      <w:fldSimple w:instr=" REF H \h  \* MERGEFORMAT " w:fldLock="1">
        <w:r w:rsidRPr="00381FB8">
          <w:rPr>
            <w:lang w:val="en-GB" w:eastAsia="ko-KR"/>
          </w:rPr>
          <w:t>H</w:t>
        </w:r>
      </w:fldSimple>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2</w:t>
      </w:r>
      <w:r w:rsidR="00645DE2" w:rsidRPr="004A52A3">
        <w:rPr>
          <w:lang w:val="en-GB"/>
        </w:rPr>
        <w:fldChar w:fldCharType="end"/>
      </w:r>
      <w:bookmarkEnd w:id="3"/>
      <w:r w:rsidRPr="004A52A3">
        <w:rPr>
          <w:lang w:val="en-GB" w:eastAsia="ko-KR"/>
        </w:rPr>
        <w:t xml:space="preserve"> </w:t>
      </w:r>
      <w:r w:rsidRPr="004A52A3">
        <w:rPr>
          <w:lang w:val="en-GB"/>
        </w:rPr>
        <w:t xml:space="preserve">– </w:t>
      </w:r>
      <w:r w:rsidRPr="004A52A3">
        <w:rPr>
          <w:lang w:val="en-GB" w:eastAsia="ko-KR"/>
        </w:rPr>
        <w:t xml:space="preserve">Specification of </w:t>
      </w:r>
      <w:r w:rsidRPr="004A52A3">
        <w:rPr>
          <w:lang w:val="en-GB"/>
        </w:rPr>
        <w:t>depth_intra_mode</w:t>
      </w:r>
      <w:r w:rsidRPr="004A52A3">
        <w:rPr>
          <w:lang w:val="en-GB" w:eastAsia="ko-KR"/>
        </w:rPr>
        <w:t xml:space="preserve"> and associated names</w:t>
      </w:r>
      <w:bookmarkEnd w:id="4"/>
      <w:r w:rsidRPr="004A52A3">
        <w:rPr>
          <w:lang w:val="en-GB"/>
        </w:rPr>
        <w:t xml:space="preserve"> </w:t>
      </w:r>
    </w:p>
    <w:tbl>
      <w:tblPr>
        <w:tblW w:w="5446" w:type="dxa"/>
        <w:jc w:val="center"/>
        <w:tblInd w:w="1457" w:type="dxa"/>
        <w:tblLayout w:type="fixed"/>
        <w:tblCellMar>
          <w:left w:w="80" w:type="dxa"/>
          <w:right w:w="80" w:type="dxa"/>
        </w:tblCellMar>
        <w:tblLook w:val="04A0"/>
      </w:tblPr>
      <w:tblGrid>
        <w:gridCol w:w="2024"/>
        <w:gridCol w:w="3422"/>
      </w:tblGrid>
      <w:tr w:rsidR="00B4303B" w:rsidRPr="004A52A3" w:rsidTr="00652F0A">
        <w:trPr>
          <w:cantSplit/>
          <w:trHeight w:val="318"/>
          <w:jc w:val="center"/>
        </w:trPr>
        <w:tc>
          <w:tcPr>
            <w:tcW w:w="2024" w:type="dxa"/>
            <w:tcBorders>
              <w:top w:val="single" w:sz="6" w:space="0" w:color="auto"/>
              <w:left w:val="single" w:sz="6" w:space="0" w:color="auto"/>
              <w:bottom w:val="single" w:sz="8" w:space="0" w:color="auto"/>
              <w:right w:val="single" w:sz="6" w:space="0" w:color="auto"/>
            </w:tcBorders>
            <w:hideMark/>
          </w:tcPr>
          <w:p w:rsidR="00B4303B" w:rsidRPr="004A52A3" w:rsidRDefault="00B4303B" w:rsidP="00652F0A">
            <w:pPr>
              <w:pStyle w:val="3N0"/>
              <w:jc w:val="center"/>
              <w:rPr>
                <w:b/>
              </w:rPr>
            </w:pPr>
            <w:r w:rsidRPr="004A52A3">
              <w:rPr>
                <w:b/>
              </w:rPr>
              <w:t>depth_intra_mode</w:t>
            </w:r>
          </w:p>
        </w:tc>
        <w:tc>
          <w:tcPr>
            <w:tcW w:w="3422" w:type="dxa"/>
            <w:tcBorders>
              <w:top w:val="single" w:sz="6" w:space="0" w:color="auto"/>
              <w:left w:val="single" w:sz="6" w:space="0" w:color="auto"/>
              <w:bottom w:val="single" w:sz="8" w:space="0" w:color="auto"/>
              <w:right w:val="single" w:sz="6" w:space="0" w:color="auto"/>
            </w:tcBorders>
          </w:tcPr>
          <w:p w:rsidR="00B4303B" w:rsidRPr="004A52A3" w:rsidRDefault="00B4303B" w:rsidP="00652F0A">
            <w:pPr>
              <w:pStyle w:val="3N0"/>
              <w:jc w:val="center"/>
              <w:rPr>
                <w:b/>
              </w:rPr>
            </w:pPr>
            <w:r w:rsidRPr="004A52A3">
              <w:rPr>
                <w:b/>
              </w:rPr>
              <w:t>DepthIntraMode</w:t>
            </w:r>
          </w:p>
        </w:tc>
      </w:tr>
      <w:tr w:rsidR="00B4303B" w:rsidRPr="004A52A3" w:rsidTr="00652F0A">
        <w:trPr>
          <w:cantSplit/>
          <w:trHeight w:val="175"/>
          <w:jc w:val="center"/>
        </w:trPr>
        <w:tc>
          <w:tcPr>
            <w:tcW w:w="2024" w:type="dxa"/>
            <w:tcBorders>
              <w:top w:val="single" w:sz="8" w:space="0" w:color="auto"/>
              <w:left w:val="single" w:sz="6" w:space="0" w:color="auto"/>
              <w:bottom w:val="single" w:sz="6" w:space="0" w:color="auto"/>
              <w:right w:val="single" w:sz="6" w:space="0" w:color="auto"/>
            </w:tcBorders>
            <w:vAlign w:val="center"/>
          </w:tcPr>
          <w:p w:rsidR="00B4303B" w:rsidRPr="004A52A3" w:rsidRDefault="00B4303B" w:rsidP="00652F0A">
            <w:pPr>
              <w:pStyle w:val="3N0"/>
              <w:jc w:val="left"/>
            </w:pPr>
            <w:r w:rsidRPr="004A52A3">
              <w:t>0</w:t>
            </w:r>
          </w:p>
        </w:tc>
        <w:tc>
          <w:tcPr>
            <w:tcW w:w="3422" w:type="dxa"/>
            <w:tcBorders>
              <w:top w:val="single" w:sz="8" w:space="0" w:color="auto"/>
              <w:left w:val="single" w:sz="6" w:space="0" w:color="auto"/>
              <w:bottom w:val="single" w:sz="6" w:space="0" w:color="auto"/>
              <w:right w:val="single" w:sz="6" w:space="0" w:color="auto"/>
            </w:tcBorders>
            <w:vAlign w:val="center"/>
          </w:tcPr>
          <w:p w:rsidR="00B4303B" w:rsidRPr="004A52A3" w:rsidRDefault="00B4303B" w:rsidP="00652F0A">
            <w:pPr>
              <w:pStyle w:val="3N0"/>
            </w:pPr>
            <w:r w:rsidRPr="004A52A3">
              <w:t>INTRA_DEP_SDC_PLANAR</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r w:rsidRPr="004A52A3">
              <w:t>1</w:t>
            </w:r>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INTRA_DEP_NONE</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r w:rsidRPr="004A52A3">
              <w:t>2</w:t>
            </w:r>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INTRA_DEP_SDC_DMM_WFULL</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r w:rsidRPr="004A52A3">
              <w:t>3</w:t>
            </w:r>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INTRA_DEP_DMM_WFULL</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del w:id="5" w:author="Samsung" w:date="2013-07-12T16:14:00Z">
              <w:r w:rsidRPr="004A52A3" w:rsidDel="00652F0A">
                <w:delText>4</w:delText>
              </w:r>
            </w:del>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del w:id="6" w:author="Samsung" w:date="2013-07-12T16:14:00Z">
              <w:r w:rsidRPr="004A52A3" w:rsidDel="00652F0A">
                <w:delText>INTRA_DEP_DMM_CPREDTEX</w:delText>
              </w:r>
            </w:del>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pPr>
            <w:del w:id="7" w:author="Samsung" w:date="2013-07-12T16:14:00Z">
              <w:r w:rsidRPr="004A52A3" w:rsidDel="00652F0A">
                <w:delText>5</w:delText>
              </w:r>
            </w:del>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del w:id="8" w:author="Samsung" w:date="2013-07-12T16:14:00Z">
              <w:r w:rsidRPr="004A52A3" w:rsidDel="00652F0A">
                <w:delText>INTRA_DEP_DMM_WPREDTEX</w:delText>
              </w:r>
            </w:del>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rPr>
                <w:lang w:eastAsia="ko-KR"/>
              </w:rPr>
            </w:pPr>
            <w:del w:id="9" w:author="Samsung" w:date="2013-07-12T16:14:00Z">
              <w:r w:rsidRPr="004A52A3" w:rsidDel="00652F0A">
                <w:delText>6</w:delText>
              </w:r>
            </w:del>
            <w:ins w:id="10" w:author="Samsung" w:date="2013-07-12T16:14:00Z">
              <w:r w:rsidR="00652F0A">
                <w:rPr>
                  <w:rFonts w:hint="eastAsia"/>
                  <w:lang w:eastAsia="ko-KR"/>
                </w:rPr>
                <w:t>4</w:t>
              </w:r>
            </w:ins>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INTRA_DEP_SDC_DC</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rPr>
                <w:lang w:eastAsia="ko-KR"/>
              </w:rPr>
            </w:pPr>
            <w:del w:id="11" w:author="Samsung" w:date="2013-07-12T16:14:00Z">
              <w:r w:rsidRPr="004A52A3" w:rsidDel="00652F0A">
                <w:delText>7</w:delText>
              </w:r>
            </w:del>
            <w:ins w:id="12" w:author="Samsung" w:date="2013-07-12T16:14:00Z">
              <w:r w:rsidR="00652F0A">
                <w:rPr>
                  <w:rFonts w:hint="eastAsia"/>
                  <w:lang w:eastAsia="ko-KR"/>
                </w:rPr>
                <w:t>5</w:t>
              </w:r>
            </w:ins>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INTRA_DEP_DMM_WPREDDIR</w:t>
            </w:r>
          </w:p>
        </w:tc>
      </w:tr>
      <w:tr w:rsidR="00B4303B" w:rsidRPr="004A52A3" w:rsidTr="00652F0A">
        <w:trPr>
          <w:cantSplit/>
          <w:trHeight w:val="184"/>
          <w:jc w:val="center"/>
        </w:trPr>
        <w:tc>
          <w:tcPr>
            <w:tcW w:w="2024"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jc w:val="left"/>
              <w:rPr>
                <w:lang w:eastAsia="ko-KR"/>
              </w:rPr>
            </w:pPr>
            <w:del w:id="13" w:author="Samsung" w:date="2013-07-12T16:14:00Z">
              <w:r w:rsidRPr="004A52A3" w:rsidDel="00652F0A">
                <w:delText>8</w:delText>
              </w:r>
            </w:del>
            <w:ins w:id="14" w:author="Samsung" w:date="2013-07-12T16:14:00Z">
              <w:r w:rsidR="00652F0A">
                <w:rPr>
                  <w:rFonts w:hint="eastAsia"/>
                  <w:lang w:eastAsia="ko-KR"/>
                </w:rPr>
                <w:t>6</w:t>
              </w:r>
            </w:ins>
          </w:p>
        </w:tc>
        <w:tc>
          <w:tcPr>
            <w:tcW w:w="3422"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N0"/>
            </w:pPr>
            <w:r w:rsidRPr="004A52A3">
              <w:t>INTRA_DEP_CHAIN</w:t>
            </w:r>
          </w:p>
        </w:tc>
      </w:tr>
    </w:tbl>
    <w:p w:rsidR="00B4303B" w:rsidRPr="004A52A3" w:rsidRDefault="00B4303B" w:rsidP="00B4303B">
      <w:pPr>
        <w:pStyle w:val="3S0"/>
        <w:rPr>
          <w:rStyle w:val="3N0Char"/>
        </w:rPr>
      </w:pPr>
      <w:bookmarkStart w:id="15" w:name="_GoBack"/>
      <w:bookmarkEnd w:id="15"/>
      <w:r w:rsidRPr="004A52A3">
        <w:rPr>
          <w:b/>
        </w:rPr>
        <w:t>wedge_full_tab_idx</w:t>
      </w:r>
      <w:proofErr w:type="gramStart"/>
      <w:r w:rsidRPr="004A52A3">
        <w:t>[ x0</w:t>
      </w:r>
      <w:proofErr w:type="gramEnd"/>
      <w:r w:rsidRPr="004A52A3">
        <w:t> ][ y0 ]</w:t>
      </w:r>
      <w:r w:rsidRPr="004A52A3">
        <w:rPr>
          <w:b/>
        </w:rPr>
        <w:t xml:space="preserve"> </w:t>
      </w:r>
      <w:r w:rsidRPr="004A52A3">
        <w:rPr>
          <w:rStyle w:val="3N0Char"/>
        </w:rPr>
        <w:t xml:space="preserve">specifies the index of the wedgelet pattern in the corresponding pattern list </w:t>
      </w:r>
      <w:r w:rsidRPr="004A52A3">
        <w:t>when depth_intra_mode</w:t>
      </w:r>
      <w:r>
        <w:t>[ x0 ][ y0 ]</w:t>
      </w:r>
      <w:r w:rsidRPr="004A52A3">
        <w:t xml:space="preserve"> is equal to INTRA_DEP_DMM_WFULL</w:t>
      </w:r>
      <w:r w:rsidRPr="004A52A3">
        <w:rPr>
          <w:rStyle w:val="3N0Char"/>
        </w:rPr>
        <w:t>.</w:t>
      </w:r>
    </w:p>
    <w:p w:rsidR="00B4303B" w:rsidRPr="004A52A3" w:rsidRDefault="00B4303B" w:rsidP="00B4303B">
      <w:pPr>
        <w:pStyle w:val="3S0"/>
      </w:pPr>
      <w:del w:id="16" w:author="Samsung" w:date="2013-07-12T16:15:00Z">
        <w:r w:rsidRPr="004A52A3" w:rsidDel="00652F0A">
          <w:rPr>
            <w:b/>
          </w:rPr>
          <w:delText>wedge_predtex_tab_idx</w:delText>
        </w:r>
        <w:r w:rsidDel="00652F0A">
          <w:delText>[ x0 ][ y0 ]</w:delText>
        </w:r>
        <w:r w:rsidRPr="004A52A3" w:rsidDel="00652F0A">
          <w:delText xml:space="preserve"> specifies the index of the wedgelet pattern when depth_intra_mode</w:delText>
        </w:r>
        <w:r w:rsidDel="00652F0A">
          <w:delText>[ x0 ][ y0 ]</w:delText>
        </w:r>
        <w:r w:rsidRPr="004A52A3" w:rsidDel="00652F0A">
          <w:delText xml:space="preserve"> is equal to INTRA_DEP_DMM_WPREDTEX . </w:delText>
        </w:r>
      </w:del>
    </w:p>
    <w:p w:rsidR="00B4303B" w:rsidRPr="004A52A3" w:rsidRDefault="00B4303B" w:rsidP="00B4303B">
      <w:pPr>
        <w:pStyle w:val="3S0"/>
        <w:rPr>
          <w:rStyle w:val="3N0Char"/>
        </w:rPr>
      </w:pPr>
      <w:r w:rsidRPr="004A52A3">
        <w:rPr>
          <w:b/>
        </w:rPr>
        <w:t>dmm_delta_end_flag</w:t>
      </w:r>
      <w:r>
        <w:t>[ x0 ][ y0 ]</w:t>
      </w:r>
      <w:r w:rsidRPr="004A52A3">
        <w:rPr>
          <w:b/>
        </w:rPr>
        <w:t xml:space="preserve"> </w:t>
      </w:r>
      <w:r w:rsidRPr="004A52A3">
        <w:t>equal to 0</w:t>
      </w:r>
      <w:r w:rsidRPr="004A52A3">
        <w:rPr>
          <w:b/>
        </w:rPr>
        <w:t xml:space="preserve"> </w:t>
      </w:r>
      <w:r w:rsidRPr="004A52A3">
        <w:rPr>
          <w:rStyle w:val="3N0Char"/>
        </w:rPr>
        <w:t>specifies that dmm_delta_end_abs_minus1</w:t>
      </w:r>
      <w:r>
        <w:t>[ x0 ][ y0 ]</w:t>
      </w:r>
      <w:r w:rsidRPr="004A52A3">
        <w:rPr>
          <w:rStyle w:val="3N0Char"/>
        </w:rPr>
        <w:t xml:space="preserve"> and dmm_delta_end_sign</w:t>
      </w:r>
      <w:r>
        <w:t>[ x0 ][ y0 ]</w:t>
      </w:r>
      <w:r w:rsidRPr="004A52A3">
        <w:rPr>
          <w:rStyle w:val="3N0Char"/>
        </w:rPr>
        <w:t xml:space="preserve"> syntax elements are not present. dmm_delta_end_flag equal to 1 specifies that dmm_delta_end_abs_minus1</w:t>
      </w:r>
      <w:r>
        <w:t>[ x0 ][ y0 ]</w:t>
      </w:r>
      <w:r w:rsidRPr="004A52A3">
        <w:rPr>
          <w:rStyle w:val="3N0Char"/>
        </w:rPr>
        <w:t xml:space="preserve"> and dmm_delta_end_sign</w:t>
      </w:r>
      <w:r>
        <w:t>[ x0 ][ y0 ]</w:t>
      </w:r>
      <w:r w:rsidRPr="004A52A3">
        <w:rPr>
          <w:rStyle w:val="3N0Char"/>
        </w:rPr>
        <w:t xml:space="preserve"> syntax elements are present. </w:t>
      </w:r>
    </w:p>
    <w:p w:rsidR="00B4303B" w:rsidRPr="004A52A3" w:rsidRDefault="00B4303B" w:rsidP="00B4303B">
      <w:pPr>
        <w:pStyle w:val="3S0"/>
        <w:tabs>
          <w:tab w:val="clear" w:pos="794"/>
          <w:tab w:val="left" w:pos="1134"/>
        </w:tabs>
      </w:pPr>
      <w:r w:rsidRPr="004A52A3">
        <w:rPr>
          <w:b/>
        </w:rPr>
        <w:lastRenderedPageBreak/>
        <w:t>dmm_delta_end_abs_minus1</w:t>
      </w:r>
      <w:r>
        <w:t>[ x0 ][ y0 ]</w:t>
      </w:r>
      <w:r w:rsidRPr="004A52A3">
        <w:t xml:space="preserve"> </w:t>
      </w:r>
      <w:r w:rsidRPr="004A52A3">
        <w:rPr>
          <w:rStyle w:val="3N0Char"/>
        </w:rPr>
        <w:t xml:space="preserve">and </w:t>
      </w:r>
      <w:r w:rsidRPr="004A52A3">
        <w:rPr>
          <w:b/>
        </w:rPr>
        <w:t>dmm_delta_end_sign_flag</w:t>
      </w:r>
      <w:r>
        <w:t>[ x0 ][ y0 ]</w:t>
      </w:r>
      <w:r w:rsidRPr="004A52A3">
        <w:rPr>
          <w:b/>
        </w:rPr>
        <w:t xml:space="preserve"> </w:t>
      </w:r>
      <w:r w:rsidRPr="004A52A3">
        <w:t>are used to derive DmmDeltaEnd</w:t>
      </w:r>
      <w:r>
        <w:t>[ x0 ][ y0 ]</w:t>
      </w:r>
      <w:r w:rsidRPr="004A52A3">
        <w:t xml:space="preserve"> as follows:</w:t>
      </w:r>
    </w:p>
    <w:p w:rsidR="00B4303B" w:rsidRPr="004A52A3" w:rsidRDefault="00B4303B" w:rsidP="00B4303B">
      <w:pPr>
        <w:pStyle w:val="3E1"/>
        <w:tabs>
          <w:tab w:val="clear" w:pos="360"/>
        </w:tabs>
      </w:pPr>
      <w:r w:rsidRPr="004A52A3">
        <w:t>DmmDeltaEnd</w:t>
      </w:r>
      <w:r>
        <w:t>[ x0 ][ y0 ]</w:t>
      </w:r>
      <w:r w:rsidRPr="004A52A3">
        <w:t xml:space="preserve"> = </w:t>
      </w:r>
      <w:r w:rsidRPr="004A52A3">
        <w:br/>
        <w:t>( 1 − 2 *dmm_delta_end_sign_flag</w:t>
      </w:r>
      <w:r>
        <w:t>[ x0 ][ y0 ]</w:t>
      </w:r>
      <w:r w:rsidRPr="004A52A3">
        <w:t> ) *</w:t>
      </w:r>
      <w:r w:rsidRPr="004A52A3">
        <w:tab/>
        <w:t>( dmm_delta_end_abs_minus1</w:t>
      </w:r>
      <w:r>
        <w:t>[ x0 ][ y0 ]</w:t>
      </w:r>
      <w:r w:rsidRPr="004A52A3">
        <w:t xml:space="preserve"> + 1)</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18</w:t>
      </w:r>
      <w:r w:rsidR="00645DE2" w:rsidRPr="004A52A3">
        <w:rPr>
          <w:lang w:eastAsia="ko-KR"/>
        </w:rPr>
        <w:fldChar w:fldCharType="end"/>
      </w:r>
      <w:r w:rsidRPr="004A52A3">
        <w:rPr>
          <w:lang w:eastAsia="ko-KR"/>
        </w:rPr>
        <w:t>)</w:t>
      </w:r>
    </w:p>
    <w:p w:rsidR="00B4303B" w:rsidRPr="004A52A3" w:rsidRDefault="00B4303B" w:rsidP="00B4303B">
      <w:pPr>
        <w:pStyle w:val="3DVCAnnexSem0"/>
        <w:tabs>
          <w:tab w:val="right" w:pos="9729"/>
        </w:tabs>
        <w:ind w:left="0" w:firstLine="0"/>
        <w:rPr>
          <w:lang w:eastAsia="ko-KR"/>
        </w:rPr>
      </w:pPr>
      <w:r w:rsidRPr="004A52A3">
        <w:rPr>
          <w:b/>
          <w:lang w:eastAsia="ko-KR"/>
        </w:rPr>
        <w:t>edge_start_left_flag</w:t>
      </w:r>
      <w:proofErr w:type="gramStart"/>
      <w:r>
        <w:t>[ x0</w:t>
      </w:r>
      <w:proofErr w:type="gramEnd"/>
      <w:r>
        <w:t> ][ y0 ]</w:t>
      </w:r>
      <w:r w:rsidRPr="004A52A3">
        <w:rPr>
          <w:lang w:eastAsia="ko-KR"/>
        </w:rPr>
        <w:t xml:space="preserve"> equal to 0 specifies that the start point of region boundary chain coding is located on the top row boundary of the current block. edge_start_left_flag</w:t>
      </w:r>
      <w:proofErr w:type="gramStart"/>
      <w:r>
        <w:t>[ x0</w:t>
      </w:r>
      <w:proofErr w:type="gramEnd"/>
      <w:r>
        <w:t> ][ y0 ]</w:t>
      </w:r>
      <w:r w:rsidRPr="004A52A3">
        <w:rPr>
          <w:lang w:eastAsia="ko-KR"/>
        </w:rPr>
        <w:t xml:space="preserve"> equal to 1 specifies that the start point of region boundary chain coding is located on the left column boundary of the current block.</w:t>
      </w:r>
    </w:p>
    <w:p w:rsidR="00B4303B" w:rsidRPr="004A52A3" w:rsidRDefault="00B4303B" w:rsidP="00B4303B">
      <w:pPr>
        <w:pStyle w:val="3DVCAnnexSem0"/>
        <w:tabs>
          <w:tab w:val="right" w:pos="9729"/>
        </w:tabs>
        <w:ind w:left="0" w:firstLine="0"/>
        <w:rPr>
          <w:lang w:eastAsia="ko-KR"/>
        </w:rPr>
      </w:pPr>
      <w:r w:rsidRPr="004A52A3">
        <w:rPr>
          <w:b/>
          <w:lang w:eastAsia="ko-KR"/>
        </w:rPr>
        <w:t>edge_start_position</w:t>
      </w:r>
      <w:r>
        <w:t>[ x0 ][ y0 ]</w:t>
      </w:r>
      <w:r w:rsidRPr="004A52A3">
        <w:rPr>
          <w:lang w:eastAsia="ko-KR"/>
        </w:rPr>
        <w:t xml:space="preserve"> specifies the column position of the start point of region boundary chain coding when edge_start_left_flag</w:t>
      </w:r>
      <w:r>
        <w:t>[ x0 ][ y0 ]</w:t>
      </w:r>
      <w:r w:rsidRPr="004A52A3">
        <w:rPr>
          <w:lang w:eastAsia="ko-KR"/>
        </w:rPr>
        <w:t xml:space="preserve"> is equal to 0 and specifies the row position of the start point of region boundary chain coding when edge_start_left_flag</w:t>
      </w:r>
      <w:r>
        <w:t>[ x0 ][ y0 ]</w:t>
      </w:r>
      <w:r w:rsidRPr="004A52A3">
        <w:rPr>
          <w:lang w:eastAsia="ko-KR"/>
        </w:rPr>
        <w:t xml:space="preserve"> is equal to 1. </w:t>
      </w:r>
    </w:p>
    <w:p w:rsidR="00B4303B" w:rsidRPr="004A52A3" w:rsidRDefault="00B4303B" w:rsidP="00B4303B">
      <w:pPr>
        <w:pStyle w:val="3DVCAnnexSem0"/>
        <w:tabs>
          <w:tab w:val="right" w:pos="9729"/>
        </w:tabs>
        <w:ind w:left="0" w:firstLine="0"/>
        <w:rPr>
          <w:lang w:eastAsia="ko-KR"/>
        </w:rPr>
      </w:pPr>
      <w:r w:rsidRPr="004A52A3">
        <w:rPr>
          <w:b/>
          <w:lang w:eastAsia="ko-KR"/>
        </w:rPr>
        <w:t>num_edge_codes_minus1</w:t>
      </w:r>
      <w:proofErr w:type="gramStart"/>
      <w:r>
        <w:t>[ x0</w:t>
      </w:r>
      <w:proofErr w:type="gramEnd"/>
      <w:r>
        <w:t> ][ y0 ]</w:t>
      </w:r>
      <w:r w:rsidRPr="004A52A3">
        <w:rPr>
          <w:lang w:eastAsia="ko-KR"/>
        </w:rPr>
        <w:t xml:space="preserve"> +1 specifies the number of edges within the current block. </w:t>
      </w:r>
    </w:p>
    <w:p w:rsidR="00B4303B" w:rsidRPr="004A52A3" w:rsidRDefault="00B4303B" w:rsidP="00B4303B">
      <w:pPr>
        <w:pStyle w:val="3DVCAnnexSem0"/>
        <w:tabs>
          <w:tab w:val="right" w:pos="9729"/>
        </w:tabs>
        <w:ind w:left="0" w:firstLine="0"/>
        <w:rPr>
          <w:rStyle w:val="3DVCnormalChar"/>
        </w:rPr>
      </w:pPr>
      <w:r w:rsidRPr="004A52A3">
        <w:rPr>
          <w:b/>
          <w:lang w:eastAsia="ko-KR"/>
        </w:rPr>
        <w:t>edge_code</w:t>
      </w:r>
      <w:proofErr w:type="gramStart"/>
      <w:r>
        <w:t>[ x0</w:t>
      </w:r>
      <w:proofErr w:type="gramEnd"/>
      <w:r>
        <w:t> ][ y0 ]</w:t>
      </w:r>
      <w:r w:rsidRPr="004A52A3">
        <w:rPr>
          <w:lang w:eastAsia="ko-KR"/>
        </w:rPr>
        <w:t>[</w:t>
      </w:r>
      <w:r w:rsidRPr="004A52A3">
        <w:t> </w:t>
      </w:r>
      <w:r w:rsidRPr="004A52A3">
        <w:rPr>
          <w:lang w:eastAsia="ko-KR"/>
        </w:rPr>
        <w:t>k</w:t>
      </w:r>
      <w:r w:rsidRPr="004A52A3">
        <w:t> </w:t>
      </w:r>
      <w:r w:rsidRPr="004A52A3">
        <w:rPr>
          <w:lang w:eastAsia="ko-KR"/>
        </w:rPr>
        <w:t xml:space="preserve">] </w:t>
      </w:r>
      <w:r w:rsidRPr="004A52A3">
        <w:rPr>
          <w:rStyle w:val="3DVCnormalChar"/>
        </w:rPr>
        <w:t>shall be on</w:t>
      </w:r>
      <w:r w:rsidRPr="004A52A3">
        <w:rPr>
          <w:rStyle w:val="3DVCnormalChar"/>
          <w:lang w:eastAsia="ko-KR"/>
        </w:rPr>
        <w:t>e</w:t>
      </w:r>
      <w:r w:rsidRPr="004A52A3">
        <w:rPr>
          <w:rStyle w:val="3DVCnormalChar"/>
        </w:rPr>
        <w:t xml:space="preserve"> of the values shown in </w:t>
      </w:r>
      <w:r w:rsidR="00645DE2" w:rsidRPr="004A52A3">
        <w:rPr>
          <w:rStyle w:val="3DVCnormalChar"/>
        </w:rPr>
        <w:fldChar w:fldCharType="begin" w:fldLock="1"/>
      </w:r>
      <w:r w:rsidRPr="004A52A3">
        <w:rPr>
          <w:rStyle w:val="3DVCnormalChar"/>
        </w:rPr>
        <w:instrText xml:space="preserve"> REF _Ref341455862 \h </w:instrText>
      </w:r>
      <w:r w:rsidR="00645DE2" w:rsidRPr="004A52A3">
        <w:rPr>
          <w:rStyle w:val="3DVCnormalChar"/>
        </w:rPr>
      </w:r>
      <w:r w:rsidR="00645DE2" w:rsidRPr="004A52A3">
        <w:rPr>
          <w:rStyle w:val="3DVCnormalChar"/>
        </w:rPr>
        <w:fldChar w:fldCharType="end"/>
      </w:r>
      <w:r w:rsidRPr="004A52A3">
        <w:rPr>
          <w:rStyle w:val="3DVCnormalChar"/>
        </w:rPr>
        <w:t xml:space="preserve">. </w:t>
      </w:r>
      <w:r w:rsidRPr="004A52A3">
        <w:rPr>
          <w:rStyle w:val="3DVCnormalChar"/>
          <w:lang w:eastAsia="ko-KR"/>
        </w:rPr>
        <w:t>edge_code</w:t>
      </w:r>
      <w:r>
        <w:t>[ x0 ][ y0 ]</w:t>
      </w:r>
      <w:r w:rsidRPr="004A52A3">
        <w:rPr>
          <w:rStyle w:val="3DVCnormalChar"/>
          <w:lang w:eastAsia="ko-KR"/>
        </w:rPr>
        <w:t>[</w:t>
      </w:r>
      <w:r w:rsidRPr="004A52A3">
        <w:t> </w:t>
      </w:r>
      <w:r w:rsidRPr="004A52A3">
        <w:rPr>
          <w:lang w:eastAsia="ko-KR"/>
        </w:rPr>
        <w:t>k</w:t>
      </w:r>
      <w:r w:rsidRPr="004A52A3">
        <w:t> </w:t>
      </w:r>
      <w:r w:rsidRPr="004A52A3">
        <w:rPr>
          <w:rStyle w:val="3DVCnormalChar"/>
          <w:lang w:eastAsia="ko-KR"/>
        </w:rPr>
        <w:t>]</w:t>
      </w:r>
      <w:r w:rsidRPr="004A52A3">
        <w:rPr>
          <w:rStyle w:val="3DVCnormalChar"/>
        </w:rPr>
        <w:t xml:space="preserve"> is used to derive the </w:t>
      </w:r>
      <w:r w:rsidRPr="004A52A3">
        <w:rPr>
          <w:rStyle w:val="3DVCnormalChar"/>
          <w:lang w:eastAsia="ko-KR"/>
        </w:rPr>
        <w:t>edge direction</w:t>
      </w:r>
      <w:r w:rsidRPr="004A52A3">
        <w:rPr>
          <w:rStyle w:val="3DVCnormalChar"/>
        </w:rPr>
        <w:t xml:space="preserve"> </w:t>
      </w:r>
      <w:r w:rsidRPr="004A52A3">
        <w:rPr>
          <w:rStyle w:val="3DVCnormalChar"/>
          <w:lang w:eastAsia="ko-KR"/>
        </w:rPr>
        <w:t xml:space="preserve">of the k-th edge </w:t>
      </w:r>
      <w:r w:rsidRPr="004A52A3">
        <w:rPr>
          <w:rStyle w:val="3DVCnormalChar"/>
        </w:rPr>
        <w:t xml:space="preserve">when </w:t>
      </w:r>
      <w:r w:rsidRPr="004A52A3">
        <w:rPr>
          <w:rStyle w:val="3DVCnormalChar"/>
          <w:lang w:eastAsia="ko-KR"/>
        </w:rPr>
        <w:t>edge_intra_flag</w:t>
      </w:r>
      <w:r>
        <w:t>[ x0 ][ y0 ]</w:t>
      </w:r>
      <w:r w:rsidRPr="004A52A3">
        <w:rPr>
          <w:rStyle w:val="3DVCnormalChar"/>
        </w:rPr>
        <w:t xml:space="preserve"> is equal to 1.</w:t>
      </w:r>
    </w:p>
    <w:p w:rsidR="00B4303B" w:rsidRPr="004A52A3" w:rsidRDefault="00B4303B" w:rsidP="00B4303B">
      <w:pPr>
        <w:pStyle w:val="a4"/>
        <w:rPr>
          <w:lang w:val="en-GB" w:eastAsia="ko-KR"/>
        </w:rPr>
      </w:pPr>
      <w:bookmarkStart w:id="17" w:name="_Toc358906753"/>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3</w:t>
      </w:r>
      <w:r w:rsidR="00645DE2" w:rsidRPr="004A52A3">
        <w:rPr>
          <w:lang w:val="en-GB"/>
        </w:rPr>
        <w:fldChar w:fldCharType="end"/>
      </w:r>
      <w:r w:rsidRPr="004A52A3">
        <w:rPr>
          <w:lang w:val="en-GB" w:eastAsia="ko-KR"/>
        </w:rPr>
        <w:t xml:space="preserve"> </w:t>
      </w:r>
      <w:r w:rsidRPr="004A52A3">
        <w:rPr>
          <w:lang w:val="en-GB"/>
        </w:rPr>
        <w:t xml:space="preserve">– Interpretation of </w:t>
      </w:r>
      <w:r w:rsidRPr="004A52A3">
        <w:rPr>
          <w:lang w:val="en-GB" w:eastAsia="ko-KR"/>
        </w:rPr>
        <w:t>edge_code</w:t>
      </w:r>
      <w:proofErr w:type="gramStart"/>
      <w:r>
        <w:rPr>
          <w:b w:val="0"/>
          <w:lang w:val="en-GB"/>
        </w:rPr>
        <w:t>[ x0</w:t>
      </w:r>
      <w:proofErr w:type="gramEnd"/>
      <w:r>
        <w:rPr>
          <w:b w:val="0"/>
          <w:lang w:val="en-GB"/>
        </w:rPr>
        <w:t> ][ y0 ]</w:t>
      </w:r>
      <w:r w:rsidRPr="004A52A3">
        <w:rPr>
          <w:b w:val="0"/>
          <w:lang w:val="en-GB" w:eastAsia="ko-KR"/>
        </w:rPr>
        <w:t>[ k ]</w:t>
      </w:r>
      <w:bookmarkEnd w:id="17"/>
    </w:p>
    <w:tbl>
      <w:tblPr>
        <w:tblW w:w="0" w:type="auto"/>
        <w:jc w:val="center"/>
        <w:tblInd w:w="-1675" w:type="dxa"/>
        <w:tblLayout w:type="fixed"/>
        <w:tblCellMar>
          <w:left w:w="80" w:type="dxa"/>
          <w:right w:w="80" w:type="dxa"/>
        </w:tblCellMar>
        <w:tblLook w:val="0000"/>
      </w:tblPr>
      <w:tblGrid>
        <w:gridCol w:w="2879"/>
        <w:gridCol w:w="2711"/>
      </w:tblGrid>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DVCAnnexSem0"/>
              <w:rPr>
                <w:b/>
                <w:lang w:eastAsia="ko-KR"/>
              </w:rPr>
            </w:pPr>
            <w:r w:rsidRPr="004A52A3">
              <w:rPr>
                <w:b/>
                <w:lang w:eastAsia="ko-KR"/>
              </w:rPr>
              <w:t>edge_code</w:t>
            </w:r>
            <w:r>
              <w:t>[ x0 ][ y0 ]</w:t>
            </w:r>
            <w:r w:rsidRPr="004A52A3">
              <w:rPr>
                <w:b/>
                <w:lang w:eastAsia="ko-KR"/>
              </w:rPr>
              <w:t>[ </w:t>
            </w:r>
            <w:r w:rsidRPr="004A52A3">
              <w:rPr>
                <w:lang w:eastAsia="ko-KR"/>
              </w:rPr>
              <w:t>k </w:t>
            </w:r>
            <w:r w:rsidRPr="004A52A3">
              <w:rPr>
                <w:b/>
                <w:lang w:eastAsia="ko-KR"/>
              </w:rPr>
              <w:t>]</w:t>
            </w:r>
          </w:p>
        </w:tc>
        <w:tc>
          <w:tcPr>
            <w:tcW w:w="2711" w:type="dxa"/>
            <w:tcBorders>
              <w:top w:val="single" w:sz="6" w:space="0" w:color="auto"/>
              <w:left w:val="single" w:sz="6" w:space="0" w:color="auto"/>
              <w:bottom w:val="single" w:sz="6" w:space="0" w:color="auto"/>
              <w:right w:val="single" w:sz="6" w:space="0" w:color="auto"/>
            </w:tcBorders>
          </w:tcPr>
          <w:p w:rsidR="00B4303B" w:rsidRPr="004A52A3" w:rsidRDefault="00B4303B" w:rsidP="00652F0A">
            <w:pPr>
              <w:pStyle w:val="3DVCAnnexSem0"/>
              <w:rPr>
                <w:b/>
                <w:lang w:eastAsia="ko-KR"/>
              </w:rPr>
            </w:pPr>
            <w:r w:rsidRPr="004A52A3">
              <w:rPr>
                <w:b/>
                <w:lang w:eastAsia="ko-KR"/>
              </w:rPr>
              <w:t>edge direction</w:t>
            </w:r>
          </w:p>
        </w:tc>
      </w:tr>
      <w:tr w:rsidR="00B4303B" w:rsidRPr="004A52A3" w:rsidTr="00652F0A">
        <w:trPr>
          <w:cantSplit/>
          <w:trHeight w:val="292"/>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pPr>
            <w:r w:rsidRPr="00ED6969">
              <w:t>0</w:t>
            </w:r>
          </w:p>
        </w:tc>
        <w:tc>
          <w:tcPr>
            <w:tcW w:w="2711" w:type="dxa"/>
            <w:tcBorders>
              <w:top w:val="single" w:sz="6" w:space="0" w:color="auto"/>
              <w:left w:val="single" w:sz="6" w:space="0" w:color="auto"/>
              <w:bottom w:val="single" w:sz="6" w:space="0" w:color="auto"/>
              <w:right w:val="single" w:sz="6" w:space="0" w:color="auto"/>
            </w:tcBorders>
            <w:vAlign w:val="center"/>
          </w:tcPr>
          <w:p w:rsidR="00B4303B" w:rsidRPr="00ED6969" w:rsidRDefault="00B4303B" w:rsidP="00652F0A">
            <w:pPr>
              <w:pStyle w:val="3DVCAnnexSem0"/>
              <w:rPr>
                <w:lang w:eastAsia="ko-KR"/>
              </w:rPr>
            </w:pPr>
            <w:r w:rsidRPr="00ED6969">
              <w:rPr>
                <w:lang w:eastAsia="ko-KR"/>
              </w:rPr>
              <w:t>0°</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1</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pPr>
            <w:r w:rsidRPr="00ED6969">
              <w:rPr>
                <w:lang w:eastAsia="ko-KR"/>
              </w:rPr>
              <w:t>45°</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2</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t>−</w:t>
            </w:r>
            <w:r w:rsidRPr="00ED6969">
              <w:rPr>
                <w:lang w:eastAsia="ko-KR"/>
              </w:rPr>
              <w:t>45°</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3</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pPr>
            <w:r w:rsidRPr="00ED6969">
              <w:rPr>
                <w:lang w:eastAsia="ko-KR"/>
              </w:rPr>
              <w:t>90°</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4</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pPr>
            <w:r w:rsidRPr="00ED6969">
              <w:t>−</w:t>
            </w:r>
            <w:r w:rsidRPr="00ED6969">
              <w:rPr>
                <w:lang w:eastAsia="ko-KR"/>
              </w:rPr>
              <w:t>90°</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5</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135°</w:t>
            </w:r>
          </w:p>
        </w:tc>
      </w:tr>
      <w:tr w:rsidR="00B4303B" w:rsidRPr="004A52A3" w:rsidTr="00652F0A">
        <w:trPr>
          <w:cantSplit/>
          <w:trHeight w:val="305"/>
          <w:jc w:val="center"/>
        </w:trPr>
        <w:tc>
          <w:tcPr>
            <w:tcW w:w="2879"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rPr>
                <w:lang w:eastAsia="ko-KR"/>
              </w:rPr>
              <w:t>6</w:t>
            </w:r>
          </w:p>
        </w:tc>
        <w:tc>
          <w:tcPr>
            <w:tcW w:w="2711" w:type="dxa"/>
            <w:tcBorders>
              <w:top w:val="single" w:sz="6" w:space="0" w:color="auto"/>
              <w:left w:val="single" w:sz="6" w:space="0" w:color="auto"/>
              <w:bottom w:val="single" w:sz="6" w:space="0" w:color="auto"/>
              <w:right w:val="single" w:sz="6" w:space="0" w:color="auto"/>
            </w:tcBorders>
          </w:tcPr>
          <w:p w:rsidR="00B4303B" w:rsidRPr="00ED6969" w:rsidRDefault="00B4303B" w:rsidP="00652F0A">
            <w:pPr>
              <w:pStyle w:val="3DVCAnnexSem0"/>
              <w:rPr>
                <w:lang w:eastAsia="ko-KR"/>
              </w:rPr>
            </w:pPr>
            <w:r w:rsidRPr="00ED6969">
              <w:t>−</w:t>
            </w:r>
            <w:r w:rsidRPr="00ED6969">
              <w:rPr>
                <w:lang w:eastAsia="ko-KR"/>
              </w:rPr>
              <w:t>135°</w:t>
            </w:r>
          </w:p>
        </w:tc>
      </w:tr>
    </w:tbl>
    <w:p w:rsidR="00B4303B" w:rsidRPr="004A52A3" w:rsidRDefault="00B4303B" w:rsidP="00B4303B">
      <w:pPr>
        <w:pStyle w:val="3S0"/>
        <w:rPr>
          <w:b/>
        </w:rPr>
      </w:pPr>
      <w:r w:rsidRPr="004A52A3">
        <w:rPr>
          <w:b/>
        </w:rPr>
        <w:t>dmm_dc_flag</w:t>
      </w:r>
      <w:r w:rsidRPr="004A52A3">
        <w:t xml:space="preserve">[ x0 ][ y0 ] equal to 1 specifies that dmm_dc_abs[ x0 ][ y0 ][ i ] and dmm_dc_sign_flag[ x0 ][ y0 ][ i ] are present, dmm_dc_flag[ x0 ][ y0 ] equal to 0 specifies that  dmm_dc_abs[ x0 ][ y0 ][ i ] and  dmm_dc_sign_flag[ x0 ][ y0 ][ i ] are not present. </w:t>
      </w:r>
    </w:p>
    <w:p w:rsidR="00B4303B" w:rsidRPr="004A52A3" w:rsidRDefault="00B4303B" w:rsidP="00B4303B">
      <w:pPr>
        <w:pStyle w:val="3S0"/>
      </w:pPr>
      <w:r w:rsidRPr="004A52A3">
        <w:rPr>
          <w:b/>
        </w:rPr>
        <w:t>dmm_dc_abs</w:t>
      </w:r>
      <w:r w:rsidRPr="004A52A3">
        <w:t xml:space="preserve">[ x0][ y0 ][ i ], </w:t>
      </w:r>
      <w:r w:rsidRPr="004A52A3">
        <w:rPr>
          <w:b/>
        </w:rPr>
        <w:t>dmm_dc_sign_flag</w:t>
      </w:r>
      <w:r w:rsidRPr="004A52A3">
        <w:t>[ x0 ][ y0 ][ i ]</w:t>
      </w:r>
      <w:r w:rsidRPr="004A52A3">
        <w:rPr>
          <w:b/>
        </w:rPr>
        <w:t xml:space="preserve"> </w:t>
      </w:r>
      <w:r w:rsidRPr="004A52A3">
        <w:t>are used to derive DcOffset[ x0 ][ y0 ][ i ] as follows:</w:t>
      </w:r>
    </w:p>
    <w:p w:rsidR="00B4303B" w:rsidRPr="004A52A3" w:rsidRDefault="00B4303B" w:rsidP="00B4303B">
      <w:pPr>
        <w:pStyle w:val="3E1"/>
        <w:tabs>
          <w:tab w:val="clear" w:pos="360"/>
          <w:tab w:val="left" w:pos="2268"/>
        </w:tabs>
        <w:rPr>
          <w:lang w:eastAsia="ko-KR"/>
        </w:rPr>
      </w:pPr>
      <w:r w:rsidRPr="004A52A3">
        <w:t xml:space="preserve">DcOffset[ x0 ][ y0 ][ i ]  = </w:t>
      </w:r>
      <w:r w:rsidRPr="004A52A3">
        <w:br/>
        <w:t>( 1 − 2 *dmm_dc_sign_flag[ x0 ][ y0 ][ </w:t>
      </w:r>
      <w:r>
        <w:t>i</w:t>
      </w:r>
      <w:r w:rsidRPr="004A52A3">
        <w:t> ] ) * dmm_dc_abs[ x0 ][ y0 ][ </w:t>
      </w:r>
      <w:r>
        <w:t>i</w:t>
      </w:r>
      <w:r w:rsidRPr="004A52A3">
        <w:t> ]</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19</w:t>
      </w:r>
      <w:r w:rsidR="00645DE2" w:rsidRPr="004A52A3">
        <w:rPr>
          <w:lang w:eastAsia="ko-KR"/>
        </w:rPr>
        <w:fldChar w:fldCharType="end"/>
      </w:r>
      <w:r w:rsidRPr="004A52A3">
        <w:rPr>
          <w:lang w:eastAsia="ko-KR"/>
        </w:rPr>
        <w:t>)</w:t>
      </w:r>
    </w:p>
    <w:p w:rsidR="00B4303B" w:rsidRPr="004A52A3" w:rsidRDefault="00B4303B" w:rsidP="00B4303B">
      <w:pPr>
        <w:pStyle w:val="3DVCAnnexSem0"/>
        <w:tabs>
          <w:tab w:val="right" w:pos="9729"/>
        </w:tabs>
        <w:ind w:left="0" w:firstLine="0"/>
        <w:rPr>
          <w:lang w:eastAsia="ko-KR"/>
        </w:rPr>
      </w:pPr>
      <w:r w:rsidRPr="004A52A3">
        <w:rPr>
          <w:b/>
          <w:lang w:eastAsia="ko-KR"/>
        </w:rPr>
        <w:t>edge_dc_flag</w:t>
      </w:r>
      <w:r w:rsidRPr="004A52A3">
        <w:t>[ x0 ][ y0 ]</w:t>
      </w:r>
      <w:r w:rsidRPr="004A52A3">
        <w:rPr>
          <w:lang w:eastAsia="ko-KR"/>
        </w:rPr>
        <w:t xml:space="preserve"> </w:t>
      </w:r>
      <w:r w:rsidRPr="004A52A3">
        <w:t>equal to 1 specifies that edge_dc_abs[ x0 ][ y0 ][ i ] and edge_dc_sign_flag[ x0 ][ y0 ][ i ] are present, edge_dc_flag[ x0 ][ y0 ] equal to 0 specifies that  edge_dc_abs[ x0 ][ y0 ][ i ] and  edge_dc_sign_flag[ x0 ][ y0 ][ i ] are not present</w:t>
      </w:r>
      <w:r w:rsidRPr="004A52A3">
        <w:rPr>
          <w:lang w:eastAsia="ko-KR"/>
        </w:rPr>
        <w:t>.</w:t>
      </w:r>
    </w:p>
    <w:p w:rsidR="00B4303B" w:rsidRPr="004A52A3" w:rsidRDefault="00B4303B" w:rsidP="00B4303B">
      <w:pPr>
        <w:pStyle w:val="3S0"/>
      </w:pPr>
      <w:r w:rsidRPr="004A52A3">
        <w:rPr>
          <w:b/>
        </w:rPr>
        <w:t>edge_dc_abs</w:t>
      </w:r>
      <w:r w:rsidRPr="004A52A3">
        <w:t xml:space="preserve">[ x0][ y0 ][ i ], </w:t>
      </w:r>
      <w:r w:rsidRPr="004A52A3">
        <w:rPr>
          <w:b/>
        </w:rPr>
        <w:t>edge_dc_sign_flag</w:t>
      </w:r>
      <w:r w:rsidRPr="004A52A3">
        <w:t>[ x0 ][ y0 ][ i ]</w:t>
      </w:r>
      <w:r w:rsidRPr="004A52A3">
        <w:rPr>
          <w:b/>
        </w:rPr>
        <w:t xml:space="preserve"> </w:t>
      </w:r>
      <w:r w:rsidRPr="004A52A3">
        <w:t>are used to derive DcOffset[ x0 ][ y0 ][ i ] as follows:</w:t>
      </w:r>
    </w:p>
    <w:p w:rsidR="00B4303B" w:rsidRPr="004A52A3" w:rsidRDefault="00B4303B" w:rsidP="00B4303B">
      <w:pPr>
        <w:pStyle w:val="3E1"/>
        <w:tabs>
          <w:tab w:val="clear" w:pos="360"/>
        </w:tabs>
        <w:rPr>
          <w:lang w:eastAsia="ko-KR"/>
        </w:rPr>
      </w:pPr>
      <w:r w:rsidRPr="004A52A3">
        <w:t xml:space="preserve">DcOffset[ x0 ][ y0 ][ i ]  = </w:t>
      </w:r>
      <w:r w:rsidRPr="004A52A3">
        <w:br/>
        <w:t>( 1 − 2 *edge_dc_sign_flag[ x0 ][ y0 ][ </w:t>
      </w:r>
      <w:r>
        <w:t>i</w:t>
      </w:r>
      <w:r w:rsidRPr="004A52A3">
        <w:t> ] ) * edge_dc_abs[ x0 ][ y0 ][ </w:t>
      </w:r>
      <w:r>
        <w:t>i</w:t>
      </w:r>
      <w:r w:rsidRPr="004A52A3">
        <w:t> ]</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20</w:t>
      </w:r>
      <w:r w:rsidR="00645DE2" w:rsidRPr="004A52A3">
        <w:rPr>
          <w:lang w:eastAsia="ko-KR"/>
        </w:rPr>
        <w:fldChar w:fldCharType="end"/>
      </w:r>
      <w:r w:rsidRPr="004A52A3">
        <w:rPr>
          <w:lang w:eastAsia="ko-KR"/>
        </w:rPr>
        <w:t>)</w:t>
      </w:r>
    </w:p>
    <w:p w:rsidR="00B4303B" w:rsidRPr="004A52A3" w:rsidRDefault="00B4303B" w:rsidP="00B4303B">
      <w:r w:rsidRPr="004A52A3">
        <w:rPr>
          <w:b/>
        </w:rPr>
        <w:t>sdc_residual_flag</w:t>
      </w:r>
      <w:r w:rsidRPr="004A52A3">
        <w:rPr>
          <w:lang w:eastAsia="ko-KR"/>
        </w:rPr>
        <w:t>[ x0 ][ y0 ][ i ]</w:t>
      </w:r>
      <w:r w:rsidRPr="004A52A3">
        <w:t xml:space="preserve"> equal to 0 specifies that the residual is zero for segment i. sdc_residual_flag equal to 1 specifies that the residual is non-zero and the sdc_residual_sign_flag and sdc_residual_abs[ i ] syntax elements are present for segment i. </w:t>
      </w:r>
    </w:p>
    <w:p w:rsidR="00B4303B" w:rsidRPr="004A52A3" w:rsidRDefault="00B4303B" w:rsidP="00B4303B">
      <w:pPr>
        <w:pStyle w:val="3S0"/>
        <w:tabs>
          <w:tab w:val="clear" w:pos="794"/>
          <w:tab w:val="left" w:pos="1134"/>
        </w:tabs>
      </w:pPr>
      <w:r w:rsidRPr="004A52A3">
        <w:rPr>
          <w:b/>
        </w:rPr>
        <w:t>sdc_residual_abs_minus1</w:t>
      </w:r>
      <w:r w:rsidRPr="004A52A3">
        <w:rPr>
          <w:lang w:eastAsia="ko-KR"/>
        </w:rPr>
        <w:t>[ x0 ][ y0 ]</w:t>
      </w:r>
      <w:r w:rsidRPr="004A52A3">
        <w:t>[ i ]</w:t>
      </w:r>
      <w:r w:rsidRPr="004A52A3">
        <w:rPr>
          <w:b/>
        </w:rPr>
        <w:t xml:space="preserve"> </w:t>
      </w:r>
      <w:r w:rsidRPr="004A52A3">
        <w:rPr>
          <w:rStyle w:val="3N0Char"/>
        </w:rPr>
        <w:t xml:space="preserve">and </w:t>
      </w:r>
      <w:r w:rsidRPr="004A52A3">
        <w:rPr>
          <w:b/>
        </w:rPr>
        <w:t>sdc_residual_sign_flag</w:t>
      </w:r>
      <w:r w:rsidRPr="004A52A3">
        <w:rPr>
          <w:lang w:eastAsia="ko-KR"/>
        </w:rPr>
        <w:t>[ x0 ][ y0 ]</w:t>
      </w:r>
      <w:r w:rsidRPr="004A52A3">
        <w:t>[ i ]</w:t>
      </w:r>
      <w:r w:rsidRPr="004A52A3">
        <w:rPr>
          <w:b/>
        </w:rPr>
        <w:t xml:space="preserve"> </w:t>
      </w:r>
      <w:r w:rsidRPr="004A52A3">
        <w:t>are used to derive SdcResidual</w:t>
      </w:r>
      <w:r w:rsidRPr="004A52A3">
        <w:rPr>
          <w:lang w:eastAsia="ko-KR"/>
        </w:rPr>
        <w:t>[ x0 ][ y0 ]</w:t>
      </w:r>
      <w:r w:rsidRPr="004A52A3">
        <w:t>[ i ] for segment i as follows:</w:t>
      </w:r>
    </w:p>
    <w:p w:rsidR="00B4303B" w:rsidRPr="004A52A3" w:rsidRDefault="00B4303B" w:rsidP="00B4303B">
      <w:pPr>
        <w:pStyle w:val="3E1"/>
        <w:tabs>
          <w:tab w:val="clear" w:pos="360"/>
        </w:tabs>
      </w:pPr>
      <w:r w:rsidRPr="004A52A3">
        <w:t>SdcResidual</w:t>
      </w:r>
      <w:r w:rsidRPr="004A52A3">
        <w:rPr>
          <w:lang w:eastAsia="ko-KR"/>
        </w:rPr>
        <w:t>[ x0 ][ y0 ]</w:t>
      </w:r>
      <w:r w:rsidRPr="004A52A3">
        <w:t>[</w:t>
      </w:r>
      <w:r w:rsidRPr="004A52A3">
        <w:rPr>
          <w:b/>
        </w:rPr>
        <w:t> </w:t>
      </w:r>
      <w:r w:rsidRPr="004A52A3">
        <w:t>i</w:t>
      </w:r>
      <w:r w:rsidRPr="004A52A3">
        <w:rPr>
          <w:b/>
        </w:rPr>
        <w:t> </w:t>
      </w:r>
      <w:r w:rsidRPr="004A52A3">
        <w:t xml:space="preserve">] = </w:t>
      </w:r>
      <w:r w:rsidRPr="004A52A3">
        <w:br/>
        <w:t>( 1 − 2 *</w:t>
      </w:r>
      <w:r w:rsidRPr="004A52A3">
        <w:rPr>
          <w:b/>
        </w:rPr>
        <w:t xml:space="preserve"> </w:t>
      </w:r>
      <w:r w:rsidRPr="004A52A3">
        <w:t>sdc_residual_sign_flag</w:t>
      </w:r>
      <w:r w:rsidRPr="004A52A3">
        <w:rPr>
          <w:lang w:eastAsia="ko-KR"/>
        </w:rPr>
        <w:t>[ x0 ][ y0 ]</w:t>
      </w:r>
      <w:r w:rsidRPr="004A52A3">
        <w:t>[ i ] ) * ( sdc_residual_mag_minus1</w:t>
      </w:r>
      <w:r w:rsidRPr="004A52A3">
        <w:rPr>
          <w:lang w:eastAsia="ko-KR"/>
        </w:rPr>
        <w:t>[ x0 ][ y0 ]</w:t>
      </w:r>
      <w:r w:rsidRPr="004A52A3">
        <w:t>[ i ] + 1)</w:t>
      </w:r>
      <w:r w:rsidRPr="004A52A3">
        <w:rPr>
          <w:lang w:eastAsia="ko-KR"/>
        </w:rPr>
        <w:t xml:space="preserve"> </w:t>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21</w:t>
      </w:r>
      <w:r w:rsidR="00645DE2" w:rsidRPr="004A52A3">
        <w:rPr>
          <w:lang w:eastAsia="ko-KR"/>
        </w:rPr>
        <w:fldChar w:fldCharType="end"/>
      </w:r>
      <w:r w:rsidRPr="004A52A3">
        <w:rPr>
          <w:lang w:eastAsia="ko-KR"/>
        </w:rPr>
        <w:t>)</w:t>
      </w:r>
    </w:p>
    <w:p w:rsidR="00C631C7" w:rsidRPr="004A52A3" w:rsidRDefault="00C631C7" w:rsidP="00C631C7">
      <w:pPr>
        <w:pStyle w:val="3H2"/>
        <w:numPr>
          <w:ilvl w:val="0"/>
          <w:numId w:val="0"/>
        </w:numPr>
      </w:pPr>
      <w:bookmarkStart w:id="18" w:name="_Toc331592202"/>
      <w:bookmarkStart w:id="19" w:name="_Toc358906721"/>
      <w:r>
        <w:rPr>
          <w:rFonts w:hint="eastAsia"/>
          <w:lang w:eastAsia="ko-KR"/>
        </w:rPr>
        <w:lastRenderedPageBreak/>
        <w:t xml:space="preserve">H.8.4.2 </w:t>
      </w:r>
      <w:r w:rsidRPr="004A52A3">
        <w:t>Derivation process for luma intra prediction mode</w:t>
      </w:r>
      <w:bookmarkEnd w:id="18"/>
      <w:bookmarkEnd w:id="19"/>
    </w:p>
    <w:p w:rsidR="00C631C7" w:rsidRPr="004A52A3" w:rsidRDefault="00C631C7" w:rsidP="00C631C7">
      <w:pPr>
        <w:pStyle w:val="3N0"/>
      </w:pPr>
      <w:r w:rsidRPr="004A52A3">
        <w:t>Inputs to this process are:</w:t>
      </w:r>
    </w:p>
    <w:p w:rsidR="00C631C7" w:rsidRPr="004A52A3" w:rsidRDefault="00C631C7" w:rsidP="00C631C7">
      <w:pPr>
        <w:tabs>
          <w:tab w:val="left" w:pos="284"/>
        </w:tabs>
        <w:ind w:left="284" w:hanging="284"/>
        <w:rPr>
          <w:lang w:eastAsia="ko-KR"/>
        </w:rPr>
      </w:pPr>
      <w:r w:rsidRPr="004A52A3">
        <w:t>–</w:t>
      </w:r>
      <w:r w:rsidRPr="004A52A3">
        <w:tab/>
        <w:t>a luma location ( xB, yB ) specifying the top-left luma sample of the current block relative to the top</w:t>
      </w:r>
      <w:r w:rsidRPr="004A52A3">
        <w:noBreakHyphen/>
        <w:t>left luma sample of the current picture,</w:t>
      </w:r>
    </w:p>
    <w:p w:rsidR="00C631C7" w:rsidRPr="004A52A3" w:rsidRDefault="00C631C7" w:rsidP="00C631C7">
      <w:pPr>
        <w:tabs>
          <w:tab w:val="left" w:pos="284"/>
        </w:tabs>
        <w:ind w:left="284" w:hanging="284"/>
        <w:rPr>
          <w:lang w:eastAsia="ko-KR"/>
        </w:rPr>
      </w:pPr>
      <w:r w:rsidRPr="004A52A3">
        <w:t>–</w:t>
      </w:r>
      <w:r w:rsidRPr="004A52A3">
        <w:tab/>
      </w:r>
      <w:proofErr w:type="gramStart"/>
      <w:r w:rsidRPr="004A52A3">
        <w:t>a</w:t>
      </w:r>
      <w:proofErr w:type="gramEnd"/>
      <w:r w:rsidRPr="004A52A3">
        <w:t xml:space="preserve"> </w:t>
      </w:r>
      <w:r w:rsidRPr="004A52A3">
        <w:rPr>
          <w:lang w:eastAsia="ko-KR"/>
        </w:rPr>
        <w:t>variable log2PbSize specifying the size of the current luma prediction block</w:t>
      </w:r>
      <w:r w:rsidRPr="004A52A3">
        <w:t>.</w:t>
      </w:r>
    </w:p>
    <w:p w:rsidR="00C631C7" w:rsidRPr="004A52A3" w:rsidRDefault="00645DE2" w:rsidP="00C631C7">
      <w:pPr>
        <w:tabs>
          <w:tab w:val="left" w:pos="284"/>
        </w:tabs>
        <w:ind w:left="284" w:hanging="284"/>
        <w:rPr>
          <w:lang w:eastAsia="ko-KR"/>
        </w:rPr>
      </w:pPr>
      <w:fldSimple w:instr=" REF _Ref296946888 \h \ * MERGEFORMAT \* MERGEFORMAT " w:fldLock="1">
        <w:r w:rsidR="00C631C7" w:rsidRPr="00381FB8">
          <w:rPr>
            <w:bCs/>
          </w:rPr>
          <w:t>Table H</w:t>
        </w:r>
        <w:r w:rsidR="00C631C7" w:rsidRPr="00381FB8">
          <w:rPr>
            <w:bCs/>
          </w:rPr>
          <w:noBreakHyphen/>
          <w:t>4</w:t>
        </w:r>
      </w:fldSimple>
      <w:r w:rsidR="00C631C7" w:rsidRPr="004A52A3">
        <w:rPr>
          <w:lang w:eastAsia="ko-KR"/>
        </w:rPr>
        <w:t xml:space="preserve"> specifies the value for the intra prediction mode and the associated names.</w:t>
      </w:r>
    </w:p>
    <w:p w:rsidR="00C631C7" w:rsidRPr="004A52A3" w:rsidRDefault="00C631C7" w:rsidP="00C631C7">
      <w:pPr>
        <w:pStyle w:val="a4"/>
        <w:rPr>
          <w:lang w:val="en-GB"/>
        </w:rPr>
      </w:pPr>
      <w:bookmarkStart w:id="20" w:name="_Ref296946888"/>
      <w:bookmarkStart w:id="21" w:name="_Toc331260035"/>
      <w:bookmarkStart w:id="22" w:name="_Ref331527393"/>
      <w:bookmarkStart w:id="23" w:name="_Toc331592243"/>
      <w:bookmarkStart w:id="24" w:name="_Toc358906754"/>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4</w:t>
      </w:r>
      <w:r w:rsidR="00645DE2" w:rsidRPr="004A52A3">
        <w:rPr>
          <w:lang w:val="en-GB"/>
        </w:rPr>
        <w:fldChar w:fldCharType="end"/>
      </w:r>
      <w:bookmarkEnd w:id="20"/>
      <w:r w:rsidRPr="004A52A3">
        <w:rPr>
          <w:lang w:val="en-GB" w:eastAsia="ko-KR"/>
        </w:rPr>
        <w:t xml:space="preserve"> </w:t>
      </w:r>
      <w:r w:rsidRPr="004A52A3">
        <w:rPr>
          <w:lang w:val="en-GB"/>
        </w:rPr>
        <w:t>– Specification of intra prediction mode and associated names</w:t>
      </w:r>
      <w:bookmarkEnd w:id="21"/>
      <w:bookmarkEnd w:id="22"/>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2"/>
        <w:gridCol w:w="1899"/>
      </w:tblGrid>
      <w:tr w:rsidR="00C631C7" w:rsidRPr="004A52A3" w:rsidTr="00FB7177">
        <w:trPr>
          <w:jc w:val="center"/>
        </w:trPr>
        <w:tc>
          <w:tcPr>
            <w:tcW w:w="0" w:type="auto"/>
          </w:tcPr>
          <w:p w:rsidR="00C631C7" w:rsidRPr="004A52A3" w:rsidRDefault="00C631C7" w:rsidP="004F0CE3">
            <w:pPr>
              <w:keepNext/>
              <w:keepLines/>
              <w:spacing w:beforeLines="25" w:afterLines="25"/>
              <w:jc w:val="center"/>
              <w:rPr>
                <w:b/>
                <w:bCs/>
                <w:sz w:val="24"/>
                <w:szCs w:val="24"/>
                <w:lang w:eastAsia="ko-KR"/>
              </w:rPr>
              <w:pPrChange w:id="25" w:author="Samsung" w:date="2013-07-12T17:05:00Z">
                <w:pPr>
                  <w:keepNext/>
                  <w:keepLines/>
                  <w:spacing w:beforeLines="25" w:afterLines="25"/>
                  <w:jc w:val="center"/>
                </w:pPr>
              </w:pPrChange>
            </w:pPr>
            <w:r w:rsidRPr="004A52A3">
              <w:rPr>
                <w:b/>
                <w:bCs/>
                <w:lang w:eastAsia="ko-KR"/>
              </w:rPr>
              <w:t>Intra prediction mode</w:t>
            </w:r>
          </w:p>
        </w:tc>
        <w:tc>
          <w:tcPr>
            <w:tcW w:w="0" w:type="auto"/>
          </w:tcPr>
          <w:p w:rsidR="00C631C7" w:rsidRPr="004A52A3" w:rsidRDefault="00C631C7" w:rsidP="004F0CE3">
            <w:pPr>
              <w:keepNext/>
              <w:keepLines/>
              <w:spacing w:beforeLines="25" w:afterLines="25"/>
              <w:jc w:val="center"/>
              <w:rPr>
                <w:b/>
                <w:bCs/>
                <w:sz w:val="24"/>
                <w:szCs w:val="24"/>
                <w:lang w:eastAsia="ko-KR"/>
              </w:rPr>
              <w:pPrChange w:id="26" w:author="Samsung" w:date="2013-07-12T17:05:00Z">
                <w:pPr>
                  <w:keepNext/>
                  <w:keepLines/>
                  <w:spacing w:beforeLines="25" w:afterLines="25"/>
                  <w:jc w:val="center"/>
                </w:pPr>
              </w:pPrChange>
            </w:pPr>
            <w:r w:rsidRPr="004A52A3">
              <w:rPr>
                <w:b/>
                <w:bCs/>
                <w:lang w:eastAsia="ko-KR"/>
              </w:rPr>
              <w:t>Associated names</w:t>
            </w:r>
          </w:p>
        </w:tc>
      </w:tr>
      <w:tr w:rsidR="00C631C7" w:rsidRPr="004A52A3" w:rsidTr="00FB7177">
        <w:trPr>
          <w:jc w:val="center"/>
        </w:trPr>
        <w:tc>
          <w:tcPr>
            <w:tcW w:w="0" w:type="auto"/>
          </w:tcPr>
          <w:p w:rsidR="00C631C7" w:rsidRPr="004A52A3" w:rsidRDefault="00C631C7" w:rsidP="004F0CE3">
            <w:pPr>
              <w:keepNext/>
              <w:keepLines/>
              <w:spacing w:beforeLines="25" w:afterLines="25"/>
              <w:jc w:val="center"/>
              <w:rPr>
                <w:b/>
                <w:bCs/>
                <w:sz w:val="24"/>
                <w:szCs w:val="24"/>
                <w:lang w:eastAsia="ko-KR"/>
              </w:rPr>
              <w:pPrChange w:id="27" w:author="Samsung" w:date="2013-07-12T17:05:00Z">
                <w:pPr>
                  <w:keepNext/>
                  <w:keepLines/>
                  <w:spacing w:beforeLines="25" w:afterLines="25"/>
                  <w:jc w:val="center"/>
                </w:pPr>
              </w:pPrChange>
            </w:pPr>
            <w:r w:rsidRPr="004A52A3">
              <w:rPr>
                <w:lang w:eastAsia="ko-KR"/>
              </w:rPr>
              <w:t>0</w:t>
            </w:r>
          </w:p>
        </w:tc>
        <w:tc>
          <w:tcPr>
            <w:tcW w:w="0" w:type="auto"/>
          </w:tcPr>
          <w:p w:rsidR="00C631C7" w:rsidRPr="004A52A3" w:rsidRDefault="00C631C7" w:rsidP="004F0CE3">
            <w:pPr>
              <w:keepNext/>
              <w:keepLines/>
              <w:spacing w:beforeLines="25" w:afterLines="25"/>
              <w:jc w:val="left"/>
              <w:rPr>
                <w:b/>
                <w:bCs/>
                <w:sz w:val="24"/>
                <w:szCs w:val="24"/>
                <w:lang w:eastAsia="ko-KR"/>
              </w:rPr>
              <w:pPrChange w:id="28" w:author="Samsung" w:date="2013-07-12T17:05:00Z">
                <w:pPr>
                  <w:keepNext/>
                  <w:keepLines/>
                  <w:spacing w:beforeLines="25" w:afterLines="25"/>
                  <w:jc w:val="left"/>
                </w:pPr>
              </w:pPrChange>
            </w:pPr>
            <w:r w:rsidRPr="004A52A3">
              <w:rPr>
                <w:lang w:eastAsia="ko-KR"/>
              </w:rPr>
              <w:t>Intra_Planar</w:t>
            </w:r>
          </w:p>
        </w:tc>
      </w:tr>
      <w:tr w:rsidR="00C631C7" w:rsidRPr="004A52A3" w:rsidTr="00FB7177">
        <w:trPr>
          <w:jc w:val="center"/>
        </w:trPr>
        <w:tc>
          <w:tcPr>
            <w:tcW w:w="0" w:type="auto"/>
          </w:tcPr>
          <w:p w:rsidR="00C631C7" w:rsidRPr="004A52A3" w:rsidRDefault="00C631C7" w:rsidP="004F0CE3">
            <w:pPr>
              <w:keepNext/>
              <w:keepLines/>
              <w:spacing w:beforeLines="25" w:afterLines="25"/>
              <w:jc w:val="center"/>
              <w:rPr>
                <w:b/>
                <w:bCs/>
                <w:sz w:val="24"/>
                <w:szCs w:val="24"/>
                <w:lang w:eastAsia="ko-KR"/>
              </w:rPr>
              <w:pPrChange w:id="29" w:author="Samsung" w:date="2013-07-12T17:05:00Z">
                <w:pPr>
                  <w:keepNext/>
                  <w:keepLines/>
                  <w:spacing w:beforeLines="25" w:afterLines="25"/>
                  <w:jc w:val="center"/>
                </w:pPr>
              </w:pPrChange>
            </w:pPr>
            <w:r w:rsidRPr="004A52A3">
              <w:rPr>
                <w:lang w:eastAsia="ko-KR"/>
              </w:rPr>
              <w:t>1</w:t>
            </w:r>
          </w:p>
        </w:tc>
        <w:tc>
          <w:tcPr>
            <w:tcW w:w="0" w:type="auto"/>
          </w:tcPr>
          <w:p w:rsidR="00C631C7" w:rsidRPr="004A52A3" w:rsidRDefault="00C631C7" w:rsidP="004F0CE3">
            <w:pPr>
              <w:keepNext/>
              <w:keepLines/>
              <w:spacing w:beforeLines="25" w:afterLines="25"/>
              <w:jc w:val="left"/>
              <w:rPr>
                <w:b/>
                <w:bCs/>
                <w:sz w:val="24"/>
                <w:szCs w:val="24"/>
                <w:lang w:eastAsia="ko-KR"/>
              </w:rPr>
              <w:pPrChange w:id="30" w:author="Samsung" w:date="2013-07-12T17:05:00Z">
                <w:pPr>
                  <w:keepNext/>
                  <w:keepLines/>
                  <w:spacing w:beforeLines="25" w:afterLines="25"/>
                  <w:jc w:val="left"/>
                </w:pPr>
              </w:pPrChange>
            </w:pPr>
            <w:r w:rsidRPr="004A52A3">
              <w:rPr>
                <w:lang w:eastAsia="ko-KR"/>
              </w:rPr>
              <w:t>Intra_DC</w:t>
            </w:r>
          </w:p>
        </w:tc>
      </w:tr>
      <w:tr w:rsidR="00C631C7" w:rsidRPr="004A52A3" w:rsidTr="00FB7177">
        <w:trPr>
          <w:jc w:val="center"/>
        </w:trPr>
        <w:tc>
          <w:tcPr>
            <w:tcW w:w="0" w:type="auto"/>
          </w:tcPr>
          <w:p w:rsidR="00C631C7" w:rsidRPr="004A52A3" w:rsidRDefault="00C631C7" w:rsidP="004F0CE3">
            <w:pPr>
              <w:keepNext/>
              <w:keepLines/>
              <w:spacing w:beforeLines="25" w:afterLines="25"/>
              <w:jc w:val="center"/>
              <w:rPr>
                <w:b/>
                <w:bCs/>
                <w:sz w:val="24"/>
                <w:szCs w:val="24"/>
                <w:lang w:eastAsia="ko-KR"/>
              </w:rPr>
              <w:pPrChange w:id="31" w:author="Samsung" w:date="2013-07-12T17:05:00Z">
                <w:pPr>
                  <w:keepNext/>
                  <w:keepLines/>
                  <w:spacing w:beforeLines="25" w:afterLines="25"/>
                  <w:jc w:val="center"/>
                </w:pPr>
              </w:pPrChange>
            </w:pPr>
            <w:r w:rsidRPr="004A52A3">
              <w:rPr>
                <w:lang w:eastAsia="ko-KR"/>
              </w:rPr>
              <w:t>2..34</w:t>
            </w:r>
          </w:p>
        </w:tc>
        <w:tc>
          <w:tcPr>
            <w:tcW w:w="0" w:type="auto"/>
          </w:tcPr>
          <w:p w:rsidR="00C631C7" w:rsidRPr="004A52A3" w:rsidRDefault="00C631C7" w:rsidP="004F0CE3">
            <w:pPr>
              <w:keepNext/>
              <w:keepLines/>
              <w:spacing w:beforeLines="25" w:afterLines="25"/>
              <w:jc w:val="left"/>
              <w:rPr>
                <w:b/>
                <w:bCs/>
                <w:sz w:val="24"/>
                <w:szCs w:val="24"/>
                <w:lang w:eastAsia="ko-KR"/>
              </w:rPr>
              <w:pPrChange w:id="32" w:author="Samsung" w:date="2013-07-12T17:05:00Z">
                <w:pPr>
                  <w:keepNext/>
                  <w:keepLines/>
                  <w:spacing w:beforeLines="25" w:afterLines="25"/>
                  <w:jc w:val="left"/>
                </w:pPr>
              </w:pPrChange>
            </w:pPr>
            <w:r w:rsidRPr="004A52A3">
              <w:rPr>
                <w:lang w:eastAsia="ko-KR"/>
              </w:rPr>
              <w:t>Intra_Angular</w:t>
            </w:r>
          </w:p>
        </w:tc>
      </w:tr>
      <w:tr w:rsidR="00C631C7" w:rsidRPr="004A52A3" w:rsidTr="00FB7177">
        <w:trPr>
          <w:jc w:val="center"/>
        </w:trPr>
        <w:tc>
          <w:tcPr>
            <w:tcW w:w="0" w:type="auto"/>
          </w:tcPr>
          <w:p w:rsidR="00C631C7" w:rsidRPr="004A52A3" w:rsidRDefault="00C631C7" w:rsidP="004F0CE3">
            <w:pPr>
              <w:keepNext/>
              <w:keepLines/>
              <w:spacing w:beforeLines="25" w:afterLines="25"/>
              <w:jc w:val="center"/>
              <w:rPr>
                <w:highlight w:val="cyan"/>
                <w:lang w:eastAsia="ko-KR"/>
              </w:rPr>
              <w:pPrChange w:id="33" w:author="Samsung" w:date="2013-07-12T17:05:00Z">
                <w:pPr>
                  <w:keepNext/>
                  <w:keepLines/>
                  <w:spacing w:beforeLines="25" w:afterLines="25"/>
                  <w:jc w:val="center"/>
                </w:pPr>
              </w:pPrChange>
            </w:pPr>
            <w:del w:id="34" w:author="Samsung" w:date="2013-07-12T16:56:00Z">
              <w:r w:rsidRPr="004A52A3" w:rsidDel="00C631C7">
                <w:rPr>
                  <w:highlight w:val="cyan"/>
                  <w:lang w:eastAsia="ko-KR"/>
                </w:rPr>
                <w:delText>35...42</w:delText>
              </w:r>
            </w:del>
            <w:ins w:id="35" w:author="Samsung" w:date="2013-07-12T16:56:00Z">
              <w:r>
                <w:rPr>
                  <w:rFonts w:hint="eastAsia"/>
                  <w:highlight w:val="cyan"/>
                  <w:lang w:eastAsia="ko-KR"/>
                </w:rPr>
                <w:t>35</w:t>
              </w:r>
              <w:r>
                <w:rPr>
                  <w:highlight w:val="cyan"/>
                  <w:lang w:eastAsia="ko-KR"/>
                </w:rPr>
                <w:t>…</w:t>
              </w:r>
              <w:r>
                <w:rPr>
                  <w:rFonts w:hint="eastAsia"/>
                  <w:highlight w:val="cyan"/>
                  <w:lang w:eastAsia="ko-KR"/>
                </w:rPr>
                <w:t>38</w:t>
              </w:r>
            </w:ins>
          </w:p>
        </w:tc>
        <w:tc>
          <w:tcPr>
            <w:tcW w:w="0" w:type="auto"/>
          </w:tcPr>
          <w:p w:rsidR="00C631C7" w:rsidRPr="004A52A3" w:rsidRDefault="00C631C7" w:rsidP="004F0CE3">
            <w:pPr>
              <w:keepNext/>
              <w:keepLines/>
              <w:spacing w:beforeLines="25" w:afterLines="25"/>
              <w:jc w:val="left"/>
              <w:rPr>
                <w:highlight w:val="cyan"/>
                <w:lang w:eastAsia="ko-KR"/>
              </w:rPr>
              <w:pPrChange w:id="36" w:author="Samsung" w:date="2013-07-12T17:05:00Z">
                <w:pPr>
                  <w:keepNext/>
                  <w:keepLines/>
                  <w:spacing w:beforeLines="25" w:afterLines="25"/>
                  <w:jc w:val="left"/>
                </w:pPr>
              </w:pPrChange>
            </w:pPr>
            <w:r w:rsidRPr="004A52A3">
              <w:rPr>
                <w:highlight w:val="cyan"/>
                <w:lang w:eastAsia="ko-KR"/>
              </w:rPr>
              <w:t>Intra_DepthPartition</w:t>
            </w:r>
            <w:r w:rsidRPr="004A52A3">
              <w:rPr>
                <w:highlight w:val="cyan"/>
                <w:lang w:eastAsia="ko-KR"/>
              </w:rPr>
              <w:br/>
              <w:t>(used only for depth)</w:t>
            </w:r>
          </w:p>
        </w:tc>
      </w:tr>
      <w:tr w:rsidR="00C631C7" w:rsidRPr="004A52A3" w:rsidTr="00FB7177">
        <w:trPr>
          <w:jc w:val="center"/>
        </w:trPr>
        <w:tc>
          <w:tcPr>
            <w:tcW w:w="0" w:type="auto"/>
          </w:tcPr>
          <w:p w:rsidR="00C631C7" w:rsidRPr="004A52A3" w:rsidRDefault="00C631C7" w:rsidP="004F0CE3">
            <w:pPr>
              <w:keepNext/>
              <w:keepLines/>
              <w:spacing w:beforeLines="25" w:afterLines="25"/>
              <w:jc w:val="center"/>
              <w:rPr>
                <w:highlight w:val="cyan"/>
                <w:lang w:eastAsia="ko-KR"/>
              </w:rPr>
              <w:pPrChange w:id="37" w:author="Samsung" w:date="2013-07-12T17:05:00Z">
                <w:pPr>
                  <w:keepNext/>
                  <w:keepLines/>
                  <w:spacing w:beforeLines="25" w:afterLines="25"/>
                  <w:jc w:val="center"/>
                </w:pPr>
              </w:pPrChange>
            </w:pPr>
            <w:r w:rsidRPr="004A52A3">
              <w:rPr>
                <w:highlight w:val="cyan"/>
                <w:lang w:eastAsia="ko-KR"/>
              </w:rPr>
              <w:t>Otherwise (</w:t>
            </w:r>
            <w:del w:id="38" w:author="Samsung" w:date="2013-07-12T16:56:00Z">
              <w:r w:rsidRPr="004A52A3" w:rsidDel="00C631C7">
                <w:rPr>
                  <w:highlight w:val="cyan"/>
                  <w:lang w:eastAsia="ko-KR"/>
                </w:rPr>
                <w:delText>43, 44</w:delText>
              </w:r>
            </w:del>
            <w:ins w:id="39" w:author="Samsung" w:date="2013-07-12T16:56:00Z">
              <w:r>
                <w:rPr>
                  <w:rFonts w:hint="eastAsia"/>
                  <w:highlight w:val="cyan"/>
                  <w:lang w:eastAsia="ko-KR"/>
                </w:rPr>
                <w:t>39, 40</w:t>
              </w:r>
            </w:ins>
            <w:r w:rsidRPr="004A52A3">
              <w:rPr>
                <w:highlight w:val="cyan"/>
                <w:lang w:eastAsia="ko-KR"/>
              </w:rPr>
              <w:t>)</w:t>
            </w:r>
          </w:p>
        </w:tc>
        <w:tc>
          <w:tcPr>
            <w:tcW w:w="0" w:type="auto"/>
          </w:tcPr>
          <w:p w:rsidR="00C631C7" w:rsidRPr="004A52A3" w:rsidRDefault="00C631C7" w:rsidP="004F0CE3">
            <w:pPr>
              <w:keepNext/>
              <w:keepLines/>
              <w:spacing w:beforeLines="25" w:afterLines="25"/>
              <w:jc w:val="left"/>
              <w:rPr>
                <w:highlight w:val="cyan"/>
                <w:lang w:eastAsia="ko-KR"/>
              </w:rPr>
              <w:pPrChange w:id="40" w:author="Samsung" w:date="2013-07-12T17:05:00Z">
                <w:pPr>
                  <w:keepNext/>
                  <w:keepLines/>
                  <w:spacing w:beforeLines="25" w:afterLines="25"/>
                  <w:jc w:val="left"/>
                </w:pPr>
              </w:pPrChange>
            </w:pPr>
            <w:r w:rsidRPr="004A52A3">
              <w:rPr>
                <w:highlight w:val="cyan"/>
                <w:lang w:eastAsia="ko-KR"/>
              </w:rPr>
              <w:t>Intra_Chain</w:t>
            </w:r>
            <w:r w:rsidRPr="004A52A3">
              <w:rPr>
                <w:highlight w:val="cyan"/>
                <w:lang w:eastAsia="ko-KR"/>
              </w:rPr>
              <w:br/>
              <w:t>(used only for depth)</w:t>
            </w:r>
          </w:p>
        </w:tc>
      </w:tr>
    </w:tbl>
    <w:p w:rsidR="00C631C7" w:rsidRDefault="00C631C7" w:rsidP="00C631C7">
      <w:pPr>
        <w:pStyle w:val="3N0"/>
        <w:rPr>
          <w:highlight w:val="yellow"/>
          <w:lang w:eastAsia="ko-KR"/>
        </w:rPr>
      </w:pPr>
      <w:r w:rsidRPr="00E649C0">
        <w:rPr>
          <w:highlight w:val="yellow"/>
          <w:lang w:eastAsia="ko-KR"/>
        </w:rPr>
        <w:t xml:space="preserve">[Ed. (GT): Since the </w:t>
      </w:r>
      <w:r w:rsidRPr="00E649C0">
        <w:rPr>
          <w:highlight w:val="yellow"/>
        </w:rPr>
        <w:t>Intra</w:t>
      </w:r>
      <w:r w:rsidRPr="00E649C0">
        <w:rPr>
          <w:highlight w:val="yellow"/>
          <w:lang w:eastAsia="ko-KR"/>
        </w:rPr>
        <w:t>_FromLuma mode has been removed in the HEVC text spec used as base for this document, the dmm mode and intra chain numbers are here decremented by 1 compared to HTM-7.0.</w:t>
      </w:r>
      <w:r>
        <w:rPr>
          <w:highlight w:val="yellow"/>
          <w:lang w:eastAsia="ko-KR"/>
        </w:rPr>
        <w:t>]</w:t>
      </w:r>
    </w:p>
    <w:p w:rsidR="00C631C7" w:rsidRPr="00E649C0" w:rsidRDefault="00C631C7" w:rsidP="00C631C7">
      <w:pPr>
        <w:pStyle w:val="3N0"/>
        <w:rPr>
          <w:highlight w:val="yellow"/>
          <w:lang w:eastAsia="ko-KR"/>
        </w:rPr>
      </w:pPr>
      <w:r>
        <w:rPr>
          <w:highlight w:val="yellow"/>
          <w:lang w:eastAsia="ko-KR"/>
        </w:rPr>
        <w:t>[Ed. (GT): Consider reducing number of possible IntraPredMode values by using dmm_dc_flag and edge_dc_flag explicitly</w:t>
      </w:r>
      <w:proofErr w:type="gramStart"/>
      <w:r>
        <w:rPr>
          <w:highlight w:val="yellow"/>
          <w:lang w:eastAsia="ko-KR"/>
        </w:rPr>
        <w:t xml:space="preserve">. </w:t>
      </w:r>
      <w:r w:rsidRPr="00E649C0">
        <w:rPr>
          <w:highlight w:val="yellow"/>
          <w:lang w:eastAsia="ko-KR"/>
        </w:rPr>
        <w:t>]</w:t>
      </w:r>
      <w:proofErr w:type="gramEnd"/>
    </w:p>
    <w:p w:rsidR="00C631C7" w:rsidRPr="004A52A3" w:rsidRDefault="00C631C7" w:rsidP="00C631C7">
      <w:pPr>
        <w:pStyle w:val="3N0"/>
        <w:rPr>
          <w:lang w:eastAsia="ko-KR"/>
        </w:rPr>
      </w:pPr>
      <w:proofErr w:type="gramStart"/>
      <w:r w:rsidRPr="004A52A3">
        <w:t>IntraPredMode</w:t>
      </w:r>
      <w:r w:rsidRPr="004A52A3">
        <w:rPr>
          <w:lang w:eastAsia="ko-KR"/>
        </w:rPr>
        <w:t>[</w:t>
      </w:r>
      <w:proofErr w:type="gramEnd"/>
      <w:r w:rsidRPr="004A52A3">
        <w:rPr>
          <w:lang w:eastAsia="ko-KR"/>
        </w:rPr>
        <w:t xml:space="preserve"> xB ][ yB ] labelled 0..34 represents directions of predictions as illustrated in </w:t>
      </w:r>
      <w:r w:rsidRPr="004A52A3">
        <w:rPr>
          <w:highlight w:val="cyan"/>
          <w:lang w:eastAsia="ko-KR"/>
        </w:rPr>
        <w:t>Figure </w:t>
      </w:r>
      <w:r w:rsidRPr="004A52A3">
        <w:rPr>
          <w:highlight w:val="yellow"/>
          <w:lang w:eastAsia="ko-KR"/>
        </w:rPr>
        <w:t>8-1</w:t>
      </w:r>
      <w:r w:rsidRPr="004A52A3">
        <w:rPr>
          <w:highlight w:val="cyan"/>
          <w:lang w:eastAsia="ko-KR"/>
        </w:rPr>
        <w:t>.</w:t>
      </w:r>
    </w:p>
    <w:p w:rsidR="00C631C7" w:rsidRPr="004A52A3" w:rsidRDefault="00C631C7" w:rsidP="00C631C7">
      <w:pPr>
        <w:pStyle w:val="3D0"/>
        <w:rPr>
          <w:highlight w:val="cyan"/>
        </w:rPr>
      </w:pPr>
      <w:r>
        <w:rPr>
          <w:highlight w:val="cyan"/>
        </w:rPr>
        <w:t xml:space="preserve">If </w:t>
      </w:r>
      <w:r w:rsidRPr="004A52A3">
        <w:rPr>
          <w:highlight w:val="cyan"/>
        </w:rPr>
        <w:t xml:space="preserve">depth_intra_mode[ xB ][ yB ] is equal to </w:t>
      </w:r>
      <w:r>
        <w:rPr>
          <w:highlight w:val="cyan"/>
        </w:rPr>
        <w:t>INTRA_DEP_SDC_PLANAR</w:t>
      </w:r>
      <w:r w:rsidRPr="004A52A3">
        <w:rPr>
          <w:highlight w:val="cyan"/>
        </w:rPr>
        <w:t xml:space="preserve">, IntraPredMode[ xB ][ yB ] is set equal to </w:t>
      </w:r>
      <w:r>
        <w:rPr>
          <w:highlight w:val="cyan"/>
        </w:rPr>
        <w:t>Intra_Planar</w:t>
      </w:r>
      <w:r w:rsidRPr="004A52A3">
        <w:rPr>
          <w:highlight w:val="cyan"/>
        </w:rPr>
        <w:t>.</w:t>
      </w:r>
    </w:p>
    <w:p w:rsidR="00C631C7" w:rsidRPr="004A52A3" w:rsidRDefault="00C631C7" w:rsidP="00C631C7">
      <w:pPr>
        <w:pStyle w:val="3D0"/>
        <w:rPr>
          <w:highlight w:val="cyan"/>
        </w:rPr>
      </w:pPr>
      <w:r w:rsidRPr="004A52A3">
        <w:rPr>
          <w:highlight w:val="cyan"/>
        </w:rPr>
        <w:t xml:space="preserve">Otherwise, if depth_intra_mode[ xB ][ yB ] is equal to </w:t>
      </w:r>
      <w:r>
        <w:rPr>
          <w:highlight w:val="cyan"/>
        </w:rPr>
        <w:t>INTRA_DEP_SDC_DMM_WFULL</w:t>
      </w:r>
      <w:r w:rsidRPr="004A52A3">
        <w:rPr>
          <w:highlight w:val="cyan"/>
        </w:rPr>
        <w:t xml:space="preserve">, IntraPredMode[ xB ][ yB ] is set equal to </w:t>
      </w:r>
      <w:r>
        <w:rPr>
          <w:highlight w:val="cyan"/>
        </w:rPr>
        <w:t>Intra_DepthPartition( </w:t>
      </w:r>
      <w:r w:rsidRPr="004A52A3">
        <w:rPr>
          <w:highlight w:val="cyan"/>
        </w:rPr>
        <w:t>35</w:t>
      </w:r>
      <w:r>
        <w:rPr>
          <w:highlight w:val="cyan"/>
        </w:rPr>
        <w:t> )</w:t>
      </w:r>
      <w:r w:rsidRPr="004A52A3">
        <w:rPr>
          <w:highlight w:val="cyan"/>
        </w:rPr>
        <w:t>.</w:t>
      </w:r>
    </w:p>
    <w:p w:rsidR="00C631C7" w:rsidRPr="004A52A3" w:rsidRDefault="00C631C7" w:rsidP="00C631C7">
      <w:pPr>
        <w:pStyle w:val="3D0"/>
        <w:rPr>
          <w:highlight w:val="cyan"/>
        </w:rPr>
      </w:pPr>
      <w:r w:rsidRPr="004A52A3">
        <w:rPr>
          <w:highlight w:val="cyan"/>
        </w:rPr>
        <w:t xml:space="preserve">Otherwise </w:t>
      </w:r>
      <w:r>
        <w:rPr>
          <w:highlight w:val="cyan"/>
        </w:rPr>
        <w:t xml:space="preserve"> if </w:t>
      </w:r>
      <w:r w:rsidRPr="004A52A3">
        <w:rPr>
          <w:highlight w:val="cyan"/>
        </w:rPr>
        <w:t xml:space="preserve">sdc_pred_mode[ xB ][ yB ] is equal to </w:t>
      </w:r>
      <w:r>
        <w:rPr>
          <w:highlight w:val="cyan"/>
        </w:rPr>
        <w:t>INTRA_DEP_SDC_DC</w:t>
      </w:r>
      <w:r w:rsidRPr="004A52A3">
        <w:rPr>
          <w:highlight w:val="cyan"/>
        </w:rPr>
        <w:t xml:space="preserve">, IntraPredMode[ xB ][ yB ] is set equal to </w:t>
      </w:r>
      <w:r>
        <w:rPr>
          <w:highlight w:val="cyan"/>
        </w:rPr>
        <w:t>Intra_DC</w:t>
      </w:r>
      <w:r w:rsidRPr="004A52A3">
        <w:rPr>
          <w:highlight w:val="cyan"/>
        </w:rPr>
        <w:t>.</w:t>
      </w:r>
    </w:p>
    <w:p w:rsidR="00C631C7" w:rsidRPr="00532408" w:rsidRDefault="00C631C7" w:rsidP="00C631C7">
      <w:pPr>
        <w:pStyle w:val="3D0"/>
        <w:rPr>
          <w:highlight w:val="cyan"/>
        </w:rPr>
      </w:pPr>
      <w:r w:rsidRPr="00532408">
        <w:rPr>
          <w:highlight w:val="cyan"/>
        </w:rPr>
        <w:t>Otherwise, if depth_intra_mode[ xB ][ yB ] is equal to INTRA_DEP_DMM_WFULL, IntraPredMode[ xB ][ yB ] is set equal to Intra_DepthPartition( 35 + dmm_dc_flag[ xB ][ yB ] ) .</w:t>
      </w:r>
    </w:p>
    <w:p w:rsidR="00C631C7" w:rsidRPr="004A52A3" w:rsidDel="00C631C7" w:rsidRDefault="00C631C7" w:rsidP="00C631C7">
      <w:pPr>
        <w:pStyle w:val="3D0"/>
        <w:rPr>
          <w:del w:id="41" w:author="Samsung" w:date="2013-07-12T16:56:00Z"/>
          <w:highlight w:val="cyan"/>
        </w:rPr>
      </w:pPr>
      <w:del w:id="42" w:author="Samsung" w:date="2013-07-12T16:56:00Z">
        <w:r w:rsidRPr="004A52A3" w:rsidDel="00C631C7">
          <w:rPr>
            <w:highlight w:val="cyan"/>
          </w:rPr>
          <w:delText>Otherwise, if depth_intra_mode[ xB ][ yB ] is equal to INTRA_DEP_DMM_W</w:delText>
        </w:r>
        <w:r w:rsidRPr="004A52A3" w:rsidDel="00C631C7">
          <w:rPr>
            <w:rFonts w:eastAsia="SimSun"/>
            <w:highlight w:val="cyan"/>
            <w:lang w:eastAsia="zh-CN"/>
          </w:rPr>
          <w:delText>PREDTEX</w:delText>
        </w:r>
        <w:r w:rsidRPr="004A52A3" w:rsidDel="00C631C7">
          <w:rPr>
            <w:highlight w:val="cyan"/>
          </w:rPr>
          <w:delText xml:space="preserve">, IntraPredMode[ xB ][ yB ] is set equal to </w:delText>
        </w:r>
        <w:r w:rsidDel="00C631C7">
          <w:rPr>
            <w:highlight w:val="cyan"/>
          </w:rPr>
          <w:delText>Intra_DepthPartition</w:delText>
        </w:r>
        <w:r w:rsidRPr="004A52A3" w:rsidDel="00C631C7">
          <w:rPr>
            <w:highlight w:val="cyan"/>
          </w:rPr>
          <w:delText>( 37 + dmm_dc_flag[ xB ][ yB ] ) .</w:delText>
        </w:r>
      </w:del>
    </w:p>
    <w:p w:rsidR="00C631C7" w:rsidRPr="004A52A3" w:rsidDel="00C631C7" w:rsidRDefault="00C631C7" w:rsidP="00C631C7">
      <w:pPr>
        <w:pStyle w:val="3D0"/>
        <w:rPr>
          <w:del w:id="43" w:author="Samsung" w:date="2013-07-12T16:56:00Z"/>
          <w:highlight w:val="cyan"/>
        </w:rPr>
      </w:pPr>
      <w:del w:id="44" w:author="Samsung" w:date="2013-07-12T16:56:00Z">
        <w:r w:rsidRPr="004A52A3" w:rsidDel="00C631C7">
          <w:rPr>
            <w:highlight w:val="cyan"/>
          </w:rPr>
          <w:delText xml:space="preserve">Otherwise </w:delText>
        </w:r>
        <w:r w:rsidDel="00C631C7">
          <w:rPr>
            <w:highlight w:val="cyan"/>
          </w:rPr>
          <w:delText xml:space="preserve">if </w:delText>
        </w:r>
        <w:r w:rsidRPr="004A52A3" w:rsidDel="00C631C7">
          <w:rPr>
            <w:highlight w:val="cyan"/>
          </w:rPr>
          <w:delText xml:space="preserve">depth_intra_mode[ xB ][ yB ] is equal to </w:delText>
        </w:r>
        <w:r w:rsidDel="00C631C7">
          <w:rPr>
            <w:highlight w:val="cyan"/>
          </w:rPr>
          <w:delText>INTRA_DEP_DMM_CPREDTEX</w:delText>
        </w:r>
        <w:r w:rsidRPr="004A52A3" w:rsidDel="00C631C7">
          <w:rPr>
            <w:highlight w:val="cyan"/>
          </w:rPr>
          <w:delText xml:space="preserve">, IntraPredMode[ xB ][ yB ] is set equal to </w:delText>
        </w:r>
        <w:r w:rsidDel="00C631C7">
          <w:rPr>
            <w:highlight w:val="cyan"/>
          </w:rPr>
          <w:delText>Intra_DepthPartition</w:delText>
        </w:r>
        <w:r w:rsidRPr="004A52A3" w:rsidDel="00C631C7">
          <w:rPr>
            <w:highlight w:val="cyan"/>
          </w:rPr>
          <w:delText>( 39 + dmm_dc_flag[ xB ][ yB ] ) .</w:delText>
        </w:r>
      </w:del>
    </w:p>
    <w:p w:rsidR="00C631C7" w:rsidRPr="004A52A3" w:rsidRDefault="00C631C7" w:rsidP="00C631C7">
      <w:pPr>
        <w:pStyle w:val="3D0"/>
        <w:rPr>
          <w:highlight w:val="cyan"/>
        </w:rPr>
      </w:pPr>
      <w:r w:rsidRPr="004A52A3">
        <w:rPr>
          <w:highlight w:val="cyan"/>
        </w:rPr>
        <w:t xml:space="preserve">Otherwise, if depth_intra_mode[ xB ][ yB ] is equal to INTRA_DEP_DMM_WPREDDIR, IntraPredMode[ xB ][ yB ] is set equal to </w:t>
      </w:r>
      <w:r>
        <w:rPr>
          <w:highlight w:val="cyan"/>
        </w:rPr>
        <w:t>Intra_DepthPartition</w:t>
      </w:r>
      <w:r w:rsidRPr="004A52A3">
        <w:rPr>
          <w:highlight w:val="cyan"/>
        </w:rPr>
        <w:t>( </w:t>
      </w:r>
      <w:del w:id="45" w:author="Samsung" w:date="2013-07-12T17:06:00Z">
        <w:r w:rsidRPr="004A52A3" w:rsidDel="004F0CE3">
          <w:rPr>
            <w:highlight w:val="cyan"/>
          </w:rPr>
          <w:delText xml:space="preserve">41 </w:delText>
        </w:r>
      </w:del>
      <w:ins w:id="46" w:author="Samsung" w:date="2013-07-12T17:06:00Z">
        <w:r w:rsidR="004F0CE3">
          <w:rPr>
            <w:rFonts w:hint="eastAsia"/>
            <w:highlight w:val="cyan"/>
            <w:lang w:eastAsia="ko-KR"/>
          </w:rPr>
          <w:t>37</w:t>
        </w:r>
        <w:r w:rsidR="004F0CE3" w:rsidRPr="004A52A3">
          <w:rPr>
            <w:highlight w:val="cyan"/>
          </w:rPr>
          <w:t xml:space="preserve"> </w:t>
        </w:r>
      </w:ins>
      <w:r w:rsidRPr="004A52A3">
        <w:rPr>
          <w:highlight w:val="cyan"/>
        </w:rPr>
        <w:t>+ dmm_dc_flag[ xB ][ yB ] ) .</w:t>
      </w:r>
    </w:p>
    <w:p w:rsidR="00C631C7" w:rsidRPr="004A52A3" w:rsidRDefault="00C631C7" w:rsidP="00C631C7">
      <w:pPr>
        <w:pStyle w:val="3D0"/>
        <w:rPr>
          <w:highlight w:val="cyan"/>
        </w:rPr>
      </w:pPr>
      <w:r>
        <w:rPr>
          <w:highlight w:val="cyan"/>
        </w:rPr>
        <w:t xml:space="preserve">Otherwise if </w:t>
      </w:r>
      <w:r w:rsidRPr="004A52A3">
        <w:rPr>
          <w:highlight w:val="cyan"/>
        </w:rPr>
        <w:t xml:space="preserve">depth_intra_mode[ xB ][ yB ] is equal to INTRA_DEP_CHAIN, IntraPredMode[ xB ][ yB ] is set equal to </w:t>
      </w:r>
      <w:r w:rsidRPr="004A52A3">
        <w:rPr>
          <w:highlight w:val="cyan"/>
          <w:lang w:eastAsia="ko-KR"/>
        </w:rPr>
        <w:t>Intra_Chain</w:t>
      </w:r>
      <w:r>
        <w:rPr>
          <w:highlight w:val="cyan"/>
          <w:lang w:eastAsia="ko-KR"/>
        </w:rPr>
        <w:t xml:space="preserve">( </w:t>
      </w:r>
      <w:del w:id="47" w:author="Samsung" w:date="2013-07-12T17:06:00Z">
        <w:r w:rsidRPr="004A52A3" w:rsidDel="004F0CE3">
          <w:rPr>
            <w:highlight w:val="cyan"/>
          </w:rPr>
          <w:delText>43</w:delText>
        </w:r>
        <w:r w:rsidDel="004F0CE3">
          <w:rPr>
            <w:highlight w:val="cyan"/>
          </w:rPr>
          <w:delText xml:space="preserve"> </w:delText>
        </w:r>
        <w:r w:rsidRPr="004A52A3" w:rsidDel="004F0CE3">
          <w:rPr>
            <w:highlight w:val="cyan"/>
          </w:rPr>
          <w:delText xml:space="preserve"> </w:delText>
        </w:r>
      </w:del>
      <w:ins w:id="48" w:author="Samsung" w:date="2013-07-12T17:06:00Z">
        <w:r w:rsidR="004F0CE3">
          <w:rPr>
            <w:rFonts w:hint="eastAsia"/>
            <w:highlight w:val="cyan"/>
            <w:lang w:eastAsia="ko-KR"/>
          </w:rPr>
          <w:t>39</w:t>
        </w:r>
        <w:r w:rsidR="004F0CE3">
          <w:rPr>
            <w:highlight w:val="cyan"/>
          </w:rPr>
          <w:t xml:space="preserve"> </w:t>
        </w:r>
        <w:r w:rsidR="004F0CE3" w:rsidRPr="004A52A3">
          <w:rPr>
            <w:highlight w:val="cyan"/>
          </w:rPr>
          <w:t xml:space="preserve"> </w:t>
        </w:r>
      </w:ins>
      <w:r w:rsidRPr="004A52A3">
        <w:rPr>
          <w:highlight w:val="cyan"/>
        </w:rPr>
        <w:t xml:space="preserve">+ </w:t>
      </w:r>
      <w:r>
        <w:rPr>
          <w:highlight w:val="cyan"/>
        </w:rPr>
        <w:t>edge</w:t>
      </w:r>
      <w:r w:rsidRPr="004A52A3">
        <w:rPr>
          <w:highlight w:val="cyan"/>
        </w:rPr>
        <w:t>_dc_flag[ xB ][ yB ] </w:t>
      </w:r>
      <w:r>
        <w:rPr>
          <w:highlight w:val="cyan"/>
        </w:rPr>
        <w:t>)</w:t>
      </w:r>
      <w:r w:rsidRPr="004A52A3">
        <w:rPr>
          <w:highlight w:val="cyan"/>
        </w:rPr>
        <w:t>.</w:t>
      </w:r>
    </w:p>
    <w:p w:rsidR="00C631C7" w:rsidRPr="004A52A3" w:rsidRDefault="00C631C7" w:rsidP="00C631C7">
      <w:pPr>
        <w:pStyle w:val="3D0"/>
        <w:rPr>
          <w:lang w:eastAsia="ko-KR"/>
        </w:rPr>
      </w:pPr>
      <w:r w:rsidRPr="004A52A3">
        <w:rPr>
          <w:highlight w:val="cyan"/>
        </w:rPr>
        <w:t>Otherwise</w:t>
      </w:r>
      <w:r w:rsidRPr="00E649C0">
        <w:rPr>
          <w:highlight w:val="cyan"/>
        </w:rPr>
        <w:t xml:space="preserve"> ( </w:t>
      </w:r>
      <w:r w:rsidRPr="004A52A3">
        <w:rPr>
          <w:highlight w:val="cyan"/>
        </w:rPr>
        <w:t xml:space="preserve">depth_intra_mode[ xB ][ yB ] is equal to </w:t>
      </w:r>
      <w:r>
        <w:rPr>
          <w:highlight w:val="cyan"/>
        </w:rPr>
        <w:t>INTRA_DEP_</w:t>
      </w:r>
      <w:r w:rsidRPr="00532408">
        <w:rPr>
          <w:highlight w:val="cyan"/>
        </w:rPr>
        <w:t>NONE </w:t>
      </w:r>
      <w:r w:rsidRPr="00E649C0">
        <w:rPr>
          <w:highlight w:val="cyan"/>
        </w:rPr>
        <w:t>)</w:t>
      </w:r>
      <w:r>
        <w:t xml:space="preserve">, </w:t>
      </w:r>
      <w:r w:rsidRPr="004A52A3">
        <w:rPr>
          <w:lang w:eastAsia="ko-KR"/>
        </w:rPr>
        <w:t xml:space="preserve">IntraPredMode[ xB ][ yB ] is derived as the following ordered steps. </w:t>
      </w:r>
    </w:p>
    <w:p w:rsidR="00C631C7" w:rsidRPr="004A52A3" w:rsidRDefault="00C631C7" w:rsidP="00C631C7">
      <w:pPr>
        <w:pStyle w:val="3U1"/>
      </w:pPr>
      <w:r w:rsidRPr="004A52A3">
        <w:rPr>
          <w:lang w:eastAsia="ko-KR"/>
        </w:rPr>
        <w:t xml:space="preserve">The neighbouring locations </w:t>
      </w:r>
      <w:proofErr w:type="gramStart"/>
      <w:r w:rsidRPr="004A52A3">
        <w:rPr>
          <w:lang w:eastAsia="ko-KR"/>
        </w:rPr>
        <w:t>(</w:t>
      </w:r>
      <w:r w:rsidRPr="004A52A3">
        <w:t> </w:t>
      </w:r>
      <w:r w:rsidRPr="004A52A3">
        <w:rPr>
          <w:lang w:eastAsia="ko-KR"/>
        </w:rPr>
        <w:t>xBA</w:t>
      </w:r>
      <w:proofErr w:type="gramEnd"/>
      <w:r w:rsidRPr="004A52A3">
        <w:rPr>
          <w:lang w:eastAsia="ko-KR"/>
        </w:rPr>
        <w:t>,</w:t>
      </w:r>
      <w:r w:rsidRPr="004A52A3">
        <w:t> </w:t>
      </w:r>
      <w:r w:rsidRPr="004A52A3">
        <w:rPr>
          <w:lang w:eastAsia="ko-KR"/>
        </w:rPr>
        <w:t>yBA</w:t>
      </w:r>
      <w:r w:rsidRPr="004A52A3">
        <w:t> </w:t>
      </w:r>
      <w:r w:rsidRPr="004A52A3">
        <w:rPr>
          <w:lang w:eastAsia="ko-KR"/>
        </w:rPr>
        <w:t>) and (</w:t>
      </w:r>
      <w:r w:rsidRPr="004A52A3">
        <w:t> </w:t>
      </w:r>
      <w:r w:rsidRPr="004A52A3">
        <w:rPr>
          <w:lang w:eastAsia="ko-KR"/>
        </w:rPr>
        <w:t>xBB,</w:t>
      </w:r>
      <w:r w:rsidRPr="004A52A3">
        <w:t> </w:t>
      </w:r>
      <w:r w:rsidRPr="004A52A3">
        <w:rPr>
          <w:lang w:eastAsia="ko-KR"/>
        </w:rPr>
        <w:t>yBB</w:t>
      </w:r>
      <w:r w:rsidRPr="004A52A3">
        <w:t> </w:t>
      </w:r>
      <w:r w:rsidRPr="004A52A3">
        <w:rPr>
          <w:lang w:eastAsia="ko-KR"/>
        </w:rPr>
        <w:t>) are set equal to (</w:t>
      </w:r>
      <w:r w:rsidRPr="004A52A3">
        <w:t> </w:t>
      </w:r>
      <w:r w:rsidRPr="004A52A3">
        <w:rPr>
          <w:lang w:eastAsia="ko-KR"/>
        </w:rPr>
        <w:t>xB−1,</w:t>
      </w:r>
      <w:r w:rsidRPr="004A52A3">
        <w:t> </w:t>
      </w:r>
      <w:r w:rsidRPr="004A52A3">
        <w:rPr>
          <w:lang w:eastAsia="ko-KR"/>
        </w:rPr>
        <w:t>yB</w:t>
      </w:r>
      <w:r w:rsidRPr="004A52A3">
        <w:t> </w:t>
      </w:r>
      <w:r w:rsidRPr="004A52A3">
        <w:rPr>
          <w:lang w:eastAsia="ko-KR"/>
        </w:rPr>
        <w:t>) and (</w:t>
      </w:r>
      <w:r w:rsidRPr="004A52A3">
        <w:t> </w:t>
      </w:r>
      <w:r w:rsidRPr="004A52A3">
        <w:rPr>
          <w:lang w:eastAsia="ko-KR"/>
        </w:rPr>
        <w:t>xB,</w:t>
      </w:r>
      <w:r w:rsidRPr="004A52A3">
        <w:t> </w:t>
      </w:r>
      <w:r w:rsidRPr="004A52A3">
        <w:rPr>
          <w:lang w:eastAsia="ko-KR"/>
        </w:rPr>
        <w:t>yB−1</w:t>
      </w:r>
      <w:r w:rsidRPr="004A52A3">
        <w:t> </w:t>
      </w:r>
      <w:r w:rsidRPr="004A52A3">
        <w:rPr>
          <w:lang w:eastAsia="ko-KR"/>
        </w:rPr>
        <w:t>), respectively.</w:t>
      </w:r>
    </w:p>
    <w:p w:rsidR="00C631C7" w:rsidRPr="004A52A3" w:rsidRDefault="00C631C7" w:rsidP="00C631C7">
      <w:pPr>
        <w:pStyle w:val="3U1"/>
        <w:rPr>
          <w:lang w:eastAsia="ko-KR"/>
        </w:rPr>
      </w:pPr>
      <w:r w:rsidRPr="004A52A3">
        <w:rPr>
          <w:lang w:eastAsia="ko-KR"/>
        </w:rPr>
        <w:t>For N being either replaced A or B, the variables candIntraPredModeN are derived as follows.</w:t>
      </w:r>
    </w:p>
    <w:p w:rsidR="00C631C7" w:rsidRPr="004A52A3" w:rsidRDefault="00C631C7" w:rsidP="00C631C7">
      <w:pPr>
        <w:pStyle w:val="3D2"/>
        <w:rPr>
          <w:lang w:eastAsia="ko-KR"/>
        </w:rPr>
      </w:pPr>
      <w:r w:rsidRPr="004A52A3">
        <w:rPr>
          <w:lang w:eastAsia="ko-KR"/>
        </w:rPr>
        <w:t xml:space="preserve">The availability derivation process for a block in z-scan order as specified in subclause </w:t>
      </w:r>
      <w:r w:rsidRPr="004A52A3">
        <w:rPr>
          <w:highlight w:val="yellow"/>
          <w:lang w:eastAsia="ko-KR"/>
        </w:rPr>
        <w:t>6.4.1</w:t>
      </w:r>
      <w:r w:rsidRPr="004A52A3">
        <w:rPr>
          <w:lang w:eastAsia="ko-KR"/>
        </w:rPr>
        <w:t xml:space="preserve"> is invoked with </w:t>
      </w:r>
      <w:r w:rsidRPr="004A52A3">
        <w:t xml:space="preserve">the location </w:t>
      </w:r>
      <w:r w:rsidRPr="004A52A3">
        <w:rPr>
          <w:lang w:eastAsia="ko-KR"/>
        </w:rPr>
        <w:t xml:space="preserve">( xCurr, yCurr ) set equal to ( xB, yB ) and the neighbouring location </w:t>
      </w:r>
      <w:r w:rsidRPr="004A52A3">
        <w:rPr>
          <w:lang w:eastAsia="ko-KR"/>
        </w:rPr>
        <w:lastRenderedPageBreak/>
        <w:t>( xN, yN ) set equal to ( xBN, yBN ) as the input and the output is assigned to availableN.</w:t>
      </w:r>
    </w:p>
    <w:p w:rsidR="00C631C7" w:rsidRPr="004A52A3" w:rsidRDefault="00C631C7" w:rsidP="00C631C7">
      <w:pPr>
        <w:pStyle w:val="3D2"/>
        <w:rPr>
          <w:lang w:eastAsia="ko-KR"/>
        </w:rPr>
      </w:pPr>
      <w:r w:rsidRPr="004A52A3">
        <w:rPr>
          <w:lang w:eastAsia="ko-KR"/>
        </w:rPr>
        <w:t>The candidate intra prediction mode candIntraPredModeN is derived as follows.</w:t>
      </w:r>
    </w:p>
    <w:p w:rsidR="00C631C7" w:rsidRPr="004A52A3" w:rsidRDefault="00C631C7" w:rsidP="00C631C7">
      <w:pPr>
        <w:pStyle w:val="3D3"/>
        <w:tabs>
          <w:tab w:val="clear" w:pos="360"/>
          <w:tab w:val="clear" w:pos="1191"/>
        </w:tabs>
        <w:rPr>
          <w:lang w:eastAsia="ko-KR"/>
        </w:rPr>
      </w:pPr>
      <w:r w:rsidRPr="004A52A3">
        <w:rPr>
          <w:lang w:eastAsia="ko-KR"/>
        </w:rPr>
        <w:t>If availableN is equal to FALSE, candIntraPredModeN is set equal to Intra_DC.</w:t>
      </w:r>
    </w:p>
    <w:p w:rsidR="00C631C7" w:rsidRPr="004A52A3" w:rsidRDefault="00C631C7" w:rsidP="00C631C7">
      <w:pPr>
        <w:pStyle w:val="3D3"/>
        <w:tabs>
          <w:tab w:val="clear" w:pos="360"/>
          <w:tab w:val="clear" w:pos="1191"/>
        </w:tabs>
        <w:rPr>
          <w:lang w:eastAsia="ko-KR"/>
        </w:rPr>
      </w:pPr>
      <w:r w:rsidRPr="004A52A3">
        <w:rPr>
          <w:lang w:eastAsia="ko-KR"/>
        </w:rPr>
        <w:t>Otherwise, if PredMode</w:t>
      </w:r>
      <w:r w:rsidRPr="004A52A3">
        <w:t>[ xBN ][ yBN ]</w:t>
      </w:r>
      <w:r w:rsidRPr="004A52A3">
        <w:rPr>
          <w:lang w:eastAsia="ko-KR"/>
        </w:rPr>
        <w:t xml:space="preserve"> is not equal to MODE_INTRA, candIntraPredModeN is set equal to Intra_DC,</w:t>
      </w:r>
    </w:p>
    <w:p w:rsidR="00C631C7" w:rsidRPr="004A52A3" w:rsidRDefault="00C631C7" w:rsidP="00C631C7">
      <w:pPr>
        <w:pStyle w:val="3D3"/>
        <w:tabs>
          <w:tab w:val="clear" w:pos="360"/>
          <w:tab w:val="clear" w:pos="1191"/>
        </w:tabs>
        <w:rPr>
          <w:lang w:eastAsia="ko-KR"/>
        </w:rPr>
      </w:pPr>
      <w:r w:rsidRPr="004A52A3">
        <w:rPr>
          <w:lang w:eastAsia="ko-KR"/>
        </w:rPr>
        <w:t>Otherwise, if N is equal to B and yB−1 is less than (</w:t>
      </w:r>
      <w:proofErr w:type="gramStart"/>
      <w:r w:rsidRPr="004A52A3">
        <w:rPr>
          <w:lang w:eastAsia="ko-KR"/>
        </w:rPr>
        <w:t>( yB</w:t>
      </w:r>
      <w:proofErr w:type="gramEnd"/>
      <w:r w:rsidRPr="004A52A3">
        <w:rPr>
          <w:lang w:eastAsia="ko-KR"/>
        </w:rPr>
        <w:t> &gt;&gt; Log2CtbSizeY ) &lt;&lt; Log2CtbSizeY), intraPredModeB is set equal to Intra_DC.</w:t>
      </w:r>
    </w:p>
    <w:p w:rsidR="00C631C7" w:rsidRPr="00E649C0" w:rsidRDefault="00C631C7" w:rsidP="00C631C7">
      <w:pPr>
        <w:pStyle w:val="3D3"/>
        <w:tabs>
          <w:tab w:val="clear" w:pos="360"/>
          <w:tab w:val="clear" w:pos="1191"/>
        </w:tabs>
        <w:rPr>
          <w:highlight w:val="cyan"/>
          <w:lang w:eastAsia="ko-KR"/>
        </w:rPr>
      </w:pPr>
      <w:r w:rsidRPr="00E649C0">
        <w:rPr>
          <w:highlight w:val="cyan"/>
          <w:lang w:eastAsia="ko-KR"/>
        </w:rPr>
        <w:t>Otherwise, if candIntraPredModeN is larger than 34, candIntraPredModeN is set equal to Intra_DC.</w:t>
      </w:r>
    </w:p>
    <w:p w:rsidR="00C631C7" w:rsidRPr="004A52A3" w:rsidRDefault="00C631C7" w:rsidP="00C631C7">
      <w:pPr>
        <w:pStyle w:val="3D3"/>
        <w:tabs>
          <w:tab w:val="clear" w:pos="360"/>
          <w:tab w:val="clear" w:pos="1191"/>
        </w:tabs>
        <w:rPr>
          <w:lang w:eastAsia="ko-KR"/>
        </w:rPr>
      </w:pPr>
      <w:r w:rsidRPr="004A52A3">
        <w:rPr>
          <w:lang w:eastAsia="ko-KR"/>
        </w:rPr>
        <w:t xml:space="preserve">Otherwise, candIntraPredModeN is set equal to </w:t>
      </w:r>
      <w:proofErr w:type="gramStart"/>
      <w:r w:rsidRPr="004A52A3">
        <w:rPr>
          <w:lang w:eastAsia="ko-KR"/>
        </w:rPr>
        <w:t>IntraPredMode[</w:t>
      </w:r>
      <w:proofErr w:type="gramEnd"/>
      <w:r w:rsidRPr="004A52A3">
        <w:rPr>
          <w:lang w:eastAsia="ko-KR"/>
        </w:rPr>
        <w:t> xBN ][ yBN ].</w:t>
      </w:r>
    </w:p>
    <w:p w:rsidR="00C631C7" w:rsidRPr="004A52A3" w:rsidRDefault="00C631C7" w:rsidP="00C631C7">
      <w:pPr>
        <w:pStyle w:val="3U1"/>
        <w:rPr>
          <w:lang w:eastAsia="ko-KR"/>
        </w:rPr>
      </w:pPr>
      <w:r w:rsidRPr="004A52A3">
        <w:rPr>
          <w:lang w:eastAsia="ko-KR"/>
        </w:rPr>
        <w:t>The candModeList[ x ] with x=0..2 is derived as follows:</w:t>
      </w:r>
    </w:p>
    <w:p w:rsidR="00C631C7" w:rsidRPr="004A52A3" w:rsidRDefault="00C631C7" w:rsidP="00C631C7">
      <w:pPr>
        <w:pStyle w:val="3D2"/>
        <w:rPr>
          <w:lang w:eastAsia="ko-KR"/>
        </w:rPr>
      </w:pPr>
      <w:r w:rsidRPr="004A52A3">
        <w:rPr>
          <w:lang w:eastAsia="ko-KR"/>
        </w:rPr>
        <w:t>If candIntraPredModeB is equal to candIntraPredModeA, the following applies:</w:t>
      </w:r>
    </w:p>
    <w:p w:rsidR="00C631C7" w:rsidRPr="004A52A3" w:rsidRDefault="00C631C7" w:rsidP="00C631C7">
      <w:pPr>
        <w:pStyle w:val="3D3"/>
        <w:tabs>
          <w:tab w:val="clear" w:pos="360"/>
          <w:tab w:val="clear" w:pos="1191"/>
        </w:tabs>
        <w:rPr>
          <w:lang w:eastAsia="ko-KR"/>
        </w:rPr>
      </w:pPr>
      <w:r w:rsidRPr="004A52A3">
        <w:rPr>
          <w:lang w:eastAsia="ko-KR"/>
        </w:rPr>
        <w:t>If candIntraPredModeA is less than 2 (either Intra_Planar or Intra_DC), candModeList[ x ] with x=0..2 is derived as:</w:t>
      </w:r>
    </w:p>
    <w:p w:rsidR="00C631C7" w:rsidRPr="004A52A3" w:rsidRDefault="00C631C7" w:rsidP="00C631C7">
      <w:pPr>
        <w:pStyle w:val="3E5"/>
        <w:numPr>
          <w:ilvl w:val="5"/>
          <w:numId w:val="17"/>
        </w:numPr>
        <w:rPr>
          <w:lang w:eastAsia="ko-KR"/>
        </w:rPr>
      </w:pPr>
      <w:r w:rsidRPr="004A52A3">
        <w:rPr>
          <w:lang w:eastAsia="ko-KR"/>
        </w:rPr>
        <w:t>candModeList[0] = Intra_Planar</w:t>
      </w:r>
      <w:r w:rsidRPr="004A52A3">
        <w:rPr>
          <w:lang w:eastAsia="ko-KR"/>
        </w:rPr>
        <w:tab/>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22</w:t>
      </w:r>
      <w:r w:rsidR="00645DE2" w:rsidRPr="004A52A3">
        <w:rPr>
          <w:lang w:eastAsia="ko-KR"/>
        </w:rPr>
        <w:fldChar w:fldCharType="end"/>
      </w:r>
      <w:r w:rsidRPr="004A52A3">
        <w:rPr>
          <w:lang w:eastAsia="ko-KR"/>
        </w:rPr>
        <w:t>)</w:t>
      </w:r>
      <w:r w:rsidRPr="004A52A3">
        <w:rPr>
          <w:lang w:eastAsia="ko-KR"/>
        </w:rPr>
        <w:br/>
        <w:t>candModeList[1] = Intra_DC</w:t>
      </w:r>
      <w:r w:rsidRPr="004A52A3">
        <w:rPr>
          <w:lang w:eastAsia="ko-KR"/>
        </w:rPr>
        <w:tab/>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23</w:t>
      </w:r>
      <w:r w:rsidR="00645DE2" w:rsidRPr="004A52A3">
        <w:rPr>
          <w:lang w:eastAsia="ko-KR"/>
        </w:rPr>
        <w:fldChar w:fldCharType="end"/>
      </w:r>
      <w:r w:rsidRPr="004A52A3">
        <w:rPr>
          <w:lang w:eastAsia="ko-KR"/>
        </w:rPr>
        <w:t>)</w:t>
      </w:r>
      <w:r w:rsidRPr="004A52A3">
        <w:rPr>
          <w:lang w:eastAsia="ko-KR"/>
        </w:rPr>
        <w:br/>
        <w:t>candModeList[2] = Intra_Angular (26)</w:t>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24</w:t>
      </w:r>
      <w:r w:rsidR="00645DE2" w:rsidRPr="004A52A3">
        <w:rPr>
          <w:lang w:eastAsia="ko-KR"/>
        </w:rPr>
        <w:fldChar w:fldCharType="end"/>
      </w:r>
      <w:r w:rsidRPr="004A52A3">
        <w:rPr>
          <w:lang w:eastAsia="ko-KR"/>
        </w:rPr>
        <w:t>)</w:t>
      </w:r>
    </w:p>
    <w:p w:rsidR="00C631C7" w:rsidRPr="004A52A3" w:rsidRDefault="00C631C7" w:rsidP="00C631C7">
      <w:pPr>
        <w:pStyle w:val="3D3"/>
        <w:tabs>
          <w:tab w:val="clear" w:pos="360"/>
          <w:tab w:val="clear" w:pos="1191"/>
        </w:tabs>
        <w:rPr>
          <w:lang w:eastAsia="ko-KR"/>
        </w:rPr>
      </w:pPr>
      <w:r w:rsidRPr="004A52A3">
        <w:rPr>
          <w:lang w:eastAsia="ko-KR"/>
        </w:rPr>
        <w:t>Otherwise, candModeList[ x ] with x=0..2 is derived as:</w:t>
      </w:r>
    </w:p>
    <w:p w:rsidR="00C631C7" w:rsidRPr="004A52A3" w:rsidRDefault="00C631C7" w:rsidP="00C631C7">
      <w:pPr>
        <w:pStyle w:val="3E5"/>
        <w:numPr>
          <w:ilvl w:val="5"/>
          <w:numId w:val="17"/>
        </w:numPr>
        <w:rPr>
          <w:szCs w:val="22"/>
          <w:lang w:eastAsia="ko-KR"/>
        </w:rPr>
      </w:pPr>
      <w:r w:rsidRPr="004A52A3">
        <w:rPr>
          <w:lang w:eastAsia="ko-KR"/>
        </w:rPr>
        <w:t>candModeList</w:t>
      </w:r>
      <w:r w:rsidRPr="004A52A3">
        <w:rPr>
          <w:szCs w:val="22"/>
          <w:lang w:eastAsia="ko-KR"/>
        </w:rPr>
        <w:t>[0] = candIntraPredModeA</w:t>
      </w:r>
      <w:r w:rsidRPr="004A52A3">
        <w:rPr>
          <w:szCs w:val="22"/>
          <w:lang w:eastAsia="ko-KR"/>
        </w:rPr>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25</w:t>
      </w:r>
      <w:r w:rsidR="00645DE2" w:rsidRPr="004A52A3">
        <w:rPr>
          <w:lang w:eastAsia="ko-KR"/>
        </w:rPr>
        <w:fldChar w:fldCharType="end"/>
      </w:r>
      <w:r w:rsidRPr="004A52A3">
        <w:rPr>
          <w:lang w:eastAsia="ko-KR"/>
        </w:rPr>
        <w:t>)</w:t>
      </w:r>
      <w:r w:rsidRPr="004A52A3">
        <w:rPr>
          <w:szCs w:val="22"/>
          <w:lang w:eastAsia="ko-KR"/>
        </w:rPr>
        <w:br/>
        <w:t>candModeList[1] = 2 + ( ( candIntraPredModeA </w:t>
      </w:r>
      <w:r w:rsidRPr="004A52A3">
        <w:rPr>
          <w:sz w:val="22"/>
          <w:szCs w:val="22"/>
          <w:lang w:eastAsia="ko-KR"/>
        </w:rPr>
        <w:t>+</w:t>
      </w:r>
      <w:r w:rsidRPr="004A52A3">
        <w:rPr>
          <w:szCs w:val="22"/>
          <w:lang w:eastAsia="ko-KR"/>
        </w:rPr>
        <w:t> 29 ) % 32 )</w:t>
      </w:r>
      <w:r w:rsidRPr="004A52A3">
        <w:rPr>
          <w:szCs w:val="22"/>
          <w:lang w:eastAsia="ko-KR"/>
        </w:rPr>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26</w:t>
      </w:r>
      <w:r w:rsidR="00645DE2" w:rsidRPr="004A52A3">
        <w:rPr>
          <w:lang w:eastAsia="ko-KR"/>
        </w:rPr>
        <w:fldChar w:fldCharType="end"/>
      </w:r>
      <w:r w:rsidRPr="004A52A3">
        <w:rPr>
          <w:lang w:eastAsia="ko-KR"/>
        </w:rPr>
        <w:t>)</w:t>
      </w:r>
      <w:r w:rsidRPr="004A52A3">
        <w:rPr>
          <w:szCs w:val="22"/>
          <w:lang w:eastAsia="ko-KR"/>
        </w:rPr>
        <w:br/>
        <w:t>candModeList[2] = 2 + ( ( candIntraPredModeA </w:t>
      </w:r>
      <w:r w:rsidRPr="004A52A3">
        <w:rPr>
          <w:sz w:val="22"/>
          <w:szCs w:val="22"/>
          <w:lang w:eastAsia="ko-KR"/>
        </w:rPr>
        <w:t>−</w:t>
      </w:r>
      <w:r w:rsidRPr="004A52A3">
        <w:rPr>
          <w:szCs w:val="22"/>
          <w:lang w:eastAsia="ko-KR"/>
        </w:rPr>
        <w:t> 2 + 1 ) % 32 )</w:t>
      </w:r>
      <w:r w:rsidRPr="004A52A3">
        <w:rPr>
          <w:szCs w:val="22"/>
          <w:lang w:eastAsia="ko-KR"/>
        </w:rPr>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27</w:t>
      </w:r>
      <w:r w:rsidR="00645DE2" w:rsidRPr="004A52A3">
        <w:rPr>
          <w:lang w:eastAsia="ko-KR"/>
        </w:rPr>
        <w:fldChar w:fldCharType="end"/>
      </w:r>
      <w:r w:rsidRPr="004A52A3">
        <w:rPr>
          <w:lang w:eastAsia="ko-KR"/>
        </w:rPr>
        <w:t>)</w:t>
      </w:r>
    </w:p>
    <w:p w:rsidR="00C631C7" w:rsidRPr="004A52A3" w:rsidRDefault="00C631C7" w:rsidP="00C631C7">
      <w:pPr>
        <w:pStyle w:val="3D2"/>
        <w:rPr>
          <w:lang w:eastAsia="ko-KR"/>
        </w:rPr>
      </w:pPr>
      <w:r w:rsidRPr="004A52A3">
        <w:rPr>
          <w:lang w:eastAsia="ko-KR"/>
        </w:rPr>
        <w:t>Otherwise (candIntraPredModeB is not equal to candIntraPredModeA), the following applies:</w:t>
      </w:r>
    </w:p>
    <w:p w:rsidR="00C631C7" w:rsidRPr="004A52A3" w:rsidRDefault="00C631C7" w:rsidP="00C631C7">
      <w:pPr>
        <w:pStyle w:val="3D3"/>
        <w:tabs>
          <w:tab w:val="clear" w:pos="360"/>
          <w:tab w:val="clear" w:pos="1191"/>
        </w:tabs>
        <w:rPr>
          <w:lang w:eastAsia="ko-KR"/>
        </w:rPr>
      </w:pPr>
      <w:r w:rsidRPr="004A52A3">
        <w:rPr>
          <w:lang w:eastAsia="ko-KR"/>
        </w:rPr>
        <w:t>candModeList[0] and candModeList[1] are derived as follows:</w:t>
      </w:r>
    </w:p>
    <w:p w:rsidR="00C631C7" w:rsidRPr="004A52A3" w:rsidRDefault="00C631C7" w:rsidP="00C631C7">
      <w:pPr>
        <w:pStyle w:val="3E5"/>
        <w:numPr>
          <w:ilvl w:val="5"/>
          <w:numId w:val="17"/>
        </w:numPr>
        <w:rPr>
          <w:sz w:val="22"/>
          <w:szCs w:val="22"/>
          <w:lang w:eastAsia="ko-KR"/>
        </w:rPr>
      </w:pPr>
      <w:r w:rsidRPr="004A52A3">
        <w:rPr>
          <w:lang w:eastAsia="ko-KR"/>
        </w:rPr>
        <w:t>candModeList</w:t>
      </w:r>
      <w:r w:rsidRPr="004A52A3">
        <w:rPr>
          <w:szCs w:val="22"/>
          <w:lang w:eastAsia="ko-KR"/>
        </w:rPr>
        <w:t>[0] = candIntraPredModeA</w:t>
      </w:r>
      <w:r w:rsidRPr="004A52A3">
        <w:rPr>
          <w:szCs w:val="22"/>
          <w:lang w:eastAsia="ko-KR"/>
        </w:rPr>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28</w:t>
      </w:r>
      <w:r w:rsidR="00645DE2" w:rsidRPr="004A52A3">
        <w:rPr>
          <w:lang w:eastAsia="ko-KR"/>
        </w:rPr>
        <w:fldChar w:fldCharType="end"/>
      </w:r>
      <w:r w:rsidRPr="004A52A3">
        <w:rPr>
          <w:lang w:eastAsia="ko-KR"/>
        </w:rPr>
        <w:t>)</w:t>
      </w:r>
      <w:r w:rsidRPr="004A52A3">
        <w:rPr>
          <w:szCs w:val="22"/>
          <w:lang w:eastAsia="ko-KR"/>
        </w:rPr>
        <w:br/>
        <w:t>candModeList[1] = candIntraPredModeB</w:t>
      </w:r>
      <w:r w:rsidRPr="004A52A3">
        <w:rPr>
          <w:szCs w:val="22"/>
          <w:lang w:eastAsia="ko-KR"/>
        </w:rPr>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29</w:t>
      </w:r>
      <w:r w:rsidR="00645DE2" w:rsidRPr="004A52A3">
        <w:rPr>
          <w:lang w:eastAsia="ko-KR"/>
        </w:rPr>
        <w:fldChar w:fldCharType="end"/>
      </w:r>
      <w:r w:rsidRPr="004A52A3">
        <w:rPr>
          <w:lang w:eastAsia="ko-KR"/>
        </w:rPr>
        <w:t>)</w:t>
      </w:r>
    </w:p>
    <w:p w:rsidR="00C631C7" w:rsidRPr="004A52A3" w:rsidRDefault="00C631C7" w:rsidP="00C631C7">
      <w:pPr>
        <w:pStyle w:val="3D3"/>
        <w:tabs>
          <w:tab w:val="clear" w:pos="360"/>
          <w:tab w:val="clear" w:pos="1191"/>
        </w:tabs>
        <w:rPr>
          <w:lang w:eastAsia="ko-KR"/>
        </w:rPr>
      </w:pPr>
      <w:r w:rsidRPr="004A52A3">
        <w:rPr>
          <w:lang w:eastAsia="ko-KR"/>
        </w:rPr>
        <w:t>If none of candModeList[0] and candModeList[1] is equal to Intra_Planar, candModeList[2] is set equal to Intra_Planar,</w:t>
      </w:r>
    </w:p>
    <w:p w:rsidR="00C631C7" w:rsidRPr="004A52A3" w:rsidRDefault="00C631C7" w:rsidP="00C631C7">
      <w:pPr>
        <w:pStyle w:val="3D3"/>
        <w:tabs>
          <w:tab w:val="clear" w:pos="360"/>
          <w:tab w:val="clear" w:pos="1191"/>
        </w:tabs>
        <w:rPr>
          <w:lang w:eastAsia="ko-KR"/>
        </w:rPr>
      </w:pPr>
      <w:r w:rsidRPr="004A52A3">
        <w:rPr>
          <w:lang w:eastAsia="ko-KR"/>
        </w:rPr>
        <w:t>Otherwise, if none of candModeList[0] and candModeList[1] is equal to Intra_DC, candModeList[2] is set equal to Intra_DC,</w:t>
      </w:r>
    </w:p>
    <w:p w:rsidR="00C631C7" w:rsidRPr="004A52A3" w:rsidRDefault="00C631C7" w:rsidP="00C631C7">
      <w:pPr>
        <w:pStyle w:val="3D3"/>
        <w:tabs>
          <w:tab w:val="clear" w:pos="360"/>
          <w:tab w:val="clear" w:pos="1191"/>
        </w:tabs>
        <w:rPr>
          <w:lang w:eastAsia="ko-KR"/>
        </w:rPr>
      </w:pPr>
      <w:r w:rsidRPr="004A52A3">
        <w:rPr>
          <w:lang w:eastAsia="ko-KR"/>
        </w:rPr>
        <w:t xml:space="preserve">Otherwise, </w:t>
      </w:r>
      <w:proofErr w:type="gramStart"/>
      <w:r w:rsidRPr="004A52A3">
        <w:rPr>
          <w:lang w:eastAsia="ko-KR"/>
        </w:rPr>
        <w:t>candModeList[</w:t>
      </w:r>
      <w:proofErr w:type="gramEnd"/>
      <w:r w:rsidRPr="004A52A3">
        <w:rPr>
          <w:lang w:eastAsia="ko-KR"/>
        </w:rPr>
        <w:t>2] is set equal to Intra_Angular (26).</w:t>
      </w:r>
    </w:p>
    <w:p w:rsidR="00C631C7" w:rsidRPr="004A52A3" w:rsidRDefault="00C631C7" w:rsidP="00C631C7">
      <w:pPr>
        <w:pStyle w:val="3U1"/>
        <w:rPr>
          <w:lang w:eastAsia="ko-KR"/>
        </w:rPr>
      </w:pPr>
      <w:r w:rsidRPr="004A52A3">
        <w:rPr>
          <w:lang w:eastAsia="ko-KR"/>
        </w:rPr>
        <w:t>IntraPredMode[ xB ][ yB ] is derived by applying the following procedure:</w:t>
      </w:r>
    </w:p>
    <w:p w:rsidR="00C631C7" w:rsidRPr="004A52A3" w:rsidRDefault="00C631C7" w:rsidP="00C631C7">
      <w:pPr>
        <w:pStyle w:val="3D2"/>
        <w:rPr>
          <w:lang w:eastAsia="ko-KR"/>
        </w:rPr>
      </w:pPr>
      <w:r w:rsidRPr="004A52A3">
        <w:rPr>
          <w:lang w:eastAsia="ko-KR"/>
        </w:rPr>
        <w:t>If prev_intra_luma_pred_flag[ xB ][ yB ] is equal to 1, the IntraPredMode[ xB ][ yB ] is set equal to  candModeList[ mpm_idx ].</w:t>
      </w:r>
    </w:p>
    <w:p w:rsidR="00C631C7" w:rsidRPr="004A52A3" w:rsidRDefault="00C631C7" w:rsidP="00C631C7">
      <w:pPr>
        <w:pStyle w:val="3D2"/>
        <w:rPr>
          <w:lang w:eastAsia="ko-KR"/>
        </w:rPr>
      </w:pPr>
      <w:r w:rsidRPr="004A52A3">
        <w:rPr>
          <w:lang w:eastAsia="ko-KR"/>
        </w:rPr>
        <w:t>Otherwise IntraPredMode[ xB ][ yB ] is derived by applying the following ordered steps:</w:t>
      </w:r>
    </w:p>
    <w:p w:rsidR="00C631C7" w:rsidRPr="004A52A3" w:rsidRDefault="00C631C7" w:rsidP="00C631C7">
      <w:pPr>
        <w:numPr>
          <w:ilvl w:val="0"/>
          <w:numId w:val="16"/>
        </w:numPr>
        <w:tabs>
          <w:tab w:val="clear" w:pos="794"/>
          <w:tab w:val="clear" w:pos="1191"/>
          <w:tab w:val="clear" w:pos="1588"/>
          <w:tab w:val="clear" w:pos="1985"/>
          <w:tab w:val="left" w:pos="1440"/>
          <w:tab w:val="left" w:pos="2127"/>
          <w:tab w:val="left" w:pos="2977"/>
        </w:tabs>
        <w:ind w:left="1418"/>
        <w:rPr>
          <w:lang w:eastAsia="ko-KR"/>
        </w:rPr>
      </w:pPr>
      <w:r w:rsidRPr="004A52A3">
        <w:rPr>
          <w:lang w:eastAsia="ko-KR"/>
        </w:rPr>
        <w:t>The array candModeList[x], x=0..2 is modified as the following ordered steps:</w:t>
      </w:r>
    </w:p>
    <w:p w:rsidR="00C631C7" w:rsidRPr="004A52A3" w:rsidRDefault="00C631C7" w:rsidP="00C631C7">
      <w:pPr>
        <w:numPr>
          <w:ilvl w:val="1"/>
          <w:numId w:val="16"/>
        </w:numPr>
        <w:tabs>
          <w:tab w:val="clear" w:pos="794"/>
          <w:tab w:val="clear" w:pos="1191"/>
          <w:tab w:val="clear" w:pos="1588"/>
          <w:tab w:val="clear" w:pos="1985"/>
          <w:tab w:val="left" w:pos="1701"/>
          <w:tab w:val="left" w:pos="2127"/>
          <w:tab w:val="left" w:pos="2977"/>
        </w:tabs>
        <w:ind w:left="1701" w:hanging="283"/>
        <w:rPr>
          <w:lang w:eastAsia="ko-KR"/>
        </w:rPr>
      </w:pPr>
      <w:r w:rsidRPr="004A52A3">
        <w:rPr>
          <w:lang w:eastAsia="ko-KR"/>
        </w:rPr>
        <w:t xml:space="preserve">When </w:t>
      </w:r>
      <w:proofErr w:type="gramStart"/>
      <w:r w:rsidRPr="004A52A3">
        <w:rPr>
          <w:lang w:eastAsia="ko-KR"/>
        </w:rPr>
        <w:t>candModeList[</w:t>
      </w:r>
      <w:proofErr w:type="gramEnd"/>
      <w:r w:rsidRPr="004A52A3">
        <w:rPr>
          <w:lang w:eastAsia="ko-KR"/>
        </w:rPr>
        <w:t>0] is greater than candModeList[1], both values are swapped as follows.</w:t>
      </w:r>
    </w:p>
    <w:p w:rsidR="00C631C7" w:rsidRPr="004A52A3" w:rsidRDefault="00C631C7" w:rsidP="00C631C7">
      <w:pPr>
        <w:tabs>
          <w:tab w:val="clear" w:pos="794"/>
          <w:tab w:val="clear" w:pos="1191"/>
          <w:tab w:val="clear" w:pos="1588"/>
          <w:tab w:val="clear" w:pos="1985"/>
          <w:tab w:val="left" w:pos="1134"/>
          <w:tab w:val="left" w:pos="1701"/>
          <w:tab w:val="right" w:pos="9696"/>
        </w:tabs>
        <w:spacing w:before="193" w:after="240"/>
        <w:ind w:left="1710"/>
        <w:jc w:val="left"/>
        <w:rPr>
          <w:lang w:eastAsia="ko-KR"/>
        </w:rPr>
      </w:pPr>
      <w:proofErr w:type="gramStart"/>
      <w:r w:rsidRPr="004A52A3">
        <w:rPr>
          <w:lang w:eastAsia="ko-KR"/>
        </w:rPr>
        <w:t>( candModeList</w:t>
      </w:r>
      <w:proofErr w:type="gramEnd"/>
      <w:r w:rsidRPr="004A52A3">
        <w:rPr>
          <w:lang w:eastAsia="ko-KR"/>
        </w:rPr>
        <w:t xml:space="preserve">[0], candModeList[1] ) = </w:t>
      </w:r>
      <w:proofErr w:type="gramStart"/>
      <w:r w:rsidRPr="004A52A3">
        <w:rPr>
          <w:lang w:eastAsia="ko-KR"/>
        </w:rPr>
        <w:t>Swap(</w:t>
      </w:r>
      <w:proofErr w:type="gramEnd"/>
      <w:r w:rsidRPr="004A52A3">
        <w:rPr>
          <w:lang w:eastAsia="ko-KR"/>
        </w:rPr>
        <w:t xml:space="preserve"> candModeList[0], candModeList[1] )</w:t>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30</w:t>
      </w:r>
      <w:r w:rsidR="00645DE2" w:rsidRPr="004A52A3">
        <w:rPr>
          <w:lang w:eastAsia="ko-KR"/>
        </w:rPr>
        <w:fldChar w:fldCharType="end"/>
      </w:r>
      <w:r w:rsidRPr="004A52A3">
        <w:rPr>
          <w:lang w:eastAsia="ko-KR"/>
        </w:rPr>
        <w:t>)</w:t>
      </w:r>
    </w:p>
    <w:p w:rsidR="00C631C7" w:rsidRPr="004A52A3" w:rsidRDefault="00C631C7" w:rsidP="00C631C7">
      <w:pPr>
        <w:numPr>
          <w:ilvl w:val="1"/>
          <w:numId w:val="16"/>
        </w:numPr>
        <w:tabs>
          <w:tab w:val="clear" w:pos="794"/>
          <w:tab w:val="clear" w:pos="1191"/>
          <w:tab w:val="clear" w:pos="1588"/>
          <w:tab w:val="clear" w:pos="1985"/>
          <w:tab w:val="left" w:pos="1701"/>
          <w:tab w:val="left" w:pos="2127"/>
          <w:tab w:val="left" w:pos="2977"/>
        </w:tabs>
        <w:ind w:left="1701" w:hanging="283"/>
        <w:rPr>
          <w:lang w:eastAsia="ko-KR"/>
        </w:rPr>
      </w:pPr>
      <w:r w:rsidRPr="004A52A3">
        <w:rPr>
          <w:lang w:eastAsia="ko-KR"/>
        </w:rPr>
        <w:t xml:space="preserve">When </w:t>
      </w:r>
      <w:proofErr w:type="gramStart"/>
      <w:r w:rsidRPr="004A52A3">
        <w:rPr>
          <w:lang w:eastAsia="ko-KR"/>
        </w:rPr>
        <w:t>candModeList[</w:t>
      </w:r>
      <w:proofErr w:type="gramEnd"/>
      <w:r w:rsidRPr="004A52A3">
        <w:rPr>
          <w:lang w:eastAsia="ko-KR"/>
        </w:rPr>
        <w:t>0] is greater than candModeList[2], both values are swapped as follows.</w:t>
      </w:r>
    </w:p>
    <w:p w:rsidR="00C631C7" w:rsidRPr="004A52A3" w:rsidRDefault="00C631C7" w:rsidP="00C631C7">
      <w:pPr>
        <w:tabs>
          <w:tab w:val="clear" w:pos="794"/>
          <w:tab w:val="clear" w:pos="1191"/>
          <w:tab w:val="clear" w:pos="1588"/>
          <w:tab w:val="clear" w:pos="1985"/>
          <w:tab w:val="left" w:pos="1134"/>
          <w:tab w:val="left" w:pos="1701"/>
          <w:tab w:val="right" w:pos="9696"/>
        </w:tabs>
        <w:spacing w:before="193" w:after="240"/>
        <w:ind w:left="1710"/>
        <w:jc w:val="left"/>
        <w:rPr>
          <w:lang w:eastAsia="ko-KR"/>
        </w:rPr>
      </w:pPr>
      <w:proofErr w:type="gramStart"/>
      <w:r w:rsidRPr="004A52A3">
        <w:rPr>
          <w:lang w:eastAsia="ko-KR"/>
        </w:rPr>
        <w:t>( candModeList</w:t>
      </w:r>
      <w:proofErr w:type="gramEnd"/>
      <w:r w:rsidRPr="004A52A3">
        <w:rPr>
          <w:lang w:eastAsia="ko-KR"/>
        </w:rPr>
        <w:t xml:space="preserve">[0], candModeList[2] ) = </w:t>
      </w:r>
      <w:proofErr w:type="gramStart"/>
      <w:r w:rsidRPr="004A52A3">
        <w:rPr>
          <w:lang w:eastAsia="ko-KR"/>
        </w:rPr>
        <w:t>Swap(</w:t>
      </w:r>
      <w:proofErr w:type="gramEnd"/>
      <w:r w:rsidRPr="004A52A3">
        <w:rPr>
          <w:lang w:eastAsia="ko-KR"/>
        </w:rPr>
        <w:t xml:space="preserve"> candModeList[0], candModeList[2] )</w:t>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31</w:t>
      </w:r>
      <w:r w:rsidR="00645DE2" w:rsidRPr="004A52A3">
        <w:rPr>
          <w:lang w:eastAsia="ko-KR"/>
        </w:rPr>
        <w:fldChar w:fldCharType="end"/>
      </w:r>
      <w:r w:rsidRPr="004A52A3">
        <w:rPr>
          <w:lang w:eastAsia="ko-KR"/>
        </w:rPr>
        <w:t>)</w:t>
      </w:r>
    </w:p>
    <w:p w:rsidR="00C631C7" w:rsidRPr="004A52A3" w:rsidRDefault="00C631C7" w:rsidP="00C631C7">
      <w:pPr>
        <w:numPr>
          <w:ilvl w:val="1"/>
          <w:numId w:val="16"/>
        </w:numPr>
        <w:tabs>
          <w:tab w:val="clear" w:pos="794"/>
          <w:tab w:val="clear" w:pos="1191"/>
          <w:tab w:val="clear" w:pos="1588"/>
          <w:tab w:val="clear" w:pos="1985"/>
          <w:tab w:val="left" w:pos="1701"/>
          <w:tab w:val="left" w:pos="2127"/>
          <w:tab w:val="left" w:pos="2977"/>
        </w:tabs>
        <w:ind w:left="1701" w:hanging="283"/>
        <w:rPr>
          <w:lang w:eastAsia="ko-KR"/>
        </w:rPr>
      </w:pPr>
      <w:r w:rsidRPr="004A52A3">
        <w:rPr>
          <w:lang w:eastAsia="ko-KR"/>
        </w:rPr>
        <w:lastRenderedPageBreak/>
        <w:t xml:space="preserve">When </w:t>
      </w:r>
      <w:proofErr w:type="gramStart"/>
      <w:r w:rsidRPr="004A52A3">
        <w:rPr>
          <w:lang w:eastAsia="ko-KR"/>
        </w:rPr>
        <w:t>candModeList[</w:t>
      </w:r>
      <w:proofErr w:type="gramEnd"/>
      <w:r w:rsidRPr="004A52A3">
        <w:rPr>
          <w:lang w:eastAsia="ko-KR"/>
        </w:rPr>
        <w:t>1] is greater than candModeList[2], both values are swapped as follows.</w:t>
      </w:r>
    </w:p>
    <w:p w:rsidR="00C631C7" w:rsidRPr="004A52A3" w:rsidRDefault="00C631C7" w:rsidP="00C631C7">
      <w:pPr>
        <w:tabs>
          <w:tab w:val="clear" w:pos="794"/>
          <w:tab w:val="clear" w:pos="1191"/>
          <w:tab w:val="clear" w:pos="1588"/>
          <w:tab w:val="clear" w:pos="1985"/>
          <w:tab w:val="left" w:pos="1134"/>
          <w:tab w:val="left" w:pos="1701"/>
          <w:tab w:val="right" w:pos="9696"/>
        </w:tabs>
        <w:spacing w:before="193" w:after="240"/>
        <w:ind w:left="1710"/>
        <w:jc w:val="left"/>
        <w:rPr>
          <w:lang w:eastAsia="ko-KR"/>
        </w:rPr>
      </w:pPr>
      <w:proofErr w:type="gramStart"/>
      <w:r w:rsidRPr="004A52A3">
        <w:rPr>
          <w:lang w:eastAsia="ko-KR"/>
        </w:rPr>
        <w:t>( candModeList</w:t>
      </w:r>
      <w:proofErr w:type="gramEnd"/>
      <w:r w:rsidRPr="004A52A3">
        <w:rPr>
          <w:lang w:eastAsia="ko-KR"/>
        </w:rPr>
        <w:t xml:space="preserve">[1], candModeList[2] ) = </w:t>
      </w:r>
      <w:proofErr w:type="gramStart"/>
      <w:r w:rsidRPr="004A52A3">
        <w:rPr>
          <w:lang w:eastAsia="ko-KR"/>
        </w:rPr>
        <w:t>Swap(</w:t>
      </w:r>
      <w:proofErr w:type="gramEnd"/>
      <w:r w:rsidRPr="004A52A3">
        <w:rPr>
          <w:lang w:eastAsia="ko-KR"/>
        </w:rPr>
        <w:t xml:space="preserve"> candModeList[1], candModeList[2] )</w:t>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32</w:t>
      </w:r>
      <w:r w:rsidR="00645DE2" w:rsidRPr="004A52A3">
        <w:rPr>
          <w:lang w:eastAsia="ko-KR"/>
        </w:rPr>
        <w:fldChar w:fldCharType="end"/>
      </w:r>
      <w:r w:rsidRPr="004A52A3">
        <w:rPr>
          <w:lang w:eastAsia="ko-KR"/>
        </w:rPr>
        <w:t>)</w:t>
      </w:r>
    </w:p>
    <w:p w:rsidR="00C631C7" w:rsidRPr="004A52A3" w:rsidRDefault="00C631C7" w:rsidP="00C631C7">
      <w:pPr>
        <w:numPr>
          <w:ilvl w:val="0"/>
          <w:numId w:val="16"/>
        </w:numPr>
        <w:tabs>
          <w:tab w:val="clear" w:pos="794"/>
          <w:tab w:val="clear" w:pos="1191"/>
          <w:tab w:val="clear" w:pos="1588"/>
          <w:tab w:val="clear" w:pos="1985"/>
          <w:tab w:val="left" w:pos="1440"/>
          <w:tab w:val="left" w:pos="2127"/>
          <w:tab w:val="left" w:pos="2977"/>
        </w:tabs>
        <w:ind w:left="1418"/>
        <w:rPr>
          <w:lang w:eastAsia="ko-KR"/>
        </w:rPr>
      </w:pPr>
      <w:r w:rsidRPr="004A52A3">
        <w:rPr>
          <w:lang w:eastAsia="ko-KR"/>
        </w:rPr>
        <w:t>IntraPredMode[xB][yB] is derived as the following ordered steps:</w:t>
      </w:r>
    </w:p>
    <w:p w:rsidR="00C631C7" w:rsidRPr="004A52A3" w:rsidRDefault="00C631C7" w:rsidP="00C631C7">
      <w:pPr>
        <w:numPr>
          <w:ilvl w:val="1"/>
          <w:numId w:val="16"/>
        </w:numPr>
        <w:tabs>
          <w:tab w:val="clear" w:pos="794"/>
          <w:tab w:val="clear" w:pos="1191"/>
          <w:tab w:val="clear" w:pos="1588"/>
          <w:tab w:val="clear" w:pos="1985"/>
          <w:tab w:val="left" w:pos="1701"/>
          <w:tab w:val="left" w:pos="2127"/>
          <w:tab w:val="left" w:pos="2977"/>
        </w:tabs>
        <w:ind w:left="1701" w:hanging="283"/>
      </w:pPr>
      <w:r w:rsidRPr="004A52A3">
        <w:t>IntraPredMode[ xB ][ yB ] = rem_intra_luma_pred_mode[ xB ][ yB ]</w:t>
      </w:r>
    </w:p>
    <w:p w:rsidR="00C631C7" w:rsidRPr="004A52A3" w:rsidRDefault="00C631C7" w:rsidP="00C631C7">
      <w:pPr>
        <w:numPr>
          <w:ilvl w:val="1"/>
          <w:numId w:val="16"/>
        </w:numPr>
        <w:tabs>
          <w:tab w:val="clear" w:pos="794"/>
          <w:tab w:val="clear" w:pos="1191"/>
          <w:tab w:val="clear" w:pos="1588"/>
          <w:tab w:val="clear" w:pos="1985"/>
          <w:tab w:val="left" w:pos="1701"/>
          <w:tab w:val="left" w:pos="2127"/>
          <w:tab w:val="left" w:pos="2977"/>
        </w:tabs>
        <w:ind w:left="1701" w:hanging="283"/>
      </w:pPr>
      <w:r w:rsidRPr="004A52A3">
        <w:rPr>
          <w:lang w:eastAsia="ko-KR"/>
        </w:rPr>
        <w:t>When IntraPredMode[ xB ][ yB ] is greater than or equal to candModeList[ 0 ], the value of IntraPredMode[ xB ][ yB ] is increased by one</w:t>
      </w:r>
    </w:p>
    <w:p w:rsidR="00C631C7" w:rsidRPr="004A52A3" w:rsidRDefault="00C631C7" w:rsidP="00C631C7">
      <w:pPr>
        <w:numPr>
          <w:ilvl w:val="1"/>
          <w:numId w:val="16"/>
        </w:numPr>
        <w:tabs>
          <w:tab w:val="clear" w:pos="794"/>
          <w:tab w:val="clear" w:pos="1191"/>
          <w:tab w:val="clear" w:pos="1588"/>
          <w:tab w:val="clear" w:pos="1985"/>
          <w:tab w:val="left" w:pos="1701"/>
          <w:tab w:val="left" w:pos="2127"/>
          <w:tab w:val="left" w:pos="2977"/>
        </w:tabs>
        <w:ind w:left="1701" w:hanging="283"/>
      </w:pPr>
      <w:r w:rsidRPr="004A52A3">
        <w:rPr>
          <w:lang w:eastAsia="ko-KR"/>
        </w:rPr>
        <w:t>When IntraPredMode[ xB ][ yB ] is greater than or equal to candModeList[ 1 ], the value of IntraPredMode[ xB ][ yB ] is increased by one</w:t>
      </w:r>
    </w:p>
    <w:p w:rsidR="00C631C7" w:rsidRPr="00C631C7" w:rsidRDefault="00C631C7" w:rsidP="00C631C7">
      <w:pPr>
        <w:pStyle w:val="3H3"/>
        <w:numPr>
          <w:ilvl w:val="0"/>
          <w:numId w:val="0"/>
        </w:numPr>
        <w:rPr>
          <w:b w:val="0"/>
          <w:lang w:eastAsia="ko-KR"/>
        </w:rPr>
      </w:pPr>
      <w:r w:rsidRPr="00C631C7">
        <w:rPr>
          <w:b w:val="0"/>
          <w:lang w:eastAsia="ko-KR"/>
        </w:rPr>
        <w:t>When IntraPredMode[ xB ][ yB ] is greater than or equal to candModeList[ 2 ], the value of IntraPredMode[ xB ][ yB ] is increased by one</w:t>
      </w:r>
    </w:p>
    <w:p w:rsidR="00C631C7" w:rsidRPr="00C631C7" w:rsidRDefault="00C631C7" w:rsidP="00C631C7">
      <w:pPr>
        <w:pStyle w:val="3N0"/>
        <w:rPr>
          <w:ins w:id="49" w:author="Samsung" w:date="2013-07-12T16:55:00Z"/>
          <w:lang w:eastAsia="ko-KR"/>
        </w:rPr>
      </w:pPr>
    </w:p>
    <w:p w:rsidR="00B4303B" w:rsidRPr="004A52A3" w:rsidRDefault="00B4303B" w:rsidP="00B4303B">
      <w:pPr>
        <w:pStyle w:val="3H3"/>
        <w:numPr>
          <w:ilvl w:val="0"/>
          <w:numId w:val="0"/>
        </w:numPr>
      </w:pPr>
      <w:r>
        <w:rPr>
          <w:rFonts w:hint="eastAsia"/>
          <w:lang w:eastAsia="ko-KR"/>
        </w:rPr>
        <w:t xml:space="preserve">H.8.4.4.2 </w:t>
      </w:r>
      <w:r w:rsidRPr="004A52A3">
        <w:t>Intra sample prediction</w:t>
      </w:r>
    </w:p>
    <w:p w:rsidR="00B4303B" w:rsidRPr="004A52A3" w:rsidRDefault="00B4303B" w:rsidP="00B4303B">
      <w:pPr>
        <w:pStyle w:val="3H4"/>
        <w:numPr>
          <w:ilvl w:val="0"/>
          <w:numId w:val="0"/>
        </w:numPr>
      </w:pPr>
      <w:bookmarkStart w:id="50" w:name="_Ref332660646"/>
      <w:r>
        <w:rPr>
          <w:rFonts w:hint="eastAsia"/>
          <w:lang w:eastAsia="ko-KR"/>
        </w:rPr>
        <w:t xml:space="preserve">H.8.4.4.2.1 </w:t>
      </w:r>
      <w:r w:rsidRPr="004A52A3">
        <w:t xml:space="preserve">General </w:t>
      </w:r>
      <w:proofErr w:type="gramStart"/>
      <w:r w:rsidRPr="004A52A3">
        <w:t>intra</w:t>
      </w:r>
      <w:proofErr w:type="gramEnd"/>
      <w:r w:rsidRPr="004A52A3">
        <w:t xml:space="preserve"> sample prediction</w:t>
      </w:r>
      <w:bookmarkEnd w:id="50"/>
    </w:p>
    <w:p w:rsidR="00B4303B" w:rsidRPr="004A52A3" w:rsidRDefault="00B4303B" w:rsidP="00B4303B">
      <w:r w:rsidRPr="004A52A3">
        <w:t xml:space="preserve">The specification in subclause </w:t>
      </w:r>
      <w:r w:rsidRPr="004A52A3">
        <w:rPr>
          <w:highlight w:val="yellow"/>
        </w:rPr>
        <w:t>8.4.4.2.1</w:t>
      </w:r>
      <w:r w:rsidRPr="004A52A3">
        <w:t xml:space="preserve"> with the following paragraphs added to the end of subclause apply: </w:t>
      </w:r>
    </w:p>
    <w:p w:rsidR="00B4303B" w:rsidRPr="004A52A3" w:rsidRDefault="00B4303B" w:rsidP="00B4303B">
      <w:pPr>
        <w:pStyle w:val="3D0"/>
        <w:rPr>
          <w:lang w:eastAsia="ko-KR"/>
        </w:rPr>
      </w:pPr>
      <w:r w:rsidRPr="004A52A3">
        <w:rPr>
          <w:lang w:eastAsia="ko-KR"/>
        </w:rPr>
        <w:t xml:space="preserve">Otherwise, if intraPredMode is equal to </w:t>
      </w:r>
      <w:r w:rsidRPr="004A52A3">
        <w:t>Intra_DepthPartition(35,36)</w:t>
      </w:r>
      <w:r w:rsidRPr="004A52A3">
        <w:rPr>
          <w:lang w:eastAsia="ko-KR"/>
        </w:rPr>
        <w:t>, the corresponding intra prediction mode specified in subclause </w:t>
      </w:r>
      <w:r w:rsidR="00645DE2" w:rsidRPr="004A52A3">
        <w:rPr>
          <w:lang w:eastAsia="ko-KR"/>
        </w:rPr>
        <w:fldChar w:fldCharType="begin" w:fldLock="1"/>
      </w:r>
      <w:r w:rsidRPr="004A52A3">
        <w:rPr>
          <w:lang w:eastAsia="ko-KR"/>
        </w:rPr>
        <w:instrText xml:space="preserve"> REF _Ref329744537 \r \h </w:instrText>
      </w:r>
      <w:r w:rsidR="00645DE2" w:rsidRPr="004A52A3">
        <w:rPr>
          <w:lang w:eastAsia="ko-KR"/>
        </w:rPr>
      </w:r>
      <w:r w:rsidR="00645DE2" w:rsidRPr="004A52A3">
        <w:rPr>
          <w:lang w:eastAsia="ko-KR"/>
        </w:rPr>
        <w:fldChar w:fldCharType="separate"/>
      </w:r>
      <w:r>
        <w:rPr>
          <w:lang w:eastAsia="ko-KR"/>
        </w:rPr>
        <w:t>H.8.4.4.2.7</w:t>
      </w:r>
      <w:r w:rsidR="00645DE2" w:rsidRPr="004A52A3">
        <w:rPr>
          <w:lang w:eastAsia="ko-KR"/>
        </w:rPr>
        <w:fldChar w:fldCharType="end"/>
      </w:r>
      <w:r w:rsidRPr="004A52A3">
        <w:rPr>
          <w:lang w:eastAsia="ko-KR"/>
        </w:rPr>
        <w:t xml:space="preserve"> is invoked with </w:t>
      </w:r>
      <w:r w:rsidRPr="004A52A3">
        <w:t xml:space="preserve">the location ( xB0, yB0 ), the intra prediction mode </w:t>
      </w:r>
      <w:r w:rsidRPr="004A52A3">
        <w:rPr>
          <w:lang w:eastAsia="ko-KR"/>
        </w:rPr>
        <w:t>intra</w:t>
      </w:r>
      <w:r w:rsidRPr="004A52A3">
        <w:t xml:space="preserve">PredMode, </w:t>
      </w:r>
      <w:r w:rsidRPr="004A52A3">
        <w:rPr>
          <w:lang w:eastAsia="ko-KR"/>
        </w:rPr>
        <w:t>the sample array p and the transform block size nT as the inputs and the output are the predicted sample array predSamples.</w:t>
      </w:r>
    </w:p>
    <w:p w:rsidR="00B4303B" w:rsidRPr="004A52A3" w:rsidDel="00652F0A" w:rsidRDefault="00B4303B" w:rsidP="00B4303B">
      <w:pPr>
        <w:pStyle w:val="3D0"/>
        <w:rPr>
          <w:del w:id="51" w:author="Samsung" w:date="2013-07-12T16:15:00Z"/>
          <w:lang w:eastAsia="ko-KR"/>
        </w:rPr>
      </w:pPr>
      <w:del w:id="52" w:author="Samsung" w:date="2013-07-12T16:15:00Z">
        <w:r w:rsidRPr="004A52A3" w:rsidDel="00652F0A">
          <w:rPr>
            <w:lang w:eastAsia="ko-KR"/>
          </w:rPr>
          <w:delText xml:space="preserve">Otherwise, if intraPredMode is equal to </w:delText>
        </w:r>
        <w:r w:rsidRPr="004A52A3" w:rsidDel="00652F0A">
          <w:delText>Intra_DepthPartition(37,38)</w:delText>
        </w:r>
        <w:r w:rsidRPr="004A52A3" w:rsidDel="00652F0A">
          <w:rPr>
            <w:lang w:eastAsia="ko-KR"/>
          </w:rPr>
          <w:delText>, the corresponding intra prediction mode specified in subclause </w:delText>
        </w:r>
        <w:r w:rsidR="00645DE2" w:rsidRPr="004A52A3" w:rsidDel="00652F0A">
          <w:rPr>
            <w:lang w:eastAsia="ko-KR"/>
          </w:rPr>
          <w:fldChar w:fldCharType="begin" w:fldLock="1"/>
        </w:r>
        <w:r w:rsidRPr="004A52A3" w:rsidDel="00652F0A">
          <w:rPr>
            <w:lang w:eastAsia="ko-KR"/>
          </w:rPr>
          <w:delInstrText xml:space="preserve"> REF _Ref331530288 \r \h </w:delInstrText>
        </w:r>
        <w:r w:rsidR="00645DE2" w:rsidRPr="004A52A3" w:rsidDel="00652F0A">
          <w:rPr>
            <w:lang w:eastAsia="ko-KR"/>
          </w:rPr>
        </w:r>
        <w:r w:rsidR="00645DE2" w:rsidRPr="004A52A3" w:rsidDel="00652F0A">
          <w:rPr>
            <w:lang w:eastAsia="ko-KR"/>
          </w:rPr>
          <w:fldChar w:fldCharType="separate"/>
        </w:r>
        <w:r w:rsidDel="00652F0A">
          <w:rPr>
            <w:lang w:eastAsia="ko-KR"/>
          </w:rPr>
          <w:delText>3</w:delText>
        </w:r>
        <w:r w:rsidR="00645DE2" w:rsidRPr="004A52A3" w:rsidDel="00652F0A">
          <w:rPr>
            <w:lang w:eastAsia="ko-KR"/>
          </w:rPr>
          <w:fldChar w:fldCharType="end"/>
        </w:r>
        <w:r w:rsidRPr="004A52A3" w:rsidDel="00652F0A">
          <w:rPr>
            <w:lang w:eastAsia="ko-KR"/>
          </w:rPr>
          <w:delText xml:space="preserve"> is invoked with </w:delText>
        </w:r>
        <w:r w:rsidRPr="004A52A3" w:rsidDel="00652F0A">
          <w:delText xml:space="preserve">the location ( xB0, yB0 ), the intra prediction mode </w:delText>
        </w:r>
        <w:r w:rsidRPr="004A52A3" w:rsidDel="00652F0A">
          <w:rPr>
            <w:lang w:eastAsia="ko-KR"/>
          </w:rPr>
          <w:delText>intra</w:delText>
        </w:r>
        <w:r w:rsidRPr="004A52A3" w:rsidDel="00652F0A">
          <w:delText xml:space="preserve">PredMode, </w:delText>
        </w:r>
        <w:r w:rsidRPr="004A52A3" w:rsidDel="00652F0A">
          <w:rPr>
            <w:lang w:eastAsia="ko-KR"/>
          </w:rPr>
          <w:delText>the sample array p and the transform block size nT as the inputs and the output are the predicted sample array predSamples.</w:delText>
        </w:r>
      </w:del>
    </w:p>
    <w:p w:rsidR="00B4303B" w:rsidRPr="004A52A3" w:rsidDel="00652F0A" w:rsidRDefault="00B4303B" w:rsidP="00B4303B">
      <w:pPr>
        <w:pStyle w:val="3D0"/>
        <w:rPr>
          <w:del w:id="53" w:author="Samsung" w:date="2013-07-12T16:15:00Z"/>
          <w:lang w:eastAsia="ko-KR"/>
        </w:rPr>
      </w:pPr>
      <w:del w:id="54" w:author="Samsung" w:date="2013-07-12T16:15:00Z">
        <w:r w:rsidRPr="004A52A3" w:rsidDel="00652F0A">
          <w:rPr>
            <w:lang w:eastAsia="ko-KR"/>
          </w:rPr>
          <w:delText xml:space="preserve">Otherwise, if intraPredMode is equal to </w:delText>
        </w:r>
        <w:r w:rsidRPr="004A52A3" w:rsidDel="00652F0A">
          <w:delText>Intra_DepthPartition(39,40)</w:delText>
        </w:r>
        <w:r w:rsidRPr="004A52A3" w:rsidDel="00652F0A">
          <w:rPr>
            <w:lang w:eastAsia="ko-KR"/>
          </w:rPr>
          <w:delText>, the corresponding intra prediction mode specified in subclause </w:delText>
        </w:r>
        <w:r w:rsidR="00645DE2" w:rsidRPr="004A52A3" w:rsidDel="00652F0A">
          <w:rPr>
            <w:lang w:eastAsia="ko-KR"/>
          </w:rPr>
          <w:fldChar w:fldCharType="begin" w:fldLock="1"/>
        </w:r>
        <w:r w:rsidRPr="004A52A3" w:rsidDel="00652F0A">
          <w:rPr>
            <w:lang w:eastAsia="ko-KR"/>
          </w:rPr>
          <w:delInstrText xml:space="preserve"> REF _Ref331530302 \r \h </w:delInstrText>
        </w:r>
        <w:r w:rsidR="00645DE2" w:rsidRPr="004A52A3" w:rsidDel="00652F0A">
          <w:rPr>
            <w:lang w:eastAsia="ko-KR"/>
          </w:rPr>
        </w:r>
        <w:r w:rsidR="00645DE2" w:rsidRPr="004A52A3" w:rsidDel="00652F0A">
          <w:rPr>
            <w:lang w:eastAsia="ko-KR"/>
          </w:rPr>
          <w:fldChar w:fldCharType="separate"/>
        </w:r>
        <w:r w:rsidDel="00652F0A">
          <w:rPr>
            <w:lang w:eastAsia="ko-KR"/>
          </w:rPr>
          <w:delText>H.8.4.4.2.9</w:delText>
        </w:r>
        <w:r w:rsidR="00645DE2" w:rsidRPr="004A52A3" w:rsidDel="00652F0A">
          <w:rPr>
            <w:lang w:eastAsia="ko-KR"/>
          </w:rPr>
          <w:fldChar w:fldCharType="end"/>
        </w:r>
        <w:r w:rsidRPr="004A52A3" w:rsidDel="00652F0A">
          <w:rPr>
            <w:lang w:eastAsia="ko-KR"/>
          </w:rPr>
          <w:delText xml:space="preserve"> is invoked with </w:delText>
        </w:r>
        <w:r w:rsidRPr="004A52A3" w:rsidDel="00652F0A">
          <w:delText xml:space="preserve">the location ( xB0, yB0 ), the intra prediction mode </w:delText>
        </w:r>
        <w:r w:rsidRPr="004A52A3" w:rsidDel="00652F0A">
          <w:rPr>
            <w:lang w:eastAsia="ko-KR"/>
          </w:rPr>
          <w:delText>intra</w:delText>
        </w:r>
        <w:r w:rsidRPr="004A52A3" w:rsidDel="00652F0A">
          <w:delText xml:space="preserve">PredMode, </w:delText>
        </w:r>
        <w:r w:rsidRPr="004A52A3" w:rsidDel="00652F0A">
          <w:rPr>
            <w:lang w:eastAsia="ko-KR"/>
          </w:rPr>
          <w:delText>with the sample array p and the transform block size nT as the inputs and the output are the predicted sample array predSamples.</w:delText>
        </w:r>
      </w:del>
    </w:p>
    <w:p w:rsidR="00B4303B" w:rsidRPr="004A52A3" w:rsidRDefault="00B4303B" w:rsidP="00B4303B">
      <w:pPr>
        <w:pStyle w:val="3D0"/>
        <w:rPr>
          <w:lang w:eastAsia="ko-KR"/>
        </w:rPr>
      </w:pPr>
      <w:r w:rsidRPr="004A52A3">
        <w:rPr>
          <w:lang w:eastAsia="ko-KR"/>
        </w:rPr>
        <w:t xml:space="preserve">Otherwise, if intraPredMode is equal to </w:t>
      </w:r>
      <w:r w:rsidRPr="004A52A3">
        <w:t>Intra_DepthPartition(</w:t>
      </w:r>
      <w:del w:id="55" w:author="Samsung" w:date="2013-07-12T16:16:00Z">
        <w:r w:rsidRPr="004A52A3" w:rsidDel="00652F0A">
          <w:delText>41,42</w:delText>
        </w:r>
      </w:del>
      <w:ins w:id="56" w:author="Samsung" w:date="2013-07-12T16:16:00Z">
        <w:r w:rsidR="00652F0A">
          <w:rPr>
            <w:rFonts w:hint="eastAsia"/>
            <w:lang w:eastAsia="ko-KR"/>
          </w:rPr>
          <w:t>37,38</w:t>
        </w:r>
      </w:ins>
      <w:r w:rsidRPr="004A52A3">
        <w:t>)</w:t>
      </w:r>
      <w:r w:rsidRPr="004A52A3">
        <w:rPr>
          <w:lang w:eastAsia="ko-KR"/>
        </w:rPr>
        <w:t>, the corresponding intra prediction mode specified in subclause </w:t>
      </w:r>
      <w:r w:rsidR="00645DE2" w:rsidRPr="004A52A3">
        <w:rPr>
          <w:lang w:eastAsia="ko-KR"/>
        </w:rPr>
        <w:fldChar w:fldCharType="begin" w:fldLock="1"/>
      </w:r>
      <w:r w:rsidRPr="004A52A3">
        <w:rPr>
          <w:lang w:eastAsia="ko-KR"/>
        </w:rPr>
        <w:instrText xml:space="preserve"> REF _Ref331530312 \r \h </w:instrText>
      </w:r>
      <w:r w:rsidR="00645DE2" w:rsidRPr="004A52A3">
        <w:rPr>
          <w:lang w:eastAsia="ko-KR"/>
        </w:rPr>
      </w:r>
      <w:r w:rsidR="00645DE2" w:rsidRPr="004A52A3">
        <w:rPr>
          <w:lang w:eastAsia="ko-KR"/>
        </w:rPr>
        <w:fldChar w:fldCharType="separate"/>
      </w:r>
      <w:r>
        <w:rPr>
          <w:lang w:eastAsia="ko-KR"/>
        </w:rPr>
        <w:t>H.8.4.4.2.10</w:t>
      </w:r>
      <w:r w:rsidR="00645DE2" w:rsidRPr="004A52A3">
        <w:rPr>
          <w:lang w:eastAsia="ko-KR"/>
        </w:rPr>
        <w:fldChar w:fldCharType="end"/>
      </w:r>
      <w:r w:rsidRPr="004A52A3">
        <w:rPr>
          <w:lang w:eastAsia="ko-KR"/>
        </w:rPr>
        <w:t xml:space="preserve"> is invoked </w:t>
      </w:r>
      <w:r w:rsidRPr="004A52A3">
        <w:t xml:space="preserve">with the location ( xB0, yB0 ), the intra prediction mode </w:t>
      </w:r>
      <w:r w:rsidRPr="004A52A3">
        <w:rPr>
          <w:lang w:eastAsia="ko-KR"/>
        </w:rPr>
        <w:t>intra</w:t>
      </w:r>
      <w:r w:rsidRPr="004A52A3">
        <w:t xml:space="preserve">PredMode, </w:t>
      </w:r>
      <w:r w:rsidRPr="004A52A3">
        <w:rPr>
          <w:lang w:eastAsia="ko-KR"/>
        </w:rPr>
        <w:t>with the sample array p and the transform block size nT  as the inputs and the output are the predicted sample array predSamples.</w:t>
      </w:r>
    </w:p>
    <w:p w:rsidR="00B4303B" w:rsidRPr="004A52A3" w:rsidRDefault="00B4303B" w:rsidP="00B4303B">
      <w:pPr>
        <w:pStyle w:val="3D0"/>
        <w:rPr>
          <w:lang w:eastAsia="ko-KR"/>
        </w:rPr>
      </w:pPr>
      <w:r w:rsidRPr="004A52A3">
        <w:rPr>
          <w:lang w:eastAsia="ko-KR"/>
        </w:rPr>
        <w:t xml:space="preserve">Otherwise, if intraPredMode is equal to </w:t>
      </w:r>
      <w:r w:rsidRPr="004A52A3">
        <w:t>Intra_Chain(</w:t>
      </w:r>
      <w:del w:id="57" w:author="Samsung" w:date="2013-07-12T16:16:00Z">
        <w:r w:rsidRPr="004A52A3" w:rsidDel="00652F0A">
          <w:delText>4</w:delText>
        </w:r>
        <w:r w:rsidRPr="004A52A3" w:rsidDel="00652F0A">
          <w:rPr>
            <w:lang w:eastAsia="ko-KR"/>
          </w:rPr>
          <w:delText>3</w:delText>
        </w:r>
        <w:r w:rsidRPr="004A52A3" w:rsidDel="00652F0A">
          <w:delText>,4</w:delText>
        </w:r>
        <w:r w:rsidRPr="004A52A3" w:rsidDel="00652F0A">
          <w:rPr>
            <w:lang w:eastAsia="ko-KR"/>
          </w:rPr>
          <w:delText>4</w:delText>
        </w:r>
      </w:del>
      <w:ins w:id="58" w:author="Samsung" w:date="2013-07-12T16:16:00Z">
        <w:r w:rsidR="00652F0A">
          <w:rPr>
            <w:rFonts w:hint="eastAsia"/>
            <w:lang w:eastAsia="ko-KR"/>
          </w:rPr>
          <w:t>39,40</w:t>
        </w:r>
      </w:ins>
      <w:r w:rsidRPr="004A52A3">
        <w:t>)</w:t>
      </w:r>
      <w:r w:rsidRPr="004A52A3">
        <w:rPr>
          <w:lang w:eastAsia="ko-KR"/>
        </w:rPr>
        <w:t>, the corresponding intra prediction mode specified in subclause </w:t>
      </w:r>
      <w:r w:rsidR="00645DE2" w:rsidRPr="004A52A3">
        <w:rPr>
          <w:lang w:eastAsia="ko-KR"/>
        </w:rPr>
        <w:fldChar w:fldCharType="begin" w:fldLock="1"/>
      </w:r>
      <w:r w:rsidRPr="004A52A3">
        <w:rPr>
          <w:lang w:eastAsia="ko-KR"/>
        </w:rPr>
        <w:instrText xml:space="preserve"> REF _Ref332883372 \r \h </w:instrText>
      </w:r>
      <w:r w:rsidR="00645DE2" w:rsidRPr="004A52A3">
        <w:rPr>
          <w:lang w:eastAsia="ko-KR"/>
        </w:rPr>
      </w:r>
      <w:r w:rsidR="00645DE2" w:rsidRPr="004A52A3">
        <w:rPr>
          <w:lang w:eastAsia="ko-KR"/>
        </w:rPr>
        <w:fldChar w:fldCharType="separate"/>
      </w:r>
      <w:r>
        <w:rPr>
          <w:lang w:eastAsia="ko-KR"/>
        </w:rPr>
        <w:t>8</w:t>
      </w:r>
      <w:r w:rsidR="00645DE2" w:rsidRPr="004A52A3">
        <w:rPr>
          <w:lang w:eastAsia="ko-KR"/>
        </w:rPr>
        <w:fldChar w:fldCharType="end"/>
      </w:r>
      <w:r w:rsidRPr="004A52A3">
        <w:rPr>
          <w:lang w:eastAsia="ko-KR"/>
        </w:rPr>
        <w:t xml:space="preserve"> is invoked </w:t>
      </w:r>
      <w:r w:rsidRPr="004A52A3">
        <w:t xml:space="preserve">with the location ( xB0, yB0 ), the intra prediction mode </w:t>
      </w:r>
      <w:r w:rsidRPr="004A52A3">
        <w:rPr>
          <w:lang w:eastAsia="ko-KR"/>
        </w:rPr>
        <w:t>intra</w:t>
      </w:r>
      <w:r w:rsidRPr="004A52A3">
        <w:t xml:space="preserve">PredMode, </w:t>
      </w:r>
      <w:r w:rsidRPr="004A52A3">
        <w:rPr>
          <w:lang w:eastAsia="ko-KR"/>
        </w:rPr>
        <w:t>with the sample array p and the transform block size nT  as the inputs and the output are the predicted sample array predSamples.</w:t>
      </w:r>
    </w:p>
    <w:p w:rsidR="00652F0A" w:rsidRDefault="00652F0A">
      <w:pPr>
        <w:rPr>
          <w:lang w:eastAsia="ko-KR"/>
        </w:rPr>
      </w:pPr>
    </w:p>
    <w:p w:rsidR="00207BA7" w:rsidRPr="004A52A3" w:rsidRDefault="00207BA7" w:rsidP="00207BA7">
      <w:pPr>
        <w:pStyle w:val="3H4"/>
        <w:numPr>
          <w:ilvl w:val="0"/>
          <w:numId w:val="0"/>
        </w:numPr>
        <w:rPr>
          <w:lang w:eastAsia="ko-KR"/>
        </w:rPr>
      </w:pPr>
      <w:bookmarkStart w:id="59" w:name="_Ref329744537"/>
      <w:r>
        <w:rPr>
          <w:rFonts w:hint="eastAsia"/>
          <w:lang w:eastAsia="ko-KR"/>
        </w:rPr>
        <w:t xml:space="preserve">H.8.4.4.2.7 </w:t>
      </w:r>
      <w:r w:rsidRPr="004A52A3">
        <w:t>Specification of Intra_DepthPartition (35, 36) prediction mode</w:t>
      </w:r>
      <w:bookmarkEnd w:id="59"/>
    </w:p>
    <w:p w:rsidR="00207BA7" w:rsidRPr="004A52A3" w:rsidRDefault="00207BA7" w:rsidP="00207BA7">
      <w:pPr>
        <w:pStyle w:val="3N0"/>
      </w:pPr>
      <w:r w:rsidRPr="004A52A3">
        <w:t>Inputs to this process are:</w:t>
      </w:r>
    </w:p>
    <w:p w:rsidR="00207BA7" w:rsidRPr="004A52A3" w:rsidRDefault="00207BA7" w:rsidP="00207BA7">
      <w:pPr>
        <w:pStyle w:val="3D0"/>
      </w:pPr>
      <w:r w:rsidRPr="004A52A3">
        <w:t>a sample location ( xB, yB ) specifying the top-left sample of the current block relative to the top</w:t>
      </w:r>
      <w:r w:rsidRPr="004A52A3">
        <w:noBreakHyphen/>
        <w:t>left sample of the current picture,</w:t>
      </w:r>
    </w:p>
    <w:p w:rsidR="00207BA7" w:rsidRPr="004A52A3" w:rsidRDefault="00207BA7" w:rsidP="00207BA7">
      <w:pPr>
        <w:pStyle w:val="3D0"/>
      </w:pPr>
      <w:r w:rsidRPr="004A52A3">
        <w:t>a variable intraPredMode specifying the intra prediction mode,</w:t>
      </w:r>
    </w:p>
    <w:p w:rsidR="00207BA7" w:rsidRPr="004A52A3" w:rsidRDefault="00207BA7" w:rsidP="00207BA7">
      <w:pPr>
        <w:pStyle w:val="3D0"/>
      </w:pPr>
      <w:r w:rsidRPr="004A52A3">
        <w:rPr>
          <w:lang w:eastAsia="ko-KR"/>
        </w:rPr>
        <w:t>the neighbouring samples p[ x ][ y ], with x, y = −1..2*nT−1</w:t>
      </w:r>
      <w:r w:rsidRPr="004A52A3">
        <w:t>,</w:t>
      </w:r>
    </w:p>
    <w:p w:rsidR="00207BA7" w:rsidRPr="004A52A3" w:rsidRDefault="00207BA7" w:rsidP="00207BA7">
      <w:pPr>
        <w:pStyle w:val="3D0"/>
        <w:rPr>
          <w:lang w:eastAsia="ko-KR"/>
        </w:rPr>
      </w:pPr>
      <w:r w:rsidRPr="004A52A3">
        <w:t>a v</w:t>
      </w:r>
      <w:r w:rsidRPr="004A52A3">
        <w:rPr>
          <w:lang w:eastAsia="ko-KR"/>
        </w:rPr>
        <w:t>ariable nT specifying the transform size,</w:t>
      </w:r>
    </w:p>
    <w:p w:rsidR="00207BA7" w:rsidRPr="004A52A3" w:rsidRDefault="00207BA7" w:rsidP="00207BA7">
      <w:pPr>
        <w:pStyle w:val="3N0"/>
      </w:pPr>
      <w:r w:rsidRPr="004A52A3">
        <w:t>Output of this process is:</w:t>
      </w:r>
    </w:p>
    <w:p w:rsidR="00207BA7" w:rsidRPr="004A52A3" w:rsidRDefault="00207BA7" w:rsidP="00207BA7">
      <w:pPr>
        <w:pStyle w:val="3D0"/>
        <w:rPr>
          <w:lang w:eastAsia="ko-KR"/>
        </w:rPr>
      </w:pPr>
      <w:proofErr w:type="gramStart"/>
      <w:r w:rsidRPr="004A52A3">
        <w:rPr>
          <w:lang w:eastAsia="ko-KR"/>
        </w:rPr>
        <w:lastRenderedPageBreak/>
        <w:t>predicted</w:t>
      </w:r>
      <w:proofErr w:type="gramEnd"/>
      <w:r w:rsidRPr="004A52A3">
        <w:rPr>
          <w:lang w:eastAsia="ko-KR"/>
        </w:rPr>
        <w:t xml:space="preserve"> samples predSamples[ x ][ y ], with x, y =0..nT−1.</w:t>
      </w:r>
    </w:p>
    <w:p w:rsidR="00207BA7" w:rsidRPr="004A52A3" w:rsidRDefault="00207BA7" w:rsidP="00207BA7">
      <w:pPr>
        <w:pStyle w:val="3N0"/>
        <w:rPr>
          <w:lang w:eastAsia="ko-KR"/>
        </w:rPr>
      </w:pPr>
      <w:r w:rsidRPr="004A52A3">
        <w:rPr>
          <w:lang w:eastAsia="ko-KR"/>
        </w:rPr>
        <w:t>This intra prediction mode is invoked when intraPredMode is equal to 35 or 36.</w:t>
      </w:r>
    </w:p>
    <w:p w:rsidR="00207BA7" w:rsidRPr="004A52A3" w:rsidRDefault="00207BA7" w:rsidP="00207BA7">
      <w:pPr>
        <w:pStyle w:val="3N0"/>
        <w:rPr>
          <w:lang w:eastAsia="ko-KR"/>
        </w:rPr>
      </w:pPr>
      <w:r w:rsidRPr="004A52A3">
        <w:rPr>
          <w:lang w:eastAsia="ko-KR"/>
        </w:rPr>
        <w:t xml:space="preserve">The values of the </w:t>
      </w:r>
      <w:r w:rsidRPr="004A52A3">
        <w:t>prediction</w:t>
      </w:r>
      <w:r w:rsidRPr="004A52A3">
        <w:rPr>
          <w:lang w:eastAsia="ko-KR"/>
        </w:rPr>
        <w:t xml:space="preserve"> samples predSamples</w:t>
      </w:r>
      <w:proofErr w:type="gramStart"/>
      <w:r w:rsidRPr="004A52A3">
        <w:rPr>
          <w:lang w:eastAsia="ko-KR"/>
        </w:rPr>
        <w:t>[ x</w:t>
      </w:r>
      <w:proofErr w:type="gramEnd"/>
      <w:r w:rsidRPr="004A52A3">
        <w:rPr>
          <w:lang w:eastAsia="ko-KR"/>
        </w:rPr>
        <w:t> ][ y ], with x, y = 0..nT−1, are derived as specified by the following ordered steps:</w:t>
      </w:r>
    </w:p>
    <w:p w:rsidR="00207BA7" w:rsidRPr="004A52A3" w:rsidRDefault="00207BA7" w:rsidP="00207BA7">
      <w:pPr>
        <w:pStyle w:val="3U1"/>
        <w:numPr>
          <w:ilvl w:val="1"/>
          <w:numId w:val="13"/>
        </w:numPr>
        <w:rPr>
          <w:lang w:eastAsia="de-DE"/>
        </w:rPr>
      </w:pPr>
      <w:r w:rsidRPr="004A52A3">
        <w:rPr>
          <w:lang w:eastAsia="ko-KR"/>
        </w:rPr>
        <w:t>The variable w</w:t>
      </w:r>
      <w:r w:rsidRPr="004A52A3">
        <w:rPr>
          <w:lang w:eastAsia="de-DE"/>
        </w:rPr>
        <w:t>edgePattern</w:t>
      </w:r>
      <w:proofErr w:type="gramStart"/>
      <w:r w:rsidRPr="004A52A3">
        <w:rPr>
          <w:lang w:eastAsia="ko-KR"/>
        </w:rPr>
        <w:t>[ x</w:t>
      </w:r>
      <w:proofErr w:type="gramEnd"/>
      <w:r w:rsidRPr="004A52A3">
        <w:rPr>
          <w:lang w:eastAsia="de-DE"/>
        </w:rPr>
        <w:t> ][ </w:t>
      </w:r>
      <w:r w:rsidRPr="004A52A3">
        <w:rPr>
          <w:lang w:eastAsia="ko-KR"/>
        </w:rPr>
        <w:t>y ] with x, y =0..nT−1, specifying a binary partition pattern</w:t>
      </w:r>
      <w:r w:rsidRPr="004A52A3">
        <w:rPr>
          <w:lang w:eastAsia="de-DE"/>
        </w:rPr>
        <w:t xml:space="preserve"> is derived as.</w:t>
      </w:r>
    </w:p>
    <w:p w:rsidR="00207BA7" w:rsidRPr="004A52A3" w:rsidRDefault="00207BA7" w:rsidP="00207BA7">
      <w:pPr>
        <w:pStyle w:val="3E3"/>
        <w:numPr>
          <w:ilvl w:val="3"/>
          <w:numId w:val="8"/>
        </w:numPr>
        <w:rPr>
          <w:lang w:eastAsia="de-DE"/>
        </w:rPr>
      </w:pPr>
      <w:r w:rsidRPr="004A52A3">
        <w:rPr>
          <w:lang w:eastAsia="ko-KR"/>
        </w:rPr>
        <w:t>w</w:t>
      </w:r>
      <w:r w:rsidRPr="004A52A3">
        <w:rPr>
          <w:lang w:eastAsia="de-DE"/>
        </w:rPr>
        <w:t>edgePattern = WedgePatternTable[ Log2( nT) ][ wedge_full_tab_idx[</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 ]</w:t>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33</w:t>
      </w:r>
      <w:r w:rsidR="00645DE2" w:rsidRPr="004A52A3">
        <w:rPr>
          <w:lang w:eastAsia="ko-KR"/>
        </w:rPr>
        <w:fldChar w:fldCharType="end"/>
      </w:r>
      <w:r w:rsidRPr="004A52A3">
        <w:rPr>
          <w:lang w:eastAsia="ko-KR"/>
        </w:rPr>
        <w:t>)</w:t>
      </w:r>
      <w:r w:rsidRPr="004A52A3">
        <w:rPr>
          <w:lang w:eastAsia="de-DE"/>
        </w:rPr>
        <w:t> </w:t>
      </w:r>
    </w:p>
    <w:p w:rsidR="00207BA7" w:rsidRPr="004A52A3" w:rsidRDefault="00207BA7" w:rsidP="00207BA7">
      <w:pPr>
        <w:pStyle w:val="3U1"/>
      </w:pPr>
      <w:r w:rsidRPr="004A52A3">
        <w:rPr>
          <w:lang w:eastAsia="ko-KR"/>
        </w:rPr>
        <w:t>The depth partition value derivation and assignment process as specified in subclause </w:t>
      </w:r>
      <w:r w:rsidR="00645DE2" w:rsidRPr="004A52A3">
        <w:rPr>
          <w:lang w:eastAsia="ko-KR"/>
        </w:rPr>
        <w:fldChar w:fldCharType="begin" w:fldLock="1"/>
      </w:r>
      <w:r w:rsidRPr="004A52A3">
        <w:rPr>
          <w:lang w:eastAsia="ko-KR"/>
        </w:rPr>
        <w:instrText xml:space="preserve"> REF _Ref342862596 \r \h </w:instrText>
      </w:r>
      <w:r w:rsidR="00645DE2" w:rsidRPr="004A52A3">
        <w:rPr>
          <w:lang w:eastAsia="ko-KR"/>
        </w:rPr>
      </w:r>
      <w:r w:rsidR="00645DE2" w:rsidRPr="004A52A3">
        <w:rPr>
          <w:lang w:eastAsia="ko-KR"/>
        </w:rPr>
        <w:fldChar w:fldCharType="separate"/>
      </w:r>
      <w:r>
        <w:rPr>
          <w:lang w:eastAsia="ko-KR"/>
        </w:rPr>
        <w:t>H.8.4.4.2.12</w:t>
      </w:r>
      <w:r w:rsidR="00645DE2" w:rsidRPr="004A52A3">
        <w:rPr>
          <w:lang w:eastAsia="ko-KR"/>
        </w:rPr>
        <w:fldChar w:fldCharType="end"/>
      </w:r>
      <w:r w:rsidRPr="004A52A3">
        <w:rPr>
          <w:lang w:eastAsia="ko-KR"/>
        </w:rPr>
        <w:t xml:space="preserve"> is invoked with the neighbouring samples p[ x ][ y ], the binary pattern w</w:t>
      </w:r>
      <w:r w:rsidRPr="004A52A3">
        <w:rPr>
          <w:lang w:eastAsia="de-DE"/>
        </w:rPr>
        <w:t>edgePattern</w:t>
      </w:r>
      <w:r w:rsidRPr="004A52A3" w:rsidDel="000E19E6">
        <w:rPr>
          <w:lang w:eastAsia="de-DE"/>
        </w:rPr>
        <w:t xml:space="preserve"> </w:t>
      </w:r>
      <w:r w:rsidRPr="004A52A3">
        <w:rPr>
          <w:lang w:eastAsia="de-DE"/>
        </w:rPr>
        <w:t>[</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w:t>
      </w:r>
      <w:r w:rsidRPr="004A52A3">
        <w:rPr>
          <w:lang w:eastAsia="ko-KR"/>
        </w:rPr>
        <w:t xml:space="preserve">, the transform size nT, the dcOffsetAvailFlag set equal to ( intraPredMode = = </w:t>
      </w:r>
      <w:r w:rsidRPr="004A52A3">
        <w:t xml:space="preserve">Intra_DepthPartition(36) ), </w:t>
      </w:r>
      <w:r w:rsidRPr="004A52A3">
        <w:rPr>
          <w:lang w:eastAsia="ko-KR"/>
        </w:rPr>
        <w:t xml:space="preserve">intraChainFlag set equal to 0, </w:t>
      </w:r>
      <w:r w:rsidRPr="004A52A3">
        <w:t>and the DC Offsets DcOffset</w:t>
      </w:r>
      <w:r w:rsidRPr="004A52A3">
        <w:rPr>
          <w:lang w:eastAsia="de-DE"/>
        </w:rPr>
        <w:t>[</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][ 0 ]</w:t>
      </w:r>
      <w:r w:rsidRPr="004A52A3">
        <w:t>, and DcOffset</w:t>
      </w:r>
      <w:r w:rsidRPr="004A52A3">
        <w:rPr>
          <w:lang w:eastAsia="de-DE"/>
        </w:rPr>
        <w:t>[</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][ 1 ]</w:t>
      </w:r>
      <w:r w:rsidRPr="004A52A3">
        <w:t xml:space="preserve"> </w:t>
      </w:r>
      <w:r w:rsidRPr="004A52A3">
        <w:rPr>
          <w:lang w:eastAsia="ko-KR"/>
        </w:rPr>
        <w:t>as inputs and the output is assigned to predSamples[ x</w:t>
      </w:r>
      <w:r w:rsidRPr="004A52A3">
        <w:rPr>
          <w:lang w:eastAsia="de-DE"/>
        </w:rPr>
        <w:t> ][ </w:t>
      </w:r>
      <w:r w:rsidRPr="004A52A3">
        <w:rPr>
          <w:lang w:eastAsia="ko-KR"/>
        </w:rPr>
        <w:t xml:space="preserve">y ]. </w:t>
      </w:r>
    </w:p>
    <w:p w:rsidR="00207BA7" w:rsidRPr="004A52A3" w:rsidRDefault="00207BA7" w:rsidP="00207BA7">
      <w:pPr>
        <w:pStyle w:val="3U1"/>
      </w:pPr>
      <w:bookmarkStart w:id="60" w:name="_Ref331530288"/>
      <w:r w:rsidRPr="004A52A3">
        <w:t xml:space="preserve">For </w:t>
      </w:r>
      <w:r w:rsidRPr="004A52A3">
        <w:rPr>
          <w:lang w:eastAsia="ko-KR"/>
        </w:rPr>
        <w:t>x, y = 0..</w:t>
      </w:r>
      <w:r w:rsidRPr="004A52A3">
        <w:t>nT </w:t>
      </w:r>
      <w:r w:rsidRPr="004A52A3">
        <w:rPr>
          <w:lang w:eastAsia="ko-KR"/>
        </w:rPr>
        <w:t>− 1, inclusive the following applies:</w:t>
      </w:r>
      <w:r w:rsidRPr="004A52A3">
        <w:t xml:space="preserve"> </w:t>
      </w:r>
    </w:p>
    <w:p w:rsidR="00207BA7" w:rsidRPr="004A52A3" w:rsidRDefault="00207BA7" w:rsidP="00207BA7">
      <w:pPr>
        <w:pStyle w:val="3D2"/>
      </w:pPr>
      <w:proofErr w:type="gramStart"/>
      <w:r w:rsidRPr="004A52A3">
        <w:rPr>
          <w:lang w:eastAsia="ko-KR"/>
        </w:rPr>
        <w:t>WedgeIdx</w:t>
      </w:r>
      <w:r w:rsidRPr="004A52A3">
        <w:rPr>
          <w:lang w:eastAsia="de-DE"/>
        </w:rPr>
        <w:t>[</w:t>
      </w:r>
      <w:proofErr w:type="gramEnd"/>
      <w:r w:rsidRPr="004A52A3">
        <w:rPr>
          <w:lang w:eastAsia="ko-KR"/>
        </w:rPr>
        <w:t> </w:t>
      </w:r>
      <w:r w:rsidRPr="004A52A3">
        <w:rPr>
          <w:lang w:eastAsia="de-DE"/>
        </w:rPr>
        <w:t>xB +x</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+y</w:t>
      </w:r>
      <w:r w:rsidRPr="004A52A3">
        <w:rPr>
          <w:lang w:eastAsia="de-DE"/>
        </w:rPr>
        <w:t>]</w:t>
      </w:r>
      <w:r w:rsidRPr="004A52A3">
        <w:rPr>
          <w:lang w:eastAsia="ko-KR"/>
        </w:rPr>
        <w:t xml:space="preserve"> is set equal to </w:t>
      </w:r>
      <w:r w:rsidRPr="004A52A3">
        <w:rPr>
          <w:lang w:eastAsia="de-DE"/>
        </w:rPr>
        <w:t>wedge_full_tab_idx[</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w:t>
      </w:r>
      <w:r w:rsidRPr="004A52A3">
        <w:rPr>
          <w:lang w:eastAsia="ko-KR"/>
        </w:rPr>
        <w:t xml:space="preserve">. </w:t>
      </w:r>
    </w:p>
    <w:p w:rsidR="00207BA7" w:rsidRPr="004A52A3" w:rsidDel="00652F0A" w:rsidRDefault="00207BA7" w:rsidP="00207BA7">
      <w:pPr>
        <w:pStyle w:val="3H4"/>
        <w:numPr>
          <w:ilvl w:val="0"/>
          <w:numId w:val="0"/>
        </w:numPr>
        <w:rPr>
          <w:del w:id="61" w:author="Samsung" w:date="2013-07-12T16:16:00Z"/>
          <w:lang w:eastAsia="ko-KR"/>
        </w:rPr>
      </w:pPr>
      <w:del w:id="62" w:author="Samsung" w:date="2013-07-12T16:16:00Z">
        <w:r w:rsidDel="00652F0A">
          <w:rPr>
            <w:rFonts w:hint="eastAsia"/>
            <w:lang w:eastAsia="ko-KR"/>
          </w:rPr>
          <w:delText xml:space="preserve">H.8.4.4.2.8 </w:delText>
        </w:r>
        <w:r w:rsidRPr="004A52A3" w:rsidDel="00652F0A">
          <w:delText>Specification of Intra_DepthPartition (37, 38) prediction mode</w:delText>
        </w:r>
        <w:bookmarkEnd w:id="60"/>
      </w:del>
    </w:p>
    <w:p w:rsidR="00207BA7" w:rsidRPr="004A52A3" w:rsidDel="00652F0A" w:rsidRDefault="00207BA7" w:rsidP="00207BA7">
      <w:pPr>
        <w:pStyle w:val="3N0"/>
        <w:rPr>
          <w:del w:id="63" w:author="Samsung" w:date="2013-07-12T16:16:00Z"/>
        </w:rPr>
      </w:pPr>
      <w:del w:id="64" w:author="Samsung" w:date="2013-07-12T16:16:00Z">
        <w:r w:rsidRPr="004A52A3" w:rsidDel="00652F0A">
          <w:delText>Inputs to this process are:</w:delText>
        </w:r>
      </w:del>
    </w:p>
    <w:p w:rsidR="00207BA7" w:rsidRPr="004A52A3" w:rsidDel="00652F0A" w:rsidRDefault="00207BA7" w:rsidP="00207BA7">
      <w:pPr>
        <w:pStyle w:val="3D0"/>
        <w:rPr>
          <w:del w:id="65" w:author="Samsung" w:date="2013-07-12T16:16:00Z"/>
        </w:rPr>
      </w:pPr>
      <w:del w:id="66" w:author="Samsung" w:date="2013-07-12T16:16:00Z">
        <w:r w:rsidRPr="004A52A3" w:rsidDel="00652F0A">
          <w:delText>a sample location ( xB, yB ) specifying the top-left sample of the current block relative to the top</w:delText>
        </w:r>
        <w:r w:rsidRPr="004A52A3" w:rsidDel="00652F0A">
          <w:noBreakHyphen/>
          <w:delText>left sample of the current picture,</w:delText>
        </w:r>
      </w:del>
    </w:p>
    <w:p w:rsidR="00207BA7" w:rsidRPr="004A52A3" w:rsidDel="00652F0A" w:rsidRDefault="00207BA7" w:rsidP="00207BA7">
      <w:pPr>
        <w:pStyle w:val="3D0"/>
        <w:rPr>
          <w:del w:id="67" w:author="Samsung" w:date="2013-07-12T16:16:00Z"/>
        </w:rPr>
      </w:pPr>
      <w:del w:id="68" w:author="Samsung" w:date="2013-07-12T16:16:00Z">
        <w:r w:rsidRPr="004A52A3" w:rsidDel="00652F0A">
          <w:delText>a variable intraPredMode specifying the intra prediction mode,</w:delText>
        </w:r>
      </w:del>
    </w:p>
    <w:p w:rsidR="00207BA7" w:rsidRPr="004A52A3" w:rsidDel="00652F0A" w:rsidRDefault="00207BA7" w:rsidP="00207BA7">
      <w:pPr>
        <w:pStyle w:val="3D0"/>
        <w:rPr>
          <w:del w:id="69" w:author="Samsung" w:date="2013-07-12T16:16:00Z"/>
        </w:rPr>
      </w:pPr>
      <w:del w:id="70" w:author="Samsung" w:date="2013-07-12T16:16:00Z">
        <w:r w:rsidRPr="004A52A3" w:rsidDel="00652F0A">
          <w:rPr>
            <w:lang w:eastAsia="ko-KR"/>
          </w:rPr>
          <w:delText>the neighbouring samples p[ x ][ y ], with x, y = −1..2*nT−1</w:delText>
        </w:r>
        <w:r w:rsidRPr="004A52A3" w:rsidDel="00652F0A">
          <w:delText>,</w:delText>
        </w:r>
      </w:del>
    </w:p>
    <w:p w:rsidR="00207BA7" w:rsidRPr="004A52A3" w:rsidDel="00652F0A" w:rsidRDefault="00207BA7" w:rsidP="00207BA7">
      <w:pPr>
        <w:pStyle w:val="3D0"/>
        <w:rPr>
          <w:del w:id="71" w:author="Samsung" w:date="2013-07-12T16:16:00Z"/>
          <w:lang w:eastAsia="ko-KR"/>
        </w:rPr>
      </w:pPr>
      <w:del w:id="72" w:author="Samsung" w:date="2013-07-12T16:16:00Z">
        <w:r w:rsidRPr="004A52A3" w:rsidDel="00652F0A">
          <w:delText>a v</w:delText>
        </w:r>
        <w:r w:rsidRPr="004A52A3" w:rsidDel="00652F0A">
          <w:rPr>
            <w:lang w:eastAsia="ko-KR"/>
          </w:rPr>
          <w:delText>ariable nT specifying the transform size,</w:delText>
        </w:r>
      </w:del>
    </w:p>
    <w:p w:rsidR="00207BA7" w:rsidRPr="004A52A3" w:rsidDel="00652F0A" w:rsidRDefault="00207BA7" w:rsidP="00207BA7">
      <w:pPr>
        <w:pStyle w:val="3N0"/>
        <w:rPr>
          <w:del w:id="73" w:author="Samsung" w:date="2013-07-12T16:16:00Z"/>
        </w:rPr>
      </w:pPr>
      <w:del w:id="74" w:author="Samsung" w:date="2013-07-12T16:16:00Z">
        <w:r w:rsidRPr="004A52A3" w:rsidDel="00652F0A">
          <w:delText>Output of this process is:</w:delText>
        </w:r>
      </w:del>
    </w:p>
    <w:p w:rsidR="00207BA7" w:rsidRPr="004A52A3" w:rsidDel="00652F0A" w:rsidRDefault="00207BA7" w:rsidP="00207BA7">
      <w:pPr>
        <w:pStyle w:val="3D0"/>
        <w:rPr>
          <w:del w:id="75" w:author="Samsung" w:date="2013-07-12T16:16:00Z"/>
          <w:lang w:eastAsia="ko-KR"/>
        </w:rPr>
      </w:pPr>
      <w:del w:id="76" w:author="Samsung" w:date="2013-07-12T16:16:00Z">
        <w:r w:rsidRPr="004A52A3" w:rsidDel="00652F0A">
          <w:rPr>
            <w:lang w:eastAsia="ko-KR"/>
          </w:rPr>
          <w:delText>predicted samples predSamples[ x ][ y ], with x, y =0..nT−1.</w:delText>
        </w:r>
      </w:del>
    </w:p>
    <w:p w:rsidR="00207BA7" w:rsidRPr="004A52A3" w:rsidDel="00652F0A" w:rsidRDefault="00207BA7" w:rsidP="00207BA7">
      <w:pPr>
        <w:pStyle w:val="3N0"/>
        <w:rPr>
          <w:del w:id="77" w:author="Samsung" w:date="2013-07-12T16:16:00Z"/>
          <w:lang w:eastAsia="ko-KR"/>
        </w:rPr>
      </w:pPr>
      <w:del w:id="78" w:author="Samsung" w:date="2013-07-12T16:16:00Z">
        <w:r w:rsidRPr="004A52A3" w:rsidDel="00652F0A">
          <w:rPr>
            <w:lang w:eastAsia="ko-KR"/>
          </w:rPr>
          <w:delText xml:space="preserve">This intra </w:delText>
        </w:r>
        <w:r w:rsidRPr="004A52A3" w:rsidDel="00652F0A">
          <w:delText>prediction</w:delText>
        </w:r>
        <w:r w:rsidRPr="004A52A3" w:rsidDel="00652F0A">
          <w:rPr>
            <w:lang w:eastAsia="ko-KR"/>
          </w:rPr>
          <w:delText xml:space="preserve"> mode is invoked when intraPredMode is equal to 37 or 38.</w:delText>
        </w:r>
      </w:del>
    </w:p>
    <w:p w:rsidR="00207BA7" w:rsidRPr="004A52A3" w:rsidDel="00652F0A" w:rsidRDefault="00207BA7" w:rsidP="00207BA7">
      <w:pPr>
        <w:pStyle w:val="3N0"/>
        <w:rPr>
          <w:del w:id="79" w:author="Samsung" w:date="2013-07-12T16:16:00Z"/>
          <w:lang w:eastAsia="ko-KR"/>
        </w:rPr>
      </w:pPr>
      <w:del w:id="80" w:author="Samsung" w:date="2013-07-12T16:16:00Z">
        <w:r w:rsidRPr="004A52A3" w:rsidDel="00652F0A">
          <w:rPr>
            <w:lang w:eastAsia="ko-KR"/>
          </w:rPr>
          <w:delText>Let textureComp be the texture view component with view order index equal to ViewIdx and DepthFlag equal to 0. The variable texturePredMode is set equal to the PredMode</w:delText>
        </w:r>
        <w:r w:rsidRPr="004A52A3" w:rsidDel="00652F0A">
          <w:delText>[ xB</w:delText>
        </w:r>
        <w:r w:rsidRPr="004A52A3" w:rsidDel="00652F0A">
          <w:rPr>
            <w:lang w:eastAsia="ko-KR"/>
          </w:rPr>
          <w:delText> ][ </w:delText>
        </w:r>
        <w:r w:rsidRPr="004A52A3" w:rsidDel="00652F0A">
          <w:delText>yB ]</w:delText>
        </w:r>
        <w:r w:rsidRPr="004A52A3" w:rsidDel="00652F0A">
          <w:rPr>
            <w:lang w:eastAsia="ko-KR"/>
          </w:rPr>
          <w:delText xml:space="preserve"> of textureComp. The variable textureIntra</w:delText>
        </w:r>
        <w:r w:rsidRPr="004A52A3" w:rsidDel="00652F0A">
          <w:delText>PredMode is set equal to IntraPredMode[ xB</w:delText>
        </w:r>
        <w:r w:rsidRPr="004A52A3" w:rsidDel="00652F0A">
          <w:rPr>
            <w:lang w:eastAsia="ko-KR"/>
          </w:rPr>
          <w:delText> ][ </w:delText>
        </w:r>
        <w:r w:rsidRPr="004A52A3" w:rsidDel="00652F0A">
          <w:delText xml:space="preserve">yB ] of the textureComp. </w:delText>
        </w:r>
      </w:del>
    </w:p>
    <w:p w:rsidR="00207BA7" w:rsidRPr="004A52A3" w:rsidDel="00652F0A" w:rsidRDefault="00207BA7" w:rsidP="00207BA7">
      <w:pPr>
        <w:pStyle w:val="3N0"/>
        <w:rPr>
          <w:del w:id="81" w:author="Samsung" w:date="2013-07-12T16:16:00Z"/>
          <w:highlight w:val="yellow"/>
          <w:lang w:eastAsia="ko-KR"/>
        </w:rPr>
      </w:pPr>
      <w:del w:id="82" w:author="Samsung" w:date="2013-07-12T16:16:00Z">
        <w:r w:rsidRPr="004A52A3" w:rsidDel="00652F0A">
          <w:rPr>
            <w:highlight w:val="yellow"/>
            <w:lang w:eastAsia="ko-KR"/>
          </w:rPr>
          <w:delText>[Ed. (GT) Consider storing texturePredMode and textureIntraPredMode explicitly.]</w:delText>
        </w:r>
      </w:del>
    </w:p>
    <w:p w:rsidR="00207BA7" w:rsidRPr="004A52A3" w:rsidDel="00652F0A" w:rsidRDefault="00207BA7" w:rsidP="00207BA7">
      <w:pPr>
        <w:pStyle w:val="3N0"/>
        <w:rPr>
          <w:del w:id="83" w:author="Samsung" w:date="2013-07-12T16:16:00Z"/>
          <w:lang w:eastAsia="ko-KR"/>
        </w:rPr>
      </w:pPr>
      <w:del w:id="84" w:author="Samsung" w:date="2013-07-12T16:16:00Z">
        <w:r w:rsidRPr="004A52A3" w:rsidDel="00652F0A">
          <w:rPr>
            <w:lang w:eastAsia="ko-KR"/>
          </w:rPr>
          <w:delText xml:space="preserve">The values of the prediction samples predSamples[ x ][ y ], with x, y = 0..nT−1, are derived by the following ordered steps. </w:delText>
        </w:r>
      </w:del>
    </w:p>
    <w:p w:rsidR="00207BA7" w:rsidRPr="004A52A3" w:rsidDel="00652F0A" w:rsidRDefault="00207BA7" w:rsidP="00207BA7">
      <w:pPr>
        <w:pStyle w:val="3U1"/>
        <w:numPr>
          <w:ilvl w:val="1"/>
          <w:numId w:val="11"/>
        </w:numPr>
        <w:rPr>
          <w:del w:id="85" w:author="Samsung" w:date="2013-07-12T16:16:00Z"/>
          <w:lang w:eastAsia="ko-KR"/>
        </w:rPr>
      </w:pPr>
      <w:del w:id="86" w:author="Samsung" w:date="2013-07-12T16:16:00Z">
        <w:r w:rsidRPr="004A52A3" w:rsidDel="00652F0A">
          <w:rPr>
            <w:lang w:eastAsia="ko-KR"/>
          </w:rPr>
          <w:delText xml:space="preserve">Depending on texturePredMode and textureIntraPredMode, the list candWedgeIndList specifying indices of candidate wedgelets is derived as specified in the following:  </w:delText>
        </w:r>
      </w:del>
    </w:p>
    <w:p w:rsidR="00207BA7" w:rsidRPr="004A52A3" w:rsidDel="00652F0A" w:rsidRDefault="00207BA7" w:rsidP="00207BA7">
      <w:pPr>
        <w:pStyle w:val="3D2"/>
        <w:rPr>
          <w:del w:id="87" w:author="Samsung" w:date="2013-07-12T16:16:00Z"/>
          <w:lang w:eastAsia="ko-KR"/>
        </w:rPr>
      </w:pPr>
      <w:del w:id="88" w:author="Samsung" w:date="2013-07-12T16:16:00Z">
        <w:r w:rsidRPr="004A52A3" w:rsidDel="00652F0A">
          <w:rPr>
            <w:lang w:eastAsia="ko-KR"/>
          </w:rPr>
          <w:delText xml:space="preserve">If texturePredMode is equal to MODE_INTRA and textureIntraPredMode is in the range of 2 to 34, the following applies. </w:delText>
        </w:r>
      </w:del>
    </w:p>
    <w:p w:rsidR="00207BA7" w:rsidRPr="004A52A3" w:rsidDel="00652F0A" w:rsidRDefault="00207BA7" w:rsidP="00207BA7">
      <w:pPr>
        <w:pStyle w:val="3E4"/>
        <w:numPr>
          <w:ilvl w:val="4"/>
          <w:numId w:val="8"/>
        </w:numPr>
        <w:rPr>
          <w:del w:id="89" w:author="Samsung" w:date="2013-07-12T16:16:00Z"/>
          <w:lang w:eastAsia="ko-KR"/>
        </w:rPr>
      </w:pPr>
      <w:del w:id="90" w:author="Samsung" w:date="2013-07-12T16:16:00Z">
        <w:r w:rsidRPr="004A52A3" w:rsidDel="00652F0A">
          <w:rPr>
            <w:lang w:eastAsia="ko-KR"/>
          </w:rPr>
          <w:delText>candWedgeIndList = TextModePredWedgeIndTable[</w:delText>
        </w:r>
        <w:r w:rsidRPr="004A52A3" w:rsidDel="00652F0A">
          <w:rPr>
            <w:lang w:eastAsia="de-DE"/>
          </w:rPr>
          <w:delText> </w:delText>
        </w:r>
        <w:r w:rsidRPr="004A52A3" w:rsidDel="00652F0A">
          <w:rPr>
            <w:lang w:eastAsia="ko-KR"/>
          </w:rPr>
          <w:delText>Log2( nT )</w:delText>
        </w:r>
        <w:r w:rsidRPr="004A52A3" w:rsidDel="00652F0A">
          <w:rPr>
            <w:lang w:eastAsia="de-DE"/>
          </w:rPr>
          <w:delText> ][ </w:delText>
        </w:r>
        <w:r w:rsidRPr="004A52A3" w:rsidDel="00652F0A">
          <w:rPr>
            <w:lang w:eastAsia="ko-KR"/>
          </w:rPr>
          <w:delText>texturePredMode</w:delText>
        </w:r>
        <w:r w:rsidRPr="004A52A3" w:rsidDel="00652F0A">
          <w:rPr>
            <w:lang w:eastAsia="de-DE"/>
          </w:rPr>
          <w:delText> </w:delText>
        </w:r>
        <w:r w:rsidRPr="004A52A3" w:rsidDel="00652F0A">
          <w:rPr>
            <w:lang w:eastAsia="ko-KR"/>
          </w:rPr>
          <w:delText>]</w:delText>
        </w:r>
        <w:r w:rsidRPr="004A52A3" w:rsidDel="00652F0A">
          <w:rPr>
            <w:lang w:eastAsia="ko-KR"/>
          </w:rPr>
          <w:tab/>
          <w:delText>(</w:delText>
        </w:r>
        <w:r w:rsidR="00645DE2" w:rsidRPr="004A52A3" w:rsidDel="00652F0A">
          <w:rPr>
            <w:lang w:eastAsia="ko-KR"/>
          </w:rPr>
          <w:fldChar w:fldCharType="begin" w:fldLock="1"/>
        </w:r>
        <w:r w:rsidRPr="004A52A3" w:rsidDel="00652F0A">
          <w:rPr>
            <w:lang w:eastAsia="ko-KR"/>
          </w:rPr>
          <w:delInstrText xml:space="preserve"> REF H \h </w:delInstrText>
        </w:r>
        <w:r w:rsidR="00645DE2" w:rsidRPr="004A52A3" w:rsidDel="00652F0A">
          <w:rPr>
            <w:lang w:eastAsia="ko-KR"/>
          </w:rPr>
        </w:r>
        <w:r w:rsidR="00645DE2" w:rsidRPr="004A52A3" w:rsidDel="00652F0A">
          <w:rPr>
            <w:lang w:eastAsia="ko-KR"/>
          </w:rPr>
          <w:fldChar w:fldCharType="separate"/>
        </w:r>
        <w:r w:rsidRPr="004A52A3" w:rsidDel="00652F0A">
          <w:rPr>
            <w:lang w:eastAsia="ko-KR"/>
          </w:rPr>
          <w:delText>H</w:delText>
        </w:r>
        <w:r w:rsidR="00645DE2" w:rsidRPr="004A52A3" w:rsidDel="00652F0A">
          <w:rPr>
            <w:lang w:eastAsia="ko-KR"/>
          </w:rPr>
          <w:fldChar w:fldCharType="end"/>
        </w:r>
        <w:r w:rsidRPr="004A52A3" w:rsidDel="00652F0A">
          <w:rPr>
            <w:lang w:eastAsia="ko-KR"/>
          </w:rPr>
          <w:noBreakHyphen/>
        </w:r>
        <w:r w:rsidR="00645DE2" w:rsidRPr="004A52A3" w:rsidDel="00652F0A">
          <w:rPr>
            <w:lang w:eastAsia="ko-KR"/>
          </w:rPr>
          <w:fldChar w:fldCharType="begin" w:fldLock="1"/>
        </w:r>
        <w:r w:rsidRPr="004A52A3" w:rsidDel="00652F0A">
          <w:rPr>
            <w:lang w:eastAsia="ko-KR"/>
          </w:rPr>
          <w:delInstrText xml:space="preserve"> SEQ Equation \* ARABIC </w:delInstrText>
        </w:r>
        <w:r w:rsidR="00645DE2" w:rsidRPr="004A52A3" w:rsidDel="00652F0A">
          <w:rPr>
            <w:lang w:eastAsia="ko-KR"/>
          </w:rPr>
          <w:fldChar w:fldCharType="separate"/>
        </w:r>
        <w:r w:rsidDel="00652F0A">
          <w:rPr>
            <w:noProof/>
            <w:lang w:eastAsia="ko-KR"/>
          </w:rPr>
          <w:delText>34</w:delText>
        </w:r>
        <w:r w:rsidR="00645DE2"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D2"/>
        <w:rPr>
          <w:del w:id="91" w:author="Samsung" w:date="2013-07-12T16:16:00Z"/>
          <w:lang w:eastAsia="ko-KR"/>
        </w:rPr>
      </w:pPr>
      <w:del w:id="92" w:author="Samsung" w:date="2013-07-12T16:16:00Z">
        <w:r w:rsidRPr="004A52A3" w:rsidDel="00652F0A">
          <w:rPr>
            <w:lang w:eastAsia="ko-KR"/>
          </w:rPr>
          <w:delText>Otherwise ( texturePredMode is not equal to MODE_INTRA or textureIntraPredMode is not in the range of 2 to 34), the following applies.</w:delText>
        </w:r>
      </w:del>
    </w:p>
    <w:p w:rsidR="00207BA7" w:rsidRPr="004A52A3" w:rsidDel="00652F0A" w:rsidRDefault="00207BA7" w:rsidP="00207BA7">
      <w:pPr>
        <w:pStyle w:val="3E4"/>
        <w:numPr>
          <w:ilvl w:val="4"/>
          <w:numId w:val="8"/>
        </w:numPr>
        <w:rPr>
          <w:del w:id="93" w:author="Samsung" w:date="2013-07-12T16:16:00Z"/>
          <w:lang w:eastAsia="ko-KR"/>
        </w:rPr>
      </w:pPr>
      <w:del w:id="94" w:author="Samsung" w:date="2013-07-12T16:16:00Z">
        <w:r w:rsidRPr="004A52A3" w:rsidDel="00652F0A">
          <w:rPr>
            <w:lang w:eastAsia="ko-KR"/>
          </w:rPr>
          <w:delText>candWedgeIndList = CoarseWedgeIndTable[</w:delText>
        </w:r>
        <w:r w:rsidRPr="004A52A3" w:rsidDel="00652F0A">
          <w:rPr>
            <w:lang w:eastAsia="de-DE"/>
          </w:rPr>
          <w:delText> </w:delText>
        </w:r>
        <w:r w:rsidRPr="004A52A3" w:rsidDel="00652F0A">
          <w:rPr>
            <w:lang w:eastAsia="ko-KR"/>
          </w:rPr>
          <w:delText>Log2( nT )</w:delText>
        </w:r>
        <w:r w:rsidRPr="004A52A3" w:rsidDel="00652F0A">
          <w:rPr>
            <w:lang w:eastAsia="de-DE"/>
          </w:rPr>
          <w:delText> ]</w:delText>
        </w:r>
        <w:r w:rsidRPr="004A52A3" w:rsidDel="00652F0A">
          <w:rPr>
            <w:lang w:eastAsia="ko-KR"/>
          </w:rPr>
          <w:tab/>
          <w:delText>(</w:delText>
        </w:r>
        <w:r w:rsidR="00645DE2" w:rsidRPr="004A52A3" w:rsidDel="00652F0A">
          <w:rPr>
            <w:lang w:eastAsia="ko-KR"/>
          </w:rPr>
          <w:fldChar w:fldCharType="begin" w:fldLock="1"/>
        </w:r>
        <w:r w:rsidRPr="004A52A3" w:rsidDel="00652F0A">
          <w:rPr>
            <w:lang w:eastAsia="ko-KR"/>
          </w:rPr>
          <w:delInstrText xml:space="preserve"> REF H \h </w:delInstrText>
        </w:r>
        <w:r w:rsidR="00645DE2" w:rsidRPr="004A52A3" w:rsidDel="00652F0A">
          <w:rPr>
            <w:lang w:eastAsia="ko-KR"/>
          </w:rPr>
        </w:r>
        <w:r w:rsidR="00645DE2" w:rsidRPr="004A52A3" w:rsidDel="00652F0A">
          <w:rPr>
            <w:lang w:eastAsia="ko-KR"/>
          </w:rPr>
          <w:fldChar w:fldCharType="separate"/>
        </w:r>
        <w:r w:rsidRPr="004A52A3" w:rsidDel="00652F0A">
          <w:rPr>
            <w:lang w:eastAsia="ko-KR"/>
          </w:rPr>
          <w:delText>H</w:delText>
        </w:r>
        <w:r w:rsidR="00645DE2" w:rsidRPr="004A52A3" w:rsidDel="00652F0A">
          <w:rPr>
            <w:lang w:eastAsia="ko-KR"/>
          </w:rPr>
          <w:fldChar w:fldCharType="end"/>
        </w:r>
        <w:r w:rsidRPr="004A52A3" w:rsidDel="00652F0A">
          <w:rPr>
            <w:lang w:eastAsia="ko-KR"/>
          </w:rPr>
          <w:noBreakHyphen/>
        </w:r>
        <w:r w:rsidR="00645DE2" w:rsidRPr="004A52A3" w:rsidDel="00652F0A">
          <w:rPr>
            <w:lang w:eastAsia="ko-KR"/>
          </w:rPr>
          <w:fldChar w:fldCharType="begin" w:fldLock="1"/>
        </w:r>
        <w:r w:rsidRPr="004A52A3" w:rsidDel="00652F0A">
          <w:rPr>
            <w:lang w:eastAsia="ko-KR"/>
          </w:rPr>
          <w:delInstrText xml:space="preserve"> SEQ Equation \* ARABIC </w:delInstrText>
        </w:r>
        <w:r w:rsidR="00645DE2" w:rsidRPr="004A52A3" w:rsidDel="00652F0A">
          <w:rPr>
            <w:lang w:eastAsia="ko-KR"/>
          </w:rPr>
          <w:fldChar w:fldCharType="separate"/>
        </w:r>
        <w:r w:rsidDel="00652F0A">
          <w:rPr>
            <w:noProof/>
            <w:lang w:eastAsia="ko-KR"/>
          </w:rPr>
          <w:delText>35</w:delText>
        </w:r>
        <w:r w:rsidR="00645DE2"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U1"/>
        <w:rPr>
          <w:del w:id="95" w:author="Samsung" w:date="2013-07-12T16:16:00Z"/>
          <w:lang w:eastAsia="ko-KR"/>
        </w:rPr>
      </w:pPr>
      <w:del w:id="96" w:author="Samsung" w:date="2013-07-12T16:16:00Z">
        <w:r w:rsidRPr="004A52A3" w:rsidDel="00652F0A">
          <w:rPr>
            <w:lang w:eastAsia="ko-KR"/>
          </w:rPr>
          <w:delText>The variable wedgeIdx is derived as:</w:delText>
        </w:r>
      </w:del>
    </w:p>
    <w:p w:rsidR="00207BA7" w:rsidRPr="004A52A3" w:rsidDel="00652F0A" w:rsidRDefault="00207BA7" w:rsidP="00207BA7">
      <w:pPr>
        <w:pStyle w:val="3E2"/>
        <w:numPr>
          <w:ilvl w:val="2"/>
          <w:numId w:val="8"/>
        </w:numPr>
        <w:rPr>
          <w:del w:id="97" w:author="Samsung" w:date="2013-07-12T16:16:00Z"/>
          <w:lang w:eastAsia="ko-KR"/>
        </w:rPr>
      </w:pPr>
      <w:del w:id="98" w:author="Samsung" w:date="2013-07-12T16:16:00Z">
        <w:r w:rsidRPr="004A52A3" w:rsidDel="00652F0A">
          <w:rPr>
            <w:lang w:eastAsia="ko-KR"/>
          </w:rPr>
          <w:delText>wedgeIdx = candWedgeIndList[ wedge_predtex_tab_idx</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w:delText>
        </w:r>
        <w:r w:rsidRPr="004A52A3" w:rsidDel="00652F0A">
          <w:rPr>
            <w:lang w:eastAsia="ko-KR"/>
          </w:rPr>
          <w:tab/>
          <w:delText>(</w:delText>
        </w:r>
        <w:r w:rsidR="00645DE2" w:rsidRPr="004A52A3" w:rsidDel="00652F0A">
          <w:rPr>
            <w:lang w:eastAsia="ko-KR"/>
          </w:rPr>
          <w:fldChar w:fldCharType="begin" w:fldLock="1"/>
        </w:r>
        <w:r w:rsidRPr="004A52A3" w:rsidDel="00652F0A">
          <w:rPr>
            <w:lang w:eastAsia="ko-KR"/>
          </w:rPr>
          <w:delInstrText xml:space="preserve"> REF H \h </w:delInstrText>
        </w:r>
        <w:r w:rsidR="00645DE2" w:rsidRPr="004A52A3" w:rsidDel="00652F0A">
          <w:rPr>
            <w:lang w:eastAsia="ko-KR"/>
          </w:rPr>
        </w:r>
        <w:r w:rsidR="00645DE2" w:rsidRPr="004A52A3" w:rsidDel="00652F0A">
          <w:rPr>
            <w:lang w:eastAsia="ko-KR"/>
          </w:rPr>
          <w:fldChar w:fldCharType="separate"/>
        </w:r>
        <w:r w:rsidRPr="004A52A3" w:rsidDel="00652F0A">
          <w:rPr>
            <w:lang w:eastAsia="ko-KR"/>
          </w:rPr>
          <w:delText>H</w:delText>
        </w:r>
        <w:r w:rsidR="00645DE2" w:rsidRPr="004A52A3" w:rsidDel="00652F0A">
          <w:rPr>
            <w:lang w:eastAsia="ko-KR"/>
          </w:rPr>
          <w:fldChar w:fldCharType="end"/>
        </w:r>
        <w:r w:rsidRPr="004A52A3" w:rsidDel="00652F0A">
          <w:rPr>
            <w:lang w:eastAsia="ko-KR"/>
          </w:rPr>
          <w:noBreakHyphen/>
        </w:r>
        <w:r w:rsidR="00645DE2" w:rsidRPr="004A52A3" w:rsidDel="00652F0A">
          <w:rPr>
            <w:lang w:eastAsia="ko-KR"/>
          </w:rPr>
          <w:fldChar w:fldCharType="begin" w:fldLock="1"/>
        </w:r>
        <w:r w:rsidRPr="004A52A3" w:rsidDel="00652F0A">
          <w:rPr>
            <w:lang w:eastAsia="ko-KR"/>
          </w:rPr>
          <w:delInstrText xml:space="preserve"> SEQ Equation \* ARABIC </w:delInstrText>
        </w:r>
        <w:r w:rsidR="00645DE2" w:rsidRPr="004A52A3" w:rsidDel="00652F0A">
          <w:rPr>
            <w:lang w:eastAsia="ko-KR"/>
          </w:rPr>
          <w:fldChar w:fldCharType="separate"/>
        </w:r>
        <w:r w:rsidDel="00652F0A">
          <w:rPr>
            <w:noProof/>
            <w:lang w:eastAsia="ko-KR"/>
          </w:rPr>
          <w:delText>36</w:delText>
        </w:r>
        <w:r w:rsidR="00645DE2"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U1"/>
        <w:rPr>
          <w:del w:id="99" w:author="Samsung" w:date="2013-07-12T16:16:00Z"/>
          <w:lang w:eastAsia="de-DE"/>
        </w:rPr>
      </w:pPr>
      <w:del w:id="100" w:author="Samsung" w:date="2013-07-12T16:16:00Z">
        <w:r w:rsidRPr="004A52A3" w:rsidDel="00652F0A">
          <w:rPr>
            <w:lang w:eastAsia="ko-KR"/>
          </w:rPr>
          <w:delText>The variable w</w:delText>
        </w:r>
        <w:r w:rsidRPr="004A52A3" w:rsidDel="00652F0A">
          <w:rPr>
            <w:lang w:eastAsia="de-DE"/>
          </w:rPr>
          <w:delText>edgePattern</w:delText>
        </w:r>
        <w:r w:rsidRPr="004A52A3" w:rsidDel="00652F0A">
          <w:rPr>
            <w:lang w:eastAsia="ko-KR"/>
          </w:rPr>
          <w:delText xml:space="preserve"> [ x</w:delText>
        </w:r>
        <w:r w:rsidRPr="004A52A3" w:rsidDel="00652F0A">
          <w:rPr>
            <w:lang w:eastAsia="de-DE"/>
          </w:rPr>
          <w:delText> ][ </w:delText>
        </w:r>
        <w:r w:rsidRPr="004A52A3" w:rsidDel="00652F0A">
          <w:rPr>
            <w:lang w:eastAsia="ko-KR"/>
          </w:rPr>
          <w:delText>y ] with x, y =0..nT−1, specifying a binary partition pattern</w:delText>
        </w:r>
        <w:r w:rsidRPr="004A52A3" w:rsidDel="00652F0A">
          <w:rPr>
            <w:lang w:eastAsia="de-DE"/>
          </w:rPr>
          <w:delText xml:space="preserve"> is derived as.</w:delText>
        </w:r>
      </w:del>
    </w:p>
    <w:p w:rsidR="00207BA7" w:rsidRPr="004A52A3" w:rsidDel="00652F0A" w:rsidRDefault="00207BA7" w:rsidP="00207BA7">
      <w:pPr>
        <w:pStyle w:val="3E3"/>
        <w:numPr>
          <w:ilvl w:val="3"/>
          <w:numId w:val="8"/>
        </w:numPr>
        <w:rPr>
          <w:del w:id="101" w:author="Samsung" w:date="2013-07-12T16:16:00Z"/>
          <w:lang w:eastAsia="de-DE"/>
        </w:rPr>
      </w:pPr>
      <w:del w:id="102" w:author="Samsung" w:date="2013-07-12T16:16:00Z">
        <w:r w:rsidRPr="004A52A3" w:rsidDel="00652F0A">
          <w:rPr>
            <w:lang w:eastAsia="ko-KR"/>
          </w:rPr>
          <w:lastRenderedPageBreak/>
          <w:delText>w</w:delText>
        </w:r>
        <w:r w:rsidRPr="004A52A3" w:rsidDel="00652F0A">
          <w:rPr>
            <w:lang w:eastAsia="de-DE"/>
          </w:rPr>
          <w:delText>edgePattern = WedgePatternTable[ Log2( nT) ][ wedgeIdx]</w:delText>
        </w:r>
        <w:r w:rsidRPr="004A52A3" w:rsidDel="00652F0A">
          <w:rPr>
            <w:lang w:eastAsia="ko-KR"/>
          </w:rPr>
          <w:tab/>
          <w:delText>(</w:delText>
        </w:r>
        <w:r w:rsidR="00645DE2" w:rsidRPr="004A52A3" w:rsidDel="00652F0A">
          <w:rPr>
            <w:lang w:eastAsia="ko-KR"/>
          </w:rPr>
          <w:fldChar w:fldCharType="begin" w:fldLock="1"/>
        </w:r>
        <w:r w:rsidRPr="004A52A3" w:rsidDel="00652F0A">
          <w:rPr>
            <w:lang w:eastAsia="ko-KR"/>
          </w:rPr>
          <w:delInstrText xml:space="preserve"> REF H \h </w:delInstrText>
        </w:r>
        <w:r w:rsidR="00645DE2" w:rsidRPr="004A52A3" w:rsidDel="00652F0A">
          <w:rPr>
            <w:lang w:eastAsia="ko-KR"/>
          </w:rPr>
        </w:r>
        <w:r w:rsidR="00645DE2" w:rsidRPr="004A52A3" w:rsidDel="00652F0A">
          <w:rPr>
            <w:lang w:eastAsia="ko-KR"/>
          </w:rPr>
          <w:fldChar w:fldCharType="separate"/>
        </w:r>
        <w:r w:rsidRPr="004A52A3" w:rsidDel="00652F0A">
          <w:rPr>
            <w:lang w:eastAsia="ko-KR"/>
          </w:rPr>
          <w:delText>H</w:delText>
        </w:r>
        <w:r w:rsidR="00645DE2" w:rsidRPr="004A52A3" w:rsidDel="00652F0A">
          <w:rPr>
            <w:lang w:eastAsia="ko-KR"/>
          </w:rPr>
          <w:fldChar w:fldCharType="end"/>
        </w:r>
        <w:r w:rsidRPr="004A52A3" w:rsidDel="00652F0A">
          <w:rPr>
            <w:lang w:eastAsia="ko-KR"/>
          </w:rPr>
          <w:noBreakHyphen/>
        </w:r>
        <w:r w:rsidR="00645DE2" w:rsidRPr="004A52A3" w:rsidDel="00652F0A">
          <w:rPr>
            <w:lang w:eastAsia="ko-KR"/>
          </w:rPr>
          <w:fldChar w:fldCharType="begin" w:fldLock="1"/>
        </w:r>
        <w:r w:rsidRPr="004A52A3" w:rsidDel="00652F0A">
          <w:rPr>
            <w:lang w:eastAsia="ko-KR"/>
          </w:rPr>
          <w:delInstrText xml:space="preserve"> SEQ Equation \* ARABIC </w:delInstrText>
        </w:r>
        <w:r w:rsidR="00645DE2" w:rsidRPr="004A52A3" w:rsidDel="00652F0A">
          <w:rPr>
            <w:lang w:eastAsia="ko-KR"/>
          </w:rPr>
          <w:fldChar w:fldCharType="separate"/>
        </w:r>
        <w:r w:rsidDel="00652F0A">
          <w:rPr>
            <w:noProof/>
            <w:lang w:eastAsia="ko-KR"/>
          </w:rPr>
          <w:delText>37</w:delText>
        </w:r>
        <w:r w:rsidR="00645DE2" w:rsidRPr="004A52A3" w:rsidDel="00652F0A">
          <w:rPr>
            <w:lang w:eastAsia="ko-KR"/>
          </w:rPr>
          <w:fldChar w:fldCharType="end"/>
        </w:r>
        <w:r w:rsidRPr="004A52A3" w:rsidDel="00652F0A">
          <w:rPr>
            <w:lang w:eastAsia="ko-KR"/>
          </w:rPr>
          <w:delText>)</w:delText>
        </w:r>
        <w:r w:rsidRPr="004A52A3" w:rsidDel="00652F0A">
          <w:rPr>
            <w:lang w:eastAsia="de-DE"/>
          </w:rPr>
          <w:delText> </w:delText>
        </w:r>
      </w:del>
    </w:p>
    <w:p w:rsidR="00207BA7" w:rsidRPr="004A52A3" w:rsidDel="00652F0A" w:rsidRDefault="00207BA7" w:rsidP="00207BA7">
      <w:pPr>
        <w:pStyle w:val="3U1"/>
        <w:rPr>
          <w:del w:id="103" w:author="Samsung" w:date="2013-07-12T16:16:00Z"/>
        </w:rPr>
      </w:pPr>
      <w:del w:id="104" w:author="Samsung" w:date="2013-07-12T16:16:00Z">
        <w:r w:rsidRPr="004A52A3" w:rsidDel="00652F0A">
          <w:rPr>
            <w:lang w:eastAsia="ko-KR"/>
          </w:rPr>
          <w:delText>The depth partition value derivation and assignment process as specified in subclause </w:delText>
        </w:r>
        <w:r w:rsidR="00645DE2" w:rsidRPr="004A52A3" w:rsidDel="00652F0A">
          <w:rPr>
            <w:lang w:eastAsia="ko-KR"/>
          </w:rPr>
          <w:fldChar w:fldCharType="begin" w:fldLock="1"/>
        </w:r>
        <w:r w:rsidRPr="004A52A3" w:rsidDel="00652F0A">
          <w:rPr>
            <w:lang w:eastAsia="ko-KR"/>
          </w:rPr>
          <w:delInstrText xml:space="preserve"> REF _Ref342862596 \r \h </w:delInstrText>
        </w:r>
        <w:r w:rsidR="00645DE2" w:rsidRPr="004A52A3" w:rsidDel="00652F0A">
          <w:rPr>
            <w:lang w:eastAsia="ko-KR"/>
          </w:rPr>
        </w:r>
        <w:r w:rsidR="00645DE2" w:rsidRPr="004A52A3" w:rsidDel="00652F0A">
          <w:rPr>
            <w:lang w:eastAsia="ko-KR"/>
          </w:rPr>
          <w:fldChar w:fldCharType="separate"/>
        </w:r>
        <w:r w:rsidDel="00652F0A">
          <w:rPr>
            <w:lang w:eastAsia="ko-KR"/>
          </w:rPr>
          <w:delText>H.8.4.4.2.12</w:delText>
        </w:r>
        <w:r w:rsidR="00645DE2" w:rsidRPr="004A52A3" w:rsidDel="00652F0A">
          <w:rPr>
            <w:lang w:eastAsia="ko-KR"/>
          </w:rPr>
          <w:fldChar w:fldCharType="end"/>
        </w:r>
        <w:r w:rsidRPr="004A52A3" w:rsidDel="00652F0A">
          <w:rPr>
            <w:lang w:eastAsia="ko-KR"/>
          </w:rPr>
          <w:delText xml:space="preserve"> is invoked with the neighbouring samples p[ x ][ y ], the binary pattern w</w:delText>
        </w:r>
        <w:r w:rsidRPr="004A52A3" w:rsidDel="00652F0A">
          <w:rPr>
            <w:lang w:eastAsia="de-DE"/>
          </w:rPr>
          <w:delText>edgePattern[</w:delText>
        </w:r>
        <w:r w:rsidRPr="004A52A3" w:rsidDel="00652F0A">
          <w:rPr>
            <w:lang w:eastAsia="ko-KR"/>
          </w:rPr>
          <w:delText> </w:delText>
        </w:r>
        <w:r w:rsidRPr="004A52A3" w:rsidDel="00652F0A">
          <w:rPr>
            <w:lang w:eastAsia="de-DE"/>
          </w:rPr>
          <w:delText>x</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w:delText>
        </w:r>
        <w:r w:rsidRPr="004A52A3" w:rsidDel="00652F0A">
          <w:rPr>
            <w:lang w:eastAsia="ko-KR"/>
          </w:rPr>
          <w:delText> </w:delText>
        </w:r>
        <w:r w:rsidRPr="004A52A3" w:rsidDel="00652F0A">
          <w:rPr>
            <w:lang w:eastAsia="de-DE"/>
          </w:rPr>
          <w:delText>]</w:delText>
        </w:r>
        <w:r w:rsidRPr="004A52A3" w:rsidDel="00652F0A">
          <w:rPr>
            <w:lang w:eastAsia="ko-KR"/>
          </w:rPr>
          <w:delText xml:space="preserve">, the transform size nT, the dcOffsetAvailFlag set equal to ( intraPredMode = = </w:delText>
        </w:r>
        <w:r w:rsidRPr="004A52A3" w:rsidDel="00652F0A">
          <w:delText xml:space="preserve">Intra_DepthPartition(38) ), </w:delText>
        </w:r>
        <w:r w:rsidRPr="004A52A3" w:rsidDel="00652F0A">
          <w:rPr>
            <w:lang w:eastAsia="ko-KR"/>
          </w:rPr>
          <w:delText xml:space="preserve">intraChainFlag set equal to 0, </w:delText>
        </w:r>
        <w:r w:rsidRPr="004A52A3" w:rsidDel="00652F0A">
          <w:delText>and the DC Offsets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][ 0 ]</w:delText>
        </w:r>
        <w:r w:rsidRPr="004A52A3" w:rsidDel="00652F0A">
          <w:delText>, and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][ 1 ]</w:delText>
        </w:r>
        <w:r w:rsidRPr="004A52A3" w:rsidDel="00652F0A">
          <w:delText xml:space="preserve"> </w:delText>
        </w:r>
        <w:r w:rsidRPr="004A52A3" w:rsidDel="00652F0A">
          <w:rPr>
            <w:lang w:eastAsia="ko-KR"/>
          </w:rPr>
          <w:delText>as inputs and the output is assigned to predSamples[ x</w:delText>
        </w:r>
        <w:r w:rsidRPr="004A52A3" w:rsidDel="00652F0A">
          <w:rPr>
            <w:lang w:eastAsia="de-DE"/>
          </w:rPr>
          <w:delText> ][ </w:delText>
        </w:r>
        <w:r w:rsidRPr="004A52A3" w:rsidDel="00652F0A">
          <w:rPr>
            <w:lang w:eastAsia="ko-KR"/>
          </w:rPr>
          <w:delText xml:space="preserve">y ]. </w:delText>
        </w:r>
      </w:del>
    </w:p>
    <w:p w:rsidR="00207BA7" w:rsidRPr="004A52A3" w:rsidDel="00652F0A" w:rsidRDefault="00207BA7" w:rsidP="00207BA7">
      <w:pPr>
        <w:pStyle w:val="3H4"/>
        <w:numPr>
          <w:ilvl w:val="0"/>
          <w:numId w:val="0"/>
        </w:numPr>
        <w:rPr>
          <w:del w:id="105" w:author="Samsung" w:date="2013-07-12T16:16:00Z"/>
          <w:lang w:eastAsia="ko-KR"/>
        </w:rPr>
      </w:pPr>
      <w:bookmarkStart w:id="106" w:name="_Ref331530302"/>
      <w:del w:id="107" w:author="Samsung" w:date="2013-07-12T16:16:00Z">
        <w:r w:rsidDel="00652F0A">
          <w:rPr>
            <w:rFonts w:hint="eastAsia"/>
            <w:lang w:eastAsia="ko-KR"/>
          </w:rPr>
          <w:delText xml:space="preserve">H.8.4.4.2.9 </w:delText>
        </w:r>
        <w:r w:rsidRPr="004A52A3" w:rsidDel="00652F0A">
          <w:delText>Specification of Intra_DepthPartition (39, 40) prediction mode</w:delText>
        </w:r>
        <w:bookmarkEnd w:id="106"/>
      </w:del>
    </w:p>
    <w:p w:rsidR="00207BA7" w:rsidRPr="004A52A3" w:rsidDel="00652F0A" w:rsidRDefault="00207BA7" w:rsidP="00207BA7">
      <w:pPr>
        <w:pStyle w:val="3N0"/>
        <w:rPr>
          <w:del w:id="108" w:author="Samsung" w:date="2013-07-12T16:16:00Z"/>
        </w:rPr>
      </w:pPr>
      <w:del w:id="109" w:author="Samsung" w:date="2013-07-12T16:16:00Z">
        <w:r w:rsidRPr="004A52A3" w:rsidDel="00652F0A">
          <w:delText>Inputs to this process are:</w:delText>
        </w:r>
      </w:del>
    </w:p>
    <w:p w:rsidR="00207BA7" w:rsidRPr="004A52A3" w:rsidDel="00652F0A" w:rsidRDefault="00207BA7" w:rsidP="00207BA7">
      <w:pPr>
        <w:pStyle w:val="3D0"/>
        <w:rPr>
          <w:del w:id="110" w:author="Samsung" w:date="2013-07-12T16:16:00Z"/>
        </w:rPr>
      </w:pPr>
      <w:del w:id="111" w:author="Samsung" w:date="2013-07-12T16:16:00Z">
        <w:r w:rsidRPr="004A52A3" w:rsidDel="00652F0A">
          <w:delText>a sample location ( xB, yB ) specifying the top-left sample of the current block relative to the top</w:delText>
        </w:r>
        <w:r w:rsidRPr="004A52A3" w:rsidDel="00652F0A">
          <w:noBreakHyphen/>
          <w:delText>left sample of the current picture,</w:delText>
        </w:r>
      </w:del>
    </w:p>
    <w:p w:rsidR="00207BA7" w:rsidRPr="004A52A3" w:rsidDel="00652F0A" w:rsidRDefault="00207BA7" w:rsidP="00207BA7">
      <w:pPr>
        <w:pStyle w:val="3D0"/>
        <w:rPr>
          <w:del w:id="112" w:author="Samsung" w:date="2013-07-12T16:16:00Z"/>
        </w:rPr>
      </w:pPr>
      <w:del w:id="113" w:author="Samsung" w:date="2013-07-12T16:16:00Z">
        <w:r w:rsidRPr="004A52A3" w:rsidDel="00652F0A">
          <w:delText>a variable intraPredMode specifying the intra prediction mode,</w:delText>
        </w:r>
      </w:del>
    </w:p>
    <w:p w:rsidR="00207BA7" w:rsidRPr="004A52A3" w:rsidDel="00652F0A" w:rsidRDefault="00207BA7" w:rsidP="00207BA7">
      <w:pPr>
        <w:pStyle w:val="3D0"/>
        <w:rPr>
          <w:del w:id="114" w:author="Samsung" w:date="2013-07-12T16:16:00Z"/>
        </w:rPr>
      </w:pPr>
      <w:del w:id="115" w:author="Samsung" w:date="2013-07-12T16:16:00Z">
        <w:r w:rsidRPr="004A52A3" w:rsidDel="00652F0A">
          <w:rPr>
            <w:lang w:eastAsia="ko-KR"/>
          </w:rPr>
          <w:delText>the neighbouring samples p[ x ][ y ], with x, y = −1..2*nT−1</w:delText>
        </w:r>
        <w:r w:rsidRPr="004A52A3" w:rsidDel="00652F0A">
          <w:delText>,</w:delText>
        </w:r>
      </w:del>
    </w:p>
    <w:p w:rsidR="00207BA7" w:rsidRPr="004A52A3" w:rsidDel="00652F0A" w:rsidRDefault="00207BA7" w:rsidP="00207BA7">
      <w:pPr>
        <w:pStyle w:val="3D0"/>
        <w:rPr>
          <w:del w:id="116" w:author="Samsung" w:date="2013-07-12T16:16:00Z"/>
          <w:lang w:eastAsia="ko-KR"/>
        </w:rPr>
      </w:pPr>
      <w:del w:id="117" w:author="Samsung" w:date="2013-07-12T16:16:00Z">
        <w:r w:rsidRPr="004A52A3" w:rsidDel="00652F0A">
          <w:delText>a v</w:delText>
        </w:r>
        <w:r w:rsidRPr="004A52A3" w:rsidDel="00652F0A">
          <w:rPr>
            <w:lang w:eastAsia="ko-KR"/>
          </w:rPr>
          <w:delText>ariable nT specifying the transform size,</w:delText>
        </w:r>
      </w:del>
    </w:p>
    <w:p w:rsidR="00207BA7" w:rsidRPr="004A52A3" w:rsidDel="00652F0A" w:rsidRDefault="00207BA7" w:rsidP="00207BA7">
      <w:pPr>
        <w:pStyle w:val="3N0"/>
        <w:rPr>
          <w:del w:id="118" w:author="Samsung" w:date="2013-07-12T16:16:00Z"/>
        </w:rPr>
      </w:pPr>
      <w:del w:id="119" w:author="Samsung" w:date="2013-07-12T16:16:00Z">
        <w:r w:rsidRPr="004A52A3" w:rsidDel="00652F0A">
          <w:delText>Output of this process is:</w:delText>
        </w:r>
      </w:del>
    </w:p>
    <w:p w:rsidR="00207BA7" w:rsidRPr="004A52A3" w:rsidDel="00652F0A" w:rsidRDefault="00207BA7" w:rsidP="00207BA7">
      <w:pPr>
        <w:pStyle w:val="3D0"/>
        <w:rPr>
          <w:del w:id="120" w:author="Samsung" w:date="2013-07-12T16:16:00Z"/>
          <w:lang w:eastAsia="ko-KR"/>
        </w:rPr>
      </w:pPr>
      <w:del w:id="121" w:author="Samsung" w:date="2013-07-12T16:16:00Z">
        <w:r w:rsidRPr="004A52A3" w:rsidDel="00652F0A">
          <w:rPr>
            <w:lang w:eastAsia="ko-KR"/>
          </w:rPr>
          <w:delText>predicted samples predSamples[ x ][ y ], with x, y =0..nT−1.</w:delText>
        </w:r>
      </w:del>
    </w:p>
    <w:p w:rsidR="00207BA7" w:rsidRPr="004A52A3" w:rsidDel="00652F0A" w:rsidRDefault="00207BA7" w:rsidP="00207BA7">
      <w:pPr>
        <w:pStyle w:val="3N0"/>
        <w:rPr>
          <w:del w:id="122" w:author="Samsung" w:date="2013-07-12T16:16:00Z"/>
          <w:lang w:eastAsia="ko-KR"/>
        </w:rPr>
      </w:pPr>
      <w:del w:id="123" w:author="Samsung" w:date="2013-07-12T16:16:00Z">
        <w:r w:rsidRPr="004A52A3" w:rsidDel="00652F0A">
          <w:rPr>
            <w:lang w:eastAsia="ko-KR"/>
          </w:rPr>
          <w:delText xml:space="preserve">This intra </w:delText>
        </w:r>
        <w:r w:rsidRPr="004A52A3" w:rsidDel="00652F0A">
          <w:delText>prediction</w:delText>
        </w:r>
        <w:r w:rsidRPr="004A52A3" w:rsidDel="00652F0A">
          <w:rPr>
            <w:lang w:eastAsia="ko-KR"/>
          </w:rPr>
          <w:delText xml:space="preserve"> mode is invoked when intraPredMode is equal to 39 or 40.</w:delText>
        </w:r>
      </w:del>
    </w:p>
    <w:p w:rsidR="00207BA7" w:rsidRPr="004A52A3" w:rsidDel="00652F0A" w:rsidRDefault="00207BA7" w:rsidP="00207BA7">
      <w:pPr>
        <w:pStyle w:val="3N0"/>
        <w:rPr>
          <w:del w:id="124" w:author="Samsung" w:date="2013-07-12T16:16:00Z"/>
          <w:lang w:eastAsia="ko-KR"/>
        </w:rPr>
      </w:pPr>
      <w:bookmarkStart w:id="125" w:name="_Ref327441557"/>
      <w:del w:id="126" w:author="Samsung" w:date="2013-07-12T16:16:00Z">
        <w:r w:rsidRPr="004A52A3" w:rsidDel="00652F0A">
          <w:rPr>
            <w:lang w:eastAsia="ko-KR"/>
          </w:rPr>
          <w:delText>The values of the prediction samples predSamples[ x ][ y ], with x, y = 0..nT−1, are derived as specified by the following ordered steps:</w:delText>
        </w:r>
      </w:del>
    </w:p>
    <w:p w:rsidR="00207BA7" w:rsidRPr="004A52A3" w:rsidDel="00652F0A" w:rsidRDefault="00207BA7" w:rsidP="00207BA7">
      <w:pPr>
        <w:pStyle w:val="3U1"/>
        <w:numPr>
          <w:ilvl w:val="1"/>
          <w:numId w:val="10"/>
        </w:numPr>
        <w:rPr>
          <w:del w:id="127" w:author="Samsung" w:date="2013-07-12T16:16:00Z"/>
          <w:lang w:eastAsia="de-DE"/>
        </w:rPr>
      </w:pPr>
      <w:del w:id="128" w:author="Samsung" w:date="2013-07-12T16:16:00Z">
        <w:r w:rsidRPr="004A52A3" w:rsidDel="00652F0A">
          <w:rPr>
            <w:lang w:eastAsia="de-DE"/>
          </w:rPr>
          <w:delText xml:space="preserve">The variable recTextPic is set equal to the array of the reconstructed luma picture samples of the view component with view order index equal to ViewIdx and DepthFlag equal to 0. </w:delText>
        </w:r>
      </w:del>
    </w:p>
    <w:p w:rsidR="00207BA7" w:rsidRPr="004A52A3" w:rsidDel="00652F0A" w:rsidRDefault="00207BA7" w:rsidP="00207BA7">
      <w:pPr>
        <w:pStyle w:val="3U1"/>
        <w:numPr>
          <w:ilvl w:val="1"/>
          <w:numId w:val="9"/>
        </w:numPr>
        <w:rPr>
          <w:del w:id="129" w:author="Samsung" w:date="2013-07-12T16:16:00Z"/>
          <w:lang w:eastAsia="de-DE"/>
        </w:rPr>
      </w:pPr>
      <w:del w:id="130" w:author="Samsung" w:date="2013-07-12T16:16:00Z">
        <w:r w:rsidRPr="004A52A3" w:rsidDel="00652F0A">
          <w:rPr>
            <w:lang w:eastAsia="de-DE"/>
          </w:rPr>
          <w:delText>The variable textThresh specifying a threshold for the segmentation of recTextPic is derived as specified in the following.</w:delText>
        </w:r>
      </w:del>
    </w:p>
    <w:p w:rsidR="00207BA7" w:rsidRPr="004A52A3" w:rsidDel="00652F0A" w:rsidRDefault="00207BA7" w:rsidP="00207BA7">
      <w:pPr>
        <w:pStyle w:val="3D2"/>
        <w:rPr>
          <w:del w:id="131" w:author="Samsung" w:date="2013-07-12T16:16:00Z"/>
          <w:lang w:eastAsia="de-DE"/>
        </w:rPr>
      </w:pPr>
      <w:del w:id="132" w:author="Samsung" w:date="2013-07-12T16:16:00Z">
        <w:r w:rsidRPr="004A52A3" w:rsidDel="00652F0A">
          <w:rPr>
            <w:lang w:eastAsia="de-DE"/>
          </w:rPr>
          <w:delText xml:space="preserve">The variable sumTextPicVals is set equal to 0. </w:delText>
        </w:r>
      </w:del>
    </w:p>
    <w:p w:rsidR="00207BA7" w:rsidRPr="004A52A3" w:rsidDel="00652F0A" w:rsidRDefault="00207BA7" w:rsidP="00207BA7">
      <w:pPr>
        <w:pStyle w:val="3D2"/>
        <w:rPr>
          <w:del w:id="133" w:author="Samsung" w:date="2013-07-12T16:16:00Z"/>
          <w:lang w:eastAsia="de-DE"/>
        </w:rPr>
      </w:pPr>
      <w:del w:id="134" w:author="Samsung" w:date="2013-07-12T16:16:00Z">
        <w:r w:rsidRPr="004A52A3" w:rsidDel="00652F0A">
          <w:rPr>
            <w:lang w:eastAsia="de-DE"/>
          </w:rPr>
          <w:delText>F</w:delText>
        </w:r>
        <w:r w:rsidRPr="004A52A3" w:rsidDel="00652F0A">
          <w:rPr>
            <w:lang w:eastAsia="ko-KR"/>
          </w:rPr>
          <w:delText>or x = 0..nT−1 the following applies</w:delText>
        </w:r>
      </w:del>
    </w:p>
    <w:p w:rsidR="00207BA7" w:rsidRPr="004A52A3" w:rsidDel="00652F0A" w:rsidRDefault="00207BA7" w:rsidP="00207BA7">
      <w:pPr>
        <w:pStyle w:val="3D3"/>
        <w:tabs>
          <w:tab w:val="clear" w:pos="360"/>
          <w:tab w:val="clear" w:pos="1191"/>
        </w:tabs>
        <w:rPr>
          <w:del w:id="135" w:author="Samsung" w:date="2013-07-12T16:16:00Z"/>
          <w:lang w:eastAsia="de-DE"/>
        </w:rPr>
      </w:pPr>
      <w:del w:id="136" w:author="Samsung" w:date="2013-07-12T16:16:00Z">
        <w:r w:rsidRPr="004A52A3" w:rsidDel="00652F0A">
          <w:rPr>
            <w:lang w:eastAsia="ko-KR"/>
          </w:rPr>
          <w:delText>For y = 0..nT−1 the following applies</w:delText>
        </w:r>
      </w:del>
    </w:p>
    <w:p w:rsidR="00207BA7" w:rsidRPr="004A52A3" w:rsidDel="00652F0A" w:rsidRDefault="00207BA7" w:rsidP="00207BA7">
      <w:pPr>
        <w:pStyle w:val="3E5"/>
        <w:numPr>
          <w:ilvl w:val="5"/>
          <w:numId w:val="8"/>
        </w:numPr>
        <w:rPr>
          <w:del w:id="137" w:author="Samsung" w:date="2013-07-12T16:16:00Z"/>
          <w:lang w:eastAsia="de-DE"/>
        </w:rPr>
      </w:pPr>
      <w:del w:id="138" w:author="Samsung" w:date="2013-07-12T16:16:00Z">
        <w:r w:rsidRPr="004A52A3" w:rsidDel="00652F0A">
          <w:rPr>
            <w:lang w:eastAsia="de-DE"/>
          </w:rPr>
          <w:delText>sumTextPicVals += recTextPic[ xB + x ][ yB + y ]</w:delText>
        </w:r>
        <w:r w:rsidRPr="004A52A3" w:rsidDel="00652F0A">
          <w:rPr>
            <w:lang w:eastAsia="ko-KR"/>
          </w:rPr>
          <w:tab/>
          <w:delText>(</w:delText>
        </w:r>
        <w:r w:rsidR="00645DE2" w:rsidRPr="004A52A3" w:rsidDel="00652F0A">
          <w:rPr>
            <w:lang w:eastAsia="ko-KR"/>
          </w:rPr>
          <w:fldChar w:fldCharType="begin" w:fldLock="1"/>
        </w:r>
        <w:r w:rsidRPr="004A52A3" w:rsidDel="00652F0A">
          <w:rPr>
            <w:lang w:eastAsia="ko-KR"/>
          </w:rPr>
          <w:delInstrText xml:space="preserve"> REF H \h </w:delInstrText>
        </w:r>
        <w:r w:rsidR="00645DE2" w:rsidRPr="004A52A3" w:rsidDel="00652F0A">
          <w:rPr>
            <w:lang w:eastAsia="ko-KR"/>
          </w:rPr>
        </w:r>
        <w:r w:rsidR="00645DE2" w:rsidRPr="004A52A3" w:rsidDel="00652F0A">
          <w:rPr>
            <w:lang w:eastAsia="ko-KR"/>
          </w:rPr>
          <w:fldChar w:fldCharType="separate"/>
        </w:r>
        <w:r w:rsidRPr="004A52A3" w:rsidDel="00652F0A">
          <w:rPr>
            <w:lang w:eastAsia="ko-KR"/>
          </w:rPr>
          <w:delText>H</w:delText>
        </w:r>
        <w:r w:rsidR="00645DE2" w:rsidRPr="004A52A3" w:rsidDel="00652F0A">
          <w:rPr>
            <w:lang w:eastAsia="ko-KR"/>
          </w:rPr>
          <w:fldChar w:fldCharType="end"/>
        </w:r>
        <w:r w:rsidRPr="004A52A3" w:rsidDel="00652F0A">
          <w:rPr>
            <w:lang w:eastAsia="ko-KR"/>
          </w:rPr>
          <w:noBreakHyphen/>
        </w:r>
        <w:r w:rsidR="00645DE2" w:rsidRPr="004A52A3" w:rsidDel="00652F0A">
          <w:rPr>
            <w:lang w:eastAsia="ko-KR"/>
          </w:rPr>
          <w:fldChar w:fldCharType="begin" w:fldLock="1"/>
        </w:r>
        <w:r w:rsidRPr="004A52A3" w:rsidDel="00652F0A">
          <w:rPr>
            <w:lang w:eastAsia="ko-KR"/>
          </w:rPr>
          <w:delInstrText xml:space="preserve"> SEQ Equation \* ARABIC </w:delInstrText>
        </w:r>
        <w:r w:rsidR="00645DE2" w:rsidRPr="004A52A3" w:rsidDel="00652F0A">
          <w:rPr>
            <w:lang w:eastAsia="ko-KR"/>
          </w:rPr>
          <w:fldChar w:fldCharType="separate"/>
        </w:r>
        <w:r w:rsidDel="00652F0A">
          <w:rPr>
            <w:noProof/>
            <w:lang w:eastAsia="ko-KR"/>
          </w:rPr>
          <w:delText>38</w:delText>
        </w:r>
        <w:r w:rsidR="00645DE2"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D2"/>
        <w:rPr>
          <w:del w:id="139" w:author="Samsung" w:date="2013-07-12T16:16:00Z"/>
          <w:lang w:eastAsia="de-DE"/>
        </w:rPr>
      </w:pPr>
      <w:del w:id="140" w:author="Samsung" w:date="2013-07-12T16:16:00Z">
        <w:r w:rsidRPr="004A52A3" w:rsidDel="00652F0A">
          <w:rPr>
            <w:lang w:eastAsia="de-DE"/>
          </w:rPr>
          <w:delText xml:space="preserve">The variable textThresh is set equal to sumTextPicVals / ( nT * nT ) </w:delText>
        </w:r>
      </w:del>
    </w:p>
    <w:p w:rsidR="00207BA7" w:rsidRPr="004A52A3" w:rsidDel="00652F0A" w:rsidRDefault="00207BA7" w:rsidP="00207BA7">
      <w:pPr>
        <w:pStyle w:val="3U1"/>
        <w:rPr>
          <w:del w:id="141" w:author="Samsung" w:date="2013-07-12T16:16:00Z"/>
          <w:lang w:eastAsia="de-DE"/>
        </w:rPr>
      </w:pPr>
      <w:del w:id="142" w:author="Samsung" w:date="2013-07-12T16:16:00Z">
        <w:r w:rsidRPr="004A52A3" w:rsidDel="00652F0A">
          <w:rPr>
            <w:lang w:eastAsia="ko-KR"/>
          </w:rPr>
          <w:delText xml:space="preserve">The variable </w:delText>
        </w:r>
        <w:r w:rsidRPr="004A52A3" w:rsidDel="00652F0A">
          <w:rPr>
            <w:lang w:eastAsia="de-DE"/>
          </w:rPr>
          <w:delText>wedgeletPattern</w:delText>
        </w:r>
        <w:r w:rsidRPr="004A52A3" w:rsidDel="00652F0A">
          <w:rPr>
            <w:lang w:eastAsia="ko-KR"/>
          </w:rPr>
          <w:delText>[ x</w:delText>
        </w:r>
        <w:r w:rsidRPr="004A52A3" w:rsidDel="00652F0A">
          <w:rPr>
            <w:lang w:eastAsia="de-DE"/>
          </w:rPr>
          <w:delText> ][ </w:delText>
        </w:r>
        <w:r w:rsidRPr="004A52A3" w:rsidDel="00652F0A">
          <w:rPr>
            <w:lang w:eastAsia="ko-KR"/>
          </w:rPr>
          <w:delText>y ] with x, y =0..nT−1 specifying a binary partition pattern</w:delText>
        </w:r>
        <w:r w:rsidRPr="004A52A3" w:rsidDel="00652F0A">
          <w:rPr>
            <w:lang w:eastAsia="de-DE"/>
          </w:rPr>
          <w:delText xml:space="preserve"> is derived as specified in the following. </w:delText>
        </w:r>
      </w:del>
    </w:p>
    <w:p w:rsidR="00207BA7" w:rsidRPr="004A52A3" w:rsidDel="00652F0A" w:rsidRDefault="00207BA7" w:rsidP="00207BA7">
      <w:pPr>
        <w:pStyle w:val="3D2"/>
        <w:rPr>
          <w:del w:id="143" w:author="Samsung" w:date="2013-07-12T16:16:00Z"/>
          <w:lang w:eastAsia="de-DE"/>
        </w:rPr>
      </w:pPr>
      <w:del w:id="144" w:author="Samsung" w:date="2013-07-12T16:16:00Z">
        <w:r w:rsidRPr="004A52A3" w:rsidDel="00652F0A">
          <w:rPr>
            <w:lang w:eastAsia="de-DE"/>
          </w:rPr>
          <w:delText>F</w:delText>
        </w:r>
        <w:r w:rsidRPr="004A52A3" w:rsidDel="00652F0A">
          <w:rPr>
            <w:lang w:eastAsia="ko-KR"/>
          </w:rPr>
          <w:delText>or x = 0..nT−1 the following applies</w:delText>
        </w:r>
      </w:del>
    </w:p>
    <w:p w:rsidR="00207BA7" w:rsidRPr="004A52A3" w:rsidDel="00652F0A" w:rsidRDefault="00207BA7" w:rsidP="00207BA7">
      <w:pPr>
        <w:pStyle w:val="3D3"/>
        <w:tabs>
          <w:tab w:val="clear" w:pos="360"/>
          <w:tab w:val="clear" w:pos="1191"/>
        </w:tabs>
        <w:rPr>
          <w:del w:id="145" w:author="Samsung" w:date="2013-07-12T16:16:00Z"/>
          <w:lang w:eastAsia="de-DE"/>
        </w:rPr>
      </w:pPr>
      <w:del w:id="146" w:author="Samsung" w:date="2013-07-12T16:16:00Z">
        <w:r w:rsidRPr="004A52A3" w:rsidDel="00652F0A">
          <w:rPr>
            <w:lang w:eastAsia="ko-KR"/>
          </w:rPr>
          <w:delText>For y = 0..nT−1 the following applies</w:delText>
        </w:r>
      </w:del>
    </w:p>
    <w:p w:rsidR="00207BA7" w:rsidRPr="004A52A3" w:rsidDel="00652F0A" w:rsidRDefault="00207BA7" w:rsidP="00207BA7">
      <w:pPr>
        <w:pStyle w:val="3E5"/>
        <w:numPr>
          <w:ilvl w:val="5"/>
          <w:numId w:val="8"/>
        </w:numPr>
        <w:rPr>
          <w:del w:id="147" w:author="Samsung" w:date="2013-07-12T16:16:00Z"/>
          <w:lang w:eastAsia="de-DE"/>
        </w:rPr>
      </w:pPr>
      <w:del w:id="148" w:author="Samsung" w:date="2013-07-12T16:16:00Z">
        <w:r w:rsidRPr="004A52A3" w:rsidDel="00652F0A">
          <w:rPr>
            <w:lang w:eastAsia="de-DE"/>
          </w:rPr>
          <w:delText>wedgeletPattern</w:delText>
        </w:r>
        <w:r w:rsidRPr="004A52A3" w:rsidDel="00652F0A">
          <w:rPr>
            <w:lang w:eastAsia="ko-KR"/>
          </w:rPr>
          <w:delText>[ x</w:delText>
        </w:r>
        <w:r w:rsidRPr="004A52A3" w:rsidDel="00652F0A">
          <w:rPr>
            <w:lang w:eastAsia="de-DE"/>
          </w:rPr>
          <w:delText> ][ </w:delText>
        </w:r>
        <w:r w:rsidRPr="004A52A3" w:rsidDel="00652F0A">
          <w:rPr>
            <w:lang w:eastAsia="ko-KR"/>
          </w:rPr>
          <w:delText xml:space="preserve">y ] = ( </w:delText>
        </w:r>
        <w:r w:rsidRPr="004A52A3" w:rsidDel="00652F0A">
          <w:rPr>
            <w:lang w:eastAsia="de-DE"/>
          </w:rPr>
          <w:delText>recTextPic[ xB + x ][ yB + y ] &gt; textThresh )</w:delText>
        </w:r>
        <w:r w:rsidRPr="004A52A3" w:rsidDel="00652F0A">
          <w:rPr>
            <w:lang w:eastAsia="ko-KR"/>
          </w:rPr>
          <w:tab/>
          <w:delText>(</w:delText>
        </w:r>
        <w:r w:rsidR="00645DE2" w:rsidRPr="004A52A3" w:rsidDel="00652F0A">
          <w:rPr>
            <w:lang w:eastAsia="ko-KR"/>
          </w:rPr>
          <w:fldChar w:fldCharType="begin" w:fldLock="1"/>
        </w:r>
        <w:r w:rsidRPr="004A52A3" w:rsidDel="00652F0A">
          <w:rPr>
            <w:lang w:eastAsia="ko-KR"/>
          </w:rPr>
          <w:delInstrText xml:space="preserve"> REF H \h </w:delInstrText>
        </w:r>
        <w:r w:rsidR="00645DE2" w:rsidRPr="004A52A3" w:rsidDel="00652F0A">
          <w:rPr>
            <w:lang w:eastAsia="ko-KR"/>
          </w:rPr>
        </w:r>
        <w:r w:rsidR="00645DE2" w:rsidRPr="004A52A3" w:rsidDel="00652F0A">
          <w:rPr>
            <w:lang w:eastAsia="ko-KR"/>
          </w:rPr>
          <w:fldChar w:fldCharType="separate"/>
        </w:r>
        <w:r w:rsidRPr="004A52A3" w:rsidDel="00652F0A">
          <w:rPr>
            <w:lang w:eastAsia="ko-KR"/>
          </w:rPr>
          <w:delText>H</w:delText>
        </w:r>
        <w:r w:rsidR="00645DE2" w:rsidRPr="004A52A3" w:rsidDel="00652F0A">
          <w:rPr>
            <w:lang w:eastAsia="ko-KR"/>
          </w:rPr>
          <w:fldChar w:fldCharType="end"/>
        </w:r>
        <w:r w:rsidRPr="004A52A3" w:rsidDel="00652F0A">
          <w:rPr>
            <w:lang w:eastAsia="ko-KR"/>
          </w:rPr>
          <w:noBreakHyphen/>
        </w:r>
        <w:r w:rsidR="00645DE2" w:rsidRPr="004A52A3" w:rsidDel="00652F0A">
          <w:rPr>
            <w:lang w:eastAsia="ko-KR"/>
          </w:rPr>
          <w:fldChar w:fldCharType="begin" w:fldLock="1"/>
        </w:r>
        <w:r w:rsidRPr="004A52A3" w:rsidDel="00652F0A">
          <w:rPr>
            <w:lang w:eastAsia="ko-KR"/>
          </w:rPr>
          <w:delInstrText xml:space="preserve"> SEQ Equation \* ARABIC </w:delInstrText>
        </w:r>
        <w:r w:rsidR="00645DE2" w:rsidRPr="004A52A3" w:rsidDel="00652F0A">
          <w:rPr>
            <w:lang w:eastAsia="ko-KR"/>
          </w:rPr>
          <w:fldChar w:fldCharType="separate"/>
        </w:r>
        <w:r w:rsidDel="00652F0A">
          <w:rPr>
            <w:noProof/>
            <w:lang w:eastAsia="ko-KR"/>
          </w:rPr>
          <w:delText>39</w:delText>
        </w:r>
        <w:r w:rsidR="00645DE2" w:rsidRPr="004A52A3" w:rsidDel="00652F0A">
          <w:rPr>
            <w:lang w:eastAsia="ko-KR"/>
          </w:rPr>
          <w:fldChar w:fldCharType="end"/>
        </w:r>
        <w:r w:rsidRPr="004A52A3" w:rsidDel="00652F0A">
          <w:rPr>
            <w:lang w:eastAsia="ko-KR"/>
          </w:rPr>
          <w:delText>)</w:delText>
        </w:r>
      </w:del>
    </w:p>
    <w:p w:rsidR="00207BA7" w:rsidRPr="004A52A3" w:rsidDel="00652F0A" w:rsidRDefault="00207BA7" w:rsidP="00207BA7">
      <w:pPr>
        <w:pStyle w:val="3U1"/>
        <w:rPr>
          <w:del w:id="149" w:author="Samsung" w:date="2013-07-12T16:16:00Z"/>
        </w:rPr>
      </w:pPr>
      <w:del w:id="150" w:author="Samsung" w:date="2013-07-12T16:16:00Z">
        <w:r w:rsidRPr="004A52A3" w:rsidDel="00652F0A">
          <w:rPr>
            <w:lang w:eastAsia="ko-KR"/>
          </w:rPr>
          <w:delText>The depth partition value derivation and assignment process as specified in subclause </w:delText>
        </w:r>
        <w:r w:rsidR="00645DE2" w:rsidRPr="004A52A3" w:rsidDel="00652F0A">
          <w:rPr>
            <w:lang w:eastAsia="ko-KR"/>
          </w:rPr>
          <w:fldChar w:fldCharType="begin" w:fldLock="1"/>
        </w:r>
        <w:r w:rsidRPr="004A52A3" w:rsidDel="00652F0A">
          <w:rPr>
            <w:lang w:eastAsia="ko-KR"/>
          </w:rPr>
          <w:delInstrText xml:space="preserve"> REF _Ref342862596 \r \h </w:delInstrText>
        </w:r>
        <w:r w:rsidR="00645DE2" w:rsidRPr="004A52A3" w:rsidDel="00652F0A">
          <w:rPr>
            <w:lang w:eastAsia="ko-KR"/>
          </w:rPr>
        </w:r>
        <w:r w:rsidR="00645DE2" w:rsidRPr="004A52A3" w:rsidDel="00652F0A">
          <w:rPr>
            <w:lang w:eastAsia="ko-KR"/>
          </w:rPr>
          <w:fldChar w:fldCharType="separate"/>
        </w:r>
        <w:r w:rsidDel="00652F0A">
          <w:rPr>
            <w:lang w:eastAsia="ko-KR"/>
          </w:rPr>
          <w:delText>H.8.4.4.2.12</w:delText>
        </w:r>
        <w:r w:rsidR="00645DE2" w:rsidRPr="004A52A3" w:rsidDel="00652F0A">
          <w:rPr>
            <w:lang w:eastAsia="ko-KR"/>
          </w:rPr>
          <w:fldChar w:fldCharType="end"/>
        </w:r>
        <w:r w:rsidRPr="004A52A3" w:rsidDel="00652F0A">
          <w:rPr>
            <w:lang w:eastAsia="ko-KR"/>
          </w:rPr>
          <w:delText xml:space="preserve"> is invoked with the neighbouring samples p[ x ][ y ], the binary pattern </w:delText>
        </w:r>
        <w:r w:rsidRPr="004A52A3" w:rsidDel="00652F0A">
          <w:rPr>
            <w:lang w:eastAsia="de-DE"/>
          </w:rPr>
          <w:delText>wedgeletPattern[</w:delText>
        </w:r>
        <w:r w:rsidRPr="004A52A3" w:rsidDel="00652F0A">
          <w:rPr>
            <w:lang w:eastAsia="ko-KR"/>
          </w:rPr>
          <w:delText> </w:delText>
        </w:r>
        <w:r w:rsidRPr="004A52A3" w:rsidDel="00652F0A">
          <w:rPr>
            <w:lang w:eastAsia="de-DE"/>
          </w:rPr>
          <w:delText>x</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w:delText>
        </w:r>
        <w:r w:rsidRPr="004A52A3" w:rsidDel="00652F0A">
          <w:rPr>
            <w:lang w:eastAsia="ko-KR"/>
          </w:rPr>
          <w:delText> </w:delText>
        </w:r>
        <w:r w:rsidRPr="004A52A3" w:rsidDel="00652F0A">
          <w:rPr>
            <w:lang w:eastAsia="de-DE"/>
          </w:rPr>
          <w:delText>]</w:delText>
        </w:r>
        <w:r w:rsidRPr="004A52A3" w:rsidDel="00652F0A">
          <w:rPr>
            <w:lang w:eastAsia="ko-KR"/>
          </w:rPr>
          <w:delText xml:space="preserve">, the transform size nT, the dcOffsetAvailFlag set equal to ( intraPredMode = = </w:delText>
        </w:r>
        <w:r w:rsidRPr="004A52A3" w:rsidDel="00652F0A">
          <w:delText xml:space="preserve">Intra_DepthPartition(40) ), </w:delText>
        </w:r>
        <w:r w:rsidRPr="004A52A3" w:rsidDel="00652F0A">
          <w:rPr>
            <w:lang w:eastAsia="ko-KR"/>
          </w:rPr>
          <w:delText xml:space="preserve">intraChainFlag set equal to 0, </w:delText>
        </w:r>
        <w:r w:rsidRPr="004A52A3" w:rsidDel="00652F0A">
          <w:delText>and the DC Offsets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][ 0 ]</w:delText>
        </w:r>
        <w:r w:rsidRPr="004A52A3" w:rsidDel="00652F0A">
          <w:delText>, and DcOffset</w:delText>
        </w:r>
        <w:r w:rsidRPr="004A52A3" w:rsidDel="00652F0A">
          <w:rPr>
            <w:lang w:eastAsia="de-DE"/>
          </w:rPr>
          <w:delText>[</w:delText>
        </w:r>
        <w:r w:rsidRPr="004A52A3" w:rsidDel="00652F0A">
          <w:rPr>
            <w:lang w:eastAsia="ko-KR"/>
          </w:rPr>
          <w:delText> </w:delText>
        </w:r>
        <w:r w:rsidRPr="004A52A3" w:rsidDel="00652F0A">
          <w:rPr>
            <w:lang w:eastAsia="de-DE"/>
          </w:rPr>
          <w:delText>xB</w:delText>
        </w:r>
        <w:r w:rsidRPr="004A52A3" w:rsidDel="00652F0A">
          <w:rPr>
            <w:lang w:eastAsia="ko-KR"/>
          </w:rPr>
          <w:delText> </w:delText>
        </w:r>
        <w:r w:rsidRPr="004A52A3" w:rsidDel="00652F0A">
          <w:rPr>
            <w:lang w:eastAsia="de-DE"/>
          </w:rPr>
          <w:delText>][</w:delText>
        </w:r>
        <w:r w:rsidRPr="004A52A3" w:rsidDel="00652F0A">
          <w:rPr>
            <w:lang w:eastAsia="ko-KR"/>
          </w:rPr>
          <w:delText> </w:delText>
        </w:r>
        <w:r w:rsidRPr="004A52A3" w:rsidDel="00652F0A">
          <w:rPr>
            <w:lang w:eastAsia="de-DE"/>
          </w:rPr>
          <w:delText>yB</w:delText>
        </w:r>
        <w:r w:rsidRPr="004A52A3" w:rsidDel="00652F0A">
          <w:rPr>
            <w:lang w:eastAsia="ko-KR"/>
          </w:rPr>
          <w:delText> </w:delText>
        </w:r>
        <w:r w:rsidRPr="004A52A3" w:rsidDel="00652F0A">
          <w:rPr>
            <w:lang w:eastAsia="de-DE"/>
          </w:rPr>
          <w:delText>][ 1 ]</w:delText>
        </w:r>
        <w:r w:rsidRPr="004A52A3" w:rsidDel="00652F0A">
          <w:delText xml:space="preserve"> </w:delText>
        </w:r>
        <w:r w:rsidRPr="004A52A3" w:rsidDel="00652F0A">
          <w:rPr>
            <w:lang w:eastAsia="ko-KR"/>
          </w:rPr>
          <w:delText>as inputs and the output is assigned to predSamples[ x</w:delText>
        </w:r>
        <w:r w:rsidRPr="004A52A3" w:rsidDel="00652F0A">
          <w:rPr>
            <w:lang w:eastAsia="de-DE"/>
          </w:rPr>
          <w:delText> ][ </w:delText>
        </w:r>
        <w:r w:rsidRPr="004A52A3" w:rsidDel="00652F0A">
          <w:rPr>
            <w:lang w:eastAsia="ko-KR"/>
          </w:rPr>
          <w:delText xml:space="preserve">y ]. </w:delText>
        </w:r>
      </w:del>
    </w:p>
    <w:p w:rsidR="00207BA7" w:rsidRPr="004A52A3" w:rsidRDefault="00207BA7" w:rsidP="00207BA7">
      <w:pPr>
        <w:pStyle w:val="3H4"/>
        <w:numPr>
          <w:ilvl w:val="0"/>
          <w:numId w:val="0"/>
        </w:numPr>
        <w:rPr>
          <w:lang w:eastAsia="ko-KR"/>
        </w:rPr>
      </w:pPr>
      <w:bookmarkStart w:id="151" w:name="_Ref331530312"/>
      <w:r>
        <w:rPr>
          <w:rFonts w:hint="eastAsia"/>
          <w:lang w:eastAsia="ko-KR"/>
        </w:rPr>
        <w:t xml:space="preserve">H.8.4.4.2.10 </w:t>
      </w:r>
      <w:r w:rsidRPr="004A52A3">
        <w:t>Specification of Intra_DepthPartition (</w:t>
      </w:r>
      <w:del w:id="152" w:author="Samsung" w:date="2013-07-12T16:16:00Z">
        <w:r w:rsidRPr="004A52A3" w:rsidDel="00652F0A">
          <w:delText>41, 42</w:delText>
        </w:r>
      </w:del>
      <w:ins w:id="153" w:author="Samsung" w:date="2013-07-12T16:16:00Z">
        <w:r w:rsidR="00652F0A">
          <w:rPr>
            <w:rFonts w:hint="eastAsia"/>
            <w:lang w:eastAsia="ko-KR"/>
          </w:rPr>
          <w:t>37, 38</w:t>
        </w:r>
      </w:ins>
      <w:r w:rsidRPr="004A52A3">
        <w:t>) prediction mode</w:t>
      </w:r>
      <w:bookmarkEnd w:id="125"/>
      <w:bookmarkEnd w:id="151"/>
    </w:p>
    <w:p w:rsidR="00207BA7" w:rsidRPr="004A52A3" w:rsidRDefault="00207BA7" w:rsidP="00207BA7">
      <w:pPr>
        <w:pStyle w:val="3N0"/>
      </w:pPr>
      <w:r w:rsidRPr="004A52A3">
        <w:t>Inputs to this process are:</w:t>
      </w:r>
    </w:p>
    <w:p w:rsidR="00207BA7" w:rsidRPr="004A52A3" w:rsidRDefault="00207BA7" w:rsidP="00207BA7">
      <w:pPr>
        <w:pStyle w:val="3D0"/>
      </w:pPr>
      <w:r w:rsidRPr="004A52A3">
        <w:t>a sample location ( xB, yB ) specifying the top-left sample of the current block relative to the top</w:t>
      </w:r>
      <w:r w:rsidRPr="004A52A3">
        <w:noBreakHyphen/>
        <w:t>left sample of the current picture,</w:t>
      </w:r>
    </w:p>
    <w:p w:rsidR="00207BA7" w:rsidRPr="004A52A3" w:rsidRDefault="00207BA7" w:rsidP="00207BA7">
      <w:pPr>
        <w:pStyle w:val="3D0"/>
      </w:pPr>
      <w:r w:rsidRPr="004A52A3">
        <w:t>a variable intraPredMode specifying the intra prediction mode,</w:t>
      </w:r>
    </w:p>
    <w:p w:rsidR="00207BA7" w:rsidRPr="004A52A3" w:rsidRDefault="00207BA7" w:rsidP="00207BA7">
      <w:pPr>
        <w:pStyle w:val="3D0"/>
      </w:pPr>
      <w:r w:rsidRPr="004A52A3">
        <w:rPr>
          <w:lang w:eastAsia="ko-KR"/>
        </w:rPr>
        <w:lastRenderedPageBreak/>
        <w:t>the neighbouring samples p[ x</w:t>
      </w:r>
      <w:r w:rsidRPr="004A52A3">
        <w:rPr>
          <w:lang w:eastAsia="de-DE"/>
        </w:rPr>
        <w:t> ][ </w:t>
      </w:r>
      <w:r w:rsidRPr="004A52A3">
        <w:rPr>
          <w:lang w:eastAsia="ko-KR"/>
        </w:rPr>
        <w:t>y ], with x, y = −1..2*nT−1</w:t>
      </w:r>
      <w:r w:rsidRPr="004A52A3">
        <w:t>,</w:t>
      </w:r>
    </w:p>
    <w:p w:rsidR="00207BA7" w:rsidRPr="004A52A3" w:rsidRDefault="00207BA7" w:rsidP="00207BA7">
      <w:pPr>
        <w:pStyle w:val="3D0"/>
        <w:rPr>
          <w:lang w:eastAsia="ko-KR"/>
        </w:rPr>
      </w:pPr>
      <w:r w:rsidRPr="004A52A3">
        <w:t>a v</w:t>
      </w:r>
      <w:r w:rsidRPr="004A52A3">
        <w:rPr>
          <w:lang w:eastAsia="ko-KR"/>
        </w:rPr>
        <w:t>ariable nT specifying the transform size,</w:t>
      </w:r>
    </w:p>
    <w:p w:rsidR="00207BA7" w:rsidRPr="004A52A3" w:rsidRDefault="00207BA7" w:rsidP="00207BA7">
      <w:pPr>
        <w:pStyle w:val="3N0"/>
      </w:pPr>
      <w:r w:rsidRPr="004A52A3">
        <w:t>Output of this process is:</w:t>
      </w:r>
    </w:p>
    <w:p w:rsidR="00207BA7" w:rsidRPr="004A52A3" w:rsidRDefault="00207BA7" w:rsidP="00207BA7">
      <w:pPr>
        <w:pStyle w:val="3D0"/>
        <w:rPr>
          <w:lang w:eastAsia="ko-KR"/>
        </w:rPr>
      </w:pPr>
      <w:proofErr w:type="gramStart"/>
      <w:r w:rsidRPr="004A52A3">
        <w:rPr>
          <w:lang w:eastAsia="ko-KR"/>
        </w:rPr>
        <w:t>predicted</w:t>
      </w:r>
      <w:proofErr w:type="gramEnd"/>
      <w:r w:rsidRPr="004A52A3">
        <w:rPr>
          <w:lang w:eastAsia="ko-KR"/>
        </w:rPr>
        <w:t xml:space="preserve"> samples predSamples[ x</w:t>
      </w:r>
      <w:r w:rsidRPr="004A52A3">
        <w:rPr>
          <w:lang w:eastAsia="de-DE"/>
        </w:rPr>
        <w:t> ][ </w:t>
      </w:r>
      <w:r w:rsidRPr="004A52A3">
        <w:rPr>
          <w:lang w:eastAsia="ko-KR"/>
        </w:rPr>
        <w:t>y ], with x, y =0..nT−1.</w:t>
      </w:r>
    </w:p>
    <w:p w:rsidR="00207BA7" w:rsidRPr="004A52A3" w:rsidRDefault="00207BA7" w:rsidP="00207BA7">
      <w:pPr>
        <w:pStyle w:val="3N0"/>
        <w:rPr>
          <w:lang w:eastAsia="ko-KR"/>
        </w:rPr>
      </w:pPr>
      <w:r w:rsidRPr="004A52A3">
        <w:rPr>
          <w:lang w:eastAsia="ko-KR"/>
        </w:rPr>
        <w:t>This intra prediction mode is invoked when intraPredMode is equal to 41 or 42.</w:t>
      </w:r>
    </w:p>
    <w:p w:rsidR="00207BA7" w:rsidRPr="004A52A3" w:rsidRDefault="00207BA7" w:rsidP="00207BA7">
      <w:pPr>
        <w:pStyle w:val="3N0"/>
        <w:rPr>
          <w:lang w:eastAsia="ko-KR"/>
        </w:rPr>
      </w:pPr>
      <w:r w:rsidRPr="004A52A3">
        <w:t xml:space="preserve">Sample location </w:t>
      </w:r>
      <w:proofErr w:type="gramStart"/>
      <w:r w:rsidRPr="004A52A3">
        <w:t>( xRef</w:t>
      </w:r>
      <w:proofErr w:type="gramEnd"/>
      <w:r w:rsidRPr="004A52A3">
        <w:t>, yRef ) specifies the top-left sample of a reference block relative to the top</w:t>
      </w:r>
      <w:r w:rsidRPr="004A52A3">
        <w:noBreakHyphen/>
        <w:t>left sample of the current picture.</w:t>
      </w:r>
    </w:p>
    <w:p w:rsidR="00207BA7" w:rsidRPr="004A52A3" w:rsidRDefault="00207BA7" w:rsidP="00207BA7">
      <w:pPr>
        <w:pStyle w:val="3N0"/>
        <w:rPr>
          <w:lang w:eastAsia="ko-KR"/>
        </w:rPr>
      </w:pPr>
      <w:r w:rsidRPr="004A52A3">
        <w:rPr>
          <w:lang w:eastAsia="ko-KR"/>
        </w:rPr>
        <w:t>The values of the prediction samples predSamples</w:t>
      </w:r>
      <w:proofErr w:type="gramStart"/>
      <w:r w:rsidRPr="004A52A3">
        <w:rPr>
          <w:lang w:eastAsia="ko-KR"/>
        </w:rPr>
        <w:t>[ x</w:t>
      </w:r>
      <w:proofErr w:type="gramEnd"/>
      <w:r w:rsidRPr="004A52A3">
        <w:rPr>
          <w:lang w:eastAsia="de-DE"/>
        </w:rPr>
        <w:t> ][ </w:t>
      </w:r>
      <w:r w:rsidRPr="004A52A3">
        <w:rPr>
          <w:lang w:eastAsia="ko-KR"/>
        </w:rPr>
        <w:t>y ], with x, y = 0..nT−1, are derived as specified by the following ordered steps:</w:t>
      </w:r>
    </w:p>
    <w:p w:rsidR="00207BA7" w:rsidRPr="004A52A3" w:rsidRDefault="00207BA7" w:rsidP="00207BA7">
      <w:pPr>
        <w:pStyle w:val="3U1"/>
        <w:numPr>
          <w:ilvl w:val="1"/>
          <w:numId w:val="12"/>
        </w:numPr>
        <w:rPr>
          <w:lang w:eastAsia="de-DE"/>
        </w:rPr>
      </w:pPr>
      <w:r w:rsidRPr="004A52A3">
        <w:t>The flag refAvailableFlag specifying whether a neighbouring block is available for prediction is set equal to 0.</w:t>
      </w:r>
      <w:r w:rsidRPr="004A52A3">
        <w:rPr>
          <w:lang w:eastAsia="de-DE"/>
        </w:rPr>
        <w:t xml:space="preserve"> </w:t>
      </w:r>
    </w:p>
    <w:p w:rsidR="00207BA7" w:rsidRPr="004A52A3" w:rsidRDefault="00207BA7" w:rsidP="00207BA7">
      <w:pPr>
        <w:pStyle w:val="3U1"/>
      </w:pPr>
      <w:r w:rsidRPr="004A52A3">
        <w:rPr>
          <w:lang w:eastAsia="ko-KR"/>
        </w:rPr>
        <w:t xml:space="preserve">The luma </w:t>
      </w:r>
      <w:r w:rsidRPr="004A52A3">
        <w:t xml:space="preserve">location </w:t>
      </w:r>
      <w:proofErr w:type="gramStart"/>
      <w:r w:rsidRPr="004A52A3">
        <w:t>( xRefA</w:t>
      </w:r>
      <w:proofErr w:type="gramEnd"/>
      <w:r w:rsidRPr="004A52A3">
        <w:t xml:space="preserve">, yRefA ) is set equal ( xB, yB − 1 ) and the luma location ( xRefL, yRefL ) is set equal to the </w:t>
      </w:r>
      <w:r w:rsidRPr="004A52A3">
        <w:rPr>
          <w:lang w:eastAsia="ko-KR"/>
        </w:rPr>
        <w:t>(</w:t>
      </w:r>
      <w:r w:rsidRPr="004A52A3">
        <w:t> </w:t>
      </w:r>
      <w:r w:rsidRPr="004A52A3">
        <w:rPr>
          <w:lang w:eastAsia="ko-KR"/>
        </w:rPr>
        <w:t>xB − 1,</w:t>
      </w:r>
      <w:r w:rsidRPr="004A52A3">
        <w:t> </w:t>
      </w:r>
      <w:r w:rsidRPr="004A52A3">
        <w:rPr>
          <w:lang w:eastAsia="ko-KR"/>
        </w:rPr>
        <w:t>yB</w:t>
      </w:r>
      <w:r w:rsidRPr="004A52A3">
        <w:t> </w:t>
      </w:r>
      <w:r w:rsidRPr="004A52A3">
        <w:rPr>
          <w:lang w:eastAsia="ko-KR"/>
        </w:rPr>
        <w:t>)</w:t>
      </w:r>
      <w:r w:rsidRPr="004A52A3">
        <w:t>.</w:t>
      </w:r>
    </w:p>
    <w:p w:rsidR="00207BA7" w:rsidRPr="004A52A3" w:rsidRDefault="00207BA7" w:rsidP="00207BA7">
      <w:pPr>
        <w:pStyle w:val="3U1"/>
      </w:pPr>
      <w:r w:rsidRPr="004A52A3">
        <w:t xml:space="preserve">For N being replace by A and L, the following applies: </w:t>
      </w:r>
    </w:p>
    <w:p w:rsidR="00207BA7" w:rsidRPr="004A52A3" w:rsidRDefault="00207BA7" w:rsidP="00207BA7">
      <w:pPr>
        <w:pStyle w:val="3D2"/>
      </w:pPr>
      <w:r w:rsidRPr="004A52A3">
        <w:t>The availability derivation process for a block in z-scan order as specified in subclause </w:t>
      </w:r>
      <w:r w:rsidRPr="004A52A3">
        <w:rPr>
          <w:highlight w:val="yellow"/>
          <w:lang w:eastAsia="ko-KR"/>
        </w:rPr>
        <w:t>6.4.1</w:t>
      </w:r>
      <w:r w:rsidRPr="004A52A3">
        <w:t xml:space="preserve"> is invoked with the location of the current block </w:t>
      </w:r>
      <w:proofErr w:type="gramStart"/>
      <w:r w:rsidRPr="004A52A3">
        <w:t>( xB</w:t>
      </w:r>
      <w:proofErr w:type="gramEnd"/>
      <w:r w:rsidRPr="004A52A3">
        <w:t>, yB ) and the location ( xRefN, yRefN) as the input and the output is assigned to flag availableFlagN.</w:t>
      </w:r>
    </w:p>
    <w:p w:rsidR="00207BA7" w:rsidRPr="004A52A3" w:rsidRDefault="00207BA7" w:rsidP="00207BA7">
      <w:pPr>
        <w:pStyle w:val="3D2"/>
      </w:pPr>
      <w:r w:rsidRPr="004A52A3">
        <w:t>When refAvailableFlag</w:t>
      </w:r>
      <w:r w:rsidRPr="004A52A3">
        <w:rPr>
          <w:lang w:eastAsia="ko-KR"/>
        </w:rPr>
        <w:t xml:space="preserve"> is equal to 0, </w:t>
      </w:r>
      <w:r w:rsidRPr="004A52A3">
        <w:t xml:space="preserve">availableFlagN is equal to 1 </w:t>
      </w:r>
      <w:r w:rsidRPr="004A52A3">
        <w:rPr>
          <w:lang w:eastAsia="ko-KR"/>
        </w:rPr>
        <w:t>and PredMode</w:t>
      </w:r>
      <w:r w:rsidRPr="004A52A3">
        <w:t>[ </w:t>
      </w:r>
      <w:r w:rsidRPr="004A52A3">
        <w:rPr>
          <w:lang w:eastAsia="ko-KR"/>
        </w:rPr>
        <w:t>xRefN</w:t>
      </w:r>
      <w:r w:rsidRPr="004A52A3">
        <w:t> ][ </w:t>
      </w:r>
      <w:r w:rsidRPr="004A52A3">
        <w:rPr>
          <w:lang w:eastAsia="ko-KR"/>
        </w:rPr>
        <w:t>yRefN</w:t>
      </w:r>
      <w:r w:rsidRPr="004A52A3">
        <w:t> ]</w:t>
      </w:r>
      <w:r w:rsidRPr="004A52A3">
        <w:rPr>
          <w:lang w:eastAsia="ko-KR"/>
        </w:rPr>
        <w:t xml:space="preserve"> is equal to MODE_INTRA and IntraPredMode</w:t>
      </w:r>
      <w:r w:rsidRPr="004A52A3">
        <w:t>[ </w:t>
      </w:r>
      <w:r w:rsidRPr="004A52A3">
        <w:rPr>
          <w:lang w:eastAsia="ko-KR"/>
        </w:rPr>
        <w:t>xRefN</w:t>
      </w:r>
      <w:r w:rsidRPr="004A52A3">
        <w:t> ][ </w:t>
      </w:r>
      <w:r w:rsidRPr="004A52A3">
        <w:rPr>
          <w:lang w:eastAsia="ko-KR"/>
        </w:rPr>
        <w:t>yRefN</w:t>
      </w:r>
      <w:r w:rsidRPr="004A52A3">
        <w:t> ]</w:t>
      </w:r>
      <w:r w:rsidRPr="004A52A3">
        <w:rPr>
          <w:lang w:eastAsia="ko-KR"/>
        </w:rPr>
        <w:t xml:space="preserve"> is in the range of 35 to 38 or 41 to 42, the following applies: </w:t>
      </w:r>
    </w:p>
    <w:p w:rsidR="00207BA7" w:rsidRPr="004A52A3" w:rsidRDefault="00207BA7" w:rsidP="00207BA7">
      <w:pPr>
        <w:pStyle w:val="3D3"/>
        <w:tabs>
          <w:tab w:val="clear" w:pos="360"/>
          <w:tab w:val="clear" w:pos="1191"/>
        </w:tabs>
      </w:pPr>
      <w:r w:rsidRPr="004A52A3">
        <w:rPr>
          <w:lang w:eastAsia="ko-KR"/>
        </w:rPr>
        <w:t xml:space="preserve">The flag </w:t>
      </w:r>
      <w:r w:rsidRPr="004A52A3">
        <w:t xml:space="preserve">refAboveFlag </w:t>
      </w:r>
      <w:r w:rsidRPr="004A52A3">
        <w:rPr>
          <w:lang w:eastAsia="ko-KR"/>
        </w:rPr>
        <w:t xml:space="preserve">is set equal to ( N = = A ) </w:t>
      </w:r>
    </w:p>
    <w:p w:rsidR="00207BA7" w:rsidRPr="004A52A3" w:rsidRDefault="00207BA7" w:rsidP="00207BA7">
      <w:pPr>
        <w:pStyle w:val="3D3"/>
        <w:tabs>
          <w:tab w:val="clear" w:pos="360"/>
          <w:tab w:val="clear" w:pos="1191"/>
        </w:tabs>
      </w:pPr>
      <w:r w:rsidRPr="004A52A3">
        <w:rPr>
          <w:lang w:eastAsia="ko-KR"/>
        </w:rPr>
        <w:t xml:space="preserve">The variable refWedgeIdx is set to the Wedgelet pattern index value </w:t>
      </w:r>
      <w:proofErr w:type="gramStart"/>
      <w:r w:rsidRPr="004A52A3">
        <w:rPr>
          <w:lang w:eastAsia="ko-KR"/>
        </w:rPr>
        <w:t>WedgeIdx</w:t>
      </w:r>
      <w:r w:rsidRPr="004A52A3">
        <w:t>[</w:t>
      </w:r>
      <w:proofErr w:type="gramEnd"/>
      <w:r w:rsidRPr="004A52A3">
        <w:t> </w:t>
      </w:r>
      <w:r w:rsidRPr="004A52A3">
        <w:rPr>
          <w:lang w:eastAsia="ko-KR"/>
        </w:rPr>
        <w:t>xRefN</w:t>
      </w:r>
      <w:r w:rsidRPr="004A52A3">
        <w:t> ][ </w:t>
      </w:r>
      <w:r w:rsidRPr="004A52A3">
        <w:rPr>
          <w:lang w:eastAsia="ko-KR"/>
        </w:rPr>
        <w:t>yRefN</w:t>
      </w:r>
      <w:r w:rsidRPr="004A52A3">
        <w:t> ]</w:t>
      </w:r>
      <w:r w:rsidRPr="004A52A3">
        <w:rPr>
          <w:lang w:eastAsia="ko-KR"/>
        </w:rPr>
        <w:t xml:space="preserve">. </w:t>
      </w:r>
    </w:p>
    <w:p w:rsidR="00207BA7" w:rsidRPr="004A52A3" w:rsidRDefault="00207BA7" w:rsidP="00207BA7">
      <w:pPr>
        <w:pStyle w:val="3D3"/>
        <w:tabs>
          <w:tab w:val="clear" w:pos="360"/>
          <w:tab w:val="clear" w:pos="1191"/>
        </w:tabs>
      </w:pPr>
      <w:r w:rsidRPr="004A52A3">
        <w:rPr>
          <w:lang w:eastAsia="ko-KR"/>
        </w:rPr>
        <w:t xml:space="preserve">The Wedgelet direction derivation process as specified in subclause </w:t>
      </w:r>
      <w:r w:rsidR="00645DE2" w:rsidRPr="004A52A3">
        <w:rPr>
          <w:highlight w:val="yellow"/>
          <w:lang w:eastAsia="ko-KR"/>
        </w:rPr>
        <w:fldChar w:fldCharType="begin" w:fldLock="1"/>
      </w:r>
      <w:r w:rsidRPr="004A52A3">
        <w:rPr>
          <w:lang w:eastAsia="ko-KR"/>
        </w:rPr>
        <w:instrText xml:space="preserve"> REF _Ref348018062 \r \h </w:instrText>
      </w:r>
      <w:r w:rsidR="00645DE2" w:rsidRPr="004A52A3">
        <w:rPr>
          <w:highlight w:val="yellow"/>
          <w:lang w:eastAsia="ko-KR"/>
        </w:rPr>
      </w:r>
      <w:r w:rsidR="00645DE2" w:rsidRPr="004A52A3">
        <w:rPr>
          <w:highlight w:val="yellow"/>
          <w:lang w:eastAsia="ko-KR"/>
        </w:rPr>
        <w:fldChar w:fldCharType="separate"/>
      </w:r>
      <w:r>
        <w:rPr>
          <w:lang w:eastAsia="ko-KR"/>
        </w:rPr>
        <w:t>H.8.4.4.2.10.1</w:t>
      </w:r>
      <w:r w:rsidR="00645DE2" w:rsidRPr="004A52A3">
        <w:rPr>
          <w:highlight w:val="yellow"/>
          <w:lang w:eastAsia="ko-KR"/>
        </w:rPr>
        <w:fldChar w:fldCharType="end"/>
      </w:r>
      <w:r w:rsidRPr="004A52A3">
        <w:rPr>
          <w:lang w:eastAsia="ko-KR"/>
        </w:rPr>
        <w:t xml:space="preserve"> is invoked with sample location </w:t>
      </w:r>
      <w:r w:rsidRPr="004A52A3">
        <w:t>( xB, yB ),</w:t>
      </w:r>
      <w:r w:rsidRPr="004A52A3">
        <w:rPr>
          <w:lang w:eastAsia="ko-KR"/>
        </w:rPr>
        <w:t xml:space="preserve"> the transform size nT, the flag </w:t>
      </w:r>
      <w:r w:rsidRPr="004A52A3">
        <w:t xml:space="preserve">refAboveFlag </w:t>
      </w:r>
      <w:r w:rsidRPr="004A52A3">
        <w:rPr>
          <w:lang w:eastAsia="ko-KR"/>
        </w:rPr>
        <w:t xml:space="preserve">and the reference Wedgelet index refWedgeIdx as inputs and the output is assigned to </w:t>
      </w:r>
      <w:r w:rsidRPr="004A52A3">
        <w:t>refAvailableFlag</w:t>
      </w:r>
      <w:r w:rsidRPr="004A52A3">
        <w:rPr>
          <w:lang w:eastAsia="ko-KR"/>
        </w:rPr>
        <w:t xml:space="preserve">, refEndPos, refDeltaHor and refDeltaVer. </w:t>
      </w:r>
    </w:p>
    <w:p w:rsidR="00207BA7" w:rsidRPr="004A52A3" w:rsidRDefault="00207BA7" w:rsidP="00207BA7">
      <w:pPr>
        <w:pStyle w:val="3U1"/>
      </w:pPr>
      <w:r w:rsidRPr="004A52A3">
        <w:rPr>
          <w:lang w:eastAsia="ko-KR"/>
        </w:rPr>
        <w:t xml:space="preserve">When </w:t>
      </w:r>
      <w:r w:rsidRPr="004A52A3">
        <w:t>refAvailableFlag</w:t>
      </w:r>
      <w:r w:rsidRPr="004A52A3">
        <w:rPr>
          <w:lang w:eastAsia="ko-KR"/>
        </w:rPr>
        <w:t xml:space="preserve"> is equal to 0, the following applies</w:t>
      </w:r>
      <w:proofErr w:type="gramStart"/>
      <w:r w:rsidRPr="004A52A3">
        <w:rPr>
          <w:lang w:eastAsia="ko-KR"/>
        </w:rPr>
        <w:t>:.</w:t>
      </w:r>
      <w:proofErr w:type="gramEnd"/>
    </w:p>
    <w:p w:rsidR="00207BA7" w:rsidRPr="004A52A3" w:rsidRDefault="00207BA7" w:rsidP="00207BA7">
      <w:pPr>
        <w:pStyle w:val="3D2"/>
      </w:pPr>
      <w:r w:rsidRPr="004A52A3">
        <w:t xml:space="preserve">The </w:t>
      </w:r>
      <w:r w:rsidRPr="004A52A3">
        <w:rPr>
          <w:lang w:eastAsia="ko-KR"/>
        </w:rPr>
        <w:t>reference partition end position refEndPos and the flag refAboveFlag are derived as specified in the following:</w:t>
      </w:r>
    </w:p>
    <w:p w:rsidR="00207BA7" w:rsidRPr="004A52A3" w:rsidRDefault="00207BA7" w:rsidP="00207BA7">
      <w:pPr>
        <w:pStyle w:val="3Tabs"/>
      </w:pPr>
      <w:r w:rsidRPr="004A52A3">
        <w:rPr>
          <w:lang w:eastAsia="ko-KR"/>
        </w:rPr>
        <w:tab/>
      </w:r>
      <w:r w:rsidRPr="004A52A3">
        <w:rPr>
          <w:lang w:eastAsia="ko-KR"/>
        </w:rPr>
        <w:tab/>
      </w:r>
      <w:r w:rsidRPr="004A52A3">
        <w:rPr>
          <w:lang w:eastAsia="ko-KR"/>
        </w:rPr>
        <w:tab/>
        <w:t xml:space="preserve">maxSlopeAbove = 0 </w:t>
      </w:r>
      <w:r w:rsidRPr="004A52A3">
        <w:rPr>
          <w:lang w:eastAsia="ko-KR"/>
        </w:rPr>
        <w:br/>
      </w:r>
      <w:r w:rsidRPr="004A52A3">
        <w:rPr>
          <w:lang w:eastAsia="ko-KR"/>
        </w:rPr>
        <w:tab/>
      </w:r>
      <w:r w:rsidRPr="004A52A3">
        <w:rPr>
          <w:lang w:eastAsia="ko-KR"/>
        </w:rPr>
        <w:tab/>
      </w:r>
      <w:r w:rsidRPr="004A52A3">
        <w:rPr>
          <w:lang w:eastAsia="ko-KR"/>
        </w:rPr>
        <w:tab/>
        <w:t>posMaxSlopeAbove = 0</w:t>
      </w:r>
      <w:r w:rsidRPr="004A52A3">
        <w:rPr>
          <w:lang w:eastAsia="ko-KR"/>
        </w:rPr>
        <w:br/>
      </w:r>
      <w:r w:rsidRPr="004A52A3">
        <w:rPr>
          <w:lang w:eastAsia="ko-KR"/>
        </w:rPr>
        <w:tab/>
      </w:r>
      <w:r w:rsidRPr="004A52A3">
        <w:rPr>
          <w:lang w:eastAsia="ko-KR"/>
        </w:rPr>
        <w:tab/>
      </w:r>
      <w:r w:rsidRPr="004A52A3">
        <w:rPr>
          <w:lang w:eastAsia="ko-KR"/>
        </w:rPr>
        <w:tab/>
        <w:t>maxSlopeLeft = 0</w:t>
      </w:r>
      <w:r w:rsidRPr="004A52A3">
        <w:rPr>
          <w:lang w:eastAsia="ko-KR"/>
        </w:rPr>
        <w:br/>
      </w:r>
      <w:r w:rsidRPr="004A52A3">
        <w:rPr>
          <w:lang w:eastAsia="ko-KR"/>
        </w:rPr>
        <w:tab/>
      </w:r>
      <w:r w:rsidRPr="004A52A3">
        <w:rPr>
          <w:lang w:eastAsia="ko-KR"/>
        </w:rPr>
        <w:tab/>
      </w:r>
      <w:r w:rsidRPr="004A52A3">
        <w:rPr>
          <w:lang w:eastAsia="ko-KR"/>
        </w:rPr>
        <w:tab/>
        <w:t>posMaxSlopeLeft = 0</w:t>
      </w:r>
      <w:r w:rsidRPr="004A52A3">
        <w:rPr>
          <w:lang w:eastAsia="ko-KR"/>
        </w:rPr>
        <w:br/>
      </w:r>
      <w:r w:rsidRPr="004A52A3">
        <w:rPr>
          <w:lang w:eastAsia="ko-KR"/>
        </w:rPr>
        <w:tab/>
      </w:r>
      <w:r w:rsidRPr="004A52A3">
        <w:rPr>
          <w:lang w:eastAsia="ko-KR"/>
        </w:rPr>
        <w:tab/>
      </w:r>
      <w:r w:rsidRPr="004A52A3">
        <w:rPr>
          <w:lang w:eastAsia="ko-KR"/>
        </w:rPr>
        <w:tab/>
        <w:t>for( k = 0; k &lt; nT</w:t>
      </w:r>
      <w:r w:rsidRPr="004A52A3">
        <w:t> </w:t>
      </w:r>
      <w:r w:rsidRPr="004A52A3">
        <w:rPr>
          <w:lang w:eastAsia="ko-KR"/>
        </w:rPr>
        <w:t>− 1; k++ ) {</w:t>
      </w:r>
      <w:r w:rsidRPr="004A52A3">
        <w:rPr>
          <w:lang w:eastAsia="ko-KR"/>
        </w:rPr>
        <w:br/>
      </w:r>
      <w:r w:rsidRPr="004A52A3">
        <w:rPr>
          <w:lang w:eastAsia="ko-KR"/>
        </w:rPr>
        <w:tab/>
      </w:r>
      <w:r w:rsidRPr="004A52A3">
        <w:rPr>
          <w:lang w:eastAsia="ko-KR"/>
        </w:rPr>
        <w:tab/>
      </w:r>
      <w:r w:rsidRPr="004A52A3">
        <w:rPr>
          <w:lang w:eastAsia="ko-KR"/>
        </w:rPr>
        <w:tab/>
      </w:r>
      <w:r w:rsidRPr="004A52A3">
        <w:rPr>
          <w:lang w:eastAsia="ko-KR"/>
        </w:rPr>
        <w:tab/>
        <w:t>if( Abs( p[ k+1 ][ −1 ] − p[ k ][ −1 ] ) &gt; maxSlopeAbove ) {</w:t>
      </w:r>
      <w:r w:rsidRPr="004A52A3">
        <w:rPr>
          <w:lang w:eastAsia="ko-KR"/>
        </w:rPr>
        <w:br/>
      </w:r>
      <w:r w:rsidRPr="004A52A3">
        <w:rPr>
          <w:lang w:eastAsia="ko-KR"/>
        </w:rPr>
        <w:tab/>
      </w:r>
      <w:r w:rsidRPr="004A52A3">
        <w:rPr>
          <w:lang w:eastAsia="ko-KR"/>
        </w:rPr>
        <w:tab/>
      </w:r>
      <w:r w:rsidRPr="004A52A3">
        <w:rPr>
          <w:lang w:eastAsia="ko-KR"/>
        </w:rPr>
        <w:tab/>
      </w:r>
      <w:r w:rsidRPr="004A52A3">
        <w:rPr>
          <w:lang w:eastAsia="ko-KR"/>
        </w:rPr>
        <w:tab/>
      </w:r>
      <w:r w:rsidRPr="004A52A3">
        <w:rPr>
          <w:lang w:eastAsia="ko-KR"/>
        </w:rPr>
        <w:tab/>
        <w:t>maxSlopeAbove = Abs( p[ k+1 ][ −1 ] − p[ k ][ −1 ] )</w:t>
      </w:r>
      <w:r w:rsidRPr="004A52A3">
        <w:rPr>
          <w:lang w:eastAsia="ko-KR"/>
        </w:rPr>
        <w:br/>
      </w:r>
      <w:r w:rsidRPr="004A52A3">
        <w:rPr>
          <w:lang w:eastAsia="ko-KR"/>
        </w:rPr>
        <w:tab/>
      </w:r>
      <w:r w:rsidRPr="004A52A3">
        <w:rPr>
          <w:lang w:eastAsia="ko-KR"/>
        </w:rPr>
        <w:tab/>
      </w:r>
      <w:r w:rsidRPr="004A52A3">
        <w:rPr>
          <w:lang w:eastAsia="ko-KR"/>
        </w:rPr>
        <w:tab/>
      </w:r>
      <w:r w:rsidRPr="004A52A3">
        <w:rPr>
          <w:lang w:eastAsia="ko-KR"/>
        </w:rPr>
        <w:tab/>
      </w:r>
      <w:r w:rsidRPr="004A52A3">
        <w:rPr>
          <w:lang w:eastAsia="ko-KR"/>
        </w:rPr>
        <w:tab/>
        <w:t>posMaxSlopeAbove = Min( k+1, nT−2 )</w:t>
      </w:r>
      <w:r w:rsidRPr="004A52A3">
        <w:rPr>
          <w:lang w:eastAsia="ko-KR"/>
        </w:rPr>
        <w:br/>
      </w:r>
      <w:r w:rsidRPr="004A52A3">
        <w:rPr>
          <w:lang w:eastAsia="ko-KR"/>
        </w:rPr>
        <w:tab/>
      </w:r>
      <w:r w:rsidRPr="004A52A3">
        <w:rPr>
          <w:lang w:eastAsia="ko-KR"/>
        </w:rPr>
        <w:tab/>
      </w:r>
      <w:r w:rsidRPr="004A52A3">
        <w:rPr>
          <w:lang w:eastAsia="ko-KR"/>
        </w:rPr>
        <w:tab/>
      </w:r>
      <w:r w:rsidRPr="004A52A3">
        <w:rPr>
          <w:lang w:eastAsia="ko-KR"/>
        </w:rPr>
        <w:tab/>
        <w:t>}</w:t>
      </w:r>
      <w:r w:rsidRPr="004A52A3">
        <w:rPr>
          <w:lang w:eastAsia="ko-KR"/>
        </w:rPr>
        <w:br/>
      </w:r>
      <w:r w:rsidRPr="004A52A3">
        <w:rPr>
          <w:lang w:eastAsia="ko-KR"/>
        </w:rPr>
        <w:tab/>
      </w:r>
      <w:r w:rsidRPr="004A52A3">
        <w:rPr>
          <w:lang w:eastAsia="ko-KR"/>
        </w:rPr>
        <w:tab/>
      </w:r>
      <w:r w:rsidRPr="004A52A3">
        <w:rPr>
          <w:lang w:eastAsia="ko-KR"/>
        </w:rPr>
        <w:tab/>
      </w:r>
      <w:r w:rsidRPr="004A52A3">
        <w:rPr>
          <w:lang w:eastAsia="ko-KR"/>
        </w:rPr>
        <w:tab/>
        <w:t xml:space="preserve">if( Abs( p[ −1 ][ k+1 ] </w:t>
      </w:r>
      <w:r w:rsidRPr="004A52A3">
        <w:noBreakHyphen/>
      </w:r>
      <w:r w:rsidRPr="004A52A3">
        <w:rPr>
          <w:lang w:eastAsia="ko-KR"/>
        </w:rPr>
        <w:t xml:space="preserve"> p[ −1 ][ k ] ) &gt; maxSlopeLeft ) {</w:t>
      </w:r>
      <w:r w:rsidRPr="004A52A3">
        <w:rPr>
          <w:lang w:eastAsia="ko-KR"/>
        </w:rPr>
        <w:br/>
      </w:r>
      <w:r w:rsidRPr="004A52A3">
        <w:rPr>
          <w:lang w:eastAsia="ko-KR"/>
        </w:rPr>
        <w:tab/>
      </w:r>
      <w:r w:rsidRPr="004A52A3">
        <w:rPr>
          <w:lang w:eastAsia="ko-KR"/>
        </w:rPr>
        <w:tab/>
      </w:r>
      <w:r w:rsidRPr="004A52A3">
        <w:rPr>
          <w:lang w:eastAsia="ko-KR"/>
        </w:rPr>
        <w:tab/>
      </w:r>
      <w:r w:rsidRPr="004A52A3">
        <w:rPr>
          <w:lang w:eastAsia="ko-KR"/>
        </w:rPr>
        <w:tab/>
      </w:r>
      <w:r w:rsidRPr="004A52A3">
        <w:rPr>
          <w:lang w:eastAsia="ko-KR"/>
        </w:rPr>
        <w:tab/>
        <w:t>maxSlopeLeft = Abs( p[ −1 ][ k+1 ] </w:t>
      </w:r>
      <w:r w:rsidRPr="004A52A3">
        <w:noBreakHyphen/>
      </w:r>
      <w:r w:rsidRPr="004A52A3">
        <w:rPr>
          <w:lang w:eastAsia="ko-KR"/>
        </w:rPr>
        <w:t> p[ −1 ][ k ] )</w:t>
      </w:r>
      <w:r w:rsidRPr="004A52A3">
        <w:rPr>
          <w:lang w:eastAsia="ko-KR"/>
        </w:rPr>
        <w:br/>
      </w:r>
      <w:r w:rsidRPr="004A52A3">
        <w:rPr>
          <w:lang w:eastAsia="ko-KR"/>
        </w:rPr>
        <w:tab/>
      </w:r>
      <w:r w:rsidRPr="004A52A3">
        <w:rPr>
          <w:lang w:eastAsia="ko-KR"/>
        </w:rPr>
        <w:tab/>
      </w:r>
      <w:r w:rsidRPr="004A52A3">
        <w:rPr>
          <w:lang w:eastAsia="ko-KR"/>
        </w:rPr>
        <w:tab/>
      </w:r>
      <w:r w:rsidRPr="004A52A3">
        <w:rPr>
          <w:lang w:eastAsia="ko-KR"/>
        </w:rPr>
        <w:tab/>
      </w:r>
      <w:r w:rsidRPr="004A52A3">
        <w:rPr>
          <w:lang w:eastAsia="ko-KR"/>
        </w:rPr>
        <w:tab/>
        <w:t>posMaxSlopeLeft = Min( k+1, nT−2 )</w:t>
      </w:r>
      <w:r w:rsidRPr="004A52A3">
        <w:rPr>
          <w:lang w:eastAsia="ko-KR"/>
        </w:rPr>
        <w:br/>
      </w:r>
      <w:r w:rsidRPr="004A52A3">
        <w:rPr>
          <w:lang w:eastAsia="ko-KR"/>
        </w:rPr>
        <w:tab/>
      </w:r>
      <w:r w:rsidRPr="004A52A3">
        <w:rPr>
          <w:lang w:eastAsia="ko-KR"/>
        </w:rPr>
        <w:tab/>
      </w:r>
      <w:r w:rsidRPr="004A52A3">
        <w:rPr>
          <w:lang w:eastAsia="ko-KR"/>
        </w:rPr>
        <w:tab/>
      </w:r>
      <w:r w:rsidRPr="004A52A3">
        <w:rPr>
          <w:lang w:eastAsia="ko-KR"/>
        </w:rPr>
        <w:tab/>
        <w:t>}</w:t>
      </w:r>
      <w:r w:rsidRPr="004A52A3">
        <w:rPr>
          <w:lang w:eastAsia="ko-KR"/>
        </w:rPr>
        <w:br/>
      </w:r>
      <w:r w:rsidRPr="004A52A3">
        <w:rPr>
          <w:lang w:eastAsia="ko-KR"/>
        </w:rPr>
        <w:tab/>
      </w:r>
      <w:r w:rsidRPr="004A52A3">
        <w:rPr>
          <w:lang w:eastAsia="ko-KR"/>
        </w:rPr>
        <w:tab/>
      </w:r>
      <w:r w:rsidRPr="004A52A3">
        <w:rPr>
          <w:lang w:eastAsia="ko-KR"/>
        </w:rPr>
        <w:tab/>
        <w:t>}</w:t>
      </w:r>
      <w:r w:rsidRPr="004A52A3">
        <w:rPr>
          <w:lang w:eastAsia="ko-KR"/>
        </w:rPr>
        <w:br/>
      </w:r>
      <w:r w:rsidRPr="004A52A3">
        <w:rPr>
          <w:lang w:eastAsia="ko-KR"/>
        </w:rPr>
        <w:tab/>
      </w:r>
      <w:r w:rsidRPr="004A52A3">
        <w:rPr>
          <w:lang w:eastAsia="ko-KR"/>
        </w:rPr>
        <w:tab/>
      </w:r>
      <w:r w:rsidRPr="004A52A3">
        <w:rPr>
          <w:lang w:eastAsia="ko-KR"/>
        </w:rPr>
        <w:tab/>
        <w:t xml:space="preserve">refEndPos = ( maxSlopeAbove &gt; maxSlopeLeft ) ? </w:t>
      </w:r>
      <w:proofErr w:type="gramStart"/>
      <w:r w:rsidRPr="004A52A3">
        <w:rPr>
          <w:lang w:eastAsia="ko-KR"/>
        </w:rPr>
        <w:t>posMaxSlopeAbove :</w:t>
      </w:r>
      <w:proofErr w:type="gramEnd"/>
      <w:r w:rsidRPr="004A52A3">
        <w:rPr>
          <w:lang w:eastAsia="ko-KR"/>
        </w:rPr>
        <w:t xml:space="preserve"> posMaxSlopeLeft</w:t>
      </w:r>
      <w:r w:rsidRPr="004A52A3">
        <w:rPr>
          <w:lang w:eastAsia="ko-KR"/>
        </w:rPr>
        <w:br/>
      </w:r>
      <w:r w:rsidRPr="004A52A3">
        <w:rPr>
          <w:lang w:eastAsia="ko-KR"/>
        </w:rPr>
        <w:tab/>
      </w:r>
      <w:r w:rsidRPr="004A52A3">
        <w:rPr>
          <w:lang w:eastAsia="ko-KR"/>
        </w:rPr>
        <w:tab/>
      </w:r>
      <w:r w:rsidRPr="004A52A3">
        <w:rPr>
          <w:lang w:eastAsia="ko-KR"/>
        </w:rPr>
        <w:tab/>
      </w:r>
      <w:r w:rsidRPr="004A52A3">
        <w:t xml:space="preserve">refAboveFlag </w:t>
      </w:r>
      <w:r w:rsidRPr="004A52A3">
        <w:rPr>
          <w:lang w:eastAsia="ko-KR"/>
        </w:rPr>
        <w:t xml:space="preserve">= ( maxSlopeAbove &gt; maxSlopeLeft ) ? </w:t>
      </w:r>
      <w:proofErr w:type="gramStart"/>
      <w:r w:rsidRPr="004A52A3">
        <w:rPr>
          <w:lang w:eastAsia="ko-KR"/>
        </w:rPr>
        <w:t>1 :</w:t>
      </w:r>
      <w:proofErr w:type="gramEnd"/>
      <w:r w:rsidRPr="004A52A3">
        <w:rPr>
          <w:lang w:eastAsia="ko-KR"/>
        </w:rPr>
        <w:t xml:space="preserve"> 0 </w:t>
      </w:r>
    </w:p>
    <w:p w:rsidR="00207BA7" w:rsidRPr="004A52A3" w:rsidRDefault="00207BA7" w:rsidP="00207BA7">
      <w:pPr>
        <w:pStyle w:val="3D2"/>
      </w:pPr>
      <w:r w:rsidRPr="004A52A3">
        <w:t xml:space="preserve">When </w:t>
      </w:r>
      <w:r w:rsidRPr="004A52A3">
        <w:rPr>
          <w:lang w:eastAsia="ko-KR"/>
        </w:rPr>
        <w:t xml:space="preserve">availableFlagA is equal to 1 or availableFlagL is equal to 1, the following applies: </w:t>
      </w:r>
    </w:p>
    <w:p w:rsidR="00207BA7" w:rsidRPr="004A52A3" w:rsidRDefault="00207BA7" w:rsidP="00207BA7">
      <w:pPr>
        <w:pStyle w:val="3D3"/>
        <w:tabs>
          <w:tab w:val="clear" w:pos="360"/>
          <w:tab w:val="clear" w:pos="1191"/>
        </w:tabs>
      </w:pPr>
      <w:r w:rsidRPr="004A52A3">
        <w:t xml:space="preserve">The luma position </w:t>
      </w:r>
      <w:proofErr w:type="gramStart"/>
      <w:r w:rsidRPr="004A52A3">
        <w:t>( x</w:t>
      </w:r>
      <w:proofErr w:type="gramEnd"/>
      <w:r w:rsidRPr="004A52A3">
        <w:t xml:space="preserve">, y ) is set equal to </w:t>
      </w:r>
      <w:r w:rsidRPr="004A52A3">
        <w:lastRenderedPageBreak/>
        <w:t>( </w:t>
      </w:r>
      <w:r w:rsidRPr="004A52A3">
        <w:rPr>
          <w:lang w:eastAsia="ko-KR"/>
        </w:rPr>
        <w:t>availableFlagA</w:t>
      </w:r>
      <w:r w:rsidRPr="004A52A3">
        <w:t> ? </w:t>
      </w:r>
      <w:proofErr w:type="gramStart"/>
      <w:r w:rsidRPr="004A52A3">
        <w:t>( </w:t>
      </w:r>
      <w:r w:rsidRPr="004A52A3">
        <w:rPr>
          <w:lang w:eastAsia="ko-KR"/>
        </w:rPr>
        <w:t>xRefA</w:t>
      </w:r>
      <w:proofErr w:type="gramEnd"/>
      <w:r w:rsidRPr="004A52A3">
        <w:t> , </w:t>
      </w:r>
      <w:r w:rsidRPr="004A52A3">
        <w:rPr>
          <w:lang w:eastAsia="ko-KR"/>
        </w:rPr>
        <w:t>yRefA</w:t>
      </w:r>
      <w:r w:rsidRPr="004A52A3">
        <w:t> ) : ( </w:t>
      </w:r>
      <w:r w:rsidRPr="004A52A3">
        <w:rPr>
          <w:lang w:eastAsia="ko-KR"/>
        </w:rPr>
        <w:t>xRefL</w:t>
      </w:r>
      <w:r w:rsidRPr="004A52A3">
        <w:t> , </w:t>
      </w:r>
      <w:r w:rsidRPr="004A52A3">
        <w:rPr>
          <w:lang w:eastAsia="ko-KR"/>
        </w:rPr>
        <w:t>yRefL</w:t>
      </w:r>
      <w:r w:rsidRPr="004A52A3">
        <w:t> ).</w:t>
      </w:r>
    </w:p>
    <w:p w:rsidR="00207BA7" w:rsidRPr="004A52A3" w:rsidRDefault="00207BA7" w:rsidP="00207BA7">
      <w:pPr>
        <w:pStyle w:val="3D3"/>
        <w:tabs>
          <w:tab w:val="clear" w:pos="360"/>
          <w:tab w:val="clear" w:pos="1191"/>
        </w:tabs>
      </w:pPr>
      <w:r w:rsidRPr="004A52A3">
        <w:rPr>
          <w:lang w:eastAsia="ko-KR"/>
        </w:rPr>
        <w:t>When PredMode</w:t>
      </w:r>
      <w:r w:rsidRPr="004A52A3">
        <w:t>[ </w:t>
      </w:r>
      <w:r w:rsidRPr="004A52A3">
        <w:rPr>
          <w:lang w:eastAsia="ko-KR"/>
        </w:rPr>
        <w:t>x</w:t>
      </w:r>
      <w:r w:rsidRPr="004A52A3">
        <w:t> ][ </w:t>
      </w:r>
      <w:r w:rsidRPr="004A52A3">
        <w:rPr>
          <w:lang w:eastAsia="ko-KR"/>
        </w:rPr>
        <w:t>y</w:t>
      </w:r>
      <w:r w:rsidRPr="004A52A3">
        <w:t xml:space="preserve"> ] </w:t>
      </w:r>
      <w:r w:rsidRPr="004A52A3">
        <w:rPr>
          <w:lang w:eastAsia="ko-KR"/>
        </w:rPr>
        <w:t>is equal to MODE_INTRA and IntraPredMode</w:t>
      </w:r>
      <w:r w:rsidRPr="004A52A3">
        <w:t>[ </w:t>
      </w:r>
      <w:r w:rsidRPr="004A52A3">
        <w:rPr>
          <w:lang w:eastAsia="ko-KR"/>
        </w:rPr>
        <w:t>x</w:t>
      </w:r>
      <w:r w:rsidRPr="004A52A3">
        <w:t> ][ </w:t>
      </w:r>
      <w:r w:rsidRPr="004A52A3">
        <w:rPr>
          <w:lang w:eastAsia="ko-KR"/>
        </w:rPr>
        <w:t>y</w:t>
      </w:r>
      <w:r w:rsidRPr="004A52A3">
        <w:t> ]</w:t>
      </w:r>
      <w:r w:rsidRPr="004A52A3">
        <w:rPr>
          <w:lang w:eastAsia="ko-KR"/>
        </w:rPr>
        <w:t xml:space="preserve"> is in the range of 2 to 34, the following applies: </w:t>
      </w:r>
    </w:p>
    <w:p w:rsidR="00207BA7" w:rsidRPr="004A52A3" w:rsidRDefault="00207BA7" w:rsidP="00207BA7">
      <w:pPr>
        <w:pStyle w:val="3D4"/>
        <w:tabs>
          <w:tab w:val="clear" w:pos="360"/>
          <w:tab w:val="clear" w:pos="1191"/>
          <w:tab w:val="clear" w:pos="1411"/>
        </w:tabs>
      </w:pPr>
      <w:r w:rsidRPr="004A52A3">
        <w:t>The flag refAvailableFlag is set equal to 1.</w:t>
      </w:r>
    </w:p>
    <w:p w:rsidR="00207BA7" w:rsidRPr="004A52A3" w:rsidRDefault="00207BA7" w:rsidP="00207BA7">
      <w:pPr>
        <w:pStyle w:val="3D4"/>
        <w:tabs>
          <w:tab w:val="clear" w:pos="360"/>
          <w:tab w:val="clear" w:pos="1191"/>
          <w:tab w:val="clear" w:pos="1411"/>
        </w:tabs>
      </w:pPr>
      <w:r w:rsidRPr="004A52A3">
        <w:t xml:space="preserve">The variable predModeIntra is set equal to </w:t>
      </w:r>
      <w:r w:rsidRPr="004A52A3">
        <w:rPr>
          <w:lang w:eastAsia="ko-KR"/>
        </w:rPr>
        <w:t>IntraPredMode</w:t>
      </w:r>
      <w:proofErr w:type="gramStart"/>
      <w:r w:rsidRPr="004A52A3">
        <w:t>[ </w:t>
      </w:r>
      <w:r w:rsidRPr="004A52A3">
        <w:rPr>
          <w:lang w:eastAsia="ko-KR"/>
        </w:rPr>
        <w:t>x</w:t>
      </w:r>
      <w:proofErr w:type="gramEnd"/>
      <w:r w:rsidRPr="004A52A3">
        <w:t> ][ </w:t>
      </w:r>
      <w:r w:rsidRPr="004A52A3">
        <w:rPr>
          <w:lang w:eastAsia="ko-KR"/>
        </w:rPr>
        <w:t>y </w:t>
      </w:r>
      <w:r w:rsidRPr="004A52A3">
        <w:t>].</w:t>
      </w:r>
    </w:p>
    <w:p w:rsidR="00207BA7" w:rsidRPr="004A52A3" w:rsidRDefault="00207BA7" w:rsidP="00207BA7">
      <w:pPr>
        <w:pStyle w:val="3D4"/>
        <w:tabs>
          <w:tab w:val="clear" w:pos="360"/>
          <w:tab w:val="clear" w:pos="1191"/>
          <w:tab w:val="clear" w:pos="1411"/>
        </w:tabs>
      </w:pPr>
      <w:r w:rsidRPr="004A52A3">
        <w:t xml:space="preserve">Depending on predModeIntra, the variable intraPredAng is derived as specified in </w:t>
      </w:r>
      <w:r w:rsidRPr="004A52A3">
        <w:rPr>
          <w:highlight w:val="yellow"/>
        </w:rPr>
        <w:t>8-4</w:t>
      </w:r>
      <w:r w:rsidRPr="004A52A3">
        <w:t>.</w:t>
      </w:r>
    </w:p>
    <w:p w:rsidR="00207BA7" w:rsidRPr="004A52A3" w:rsidRDefault="00207BA7" w:rsidP="00207BA7">
      <w:pPr>
        <w:pStyle w:val="3D4"/>
        <w:tabs>
          <w:tab w:val="clear" w:pos="360"/>
          <w:tab w:val="clear" w:pos="1191"/>
          <w:tab w:val="clear" w:pos="1411"/>
        </w:tabs>
      </w:pPr>
      <w:r w:rsidRPr="004A52A3">
        <w:t xml:space="preserve">Depending on predModeIntra, refAboveFlag and intraPredAng, the variables refDeltaHor and refDeltaVer </w:t>
      </w:r>
      <w:r w:rsidRPr="004A52A3">
        <w:rPr>
          <w:lang w:eastAsia="ko-KR"/>
        </w:rPr>
        <w:t xml:space="preserve">are derived as specified in </w:t>
      </w:r>
      <w:r w:rsidR="00645DE2" w:rsidRPr="004A52A3">
        <w:fldChar w:fldCharType="begin" w:fldLock="1"/>
      </w:r>
      <w:r w:rsidRPr="004A52A3">
        <w:instrText xml:space="preserve"> REF _Ref350359738 \h </w:instrText>
      </w:r>
      <w:r w:rsidR="00645DE2" w:rsidRPr="004A52A3">
        <w:fldChar w:fldCharType="separate"/>
      </w:r>
      <w:r w:rsidRPr="004A52A3">
        <w:t>Table </w:t>
      </w:r>
      <w:r w:rsidRPr="004A52A3">
        <w:rPr>
          <w:lang w:eastAsia="ko-KR"/>
        </w:rPr>
        <w:t>H</w:t>
      </w:r>
      <w:r w:rsidRPr="004A52A3">
        <w:noBreakHyphen/>
      </w:r>
      <w:r>
        <w:rPr>
          <w:noProof/>
        </w:rPr>
        <w:t>5</w:t>
      </w:r>
      <w:r w:rsidR="00645DE2" w:rsidRPr="004A52A3">
        <w:fldChar w:fldCharType="end"/>
      </w:r>
      <w:r w:rsidRPr="004A52A3">
        <w:rPr>
          <w:lang w:eastAsia="ko-KR"/>
        </w:rPr>
        <w:t>.</w:t>
      </w:r>
    </w:p>
    <w:p w:rsidR="00207BA7" w:rsidRPr="004A52A3" w:rsidRDefault="00207BA7" w:rsidP="00207BA7">
      <w:pPr>
        <w:pStyle w:val="a4"/>
        <w:ind w:left="720"/>
        <w:rPr>
          <w:lang w:val="en-GB"/>
        </w:rPr>
      </w:pPr>
      <w:bookmarkStart w:id="154" w:name="_Ref350359738"/>
      <w:bookmarkStart w:id="155" w:name="_Toc358906755"/>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5</w:t>
      </w:r>
      <w:r w:rsidR="00645DE2" w:rsidRPr="004A52A3">
        <w:rPr>
          <w:lang w:val="en-GB"/>
        </w:rPr>
        <w:fldChar w:fldCharType="end"/>
      </w:r>
      <w:bookmarkEnd w:id="154"/>
      <w:r w:rsidRPr="004A52A3">
        <w:rPr>
          <w:lang w:val="en-GB" w:eastAsia="ko-KR"/>
        </w:rPr>
        <w:t xml:space="preserve"> </w:t>
      </w:r>
      <w:r w:rsidRPr="004A52A3">
        <w:rPr>
          <w:lang w:val="en-GB"/>
        </w:rPr>
        <w:t xml:space="preserve">– Specification of </w:t>
      </w:r>
      <w:r w:rsidRPr="004A52A3">
        <w:rPr>
          <w:lang w:val="en-GB" w:eastAsia="ko-KR"/>
        </w:rPr>
        <w:t xml:space="preserve">refDeltaHor, refDeltaVer </w:t>
      </w:r>
      <w:r w:rsidRPr="004A52A3">
        <w:rPr>
          <w:lang w:val="en-GB" w:eastAsia="ko-KR"/>
        </w:rPr>
        <w:br/>
        <w:t xml:space="preserve">depending on </w:t>
      </w:r>
      <w:r w:rsidRPr="004A52A3">
        <w:rPr>
          <w:lang w:val="en-GB"/>
        </w:rPr>
        <w:t>predModeIntra, refAboveFlag, intraPredAng</w:t>
      </w:r>
      <w:bookmarkEnd w:id="155"/>
      <w:r w:rsidRPr="004A52A3">
        <w:rPr>
          <w:lang w:val="en-GB"/>
        </w:rPr>
        <w:t xml:space="preserve"> </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383"/>
        <w:gridCol w:w="2895"/>
        <w:gridCol w:w="2895"/>
      </w:tblGrid>
      <w:tr w:rsidR="00207BA7" w:rsidRPr="004A52A3" w:rsidTr="00652F0A">
        <w:trPr>
          <w:jc w:val="center"/>
        </w:trPr>
        <w:tc>
          <w:tcPr>
            <w:tcW w:w="1984" w:type="dxa"/>
            <w:vAlign w:val="center"/>
          </w:tcPr>
          <w:p w:rsidR="00000000" w:rsidRDefault="00207BA7" w:rsidP="004F0CE3">
            <w:pPr>
              <w:keepNext/>
              <w:keepLines/>
              <w:spacing w:beforeLines="25" w:afterLines="25"/>
              <w:jc w:val="center"/>
              <w:rPr>
                <w:b/>
                <w:bCs/>
                <w:sz w:val="24"/>
                <w:szCs w:val="24"/>
                <w:lang w:eastAsia="ko-KR"/>
              </w:rPr>
              <w:pPrChange w:id="156" w:author="Samsung" w:date="2013-07-12T17:05:00Z">
                <w:pPr>
                  <w:keepNext/>
                  <w:keepLines/>
                  <w:spacing w:beforeLines="25" w:afterLines="25"/>
                  <w:jc w:val="center"/>
                </w:pPr>
              </w:pPrChange>
            </w:pPr>
            <w:r w:rsidRPr="004A52A3">
              <w:rPr>
                <w:b/>
                <w:bCs/>
                <w:lang w:eastAsia="ko-KR"/>
              </w:rPr>
              <w:t>predModeIntra &lt; 18</w:t>
            </w:r>
          </w:p>
        </w:tc>
        <w:tc>
          <w:tcPr>
            <w:tcW w:w="0" w:type="auto"/>
            <w:vAlign w:val="center"/>
          </w:tcPr>
          <w:p w:rsidR="00000000" w:rsidRDefault="00207BA7" w:rsidP="004F0CE3">
            <w:pPr>
              <w:keepNext/>
              <w:keepLines/>
              <w:spacing w:beforeLines="25" w:afterLines="25"/>
              <w:jc w:val="center"/>
              <w:rPr>
                <w:b/>
                <w:sz w:val="28"/>
                <w:szCs w:val="28"/>
                <w:lang w:eastAsia="ko-KR"/>
              </w:rPr>
              <w:pPrChange w:id="157" w:author="Samsung" w:date="2013-07-12T17:05:00Z">
                <w:pPr>
                  <w:keepNext/>
                  <w:keepLines/>
                  <w:spacing w:beforeLines="25" w:afterLines="25"/>
                  <w:jc w:val="center"/>
                </w:pPr>
              </w:pPrChange>
            </w:pPr>
            <w:r w:rsidRPr="004A52A3">
              <w:rPr>
                <w:b/>
              </w:rPr>
              <w:t>refAboveFlag</w:t>
            </w:r>
          </w:p>
        </w:tc>
        <w:tc>
          <w:tcPr>
            <w:tcW w:w="2895" w:type="dxa"/>
            <w:vAlign w:val="center"/>
          </w:tcPr>
          <w:p w:rsidR="00000000" w:rsidRDefault="00207BA7" w:rsidP="004F0CE3">
            <w:pPr>
              <w:keepNext/>
              <w:keepLines/>
              <w:spacing w:beforeLines="25" w:afterLines="25"/>
              <w:jc w:val="center"/>
              <w:rPr>
                <w:b/>
                <w:bCs/>
                <w:sz w:val="24"/>
                <w:szCs w:val="24"/>
                <w:lang w:eastAsia="ko-KR"/>
              </w:rPr>
              <w:pPrChange w:id="158" w:author="Samsung" w:date="2013-07-12T17:05:00Z">
                <w:pPr>
                  <w:keepNext/>
                  <w:keepLines/>
                  <w:spacing w:beforeLines="25" w:afterLines="25"/>
                  <w:jc w:val="center"/>
                </w:pPr>
              </w:pPrChange>
            </w:pPr>
            <w:r w:rsidRPr="004A52A3">
              <w:rPr>
                <w:b/>
                <w:lang w:eastAsia="ko-KR"/>
              </w:rPr>
              <w:t>refDeltaHor</w:t>
            </w:r>
          </w:p>
        </w:tc>
        <w:tc>
          <w:tcPr>
            <w:tcW w:w="2895" w:type="dxa"/>
            <w:vAlign w:val="center"/>
          </w:tcPr>
          <w:p w:rsidR="00000000" w:rsidRDefault="00207BA7" w:rsidP="004F0CE3">
            <w:pPr>
              <w:keepNext/>
              <w:keepLines/>
              <w:spacing w:beforeLines="25" w:afterLines="25"/>
              <w:jc w:val="center"/>
              <w:rPr>
                <w:b/>
                <w:bCs/>
                <w:sz w:val="24"/>
                <w:szCs w:val="24"/>
                <w:lang w:eastAsia="ko-KR"/>
              </w:rPr>
              <w:pPrChange w:id="159" w:author="Samsung" w:date="2013-07-12T17:05:00Z">
                <w:pPr>
                  <w:keepNext/>
                  <w:keepLines/>
                  <w:spacing w:beforeLines="25" w:afterLines="25"/>
                  <w:jc w:val="center"/>
                </w:pPr>
              </w:pPrChange>
            </w:pPr>
            <w:r w:rsidRPr="004A52A3">
              <w:rPr>
                <w:b/>
                <w:lang w:eastAsia="ko-KR"/>
              </w:rPr>
              <w:t>refDeltaVer</w:t>
            </w:r>
          </w:p>
        </w:tc>
      </w:tr>
      <w:tr w:rsidR="00207BA7" w:rsidRPr="004A52A3" w:rsidTr="00652F0A">
        <w:trPr>
          <w:trHeight w:val="283"/>
          <w:jc w:val="center"/>
        </w:trPr>
        <w:tc>
          <w:tcPr>
            <w:tcW w:w="1984" w:type="dxa"/>
            <w:vMerge w:val="restart"/>
            <w:vAlign w:val="center"/>
          </w:tcPr>
          <w:p w:rsidR="00207BA7" w:rsidRPr="004A52A3" w:rsidRDefault="00207BA7" w:rsidP="00652F0A">
            <w:pPr>
              <w:keepNext/>
              <w:keepLines/>
              <w:spacing w:before="0"/>
              <w:jc w:val="center"/>
              <w:rPr>
                <w:bCs/>
                <w:lang w:eastAsia="ko-KR"/>
              </w:rPr>
            </w:pPr>
            <w:r w:rsidRPr="004A52A3">
              <w:rPr>
                <w:lang w:eastAsia="ko-KR"/>
              </w:rPr>
              <w:t>1</w:t>
            </w:r>
          </w:p>
        </w:tc>
        <w:tc>
          <w:tcPr>
            <w:tcW w:w="0" w:type="auto"/>
            <w:vAlign w:val="center"/>
          </w:tcPr>
          <w:p w:rsidR="00207BA7" w:rsidRPr="004A52A3" w:rsidRDefault="00207BA7" w:rsidP="00652F0A">
            <w:pPr>
              <w:keepNext/>
              <w:keepLines/>
              <w:spacing w:before="0"/>
              <w:jc w:val="center"/>
              <w:rPr>
                <w:bCs/>
                <w:lang w:eastAsia="ko-KR"/>
              </w:rPr>
            </w:pPr>
            <w:r w:rsidRPr="004A52A3">
              <w:rPr>
                <w:bCs/>
                <w:lang w:eastAsia="ko-KR"/>
              </w:rPr>
              <w:t>1</w:t>
            </w:r>
          </w:p>
        </w:tc>
        <w:tc>
          <w:tcPr>
            <w:tcW w:w="2895" w:type="dxa"/>
            <w:vAlign w:val="center"/>
          </w:tcPr>
          <w:p w:rsidR="00207BA7" w:rsidRPr="004A52A3" w:rsidRDefault="00207BA7" w:rsidP="00652F0A">
            <w:pPr>
              <w:keepNext/>
              <w:keepLines/>
              <w:spacing w:before="0"/>
              <w:jc w:val="center"/>
              <w:rPr>
                <w:bCs/>
                <w:lang w:eastAsia="ko-KR"/>
              </w:rPr>
            </w:pPr>
            <w:proofErr w:type="gramStart"/>
            <w:r w:rsidRPr="004A52A3">
              <w:rPr>
                <w:bCs/>
                <w:lang w:eastAsia="ko-KR"/>
              </w:rPr>
              <w:t>( intraPredAng</w:t>
            </w:r>
            <w:proofErr w:type="gramEnd"/>
            <w:r w:rsidRPr="004A52A3">
              <w:rPr>
                <w:bCs/>
                <w:lang w:eastAsia="ko-KR"/>
              </w:rPr>
              <w:t> &gt; 0 ) ? </w:t>
            </w:r>
            <w:r w:rsidRPr="004A52A3">
              <w:rPr>
                <w:lang w:eastAsia="ko-KR"/>
              </w:rPr>
              <w:t>−</w:t>
            </w:r>
            <w:r w:rsidRPr="004A52A3">
              <w:rPr>
                <w:bCs/>
                <w:lang w:eastAsia="ko-KR"/>
              </w:rPr>
              <w:t>32 : 32</w:t>
            </w:r>
          </w:p>
        </w:tc>
        <w:tc>
          <w:tcPr>
            <w:tcW w:w="2895" w:type="dxa"/>
            <w:vAlign w:val="center"/>
          </w:tcPr>
          <w:p w:rsidR="00207BA7" w:rsidRPr="004A52A3" w:rsidRDefault="00207BA7" w:rsidP="00652F0A">
            <w:pPr>
              <w:keepNext/>
              <w:keepLines/>
              <w:spacing w:before="0"/>
              <w:jc w:val="center"/>
              <w:rPr>
                <w:bCs/>
                <w:lang w:eastAsia="ko-KR"/>
              </w:rPr>
            </w:pPr>
            <w:r w:rsidRPr="004A52A3">
              <w:t>Abs( intraPredAng )</w:t>
            </w:r>
          </w:p>
        </w:tc>
      </w:tr>
      <w:tr w:rsidR="00207BA7" w:rsidRPr="004A52A3" w:rsidTr="00652F0A">
        <w:trPr>
          <w:trHeight w:val="283"/>
          <w:jc w:val="center"/>
        </w:trPr>
        <w:tc>
          <w:tcPr>
            <w:tcW w:w="1984" w:type="dxa"/>
            <w:vMerge/>
            <w:vAlign w:val="center"/>
          </w:tcPr>
          <w:p w:rsidR="00207BA7" w:rsidRPr="004A52A3" w:rsidRDefault="00207BA7" w:rsidP="00652F0A">
            <w:pPr>
              <w:keepNext/>
              <w:keepLines/>
              <w:spacing w:before="0"/>
              <w:jc w:val="center"/>
              <w:rPr>
                <w:bCs/>
                <w:lang w:eastAsia="ko-KR"/>
              </w:rPr>
            </w:pPr>
          </w:p>
        </w:tc>
        <w:tc>
          <w:tcPr>
            <w:tcW w:w="0" w:type="auto"/>
            <w:vAlign w:val="center"/>
          </w:tcPr>
          <w:p w:rsidR="00207BA7" w:rsidRPr="004A52A3" w:rsidRDefault="00207BA7" w:rsidP="00652F0A">
            <w:pPr>
              <w:keepNext/>
              <w:keepLines/>
              <w:spacing w:before="0"/>
              <w:jc w:val="center"/>
              <w:rPr>
                <w:bCs/>
                <w:lang w:eastAsia="ko-KR"/>
              </w:rPr>
            </w:pPr>
            <w:r w:rsidRPr="004A52A3">
              <w:rPr>
                <w:bCs/>
                <w:lang w:eastAsia="ko-KR"/>
              </w:rPr>
              <w:t>0</w:t>
            </w:r>
          </w:p>
        </w:tc>
        <w:tc>
          <w:tcPr>
            <w:tcW w:w="2895" w:type="dxa"/>
            <w:vAlign w:val="center"/>
          </w:tcPr>
          <w:p w:rsidR="00207BA7" w:rsidRPr="004A52A3" w:rsidRDefault="00207BA7" w:rsidP="00652F0A">
            <w:pPr>
              <w:keepNext/>
              <w:keepLines/>
              <w:spacing w:before="0"/>
              <w:jc w:val="center"/>
              <w:rPr>
                <w:bCs/>
                <w:lang w:eastAsia="ko-KR"/>
              </w:rPr>
            </w:pPr>
            <w:r w:rsidRPr="004A52A3">
              <w:rPr>
                <w:bCs/>
                <w:lang w:eastAsia="ko-KR"/>
              </w:rPr>
              <w:t>32</w:t>
            </w:r>
          </w:p>
        </w:tc>
        <w:tc>
          <w:tcPr>
            <w:tcW w:w="2895" w:type="dxa"/>
            <w:vAlign w:val="center"/>
          </w:tcPr>
          <w:p w:rsidR="00207BA7" w:rsidRPr="004A52A3" w:rsidRDefault="00207BA7" w:rsidP="00652F0A">
            <w:pPr>
              <w:keepNext/>
              <w:keepLines/>
              <w:spacing w:before="0"/>
              <w:jc w:val="center"/>
              <w:rPr>
                <w:bCs/>
                <w:lang w:eastAsia="ko-KR"/>
              </w:rPr>
            </w:pPr>
            <w:r w:rsidRPr="004A52A3">
              <w:rPr>
                <w:lang w:eastAsia="ko-KR"/>
              </w:rPr>
              <w:t xml:space="preserve">− </w:t>
            </w:r>
            <w:r w:rsidRPr="004A52A3">
              <w:t>intraPredAng</w:t>
            </w:r>
          </w:p>
        </w:tc>
      </w:tr>
      <w:tr w:rsidR="00207BA7" w:rsidRPr="004A52A3" w:rsidTr="00652F0A">
        <w:trPr>
          <w:trHeight w:val="283"/>
          <w:jc w:val="center"/>
        </w:trPr>
        <w:tc>
          <w:tcPr>
            <w:tcW w:w="1984" w:type="dxa"/>
            <w:vMerge w:val="restart"/>
            <w:vAlign w:val="center"/>
          </w:tcPr>
          <w:p w:rsidR="00207BA7" w:rsidRPr="004A52A3" w:rsidRDefault="00207BA7" w:rsidP="00652F0A">
            <w:pPr>
              <w:keepNext/>
              <w:keepLines/>
              <w:spacing w:before="0"/>
              <w:jc w:val="center"/>
              <w:rPr>
                <w:bCs/>
                <w:lang w:eastAsia="ko-KR"/>
              </w:rPr>
            </w:pPr>
            <w:r w:rsidRPr="004A52A3">
              <w:rPr>
                <w:bCs/>
                <w:lang w:eastAsia="ko-KR"/>
              </w:rPr>
              <w:t>0</w:t>
            </w:r>
          </w:p>
        </w:tc>
        <w:tc>
          <w:tcPr>
            <w:tcW w:w="0" w:type="auto"/>
            <w:vAlign w:val="center"/>
          </w:tcPr>
          <w:p w:rsidR="00207BA7" w:rsidRPr="004A52A3" w:rsidRDefault="00207BA7" w:rsidP="00652F0A">
            <w:pPr>
              <w:keepNext/>
              <w:keepLines/>
              <w:spacing w:before="0"/>
              <w:jc w:val="center"/>
            </w:pPr>
            <w:r w:rsidRPr="004A52A3">
              <w:t>1</w:t>
            </w:r>
          </w:p>
        </w:tc>
        <w:tc>
          <w:tcPr>
            <w:tcW w:w="2895" w:type="dxa"/>
            <w:vAlign w:val="center"/>
          </w:tcPr>
          <w:p w:rsidR="00207BA7" w:rsidRPr="004A52A3" w:rsidRDefault="00207BA7" w:rsidP="00652F0A">
            <w:pPr>
              <w:keepNext/>
              <w:keepLines/>
              <w:spacing w:before="0"/>
              <w:jc w:val="center"/>
              <w:rPr>
                <w:bCs/>
                <w:lang w:eastAsia="ko-KR"/>
              </w:rPr>
            </w:pPr>
            <w:r w:rsidRPr="004A52A3">
              <w:rPr>
                <w:lang w:eastAsia="ko-KR"/>
              </w:rPr>
              <w:t xml:space="preserve">− </w:t>
            </w:r>
            <w:r w:rsidRPr="004A52A3">
              <w:t>intraPredAng</w:t>
            </w:r>
          </w:p>
        </w:tc>
        <w:tc>
          <w:tcPr>
            <w:tcW w:w="2895" w:type="dxa"/>
            <w:vAlign w:val="center"/>
          </w:tcPr>
          <w:p w:rsidR="00207BA7" w:rsidRPr="004A52A3" w:rsidRDefault="00207BA7" w:rsidP="00652F0A">
            <w:pPr>
              <w:keepNext/>
              <w:keepLines/>
              <w:spacing w:before="0"/>
              <w:jc w:val="center"/>
              <w:rPr>
                <w:bCs/>
                <w:lang w:eastAsia="ko-KR"/>
              </w:rPr>
            </w:pPr>
            <w:r w:rsidRPr="004A52A3">
              <w:rPr>
                <w:bCs/>
                <w:lang w:eastAsia="ko-KR"/>
              </w:rPr>
              <w:t>32</w:t>
            </w:r>
          </w:p>
        </w:tc>
      </w:tr>
      <w:tr w:rsidR="00207BA7" w:rsidRPr="004A52A3" w:rsidTr="00652F0A">
        <w:trPr>
          <w:trHeight w:val="283"/>
          <w:jc w:val="center"/>
        </w:trPr>
        <w:tc>
          <w:tcPr>
            <w:tcW w:w="1984" w:type="dxa"/>
            <w:vMerge/>
            <w:vAlign w:val="center"/>
          </w:tcPr>
          <w:p w:rsidR="00207BA7" w:rsidRPr="004A52A3" w:rsidRDefault="00207BA7" w:rsidP="00652F0A">
            <w:pPr>
              <w:keepNext/>
              <w:keepLines/>
              <w:spacing w:before="0"/>
              <w:jc w:val="center"/>
              <w:rPr>
                <w:bCs/>
                <w:lang w:eastAsia="ko-KR"/>
              </w:rPr>
            </w:pPr>
          </w:p>
        </w:tc>
        <w:tc>
          <w:tcPr>
            <w:tcW w:w="0" w:type="auto"/>
            <w:vAlign w:val="center"/>
          </w:tcPr>
          <w:p w:rsidR="00207BA7" w:rsidRPr="004A52A3" w:rsidRDefault="00207BA7" w:rsidP="00652F0A">
            <w:pPr>
              <w:keepNext/>
              <w:keepLines/>
              <w:spacing w:before="0"/>
              <w:jc w:val="center"/>
            </w:pPr>
            <w:r w:rsidRPr="004A52A3">
              <w:t>0</w:t>
            </w:r>
          </w:p>
        </w:tc>
        <w:tc>
          <w:tcPr>
            <w:tcW w:w="2895" w:type="dxa"/>
            <w:vAlign w:val="center"/>
          </w:tcPr>
          <w:p w:rsidR="00207BA7" w:rsidRPr="004A52A3" w:rsidRDefault="00207BA7" w:rsidP="00652F0A">
            <w:pPr>
              <w:keepNext/>
              <w:keepLines/>
              <w:spacing w:before="0"/>
              <w:jc w:val="center"/>
              <w:rPr>
                <w:bCs/>
                <w:lang w:eastAsia="ko-KR"/>
              </w:rPr>
            </w:pPr>
            <w:r w:rsidRPr="004A52A3">
              <w:t>Abs( intraPredAng )</w:t>
            </w:r>
          </w:p>
        </w:tc>
        <w:tc>
          <w:tcPr>
            <w:tcW w:w="2895" w:type="dxa"/>
            <w:vAlign w:val="center"/>
          </w:tcPr>
          <w:p w:rsidR="00207BA7" w:rsidRPr="004A52A3" w:rsidRDefault="00207BA7" w:rsidP="00652F0A">
            <w:pPr>
              <w:keepNext/>
              <w:keepLines/>
              <w:spacing w:before="0"/>
              <w:jc w:val="center"/>
              <w:rPr>
                <w:bCs/>
                <w:lang w:eastAsia="ko-KR"/>
              </w:rPr>
            </w:pPr>
            <w:proofErr w:type="gramStart"/>
            <w:r w:rsidRPr="004A52A3">
              <w:rPr>
                <w:bCs/>
                <w:lang w:eastAsia="ko-KR"/>
              </w:rPr>
              <w:t>( intraPredAng</w:t>
            </w:r>
            <w:proofErr w:type="gramEnd"/>
            <w:r w:rsidRPr="004A52A3">
              <w:rPr>
                <w:bCs/>
                <w:lang w:eastAsia="ko-KR"/>
              </w:rPr>
              <w:t>&gt;0 ) ? </w:t>
            </w:r>
            <w:r w:rsidRPr="004A52A3">
              <w:rPr>
                <w:lang w:eastAsia="ko-KR"/>
              </w:rPr>
              <w:t>−</w:t>
            </w:r>
            <w:r w:rsidRPr="004A52A3">
              <w:rPr>
                <w:bCs/>
                <w:lang w:eastAsia="ko-KR"/>
              </w:rPr>
              <w:t>32 : 32</w:t>
            </w:r>
          </w:p>
        </w:tc>
      </w:tr>
    </w:tbl>
    <w:p w:rsidR="00207BA7" w:rsidRPr="004A52A3" w:rsidRDefault="00207BA7" w:rsidP="00207BA7">
      <w:pPr>
        <w:pStyle w:val="3U1"/>
      </w:pPr>
      <w:r w:rsidRPr="004A52A3">
        <w:t xml:space="preserve">The variable resShift specifying a shift for wedgelet sampling, the variable wedgeOri specifying a wedgelet orientation. and the xS, yS, xE and yE specifying the horizontal and vertical position of the start and end of the wedgelet partition line </w:t>
      </w:r>
      <w:r w:rsidRPr="004A52A3">
        <w:rPr>
          <w:lang w:eastAsia="ko-KR"/>
        </w:rPr>
        <w:t>are derived as specified in the following:</w:t>
      </w:r>
    </w:p>
    <w:p w:rsidR="00207BA7" w:rsidRPr="004A52A3" w:rsidRDefault="00207BA7" w:rsidP="00207BA7">
      <w:pPr>
        <w:pStyle w:val="3D2"/>
      </w:pPr>
      <w:r w:rsidRPr="004A52A3">
        <w:t xml:space="preserve">The variable resShift is set as specified in </w:t>
      </w:r>
      <w:r w:rsidR="00645DE2" w:rsidRPr="004A52A3">
        <w:rPr>
          <w:highlight w:val="yellow"/>
          <w:lang w:eastAsia="ko-KR"/>
        </w:rPr>
        <w:fldChar w:fldCharType="begin" w:fldLock="1"/>
      </w:r>
      <w:r w:rsidRPr="004A52A3">
        <w:rPr>
          <w:highlight w:val="yellow"/>
          <w:lang w:eastAsia="ko-KR"/>
        </w:rPr>
        <w:instrText xml:space="preserve"> REF _Ref350457204 \h </w:instrText>
      </w:r>
      <w:r w:rsidR="00645DE2" w:rsidRPr="004A52A3">
        <w:rPr>
          <w:highlight w:val="yellow"/>
          <w:lang w:eastAsia="ko-KR"/>
        </w:rPr>
      </w:r>
      <w:r w:rsidR="00645DE2" w:rsidRPr="004A52A3">
        <w:rPr>
          <w:highlight w:val="yellow"/>
          <w:lang w:eastAsia="ko-KR"/>
        </w:rPr>
        <w:fldChar w:fldCharType="separate"/>
      </w:r>
      <w:r w:rsidRPr="004A52A3">
        <w:t>Table </w:t>
      </w:r>
      <w:r w:rsidRPr="004A52A3">
        <w:rPr>
          <w:lang w:eastAsia="ko-KR"/>
        </w:rPr>
        <w:t>H</w:t>
      </w:r>
      <w:r w:rsidRPr="004A52A3">
        <w:t>−</w:t>
      </w:r>
      <w:r>
        <w:rPr>
          <w:noProof/>
        </w:rPr>
        <w:t>7</w:t>
      </w:r>
      <w:r w:rsidR="00645DE2" w:rsidRPr="004A52A3">
        <w:rPr>
          <w:highlight w:val="yellow"/>
          <w:lang w:eastAsia="ko-KR"/>
        </w:rPr>
        <w:fldChar w:fldCharType="end"/>
      </w:r>
      <w:r w:rsidRPr="004A52A3">
        <w:rPr>
          <w:lang w:eastAsia="ko-KR"/>
        </w:rPr>
        <w:t xml:space="preserve"> with </w:t>
      </w:r>
      <w:r w:rsidRPr="004A52A3">
        <w:rPr>
          <w:bCs/>
          <w:lang w:eastAsia="ko-KR"/>
        </w:rPr>
        <w:t xml:space="preserve">log2BlkSize equal to </w:t>
      </w:r>
      <w:proofErr w:type="gramStart"/>
      <w:r w:rsidRPr="004A52A3">
        <w:rPr>
          <w:lang w:eastAsia="ko-KR"/>
        </w:rPr>
        <w:t>Log2(</w:t>
      </w:r>
      <w:proofErr w:type="gramEnd"/>
      <w:r w:rsidRPr="004A52A3">
        <w:rPr>
          <w:lang w:eastAsia="ko-KR"/>
        </w:rPr>
        <w:t> nT )</w:t>
      </w:r>
      <w:r w:rsidRPr="004A52A3">
        <w:rPr>
          <w:b/>
          <w:bCs/>
          <w:lang w:eastAsia="ko-KR"/>
        </w:rPr>
        <w:t>.</w:t>
      </w:r>
    </w:p>
    <w:p w:rsidR="00207BA7" w:rsidRPr="004A52A3" w:rsidRDefault="00207BA7" w:rsidP="00207BA7">
      <w:pPr>
        <w:pStyle w:val="3D2"/>
      </w:pPr>
      <w:r w:rsidRPr="004A52A3">
        <w:t xml:space="preserve">If refAvailableFlag is equal to 1, the wedgelet direction prediction process specified in subclause </w:t>
      </w:r>
      <w:r w:rsidR="00645DE2" w:rsidRPr="004A52A3">
        <w:rPr>
          <w:highlight w:val="yellow"/>
          <w:lang w:eastAsia="ko-KR"/>
        </w:rPr>
        <w:fldChar w:fldCharType="begin" w:fldLock="1"/>
      </w:r>
      <w:r w:rsidRPr="004A52A3">
        <w:instrText xml:space="preserve"> REF _Ref348018094 \r \h </w:instrText>
      </w:r>
      <w:r w:rsidR="00645DE2" w:rsidRPr="004A52A3">
        <w:rPr>
          <w:highlight w:val="yellow"/>
          <w:lang w:eastAsia="ko-KR"/>
        </w:rPr>
      </w:r>
      <w:r w:rsidR="00645DE2" w:rsidRPr="004A52A3">
        <w:rPr>
          <w:highlight w:val="yellow"/>
          <w:lang w:eastAsia="ko-KR"/>
        </w:rPr>
        <w:fldChar w:fldCharType="separate"/>
      </w:r>
      <w:r>
        <w:t>H.8.4.4.2.10.2</w:t>
      </w:r>
      <w:r w:rsidR="00645DE2" w:rsidRPr="004A52A3">
        <w:rPr>
          <w:highlight w:val="yellow"/>
          <w:lang w:eastAsia="ko-KR"/>
        </w:rPr>
        <w:fldChar w:fldCharType="end"/>
      </w:r>
      <w:r w:rsidRPr="004A52A3">
        <w:rPr>
          <w:lang w:eastAsia="ko-KR"/>
        </w:rPr>
        <w:t xml:space="preserve"> is invoked with sample location </w:t>
      </w:r>
      <w:proofErr w:type="gramStart"/>
      <w:r w:rsidRPr="004A52A3">
        <w:t>( xB</w:t>
      </w:r>
      <w:proofErr w:type="gramEnd"/>
      <w:r w:rsidRPr="004A52A3">
        <w:t xml:space="preserve">, yB ), </w:t>
      </w:r>
      <w:r w:rsidRPr="004A52A3">
        <w:rPr>
          <w:lang w:eastAsia="ko-KR"/>
        </w:rPr>
        <w:t xml:space="preserve">the transform block size nT, the reference block direction flag </w:t>
      </w:r>
      <w:r w:rsidRPr="004A52A3">
        <w:t>refAboveFlag,</w:t>
      </w:r>
      <w:r w:rsidRPr="004A52A3">
        <w:rPr>
          <w:lang w:eastAsia="ko-KR"/>
        </w:rPr>
        <w:t xml:space="preserve"> reference partition end position refEndPos, and reference partition horizontal and vertical slope refDeltaHor and refDeltaVer as inputs and the output is assigned to wedgeOri, xS, yS, xE and yE.</w:t>
      </w:r>
    </w:p>
    <w:p w:rsidR="00207BA7" w:rsidRPr="004A52A3" w:rsidRDefault="00207BA7" w:rsidP="00207BA7">
      <w:pPr>
        <w:pStyle w:val="3D2"/>
      </w:pPr>
      <w:r w:rsidRPr="004A52A3">
        <w:t xml:space="preserve">Otherwise (refAvailableFlag is not equal to 1), the variables </w:t>
      </w:r>
      <w:r w:rsidRPr="004A52A3">
        <w:rPr>
          <w:lang w:eastAsia="ko-KR"/>
        </w:rPr>
        <w:t xml:space="preserve">wedgeOri, xS, yS, </w:t>
      </w:r>
      <w:proofErr w:type="gramStart"/>
      <w:r w:rsidRPr="004A52A3">
        <w:rPr>
          <w:lang w:eastAsia="ko-KR"/>
        </w:rPr>
        <w:t>xE</w:t>
      </w:r>
      <w:proofErr w:type="gramEnd"/>
      <w:r w:rsidRPr="004A52A3">
        <w:rPr>
          <w:lang w:eastAsia="ko-KR"/>
        </w:rPr>
        <w:t xml:space="preserve"> and yE are set equal to 0.</w:t>
      </w:r>
    </w:p>
    <w:p w:rsidR="00207BA7" w:rsidRPr="004A52A3" w:rsidRDefault="00207BA7" w:rsidP="00207BA7">
      <w:pPr>
        <w:pStyle w:val="3U1"/>
      </w:pPr>
      <w:r w:rsidRPr="004A52A3">
        <w:rPr>
          <w:lang w:eastAsia="ko-KR"/>
        </w:rPr>
        <w:t xml:space="preserve">The Wedgelet pattern generation process as specified in subclause </w:t>
      </w:r>
      <w:r w:rsidR="00645DE2" w:rsidRPr="004A52A3">
        <w:rPr>
          <w:highlight w:val="yellow"/>
          <w:lang w:eastAsia="ko-KR"/>
        </w:rPr>
        <w:fldChar w:fldCharType="begin" w:fldLock="1"/>
      </w:r>
      <w:r w:rsidRPr="004A52A3">
        <w:rPr>
          <w:lang w:eastAsia="ko-KR"/>
        </w:rPr>
        <w:instrText xml:space="preserve"> REF _Ref348011534 \r \h </w:instrText>
      </w:r>
      <w:r w:rsidR="00645DE2" w:rsidRPr="004A52A3">
        <w:rPr>
          <w:highlight w:val="yellow"/>
          <w:lang w:eastAsia="ko-KR"/>
        </w:rPr>
      </w:r>
      <w:r w:rsidR="00645DE2" w:rsidRPr="004A52A3">
        <w:rPr>
          <w:highlight w:val="yellow"/>
          <w:lang w:eastAsia="ko-KR"/>
        </w:rPr>
        <w:fldChar w:fldCharType="separate"/>
      </w:r>
      <w:r>
        <w:rPr>
          <w:lang w:eastAsia="ko-KR"/>
        </w:rPr>
        <w:t>H.8.4.4.2.13.1</w:t>
      </w:r>
      <w:r w:rsidR="00645DE2" w:rsidRPr="004A52A3">
        <w:rPr>
          <w:highlight w:val="yellow"/>
          <w:lang w:eastAsia="ko-KR"/>
        </w:rPr>
        <w:fldChar w:fldCharType="end"/>
      </w:r>
      <w:r w:rsidRPr="004A52A3">
        <w:rPr>
          <w:lang w:eastAsia="ko-KR"/>
        </w:rPr>
        <w:t xml:space="preserve"> is invoked with the transform size nT, the variable, resShift, the Wedgelet orientation identifier wedgeOri, the line start horizontal position xS, the line start vertical position yS, the line end horizontal position xE and the line end vertical position yE as inputs and the output is assigned to wedgePattern</w:t>
      </w:r>
      <w:proofErr w:type="gramStart"/>
      <w:r w:rsidRPr="004A52A3">
        <w:rPr>
          <w:lang w:eastAsia="ko-KR"/>
        </w:rPr>
        <w:t>[ x</w:t>
      </w:r>
      <w:proofErr w:type="gramEnd"/>
      <w:r w:rsidRPr="004A52A3">
        <w:rPr>
          <w:lang w:eastAsia="ko-KR"/>
        </w:rPr>
        <w:t xml:space="preserve"> ][ y ]. </w:t>
      </w:r>
      <w:proofErr w:type="gramStart"/>
      <w:r w:rsidRPr="004A52A3">
        <w:rPr>
          <w:highlight w:val="yellow"/>
          <w:lang w:eastAsia="ko-KR"/>
        </w:rPr>
        <w:t>[ Ed</w:t>
      </w:r>
      <w:proofErr w:type="gramEnd"/>
      <w:r w:rsidRPr="004A52A3">
        <w:rPr>
          <w:highlight w:val="yellow"/>
          <w:lang w:eastAsia="ko-KR"/>
        </w:rPr>
        <w:t xml:space="preserve">. (PM) Software uses wedgelet lookup list for partition derivation. </w:t>
      </w:r>
      <w:r w:rsidRPr="004A52A3">
        <w:rPr>
          <w:rStyle w:val="3DVCnormalChar"/>
          <w:highlight w:val="yellow"/>
        </w:rPr>
        <w:t xml:space="preserve">(#2) </w:t>
      </w:r>
      <w:r w:rsidRPr="004A52A3">
        <w:rPr>
          <w:highlight w:val="yellow"/>
          <w:lang w:eastAsia="ko-KR"/>
        </w:rPr>
        <w:t>]</w:t>
      </w:r>
    </w:p>
    <w:p w:rsidR="00207BA7" w:rsidRPr="004A52A3" w:rsidRDefault="00207BA7" w:rsidP="00207BA7">
      <w:pPr>
        <w:pStyle w:val="3U1"/>
      </w:pPr>
      <w:r w:rsidRPr="004A52A3">
        <w:rPr>
          <w:lang w:eastAsia="ko-KR"/>
        </w:rPr>
        <w:t>The depth partition value derivation and assignment process as specified in subclause </w:t>
      </w:r>
      <w:r w:rsidR="00645DE2" w:rsidRPr="004A52A3">
        <w:rPr>
          <w:lang w:eastAsia="ko-KR"/>
        </w:rPr>
        <w:fldChar w:fldCharType="begin" w:fldLock="1"/>
      </w:r>
      <w:r w:rsidRPr="004A52A3">
        <w:rPr>
          <w:lang w:eastAsia="ko-KR"/>
        </w:rPr>
        <w:instrText xml:space="preserve"> REF _Ref342862596 \r \h </w:instrText>
      </w:r>
      <w:r w:rsidR="00645DE2" w:rsidRPr="004A52A3">
        <w:rPr>
          <w:lang w:eastAsia="ko-KR"/>
        </w:rPr>
      </w:r>
      <w:r w:rsidR="00645DE2" w:rsidRPr="004A52A3">
        <w:rPr>
          <w:lang w:eastAsia="ko-KR"/>
        </w:rPr>
        <w:fldChar w:fldCharType="separate"/>
      </w:r>
      <w:r>
        <w:rPr>
          <w:lang w:eastAsia="ko-KR"/>
        </w:rPr>
        <w:t>H.8.4.4.2.12</w:t>
      </w:r>
      <w:r w:rsidR="00645DE2" w:rsidRPr="004A52A3">
        <w:rPr>
          <w:lang w:eastAsia="ko-KR"/>
        </w:rPr>
        <w:fldChar w:fldCharType="end"/>
      </w:r>
      <w:r w:rsidRPr="004A52A3">
        <w:rPr>
          <w:lang w:eastAsia="ko-KR"/>
        </w:rPr>
        <w:t xml:space="preserve"> is invoked with the neighbouring samples p[ x ][ y ], the binary pattern w</w:t>
      </w:r>
      <w:r w:rsidRPr="004A52A3">
        <w:rPr>
          <w:lang w:eastAsia="de-DE"/>
        </w:rPr>
        <w:t>edgePattern[</w:t>
      </w:r>
      <w:r w:rsidRPr="004A52A3">
        <w:rPr>
          <w:lang w:eastAsia="ko-KR"/>
        </w:rPr>
        <w:t> </w:t>
      </w:r>
      <w:r w:rsidRPr="004A52A3">
        <w:rPr>
          <w:lang w:eastAsia="de-DE"/>
        </w:rPr>
        <w:t>x</w:t>
      </w:r>
      <w:r w:rsidRPr="004A52A3">
        <w:rPr>
          <w:lang w:eastAsia="ko-KR"/>
        </w:rPr>
        <w:t> </w:t>
      </w:r>
      <w:r w:rsidRPr="004A52A3">
        <w:rPr>
          <w:lang w:eastAsia="de-DE"/>
        </w:rPr>
        <w:t>][</w:t>
      </w:r>
      <w:r w:rsidRPr="004A52A3">
        <w:rPr>
          <w:lang w:eastAsia="ko-KR"/>
        </w:rPr>
        <w:t> </w:t>
      </w:r>
      <w:r w:rsidRPr="004A52A3">
        <w:rPr>
          <w:lang w:eastAsia="de-DE"/>
        </w:rPr>
        <w:t>y</w:t>
      </w:r>
      <w:r w:rsidRPr="004A52A3">
        <w:rPr>
          <w:lang w:eastAsia="ko-KR"/>
        </w:rPr>
        <w:t> </w:t>
      </w:r>
      <w:r w:rsidRPr="004A52A3">
        <w:rPr>
          <w:lang w:eastAsia="de-DE"/>
        </w:rPr>
        <w:t>]</w:t>
      </w:r>
      <w:r w:rsidRPr="004A52A3">
        <w:rPr>
          <w:lang w:eastAsia="ko-KR"/>
        </w:rPr>
        <w:t xml:space="preserve">, the transform size nT, the dcOffsetAvailFlag set equal to ( intraPredMode = = </w:t>
      </w:r>
      <w:r w:rsidRPr="004A52A3">
        <w:t xml:space="preserve">Intra_DepthPartition(42) ), </w:t>
      </w:r>
      <w:r w:rsidRPr="004A52A3">
        <w:rPr>
          <w:lang w:eastAsia="ko-KR"/>
        </w:rPr>
        <w:t xml:space="preserve">intraChainFlag set equal to 0, </w:t>
      </w:r>
      <w:r w:rsidRPr="004A52A3">
        <w:t>and the DC Offsets DcOffset</w:t>
      </w:r>
      <w:r w:rsidRPr="004A52A3">
        <w:rPr>
          <w:lang w:eastAsia="de-DE"/>
        </w:rPr>
        <w:t>[</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][ 0 ]</w:t>
      </w:r>
      <w:r w:rsidRPr="004A52A3">
        <w:t>, and DcOffset</w:t>
      </w:r>
      <w:r w:rsidRPr="004A52A3">
        <w:rPr>
          <w:lang w:eastAsia="de-DE"/>
        </w:rPr>
        <w:t>[</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][ 1 ]</w:t>
      </w:r>
      <w:r w:rsidRPr="004A52A3">
        <w:t xml:space="preserve"> </w:t>
      </w:r>
      <w:r w:rsidRPr="004A52A3">
        <w:rPr>
          <w:lang w:eastAsia="ko-KR"/>
        </w:rPr>
        <w:t>as inputs and the output is assigned to predSamples[ x</w:t>
      </w:r>
      <w:r w:rsidRPr="004A52A3">
        <w:rPr>
          <w:lang w:eastAsia="de-DE"/>
        </w:rPr>
        <w:t> ][ </w:t>
      </w:r>
      <w:r w:rsidRPr="004A52A3">
        <w:rPr>
          <w:lang w:eastAsia="ko-KR"/>
        </w:rPr>
        <w:t xml:space="preserve">y ]. </w:t>
      </w:r>
    </w:p>
    <w:p w:rsidR="00207BA7" w:rsidRPr="004A52A3" w:rsidRDefault="00207BA7" w:rsidP="00207BA7">
      <w:pPr>
        <w:pStyle w:val="3U1"/>
      </w:pPr>
      <w:r w:rsidRPr="004A52A3">
        <w:t>The Wedgelet pattern index WedgeIdx</w:t>
      </w:r>
      <w:r w:rsidRPr="004A52A3">
        <w:rPr>
          <w:lang w:eastAsia="de-DE"/>
        </w:rPr>
        <w:t>[</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w:t>
      </w:r>
      <w:r w:rsidRPr="004A52A3">
        <w:t xml:space="preserve"> is derived as specified in the following:</w:t>
      </w:r>
    </w:p>
    <w:p w:rsidR="00207BA7" w:rsidRPr="004A52A3" w:rsidRDefault="00207BA7" w:rsidP="00207BA7">
      <w:pPr>
        <w:pStyle w:val="3D2"/>
      </w:pPr>
      <w:r w:rsidRPr="004A52A3">
        <w:t>For k = 0..</w:t>
      </w:r>
      <w:r w:rsidRPr="004A52A3">
        <w:rPr>
          <w:lang w:eastAsia="ko-KR"/>
        </w:rPr>
        <w:t>NumWedgePattern[ Log2( nT ) ] − 1, inclusive,  the following applies:</w:t>
      </w:r>
    </w:p>
    <w:p w:rsidR="00207BA7" w:rsidRPr="004A52A3" w:rsidRDefault="00207BA7" w:rsidP="00207BA7">
      <w:pPr>
        <w:pStyle w:val="3D3"/>
        <w:tabs>
          <w:tab w:val="clear" w:pos="360"/>
          <w:tab w:val="clear" w:pos="1191"/>
        </w:tabs>
      </w:pPr>
      <w:r w:rsidRPr="004A52A3">
        <w:t>The flags patIdenticalFlag and patInvIdenticalFlag are set equal to 1.</w:t>
      </w:r>
    </w:p>
    <w:p w:rsidR="00207BA7" w:rsidRPr="004A52A3" w:rsidRDefault="00207BA7" w:rsidP="00207BA7">
      <w:pPr>
        <w:pStyle w:val="3D4"/>
        <w:tabs>
          <w:tab w:val="clear" w:pos="360"/>
          <w:tab w:val="clear" w:pos="1191"/>
          <w:tab w:val="clear" w:pos="1411"/>
        </w:tabs>
      </w:pPr>
      <w:r w:rsidRPr="004A52A3">
        <w:t xml:space="preserve">For </w:t>
      </w:r>
      <w:r w:rsidRPr="004A52A3">
        <w:rPr>
          <w:lang w:eastAsia="ko-KR"/>
        </w:rPr>
        <w:t>x, y = 0</w:t>
      </w:r>
      <w:proofErr w:type="gramStart"/>
      <w:r w:rsidRPr="004A52A3">
        <w:rPr>
          <w:lang w:eastAsia="ko-KR"/>
        </w:rPr>
        <w:t>..</w:t>
      </w:r>
      <w:r w:rsidRPr="004A52A3">
        <w:t>nT</w:t>
      </w:r>
      <w:proofErr w:type="gramEnd"/>
      <w:r w:rsidRPr="004A52A3">
        <w:t> </w:t>
      </w:r>
      <w:r w:rsidRPr="004A52A3">
        <w:rPr>
          <w:lang w:eastAsia="ko-KR"/>
        </w:rPr>
        <w:t>− 1, inclusive the following applies.</w:t>
      </w:r>
    </w:p>
    <w:p w:rsidR="00207BA7" w:rsidRPr="004A52A3" w:rsidRDefault="00207BA7" w:rsidP="00207BA7">
      <w:pPr>
        <w:pStyle w:val="3D5"/>
        <w:tabs>
          <w:tab w:val="clear" w:pos="360"/>
          <w:tab w:val="clear" w:pos="1191"/>
          <w:tab w:val="clear" w:pos="1411"/>
          <w:tab w:val="clear" w:pos="1768"/>
        </w:tabs>
      </w:pPr>
      <w:r w:rsidRPr="004A52A3">
        <w:t xml:space="preserve">If </w:t>
      </w:r>
      <w:r w:rsidRPr="004A52A3">
        <w:rPr>
          <w:lang w:eastAsia="ko-KR"/>
        </w:rPr>
        <w:t xml:space="preserve">wedgePattern[ x ][ y ] is not equal to WedgePatternTable[ Log2( nT ) ][ k ][ x ][ y ], </w:t>
      </w:r>
      <w:r w:rsidRPr="004A52A3">
        <w:t>patIdenticalFlag</w:t>
      </w:r>
      <w:r w:rsidRPr="004A52A3">
        <w:rPr>
          <w:lang w:eastAsia="ko-KR"/>
        </w:rPr>
        <w:t xml:space="preserve"> is set to 0.</w:t>
      </w:r>
    </w:p>
    <w:p w:rsidR="00207BA7" w:rsidRPr="004A52A3" w:rsidRDefault="00207BA7" w:rsidP="00207BA7">
      <w:pPr>
        <w:pStyle w:val="3D5"/>
        <w:tabs>
          <w:tab w:val="clear" w:pos="360"/>
          <w:tab w:val="clear" w:pos="1191"/>
          <w:tab w:val="clear" w:pos="1411"/>
          <w:tab w:val="clear" w:pos="1768"/>
        </w:tabs>
      </w:pPr>
      <w:r w:rsidRPr="004A52A3">
        <w:rPr>
          <w:lang w:eastAsia="ko-KR"/>
        </w:rPr>
        <w:t xml:space="preserve">Otherwise ( wedgePattern[ x ][ y ] is equal to WedgePatternTable[ Log2( nT ) ][ k ][ x ][ y ] ), </w:t>
      </w:r>
      <w:r w:rsidRPr="004A52A3">
        <w:t>patInvIdenticalFlag is set to 0.</w:t>
      </w:r>
    </w:p>
    <w:p w:rsidR="00207BA7" w:rsidRPr="004A52A3" w:rsidRDefault="00207BA7" w:rsidP="00207BA7">
      <w:pPr>
        <w:pStyle w:val="3D3"/>
        <w:tabs>
          <w:tab w:val="clear" w:pos="360"/>
          <w:tab w:val="clear" w:pos="1191"/>
        </w:tabs>
      </w:pPr>
      <w:r w:rsidRPr="004A52A3">
        <w:t>When patIdenticalFlag is equal to 1 or patInvIdenticalFlag is equal to 1, the following applies</w:t>
      </w:r>
    </w:p>
    <w:p w:rsidR="00207BA7" w:rsidRPr="004A52A3" w:rsidRDefault="00207BA7" w:rsidP="00207BA7">
      <w:pPr>
        <w:pStyle w:val="3D4"/>
        <w:tabs>
          <w:tab w:val="clear" w:pos="360"/>
          <w:tab w:val="clear" w:pos="1191"/>
          <w:tab w:val="clear" w:pos="1411"/>
        </w:tabs>
      </w:pPr>
      <w:r w:rsidRPr="004A52A3">
        <w:lastRenderedPageBreak/>
        <w:t xml:space="preserve">For </w:t>
      </w:r>
      <w:r w:rsidRPr="004A52A3">
        <w:rPr>
          <w:lang w:eastAsia="ko-KR"/>
        </w:rPr>
        <w:t>x, y = 0..</w:t>
      </w:r>
      <w:r w:rsidRPr="004A52A3">
        <w:t>nT </w:t>
      </w:r>
      <w:r w:rsidRPr="004A52A3">
        <w:rPr>
          <w:lang w:eastAsia="ko-KR"/>
        </w:rPr>
        <w:t>− 1, inclusive the following applies:</w:t>
      </w:r>
      <w:r w:rsidRPr="004A52A3">
        <w:t xml:space="preserve"> </w:t>
      </w:r>
    </w:p>
    <w:p w:rsidR="00207BA7" w:rsidRPr="004A52A3" w:rsidRDefault="00207BA7" w:rsidP="00207BA7">
      <w:pPr>
        <w:pStyle w:val="3D5"/>
        <w:tabs>
          <w:tab w:val="clear" w:pos="360"/>
          <w:tab w:val="clear" w:pos="1191"/>
          <w:tab w:val="clear" w:pos="1411"/>
          <w:tab w:val="clear" w:pos="1768"/>
        </w:tabs>
      </w:pPr>
      <w:proofErr w:type="gramStart"/>
      <w:r w:rsidRPr="004A52A3">
        <w:rPr>
          <w:lang w:eastAsia="ko-KR"/>
        </w:rPr>
        <w:t>WedgeIdx</w:t>
      </w:r>
      <w:r w:rsidRPr="004A52A3">
        <w:rPr>
          <w:lang w:eastAsia="de-DE"/>
        </w:rPr>
        <w:t>[</w:t>
      </w:r>
      <w:proofErr w:type="gramEnd"/>
      <w:r w:rsidRPr="004A52A3">
        <w:rPr>
          <w:lang w:eastAsia="ko-KR"/>
        </w:rPr>
        <w:t> </w:t>
      </w:r>
      <w:r w:rsidRPr="004A52A3">
        <w:rPr>
          <w:lang w:eastAsia="de-DE"/>
        </w:rPr>
        <w:t>xB +x</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+y</w:t>
      </w:r>
      <w:r w:rsidRPr="004A52A3">
        <w:rPr>
          <w:lang w:eastAsia="de-DE"/>
        </w:rPr>
        <w:t>]</w:t>
      </w:r>
      <w:r w:rsidRPr="004A52A3">
        <w:rPr>
          <w:lang w:eastAsia="ko-KR"/>
        </w:rPr>
        <w:t xml:space="preserve"> is set equal to k. </w:t>
      </w:r>
    </w:p>
    <w:p w:rsidR="00207BA7" w:rsidRDefault="00207BA7">
      <w:pPr>
        <w:rPr>
          <w:lang w:eastAsia="ko-KR"/>
        </w:rPr>
      </w:pPr>
    </w:p>
    <w:p w:rsidR="00207BA7" w:rsidRPr="004A52A3" w:rsidRDefault="00207BA7" w:rsidP="00207BA7">
      <w:pPr>
        <w:pStyle w:val="3H5"/>
        <w:numPr>
          <w:ilvl w:val="0"/>
          <w:numId w:val="0"/>
        </w:numPr>
        <w:tabs>
          <w:tab w:val="num" w:pos="936"/>
        </w:tabs>
        <w:rPr>
          <w:lang w:eastAsia="ko-KR"/>
        </w:rPr>
      </w:pPr>
      <w:bookmarkStart w:id="160" w:name="_Ref348018062"/>
      <w:r>
        <w:rPr>
          <w:rFonts w:hint="eastAsia"/>
          <w:lang w:eastAsia="ko-KR"/>
        </w:rPr>
        <w:t xml:space="preserve">H.8.4.4.2.10.1 </w:t>
      </w:r>
      <w:r w:rsidRPr="004A52A3">
        <w:rPr>
          <w:lang w:eastAsia="ko-KR"/>
        </w:rPr>
        <w:t>Wedgelet direction derivation process</w:t>
      </w:r>
      <w:bookmarkEnd w:id="160"/>
      <w:r w:rsidRPr="004A52A3">
        <w:rPr>
          <w:lang w:eastAsia="ko-KR"/>
        </w:rPr>
        <w:t xml:space="preserve"> </w:t>
      </w:r>
    </w:p>
    <w:p w:rsidR="00207BA7" w:rsidRPr="004A52A3" w:rsidRDefault="00207BA7" w:rsidP="00207BA7">
      <w:pPr>
        <w:pStyle w:val="3N0"/>
      </w:pPr>
      <w:r w:rsidRPr="004A52A3">
        <w:t>Inputs to this process are:</w:t>
      </w:r>
    </w:p>
    <w:p w:rsidR="00207BA7" w:rsidRPr="004A52A3" w:rsidRDefault="00207BA7" w:rsidP="00207BA7">
      <w:pPr>
        <w:pStyle w:val="3D0"/>
      </w:pPr>
      <w:r w:rsidRPr="004A52A3">
        <w:t>a sample location ( x</w:t>
      </w:r>
      <w:r w:rsidRPr="004A52A3">
        <w:rPr>
          <w:lang w:eastAsia="ko-KR"/>
        </w:rPr>
        <w:t>N</w:t>
      </w:r>
      <w:r w:rsidRPr="004A52A3">
        <w:t>, y</w:t>
      </w:r>
      <w:r w:rsidRPr="004A52A3">
        <w:rPr>
          <w:lang w:eastAsia="ko-KR"/>
        </w:rPr>
        <w:t>N</w:t>
      </w:r>
      <w:r w:rsidRPr="004A52A3">
        <w:t> ) specifying a position in the neighbouring block relative to the top</w:t>
      </w:r>
      <w:r w:rsidRPr="004A52A3">
        <w:noBreakHyphen/>
        <w:t>left sample of the current picture,</w:t>
      </w:r>
    </w:p>
    <w:p w:rsidR="00207BA7" w:rsidRPr="004A52A3" w:rsidRDefault="00207BA7" w:rsidP="00207BA7">
      <w:pPr>
        <w:pStyle w:val="3D0"/>
      </w:pPr>
      <w:r w:rsidRPr="004A52A3">
        <w:t>a v</w:t>
      </w:r>
      <w:r w:rsidRPr="004A52A3">
        <w:rPr>
          <w:lang w:eastAsia="ko-KR"/>
        </w:rPr>
        <w:t>ariable nT specifying the transform block size,</w:t>
      </w:r>
      <w:r w:rsidRPr="004A52A3">
        <w:t xml:space="preserve"> </w:t>
      </w:r>
    </w:p>
    <w:p w:rsidR="00207BA7" w:rsidRPr="004A52A3" w:rsidRDefault="00207BA7" w:rsidP="00207BA7">
      <w:pPr>
        <w:pStyle w:val="3D0"/>
      </w:pPr>
      <w:r w:rsidRPr="004A52A3">
        <w:t>a flag refAboveFlag specifying whether the above or left neighbouring block is used for prediction,</w:t>
      </w:r>
    </w:p>
    <w:p w:rsidR="00207BA7" w:rsidRPr="004A52A3" w:rsidRDefault="00207BA7" w:rsidP="00207BA7">
      <w:pPr>
        <w:pStyle w:val="3D0"/>
      </w:pPr>
      <w:proofErr w:type="gramStart"/>
      <w:r w:rsidRPr="004A52A3">
        <w:rPr>
          <w:lang w:eastAsia="ko-KR"/>
        </w:rPr>
        <w:t>a</w:t>
      </w:r>
      <w:proofErr w:type="gramEnd"/>
      <w:r w:rsidRPr="004A52A3">
        <w:rPr>
          <w:lang w:eastAsia="ko-KR"/>
        </w:rPr>
        <w:t xml:space="preserve"> variable refWedgeIdx specifying the wedgelet pattern list index of the reference block</w:t>
      </w:r>
      <w:r w:rsidRPr="004A52A3">
        <w:t>.</w:t>
      </w:r>
    </w:p>
    <w:p w:rsidR="00207BA7" w:rsidRPr="004A52A3" w:rsidRDefault="00207BA7" w:rsidP="00207BA7">
      <w:pPr>
        <w:pStyle w:val="3N0"/>
      </w:pPr>
      <w:r w:rsidRPr="004A52A3">
        <w:t>Outputs of this process are:</w:t>
      </w:r>
    </w:p>
    <w:p w:rsidR="00207BA7" w:rsidRPr="004A52A3" w:rsidRDefault="00207BA7" w:rsidP="00207BA7">
      <w:pPr>
        <w:pStyle w:val="3D0"/>
        <w:rPr>
          <w:lang w:eastAsia="ko-KR"/>
        </w:rPr>
      </w:pPr>
      <w:r w:rsidRPr="004A52A3">
        <w:rPr>
          <w:lang w:eastAsia="ko-KR"/>
        </w:rPr>
        <w:t xml:space="preserve">a flag </w:t>
      </w:r>
      <w:r w:rsidRPr="004A52A3">
        <w:t>refValidFlag</w:t>
      </w:r>
      <w:r w:rsidRPr="004A52A3">
        <w:rPr>
          <w:lang w:eastAsia="ko-KR"/>
        </w:rPr>
        <w:t xml:space="preserve"> specifying </w:t>
      </w:r>
      <w:r w:rsidRPr="004A52A3">
        <w:t>whether prediction from the reference block is possible or not</w:t>
      </w:r>
      <w:r w:rsidRPr="004A52A3">
        <w:rPr>
          <w:lang w:eastAsia="ko-KR"/>
        </w:rPr>
        <w:t>,</w:t>
      </w:r>
    </w:p>
    <w:p w:rsidR="00207BA7" w:rsidRPr="004A52A3" w:rsidRDefault="00207BA7" w:rsidP="00207BA7">
      <w:pPr>
        <w:pStyle w:val="3D0"/>
        <w:rPr>
          <w:lang w:eastAsia="ko-KR"/>
        </w:rPr>
      </w:pPr>
      <w:r w:rsidRPr="004A52A3">
        <w:rPr>
          <w:lang w:eastAsia="ko-KR"/>
        </w:rPr>
        <w:t xml:space="preserve">a variable refEndPos specifying </w:t>
      </w:r>
      <w:r w:rsidRPr="004A52A3">
        <w:t>the end position of the reference block partition,</w:t>
      </w:r>
    </w:p>
    <w:p w:rsidR="00207BA7" w:rsidRPr="004A52A3" w:rsidRDefault="00207BA7" w:rsidP="00207BA7">
      <w:pPr>
        <w:pStyle w:val="3D0"/>
        <w:rPr>
          <w:lang w:eastAsia="ko-KR"/>
        </w:rPr>
      </w:pPr>
      <w:proofErr w:type="gramStart"/>
      <w:r w:rsidRPr="004A52A3">
        <w:t>variables</w:t>
      </w:r>
      <w:proofErr w:type="gramEnd"/>
      <w:r w:rsidRPr="004A52A3">
        <w:t xml:space="preserve"> refDeltaHor and refDeltaVer specifying the horizontal and vertical slope of the reference block partition direction</w:t>
      </w:r>
      <w:r w:rsidRPr="004A52A3">
        <w:rPr>
          <w:lang w:eastAsia="ko-KR"/>
        </w:rPr>
        <w:t>.</w:t>
      </w:r>
    </w:p>
    <w:p w:rsidR="00207BA7" w:rsidRPr="004A52A3" w:rsidRDefault="00207BA7" w:rsidP="00207BA7">
      <w:pPr>
        <w:pStyle w:val="3U1"/>
        <w:numPr>
          <w:ilvl w:val="0"/>
          <w:numId w:val="0"/>
        </w:numPr>
      </w:pPr>
      <w:r w:rsidRPr="004A52A3">
        <w:t>The flag refValidFlag and the variables refOffset, refEndPos, refDeltaHor and refDeltaVer are set equal to 0.</w:t>
      </w:r>
    </w:p>
    <w:p w:rsidR="00207BA7" w:rsidRPr="004A52A3" w:rsidRDefault="00207BA7" w:rsidP="00207BA7">
      <w:pPr>
        <w:pStyle w:val="3E0"/>
        <w:numPr>
          <w:ilvl w:val="0"/>
          <w:numId w:val="8"/>
        </w:numPr>
      </w:pPr>
      <w:r w:rsidRPr="004A52A3">
        <w:rPr>
          <w:lang w:eastAsia="ko-KR"/>
        </w:rPr>
        <w:t xml:space="preserve">The luma </w:t>
      </w:r>
      <w:r w:rsidRPr="004A52A3">
        <w:t xml:space="preserve">location </w:t>
      </w:r>
      <w:proofErr w:type="gramStart"/>
      <w:r w:rsidRPr="004A52A3">
        <w:t>( xN</w:t>
      </w:r>
      <w:proofErr w:type="gramEnd"/>
      <w:r w:rsidRPr="004A52A3">
        <w:t xml:space="preserve">, yN ) is set equal to ( refAboveFlag ? </w:t>
      </w:r>
      <w:proofErr w:type="gramStart"/>
      <w:r w:rsidRPr="004A52A3">
        <w:t>( xB</w:t>
      </w:r>
      <w:proofErr w:type="gramEnd"/>
      <w:r w:rsidRPr="004A52A3">
        <w:t xml:space="preserve">, yB − 1 ) : </w:t>
      </w:r>
      <w:r w:rsidRPr="004A52A3">
        <w:rPr>
          <w:lang w:eastAsia="ko-KR"/>
        </w:rPr>
        <w:t>(</w:t>
      </w:r>
      <w:r w:rsidRPr="004A52A3">
        <w:t> </w:t>
      </w:r>
      <w:r w:rsidRPr="004A52A3">
        <w:rPr>
          <w:lang w:eastAsia="ko-KR"/>
        </w:rPr>
        <w:t>xB − 1,</w:t>
      </w:r>
      <w:r w:rsidRPr="004A52A3">
        <w:t> </w:t>
      </w:r>
      <w:r w:rsidRPr="004A52A3">
        <w:rPr>
          <w:lang w:eastAsia="ko-KR"/>
        </w:rPr>
        <w:t>yB</w:t>
      </w:r>
      <w:r w:rsidRPr="004A52A3">
        <w:t> </w:t>
      </w:r>
      <w:r w:rsidRPr="004A52A3">
        <w:rPr>
          <w:lang w:eastAsia="ko-KR"/>
        </w:rPr>
        <w:t>) )</w:t>
      </w:r>
      <w:r w:rsidRPr="004A52A3">
        <w:t>.</w:t>
      </w:r>
    </w:p>
    <w:p w:rsidR="00207BA7" w:rsidRPr="004A52A3" w:rsidRDefault="00207BA7" w:rsidP="00207BA7">
      <w:pPr>
        <w:pStyle w:val="3E0"/>
        <w:numPr>
          <w:ilvl w:val="0"/>
          <w:numId w:val="8"/>
        </w:numPr>
      </w:pPr>
      <w:r w:rsidRPr="004A52A3">
        <w:t xml:space="preserve">The variable refBlkSize is set equal to ( CbSize[ xN ][ yN ] &gt;&gt; ( ( CtPartMode[ xN ][ yN ] = = PART_NxN ) ? 1 :0 ) ) and the variable refOffset is derived as specified in the following: . </w:t>
      </w:r>
    </w:p>
    <w:p w:rsidR="00207BA7" w:rsidRPr="004A52A3" w:rsidRDefault="00207BA7" w:rsidP="00207BA7">
      <w:pPr>
        <w:pStyle w:val="3E1"/>
        <w:numPr>
          <w:ilvl w:val="1"/>
          <w:numId w:val="8"/>
        </w:numPr>
      </w:pPr>
      <w:r w:rsidRPr="004A52A3">
        <w:t>xRef = CbPosX[ xN ][ yN ] + ( ( xB – CbPosX[ xN ][ yN ] ) / refBlkSize ) * refBlkSize</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40</w:t>
      </w:r>
      <w:r w:rsidR="00645DE2" w:rsidRPr="004A52A3">
        <w:rPr>
          <w:lang w:eastAsia="ko-KR"/>
        </w:rPr>
        <w:fldChar w:fldCharType="end"/>
      </w:r>
      <w:r w:rsidRPr="004A52A3">
        <w:rPr>
          <w:lang w:eastAsia="ko-KR"/>
        </w:rPr>
        <w:t>)</w:t>
      </w:r>
      <w:r w:rsidRPr="004A52A3">
        <w:br/>
        <w:t>yRef = CbPosY[ xN ][ yN ] + ( ( yB – CbPosY[ xN ][ yN ] ) / refBlkSize ) * refBlkSize</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41</w:t>
      </w:r>
      <w:r w:rsidR="00645DE2" w:rsidRPr="004A52A3">
        <w:rPr>
          <w:lang w:eastAsia="ko-KR"/>
        </w:rPr>
        <w:fldChar w:fldCharType="end"/>
      </w:r>
      <w:r w:rsidRPr="004A52A3">
        <w:rPr>
          <w:lang w:eastAsia="ko-KR"/>
        </w:rPr>
        <w:t>)</w:t>
      </w:r>
      <w:r w:rsidRPr="004A52A3">
        <w:br/>
        <w:t>refOffset = refAboveFlag ? Max( 0, xB – xRef ) : Max( 0, yB – yRef )</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42</w:t>
      </w:r>
      <w:r w:rsidR="00645DE2" w:rsidRPr="004A52A3">
        <w:rPr>
          <w:lang w:eastAsia="ko-KR"/>
        </w:rPr>
        <w:fldChar w:fldCharType="end"/>
      </w:r>
      <w:r w:rsidRPr="004A52A3">
        <w:rPr>
          <w:lang w:eastAsia="ko-KR"/>
        </w:rPr>
        <w:t>)</w:t>
      </w:r>
    </w:p>
    <w:p w:rsidR="00207BA7" w:rsidRPr="004A52A3" w:rsidRDefault="00207BA7" w:rsidP="00207BA7">
      <w:pPr>
        <w:pStyle w:val="3N0"/>
      </w:pPr>
      <w:r w:rsidRPr="004A52A3">
        <w:t>The array refW</w:t>
      </w:r>
      <w:r w:rsidRPr="004A52A3">
        <w:rPr>
          <w:lang w:eastAsia="de-DE"/>
        </w:rPr>
        <w:t>edgePattern</w:t>
      </w:r>
      <w:proofErr w:type="gramStart"/>
      <w:r w:rsidRPr="004A52A3">
        <w:t>[ x</w:t>
      </w:r>
      <w:proofErr w:type="gramEnd"/>
      <w:r w:rsidRPr="004A52A3">
        <w:rPr>
          <w:lang w:eastAsia="de-DE"/>
        </w:rPr>
        <w:t> ][ </w:t>
      </w:r>
      <w:r w:rsidRPr="004A52A3">
        <w:t>y ] of size (refBlkSize)x(refBlkSize), specifying a binary partition pattern</w:t>
      </w:r>
      <w:r w:rsidRPr="004A52A3">
        <w:rPr>
          <w:lang w:eastAsia="de-DE"/>
        </w:rPr>
        <w:t xml:space="preserve"> is derived as follows:</w:t>
      </w:r>
    </w:p>
    <w:p w:rsidR="00207BA7" w:rsidRPr="004A52A3" w:rsidRDefault="00207BA7" w:rsidP="00207BA7">
      <w:pPr>
        <w:pStyle w:val="3E1"/>
        <w:numPr>
          <w:ilvl w:val="1"/>
          <w:numId w:val="8"/>
        </w:numPr>
        <w:rPr>
          <w:lang w:eastAsia="de-DE"/>
        </w:rPr>
      </w:pPr>
      <w:r w:rsidRPr="004A52A3">
        <w:rPr>
          <w:lang w:eastAsia="ko-KR"/>
        </w:rPr>
        <w:t>refW</w:t>
      </w:r>
      <w:r w:rsidRPr="004A52A3">
        <w:rPr>
          <w:lang w:eastAsia="de-DE"/>
        </w:rPr>
        <w:t>edgePattern</w:t>
      </w:r>
      <w:r w:rsidRPr="004A52A3">
        <w:rPr>
          <w:lang w:eastAsia="ko-KR"/>
        </w:rPr>
        <w:t xml:space="preserve"> </w:t>
      </w:r>
      <w:r w:rsidRPr="004A52A3">
        <w:rPr>
          <w:lang w:eastAsia="de-DE"/>
        </w:rPr>
        <w:t>= WedgePatternTable[ Log2( </w:t>
      </w:r>
      <w:r w:rsidRPr="004A52A3">
        <w:t>refBlkSize </w:t>
      </w:r>
      <w:r w:rsidRPr="004A52A3">
        <w:rPr>
          <w:lang w:eastAsia="de-DE"/>
        </w:rPr>
        <w:t>) ][ </w:t>
      </w:r>
      <w:r w:rsidRPr="004A52A3">
        <w:rPr>
          <w:lang w:eastAsia="ko-KR"/>
        </w:rPr>
        <w:t>refWedgeIdx</w:t>
      </w:r>
      <w:r w:rsidRPr="004A52A3">
        <w:rPr>
          <w:lang w:eastAsia="de-DE"/>
        </w:rPr>
        <w:t> ]</w:t>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43</w:t>
      </w:r>
      <w:r w:rsidR="00645DE2" w:rsidRPr="004A52A3">
        <w:rPr>
          <w:lang w:eastAsia="ko-KR"/>
        </w:rPr>
        <w:fldChar w:fldCharType="end"/>
      </w:r>
      <w:r w:rsidRPr="004A52A3">
        <w:rPr>
          <w:lang w:eastAsia="ko-KR"/>
        </w:rPr>
        <w:t>)</w:t>
      </w:r>
    </w:p>
    <w:p w:rsidR="00207BA7" w:rsidRPr="004A52A3" w:rsidRDefault="00207BA7" w:rsidP="00207BA7">
      <w:pPr>
        <w:pStyle w:val="3N0"/>
      </w:pPr>
      <w:r w:rsidRPr="004A52A3">
        <w:t xml:space="preserve">Depending of refWedgePattern the value of the variable wedgeOri specifying a wedgelet orientation is derived as specified in </w:t>
      </w:r>
      <w:r w:rsidR="00645DE2" w:rsidRPr="004A52A3">
        <w:fldChar w:fldCharType="begin" w:fldLock="1"/>
      </w:r>
      <w:r w:rsidRPr="004A52A3">
        <w:instrText xml:space="preserve"> REF _Ref350363840 \h </w:instrText>
      </w:r>
      <w:r w:rsidR="00645DE2" w:rsidRPr="004A52A3">
        <w:fldChar w:fldCharType="separate"/>
      </w:r>
      <w:r w:rsidRPr="004A52A3">
        <w:t>Table </w:t>
      </w:r>
      <w:r w:rsidRPr="004A52A3">
        <w:rPr>
          <w:lang w:eastAsia="ko-KR"/>
        </w:rPr>
        <w:t>H</w:t>
      </w:r>
      <w:r w:rsidRPr="004A52A3">
        <w:noBreakHyphen/>
      </w:r>
      <w:r>
        <w:rPr>
          <w:noProof/>
        </w:rPr>
        <w:t>6</w:t>
      </w:r>
      <w:r w:rsidR="00645DE2" w:rsidRPr="004A52A3">
        <w:fldChar w:fldCharType="end"/>
      </w:r>
      <w:r w:rsidRPr="004A52A3">
        <w:t xml:space="preserve">. </w:t>
      </w:r>
      <w:r w:rsidRPr="004A52A3">
        <w:rPr>
          <w:highlight w:val="yellow"/>
        </w:rPr>
        <w:t>[Ed. (PM): Software uses wedgelet lookup list for deriving orientation.]</w:t>
      </w:r>
    </w:p>
    <w:p w:rsidR="00207BA7" w:rsidRPr="004A52A3" w:rsidRDefault="00207BA7" w:rsidP="00207BA7">
      <w:pPr>
        <w:pStyle w:val="a4"/>
        <w:ind w:left="720"/>
        <w:rPr>
          <w:lang w:val="en-GB"/>
        </w:rPr>
      </w:pPr>
      <w:bookmarkStart w:id="161" w:name="_Ref350363840"/>
      <w:bookmarkStart w:id="162" w:name="_Toc358906756"/>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6</w:t>
      </w:r>
      <w:r w:rsidR="00645DE2" w:rsidRPr="004A52A3">
        <w:rPr>
          <w:lang w:val="en-GB"/>
        </w:rPr>
        <w:fldChar w:fldCharType="end"/>
      </w:r>
      <w:bookmarkEnd w:id="161"/>
      <w:r w:rsidRPr="004A52A3">
        <w:rPr>
          <w:lang w:val="en-GB" w:eastAsia="ko-KR"/>
        </w:rPr>
        <w:t xml:space="preserve"> </w:t>
      </w:r>
      <w:r w:rsidRPr="004A52A3">
        <w:rPr>
          <w:lang w:val="en-GB"/>
        </w:rPr>
        <w:t xml:space="preserve">– Specification of </w:t>
      </w:r>
      <w:r w:rsidRPr="004A52A3">
        <w:rPr>
          <w:lang w:val="en-GB" w:eastAsia="ko-KR"/>
        </w:rPr>
        <w:t>wedgeOri depending on refWedgePattern</w:t>
      </w:r>
      <w:bookmarkEnd w:id="162"/>
      <w:r w:rsidRPr="004A52A3">
        <w:rPr>
          <w:lang w:val="en-GB" w:eastAsia="ko-KR"/>
        </w:rPr>
        <w:t xml:space="preserve"> </w:t>
      </w:r>
    </w:p>
    <w:tbl>
      <w:tblPr>
        <w:tblW w:w="7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394"/>
        <w:gridCol w:w="403"/>
        <w:gridCol w:w="403"/>
        <w:gridCol w:w="403"/>
        <w:gridCol w:w="403"/>
        <w:gridCol w:w="403"/>
        <w:gridCol w:w="403"/>
        <w:gridCol w:w="403"/>
        <w:gridCol w:w="404"/>
      </w:tblGrid>
      <w:tr w:rsidR="00207BA7" w:rsidRPr="004A52A3" w:rsidTr="00652F0A">
        <w:trPr>
          <w:trHeight w:val="525"/>
          <w:jc w:val="center"/>
        </w:trPr>
        <w:tc>
          <w:tcPr>
            <w:tcW w:w="4394"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left"/>
              <w:textAlignment w:val="auto"/>
              <w:rPr>
                <w:rFonts w:eastAsia="Times New Roman"/>
                <w:b/>
                <w:bCs/>
                <w:color w:val="000000"/>
                <w:lang w:eastAsia="de-DE"/>
              </w:rPr>
            </w:pPr>
            <w:r w:rsidRPr="004A52A3">
              <w:rPr>
                <w:b/>
              </w:rPr>
              <w:t>refWedgePattern</w:t>
            </w:r>
            <w:r w:rsidRPr="004A52A3">
              <w:rPr>
                <w:rFonts w:eastAsia="Times New Roman"/>
                <w:b/>
                <w:bCs/>
                <w:color w:val="000000"/>
                <w:lang w:eastAsia="de-DE"/>
              </w:rPr>
              <w:t>[ 0 ][ 0 ]</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1</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1</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1</w:t>
            </w:r>
          </w:p>
        </w:tc>
        <w:tc>
          <w:tcPr>
            <w:tcW w:w="404"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r>
      <w:tr w:rsidR="00207BA7" w:rsidRPr="004A52A3" w:rsidTr="00652F0A">
        <w:trPr>
          <w:trHeight w:val="525"/>
          <w:jc w:val="center"/>
        </w:trPr>
        <w:tc>
          <w:tcPr>
            <w:tcW w:w="4394"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left"/>
              <w:textAlignment w:val="auto"/>
              <w:rPr>
                <w:rFonts w:eastAsia="Times New Roman"/>
                <w:b/>
                <w:bCs/>
                <w:color w:val="000000"/>
                <w:lang w:eastAsia="de-DE"/>
              </w:rPr>
            </w:pPr>
            <w:r w:rsidRPr="004A52A3">
              <w:rPr>
                <w:b/>
              </w:rPr>
              <w:t>refWedgePattern</w:t>
            </w:r>
            <w:r w:rsidRPr="004A52A3">
              <w:rPr>
                <w:rFonts w:eastAsia="Times New Roman"/>
                <w:b/>
                <w:bCs/>
                <w:color w:val="000000"/>
                <w:lang w:eastAsia="de-DE"/>
              </w:rPr>
              <w:t>[ </w:t>
            </w:r>
            <w:r w:rsidRPr="004A52A3">
              <w:rPr>
                <w:b/>
              </w:rPr>
              <w:t>refBlkSize </w:t>
            </w:r>
            <w:r w:rsidRPr="004A52A3">
              <w:rPr>
                <w:rFonts w:eastAsia="Times New Roman"/>
                <w:b/>
                <w:bCs/>
                <w:color w:val="000000"/>
                <w:lang w:eastAsia="de-DE"/>
              </w:rPr>
              <w:t>–1 ][ 0 ]</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1</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1</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1</w:t>
            </w:r>
          </w:p>
        </w:tc>
        <w:tc>
          <w:tcPr>
            <w:tcW w:w="404"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0</w:t>
            </w:r>
          </w:p>
        </w:tc>
      </w:tr>
      <w:tr w:rsidR="00207BA7" w:rsidRPr="004A52A3" w:rsidTr="00652F0A">
        <w:trPr>
          <w:trHeight w:val="525"/>
          <w:jc w:val="center"/>
        </w:trPr>
        <w:tc>
          <w:tcPr>
            <w:tcW w:w="4394"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left"/>
              <w:textAlignment w:val="auto"/>
              <w:rPr>
                <w:rFonts w:eastAsia="Times New Roman"/>
                <w:b/>
                <w:bCs/>
                <w:color w:val="000000"/>
                <w:lang w:eastAsia="de-DE"/>
              </w:rPr>
            </w:pPr>
            <w:r w:rsidRPr="004A52A3">
              <w:rPr>
                <w:b/>
              </w:rPr>
              <w:t>refWedgePattern</w:t>
            </w:r>
            <w:r w:rsidRPr="004A52A3">
              <w:rPr>
                <w:rFonts w:eastAsia="Times New Roman"/>
                <w:b/>
                <w:bCs/>
                <w:color w:val="000000"/>
                <w:lang w:eastAsia="de-DE"/>
              </w:rPr>
              <w:t>[ 0 ][ </w:t>
            </w:r>
            <w:r w:rsidRPr="004A52A3">
              <w:rPr>
                <w:b/>
              </w:rPr>
              <w:t>refBlkSize </w:t>
            </w:r>
            <w:r w:rsidRPr="004A52A3">
              <w:rPr>
                <w:rFonts w:eastAsia="Times New Roman"/>
                <w:b/>
                <w:bCs/>
                <w:color w:val="000000"/>
                <w:lang w:eastAsia="de-DE"/>
              </w:rPr>
              <w:t>–1 ]</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1</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1</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0</w:t>
            </w:r>
          </w:p>
        </w:tc>
        <w:tc>
          <w:tcPr>
            <w:tcW w:w="404"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de-DE"/>
              </w:rPr>
              <w:t>1</w:t>
            </w:r>
          </w:p>
        </w:tc>
      </w:tr>
      <w:tr w:rsidR="00207BA7" w:rsidRPr="004A52A3" w:rsidTr="00652F0A">
        <w:trPr>
          <w:trHeight w:val="525"/>
          <w:jc w:val="center"/>
        </w:trPr>
        <w:tc>
          <w:tcPr>
            <w:tcW w:w="4394"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left"/>
              <w:textAlignment w:val="auto"/>
              <w:rPr>
                <w:rFonts w:eastAsia="Times New Roman"/>
                <w:b/>
                <w:bCs/>
                <w:color w:val="000000"/>
                <w:lang w:eastAsia="de-DE"/>
              </w:rPr>
            </w:pPr>
            <w:r w:rsidRPr="004A52A3">
              <w:rPr>
                <w:b/>
              </w:rPr>
              <w:t>refWedgePattern</w:t>
            </w:r>
            <w:r w:rsidRPr="004A52A3">
              <w:rPr>
                <w:rFonts w:eastAsia="Times New Roman"/>
                <w:b/>
                <w:bCs/>
                <w:color w:val="000000"/>
                <w:lang w:eastAsia="de-DE"/>
              </w:rPr>
              <w:t>[ </w:t>
            </w:r>
            <w:r w:rsidRPr="004A52A3">
              <w:rPr>
                <w:b/>
              </w:rPr>
              <w:t>refBlkSize </w:t>
            </w:r>
            <w:r w:rsidRPr="004A52A3">
              <w:rPr>
                <w:rFonts w:eastAsia="Times New Roman"/>
                <w:b/>
                <w:bCs/>
                <w:color w:val="000000"/>
                <w:lang w:eastAsia="de-DE"/>
              </w:rPr>
              <w:t>–1 ][ </w:t>
            </w:r>
            <w:r w:rsidRPr="004A52A3">
              <w:rPr>
                <w:b/>
              </w:rPr>
              <w:t xml:space="preserve">refBlkSize </w:t>
            </w:r>
            <w:r w:rsidRPr="004A52A3">
              <w:rPr>
                <w:rFonts w:eastAsia="Times New Roman"/>
                <w:b/>
                <w:bCs/>
                <w:color w:val="000000"/>
                <w:lang w:eastAsia="de-DE"/>
              </w:rPr>
              <w:t>–1 ]</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1</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1</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0</w:t>
            </w:r>
          </w:p>
        </w:tc>
        <w:tc>
          <w:tcPr>
            <w:tcW w:w="404"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bCs/>
                <w:color w:val="000000"/>
                <w:lang w:eastAsia="ko-KR"/>
              </w:rPr>
              <w:t>1</w:t>
            </w:r>
          </w:p>
        </w:tc>
      </w:tr>
      <w:tr w:rsidR="00207BA7" w:rsidRPr="004A52A3" w:rsidTr="00652F0A">
        <w:trPr>
          <w:trHeight w:val="315"/>
          <w:jc w:val="center"/>
        </w:trPr>
        <w:tc>
          <w:tcPr>
            <w:tcW w:w="4394"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left"/>
              <w:textAlignment w:val="auto"/>
              <w:rPr>
                <w:rFonts w:eastAsia="Times New Roman"/>
                <w:b/>
                <w:bCs/>
                <w:color w:val="000000"/>
                <w:lang w:eastAsia="de-DE"/>
              </w:rPr>
            </w:pPr>
            <w:r w:rsidRPr="004A52A3">
              <w:rPr>
                <w:rFonts w:eastAsia="Times New Roman"/>
                <w:b/>
                <w:bCs/>
                <w:color w:val="000000"/>
                <w:lang w:eastAsia="ko-KR"/>
              </w:rPr>
              <w:t>wedgeOri</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ko-KR"/>
              </w:rPr>
              <w:t>0</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ko-KR"/>
              </w:rPr>
              <w:t>1</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ko-KR"/>
              </w:rPr>
              <w:t>2</w:t>
            </w:r>
          </w:p>
        </w:tc>
        <w:tc>
          <w:tcPr>
            <w:tcW w:w="403" w:type="dxa"/>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ko-KR"/>
              </w:rPr>
              <w:t>3</w:t>
            </w:r>
          </w:p>
        </w:tc>
        <w:tc>
          <w:tcPr>
            <w:tcW w:w="806" w:type="dxa"/>
            <w:gridSpan w:val="2"/>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ko-KR"/>
              </w:rPr>
              <w:t>4</w:t>
            </w:r>
          </w:p>
        </w:tc>
        <w:tc>
          <w:tcPr>
            <w:tcW w:w="807" w:type="dxa"/>
            <w:gridSpan w:val="2"/>
            <w:shd w:val="clear" w:color="auto" w:fill="auto"/>
            <w:vAlign w:val="center"/>
            <w:hideMark/>
          </w:tcPr>
          <w:p w:rsidR="00207BA7" w:rsidRPr="004A52A3" w:rsidRDefault="00207BA7" w:rsidP="00652F0A">
            <w:pPr>
              <w:tabs>
                <w:tab w:val="clear" w:pos="794"/>
                <w:tab w:val="clear" w:pos="1191"/>
                <w:tab w:val="clear" w:pos="1588"/>
                <w:tab w:val="clear" w:pos="1985"/>
              </w:tabs>
              <w:overflowPunct/>
              <w:autoSpaceDE/>
              <w:autoSpaceDN/>
              <w:adjustRightInd/>
              <w:spacing w:before="0"/>
              <w:jc w:val="center"/>
              <w:textAlignment w:val="auto"/>
              <w:rPr>
                <w:rFonts w:eastAsia="Times New Roman"/>
                <w:color w:val="000000"/>
                <w:lang w:eastAsia="de-DE"/>
              </w:rPr>
            </w:pPr>
            <w:r w:rsidRPr="004A52A3">
              <w:rPr>
                <w:rFonts w:eastAsia="Times New Roman"/>
                <w:color w:val="000000"/>
                <w:lang w:eastAsia="ko-KR"/>
              </w:rPr>
              <w:t>5</w:t>
            </w:r>
          </w:p>
        </w:tc>
      </w:tr>
    </w:tbl>
    <w:p w:rsidR="00207BA7" w:rsidRPr="004A52A3" w:rsidRDefault="00207BA7" w:rsidP="00207BA7">
      <w:pPr>
        <w:pStyle w:val="3E4"/>
        <w:numPr>
          <w:ilvl w:val="0"/>
          <w:numId w:val="0"/>
        </w:numPr>
        <w:rPr>
          <w:lang w:eastAsia="ko-KR"/>
        </w:rPr>
      </w:pPr>
      <w:r w:rsidRPr="004A52A3">
        <w:rPr>
          <w:lang w:eastAsia="ko-KR"/>
        </w:rPr>
        <w:t xml:space="preserve">Depending </w:t>
      </w:r>
      <w:r w:rsidRPr="004A52A3">
        <w:t>refBlkSize and wedgeOri, t</w:t>
      </w:r>
      <w:r w:rsidRPr="004A52A3">
        <w:rPr>
          <w:lang w:eastAsia="ko-KR"/>
        </w:rPr>
        <w:t xml:space="preserve">he variables xPosS, yPosS, xPosE, yPosE, xIncS, yIncE, xIncE, yIncE are derived as specified in </w:t>
      </w:r>
      <w:r w:rsidR="00645DE2" w:rsidRPr="004A52A3">
        <w:rPr>
          <w:lang w:eastAsia="ko-KR"/>
        </w:rPr>
        <w:fldChar w:fldCharType="begin" w:fldLock="1"/>
      </w:r>
      <w:r w:rsidRPr="004A52A3">
        <w:rPr>
          <w:lang w:eastAsia="ko-KR"/>
        </w:rPr>
        <w:instrText xml:space="preserve"> REF _Ref350455388 \h </w:instrText>
      </w:r>
      <w:r w:rsidR="00645DE2" w:rsidRPr="004A52A3">
        <w:rPr>
          <w:lang w:eastAsia="ko-KR"/>
        </w:rPr>
      </w:r>
      <w:r w:rsidR="00645DE2" w:rsidRPr="004A52A3">
        <w:rPr>
          <w:lang w:eastAsia="ko-KR"/>
        </w:rPr>
        <w:fldChar w:fldCharType="separate"/>
      </w:r>
      <w:r w:rsidRPr="004A52A3">
        <w:t>Table </w:t>
      </w:r>
      <w:r w:rsidRPr="004A52A3">
        <w:rPr>
          <w:lang w:eastAsia="ko-KR"/>
        </w:rPr>
        <w:t>H</w:t>
      </w:r>
      <w:r w:rsidRPr="004A52A3">
        <w:t>−</w:t>
      </w:r>
      <w:r>
        <w:rPr>
          <w:noProof/>
        </w:rPr>
        <w:t>8</w:t>
      </w:r>
      <w:r w:rsidR="00645DE2" w:rsidRPr="004A52A3">
        <w:rPr>
          <w:lang w:eastAsia="ko-KR"/>
        </w:rPr>
        <w:fldChar w:fldCharType="end"/>
      </w:r>
      <w:r w:rsidRPr="004A52A3">
        <w:rPr>
          <w:lang w:eastAsia="ko-KR"/>
        </w:rPr>
        <w:t>, with wBlkSize being equal to refBlkSize.</w:t>
      </w:r>
    </w:p>
    <w:p w:rsidR="00207BA7" w:rsidRPr="004A52A3" w:rsidRDefault="00207BA7" w:rsidP="00207BA7">
      <w:pPr>
        <w:pStyle w:val="3E0"/>
        <w:numPr>
          <w:ilvl w:val="0"/>
          <w:numId w:val="8"/>
        </w:numPr>
        <w:rPr>
          <w:lang w:eastAsia="ko-KR"/>
        </w:rPr>
      </w:pPr>
      <w:r w:rsidRPr="004A52A3">
        <w:rPr>
          <w:lang w:eastAsia="ko-KR"/>
        </w:rPr>
        <w:lastRenderedPageBreak/>
        <w:t xml:space="preserve">The values of xRefS, yRefS, and xRefE, yRefE are derived as specified in the following: </w:t>
      </w:r>
    </w:p>
    <w:p w:rsidR="00207BA7" w:rsidRPr="004A52A3" w:rsidRDefault="00207BA7" w:rsidP="00207BA7">
      <w:pPr>
        <w:pStyle w:val="3E0"/>
        <w:numPr>
          <w:ilvl w:val="0"/>
          <w:numId w:val="8"/>
        </w:numPr>
        <w:rPr>
          <w:highlight w:val="yellow"/>
          <w:lang w:eastAsia="ko-KR"/>
        </w:rPr>
      </w:pPr>
      <w:r w:rsidRPr="004A52A3">
        <w:rPr>
          <w:highlight w:val="yellow"/>
          <w:lang w:eastAsia="ko-KR"/>
        </w:rPr>
        <w:t>[Ed. (PM): Software uses wedgelet lookup list for deriving start and end position.</w:t>
      </w:r>
      <w:r w:rsidRPr="004A52A3">
        <w:rPr>
          <w:rStyle w:val="3DVCnormalChar"/>
          <w:highlight w:val="yellow"/>
        </w:rPr>
        <w:t>(#2)</w:t>
      </w:r>
      <w:r w:rsidRPr="004A52A3">
        <w:rPr>
          <w:highlight w:val="yellow"/>
          <w:lang w:eastAsia="ko-KR"/>
        </w:rPr>
        <w:t>]</w:t>
      </w:r>
    </w:p>
    <w:p w:rsidR="00207BA7" w:rsidRPr="004A52A3" w:rsidRDefault="00207BA7" w:rsidP="00207BA7">
      <w:pPr>
        <w:pStyle w:val="3D1"/>
        <w:tabs>
          <w:tab w:val="clear" w:pos="360"/>
          <w:tab w:val="num" w:pos="697"/>
        </w:tabs>
      </w:pPr>
      <w:r w:rsidRPr="004A52A3">
        <w:t xml:space="preserve">For C being replaced by S and E, the following applies: </w:t>
      </w:r>
    </w:p>
    <w:p w:rsidR="00207BA7" w:rsidRPr="004A52A3" w:rsidRDefault="00207BA7" w:rsidP="00207BA7">
      <w:pPr>
        <w:pStyle w:val="3Tabs"/>
      </w:pPr>
      <w:r w:rsidRPr="004A52A3">
        <w:tab/>
        <w:t>for( k = 0; k &lt; refBlkSize − 1; k++ ) {</w:t>
      </w:r>
      <w:r w:rsidRPr="004A52A3">
        <w:br/>
      </w:r>
      <w:r w:rsidRPr="004A52A3">
        <w:tab/>
      </w:r>
      <w:r w:rsidRPr="004A52A3">
        <w:tab/>
        <w:t xml:space="preserve">x0 = xPosC + k * xIncC </w:t>
      </w:r>
      <w:r w:rsidRPr="004A52A3">
        <w:br/>
      </w:r>
      <w:r w:rsidRPr="004A52A3">
        <w:tab/>
      </w:r>
      <w:r w:rsidRPr="004A52A3">
        <w:tab/>
        <w:t xml:space="preserve">y0 = yPosC + k * yIncC </w:t>
      </w:r>
      <w:r w:rsidRPr="004A52A3">
        <w:br/>
      </w:r>
      <w:r w:rsidRPr="004A52A3">
        <w:tab/>
      </w:r>
      <w:r w:rsidRPr="004A52A3">
        <w:tab/>
        <w:t xml:space="preserve">x1 = xPosC + (k + 1)* xIncC </w:t>
      </w:r>
      <w:r w:rsidRPr="004A52A3">
        <w:br/>
      </w:r>
      <w:r w:rsidRPr="004A52A3">
        <w:tab/>
      </w:r>
      <w:r w:rsidRPr="004A52A3">
        <w:tab/>
        <w:t xml:space="preserve">y1 = yPosC + (k + 1)* yIncC </w:t>
      </w:r>
      <w:r w:rsidRPr="004A52A3">
        <w:br/>
      </w:r>
      <w:r w:rsidRPr="004A52A3">
        <w:tab/>
      </w:r>
      <w:r w:rsidRPr="004A52A3">
        <w:tab/>
        <w:t>if( refWedgePattern[ x0 ][ y0 ] ! = refWedgePattern[ x1 ][ y1 ] ) {</w:t>
      </w:r>
      <w:r w:rsidRPr="004A52A3">
        <w:br/>
      </w:r>
      <w:r w:rsidRPr="004A52A3">
        <w:tab/>
      </w:r>
      <w:r w:rsidRPr="004A52A3">
        <w:tab/>
      </w:r>
      <w:r w:rsidRPr="004A52A3">
        <w:tab/>
        <w:t>xRefC = ( refWedgePattern[ x0 ][ y0 ] = = 1 ) ? x0 : x1</w:t>
      </w:r>
      <w:r w:rsidRPr="004A52A3">
        <w:br/>
      </w:r>
      <w:r w:rsidRPr="004A52A3">
        <w:tab/>
      </w:r>
      <w:r w:rsidRPr="004A52A3">
        <w:tab/>
      </w:r>
      <w:r w:rsidRPr="004A52A3">
        <w:tab/>
        <w:t>yRefC = ( refWedgePattern[ x0 ][ y0 ] = = 1 ) ? y0 : y1</w:t>
      </w:r>
      <w:r w:rsidRPr="004A52A3">
        <w:br/>
      </w:r>
      <w:r w:rsidRPr="004A52A3">
        <w:tab/>
      </w:r>
      <w:r w:rsidRPr="004A52A3">
        <w:tab/>
        <w:t>}</w:t>
      </w:r>
      <w:r w:rsidRPr="004A52A3">
        <w:br/>
      </w:r>
      <w:r w:rsidRPr="004A52A3">
        <w:tab/>
        <w:t>}</w:t>
      </w:r>
    </w:p>
    <w:p w:rsidR="00207BA7" w:rsidRPr="004A52A3" w:rsidRDefault="00207BA7" w:rsidP="00207BA7">
      <w:pPr>
        <w:pStyle w:val="3E0"/>
        <w:numPr>
          <w:ilvl w:val="0"/>
          <w:numId w:val="8"/>
        </w:numPr>
      </w:pPr>
      <w:r w:rsidRPr="004A52A3">
        <w:rPr>
          <w:lang w:eastAsia="ko-KR"/>
        </w:rPr>
        <w:t xml:space="preserve">The  value of </w:t>
      </w:r>
      <w:r w:rsidRPr="004A52A3">
        <w:t xml:space="preserve">refValidFlag, refEndPos, refDeltaHor and refDeltaVer are set equal to 0 and the following applies: </w:t>
      </w:r>
    </w:p>
    <w:p w:rsidR="00207BA7" w:rsidRPr="004A52A3" w:rsidRDefault="00207BA7" w:rsidP="00207BA7">
      <w:pPr>
        <w:pStyle w:val="3Tabs"/>
      </w:pPr>
      <w:r w:rsidRPr="004A52A3">
        <w:t xml:space="preserve">if( ( refAboveFlag &amp;&amp; ( wedgeOri = = 2 | | wedgeOri = = 3 | | wedgeOri = = 4) ) | | </w:t>
      </w:r>
      <w:r w:rsidRPr="004A52A3">
        <w:br/>
      </w:r>
      <w:r w:rsidRPr="004A52A3">
        <w:tab/>
        <w:t>( !refAboveFlag &amp;&amp; ( wedgeOri = = 1 | | wedgeOri = = 2 | | wedgeOri = = 5 ) ) ) {</w:t>
      </w:r>
      <w:r w:rsidRPr="004A52A3">
        <w:br/>
      </w:r>
      <w:r w:rsidRPr="004A52A3">
        <w:tab/>
        <w:t>if( ( refAboveFlag &amp;&amp; 2 = = wedgeOri) | | ( !refAboveFlag &amp;&amp; ( 1 = = wedgeOri | | 5 = = wedgeOri ) ) ) {</w:t>
      </w:r>
      <w:r w:rsidRPr="004A52A3">
        <w:br/>
      </w:r>
      <w:r w:rsidRPr="004A52A3">
        <w:tab/>
      </w:r>
      <w:r w:rsidRPr="004A52A3">
        <w:tab/>
        <w:t>( xRefE, xRefS ) = Swap( xRefE, xRefS )</w:t>
      </w:r>
      <w:r w:rsidRPr="004A52A3">
        <w:br/>
      </w:r>
      <w:r w:rsidRPr="004A52A3">
        <w:tab/>
      </w:r>
      <w:r w:rsidRPr="004A52A3">
        <w:tab/>
        <w:t>( yRefE, yRefS ) = Swap( yRefE, yRefS )</w:t>
      </w:r>
      <w:r w:rsidRPr="004A52A3">
        <w:br/>
      </w:r>
      <w:r w:rsidRPr="004A52A3">
        <w:tab/>
        <w:t>}</w:t>
      </w:r>
      <w:r w:rsidRPr="004A52A3">
        <w:br/>
      </w:r>
      <w:r w:rsidRPr="004A52A3">
        <w:tab/>
        <w:t>refDeltaHor = xRefE − xRefS</w:t>
      </w:r>
      <w:r w:rsidRPr="004A52A3">
        <w:br/>
      </w:r>
      <w:r w:rsidRPr="004A52A3">
        <w:tab/>
        <w:t>refDeltaVer = yRefE − yRefS</w:t>
      </w:r>
      <w:r w:rsidRPr="004A52A3">
        <w:br/>
      </w:r>
      <w:r w:rsidRPr="004A52A3">
        <w:tab/>
        <w:t>refEndPos =  ( refAboveFlag ? xRefE : yRefE ) − refOffset</w:t>
      </w:r>
      <w:r w:rsidRPr="004A52A3">
        <w:br/>
      </w:r>
      <w:r w:rsidRPr="004A52A3">
        <w:tab/>
        <w:t>if( refEndPos &gt; 0 &amp;&amp; refEndPos &lt; ( nT − 1 ) ) {</w:t>
      </w:r>
      <w:r w:rsidRPr="004A52A3">
        <w:br/>
      </w:r>
      <w:r w:rsidRPr="004A52A3">
        <w:tab/>
      </w:r>
      <w:r w:rsidRPr="004A52A3">
        <w:tab/>
        <w:t>refValidFlag = 1</w:t>
      </w:r>
      <w:r w:rsidRPr="004A52A3">
        <w:br/>
      </w:r>
      <w:r w:rsidRPr="004A52A3">
        <w:tab/>
        <w:t>}</w:t>
      </w:r>
      <w:r w:rsidRPr="004A52A3">
        <w:br/>
        <w:t>}</w:t>
      </w:r>
    </w:p>
    <w:p w:rsidR="00207BA7" w:rsidRPr="004A52A3" w:rsidRDefault="00207BA7" w:rsidP="00207BA7">
      <w:pPr>
        <w:pStyle w:val="3H5"/>
        <w:numPr>
          <w:ilvl w:val="0"/>
          <w:numId w:val="0"/>
        </w:numPr>
        <w:tabs>
          <w:tab w:val="num" w:pos="936"/>
        </w:tabs>
      </w:pPr>
      <w:bookmarkStart w:id="163" w:name="_Ref348018094"/>
      <w:r>
        <w:rPr>
          <w:rFonts w:hint="eastAsia"/>
          <w:lang w:eastAsia="ko-KR"/>
        </w:rPr>
        <w:t xml:space="preserve">H.8.4.4.2.10.2 </w:t>
      </w:r>
      <w:r w:rsidRPr="004A52A3">
        <w:t>Wedgelet direction prediction process</w:t>
      </w:r>
      <w:bookmarkEnd w:id="163"/>
    </w:p>
    <w:p w:rsidR="00207BA7" w:rsidRPr="004A52A3" w:rsidRDefault="00207BA7" w:rsidP="00207BA7">
      <w:pPr>
        <w:pStyle w:val="3N0"/>
      </w:pPr>
      <w:r w:rsidRPr="004A52A3">
        <w:t>Inputs to this process are:</w:t>
      </w:r>
    </w:p>
    <w:p w:rsidR="00207BA7" w:rsidRPr="004A52A3" w:rsidRDefault="00207BA7" w:rsidP="00207BA7">
      <w:pPr>
        <w:pStyle w:val="3D0"/>
      </w:pPr>
      <w:r w:rsidRPr="004A52A3">
        <w:t>a sample location ( xB, yB ) specifying the top-left sample of the current block relative to the top</w:t>
      </w:r>
      <w:r w:rsidRPr="004A52A3">
        <w:noBreakHyphen/>
        <w:t>left sample of the current picture,</w:t>
      </w:r>
    </w:p>
    <w:p w:rsidR="00207BA7" w:rsidRPr="004A52A3" w:rsidRDefault="00207BA7" w:rsidP="00207BA7">
      <w:pPr>
        <w:pStyle w:val="3D0"/>
      </w:pPr>
      <w:r w:rsidRPr="004A52A3">
        <w:t>a v</w:t>
      </w:r>
      <w:r w:rsidRPr="004A52A3">
        <w:rPr>
          <w:lang w:eastAsia="ko-KR"/>
        </w:rPr>
        <w:t>ariable nT specifying the block size,</w:t>
      </w:r>
      <w:r w:rsidRPr="004A52A3">
        <w:t xml:space="preserve"> </w:t>
      </w:r>
    </w:p>
    <w:p w:rsidR="00207BA7" w:rsidRPr="004A52A3" w:rsidRDefault="00207BA7" w:rsidP="00207BA7">
      <w:pPr>
        <w:pStyle w:val="3D0"/>
      </w:pPr>
      <w:r w:rsidRPr="004A52A3">
        <w:t>a flag refAboveFlag specifying whether the above or left neighbouring block is used for prediction,</w:t>
      </w:r>
    </w:p>
    <w:p w:rsidR="00207BA7" w:rsidRPr="004A52A3" w:rsidRDefault="00207BA7" w:rsidP="00207BA7">
      <w:pPr>
        <w:pStyle w:val="3D0"/>
        <w:rPr>
          <w:lang w:eastAsia="ko-KR"/>
        </w:rPr>
      </w:pPr>
      <w:r w:rsidRPr="004A52A3">
        <w:rPr>
          <w:lang w:eastAsia="ko-KR"/>
        </w:rPr>
        <w:t xml:space="preserve">a variable refEndPos specifying </w:t>
      </w:r>
      <w:r w:rsidRPr="004A52A3">
        <w:t>the end position of the reference block partition,</w:t>
      </w:r>
    </w:p>
    <w:p w:rsidR="00207BA7" w:rsidRPr="004A52A3" w:rsidRDefault="00207BA7" w:rsidP="00207BA7">
      <w:pPr>
        <w:pStyle w:val="3D0"/>
        <w:rPr>
          <w:lang w:eastAsia="ko-KR"/>
        </w:rPr>
      </w:pPr>
      <w:proofErr w:type="gramStart"/>
      <w:r w:rsidRPr="004A52A3">
        <w:t>variables</w:t>
      </w:r>
      <w:proofErr w:type="gramEnd"/>
      <w:r w:rsidRPr="004A52A3">
        <w:t xml:space="preserve"> refDeltaHor and refDeltaVer specifying the horizontal and vertical slope of the reference block partition direction</w:t>
      </w:r>
      <w:r w:rsidRPr="004A52A3">
        <w:rPr>
          <w:lang w:eastAsia="ko-KR"/>
        </w:rPr>
        <w:t>.</w:t>
      </w:r>
    </w:p>
    <w:p w:rsidR="00207BA7" w:rsidRPr="004A52A3" w:rsidRDefault="00207BA7" w:rsidP="00207BA7">
      <w:pPr>
        <w:pStyle w:val="3D0"/>
        <w:numPr>
          <w:ilvl w:val="0"/>
          <w:numId w:val="0"/>
        </w:numPr>
      </w:pPr>
      <w:r w:rsidRPr="004A52A3">
        <w:t>Outputs of this process are:</w:t>
      </w:r>
    </w:p>
    <w:p w:rsidR="00207BA7" w:rsidRPr="004A52A3" w:rsidRDefault="00207BA7" w:rsidP="00207BA7">
      <w:pPr>
        <w:pStyle w:val="3D0"/>
      </w:pPr>
      <w:r w:rsidRPr="004A52A3">
        <w:t>a variable wedgeOri specifying the orientation identifier of the Wedgelet pattern,</w:t>
      </w:r>
    </w:p>
    <w:p w:rsidR="00207BA7" w:rsidRPr="004A52A3" w:rsidRDefault="00207BA7" w:rsidP="00207BA7">
      <w:pPr>
        <w:pStyle w:val="3D0"/>
      </w:pPr>
      <w:r w:rsidRPr="004A52A3">
        <w:t>a variable xS specifying the partition line start horizontal position,</w:t>
      </w:r>
    </w:p>
    <w:p w:rsidR="00207BA7" w:rsidRPr="004A52A3" w:rsidRDefault="00207BA7" w:rsidP="00207BA7">
      <w:pPr>
        <w:pStyle w:val="3D0"/>
      </w:pPr>
      <w:r w:rsidRPr="004A52A3">
        <w:t>a variable yS specifying the partition line start vertical position,</w:t>
      </w:r>
    </w:p>
    <w:p w:rsidR="00207BA7" w:rsidRPr="004A52A3" w:rsidRDefault="00207BA7" w:rsidP="00207BA7">
      <w:pPr>
        <w:pStyle w:val="3D0"/>
      </w:pPr>
      <w:r w:rsidRPr="004A52A3">
        <w:t>a variable xE specifying the partition line end horizontal position,</w:t>
      </w:r>
    </w:p>
    <w:p w:rsidR="00207BA7" w:rsidRPr="004A52A3" w:rsidRDefault="00207BA7" w:rsidP="00207BA7">
      <w:pPr>
        <w:pStyle w:val="3D0"/>
      </w:pPr>
      <w:proofErr w:type="gramStart"/>
      <w:r w:rsidRPr="004A52A3">
        <w:t>a</w:t>
      </w:r>
      <w:proofErr w:type="gramEnd"/>
      <w:r w:rsidRPr="004A52A3">
        <w:t xml:space="preserve"> variable yE specifying the partition line end vertical position.</w:t>
      </w:r>
    </w:p>
    <w:p w:rsidR="00207BA7" w:rsidRPr="004A52A3" w:rsidRDefault="00207BA7" w:rsidP="00207BA7">
      <w:pPr>
        <w:pStyle w:val="3N0"/>
      </w:pPr>
      <w:r w:rsidRPr="004A52A3">
        <w:t xml:space="preserve">The variable log2BlkSize is set equal to </w:t>
      </w:r>
      <w:proofErr w:type="gramStart"/>
      <w:r w:rsidRPr="004A52A3">
        <w:t>Log2(</w:t>
      </w:r>
      <w:proofErr w:type="gramEnd"/>
      <w:r w:rsidRPr="004A52A3">
        <w:t> nT ).</w:t>
      </w:r>
    </w:p>
    <w:p w:rsidR="00207BA7" w:rsidRPr="004A52A3" w:rsidRDefault="00207BA7" w:rsidP="00207BA7">
      <w:pPr>
        <w:pStyle w:val="3N0"/>
      </w:pPr>
      <w:r w:rsidRPr="004A52A3">
        <w:lastRenderedPageBreak/>
        <w:t xml:space="preserve">Depending on log2BlkSize, the variable resShift specifying the re-sampling of the wedgelet partition for the current block is derived as specified in </w:t>
      </w:r>
      <w:r w:rsidR="00645DE2" w:rsidRPr="004A52A3">
        <w:rPr>
          <w:highlight w:val="yellow"/>
          <w:lang w:eastAsia="ko-KR"/>
        </w:rPr>
        <w:fldChar w:fldCharType="begin" w:fldLock="1"/>
      </w:r>
      <w:r w:rsidRPr="004A52A3">
        <w:rPr>
          <w:highlight w:val="yellow"/>
          <w:lang w:eastAsia="ko-KR"/>
        </w:rPr>
        <w:instrText xml:space="preserve"> REF _Ref350457204 \h </w:instrText>
      </w:r>
      <w:r w:rsidR="00645DE2" w:rsidRPr="004A52A3">
        <w:rPr>
          <w:highlight w:val="yellow"/>
          <w:lang w:eastAsia="ko-KR"/>
        </w:rPr>
      </w:r>
      <w:r w:rsidR="00645DE2" w:rsidRPr="004A52A3">
        <w:rPr>
          <w:highlight w:val="yellow"/>
          <w:lang w:eastAsia="ko-KR"/>
        </w:rPr>
        <w:fldChar w:fldCharType="separate"/>
      </w:r>
      <w:r w:rsidRPr="004A52A3">
        <w:t>Table </w:t>
      </w:r>
      <w:r w:rsidRPr="004A52A3">
        <w:rPr>
          <w:lang w:eastAsia="ko-KR"/>
        </w:rPr>
        <w:t>H</w:t>
      </w:r>
      <w:r w:rsidRPr="004A52A3">
        <w:t>−</w:t>
      </w:r>
      <w:r>
        <w:rPr>
          <w:noProof/>
        </w:rPr>
        <w:t>7</w:t>
      </w:r>
      <w:r w:rsidR="00645DE2" w:rsidRPr="004A52A3">
        <w:rPr>
          <w:highlight w:val="yellow"/>
          <w:lang w:eastAsia="ko-KR"/>
        </w:rPr>
        <w:fldChar w:fldCharType="end"/>
      </w:r>
      <w:r w:rsidRPr="004A52A3">
        <w:t>.</w:t>
      </w:r>
    </w:p>
    <w:p w:rsidR="00207BA7" w:rsidRPr="004A52A3" w:rsidRDefault="00207BA7" w:rsidP="00207BA7">
      <w:pPr>
        <w:pStyle w:val="3N0"/>
      </w:pPr>
      <w:r w:rsidRPr="004A52A3">
        <w:t xml:space="preserve">The variable blkMax specifies the maximum value for partition line start and </w:t>
      </w:r>
      <w:proofErr w:type="gramStart"/>
      <w:r w:rsidRPr="004A52A3">
        <w:t>end positions in the resampled domain is</w:t>
      </w:r>
      <w:proofErr w:type="gramEnd"/>
      <w:r w:rsidRPr="004A52A3">
        <w:t xml:space="preserve"> derived as follows: </w:t>
      </w:r>
    </w:p>
    <w:p w:rsidR="00207BA7" w:rsidRPr="004A52A3" w:rsidRDefault="00207BA7" w:rsidP="00207BA7">
      <w:pPr>
        <w:pStyle w:val="3E1"/>
        <w:numPr>
          <w:ilvl w:val="1"/>
          <w:numId w:val="8"/>
        </w:numPr>
      </w:pPr>
      <w:proofErr w:type="gramStart"/>
      <w:r w:rsidRPr="004A52A3">
        <w:t>blkMax</w:t>
      </w:r>
      <w:proofErr w:type="gramEnd"/>
      <w:r w:rsidRPr="004A52A3">
        <w:t xml:space="preserve"> = ( ( resShift &gt;= 0 ) ? ( nT &lt;&lt; resShift ) : ( nT &gt;&gt; resShift ) ) – 1</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44</w:t>
      </w:r>
      <w:r w:rsidR="00645DE2" w:rsidRPr="004A52A3">
        <w:rPr>
          <w:lang w:eastAsia="ko-KR"/>
        </w:rPr>
        <w:fldChar w:fldCharType="end"/>
      </w:r>
      <w:r w:rsidRPr="004A52A3">
        <w:rPr>
          <w:lang w:eastAsia="ko-KR"/>
        </w:rPr>
        <w:t>)</w:t>
      </w:r>
    </w:p>
    <w:p w:rsidR="00207BA7" w:rsidRPr="004A52A3" w:rsidRDefault="00207BA7" w:rsidP="00207BA7">
      <w:pPr>
        <w:pStyle w:val="3N0"/>
      </w:pPr>
      <w:r w:rsidRPr="004A52A3">
        <w:t>The variable scRefEndPos specifying the reference end position in the resampled domain is derived as follows:</w:t>
      </w:r>
    </w:p>
    <w:p w:rsidR="00207BA7" w:rsidRPr="004A52A3" w:rsidRDefault="00207BA7" w:rsidP="00207BA7">
      <w:pPr>
        <w:pStyle w:val="3E1"/>
        <w:numPr>
          <w:ilvl w:val="1"/>
          <w:numId w:val="8"/>
        </w:numPr>
      </w:pPr>
      <w:proofErr w:type="gramStart"/>
      <w:r w:rsidRPr="004A52A3">
        <w:t>scRefEndPos</w:t>
      </w:r>
      <w:proofErr w:type="gramEnd"/>
      <w:r w:rsidRPr="004A52A3">
        <w:t xml:space="preserve"> = ( resShift &gt;= 0 ) ? ( refEndPos &lt;&lt; resShift ) : ( refEndPos &gt;&gt; resShift )</w:t>
      </w:r>
      <w:r w:rsidRPr="004A52A3">
        <w:rPr>
          <w:lang w:eastAsia="ko-KR"/>
        </w:rPr>
        <w:tab/>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45</w:t>
      </w:r>
      <w:r w:rsidR="00645DE2" w:rsidRPr="004A52A3">
        <w:rPr>
          <w:lang w:eastAsia="ko-KR"/>
        </w:rPr>
        <w:fldChar w:fldCharType="end"/>
      </w:r>
      <w:r w:rsidRPr="004A52A3">
        <w:rPr>
          <w:lang w:eastAsia="ko-KR"/>
        </w:rPr>
        <w:t>)</w:t>
      </w:r>
    </w:p>
    <w:p w:rsidR="00207BA7" w:rsidRPr="004A52A3" w:rsidRDefault="00207BA7" w:rsidP="00207BA7">
      <w:pPr>
        <w:pStyle w:val="3N0"/>
      </w:pPr>
      <w:r w:rsidRPr="004A52A3">
        <w:t xml:space="preserve">The variables deltaM, deltaN and offsetEndPos are derived as specified in the following: </w:t>
      </w:r>
    </w:p>
    <w:p w:rsidR="00207BA7" w:rsidRPr="004A52A3" w:rsidRDefault="00207BA7" w:rsidP="00207BA7">
      <w:pPr>
        <w:pStyle w:val="3E1"/>
        <w:numPr>
          <w:ilvl w:val="1"/>
          <w:numId w:val="8"/>
        </w:numPr>
      </w:pPr>
      <w:proofErr w:type="gramStart"/>
      <w:r w:rsidRPr="004A52A3">
        <w:t>deltaM</w:t>
      </w:r>
      <w:proofErr w:type="gramEnd"/>
      <w:r w:rsidRPr="004A52A3">
        <w:t xml:space="preserve"> = refAboveFlag ? </w:t>
      </w:r>
      <w:proofErr w:type="gramStart"/>
      <w:r w:rsidRPr="004A52A3">
        <w:t>refDeltaHor :</w:t>
      </w:r>
      <w:proofErr w:type="gramEnd"/>
      <w:r w:rsidRPr="004A52A3">
        <w:t xml:space="preserve"> refDeltaVer</w:t>
      </w:r>
      <w:r w:rsidRPr="004A52A3">
        <w:tab/>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46</w:t>
      </w:r>
      <w:r w:rsidR="00645DE2" w:rsidRPr="004A52A3">
        <w:rPr>
          <w:lang w:eastAsia="ko-KR"/>
        </w:rPr>
        <w:fldChar w:fldCharType="end"/>
      </w:r>
      <w:r w:rsidRPr="004A52A3">
        <w:rPr>
          <w:lang w:eastAsia="ko-KR"/>
        </w:rPr>
        <w:t>)</w:t>
      </w:r>
      <w:r w:rsidRPr="004A52A3">
        <w:br/>
        <w:t>deltaN  = refAboveFlag ? refDeltaVer : refDeltaHor</w:t>
      </w:r>
      <w:r w:rsidRPr="004A52A3">
        <w:tab/>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47</w:t>
      </w:r>
      <w:r w:rsidR="00645DE2" w:rsidRPr="004A52A3">
        <w:rPr>
          <w:lang w:eastAsia="ko-KR"/>
        </w:rPr>
        <w:fldChar w:fldCharType="end"/>
      </w:r>
      <w:r w:rsidRPr="004A52A3">
        <w:rPr>
          <w:lang w:eastAsia="ko-KR"/>
        </w:rPr>
        <w:t>)</w:t>
      </w:r>
      <w:r w:rsidRPr="004A52A3">
        <w:br/>
        <w:t>offsetEndPos = DmmDeltaEnd[ xB ][ yB ] * ( refAboveFlag ? 1 : –1 )</w:t>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48</w:t>
      </w:r>
      <w:r w:rsidR="00645DE2" w:rsidRPr="004A52A3">
        <w:rPr>
          <w:lang w:eastAsia="ko-KR"/>
        </w:rPr>
        <w:fldChar w:fldCharType="end"/>
      </w:r>
      <w:r w:rsidRPr="004A52A3">
        <w:rPr>
          <w:lang w:eastAsia="ko-KR"/>
        </w:rPr>
        <w:t>)</w:t>
      </w:r>
    </w:p>
    <w:p w:rsidR="00207BA7" w:rsidRPr="004A52A3" w:rsidRDefault="00207BA7" w:rsidP="00207BA7">
      <w:pPr>
        <w:pStyle w:val="3N0"/>
      </w:pPr>
      <w:r w:rsidRPr="004A52A3">
        <w:t>The variables mS and nS are derived as specified in the following:</w:t>
      </w:r>
    </w:p>
    <w:p w:rsidR="00207BA7" w:rsidRPr="004A52A3" w:rsidRDefault="00207BA7" w:rsidP="00207BA7">
      <w:pPr>
        <w:pStyle w:val="3Tabs"/>
        <w:rPr>
          <w:rStyle w:val="3TabsChar"/>
        </w:rPr>
      </w:pPr>
      <w:r w:rsidRPr="004A52A3">
        <w:rPr>
          <w:rStyle w:val="3TabsChar"/>
        </w:rPr>
        <w:t>nS = 0</w:t>
      </w:r>
      <w:r w:rsidRPr="004A52A3">
        <w:rPr>
          <w:rStyle w:val="3TabsChar"/>
        </w:rPr>
        <w:br/>
        <w:t>mS = scRefEndPos</w:t>
      </w:r>
      <w:r w:rsidRPr="004A52A3">
        <w:rPr>
          <w:rStyle w:val="3TabsChar"/>
        </w:rPr>
        <w:br/>
        <w:t xml:space="preserve">if( abs( deltaM ) &gt;= abs( deltaN ) &amp;&amp; deltaM ! = </w:t>
      </w:r>
      <w:proofErr w:type="gramStart"/>
      <w:r w:rsidRPr="004A52A3">
        <w:rPr>
          <w:rStyle w:val="3TabsChar"/>
        </w:rPr>
        <w:t>0 )</w:t>
      </w:r>
      <w:proofErr w:type="gramEnd"/>
      <w:r w:rsidRPr="004A52A3">
        <w:rPr>
          <w:rStyle w:val="3TabsChar"/>
        </w:rPr>
        <w:t xml:space="preserve"> </w:t>
      </w:r>
      <w:r w:rsidRPr="004A52A3">
        <w:rPr>
          <w:rStyle w:val="3TabsChar"/>
        </w:rPr>
        <w:br/>
      </w:r>
      <w:r w:rsidRPr="004A52A3">
        <w:rPr>
          <w:rStyle w:val="3TabsChar"/>
        </w:rPr>
        <w:tab/>
        <w:t xml:space="preserve">mS + = ( deltaM &gt; 0 ) ? </w:t>
      </w:r>
      <w:proofErr w:type="gramStart"/>
      <w:r w:rsidRPr="004A52A3">
        <w:rPr>
          <w:rStyle w:val="3TabsChar"/>
        </w:rPr>
        <w:t>1 :</w:t>
      </w:r>
      <w:proofErr w:type="gramEnd"/>
      <w:r w:rsidRPr="004A52A3">
        <w:rPr>
          <w:rStyle w:val="3TabsChar"/>
        </w:rPr>
        <w:t xml:space="preserve"> –1</w:t>
      </w:r>
    </w:p>
    <w:p w:rsidR="00207BA7" w:rsidRPr="004A52A3" w:rsidRDefault="00207BA7" w:rsidP="00207BA7">
      <w:pPr>
        <w:pStyle w:val="3N0"/>
      </w:pPr>
      <w:r w:rsidRPr="004A52A3">
        <w:t xml:space="preserve">Depending on deltaN, the variables wedgeOri, </w:t>
      </w:r>
      <w:proofErr w:type="gramStart"/>
      <w:r w:rsidRPr="004A52A3">
        <w:t>mE</w:t>
      </w:r>
      <w:proofErr w:type="gramEnd"/>
      <w:r w:rsidRPr="004A52A3">
        <w:t xml:space="preserve"> and nE are derived as specified in the following:</w:t>
      </w:r>
    </w:p>
    <w:p w:rsidR="00207BA7" w:rsidRPr="004A52A3" w:rsidRDefault="00207BA7" w:rsidP="00207BA7">
      <w:pPr>
        <w:pStyle w:val="3D1"/>
        <w:tabs>
          <w:tab w:val="clear" w:pos="360"/>
          <w:tab w:val="num" w:pos="697"/>
        </w:tabs>
      </w:pPr>
      <w:r w:rsidRPr="004A52A3">
        <w:t xml:space="preserve">When deltaN is equal to 0, the following applies: </w:t>
      </w:r>
    </w:p>
    <w:p w:rsidR="00207BA7" w:rsidRPr="004A52A3" w:rsidRDefault="00207BA7" w:rsidP="00207BA7">
      <w:pPr>
        <w:pStyle w:val="3Tabs"/>
        <w:rPr>
          <w:rStyle w:val="3TabsChar"/>
        </w:rPr>
      </w:pPr>
      <w:r w:rsidRPr="004A52A3">
        <w:rPr>
          <w:rStyle w:val="3TabsChar"/>
        </w:rPr>
        <w:tab/>
      </w:r>
      <w:proofErr w:type="gramStart"/>
      <w:r w:rsidRPr="004A52A3">
        <w:rPr>
          <w:rStyle w:val="3TabsChar"/>
        </w:rPr>
        <w:t>mE</w:t>
      </w:r>
      <w:proofErr w:type="gramEnd"/>
      <w:r w:rsidRPr="004A52A3">
        <w:rPr>
          <w:rStyle w:val="3TabsChar"/>
        </w:rPr>
        <w:t xml:space="preserve"> = ( deltaM &lt; 0 ) ? 0 : blkMax</w:t>
      </w:r>
      <w:r w:rsidRPr="004A52A3">
        <w:rPr>
          <w:rStyle w:val="3TabsChar"/>
        </w:rPr>
        <w:br/>
      </w:r>
      <w:r w:rsidRPr="004A52A3">
        <w:rPr>
          <w:rStyle w:val="3TabsChar"/>
        </w:rPr>
        <w:tab/>
        <w:t>nE = Min( Max( offsetEndPos * ( ( deltaM &lt; 0 ) ? 1 : –1 ), 0 ), blkMax )</w:t>
      </w:r>
      <w:r w:rsidRPr="004A52A3">
        <w:rPr>
          <w:rStyle w:val="3TabsChar"/>
        </w:rPr>
        <w:br/>
      </w:r>
      <w:r w:rsidRPr="004A52A3">
        <w:rPr>
          <w:rStyle w:val="3TabsChar"/>
        </w:rPr>
        <w:tab/>
        <w:t xml:space="preserve">wedgeOri = ( deltaM &lt; 0 ) ? </w:t>
      </w:r>
      <w:proofErr w:type="gramStart"/>
      <w:r w:rsidRPr="004A52A3">
        <w:rPr>
          <w:rStyle w:val="3TabsChar"/>
        </w:rPr>
        <w:t>0 :</w:t>
      </w:r>
      <w:proofErr w:type="gramEnd"/>
      <w:r w:rsidRPr="004A52A3">
        <w:rPr>
          <w:rStyle w:val="3TabsChar"/>
        </w:rPr>
        <w:t xml:space="preserve"> ( refAboveFlag ? 1 : 3 ) </w:t>
      </w:r>
    </w:p>
    <w:p w:rsidR="00207BA7" w:rsidRPr="004A52A3" w:rsidRDefault="00207BA7" w:rsidP="00207BA7">
      <w:pPr>
        <w:pStyle w:val="3D1"/>
        <w:tabs>
          <w:tab w:val="clear" w:pos="360"/>
          <w:tab w:val="num" w:pos="697"/>
        </w:tabs>
      </w:pPr>
      <w:r w:rsidRPr="004A52A3">
        <w:t xml:space="preserve">When deltaN is greater than 0, the following applies: </w:t>
      </w:r>
    </w:p>
    <w:p w:rsidR="00207BA7" w:rsidRPr="004A52A3" w:rsidRDefault="00207BA7" w:rsidP="00207BA7">
      <w:pPr>
        <w:pStyle w:val="3Tabs"/>
        <w:rPr>
          <w:rStyle w:val="3TabsChar"/>
        </w:rPr>
      </w:pPr>
      <w:r w:rsidRPr="004A52A3">
        <w:rPr>
          <w:rStyle w:val="3TabsChar"/>
        </w:rPr>
        <w:tab/>
        <w:t xml:space="preserve">mVirtualEnd =  mS + Round( ( blkMax * deltaM ) </w:t>
      </w:r>
      <w:r w:rsidRPr="004A52A3">
        <w:rPr>
          <w:rFonts w:ascii="Symbol" w:hAnsi="Symbol" w:cs="Symbol"/>
        </w:rPr>
        <w:t></w:t>
      </w:r>
      <w:r w:rsidRPr="004A52A3">
        <w:rPr>
          <w:rStyle w:val="3TabsChar"/>
        </w:rPr>
        <w:t xml:space="preserve"> deltaN )</w:t>
      </w:r>
      <w:r w:rsidRPr="004A52A3">
        <w:rPr>
          <w:rStyle w:val="3TabsChar"/>
        </w:rPr>
        <w:br/>
      </w:r>
      <w:r w:rsidRPr="004A52A3">
        <w:rPr>
          <w:rStyle w:val="3TabsChar"/>
        </w:rPr>
        <w:tab/>
        <w:t>if( mVirtualEnd &lt; 0 ) {</w:t>
      </w:r>
      <w:r w:rsidRPr="004A52A3">
        <w:rPr>
          <w:rStyle w:val="3TabsChar"/>
        </w:rPr>
        <w:br/>
      </w:r>
      <w:r w:rsidRPr="004A52A3">
        <w:rPr>
          <w:rStyle w:val="3TabsChar"/>
        </w:rPr>
        <w:tab/>
      </w:r>
      <w:r w:rsidRPr="004A52A3">
        <w:rPr>
          <w:rStyle w:val="3TabsChar"/>
        </w:rPr>
        <w:tab/>
        <w:t xml:space="preserve">iNe = Round( ( –mS * deltaN ) </w:t>
      </w:r>
      <w:r w:rsidRPr="004A52A3">
        <w:rPr>
          <w:rFonts w:ascii="Symbol" w:hAnsi="Symbol" w:cs="Symbol"/>
        </w:rPr>
        <w:t></w:t>
      </w:r>
      <w:r w:rsidRPr="004A52A3">
        <w:rPr>
          <w:rStyle w:val="3TabsChar"/>
        </w:rPr>
        <w:t xml:space="preserve"> deltaM ) + </w:t>
      </w:r>
      <w:r w:rsidRPr="004A52A3">
        <w:t>offsetEndPos</w:t>
      </w:r>
      <w:r w:rsidRPr="004A52A3">
        <w:rPr>
          <w:rStyle w:val="3TabsChar"/>
        </w:rPr>
        <w:br/>
      </w:r>
      <w:r w:rsidRPr="004A52A3">
        <w:rPr>
          <w:rStyle w:val="3TabsChar"/>
        </w:rPr>
        <w:tab/>
      </w:r>
      <w:r w:rsidRPr="004A52A3">
        <w:rPr>
          <w:rStyle w:val="3TabsChar"/>
        </w:rPr>
        <w:tab/>
        <w:t>nE = Clip3( 0, blkMax, iNe )</w:t>
      </w:r>
      <w:r w:rsidRPr="004A52A3">
        <w:rPr>
          <w:rStyle w:val="3TabsChar"/>
        </w:rPr>
        <w:br/>
      </w:r>
      <w:r w:rsidRPr="004A52A3">
        <w:rPr>
          <w:rStyle w:val="3TabsChar"/>
        </w:rPr>
        <w:tab/>
      </w:r>
      <w:r w:rsidRPr="004A52A3">
        <w:rPr>
          <w:rStyle w:val="3TabsChar"/>
        </w:rPr>
        <w:tab/>
        <w:t>mE = ( iNe &gt; blkMax ) ? Min( ( iNe – blkMax ), blkMax ) : 0</w:t>
      </w:r>
      <w:r w:rsidRPr="004A52A3">
        <w:rPr>
          <w:rStyle w:val="3TabsChar"/>
        </w:rPr>
        <w:br/>
      </w:r>
      <w:r w:rsidRPr="004A52A3">
        <w:rPr>
          <w:rStyle w:val="3TabsChar"/>
        </w:rPr>
        <w:tab/>
      </w:r>
      <w:r w:rsidRPr="004A52A3">
        <w:rPr>
          <w:rStyle w:val="3TabsChar"/>
        </w:rPr>
        <w:tab/>
        <w:t>wedgeOri = ( iNe &gt; blkMax ) ? ( refAboveFlag ? 4 : 5 ) : 0</w:t>
      </w:r>
      <w:r w:rsidRPr="004A52A3">
        <w:rPr>
          <w:rStyle w:val="3TabsChar"/>
        </w:rPr>
        <w:br/>
      </w:r>
      <w:r w:rsidRPr="004A52A3">
        <w:rPr>
          <w:rStyle w:val="3TabsChar"/>
        </w:rPr>
        <w:tab/>
        <w:t>} else if( mVirtualEnd &gt; blkMax ) {</w:t>
      </w:r>
      <w:r w:rsidRPr="004A52A3">
        <w:rPr>
          <w:rStyle w:val="3TabsChar"/>
        </w:rPr>
        <w:br/>
      </w:r>
      <w:r w:rsidRPr="004A52A3">
        <w:rPr>
          <w:rStyle w:val="3TabsChar"/>
        </w:rPr>
        <w:tab/>
      </w:r>
      <w:r w:rsidRPr="004A52A3">
        <w:rPr>
          <w:rStyle w:val="3TabsChar"/>
        </w:rPr>
        <w:tab/>
        <w:t xml:space="preserve">iNe = Round( ( ( blkMax – mS ) * deltaN ) </w:t>
      </w:r>
      <w:r w:rsidRPr="004A52A3">
        <w:rPr>
          <w:rFonts w:ascii="Symbol" w:hAnsi="Symbol" w:cs="Symbol"/>
        </w:rPr>
        <w:t></w:t>
      </w:r>
      <w:r w:rsidRPr="004A52A3">
        <w:rPr>
          <w:rStyle w:val="3TabsChar"/>
        </w:rPr>
        <w:t xml:space="preserve"> deltaM ) – </w:t>
      </w:r>
      <w:r w:rsidRPr="004A52A3">
        <w:t>offsetEndPos</w:t>
      </w:r>
      <w:r w:rsidRPr="004A52A3">
        <w:rPr>
          <w:rStyle w:val="3TabsChar"/>
        </w:rPr>
        <w:br/>
      </w:r>
      <w:r w:rsidRPr="004A52A3">
        <w:rPr>
          <w:rStyle w:val="3TabsChar"/>
        </w:rPr>
        <w:tab/>
      </w:r>
      <w:r w:rsidRPr="004A52A3">
        <w:rPr>
          <w:rStyle w:val="3TabsChar"/>
        </w:rPr>
        <w:tab/>
        <w:t>nE = Clip3( 0, blkMax, iNe )</w:t>
      </w:r>
      <w:r w:rsidRPr="004A52A3">
        <w:rPr>
          <w:rStyle w:val="3TabsChar"/>
        </w:rPr>
        <w:br/>
      </w:r>
      <w:r w:rsidRPr="004A52A3">
        <w:rPr>
          <w:rStyle w:val="3TabsChar"/>
        </w:rPr>
        <w:tab/>
      </w:r>
      <w:r w:rsidRPr="004A52A3">
        <w:rPr>
          <w:rStyle w:val="3TabsChar"/>
        </w:rPr>
        <w:tab/>
        <w:t>mE = ( iNe &gt; blkMax ) ? Max( ( blkMax – ( iNe – blkMax ) ), 0 ) : blkMax</w:t>
      </w:r>
      <w:r w:rsidRPr="004A52A3">
        <w:rPr>
          <w:rStyle w:val="3TabsChar"/>
        </w:rPr>
        <w:br/>
      </w:r>
      <w:r w:rsidRPr="004A52A3">
        <w:rPr>
          <w:rStyle w:val="3TabsChar"/>
        </w:rPr>
        <w:tab/>
      </w:r>
      <w:r w:rsidRPr="004A52A3">
        <w:rPr>
          <w:rStyle w:val="3TabsChar"/>
        </w:rPr>
        <w:tab/>
        <w:t>wedgeOri = ( iNe &gt; blkMax ) ? ( refAboveFlag ? 4 : 5 ) : ( ( refAboveFlag ) ? 1 : 3 )</w:t>
      </w:r>
      <w:r w:rsidRPr="004A52A3">
        <w:rPr>
          <w:rStyle w:val="3TabsChar"/>
        </w:rPr>
        <w:br/>
      </w:r>
      <w:r w:rsidRPr="004A52A3">
        <w:rPr>
          <w:rStyle w:val="3TabsChar"/>
        </w:rPr>
        <w:tab/>
        <w:t xml:space="preserve">} else { </w:t>
      </w:r>
      <w:r w:rsidRPr="004A52A3">
        <w:rPr>
          <w:rStyle w:val="3TabsChar"/>
        </w:rPr>
        <w:br/>
      </w:r>
      <w:r w:rsidRPr="004A52A3">
        <w:rPr>
          <w:rStyle w:val="3TabsChar"/>
        </w:rPr>
        <w:tab/>
      </w:r>
      <w:r w:rsidRPr="004A52A3">
        <w:rPr>
          <w:rStyle w:val="3TabsChar"/>
        </w:rPr>
        <w:tab/>
        <w:t>iMe = mVirtualEnd + </w:t>
      </w:r>
      <w:r w:rsidRPr="004A52A3">
        <w:t>offsetEndPos</w:t>
      </w:r>
      <w:r w:rsidRPr="004A52A3">
        <w:rPr>
          <w:rStyle w:val="3TabsChar"/>
        </w:rPr>
        <w:br/>
      </w:r>
      <w:r w:rsidRPr="004A52A3">
        <w:rPr>
          <w:rStyle w:val="3TabsChar"/>
        </w:rPr>
        <w:tab/>
      </w:r>
      <w:r w:rsidRPr="004A52A3">
        <w:rPr>
          <w:rStyle w:val="3TabsChar"/>
        </w:rPr>
        <w:tab/>
        <w:t>mE = Clip3( 0, blkMax, iMe )</w:t>
      </w:r>
      <w:r w:rsidRPr="004A52A3">
        <w:rPr>
          <w:rStyle w:val="3TabsChar"/>
        </w:rPr>
        <w:br/>
      </w:r>
      <w:r w:rsidRPr="004A52A3">
        <w:rPr>
          <w:rStyle w:val="3TabsChar"/>
        </w:rPr>
        <w:tab/>
      </w:r>
      <w:r w:rsidRPr="004A52A3">
        <w:rPr>
          <w:rStyle w:val="3TabsChar"/>
        </w:rPr>
        <w:tab/>
        <w:t>if( iMe &lt; 0 ) {</w:t>
      </w:r>
      <w:r w:rsidRPr="004A52A3">
        <w:rPr>
          <w:rStyle w:val="3TabsChar"/>
        </w:rPr>
        <w:br/>
      </w:r>
      <w:r w:rsidRPr="004A52A3">
        <w:rPr>
          <w:rStyle w:val="3TabsChar"/>
        </w:rPr>
        <w:tab/>
      </w:r>
      <w:r w:rsidRPr="004A52A3">
        <w:rPr>
          <w:rStyle w:val="3TabsChar"/>
        </w:rPr>
        <w:tab/>
      </w:r>
      <w:r w:rsidRPr="004A52A3">
        <w:rPr>
          <w:rStyle w:val="3TabsChar"/>
        </w:rPr>
        <w:tab/>
        <w:t>nE = Max( ( blkMax + iMe ), 0 )</w:t>
      </w:r>
      <w:r w:rsidRPr="004A52A3">
        <w:rPr>
          <w:rStyle w:val="3TabsChar"/>
        </w:rPr>
        <w:br/>
      </w:r>
      <w:r w:rsidRPr="004A52A3">
        <w:rPr>
          <w:rStyle w:val="3TabsChar"/>
        </w:rPr>
        <w:tab/>
      </w:r>
      <w:r w:rsidRPr="004A52A3">
        <w:rPr>
          <w:rStyle w:val="3TabsChar"/>
        </w:rPr>
        <w:tab/>
      </w:r>
      <w:r w:rsidRPr="004A52A3">
        <w:rPr>
          <w:rStyle w:val="3TabsChar"/>
        </w:rPr>
        <w:tab/>
        <w:t xml:space="preserve">wedgeOri = 0 </w:t>
      </w:r>
      <w:r w:rsidRPr="004A52A3">
        <w:rPr>
          <w:rStyle w:val="3TabsChar"/>
        </w:rPr>
        <w:br/>
      </w:r>
      <w:r w:rsidRPr="004A52A3">
        <w:rPr>
          <w:rStyle w:val="3TabsChar"/>
        </w:rPr>
        <w:tab/>
      </w:r>
      <w:r w:rsidRPr="004A52A3">
        <w:rPr>
          <w:rStyle w:val="3TabsChar"/>
        </w:rPr>
        <w:tab/>
        <w:t>}else if( iMe &gt; blkMax ) {</w:t>
      </w:r>
      <w:r w:rsidRPr="004A52A3">
        <w:rPr>
          <w:rStyle w:val="3TabsChar"/>
        </w:rPr>
        <w:br/>
      </w:r>
      <w:r w:rsidRPr="004A52A3">
        <w:rPr>
          <w:rStyle w:val="3TabsChar"/>
        </w:rPr>
        <w:tab/>
      </w:r>
      <w:r w:rsidRPr="004A52A3">
        <w:rPr>
          <w:rStyle w:val="3TabsChar"/>
        </w:rPr>
        <w:tab/>
      </w:r>
      <w:r w:rsidRPr="004A52A3">
        <w:rPr>
          <w:rStyle w:val="3TabsChar"/>
        </w:rPr>
        <w:tab/>
        <w:t>nE = Max( ( blkMax – ( iMe – blkMax ) ), 0 )</w:t>
      </w:r>
      <w:r w:rsidRPr="004A52A3">
        <w:rPr>
          <w:rStyle w:val="3TabsChar"/>
        </w:rPr>
        <w:br/>
      </w:r>
      <w:r w:rsidRPr="004A52A3">
        <w:rPr>
          <w:rStyle w:val="3TabsChar"/>
        </w:rPr>
        <w:tab/>
      </w:r>
      <w:r w:rsidRPr="004A52A3">
        <w:rPr>
          <w:rStyle w:val="3TabsChar"/>
        </w:rPr>
        <w:tab/>
      </w:r>
      <w:r w:rsidRPr="004A52A3">
        <w:rPr>
          <w:rStyle w:val="3TabsChar"/>
        </w:rPr>
        <w:tab/>
        <w:t>wedgeOri = ( refAboveFlag ? 1 : 3 )</w:t>
      </w:r>
      <w:r w:rsidRPr="004A52A3">
        <w:rPr>
          <w:rStyle w:val="3TabsChar"/>
        </w:rPr>
        <w:br/>
      </w:r>
      <w:r w:rsidRPr="004A52A3">
        <w:rPr>
          <w:rStyle w:val="3TabsChar"/>
        </w:rPr>
        <w:tab/>
      </w:r>
      <w:r w:rsidRPr="004A52A3">
        <w:rPr>
          <w:rStyle w:val="3TabsChar"/>
        </w:rPr>
        <w:tab/>
        <w:t>}else {</w:t>
      </w:r>
      <w:r w:rsidRPr="004A52A3">
        <w:rPr>
          <w:rStyle w:val="3TabsChar"/>
        </w:rPr>
        <w:br/>
      </w:r>
      <w:r w:rsidRPr="004A52A3">
        <w:rPr>
          <w:rStyle w:val="3TabsChar"/>
        </w:rPr>
        <w:tab/>
      </w:r>
      <w:r w:rsidRPr="004A52A3">
        <w:rPr>
          <w:rStyle w:val="3TabsChar"/>
        </w:rPr>
        <w:tab/>
      </w:r>
      <w:r w:rsidRPr="004A52A3">
        <w:rPr>
          <w:rStyle w:val="3TabsChar"/>
        </w:rPr>
        <w:tab/>
        <w:t>nE = blkMax</w:t>
      </w:r>
      <w:r w:rsidRPr="004A52A3">
        <w:rPr>
          <w:rStyle w:val="3TabsChar"/>
        </w:rPr>
        <w:br/>
      </w:r>
      <w:r w:rsidRPr="004A52A3">
        <w:rPr>
          <w:rStyle w:val="3TabsChar"/>
        </w:rPr>
        <w:tab/>
      </w:r>
      <w:r w:rsidRPr="004A52A3">
        <w:rPr>
          <w:rStyle w:val="3TabsChar"/>
        </w:rPr>
        <w:tab/>
      </w:r>
      <w:r w:rsidRPr="004A52A3">
        <w:rPr>
          <w:rStyle w:val="3TabsChar"/>
        </w:rPr>
        <w:tab/>
        <w:t>wedgeOri = ( refAboveFlag ? 4 : 5 )</w:t>
      </w:r>
      <w:r w:rsidRPr="004A52A3">
        <w:rPr>
          <w:rStyle w:val="3TabsChar"/>
        </w:rPr>
        <w:br/>
      </w:r>
      <w:r w:rsidRPr="004A52A3">
        <w:rPr>
          <w:rStyle w:val="3TabsChar"/>
        </w:rPr>
        <w:tab/>
      </w:r>
      <w:r w:rsidRPr="004A52A3">
        <w:rPr>
          <w:rStyle w:val="3TabsChar"/>
        </w:rPr>
        <w:tab/>
        <w:t>}</w:t>
      </w:r>
      <w:r w:rsidRPr="004A52A3">
        <w:rPr>
          <w:rStyle w:val="3TabsChar"/>
        </w:rPr>
        <w:br/>
      </w:r>
      <w:r w:rsidRPr="004A52A3">
        <w:rPr>
          <w:rStyle w:val="3TabsChar"/>
        </w:rPr>
        <w:tab/>
        <w:t>}</w:t>
      </w:r>
    </w:p>
    <w:p w:rsidR="00207BA7" w:rsidRPr="004A52A3" w:rsidRDefault="00207BA7" w:rsidP="00207BA7">
      <w:pPr>
        <w:pStyle w:val="3N0"/>
      </w:pPr>
      <w:r w:rsidRPr="004A52A3">
        <w:t xml:space="preserve">Depending on refAboveFlag and wedgeOri, the variables mS, nS, </w:t>
      </w:r>
      <w:proofErr w:type="gramStart"/>
      <w:r w:rsidRPr="004A52A3">
        <w:t>mE</w:t>
      </w:r>
      <w:proofErr w:type="gramEnd"/>
      <w:r w:rsidRPr="004A52A3">
        <w:t xml:space="preserve"> and nE are modified as specified in the following:</w:t>
      </w:r>
    </w:p>
    <w:p w:rsidR="00207BA7" w:rsidRPr="004A52A3" w:rsidRDefault="00207BA7" w:rsidP="00207BA7">
      <w:pPr>
        <w:pStyle w:val="3Tabs"/>
        <w:rPr>
          <w:rStyle w:val="3TabsChar"/>
        </w:rPr>
      </w:pPr>
      <w:r w:rsidRPr="004A52A3">
        <w:rPr>
          <w:rStyle w:val="3TabsChar"/>
        </w:rPr>
        <w:lastRenderedPageBreak/>
        <w:t>if( ( refAboveFlag &amp;&amp; wedgeOri = = 1 ) | | ( !refAboveFlag &amp;&amp; ( wedgeOri = = 0 | | wedgeOri = = 5 ) ) ) {</w:t>
      </w:r>
      <w:r w:rsidRPr="004A52A3">
        <w:rPr>
          <w:rStyle w:val="3TabsChar"/>
        </w:rPr>
        <w:br/>
      </w:r>
      <w:r w:rsidRPr="004A52A3">
        <w:rPr>
          <w:rStyle w:val="3TabsChar"/>
        </w:rPr>
        <w:tab/>
        <w:t>( mE, mS ) = Swap( mE, mS )</w:t>
      </w:r>
      <w:r w:rsidRPr="004A52A3">
        <w:rPr>
          <w:rStyle w:val="3TabsChar"/>
        </w:rPr>
        <w:br/>
      </w:r>
      <w:r w:rsidRPr="004A52A3">
        <w:rPr>
          <w:rStyle w:val="3TabsChar"/>
        </w:rPr>
        <w:tab/>
        <w:t>( nE, nS ) = Swap( nE, nS )</w:t>
      </w:r>
      <w:r w:rsidRPr="004A52A3">
        <w:rPr>
          <w:rStyle w:val="3TabsChar"/>
        </w:rPr>
        <w:br/>
        <w:t>}</w:t>
      </w:r>
    </w:p>
    <w:p w:rsidR="00207BA7" w:rsidRPr="004A52A3" w:rsidRDefault="00207BA7" w:rsidP="00207BA7">
      <w:pPr>
        <w:pStyle w:val="3N0"/>
      </w:pPr>
      <w:r w:rsidRPr="004A52A3">
        <w:t>Depending on refAboveFlag, the variables yS, yS, yE and yE are derived as specified in the following:</w:t>
      </w:r>
    </w:p>
    <w:p w:rsidR="00207BA7" w:rsidRPr="004A52A3" w:rsidRDefault="00207BA7" w:rsidP="00207BA7">
      <w:pPr>
        <w:pStyle w:val="3E1"/>
        <w:numPr>
          <w:ilvl w:val="1"/>
          <w:numId w:val="8"/>
        </w:numPr>
      </w:pPr>
      <w:r w:rsidRPr="004A52A3">
        <w:t>( xS, yS ) = </w:t>
      </w:r>
      <w:proofErr w:type="gramStart"/>
      <w:r w:rsidRPr="004A52A3">
        <w:t>refAboveFlag ? </w:t>
      </w:r>
      <w:proofErr w:type="gramEnd"/>
      <w:r w:rsidRPr="004A52A3">
        <w:t>( mS, nS ) : ( nS, mS )</w:t>
      </w:r>
      <w:r w:rsidRPr="004A52A3">
        <w:tab/>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49</w:t>
      </w:r>
      <w:r w:rsidR="00645DE2" w:rsidRPr="004A52A3">
        <w:rPr>
          <w:lang w:eastAsia="ko-KR"/>
        </w:rPr>
        <w:fldChar w:fldCharType="end"/>
      </w:r>
      <w:r w:rsidRPr="004A52A3">
        <w:rPr>
          <w:lang w:eastAsia="ko-KR"/>
        </w:rPr>
        <w:t>)</w:t>
      </w:r>
      <w:r w:rsidRPr="004A52A3">
        <w:br/>
        <w:t>( xE, yE ) = refAboveFlag ? ( mE, nE ) : ( nE, mE )</w:t>
      </w:r>
      <w:r w:rsidRPr="004A52A3">
        <w:tab/>
      </w:r>
      <w:r w:rsidRPr="004A52A3">
        <w:tab/>
      </w:r>
      <w:r w:rsidRPr="004A52A3">
        <w:rPr>
          <w:lang w:eastAsia="ko-KR"/>
        </w:rPr>
        <w:t>(</w:t>
      </w:r>
      <w:r w:rsidR="00645DE2" w:rsidRPr="004A52A3">
        <w:rPr>
          <w:lang w:eastAsia="ko-KR"/>
        </w:rPr>
        <w:fldChar w:fldCharType="begin" w:fldLock="1"/>
      </w:r>
      <w:r w:rsidRPr="004A52A3">
        <w:rPr>
          <w:lang w:eastAsia="ko-KR"/>
        </w:rPr>
        <w:instrText xml:space="preserve"> REF H \h </w:instrText>
      </w:r>
      <w:r w:rsidR="00645DE2" w:rsidRPr="004A52A3">
        <w:rPr>
          <w:lang w:eastAsia="ko-KR"/>
        </w:rPr>
      </w:r>
      <w:r w:rsidR="00645DE2" w:rsidRPr="004A52A3">
        <w:rPr>
          <w:lang w:eastAsia="ko-KR"/>
        </w:rPr>
        <w:fldChar w:fldCharType="separate"/>
      </w:r>
      <w:r w:rsidRPr="004A52A3">
        <w:rPr>
          <w:lang w:eastAsia="ko-KR"/>
        </w:rPr>
        <w:t>H</w:t>
      </w:r>
      <w:r w:rsidR="00645DE2" w:rsidRPr="004A52A3">
        <w:rPr>
          <w:lang w:eastAsia="ko-KR"/>
        </w:rPr>
        <w:fldChar w:fldCharType="end"/>
      </w:r>
      <w:r w:rsidRPr="004A52A3">
        <w:rPr>
          <w:lang w:eastAsia="ko-KR"/>
        </w:rPr>
        <w:noBreakHyphen/>
      </w:r>
      <w:r w:rsidR="00645DE2" w:rsidRPr="004A52A3">
        <w:rPr>
          <w:lang w:eastAsia="ko-KR"/>
        </w:rPr>
        <w:fldChar w:fldCharType="begin" w:fldLock="1"/>
      </w:r>
      <w:r w:rsidRPr="004A52A3">
        <w:rPr>
          <w:lang w:eastAsia="ko-KR"/>
        </w:rPr>
        <w:instrText xml:space="preserve"> SEQ Equation \* ARABIC </w:instrText>
      </w:r>
      <w:r w:rsidR="00645DE2" w:rsidRPr="004A52A3">
        <w:rPr>
          <w:lang w:eastAsia="ko-KR"/>
        </w:rPr>
        <w:fldChar w:fldCharType="separate"/>
      </w:r>
      <w:r>
        <w:rPr>
          <w:noProof/>
          <w:lang w:eastAsia="ko-KR"/>
        </w:rPr>
        <w:t>50</w:t>
      </w:r>
      <w:r w:rsidR="00645DE2" w:rsidRPr="004A52A3">
        <w:rPr>
          <w:lang w:eastAsia="ko-KR"/>
        </w:rPr>
        <w:fldChar w:fldCharType="end"/>
      </w:r>
      <w:r w:rsidRPr="004A52A3">
        <w:rPr>
          <w:lang w:eastAsia="ko-KR"/>
        </w:rPr>
        <w:t>)</w:t>
      </w:r>
    </w:p>
    <w:p w:rsidR="00207BA7" w:rsidRDefault="00207BA7">
      <w:pPr>
        <w:rPr>
          <w:lang w:eastAsia="ko-KR"/>
        </w:rPr>
      </w:pPr>
    </w:p>
    <w:p w:rsidR="00E04738" w:rsidRPr="004A52A3" w:rsidRDefault="00E04738" w:rsidP="00E04738">
      <w:pPr>
        <w:pStyle w:val="3H4"/>
        <w:numPr>
          <w:ilvl w:val="0"/>
          <w:numId w:val="0"/>
        </w:numPr>
        <w:jc w:val="left"/>
        <w:rPr>
          <w:lang w:eastAsia="ko-KR"/>
        </w:rPr>
      </w:pPr>
      <w:r>
        <w:rPr>
          <w:rFonts w:hint="eastAsia"/>
          <w:lang w:eastAsia="ko-KR"/>
        </w:rPr>
        <w:t xml:space="preserve">H.8.4.4.2.11 </w:t>
      </w:r>
      <w:r w:rsidRPr="004A52A3">
        <w:t>Specification of Intra_</w:t>
      </w:r>
      <w:r w:rsidRPr="004A52A3">
        <w:rPr>
          <w:lang w:eastAsia="ko-KR"/>
        </w:rPr>
        <w:t>Chain</w:t>
      </w:r>
      <w:r w:rsidRPr="004A52A3">
        <w:t xml:space="preserve"> (</w:t>
      </w:r>
      <w:del w:id="164" w:author="Samsung" w:date="2013-07-12T16:17:00Z">
        <w:r w:rsidRPr="004A52A3" w:rsidDel="00652F0A">
          <w:delText>4</w:delText>
        </w:r>
        <w:r w:rsidRPr="004A52A3" w:rsidDel="00652F0A">
          <w:rPr>
            <w:lang w:eastAsia="ko-KR"/>
          </w:rPr>
          <w:delText>3</w:delText>
        </w:r>
        <w:r w:rsidRPr="004A52A3" w:rsidDel="00652F0A">
          <w:delText>, 4</w:delText>
        </w:r>
        <w:r w:rsidRPr="004A52A3" w:rsidDel="00652F0A">
          <w:rPr>
            <w:lang w:eastAsia="ko-KR"/>
          </w:rPr>
          <w:delText>4</w:delText>
        </w:r>
      </w:del>
      <w:ins w:id="165" w:author="Samsung" w:date="2013-07-12T16:17:00Z">
        <w:r w:rsidR="00652F0A">
          <w:rPr>
            <w:rFonts w:hint="eastAsia"/>
            <w:lang w:eastAsia="ko-KR"/>
          </w:rPr>
          <w:t>39, 40</w:t>
        </w:r>
      </w:ins>
      <w:r w:rsidRPr="004A52A3">
        <w:t>) prediction mode</w:t>
      </w:r>
    </w:p>
    <w:p w:rsidR="00E04738" w:rsidRPr="004A52A3" w:rsidRDefault="00E04738" w:rsidP="00E04738">
      <w:pPr>
        <w:pStyle w:val="3N0"/>
      </w:pPr>
      <w:r w:rsidRPr="004A52A3">
        <w:t>Inputs to this process are:</w:t>
      </w:r>
    </w:p>
    <w:p w:rsidR="00E04738" w:rsidRPr="004A52A3" w:rsidRDefault="00E04738" w:rsidP="00E04738">
      <w:pPr>
        <w:pStyle w:val="3D0"/>
      </w:pPr>
      <w:r w:rsidRPr="004A52A3">
        <w:t>a sample location ( xB, yB ) specifying the top-left sample of the current block relative to the top</w:t>
      </w:r>
      <w:r w:rsidRPr="004A52A3">
        <w:noBreakHyphen/>
        <w:t>left sample of the current picture,</w:t>
      </w:r>
    </w:p>
    <w:p w:rsidR="00E04738" w:rsidRPr="004A52A3" w:rsidRDefault="00E04738" w:rsidP="00E04738">
      <w:pPr>
        <w:pStyle w:val="3D0"/>
      </w:pPr>
      <w:r w:rsidRPr="004A52A3">
        <w:t>a variable intraPredMode specifying the intra prediction mode,</w:t>
      </w:r>
    </w:p>
    <w:p w:rsidR="00E04738" w:rsidRPr="004A52A3" w:rsidRDefault="00E04738" w:rsidP="00E04738">
      <w:pPr>
        <w:pStyle w:val="3D0"/>
      </w:pPr>
      <w:r w:rsidRPr="004A52A3">
        <w:rPr>
          <w:lang w:eastAsia="ko-KR"/>
        </w:rPr>
        <w:t>the neighbouring samples p[ x ][ y ], with x, y = −1..2*nT−1</w:t>
      </w:r>
      <w:r w:rsidRPr="004A52A3">
        <w:t>,</w:t>
      </w:r>
    </w:p>
    <w:p w:rsidR="00E04738" w:rsidRPr="004A52A3" w:rsidRDefault="00E04738" w:rsidP="00E04738">
      <w:pPr>
        <w:pStyle w:val="3D0"/>
        <w:rPr>
          <w:lang w:eastAsia="ko-KR"/>
        </w:rPr>
      </w:pPr>
      <w:r w:rsidRPr="004A52A3">
        <w:t>a v</w:t>
      </w:r>
      <w:r w:rsidRPr="004A52A3">
        <w:rPr>
          <w:lang w:eastAsia="ko-KR"/>
        </w:rPr>
        <w:t>ariable nT specifying the transform size,</w:t>
      </w:r>
    </w:p>
    <w:p w:rsidR="00E04738" w:rsidRPr="004A52A3" w:rsidRDefault="00E04738" w:rsidP="00E04738">
      <w:pPr>
        <w:pStyle w:val="3N0"/>
      </w:pPr>
      <w:r w:rsidRPr="004A52A3">
        <w:t>Output of this process is:</w:t>
      </w:r>
    </w:p>
    <w:p w:rsidR="00E04738" w:rsidRPr="004A52A3" w:rsidRDefault="00E04738" w:rsidP="00E04738">
      <w:pPr>
        <w:pStyle w:val="3D0"/>
        <w:rPr>
          <w:lang w:eastAsia="ko-KR"/>
        </w:rPr>
      </w:pPr>
      <w:proofErr w:type="gramStart"/>
      <w:r w:rsidRPr="004A52A3">
        <w:rPr>
          <w:lang w:eastAsia="ko-KR"/>
        </w:rPr>
        <w:t>predicted</w:t>
      </w:r>
      <w:proofErr w:type="gramEnd"/>
      <w:r w:rsidRPr="004A52A3">
        <w:rPr>
          <w:lang w:eastAsia="ko-KR"/>
        </w:rPr>
        <w:t xml:space="preserve"> samples predSamples[ x ][ y ], with x, y = 0..nT−1.</w:t>
      </w:r>
    </w:p>
    <w:p w:rsidR="00E04738" w:rsidRPr="004A52A3" w:rsidRDefault="00E04738" w:rsidP="00E04738">
      <w:pPr>
        <w:pStyle w:val="3N0"/>
        <w:rPr>
          <w:lang w:eastAsia="ko-KR"/>
        </w:rPr>
      </w:pPr>
      <w:r w:rsidRPr="004A52A3">
        <w:rPr>
          <w:lang w:eastAsia="ko-KR"/>
        </w:rPr>
        <w:t>This intra prediction mode is invoked when intraPredMode is equal to 43 or 44.</w:t>
      </w:r>
    </w:p>
    <w:p w:rsidR="00E04738" w:rsidRPr="004A52A3" w:rsidRDefault="00E04738" w:rsidP="00E04738">
      <w:pPr>
        <w:pStyle w:val="3N0"/>
        <w:rPr>
          <w:lang w:eastAsia="ko-KR"/>
        </w:rPr>
      </w:pPr>
      <w:r w:rsidRPr="004A52A3">
        <w:rPr>
          <w:lang w:eastAsia="ko-KR"/>
        </w:rPr>
        <w:t>The values of the prediction samples predSamples</w:t>
      </w:r>
      <w:proofErr w:type="gramStart"/>
      <w:r w:rsidRPr="004A52A3">
        <w:rPr>
          <w:lang w:eastAsia="ko-KR"/>
        </w:rPr>
        <w:t>[ x</w:t>
      </w:r>
      <w:proofErr w:type="gramEnd"/>
      <w:r w:rsidRPr="004A52A3">
        <w:rPr>
          <w:lang w:eastAsia="ko-KR"/>
        </w:rPr>
        <w:t> ][ y ], with x, y = 0..nT−1, are derived as specified in the following ordered steps.</w:t>
      </w:r>
    </w:p>
    <w:p w:rsidR="00E04738" w:rsidRPr="004A52A3" w:rsidRDefault="00E04738" w:rsidP="00E04738">
      <w:pPr>
        <w:pStyle w:val="3E1"/>
        <w:numPr>
          <w:ilvl w:val="1"/>
          <w:numId w:val="8"/>
        </w:numPr>
        <w:rPr>
          <w:highlight w:val="yellow"/>
          <w:lang w:eastAsia="ko-KR"/>
        </w:rPr>
      </w:pPr>
      <w:r w:rsidRPr="004A52A3">
        <w:rPr>
          <w:highlight w:val="yellow"/>
          <w:lang w:eastAsia="ko-KR"/>
        </w:rPr>
        <w:t xml:space="preserve">[Ed. (GT) The process of edge reconstruction (items 1 - 3) need to be specified more in detail. In current state the specification is not precise enough. </w:t>
      </w:r>
      <w:r w:rsidRPr="004A52A3">
        <w:rPr>
          <w:rStyle w:val="3DVCnormalChar"/>
          <w:highlight w:val="yellow"/>
        </w:rPr>
        <w:t>(#3)</w:t>
      </w:r>
      <w:r w:rsidRPr="004A52A3">
        <w:rPr>
          <w:highlight w:val="yellow"/>
          <w:lang w:eastAsia="ko-KR"/>
        </w:rPr>
        <w:t>]</w:t>
      </w:r>
    </w:p>
    <w:p w:rsidR="00E04738" w:rsidRPr="004A52A3" w:rsidRDefault="00E04738" w:rsidP="00E04738">
      <w:pPr>
        <w:pStyle w:val="3U1"/>
        <w:numPr>
          <w:ilvl w:val="1"/>
          <w:numId w:val="10"/>
        </w:numPr>
      </w:pPr>
      <w:r w:rsidRPr="004A52A3">
        <w:t>The start point of the chain in the current prediction unit is derived from edge_start_left_flag[ xB ][ yB ] and edge_start_position[ xB ][ yB ]</w:t>
      </w:r>
      <w:r w:rsidRPr="004A52A3">
        <w:rPr>
          <w:sz w:val="19"/>
          <w:szCs w:val="19"/>
          <w:lang w:eastAsia="de-DE"/>
        </w:rPr>
        <w:t>.</w:t>
      </w:r>
    </w:p>
    <w:p w:rsidR="00E04738" w:rsidRPr="004A52A3"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lang w:eastAsia="ko-KR"/>
        </w:rPr>
      </w:pPr>
      <w:r w:rsidRPr="004A52A3">
        <w:rPr>
          <w:lang w:eastAsia="ko-KR"/>
        </w:rPr>
        <w:t xml:space="preserve">If </w:t>
      </w:r>
      <w:r w:rsidRPr="004A52A3">
        <w:rPr>
          <w:sz w:val="19"/>
          <w:szCs w:val="19"/>
          <w:lang w:eastAsia="ko-KR"/>
        </w:rPr>
        <w:t>edge_start_left_flag</w:t>
      </w:r>
      <w:r w:rsidRPr="004A52A3">
        <w:rPr>
          <w:lang w:eastAsia="ko-KR"/>
        </w:rPr>
        <w:t>[ xB ][ yB ] is equal to 1, the start point is set as s[ 0 ][ yS ] where yS is equal to edge_start_position[ xB ][ yB ].</w:t>
      </w:r>
    </w:p>
    <w:p w:rsidR="00E04738" w:rsidRPr="004A52A3"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lang w:eastAsia="ko-KR"/>
        </w:rPr>
      </w:pPr>
      <w:r w:rsidRPr="004A52A3">
        <w:rPr>
          <w:lang w:eastAsia="ko-KR"/>
        </w:rPr>
        <w:t>Otherwise, the start point is set as s[ xS ][ 0 ] where xS is equal to edge_start_position[ xB ][ yB ].</w:t>
      </w:r>
    </w:p>
    <w:p w:rsidR="00E04738" w:rsidRPr="004A52A3" w:rsidRDefault="00E04738" w:rsidP="00E04738">
      <w:pPr>
        <w:pStyle w:val="3U1"/>
      </w:pPr>
      <w:r w:rsidRPr="004A52A3">
        <w:t xml:space="preserve">The number of edges and the direction of each edge are derived from num_edge_codes_minus1[ xB ][ yB ] and </w:t>
      </w:r>
      <w:r w:rsidRPr="004A52A3">
        <w:rPr>
          <w:sz w:val="19"/>
          <w:szCs w:val="19"/>
        </w:rPr>
        <w:t>edge_code</w:t>
      </w:r>
      <w:r w:rsidRPr="004A52A3">
        <w:t>[ xB ][ yB ]</w:t>
      </w:r>
      <w:r w:rsidRPr="004A52A3">
        <w:rPr>
          <w:sz w:val="19"/>
          <w:szCs w:val="19"/>
        </w:rPr>
        <w:t>[</w:t>
      </w:r>
      <w:r w:rsidRPr="004A52A3">
        <w:t> </w:t>
      </w:r>
      <w:r w:rsidRPr="004A52A3">
        <w:rPr>
          <w:sz w:val="19"/>
          <w:szCs w:val="19"/>
        </w:rPr>
        <w:t>k</w:t>
      </w:r>
      <w:r w:rsidRPr="004A52A3">
        <w:t> </w:t>
      </w:r>
      <w:r w:rsidRPr="004A52A3">
        <w:rPr>
          <w:sz w:val="19"/>
          <w:szCs w:val="19"/>
        </w:rPr>
        <w:t xml:space="preserve">], </w:t>
      </w:r>
      <w:r w:rsidRPr="004A52A3">
        <w:t>for k = 0.. num_edge_codes_</w:t>
      </w:r>
      <w:proofErr w:type="gramStart"/>
      <w:r w:rsidRPr="004A52A3">
        <w:t>minus1[</w:t>
      </w:r>
      <w:proofErr w:type="gramEnd"/>
      <w:r w:rsidRPr="004A52A3">
        <w:t xml:space="preserve"> xB ][ yB ]. </w:t>
      </w:r>
      <w:r w:rsidRPr="004A52A3">
        <w:rPr>
          <w:lang w:eastAsia="ko-KR"/>
        </w:rPr>
        <w:t xml:space="preserve">The direction of the edge is derived from edge_code as shown </w:t>
      </w:r>
      <w:proofErr w:type="gramStart"/>
      <w:r w:rsidRPr="004A52A3">
        <w:rPr>
          <w:rStyle w:val="3DVCnormalChar"/>
        </w:rPr>
        <w:t xml:space="preserve">in </w:t>
      </w:r>
      <w:proofErr w:type="gramEnd"/>
      <w:r w:rsidR="00645DE2" w:rsidRPr="004A52A3">
        <w:rPr>
          <w:rStyle w:val="3DVCnormalChar"/>
        </w:rPr>
        <w:fldChar w:fldCharType="begin" w:fldLock="1"/>
      </w:r>
      <w:r w:rsidRPr="004A52A3">
        <w:rPr>
          <w:rStyle w:val="3DVCnormalChar"/>
        </w:rPr>
        <w:instrText xml:space="preserve"> REF _Ref341455862 \h </w:instrText>
      </w:r>
      <w:r w:rsidR="00645DE2" w:rsidRPr="004A52A3">
        <w:rPr>
          <w:rStyle w:val="3DVCnormalChar"/>
        </w:rPr>
      </w:r>
      <w:r w:rsidR="00645DE2" w:rsidRPr="004A52A3">
        <w:rPr>
          <w:rStyle w:val="3DVCnormalChar"/>
        </w:rPr>
        <w:fldChar w:fldCharType="end"/>
      </w:r>
      <w:r w:rsidRPr="004A52A3">
        <w:rPr>
          <w:rStyle w:val="3DVCnormalChar"/>
        </w:rPr>
        <w:t>.</w:t>
      </w:r>
    </w:p>
    <w:p w:rsidR="00E04738" w:rsidRPr="004A52A3" w:rsidRDefault="00E04738" w:rsidP="00E04738">
      <w:pPr>
        <w:pStyle w:val="3U1"/>
        <w:rPr>
          <w:lang w:eastAsia="ko-KR"/>
        </w:rPr>
      </w:pPr>
      <w:r w:rsidRPr="004A52A3">
        <w:rPr>
          <w:lang w:eastAsia="ko-KR"/>
        </w:rPr>
        <w:t>The region boundary generated by connecting each edge separates the predicted samples predSamples</w:t>
      </w:r>
      <w:proofErr w:type="gramStart"/>
      <w:r w:rsidRPr="004A52A3">
        <w:rPr>
          <w:lang w:eastAsia="ko-KR"/>
        </w:rPr>
        <w:t>[ x</w:t>
      </w:r>
      <w:proofErr w:type="gramEnd"/>
      <w:r w:rsidRPr="004A52A3">
        <w:rPr>
          <w:lang w:eastAsia="ko-KR"/>
        </w:rPr>
        <w:t xml:space="preserve"> ][ y ], with x, y = 0..nT−1 into two regions: the region rA that covers the top-left pixel (x0, y0) and the region rB that covers the remaining region. </w:t>
      </w:r>
    </w:p>
    <w:p w:rsidR="00E04738" w:rsidRPr="004A52A3" w:rsidRDefault="00E04738" w:rsidP="00E04738">
      <w:pPr>
        <w:tabs>
          <w:tab w:val="clear" w:pos="794"/>
          <w:tab w:val="clear" w:pos="1191"/>
          <w:tab w:val="clear" w:pos="1588"/>
          <w:tab w:val="clear" w:pos="1985"/>
          <w:tab w:val="left" w:pos="1080"/>
          <w:tab w:val="left" w:pos="1440"/>
          <w:tab w:val="left" w:pos="1701"/>
        </w:tabs>
        <w:ind w:left="709"/>
        <w:rPr>
          <w:lang w:eastAsia="ko-KR"/>
        </w:rPr>
      </w:pPr>
      <w:r w:rsidRPr="004A52A3">
        <w:rPr>
          <w:lang w:eastAsia="ko-KR"/>
        </w:rPr>
        <w:t>For x, y = 0</w:t>
      </w:r>
      <w:proofErr w:type="gramStart"/>
      <w:r w:rsidRPr="004A52A3">
        <w:rPr>
          <w:lang w:eastAsia="ko-KR"/>
        </w:rPr>
        <w:t>..nT</w:t>
      </w:r>
      <w:proofErr w:type="gramEnd"/>
      <w:r w:rsidRPr="004A52A3">
        <w:rPr>
          <w:lang w:eastAsia="ko-KR"/>
        </w:rPr>
        <w:t>−1 the binary pattern edgePattern[ x ][ y ] is derived as follows:</w:t>
      </w:r>
    </w:p>
    <w:p w:rsidR="00E04738" w:rsidRPr="004A52A3"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lang w:eastAsia="ko-KR"/>
        </w:rPr>
      </w:pPr>
      <w:r w:rsidRPr="004A52A3">
        <w:rPr>
          <w:lang w:eastAsia="ko-KR"/>
        </w:rPr>
        <w:t>If (x, y) is covered by rA, edgePattern</w:t>
      </w:r>
      <w:proofErr w:type="gramStart"/>
      <w:r w:rsidRPr="004A52A3">
        <w:rPr>
          <w:lang w:eastAsia="ko-KR"/>
        </w:rPr>
        <w:t>[ x</w:t>
      </w:r>
      <w:proofErr w:type="gramEnd"/>
      <w:r w:rsidRPr="004A52A3">
        <w:rPr>
          <w:lang w:eastAsia="ko-KR"/>
        </w:rPr>
        <w:t> ][ y ] =  0.</w:t>
      </w:r>
    </w:p>
    <w:p w:rsidR="00E04738" w:rsidRPr="004A52A3" w:rsidRDefault="00E04738" w:rsidP="00E04738">
      <w:pPr>
        <w:numPr>
          <w:ilvl w:val="0"/>
          <w:numId w:val="14"/>
        </w:numPr>
        <w:tabs>
          <w:tab w:val="clear" w:pos="794"/>
          <w:tab w:val="clear" w:pos="1191"/>
          <w:tab w:val="clear" w:pos="1588"/>
          <w:tab w:val="clear" w:pos="1985"/>
          <w:tab w:val="left" w:pos="720"/>
          <w:tab w:val="left" w:pos="1080"/>
          <w:tab w:val="left" w:pos="1440"/>
          <w:tab w:val="left" w:pos="1701"/>
        </w:tabs>
        <w:rPr>
          <w:lang w:eastAsia="ko-KR"/>
        </w:rPr>
      </w:pPr>
      <w:r w:rsidRPr="004A52A3">
        <w:rPr>
          <w:lang w:eastAsia="ko-KR"/>
        </w:rPr>
        <w:t>Otherwise, edgePattern</w:t>
      </w:r>
      <w:proofErr w:type="gramStart"/>
      <w:r w:rsidRPr="004A52A3">
        <w:rPr>
          <w:lang w:eastAsia="ko-KR"/>
        </w:rPr>
        <w:t>[ x</w:t>
      </w:r>
      <w:proofErr w:type="gramEnd"/>
      <w:r w:rsidRPr="004A52A3">
        <w:rPr>
          <w:lang w:eastAsia="de-DE"/>
        </w:rPr>
        <w:t> ][</w:t>
      </w:r>
      <w:r w:rsidRPr="004A52A3">
        <w:rPr>
          <w:lang w:eastAsia="ko-KR"/>
        </w:rPr>
        <w:t> y ] = 1.</w:t>
      </w:r>
    </w:p>
    <w:p w:rsidR="00E04738" w:rsidRPr="004A52A3" w:rsidRDefault="00E04738" w:rsidP="00E04738">
      <w:pPr>
        <w:pStyle w:val="3U1"/>
      </w:pPr>
      <w:r w:rsidRPr="004A52A3">
        <w:rPr>
          <w:lang w:eastAsia="ko-KR"/>
        </w:rPr>
        <w:t>The depth partition value derivation and assignment process as specified in subclause </w:t>
      </w:r>
      <w:r w:rsidR="00645DE2" w:rsidRPr="004A52A3">
        <w:rPr>
          <w:lang w:eastAsia="ko-KR"/>
        </w:rPr>
        <w:fldChar w:fldCharType="begin" w:fldLock="1"/>
      </w:r>
      <w:r w:rsidRPr="004A52A3">
        <w:rPr>
          <w:lang w:eastAsia="ko-KR"/>
        </w:rPr>
        <w:instrText xml:space="preserve"> REF _Ref342862596 \r \h </w:instrText>
      </w:r>
      <w:r w:rsidR="00645DE2" w:rsidRPr="004A52A3">
        <w:rPr>
          <w:lang w:eastAsia="ko-KR"/>
        </w:rPr>
      </w:r>
      <w:r w:rsidR="00645DE2" w:rsidRPr="004A52A3">
        <w:rPr>
          <w:lang w:eastAsia="ko-KR"/>
        </w:rPr>
        <w:fldChar w:fldCharType="separate"/>
      </w:r>
      <w:r>
        <w:rPr>
          <w:lang w:eastAsia="ko-KR"/>
        </w:rPr>
        <w:t>H.8.4.4.2.12</w:t>
      </w:r>
      <w:r w:rsidR="00645DE2" w:rsidRPr="004A52A3">
        <w:rPr>
          <w:lang w:eastAsia="ko-KR"/>
        </w:rPr>
        <w:fldChar w:fldCharType="end"/>
      </w:r>
      <w:r w:rsidRPr="004A52A3">
        <w:rPr>
          <w:lang w:eastAsia="ko-KR"/>
        </w:rPr>
        <w:t xml:space="preserve"> is invoked with the neighbouring samples p[ x ][ y ], the binary pattern </w:t>
      </w:r>
      <w:r w:rsidRPr="004A52A3">
        <w:rPr>
          <w:lang w:eastAsia="de-DE"/>
        </w:rPr>
        <w:t>edgePattern[</w:t>
      </w:r>
      <w:r w:rsidRPr="004A52A3">
        <w:rPr>
          <w:lang w:eastAsia="ko-KR"/>
        </w:rPr>
        <w:t> </w:t>
      </w:r>
      <w:r w:rsidRPr="004A52A3">
        <w:rPr>
          <w:lang w:eastAsia="de-DE"/>
        </w:rPr>
        <w:t>x</w:t>
      </w:r>
      <w:r w:rsidRPr="004A52A3">
        <w:rPr>
          <w:lang w:eastAsia="ko-KR"/>
        </w:rPr>
        <w:t> </w:t>
      </w:r>
      <w:r w:rsidRPr="004A52A3">
        <w:rPr>
          <w:lang w:eastAsia="de-DE"/>
        </w:rPr>
        <w:t>][</w:t>
      </w:r>
      <w:r w:rsidRPr="004A52A3">
        <w:rPr>
          <w:lang w:eastAsia="ko-KR"/>
        </w:rPr>
        <w:t> </w:t>
      </w:r>
      <w:r w:rsidRPr="004A52A3">
        <w:rPr>
          <w:lang w:eastAsia="de-DE"/>
        </w:rPr>
        <w:t>y</w:t>
      </w:r>
      <w:r w:rsidRPr="004A52A3">
        <w:rPr>
          <w:lang w:eastAsia="ko-KR"/>
        </w:rPr>
        <w:t> </w:t>
      </w:r>
      <w:r w:rsidRPr="004A52A3">
        <w:rPr>
          <w:lang w:eastAsia="de-DE"/>
        </w:rPr>
        <w:t>]</w:t>
      </w:r>
      <w:r w:rsidRPr="004A52A3">
        <w:rPr>
          <w:lang w:eastAsia="ko-KR"/>
        </w:rPr>
        <w:t xml:space="preserve">, the transform size nT, the dcOffsetAvailFlag set equal to ( intraPredMode = = </w:t>
      </w:r>
      <w:r w:rsidRPr="004A52A3">
        <w:t xml:space="preserve">Intra_DepthPartition(44) ), </w:t>
      </w:r>
      <w:r w:rsidRPr="004A52A3">
        <w:rPr>
          <w:lang w:eastAsia="ko-KR"/>
        </w:rPr>
        <w:t xml:space="preserve">intraChainFlag set equal to 1, </w:t>
      </w:r>
      <w:r w:rsidRPr="004A52A3">
        <w:t>and the DC offsets DcOffset</w:t>
      </w:r>
      <w:r w:rsidRPr="004A52A3">
        <w:rPr>
          <w:lang w:eastAsia="de-DE"/>
        </w:rPr>
        <w:t>[</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][ 0 ]</w:t>
      </w:r>
      <w:r w:rsidRPr="004A52A3">
        <w:t>, and DcOffset</w:t>
      </w:r>
      <w:r w:rsidRPr="004A52A3">
        <w:rPr>
          <w:lang w:eastAsia="de-DE"/>
        </w:rPr>
        <w:t>[</w:t>
      </w:r>
      <w:r w:rsidRPr="004A52A3">
        <w:rPr>
          <w:lang w:eastAsia="ko-KR"/>
        </w:rPr>
        <w:t> </w:t>
      </w:r>
      <w:r w:rsidRPr="004A52A3">
        <w:rPr>
          <w:lang w:eastAsia="de-DE"/>
        </w:rPr>
        <w:t>xB</w:t>
      </w:r>
      <w:r w:rsidRPr="004A52A3">
        <w:rPr>
          <w:lang w:eastAsia="ko-KR"/>
        </w:rPr>
        <w:t> </w:t>
      </w:r>
      <w:r w:rsidRPr="004A52A3">
        <w:rPr>
          <w:lang w:eastAsia="de-DE"/>
        </w:rPr>
        <w:t>][</w:t>
      </w:r>
      <w:r w:rsidRPr="004A52A3">
        <w:rPr>
          <w:lang w:eastAsia="ko-KR"/>
        </w:rPr>
        <w:t> </w:t>
      </w:r>
      <w:r w:rsidRPr="004A52A3">
        <w:rPr>
          <w:lang w:eastAsia="de-DE"/>
        </w:rPr>
        <w:t>yB</w:t>
      </w:r>
      <w:r w:rsidRPr="004A52A3">
        <w:rPr>
          <w:lang w:eastAsia="ko-KR"/>
        </w:rPr>
        <w:t> </w:t>
      </w:r>
      <w:r w:rsidRPr="004A52A3">
        <w:rPr>
          <w:lang w:eastAsia="de-DE"/>
        </w:rPr>
        <w:t>][ 1 ]</w:t>
      </w:r>
      <w:r w:rsidRPr="004A52A3">
        <w:t xml:space="preserve"> </w:t>
      </w:r>
      <w:r w:rsidRPr="004A52A3">
        <w:rPr>
          <w:lang w:eastAsia="ko-KR"/>
        </w:rPr>
        <w:t>as inputs and the output is assigned to predSamples[ x</w:t>
      </w:r>
      <w:r w:rsidRPr="004A52A3">
        <w:rPr>
          <w:lang w:eastAsia="de-DE"/>
        </w:rPr>
        <w:t> ][ </w:t>
      </w:r>
      <w:r w:rsidRPr="004A52A3">
        <w:rPr>
          <w:lang w:eastAsia="ko-KR"/>
        </w:rPr>
        <w:t xml:space="preserve">y ]. </w:t>
      </w:r>
    </w:p>
    <w:p w:rsidR="007D09B4" w:rsidRDefault="007D09B4">
      <w:pPr>
        <w:tabs>
          <w:tab w:val="clear" w:pos="794"/>
          <w:tab w:val="clear" w:pos="1191"/>
          <w:tab w:val="clear" w:pos="1588"/>
          <w:tab w:val="clear" w:pos="1985"/>
        </w:tabs>
        <w:overflowPunct/>
        <w:autoSpaceDE/>
        <w:autoSpaceDN/>
        <w:adjustRightInd/>
        <w:spacing w:before="0"/>
        <w:jc w:val="left"/>
        <w:textAlignment w:val="auto"/>
        <w:rPr>
          <w:lang w:eastAsia="ko-KR"/>
        </w:rPr>
      </w:pPr>
      <w:r>
        <w:rPr>
          <w:lang w:eastAsia="ko-KR"/>
        </w:rPr>
        <w:br w:type="page"/>
      </w:r>
    </w:p>
    <w:p w:rsidR="007D09B4" w:rsidRPr="004A52A3" w:rsidRDefault="007D09B4" w:rsidP="007D09B4">
      <w:pPr>
        <w:pStyle w:val="a4"/>
        <w:rPr>
          <w:lang w:val="en-GB"/>
        </w:rPr>
      </w:pPr>
      <w:bookmarkStart w:id="166" w:name="_Ref341694597"/>
      <w:bookmarkStart w:id="167" w:name="_Toc358906762"/>
      <w:r w:rsidRPr="004A52A3">
        <w:rPr>
          <w:lang w:val="en-GB"/>
        </w:rPr>
        <w:lastRenderedPageBreak/>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12</w:t>
      </w:r>
      <w:r w:rsidR="00645DE2" w:rsidRPr="004A52A3">
        <w:rPr>
          <w:lang w:val="en-GB"/>
        </w:rPr>
        <w:fldChar w:fldCharType="end"/>
      </w:r>
      <w:bookmarkEnd w:id="166"/>
      <w:r w:rsidRPr="004A52A3">
        <w:rPr>
          <w:lang w:val="en-GB"/>
        </w:rPr>
        <w:t xml:space="preserve"> – Association of ctxIdx and syntax elements for each initializationType in the initialization process</w:t>
      </w:r>
      <w:bookmarkEnd w:id="167"/>
    </w:p>
    <w:tbl>
      <w:tblPr>
        <w:tblW w:w="0" w:type="auto"/>
        <w:jc w:val="center"/>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7"/>
        <w:gridCol w:w="2678"/>
        <w:gridCol w:w="1683"/>
        <w:gridCol w:w="863"/>
        <w:gridCol w:w="904"/>
        <w:gridCol w:w="917"/>
      </w:tblGrid>
      <w:tr w:rsidR="007D09B4" w:rsidRPr="004A52A3" w:rsidTr="0070547C">
        <w:trPr>
          <w:jc w:val="center"/>
        </w:trPr>
        <w:tc>
          <w:tcPr>
            <w:tcW w:w="1937" w:type="dxa"/>
            <w:vMerge w:val="restart"/>
            <w:shd w:val="clear" w:color="auto" w:fill="auto"/>
          </w:tcPr>
          <w:p w:rsidR="007D09B4" w:rsidRPr="004A52A3" w:rsidRDefault="007D09B4" w:rsidP="00652F0A">
            <w:pPr>
              <w:keepNext/>
              <w:jc w:val="center"/>
              <w:rPr>
                <w:b/>
                <w:sz w:val="16"/>
                <w:szCs w:val="16"/>
              </w:rPr>
            </w:pPr>
          </w:p>
        </w:tc>
        <w:tc>
          <w:tcPr>
            <w:tcW w:w="2678" w:type="dxa"/>
            <w:vMerge w:val="restart"/>
            <w:shd w:val="clear" w:color="auto" w:fill="auto"/>
            <w:vAlign w:val="center"/>
          </w:tcPr>
          <w:p w:rsidR="007D09B4" w:rsidRPr="004A52A3" w:rsidRDefault="007D09B4" w:rsidP="00652F0A">
            <w:pPr>
              <w:keepNext/>
              <w:jc w:val="center"/>
              <w:rPr>
                <w:b/>
                <w:sz w:val="16"/>
                <w:szCs w:val="16"/>
              </w:rPr>
            </w:pPr>
            <w:r w:rsidRPr="004A52A3">
              <w:rPr>
                <w:b/>
                <w:bCs/>
                <w:sz w:val="16"/>
                <w:szCs w:val="16"/>
              </w:rPr>
              <w:t>Syntax element</w:t>
            </w:r>
          </w:p>
        </w:tc>
        <w:tc>
          <w:tcPr>
            <w:tcW w:w="1683" w:type="dxa"/>
            <w:vMerge w:val="restart"/>
            <w:shd w:val="clear" w:color="auto" w:fill="auto"/>
            <w:vAlign w:val="center"/>
          </w:tcPr>
          <w:p w:rsidR="007D09B4" w:rsidRPr="004A52A3" w:rsidRDefault="007D09B4" w:rsidP="00652F0A">
            <w:pPr>
              <w:keepNext/>
              <w:jc w:val="center"/>
              <w:rPr>
                <w:b/>
                <w:sz w:val="16"/>
                <w:szCs w:val="16"/>
              </w:rPr>
            </w:pPr>
            <w:r w:rsidRPr="004A52A3">
              <w:rPr>
                <w:b/>
                <w:bCs/>
                <w:sz w:val="16"/>
                <w:szCs w:val="16"/>
              </w:rPr>
              <w:t>ctxIdxTable</w:t>
            </w:r>
          </w:p>
        </w:tc>
        <w:tc>
          <w:tcPr>
            <w:tcW w:w="2684" w:type="dxa"/>
            <w:gridSpan w:val="3"/>
            <w:shd w:val="clear" w:color="auto" w:fill="auto"/>
          </w:tcPr>
          <w:p w:rsidR="007D09B4" w:rsidRPr="004A52A3" w:rsidRDefault="007D09B4" w:rsidP="00652F0A">
            <w:pPr>
              <w:keepNext/>
              <w:jc w:val="center"/>
              <w:rPr>
                <w:b/>
                <w:sz w:val="16"/>
                <w:szCs w:val="16"/>
              </w:rPr>
            </w:pPr>
            <w:r w:rsidRPr="004A52A3">
              <w:rPr>
                <w:b/>
                <w:sz w:val="16"/>
                <w:szCs w:val="16"/>
              </w:rPr>
              <w:t>initType</w:t>
            </w:r>
          </w:p>
        </w:tc>
      </w:tr>
      <w:tr w:rsidR="007D09B4" w:rsidRPr="004A52A3" w:rsidTr="0070547C">
        <w:trPr>
          <w:jc w:val="center"/>
        </w:trPr>
        <w:tc>
          <w:tcPr>
            <w:tcW w:w="1937" w:type="dxa"/>
            <w:vMerge/>
            <w:shd w:val="clear" w:color="auto" w:fill="auto"/>
          </w:tcPr>
          <w:p w:rsidR="007D09B4" w:rsidRPr="004A52A3" w:rsidRDefault="007D09B4" w:rsidP="00652F0A">
            <w:pPr>
              <w:keepNext/>
              <w:jc w:val="center"/>
              <w:rPr>
                <w:sz w:val="16"/>
                <w:szCs w:val="16"/>
              </w:rPr>
            </w:pPr>
          </w:p>
        </w:tc>
        <w:tc>
          <w:tcPr>
            <w:tcW w:w="2678" w:type="dxa"/>
            <w:vMerge/>
            <w:shd w:val="clear" w:color="auto" w:fill="auto"/>
            <w:vAlign w:val="center"/>
          </w:tcPr>
          <w:p w:rsidR="007D09B4" w:rsidRPr="004A52A3" w:rsidRDefault="007D09B4" w:rsidP="00652F0A">
            <w:pPr>
              <w:keepNext/>
              <w:jc w:val="center"/>
              <w:rPr>
                <w:sz w:val="16"/>
                <w:szCs w:val="16"/>
              </w:rPr>
            </w:pPr>
          </w:p>
        </w:tc>
        <w:tc>
          <w:tcPr>
            <w:tcW w:w="1683" w:type="dxa"/>
            <w:vMerge/>
            <w:shd w:val="clear" w:color="auto" w:fill="auto"/>
            <w:vAlign w:val="center"/>
          </w:tcPr>
          <w:p w:rsidR="007D09B4" w:rsidRPr="004A52A3" w:rsidRDefault="007D09B4" w:rsidP="00652F0A">
            <w:pPr>
              <w:keepNext/>
              <w:jc w:val="center"/>
              <w:rPr>
                <w:sz w:val="16"/>
                <w:szCs w:val="16"/>
              </w:rPr>
            </w:pPr>
          </w:p>
        </w:tc>
        <w:tc>
          <w:tcPr>
            <w:tcW w:w="863" w:type="dxa"/>
            <w:shd w:val="clear" w:color="auto" w:fill="auto"/>
          </w:tcPr>
          <w:p w:rsidR="007D09B4" w:rsidRPr="004A52A3" w:rsidRDefault="007D09B4" w:rsidP="00652F0A">
            <w:pPr>
              <w:keepNext/>
              <w:jc w:val="center"/>
              <w:rPr>
                <w:sz w:val="16"/>
                <w:szCs w:val="16"/>
              </w:rPr>
            </w:pPr>
            <w:r w:rsidRPr="004A52A3">
              <w:rPr>
                <w:rFonts w:eastAsia="MS Mincho"/>
                <w:b/>
                <w:sz w:val="16"/>
                <w:szCs w:val="16"/>
                <w:lang w:eastAsia="ja-JP"/>
              </w:rPr>
              <w:t>0</w:t>
            </w:r>
          </w:p>
        </w:tc>
        <w:tc>
          <w:tcPr>
            <w:tcW w:w="904" w:type="dxa"/>
            <w:shd w:val="clear" w:color="auto" w:fill="auto"/>
          </w:tcPr>
          <w:p w:rsidR="007D09B4" w:rsidRPr="004A52A3" w:rsidRDefault="007D09B4" w:rsidP="00652F0A">
            <w:pPr>
              <w:keepNext/>
              <w:jc w:val="center"/>
              <w:rPr>
                <w:sz w:val="16"/>
                <w:szCs w:val="16"/>
              </w:rPr>
            </w:pPr>
            <w:r w:rsidRPr="004A52A3">
              <w:rPr>
                <w:rFonts w:eastAsia="MS Mincho"/>
                <w:b/>
                <w:sz w:val="16"/>
                <w:szCs w:val="16"/>
                <w:lang w:eastAsia="ja-JP"/>
              </w:rPr>
              <w:t>1</w:t>
            </w:r>
          </w:p>
        </w:tc>
        <w:tc>
          <w:tcPr>
            <w:tcW w:w="917" w:type="dxa"/>
            <w:shd w:val="clear" w:color="auto" w:fill="auto"/>
          </w:tcPr>
          <w:p w:rsidR="007D09B4" w:rsidRPr="004A52A3" w:rsidRDefault="007D09B4" w:rsidP="00652F0A">
            <w:pPr>
              <w:keepNext/>
              <w:jc w:val="center"/>
              <w:rPr>
                <w:sz w:val="16"/>
                <w:szCs w:val="16"/>
              </w:rPr>
            </w:pPr>
            <w:r w:rsidRPr="004A52A3">
              <w:rPr>
                <w:rFonts w:eastAsia="MS Mincho"/>
                <w:b/>
                <w:sz w:val="16"/>
                <w:szCs w:val="16"/>
                <w:lang w:eastAsia="ja-JP"/>
              </w:rPr>
              <w:t>2</w:t>
            </w:r>
          </w:p>
        </w:tc>
      </w:tr>
      <w:tr w:rsidR="007D09B4" w:rsidRPr="004A52A3" w:rsidTr="0070547C">
        <w:trPr>
          <w:jc w:val="center"/>
        </w:trPr>
        <w:tc>
          <w:tcPr>
            <w:tcW w:w="1937" w:type="dxa"/>
            <w:vMerge w:val="restart"/>
            <w:shd w:val="clear" w:color="auto" w:fill="auto"/>
          </w:tcPr>
          <w:p w:rsidR="007D09B4" w:rsidRPr="004A52A3" w:rsidRDefault="007D09B4" w:rsidP="00652F0A">
            <w:pPr>
              <w:keepNext/>
              <w:rPr>
                <w:sz w:val="16"/>
                <w:szCs w:val="16"/>
              </w:rPr>
            </w:pPr>
            <w:r w:rsidRPr="004A52A3">
              <w:rPr>
                <w:sz w:val="16"/>
                <w:szCs w:val="16"/>
              </w:rPr>
              <w:t>coding_u</w:t>
            </w:r>
            <w:bookmarkStart w:id="168" w:name="GoHere"/>
            <w:bookmarkEnd w:id="168"/>
            <w:r w:rsidRPr="004A52A3">
              <w:rPr>
                <w:sz w:val="16"/>
                <w:szCs w:val="16"/>
              </w:rPr>
              <w:t>nit( )</w:t>
            </w:r>
            <w:r>
              <w:rPr>
                <w:sz w:val="16"/>
                <w:szCs w:val="16"/>
              </w:rPr>
              <w:br/>
            </w:r>
            <w:r w:rsidRPr="00381FB8">
              <w:rPr>
                <w:sz w:val="16"/>
                <w:szCs w:val="16"/>
              </w:rPr>
              <w:t>depth_mode_parameters</w:t>
            </w:r>
            <w:r>
              <w:rPr>
                <w:sz w:val="16"/>
                <w:szCs w:val="16"/>
              </w:rPr>
              <w:t>( )</w:t>
            </w:r>
          </w:p>
        </w:tc>
        <w:tc>
          <w:tcPr>
            <w:tcW w:w="2678" w:type="dxa"/>
            <w:shd w:val="clear" w:color="auto" w:fill="auto"/>
            <w:vAlign w:val="center"/>
          </w:tcPr>
          <w:p w:rsidR="007D09B4" w:rsidRPr="004A52A3" w:rsidRDefault="007D09B4" w:rsidP="00652F0A">
            <w:pPr>
              <w:keepNext/>
              <w:rPr>
                <w:sz w:val="16"/>
                <w:szCs w:val="16"/>
                <w:lang w:eastAsia="ko-KR"/>
              </w:rPr>
            </w:pPr>
            <w:r w:rsidRPr="004A52A3">
              <w:rPr>
                <w:sz w:val="16"/>
                <w:szCs w:val="16"/>
                <w:lang w:eastAsia="ko-KR"/>
              </w:rPr>
              <w:t>depth_intra_mode</w:t>
            </w:r>
          </w:p>
        </w:tc>
        <w:tc>
          <w:tcPr>
            <w:tcW w:w="1683" w:type="dxa"/>
            <w:shd w:val="clear" w:color="auto" w:fill="auto"/>
          </w:tcPr>
          <w:p w:rsidR="007D09B4" w:rsidRPr="004A52A3" w:rsidRDefault="00645DE2" w:rsidP="00652F0A">
            <w:pPr>
              <w:keepNext/>
              <w:rPr>
                <w:sz w:val="16"/>
                <w:szCs w:val="16"/>
              </w:rPr>
            </w:pPr>
            <w:fldSimple w:instr=" REF _Ref358644782 \h  \* MERGEFORMAT " w:fldLock="1">
              <w:r w:rsidR="007D09B4" w:rsidRPr="00381FB8">
                <w:rPr>
                  <w:sz w:val="16"/>
                  <w:szCs w:val="16"/>
                </w:rPr>
                <w:t>Table H</w:t>
              </w:r>
              <w:r w:rsidR="007D09B4" w:rsidRPr="00381FB8">
                <w:rPr>
                  <w:sz w:val="16"/>
                  <w:szCs w:val="16"/>
                </w:rPr>
                <w:noBreakHyphen/>
                <w:t>22</w:t>
              </w:r>
            </w:fldSimple>
          </w:p>
        </w:tc>
        <w:tc>
          <w:tcPr>
            <w:tcW w:w="863" w:type="dxa"/>
            <w:shd w:val="clear" w:color="auto" w:fill="auto"/>
          </w:tcPr>
          <w:p w:rsidR="007D09B4" w:rsidRPr="004A52A3" w:rsidRDefault="007D09B4" w:rsidP="00652F0A">
            <w:pPr>
              <w:keepNext/>
              <w:rPr>
                <w:sz w:val="16"/>
                <w:szCs w:val="16"/>
              </w:rPr>
            </w:pPr>
            <w:r w:rsidRPr="004A52A3">
              <w:rPr>
                <w:sz w:val="16"/>
                <w:szCs w:val="16"/>
              </w:rPr>
              <w:t>0..7</w:t>
            </w:r>
          </w:p>
        </w:tc>
        <w:tc>
          <w:tcPr>
            <w:tcW w:w="904" w:type="dxa"/>
            <w:shd w:val="clear" w:color="auto" w:fill="auto"/>
          </w:tcPr>
          <w:p w:rsidR="007D09B4" w:rsidRPr="004A52A3" w:rsidRDefault="007D09B4" w:rsidP="00652F0A">
            <w:pPr>
              <w:keepNext/>
              <w:rPr>
                <w:sz w:val="16"/>
                <w:szCs w:val="16"/>
              </w:rPr>
            </w:pPr>
            <w:r w:rsidRPr="004A52A3">
              <w:rPr>
                <w:sz w:val="16"/>
                <w:szCs w:val="16"/>
              </w:rPr>
              <w:t>8..15</w:t>
            </w:r>
          </w:p>
        </w:tc>
        <w:tc>
          <w:tcPr>
            <w:tcW w:w="917" w:type="dxa"/>
            <w:shd w:val="clear" w:color="auto" w:fill="auto"/>
          </w:tcPr>
          <w:p w:rsidR="007D09B4" w:rsidRPr="004A52A3" w:rsidRDefault="007D09B4" w:rsidP="00652F0A">
            <w:pPr>
              <w:keepNext/>
              <w:rPr>
                <w:sz w:val="16"/>
                <w:szCs w:val="16"/>
              </w:rPr>
            </w:pPr>
            <w:r w:rsidRPr="004A52A3">
              <w:rPr>
                <w:sz w:val="16"/>
                <w:szCs w:val="16"/>
              </w:rPr>
              <w:t>16..23</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rPr>
            </w:pPr>
            <w:r w:rsidRPr="004A52A3">
              <w:rPr>
                <w:sz w:val="16"/>
                <w:szCs w:val="16"/>
                <w:lang w:eastAsia="ko-KR"/>
              </w:rPr>
              <w:t>wedge_full_tab_idx</w:t>
            </w:r>
          </w:p>
        </w:tc>
        <w:tc>
          <w:tcPr>
            <w:tcW w:w="1683" w:type="dxa"/>
            <w:shd w:val="clear" w:color="auto" w:fill="auto"/>
          </w:tcPr>
          <w:p w:rsidR="007D09B4" w:rsidRPr="004A52A3" w:rsidRDefault="00645DE2" w:rsidP="00652F0A">
            <w:pPr>
              <w:keepNext/>
              <w:rPr>
                <w:sz w:val="16"/>
                <w:szCs w:val="16"/>
              </w:rPr>
            </w:pPr>
            <w:fldSimple w:instr=" REF _Ref341696527 \h  \* MERGEFORMAT " w:fldLock="1">
              <w:r w:rsidR="007D09B4" w:rsidRPr="00381FB8">
                <w:rPr>
                  <w:sz w:val="16"/>
                  <w:szCs w:val="16"/>
                </w:rPr>
                <w:t>Table H</w:t>
              </w:r>
              <w:r w:rsidR="007D09B4" w:rsidRPr="00381FB8">
                <w:rPr>
                  <w:sz w:val="16"/>
                  <w:szCs w:val="16"/>
                </w:rPr>
                <w:noBreakHyphen/>
                <w:t>13</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del w:id="169" w:author="Samsung" w:date="2013-07-12T16:17:00Z">
              <w:r w:rsidRPr="004A52A3" w:rsidDel="00652F0A">
                <w:rPr>
                  <w:sz w:val="16"/>
                  <w:szCs w:val="16"/>
                  <w:lang w:eastAsia="ko-KR"/>
                </w:rPr>
                <w:delText>wedge_predtex_tab_idx</w:delText>
              </w:r>
            </w:del>
          </w:p>
        </w:tc>
        <w:tc>
          <w:tcPr>
            <w:tcW w:w="1683" w:type="dxa"/>
            <w:shd w:val="clear" w:color="auto" w:fill="auto"/>
          </w:tcPr>
          <w:p w:rsidR="007D09B4" w:rsidRPr="004A52A3" w:rsidRDefault="00645DE2" w:rsidP="00652F0A">
            <w:pPr>
              <w:keepNext/>
              <w:rPr>
                <w:sz w:val="16"/>
                <w:szCs w:val="16"/>
              </w:rPr>
            </w:pPr>
            <w:del w:id="170" w:author="Samsung" w:date="2013-07-12T16:17:00Z">
              <w:r w:rsidDel="00652F0A">
                <w:fldChar w:fldCharType="begin" w:fldLock="1"/>
              </w:r>
              <w:r w:rsidR="00ED56EB" w:rsidDel="00652F0A">
                <w:delInstrText xml:space="preserve"> REF _Ref350798415 \h  \* MERGEFORMAT </w:delInstrText>
              </w:r>
              <w:r w:rsidDel="00652F0A">
                <w:fldChar w:fldCharType="separate"/>
              </w:r>
              <w:r w:rsidR="007D09B4" w:rsidRPr="00381FB8" w:rsidDel="00652F0A">
                <w:rPr>
                  <w:sz w:val="16"/>
                  <w:szCs w:val="16"/>
                </w:rPr>
                <w:delText>Table H</w:delText>
              </w:r>
              <w:r w:rsidR="007D09B4" w:rsidRPr="00381FB8" w:rsidDel="00652F0A">
                <w:rPr>
                  <w:sz w:val="16"/>
                  <w:szCs w:val="16"/>
                </w:rPr>
                <w:noBreakHyphen/>
                <w:delText>14</w:delText>
              </w:r>
              <w:r w:rsidDel="00652F0A">
                <w:fldChar w:fldCharType="end"/>
              </w:r>
            </w:del>
          </w:p>
        </w:tc>
        <w:tc>
          <w:tcPr>
            <w:tcW w:w="863" w:type="dxa"/>
            <w:shd w:val="clear" w:color="auto" w:fill="auto"/>
          </w:tcPr>
          <w:p w:rsidR="007D09B4" w:rsidRPr="004A52A3" w:rsidRDefault="007D09B4" w:rsidP="00652F0A">
            <w:pPr>
              <w:keepNext/>
              <w:rPr>
                <w:sz w:val="16"/>
                <w:szCs w:val="16"/>
              </w:rPr>
            </w:pPr>
            <w:del w:id="171" w:author="Samsung" w:date="2013-07-12T16:17:00Z">
              <w:r w:rsidRPr="004A52A3" w:rsidDel="00652F0A">
                <w:rPr>
                  <w:sz w:val="16"/>
                  <w:szCs w:val="16"/>
                </w:rPr>
                <w:delText>0</w:delText>
              </w:r>
            </w:del>
          </w:p>
        </w:tc>
        <w:tc>
          <w:tcPr>
            <w:tcW w:w="904" w:type="dxa"/>
            <w:shd w:val="clear" w:color="auto" w:fill="auto"/>
          </w:tcPr>
          <w:p w:rsidR="007D09B4" w:rsidRPr="004A52A3" w:rsidRDefault="007D09B4" w:rsidP="00652F0A">
            <w:pPr>
              <w:keepNext/>
              <w:rPr>
                <w:sz w:val="16"/>
                <w:szCs w:val="16"/>
              </w:rPr>
            </w:pPr>
            <w:del w:id="172" w:author="Samsung" w:date="2013-07-12T16:17:00Z">
              <w:r w:rsidRPr="004A52A3" w:rsidDel="00652F0A">
                <w:rPr>
                  <w:sz w:val="16"/>
                  <w:szCs w:val="16"/>
                </w:rPr>
                <w:delText>1</w:delText>
              </w:r>
            </w:del>
          </w:p>
        </w:tc>
        <w:tc>
          <w:tcPr>
            <w:tcW w:w="917" w:type="dxa"/>
            <w:shd w:val="clear" w:color="auto" w:fill="auto"/>
          </w:tcPr>
          <w:p w:rsidR="007D09B4" w:rsidRPr="004A52A3" w:rsidRDefault="007D09B4" w:rsidP="00652F0A">
            <w:pPr>
              <w:keepNext/>
              <w:rPr>
                <w:sz w:val="16"/>
                <w:szCs w:val="16"/>
              </w:rPr>
            </w:pPr>
            <w:del w:id="173" w:author="Samsung" w:date="2013-07-12T16:17:00Z">
              <w:r w:rsidRPr="004A52A3" w:rsidDel="00652F0A">
                <w:rPr>
                  <w:sz w:val="16"/>
                  <w:szCs w:val="16"/>
                </w:rPr>
                <w:delText>2</w:delText>
              </w:r>
            </w:del>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r w:rsidRPr="004A52A3">
              <w:rPr>
                <w:sz w:val="16"/>
                <w:szCs w:val="16"/>
                <w:lang w:eastAsia="ko-KR"/>
              </w:rPr>
              <w:t>dmm_delta_end_flag</w:t>
            </w:r>
            <w:r w:rsidRPr="004A52A3">
              <w:rPr>
                <w:sz w:val="16"/>
                <w:szCs w:val="16"/>
                <w:lang w:eastAsia="ko-KR"/>
              </w:rPr>
              <w:br/>
              <w:t>dmm_delta_end_abs_minus1</w:t>
            </w:r>
          </w:p>
        </w:tc>
        <w:tc>
          <w:tcPr>
            <w:tcW w:w="1683" w:type="dxa"/>
            <w:shd w:val="clear" w:color="auto" w:fill="auto"/>
          </w:tcPr>
          <w:p w:rsidR="007D09B4" w:rsidRPr="004A52A3" w:rsidRDefault="00645DE2" w:rsidP="00652F0A">
            <w:pPr>
              <w:rPr>
                <w:sz w:val="16"/>
                <w:szCs w:val="16"/>
              </w:rPr>
            </w:pPr>
            <w:fldSimple w:instr=" REF _Ref350798822 \h  \* MERGEFORMAT " w:fldLock="1">
              <w:r w:rsidR="007D09B4" w:rsidRPr="00381FB8">
                <w:rPr>
                  <w:sz w:val="16"/>
                  <w:szCs w:val="16"/>
                </w:rPr>
                <w:t>Table H</w:t>
              </w:r>
              <w:r w:rsidR="007D09B4" w:rsidRPr="00381FB8">
                <w:rPr>
                  <w:sz w:val="16"/>
                  <w:szCs w:val="16"/>
                </w:rPr>
                <w:noBreakHyphen/>
                <w:t>15</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r w:rsidRPr="004A52A3">
              <w:rPr>
                <w:sz w:val="16"/>
                <w:szCs w:val="16"/>
                <w:lang w:eastAsia="ko-KR"/>
              </w:rPr>
              <w:t>dmm_dc_flag</w:t>
            </w:r>
          </w:p>
        </w:tc>
        <w:tc>
          <w:tcPr>
            <w:tcW w:w="1683" w:type="dxa"/>
            <w:shd w:val="clear" w:color="auto" w:fill="auto"/>
          </w:tcPr>
          <w:p w:rsidR="007D09B4" w:rsidRPr="004A52A3" w:rsidRDefault="00645DE2" w:rsidP="00652F0A">
            <w:pPr>
              <w:keepNext/>
              <w:rPr>
                <w:sz w:val="16"/>
                <w:szCs w:val="16"/>
              </w:rPr>
            </w:pPr>
            <w:fldSimple w:instr=" REF _Ref358650389 \h  \* MERGEFORMAT " w:fldLock="1">
              <w:r w:rsidR="007D09B4" w:rsidRPr="00381FB8">
                <w:rPr>
                  <w:sz w:val="16"/>
                  <w:szCs w:val="16"/>
                </w:rPr>
                <w:t>Table H</w:t>
              </w:r>
              <w:r w:rsidR="007D09B4" w:rsidRPr="00381FB8">
                <w:rPr>
                  <w:sz w:val="16"/>
                  <w:szCs w:val="16"/>
                </w:rPr>
                <w:noBreakHyphen/>
                <w:t>23</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r w:rsidRPr="004A52A3">
              <w:rPr>
                <w:sz w:val="16"/>
                <w:szCs w:val="16"/>
                <w:lang w:eastAsia="ko-KR"/>
              </w:rPr>
              <w:t>dmm_dc_abs</w:t>
            </w:r>
          </w:p>
        </w:tc>
        <w:tc>
          <w:tcPr>
            <w:tcW w:w="1683" w:type="dxa"/>
            <w:shd w:val="clear" w:color="auto" w:fill="auto"/>
          </w:tcPr>
          <w:p w:rsidR="007D09B4" w:rsidRPr="004A52A3" w:rsidRDefault="00645DE2" w:rsidP="00652F0A">
            <w:pPr>
              <w:keepNext/>
              <w:rPr>
                <w:sz w:val="16"/>
                <w:szCs w:val="16"/>
              </w:rPr>
            </w:pPr>
            <w:fldSimple w:instr=" REF _Ref341708956 \h  \* MERGEFORMAT " w:fldLock="1">
              <w:r w:rsidR="007D09B4" w:rsidRPr="00381FB8">
                <w:rPr>
                  <w:sz w:val="16"/>
                  <w:szCs w:val="16"/>
                </w:rPr>
                <w:t>Table H</w:t>
              </w:r>
              <w:r w:rsidR="007D09B4" w:rsidRPr="00381FB8">
                <w:rPr>
                  <w:sz w:val="16"/>
                  <w:szCs w:val="16"/>
                </w:rPr>
                <w:noBreakHyphen/>
                <w:t>16</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r w:rsidRPr="004A52A3">
              <w:rPr>
                <w:sz w:val="16"/>
                <w:szCs w:val="16"/>
                <w:lang w:eastAsia="ko-KR"/>
              </w:rPr>
              <w:t>edge_code</w:t>
            </w:r>
          </w:p>
        </w:tc>
        <w:tc>
          <w:tcPr>
            <w:tcW w:w="1683" w:type="dxa"/>
            <w:shd w:val="clear" w:color="auto" w:fill="auto"/>
          </w:tcPr>
          <w:p w:rsidR="007D09B4" w:rsidRPr="004A52A3" w:rsidRDefault="00645DE2" w:rsidP="00652F0A">
            <w:pPr>
              <w:keepNext/>
              <w:rPr>
                <w:sz w:val="16"/>
                <w:szCs w:val="16"/>
              </w:rPr>
            </w:pPr>
            <w:fldSimple w:instr=" REF _Ref351488022 \h  \* MERGEFORMAT " w:fldLock="1">
              <w:r w:rsidR="007D09B4" w:rsidRPr="00381FB8">
                <w:rPr>
                  <w:sz w:val="16"/>
                  <w:szCs w:val="16"/>
                </w:rPr>
                <w:t>Table H</w:t>
              </w:r>
              <w:r w:rsidR="007D09B4" w:rsidRPr="00381FB8">
                <w:rPr>
                  <w:sz w:val="16"/>
                  <w:szCs w:val="16"/>
                </w:rPr>
                <w:noBreakHyphen/>
                <w:t>17</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r w:rsidRPr="004A52A3">
              <w:rPr>
                <w:sz w:val="16"/>
                <w:szCs w:val="16"/>
                <w:lang w:eastAsia="ko-KR"/>
              </w:rPr>
              <w:t>edge_dc_flag</w:t>
            </w:r>
          </w:p>
        </w:tc>
        <w:tc>
          <w:tcPr>
            <w:tcW w:w="1683" w:type="dxa"/>
            <w:shd w:val="clear" w:color="auto" w:fill="auto"/>
          </w:tcPr>
          <w:p w:rsidR="007D09B4" w:rsidRPr="001D6F82" w:rsidRDefault="00645DE2" w:rsidP="00652F0A">
            <w:pPr>
              <w:keepNext/>
              <w:rPr>
                <w:sz w:val="16"/>
                <w:szCs w:val="16"/>
              </w:rPr>
            </w:pPr>
            <w:fldSimple w:instr=" REF _Ref358650276 \h  \* MERGEFORMAT " w:fldLock="1">
              <w:r w:rsidR="007D09B4" w:rsidRPr="00381FB8">
                <w:rPr>
                  <w:sz w:val="16"/>
                  <w:szCs w:val="16"/>
                </w:rPr>
                <w:t>Table H</w:t>
              </w:r>
              <w:r w:rsidR="007D09B4" w:rsidRPr="00381FB8">
                <w:rPr>
                  <w:sz w:val="16"/>
                  <w:szCs w:val="16"/>
                </w:rPr>
                <w:noBreakHyphen/>
                <w:t>24</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r w:rsidR="007D09B4" w:rsidRPr="004A52A3" w:rsidTr="0070547C">
        <w:trPr>
          <w:jc w:val="center"/>
        </w:trPr>
        <w:tc>
          <w:tcPr>
            <w:tcW w:w="1937" w:type="dxa"/>
            <w:vMerge/>
            <w:shd w:val="clear" w:color="auto" w:fill="auto"/>
          </w:tcPr>
          <w:p w:rsidR="007D09B4" w:rsidRPr="004A52A3" w:rsidRDefault="007D09B4" w:rsidP="00652F0A">
            <w:pPr>
              <w:keepNext/>
              <w:rPr>
                <w:sz w:val="16"/>
                <w:szCs w:val="16"/>
              </w:rPr>
            </w:pPr>
          </w:p>
        </w:tc>
        <w:tc>
          <w:tcPr>
            <w:tcW w:w="2678" w:type="dxa"/>
            <w:shd w:val="clear" w:color="auto" w:fill="auto"/>
            <w:vAlign w:val="center"/>
          </w:tcPr>
          <w:p w:rsidR="007D09B4" w:rsidRPr="004A52A3" w:rsidRDefault="007D09B4" w:rsidP="00652F0A">
            <w:pPr>
              <w:keepNext/>
              <w:rPr>
                <w:sz w:val="16"/>
                <w:szCs w:val="16"/>
                <w:lang w:eastAsia="ko-KR"/>
              </w:rPr>
            </w:pPr>
            <w:r w:rsidRPr="004A52A3">
              <w:rPr>
                <w:sz w:val="16"/>
                <w:szCs w:val="16"/>
                <w:lang w:eastAsia="ko-KR"/>
              </w:rPr>
              <w:t>edge_dc_abs</w:t>
            </w:r>
          </w:p>
        </w:tc>
        <w:tc>
          <w:tcPr>
            <w:tcW w:w="1683" w:type="dxa"/>
            <w:shd w:val="clear" w:color="auto" w:fill="auto"/>
          </w:tcPr>
          <w:p w:rsidR="007D09B4" w:rsidRPr="001D6F82" w:rsidRDefault="00645DE2" w:rsidP="00652F0A">
            <w:pPr>
              <w:keepNext/>
              <w:rPr>
                <w:sz w:val="16"/>
                <w:szCs w:val="16"/>
              </w:rPr>
            </w:pPr>
            <w:fldSimple w:instr=" REF _Ref358650415 \h  \* MERGEFORMAT " w:fldLock="1">
              <w:r w:rsidR="007D09B4" w:rsidRPr="00381FB8">
                <w:rPr>
                  <w:sz w:val="16"/>
                  <w:szCs w:val="16"/>
                </w:rPr>
                <w:t>Table H</w:t>
              </w:r>
              <w:r w:rsidR="007D09B4" w:rsidRPr="00381FB8">
                <w:rPr>
                  <w:sz w:val="16"/>
                  <w:szCs w:val="16"/>
                </w:rPr>
                <w:noBreakHyphen/>
                <w:t>25</w:t>
              </w:r>
            </w:fldSimple>
          </w:p>
        </w:tc>
        <w:tc>
          <w:tcPr>
            <w:tcW w:w="863" w:type="dxa"/>
            <w:shd w:val="clear" w:color="auto" w:fill="auto"/>
          </w:tcPr>
          <w:p w:rsidR="007D09B4" w:rsidRPr="004A52A3" w:rsidRDefault="007D09B4" w:rsidP="00652F0A">
            <w:pPr>
              <w:keepNext/>
              <w:rPr>
                <w:sz w:val="16"/>
                <w:szCs w:val="16"/>
              </w:rPr>
            </w:pPr>
            <w:r w:rsidRPr="004A52A3">
              <w:rPr>
                <w:sz w:val="16"/>
                <w:szCs w:val="16"/>
              </w:rPr>
              <w:t>0</w:t>
            </w:r>
          </w:p>
        </w:tc>
        <w:tc>
          <w:tcPr>
            <w:tcW w:w="904" w:type="dxa"/>
            <w:shd w:val="clear" w:color="auto" w:fill="auto"/>
          </w:tcPr>
          <w:p w:rsidR="007D09B4" w:rsidRPr="004A52A3" w:rsidRDefault="007D09B4" w:rsidP="00652F0A">
            <w:pPr>
              <w:keepNext/>
              <w:rPr>
                <w:sz w:val="16"/>
                <w:szCs w:val="16"/>
              </w:rPr>
            </w:pPr>
            <w:r w:rsidRPr="004A52A3">
              <w:rPr>
                <w:sz w:val="16"/>
                <w:szCs w:val="16"/>
              </w:rPr>
              <w:t>1</w:t>
            </w:r>
          </w:p>
        </w:tc>
        <w:tc>
          <w:tcPr>
            <w:tcW w:w="917" w:type="dxa"/>
            <w:shd w:val="clear" w:color="auto" w:fill="auto"/>
          </w:tcPr>
          <w:p w:rsidR="007D09B4" w:rsidRPr="004A52A3" w:rsidRDefault="007D09B4" w:rsidP="00652F0A">
            <w:pPr>
              <w:keepNext/>
              <w:rPr>
                <w:sz w:val="16"/>
                <w:szCs w:val="16"/>
              </w:rPr>
            </w:pPr>
            <w:r w:rsidRPr="004A52A3">
              <w:rPr>
                <w:sz w:val="16"/>
                <w:szCs w:val="16"/>
              </w:rPr>
              <w:t>2</w:t>
            </w:r>
          </w:p>
        </w:tc>
      </w:tr>
    </w:tbl>
    <w:p w:rsidR="0070547C" w:rsidRPr="004A52A3" w:rsidRDefault="0070547C" w:rsidP="0070547C">
      <w:pPr>
        <w:pStyle w:val="a4"/>
        <w:rPr>
          <w:lang w:val="en-GB"/>
        </w:rPr>
      </w:pPr>
      <w:bookmarkStart w:id="174" w:name="_Ref341696527"/>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13</w:t>
      </w:r>
      <w:r w:rsidR="00645DE2" w:rsidRPr="004A52A3">
        <w:rPr>
          <w:lang w:val="en-GB"/>
        </w:rPr>
        <w:fldChar w:fldCharType="end"/>
      </w:r>
      <w:bookmarkEnd w:id="174"/>
      <w:r w:rsidRPr="004A52A3">
        <w:rPr>
          <w:lang w:val="en-GB"/>
        </w:rPr>
        <w:t xml:space="preserve"> – Values of variable initValue for </w:t>
      </w:r>
      <w:r w:rsidRPr="004A52A3">
        <w:rPr>
          <w:rFonts w:eastAsia="PMingLiU"/>
          <w:lang w:val="en-GB" w:eastAsia="zh-TW"/>
        </w:rPr>
        <w:t xml:space="preserve">wedge_full_tab_idx </w:t>
      </w:r>
      <w:r w:rsidRPr="004A52A3">
        <w:rPr>
          <w:lang w:val="en-GB"/>
        </w:rPr>
        <w:t>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PMingLiU"/>
                <w:b/>
                <w:kern w:val="2"/>
                <w:sz w:val="16"/>
                <w:szCs w:val="16"/>
                <w:lang w:eastAsia="zh-TW"/>
              </w:rPr>
              <w:t>wedge_full_tab_idx</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r w:rsidRPr="004A52A3">
              <w:rPr>
                <w:rFonts w:eastAsia="Times New Roman"/>
                <w:b/>
                <w:bCs/>
                <w:kern w:val="2"/>
                <w:sz w:val="16"/>
                <w:szCs w:val="16"/>
              </w:rPr>
              <w:t>initValue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Del="00652F0A" w:rsidRDefault="0070547C" w:rsidP="0070547C">
      <w:pPr>
        <w:pStyle w:val="a4"/>
        <w:rPr>
          <w:del w:id="175" w:author="Samsung" w:date="2013-07-12T16:18:00Z"/>
          <w:lang w:val="en-GB"/>
        </w:rPr>
      </w:pPr>
      <w:bookmarkStart w:id="176" w:name="_Ref350798415"/>
      <w:bookmarkStart w:id="177" w:name="_Toc358906763"/>
      <w:bookmarkStart w:id="178" w:name="_Ref341696528"/>
      <w:del w:id="179" w:author="Samsung" w:date="2013-07-12T16:18:00Z">
        <w:r w:rsidRPr="004A52A3" w:rsidDel="00652F0A">
          <w:rPr>
            <w:lang w:val="en-GB"/>
          </w:rPr>
          <w:delText>Table </w:delText>
        </w:r>
        <w:r w:rsidR="00645DE2" w:rsidRPr="004A52A3" w:rsidDel="00652F0A">
          <w:fldChar w:fldCharType="begin" w:fldLock="1"/>
        </w:r>
        <w:r w:rsidRPr="004A52A3" w:rsidDel="00652F0A">
          <w:rPr>
            <w:lang w:val="en-GB"/>
          </w:rPr>
          <w:delInstrText xml:space="preserve"> REF H \h </w:delInstrText>
        </w:r>
        <w:r w:rsidR="00645DE2" w:rsidRPr="004A52A3" w:rsidDel="00652F0A">
          <w:fldChar w:fldCharType="separate"/>
        </w:r>
        <w:r w:rsidRPr="004A52A3" w:rsidDel="00652F0A">
          <w:rPr>
            <w:lang w:eastAsia="ko-KR"/>
          </w:rPr>
          <w:delText>H</w:delText>
        </w:r>
        <w:r w:rsidR="00645DE2" w:rsidRPr="004A52A3" w:rsidDel="00652F0A">
          <w:fldChar w:fldCharType="end"/>
        </w:r>
        <w:r w:rsidRPr="004A52A3" w:rsidDel="00652F0A">
          <w:rPr>
            <w:lang w:val="en-GB"/>
          </w:rPr>
          <w:noBreakHyphen/>
        </w:r>
        <w:r w:rsidR="00645DE2" w:rsidRPr="004A52A3" w:rsidDel="00652F0A">
          <w:fldChar w:fldCharType="begin" w:fldLock="1"/>
        </w:r>
        <w:r w:rsidRPr="004A52A3" w:rsidDel="00652F0A">
          <w:rPr>
            <w:lang w:val="en-GB"/>
          </w:rPr>
          <w:delInstrText xml:space="preserve"> SEQ Table \* ARABIC \s 1 </w:delInstrText>
        </w:r>
        <w:r w:rsidR="00645DE2" w:rsidRPr="004A52A3" w:rsidDel="00652F0A">
          <w:fldChar w:fldCharType="separate"/>
        </w:r>
        <w:r w:rsidDel="00652F0A">
          <w:rPr>
            <w:noProof/>
            <w:lang w:val="en-GB"/>
          </w:rPr>
          <w:delText>14</w:delText>
        </w:r>
        <w:r w:rsidR="00645DE2" w:rsidRPr="004A52A3" w:rsidDel="00652F0A">
          <w:fldChar w:fldCharType="end"/>
        </w:r>
        <w:bookmarkEnd w:id="176"/>
        <w:r w:rsidRPr="004A52A3" w:rsidDel="00652F0A">
          <w:rPr>
            <w:lang w:val="en-GB"/>
          </w:rPr>
          <w:delText xml:space="preserve">– Values of variable initValue for </w:delText>
        </w:r>
        <w:r w:rsidRPr="004A52A3" w:rsidDel="00652F0A">
          <w:rPr>
            <w:rFonts w:eastAsia="PMingLiU"/>
            <w:lang w:val="en-GB" w:eastAsia="zh-TW"/>
          </w:rPr>
          <w:delText xml:space="preserve">wedge_predtex_tab_idx </w:delText>
        </w:r>
        <w:r w:rsidRPr="004A52A3" w:rsidDel="00652F0A">
          <w:rPr>
            <w:lang w:val="en-GB"/>
          </w:rPr>
          <w:delText>ctxIdx</w:delText>
        </w:r>
        <w:bookmarkEnd w:id="177"/>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Del="00652F0A" w:rsidTr="00652F0A">
        <w:trPr>
          <w:cantSplit/>
          <w:jc w:val="center"/>
          <w:del w:id="180" w:author="Samsung" w:date="2013-07-12T16:18:00Z"/>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181" w:author="Samsung" w:date="2013-07-12T16:18:00Z"/>
                <w:rFonts w:eastAsia="Times New Roman"/>
                <w:b/>
                <w:kern w:val="2"/>
                <w:sz w:val="16"/>
                <w:szCs w:val="16"/>
              </w:rPr>
            </w:pPr>
            <w:del w:id="182" w:author="Samsung" w:date="2013-07-12T16:18:00Z">
              <w:r w:rsidRPr="004A52A3" w:rsidDel="00652F0A">
                <w:rPr>
                  <w:rFonts w:eastAsia="Times New Roman"/>
                  <w:b/>
                  <w:kern w:val="2"/>
                  <w:sz w:val="16"/>
                  <w:szCs w:val="16"/>
                </w:rPr>
                <w:delText>Initialization variable</w:delText>
              </w:r>
            </w:del>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183" w:author="Samsung" w:date="2013-07-12T16:18:00Z"/>
                <w:rFonts w:eastAsia="Times New Roman"/>
                <w:b/>
                <w:kern w:val="2"/>
                <w:sz w:val="16"/>
                <w:szCs w:val="16"/>
              </w:rPr>
            </w:pPr>
            <w:del w:id="184" w:author="Samsung" w:date="2013-07-12T16:18:00Z">
              <w:r w:rsidRPr="004A52A3" w:rsidDel="00652F0A">
                <w:rPr>
                  <w:rFonts w:eastAsia="PMingLiU"/>
                  <w:b/>
                  <w:kern w:val="2"/>
                  <w:sz w:val="16"/>
                  <w:szCs w:val="16"/>
                  <w:lang w:eastAsia="zh-TW"/>
                </w:rPr>
                <w:delText>wedge_predtex_tab_idx</w:delText>
              </w:r>
            </w:del>
          </w:p>
        </w:tc>
      </w:tr>
      <w:tr w:rsidR="0070547C" w:rsidRPr="004A52A3" w:rsidDel="00652F0A" w:rsidTr="00652F0A">
        <w:trPr>
          <w:cantSplit/>
          <w:jc w:val="center"/>
          <w:del w:id="185" w:author="Samsung" w:date="2013-07-12T16:18:00Z"/>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clear" w:pos="794"/>
                <w:tab w:val="clear" w:pos="1191"/>
                <w:tab w:val="clear" w:pos="1588"/>
                <w:tab w:val="clear" w:pos="1985"/>
              </w:tabs>
              <w:overflowPunct/>
              <w:autoSpaceDE/>
              <w:autoSpaceDN/>
              <w:adjustRightInd/>
              <w:spacing w:before="0"/>
              <w:jc w:val="left"/>
              <w:rPr>
                <w:del w:id="186" w:author="Samsung" w:date="2013-07-12T16:18:00Z"/>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187" w:author="Samsung" w:date="2013-07-12T16:18:00Z"/>
                <w:rFonts w:eastAsia="Times New Roman"/>
                <w:b/>
                <w:bCs/>
                <w:kern w:val="2"/>
                <w:sz w:val="16"/>
                <w:szCs w:val="16"/>
              </w:rPr>
            </w:pPr>
            <w:del w:id="188" w:author="Samsung" w:date="2013-07-12T16:18:00Z">
              <w:r w:rsidRPr="004A52A3" w:rsidDel="00652F0A">
                <w:rPr>
                  <w:rFonts w:eastAsia="Times New Roman"/>
                  <w:b/>
                  <w:bCs/>
                  <w:kern w:val="2"/>
                  <w:sz w:val="16"/>
                  <w:szCs w:val="16"/>
                </w:rPr>
                <w:delText>0</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189" w:author="Samsung" w:date="2013-07-12T16:18:00Z"/>
                <w:rFonts w:eastAsia="Times New Roman"/>
                <w:b/>
                <w:bCs/>
                <w:kern w:val="2"/>
                <w:sz w:val="16"/>
                <w:szCs w:val="16"/>
              </w:rPr>
            </w:pPr>
            <w:del w:id="190" w:author="Samsung" w:date="2013-07-12T16:18:00Z">
              <w:r w:rsidRPr="004A52A3" w:rsidDel="00652F0A">
                <w:rPr>
                  <w:rFonts w:eastAsia="Times New Roman"/>
                  <w:b/>
                  <w:bCs/>
                  <w:kern w:val="2"/>
                  <w:sz w:val="16"/>
                  <w:szCs w:val="16"/>
                </w:rPr>
                <w:delText>1</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tabs>
                <w:tab w:val="left" w:pos="720"/>
              </w:tabs>
              <w:spacing w:before="100" w:after="100" w:line="190" w:lineRule="exact"/>
              <w:jc w:val="center"/>
              <w:rPr>
                <w:del w:id="191" w:author="Samsung" w:date="2013-07-12T16:18:00Z"/>
                <w:rFonts w:eastAsia="Times New Roman"/>
                <w:b/>
                <w:bCs/>
                <w:kern w:val="2"/>
                <w:sz w:val="16"/>
                <w:szCs w:val="16"/>
              </w:rPr>
            </w:pPr>
            <w:del w:id="192" w:author="Samsung" w:date="2013-07-12T16:18:00Z">
              <w:r w:rsidRPr="004A52A3" w:rsidDel="00652F0A">
                <w:rPr>
                  <w:rFonts w:eastAsia="Times New Roman"/>
                  <w:b/>
                  <w:bCs/>
                  <w:kern w:val="2"/>
                  <w:sz w:val="16"/>
                  <w:szCs w:val="16"/>
                </w:rPr>
                <w:delText>2</w:delText>
              </w:r>
            </w:del>
          </w:p>
        </w:tc>
      </w:tr>
      <w:tr w:rsidR="0070547C" w:rsidRPr="004A52A3" w:rsidDel="00652F0A" w:rsidTr="00652F0A">
        <w:trPr>
          <w:cantSplit/>
          <w:jc w:val="center"/>
          <w:del w:id="193" w:author="Samsung" w:date="2013-07-12T16:18: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652F0A" w:rsidRDefault="0070547C" w:rsidP="00652F0A">
            <w:pPr>
              <w:keepNext/>
              <w:tabs>
                <w:tab w:val="left" w:pos="720"/>
              </w:tabs>
              <w:spacing w:before="100" w:after="100" w:line="190" w:lineRule="exact"/>
              <w:rPr>
                <w:del w:id="194" w:author="Samsung" w:date="2013-07-12T16:18:00Z"/>
                <w:rFonts w:eastAsia="Times New Roman"/>
                <w:b/>
                <w:bCs/>
                <w:kern w:val="2"/>
                <w:sz w:val="16"/>
                <w:szCs w:val="16"/>
              </w:rPr>
            </w:pPr>
            <w:del w:id="195" w:author="Samsung" w:date="2013-07-12T16:18:00Z">
              <w:r w:rsidRPr="004A52A3" w:rsidDel="00652F0A">
                <w:rPr>
                  <w:rFonts w:eastAsia="Times New Roman"/>
                  <w:b/>
                  <w:bCs/>
                  <w:kern w:val="2"/>
                  <w:sz w:val="16"/>
                  <w:szCs w:val="16"/>
                </w:rPr>
                <w:delText>initValue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left" w:pos="720"/>
              </w:tabs>
              <w:spacing w:before="100" w:after="100" w:line="190" w:lineRule="exact"/>
              <w:jc w:val="center"/>
              <w:rPr>
                <w:del w:id="196" w:author="Samsung" w:date="2013-07-12T16:18:00Z"/>
                <w:rFonts w:eastAsia="PMingLiU"/>
                <w:kern w:val="2"/>
                <w:sz w:val="16"/>
                <w:szCs w:val="16"/>
                <w:lang w:eastAsia="zh-TW"/>
              </w:rPr>
            </w:pPr>
            <w:del w:id="197" w:author="Samsung" w:date="2013-07-12T16:18:00Z">
              <w:r w:rsidRPr="004A52A3" w:rsidDel="00652F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left" w:pos="720"/>
              </w:tabs>
              <w:spacing w:before="100" w:after="100" w:line="190" w:lineRule="exact"/>
              <w:jc w:val="center"/>
              <w:rPr>
                <w:del w:id="198" w:author="Samsung" w:date="2013-07-12T16:18:00Z"/>
                <w:rFonts w:eastAsia="PMingLiU"/>
                <w:kern w:val="2"/>
                <w:sz w:val="16"/>
                <w:szCs w:val="16"/>
                <w:lang w:eastAsia="zh-TW"/>
              </w:rPr>
            </w:pPr>
            <w:del w:id="199" w:author="Samsung" w:date="2013-07-12T16:18:00Z">
              <w:r w:rsidRPr="004A52A3" w:rsidDel="00652F0A">
                <w:rPr>
                  <w:rFonts w:eastAsia="PMingLiU"/>
                  <w:kern w:val="2"/>
                  <w:sz w:val="16"/>
                  <w:szCs w:val="16"/>
                  <w:lang w:eastAsia="zh-TW"/>
                </w:rPr>
                <w:delText>154</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tabs>
                <w:tab w:val="left" w:pos="720"/>
              </w:tabs>
              <w:spacing w:before="100" w:after="100" w:line="190" w:lineRule="exact"/>
              <w:jc w:val="center"/>
              <w:rPr>
                <w:del w:id="200" w:author="Samsung" w:date="2013-07-12T16:18:00Z"/>
                <w:rFonts w:eastAsia="PMingLiU"/>
                <w:kern w:val="2"/>
                <w:sz w:val="16"/>
                <w:szCs w:val="16"/>
                <w:lang w:eastAsia="zh-TW"/>
              </w:rPr>
            </w:pPr>
            <w:del w:id="201" w:author="Samsung" w:date="2013-07-12T16:18:00Z">
              <w:r w:rsidRPr="004A52A3" w:rsidDel="00652F0A">
                <w:rPr>
                  <w:rFonts w:eastAsia="PMingLiU"/>
                  <w:kern w:val="2"/>
                  <w:sz w:val="16"/>
                  <w:szCs w:val="16"/>
                  <w:lang w:eastAsia="zh-TW"/>
                </w:rPr>
                <w:delText>154</w:delText>
              </w:r>
            </w:del>
          </w:p>
        </w:tc>
      </w:tr>
    </w:tbl>
    <w:p w:rsidR="0070547C" w:rsidRPr="004A52A3" w:rsidRDefault="0070547C" w:rsidP="0070547C">
      <w:pPr>
        <w:pStyle w:val="a4"/>
        <w:rPr>
          <w:lang w:val="en-GB"/>
        </w:rPr>
      </w:pPr>
      <w:bookmarkStart w:id="202" w:name="_Ref350798822"/>
      <w:bookmarkStart w:id="203" w:name="_Toc358906764"/>
      <w:bookmarkEnd w:id="178"/>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15</w:t>
      </w:r>
      <w:r w:rsidR="00645DE2" w:rsidRPr="004A52A3">
        <w:rPr>
          <w:lang w:val="en-GB"/>
        </w:rPr>
        <w:fldChar w:fldCharType="end"/>
      </w:r>
      <w:bookmarkEnd w:id="202"/>
      <w:r w:rsidRPr="004A52A3">
        <w:rPr>
          <w:lang w:val="en-GB"/>
        </w:rPr>
        <w:t xml:space="preserve">– Values of variable initValue for </w:t>
      </w:r>
      <w:r w:rsidRPr="004A52A3">
        <w:rPr>
          <w:rFonts w:eastAsia="PMingLiU"/>
          <w:lang w:val="en-GB" w:eastAsia="zh-TW"/>
        </w:rPr>
        <w:t xml:space="preserve">dmm_delta_end_flag and dmm_delta_end_abs_minus1 </w:t>
      </w:r>
      <w:r w:rsidRPr="004A52A3">
        <w:rPr>
          <w:lang w:val="en-GB"/>
        </w:rPr>
        <w:t>ctxIdx</w:t>
      </w:r>
      <w:bookmarkEnd w:id="20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PMingLiU"/>
                <w:b/>
                <w:kern w:val="2"/>
                <w:sz w:val="16"/>
                <w:szCs w:val="16"/>
                <w:lang w:eastAsia="zh-TW"/>
              </w:rPr>
              <w:t>dmm_delta_end_flag dmm_delta_end_abs_minus1</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r w:rsidRPr="004A52A3">
              <w:rPr>
                <w:rFonts w:eastAsia="Times New Roman"/>
                <w:b/>
                <w:bCs/>
                <w:kern w:val="2"/>
                <w:sz w:val="16"/>
                <w:szCs w:val="16"/>
              </w:rPr>
              <w:t>initValue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RDefault="0070547C" w:rsidP="0070547C">
      <w:pPr>
        <w:pStyle w:val="a4"/>
        <w:rPr>
          <w:lang w:val="en-GB"/>
        </w:rPr>
      </w:pPr>
      <w:bookmarkStart w:id="204" w:name="_Ref341708956"/>
      <w:bookmarkStart w:id="205" w:name="_Toc358906765"/>
      <w:bookmarkStart w:id="206" w:name="_Ref341696525"/>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16</w:t>
      </w:r>
      <w:r w:rsidR="00645DE2" w:rsidRPr="004A52A3">
        <w:rPr>
          <w:lang w:val="en-GB"/>
        </w:rPr>
        <w:fldChar w:fldCharType="end"/>
      </w:r>
      <w:bookmarkEnd w:id="204"/>
      <w:r w:rsidRPr="004A52A3">
        <w:rPr>
          <w:lang w:val="en-GB"/>
        </w:rPr>
        <w:t xml:space="preserve"> – Values of variable initValue for dmm_dc_abs ctxIdx</w:t>
      </w:r>
      <w:bookmarkEnd w:id="2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PMingLiU"/>
                <w:b/>
                <w:kern w:val="2"/>
                <w:sz w:val="16"/>
                <w:szCs w:val="16"/>
                <w:lang w:eastAsia="zh-TW"/>
              </w:rPr>
              <w:t xml:space="preserve">dmm_dc_abs </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r w:rsidRPr="004A52A3">
              <w:rPr>
                <w:rFonts w:eastAsia="Times New Roman"/>
                <w:b/>
                <w:bCs/>
                <w:kern w:val="2"/>
                <w:sz w:val="16"/>
                <w:szCs w:val="16"/>
              </w:rPr>
              <w:t>initValue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RDefault="0070547C" w:rsidP="0070547C">
      <w:pPr>
        <w:pStyle w:val="a4"/>
        <w:rPr>
          <w:lang w:val="en-GB"/>
        </w:rPr>
      </w:pPr>
      <w:bookmarkStart w:id="207" w:name="_Ref351488022"/>
      <w:bookmarkStart w:id="208" w:name="_Toc358906766"/>
      <w:bookmarkEnd w:id="206"/>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17</w:t>
      </w:r>
      <w:r w:rsidR="00645DE2" w:rsidRPr="004A52A3">
        <w:rPr>
          <w:lang w:val="en-GB"/>
        </w:rPr>
        <w:fldChar w:fldCharType="end"/>
      </w:r>
      <w:bookmarkEnd w:id="207"/>
      <w:r w:rsidRPr="004A52A3">
        <w:rPr>
          <w:lang w:val="en-GB"/>
        </w:rPr>
        <w:t xml:space="preserve"> – Values of variable initValue for edge_code</w:t>
      </w:r>
      <w:r w:rsidRPr="004A52A3">
        <w:rPr>
          <w:rFonts w:eastAsia="PMingLiU"/>
          <w:lang w:val="en-GB" w:eastAsia="zh-TW"/>
        </w:rPr>
        <w:t xml:space="preserve"> </w:t>
      </w:r>
      <w:r w:rsidRPr="004A52A3">
        <w:rPr>
          <w:lang w:val="en-GB"/>
        </w:rPr>
        <w:t>ctxIdx</w:t>
      </w:r>
      <w:bookmarkEnd w:id="20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PMingLiU"/>
                <w:b/>
                <w:kern w:val="2"/>
                <w:sz w:val="16"/>
                <w:szCs w:val="16"/>
                <w:lang w:eastAsia="zh-TW"/>
              </w:rPr>
              <w:t>edge_code</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r w:rsidRPr="004A52A3">
              <w:rPr>
                <w:rFonts w:eastAsia="Times New Roman"/>
                <w:b/>
                <w:bCs/>
                <w:kern w:val="2"/>
                <w:sz w:val="16"/>
                <w:szCs w:val="16"/>
              </w:rPr>
              <w:lastRenderedPageBreak/>
              <w:t>initValue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RDefault="0070547C" w:rsidP="0070547C">
      <w:pPr>
        <w:pStyle w:val="a4"/>
        <w:rPr>
          <w:lang w:val="en-GB"/>
        </w:rPr>
      </w:pPr>
      <w:bookmarkStart w:id="209" w:name="_Ref358644782"/>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22</w:t>
      </w:r>
      <w:r w:rsidR="00645DE2" w:rsidRPr="004A52A3">
        <w:rPr>
          <w:lang w:val="en-GB"/>
        </w:rPr>
        <w:fldChar w:fldCharType="end"/>
      </w:r>
      <w:bookmarkEnd w:id="209"/>
      <w:r w:rsidRPr="004A52A3">
        <w:rPr>
          <w:lang w:val="en-GB"/>
        </w:rPr>
        <w:t xml:space="preserve"> – Values of variable initValue for </w:t>
      </w:r>
      <w:r w:rsidRPr="004A52A3">
        <w:rPr>
          <w:lang w:val="en-GB" w:eastAsia="zh-CN"/>
        </w:rPr>
        <w:t>depth_intra_mode</w:t>
      </w:r>
      <w:r w:rsidRPr="004A52A3">
        <w:rPr>
          <w:lang w:val="en-GB"/>
        </w:rPr>
        <w:t xml:space="preserve"> ctxIdx</w:t>
      </w:r>
    </w:p>
    <w:tbl>
      <w:tblPr>
        <w:tblW w:w="0" w:type="auto"/>
        <w:jc w:val="center"/>
        <w:tblInd w:w="95" w:type="dxa"/>
        <w:tblLook w:val="04A0"/>
      </w:tblPr>
      <w:tblGrid>
        <w:gridCol w:w="1696"/>
        <w:gridCol w:w="376"/>
        <w:gridCol w:w="376"/>
        <w:gridCol w:w="456"/>
        <w:gridCol w:w="456"/>
        <w:gridCol w:w="456"/>
        <w:gridCol w:w="456"/>
        <w:gridCol w:w="456"/>
        <w:gridCol w:w="376"/>
      </w:tblGrid>
      <w:tr w:rsidR="0070547C" w:rsidRPr="004A52A3" w:rsidTr="00652F0A">
        <w:trPr>
          <w:trHeight w:val="285"/>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Initialization variable</w:t>
            </w:r>
          </w:p>
        </w:tc>
        <w:tc>
          <w:tcPr>
            <w:tcW w:w="0" w:type="auto"/>
            <w:gridSpan w:val="8"/>
            <w:tcBorders>
              <w:top w:val="single" w:sz="8" w:space="0" w:color="auto"/>
              <w:left w:val="nil"/>
              <w:bottom w:val="single" w:sz="8" w:space="0" w:color="auto"/>
              <w:right w:val="single" w:sz="8" w:space="0" w:color="000000"/>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depth_intra_mode</w:t>
            </w:r>
          </w:p>
        </w:tc>
      </w:tr>
      <w:tr w:rsidR="0070547C" w:rsidRPr="004A52A3" w:rsidTr="00652F0A">
        <w:trPr>
          <w:trHeight w:val="28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3</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5</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6</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7</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initValue</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64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8</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9</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11</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12</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13</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15</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initValue</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64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16</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17</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18</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19</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21</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22</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23</w:t>
            </w:r>
          </w:p>
        </w:tc>
      </w:tr>
      <w:tr w:rsidR="0070547C" w:rsidRPr="004A52A3" w:rsidTr="00652F0A">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b/>
                <w:bCs/>
                <w:sz w:val="16"/>
                <w:szCs w:val="16"/>
                <w:lang w:eastAsia="zh-CN"/>
              </w:rPr>
            </w:pPr>
            <w:r w:rsidRPr="004A52A3">
              <w:rPr>
                <w:b/>
                <w:bCs/>
                <w:sz w:val="16"/>
                <w:szCs w:val="16"/>
                <w:lang w:eastAsia="zh-CN"/>
              </w:rPr>
              <w:t>initValue</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64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154</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c>
          <w:tcPr>
            <w:tcW w:w="0" w:type="auto"/>
            <w:tcBorders>
              <w:top w:val="nil"/>
              <w:left w:val="nil"/>
              <w:bottom w:val="single" w:sz="8" w:space="0" w:color="auto"/>
              <w:right w:val="single" w:sz="8" w:space="0" w:color="auto"/>
            </w:tcBorders>
            <w:shd w:val="clear" w:color="auto" w:fill="auto"/>
            <w:vAlign w:val="center"/>
            <w:hideMark/>
          </w:tcPr>
          <w:p w:rsidR="0070547C" w:rsidRPr="004A52A3" w:rsidRDefault="0070547C" w:rsidP="00652F0A">
            <w:pPr>
              <w:overflowPunct/>
              <w:autoSpaceDE/>
              <w:autoSpaceDN/>
              <w:adjustRightInd/>
              <w:spacing w:before="0"/>
              <w:jc w:val="center"/>
              <w:textAlignment w:val="auto"/>
              <w:rPr>
                <w:sz w:val="16"/>
                <w:szCs w:val="16"/>
                <w:lang w:eastAsia="zh-CN"/>
              </w:rPr>
            </w:pPr>
            <w:r w:rsidRPr="004A52A3">
              <w:rPr>
                <w:sz w:val="16"/>
                <w:szCs w:val="16"/>
                <w:lang w:eastAsia="zh-CN"/>
              </w:rPr>
              <w:t>0</w:t>
            </w:r>
          </w:p>
        </w:tc>
      </w:tr>
    </w:tbl>
    <w:p w:rsidR="0070547C" w:rsidRPr="004A52A3" w:rsidRDefault="0070547C" w:rsidP="0070547C">
      <w:pPr>
        <w:pStyle w:val="a4"/>
        <w:rPr>
          <w:lang w:val="en-GB"/>
        </w:rPr>
      </w:pPr>
      <w:bookmarkStart w:id="210" w:name="_Ref358650389"/>
      <w:bookmarkStart w:id="211" w:name="_Toc358906770"/>
      <w:r w:rsidRPr="004A52A3">
        <w:rPr>
          <w:lang w:val="en-GB"/>
        </w:rPr>
        <w:lastRenderedPageBreak/>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23</w:t>
      </w:r>
      <w:r w:rsidR="00645DE2" w:rsidRPr="004A52A3">
        <w:rPr>
          <w:lang w:val="en-GB"/>
        </w:rPr>
        <w:fldChar w:fldCharType="end"/>
      </w:r>
      <w:bookmarkEnd w:id="210"/>
      <w:r w:rsidRPr="004A52A3">
        <w:rPr>
          <w:lang w:val="en-GB"/>
        </w:rPr>
        <w:t xml:space="preserve"> – Values of variable initValue for dmm_dc_flag ctxIdx</w:t>
      </w:r>
      <w:bookmarkEnd w:id="211"/>
      <w:r w:rsidRPr="004A52A3">
        <w:rPr>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PMingLiU"/>
                <w:b/>
                <w:kern w:val="2"/>
                <w:sz w:val="16"/>
                <w:szCs w:val="16"/>
                <w:lang w:eastAsia="zh-TW"/>
              </w:rPr>
              <w:t>dmm_dc_flag</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overflowPunct/>
              <w:autoSpaceDE/>
              <w:autoSpaceDN/>
              <w:adjustRightInd/>
              <w:spacing w:before="0"/>
              <w:jc w:val="center"/>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Times New Roman"/>
                <w:b/>
                <w:bCs/>
                <w:kern w:val="2"/>
                <w:sz w:val="16"/>
                <w:szCs w:val="16"/>
              </w:rPr>
            </w:pPr>
            <w:r w:rsidRPr="004A52A3">
              <w:rPr>
                <w:rFonts w:eastAsia="Times New Roman"/>
                <w:b/>
                <w:bCs/>
                <w:kern w:val="2"/>
                <w:sz w:val="16"/>
                <w:szCs w:val="16"/>
              </w:rPr>
              <w:t>initValue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64</w:t>
            </w:r>
          </w:p>
        </w:tc>
      </w:tr>
    </w:tbl>
    <w:p w:rsidR="0070547C" w:rsidRPr="004A52A3" w:rsidRDefault="0070547C" w:rsidP="0070547C">
      <w:pPr>
        <w:pStyle w:val="a4"/>
        <w:rPr>
          <w:lang w:val="en-GB"/>
        </w:rPr>
      </w:pPr>
      <w:bookmarkStart w:id="212" w:name="_Ref358650276"/>
      <w:bookmarkStart w:id="213" w:name="_Toc358906771"/>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24</w:t>
      </w:r>
      <w:r w:rsidR="00645DE2" w:rsidRPr="004A52A3">
        <w:rPr>
          <w:lang w:val="en-GB"/>
        </w:rPr>
        <w:fldChar w:fldCharType="end"/>
      </w:r>
      <w:bookmarkEnd w:id="212"/>
      <w:r w:rsidRPr="004A52A3">
        <w:rPr>
          <w:lang w:val="en-GB"/>
        </w:rPr>
        <w:t xml:space="preserve"> – Values of variable initValue for </w:t>
      </w:r>
      <w:r w:rsidRPr="004A52A3">
        <w:rPr>
          <w:lang w:val="en-GB" w:eastAsia="zh-CN"/>
        </w:rPr>
        <w:t>edge_dc_flag</w:t>
      </w:r>
      <w:r w:rsidRPr="004A52A3">
        <w:rPr>
          <w:lang w:val="en-GB"/>
        </w:rPr>
        <w:t xml:space="preserve"> ctxIdx</w:t>
      </w:r>
      <w:bookmarkEnd w:id="2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PMingLiU"/>
                <w:b/>
                <w:kern w:val="2"/>
                <w:sz w:val="16"/>
                <w:szCs w:val="16"/>
                <w:lang w:eastAsia="zh-TW"/>
              </w:rPr>
              <w:t>edge_dc_flag</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overflowPunct/>
              <w:autoSpaceDE/>
              <w:autoSpaceDN/>
              <w:adjustRightInd/>
              <w:spacing w:before="0"/>
              <w:jc w:val="center"/>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Times New Roman"/>
                <w:b/>
                <w:bCs/>
                <w:kern w:val="2"/>
                <w:sz w:val="16"/>
                <w:szCs w:val="16"/>
              </w:rPr>
            </w:pPr>
            <w:r w:rsidRPr="004A52A3">
              <w:rPr>
                <w:rFonts w:eastAsia="Times New Roman"/>
                <w:b/>
                <w:bCs/>
                <w:kern w:val="2"/>
                <w:sz w:val="16"/>
                <w:szCs w:val="16"/>
              </w:rPr>
              <w:t>initValue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kern w:val="2"/>
                <w:sz w:val="16"/>
                <w:szCs w:val="16"/>
                <w:lang w:eastAsia="zh-CN"/>
              </w:rPr>
            </w:pPr>
            <w:r w:rsidRPr="004A52A3">
              <w:rPr>
                <w:kern w:val="2"/>
                <w:sz w:val="16"/>
                <w:szCs w:val="16"/>
                <w:lang w:eastAsia="zh-CN"/>
              </w:rPr>
              <w:t>154</w:t>
            </w:r>
          </w:p>
        </w:tc>
      </w:tr>
    </w:tbl>
    <w:p w:rsidR="0070547C" w:rsidRPr="004A52A3" w:rsidRDefault="0070547C" w:rsidP="0070547C">
      <w:pPr>
        <w:pStyle w:val="a4"/>
        <w:rPr>
          <w:lang w:val="en-GB"/>
        </w:rPr>
      </w:pPr>
      <w:bookmarkStart w:id="214" w:name="_Ref358650415"/>
      <w:bookmarkStart w:id="215" w:name="_Toc358906772"/>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25</w:t>
      </w:r>
      <w:r w:rsidR="00645DE2" w:rsidRPr="004A52A3">
        <w:rPr>
          <w:lang w:val="en-GB"/>
        </w:rPr>
        <w:fldChar w:fldCharType="end"/>
      </w:r>
      <w:bookmarkEnd w:id="214"/>
      <w:r w:rsidRPr="004A52A3">
        <w:rPr>
          <w:lang w:val="en-GB"/>
        </w:rPr>
        <w:t xml:space="preserve"> – Values of variable initValue for edge_dc_abs ctxIdx</w:t>
      </w:r>
      <w:bookmarkEnd w:id="215"/>
      <w:r w:rsidRPr="004A52A3">
        <w:rPr>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tblGrid>
      <w:tr w:rsidR="0070547C" w:rsidRPr="004A52A3" w:rsidTr="00652F0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1845" w:type="dxa"/>
            <w:gridSpan w:val="3"/>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kern w:val="2"/>
                <w:sz w:val="16"/>
                <w:szCs w:val="16"/>
              </w:rPr>
            </w:pPr>
            <w:r w:rsidRPr="004A52A3">
              <w:rPr>
                <w:rFonts w:eastAsia="PMingLiU"/>
                <w:b/>
                <w:kern w:val="2"/>
                <w:sz w:val="16"/>
                <w:szCs w:val="16"/>
                <w:lang w:eastAsia="zh-TW"/>
              </w:rPr>
              <w:t xml:space="preserve">edge_dc_abs </w:t>
            </w:r>
          </w:p>
        </w:tc>
      </w:tr>
      <w:tr w:rsidR="0070547C" w:rsidRPr="004A52A3" w:rsidTr="00652F0A">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tabs>
                <w:tab w:val="left" w:pos="720"/>
              </w:tabs>
              <w:spacing w:before="100" w:after="100" w:line="190" w:lineRule="exact"/>
              <w:jc w:val="center"/>
              <w:rPr>
                <w:rFonts w:eastAsia="Times New Roman"/>
                <w:b/>
                <w:bCs/>
                <w:kern w:val="2"/>
                <w:sz w:val="16"/>
                <w:szCs w:val="16"/>
              </w:rPr>
            </w:pPr>
            <w:r w:rsidRPr="004A52A3">
              <w:rPr>
                <w:rFonts w:eastAsia="Times New Roman"/>
                <w:b/>
                <w:bCs/>
                <w:kern w:val="2"/>
                <w:sz w:val="16"/>
                <w:szCs w:val="16"/>
              </w:rPr>
              <w:t>2</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tabs>
                <w:tab w:val="left" w:pos="720"/>
              </w:tabs>
              <w:spacing w:before="100" w:after="100" w:line="190" w:lineRule="exact"/>
              <w:rPr>
                <w:rFonts w:eastAsia="Times New Roman"/>
                <w:b/>
                <w:bCs/>
                <w:kern w:val="2"/>
                <w:sz w:val="16"/>
                <w:szCs w:val="16"/>
              </w:rPr>
            </w:pPr>
            <w:r w:rsidRPr="004A52A3">
              <w:rPr>
                <w:rFonts w:eastAsia="Times New Roman"/>
                <w:b/>
                <w:bCs/>
                <w:kern w:val="2"/>
                <w:sz w:val="16"/>
                <w:szCs w:val="16"/>
              </w:rPr>
              <w:t>initValue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tabs>
                <w:tab w:val="left" w:pos="720"/>
              </w:tabs>
              <w:spacing w:before="100" w:after="100" w:line="190" w:lineRule="exact"/>
              <w:jc w:val="center"/>
              <w:rPr>
                <w:rFonts w:eastAsia="PMingLiU"/>
                <w:kern w:val="2"/>
                <w:sz w:val="16"/>
                <w:szCs w:val="16"/>
                <w:lang w:eastAsia="zh-TW"/>
              </w:rPr>
            </w:pPr>
            <w:r w:rsidRPr="004A52A3">
              <w:rPr>
                <w:rFonts w:eastAsia="PMingLiU"/>
                <w:kern w:val="2"/>
                <w:sz w:val="16"/>
                <w:szCs w:val="16"/>
                <w:lang w:eastAsia="zh-TW"/>
              </w:rPr>
              <w:t>154</w:t>
            </w:r>
          </w:p>
        </w:tc>
      </w:tr>
    </w:tbl>
    <w:p w:rsidR="0070547C" w:rsidRPr="004A52A3" w:rsidRDefault="0070547C" w:rsidP="0070547C">
      <w:pPr>
        <w:pStyle w:val="a4"/>
        <w:rPr>
          <w:lang w:val="en-GB"/>
        </w:rPr>
      </w:pPr>
      <w:bookmarkStart w:id="216" w:name="_Ref358650303"/>
      <w:bookmarkStart w:id="217" w:name="_Toc358906773"/>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26</w:t>
      </w:r>
      <w:r w:rsidR="00645DE2" w:rsidRPr="004A52A3">
        <w:rPr>
          <w:lang w:val="en-GB"/>
        </w:rPr>
        <w:fldChar w:fldCharType="end"/>
      </w:r>
      <w:bookmarkEnd w:id="216"/>
      <w:r w:rsidRPr="004A52A3">
        <w:rPr>
          <w:lang w:val="en-GB"/>
        </w:rPr>
        <w:t xml:space="preserve"> – Syntax elements and associated types of binarization, maxBinIdxCtx, ctxIdxTable, and ctxIdxOffset</w:t>
      </w:r>
      <w:bookmarkEnd w:id="217"/>
      <w:r w:rsidRPr="004A52A3">
        <w:rPr>
          <w:lang w:val="en-GB"/>
        </w:rPr>
        <w:t xml:space="preserve"> </w:t>
      </w:r>
    </w:p>
    <w:tbl>
      <w:tblPr>
        <w:tblW w:w="9687"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838"/>
        <w:gridCol w:w="3088"/>
        <w:gridCol w:w="881"/>
        <w:gridCol w:w="1305"/>
        <w:gridCol w:w="1306"/>
      </w:tblGrid>
      <w:tr w:rsidR="0070547C" w:rsidRPr="004A52A3" w:rsidTr="00652F0A">
        <w:trPr>
          <w:cantSplit/>
          <w:tblHeader/>
          <w:jc w:val="center"/>
        </w:trPr>
        <w:tc>
          <w:tcPr>
            <w:tcW w:w="2269" w:type="dxa"/>
            <w:tcBorders>
              <w:top w:val="single" w:sz="4" w:space="0" w:color="auto"/>
            </w:tcBorders>
            <w:vAlign w:val="center"/>
          </w:tcPr>
          <w:p w:rsidR="0070547C" w:rsidRPr="004A52A3" w:rsidRDefault="0070547C" w:rsidP="00652F0A">
            <w:pPr>
              <w:pStyle w:val="TableText"/>
              <w:keepNext/>
              <w:jc w:val="center"/>
              <w:rPr>
                <w:b/>
                <w:bCs/>
                <w:sz w:val="16"/>
                <w:szCs w:val="16"/>
              </w:rPr>
            </w:pPr>
            <w:r w:rsidRPr="004A52A3">
              <w:rPr>
                <w:b/>
                <w:bCs/>
                <w:sz w:val="16"/>
                <w:szCs w:val="16"/>
              </w:rPr>
              <w:t>Syntax element</w:t>
            </w:r>
          </w:p>
        </w:tc>
        <w:tc>
          <w:tcPr>
            <w:tcW w:w="838" w:type="dxa"/>
            <w:tcBorders>
              <w:top w:val="single" w:sz="4" w:space="0" w:color="auto"/>
            </w:tcBorders>
          </w:tcPr>
          <w:p w:rsidR="0070547C" w:rsidRPr="004A52A3" w:rsidRDefault="0070547C" w:rsidP="00652F0A">
            <w:pPr>
              <w:pStyle w:val="TableText"/>
              <w:keepNext/>
              <w:jc w:val="center"/>
              <w:rPr>
                <w:b/>
                <w:bCs/>
                <w:sz w:val="16"/>
                <w:szCs w:val="16"/>
              </w:rPr>
            </w:pPr>
            <w:r w:rsidRPr="004A52A3">
              <w:rPr>
                <w:b/>
                <w:bCs/>
                <w:sz w:val="16"/>
                <w:szCs w:val="16"/>
              </w:rPr>
              <w:t>initType</w:t>
            </w:r>
          </w:p>
        </w:tc>
        <w:tc>
          <w:tcPr>
            <w:tcW w:w="3088" w:type="dxa"/>
            <w:tcBorders>
              <w:top w:val="single" w:sz="4" w:space="0" w:color="auto"/>
            </w:tcBorders>
            <w:vAlign w:val="center"/>
          </w:tcPr>
          <w:p w:rsidR="0070547C" w:rsidRPr="004A52A3" w:rsidRDefault="0070547C" w:rsidP="00652F0A">
            <w:pPr>
              <w:pStyle w:val="TableText"/>
              <w:keepNext/>
              <w:jc w:val="center"/>
              <w:rPr>
                <w:b/>
                <w:bCs/>
                <w:sz w:val="16"/>
                <w:szCs w:val="16"/>
              </w:rPr>
            </w:pPr>
            <w:r w:rsidRPr="004A52A3">
              <w:rPr>
                <w:b/>
                <w:bCs/>
                <w:sz w:val="16"/>
                <w:szCs w:val="16"/>
              </w:rPr>
              <w:t>Type of binarization</w:t>
            </w:r>
          </w:p>
        </w:tc>
        <w:tc>
          <w:tcPr>
            <w:tcW w:w="881" w:type="dxa"/>
            <w:tcBorders>
              <w:top w:val="single" w:sz="4" w:space="0" w:color="auto"/>
            </w:tcBorders>
          </w:tcPr>
          <w:p w:rsidR="0070547C" w:rsidRPr="004A52A3" w:rsidRDefault="0070547C" w:rsidP="00652F0A">
            <w:pPr>
              <w:pStyle w:val="TableText"/>
              <w:keepNext/>
              <w:jc w:val="center"/>
              <w:rPr>
                <w:b/>
                <w:bCs/>
                <w:sz w:val="16"/>
                <w:szCs w:val="16"/>
              </w:rPr>
            </w:pPr>
            <w:r w:rsidRPr="004A52A3">
              <w:rPr>
                <w:b/>
                <w:bCs/>
                <w:sz w:val="16"/>
                <w:szCs w:val="16"/>
              </w:rPr>
              <w:t>maxBinIdxCtx</w:t>
            </w:r>
          </w:p>
        </w:tc>
        <w:tc>
          <w:tcPr>
            <w:tcW w:w="1305" w:type="dxa"/>
            <w:tcBorders>
              <w:top w:val="single" w:sz="4" w:space="0" w:color="auto"/>
            </w:tcBorders>
          </w:tcPr>
          <w:p w:rsidR="0070547C" w:rsidRPr="004A52A3" w:rsidRDefault="0070547C" w:rsidP="00652F0A">
            <w:pPr>
              <w:pStyle w:val="TableText"/>
              <w:keepNext/>
              <w:jc w:val="center"/>
              <w:rPr>
                <w:b/>
                <w:bCs/>
                <w:sz w:val="16"/>
                <w:szCs w:val="16"/>
              </w:rPr>
            </w:pPr>
            <w:r w:rsidRPr="004A52A3">
              <w:rPr>
                <w:b/>
                <w:bCs/>
                <w:sz w:val="16"/>
                <w:szCs w:val="16"/>
              </w:rPr>
              <w:t>ctxIdxTable</w:t>
            </w:r>
          </w:p>
        </w:tc>
        <w:tc>
          <w:tcPr>
            <w:tcW w:w="1306" w:type="dxa"/>
            <w:tcBorders>
              <w:top w:val="single" w:sz="4" w:space="0" w:color="auto"/>
            </w:tcBorders>
          </w:tcPr>
          <w:p w:rsidR="0070547C" w:rsidRPr="004A52A3" w:rsidRDefault="0070547C" w:rsidP="00652F0A">
            <w:pPr>
              <w:pStyle w:val="TableText"/>
              <w:keepNext/>
              <w:jc w:val="center"/>
              <w:rPr>
                <w:b/>
                <w:bCs/>
                <w:sz w:val="16"/>
                <w:szCs w:val="16"/>
              </w:rPr>
            </w:pPr>
            <w:r w:rsidRPr="004A52A3">
              <w:rPr>
                <w:b/>
                <w:bCs/>
                <w:sz w:val="16"/>
                <w:szCs w:val="16"/>
              </w:rPr>
              <w:t>ctxIdxOffset</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r w:rsidRPr="004A52A3">
              <w:rPr>
                <w:sz w:val="16"/>
                <w:szCs w:val="16"/>
                <w:lang w:eastAsia="ko-KR"/>
              </w:rPr>
              <w:t>wedge_full_tab_idx</w:t>
            </w: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pStyle w:val="TableText"/>
              <w:keepNext/>
              <w:jc w:val="center"/>
              <w:rPr>
                <w:bCs/>
                <w:kern w:val="2"/>
                <w:sz w:val="16"/>
                <w:szCs w:val="16"/>
              </w:rPr>
            </w:pPr>
            <w:r w:rsidRPr="00A40962">
              <w:rPr>
                <w:bCs/>
                <w:kern w:val="2"/>
                <w:sz w:val="16"/>
                <w:szCs w:val="16"/>
              </w:rPr>
              <w:t>FL, cMax = wedgeFullTabIdxBits[ </w:t>
            </w:r>
            <w:r w:rsidRPr="00A40962">
              <w:rPr>
                <w:sz w:val="16"/>
                <w:szCs w:val="16"/>
                <w:lang w:eastAsia="ko-KR"/>
              </w:rPr>
              <w:t>log2PbSize ]</w:t>
            </w:r>
            <w:r w:rsidRPr="00A40962">
              <w:rPr>
                <w:bCs/>
                <w:kern w:val="2"/>
                <w:sz w:val="16"/>
                <w:szCs w:val="16"/>
              </w:rPr>
              <w:br/>
            </w:r>
            <w:r w:rsidRPr="00A40962">
              <w:rPr>
                <w:rFonts w:eastAsia="SimSun"/>
                <w:bCs/>
                <w:kern w:val="2"/>
                <w:sz w:val="16"/>
                <w:szCs w:val="16"/>
                <w:lang w:eastAsia="zh-CN"/>
              </w:rPr>
              <w:t xml:space="preserve">(defined in </w:t>
            </w:r>
            <w:fldSimple w:instr=" REF _Ref358650328 \h  \* MERGEFORMAT " w:fldLock="1">
              <w:r w:rsidRPr="00381FB8">
                <w:rPr>
                  <w:sz w:val="16"/>
                  <w:szCs w:val="16"/>
                </w:rPr>
                <w:t>Table H</w:t>
              </w:r>
              <w:r w:rsidRPr="00381FB8">
                <w:rPr>
                  <w:sz w:val="16"/>
                  <w:szCs w:val="16"/>
                </w:rPr>
                <w:noBreakHyphen/>
                <w:t>27</w:t>
              </w:r>
            </w:fldSimple>
            <w:r w:rsidRPr="00A40962">
              <w:rPr>
                <w:rFonts w:eastAsia="SimSun"/>
                <w:bCs/>
                <w:kern w:val="2"/>
                <w:sz w:val="16"/>
                <w:szCs w:val="16"/>
                <w:lang w:eastAsia="zh-CN"/>
              </w:rPr>
              <w:t>)</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41696527 \h  \* MERGEFORMAT " w:fldLock="1">
              <w:r w:rsidR="0070547C" w:rsidRPr="00381FB8">
                <w:rPr>
                  <w:sz w:val="16"/>
                  <w:szCs w:val="16"/>
                </w:rPr>
                <w:t>Table H</w:t>
              </w:r>
              <w:r w:rsidR="0070547C" w:rsidRPr="00381FB8">
                <w:rPr>
                  <w:sz w:val="16"/>
                  <w:szCs w:val="16"/>
                </w:rPr>
                <w:noBreakHyphen/>
                <w:t>13</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bCs/>
                <w:kern w:val="2"/>
                <w:sz w:val="16"/>
                <w:szCs w:val="16"/>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41696527 \h  \* MERGEFORMAT " w:fldLock="1">
              <w:r w:rsidR="0070547C" w:rsidRPr="00381FB8">
                <w:rPr>
                  <w:sz w:val="16"/>
                  <w:szCs w:val="16"/>
                </w:rPr>
                <w:t>Table H</w:t>
              </w:r>
              <w:r w:rsidR="0070547C" w:rsidRPr="00381FB8">
                <w:rPr>
                  <w:sz w:val="16"/>
                  <w:szCs w:val="16"/>
                </w:rPr>
                <w:noBreakHyphen/>
                <w:t>13</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bCs/>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41696527 \h  \* MERGEFORMAT " w:fldLock="1">
              <w:r w:rsidR="0070547C" w:rsidRPr="00381FB8">
                <w:rPr>
                  <w:sz w:val="16"/>
                  <w:szCs w:val="16"/>
                </w:rPr>
                <w:t>Table H</w:t>
              </w:r>
              <w:r w:rsidR="0070547C" w:rsidRPr="00381FB8">
                <w:rPr>
                  <w:sz w:val="16"/>
                  <w:szCs w:val="16"/>
                </w:rPr>
                <w:noBreakHyphen/>
                <w:t>13</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bCs/>
                <w:kern w:val="2"/>
                <w:sz w:val="16"/>
                <w:szCs w:val="16"/>
                <w:lang w:eastAsia="zh-TW"/>
              </w:rPr>
              <w:t>2</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del w:id="218" w:author="Samsung" w:date="2013-07-12T16:18:00Z">
              <w:r w:rsidRPr="004A52A3" w:rsidDel="00652F0A">
                <w:rPr>
                  <w:sz w:val="16"/>
                  <w:szCs w:val="16"/>
                  <w:lang w:eastAsia="ko-KR"/>
                </w:rPr>
                <w:delText>wedge_predtex_tab_idx</w:delText>
              </w:r>
            </w:del>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219" w:author="Samsung" w:date="2013-07-12T16:18:00Z">
              <w:r w:rsidRPr="004A52A3" w:rsidDel="00652F0A">
                <w:rPr>
                  <w:rFonts w:eastAsia="MS Mincho"/>
                  <w:iCs/>
                  <w:kern w:val="2"/>
                  <w:sz w:val="16"/>
                  <w:szCs w:val="16"/>
                  <w:lang w:eastAsia="ja-JP"/>
                </w:rPr>
                <w:delText>0</w:delText>
              </w:r>
            </w:del>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A40962" w:rsidRDefault="0070547C" w:rsidP="00652F0A">
            <w:pPr>
              <w:pStyle w:val="TableText"/>
              <w:keepNext/>
              <w:jc w:val="center"/>
              <w:rPr>
                <w:bCs/>
                <w:kern w:val="2"/>
                <w:sz w:val="16"/>
                <w:szCs w:val="16"/>
              </w:rPr>
            </w:pPr>
            <w:del w:id="220" w:author="Samsung" w:date="2013-07-12T16:18:00Z">
              <w:r w:rsidRPr="00A40962" w:rsidDel="00652F0A">
                <w:rPr>
                  <w:bCs/>
                  <w:kern w:val="2"/>
                  <w:sz w:val="16"/>
                  <w:szCs w:val="16"/>
                </w:rPr>
                <w:delText xml:space="preserve">FL, cMax = </w:delText>
              </w:r>
              <w:r w:rsidRPr="00A40962" w:rsidDel="00652F0A">
                <w:rPr>
                  <w:bCs/>
                  <w:kern w:val="2"/>
                  <w:sz w:val="16"/>
                  <w:szCs w:val="16"/>
                </w:rPr>
                <w:br/>
                <w:delText>wedgePredTexTabIdxBits[ </w:delText>
              </w:r>
              <w:r w:rsidRPr="00A40962" w:rsidDel="00652F0A">
                <w:rPr>
                  <w:sz w:val="16"/>
                  <w:szCs w:val="16"/>
                  <w:lang w:eastAsia="ko-KR"/>
                </w:rPr>
                <w:delText>log2PbSize ]</w:delText>
              </w:r>
              <w:r w:rsidRPr="00A40962" w:rsidDel="00652F0A">
                <w:rPr>
                  <w:bCs/>
                  <w:kern w:val="2"/>
                  <w:sz w:val="16"/>
                  <w:szCs w:val="16"/>
                </w:rPr>
                <w:br/>
              </w:r>
              <w:r w:rsidRPr="00A40962" w:rsidDel="00652F0A">
                <w:rPr>
                  <w:rFonts w:eastAsia="SimSun"/>
                  <w:bCs/>
                  <w:kern w:val="2"/>
                  <w:sz w:val="16"/>
                  <w:szCs w:val="16"/>
                  <w:lang w:eastAsia="zh-CN"/>
                </w:rPr>
                <w:delText xml:space="preserve">(defined in </w:delText>
              </w:r>
              <w:r w:rsidR="00645DE2" w:rsidDel="00652F0A">
                <w:fldChar w:fldCharType="begin" w:fldLock="1"/>
              </w:r>
              <w:r w:rsidR="00ED56EB" w:rsidDel="00652F0A">
                <w:delInstrText xml:space="preserve"> REF _Ref358650337 \h  \* MERGEFORMAT </w:delInstrText>
              </w:r>
              <w:r w:rsidR="00645DE2" w:rsidDel="00652F0A">
                <w:fldChar w:fldCharType="separate"/>
              </w:r>
              <w:r w:rsidRPr="00381FB8" w:rsidDel="00652F0A">
                <w:rPr>
                  <w:sz w:val="16"/>
                  <w:szCs w:val="16"/>
                </w:rPr>
                <w:delText>Table H</w:delText>
              </w:r>
              <w:r w:rsidRPr="00381FB8" w:rsidDel="00652F0A">
                <w:rPr>
                  <w:sz w:val="16"/>
                  <w:szCs w:val="16"/>
                </w:rPr>
                <w:noBreakHyphen/>
                <w:delText>28</w:delText>
              </w:r>
              <w:r w:rsidR="00645DE2" w:rsidDel="00652F0A">
                <w:fldChar w:fldCharType="end"/>
              </w:r>
              <w:r w:rsidRPr="00A40962" w:rsidDel="00652F0A">
                <w:rPr>
                  <w:rFonts w:eastAsia="SimSun"/>
                  <w:bCs/>
                  <w:kern w:val="2"/>
                  <w:sz w:val="16"/>
                  <w:szCs w:val="16"/>
                  <w:lang w:eastAsia="zh-CN"/>
                </w:rPr>
                <w:delText>)</w:delText>
              </w:r>
            </w:del>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221" w:author="Samsung" w:date="2013-07-12T16:18:00Z">
              <w:r w:rsidRPr="004A52A3" w:rsidDel="00652F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del w:id="222" w:author="Samsung" w:date="2013-07-12T16:18:00Z">
              <w:r w:rsidDel="00652F0A">
                <w:fldChar w:fldCharType="begin" w:fldLock="1"/>
              </w:r>
              <w:r w:rsidR="00ED56EB" w:rsidDel="00652F0A">
                <w:delInstrText xml:space="preserve"> REF _Ref350798415 \h  \* MERGEFORMAT </w:delInstrText>
              </w:r>
              <w:r w:rsidDel="00652F0A">
                <w:fldChar w:fldCharType="separate"/>
              </w:r>
              <w:r w:rsidR="0070547C" w:rsidRPr="00381FB8" w:rsidDel="00652F0A">
                <w:rPr>
                  <w:sz w:val="16"/>
                  <w:szCs w:val="16"/>
                </w:rPr>
                <w:delText>Table H</w:delText>
              </w:r>
              <w:r w:rsidR="0070547C" w:rsidRPr="00381FB8" w:rsidDel="00652F0A">
                <w:rPr>
                  <w:sz w:val="16"/>
                  <w:szCs w:val="16"/>
                </w:rPr>
                <w:noBreakHyphen/>
                <w:delText>14</w:delText>
              </w:r>
              <w:r w:rsidDel="00652F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del w:id="223" w:author="Samsung" w:date="2013-07-12T16:18:00Z">
              <w:r w:rsidRPr="004A52A3" w:rsidDel="00652F0A">
                <w:rPr>
                  <w:bCs/>
                  <w:kern w:val="2"/>
                  <w:sz w:val="16"/>
                  <w:szCs w:val="16"/>
                </w:rPr>
                <w:delText>0</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224" w:author="Samsung" w:date="2013-07-12T16:18:00Z">
              <w:r w:rsidRPr="004A52A3" w:rsidDel="00652F0A">
                <w:rPr>
                  <w:rFonts w:eastAsia="MS Mincho"/>
                  <w:iCs/>
                  <w:kern w:val="2"/>
                  <w:sz w:val="16"/>
                  <w:szCs w:val="16"/>
                  <w:lang w:eastAsia="ja-JP"/>
                </w:rPr>
                <w:delText>1</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225" w:author="Samsung" w:date="2013-07-12T16:18:00Z">
              <w:r w:rsidRPr="004A52A3" w:rsidDel="00652F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del w:id="226" w:author="Samsung" w:date="2013-07-12T16:18:00Z">
              <w:r w:rsidDel="00652F0A">
                <w:fldChar w:fldCharType="begin" w:fldLock="1"/>
              </w:r>
              <w:r w:rsidR="00ED56EB" w:rsidDel="00652F0A">
                <w:delInstrText xml:space="preserve"> REF _Ref350798415 \h  \* MERGEFORMAT </w:delInstrText>
              </w:r>
              <w:r w:rsidDel="00652F0A">
                <w:fldChar w:fldCharType="separate"/>
              </w:r>
              <w:r w:rsidR="0070547C" w:rsidRPr="00381FB8" w:rsidDel="00652F0A">
                <w:rPr>
                  <w:sz w:val="16"/>
                  <w:szCs w:val="16"/>
                </w:rPr>
                <w:delText>Table H</w:delText>
              </w:r>
              <w:r w:rsidR="0070547C" w:rsidRPr="00381FB8" w:rsidDel="00652F0A">
                <w:rPr>
                  <w:sz w:val="16"/>
                  <w:szCs w:val="16"/>
                </w:rPr>
                <w:noBreakHyphen/>
                <w:delText>14</w:delText>
              </w:r>
              <w:r w:rsidDel="00652F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227" w:author="Samsung" w:date="2013-07-12T16:18:00Z">
              <w:r w:rsidRPr="004A52A3" w:rsidDel="00652F0A">
                <w:rPr>
                  <w:rFonts w:eastAsia="PMingLiU"/>
                  <w:bCs/>
                  <w:kern w:val="2"/>
                  <w:sz w:val="16"/>
                  <w:szCs w:val="16"/>
                  <w:lang w:eastAsia="zh-TW"/>
                </w:rPr>
                <w:delText>1</w:delText>
              </w:r>
            </w:del>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del w:id="228" w:author="Samsung" w:date="2013-07-12T16:18:00Z">
              <w:r w:rsidRPr="004A52A3" w:rsidDel="00652F0A">
                <w:rPr>
                  <w:rFonts w:eastAsia="MS Mincho"/>
                  <w:iCs/>
                  <w:kern w:val="2"/>
                  <w:sz w:val="16"/>
                  <w:szCs w:val="16"/>
                  <w:lang w:eastAsia="ja-JP"/>
                </w:rPr>
                <w:delText>2</w:delText>
              </w:r>
            </w:del>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229" w:author="Samsung" w:date="2013-07-12T16:18:00Z">
              <w:r w:rsidRPr="004A52A3" w:rsidDel="00652F0A">
                <w:rPr>
                  <w:rFonts w:eastAsia="PMingLiU"/>
                  <w:kern w:val="2"/>
                  <w:sz w:val="16"/>
                  <w:szCs w:val="16"/>
                  <w:lang w:eastAsia="zh-TW"/>
                </w:rPr>
                <w:delText>0</w:delText>
              </w:r>
            </w:del>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del w:id="230" w:author="Samsung" w:date="2013-07-12T16:18:00Z">
              <w:r w:rsidDel="00652F0A">
                <w:fldChar w:fldCharType="begin" w:fldLock="1"/>
              </w:r>
              <w:r w:rsidR="00ED56EB" w:rsidDel="00652F0A">
                <w:delInstrText xml:space="preserve"> REF _Ref350798415 \h  \* MERGEFORMAT </w:delInstrText>
              </w:r>
              <w:r w:rsidDel="00652F0A">
                <w:fldChar w:fldCharType="separate"/>
              </w:r>
              <w:r w:rsidR="0070547C" w:rsidRPr="00381FB8" w:rsidDel="00652F0A">
                <w:rPr>
                  <w:sz w:val="16"/>
                  <w:szCs w:val="16"/>
                </w:rPr>
                <w:delText>Table H</w:delText>
              </w:r>
              <w:r w:rsidR="0070547C" w:rsidRPr="00381FB8" w:rsidDel="00652F0A">
                <w:rPr>
                  <w:sz w:val="16"/>
                  <w:szCs w:val="16"/>
                </w:rPr>
                <w:noBreakHyphen/>
                <w:delText>14</w:delText>
              </w:r>
              <w:r w:rsidDel="00652F0A">
                <w:fldChar w:fldCharType="end"/>
              </w:r>
            </w:del>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del w:id="231" w:author="Samsung" w:date="2013-07-12T16:18:00Z">
              <w:r w:rsidRPr="004A52A3" w:rsidDel="00652F0A">
                <w:rPr>
                  <w:rFonts w:eastAsia="PMingLiU"/>
                  <w:bCs/>
                  <w:kern w:val="2"/>
                  <w:sz w:val="16"/>
                  <w:szCs w:val="16"/>
                  <w:lang w:eastAsia="zh-TW"/>
                </w:rPr>
                <w:delText>2</w:delText>
              </w:r>
            </w:del>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r w:rsidRPr="004A52A3">
              <w:rPr>
                <w:sz w:val="16"/>
                <w:szCs w:val="16"/>
                <w:lang w:eastAsia="ko-KR"/>
              </w:rPr>
              <w:t>dmm_delta_end_flag</w:t>
            </w: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r w:rsidRPr="004A52A3">
              <w:rPr>
                <w:bCs/>
                <w:kern w:val="2"/>
                <w:sz w:val="16"/>
                <w:szCs w:val="16"/>
              </w:rPr>
              <w:t>FL, cMax = 1</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0798822 \h  \* MERGEFORMAT " w:fldLock="1">
              <w:r w:rsidR="0070547C" w:rsidRPr="00381FB8">
                <w:rPr>
                  <w:sz w:val="16"/>
                  <w:szCs w:val="16"/>
                </w:rPr>
                <w:t>Table H</w:t>
              </w:r>
              <w:r w:rsidR="0070547C" w:rsidRPr="00381FB8">
                <w:rPr>
                  <w:sz w:val="16"/>
                  <w:szCs w:val="16"/>
                </w:rPr>
                <w:noBreakHyphen/>
                <w:t>15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bCs/>
                <w:kern w:val="2"/>
                <w:sz w:val="16"/>
                <w:szCs w:val="16"/>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0798822 \h  \* MERGEFORMAT " w:fldLock="1">
              <w:r w:rsidR="0070547C" w:rsidRPr="00381FB8">
                <w:rPr>
                  <w:sz w:val="16"/>
                  <w:szCs w:val="16"/>
                </w:rPr>
                <w:t>Table H</w:t>
              </w:r>
              <w:r w:rsidR="0070547C" w:rsidRPr="00381FB8">
                <w:rPr>
                  <w:sz w:val="16"/>
                  <w:szCs w:val="16"/>
                </w:rPr>
                <w:noBreakHyphen/>
                <w:t>15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0798822 \h  \* MERGEFORMAT " w:fldLock="1">
              <w:r w:rsidR="0070547C" w:rsidRPr="00381FB8">
                <w:rPr>
                  <w:sz w:val="16"/>
                  <w:szCs w:val="16"/>
                </w:rPr>
                <w:t>Table H</w:t>
              </w:r>
              <w:r w:rsidR="0070547C" w:rsidRPr="00381FB8">
                <w:rPr>
                  <w:sz w:val="16"/>
                  <w:szCs w:val="16"/>
                </w:rPr>
                <w:noBreakHyphen/>
                <w:t>15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2</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jc w:val="center"/>
              <w:rPr>
                <w:sz w:val="16"/>
                <w:szCs w:val="16"/>
                <w:lang w:eastAsia="ko-KR"/>
              </w:rPr>
            </w:pPr>
            <w:r w:rsidRPr="004A52A3">
              <w:rPr>
                <w:sz w:val="16"/>
                <w:szCs w:val="16"/>
                <w:lang w:eastAsia="ko-KR"/>
              </w:rPr>
              <w:t>dmm_delta_end_abs_minus1</w:t>
            </w: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r w:rsidRPr="004A52A3">
              <w:rPr>
                <w:bCs/>
                <w:kern w:val="2"/>
                <w:sz w:val="16"/>
                <w:szCs w:val="16"/>
              </w:rPr>
              <w:t>FL, cMax = 3</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0798822 \h  \* MERGEFORMAT " w:fldLock="1">
              <w:r w:rsidR="0070547C" w:rsidRPr="00381FB8">
                <w:rPr>
                  <w:sz w:val="16"/>
                  <w:szCs w:val="16"/>
                </w:rPr>
                <w:t>Table H</w:t>
              </w:r>
              <w:r w:rsidR="0070547C" w:rsidRPr="00381FB8">
                <w:rPr>
                  <w:sz w:val="16"/>
                  <w:szCs w:val="16"/>
                </w:rPr>
                <w:noBreakHyphen/>
                <w:t>15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kern w:val="2"/>
                <w:sz w:val="16"/>
                <w:szCs w:val="16"/>
                <w:lang w:eastAsia="ko-KR"/>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0798822 \h  \* MERGEFORMAT " w:fldLock="1">
              <w:r w:rsidR="0070547C" w:rsidRPr="00381FB8">
                <w:rPr>
                  <w:sz w:val="16"/>
                  <w:szCs w:val="16"/>
                </w:rPr>
                <w:t>Table H</w:t>
              </w:r>
              <w:r w:rsidR="0070547C" w:rsidRPr="00381FB8">
                <w:rPr>
                  <w:sz w:val="16"/>
                  <w:szCs w:val="16"/>
                </w:rPr>
                <w:noBreakHyphen/>
                <w:t>15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center"/>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0798822 \h  \* MERGEFORMAT " w:fldLock="1">
              <w:r w:rsidR="0070547C" w:rsidRPr="00381FB8">
                <w:rPr>
                  <w:sz w:val="16"/>
                  <w:szCs w:val="16"/>
                </w:rPr>
                <w:t>Table H</w:t>
              </w:r>
              <w:r w:rsidR="0070547C" w:rsidRPr="00381FB8">
                <w:rPr>
                  <w:sz w:val="16"/>
                  <w:szCs w:val="16"/>
                </w:rPr>
                <w:noBreakHyphen/>
                <w:t>15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2</w:t>
            </w:r>
          </w:p>
        </w:tc>
      </w:tr>
      <w:tr w:rsidR="0070547C" w:rsidRPr="004A52A3" w:rsidTr="00652F0A">
        <w:tblPrEx>
          <w:tblLook w:val="04A0"/>
        </w:tblPrEx>
        <w:trPr>
          <w:cantSplit/>
          <w:jc w:val="center"/>
        </w:trPr>
        <w:tc>
          <w:tcPr>
            <w:tcW w:w="2269"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sz w:val="16"/>
                <w:szCs w:val="16"/>
                <w:lang w:eastAsia="ko-KR"/>
              </w:rPr>
              <w:t>dmm_delta_end_sign_flag</w:t>
            </w:r>
          </w:p>
        </w:tc>
        <w:tc>
          <w:tcPr>
            <w:tcW w:w="838"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lang w:eastAsia="ko-KR"/>
              </w:rPr>
            </w:pPr>
            <w:r w:rsidRPr="004A52A3">
              <w:rPr>
                <w:rFonts w:eastAsia="MS Mincho"/>
                <w:iCs/>
                <w:sz w:val="16"/>
                <w:szCs w:val="16"/>
                <w:lang w:eastAsia="ja-JP"/>
              </w:rPr>
              <w:t>na</w:t>
            </w:r>
          </w:p>
        </w:tc>
        <w:tc>
          <w:tcPr>
            <w:tcW w:w="308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bCs/>
                <w:sz w:val="16"/>
                <w:szCs w:val="16"/>
              </w:rPr>
              <w:t>FL, cMax = 1</w:t>
            </w:r>
          </w:p>
        </w:tc>
        <w:tc>
          <w:tcPr>
            <w:tcW w:w="881"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lang w:eastAsia="ko-KR"/>
              </w:rPr>
            </w:pPr>
            <w:r w:rsidRPr="004A52A3">
              <w:rPr>
                <w:sz w:val="16"/>
                <w:szCs w:val="16"/>
                <w:lang w:eastAsia="ko-KR"/>
              </w:rPr>
              <w:t>na</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rPr>
            </w:pPr>
            <w:r w:rsidRPr="004A52A3">
              <w:rPr>
                <w:sz w:val="16"/>
                <w:szCs w:val="16"/>
                <w:lang w:eastAsia="ko-KR"/>
              </w:rPr>
              <w:t>na</w:t>
            </w:r>
          </w:p>
        </w:tc>
        <w:tc>
          <w:tcPr>
            <w:tcW w:w="1306"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pStyle w:val="TableText"/>
              <w:keepNext/>
              <w:jc w:val="center"/>
              <w:rPr>
                <w:sz w:val="16"/>
                <w:szCs w:val="16"/>
                <w:lang w:eastAsia="ko-KR"/>
              </w:rPr>
            </w:pPr>
            <w:r w:rsidRPr="004A52A3">
              <w:rPr>
                <w:sz w:val="16"/>
                <w:szCs w:val="16"/>
                <w:lang w:eastAsia="ko-KR"/>
              </w:rPr>
              <w:t>na, (Bypass)</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rFonts w:eastAsia="PMingLiU"/>
                <w:kern w:val="2"/>
                <w:sz w:val="16"/>
                <w:szCs w:val="16"/>
                <w:lang w:eastAsia="zh-TW"/>
              </w:rPr>
            </w:pPr>
            <w:r w:rsidRPr="004A52A3">
              <w:rPr>
                <w:sz w:val="16"/>
                <w:szCs w:val="16"/>
                <w:lang w:eastAsia="ko-KR"/>
              </w:rPr>
              <w:t>dmm_dc_abs</w:t>
            </w: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r w:rsidRPr="004A52A3">
              <w:rPr>
                <w:bCs/>
                <w:kern w:val="2"/>
                <w:sz w:val="16"/>
                <w:szCs w:val="16"/>
              </w:rPr>
              <w:t>UEG0</w:t>
            </w:r>
            <w:r w:rsidRPr="004A52A3">
              <w:rPr>
                <w:bCs/>
                <w:kern w:val="2"/>
                <w:sz w:val="16"/>
                <w:szCs w:val="16"/>
              </w:rPr>
              <w:br/>
            </w:r>
            <w:r w:rsidRPr="004A52A3">
              <w:rPr>
                <w:bCs/>
                <w:kern w:val="2"/>
                <w:sz w:val="16"/>
                <w:szCs w:val="16"/>
                <w:highlight w:val="yellow"/>
              </w:rPr>
              <w:t>[Ed. (GT) To be specified]</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41708956 \h  \* MERGEFORMAT " w:fldLock="1">
              <w:r w:rsidR="0070547C" w:rsidRPr="00381FB8">
                <w:rPr>
                  <w:sz w:val="16"/>
                  <w:szCs w:val="16"/>
                </w:rPr>
                <w:t>Table H</w:t>
              </w:r>
              <w:r w:rsidR="0070547C" w:rsidRPr="00381FB8">
                <w:rPr>
                  <w:sz w:val="16"/>
                  <w:szCs w:val="16"/>
                </w:rPr>
                <w:noBreakHyphen/>
                <w:t>16</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kern w:val="2"/>
                <w:sz w:val="16"/>
                <w:szCs w:val="16"/>
                <w:lang w:eastAsia="ko-KR"/>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jc w:val="center"/>
              <w:rPr>
                <w:rFonts w:eastAsia="PMingLiU"/>
                <w:kern w:val="2"/>
                <w:sz w:val="16"/>
                <w:szCs w:val="16"/>
                <w:lang w:eastAsia="zh-TW"/>
              </w:rPr>
            </w:pPr>
            <w:fldSimple w:instr=" REF _Ref341708956 \h  \* MERGEFORMAT " w:fldLock="1">
              <w:r w:rsidR="0070547C" w:rsidRPr="00381FB8">
                <w:rPr>
                  <w:sz w:val="16"/>
                  <w:szCs w:val="16"/>
                </w:rPr>
                <w:t>Table H</w:t>
              </w:r>
              <w:r w:rsidR="0070547C" w:rsidRPr="00381FB8">
                <w:rPr>
                  <w:sz w:val="16"/>
                  <w:szCs w:val="16"/>
                </w:rPr>
                <w:noBreakHyphen/>
                <w:t>16</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41708956 \h  \* MERGEFORMAT " w:fldLock="1">
              <w:r w:rsidR="0070547C" w:rsidRPr="00381FB8">
                <w:rPr>
                  <w:sz w:val="16"/>
                  <w:szCs w:val="16"/>
                </w:rPr>
                <w:t>Table H</w:t>
              </w:r>
              <w:r w:rsidR="0070547C" w:rsidRPr="00381FB8">
                <w:rPr>
                  <w:sz w:val="16"/>
                  <w:szCs w:val="16"/>
                </w:rPr>
                <w:noBreakHyphen/>
                <w:t>16</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2</w:t>
            </w:r>
          </w:p>
        </w:tc>
      </w:tr>
      <w:tr w:rsidR="0070547C" w:rsidRPr="004A52A3" w:rsidTr="00652F0A">
        <w:tblPrEx>
          <w:tblLook w:val="04A0"/>
        </w:tblPrEx>
        <w:trPr>
          <w:cantSplit/>
          <w:jc w:val="center"/>
        </w:trPr>
        <w:tc>
          <w:tcPr>
            <w:tcW w:w="2269"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sz w:val="16"/>
                <w:szCs w:val="16"/>
                <w:lang w:eastAsia="ko-KR"/>
              </w:rPr>
              <w:t>dmm_dc_sign_flag</w:t>
            </w:r>
          </w:p>
        </w:tc>
        <w:tc>
          <w:tcPr>
            <w:tcW w:w="83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rFonts w:eastAsia="MS Mincho"/>
                <w:iCs/>
                <w:sz w:val="16"/>
                <w:szCs w:val="16"/>
                <w:lang w:eastAsia="ja-JP"/>
              </w:rPr>
              <w:t>na</w:t>
            </w:r>
          </w:p>
        </w:tc>
        <w:tc>
          <w:tcPr>
            <w:tcW w:w="308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bCs/>
                <w:sz w:val="16"/>
                <w:szCs w:val="16"/>
              </w:rPr>
              <w:t>FL, cMax = 1</w:t>
            </w:r>
          </w:p>
        </w:tc>
        <w:tc>
          <w:tcPr>
            <w:tcW w:w="881"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sz w:val="16"/>
                <w:szCs w:val="16"/>
                <w:lang w:eastAsia="ko-KR"/>
              </w:rPr>
              <w:t>na</w:t>
            </w:r>
          </w:p>
        </w:tc>
        <w:tc>
          <w:tcPr>
            <w:tcW w:w="1305"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rPr>
            </w:pPr>
            <w:r w:rsidRPr="004A52A3">
              <w:rPr>
                <w:sz w:val="16"/>
                <w:szCs w:val="16"/>
                <w:lang w:eastAsia="ko-KR"/>
              </w:rPr>
              <w:t>na</w:t>
            </w:r>
          </w:p>
        </w:tc>
        <w:tc>
          <w:tcPr>
            <w:tcW w:w="1306"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sz w:val="16"/>
                <w:szCs w:val="16"/>
                <w:lang w:eastAsia="ko-KR"/>
              </w:rPr>
              <w:t>na, (Bypass)</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rFonts w:eastAsia="PMingLiU"/>
                <w:kern w:val="2"/>
                <w:sz w:val="16"/>
                <w:szCs w:val="16"/>
                <w:lang w:eastAsia="zh-TW"/>
              </w:rPr>
            </w:pPr>
            <w:r w:rsidRPr="004A52A3">
              <w:rPr>
                <w:sz w:val="16"/>
                <w:szCs w:val="16"/>
                <w:lang w:eastAsia="ko-KR"/>
              </w:rPr>
              <w:lastRenderedPageBreak/>
              <w:t>edge_code</w:t>
            </w: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r w:rsidRPr="004A52A3">
              <w:rPr>
                <w:bCs/>
                <w:kern w:val="2"/>
                <w:sz w:val="16"/>
                <w:szCs w:val="16"/>
              </w:rPr>
              <w:t>TU, cMax = 6</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1488022 \h  \* MERGEFORMAT " w:fldLock="1">
              <w:r w:rsidR="0070547C" w:rsidRPr="00381FB8">
                <w:rPr>
                  <w:sz w:val="16"/>
                  <w:szCs w:val="16"/>
                </w:rPr>
                <w:t>Table H</w:t>
              </w:r>
              <w:r w:rsidR="0070547C" w:rsidRPr="00381FB8">
                <w:rPr>
                  <w:sz w:val="16"/>
                  <w:szCs w:val="16"/>
                </w:rPr>
                <w:noBreakHyphen/>
                <w:t>17</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kern w:val="2"/>
                <w:sz w:val="16"/>
                <w:szCs w:val="16"/>
                <w:lang w:eastAsia="ko-KR"/>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jc w:val="center"/>
              <w:rPr>
                <w:rFonts w:eastAsia="PMingLiU"/>
                <w:kern w:val="2"/>
                <w:sz w:val="16"/>
                <w:szCs w:val="16"/>
                <w:lang w:eastAsia="zh-TW"/>
              </w:rPr>
            </w:pPr>
            <w:fldSimple w:instr=" REF _Ref351488022 \h  \* MERGEFORMAT " w:fldLock="1">
              <w:r w:rsidR="0070547C" w:rsidRPr="00381FB8">
                <w:rPr>
                  <w:sz w:val="16"/>
                  <w:szCs w:val="16"/>
                </w:rPr>
                <w:t>Table H</w:t>
              </w:r>
              <w:r w:rsidR="0070547C" w:rsidRPr="00381FB8">
                <w:rPr>
                  <w:sz w:val="16"/>
                  <w:szCs w:val="16"/>
                </w:rPr>
                <w:noBreakHyphen/>
                <w:t>17</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1488022 \h  \* MERGEFORMAT " w:fldLock="1">
              <w:r w:rsidR="0070547C" w:rsidRPr="00381FB8">
                <w:rPr>
                  <w:sz w:val="16"/>
                  <w:szCs w:val="16"/>
                </w:rPr>
                <w:t>Table H</w:t>
              </w:r>
              <w:r w:rsidR="0070547C" w:rsidRPr="00381FB8">
                <w:rPr>
                  <w:sz w:val="16"/>
                  <w:szCs w:val="16"/>
                </w:rPr>
                <w:noBreakHyphen/>
                <w:t>17</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2</w:t>
            </w:r>
          </w:p>
        </w:tc>
      </w:tr>
      <w:tr w:rsidR="0070547C" w:rsidRPr="004A52A3" w:rsidTr="00652F0A">
        <w:trPr>
          <w:cantSplit/>
          <w:trHeight w:val="82"/>
          <w:jc w:val="center"/>
        </w:trPr>
        <w:tc>
          <w:tcPr>
            <w:tcW w:w="2269" w:type="dxa"/>
            <w:vMerge w:val="restart"/>
            <w:vAlign w:val="center"/>
          </w:tcPr>
          <w:p w:rsidR="0070547C" w:rsidRPr="004A52A3" w:rsidRDefault="0070547C" w:rsidP="00652F0A">
            <w:pPr>
              <w:pStyle w:val="TableText"/>
              <w:keepNext/>
              <w:jc w:val="center"/>
              <w:rPr>
                <w:bCs/>
                <w:strike/>
                <w:sz w:val="16"/>
                <w:szCs w:val="16"/>
              </w:rPr>
            </w:pPr>
            <w:r w:rsidRPr="004A52A3">
              <w:rPr>
                <w:sz w:val="16"/>
                <w:szCs w:val="16"/>
                <w:lang w:eastAsia="ko-KR"/>
              </w:rPr>
              <w:t>edge_dc_flag</w:t>
            </w: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0</w:t>
            </w:r>
          </w:p>
        </w:tc>
        <w:tc>
          <w:tcPr>
            <w:tcW w:w="3088" w:type="dxa"/>
            <w:vMerge w:val="restart"/>
            <w:vAlign w:val="center"/>
          </w:tcPr>
          <w:p w:rsidR="0070547C" w:rsidRPr="004A52A3" w:rsidRDefault="0070547C" w:rsidP="00652F0A">
            <w:pPr>
              <w:pStyle w:val="TableText"/>
              <w:keepNext/>
              <w:jc w:val="center"/>
              <w:rPr>
                <w:bCs/>
                <w:strike/>
                <w:sz w:val="16"/>
                <w:szCs w:val="16"/>
              </w:rPr>
            </w:pPr>
            <w:r w:rsidRPr="004A52A3">
              <w:rPr>
                <w:bCs/>
                <w:sz w:val="16"/>
                <w:szCs w:val="16"/>
              </w:rPr>
              <w:t>FL, cMax = 1</w:t>
            </w:r>
          </w:p>
        </w:tc>
        <w:tc>
          <w:tcPr>
            <w:tcW w:w="881" w:type="dxa"/>
          </w:tcPr>
          <w:p w:rsidR="0070547C" w:rsidRPr="004A52A3" w:rsidRDefault="0070547C" w:rsidP="00652F0A">
            <w:pPr>
              <w:pStyle w:val="TableText"/>
              <w:keepNext/>
              <w:jc w:val="center"/>
              <w:rPr>
                <w:bCs/>
                <w:strike/>
                <w:sz w:val="16"/>
                <w:szCs w:val="16"/>
              </w:rPr>
            </w:pPr>
          </w:p>
        </w:tc>
        <w:tc>
          <w:tcPr>
            <w:tcW w:w="1305" w:type="dxa"/>
          </w:tcPr>
          <w:p w:rsidR="0070547C" w:rsidRPr="004A52A3" w:rsidRDefault="00645DE2" w:rsidP="00652F0A">
            <w:pPr>
              <w:pStyle w:val="TableText"/>
              <w:keepNext/>
              <w:jc w:val="center"/>
              <w:rPr>
                <w:rFonts w:eastAsia="SimSun"/>
                <w:bCs/>
                <w:strike/>
                <w:sz w:val="16"/>
                <w:szCs w:val="16"/>
                <w:lang w:eastAsia="zh-CN"/>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0</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1</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trike/>
                <w:sz w:val="16"/>
                <w:szCs w:val="16"/>
              </w:rPr>
            </w:pPr>
          </w:p>
        </w:tc>
        <w:tc>
          <w:tcPr>
            <w:tcW w:w="1305" w:type="dxa"/>
          </w:tcPr>
          <w:p w:rsidR="0070547C" w:rsidRPr="004A52A3" w:rsidRDefault="00645DE2" w:rsidP="00652F0A">
            <w:pPr>
              <w:pStyle w:val="TableText"/>
              <w:keepNext/>
              <w:jc w:val="center"/>
              <w:rPr>
                <w:rFonts w:eastAsia="SimSun"/>
                <w:bCs/>
                <w:strike/>
                <w:sz w:val="16"/>
                <w:szCs w:val="16"/>
                <w:lang w:eastAsia="zh-CN"/>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1</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2</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trike/>
                <w:sz w:val="16"/>
                <w:szCs w:val="16"/>
              </w:rPr>
            </w:pPr>
          </w:p>
        </w:tc>
        <w:tc>
          <w:tcPr>
            <w:tcW w:w="1305" w:type="dxa"/>
          </w:tcPr>
          <w:p w:rsidR="0070547C" w:rsidRPr="004A52A3" w:rsidRDefault="00645DE2" w:rsidP="00652F0A">
            <w:pPr>
              <w:pStyle w:val="TableText"/>
              <w:keepNext/>
              <w:jc w:val="center"/>
              <w:rPr>
                <w:rFonts w:eastAsia="SimSun"/>
                <w:bCs/>
                <w:strike/>
                <w:sz w:val="16"/>
                <w:szCs w:val="16"/>
                <w:lang w:eastAsia="zh-CN"/>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2</w:t>
            </w:r>
          </w:p>
        </w:tc>
      </w:tr>
      <w:tr w:rsidR="0070547C" w:rsidRPr="004A52A3" w:rsidTr="00652F0A">
        <w:tblPrEx>
          <w:tblLook w:val="04A0"/>
        </w:tblPrEx>
        <w:trPr>
          <w:cantSplit/>
          <w:jc w:val="center"/>
        </w:trPr>
        <w:tc>
          <w:tcPr>
            <w:tcW w:w="2269"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rFonts w:eastAsia="PMingLiU"/>
                <w:kern w:val="2"/>
                <w:sz w:val="16"/>
                <w:szCs w:val="16"/>
                <w:lang w:eastAsia="zh-TW"/>
              </w:rPr>
            </w:pPr>
            <w:r w:rsidRPr="004A52A3">
              <w:rPr>
                <w:sz w:val="16"/>
                <w:szCs w:val="16"/>
                <w:lang w:eastAsia="ko-KR"/>
              </w:rPr>
              <w:t>edge_dc_abs</w:t>
            </w: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0</w:t>
            </w:r>
          </w:p>
        </w:tc>
        <w:tc>
          <w:tcPr>
            <w:tcW w:w="3088" w:type="dxa"/>
            <w:vMerge w:val="restart"/>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bCs/>
                <w:kern w:val="2"/>
                <w:sz w:val="16"/>
                <w:szCs w:val="16"/>
              </w:rPr>
            </w:pPr>
            <w:r w:rsidRPr="004A52A3">
              <w:rPr>
                <w:bCs/>
                <w:kern w:val="2"/>
                <w:sz w:val="16"/>
                <w:szCs w:val="16"/>
              </w:rPr>
              <w:t>UEG0</w:t>
            </w:r>
            <w:r w:rsidRPr="004A52A3">
              <w:rPr>
                <w:bCs/>
                <w:kern w:val="2"/>
                <w:sz w:val="16"/>
                <w:szCs w:val="16"/>
              </w:rPr>
              <w:br/>
            </w:r>
            <w:r w:rsidRPr="004A52A3">
              <w:rPr>
                <w:bCs/>
                <w:kern w:val="2"/>
                <w:sz w:val="16"/>
                <w:szCs w:val="16"/>
                <w:highlight w:val="yellow"/>
              </w:rPr>
              <w:t>[Ed. (GT) To be specified]</w:t>
            </w: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8650415 \h  \* MERGEFORMAT " w:fldLock="1">
              <w:r w:rsidR="0070547C" w:rsidRPr="00381FB8">
                <w:rPr>
                  <w:sz w:val="16"/>
                  <w:szCs w:val="16"/>
                </w:rPr>
                <w:t>Table H</w:t>
              </w:r>
              <w:r w:rsidR="0070547C" w:rsidRPr="00381FB8">
                <w:rPr>
                  <w:sz w:val="16"/>
                  <w:szCs w:val="16"/>
                </w:rPr>
                <w:noBreakHyphen/>
                <w:t>25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kern w:val="2"/>
                <w:sz w:val="16"/>
                <w:szCs w:val="16"/>
                <w:lang w:eastAsia="ko-KR"/>
              </w:rPr>
            </w:pPr>
            <w:r w:rsidRPr="004A52A3">
              <w:rPr>
                <w:kern w:val="2"/>
                <w:sz w:val="16"/>
                <w:szCs w:val="16"/>
                <w:lang w:eastAsia="ko-KR"/>
              </w:rPr>
              <w:t>0</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1</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jc w:val="center"/>
              <w:rPr>
                <w:rFonts w:eastAsia="PMingLiU"/>
                <w:kern w:val="2"/>
                <w:sz w:val="16"/>
                <w:szCs w:val="16"/>
                <w:lang w:eastAsia="zh-TW"/>
              </w:rPr>
            </w:pPr>
            <w:fldSimple w:instr=" REF _Ref358650415 \h  \* MERGEFORMAT " w:fldLock="1">
              <w:r w:rsidR="0070547C" w:rsidRPr="00381FB8">
                <w:rPr>
                  <w:sz w:val="16"/>
                  <w:szCs w:val="16"/>
                </w:rPr>
                <w:t>Table H</w:t>
              </w:r>
              <w:r w:rsidR="0070547C" w:rsidRPr="00381FB8">
                <w:rPr>
                  <w:sz w:val="16"/>
                  <w:szCs w:val="16"/>
                </w:rPr>
                <w:noBreakHyphen/>
                <w:t>25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1</w:t>
            </w:r>
          </w:p>
        </w:tc>
      </w:tr>
      <w:tr w:rsidR="0070547C" w:rsidRPr="004A52A3" w:rsidTr="00652F0A">
        <w:tblPrEx>
          <w:tblLook w:val="04A0"/>
        </w:tblPrEx>
        <w:trPr>
          <w:cantSplit/>
          <w:jc w:val="center"/>
        </w:trPr>
        <w:tc>
          <w:tcPr>
            <w:tcW w:w="2269"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rFonts w:eastAsia="PMingLiU"/>
                <w:kern w:val="2"/>
                <w:sz w:val="16"/>
                <w:szCs w:val="16"/>
                <w:lang w:eastAsia="zh-TW"/>
              </w:rPr>
            </w:pPr>
          </w:p>
        </w:tc>
        <w:tc>
          <w:tcPr>
            <w:tcW w:w="838"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bCs/>
                <w:kern w:val="2"/>
                <w:sz w:val="16"/>
                <w:szCs w:val="16"/>
              </w:rPr>
            </w:pPr>
            <w:r w:rsidRPr="004A52A3">
              <w:rPr>
                <w:rFonts w:eastAsia="MS Mincho"/>
                <w:iCs/>
                <w:kern w:val="2"/>
                <w:sz w:val="16"/>
                <w:szCs w:val="16"/>
                <w:lang w:eastAsia="ja-JP"/>
              </w:rPr>
              <w:t>2</w:t>
            </w:r>
          </w:p>
        </w:tc>
        <w:tc>
          <w:tcPr>
            <w:tcW w:w="3088" w:type="dxa"/>
            <w:vMerge/>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keepNext/>
              <w:tabs>
                <w:tab w:val="clear" w:pos="794"/>
                <w:tab w:val="clear" w:pos="1191"/>
                <w:tab w:val="clear" w:pos="1588"/>
                <w:tab w:val="clear" w:pos="1985"/>
              </w:tabs>
              <w:overflowPunct/>
              <w:autoSpaceDE/>
              <w:autoSpaceDN/>
              <w:adjustRightInd/>
              <w:spacing w:before="0"/>
              <w:jc w:val="left"/>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70547C" w:rsidRPr="004A52A3" w:rsidRDefault="00645DE2" w:rsidP="00652F0A">
            <w:pPr>
              <w:pStyle w:val="TableText"/>
              <w:keepNext/>
              <w:jc w:val="center"/>
              <w:rPr>
                <w:rFonts w:eastAsia="PMingLiU"/>
                <w:kern w:val="2"/>
                <w:sz w:val="16"/>
                <w:szCs w:val="16"/>
                <w:lang w:eastAsia="zh-TW"/>
              </w:rPr>
            </w:pPr>
            <w:fldSimple w:instr=" REF _Ref358650415 \h  \* MERGEFORMAT " w:fldLock="1">
              <w:r w:rsidR="0070547C" w:rsidRPr="00381FB8">
                <w:rPr>
                  <w:sz w:val="16"/>
                  <w:szCs w:val="16"/>
                </w:rPr>
                <w:t>Table H</w:t>
              </w:r>
              <w:r w:rsidR="0070547C" w:rsidRPr="00381FB8">
                <w:rPr>
                  <w:sz w:val="16"/>
                  <w:szCs w:val="16"/>
                </w:rPr>
                <w:noBreakHyphen/>
                <w:t>25</w:t>
              </w:r>
            </w:fldSimple>
          </w:p>
        </w:tc>
        <w:tc>
          <w:tcPr>
            <w:tcW w:w="1306"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pStyle w:val="TableText"/>
              <w:keepNext/>
              <w:jc w:val="center"/>
              <w:rPr>
                <w:rFonts w:eastAsia="PMingLiU"/>
                <w:kern w:val="2"/>
                <w:sz w:val="16"/>
                <w:szCs w:val="16"/>
                <w:lang w:eastAsia="zh-TW"/>
              </w:rPr>
            </w:pPr>
            <w:r w:rsidRPr="004A52A3">
              <w:rPr>
                <w:rFonts w:eastAsia="PMingLiU"/>
                <w:kern w:val="2"/>
                <w:sz w:val="16"/>
                <w:szCs w:val="16"/>
                <w:lang w:eastAsia="zh-TW"/>
              </w:rPr>
              <w:t>2</w:t>
            </w:r>
          </w:p>
        </w:tc>
      </w:tr>
      <w:tr w:rsidR="0070547C" w:rsidRPr="004A52A3" w:rsidTr="00652F0A">
        <w:tblPrEx>
          <w:tblLook w:val="04A0"/>
        </w:tblPrEx>
        <w:trPr>
          <w:cantSplit/>
          <w:jc w:val="center"/>
        </w:trPr>
        <w:tc>
          <w:tcPr>
            <w:tcW w:w="2269"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sz w:val="16"/>
                <w:szCs w:val="16"/>
                <w:lang w:eastAsia="ko-KR"/>
              </w:rPr>
              <w:t>edge_dc_sign_flag</w:t>
            </w:r>
          </w:p>
        </w:tc>
        <w:tc>
          <w:tcPr>
            <w:tcW w:w="83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rFonts w:eastAsia="MS Mincho"/>
                <w:iCs/>
                <w:sz w:val="16"/>
                <w:szCs w:val="16"/>
                <w:lang w:eastAsia="ja-JP"/>
              </w:rPr>
              <w:t>na</w:t>
            </w:r>
          </w:p>
        </w:tc>
        <w:tc>
          <w:tcPr>
            <w:tcW w:w="3088"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bCs/>
                <w:sz w:val="16"/>
                <w:szCs w:val="16"/>
              </w:rPr>
              <w:t>FL, cMax = 1</w:t>
            </w:r>
          </w:p>
        </w:tc>
        <w:tc>
          <w:tcPr>
            <w:tcW w:w="881"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sz w:val="16"/>
                <w:szCs w:val="16"/>
                <w:lang w:eastAsia="ko-KR"/>
              </w:rPr>
              <w:t>na</w:t>
            </w:r>
          </w:p>
        </w:tc>
        <w:tc>
          <w:tcPr>
            <w:tcW w:w="1305"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rPr>
            </w:pPr>
            <w:r w:rsidRPr="004A52A3">
              <w:rPr>
                <w:sz w:val="16"/>
                <w:szCs w:val="16"/>
                <w:lang w:eastAsia="ko-KR"/>
              </w:rPr>
              <w:t>na</w:t>
            </w:r>
          </w:p>
        </w:tc>
        <w:tc>
          <w:tcPr>
            <w:tcW w:w="1306" w:type="dxa"/>
            <w:tcBorders>
              <w:top w:val="single" w:sz="4" w:space="0" w:color="auto"/>
              <w:left w:val="single" w:sz="4" w:space="0" w:color="auto"/>
              <w:bottom w:val="single" w:sz="4" w:space="0" w:color="auto"/>
              <w:right w:val="single" w:sz="4" w:space="0" w:color="auto"/>
            </w:tcBorders>
            <w:vAlign w:val="center"/>
          </w:tcPr>
          <w:p w:rsidR="0070547C" w:rsidRPr="004A52A3" w:rsidRDefault="0070547C" w:rsidP="00652F0A">
            <w:pPr>
              <w:pStyle w:val="TableText"/>
              <w:keepNext/>
              <w:jc w:val="center"/>
              <w:rPr>
                <w:sz w:val="16"/>
                <w:szCs w:val="16"/>
                <w:lang w:eastAsia="ko-KR"/>
              </w:rPr>
            </w:pPr>
            <w:r w:rsidRPr="004A52A3">
              <w:rPr>
                <w:sz w:val="16"/>
                <w:szCs w:val="16"/>
                <w:lang w:eastAsia="ko-KR"/>
              </w:rPr>
              <w:t>na, (Bypass)</w:t>
            </w:r>
          </w:p>
        </w:tc>
      </w:tr>
      <w:tr w:rsidR="0070547C" w:rsidRPr="004A52A3" w:rsidTr="00652F0A">
        <w:trPr>
          <w:cantSplit/>
          <w:trHeight w:val="82"/>
          <w:jc w:val="center"/>
        </w:trPr>
        <w:tc>
          <w:tcPr>
            <w:tcW w:w="2269" w:type="dxa"/>
            <w:vMerge w:val="restart"/>
            <w:vAlign w:val="center"/>
          </w:tcPr>
          <w:p w:rsidR="0070547C" w:rsidRPr="004A52A3" w:rsidRDefault="0070547C" w:rsidP="00652F0A">
            <w:pPr>
              <w:pStyle w:val="TableText"/>
              <w:keepNext/>
              <w:jc w:val="center"/>
              <w:rPr>
                <w:bCs/>
                <w:strike/>
                <w:sz w:val="16"/>
                <w:szCs w:val="16"/>
              </w:rPr>
            </w:pPr>
            <w:bookmarkStart w:id="232" w:name="_Ref350254350"/>
            <w:r w:rsidRPr="004A52A3">
              <w:rPr>
                <w:sz w:val="16"/>
                <w:szCs w:val="16"/>
              </w:rPr>
              <w:t>depth_intra_mode</w:t>
            </w: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0</w:t>
            </w:r>
          </w:p>
        </w:tc>
        <w:tc>
          <w:tcPr>
            <w:tcW w:w="3088" w:type="dxa"/>
            <w:vMerge w:val="restart"/>
            <w:vAlign w:val="center"/>
          </w:tcPr>
          <w:p w:rsidR="0070547C" w:rsidRPr="004A52A3" w:rsidRDefault="0070547C" w:rsidP="00652F0A">
            <w:pPr>
              <w:pStyle w:val="TableText"/>
              <w:keepNext/>
              <w:jc w:val="center"/>
              <w:rPr>
                <w:bCs/>
                <w:sz w:val="16"/>
                <w:szCs w:val="16"/>
              </w:rPr>
            </w:pPr>
            <w:r w:rsidRPr="004A52A3">
              <w:rPr>
                <w:iCs/>
                <w:sz w:val="16"/>
                <w:szCs w:val="16"/>
              </w:rPr>
              <w:t xml:space="preserve">( </w:t>
            </w:r>
            <w:r w:rsidRPr="004A52A3">
              <w:rPr>
                <w:sz w:val="16"/>
                <w:szCs w:val="16"/>
                <w:lang w:eastAsia="ko-KR"/>
              </w:rPr>
              <w:t>specified in subclause</w:t>
            </w:r>
            <w:r w:rsidRPr="004A52A3">
              <w:rPr>
                <w:iCs/>
                <w:sz w:val="16"/>
                <w:szCs w:val="16"/>
              </w:rPr>
              <w:t> </w:t>
            </w:r>
            <w:fldSimple w:instr=" REF _Ref358645523 \r \h  \* MERGEFORMAT " w:fldLock="1">
              <w:r>
                <w:rPr>
                  <w:iCs/>
                  <w:sz w:val="16"/>
                  <w:szCs w:val="16"/>
                </w:rPr>
                <w:t>H.9.3.2.10</w:t>
              </w:r>
            </w:fldSimple>
            <w:r w:rsidRPr="004A52A3">
              <w:rPr>
                <w:iCs/>
                <w:sz w:val="16"/>
                <w:szCs w:val="16"/>
              </w:rPr>
              <w:t>)</w:t>
            </w: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645DE2" w:rsidP="00652F0A">
            <w:pPr>
              <w:pStyle w:val="TableText"/>
              <w:keepNext/>
              <w:jc w:val="center"/>
              <w:rPr>
                <w:rFonts w:eastAsia="SimSun"/>
                <w:bCs/>
                <w:sz w:val="16"/>
                <w:szCs w:val="16"/>
                <w:lang w:eastAsia="zh-CN"/>
              </w:rPr>
            </w:pPr>
            <w:fldSimple w:instr=" REF _Ref358644782 \h  \* MERGEFORMAT " w:fldLock="1">
              <w:r w:rsidR="0070547C" w:rsidRPr="00381FB8">
                <w:rPr>
                  <w:sz w:val="16"/>
                  <w:szCs w:val="16"/>
                </w:rPr>
                <w:t>Table H</w:t>
              </w:r>
              <w:r w:rsidR="0070547C" w:rsidRPr="00381FB8">
                <w:rPr>
                  <w:sz w:val="16"/>
                  <w:szCs w:val="16"/>
                </w:rPr>
                <w:noBreakHyphen/>
                <w:t>22</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0</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1</w:t>
            </w:r>
          </w:p>
        </w:tc>
        <w:tc>
          <w:tcPr>
            <w:tcW w:w="3088" w:type="dxa"/>
            <w:vMerge/>
            <w:vAlign w:val="center"/>
          </w:tcPr>
          <w:p w:rsidR="0070547C" w:rsidRPr="004A52A3" w:rsidRDefault="0070547C" w:rsidP="00652F0A">
            <w:pPr>
              <w:pStyle w:val="TableText"/>
              <w:keepNext/>
              <w:jc w:val="center"/>
              <w:rPr>
                <w:bCs/>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2</w:t>
            </w:r>
          </w:p>
        </w:tc>
        <w:tc>
          <w:tcPr>
            <w:tcW w:w="1305" w:type="dxa"/>
          </w:tcPr>
          <w:p w:rsidR="0070547C" w:rsidRPr="004A52A3" w:rsidRDefault="00645DE2" w:rsidP="00652F0A">
            <w:pPr>
              <w:pStyle w:val="TableText"/>
              <w:keepNext/>
              <w:jc w:val="center"/>
              <w:rPr>
                <w:rFonts w:eastAsia="SimSun"/>
                <w:bCs/>
                <w:sz w:val="16"/>
                <w:szCs w:val="16"/>
                <w:lang w:eastAsia="zh-CN"/>
              </w:rPr>
            </w:pPr>
            <w:fldSimple w:instr=" REF _Ref358644782 \h  \* MERGEFORMAT " w:fldLock="1">
              <w:r w:rsidR="0070547C" w:rsidRPr="00381FB8">
                <w:rPr>
                  <w:sz w:val="16"/>
                  <w:szCs w:val="16"/>
                </w:rPr>
                <w:t>Table H</w:t>
              </w:r>
              <w:r w:rsidR="0070547C" w:rsidRPr="00381FB8">
                <w:rPr>
                  <w:sz w:val="16"/>
                  <w:szCs w:val="16"/>
                </w:rPr>
                <w:noBreakHyphen/>
                <w:t>22</w:t>
              </w:r>
            </w:fldSimple>
            <w:r w:rsidRPr="004A52A3">
              <w:rPr>
                <w:rFonts w:eastAsia="SimSun"/>
                <w:bCs/>
                <w:sz w:val="16"/>
                <w:szCs w:val="16"/>
                <w:lang w:eastAsia="zh-CN"/>
              </w:rPr>
              <w:fldChar w:fldCharType="begin" w:fldLock="1"/>
            </w:r>
            <w:r w:rsidR="0070547C" w:rsidRPr="004A52A3">
              <w:rPr>
                <w:rFonts w:eastAsia="SimSun"/>
                <w:bCs/>
                <w:sz w:val="16"/>
                <w:szCs w:val="16"/>
                <w:lang w:eastAsia="zh-CN"/>
              </w:rPr>
              <w:instrText xml:space="preserve"> REF _Ref341696524 \h  \* MERGEFORMAT </w:instrText>
            </w:r>
            <w:r w:rsidRPr="004A52A3">
              <w:rPr>
                <w:rFonts w:eastAsia="SimSun"/>
                <w:bCs/>
                <w:sz w:val="16"/>
                <w:szCs w:val="16"/>
                <w:lang w:eastAsia="zh-CN"/>
              </w:rPr>
            </w:r>
            <w:r w:rsidRPr="004A52A3">
              <w:rPr>
                <w:rFonts w:eastAsia="SimSun"/>
                <w:bCs/>
                <w:sz w:val="16"/>
                <w:szCs w:val="16"/>
                <w:lang w:eastAsia="zh-CN"/>
              </w:rPr>
              <w:fldChar w:fldCharType="end"/>
            </w:r>
          </w:p>
        </w:tc>
        <w:tc>
          <w:tcPr>
            <w:tcW w:w="1306" w:type="dxa"/>
          </w:tcPr>
          <w:p w:rsidR="0070547C" w:rsidRPr="004A52A3" w:rsidRDefault="0070547C" w:rsidP="00652F0A">
            <w:pPr>
              <w:pStyle w:val="TableText"/>
              <w:keepNext/>
              <w:jc w:val="center"/>
              <w:rPr>
                <w:bCs/>
                <w:sz w:val="16"/>
                <w:szCs w:val="16"/>
              </w:rPr>
            </w:pPr>
            <w:r w:rsidRPr="004A52A3">
              <w:rPr>
                <w:bCs/>
                <w:sz w:val="16"/>
                <w:szCs w:val="16"/>
              </w:rPr>
              <w:t>8</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2</w:t>
            </w:r>
          </w:p>
        </w:tc>
        <w:tc>
          <w:tcPr>
            <w:tcW w:w="3088" w:type="dxa"/>
            <w:vMerge/>
            <w:vAlign w:val="center"/>
          </w:tcPr>
          <w:p w:rsidR="0070547C" w:rsidRPr="004A52A3" w:rsidRDefault="0070547C" w:rsidP="00652F0A">
            <w:pPr>
              <w:pStyle w:val="TableText"/>
              <w:keepNext/>
              <w:jc w:val="center"/>
              <w:rPr>
                <w:bCs/>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2</w:t>
            </w:r>
          </w:p>
        </w:tc>
        <w:tc>
          <w:tcPr>
            <w:tcW w:w="1305" w:type="dxa"/>
          </w:tcPr>
          <w:p w:rsidR="0070547C" w:rsidRPr="004A52A3" w:rsidRDefault="00645DE2" w:rsidP="00652F0A">
            <w:pPr>
              <w:pStyle w:val="TableText"/>
              <w:keepNext/>
              <w:jc w:val="center"/>
              <w:rPr>
                <w:rFonts w:eastAsia="SimSun"/>
                <w:bCs/>
                <w:sz w:val="16"/>
                <w:szCs w:val="16"/>
                <w:lang w:eastAsia="zh-CN"/>
              </w:rPr>
            </w:pPr>
            <w:fldSimple w:instr=" REF _Ref358644782 \h  \* MERGEFORMAT " w:fldLock="1">
              <w:r w:rsidR="0070547C" w:rsidRPr="00381FB8">
                <w:rPr>
                  <w:sz w:val="16"/>
                  <w:szCs w:val="16"/>
                </w:rPr>
                <w:t>Table H</w:t>
              </w:r>
              <w:r w:rsidR="0070547C" w:rsidRPr="00381FB8">
                <w:rPr>
                  <w:sz w:val="16"/>
                  <w:szCs w:val="16"/>
                </w:rPr>
                <w:noBreakHyphen/>
                <w:t>22</w:t>
              </w:r>
            </w:fldSimple>
            <w:r w:rsidRPr="004A52A3">
              <w:rPr>
                <w:rFonts w:eastAsia="SimSun"/>
                <w:bCs/>
                <w:sz w:val="16"/>
                <w:szCs w:val="16"/>
                <w:lang w:eastAsia="zh-CN"/>
              </w:rPr>
              <w:fldChar w:fldCharType="begin" w:fldLock="1"/>
            </w:r>
            <w:r w:rsidR="0070547C" w:rsidRPr="004A52A3">
              <w:rPr>
                <w:rFonts w:eastAsia="SimSun"/>
                <w:bCs/>
                <w:sz w:val="16"/>
                <w:szCs w:val="16"/>
                <w:lang w:eastAsia="zh-CN"/>
              </w:rPr>
              <w:instrText xml:space="preserve"> REF _Ref341696524 \h  \* MERGEFORMAT </w:instrText>
            </w:r>
            <w:r w:rsidRPr="004A52A3">
              <w:rPr>
                <w:rFonts w:eastAsia="SimSun"/>
                <w:bCs/>
                <w:sz w:val="16"/>
                <w:szCs w:val="16"/>
                <w:lang w:eastAsia="zh-CN"/>
              </w:rPr>
            </w:r>
            <w:r w:rsidRPr="004A52A3">
              <w:rPr>
                <w:rFonts w:eastAsia="SimSun"/>
                <w:bCs/>
                <w:sz w:val="16"/>
                <w:szCs w:val="16"/>
                <w:lang w:eastAsia="zh-CN"/>
              </w:rPr>
              <w:fldChar w:fldCharType="end"/>
            </w:r>
          </w:p>
        </w:tc>
        <w:tc>
          <w:tcPr>
            <w:tcW w:w="1306" w:type="dxa"/>
          </w:tcPr>
          <w:p w:rsidR="0070547C" w:rsidRPr="004A52A3" w:rsidRDefault="0070547C" w:rsidP="00652F0A">
            <w:pPr>
              <w:pStyle w:val="TableText"/>
              <w:keepNext/>
              <w:jc w:val="center"/>
              <w:rPr>
                <w:bCs/>
                <w:sz w:val="16"/>
                <w:szCs w:val="16"/>
              </w:rPr>
            </w:pPr>
            <w:r w:rsidRPr="004A52A3">
              <w:rPr>
                <w:bCs/>
                <w:sz w:val="16"/>
                <w:szCs w:val="16"/>
              </w:rPr>
              <w:t>16</w:t>
            </w:r>
          </w:p>
        </w:tc>
      </w:tr>
      <w:tr w:rsidR="0070547C" w:rsidRPr="004A52A3" w:rsidTr="00652F0A">
        <w:trPr>
          <w:cantSplit/>
          <w:trHeight w:val="82"/>
          <w:jc w:val="center"/>
        </w:trPr>
        <w:tc>
          <w:tcPr>
            <w:tcW w:w="2269" w:type="dxa"/>
            <w:vMerge w:val="restart"/>
            <w:vAlign w:val="center"/>
          </w:tcPr>
          <w:p w:rsidR="0070547C" w:rsidRPr="004A52A3" w:rsidRDefault="0070547C" w:rsidP="00652F0A">
            <w:pPr>
              <w:pStyle w:val="TableText"/>
              <w:keepNext/>
              <w:jc w:val="center"/>
              <w:rPr>
                <w:bCs/>
                <w:strike/>
                <w:sz w:val="16"/>
                <w:szCs w:val="16"/>
              </w:rPr>
            </w:pPr>
            <w:r w:rsidRPr="004A52A3">
              <w:rPr>
                <w:sz w:val="16"/>
                <w:szCs w:val="16"/>
                <w:lang w:eastAsia="ko-KR"/>
              </w:rPr>
              <w:t>dmm_dc_flag</w:t>
            </w: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0</w:t>
            </w:r>
          </w:p>
        </w:tc>
        <w:tc>
          <w:tcPr>
            <w:tcW w:w="3088" w:type="dxa"/>
            <w:vMerge w:val="restart"/>
            <w:vAlign w:val="center"/>
          </w:tcPr>
          <w:p w:rsidR="0070547C" w:rsidRPr="004A52A3" w:rsidRDefault="0070547C" w:rsidP="00652F0A">
            <w:pPr>
              <w:pStyle w:val="TableText"/>
              <w:keepNext/>
              <w:jc w:val="center"/>
              <w:rPr>
                <w:bCs/>
                <w:strike/>
                <w:sz w:val="16"/>
                <w:szCs w:val="16"/>
              </w:rPr>
            </w:pPr>
            <w:r w:rsidRPr="004A52A3">
              <w:rPr>
                <w:bCs/>
                <w:sz w:val="16"/>
                <w:szCs w:val="16"/>
              </w:rPr>
              <w:t>FL, cMax = 1</w:t>
            </w: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645DE2" w:rsidP="00652F0A">
            <w:pPr>
              <w:pStyle w:val="TableText"/>
              <w:keepNext/>
              <w:jc w:val="center"/>
              <w:rPr>
                <w:bCs/>
                <w:sz w:val="16"/>
                <w:szCs w:val="16"/>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0</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1</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645DE2" w:rsidP="00652F0A">
            <w:pPr>
              <w:pStyle w:val="TableText"/>
              <w:keepNext/>
              <w:jc w:val="center"/>
              <w:rPr>
                <w:bCs/>
                <w:sz w:val="16"/>
                <w:szCs w:val="16"/>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1</w:t>
            </w:r>
          </w:p>
        </w:tc>
      </w:tr>
      <w:tr w:rsidR="0070547C" w:rsidRPr="004A52A3" w:rsidTr="00652F0A">
        <w:trPr>
          <w:cantSplit/>
          <w:trHeight w:val="82"/>
          <w:jc w:val="center"/>
        </w:trPr>
        <w:tc>
          <w:tcPr>
            <w:tcW w:w="2269" w:type="dxa"/>
            <w:vMerge/>
            <w:vAlign w:val="center"/>
          </w:tcPr>
          <w:p w:rsidR="0070547C" w:rsidRPr="004A52A3" w:rsidRDefault="0070547C" w:rsidP="00652F0A">
            <w:pPr>
              <w:pStyle w:val="TableText"/>
              <w:keepNext/>
              <w:jc w:val="center"/>
              <w:rPr>
                <w:bCs/>
                <w:strike/>
                <w:sz w:val="16"/>
                <w:szCs w:val="16"/>
              </w:rPr>
            </w:pPr>
          </w:p>
        </w:tc>
        <w:tc>
          <w:tcPr>
            <w:tcW w:w="838" w:type="dxa"/>
          </w:tcPr>
          <w:p w:rsidR="0070547C" w:rsidRPr="004A52A3" w:rsidRDefault="0070547C" w:rsidP="00652F0A">
            <w:pPr>
              <w:pStyle w:val="TableText"/>
              <w:keepNext/>
              <w:jc w:val="center"/>
              <w:rPr>
                <w:rFonts w:eastAsia="MS Mincho"/>
                <w:iCs/>
                <w:kern w:val="2"/>
                <w:sz w:val="16"/>
                <w:szCs w:val="16"/>
                <w:lang w:eastAsia="ja-JP"/>
              </w:rPr>
            </w:pPr>
            <w:r w:rsidRPr="004A52A3">
              <w:rPr>
                <w:rFonts w:eastAsia="MS Mincho"/>
                <w:iCs/>
                <w:kern w:val="2"/>
                <w:sz w:val="16"/>
                <w:szCs w:val="16"/>
                <w:lang w:eastAsia="ja-JP"/>
              </w:rPr>
              <w:t>2</w:t>
            </w:r>
          </w:p>
        </w:tc>
        <w:tc>
          <w:tcPr>
            <w:tcW w:w="3088" w:type="dxa"/>
            <w:vMerge/>
            <w:vAlign w:val="center"/>
          </w:tcPr>
          <w:p w:rsidR="0070547C" w:rsidRPr="004A52A3" w:rsidRDefault="0070547C" w:rsidP="00652F0A">
            <w:pPr>
              <w:pStyle w:val="TableText"/>
              <w:keepNext/>
              <w:jc w:val="center"/>
              <w:rPr>
                <w:bCs/>
                <w:strike/>
                <w:sz w:val="16"/>
                <w:szCs w:val="16"/>
              </w:rPr>
            </w:pPr>
          </w:p>
        </w:tc>
        <w:tc>
          <w:tcPr>
            <w:tcW w:w="881" w:type="dxa"/>
          </w:tcPr>
          <w:p w:rsidR="0070547C" w:rsidRPr="004A52A3" w:rsidRDefault="0070547C" w:rsidP="00652F0A">
            <w:pPr>
              <w:pStyle w:val="TableText"/>
              <w:keepNext/>
              <w:jc w:val="center"/>
              <w:rPr>
                <w:bCs/>
                <w:sz w:val="16"/>
                <w:szCs w:val="16"/>
              </w:rPr>
            </w:pPr>
            <w:r w:rsidRPr="004A52A3">
              <w:rPr>
                <w:bCs/>
                <w:sz w:val="16"/>
                <w:szCs w:val="16"/>
              </w:rPr>
              <w:t>0</w:t>
            </w:r>
          </w:p>
        </w:tc>
        <w:tc>
          <w:tcPr>
            <w:tcW w:w="1305" w:type="dxa"/>
          </w:tcPr>
          <w:p w:rsidR="0070547C" w:rsidRPr="004A52A3" w:rsidRDefault="00645DE2" w:rsidP="00652F0A">
            <w:pPr>
              <w:pStyle w:val="TableText"/>
              <w:keepNext/>
              <w:jc w:val="center"/>
              <w:rPr>
                <w:bCs/>
                <w:sz w:val="16"/>
                <w:szCs w:val="16"/>
              </w:rPr>
            </w:pPr>
            <w:fldSimple w:instr=" REF _Ref358650389 \h  \* MERGEFORMAT " w:fldLock="1">
              <w:r w:rsidR="0070547C" w:rsidRPr="00381FB8">
                <w:rPr>
                  <w:sz w:val="16"/>
                  <w:szCs w:val="16"/>
                </w:rPr>
                <w:t>Table H</w:t>
              </w:r>
              <w:r w:rsidR="0070547C" w:rsidRPr="00381FB8">
                <w:rPr>
                  <w:sz w:val="16"/>
                  <w:szCs w:val="16"/>
                </w:rPr>
                <w:noBreakHyphen/>
                <w:t>23</w:t>
              </w:r>
            </w:fldSimple>
          </w:p>
        </w:tc>
        <w:tc>
          <w:tcPr>
            <w:tcW w:w="1306" w:type="dxa"/>
          </w:tcPr>
          <w:p w:rsidR="0070547C" w:rsidRPr="004A52A3" w:rsidRDefault="0070547C" w:rsidP="00652F0A">
            <w:pPr>
              <w:pStyle w:val="TableText"/>
              <w:keepNext/>
              <w:jc w:val="center"/>
              <w:rPr>
                <w:bCs/>
                <w:sz w:val="16"/>
                <w:szCs w:val="16"/>
              </w:rPr>
            </w:pPr>
            <w:r w:rsidRPr="004A52A3">
              <w:rPr>
                <w:bCs/>
                <w:sz w:val="16"/>
                <w:szCs w:val="16"/>
              </w:rPr>
              <w:t>2</w:t>
            </w:r>
          </w:p>
        </w:tc>
      </w:tr>
    </w:tbl>
    <w:p w:rsidR="0070547C" w:rsidRPr="004A52A3" w:rsidRDefault="0070547C" w:rsidP="0070547C">
      <w:pPr>
        <w:pStyle w:val="a4"/>
        <w:rPr>
          <w:rFonts w:eastAsia="SimSun"/>
          <w:highlight w:val="yellow"/>
          <w:lang w:val="en-GB" w:eastAsia="zh-CN"/>
        </w:rPr>
      </w:pPr>
      <w:bookmarkStart w:id="233" w:name="_Ref358650328"/>
      <w:bookmarkStart w:id="234" w:name="_Toc358906774"/>
      <w:bookmarkEnd w:id="232"/>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27</w:t>
      </w:r>
      <w:r w:rsidR="00645DE2" w:rsidRPr="004A52A3">
        <w:rPr>
          <w:lang w:val="en-GB"/>
        </w:rPr>
        <w:fldChar w:fldCharType="end"/>
      </w:r>
      <w:bookmarkEnd w:id="233"/>
      <w:r w:rsidRPr="004A52A3">
        <w:rPr>
          <w:lang w:val="en-GB"/>
        </w:rPr>
        <w:t xml:space="preserve"> –Values of </w:t>
      </w:r>
      <w:proofErr w:type="gramStart"/>
      <w:r w:rsidRPr="004A52A3">
        <w:rPr>
          <w:lang w:val="en-GB"/>
        </w:rPr>
        <w:t>wedgeFullTabIdxBits[</w:t>
      </w:r>
      <w:proofErr w:type="gramEnd"/>
      <w:r w:rsidRPr="004A52A3">
        <w:rPr>
          <w:lang w:val="en-GB"/>
        </w:rPr>
        <w:t> log2PUSize ]</w:t>
      </w:r>
      <w:bookmarkEnd w:id="2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gridCol w:w="615"/>
        <w:gridCol w:w="615"/>
      </w:tblGrid>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Times New Roman"/>
                <w:b/>
                <w:kern w:val="2"/>
                <w:sz w:val="16"/>
                <w:szCs w:val="16"/>
              </w:rPr>
            </w:pPr>
            <w:r w:rsidRPr="004A52A3">
              <w:rPr>
                <w:rFonts w:eastAsia="Times New Roman"/>
                <w:b/>
                <w:kern w:val="2"/>
                <w:sz w:val="16"/>
                <w:szCs w:val="16"/>
              </w:rPr>
              <w:t>Initialization variable</w:t>
            </w:r>
          </w:p>
        </w:tc>
        <w:tc>
          <w:tcPr>
            <w:tcW w:w="3075" w:type="dxa"/>
            <w:gridSpan w:val="5"/>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PMingLiU"/>
                <w:b/>
                <w:kern w:val="2"/>
                <w:sz w:val="16"/>
                <w:szCs w:val="16"/>
                <w:lang w:eastAsia="zh-TW"/>
              </w:rPr>
            </w:pPr>
            <w:r w:rsidRPr="004A52A3">
              <w:rPr>
                <w:bCs/>
                <w:kern w:val="2"/>
                <w:sz w:val="16"/>
                <w:szCs w:val="16"/>
              </w:rPr>
              <w:t>wedgeFullTabIdxBits</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overflowPunct/>
              <w:autoSpaceDE/>
              <w:autoSpaceDN/>
              <w:adjustRightInd/>
              <w:spacing w:before="0"/>
              <w:rPr>
                <w:rFonts w:eastAsia="Times New Roman"/>
                <w:b/>
                <w:kern w:val="2"/>
                <w:sz w:val="16"/>
                <w:szCs w:val="16"/>
              </w:rPr>
            </w:pPr>
            <w:r w:rsidRPr="004A52A3">
              <w:rPr>
                <w:rFonts w:eastAsia="Times New Roman"/>
                <w:b/>
                <w:kern w:val="2"/>
                <w:sz w:val="16"/>
                <w:szCs w:val="16"/>
              </w:rPr>
              <w:t>log2</w:t>
            </w:r>
            <w:r w:rsidRPr="004A52A3">
              <w:rPr>
                <w:rFonts w:eastAsia="SimSun"/>
                <w:b/>
                <w:kern w:val="2"/>
                <w:sz w:val="16"/>
                <w:szCs w:val="16"/>
                <w:lang w:eastAsia="zh-CN"/>
              </w:rPr>
              <w:t>Pb</w:t>
            </w:r>
            <w:r w:rsidRPr="004A52A3">
              <w:rPr>
                <w:rFonts w:eastAsia="Times New Roman"/>
                <w:b/>
                <w:kern w:val="2"/>
                <w:sz w:val="16"/>
                <w:szCs w:val="16"/>
              </w:rPr>
              <w:t>Size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2</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3</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4</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5</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keepLines/>
              <w:spacing w:before="100" w:after="100" w:line="190" w:lineRule="exact"/>
              <w:jc w:val="center"/>
              <w:rPr>
                <w:rFonts w:eastAsia="SimSun"/>
                <w:bCs/>
                <w:kern w:val="2"/>
                <w:sz w:val="16"/>
                <w:szCs w:val="16"/>
                <w:lang w:eastAsia="zh-CN"/>
              </w:rPr>
            </w:pPr>
            <w:r w:rsidRPr="004A52A3">
              <w:rPr>
                <w:rFonts w:eastAsia="SimSun"/>
                <w:bCs/>
                <w:kern w:val="2"/>
                <w:sz w:val="16"/>
                <w:szCs w:val="16"/>
                <w:lang w:eastAsia="zh-CN"/>
              </w:rPr>
              <w:t>6</w:t>
            </w:r>
          </w:p>
        </w:tc>
      </w:tr>
      <w:tr w:rsidR="0070547C" w:rsidRPr="004A52A3" w:rsidTr="00652F0A">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RDefault="0070547C" w:rsidP="00652F0A">
            <w:pPr>
              <w:keepNext/>
              <w:spacing w:before="100" w:after="100" w:line="190" w:lineRule="exact"/>
              <w:rPr>
                <w:rFonts w:eastAsia="Times New Roman"/>
                <w:b/>
                <w:bCs/>
                <w:kern w:val="2"/>
                <w:sz w:val="16"/>
                <w:szCs w:val="16"/>
              </w:rPr>
            </w:pPr>
            <w:r w:rsidRPr="004A52A3">
              <w:rPr>
                <w:rFonts w:eastAsia="Times New Roman"/>
                <w:b/>
                <w:bCs/>
                <w:kern w:val="2"/>
                <w:sz w:val="16"/>
                <w:szCs w:val="16"/>
              </w:rPr>
              <w:t>Value</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7</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10</w:t>
            </w:r>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11</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11</w:t>
            </w:r>
          </w:p>
        </w:tc>
        <w:tc>
          <w:tcPr>
            <w:tcW w:w="615" w:type="dxa"/>
            <w:tcBorders>
              <w:top w:val="single" w:sz="4" w:space="0" w:color="auto"/>
              <w:left w:val="single" w:sz="4" w:space="0" w:color="auto"/>
              <w:bottom w:val="single" w:sz="4" w:space="0" w:color="auto"/>
              <w:right w:val="single" w:sz="4" w:space="0" w:color="auto"/>
            </w:tcBorders>
          </w:tcPr>
          <w:p w:rsidR="0070547C" w:rsidRPr="004A52A3" w:rsidRDefault="0070547C" w:rsidP="00652F0A">
            <w:pPr>
              <w:keepNext/>
              <w:spacing w:before="100" w:after="100" w:line="190" w:lineRule="exact"/>
              <w:jc w:val="center"/>
              <w:rPr>
                <w:rFonts w:eastAsia="SimSun"/>
                <w:kern w:val="2"/>
                <w:sz w:val="16"/>
                <w:szCs w:val="16"/>
                <w:lang w:eastAsia="zh-CN"/>
              </w:rPr>
            </w:pPr>
            <w:r w:rsidRPr="004A52A3">
              <w:rPr>
                <w:rFonts w:eastAsia="SimSun"/>
                <w:kern w:val="2"/>
                <w:sz w:val="16"/>
                <w:szCs w:val="16"/>
                <w:lang w:eastAsia="zh-CN"/>
              </w:rPr>
              <w:t>13</w:t>
            </w:r>
          </w:p>
        </w:tc>
      </w:tr>
    </w:tbl>
    <w:p w:rsidR="0070547C" w:rsidRPr="004A52A3" w:rsidDel="00652F0A" w:rsidRDefault="0070547C" w:rsidP="0070547C">
      <w:pPr>
        <w:pStyle w:val="a4"/>
        <w:rPr>
          <w:del w:id="235" w:author="Samsung" w:date="2013-07-12T16:19:00Z"/>
          <w:rFonts w:eastAsia="SimSun"/>
          <w:highlight w:val="yellow"/>
          <w:lang w:val="en-GB" w:eastAsia="zh-CN"/>
        </w:rPr>
      </w:pPr>
      <w:bookmarkStart w:id="236" w:name="_Ref358650337"/>
      <w:bookmarkStart w:id="237" w:name="_Toc358906775"/>
      <w:del w:id="238" w:author="Samsung" w:date="2013-07-12T16:19:00Z">
        <w:r w:rsidRPr="004A52A3" w:rsidDel="00652F0A">
          <w:rPr>
            <w:lang w:val="en-GB"/>
          </w:rPr>
          <w:delText>Table </w:delText>
        </w:r>
        <w:r w:rsidR="00645DE2" w:rsidRPr="004A52A3" w:rsidDel="00652F0A">
          <w:fldChar w:fldCharType="begin" w:fldLock="1"/>
        </w:r>
        <w:r w:rsidRPr="004A52A3" w:rsidDel="00652F0A">
          <w:rPr>
            <w:lang w:val="en-GB"/>
          </w:rPr>
          <w:delInstrText xml:space="preserve"> REF H \h </w:delInstrText>
        </w:r>
        <w:r w:rsidR="00645DE2" w:rsidRPr="004A52A3" w:rsidDel="00652F0A">
          <w:fldChar w:fldCharType="separate"/>
        </w:r>
        <w:r w:rsidRPr="004A52A3" w:rsidDel="00652F0A">
          <w:rPr>
            <w:lang w:eastAsia="ko-KR"/>
          </w:rPr>
          <w:delText>H</w:delText>
        </w:r>
        <w:r w:rsidR="00645DE2" w:rsidRPr="004A52A3" w:rsidDel="00652F0A">
          <w:fldChar w:fldCharType="end"/>
        </w:r>
        <w:r w:rsidRPr="004A52A3" w:rsidDel="00652F0A">
          <w:rPr>
            <w:lang w:val="en-GB"/>
          </w:rPr>
          <w:noBreakHyphen/>
        </w:r>
        <w:r w:rsidR="00645DE2" w:rsidRPr="004A52A3" w:rsidDel="00652F0A">
          <w:fldChar w:fldCharType="begin" w:fldLock="1"/>
        </w:r>
        <w:r w:rsidRPr="004A52A3" w:rsidDel="00652F0A">
          <w:rPr>
            <w:lang w:val="en-GB"/>
          </w:rPr>
          <w:delInstrText xml:space="preserve"> SEQ Table \* ARABIC \s 1 </w:delInstrText>
        </w:r>
        <w:r w:rsidR="00645DE2" w:rsidRPr="004A52A3" w:rsidDel="00652F0A">
          <w:fldChar w:fldCharType="separate"/>
        </w:r>
        <w:r w:rsidDel="00652F0A">
          <w:rPr>
            <w:noProof/>
            <w:lang w:val="en-GB"/>
          </w:rPr>
          <w:delText>28</w:delText>
        </w:r>
        <w:r w:rsidR="00645DE2" w:rsidRPr="004A52A3" w:rsidDel="00652F0A">
          <w:fldChar w:fldCharType="end"/>
        </w:r>
        <w:bookmarkEnd w:id="236"/>
        <w:r w:rsidRPr="004A52A3" w:rsidDel="00652F0A">
          <w:rPr>
            <w:lang w:val="en-GB"/>
          </w:rPr>
          <w:delText xml:space="preserve"> –Values of wedgePredTexTabIdxBits[ log2PUSize ]</w:delText>
        </w:r>
        <w:bookmarkEnd w:id="237"/>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615"/>
        <w:gridCol w:w="615"/>
        <w:gridCol w:w="615"/>
        <w:gridCol w:w="615"/>
        <w:gridCol w:w="615"/>
      </w:tblGrid>
      <w:tr w:rsidR="0070547C" w:rsidRPr="004A52A3" w:rsidDel="00652F0A" w:rsidTr="00652F0A">
        <w:trPr>
          <w:cantSplit/>
          <w:jc w:val="center"/>
          <w:del w:id="239" w:author="Samsung" w:date="2013-07-12T16:19:00Z"/>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240" w:author="Samsung" w:date="2013-07-12T16:19:00Z"/>
                <w:rFonts w:eastAsia="Times New Roman"/>
                <w:b/>
                <w:kern w:val="2"/>
                <w:sz w:val="16"/>
                <w:szCs w:val="16"/>
              </w:rPr>
            </w:pPr>
            <w:del w:id="241" w:author="Samsung" w:date="2013-07-12T16:19:00Z">
              <w:r w:rsidRPr="004A52A3" w:rsidDel="00652F0A">
                <w:rPr>
                  <w:rFonts w:eastAsia="Times New Roman"/>
                  <w:b/>
                  <w:kern w:val="2"/>
                  <w:sz w:val="16"/>
                  <w:szCs w:val="16"/>
                </w:rPr>
                <w:delText>Initialization variable</w:delText>
              </w:r>
            </w:del>
          </w:p>
        </w:tc>
        <w:tc>
          <w:tcPr>
            <w:tcW w:w="3075" w:type="dxa"/>
            <w:gridSpan w:val="5"/>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242" w:author="Samsung" w:date="2013-07-12T16:19:00Z"/>
                <w:rFonts w:eastAsia="PMingLiU"/>
                <w:b/>
                <w:kern w:val="2"/>
                <w:sz w:val="16"/>
                <w:szCs w:val="16"/>
                <w:lang w:eastAsia="zh-TW"/>
              </w:rPr>
            </w:pPr>
            <w:del w:id="243" w:author="Samsung" w:date="2013-07-12T16:19:00Z">
              <w:r w:rsidRPr="004A52A3" w:rsidDel="00652F0A">
                <w:rPr>
                  <w:bCs/>
                  <w:kern w:val="2"/>
                  <w:sz w:val="16"/>
                  <w:szCs w:val="16"/>
                </w:rPr>
                <w:delText>wedgePredTexTabIdxBits</w:delText>
              </w:r>
            </w:del>
          </w:p>
        </w:tc>
      </w:tr>
      <w:tr w:rsidR="0070547C" w:rsidRPr="004A52A3" w:rsidDel="00652F0A" w:rsidTr="00652F0A">
        <w:trPr>
          <w:cantSplit/>
          <w:jc w:val="center"/>
          <w:del w:id="244" w:author="Samsung" w:date="2013-07-12T16:19:00Z"/>
        </w:trPr>
        <w:tc>
          <w:tcPr>
            <w:tcW w:w="1097"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overflowPunct/>
              <w:autoSpaceDE/>
              <w:autoSpaceDN/>
              <w:adjustRightInd/>
              <w:spacing w:before="0"/>
              <w:rPr>
                <w:del w:id="245" w:author="Samsung" w:date="2013-07-12T16:19:00Z"/>
                <w:rFonts w:eastAsia="Times New Roman"/>
                <w:b/>
                <w:kern w:val="2"/>
                <w:sz w:val="16"/>
                <w:szCs w:val="16"/>
              </w:rPr>
            </w:pPr>
            <w:del w:id="246" w:author="Samsung" w:date="2013-07-12T16:19:00Z">
              <w:r w:rsidRPr="004A52A3" w:rsidDel="00652F0A">
                <w:rPr>
                  <w:rFonts w:eastAsia="Times New Roman"/>
                  <w:b/>
                  <w:kern w:val="2"/>
                  <w:sz w:val="16"/>
                  <w:szCs w:val="16"/>
                </w:rPr>
                <w:delText>log2</w:delText>
              </w:r>
              <w:r w:rsidRPr="004A52A3" w:rsidDel="00652F0A">
                <w:rPr>
                  <w:rFonts w:eastAsia="SimSun"/>
                  <w:b/>
                  <w:kern w:val="2"/>
                  <w:sz w:val="16"/>
                  <w:szCs w:val="16"/>
                  <w:lang w:eastAsia="zh-CN"/>
                </w:rPr>
                <w:delText>Pb</w:delText>
              </w:r>
              <w:r w:rsidRPr="004A52A3" w:rsidDel="00652F0A">
                <w:rPr>
                  <w:rFonts w:eastAsia="Times New Roman"/>
                  <w:b/>
                  <w:kern w:val="2"/>
                  <w:sz w:val="16"/>
                  <w:szCs w:val="16"/>
                </w:rPr>
                <w:delText>Size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247" w:author="Samsung" w:date="2013-07-12T16:19:00Z"/>
                <w:rFonts w:eastAsia="SimSun"/>
                <w:bCs/>
                <w:kern w:val="2"/>
                <w:sz w:val="16"/>
                <w:szCs w:val="16"/>
                <w:lang w:eastAsia="zh-CN"/>
              </w:rPr>
            </w:pPr>
            <w:del w:id="248" w:author="Samsung" w:date="2013-07-12T16:19:00Z">
              <w:r w:rsidRPr="004A52A3" w:rsidDel="00652F0A">
                <w:rPr>
                  <w:rFonts w:eastAsia="SimSun"/>
                  <w:bCs/>
                  <w:kern w:val="2"/>
                  <w:sz w:val="16"/>
                  <w:szCs w:val="16"/>
                  <w:lang w:eastAsia="zh-CN"/>
                </w:rPr>
                <w:delText>2</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249" w:author="Samsung" w:date="2013-07-12T16:19:00Z"/>
                <w:rFonts w:eastAsia="SimSun"/>
                <w:bCs/>
                <w:kern w:val="2"/>
                <w:sz w:val="16"/>
                <w:szCs w:val="16"/>
                <w:lang w:eastAsia="zh-CN"/>
              </w:rPr>
            </w:pPr>
            <w:del w:id="250" w:author="Samsung" w:date="2013-07-12T16:19:00Z">
              <w:r w:rsidRPr="004A52A3" w:rsidDel="00652F0A">
                <w:rPr>
                  <w:rFonts w:eastAsia="SimSun"/>
                  <w:bCs/>
                  <w:kern w:val="2"/>
                  <w:sz w:val="16"/>
                  <w:szCs w:val="16"/>
                  <w:lang w:eastAsia="zh-CN"/>
                </w:rPr>
                <w:delText>3</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keepLines/>
              <w:spacing w:before="100" w:after="100" w:line="190" w:lineRule="exact"/>
              <w:jc w:val="center"/>
              <w:rPr>
                <w:del w:id="251" w:author="Samsung" w:date="2013-07-12T16:19:00Z"/>
                <w:rFonts w:eastAsia="SimSun"/>
                <w:bCs/>
                <w:kern w:val="2"/>
                <w:sz w:val="16"/>
                <w:szCs w:val="16"/>
                <w:lang w:eastAsia="zh-CN"/>
              </w:rPr>
            </w:pPr>
            <w:del w:id="252" w:author="Samsung" w:date="2013-07-12T16:19:00Z">
              <w:r w:rsidRPr="004A52A3" w:rsidDel="00652F0A">
                <w:rPr>
                  <w:rFonts w:eastAsia="SimSun"/>
                  <w:bCs/>
                  <w:kern w:val="2"/>
                  <w:sz w:val="16"/>
                  <w:szCs w:val="16"/>
                  <w:lang w:eastAsia="zh-CN"/>
                </w:rPr>
                <w:delText>4</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keepLines/>
              <w:spacing w:before="100" w:after="100" w:line="190" w:lineRule="exact"/>
              <w:jc w:val="center"/>
              <w:rPr>
                <w:del w:id="253" w:author="Samsung" w:date="2013-07-12T16:19:00Z"/>
                <w:rFonts w:eastAsia="SimSun"/>
                <w:bCs/>
                <w:kern w:val="2"/>
                <w:sz w:val="16"/>
                <w:szCs w:val="16"/>
                <w:lang w:eastAsia="zh-CN"/>
              </w:rPr>
            </w:pPr>
            <w:del w:id="254" w:author="Samsung" w:date="2013-07-12T16:19:00Z">
              <w:r w:rsidRPr="004A52A3" w:rsidDel="00652F0A">
                <w:rPr>
                  <w:rFonts w:eastAsia="SimSun"/>
                  <w:bCs/>
                  <w:kern w:val="2"/>
                  <w:sz w:val="16"/>
                  <w:szCs w:val="16"/>
                  <w:lang w:eastAsia="zh-CN"/>
                </w:rPr>
                <w:delText>5</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keepLines/>
              <w:spacing w:before="100" w:after="100" w:line="190" w:lineRule="exact"/>
              <w:jc w:val="center"/>
              <w:rPr>
                <w:del w:id="255" w:author="Samsung" w:date="2013-07-12T16:19:00Z"/>
                <w:rFonts w:eastAsia="SimSun"/>
                <w:bCs/>
                <w:kern w:val="2"/>
                <w:sz w:val="16"/>
                <w:szCs w:val="16"/>
                <w:lang w:eastAsia="zh-CN"/>
              </w:rPr>
            </w:pPr>
            <w:del w:id="256" w:author="Samsung" w:date="2013-07-12T16:19:00Z">
              <w:r w:rsidRPr="004A52A3" w:rsidDel="00652F0A">
                <w:rPr>
                  <w:rFonts w:eastAsia="SimSun"/>
                  <w:bCs/>
                  <w:kern w:val="2"/>
                  <w:sz w:val="16"/>
                  <w:szCs w:val="16"/>
                  <w:lang w:eastAsia="zh-CN"/>
                </w:rPr>
                <w:delText>6</w:delText>
              </w:r>
            </w:del>
          </w:p>
        </w:tc>
      </w:tr>
      <w:tr w:rsidR="0070547C" w:rsidRPr="004A52A3" w:rsidDel="00652F0A" w:rsidTr="00652F0A">
        <w:trPr>
          <w:cantSplit/>
          <w:jc w:val="center"/>
          <w:del w:id="257" w:author="Samsung" w:date="2013-07-12T16:19:00Z"/>
        </w:trPr>
        <w:tc>
          <w:tcPr>
            <w:tcW w:w="1097" w:type="dxa"/>
            <w:tcBorders>
              <w:top w:val="single" w:sz="4" w:space="0" w:color="auto"/>
              <w:left w:val="single" w:sz="4" w:space="0" w:color="auto"/>
              <w:bottom w:val="single" w:sz="4" w:space="0" w:color="auto"/>
              <w:right w:val="single" w:sz="4" w:space="0" w:color="auto"/>
            </w:tcBorders>
            <w:hideMark/>
          </w:tcPr>
          <w:p w:rsidR="0070547C" w:rsidRPr="004A52A3" w:rsidDel="00652F0A" w:rsidRDefault="0070547C" w:rsidP="00652F0A">
            <w:pPr>
              <w:keepNext/>
              <w:spacing w:before="100" w:after="100" w:line="190" w:lineRule="exact"/>
              <w:rPr>
                <w:del w:id="258" w:author="Samsung" w:date="2013-07-12T16:19:00Z"/>
                <w:rFonts w:eastAsia="Times New Roman"/>
                <w:b/>
                <w:bCs/>
                <w:kern w:val="2"/>
                <w:sz w:val="16"/>
                <w:szCs w:val="16"/>
              </w:rPr>
            </w:pPr>
            <w:del w:id="259" w:author="Samsung" w:date="2013-07-12T16:19:00Z">
              <w:r w:rsidRPr="004A52A3" w:rsidDel="00652F0A">
                <w:rPr>
                  <w:rFonts w:eastAsia="Times New Roman"/>
                  <w:b/>
                  <w:bCs/>
                  <w:kern w:val="2"/>
                  <w:sz w:val="16"/>
                  <w:szCs w:val="16"/>
                </w:rPr>
                <w:delText>Value</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spacing w:before="100" w:after="100" w:line="190" w:lineRule="exact"/>
              <w:jc w:val="center"/>
              <w:rPr>
                <w:del w:id="260" w:author="Samsung" w:date="2013-07-12T16:19:00Z"/>
                <w:rFonts w:eastAsia="SimSun"/>
                <w:kern w:val="2"/>
                <w:sz w:val="16"/>
                <w:szCs w:val="16"/>
                <w:lang w:eastAsia="zh-CN"/>
              </w:rPr>
            </w:pPr>
            <w:del w:id="261" w:author="Samsung" w:date="2013-07-12T16:19:00Z">
              <w:r w:rsidRPr="004A52A3" w:rsidDel="00652F0A">
                <w:rPr>
                  <w:rFonts w:eastAsia="SimSun"/>
                  <w:kern w:val="2"/>
                  <w:sz w:val="16"/>
                  <w:szCs w:val="16"/>
                  <w:lang w:eastAsia="zh-CN"/>
                </w:rPr>
                <w:delText>6</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spacing w:before="100" w:after="100" w:line="190" w:lineRule="exact"/>
              <w:jc w:val="center"/>
              <w:rPr>
                <w:del w:id="262" w:author="Samsung" w:date="2013-07-12T16:19:00Z"/>
                <w:rFonts w:eastAsia="SimSun"/>
                <w:kern w:val="2"/>
                <w:sz w:val="16"/>
                <w:szCs w:val="16"/>
                <w:lang w:eastAsia="zh-CN"/>
              </w:rPr>
            </w:pPr>
            <w:del w:id="263" w:author="Samsung" w:date="2013-07-12T16:19:00Z">
              <w:r w:rsidRPr="004A52A3" w:rsidDel="00652F0A">
                <w:rPr>
                  <w:rFonts w:eastAsia="SimSun"/>
                  <w:kern w:val="2"/>
                  <w:sz w:val="16"/>
                  <w:szCs w:val="16"/>
                  <w:lang w:eastAsia="zh-CN"/>
                </w:rPr>
                <w:delText>9</w:delText>
              </w:r>
            </w:del>
          </w:p>
        </w:tc>
        <w:tc>
          <w:tcPr>
            <w:tcW w:w="615" w:type="dxa"/>
            <w:tcBorders>
              <w:top w:val="single" w:sz="4" w:space="0" w:color="auto"/>
              <w:left w:val="single" w:sz="4" w:space="0" w:color="auto"/>
              <w:bottom w:val="single" w:sz="4" w:space="0" w:color="auto"/>
              <w:right w:val="single" w:sz="4" w:space="0" w:color="auto"/>
            </w:tcBorders>
            <w:vAlign w:val="center"/>
            <w:hideMark/>
          </w:tcPr>
          <w:p w:rsidR="0070547C" w:rsidRPr="004A52A3" w:rsidDel="00652F0A" w:rsidRDefault="0070547C" w:rsidP="00652F0A">
            <w:pPr>
              <w:keepNext/>
              <w:spacing w:before="100" w:after="100" w:line="190" w:lineRule="exact"/>
              <w:jc w:val="center"/>
              <w:rPr>
                <w:del w:id="264" w:author="Samsung" w:date="2013-07-12T16:19:00Z"/>
                <w:rFonts w:eastAsia="SimSun"/>
                <w:kern w:val="2"/>
                <w:sz w:val="16"/>
                <w:szCs w:val="16"/>
                <w:lang w:eastAsia="zh-CN"/>
              </w:rPr>
            </w:pPr>
            <w:del w:id="265" w:author="Samsung" w:date="2013-07-12T16:19:00Z">
              <w:r w:rsidRPr="004A52A3" w:rsidDel="00652F0A">
                <w:rPr>
                  <w:rFonts w:eastAsia="SimSun"/>
                  <w:kern w:val="2"/>
                  <w:sz w:val="16"/>
                  <w:szCs w:val="16"/>
                  <w:lang w:eastAsia="zh-CN"/>
                </w:rPr>
                <w:delText>9</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spacing w:before="100" w:after="100" w:line="190" w:lineRule="exact"/>
              <w:jc w:val="center"/>
              <w:rPr>
                <w:del w:id="266" w:author="Samsung" w:date="2013-07-12T16:19:00Z"/>
                <w:rFonts w:eastAsia="SimSun"/>
                <w:kern w:val="2"/>
                <w:sz w:val="16"/>
                <w:szCs w:val="16"/>
                <w:lang w:eastAsia="zh-CN"/>
              </w:rPr>
            </w:pPr>
            <w:del w:id="267" w:author="Samsung" w:date="2013-07-12T16:19:00Z">
              <w:r w:rsidRPr="004A52A3" w:rsidDel="00652F0A">
                <w:rPr>
                  <w:rFonts w:eastAsia="SimSun"/>
                  <w:kern w:val="2"/>
                  <w:sz w:val="16"/>
                  <w:szCs w:val="16"/>
                  <w:lang w:eastAsia="zh-CN"/>
                </w:rPr>
                <w:delText>9</w:delText>
              </w:r>
            </w:del>
          </w:p>
        </w:tc>
        <w:tc>
          <w:tcPr>
            <w:tcW w:w="615" w:type="dxa"/>
            <w:tcBorders>
              <w:top w:val="single" w:sz="4" w:space="0" w:color="auto"/>
              <w:left w:val="single" w:sz="4" w:space="0" w:color="auto"/>
              <w:bottom w:val="single" w:sz="4" w:space="0" w:color="auto"/>
              <w:right w:val="single" w:sz="4" w:space="0" w:color="auto"/>
            </w:tcBorders>
          </w:tcPr>
          <w:p w:rsidR="0070547C" w:rsidRPr="004A52A3" w:rsidDel="00652F0A" w:rsidRDefault="0070547C" w:rsidP="00652F0A">
            <w:pPr>
              <w:keepNext/>
              <w:spacing w:before="100" w:after="100" w:line="190" w:lineRule="exact"/>
              <w:jc w:val="center"/>
              <w:rPr>
                <w:del w:id="268" w:author="Samsung" w:date="2013-07-12T16:19:00Z"/>
                <w:rFonts w:eastAsia="SimSun"/>
                <w:kern w:val="2"/>
                <w:sz w:val="16"/>
                <w:szCs w:val="16"/>
                <w:lang w:eastAsia="zh-CN"/>
              </w:rPr>
            </w:pPr>
            <w:del w:id="269" w:author="Samsung" w:date="2013-07-12T16:19:00Z">
              <w:r w:rsidRPr="004A52A3" w:rsidDel="00652F0A">
                <w:rPr>
                  <w:rFonts w:eastAsia="SimSun"/>
                  <w:kern w:val="2"/>
                  <w:sz w:val="16"/>
                  <w:szCs w:val="16"/>
                  <w:lang w:eastAsia="zh-CN"/>
                </w:rPr>
                <w:delText>0</w:delText>
              </w:r>
            </w:del>
          </w:p>
        </w:tc>
      </w:tr>
    </w:tbl>
    <w:p w:rsidR="0070547C" w:rsidRPr="004A52A3" w:rsidRDefault="0070547C" w:rsidP="0070547C">
      <w:pPr>
        <w:pStyle w:val="a4"/>
        <w:rPr>
          <w:rFonts w:eastAsia="SimSun"/>
          <w:highlight w:val="yellow"/>
          <w:lang w:val="en-GB" w:eastAsia="zh-CN"/>
        </w:rPr>
      </w:pPr>
      <w:bookmarkStart w:id="270" w:name="_Ref358650773"/>
      <w:bookmarkStart w:id="271" w:name="_Toc358906776"/>
      <w:r w:rsidRPr="004A52A3">
        <w:rPr>
          <w:lang w:val="en-GB"/>
        </w:rPr>
        <w:t>Table </w:t>
      </w:r>
      <w:fldSimple w:instr=" REF H \h  \* MERGEFORMAT " w:fldLock="1">
        <w:r w:rsidRPr="00381FB8">
          <w:rPr>
            <w:lang w:val="en-GB" w:eastAsia="ko-KR"/>
          </w:rPr>
          <w:t>H</w:t>
        </w:r>
      </w:fldSimple>
      <w:r w:rsidRPr="004A52A3">
        <w:rPr>
          <w:lang w:val="en-GB" w:eastAsia="ko-KR"/>
        </w:rPr>
        <w:noBreakHyphen/>
      </w:r>
      <w:r w:rsidR="00645DE2" w:rsidRPr="004A52A3">
        <w:rPr>
          <w:lang w:val="en-GB" w:eastAsia="ko-KR"/>
        </w:rPr>
        <w:fldChar w:fldCharType="begin" w:fldLock="1"/>
      </w:r>
      <w:r w:rsidRPr="004A52A3">
        <w:rPr>
          <w:lang w:val="en-GB" w:eastAsia="ko-KR"/>
        </w:rPr>
        <w:instrText xml:space="preserve"> SEQ Table \* ARABIC \s 1 </w:instrText>
      </w:r>
      <w:r w:rsidR="00645DE2" w:rsidRPr="004A52A3">
        <w:rPr>
          <w:lang w:val="en-GB" w:eastAsia="ko-KR"/>
        </w:rPr>
        <w:fldChar w:fldCharType="separate"/>
      </w:r>
      <w:r>
        <w:rPr>
          <w:noProof/>
          <w:lang w:val="en-GB" w:eastAsia="ko-KR"/>
        </w:rPr>
        <w:t>29</w:t>
      </w:r>
      <w:r w:rsidR="00645DE2" w:rsidRPr="004A52A3">
        <w:rPr>
          <w:lang w:val="en-GB" w:eastAsia="ko-KR"/>
        </w:rPr>
        <w:fldChar w:fldCharType="end"/>
      </w:r>
      <w:bookmarkEnd w:id="270"/>
      <w:r w:rsidRPr="004A52A3">
        <w:rPr>
          <w:lang w:val="en-GB"/>
        </w:rPr>
        <w:t xml:space="preserve"> –</w:t>
      </w:r>
      <w:r w:rsidRPr="004A52A3">
        <w:rPr>
          <w:lang w:val="en-GB" w:eastAsia="ko-KR"/>
        </w:rPr>
        <w:t>Binarization for depth_intra_mode</w:t>
      </w:r>
      <w:bookmarkEnd w:id="271"/>
    </w:p>
    <w:tbl>
      <w:tblPr>
        <w:tblW w:w="95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41"/>
        <w:gridCol w:w="1954"/>
        <w:gridCol w:w="1954"/>
        <w:gridCol w:w="1954"/>
      </w:tblGrid>
      <w:tr w:rsidR="0070547C" w:rsidRPr="004A52A3" w:rsidTr="0070547C">
        <w:trPr>
          <w:trHeight w:val="205"/>
        </w:trPr>
        <w:tc>
          <w:tcPr>
            <w:tcW w:w="3641" w:type="dxa"/>
            <w:vMerge w:val="restart"/>
            <w:shd w:val="clear" w:color="auto" w:fill="auto"/>
            <w:vAlign w:val="center"/>
          </w:tcPr>
          <w:p w:rsidR="0070547C" w:rsidRPr="004A52A3" w:rsidRDefault="0070547C" w:rsidP="00652F0A">
            <w:pPr>
              <w:pStyle w:val="3DVCAnnexSem0"/>
              <w:spacing w:before="0" w:line="276" w:lineRule="auto"/>
              <w:jc w:val="center"/>
              <w:rPr>
                <w:b/>
                <w:sz w:val="16"/>
                <w:szCs w:val="16"/>
                <w:lang w:eastAsia="ko-KR"/>
              </w:rPr>
            </w:pPr>
            <w:r w:rsidRPr="004A52A3">
              <w:rPr>
                <w:b/>
                <w:sz w:val="16"/>
                <w:szCs w:val="16"/>
                <w:lang w:eastAsia="ko-KR"/>
              </w:rPr>
              <w:t>Name of depth_intra_mode</w:t>
            </w:r>
          </w:p>
        </w:tc>
        <w:tc>
          <w:tcPr>
            <w:tcW w:w="5862" w:type="dxa"/>
            <w:gridSpan w:val="3"/>
            <w:shd w:val="clear" w:color="auto" w:fill="auto"/>
            <w:vAlign w:val="center"/>
          </w:tcPr>
          <w:p w:rsidR="0070547C" w:rsidRPr="004A52A3" w:rsidRDefault="0070547C" w:rsidP="00652F0A">
            <w:pPr>
              <w:pStyle w:val="3DVCAnnexSem0"/>
              <w:spacing w:before="0" w:line="276" w:lineRule="auto"/>
              <w:jc w:val="center"/>
              <w:rPr>
                <w:b/>
                <w:sz w:val="16"/>
                <w:szCs w:val="16"/>
              </w:rPr>
            </w:pPr>
            <w:r w:rsidRPr="004A52A3">
              <w:rPr>
                <w:b/>
                <w:sz w:val="16"/>
                <w:szCs w:val="16"/>
              </w:rPr>
              <w:t>Bin String</w:t>
            </w:r>
          </w:p>
        </w:tc>
      </w:tr>
      <w:tr w:rsidR="0070547C" w:rsidRPr="004A52A3" w:rsidTr="0070547C">
        <w:trPr>
          <w:trHeight w:val="205"/>
        </w:trPr>
        <w:tc>
          <w:tcPr>
            <w:tcW w:w="3641" w:type="dxa"/>
            <w:vMerge/>
            <w:shd w:val="clear" w:color="auto" w:fill="auto"/>
            <w:vAlign w:val="center"/>
          </w:tcPr>
          <w:p w:rsidR="0070547C" w:rsidRPr="004A52A3" w:rsidRDefault="0070547C" w:rsidP="00652F0A">
            <w:pPr>
              <w:pStyle w:val="3DVCAnnexSem0"/>
              <w:spacing w:before="0" w:line="276" w:lineRule="auto"/>
              <w:rPr>
                <w:sz w:val="16"/>
                <w:szCs w:val="16"/>
              </w:rPr>
            </w:pPr>
          </w:p>
        </w:tc>
        <w:tc>
          <w:tcPr>
            <w:tcW w:w="1954" w:type="dxa"/>
            <w:shd w:val="clear" w:color="auto" w:fill="auto"/>
          </w:tcPr>
          <w:p w:rsidR="0070547C" w:rsidRPr="004A52A3" w:rsidRDefault="0070547C" w:rsidP="00652F0A">
            <w:pPr>
              <w:pStyle w:val="TableText"/>
              <w:keepNext/>
              <w:spacing w:before="0" w:after="0" w:line="240" w:lineRule="auto"/>
              <w:jc w:val="center"/>
              <w:rPr>
                <w:sz w:val="16"/>
                <w:szCs w:val="16"/>
                <w:lang w:eastAsia="ko-KR"/>
              </w:rPr>
            </w:pPr>
            <w:r w:rsidRPr="004A52A3">
              <w:rPr>
                <w:sz w:val="16"/>
                <w:szCs w:val="16"/>
              </w:rPr>
              <w:t>( </w:t>
            </w:r>
            <w:r w:rsidRPr="004A52A3">
              <w:rPr>
                <w:sz w:val="16"/>
                <w:szCs w:val="16"/>
                <w:lang w:eastAsia="ko-KR"/>
              </w:rPr>
              <w:t>cLog2CbSize = =  </w:t>
            </w:r>
            <w:r w:rsidRPr="004A52A3">
              <w:rPr>
                <w:sz w:val="16"/>
                <w:szCs w:val="16"/>
              </w:rPr>
              <w:t>3 &amp;&amp; </w:t>
            </w:r>
            <w:r w:rsidRPr="004A52A3">
              <w:rPr>
                <w:sz w:val="16"/>
                <w:szCs w:val="16"/>
              </w:rPr>
              <w:br/>
              <w:t>PartMode[ xC ][ yC ] = = PART_2Nx2N ) | | </w:t>
            </w:r>
            <w:r w:rsidRPr="004A52A3">
              <w:rPr>
                <w:sz w:val="16"/>
                <w:szCs w:val="16"/>
              </w:rPr>
              <w:br/>
              <w:t xml:space="preserve"> ( </w:t>
            </w:r>
            <w:r w:rsidRPr="004A52A3">
              <w:rPr>
                <w:sz w:val="16"/>
                <w:szCs w:val="16"/>
                <w:lang w:eastAsia="ko-KR"/>
              </w:rPr>
              <w:t>cLog2CbSize &gt; </w:t>
            </w:r>
            <w:r w:rsidRPr="004A52A3">
              <w:rPr>
                <w:sz w:val="16"/>
                <w:szCs w:val="16"/>
              </w:rPr>
              <w:t xml:space="preserve">3  &amp;&amp;  </w:t>
            </w:r>
            <w:r w:rsidRPr="004A52A3">
              <w:rPr>
                <w:sz w:val="16"/>
                <w:szCs w:val="16"/>
                <w:lang w:eastAsia="ko-KR"/>
              </w:rPr>
              <w:t>cLog2CbSize &lt; </w:t>
            </w:r>
            <w:r w:rsidRPr="004A52A3">
              <w:rPr>
                <w:sz w:val="16"/>
                <w:szCs w:val="16"/>
              </w:rPr>
              <w:t>6 )</w:t>
            </w:r>
          </w:p>
        </w:tc>
        <w:tc>
          <w:tcPr>
            <w:tcW w:w="1954" w:type="dxa"/>
            <w:shd w:val="clear" w:color="auto" w:fill="auto"/>
          </w:tcPr>
          <w:p w:rsidR="0070547C" w:rsidRPr="004A52A3" w:rsidRDefault="0070547C" w:rsidP="00652F0A">
            <w:pPr>
              <w:pStyle w:val="TableText"/>
              <w:keepNext/>
              <w:spacing w:before="0" w:after="0" w:line="240" w:lineRule="auto"/>
              <w:jc w:val="center"/>
              <w:rPr>
                <w:sz w:val="16"/>
                <w:szCs w:val="16"/>
              </w:rPr>
            </w:pPr>
            <w:r w:rsidRPr="004A52A3">
              <w:rPr>
                <w:sz w:val="16"/>
                <w:szCs w:val="16"/>
                <w:lang w:eastAsia="ko-KR"/>
              </w:rPr>
              <w:t>cLog2CbSize = = </w:t>
            </w:r>
            <w:r w:rsidRPr="004A52A3">
              <w:rPr>
                <w:sz w:val="16"/>
                <w:szCs w:val="16"/>
              </w:rPr>
              <w:t>3 &amp;&amp; </w:t>
            </w:r>
          </w:p>
          <w:p w:rsidR="0070547C" w:rsidRPr="004A52A3" w:rsidRDefault="0070547C" w:rsidP="00652F0A">
            <w:pPr>
              <w:pStyle w:val="TableText"/>
              <w:keepNext/>
              <w:spacing w:before="0" w:after="0" w:line="240" w:lineRule="auto"/>
              <w:jc w:val="center"/>
              <w:rPr>
                <w:sz w:val="16"/>
                <w:szCs w:val="16"/>
                <w:lang w:eastAsia="ko-KR"/>
              </w:rPr>
            </w:pPr>
            <w:r w:rsidRPr="004A52A3">
              <w:rPr>
                <w:sz w:val="16"/>
                <w:szCs w:val="16"/>
              </w:rPr>
              <w:t>PartMode[ xC ][ yC ] = = PART_NxN</w:t>
            </w:r>
          </w:p>
        </w:tc>
        <w:tc>
          <w:tcPr>
            <w:tcW w:w="1954" w:type="dxa"/>
            <w:shd w:val="clear" w:color="auto" w:fill="auto"/>
          </w:tcPr>
          <w:p w:rsidR="0070547C" w:rsidRPr="004A52A3" w:rsidRDefault="0070547C" w:rsidP="00652F0A">
            <w:pPr>
              <w:pStyle w:val="TableText"/>
              <w:keepNext/>
              <w:spacing w:before="0" w:after="0" w:line="240" w:lineRule="auto"/>
              <w:jc w:val="center"/>
              <w:rPr>
                <w:sz w:val="16"/>
                <w:szCs w:val="16"/>
                <w:lang w:eastAsia="ko-KR"/>
              </w:rPr>
            </w:pPr>
            <w:r w:rsidRPr="004A52A3">
              <w:rPr>
                <w:sz w:val="16"/>
                <w:szCs w:val="16"/>
                <w:lang w:eastAsia="ko-KR"/>
              </w:rPr>
              <w:t>cLog2CbSize </w:t>
            </w:r>
            <w:r w:rsidRPr="004A52A3">
              <w:rPr>
                <w:sz w:val="16"/>
                <w:szCs w:val="16"/>
              </w:rPr>
              <w:t>= = 6</w:t>
            </w:r>
          </w:p>
        </w:tc>
      </w:tr>
      <w:tr w:rsidR="0070547C" w:rsidRPr="004A52A3" w:rsidTr="0070547C">
        <w:trPr>
          <w:trHeight w:val="296"/>
        </w:trPr>
        <w:tc>
          <w:tcPr>
            <w:tcW w:w="3641" w:type="dxa"/>
            <w:shd w:val="clear" w:color="auto" w:fill="auto"/>
            <w:vAlign w:val="center"/>
          </w:tcPr>
          <w:p w:rsidR="0070547C" w:rsidRPr="004A52A3" w:rsidRDefault="0070547C" w:rsidP="00652F0A">
            <w:pPr>
              <w:pStyle w:val="3N0"/>
              <w:rPr>
                <w:sz w:val="16"/>
                <w:szCs w:val="16"/>
                <w:lang w:eastAsia="ko-KR"/>
              </w:rPr>
            </w:pPr>
            <w:r w:rsidRPr="004A52A3">
              <w:rPr>
                <w:sz w:val="16"/>
                <w:szCs w:val="16"/>
              </w:rPr>
              <w:t>INTRA_DEP_</w:t>
            </w:r>
            <w:r>
              <w:rPr>
                <w:sz w:val="16"/>
                <w:szCs w:val="16"/>
              </w:rPr>
              <w:t>SDC_</w:t>
            </w:r>
            <w:r w:rsidRPr="004A52A3">
              <w:rPr>
                <w:sz w:val="16"/>
                <w:szCs w:val="16"/>
              </w:rPr>
              <w:t>PLANAR</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00</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0</w:t>
            </w:r>
          </w:p>
        </w:tc>
      </w:tr>
      <w:tr w:rsidR="0070547C" w:rsidRPr="004A52A3" w:rsidTr="0070547C">
        <w:trPr>
          <w:trHeight w:val="432"/>
        </w:trPr>
        <w:tc>
          <w:tcPr>
            <w:tcW w:w="3641" w:type="dxa"/>
            <w:shd w:val="clear" w:color="auto" w:fill="auto"/>
            <w:vAlign w:val="center"/>
          </w:tcPr>
          <w:p w:rsidR="0070547C" w:rsidRPr="004A52A3" w:rsidRDefault="0070547C" w:rsidP="00652F0A">
            <w:pPr>
              <w:pStyle w:val="3N0"/>
              <w:rPr>
                <w:sz w:val="16"/>
                <w:szCs w:val="16"/>
              </w:rPr>
            </w:pPr>
            <w:r w:rsidRPr="004A52A3">
              <w:rPr>
                <w:sz w:val="16"/>
                <w:szCs w:val="16"/>
              </w:rPr>
              <w:t>INTRA_DEP_NONE</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010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10</w:t>
            </w:r>
          </w:p>
        </w:tc>
      </w:tr>
      <w:tr w:rsidR="0070547C" w:rsidRPr="004A52A3" w:rsidTr="0070547C">
        <w:trPr>
          <w:trHeight w:val="341"/>
        </w:trPr>
        <w:tc>
          <w:tcPr>
            <w:tcW w:w="3641" w:type="dxa"/>
            <w:shd w:val="clear" w:color="auto" w:fill="auto"/>
            <w:vAlign w:val="center"/>
          </w:tcPr>
          <w:p w:rsidR="0070547C" w:rsidRPr="004A52A3" w:rsidRDefault="0070547C" w:rsidP="00652F0A">
            <w:pPr>
              <w:pStyle w:val="3N0"/>
              <w:rPr>
                <w:sz w:val="16"/>
                <w:szCs w:val="16"/>
                <w:lang w:eastAsia="ko-KR"/>
              </w:rPr>
            </w:pPr>
            <w:r w:rsidRPr="004A52A3">
              <w:rPr>
                <w:sz w:val="16"/>
                <w:szCs w:val="16"/>
              </w:rPr>
              <w:lastRenderedPageBreak/>
              <w:t>INTRA_DEP_SDC_DMM_WFULL</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011</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w:t>
            </w:r>
          </w:p>
        </w:tc>
      </w:tr>
      <w:tr w:rsidR="0070547C" w:rsidRPr="004A52A3" w:rsidTr="0070547C">
        <w:trPr>
          <w:trHeight w:val="459"/>
        </w:trPr>
        <w:tc>
          <w:tcPr>
            <w:tcW w:w="3641" w:type="dxa"/>
            <w:shd w:val="clear" w:color="auto" w:fill="auto"/>
            <w:vAlign w:val="center"/>
          </w:tcPr>
          <w:p w:rsidR="0070547C" w:rsidRPr="004A52A3" w:rsidRDefault="0070547C" w:rsidP="00652F0A">
            <w:pPr>
              <w:pStyle w:val="3N0"/>
              <w:rPr>
                <w:sz w:val="16"/>
                <w:szCs w:val="16"/>
                <w:lang w:eastAsia="ko-KR"/>
              </w:rPr>
            </w:pPr>
            <w:r w:rsidRPr="004A52A3">
              <w:rPr>
                <w:sz w:val="16"/>
                <w:szCs w:val="16"/>
                <w:lang w:eastAsia="ko-KR"/>
              </w:rPr>
              <w:t>INTRA_DEP_DMM_WFULL</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100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10</w:t>
            </w:r>
          </w:p>
        </w:tc>
        <w:tc>
          <w:tcPr>
            <w:tcW w:w="1954" w:type="dxa"/>
            <w:shd w:val="clear" w:color="auto" w:fill="auto"/>
            <w:vAlign w:val="center"/>
          </w:tcPr>
          <w:p w:rsidR="0070547C" w:rsidRPr="004A52A3" w:rsidRDefault="0070547C" w:rsidP="00652F0A">
            <w:pPr>
              <w:pStyle w:val="3N0"/>
              <w:jc w:val="center"/>
              <w:rPr>
                <w:sz w:val="16"/>
                <w:szCs w:val="16"/>
                <w:lang w:eastAsia="ko-KR"/>
              </w:rPr>
            </w:pPr>
            <w:r w:rsidRPr="004A52A3">
              <w:rPr>
                <w:sz w:val="16"/>
                <w:szCs w:val="16"/>
                <w:lang w:eastAsia="ko-KR"/>
              </w:rPr>
              <w:t>-</w:t>
            </w:r>
          </w:p>
        </w:tc>
      </w:tr>
      <w:tr w:rsidR="0070547C" w:rsidRPr="004A52A3" w:rsidTr="0070547C">
        <w:trPr>
          <w:trHeight w:val="432"/>
        </w:trPr>
        <w:tc>
          <w:tcPr>
            <w:tcW w:w="3641" w:type="dxa"/>
            <w:shd w:val="clear" w:color="auto" w:fill="auto"/>
            <w:vAlign w:val="center"/>
          </w:tcPr>
          <w:p w:rsidR="0070547C" w:rsidRPr="004A52A3" w:rsidRDefault="0070547C" w:rsidP="00652F0A">
            <w:pPr>
              <w:pStyle w:val="3N0"/>
              <w:rPr>
                <w:sz w:val="16"/>
                <w:szCs w:val="16"/>
                <w:lang w:eastAsia="ko-KR"/>
              </w:rPr>
            </w:pPr>
            <w:del w:id="272" w:author="Samsung" w:date="2013-07-12T16:28:00Z">
              <w:r w:rsidRPr="004A52A3" w:rsidDel="008F6CCD">
                <w:rPr>
                  <w:sz w:val="16"/>
                  <w:szCs w:val="16"/>
                  <w:lang w:eastAsia="ko-KR"/>
                </w:rPr>
                <w:delText>INTRA_DEP_DMM_CPREDTEX)</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273" w:author="Samsung" w:date="2013-07-12T16:28:00Z">
              <w:r w:rsidRPr="004A52A3" w:rsidDel="008F6CCD">
                <w:rPr>
                  <w:sz w:val="16"/>
                  <w:szCs w:val="16"/>
                  <w:lang w:eastAsia="ko-KR"/>
                </w:rPr>
                <w:delText>101</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274" w:author="Samsung" w:date="2013-07-12T16:28:00Z">
              <w:r w:rsidRPr="004A52A3" w:rsidDel="008F6CCD">
                <w:rPr>
                  <w:sz w:val="16"/>
                  <w:szCs w:val="16"/>
                  <w:lang w:eastAsia="ko-KR"/>
                </w:rPr>
                <w:delText>-</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275" w:author="Samsung" w:date="2013-07-12T16:28:00Z">
              <w:r w:rsidRPr="004A52A3" w:rsidDel="008F6CCD">
                <w:rPr>
                  <w:sz w:val="16"/>
                  <w:szCs w:val="16"/>
                  <w:lang w:eastAsia="ko-KR"/>
                </w:rPr>
                <w:delText>-</w:delText>
              </w:r>
            </w:del>
          </w:p>
        </w:tc>
      </w:tr>
      <w:tr w:rsidR="0070547C" w:rsidRPr="004A52A3" w:rsidTr="0070547C">
        <w:trPr>
          <w:trHeight w:val="413"/>
        </w:trPr>
        <w:tc>
          <w:tcPr>
            <w:tcW w:w="3641" w:type="dxa"/>
            <w:shd w:val="clear" w:color="auto" w:fill="auto"/>
            <w:vAlign w:val="center"/>
          </w:tcPr>
          <w:p w:rsidR="0070547C" w:rsidRPr="004A52A3" w:rsidRDefault="0070547C" w:rsidP="00652F0A">
            <w:pPr>
              <w:pStyle w:val="3N0"/>
              <w:rPr>
                <w:sz w:val="16"/>
                <w:szCs w:val="16"/>
              </w:rPr>
            </w:pPr>
            <w:del w:id="276" w:author="Samsung" w:date="2013-07-12T16:28:00Z">
              <w:r w:rsidDel="008F6CCD">
                <w:rPr>
                  <w:sz w:val="16"/>
                  <w:szCs w:val="16"/>
                </w:rPr>
                <w:delText>INTRA_DEP_</w:delText>
              </w:r>
              <w:r w:rsidRPr="004A52A3" w:rsidDel="008F6CCD">
                <w:rPr>
                  <w:sz w:val="16"/>
                  <w:szCs w:val="16"/>
                </w:rPr>
                <w:delText>DMM_W</w:delText>
              </w:r>
              <w:r w:rsidRPr="004A52A3" w:rsidDel="008F6CCD">
                <w:rPr>
                  <w:rFonts w:eastAsia="SimSun"/>
                  <w:sz w:val="16"/>
                  <w:szCs w:val="16"/>
                  <w:lang w:eastAsia="zh-CN"/>
                </w:rPr>
                <w:delText>PREDTEX</w:delText>
              </w:r>
              <w:r w:rsidRPr="004A52A3" w:rsidDel="008F6CCD">
                <w:rPr>
                  <w:sz w:val="16"/>
                  <w:szCs w:val="16"/>
                </w:rPr>
                <w:delText>)</w:delText>
              </w:r>
            </w:del>
          </w:p>
        </w:tc>
        <w:tc>
          <w:tcPr>
            <w:tcW w:w="1954" w:type="dxa"/>
            <w:shd w:val="clear" w:color="auto" w:fill="auto"/>
            <w:vAlign w:val="center"/>
          </w:tcPr>
          <w:p w:rsidR="0070547C" w:rsidRPr="004A52A3" w:rsidRDefault="0070547C" w:rsidP="00652F0A">
            <w:pPr>
              <w:pStyle w:val="3N0"/>
              <w:jc w:val="center"/>
              <w:rPr>
                <w:b/>
                <w:sz w:val="16"/>
                <w:szCs w:val="16"/>
                <w:lang w:eastAsia="ko-KR"/>
              </w:rPr>
            </w:pPr>
            <w:del w:id="277" w:author="Samsung" w:date="2013-07-12T16:28:00Z">
              <w:r w:rsidRPr="004A52A3" w:rsidDel="008F6CCD">
                <w:rPr>
                  <w:sz w:val="16"/>
                  <w:szCs w:val="16"/>
                  <w:lang w:eastAsia="ko-KR"/>
                </w:rPr>
                <w:delText>110</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278" w:author="Samsung" w:date="2013-07-12T16:28:00Z">
              <w:r w:rsidRPr="004A52A3" w:rsidDel="008F6CCD">
                <w:rPr>
                  <w:sz w:val="16"/>
                  <w:szCs w:val="16"/>
                  <w:lang w:eastAsia="ko-KR"/>
                </w:rPr>
                <w:delText>110</w:delText>
              </w:r>
            </w:del>
          </w:p>
        </w:tc>
        <w:tc>
          <w:tcPr>
            <w:tcW w:w="1954" w:type="dxa"/>
            <w:shd w:val="clear" w:color="auto" w:fill="auto"/>
            <w:vAlign w:val="center"/>
          </w:tcPr>
          <w:p w:rsidR="0070547C" w:rsidRPr="004A52A3" w:rsidRDefault="0070547C" w:rsidP="00652F0A">
            <w:pPr>
              <w:pStyle w:val="3N0"/>
              <w:jc w:val="center"/>
              <w:rPr>
                <w:sz w:val="16"/>
                <w:szCs w:val="16"/>
                <w:lang w:eastAsia="ko-KR"/>
              </w:rPr>
            </w:pPr>
            <w:del w:id="279" w:author="Samsung" w:date="2013-07-12T16:28:00Z">
              <w:r w:rsidRPr="004A52A3" w:rsidDel="008F6CCD">
                <w:rPr>
                  <w:sz w:val="16"/>
                  <w:szCs w:val="16"/>
                  <w:lang w:eastAsia="ko-KR"/>
                </w:rPr>
                <w:delText>-</w:delText>
              </w:r>
            </w:del>
          </w:p>
        </w:tc>
      </w:tr>
      <w:tr w:rsidR="0070547C" w:rsidRPr="004A52A3" w:rsidTr="0070547C">
        <w:trPr>
          <w:trHeight w:val="205"/>
        </w:trPr>
        <w:tc>
          <w:tcPr>
            <w:tcW w:w="3641" w:type="dxa"/>
            <w:shd w:val="clear" w:color="auto" w:fill="auto"/>
            <w:vAlign w:val="center"/>
          </w:tcPr>
          <w:p w:rsidR="0070547C" w:rsidRPr="004A52A3" w:rsidRDefault="0070547C" w:rsidP="00652F0A">
            <w:pPr>
              <w:pStyle w:val="3N0"/>
              <w:rPr>
                <w:sz w:val="16"/>
                <w:szCs w:val="16"/>
              </w:rPr>
            </w:pPr>
            <w:r w:rsidRPr="004A52A3">
              <w:rPr>
                <w:sz w:val="16"/>
                <w:szCs w:val="16"/>
              </w:rPr>
              <w:t>INTRA_DEP_SDC</w:t>
            </w:r>
            <w:r>
              <w:rPr>
                <w:sz w:val="16"/>
                <w:szCs w:val="16"/>
              </w:rPr>
              <w:t>_</w:t>
            </w:r>
            <w:r w:rsidRPr="004A52A3">
              <w:rPr>
                <w:sz w:val="16"/>
                <w:szCs w:val="16"/>
              </w:rPr>
              <w:t>DC</w:t>
            </w:r>
          </w:p>
        </w:tc>
        <w:tc>
          <w:tcPr>
            <w:tcW w:w="1954" w:type="dxa"/>
            <w:shd w:val="clear" w:color="auto" w:fill="auto"/>
            <w:vAlign w:val="center"/>
          </w:tcPr>
          <w:p w:rsidR="0070547C" w:rsidRPr="004A52A3" w:rsidRDefault="0070547C" w:rsidP="00652F0A">
            <w:pPr>
              <w:pStyle w:val="3N0"/>
              <w:jc w:val="center"/>
              <w:rPr>
                <w:sz w:val="16"/>
                <w:szCs w:val="16"/>
                <w:lang w:eastAsia="ko-KR"/>
              </w:rPr>
            </w:pPr>
            <w:del w:id="280" w:author="Samsung" w:date="2013-07-12T16:29:00Z">
              <w:r w:rsidRPr="004A52A3" w:rsidDel="008F6CCD">
                <w:rPr>
                  <w:sz w:val="16"/>
                  <w:szCs w:val="16"/>
                </w:rPr>
                <w:delText>1110</w:delText>
              </w:r>
            </w:del>
            <w:ins w:id="281" w:author="Samsung" w:date="2013-07-12T16:29:00Z">
              <w:r w:rsidR="008F6CCD">
                <w:rPr>
                  <w:rFonts w:hint="eastAsia"/>
                  <w:sz w:val="16"/>
                  <w:szCs w:val="16"/>
                  <w:lang w:eastAsia="ko-KR"/>
                </w:rPr>
                <w:t>101</w:t>
              </w:r>
            </w:ins>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11</w:t>
            </w:r>
          </w:p>
        </w:tc>
      </w:tr>
      <w:tr w:rsidR="0070547C" w:rsidRPr="004A52A3" w:rsidTr="0070547C">
        <w:trPr>
          <w:trHeight w:val="441"/>
        </w:trPr>
        <w:tc>
          <w:tcPr>
            <w:tcW w:w="3641" w:type="dxa"/>
            <w:shd w:val="clear" w:color="auto" w:fill="auto"/>
            <w:vAlign w:val="center"/>
          </w:tcPr>
          <w:p w:rsidR="0070547C" w:rsidRPr="004A52A3" w:rsidRDefault="0070547C" w:rsidP="00652F0A">
            <w:pPr>
              <w:pStyle w:val="3N0"/>
              <w:rPr>
                <w:sz w:val="16"/>
                <w:szCs w:val="16"/>
              </w:rPr>
            </w:pPr>
            <w:r w:rsidRPr="004A52A3">
              <w:rPr>
                <w:sz w:val="16"/>
                <w:szCs w:val="16"/>
              </w:rPr>
              <w:t>INTRA_DEP_DMM_WPREDDIR)</w:t>
            </w:r>
          </w:p>
        </w:tc>
        <w:tc>
          <w:tcPr>
            <w:tcW w:w="1954" w:type="dxa"/>
            <w:shd w:val="clear" w:color="auto" w:fill="auto"/>
            <w:vAlign w:val="center"/>
          </w:tcPr>
          <w:p w:rsidR="0070547C" w:rsidRPr="004A52A3" w:rsidRDefault="0070547C" w:rsidP="00652F0A">
            <w:pPr>
              <w:pStyle w:val="3N0"/>
              <w:jc w:val="center"/>
              <w:rPr>
                <w:sz w:val="16"/>
                <w:szCs w:val="16"/>
                <w:lang w:eastAsia="ko-KR"/>
              </w:rPr>
            </w:pPr>
            <w:del w:id="282" w:author="Samsung" w:date="2013-07-12T16:30:00Z">
              <w:r w:rsidRPr="004A52A3" w:rsidDel="008F6CCD">
                <w:rPr>
                  <w:sz w:val="16"/>
                  <w:szCs w:val="16"/>
                </w:rPr>
                <w:delText>11111</w:delText>
              </w:r>
            </w:del>
            <w:ins w:id="283" w:author="Samsung" w:date="2013-07-12T16:30:00Z">
              <w:r w:rsidR="008F6CCD">
                <w:rPr>
                  <w:rFonts w:hint="eastAsia"/>
                  <w:sz w:val="16"/>
                  <w:szCs w:val="16"/>
                  <w:lang w:eastAsia="ko-KR"/>
                </w:rPr>
                <w:t>110</w:t>
              </w:r>
            </w:ins>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r>
      <w:tr w:rsidR="0070547C" w:rsidRPr="004A52A3" w:rsidTr="0070547C">
        <w:trPr>
          <w:trHeight w:val="441"/>
        </w:trPr>
        <w:tc>
          <w:tcPr>
            <w:tcW w:w="3641" w:type="dxa"/>
            <w:shd w:val="clear" w:color="auto" w:fill="auto"/>
          </w:tcPr>
          <w:p w:rsidR="0070547C" w:rsidRPr="004A52A3" w:rsidRDefault="0070547C" w:rsidP="00652F0A">
            <w:pPr>
              <w:pStyle w:val="3N0"/>
              <w:rPr>
                <w:sz w:val="16"/>
                <w:szCs w:val="16"/>
              </w:rPr>
            </w:pPr>
            <w:r w:rsidRPr="004A52A3">
              <w:rPr>
                <w:sz w:val="16"/>
                <w:szCs w:val="16"/>
              </w:rPr>
              <w:t>INTRA_DEP_CHAIN</w:t>
            </w:r>
          </w:p>
        </w:tc>
        <w:tc>
          <w:tcPr>
            <w:tcW w:w="1954" w:type="dxa"/>
            <w:shd w:val="clear" w:color="auto" w:fill="auto"/>
            <w:vAlign w:val="center"/>
          </w:tcPr>
          <w:p w:rsidR="0070547C" w:rsidRPr="004A52A3" w:rsidRDefault="0070547C" w:rsidP="00652F0A">
            <w:pPr>
              <w:pStyle w:val="3N0"/>
              <w:jc w:val="center"/>
              <w:rPr>
                <w:sz w:val="16"/>
                <w:szCs w:val="16"/>
                <w:lang w:eastAsia="ko-KR"/>
              </w:rPr>
            </w:pPr>
            <w:del w:id="284" w:author="Samsung" w:date="2013-07-12T16:30:00Z">
              <w:r w:rsidRPr="004A52A3" w:rsidDel="008F6CCD">
                <w:rPr>
                  <w:sz w:val="16"/>
                  <w:szCs w:val="16"/>
                </w:rPr>
                <w:delText>11110</w:delText>
              </w:r>
            </w:del>
            <w:ins w:id="285" w:author="Samsung" w:date="2013-07-12T16:30:00Z">
              <w:r w:rsidR="008F6CCD">
                <w:rPr>
                  <w:rFonts w:hint="eastAsia"/>
                  <w:sz w:val="16"/>
                  <w:szCs w:val="16"/>
                  <w:lang w:eastAsia="ko-KR"/>
                </w:rPr>
                <w:t>111</w:t>
              </w:r>
            </w:ins>
          </w:p>
        </w:tc>
        <w:tc>
          <w:tcPr>
            <w:tcW w:w="1954" w:type="dxa"/>
            <w:shd w:val="clear" w:color="auto" w:fill="auto"/>
            <w:vAlign w:val="center"/>
          </w:tcPr>
          <w:p w:rsidR="0070547C" w:rsidRPr="004A52A3" w:rsidRDefault="0070547C" w:rsidP="00652F0A">
            <w:pPr>
              <w:pStyle w:val="3N0"/>
              <w:jc w:val="center"/>
              <w:rPr>
                <w:sz w:val="16"/>
                <w:szCs w:val="16"/>
                <w:lang w:eastAsia="ko-KR"/>
              </w:rPr>
            </w:pPr>
            <w:del w:id="286" w:author="Samsung" w:date="2013-07-12T16:29:00Z">
              <w:r w:rsidRPr="004A52A3" w:rsidDel="008F6CCD">
                <w:rPr>
                  <w:sz w:val="16"/>
                  <w:szCs w:val="16"/>
                </w:rPr>
                <w:delText>111</w:delText>
              </w:r>
            </w:del>
            <w:ins w:id="287" w:author="Samsung" w:date="2013-07-12T16:29:00Z">
              <w:r w:rsidR="008F6CCD">
                <w:rPr>
                  <w:rFonts w:hint="eastAsia"/>
                  <w:sz w:val="16"/>
                  <w:szCs w:val="16"/>
                  <w:lang w:eastAsia="ko-KR"/>
                </w:rPr>
                <w:t>11</w:t>
              </w:r>
            </w:ins>
          </w:p>
        </w:tc>
        <w:tc>
          <w:tcPr>
            <w:tcW w:w="1954" w:type="dxa"/>
            <w:shd w:val="clear" w:color="auto" w:fill="auto"/>
            <w:vAlign w:val="center"/>
          </w:tcPr>
          <w:p w:rsidR="0070547C" w:rsidRPr="004A52A3" w:rsidRDefault="0070547C" w:rsidP="00652F0A">
            <w:pPr>
              <w:pStyle w:val="3N0"/>
              <w:jc w:val="center"/>
              <w:rPr>
                <w:sz w:val="16"/>
                <w:szCs w:val="16"/>
              </w:rPr>
            </w:pPr>
            <w:r w:rsidRPr="004A52A3">
              <w:rPr>
                <w:sz w:val="16"/>
                <w:szCs w:val="16"/>
              </w:rPr>
              <w:t>-</w:t>
            </w:r>
          </w:p>
        </w:tc>
      </w:tr>
    </w:tbl>
    <w:p w:rsidR="0070547C" w:rsidRPr="004A52A3" w:rsidRDefault="0070547C" w:rsidP="0070547C">
      <w:pPr>
        <w:pStyle w:val="a4"/>
        <w:rPr>
          <w:sz w:val="16"/>
          <w:szCs w:val="16"/>
          <w:lang w:val="en-GB"/>
        </w:rPr>
      </w:pPr>
      <w:bookmarkStart w:id="288" w:name="_Ref358650791"/>
      <w:bookmarkStart w:id="289" w:name="_Toc331260082"/>
      <w:bookmarkStart w:id="290" w:name="_Toc358906777"/>
      <w:r w:rsidRPr="004A52A3">
        <w:rPr>
          <w:lang w:val="en-GB"/>
        </w:rPr>
        <w:t>Table </w:t>
      </w:r>
      <w:r w:rsidR="00645DE2" w:rsidRPr="004A52A3">
        <w:rPr>
          <w:lang w:val="en-GB"/>
        </w:rPr>
        <w:fldChar w:fldCharType="begin" w:fldLock="1"/>
      </w:r>
      <w:r w:rsidRPr="004A52A3">
        <w:rPr>
          <w:lang w:val="en-GB"/>
        </w:rPr>
        <w:instrText xml:space="preserve"> REF H \h </w:instrText>
      </w:r>
      <w:r w:rsidR="00645DE2" w:rsidRPr="004A52A3">
        <w:rPr>
          <w:lang w:val="en-GB"/>
        </w:rPr>
      </w:r>
      <w:r w:rsidR="00645DE2" w:rsidRPr="004A52A3">
        <w:rPr>
          <w:lang w:val="en-GB"/>
        </w:rPr>
        <w:fldChar w:fldCharType="separate"/>
      </w:r>
      <w:r w:rsidRPr="004A52A3">
        <w:rPr>
          <w:lang w:eastAsia="ko-KR"/>
        </w:rPr>
        <w:t>H</w:t>
      </w:r>
      <w:r w:rsidR="00645DE2" w:rsidRPr="004A52A3">
        <w:rPr>
          <w:lang w:val="en-GB"/>
        </w:rPr>
        <w:fldChar w:fldCharType="end"/>
      </w:r>
      <w:r w:rsidRPr="004A52A3">
        <w:rPr>
          <w:lang w:val="en-GB"/>
        </w:rPr>
        <w:noBreakHyphen/>
      </w:r>
      <w:r w:rsidR="00645DE2" w:rsidRPr="004A52A3">
        <w:rPr>
          <w:lang w:val="en-GB"/>
        </w:rPr>
        <w:fldChar w:fldCharType="begin" w:fldLock="1"/>
      </w:r>
      <w:r w:rsidRPr="004A52A3">
        <w:rPr>
          <w:lang w:val="en-GB"/>
        </w:rPr>
        <w:instrText xml:space="preserve"> SEQ Table \* ARABIC \s 1 </w:instrText>
      </w:r>
      <w:r w:rsidR="00645DE2" w:rsidRPr="004A52A3">
        <w:rPr>
          <w:lang w:val="en-GB"/>
        </w:rPr>
        <w:fldChar w:fldCharType="separate"/>
      </w:r>
      <w:r>
        <w:rPr>
          <w:noProof/>
          <w:lang w:val="en-GB"/>
        </w:rPr>
        <w:t>30</w:t>
      </w:r>
      <w:r w:rsidR="00645DE2" w:rsidRPr="004A52A3">
        <w:rPr>
          <w:lang w:val="en-GB"/>
        </w:rPr>
        <w:fldChar w:fldCharType="end"/>
      </w:r>
      <w:bookmarkEnd w:id="288"/>
      <w:r w:rsidRPr="004A52A3">
        <w:rPr>
          <w:lang w:val="en-GB"/>
        </w:rPr>
        <w:t xml:space="preserve"> –</w:t>
      </w:r>
      <w:bookmarkEnd w:id="289"/>
      <w:r w:rsidRPr="004A52A3">
        <w:rPr>
          <w:lang w:val="en-GB"/>
        </w:rPr>
        <w:t>Assignment of ctxIdxInc to syntax elements with context coded bins</w:t>
      </w:r>
      <w:bookmarkEnd w:id="290"/>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
      <w:tblGrid>
        <w:gridCol w:w="2264"/>
        <w:gridCol w:w="1234"/>
        <w:gridCol w:w="1235"/>
        <w:gridCol w:w="1234"/>
        <w:gridCol w:w="1235"/>
        <w:gridCol w:w="1234"/>
        <w:gridCol w:w="1235"/>
      </w:tblGrid>
      <w:tr w:rsidR="0070547C" w:rsidRPr="004A52A3" w:rsidTr="00F640DF">
        <w:trPr>
          <w:tblHeader/>
          <w:jc w:val="center"/>
        </w:trPr>
        <w:tc>
          <w:tcPr>
            <w:tcW w:w="2264" w:type="dxa"/>
            <w:vMerge w:val="restart"/>
            <w:vAlign w:val="center"/>
          </w:tcPr>
          <w:p w:rsidR="0070547C" w:rsidRPr="004A52A3" w:rsidRDefault="0070547C" w:rsidP="00652F0A">
            <w:pPr>
              <w:keepNext/>
              <w:jc w:val="center"/>
              <w:rPr>
                <w:b/>
                <w:sz w:val="16"/>
                <w:szCs w:val="16"/>
              </w:rPr>
            </w:pPr>
            <w:r w:rsidRPr="004A52A3">
              <w:rPr>
                <w:b/>
                <w:sz w:val="16"/>
                <w:szCs w:val="16"/>
              </w:rPr>
              <w:t>Syntax element</w:t>
            </w:r>
          </w:p>
        </w:tc>
        <w:tc>
          <w:tcPr>
            <w:tcW w:w="7407" w:type="dxa"/>
            <w:gridSpan w:val="6"/>
            <w:shd w:val="clear" w:color="auto" w:fill="auto"/>
            <w:vAlign w:val="center"/>
          </w:tcPr>
          <w:p w:rsidR="0070547C" w:rsidRPr="004A52A3" w:rsidRDefault="0070547C" w:rsidP="00652F0A">
            <w:pPr>
              <w:keepNext/>
              <w:jc w:val="center"/>
              <w:rPr>
                <w:b/>
                <w:sz w:val="16"/>
                <w:szCs w:val="16"/>
              </w:rPr>
            </w:pPr>
            <w:r w:rsidRPr="004A52A3">
              <w:rPr>
                <w:b/>
                <w:sz w:val="16"/>
                <w:szCs w:val="16"/>
              </w:rPr>
              <w:t>binIdx</w:t>
            </w:r>
          </w:p>
        </w:tc>
      </w:tr>
      <w:tr w:rsidR="0070547C" w:rsidRPr="004A52A3" w:rsidTr="00F640DF">
        <w:trPr>
          <w:tblHeader/>
          <w:jc w:val="center"/>
        </w:trPr>
        <w:tc>
          <w:tcPr>
            <w:tcW w:w="2264" w:type="dxa"/>
            <w:vMerge/>
          </w:tcPr>
          <w:p w:rsidR="0070547C" w:rsidRPr="004A52A3" w:rsidRDefault="0070547C" w:rsidP="00652F0A">
            <w:pPr>
              <w:keepNext/>
              <w:rPr>
                <w:b/>
                <w:sz w:val="16"/>
                <w:szCs w:val="16"/>
              </w:rPr>
            </w:pPr>
          </w:p>
        </w:tc>
        <w:tc>
          <w:tcPr>
            <w:tcW w:w="1234" w:type="dxa"/>
            <w:shd w:val="clear" w:color="auto" w:fill="auto"/>
            <w:vAlign w:val="center"/>
          </w:tcPr>
          <w:p w:rsidR="0070547C" w:rsidRPr="004A52A3" w:rsidRDefault="0070547C" w:rsidP="00652F0A">
            <w:pPr>
              <w:keepNext/>
              <w:jc w:val="center"/>
              <w:rPr>
                <w:b/>
                <w:sz w:val="16"/>
                <w:szCs w:val="16"/>
              </w:rPr>
            </w:pPr>
            <w:r w:rsidRPr="004A52A3">
              <w:rPr>
                <w:b/>
                <w:sz w:val="16"/>
                <w:szCs w:val="16"/>
              </w:rPr>
              <w:t>0</w:t>
            </w:r>
          </w:p>
        </w:tc>
        <w:tc>
          <w:tcPr>
            <w:tcW w:w="1235" w:type="dxa"/>
            <w:shd w:val="clear" w:color="auto" w:fill="auto"/>
            <w:vAlign w:val="center"/>
          </w:tcPr>
          <w:p w:rsidR="0070547C" w:rsidRPr="004A52A3" w:rsidRDefault="0070547C" w:rsidP="00652F0A">
            <w:pPr>
              <w:keepNext/>
              <w:jc w:val="center"/>
              <w:rPr>
                <w:b/>
                <w:sz w:val="16"/>
                <w:szCs w:val="16"/>
              </w:rPr>
            </w:pPr>
            <w:r w:rsidRPr="004A52A3">
              <w:rPr>
                <w:b/>
                <w:sz w:val="16"/>
                <w:szCs w:val="16"/>
              </w:rPr>
              <w:t>1</w:t>
            </w:r>
          </w:p>
        </w:tc>
        <w:tc>
          <w:tcPr>
            <w:tcW w:w="1234" w:type="dxa"/>
            <w:shd w:val="clear" w:color="auto" w:fill="auto"/>
            <w:vAlign w:val="center"/>
          </w:tcPr>
          <w:p w:rsidR="0070547C" w:rsidRPr="004A52A3" w:rsidRDefault="0070547C" w:rsidP="00652F0A">
            <w:pPr>
              <w:keepNext/>
              <w:jc w:val="center"/>
              <w:rPr>
                <w:b/>
                <w:sz w:val="16"/>
                <w:szCs w:val="16"/>
              </w:rPr>
            </w:pPr>
            <w:r w:rsidRPr="004A52A3">
              <w:rPr>
                <w:b/>
                <w:sz w:val="16"/>
                <w:szCs w:val="16"/>
              </w:rPr>
              <w:t>2</w:t>
            </w:r>
          </w:p>
        </w:tc>
        <w:tc>
          <w:tcPr>
            <w:tcW w:w="1235" w:type="dxa"/>
            <w:shd w:val="clear" w:color="auto" w:fill="auto"/>
            <w:vAlign w:val="center"/>
          </w:tcPr>
          <w:p w:rsidR="0070547C" w:rsidRPr="004A52A3" w:rsidRDefault="0070547C" w:rsidP="00652F0A">
            <w:pPr>
              <w:keepNext/>
              <w:jc w:val="center"/>
              <w:rPr>
                <w:b/>
                <w:sz w:val="16"/>
                <w:szCs w:val="16"/>
              </w:rPr>
            </w:pPr>
            <w:r w:rsidRPr="004A52A3">
              <w:rPr>
                <w:b/>
                <w:sz w:val="16"/>
                <w:szCs w:val="16"/>
              </w:rPr>
              <w:t>3</w:t>
            </w:r>
          </w:p>
        </w:tc>
        <w:tc>
          <w:tcPr>
            <w:tcW w:w="1234" w:type="dxa"/>
            <w:shd w:val="clear" w:color="auto" w:fill="auto"/>
            <w:vAlign w:val="center"/>
          </w:tcPr>
          <w:p w:rsidR="0070547C" w:rsidRPr="004A52A3" w:rsidRDefault="0070547C" w:rsidP="00652F0A">
            <w:pPr>
              <w:keepNext/>
              <w:jc w:val="center"/>
              <w:rPr>
                <w:b/>
                <w:sz w:val="16"/>
                <w:szCs w:val="16"/>
              </w:rPr>
            </w:pPr>
            <w:r w:rsidRPr="004A52A3">
              <w:rPr>
                <w:b/>
                <w:sz w:val="16"/>
                <w:szCs w:val="16"/>
              </w:rPr>
              <w:t>4</w:t>
            </w:r>
          </w:p>
        </w:tc>
        <w:tc>
          <w:tcPr>
            <w:tcW w:w="1235" w:type="dxa"/>
          </w:tcPr>
          <w:p w:rsidR="0070547C" w:rsidRPr="004A52A3" w:rsidRDefault="0070547C" w:rsidP="00652F0A">
            <w:pPr>
              <w:keepNext/>
              <w:jc w:val="center"/>
              <w:rPr>
                <w:b/>
                <w:sz w:val="16"/>
                <w:szCs w:val="16"/>
              </w:rPr>
            </w:pPr>
            <w:r w:rsidRPr="004A52A3">
              <w:rPr>
                <w:b/>
                <w:sz w:val="16"/>
                <w:szCs w:val="16"/>
              </w:rPr>
              <w:t>&gt;=5</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bCs/>
                <w:sz w:val="16"/>
                <w:szCs w:val="16"/>
              </w:rPr>
              <w:t>wedge_full_tab_idx</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tcPr>
          <w:p w:rsidR="0070547C" w:rsidRPr="004A52A3" w:rsidRDefault="0070547C" w:rsidP="00652F0A">
            <w:pPr>
              <w:keepNext/>
              <w:jc w:val="center"/>
              <w:rPr>
                <w:sz w:val="16"/>
                <w:szCs w:val="16"/>
              </w:rPr>
            </w:pPr>
            <w:r w:rsidRPr="004A52A3">
              <w:rPr>
                <w:sz w:val="16"/>
                <w:szCs w:val="16"/>
              </w:rPr>
              <w:t>0</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sz w:val="16"/>
                <w:szCs w:val="16"/>
              </w:rPr>
              <w:t>dmm_delta_end_flag</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5" w:type="dxa"/>
          </w:tcPr>
          <w:p w:rsidR="0070547C" w:rsidRPr="004A52A3" w:rsidRDefault="0070547C" w:rsidP="00652F0A">
            <w:pPr>
              <w:keepNext/>
              <w:jc w:val="center"/>
              <w:rPr>
                <w:sz w:val="16"/>
                <w:szCs w:val="16"/>
              </w:rPr>
            </w:pPr>
            <w:r w:rsidRPr="004A52A3">
              <w:rPr>
                <w:sz w:val="16"/>
                <w:szCs w:val="16"/>
              </w:rPr>
              <w:t>na</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bCs/>
                <w:sz w:val="16"/>
                <w:szCs w:val="16"/>
              </w:rPr>
              <w:t>dmm_delta_end_abs_minus1</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tcPr>
          <w:p w:rsidR="0070547C" w:rsidRPr="004A52A3" w:rsidRDefault="0070547C" w:rsidP="00652F0A">
            <w:pPr>
              <w:keepNext/>
              <w:jc w:val="center"/>
              <w:rPr>
                <w:sz w:val="16"/>
                <w:szCs w:val="16"/>
              </w:rPr>
            </w:pPr>
            <w:r w:rsidRPr="004A52A3">
              <w:rPr>
                <w:sz w:val="16"/>
                <w:szCs w:val="16"/>
              </w:rPr>
              <w:t>0</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sz w:val="16"/>
                <w:szCs w:val="16"/>
                <w:lang w:eastAsia="ko-KR"/>
              </w:rPr>
              <w:t>dmm_dc_flag</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5" w:type="dxa"/>
          </w:tcPr>
          <w:p w:rsidR="0070547C" w:rsidRPr="004A52A3" w:rsidRDefault="0070547C" w:rsidP="00652F0A">
            <w:pPr>
              <w:keepNext/>
              <w:jc w:val="center"/>
              <w:rPr>
                <w:sz w:val="16"/>
                <w:szCs w:val="16"/>
              </w:rPr>
            </w:pPr>
            <w:r w:rsidRPr="004A52A3">
              <w:rPr>
                <w:rFonts w:eastAsia="MS Mincho"/>
                <w:sz w:val="16"/>
                <w:szCs w:val="16"/>
                <w:lang w:eastAsia="ja-JP"/>
              </w:rPr>
              <w:t>na</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sz w:val="16"/>
                <w:szCs w:val="16"/>
                <w:lang w:eastAsia="ko-KR"/>
              </w:rPr>
              <w:t>dmm_dc_abs</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sz w:val="16"/>
                <w:szCs w:val="16"/>
                <w:lang w:eastAsia="ko-KR"/>
              </w:rPr>
              <w:t>dmm_dc_sign_flag</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bypass</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sz w:val="16"/>
                <w:szCs w:val="16"/>
                <w:lang w:eastAsia="ko-KR"/>
              </w:rPr>
              <w:t>edge_dc_flag</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na</w:t>
            </w:r>
          </w:p>
        </w:tc>
        <w:tc>
          <w:tcPr>
            <w:tcW w:w="1235" w:type="dxa"/>
          </w:tcPr>
          <w:p w:rsidR="0070547C" w:rsidRPr="004A52A3" w:rsidRDefault="0070547C" w:rsidP="00652F0A">
            <w:pPr>
              <w:keepNext/>
              <w:jc w:val="center"/>
              <w:rPr>
                <w:sz w:val="16"/>
                <w:szCs w:val="16"/>
              </w:rPr>
            </w:pPr>
            <w:r w:rsidRPr="004A52A3">
              <w:rPr>
                <w:rFonts w:eastAsia="MS Mincho"/>
                <w:sz w:val="16"/>
                <w:szCs w:val="16"/>
                <w:lang w:eastAsia="ja-JP"/>
              </w:rPr>
              <w:t>na</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sz w:val="16"/>
                <w:szCs w:val="16"/>
                <w:lang w:eastAsia="ko-KR"/>
              </w:rPr>
              <w:t>edge_dc_abs</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sz w:val="16"/>
                <w:szCs w:val="16"/>
                <w:lang w:eastAsia="ko-KR"/>
              </w:rPr>
              <w:t>edge_dc_sign_flag</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bypass</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tcPr>
          <w:p w:rsidR="0070547C" w:rsidRPr="004A52A3" w:rsidRDefault="0070547C" w:rsidP="00652F0A">
            <w:pPr>
              <w:keepNext/>
              <w:jc w:val="center"/>
              <w:rPr>
                <w:sz w:val="16"/>
                <w:szCs w:val="16"/>
              </w:rPr>
            </w:pPr>
            <w:r w:rsidRPr="004A52A3">
              <w:rPr>
                <w:rFonts w:eastAsia="MS Mincho"/>
                <w:sz w:val="16"/>
                <w:szCs w:val="16"/>
                <w:lang w:eastAsia="ja-JP"/>
              </w:rPr>
              <w:t>0</w:t>
            </w:r>
          </w:p>
        </w:tc>
      </w:tr>
      <w:tr w:rsidR="0070547C" w:rsidRPr="004A52A3" w:rsidTr="00F640DF">
        <w:trPr>
          <w:jc w:val="center"/>
        </w:trPr>
        <w:tc>
          <w:tcPr>
            <w:tcW w:w="2264" w:type="dxa"/>
          </w:tcPr>
          <w:p w:rsidR="0070547C" w:rsidRPr="004A52A3" w:rsidRDefault="0070547C" w:rsidP="00652F0A">
            <w:pPr>
              <w:keepNext/>
              <w:jc w:val="left"/>
              <w:rPr>
                <w:sz w:val="16"/>
                <w:szCs w:val="16"/>
              </w:rPr>
            </w:pPr>
            <w:r w:rsidRPr="004A52A3">
              <w:rPr>
                <w:sz w:val="16"/>
                <w:szCs w:val="16"/>
                <w:lang w:eastAsia="ko-KR"/>
              </w:rPr>
              <w:t>edge_code</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4" w:type="dxa"/>
            <w:shd w:val="clear" w:color="auto" w:fill="auto"/>
          </w:tcPr>
          <w:p w:rsidR="0070547C" w:rsidRPr="004A52A3" w:rsidRDefault="0070547C" w:rsidP="00652F0A">
            <w:pPr>
              <w:keepNext/>
              <w:jc w:val="center"/>
              <w:rPr>
                <w:sz w:val="16"/>
                <w:szCs w:val="16"/>
              </w:rPr>
            </w:pPr>
            <w:r w:rsidRPr="004A52A3">
              <w:rPr>
                <w:sz w:val="16"/>
                <w:szCs w:val="16"/>
              </w:rPr>
              <w:t>0</w:t>
            </w:r>
          </w:p>
        </w:tc>
        <w:tc>
          <w:tcPr>
            <w:tcW w:w="1235" w:type="dxa"/>
          </w:tcPr>
          <w:p w:rsidR="0070547C" w:rsidRPr="004A52A3" w:rsidRDefault="0070547C" w:rsidP="00652F0A">
            <w:pPr>
              <w:keepNext/>
              <w:jc w:val="center"/>
              <w:rPr>
                <w:sz w:val="16"/>
                <w:szCs w:val="16"/>
              </w:rPr>
            </w:pPr>
            <w:r w:rsidRPr="004A52A3">
              <w:rPr>
                <w:rFonts w:eastAsia="MS Mincho"/>
                <w:sz w:val="16"/>
                <w:szCs w:val="16"/>
                <w:lang w:eastAsia="ja-JP"/>
              </w:rPr>
              <w:t>0</w:t>
            </w:r>
          </w:p>
        </w:tc>
      </w:tr>
    </w:tbl>
    <w:p w:rsidR="00E04738" w:rsidRPr="00E04738" w:rsidRDefault="00E04738">
      <w:pPr>
        <w:rPr>
          <w:lang w:eastAsia="ko-KR"/>
        </w:rPr>
      </w:pPr>
    </w:p>
    <w:sectPr w:rsidR="00E04738" w:rsidRPr="00E04738" w:rsidSect="005F4475">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2E1" w:rsidRDefault="00A432E1" w:rsidP="00207BA7">
      <w:pPr>
        <w:spacing w:before="0"/>
      </w:pPr>
      <w:r>
        <w:separator/>
      </w:r>
    </w:p>
  </w:endnote>
  <w:endnote w:type="continuationSeparator" w:id="0">
    <w:p w:rsidR="00A432E1" w:rsidRDefault="00A432E1" w:rsidP="00207BA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2E1" w:rsidRDefault="00A432E1" w:rsidP="00207BA7">
      <w:pPr>
        <w:spacing w:before="0"/>
      </w:pPr>
      <w:r>
        <w:separator/>
      </w:r>
    </w:p>
  </w:footnote>
  <w:footnote w:type="continuationSeparator" w:id="0">
    <w:p w:rsidR="00A432E1" w:rsidRDefault="00A432E1" w:rsidP="00207BA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005E"/>
    <w:multiLevelType w:val="multilevel"/>
    <w:tmpl w:val="34E6AECC"/>
    <w:numStyleLink w:val="3DHeading"/>
  </w:abstractNum>
  <w:abstractNum w:abstractNumId="1">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3">
    <w:nsid w:val="39FD582C"/>
    <w:multiLevelType w:val="multilevel"/>
    <w:tmpl w:val="3A82E334"/>
    <w:numStyleLink w:val="3DEquation"/>
  </w:abstractNum>
  <w:abstractNum w:abstractNumId="4">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5">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6">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7">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8">
    <w:nsid w:val="5E860EA7"/>
    <w:multiLevelType w:val="multilevel"/>
    <w:tmpl w:val="EE04B4FE"/>
    <w:numStyleLink w:val="3DNumbering"/>
  </w:abstractNum>
  <w:abstractNum w:abstractNumId="9">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num w:numId="1">
    <w:abstractNumId w:val="6"/>
  </w:num>
  <w:num w:numId="2">
    <w:abstractNumId w:val="2"/>
  </w:num>
  <w:num w:numId="3">
    <w:abstractNumId w:val="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
    <w:abstractNumId w:val="0"/>
  </w:num>
  <w:num w:numId="5">
    <w:abstractNumId w:val="5"/>
  </w:num>
  <w:num w:numId="6">
    <w:abstractNumId w:val="1"/>
  </w:num>
  <w:num w:numId="7">
    <w:abstractNumId w:val="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
    <w:abstractNumId w:val="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
    <w:abstractNumId w:val="8"/>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0">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1">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2">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3">
    <w:abstractNumId w:val="8"/>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4">
    <w:abstractNumId w:val="9"/>
  </w:num>
  <w:num w:numId="15">
    <w:abstractNumId w:val="4"/>
  </w:num>
  <w:num w:numId="16">
    <w:abstractNumId w:val="7"/>
  </w:num>
  <w:num w:numId="17">
    <w:abstractNumId w:val="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bordersDoNotSurroundHeader/>
  <w:bordersDoNotSurroundFooter/>
  <w:proofState w:grammar="clean"/>
  <w:trackRevisions/>
  <w:defaultTabStop w:val="800"/>
  <w:displayHorizontalDrawingGridEvery w:val="0"/>
  <w:displayVerticalDrawingGridEvery w:val="2"/>
  <w:noPunctuationKerning/>
  <w:characterSpacingControl w:val="doNotCompress"/>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303B"/>
    <w:rsid w:val="000E2409"/>
    <w:rsid w:val="00207BA7"/>
    <w:rsid w:val="003210F0"/>
    <w:rsid w:val="00364D59"/>
    <w:rsid w:val="0037021E"/>
    <w:rsid w:val="004E3635"/>
    <w:rsid w:val="004F0CE3"/>
    <w:rsid w:val="005E286B"/>
    <w:rsid w:val="005F4475"/>
    <w:rsid w:val="006262C0"/>
    <w:rsid w:val="00627B26"/>
    <w:rsid w:val="00645DE2"/>
    <w:rsid w:val="00652F0A"/>
    <w:rsid w:val="0070547C"/>
    <w:rsid w:val="007D09B4"/>
    <w:rsid w:val="0086382B"/>
    <w:rsid w:val="008F6CCD"/>
    <w:rsid w:val="00984C70"/>
    <w:rsid w:val="009B07DE"/>
    <w:rsid w:val="00A432E1"/>
    <w:rsid w:val="00B02371"/>
    <w:rsid w:val="00B4303B"/>
    <w:rsid w:val="00BE04D6"/>
    <w:rsid w:val="00C631C7"/>
    <w:rsid w:val="00E04738"/>
    <w:rsid w:val="00E8195E"/>
    <w:rsid w:val="00ED56EB"/>
    <w:rsid w:val="00F640DF"/>
    <w:rsid w:val="00FD160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03B"/>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맑은 고딕" w:hAnsi="Times New Roman" w:cs="Times New Roman"/>
      <w:kern w:val="0"/>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H0">
    <w:name w:val="3H0"/>
    <w:next w:val="3N0"/>
    <w:qFormat/>
    <w:rsid w:val="00B4303B"/>
    <w:pPr>
      <w:keepNext/>
      <w:keepLines/>
      <w:numPr>
        <w:numId w:val="4"/>
      </w:numPr>
      <w:spacing w:before="313"/>
      <w:jc w:val="both"/>
      <w:outlineLvl w:val="1"/>
    </w:pPr>
    <w:rPr>
      <w:rFonts w:ascii="Times New Roman" w:eastAsia="맑은 고딕" w:hAnsi="Times New Roman" w:cs="Times New Roman"/>
      <w:b/>
      <w:kern w:val="0"/>
      <w:sz w:val="22"/>
      <w:szCs w:val="20"/>
      <w:lang w:val="en-GB" w:eastAsia="en-US"/>
    </w:rPr>
  </w:style>
  <w:style w:type="paragraph" w:customStyle="1" w:styleId="3N0">
    <w:name w:val="3N0"/>
    <w:basedOn w:val="a"/>
    <w:link w:val="3N0Char"/>
    <w:qFormat/>
    <w:rsid w:val="00B4303B"/>
    <w:pPr>
      <w:widowControl w:val="0"/>
      <w:tabs>
        <w:tab w:val="clear" w:pos="794"/>
        <w:tab w:val="clear" w:pos="1191"/>
        <w:tab w:val="clear" w:pos="1588"/>
        <w:tab w:val="clear" w:pos="1985"/>
      </w:tabs>
    </w:pPr>
  </w:style>
  <w:style w:type="paragraph" w:customStyle="1" w:styleId="3H1">
    <w:name w:val="3H1"/>
    <w:basedOn w:val="3H0"/>
    <w:next w:val="3N0"/>
    <w:qFormat/>
    <w:rsid w:val="00B4303B"/>
    <w:pPr>
      <w:numPr>
        <w:ilvl w:val="1"/>
      </w:numPr>
      <w:spacing w:before="181"/>
      <w:outlineLvl w:val="2"/>
    </w:pPr>
    <w:rPr>
      <w:sz w:val="20"/>
    </w:rPr>
  </w:style>
  <w:style w:type="character" w:customStyle="1" w:styleId="3N0Char">
    <w:name w:val="3N0 Char"/>
    <w:link w:val="3N0"/>
    <w:rsid w:val="00B4303B"/>
    <w:rPr>
      <w:rFonts w:ascii="Times New Roman" w:eastAsia="맑은 고딕" w:hAnsi="Times New Roman" w:cs="Times New Roman"/>
      <w:kern w:val="0"/>
      <w:szCs w:val="20"/>
      <w:lang w:val="en-GB" w:eastAsia="en-US"/>
    </w:rPr>
  </w:style>
  <w:style w:type="paragraph" w:customStyle="1" w:styleId="3H2">
    <w:name w:val="3H2"/>
    <w:basedOn w:val="3H1"/>
    <w:next w:val="3N0"/>
    <w:link w:val="3H2Char"/>
    <w:qFormat/>
    <w:rsid w:val="00B4303B"/>
    <w:pPr>
      <w:numPr>
        <w:ilvl w:val="2"/>
      </w:numPr>
      <w:outlineLvl w:val="3"/>
    </w:pPr>
  </w:style>
  <w:style w:type="paragraph" w:customStyle="1" w:styleId="3Table">
    <w:name w:val="3Table"/>
    <w:basedOn w:val="a"/>
    <w:link w:val="3TableChar"/>
    <w:qFormat/>
    <w:rsid w:val="00B4303B"/>
    <w:pPr>
      <w:keepNext/>
      <w:keepLines/>
      <w:tabs>
        <w:tab w:val="clear" w:pos="794"/>
        <w:tab w:val="clear" w:pos="1191"/>
        <w:tab w:val="clear" w:pos="1588"/>
        <w:tab w:val="clear" w:pos="1985"/>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jc w:val="left"/>
    </w:pPr>
    <w:rPr>
      <w:lang w:eastAsia="ko-KR"/>
    </w:rPr>
  </w:style>
  <w:style w:type="paragraph" w:customStyle="1" w:styleId="3H3">
    <w:name w:val="3H3"/>
    <w:basedOn w:val="3H2"/>
    <w:next w:val="3N0"/>
    <w:link w:val="3H3Char"/>
    <w:qFormat/>
    <w:rsid w:val="00B4303B"/>
    <w:pPr>
      <w:numPr>
        <w:ilvl w:val="3"/>
      </w:numPr>
      <w:outlineLvl w:val="4"/>
    </w:pPr>
  </w:style>
  <w:style w:type="character" w:customStyle="1" w:styleId="3TableChar">
    <w:name w:val="3Table Char"/>
    <w:link w:val="3Table"/>
    <w:rsid w:val="00B4303B"/>
    <w:rPr>
      <w:rFonts w:ascii="Times New Roman" w:eastAsia="맑은 고딕" w:hAnsi="Times New Roman" w:cs="Times New Roman"/>
      <w:kern w:val="0"/>
      <w:szCs w:val="20"/>
      <w:lang w:val="en-GB"/>
    </w:rPr>
  </w:style>
  <w:style w:type="paragraph" w:customStyle="1" w:styleId="3H4">
    <w:name w:val="3H4"/>
    <w:basedOn w:val="3H3"/>
    <w:next w:val="3N0"/>
    <w:link w:val="3H4Char"/>
    <w:qFormat/>
    <w:rsid w:val="00B4303B"/>
    <w:pPr>
      <w:numPr>
        <w:ilvl w:val="4"/>
      </w:numPr>
      <w:tabs>
        <w:tab w:val="clear" w:pos="936"/>
        <w:tab w:val="num" w:pos="360"/>
      </w:tabs>
      <w:outlineLvl w:val="5"/>
    </w:pPr>
  </w:style>
  <w:style w:type="character" w:customStyle="1" w:styleId="3H3Char">
    <w:name w:val="3H3 Char"/>
    <w:link w:val="3H3"/>
    <w:rsid w:val="00B4303B"/>
    <w:rPr>
      <w:rFonts w:ascii="Times New Roman" w:eastAsia="맑은 고딕" w:hAnsi="Times New Roman" w:cs="Times New Roman"/>
      <w:b/>
      <w:kern w:val="0"/>
      <w:szCs w:val="20"/>
      <w:lang w:val="en-GB" w:eastAsia="en-US"/>
    </w:rPr>
  </w:style>
  <w:style w:type="paragraph" w:customStyle="1" w:styleId="3H5">
    <w:name w:val="3H5"/>
    <w:basedOn w:val="3H4"/>
    <w:next w:val="3N0"/>
    <w:link w:val="3DVCLevel5Char"/>
    <w:qFormat/>
    <w:rsid w:val="00B4303B"/>
    <w:pPr>
      <w:numPr>
        <w:ilvl w:val="5"/>
      </w:numPr>
      <w:tabs>
        <w:tab w:val="clear" w:pos="794"/>
        <w:tab w:val="num" w:pos="360"/>
      </w:tabs>
    </w:pPr>
  </w:style>
  <w:style w:type="numbering" w:customStyle="1" w:styleId="3DHeading">
    <w:name w:val="3D Heading"/>
    <w:uiPriority w:val="99"/>
    <w:rsid w:val="00B4303B"/>
    <w:pPr>
      <w:numPr>
        <w:numId w:val="1"/>
      </w:numPr>
    </w:pPr>
  </w:style>
  <w:style w:type="paragraph" w:customStyle="1" w:styleId="3H6">
    <w:name w:val="3H6"/>
    <w:basedOn w:val="a"/>
    <w:rsid w:val="00B4303B"/>
    <w:pPr>
      <w:numPr>
        <w:ilvl w:val="6"/>
        <w:numId w:val="4"/>
      </w:numPr>
    </w:pPr>
  </w:style>
  <w:style w:type="paragraph" w:customStyle="1" w:styleId="3H7">
    <w:name w:val="3H7"/>
    <w:basedOn w:val="a"/>
    <w:rsid w:val="00B4303B"/>
    <w:pPr>
      <w:numPr>
        <w:ilvl w:val="7"/>
        <w:numId w:val="4"/>
      </w:numPr>
    </w:pPr>
  </w:style>
  <w:style w:type="paragraph" w:customStyle="1" w:styleId="3H8">
    <w:name w:val="3H8"/>
    <w:basedOn w:val="a"/>
    <w:rsid w:val="00B4303B"/>
    <w:pPr>
      <w:numPr>
        <w:ilvl w:val="8"/>
        <w:numId w:val="4"/>
      </w:numPr>
    </w:pPr>
  </w:style>
  <w:style w:type="paragraph" w:customStyle="1" w:styleId="3E0">
    <w:name w:val="3E0"/>
    <w:basedOn w:val="3N0"/>
    <w:qFormat/>
    <w:rsid w:val="00B4303B"/>
    <w:pPr>
      <w:numPr>
        <w:numId w:val="3"/>
      </w:numPr>
      <w:tabs>
        <w:tab w:val="num" w:pos="360"/>
        <w:tab w:val="center" w:pos="4865"/>
        <w:tab w:val="right" w:pos="9730"/>
      </w:tabs>
      <w:jc w:val="left"/>
    </w:pPr>
  </w:style>
  <w:style w:type="paragraph" w:customStyle="1" w:styleId="3E1">
    <w:name w:val="3E1"/>
    <w:basedOn w:val="3E0"/>
    <w:qFormat/>
    <w:rsid w:val="00B4303B"/>
    <w:pPr>
      <w:numPr>
        <w:ilvl w:val="1"/>
      </w:numPr>
      <w:tabs>
        <w:tab w:val="num" w:pos="360"/>
      </w:tabs>
    </w:pPr>
  </w:style>
  <w:style w:type="paragraph" w:customStyle="1" w:styleId="3E2">
    <w:name w:val="3E2"/>
    <w:basedOn w:val="3E1"/>
    <w:qFormat/>
    <w:rsid w:val="00B4303B"/>
    <w:pPr>
      <w:numPr>
        <w:ilvl w:val="2"/>
      </w:numPr>
      <w:tabs>
        <w:tab w:val="num" w:pos="360"/>
      </w:tabs>
    </w:pPr>
  </w:style>
  <w:style w:type="paragraph" w:customStyle="1" w:styleId="3E3">
    <w:name w:val="3E3"/>
    <w:basedOn w:val="a"/>
    <w:qFormat/>
    <w:rsid w:val="00B4303B"/>
    <w:pPr>
      <w:numPr>
        <w:ilvl w:val="3"/>
        <w:numId w:val="3"/>
      </w:numPr>
      <w:tabs>
        <w:tab w:val="clear" w:pos="794"/>
        <w:tab w:val="clear" w:pos="1191"/>
        <w:tab w:val="clear" w:pos="1588"/>
        <w:tab w:val="clear" w:pos="1985"/>
        <w:tab w:val="center" w:pos="4865"/>
        <w:tab w:val="right" w:pos="9730"/>
      </w:tabs>
    </w:pPr>
  </w:style>
  <w:style w:type="paragraph" w:customStyle="1" w:styleId="3E4">
    <w:name w:val="3E4"/>
    <w:basedOn w:val="a"/>
    <w:qFormat/>
    <w:rsid w:val="00B4303B"/>
    <w:pPr>
      <w:numPr>
        <w:ilvl w:val="4"/>
        <w:numId w:val="3"/>
      </w:numPr>
      <w:tabs>
        <w:tab w:val="clear" w:pos="794"/>
        <w:tab w:val="clear" w:pos="1191"/>
        <w:tab w:val="clear" w:pos="1588"/>
        <w:tab w:val="clear" w:pos="1985"/>
        <w:tab w:val="center" w:pos="4865"/>
        <w:tab w:val="right" w:pos="9730"/>
      </w:tabs>
    </w:pPr>
  </w:style>
  <w:style w:type="paragraph" w:customStyle="1" w:styleId="3E5">
    <w:name w:val="3E5"/>
    <w:basedOn w:val="a"/>
    <w:qFormat/>
    <w:rsid w:val="00B4303B"/>
    <w:pPr>
      <w:numPr>
        <w:ilvl w:val="5"/>
        <w:numId w:val="3"/>
      </w:numPr>
      <w:tabs>
        <w:tab w:val="clear" w:pos="794"/>
        <w:tab w:val="clear" w:pos="1191"/>
        <w:tab w:val="clear" w:pos="1588"/>
        <w:tab w:val="clear" w:pos="1985"/>
        <w:tab w:val="center" w:pos="4864"/>
        <w:tab w:val="right" w:pos="9729"/>
      </w:tabs>
    </w:pPr>
  </w:style>
  <w:style w:type="paragraph" w:customStyle="1" w:styleId="3E6">
    <w:name w:val="3E6"/>
    <w:basedOn w:val="a"/>
    <w:qFormat/>
    <w:rsid w:val="00B4303B"/>
    <w:pPr>
      <w:numPr>
        <w:ilvl w:val="6"/>
        <w:numId w:val="3"/>
      </w:numPr>
      <w:tabs>
        <w:tab w:val="clear" w:pos="794"/>
        <w:tab w:val="clear" w:pos="1191"/>
        <w:tab w:val="clear" w:pos="1588"/>
        <w:tab w:val="clear" w:pos="1985"/>
        <w:tab w:val="center" w:pos="4864"/>
        <w:tab w:val="right" w:pos="9729"/>
      </w:tabs>
    </w:pPr>
  </w:style>
  <w:style w:type="paragraph" w:customStyle="1" w:styleId="3E7">
    <w:name w:val="3E7"/>
    <w:basedOn w:val="a"/>
    <w:qFormat/>
    <w:rsid w:val="00B4303B"/>
    <w:pPr>
      <w:numPr>
        <w:ilvl w:val="7"/>
        <w:numId w:val="3"/>
      </w:numPr>
      <w:tabs>
        <w:tab w:val="clear" w:pos="794"/>
        <w:tab w:val="clear" w:pos="1191"/>
        <w:tab w:val="clear" w:pos="1588"/>
        <w:tab w:val="clear" w:pos="1985"/>
        <w:tab w:val="center" w:pos="4864"/>
        <w:tab w:val="right" w:pos="9729"/>
      </w:tabs>
    </w:pPr>
  </w:style>
  <w:style w:type="paragraph" w:customStyle="1" w:styleId="3E8">
    <w:name w:val="3E8"/>
    <w:basedOn w:val="a"/>
    <w:qFormat/>
    <w:rsid w:val="00B4303B"/>
    <w:pPr>
      <w:numPr>
        <w:ilvl w:val="8"/>
        <w:numId w:val="3"/>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B4303B"/>
    <w:pPr>
      <w:numPr>
        <w:numId w:val="2"/>
      </w:numPr>
    </w:pPr>
  </w:style>
  <w:style w:type="paragraph" w:styleId="a3">
    <w:name w:val="Document Map"/>
    <w:basedOn w:val="a"/>
    <w:link w:val="Char"/>
    <w:uiPriority w:val="99"/>
    <w:semiHidden/>
    <w:unhideWhenUsed/>
    <w:rsid w:val="00B4303B"/>
    <w:rPr>
      <w:rFonts w:ascii="굴림" w:eastAsia="굴림"/>
      <w:sz w:val="18"/>
      <w:szCs w:val="18"/>
    </w:rPr>
  </w:style>
  <w:style w:type="character" w:customStyle="1" w:styleId="Char">
    <w:name w:val="문서 구조 Char"/>
    <w:basedOn w:val="a0"/>
    <w:link w:val="a3"/>
    <w:uiPriority w:val="99"/>
    <w:semiHidden/>
    <w:rsid w:val="00B4303B"/>
    <w:rPr>
      <w:rFonts w:ascii="굴림" w:eastAsia="굴림" w:hAnsi="Times New Roman" w:cs="Times New Roman"/>
      <w:kern w:val="0"/>
      <w:sz w:val="18"/>
      <w:szCs w:val="18"/>
      <w:lang w:val="en-GB" w:eastAsia="en-US"/>
    </w:rPr>
  </w:style>
  <w:style w:type="paragraph" w:styleId="a4">
    <w:name w:val="caption"/>
    <w:basedOn w:val="a"/>
    <w:next w:val="a"/>
    <w:link w:val="Char0"/>
    <w:qFormat/>
    <w:rsid w:val="00B4303B"/>
    <w:pPr>
      <w:keepNext/>
      <w:tabs>
        <w:tab w:val="clear" w:pos="794"/>
        <w:tab w:val="clear" w:pos="1191"/>
        <w:tab w:val="clear" w:pos="1588"/>
        <w:tab w:val="clear" w:pos="1985"/>
      </w:tabs>
      <w:spacing w:before="240" w:after="113"/>
      <w:jc w:val="center"/>
    </w:pPr>
    <w:rPr>
      <w:b/>
      <w:bCs/>
      <w:lang w:val="en-US"/>
    </w:rPr>
  </w:style>
  <w:style w:type="character" w:customStyle="1" w:styleId="Char0">
    <w:name w:val="캡션 Char"/>
    <w:link w:val="a4"/>
    <w:locked/>
    <w:rsid w:val="00B4303B"/>
    <w:rPr>
      <w:rFonts w:ascii="Times New Roman" w:eastAsia="맑은 고딕" w:hAnsi="Times New Roman" w:cs="Times New Roman"/>
      <w:b/>
      <w:bCs/>
      <w:kern w:val="0"/>
      <w:szCs w:val="20"/>
      <w:lang w:eastAsia="en-US"/>
    </w:rPr>
  </w:style>
  <w:style w:type="paragraph" w:customStyle="1" w:styleId="3S0">
    <w:name w:val="3S0"/>
    <w:basedOn w:val="a"/>
    <w:link w:val="3S0Char"/>
    <w:qFormat/>
    <w:rsid w:val="00B4303B"/>
  </w:style>
  <w:style w:type="character" w:customStyle="1" w:styleId="3S0Char">
    <w:name w:val="3S0 Char"/>
    <w:link w:val="3S0"/>
    <w:rsid w:val="00B4303B"/>
    <w:rPr>
      <w:rFonts w:ascii="Times New Roman" w:eastAsia="맑은 고딕" w:hAnsi="Times New Roman" w:cs="Times New Roman"/>
      <w:kern w:val="0"/>
      <w:szCs w:val="20"/>
      <w:lang w:val="en-GB" w:eastAsia="en-US"/>
    </w:rPr>
  </w:style>
  <w:style w:type="paragraph" w:customStyle="1" w:styleId="3DVCAnnexSem0">
    <w:name w:val="3DVC Annex Sem 0"/>
    <w:basedOn w:val="a"/>
    <w:link w:val="3DVCAnnexSem0Char"/>
    <w:rsid w:val="00B4303B"/>
    <w:pPr>
      <w:ind w:left="794" w:hanging="794"/>
    </w:pPr>
  </w:style>
  <w:style w:type="character" w:customStyle="1" w:styleId="3DVCAnnexSem0Char">
    <w:name w:val="3DVC Annex Sem 0 Char"/>
    <w:link w:val="3DVCAnnexSem0"/>
    <w:rsid w:val="00B4303B"/>
    <w:rPr>
      <w:rFonts w:ascii="Times New Roman" w:eastAsia="맑은 고딕" w:hAnsi="Times New Roman" w:cs="Times New Roman"/>
      <w:kern w:val="0"/>
      <w:szCs w:val="20"/>
      <w:lang w:val="en-GB" w:eastAsia="en-US"/>
    </w:rPr>
  </w:style>
  <w:style w:type="paragraph" w:customStyle="1" w:styleId="3DVCnormal">
    <w:name w:val="3DVC normal"/>
    <w:basedOn w:val="a"/>
    <w:link w:val="3DVCnormalChar"/>
    <w:qFormat/>
    <w:rsid w:val="00B4303B"/>
    <w:pPr>
      <w:widowControl w:val="0"/>
      <w:tabs>
        <w:tab w:val="clear" w:pos="794"/>
        <w:tab w:val="clear" w:pos="1191"/>
        <w:tab w:val="clear" w:pos="1588"/>
        <w:tab w:val="clear" w:pos="1985"/>
      </w:tabs>
    </w:pPr>
  </w:style>
  <w:style w:type="character" w:customStyle="1" w:styleId="3DVCnormalChar">
    <w:name w:val="3DVC normal Char"/>
    <w:link w:val="3DVCnormal"/>
    <w:rsid w:val="00B4303B"/>
    <w:rPr>
      <w:rFonts w:ascii="Times New Roman" w:eastAsia="맑은 고딕" w:hAnsi="Times New Roman" w:cs="Times New Roman"/>
      <w:kern w:val="0"/>
      <w:szCs w:val="20"/>
      <w:lang w:val="en-GB" w:eastAsia="en-US"/>
    </w:rPr>
  </w:style>
  <w:style w:type="character" w:customStyle="1" w:styleId="3H4Char">
    <w:name w:val="3H4 Char"/>
    <w:link w:val="3H4"/>
    <w:rsid w:val="00B4303B"/>
    <w:rPr>
      <w:rFonts w:ascii="Times New Roman" w:eastAsia="맑은 고딕" w:hAnsi="Times New Roman" w:cs="Times New Roman"/>
      <w:b/>
      <w:kern w:val="0"/>
      <w:szCs w:val="20"/>
      <w:lang w:val="en-GB" w:eastAsia="en-US"/>
    </w:rPr>
  </w:style>
  <w:style w:type="paragraph" w:customStyle="1" w:styleId="3D0">
    <w:name w:val="3D0"/>
    <w:basedOn w:val="3N0"/>
    <w:link w:val="3D0Char"/>
    <w:qFormat/>
    <w:rsid w:val="00B4303B"/>
    <w:pPr>
      <w:numPr>
        <w:numId w:val="5"/>
      </w:numPr>
      <w:tabs>
        <w:tab w:val="left" w:pos="794"/>
        <w:tab w:val="left" w:pos="1191"/>
        <w:tab w:val="left" w:pos="1588"/>
        <w:tab w:val="left" w:pos="1985"/>
        <w:tab w:val="left" w:pos="2381"/>
      </w:tabs>
    </w:pPr>
  </w:style>
  <w:style w:type="paragraph" w:customStyle="1" w:styleId="3D1">
    <w:name w:val="3D1"/>
    <w:basedOn w:val="3D0"/>
    <w:link w:val="3D1Char"/>
    <w:qFormat/>
    <w:rsid w:val="00B4303B"/>
    <w:pPr>
      <w:numPr>
        <w:ilvl w:val="1"/>
      </w:numPr>
      <w:tabs>
        <w:tab w:val="clear" w:pos="697"/>
        <w:tab w:val="num" w:pos="360"/>
      </w:tabs>
    </w:pPr>
  </w:style>
  <w:style w:type="character" w:customStyle="1" w:styleId="3D0Char">
    <w:name w:val="3D0 Char"/>
    <w:link w:val="3D0"/>
    <w:rsid w:val="00B4303B"/>
    <w:rPr>
      <w:rFonts w:ascii="Times New Roman" w:eastAsia="맑은 고딕" w:hAnsi="Times New Roman" w:cs="Times New Roman"/>
      <w:kern w:val="0"/>
      <w:szCs w:val="20"/>
      <w:lang w:val="en-GB" w:eastAsia="en-US"/>
    </w:rPr>
  </w:style>
  <w:style w:type="paragraph" w:customStyle="1" w:styleId="3D2">
    <w:name w:val="3D2"/>
    <w:basedOn w:val="3D1"/>
    <w:link w:val="3D2Char"/>
    <w:qFormat/>
    <w:rsid w:val="00B4303B"/>
    <w:pPr>
      <w:numPr>
        <w:ilvl w:val="2"/>
      </w:numPr>
      <w:tabs>
        <w:tab w:val="clear" w:pos="340"/>
        <w:tab w:val="clear" w:pos="794"/>
        <w:tab w:val="num" w:pos="1072"/>
        <w:tab w:val="num" w:pos="1191"/>
      </w:tabs>
      <w:ind w:left="1071"/>
    </w:pPr>
  </w:style>
  <w:style w:type="paragraph" w:customStyle="1" w:styleId="3D3">
    <w:name w:val="3D3"/>
    <w:basedOn w:val="3D2"/>
    <w:link w:val="3D3Char"/>
    <w:qFormat/>
    <w:rsid w:val="00B4303B"/>
    <w:pPr>
      <w:numPr>
        <w:ilvl w:val="3"/>
      </w:numPr>
      <w:tabs>
        <w:tab w:val="num" w:pos="360"/>
        <w:tab w:val="num" w:pos="1191"/>
      </w:tabs>
    </w:pPr>
  </w:style>
  <w:style w:type="paragraph" w:customStyle="1" w:styleId="3D4">
    <w:name w:val="3D4"/>
    <w:basedOn w:val="3D3"/>
    <w:link w:val="3D4Char"/>
    <w:qFormat/>
    <w:rsid w:val="00B4303B"/>
    <w:pPr>
      <w:numPr>
        <w:ilvl w:val="4"/>
      </w:numPr>
      <w:tabs>
        <w:tab w:val="clear" w:pos="1588"/>
        <w:tab w:val="num" w:pos="360"/>
        <w:tab w:val="num" w:pos="1191"/>
      </w:tabs>
    </w:pPr>
  </w:style>
  <w:style w:type="paragraph" w:customStyle="1" w:styleId="3D5">
    <w:name w:val="3D5"/>
    <w:basedOn w:val="3D4"/>
    <w:link w:val="3D5Char"/>
    <w:qFormat/>
    <w:rsid w:val="00B4303B"/>
    <w:pPr>
      <w:numPr>
        <w:ilvl w:val="5"/>
      </w:numPr>
      <w:tabs>
        <w:tab w:val="clear" w:pos="1985"/>
        <w:tab w:val="num" w:pos="360"/>
        <w:tab w:val="num" w:pos="1191"/>
      </w:tabs>
    </w:pPr>
  </w:style>
  <w:style w:type="paragraph" w:customStyle="1" w:styleId="3D6">
    <w:name w:val="3D6"/>
    <w:basedOn w:val="3D5"/>
    <w:qFormat/>
    <w:rsid w:val="00B4303B"/>
    <w:pPr>
      <w:numPr>
        <w:ilvl w:val="6"/>
      </w:numPr>
      <w:tabs>
        <w:tab w:val="clear" w:pos="2381"/>
        <w:tab w:val="num" w:pos="360"/>
        <w:tab w:val="num" w:pos="1191"/>
      </w:tabs>
    </w:pPr>
  </w:style>
  <w:style w:type="paragraph" w:customStyle="1" w:styleId="3D7">
    <w:name w:val="3D7"/>
    <w:basedOn w:val="a"/>
    <w:rsid w:val="00B4303B"/>
    <w:pPr>
      <w:numPr>
        <w:ilvl w:val="7"/>
        <w:numId w:val="5"/>
      </w:numPr>
    </w:pPr>
  </w:style>
  <w:style w:type="paragraph" w:customStyle="1" w:styleId="3D8">
    <w:name w:val="3D8"/>
    <w:basedOn w:val="a"/>
    <w:rsid w:val="00B4303B"/>
    <w:pPr>
      <w:numPr>
        <w:ilvl w:val="8"/>
        <w:numId w:val="5"/>
      </w:numPr>
    </w:pPr>
  </w:style>
  <w:style w:type="paragraph" w:styleId="a5">
    <w:name w:val="header"/>
    <w:basedOn w:val="a"/>
    <w:link w:val="Char1"/>
    <w:uiPriority w:val="99"/>
    <w:semiHidden/>
    <w:unhideWhenUsed/>
    <w:rsid w:val="00207BA7"/>
    <w:pPr>
      <w:tabs>
        <w:tab w:val="clear" w:pos="794"/>
        <w:tab w:val="clear" w:pos="1191"/>
        <w:tab w:val="clear" w:pos="1588"/>
        <w:tab w:val="clear" w:pos="1985"/>
        <w:tab w:val="center" w:pos="4513"/>
        <w:tab w:val="right" w:pos="9026"/>
      </w:tabs>
      <w:snapToGrid w:val="0"/>
    </w:pPr>
  </w:style>
  <w:style w:type="character" w:customStyle="1" w:styleId="Char1">
    <w:name w:val="머리글 Char"/>
    <w:basedOn w:val="a0"/>
    <w:link w:val="a5"/>
    <w:uiPriority w:val="99"/>
    <w:semiHidden/>
    <w:rsid w:val="00207BA7"/>
    <w:rPr>
      <w:rFonts w:ascii="Times New Roman" w:eastAsia="맑은 고딕" w:hAnsi="Times New Roman" w:cs="Times New Roman"/>
      <w:kern w:val="0"/>
      <w:szCs w:val="20"/>
      <w:lang w:val="en-GB" w:eastAsia="en-US"/>
    </w:rPr>
  </w:style>
  <w:style w:type="paragraph" w:styleId="a6">
    <w:name w:val="footer"/>
    <w:basedOn w:val="a"/>
    <w:link w:val="Char2"/>
    <w:uiPriority w:val="99"/>
    <w:semiHidden/>
    <w:unhideWhenUsed/>
    <w:rsid w:val="00207BA7"/>
    <w:pPr>
      <w:tabs>
        <w:tab w:val="clear" w:pos="794"/>
        <w:tab w:val="clear" w:pos="1191"/>
        <w:tab w:val="clear" w:pos="1588"/>
        <w:tab w:val="clear" w:pos="1985"/>
        <w:tab w:val="center" w:pos="4513"/>
        <w:tab w:val="right" w:pos="9026"/>
      </w:tabs>
      <w:snapToGrid w:val="0"/>
    </w:pPr>
  </w:style>
  <w:style w:type="character" w:customStyle="1" w:styleId="Char2">
    <w:name w:val="바닥글 Char"/>
    <w:basedOn w:val="a0"/>
    <w:link w:val="a6"/>
    <w:uiPriority w:val="99"/>
    <w:semiHidden/>
    <w:rsid w:val="00207BA7"/>
    <w:rPr>
      <w:rFonts w:ascii="Times New Roman" w:eastAsia="맑은 고딕" w:hAnsi="Times New Roman" w:cs="Times New Roman"/>
      <w:kern w:val="0"/>
      <w:szCs w:val="20"/>
      <w:lang w:val="en-GB" w:eastAsia="en-US"/>
    </w:rPr>
  </w:style>
  <w:style w:type="character" w:customStyle="1" w:styleId="3D2Char">
    <w:name w:val="3D2 Char"/>
    <w:link w:val="3D2"/>
    <w:rsid w:val="00207BA7"/>
    <w:rPr>
      <w:rFonts w:ascii="Times New Roman" w:eastAsia="맑은 고딕" w:hAnsi="Times New Roman" w:cs="Times New Roman"/>
      <w:kern w:val="0"/>
      <w:szCs w:val="20"/>
      <w:lang w:val="en-GB" w:eastAsia="en-US"/>
    </w:rPr>
  </w:style>
  <w:style w:type="character" w:customStyle="1" w:styleId="3D3Char">
    <w:name w:val="3D3 Char"/>
    <w:link w:val="3D3"/>
    <w:rsid w:val="00207BA7"/>
    <w:rPr>
      <w:rFonts w:ascii="Times New Roman" w:eastAsia="맑은 고딕" w:hAnsi="Times New Roman" w:cs="Times New Roman"/>
      <w:kern w:val="0"/>
      <w:szCs w:val="20"/>
      <w:lang w:val="en-GB" w:eastAsia="en-US"/>
    </w:rPr>
  </w:style>
  <w:style w:type="character" w:customStyle="1" w:styleId="3D4Char">
    <w:name w:val="3D4 Char"/>
    <w:link w:val="3D4"/>
    <w:rsid w:val="00207BA7"/>
    <w:rPr>
      <w:rFonts w:ascii="Times New Roman" w:eastAsia="맑은 고딕" w:hAnsi="Times New Roman" w:cs="Times New Roman"/>
      <w:kern w:val="0"/>
      <w:szCs w:val="20"/>
      <w:lang w:val="en-GB" w:eastAsia="en-US"/>
    </w:rPr>
  </w:style>
  <w:style w:type="character" w:customStyle="1" w:styleId="3D5Char">
    <w:name w:val="3D5 Char"/>
    <w:link w:val="3D5"/>
    <w:rsid w:val="00207BA7"/>
    <w:rPr>
      <w:rFonts w:ascii="Times New Roman" w:eastAsia="맑은 고딕" w:hAnsi="Times New Roman" w:cs="Times New Roman"/>
      <w:kern w:val="0"/>
      <w:szCs w:val="20"/>
      <w:lang w:val="en-GB" w:eastAsia="en-US"/>
    </w:rPr>
  </w:style>
  <w:style w:type="paragraph" w:customStyle="1" w:styleId="3Tabs">
    <w:name w:val="3 Tabs"/>
    <w:basedOn w:val="3N0"/>
    <w:link w:val="3TabsChar"/>
    <w:qFormat/>
    <w:rsid w:val="00207BA7"/>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paragraph" w:customStyle="1" w:styleId="3U1">
    <w:name w:val="3U1"/>
    <w:basedOn w:val="3N0"/>
    <w:qFormat/>
    <w:rsid w:val="00207BA7"/>
    <w:pPr>
      <w:numPr>
        <w:ilvl w:val="1"/>
        <w:numId w:val="7"/>
      </w:numPr>
    </w:pPr>
  </w:style>
  <w:style w:type="paragraph" w:customStyle="1" w:styleId="3U0">
    <w:name w:val="3U0"/>
    <w:basedOn w:val="3N0"/>
    <w:qFormat/>
    <w:rsid w:val="00207BA7"/>
    <w:pPr>
      <w:numPr>
        <w:numId w:val="7"/>
      </w:numPr>
    </w:pPr>
  </w:style>
  <w:style w:type="paragraph" w:customStyle="1" w:styleId="3U2">
    <w:name w:val="3U2"/>
    <w:basedOn w:val="3U1"/>
    <w:qFormat/>
    <w:rsid w:val="00207BA7"/>
    <w:pPr>
      <w:numPr>
        <w:ilvl w:val="2"/>
      </w:numPr>
    </w:pPr>
  </w:style>
  <w:style w:type="paragraph" w:customStyle="1" w:styleId="3U3">
    <w:name w:val="3U3"/>
    <w:basedOn w:val="3U2"/>
    <w:qFormat/>
    <w:rsid w:val="00207BA7"/>
    <w:pPr>
      <w:numPr>
        <w:ilvl w:val="3"/>
      </w:numPr>
    </w:pPr>
  </w:style>
  <w:style w:type="paragraph" w:customStyle="1" w:styleId="3U4">
    <w:name w:val="3U4"/>
    <w:basedOn w:val="3U3"/>
    <w:qFormat/>
    <w:rsid w:val="00207BA7"/>
    <w:pPr>
      <w:numPr>
        <w:ilvl w:val="4"/>
      </w:numPr>
    </w:pPr>
  </w:style>
  <w:style w:type="paragraph" w:customStyle="1" w:styleId="3U5">
    <w:name w:val="3U5"/>
    <w:basedOn w:val="3U4"/>
    <w:qFormat/>
    <w:rsid w:val="00207BA7"/>
    <w:pPr>
      <w:numPr>
        <w:ilvl w:val="5"/>
      </w:numPr>
    </w:pPr>
  </w:style>
  <w:style w:type="paragraph" w:customStyle="1" w:styleId="3U6">
    <w:name w:val="3U6"/>
    <w:basedOn w:val="3U5"/>
    <w:qFormat/>
    <w:rsid w:val="00207BA7"/>
    <w:pPr>
      <w:numPr>
        <w:ilvl w:val="6"/>
      </w:numPr>
    </w:pPr>
  </w:style>
  <w:style w:type="paragraph" w:customStyle="1" w:styleId="3U7">
    <w:name w:val="3U7"/>
    <w:basedOn w:val="a"/>
    <w:qFormat/>
    <w:rsid w:val="00207BA7"/>
    <w:pPr>
      <w:numPr>
        <w:ilvl w:val="7"/>
        <w:numId w:val="7"/>
      </w:numPr>
    </w:pPr>
  </w:style>
  <w:style w:type="paragraph" w:customStyle="1" w:styleId="3U8">
    <w:name w:val="3U8"/>
    <w:basedOn w:val="3U7"/>
    <w:qFormat/>
    <w:rsid w:val="00207BA7"/>
    <w:pPr>
      <w:numPr>
        <w:ilvl w:val="8"/>
      </w:numPr>
    </w:pPr>
  </w:style>
  <w:style w:type="numbering" w:customStyle="1" w:styleId="3DNumbering">
    <w:name w:val="3D Numbering"/>
    <w:uiPriority w:val="99"/>
    <w:rsid w:val="00207BA7"/>
    <w:pPr>
      <w:numPr>
        <w:numId w:val="6"/>
      </w:numPr>
    </w:pPr>
  </w:style>
  <w:style w:type="character" w:customStyle="1" w:styleId="3TabsChar">
    <w:name w:val="3 Tabs Char"/>
    <w:link w:val="3Tabs"/>
    <w:rsid w:val="00207BA7"/>
    <w:rPr>
      <w:rFonts w:ascii="Times New Roman" w:eastAsia="맑은 고딕" w:hAnsi="Times New Roman" w:cs="Times New Roman"/>
      <w:kern w:val="0"/>
      <w:szCs w:val="20"/>
      <w:lang w:val="en-GB" w:eastAsia="en-US"/>
    </w:rPr>
  </w:style>
  <w:style w:type="character" w:customStyle="1" w:styleId="3DVCLevel5Char">
    <w:name w:val="3DVC Level 5 Char"/>
    <w:link w:val="3H5"/>
    <w:rsid w:val="00207BA7"/>
    <w:rPr>
      <w:rFonts w:ascii="Times New Roman" w:eastAsia="맑은 고딕" w:hAnsi="Times New Roman" w:cs="Times New Roman"/>
      <w:b/>
      <w:kern w:val="0"/>
      <w:szCs w:val="20"/>
      <w:lang w:val="en-GB" w:eastAsia="en-US"/>
    </w:rPr>
  </w:style>
  <w:style w:type="character" w:customStyle="1" w:styleId="3D1Char">
    <w:name w:val="3D1 Char"/>
    <w:link w:val="3D1"/>
    <w:rsid w:val="00207BA7"/>
    <w:rPr>
      <w:rFonts w:ascii="Times New Roman" w:eastAsia="맑은 고딕" w:hAnsi="Times New Roman" w:cs="Times New Roman"/>
      <w:kern w:val="0"/>
      <w:szCs w:val="20"/>
      <w:lang w:val="en-GB" w:eastAsia="en-US"/>
    </w:rPr>
  </w:style>
  <w:style w:type="paragraph" w:customStyle="1" w:styleId="TableText">
    <w:name w:val="Table_Text"/>
    <w:basedOn w:val="a"/>
    <w:rsid w:val="0070547C"/>
    <w:pPr>
      <w:keepLines/>
      <w:tabs>
        <w:tab w:val="clear" w:pos="794"/>
        <w:tab w:val="clear" w:pos="1191"/>
        <w:tab w:val="clear" w:pos="1588"/>
        <w:tab w:val="clear" w:pos="1985"/>
      </w:tabs>
      <w:spacing w:before="100" w:after="100" w:line="190" w:lineRule="exact"/>
    </w:pPr>
    <w:rPr>
      <w:sz w:val="18"/>
      <w:szCs w:val="18"/>
    </w:rPr>
  </w:style>
  <w:style w:type="paragraph" w:customStyle="1" w:styleId="SVCBulletslevel2CharChar">
    <w:name w:val="SVC Bullets level 2 Char Char"/>
    <w:basedOn w:val="a"/>
    <w:uiPriority w:val="99"/>
    <w:rsid w:val="0070547C"/>
    <w:pPr>
      <w:numPr>
        <w:numId w:val="1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paragraph" w:customStyle="1" w:styleId="3N">
    <w:name w:val="3N"/>
    <w:basedOn w:val="a"/>
    <w:link w:val="3NChar"/>
    <w:qFormat/>
    <w:rsid w:val="0070547C"/>
    <w:pPr>
      <w:widowControl w:val="0"/>
      <w:tabs>
        <w:tab w:val="clear" w:pos="794"/>
        <w:tab w:val="clear" w:pos="1191"/>
        <w:tab w:val="clear" w:pos="1588"/>
        <w:tab w:val="clear" w:pos="1985"/>
      </w:tabs>
    </w:pPr>
  </w:style>
  <w:style w:type="character" w:customStyle="1" w:styleId="3NChar">
    <w:name w:val="3N Char"/>
    <w:link w:val="3N"/>
    <w:rsid w:val="0070547C"/>
    <w:rPr>
      <w:rFonts w:ascii="Times New Roman" w:eastAsia="맑은 고딕" w:hAnsi="Times New Roman" w:cs="Times New Roman"/>
      <w:kern w:val="0"/>
      <w:szCs w:val="20"/>
      <w:lang w:val="en-GB" w:eastAsia="en-US"/>
    </w:rPr>
  </w:style>
  <w:style w:type="paragraph" w:styleId="a7">
    <w:name w:val="Balloon Text"/>
    <w:basedOn w:val="a"/>
    <w:link w:val="Char3"/>
    <w:uiPriority w:val="99"/>
    <w:semiHidden/>
    <w:unhideWhenUsed/>
    <w:rsid w:val="008F6CCD"/>
    <w:pPr>
      <w:spacing w:before="0"/>
    </w:pPr>
    <w:rPr>
      <w:rFonts w:asciiTheme="majorHAnsi" w:eastAsiaTheme="majorEastAsia" w:hAnsiTheme="majorHAnsi" w:cstheme="majorBidi"/>
      <w:sz w:val="18"/>
      <w:szCs w:val="18"/>
    </w:rPr>
  </w:style>
  <w:style w:type="character" w:customStyle="1" w:styleId="Char3">
    <w:name w:val="풍선 도움말 텍스트 Char"/>
    <w:basedOn w:val="a0"/>
    <w:link w:val="a7"/>
    <w:uiPriority w:val="99"/>
    <w:semiHidden/>
    <w:rsid w:val="008F6CCD"/>
    <w:rPr>
      <w:rFonts w:asciiTheme="majorHAnsi" w:eastAsiaTheme="majorEastAsia" w:hAnsiTheme="majorHAnsi" w:cstheme="majorBidi"/>
      <w:kern w:val="0"/>
      <w:sz w:val="18"/>
      <w:szCs w:val="18"/>
      <w:lang w:val="en-GB" w:eastAsia="en-US"/>
    </w:rPr>
  </w:style>
  <w:style w:type="character" w:customStyle="1" w:styleId="3H2Char">
    <w:name w:val="3H2 Char"/>
    <w:link w:val="3H2"/>
    <w:rsid w:val="00C631C7"/>
    <w:rPr>
      <w:rFonts w:ascii="Times New Roman" w:eastAsia="맑은 고딕" w:hAnsi="Times New Roman" w:cs="Times New Roman"/>
      <w:b/>
      <w:kern w:val="0"/>
      <w:szCs w:val="20"/>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19</Pages>
  <Words>6967</Words>
  <Characters>39714</Characters>
  <Application>Microsoft Office Word</Application>
  <DocSecurity>0</DocSecurity>
  <Lines>330</Lines>
  <Paragraphs>93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46588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5</cp:revision>
  <dcterms:created xsi:type="dcterms:W3CDTF">2013-07-10T10:10:00Z</dcterms:created>
  <dcterms:modified xsi:type="dcterms:W3CDTF">2013-07-12T08:06:00Z</dcterms:modified>
</cp:coreProperties>
</file>