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blPrEx>
          <w:tblCellMar>
            <w:top w:w="0" w:type="dxa"/>
            <w:bottom w:w="0" w:type="dxa"/>
          </w:tblCellMar>
        </w:tblPrEx>
        <w:tc>
          <w:tcPr>
            <w:tcW w:w="6408" w:type="dxa"/>
          </w:tcPr>
          <w:p w:rsidR="006C5D39" w:rsidRPr="005B217D" w:rsidRDefault="007F1F8B" w:rsidP="00C97D78">
            <w:pPr>
              <w:tabs>
                <w:tab w:val="left" w:pos="7200"/>
              </w:tabs>
              <w:spacing w:before="0"/>
              <w:rPr>
                <w:b/>
                <w:szCs w:val="22"/>
                <w:lang w:val="en-CA"/>
              </w:rPr>
            </w:pPr>
            <w:r w:rsidRPr="005B217D">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C01F1">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7C01F1">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FA139D">
            <w:pPr>
              <w:tabs>
                <w:tab w:val="left" w:pos="7200"/>
              </w:tabs>
              <w:spacing w:before="0"/>
              <w:rPr>
                <w:b/>
                <w:szCs w:val="22"/>
                <w:lang w:val="en-CA"/>
              </w:rPr>
            </w:pPr>
            <w:r>
              <w:rPr>
                <w:szCs w:val="22"/>
                <w:lang w:val="en-CA"/>
              </w:rPr>
              <w:t>1</w:t>
            </w:r>
            <w:r w:rsidR="00FA139D">
              <w:rPr>
                <w:szCs w:val="22"/>
                <w:lang w:val="en-CA"/>
              </w:rPr>
              <w:t>4</w:t>
            </w:r>
            <w:r w:rsidR="00630AA2" w:rsidRPr="005B217D">
              <w:rPr>
                <w:szCs w:val="22"/>
                <w:lang w:val="en-CA"/>
              </w:rPr>
              <w:t>th</w:t>
            </w:r>
            <w:r w:rsidR="00E61DAC" w:rsidRPr="005B217D">
              <w:rPr>
                <w:szCs w:val="22"/>
                <w:lang w:val="en-CA"/>
              </w:rPr>
              <w:t xml:space="preserve"> Meeting: </w:t>
            </w:r>
            <w:r w:rsidR="00FA139D">
              <w:rPr>
                <w:szCs w:val="22"/>
                <w:lang w:val="en-CA"/>
              </w:rPr>
              <w:t>Vienna</w:t>
            </w:r>
            <w:r w:rsidR="00B4194A" w:rsidRPr="00B4194A">
              <w:rPr>
                <w:szCs w:val="22"/>
                <w:lang w:val="en-CA"/>
              </w:rPr>
              <w:t xml:space="preserve">, </w:t>
            </w:r>
            <w:r w:rsidR="00FA139D">
              <w:rPr>
                <w:szCs w:val="22"/>
                <w:lang w:val="en-CA"/>
              </w:rPr>
              <w:t>AT</w:t>
            </w:r>
            <w:r w:rsidR="00B4194A" w:rsidRPr="00B4194A">
              <w:rPr>
                <w:szCs w:val="22"/>
                <w:lang w:val="en-CA"/>
              </w:rPr>
              <w:t xml:space="preserve">, </w:t>
            </w:r>
            <w:r w:rsidR="00FA139D">
              <w:rPr>
                <w:szCs w:val="22"/>
                <w:lang w:val="en-CA"/>
              </w:rPr>
              <w:t>25 July – 2</w:t>
            </w:r>
            <w:r w:rsidR="00FA139D" w:rsidRPr="005E1AC6">
              <w:rPr>
                <w:szCs w:val="22"/>
                <w:lang w:val="en-CA"/>
              </w:rPr>
              <w:t xml:space="preserve"> </w:t>
            </w:r>
            <w:r w:rsidR="00FA139D">
              <w:rPr>
                <w:szCs w:val="22"/>
                <w:lang w:val="en-CA"/>
              </w:rPr>
              <w:t>Aug.</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3251E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A139D">
              <w:rPr>
                <w:lang w:val="en-CA"/>
              </w:rPr>
              <w:t>N</w:t>
            </w:r>
            <w:r w:rsidR="003251E0">
              <w:rPr>
                <w:u w:val="single"/>
                <w:lang w:val="en-CA"/>
              </w:rPr>
              <w:t>0217</w:t>
            </w:r>
            <w:ins w:id="0" w:author="heyo" w:date="2013-07-18T16:52:00Z">
              <w:r w:rsidR="007C01F1">
                <w:rPr>
                  <w:u w:val="single"/>
                  <w:lang w:val="en-CA"/>
                </w:rPr>
                <w:t>r1</w:t>
              </w:r>
            </w:ins>
          </w:p>
        </w:tc>
      </w:tr>
    </w:tbl>
    <w:p w:rsidR="00E61DAC" w:rsidRDefault="00E61DAC" w:rsidP="00531AE9">
      <w:pPr>
        <w:spacing w:before="0"/>
        <w:rPr>
          <w:lang w:val="en-CA"/>
        </w:rPr>
      </w:pPr>
    </w:p>
    <w:tbl>
      <w:tblPr>
        <w:tblW w:w="0" w:type="auto"/>
        <w:tblLayout w:type="fixed"/>
        <w:tblLook w:val="0000"/>
      </w:tblPr>
      <w:tblGrid>
        <w:gridCol w:w="6408"/>
        <w:gridCol w:w="3168"/>
      </w:tblGrid>
      <w:tr w:rsidR="002F628F" w:rsidRPr="005B217D" w:rsidTr="002A303E">
        <w:tblPrEx>
          <w:tblCellMar>
            <w:top w:w="0" w:type="dxa"/>
            <w:bottom w:w="0" w:type="dxa"/>
          </w:tblCellMar>
        </w:tblPrEx>
        <w:tc>
          <w:tcPr>
            <w:tcW w:w="6408" w:type="dxa"/>
          </w:tcPr>
          <w:p w:rsidR="002F628F" w:rsidRPr="005B217D" w:rsidRDefault="002F628F" w:rsidP="002A303E">
            <w:pPr>
              <w:tabs>
                <w:tab w:val="left" w:pos="7200"/>
              </w:tabs>
              <w:spacing w:before="0"/>
              <w:rPr>
                <w:b/>
                <w:szCs w:val="22"/>
                <w:lang w:val="en-CA"/>
              </w:rPr>
            </w:pPr>
            <w:r w:rsidRPr="005B217D">
              <w:rPr>
                <w:b/>
                <w:szCs w:val="22"/>
                <w:lang w:val="en-CA"/>
              </w:rPr>
              <w:t xml:space="preserve">Joint Collaborative Team on </w:t>
            </w:r>
            <w:r>
              <w:rPr>
                <w:b/>
                <w:szCs w:val="22"/>
                <w:lang w:val="en-CA"/>
              </w:rPr>
              <w:t>3D Video Coding Extensions</w:t>
            </w:r>
          </w:p>
          <w:p w:rsidR="002F628F" w:rsidRPr="005B217D" w:rsidRDefault="002F628F" w:rsidP="002A303E">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F628F" w:rsidRPr="005B217D" w:rsidRDefault="002F628F" w:rsidP="002A303E">
            <w:pPr>
              <w:tabs>
                <w:tab w:val="left" w:pos="7200"/>
              </w:tabs>
              <w:spacing w:before="0"/>
              <w:rPr>
                <w:b/>
                <w:szCs w:val="22"/>
                <w:lang w:val="en-CA"/>
              </w:rPr>
            </w:pPr>
            <w:r>
              <w:rPr>
                <w:szCs w:val="22"/>
                <w:lang w:val="en-CA"/>
              </w:rPr>
              <w:t>5th</w:t>
            </w:r>
            <w:r w:rsidRPr="005B217D">
              <w:rPr>
                <w:szCs w:val="22"/>
                <w:lang w:val="en-CA"/>
              </w:rPr>
              <w:t xml:space="preserve"> Meeting: </w:t>
            </w:r>
            <w:r>
              <w:rPr>
                <w:szCs w:val="22"/>
                <w:lang w:val="en-CA"/>
              </w:rPr>
              <w:t>Vienna</w:t>
            </w:r>
            <w:r w:rsidRPr="00150997">
              <w:rPr>
                <w:szCs w:val="22"/>
                <w:lang w:val="en-CA"/>
              </w:rPr>
              <w:t xml:space="preserve">, </w:t>
            </w:r>
            <w:r>
              <w:rPr>
                <w:szCs w:val="22"/>
                <w:lang w:val="en-CA"/>
              </w:rPr>
              <w:t>AT</w:t>
            </w:r>
            <w:r w:rsidRPr="00150997">
              <w:rPr>
                <w:szCs w:val="22"/>
                <w:lang w:val="en-CA"/>
              </w:rPr>
              <w:t xml:space="preserve">, </w:t>
            </w:r>
            <w:r>
              <w:rPr>
                <w:szCs w:val="22"/>
                <w:lang w:val="en-CA"/>
              </w:rPr>
              <w:t>27 July – 2</w:t>
            </w:r>
            <w:r w:rsidRPr="005E1AC6">
              <w:rPr>
                <w:szCs w:val="22"/>
                <w:lang w:val="en-CA"/>
              </w:rPr>
              <w:t xml:space="preserve"> </w:t>
            </w:r>
            <w:r>
              <w:rPr>
                <w:szCs w:val="22"/>
                <w:lang w:val="en-CA"/>
              </w:rPr>
              <w:t>Aug.</w:t>
            </w:r>
            <w:r w:rsidRPr="005E1AC6">
              <w:rPr>
                <w:szCs w:val="22"/>
                <w:lang w:val="en-CA"/>
              </w:rPr>
              <w:t xml:space="preserve"> 201</w:t>
            </w:r>
            <w:r>
              <w:rPr>
                <w:szCs w:val="22"/>
                <w:lang w:val="en-CA"/>
              </w:rPr>
              <w:t>3</w:t>
            </w:r>
          </w:p>
        </w:tc>
        <w:tc>
          <w:tcPr>
            <w:tcW w:w="3168" w:type="dxa"/>
          </w:tcPr>
          <w:p w:rsidR="002F628F" w:rsidRPr="005B217D" w:rsidRDefault="002F628F" w:rsidP="00884FE4">
            <w:pPr>
              <w:tabs>
                <w:tab w:val="left" w:pos="7200"/>
              </w:tabs>
              <w:rPr>
                <w:u w:val="single"/>
                <w:lang w:val="en-CA"/>
              </w:rPr>
            </w:pPr>
            <w:r w:rsidRPr="005B217D">
              <w:rPr>
                <w:lang w:val="en-CA"/>
              </w:rPr>
              <w:t>Document: JCT</w:t>
            </w:r>
            <w:r>
              <w:rPr>
                <w:lang w:val="en-CA"/>
              </w:rPr>
              <w:t>3V</w:t>
            </w:r>
            <w:r w:rsidRPr="005B217D">
              <w:rPr>
                <w:lang w:val="en-CA"/>
              </w:rPr>
              <w:t>-</w:t>
            </w:r>
            <w:r>
              <w:rPr>
                <w:lang w:val="en-CA"/>
              </w:rPr>
              <w:t>E</w:t>
            </w:r>
            <w:r w:rsidR="00DE35BF">
              <w:rPr>
                <w:u w:val="single"/>
                <w:lang w:val="en-CA"/>
              </w:rPr>
              <w:t>009</w:t>
            </w:r>
            <w:r w:rsidR="00884FE4">
              <w:rPr>
                <w:u w:val="single"/>
                <w:lang w:val="en-CA"/>
              </w:rPr>
              <w:t>7</w:t>
            </w:r>
            <w:ins w:id="1" w:author="heyo" w:date="2013-07-18T16:52:00Z">
              <w:r w:rsidR="007C01F1">
                <w:rPr>
                  <w:u w:val="single"/>
                  <w:lang w:val="en-CA"/>
                </w:rPr>
                <w:t>r1</w:t>
              </w:r>
            </w:ins>
          </w:p>
        </w:tc>
      </w:tr>
    </w:tbl>
    <w:p w:rsidR="002F628F" w:rsidRPr="005B217D" w:rsidRDefault="002F628F" w:rsidP="00531AE9">
      <w:pPr>
        <w:spacing w:before="0"/>
        <w:rPr>
          <w:lang w:val="en-CA"/>
        </w:rPr>
      </w:pPr>
    </w:p>
    <w:tbl>
      <w:tblPr>
        <w:tblW w:w="0" w:type="auto"/>
        <w:tblLayout w:type="fixed"/>
        <w:tblLook w:val="000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B53A1F">
            <w:pPr>
              <w:spacing w:before="60" w:after="60"/>
              <w:rPr>
                <w:b/>
                <w:szCs w:val="22"/>
                <w:lang w:val="en-CA"/>
              </w:rPr>
            </w:pPr>
            <w:r>
              <w:rPr>
                <w:b/>
                <w:szCs w:val="22"/>
                <w:lang w:val="en-CA"/>
              </w:rPr>
              <w:t>On SHVC High Level Syntax</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690052">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r w:rsidR="00690052">
              <w:rPr>
                <w:szCs w:val="22"/>
                <w:lang w:val="en-CA"/>
              </w:rPr>
              <w:t>and JCT-3V</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B53A1F" w:rsidP="005E1AC6">
            <w:pPr>
              <w:spacing w:before="60" w:after="60"/>
              <w:rPr>
                <w:szCs w:val="22"/>
                <w:lang w:val="en-CA"/>
              </w:rPr>
            </w:pPr>
            <w:r w:rsidRPr="005B217D">
              <w:rPr>
                <w:szCs w:val="22"/>
                <w:lang w:val="en-CA"/>
              </w:rPr>
              <w:t>Proposal</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B53A1F" w:rsidRDefault="00B53A1F" w:rsidP="00B53A1F">
            <w:pPr>
              <w:spacing w:before="0"/>
              <w:rPr>
                <w:szCs w:val="22"/>
              </w:rPr>
            </w:pPr>
            <w:r>
              <w:rPr>
                <w:szCs w:val="22"/>
                <w:lang w:val="en-CA"/>
              </w:rPr>
              <w:t xml:space="preserve">Yong He, </w:t>
            </w:r>
            <w:r>
              <w:t xml:space="preserve">Xiaoyu Xiu, Yan Ye, Yuwen He </w:t>
            </w:r>
            <w:r w:rsidR="00E61DAC" w:rsidRPr="005B217D">
              <w:rPr>
                <w:szCs w:val="22"/>
                <w:lang w:val="en-CA"/>
              </w:rPr>
              <w:br/>
            </w:r>
            <w:r>
              <w:rPr>
                <w:szCs w:val="22"/>
              </w:rPr>
              <w:t>9710 Scranton R-D, #250</w:t>
            </w:r>
          </w:p>
          <w:p w:rsidR="00B53A1F" w:rsidRDefault="00B53A1F" w:rsidP="00B53A1F">
            <w:pPr>
              <w:spacing w:before="0"/>
              <w:rPr>
                <w:szCs w:val="22"/>
              </w:rPr>
            </w:pPr>
            <w:r>
              <w:rPr>
                <w:szCs w:val="22"/>
              </w:rPr>
              <w:t>San Diego, CA 92121</w:t>
            </w:r>
          </w:p>
          <w:p w:rsidR="00E61DAC" w:rsidRPr="005B217D" w:rsidRDefault="00B53A1F" w:rsidP="00B53A1F">
            <w:pPr>
              <w:spacing w:before="60" w:after="60"/>
              <w:rPr>
                <w:szCs w:val="22"/>
                <w:lang w:val="en-CA"/>
              </w:rPr>
            </w:pP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952A5">
            <w:pPr>
              <w:spacing w:before="60" w:after="60"/>
              <w:rPr>
                <w:szCs w:val="22"/>
                <w:lang w:val="en-CA"/>
              </w:rPr>
            </w:pPr>
            <w:r w:rsidRPr="005B217D">
              <w:rPr>
                <w:szCs w:val="22"/>
                <w:lang w:val="en-CA"/>
              </w:rPr>
              <w:br/>
            </w:r>
            <w:r w:rsidR="00B53A1F">
              <w:rPr>
                <w:szCs w:val="22"/>
                <w:lang w:val="en-CA"/>
              </w:rPr>
              <w:t>1-858-210-4807</w:t>
            </w:r>
            <w:r w:rsidRPr="005B217D">
              <w:rPr>
                <w:szCs w:val="22"/>
                <w:lang w:val="en-CA"/>
              </w:rPr>
              <w:br/>
            </w:r>
            <w:r w:rsidR="00B53A1F">
              <w:rPr>
                <w:szCs w:val="22"/>
                <w:lang w:val="en-CA"/>
              </w:rPr>
              <w:t>Yong.He@InterDigital.com</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53A1F">
            <w:pPr>
              <w:spacing w:before="60" w:after="60"/>
              <w:rPr>
                <w:szCs w:val="22"/>
                <w:lang w:val="en-CA"/>
              </w:rPr>
            </w:pPr>
            <w:proofErr w:type="spellStart"/>
            <w:r>
              <w:rPr>
                <w:szCs w:val="22"/>
                <w:lang w:val="en-CA"/>
              </w:rPr>
              <w:t>InterDigital</w:t>
            </w:r>
            <w:proofErr w:type="spellEnd"/>
            <w:r>
              <w:rPr>
                <w:szCs w:val="22"/>
                <w:lang w:val="en-CA"/>
              </w:rPr>
              <w:t xml:space="preserve">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B53A1F" w:rsidRDefault="00B53A1F" w:rsidP="00B53A1F">
      <w:pPr>
        <w:pStyle w:val="Heading1"/>
        <w:numPr>
          <w:ilvl w:val="0"/>
          <w:numId w:val="0"/>
        </w:numPr>
        <w:ind w:left="432" w:hanging="432"/>
        <w:rPr>
          <w:lang w:val="en-CA"/>
        </w:rPr>
      </w:pPr>
      <w:r w:rsidRPr="005B217D">
        <w:rPr>
          <w:lang w:val="en-CA"/>
        </w:rPr>
        <w:t>Abstract</w:t>
      </w:r>
    </w:p>
    <w:p w:rsidR="00B53A1F" w:rsidRPr="001B4945" w:rsidRDefault="00B53A1F" w:rsidP="00B53A1F">
      <w:pPr>
        <w:rPr>
          <w:lang w:val="en-CA"/>
        </w:rPr>
      </w:pPr>
      <w:r>
        <w:rPr>
          <w:lang w:val="en-CA"/>
        </w:rPr>
        <w:t xml:space="preserve">This contribution proposes several modifications to the current high level syntax in VPS and slice header to improve signaling flexibility and save bit overhead. These changes include (1) replace VPS syntax element </w:t>
      </w:r>
      <w:proofErr w:type="spellStart"/>
      <w:r>
        <w:rPr>
          <w:lang w:val="en-CA"/>
        </w:rPr>
        <w:t>max_one_active_ref_layer_flag</w:t>
      </w:r>
      <w:proofErr w:type="spellEnd"/>
      <w:r>
        <w:rPr>
          <w:lang w:val="en-CA"/>
        </w:rPr>
        <w:t xml:space="preserve"> with max_num_active_ref_layers_minus1 to improve signaling flexibility; (2) set condition on signaling </w:t>
      </w:r>
      <w:proofErr w:type="spellStart"/>
      <w:r>
        <w:rPr>
          <w:lang w:val="en-CA"/>
        </w:rPr>
        <w:t>inter_layer_pred_layer_idc</w:t>
      </w:r>
      <w:proofErr w:type="spellEnd"/>
      <w:r>
        <w:rPr>
          <w:lang w:val="en-CA"/>
        </w:rPr>
        <w:t xml:space="preserve"> to save slice header bits; (3) relocate sample and motion prediction syntax elements from slice header to PPS; (4) improved slice header signaling when </w:t>
      </w:r>
      <w:proofErr w:type="spellStart"/>
      <w:r>
        <w:rPr>
          <w:lang w:val="en-CA"/>
        </w:rPr>
        <w:t>inter_layer_sample_pred_only_flag</w:t>
      </w:r>
      <w:proofErr w:type="spellEnd"/>
      <w:r>
        <w:rPr>
          <w:lang w:val="en-CA"/>
        </w:rPr>
        <w:t xml:space="preserve"> is set to 1.    </w:t>
      </w:r>
    </w:p>
    <w:p w:rsidR="00B53A1F" w:rsidRPr="005B217D" w:rsidRDefault="00B53A1F" w:rsidP="00B53A1F">
      <w:pPr>
        <w:pStyle w:val="Heading1"/>
        <w:rPr>
          <w:lang w:val="en-CA"/>
        </w:rPr>
      </w:pPr>
      <w:r>
        <w:rPr>
          <w:lang w:val="en-CA"/>
        </w:rPr>
        <w:t xml:space="preserve">On </w:t>
      </w:r>
      <w:proofErr w:type="spellStart"/>
      <w:r>
        <w:rPr>
          <w:lang w:val="en-CA"/>
        </w:rPr>
        <w:t>max_one_active_ref_layer_flag</w:t>
      </w:r>
      <w:proofErr w:type="spellEnd"/>
    </w:p>
    <w:p w:rsidR="00B53A1F" w:rsidRDefault="00B53A1F" w:rsidP="00B53A1F">
      <w:r>
        <w:t xml:space="preserve">In current SHVC working draft 2, </w:t>
      </w:r>
      <w:proofErr w:type="spellStart"/>
      <w:r w:rsidRPr="00C66B4D">
        <w:rPr>
          <w:b/>
          <w:i/>
        </w:rPr>
        <w:t>max_one_active_ref_layer_flag</w:t>
      </w:r>
      <w:proofErr w:type="spellEnd"/>
      <w:r>
        <w:t xml:space="preserve"> is signaled in VPS extension to </w:t>
      </w:r>
      <w:proofErr w:type="gramStart"/>
      <w:r>
        <w:t>specify</w:t>
      </w:r>
      <w:proofErr w:type="gramEnd"/>
      <w:r>
        <w:t xml:space="preserve"> if pictures from only one layer or more than 1 layer may be used for inter-layer prediction in the scalable system. The motivation is to use this flag to impose the restriction to allow inter-layer reference pictures from only one layer in the scalable system, which may be a desired restriction when scalable profiles/levels are defined. Depending on the value of </w:t>
      </w:r>
      <w:proofErr w:type="spellStart"/>
      <w:r w:rsidRPr="00C66B4D">
        <w:rPr>
          <w:i/>
        </w:rPr>
        <w:t>max_one_active_ref_layer_flag</w:t>
      </w:r>
      <w:proofErr w:type="spellEnd"/>
      <w:r>
        <w:t xml:space="preserve">, the syntax element </w:t>
      </w:r>
      <w:r w:rsidRPr="00E42491">
        <w:rPr>
          <w:i/>
        </w:rPr>
        <w:t>num_inter_layer_ref_pics_minus1</w:t>
      </w:r>
      <w:r>
        <w:t xml:space="preserve"> in the slice header may or may not be signaled in the slice header. When </w:t>
      </w:r>
      <w:proofErr w:type="spellStart"/>
      <w:r w:rsidRPr="00C66B4D">
        <w:rPr>
          <w:i/>
        </w:rPr>
        <w:t>max_one_active_ref_layer_flag</w:t>
      </w:r>
      <w:proofErr w:type="spellEnd"/>
      <w:r>
        <w:t xml:space="preserve"> is equal to 1, </w:t>
      </w:r>
      <w:r w:rsidRPr="00C66B4D">
        <w:rPr>
          <w:i/>
        </w:rPr>
        <w:t>num_inter_layer_ref_pic_minus1</w:t>
      </w:r>
      <w:r>
        <w:t xml:space="preserve"> is inferred to be 0, and only one reference layer’s layer ID would be signaled in the slice header; otherwise, </w:t>
      </w:r>
      <w:r w:rsidRPr="00C66B4D">
        <w:rPr>
          <w:i/>
        </w:rPr>
        <w:t>num_inter_layer_ref_pic_minus1</w:t>
      </w:r>
      <w:r>
        <w:t xml:space="preserve"> is signaled first, followed by the layer IDs of (num_inter_layer_ref_pics_minus1 + 1) layers . </w:t>
      </w:r>
    </w:p>
    <w:p w:rsidR="00B53A1F" w:rsidRDefault="00B53A1F" w:rsidP="00B53A1F">
      <w:r>
        <w:t xml:space="preserve">Here we propose to change </w:t>
      </w:r>
      <w:proofErr w:type="spellStart"/>
      <w:r w:rsidRPr="00795F31">
        <w:rPr>
          <w:i/>
        </w:rPr>
        <w:t>max_one_active_ref_layer_flag</w:t>
      </w:r>
      <w:proofErr w:type="spellEnd"/>
      <w:r>
        <w:t xml:space="preserve"> to </w:t>
      </w:r>
      <w:r w:rsidRPr="00795F31">
        <w:rPr>
          <w:b/>
          <w:i/>
        </w:rPr>
        <w:t>max_num_active_ref_layers_minus1</w:t>
      </w:r>
      <w:r>
        <w:t xml:space="preserve"> and change the descriptor type to </w:t>
      </w:r>
      <w:proofErr w:type="spellStart"/>
      <w:proofErr w:type="gramStart"/>
      <w:r>
        <w:t>ue</w:t>
      </w:r>
      <w:proofErr w:type="spellEnd"/>
      <w:r>
        <w:t>(</w:t>
      </w:r>
      <w:proofErr w:type="gramEnd"/>
      <w:r>
        <w:t xml:space="preserve">v) as shown in </w:t>
      </w:r>
      <w:r>
        <w:fldChar w:fldCharType="begin"/>
      </w:r>
      <w:r>
        <w:instrText xml:space="preserve"> REF _Ref358980568 \r \h </w:instrText>
      </w:r>
      <w:r>
        <w:fldChar w:fldCharType="separate"/>
      </w:r>
      <w:r>
        <w:t>Table 1</w:t>
      </w:r>
      <w:r>
        <w:fldChar w:fldCharType="end"/>
      </w:r>
      <w:r>
        <w:t>. The new syntax element would indicate the maximum number of reference layers used in the decoding process to serve the purpose of capability exchange. The proposed change can also serve the purpose of defining appropriate profile/level constraints for the future, but is more flexible than the current 1-bit flag.</w:t>
      </w:r>
    </w:p>
    <w:p w:rsidR="00B53A1F" w:rsidRDefault="00B53A1F" w:rsidP="00B53A1F">
      <w:pPr>
        <w:pStyle w:val="Annex6"/>
        <w:numPr>
          <w:ilvl w:val="0"/>
          <w:numId w:val="13"/>
        </w:numPr>
        <w:jc w:val="center"/>
        <w:rPr>
          <w:lang w:val="en-GB"/>
        </w:rPr>
      </w:pPr>
      <w:bookmarkStart w:id="2" w:name="_Ref358980568"/>
      <w:r>
        <w:rPr>
          <w:lang w:val="en-GB"/>
        </w:rPr>
        <w:t xml:space="preserve">Proposed </w:t>
      </w:r>
      <w:r w:rsidRPr="001533A7">
        <w:rPr>
          <w:lang w:val="en-GB"/>
        </w:rPr>
        <w:t>Video parameter set extension syntax</w:t>
      </w:r>
      <w:bookmarkEnd w:id="2"/>
      <w:r>
        <w:rPr>
          <w:lang w:val="en-GB"/>
        </w:rPr>
        <w:t xml:space="preserve"> element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20"/>
        <w:gridCol w:w="1740"/>
      </w:tblGrid>
      <w:tr w:rsidR="00B53A1F" w:rsidRPr="008E14A4" w:rsidTr="008952CF">
        <w:trPr>
          <w:trHeight w:val="283"/>
          <w:jc w:val="center"/>
        </w:trPr>
        <w:tc>
          <w:tcPr>
            <w:tcW w:w="7320" w:type="dxa"/>
          </w:tcPr>
          <w:p w:rsidR="00B53A1F" w:rsidRPr="00114DF4" w:rsidRDefault="00B53A1F" w:rsidP="008952CF">
            <w:pPr>
              <w:tabs>
                <w:tab w:val="left" w:pos="216"/>
                <w:tab w:val="left" w:pos="432"/>
                <w:tab w:val="left" w:pos="648"/>
                <w:tab w:val="left" w:pos="864"/>
                <w:tab w:val="left" w:pos="1296"/>
                <w:tab w:val="left" w:pos="1512"/>
                <w:tab w:val="left" w:pos="1728"/>
                <w:tab w:val="left" w:pos="1944"/>
                <w:tab w:val="left" w:pos="2160"/>
              </w:tabs>
              <w:spacing w:before="0"/>
              <w:rPr>
                <w:sz w:val="20"/>
                <w:lang w:val="en-CA"/>
              </w:rPr>
            </w:pPr>
            <w:proofErr w:type="spellStart"/>
            <w:r w:rsidRPr="00114DF4">
              <w:rPr>
                <w:sz w:val="20"/>
                <w:lang w:val="en-CA"/>
              </w:rPr>
              <w:t>vps_extension</w:t>
            </w:r>
            <w:proofErr w:type="spellEnd"/>
            <w:r w:rsidRPr="00114DF4">
              <w:rPr>
                <w:sz w:val="20"/>
                <w:lang w:val="en-CA"/>
              </w:rPr>
              <w:t>( ) {</w:t>
            </w:r>
          </w:p>
        </w:tc>
        <w:tc>
          <w:tcPr>
            <w:tcW w:w="1740" w:type="dxa"/>
          </w:tcPr>
          <w:p w:rsidR="00B53A1F" w:rsidRPr="00114DF4" w:rsidRDefault="00B53A1F" w:rsidP="008952CF">
            <w:pPr>
              <w:spacing w:before="0"/>
              <w:rPr>
                <w:sz w:val="20"/>
                <w:lang w:val="en-CA"/>
              </w:rPr>
            </w:pPr>
            <w:r w:rsidRPr="00114DF4">
              <w:rPr>
                <w:sz w:val="20"/>
                <w:lang w:val="en-CA"/>
              </w:rPr>
              <w:t>Descriptor</w:t>
            </w:r>
          </w:p>
        </w:tc>
      </w:tr>
      <w:tr w:rsidR="00B53A1F" w:rsidRPr="008E14A4" w:rsidTr="008952CF">
        <w:trPr>
          <w:trHeight w:val="283"/>
          <w:jc w:val="center"/>
        </w:trPr>
        <w:tc>
          <w:tcPr>
            <w:tcW w:w="7320" w:type="dxa"/>
          </w:tcPr>
          <w:p w:rsidR="00B53A1F" w:rsidRPr="00114DF4" w:rsidRDefault="00B53A1F" w:rsidP="008952CF">
            <w:pPr>
              <w:tabs>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114DF4">
              <w:rPr>
                <w:sz w:val="20"/>
                <w:lang w:val="en-CA"/>
              </w:rPr>
              <w:tab/>
              <w:t>while( !</w:t>
            </w:r>
            <w:proofErr w:type="spellStart"/>
            <w:r w:rsidRPr="00114DF4">
              <w:rPr>
                <w:sz w:val="20"/>
                <w:lang w:val="en-CA"/>
              </w:rPr>
              <w:t>byte_aligned</w:t>
            </w:r>
            <w:proofErr w:type="spellEnd"/>
            <w:r w:rsidRPr="00114DF4">
              <w:rPr>
                <w:sz w:val="20"/>
                <w:lang w:val="en-CA"/>
              </w:rPr>
              <w:t>( ) )</w:t>
            </w:r>
          </w:p>
        </w:tc>
        <w:tc>
          <w:tcPr>
            <w:tcW w:w="1740" w:type="dxa"/>
          </w:tcPr>
          <w:p w:rsidR="00B53A1F" w:rsidRPr="00114DF4" w:rsidRDefault="00B53A1F" w:rsidP="008952CF">
            <w:pPr>
              <w:spacing w:before="0"/>
              <w:rPr>
                <w:sz w:val="20"/>
                <w:lang w:val="en-CA"/>
              </w:rPr>
            </w:pPr>
          </w:p>
        </w:tc>
      </w:tr>
      <w:tr w:rsidR="00B53A1F" w:rsidRPr="008E14A4" w:rsidTr="008952CF">
        <w:trPr>
          <w:trHeight w:val="283"/>
          <w:jc w:val="center"/>
        </w:trPr>
        <w:tc>
          <w:tcPr>
            <w:tcW w:w="7320" w:type="dxa"/>
          </w:tcPr>
          <w:p w:rsidR="00B53A1F" w:rsidRPr="00114DF4" w:rsidRDefault="00B53A1F" w:rsidP="008952CF">
            <w:pPr>
              <w:tabs>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114DF4">
              <w:rPr>
                <w:sz w:val="20"/>
                <w:lang w:val="en-CA"/>
              </w:rPr>
              <w:tab/>
            </w:r>
            <w:r w:rsidRPr="00114DF4">
              <w:rPr>
                <w:sz w:val="20"/>
                <w:lang w:val="en-CA"/>
              </w:rPr>
              <w:tab/>
            </w:r>
            <w:proofErr w:type="spellStart"/>
            <w:r w:rsidRPr="00114DF4">
              <w:rPr>
                <w:b/>
                <w:sz w:val="20"/>
                <w:lang w:val="en-CA"/>
              </w:rPr>
              <w:t>vps_extension_byte_alignment_reserved_one_bit</w:t>
            </w:r>
            <w:proofErr w:type="spellEnd"/>
          </w:p>
        </w:tc>
        <w:tc>
          <w:tcPr>
            <w:tcW w:w="1740" w:type="dxa"/>
          </w:tcPr>
          <w:p w:rsidR="00B53A1F" w:rsidRPr="00114DF4" w:rsidRDefault="00B53A1F" w:rsidP="008952CF">
            <w:pPr>
              <w:spacing w:before="0"/>
              <w:rPr>
                <w:sz w:val="20"/>
                <w:lang w:val="en-CA"/>
              </w:rPr>
            </w:pPr>
            <w:r w:rsidRPr="00114DF4">
              <w:rPr>
                <w:sz w:val="20"/>
                <w:lang w:val="en-CA"/>
              </w:rPr>
              <w:t>u(1)</w:t>
            </w:r>
          </w:p>
        </w:tc>
      </w:tr>
      <w:tr w:rsidR="00B53A1F" w:rsidRPr="008E14A4" w:rsidTr="008952CF">
        <w:trPr>
          <w:trHeight w:val="283"/>
          <w:jc w:val="center"/>
        </w:trPr>
        <w:tc>
          <w:tcPr>
            <w:tcW w:w="7320" w:type="dxa"/>
          </w:tcPr>
          <w:p w:rsidR="00B53A1F" w:rsidRPr="00114DF4" w:rsidRDefault="00B53A1F" w:rsidP="008952CF">
            <w:pPr>
              <w:tabs>
                <w:tab w:val="left" w:pos="216"/>
                <w:tab w:val="left" w:pos="432"/>
                <w:tab w:val="left" w:pos="648"/>
                <w:tab w:val="left" w:pos="864"/>
                <w:tab w:val="left" w:pos="1296"/>
                <w:tab w:val="left" w:pos="1512"/>
                <w:tab w:val="left" w:pos="1728"/>
                <w:tab w:val="left" w:pos="1944"/>
                <w:tab w:val="left" w:pos="2160"/>
              </w:tabs>
              <w:spacing w:before="0"/>
              <w:rPr>
                <w:sz w:val="20"/>
                <w:lang w:val="en-CA"/>
              </w:rPr>
            </w:pPr>
            <w:r>
              <w:rPr>
                <w:sz w:val="20"/>
                <w:lang w:val="en-CA"/>
              </w:rPr>
              <w:t>...</w:t>
            </w:r>
          </w:p>
        </w:tc>
        <w:tc>
          <w:tcPr>
            <w:tcW w:w="1740" w:type="dxa"/>
          </w:tcPr>
          <w:p w:rsidR="00B53A1F" w:rsidRPr="00114DF4" w:rsidRDefault="00B53A1F" w:rsidP="008952CF">
            <w:pPr>
              <w:spacing w:before="0"/>
              <w:rPr>
                <w:sz w:val="20"/>
                <w:lang w:val="en-CA"/>
              </w:rPr>
            </w:pPr>
          </w:p>
        </w:tc>
      </w:tr>
      <w:tr w:rsidR="008335F1" w:rsidRPr="008E14A4" w:rsidTr="008952CF">
        <w:trPr>
          <w:trHeight w:val="283"/>
          <w:jc w:val="center"/>
        </w:trPr>
        <w:tc>
          <w:tcPr>
            <w:tcW w:w="7320" w:type="dxa"/>
          </w:tcPr>
          <w:p w:rsidR="008335F1" w:rsidRPr="008335F1" w:rsidRDefault="008335F1" w:rsidP="008952CF">
            <w:pPr>
              <w:tabs>
                <w:tab w:val="left" w:pos="216"/>
                <w:tab w:val="left" w:pos="432"/>
                <w:tab w:val="left" w:pos="648"/>
                <w:tab w:val="left" w:pos="864"/>
                <w:tab w:val="left" w:pos="1296"/>
                <w:tab w:val="left" w:pos="1512"/>
                <w:tab w:val="left" w:pos="1728"/>
                <w:tab w:val="left" w:pos="1944"/>
                <w:tab w:val="left" w:pos="2160"/>
              </w:tabs>
              <w:spacing w:before="0"/>
              <w:rPr>
                <w:dstrike/>
                <w:color w:val="FF0000"/>
                <w:sz w:val="20"/>
                <w:lang w:val="en-CA"/>
              </w:rPr>
            </w:pPr>
            <w:r w:rsidRPr="008335F1">
              <w:rPr>
                <w:dstrike/>
                <w:color w:val="FF0000"/>
                <w:sz w:val="20"/>
                <w:lang w:val="en-CA"/>
              </w:rPr>
              <w:tab/>
            </w:r>
            <w:proofErr w:type="spellStart"/>
            <w:r w:rsidRPr="008335F1">
              <w:rPr>
                <w:rFonts w:eastAsia="Batang"/>
                <w:b/>
                <w:bCs/>
                <w:dstrike/>
                <w:color w:val="FF0000"/>
                <w:lang w:eastAsia="ko-KR"/>
              </w:rPr>
              <w:t>max_one_active_ref_layer_flag</w:t>
            </w:r>
            <w:proofErr w:type="spellEnd"/>
          </w:p>
        </w:tc>
        <w:tc>
          <w:tcPr>
            <w:tcW w:w="1740" w:type="dxa"/>
          </w:tcPr>
          <w:p w:rsidR="008335F1" w:rsidRPr="008335F1" w:rsidRDefault="008335F1" w:rsidP="008952CF">
            <w:pPr>
              <w:spacing w:before="0"/>
              <w:rPr>
                <w:dstrike/>
                <w:color w:val="FF0000"/>
                <w:sz w:val="20"/>
                <w:lang w:val="en-CA"/>
              </w:rPr>
            </w:pPr>
            <w:r w:rsidRPr="008335F1">
              <w:rPr>
                <w:dstrike/>
                <w:color w:val="FF0000"/>
                <w:sz w:val="20"/>
                <w:lang w:val="en-CA"/>
              </w:rPr>
              <w:t>u(1)</w:t>
            </w:r>
          </w:p>
        </w:tc>
      </w:tr>
      <w:tr w:rsidR="00B53A1F" w:rsidRPr="008E14A4" w:rsidTr="008952CF">
        <w:trPr>
          <w:trHeight w:val="283"/>
          <w:jc w:val="center"/>
        </w:trPr>
        <w:tc>
          <w:tcPr>
            <w:tcW w:w="7320" w:type="dxa"/>
          </w:tcPr>
          <w:p w:rsidR="00B53A1F" w:rsidRPr="006B068F" w:rsidRDefault="00B53A1F" w:rsidP="008952CF">
            <w:pPr>
              <w:tabs>
                <w:tab w:val="left" w:pos="216"/>
                <w:tab w:val="left" w:pos="432"/>
                <w:tab w:val="left" w:pos="648"/>
                <w:tab w:val="left" w:pos="864"/>
                <w:tab w:val="left" w:pos="1296"/>
                <w:tab w:val="left" w:pos="1512"/>
                <w:tab w:val="left" w:pos="1728"/>
                <w:tab w:val="left" w:pos="1944"/>
                <w:tab w:val="left" w:pos="2160"/>
              </w:tabs>
              <w:spacing w:before="0"/>
              <w:rPr>
                <w:rFonts w:ascii="Times New Roman Bold" w:hAnsi="Times New Roman Bold"/>
                <w:b/>
                <w:lang w:val="en-CA"/>
              </w:rPr>
            </w:pPr>
            <w:r w:rsidRPr="006B068F">
              <w:rPr>
                <w:rFonts w:ascii="Times New Roman Bold" w:hAnsi="Times New Roman Bold"/>
                <w:lang w:val="en-CA"/>
              </w:rPr>
              <w:lastRenderedPageBreak/>
              <w:tab/>
            </w:r>
            <w:r w:rsidRPr="001B5F52">
              <w:rPr>
                <w:rFonts w:eastAsia="Batang"/>
                <w:b/>
                <w:bCs/>
                <w:sz w:val="20"/>
                <w:highlight w:val="yellow"/>
                <w:lang w:eastAsia="ko-KR"/>
              </w:rPr>
              <w:t>max_num_active_ref_layers_minus1</w:t>
            </w:r>
          </w:p>
        </w:tc>
        <w:tc>
          <w:tcPr>
            <w:tcW w:w="1740" w:type="dxa"/>
          </w:tcPr>
          <w:p w:rsidR="00B53A1F" w:rsidRPr="006B068F" w:rsidRDefault="00B53A1F" w:rsidP="008952CF">
            <w:pPr>
              <w:spacing w:before="0"/>
              <w:rPr>
                <w:lang w:val="en-CA"/>
              </w:rPr>
            </w:pPr>
            <w:r w:rsidRPr="001B5F52">
              <w:rPr>
                <w:sz w:val="20"/>
                <w:highlight w:val="yellow"/>
                <w:lang w:val="en-CA"/>
              </w:rPr>
              <w:t xml:space="preserve"> </w:t>
            </w:r>
            <w:proofErr w:type="spellStart"/>
            <w:r w:rsidRPr="001B5F52">
              <w:rPr>
                <w:sz w:val="20"/>
                <w:highlight w:val="yellow"/>
                <w:lang w:val="en-CA"/>
              </w:rPr>
              <w:t>ue</w:t>
            </w:r>
            <w:proofErr w:type="spellEnd"/>
            <w:r w:rsidRPr="001B5F52">
              <w:rPr>
                <w:sz w:val="20"/>
                <w:highlight w:val="yellow"/>
                <w:lang w:val="en-CA"/>
              </w:rPr>
              <w:t>(v)</w:t>
            </w:r>
          </w:p>
        </w:tc>
      </w:tr>
      <w:tr w:rsidR="00B53A1F" w:rsidRPr="008E14A4" w:rsidTr="008952CF">
        <w:trPr>
          <w:trHeight w:val="283"/>
          <w:jc w:val="center"/>
        </w:trPr>
        <w:tc>
          <w:tcPr>
            <w:tcW w:w="7320" w:type="dxa"/>
          </w:tcPr>
          <w:p w:rsidR="00B53A1F" w:rsidRPr="00114DF4" w:rsidRDefault="00B53A1F" w:rsidP="008952CF">
            <w:pPr>
              <w:tabs>
                <w:tab w:val="left" w:pos="216"/>
                <w:tab w:val="left" w:pos="432"/>
                <w:tab w:val="left" w:pos="648"/>
                <w:tab w:val="left" w:pos="864"/>
                <w:tab w:val="left" w:pos="1296"/>
                <w:tab w:val="left" w:pos="1512"/>
                <w:tab w:val="left" w:pos="1728"/>
                <w:tab w:val="left" w:pos="1944"/>
                <w:tab w:val="left" w:pos="2160"/>
              </w:tabs>
              <w:spacing w:before="0"/>
              <w:rPr>
                <w:sz w:val="20"/>
                <w:lang w:val="en-CA"/>
              </w:rPr>
            </w:pPr>
            <w:r>
              <w:rPr>
                <w:sz w:val="20"/>
                <w:lang w:val="en-CA"/>
              </w:rPr>
              <w:t>...</w:t>
            </w:r>
            <w:r>
              <w:rPr>
                <w:sz w:val="20"/>
                <w:lang w:val="en-CA"/>
              </w:rPr>
              <w:tab/>
            </w:r>
          </w:p>
        </w:tc>
        <w:tc>
          <w:tcPr>
            <w:tcW w:w="1740" w:type="dxa"/>
          </w:tcPr>
          <w:p w:rsidR="00B53A1F" w:rsidRPr="00114DF4" w:rsidRDefault="00B53A1F" w:rsidP="008952CF">
            <w:pPr>
              <w:spacing w:before="0"/>
              <w:rPr>
                <w:sz w:val="20"/>
                <w:lang w:val="en-CA"/>
              </w:rPr>
            </w:pPr>
          </w:p>
        </w:tc>
      </w:tr>
      <w:tr w:rsidR="00B53A1F" w:rsidRPr="008E14A4" w:rsidTr="008952CF">
        <w:trPr>
          <w:trHeight w:val="283"/>
          <w:jc w:val="center"/>
        </w:trPr>
        <w:tc>
          <w:tcPr>
            <w:tcW w:w="7320" w:type="dxa"/>
          </w:tcPr>
          <w:p w:rsidR="00B53A1F" w:rsidRPr="00114DF4" w:rsidRDefault="00B53A1F" w:rsidP="008952CF">
            <w:pPr>
              <w:tabs>
                <w:tab w:val="left" w:pos="216"/>
                <w:tab w:val="left" w:pos="432"/>
                <w:tab w:val="left" w:pos="648"/>
                <w:tab w:val="left" w:pos="864"/>
                <w:tab w:val="left" w:pos="1296"/>
                <w:tab w:val="left" w:pos="1512"/>
                <w:tab w:val="left" w:pos="1728"/>
                <w:tab w:val="left" w:pos="1944"/>
                <w:tab w:val="left" w:pos="2160"/>
              </w:tabs>
              <w:spacing w:before="0"/>
              <w:rPr>
                <w:sz w:val="20"/>
                <w:lang w:val="en-CA"/>
              </w:rPr>
            </w:pPr>
            <w:r>
              <w:rPr>
                <w:sz w:val="20"/>
                <w:lang w:val="en-CA"/>
              </w:rPr>
              <w:t>}</w:t>
            </w:r>
          </w:p>
        </w:tc>
        <w:tc>
          <w:tcPr>
            <w:tcW w:w="1740" w:type="dxa"/>
          </w:tcPr>
          <w:p w:rsidR="00B53A1F" w:rsidRPr="00114DF4" w:rsidRDefault="00B53A1F" w:rsidP="008952CF">
            <w:pPr>
              <w:spacing w:before="0"/>
              <w:rPr>
                <w:sz w:val="20"/>
                <w:lang w:val="en-CA"/>
              </w:rPr>
            </w:pPr>
          </w:p>
        </w:tc>
      </w:tr>
    </w:tbl>
    <w:p w:rsidR="00B53A1F" w:rsidRPr="008E14A4" w:rsidRDefault="00B53A1F" w:rsidP="00B53A1F">
      <w:pPr>
        <w:rPr>
          <w:lang w:eastAsia="ko-KR"/>
        </w:rPr>
      </w:pPr>
      <w:proofErr w:type="gramStart"/>
      <w:r w:rsidRPr="00E42491">
        <w:rPr>
          <w:b/>
        </w:rPr>
        <w:t>max_num_active_ref_layers_minus1</w:t>
      </w:r>
      <w:proofErr w:type="gramEnd"/>
      <w:r>
        <w:t xml:space="preserve"> plus 1 specifies the maximum number of pictures used for inter-layer prediction for each picture in the CVS. The value of max_num_active_ref_layers_minus1 shall be in the range of 0 to </w:t>
      </w:r>
      <w:proofErr w:type="spellStart"/>
      <w:proofErr w:type="gramStart"/>
      <w:r w:rsidRPr="00871FEB">
        <w:rPr>
          <w:rFonts w:eastAsia="Batang"/>
          <w:bCs/>
          <w:lang w:val="en-CA" w:eastAsia="ko-KR"/>
        </w:rPr>
        <w:t>NumDirectRefLayers</w:t>
      </w:r>
      <w:proofErr w:type="spellEnd"/>
      <w:r w:rsidRPr="00871FEB">
        <w:rPr>
          <w:rFonts w:eastAsia="Batang"/>
          <w:bCs/>
          <w:lang w:val="en-CA" w:eastAsia="ko-KR"/>
        </w:rPr>
        <w:t>[</w:t>
      </w:r>
      <w:proofErr w:type="gramEnd"/>
      <w:r w:rsidRPr="00871FEB">
        <w:rPr>
          <w:rFonts w:eastAsia="Batang"/>
          <w:bCs/>
          <w:lang w:val="en-CA" w:eastAsia="ko-KR"/>
        </w:rPr>
        <w:t> </w:t>
      </w:r>
      <w:proofErr w:type="spellStart"/>
      <w:r>
        <w:rPr>
          <w:rFonts w:eastAsia="Batang"/>
          <w:bCs/>
          <w:lang w:val="en-CA" w:eastAsia="ko-KR"/>
        </w:rPr>
        <w:t>nuh_layer_id</w:t>
      </w:r>
      <w:proofErr w:type="spellEnd"/>
      <w:r w:rsidRPr="00871FEB">
        <w:rPr>
          <w:rFonts w:eastAsia="Batang"/>
          <w:bCs/>
          <w:lang w:val="en-CA" w:eastAsia="ko-KR"/>
        </w:rPr>
        <w:t> ]</w:t>
      </w:r>
      <w:r>
        <w:rPr>
          <w:rFonts w:eastAsia="Batang"/>
          <w:bCs/>
          <w:lang w:val="en-CA" w:eastAsia="ko-KR"/>
        </w:rPr>
        <w:t xml:space="preserve">, exclusively. </w:t>
      </w:r>
      <w:proofErr w:type="gramStart"/>
      <w:r>
        <w:rPr>
          <w:rFonts w:eastAsia="Batang"/>
          <w:bCs/>
          <w:lang w:val="en-CA" w:eastAsia="ko-KR"/>
        </w:rPr>
        <w:t>max_num_active_ref_layers_minus1</w:t>
      </w:r>
      <w:proofErr w:type="gramEnd"/>
      <w:r>
        <w:rPr>
          <w:rFonts w:eastAsia="Batang"/>
          <w:bCs/>
          <w:lang w:val="en-CA" w:eastAsia="ko-KR"/>
        </w:rPr>
        <w:t xml:space="preserve"> equal to 0 </w:t>
      </w:r>
      <w:r w:rsidRPr="00451613">
        <w:rPr>
          <w:lang w:val="en-CA"/>
        </w:rPr>
        <w:t xml:space="preserve">specifies that </w:t>
      </w:r>
      <w:r>
        <w:rPr>
          <w:lang w:val="en-CA"/>
        </w:rPr>
        <w:t>only</w:t>
      </w:r>
      <w:r w:rsidRPr="00451613">
        <w:rPr>
          <w:lang w:val="en-CA"/>
        </w:rPr>
        <w:t xml:space="preserve"> one picture may be used for inter-layer prediction for each picture in the CVS.</w:t>
      </w:r>
      <w:r>
        <w:rPr>
          <w:lang w:val="en-CA"/>
        </w:rPr>
        <w:t xml:space="preserve"> When </w:t>
      </w:r>
      <w:r>
        <w:t>max_num_active_ref_layers_minus1 is not present, it is inferred to be equal to 0.</w:t>
      </w:r>
    </w:p>
    <w:p w:rsidR="00B53A1F" w:rsidRDefault="00B53A1F" w:rsidP="00B53A1F">
      <w:pPr>
        <w:spacing w:before="240"/>
      </w:pPr>
      <w:r>
        <w:rPr>
          <w:rFonts w:eastAsia="Batang"/>
          <w:bCs/>
          <w:lang w:val="en-CA" w:eastAsia="ko-KR"/>
        </w:rPr>
        <w:t xml:space="preserve"> </w:t>
      </w:r>
      <w:r>
        <w:t xml:space="preserve">When </w:t>
      </w:r>
      <w:r w:rsidRPr="00795F31">
        <w:rPr>
          <w:b/>
          <w:i/>
        </w:rPr>
        <w:t>max_num_active_ref_layers_minus1</w:t>
      </w:r>
      <w:r>
        <w:t xml:space="preserve"> is equal to 0, the syntax element </w:t>
      </w:r>
      <w:r w:rsidRPr="00795F31">
        <w:rPr>
          <w:i/>
        </w:rPr>
        <w:t>num_inter_layer_ref_pics_minus1</w:t>
      </w:r>
      <w:r>
        <w:t xml:space="preserve"> may not be signaled in the slice header. </w:t>
      </w:r>
    </w:p>
    <w:p w:rsidR="00B53A1F" w:rsidRDefault="00B53A1F" w:rsidP="00B53A1F">
      <w:r>
        <w:t xml:space="preserve">In case at most one reference layer is allowed for inter-layer prediction, the bit cost of such syntax element in VPS extension is the same as the current </w:t>
      </w:r>
      <w:proofErr w:type="spellStart"/>
      <w:r w:rsidRPr="00795F31">
        <w:rPr>
          <w:i/>
        </w:rPr>
        <w:t>max_one_active_ref_layer_flag</w:t>
      </w:r>
      <w:proofErr w:type="spellEnd"/>
      <w:r>
        <w:t xml:space="preserve"> (1 bit). </w:t>
      </w:r>
    </w:p>
    <w:p w:rsidR="00B53A1F" w:rsidRDefault="00B53A1F" w:rsidP="00B53A1F">
      <w:pPr>
        <w:jc w:val="both"/>
        <w:rPr>
          <w:szCs w:val="22"/>
          <w:lang w:val="en-CA"/>
        </w:rPr>
      </w:pPr>
      <w:r>
        <w:rPr>
          <w:szCs w:val="22"/>
          <w:lang w:val="en-CA"/>
        </w:rPr>
        <w:t xml:space="preserve">The corresponding slice header syntax would be changed as shown in </w:t>
      </w:r>
      <w:r>
        <w:rPr>
          <w:szCs w:val="22"/>
          <w:lang w:val="en-CA"/>
        </w:rPr>
        <w:fldChar w:fldCharType="begin"/>
      </w:r>
      <w:r>
        <w:rPr>
          <w:szCs w:val="22"/>
          <w:lang w:val="en-CA"/>
        </w:rPr>
        <w:instrText xml:space="preserve"> REF _Ref361034493 \r \h </w:instrText>
      </w:r>
      <w:r>
        <w:rPr>
          <w:szCs w:val="22"/>
          <w:lang w:val="en-CA"/>
        </w:rPr>
      </w:r>
      <w:r>
        <w:rPr>
          <w:szCs w:val="22"/>
          <w:lang w:val="en-CA"/>
        </w:rPr>
        <w:fldChar w:fldCharType="separate"/>
      </w:r>
      <w:r>
        <w:rPr>
          <w:szCs w:val="22"/>
          <w:lang w:val="en-CA"/>
        </w:rPr>
        <w:t>Table 2</w:t>
      </w:r>
      <w:r>
        <w:rPr>
          <w:szCs w:val="22"/>
          <w:lang w:val="en-CA"/>
        </w:rPr>
        <w:fldChar w:fldCharType="end"/>
      </w:r>
      <w:r>
        <w:rPr>
          <w:szCs w:val="22"/>
          <w:lang w:val="en-CA"/>
        </w:rPr>
        <w:t>.</w:t>
      </w:r>
    </w:p>
    <w:p w:rsidR="00B53A1F" w:rsidRPr="00795F31" w:rsidRDefault="00B53A1F" w:rsidP="00B53A1F">
      <w:pPr>
        <w:numPr>
          <w:ilvl w:val="0"/>
          <w:numId w:val="13"/>
        </w:numPr>
        <w:jc w:val="center"/>
        <w:rPr>
          <w:b/>
          <w:szCs w:val="22"/>
          <w:lang w:val="en-CA"/>
        </w:rPr>
      </w:pPr>
      <w:bookmarkStart w:id="3" w:name="_Ref361034493"/>
      <w:r w:rsidRPr="00795F31">
        <w:rPr>
          <w:b/>
        </w:rPr>
        <w:t>slice segment header syntax</w:t>
      </w:r>
      <w:bookmarkEnd w:id="3"/>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en-US"/>
              </w:rPr>
            </w:pPr>
            <w:proofErr w:type="spellStart"/>
            <w:r w:rsidRPr="008E14A4">
              <w:rPr>
                <w:rFonts w:ascii="Times New Roman" w:hAnsi="Times New Roman"/>
                <w:lang w:eastAsia="en-US"/>
              </w:rPr>
              <w:t>slice_segment_header</w:t>
            </w:r>
            <w:proofErr w:type="spellEnd"/>
            <w:r w:rsidRPr="008E14A4">
              <w:rPr>
                <w:rFonts w:ascii="Times New Roman" w:hAnsi="Times New Roman"/>
                <w:lang w:eastAsia="en-US"/>
              </w:rPr>
              <w:t>( ) {</w:t>
            </w:r>
          </w:p>
        </w:tc>
        <w:tc>
          <w:tcPr>
            <w:tcW w:w="1152" w:type="dxa"/>
          </w:tcPr>
          <w:p w:rsidR="00B53A1F" w:rsidRPr="008E14A4" w:rsidRDefault="00B53A1F" w:rsidP="008952CF">
            <w:pPr>
              <w:pStyle w:val="tableheading"/>
            </w:pPr>
            <w:r w:rsidRPr="008E14A4">
              <w:t>Descriptor</w:t>
            </w:r>
          </w:p>
        </w:tc>
      </w:tr>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en-US"/>
              </w:rPr>
            </w:pPr>
            <w:r w:rsidRPr="008E14A4">
              <w:rPr>
                <w:rFonts w:ascii="Times New Roman" w:hAnsi="Times New Roman"/>
                <w:lang w:eastAsia="ko-KR"/>
              </w:rPr>
              <w:tab/>
            </w:r>
            <w:r>
              <w:rPr>
                <w:rFonts w:ascii="Times New Roman" w:hAnsi="Times New Roman"/>
                <w:b/>
                <w:lang w:eastAsia="ko-KR"/>
              </w:rPr>
              <w:t>...</w:t>
            </w:r>
          </w:p>
        </w:tc>
        <w:tc>
          <w:tcPr>
            <w:tcW w:w="1152" w:type="dxa"/>
          </w:tcPr>
          <w:p w:rsidR="00B53A1F" w:rsidRPr="008E14A4" w:rsidRDefault="00B53A1F" w:rsidP="008952CF">
            <w:pPr>
              <w:pStyle w:val="tableheading"/>
              <w:rPr>
                <w:b w:val="0"/>
              </w:rPr>
            </w:pPr>
          </w:p>
        </w:tc>
      </w:tr>
      <w:tr w:rsidR="00B53A1F" w:rsidRPr="008E14A4" w:rsidTr="008952CF">
        <w:trPr>
          <w:cantSplit/>
          <w:jc w:val="center"/>
        </w:trPr>
        <w:tc>
          <w:tcPr>
            <w:tcW w:w="7920" w:type="dxa"/>
          </w:tcPr>
          <w:p w:rsidR="00B53A1F" w:rsidRPr="006B068F" w:rsidRDefault="00B53A1F" w:rsidP="008952CF">
            <w:pPr>
              <w:pStyle w:val="tablesyntax"/>
              <w:rPr>
                <w:rFonts w:ascii="Times New Roman" w:eastAsia="Times New Roman" w:hAnsi="Times New Roman"/>
                <w:lang w:eastAsia="zh-TW"/>
              </w:rPr>
            </w:pPr>
            <w:r w:rsidRPr="006B068F">
              <w:rPr>
                <w:rFonts w:ascii="Times New Roman" w:hAnsi="Times New Roman"/>
                <w:kern w:val="2"/>
                <w:lang w:eastAsia="ko-KR"/>
              </w:rPr>
              <w:tab/>
            </w:r>
            <w:r w:rsidRPr="006B068F">
              <w:rPr>
                <w:rFonts w:ascii="Times New Roman" w:hAnsi="Times New Roman"/>
                <w:kern w:val="2"/>
                <w:lang w:eastAsia="ko-KR"/>
              </w:rPr>
              <w:tab/>
              <w:t xml:space="preserve">if( </w:t>
            </w:r>
            <w:proofErr w:type="spellStart"/>
            <w:r w:rsidRPr="006B068F">
              <w:rPr>
                <w:rFonts w:ascii="Times New Roman" w:hAnsi="Times New Roman"/>
                <w:kern w:val="2"/>
                <w:lang w:eastAsia="ko-KR"/>
              </w:rPr>
              <w:t>nuh_layer_id</w:t>
            </w:r>
            <w:proofErr w:type="spellEnd"/>
            <w:r w:rsidRPr="006B068F">
              <w:rPr>
                <w:rFonts w:ascii="Times New Roman" w:hAnsi="Times New Roman"/>
                <w:kern w:val="2"/>
                <w:lang w:eastAsia="ko-KR"/>
              </w:rPr>
              <w:t xml:space="preserve"> &gt; 0  &amp;&amp;  </w:t>
            </w:r>
            <w:proofErr w:type="spellStart"/>
            <w:r w:rsidRPr="006B068F">
              <w:rPr>
                <w:lang w:val="en-CA" w:eastAsia="en-US"/>
              </w:rPr>
              <w:t>NumDirectRefLayers</w:t>
            </w:r>
            <w:proofErr w:type="spellEnd"/>
            <w:r w:rsidRPr="006B068F">
              <w:rPr>
                <w:rFonts w:ascii="Times New Roman" w:hAnsi="Times New Roman"/>
                <w:kern w:val="2"/>
                <w:lang w:eastAsia="ko-KR"/>
              </w:rPr>
              <w:t>[ </w:t>
            </w:r>
            <w:proofErr w:type="spellStart"/>
            <w:r w:rsidRPr="006B068F">
              <w:rPr>
                <w:rFonts w:ascii="Times New Roman" w:hAnsi="Times New Roman"/>
                <w:kern w:val="2"/>
                <w:lang w:eastAsia="ko-KR"/>
              </w:rPr>
              <w:t>nuh_layer_id</w:t>
            </w:r>
            <w:proofErr w:type="spellEnd"/>
            <w:r w:rsidRPr="006B068F">
              <w:rPr>
                <w:rFonts w:ascii="Times New Roman" w:hAnsi="Times New Roman"/>
                <w:kern w:val="2"/>
                <w:lang w:eastAsia="ko-KR"/>
              </w:rPr>
              <w:t xml:space="preserve"> ] &gt; 0 ) {</w:t>
            </w:r>
            <w:r w:rsidRPr="006B068F">
              <w:rPr>
                <w:lang w:eastAsia="ko-KR"/>
              </w:rPr>
              <w:t xml:space="preserve"> </w:t>
            </w:r>
          </w:p>
        </w:tc>
        <w:tc>
          <w:tcPr>
            <w:tcW w:w="1152" w:type="dxa"/>
          </w:tcPr>
          <w:p w:rsidR="00B53A1F" w:rsidRPr="008E14A4" w:rsidRDefault="00B53A1F" w:rsidP="008952CF">
            <w:pPr>
              <w:pStyle w:val="tablecell"/>
            </w:pPr>
          </w:p>
        </w:tc>
      </w:tr>
      <w:tr w:rsidR="00B53A1F" w:rsidRPr="008E14A4" w:rsidTr="008952CF">
        <w:trPr>
          <w:cantSplit/>
          <w:jc w:val="center"/>
        </w:trPr>
        <w:tc>
          <w:tcPr>
            <w:tcW w:w="7920" w:type="dxa"/>
          </w:tcPr>
          <w:p w:rsidR="00B53A1F" w:rsidRPr="006B068F" w:rsidRDefault="00B53A1F" w:rsidP="008952CF">
            <w:pPr>
              <w:pStyle w:val="tablesyntax"/>
              <w:rPr>
                <w:rFonts w:ascii="Times New Roman" w:eastAsia="Times New Roman" w:hAnsi="Times New Roman"/>
                <w:lang w:eastAsia="zh-TW"/>
              </w:rPr>
            </w:pPr>
            <w:r w:rsidRPr="006B068F">
              <w:rPr>
                <w:rFonts w:ascii="Times New Roman" w:hAnsi="Times New Roman"/>
                <w:lang w:eastAsia="en-US"/>
              </w:rPr>
              <w:tab/>
            </w:r>
            <w:r w:rsidRPr="006B068F">
              <w:rPr>
                <w:rFonts w:ascii="Times New Roman" w:hAnsi="Times New Roman"/>
                <w:lang w:eastAsia="en-US"/>
              </w:rPr>
              <w:tab/>
            </w:r>
            <w:r w:rsidRPr="006B068F">
              <w:rPr>
                <w:rFonts w:ascii="Times New Roman" w:hAnsi="Times New Roman"/>
                <w:lang w:eastAsia="en-US"/>
              </w:rPr>
              <w:tab/>
            </w:r>
            <w:proofErr w:type="spellStart"/>
            <w:r w:rsidRPr="006B068F">
              <w:rPr>
                <w:b/>
                <w:lang w:eastAsia="ko-KR"/>
              </w:rPr>
              <w:t>inter_layer_pred_enabled_flag</w:t>
            </w:r>
            <w:proofErr w:type="spellEnd"/>
          </w:p>
        </w:tc>
        <w:tc>
          <w:tcPr>
            <w:tcW w:w="1152" w:type="dxa"/>
          </w:tcPr>
          <w:p w:rsidR="00B53A1F" w:rsidRPr="006B068F" w:rsidRDefault="00B53A1F" w:rsidP="008952CF">
            <w:pPr>
              <w:pStyle w:val="tablecell"/>
            </w:pPr>
            <w:r w:rsidRPr="006B068F">
              <w:t>u(1)</w:t>
            </w:r>
          </w:p>
        </w:tc>
      </w:tr>
      <w:tr w:rsidR="00B53A1F" w:rsidRPr="008E14A4" w:rsidTr="008952CF">
        <w:trPr>
          <w:cantSplit/>
          <w:jc w:val="center"/>
        </w:trPr>
        <w:tc>
          <w:tcPr>
            <w:tcW w:w="7920" w:type="dxa"/>
          </w:tcPr>
          <w:p w:rsidR="00B53A1F" w:rsidRPr="006B068F" w:rsidRDefault="00B53A1F" w:rsidP="008952CF">
            <w:pPr>
              <w:pStyle w:val="tablesyntax"/>
              <w:rPr>
                <w:rFonts w:ascii="Times New Roman" w:eastAsia="Times New Roman" w:hAnsi="Times New Roman"/>
                <w:lang w:eastAsia="zh-TW"/>
              </w:rPr>
            </w:pPr>
            <w:r w:rsidRPr="006B068F">
              <w:rPr>
                <w:lang w:eastAsia="ko-KR"/>
              </w:rPr>
              <w:tab/>
            </w:r>
            <w:r w:rsidRPr="006B068F">
              <w:rPr>
                <w:lang w:eastAsia="ko-KR"/>
              </w:rPr>
              <w:tab/>
            </w:r>
            <w:r w:rsidRPr="006B068F">
              <w:rPr>
                <w:lang w:eastAsia="ko-KR"/>
              </w:rPr>
              <w:tab/>
              <w:t xml:space="preserve">if( </w:t>
            </w:r>
            <w:proofErr w:type="spellStart"/>
            <w:r w:rsidRPr="006B068F">
              <w:rPr>
                <w:lang w:eastAsia="ko-KR"/>
              </w:rPr>
              <w:t>inter_layer_pred_enabled_flag</w:t>
            </w:r>
            <w:proofErr w:type="spellEnd"/>
            <w:r w:rsidRPr="006B068F">
              <w:rPr>
                <w:lang w:eastAsia="ko-KR"/>
              </w:rPr>
              <w:t xml:space="preserve">  &amp;&amp;  </w:t>
            </w:r>
            <w:proofErr w:type="spellStart"/>
            <w:r w:rsidRPr="006B068F">
              <w:rPr>
                <w:lang w:eastAsia="ko-KR"/>
              </w:rPr>
              <w:t>NumDirectRefLayers</w:t>
            </w:r>
            <w:proofErr w:type="spellEnd"/>
            <w:r w:rsidRPr="006B068F">
              <w:rPr>
                <w:lang w:eastAsia="ko-KR"/>
              </w:rPr>
              <w:t>[ </w:t>
            </w:r>
            <w:proofErr w:type="spellStart"/>
            <w:r w:rsidRPr="006B068F">
              <w:rPr>
                <w:lang w:eastAsia="ko-KR"/>
              </w:rPr>
              <w:t>nuh_layer_id</w:t>
            </w:r>
            <w:proofErr w:type="spellEnd"/>
            <w:r w:rsidRPr="006B068F">
              <w:rPr>
                <w:lang w:eastAsia="ko-KR"/>
              </w:rPr>
              <w:t> ] &gt; 1) {</w:t>
            </w:r>
          </w:p>
        </w:tc>
        <w:tc>
          <w:tcPr>
            <w:tcW w:w="1152" w:type="dxa"/>
          </w:tcPr>
          <w:p w:rsidR="00B53A1F" w:rsidRPr="006B068F" w:rsidRDefault="00B53A1F" w:rsidP="008952CF">
            <w:pPr>
              <w:pStyle w:val="tablecell"/>
            </w:pPr>
          </w:p>
        </w:tc>
      </w:tr>
      <w:tr w:rsidR="00B53A1F" w:rsidRPr="008E14A4" w:rsidTr="008952CF">
        <w:trPr>
          <w:cantSplit/>
          <w:jc w:val="center"/>
        </w:trPr>
        <w:tc>
          <w:tcPr>
            <w:tcW w:w="7920" w:type="dxa"/>
          </w:tcPr>
          <w:p w:rsidR="00B53A1F" w:rsidRPr="006B068F" w:rsidRDefault="00B53A1F" w:rsidP="008952CF">
            <w:pPr>
              <w:pStyle w:val="tablesyntax"/>
              <w:rPr>
                <w:rFonts w:ascii="Times New Roman" w:eastAsia="Times New Roman" w:hAnsi="Times New Roman"/>
                <w:lang w:eastAsia="zh-TW"/>
              </w:rPr>
            </w:pPr>
            <w:r w:rsidRPr="006B068F">
              <w:rPr>
                <w:lang w:eastAsia="ko-KR"/>
              </w:rPr>
              <w:tab/>
            </w:r>
            <w:r w:rsidRPr="006B068F">
              <w:rPr>
                <w:lang w:eastAsia="ko-KR"/>
              </w:rPr>
              <w:tab/>
            </w:r>
            <w:r w:rsidRPr="006B068F">
              <w:rPr>
                <w:lang w:eastAsia="ko-KR"/>
              </w:rPr>
              <w:tab/>
            </w:r>
            <w:r w:rsidRPr="006B068F">
              <w:rPr>
                <w:lang w:eastAsia="ko-KR"/>
              </w:rPr>
              <w:tab/>
              <w:t>if(</w:t>
            </w:r>
            <w:r w:rsidR="008335F1" w:rsidRPr="008E14A4">
              <w:rPr>
                <w:highlight w:val="cyan"/>
                <w:lang w:eastAsia="ko-KR"/>
              </w:rPr>
              <w:t>!</w:t>
            </w:r>
            <w:proofErr w:type="spellStart"/>
            <w:r w:rsidR="008335F1" w:rsidRPr="008335F1">
              <w:rPr>
                <w:dstrike/>
                <w:color w:val="FF0000"/>
                <w:highlight w:val="cyan"/>
                <w:lang w:eastAsia="ko-KR"/>
              </w:rPr>
              <w:t>max_one_active_ref_layer_flag</w:t>
            </w:r>
            <w:proofErr w:type="spellEnd"/>
            <w:r w:rsidR="008335F1" w:rsidRPr="008E14A4">
              <w:rPr>
                <w:highlight w:val="cyan"/>
                <w:lang w:eastAsia="ko-KR"/>
              </w:rPr>
              <w:t xml:space="preserve"> </w:t>
            </w:r>
            <w:r>
              <w:rPr>
                <w:rFonts w:ascii="Times New Roman" w:hAnsi="Times New Roman"/>
                <w:highlight w:val="yellow"/>
                <w:lang w:eastAsia="ko-KR"/>
              </w:rPr>
              <w:t>max_num_active_ref_layers_minus1</w:t>
            </w:r>
            <w:r w:rsidRPr="006B068F">
              <w:rPr>
                <w:lang w:eastAsia="en-US"/>
              </w:rPr>
              <w:t>)</w:t>
            </w:r>
          </w:p>
        </w:tc>
        <w:tc>
          <w:tcPr>
            <w:tcW w:w="1152" w:type="dxa"/>
          </w:tcPr>
          <w:p w:rsidR="00B53A1F" w:rsidRPr="006B068F" w:rsidRDefault="00B53A1F" w:rsidP="008952CF">
            <w:pPr>
              <w:pStyle w:val="tablecell"/>
            </w:pPr>
          </w:p>
        </w:tc>
      </w:tr>
      <w:tr w:rsidR="00B53A1F" w:rsidRPr="008E14A4" w:rsidTr="008952CF">
        <w:trPr>
          <w:cantSplit/>
          <w:jc w:val="center"/>
        </w:trPr>
        <w:tc>
          <w:tcPr>
            <w:tcW w:w="7920" w:type="dxa"/>
          </w:tcPr>
          <w:p w:rsidR="00B53A1F" w:rsidRPr="006B068F" w:rsidRDefault="00B53A1F" w:rsidP="008952CF">
            <w:pPr>
              <w:pStyle w:val="tablesyntax"/>
              <w:rPr>
                <w:rFonts w:ascii="Times New Roman" w:eastAsia="Times New Roman" w:hAnsi="Times New Roman"/>
                <w:lang w:eastAsia="zh-TW"/>
              </w:rPr>
            </w:pPr>
            <w:r w:rsidRPr="006B068F">
              <w:rPr>
                <w:lang w:eastAsia="ko-KR"/>
              </w:rPr>
              <w:tab/>
            </w:r>
            <w:r w:rsidRPr="006B068F">
              <w:rPr>
                <w:lang w:eastAsia="ko-KR"/>
              </w:rPr>
              <w:tab/>
            </w:r>
            <w:r w:rsidRPr="006B068F">
              <w:rPr>
                <w:lang w:eastAsia="ko-KR"/>
              </w:rPr>
              <w:tab/>
            </w:r>
            <w:r w:rsidRPr="006B068F">
              <w:rPr>
                <w:lang w:eastAsia="ko-KR"/>
              </w:rPr>
              <w:tab/>
            </w:r>
            <w:r w:rsidRPr="006B068F">
              <w:rPr>
                <w:lang w:eastAsia="ko-KR"/>
              </w:rPr>
              <w:tab/>
            </w:r>
            <w:r w:rsidRPr="006B068F">
              <w:rPr>
                <w:b/>
                <w:bCs/>
                <w:lang w:eastAsia="en-US"/>
              </w:rPr>
              <w:t>num_inter_layer_ref_pics_minus1</w:t>
            </w:r>
          </w:p>
        </w:tc>
        <w:tc>
          <w:tcPr>
            <w:tcW w:w="1152" w:type="dxa"/>
          </w:tcPr>
          <w:p w:rsidR="00B53A1F" w:rsidRPr="006B068F" w:rsidRDefault="00B53A1F" w:rsidP="008952CF">
            <w:pPr>
              <w:pStyle w:val="tablecell"/>
            </w:pPr>
            <w:r w:rsidRPr="006B068F">
              <w:rPr>
                <w:lang w:eastAsia="ko-KR"/>
              </w:rPr>
              <w:t>u(v)</w:t>
            </w:r>
          </w:p>
        </w:tc>
      </w:tr>
      <w:tr w:rsidR="00B53A1F" w:rsidRPr="008E14A4" w:rsidTr="008952CF">
        <w:trPr>
          <w:cantSplit/>
          <w:jc w:val="center"/>
        </w:trPr>
        <w:tc>
          <w:tcPr>
            <w:tcW w:w="7920" w:type="dxa"/>
          </w:tcPr>
          <w:p w:rsidR="00B53A1F" w:rsidRPr="006B068F" w:rsidRDefault="00B53A1F" w:rsidP="008952CF">
            <w:pPr>
              <w:pStyle w:val="tablesyntax"/>
              <w:rPr>
                <w:rFonts w:ascii="Times New Roman" w:eastAsia="Times New Roman" w:hAnsi="Times New Roman"/>
                <w:lang w:eastAsia="zh-TW"/>
              </w:rPr>
            </w:pPr>
            <w:r w:rsidRPr="006B068F">
              <w:rPr>
                <w:rFonts w:ascii="Times New Roman" w:hAnsi="Times New Roman"/>
                <w:lang w:eastAsia="ko-KR"/>
              </w:rPr>
              <w:tab/>
            </w:r>
            <w:r w:rsidRPr="006B068F">
              <w:rPr>
                <w:rFonts w:ascii="Times New Roman" w:hAnsi="Times New Roman"/>
                <w:lang w:eastAsia="ko-KR"/>
              </w:rPr>
              <w:tab/>
            </w:r>
            <w:r w:rsidRPr="006B068F">
              <w:rPr>
                <w:rFonts w:ascii="Times New Roman" w:hAnsi="Times New Roman"/>
                <w:lang w:eastAsia="ko-KR"/>
              </w:rPr>
              <w:tab/>
            </w:r>
            <w:r w:rsidRPr="006B068F">
              <w:rPr>
                <w:rFonts w:ascii="Times New Roman" w:hAnsi="Times New Roman"/>
                <w:lang w:eastAsia="ko-KR"/>
              </w:rPr>
              <w:tab/>
              <w:t xml:space="preserve">for( </w:t>
            </w:r>
            <w:proofErr w:type="spellStart"/>
            <w:r w:rsidRPr="006B068F">
              <w:rPr>
                <w:rFonts w:ascii="Times New Roman" w:hAnsi="Times New Roman"/>
                <w:lang w:eastAsia="ko-KR"/>
              </w:rPr>
              <w:t>i</w:t>
            </w:r>
            <w:proofErr w:type="spellEnd"/>
            <w:r w:rsidRPr="006B068F">
              <w:rPr>
                <w:rFonts w:ascii="Times New Roman" w:hAnsi="Times New Roman"/>
                <w:lang w:eastAsia="ko-KR"/>
              </w:rPr>
              <w:t xml:space="preserve"> = 0; </w:t>
            </w:r>
            <w:proofErr w:type="spellStart"/>
            <w:r w:rsidRPr="006B068F">
              <w:rPr>
                <w:rFonts w:ascii="Times New Roman" w:hAnsi="Times New Roman"/>
                <w:lang w:eastAsia="ko-KR"/>
              </w:rPr>
              <w:t>i</w:t>
            </w:r>
            <w:proofErr w:type="spellEnd"/>
            <w:r w:rsidRPr="006B068F">
              <w:rPr>
                <w:rFonts w:ascii="Times New Roman" w:hAnsi="Times New Roman"/>
                <w:lang w:eastAsia="ko-KR"/>
              </w:rPr>
              <w:t xml:space="preserve"> &lt; </w:t>
            </w:r>
            <w:proofErr w:type="spellStart"/>
            <w:r w:rsidRPr="006B068F">
              <w:rPr>
                <w:rFonts w:ascii="Times New Roman" w:hAnsi="Times New Roman"/>
                <w:lang w:eastAsia="ko-KR"/>
              </w:rPr>
              <w:t>NumActiveRefLayerPics</w:t>
            </w:r>
            <w:proofErr w:type="spellEnd"/>
            <w:r w:rsidRPr="006B068F">
              <w:rPr>
                <w:rFonts w:ascii="Times New Roman" w:hAnsi="Times New Roman"/>
                <w:lang w:eastAsia="ko-KR"/>
              </w:rPr>
              <w:t xml:space="preserve">; </w:t>
            </w:r>
            <w:proofErr w:type="spellStart"/>
            <w:r w:rsidRPr="006B068F">
              <w:rPr>
                <w:rFonts w:ascii="Times New Roman" w:hAnsi="Times New Roman"/>
                <w:lang w:eastAsia="ko-KR"/>
              </w:rPr>
              <w:t>i</w:t>
            </w:r>
            <w:proofErr w:type="spellEnd"/>
            <w:r w:rsidRPr="006B068F">
              <w:rPr>
                <w:rFonts w:ascii="Times New Roman" w:hAnsi="Times New Roman"/>
                <w:lang w:eastAsia="ko-KR"/>
              </w:rPr>
              <w:t xml:space="preserve">++ ) </w:t>
            </w:r>
          </w:p>
        </w:tc>
        <w:tc>
          <w:tcPr>
            <w:tcW w:w="1152" w:type="dxa"/>
          </w:tcPr>
          <w:p w:rsidR="00B53A1F" w:rsidRPr="006B068F" w:rsidRDefault="00B53A1F" w:rsidP="008952CF">
            <w:pPr>
              <w:pStyle w:val="tablecell"/>
            </w:pPr>
          </w:p>
        </w:tc>
      </w:tr>
      <w:tr w:rsidR="00B53A1F" w:rsidRPr="008E14A4" w:rsidTr="008952CF">
        <w:trPr>
          <w:cantSplit/>
          <w:jc w:val="center"/>
        </w:trPr>
        <w:tc>
          <w:tcPr>
            <w:tcW w:w="7920" w:type="dxa"/>
          </w:tcPr>
          <w:p w:rsidR="00B53A1F" w:rsidRPr="006B068F" w:rsidRDefault="00B53A1F" w:rsidP="008952CF">
            <w:pPr>
              <w:pStyle w:val="tablesyntax"/>
              <w:rPr>
                <w:rFonts w:ascii="Times New Roman" w:eastAsia="Times New Roman" w:hAnsi="Times New Roman"/>
                <w:lang w:eastAsia="zh-TW"/>
              </w:rPr>
            </w:pPr>
            <w:r w:rsidRPr="006B068F">
              <w:rPr>
                <w:rFonts w:ascii="Times New Roman" w:hAnsi="Times New Roman"/>
                <w:b/>
                <w:bCs/>
                <w:lang w:eastAsia="en-US"/>
              </w:rPr>
              <w:tab/>
            </w:r>
            <w:r w:rsidRPr="006B068F">
              <w:rPr>
                <w:rFonts w:ascii="Times New Roman" w:hAnsi="Times New Roman"/>
                <w:b/>
                <w:bCs/>
                <w:lang w:eastAsia="en-US"/>
              </w:rPr>
              <w:tab/>
            </w:r>
            <w:r w:rsidRPr="006B068F">
              <w:rPr>
                <w:lang w:eastAsia="ko-KR"/>
              </w:rPr>
              <w:tab/>
            </w:r>
            <w:r w:rsidRPr="006B068F">
              <w:rPr>
                <w:lang w:eastAsia="ko-KR"/>
              </w:rPr>
              <w:tab/>
            </w:r>
            <w:r w:rsidRPr="006B068F">
              <w:rPr>
                <w:lang w:eastAsia="ko-KR"/>
              </w:rPr>
              <w:tab/>
            </w:r>
            <w:proofErr w:type="spellStart"/>
            <w:r w:rsidRPr="006B068F">
              <w:rPr>
                <w:rFonts w:ascii="Times New Roman" w:hAnsi="Times New Roman"/>
                <w:b/>
                <w:bCs/>
                <w:lang w:eastAsia="en-US"/>
              </w:rPr>
              <w:t>inter_layer_pred_layer_idc</w:t>
            </w:r>
            <w:proofErr w:type="spellEnd"/>
            <w:r w:rsidRPr="006B068F">
              <w:rPr>
                <w:rFonts w:ascii="Times New Roman" w:hAnsi="Times New Roman"/>
                <w:b/>
                <w:bCs/>
                <w:lang w:eastAsia="en-US"/>
              </w:rPr>
              <w:t>[ </w:t>
            </w:r>
            <w:proofErr w:type="spellStart"/>
            <w:r w:rsidRPr="006B068F">
              <w:rPr>
                <w:rFonts w:ascii="Times New Roman" w:hAnsi="Times New Roman"/>
                <w:bCs/>
                <w:lang w:eastAsia="en-US"/>
              </w:rPr>
              <w:t>i</w:t>
            </w:r>
            <w:proofErr w:type="spellEnd"/>
            <w:r w:rsidRPr="006B068F">
              <w:rPr>
                <w:rFonts w:ascii="Times New Roman" w:hAnsi="Times New Roman"/>
                <w:bCs/>
                <w:lang w:eastAsia="en-US"/>
              </w:rPr>
              <w:t> ]</w:t>
            </w:r>
          </w:p>
        </w:tc>
        <w:tc>
          <w:tcPr>
            <w:tcW w:w="1152" w:type="dxa"/>
          </w:tcPr>
          <w:p w:rsidR="00B53A1F" w:rsidRPr="006B068F" w:rsidRDefault="00B53A1F" w:rsidP="008952CF">
            <w:pPr>
              <w:pStyle w:val="tablecell"/>
            </w:pPr>
            <w:r w:rsidRPr="006B068F">
              <w:rPr>
                <w:lang w:eastAsia="ko-KR"/>
              </w:rPr>
              <w:t>u(v)</w:t>
            </w:r>
          </w:p>
        </w:tc>
      </w:tr>
      <w:tr w:rsidR="00B53A1F" w:rsidRPr="008E14A4" w:rsidTr="008952CF">
        <w:trPr>
          <w:cantSplit/>
          <w:jc w:val="center"/>
        </w:trPr>
        <w:tc>
          <w:tcPr>
            <w:tcW w:w="7920" w:type="dxa"/>
          </w:tcPr>
          <w:p w:rsidR="00B53A1F" w:rsidRPr="006B068F" w:rsidRDefault="00B53A1F" w:rsidP="008952CF">
            <w:pPr>
              <w:pStyle w:val="tablesyntax"/>
              <w:rPr>
                <w:rFonts w:ascii="Times New Roman" w:eastAsia="Times New Roman" w:hAnsi="Times New Roman"/>
                <w:lang w:eastAsia="zh-TW"/>
              </w:rPr>
            </w:pPr>
            <w:r w:rsidRPr="006B068F">
              <w:rPr>
                <w:rFonts w:ascii="Times New Roman" w:hAnsi="Times New Roman"/>
                <w:lang w:eastAsia="ko-KR"/>
              </w:rPr>
              <w:tab/>
            </w:r>
            <w:r w:rsidRPr="006B068F">
              <w:rPr>
                <w:rFonts w:ascii="Times New Roman" w:hAnsi="Times New Roman"/>
                <w:lang w:eastAsia="ko-KR"/>
              </w:rPr>
              <w:tab/>
            </w:r>
            <w:r w:rsidRPr="006B068F">
              <w:rPr>
                <w:rFonts w:ascii="Times New Roman" w:hAnsi="Times New Roman"/>
                <w:lang w:eastAsia="ko-KR"/>
              </w:rPr>
              <w:tab/>
              <w:t>}</w:t>
            </w:r>
          </w:p>
        </w:tc>
        <w:tc>
          <w:tcPr>
            <w:tcW w:w="1152" w:type="dxa"/>
          </w:tcPr>
          <w:p w:rsidR="00B53A1F" w:rsidRPr="008E14A4" w:rsidRDefault="00B53A1F" w:rsidP="008952CF">
            <w:pPr>
              <w:pStyle w:val="tablecell"/>
            </w:pPr>
          </w:p>
        </w:tc>
      </w:tr>
      <w:tr w:rsidR="00B53A1F" w:rsidRPr="008E14A4" w:rsidTr="008952CF">
        <w:trPr>
          <w:cantSplit/>
          <w:jc w:val="center"/>
        </w:trPr>
        <w:tc>
          <w:tcPr>
            <w:tcW w:w="7920" w:type="dxa"/>
          </w:tcPr>
          <w:p w:rsidR="00B53A1F" w:rsidRPr="006B068F" w:rsidRDefault="00B53A1F" w:rsidP="008952CF">
            <w:pPr>
              <w:pStyle w:val="tablesyntax"/>
              <w:rPr>
                <w:rFonts w:ascii="Times New Roman" w:eastAsia="Times New Roman" w:hAnsi="Times New Roman"/>
                <w:lang w:eastAsia="zh-TW"/>
              </w:rPr>
            </w:pPr>
            <w:r w:rsidRPr="006B068F">
              <w:rPr>
                <w:rFonts w:ascii="Times New Roman" w:hAnsi="Times New Roman"/>
                <w:lang w:eastAsia="ko-KR"/>
              </w:rPr>
              <w:tab/>
            </w:r>
            <w:r w:rsidRPr="006B068F">
              <w:rPr>
                <w:rFonts w:ascii="Times New Roman" w:hAnsi="Times New Roman"/>
                <w:lang w:eastAsia="ko-KR"/>
              </w:rPr>
              <w:tab/>
              <w:t>}</w:t>
            </w:r>
          </w:p>
        </w:tc>
        <w:tc>
          <w:tcPr>
            <w:tcW w:w="1152" w:type="dxa"/>
          </w:tcPr>
          <w:p w:rsidR="00B53A1F" w:rsidRPr="008E14A4" w:rsidRDefault="00B53A1F" w:rsidP="008952CF">
            <w:pPr>
              <w:pStyle w:val="tablecell"/>
            </w:pPr>
          </w:p>
        </w:tc>
      </w:tr>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ko-KR"/>
              </w:rPr>
            </w:pPr>
            <w:r w:rsidRPr="008E14A4">
              <w:rPr>
                <w:rFonts w:ascii="Times New Roman" w:hAnsi="Times New Roman"/>
                <w:lang w:eastAsia="ko-KR"/>
              </w:rPr>
              <w:tab/>
            </w:r>
            <w:r>
              <w:rPr>
                <w:rFonts w:ascii="Times New Roman" w:hAnsi="Times New Roman"/>
                <w:b/>
                <w:lang w:eastAsia="ko-KR"/>
              </w:rPr>
              <w:t>...</w:t>
            </w:r>
          </w:p>
        </w:tc>
        <w:tc>
          <w:tcPr>
            <w:tcW w:w="1152" w:type="dxa"/>
          </w:tcPr>
          <w:p w:rsidR="00B53A1F" w:rsidRPr="008E14A4" w:rsidRDefault="00B53A1F" w:rsidP="008952CF">
            <w:pPr>
              <w:pStyle w:val="tablecell"/>
              <w:rPr>
                <w:lang w:eastAsia="ko-KR"/>
              </w:rPr>
            </w:pPr>
          </w:p>
        </w:tc>
      </w:tr>
      <w:tr w:rsidR="00B53A1F" w:rsidRPr="008E14A4" w:rsidTr="008952CF">
        <w:trPr>
          <w:cantSplit/>
          <w:jc w:val="center"/>
        </w:trPr>
        <w:tc>
          <w:tcPr>
            <w:tcW w:w="7920" w:type="dxa"/>
          </w:tcPr>
          <w:p w:rsidR="00B53A1F" w:rsidRPr="008E14A4" w:rsidRDefault="00B53A1F" w:rsidP="008952CF">
            <w:pPr>
              <w:pStyle w:val="tablesyntax"/>
              <w:keepNext w:val="0"/>
              <w:rPr>
                <w:rFonts w:ascii="Times New Roman" w:hAnsi="Times New Roman"/>
                <w:lang w:eastAsia="ko-KR"/>
              </w:rPr>
            </w:pPr>
            <w:r w:rsidRPr="008E14A4">
              <w:rPr>
                <w:rFonts w:ascii="Times New Roman" w:hAnsi="Times New Roman"/>
                <w:lang w:eastAsia="en-US"/>
              </w:rPr>
              <w:t>}</w:t>
            </w:r>
          </w:p>
        </w:tc>
        <w:tc>
          <w:tcPr>
            <w:tcW w:w="1152" w:type="dxa"/>
          </w:tcPr>
          <w:p w:rsidR="00B53A1F" w:rsidRPr="008E14A4" w:rsidRDefault="00B53A1F" w:rsidP="008952CF">
            <w:pPr>
              <w:pStyle w:val="tablecell"/>
              <w:keepNext w:val="0"/>
            </w:pPr>
          </w:p>
        </w:tc>
      </w:tr>
    </w:tbl>
    <w:p w:rsidR="00B53A1F" w:rsidRDefault="00B53A1F" w:rsidP="00B53A1F">
      <w:pPr>
        <w:jc w:val="both"/>
        <w:rPr>
          <w:szCs w:val="22"/>
          <w:lang w:val="en-CA"/>
        </w:rPr>
      </w:pPr>
      <w:r>
        <w:rPr>
          <w:szCs w:val="22"/>
          <w:lang w:val="en-CA"/>
        </w:rPr>
        <w:t xml:space="preserve">The derivation of </w:t>
      </w:r>
      <w:proofErr w:type="spellStart"/>
      <w:r>
        <w:rPr>
          <w:szCs w:val="22"/>
          <w:lang w:val="en-CA"/>
        </w:rPr>
        <w:t>NumActiveRefLayerPics</w:t>
      </w:r>
      <w:proofErr w:type="spellEnd"/>
      <w:r>
        <w:rPr>
          <w:szCs w:val="22"/>
          <w:lang w:val="en-CA"/>
        </w:rPr>
        <w:t xml:space="preserve"> as specified in SHVC WD2 G.7.4.7.1 can be modified as follows:</w:t>
      </w:r>
    </w:p>
    <w:p w:rsidR="00B53A1F" w:rsidRPr="00A23FE6" w:rsidRDefault="00B53A1F" w:rsidP="00B53A1F">
      <w:pPr>
        <w:keepNext/>
        <w:rPr>
          <w:noProof/>
          <w:lang w:eastAsia="ko-KR"/>
        </w:rPr>
      </w:pPr>
      <w:r w:rsidRPr="00A23FE6">
        <w:rPr>
          <w:noProof/>
          <w:lang w:eastAsia="ko-KR"/>
        </w:rPr>
        <w:t>The variable NumActiveRefLayerPics is derived as follows:</w:t>
      </w:r>
    </w:p>
    <w:p w:rsidR="00B53A1F" w:rsidRPr="00A23FE6" w:rsidRDefault="00B53A1F" w:rsidP="00B53A1F">
      <w:pPr>
        <w:ind w:left="360"/>
        <w:rPr>
          <w:rFonts w:eastAsia="Batang"/>
          <w:bCs/>
          <w:lang w:val="en-CA" w:eastAsia="ko-KR"/>
        </w:rPr>
      </w:pPr>
      <w:r w:rsidRPr="005F48F8">
        <w:rPr>
          <w:rFonts w:eastAsia="Batang"/>
          <w:bCs/>
          <w:lang w:val="en-CA" w:eastAsia="ko-KR"/>
        </w:rPr>
        <w:t xml:space="preserve">if( </w:t>
      </w:r>
      <w:proofErr w:type="spellStart"/>
      <w:r w:rsidRPr="005F48F8">
        <w:rPr>
          <w:rFonts w:eastAsia="Batang"/>
          <w:bCs/>
          <w:lang w:val="en-CA" w:eastAsia="ko-KR"/>
        </w:rPr>
        <w:t>nuh_layer_id</w:t>
      </w:r>
      <w:proofErr w:type="spellEnd"/>
      <w:r w:rsidRPr="005F48F8">
        <w:rPr>
          <w:rFonts w:eastAsia="Batang"/>
          <w:bCs/>
          <w:lang w:val="en-CA" w:eastAsia="ko-KR"/>
        </w:rPr>
        <w:t xml:space="preserve"> </w:t>
      </w:r>
      <w:r>
        <w:rPr>
          <w:rFonts w:eastAsia="Batang"/>
          <w:bCs/>
          <w:lang w:val="en-CA" w:eastAsia="ko-KR"/>
        </w:rPr>
        <w:t xml:space="preserve"> = = </w:t>
      </w:r>
      <w:r w:rsidRPr="005F48F8">
        <w:rPr>
          <w:rFonts w:eastAsia="Batang"/>
          <w:bCs/>
          <w:lang w:val="en-CA" w:eastAsia="ko-KR"/>
        </w:rPr>
        <w:t xml:space="preserve"> 0  </w:t>
      </w:r>
      <w:r>
        <w:rPr>
          <w:rFonts w:eastAsia="Batang"/>
          <w:bCs/>
          <w:lang w:val="en-CA" w:eastAsia="ko-KR"/>
        </w:rPr>
        <w:t xml:space="preserve">| | </w:t>
      </w:r>
      <w:r w:rsidRPr="005F48F8">
        <w:rPr>
          <w:rFonts w:eastAsia="Batang"/>
          <w:bCs/>
          <w:lang w:val="en-CA" w:eastAsia="ko-KR"/>
        </w:rPr>
        <w:t xml:space="preserve"> </w:t>
      </w:r>
      <w:proofErr w:type="spellStart"/>
      <w:r w:rsidRPr="005F48F8">
        <w:rPr>
          <w:rFonts w:eastAsia="Batang"/>
          <w:bCs/>
          <w:lang w:val="en-CA" w:eastAsia="ko-KR"/>
        </w:rPr>
        <w:t>NumDirectRefLayers</w:t>
      </w:r>
      <w:proofErr w:type="spellEnd"/>
      <w:r w:rsidRPr="005F48F8">
        <w:rPr>
          <w:rFonts w:eastAsia="Batang"/>
          <w:bCs/>
          <w:lang w:val="en-CA" w:eastAsia="ko-KR"/>
        </w:rPr>
        <w:t>[</w:t>
      </w:r>
      <w:r>
        <w:rPr>
          <w:rFonts w:eastAsia="Batang"/>
          <w:bCs/>
          <w:lang w:val="en-CA" w:eastAsia="ko-KR"/>
        </w:rPr>
        <w:t> </w:t>
      </w:r>
      <w:proofErr w:type="spellStart"/>
      <w:r w:rsidRPr="005F48F8">
        <w:rPr>
          <w:rFonts w:eastAsia="Batang"/>
          <w:bCs/>
          <w:lang w:val="en-CA" w:eastAsia="ko-KR"/>
        </w:rPr>
        <w:t>nuh_layer_id</w:t>
      </w:r>
      <w:proofErr w:type="spellEnd"/>
      <w:r>
        <w:rPr>
          <w:rFonts w:eastAsia="Batang"/>
          <w:bCs/>
          <w:lang w:val="en-CA" w:eastAsia="ko-KR"/>
        </w:rPr>
        <w:t> </w:t>
      </w:r>
      <w:r w:rsidRPr="005F48F8">
        <w:rPr>
          <w:rFonts w:eastAsia="Batang"/>
          <w:bCs/>
          <w:lang w:val="en-CA" w:eastAsia="ko-KR"/>
        </w:rPr>
        <w:t xml:space="preserve">] </w:t>
      </w:r>
      <w:r>
        <w:rPr>
          <w:rFonts w:eastAsia="Batang"/>
          <w:bCs/>
          <w:lang w:val="en-CA" w:eastAsia="ko-KR"/>
        </w:rPr>
        <w:t xml:space="preserve"> = =</w:t>
      </w:r>
      <w:r w:rsidRPr="005F48F8">
        <w:rPr>
          <w:rFonts w:eastAsia="Batang"/>
          <w:bCs/>
          <w:lang w:val="en-CA" w:eastAsia="ko-KR"/>
        </w:rPr>
        <w:t xml:space="preserve"> </w:t>
      </w:r>
      <w:r>
        <w:rPr>
          <w:rFonts w:eastAsia="Batang"/>
          <w:bCs/>
          <w:lang w:val="en-CA" w:eastAsia="ko-KR"/>
        </w:rPr>
        <w:t xml:space="preserve"> </w:t>
      </w:r>
      <w:r w:rsidRPr="005F48F8">
        <w:rPr>
          <w:rFonts w:eastAsia="Batang"/>
          <w:bCs/>
          <w:lang w:val="en-CA" w:eastAsia="ko-KR"/>
        </w:rPr>
        <w:t xml:space="preserve">0  </w:t>
      </w:r>
      <w:r>
        <w:rPr>
          <w:rFonts w:eastAsia="Batang"/>
          <w:bCs/>
          <w:lang w:val="en-CA" w:eastAsia="ko-KR"/>
        </w:rPr>
        <w:t xml:space="preserve">| | </w:t>
      </w:r>
      <w:r w:rsidRPr="005F48F8">
        <w:rPr>
          <w:rFonts w:eastAsia="Batang"/>
          <w:bCs/>
          <w:lang w:val="en-CA" w:eastAsia="ko-KR"/>
        </w:rPr>
        <w:t xml:space="preserve"> </w:t>
      </w:r>
      <w:r>
        <w:rPr>
          <w:rFonts w:eastAsia="Batang"/>
          <w:bCs/>
          <w:lang w:eastAsia="ko-KR"/>
        </w:rPr>
        <w:t>!</w:t>
      </w:r>
      <w:proofErr w:type="spellStart"/>
      <w:r w:rsidRPr="005F48F8">
        <w:rPr>
          <w:rFonts w:eastAsia="Batang"/>
          <w:bCs/>
          <w:lang w:eastAsia="ko-KR"/>
        </w:rPr>
        <w:t>inter_layer_pred_enabled_flag</w:t>
      </w:r>
      <w:proofErr w:type="spellEnd"/>
      <w:r>
        <w:rPr>
          <w:rFonts w:eastAsia="Batang"/>
          <w:bCs/>
          <w:lang w:eastAsia="ko-KR"/>
        </w:rPr>
        <w:t xml:space="preserve"> </w:t>
      </w:r>
      <w:r w:rsidRPr="005F48F8">
        <w:rPr>
          <w:rFonts w:eastAsia="Batang"/>
          <w:bCs/>
          <w:lang w:val="en-CA" w:eastAsia="ko-KR"/>
        </w:rPr>
        <w:t>)</w:t>
      </w:r>
      <w:r>
        <w:rPr>
          <w:rFonts w:eastAsia="Batang"/>
          <w:bCs/>
          <w:lang w:val="en-CA" w:eastAsia="ko-KR"/>
        </w:rPr>
        <w:br/>
      </w:r>
      <w:r>
        <w:rPr>
          <w:rFonts w:eastAsia="Batang"/>
          <w:bCs/>
          <w:lang w:val="en-CA" w:eastAsia="ko-KR"/>
        </w:rPr>
        <w:tab/>
      </w:r>
      <w:proofErr w:type="spellStart"/>
      <w:r w:rsidRPr="005F48F8">
        <w:rPr>
          <w:rFonts w:eastAsia="Batang"/>
          <w:bCs/>
          <w:lang w:eastAsia="ko-KR"/>
        </w:rPr>
        <w:t>NumActiveRefLayerPics</w:t>
      </w:r>
      <w:proofErr w:type="spellEnd"/>
      <w:r w:rsidRPr="005F48F8">
        <w:rPr>
          <w:rFonts w:eastAsia="Batang"/>
          <w:bCs/>
          <w:lang w:eastAsia="ko-KR"/>
        </w:rPr>
        <w:t xml:space="preserve"> = </w:t>
      </w:r>
      <w:r>
        <w:rPr>
          <w:rFonts w:eastAsia="Batang"/>
          <w:bCs/>
          <w:lang w:eastAsia="ko-KR"/>
        </w:rPr>
        <w:t>0</w:t>
      </w:r>
      <w:r>
        <w:rPr>
          <w:rFonts w:eastAsia="Batang"/>
          <w:bCs/>
          <w:lang w:eastAsia="ko-KR"/>
        </w:rPr>
        <w:br/>
        <w:t xml:space="preserve">else </w:t>
      </w:r>
      <w:r>
        <w:rPr>
          <w:rFonts w:eastAsia="Batang"/>
          <w:bCs/>
          <w:lang w:val="en-CA" w:eastAsia="ko-KR"/>
        </w:rPr>
        <w:t>if(</w:t>
      </w:r>
      <w:proofErr w:type="spellStart"/>
      <w:r w:rsidR="00EE6709" w:rsidRPr="00EE6709">
        <w:rPr>
          <w:rFonts w:eastAsia="Batang"/>
          <w:bCs/>
          <w:dstrike/>
          <w:color w:val="FF0000"/>
          <w:lang w:val="en-CA" w:eastAsia="ko-KR"/>
        </w:rPr>
        <w:t>max_one_active_ref_layer_flag</w:t>
      </w:r>
      <w:proofErr w:type="spellEnd"/>
      <w:r w:rsidR="00EE6709" w:rsidRPr="005F48F8">
        <w:rPr>
          <w:rFonts w:eastAsia="Batang"/>
          <w:bCs/>
          <w:lang w:eastAsia="ko-KR"/>
        </w:rPr>
        <w:t xml:space="preserve"> </w:t>
      </w:r>
      <w:r w:rsidR="00EE6709">
        <w:rPr>
          <w:rFonts w:eastAsia="Batang"/>
          <w:bCs/>
          <w:lang w:eastAsia="ko-KR"/>
        </w:rPr>
        <w:t xml:space="preserve"> </w:t>
      </w:r>
      <w:r w:rsidRPr="00EE6709">
        <w:rPr>
          <w:rFonts w:eastAsia="Batang"/>
          <w:bCs/>
          <w:highlight w:val="yellow"/>
          <w:lang w:val="en-CA" w:eastAsia="ko-KR"/>
        </w:rPr>
        <w:t>max_num_active_ref_layers_minus1 == 0</w:t>
      </w:r>
      <w:r w:rsidRPr="005F48F8">
        <w:rPr>
          <w:rFonts w:eastAsia="Batang"/>
          <w:bCs/>
          <w:lang w:eastAsia="ko-KR"/>
        </w:rPr>
        <w:t xml:space="preserve"> </w:t>
      </w:r>
      <w:r>
        <w:rPr>
          <w:rFonts w:eastAsia="Batang"/>
          <w:bCs/>
          <w:lang w:eastAsia="ko-KR"/>
        </w:rPr>
        <w:t xml:space="preserve"> </w:t>
      </w:r>
      <w:r>
        <w:rPr>
          <w:rFonts w:eastAsia="Batang"/>
          <w:bCs/>
          <w:lang w:val="en-CA" w:eastAsia="ko-KR"/>
        </w:rPr>
        <w:t xml:space="preserve">| | </w:t>
      </w:r>
      <w:r w:rsidRPr="005F48F8">
        <w:rPr>
          <w:rFonts w:eastAsia="Batang"/>
          <w:bCs/>
          <w:lang w:val="en-CA" w:eastAsia="ko-KR"/>
        </w:rPr>
        <w:t xml:space="preserve"> </w:t>
      </w:r>
      <w:proofErr w:type="spellStart"/>
      <w:r w:rsidRPr="005F48F8">
        <w:rPr>
          <w:rFonts w:eastAsia="Batang"/>
          <w:bCs/>
          <w:lang w:eastAsia="ko-KR"/>
        </w:rPr>
        <w:t>NumDirectRefLayers</w:t>
      </w:r>
      <w:proofErr w:type="spellEnd"/>
      <w:r w:rsidRPr="005F48F8">
        <w:rPr>
          <w:rFonts w:eastAsia="Batang"/>
          <w:bCs/>
          <w:lang w:eastAsia="ko-KR"/>
        </w:rPr>
        <w:t>[ </w:t>
      </w:r>
      <w:proofErr w:type="spellStart"/>
      <w:r w:rsidRPr="005F48F8">
        <w:rPr>
          <w:rFonts w:eastAsia="Batang"/>
          <w:bCs/>
          <w:lang w:eastAsia="ko-KR"/>
        </w:rPr>
        <w:t>nuh_layer_id</w:t>
      </w:r>
      <w:proofErr w:type="spellEnd"/>
      <w:r w:rsidRPr="005F48F8">
        <w:rPr>
          <w:rFonts w:eastAsia="Batang"/>
          <w:bCs/>
          <w:lang w:eastAsia="ko-KR"/>
        </w:rPr>
        <w:t xml:space="preserve"> ] </w:t>
      </w:r>
      <w:r>
        <w:rPr>
          <w:rFonts w:eastAsia="Batang"/>
          <w:bCs/>
          <w:lang w:eastAsia="ko-KR"/>
        </w:rPr>
        <w:t xml:space="preserve"> = =</w:t>
      </w:r>
      <w:r w:rsidRPr="005F48F8">
        <w:rPr>
          <w:rFonts w:eastAsia="Batang"/>
          <w:bCs/>
          <w:lang w:eastAsia="ko-KR"/>
        </w:rPr>
        <w:t xml:space="preserve"> 1</w:t>
      </w:r>
      <w:r>
        <w:rPr>
          <w:rFonts w:eastAsia="Batang"/>
          <w:bCs/>
          <w:lang w:eastAsia="ko-KR"/>
        </w:rPr>
        <w:t xml:space="preserve"> </w:t>
      </w:r>
      <w:r>
        <w:rPr>
          <w:rFonts w:eastAsia="Batang"/>
          <w:bCs/>
          <w:lang w:val="en-CA" w:eastAsia="ko-KR"/>
        </w:rPr>
        <w:t>)</w:t>
      </w:r>
      <w:r>
        <w:rPr>
          <w:rFonts w:eastAsia="Batang"/>
          <w:bCs/>
          <w:lang w:val="en-CA" w:eastAsia="ko-KR"/>
        </w:rPr>
        <w:br/>
      </w:r>
      <w:r>
        <w:rPr>
          <w:rFonts w:eastAsia="Batang"/>
          <w:bCs/>
          <w:lang w:val="en-CA" w:eastAsia="ko-KR"/>
        </w:rPr>
        <w:tab/>
      </w:r>
      <w:proofErr w:type="spellStart"/>
      <w:r w:rsidRPr="005F48F8">
        <w:rPr>
          <w:rFonts w:eastAsia="Batang"/>
          <w:bCs/>
          <w:lang w:eastAsia="ko-KR"/>
        </w:rPr>
        <w:t>NumActiveRefLayerPics</w:t>
      </w:r>
      <w:proofErr w:type="spellEnd"/>
      <w:r w:rsidRPr="005F48F8">
        <w:rPr>
          <w:rFonts w:eastAsia="Batang"/>
          <w:bCs/>
          <w:lang w:eastAsia="ko-KR"/>
        </w:rPr>
        <w:t xml:space="preserve"> = </w:t>
      </w:r>
      <w:r>
        <w:rPr>
          <w:rFonts w:eastAsia="Batang"/>
          <w:bCs/>
          <w:lang w:eastAsia="ko-KR"/>
        </w:rPr>
        <w:t>1</w:t>
      </w:r>
      <w:r>
        <w:rPr>
          <w:rFonts w:eastAsia="Batang"/>
          <w:bCs/>
          <w:lang w:eastAsia="ko-KR"/>
        </w:rPr>
        <w:br/>
        <w:t>else</w:t>
      </w:r>
      <w:r>
        <w:rPr>
          <w:rFonts w:eastAsia="Batang"/>
          <w:bCs/>
          <w:lang w:eastAsia="ko-KR"/>
        </w:rPr>
        <w:br/>
      </w:r>
      <w:r>
        <w:rPr>
          <w:rFonts w:eastAsia="Batang"/>
          <w:bCs/>
          <w:lang w:val="en-CA" w:eastAsia="ko-KR"/>
        </w:rPr>
        <w:tab/>
      </w:r>
      <w:proofErr w:type="spellStart"/>
      <w:r w:rsidRPr="005F48F8">
        <w:rPr>
          <w:rFonts w:eastAsia="Batang"/>
          <w:bCs/>
          <w:lang w:eastAsia="ko-KR"/>
        </w:rPr>
        <w:t>NumActiveRefLayerPics</w:t>
      </w:r>
      <w:proofErr w:type="spellEnd"/>
      <w:r w:rsidRPr="005F48F8">
        <w:rPr>
          <w:rFonts w:eastAsia="Batang"/>
          <w:bCs/>
          <w:lang w:eastAsia="ko-KR"/>
        </w:rPr>
        <w:t xml:space="preserve"> = num_inter_layer_ref_pics_minus1 + 1</w:t>
      </w:r>
    </w:p>
    <w:p w:rsidR="00EE6709" w:rsidRDefault="00B53A1F" w:rsidP="00B53A1F">
      <w:pPr>
        <w:jc w:val="both"/>
        <w:rPr>
          <w:ins w:id="4" w:author="heyo" w:date="2013-07-18T17:03:00Z"/>
          <w:lang w:eastAsia="ko-KR"/>
        </w:rPr>
      </w:pPr>
      <w:r w:rsidRPr="008E14A4">
        <w:rPr>
          <w:lang w:eastAsia="ko-KR"/>
        </w:rPr>
        <w:t xml:space="preserve">All slices of a coded picture shall have the same value of </w:t>
      </w:r>
      <w:proofErr w:type="spellStart"/>
      <w:r w:rsidRPr="008E14A4">
        <w:rPr>
          <w:lang w:eastAsia="ko-KR"/>
        </w:rPr>
        <w:t>NumActiveRefLayerPics</w:t>
      </w:r>
      <w:proofErr w:type="spellEnd"/>
      <w:r w:rsidRPr="008E14A4">
        <w:rPr>
          <w:lang w:eastAsia="ko-KR"/>
        </w:rPr>
        <w:t>.</w:t>
      </w:r>
    </w:p>
    <w:p w:rsidR="00B53A1F" w:rsidRDefault="00B53A1F" w:rsidP="00B53A1F">
      <w:pPr>
        <w:jc w:val="both"/>
        <w:rPr>
          <w:szCs w:val="22"/>
          <w:lang w:val="en-CA"/>
        </w:rPr>
      </w:pPr>
      <w:r>
        <w:rPr>
          <w:szCs w:val="22"/>
          <w:lang w:val="en-CA"/>
        </w:rPr>
        <w:t>The benefits of using max_num_active_ref_layers_minus1 are:</w:t>
      </w:r>
    </w:p>
    <w:p w:rsidR="00B53A1F" w:rsidRPr="006B068F" w:rsidRDefault="00B53A1F" w:rsidP="00B53A1F">
      <w:pPr>
        <w:numPr>
          <w:ilvl w:val="0"/>
          <w:numId w:val="14"/>
        </w:numPr>
        <w:jc w:val="both"/>
        <w:rPr>
          <w:szCs w:val="22"/>
          <w:lang w:val="en-CA"/>
        </w:rPr>
      </w:pPr>
      <w:r>
        <w:t>Indicating the maximum number of reference layers used in the decoding process can serve the purpose of capability exchange and profile/level definition;</w:t>
      </w:r>
    </w:p>
    <w:p w:rsidR="00B53A1F" w:rsidRPr="006B068F" w:rsidRDefault="00B53A1F" w:rsidP="00B53A1F">
      <w:pPr>
        <w:numPr>
          <w:ilvl w:val="0"/>
          <w:numId w:val="14"/>
        </w:numPr>
        <w:jc w:val="both"/>
        <w:rPr>
          <w:szCs w:val="22"/>
          <w:lang w:val="en-CA"/>
        </w:rPr>
      </w:pPr>
      <w:r>
        <w:t>Improving flexibility for  profile/level constraints in the future;</w:t>
      </w:r>
    </w:p>
    <w:p w:rsidR="00B53A1F" w:rsidRPr="00FF0F26" w:rsidRDefault="00B53A1F" w:rsidP="00B53A1F">
      <w:pPr>
        <w:numPr>
          <w:ilvl w:val="0"/>
          <w:numId w:val="14"/>
        </w:numPr>
        <w:jc w:val="both"/>
        <w:rPr>
          <w:szCs w:val="22"/>
          <w:lang w:val="en-CA"/>
        </w:rPr>
      </w:pPr>
      <w:r>
        <w:t xml:space="preserve">Maintaining the same bit cost as the current </w:t>
      </w:r>
      <w:proofErr w:type="spellStart"/>
      <w:r w:rsidRPr="00C66B4D">
        <w:rPr>
          <w:i/>
        </w:rPr>
        <w:t>max_one_active_ref_layer_flag</w:t>
      </w:r>
      <w:proofErr w:type="spellEnd"/>
      <w:r>
        <w:rPr>
          <w:i/>
        </w:rPr>
        <w:t xml:space="preserve"> </w:t>
      </w:r>
      <w:r>
        <w:t>when only one active ref layer is used.</w:t>
      </w:r>
    </w:p>
    <w:p w:rsidR="00B53A1F" w:rsidRDefault="00B53A1F" w:rsidP="00B53A1F">
      <w:pPr>
        <w:pStyle w:val="Heading1"/>
        <w:rPr>
          <w:sz w:val="20"/>
        </w:rPr>
      </w:pPr>
      <w:r>
        <w:rPr>
          <w:lang w:val="en-CA"/>
        </w:rPr>
        <w:lastRenderedPageBreak/>
        <w:t xml:space="preserve">Signaling condition on </w:t>
      </w:r>
      <w:r w:rsidRPr="00176C11">
        <w:t>inter</w:t>
      </w:r>
      <w:r>
        <w:rPr>
          <w:lang w:val="en-CA"/>
        </w:rPr>
        <w:t>_</w:t>
      </w:r>
      <w:proofErr w:type="spellStart"/>
      <w:r>
        <w:rPr>
          <w:lang w:val="en-CA"/>
        </w:rPr>
        <w:t>layer_pred_layer_idc</w:t>
      </w:r>
      <w:proofErr w:type="spellEnd"/>
    </w:p>
    <w:p w:rsidR="00B53A1F" w:rsidRPr="00127C7D" w:rsidRDefault="00B53A1F" w:rsidP="00B53A1F">
      <w:pPr>
        <w:rPr>
          <w:bCs/>
          <w:sz w:val="20"/>
        </w:rPr>
      </w:pPr>
      <w:r>
        <w:t xml:space="preserve">In current SHVC working draft 2, the syntax element </w:t>
      </w:r>
      <w:proofErr w:type="spellStart"/>
      <w:r>
        <w:t>inter_layer_pred_layer_idc</w:t>
      </w:r>
      <w:proofErr w:type="spellEnd"/>
      <w:r>
        <w:t xml:space="preserve"> is always signaled in the slice header. However, it</w:t>
      </w:r>
      <w:r w:rsidRPr="00176C11">
        <w:t xml:space="preserve"> </w:t>
      </w:r>
      <w:r>
        <w:t xml:space="preserve">is redundant when the number of active reference layers is the same as number of direct reference layers (since every direct reference layer is considered active). The redundant signal bit can be removed by adding the signal condition as shown in </w:t>
      </w:r>
      <w:r>
        <w:fldChar w:fldCharType="begin"/>
      </w:r>
      <w:r>
        <w:instrText xml:space="preserve"> REF _Ref359357744 \r \h </w:instrText>
      </w:r>
      <w:r>
        <w:fldChar w:fldCharType="separate"/>
      </w:r>
      <w:r>
        <w:t>Table 3</w:t>
      </w:r>
      <w:r>
        <w:fldChar w:fldCharType="end"/>
      </w:r>
      <w:r>
        <w:t xml:space="preserve">. </w:t>
      </w:r>
    </w:p>
    <w:p w:rsidR="00B53A1F" w:rsidRDefault="00B53A1F" w:rsidP="00B53A1F">
      <w:pPr>
        <w:pStyle w:val="Annex5"/>
        <w:numPr>
          <w:ilvl w:val="0"/>
          <w:numId w:val="13"/>
        </w:numPr>
        <w:jc w:val="center"/>
      </w:pPr>
      <w:bookmarkStart w:id="5" w:name="_Ref359357744"/>
      <w:r>
        <w:t xml:space="preserve">Proposed </w:t>
      </w:r>
      <w:r w:rsidRPr="001533A7">
        <w:t>General slice segment header syntax</w:t>
      </w:r>
      <w:bookmarkEnd w:id="5"/>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6"/>
        <w:gridCol w:w="1296"/>
      </w:tblGrid>
      <w:tr w:rsidR="00B53A1F" w:rsidRPr="008E14A4" w:rsidTr="008952CF">
        <w:trPr>
          <w:cantSplit/>
          <w:jc w:val="center"/>
        </w:trPr>
        <w:tc>
          <w:tcPr>
            <w:tcW w:w="7776" w:type="dxa"/>
          </w:tcPr>
          <w:p w:rsidR="00B53A1F" w:rsidRPr="00114DF4" w:rsidRDefault="00B53A1F" w:rsidP="008952CF">
            <w:pPr>
              <w:pStyle w:val="tablesyntax"/>
              <w:rPr>
                <w:rFonts w:ascii="Times New Roman" w:hAnsi="Times New Roman"/>
                <w:lang w:eastAsia="en-US"/>
              </w:rPr>
            </w:pPr>
            <w:proofErr w:type="spellStart"/>
            <w:r w:rsidRPr="00114DF4">
              <w:rPr>
                <w:rFonts w:ascii="Times New Roman" w:hAnsi="Times New Roman"/>
                <w:lang w:eastAsia="en-US"/>
              </w:rPr>
              <w:t>slice_segment_header</w:t>
            </w:r>
            <w:proofErr w:type="spellEnd"/>
            <w:r w:rsidRPr="00114DF4">
              <w:rPr>
                <w:rFonts w:ascii="Times New Roman" w:hAnsi="Times New Roman"/>
                <w:lang w:eastAsia="en-US"/>
              </w:rPr>
              <w:t>( ) {</w:t>
            </w:r>
          </w:p>
        </w:tc>
        <w:tc>
          <w:tcPr>
            <w:tcW w:w="1296" w:type="dxa"/>
          </w:tcPr>
          <w:p w:rsidR="00B53A1F" w:rsidRPr="00114DF4" w:rsidRDefault="00B53A1F" w:rsidP="008952CF">
            <w:pPr>
              <w:pStyle w:val="tableheading"/>
              <w:spacing w:after="0"/>
            </w:pPr>
            <w:r w:rsidRPr="00114DF4">
              <w:t>Descriptor</w:t>
            </w:r>
          </w:p>
        </w:tc>
      </w:tr>
      <w:tr w:rsidR="00B53A1F" w:rsidRPr="008E14A4" w:rsidTr="008952CF">
        <w:trPr>
          <w:cantSplit/>
          <w:jc w:val="center"/>
        </w:trPr>
        <w:tc>
          <w:tcPr>
            <w:tcW w:w="7776" w:type="dxa"/>
          </w:tcPr>
          <w:p w:rsidR="00B53A1F" w:rsidRPr="00114DF4" w:rsidRDefault="00B53A1F" w:rsidP="008952CF">
            <w:pPr>
              <w:pStyle w:val="tablesyntax"/>
              <w:rPr>
                <w:rFonts w:ascii="Times New Roman" w:hAnsi="Times New Roman"/>
                <w:lang w:eastAsia="en-US"/>
              </w:rPr>
            </w:pPr>
            <w:r w:rsidRPr="00114DF4">
              <w:rPr>
                <w:rFonts w:ascii="Times New Roman" w:hAnsi="Times New Roman"/>
                <w:lang w:eastAsia="ko-KR"/>
              </w:rPr>
              <w:tab/>
            </w:r>
            <w:r>
              <w:rPr>
                <w:rFonts w:ascii="Times New Roman" w:hAnsi="Times New Roman"/>
                <w:b/>
                <w:lang w:eastAsia="ko-KR"/>
              </w:rPr>
              <w:t>....</w:t>
            </w:r>
          </w:p>
        </w:tc>
        <w:tc>
          <w:tcPr>
            <w:tcW w:w="1296" w:type="dxa"/>
          </w:tcPr>
          <w:p w:rsidR="00B53A1F" w:rsidRPr="00114DF4" w:rsidRDefault="00B53A1F" w:rsidP="008952CF">
            <w:pPr>
              <w:pStyle w:val="tableheading"/>
              <w:spacing w:after="0"/>
              <w:rPr>
                <w:b w:val="0"/>
              </w:rPr>
            </w:pPr>
          </w:p>
        </w:tc>
      </w:tr>
      <w:tr w:rsidR="00B53A1F" w:rsidRPr="008E14A4" w:rsidTr="008952CF">
        <w:trPr>
          <w:cantSplit/>
          <w:jc w:val="center"/>
        </w:trPr>
        <w:tc>
          <w:tcPr>
            <w:tcW w:w="7776" w:type="dxa"/>
          </w:tcPr>
          <w:p w:rsidR="00B53A1F" w:rsidRPr="00114DF4" w:rsidRDefault="00B53A1F" w:rsidP="008952CF">
            <w:pPr>
              <w:pStyle w:val="tablesyntax"/>
              <w:rPr>
                <w:rFonts w:ascii="Times New Roman" w:eastAsia="Times New Roman" w:hAnsi="Times New Roman"/>
                <w:lang w:eastAsia="zh-TW"/>
              </w:rPr>
            </w:pPr>
            <w:r w:rsidRPr="00114DF4">
              <w:rPr>
                <w:rFonts w:ascii="Times New Roman" w:hAnsi="Times New Roman"/>
                <w:kern w:val="2"/>
                <w:lang w:eastAsia="ko-KR"/>
              </w:rPr>
              <w:tab/>
            </w:r>
            <w:r w:rsidRPr="00114DF4">
              <w:rPr>
                <w:rFonts w:ascii="Times New Roman" w:hAnsi="Times New Roman"/>
                <w:kern w:val="2"/>
                <w:lang w:eastAsia="ko-KR"/>
              </w:rPr>
              <w:tab/>
              <w:t xml:space="preserve">if( </w:t>
            </w:r>
            <w:proofErr w:type="spellStart"/>
            <w:r w:rsidRPr="00114DF4">
              <w:rPr>
                <w:rFonts w:ascii="Times New Roman" w:hAnsi="Times New Roman"/>
                <w:kern w:val="2"/>
                <w:lang w:eastAsia="ko-KR"/>
              </w:rPr>
              <w:t>nuh_layer_id</w:t>
            </w:r>
            <w:proofErr w:type="spellEnd"/>
            <w:r w:rsidRPr="00114DF4">
              <w:rPr>
                <w:rFonts w:ascii="Times New Roman" w:hAnsi="Times New Roman"/>
                <w:kern w:val="2"/>
                <w:lang w:eastAsia="ko-KR"/>
              </w:rPr>
              <w:t xml:space="preserve"> &gt; 0  &amp;&amp;  </w:t>
            </w:r>
            <w:proofErr w:type="spellStart"/>
            <w:r w:rsidRPr="00114DF4">
              <w:rPr>
                <w:rFonts w:ascii="Times New Roman" w:hAnsi="Times New Roman"/>
                <w:lang w:val="en-CA" w:eastAsia="en-US"/>
              </w:rPr>
              <w:t>NumDirectRefLayers</w:t>
            </w:r>
            <w:proofErr w:type="spellEnd"/>
            <w:r w:rsidRPr="00114DF4">
              <w:rPr>
                <w:rFonts w:ascii="Times New Roman" w:hAnsi="Times New Roman"/>
                <w:kern w:val="2"/>
                <w:lang w:eastAsia="ko-KR"/>
              </w:rPr>
              <w:t>[ </w:t>
            </w:r>
            <w:proofErr w:type="spellStart"/>
            <w:r w:rsidRPr="00114DF4">
              <w:rPr>
                <w:rFonts w:ascii="Times New Roman" w:hAnsi="Times New Roman"/>
                <w:kern w:val="2"/>
                <w:lang w:eastAsia="ko-KR"/>
              </w:rPr>
              <w:t>nuh_layer_id</w:t>
            </w:r>
            <w:proofErr w:type="spellEnd"/>
            <w:r w:rsidRPr="00114DF4">
              <w:rPr>
                <w:rFonts w:ascii="Times New Roman" w:hAnsi="Times New Roman"/>
                <w:kern w:val="2"/>
                <w:lang w:eastAsia="ko-KR"/>
              </w:rPr>
              <w:t xml:space="preserve"> ] &gt; 0 ) {</w:t>
            </w:r>
            <w:r w:rsidRPr="00114DF4">
              <w:rPr>
                <w:rFonts w:ascii="Times New Roman" w:hAnsi="Times New Roman"/>
                <w:lang w:eastAsia="ko-KR"/>
              </w:rPr>
              <w:t xml:space="preserve"> </w:t>
            </w:r>
          </w:p>
        </w:tc>
        <w:tc>
          <w:tcPr>
            <w:tcW w:w="1296" w:type="dxa"/>
          </w:tcPr>
          <w:p w:rsidR="00B53A1F" w:rsidRPr="00114DF4" w:rsidRDefault="00B53A1F" w:rsidP="008952CF">
            <w:pPr>
              <w:pStyle w:val="tablecell"/>
              <w:spacing w:after="0"/>
            </w:pPr>
          </w:p>
        </w:tc>
      </w:tr>
      <w:tr w:rsidR="00B53A1F" w:rsidRPr="008E14A4" w:rsidTr="008952CF">
        <w:trPr>
          <w:cantSplit/>
          <w:jc w:val="center"/>
        </w:trPr>
        <w:tc>
          <w:tcPr>
            <w:tcW w:w="7776" w:type="dxa"/>
          </w:tcPr>
          <w:p w:rsidR="00B53A1F" w:rsidRPr="00114DF4" w:rsidRDefault="00B53A1F" w:rsidP="008952CF">
            <w:pPr>
              <w:pStyle w:val="tablesyntax"/>
              <w:rPr>
                <w:rFonts w:ascii="Times New Roman" w:eastAsia="Times New Roman" w:hAnsi="Times New Roman"/>
                <w:lang w:eastAsia="zh-TW"/>
              </w:rPr>
            </w:pPr>
            <w:r w:rsidRPr="00114DF4">
              <w:rPr>
                <w:rFonts w:ascii="Times New Roman" w:hAnsi="Times New Roman"/>
                <w:lang w:eastAsia="en-US"/>
              </w:rPr>
              <w:tab/>
            </w:r>
            <w:r w:rsidRPr="00114DF4">
              <w:rPr>
                <w:rFonts w:ascii="Times New Roman" w:hAnsi="Times New Roman"/>
                <w:lang w:eastAsia="en-US"/>
              </w:rPr>
              <w:tab/>
            </w:r>
            <w:r w:rsidRPr="00114DF4">
              <w:rPr>
                <w:rFonts w:ascii="Times New Roman" w:hAnsi="Times New Roman"/>
                <w:lang w:eastAsia="en-US"/>
              </w:rPr>
              <w:tab/>
            </w:r>
            <w:proofErr w:type="spellStart"/>
            <w:r w:rsidRPr="00114DF4">
              <w:rPr>
                <w:rFonts w:ascii="Times New Roman" w:hAnsi="Times New Roman"/>
                <w:b/>
                <w:lang w:eastAsia="ko-KR"/>
              </w:rPr>
              <w:t>inter_layer_pred_enabled_flag</w:t>
            </w:r>
            <w:proofErr w:type="spellEnd"/>
          </w:p>
        </w:tc>
        <w:tc>
          <w:tcPr>
            <w:tcW w:w="1296" w:type="dxa"/>
          </w:tcPr>
          <w:p w:rsidR="00B53A1F" w:rsidRPr="00CF4B99" w:rsidRDefault="00B53A1F" w:rsidP="008952CF">
            <w:pPr>
              <w:pStyle w:val="tablecell"/>
              <w:spacing w:after="0"/>
            </w:pPr>
            <w:r w:rsidRPr="00E94AFB">
              <w:t>u(1)</w:t>
            </w:r>
          </w:p>
        </w:tc>
      </w:tr>
      <w:tr w:rsidR="00B53A1F" w:rsidRPr="008E14A4" w:rsidTr="008952CF">
        <w:trPr>
          <w:cantSplit/>
          <w:jc w:val="center"/>
        </w:trPr>
        <w:tc>
          <w:tcPr>
            <w:tcW w:w="7776" w:type="dxa"/>
          </w:tcPr>
          <w:p w:rsidR="00B53A1F" w:rsidRPr="00114DF4" w:rsidRDefault="00B53A1F" w:rsidP="008952CF">
            <w:pPr>
              <w:pStyle w:val="tablesyntax"/>
              <w:rPr>
                <w:rFonts w:ascii="Times New Roman" w:eastAsia="Times New Roman" w:hAnsi="Times New Roman"/>
                <w:lang w:eastAsia="zh-TW"/>
              </w:rPr>
            </w:pPr>
            <w:r w:rsidRPr="00114DF4">
              <w:rPr>
                <w:rFonts w:ascii="Times New Roman" w:hAnsi="Times New Roman"/>
                <w:lang w:eastAsia="ko-KR"/>
              </w:rPr>
              <w:tab/>
            </w:r>
            <w:r w:rsidRPr="00114DF4">
              <w:rPr>
                <w:rFonts w:ascii="Times New Roman" w:hAnsi="Times New Roman"/>
                <w:lang w:eastAsia="ko-KR"/>
              </w:rPr>
              <w:tab/>
            </w:r>
            <w:r w:rsidRPr="00114DF4">
              <w:rPr>
                <w:rFonts w:ascii="Times New Roman" w:hAnsi="Times New Roman"/>
                <w:lang w:eastAsia="ko-KR"/>
              </w:rPr>
              <w:tab/>
              <w:t xml:space="preserve">if( </w:t>
            </w:r>
            <w:proofErr w:type="spellStart"/>
            <w:r w:rsidRPr="00114DF4">
              <w:rPr>
                <w:rFonts w:ascii="Times New Roman" w:hAnsi="Times New Roman"/>
                <w:lang w:eastAsia="ko-KR"/>
              </w:rPr>
              <w:t>inter_layer_pred_enabled_flag</w:t>
            </w:r>
            <w:proofErr w:type="spellEnd"/>
            <w:r w:rsidRPr="00114DF4">
              <w:rPr>
                <w:rFonts w:ascii="Times New Roman" w:hAnsi="Times New Roman"/>
                <w:lang w:eastAsia="ko-KR"/>
              </w:rPr>
              <w:t xml:space="preserve">  &amp;&amp;  </w:t>
            </w:r>
            <w:proofErr w:type="spellStart"/>
            <w:r w:rsidRPr="00114DF4">
              <w:rPr>
                <w:rFonts w:ascii="Times New Roman" w:hAnsi="Times New Roman"/>
                <w:lang w:eastAsia="ko-KR"/>
              </w:rPr>
              <w:t>NumDirectRefLayers</w:t>
            </w:r>
            <w:proofErr w:type="spellEnd"/>
            <w:r w:rsidRPr="00114DF4">
              <w:rPr>
                <w:rFonts w:ascii="Times New Roman" w:hAnsi="Times New Roman"/>
                <w:lang w:eastAsia="ko-KR"/>
              </w:rPr>
              <w:t>[ </w:t>
            </w:r>
            <w:proofErr w:type="spellStart"/>
            <w:r w:rsidRPr="00114DF4">
              <w:rPr>
                <w:rFonts w:ascii="Times New Roman" w:hAnsi="Times New Roman"/>
                <w:lang w:eastAsia="ko-KR"/>
              </w:rPr>
              <w:t>nuh_layer_id</w:t>
            </w:r>
            <w:proofErr w:type="spellEnd"/>
            <w:r w:rsidRPr="00114DF4">
              <w:rPr>
                <w:rFonts w:ascii="Times New Roman" w:hAnsi="Times New Roman"/>
                <w:lang w:eastAsia="ko-KR"/>
              </w:rPr>
              <w:t> ] &gt; 1) {</w:t>
            </w:r>
          </w:p>
        </w:tc>
        <w:tc>
          <w:tcPr>
            <w:tcW w:w="1296" w:type="dxa"/>
          </w:tcPr>
          <w:p w:rsidR="00B53A1F" w:rsidRPr="00CF4B99" w:rsidRDefault="00B53A1F" w:rsidP="008952CF">
            <w:pPr>
              <w:pStyle w:val="tablecell"/>
              <w:spacing w:after="0"/>
            </w:pPr>
          </w:p>
        </w:tc>
      </w:tr>
      <w:tr w:rsidR="00B53A1F" w:rsidRPr="008E14A4" w:rsidTr="008952CF">
        <w:trPr>
          <w:cantSplit/>
          <w:jc w:val="center"/>
        </w:trPr>
        <w:tc>
          <w:tcPr>
            <w:tcW w:w="7776" w:type="dxa"/>
          </w:tcPr>
          <w:p w:rsidR="00B53A1F" w:rsidRPr="00176C11" w:rsidRDefault="00B53A1F" w:rsidP="008952CF">
            <w:pPr>
              <w:pStyle w:val="tablesyntax"/>
              <w:rPr>
                <w:rFonts w:ascii="Times New Roman" w:eastAsia="Times New Roman" w:hAnsi="Times New Roman"/>
                <w:lang w:eastAsia="zh-TW"/>
              </w:rPr>
            </w:pPr>
            <w:r w:rsidRPr="00176C11">
              <w:rPr>
                <w:rFonts w:ascii="Times New Roman" w:hAnsi="Times New Roman"/>
                <w:lang w:eastAsia="ko-KR"/>
              </w:rPr>
              <w:tab/>
            </w:r>
            <w:r w:rsidRPr="00176C11">
              <w:rPr>
                <w:rFonts w:ascii="Times New Roman" w:hAnsi="Times New Roman"/>
                <w:lang w:eastAsia="ko-KR"/>
              </w:rPr>
              <w:tab/>
            </w:r>
            <w:r w:rsidRPr="00176C11">
              <w:rPr>
                <w:rFonts w:ascii="Times New Roman" w:hAnsi="Times New Roman"/>
                <w:lang w:eastAsia="ko-KR"/>
              </w:rPr>
              <w:tab/>
            </w:r>
            <w:r w:rsidRPr="00176C11">
              <w:rPr>
                <w:rFonts w:ascii="Times New Roman" w:hAnsi="Times New Roman"/>
                <w:lang w:eastAsia="ko-KR"/>
              </w:rPr>
              <w:tab/>
            </w:r>
            <w:r w:rsidRPr="00176C11">
              <w:rPr>
                <w:lang w:eastAsia="ko-KR"/>
              </w:rPr>
              <w:t>if( !</w:t>
            </w:r>
            <w:proofErr w:type="spellStart"/>
            <w:r w:rsidRPr="00176C11">
              <w:rPr>
                <w:lang w:eastAsia="ko-KR"/>
              </w:rPr>
              <w:t>max_one_active_ref_layer_flag</w:t>
            </w:r>
            <w:proofErr w:type="spellEnd"/>
            <w:r w:rsidRPr="00176C11">
              <w:rPr>
                <w:lang w:eastAsia="ko-KR"/>
              </w:rPr>
              <w:t xml:space="preserve"> </w:t>
            </w:r>
            <w:r w:rsidRPr="00176C11">
              <w:rPr>
                <w:lang w:eastAsia="en-US"/>
              </w:rPr>
              <w:t>)</w:t>
            </w:r>
          </w:p>
        </w:tc>
        <w:tc>
          <w:tcPr>
            <w:tcW w:w="1296" w:type="dxa"/>
          </w:tcPr>
          <w:p w:rsidR="00B53A1F" w:rsidRPr="00CF4B99" w:rsidRDefault="00B53A1F" w:rsidP="008952CF">
            <w:pPr>
              <w:pStyle w:val="tablecell"/>
              <w:spacing w:after="0"/>
            </w:pPr>
          </w:p>
        </w:tc>
      </w:tr>
      <w:tr w:rsidR="00B53A1F" w:rsidRPr="008E14A4" w:rsidTr="008952CF">
        <w:trPr>
          <w:cantSplit/>
          <w:jc w:val="center"/>
        </w:trPr>
        <w:tc>
          <w:tcPr>
            <w:tcW w:w="7776" w:type="dxa"/>
          </w:tcPr>
          <w:p w:rsidR="00B53A1F" w:rsidRPr="00176C11" w:rsidRDefault="00B53A1F" w:rsidP="008952CF">
            <w:pPr>
              <w:pStyle w:val="tablesyntax"/>
              <w:rPr>
                <w:rFonts w:ascii="Times New Roman" w:eastAsia="Times New Roman" w:hAnsi="Times New Roman"/>
                <w:lang w:eastAsia="zh-TW"/>
              </w:rPr>
            </w:pPr>
            <w:r w:rsidRPr="00176C11">
              <w:rPr>
                <w:rFonts w:ascii="Times New Roman" w:hAnsi="Times New Roman"/>
                <w:lang w:eastAsia="ko-KR"/>
              </w:rPr>
              <w:tab/>
            </w:r>
            <w:r w:rsidRPr="00176C11">
              <w:rPr>
                <w:rFonts w:ascii="Times New Roman" w:hAnsi="Times New Roman"/>
                <w:lang w:eastAsia="ko-KR"/>
              </w:rPr>
              <w:tab/>
            </w:r>
            <w:r w:rsidRPr="00176C11">
              <w:rPr>
                <w:rFonts w:ascii="Times New Roman" w:hAnsi="Times New Roman"/>
                <w:lang w:eastAsia="ko-KR"/>
              </w:rPr>
              <w:tab/>
            </w:r>
            <w:r w:rsidRPr="00176C11">
              <w:rPr>
                <w:rFonts w:ascii="Times New Roman" w:hAnsi="Times New Roman"/>
                <w:lang w:eastAsia="ko-KR"/>
              </w:rPr>
              <w:tab/>
            </w:r>
            <w:r w:rsidRPr="00176C11">
              <w:rPr>
                <w:rFonts w:ascii="Times New Roman" w:hAnsi="Times New Roman"/>
                <w:lang w:eastAsia="ko-KR"/>
              </w:rPr>
              <w:tab/>
            </w:r>
            <w:r w:rsidRPr="00176C11">
              <w:rPr>
                <w:rFonts w:ascii="Times New Roman" w:hAnsi="Times New Roman"/>
                <w:b/>
                <w:bCs/>
                <w:lang w:eastAsia="en-US"/>
              </w:rPr>
              <w:t>num_inter_layer_ref_pics_minus1</w:t>
            </w:r>
          </w:p>
        </w:tc>
        <w:tc>
          <w:tcPr>
            <w:tcW w:w="1296" w:type="dxa"/>
          </w:tcPr>
          <w:p w:rsidR="00B53A1F" w:rsidRPr="00CF4B99" w:rsidRDefault="00B53A1F" w:rsidP="008952CF">
            <w:pPr>
              <w:pStyle w:val="tablecell"/>
              <w:spacing w:after="0"/>
            </w:pPr>
            <w:r w:rsidRPr="00E94AFB">
              <w:rPr>
                <w:lang w:eastAsia="ko-KR"/>
              </w:rPr>
              <w:t>u(v)</w:t>
            </w:r>
          </w:p>
        </w:tc>
      </w:tr>
      <w:tr w:rsidR="00B53A1F" w:rsidRPr="008E14A4" w:rsidTr="008952CF">
        <w:trPr>
          <w:cantSplit/>
          <w:jc w:val="center"/>
        </w:trPr>
        <w:tc>
          <w:tcPr>
            <w:tcW w:w="7776" w:type="dxa"/>
          </w:tcPr>
          <w:p w:rsidR="00B53A1F" w:rsidRPr="00114DF4" w:rsidRDefault="00B53A1F" w:rsidP="008952CF">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sidRPr="001132EF">
              <w:rPr>
                <w:rFonts w:ascii="Times New Roman" w:hAnsi="Times New Roman"/>
                <w:highlight w:val="yellow"/>
                <w:lang w:eastAsia="ko-KR"/>
              </w:rPr>
              <w:t>if (</w:t>
            </w:r>
            <w:proofErr w:type="spellStart"/>
            <w:r>
              <w:rPr>
                <w:rFonts w:ascii="Times New Roman" w:hAnsi="Times New Roman"/>
                <w:highlight w:val="yellow"/>
                <w:lang w:eastAsia="ko-KR"/>
              </w:rPr>
              <w:t>NumActiveRefLayerPics</w:t>
            </w:r>
            <w:proofErr w:type="spellEnd"/>
            <w:r>
              <w:rPr>
                <w:rFonts w:ascii="Times New Roman" w:hAnsi="Times New Roman"/>
                <w:highlight w:val="yellow"/>
                <w:lang w:eastAsia="ko-KR"/>
              </w:rPr>
              <w:t xml:space="preserve"> !=</w:t>
            </w:r>
            <w:r w:rsidRPr="001132EF">
              <w:rPr>
                <w:rFonts w:ascii="Times New Roman" w:hAnsi="Times New Roman"/>
                <w:highlight w:val="yellow"/>
                <w:lang w:eastAsia="ko-KR"/>
              </w:rPr>
              <w:t xml:space="preserve"> </w:t>
            </w:r>
            <w:r>
              <w:rPr>
                <w:rFonts w:ascii="Times New Roman" w:hAnsi="Times New Roman"/>
                <w:highlight w:val="yellow"/>
                <w:lang w:eastAsia="ko-KR"/>
              </w:rPr>
              <w:t xml:space="preserve"> </w:t>
            </w:r>
            <w:proofErr w:type="spellStart"/>
            <w:r w:rsidRPr="001132EF">
              <w:rPr>
                <w:rFonts w:ascii="Times New Roman" w:hAnsi="Times New Roman"/>
                <w:highlight w:val="yellow"/>
                <w:lang w:eastAsia="ko-KR"/>
              </w:rPr>
              <w:t>NumDirectRefLayers</w:t>
            </w:r>
            <w:proofErr w:type="spellEnd"/>
            <w:r w:rsidRPr="001132EF">
              <w:rPr>
                <w:rFonts w:ascii="Times New Roman" w:hAnsi="Times New Roman"/>
                <w:highlight w:val="yellow"/>
                <w:lang w:eastAsia="ko-KR"/>
              </w:rPr>
              <w:t>[ </w:t>
            </w:r>
            <w:proofErr w:type="spellStart"/>
            <w:r w:rsidRPr="001132EF">
              <w:rPr>
                <w:rFonts w:ascii="Times New Roman" w:hAnsi="Times New Roman"/>
                <w:highlight w:val="yellow"/>
                <w:lang w:eastAsia="ko-KR"/>
              </w:rPr>
              <w:t>nuh_layer_id</w:t>
            </w:r>
            <w:proofErr w:type="spellEnd"/>
            <w:r w:rsidRPr="001132EF">
              <w:rPr>
                <w:rFonts w:ascii="Times New Roman" w:hAnsi="Times New Roman"/>
                <w:highlight w:val="yellow"/>
                <w:lang w:eastAsia="ko-KR"/>
              </w:rPr>
              <w:t xml:space="preserve"> ] </w:t>
            </w:r>
            <w:r w:rsidRPr="001132EF">
              <w:rPr>
                <w:rFonts w:ascii="Times New Roman" w:hAnsi="Times New Roman"/>
                <w:highlight w:val="yellow"/>
                <w:lang w:eastAsia="en-US"/>
              </w:rPr>
              <w:t>)</w:t>
            </w:r>
          </w:p>
        </w:tc>
        <w:tc>
          <w:tcPr>
            <w:tcW w:w="1296" w:type="dxa"/>
          </w:tcPr>
          <w:p w:rsidR="00B53A1F" w:rsidRPr="00CF4B99" w:rsidRDefault="00B53A1F" w:rsidP="008952CF">
            <w:pPr>
              <w:pStyle w:val="tablecell"/>
              <w:spacing w:after="0"/>
              <w:rPr>
                <w:lang w:eastAsia="ko-KR"/>
              </w:rPr>
            </w:pPr>
          </w:p>
        </w:tc>
      </w:tr>
      <w:tr w:rsidR="00B53A1F" w:rsidRPr="008E14A4" w:rsidTr="008952CF">
        <w:trPr>
          <w:cantSplit/>
          <w:jc w:val="center"/>
        </w:trPr>
        <w:tc>
          <w:tcPr>
            <w:tcW w:w="7776" w:type="dxa"/>
          </w:tcPr>
          <w:p w:rsidR="00B53A1F" w:rsidRPr="00114DF4" w:rsidRDefault="00B53A1F" w:rsidP="008952CF">
            <w:pPr>
              <w:pStyle w:val="tablesyntax"/>
              <w:rPr>
                <w:rFonts w:ascii="Times New Roman" w:eastAsia="Times New Roman" w:hAnsi="Times New Roman"/>
                <w:lang w:eastAsia="zh-TW"/>
              </w:rPr>
            </w:pPr>
            <w:r w:rsidRPr="00114DF4">
              <w:rPr>
                <w:rFonts w:ascii="Times New Roman" w:hAnsi="Times New Roman"/>
                <w:lang w:eastAsia="ko-KR"/>
              </w:rPr>
              <w:tab/>
            </w:r>
            <w:r w:rsidRPr="00114DF4">
              <w:rPr>
                <w:rFonts w:ascii="Times New Roman" w:hAnsi="Times New Roman"/>
                <w:lang w:eastAsia="ko-KR"/>
              </w:rPr>
              <w:tab/>
            </w:r>
            <w:r w:rsidRPr="00114DF4">
              <w:rPr>
                <w:rFonts w:ascii="Times New Roman" w:hAnsi="Times New Roman"/>
                <w:lang w:eastAsia="ko-KR"/>
              </w:rPr>
              <w:tab/>
            </w:r>
            <w:r w:rsidRPr="00114DF4">
              <w:rPr>
                <w:rFonts w:ascii="Times New Roman" w:hAnsi="Times New Roman"/>
                <w:lang w:eastAsia="ko-KR"/>
              </w:rPr>
              <w:tab/>
            </w:r>
            <w:r>
              <w:rPr>
                <w:rFonts w:ascii="Times New Roman" w:hAnsi="Times New Roman"/>
                <w:lang w:eastAsia="ko-KR"/>
              </w:rPr>
              <w:tab/>
            </w:r>
            <w:r w:rsidRPr="00114DF4">
              <w:rPr>
                <w:rFonts w:ascii="Times New Roman" w:hAnsi="Times New Roman"/>
                <w:lang w:eastAsia="ko-KR"/>
              </w:rPr>
              <w:t xml:space="preserve">for( </w:t>
            </w:r>
            <w:proofErr w:type="spellStart"/>
            <w:r w:rsidRPr="00114DF4">
              <w:rPr>
                <w:rFonts w:ascii="Times New Roman" w:hAnsi="Times New Roman"/>
                <w:lang w:eastAsia="ko-KR"/>
              </w:rPr>
              <w:t>i</w:t>
            </w:r>
            <w:proofErr w:type="spellEnd"/>
            <w:r w:rsidRPr="00114DF4">
              <w:rPr>
                <w:rFonts w:ascii="Times New Roman" w:hAnsi="Times New Roman"/>
                <w:lang w:eastAsia="ko-KR"/>
              </w:rPr>
              <w:t xml:space="preserve"> = 0; </w:t>
            </w:r>
            <w:proofErr w:type="spellStart"/>
            <w:r w:rsidRPr="00114DF4">
              <w:rPr>
                <w:rFonts w:ascii="Times New Roman" w:hAnsi="Times New Roman"/>
                <w:lang w:eastAsia="ko-KR"/>
              </w:rPr>
              <w:t>i</w:t>
            </w:r>
            <w:proofErr w:type="spellEnd"/>
            <w:r w:rsidRPr="00114DF4">
              <w:rPr>
                <w:rFonts w:ascii="Times New Roman" w:hAnsi="Times New Roman"/>
                <w:lang w:eastAsia="ko-KR"/>
              </w:rPr>
              <w:t xml:space="preserve"> &lt; </w:t>
            </w:r>
            <w:proofErr w:type="spellStart"/>
            <w:r w:rsidRPr="00114DF4">
              <w:rPr>
                <w:rFonts w:ascii="Times New Roman" w:hAnsi="Times New Roman"/>
                <w:lang w:eastAsia="ko-KR"/>
              </w:rPr>
              <w:t>NumActiveRefLayerPics</w:t>
            </w:r>
            <w:proofErr w:type="spellEnd"/>
            <w:r w:rsidRPr="00114DF4">
              <w:rPr>
                <w:rFonts w:ascii="Times New Roman" w:hAnsi="Times New Roman"/>
                <w:lang w:eastAsia="ko-KR"/>
              </w:rPr>
              <w:t xml:space="preserve">; </w:t>
            </w:r>
            <w:proofErr w:type="spellStart"/>
            <w:r w:rsidRPr="00114DF4">
              <w:rPr>
                <w:rFonts w:ascii="Times New Roman" w:hAnsi="Times New Roman"/>
                <w:lang w:eastAsia="ko-KR"/>
              </w:rPr>
              <w:t>i</w:t>
            </w:r>
            <w:proofErr w:type="spellEnd"/>
            <w:r w:rsidRPr="00114DF4">
              <w:rPr>
                <w:rFonts w:ascii="Times New Roman" w:hAnsi="Times New Roman"/>
                <w:lang w:eastAsia="ko-KR"/>
              </w:rPr>
              <w:t xml:space="preserve">++ ) </w:t>
            </w:r>
          </w:p>
        </w:tc>
        <w:tc>
          <w:tcPr>
            <w:tcW w:w="1296" w:type="dxa"/>
          </w:tcPr>
          <w:p w:rsidR="00B53A1F" w:rsidRPr="00CF4B99" w:rsidRDefault="00B53A1F" w:rsidP="008952CF">
            <w:pPr>
              <w:pStyle w:val="tablecell"/>
              <w:spacing w:after="0"/>
            </w:pPr>
          </w:p>
        </w:tc>
      </w:tr>
      <w:tr w:rsidR="00B53A1F" w:rsidRPr="008E14A4" w:rsidTr="008952CF">
        <w:trPr>
          <w:cantSplit/>
          <w:jc w:val="center"/>
        </w:trPr>
        <w:tc>
          <w:tcPr>
            <w:tcW w:w="7776" w:type="dxa"/>
          </w:tcPr>
          <w:p w:rsidR="00B53A1F" w:rsidRPr="00114DF4" w:rsidRDefault="00B53A1F" w:rsidP="008952CF">
            <w:pPr>
              <w:pStyle w:val="tablesyntax"/>
              <w:rPr>
                <w:rFonts w:ascii="Times New Roman" w:eastAsia="Times New Roman" w:hAnsi="Times New Roman"/>
                <w:lang w:eastAsia="zh-TW"/>
              </w:rPr>
            </w:pPr>
            <w:r w:rsidRPr="00114DF4">
              <w:rPr>
                <w:rFonts w:ascii="Times New Roman" w:hAnsi="Times New Roman"/>
                <w:b/>
                <w:bCs/>
                <w:lang w:eastAsia="en-US"/>
              </w:rPr>
              <w:tab/>
            </w:r>
            <w:r w:rsidRPr="00114DF4">
              <w:rPr>
                <w:rFonts w:ascii="Times New Roman" w:hAnsi="Times New Roman"/>
                <w:b/>
                <w:bCs/>
                <w:lang w:eastAsia="en-US"/>
              </w:rPr>
              <w:tab/>
            </w:r>
            <w:r w:rsidRPr="00114DF4">
              <w:rPr>
                <w:rFonts w:ascii="Times New Roman" w:hAnsi="Times New Roman"/>
                <w:lang w:eastAsia="ko-KR"/>
              </w:rPr>
              <w:tab/>
            </w:r>
            <w:r w:rsidRPr="00114DF4">
              <w:rPr>
                <w:rFonts w:ascii="Times New Roman" w:hAnsi="Times New Roman"/>
                <w:lang w:eastAsia="ko-KR"/>
              </w:rPr>
              <w:tab/>
            </w:r>
            <w:r w:rsidRPr="00114DF4">
              <w:rPr>
                <w:rFonts w:ascii="Times New Roman" w:hAnsi="Times New Roman"/>
                <w:lang w:eastAsia="ko-KR"/>
              </w:rPr>
              <w:tab/>
            </w:r>
            <w:r>
              <w:rPr>
                <w:rFonts w:ascii="Times New Roman" w:hAnsi="Times New Roman"/>
                <w:lang w:eastAsia="ko-KR"/>
              </w:rPr>
              <w:tab/>
            </w:r>
            <w:proofErr w:type="spellStart"/>
            <w:r w:rsidRPr="00114DF4">
              <w:rPr>
                <w:rFonts w:ascii="Times New Roman" w:hAnsi="Times New Roman"/>
                <w:b/>
                <w:bCs/>
                <w:lang w:eastAsia="en-US"/>
              </w:rPr>
              <w:t>inter_layer_pred_layer_idc</w:t>
            </w:r>
            <w:proofErr w:type="spellEnd"/>
            <w:r w:rsidRPr="00114DF4">
              <w:rPr>
                <w:rFonts w:ascii="Times New Roman" w:hAnsi="Times New Roman"/>
                <w:b/>
                <w:bCs/>
                <w:lang w:eastAsia="en-US"/>
              </w:rPr>
              <w:t>[ </w:t>
            </w:r>
            <w:proofErr w:type="spellStart"/>
            <w:r w:rsidRPr="00114DF4">
              <w:rPr>
                <w:rFonts w:ascii="Times New Roman" w:hAnsi="Times New Roman"/>
                <w:bCs/>
                <w:lang w:eastAsia="en-US"/>
              </w:rPr>
              <w:t>i</w:t>
            </w:r>
            <w:proofErr w:type="spellEnd"/>
            <w:r w:rsidRPr="00114DF4">
              <w:rPr>
                <w:rFonts w:ascii="Times New Roman" w:hAnsi="Times New Roman"/>
                <w:bCs/>
                <w:lang w:eastAsia="en-US"/>
              </w:rPr>
              <w:t> ]</w:t>
            </w:r>
          </w:p>
        </w:tc>
        <w:tc>
          <w:tcPr>
            <w:tcW w:w="1296" w:type="dxa"/>
          </w:tcPr>
          <w:p w:rsidR="00B53A1F" w:rsidRPr="00CF4B99" w:rsidRDefault="00B53A1F" w:rsidP="008952CF">
            <w:pPr>
              <w:pStyle w:val="tablecell"/>
              <w:spacing w:after="0"/>
            </w:pPr>
            <w:r w:rsidRPr="00E94AFB">
              <w:rPr>
                <w:lang w:eastAsia="ko-KR"/>
              </w:rPr>
              <w:t>u(v)</w:t>
            </w:r>
          </w:p>
        </w:tc>
      </w:tr>
      <w:tr w:rsidR="00B53A1F" w:rsidRPr="008E14A4" w:rsidTr="008952CF">
        <w:trPr>
          <w:cantSplit/>
          <w:jc w:val="center"/>
        </w:trPr>
        <w:tc>
          <w:tcPr>
            <w:tcW w:w="7776" w:type="dxa"/>
          </w:tcPr>
          <w:p w:rsidR="00B53A1F" w:rsidRPr="00114DF4" w:rsidRDefault="00B53A1F" w:rsidP="008952CF">
            <w:pPr>
              <w:pStyle w:val="tablesyntax"/>
              <w:rPr>
                <w:rFonts w:ascii="Times New Roman" w:eastAsia="Times New Roman" w:hAnsi="Times New Roman"/>
                <w:lang w:eastAsia="zh-TW"/>
              </w:rPr>
            </w:pPr>
            <w:r w:rsidRPr="00114DF4">
              <w:rPr>
                <w:rFonts w:ascii="Times New Roman" w:hAnsi="Times New Roman"/>
                <w:lang w:eastAsia="ko-KR"/>
              </w:rPr>
              <w:tab/>
            </w:r>
            <w:r w:rsidRPr="00114DF4">
              <w:rPr>
                <w:rFonts w:ascii="Times New Roman" w:hAnsi="Times New Roman"/>
                <w:lang w:eastAsia="ko-KR"/>
              </w:rPr>
              <w:tab/>
            </w:r>
            <w:r w:rsidRPr="00114DF4">
              <w:rPr>
                <w:rFonts w:ascii="Times New Roman" w:hAnsi="Times New Roman"/>
                <w:lang w:eastAsia="ko-KR"/>
              </w:rPr>
              <w:tab/>
              <w:t>}</w:t>
            </w:r>
          </w:p>
        </w:tc>
        <w:tc>
          <w:tcPr>
            <w:tcW w:w="1296" w:type="dxa"/>
          </w:tcPr>
          <w:p w:rsidR="00B53A1F" w:rsidRPr="00114DF4" w:rsidRDefault="00B53A1F" w:rsidP="008952CF">
            <w:pPr>
              <w:pStyle w:val="tablecell"/>
              <w:spacing w:after="0"/>
            </w:pPr>
          </w:p>
        </w:tc>
      </w:tr>
      <w:tr w:rsidR="00B53A1F" w:rsidRPr="008E14A4" w:rsidTr="008952CF">
        <w:trPr>
          <w:cantSplit/>
          <w:jc w:val="center"/>
        </w:trPr>
        <w:tc>
          <w:tcPr>
            <w:tcW w:w="7776" w:type="dxa"/>
          </w:tcPr>
          <w:p w:rsidR="00B53A1F" w:rsidRPr="00114DF4" w:rsidRDefault="00B53A1F" w:rsidP="008952CF">
            <w:pPr>
              <w:pStyle w:val="tablesyntax"/>
              <w:rPr>
                <w:rFonts w:ascii="Times New Roman" w:eastAsia="Times New Roman" w:hAnsi="Times New Roman"/>
                <w:lang w:eastAsia="zh-TW"/>
              </w:rPr>
            </w:pPr>
            <w:r w:rsidRPr="00114DF4">
              <w:rPr>
                <w:rFonts w:ascii="Times New Roman" w:hAnsi="Times New Roman"/>
                <w:lang w:eastAsia="ko-KR"/>
              </w:rPr>
              <w:tab/>
            </w:r>
            <w:r w:rsidRPr="00114DF4">
              <w:rPr>
                <w:rFonts w:ascii="Times New Roman" w:hAnsi="Times New Roman"/>
                <w:lang w:eastAsia="ko-KR"/>
              </w:rPr>
              <w:tab/>
              <w:t>}</w:t>
            </w:r>
          </w:p>
        </w:tc>
        <w:tc>
          <w:tcPr>
            <w:tcW w:w="1296" w:type="dxa"/>
          </w:tcPr>
          <w:p w:rsidR="00B53A1F" w:rsidRPr="00114DF4" w:rsidRDefault="00B53A1F" w:rsidP="008952CF">
            <w:pPr>
              <w:pStyle w:val="tablecell"/>
              <w:spacing w:after="0"/>
            </w:pPr>
          </w:p>
        </w:tc>
      </w:tr>
      <w:tr w:rsidR="00B53A1F" w:rsidRPr="008E14A4" w:rsidTr="008952CF">
        <w:trPr>
          <w:cantSplit/>
          <w:jc w:val="center"/>
        </w:trPr>
        <w:tc>
          <w:tcPr>
            <w:tcW w:w="7776" w:type="dxa"/>
          </w:tcPr>
          <w:p w:rsidR="00B53A1F" w:rsidRPr="00114DF4" w:rsidRDefault="00B53A1F" w:rsidP="008952CF">
            <w:pPr>
              <w:pStyle w:val="tablesyntax"/>
              <w:rPr>
                <w:rFonts w:ascii="Times New Roman" w:hAnsi="Times New Roman"/>
                <w:lang w:eastAsia="ko-KR"/>
              </w:rPr>
            </w:pPr>
            <w:r>
              <w:rPr>
                <w:rFonts w:ascii="Times New Roman" w:hAnsi="Times New Roman"/>
                <w:lang w:eastAsia="ko-KR"/>
              </w:rPr>
              <w:tab/>
              <w:t>....</w:t>
            </w:r>
          </w:p>
        </w:tc>
        <w:tc>
          <w:tcPr>
            <w:tcW w:w="1296" w:type="dxa"/>
          </w:tcPr>
          <w:p w:rsidR="00B53A1F" w:rsidRPr="00114DF4" w:rsidRDefault="00B53A1F" w:rsidP="008952CF">
            <w:pPr>
              <w:pStyle w:val="tableheading"/>
              <w:spacing w:after="0"/>
              <w:rPr>
                <w:b w:val="0"/>
              </w:rPr>
            </w:pPr>
          </w:p>
        </w:tc>
      </w:tr>
      <w:tr w:rsidR="00B53A1F" w:rsidRPr="008E14A4" w:rsidTr="008952CF">
        <w:trPr>
          <w:cantSplit/>
          <w:jc w:val="center"/>
        </w:trPr>
        <w:tc>
          <w:tcPr>
            <w:tcW w:w="7776" w:type="dxa"/>
          </w:tcPr>
          <w:p w:rsidR="00B53A1F" w:rsidRDefault="00B53A1F" w:rsidP="008952CF">
            <w:pPr>
              <w:pStyle w:val="tablesyntax"/>
              <w:rPr>
                <w:rFonts w:ascii="Times New Roman" w:hAnsi="Times New Roman"/>
                <w:lang w:eastAsia="ko-KR"/>
              </w:rPr>
            </w:pPr>
            <w:r>
              <w:rPr>
                <w:rFonts w:ascii="Times New Roman" w:hAnsi="Times New Roman"/>
                <w:lang w:eastAsia="ko-KR"/>
              </w:rPr>
              <w:t>}</w:t>
            </w:r>
          </w:p>
        </w:tc>
        <w:tc>
          <w:tcPr>
            <w:tcW w:w="1296" w:type="dxa"/>
          </w:tcPr>
          <w:p w:rsidR="00B53A1F" w:rsidRPr="00114DF4" w:rsidRDefault="00B53A1F" w:rsidP="008952CF">
            <w:pPr>
              <w:pStyle w:val="tableheading"/>
              <w:spacing w:after="0"/>
              <w:rPr>
                <w:b w:val="0"/>
              </w:rPr>
            </w:pPr>
          </w:p>
        </w:tc>
      </w:tr>
    </w:tbl>
    <w:p w:rsidR="00B53A1F" w:rsidRDefault="00B53A1F" w:rsidP="00B53A1F">
      <w:pPr>
        <w:spacing w:after="120"/>
        <w:rPr>
          <w:lang w:eastAsia="ko-KR"/>
        </w:rPr>
      </w:pPr>
      <w:r>
        <w:rPr>
          <w:lang w:eastAsia="ko-KR"/>
        </w:rPr>
        <w:t xml:space="preserve">Below is the pseudo code to derive </w:t>
      </w:r>
      <w:proofErr w:type="spellStart"/>
      <w:r>
        <w:rPr>
          <w:lang w:eastAsia="ko-KR"/>
        </w:rPr>
        <w:t>inter_layer_pred_layer_idc</w:t>
      </w:r>
      <w:proofErr w:type="spellEnd"/>
      <w:r>
        <w:rPr>
          <w:lang w:eastAsia="ko-KR"/>
        </w:rPr>
        <w:t xml:space="preserve"> </w:t>
      </w:r>
      <w:r>
        <w:t>when the number of active reference layers (</w:t>
      </w:r>
      <w:proofErr w:type="spellStart"/>
      <w:r>
        <w:t>NumActiveRefLayerPics</w:t>
      </w:r>
      <w:proofErr w:type="spellEnd"/>
      <w:r>
        <w:t>) is the same as the number of direct reference layers (</w:t>
      </w:r>
      <w:proofErr w:type="spellStart"/>
      <w:r>
        <w:t>NumDirectReflayers</w:t>
      </w:r>
      <w:proofErr w:type="spellEnd"/>
      <w:r>
        <w:t xml:space="preserve">). </w:t>
      </w:r>
      <w:proofErr w:type="spellStart"/>
      <w:r>
        <w:rPr>
          <w:lang w:eastAsia="ko-KR"/>
        </w:rPr>
        <w:t>RefLayerId</w:t>
      </w:r>
      <w:proofErr w:type="spellEnd"/>
      <w:r>
        <w:rPr>
          <w:lang w:eastAsia="ko-KR"/>
        </w:rPr>
        <w:t>[</w:t>
      </w:r>
      <w:proofErr w:type="spellStart"/>
      <w:r>
        <w:rPr>
          <w:lang w:eastAsia="ko-KR"/>
        </w:rPr>
        <w:t>i</w:t>
      </w:r>
      <w:proofErr w:type="spellEnd"/>
      <w:r>
        <w:rPr>
          <w:lang w:eastAsia="ko-KR"/>
        </w:rPr>
        <w:t>] is specified in SHVC WD 2 F.7.4.3.1.1.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8"/>
      </w:tblGrid>
      <w:tr w:rsidR="00B53A1F" w:rsidRPr="00127C7D" w:rsidTr="008952CF">
        <w:trPr>
          <w:trHeight w:val="1724"/>
          <w:jc w:val="center"/>
        </w:trPr>
        <w:tc>
          <w:tcPr>
            <w:tcW w:w="6318" w:type="dxa"/>
          </w:tcPr>
          <w:p w:rsidR="00B53A1F" w:rsidRPr="00127C7D" w:rsidRDefault="00B53A1F" w:rsidP="008952CF">
            <w:pPr>
              <w:rPr>
                <w:rFonts w:eastAsia="Batang"/>
                <w:bCs/>
                <w:sz w:val="20"/>
                <w:lang w:val="en-CA" w:eastAsia="ko-KR"/>
              </w:rPr>
            </w:pPr>
            <w:r w:rsidRPr="00127C7D">
              <w:rPr>
                <w:rFonts w:eastAsia="Batang"/>
                <w:bCs/>
                <w:sz w:val="20"/>
                <w:lang w:val="en-CA" w:eastAsia="ko-KR"/>
              </w:rPr>
              <w:t>if (</w:t>
            </w:r>
            <w:proofErr w:type="spellStart"/>
            <w:r w:rsidRPr="00127C7D">
              <w:rPr>
                <w:rFonts w:eastAsia="Batang"/>
                <w:bCs/>
                <w:sz w:val="20"/>
                <w:lang w:val="en-CA" w:eastAsia="ko-KR"/>
              </w:rPr>
              <w:t>NumActiveRefLayerPics</w:t>
            </w:r>
            <w:proofErr w:type="spellEnd"/>
            <w:r w:rsidRPr="00127C7D">
              <w:rPr>
                <w:rFonts w:eastAsia="Batang"/>
                <w:bCs/>
                <w:sz w:val="20"/>
                <w:lang w:val="en-CA" w:eastAsia="ko-KR"/>
              </w:rPr>
              <w:t xml:space="preserve"> = </w:t>
            </w:r>
            <w:proofErr w:type="spellStart"/>
            <w:r w:rsidRPr="00127C7D">
              <w:rPr>
                <w:rFonts w:eastAsia="Batang"/>
                <w:bCs/>
                <w:sz w:val="20"/>
                <w:lang w:val="en-CA" w:eastAsia="ko-KR"/>
              </w:rPr>
              <w:t>NumDirectRefLayers</w:t>
            </w:r>
            <w:proofErr w:type="spellEnd"/>
            <w:r w:rsidRPr="00127C7D">
              <w:rPr>
                <w:rFonts w:eastAsia="Batang"/>
                <w:bCs/>
                <w:sz w:val="20"/>
                <w:lang w:val="en-CA" w:eastAsia="ko-KR"/>
              </w:rPr>
              <w:t>[</w:t>
            </w:r>
            <w:proofErr w:type="spellStart"/>
            <w:r w:rsidRPr="00127C7D">
              <w:rPr>
                <w:rFonts w:eastAsia="Batang"/>
                <w:bCs/>
                <w:sz w:val="20"/>
                <w:lang w:val="en-CA" w:eastAsia="ko-KR"/>
              </w:rPr>
              <w:t>nuh_layer_id</w:t>
            </w:r>
            <w:proofErr w:type="spellEnd"/>
            <w:r w:rsidRPr="00127C7D">
              <w:rPr>
                <w:rFonts w:eastAsia="Batang"/>
                <w:bCs/>
                <w:sz w:val="20"/>
                <w:lang w:val="en-CA" w:eastAsia="ko-KR"/>
              </w:rPr>
              <w:t>]) {</w:t>
            </w:r>
          </w:p>
          <w:p w:rsidR="00B53A1F" w:rsidRPr="00127C7D" w:rsidRDefault="00B53A1F" w:rsidP="008952CF">
            <w:pPr>
              <w:rPr>
                <w:sz w:val="20"/>
                <w:lang w:val="en-CA"/>
              </w:rPr>
            </w:pPr>
            <w:r w:rsidRPr="00127C7D">
              <w:rPr>
                <w:sz w:val="20"/>
                <w:lang w:val="en-CA"/>
              </w:rPr>
              <w:t xml:space="preserve">    for( </w:t>
            </w:r>
            <w:proofErr w:type="spellStart"/>
            <w:r w:rsidRPr="00127C7D">
              <w:rPr>
                <w:sz w:val="20"/>
                <w:lang w:val="en-CA"/>
              </w:rPr>
              <w:t>i</w:t>
            </w:r>
            <w:proofErr w:type="spellEnd"/>
            <w:r w:rsidRPr="00127C7D">
              <w:rPr>
                <w:sz w:val="20"/>
                <w:lang w:val="en-CA"/>
              </w:rPr>
              <w:t xml:space="preserve"> = 0; </w:t>
            </w:r>
            <w:proofErr w:type="spellStart"/>
            <w:r w:rsidRPr="00127C7D">
              <w:rPr>
                <w:sz w:val="20"/>
                <w:lang w:val="en-CA"/>
              </w:rPr>
              <w:t>i</w:t>
            </w:r>
            <w:proofErr w:type="spellEnd"/>
            <w:r w:rsidRPr="00127C7D">
              <w:rPr>
                <w:sz w:val="20"/>
                <w:lang w:val="en-CA"/>
              </w:rPr>
              <w:t xml:space="preserve"> &lt; </w:t>
            </w:r>
            <w:proofErr w:type="spellStart"/>
            <w:r w:rsidRPr="00127C7D">
              <w:rPr>
                <w:rFonts w:eastAsia="Batang"/>
                <w:bCs/>
                <w:sz w:val="20"/>
                <w:lang w:val="en-CA" w:eastAsia="ko-KR"/>
              </w:rPr>
              <w:t>NumActiveRefLayerPics</w:t>
            </w:r>
            <w:proofErr w:type="spellEnd"/>
            <w:r w:rsidRPr="00127C7D">
              <w:rPr>
                <w:sz w:val="20"/>
                <w:lang w:val="en-CA"/>
              </w:rPr>
              <w:t xml:space="preserve">; </w:t>
            </w:r>
            <w:proofErr w:type="spellStart"/>
            <w:r w:rsidRPr="00127C7D">
              <w:rPr>
                <w:sz w:val="20"/>
                <w:lang w:val="en-CA"/>
              </w:rPr>
              <w:t>i</w:t>
            </w:r>
            <w:proofErr w:type="spellEnd"/>
            <w:r w:rsidRPr="00127C7D">
              <w:rPr>
                <w:sz w:val="20"/>
                <w:lang w:val="en-CA"/>
              </w:rPr>
              <w:t>++ )</w:t>
            </w:r>
          </w:p>
          <w:p w:rsidR="00B53A1F" w:rsidRPr="00127C7D" w:rsidRDefault="00B53A1F" w:rsidP="008952CF">
            <w:pPr>
              <w:rPr>
                <w:sz w:val="20"/>
                <w:lang w:val="en-CA"/>
              </w:rPr>
            </w:pPr>
            <w:r w:rsidRPr="00127C7D">
              <w:rPr>
                <w:sz w:val="20"/>
                <w:lang w:val="en-CA"/>
              </w:rPr>
              <w:t xml:space="preserve">        </w:t>
            </w:r>
            <w:proofErr w:type="spellStart"/>
            <w:r w:rsidRPr="00127C7D">
              <w:rPr>
                <w:sz w:val="20"/>
                <w:lang w:val="en-CA"/>
              </w:rPr>
              <w:t>inter_layer_pred_layer_idc</w:t>
            </w:r>
            <w:proofErr w:type="spellEnd"/>
            <w:r w:rsidRPr="00127C7D">
              <w:rPr>
                <w:sz w:val="20"/>
                <w:lang w:val="en-CA"/>
              </w:rPr>
              <w:t>[</w:t>
            </w:r>
            <w:proofErr w:type="spellStart"/>
            <w:r w:rsidRPr="00127C7D">
              <w:rPr>
                <w:sz w:val="20"/>
                <w:lang w:val="en-CA"/>
              </w:rPr>
              <w:t>i</w:t>
            </w:r>
            <w:proofErr w:type="spellEnd"/>
            <w:r w:rsidRPr="00127C7D">
              <w:rPr>
                <w:sz w:val="20"/>
                <w:lang w:val="en-CA"/>
              </w:rPr>
              <w:t xml:space="preserve">] = </w:t>
            </w:r>
            <w:proofErr w:type="spellStart"/>
            <w:r w:rsidRPr="00127C7D">
              <w:rPr>
                <w:sz w:val="20"/>
                <w:lang w:val="en-CA"/>
              </w:rPr>
              <w:t>RefLayerId</w:t>
            </w:r>
            <w:proofErr w:type="spellEnd"/>
            <w:r w:rsidRPr="00127C7D">
              <w:rPr>
                <w:rFonts w:eastAsia="Batang"/>
                <w:bCs/>
                <w:sz w:val="20"/>
                <w:lang w:val="en-CA" w:eastAsia="ko-KR"/>
              </w:rPr>
              <w:t xml:space="preserve"> [</w:t>
            </w:r>
            <w:proofErr w:type="spellStart"/>
            <w:r w:rsidRPr="00127C7D">
              <w:rPr>
                <w:rFonts w:eastAsia="Batang"/>
                <w:bCs/>
                <w:sz w:val="20"/>
                <w:lang w:val="en-CA" w:eastAsia="ko-KR"/>
              </w:rPr>
              <w:t>nuh_layer_id</w:t>
            </w:r>
            <w:proofErr w:type="spellEnd"/>
            <w:r w:rsidRPr="00127C7D">
              <w:rPr>
                <w:rFonts w:eastAsia="Batang"/>
                <w:bCs/>
                <w:sz w:val="20"/>
                <w:lang w:val="en-CA" w:eastAsia="ko-KR"/>
              </w:rPr>
              <w:t>][</w:t>
            </w:r>
            <w:proofErr w:type="spellStart"/>
            <w:r w:rsidRPr="00127C7D">
              <w:rPr>
                <w:rFonts w:eastAsia="Batang"/>
                <w:bCs/>
                <w:sz w:val="20"/>
                <w:lang w:val="en-CA" w:eastAsia="ko-KR"/>
              </w:rPr>
              <w:t>i</w:t>
            </w:r>
            <w:proofErr w:type="spellEnd"/>
            <w:r w:rsidRPr="00127C7D">
              <w:rPr>
                <w:rFonts w:eastAsia="Batang"/>
                <w:bCs/>
                <w:sz w:val="20"/>
                <w:lang w:val="en-CA" w:eastAsia="ko-KR"/>
              </w:rPr>
              <w:t>]</w:t>
            </w:r>
          </w:p>
          <w:p w:rsidR="00B53A1F" w:rsidRPr="00127C7D" w:rsidRDefault="00B53A1F" w:rsidP="008952CF">
            <w:pPr>
              <w:rPr>
                <w:rFonts w:eastAsia="Batang"/>
                <w:bCs/>
                <w:i/>
                <w:sz w:val="20"/>
                <w:lang w:val="en-CA" w:eastAsia="ko-KR"/>
              </w:rPr>
            </w:pPr>
            <w:r w:rsidRPr="00127C7D">
              <w:rPr>
                <w:sz w:val="20"/>
                <w:lang w:val="en-CA"/>
              </w:rPr>
              <w:t>}</w:t>
            </w:r>
          </w:p>
        </w:tc>
      </w:tr>
    </w:tbl>
    <w:p w:rsidR="00B53A1F" w:rsidRDefault="00B53A1F" w:rsidP="00B53A1F">
      <w:pPr>
        <w:pStyle w:val="Heading1"/>
      </w:pPr>
      <w:r>
        <w:t>Sample and motion prediction syntax elements</w:t>
      </w:r>
    </w:p>
    <w:p w:rsidR="00B53A1F" w:rsidRDefault="00B53A1F" w:rsidP="00B53A1F">
      <w:pPr>
        <w:rPr>
          <w:lang w:eastAsia="ko-KR"/>
        </w:rPr>
      </w:pPr>
      <w:r>
        <w:rPr>
          <w:lang w:eastAsia="ko-KR"/>
        </w:rPr>
        <w:t xml:space="preserve">For error resilience considerations, slice header is sent for every slice in the picture (unless it is a dependent slice). Because a picture may consist of multiple slices, the bit cost of slice header is more of a concern than the bit cost of other parameter sets such as SPS (Sequence parameter set) or PPS (Picture parameter set), which are usually sent less frequently. </w:t>
      </w:r>
    </w:p>
    <w:p w:rsidR="00B53A1F" w:rsidRDefault="00B53A1F" w:rsidP="00B53A1F">
      <w:pPr>
        <w:rPr>
          <w:lang w:eastAsia="ko-KR"/>
        </w:rPr>
      </w:pPr>
      <w:r>
        <w:rPr>
          <w:lang w:eastAsia="ko-KR"/>
        </w:rPr>
        <w:t xml:space="preserve">In SHVC WD2 G.7.4.7.1, it is specified that the variables such as </w:t>
      </w:r>
      <w:proofErr w:type="spellStart"/>
      <w:r w:rsidRPr="008170A4">
        <w:rPr>
          <w:i/>
          <w:lang w:eastAsia="ko-KR"/>
        </w:rPr>
        <w:t>NumActiveRefLayerPics</w:t>
      </w:r>
      <w:proofErr w:type="spellEnd"/>
      <w:r w:rsidRPr="008170A4">
        <w:rPr>
          <w:i/>
          <w:lang w:eastAsia="ko-KR"/>
        </w:rPr>
        <w:t xml:space="preserve">, </w:t>
      </w:r>
      <w:proofErr w:type="spellStart"/>
      <w:r w:rsidRPr="008170A4">
        <w:rPr>
          <w:i/>
          <w:lang w:eastAsia="ko-KR"/>
        </w:rPr>
        <w:t>inter_layer_pred_layer_idc</w:t>
      </w:r>
      <w:proofErr w:type="spellEnd"/>
      <w:r>
        <w:rPr>
          <w:lang w:eastAsia="ko-KR"/>
        </w:rPr>
        <w:t xml:space="preserve"> and </w:t>
      </w:r>
      <w:proofErr w:type="spellStart"/>
      <w:r w:rsidRPr="008170A4">
        <w:rPr>
          <w:i/>
          <w:lang w:eastAsia="ko-KR"/>
        </w:rPr>
        <w:t>collocated_ref_layer_idx</w:t>
      </w:r>
      <w:proofErr w:type="spellEnd"/>
      <w:r>
        <w:rPr>
          <w:lang w:eastAsia="ko-KR"/>
        </w:rPr>
        <w:t xml:space="preserve"> shall be the same for all slices of a coded picture. Instead of the slice header, it may be beneficial to signal these syntax elements, such as </w:t>
      </w:r>
      <w:proofErr w:type="spellStart"/>
      <w:r w:rsidRPr="008170A4">
        <w:rPr>
          <w:i/>
          <w:lang w:eastAsia="ko-KR"/>
        </w:rPr>
        <w:t>inter_layer_pred_enable_flag</w:t>
      </w:r>
      <w:proofErr w:type="spellEnd"/>
      <w:r w:rsidRPr="008170A4">
        <w:rPr>
          <w:i/>
          <w:lang w:eastAsia="ko-KR"/>
        </w:rPr>
        <w:t xml:space="preserve">, num_inter_layer_ref_pics_minus1, </w:t>
      </w:r>
      <w:proofErr w:type="spellStart"/>
      <w:r w:rsidRPr="008170A4">
        <w:rPr>
          <w:i/>
          <w:lang w:eastAsia="ko-KR"/>
        </w:rPr>
        <w:t>inter_layer_pred_layer_idc</w:t>
      </w:r>
      <w:proofErr w:type="spellEnd"/>
      <w:r w:rsidRPr="008170A4">
        <w:rPr>
          <w:i/>
          <w:lang w:eastAsia="ko-KR"/>
        </w:rPr>
        <w:t xml:space="preserve">, </w:t>
      </w:r>
      <w:proofErr w:type="spellStart"/>
      <w:r w:rsidRPr="008170A4">
        <w:rPr>
          <w:i/>
          <w:lang w:eastAsia="ko-KR"/>
        </w:rPr>
        <w:t>inter_layer_sample_pred_only_flag</w:t>
      </w:r>
      <w:proofErr w:type="spellEnd"/>
      <w:r w:rsidRPr="008170A4">
        <w:rPr>
          <w:i/>
          <w:lang w:eastAsia="ko-KR"/>
        </w:rPr>
        <w:t xml:space="preserve">, </w:t>
      </w:r>
      <w:proofErr w:type="spellStart"/>
      <w:r w:rsidRPr="008170A4">
        <w:rPr>
          <w:i/>
          <w:lang w:eastAsia="ko-KR"/>
        </w:rPr>
        <w:t>alt_collocated_indicate_flag</w:t>
      </w:r>
      <w:proofErr w:type="spellEnd"/>
      <w:r>
        <w:rPr>
          <w:lang w:eastAsia="ko-KR"/>
        </w:rPr>
        <w:t xml:space="preserve"> and </w:t>
      </w:r>
      <w:proofErr w:type="spellStart"/>
      <w:r w:rsidRPr="008170A4">
        <w:rPr>
          <w:i/>
          <w:lang w:eastAsia="ko-KR"/>
        </w:rPr>
        <w:t>collocated_ref_layer_idx</w:t>
      </w:r>
      <w:proofErr w:type="spellEnd"/>
      <w:r>
        <w:rPr>
          <w:lang w:eastAsia="ko-KR"/>
        </w:rPr>
        <w:t xml:space="preserve">, in PPS so that the same syntax won’t be duplicated for each slice within a picture. </w:t>
      </w:r>
    </w:p>
    <w:p w:rsidR="00B53A1F" w:rsidRDefault="00B53A1F" w:rsidP="00B53A1F">
      <w:pPr>
        <w:rPr>
          <w:lang w:eastAsia="ko-KR"/>
        </w:rPr>
      </w:pPr>
      <w:r>
        <w:rPr>
          <w:lang w:eastAsia="ko-KR"/>
        </w:rPr>
        <w:fldChar w:fldCharType="begin"/>
      </w:r>
      <w:r>
        <w:rPr>
          <w:lang w:eastAsia="ko-KR"/>
        </w:rPr>
        <w:instrText xml:space="preserve"> REF _Ref361037790 \r \h </w:instrText>
      </w:r>
      <w:r>
        <w:rPr>
          <w:lang w:eastAsia="ko-KR"/>
        </w:rPr>
      </w:r>
      <w:r>
        <w:rPr>
          <w:lang w:eastAsia="ko-KR"/>
        </w:rPr>
        <w:fldChar w:fldCharType="separate"/>
      </w:r>
      <w:r>
        <w:rPr>
          <w:lang w:eastAsia="ko-KR"/>
        </w:rPr>
        <w:t>Table 4</w:t>
      </w:r>
      <w:r>
        <w:rPr>
          <w:lang w:eastAsia="ko-KR"/>
        </w:rPr>
        <w:fldChar w:fldCharType="end"/>
      </w:r>
      <w:r>
        <w:rPr>
          <w:lang w:eastAsia="ko-KR"/>
        </w:rPr>
        <w:t xml:space="preserve"> and </w:t>
      </w:r>
      <w:r>
        <w:rPr>
          <w:lang w:eastAsia="ko-KR"/>
        </w:rPr>
        <w:fldChar w:fldCharType="begin"/>
      </w:r>
      <w:r>
        <w:rPr>
          <w:lang w:eastAsia="ko-KR"/>
        </w:rPr>
        <w:instrText xml:space="preserve"> REF _Ref361037790 \r \h </w:instrText>
      </w:r>
      <w:r>
        <w:rPr>
          <w:lang w:eastAsia="ko-KR"/>
        </w:rPr>
      </w:r>
      <w:r>
        <w:rPr>
          <w:lang w:eastAsia="ko-KR"/>
        </w:rPr>
        <w:fldChar w:fldCharType="separate"/>
      </w:r>
      <w:r>
        <w:rPr>
          <w:lang w:eastAsia="ko-KR"/>
        </w:rPr>
        <w:t>Table 5</w:t>
      </w:r>
      <w:r>
        <w:rPr>
          <w:lang w:eastAsia="ko-KR"/>
        </w:rPr>
        <w:fldChar w:fldCharType="end"/>
      </w:r>
      <w:r>
        <w:rPr>
          <w:lang w:eastAsia="ko-KR"/>
        </w:rPr>
        <w:t xml:space="preserve"> are the proposed PPS extension syntax table and corresponding slice header syntax.</w:t>
      </w:r>
    </w:p>
    <w:p w:rsidR="00B53A1F" w:rsidRDefault="00B53A1F" w:rsidP="00B53A1F">
      <w:pPr>
        <w:pStyle w:val="Annex5"/>
        <w:numPr>
          <w:ilvl w:val="0"/>
          <w:numId w:val="13"/>
        </w:numPr>
        <w:jc w:val="center"/>
      </w:pPr>
      <w:r>
        <w:lastRenderedPageBreak/>
        <w:t>Proposed picture parameter set</w:t>
      </w:r>
      <w:r w:rsidRPr="001533A7">
        <w:t xml:space="preserve"> </w:t>
      </w:r>
      <w:r>
        <w:t xml:space="preserve">extension </w:t>
      </w:r>
      <w:r w:rsidRPr="001533A7">
        <w:t>syntax</w:t>
      </w:r>
    </w:p>
    <w:tbl>
      <w:tblPr>
        <w:tblW w:w="0" w:type="auto"/>
        <w:jc w:val="center"/>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86"/>
        <w:gridCol w:w="1386"/>
        <w:tblGridChange w:id="6">
          <w:tblGrid>
            <w:gridCol w:w="7686"/>
            <w:gridCol w:w="1386"/>
          </w:tblGrid>
        </w:tblGridChange>
      </w:tblGrid>
      <w:tr w:rsidR="007B6EFB" w:rsidRPr="008E14A4" w:rsidTr="007B6EFB">
        <w:trPr>
          <w:cantSplit/>
          <w:jc w:val="center"/>
        </w:trPr>
        <w:tc>
          <w:tcPr>
            <w:tcW w:w="7686" w:type="dxa"/>
          </w:tcPr>
          <w:p w:rsidR="007B6EFB" w:rsidRPr="008170A4" w:rsidRDefault="007B6EFB" w:rsidP="008952CF">
            <w:pPr>
              <w:pStyle w:val="tablesyntax"/>
              <w:rPr>
                <w:rFonts w:ascii="Times New Roman" w:hAnsi="Times New Roman"/>
                <w:kern w:val="2"/>
                <w:lang w:eastAsia="ko-KR"/>
              </w:rPr>
            </w:pPr>
            <w:proofErr w:type="spellStart"/>
            <w:r>
              <w:rPr>
                <w:lang w:val="en-CA"/>
              </w:rPr>
              <w:t>pps</w:t>
            </w:r>
            <w:r w:rsidRPr="00867980">
              <w:rPr>
                <w:lang w:val="en-CA"/>
              </w:rPr>
              <w:t>_extension</w:t>
            </w:r>
            <w:proofErr w:type="spellEnd"/>
            <w:r w:rsidRPr="00867980">
              <w:rPr>
                <w:lang w:val="en-CA"/>
              </w:rPr>
              <w:t>( ) {</w:t>
            </w:r>
          </w:p>
        </w:tc>
        <w:tc>
          <w:tcPr>
            <w:tcW w:w="1386" w:type="dxa"/>
          </w:tcPr>
          <w:p w:rsidR="007B6EFB" w:rsidRPr="00457A17" w:rsidRDefault="007B6EFB" w:rsidP="008952CF">
            <w:pPr>
              <w:pStyle w:val="tablecell"/>
              <w:spacing w:after="0"/>
            </w:pPr>
            <w:r w:rsidRPr="00867980">
              <w:rPr>
                <w:b/>
                <w:lang w:val="en-CA"/>
              </w:rPr>
              <w:t>Descriptor</w:t>
            </w:r>
          </w:p>
        </w:tc>
      </w:tr>
      <w:tr w:rsidR="00B53A1F" w:rsidRPr="008E14A4" w:rsidTr="007B6EFB">
        <w:trPr>
          <w:cantSplit/>
          <w:jc w:val="center"/>
        </w:trPr>
        <w:tc>
          <w:tcPr>
            <w:tcW w:w="7686" w:type="dxa"/>
          </w:tcPr>
          <w:p w:rsidR="00B53A1F" w:rsidRPr="008170A4" w:rsidRDefault="00B53A1F" w:rsidP="008952CF">
            <w:pPr>
              <w:pStyle w:val="tablesyntax"/>
              <w:rPr>
                <w:rFonts w:ascii="Times New Roman" w:eastAsia="Times New Roman" w:hAnsi="Times New Roman"/>
                <w:lang w:eastAsia="zh-TW"/>
              </w:rPr>
            </w:pPr>
            <w:r w:rsidRPr="008170A4">
              <w:rPr>
                <w:rFonts w:ascii="Times New Roman" w:hAnsi="Times New Roman"/>
                <w:kern w:val="2"/>
                <w:lang w:eastAsia="ko-KR"/>
              </w:rPr>
              <w:tab/>
            </w:r>
            <w:r w:rsidRPr="008170A4">
              <w:rPr>
                <w:rFonts w:ascii="Times New Roman" w:hAnsi="Times New Roman"/>
                <w:kern w:val="2"/>
                <w:lang w:eastAsia="ko-KR"/>
              </w:rPr>
              <w:tab/>
            </w:r>
            <w:r w:rsidRPr="00A45A3F">
              <w:rPr>
                <w:rFonts w:ascii="Times New Roman" w:hAnsi="Times New Roman"/>
                <w:kern w:val="2"/>
                <w:highlight w:val="yellow"/>
                <w:lang w:eastAsia="ko-KR"/>
              </w:rPr>
              <w:t xml:space="preserve">if( </w:t>
            </w:r>
            <w:proofErr w:type="spellStart"/>
            <w:r w:rsidRPr="00A45A3F">
              <w:rPr>
                <w:rFonts w:ascii="Times New Roman" w:hAnsi="Times New Roman"/>
                <w:kern w:val="2"/>
                <w:highlight w:val="yellow"/>
                <w:lang w:eastAsia="ko-KR"/>
              </w:rPr>
              <w:t>nuh_layer_id</w:t>
            </w:r>
            <w:proofErr w:type="spellEnd"/>
            <w:r w:rsidRPr="00A45A3F">
              <w:rPr>
                <w:rFonts w:ascii="Times New Roman" w:hAnsi="Times New Roman"/>
                <w:kern w:val="2"/>
                <w:highlight w:val="yellow"/>
                <w:lang w:eastAsia="ko-KR"/>
              </w:rPr>
              <w:t xml:space="preserve"> &gt; 0 ) {</w:t>
            </w:r>
            <w:r w:rsidRPr="008170A4">
              <w:rPr>
                <w:rFonts w:ascii="Times New Roman" w:hAnsi="Times New Roman"/>
                <w:lang w:eastAsia="ko-KR"/>
              </w:rPr>
              <w:t xml:space="preserve"> </w:t>
            </w:r>
          </w:p>
        </w:tc>
        <w:tc>
          <w:tcPr>
            <w:tcW w:w="1386" w:type="dxa"/>
          </w:tcPr>
          <w:p w:rsidR="00B53A1F" w:rsidRPr="00457A17" w:rsidRDefault="00B53A1F" w:rsidP="008952CF">
            <w:pPr>
              <w:pStyle w:val="tablecell"/>
              <w:spacing w:after="0"/>
            </w:pPr>
          </w:p>
        </w:tc>
      </w:tr>
      <w:tr w:rsidR="00B53A1F" w:rsidRPr="008E14A4" w:rsidTr="007B6EFB">
        <w:trPr>
          <w:cantSplit/>
          <w:jc w:val="center"/>
        </w:trPr>
        <w:tc>
          <w:tcPr>
            <w:tcW w:w="7686" w:type="dxa"/>
          </w:tcPr>
          <w:p w:rsidR="00B53A1F" w:rsidRPr="008170A4" w:rsidRDefault="00B53A1F" w:rsidP="008952CF">
            <w:pPr>
              <w:pStyle w:val="tablesyntax"/>
              <w:rPr>
                <w:rFonts w:ascii="Times New Roman" w:hAnsi="Times New Roman"/>
                <w:kern w:val="2"/>
                <w:lang w:eastAsia="ko-KR"/>
              </w:rPr>
            </w:pPr>
            <w:r>
              <w:rPr>
                <w:rFonts w:ascii="Times New Roman" w:hAnsi="Times New Roman"/>
                <w:kern w:val="2"/>
                <w:lang w:eastAsia="ko-KR"/>
              </w:rPr>
              <w:tab/>
            </w:r>
            <w:r>
              <w:rPr>
                <w:rFonts w:ascii="Times New Roman" w:hAnsi="Times New Roman"/>
                <w:kern w:val="2"/>
                <w:lang w:eastAsia="ko-KR"/>
              </w:rPr>
              <w:tab/>
            </w:r>
            <w:r>
              <w:rPr>
                <w:rFonts w:ascii="Times New Roman" w:hAnsi="Times New Roman"/>
                <w:kern w:val="2"/>
                <w:lang w:eastAsia="ko-KR"/>
              </w:rPr>
              <w:tab/>
            </w:r>
            <w:proofErr w:type="spellStart"/>
            <w:r w:rsidRPr="00A45A3F">
              <w:rPr>
                <w:rFonts w:ascii="Times New Roman" w:hAnsi="Times New Roman"/>
                <w:kern w:val="2"/>
                <w:highlight w:val="yellow"/>
                <w:lang w:eastAsia="ko-KR"/>
              </w:rPr>
              <w:t>NumActiveRefLayerPics</w:t>
            </w:r>
            <w:proofErr w:type="spellEnd"/>
            <w:r w:rsidRPr="00A45A3F">
              <w:rPr>
                <w:rFonts w:ascii="Times New Roman" w:hAnsi="Times New Roman"/>
                <w:kern w:val="2"/>
                <w:highlight w:val="yellow"/>
                <w:lang w:eastAsia="ko-KR"/>
              </w:rPr>
              <w:t xml:space="preserve"> = 0</w:t>
            </w:r>
          </w:p>
        </w:tc>
        <w:tc>
          <w:tcPr>
            <w:tcW w:w="1386" w:type="dxa"/>
          </w:tcPr>
          <w:p w:rsidR="00B53A1F" w:rsidRPr="00457A17" w:rsidRDefault="00B53A1F" w:rsidP="008952CF">
            <w:pPr>
              <w:pStyle w:val="tablecell"/>
              <w:spacing w:after="0"/>
            </w:pPr>
          </w:p>
        </w:tc>
      </w:tr>
      <w:tr w:rsidR="00B53A1F" w:rsidRPr="008E14A4" w:rsidTr="007B6EFB">
        <w:trPr>
          <w:cantSplit/>
          <w:jc w:val="center"/>
        </w:trPr>
        <w:tc>
          <w:tcPr>
            <w:tcW w:w="7686" w:type="dxa"/>
          </w:tcPr>
          <w:p w:rsidR="00B53A1F" w:rsidRPr="008170A4" w:rsidRDefault="00B53A1F" w:rsidP="008952CF">
            <w:pPr>
              <w:pStyle w:val="tablesyntax"/>
              <w:rPr>
                <w:rFonts w:ascii="Times New Roman" w:eastAsia="Times New Roman" w:hAnsi="Times New Roman"/>
                <w:lang w:eastAsia="zh-TW"/>
              </w:rPr>
            </w:pPr>
            <w:r w:rsidRPr="008170A4">
              <w:rPr>
                <w:rFonts w:ascii="Times New Roman" w:hAnsi="Times New Roman"/>
                <w:lang w:eastAsia="en-US"/>
              </w:rPr>
              <w:tab/>
            </w:r>
            <w:r w:rsidRPr="008170A4">
              <w:rPr>
                <w:rFonts w:ascii="Times New Roman" w:hAnsi="Times New Roman"/>
                <w:lang w:eastAsia="en-US"/>
              </w:rPr>
              <w:tab/>
            </w:r>
            <w:r w:rsidRPr="008170A4">
              <w:rPr>
                <w:rFonts w:ascii="Times New Roman" w:hAnsi="Times New Roman"/>
                <w:lang w:eastAsia="en-US"/>
              </w:rPr>
              <w:tab/>
            </w:r>
            <w:proofErr w:type="spellStart"/>
            <w:r w:rsidRPr="00A45A3F">
              <w:rPr>
                <w:rFonts w:ascii="Times New Roman" w:hAnsi="Times New Roman"/>
                <w:b/>
                <w:highlight w:val="yellow"/>
                <w:lang w:eastAsia="ko-KR"/>
              </w:rPr>
              <w:t>inter_layer_pred_enabled_flag</w:t>
            </w:r>
            <w:proofErr w:type="spellEnd"/>
          </w:p>
        </w:tc>
        <w:tc>
          <w:tcPr>
            <w:tcW w:w="1386" w:type="dxa"/>
          </w:tcPr>
          <w:p w:rsidR="00B53A1F" w:rsidRPr="00457A17" w:rsidRDefault="00B53A1F" w:rsidP="008952CF">
            <w:pPr>
              <w:pStyle w:val="tablecell"/>
              <w:spacing w:after="0"/>
            </w:pPr>
            <w:r w:rsidRPr="00A45A3F">
              <w:rPr>
                <w:highlight w:val="yellow"/>
              </w:rPr>
              <w:t>u(1)</w:t>
            </w:r>
          </w:p>
        </w:tc>
      </w:tr>
      <w:tr w:rsidR="00B53A1F" w:rsidRPr="008E14A4" w:rsidTr="007B6EFB">
        <w:trPr>
          <w:cantSplit/>
          <w:jc w:val="center"/>
        </w:trPr>
        <w:tc>
          <w:tcPr>
            <w:tcW w:w="7686" w:type="dxa"/>
          </w:tcPr>
          <w:p w:rsidR="00B53A1F" w:rsidRPr="008170A4" w:rsidRDefault="00B53A1F" w:rsidP="008952CF">
            <w:pPr>
              <w:pStyle w:val="tablesyntax"/>
              <w:rPr>
                <w:rFonts w:ascii="Times New Roman" w:eastAsia="Times New Roman" w:hAnsi="Times New Roman"/>
                <w:lang w:eastAsia="zh-TW"/>
              </w:rPr>
            </w:pP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A45A3F">
              <w:rPr>
                <w:rFonts w:ascii="Times New Roman" w:hAnsi="Times New Roman"/>
                <w:highlight w:val="yellow"/>
                <w:lang w:eastAsia="ko-KR"/>
              </w:rPr>
              <w:t xml:space="preserve">if( </w:t>
            </w:r>
            <w:proofErr w:type="spellStart"/>
            <w:r w:rsidRPr="00A45A3F">
              <w:rPr>
                <w:rFonts w:ascii="Times New Roman" w:hAnsi="Times New Roman"/>
                <w:highlight w:val="yellow"/>
                <w:lang w:eastAsia="ko-KR"/>
              </w:rPr>
              <w:t>inter_layer_pred_enabled_flag</w:t>
            </w:r>
            <w:proofErr w:type="spellEnd"/>
            <w:r w:rsidRPr="00A45A3F">
              <w:rPr>
                <w:rFonts w:ascii="Times New Roman" w:hAnsi="Times New Roman"/>
                <w:highlight w:val="yellow"/>
                <w:lang w:eastAsia="ko-KR"/>
              </w:rPr>
              <w:t xml:space="preserve">  ) {</w:t>
            </w:r>
          </w:p>
        </w:tc>
        <w:tc>
          <w:tcPr>
            <w:tcW w:w="1386" w:type="dxa"/>
          </w:tcPr>
          <w:p w:rsidR="00B53A1F" w:rsidRPr="00457A17" w:rsidRDefault="00B53A1F" w:rsidP="008952CF">
            <w:pPr>
              <w:pStyle w:val="tablecell"/>
              <w:spacing w:after="0"/>
            </w:pPr>
          </w:p>
        </w:tc>
      </w:tr>
      <w:tr w:rsidR="00B53A1F" w:rsidRPr="008E14A4" w:rsidTr="007B6EFB">
        <w:trPr>
          <w:cantSplit/>
          <w:jc w:val="center"/>
        </w:trPr>
        <w:tc>
          <w:tcPr>
            <w:tcW w:w="7686" w:type="dxa"/>
          </w:tcPr>
          <w:p w:rsidR="00B53A1F" w:rsidRPr="008170A4" w:rsidRDefault="00B53A1F" w:rsidP="008952CF">
            <w:pPr>
              <w:pStyle w:val="tablesyntax"/>
              <w:rPr>
                <w:rFonts w:ascii="Times New Roman" w:eastAsia="Times New Roman" w:hAnsi="Times New Roman"/>
                <w:lang w:eastAsia="zh-TW"/>
              </w:rPr>
            </w:pP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A45A3F">
              <w:rPr>
                <w:rFonts w:ascii="Times New Roman" w:hAnsi="Times New Roman"/>
                <w:b/>
                <w:bCs/>
                <w:highlight w:val="yellow"/>
                <w:lang w:eastAsia="en-US"/>
              </w:rPr>
              <w:t>num_inter_layer_ref_pics_minus1</w:t>
            </w:r>
          </w:p>
        </w:tc>
        <w:tc>
          <w:tcPr>
            <w:tcW w:w="1386" w:type="dxa"/>
          </w:tcPr>
          <w:p w:rsidR="00B53A1F" w:rsidRPr="00457A17" w:rsidRDefault="00B53A1F" w:rsidP="008952CF">
            <w:pPr>
              <w:pStyle w:val="tablecell"/>
              <w:spacing w:after="0"/>
            </w:pPr>
            <w:r w:rsidRPr="00A45A3F">
              <w:rPr>
                <w:highlight w:val="yellow"/>
                <w:lang w:eastAsia="ko-KR"/>
              </w:rPr>
              <w:t>u(v)</w:t>
            </w:r>
          </w:p>
        </w:tc>
      </w:tr>
      <w:tr w:rsidR="00B53A1F" w:rsidRPr="008E14A4" w:rsidTr="007B6EFB">
        <w:trPr>
          <w:cantSplit/>
          <w:jc w:val="center"/>
        </w:trPr>
        <w:tc>
          <w:tcPr>
            <w:tcW w:w="7686" w:type="dxa"/>
          </w:tcPr>
          <w:p w:rsidR="00B53A1F" w:rsidRPr="008170A4" w:rsidRDefault="00B53A1F" w:rsidP="008952CF">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proofErr w:type="spellStart"/>
            <w:r w:rsidRPr="00A45A3F">
              <w:rPr>
                <w:rFonts w:ascii="Times New Roman" w:hAnsi="Times New Roman"/>
                <w:highlight w:val="yellow"/>
                <w:lang w:eastAsia="ko-KR"/>
              </w:rPr>
              <w:t>NumActiveRefLayerPics</w:t>
            </w:r>
            <w:proofErr w:type="spellEnd"/>
            <w:r w:rsidRPr="00A45A3F">
              <w:rPr>
                <w:rFonts w:ascii="Times New Roman" w:hAnsi="Times New Roman"/>
                <w:highlight w:val="yellow"/>
                <w:lang w:eastAsia="ko-KR"/>
              </w:rPr>
              <w:t xml:space="preserve"> = num_inter_layer_ref_pics_minus1 + 1</w:t>
            </w:r>
          </w:p>
        </w:tc>
        <w:tc>
          <w:tcPr>
            <w:tcW w:w="1386" w:type="dxa"/>
          </w:tcPr>
          <w:p w:rsidR="00B53A1F" w:rsidRPr="00457A17" w:rsidRDefault="00B53A1F" w:rsidP="008952CF">
            <w:pPr>
              <w:pStyle w:val="tablecell"/>
              <w:spacing w:after="0"/>
              <w:rPr>
                <w:lang w:eastAsia="ko-KR"/>
              </w:rPr>
            </w:pPr>
          </w:p>
        </w:tc>
      </w:tr>
      <w:tr w:rsidR="00B53A1F" w:rsidRPr="008E14A4" w:rsidTr="007B6EFB">
        <w:trPr>
          <w:cantSplit/>
          <w:jc w:val="center"/>
        </w:trPr>
        <w:tc>
          <w:tcPr>
            <w:tcW w:w="7686" w:type="dxa"/>
          </w:tcPr>
          <w:p w:rsidR="00B53A1F" w:rsidRPr="008170A4" w:rsidRDefault="00B53A1F" w:rsidP="008952CF">
            <w:pPr>
              <w:pStyle w:val="tablesyntax"/>
              <w:rPr>
                <w:rFonts w:ascii="Times New Roman" w:eastAsia="Times New Roman" w:hAnsi="Times New Roman"/>
                <w:lang w:eastAsia="zh-TW"/>
              </w:rPr>
            </w:pP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A45A3F">
              <w:rPr>
                <w:rFonts w:ascii="Times New Roman" w:hAnsi="Times New Roman"/>
                <w:highlight w:val="yellow"/>
                <w:lang w:eastAsia="ko-KR"/>
              </w:rPr>
              <w:t xml:space="preserve">for( </w:t>
            </w:r>
            <w:proofErr w:type="spellStart"/>
            <w:r w:rsidRPr="00A45A3F">
              <w:rPr>
                <w:rFonts w:ascii="Times New Roman" w:hAnsi="Times New Roman"/>
                <w:highlight w:val="yellow"/>
                <w:lang w:eastAsia="ko-KR"/>
              </w:rPr>
              <w:t>i</w:t>
            </w:r>
            <w:proofErr w:type="spellEnd"/>
            <w:r w:rsidRPr="00A45A3F">
              <w:rPr>
                <w:rFonts w:ascii="Times New Roman" w:hAnsi="Times New Roman"/>
                <w:highlight w:val="yellow"/>
                <w:lang w:eastAsia="ko-KR"/>
              </w:rPr>
              <w:t xml:space="preserve"> = 0; </w:t>
            </w:r>
            <w:proofErr w:type="spellStart"/>
            <w:r w:rsidRPr="00A45A3F">
              <w:rPr>
                <w:rFonts w:ascii="Times New Roman" w:hAnsi="Times New Roman"/>
                <w:highlight w:val="yellow"/>
                <w:lang w:eastAsia="ko-KR"/>
              </w:rPr>
              <w:t>i</w:t>
            </w:r>
            <w:proofErr w:type="spellEnd"/>
            <w:r w:rsidRPr="00A45A3F">
              <w:rPr>
                <w:rFonts w:ascii="Times New Roman" w:hAnsi="Times New Roman"/>
                <w:highlight w:val="yellow"/>
                <w:lang w:eastAsia="ko-KR"/>
              </w:rPr>
              <w:t xml:space="preserve"> &lt; </w:t>
            </w:r>
            <w:proofErr w:type="spellStart"/>
            <w:r w:rsidRPr="00A45A3F">
              <w:rPr>
                <w:rFonts w:ascii="Times New Roman" w:hAnsi="Times New Roman"/>
                <w:highlight w:val="yellow"/>
                <w:lang w:eastAsia="ko-KR"/>
              </w:rPr>
              <w:t>NumActiveRefLayerPics</w:t>
            </w:r>
            <w:proofErr w:type="spellEnd"/>
            <w:r w:rsidRPr="00A45A3F">
              <w:rPr>
                <w:rFonts w:ascii="Times New Roman" w:hAnsi="Times New Roman"/>
                <w:highlight w:val="yellow"/>
                <w:lang w:eastAsia="ko-KR"/>
              </w:rPr>
              <w:t xml:space="preserve">; </w:t>
            </w:r>
            <w:proofErr w:type="spellStart"/>
            <w:r w:rsidRPr="00A45A3F">
              <w:rPr>
                <w:rFonts w:ascii="Times New Roman" w:hAnsi="Times New Roman"/>
                <w:highlight w:val="yellow"/>
                <w:lang w:eastAsia="ko-KR"/>
              </w:rPr>
              <w:t>i</w:t>
            </w:r>
            <w:proofErr w:type="spellEnd"/>
            <w:r w:rsidRPr="00A45A3F">
              <w:rPr>
                <w:rFonts w:ascii="Times New Roman" w:hAnsi="Times New Roman"/>
                <w:highlight w:val="yellow"/>
                <w:lang w:eastAsia="ko-KR"/>
              </w:rPr>
              <w:t>++ )</w:t>
            </w:r>
            <w:r w:rsidRPr="008170A4">
              <w:rPr>
                <w:rFonts w:ascii="Times New Roman" w:hAnsi="Times New Roman"/>
                <w:lang w:eastAsia="ko-KR"/>
              </w:rPr>
              <w:t xml:space="preserve"> </w:t>
            </w:r>
          </w:p>
        </w:tc>
        <w:tc>
          <w:tcPr>
            <w:tcW w:w="1386" w:type="dxa"/>
          </w:tcPr>
          <w:p w:rsidR="00B53A1F" w:rsidRPr="00457A17" w:rsidRDefault="00B53A1F" w:rsidP="008952CF">
            <w:pPr>
              <w:pStyle w:val="tablecell"/>
              <w:spacing w:after="0"/>
            </w:pPr>
          </w:p>
        </w:tc>
      </w:tr>
      <w:tr w:rsidR="00B53A1F" w:rsidRPr="008E14A4" w:rsidTr="007B6EFB">
        <w:trPr>
          <w:cantSplit/>
          <w:jc w:val="center"/>
        </w:trPr>
        <w:tc>
          <w:tcPr>
            <w:tcW w:w="7686" w:type="dxa"/>
          </w:tcPr>
          <w:p w:rsidR="00B53A1F" w:rsidRPr="008170A4" w:rsidRDefault="00B53A1F" w:rsidP="008952CF">
            <w:pPr>
              <w:pStyle w:val="tablesyntax"/>
              <w:rPr>
                <w:rFonts w:ascii="Times New Roman" w:eastAsia="Times New Roman" w:hAnsi="Times New Roman"/>
                <w:lang w:eastAsia="zh-TW"/>
              </w:rPr>
            </w:pPr>
            <w:r w:rsidRPr="008170A4">
              <w:rPr>
                <w:rFonts w:ascii="Times New Roman" w:hAnsi="Times New Roman"/>
                <w:b/>
                <w:bCs/>
                <w:lang w:eastAsia="en-US"/>
              </w:rPr>
              <w:tab/>
            </w:r>
            <w:r w:rsidRPr="008170A4">
              <w:rPr>
                <w:rFonts w:ascii="Times New Roman" w:hAnsi="Times New Roman"/>
                <w:b/>
                <w:bCs/>
                <w:lang w:eastAsia="en-US"/>
              </w:rPr>
              <w:tab/>
            </w: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proofErr w:type="spellStart"/>
            <w:r w:rsidRPr="00A45A3F">
              <w:rPr>
                <w:rFonts w:ascii="Times New Roman" w:hAnsi="Times New Roman"/>
                <w:b/>
                <w:bCs/>
                <w:highlight w:val="yellow"/>
                <w:lang w:eastAsia="en-US"/>
              </w:rPr>
              <w:t>inter_layer_pred_layer_idc</w:t>
            </w:r>
            <w:proofErr w:type="spellEnd"/>
            <w:r w:rsidRPr="00A45A3F">
              <w:rPr>
                <w:rFonts w:ascii="Times New Roman" w:hAnsi="Times New Roman"/>
                <w:b/>
                <w:bCs/>
                <w:highlight w:val="yellow"/>
                <w:lang w:eastAsia="en-US"/>
              </w:rPr>
              <w:t>[ </w:t>
            </w:r>
            <w:proofErr w:type="spellStart"/>
            <w:r w:rsidRPr="00A45A3F">
              <w:rPr>
                <w:rFonts w:ascii="Times New Roman" w:hAnsi="Times New Roman"/>
                <w:bCs/>
                <w:highlight w:val="yellow"/>
                <w:lang w:eastAsia="en-US"/>
              </w:rPr>
              <w:t>i</w:t>
            </w:r>
            <w:proofErr w:type="spellEnd"/>
            <w:r w:rsidRPr="00A45A3F">
              <w:rPr>
                <w:rFonts w:ascii="Times New Roman" w:hAnsi="Times New Roman"/>
                <w:bCs/>
                <w:highlight w:val="yellow"/>
                <w:lang w:eastAsia="en-US"/>
              </w:rPr>
              <w:t> ]</w:t>
            </w:r>
          </w:p>
        </w:tc>
        <w:tc>
          <w:tcPr>
            <w:tcW w:w="1386" w:type="dxa"/>
          </w:tcPr>
          <w:p w:rsidR="00B53A1F" w:rsidRPr="00457A17" w:rsidRDefault="00B53A1F" w:rsidP="008952CF">
            <w:pPr>
              <w:pStyle w:val="tablecell"/>
              <w:spacing w:after="0"/>
            </w:pPr>
            <w:r w:rsidRPr="00A45A3F">
              <w:rPr>
                <w:highlight w:val="yellow"/>
                <w:lang w:eastAsia="ko-KR"/>
              </w:rPr>
              <w:t>u(v)</w:t>
            </w:r>
          </w:p>
        </w:tc>
      </w:tr>
      <w:tr w:rsidR="00B53A1F" w:rsidRPr="008E14A4" w:rsidTr="007B6EFB">
        <w:trPr>
          <w:cantSplit/>
          <w:jc w:val="center"/>
        </w:trPr>
        <w:tc>
          <w:tcPr>
            <w:tcW w:w="7686" w:type="dxa"/>
          </w:tcPr>
          <w:p w:rsidR="00B53A1F" w:rsidRPr="008170A4" w:rsidRDefault="00B53A1F" w:rsidP="008952CF">
            <w:pPr>
              <w:pStyle w:val="tablesyntax"/>
              <w:rPr>
                <w:rFonts w:ascii="Times New Roman" w:eastAsia="Times New Roman" w:hAnsi="Times New Roman"/>
                <w:lang w:eastAsia="zh-TW"/>
              </w:rPr>
            </w:pP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A45A3F">
              <w:rPr>
                <w:rFonts w:ascii="Times New Roman" w:hAnsi="Times New Roman"/>
                <w:highlight w:val="yellow"/>
                <w:lang w:eastAsia="ko-KR"/>
              </w:rPr>
              <w:t>}</w:t>
            </w:r>
          </w:p>
        </w:tc>
        <w:tc>
          <w:tcPr>
            <w:tcW w:w="1386" w:type="dxa"/>
          </w:tcPr>
          <w:p w:rsidR="00B53A1F" w:rsidRPr="00457A17" w:rsidRDefault="00B53A1F" w:rsidP="008952CF">
            <w:pPr>
              <w:pStyle w:val="tablecell"/>
              <w:spacing w:after="0"/>
            </w:pPr>
          </w:p>
        </w:tc>
      </w:tr>
      <w:tr w:rsidR="00B53A1F" w:rsidRPr="008E14A4" w:rsidTr="007B6EFB">
        <w:trPr>
          <w:cantSplit/>
          <w:jc w:val="center"/>
        </w:trPr>
        <w:tc>
          <w:tcPr>
            <w:tcW w:w="7686" w:type="dxa"/>
          </w:tcPr>
          <w:p w:rsidR="00B53A1F" w:rsidRPr="008170A4" w:rsidRDefault="00B53A1F" w:rsidP="008952CF">
            <w:pPr>
              <w:pStyle w:val="tablesyntax"/>
              <w:rPr>
                <w:rFonts w:ascii="Times New Roman" w:eastAsia="Times New Roman" w:hAnsi="Times New Roman"/>
                <w:lang w:eastAsia="zh-TW"/>
              </w:rPr>
            </w:pPr>
            <w:r w:rsidRPr="008170A4">
              <w:rPr>
                <w:rFonts w:ascii="Times New Roman" w:hAnsi="Times New Roman"/>
                <w:lang w:eastAsia="en-US"/>
              </w:rPr>
              <w:tab/>
            </w:r>
            <w:r w:rsidRPr="008170A4">
              <w:rPr>
                <w:rFonts w:ascii="Times New Roman" w:hAnsi="Times New Roman"/>
                <w:lang w:eastAsia="en-US"/>
              </w:rPr>
              <w:tab/>
            </w:r>
            <w:r>
              <w:rPr>
                <w:rFonts w:ascii="Times New Roman" w:hAnsi="Times New Roman"/>
                <w:lang w:eastAsia="en-US"/>
              </w:rPr>
              <w:tab/>
            </w:r>
            <w:r w:rsidRPr="00A45A3F">
              <w:rPr>
                <w:rFonts w:ascii="Times New Roman" w:hAnsi="Times New Roman"/>
                <w:highlight w:val="yellow"/>
                <w:lang w:eastAsia="en-US"/>
              </w:rPr>
              <w:t>if(</w:t>
            </w:r>
            <w:proofErr w:type="spellStart"/>
            <w:r w:rsidRPr="00A45A3F">
              <w:rPr>
                <w:rFonts w:ascii="Times New Roman" w:hAnsi="Times New Roman"/>
                <w:highlight w:val="yellow"/>
                <w:lang w:eastAsia="ko-KR"/>
              </w:rPr>
              <w:t>NumActiveRefLayerPics</w:t>
            </w:r>
            <w:proofErr w:type="spellEnd"/>
            <w:r w:rsidRPr="00A45A3F">
              <w:rPr>
                <w:rFonts w:ascii="Times New Roman" w:hAnsi="Times New Roman"/>
                <w:highlight w:val="yellow"/>
                <w:lang w:eastAsia="ko-KR"/>
              </w:rPr>
              <w:t xml:space="preserve"> &gt; 0 )</w:t>
            </w:r>
            <w:r w:rsidRPr="008170A4">
              <w:rPr>
                <w:rFonts w:ascii="Times New Roman" w:hAnsi="Times New Roman"/>
                <w:lang w:eastAsia="ko-KR"/>
              </w:rPr>
              <w:t xml:space="preserve"> </w:t>
            </w:r>
          </w:p>
        </w:tc>
        <w:tc>
          <w:tcPr>
            <w:tcW w:w="1386" w:type="dxa"/>
          </w:tcPr>
          <w:p w:rsidR="00B53A1F" w:rsidRPr="00457A17" w:rsidRDefault="00B53A1F" w:rsidP="008952CF">
            <w:pPr>
              <w:pStyle w:val="tablecell"/>
              <w:spacing w:after="0"/>
            </w:pPr>
          </w:p>
        </w:tc>
      </w:tr>
      <w:tr w:rsidR="00B53A1F" w:rsidRPr="008E14A4" w:rsidTr="007B6EFB">
        <w:trPr>
          <w:cantSplit/>
          <w:jc w:val="center"/>
        </w:trPr>
        <w:tc>
          <w:tcPr>
            <w:tcW w:w="7686" w:type="dxa"/>
          </w:tcPr>
          <w:p w:rsidR="00B53A1F" w:rsidRPr="008170A4" w:rsidRDefault="00B53A1F" w:rsidP="008952CF">
            <w:pPr>
              <w:pStyle w:val="tablesyntax"/>
              <w:rPr>
                <w:rFonts w:ascii="Times New Roman" w:eastAsia="Times New Roman" w:hAnsi="Times New Roman"/>
                <w:lang w:eastAsia="zh-TW"/>
              </w:rPr>
            </w:pPr>
            <w:r w:rsidRPr="008170A4">
              <w:rPr>
                <w:rFonts w:ascii="Times New Roman" w:hAnsi="Times New Roman"/>
                <w:lang w:eastAsia="en-US"/>
              </w:rPr>
              <w:tab/>
            </w:r>
            <w:r w:rsidRPr="008170A4">
              <w:rPr>
                <w:rFonts w:ascii="Times New Roman" w:hAnsi="Times New Roman"/>
                <w:lang w:eastAsia="en-US"/>
              </w:rPr>
              <w:tab/>
            </w:r>
            <w:r w:rsidRPr="008170A4">
              <w:rPr>
                <w:rFonts w:ascii="Times New Roman" w:hAnsi="Times New Roman"/>
                <w:lang w:eastAsia="en-US"/>
              </w:rPr>
              <w:tab/>
            </w:r>
            <w:r>
              <w:rPr>
                <w:rFonts w:ascii="Times New Roman" w:hAnsi="Times New Roman"/>
                <w:lang w:eastAsia="en-US"/>
              </w:rPr>
              <w:tab/>
            </w:r>
            <w:proofErr w:type="spellStart"/>
            <w:r w:rsidRPr="00A45A3F">
              <w:rPr>
                <w:rFonts w:ascii="Times New Roman" w:hAnsi="Times New Roman"/>
                <w:b/>
                <w:highlight w:val="yellow"/>
                <w:lang w:eastAsia="ko-KR"/>
              </w:rPr>
              <w:t>inter_layer_sample_pred_only_flag</w:t>
            </w:r>
            <w:proofErr w:type="spellEnd"/>
          </w:p>
        </w:tc>
        <w:tc>
          <w:tcPr>
            <w:tcW w:w="1386" w:type="dxa"/>
          </w:tcPr>
          <w:p w:rsidR="00B53A1F" w:rsidRPr="00457A17" w:rsidRDefault="00B53A1F" w:rsidP="008952CF">
            <w:pPr>
              <w:pStyle w:val="tablecell"/>
              <w:spacing w:after="0"/>
            </w:pPr>
            <w:r w:rsidRPr="00A45A3F">
              <w:rPr>
                <w:highlight w:val="yellow"/>
              </w:rPr>
              <w:t>u(1)</w:t>
            </w:r>
          </w:p>
        </w:tc>
      </w:tr>
      <w:tr w:rsidR="00B53A1F" w:rsidRPr="008E14A4" w:rsidTr="007B6EFB">
        <w:trPr>
          <w:cantSplit/>
          <w:jc w:val="center"/>
        </w:trPr>
        <w:tc>
          <w:tcPr>
            <w:tcW w:w="7686" w:type="dxa"/>
          </w:tcPr>
          <w:p w:rsidR="00B53A1F" w:rsidRPr="008170A4" w:rsidRDefault="00B53A1F" w:rsidP="008952CF">
            <w:pPr>
              <w:pStyle w:val="tablesyntax"/>
              <w:rPr>
                <w:rFonts w:ascii="Times New Roman" w:hAnsi="Times New Roman"/>
                <w:lang w:eastAsia="ko-KR"/>
              </w:rPr>
            </w:pP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A45A3F">
              <w:rPr>
                <w:rFonts w:ascii="Times New Roman" w:hAnsi="Times New Roman"/>
                <w:highlight w:val="yellow"/>
                <w:lang w:eastAsia="ko-KR"/>
              </w:rPr>
              <w:t xml:space="preserve">if( </w:t>
            </w:r>
            <w:proofErr w:type="spellStart"/>
            <w:r w:rsidRPr="00A45A3F">
              <w:rPr>
                <w:rFonts w:ascii="Times New Roman" w:hAnsi="Times New Roman"/>
                <w:highlight w:val="yellow"/>
                <w:lang w:eastAsia="ko-KR"/>
              </w:rPr>
              <w:t>nuh_layer_id</w:t>
            </w:r>
            <w:proofErr w:type="spellEnd"/>
            <w:r w:rsidRPr="00A45A3F">
              <w:rPr>
                <w:rFonts w:ascii="Times New Roman" w:hAnsi="Times New Roman"/>
                <w:highlight w:val="yellow"/>
                <w:lang w:eastAsia="ko-KR"/>
              </w:rPr>
              <w:t xml:space="preserve"> &gt; 0 </w:t>
            </w:r>
            <w:r w:rsidRPr="00A45A3F">
              <w:rPr>
                <w:rFonts w:ascii="Times New Roman" w:hAnsi="Times New Roman"/>
                <w:highlight w:val="yellow"/>
                <w:lang w:val="en-CA" w:eastAsia="en-US"/>
              </w:rPr>
              <w:t>)</w:t>
            </w:r>
          </w:p>
        </w:tc>
        <w:tc>
          <w:tcPr>
            <w:tcW w:w="1386" w:type="dxa"/>
          </w:tcPr>
          <w:p w:rsidR="00B53A1F" w:rsidRPr="00457A17" w:rsidRDefault="00B53A1F" w:rsidP="008952CF">
            <w:pPr>
              <w:pStyle w:val="tablecell"/>
              <w:spacing w:after="0"/>
              <w:rPr>
                <w:rFonts w:eastAsia="MS Mincho"/>
                <w:lang w:eastAsia="ja-JP"/>
              </w:rPr>
            </w:pPr>
          </w:p>
        </w:tc>
      </w:tr>
      <w:tr w:rsidR="00B53A1F" w:rsidRPr="008E14A4" w:rsidTr="007B6EFB">
        <w:trPr>
          <w:cantSplit/>
          <w:jc w:val="center"/>
        </w:trPr>
        <w:tc>
          <w:tcPr>
            <w:tcW w:w="7686" w:type="dxa"/>
          </w:tcPr>
          <w:p w:rsidR="00B53A1F" w:rsidRPr="008170A4" w:rsidRDefault="00B53A1F" w:rsidP="008952CF">
            <w:pPr>
              <w:pStyle w:val="tablesyntax"/>
              <w:rPr>
                <w:rFonts w:ascii="Times New Roman" w:hAnsi="Times New Roman"/>
                <w:lang w:eastAsia="ko-KR"/>
              </w:rPr>
            </w:pP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proofErr w:type="spellStart"/>
            <w:r w:rsidRPr="00A45A3F">
              <w:rPr>
                <w:rFonts w:ascii="Times New Roman" w:hAnsi="Times New Roman"/>
                <w:b/>
                <w:highlight w:val="yellow"/>
                <w:lang w:eastAsia="ko-KR"/>
              </w:rPr>
              <w:t>alt_collocated_indication_flag</w:t>
            </w:r>
            <w:proofErr w:type="spellEnd"/>
          </w:p>
        </w:tc>
        <w:tc>
          <w:tcPr>
            <w:tcW w:w="1386" w:type="dxa"/>
          </w:tcPr>
          <w:p w:rsidR="00B53A1F" w:rsidRPr="00457A17" w:rsidRDefault="00B53A1F" w:rsidP="008952CF">
            <w:pPr>
              <w:pStyle w:val="tablecell"/>
              <w:spacing w:after="0"/>
              <w:rPr>
                <w:rFonts w:eastAsia="MS Mincho"/>
                <w:lang w:eastAsia="ja-JP"/>
              </w:rPr>
            </w:pPr>
            <w:r w:rsidRPr="00A45A3F">
              <w:rPr>
                <w:rFonts w:eastAsia="MS Mincho"/>
                <w:highlight w:val="yellow"/>
                <w:lang w:eastAsia="ja-JP"/>
              </w:rPr>
              <w:t>u(1)</w:t>
            </w:r>
          </w:p>
        </w:tc>
      </w:tr>
      <w:tr w:rsidR="00B53A1F" w:rsidRPr="008E14A4" w:rsidTr="007B6EFB">
        <w:trPr>
          <w:cantSplit/>
          <w:jc w:val="center"/>
        </w:trPr>
        <w:tc>
          <w:tcPr>
            <w:tcW w:w="7686" w:type="dxa"/>
          </w:tcPr>
          <w:p w:rsidR="00B53A1F" w:rsidRPr="008170A4" w:rsidRDefault="00B53A1F" w:rsidP="008952CF">
            <w:pPr>
              <w:pStyle w:val="tablesyntax"/>
              <w:rPr>
                <w:rFonts w:ascii="Times New Roman" w:hAnsi="Times New Roman"/>
                <w:lang w:eastAsia="ko-KR"/>
              </w:rPr>
            </w:pP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A45A3F">
              <w:rPr>
                <w:rFonts w:ascii="Times New Roman" w:hAnsi="Times New Roman"/>
                <w:highlight w:val="yellow"/>
                <w:lang w:eastAsia="ko-KR"/>
              </w:rPr>
              <w:t xml:space="preserve">if( </w:t>
            </w:r>
            <w:proofErr w:type="spellStart"/>
            <w:r w:rsidRPr="00A45A3F">
              <w:rPr>
                <w:rFonts w:ascii="Times New Roman" w:hAnsi="Times New Roman"/>
                <w:highlight w:val="yellow"/>
                <w:lang w:eastAsia="ko-KR"/>
              </w:rPr>
              <w:t>alt_collocated_indication_flag</w:t>
            </w:r>
            <w:proofErr w:type="spellEnd"/>
            <w:r w:rsidRPr="00A45A3F">
              <w:rPr>
                <w:rFonts w:ascii="Times New Roman" w:hAnsi="Times New Roman"/>
                <w:highlight w:val="yellow"/>
                <w:lang w:eastAsia="ko-KR"/>
              </w:rPr>
              <w:t xml:space="preserve"> )</w:t>
            </w:r>
            <w:r w:rsidRPr="008170A4">
              <w:rPr>
                <w:rFonts w:ascii="Times New Roman" w:hAnsi="Times New Roman"/>
                <w:lang w:eastAsia="ko-KR"/>
              </w:rPr>
              <w:t xml:space="preserve"> </w:t>
            </w:r>
          </w:p>
        </w:tc>
        <w:tc>
          <w:tcPr>
            <w:tcW w:w="1386" w:type="dxa"/>
          </w:tcPr>
          <w:p w:rsidR="00B53A1F" w:rsidRPr="00457A17" w:rsidRDefault="00B53A1F" w:rsidP="008952CF">
            <w:pPr>
              <w:pStyle w:val="tablecell"/>
              <w:spacing w:after="0"/>
              <w:rPr>
                <w:rFonts w:eastAsia="MS Mincho"/>
                <w:lang w:eastAsia="ja-JP"/>
              </w:rPr>
            </w:pPr>
          </w:p>
        </w:tc>
      </w:tr>
      <w:tr w:rsidR="00B53A1F" w:rsidRPr="008E14A4" w:rsidTr="007B6EFB">
        <w:trPr>
          <w:cantSplit/>
          <w:jc w:val="center"/>
        </w:trPr>
        <w:tc>
          <w:tcPr>
            <w:tcW w:w="7686" w:type="dxa"/>
          </w:tcPr>
          <w:p w:rsidR="00B53A1F" w:rsidRPr="008170A4" w:rsidRDefault="00B53A1F" w:rsidP="008952CF">
            <w:pPr>
              <w:pStyle w:val="tablesyntax"/>
              <w:rPr>
                <w:rFonts w:ascii="Times New Roman" w:hAnsi="Times New Roman"/>
                <w:lang w:eastAsia="ko-KR"/>
              </w:rPr>
            </w:pP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r w:rsidRPr="008170A4">
              <w:rPr>
                <w:rFonts w:ascii="Times New Roman" w:hAnsi="Times New Roman"/>
                <w:lang w:eastAsia="ko-KR"/>
              </w:rPr>
              <w:tab/>
            </w:r>
            <w:proofErr w:type="spellStart"/>
            <w:r w:rsidRPr="00A45A3F">
              <w:rPr>
                <w:rFonts w:ascii="Times New Roman" w:hAnsi="Times New Roman"/>
                <w:b/>
                <w:highlight w:val="yellow"/>
                <w:lang w:eastAsia="ko-KR"/>
              </w:rPr>
              <w:t>collocated_ref_layer_idx</w:t>
            </w:r>
            <w:proofErr w:type="spellEnd"/>
          </w:p>
        </w:tc>
        <w:tc>
          <w:tcPr>
            <w:tcW w:w="1386" w:type="dxa"/>
          </w:tcPr>
          <w:p w:rsidR="00B53A1F" w:rsidRPr="00457A17" w:rsidRDefault="00B53A1F" w:rsidP="008952CF">
            <w:pPr>
              <w:pStyle w:val="tablecell"/>
              <w:spacing w:after="0"/>
              <w:rPr>
                <w:rFonts w:eastAsia="MS Mincho"/>
                <w:lang w:eastAsia="ja-JP"/>
              </w:rPr>
            </w:pPr>
            <w:proofErr w:type="spellStart"/>
            <w:r w:rsidRPr="00A45A3F">
              <w:rPr>
                <w:rFonts w:eastAsia="MS Mincho"/>
                <w:highlight w:val="yellow"/>
                <w:lang w:eastAsia="ja-JP"/>
              </w:rPr>
              <w:t>ue</w:t>
            </w:r>
            <w:proofErr w:type="spellEnd"/>
            <w:r w:rsidRPr="00A45A3F">
              <w:rPr>
                <w:rFonts w:eastAsia="MS Mincho"/>
                <w:highlight w:val="yellow"/>
                <w:lang w:eastAsia="ja-JP"/>
              </w:rPr>
              <w:t>(v)</w:t>
            </w:r>
          </w:p>
        </w:tc>
      </w:tr>
      <w:tr w:rsidR="00B53A1F" w:rsidRPr="008E14A4" w:rsidTr="007B6EFB">
        <w:trPr>
          <w:cantSplit/>
          <w:jc w:val="center"/>
        </w:trPr>
        <w:tc>
          <w:tcPr>
            <w:tcW w:w="7686" w:type="dxa"/>
          </w:tcPr>
          <w:p w:rsidR="00B53A1F" w:rsidRPr="008170A4" w:rsidRDefault="00B53A1F" w:rsidP="008952CF">
            <w:pPr>
              <w:pStyle w:val="tablesyntax"/>
              <w:rPr>
                <w:rFonts w:ascii="Times New Roman" w:eastAsia="Times New Roman" w:hAnsi="Times New Roman"/>
                <w:lang w:eastAsia="zh-TW"/>
              </w:rPr>
            </w:pPr>
            <w:r w:rsidRPr="008170A4">
              <w:rPr>
                <w:rFonts w:ascii="Times New Roman" w:hAnsi="Times New Roman"/>
                <w:lang w:eastAsia="ko-KR"/>
              </w:rPr>
              <w:tab/>
            </w:r>
            <w:r w:rsidRPr="008170A4">
              <w:rPr>
                <w:rFonts w:ascii="Times New Roman" w:hAnsi="Times New Roman"/>
                <w:lang w:eastAsia="ko-KR"/>
              </w:rPr>
              <w:tab/>
            </w:r>
            <w:r w:rsidRPr="00A45A3F">
              <w:rPr>
                <w:rFonts w:ascii="Times New Roman" w:hAnsi="Times New Roman"/>
                <w:highlight w:val="yellow"/>
                <w:lang w:eastAsia="ko-KR"/>
              </w:rPr>
              <w:t>}</w:t>
            </w:r>
          </w:p>
        </w:tc>
        <w:tc>
          <w:tcPr>
            <w:tcW w:w="1386" w:type="dxa"/>
          </w:tcPr>
          <w:p w:rsidR="00B53A1F" w:rsidRPr="00457A17" w:rsidRDefault="00B53A1F" w:rsidP="008952CF">
            <w:pPr>
              <w:pStyle w:val="tablecell"/>
              <w:spacing w:after="0"/>
            </w:pPr>
          </w:p>
        </w:tc>
      </w:tr>
      <w:tr w:rsidR="007B6EFB" w:rsidRPr="008E14A4" w:rsidTr="007B6EFB">
        <w:trPr>
          <w:cantSplit/>
          <w:jc w:val="center"/>
        </w:trPr>
        <w:tc>
          <w:tcPr>
            <w:tcW w:w="7686" w:type="dxa"/>
          </w:tcPr>
          <w:p w:rsidR="007B6EFB" w:rsidRPr="008170A4" w:rsidRDefault="007B6EFB" w:rsidP="008952CF">
            <w:pPr>
              <w:pStyle w:val="tablesyntax"/>
              <w:rPr>
                <w:rFonts w:ascii="Times New Roman" w:hAnsi="Times New Roman"/>
                <w:lang w:eastAsia="ko-KR"/>
              </w:rPr>
            </w:pPr>
            <w:r>
              <w:rPr>
                <w:rFonts w:ascii="Times New Roman" w:hAnsi="Times New Roman"/>
                <w:lang w:eastAsia="ko-KR"/>
              </w:rPr>
              <w:t>}</w:t>
            </w:r>
          </w:p>
        </w:tc>
        <w:tc>
          <w:tcPr>
            <w:tcW w:w="1386" w:type="dxa"/>
          </w:tcPr>
          <w:p w:rsidR="007B6EFB" w:rsidRPr="00457A17" w:rsidRDefault="007B6EFB" w:rsidP="008952CF">
            <w:pPr>
              <w:pStyle w:val="tablecell"/>
              <w:spacing w:after="0"/>
            </w:pPr>
          </w:p>
        </w:tc>
      </w:tr>
    </w:tbl>
    <w:p w:rsidR="00B53A1F" w:rsidRDefault="00B53A1F" w:rsidP="00B53A1F">
      <w:pPr>
        <w:rPr>
          <w:lang w:eastAsia="ko-KR"/>
        </w:rPr>
      </w:pPr>
    </w:p>
    <w:p w:rsidR="00B53A1F" w:rsidRDefault="00B53A1F" w:rsidP="00B53A1F">
      <w:pPr>
        <w:pStyle w:val="Annex5"/>
        <w:numPr>
          <w:ilvl w:val="0"/>
          <w:numId w:val="13"/>
        </w:numPr>
        <w:jc w:val="center"/>
      </w:pPr>
      <w:bookmarkStart w:id="7" w:name="_Ref361037790"/>
      <w:r>
        <w:t xml:space="preserve">Proposed </w:t>
      </w:r>
      <w:r w:rsidRPr="001533A7">
        <w:t>slice segment header syntax</w:t>
      </w:r>
      <w:bookmarkEnd w:id="7"/>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en-US"/>
              </w:rPr>
            </w:pPr>
            <w:proofErr w:type="spellStart"/>
            <w:r w:rsidRPr="008E14A4">
              <w:rPr>
                <w:rFonts w:ascii="Times New Roman" w:hAnsi="Times New Roman"/>
                <w:lang w:eastAsia="en-US"/>
              </w:rPr>
              <w:t>slice_segment_header</w:t>
            </w:r>
            <w:proofErr w:type="spellEnd"/>
            <w:r w:rsidRPr="008E14A4">
              <w:rPr>
                <w:rFonts w:ascii="Times New Roman" w:hAnsi="Times New Roman"/>
                <w:lang w:eastAsia="en-US"/>
              </w:rPr>
              <w:t>( ) {</w:t>
            </w:r>
          </w:p>
        </w:tc>
        <w:tc>
          <w:tcPr>
            <w:tcW w:w="1152" w:type="dxa"/>
          </w:tcPr>
          <w:p w:rsidR="00B53A1F" w:rsidRPr="008E14A4" w:rsidRDefault="00B53A1F" w:rsidP="008952CF">
            <w:pPr>
              <w:pStyle w:val="tableheading"/>
              <w:spacing w:after="0"/>
            </w:pPr>
            <w:r w:rsidRPr="008E14A4">
              <w:t>Descriptor</w:t>
            </w:r>
          </w:p>
        </w:tc>
      </w:tr>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en-US"/>
              </w:rPr>
            </w:pPr>
            <w:r w:rsidRPr="008E14A4">
              <w:rPr>
                <w:rFonts w:ascii="Times New Roman" w:hAnsi="Times New Roman"/>
                <w:lang w:eastAsia="ko-KR"/>
              </w:rPr>
              <w:tab/>
            </w:r>
            <w:r>
              <w:rPr>
                <w:rFonts w:ascii="Times New Roman" w:hAnsi="Times New Roman"/>
                <w:b/>
                <w:lang w:eastAsia="ko-KR"/>
              </w:rPr>
              <w:t>...</w:t>
            </w:r>
          </w:p>
        </w:tc>
        <w:tc>
          <w:tcPr>
            <w:tcW w:w="1152" w:type="dxa"/>
          </w:tcPr>
          <w:p w:rsidR="00B53A1F" w:rsidRPr="008E14A4" w:rsidRDefault="00B53A1F" w:rsidP="008952CF">
            <w:pPr>
              <w:pStyle w:val="tableheading"/>
              <w:spacing w:after="0"/>
              <w:rPr>
                <w:b w:val="0"/>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eastAsia="Times New Roman" w:hAnsi="Times New Roman"/>
                <w:dstrike/>
                <w:color w:val="FF0000"/>
                <w:lang w:eastAsia="zh-TW"/>
              </w:rPr>
            </w:pPr>
            <w:r w:rsidRPr="00DA1027">
              <w:rPr>
                <w:rFonts w:ascii="Times New Roman" w:hAnsi="Times New Roman"/>
                <w:dstrike/>
                <w:color w:val="FF0000"/>
                <w:kern w:val="2"/>
                <w:lang w:eastAsia="ko-KR"/>
              </w:rPr>
              <w:tab/>
            </w:r>
            <w:r w:rsidRPr="00DA1027">
              <w:rPr>
                <w:rFonts w:ascii="Times New Roman" w:hAnsi="Times New Roman"/>
                <w:dstrike/>
                <w:color w:val="FF0000"/>
                <w:kern w:val="2"/>
                <w:lang w:eastAsia="ko-KR"/>
              </w:rPr>
              <w:tab/>
            </w:r>
            <w:r w:rsidRPr="00DA1027">
              <w:rPr>
                <w:rFonts w:ascii="Times New Roman" w:hAnsi="Times New Roman"/>
                <w:dstrike/>
                <w:color w:val="FF0000"/>
                <w:kern w:val="2"/>
                <w:highlight w:val="cyan"/>
                <w:lang w:eastAsia="ko-KR"/>
              </w:rPr>
              <w:t xml:space="preserve">if( </w:t>
            </w:r>
            <w:proofErr w:type="spellStart"/>
            <w:r w:rsidRPr="00DA1027">
              <w:rPr>
                <w:rFonts w:ascii="Times New Roman" w:hAnsi="Times New Roman"/>
                <w:dstrike/>
                <w:color w:val="FF0000"/>
                <w:kern w:val="2"/>
                <w:highlight w:val="cyan"/>
                <w:lang w:eastAsia="ko-KR"/>
              </w:rPr>
              <w:t>nuh_layer_id</w:t>
            </w:r>
            <w:proofErr w:type="spellEnd"/>
            <w:r w:rsidRPr="00DA1027">
              <w:rPr>
                <w:rFonts w:ascii="Times New Roman" w:hAnsi="Times New Roman"/>
                <w:dstrike/>
                <w:color w:val="FF0000"/>
                <w:kern w:val="2"/>
                <w:highlight w:val="cyan"/>
                <w:lang w:eastAsia="ko-KR"/>
              </w:rPr>
              <w:t xml:space="preserve"> &gt; 0  &amp;&amp;  </w:t>
            </w:r>
            <w:proofErr w:type="spellStart"/>
            <w:r w:rsidRPr="00DA1027">
              <w:rPr>
                <w:dstrike/>
                <w:color w:val="FF0000"/>
                <w:highlight w:val="cyan"/>
                <w:lang w:val="en-CA"/>
              </w:rPr>
              <w:t>NumDirectRefLayers</w:t>
            </w:r>
            <w:proofErr w:type="spellEnd"/>
            <w:r w:rsidRPr="00DA1027">
              <w:rPr>
                <w:rFonts w:ascii="Times New Roman" w:hAnsi="Times New Roman"/>
                <w:dstrike/>
                <w:color w:val="FF0000"/>
                <w:kern w:val="2"/>
                <w:highlight w:val="cyan"/>
                <w:lang w:eastAsia="ko-KR"/>
              </w:rPr>
              <w:t>[ </w:t>
            </w:r>
            <w:proofErr w:type="spellStart"/>
            <w:r w:rsidRPr="00DA1027">
              <w:rPr>
                <w:rFonts w:ascii="Times New Roman" w:hAnsi="Times New Roman"/>
                <w:dstrike/>
                <w:color w:val="FF0000"/>
                <w:kern w:val="2"/>
                <w:highlight w:val="cyan"/>
                <w:lang w:eastAsia="ko-KR"/>
              </w:rPr>
              <w:t>nuh_layer_id</w:t>
            </w:r>
            <w:proofErr w:type="spellEnd"/>
            <w:r w:rsidRPr="00DA1027">
              <w:rPr>
                <w:rFonts w:ascii="Times New Roman" w:hAnsi="Times New Roman"/>
                <w:dstrike/>
                <w:color w:val="FF0000"/>
                <w:kern w:val="2"/>
                <w:highlight w:val="cyan"/>
                <w:lang w:eastAsia="ko-KR"/>
              </w:rPr>
              <w:t xml:space="preserve"> ] &gt; 0 ) {</w:t>
            </w:r>
            <w:r w:rsidRPr="00DA1027">
              <w:rPr>
                <w:dstrike/>
                <w:color w:val="FF0000"/>
                <w:highlight w:val="cyan"/>
                <w:lang w:eastAsia="ko-KR"/>
              </w:rPr>
              <w:t xml:space="preserve"> </w:t>
            </w:r>
          </w:p>
        </w:tc>
        <w:tc>
          <w:tcPr>
            <w:tcW w:w="1152" w:type="dxa"/>
          </w:tcPr>
          <w:p w:rsidR="00DA1027" w:rsidRPr="00DA1027" w:rsidRDefault="00DA1027" w:rsidP="00A80664">
            <w:pPr>
              <w:pStyle w:val="tablecell"/>
              <w:rPr>
                <w:dstrike/>
                <w:color w:val="FF0000"/>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eastAsia="Times New Roman" w:hAnsi="Times New Roman"/>
                <w:dstrike/>
                <w:color w:val="FF0000"/>
                <w:lang w:eastAsia="zh-TW"/>
              </w:rPr>
            </w:pPr>
            <w:r w:rsidRPr="00DA1027">
              <w:rPr>
                <w:rFonts w:ascii="Times New Roman" w:hAnsi="Times New Roman"/>
                <w:dstrike/>
                <w:color w:val="FF0000"/>
              </w:rPr>
              <w:tab/>
            </w:r>
            <w:r w:rsidRPr="00DA1027">
              <w:rPr>
                <w:rFonts w:ascii="Times New Roman" w:hAnsi="Times New Roman"/>
                <w:dstrike/>
                <w:color w:val="FF0000"/>
              </w:rPr>
              <w:tab/>
            </w:r>
            <w:r w:rsidRPr="00DA1027">
              <w:rPr>
                <w:rFonts w:ascii="Times New Roman" w:hAnsi="Times New Roman"/>
                <w:dstrike/>
                <w:color w:val="FF0000"/>
              </w:rPr>
              <w:tab/>
            </w:r>
            <w:proofErr w:type="spellStart"/>
            <w:r w:rsidRPr="00DA1027">
              <w:rPr>
                <w:b/>
                <w:dstrike/>
                <w:color w:val="FF0000"/>
                <w:highlight w:val="cyan"/>
                <w:lang w:eastAsia="ko-KR"/>
              </w:rPr>
              <w:t>inter_layer_pred_enabled_flag</w:t>
            </w:r>
            <w:proofErr w:type="spellEnd"/>
          </w:p>
        </w:tc>
        <w:tc>
          <w:tcPr>
            <w:tcW w:w="1152" w:type="dxa"/>
          </w:tcPr>
          <w:p w:rsidR="00DA1027" w:rsidRPr="00DA1027" w:rsidRDefault="00DA1027" w:rsidP="00A80664">
            <w:pPr>
              <w:pStyle w:val="tablecell"/>
              <w:rPr>
                <w:dstrike/>
                <w:color w:val="FF0000"/>
              </w:rPr>
            </w:pPr>
            <w:r w:rsidRPr="00DA1027">
              <w:rPr>
                <w:dstrike/>
                <w:color w:val="FF0000"/>
                <w:highlight w:val="cyan"/>
              </w:rPr>
              <w:t>u(1)</w:t>
            </w:r>
          </w:p>
        </w:tc>
      </w:tr>
      <w:tr w:rsidR="00DA1027" w:rsidRPr="00DA1027" w:rsidTr="00A80664">
        <w:trPr>
          <w:cantSplit/>
          <w:jc w:val="center"/>
        </w:trPr>
        <w:tc>
          <w:tcPr>
            <w:tcW w:w="7920" w:type="dxa"/>
          </w:tcPr>
          <w:p w:rsidR="00DA1027" w:rsidRPr="00DA1027" w:rsidRDefault="00DA1027" w:rsidP="00A80664">
            <w:pPr>
              <w:pStyle w:val="tablesyntax"/>
              <w:rPr>
                <w:rFonts w:ascii="Times New Roman" w:eastAsia="Times New Roman" w:hAnsi="Times New Roman"/>
                <w:dstrike/>
                <w:color w:val="FF0000"/>
                <w:lang w:eastAsia="zh-TW"/>
              </w:rPr>
            </w:pPr>
            <w:r w:rsidRPr="00DA1027">
              <w:rPr>
                <w:dstrike/>
                <w:color w:val="FF0000"/>
                <w:lang w:eastAsia="ko-KR"/>
              </w:rPr>
              <w:tab/>
            </w:r>
            <w:r w:rsidRPr="00DA1027">
              <w:rPr>
                <w:dstrike/>
                <w:color w:val="FF0000"/>
                <w:lang w:eastAsia="ko-KR"/>
              </w:rPr>
              <w:tab/>
            </w:r>
            <w:r w:rsidRPr="00DA1027">
              <w:rPr>
                <w:dstrike/>
                <w:color w:val="FF0000"/>
                <w:lang w:eastAsia="ko-KR"/>
              </w:rPr>
              <w:tab/>
            </w:r>
            <w:r w:rsidRPr="00DA1027">
              <w:rPr>
                <w:dstrike/>
                <w:color w:val="FF0000"/>
                <w:highlight w:val="cyan"/>
                <w:lang w:eastAsia="ko-KR"/>
              </w:rPr>
              <w:t xml:space="preserve">if( </w:t>
            </w:r>
            <w:proofErr w:type="spellStart"/>
            <w:r w:rsidRPr="00DA1027">
              <w:rPr>
                <w:dstrike/>
                <w:color w:val="FF0000"/>
                <w:highlight w:val="cyan"/>
                <w:lang w:eastAsia="ko-KR"/>
              </w:rPr>
              <w:t>inter_layer_pred_enabled_flag</w:t>
            </w:r>
            <w:proofErr w:type="spellEnd"/>
            <w:r w:rsidRPr="00DA1027">
              <w:rPr>
                <w:dstrike/>
                <w:color w:val="FF0000"/>
                <w:highlight w:val="cyan"/>
                <w:lang w:eastAsia="ko-KR"/>
              </w:rPr>
              <w:t xml:space="preserve">  &amp;&amp;  </w:t>
            </w:r>
            <w:proofErr w:type="spellStart"/>
            <w:r w:rsidRPr="00DA1027">
              <w:rPr>
                <w:dstrike/>
                <w:color w:val="FF0000"/>
                <w:highlight w:val="cyan"/>
                <w:lang w:eastAsia="ko-KR"/>
              </w:rPr>
              <w:t>NumDirectRefLayers</w:t>
            </w:r>
            <w:proofErr w:type="spellEnd"/>
            <w:r w:rsidRPr="00DA1027">
              <w:rPr>
                <w:dstrike/>
                <w:color w:val="FF0000"/>
                <w:highlight w:val="cyan"/>
                <w:lang w:eastAsia="ko-KR"/>
              </w:rPr>
              <w:t>[ </w:t>
            </w:r>
            <w:proofErr w:type="spellStart"/>
            <w:r w:rsidRPr="00DA1027">
              <w:rPr>
                <w:dstrike/>
                <w:color w:val="FF0000"/>
                <w:highlight w:val="cyan"/>
                <w:lang w:eastAsia="ko-KR"/>
              </w:rPr>
              <w:t>nuh_layer_id</w:t>
            </w:r>
            <w:proofErr w:type="spellEnd"/>
            <w:r w:rsidRPr="00DA1027">
              <w:rPr>
                <w:dstrike/>
                <w:color w:val="FF0000"/>
                <w:highlight w:val="cyan"/>
                <w:lang w:eastAsia="ko-KR"/>
              </w:rPr>
              <w:t> ] &gt; 1) {</w:t>
            </w:r>
          </w:p>
        </w:tc>
        <w:tc>
          <w:tcPr>
            <w:tcW w:w="1152" w:type="dxa"/>
          </w:tcPr>
          <w:p w:rsidR="00DA1027" w:rsidRPr="00DA1027" w:rsidRDefault="00DA1027" w:rsidP="00A80664">
            <w:pPr>
              <w:pStyle w:val="tablecell"/>
              <w:rPr>
                <w:dstrike/>
                <w:color w:val="FF0000"/>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eastAsia="Times New Roman" w:hAnsi="Times New Roman"/>
                <w:dstrike/>
                <w:color w:val="FF0000"/>
                <w:lang w:eastAsia="zh-TW"/>
              </w:rPr>
            </w:pPr>
            <w:r w:rsidRPr="00DA1027">
              <w:rPr>
                <w:dstrike/>
                <w:color w:val="FF0000"/>
                <w:lang w:eastAsia="ko-KR"/>
              </w:rPr>
              <w:tab/>
            </w:r>
            <w:r w:rsidRPr="00DA1027">
              <w:rPr>
                <w:dstrike/>
                <w:color w:val="FF0000"/>
                <w:lang w:eastAsia="ko-KR"/>
              </w:rPr>
              <w:tab/>
            </w:r>
            <w:r w:rsidRPr="00DA1027">
              <w:rPr>
                <w:dstrike/>
                <w:color w:val="FF0000"/>
                <w:lang w:eastAsia="ko-KR"/>
              </w:rPr>
              <w:tab/>
            </w:r>
            <w:r w:rsidRPr="00DA1027">
              <w:rPr>
                <w:dstrike/>
                <w:color w:val="FF0000"/>
                <w:lang w:eastAsia="ko-KR"/>
              </w:rPr>
              <w:tab/>
            </w:r>
            <w:r w:rsidRPr="00DA1027">
              <w:rPr>
                <w:dstrike/>
                <w:color w:val="FF0000"/>
                <w:highlight w:val="cyan"/>
                <w:lang w:eastAsia="ko-KR"/>
              </w:rPr>
              <w:t>if( !</w:t>
            </w:r>
            <w:proofErr w:type="spellStart"/>
            <w:r w:rsidRPr="00DA1027">
              <w:rPr>
                <w:dstrike/>
                <w:color w:val="FF0000"/>
                <w:highlight w:val="cyan"/>
                <w:lang w:eastAsia="ko-KR"/>
              </w:rPr>
              <w:t>max_one_active_ref_layer_flag</w:t>
            </w:r>
            <w:proofErr w:type="spellEnd"/>
            <w:r w:rsidRPr="00DA1027">
              <w:rPr>
                <w:dstrike/>
                <w:color w:val="FF0000"/>
                <w:highlight w:val="cyan"/>
                <w:lang w:eastAsia="ko-KR"/>
              </w:rPr>
              <w:t xml:space="preserve"> </w:t>
            </w:r>
            <w:r w:rsidRPr="00DA1027">
              <w:rPr>
                <w:dstrike/>
                <w:color w:val="FF0000"/>
                <w:highlight w:val="cyan"/>
              </w:rPr>
              <w:t>)</w:t>
            </w:r>
          </w:p>
        </w:tc>
        <w:tc>
          <w:tcPr>
            <w:tcW w:w="1152" w:type="dxa"/>
          </w:tcPr>
          <w:p w:rsidR="00DA1027" w:rsidRPr="00DA1027" w:rsidRDefault="00DA1027" w:rsidP="00A80664">
            <w:pPr>
              <w:pStyle w:val="tablecell"/>
              <w:rPr>
                <w:dstrike/>
                <w:color w:val="FF0000"/>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eastAsia="Times New Roman" w:hAnsi="Times New Roman"/>
                <w:dstrike/>
                <w:color w:val="FF0000"/>
                <w:lang w:eastAsia="zh-TW"/>
              </w:rPr>
            </w:pPr>
            <w:r w:rsidRPr="00DA1027">
              <w:rPr>
                <w:dstrike/>
                <w:color w:val="FF0000"/>
                <w:lang w:eastAsia="ko-KR"/>
              </w:rPr>
              <w:tab/>
            </w:r>
            <w:r w:rsidRPr="00DA1027">
              <w:rPr>
                <w:dstrike/>
                <w:color w:val="FF0000"/>
                <w:lang w:eastAsia="ko-KR"/>
              </w:rPr>
              <w:tab/>
            </w:r>
            <w:r w:rsidRPr="00DA1027">
              <w:rPr>
                <w:dstrike/>
                <w:color w:val="FF0000"/>
                <w:lang w:eastAsia="ko-KR"/>
              </w:rPr>
              <w:tab/>
            </w:r>
            <w:r w:rsidRPr="00DA1027">
              <w:rPr>
                <w:dstrike/>
                <w:color w:val="FF0000"/>
                <w:lang w:eastAsia="ko-KR"/>
              </w:rPr>
              <w:tab/>
            </w:r>
            <w:r w:rsidRPr="00DA1027">
              <w:rPr>
                <w:dstrike/>
                <w:color w:val="FF0000"/>
                <w:lang w:eastAsia="ko-KR"/>
              </w:rPr>
              <w:tab/>
            </w:r>
            <w:r w:rsidRPr="00DA1027">
              <w:rPr>
                <w:b/>
                <w:bCs/>
                <w:dstrike/>
                <w:color w:val="FF0000"/>
                <w:highlight w:val="cyan"/>
              </w:rPr>
              <w:t>num_inter_layer_ref_pics_minus1</w:t>
            </w:r>
          </w:p>
        </w:tc>
        <w:tc>
          <w:tcPr>
            <w:tcW w:w="1152" w:type="dxa"/>
          </w:tcPr>
          <w:p w:rsidR="00DA1027" w:rsidRPr="00DA1027" w:rsidRDefault="00DA1027" w:rsidP="00A80664">
            <w:pPr>
              <w:pStyle w:val="tablecell"/>
              <w:rPr>
                <w:dstrike/>
                <w:color w:val="FF0000"/>
              </w:rPr>
            </w:pPr>
            <w:r w:rsidRPr="00DA1027">
              <w:rPr>
                <w:dstrike/>
                <w:color w:val="FF0000"/>
                <w:highlight w:val="cyan"/>
                <w:lang w:eastAsia="ko-KR"/>
              </w:rPr>
              <w:t>u(v)</w:t>
            </w:r>
          </w:p>
        </w:tc>
      </w:tr>
      <w:tr w:rsidR="00DA1027" w:rsidRPr="00DA1027" w:rsidTr="00A80664">
        <w:trPr>
          <w:cantSplit/>
          <w:jc w:val="center"/>
        </w:trPr>
        <w:tc>
          <w:tcPr>
            <w:tcW w:w="7920" w:type="dxa"/>
          </w:tcPr>
          <w:p w:rsidR="00DA1027" w:rsidRPr="00DA1027" w:rsidRDefault="00DA1027" w:rsidP="00A80664">
            <w:pPr>
              <w:pStyle w:val="tablesyntax"/>
              <w:rPr>
                <w:rFonts w:ascii="Times New Roman" w:eastAsia="Times New Roman" w:hAnsi="Times New Roman"/>
                <w:dstrike/>
                <w:color w:val="FF0000"/>
                <w:lang w:eastAsia="zh-TW"/>
              </w:rPr>
            </w:pP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highlight w:val="cyan"/>
                <w:lang w:eastAsia="ko-KR"/>
              </w:rPr>
              <w:t xml:space="preserve">for( </w:t>
            </w:r>
            <w:proofErr w:type="spellStart"/>
            <w:r w:rsidRPr="00DA1027">
              <w:rPr>
                <w:rFonts w:ascii="Times New Roman" w:hAnsi="Times New Roman"/>
                <w:dstrike/>
                <w:color w:val="FF0000"/>
                <w:highlight w:val="cyan"/>
                <w:lang w:eastAsia="ko-KR"/>
              </w:rPr>
              <w:t>i</w:t>
            </w:r>
            <w:proofErr w:type="spellEnd"/>
            <w:r w:rsidRPr="00DA1027">
              <w:rPr>
                <w:rFonts w:ascii="Times New Roman" w:hAnsi="Times New Roman"/>
                <w:dstrike/>
                <w:color w:val="FF0000"/>
                <w:highlight w:val="cyan"/>
                <w:lang w:eastAsia="ko-KR"/>
              </w:rPr>
              <w:t xml:space="preserve"> = 0; </w:t>
            </w:r>
            <w:proofErr w:type="spellStart"/>
            <w:r w:rsidRPr="00DA1027">
              <w:rPr>
                <w:rFonts w:ascii="Times New Roman" w:hAnsi="Times New Roman"/>
                <w:dstrike/>
                <w:color w:val="FF0000"/>
                <w:highlight w:val="cyan"/>
                <w:lang w:eastAsia="ko-KR"/>
              </w:rPr>
              <w:t>i</w:t>
            </w:r>
            <w:proofErr w:type="spellEnd"/>
            <w:r w:rsidRPr="00DA1027">
              <w:rPr>
                <w:rFonts w:ascii="Times New Roman" w:hAnsi="Times New Roman"/>
                <w:dstrike/>
                <w:color w:val="FF0000"/>
                <w:highlight w:val="cyan"/>
                <w:lang w:eastAsia="ko-KR"/>
              </w:rPr>
              <w:t xml:space="preserve"> &lt; </w:t>
            </w:r>
            <w:proofErr w:type="spellStart"/>
            <w:r w:rsidRPr="00DA1027">
              <w:rPr>
                <w:rFonts w:ascii="Times New Roman" w:hAnsi="Times New Roman"/>
                <w:dstrike/>
                <w:color w:val="FF0000"/>
                <w:highlight w:val="cyan"/>
                <w:lang w:eastAsia="ko-KR"/>
              </w:rPr>
              <w:t>NumActiveRefLayerPics</w:t>
            </w:r>
            <w:proofErr w:type="spellEnd"/>
            <w:r w:rsidRPr="00DA1027">
              <w:rPr>
                <w:rFonts w:ascii="Times New Roman" w:hAnsi="Times New Roman"/>
                <w:dstrike/>
                <w:color w:val="FF0000"/>
                <w:highlight w:val="cyan"/>
                <w:lang w:eastAsia="ko-KR"/>
              </w:rPr>
              <w:t xml:space="preserve">; </w:t>
            </w:r>
            <w:proofErr w:type="spellStart"/>
            <w:r w:rsidRPr="00DA1027">
              <w:rPr>
                <w:rFonts w:ascii="Times New Roman" w:hAnsi="Times New Roman"/>
                <w:dstrike/>
                <w:color w:val="FF0000"/>
                <w:highlight w:val="cyan"/>
                <w:lang w:eastAsia="ko-KR"/>
              </w:rPr>
              <w:t>i</w:t>
            </w:r>
            <w:proofErr w:type="spellEnd"/>
            <w:r w:rsidRPr="00DA1027">
              <w:rPr>
                <w:rFonts w:ascii="Times New Roman" w:hAnsi="Times New Roman"/>
                <w:dstrike/>
                <w:color w:val="FF0000"/>
                <w:highlight w:val="cyan"/>
                <w:lang w:eastAsia="ko-KR"/>
              </w:rPr>
              <w:t xml:space="preserve">++ ) </w:t>
            </w:r>
          </w:p>
        </w:tc>
        <w:tc>
          <w:tcPr>
            <w:tcW w:w="1152" w:type="dxa"/>
          </w:tcPr>
          <w:p w:rsidR="00DA1027" w:rsidRPr="00DA1027" w:rsidRDefault="00DA1027" w:rsidP="00A80664">
            <w:pPr>
              <w:pStyle w:val="tablecell"/>
              <w:rPr>
                <w:dstrike/>
                <w:color w:val="FF0000"/>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eastAsia="Times New Roman" w:hAnsi="Times New Roman"/>
                <w:dstrike/>
                <w:color w:val="FF0000"/>
                <w:lang w:eastAsia="zh-TW"/>
              </w:rPr>
            </w:pPr>
            <w:r w:rsidRPr="00DA1027">
              <w:rPr>
                <w:rFonts w:ascii="Times New Roman" w:hAnsi="Times New Roman"/>
                <w:b/>
                <w:bCs/>
                <w:dstrike/>
                <w:color w:val="FF0000"/>
              </w:rPr>
              <w:tab/>
            </w:r>
            <w:r w:rsidRPr="00DA1027">
              <w:rPr>
                <w:rFonts w:ascii="Times New Roman" w:hAnsi="Times New Roman"/>
                <w:b/>
                <w:bCs/>
                <w:dstrike/>
                <w:color w:val="FF0000"/>
              </w:rPr>
              <w:tab/>
            </w:r>
            <w:r w:rsidRPr="00DA1027">
              <w:rPr>
                <w:dstrike/>
                <w:color w:val="FF0000"/>
                <w:lang w:eastAsia="ko-KR"/>
              </w:rPr>
              <w:tab/>
            </w:r>
            <w:r w:rsidRPr="00DA1027">
              <w:rPr>
                <w:dstrike/>
                <w:color w:val="FF0000"/>
                <w:lang w:eastAsia="ko-KR"/>
              </w:rPr>
              <w:tab/>
            </w:r>
            <w:r w:rsidRPr="00DA1027">
              <w:rPr>
                <w:dstrike/>
                <w:color w:val="FF0000"/>
                <w:lang w:eastAsia="ko-KR"/>
              </w:rPr>
              <w:tab/>
            </w:r>
            <w:proofErr w:type="spellStart"/>
            <w:r w:rsidRPr="00DA1027">
              <w:rPr>
                <w:rFonts w:ascii="Times New Roman" w:hAnsi="Times New Roman"/>
                <w:b/>
                <w:bCs/>
                <w:dstrike/>
                <w:color w:val="FF0000"/>
                <w:highlight w:val="cyan"/>
              </w:rPr>
              <w:t>inter_layer_pred_layer_idc</w:t>
            </w:r>
            <w:proofErr w:type="spellEnd"/>
            <w:r w:rsidRPr="00DA1027">
              <w:rPr>
                <w:rFonts w:ascii="Times New Roman" w:hAnsi="Times New Roman"/>
                <w:b/>
                <w:bCs/>
                <w:dstrike/>
                <w:color w:val="FF0000"/>
                <w:highlight w:val="cyan"/>
              </w:rPr>
              <w:t>[ </w:t>
            </w:r>
            <w:proofErr w:type="spellStart"/>
            <w:r w:rsidRPr="00DA1027">
              <w:rPr>
                <w:rFonts w:ascii="Times New Roman" w:hAnsi="Times New Roman"/>
                <w:bCs/>
                <w:dstrike/>
                <w:color w:val="FF0000"/>
                <w:highlight w:val="cyan"/>
              </w:rPr>
              <w:t>i</w:t>
            </w:r>
            <w:proofErr w:type="spellEnd"/>
            <w:r w:rsidRPr="00DA1027">
              <w:rPr>
                <w:rFonts w:ascii="Times New Roman" w:hAnsi="Times New Roman"/>
                <w:bCs/>
                <w:dstrike/>
                <w:color w:val="FF0000"/>
                <w:highlight w:val="cyan"/>
              </w:rPr>
              <w:t> ]</w:t>
            </w:r>
          </w:p>
        </w:tc>
        <w:tc>
          <w:tcPr>
            <w:tcW w:w="1152" w:type="dxa"/>
          </w:tcPr>
          <w:p w:rsidR="00DA1027" w:rsidRPr="00DA1027" w:rsidRDefault="00DA1027" w:rsidP="00A80664">
            <w:pPr>
              <w:pStyle w:val="tablecell"/>
              <w:rPr>
                <w:dstrike/>
                <w:color w:val="FF0000"/>
              </w:rPr>
            </w:pPr>
            <w:r w:rsidRPr="00DA1027">
              <w:rPr>
                <w:dstrike/>
                <w:color w:val="FF0000"/>
                <w:highlight w:val="cyan"/>
                <w:lang w:eastAsia="ko-KR"/>
              </w:rPr>
              <w:t>u(v)</w:t>
            </w:r>
          </w:p>
        </w:tc>
      </w:tr>
      <w:tr w:rsidR="00DA1027" w:rsidRPr="00DA1027" w:rsidTr="00A80664">
        <w:trPr>
          <w:cantSplit/>
          <w:jc w:val="center"/>
        </w:trPr>
        <w:tc>
          <w:tcPr>
            <w:tcW w:w="7920" w:type="dxa"/>
          </w:tcPr>
          <w:p w:rsidR="00DA1027" w:rsidRPr="00DA1027" w:rsidRDefault="00DA1027" w:rsidP="00A80664">
            <w:pPr>
              <w:pStyle w:val="tablesyntax"/>
              <w:rPr>
                <w:rFonts w:ascii="Times New Roman" w:eastAsia="Times New Roman" w:hAnsi="Times New Roman"/>
                <w:dstrike/>
                <w:color w:val="FF0000"/>
                <w:lang w:eastAsia="zh-TW"/>
              </w:rPr>
            </w:pP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highlight w:val="cyan"/>
                <w:lang w:eastAsia="ko-KR"/>
              </w:rPr>
              <w:t>}</w:t>
            </w:r>
          </w:p>
        </w:tc>
        <w:tc>
          <w:tcPr>
            <w:tcW w:w="1152" w:type="dxa"/>
          </w:tcPr>
          <w:p w:rsidR="00DA1027" w:rsidRPr="00DA1027" w:rsidRDefault="00DA1027" w:rsidP="00A80664">
            <w:pPr>
              <w:pStyle w:val="tablecell"/>
              <w:rPr>
                <w:dstrike/>
                <w:color w:val="FF0000"/>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eastAsia="Times New Roman" w:hAnsi="Times New Roman"/>
                <w:dstrike/>
                <w:color w:val="FF0000"/>
                <w:lang w:eastAsia="zh-TW"/>
              </w:rPr>
            </w:pP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highlight w:val="cyan"/>
                <w:lang w:eastAsia="ko-KR"/>
              </w:rPr>
              <w:t>}</w:t>
            </w:r>
          </w:p>
        </w:tc>
        <w:tc>
          <w:tcPr>
            <w:tcW w:w="1152" w:type="dxa"/>
          </w:tcPr>
          <w:p w:rsidR="00DA1027" w:rsidRPr="00DA1027" w:rsidRDefault="00DA1027" w:rsidP="00A80664">
            <w:pPr>
              <w:pStyle w:val="tablecell"/>
              <w:rPr>
                <w:dstrike/>
                <w:color w:val="FF0000"/>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eastAsia="Times New Roman" w:hAnsi="Times New Roman"/>
                <w:dstrike/>
                <w:color w:val="FF0000"/>
                <w:lang w:eastAsia="zh-TW"/>
              </w:rPr>
            </w:pPr>
            <w:r w:rsidRPr="00DA1027">
              <w:rPr>
                <w:rFonts w:ascii="Times New Roman" w:hAnsi="Times New Roman"/>
                <w:dstrike/>
                <w:color w:val="FF0000"/>
              </w:rPr>
              <w:tab/>
            </w:r>
            <w:r w:rsidRPr="00DA1027">
              <w:rPr>
                <w:rFonts w:ascii="Times New Roman" w:hAnsi="Times New Roman"/>
                <w:dstrike/>
                <w:color w:val="FF0000"/>
              </w:rPr>
              <w:tab/>
            </w:r>
            <w:r w:rsidRPr="00DA1027">
              <w:rPr>
                <w:rFonts w:ascii="Times New Roman" w:hAnsi="Times New Roman"/>
                <w:dstrike/>
                <w:color w:val="FF0000"/>
                <w:highlight w:val="cyan"/>
              </w:rPr>
              <w:t xml:space="preserve">if( </w:t>
            </w:r>
            <w:proofErr w:type="spellStart"/>
            <w:r w:rsidRPr="00DA1027">
              <w:rPr>
                <w:dstrike/>
                <w:color w:val="FF0000"/>
                <w:highlight w:val="cyan"/>
                <w:lang w:val="en-CA"/>
              </w:rPr>
              <w:t>NumSamplePredRefLayers</w:t>
            </w:r>
            <w:proofErr w:type="spellEnd"/>
            <w:r w:rsidRPr="00DA1027">
              <w:rPr>
                <w:dstrike/>
                <w:color w:val="FF0000"/>
                <w:highlight w:val="cyan"/>
                <w:lang w:val="en-CA"/>
              </w:rPr>
              <w:t>[ </w:t>
            </w:r>
            <w:proofErr w:type="spellStart"/>
            <w:r w:rsidRPr="00DA1027">
              <w:rPr>
                <w:dstrike/>
                <w:color w:val="FF0000"/>
                <w:highlight w:val="cyan"/>
                <w:lang w:val="en-CA"/>
              </w:rPr>
              <w:t>nuh_layer_id</w:t>
            </w:r>
            <w:proofErr w:type="spellEnd"/>
            <w:r w:rsidRPr="00DA1027">
              <w:rPr>
                <w:dstrike/>
                <w:color w:val="FF0000"/>
                <w:highlight w:val="cyan"/>
                <w:lang w:val="en-CA"/>
              </w:rPr>
              <w:t> ]</w:t>
            </w:r>
            <w:r w:rsidRPr="00DA1027">
              <w:rPr>
                <w:rFonts w:ascii="Times New Roman" w:hAnsi="Times New Roman"/>
                <w:dstrike/>
                <w:color w:val="FF0000"/>
                <w:highlight w:val="cyan"/>
                <w:lang w:eastAsia="ko-KR"/>
              </w:rPr>
              <w:t xml:space="preserve"> &gt; 0  &amp;&amp;  </w:t>
            </w:r>
            <w:proofErr w:type="spellStart"/>
            <w:r w:rsidRPr="00DA1027">
              <w:rPr>
                <w:rFonts w:ascii="Times New Roman" w:hAnsi="Times New Roman"/>
                <w:dstrike/>
                <w:color w:val="FF0000"/>
                <w:highlight w:val="cyan"/>
                <w:lang w:eastAsia="ko-KR"/>
              </w:rPr>
              <w:t>NumActiveRefLayerPics</w:t>
            </w:r>
            <w:proofErr w:type="spellEnd"/>
            <w:r w:rsidRPr="00DA1027">
              <w:rPr>
                <w:rFonts w:ascii="Times New Roman" w:hAnsi="Times New Roman"/>
                <w:dstrike/>
                <w:color w:val="FF0000"/>
                <w:highlight w:val="cyan"/>
                <w:lang w:eastAsia="ko-KR"/>
              </w:rPr>
              <w:t xml:space="preserve"> &gt; 0 ) </w:t>
            </w:r>
          </w:p>
        </w:tc>
        <w:tc>
          <w:tcPr>
            <w:tcW w:w="1152" w:type="dxa"/>
          </w:tcPr>
          <w:p w:rsidR="00DA1027" w:rsidRPr="00DA1027" w:rsidRDefault="00DA1027" w:rsidP="00A80664">
            <w:pPr>
              <w:pStyle w:val="tablecell"/>
              <w:rPr>
                <w:dstrike/>
                <w:color w:val="FF0000"/>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eastAsia="Times New Roman" w:hAnsi="Times New Roman"/>
                <w:dstrike/>
                <w:color w:val="FF0000"/>
                <w:lang w:eastAsia="zh-TW"/>
              </w:rPr>
            </w:pPr>
            <w:r w:rsidRPr="00DA1027">
              <w:rPr>
                <w:rFonts w:ascii="Times New Roman" w:hAnsi="Times New Roman"/>
                <w:dstrike/>
                <w:color w:val="FF0000"/>
              </w:rPr>
              <w:tab/>
            </w:r>
            <w:r w:rsidRPr="00DA1027">
              <w:rPr>
                <w:rFonts w:ascii="Times New Roman" w:hAnsi="Times New Roman"/>
                <w:dstrike/>
                <w:color w:val="FF0000"/>
              </w:rPr>
              <w:tab/>
            </w:r>
            <w:r w:rsidRPr="00DA1027">
              <w:rPr>
                <w:rFonts w:ascii="Times New Roman" w:hAnsi="Times New Roman"/>
                <w:dstrike/>
                <w:color w:val="FF0000"/>
              </w:rPr>
              <w:tab/>
            </w:r>
            <w:proofErr w:type="spellStart"/>
            <w:r w:rsidRPr="00DA1027">
              <w:rPr>
                <w:b/>
                <w:dstrike/>
                <w:color w:val="FF0000"/>
                <w:highlight w:val="cyan"/>
                <w:lang w:eastAsia="ko-KR"/>
              </w:rPr>
              <w:t>inter_layer_sample_pred_only_flag</w:t>
            </w:r>
            <w:proofErr w:type="spellEnd"/>
          </w:p>
        </w:tc>
        <w:tc>
          <w:tcPr>
            <w:tcW w:w="1152" w:type="dxa"/>
          </w:tcPr>
          <w:p w:rsidR="00DA1027" w:rsidRPr="00DA1027" w:rsidRDefault="00DA1027" w:rsidP="00A80664">
            <w:pPr>
              <w:pStyle w:val="tablecell"/>
              <w:rPr>
                <w:dstrike/>
                <w:color w:val="FF0000"/>
              </w:rPr>
            </w:pPr>
            <w:r w:rsidRPr="00DA1027">
              <w:rPr>
                <w:dstrike/>
                <w:color w:val="FF0000"/>
                <w:highlight w:val="cyan"/>
              </w:rPr>
              <w:t>u(1)</w:t>
            </w:r>
          </w:p>
        </w:tc>
      </w:tr>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ko-KR"/>
              </w:rPr>
            </w:pPr>
            <w:r w:rsidRPr="008E14A4">
              <w:rPr>
                <w:rFonts w:ascii="Times New Roman" w:hAnsi="Times New Roman"/>
                <w:lang w:eastAsia="ko-KR"/>
              </w:rPr>
              <w:tab/>
            </w:r>
            <w:r>
              <w:rPr>
                <w:rFonts w:ascii="Times New Roman" w:hAnsi="Times New Roman"/>
                <w:b/>
                <w:lang w:eastAsia="ko-KR"/>
              </w:rPr>
              <w:t>...</w:t>
            </w:r>
          </w:p>
        </w:tc>
        <w:tc>
          <w:tcPr>
            <w:tcW w:w="1152" w:type="dxa"/>
          </w:tcPr>
          <w:p w:rsidR="00B53A1F" w:rsidRPr="008E14A4" w:rsidRDefault="00B53A1F" w:rsidP="008952CF">
            <w:pPr>
              <w:pStyle w:val="tablecell"/>
              <w:spacing w:after="0"/>
            </w:pPr>
          </w:p>
        </w:tc>
      </w:tr>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slice_temporal_mvp_enabled_flag</w:t>
            </w:r>
            <w:proofErr w:type="spellEnd"/>
            <w:r w:rsidRPr="008E14A4">
              <w:rPr>
                <w:rFonts w:ascii="Times New Roman" w:hAnsi="Times New Roman"/>
                <w:lang w:eastAsia="ko-KR"/>
              </w:rPr>
              <w:t xml:space="preserve"> ) {</w:t>
            </w:r>
          </w:p>
        </w:tc>
        <w:tc>
          <w:tcPr>
            <w:tcW w:w="1152" w:type="dxa"/>
          </w:tcPr>
          <w:p w:rsidR="00B53A1F" w:rsidRPr="008E14A4" w:rsidRDefault="00B53A1F" w:rsidP="008952CF">
            <w:pPr>
              <w:pStyle w:val="tablecell"/>
              <w:spacing w:after="0"/>
              <w:rPr>
                <w:rFonts w:eastAsia="MS Mincho"/>
                <w:lang w:eastAsia="ja-JP"/>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hAnsi="Times New Roman"/>
                <w:dstrike/>
                <w:color w:val="FF0000"/>
                <w:lang w:eastAsia="ko-KR"/>
              </w:rPr>
            </w:pP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highlight w:val="cyan"/>
                <w:lang w:eastAsia="ko-KR"/>
              </w:rPr>
              <w:t xml:space="preserve">if( </w:t>
            </w:r>
            <w:proofErr w:type="spellStart"/>
            <w:r w:rsidRPr="00DA1027">
              <w:rPr>
                <w:rFonts w:ascii="Times New Roman" w:hAnsi="Times New Roman"/>
                <w:dstrike/>
                <w:color w:val="FF0000"/>
                <w:highlight w:val="cyan"/>
                <w:lang w:eastAsia="ko-KR"/>
              </w:rPr>
              <w:t>nuh_layer_id</w:t>
            </w:r>
            <w:proofErr w:type="spellEnd"/>
            <w:r w:rsidRPr="00DA1027">
              <w:rPr>
                <w:rFonts w:ascii="Times New Roman" w:hAnsi="Times New Roman"/>
                <w:dstrike/>
                <w:color w:val="FF0000"/>
                <w:highlight w:val="cyan"/>
                <w:lang w:eastAsia="ko-KR"/>
              </w:rPr>
              <w:t xml:space="preserve"> &gt; 0  &amp;&amp;</w:t>
            </w:r>
            <w:r w:rsidRPr="00DA1027">
              <w:rPr>
                <w:dstrike/>
                <w:color w:val="FF0000"/>
                <w:highlight w:val="cyan"/>
                <w:lang w:val="en-CA"/>
              </w:rPr>
              <w:t xml:space="preserve">  </w:t>
            </w:r>
            <w:proofErr w:type="spellStart"/>
            <w:r w:rsidRPr="00DA1027">
              <w:rPr>
                <w:rFonts w:eastAsia="Batang"/>
                <w:bCs/>
                <w:dstrike/>
                <w:color w:val="FF0000"/>
                <w:highlight w:val="cyan"/>
                <w:lang w:eastAsia="ko-KR"/>
              </w:rPr>
              <w:t>NumActiveMotionPredRefLayers</w:t>
            </w:r>
            <w:proofErr w:type="spellEnd"/>
            <w:r w:rsidRPr="00DA1027">
              <w:rPr>
                <w:dstrike/>
                <w:color w:val="FF0000"/>
                <w:highlight w:val="cyan"/>
                <w:lang w:val="en-CA"/>
              </w:rPr>
              <w:t xml:space="preserve"> &gt; 0 )</w:t>
            </w:r>
          </w:p>
        </w:tc>
        <w:tc>
          <w:tcPr>
            <w:tcW w:w="1152" w:type="dxa"/>
          </w:tcPr>
          <w:p w:rsidR="00DA1027" w:rsidRPr="00DA1027" w:rsidRDefault="00DA1027" w:rsidP="00A80664">
            <w:pPr>
              <w:pStyle w:val="tablecell"/>
              <w:rPr>
                <w:rFonts w:eastAsia="MS Mincho"/>
                <w:dstrike/>
                <w:color w:val="FF0000"/>
                <w:lang w:eastAsia="ja-JP"/>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hAnsi="Times New Roman"/>
                <w:dstrike/>
                <w:color w:val="FF0000"/>
                <w:lang w:eastAsia="ko-KR"/>
              </w:rPr>
            </w:pP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proofErr w:type="spellStart"/>
            <w:r w:rsidRPr="00DA1027">
              <w:rPr>
                <w:rFonts w:ascii="Times New Roman" w:hAnsi="Times New Roman"/>
                <w:b/>
                <w:dstrike/>
                <w:color w:val="FF0000"/>
                <w:highlight w:val="cyan"/>
                <w:lang w:eastAsia="ko-KR"/>
              </w:rPr>
              <w:t>alt_collocated_indication_flag</w:t>
            </w:r>
            <w:proofErr w:type="spellEnd"/>
          </w:p>
        </w:tc>
        <w:tc>
          <w:tcPr>
            <w:tcW w:w="1152" w:type="dxa"/>
          </w:tcPr>
          <w:p w:rsidR="00DA1027" w:rsidRPr="00DA1027" w:rsidRDefault="00DA1027" w:rsidP="00A80664">
            <w:pPr>
              <w:pStyle w:val="tablecell"/>
              <w:rPr>
                <w:rFonts w:eastAsia="MS Mincho"/>
                <w:dstrike/>
                <w:color w:val="FF0000"/>
                <w:lang w:eastAsia="ja-JP"/>
              </w:rPr>
            </w:pPr>
            <w:r w:rsidRPr="00DA1027">
              <w:rPr>
                <w:rFonts w:eastAsia="MS Mincho"/>
                <w:dstrike/>
                <w:color w:val="FF0000"/>
                <w:highlight w:val="cyan"/>
                <w:lang w:eastAsia="ja-JP"/>
              </w:rPr>
              <w:t>u(1)</w:t>
            </w:r>
          </w:p>
        </w:tc>
      </w:tr>
      <w:tr w:rsidR="00DA1027" w:rsidRPr="00DA1027" w:rsidTr="00A80664">
        <w:trPr>
          <w:cantSplit/>
          <w:jc w:val="center"/>
        </w:trPr>
        <w:tc>
          <w:tcPr>
            <w:tcW w:w="7920" w:type="dxa"/>
          </w:tcPr>
          <w:p w:rsidR="00DA1027" w:rsidRPr="00DA1027" w:rsidRDefault="00DA1027" w:rsidP="00A80664">
            <w:pPr>
              <w:pStyle w:val="tablesyntax"/>
              <w:rPr>
                <w:rFonts w:ascii="Times New Roman" w:hAnsi="Times New Roman"/>
                <w:dstrike/>
                <w:color w:val="FF0000"/>
                <w:lang w:eastAsia="ko-KR"/>
              </w:rPr>
            </w:pP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highlight w:val="cyan"/>
                <w:lang w:eastAsia="ko-KR"/>
              </w:rPr>
              <w:t xml:space="preserve">if( </w:t>
            </w:r>
            <w:proofErr w:type="spellStart"/>
            <w:r w:rsidRPr="00DA1027">
              <w:rPr>
                <w:rFonts w:ascii="Times New Roman" w:hAnsi="Times New Roman"/>
                <w:dstrike/>
                <w:color w:val="FF0000"/>
                <w:highlight w:val="cyan"/>
                <w:lang w:eastAsia="ko-KR"/>
              </w:rPr>
              <w:t>alt_collocated_indication_flag</w:t>
            </w:r>
            <w:proofErr w:type="spellEnd"/>
            <w:r w:rsidRPr="00DA1027">
              <w:rPr>
                <w:rFonts w:ascii="Times New Roman" w:hAnsi="Times New Roman"/>
                <w:dstrike/>
                <w:color w:val="FF0000"/>
                <w:highlight w:val="cyan"/>
                <w:lang w:eastAsia="ko-KR"/>
              </w:rPr>
              <w:t xml:space="preserve"> )</w:t>
            </w:r>
            <w:r w:rsidRPr="00DA1027">
              <w:rPr>
                <w:rFonts w:ascii="Times New Roman" w:hAnsi="Times New Roman"/>
                <w:dstrike/>
                <w:color w:val="FF0000"/>
                <w:lang w:eastAsia="ko-KR"/>
              </w:rPr>
              <w:t xml:space="preserve"> </w:t>
            </w:r>
          </w:p>
        </w:tc>
        <w:tc>
          <w:tcPr>
            <w:tcW w:w="1152" w:type="dxa"/>
          </w:tcPr>
          <w:p w:rsidR="00DA1027" w:rsidRPr="00DA1027" w:rsidRDefault="00DA1027" w:rsidP="00A80664">
            <w:pPr>
              <w:pStyle w:val="tablecell"/>
              <w:rPr>
                <w:rFonts w:eastAsia="MS Mincho"/>
                <w:dstrike/>
                <w:color w:val="FF0000"/>
                <w:lang w:eastAsia="ja-JP"/>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hAnsi="Times New Roman"/>
                <w:dstrike/>
                <w:color w:val="FF0000"/>
                <w:lang w:eastAsia="ko-KR"/>
              </w:rPr>
            </w:pP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highlight w:val="cyan"/>
                <w:lang w:eastAsia="ko-KR"/>
              </w:rPr>
              <w:t xml:space="preserve">if( </w:t>
            </w:r>
            <w:proofErr w:type="spellStart"/>
            <w:r w:rsidRPr="00DA1027">
              <w:rPr>
                <w:rFonts w:eastAsia="Batang"/>
                <w:bCs/>
                <w:dstrike/>
                <w:color w:val="FF0000"/>
                <w:highlight w:val="cyan"/>
                <w:lang w:eastAsia="ko-KR"/>
              </w:rPr>
              <w:t>NumActiveMotionPredRefLayers</w:t>
            </w:r>
            <w:proofErr w:type="spellEnd"/>
            <w:r w:rsidRPr="00DA1027">
              <w:rPr>
                <w:dstrike/>
                <w:color w:val="FF0000"/>
                <w:highlight w:val="cyan"/>
                <w:lang w:val="en-CA"/>
              </w:rPr>
              <w:t xml:space="preserve"> &gt; 1 )</w:t>
            </w:r>
          </w:p>
        </w:tc>
        <w:tc>
          <w:tcPr>
            <w:tcW w:w="1152" w:type="dxa"/>
          </w:tcPr>
          <w:p w:rsidR="00DA1027" w:rsidRPr="00DA1027" w:rsidRDefault="00DA1027" w:rsidP="00A80664">
            <w:pPr>
              <w:pStyle w:val="tablecell"/>
              <w:rPr>
                <w:rFonts w:eastAsia="MS Mincho"/>
                <w:dstrike/>
                <w:color w:val="FF0000"/>
                <w:lang w:eastAsia="ja-JP"/>
              </w:rPr>
            </w:pPr>
          </w:p>
        </w:tc>
      </w:tr>
      <w:tr w:rsidR="00DA1027" w:rsidRPr="00DA1027" w:rsidTr="00A80664">
        <w:trPr>
          <w:cantSplit/>
          <w:jc w:val="center"/>
        </w:trPr>
        <w:tc>
          <w:tcPr>
            <w:tcW w:w="7920" w:type="dxa"/>
          </w:tcPr>
          <w:p w:rsidR="00DA1027" w:rsidRPr="00DA1027" w:rsidRDefault="00DA1027" w:rsidP="00A80664">
            <w:pPr>
              <w:pStyle w:val="tablesyntax"/>
              <w:rPr>
                <w:rFonts w:ascii="Times New Roman" w:hAnsi="Times New Roman"/>
                <w:dstrike/>
                <w:color w:val="FF0000"/>
                <w:lang w:eastAsia="ko-KR"/>
              </w:rPr>
            </w:pP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proofErr w:type="spellStart"/>
            <w:r w:rsidRPr="00DA1027">
              <w:rPr>
                <w:rFonts w:ascii="Times New Roman" w:hAnsi="Times New Roman"/>
                <w:b/>
                <w:dstrike/>
                <w:color w:val="FF0000"/>
                <w:highlight w:val="cyan"/>
                <w:lang w:eastAsia="ko-KR"/>
              </w:rPr>
              <w:t>collocated_ref_layer_idx</w:t>
            </w:r>
            <w:proofErr w:type="spellEnd"/>
          </w:p>
        </w:tc>
        <w:tc>
          <w:tcPr>
            <w:tcW w:w="1152" w:type="dxa"/>
          </w:tcPr>
          <w:p w:rsidR="00DA1027" w:rsidRPr="00DA1027" w:rsidRDefault="00DA1027" w:rsidP="00A80664">
            <w:pPr>
              <w:pStyle w:val="tablecell"/>
              <w:rPr>
                <w:rFonts w:eastAsia="MS Mincho"/>
                <w:dstrike/>
                <w:color w:val="FF0000"/>
                <w:lang w:eastAsia="ja-JP"/>
              </w:rPr>
            </w:pPr>
            <w:proofErr w:type="spellStart"/>
            <w:r w:rsidRPr="00DA1027">
              <w:rPr>
                <w:rFonts w:eastAsia="MS Mincho"/>
                <w:dstrike/>
                <w:color w:val="FF0000"/>
                <w:highlight w:val="cyan"/>
                <w:lang w:eastAsia="ja-JP"/>
              </w:rPr>
              <w:t>ue</w:t>
            </w:r>
            <w:proofErr w:type="spellEnd"/>
            <w:r w:rsidRPr="00DA1027">
              <w:rPr>
                <w:rFonts w:eastAsia="MS Mincho"/>
                <w:dstrike/>
                <w:color w:val="FF0000"/>
                <w:highlight w:val="cyan"/>
                <w:lang w:eastAsia="ja-JP"/>
              </w:rPr>
              <w:t>(v)</w:t>
            </w:r>
          </w:p>
        </w:tc>
      </w:tr>
      <w:tr w:rsidR="00DA1027" w:rsidRPr="00DA1027" w:rsidTr="00A80664">
        <w:trPr>
          <w:cantSplit/>
          <w:jc w:val="center"/>
        </w:trPr>
        <w:tc>
          <w:tcPr>
            <w:tcW w:w="7920" w:type="dxa"/>
          </w:tcPr>
          <w:p w:rsidR="00DA1027" w:rsidRPr="00DA1027" w:rsidRDefault="00DA1027" w:rsidP="00A80664">
            <w:pPr>
              <w:pStyle w:val="tablesyntax"/>
              <w:rPr>
                <w:rFonts w:ascii="Times New Roman" w:hAnsi="Times New Roman"/>
                <w:dstrike/>
                <w:color w:val="FF0000"/>
                <w:lang w:eastAsia="ko-KR"/>
              </w:rPr>
            </w:pP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highlight w:val="cyan"/>
                <w:lang w:eastAsia="ko-KR"/>
              </w:rPr>
              <w:t>else {</w:t>
            </w:r>
          </w:p>
        </w:tc>
        <w:tc>
          <w:tcPr>
            <w:tcW w:w="1152" w:type="dxa"/>
          </w:tcPr>
          <w:p w:rsidR="00DA1027" w:rsidRPr="00DA1027" w:rsidRDefault="00DA1027" w:rsidP="00A80664">
            <w:pPr>
              <w:pStyle w:val="tablecell"/>
              <w:rPr>
                <w:rFonts w:eastAsia="MS Mincho"/>
                <w:dstrike/>
                <w:color w:val="FF0000"/>
                <w:lang w:eastAsia="ja-JP"/>
              </w:rPr>
            </w:pPr>
          </w:p>
        </w:tc>
      </w:tr>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slice_type</w:t>
            </w:r>
            <w:proofErr w:type="spellEnd"/>
            <w:r w:rsidRPr="008E14A4">
              <w:rPr>
                <w:rFonts w:ascii="Times New Roman" w:hAnsi="Times New Roman"/>
                <w:lang w:eastAsia="ko-KR"/>
              </w:rPr>
              <w:t xml:space="preserve">  = =  B )</w:t>
            </w:r>
          </w:p>
        </w:tc>
        <w:tc>
          <w:tcPr>
            <w:tcW w:w="1152" w:type="dxa"/>
          </w:tcPr>
          <w:p w:rsidR="00B53A1F" w:rsidRPr="008E14A4" w:rsidRDefault="00B53A1F" w:rsidP="008952CF">
            <w:pPr>
              <w:pStyle w:val="tablecell"/>
              <w:spacing w:after="0"/>
              <w:rPr>
                <w:rFonts w:eastAsia="MS Mincho"/>
                <w:lang w:eastAsia="ja-JP"/>
              </w:rPr>
            </w:pPr>
          </w:p>
        </w:tc>
      </w:tr>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collocated_from_l0_flag</w:t>
            </w:r>
          </w:p>
        </w:tc>
        <w:tc>
          <w:tcPr>
            <w:tcW w:w="1152" w:type="dxa"/>
          </w:tcPr>
          <w:p w:rsidR="00B53A1F" w:rsidRPr="008E14A4" w:rsidRDefault="00B53A1F" w:rsidP="008952CF">
            <w:pPr>
              <w:pStyle w:val="tablecell"/>
              <w:spacing w:after="0"/>
              <w:rPr>
                <w:rFonts w:eastAsia="MS Mincho"/>
                <w:lang w:eastAsia="ja-JP"/>
              </w:rPr>
            </w:pPr>
            <w:r w:rsidRPr="008E14A4">
              <w:rPr>
                <w:lang w:eastAsia="ko-KR"/>
              </w:rPr>
              <w:t>u(1)</w:t>
            </w:r>
          </w:p>
        </w:tc>
      </w:tr>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 collocated_from_l0_flag  &amp;&amp;  num_ref_idx_l0_active_minus1 &gt; 0 )  | |</w:t>
            </w:r>
            <w:r w:rsidRPr="008E14A4">
              <w:rPr>
                <w:rFonts w:ascii="Times New Roman" w:hAnsi="Times New Roman"/>
                <w:lang w:eastAsia="ko-KR"/>
              </w:rPr>
              <w:br/>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!collocated_from_l0_flag  &amp;&amp;  num_ref_idx_l1_active_minus1 &gt; 0 ) )</w:t>
            </w:r>
          </w:p>
        </w:tc>
        <w:tc>
          <w:tcPr>
            <w:tcW w:w="1152" w:type="dxa"/>
          </w:tcPr>
          <w:p w:rsidR="00B53A1F" w:rsidRPr="008E14A4" w:rsidRDefault="00B53A1F" w:rsidP="008952CF">
            <w:pPr>
              <w:pStyle w:val="tablecell"/>
              <w:spacing w:after="0"/>
              <w:rPr>
                <w:rFonts w:eastAsia="MS Mincho"/>
                <w:lang w:eastAsia="ja-JP"/>
              </w:rPr>
            </w:pPr>
          </w:p>
        </w:tc>
      </w:tr>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collocated_ref_idx</w:t>
            </w:r>
            <w:proofErr w:type="spellEnd"/>
          </w:p>
        </w:tc>
        <w:tc>
          <w:tcPr>
            <w:tcW w:w="1152" w:type="dxa"/>
          </w:tcPr>
          <w:p w:rsidR="00B53A1F" w:rsidRPr="008E14A4" w:rsidRDefault="00B53A1F" w:rsidP="008952CF">
            <w:pPr>
              <w:pStyle w:val="tablecell"/>
              <w:spacing w:after="0"/>
              <w:rPr>
                <w:rFonts w:eastAsia="MS Mincho"/>
                <w:lang w:eastAsia="ja-JP"/>
              </w:rPr>
            </w:pPr>
            <w:proofErr w:type="spellStart"/>
            <w:r w:rsidRPr="008E14A4">
              <w:rPr>
                <w:lang w:eastAsia="ko-KR"/>
              </w:rPr>
              <w:t>ue</w:t>
            </w:r>
            <w:proofErr w:type="spellEnd"/>
            <w:r w:rsidRPr="008E14A4">
              <w:rPr>
                <w:lang w:eastAsia="ko-KR"/>
              </w:rPr>
              <w:t>(v)</w:t>
            </w:r>
          </w:p>
        </w:tc>
      </w:tr>
      <w:tr w:rsidR="00B53A1F" w:rsidRPr="00DA1027" w:rsidTr="008952CF">
        <w:trPr>
          <w:cantSplit/>
          <w:jc w:val="center"/>
        </w:trPr>
        <w:tc>
          <w:tcPr>
            <w:tcW w:w="7920" w:type="dxa"/>
          </w:tcPr>
          <w:p w:rsidR="00B53A1F" w:rsidRPr="00DA1027" w:rsidRDefault="00DA1027" w:rsidP="008952CF">
            <w:pPr>
              <w:pStyle w:val="tablesyntax"/>
              <w:rPr>
                <w:rFonts w:ascii="Times New Roman" w:hAnsi="Times New Roman"/>
                <w:dstrike/>
                <w:color w:val="FF0000"/>
                <w:lang w:eastAsia="ko-KR"/>
              </w:rPr>
            </w:pP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lang w:eastAsia="ko-KR"/>
              </w:rPr>
              <w:tab/>
            </w:r>
            <w:r w:rsidRPr="00DA1027">
              <w:rPr>
                <w:rFonts w:ascii="Times New Roman" w:hAnsi="Times New Roman"/>
                <w:dstrike/>
                <w:color w:val="FF0000"/>
                <w:highlight w:val="cyan"/>
                <w:lang w:eastAsia="ko-KR"/>
              </w:rPr>
              <w:t>}</w:t>
            </w:r>
          </w:p>
        </w:tc>
        <w:tc>
          <w:tcPr>
            <w:tcW w:w="1152" w:type="dxa"/>
          </w:tcPr>
          <w:p w:rsidR="00B53A1F" w:rsidRPr="00DA1027" w:rsidRDefault="00B53A1F" w:rsidP="008952CF">
            <w:pPr>
              <w:pStyle w:val="tablecell"/>
              <w:spacing w:after="0"/>
              <w:rPr>
                <w:rFonts w:eastAsia="MS Mincho"/>
                <w:dstrike/>
                <w:color w:val="FF0000"/>
                <w:lang w:eastAsia="ja-JP"/>
              </w:rPr>
            </w:pPr>
          </w:p>
        </w:tc>
      </w:tr>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w:t>
            </w:r>
          </w:p>
        </w:tc>
        <w:tc>
          <w:tcPr>
            <w:tcW w:w="1152" w:type="dxa"/>
          </w:tcPr>
          <w:p w:rsidR="00B53A1F" w:rsidRPr="008E14A4" w:rsidRDefault="00B53A1F" w:rsidP="008952CF">
            <w:pPr>
              <w:pStyle w:val="tablecell"/>
              <w:spacing w:after="0"/>
              <w:rPr>
                <w:rFonts w:eastAsia="MS Mincho"/>
                <w:lang w:eastAsia="ja-JP"/>
              </w:rPr>
            </w:pPr>
          </w:p>
        </w:tc>
      </w:tr>
      <w:tr w:rsidR="00B53A1F" w:rsidRPr="008E14A4" w:rsidTr="008952CF">
        <w:trPr>
          <w:cantSplit/>
          <w:jc w:val="center"/>
        </w:trPr>
        <w:tc>
          <w:tcPr>
            <w:tcW w:w="7920" w:type="dxa"/>
          </w:tcPr>
          <w:p w:rsidR="00B53A1F" w:rsidRPr="008E14A4" w:rsidRDefault="00B53A1F" w:rsidP="008952CF">
            <w:pPr>
              <w:pStyle w:val="tablesyntax"/>
              <w:rPr>
                <w:rFonts w:ascii="Times New Roman" w:hAnsi="Times New Roman"/>
                <w:lang w:eastAsia="ko-KR"/>
              </w:rPr>
            </w:pPr>
            <w:r w:rsidRPr="008E14A4">
              <w:rPr>
                <w:rFonts w:ascii="Times New Roman" w:hAnsi="Times New Roman"/>
                <w:lang w:eastAsia="ko-KR"/>
              </w:rPr>
              <w:tab/>
            </w:r>
            <w:r>
              <w:rPr>
                <w:rFonts w:ascii="Times New Roman" w:hAnsi="Times New Roman"/>
                <w:b/>
                <w:lang w:eastAsia="ko-KR"/>
              </w:rPr>
              <w:t>...</w:t>
            </w:r>
          </w:p>
        </w:tc>
        <w:tc>
          <w:tcPr>
            <w:tcW w:w="1152" w:type="dxa"/>
          </w:tcPr>
          <w:p w:rsidR="00B53A1F" w:rsidRPr="008E14A4" w:rsidRDefault="00B53A1F" w:rsidP="008952CF">
            <w:pPr>
              <w:pStyle w:val="tablecell"/>
              <w:spacing w:after="0"/>
              <w:rPr>
                <w:rFonts w:eastAsia="MS Mincho"/>
                <w:lang w:eastAsia="ja-JP"/>
              </w:rPr>
            </w:pPr>
          </w:p>
        </w:tc>
      </w:tr>
      <w:tr w:rsidR="00B53A1F" w:rsidRPr="008E14A4" w:rsidTr="008952CF">
        <w:trPr>
          <w:cantSplit/>
          <w:jc w:val="center"/>
        </w:trPr>
        <w:tc>
          <w:tcPr>
            <w:tcW w:w="7920" w:type="dxa"/>
          </w:tcPr>
          <w:p w:rsidR="00B53A1F" w:rsidRPr="008E14A4" w:rsidRDefault="00B53A1F" w:rsidP="008952CF">
            <w:pPr>
              <w:pStyle w:val="tablesyntax"/>
              <w:keepNext w:val="0"/>
              <w:rPr>
                <w:rFonts w:ascii="Times New Roman" w:hAnsi="Times New Roman"/>
                <w:lang w:eastAsia="ko-KR"/>
              </w:rPr>
            </w:pPr>
            <w:r w:rsidRPr="008E14A4">
              <w:rPr>
                <w:rFonts w:ascii="Times New Roman" w:hAnsi="Times New Roman"/>
                <w:lang w:eastAsia="en-US"/>
              </w:rPr>
              <w:t>}</w:t>
            </w:r>
          </w:p>
        </w:tc>
        <w:tc>
          <w:tcPr>
            <w:tcW w:w="1152" w:type="dxa"/>
          </w:tcPr>
          <w:p w:rsidR="00B53A1F" w:rsidRPr="008E14A4" w:rsidRDefault="00B53A1F" w:rsidP="008952CF">
            <w:pPr>
              <w:pStyle w:val="tablecell"/>
              <w:keepNext w:val="0"/>
              <w:spacing w:after="0"/>
            </w:pPr>
          </w:p>
        </w:tc>
      </w:tr>
    </w:tbl>
    <w:p w:rsidR="00B53A1F" w:rsidRDefault="00B53A1F" w:rsidP="00B53A1F">
      <w:pPr>
        <w:rPr>
          <w:lang w:eastAsia="ko-KR"/>
        </w:rPr>
      </w:pPr>
    </w:p>
    <w:p w:rsidR="00B53A1F" w:rsidRDefault="00B53A1F" w:rsidP="00B53A1F">
      <w:pPr>
        <w:pStyle w:val="Heading1"/>
        <w:rPr>
          <w:lang w:eastAsia="ko-KR"/>
        </w:rPr>
      </w:pPr>
      <w:r>
        <w:rPr>
          <w:lang w:eastAsia="ko-KR"/>
        </w:rPr>
        <w:lastRenderedPageBreak/>
        <w:t xml:space="preserve">On </w:t>
      </w:r>
      <w:proofErr w:type="spellStart"/>
      <w:r>
        <w:rPr>
          <w:lang w:eastAsia="ko-KR"/>
        </w:rPr>
        <w:t>inter_layer_sample_pred_only_flag</w:t>
      </w:r>
      <w:proofErr w:type="spellEnd"/>
    </w:p>
    <w:p w:rsidR="00B53A1F" w:rsidRDefault="00B53A1F" w:rsidP="00B53A1F">
      <w:pPr>
        <w:pStyle w:val="Heading3"/>
        <w:rPr>
          <w:lang w:eastAsia="ko-KR"/>
        </w:rPr>
      </w:pPr>
      <w:r>
        <w:rPr>
          <w:lang w:eastAsia="ko-KR"/>
        </w:rPr>
        <w:t>Signaling condition for IDR NAL units</w:t>
      </w:r>
    </w:p>
    <w:p w:rsidR="00B53A1F" w:rsidRDefault="00B53A1F" w:rsidP="00B53A1F">
      <w:pPr>
        <w:rPr>
          <w:lang w:eastAsia="ko-KR"/>
        </w:rPr>
      </w:pPr>
      <w:r>
        <w:rPr>
          <w:lang w:eastAsia="ko-KR"/>
        </w:rPr>
        <w:t xml:space="preserve">As specified in SHVC WD2, </w:t>
      </w:r>
      <w:proofErr w:type="spellStart"/>
      <w:r w:rsidRPr="003E3005">
        <w:rPr>
          <w:b/>
          <w:i/>
          <w:lang w:eastAsia="ko-KR"/>
        </w:rPr>
        <w:t>inter_layer_sample_pred_only_flag</w:t>
      </w:r>
      <w:proofErr w:type="spellEnd"/>
      <w:r>
        <w:rPr>
          <w:lang w:eastAsia="ko-KR"/>
        </w:rPr>
        <w:t xml:space="preserve"> equal to 1 indicates that inter prediction using temporal reference pictures in the EL is not allowed when decoding the current picture. In other words, the reference picture lists L0 and L1 would not include any temporal reference pictures. </w:t>
      </w:r>
    </w:p>
    <w:p w:rsidR="00B53A1F" w:rsidRDefault="00B53A1F" w:rsidP="00B53A1F">
      <w:pPr>
        <w:rPr>
          <w:lang w:eastAsia="ko-KR"/>
        </w:rPr>
      </w:pPr>
      <w:r>
        <w:rPr>
          <w:lang w:eastAsia="ko-KR"/>
        </w:rPr>
        <w:t xml:space="preserve">Currently, the syntax element </w:t>
      </w:r>
      <w:proofErr w:type="spellStart"/>
      <w:r w:rsidRPr="00C739B1">
        <w:rPr>
          <w:i/>
          <w:lang w:eastAsia="ko-KR"/>
        </w:rPr>
        <w:t>inter_layer_sample_pred_only_flag</w:t>
      </w:r>
      <w:proofErr w:type="spellEnd"/>
      <w:r>
        <w:rPr>
          <w:lang w:eastAsia="ko-KR"/>
        </w:rPr>
        <w:t xml:space="preserve"> is signaled in every slice regardless of its NAL unit type. However, IDR pictures in the enhancement layer are naturally pictures without inter prediction using temporal reference pictures. Therefore, </w:t>
      </w:r>
      <w:proofErr w:type="spellStart"/>
      <w:r w:rsidRPr="003E3005">
        <w:rPr>
          <w:i/>
          <w:lang w:eastAsia="ko-KR"/>
        </w:rPr>
        <w:t>inter_layer_sample_pred_only_flag</w:t>
      </w:r>
      <w:proofErr w:type="spellEnd"/>
      <w:r>
        <w:rPr>
          <w:lang w:eastAsia="ko-KR"/>
        </w:rPr>
        <w:t xml:space="preserve"> is redundant for IDR NAL unit in the EL. To remove such redundancy, the condition highlighted in </w:t>
      </w:r>
      <w:r w:rsidRPr="00E94AFB">
        <w:rPr>
          <w:highlight w:val="yellow"/>
          <w:lang w:eastAsia="ko-KR"/>
        </w:rPr>
        <w:t>yellow</w:t>
      </w:r>
      <w:r w:rsidRPr="00194DC7">
        <w:rPr>
          <w:lang w:eastAsia="ko-KR"/>
        </w:rPr>
        <w:t xml:space="preserve"> </w:t>
      </w:r>
      <w:r>
        <w:rPr>
          <w:lang w:eastAsia="ko-KR"/>
        </w:rPr>
        <w:t xml:space="preserve">in </w:t>
      </w:r>
      <w:r>
        <w:rPr>
          <w:lang w:eastAsia="ko-KR"/>
        </w:rPr>
        <w:fldChar w:fldCharType="begin"/>
      </w:r>
      <w:r>
        <w:rPr>
          <w:lang w:eastAsia="ko-KR"/>
        </w:rPr>
        <w:instrText xml:space="preserve"> REF _Ref359227843 \r \h </w:instrText>
      </w:r>
      <w:r>
        <w:rPr>
          <w:lang w:eastAsia="ko-KR"/>
        </w:rPr>
      </w:r>
      <w:r>
        <w:rPr>
          <w:lang w:eastAsia="ko-KR"/>
        </w:rPr>
        <w:fldChar w:fldCharType="separate"/>
      </w:r>
      <w:r>
        <w:rPr>
          <w:lang w:eastAsia="ko-KR"/>
        </w:rPr>
        <w:t>Table 7</w:t>
      </w:r>
      <w:r>
        <w:rPr>
          <w:lang w:eastAsia="ko-KR"/>
        </w:rPr>
        <w:fldChar w:fldCharType="end"/>
      </w:r>
      <w:r>
        <w:rPr>
          <w:lang w:eastAsia="ko-KR"/>
        </w:rPr>
        <w:t xml:space="preserve"> may be applied.</w:t>
      </w:r>
    </w:p>
    <w:p w:rsidR="00B53A1F" w:rsidRDefault="00B53A1F" w:rsidP="00B53A1F">
      <w:pPr>
        <w:pStyle w:val="Annex5"/>
        <w:numPr>
          <w:ilvl w:val="0"/>
          <w:numId w:val="13"/>
        </w:numPr>
        <w:jc w:val="center"/>
      </w:pPr>
      <w:bookmarkStart w:id="8" w:name="_Ref359227843"/>
      <w:r>
        <w:t xml:space="preserve">Proposed </w:t>
      </w:r>
      <w:r w:rsidRPr="001533A7">
        <w:t>General slice segment header syntax</w:t>
      </w:r>
      <w:bookmarkEnd w:id="8"/>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6"/>
        <w:gridCol w:w="1296"/>
      </w:tblGrid>
      <w:tr w:rsidR="00B53A1F" w:rsidRPr="008E14A4" w:rsidTr="008952CF">
        <w:trPr>
          <w:cantSplit/>
          <w:jc w:val="center"/>
        </w:trPr>
        <w:tc>
          <w:tcPr>
            <w:tcW w:w="7776" w:type="dxa"/>
          </w:tcPr>
          <w:p w:rsidR="00B53A1F" w:rsidRPr="00114DF4" w:rsidRDefault="00B53A1F" w:rsidP="008952CF">
            <w:pPr>
              <w:pStyle w:val="tablesyntax"/>
              <w:rPr>
                <w:rFonts w:ascii="Times New Roman" w:hAnsi="Times New Roman"/>
                <w:lang w:eastAsia="en-US"/>
              </w:rPr>
            </w:pPr>
            <w:proofErr w:type="spellStart"/>
            <w:r w:rsidRPr="00114DF4">
              <w:rPr>
                <w:rFonts w:ascii="Times New Roman" w:hAnsi="Times New Roman"/>
                <w:lang w:eastAsia="en-US"/>
              </w:rPr>
              <w:t>slice_segment_header</w:t>
            </w:r>
            <w:proofErr w:type="spellEnd"/>
            <w:r w:rsidRPr="00114DF4">
              <w:rPr>
                <w:rFonts w:ascii="Times New Roman" w:hAnsi="Times New Roman"/>
                <w:lang w:eastAsia="en-US"/>
              </w:rPr>
              <w:t>( ) {</w:t>
            </w:r>
          </w:p>
        </w:tc>
        <w:tc>
          <w:tcPr>
            <w:tcW w:w="1296" w:type="dxa"/>
          </w:tcPr>
          <w:p w:rsidR="00B53A1F" w:rsidRPr="00114DF4" w:rsidRDefault="00B53A1F" w:rsidP="008952CF">
            <w:pPr>
              <w:pStyle w:val="tableheading"/>
            </w:pPr>
            <w:r w:rsidRPr="00114DF4">
              <w:t>Descriptor</w:t>
            </w:r>
          </w:p>
        </w:tc>
      </w:tr>
      <w:tr w:rsidR="00B53A1F" w:rsidRPr="008E14A4" w:rsidTr="008952CF">
        <w:trPr>
          <w:cantSplit/>
          <w:jc w:val="center"/>
        </w:trPr>
        <w:tc>
          <w:tcPr>
            <w:tcW w:w="7776" w:type="dxa"/>
          </w:tcPr>
          <w:p w:rsidR="00B53A1F" w:rsidRPr="00114DF4" w:rsidRDefault="00B53A1F" w:rsidP="008952CF">
            <w:pPr>
              <w:pStyle w:val="tablesyntax"/>
              <w:rPr>
                <w:rFonts w:ascii="Times New Roman" w:hAnsi="Times New Roman"/>
                <w:lang w:eastAsia="en-US"/>
              </w:rPr>
            </w:pPr>
            <w:r w:rsidRPr="00114DF4">
              <w:rPr>
                <w:rFonts w:ascii="Times New Roman" w:hAnsi="Times New Roman"/>
                <w:lang w:eastAsia="ko-KR"/>
              </w:rPr>
              <w:tab/>
            </w:r>
            <w:r>
              <w:rPr>
                <w:rFonts w:ascii="Times New Roman" w:hAnsi="Times New Roman"/>
                <w:b/>
                <w:lang w:eastAsia="ko-KR"/>
              </w:rPr>
              <w:t>....</w:t>
            </w:r>
          </w:p>
        </w:tc>
        <w:tc>
          <w:tcPr>
            <w:tcW w:w="1296" w:type="dxa"/>
          </w:tcPr>
          <w:p w:rsidR="00B53A1F" w:rsidRPr="00114DF4" w:rsidRDefault="00B53A1F" w:rsidP="008952CF">
            <w:pPr>
              <w:pStyle w:val="tableheading"/>
              <w:rPr>
                <w:b w:val="0"/>
              </w:rPr>
            </w:pPr>
          </w:p>
        </w:tc>
      </w:tr>
      <w:tr w:rsidR="00B53A1F" w:rsidRPr="008E14A4" w:rsidTr="008952CF">
        <w:trPr>
          <w:cantSplit/>
          <w:jc w:val="center"/>
        </w:trPr>
        <w:tc>
          <w:tcPr>
            <w:tcW w:w="7776" w:type="dxa"/>
          </w:tcPr>
          <w:p w:rsidR="00B53A1F" w:rsidRPr="00A76561" w:rsidRDefault="00B53A1F" w:rsidP="008952CF">
            <w:pPr>
              <w:pStyle w:val="tablesyntax"/>
              <w:rPr>
                <w:rFonts w:ascii="Times New Roman" w:eastAsia="Times New Roman" w:hAnsi="Times New Roman"/>
                <w:highlight w:val="cyan"/>
                <w:lang w:eastAsia="zh-TW"/>
              </w:rPr>
            </w:pPr>
            <w:r w:rsidRPr="00A76561">
              <w:rPr>
                <w:rFonts w:ascii="Times New Roman" w:hAnsi="Times New Roman"/>
                <w:highlight w:val="cyan"/>
                <w:lang w:eastAsia="en-US"/>
              </w:rPr>
              <w:tab/>
            </w:r>
            <w:r w:rsidRPr="00A76561">
              <w:rPr>
                <w:rFonts w:ascii="Times New Roman" w:hAnsi="Times New Roman"/>
                <w:highlight w:val="cyan"/>
                <w:lang w:eastAsia="en-US"/>
              </w:rPr>
              <w:tab/>
              <w:t xml:space="preserve">if( </w:t>
            </w:r>
            <w:proofErr w:type="spellStart"/>
            <w:r w:rsidRPr="00A76561">
              <w:rPr>
                <w:rFonts w:ascii="Times New Roman" w:hAnsi="Times New Roman"/>
                <w:highlight w:val="cyan"/>
                <w:lang w:val="en-CA" w:eastAsia="en-US"/>
              </w:rPr>
              <w:t>NumSamplePredRefLayers</w:t>
            </w:r>
            <w:proofErr w:type="spellEnd"/>
            <w:r w:rsidRPr="00A76561">
              <w:rPr>
                <w:rFonts w:ascii="Times New Roman" w:hAnsi="Times New Roman"/>
                <w:highlight w:val="cyan"/>
                <w:lang w:val="en-CA" w:eastAsia="en-US"/>
              </w:rPr>
              <w:t>[ </w:t>
            </w:r>
            <w:proofErr w:type="spellStart"/>
            <w:r w:rsidRPr="00A76561">
              <w:rPr>
                <w:rFonts w:ascii="Times New Roman" w:hAnsi="Times New Roman"/>
                <w:highlight w:val="cyan"/>
                <w:lang w:val="en-CA" w:eastAsia="en-US"/>
              </w:rPr>
              <w:t>nuh_layer_id</w:t>
            </w:r>
            <w:proofErr w:type="spellEnd"/>
            <w:r w:rsidRPr="00A76561">
              <w:rPr>
                <w:rFonts w:ascii="Times New Roman" w:hAnsi="Times New Roman"/>
                <w:highlight w:val="cyan"/>
                <w:lang w:val="en-CA" w:eastAsia="en-US"/>
              </w:rPr>
              <w:t> ]</w:t>
            </w:r>
            <w:r w:rsidRPr="00A76561">
              <w:rPr>
                <w:rFonts w:ascii="Times New Roman" w:hAnsi="Times New Roman"/>
                <w:highlight w:val="cyan"/>
                <w:lang w:eastAsia="ko-KR"/>
              </w:rPr>
              <w:t xml:space="preserve"> &gt; 0  &amp;&amp;  </w:t>
            </w:r>
            <w:proofErr w:type="spellStart"/>
            <w:r w:rsidRPr="00A76561">
              <w:rPr>
                <w:rFonts w:ascii="Times New Roman" w:hAnsi="Times New Roman"/>
                <w:highlight w:val="cyan"/>
                <w:lang w:eastAsia="ko-KR"/>
              </w:rPr>
              <w:t>NumActiveRefLayerPics</w:t>
            </w:r>
            <w:proofErr w:type="spellEnd"/>
            <w:r w:rsidRPr="00A76561">
              <w:rPr>
                <w:rFonts w:ascii="Times New Roman" w:hAnsi="Times New Roman"/>
                <w:highlight w:val="cyan"/>
                <w:lang w:eastAsia="ko-KR"/>
              </w:rPr>
              <w:t xml:space="preserve"> &gt; 0 </w:t>
            </w:r>
            <w:r w:rsidRPr="00A76561">
              <w:rPr>
                <w:rFonts w:ascii="Times New Roman" w:hAnsi="Times New Roman"/>
                <w:highlight w:val="yellow"/>
                <w:lang w:eastAsia="ko-KR"/>
              </w:rPr>
              <w:t>&amp;&amp; (</w:t>
            </w:r>
            <w:proofErr w:type="spellStart"/>
            <w:r w:rsidRPr="00A76561">
              <w:rPr>
                <w:rFonts w:ascii="Times New Roman" w:hAnsi="Times New Roman"/>
                <w:highlight w:val="yellow"/>
                <w:lang w:eastAsia="en-US"/>
              </w:rPr>
              <w:t>nal_unit_type</w:t>
            </w:r>
            <w:proofErr w:type="spellEnd"/>
            <w:r w:rsidRPr="00A76561">
              <w:rPr>
                <w:rFonts w:ascii="Times New Roman" w:hAnsi="Times New Roman"/>
                <w:highlight w:val="yellow"/>
                <w:lang w:eastAsia="en-US"/>
              </w:rPr>
              <w:t xml:space="preserve">  !=  IDR_W_RADL  &amp;&amp;  </w:t>
            </w:r>
            <w:proofErr w:type="spellStart"/>
            <w:r w:rsidRPr="00A76561">
              <w:rPr>
                <w:rFonts w:ascii="Times New Roman" w:hAnsi="Times New Roman"/>
                <w:highlight w:val="yellow"/>
                <w:lang w:eastAsia="en-US"/>
              </w:rPr>
              <w:t>nal_unit_type</w:t>
            </w:r>
            <w:proofErr w:type="spellEnd"/>
            <w:r w:rsidRPr="00A76561">
              <w:rPr>
                <w:rFonts w:ascii="Times New Roman" w:hAnsi="Times New Roman"/>
                <w:highlight w:val="yellow"/>
                <w:lang w:eastAsia="en-US"/>
              </w:rPr>
              <w:t xml:space="preserve">  !=  IDR_N_LP</w:t>
            </w:r>
            <w:r w:rsidRPr="00A76561">
              <w:rPr>
                <w:rFonts w:ascii="Times New Roman" w:hAnsi="Times New Roman"/>
                <w:highlight w:val="yellow"/>
                <w:lang w:eastAsia="ko-KR"/>
              </w:rPr>
              <w:t>)</w:t>
            </w:r>
            <w:r w:rsidRPr="00A76561">
              <w:rPr>
                <w:rFonts w:ascii="Times New Roman" w:hAnsi="Times New Roman"/>
                <w:highlight w:val="cyan"/>
                <w:lang w:eastAsia="ko-KR"/>
              </w:rPr>
              <w:t xml:space="preserve">) </w:t>
            </w:r>
          </w:p>
        </w:tc>
        <w:tc>
          <w:tcPr>
            <w:tcW w:w="1296" w:type="dxa"/>
          </w:tcPr>
          <w:p w:rsidR="00B53A1F" w:rsidRPr="00114DF4" w:rsidRDefault="00B53A1F" w:rsidP="008952CF">
            <w:pPr>
              <w:pStyle w:val="tablecell"/>
            </w:pPr>
          </w:p>
        </w:tc>
      </w:tr>
      <w:tr w:rsidR="00B53A1F" w:rsidRPr="008E14A4" w:rsidTr="008952CF">
        <w:trPr>
          <w:cantSplit/>
          <w:jc w:val="center"/>
        </w:trPr>
        <w:tc>
          <w:tcPr>
            <w:tcW w:w="7776" w:type="dxa"/>
          </w:tcPr>
          <w:p w:rsidR="00B53A1F" w:rsidRPr="00A76561" w:rsidRDefault="00B53A1F" w:rsidP="008952CF">
            <w:pPr>
              <w:pStyle w:val="tablesyntax"/>
              <w:rPr>
                <w:rFonts w:ascii="Times New Roman" w:eastAsia="Times New Roman" w:hAnsi="Times New Roman"/>
                <w:highlight w:val="cyan"/>
                <w:lang w:eastAsia="zh-TW"/>
              </w:rPr>
            </w:pPr>
            <w:r w:rsidRPr="00B374D8">
              <w:rPr>
                <w:rFonts w:ascii="Times New Roman" w:hAnsi="Times New Roman"/>
                <w:highlight w:val="cyan"/>
                <w:lang w:eastAsia="en-US"/>
              </w:rPr>
              <w:tab/>
            </w:r>
            <w:r w:rsidRPr="00B374D8">
              <w:rPr>
                <w:rFonts w:ascii="Times New Roman" w:hAnsi="Times New Roman"/>
                <w:highlight w:val="cyan"/>
                <w:lang w:eastAsia="en-US"/>
              </w:rPr>
              <w:tab/>
            </w:r>
            <w:r w:rsidRPr="00B374D8">
              <w:rPr>
                <w:rFonts w:ascii="Times New Roman" w:hAnsi="Times New Roman"/>
                <w:highlight w:val="cyan"/>
                <w:lang w:eastAsia="en-US"/>
              </w:rPr>
              <w:tab/>
            </w:r>
            <w:proofErr w:type="spellStart"/>
            <w:r w:rsidRPr="00B374D8">
              <w:rPr>
                <w:rFonts w:ascii="Times New Roman" w:hAnsi="Times New Roman"/>
                <w:b/>
                <w:highlight w:val="cyan"/>
                <w:lang w:eastAsia="ko-KR"/>
              </w:rPr>
              <w:t>inter_layer_sample_pred_only_flag</w:t>
            </w:r>
            <w:proofErr w:type="spellEnd"/>
          </w:p>
        </w:tc>
        <w:tc>
          <w:tcPr>
            <w:tcW w:w="1296" w:type="dxa"/>
          </w:tcPr>
          <w:p w:rsidR="00B53A1F" w:rsidRPr="00114DF4" w:rsidRDefault="00B53A1F" w:rsidP="008952CF">
            <w:pPr>
              <w:pStyle w:val="tablecell"/>
            </w:pPr>
            <w:r w:rsidRPr="00114DF4">
              <w:rPr>
                <w:highlight w:val="cyan"/>
              </w:rPr>
              <w:t>u(1)</w:t>
            </w:r>
          </w:p>
        </w:tc>
      </w:tr>
      <w:tr w:rsidR="00B53A1F" w:rsidRPr="008E14A4" w:rsidTr="008952CF">
        <w:trPr>
          <w:cantSplit/>
          <w:jc w:val="center"/>
        </w:trPr>
        <w:tc>
          <w:tcPr>
            <w:tcW w:w="7776" w:type="dxa"/>
          </w:tcPr>
          <w:p w:rsidR="00B53A1F" w:rsidRPr="00114DF4" w:rsidRDefault="00B53A1F" w:rsidP="008952CF">
            <w:pPr>
              <w:pStyle w:val="tablesyntax"/>
              <w:rPr>
                <w:rFonts w:ascii="Times New Roman" w:hAnsi="Times New Roman"/>
                <w:lang w:eastAsia="ko-KR"/>
              </w:rPr>
            </w:pPr>
            <w:r>
              <w:rPr>
                <w:rFonts w:ascii="Times New Roman" w:hAnsi="Times New Roman"/>
                <w:lang w:eastAsia="ko-KR"/>
              </w:rPr>
              <w:tab/>
              <w:t>....</w:t>
            </w:r>
          </w:p>
        </w:tc>
        <w:tc>
          <w:tcPr>
            <w:tcW w:w="1296" w:type="dxa"/>
          </w:tcPr>
          <w:p w:rsidR="00B53A1F" w:rsidRPr="00114DF4" w:rsidRDefault="00B53A1F" w:rsidP="008952CF">
            <w:pPr>
              <w:pStyle w:val="tableheading"/>
              <w:rPr>
                <w:b w:val="0"/>
              </w:rPr>
            </w:pPr>
          </w:p>
        </w:tc>
      </w:tr>
      <w:tr w:rsidR="00B53A1F" w:rsidRPr="008E14A4" w:rsidTr="008952CF">
        <w:trPr>
          <w:cantSplit/>
          <w:jc w:val="center"/>
        </w:trPr>
        <w:tc>
          <w:tcPr>
            <w:tcW w:w="7776" w:type="dxa"/>
          </w:tcPr>
          <w:p w:rsidR="00B53A1F" w:rsidRDefault="00B53A1F" w:rsidP="008952CF">
            <w:pPr>
              <w:pStyle w:val="tablesyntax"/>
              <w:rPr>
                <w:rFonts w:ascii="Times New Roman" w:hAnsi="Times New Roman"/>
                <w:lang w:eastAsia="ko-KR"/>
              </w:rPr>
            </w:pPr>
            <w:r>
              <w:rPr>
                <w:rFonts w:ascii="Times New Roman" w:hAnsi="Times New Roman"/>
                <w:lang w:eastAsia="ko-KR"/>
              </w:rPr>
              <w:t>}</w:t>
            </w:r>
          </w:p>
        </w:tc>
        <w:tc>
          <w:tcPr>
            <w:tcW w:w="1296" w:type="dxa"/>
          </w:tcPr>
          <w:p w:rsidR="00B53A1F" w:rsidRPr="00114DF4" w:rsidRDefault="00B53A1F" w:rsidP="008952CF">
            <w:pPr>
              <w:pStyle w:val="tableheading"/>
              <w:rPr>
                <w:b w:val="0"/>
              </w:rPr>
            </w:pPr>
          </w:p>
        </w:tc>
      </w:tr>
    </w:tbl>
    <w:p w:rsidR="00B53A1F" w:rsidRDefault="00B53A1F" w:rsidP="00B53A1F">
      <w:pPr>
        <w:pStyle w:val="Heading3"/>
        <w:rPr>
          <w:lang w:eastAsia="ko-KR"/>
        </w:rPr>
      </w:pPr>
      <w:r>
        <w:rPr>
          <w:lang w:eastAsia="ko-KR"/>
        </w:rPr>
        <w:t>Motion prediction syntax elements</w:t>
      </w:r>
    </w:p>
    <w:p w:rsidR="00B53A1F" w:rsidRDefault="00B53A1F" w:rsidP="00B53A1F">
      <w:pPr>
        <w:spacing w:before="240"/>
        <w:rPr>
          <w:lang w:eastAsia="ko-KR"/>
        </w:rPr>
      </w:pPr>
      <w:r>
        <w:rPr>
          <w:lang w:eastAsia="ko-KR"/>
        </w:rPr>
        <w:t xml:space="preserve">When </w:t>
      </w:r>
      <w:proofErr w:type="spellStart"/>
      <w:r w:rsidRPr="003E3005">
        <w:rPr>
          <w:b/>
          <w:i/>
          <w:lang w:eastAsia="ko-KR"/>
        </w:rPr>
        <w:t>inter_layer_sample_pred_only_flag</w:t>
      </w:r>
      <w:proofErr w:type="spellEnd"/>
      <w:r>
        <w:rPr>
          <w:lang w:eastAsia="ko-KR"/>
        </w:rPr>
        <w:t xml:space="preserve"> is equal to 1, the only reference pictures available are the inter-layer reference pictures. Since SHVC requires all motion vectors from inter layer reference pictures to be equal to zero,</w:t>
      </w:r>
      <w:r w:rsidDel="009B291D">
        <w:rPr>
          <w:lang w:eastAsia="ko-KR"/>
        </w:rPr>
        <w:t xml:space="preserve"> </w:t>
      </w:r>
      <w:r>
        <w:rPr>
          <w:lang w:eastAsia="ko-KR"/>
        </w:rPr>
        <w:t>the temporal motion vector prediction (TMVP) process can be bypassed; and all syntax elements in the slice header related to TMVP can be skipped as well.</w:t>
      </w:r>
    </w:p>
    <w:p w:rsidR="00B53A1F" w:rsidRPr="00AF57AF" w:rsidRDefault="00B53A1F" w:rsidP="00B53A1F">
      <w:pPr>
        <w:pStyle w:val="Heading4"/>
        <w:rPr>
          <w:i/>
          <w:sz w:val="24"/>
          <w:szCs w:val="24"/>
          <w:lang w:eastAsia="ko-KR"/>
        </w:rPr>
      </w:pPr>
      <w:r w:rsidRPr="00AF57AF">
        <w:rPr>
          <w:i/>
          <w:sz w:val="24"/>
          <w:szCs w:val="24"/>
          <w:lang w:val="en-US" w:eastAsia="ko-KR"/>
        </w:rPr>
        <w:t>Option 1</w:t>
      </w:r>
    </w:p>
    <w:p w:rsidR="00B53A1F" w:rsidRDefault="00B53A1F" w:rsidP="00B53A1F">
      <w:pPr>
        <w:spacing w:before="240"/>
        <w:rPr>
          <w:lang w:eastAsia="ko-KR"/>
        </w:rPr>
      </w:pPr>
      <w:r>
        <w:rPr>
          <w:lang w:eastAsia="ko-KR"/>
        </w:rPr>
        <w:t xml:space="preserve">Here we propose to signal </w:t>
      </w:r>
      <w:proofErr w:type="spellStart"/>
      <w:r w:rsidRPr="003E3005">
        <w:rPr>
          <w:i/>
          <w:lang w:eastAsia="ko-KR"/>
        </w:rPr>
        <w:t>slice_temporal_mvp_enabled_flag</w:t>
      </w:r>
      <w:proofErr w:type="spellEnd"/>
      <w:r>
        <w:rPr>
          <w:lang w:eastAsia="ko-KR"/>
        </w:rPr>
        <w:t xml:space="preserve"> based not only on </w:t>
      </w:r>
      <w:proofErr w:type="spellStart"/>
      <w:r w:rsidRPr="003E3005">
        <w:rPr>
          <w:i/>
          <w:lang w:eastAsia="ko-KR"/>
        </w:rPr>
        <w:t>sps_temporal_mvp_enabled_flag</w:t>
      </w:r>
      <w:proofErr w:type="spellEnd"/>
      <w:r>
        <w:rPr>
          <w:lang w:eastAsia="ko-KR"/>
        </w:rPr>
        <w:t xml:space="preserve"> (as specified in SHVC WD G.7.3.6.1), but also on the </w:t>
      </w:r>
      <w:proofErr w:type="spellStart"/>
      <w:r w:rsidRPr="003E3005">
        <w:rPr>
          <w:i/>
          <w:lang w:eastAsia="ko-KR"/>
        </w:rPr>
        <w:t>inter_layer_sample_pred_only_flag</w:t>
      </w:r>
      <w:proofErr w:type="spellEnd"/>
      <w:r>
        <w:rPr>
          <w:lang w:eastAsia="ko-KR"/>
        </w:rPr>
        <w:t xml:space="preserve"> for the enhancement layer. </w:t>
      </w:r>
    </w:p>
    <w:p w:rsidR="00B53A1F" w:rsidRDefault="00B53A1F" w:rsidP="00B53A1F">
      <w:pPr>
        <w:spacing w:before="240"/>
        <w:rPr>
          <w:lang w:eastAsia="ko-KR"/>
        </w:rPr>
      </w:pPr>
      <w:r>
        <w:rPr>
          <w:lang w:eastAsia="ko-KR"/>
        </w:rPr>
        <w:fldChar w:fldCharType="begin"/>
      </w:r>
      <w:r>
        <w:rPr>
          <w:lang w:eastAsia="ko-KR"/>
        </w:rPr>
        <w:instrText xml:space="preserve"> REF _Ref358987844 \r \h </w:instrText>
      </w:r>
      <w:r>
        <w:rPr>
          <w:lang w:eastAsia="ko-KR"/>
        </w:rPr>
      </w:r>
      <w:r>
        <w:rPr>
          <w:lang w:eastAsia="ko-KR"/>
        </w:rPr>
        <w:fldChar w:fldCharType="separate"/>
      </w:r>
      <w:r>
        <w:rPr>
          <w:lang w:eastAsia="ko-KR"/>
        </w:rPr>
        <w:t>Table 9</w:t>
      </w:r>
      <w:r>
        <w:rPr>
          <w:lang w:eastAsia="ko-KR"/>
        </w:rPr>
        <w:fldChar w:fldCharType="end"/>
      </w:r>
      <w:r>
        <w:rPr>
          <w:lang w:eastAsia="ko-KR"/>
        </w:rPr>
        <w:t xml:space="preserve"> shows such signaling example. </w:t>
      </w:r>
      <w:r w:rsidRPr="00CA7539">
        <w:rPr>
          <w:lang w:val="en-CA"/>
        </w:rPr>
        <w:t xml:space="preserve">The variable </w:t>
      </w:r>
      <w:proofErr w:type="spellStart"/>
      <w:r w:rsidRPr="005B584B">
        <w:rPr>
          <w:i/>
          <w:lang w:val="en-CA"/>
        </w:rPr>
        <w:t>InterRefEnabledInRPLFlag</w:t>
      </w:r>
      <w:proofErr w:type="spellEnd"/>
      <w:r w:rsidRPr="00CA7539">
        <w:rPr>
          <w:lang w:val="en-CA"/>
        </w:rPr>
        <w:t xml:space="preserve"> </w:t>
      </w:r>
      <w:r>
        <w:rPr>
          <w:lang w:val="en-CA"/>
        </w:rPr>
        <w:t>derivation is specified</w:t>
      </w:r>
      <w:r w:rsidRPr="00CA7539">
        <w:rPr>
          <w:lang w:val="en-CA"/>
        </w:rPr>
        <w:t xml:space="preserve"> </w:t>
      </w:r>
      <w:r>
        <w:rPr>
          <w:lang w:val="en-CA"/>
        </w:rPr>
        <w:t>in SHVC WD G.7.4.7.1.</w:t>
      </w:r>
    </w:p>
    <w:p w:rsidR="00B53A1F" w:rsidRDefault="00B53A1F" w:rsidP="00B53A1F">
      <w:pPr>
        <w:spacing w:before="240"/>
        <w:rPr>
          <w:lang w:eastAsia="ko-KR"/>
        </w:rPr>
      </w:pPr>
      <w:r>
        <w:rPr>
          <w:lang w:eastAsia="ko-KR"/>
        </w:rPr>
        <w:t xml:space="preserve">In order to condition </w:t>
      </w:r>
      <w:proofErr w:type="spellStart"/>
      <w:r w:rsidRPr="005B584B">
        <w:rPr>
          <w:i/>
          <w:lang w:eastAsia="ko-KR"/>
        </w:rPr>
        <w:t>slice_temporal_mvp_enabled_flag</w:t>
      </w:r>
      <w:proofErr w:type="spellEnd"/>
      <w:r>
        <w:rPr>
          <w:lang w:eastAsia="ko-KR"/>
        </w:rPr>
        <w:t xml:space="preserve"> upon </w:t>
      </w:r>
      <w:proofErr w:type="spellStart"/>
      <w:r w:rsidRPr="005B584B">
        <w:rPr>
          <w:i/>
          <w:lang w:eastAsia="ko-KR"/>
        </w:rPr>
        <w:t>inter_layer_sample_pred_only_flag</w:t>
      </w:r>
      <w:proofErr w:type="spellEnd"/>
      <w:r>
        <w:rPr>
          <w:lang w:eastAsia="ko-KR"/>
        </w:rPr>
        <w:t xml:space="preserve">, the signaling of </w:t>
      </w:r>
      <w:proofErr w:type="spellStart"/>
      <w:r w:rsidRPr="005B584B">
        <w:rPr>
          <w:i/>
          <w:lang w:eastAsia="ko-KR"/>
        </w:rPr>
        <w:t>inter_layer_sample_pred_only_flag</w:t>
      </w:r>
      <w:proofErr w:type="spellEnd"/>
      <w:r>
        <w:rPr>
          <w:lang w:eastAsia="ko-KR"/>
        </w:rPr>
        <w:t xml:space="preserve"> and sample prediction syntax </w:t>
      </w:r>
      <w:proofErr w:type="gramStart"/>
      <w:r>
        <w:rPr>
          <w:lang w:eastAsia="ko-KR"/>
        </w:rPr>
        <w:t>structure  shall</w:t>
      </w:r>
      <w:proofErr w:type="gramEnd"/>
      <w:r>
        <w:rPr>
          <w:lang w:eastAsia="ko-KR"/>
        </w:rPr>
        <w:t xml:space="preserve"> be prior to </w:t>
      </w:r>
      <w:proofErr w:type="spellStart"/>
      <w:r w:rsidRPr="005B584B">
        <w:rPr>
          <w:i/>
          <w:lang w:eastAsia="ko-KR"/>
        </w:rPr>
        <w:t>slice_temporal_mvp_enabled_flag</w:t>
      </w:r>
      <w:proofErr w:type="spellEnd"/>
      <w:r>
        <w:rPr>
          <w:lang w:eastAsia="ko-KR"/>
        </w:rPr>
        <w:t xml:space="preserve">. When </w:t>
      </w:r>
      <w:proofErr w:type="spellStart"/>
      <w:r w:rsidRPr="005B584B">
        <w:rPr>
          <w:i/>
          <w:lang w:eastAsia="ko-KR"/>
        </w:rPr>
        <w:t>slice_temporal_mvp_enabled_flag</w:t>
      </w:r>
      <w:proofErr w:type="spellEnd"/>
      <w:r>
        <w:rPr>
          <w:lang w:eastAsia="ko-KR"/>
        </w:rPr>
        <w:t xml:space="preserve"> is not signaled (for example because </w:t>
      </w:r>
      <w:proofErr w:type="spellStart"/>
      <w:r w:rsidRPr="005B584B">
        <w:rPr>
          <w:i/>
          <w:lang w:eastAsia="ko-KR"/>
        </w:rPr>
        <w:t>inter_layer_sample_pred_only_flag</w:t>
      </w:r>
      <w:proofErr w:type="spellEnd"/>
      <w:r>
        <w:rPr>
          <w:lang w:eastAsia="ko-KR"/>
        </w:rPr>
        <w:t xml:space="preserve"> is set equal to 1), </w:t>
      </w:r>
      <w:proofErr w:type="spellStart"/>
      <w:r w:rsidRPr="005B584B">
        <w:rPr>
          <w:i/>
          <w:lang w:eastAsia="ko-KR"/>
        </w:rPr>
        <w:t>slice_temporal_mvp_enabled_flag</w:t>
      </w:r>
      <w:proofErr w:type="spellEnd"/>
      <w:r>
        <w:rPr>
          <w:lang w:eastAsia="ko-KR"/>
        </w:rPr>
        <w:t xml:space="preserve"> is inferred to be 0. </w:t>
      </w:r>
    </w:p>
    <w:p w:rsidR="00B53A1F" w:rsidRDefault="00B53A1F" w:rsidP="00B53A1F">
      <w:pPr>
        <w:spacing w:before="240"/>
        <w:rPr>
          <w:lang w:eastAsia="ko-KR"/>
        </w:rPr>
      </w:pPr>
      <w:r>
        <w:rPr>
          <w:lang w:eastAsia="ko-KR"/>
        </w:rPr>
        <w:t xml:space="preserve">When </w:t>
      </w:r>
      <w:proofErr w:type="spellStart"/>
      <w:r w:rsidRPr="005B584B">
        <w:rPr>
          <w:i/>
          <w:lang w:eastAsia="ko-KR"/>
        </w:rPr>
        <w:t>slice_temporal_mvp_enabled_flag</w:t>
      </w:r>
      <w:proofErr w:type="spellEnd"/>
      <w:r>
        <w:rPr>
          <w:lang w:eastAsia="ko-KR"/>
        </w:rPr>
        <w:t xml:space="preserve"> is 0, the syntax elements such as </w:t>
      </w:r>
      <w:proofErr w:type="spellStart"/>
      <w:r w:rsidRPr="005B584B">
        <w:rPr>
          <w:i/>
          <w:lang w:eastAsia="ko-KR"/>
        </w:rPr>
        <w:t>alt_collocated_indication_flag</w:t>
      </w:r>
      <w:proofErr w:type="spellEnd"/>
      <w:r>
        <w:rPr>
          <w:lang w:eastAsia="ko-KR"/>
        </w:rPr>
        <w:t xml:space="preserve">, </w:t>
      </w:r>
      <w:proofErr w:type="spellStart"/>
      <w:r w:rsidRPr="005B584B">
        <w:rPr>
          <w:i/>
          <w:lang w:eastAsia="ko-KR"/>
        </w:rPr>
        <w:t>collocated_ref_layer_idx</w:t>
      </w:r>
      <w:proofErr w:type="spellEnd"/>
      <w:r>
        <w:rPr>
          <w:lang w:eastAsia="ko-KR"/>
        </w:rPr>
        <w:t xml:space="preserve">, </w:t>
      </w:r>
      <w:r w:rsidRPr="005B584B">
        <w:rPr>
          <w:i/>
          <w:lang w:eastAsia="ko-KR"/>
        </w:rPr>
        <w:t>collocated_from_l0_flag</w:t>
      </w:r>
      <w:r>
        <w:rPr>
          <w:lang w:eastAsia="ko-KR"/>
        </w:rPr>
        <w:t xml:space="preserve"> and </w:t>
      </w:r>
      <w:proofErr w:type="spellStart"/>
      <w:r w:rsidRPr="005B584B">
        <w:rPr>
          <w:i/>
          <w:lang w:eastAsia="ko-KR"/>
        </w:rPr>
        <w:t>collocated_ref_idx</w:t>
      </w:r>
      <w:proofErr w:type="spellEnd"/>
      <w:r>
        <w:rPr>
          <w:lang w:eastAsia="ko-KR"/>
        </w:rPr>
        <w:t xml:space="preserve"> will be skipped   and thus signaling overhead will be reduced.</w:t>
      </w:r>
    </w:p>
    <w:p w:rsidR="00B53A1F" w:rsidRDefault="00B53A1F" w:rsidP="00B53A1F">
      <w:pPr>
        <w:pStyle w:val="Annex5"/>
        <w:numPr>
          <w:ilvl w:val="0"/>
          <w:numId w:val="13"/>
        </w:numPr>
        <w:jc w:val="center"/>
      </w:pPr>
      <w:bookmarkStart w:id="9" w:name="_Ref358987844"/>
      <w:r>
        <w:lastRenderedPageBreak/>
        <w:t xml:space="preserve">Proposed </w:t>
      </w:r>
      <w:r w:rsidRPr="001533A7">
        <w:t>slice segment header syntax</w:t>
      </w:r>
      <w:bookmarkEnd w:id="9"/>
    </w:p>
    <w:tbl>
      <w:tblPr>
        <w:tblW w:w="9548" w:type="dxa"/>
        <w:jc w:val="center"/>
        <w:tblInd w:w="-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74"/>
        <w:gridCol w:w="1174"/>
      </w:tblGrid>
      <w:tr w:rsidR="00B53A1F" w:rsidRPr="00C33160" w:rsidTr="008D4CA7">
        <w:trPr>
          <w:cantSplit/>
          <w:jc w:val="center"/>
        </w:trPr>
        <w:tc>
          <w:tcPr>
            <w:tcW w:w="8374" w:type="dxa"/>
          </w:tcPr>
          <w:p w:rsidR="00B53A1F" w:rsidRPr="00C33160" w:rsidRDefault="00B53A1F" w:rsidP="008952CF">
            <w:pPr>
              <w:pStyle w:val="tablesyntax"/>
              <w:rPr>
                <w:rFonts w:ascii="Times New Roman" w:hAnsi="Times New Roman"/>
                <w:lang w:eastAsia="en-US"/>
              </w:rPr>
            </w:pPr>
            <w:proofErr w:type="spellStart"/>
            <w:r w:rsidRPr="00C33160">
              <w:rPr>
                <w:rFonts w:ascii="Times New Roman" w:hAnsi="Times New Roman"/>
                <w:lang w:eastAsia="en-US"/>
              </w:rPr>
              <w:t>slice_segment_header</w:t>
            </w:r>
            <w:proofErr w:type="spellEnd"/>
            <w:r w:rsidRPr="00C33160">
              <w:rPr>
                <w:rFonts w:ascii="Times New Roman" w:hAnsi="Times New Roman"/>
                <w:lang w:eastAsia="en-US"/>
              </w:rPr>
              <w:t>( ) {</w:t>
            </w:r>
          </w:p>
        </w:tc>
        <w:tc>
          <w:tcPr>
            <w:tcW w:w="1174" w:type="dxa"/>
          </w:tcPr>
          <w:p w:rsidR="00B53A1F" w:rsidRPr="00C33160" w:rsidRDefault="00B53A1F" w:rsidP="008952CF">
            <w:pPr>
              <w:pStyle w:val="tableheading"/>
              <w:spacing w:after="0"/>
            </w:pPr>
            <w:r w:rsidRPr="00C33160">
              <w:t>Descriptor</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rPr>
            </w:pPr>
            <w:r w:rsidRPr="008E14A4">
              <w:rPr>
                <w:rFonts w:ascii="Times New Roman" w:hAnsi="Times New Roman"/>
                <w:lang w:eastAsia="ko-KR"/>
              </w:rPr>
              <w:tab/>
            </w:r>
            <w:proofErr w:type="spellStart"/>
            <w:r w:rsidRPr="008E14A4">
              <w:rPr>
                <w:rFonts w:ascii="Times New Roman" w:hAnsi="Times New Roman"/>
                <w:b/>
                <w:lang w:eastAsia="ko-KR"/>
              </w:rPr>
              <w:t>first_slice_segment_in_pic_flag</w:t>
            </w:r>
            <w:proofErr w:type="spellEnd"/>
          </w:p>
        </w:tc>
        <w:tc>
          <w:tcPr>
            <w:tcW w:w="1174" w:type="dxa"/>
          </w:tcPr>
          <w:p w:rsidR="001501B1" w:rsidRPr="008E14A4" w:rsidRDefault="001501B1" w:rsidP="003D6365">
            <w:pPr>
              <w:pStyle w:val="tableheading"/>
              <w:rPr>
                <w:b w:val="0"/>
              </w:rPr>
            </w:pPr>
            <w:r w:rsidRPr="008E14A4">
              <w:rPr>
                <w:b w:val="0"/>
                <w:lang w:eastAsia="ko-KR"/>
              </w:rPr>
              <w:t>u(1)</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rPr>
            </w:pPr>
            <w:r w:rsidRPr="008E14A4">
              <w:rPr>
                <w:rFonts w:ascii="Times New Roman" w:hAnsi="Times New Roman"/>
                <w:bCs/>
                <w:lang w:eastAsia="ko-KR"/>
              </w:rPr>
              <w:tab/>
            </w:r>
            <w:r w:rsidRPr="008E14A4">
              <w:rPr>
                <w:rFonts w:ascii="Times New Roman" w:hAnsi="Times New Roman"/>
                <w:bCs/>
              </w:rPr>
              <w:t xml:space="preserve">if( </w:t>
            </w:r>
            <w:proofErr w:type="spellStart"/>
            <w:r w:rsidRPr="008E14A4">
              <w:rPr>
                <w:rFonts w:ascii="Times New Roman" w:hAnsi="Times New Roman"/>
              </w:rPr>
              <w:t>nal_unit_type</w:t>
            </w:r>
            <w:proofErr w:type="spellEnd"/>
            <w:r w:rsidRPr="008E14A4">
              <w:rPr>
                <w:rFonts w:ascii="Times New Roman" w:hAnsi="Times New Roman"/>
              </w:rPr>
              <w:t xml:space="preserve">  &gt;=  </w:t>
            </w:r>
            <w:r w:rsidRPr="008E14A4">
              <w:rPr>
                <w:rFonts w:ascii="Times New Roman" w:hAnsi="Times New Roman"/>
                <w:lang w:eastAsia="ko-KR"/>
              </w:rPr>
              <w:t>BLA_W_LP</w:t>
            </w:r>
            <w:r w:rsidRPr="008E14A4">
              <w:rPr>
                <w:rFonts w:ascii="Times New Roman" w:hAnsi="Times New Roman"/>
              </w:rPr>
              <w:t xml:space="preserve">  &amp;&amp;  </w:t>
            </w:r>
            <w:proofErr w:type="spellStart"/>
            <w:r w:rsidRPr="008E14A4">
              <w:rPr>
                <w:rFonts w:ascii="Times New Roman" w:hAnsi="Times New Roman"/>
              </w:rPr>
              <w:t>nal_unit_type</w:t>
            </w:r>
            <w:proofErr w:type="spellEnd"/>
            <w:r w:rsidRPr="008E14A4">
              <w:rPr>
                <w:rFonts w:ascii="Times New Roman" w:hAnsi="Times New Roman"/>
              </w:rPr>
              <w:t xml:space="preserve">  &lt;=  RSV_IRAP_VCL23</w:t>
            </w:r>
            <w:r w:rsidRPr="008E14A4">
              <w:rPr>
                <w:rFonts w:ascii="Times New Roman" w:hAnsi="Times New Roman"/>
                <w:bCs/>
              </w:rPr>
              <w:t xml:space="preserve">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bCs/>
              </w:rPr>
              <w:t>no_output_of_prior_pics_flag</w:t>
            </w:r>
            <w:proofErr w:type="spellEnd"/>
          </w:p>
        </w:tc>
        <w:tc>
          <w:tcPr>
            <w:tcW w:w="1174" w:type="dxa"/>
          </w:tcPr>
          <w:p w:rsidR="001501B1" w:rsidRPr="008E14A4" w:rsidRDefault="001501B1" w:rsidP="003D6365">
            <w:pPr>
              <w:pStyle w:val="tablecell"/>
            </w:pPr>
            <w:r w:rsidRPr="008E14A4">
              <w:rPr>
                <w:lang w:eastAsia="ko-KR"/>
              </w:rPr>
              <w:t>u(1)</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sz w:val="22"/>
                <w:szCs w:val="22"/>
              </w:rPr>
            </w:pPr>
            <w:r w:rsidRPr="008E14A4">
              <w:rPr>
                <w:rFonts w:ascii="Times New Roman" w:hAnsi="Times New Roman"/>
              </w:rPr>
              <w:tab/>
            </w:r>
            <w:proofErr w:type="spellStart"/>
            <w:r w:rsidRPr="008E14A4">
              <w:rPr>
                <w:rFonts w:ascii="Times New Roman" w:hAnsi="Times New Roman"/>
                <w:b/>
              </w:rPr>
              <w:t>slice_</w:t>
            </w:r>
            <w:r w:rsidRPr="008E14A4">
              <w:rPr>
                <w:rFonts w:ascii="Times New Roman" w:hAnsi="Times New Roman"/>
                <w:b/>
                <w:bCs/>
              </w:rPr>
              <w:t>pic_parameter_set_id</w:t>
            </w:r>
            <w:proofErr w:type="spellEnd"/>
          </w:p>
        </w:tc>
        <w:tc>
          <w:tcPr>
            <w:tcW w:w="1174" w:type="dxa"/>
          </w:tcPr>
          <w:p w:rsidR="001501B1" w:rsidRPr="008E14A4" w:rsidRDefault="001501B1" w:rsidP="003D6365">
            <w:pPr>
              <w:pStyle w:val="tablecell"/>
            </w:pPr>
            <w:proofErr w:type="spellStart"/>
            <w:r w:rsidRPr="008E14A4">
              <w:t>ue</w:t>
            </w:r>
            <w:proofErr w:type="spellEnd"/>
            <w:r w:rsidRPr="008E14A4">
              <w:t>(v)</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rPr>
            </w:pPr>
            <w:r w:rsidRPr="008E14A4">
              <w:rPr>
                <w:rFonts w:ascii="Times New Roman" w:hAnsi="Times New Roman"/>
                <w:lang w:eastAsia="ko-KR"/>
              </w:rPr>
              <w:tab/>
              <w:t>if( !</w:t>
            </w:r>
            <w:proofErr w:type="spellStart"/>
            <w:r w:rsidRPr="008E14A4">
              <w:rPr>
                <w:rFonts w:ascii="Times New Roman" w:hAnsi="Times New Roman"/>
                <w:lang w:eastAsia="ko-KR"/>
              </w:rPr>
              <w:t>first_slice_segment_in_pic_flag</w:t>
            </w:r>
            <w:proofErr w:type="spellEnd"/>
            <w:r w:rsidRPr="008E14A4">
              <w:rPr>
                <w:rFonts w:ascii="Times New Roman" w:hAnsi="Times New Roman"/>
                <w:lang w:eastAsia="ko-KR"/>
              </w:rPr>
              <w:t xml:space="preserve"> ) {</w:t>
            </w:r>
          </w:p>
        </w:tc>
        <w:tc>
          <w:tcPr>
            <w:tcW w:w="1174" w:type="dxa"/>
          </w:tcPr>
          <w:p w:rsidR="001501B1" w:rsidRPr="008E14A4" w:rsidRDefault="001501B1" w:rsidP="003D6365">
            <w:pPr>
              <w:pStyle w:val="tableheading"/>
              <w:rPr>
                <w:b w:val="0"/>
              </w:rPr>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rPr>
              <w:t>dependent_slice_segments_enabled_flag</w:t>
            </w:r>
            <w:proofErr w:type="spellEnd"/>
            <w:r w:rsidRPr="008E14A4">
              <w:rPr>
                <w:rFonts w:ascii="Times New Roman" w:hAnsi="Times New Roman"/>
              </w:rPr>
              <w:t xml:space="preserve"> )</w:t>
            </w:r>
          </w:p>
        </w:tc>
        <w:tc>
          <w:tcPr>
            <w:tcW w:w="1174" w:type="dxa"/>
          </w:tcPr>
          <w:p w:rsidR="001501B1" w:rsidRPr="008E14A4" w:rsidRDefault="001501B1" w:rsidP="003D6365">
            <w:pPr>
              <w:pStyle w:val="tableheading"/>
              <w:rPr>
                <w:b w:val="0"/>
              </w:rPr>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dependent_slice_segment_flag</w:t>
            </w:r>
            <w:proofErr w:type="spellEnd"/>
          </w:p>
        </w:tc>
        <w:tc>
          <w:tcPr>
            <w:tcW w:w="1174" w:type="dxa"/>
          </w:tcPr>
          <w:p w:rsidR="001501B1" w:rsidRPr="008E14A4" w:rsidRDefault="001501B1" w:rsidP="003D6365">
            <w:pPr>
              <w:pStyle w:val="tableheading"/>
              <w:rPr>
                <w:b w:val="0"/>
              </w:rPr>
            </w:pPr>
            <w:r w:rsidRPr="008E14A4">
              <w:rPr>
                <w:b w:val="0"/>
                <w:lang w:eastAsia="ko-KR"/>
              </w:rPr>
              <w:t>u(1)</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slice_segment_address</w:t>
            </w:r>
            <w:proofErr w:type="spellEnd"/>
          </w:p>
        </w:tc>
        <w:tc>
          <w:tcPr>
            <w:tcW w:w="1174" w:type="dxa"/>
          </w:tcPr>
          <w:p w:rsidR="001501B1" w:rsidRPr="008E14A4" w:rsidRDefault="001501B1" w:rsidP="003D6365">
            <w:pPr>
              <w:pStyle w:val="tableheading"/>
              <w:rPr>
                <w:b w:val="0"/>
              </w:rPr>
            </w:pPr>
            <w:r w:rsidRPr="008E14A4">
              <w:rPr>
                <w:b w:val="0"/>
                <w:lang w:eastAsia="ko-KR"/>
              </w:rPr>
              <w:t>u(v)</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t>}</w:t>
            </w:r>
          </w:p>
        </w:tc>
        <w:tc>
          <w:tcPr>
            <w:tcW w:w="1174" w:type="dxa"/>
          </w:tcPr>
          <w:p w:rsidR="001501B1" w:rsidRPr="008E14A4" w:rsidRDefault="001501B1" w:rsidP="003D6365">
            <w:pPr>
              <w:pStyle w:val="tableheading"/>
              <w:rPr>
                <w:b w:val="0"/>
                <w:lang w:eastAsia="ko-KR"/>
              </w:rPr>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t>if( !</w:t>
            </w:r>
            <w:proofErr w:type="spellStart"/>
            <w:r w:rsidRPr="008E14A4">
              <w:rPr>
                <w:rFonts w:ascii="Times New Roman" w:hAnsi="Times New Roman"/>
                <w:lang w:eastAsia="ko-KR"/>
              </w:rPr>
              <w:t>dependent_slice_segment_flag</w:t>
            </w:r>
            <w:proofErr w:type="spellEnd"/>
            <w:r w:rsidRPr="008E14A4">
              <w:rPr>
                <w:rFonts w:ascii="Times New Roman" w:hAnsi="Times New Roman"/>
                <w:lang w:eastAsia="ko-KR"/>
              </w:rPr>
              <w:t xml:space="preserve"> ) {</w:t>
            </w:r>
          </w:p>
        </w:tc>
        <w:tc>
          <w:tcPr>
            <w:tcW w:w="1174" w:type="dxa"/>
          </w:tcPr>
          <w:p w:rsidR="001501B1" w:rsidRPr="008E14A4" w:rsidRDefault="001501B1" w:rsidP="003D6365">
            <w:pPr>
              <w:pStyle w:val="tablecell"/>
              <w:rPr>
                <w:lang w:eastAsia="ko-KR"/>
              </w:rPr>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num_extra_slice_header_bits</w:t>
            </w:r>
            <w:proofErr w:type="spellEnd"/>
            <w:r w:rsidRPr="008E14A4">
              <w:rPr>
                <w:rFonts w:ascii="Times New Roman" w:hAnsi="Times New Roman"/>
                <w:lang w:eastAsia="ko-KR"/>
              </w:rPr>
              <w:t xml:space="preserve"> &gt; 0 )</w:t>
            </w:r>
          </w:p>
        </w:tc>
        <w:tc>
          <w:tcPr>
            <w:tcW w:w="1174" w:type="dxa"/>
          </w:tcPr>
          <w:p w:rsidR="001501B1" w:rsidRPr="008E14A4" w:rsidRDefault="001501B1" w:rsidP="003D6365">
            <w:pPr>
              <w:pStyle w:val="tablecell"/>
              <w:rPr>
                <w:lang w:eastAsia="ko-KR"/>
              </w:rPr>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b/>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b/>
              </w:rPr>
              <w:t>discardable_flag</w:t>
            </w:r>
            <w:proofErr w:type="spellEnd"/>
          </w:p>
        </w:tc>
        <w:tc>
          <w:tcPr>
            <w:tcW w:w="1174" w:type="dxa"/>
          </w:tcPr>
          <w:p w:rsidR="001501B1" w:rsidRPr="008E14A4" w:rsidRDefault="001501B1" w:rsidP="003D6365">
            <w:pPr>
              <w:pStyle w:val="tablecell"/>
              <w:rPr>
                <w:lang w:eastAsia="ko-KR"/>
              </w:rPr>
            </w:pPr>
            <w:r w:rsidRPr="008E14A4">
              <w:rPr>
                <w:lang w:eastAsia="ko-KR"/>
              </w:rPr>
              <w:t>u(1)</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 xml:space="preserve">for( </w:t>
            </w:r>
            <w:proofErr w:type="spellStart"/>
            <w:r w:rsidRPr="008E14A4">
              <w:rPr>
                <w:rFonts w:ascii="Times New Roman" w:hAnsi="Times New Roman"/>
                <w:lang w:eastAsia="ko-KR"/>
              </w:rPr>
              <w:t>i</w:t>
            </w:r>
            <w:proofErr w:type="spellEnd"/>
            <w:r w:rsidRPr="008E14A4">
              <w:rPr>
                <w:rFonts w:ascii="Times New Roman" w:hAnsi="Times New Roman"/>
                <w:lang w:eastAsia="ko-KR"/>
              </w:rPr>
              <w:t xml:space="preserve"> = 1; </w:t>
            </w:r>
            <w:proofErr w:type="spellStart"/>
            <w:r w:rsidRPr="008E14A4">
              <w:rPr>
                <w:rFonts w:ascii="Times New Roman" w:hAnsi="Times New Roman"/>
                <w:lang w:eastAsia="ko-KR"/>
              </w:rPr>
              <w:t>i</w:t>
            </w:r>
            <w:proofErr w:type="spellEnd"/>
            <w:r w:rsidRPr="008E14A4">
              <w:rPr>
                <w:rFonts w:ascii="Times New Roman" w:hAnsi="Times New Roman"/>
                <w:lang w:eastAsia="ko-KR"/>
              </w:rPr>
              <w:t xml:space="preserve"> &lt; </w:t>
            </w:r>
            <w:proofErr w:type="spellStart"/>
            <w:r w:rsidRPr="008E14A4">
              <w:rPr>
                <w:rFonts w:ascii="Times New Roman" w:hAnsi="Times New Roman"/>
                <w:lang w:eastAsia="ko-KR"/>
              </w:rPr>
              <w:t>num_extra_slice_header_bits</w:t>
            </w:r>
            <w:proofErr w:type="spellEnd"/>
            <w:r w:rsidRPr="008E14A4">
              <w:rPr>
                <w:rFonts w:ascii="Times New Roman" w:hAnsi="Times New Roman"/>
                <w:lang w:eastAsia="ko-KR"/>
              </w:rPr>
              <w:t xml:space="preserve"> ; </w:t>
            </w:r>
            <w:proofErr w:type="spellStart"/>
            <w:r w:rsidRPr="008E14A4">
              <w:rPr>
                <w:rFonts w:ascii="Times New Roman" w:hAnsi="Times New Roman"/>
                <w:lang w:eastAsia="ko-KR"/>
              </w:rPr>
              <w:t>i</w:t>
            </w:r>
            <w:proofErr w:type="spellEnd"/>
            <w:r w:rsidRPr="008E14A4">
              <w:rPr>
                <w:rFonts w:ascii="Times New Roman" w:hAnsi="Times New Roman"/>
                <w:lang w:eastAsia="ko-KR"/>
              </w:rPr>
              <w:t>++ )</w:t>
            </w:r>
          </w:p>
        </w:tc>
        <w:tc>
          <w:tcPr>
            <w:tcW w:w="1174" w:type="dxa"/>
          </w:tcPr>
          <w:p w:rsidR="001501B1" w:rsidRPr="008E14A4" w:rsidRDefault="001501B1" w:rsidP="003D6365">
            <w:pPr>
              <w:pStyle w:val="tablecell"/>
              <w:rPr>
                <w:lang w:eastAsia="ko-KR"/>
              </w:rPr>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b/>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slice_reserved_flag</w:t>
            </w:r>
            <w:proofErr w:type="spellEnd"/>
            <w:r w:rsidRPr="008E14A4">
              <w:rPr>
                <w:rFonts w:ascii="Times New Roman" w:hAnsi="Times New Roman"/>
                <w:lang w:eastAsia="ko-KR"/>
              </w:rPr>
              <w:t>[ </w:t>
            </w:r>
            <w:proofErr w:type="spellStart"/>
            <w:r w:rsidRPr="008E14A4">
              <w:rPr>
                <w:rFonts w:ascii="Times New Roman" w:hAnsi="Times New Roman"/>
                <w:lang w:eastAsia="ko-KR"/>
              </w:rPr>
              <w:t>i</w:t>
            </w:r>
            <w:proofErr w:type="spellEnd"/>
            <w:r w:rsidRPr="008E14A4">
              <w:rPr>
                <w:rFonts w:ascii="Times New Roman" w:hAnsi="Times New Roman"/>
                <w:lang w:eastAsia="ko-KR"/>
              </w:rPr>
              <w:t> ]</w:t>
            </w:r>
          </w:p>
        </w:tc>
        <w:tc>
          <w:tcPr>
            <w:tcW w:w="1174" w:type="dxa"/>
          </w:tcPr>
          <w:p w:rsidR="001501B1" w:rsidRPr="008E14A4" w:rsidRDefault="001501B1" w:rsidP="003D6365">
            <w:pPr>
              <w:pStyle w:val="tablecell"/>
              <w:rPr>
                <w:lang w:eastAsia="ko-KR"/>
              </w:rPr>
            </w:pPr>
            <w:r w:rsidRPr="008E14A4">
              <w:rPr>
                <w:lang w:eastAsia="ko-KR"/>
              </w:rPr>
              <w:t>u(1)</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rPr>
            </w:pPr>
            <w:r w:rsidRPr="008E14A4">
              <w:rPr>
                <w:rFonts w:ascii="Times New Roman" w:hAnsi="Times New Roman"/>
              </w:rPr>
              <w:tab/>
            </w:r>
            <w:r w:rsidRPr="008E14A4">
              <w:rPr>
                <w:rFonts w:ascii="Times New Roman" w:hAnsi="Times New Roman"/>
              </w:rPr>
              <w:tab/>
            </w:r>
            <w:proofErr w:type="spellStart"/>
            <w:r w:rsidRPr="008E14A4">
              <w:rPr>
                <w:rFonts w:ascii="Times New Roman" w:hAnsi="Times New Roman"/>
                <w:b/>
                <w:bCs/>
              </w:rPr>
              <w:t>slice_type</w:t>
            </w:r>
            <w:proofErr w:type="spellEnd"/>
          </w:p>
        </w:tc>
        <w:tc>
          <w:tcPr>
            <w:tcW w:w="1174" w:type="dxa"/>
          </w:tcPr>
          <w:p w:rsidR="001501B1" w:rsidRPr="008E14A4" w:rsidRDefault="001501B1" w:rsidP="003D6365">
            <w:pPr>
              <w:pStyle w:val="tableheading"/>
              <w:rPr>
                <w:b w:val="0"/>
              </w:rPr>
            </w:pPr>
            <w:proofErr w:type="spellStart"/>
            <w:r w:rsidRPr="008E14A4">
              <w:rPr>
                <w:b w:val="0"/>
              </w:rPr>
              <w:t>ue</w:t>
            </w:r>
            <w:proofErr w:type="spellEnd"/>
            <w:r w:rsidRPr="008E14A4">
              <w:rPr>
                <w:b w:val="0"/>
              </w:rPr>
              <w:t>(v)</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output_flag_present_flag</w:t>
            </w:r>
            <w:proofErr w:type="spellEnd"/>
            <w:r w:rsidRPr="008E14A4">
              <w:rPr>
                <w:rFonts w:ascii="Times New Roman" w:hAnsi="Times New Roman"/>
                <w:lang w:eastAsia="ko-KR"/>
              </w:rPr>
              <w:t xml:space="preserve">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Borders>
              <w:top w:val="single" w:sz="4" w:space="0" w:color="auto"/>
              <w:left w:val="single" w:sz="4" w:space="0" w:color="auto"/>
              <w:bottom w:val="single" w:sz="4" w:space="0" w:color="auto"/>
              <w:right w:val="single" w:sz="4" w:space="0" w:color="auto"/>
            </w:tcBorders>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pic_output_flag</w:t>
            </w:r>
            <w:proofErr w:type="spellEnd"/>
          </w:p>
        </w:tc>
        <w:tc>
          <w:tcPr>
            <w:tcW w:w="1174" w:type="dxa"/>
            <w:tcBorders>
              <w:top w:val="single" w:sz="4" w:space="0" w:color="auto"/>
              <w:left w:val="single" w:sz="4" w:space="0" w:color="auto"/>
              <w:bottom w:val="single" w:sz="4" w:space="0" w:color="auto"/>
              <w:right w:val="single" w:sz="4" w:space="0" w:color="auto"/>
            </w:tcBorders>
          </w:tcPr>
          <w:p w:rsidR="001501B1" w:rsidRPr="008E14A4" w:rsidRDefault="001501B1" w:rsidP="003D6365">
            <w:pPr>
              <w:pStyle w:val="tablecell"/>
            </w:pPr>
            <w:r w:rsidRPr="008E14A4">
              <w:t>u(1)</w:t>
            </w:r>
          </w:p>
        </w:tc>
      </w:tr>
      <w:tr w:rsidR="00520610" w:rsidRPr="008E14A4" w:rsidTr="008D4CA7">
        <w:trPr>
          <w:cantSplit/>
          <w:jc w:val="center"/>
        </w:trPr>
        <w:tc>
          <w:tcPr>
            <w:tcW w:w="8374" w:type="dxa"/>
            <w:tcBorders>
              <w:top w:val="single" w:sz="4" w:space="0" w:color="auto"/>
              <w:left w:val="single" w:sz="4" w:space="0" w:color="auto"/>
              <w:bottom w:val="single" w:sz="4" w:space="0" w:color="auto"/>
              <w:right w:val="single" w:sz="4" w:space="0" w:color="auto"/>
            </w:tcBorders>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separate_colour_plane_flag</w:t>
            </w:r>
            <w:proofErr w:type="spellEnd"/>
            <w:r w:rsidRPr="008E14A4">
              <w:rPr>
                <w:rFonts w:ascii="Times New Roman" w:hAnsi="Times New Roman"/>
                <w:lang w:eastAsia="ko-KR"/>
              </w:rPr>
              <w:t xml:space="preserve">  = =  1 )</w:t>
            </w:r>
          </w:p>
        </w:tc>
        <w:tc>
          <w:tcPr>
            <w:tcW w:w="1174" w:type="dxa"/>
            <w:tcBorders>
              <w:top w:val="single" w:sz="4" w:space="0" w:color="auto"/>
              <w:left w:val="single" w:sz="4" w:space="0" w:color="auto"/>
              <w:bottom w:val="single" w:sz="4" w:space="0" w:color="auto"/>
              <w:right w:val="single" w:sz="4" w:space="0" w:color="auto"/>
            </w:tcBorders>
          </w:tcPr>
          <w:p w:rsidR="001501B1" w:rsidRPr="008E14A4" w:rsidRDefault="001501B1" w:rsidP="003D6365">
            <w:pPr>
              <w:pStyle w:val="tablecell"/>
            </w:pPr>
          </w:p>
        </w:tc>
      </w:tr>
      <w:tr w:rsidR="00520610" w:rsidRPr="008E14A4" w:rsidTr="008D4CA7">
        <w:trPr>
          <w:cantSplit/>
          <w:jc w:val="center"/>
        </w:trPr>
        <w:tc>
          <w:tcPr>
            <w:tcW w:w="8374" w:type="dxa"/>
            <w:tcBorders>
              <w:top w:val="single" w:sz="4" w:space="0" w:color="auto"/>
              <w:left w:val="single" w:sz="4" w:space="0" w:color="auto"/>
              <w:bottom w:val="single" w:sz="4" w:space="0" w:color="auto"/>
              <w:right w:val="single" w:sz="4" w:space="0" w:color="auto"/>
            </w:tcBorders>
          </w:tcPr>
          <w:p w:rsidR="001501B1" w:rsidRPr="008E14A4" w:rsidRDefault="001501B1" w:rsidP="003D6365">
            <w:pPr>
              <w:pStyle w:val="tablesyntax"/>
              <w:rPr>
                <w:rFonts w:ascii="Times New Roman" w:hAnsi="Times New Roman"/>
                <w:b/>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colour_plane_id</w:t>
            </w:r>
            <w:proofErr w:type="spellEnd"/>
          </w:p>
        </w:tc>
        <w:tc>
          <w:tcPr>
            <w:tcW w:w="1174" w:type="dxa"/>
            <w:tcBorders>
              <w:top w:val="single" w:sz="4" w:space="0" w:color="auto"/>
              <w:left w:val="single" w:sz="4" w:space="0" w:color="auto"/>
              <w:bottom w:val="single" w:sz="4" w:space="0" w:color="auto"/>
              <w:right w:val="single" w:sz="4" w:space="0" w:color="auto"/>
            </w:tcBorders>
          </w:tcPr>
          <w:p w:rsidR="001501B1" w:rsidRPr="008E14A4" w:rsidRDefault="001501B1" w:rsidP="003D6365">
            <w:pPr>
              <w:pStyle w:val="tablecell"/>
            </w:pPr>
            <w:r w:rsidRPr="008E14A4">
              <w:t>u(2)</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bCs/>
              </w:rPr>
            </w:pPr>
            <w:r w:rsidRPr="008E14A4">
              <w:rPr>
                <w:rFonts w:ascii="Times New Roman" w:hAnsi="Times New Roman"/>
                <w:bCs/>
                <w:lang w:eastAsia="ko-KR"/>
              </w:rPr>
              <w:tab/>
            </w:r>
            <w:r w:rsidRPr="008E14A4">
              <w:rPr>
                <w:rFonts w:ascii="Times New Roman" w:hAnsi="Times New Roman"/>
                <w:bCs/>
              </w:rPr>
              <w:tab/>
              <w:t xml:space="preserve">if( </w:t>
            </w:r>
            <w:proofErr w:type="spellStart"/>
            <w:r w:rsidRPr="008E14A4">
              <w:rPr>
                <w:rFonts w:ascii="Times New Roman" w:hAnsi="Times New Roman"/>
              </w:rPr>
              <w:t>nal_unit_type</w:t>
            </w:r>
            <w:proofErr w:type="spellEnd"/>
            <w:r w:rsidRPr="008E14A4">
              <w:rPr>
                <w:rFonts w:ascii="Times New Roman" w:hAnsi="Times New Roman"/>
              </w:rPr>
              <w:t xml:space="preserve">  !=  IDR_W_RADL  &amp;&amp;  </w:t>
            </w:r>
            <w:proofErr w:type="spellStart"/>
            <w:r w:rsidRPr="008E14A4">
              <w:rPr>
                <w:rFonts w:ascii="Times New Roman" w:hAnsi="Times New Roman"/>
              </w:rPr>
              <w:t>nal_unit_type</w:t>
            </w:r>
            <w:proofErr w:type="spellEnd"/>
            <w:r w:rsidRPr="008E14A4">
              <w:rPr>
                <w:rFonts w:ascii="Times New Roman" w:hAnsi="Times New Roman"/>
              </w:rPr>
              <w:t xml:space="preserve">  !=  IDR_N_LP</w:t>
            </w:r>
            <w:r w:rsidRPr="008E14A4">
              <w:rPr>
                <w:rFonts w:ascii="Times New Roman" w:hAnsi="Times New Roman"/>
                <w:bCs/>
              </w:rPr>
              <w:t xml:space="preserve"> )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proofErr w:type="spellStart"/>
            <w:r w:rsidRPr="008E14A4">
              <w:rPr>
                <w:rFonts w:ascii="Times New Roman" w:hAnsi="Times New Roman"/>
                <w:b/>
                <w:bCs/>
              </w:rPr>
              <w:t>slice_pic_order_cnt_lsb</w:t>
            </w:r>
            <w:proofErr w:type="spellEnd"/>
          </w:p>
        </w:tc>
        <w:tc>
          <w:tcPr>
            <w:tcW w:w="1174" w:type="dxa"/>
          </w:tcPr>
          <w:p w:rsidR="001501B1" w:rsidRPr="008E14A4" w:rsidRDefault="001501B1" w:rsidP="003D6365">
            <w:pPr>
              <w:pStyle w:val="tablecell"/>
            </w:pPr>
            <w:r w:rsidRPr="008E14A4">
              <w:t>u(v)</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short_term_ref_pic_set_sps_flag</w:t>
            </w:r>
            <w:proofErr w:type="spellEnd"/>
          </w:p>
        </w:tc>
        <w:tc>
          <w:tcPr>
            <w:tcW w:w="1174" w:type="dxa"/>
          </w:tcPr>
          <w:p w:rsidR="001501B1" w:rsidRPr="008E14A4" w:rsidRDefault="001501B1" w:rsidP="003D6365">
            <w:pPr>
              <w:pStyle w:val="tablecell"/>
            </w:pPr>
            <w:r w:rsidRPr="008E14A4">
              <w:t>u(1)</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w:t>
            </w:r>
            <w:proofErr w:type="spellStart"/>
            <w:r w:rsidRPr="008E14A4">
              <w:rPr>
                <w:rFonts w:ascii="Times New Roman" w:hAnsi="Times New Roman"/>
                <w:lang w:eastAsia="ko-KR"/>
              </w:rPr>
              <w:t>short_term_ref_pic_set_sps_flag</w:t>
            </w:r>
            <w:proofErr w:type="spellEnd"/>
            <w:r w:rsidRPr="008E14A4">
              <w:rPr>
                <w:rFonts w:ascii="Times New Roman" w:hAnsi="Times New Roman"/>
                <w:lang w:eastAsia="ko-KR"/>
              </w:rPr>
              <w:t xml:space="preserve">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lang w:eastAsia="ko-KR"/>
              </w:rPr>
              <w:t>short_term_ref_pic_set</w:t>
            </w:r>
            <w:proofErr w:type="spellEnd"/>
            <w:r w:rsidRPr="008E14A4">
              <w:rPr>
                <w:rFonts w:ascii="Times New Roman" w:hAnsi="Times New Roman"/>
                <w:lang w:eastAsia="ko-KR"/>
              </w:rPr>
              <w:t>( </w:t>
            </w:r>
            <w:proofErr w:type="spellStart"/>
            <w:r w:rsidRPr="008E14A4">
              <w:rPr>
                <w:rFonts w:ascii="Times New Roman" w:hAnsi="Times New Roman"/>
                <w:bCs/>
              </w:rPr>
              <w:t>num_short_term_ref_pic_sets</w:t>
            </w:r>
            <w:proofErr w:type="spellEnd"/>
            <w:r w:rsidRPr="008E14A4">
              <w:rPr>
                <w:rFonts w:ascii="Times New Roman" w:hAnsi="Times New Roman"/>
                <w:bCs/>
              </w:rPr>
              <w:t> </w:t>
            </w:r>
            <w:r w:rsidRPr="008E14A4">
              <w:rPr>
                <w:rFonts w:ascii="Times New Roman" w:hAnsi="Times New Roman"/>
                <w:lang w:eastAsia="ko-KR"/>
              </w:rPr>
              <w:t>)</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else if( </w:t>
            </w:r>
            <w:proofErr w:type="spellStart"/>
            <w:r w:rsidRPr="008E14A4">
              <w:rPr>
                <w:rFonts w:ascii="Times New Roman" w:hAnsi="Times New Roman"/>
                <w:bCs/>
              </w:rPr>
              <w:t>num_short_term_ref_pic_sets</w:t>
            </w:r>
            <w:proofErr w:type="spellEnd"/>
            <w:r w:rsidRPr="008E14A4">
              <w:rPr>
                <w:rFonts w:ascii="Times New Roman" w:hAnsi="Times New Roman"/>
                <w:bCs/>
              </w:rPr>
              <w:t xml:space="preserve"> &gt; 1</w:t>
            </w:r>
            <w:r w:rsidRPr="008E14A4">
              <w:rPr>
                <w:rFonts w:ascii="Times New Roman" w:hAnsi="Times New Roman"/>
                <w:lang w:eastAsia="ko-KR"/>
              </w:rPr>
              <w:t xml:space="preserve">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short_term_ref_pic_set_idx</w:t>
            </w:r>
            <w:proofErr w:type="spellEnd"/>
          </w:p>
        </w:tc>
        <w:tc>
          <w:tcPr>
            <w:tcW w:w="1174" w:type="dxa"/>
          </w:tcPr>
          <w:p w:rsidR="001501B1" w:rsidRPr="008E14A4" w:rsidRDefault="001501B1" w:rsidP="003D6365">
            <w:pPr>
              <w:pStyle w:val="tablecell"/>
            </w:pPr>
            <w:r w:rsidRPr="008E14A4">
              <w:t>u(v)</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bCs/>
                <w:lang w:eastAsia="ko-KR"/>
              </w:rPr>
              <w:t>long_term_ref_pics_present_flag</w:t>
            </w:r>
            <w:proofErr w:type="spellEnd"/>
            <w:r w:rsidRPr="008E14A4">
              <w:rPr>
                <w:rFonts w:ascii="Times New Roman" w:hAnsi="Times New Roman"/>
                <w:bCs/>
                <w:lang w:eastAsia="ko-KR"/>
              </w:rPr>
              <w:t xml:space="preserve"> )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lang w:eastAsia="ko-KR"/>
              </w:rPr>
              <w:t xml:space="preserve">if( </w:t>
            </w:r>
            <w:proofErr w:type="spellStart"/>
            <w:r w:rsidRPr="008E14A4">
              <w:rPr>
                <w:rFonts w:ascii="Times New Roman" w:hAnsi="Times New Roman"/>
                <w:lang w:eastAsia="ko-KR"/>
              </w:rPr>
              <w:t>num_long_term_ref_pics_sps</w:t>
            </w:r>
            <w:proofErr w:type="spellEnd"/>
            <w:r w:rsidRPr="008E14A4">
              <w:rPr>
                <w:rFonts w:ascii="Times New Roman" w:hAnsi="Times New Roman"/>
                <w:lang w:eastAsia="ko-KR"/>
              </w:rPr>
              <w:t xml:space="preserve"> &gt; 0 )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proofErr w:type="spellStart"/>
            <w:r w:rsidRPr="008E14A4">
              <w:rPr>
                <w:rFonts w:ascii="Times New Roman" w:hAnsi="Times New Roman"/>
                <w:b/>
                <w:lang w:eastAsia="ko-KR"/>
              </w:rPr>
              <w:t>num_long_term_sps</w:t>
            </w:r>
            <w:proofErr w:type="spellEnd"/>
          </w:p>
        </w:tc>
        <w:tc>
          <w:tcPr>
            <w:tcW w:w="1174" w:type="dxa"/>
          </w:tcPr>
          <w:p w:rsidR="001501B1" w:rsidRPr="008E14A4" w:rsidRDefault="001501B1" w:rsidP="003D6365">
            <w:pPr>
              <w:pStyle w:val="tablecell"/>
            </w:pPr>
            <w:proofErr w:type="spellStart"/>
            <w:r w:rsidRPr="008E14A4">
              <w:t>ue</w:t>
            </w:r>
            <w:proofErr w:type="spellEnd"/>
            <w:r w:rsidRPr="008E14A4">
              <w:t>(v)</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proofErr w:type="spellStart"/>
            <w:r w:rsidRPr="008E14A4">
              <w:rPr>
                <w:rFonts w:ascii="Times New Roman" w:hAnsi="Times New Roman"/>
                <w:b/>
                <w:lang w:eastAsia="ko-KR"/>
              </w:rPr>
              <w:t>num_long_term_pics</w:t>
            </w:r>
            <w:proofErr w:type="spellEnd"/>
          </w:p>
        </w:tc>
        <w:tc>
          <w:tcPr>
            <w:tcW w:w="1174" w:type="dxa"/>
          </w:tcPr>
          <w:p w:rsidR="001501B1" w:rsidRPr="008E14A4" w:rsidRDefault="001501B1" w:rsidP="003D6365">
            <w:pPr>
              <w:pStyle w:val="tablecell"/>
            </w:pPr>
            <w:proofErr w:type="spellStart"/>
            <w:r w:rsidRPr="008E14A4">
              <w:t>ue</w:t>
            </w:r>
            <w:proofErr w:type="spellEnd"/>
            <w:r w:rsidRPr="008E14A4">
              <w:t>(v)</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for( </w:t>
            </w:r>
            <w:proofErr w:type="spellStart"/>
            <w:r w:rsidRPr="008E14A4">
              <w:rPr>
                <w:rFonts w:ascii="Times New Roman" w:hAnsi="Times New Roman"/>
                <w:lang w:eastAsia="ko-KR"/>
              </w:rPr>
              <w:t>i</w:t>
            </w:r>
            <w:proofErr w:type="spellEnd"/>
            <w:r w:rsidRPr="008E14A4">
              <w:rPr>
                <w:rFonts w:ascii="Times New Roman" w:hAnsi="Times New Roman"/>
                <w:lang w:eastAsia="ko-KR"/>
              </w:rPr>
              <w:t xml:space="preserve"> = 0; </w:t>
            </w:r>
            <w:proofErr w:type="spellStart"/>
            <w:r w:rsidRPr="008E14A4">
              <w:rPr>
                <w:rFonts w:ascii="Times New Roman" w:hAnsi="Times New Roman"/>
                <w:lang w:eastAsia="ko-KR"/>
              </w:rPr>
              <w:t>i</w:t>
            </w:r>
            <w:proofErr w:type="spellEnd"/>
            <w:r w:rsidRPr="008E14A4">
              <w:rPr>
                <w:rFonts w:ascii="Times New Roman" w:hAnsi="Times New Roman"/>
                <w:lang w:eastAsia="ko-KR"/>
              </w:rPr>
              <w:t xml:space="preserve"> &lt; </w:t>
            </w:r>
            <w:proofErr w:type="spellStart"/>
            <w:r w:rsidRPr="008E14A4">
              <w:rPr>
                <w:rFonts w:ascii="Times New Roman" w:hAnsi="Times New Roman"/>
                <w:lang w:eastAsia="ko-KR"/>
              </w:rPr>
              <w:t>num_long_term_sps</w:t>
            </w:r>
            <w:proofErr w:type="spellEnd"/>
            <w:r w:rsidRPr="008E14A4">
              <w:rPr>
                <w:rFonts w:ascii="Times New Roman" w:hAnsi="Times New Roman"/>
                <w:lang w:eastAsia="ko-KR"/>
              </w:rPr>
              <w:t xml:space="preserve"> + </w:t>
            </w:r>
            <w:proofErr w:type="spellStart"/>
            <w:r w:rsidRPr="008E14A4">
              <w:rPr>
                <w:rFonts w:ascii="Times New Roman" w:hAnsi="Times New Roman"/>
                <w:lang w:eastAsia="ko-KR"/>
              </w:rPr>
              <w:t>num_long_term_pics</w:t>
            </w:r>
            <w:proofErr w:type="spellEnd"/>
            <w:r w:rsidRPr="008E14A4">
              <w:rPr>
                <w:rFonts w:ascii="Times New Roman" w:hAnsi="Times New Roman"/>
                <w:lang w:eastAsia="ko-KR"/>
              </w:rPr>
              <w:t xml:space="preserve">; </w:t>
            </w:r>
            <w:proofErr w:type="spellStart"/>
            <w:r w:rsidRPr="008E14A4">
              <w:rPr>
                <w:rFonts w:ascii="Times New Roman" w:hAnsi="Times New Roman"/>
                <w:lang w:eastAsia="ko-KR"/>
              </w:rPr>
              <w:t>i</w:t>
            </w:r>
            <w:proofErr w:type="spellEnd"/>
            <w:r w:rsidRPr="008E14A4">
              <w:rPr>
                <w:rFonts w:ascii="Times New Roman" w:hAnsi="Times New Roman"/>
                <w:lang w:eastAsia="ko-KR"/>
              </w:rPr>
              <w:t>++ )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i</w:t>
            </w:r>
            <w:proofErr w:type="spellEnd"/>
            <w:r w:rsidRPr="008E14A4">
              <w:rPr>
                <w:rFonts w:ascii="Times New Roman" w:hAnsi="Times New Roman"/>
                <w:lang w:eastAsia="ko-KR"/>
              </w:rPr>
              <w:t xml:space="preserve"> &lt; </w:t>
            </w:r>
            <w:proofErr w:type="spellStart"/>
            <w:r w:rsidRPr="008E14A4">
              <w:rPr>
                <w:rFonts w:ascii="Times New Roman" w:hAnsi="Times New Roman"/>
                <w:lang w:eastAsia="ko-KR"/>
              </w:rPr>
              <w:t>num_long_term_sps</w:t>
            </w:r>
            <w:proofErr w:type="spellEnd"/>
            <w:r w:rsidRPr="008E14A4">
              <w:rPr>
                <w:rFonts w:ascii="Times New Roman" w:hAnsi="Times New Roman"/>
                <w:lang w:eastAsia="ko-KR"/>
              </w:rPr>
              <w:t xml:space="preserve"> )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num_long_term_ref_pics_sps</w:t>
            </w:r>
            <w:proofErr w:type="spellEnd"/>
            <w:r w:rsidRPr="008E14A4">
              <w:rPr>
                <w:rFonts w:ascii="Times New Roman" w:hAnsi="Times New Roman"/>
                <w:lang w:eastAsia="ko-KR"/>
              </w:rPr>
              <w:t xml:space="preserve"> &gt; 1 )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proofErr w:type="spellStart"/>
            <w:r w:rsidRPr="008E14A4">
              <w:rPr>
                <w:rFonts w:ascii="Times New Roman" w:hAnsi="Times New Roman"/>
                <w:b/>
                <w:lang w:eastAsia="ko-KR"/>
              </w:rPr>
              <w:t>lt_idx_sps</w:t>
            </w:r>
            <w:proofErr w:type="spellEnd"/>
            <w:r w:rsidRPr="008E14A4">
              <w:rPr>
                <w:rFonts w:ascii="Times New Roman" w:hAnsi="Times New Roman"/>
                <w:lang w:eastAsia="ko-KR"/>
              </w:rPr>
              <w:t>[ </w:t>
            </w:r>
            <w:proofErr w:type="spellStart"/>
            <w:r w:rsidRPr="008E14A4">
              <w:rPr>
                <w:rFonts w:ascii="Times New Roman" w:hAnsi="Times New Roman"/>
                <w:lang w:eastAsia="ko-KR"/>
              </w:rPr>
              <w:t>i</w:t>
            </w:r>
            <w:proofErr w:type="spellEnd"/>
            <w:r w:rsidRPr="008E14A4">
              <w:rPr>
                <w:rFonts w:ascii="Times New Roman" w:hAnsi="Times New Roman"/>
                <w:lang w:eastAsia="ko-KR"/>
              </w:rPr>
              <w:t> ]</w:t>
            </w:r>
          </w:p>
        </w:tc>
        <w:tc>
          <w:tcPr>
            <w:tcW w:w="1174" w:type="dxa"/>
          </w:tcPr>
          <w:p w:rsidR="001501B1" w:rsidRPr="008E14A4" w:rsidRDefault="001501B1" w:rsidP="003D6365">
            <w:pPr>
              <w:pStyle w:val="tablecell"/>
            </w:pPr>
            <w:r w:rsidRPr="008E14A4">
              <w:t>u(v)</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 else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proofErr w:type="spellStart"/>
            <w:r w:rsidRPr="008E14A4">
              <w:rPr>
                <w:rFonts w:ascii="Times New Roman" w:hAnsi="Times New Roman"/>
                <w:b/>
                <w:lang w:eastAsia="ko-KR"/>
              </w:rPr>
              <w:t>poc_lsb_lt</w:t>
            </w:r>
            <w:proofErr w:type="spellEnd"/>
            <w:r w:rsidRPr="008E14A4">
              <w:rPr>
                <w:rFonts w:ascii="Times New Roman" w:hAnsi="Times New Roman"/>
                <w:lang w:eastAsia="ko-KR"/>
              </w:rPr>
              <w:t>[ </w:t>
            </w:r>
            <w:proofErr w:type="spellStart"/>
            <w:r w:rsidRPr="008E14A4">
              <w:rPr>
                <w:rFonts w:ascii="Times New Roman" w:hAnsi="Times New Roman"/>
                <w:lang w:eastAsia="ko-KR"/>
              </w:rPr>
              <w:t>i</w:t>
            </w:r>
            <w:proofErr w:type="spellEnd"/>
            <w:r w:rsidRPr="008E14A4">
              <w:rPr>
                <w:rFonts w:ascii="Times New Roman" w:hAnsi="Times New Roman"/>
                <w:lang w:eastAsia="ko-KR"/>
              </w:rPr>
              <w:t> ]</w:t>
            </w:r>
          </w:p>
        </w:tc>
        <w:tc>
          <w:tcPr>
            <w:tcW w:w="1174" w:type="dxa"/>
          </w:tcPr>
          <w:p w:rsidR="001501B1" w:rsidRPr="008E14A4" w:rsidRDefault="001501B1" w:rsidP="003D6365">
            <w:pPr>
              <w:pStyle w:val="tablecell"/>
            </w:pPr>
            <w:r w:rsidRPr="008E14A4">
              <w:t>u(v)</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proofErr w:type="spellStart"/>
            <w:r w:rsidRPr="008E14A4">
              <w:rPr>
                <w:rFonts w:ascii="Times New Roman" w:hAnsi="Times New Roman"/>
                <w:b/>
              </w:rPr>
              <w:t>used_by_curr_pic_lt_flag</w:t>
            </w:r>
            <w:proofErr w:type="spellEnd"/>
            <w:r w:rsidRPr="008E14A4">
              <w:rPr>
                <w:rFonts w:ascii="Times New Roman" w:hAnsi="Times New Roman"/>
              </w:rPr>
              <w:t>[ </w:t>
            </w:r>
            <w:proofErr w:type="spellStart"/>
            <w:r w:rsidRPr="008E14A4">
              <w:rPr>
                <w:rFonts w:ascii="Times New Roman" w:hAnsi="Times New Roman"/>
              </w:rPr>
              <w:t>i</w:t>
            </w:r>
            <w:proofErr w:type="spellEnd"/>
            <w:r w:rsidRPr="008E14A4">
              <w:rPr>
                <w:rFonts w:ascii="Times New Roman" w:hAnsi="Times New Roman"/>
              </w:rPr>
              <w:t> ]</w:t>
            </w:r>
          </w:p>
        </w:tc>
        <w:tc>
          <w:tcPr>
            <w:tcW w:w="1174" w:type="dxa"/>
          </w:tcPr>
          <w:p w:rsidR="001501B1" w:rsidRPr="008E14A4" w:rsidRDefault="001501B1" w:rsidP="003D6365">
            <w:pPr>
              <w:pStyle w:val="tablecell"/>
            </w:pPr>
            <w:r w:rsidRPr="008E14A4">
              <w:t>u(1)</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proofErr w:type="spellStart"/>
            <w:r w:rsidRPr="008E14A4">
              <w:rPr>
                <w:rFonts w:ascii="Times New Roman" w:hAnsi="Times New Roman"/>
                <w:b/>
                <w:lang w:eastAsia="ko-KR"/>
              </w:rPr>
              <w:t>delta_poc_msb_present_flag</w:t>
            </w:r>
            <w:proofErr w:type="spellEnd"/>
            <w:r w:rsidRPr="008E14A4">
              <w:rPr>
                <w:rFonts w:ascii="Times New Roman" w:hAnsi="Times New Roman"/>
                <w:lang w:eastAsia="ko-KR"/>
              </w:rPr>
              <w:t>[ </w:t>
            </w:r>
            <w:proofErr w:type="spellStart"/>
            <w:r w:rsidRPr="008E14A4">
              <w:rPr>
                <w:rFonts w:ascii="Times New Roman" w:hAnsi="Times New Roman"/>
                <w:lang w:eastAsia="ko-KR"/>
              </w:rPr>
              <w:t>i</w:t>
            </w:r>
            <w:proofErr w:type="spellEnd"/>
            <w:r w:rsidRPr="008E14A4">
              <w:rPr>
                <w:rFonts w:ascii="Times New Roman" w:hAnsi="Times New Roman"/>
                <w:lang w:eastAsia="ko-KR"/>
              </w:rPr>
              <w:t> ]</w:t>
            </w:r>
          </w:p>
        </w:tc>
        <w:tc>
          <w:tcPr>
            <w:tcW w:w="1174" w:type="dxa"/>
          </w:tcPr>
          <w:p w:rsidR="001501B1" w:rsidRPr="008E14A4" w:rsidRDefault="001501B1" w:rsidP="003D6365">
            <w:pPr>
              <w:pStyle w:val="tablecell"/>
            </w:pPr>
            <w:r w:rsidRPr="008E14A4">
              <w:t>u(1)</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 xml:space="preserve">if( </w:t>
            </w:r>
            <w:proofErr w:type="spellStart"/>
            <w:r w:rsidRPr="008E14A4">
              <w:rPr>
                <w:rFonts w:ascii="Times New Roman" w:hAnsi="Times New Roman"/>
                <w:lang w:eastAsia="ko-KR"/>
              </w:rPr>
              <w:t>delta_poc_msb_present_flag</w:t>
            </w:r>
            <w:proofErr w:type="spellEnd"/>
            <w:r w:rsidRPr="008E14A4">
              <w:rPr>
                <w:rFonts w:ascii="Times New Roman" w:hAnsi="Times New Roman"/>
                <w:lang w:eastAsia="ko-KR"/>
              </w:rPr>
              <w:t>[ </w:t>
            </w:r>
            <w:proofErr w:type="spellStart"/>
            <w:r w:rsidRPr="008E14A4">
              <w:rPr>
                <w:rFonts w:ascii="Times New Roman" w:hAnsi="Times New Roman"/>
                <w:lang w:eastAsia="ko-KR"/>
              </w:rPr>
              <w:t>i</w:t>
            </w:r>
            <w:proofErr w:type="spellEnd"/>
            <w:r w:rsidRPr="008E14A4">
              <w:rPr>
                <w:rFonts w:ascii="Times New Roman" w:hAnsi="Times New Roman"/>
                <w:lang w:eastAsia="ko-KR"/>
              </w:rPr>
              <w:t> ]</w:t>
            </w:r>
            <w:r w:rsidRPr="008E14A4">
              <w:rPr>
                <w:rFonts w:ascii="Times New Roman" w:hAnsi="Times New Roman"/>
                <w:bCs/>
                <w:lang w:eastAsia="ko-KR"/>
              </w:rPr>
              <w:t xml:space="preserve"> )</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proofErr w:type="spellStart"/>
            <w:r w:rsidRPr="008E14A4">
              <w:rPr>
                <w:rFonts w:ascii="Times New Roman" w:hAnsi="Times New Roman"/>
                <w:b/>
                <w:lang w:eastAsia="ko-KR"/>
              </w:rPr>
              <w:t>delta_poc_msb_cycle_lt</w:t>
            </w:r>
            <w:proofErr w:type="spellEnd"/>
            <w:r w:rsidRPr="008E14A4">
              <w:rPr>
                <w:rFonts w:ascii="Times New Roman" w:hAnsi="Times New Roman"/>
                <w:lang w:eastAsia="ko-KR"/>
              </w:rPr>
              <w:t>[ </w:t>
            </w:r>
            <w:proofErr w:type="spellStart"/>
            <w:r w:rsidRPr="008E14A4">
              <w:rPr>
                <w:rFonts w:ascii="Times New Roman" w:hAnsi="Times New Roman"/>
                <w:lang w:eastAsia="ko-KR"/>
              </w:rPr>
              <w:t>i</w:t>
            </w:r>
            <w:proofErr w:type="spellEnd"/>
            <w:r w:rsidRPr="008E14A4">
              <w:rPr>
                <w:rFonts w:ascii="Times New Roman" w:hAnsi="Times New Roman"/>
                <w:lang w:eastAsia="ko-KR"/>
              </w:rPr>
              <w:t> ]</w:t>
            </w:r>
          </w:p>
        </w:tc>
        <w:tc>
          <w:tcPr>
            <w:tcW w:w="1174" w:type="dxa"/>
          </w:tcPr>
          <w:p w:rsidR="001501B1" w:rsidRPr="008E14A4" w:rsidRDefault="001501B1" w:rsidP="003D6365">
            <w:pPr>
              <w:pStyle w:val="tablecell"/>
            </w:pPr>
            <w:proofErr w:type="spellStart"/>
            <w:r w:rsidRPr="008E14A4">
              <w:t>ue</w:t>
            </w:r>
            <w:proofErr w:type="spellEnd"/>
            <w:r w:rsidRPr="008E14A4">
              <w:t>(v)</w:t>
            </w: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w:t>
            </w:r>
          </w:p>
        </w:tc>
        <w:tc>
          <w:tcPr>
            <w:tcW w:w="1174" w:type="dxa"/>
          </w:tcPr>
          <w:p w:rsidR="001501B1" w:rsidRPr="008E14A4" w:rsidRDefault="001501B1" w:rsidP="003D6365">
            <w:pPr>
              <w:pStyle w:val="tablecell"/>
            </w:pPr>
          </w:p>
        </w:tc>
      </w:tr>
      <w:tr w:rsidR="00520610" w:rsidRPr="008E14A4" w:rsidTr="008D4CA7">
        <w:trPr>
          <w:cantSplit/>
          <w:jc w:val="center"/>
        </w:trPr>
        <w:tc>
          <w:tcPr>
            <w:tcW w:w="8374" w:type="dxa"/>
          </w:tcPr>
          <w:p w:rsidR="001501B1" w:rsidRPr="008E14A4" w:rsidRDefault="001501B1"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w:t>
            </w:r>
          </w:p>
        </w:tc>
        <w:tc>
          <w:tcPr>
            <w:tcW w:w="1174" w:type="dxa"/>
          </w:tcPr>
          <w:p w:rsidR="001501B1" w:rsidRPr="008E14A4" w:rsidRDefault="001501B1" w:rsidP="003D6365">
            <w:pPr>
              <w:pStyle w:val="tablecell"/>
            </w:pPr>
          </w:p>
        </w:tc>
      </w:tr>
      <w:tr w:rsidR="00B53A1F" w:rsidRPr="00C33160" w:rsidTr="008D4CA7">
        <w:trPr>
          <w:cantSplit/>
          <w:jc w:val="center"/>
        </w:trPr>
        <w:tc>
          <w:tcPr>
            <w:tcW w:w="8374" w:type="dxa"/>
          </w:tcPr>
          <w:p w:rsidR="00B53A1F" w:rsidRPr="00C33160" w:rsidRDefault="00B53A1F" w:rsidP="001501B1">
            <w:pPr>
              <w:pStyle w:val="tablesyntax"/>
              <w:rPr>
                <w:rFonts w:ascii="Times New Roman" w:hAnsi="Times New Roman"/>
                <w:lang w:eastAsia="ko-KR"/>
              </w:rPr>
            </w:pPr>
            <w:r w:rsidRPr="00C33160">
              <w:rPr>
                <w:rFonts w:ascii="Times New Roman" w:hAnsi="Times New Roman"/>
                <w:lang w:eastAsia="ko-KR"/>
              </w:rPr>
              <w:tab/>
            </w:r>
            <w:r w:rsidRPr="00C33160">
              <w:rPr>
                <w:rFonts w:ascii="Times New Roman" w:hAnsi="Times New Roman"/>
                <w:lang w:eastAsia="ko-KR"/>
              </w:rPr>
              <w:tab/>
            </w:r>
            <w:r w:rsidR="001501B1">
              <w:rPr>
                <w:rFonts w:ascii="Times New Roman" w:hAnsi="Times New Roman"/>
                <w:lang w:eastAsia="ko-KR"/>
              </w:rPr>
              <w:t>}</w:t>
            </w:r>
          </w:p>
        </w:tc>
        <w:tc>
          <w:tcPr>
            <w:tcW w:w="1174" w:type="dxa"/>
          </w:tcPr>
          <w:p w:rsidR="00B53A1F" w:rsidRPr="00C33160" w:rsidRDefault="00B53A1F" w:rsidP="008952CF">
            <w:pPr>
              <w:pStyle w:val="tablecell"/>
              <w:spacing w:after="0"/>
              <w:rPr>
                <w:lang w:eastAsia="ko-KR"/>
              </w:rPr>
            </w:pPr>
          </w:p>
        </w:tc>
      </w:tr>
      <w:tr w:rsidR="00B53A1F" w:rsidRPr="00B374D8" w:rsidTr="008D4CA7">
        <w:trPr>
          <w:cantSplit/>
          <w:jc w:val="center"/>
        </w:trPr>
        <w:tc>
          <w:tcPr>
            <w:tcW w:w="8374" w:type="dxa"/>
            <w:shd w:val="clear" w:color="auto" w:fill="auto"/>
          </w:tcPr>
          <w:p w:rsidR="00B53A1F" w:rsidRPr="00484667" w:rsidRDefault="00B53A1F" w:rsidP="008952CF">
            <w:pPr>
              <w:pStyle w:val="tablesyntax"/>
              <w:rPr>
                <w:rFonts w:ascii="Times New Roman" w:eastAsia="Times New Roman" w:hAnsi="Times New Roman"/>
                <w:highlight w:val="yellow"/>
                <w:lang w:eastAsia="zh-TW"/>
              </w:rPr>
            </w:pPr>
            <w:r w:rsidRPr="00484667">
              <w:rPr>
                <w:rFonts w:ascii="Times New Roman" w:hAnsi="Times New Roman"/>
                <w:kern w:val="2"/>
                <w:highlight w:val="yellow"/>
                <w:lang w:eastAsia="ko-KR"/>
              </w:rPr>
              <w:tab/>
            </w:r>
            <w:r w:rsidRPr="00484667">
              <w:rPr>
                <w:rFonts w:ascii="Times New Roman" w:hAnsi="Times New Roman"/>
                <w:kern w:val="2"/>
                <w:highlight w:val="yellow"/>
                <w:lang w:eastAsia="ko-KR"/>
              </w:rPr>
              <w:tab/>
              <w:t xml:space="preserve">if( </w:t>
            </w:r>
            <w:proofErr w:type="spellStart"/>
            <w:r w:rsidRPr="00484667">
              <w:rPr>
                <w:rFonts w:ascii="Times New Roman" w:hAnsi="Times New Roman"/>
                <w:kern w:val="2"/>
                <w:highlight w:val="yellow"/>
                <w:lang w:eastAsia="ko-KR"/>
              </w:rPr>
              <w:t>nuh_layer_id</w:t>
            </w:r>
            <w:proofErr w:type="spellEnd"/>
            <w:r w:rsidRPr="00484667">
              <w:rPr>
                <w:rFonts w:ascii="Times New Roman" w:hAnsi="Times New Roman"/>
                <w:kern w:val="2"/>
                <w:highlight w:val="yellow"/>
                <w:lang w:eastAsia="ko-KR"/>
              </w:rPr>
              <w:t xml:space="preserve"> &gt; 0  &amp;&amp;  </w:t>
            </w:r>
            <w:proofErr w:type="spellStart"/>
            <w:r w:rsidRPr="00484667">
              <w:rPr>
                <w:rFonts w:ascii="Times New Roman" w:hAnsi="Times New Roman"/>
                <w:highlight w:val="yellow"/>
                <w:lang w:val="en-CA" w:eastAsia="en-US"/>
              </w:rPr>
              <w:t>NumDirectRefLayers</w:t>
            </w:r>
            <w:proofErr w:type="spellEnd"/>
            <w:r w:rsidRPr="00484667">
              <w:rPr>
                <w:rFonts w:ascii="Times New Roman" w:hAnsi="Times New Roman"/>
                <w:kern w:val="2"/>
                <w:highlight w:val="yellow"/>
                <w:lang w:eastAsia="ko-KR"/>
              </w:rPr>
              <w:t>[ </w:t>
            </w:r>
            <w:proofErr w:type="spellStart"/>
            <w:r w:rsidRPr="00484667">
              <w:rPr>
                <w:rFonts w:ascii="Times New Roman" w:hAnsi="Times New Roman"/>
                <w:kern w:val="2"/>
                <w:highlight w:val="yellow"/>
                <w:lang w:eastAsia="ko-KR"/>
              </w:rPr>
              <w:t>nuh_layer_id</w:t>
            </w:r>
            <w:proofErr w:type="spellEnd"/>
            <w:r w:rsidRPr="00484667">
              <w:rPr>
                <w:rFonts w:ascii="Times New Roman" w:hAnsi="Times New Roman"/>
                <w:kern w:val="2"/>
                <w:highlight w:val="yellow"/>
                <w:lang w:eastAsia="ko-KR"/>
              </w:rPr>
              <w:t xml:space="preserve"> ] &gt; 0 ) {</w:t>
            </w:r>
            <w:r w:rsidRPr="00484667">
              <w:rPr>
                <w:rFonts w:ascii="Times New Roman" w:hAnsi="Times New Roman"/>
                <w:highlight w:val="yellow"/>
                <w:lang w:eastAsia="ko-KR"/>
              </w:rPr>
              <w:t xml:space="preserve"> </w:t>
            </w:r>
          </w:p>
        </w:tc>
        <w:tc>
          <w:tcPr>
            <w:tcW w:w="1174" w:type="dxa"/>
            <w:shd w:val="clear" w:color="auto" w:fill="auto"/>
          </w:tcPr>
          <w:p w:rsidR="00B53A1F" w:rsidRPr="00B374D8" w:rsidRDefault="00B53A1F" w:rsidP="008952CF">
            <w:pPr>
              <w:pStyle w:val="tablecell"/>
              <w:spacing w:after="0"/>
            </w:pPr>
          </w:p>
        </w:tc>
      </w:tr>
      <w:tr w:rsidR="00B53A1F" w:rsidRPr="00B374D8" w:rsidTr="008D4CA7">
        <w:trPr>
          <w:cantSplit/>
          <w:jc w:val="center"/>
        </w:trPr>
        <w:tc>
          <w:tcPr>
            <w:tcW w:w="8374" w:type="dxa"/>
            <w:shd w:val="clear" w:color="auto" w:fill="auto"/>
          </w:tcPr>
          <w:p w:rsidR="00B53A1F" w:rsidRPr="00484667" w:rsidRDefault="00B53A1F" w:rsidP="008952CF">
            <w:pPr>
              <w:pStyle w:val="tablesyntax"/>
              <w:rPr>
                <w:rFonts w:ascii="Times New Roman" w:eastAsia="Times New Roman" w:hAnsi="Times New Roman"/>
                <w:highlight w:val="yellow"/>
                <w:lang w:eastAsia="zh-TW"/>
              </w:rPr>
            </w:pPr>
            <w:r w:rsidRPr="00484667">
              <w:rPr>
                <w:rFonts w:ascii="Times New Roman" w:hAnsi="Times New Roman"/>
                <w:highlight w:val="yellow"/>
                <w:lang w:eastAsia="en-US"/>
              </w:rPr>
              <w:tab/>
            </w:r>
            <w:r w:rsidRPr="00484667">
              <w:rPr>
                <w:rFonts w:ascii="Times New Roman" w:hAnsi="Times New Roman"/>
                <w:highlight w:val="yellow"/>
                <w:lang w:eastAsia="en-US"/>
              </w:rPr>
              <w:tab/>
            </w:r>
            <w:r w:rsidRPr="00484667">
              <w:rPr>
                <w:rFonts w:ascii="Times New Roman" w:hAnsi="Times New Roman"/>
                <w:highlight w:val="yellow"/>
                <w:lang w:eastAsia="en-US"/>
              </w:rPr>
              <w:tab/>
            </w:r>
            <w:proofErr w:type="spellStart"/>
            <w:r w:rsidRPr="00484667">
              <w:rPr>
                <w:rFonts w:ascii="Times New Roman" w:hAnsi="Times New Roman"/>
                <w:b/>
                <w:highlight w:val="yellow"/>
                <w:lang w:eastAsia="ko-KR"/>
              </w:rPr>
              <w:t>inter_layer_pred_enabled_flag</w:t>
            </w:r>
            <w:proofErr w:type="spellEnd"/>
          </w:p>
        </w:tc>
        <w:tc>
          <w:tcPr>
            <w:tcW w:w="1174" w:type="dxa"/>
            <w:shd w:val="clear" w:color="auto" w:fill="auto"/>
          </w:tcPr>
          <w:p w:rsidR="00B53A1F" w:rsidRPr="00B374D8" w:rsidRDefault="00B53A1F" w:rsidP="008952CF">
            <w:pPr>
              <w:pStyle w:val="tablecell"/>
              <w:spacing w:after="0"/>
            </w:pPr>
            <w:r w:rsidRPr="00B374D8">
              <w:t>u(1)</w:t>
            </w:r>
          </w:p>
        </w:tc>
      </w:tr>
      <w:tr w:rsidR="00B53A1F" w:rsidRPr="00B374D8" w:rsidTr="008D4CA7">
        <w:trPr>
          <w:cantSplit/>
          <w:jc w:val="center"/>
        </w:trPr>
        <w:tc>
          <w:tcPr>
            <w:tcW w:w="8374" w:type="dxa"/>
            <w:shd w:val="clear" w:color="auto" w:fill="auto"/>
          </w:tcPr>
          <w:p w:rsidR="00B53A1F" w:rsidRPr="00484667" w:rsidRDefault="00B53A1F" w:rsidP="008952CF">
            <w:pPr>
              <w:pStyle w:val="tablesyntax"/>
              <w:rPr>
                <w:rFonts w:ascii="Times New Roman" w:eastAsia="Times New Roman" w:hAnsi="Times New Roman"/>
                <w:highlight w:val="yellow"/>
                <w:lang w:eastAsia="zh-TW"/>
              </w:rPr>
            </w:pPr>
            <w:r w:rsidRPr="00484667">
              <w:rPr>
                <w:rFonts w:ascii="Times New Roman" w:hAnsi="Times New Roman"/>
                <w:highlight w:val="yellow"/>
                <w:lang w:eastAsia="ko-KR"/>
              </w:rPr>
              <w:lastRenderedPageBreak/>
              <w:tab/>
            </w:r>
            <w:r w:rsidRPr="00484667">
              <w:rPr>
                <w:rFonts w:ascii="Times New Roman" w:hAnsi="Times New Roman"/>
                <w:highlight w:val="yellow"/>
                <w:lang w:eastAsia="ko-KR"/>
              </w:rPr>
              <w:tab/>
            </w:r>
            <w:r w:rsidRPr="00484667">
              <w:rPr>
                <w:rFonts w:ascii="Times New Roman" w:hAnsi="Times New Roman"/>
                <w:highlight w:val="yellow"/>
                <w:lang w:eastAsia="ko-KR"/>
              </w:rPr>
              <w:tab/>
              <w:t xml:space="preserve">if( </w:t>
            </w:r>
            <w:proofErr w:type="spellStart"/>
            <w:r w:rsidRPr="00484667">
              <w:rPr>
                <w:rFonts w:ascii="Times New Roman" w:hAnsi="Times New Roman"/>
                <w:highlight w:val="yellow"/>
                <w:lang w:eastAsia="ko-KR"/>
              </w:rPr>
              <w:t>inter_layer_pred_enabled_flag</w:t>
            </w:r>
            <w:proofErr w:type="spellEnd"/>
            <w:r w:rsidRPr="00484667">
              <w:rPr>
                <w:rFonts w:ascii="Times New Roman" w:hAnsi="Times New Roman"/>
                <w:highlight w:val="yellow"/>
                <w:lang w:eastAsia="ko-KR"/>
              </w:rPr>
              <w:t xml:space="preserve">  &amp;&amp;  </w:t>
            </w:r>
            <w:proofErr w:type="spellStart"/>
            <w:r w:rsidRPr="00484667">
              <w:rPr>
                <w:rFonts w:ascii="Times New Roman" w:hAnsi="Times New Roman"/>
                <w:highlight w:val="yellow"/>
                <w:lang w:eastAsia="ko-KR"/>
              </w:rPr>
              <w:t>NumDirectRefLayers</w:t>
            </w:r>
            <w:proofErr w:type="spellEnd"/>
            <w:r w:rsidRPr="00484667">
              <w:rPr>
                <w:rFonts w:ascii="Times New Roman" w:hAnsi="Times New Roman"/>
                <w:highlight w:val="yellow"/>
                <w:lang w:eastAsia="ko-KR"/>
              </w:rPr>
              <w:t>[ </w:t>
            </w:r>
            <w:proofErr w:type="spellStart"/>
            <w:r w:rsidRPr="00484667">
              <w:rPr>
                <w:rFonts w:ascii="Times New Roman" w:hAnsi="Times New Roman"/>
                <w:highlight w:val="yellow"/>
                <w:lang w:eastAsia="ko-KR"/>
              </w:rPr>
              <w:t>nuh_layer_id</w:t>
            </w:r>
            <w:proofErr w:type="spellEnd"/>
            <w:r w:rsidRPr="00484667">
              <w:rPr>
                <w:rFonts w:ascii="Times New Roman" w:hAnsi="Times New Roman"/>
                <w:highlight w:val="yellow"/>
                <w:lang w:eastAsia="ko-KR"/>
              </w:rPr>
              <w:t> ] &gt; 1) {</w:t>
            </w:r>
          </w:p>
        </w:tc>
        <w:tc>
          <w:tcPr>
            <w:tcW w:w="1174" w:type="dxa"/>
            <w:shd w:val="clear" w:color="auto" w:fill="auto"/>
          </w:tcPr>
          <w:p w:rsidR="00B53A1F" w:rsidRPr="00B374D8" w:rsidRDefault="00B53A1F" w:rsidP="008952CF">
            <w:pPr>
              <w:pStyle w:val="tablecell"/>
              <w:spacing w:after="0"/>
            </w:pPr>
          </w:p>
        </w:tc>
      </w:tr>
      <w:tr w:rsidR="00B53A1F" w:rsidRPr="00B374D8" w:rsidTr="008D4CA7">
        <w:trPr>
          <w:cantSplit/>
          <w:jc w:val="center"/>
        </w:trPr>
        <w:tc>
          <w:tcPr>
            <w:tcW w:w="8374" w:type="dxa"/>
            <w:shd w:val="clear" w:color="auto" w:fill="auto"/>
          </w:tcPr>
          <w:p w:rsidR="00B53A1F" w:rsidRPr="00484667" w:rsidRDefault="00B53A1F" w:rsidP="008952CF">
            <w:pPr>
              <w:pStyle w:val="tablesyntax"/>
              <w:rPr>
                <w:rFonts w:ascii="Times New Roman" w:eastAsia="Times New Roman" w:hAnsi="Times New Roman"/>
                <w:highlight w:val="yellow"/>
                <w:lang w:eastAsia="zh-TW"/>
              </w:rPr>
            </w:pPr>
            <w:r w:rsidRPr="00484667">
              <w:rPr>
                <w:rFonts w:ascii="Times New Roman" w:hAnsi="Times New Roman"/>
                <w:highlight w:val="yellow"/>
                <w:lang w:eastAsia="ko-KR"/>
              </w:rPr>
              <w:tab/>
            </w:r>
            <w:r w:rsidRPr="00484667">
              <w:rPr>
                <w:rFonts w:ascii="Times New Roman" w:hAnsi="Times New Roman"/>
                <w:highlight w:val="yellow"/>
                <w:lang w:eastAsia="ko-KR"/>
              </w:rPr>
              <w:tab/>
            </w:r>
            <w:r w:rsidRPr="00484667">
              <w:rPr>
                <w:rFonts w:ascii="Times New Roman" w:hAnsi="Times New Roman"/>
                <w:highlight w:val="yellow"/>
                <w:lang w:eastAsia="ko-KR"/>
              </w:rPr>
              <w:tab/>
            </w:r>
            <w:r w:rsidRPr="00484667">
              <w:rPr>
                <w:rFonts w:ascii="Times New Roman" w:hAnsi="Times New Roman"/>
                <w:highlight w:val="yellow"/>
                <w:lang w:eastAsia="ko-KR"/>
              </w:rPr>
              <w:tab/>
              <w:t>if( !</w:t>
            </w:r>
            <w:proofErr w:type="spellStart"/>
            <w:r w:rsidRPr="00484667">
              <w:rPr>
                <w:rFonts w:ascii="Times New Roman" w:hAnsi="Times New Roman"/>
                <w:highlight w:val="yellow"/>
                <w:lang w:eastAsia="ko-KR"/>
              </w:rPr>
              <w:t>max_one_active_ref_layer_flag</w:t>
            </w:r>
            <w:proofErr w:type="spellEnd"/>
            <w:r w:rsidRPr="00484667">
              <w:rPr>
                <w:rFonts w:ascii="Times New Roman" w:hAnsi="Times New Roman"/>
                <w:highlight w:val="yellow"/>
                <w:lang w:eastAsia="ko-KR"/>
              </w:rPr>
              <w:t xml:space="preserve"> </w:t>
            </w:r>
            <w:r w:rsidRPr="00484667">
              <w:rPr>
                <w:rFonts w:ascii="Times New Roman" w:hAnsi="Times New Roman"/>
                <w:highlight w:val="yellow"/>
                <w:lang w:eastAsia="en-US"/>
              </w:rPr>
              <w:t>)</w:t>
            </w:r>
          </w:p>
        </w:tc>
        <w:tc>
          <w:tcPr>
            <w:tcW w:w="1174" w:type="dxa"/>
            <w:shd w:val="clear" w:color="auto" w:fill="auto"/>
          </w:tcPr>
          <w:p w:rsidR="00B53A1F" w:rsidRPr="00B374D8" w:rsidRDefault="00B53A1F" w:rsidP="008952CF">
            <w:pPr>
              <w:pStyle w:val="tablecell"/>
              <w:spacing w:after="0"/>
            </w:pPr>
          </w:p>
        </w:tc>
      </w:tr>
      <w:tr w:rsidR="00B53A1F" w:rsidRPr="00B374D8" w:rsidTr="008D4CA7">
        <w:trPr>
          <w:cantSplit/>
          <w:jc w:val="center"/>
        </w:trPr>
        <w:tc>
          <w:tcPr>
            <w:tcW w:w="8374" w:type="dxa"/>
            <w:shd w:val="clear" w:color="auto" w:fill="auto"/>
          </w:tcPr>
          <w:p w:rsidR="00B53A1F" w:rsidRPr="00484667" w:rsidRDefault="00B53A1F" w:rsidP="008952CF">
            <w:pPr>
              <w:pStyle w:val="tablesyntax"/>
              <w:rPr>
                <w:rFonts w:ascii="Times New Roman" w:eastAsia="Times New Roman" w:hAnsi="Times New Roman"/>
                <w:highlight w:val="yellow"/>
                <w:lang w:eastAsia="zh-TW"/>
              </w:rPr>
            </w:pPr>
            <w:r w:rsidRPr="00484667">
              <w:rPr>
                <w:rFonts w:ascii="Times New Roman" w:hAnsi="Times New Roman"/>
                <w:highlight w:val="yellow"/>
                <w:lang w:eastAsia="ko-KR"/>
              </w:rPr>
              <w:tab/>
            </w:r>
            <w:r w:rsidRPr="00484667">
              <w:rPr>
                <w:rFonts w:ascii="Times New Roman" w:hAnsi="Times New Roman"/>
                <w:highlight w:val="yellow"/>
                <w:lang w:eastAsia="ko-KR"/>
              </w:rPr>
              <w:tab/>
            </w:r>
            <w:r w:rsidRPr="00484667">
              <w:rPr>
                <w:rFonts w:ascii="Times New Roman" w:hAnsi="Times New Roman"/>
                <w:highlight w:val="yellow"/>
                <w:lang w:eastAsia="ko-KR"/>
              </w:rPr>
              <w:tab/>
            </w:r>
            <w:r w:rsidRPr="00484667">
              <w:rPr>
                <w:rFonts w:ascii="Times New Roman" w:hAnsi="Times New Roman"/>
                <w:highlight w:val="yellow"/>
                <w:lang w:eastAsia="ko-KR"/>
              </w:rPr>
              <w:tab/>
            </w:r>
            <w:r w:rsidRPr="00484667">
              <w:rPr>
                <w:rFonts w:ascii="Times New Roman" w:hAnsi="Times New Roman"/>
                <w:highlight w:val="yellow"/>
                <w:lang w:eastAsia="ko-KR"/>
              </w:rPr>
              <w:tab/>
            </w:r>
            <w:r w:rsidRPr="00484667">
              <w:rPr>
                <w:rFonts w:ascii="Times New Roman" w:hAnsi="Times New Roman"/>
                <w:b/>
                <w:bCs/>
                <w:highlight w:val="yellow"/>
                <w:lang w:eastAsia="en-US"/>
              </w:rPr>
              <w:t>num_inter_layer_ref_pics_minus1</w:t>
            </w:r>
          </w:p>
        </w:tc>
        <w:tc>
          <w:tcPr>
            <w:tcW w:w="1174" w:type="dxa"/>
            <w:shd w:val="clear" w:color="auto" w:fill="auto"/>
          </w:tcPr>
          <w:p w:rsidR="00B53A1F" w:rsidRPr="00B374D8" w:rsidRDefault="00B53A1F" w:rsidP="008952CF">
            <w:pPr>
              <w:pStyle w:val="tablecell"/>
              <w:spacing w:after="0"/>
            </w:pPr>
            <w:r w:rsidRPr="00B374D8">
              <w:rPr>
                <w:lang w:eastAsia="ko-KR"/>
              </w:rPr>
              <w:t>u(v)</w:t>
            </w:r>
          </w:p>
        </w:tc>
      </w:tr>
      <w:tr w:rsidR="00B53A1F" w:rsidRPr="00B374D8" w:rsidTr="008D4CA7">
        <w:trPr>
          <w:cantSplit/>
          <w:jc w:val="center"/>
        </w:trPr>
        <w:tc>
          <w:tcPr>
            <w:tcW w:w="8374" w:type="dxa"/>
            <w:shd w:val="clear" w:color="auto" w:fill="auto"/>
          </w:tcPr>
          <w:p w:rsidR="00B53A1F" w:rsidRPr="00484667" w:rsidRDefault="00B53A1F" w:rsidP="008952CF">
            <w:pPr>
              <w:pStyle w:val="tablesyntax"/>
              <w:rPr>
                <w:rFonts w:ascii="Times New Roman" w:eastAsia="Times New Roman" w:hAnsi="Times New Roman"/>
                <w:highlight w:val="yellow"/>
                <w:lang w:eastAsia="zh-TW"/>
              </w:rPr>
            </w:pPr>
            <w:r w:rsidRPr="00484667">
              <w:rPr>
                <w:rFonts w:ascii="Times New Roman" w:hAnsi="Times New Roman"/>
                <w:highlight w:val="yellow"/>
                <w:lang w:eastAsia="ko-KR"/>
              </w:rPr>
              <w:tab/>
            </w:r>
            <w:r w:rsidRPr="00484667">
              <w:rPr>
                <w:rFonts w:ascii="Times New Roman" w:hAnsi="Times New Roman"/>
                <w:highlight w:val="yellow"/>
                <w:lang w:eastAsia="ko-KR"/>
              </w:rPr>
              <w:tab/>
            </w:r>
            <w:r w:rsidRPr="00484667">
              <w:rPr>
                <w:rFonts w:ascii="Times New Roman" w:hAnsi="Times New Roman"/>
                <w:highlight w:val="yellow"/>
                <w:lang w:eastAsia="ko-KR"/>
              </w:rPr>
              <w:tab/>
            </w:r>
            <w:r w:rsidRPr="00484667">
              <w:rPr>
                <w:rFonts w:ascii="Times New Roman" w:hAnsi="Times New Roman"/>
                <w:highlight w:val="yellow"/>
                <w:lang w:eastAsia="ko-KR"/>
              </w:rPr>
              <w:tab/>
              <w:t xml:space="preserve">for( </w:t>
            </w:r>
            <w:proofErr w:type="spellStart"/>
            <w:r w:rsidRPr="00484667">
              <w:rPr>
                <w:rFonts w:ascii="Times New Roman" w:hAnsi="Times New Roman"/>
                <w:highlight w:val="yellow"/>
                <w:lang w:eastAsia="ko-KR"/>
              </w:rPr>
              <w:t>i</w:t>
            </w:r>
            <w:proofErr w:type="spellEnd"/>
            <w:r w:rsidRPr="00484667">
              <w:rPr>
                <w:rFonts w:ascii="Times New Roman" w:hAnsi="Times New Roman"/>
                <w:highlight w:val="yellow"/>
                <w:lang w:eastAsia="ko-KR"/>
              </w:rPr>
              <w:t xml:space="preserve"> = 0; </w:t>
            </w:r>
            <w:proofErr w:type="spellStart"/>
            <w:r w:rsidRPr="00484667">
              <w:rPr>
                <w:rFonts w:ascii="Times New Roman" w:hAnsi="Times New Roman"/>
                <w:highlight w:val="yellow"/>
                <w:lang w:eastAsia="ko-KR"/>
              </w:rPr>
              <w:t>i</w:t>
            </w:r>
            <w:proofErr w:type="spellEnd"/>
            <w:r w:rsidRPr="00484667">
              <w:rPr>
                <w:rFonts w:ascii="Times New Roman" w:hAnsi="Times New Roman"/>
                <w:highlight w:val="yellow"/>
                <w:lang w:eastAsia="ko-KR"/>
              </w:rPr>
              <w:t xml:space="preserve"> &lt; </w:t>
            </w:r>
            <w:proofErr w:type="spellStart"/>
            <w:r w:rsidRPr="00484667">
              <w:rPr>
                <w:rFonts w:ascii="Times New Roman" w:hAnsi="Times New Roman"/>
                <w:highlight w:val="yellow"/>
                <w:lang w:eastAsia="ko-KR"/>
              </w:rPr>
              <w:t>NumActiveRefLayerPics</w:t>
            </w:r>
            <w:proofErr w:type="spellEnd"/>
            <w:r w:rsidRPr="00484667">
              <w:rPr>
                <w:rFonts w:ascii="Times New Roman" w:hAnsi="Times New Roman"/>
                <w:highlight w:val="yellow"/>
                <w:lang w:eastAsia="ko-KR"/>
              </w:rPr>
              <w:t xml:space="preserve">; </w:t>
            </w:r>
            <w:proofErr w:type="spellStart"/>
            <w:r w:rsidRPr="00484667">
              <w:rPr>
                <w:rFonts w:ascii="Times New Roman" w:hAnsi="Times New Roman"/>
                <w:highlight w:val="yellow"/>
                <w:lang w:eastAsia="ko-KR"/>
              </w:rPr>
              <w:t>i</w:t>
            </w:r>
            <w:proofErr w:type="spellEnd"/>
            <w:r w:rsidRPr="00484667">
              <w:rPr>
                <w:rFonts w:ascii="Times New Roman" w:hAnsi="Times New Roman"/>
                <w:highlight w:val="yellow"/>
                <w:lang w:eastAsia="ko-KR"/>
              </w:rPr>
              <w:t xml:space="preserve">++ ) </w:t>
            </w:r>
          </w:p>
        </w:tc>
        <w:tc>
          <w:tcPr>
            <w:tcW w:w="1174" w:type="dxa"/>
            <w:shd w:val="clear" w:color="auto" w:fill="auto"/>
          </w:tcPr>
          <w:p w:rsidR="00B53A1F" w:rsidRPr="00B374D8" w:rsidRDefault="00B53A1F" w:rsidP="008952CF">
            <w:pPr>
              <w:pStyle w:val="tablecell"/>
              <w:spacing w:after="0"/>
            </w:pPr>
          </w:p>
        </w:tc>
      </w:tr>
      <w:tr w:rsidR="00B53A1F" w:rsidRPr="00B374D8" w:rsidTr="008D4CA7">
        <w:trPr>
          <w:cantSplit/>
          <w:jc w:val="center"/>
        </w:trPr>
        <w:tc>
          <w:tcPr>
            <w:tcW w:w="8374" w:type="dxa"/>
            <w:shd w:val="clear" w:color="auto" w:fill="auto"/>
          </w:tcPr>
          <w:p w:rsidR="00B53A1F" w:rsidRPr="00484667" w:rsidRDefault="00B53A1F" w:rsidP="008952CF">
            <w:pPr>
              <w:pStyle w:val="tablesyntax"/>
              <w:rPr>
                <w:rFonts w:ascii="Times New Roman" w:eastAsia="Times New Roman" w:hAnsi="Times New Roman"/>
                <w:highlight w:val="yellow"/>
                <w:lang w:eastAsia="zh-TW"/>
              </w:rPr>
            </w:pPr>
            <w:r w:rsidRPr="00484667">
              <w:rPr>
                <w:rFonts w:ascii="Times New Roman" w:hAnsi="Times New Roman"/>
                <w:b/>
                <w:bCs/>
                <w:highlight w:val="yellow"/>
                <w:lang w:eastAsia="en-US"/>
              </w:rPr>
              <w:tab/>
            </w:r>
            <w:r w:rsidRPr="00484667">
              <w:rPr>
                <w:rFonts w:ascii="Times New Roman" w:hAnsi="Times New Roman"/>
                <w:b/>
                <w:bCs/>
                <w:highlight w:val="yellow"/>
                <w:lang w:eastAsia="en-US"/>
              </w:rPr>
              <w:tab/>
            </w:r>
            <w:r w:rsidRPr="00484667">
              <w:rPr>
                <w:rFonts w:ascii="Times New Roman" w:hAnsi="Times New Roman"/>
                <w:highlight w:val="yellow"/>
                <w:lang w:eastAsia="ko-KR"/>
              </w:rPr>
              <w:tab/>
            </w:r>
            <w:r w:rsidRPr="00484667">
              <w:rPr>
                <w:rFonts w:ascii="Times New Roman" w:hAnsi="Times New Roman"/>
                <w:highlight w:val="yellow"/>
                <w:lang w:eastAsia="ko-KR"/>
              </w:rPr>
              <w:tab/>
            </w:r>
            <w:r w:rsidRPr="00484667">
              <w:rPr>
                <w:rFonts w:ascii="Times New Roman" w:hAnsi="Times New Roman"/>
                <w:highlight w:val="yellow"/>
                <w:lang w:eastAsia="ko-KR"/>
              </w:rPr>
              <w:tab/>
            </w:r>
            <w:proofErr w:type="spellStart"/>
            <w:r w:rsidRPr="00484667">
              <w:rPr>
                <w:rFonts w:ascii="Times New Roman" w:hAnsi="Times New Roman"/>
                <w:b/>
                <w:bCs/>
                <w:highlight w:val="yellow"/>
                <w:lang w:eastAsia="en-US"/>
              </w:rPr>
              <w:t>inter_layer_pred_layer_idc</w:t>
            </w:r>
            <w:proofErr w:type="spellEnd"/>
            <w:r w:rsidRPr="00484667">
              <w:rPr>
                <w:rFonts w:ascii="Times New Roman" w:hAnsi="Times New Roman"/>
                <w:b/>
                <w:bCs/>
                <w:highlight w:val="yellow"/>
                <w:lang w:eastAsia="en-US"/>
              </w:rPr>
              <w:t>[ </w:t>
            </w:r>
            <w:proofErr w:type="spellStart"/>
            <w:r w:rsidRPr="00484667">
              <w:rPr>
                <w:rFonts w:ascii="Times New Roman" w:hAnsi="Times New Roman"/>
                <w:bCs/>
                <w:highlight w:val="yellow"/>
                <w:lang w:eastAsia="en-US"/>
              </w:rPr>
              <w:t>i</w:t>
            </w:r>
            <w:proofErr w:type="spellEnd"/>
            <w:r w:rsidRPr="00484667">
              <w:rPr>
                <w:rFonts w:ascii="Times New Roman" w:hAnsi="Times New Roman"/>
                <w:bCs/>
                <w:highlight w:val="yellow"/>
                <w:lang w:eastAsia="en-US"/>
              </w:rPr>
              <w:t> ]</w:t>
            </w:r>
          </w:p>
        </w:tc>
        <w:tc>
          <w:tcPr>
            <w:tcW w:w="1174" w:type="dxa"/>
            <w:shd w:val="clear" w:color="auto" w:fill="auto"/>
          </w:tcPr>
          <w:p w:rsidR="00B53A1F" w:rsidRPr="00B374D8" w:rsidRDefault="00B53A1F" w:rsidP="008952CF">
            <w:pPr>
              <w:pStyle w:val="tablecell"/>
              <w:spacing w:after="0"/>
            </w:pPr>
            <w:r w:rsidRPr="00B374D8">
              <w:rPr>
                <w:lang w:eastAsia="ko-KR"/>
              </w:rPr>
              <w:t>u(v)</w:t>
            </w:r>
          </w:p>
        </w:tc>
      </w:tr>
      <w:tr w:rsidR="00B53A1F" w:rsidRPr="00D5323A" w:rsidTr="008D4CA7">
        <w:trPr>
          <w:cantSplit/>
          <w:jc w:val="center"/>
        </w:trPr>
        <w:tc>
          <w:tcPr>
            <w:tcW w:w="8374" w:type="dxa"/>
            <w:shd w:val="clear" w:color="auto" w:fill="auto"/>
          </w:tcPr>
          <w:p w:rsidR="00B53A1F" w:rsidRPr="00484667" w:rsidRDefault="00B53A1F" w:rsidP="008952CF">
            <w:pPr>
              <w:pStyle w:val="tablesyntax"/>
              <w:rPr>
                <w:rFonts w:ascii="Times New Roman" w:eastAsia="Times New Roman" w:hAnsi="Times New Roman"/>
                <w:highlight w:val="yellow"/>
                <w:lang w:eastAsia="zh-TW"/>
              </w:rPr>
            </w:pPr>
            <w:r w:rsidRPr="00484667">
              <w:rPr>
                <w:rFonts w:ascii="Times New Roman" w:hAnsi="Times New Roman"/>
                <w:highlight w:val="yellow"/>
                <w:lang w:eastAsia="ko-KR"/>
              </w:rPr>
              <w:tab/>
            </w:r>
            <w:r w:rsidRPr="00484667">
              <w:rPr>
                <w:rFonts w:ascii="Times New Roman" w:hAnsi="Times New Roman"/>
                <w:highlight w:val="yellow"/>
                <w:lang w:eastAsia="ko-KR"/>
              </w:rPr>
              <w:tab/>
            </w:r>
            <w:r w:rsidRPr="00484667">
              <w:rPr>
                <w:rFonts w:ascii="Times New Roman" w:hAnsi="Times New Roman"/>
                <w:highlight w:val="yellow"/>
                <w:lang w:eastAsia="ko-KR"/>
              </w:rPr>
              <w:tab/>
              <w:t>}</w:t>
            </w:r>
          </w:p>
        </w:tc>
        <w:tc>
          <w:tcPr>
            <w:tcW w:w="1174" w:type="dxa"/>
            <w:shd w:val="clear" w:color="auto" w:fill="auto"/>
          </w:tcPr>
          <w:p w:rsidR="00B53A1F" w:rsidRPr="00B374D8" w:rsidRDefault="00B53A1F" w:rsidP="008952CF">
            <w:pPr>
              <w:pStyle w:val="tablecell"/>
              <w:spacing w:after="0"/>
            </w:pPr>
          </w:p>
        </w:tc>
      </w:tr>
      <w:tr w:rsidR="00B53A1F" w:rsidRPr="00D5323A" w:rsidTr="008D4CA7">
        <w:trPr>
          <w:cantSplit/>
          <w:jc w:val="center"/>
        </w:trPr>
        <w:tc>
          <w:tcPr>
            <w:tcW w:w="8374" w:type="dxa"/>
            <w:shd w:val="clear" w:color="auto" w:fill="auto"/>
          </w:tcPr>
          <w:p w:rsidR="00B53A1F" w:rsidRPr="00484667" w:rsidRDefault="00B53A1F" w:rsidP="008952CF">
            <w:pPr>
              <w:pStyle w:val="tablesyntax"/>
              <w:rPr>
                <w:rFonts w:ascii="Times New Roman" w:eastAsia="Times New Roman" w:hAnsi="Times New Roman"/>
                <w:highlight w:val="yellow"/>
                <w:lang w:eastAsia="zh-TW"/>
              </w:rPr>
            </w:pPr>
            <w:r w:rsidRPr="00484667">
              <w:rPr>
                <w:rFonts w:ascii="Times New Roman" w:hAnsi="Times New Roman"/>
                <w:highlight w:val="yellow"/>
                <w:lang w:eastAsia="ko-KR"/>
              </w:rPr>
              <w:tab/>
            </w:r>
            <w:r w:rsidRPr="00484667">
              <w:rPr>
                <w:rFonts w:ascii="Times New Roman" w:hAnsi="Times New Roman"/>
                <w:highlight w:val="yellow"/>
                <w:lang w:eastAsia="ko-KR"/>
              </w:rPr>
              <w:tab/>
              <w:t>}</w:t>
            </w:r>
          </w:p>
        </w:tc>
        <w:tc>
          <w:tcPr>
            <w:tcW w:w="1174" w:type="dxa"/>
            <w:shd w:val="clear" w:color="auto" w:fill="auto"/>
          </w:tcPr>
          <w:p w:rsidR="00B53A1F" w:rsidRPr="00D5323A" w:rsidRDefault="00B53A1F" w:rsidP="008952CF">
            <w:pPr>
              <w:pStyle w:val="tablecell"/>
              <w:spacing w:after="0"/>
              <w:rPr>
                <w:highlight w:val="cyan"/>
              </w:rPr>
            </w:pPr>
          </w:p>
        </w:tc>
      </w:tr>
      <w:tr w:rsidR="00B53A1F" w:rsidRPr="00F84D8D" w:rsidTr="008D4CA7">
        <w:trPr>
          <w:cantSplit/>
          <w:jc w:val="center"/>
        </w:trPr>
        <w:tc>
          <w:tcPr>
            <w:tcW w:w="8374" w:type="dxa"/>
            <w:shd w:val="clear" w:color="auto" w:fill="auto"/>
          </w:tcPr>
          <w:p w:rsidR="00B53A1F" w:rsidRPr="001501B1" w:rsidRDefault="00B53A1F" w:rsidP="008952CF">
            <w:pPr>
              <w:pStyle w:val="tablesyntax"/>
              <w:rPr>
                <w:rFonts w:ascii="Times New Roman" w:eastAsia="Times New Roman" w:hAnsi="Times New Roman"/>
                <w:highlight w:val="yellow"/>
                <w:lang w:eastAsia="zh-TW"/>
              </w:rPr>
            </w:pPr>
            <w:r w:rsidRPr="001501B1">
              <w:rPr>
                <w:rFonts w:ascii="Times New Roman" w:hAnsi="Times New Roman"/>
                <w:highlight w:val="yellow"/>
                <w:lang w:eastAsia="en-US"/>
              </w:rPr>
              <w:tab/>
            </w:r>
            <w:r w:rsidRPr="001501B1">
              <w:rPr>
                <w:rFonts w:ascii="Times New Roman" w:hAnsi="Times New Roman"/>
                <w:highlight w:val="yellow"/>
                <w:lang w:eastAsia="en-US"/>
              </w:rPr>
              <w:tab/>
              <w:t xml:space="preserve">if( </w:t>
            </w:r>
            <w:proofErr w:type="spellStart"/>
            <w:r w:rsidRPr="001501B1">
              <w:rPr>
                <w:rFonts w:ascii="Times New Roman" w:hAnsi="Times New Roman"/>
                <w:highlight w:val="yellow"/>
                <w:lang w:val="en-CA" w:eastAsia="en-US"/>
              </w:rPr>
              <w:t>NumSamplePredRefLayers</w:t>
            </w:r>
            <w:proofErr w:type="spellEnd"/>
            <w:r w:rsidRPr="001501B1">
              <w:rPr>
                <w:rFonts w:ascii="Times New Roman" w:hAnsi="Times New Roman"/>
                <w:highlight w:val="yellow"/>
                <w:lang w:val="en-CA" w:eastAsia="en-US"/>
              </w:rPr>
              <w:t>[ </w:t>
            </w:r>
            <w:proofErr w:type="spellStart"/>
            <w:r w:rsidRPr="001501B1">
              <w:rPr>
                <w:rFonts w:ascii="Times New Roman" w:hAnsi="Times New Roman"/>
                <w:highlight w:val="yellow"/>
                <w:lang w:val="en-CA" w:eastAsia="en-US"/>
              </w:rPr>
              <w:t>nuh_layer_id</w:t>
            </w:r>
            <w:proofErr w:type="spellEnd"/>
            <w:r w:rsidRPr="001501B1">
              <w:rPr>
                <w:rFonts w:ascii="Times New Roman" w:hAnsi="Times New Roman"/>
                <w:highlight w:val="yellow"/>
                <w:lang w:val="en-CA" w:eastAsia="en-US"/>
              </w:rPr>
              <w:t> ]</w:t>
            </w:r>
            <w:r w:rsidRPr="001501B1">
              <w:rPr>
                <w:rFonts w:ascii="Times New Roman" w:hAnsi="Times New Roman"/>
                <w:highlight w:val="yellow"/>
                <w:lang w:eastAsia="ko-KR"/>
              </w:rPr>
              <w:t xml:space="preserve"> &gt; 0  &amp;&amp;  </w:t>
            </w:r>
            <w:proofErr w:type="spellStart"/>
            <w:r w:rsidRPr="001501B1">
              <w:rPr>
                <w:rFonts w:ascii="Times New Roman" w:hAnsi="Times New Roman"/>
                <w:highlight w:val="yellow"/>
                <w:lang w:eastAsia="ko-KR"/>
              </w:rPr>
              <w:t>NumActiveRefLayerPics</w:t>
            </w:r>
            <w:proofErr w:type="spellEnd"/>
            <w:r w:rsidRPr="001501B1">
              <w:rPr>
                <w:rFonts w:ascii="Times New Roman" w:hAnsi="Times New Roman"/>
                <w:highlight w:val="yellow"/>
                <w:lang w:eastAsia="ko-KR"/>
              </w:rPr>
              <w:t xml:space="preserve"> &gt; 0 ) </w:t>
            </w:r>
          </w:p>
        </w:tc>
        <w:tc>
          <w:tcPr>
            <w:tcW w:w="1174" w:type="dxa"/>
            <w:shd w:val="clear" w:color="auto" w:fill="auto"/>
          </w:tcPr>
          <w:p w:rsidR="00B53A1F" w:rsidRPr="00F84D8D" w:rsidRDefault="00B53A1F" w:rsidP="008952CF">
            <w:pPr>
              <w:pStyle w:val="tablecell"/>
              <w:spacing w:after="0"/>
            </w:pPr>
          </w:p>
        </w:tc>
      </w:tr>
      <w:tr w:rsidR="00B53A1F" w:rsidRPr="00C33160" w:rsidTr="008D4CA7">
        <w:trPr>
          <w:cantSplit/>
          <w:jc w:val="center"/>
        </w:trPr>
        <w:tc>
          <w:tcPr>
            <w:tcW w:w="8374" w:type="dxa"/>
            <w:shd w:val="clear" w:color="auto" w:fill="auto"/>
          </w:tcPr>
          <w:p w:rsidR="00B53A1F" w:rsidRPr="001501B1" w:rsidRDefault="00B53A1F" w:rsidP="008952CF">
            <w:pPr>
              <w:pStyle w:val="tablesyntax"/>
              <w:rPr>
                <w:rFonts w:ascii="Times New Roman" w:eastAsia="Times New Roman" w:hAnsi="Times New Roman"/>
                <w:highlight w:val="yellow"/>
                <w:lang w:eastAsia="zh-TW"/>
              </w:rPr>
            </w:pPr>
            <w:r w:rsidRPr="001501B1">
              <w:rPr>
                <w:rFonts w:ascii="Times New Roman" w:hAnsi="Times New Roman"/>
                <w:highlight w:val="yellow"/>
                <w:lang w:eastAsia="en-US"/>
              </w:rPr>
              <w:tab/>
            </w:r>
            <w:r w:rsidRPr="001501B1">
              <w:rPr>
                <w:rFonts w:ascii="Times New Roman" w:hAnsi="Times New Roman"/>
                <w:highlight w:val="yellow"/>
                <w:lang w:eastAsia="en-US"/>
              </w:rPr>
              <w:tab/>
            </w:r>
            <w:r w:rsidRPr="001501B1">
              <w:rPr>
                <w:rFonts w:ascii="Times New Roman" w:hAnsi="Times New Roman"/>
                <w:highlight w:val="yellow"/>
                <w:lang w:eastAsia="en-US"/>
              </w:rPr>
              <w:tab/>
            </w:r>
            <w:proofErr w:type="spellStart"/>
            <w:r w:rsidRPr="001501B1">
              <w:rPr>
                <w:rFonts w:ascii="Times New Roman" w:hAnsi="Times New Roman"/>
                <w:b/>
                <w:highlight w:val="yellow"/>
                <w:lang w:eastAsia="ko-KR"/>
              </w:rPr>
              <w:t>inter_layer_sample_pred_only_flag</w:t>
            </w:r>
            <w:proofErr w:type="spellEnd"/>
          </w:p>
        </w:tc>
        <w:tc>
          <w:tcPr>
            <w:tcW w:w="1174" w:type="dxa"/>
            <w:shd w:val="clear" w:color="auto" w:fill="auto"/>
          </w:tcPr>
          <w:p w:rsidR="00B53A1F" w:rsidRPr="00C33160" w:rsidRDefault="00B53A1F" w:rsidP="008952CF">
            <w:pPr>
              <w:pStyle w:val="tablecell"/>
              <w:spacing w:after="0"/>
            </w:pPr>
            <w:r w:rsidRPr="00F84D8D">
              <w:t>u(1)</w:t>
            </w:r>
          </w:p>
        </w:tc>
      </w:tr>
      <w:tr w:rsidR="00B53A1F" w:rsidRPr="00C33160" w:rsidTr="008D4CA7">
        <w:trPr>
          <w:cantSplit/>
          <w:jc w:val="center"/>
        </w:trPr>
        <w:tc>
          <w:tcPr>
            <w:tcW w:w="8374" w:type="dxa"/>
          </w:tcPr>
          <w:p w:rsidR="00B53A1F" w:rsidRPr="00C33160" w:rsidRDefault="00B53A1F" w:rsidP="008952CF">
            <w:pPr>
              <w:pStyle w:val="tablesyntax"/>
              <w:rPr>
                <w:rFonts w:ascii="Times New Roman" w:hAnsi="Times New Roman"/>
                <w:bCs/>
                <w:lang w:eastAsia="en-US"/>
              </w:rPr>
            </w:pPr>
            <w:r w:rsidRPr="00C33160">
              <w:rPr>
                <w:rFonts w:ascii="Times New Roman" w:hAnsi="Times New Roman"/>
                <w:bCs/>
                <w:lang w:eastAsia="ko-KR"/>
              </w:rPr>
              <w:tab/>
            </w:r>
            <w:r w:rsidRPr="00C33160">
              <w:rPr>
                <w:rFonts w:ascii="Times New Roman" w:hAnsi="Times New Roman"/>
                <w:bCs/>
                <w:lang w:eastAsia="en-US"/>
              </w:rPr>
              <w:tab/>
              <w:t xml:space="preserve">if( </w:t>
            </w:r>
            <w:proofErr w:type="spellStart"/>
            <w:r w:rsidRPr="00C33160">
              <w:rPr>
                <w:rFonts w:ascii="Times New Roman" w:hAnsi="Times New Roman"/>
                <w:lang w:eastAsia="en-US"/>
              </w:rPr>
              <w:t>nal_unit_type</w:t>
            </w:r>
            <w:proofErr w:type="spellEnd"/>
            <w:r w:rsidRPr="00C33160">
              <w:rPr>
                <w:rFonts w:ascii="Times New Roman" w:hAnsi="Times New Roman"/>
                <w:lang w:eastAsia="en-US"/>
              </w:rPr>
              <w:t xml:space="preserve">  !=  IDR_W_RADL  &amp;&amp;  </w:t>
            </w:r>
            <w:proofErr w:type="spellStart"/>
            <w:r w:rsidRPr="00C33160">
              <w:rPr>
                <w:rFonts w:ascii="Times New Roman" w:hAnsi="Times New Roman"/>
                <w:lang w:eastAsia="en-US"/>
              </w:rPr>
              <w:t>nal_unit_type</w:t>
            </w:r>
            <w:proofErr w:type="spellEnd"/>
            <w:r w:rsidRPr="00C33160">
              <w:rPr>
                <w:rFonts w:ascii="Times New Roman" w:hAnsi="Times New Roman"/>
                <w:lang w:eastAsia="en-US"/>
              </w:rPr>
              <w:t xml:space="preserve">  !=  IDR_N_LP</w:t>
            </w:r>
            <w:r w:rsidRPr="00C33160">
              <w:rPr>
                <w:rFonts w:ascii="Times New Roman" w:hAnsi="Times New Roman"/>
                <w:bCs/>
                <w:lang w:eastAsia="en-US"/>
              </w:rPr>
              <w:t xml:space="preserve"> ) {</w:t>
            </w:r>
          </w:p>
        </w:tc>
        <w:tc>
          <w:tcPr>
            <w:tcW w:w="1174" w:type="dxa"/>
          </w:tcPr>
          <w:p w:rsidR="00B53A1F" w:rsidRPr="00C33160" w:rsidRDefault="00B53A1F" w:rsidP="008952CF">
            <w:pPr>
              <w:pStyle w:val="tablecell"/>
              <w:spacing w:after="0"/>
            </w:pPr>
          </w:p>
        </w:tc>
      </w:tr>
      <w:tr w:rsidR="00B53A1F" w:rsidRPr="00C33160" w:rsidTr="008D4CA7">
        <w:trPr>
          <w:cantSplit/>
          <w:jc w:val="center"/>
        </w:trPr>
        <w:tc>
          <w:tcPr>
            <w:tcW w:w="8374" w:type="dxa"/>
          </w:tcPr>
          <w:p w:rsidR="00B53A1F" w:rsidRPr="00C33160" w:rsidRDefault="00B53A1F" w:rsidP="008952CF">
            <w:pPr>
              <w:pStyle w:val="tablesyntax"/>
              <w:rPr>
                <w:rFonts w:ascii="Times New Roman" w:hAnsi="Times New Roman"/>
                <w:lang w:eastAsia="ko-KR"/>
              </w:rPr>
            </w:pPr>
            <w:r w:rsidRPr="00C33160">
              <w:rPr>
                <w:rFonts w:ascii="Times New Roman" w:hAnsi="Times New Roman"/>
                <w:lang w:eastAsia="ko-KR"/>
              </w:rPr>
              <w:tab/>
            </w:r>
            <w:r w:rsidRPr="00C33160">
              <w:rPr>
                <w:rFonts w:ascii="Times New Roman" w:hAnsi="Times New Roman"/>
                <w:lang w:eastAsia="ko-KR"/>
              </w:rPr>
              <w:tab/>
            </w:r>
            <w:r w:rsidRPr="00C33160">
              <w:rPr>
                <w:rFonts w:ascii="Times New Roman" w:hAnsi="Times New Roman"/>
                <w:lang w:eastAsia="ko-KR"/>
              </w:rPr>
              <w:tab/>
            </w:r>
            <w:r w:rsidRPr="00BC4521">
              <w:rPr>
                <w:rFonts w:ascii="Times New Roman" w:hAnsi="Times New Roman"/>
                <w:lang w:eastAsia="ko-KR"/>
              </w:rPr>
              <w:t>if( (</w:t>
            </w:r>
            <w:proofErr w:type="spellStart"/>
            <w:r w:rsidRPr="00BC4521">
              <w:rPr>
                <w:rFonts w:ascii="Times New Roman" w:hAnsi="Times New Roman"/>
                <w:lang w:eastAsia="ko-KR"/>
              </w:rPr>
              <w:t>sps_temporal_mvp_enabled_flag</w:t>
            </w:r>
            <w:proofErr w:type="spellEnd"/>
            <w:r w:rsidRPr="00BC4521">
              <w:rPr>
                <w:rFonts w:ascii="Times New Roman" w:hAnsi="Times New Roman"/>
                <w:lang w:eastAsia="ko-KR"/>
              </w:rPr>
              <w:t xml:space="preserve"> ) </w:t>
            </w:r>
            <w:r w:rsidRPr="00BB07BB">
              <w:rPr>
                <w:rFonts w:ascii="Times New Roman" w:hAnsi="Times New Roman"/>
                <w:highlight w:val="yellow"/>
                <w:lang w:eastAsia="ko-KR"/>
              </w:rPr>
              <w:t>|| (</w:t>
            </w:r>
            <w:proofErr w:type="spellStart"/>
            <w:r w:rsidRPr="00BB07BB">
              <w:rPr>
                <w:rFonts w:ascii="Times New Roman" w:hAnsi="Times New Roman"/>
                <w:highlight w:val="yellow"/>
                <w:lang w:eastAsia="ko-KR"/>
              </w:rPr>
              <w:t>nuh_layer_id</w:t>
            </w:r>
            <w:proofErr w:type="spellEnd"/>
            <w:r w:rsidRPr="00BB07BB">
              <w:rPr>
                <w:rFonts w:ascii="Times New Roman" w:hAnsi="Times New Roman"/>
                <w:highlight w:val="yellow"/>
                <w:lang w:eastAsia="ko-KR"/>
              </w:rPr>
              <w:t xml:space="preserve"> &gt; 0 &amp;&amp; </w:t>
            </w:r>
            <w:proofErr w:type="spellStart"/>
            <w:r w:rsidRPr="00BB07BB">
              <w:rPr>
                <w:rFonts w:ascii="Times New Roman" w:hAnsi="Times New Roman"/>
                <w:highlight w:val="yellow"/>
                <w:lang w:eastAsia="ko-KR"/>
              </w:rPr>
              <w:t>InterRefEnabledInRPLFlag</w:t>
            </w:r>
            <w:proofErr w:type="spellEnd"/>
            <w:r w:rsidRPr="00BB07BB">
              <w:rPr>
                <w:rFonts w:ascii="Times New Roman" w:hAnsi="Times New Roman"/>
                <w:highlight w:val="yellow"/>
                <w:lang w:eastAsia="ko-KR"/>
              </w:rPr>
              <w:t xml:space="preserve"> ) </w:t>
            </w:r>
            <w:r w:rsidRPr="00BC4521">
              <w:rPr>
                <w:rFonts w:ascii="Times New Roman" w:hAnsi="Times New Roman"/>
                <w:lang w:eastAsia="ko-KR"/>
              </w:rPr>
              <w:t>)</w:t>
            </w:r>
          </w:p>
        </w:tc>
        <w:tc>
          <w:tcPr>
            <w:tcW w:w="1174" w:type="dxa"/>
          </w:tcPr>
          <w:p w:rsidR="00B53A1F" w:rsidRPr="00C33160" w:rsidRDefault="00B53A1F" w:rsidP="008952CF">
            <w:pPr>
              <w:pStyle w:val="tablecell"/>
              <w:spacing w:after="0"/>
            </w:pPr>
          </w:p>
        </w:tc>
      </w:tr>
      <w:tr w:rsidR="00B53A1F" w:rsidRPr="00C33160" w:rsidTr="008D4CA7">
        <w:trPr>
          <w:cantSplit/>
          <w:jc w:val="center"/>
        </w:trPr>
        <w:tc>
          <w:tcPr>
            <w:tcW w:w="8374" w:type="dxa"/>
          </w:tcPr>
          <w:p w:rsidR="00B53A1F" w:rsidRPr="00C33160" w:rsidRDefault="00B53A1F" w:rsidP="008952CF">
            <w:pPr>
              <w:pStyle w:val="tablesyntax"/>
              <w:rPr>
                <w:rFonts w:ascii="Times New Roman" w:hAnsi="Times New Roman"/>
                <w:lang w:eastAsia="ko-KR"/>
              </w:rPr>
            </w:pPr>
            <w:r w:rsidRPr="00C33160">
              <w:rPr>
                <w:rFonts w:ascii="Times New Roman" w:hAnsi="Times New Roman"/>
                <w:b/>
                <w:lang w:eastAsia="ko-KR"/>
              </w:rPr>
              <w:tab/>
            </w:r>
            <w:r w:rsidRPr="00C33160">
              <w:rPr>
                <w:rFonts w:ascii="Times New Roman" w:hAnsi="Times New Roman"/>
                <w:b/>
                <w:lang w:eastAsia="ko-KR"/>
              </w:rPr>
              <w:tab/>
            </w:r>
            <w:r w:rsidRPr="00C33160">
              <w:rPr>
                <w:rFonts w:ascii="Times New Roman" w:hAnsi="Times New Roman"/>
                <w:b/>
                <w:lang w:eastAsia="ko-KR"/>
              </w:rPr>
              <w:tab/>
            </w:r>
            <w:r w:rsidRPr="00C33160">
              <w:rPr>
                <w:rFonts w:ascii="Times New Roman" w:hAnsi="Times New Roman"/>
                <w:b/>
                <w:lang w:eastAsia="ko-KR"/>
              </w:rPr>
              <w:tab/>
            </w:r>
            <w:proofErr w:type="spellStart"/>
            <w:r w:rsidRPr="00C33160">
              <w:rPr>
                <w:rFonts w:ascii="Times New Roman" w:hAnsi="Times New Roman"/>
                <w:b/>
                <w:lang w:eastAsia="ko-KR"/>
              </w:rPr>
              <w:t>slice_temporal_mvp_enabled_flag</w:t>
            </w:r>
            <w:proofErr w:type="spellEnd"/>
          </w:p>
        </w:tc>
        <w:tc>
          <w:tcPr>
            <w:tcW w:w="1174" w:type="dxa"/>
          </w:tcPr>
          <w:p w:rsidR="00B53A1F" w:rsidRPr="00C33160" w:rsidRDefault="00B53A1F" w:rsidP="008952CF">
            <w:pPr>
              <w:pStyle w:val="tablecell"/>
              <w:spacing w:after="0"/>
            </w:pPr>
            <w:r w:rsidRPr="00C33160">
              <w:rPr>
                <w:lang w:eastAsia="ko-KR"/>
              </w:rPr>
              <w:t>u(1)</w:t>
            </w:r>
          </w:p>
        </w:tc>
      </w:tr>
      <w:tr w:rsidR="00B53A1F" w:rsidRPr="00C33160" w:rsidTr="008D4CA7">
        <w:trPr>
          <w:cantSplit/>
          <w:jc w:val="center"/>
        </w:trPr>
        <w:tc>
          <w:tcPr>
            <w:tcW w:w="8374" w:type="dxa"/>
          </w:tcPr>
          <w:p w:rsidR="00B53A1F" w:rsidRPr="00C33160" w:rsidRDefault="00B53A1F" w:rsidP="008952CF">
            <w:pPr>
              <w:pStyle w:val="tablesyntax"/>
              <w:rPr>
                <w:rFonts w:ascii="Times New Roman" w:hAnsi="Times New Roman"/>
                <w:lang w:eastAsia="ko-KR"/>
              </w:rPr>
            </w:pPr>
            <w:r w:rsidRPr="00C33160">
              <w:rPr>
                <w:rFonts w:ascii="Times New Roman" w:hAnsi="Times New Roman"/>
                <w:lang w:eastAsia="ko-KR"/>
              </w:rPr>
              <w:tab/>
            </w:r>
            <w:r w:rsidRPr="00C33160">
              <w:rPr>
                <w:rFonts w:ascii="Times New Roman" w:hAnsi="Times New Roman"/>
                <w:lang w:eastAsia="ko-KR"/>
              </w:rPr>
              <w:tab/>
              <w:t>}</w:t>
            </w:r>
          </w:p>
        </w:tc>
        <w:tc>
          <w:tcPr>
            <w:tcW w:w="1174" w:type="dxa"/>
          </w:tcPr>
          <w:p w:rsidR="00B53A1F" w:rsidRPr="00C33160" w:rsidRDefault="00B53A1F" w:rsidP="008952CF">
            <w:pPr>
              <w:pStyle w:val="tablecell"/>
              <w:spacing w:after="0"/>
            </w:pPr>
          </w:p>
        </w:tc>
      </w:tr>
      <w:tr w:rsidR="008D4CA7" w:rsidRPr="008E14A4" w:rsidTr="008D4CA7">
        <w:trPr>
          <w:cantSplit/>
          <w:jc w:val="center"/>
        </w:trPr>
        <w:tc>
          <w:tcPr>
            <w:tcW w:w="8374" w:type="dxa"/>
          </w:tcPr>
          <w:p w:rsidR="008D4CA7" w:rsidRPr="008D4CA7" w:rsidRDefault="008D4CA7" w:rsidP="003D6365">
            <w:pPr>
              <w:pStyle w:val="tablesyntax"/>
              <w:rPr>
                <w:rFonts w:ascii="Times New Roman" w:eastAsia="Times New Roman" w:hAnsi="Times New Roman"/>
                <w:dstrike/>
                <w:color w:val="FF0000"/>
                <w:lang w:eastAsia="zh-TW"/>
              </w:rPr>
            </w:pPr>
            <w:r w:rsidRPr="008D4CA7">
              <w:rPr>
                <w:rFonts w:ascii="Times New Roman" w:hAnsi="Times New Roman"/>
                <w:dstrike/>
                <w:color w:val="FF0000"/>
                <w:kern w:val="2"/>
                <w:lang w:eastAsia="ko-KR"/>
              </w:rPr>
              <w:tab/>
            </w:r>
            <w:r w:rsidRPr="008D4CA7">
              <w:rPr>
                <w:rFonts w:ascii="Times New Roman" w:hAnsi="Times New Roman"/>
                <w:dstrike/>
                <w:color w:val="FF0000"/>
                <w:kern w:val="2"/>
                <w:lang w:eastAsia="ko-KR"/>
              </w:rPr>
              <w:tab/>
            </w:r>
            <w:r w:rsidRPr="008D4CA7">
              <w:rPr>
                <w:rFonts w:ascii="Times New Roman" w:hAnsi="Times New Roman"/>
                <w:dstrike/>
                <w:color w:val="FF0000"/>
                <w:kern w:val="2"/>
                <w:highlight w:val="cyan"/>
                <w:lang w:eastAsia="ko-KR"/>
              </w:rPr>
              <w:t xml:space="preserve">if( </w:t>
            </w:r>
            <w:proofErr w:type="spellStart"/>
            <w:r w:rsidRPr="008D4CA7">
              <w:rPr>
                <w:rFonts w:ascii="Times New Roman" w:hAnsi="Times New Roman"/>
                <w:dstrike/>
                <w:color w:val="FF0000"/>
                <w:kern w:val="2"/>
                <w:highlight w:val="cyan"/>
                <w:lang w:eastAsia="ko-KR"/>
              </w:rPr>
              <w:t>nuh_layer_id</w:t>
            </w:r>
            <w:proofErr w:type="spellEnd"/>
            <w:r w:rsidRPr="008D4CA7">
              <w:rPr>
                <w:rFonts w:ascii="Times New Roman" w:hAnsi="Times New Roman"/>
                <w:dstrike/>
                <w:color w:val="FF0000"/>
                <w:kern w:val="2"/>
                <w:highlight w:val="cyan"/>
                <w:lang w:eastAsia="ko-KR"/>
              </w:rPr>
              <w:t xml:space="preserve"> &gt; 0  &amp;&amp;  </w:t>
            </w:r>
            <w:proofErr w:type="spellStart"/>
            <w:r w:rsidRPr="008D4CA7">
              <w:rPr>
                <w:dstrike/>
                <w:color w:val="FF0000"/>
                <w:highlight w:val="cyan"/>
                <w:lang w:val="en-CA"/>
              </w:rPr>
              <w:t>NumDirectRefLayers</w:t>
            </w:r>
            <w:proofErr w:type="spellEnd"/>
            <w:r w:rsidRPr="008D4CA7">
              <w:rPr>
                <w:rFonts w:ascii="Times New Roman" w:hAnsi="Times New Roman"/>
                <w:dstrike/>
                <w:color w:val="FF0000"/>
                <w:kern w:val="2"/>
                <w:highlight w:val="cyan"/>
                <w:lang w:eastAsia="ko-KR"/>
              </w:rPr>
              <w:t>[ </w:t>
            </w:r>
            <w:proofErr w:type="spellStart"/>
            <w:r w:rsidRPr="008D4CA7">
              <w:rPr>
                <w:rFonts w:ascii="Times New Roman" w:hAnsi="Times New Roman"/>
                <w:dstrike/>
                <w:color w:val="FF0000"/>
                <w:kern w:val="2"/>
                <w:highlight w:val="cyan"/>
                <w:lang w:eastAsia="ko-KR"/>
              </w:rPr>
              <w:t>nuh_layer_id</w:t>
            </w:r>
            <w:proofErr w:type="spellEnd"/>
            <w:r w:rsidRPr="008D4CA7">
              <w:rPr>
                <w:rFonts w:ascii="Times New Roman" w:hAnsi="Times New Roman"/>
                <w:dstrike/>
                <w:color w:val="FF0000"/>
                <w:kern w:val="2"/>
                <w:highlight w:val="cyan"/>
                <w:lang w:eastAsia="ko-KR"/>
              </w:rPr>
              <w:t xml:space="preserve"> ] &gt; 0 ) {</w:t>
            </w:r>
            <w:r w:rsidRPr="008D4CA7">
              <w:rPr>
                <w:dstrike/>
                <w:color w:val="FF0000"/>
                <w:highlight w:val="cyan"/>
                <w:lang w:eastAsia="ko-KR"/>
              </w:rPr>
              <w:t xml:space="preserve"> </w:t>
            </w:r>
          </w:p>
        </w:tc>
        <w:tc>
          <w:tcPr>
            <w:tcW w:w="1174" w:type="dxa"/>
          </w:tcPr>
          <w:p w:rsidR="008D4CA7" w:rsidRPr="008D4CA7" w:rsidRDefault="008D4CA7" w:rsidP="003D6365">
            <w:pPr>
              <w:pStyle w:val="tablecell"/>
              <w:rPr>
                <w:dstrike/>
                <w:color w:val="FF0000"/>
              </w:rPr>
            </w:pPr>
          </w:p>
        </w:tc>
      </w:tr>
      <w:tr w:rsidR="008D4CA7" w:rsidRPr="008E14A4" w:rsidTr="008D4CA7">
        <w:trPr>
          <w:cantSplit/>
          <w:jc w:val="center"/>
        </w:trPr>
        <w:tc>
          <w:tcPr>
            <w:tcW w:w="8374" w:type="dxa"/>
          </w:tcPr>
          <w:p w:rsidR="008D4CA7" w:rsidRPr="008D4CA7" w:rsidRDefault="008D4CA7" w:rsidP="003D6365">
            <w:pPr>
              <w:pStyle w:val="tablesyntax"/>
              <w:rPr>
                <w:rFonts w:ascii="Times New Roman" w:eastAsia="Times New Roman" w:hAnsi="Times New Roman"/>
                <w:dstrike/>
                <w:color w:val="FF0000"/>
                <w:lang w:eastAsia="zh-TW"/>
              </w:rPr>
            </w:pPr>
            <w:r w:rsidRPr="008D4CA7">
              <w:rPr>
                <w:rFonts w:ascii="Times New Roman" w:hAnsi="Times New Roman"/>
                <w:dstrike/>
                <w:color w:val="FF0000"/>
              </w:rPr>
              <w:tab/>
            </w:r>
            <w:r w:rsidRPr="008D4CA7">
              <w:rPr>
                <w:rFonts w:ascii="Times New Roman" w:hAnsi="Times New Roman"/>
                <w:dstrike/>
                <w:color w:val="FF0000"/>
              </w:rPr>
              <w:tab/>
            </w:r>
            <w:r w:rsidRPr="008D4CA7">
              <w:rPr>
                <w:rFonts w:ascii="Times New Roman" w:hAnsi="Times New Roman"/>
                <w:dstrike/>
                <w:color w:val="FF0000"/>
              </w:rPr>
              <w:tab/>
            </w:r>
            <w:proofErr w:type="spellStart"/>
            <w:r w:rsidRPr="008D4CA7">
              <w:rPr>
                <w:b/>
                <w:dstrike/>
                <w:color w:val="FF0000"/>
                <w:highlight w:val="cyan"/>
                <w:lang w:eastAsia="ko-KR"/>
              </w:rPr>
              <w:t>inter_layer_pred_enabled_flag</w:t>
            </w:r>
            <w:proofErr w:type="spellEnd"/>
          </w:p>
        </w:tc>
        <w:tc>
          <w:tcPr>
            <w:tcW w:w="1174" w:type="dxa"/>
          </w:tcPr>
          <w:p w:rsidR="008D4CA7" w:rsidRPr="008D4CA7" w:rsidRDefault="008D4CA7" w:rsidP="003D6365">
            <w:pPr>
              <w:pStyle w:val="tablecell"/>
              <w:rPr>
                <w:dstrike/>
                <w:color w:val="FF0000"/>
              </w:rPr>
            </w:pPr>
            <w:r w:rsidRPr="008D4CA7">
              <w:rPr>
                <w:dstrike/>
                <w:color w:val="FF0000"/>
                <w:highlight w:val="cyan"/>
              </w:rPr>
              <w:t>u(1)</w:t>
            </w:r>
          </w:p>
        </w:tc>
      </w:tr>
      <w:tr w:rsidR="008D4CA7" w:rsidRPr="008E14A4" w:rsidTr="008D4CA7">
        <w:trPr>
          <w:cantSplit/>
          <w:jc w:val="center"/>
        </w:trPr>
        <w:tc>
          <w:tcPr>
            <w:tcW w:w="8374" w:type="dxa"/>
          </w:tcPr>
          <w:p w:rsidR="008D4CA7" w:rsidRPr="008D4CA7" w:rsidRDefault="008D4CA7" w:rsidP="003D6365">
            <w:pPr>
              <w:pStyle w:val="tablesyntax"/>
              <w:rPr>
                <w:rFonts w:ascii="Times New Roman" w:eastAsia="Times New Roman" w:hAnsi="Times New Roman"/>
                <w:dstrike/>
                <w:color w:val="FF0000"/>
                <w:lang w:eastAsia="zh-TW"/>
              </w:rPr>
            </w:pPr>
            <w:r w:rsidRPr="008D4CA7">
              <w:rPr>
                <w:dstrike/>
                <w:color w:val="FF0000"/>
                <w:lang w:eastAsia="ko-KR"/>
              </w:rPr>
              <w:tab/>
            </w:r>
            <w:r w:rsidRPr="008D4CA7">
              <w:rPr>
                <w:dstrike/>
                <w:color w:val="FF0000"/>
                <w:lang w:eastAsia="ko-KR"/>
              </w:rPr>
              <w:tab/>
            </w:r>
            <w:r w:rsidRPr="008D4CA7">
              <w:rPr>
                <w:dstrike/>
                <w:color w:val="FF0000"/>
                <w:lang w:eastAsia="ko-KR"/>
              </w:rPr>
              <w:tab/>
            </w:r>
            <w:r w:rsidRPr="008D4CA7">
              <w:rPr>
                <w:dstrike/>
                <w:color w:val="FF0000"/>
                <w:highlight w:val="cyan"/>
                <w:lang w:eastAsia="ko-KR"/>
              </w:rPr>
              <w:t xml:space="preserve">if( </w:t>
            </w:r>
            <w:proofErr w:type="spellStart"/>
            <w:r w:rsidRPr="008D4CA7">
              <w:rPr>
                <w:dstrike/>
                <w:color w:val="FF0000"/>
                <w:highlight w:val="cyan"/>
                <w:lang w:eastAsia="ko-KR"/>
              </w:rPr>
              <w:t>inter_layer_pred_enabled_flag</w:t>
            </w:r>
            <w:proofErr w:type="spellEnd"/>
            <w:r w:rsidRPr="008D4CA7">
              <w:rPr>
                <w:dstrike/>
                <w:color w:val="FF0000"/>
                <w:highlight w:val="cyan"/>
                <w:lang w:eastAsia="ko-KR"/>
              </w:rPr>
              <w:t xml:space="preserve">  &amp;&amp;  </w:t>
            </w:r>
            <w:proofErr w:type="spellStart"/>
            <w:r w:rsidRPr="008D4CA7">
              <w:rPr>
                <w:dstrike/>
                <w:color w:val="FF0000"/>
                <w:highlight w:val="cyan"/>
                <w:lang w:eastAsia="ko-KR"/>
              </w:rPr>
              <w:t>NumDirectRefLayers</w:t>
            </w:r>
            <w:proofErr w:type="spellEnd"/>
            <w:r w:rsidRPr="008D4CA7">
              <w:rPr>
                <w:dstrike/>
                <w:color w:val="FF0000"/>
                <w:highlight w:val="cyan"/>
                <w:lang w:eastAsia="ko-KR"/>
              </w:rPr>
              <w:t>[ </w:t>
            </w:r>
            <w:proofErr w:type="spellStart"/>
            <w:r w:rsidRPr="008D4CA7">
              <w:rPr>
                <w:dstrike/>
                <w:color w:val="FF0000"/>
                <w:highlight w:val="cyan"/>
                <w:lang w:eastAsia="ko-KR"/>
              </w:rPr>
              <w:t>nuh_layer_id</w:t>
            </w:r>
            <w:proofErr w:type="spellEnd"/>
            <w:r w:rsidRPr="008D4CA7">
              <w:rPr>
                <w:dstrike/>
                <w:color w:val="FF0000"/>
                <w:highlight w:val="cyan"/>
                <w:lang w:eastAsia="ko-KR"/>
              </w:rPr>
              <w:t> ] &gt; 1) {</w:t>
            </w:r>
          </w:p>
        </w:tc>
        <w:tc>
          <w:tcPr>
            <w:tcW w:w="1174" w:type="dxa"/>
          </w:tcPr>
          <w:p w:rsidR="008D4CA7" w:rsidRPr="008D4CA7" w:rsidRDefault="008D4CA7" w:rsidP="003D6365">
            <w:pPr>
              <w:pStyle w:val="tablecell"/>
              <w:rPr>
                <w:dstrike/>
                <w:color w:val="FF0000"/>
              </w:rPr>
            </w:pPr>
          </w:p>
        </w:tc>
      </w:tr>
      <w:tr w:rsidR="008D4CA7" w:rsidRPr="008E14A4" w:rsidTr="008D4CA7">
        <w:trPr>
          <w:cantSplit/>
          <w:jc w:val="center"/>
        </w:trPr>
        <w:tc>
          <w:tcPr>
            <w:tcW w:w="8374" w:type="dxa"/>
          </w:tcPr>
          <w:p w:rsidR="008D4CA7" w:rsidRPr="008D4CA7" w:rsidRDefault="008D4CA7" w:rsidP="003D6365">
            <w:pPr>
              <w:pStyle w:val="tablesyntax"/>
              <w:rPr>
                <w:rFonts w:ascii="Times New Roman" w:eastAsia="Times New Roman" w:hAnsi="Times New Roman"/>
                <w:dstrike/>
                <w:color w:val="FF0000"/>
                <w:lang w:eastAsia="zh-TW"/>
              </w:rPr>
            </w:pPr>
            <w:r w:rsidRPr="008D4CA7">
              <w:rPr>
                <w:dstrike/>
                <w:color w:val="FF0000"/>
                <w:lang w:eastAsia="ko-KR"/>
              </w:rPr>
              <w:tab/>
            </w:r>
            <w:r w:rsidRPr="008D4CA7">
              <w:rPr>
                <w:dstrike/>
                <w:color w:val="FF0000"/>
                <w:lang w:eastAsia="ko-KR"/>
              </w:rPr>
              <w:tab/>
            </w:r>
            <w:r w:rsidRPr="008D4CA7">
              <w:rPr>
                <w:dstrike/>
                <w:color w:val="FF0000"/>
                <w:lang w:eastAsia="ko-KR"/>
              </w:rPr>
              <w:tab/>
            </w:r>
            <w:r w:rsidRPr="008D4CA7">
              <w:rPr>
                <w:dstrike/>
                <w:color w:val="FF0000"/>
                <w:lang w:eastAsia="ko-KR"/>
              </w:rPr>
              <w:tab/>
            </w:r>
            <w:r w:rsidRPr="008D4CA7">
              <w:rPr>
                <w:dstrike/>
                <w:color w:val="FF0000"/>
                <w:highlight w:val="cyan"/>
                <w:lang w:eastAsia="ko-KR"/>
              </w:rPr>
              <w:t>if( !</w:t>
            </w:r>
            <w:proofErr w:type="spellStart"/>
            <w:r w:rsidRPr="008D4CA7">
              <w:rPr>
                <w:dstrike/>
                <w:color w:val="FF0000"/>
                <w:highlight w:val="cyan"/>
                <w:lang w:eastAsia="ko-KR"/>
              </w:rPr>
              <w:t>max_one_active_ref_layer_flag</w:t>
            </w:r>
            <w:proofErr w:type="spellEnd"/>
            <w:r w:rsidRPr="008D4CA7">
              <w:rPr>
                <w:dstrike/>
                <w:color w:val="FF0000"/>
                <w:highlight w:val="cyan"/>
                <w:lang w:eastAsia="ko-KR"/>
              </w:rPr>
              <w:t xml:space="preserve"> </w:t>
            </w:r>
            <w:r w:rsidRPr="008D4CA7">
              <w:rPr>
                <w:dstrike/>
                <w:color w:val="FF0000"/>
                <w:highlight w:val="cyan"/>
              </w:rPr>
              <w:t>)</w:t>
            </w:r>
          </w:p>
        </w:tc>
        <w:tc>
          <w:tcPr>
            <w:tcW w:w="1174" w:type="dxa"/>
          </w:tcPr>
          <w:p w:rsidR="008D4CA7" w:rsidRPr="008D4CA7" w:rsidRDefault="008D4CA7" w:rsidP="003D6365">
            <w:pPr>
              <w:pStyle w:val="tablecell"/>
              <w:rPr>
                <w:dstrike/>
                <w:color w:val="FF0000"/>
              </w:rPr>
            </w:pPr>
          </w:p>
        </w:tc>
      </w:tr>
      <w:tr w:rsidR="008D4CA7" w:rsidRPr="008E14A4" w:rsidTr="008D4CA7">
        <w:trPr>
          <w:cantSplit/>
          <w:jc w:val="center"/>
        </w:trPr>
        <w:tc>
          <w:tcPr>
            <w:tcW w:w="8374" w:type="dxa"/>
          </w:tcPr>
          <w:p w:rsidR="008D4CA7" w:rsidRPr="008D4CA7" w:rsidRDefault="008D4CA7" w:rsidP="003D6365">
            <w:pPr>
              <w:pStyle w:val="tablesyntax"/>
              <w:rPr>
                <w:rFonts w:ascii="Times New Roman" w:eastAsia="Times New Roman" w:hAnsi="Times New Roman"/>
                <w:dstrike/>
                <w:color w:val="FF0000"/>
                <w:lang w:eastAsia="zh-TW"/>
              </w:rPr>
            </w:pPr>
            <w:r w:rsidRPr="008D4CA7">
              <w:rPr>
                <w:dstrike/>
                <w:color w:val="FF0000"/>
                <w:lang w:eastAsia="ko-KR"/>
              </w:rPr>
              <w:tab/>
            </w:r>
            <w:r w:rsidRPr="008D4CA7">
              <w:rPr>
                <w:dstrike/>
                <w:color w:val="FF0000"/>
                <w:lang w:eastAsia="ko-KR"/>
              </w:rPr>
              <w:tab/>
            </w:r>
            <w:r w:rsidRPr="008D4CA7">
              <w:rPr>
                <w:dstrike/>
                <w:color w:val="FF0000"/>
                <w:lang w:eastAsia="ko-KR"/>
              </w:rPr>
              <w:tab/>
            </w:r>
            <w:r w:rsidRPr="008D4CA7">
              <w:rPr>
                <w:dstrike/>
                <w:color w:val="FF0000"/>
                <w:lang w:eastAsia="ko-KR"/>
              </w:rPr>
              <w:tab/>
            </w:r>
            <w:r w:rsidRPr="008D4CA7">
              <w:rPr>
                <w:dstrike/>
                <w:color w:val="FF0000"/>
                <w:lang w:eastAsia="ko-KR"/>
              </w:rPr>
              <w:tab/>
            </w:r>
            <w:r w:rsidRPr="008D4CA7">
              <w:rPr>
                <w:b/>
                <w:bCs/>
                <w:dstrike/>
                <w:color w:val="FF0000"/>
                <w:highlight w:val="cyan"/>
              </w:rPr>
              <w:t>num_inter_layer_ref_pics_minus1</w:t>
            </w:r>
          </w:p>
        </w:tc>
        <w:tc>
          <w:tcPr>
            <w:tcW w:w="1174" w:type="dxa"/>
          </w:tcPr>
          <w:p w:rsidR="008D4CA7" w:rsidRPr="008D4CA7" w:rsidRDefault="008D4CA7" w:rsidP="003D6365">
            <w:pPr>
              <w:pStyle w:val="tablecell"/>
              <w:rPr>
                <w:dstrike/>
                <w:color w:val="FF0000"/>
              </w:rPr>
            </w:pPr>
            <w:r w:rsidRPr="008D4CA7">
              <w:rPr>
                <w:dstrike/>
                <w:color w:val="FF0000"/>
                <w:highlight w:val="cyan"/>
                <w:lang w:eastAsia="ko-KR"/>
              </w:rPr>
              <w:t>u(v)</w:t>
            </w:r>
          </w:p>
        </w:tc>
      </w:tr>
      <w:tr w:rsidR="008D4CA7" w:rsidRPr="008E14A4" w:rsidTr="008D4CA7">
        <w:trPr>
          <w:cantSplit/>
          <w:jc w:val="center"/>
        </w:trPr>
        <w:tc>
          <w:tcPr>
            <w:tcW w:w="8374" w:type="dxa"/>
          </w:tcPr>
          <w:p w:rsidR="008D4CA7" w:rsidRPr="008D4CA7" w:rsidRDefault="008D4CA7" w:rsidP="003D6365">
            <w:pPr>
              <w:pStyle w:val="tablesyntax"/>
              <w:rPr>
                <w:rFonts w:ascii="Times New Roman" w:eastAsia="Times New Roman" w:hAnsi="Times New Roman"/>
                <w:dstrike/>
                <w:color w:val="FF0000"/>
                <w:lang w:eastAsia="zh-TW"/>
              </w:rPr>
            </w:pPr>
            <w:r w:rsidRPr="008D4CA7">
              <w:rPr>
                <w:rFonts w:ascii="Times New Roman" w:hAnsi="Times New Roman"/>
                <w:dstrike/>
                <w:color w:val="FF0000"/>
                <w:lang w:eastAsia="ko-KR"/>
              </w:rPr>
              <w:tab/>
            </w:r>
            <w:r w:rsidRPr="008D4CA7">
              <w:rPr>
                <w:rFonts w:ascii="Times New Roman" w:hAnsi="Times New Roman"/>
                <w:dstrike/>
                <w:color w:val="FF0000"/>
                <w:lang w:eastAsia="ko-KR"/>
              </w:rPr>
              <w:tab/>
            </w:r>
            <w:r w:rsidRPr="008D4CA7">
              <w:rPr>
                <w:rFonts w:ascii="Times New Roman" w:hAnsi="Times New Roman"/>
                <w:dstrike/>
                <w:color w:val="FF0000"/>
                <w:lang w:eastAsia="ko-KR"/>
              </w:rPr>
              <w:tab/>
            </w:r>
            <w:r w:rsidRPr="008D4CA7">
              <w:rPr>
                <w:rFonts w:ascii="Times New Roman" w:hAnsi="Times New Roman"/>
                <w:dstrike/>
                <w:color w:val="FF0000"/>
                <w:lang w:eastAsia="ko-KR"/>
              </w:rPr>
              <w:tab/>
            </w:r>
            <w:r w:rsidRPr="008D4CA7">
              <w:rPr>
                <w:rFonts w:ascii="Times New Roman" w:hAnsi="Times New Roman"/>
                <w:dstrike/>
                <w:color w:val="FF0000"/>
                <w:highlight w:val="cyan"/>
                <w:lang w:eastAsia="ko-KR"/>
              </w:rPr>
              <w:t xml:space="preserve">for( </w:t>
            </w:r>
            <w:proofErr w:type="spellStart"/>
            <w:r w:rsidRPr="008D4CA7">
              <w:rPr>
                <w:rFonts w:ascii="Times New Roman" w:hAnsi="Times New Roman"/>
                <w:dstrike/>
                <w:color w:val="FF0000"/>
                <w:highlight w:val="cyan"/>
                <w:lang w:eastAsia="ko-KR"/>
              </w:rPr>
              <w:t>i</w:t>
            </w:r>
            <w:proofErr w:type="spellEnd"/>
            <w:r w:rsidRPr="008D4CA7">
              <w:rPr>
                <w:rFonts w:ascii="Times New Roman" w:hAnsi="Times New Roman"/>
                <w:dstrike/>
                <w:color w:val="FF0000"/>
                <w:highlight w:val="cyan"/>
                <w:lang w:eastAsia="ko-KR"/>
              </w:rPr>
              <w:t xml:space="preserve"> = 0; </w:t>
            </w:r>
            <w:proofErr w:type="spellStart"/>
            <w:r w:rsidRPr="008D4CA7">
              <w:rPr>
                <w:rFonts w:ascii="Times New Roman" w:hAnsi="Times New Roman"/>
                <w:dstrike/>
                <w:color w:val="FF0000"/>
                <w:highlight w:val="cyan"/>
                <w:lang w:eastAsia="ko-KR"/>
              </w:rPr>
              <w:t>i</w:t>
            </w:r>
            <w:proofErr w:type="spellEnd"/>
            <w:r w:rsidRPr="008D4CA7">
              <w:rPr>
                <w:rFonts w:ascii="Times New Roman" w:hAnsi="Times New Roman"/>
                <w:dstrike/>
                <w:color w:val="FF0000"/>
                <w:highlight w:val="cyan"/>
                <w:lang w:eastAsia="ko-KR"/>
              </w:rPr>
              <w:t xml:space="preserve"> &lt; </w:t>
            </w:r>
            <w:proofErr w:type="spellStart"/>
            <w:r w:rsidRPr="008D4CA7">
              <w:rPr>
                <w:rFonts w:ascii="Times New Roman" w:hAnsi="Times New Roman"/>
                <w:dstrike/>
                <w:color w:val="FF0000"/>
                <w:highlight w:val="cyan"/>
                <w:lang w:eastAsia="ko-KR"/>
              </w:rPr>
              <w:t>NumActiveRefLayerPics</w:t>
            </w:r>
            <w:proofErr w:type="spellEnd"/>
            <w:r w:rsidRPr="008D4CA7">
              <w:rPr>
                <w:rFonts w:ascii="Times New Roman" w:hAnsi="Times New Roman"/>
                <w:dstrike/>
                <w:color w:val="FF0000"/>
                <w:highlight w:val="cyan"/>
                <w:lang w:eastAsia="ko-KR"/>
              </w:rPr>
              <w:t xml:space="preserve">; </w:t>
            </w:r>
            <w:proofErr w:type="spellStart"/>
            <w:r w:rsidRPr="008D4CA7">
              <w:rPr>
                <w:rFonts w:ascii="Times New Roman" w:hAnsi="Times New Roman"/>
                <w:dstrike/>
                <w:color w:val="FF0000"/>
                <w:highlight w:val="cyan"/>
                <w:lang w:eastAsia="ko-KR"/>
              </w:rPr>
              <w:t>i</w:t>
            </w:r>
            <w:proofErr w:type="spellEnd"/>
            <w:r w:rsidRPr="008D4CA7">
              <w:rPr>
                <w:rFonts w:ascii="Times New Roman" w:hAnsi="Times New Roman"/>
                <w:dstrike/>
                <w:color w:val="FF0000"/>
                <w:highlight w:val="cyan"/>
                <w:lang w:eastAsia="ko-KR"/>
              </w:rPr>
              <w:t xml:space="preserve">++ ) </w:t>
            </w:r>
          </w:p>
        </w:tc>
        <w:tc>
          <w:tcPr>
            <w:tcW w:w="1174" w:type="dxa"/>
          </w:tcPr>
          <w:p w:rsidR="008D4CA7" w:rsidRPr="008D4CA7" w:rsidRDefault="008D4CA7" w:rsidP="003D6365">
            <w:pPr>
              <w:pStyle w:val="tablecell"/>
              <w:rPr>
                <w:dstrike/>
                <w:color w:val="FF0000"/>
              </w:rPr>
            </w:pPr>
          </w:p>
        </w:tc>
      </w:tr>
      <w:tr w:rsidR="008D4CA7" w:rsidRPr="008E14A4" w:rsidTr="008D4CA7">
        <w:trPr>
          <w:cantSplit/>
          <w:jc w:val="center"/>
        </w:trPr>
        <w:tc>
          <w:tcPr>
            <w:tcW w:w="8374" w:type="dxa"/>
          </w:tcPr>
          <w:p w:rsidR="008D4CA7" w:rsidRPr="008D4CA7" w:rsidRDefault="008D4CA7" w:rsidP="003D6365">
            <w:pPr>
              <w:pStyle w:val="tablesyntax"/>
              <w:rPr>
                <w:rFonts w:ascii="Times New Roman" w:eastAsia="Times New Roman" w:hAnsi="Times New Roman"/>
                <w:dstrike/>
                <w:color w:val="FF0000"/>
                <w:lang w:eastAsia="zh-TW"/>
              </w:rPr>
            </w:pPr>
            <w:r w:rsidRPr="008D4CA7">
              <w:rPr>
                <w:rFonts w:ascii="Times New Roman" w:hAnsi="Times New Roman"/>
                <w:b/>
                <w:bCs/>
                <w:dstrike/>
                <w:color w:val="FF0000"/>
              </w:rPr>
              <w:tab/>
            </w:r>
            <w:r w:rsidRPr="008D4CA7">
              <w:rPr>
                <w:rFonts w:ascii="Times New Roman" w:hAnsi="Times New Roman"/>
                <w:b/>
                <w:bCs/>
                <w:dstrike/>
                <w:color w:val="FF0000"/>
              </w:rPr>
              <w:tab/>
            </w:r>
            <w:r w:rsidRPr="008D4CA7">
              <w:rPr>
                <w:dstrike/>
                <w:color w:val="FF0000"/>
                <w:lang w:eastAsia="ko-KR"/>
              </w:rPr>
              <w:tab/>
            </w:r>
            <w:r w:rsidRPr="008D4CA7">
              <w:rPr>
                <w:dstrike/>
                <w:color w:val="FF0000"/>
                <w:lang w:eastAsia="ko-KR"/>
              </w:rPr>
              <w:tab/>
            </w:r>
            <w:r w:rsidRPr="008D4CA7">
              <w:rPr>
                <w:dstrike/>
                <w:color w:val="FF0000"/>
                <w:lang w:eastAsia="ko-KR"/>
              </w:rPr>
              <w:tab/>
            </w:r>
            <w:proofErr w:type="spellStart"/>
            <w:r w:rsidRPr="008D4CA7">
              <w:rPr>
                <w:rFonts w:ascii="Times New Roman" w:hAnsi="Times New Roman"/>
                <w:b/>
                <w:bCs/>
                <w:dstrike/>
                <w:color w:val="FF0000"/>
                <w:highlight w:val="cyan"/>
              </w:rPr>
              <w:t>inter_layer_pred_layer_idc</w:t>
            </w:r>
            <w:proofErr w:type="spellEnd"/>
            <w:r w:rsidRPr="008D4CA7">
              <w:rPr>
                <w:rFonts w:ascii="Times New Roman" w:hAnsi="Times New Roman"/>
                <w:b/>
                <w:bCs/>
                <w:dstrike/>
                <w:color w:val="FF0000"/>
                <w:highlight w:val="cyan"/>
              </w:rPr>
              <w:t>[ </w:t>
            </w:r>
            <w:proofErr w:type="spellStart"/>
            <w:r w:rsidRPr="008D4CA7">
              <w:rPr>
                <w:rFonts w:ascii="Times New Roman" w:hAnsi="Times New Roman"/>
                <w:bCs/>
                <w:dstrike/>
                <w:color w:val="FF0000"/>
                <w:highlight w:val="cyan"/>
              </w:rPr>
              <w:t>i</w:t>
            </w:r>
            <w:proofErr w:type="spellEnd"/>
            <w:r w:rsidRPr="008D4CA7">
              <w:rPr>
                <w:rFonts w:ascii="Times New Roman" w:hAnsi="Times New Roman"/>
                <w:bCs/>
                <w:dstrike/>
                <w:color w:val="FF0000"/>
                <w:highlight w:val="cyan"/>
              </w:rPr>
              <w:t> ]</w:t>
            </w:r>
          </w:p>
        </w:tc>
        <w:tc>
          <w:tcPr>
            <w:tcW w:w="1174" w:type="dxa"/>
          </w:tcPr>
          <w:p w:rsidR="008D4CA7" w:rsidRPr="008D4CA7" w:rsidRDefault="008D4CA7" w:rsidP="003D6365">
            <w:pPr>
              <w:pStyle w:val="tablecell"/>
              <w:rPr>
                <w:dstrike/>
                <w:color w:val="FF0000"/>
              </w:rPr>
            </w:pPr>
            <w:r w:rsidRPr="008D4CA7">
              <w:rPr>
                <w:dstrike/>
                <w:color w:val="FF0000"/>
                <w:highlight w:val="cyan"/>
                <w:lang w:eastAsia="ko-KR"/>
              </w:rPr>
              <w:t>u(v)</w:t>
            </w:r>
          </w:p>
        </w:tc>
      </w:tr>
      <w:tr w:rsidR="008D4CA7" w:rsidRPr="008E14A4" w:rsidTr="008D4CA7">
        <w:trPr>
          <w:cantSplit/>
          <w:jc w:val="center"/>
        </w:trPr>
        <w:tc>
          <w:tcPr>
            <w:tcW w:w="8374" w:type="dxa"/>
          </w:tcPr>
          <w:p w:rsidR="008D4CA7" w:rsidRPr="008D4CA7" w:rsidRDefault="008D4CA7" w:rsidP="003D6365">
            <w:pPr>
              <w:pStyle w:val="tablesyntax"/>
              <w:rPr>
                <w:rFonts w:ascii="Times New Roman" w:eastAsia="Times New Roman" w:hAnsi="Times New Roman"/>
                <w:dstrike/>
                <w:color w:val="FF0000"/>
                <w:lang w:eastAsia="zh-TW"/>
              </w:rPr>
            </w:pPr>
            <w:r w:rsidRPr="008D4CA7">
              <w:rPr>
                <w:rFonts w:ascii="Times New Roman" w:hAnsi="Times New Roman"/>
                <w:dstrike/>
                <w:color w:val="FF0000"/>
                <w:lang w:eastAsia="ko-KR"/>
              </w:rPr>
              <w:tab/>
            </w:r>
            <w:r w:rsidRPr="008D4CA7">
              <w:rPr>
                <w:rFonts w:ascii="Times New Roman" w:hAnsi="Times New Roman"/>
                <w:dstrike/>
                <w:color w:val="FF0000"/>
                <w:lang w:eastAsia="ko-KR"/>
              </w:rPr>
              <w:tab/>
            </w:r>
            <w:r w:rsidRPr="008D4CA7">
              <w:rPr>
                <w:rFonts w:ascii="Times New Roman" w:hAnsi="Times New Roman"/>
                <w:dstrike/>
                <w:color w:val="FF0000"/>
                <w:lang w:eastAsia="ko-KR"/>
              </w:rPr>
              <w:tab/>
            </w:r>
            <w:r w:rsidRPr="008D4CA7">
              <w:rPr>
                <w:rFonts w:ascii="Times New Roman" w:hAnsi="Times New Roman"/>
                <w:dstrike/>
                <w:color w:val="FF0000"/>
                <w:highlight w:val="cyan"/>
                <w:lang w:eastAsia="ko-KR"/>
              </w:rPr>
              <w:t>}</w:t>
            </w:r>
          </w:p>
        </w:tc>
        <w:tc>
          <w:tcPr>
            <w:tcW w:w="1174" w:type="dxa"/>
          </w:tcPr>
          <w:p w:rsidR="008D4CA7" w:rsidRPr="008D4CA7" w:rsidRDefault="008D4CA7" w:rsidP="003D6365">
            <w:pPr>
              <w:pStyle w:val="tablecell"/>
              <w:rPr>
                <w:dstrike/>
                <w:color w:val="FF0000"/>
              </w:rPr>
            </w:pPr>
          </w:p>
        </w:tc>
      </w:tr>
      <w:tr w:rsidR="008D4CA7" w:rsidRPr="008E14A4" w:rsidTr="008D4CA7">
        <w:trPr>
          <w:cantSplit/>
          <w:jc w:val="center"/>
        </w:trPr>
        <w:tc>
          <w:tcPr>
            <w:tcW w:w="8374" w:type="dxa"/>
          </w:tcPr>
          <w:p w:rsidR="008D4CA7" w:rsidRPr="008D4CA7" w:rsidRDefault="008D4CA7" w:rsidP="003D6365">
            <w:pPr>
              <w:pStyle w:val="tablesyntax"/>
              <w:rPr>
                <w:rFonts w:ascii="Times New Roman" w:eastAsia="Times New Roman" w:hAnsi="Times New Roman"/>
                <w:dstrike/>
                <w:color w:val="FF0000"/>
                <w:lang w:eastAsia="zh-TW"/>
              </w:rPr>
            </w:pPr>
            <w:r w:rsidRPr="008D4CA7">
              <w:rPr>
                <w:rFonts w:ascii="Times New Roman" w:hAnsi="Times New Roman"/>
                <w:dstrike/>
                <w:color w:val="FF0000"/>
                <w:lang w:eastAsia="ko-KR"/>
              </w:rPr>
              <w:tab/>
            </w:r>
            <w:r w:rsidRPr="008D4CA7">
              <w:rPr>
                <w:rFonts w:ascii="Times New Roman" w:hAnsi="Times New Roman"/>
                <w:dstrike/>
                <w:color w:val="FF0000"/>
                <w:lang w:eastAsia="ko-KR"/>
              </w:rPr>
              <w:tab/>
            </w:r>
            <w:r w:rsidRPr="008D4CA7">
              <w:rPr>
                <w:rFonts w:ascii="Times New Roman" w:hAnsi="Times New Roman"/>
                <w:dstrike/>
                <w:color w:val="FF0000"/>
                <w:highlight w:val="cyan"/>
                <w:lang w:eastAsia="ko-KR"/>
              </w:rPr>
              <w:t>}</w:t>
            </w:r>
          </w:p>
        </w:tc>
        <w:tc>
          <w:tcPr>
            <w:tcW w:w="1174" w:type="dxa"/>
          </w:tcPr>
          <w:p w:rsidR="008D4CA7" w:rsidRPr="008D4CA7" w:rsidRDefault="008D4CA7" w:rsidP="003D6365">
            <w:pPr>
              <w:pStyle w:val="tablecell"/>
              <w:rPr>
                <w:dstrike/>
                <w:color w:val="FF0000"/>
              </w:rPr>
            </w:pPr>
          </w:p>
        </w:tc>
      </w:tr>
      <w:tr w:rsidR="008D4CA7" w:rsidRPr="008E14A4" w:rsidTr="008D4CA7">
        <w:trPr>
          <w:cantSplit/>
          <w:jc w:val="center"/>
        </w:trPr>
        <w:tc>
          <w:tcPr>
            <w:tcW w:w="8374" w:type="dxa"/>
          </w:tcPr>
          <w:p w:rsidR="008D4CA7" w:rsidRPr="008D4CA7" w:rsidRDefault="008D4CA7" w:rsidP="003D6365">
            <w:pPr>
              <w:pStyle w:val="tablesyntax"/>
              <w:rPr>
                <w:rFonts w:ascii="Times New Roman" w:eastAsia="Times New Roman" w:hAnsi="Times New Roman"/>
                <w:dstrike/>
                <w:color w:val="FF0000"/>
                <w:lang w:eastAsia="zh-TW"/>
              </w:rPr>
            </w:pPr>
            <w:r w:rsidRPr="008D4CA7">
              <w:rPr>
                <w:rFonts w:ascii="Times New Roman" w:hAnsi="Times New Roman"/>
                <w:dstrike/>
                <w:color w:val="FF0000"/>
              </w:rPr>
              <w:tab/>
            </w:r>
            <w:r w:rsidRPr="008D4CA7">
              <w:rPr>
                <w:rFonts w:ascii="Times New Roman" w:hAnsi="Times New Roman"/>
                <w:dstrike/>
                <w:color w:val="FF0000"/>
              </w:rPr>
              <w:tab/>
            </w:r>
            <w:r w:rsidRPr="008D4CA7">
              <w:rPr>
                <w:rFonts w:ascii="Times New Roman" w:hAnsi="Times New Roman"/>
                <w:dstrike/>
                <w:color w:val="FF0000"/>
                <w:highlight w:val="cyan"/>
              </w:rPr>
              <w:t xml:space="preserve">if( </w:t>
            </w:r>
            <w:proofErr w:type="spellStart"/>
            <w:r w:rsidRPr="008D4CA7">
              <w:rPr>
                <w:dstrike/>
                <w:color w:val="FF0000"/>
                <w:highlight w:val="cyan"/>
                <w:lang w:val="en-CA"/>
              </w:rPr>
              <w:t>NumSamplePredRefLayers</w:t>
            </w:r>
            <w:proofErr w:type="spellEnd"/>
            <w:r w:rsidRPr="008D4CA7">
              <w:rPr>
                <w:dstrike/>
                <w:color w:val="FF0000"/>
                <w:highlight w:val="cyan"/>
                <w:lang w:val="en-CA"/>
              </w:rPr>
              <w:t>[ </w:t>
            </w:r>
            <w:proofErr w:type="spellStart"/>
            <w:r w:rsidRPr="008D4CA7">
              <w:rPr>
                <w:dstrike/>
                <w:color w:val="FF0000"/>
                <w:highlight w:val="cyan"/>
                <w:lang w:val="en-CA"/>
              </w:rPr>
              <w:t>nuh_layer_id</w:t>
            </w:r>
            <w:proofErr w:type="spellEnd"/>
            <w:r w:rsidRPr="008D4CA7">
              <w:rPr>
                <w:dstrike/>
                <w:color w:val="FF0000"/>
                <w:highlight w:val="cyan"/>
                <w:lang w:val="en-CA"/>
              </w:rPr>
              <w:t> ]</w:t>
            </w:r>
            <w:r w:rsidRPr="008D4CA7">
              <w:rPr>
                <w:rFonts w:ascii="Times New Roman" w:hAnsi="Times New Roman"/>
                <w:dstrike/>
                <w:color w:val="FF0000"/>
                <w:highlight w:val="cyan"/>
                <w:lang w:eastAsia="ko-KR"/>
              </w:rPr>
              <w:t xml:space="preserve"> &gt; 0  &amp;&amp;  </w:t>
            </w:r>
            <w:proofErr w:type="spellStart"/>
            <w:r w:rsidRPr="008D4CA7">
              <w:rPr>
                <w:rFonts w:ascii="Times New Roman" w:hAnsi="Times New Roman"/>
                <w:dstrike/>
                <w:color w:val="FF0000"/>
                <w:highlight w:val="cyan"/>
                <w:lang w:eastAsia="ko-KR"/>
              </w:rPr>
              <w:t>NumActiveRefLayerPics</w:t>
            </w:r>
            <w:proofErr w:type="spellEnd"/>
            <w:r w:rsidRPr="008D4CA7">
              <w:rPr>
                <w:rFonts w:ascii="Times New Roman" w:hAnsi="Times New Roman"/>
                <w:dstrike/>
                <w:color w:val="FF0000"/>
                <w:highlight w:val="cyan"/>
                <w:lang w:eastAsia="ko-KR"/>
              </w:rPr>
              <w:t xml:space="preserve"> &gt; 0 ) </w:t>
            </w:r>
          </w:p>
        </w:tc>
        <w:tc>
          <w:tcPr>
            <w:tcW w:w="1174" w:type="dxa"/>
          </w:tcPr>
          <w:p w:rsidR="008D4CA7" w:rsidRPr="008D4CA7" w:rsidRDefault="008D4CA7" w:rsidP="003D6365">
            <w:pPr>
              <w:pStyle w:val="tablecell"/>
              <w:rPr>
                <w:dstrike/>
                <w:color w:val="FF0000"/>
              </w:rPr>
            </w:pPr>
          </w:p>
        </w:tc>
      </w:tr>
      <w:tr w:rsidR="008D4CA7" w:rsidRPr="008E14A4" w:rsidTr="008D4CA7">
        <w:trPr>
          <w:cantSplit/>
          <w:jc w:val="center"/>
        </w:trPr>
        <w:tc>
          <w:tcPr>
            <w:tcW w:w="8374" w:type="dxa"/>
          </w:tcPr>
          <w:p w:rsidR="008D4CA7" w:rsidRPr="008D4CA7" w:rsidRDefault="008D4CA7" w:rsidP="003D6365">
            <w:pPr>
              <w:pStyle w:val="tablesyntax"/>
              <w:rPr>
                <w:rFonts w:ascii="Times New Roman" w:eastAsia="Times New Roman" w:hAnsi="Times New Roman"/>
                <w:dstrike/>
                <w:color w:val="FF0000"/>
                <w:lang w:eastAsia="zh-TW"/>
              </w:rPr>
            </w:pPr>
            <w:r w:rsidRPr="008D4CA7">
              <w:rPr>
                <w:rFonts w:ascii="Times New Roman" w:hAnsi="Times New Roman"/>
                <w:dstrike/>
                <w:color w:val="FF0000"/>
              </w:rPr>
              <w:tab/>
            </w:r>
            <w:r w:rsidRPr="008D4CA7">
              <w:rPr>
                <w:rFonts w:ascii="Times New Roman" w:hAnsi="Times New Roman"/>
                <w:dstrike/>
                <w:color w:val="FF0000"/>
              </w:rPr>
              <w:tab/>
            </w:r>
            <w:r w:rsidRPr="008D4CA7">
              <w:rPr>
                <w:rFonts w:ascii="Times New Roman" w:hAnsi="Times New Roman"/>
                <w:dstrike/>
                <w:color w:val="FF0000"/>
              </w:rPr>
              <w:tab/>
            </w:r>
            <w:proofErr w:type="spellStart"/>
            <w:r w:rsidRPr="008D4CA7">
              <w:rPr>
                <w:b/>
                <w:dstrike/>
                <w:color w:val="FF0000"/>
                <w:highlight w:val="cyan"/>
                <w:lang w:eastAsia="ko-KR"/>
              </w:rPr>
              <w:t>inter_layer_sample_pred_only_flag</w:t>
            </w:r>
            <w:proofErr w:type="spellEnd"/>
          </w:p>
        </w:tc>
        <w:tc>
          <w:tcPr>
            <w:tcW w:w="1174" w:type="dxa"/>
          </w:tcPr>
          <w:p w:rsidR="008D4CA7" w:rsidRPr="008D4CA7" w:rsidRDefault="008D4CA7" w:rsidP="003D6365">
            <w:pPr>
              <w:pStyle w:val="tablecell"/>
              <w:rPr>
                <w:dstrike/>
                <w:color w:val="FF0000"/>
              </w:rPr>
            </w:pPr>
            <w:r w:rsidRPr="008D4CA7">
              <w:rPr>
                <w:dstrike/>
                <w:color w:val="FF0000"/>
                <w:highlight w:val="cyan"/>
              </w:rPr>
              <w:t>u(1)</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eastAsia="Times New Roman" w:hAnsi="Times New Roman"/>
                <w:lang w:eastAsia="zh-TW"/>
              </w:rPr>
              <w:tab/>
            </w:r>
            <w:r w:rsidRPr="008E14A4">
              <w:rPr>
                <w:rFonts w:ascii="Times New Roman" w:eastAsia="Times New Roman" w:hAnsi="Times New Roman"/>
                <w:lang w:eastAsia="zh-TW"/>
              </w:rPr>
              <w:tab/>
              <w:t xml:space="preserve">if( </w:t>
            </w:r>
            <w:proofErr w:type="spellStart"/>
            <w:r w:rsidRPr="008E14A4">
              <w:rPr>
                <w:rFonts w:ascii="Times New Roman" w:eastAsia="Times New Roman" w:hAnsi="Times New Roman"/>
                <w:lang w:eastAsia="zh-TW"/>
              </w:rPr>
              <w:t>sample_adaptive_offset_enabled_flag</w:t>
            </w:r>
            <w:proofErr w:type="spellEnd"/>
            <w:r w:rsidRPr="008E14A4">
              <w:rPr>
                <w:rFonts w:ascii="Times New Roman" w:eastAsia="Times New Roman" w:hAnsi="Times New Roman"/>
                <w:lang w:eastAsia="zh-TW"/>
              </w:rPr>
              <w:t xml:space="preserve"> ) {</w:t>
            </w:r>
          </w:p>
        </w:tc>
        <w:tc>
          <w:tcPr>
            <w:tcW w:w="1174" w:type="dxa"/>
          </w:tcPr>
          <w:p w:rsidR="00520610" w:rsidRPr="008E14A4" w:rsidRDefault="00520610" w:rsidP="003D6365">
            <w:pPr>
              <w:pStyle w:val="tablecell"/>
            </w:pPr>
          </w:p>
        </w:tc>
      </w:tr>
      <w:tr w:rsidR="00520610" w:rsidRPr="008E14A4" w:rsidDel="004935C5" w:rsidTr="008D4CA7">
        <w:trPr>
          <w:cantSplit/>
          <w:jc w:val="center"/>
        </w:trPr>
        <w:tc>
          <w:tcPr>
            <w:tcW w:w="8374" w:type="dxa"/>
          </w:tcPr>
          <w:p w:rsidR="00520610" w:rsidRPr="008E14A4" w:rsidDel="004935C5" w:rsidRDefault="00520610" w:rsidP="003D6365">
            <w:pPr>
              <w:pStyle w:val="tablesyntax"/>
              <w:rPr>
                <w:rFonts w:ascii="Times New Roman" w:hAnsi="Times New Roman"/>
                <w:lang w:eastAsia="ko-KR"/>
              </w:rPr>
            </w:pP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r>
            <w:proofErr w:type="spellStart"/>
            <w:r w:rsidRPr="008E14A4">
              <w:rPr>
                <w:rFonts w:ascii="Times New Roman" w:hAnsi="Times New Roman"/>
                <w:b/>
                <w:kern w:val="2"/>
                <w:lang w:eastAsia="ko-KR"/>
              </w:rPr>
              <w:t>slice_sao_luma_flag</w:t>
            </w:r>
            <w:proofErr w:type="spellEnd"/>
          </w:p>
        </w:tc>
        <w:tc>
          <w:tcPr>
            <w:tcW w:w="1174" w:type="dxa"/>
          </w:tcPr>
          <w:p w:rsidR="00520610" w:rsidRPr="008E14A4" w:rsidDel="004935C5" w:rsidRDefault="00520610" w:rsidP="003D6365">
            <w:pPr>
              <w:pStyle w:val="tablecell"/>
            </w:pPr>
            <w:r w:rsidRPr="008E14A4">
              <w:rPr>
                <w:kern w:val="2"/>
              </w:rPr>
              <w:t>u(1)</w:t>
            </w:r>
          </w:p>
        </w:tc>
      </w:tr>
      <w:tr w:rsidR="00520610" w:rsidRPr="008E14A4" w:rsidDel="004935C5" w:rsidTr="008D4CA7">
        <w:trPr>
          <w:cantSplit/>
          <w:jc w:val="center"/>
        </w:trPr>
        <w:tc>
          <w:tcPr>
            <w:tcW w:w="8374" w:type="dxa"/>
          </w:tcPr>
          <w:p w:rsidR="00520610" w:rsidRPr="008E14A4" w:rsidDel="004935C5" w:rsidRDefault="00520610" w:rsidP="003D6365">
            <w:pPr>
              <w:pStyle w:val="tablesyntax"/>
              <w:rPr>
                <w:rFonts w:ascii="Times New Roman" w:hAnsi="Times New Roman"/>
                <w:lang w:eastAsia="ko-KR"/>
              </w:rPr>
            </w:pPr>
            <w:r w:rsidRPr="008E14A4">
              <w:rPr>
                <w:rFonts w:ascii="Times New Roman" w:eastAsia="Times New Roman" w:hAnsi="Times New Roman"/>
                <w:kern w:val="2"/>
                <w:lang w:eastAsia="zh-TW"/>
              </w:rPr>
              <w:tab/>
            </w:r>
            <w:r w:rsidRPr="008E14A4">
              <w:rPr>
                <w:rFonts w:ascii="Times New Roman" w:eastAsia="Times New Roman" w:hAnsi="Times New Roman"/>
                <w:kern w:val="2"/>
                <w:lang w:eastAsia="zh-TW"/>
              </w:rPr>
              <w:tab/>
            </w:r>
            <w:r w:rsidRPr="008E14A4">
              <w:rPr>
                <w:rFonts w:ascii="Times New Roman" w:eastAsia="Times New Roman" w:hAnsi="Times New Roman"/>
                <w:kern w:val="2"/>
                <w:lang w:eastAsia="zh-TW"/>
              </w:rPr>
              <w:tab/>
            </w:r>
            <w:proofErr w:type="spellStart"/>
            <w:r w:rsidRPr="008E14A4">
              <w:rPr>
                <w:rFonts w:ascii="Times New Roman" w:hAnsi="Times New Roman"/>
                <w:b/>
                <w:kern w:val="2"/>
                <w:lang w:eastAsia="ko-KR"/>
              </w:rPr>
              <w:t>slice_sao_chroma_flag</w:t>
            </w:r>
            <w:proofErr w:type="spellEnd"/>
          </w:p>
        </w:tc>
        <w:tc>
          <w:tcPr>
            <w:tcW w:w="1174" w:type="dxa"/>
          </w:tcPr>
          <w:p w:rsidR="00520610" w:rsidRPr="008E14A4" w:rsidDel="004935C5" w:rsidRDefault="00520610" w:rsidP="003D6365">
            <w:pPr>
              <w:pStyle w:val="tablecell"/>
            </w:pPr>
            <w:r w:rsidRPr="008E14A4">
              <w:rPr>
                <w:kern w:val="2"/>
              </w:rPr>
              <w:t>u(1)</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kern w:val="2"/>
                <w:lang w:eastAsia="ko-KR"/>
              </w:rPr>
            </w:pPr>
            <w:r w:rsidRPr="008E14A4">
              <w:rPr>
                <w:rFonts w:ascii="Times New Roman" w:hAnsi="Times New Roman"/>
                <w:kern w:val="2"/>
                <w:lang w:eastAsia="ko-KR"/>
              </w:rPr>
              <w:tab/>
            </w:r>
            <w:r w:rsidRPr="008E14A4">
              <w:rPr>
                <w:rFonts w:ascii="Times New Roman" w:hAnsi="Times New Roman"/>
                <w:kern w:val="2"/>
                <w:lang w:eastAsia="ko-KR"/>
              </w:rPr>
              <w:tab/>
              <w:t>}</w:t>
            </w:r>
          </w:p>
        </w:tc>
        <w:tc>
          <w:tcPr>
            <w:tcW w:w="1174" w:type="dxa"/>
          </w:tcPr>
          <w:p w:rsidR="00520610" w:rsidRPr="008E14A4" w:rsidDel="004935C5"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rPr>
              <w:tab/>
              <w:t xml:space="preserve">if( </w:t>
            </w:r>
            <w:proofErr w:type="spellStart"/>
            <w:r w:rsidRPr="008E14A4">
              <w:rPr>
                <w:rFonts w:ascii="Times New Roman" w:hAnsi="Times New Roman"/>
              </w:rPr>
              <w:t>slice_type</w:t>
            </w:r>
            <w:proofErr w:type="spellEnd"/>
            <w:r w:rsidRPr="008E14A4">
              <w:rPr>
                <w:rFonts w:ascii="Times New Roman" w:hAnsi="Times New Roman"/>
              </w:rPr>
              <w:t xml:space="preserve">  = =  P  | |  </w:t>
            </w:r>
            <w:proofErr w:type="spellStart"/>
            <w:r w:rsidRPr="008E14A4">
              <w:rPr>
                <w:rFonts w:ascii="Times New Roman" w:hAnsi="Times New Roman"/>
              </w:rPr>
              <w:t>slice_type</w:t>
            </w:r>
            <w:proofErr w:type="spellEnd"/>
            <w:r w:rsidRPr="008E14A4">
              <w:rPr>
                <w:rFonts w:ascii="Times New Roman" w:hAnsi="Times New Roman"/>
              </w:rPr>
              <w:t xml:space="preserve">  = =  B ) {</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b/>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proofErr w:type="spellStart"/>
            <w:r w:rsidRPr="008E14A4">
              <w:rPr>
                <w:rFonts w:ascii="Times New Roman" w:hAnsi="Times New Roman"/>
                <w:b/>
              </w:rPr>
              <w:t>num_ref_idx_active_override_flag</w:t>
            </w:r>
            <w:proofErr w:type="spellEnd"/>
          </w:p>
        </w:tc>
        <w:tc>
          <w:tcPr>
            <w:tcW w:w="1174" w:type="dxa"/>
          </w:tcPr>
          <w:p w:rsidR="00520610" w:rsidRPr="008E14A4" w:rsidRDefault="00520610" w:rsidP="003D6365">
            <w:pPr>
              <w:pStyle w:val="tablecell"/>
            </w:pPr>
            <w:r w:rsidRPr="008E14A4">
              <w:t>u(1)</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t xml:space="preserve">if( </w:t>
            </w:r>
            <w:proofErr w:type="spellStart"/>
            <w:r w:rsidRPr="008E14A4">
              <w:rPr>
                <w:rFonts w:ascii="Times New Roman" w:hAnsi="Times New Roman"/>
              </w:rPr>
              <w:t>num_ref_idx_active_override_flag</w:t>
            </w:r>
            <w:proofErr w:type="spellEnd"/>
            <w:r w:rsidRPr="008E14A4">
              <w:rPr>
                <w:rFonts w:ascii="Times New Roman" w:hAnsi="Times New Roman"/>
              </w:rPr>
              <w:t xml:space="preserve"> ) {</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b/>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num_ref_idx_l0_active_minus1</w:t>
            </w:r>
          </w:p>
        </w:tc>
        <w:tc>
          <w:tcPr>
            <w:tcW w:w="1174" w:type="dxa"/>
          </w:tcPr>
          <w:p w:rsidR="00520610" w:rsidRPr="008E14A4" w:rsidRDefault="00520610" w:rsidP="003D6365">
            <w:pPr>
              <w:pStyle w:val="tablecell"/>
            </w:pPr>
            <w:proofErr w:type="spellStart"/>
            <w:r w:rsidRPr="008E14A4">
              <w:t>ue</w:t>
            </w:r>
            <w:proofErr w:type="spellEnd"/>
            <w:r w:rsidRPr="008E14A4">
              <w:t>(v)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t xml:space="preserve">if( </w:t>
            </w:r>
            <w:proofErr w:type="spellStart"/>
            <w:r w:rsidRPr="008E14A4">
              <w:rPr>
                <w:rFonts w:ascii="Times New Roman" w:hAnsi="Times New Roman"/>
                <w:lang w:eastAsia="ja-JP"/>
              </w:rPr>
              <w:t>slice_type</w:t>
            </w:r>
            <w:proofErr w:type="spellEnd"/>
            <w:r w:rsidRPr="008E14A4">
              <w:rPr>
                <w:rFonts w:ascii="Times New Roman" w:hAnsi="Times New Roman"/>
                <w:lang w:eastAsia="ja-JP"/>
              </w:rPr>
              <w:t xml:space="preserve"> </w:t>
            </w:r>
            <w:r w:rsidRPr="008E14A4">
              <w:rPr>
                <w:rFonts w:ascii="Times New Roman" w:hAnsi="Times New Roman"/>
              </w:rPr>
              <w:t xml:space="preserve"> = =  B )</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b/>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num_ref_idx_l1_active_minus1</w:t>
            </w:r>
          </w:p>
        </w:tc>
        <w:tc>
          <w:tcPr>
            <w:tcW w:w="1174" w:type="dxa"/>
          </w:tcPr>
          <w:p w:rsidR="00520610" w:rsidRPr="008E14A4" w:rsidRDefault="00520610" w:rsidP="003D6365">
            <w:pPr>
              <w:pStyle w:val="tablecell"/>
            </w:pPr>
            <w:proofErr w:type="spellStart"/>
            <w:r w:rsidRPr="008E14A4">
              <w:t>ue</w:t>
            </w:r>
            <w:proofErr w:type="spellEnd"/>
            <w:r w:rsidRPr="008E14A4">
              <w:t>(v)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t>}</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lists_modification_present_flag</w:t>
            </w:r>
            <w:proofErr w:type="spellEnd"/>
            <w:r w:rsidRPr="008E14A4">
              <w:rPr>
                <w:rFonts w:ascii="Times New Roman" w:hAnsi="Times New Roman"/>
                <w:lang w:eastAsia="ko-KR"/>
              </w:rPr>
              <w:t xml:space="preserve">  &amp;&amp;  </w:t>
            </w:r>
            <w:proofErr w:type="spellStart"/>
            <w:r w:rsidRPr="008E14A4">
              <w:rPr>
                <w:rFonts w:ascii="Times New Roman" w:hAnsi="Times New Roman"/>
                <w:lang w:eastAsia="ko-KR"/>
              </w:rPr>
              <w:t>NumPocTotalCurr</w:t>
            </w:r>
            <w:proofErr w:type="spellEnd"/>
            <w:r w:rsidRPr="008E14A4">
              <w:rPr>
                <w:rFonts w:ascii="Times New Roman" w:hAnsi="Times New Roman"/>
                <w:lang w:eastAsia="ko-KR"/>
              </w:rPr>
              <w:t xml:space="preserve"> &gt; 1 )</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proofErr w:type="spellStart"/>
            <w:r w:rsidRPr="008E14A4">
              <w:rPr>
                <w:rFonts w:ascii="Times New Roman" w:hAnsi="Times New Roman"/>
              </w:rPr>
              <w:t>ref_pic_lists_modification</w:t>
            </w:r>
            <w:proofErr w:type="spellEnd"/>
            <w:r w:rsidRPr="008E14A4">
              <w:rPr>
                <w:rFonts w:ascii="Times New Roman" w:hAnsi="Times New Roman"/>
              </w:rPr>
              <w:t>( )</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ja-JP"/>
              </w:rPr>
              <w:t xml:space="preserve">if( </w:t>
            </w:r>
            <w:proofErr w:type="spellStart"/>
            <w:r w:rsidRPr="008E14A4">
              <w:rPr>
                <w:rFonts w:ascii="Times New Roman" w:hAnsi="Times New Roman"/>
                <w:lang w:eastAsia="ja-JP"/>
              </w:rPr>
              <w:t>slice_type</w:t>
            </w:r>
            <w:proofErr w:type="spellEnd"/>
            <w:r w:rsidRPr="008E14A4">
              <w:rPr>
                <w:rFonts w:ascii="Times New Roman" w:hAnsi="Times New Roman"/>
                <w:lang w:eastAsia="ja-JP"/>
              </w:rPr>
              <w:t xml:space="preserve">  =</w:t>
            </w:r>
            <w:r w:rsidRPr="008E14A4">
              <w:rPr>
                <w:rFonts w:ascii="Times New Roman" w:hAnsi="Times New Roman"/>
                <w:lang w:eastAsia="ko-KR"/>
              </w:rPr>
              <w:t> </w:t>
            </w:r>
            <w:r w:rsidRPr="008E14A4">
              <w:rPr>
                <w:rFonts w:ascii="Times New Roman" w:hAnsi="Times New Roman"/>
                <w:lang w:eastAsia="ja-JP"/>
              </w:rPr>
              <w:t>=  B )</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eastAsia="MS Mincho" w:hAnsi="Times New Roman"/>
                <w:lang w:eastAsia="ja-JP"/>
              </w:rPr>
              <w:tab/>
            </w:r>
            <w:r w:rsidRPr="008E14A4">
              <w:rPr>
                <w:rFonts w:ascii="Times New Roman" w:eastAsia="MS Mincho" w:hAnsi="Times New Roman"/>
                <w:lang w:eastAsia="ja-JP"/>
              </w:rPr>
              <w:tab/>
            </w:r>
            <w:r w:rsidRPr="008E14A4">
              <w:rPr>
                <w:rFonts w:ascii="Times New Roman" w:hAnsi="Times New Roman"/>
                <w:b/>
                <w:lang w:eastAsia="ja-JP"/>
              </w:rPr>
              <w:t>mvd</w:t>
            </w:r>
            <w:r w:rsidRPr="008E14A4">
              <w:rPr>
                <w:rFonts w:ascii="Times New Roman" w:hAnsi="Times New Roman"/>
                <w:b/>
                <w:lang w:eastAsia="ko-KR"/>
              </w:rPr>
              <w:t>_</w:t>
            </w:r>
            <w:r w:rsidRPr="008E14A4">
              <w:rPr>
                <w:rFonts w:ascii="Times New Roman" w:hAnsi="Times New Roman"/>
                <w:b/>
                <w:lang w:eastAsia="ja-JP"/>
              </w:rPr>
              <w:t>l1</w:t>
            </w:r>
            <w:r w:rsidRPr="008E14A4">
              <w:rPr>
                <w:rFonts w:ascii="Times New Roman" w:hAnsi="Times New Roman"/>
                <w:b/>
                <w:lang w:eastAsia="ko-KR"/>
              </w:rPr>
              <w:t>_</w:t>
            </w:r>
            <w:r w:rsidRPr="008E14A4">
              <w:rPr>
                <w:rFonts w:ascii="Times New Roman" w:hAnsi="Times New Roman"/>
                <w:b/>
                <w:lang w:eastAsia="ja-JP"/>
              </w:rPr>
              <w:t>zero</w:t>
            </w:r>
            <w:r w:rsidRPr="008E14A4">
              <w:rPr>
                <w:rFonts w:ascii="Times New Roman" w:hAnsi="Times New Roman"/>
                <w:b/>
                <w:lang w:eastAsia="ko-KR"/>
              </w:rPr>
              <w:t>_flag</w:t>
            </w:r>
          </w:p>
        </w:tc>
        <w:tc>
          <w:tcPr>
            <w:tcW w:w="1174" w:type="dxa"/>
          </w:tcPr>
          <w:p w:rsidR="00520610" w:rsidRPr="008E14A4" w:rsidRDefault="00520610" w:rsidP="003D6365">
            <w:pPr>
              <w:pStyle w:val="tablecell"/>
            </w:pPr>
            <w:r w:rsidRPr="008E14A4">
              <w:rPr>
                <w:lang w:eastAsia="ko-KR"/>
              </w:rPr>
              <w:t>u(1)</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rPr>
              <w:tab/>
            </w:r>
            <w:r w:rsidRPr="008E14A4">
              <w:rPr>
                <w:rFonts w:ascii="Times New Roman" w:hAnsi="Times New Roman"/>
              </w:rPr>
              <w:tab/>
            </w:r>
            <w:r w:rsidRPr="008E14A4">
              <w:rPr>
                <w:rFonts w:ascii="Times New Roman" w:hAnsi="Times New Roman"/>
              </w:rPr>
              <w:tab/>
              <w:t xml:space="preserve">if( </w:t>
            </w:r>
            <w:proofErr w:type="spellStart"/>
            <w:r w:rsidRPr="008E14A4">
              <w:rPr>
                <w:rFonts w:ascii="Times New Roman" w:hAnsi="Times New Roman"/>
                <w:lang w:eastAsia="ko-KR"/>
              </w:rPr>
              <w:t>cabac_init_</w:t>
            </w:r>
            <w:r w:rsidRPr="008E14A4">
              <w:rPr>
                <w:rFonts w:ascii="Times New Roman" w:eastAsia="MS Mincho" w:hAnsi="Times New Roman"/>
                <w:lang w:eastAsia="ja-JP"/>
              </w:rPr>
              <w:t>present_</w:t>
            </w:r>
            <w:r w:rsidRPr="008E14A4">
              <w:rPr>
                <w:rFonts w:ascii="Times New Roman" w:hAnsi="Times New Roman"/>
                <w:lang w:eastAsia="ko-KR"/>
              </w:rPr>
              <w:t>flag</w:t>
            </w:r>
            <w:proofErr w:type="spellEnd"/>
            <w:r w:rsidRPr="008E14A4">
              <w:rPr>
                <w:rFonts w:ascii="Times New Roman" w:hAnsi="Times New Roman"/>
              </w:rPr>
              <w:t xml:space="preserve"> )</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proofErr w:type="spellStart"/>
            <w:r w:rsidRPr="008E14A4">
              <w:rPr>
                <w:rFonts w:ascii="Times New Roman" w:hAnsi="Times New Roman"/>
                <w:b/>
              </w:rPr>
              <w:t>cabac_init_</w:t>
            </w:r>
            <w:r w:rsidRPr="008E14A4">
              <w:rPr>
                <w:rFonts w:ascii="Times New Roman" w:eastAsia="MS Mincho" w:hAnsi="Times New Roman"/>
                <w:b/>
                <w:lang w:eastAsia="ja-JP"/>
              </w:rPr>
              <w:t>flag</w:t>
            </w:r>
            <w:proofErr w:type="spellEnd"/>
          </w:p>
        </w:tc>
        <w:tc>
          <w:tcPr>
            <w:tcW w:w="1174" w:type="dxa"/>
          </w:tcPr>
          <w:p w:rsidR="00520610" w:rsidRPr="008E14A4" w:rsidRDefault="00520610" w:rsidP="003D6365">
            <w:pPr>
              <w:pStyle w:val="tablecell"/>
            </w:pPr>
            <w:r w:rsidRPr="008E14A4">
              <w:rPr>
                <w:rFonts w:eastAsia="MS Mincho"/>
                <w:lang w:eastAsia="ja-JP"/>
              </w:rPr>
              <w:t>u(1)</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slice_temporal_mvp_enabled_flag</w:t>
            </w:r>
            <w:proofErr w:type="spellEnd"/>
            <w:r w:rsidRPr="008E14A4">
              <w:rPr>
                <w:rFonts w:ascii="Times New Roman" w:hAnsi="Times New Roman"/>
                <w:lang w:eastAsia="ko-KR"/>
              </w:rPr>
              <w:t xml:space="preserve"> ) {</w:t>
            </w:r>
          </w:p>
        </w:tc>
        <w:tc>
          <w:tcPr>
            <w:tcW w:w="1174" w:type="dxa"/>
          </w:tcPr>
          <w:p w:rsidR="00520610" w:rsidRPr="008E14A4" w:rsidRDefault="00520610" w:rsidP="003D6365">
            <w:pPr>
              <w:pStyle w:val="tablecell"/>
              <w:rPr>
                <w:rFonts w:eastAsia="MS Mincho"/>
                <w:lang w:eastAsia="ja-JP"/>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highlight w:val="cy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 xml:space="preserve">if( </w:t>
            </w:r>
            <w:proofErr w:type="spellStart"/>
            <w:r w:rsidRPr="008E14A4">
              <w:rPr>
                <w:rFonts w:ascii="Times New Roman" w:hAnsi="Times New Roman"/>
                <w:highlight w:val="cyan"/>
                <w:lang w:eastAsia="ko-KR"/>
              </w:rPr>
              <w:t>nuh_layer_id</w:t>
            </w:r>
            <w:proofErr w:type="spellEnd"/>
            <w:r w:rsidRPr="008E14A4">
              <w:rPr>
                <w:rFonts w:ascii="Times New Roman" w:hAnsi="Times New Roman"/>
                <w:highlight w:val="cyan"/>
                <w:lang w:eastAsia="ko-KR"/>
              </w:rPr>
              <w:t xml:space="preserve"> &gt; 0  &amp;&amp;</w:t>
            </w:r>
            <w:r w:rsidRPr="00867980">
              <w:rPr>
                <w:highlight w:val="cyan"/>
                <w:lang w:val="en-CA"/>
              </w:rPr>
              <w:t xml:space="preserve">  </w:t>
            </w:r>
            <w:proofErr w:type="spellStart"/>
            <w:r w:rsidRPr="008E14A4">
              <w:rPr>
                <w:rFonts w:eastAsia="Batang"/>
                <w:bCs/>
                <w:highlight w:val="cyan"/>
                <w:lang w:eastAsia="ko-KR"/>
              </w:rPr>
              <w:t>Num</w:t>
            </w:r>
            <w:r>
              <w:rPr>
                <w:rFonts w:eastAsia="Batang"/>
                <w:bCs/>
                <w:highlight w:val="cyan"/>
                <w:lang w:eastAsia="ko-KR"/>
              </w:rPr>
              <w:t>Active</w:t>
            </w:r>
            <w:r w:rsidRPr="008E14A4">
              <w:rPr>
                <w:rFonts w:eastAsia="Batang"/>
                <w:bCs/>
                <w:highlight w:val="cyan"/>
                <w:lang w:eastAsia="ko-KR"/>
              </w:rPr>
              <w:t>MotionPredRefLayers</w:t>
            </w:r>
            <w:proofErr w:type="spellEnd"/>
            <w:r w:rsidRPr="00867980">
              <w:rPr>
                <w:highlight w:val="cyan"/>
                <w:lang w:val="en-CA"/>
              </w:rPr>
              <w:t xml:space="preserve"> &gt; 0 )</w:t>
            </w:r>
          </w:p>
        </w:tc>
        <w:tc>
          <w:tcPr>
            <w:tcW w:w="1174" w:type="dxa"/>
          </w:tcPr>
          <w:p w:rsidR="00520610" w:rsidRPr="008E14A4" w:rsidRDefault="00520610" w:rsidP="003D6365">
            <w:pPr>
              <w:pStyle w:val="tablecell"/>
              <w:rPr>
                <w:rFonts w:eastAsia="MS Mincho"/>
                <w:highlight w:val="cyan"/>
                <w:lang w:eastAsia="ja-JP"/>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highlight w:val="cy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highlight w:val="cyan"/>
                <w:lang w:eastAsia="ko-KR"/>
              </w:rPr>
              <w:t>alt_collocated_indication_flag</w:t>
            </w:r>
            <w:proofErr w:type="spellEnd"/>
          </w:p>
        </w:tc>
        <w:tc>
          <w:tcPr>
            <w:tcW w:w="1174" w:type="dxa"/>
          </w:tcPr>
          <w:p w:rsidR="00520610" w:rsidRPr="008E14A4" w:rsidRDefault="00520610" w:rsidP="003D6365">
            <w:pPr>
              <w:pStyle w:val="tablecell"/>
              <w:rPr>
                <w:rFonts w:eastAsia="MS Mincho"/>
                <w:highlight w:val="cyan"/>
                <w:lang w:eastAsia="ja-JP"/>
              </w:rPr>
            </w:pPr>
            <w:r w:rsidRPr="008E14A4">
              <w:rPr>
                <w:rFonts w:eastAsia="MS Mincho"/>
                <w:highlight w:val="cyan"/>
                <w:lang w:eastAsia="ja-JP"/>
              </w:rPr>
              <w:t>u(1)</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highlight w:val="cy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 xml:space="preserve">if( </w:t>
            </w:r>
            <w:proofErr w:type="spellStart"/>
            <w:r w:rsidRPr="008E14A4">
              <w:rPr>
                <w:rFonts w:ascii="Times New Roman" w:hAnsi="Times New Roman"/>
                <w:highlight w:val="cyan"/>
                <w:lang w:eastAsia="ko-KR"/>
              </w:rPr>
              <w:t>alt_collocated_indication_flag</w:t>
            </w:r>
            <w:proofErr w:type="spellEnd"/>
            <w:r w:rsidRPr="008E14A4">
              <w:rPr>
                <w:rFonts w:ascii="Times New Roman" w:hAnsi="Times New Roman"/>
                <w:highlight w:val="cyan"/>
                <w:lang w:eastAsia="ko-KR"/>
              </w:rPr>
              <w:t xml:space="preserve"> ) </w:t>
            </w:r>
          </w:p>
        </w:tc>
        <w:tc>
          <w:tcPr>
            <w:tcW w:w="1174" w:type="dxa"/>
          </w:tcPr>
          <w:p w:rsidR="00520610" w:rsidRPr="008E14A4" w:rsidRDefault="00520610" w:rsidP="003D6365">
            <w:pPr>
              <w:pStyle w:val="tablecell"/>
              <w:rPr>
                <w:rFonts w:eastAsia="MS Mincho"/>
                <w:highlight w:val="cyan"/>
                <w:lang w:eastAsia="ja-JP"/>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highlight w:val="cy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 xml:space="preserve">if( </w:t>
            </w:r>
            <w:proofErr w:type="spellStart"/>
            <w:r w:rsidRPr="008E14A4">
              <w:rPr>
                <w:rFonts w:eastAsia="Batang"/>
                <w:bCs/>
                <w:highlight w:val="cyan"/>
                <w:lang w:eastAsia="ko-KR"/>
              </w:rPr>
              <w:t>Num</w:t>
            </w:r>
            <w:r>
              <w:rPr>
                <w:rFonts w:eastAsia="Batang"/>
                <w:bCs/>
                <w:highlight w:val="cyan"/>
                <w:lang w:eastAsia="ko-KR"/>
              </w:rPr>
              <w:t>Active</w:t>
            </w:r>
            <w:r w:rsidRPr="008E14A4">
              <w:rPr>
                <w:rFonts w:eastAsia="Batang"/>
                <w:bCs/>
                <w:highlight w:val="cyan"/>
                <w:lang w:eastAsia="ko-KR"/>
              </w:rPr>
              <w:t>MotionPredRefLayers</w:t>
            </w:r>
            <w:proofErr w:type="spellEnd"/>
            <w:r w:rsidRPr="00867980">
              <w:rPr>
                <w:highlight w:val="cyan"/>
                <w:lang w:val="en-CA"/>
              </w:rPr>
              <w:t xml:space="preserve"> &gt; 1 )</w:t>
            </w:r>
          </w:p>
        </w:tc>
        <w:tc>
          <w:tcPr>
            <w:tcW w:w="1174" w:type="dxa"/>
          </w:tcPr>
          <w:p w:rsidR="00520610" w:rsidRPr="008E14A4" w:rsidRDefault="00520610" w:rsidP="003D6365">
            <w:pPr>
              <w:pStyle w:val="tablecell"/>
              <w:rPr>
                <w:rFonts w:eastAsia="MS Mincho"/>
                <w:highlight w:val="cyan"/>
                <w:lang w:eastAsia="ja-JP"/>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highlight w:val="cy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highlight w:val="cyan"/>
                <w:lang w:eastAsia="ko-KR"/>
              </w:rPr>
              <w:t>collocated_ref_layer_idx</w:t>
            </w:r>
            <w:proofErr w:type="spellEnd"/>
          </w:p>
        </w:tc>
        <w:tc>
          <w:tcPr>
            <w:tcW w:w="1174" w:type="dxa"/>
          </w:tcPr>
          <w:p w:rsidR="00520610" w:rsidRPr="008E14A4" w:rsidRDefault="00520610" w:rsidP="003D6365">
            <w:pPr>
              <w:pStyle w:val="tablecell"/>
              <w:rPr>
                <w:rFonts w:eastAsia="MS Mincho"/>
                <w:highlight w:val="cyan"/>
                <w:lang w:eastAsia="ja-JP"/>
              </w:rPr>
            </w:pPr>
            <w:proofErr w:type="spellStart"/>
            <w:r w:rsidRPr="008E14A4">
              <w:rPr>
                <w:rFonts w:eastAsia="MS Mincho"/>
                <w:highlight w:val="cyan"/>
                <w:lang w:eastAsia="ja-JP"/>
              </w:rPr>
              <w:t>ue</w:t>
            </w:r>
            <w:proofErr w:type="spellEnd"/>
            <w:r w:rsidRPr="008E14A4">
              <w:rPr>
                <w:rFonts w:eastAsia="MS Mincho"/>
                <w:highlight w:val="cyan"/>
                <w:lang w:eastAsia="ja-JP"/>
              </w:rPr>
              <w:t>(v)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highlight w:val="cy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else {</w:t>
            </w:r>
          </w:p>
        </w:tc>
        <w:tc>
          <w:tcPr>
            <w:tcW w:w="1174" w:type="dxa"/>
          </w:tcPr>
          <w:p w:rsidR="00520610" w:rsidRPr="008E14A4" w:rsidRDefault="00520610" w:rsidP="003D6365">
            <w:pPr>
              <w:pStyle w:val="tablecell"/>
              <w:rPr>
                <w:rFonts w:eastAsia="MS Mincho"/>
                <w:highlight w:val="cyan"/>
                <w:lang w:eastAsia="ja-JP"/>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lastRenderedPageBreak/>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slice_type</w:t>
            </w:r>
            <w:proofErr w:type="spellEnd"/>
            <w:r w:rsidRPr="008E14A4">
              <w:rPr>
                <w:rFonts w:ascii="Times New Roman" w:hAnsi="Times New Roman"/>
                <w:lang w:eastAsia="ko-KR"/>
              </w:rPr>
              <w:t xml:space="preserve">  = =  B )</w:t>
            </w:r>
          </w:p>
        </w:tc>
        <w:tc>
          <w:tcPr>
            <w:tcW w:w="1174" w:type="dxa"/>
          </w:tcPr>
          <w:p w:rsidR="00520610" w:rsidRPr="008E14A4" w:rsidRDefault="00520610" w:rsidP="003D6365">
            <w:pPr>
              <w:pStyle w:val="tablecell"/>
              <w:rPr>
                <w:rFonts w:eastAsia="MS Mincho"/>
                <w:lang w:eastAsia="ja-JP"/>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collocated_from_l0_flag</w:t>
            </w:r>
          </w:p>
        </w:tc>
        <w:tc>
          <w:tcPr>
            <w:tcW w:w="1174" w:type="dxa"/>
          </w:tcPr>
          <w:p w:rsidR="00520610" w:rsidRPr="008E14A4" w:rsidRDefault="00520610" w:rsidP="003D6365">
            <w:pPr>
              <w:pStyle w:val="tablecell"/>
              <w:rPr>
                <w:rFonts w:eastAsia="MS Mincho"/>
                <w:lang w:eastAsia="ja-JP"/>
              </w:rPr>
            </w:pPr>
            <w:r w:rsidRPr="008E14A4">
              <w:rPr>
                <w:lang w:eastAsia="ko-KR"/>
              </w:rPr>
              <w:t>u(1)</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 collocated_from_l0_flag  &amp;&amp;  num_ref_idx_l0_active_minus1 &gt; 0 )  | |</w:t>
            </w:r>
            <w:r w:rsidRPr="008E14A4">
              <w:rPr>
                <w:rFonts w:ascii="Times New Roman" w:hAnsi="Times New Roman"/>
                <w:lang w:eastAsia="ko-KR"/>
              </w:rPr>
              <w:br/>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!collocated_from_l0_flag  &amp;&amp;  num_ref_idx_l1_active_minus1 &gt; 0 ) )</w:t>
            </w:r>
          </w:p>
        </w:tc>
        <w:tc>
          <w:tcPr>
            <w:tcW w:w="1174" w:type="dxa"/>
          </w:tcPr>
          <w:p w:rsidR="00520610" w:rsidRPr="008E14A4" w:rsidRDefault="00520610" w:rsidP="003D6365">
            <w:pPr>
              <w:pStyle w:val="tablecell"/>
              <w:rPr>
                <w:rFonts w:eastAsia="MS Mincho"/>
                <w:lang w:eastAsia="ja-JP"/>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collocated_ref_idx</w:t>
            </w:r>
            <w:proofErr w:type="spellEnd"/>
          </w:p>
        </w:tc>
        <w:tc>
          <w:tcPr>
            <w:tcW w:w="1174" w:type="dxa"/>
          </w:tcPr>
          <w:p w:rsidR="00520610" w:rsidRPr="008E14A4" w:rsidRDefault="00520610" w:rsidP="003D6365">
            <w:pPr>
              <w:pStyle w:val="tablecell"/>
              <w:rPr>
                <w:rFonts w:eastAsia="MS Mincho"/>
                <w:lang w:eastAsia="ja-JP"/>
              </w:rPr>
            </w:pPr>
            <w:proofErr w:type="spellStart"/>
            <w:r w:rsidRPr="008E14A4">
              <w:rPr>
                <w:lang w:eastAsia="ko-KR"/>
              </w:rPr>
              <w:t>ue</w:t>
            </w:r>
            <w:proofErr w:type="spellEnd"/>
            <w:r w:rsidRPr="008E14A4">
              <w:rPr>
                <w:lang w:eastAsia="ko-KR"/>
              </w:rPr>
              <w:t>(v)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color w:val="FF0000"/>
                <w:lang w:eastAsia="ko-KR"/>
              </w:rPr>
              <w:tab/>
            </w:r>
            <w:r w:rsidRPr="008E14A4">
              <w:rPr>
                <w:rFonts w:ascii="Times New Roman" w:hAnsi="Times New Roman"/>
                <w:color w:val="FF0000"/>
                <w:lang w:eastAsia="ko-KR"/>
              </w:rPr>
              <w:tab/>
            </w:r>
            <w:r w:rsidRPr="008E14A4">
              <w:rPr>
                <w:rFonts w:ascii="Times New Roman" w:hAnsi="Times New Roman"/>
                <w:color w:val="FF0000"/>
                <w:lang w:eastAsia="ko-KR"/>
              </w:rPr>
              <w:tab/>
            </w:r>
            <w:r w:rsidRPr="008E14A4">
              <w:rPr>
                <w:rFonts w:ascii="Times New Roman" w:hAnsi="Times New Roman"/>
                <w:color w:val="FF0000"/>
                <w:lang w:eastAsia="ko-KR"/>
              </w:rPr>
              <w:tab/>
            </w:r>
            <w:r w:rsidRPr="008E14A4">
              <w:rPr>
                <w:rFonts w:ascii="Times New Roman" w:hAnsi="Times New Roman"/>
                <w:highlight w:val="cyan"/>
                <w:lang w:eastAsia="ko-KR"/>
              </w:rPr>
              <w:t>}</w:t>
            </w:r>
          </w:p>
        </w:tc>
        <w:tc>
          <w:tcPr>
            <w:tcW w:w="1174" w:type="dxa"/>
          </w:tcPr>
          <w:p w:rsidR="00520610" w:rsidRPr="008E14A4" w:rsidRDefault="00520610" w:rsidP="003D6365">
            <w:pPr>
              <w:pStyle w:val="tablecell"/>
              <w:rPr>
                <w:rFonts w:eastAsia="MS Mincho"/>
                <w:lang w:eastAsia="ja-JP"/>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w:t>
            </w:r>
          </w:p>
        </w:tc>
        <w:tc>
          <w:tcPr>
            <w:tcW w:w="1174" w:type="dxa"/>
          </w:tcPr>
          <w:p w:rsidR="00520610" w:rsidRPr="008E14A4" w:rsidRDefault="00520610" w:rsidP="003D6365">
            <w:pPr>
              <w:pStyle w:val="tablecell"/>
              <w:rPr>
                <w:rFonts w:eastAsia="MS Mincho"/>
                <w:lang w:eastAsia="ja-JP"/>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 xml:space="preserve">if( ( </w:t>
            </w:r>
            <w:proofErr w:type="spellStart"/>
            <w:r w:rsidRPr="008E14A4">
              <w:rPr>
                <w:rFonts w:ascii="Times New Roman" w:hAnsi="Times New Roman"/>
              </w:rPr>
              <w:t>weighted_pred_flag</w:t>
            </w:r>
            <w:proofErr w:type="spellEnd"/>
            <w:r w:rsidRPr="008E14A4">
              <w:rPr>
                <w:rFonts w:ascii="Times New Roman" w:hAnsi="Times New Roman"/>
              </w:rPr>
              <w:t xml:space="preserve">  &amp;&amp;  </w:t>
            </w:r>
            <w:proofErr w:type="spellStart"/>
            <w:r w:rsidRPr="008E14A4">
              <w:rPr>
                <w:rFonts w:ascii="Times New Roman" w:hAnsi="Times New Roman"/>
                <w:lang w:eastAsia="ja-JP"/>
              </w:rPr>
              <w:t>slice_type</w:t>
            </w:r>
            <w:proofErr w:type="spellEnd"/>
            <w:r w:rsidRPr="008E14A4">
              <w:rPr>
                <w:rFonts w:ascii="Times New Roman" w:hAnsi="Times New Roman"/>
                <w:lang w:eastAsia="ja-JP"/>
              </w:rPr>
              <w:t xml:space="preserve">  </w:t>
            </w:r>
            <w:r w:rsidRPr="008E14A4">
              <w:rPr>
                <w:rFonts w:ascii="Times New Roman" w:hAnsi="Times New Roman"/>
              </w:rPr>
              <w:t>= =  P )  | |</w:t>
            </w:r>
            <w:r w:rsidRPr="008E14A4">
              <w:rPr>
                <w:rFonts w:ascii="Times New Roman" w:hAnsi="Times New Roman"/>
              </w:rPr>
              <w:br/>
            </w: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rPr>
              <w:t xml:space="preserve"> ( </w:t>
            </w:r>
            <w:proofErr w:type="spellStart"/>
            <w:r w:rsidRPr="008E14A4">
              <w:rPr>
                <w:rFonts w:ascii="Times New Roman" w:hAnsi="Times New Roman"/>
              </w:rPr>
              <w:t>weighted_bipred_flag</w:t>
            </w:r>
            <w:proofErr w:type="spellEnd"/>
            <w:r w:rsidRPr="008E14A4">
              <w:rPr>
                <w:rFonts w:ascii="Times New Roman" w:hAnsi="Times New Roman"/>
              </w:rPr>
              <w:t xml:space="preserve">  &amp;&amp;  </w:t>
            </w:r>
            <w:proofErr w:type="spellStart"/>
            <w:r w:rsidRPr="008E14A4">
              <w:rPr>
                <w:rFonts w:ascii="Times New Roman" w:hAnsi="Times New Roman"/>
              </w:rPr>
              <w:t>slice_type</w:t>
            </w:r>
            <w:proofErr w:type="spellEnd"/>
            <w:r w:rsidRPr="008E14A4">
              <w:rPr>
                <w:rFonts w:ascii="Times New Roman" w:hAnsi="Times New Roman"/>
              </w:rPr>
              <w:t xml:space="preserve">  = =  B ) )</w:t>
            </w:r>
          </w:p>
        </w:tc>
        <w:tc>
          <w:tcPr>
            <w:tcW w:w="1174" w:type="dxa"/>
          </w:tcPr>
          <w:p w:rsidR="00520610" w:rsidRPr="008E14A4" w:rsidRDefault="00520610" w:rsidP="003D6365">
            <w:pPr>
              <w:pStyle w:val="tablecell"/>
              <w:rPr>
                <w:rFonts w:eastAsia="MS Mincho"/>
                <w:lang w:eastAsia="ja-JP"/>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lang w:eastAsia="ko-KR"/>
              </w:rPr>
              <w:tab/>
            </w:r>
            <w:proofErr w:type="spellStart"/>
            <w:r w:rsidRPr="008E14A4">
              <w:rPr>
                <w:rFonts w:ascii="Times New Roman" w:hAnsi="Times New Roman"/>
              </w:rPr>
              <w:t>pred_weight_table</w:t>
            </w:r>
            <w:proofErr w:type="spellEnd"/>
            <w:r w:rsidRPr="008E14A4">
              <w:rPr>
                <w:rFonts w:ascii="Times New Roman" w:hAnsi="Times New Roman"/>
              </w:rPr>
              <w:t>( )</w:t>
            </w:r>
          </w:p>
        </w:tc>
        <w:tc>
          <w:tcPr>
            <w:tcW w:w="1174" w:type="dxa"/>
          </w:tcPr>
          <w:p w:rsidR="00520610" w:rsidRPr="008E14A4" w:rsidRDefault="00520610" w:rsidP="003D6365">
            <w:pPr>
              <w:pStyle w:val="tablecell"/>
              <w:rPr>
                <w:rFonts w:eastAsia="MS Mincho"/>
                <w:lang w:eastAsia="ja-JP"/>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five_minus_max_num_merge_cand</w:t>
            </w:r>
            <w:proofErr w:type="spellEnd"/>
          </w:p>
        </w:tc>
        <w:tc>
          <w:tcPr>
            <w:tcW w:w="1174" w:type="dxa"/>
          </w:tcPr>
          <w:p w:rsidR="00520610" w:rsidRPr="008E14A4" w:rsidRDefault="00520610" w:rsidP="003D6365">
            <w:pPr>
              <w:pStyle w:val="tablecell"/>
              <w:rPr>
                <w:rFonts w:eastAsia="MS Mincho"/>
                <w:lang w:eastAsia="ja-JP"/>
              </w:rPr>
            </w:pPr>
            <w:proofErr w:type="spellStart"/>
            <w:r w:rsidRPr="008E14A4">
              <w:rPr>
                <w:lang w:eastAsia="ko-KR"/>
              </w:rPr>
              <w:t>ue</w:t>
            </w:r>
            <w:proofErr w:type="spellEnd"/>
            <w:r w:rsidRPr="008E14A4">
              <w:rPr>
                <w:lang w:eastAsia="ko-KR"/>
              </w:rPr>
              <w:t>(v)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rPr>
              <w:tab/>
            </w:r>
            <w:proofErr w:type="spellStart"/>
            <w:r w:rsidRPr="008E14A4">
              <w:rPr>
                <w:rFonts w:ascii="Times New Roman" w:hAnsi="Times New Roman"/>
                <w:b/>
              </w:rPr>
              <w:t>slice_qp_</w:t>
            </w:r>
            <w:r w:rsidRPr="008E14A4">
              <w:rPr>
                <w:rFonts w:ascii="Times New Roman" w:hAnsi="Times New Roman"/>
                <w:b/>
                <w:lang w:eastAsia="ja-JP"/>
              </w:rPr>
              <w:t>delta</w:t>
            </w:r>
            <w:proofErr w:type="spellEnd"/>
          </w:p>
        </w:tc>
        <w:tc>
          <w:tcPr>
            <w:tcW w:w="1174" w:type="dxa"/>
          </w:tcPr>
          <w:p w:rsidR="00520610" w:rsidRPr="008E14A4" w:rsidRDefault="00520610" w:rsidP="003D6365">
            <w:pPr>
              <w:pStyle w:val="tablecell"/>
            </w:pPr>
            <w:r w:rsidRPr="008E14A4">
              <w:t>se(v)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pps_slice_chroma_qp_offsets_present_flag</w:t>
            </w:r>
            <w:proofErr w:type="spellEnd"/>
            <w:r w:rsidRPr="008E14A4">
              <w:rPr>
                <w:rFonts w:ascii="Times New Roman" w:hAnsi="Times New Roman"/>
                <w:lang w:eastAsia="ko-KR"/>
              </w:rPr>
              <w:t xml:space="preserve"> ) {</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slice_cb_qp_offset</w:t>
            </w:r>
            <w:proofErr w:type="spellEnd"/>
          </w:p>
        </w:tc>
        <w:tc>
          <w:tcPr>
            <w:tcW w:w="1174" w:type="dxa"/>
          </w:tcPr>
          <w:p w:rsidR="00520610" w:rsidRPr="008E14A4" w:rsidRDefault="00520610" w:rsidP="003D6365">
            <w:pPr>
              <w:pStyle w:val="tablecell"/>
            </w:pPr>
            <w:r w:rsidRPr="008E14A4">
              <w:t>se(v)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slice_cr_qp_offset</w:t>
            </w:r>
            <w:proofErr w:type="spellEnd"/>
          </w:p>
        </w:tc>
        <w:tc>
          <w:tcPr>
            <w:tcW w:w="1174" w:type="dxa"/>
          </w:tcPr>
          <w:p w:rsidR="00520610" w:rsidRPr="008E14A4" w:rsidRDefault="00520610" w:rsidP="003D6365">
            <w:pPr>
              <w:pStyle w:val="tablecell"/>
            </w:pPr>
            <w:r w:rsidRPr="008E14A4">
              <w:t>se(v)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bCs/>
                <w:lang w:eastAsia="ko-KR"/>
              </w:rPr>
              <w:tab/>
            </w:r>
            <w:r w:rsidRPr="008E14A4">
              <w:rPr>
                <w:rFonts w:ascii="Times New Roman" w:hAnsi="Times New Roman"/>
                <w:bCs/>
                <w:lang w:eastAsia="ko-KR"/>
              </w:rPr>
              <w:tab/>
              <w:t xml:space="preserve">if( </w:t>
            </w:r>
            <w:proofErr w:type="spellStart"/>
            <w:r w:rsidRPr="008E14A4">
              <w:rPr>
                <w:rFonts w:ascii="Times New Roman" w:hAnsi="Times New Roman"/>
                <w:bCs/>
                <w:lang w:eastAsia="ko-KR"/>
              </w:rPr>
              <w:t>deblocking_filter_override_enabled_flag</w:t>
            </w:r>
            <w:proofErr w:type="spellEnd"/>
            <w:r w:rsidRPr="008E14A4">
              <w:rPr>
                <w:rFonts w:ascii="Times New Roman" w:hAnsi="Times New Roman"/>
                <w:bCs/>
                <w:lang w:eastAsia="ko-KR"/>
              </w:rPr>
              <w:t xml:space="preserve"> )</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b/>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proofErr w:type="spellStart"/>
            <w:r w:rsidRPr="008E14A4">
              <w:rPr>
                <w:rFonts w:ascii="Times New Roman" w:hAnsi="Times New Roman"/>
                <w:b/>
                <w:bCs/>
                <w:lang w:eastAsia="ko-KR"/>
              </w:rPr>
              <w:t>deblocking_filter_override_flag</w:t>
            </w:r>
            <w:proofErr w:type="spellEnd"/>
          </w:p>
        </w:tc>
        <w:tc>
          <w:tcPr>
            <w:tcW w:w="1174" w:type="dxa"/>
          </w:tcPr>
          <w:p w:rsidR="00520610" w:rsidRPr="008E14A4" w:rsidRDefault="00520610" w:rsidP="003D6365">
            <w:pPr>
              <w:pStyle w:val="tablecell"/>
              <w:rPr>
                <w:lang w:eastAsia="ko-KR"/>
              </w:rPr>
            </w:pPr>
            <w:r w:rsidRPr="008E14A4">
              <w:rPr>
                <w:lang w:eastAsia="ko-KR"/>
              </w:rPr>
              <w:t>u(1)</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t xml:space="preserve">if( </w:t>
            </w:r>
            <w:proofErr w:type="spellStart"/>
            <w:r w:rsidRPr="008E14A4">
              <w:rPr>
                <w:rFonts w:ascii="Times New Roman" w:hAnsi="Times New Roman"/>
                <w:bCs/>
                <w:lang w:eastAsia="ko-KR"/>
              </w:rPr>
              <w:t>deblocking_filter_override_flag</w:t>
            </w:r>
            <w:proofErr w:type="spellEnd"/>
            <w:r w:rsidRPr="008E14A4">
              <w:rPr>
                <w:rFonts w:ascii="Times New Roman" w:hAnsi="Times New Roman"/>
                <w:bCs/>
                <w:lang w:eastAsia="ko-KR"/>
              </w:rPr>
              <w:t xml:space="preserve"> ) {</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keepLines w:val="0"/>
              <w:rPr>
                <w:rFonts w:ascii="Times New Roman" w:hAnsi="Times New Roman"/>
                <w:b/>
                <w:bCs/>
              </w:rPr>
            </w:pP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slice_</w:t>
            </w:r>
            <w:r w:rsidRPr="008E14A4">
              <w:rPr>
                <w:rFonts w:ascii="Times New Roman" w:hAnsi="Times New Roman"/>
                <w:b/>
                <w:bCs/>
              </w:rPr>
              <w:t>deblocking_filter_disabled_flag</w:t>
            </w:r>
            <w:proofErr w:type="spellEnd"/>
          </w:p>
        </w:tc>
        <w:tc>
          <w:tcPr>
            <w:tcW w:w="1174" w:type="dxa"/>
          </w:tcPr>
          <w:p w:rsidR="00520610" w:rsidRPr="008E14A4" w:rsidRDefault="00520610" w:rsidP="003D6365">
            <w:pPr>
              <w:pStyle w:val="tablecell"/>
            </w:pPr>
            <w:r w:rsidRPr="008E14A4">
              <w:t>u(1)</w:t>
            </w:r>
          </w:p>
        </w:tc>
      </w:tr>
      <w:tr w:rsidR="00520610" w:rsidRPr="008E14A4" w:rsidTr="008D4CA7">
        <w:trPr>
          <w:cantSplit/>
          <w:jc w:val="center"/>
        </w:trPr>
        <w:tc>
          <w:tcPr>
            <w:tcW w:w="8374" w:type="dxa"/>
          </w:tcPr>
          <w:p w:rsidR="00520610" w:rsidRPr="008E14A4" w:rsidRDefault="00520610" w:rsidP="003D6365">
            <w:pPr>
              <w:pStyle w:val="tablesyntax"/>
              <w:keepLines w:val="0"/>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w:t>
            </w:r>
            <w:proofErr w:type="spellStart"/>
            <w:r w:rsidRPr="008E14A4">
              <w:rPr>
                <w:rFonts w:ascii="Times New Roman" w:hAnsi="Times New Roman"/>
                <w:lang w:eastAsia="ko-KR"/>
              </w:rPr>
              <w:t>slice_deblocking_filter_disabled_flag</w:t>
            </w:r>
            <w:proofErr w:type="spellEnd"/>
            <w:r w:rsidRPr="008E14A4">
              <w:rPr>
                <w:rFonts w:ascii="Times New Roman" w:hAnsi="Times New Roman"/>
                <w:lang w:eastAsia="ko-KR"/>
              </w:rPr>
              <w:t xml:space="preserve"> ) {</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keepLines w:val="0"/>
              <w:rPr>
                <w:rFonts w:ascii="Times New Roman" w:hAnsi="Times New Roman"/>
                <w:b/>
                <w:lang w:eastAsia="ko-KR"/>
              </w:rPr>
            </w:pP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slice_beta_offset_div2</w:t>
            </w:r>
          </w:p>
        </w:tc>
        <w:tc>
          <w:tcPr>
            <w:tcW w:w="1174" w:type="dxa"/>
          </w:tcPr>
          <w:p w:rsidR="00520610" w:rsidRPr="008E14A4" w:rsidRDefault="00520610" w:rsidP="003D6365">
            <w:pPr>
              <w:pStyle w:val="tablecell"/>
              <w:rPr>
                <w:lang w:eastAsia="ko-KR"/>
              </w:rPr>
            </w:pPr>
            <w:r w:rsidRPr="008E14A4">
              <w:rPr>
                <w:lang w:eastAsia="ko-KR"/>
              </w:rPr>
              <w:t>se(v)</w:t>
            </w:r>
          </w:p>
        </w:tc>
      </w:tr>
      <w:tr w:rsidR="00520610" w:rsidRPr="008E14A4" w:rsidTr="008D4CA7">
        <w:trPr>
          <w:cantSplit/>
          <w:jc w:val="center"/>
        </w:trPr>
        <w:tc>
          <w:tcPr>
            <w:tcW w:w="8374" w:type="dxa"/>
          </w:tcPr>
          <w:p w:rsidR="00520610" w:rsidRPr="008E14A4" w:rsidRDefault="00520610" w:rsidP="003D6365">
            <w:pPr>
              <w:pStyle w:val="tablesyntax"/>
              <w:keepLines w:val="0"/>
              <w:rPr>
                <w:rFonts w:ascii="Times New Roman" w:hAnsi="Times New Roman"/>
                <w:b/>
                <w:lang w:eastAsia="ko-KR"/>
              </w:rPr>
            </w:pP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slice_tc_offset_div2</w:t>
            </w:r>
          </w:p>
        </w:tc>
        <w:tc>
          <w:tcPr>
            <w:tcW w:w="1174" w:type="dxa"/>
          </w:tcPr>
          <w:p w:rsidR="00520610" w:rsidRPr="008E14A4" w:rsidRDefault="00520610" w:rsidP="003D6365">
            <w:pPr>
              <w:pStyle w:val="tablecell"/>
              <w:rPr>
                <w:lang w:eastAsia="ko-KR"/>
              </w:rPr>
            </w:pPr>
            <w:r w:rsidRPr="008E14A4">
              <w:rPr>
                <w:lang w:eastAsia="ko-KR"/>
              </w:rPr>
              <w:t>se(v)</w:t>
            </w:r>
          </w:p>
        </w:tc>
      </w:tr>
      <w:tr w:rsidR="00520610" w:rsidRPr="008E14A4" w:rsidTr="008D4CA7">
        <w:trPr>
          <w:cantSplit/>
          <w:jc w:val="center"/>
        </w:trPr>
        <w:tc>
          <w:tcPr>
            <w:tcW w:w="8374" w:type="dxa"/>
          </w:tcPr>
          <w:p w:rsidR="00520610" w:rsidRPr="008E14A4" w:rsidRDefault="00520610" w:rsidP="003D6365">
            <w:pPr>
              <w:pStyle w:val="tablesyntax"/>
              <w:keepLines w:val="0"/>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keepLines w:val="0"/>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w:t>
            </w:r>
          </w:p>
        </w:tc>
        <w:tc>
          <w:tcPr>
            <w:tcW w:w="1174" w:type="dxa"/>
          </w:tcPr>
          <w:p w:rsidR="00520610" w:rsidRPr="008E14A4" w:rsidRDefault="00520610" w:rsidP="003D6365">
            <w:pPr>
              <w:pStyle w:val="tablecell"/>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kern w:val="2"/>
                <w:lang w:eastAsia="ko-KR"/>
              </w:rPr>
            </w:pPr>
            <w:r w:rsidRPr="008E14A4">
              <w:rPr>
                <w:rFonts w:ascii="Times New Roman" w:hAnsi="Times New Roman"/>
                <w:kern w:val="2"/>
                <w:lang w:eastAsia="ko-KR"/>
              </w:rPr>
              <w:tab/>
            </w:r>
            <w:r w:rsidRPr="008E14A4">
              <w:rPr>
                <w:rFonts w:ascii="Times New Roman" w:hAnsi="Times New Roman"/>
                <w:kern w:val="2"/>
                <w:lang w:eastAsia="ko-KR"/>
              </w:rPr>
              <w:tab/>
              <w:t>if( </w:t>
            </w:r>
            <w:proofErr w:type="spellStart"/>
            <w:r w:rsidRPr="008E14A4">
              <w:rPr>
                <w:rFonts w:ascii="Times New Roman" w:hAnsi="Times New Roman"/>
                <w:kern w:val="2"/>
                <w:lang w:eastAsia="ko-KR"/>
              </w:rPr>
              <w:t>pps_loop_filter_across_slices_enabled_flag</w:t>
            </w:r>
            <w:proofErr w:type="spellEnd"/>
            <w:r w:rsidRPr="008E14A4">
              <w:rPr>
                <w:rFonts w:ascii="Times New Roman" w:hAnsi="Times New Roman"/>
                <w:kern w:val="2"/>
                <w:lang w:eastAsia="ko-KR"/>
              </w:rPr>
              <w:t xml:space="preserve">  &amp;&amp;</w:t>
            </w:r>
            <w:r w:rsidRPr="008E14A4">
              <w:rPr>
                <w:rFonts w:ascii="Times New Roman" w:hAnsi="Times New Roman"/>
                <w:kern w:val="2"/>
                <w:lang w:eastAsia="ko-KR"/>
              </w:rPr>
              <w:br/>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t xml:space="preserve">( </w:t>
            </w:r>
            <w:proofErr w:type="spellStart"/>
            <w:r w:rsidRPr="008E14A4">
              <w:rPr>
                <w:rFonts w:ascii="Times New Roman" w:hAnsi="Times New Roman"/>
                <w:kern w:val="2"/>
                <w:lang w:eastAsia="ko-KR"/>
              </w:rPr>
              <w:t>slice_sao_luma_flag</w:t>
            </w:r>
            <w:proofErr w:type="spellEnd"/>
            <w:r w:rsidRPr="008E14A4">
              <w:rPr>
                <w:rFonts w:ascii="Times New Roman" w:hAnsi="Times New Roman"/>
                <w:kern w:val="2"/>
                <w:lang w:eastAsia="ko-KR"/>
              </w:rPr>
              <w:t xml:space="preserve">  | |  </w:t>
            </w:r>
            <w:proofErr w:type="spellStart"/>
            <w:r w:rsidRPr="008E14A4">
              <w:rPr>
                <w:rFonts w:ascii="Times New Roman" w:hAnsi="Times New Roman"/>
                <w:kern w:val="2"/>
                <w:lang w:eastAsia="ko-KR"/>
              </w:rPr>
              <w:t>slice_sao_chroma_flag</w:t>
            </w:r>
            <w:proofErr w:type="spellEnd"/>
            <w:r w:rsidRPr="008E14A4">
              <w:rPr>
                <w:rFonts w:ascii="Times New Roman" w:hAnsi="Times New Roman"/>
                <w:kern w:val="2"/>
                <w:lang w:eastAsia="ko-KR"/>
              </w:rPr>
              <w:t xml:space="preserve">  | |</w:t>
            </w:r>
            <w:r w:rsidRPr="008E14A4">
              <w:rPr>
                <w:rFonts w:ascii="Times New Roman" w:hAnsi="Times New Roman"/>
                <w:kern w:val="2"/>
                <w:lang w:eastAsia="ko-KR"/>
              </w:rPr>
              <w:br/>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t>!</w:t>
            </w:r>
            <w:proofErr w:type="spellStart"/>
            <w:r w:rsidRPr="008E14A4">
              <w:rPr>
                <w:rFonts w:ascii="Times New Roman" w:hAnsi="Times New Roman"/>
                <w:kern w:val="2"/>
                <w:lang w:eastAsia="ko-KR"/>
              </w:rPr>
              <w:t>slice_deblocking_filter_disabled_flag</w:t>
            </w:r>
            <w:proofErr w:type="spellEnd"/>
            <w:r w:rsidRPr="008E14A4">
              <w:rPr>
                <w:rFonts w:ascii="Times New Roman" w:hAnsi="Times New Roman"/>
                <w:kern w:val="2"/>
                <w:lang w:eastAsia="ko-KR"/>
              </w:rPr>
              <w:t xml:space="preserve"> ) )</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b/>
                <w:kern w:val="2"/>
                <w:lang w:eastAsia="ko-KR"/>
              </w:rPr>
            </w:pP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r>
            <w:proofErr w:type="spellStart"/>
            <w:r w:rsidRPr="008E14A4">
              <w:rPr>
                <w:rFonts w:ascii="Times New Roman" w:hAnsi="Times New Roman"/>
                <w:b/>
                <w:kern w:val="2"/>
                <w:lang w:eastAsia="ko-KR"/>
              </w:rPr>
              <w:t>slice_loop_filter_across_slices_enabled_flag</w:t>
            </w:r>
            <w:proofErr w:type="spellEnd"/>
          </w:p>
        </w:tc>
        <w:tc>
          <w:tcPr>
            <w:tcW w:w="1174" w:type="dxa"/>
          </w:tcPr>
          <w:p w:rsidR="00520610" w:rsidRPr="008E14A4" w:rsidRDefault="00520610" w:rsidP="003D6365">
            <w:pPr>
              <w:pStyle w:val="tablecell"/>
              <w:rPr>
                <w:lang w:eastAsia="ko-KR"/>
              </w:rPr>
            </w:pPr>
            <w:r w:rsidRPr="008E14A4">
              <w:rPr>
                <w:lang w:eastAsia="ko-KR"/>
              </w:rPr>
              <w:t>u(1)</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kern w:val="2"/>
                <w:lang w:eastAsia="ko-KR"/>
              </w:rPr>
            </w:pPr>
            <w:r w:rsidRPr="008E14A4">
              <w:rPr>
                <w:rFonts w:ascii="Times New Roman" w:hAnsi="Times New Roman"/>
                <w:kern w:val="2"/>
                <w:lang w:eastAsia="ko-KR"/>
              </w:rPr>
              <w:tab/>
              <w:t>}</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rPr>
              <w:t xml:space="preserve">if( </w:t>
            </w:r>
            <w:proofErr w:type="spellStart"/>
            <w:r w:rsidRPr="008E14A4">
              <w:rPr>
                <w:rFonts w:ascii="Times New Roman" w:hAnsi="Times New Roman"/>
              </w:rPr>
              <w:t>tiles_enabled_flag</w:t>
            </w:r>
            <w:proofErr w:type="spellEnd"/>
            <w:r w:rsidRPr="008E14A4">
              <w:rPr>
                <w:rFonts w:ascii="Times New Roman" w:hAnsi="Times New Roman"/>
              </w:rPr>
              <w:t xml:space="preserve">  | |  </w:t>
            </w:r>
            <w:proofErr w:type="spellStart"/>
            <w:r w:rsidRPr="008E14A4">
              <w:rPr>
                <w:rFonts w:ascii="Times New Roman" w:hAnsi="Times New Roman"/>
              </w:rPr>
              <w:t>entropy_coding_sync_enabled_flag</w:t>
            </w:r>
            <w:proofErr w:type="spellEnd"/>
            <w:r w:rsidRPr="008E14A4">
              <w:rPr>
                <w:rFonts w:ascii="Times New Roman" w:hAnsi="Times New Roman"/>
              </w:rPr>
              <w:t xml:space="preserve"> ) {</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num_entry_point_offsets</w:t>
            </w:r>
            <w:proofErr w:type="spellEnd"/>
          </w:p>
        </w:tc>
        <w:tc>
          <w:tcPr>
            <w:tcW w:w="1174" w:type="dxa"/>
          </w:tcPr>
          <w:p w:rsidR="00520610" w:rsidRPr="008E14A4" w:rsidRDefault="00520610" w:rsidP="003D6365">
            <w:pPr>
              <w:pStyle w:val="tablecell"/>
              <w:rPr>
                <w:lang w:eastAsia="ko-KR"/>
              </w:rPr>
            </w:pPr>
            <w:proofErr w:type="spellStart"/>
            <w:r w:rsidRPr="008E14A4">
              <w:rPr>
                <w:lang w:eastAsia="ko-KR"/>
              </w:rPr>
              <w:t>ue</w:t>
            </w:r>
            <w:proofErr w:type="spellEnd"/>
            <w:r w:rsidRPr="008E14A4">
              <w:rPr>
                <w:lang w:eastAsia="ko-KR"/>
              </w:rPr>
              <w:t>(v)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num_entry_point_offsets</w:t>
            </w:r>
            <w:proofErr w:type="spellEnd"/>
            <w:r w:rsidRPr="008E14A4">
              <w:rPr>
                <w:rFonts w:ascii="Times New Roman" w:hAnsi="Times New Roman"/>
                <w:lang w:eastAsia="ko-KR"/>
              </w:rPr>
              <w:t xml:space="preserve"> &gt; 0 ) {</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offset_len_minus1</w:t>
            </w:r>
          </w:p>
        </w:tc>
        <w:tc>
          <w:tcPr>
            <w:tcW w:w="1174" w:type="dxa"/>
          </w:tcPr>
          <w:p w:rsidR="00520610" w:rsidRPr="008E14A4" w:rsidRDefault="00520610" w:rsidP="003D6365">
            <w:pPr>
              <w:pStyle w:val="tablecell"/>
              <w:rPr>
                <w:lang w:eastAsia="ko-KR"/>
              </w:rPr>
            </w:pPr>
            <w:proofErr w:type="spellStart"/>
            <w:r w:rsidRPr="008E14A4">
              <w:rPr>
                <w:lang w:eastAsia="ko-KR"/>
              </w:rPr>
              <w:t>ue</w:t>
            </w:r>
            <w:proofErr w:type="spellEnd"/>
            <w:r w:rsidRPr="008E14A4">
              <w:rPr>
                <w:lang w:eastAsia="ko-KR"/>
              </w:rPr>
              <w:t>(v)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 xml:space="preserve">for( </w:t>
            </w:r>
            <w:proofErr w:type="spellStart"/>
            <w:r w:rsidRPr="008E14A4">
              <w:rPr>
                <w:rFonts w:ascii="Times New Roman" w:hAnsi="Times New Roman"/>
              </w:rPr>
              <w:t>i</w:t>
            </w:r>
            <w:proofErr w:type="spellEnd"/>
            <w:r w:rsidRPr="008E14A4">
              <w:rPr>
                <w:rFonts w:ascii="Times New Roman" w:hAnsi="Times New Roman"/>
              </w:rPr>
              <w:t xml:space="preserve"> = 0; </w:t>
            </w:r>
            <w:proofErr w:type="spellStart"/>
            <w:r w:rsidRPr="008E14A4">
              <w:rPr>
                <w:rFonts w:ascii="Times New Roman" w:hAnsi="Times New Roman"/>
              </w:rPr>
              <w:t>i</w:t>
            </w:r>
            <w:proofErr w:type="spellEnd"/>
            <w:r w:rsidRPr="008E14A4">
              <w:rPr>
                <w:rFonts w:ascii="Times New Roman" w:hAnsi="Times New Roman"/>
              </w:rPr>
              <w:t xml:space="preserve"> &lt; </w:t>
            </w:r>
            <w:proofErr w:type="spellStart"/>
            <w:r w:rsidRPr="008E14A4">
              <w:rPr>
                <w:rFonts w:ascii="Times New Roman" w:hAnsi="Times New Roman"/>
              </w:rPr>
              <w:t>num_entry_point_offsets</w:t>
            </w:r>
            <w:proofErr w:type="spellEnd"/>
            <w:r w:rsidRPr="008E14A4">
              <w:rPr>
                <w:rFonts w:ascii="Times New Roman" w:hAnsi="Times New Roman"/>
              </w:rPr>
              <w:t xml:space="preserve">; </w:t>
            </w:r>
            <w:proofErr w:type="spellStart"/>
            <w:r w:rsidRPr="008E14A4">
              <w:rPr>
                <w:rFonts w:ascii="Times New Roman" w:hAnsi="Times New Roman"/>
              </w:rPr>
              <w:t>i</w:t>
            </w:r>
            <w:proofErr w:type="spellEnd"/>
            <w:r w:rsidRPr="008E14A4">
              <w:rPr>
                <w:rFonts w:ascii="Times New Roman" w:hAnsi="Times New Roman"/>
              </w:rPr>
              <w:t>++ )</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bCs/>
              </w:rPr>
              <w:t>entry_point_offset_minus1</w:t>
            </w:r>
            <w:r w:rsidRPr="008E14A4">
              <w:rPr>
                <w:rFonts w:ascii="Times New Roman" w:hAnsi="Times New Roman"/>
                <w:bCs/>
              </w:rPr>
              <w:t>[</w:t>
            </w:r>
            <w:r w:rsidRPr="008E14A4">
              <w:rPr>
                <w:rFonts w:ascii="Times New Roman" w:hAnsi="Times New Roman"/>
              </w:rPr>
              <w:t> </w:t>
            </w:r>
            <w:proofErr w:type="spellStart"/>
            <w:r w:rsidRPr="008E14A4">
              <w:rPr>
                <w:rFonts w:ascii="Times New Roman" w:hAnsi="Times New Roman"/>
              </w:rPr>
              <w:t>i</w:t>
            </w:r>
            <w:proofErr w:type="spellEnd"/>
            <w:r w:rsidRPr="008E14A4">
              <w:rPr>
                <w:rFonts w:ascii="Times New Roman" w:hAnsi="Times New Roman"/>
              </w:rPr>
              <w:t> </w:t>
            </w:r>
            <w:r w:rsidRPr="008E14A4">
              <w:rPr>
                <w:rFonts w:ascii="Times New Roman" w:hAnsi="Times New Roman"/>
                <w:bCs/>
              </w:rPr>
              <w:t>]</w:t>
            </w:r>
          </w:p>
        </w:tc>
        <w:tc>
          <w:tcPr>
            <w:tcW w:w="1174" w:type="dxa"/>
          </w:tcPr>
          <w:p w:rsidR="00520610" w:rsidRPr="008E14A4" w:rsidRDefault="00520610" w:rsidP="003D6365">
            <w:pPr>
              <w:pStyle w:val="tablecell"/>
              <w:rPr>
                <w:lang w:eastAsia="ko-KR"/>
              </w:rPr>
            </w:pPr>
            <w:r w:rsidRPr="008E14A4">
              <w:rPr>
                <w:lang w:eastAsia="ko-KR"/>
              </w:rPr>
              <w:t>u(v)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t>}</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t>}</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t xml:space="preserve">if( </w:t>
            </w:r>
            <w:proofErr w:type="spellStart"/>
            <w:r w:rsidRPr="008E14A4">
              <w:rPr>
                <w:rFonts w:ascii="Times New Roman" w:hAnsi="Times New Roman"/>
                <w:lang w:eastAsia="ko-KR"/>
              </w:rPr>
              <w:t>slice_segment_header_extension_present_flag</w:t>
            </w:r>
            <w:proofErr w:type="spellEnd"/>
            <w:r w:rsidRPr="008E14A4">
              <w:rPr>
                <w:rFonts w:ascii="Times New Roman" w:hAnsi="Times New Roman"/>
                <w:lang w:eastAsia="ko-KR"/>
              </w:rPr>
              <w:t xml:space="preserve"> ) {</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b/>
                <w:lang w:eastAsia="ko-KR"/>
              </w:rPr>
            </w:pP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slice_segment_header_extension_length</w:t>
            </w:r>
            <w:proofErr w:type="spellEnd"/>
          </w:p>
        </w:tc>
        <w:tc>
          <w:tcPr>
            <w:tcW w:w="1174" w:type="dxa"/>
          </w:tcPr>
          <w:p w:rsidR="00520610" w:rsidRPr="008E14A4" w:rsidRDefault="00520610" w:rsidP="003D6365">
            <w:pPr>
              <w:pStyle w:val="tablecell"/>
              <w:rPr>
                <w:lang w:eastAsia="ko-KR"/>
              </w:rPr>
            </w:pPr>
            <w:proofErr w:type="spellStart"/>
            <w:r w:rsidRPr="008E14A4">
              <w:rPr>
                <w:lang w:eastAsia="ko-KR"/>
              </w:rPr>
              <w:t>ue</w:t>
            </w:r>
            <w:proofErr w:type="spellEnd"/>
            <w:r w:rsidRPr="008E14A4">
              <w:rPr>
                <w:lang w:eastAsia="ko-KR"/>
              </w:rPr>
              <w:t>(v)</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 xml:space="preserve">for( </w:t>
            </w:r>
            <w:proofErr w:type="spellStart"/>
            <w:r w:rsidRPr="008E14A4">
              <w:rPr>
                <w:rFonts w:ascii="Times New Roman" w:hAnsi="Times New Roman"/>
                <w:lang w:eastAsia="ko-KR"/>
              </w:rPr>
              <w:t>i</w:t>
            </w:r>
            <w:proofErr w:type="spellEnd"/>
            <w:r w:rsidRPr="008E14A4">
              <w:rPr>
                <w:rFonts w:ascii="Times New Roman" w:hAnsi="Times New Roman"/>
                <w:lang w:eastAsia="ko-KR"/>
              </w:rPr>
              <w:t xml:space="preserve"> = 0; </w:t>
            </w:r>
            <w:proofErr w:type="spellStart"/>
            <w:r w:rsidRPr="008E14A4">
              <w:rPr>
                <w:rFonts w:ascii="Times New Roman" w:hAnsi="Times New Roman"/>
                <w:lang w:eastAsia="ko-KR"/>
              </w:rPr>
              <w:t>i</w:t>
            </w:r>
            <w:proofErr w:type="spellEnd"/>
            <w:r w:rsidRPr="008E14A4">
              <w:rPr>
                <w:rFonts w:ascii="Times New Roman" w:hAnsi="Times New Roman"/>
                <w:lang w:eastAsia="ko-KR"/>
              </w:rPr>
              <w:t xml:space="preserve"> &lt; </w:t>
            </w:r>
            <w:proofErr w:type="spellStart"/>
            <w:r w:rsidRPr="008E14A4">
              <w:rPr>
                <w:rFonts w:ascii="Times New Roman" w:hAnsi="Times New Roman"/>
                <w:lang w:eastAsia="ko-KR"/>
              </w:rPr>
              <w:t>slice_segment_header_extension_length</w:t>
            </w:r>
            <w:proofErr w:type="spellEnd"/>
            <w:r w:rsidRPr="008E14A4">
              <w:rPr>
                <w:rFonts w:ascii="Times New Roman" w:hAnsi="Times New Roman"/>
                <w:lang w:eastAsia="ko-KR"/>
              </w:rPr>
              <w:t xml:space="preserve">; </w:t>
            </w:r>
            <w:proofErr w:type="spellStart"/>
            <w:r w:rsidRPr="008E14A4">
              <w:rPr>
                <w:rFonts w:ascii="Times New Roman" w:hAnsi="Times New Roman"/>
                <w:lang w:eastAsia="ko-KR"/>
              </w:rPr>
              <w:t>i</w:t>
            </w:r>
            <w:proofErr w:type="spellEnd"/>
            <w:r w:rsidRPr="008E14A4">
              <w:rPr>
                <w:rFonts w:ascii="Times New Roman" w:hAnsi="Times New Roman"/>
                <w:lang w:eastAsia="ko-KR"/>
              </w:rPr>
              <w:t xml:space="preserve">++) </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rPr>
              <w:t>slice_segment_header_extension_data_byte</w:t>
            </w:r>
            <w:proofErr w:type="spellEnd"/>
            <w:r w:rsidRPr="008E14A4">
              <w:rPr>
                <w:rFonts w:ascii="Times New Roman" w:hAnsi="Times New Roman"/>
              </w:rPr>
              <w:t>[ </w:t>
            </w:r>
            <w:proofErr w:type="spellStart"/>
            <w:r w:rsidRPr="008E14A4">
              <w:rPr>
                <w:rFonts w:ascii="Times New Roman" w:hAnsi="Times New Roman"/>
              </w:rPr>
              <w:t>i</w:t>
            </w:r>
            <w:proofErr w:type="spellEnd"/>
            <w:r w:rsidRPr="008E14A4">
              <w:rPr>
                <w:rFonts w:ascii="Times New Roman" w:hAnsi="Times New Roman"/>
              </w:rPr>
              <w:t> ]</w:t>
            </w:r>
          </w:p>
        </w:tc>
        <w:tc>
          <w:tcPr>
            <w:tcW w:w="1174" w:type="dxa"/>
          </w:tcPr>
          <w:p w:rsidR="00520610" w:rsidRPr="008E14A4" w:rsidRDefault="00520610" w:rsidP="003D6365">
            <w:pPr>
              <w:pStyle w:val="tablecell"/>
              <w:rPr>
                <w:lang w:eastAsia="ko-KR"/>
              </w:rPr>
            </w:pPr>
            <w:r w:rsidRPr="008E14A4">
              <w:rPr>
                <w:lang w:eastAsia="ko-KR"/>
              </w:rPr>
              <w:t>u(8)</w:t>
            </w: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lang w:eastAsia="ko-KR"/>
              </w:rPr>
              <w:tab/>
              <w:t>}</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rPr>
                <w:rFonts w:ascii="Times New Roman" w:hAnsi="Times New Roman"/>
                <w:lang w:eastAsia="ko-KR"/>
              </w:rPr>
            </w:pPr>
            <w:r w:rsidRPr="008E14A4">
              <w:rPr>
                <w:rFonts w:ascii="Times New Roman" w:hAnsi="Times New Roman"/>
              </w:rPr>
              <w:tab/>
            </w:r>
            <w:proofErr w:type="spellStart"/>
            <w:r w:rsidRPr="008E14A4">
              <w:rPr>
                <w:rFonts w:ascii="Times New Roman" w:hAnsi="Times New Roman"/>
              </w:rPr>
              <w:t>byte_alignment</w:t>
            </w:r>
            <w:proofErr w:type="spellEnd"/>
            <w:r w:rsidRPr="008E14A4">
              <w:rPr>
                <w:rFonts w:ascii="Times New Roman" w:hAnsi="Times New Roman"/>
              </w:rPr>
              <w:t>( )</w:t>
            </w:r>
          </w:p>
        </w:tc>
        <w:tc>
          <w:tcPr>
            <w:tcW w:w="1174" w:type="dxa"/>
          </w:tcPr>
          <w:p w:rsidR="00520610" w:rsidRPr="008E14A4" w:rsidRDefault="00520610" w:rsidP="003D6365">
            <w:pPr>
              <w:pStyle w:val="tablecell"/>
              <w:rPr>
                <w:lang w:eastAsia="ko-KR"/>
              </w:rPr>
            </w:pPr>
          </w:p>
        </w:tc>
      </w:tr>
      <w:tr w:rsidR="00520610" w:rsidRPr="008E14A4" w:rsidTr="008D4CA7">
        <w:trPr>
          <w:cantSplit/>
          <w:jc w:val="center"/>
        </w:trPr>
        <w:tc>
          <w:tcPr>
            <w:tcW w:w="8374" w:type="dxa"/>
          </w:tcPr>
          <w:p w:rsidR="00520610" w:rsidRPr="008E14A4" w:rsidRDefault="00520610" w:rsidP="003D6365">
            <w:pPr>
              <w:pStyle w:val="tablesyntax"/>
              <w:keepNext w:val="0"/>
              <w:rPr>
                <w:rFonts w:ascii="Times New Roman" w:hAnsi="Times New Roman"/>
                <w:lang w:eastAsia="ko-KR"/>
              </w:rPr>
            </w:pPr>
            <w:r w:rsidRPr="008E14A4">
              <w:rPr>
                <w:rFonts w:ascii="Times New Roman" w:hAnsi="Times New Roman"/>
              </w:rPr>
              <w:t>}</w:t>
            </w:r>
          </w:p>
        </w:tc>
        <w:tc>
          <w:tcPr>
            <w:tcW w:w="1174" w:type="dxa"/>
          </w:tcPr>
          <w:p w:rsidR="00520610" w:rsidRPr="008E14A4" w:rsidRDefault="00520610" w:rsidP="003D6365">
            <w:pPr>
              <w:pStyle w:val="tablecell"/>
              <w:keepNext w:val="0"/>
            </w:pPr>
          </w:p>
        </w:tc>
      </w:tr>
    </w:tbl>
    <w:p w:rsidR="00B53A1F" w:rsidRDefault="00B53A1F" w:rsidP="00B53A1F">
      <w:pPr>
        <w:pStyle w:val="Heading4"/>
        <w:rPr>
          <w:sz w:val="24"/>
          <w:szCs w:val="24"/>
          <w:lang w:val="en-US"/>
        </w:rPr>
      </w:pPr>
      <w:r w:rsidRPr="00AF57AF">
        <w:rPr>
          <w:sz w:val="24"/>
          <w:szCs w:val="24"/>
          <w:lang w:val="en-US"/>
        </w:rPr>
        <w:lastRenderedPageBreak/>
        <w:t>Option 2</w:t>
      </w:r>
    </w:p>
    <w:p w:rsidR="00B53A1F" w:rsidRDefault="00B53A1F" w:rsidP="00B53A1F">
      <w:pPr>
        <w:rPr>
          <w:lang w:eastAsia="ko-KR"/>
        </w:rPr>
      </w:pPr>
      <w:r>
        <w:t xml:space="preserve">To keep the current signaling order without moving the sample and motion prediction syntax elements prior to </w:t>
      </w:r>
      <w:proofErr w:type="spellStart"/>
      <w:r w:rsidRPr="00AF57AF">
        <w:rPr>
          <w:lang w:eastAsia="ko-KR"/>
        </w:rPr>
        <w:t>slice_temporal_mvp_enabled_flag</w:t>
      </w:r>
      <w:proofErr w:type="spellEnd"/>
      <w:r>
        <w:rPr>
          <w:lang w:eastAsia="ko-KR"/>
        </w:rPr>
        <w:t>, an alternative solution is to apply extra condition (</w:t>
      </w:r>
      <w:proofErr w:type="spellStart"/>
      <w:r>
        <w:rPr>
          <w:lang w:eastAsia="ko-KR"/>
        </w:rPr>
        <w:t>InterRefEnabledInRPLFlag</w:t>
      </w:r>
      <w:proofErr w:type="spellEnd"/>
      <w:r>
        <w:rPr>
          <w:lang w:eastAsia="ko-KR"/>
        </w:rPr>
        <w:t xml:space="preserve">) for signaling the TMVP parameters as shown in </w:t>
      </w:r>
      <w:r>
        <w:rPr>
          <w:lang w:eastAsia="ko-KR"/>
        </w:rPr>
        <w:fldChar w:fldCharType="begin"/>
      </w:r>
      <w:r>
        <w:rPr>
          <w:lang w:eastAsia="ko-KR"/>
        </w:rPr>
        <w:instrText xml:space="preserve"> REF _Ref358990297 \r \h </w:instrText>
      </w:r>
      <w:r>
        <w:rPr>
          <w:lang w:eastAsia="ko-KR"/>
        </w:rPr>
      </w:r>
      <w:r>
        <w:rPr>
          <w:lang w:eastAsia="ko-KR"/>
        </w:rPr>
        <w:fldChar w:fldCharType="separate"/>
      </w:r>
      <w:r>
        <w:rPr>
          <w:lang w:eastAsia="ko-KR"/>
        </w:rPr>
        <w:t>Table 8</w:t>
      </w:r>
      <w:r>
        <w:rPr>
          <w:lang w:eastAsia="ko-KR"/>
        </w:rPr>
        <w:fldChar w:fldCharType="end"/>
      </w:r>
      <w:r>
        <w:rPr>
          <w:lang w:eastAsia="ko-KR"/>
        </w:rPr>
        <w:t xml:space="preserve">. </w:t>
      </w:r>
    </w:p>
    <w:p w:rsidR="00B53A1F" w:rsidRDefault="00B53A1F" w:rsidP="00B53A1F">
      <w:pPr>
        <w:spacing w:before="240"/>
      </w:pPr>
      <w:r>
        <w:t xml:space="preserve">The derivation process for temporal </w:t>
      </w:r>
      <w:proofErr w:type="spellStart"/>
      <w:r>
        <w:t>luma</w:t>
      </w:r>
      <w:proofErr w:type="spellEnd"/>
      <w:r>
        <w:t xml:space="preserve"> motion vector prediction (SHVC WD2 G.8.5.3.2.7) is modified as follows. </w:t>
      </w:r>
    </w:p>
    <w:p w:rsidR="00B53A1F" w:rsidRPr="00A76561" w:rsidRDefault="00B53A1F" w:rsidP="00B53A1F">
      <w:pPr>
        <w:spacing w:after="120"/>
        <w:rPr>
          <w:rFonts w:eastAsia="MS Mincho"/>
          <w:sz w:val="20"/>
          <w:lang w:eastAsia="ja-JP"/>
        </w:rPr>
      </w:pPr>
      <w:r w:rsidRPr="00A76561">
        <w:rPr>
          <w:rFonts w:eastAsia="MS Mincho"/>
          <w:sz w:val="20"/>
          <w:lang w:eastAsia="ja-JP"/>
        </w:rPr>
        <w:t>T</w:t>
      </w:r>
      <w:r w:rsidRPr="00A76561">
        <w:rPr>
          <w:sz w:val="20"/>
          <w:lang w:eastAsia="ko-KR"/>
        </w:rPr>
        <w:t xml:space="preserve">he variables </w:t>
      </w:r>
      <w:proofErr w:type="spellStart"/>
      <w:r w:rsidRPr="00A76561">
        <w:rPr>
          <w:sz w:val="20"/>
          <w:lang w:eastAsia="ko-KR"/>
        </w:rPr>
        <w:t>mvLXCol</w:t>
      </w:r>
      <w:proofErr w:type="spellEnd"/>
      <w:r w:rsidRPr="00A76561">
        <w:rPr>
          <w:sz w:val="20"/>
          <w:lang w:eastAsia="ko-KR"/>
        </w:rPr>
        <w:t xml:space="preserve"> and </w:t>
      </w:r>
      <w:proofErr w:type="spellStart"/>
      <w:r w:rsidRPr="00A76561">
        <w:rPr>
          <w:sz w:val="20"/>
          <w:lang w:eastAsia="ko-KR"/>
        </w:rPr>
        <w:t>availableFlagLXCol</w:t>
      </w:r>
      <w:proofErr w:type="spellEnd"/>
      <w:r w:rsidRPr="00A76561">
        <w:rPr>
          <w:sz w:val="20"/>
          <w:lang w:eastAsia="ko-KR"/>
        </w:rPr>
        <w:t xml:space="preserve"> are derived as follows:</w:t>
      </w:r>
    </w:p>
    <w:p w:rsidR="00B53A1F" w:rsidRDefault="00B53A1F" w:rsidP="00B53A1F">
      <w:pPr>
        <w:numPr>
          <w:ilvl w:val="0"/>
          <w:numId w:val="15"/>
        </w:numPr>
        <w:tabs>
          <w:tab w:val="clear" w:pos="360"/>
          <w:tab w:val="clear" w:pos="720"/>
          <w:tab w:val="clear" w:pos="1080"/>
          <w:tab w:val="clear" w:pos="1440"/>
          <w:tab w:val="left" w:pos="794"/>
          <w:tab w:val="left" w:pos="1191"/>
          <w:tab w:val="left" w:pos="1588"/>
          <w:tab w:val="left" w:pos="1985"/>
        </w:tabs>
        <w:spacing w:before="0"/>
        <w:jc w:val="both"/>
        <w:rPr>
          <w:sz w:val="20"/>
          <w:lang w:eastAsia="ko-KR"/>
        </w:rPr>
      </w:pPr>
      <w:r w:rsidRPr="00A76561">
        <w:rPr>
          <w:rFonts w:eastAsia="MS Mincho"/>
          <w:sz w:val="20"/>
          <w:lang w:eastAsia="ja-JP"/>
        </w:rPr>
        <w:t xml:space="preserve">If </w:t>
      </w:r>
      <w:proofErr w:type="spellStart"/>
      <w:r w:rsidRPr="00A76561">
        <w:rPr>
          <w:sz w:val="20"/>
          <w:lang w:eastAsia="ko-KR"/>
        </w:rPr>
        <w:t>slice_temporal_mvp_enabled_flag</w:t>
      </w:r>
      <w:proofErr w:type="spellEnd"/>
      <w:r w:rsidRPr="00A76561">
        <w:rPr>
          <w:sz w:val="20"/>
          <w:lang w:eastAsia="ko-KR"/>
        </w:rPr>
        <w:t xml:space="preserve"> is equal to 0 </w:t>
      </w:r>
      <w:r w:rsidRPr="00A76561">
        <w:rPr>
          <w:sz w:val="20"/>
          <w:highlight w:val="yellow"/>
          <w:lang w:eastAsia="ko-KR"/>
        </w:rPr>
        <w:t xml:space="preserve">or </w:t>
      </w:r>
      <w:proofErr w:type="spellStart"/>
      <w:r w:rsidRPr="00A76561">
        <w:rPr>
          <w:sz w:val="20"/>
          <w:highlight w:val="yellow"/>
          <w:lang w:eastAsia="ko-KR"/>
        </w:rPr>
        <w:t>InterRefEnabledInRPLFlag</w:t>
      </w:r>
      <w:proofErr w:type="spellEnd"/>
      <w:r w:rsidRPr="00A76561">
        <w:rPr>
          <w:sz w:val="20"/>
          <w:highlight w:val="yellow"/>
          <w:lang w:eastAsia="ko-KR"/>
        </w:rPr>
        <w:t xml:space="preserve"> is equal to 0</w:t>
      </w:r>
      <w:r w:rsidRPr="00A76561">
        <w:rPr>
          <w:sz w:val="20"/>
          <w:lang w:eastAsia="ko-KR"/>
        </w:rPr>
        <w:t xml:space="preserve">, both components of </w:t>
      </w:r>
      <w:proofErr w:type="spellStart"/>
      <w:r w:rsidRPr="00A76561">
        <w:rPr>
          <w:sz w:val="20"/>
        </w:rPr>
        <w:t>mvLX</w:t>
      </w:r>
      <w:r w:rsidRPr="00A76561">
        <w:rPr>
          <w:sz w:val="20"/>
          <w:lang w:eastAsia="ko-KR"/>
        </w:rPr>
        <w:t>Col</w:t>
      </w:r>
      <w:proofErr w:type="spellEnd"/>
      <w:r w:rsidRPr="00A76561">
        <w:rPr>
          <w:sz w:val="20"/>
          <w:lang w:eastAsia="ko-KR"/>
        </w:rPr>
        <w:t xml:space="preserve"> are set equal to 0 and </w:t>
      </w:r>
      <w:proofErr w:type="spellStart"/>
      <w:r w:rsidRPr="00A76561">
        <w:rPr>
          <w:sz w:val="20"/>
          <w:lang w:eastAsia="ko-KR"/>
        </w:rPr>
        <w:t>availableFlagLXCol</w:t>
      </w:r>
      <w:proofErr w:type="spellEnd"/>
      <w:r w:rsidRPr="00A76561">
        <w:rPr>
          <w:sz w:val="20"/>
          <w:lang w:eastAsia="ko-KR"/>
        </w:rPr>
        <w:t xml:space="preserve"> is set equal to 0.</w:t>
      </w:r>
    </w:p>
    <w:p w:rsidR="00B53A1F" w:rsidRDefault="00B53A1F" w:rsidP="00B53A1F">
      <w:pPr>
        <w:rPr>
          <w:lang w:eastAsia="ko-KR"/>
        </w:rPr>
      </w:pPr>
    </w:p>
    <w:p w:rsidR="00B53A1F" w:rsidRDefault="00B53A1F" w:rsidP="00B53A1F">
      <w:pPr>
        <w:pStyle w:val="Annex5"/>
        <w:numPr>
          <w:ilvl w:val="0"/>
          <w:numId w:val="13"/>
        </w:numPr>
        <w:jc w:val="center"/>
      </w:pPr>
      <w:bookmarkStart w:id="10" w:name="_Ref358990297"/>
      <w:r>
        <w:t xml:space="preserve">Proposed </w:t>
      </w:r>
      <w:r w:rsidRPr="001533A7">
        <w:t>General slice segment header syntax</w:t>
      </w:r>
      <w:bookmarkEnd w:id="10"/>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6"/>
        <w:gridCol w:w="1296"/>
      </w:tblGrid>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rPr>
            </w:pPr>
            <w:proofErr w:type="spellStart"/>
            <w:r w:rsidRPr="00D17907">
              <w:rPr>
                <w:rFonts w:ascii="Times New Roman" w:hAnsi="Times New Roman"/>
              </w:rPr>
              <w:t>slice_segment_header</w:t>
            </w:r>
            <w:proofErr w:type="spellEnd"/>
            <w:r w:rsidRPr="00D17907">
              <w:rPr>
                <w:rFonts w:ascii="Times New Roman" w:hAnsi="Times New Roman"/>
              </w:rPr>
              <w:t>( ) {</w:t>
            </w:r>
          </w:p>
        </w:tc>
        <w:tc>
          <w:tcPr>
            <w:tcW w:w="1296" w:type="dxa"/>
          </w:tcPr>
          <w:p w:rsidR="00B53A1F" w:rsidRPr="00D17907" w:rsidRDefault="00B53A1F" w:rsidP="008952CF">
            <w:pPr>
              <w:pStyle w:val="tableheading"/>
              <w:spacing w:after="0"/>
            </w:pPr>
            <w:r w:rsidRPr="00D17907">
              <w:t>Descriptor</w:t>
            </w: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rPr>
            </w:pPr>
            <w:r w:rsidRPr="00D17907">
              <w:rPr>
                <w:rFonts w:ascii="Times New Roman" w:hAnsi="Times New Roman"/>
                <w:lang w:eastAsia="ko-KR"/>
              </w:rPr>
              <w:tab/>
            </w:r>
            <w:r w:rsidRPr="00D17907">
              <w:rPr>
                <w:rFonts w:ascii="Times New Roman" w:hAnsi="Times New Roman"/>
                <w:b/>
                <w:lang w:eastAsia="ko-KR"/>
              </w:rPr>
              <w:t>...</w:t>
            </w:r>
          </w:p>
        </w:tc>
        <w:tc>
          <w:tcPr>
            <w:tcW w:w="1296" w:type="dxa"/>
          </w:tcPr>
          <w:p w:rsidR="00B53A1F" w:rsidRPr="00D17907" w:rsidRDefault="00B53A1F" w:rsidP="008952CF">
            <w:pPr>
              <w:pStyle w:val="tableheading"/>
              <w:spacing w:after="0"/>
              <w:rPr>
                <w:b w:val="0"/>
              </w:rPr>
            </w:pP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t xml:space="preserve">if( </w:t>
            </w:r>
            <w:proofErr w:type="spellStart"/>
            <w:r w:rsidRPr="00D17907">
              <w:rPr>
                <w:rFonts w:ascii="Times New Roman" w:hAnsi="Times New Roman"/>
                <w:lang w:eastAsia="ko-KR"/>
              </w:rPr>
              <w:t>slice_temporal_mvp_enabled_flag</w:t>
            </w:r>
            <w:proofErr w:type="spellEnd"/>
            <w:r>
              <w:rPr>
                <w:rFonts w:ascii="Times New Roman" w:hAnsi="Times New Roman"/>
                <w:lang w:eastAsia="ko-KR"/>
              </w:rPr>
              <w:t xml:space="preserve"> &amp;&amp; </w:t>
            </w:r>
            <w:proofErr w:type="spellStart"/>
            <w:r w:rsidRPr="00A76561">
              <w:rPr>
                <w:rFonts w:ascii="Times New Roman" w:hAnsi="Times New Roman"/>
                <w:highlight w:val="yellow"/>
                <w:lang w:eastAsia="ko-KR"/>
              </w:rPr>
              <w:t>InterRefEnabledInRPLFlag</w:t>
            </w:r>
            <w:proofErr w:type="spellEnd"/>
            <w:r w:rsidRPr="00D17907">
              <w:rPr>
                <w:rFonts w:ascii="Times New Roman" w:hAnsi="Times New Roman"/>
                <w:lang w:eastAsia="ko-KR"/>
              </w:rPr>
              <w:t>) {</w:t>
            </w:r>
          </w:p>
        </w:tc>
        <w:tc>
          <w:tcPr>
            <w:tcW w:w="1296" w:type="dxa"/>
          </w:tcPr>
          <w:p w:rsidR="00B53A1F" w:rsidRPr="00D17907" w:rsidRDefault="00B53A1F" w:rsidP="008952CF">
            <w:pPr>
              <w:pStyle w:val="tablecell"/>
              <w:rPr>
                <w:rFonts w:eastAsia="MS Mincho"/>
                <w:lang w:eastAsia="ja-JP"/>
              </w:rPr>
            </w:pP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highlight w:val="cy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highlight w:val="cyan"/>
                <w:lang w:eastAsia="ko-KR"/>
              </w:rPr>
              <w:t xml:space="preserve">if( </w:t>
            </w:r>
            <w:proofErr w:type="spellStart"/>
            <w:r w:rsidRPr="00D17907">
              <w:rPr>
                <w:rFonts w:ascii="Times New Roman" w:hAnsi="Times New Roman"/>
                <w:highlight w:val="cyan"/>
                <w:lang w:eastAsia="ko-KR"/>
              </w:rPr>
              <w:t>nuh_layer_id</w:t>
            </w:r>
            <w:proofErr w:type="spellEnd"/>
            <w:r w:rsidRPr="00D17907">
              <w:rPr>
                <w:rFonts w:ascii="Times New Roman" w:hAnsi="Times New Roman"/>
                <w:highlight w:val="cyan"/>
                <w:lang w:eastAsia="ko-KR"/>
              </w:rPr>
              <w:t xml:space="preserve"> &gt; 0  &amp;&amp;</w:t>
            </w:r>
            <w:r w:rsidRPr="00D17907">
              <w:rPr>
                <w:rFonts w:ascii="Times New Roman" w:hAnsi="Times New Roman"/>
                <w:highlight w:val="cyan"/>
                <w:lang w:val="en-CA"/>
              </w:rPr>
              <w:t xml:space="preserve">  </w:t>
            </w:r>
            <w:proofErr w:type="spellStart"/>
            <w:r w:rsidRPr="00D17907">
              <w:rPr>
                <w:rFonts w:ascii="Times New Roman" w:eastAsia="Batang" w:hAnsi="Times New Roman"/>
                <w:bCs/>
                <w:highlight w:val="cyan"/>
                <w:lang w:eastAsia="ko-KR"/>
              </w:rPr>
              <w:t>NumActiveMotionPredRefLayers</w:t>
            </w:r>
            <w:proofErr w:type="spellEnd"/>
            <w:r w:rsidRPr="00D17907">
              <w:rPr>
                <w:rFonts w:ascii="Times New Roman" w:hAnsi="Times New Roman"/>
                <w:highlight w:val="cyan"/>
                <w:lang w:val="en-CA"/>
              </w:rPr>
              <w:t xml:space="preserve"> &gt; 0 )</w:t>
            </w:r>
          </w:p>
        </w:tc>
        <w:tc>
          <w:tcPr>
            <w:tcW w:w="1296" w:type="dxa"/>
          </w:tcPr>
          <w:p w:rsidR="00B53A1F" w:rsidRPr="00D17907" w:rsidRDefault="00B53A1F" w:rsidP="008952CF">
            <w:pPr>
              <w:pStyle w:val="tablecell"/>
              <w:rPr>
                <w:rFonts w:eastAsia="MS Mincho"/>
                <w:highlight w:val="cyan"/>
                <w:lang w:eastAsia="ja-JP"/>
              </w:rPr>
            </w:pP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highlight w:val="cy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proofErr w:type="spellStart"/>
            <w:r w:rsidRPr="00D17907">
              <w:rPr>
                <w:rFonts w:ascii="Times New Roman" w:hAnsi="Times New Roman"/>
                <w:b/>
                <w:highlight w:val="cyan"/>
                <w:lang w:eastAsia="ko-KR"/>
              </w:rPr>
              <w:t>alt_collocated_indication_flag</w:t>
            </w:r>
            <w:proofErr w:type="spellEnd"/>
          </w:p>
        </w:tc>
        <w:tc>
          <w:tcPr>
            <w:tcW w:w="1296" w:type="dxa"/>
          </w:tcPr>
          <w:p w:rsidR="00B53A1F" w:rsidRPr="00D17907" w:rsidRDefault="00B53A1F" w:rsidP="008952CF">
            <w:pPr>
              <w:pStyle w:val="tablecell"/>
              <w:rPr>
                <w:rFonts w:eastAsia="MS Mincho"/>
                <w:highlight w:val="cyan"/>
                <w:lang w:eastAsia="ja-JP"/>
              </w:rPr>
            </w:pPr>
            <w:r w:rsidRPr="00D17907">
              <w:rPr>
                <w:rFonts w:eastAsia="MS Mincho"/>
                <w:highlight w:val="cyan"/>
                <w:lang w:eastAsia="ja-JP"/>
              </w:rPr>
              <w:t>u(1)</w:t>
            </w: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highlight w:val="cy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highlight w:val="cyan"/>
                <w:lang w:eastAsia="ko-KR"/>
              </w:rPr>
              <w:t xml:space="preserve">if( </w:t>
            </w:r>
            <w:proofErr w:type="spellStart"/>
            <w:r w:rsidRPr="00D17907">
              <w:rPr>
                <w:rFonts w:ascii="Times New Roman" w:hAnsi="Times New Roman"/>
                <w:highlight w:val="cyan"/>
                <w:lang w:eastAsia="ko-KR"/>
              </w:rPr>
              <w:t>alt_collocated_indication_flag</w:t>
            </w:r>
            <w:proofErr w:type="spellEnd"/>
            <w:r w:rsidRPr="00D17907">
              <w:rPr>
                <w:rFonts w:ascii="Times New Roman" w:hAnsi="Times New Roman"/>
                <w:highlight w:val="cyan"/>
                <w:lang w:eastAsia="ko-KR"/>
              </w:rPr>
              <w:t xml:space="preserve"> ) </w:t>
            </w:r>
          </w:p>
        </w:tc>
        <w:tc>
          <w:tcPr>
            <w:tcW w:w="1296" w:type="dxa"/>
          </w:tcPr>
          <w:p w:rsidR="00B53A1F" w:rsidRPr="00D17907" w:rsidRDefault="00B53A1F" w:rsidP="008952CF">
            <w:pPr>
              <w:pStyle w:val="tablecell"/>
              <w:rPr>
                <w:rFonts w:eastAsia="MS Mincho"/>
                <w:highlight w:val="cyan"/>
                <w:lang w:eastAsia="ja-JP"/>
              </w:rPr>
            </w:pP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highlight w:val="cy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highlight w:val="cyan"/>
                <w:lang w:eastAsia="ko-KR"/>
              </w:rPr>
              <w:t xml:space="preserve">if( </w:t>
            </w:r>
            <w:proofErr w:type="spellStart"/>
            <w:r w:rsidRPr="00D17907">
              <w:rPr>
                <w:rFonts w:ascii="Times New Roman" w:eastAsia="Batang" w:hAnsi="Times New Roman"/>
                <w:bCs/>
                <w:highlight w:val="cyan"/>
                <w:lang w:eastAsia="ko-KR"/>
              </w:rPr>
              <w:t>NumActiveMotionPredRefLayers</w:t>
            </w:r>
            <w:proofErr w:type="spellEnd"/>
            <w:r w:rsidRPr="00D17907">
              <w:rPr>
                <w:rFonts w:ascii="Times New Roman" w:hAnsi="Times New Roman"/>
                <w:highlight w:val="cyan"/>
                <w:lang w:val="en-CA"/>
              </w:rPr>
              <w:t xml:space="preserve"> &gt; 1 )</w:t>
            </w:r>
          </w:p>
        </w:tc>
        <w:tc>
          <w:tcPr>
            <w:tcW w:w="1296" w:type="dxa"/>
          </w:tcPr>
          <w:p w:rsidR="00B53A1F" w:rsidRPr="00D17907" w:rsidRDefault="00B53A1F" w:rsidP="008952CF">
            <w:pPr>
              <w:pStyle w:val="tablecell"/>
              <w:rPr>
                <w:rFonts w:eastAsia="MS Mincho"/>
                <w:highlight w:val="cyan"/>
                <w:lang w:eastAsia="ja-JP"/>
              </w:rPr>
            </w:pP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highlight w:val="cy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proofErr w:type="spellStart"/>
            <w:r w:rsidRPr="00D17907">
              <w:rPr>
                <w:rFonts w:ascii="Times New Roman" w:hAnsi="Times New Roman"/>
                <w:b/>
                <w:highlight w:val="cyan"/>
                <w:lang w:eastAsia="ko-KR"/>
              </w:rPr>
              <w:t>collocated_ref_layer_idx</w:t>
            </w:r>
            <w:proofErr w:type="spellEnd"/>
          </w:p>
        </w:tc>
        <w:tc>
          <w:tcPr>
            <w:tcW w:w="1296" w:type="dxa"/>
          </w:tcPr>
          <w:p w:rsidR="00B53A1F" w:rsidRPr="00D17907" w:rsidRDefault="00B53A1F" w:rsidP="008952CF">
            <w:pPr>
              <w:pStyle w:val="tablecell"/>
              <w:rPr>
                <w:rFonts w:eastAsia="MS Mincho"/>
                <w:highlight w:val="cyan"/>
                <w:lang w:eastAsia="ja-JP"/>
              </w:rPr>
            </w:pPr>
            <w:proofErr w:type="spellStart"/>
            <w:r w:rsidRPr="00D17907">
              <w:rPr>
                <w:rFonts w:eastAsia="MS Mincho"/>
                <w:highlight w:val="cyan"/>
                <w:lang w:eastAsia="ja-JP"/>
              </w:rPr>
              <w:t>ue</w:t>
            </w:r>
            <w:proofErr w:type="spellEnd"/>
            <w:r w:rsidRPr="00D17907">
              <w:rPr>
                <w:rFonts w:eastAsia="MS Mincho"/>
                <w:highlight w:val="cyan"/>
                <w:lang w:eastAsia="ja-JP"/>
              </w:rPr>
              <w:t>(v)</w:t>
            </w: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highlight w:val="cy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highlight w:val="cyan"/>
                <w:lang w:eastAsia="ko-KR"/>
              </w:rPr>
              <w:t>else {</w:t>
            </w:r>
          </w:p>
        </w:tc>
        <w:tc>
          <w:tcPr>
            <w:tcW w:w="1296" w:type="dxa"/>
          </w:tcPr>
          <w:p w:rsidR="00B53A1F" w:rsidRPr="00D17907" w:rsidRDefault="00B53A1F" w:rsidP="008952CF">
            <w:pPr>
              <w:pStyle w:val="tablecell"/>
              <w:rPr>
                <w:rFonts w:eastAsia="MS Mincho"/>
                <w:highlight w:val="cyan"/>
                <w:lang w:eastAsia="ja-JP"/>
              </w:rPr>
            </w:pP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t xml:space="preserve">if( </w:t>
            </w:r>
            <w:proofErr w:type="spellStart"/>
            <w:r w:rsidRPr="00D17907">
              <w:rPr>
                <w:rFonts w:ascii="Times New Roman" w:hAnsi="Times New Roman"/>
                <w:lang w:eastAsia="ko-KR"/>
              </w:rPr>
              <w:t>slice_type</w:t>
            </w:r>
            <w:proofErr w:type="spellEnd"/>
            <w:r w:rsidRPr="00D17907">
              <w:rPr>
                <w:rFonts w:ascii="Times New Roman" w:hAnsi="Times New Roman"/>
                <w:lang w:eastAsia="ko-KR"/>
              </w:rPr>
              <w:t xml:space="preserve">  = =  B )</w:t>
            </w:r>
          </w:p>
        </w:tc>
        <w:tc>
          <w:tcPr>
            <w:tcW w:w="1296" w:type="dxa"/>
          </w:tcPr>
          <w:p w:rsidR="00B53A1F" w:rsidRPr="00D17907" w:rsidRDefault="00B53A1F" w:rsidP="008952CF">
            <w:pPr>
              <w:pStyle w:val="tablecell"/>
              <w:rPr>
                <w:rFonts w:eastAsia="MS Mincho"/>
                <w:lang w:eastAsia="ja-JP"/>
              </w:rPr>
            </w:pP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b/>
                <w:lang w:eastAsia="ko-KR"/>
              </w:rPr>
              <w:t>collocated_from_l0_flag</w:t>
            </w:r>
          </w:p>
        </w:tc>
        <w:tc>
          <w:tcPr>
            <w:tcW w:w="1296" w:type="dxa"/>
          </w:tcPr>
          <w:p w:rsidR="00B53A1F" w:rsidRPr="00D17907" w:rsidRDefault="00B53A1F" w:rsidP="008952CF">
            <w:pPr>
              <w:pStyle w:val="tablecell"/>
              <w:rPr>
                <w:rFonts w:eastAsia="MS Mincho"/>
                <w:lang w:eastAsia="ja-JP"/>
              </w:rPr>
            </w:pPr>
            <w:r w:rsidRPr="00D17907">
              <w:rPr>
                <w:lang w:eastAsia="ko-KR"/>
              </w:rPr>
              <w:t>u(1)</w:t>
            </w: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t>if( ( collocated_from_l0_flag  &amp;&amp;  num_ref_idx_l0_active_minus1 &gt; 0 )  | |</w:t>
            </w:r>
            <w:r w:rsidRPr="00D17907">
              <w:rPr>
                <w:rFonts w:ascii="Times New Roman" w:hAnsi="Times New Roman"/>
                <w:lang w:eastAsia="ko-KR"/>
              </w:rPr>
              <w:br/>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t>( !collocated_from_l0_flag  &amp;&amp;  num_ref_idx_l1_active_minus1 &gt; 0 ) )</w:t>
            </w:r>
          </w:p>
        </w:tc>
        <w:tc>
          <w:tcPr>
            <w:tcW w:w="1296" w:type="dxa"/>
          </w:tcPr>
          <w:p w:rsidR="00B53A1F" w:rsidRPr="00D17907" w:rsidRDefault="00B53A1F" w:rsidP="008952CF">
            <w:pPr>
              <w:pStyle w:val="tablecell"/>
              <w:rPr>
                <w:rFonts w:eastAsia="MS Mincho"/>
                <w:lang w:eastAsia="ja-JP"/>
              </w:rPr>
            </w:pP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r>
            <w:proofErr w:type="spellStart"/>
            <w:r w:rsidRPr="00D17907">
              <w:rPr>
                <w:rFonts w:ascii="Times New Roman" w:hAnsi="Times New Roman"/>
                <w:b/>
                <w:lang w:eastAsia="ko-KR"/>
              </w:rPr>
              <w:t>collocated_ref_idx</w:t>
            </w:r>
            <w:proofErr w:type="spellEnd"/>
          </w:p>
        </w:tc>
        <w:tc>
          <w:tcPr>
            <w:tcW w:w="1296" w:type="dxa"/>
          </w:tcPr>
          <w:p w:rsidR="00B53A1F" w:rsidRPr="00D17907" w:rsidRDefault="00B53A1F" w:rsidP="008952CF">
            <w:pPr>
              <w:pStyle w:val="tablecell"/>
              <w:rPr>
                <w:rFonts w:eastAsia="MS Mincho"/>
                <w:lang w:eastAsia="ja-JP"/>
              </w:rPr>
            </w:pPr>
            <w:proofErr w:type="spellStart"/>
            <w:r w:rsidRPr="00D17907">
              <w:rPr>
                <w:lang w:eastAsia="ko-KR"/>
              </w:rPr>
              <w:t>ue</w:t>
            </w:r>
            <w:proofErr w:type="spellEnd"/>
            <w:r w:rsidRPr="00D17907">
              <w:rPr>
                <w:lang w:eastAsia="ko-KR"/>
              </w:rPr>
              <w:t>(v)</w:t>
            </w: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lang w:eastAsia="ko-KR"/>
              </w:rPr>
            </w:pPr>
            <w:r w:rsidRPr="00D17907">
              <w:rPr>
                <w:rFonts w:ascii="Times New Roman" w:hAnsi="Times New Roman"/>
                <w:color w:val="FF0000"/>
                <w:lang w:eastAsia="ko-KR"/>
              </w:rPr>
              <w:tab/>
            </w:r>
            <w:r w:rsidRPr="00D17907">
              <w:rPr>
                <w:rFonts w:ascii="Times New Roman" w:hAnsi="Times New Roman"/>
                <w:color w:val="FF0000"/>
                <w:lang w:eastAsia="ko-KR"/>
              </w:rPr>
              <w:tab/>
            </w:r>
            <w:r w:rsidRPr="00D17907">
              <w:rPr>
                <w:rFonts w:ascii="Times New Roman" w:hAnsi="Times New Roman"/>
                <w:color w:val="FF0000"/>
                <w:lang w:eastAsia="ko-KR"/>
              </w:rPr>
              <w:tab/>
            </w:r>
            <w:r w:rsidRPr="00D17907">
              <w:rPr>
                <w:rFonts w:ascii="Times New Roman" w:hAnsi="Times New Roman"/>
                <w:color w:val="FF0000"/>
                <w:lang w:eastAsia="ko-KR"/>
              </w:rPr>
              <w:tab/>
            </w:r>
            <w:r w:rsidRPr="00D17907">
              <w:rPr>
                <w:rFonts w:ascii="Times New Roman" w:hAnsi="Times New Roman"/>
                <w:highlight w:val="cyan"/>
                <w:lang w:eastAsia="ko-KR"/>
              </w:rPr>
              <w:t>}</w:t>
            </w:r>
          </w:p>
        </w:tc>
        <w:tc>
          <w:tcPr>
            <w:tcW w:w="1296" w:type="dxa"/>
          </w:tcPr>
          <w:p w:rsidR="00B53A1F" w:rsidRPr="00D17907" w:rsidRDefault="00B53A1F" w:rsidP="008952CF">
            <w:pPr>
              <w:pStyle w:val="tablecell"/>
              <w:rPr>
                <w:rFonts w:eastAsia="MS Mincho"/>
                <w:lang w:eastAsia="ja-JP"/>
              </w:rPr>
            </w:pP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lang w:eastAsia="ko-KR"/>
              </w:rPr>
            </w:pPr>
            <w:r w:rsidRPr="00D17907">
              <w:rPr>
                <w:rFonts w:ascii="Times New Roman" w:hAnsi="Times New Roman"/>
                <w:lang w:eastAsia="ko-KR"/>
              </w:rPr>
              <w:tab/>
            </w:r>
            <w:r w:rsidRPr="00D17907">
              <w:rPr>
                <w:rFonts w:ascii="Times New Roman" w:hAnsi="Times New Roman"/>
                <w:lang w:eastAsia="ko-KR"/>
              </w:rPr>
              <w:tab/>
            </w:r>
            <w:r w:rsidRPr="00D17907">
              <w:rPr>
                <w:rFonts w:ascii="Times New Roman" w:hAnsi="Times New Roman"/>
                <w:lang w:eastAsia="ko-KR"/>
              </w:rPr>
              <w:tab/>
              <w:t>}</w:t>
            </w:r>
          </w:p>
        </w:tc>
        <w:tc>
          <w:tcPr>
            <w:tcW w:w="1296" w:type="dxa"/>
          </w:tcPr>
          <w:p w:rsidR="00B53A1F" w:rsidRPr="00D17907" w:rsidRDefault="00B53A1F" w:rsidP="008952CF">
            <w:pPr>
              <w:pStyle w:val="tablecell"/>
              <w:rPr>
                <w:rFonts w:eastAsia="MS Mincho"/>
                <w:lang w:eastAsia="ja-JP"/>
              </w:rPr>
            </w:pP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lang w:eastAsia="ko-KR"/>
              </w:rPr>
            </w:pPr>
            <w:r w:rsidRPr="00D17907">
              <w:rPr>
                <w:rFonts w:ascii="Times New Roman" w:hAnsi="Times New Roman"/>
                <w:lang w:eastAsia="ko-KR"/>
              </w:rPr>
              <w:tab/>
              <w:t>...</w:t>
            </w:r>
          </w:p>
        </w:tc>
        <w:tc>
          <w:tcPr>
            <w:tcW w:w="1296" w:type="dxa"/>
          </w:tcPr>
          <w:p w:rsidR="00B53A1F" w:rsidRPr="00D17907" w:rsidRDefault="00B53A1F" w:rsidP="008952CF">
            <w:pPr>
              <w:pStyle w:val="tableheading"/>
              <w:spacing w:after="0"/>
              <w:rPr>
                <w:b w:val="0"/>
              </w:rPr>
            </w:pPr>
          </w:p>
        </w:tc>
      </w:tr>
      <w:tr w:rsidR="00B53A1F" w:rsidRPr="00D17907" w:rsidTr="008952CF">
        <w:trPr>
          <w:cantSplit/>
          <w:jc w:val="center"/>
        </w:trPr>
        <w:tc>
          <w:tcPr>
            <w:tcW w:w="7776" w:type="dxa"/>
          </w:tcPr>
          <w:p w:rsidR="00B53A1F" w:rsidRPr="00D17907" w:rsidRDefault="00B53A1F" w:rsidP="008952CF">
            <w:pPr>
              <w:pStyle w:val="tablesyntax"/>
              <w:rPr>
                <w:rFonts w:ascii="Times New Roman" w:hAnsi="Times New Roman"/>
                <w:lang w:eastAsia="ko-KR"/>
              </w:rPr>
            </w:pPr>
            <w:r w:rsidRPr="00D17907">
              <w:rPr>
                <w:rFonts w:ascii="Times New Roman" w:hAnsi="Times New Roman"/>
                <w:lang w:eastAsia="ko-KR"/>
              </w:rPr>
              <w:t>}</w:t>
            </w:r>
          </w:p>
        </w:tc>
        <w:tc>
          <w:tcPr>
            <w:tcW w:w="1296" w:type="dxa"/>
          </w:tcPr>
          <w:p w:rsidR="00B53A1F" w:rsidRPr="00D17907" w:rsidRDefault="00B53A1F" w:rsidP="008952CF">
            <w:pPr>
              <w:pStyle w:val="tableheading"/>
              <w:spacing w:after="0"/>
              <w:rPr>
                <w:b w:val="0"/>
              </w:rPr>
            </w:pPr>
          </w:p>
        </w:tc>
      </w:tr>
    </w:tbl>
    <w:p w:rsidR="00B53A1F" w:rsidRPr="00AF57AF" w:rsidRDefault="00B53A1F" w:rsidP="00B53A1F"/>
    <w:p w:rsidR="00B53A1F" w:rsidRPr="005B217D" w:rsidRDefault="00B53A1F" w:rsidP="00B53A1F">
      <w:pPr>
        <w:pStyle w:val="Heading1"/>
        <w:rPr>
          <w:lang w:val="en-CA"/>
        </w:rPr>
      </w:pPr>
      <w:r w:rsidRPr="005B217D">
        <w:rPr>
          <w:lang w:val="en-CA"/>
        </w:rPr>
        <w:t>Patent rights declaration(s)</w:t>
      </w:r>
    </w:p>
    <w:p w:rsidR="00B53A1F" w:rsidRPr="005B217D" w:rsidRDefault="00B53A1F" w:rsidP="00B53A1F">
      <w:pPr>
        <w:jc w:val="both"/>
        <w:rPr>
          <w:szCs w:val="22"/>
          <w:lang w:val="en-CA"/>
        </w:rPr>
      </w:pPr>
      <w:proofErr w:type="spellStart"/>
      <w:r w:rsidRPr="001B4945">
        <w:rPr>
          <w:b/>
          <w:szCs w:val="22"/>
          <w:lang w:val="en-CA"/>
        </w:rPr>
        <w:t>InterDigital</w:t>
      </w:r>
      <w:proofErr w:type="spellEnd"/>
      <w:r w:rsidRPr="001B4945">
        <w:rPr>
          <w:b/>
          <w:szCs w:val="22"/>
          <w:lang w:val="en-CA"/>
        </w:rPr>
        <w:t xml:space="preserve"> Communications,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03D" w:rsidRDefault="0057303D">
      <w:r>
        <w:separator/>
      </w:r>
    </w:p>
  </w:endnote>
  <w:endnote w:type="continuationSeparator" w:id="0">
    <w:p w:rsidR="0057303D" w:rsidRDefault="005730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D4CA7">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C01F1">
      <w:rPr>
        <w:rStyle w:val="PageNumber"/>
        <w:noProof/>
      </w:rPr>
      <w:t>2013-07-17</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03D" w:rsidRDefault="0057303D">
      <w:r>
        <w:separator/>
      </w:r>
    </w:p>
  </w:footnote>
  <w:footnote w:type="continuationSeparator" w:id="0">
    <w:p w:rsidR="0057303D" w:rsidRDefault="005730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
    <w:nsid w:val="5AE55EB7"/>
    <w:multiLevelType w:val="hybridMultilevel"/>
    <w:tmpl w:val="664CE8BC"/>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6E4C1C3B"/>
    <w:multiLevelType w:val="multilevel"/>
    <w:tmpl w:val="C6BE0834"/>
    <w:lvl w:ilvl="0">
      <w:start w:val="6"/>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3">
    <w:nsid w:val="780101A5"/>
    <w:multiLevelType w:val="hybridMultilevel"/>
    <w:tmpl w:val="F4EEE5E2"/>
    <w:lvl w:ilvl="0" w:tplc="01987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2"/>
  </w:num>
  <w:num w:numId="13">
    <w:abstractNumId w:val="10"/>
  </w:num>
  <w:num w:numId="14">
    <w:abstractNumId w:val="13"/>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458BC"/>
    <w:rsid w:val="00045C41"/>
    <w:rsid w:val="00046C03"/>
    <w:rsid w:val="0007614F"/>
    <w:rsid w:val="000B17DD"/>
    <w:rsid w:val="000B1C6B"/>
    <w:rsid w:val="000B4FF9"/>
    <w:rsid w:val="000C09AC"/>
    <w:rsid w:val="000E00F3"/>
    <w:rsid w:val="000F01A4"/>
    <w:rsid w:val="000F158C"/>
    <w:rsid w:val="00102F3D"/>
    <w:rsid w:val="00124E38"/>
    <w:rsid w:val="0012580B"/>
    <w:rsid w:val="00131F90"/>
    <w:rsid w:val="0013526E"/>
    <w:rsid w:val="00145B30"/>
    <w:rsid w:val="001501B1"/>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2CD4"/>
    <w:rsid w:val="002264A6"/>
    <w:rsid w:val="00227BA7"/>
    <w:rsid w:val="0023011C"/>
    <w:rsid w:val="00263398"/>
    <w:rsid w:val="00275BCF"/>
    <w:rsid w:val="00292257"/>
    <w:rsid w:val="002A303E"/>
    <w:rsid w:val="002A54E0"/>
    <w:rsid w:val="002B1595"/>
    <w:rsid w:val="002B191D"/>
    <w:rsid w:val="002D0AF6"/>
    <w:rsid w:val="002F164D"/>
    <w:rsid w:val="002F628F"/>
    <w:rsid w:val="00306206"/>
    <w:rsid w:val="00317D85"/>
    <w:rsid w:val="003251E0"/>
    <w:rsid w:val="00327C56"/>
    <w:rsid w:val="003315A1"/>
    <w:rsid w:val="003373EC"/>
    <w:rsid w:val="00342FF4"/>
    <w:rsid w:val="003669EA"/>
    <w:rsid w:val="003706CC"/>
    <w:rsid w:val="00377710"/>
    <w:rsid w:val="003A2D8E"/>
    <w:rsid w:val="003C20E4"/>
    <w:rsid w:val="003E6F90"/>
    <w:rsid w:val="003F5D0F"/>
    <w:rsid w:val="00414101"/>
    <w:rsid w:val="00433DDB"/>
    <w:rsid w:val="00437619"/>
    <w:rsid w:val="004A2A63"/>
    <w:rsid w:val="004B210C"/>
    <w:rsid w:val="004D405F"/>
    <w:rsid w:val="004E4F4F"/>
    <w:rsid w:val="004E6789"/>
    <w:rsid w:val="004F61E3"/>
    <w:rsid w:val="00502E10"/>
    <w:rsid w:val="0051015C"/>
    <w:rsid w:val="00516CF1"/>
    <w:rsid w:val="00520610"/>
    <w:rsid w:val="00531AE9"/>
    <w:rsid w:val="00550A66"/>
    <w:rsid w:val="00567EC7"/>
    <w:rsid w:val="00570013"/>
    <w:rsid w:val="0057303D"/>
    <w:rsid w:val="005801A2"/>
    <w:rsid w:val="005952A5"/>
    <w:rsid w:val="005A33A1"/>
    <w:rsid w:val="005B217D"/>
    <w:rsid w:val="005C0C53"/>
    <w:rsid w:val="005C385F"/>
    <w:rsid w:val="005E1AC6"/>
    <w:rsid w:val="005F6F1B"/>
    <w:rsid w:val="00624B33"/>
    <w:rsid w:val="00630AA2"/>
    <w:rsid w:val="00646707"/>
    <w:rsid w:val="0065753A"/>
    <w:rsid w:val="00662E58"/>
    <w:rsid w:val="00664DCF"/>
    <w:rsid w:val="00690052"/>
    <w:rsid w:val="006C5D39"/>
    <w:rsid w:val="006E2810"/>
    <w:rsid w:val="006E5417"/>
    <w:rsid w:val="00712F60"/>
    <w:rsid w:val="00720E3B"/>
    <w:rsid w:val="00745F6B"/>
    <w:rsid w:val="0075585E"/>
    <w:rsid w:val="00770571"/>
    <w:rsid w:val="007768FF"/>
    <w:rsid w:val="007824D3"/>
    <w:rsid w:val="00796EE3"/>
    <w:rsid w:val="007A7D29"/>
    <w:rsid w:val="007B4AB8"/>
    <w:rsid w:val="007B6EFB"/>
    <w:rsid w:val="007C01F1"/>
    <w:rsid w:val="007F1F8B"/>
    <w:rsid w:val="007F67A1"/>
    <w:rsid w:val="00811C05"/>
    <w:rsid w:val="008206C8"/>
    <w:rsid w:val="008335F1"/>
    <w:rsid w:val="0086387C"/>
    <w:rsid w:val="00874A6C"/>
    <w:rsid w:val="00876C65"/>
    <w:rsid w:val="00884FE4"/>
    <w:rsid w:val="008952CF"/>
    <w:rsid w:val="008A4B4C"/>
    <w:rsid w:val="008C239F"/>
    <w:rsid w:val="008D4CA7"/>
    <w:rsid w:val="008E480C"/>
    <w:rsid w:val="00907757"/>
    <w:rsid w:val="009212B0"/>
    <w:rsid w:val="009234A5"/>
    <w:rsid w:val="009336F7"/>
    <w:rsid w:val="009374A7"/>
    <w:rsid w:val="0098551D"/>
    <w:rsid w:val="0099518F"/>
    <w:rsid w:val="009A523D"/>
    <w:rsid w:val="009F496B"/>
    <w:rsid w:val="00A01439"/>
    <w:rsid w:val="00A02E61"/>
    <w:rsid w:val="00A05CFF"/>
    <w:rsid w:val="00A56B97"/>
    <w:rsid w:val="00A6093D"/>
    <w:rsid w:val="00A76A6D"/>
    <w:rsid w:val="00A80664"/>
    <w:rsid w:val="00A83253"/>
    <w:rsid w:val="00AA6E84"/>
    <w:rsid w:val="00AE341B"/>
    <w:rsid w:val="00B07CA7"/>
    <w:rsid w:val="00B1279A"/>
    <w:rsid w:val="00B4194A"/>
    <w:rsid w:val="00B5222E"/>
    <w:rsid w:val="00B53179"/>
    <w:rsid w:val="00B53A1F"/>
    <w:rsid w:val="00B61C96"/>
    <w:rsid w:val="00B73A2A"/>
    <w:rsid w:val="00B9137B"/>
    <w:rsid w:val="00B94B06"/>
    <w:rsid w:val="00B94C28"/>
    <w:rsid w:val="00BC10BA"/>
    <w:rsid w:val="00BC5AFD"/>
    <w:rsid w:val="00C04F43"/>
    <w:rsid w:val="00C0609D"/>
    <w:rsid w:val="00C115AB"/>
    <w:rsid w:val="00C30249"/>
    <w:rsid w:val="00C3723B"/>
    <w:rsid w:val="00C606C9"/>
    <w:rsid w:val="00C80288"/>
    <w:rsid w:val="00C84003"/>
    <w:rsid w:val="00C90650"/>
    <w:rsid w:val="00C97D78"/>
    <w:rsid w:val="00CA272B"/>
    <w:rsid w:val="00CC2AAE"/>
    <w:rsid w:val="00CC5A42"/>
    <w:rsid w:val="00CD0EAB"/>
    <w:rsid w:val="00CF34DB"/>
    <w:rsid w:val="00CF558F"/>
    <w:rsid w:val="00D073E2"/>
    <w:rsid w:val="00D446EC"/>
    <w:rsid w:val="00D51BF0"/>
    <w:rsid w:val="00D55942"/>
    <w:rsid w:val="00D807BF"/>
    <w:rsid w:val="00D82FCC"/>
    <w:rsid w:val="00DA1027"/>
    <w:rsid w:val="00DA17FC"/>
    <w:rsid w:val="00DA7887"/>
    <w:rsid w:val="00DB2C26"/>
    <w:rsid w:val="00DE35BF"/>
    <w:rsid w:val="00DE6B43"/>
    <w:rsid w:val="00DF5B39"/>
    <w:rsid w:val="00E11923"/>
    <w:rsid w:val="00E262D4"/>
    <w:rsid w:val="00E36250"/>
    <w:rsid w:val="00E54511"/>
    <w:rsid w:val="00E61DAC"/>
    <w:rsid w:val="00E72B80"/>
    <w:rsid w:val="00E75FE3"/>
    <w:rsid w:val="00E86C4C"/>
    <w:rsid w:val="00EB7AB1"/>
    <w:rsid w:val="00EE6709"/>
    <w:rsid w:val="00EF48CC"/>
    <w:rsid w:val="00F304DC"/>
    <w:rsid w:val="00F73032"/>
    <w:rsid w:val="00F848FC"/>
    <w:rsid w:val="00F9282A"/>
    <w:rsid w:val="00F96BAD"/>
    <w:rsid w:val="00FA139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Annex4">
    <w:name w:val="Annex 4"/>
    <w:basedOn w:val="Normal"/>
    <w:next w:val="Normal"/>
    <w:rsid w:val="00B53A1F"/>
    <w:pPr>
      <w:keepNext/>
      <w:numPr>
        <w:ilvl w:val="3"/>
        <w:numId w:val="12"/>
      </w:numPr>
      <w:tabs>
        <w:tab w:val="clear" w:pos="360"/>
        <w:tab w:val="clear" w:pos="1080"/>
        <w:tab w:val="clear" w:pos="1440"/>
      </w:tabs>
      <w:overflowPunct/>
      <w:autoSpaceDE/>
      <w:autoSpaceDN/>
      <w:adjustRightInd/>
      <w:spacing w:before="181"/>
      <w:jc w:val="both"/>
      <w:textAlignment w:val="auto"/>
      <w:outlineLvl w:val="3"/>
    </w:pPr>
    <w:rPr>
      <w:rFonts w:eastAsia="Malgun Gothic"/>
      <w:b/>
      <w:bCs/>
      <w:sz w:val="20"/>
      <w:lang w:val="en-CA"/>
    </w:rPr>
  </w:style>
  <w:style w:type="paragraph" w:customStyle="1" w:styleId="Annex5">
    <w:name w:val="Annex 5"/>
    <w:basedOn w:val="Annex4"/>
    <w:next w:val="Normal"/>
    <w:rsid w:val="00B53A1F"/>
    <w:pPr>
      <w:numPr>
        <w:ilvl w:val="4"/>
      </w:numPr>
      <w:outlineLvl w:val="4"/>
    </w:pPr>
  </w:style>
  <w:style w:type="paragraph" w:customStyle="1" w:styleId="Annex6">
    <w:name w:val="Annex 6"/>
    <w:basedOn w:val="Annex5"/>
    <w:next w:val="Normal"/>
    <w:rsid w:val="00B53A1F"/>
    <w:pPr>
      <w:numPr>
        <w:ilvl w:val="5"/>
      </w:numPr>
      <w:outlineLvl w:val="5"/>
    </w:pPr>
  </w:style>
  <w:style w:type="paragraph" w:customStyle="1" w:styleId="tableheading">
    <w:name w:val="table heading"/>
    <w:basedOn w:val="Normal"/>
    <w:rsid w:val="00B53A1F"/>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B53A1F"/>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B53A1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B53A1F"/>
    <w:rPr>
      <w:rFonts w:ascii="Times" w:eastAsia="Malgun Gothic" w:hAnsi="Times"/>
      <w:lang w:val="en-GB"/>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2967</Words>
  <Characters>16913</Characters>
  <Application>Microsoft Office Word</Application>
  <DocSecurity>0</DocSecurity>
  <Lines>140</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heyo</cp:lastModifiedBy>
  <cp:revision>5</cp:revision>
  <cp:lastPrinted>1601-01-01T00:00:00Z</cp:lastPrinted>
  <dcterms:created xsi:type="dcterms:W3CDTF">2013-07-18T23:52:00Z</dcterms:created>
  <dcterms:modified xsi:type="dcterms:W3CDTF">2013-07-19T00:34:00Z</dcterms:modified>
</cp:coreProperties>
</file>