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3168" w:type="dxa"/>
          </w:tcPr>
          <w:p w:rsidR="00A66DB7" w:rsidRPr="003700DA" w:rsidRDefault="00A66DB7" w:rsidP="009F66F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700DA">
              <w:rPr>
                <w:lang w:val="en-CA"/>
              </w:rPr>
              <w:t>Document: JCT3V-E</w:t>
            </w:r>
            <w:r w:rsidR="009F66FA">
              <w:rPr>
                <w:rFonts w:hint="eastAsia"/>
                <w:lang w:val="en-CA" w:eastAsia="ja-JP"/>
              </w:rPr>
              <w:t>0046</w:t>
            </w:r>
            <w:ins w:id="0" w:author="s124087_0209" w:date="2013-07-27T15:24:00Z">
              <w:r w:rsidR="00140D85">
                <w:rPr>
                  <w:rFonts w:hint="eastAsia"/>
                  <w:lang w:val="en-CA" w:eastAsia="ja-JP"/>
                </w:rPr>
                <w:t>_r1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235F54" w:rsidP="0030666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>-related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: 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Resampling </w:t>
            </w:r>
            <w:r w:rsidR="006608AD">
              <w:rPr>
                <w:rFonts w:hint="eastAsia"/>
                <w:b/>
                <w:szCs w:val="22"/>
                <w:lang w:val="en-CA" w:eastAsia="ja-JP"/>
              </w:rPr>
              <w:t xml:space="preserve">in IC parameter derivation 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and </w:t>
            </w:r>
            <w:r w:rsidR="00D46F20">
              <w:rPr>
                <w:rFonts w:hint="eastAsia"/>
                <w:b/>
                <w:szCs w:val="22"/>
                <w:lang w:val="en-CA" w:eastAsia="ja-JP"/>
              </w:rPr>
              <w:t>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>x</w:t>
            </w:r>
            <w:r w:rsidR="00D46F20">
              <w:rPr>
                <w:rFonts w:hint="eastAsia"/>
                <w:b/>
                <w:szCs w:val="22"/>
                <w:lang w:val="en-CA" w:eastAsia="ja-JP"/>
              </w:rPr>
              <w:t>4</w:t>
            </w:r>
            <w:r w:rsidR="0030666E">
              <w:rPr>
                <w:rFonts w:hint="eastAsia"/>
                <w:b/>
                <w:szCs w:val="22"/>
                <w:lang w:val="en-CA" w:eastAsia="ja-JP"/>
              </w:rPr>
              <w:t xml:space="preserve"> Chroma removal 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8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3446BE" w:rsidRDefault="005469E9" w:rsidP="00CA3281">
      <w:pPr>
        <w:rPr>
          <w:lang w:val="en-CA" w:eastAsia="ja-JP"/>
        </w:rPr>
      </w:pPr>
      <w:r>
        <w:rPr>
          <w:rFonts w:hint="eastAsia"/>
          <w:lang w:val="en-CA" w:eastAsia="ja-JP"/>
        </w:rPr>
        <w:t>This contribution present</w:t>
      </w:r>
      <w:r w:rsidR="0086747F">
        <w:rPr>
          <w:rFonts w:hint="eastAsia"/>
          <w:lang w:val="en-CA" w:eastAsia="ja-JP"/>
        </w:rPr>
        <w:t>s</w:t>
      </w:r>
      <w:r w:rsidR="00833A68">
        <w:rPr>
          <w:rFonts w:hint="eastAsia"/>
          <w:lang w:val="en-CA" w:eastAsia="ja-JP"/>
        </w:rPr>
        <w:t xml:space="preserve"> </w:t>
      </w:r>
      <w:r w:rsidR="00A44A9A">
        <w:rPr>
          <w:rFonts w:hint="eastAsia"/>
          <w:lang w:val="en-CA" w:eastAsia="ja-JP"/>
        </w:rPr>
        <w:t xml:space="preserve">a further simplification on top of CE4 </w:t>
      </w:r>
      <w:r w:rsidR="00CA3281">
        <w:rPr>
          <w:rFonts w:hint="eastAsia"/>
          <w:lang w:val="en-CA" w:eastAsia="ja-JP"/>
        </w:rPr>
        <w:t>test 1.1</w:t>
      </w:r>
      <w:r w:rsidR="00A44A9A">
        <w:rPr>
          <w:rFonts w:hint="eastAsia"/>
          <w:lang w:val="en-CA" w:eastAsia="ja-JP"/>
        </w:rPr>
        <w:t xml:space="preserve">. </w:t>
      </w:r>
      <w:r w:rsidR="00CA3281">
        <w:rPr>
          <w:rFonts w:hint="eastAsia"/>
          <w:lang w:val="en-CA" w:eastAsia="ja-JP"/>
        </w:rPr>
        <w:t xml:space="preserve">In addition to </w:t>
      </w:r>
      <w:r w:rsidR="00A44A9A">
        <w:rPr>
          <w:rFonts w:hint="eastAsia"/>
          <w:lang w:val="en-CA" w:eastAsia="ja-JP"/>
        </w:rPr>
        <w:t xml:space="preserve">regression improvement and several simplifications </w:t>
      </w:r>
      <w:r w:rsidR="00CA3281">
        <w:rPr>
          <w:rFonts w:hint="eastAsia"/>
          <w:lang w:val="en-CA" w:eastAsia="ja-JP"/>
        </w:rPr>
        <w:t>by</w:t>
      </w:r>
      <w:r w:rsidR="00A44A9A">
        <w:rPr>
          <w:rFonts w:hint="eastAsia"/>
          <w:lang w:val="en-CA" w:eastAsia="ja-JP"/>
        </w:rPr>
        <w:t xml:space="preserve"> CE4 test 1.1</w:t>
      </w:r>
      <w:r w:rsidR="00E0646F">
        <w:rPr>
          <w:rFonts w:hint="eastAsia"/>
          <w:lang w:val="en-CA" w:eastAsia="ja-JP"/>
        </w:rPr>
        <w:t>, it additionally simplifies</w:t>
      </w:r>
      <w:r w:rsidR="00CA3281">
        <w:rPr>
          <w:rFonts w:hint="eastAsia"/>
          <w:lang w:val="en-CA" w:eastAsia="ja-JP"/>
        </w:rPr>
        <w:t xml:space="preserve"> illumination compensation process by resampling reference pixels in </w:t>
      </w:r>
      <w:r w:rsidR="00A44A9A">
        <w:rPr>
          <w:rFonts w:hint="eastAsia"/>
          <w:lang w:val="en-CA" w:eastAsia="ja-JP"/>
        </w:rPr>
        <w:t>IC parame</w:t>
      </w:r>
      <w:r w:rsidR="00CA3281">
        <w:rPr>
          <w:rFonts w:hint="eastAsia"/>
          <w:lang w:val="en-CA" w:eastAsia="ja-JP"/>
        </w:rPr>
        <w:t>ter derivation and removal of</w:t>
      </w:r>
      <w:r w:rsidR="009963BC">
        <w:rPr>
          <w:rFonts w:hint="eastAsia"/>
          <w:lang w:val="en-CA" w:eastAsia="ja-JP"/>
        </w:rPr>
        <w:t xml:space="preserve"> 4x4</w:t>
      </w:r>
      <w:r w:rsidR="00A44A9A">
        <w:rPr>
          <w:rFonts w:hint="eastAsia"/>
          <w:lang w:val="en-CA" w:eastAsia="ja-JP"/>
        </w:rPr>
        <w:t xml:space="preserve"> chroma block. </w:t>
      </w:r>
      <w:r w:rsidR="003446BE">
        <w:rPr>
          <w:rFonts w:hint="eastAsia"/>
          <w:lang w:val="en-CA" w:eastAsia="ja-JP"/>
        </w:rPr>
        <w:t>T</w:t>
      </w:r>
      <w:r w:rsidR="003446BE">
        <w:rPr>
          <w:lang w:val="en-CA" w:eastAsia="ja-JP"/>
        </w:rPr>
        <w:t xml:space="preserve">he experimental result </w:t>
      </w:r>
      <w:r w:rsidR="003446BE">
        <w:rPr>
          <w:rFonts w:hint="eastAsia"/>
          <w:lang w:val="en-CA" w:eastAsia="ja-JP"/>
        </w:rPr>
        <w:t>reportedly shows 0.2 % gain in video, total video and synthesis respectively.</w:t>
      </w:r>
    </w:p>
    <w:p w:rsidR="007018C1" w:rsidRDefault="00E57ABB" w:rsidP="007018C1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Proposal</w:t>
      </w:r>
    </w:p>
    <w:p w:rsidR="007018C1" w:rsidRPr="00FB61B5" w:rsidRDefault="00FD1D72" w:rsidP="007018C1">
      <w:pPr>
        <w:pStyle w:val="3E2"/>
        <w:numPr>
          <w:ilvl w:val="0"/>
          <w:numId w:val="0"/>
        </w:numPr>
        <w:rPr>
          <w:rFonts w:eastAsiaTheme="minorEastAsia"/>
          <w:sz w:val="22"/>
          <w:szCs w:val="22"/>
          <w:lang w:eastAsia="ja-JP"/>
        </w:rPr>
      </w:pPr>
      <w:r w:rsidRPr="00FB61B5">
        <w:rPr>
          <w:rFonts w:eastAsiaTheme="minorEastAsia" w:hint="eastAsia"/>
          <w:sz w:val="22"/>
          <w:szCs w:val="22"/>
          <w:lang w:eastAsia="ja-JP"/>
        </w:rPr>
        <w:t>A</w:t>
      </w:r>
      <w:r w:rsidR="002020E3" w:rsidRPr="00FB61B5">
        <w:rPr>
          <w:rFonts w:eastAsiaTheme="minorEastAsia" w:hint="eastAsia"/>
          <w:sz w:val="22"/>
          <w:szCs w:val="22"/>
          <w:lang w:eastAsia="ja-JP"/>
        </w:rPr>
        <w:t>dditional simplification</w:t>
      </w:r>
      <w:r w:rsidR="007018C1" w:rsidRPr="00FB61B5">
        <w:rPr>
          <w:rFonts w:eastAsiaTheme="minorEastAsia" w:hint="eastAsia"/>
          <w:sz w:val="22"/>
          <w:szCs w:val="22"/>
          <w:lang w:eastAsia="ja-JP"/>
        </w:rPr>
        <w:t xml:space="preserve"> </w:t>
      </w:r>
      <w:r w:rsidR="002020E3" w:rsidRPr="00FB61B5">
        <w:rPr>
          <w:rFonts w:eastAsiaTheme="minorEastAsia" w:hint="eastAsia"/>
          <w:sz w:val="22"/>
          <w:szCs w:val="22"/>
          <w:lang w:eastAsia="ja-JP"/>
        </w:rPr>
        <w:t>on top of CE4 test1.1 is proposed as follows</w:t>
      </w:r>
      <w:r w:rsidR="007018C1" w:rsidRPr="00FB61B5">
        <w:rPr>
          <w:rFonts w:eastAsiaTheme="minorEastAsia" w:hint="eastAsia"/>
          <w:sz w:val="22"/>
          <w:szCs w:val="22"/>
          <w:lang w:eastAsia="ja-JP"/>
        </w:rPr>
        <w:t>.</w:t>
      </w:r>
    </w:p>
    <w:p w:rsidR="007018C1" w:rsidRPr="00FB61B5" w:rsidRDefault="007018C1" w:rsidP="007018C1">
      <w:pPr>
        <w:pStyle w:val="3E2"/>
        <w:numPr>
          <w:ilvl w:val="0"/>
          <w:numId w:val="23"/>
        </w:numPr>
        <w:rPr>
          <w:rFonts w:eastAsiaTheme="minorEastAsia"/>
          <w:sz w:val="22"/>
          <w:szCs w:val="22"/>
          <w:lang w:eastAsia="ja-JP"/>
        </w:rPr>
      </w:pPr>
      <w:r w:rsidRPr="00FB61B5">
        <w:rPr>
          <w:rFonts w:eastAsiaTheme="minorEastAsia" w:hint="eastAsia"/>
          <w:sz w:val="22"/>
          <w:szCs w:val="22"/>
          <w:lang w:eastAsia="ja-JP"/>
        </w:rPr>
        <w:t>chroma 4x4 illumination compensation is disabled</w:t>
      </w:r>
    </w:p>
    <w:p w:rsidR="007018C1" w:rsidRPr="00FB61B5" w:rsidRDefault="00EE704D" w:rsidP="007018C1">
      <w:pPr>
        <w:pStyle w:val="3E2"/>
        <w:numPr>
          <w:ilvl w:val="0"/>
          <w:numId w:val="23"/>
        </w:numPr>
        <w:rPr>
          <w:rFonts w:eastAsiaTheme="minorEastAsia"/>
          <w:sz w:val="22"/>
          <w:szCs w:val="22"/>
          <w:lang w:eastAsia="ja-JP"/>
        </w:rPr>
      </w:pPr>
      <w:r w:rsidRPr="00FB61B5">
        <w:rPr>
          <w:rFonts w:eastAsiaTheme="minorEastAsia" w:hint="eastAsia"/>
          <w:sz w:val="22"/>
          <w:szCs w:val="22"/>
          <w:lang w:eastAsia="ja-JP"/>
        </w:rPr>
        <w:t>illumination compensation parameters is derived based on 2:1 sub</w:t>
      </w:r>
      <w:r w:rsidR="006F210C" w:rsidRPr="00FB61B5">
        <w:rPr>
          <w:rFonts w:eastAsiaTheme="minorEastAsia" w:hint="eastAsia"/>
          <w:sz w:val="22"/>
          <w:szCs w:val="22"/>
          <w:lang w:eastAsia="ja-JP"/>
        </w:rPr>
        <w:t>-</w:t>
      </w:r>
      <w:r w:rsidRPr="00FB61B5">
        <w:rPr>
          <w:rFonts w:eastAsiaTheme="minorEastAsia" w:hint="eastAsia"/>
          <w:sz w:val="22"/>
          <w:szCs w:val="22"/>
          <w:lang w:eastAsia="ja-JP"/>
        </w:rPr>
        <w:t>sampling pixels.</w:t>
      </w:r>
    </w:p>
    <w:p w:rsidR="007018C1" w:rsidRDefault="007018C1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915DE5" w:rsidRDefault="00915DE5" w:rsidP="00915DE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Propos</w:t>
      </w:r>
      <w:r w:rsidR="00845C6B">
        <w:rPr>
          <w:rFonts w:hint="eastAsia"/>
          <w:lang w:eastAsia="ja-JP"/>
        </w:rPr>
        <w:t>ed text</w:t>
      </w:r>
    </w:p>
    <w:p w:rsidR="001D3F05" w:rsidRPr="00085A7C" w:rsidRDefault="001D3F05" w:rsidP="001D3F05">
      <w:pPr>
        <w:rPr>
          <w:szCs w:val="22"/>
          <w:lang w:eastAsia="ja-JP"/>
        </w:rPr>
      </w:pPr>
      <w:r w:rsidRPr="00085A7C">
        <w:rPr>
          <w:rFonts w:hint="eastAsia"/>
          <w:szCs w:val="22"/>
          <w:lang w:eastAsia="ja-JP"/>
        </w:rPr>
        <w:t xml:space="preserve">Test 1.1 part is </w:t>
      </w:r>
      <w:r w:rsidRPr="00085A7C">
        <w:rPr>
          <w:szCs w:val="22"/>
          <w:lang w:eastAsia="ja-JP"/>
        </w:rPr>
        <w:t>highlighted</w:t>
      </w:r>
      <w:r w:rsidRPr="00085A7C">
        <w:rPr>
          <w:rFonts w:hint="eastAsia"/>
          <w:szCs w:val="22"/>
          <w:lang w:eastAsia="ja-JP"/>
        </w:rPr>
        <w:t xml:space="preserve"> with </w:t>
      </w:r>
      <w:r w:rsidRPr="00085A7C">
        <w:rPr>
          <w:szCs w:val="22"/>
          <w:highlight w:val="green"/>
          <w:lang w:eastAsia="ja-JP"/>
        </w:rPr>
        <w:t>Green</w:t>
      </w:r>
      <w:r w:rsidRPr="00085A7C">
        <w:rPr>
          <w:szCs w:val="22"/>
          <w:lang w:eastAsia="ja-JP"/>
        </w:rPr>
        <w:t>(added part)</w:t>
      </w:r>
      <w:r w:rsidR="00F1620E" w:rsidRPr="00085A7C">
        <w:rPr>
          <w:rFonts w:hint="eastAsia"/>
          <w:szCs w:val="22"/>
          <w:lang w:eastAsia="ja-JP"/>
        </w:rPr>
        <w:t xml:space="preserve"> and </w:t>
      </w:r>
      <w:r w:rsidR="00F1620E" w:rsidRPr="00085A7C">
        <w:rPr>
          <w:rFonts w:hint="eastAsia"/>
          <w:szCs w:val="22"/>
          <w:highlight w:val="darkGray"/>
          <w:lang w:eastAsia="ja-JP"/>
        </w:rPr>
        <w:t>Gray</w:t>
      </w:r>
      <w:r w:rsidR="00F1620E" w:rsidRPr="00085A7C">
        <w:rPr>
          <w:szCs w:val="22"/>
          <w:lang w:eastAsia="ja-JP"/>
        </w:rPr>
        <w:t>(remov</w:t>
      </w:r>
      <w:r w:rsidR="00F1620E" w:rsidRPr="00085A7C">
        <w:rPr>
          <w:rFonts w:hint="eastAsia"/>
          <w:szCs w:val="22"/>
          <w:lang w:eastAsia="ja-JP"/>
        </w:rPr>
        <w:t>ed</w:t>
      </w:r>
      <w:r w:rsidR="00F1620E" w:rsidRPr="00085A7C">
        <w:rPr>
          <w:szCs w:val="22"/>
          <w:lang w:eastAsia="ja-JP"/>
        </w:rPr>
        <w:t xml:space="preserve"> part)</w:t>
      </w:r>
      <w:r w:rsidR="00F1620E" w:rsidRPr="00085A7C">
        <w:rPr>
          <w:rFonts w:hint="eastAsia"/>
          <w:szCs w:val="22"/>
          <w:lang w:eastAsia="ja-JP"/>
        </w:rPr>
        <w:t>.</w:t>
      </w:r>
    </w:p>
    <w:p w:rsidR="00E0578C" w:rsidRPr="00085A7C" w:rsidRDefault="00F91692" w:rsidP="00F91692">
      <w:pPr>
        <w:pStyle w:val="3E2"/>
        <w:numPr>
          <w:ilvl w:val="0"/>
          <w:numId w:val="0"/>
        </w:numPr>
        <w:rPr>
          <w:rFonts w:eastAsiaTheme="minorEastAsia"/>
          <w:sz w:val="22"/>
          <w:szCs w:val="22"/>
          <w:lang w:eastAsia="ja-JP"/>
        </w:rPr>
      </w:pPr>
      <w:r w:rsidRPr="00085A7C">
        <w:rPr>
          <w:rFonts w:eastAsiaTheme="minorEastAsia" w:hint="eastAsia"/>
          <w:sz w:val="22"/>
          <w:szCs w:val="22"/>
          <w:lang w:eastAsia="ja-JP"/>
        </w:rPr>
        <w:t xml:space="preserve">Additional simplification </w:t>
      </w:r>
      <w:r w:rsidR="001A5C45" w:rsidRPr="00085A7C">
        <w:rPr>
          <w:rFonts w:eastAsiaTheme="minorEastAsia" w:hint="eastAsia"/>
          <w:sz w:val="22"/>
          <w:szCs w:val="22"/>
          <w:lang w:eastAsia="ja-JP"/>
        </w:rPr>
        <w:t xml:space="preserve">by the proposal </w:t>
      </w:r>
      <w:r w:rsidRPr="00085A7C">
        <w:rPr>
          <w:rFonts w:eastAsiaTheme="minorEastAsia" w:hint="eastAsia"/>
          <w:sz w:val="22"/>
          <w:szCs w:val="22"/>
          <w:lang w:eastAsia="ja-JP"/>
        </w:rPr>
        <w:t xml:space="preserve">is </w:t>
      </w:r>
      <w:r w:rsidRPr="00085A7C">
        <w:rPr>
          <w:rFonts w:eastAsiaTheme="minorEastAsia"/>
          <w:sz w:val="22"/>
          <w:szCs w:val="22"/>
          <w:lang w:eastAsia="ja-JP"/>
        </w:rPr>
        <w:t>highlighted</w:t>
      </w:r>
      <w:r w:rsidRPr="00085A7C">
        <w:rPr>
          <w:rFonts w:eastAsiaTheme="minorEastAsia" w:hint="eastAsia"/>
          <w:sz w:val="22"/>
          <w:szCs w:val="22"/>
          <w:lang w:eastAsia="ja-JP"/>
        </w:rPr>
        <w:t xml:space="preserve"> with </w:t>
      </w:r>
      <w:r w:rsidR="00E0578C" w:rsidRPr="00085A7C">
        <w:rPr>
          <w:rFonts w:hint="eastAsia"/>
          <w:sz w:val="22"/>
          <w:szCs w:val="22"/>
          <w:highlight w:val="yellow"/>
          <w:lang w:eastAsia="ja-JP"/>
        </w:rPr>
        <w:t>Yellow</w:t>
      </w:r>
      <w:r w:rsidR="00F64396" w:rsidRPr="00085A7C">
        <w:rPr>
          <w:rFonts w:eastAsiaTheme="minorEastAsia" w:hint="eastAsia"/>
          <w:sz w:val="22"/>
          <w:szCs w:val="22"/>
          <w:lang w:eastAsia="ja-JP"/>
        </w:rPr>
        <w:t>.</w:t>
      </w:r>
    </w:p>
    <w:p w:rsidR="00F91692" w:rsidRDefault="00F91692" w:rsidP="00EB4601">
      <w:pPr>
        <w:pStyle w:val="3N0"/>
        <w:rPr>
          <w:rFonts w:eastAsiaTheme="minorEastAsia"/>
          <w:lang w:eastAsia="ja-JP"/>
        </w:rPr>
      </w:pPr>
    </w:p>
    <w:p w:rsidR="00245840" w:rsidRPr="006D2DF4" w:rsidRDefault="00245840" w:rsidP="00245840">
      <w:pPr>
        <w:rPr>
          <w:rFonts w:eastAsiaTheme="minorEastAsia"/>
          <w:b/>
          <w:lang w:eastAsia="ja-JP"/>
        </w:rPr>
      </w:pPr>
      <w:r w:rsidRPr="006D2DF4">
        <w:rPr>
          <w:rFonts w:eastAsiaTheme="minorEastAsia" w:hint="eastAsia"/>
          <w:b/>
          <w:lang w:eastAsia="ja-JP"/>
        </w:rPr>
        <w:t xml:space="preserve">H.8.5.2.2 </w:t>
      </w:r>
      <w:r w:rsidRPr="006D2DF4">
        <w:rPr>
          <w:b/>
        </w:rPr>
        <w:t>Decoding process for inter prediction sample</w:t>
      </w:r>
      <w:r w:rsidRPr="006D2DF4">
        <w:rPr>
          <w:rFonts w:eastAsiaTheme="minorEastAsia" w:hint="eastAsia"/>
          <w:b/>
          <w:lang w:eastAsia="ja-JP"/>
        </w:rPr>
        <w:t>s</w:t>
      </w:r>
    </w:p>
    <w:p w:rsidR="00245840" w:rsidRPr="000D7C2B" w:rsidRDefault="00245840" w:rsidP="00245840">
      <w:pPr>
        <w:pStyle w:val="3U1"/>
      </w:pPr>
      <w:r w:rsidRPr="004A52A3">
        <w:rPr>
          <w:highlight w:val="cyan"/>
        </w:rPr>
        <w:t>Depending on ic_flag</w:t>
      </w:r>
      <w:r>
        <w:rPr>
          <w:rFonts w:eastAsiaTheme="minorEastAsia" w:hint="eastAsia"/>
          <w:highlight w:val="cyan"/>
          <w:lang w:eastAsia="ja-JP"/>
        </w:rPr>
        <w:t xml:space="preserve"> </w:t>
      </w:r>
      <w:r w:rsidRPr="00D26AA7">
        <w:rPr>
          <w:rFonts w:eastAsiaTheme="minorEastAsia" w:hint="eastAsia"/>
          <w:highlight w:val="yellow"/>
          <w:lang w:eastAsia="ja-JP"/>
        </w:rPr>
        <w:t xml:space="preserve">and </w:t>
      </w:r>
      <w:r w:rsidRPr="00D26AA7">
        <w:rPr>
          <w:highlight w:val="yellow"/>
          <w:lang w:eastAsia="ko-KR"/>
        </w:rPr>
        <w:t>nPbW</w:t>
      </w:r>
      <w:r w:rsidRPr="000D7C2B">
        <w:t>, the arrays predSamples</w:t>
      </w:r>
      <w:r w:rsidRPr="000D7C2B">
        <w:rPr>
          <w:vertAlign w:val="subscript"/>
        </w:rPr>
        <w:t>L</w:t>
      </w:r>
      <w:r w:rsidRPr="000D7C2B">
        <w:rPr>
          <w:lang w:eastAsia="ko-KR"/>
        </w:rPr>
        <w:t xml:space="preserve"> ,predSample</w:t>
      </w:r>
      <w:r w:rsidRPr="000D7C2B">
        <w:rPr>
          <w:vertAlign w:val="subscript"/>
          <w:lang w:eastAsia="ko-KR"/>
        </w:rPr>
        <w:t>Cb</w:t>
      </w:r>
      <w:r w:rsidRPr="000D7C2B">
        <w:rPr>
          <w:lang w:eastAsia="ko-KR"/>
        </w:rPr>
        <w:t>, and predSample</w:t>
      </w:r>
      <w:r w:rsidRPr="000D7C2B">
        <w:rPr>
          <w:vertAlign w:val="subscript"/>
          <w:lang w:eastAsia="ko-KR"/>
        </w:rPr>
        <w:t>Cr</w:t>
      </w:r>
      <w:r w:rsidRPr="000D7C2B">
        <w:rPr>
          <w:lang w:eastAsia="ko-KR"/>
        </w:rPr>
        <w:t xml:space="preserve"> are derived as specified in the following: </w:t>
      </w:r>
    </w:p>
    <w:p w:rsidR="00245840" w:rsidRPr="000D7C2B" w:rsidRDefault="00245840" w:rsidP="00245840">
      <w:pPr>
        <w:pStyle w:val="3D2"/>
      </w:pPr>
      <w:r w:rsidRPr="000D7C2B">
        <w:t xml:space="preserve">If ic_flag is equal to 0, the following applies. </w:t>
      </w:r>
    </w:p>
    <w:p w:rsidR="00245840" w:rsidRPr="00D26AA7" w:rsidRDefault="00245840" w:rsidP="00245840">
      <w:pPr>
        <w:pStyle w:val="3D3"/>
        <w:tabs>
          <w:tab w:val="clear" w:pos="360"/>
          <w:tab w:val="clear" w:pos="1191"/>
        </w:tabs>
        <w:rPr>
          <w:lang w:eastAsia="ko-KR"/>
        </w:rPr>
      </w:pPr>
      <w:r w:rsidRPr="004A52A3">
        <w:rPr>
          <w:lang w:eastAsia="ko-KR"/>
        </w:rPr>
        <w:t>The array predSample</w:t>
      </w:r>
      <w:r w:rsidRPr="004A52A3">
        <w:rPr>
          <w:vertAlign w:val="subscript"/>
          <w:lang w:eastAsia="ko-KR"/>
        </w:rPr>
        <w:t>L</w:t>
      </w:r>
      <w:r w:rsidRPr="004A52A3">
        <w:rPr>
          <w:lang w:eastAsia="ko-KR"/>
        </w:rPr>
        <w:t xml:space="preserve"> of the prediction samples of luma component is derived by invoking the weighted sample prediction process specified in subclause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luma location ( xB, yB ), the width and the height of the current luma prediction block nPbW, nPbH, and the sample arrays predSamplesL0</w:t>
      </w:r>
      <w:r w:rsidRPr="004A52A3">
        <w:rPr>
          <w:vertAlign w:val="subscript"/>
          <w:lang w:eastAsia="ko-KR"/>
        </w:rPr>
        <w:t>L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L</w:t>
      </w:r>
      <w:r w:rsidRPr="004A52A3">
        <w:rPr>
          <w:lang w:eastAsia="ko-KR"/>
        </w:rPr>
        <w:t xml:space="preserve"> as well as predFlagL0, predFlagL1, refIdxL0, refIdxL1 and cIdx equal to 0 given as input.</w:t>
      </w:r>
    </w:p>
    <w:p w:rsidR="00245840" w:rsidRPr="004A52A3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 xml:space="preserve">Otherwise ( ic_flag is equal to 1),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The array predSample</w:t>
      </w:r>
      <w:r w:rsidRPr="004A52A3">
        <w:rPr>
          <w:highlight w:val="cyan"/>
          <w:vertAlign w:val="subscript"/>
          <w:lang w:eastAsia="ko-KR"/>
        </w:rPr>
        <w:t>L</w:t>
      </w:r>
      <w:r w:rsidRPr="004A52A3">
        <w:rPr>
          <w:highlight w:val="cyan"/>
          <w:lang w:eastAsia="ko-KR"/>
        </w:rPr>
        <w:t xml:space="preserve"> of the prediction samples of luma component is derived by invoking the illumination compensated sample prediction process specified in subclause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</w:t>
      </w:r>
      <w:r w:rsidRPr="004A52A3">
        <w:rPr>
          <w:highlight w:val="cyan"/>
          <w:lang w:eastAsia="ko-KR"/>
        </w:rPr>
        <w:lastRenderedPageBreak/>
        <w:t xml:space="preserve">luma location </w:t>
      </w:r>
      <w:r w:rsidRPr="004A52A3">
        <w:rPr>
          <w:highlight w:val="cyan"/>
        </w:rPr>
        <w:t>( xC, yC ), the size of the current luma coding block</w:t>
      </w:r>
      <w:r w:rsidRPr="004A52A3">
        <w:rPr>
          <w:highlight w:val="cyan"/>
          <w:lang w:eastAsia="ko-KR"/>
        </w:rPr>
        <w:t xml:space="preserve"> nCS, the luma location ( xB, yB ), the width and the height of the current luma prediction block nPbW, nPbH, and the sample arrays predSamplesL0</w:t>
      </w:r>
      <w:r w:rsidRPr="004A52A3">
        <w:rPr>
          <w:highlight w:val="cyan"/>
          <w:vertAlign w:val="subscript"/>
          <w:lang w:eastAsia="ko-KR"/>
        </w:rPr>
        <w:t>L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L</w:t>
      </w:r>
      <w:r w:rsidRPr="004A52A3">
        <w:rPr>
          <w:highlight w:val="cyan"/>
          <w:lang w:eastAsia="ko-KR"/>
        </w:rPr>
        <w:t xml:space="preserve"> as well as predFlagL0, predFlagL1, refIdxL0, refIdxL1, mvL0, mvL1 and cIdx equal to 0 given as input.</w:t>
      </w:r>
    </w:p>
    <w:p w:rsidR="00245840" w:rsidRPr="004A52A3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>If ic_flag is equal to 0</w:t>
      </w:r>
      <w:r>
        <w:rPr>
          <w:rFonts w:eastAsiaTheme="minorEastAsia" w:hint="eastAsia"/>
          <w:highlight w:val="cyan"/>
          <w:lang w:eastAsia="ja-JP"/>
        </w:rPr>
        <w:t xml:space="preserve"> or </w:t>
      </w:r>
      <w:r w:rsidRPr="00D26AA7">
        <w:rPr>
          <w:highlight w:val="yellow"/>
          <w:lang w:eastAsia="ko-KR"/>
        </w:rPr>
        <w:t>nPbW</w:t>
      </w:r>
      <w:r>
        <w:rPr>
          <w:rFonts w:eastAsiaTheme="minorEastAsia" w:hint="eastAsia"/>
          <w:highlight w:val="yellow"/>
          <w:lang w:eastAsia="ja-JP"/>
        </w:rPr>
        <w:t xml:space="preserve"> is less than 8</w:t>
      </w:r>
      <w:r w:rsidRPr="004A52A3">
        <w:rPr>
          <w:highlight w:val="cyan"/>
        </w:rPr>
        <w:t xml:space="preserve">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lang w:eastAsia="ko-KR"/>
        </w:rPr>
      </w:pPr>
      <w:r w:rsidRPr="004A52A3">
        <w:rPr>
          <w:lang w:eastAsia="ko-KR"/>
        </w:rPr>
        <w:t>The array predSample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of the prediction samples of component Cb is derived by invoking the weighted sample prediction process specified in subclause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chroma location ( xB/2, yB/2 ), the width and the height of the current chroma prediction block nPbW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set equal to nPbW/2, nPbH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set equal to nPbH/2, and the sample arrays predSamplesL0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Cb</w:t>
      </w:r>
      <w:r w:rsidRPr="004A52A3">
        <w:rPr>
          <w:lang w:eastAsia="ko-KR"/>
        </w:rPr>
        <w:t xml:space="preserve"> as well as predFlagL0, predFlagL1, refIdxL0, refIdxL1, and cIdx equal to 1 given as input.</w:t>
      </w:r>
    </w:p>
    <w:p w:rsidR="00245840" w:rsidRPr="00D26AA7" w:rsidRDefault="00245840" w:rsidP="00245840">
      <w:pPr>
        <w:pStyle w:val="3D3"/>
        <w:tabs>
          <w:tab w:val="clear" w:pos="360"/>
          <w:tab w:val="clear" w:pos="1191"/>
        </w:tabs>
      </w:pPr>
      <w:r w:rsidRPr="004A52A3">
        <w:rPr>
          <w:lang w:eastAsia="ko-KR"/>
        </w:rPr>
        <w:t>The array predSample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of the prediction samples of component Cr is derived by invoking the weighted sample prediction process specified in subclause </w:t>
      </w:r>
      <w:r w:rsidRPr="004A52A3">
        <w:rPr>
          <w:highlight w:val="yellow"/>
          <w:lang w:eastAsia="ko-KR"/>
        </w:rPr>
        <w:t>8.5.2.2.3</w:t>
      </w:r>
      <w:r w:rsidRPr="004A52A3">
        <w:rPr>
          <w:lang w:eastAsia="ko-KR"/>
        </w:rPr>
        <w:t xml:space="preserve"> with the chroma location ( xB/2, yB/2 ), the width and the height of the current chroma prediction block nPbW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set equal to nPbW/2, nPbH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set equal to nPbH/2, and the sample arrays predSamplesL0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and predSamplesL1</w:t>
      </w:r>
      <w:r w:rsidRPr="004A52A3">
        <w:rPr>
          <w:vertAlign w:val="subscript"/>
          <w:lang w:eastAsia="ko-KR"/>
        </w:rPr>
        <w:t>Cr</w:t>
      </w:r>
      <w:r w:rsidRPr="004A52A3">
        <w:rPr>
          <w:lang w:eastAsia="ko-KR"/>
        </w:rPr>
        <w:t xml:space="preserve"> as well as predFlagL0, predFlagL1, refIdxL0, refIdxL1, and cIdx equal to 2 given as input.</w:t>
      </w:r>
      <w:r w:rsidRPr="004A52A3">
        <w:t xml:space="preserve"> </w:t>
      </w:r>
    </w:p>
    <w:p w:rsidR="00245840" w:rsidRPr="00D26AA7" w:rsidRDefault="00245840" w:rsidP="00245840">
      <w:pPr>
        <w:pStyle w:val="3D2"/>
        <w:rPr>
          <w:highlight w:val="cyan"/>
        </w:rPr>
      </w:pPr>
      <w:r w:rsidRPr="004A52A3">
        <w:rPr>
          <w:highlight w:val="cyan"/>
        </w:rPr>
        <w:t>Otherwise (</w:t>
      </w:r>
      <w:r>
        <w:rPr>
          <w:highlight w:val="cyan"/>
        </w:rPr>
        <w:t xml:space="preserve">ic_flag is equal to </w:t>
      </w:r>
      <w:r>
        <w:rPr>
          <w:rFonts w:eastAsiaTheme="minorEastAsia" w:hint="eastAsia"/>
          <w:highlight w:val="cyan"/>
          <w:lang w:eastAsia="ja-JP"/>
        </w:rPr>
        <w:t xml:space="preserve">1 </w:t>
      </w:r>
      <w:r w:rsidRPr="00D26AA7">
        <w:rPr>
          <w:rFonts w:eastAsiaTheme="minorEastAsia" w:hint="eastAsia"/>
          <w:highlight w:val="yellow"/>
          <w:lang w:eastAsia="ja-JP"/>
        </w:rPr>
        <w:t xml:space="preserve">and </w:t>
      </w:r>
      <w:r w:rsidRPr="00D26AA7">
        <w:rPr>
          <w:highlight w:val="yellow"/>
          <w:lang w:eastAsia="ko-KR"/>
        </w:rPr>
        <w:t>nPbW</w:t>
      </w:r>
      <w:r>
        <w:rPr>
          <w:rFonts w:eastAsiaTheme="minorEastAsia" w:hint="eastAsia"/>
          <w:highlight w:val="yellow"/>
          <w:lang w:eastAsia="ja-JP"/>
        </w:rPr>
        <w:t xml:space="preserve"> is equal to or more than 8</w:t>
      </w:r>
      <w:r w:rsidRPr="004A52A3">
        <w:rPr>
          <w:highlight w:val="cyan"/>
        </w:rPr>
        <w:t xml:space="preserve">), the following applies. 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The array predSample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of the prediction samples of component Cb is derived by invoking the illumination compensated sample prediction process specified in subclause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luma location </w:t>
      </w:r>
      <w:r w:rsidRPr="004A52A3">
        <w:rPr>
          <w:highlight w:val="cyan"/>
        </w:rPr>
        <w:t>( xC, yC ), the size of the current luma coding block</w:t>
      </w:r>
      <w:r w:rsidRPr="004A52A3">
        <w:rPr>
          <w:highlight w:val="cyan"/>
          <w:lang w:eastAsia="ko-KR"/>
        </w:rPr>
        <w:t xml:space="preserve"> nCS, with the chroma location ( xB/2, yB/2 ), the width and the height of the current chroma prediction block nPbW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set equal to nPbW/2, nPbH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set equal to nPbH/2, and the sample arrays predSamplesL0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Cb</w:t>
      </w:r>
      <w:r w:rsidRPr="004A52A3">
        <w:rPr>
          <w:highlight w:val="cyan"/>
          <w:lang w:eastAsia="ko-KR"/>
        </w:rPr>
        <w:t xml:space="preserve"> as well as predFlagL0, predFlagL1, refIdxL0, refIdxL1, mvCL0, mvCL1, and cIdx equal to 1 given as input.</w:t>
      </w:r>
    </w:p>
    <w:p w:rsidR="00245840" w:rsidRPr="004A52A3" w:rsidRDefault="00245840" w:rsidP="00245840">
      <w:pPr>
        <w:pStyle w:val="3D3"/>
        <w:tabs>
          <w:tab w:val="clear" w:pos="360"/>
          <w:tab w:val="clear" w:pos="1191"/>
        </w:tabs>
        <w:rPr>
          <w:highlight w:val="cyan"/>
        </w:rPr>
      </w:pPr>
      <w:r w:rsidRPr="004A52A3">
        <w:rPr>
          <w:highlight w:val="cyan"/>
          <w:lang w:eastAsia="ko-KR"/>
        </w:rPr>
        <w:t>The array predSample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of the prediction samples of component Cr is derived by invoking the illumination compensated sample prediction process specified in subclause </w:t>
      </w:r>
      <w:fldSimple w:instr=" REF _Ref343285446 \r \h  \* MERGEFORMAT " w:fldLock="1">
        <w:r>
          <w:rPr>
            <w:highlight w:val="cyan"/>
            <w:lang w:eastAsia="ko-KR"/>
          </w:rPr>
          <w:t>H.8.5.2.2.4</w:t>
        </w:r>
      </w:fldSimple>
      <w:r w:rsidRPr="004A52A3">
        <w:rPr>
          <w:highlight w:val="cyan"/>
          <w:lang w:eastAsia="ko-KR"/>
        </w:rPr>
        <w:t xml:space="preserve">, with the luma location </w:t>
      </w:r>
      <w:r w:rsidRPr="004A52A3">
        <w:rPr>
          <w:highlight w:val="cyan"/>
        </w:rPr>
        <w:t>( xC, yC ), the size of the current luma coding block</w:t>
      </w:r>
      <w:r w:rsidRPr="004A52A3">
        <w:rPr>
          <w:highlight w:val="cyan"/>
          <w:lang w:eastAsia="ko-KR"/>
        </w:rPr>
        <w:t xml:space="preserve"> nCS, with the chroma location ( xB/2, yB/2 ), the width and the height of the current chroma prediction block nPbW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set equal to nPbW/2, nPbH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set equal to nPbH/2, and the sample arrays predSamplesL0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and predSamplesL1</w:t>
      </w:r>
      <w:r w:rsidRPr="004A52A3">
        <w:rPr>
          <w:highlight w:val="cyan"/>
          <w:vertAlign w:val="subscript"/>
          <w:lang w:eastAsia="ko-KR"/>
        </w:rPr>
        <w:t>Cr</w:t>
      </w:r>
      <w:r w:rsidRPr="004A52A3">
        <w:rPr>
          <w:highlight w:val="cyan"/>
          <w:lang w:eastAsia="ko-KR"/>
        </w:rPr>
        <w:t xml:space="preserve"> as well as predFlagL0, predFlagL1, refIdxL0, refIdxL1, mvCL0, mvCL1, and cIdx equal to 2 given as input.</w:t>
      </w:r>
    </w:p>
    <w:p w:rsidR="00245840" w:rsidRDefault="00245840" w:rsidP="00EB4601">
      <w:pPr>
        <w:pStyle w:val="3N0"/>
        <w:rPr>
          <w:rFonts w:eastAsiaTheme="minorEastAsia"/>
          <w:lang w:eastAsia="ja-JP"/>
        </w:rPr>
      </w:pPr>
    </w:p>
    <w:p w:rsidR="00270FED" w:rsidRPr="003A2E3D" w:rsidRDefault="00270FED" w:rsidP="00270FED">
      <w:pPr>
        <w:rPr>
          <w:rFonts w:eastAsiaTheme="minorEastAsia"/>
          <w:b/>
          <w:lang w:eastAsia="ja-JP"/>
        </w:rPr>
      </w:pPr>
      <w:r w:rsidRPr="003A2E3D">
        <w:rPr>
          <w:rFonts w:eastAsiaTheme="minorEastAsia" w:hint="eastAsia"/>
          <w:b/>
          <w:lang w:eastAsia="ja-JP"/>
        </w:rPr>
        <w:t xml:space="preserve">H.8.5.2.2.5 </w:t>
      </w:r>
      <w:r w:rsidRPr="003A2E3D">
        <w:rPr>
          <w:b/>
          <w:lang w:eastAsia="ko-KR"/>
        </w:rPr>
        <w:t xml:space="preserve">Illumination compensated sample </w:t>
      </w:r>
      <w:r w:rsidRPr="003A2E3D">
        <w:rPr>
          <w:b/>
        </w:rPr>
        <w:t>prediction proces</w:t>
      </w:r>
      <w:r w:rsidRPr="003A2E3D">
        <w:rPr>
          <w:rFonts w:eastAsiaTheme="minorEastAsia" w:hint="eastAsia"/>
          <w:b/>
          <w:lang w:eastAsia="ja-JP"/>
        </w:rPr>
        <w:t>s</w:t>
      </w:r>
    </w:p>
    <w:p w:rsidR="00270FED" w:rsidRDefault="00270FED" w:rsidP="00270FED">
      <w:pPr>
        <w:pStyle w:val="3N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270FED" w:rsidRPr="004A52A3" w:rsidRDefault="00270FED" w:rsidP="00270FED">
      <w:pPr>
        <w:pStyle w:val="3N0"/>
        <w:rPr>
          <w:lang w:eastAsia="ko-KR"/>
        </w:rPr>
      </w:pPr>
      <w:r w:rsidRPr="004A52A3">
        <w:rPr>
          <w:lang w:eastAsia="ko-KR"/>
        </w:rPr>
        <w:t>Depending on the value of predFlagL0 and predFlagL1, the prediction samples predSamples[ x ][ y ] with x = 0..(nPbW)−1 and y = 0..(nPbH)−1 are derived as follows.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 xml:space="preserve">If predFlagL0 is equal to 1 and predFlagL1 is equal to 0, 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</w:pPr>
      <w:r w:rsidRPr="004A52A3">
        <w:rPr>
          <w:lang w:eastAsia="ko-KR"/>
        </w:rPr>
        <w:t>clipPredVal= Clip3( 0, ( 1 &lt;&lt; bitDepth ) − 1, ( predSamplesL0[ x ][ y ] + offset1 ) &gt;&gt; shift1 )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148</w:t>
      </w:r>
      <w:r w:rsidR="00B04A16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r w:rsidRPr="004A52A3">
        <w:t>predSamples</w:t>
      </w:r>
      <w:r w:rsidRPr="004A52A3">
        <w:rPr>
          <w:lang w:eastAsia="ko-KR"/>
        </w:rPr>
        <w:t xml:space="preserve">[ x ][ y ] = !puIcFlagL0 ? clipPredVal : </w:t>
      </w:r>
      <w:r w:rsidRPr="004A52A3">
        <w:rPr>
          <w:lang w:eastAsia="ko-KR"/>
        </w:rPr>
        <w:br/>
        <w:t>( Clip3( 0, ( 1 &lt;&lt; bitDepth ) − 1, ( clipPredVal * icWeightL0 )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icShiftL0</w:t>
      </w:r>
      <w:r w:rsidRPr="004A52A3">
        <w:rPr>
          <w:lang w:eastAsia="ko-KR"/>
        </w:rPr>
        <w:t xml:space="preserve"> ) + icOffsetL0 ) 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149</w:t>
      </w:r>
      <w:r w:rsidR="00B04A16" w:rsidRPr="004A52A3">
        <w:fldChar w:fldCharType="end"/>
      </w:r>
      <w:r w:rsidRPr="004A52A3">
        <w:t>)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>Otherwise, if predFlagL0 is equal to 0 and predFlagL1 is equal to 1,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</w:pPr>
      <w:r w:rsidRPr="004A52A3">
        <w:rPr>
          <w:lang w:eastAsia="ko-KR"/>
        </w:rPr>
        <w:t>clipPredVal = Clip3( 0, ( 1 &lt;&lt; bitDepth ) − 1, ( predSamplesL1[ x ][ y ] + offset1 ) &gt;&gt; shift1 )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150</w:t>
      </w:r>
      <w:r w:rsidR="00B04A16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r w:rsidRPr="004A52A3">
        <w:t>predSamples</w:t>
      </w:r>
      <w:r w:rsidRPr="004A52A3">
        <w:rPr>
          <w:lang w:eastAsia="ko-KR"/>
        </w:rPr>
        <w:t xml:space="preserve">[ x ][ y ] = !puIcFlagL1 ? clipPredVal : </w:t>
      </w:r>
      <w:r w:rsidRPr="004A52A3">
        <w:rPr>
          <w:lang w:eastAsia="ko-KR"/>
        </w:rPr>
        <w:br/>
        <w:t>( Clip3( 0, ( 1 &lt;&lt; bitDepth ) − 1, ( clipPredVal * icWeightL1 )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icShiftL1</w:t>
      </w:r>
      <w:r w:rsidRPr="004A52A3">
        <w:rPr>
          <w:lang w:eastAsia="ko-KR"/>
        </w:rPr>
        <w:t xml:space="preserve"> ) + icOffsetL1 ) 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151</w:t>
      </w:r>
      <w:r w:rsidR="00B04A16" w:rsidRPr="004A52A3">
        <w:fldChar w:fldCharType="end"/>
      </w:r>
      <w:r w:rsidRPr="004A52A3">
        <w:t>)</w:t>
      </w:r>
    </w:p>
    <w:p w:rsidR="00270FED" w:rsidRPr="004A52A3" w:rsidRDefault="00270FED" w:rsidP="00270FED">
      <w:pPr>
        <w:pStyle w:val="3D0"/>
        <w:rPr>
          <w:lang w:eastAsia="ko-KR"/>
        </w:rPr>
      </w:pPr>
      <w:r w:rsidRPr="004A52A3">
        <w:rPr>
          <w:lang w:eastAsia="ko-KR"/>
        </w:rPr>
        <w:t>Otherwise,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268"/>
        </w:tabs>
        <w:rPr>
          <w:lang w:eastAsia="ko-KR"/>
        </w:rPr>
      </w:pPr>
      <w:r w:rsidRPr="004A52A3">
        <w:rPr>
          <w:lang w:eastAsia="ko-KR"/>
        </w:rPr>
        <w:t xml:space="preserve">predVal0 = !puIcFlagL0 ? predSamplesL0[ x ][ y ] : </w:t>
      </w:r>
      <w:r w:rsidRPr="004A52A3">
        <w:rPr>
          <w:lang w:eastAsia="ko-KR"/>
        </w:rPr>
        <w:br/>
        <w:t>( ( predSamplesL0[ x ][ y ] * icWeightL0 )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icShiftL0</w:t>
      </w:r>
      <w:r w:rsidRPr="004A52A3">
        <w:rPr>
          <w:lang w:eastAsia="ko-KR"/>
        </w:rPr>
        <w:t xml:space="preserve">  ) + ( </w:t>
      </w:r>
      <w:r w:rsidRPr="003948BF">
        <w:rPr>
          <w:lang w:eastAsia="ko-KR"/>
        </w:rPr>
        <w:t>icOffsetL0</w:t>
      </w:r>
      <w:r w:rsidRPr="004A52A3">
        <w:rPr>
          <w:lang w:eastAsia="ko-KR"/>
        </w:rPr>
        <w:t xml:space="preserve"> &lt;&lt; shift1 ) ) 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152</w:t>
      </w:r>
      <w:r w:rsidR="00B04A16" w:rsidRPr="004A52A3">
        <w:fldChar w:fldCharType="end"/>
      </w:r>
      <w:r w:rsidRPr="004A52A3">
        <w:t>)</w:t>
      </w:r>
    </w:p>
    <w:p w:rsidR="00270FED" w:rsidRPr="004A52A3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410"/>
        </w:tabs>
        <w:rPr>
          <w:lang w:eastAsia="ko-KR"/>
        </w:rPr>
      </w:pPr>
      <w:r w:rsidRPr="004A52A3">
        <w:rPr>
          <w:lang w:eastAsia="ko-KR"/>
        </w:rPr>
        <w:lastRenderedPageBreak/>
        <w:t xml:space="preserve">predVal1 = !puIcFlagL1 ? predSamplesL1[ x ][ y ] : </w:t>
      </w:r>
      <w:r w:rsidRPr="004A52A3">
        <w:rPr>
          <w:lang w:eastAsia="ko-KR"/>
        </w:rPr>
        <w:br/>
        <w:t>( ( predSamplesL1[ x ][ y ] * icWeightL1 ) &gt;&gt; 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680C82">
        <w:rPr>
          <w:strike/>
          <w:highlight w:val="darkGray"/>
          <w:lang w:eastAsia="ko-KR"/>
        </w:rPr>
        <w:t>icShiftL1</w:t>
      </w:r>
      <w:r w:rsidRPr="004A52A3">
        <w:rPr>
          <w:lang w:eastAsia="ko-KR"/>
        </w:rPr>
        <w:t> ) + (</w:t>
      </w:r>
      <w:r w:rsidRPr="003948BF">
        <w:rPr>
          <w:lang w:eastAsia="ko-KR"/>
        </w:rPr>
        <w:t xml:space="preserve"> icOffsetL1 &lt;&lt; </w:t>
      </w:r>
      <w:r w:rsidRPr="004A52A3">
        <w:rPr>
          <w:lang w:eastAsia="ko-KR"/>
        </w:rPr>
        <w:t xml:space="preserve">shift1 ) ) 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153</w:t>
      </w:r>
      <w:r w:rsidR="00B04A16" w:rsidRPr="004A52A3">
        <w:fldChar w:fldCharType="end"/>
      </w:r>
      <w:r w:rsidRPr="004A52A3">
        <w:t>)</w:t>
      </w:r>
    </w:p>
    <w:p w:rsidR="00270FED" w:rsidRPr="00195BD7" w:rsidRDefault="00270FED" w:rsidP="00AD6199">
      <w:pPr>
        <w:pStyle w:val="3E2"/>
        <w:numPr>
          <w:ilvl w:val="2"/>
          <w:numId w:val="24"/>
        </w:numPr>
        <w:tabs>
          <w:tab w:val="clear" w:pos="4865"/>
          <w:tab w:val="center" w:pos="2410"/>
        </w:tabs>
        <w:rPr>
          <w:lang w:eastAsia="ko-KR"/>
        </w:rPr>
      </w:pPr>
      <w:r w:rsidRPr="004A52A3">
        <w:t>predSamples</w:t>
      </w:r>
      <w:r w:rsidRPr="004A52A3">
        <w:rPr>
          <w:lang w:eastAsia="ko-KR"/>
        </w:rPr>
        <w:t xml:space="preserve">[ x ][ y ] = </w:t>
      </w:r>
      <w:r w:rsidRPr="004A52A3">
        <w:rPr>
          <w:lang w:eastAsia="ko-KR"/>
        </w:rPr>
        <w:br/>
        <w:t>Clip3( 0, ( 1 &lt;&lt; bitDepth ) − 1, ( predVal0 + predVal1 + offset2 ) &gt;&gt; shift2 )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154</w:t>
      </w:r>
      <w:r w:rsidR="00B04A16" w:rsidRPr="004A52A3">
        <w:fldChar w:fldCharType="end"/>
      </w:r>
      <w:r w:rsidRPr="004A52A3">
        <w:t>)</w:t>
      </w:r>
    </w:p>
    <w:p w:rsidR="00270FED" w:rsidRDefault="00270FED" w:rsidP="00EB4601">
      <w:pPr>
        <w:pStyle w:val="3N0"/>
        <w:rPr>
          <w:rFonts w:eastAsiaTheme="minorEastAsia"/>
          <w:lang w:eastAsia="ja-JP"/>
        </w:rPr>
      </w:pPr>
    </w:p>
    <w:p w:rsidR="00EB4601" w:rsidRDefault="00EB4601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AD3DA7" w:rsidRPr="00A947E1" w:rsidRDefault="00AD3DA7" w:rsidP="00AD3DA7">
      <w:pPr>
        <w:pStyle w:val="3U0"/>
        <w:numPr>
          <w:ilvl w:val="0"/>
          <w:numId w:val="0"/>
        </w:numPr>
        <w:ind w:left="357" w:hanging="357"/>
        <w:rPr>
          <w:rFonts w:eastAsiaTheme="minorEastAsia"/>
          <w:b/>
          <w:lang w:eastAsia="ja-JP"/>
        </w:rPr>
      </w:pPr>
      <w:r w:rsidRPr="00A947E1">
        <w:rPr>
          <w:rFonts w:eastAsiaTheme="minorEastAsia" w:hint="eastAsia"/>
          <w:b/>
          <w:lang w:eastAsia="ja-JP"/>
        </w:rPr>
        <w:t xml:space="preserve">H.8.5.2.2.5.2 </w:t>
      </w:r>
      <w:bookmarkStart w:id="1" w:name="_Ref343180463"/>
      <w:r w:rsidRPr="00A947E1">
        <w:rPr>
          <w:b/>
        </w:rPr>
        <w:t>Derivation process for illumination compensation parameters</w:t>
      </w:r>
      <w:bookmarkEnd w:id="1"/>
    </w:p>
    <w:p w:rsidR="00AD3DA7" w:rsidRDefault="00CF2FCF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5D6E65" w:rsidRPr="004A52A3" w:rsidRDefault="005D6E65" w:rsidP="005D6E65">
      <w:pPr>
        <w:pStyle w:val="3N0"/>
        <w:rPr>
          <w:lang w:eastAsia="ko-KR"/>
        </w:rPr>
      </w:pPr>
      <w:r w:rsidRPr="004A52A3">
        <w:rPr>
          <w:lang w:eastAsia="ko-KR"/>
        </w:rPr>
        <w:t>The variables sumRef, sumCur, sumRefSquare and sumProdRefCur are set equal to 0 and the following applies for i ranging from 0 to numSamples</w:t>
      </w:r>
      <w:r w:rsidRPr="003F4F49">
        <w:rPr>
          <w:rFonts w:eastAsiaTheme="minorEastAsia" w:hint="eastAsia"/>
          <w:highlight w:val="yellow"/>
          <w:lang w:eastAsia="ja-JP"/>
        </w:rPr>
        <w:t>/2</w:t>
      </w:r>
      <w:r w:rsidRPr="004A52A3">
        <w:rPr>
          <w:lang w:eastAsia="ko-KR"/>
        </w:rPr>
        <w:t xml:space="preserve"> − 1, inclusive. 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r w:rsidRPr="004A52A3">
        <w:rPr>
          <w:lang w:eastAsia="zh-CN"/>
        </w:rPr>
        <w:t>sumRef += refSampleList[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="006F43CF">
        <w:rPr>
          <w:lang w:eastAsia="zh-CN"/>
        </w:rPr>
        <w:t>i ]</w:t>
      </w:r>
      <w:r w:rsidRPr="004A52A3">
        <w:rPr>
          <w:lang w:eastAsia="zh-CN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170</w:t>
      </w:r>
      <w:r w:rsidR="00B04A16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r w:rsidRPr="004A52A3">
        <w:rPr>
          <w:lang w:eastAsia="zh-CN"/>
        </w:rPr>
        <w:t>sumCur += curSampleList[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="006F43CF">
        <w:rPr>
          <w:lang w:eastAsia="zh-CN"/>
        </w:rPr>
        <w:t>i ]</w:t>
      </w:r>
      <w:r w:rsidRPr="004A52A3">
        <w:rPr>
          <w:lang w:eastAsia="zh-CN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171</w:t>
      </w:r>
      <w:r w:rsidR="00B04A16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r w:rsidRPr="004A52A3">
        <w:t xml:space="preserve">sumRefSquare += ( </w:t>
      </w:r>
      <w:r w:rsidRPr="004A52A3">
        <w:rPr>
          <w:lang w:eastAsia="zh-CN"/>
        </w:rPr>
        <w:t>refSampleList[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Pr="004A52A3">
        <w:rPr>
          <w:lang w:eastAsia="zh-CN"/>
        </w:rPr>
        <w:t>i ] * refSampleList[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Pr="004A52A3">
        <w:rPr>
          <w:lang w:eastAsia="zh-CN"/>
        </w:rPr>
        <w:t>i ] )</w:t>
      </w:r>
      <w:r w:rsidRPr="000F4042">
        <w:rPr>
          <w:rFonts w:eastAsia="ＭＳ 明朝" w:hint="eastAsia"/>
          <w:highlight w:val="green"/>
          <w:lang w:eastAsia="ja-JP"/>
        </w:rPr>
        <w:t xml:space="preserve"> </w:t>
      </w:r>
      <w:r w:rsidRPr="006A5BA5">
        <w:rPr>
          <w:rFonts w:eastAsia="ＭＳ 明朝" w:hint="eastAsia"/>
          <w:highlight w:val="green"/>
          <w:lang w:eastAsia="ja-JP"/>
        </w:rPr>
        <w:t xml:space="preserve">&gt;&gt; </w:t>
      </w:r>
      <w:r w:rsidRPr="006A5BA5">
        <w:rPr>
          <w:highlight w:val="green"/>
          <w:lang w:eastAsia="zh-CN"/>
        </w:rPr>
        <w:t>precShift</w:t>
      </w:r>
      <w:r w:rsidRPr="004A52A3">
        <w:rPr>
          <w:lang w:eastAsia="zh-CN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172</w:t>
      </w:r>
      <w:r w:rsidR="00B04A16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zh-CN"/>
        </w:rPr>
      </w:pPr>
      <w:r w:rsidRPr="004A52A3">
        <w:t xml:space="preserve">sumProdRefCur += ( </w:t>
      </w:r>
      <w:r w:rsidRPr="004A52A3">
        <w:rPr>
          <w:lang w:eastAsia="zh-CN"/>
        </w:rPr>
        <w:t>refSampleList[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Pr="004A52A3">
        <w:rPr>
          <w:lang w:eastAsia="zh-CN"/>
        </w:rPr>
        <w:t>i ] * curSampleList[ </w:t>
      </w:r>
      <w:r w:rsidRPr="003F4F49">
        <w:rPr>
          <w:rFonts w:eastAsiaTheme="minorEastAsia" w:hint="eastAsia"/>
          <w:highlight w:val="yellow"/>
          <w:lang w:eastAsia="ja-JP"/>
        </w:rPr>
        <w:t>2*</w:t>
      </w:r>
      <w:r w:rsidRPr="004A52A3">
        <w:rPr>
          <w:lang w:eastAsia="zh-CN"/>
        </w:rPr>
        <w:t xml:space="preserve">i ] ) </w:t>
      </w:r>
      <w:r w:rsidRPr="006A5BA5">
        <w:rPr>
          <w:rFonts w:eastAsia="ＭＳ 明朝" w:hint="eastAsia"/>
          <w:highlight w:val="green"/>
          <w:lang w:eastAsia="ja-JP"/>
        </w:rPr>
        <w:t xml:space="preserve">&gt;&gt; </w:t>
      </w:r>
      <w:r w:rsidRPr="006A5BA5">
        <w:rPr>
          <w:highlight w:val="green"/>
          <w:lang w:eastAsia="zh-CN"/>
        </w:rPr>
        <w:t>precShift</w:t>
      </w:r>
      <w:r w:rsidRPr="004A52A3">
        <w:rPr>
          <w:lang w:eastAsia="zh-CN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173</w:t>
      </w:r>
      <w:r w:rsidR="00B04A16" w:rsidRPr="004A52A3">
        <w:fldChar w:fldCharType="end"/>
      </w:r>
      <w:r w:rsidRPr="004A52A3">
        <w:t>)</w:t>
      </w:r>
    </w:p>
    <w:p w:rsidR="005D6E65" w:rsidRDefault="00110E22" w:rsidP="005D6E65">
      <w:pPr>
        <w:pStyle w:val="3N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5D6E65" w:rsidRPr="004A52A3" w:rsidRDefault="005D6E65" w:rsidP="005D6E65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avgShift and avgOffset specifying the bit shift and offset needed for averaging are derived as 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rFonts w:eastAsia="SimSun"/>
          <w:lang w:eastAsia="zh-CN"/>
        </w:rPr>
      </w:pPr>
      <w:r w:rsidRPr="004A52A3">
        <w:rPr>
          <w:lang w:eastAsia="ko-KR"/>
        </w:rPr>
        <w:t>avgShift = Ceil( Log2( numSamples</w:t>
      </w:r>
      <w:r w:rsidRPr="00752EB3">
        <w:rPr>
          <w:rFonts w:eastAsiaTheme="minorEastAsia" w:hint="eastAsia"/>
          <w:highlight w:val="yellow"/>
          <w:lang w:eastAsia="ja-JP"/>
        </w:rPr>
        <w:t>/2</w:t>
      </w:r>
      <w:r w:rsidR="006F43CF">
        <w:rPr>
          <w:lang w:eastAsia="ko-KR"/>
        </w:rPr>
        <w:t> ) ) − precShift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180</w:t>
      </w:r>
      <w:r w:rsidR="00B04A16" w:rsidRPr="004A52A3">
        <w:fldChar w:fldCharType="end"/>
      </w:r>
      <w:r w:rsidRPr="004A52A3">
        <w:t>)</w:t>
      </w:r>
    </w:p>
    <w:p w:rsidR="005D6E65" w:rsidRPr="004A52A3" w:rsidRDefault="005D6E65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rFonts w:eastAsia="SimSun"/>
          <w:lang w:eastAsia="zh-CN"/>
        </w:rPr>
      </w:pPr>
      <w:r w:rsidRPr="004A52A3">
        <w:rPr>
          <w:rFonts w:eastAsia="SimSun"/>
          <w:lang w:eastAsia="zh-CN"/>
        </w:rPr>
        <w:t xml:space="preserve">avgOffset = 1 &lt;&lt; ( avgShift </w:t>
      </w:r>
      <w:r w:rsidRPr="004A52A3">
        <w:rPr>
          <w:lang w:eastAsia="ko-KR"/>
        </w:rPr>
        <w:t xml:space="preserve">− 1 </w:t>
      </w:r>
      <w:r w:rsidRPr="004A52A3">
        <w:rPr>
          <w:rFonts w:eastAsia="SimSun"/>
          <w:lang w:eastAsia="zh-CN"/>
        </w:rPr>
        <w:t>)</w:t>
      </w:r>
      <w:r w:rsidR="006F43CF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181</w:t>
      </w:r>
      <w:r w:rsidR="00B04A16" w:rsidRPr="004A52A3">
        <w:fldChar w:fldCharType="end"/>
      </w:r>
      <w:r w:rsidRPr="004A52A3">
        <w:t>)</w:t>
      </w:r>
    </w:p>
    <w:p w:rsidR="005D6E65" w:rsidRDefault="005D6E65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C63B35" w:rsidRDefault="00C63B35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r w:rsidRPr="004A52A3">
        <w:rPr>
          <w:lang w:eastAsia="ko-KR"/>
        </w:rPr>
        <w:t>avgShift = Ceil( Log2( numSamples</w:t>
      </w:r>
      <w:r w:rsidRPr="00752EB3">
        <w:rPr>
          <w:rFonts w:eastAsiaTheme="minorEastAsia" w:hint="eastAsia"/>
          <w:highlight w:val="yellow"/>
          <w:lang w:eastAsia="ja-JP"/>
        </w:rPr>
        <w:t>/2</w:t>
      </w:r>
      <w:r w:rsidRPr="004A52A3">
        <w:rPr>
          <w:lang w:eastAsia="ko-KR"/>
        </w:rPr>
        <w:t> ) ) − precShift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180</w:t>
      </w:r>
      <w:r w:rsidR="00B04A16" w:rsidRPr="004A52A3">
        <w:fldChar w:fldCharType="end"/>
      </w:r>
      <w:r w:rsidRPr="004A52A3">
        <w:t>)</w:t>
      </w:r>
    </w:p>
    <w:p w:rsidR="00915DE5" w:rsidRDefault="00110E2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:rsidR="001F4FB2" w:rsidRPr="004A52A3" w:rsidRDefault="001F4FB2" w:rsidP="001F4FB2">
      <w:pPr>
        <w:pStyle w:val="3N0"/>
        <w:rPr>
          <w:rFonts w:eastAsia="SimSun"/>
          <w:lang w:eastAsia="zh-CN"/>
        </w:rPr>
      </w:pPr>
      <w:r w:rsidRPr="004A52A3">
        <w:rPr>
          <w:rFonts w:eastAsia="SimSun"/>
          <w:lang w:eastAsia="zh-CN"/>
        </w:rPr>
        <w:t>The variables numerDiv and denomDiv specifying numerator and denominator of a following divisions are derived as.</w:t>
      </w:r>
    </w:p>
    <w:p w:rsidR="001F4FB2" w:rsidRPr="004A52A3" w:rsidRDefault="00154FB9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lang w:eastAsia="ko-KR"/>
        </w:rPr>
      </w:pPr>
      <w:r>
        <w:rPr>
          <w:rFonts w:eastAsiaTheme="minorEastAsia" w:hint="eastAsia"/>
          <w:lang w:eastAsia="ja-JP"/>
        </w:rPr>
        <w:tab/>
      </w:r>
      <w:r w:rsidR="001F4FB2" w:rsidRPr="004A52A3">
        <w:rPr>
          <w:rFonts w:eastAsia="SimSun"/>
          <w:lang w:eastAsia="zh-CN"/>
        </w:rPr>
        <w:t>numerDiv</w:t>
      </w:r>
      <w:r w:rsidR="001F4FB2" w:rsidRPr="004A52A3">
        <w:rPr>
          <w:lang w:eastAsia="ko-KR"/>
        </w:rPr>
        <w:t>= ( </w:t>
      </w:r>
      <w:r w:rsidR="001F4FB2">
        <w:rPr>
          <w:rFonts w:eastAsia="ＭＳ 明朝" w:hint="eastAsia"/>
          <w:lang w:eastAsia="ja-JP"/>
        </w:rPr>
        <w:t>(s</w:t>
      </w:r>
      <w:r w:rsidR="001F4FB2" w:rsidRPr="004A52A3">
        <w:rPr>
          <w:lang w:eastAsia="ko-KR"/>
        </w:rPr>
        <w:t>umProdRefCur</w:t>
      </w:r>
      <w:r w:rsidR="001F4FB2" w:rsidRPr="00F60F40">
        <w:rPr>
          <w:lang w:eastAsia="ko-KR"/>
        </w:rPr>
        <w:t> </w:t>
      </w:r>
      <w:r w:rsidR="001F4FB2" w:rsidRPr="009925C1">
        <w:rPr>
          <w:rFonts w:eastAsia="ＭＳ 明朝" w:hint="eastAsia"/>
          <w:highlight w:val="green"/>
          <w:lang w:eastAsia="ja-JP"/>
        </w:rPr>
        <w:t>+</w:t>
      </w:r>
      <w:r w:rsidR="001F4FB2" w:rsidRPr="009925C1">
        <w:rPr>
          <w:highlight w:val="green"/>
          <w:lang w:eastAsia="ko-KR"/>
        </w:rPr>
        <w:t xml:space="preserve"> </w:t>
      </w:r>
      <w:r w:rsidR="001F4FB2">
        <w:rPr>
          <w:rFonts w:eastAsia="ＭＳ 明朝" w:hint="eastAsia"/>
          <w:highlight w:val="green"/>
          <w:lang w:eastAsia="ja-JP"/>
        </w:rPr>
        <w:t>(</w:t>
      </w:r>
      <w:r w:rsidR="001F4FB2" w:rsidRPr="009925C1">
        <w:rPr>
          <w:highlight w:val="green"/>
          <w:lang w:eastAsia="ko-KR"/>
        </w:rPr>
        <w:t>sumRefSquare</w:t>
      </w:r>
      <w:r w:rsidR="001F4FB2" w:rsidRPr="009925C1">
        <w:rPr>
          <w:rFonts w:eastAsia="ＭＳ 明朝" w:hint="eastAsia"/>
          <w:highlight w:val="green"/>
          <w:lang w:eastAsia="ja-JP"/>
        </w:rPr>
        <w:t>&gt;&gt;</w:t>
      </w:r>
      <w:r w:rsidR="001F4FB2">
        <w:rPr>
          <w:rFonts w:eastAsia="ＭＳ 明朝" w:hint="eastAsia"/>
          <w:highlight w:val="green"/>
          <w:lang w:eastAsia="ja-JP"/>
        </w:rPr>
        <w:t>7</w:t>
      </w:r>
      <w:r w:rsidR="001F4FB2">
        <w:rPr>
          <w:rFonts w:eastAsia="ＭＳ 明朝" w:hint="eastAsia"/>
          <w:lang w:eastAsia="ja-JP"/>
        </w:rPr>
        <w:t>))</w:t>
      </w:r>
      <w:r w:rsidR="001F4FB2" w:rsidRPr="004A52A3">
        <w:rPr>
          <w:lang w:eastAsia="ko-KR"/>
        </w:rPr>
        <w:t> &lt;&lt; avgShift ) – </w:t>
      </w:r>
      <w:r w:rsidR="001F4FB2">
        <w:rPr>
          <w:rFonts w:eastAsia="ＭＳ 明朝" w:hint="eastAsia"/>
          <w:lang w:eastAsia="ja-JP"/>
        </w:rPr>
        <w:t>s</w:t>
      </w:r>
      <w:r w:rsidR="001F4FB2" w:rsidRPr="004A52A3">
        <w:rPr>
          <w:lang w:eastAsia="ko-KR"/>
        </w:rPr>
        <w:t>umRef * </w:t>
      </w:r>
      <w:r w:rsidR="001F4FB2">
        <w:rPr>
          <w:rFonts w:eastAsia="ＭＳ 明朝" w:hint="eastAsia"/>
          <w:lang w:eastAsia="ja-JP"/>
        </w:rPr>
        <w:t>s</w:t>
      </w:r>
      <w:r w:rsidR="001F4FB2" w:rsidRPr="004A52A3">
        <w:rPr>
          <w:lang w:eastAsia="ko-KR"/>
        </w:rPr>
        <w:t>umCur</w:t>
      </w:r>
      <w:r w:rsidR="001F4FB2" w:rsidRPr="004A52A3">
        <w:rPr>
          <w:lang w:eastAsia="ko-KR"/>
        </w:rPr>
        <w:tab/>
      </w:r>
      <w:r w:rsidR="001F4FB2" w:rsidRPr="004A52A3">
        <w:t>(</w:t>
      </w:r>
      <w:r w:rsidR="00B04A16" w:rsidRPr="004A52A3">
        <w:rPr>
          <w:lang w:eastAsia="ko-KR"/>
        </w:rPr>
        <w:fldChar w:fldCharType="begin" w:fldLock="1"/>
      </w:r>
      <w:r w:rsidR="001F4FB2"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="001F4FB2"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="001F4FB2" w:rsidRPr="004A52A3">
        <w:noBreakHyphen/>
      </w:r>
      <w:r w:rsidR="00B04A16" w:rsidRPr="004A52A3">
        <w:fldChar w:fldCharType="begin" w:fldLock="1"/>
      </w:r>
      <w:r w:rsidR="001F4FB2" w:rsidRPr="004A52A3">
        <w:instrText xml:space="preserve"> SEQ Equation \* ARABIC </w:instrText>
      </w:r>
      <w:r w:rsidR="00B04A16" w:rsidRPr="004A52A3">
        <w:fldChar w:fldCharType="separate"/>
      </w:r>
      <w:r w:rsidR="001F4FB2">
        <w:rPr>
          <w:noProof/>
        </w:rPr>
        <w:t>182</w:t>
      </w:r>
      <w:r w:rsidR="00B04A16" w:rsidRPr="004A52A3">
        <w:fldChar w:fldCharType="end"/>
      </w:r>
      <w:r w:rsidR="001F4FB2" w:rsidRPr="004A52A3">
        <w:t>)</w:t>
      </w:r>
    </w:p>
    <w:p w:rsidR="001F4FB2" w:rsidRPr="000F4042" w:rsidRDefault="001F4FB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yellow"/>
        </w:rPr>
      </w:pPr>
      <w:r w:rsidRPr="004A52A3">
        <w:rPr>
          <w:rFonts w:eastAsia="SimSun"/>
          <w:lang w:eastAsia="zh-CN"/>
        </w:rPr>
        <w:t>denomDiv</w:t>
      </w:r>
      <w:r w:rsidRPr="004A52A3">
        <w:rPr>
          <w:lang w:eastAsia="ko-KR"/>
        </w:rPr>
        <w:t>= ( </w:t>
      </w:r>
      <w:r>
        <w:rPr>
          <w:rFonts w:eastAsia="ＭＳ 明朝" w:hint="eastAsia"/>
          <w:lang w:eastAsia="ja-JP"/>
        </w:rPr>
        <w:t>(s</w:t>
      </w:r>
      <w:r w:rsidRPr="004A52A3">
        <w:rPr>
          <w:lang w:eastAsia="ko-KR"/>
        </w:rPr>
        <w:t>umRefSquare</w:t>
      </w:r>
      <w:r w:rsidRPr="00F60F40">
        <w:rPr>
          <w:lang w:eastAsia="ko-KR"/>
        </w:rPr>
        <w:t> </w:t>
      </w:r>
      <w:r w:rsidRPr="009925C1">
        <w:rPr>
          <w:rFonts w:eastAsia="ＭＳ 明朝" w:hint="eastAsia"/>
          <w:highlight w:val="green"/>
          <w:lang w:eastAsia="ja-JP"/>
        </w:rPr>
        <w:t>+</w:t>
      </w:r>
      <w:r w:rsidRPr="009925C1">
        <w:rPr>
          <w:highlight w:val="green"/>
          <w:lang w:eastAsia="ko-KR"/>
        </w:rPr>
        <w:t xml:space="preserve"> </w:t>
      </w:r>
      <w:r>
        <w:rPr>
          <w:rFonts w:eastAsia="ＭＳ 明朝" w:hint="eastAsia"/>
          <w:highlight w:val="green"/>
          <w:lang w:eastAsia="ja-JP"/>
        </w:rPr>
        <w:t>(</w:t>
      </w:r>
      <w:r w:rsidRPr="009925C1">
        <w:rPr>
          <w:highlight w:val="green"/>
          <w:lang w:eastAsia="ko-KR"/>
        </w:rPr>
        <w:t>sumRefSquare</w:t>
      </w:r>
      <w:r w:rsidRPr="009925C1">
        <w:rPr>
          <w:rFonts w:eastAsia="ＭＳ 明朝" w:hint="eastAsia"/>
          <w:highlight w:val="green"/>
          <w:lang w:eastAsia="ja-JP"/>
        </w:rPr>
        <w:t>&gt;&gt;</w:t>
      </w:r>
      <w:r>
        <w:rPr>
          <w:rFonts w:eastAsia="ＭＳ 明朝" w:hint="eastAsia"/>
          <w:highlight w:val="green"/>
          <w:lang w:eastAsia="ja-JP"/>
        </w:rPr>
        <w:t>7</w:t>
      </w:r>
      <w:r>
        <w:rPr>
          <w:rFonts w:eastAsia="ＭＳ 明朝" w:hint="eastAsia"/>
          <w:lang w:eastAsia="ja-JP"/>
        </w:rPr>
        <w:t>))</w:t>
      </w:r>
      <w:r w:rsidRPr="004A52A3">
        <w:rPr>
          <w:lang w:eastAsia="ko-KR"/>
        </w:rPr>
        <w:t> &lt;&lt; avgShift ) – </w:t>
      </w:r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 * </w:t>
      </w:r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umRef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183</w:t>
      </w:r>
      <w:r w:rsidR="00B04A16" w:rsidRPr="004A52A3">
        <w:fldChar w:fldCharType="end"/>
      </w:r>
      <w:r w:rsidRPr="004A52A3">
        <w:t>)</w:t>
      </w:r>
      <w:r w:rsidRPr="004A52A3" w:rsidDel="00136176">
        <w:rPr>
          <w:highlight w:val="yellow"/>
        </w:rPr>
        <w:t xml:space="preserve"> </w:t>
      </w:r>
    </w:p>
    <w:p w:rsidR="001F4FB2" w:rsidRPr="009925C1" w:rsidRDefault="001F4FB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green"/>
        </w:rPr>
      </w:pPr>
      <w:r w:rsidRPr="009925C1">
        <w:rPr>
          <w:rFonts w:eastAsia="SimSun"/>
          <w:highlight w:val="green"/>
          <w:lang w:eastAsia="zh-CN"/>
        </w:rPr>
        <w:t>numerDiv</w:t>
      </w:r>
      <w:r w:rsidRPr="009925C1">
        <w:rPr>
          <w:highlight w:val="green"/>
          <w:lang w:eastAsia="ko-KR"/>
        </w:rPr>
        <w:t>=</w:t>
      </w:r>
      <w:r w:rsidRPr="009925C1">
        <w:rPr>
          <w:rFonts w:eastAsia="ＭＳ 明朝" w:hint="eastAsia"/>
          <w:highlight w:val="green"/>
          <w:lang w:eastAsia="ja-JP"/>
        </w:rPr>
        <w:t xml:space="preserve"> Clip3(0, 2*</w:t>
      </w:r>
      <w:r w:rsidRPr="009925C1">
        <w:rPr>
          <w:rFonts w:eastAsia="SimSun"/>
          <w:highlight w:val="green"/>
          <w:lang w:eastAsia="zh-CN"/>
        </w:rPr>
        <w:t xml:space="preserve"> denomDiv</w:t>
      </w:r>
      <w:r>
        <w:rPr>
          <w:rFonts w:eastAsia="ＭＳ 明朝" w:hint="eastAsia"/>
          <w:highlight w:val="green"/>
          <w:lang w:eastAsia="ja-JP"/>
        </w:rPr>
        <w:t xml:space="preserve">, </w:t>
      </w:r>
      <w:r w:rsidRPr="009925C1">
        <w:rPr>
          <w:rFonts w:eastAsia="SimSun"/>
          <w:highlight w:val="green"/>
          <w:lang w:eastAsia="zh-CN"/>
        </w:rPr>
        <w:t>numerDiv</w:t>
      </w:r>
      <w:r w:rsidRPr="009925C1">
        <w:rPr>
          <w:rFonts w:eastAsia="ＭＳ 明朝" w:hint="eastAsia"/>
          <w:highlight w:val="green"/>
          <w:lang w:eastAsia="ja-JP"/>
        </w:rPr>
        <w:t>)</w:t>
      </w:r>
    </w:p>
    <w:p w:rsidR="001F4FB2" w:rsidRDefault="001F4FB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>The variables psShiftNumer and psShiftDenom are derived as</w:t>
      </w:r>
    </w:p>
    <w:p w:rsidR="00110E22" w:rsidRPr="003948BF" w:rsidRDefault="00154FB9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yellow"/>
        </w:rPr>
      </w:pPr>
      <w:r>
        <w:rPr>
          <w:rFonts w:eastAsiaTheme="minorEastAsia" w:hint="eastAsia"/>
          <w:lang w:eastAsia="ja-JP"/>
        </w:rPr>
        <w:tab/>
      </w:r>
      <w:r w:rsidR="00110E22" w:rsidRPr="004A52A3">
        <w:rPr>
          <w:rFonts w:eastAsia="SimSun"/>
          <w:lang w:eastAsia="zh-CN"/>
        </w:rPr>
        <w:t xml:space="preserve">psShiftDenom </w:t>
      </w:r>
      <w:r w:rsidR="00110E22" w:rsidRPr="004A52A3">
        <w:rPr>
          <w:lang w:eastAsia="ko-KR"/>
        </w:rPr>
        <w:t>= Max( 0, Floor( Log2( Abs( denomDiv ) ) ) − 5)</w:t>
      </w:r>
      <w:r w:rsidR="00110E22" w:rsidRPr="004A52A3">
        <w:rPr>
          <w:lang w:eastAsia="ko-KR"/>
        </w:rPr>
        <w:tab/>
      </w:r>
      <w:r w:rsidR="00110E22" w:rsidRPr="004A52A3">
        <w:t>(</w:t>
      </w:r>
      <w:r w:rsidR="00B04A16" w:rsidRPr="004A52A3">
        <w:rPr>
          <w:lang w:eastAsia="ko-KR"/>
        </w:rPr>
        <w:fldChar w:fldCharType="begin" w:fldLock="1"/>
      </w:r>
      <w:r w:rsidR="00110E22"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="00110E22"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="00110E22" w:rsidRPr="004A52A3">
        <w:noBreakHyphen/>
      </w:r>
      <w:r w:rsidR="00B04A16" w:rsidRPr="004A52A3">
        <w:fldChar w:fldCharType="begin" w:fldLock="1"/>
      </w:r>
      <w:r w:rsidR="00110E22" w:rsidRPr="004A52A3">
        <w:instrText xml:space="preserve"> SEQ Equation \* ARABIC </w:instrText>
      </w:r>
      <w:r w:rsidR="00B04A16" w:rsidRPr="004A52A3">
        <w:fldChar w:fldCharType="separate"/>
      </w:r>
      <w:r w:rsidR="00110E22">
        <w:rPr>
          <w:noProof/>
        </w:rPr>
        <w:t>185</w:t>
      </w:r>
      <w:r w:rsidR="00B04A16" w:rsidRPr="004A52A3">
        <w:fldChar w:fldCharType="end"/>
      </w:r>
      <w:r w:rsidR="00110E22" w:rsidRPr="004A52A3">
        <w:t>)</w:t>
      </w:r>
    </w:p>
    <w:p w:rsidR="00110E22" w:rsidRPr="000D7C2B" w:rsidRDefault="00110E2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strike/>
          <w:highlight w:val="darkGray"/>
          <w:lang w:eastAsia="ko-KR"/>
        </w:rPr>
      </w:pPr>
      <w:r w:rsidRPr="000D7C2B">
        <w:rPr>
          <w:rFonts w:eastAsia="SimSun"/>
          <w:strike/>
          <w:highlight w:val="darkGray"/>
          <w:lang w:eastAsia="zh-CN"/>
        </w:rPr>
        <w:t xml:space="preserve">psShiftNumer </w:t>
      </w:r>
      <w:r w:rsidRPr="000D7C2B">
        <w:rPr>
          <w:strike/>
          <w:highlight w:val="darkGray"/>
          <w:lang w:eastAsia="ko-KR"/>
        </w:rPr>
        <w:t>= Max( 0, Floor( Log2( Abs( numerDiv ) ) ) − 14)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B04A16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B04A16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184</w:t>
      </w:r>
      <w:r w:rsidR="00B04A16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F4042" w:rsidRDefault="00110E22" w:rsidP="00154FB9">
      <w:pPr>
        <w:pStyle w:val="3E1"/>
        <w:numPr>
          <w:ilvl w:val="0"/>
          <w:numId w:val="0"/>
        </w:numPr>
        <w:tabs>
          <w:tab w:val="clear" w:pos="4865"/>
          <w:tab w:val="center" w:pos="1134"/>
        </w:tabs>
        <w:ind w:leftChars="451" w:left="992"/>
        <w:rPr>
          <w:highlight w:val="green"/>
          <w:lang w:eastAsia="ko-KR"/>
        </w:rPr>
      </w:pPr>
      <w:r w:rsidRPr="000F4042">
        <w:rPr>
          <w:rFonts w:eastAsia="SimSun"/>
          <w:highlight w:val="green"/>
          <w:lang w:eastAsia="zh-CN"/>
        </w:rPr>
        <w:t xml:space="preserve">psShiftNumer </w:t>
      </w:r>
      <w:r w:rsidRPr="000F4042">
        <w:rPr>
          <w:highlight w:val="green"/>
          <w:lang w:eastAsia="ko-KR"/>
        </w:rPr>
        <w:t xml:space="preserve">= Max( 0, </w:t>
      </w:r>
      <w:r w:rsidRPr="000F4042">
        <w:rPr>
          <w:rFonts w:eastAsia="SimSun"/>
          <w:highlight w:val="green"/>
          <w:lang w:eastAsia="zh-CN"/>
        </w:rPr>
        <w:t>psShiftDenom</w:t>
      </w:r>
      <w:r w:rsidRPr="000F4042">
        <w:rPr>
          <w:highlight w:val="green"/>
          <w:lang w:eastAsia="ko-KR"/>
        </w:rPr>
        <w:t xml:space="preserve"> − 1</w:t>
      </w:r>
      <w:r w:rsidRPr="000F4042">
        <w:rPr>
          <w:rFonts w:eastAsia="ＭＳ 明朝" w:hint="eastAsia"/>
          <w:highlight w:val="green"/>
          <w:lang w:eastAsia="ja-JP"/>
        </w:rPr>
        <w:t>2</w:t>
      </w:r>
      <w:r w:rsidRPr="000F4042">
        <w:rPr>
          <w:highlight w:val="green"/>
          <w:lang w:eastAsia="ko-KR"/>
        </w:rPr>
        <w:t>)</w:t>
      </w:r>
      <w:r w:rsidRPr="000F4042">
        <w:rPr>
          <w:highlight w:val="green"/>
          <w:lang w:eastAsia="ko-KR"/>
        </w:rPr>
        <w:tab/>
      </w:r>
      <w:r w:rsidRPr="000F4042">
        <w:rPr>
          <w:highlight w:val="green"/>
        </w:rPr>
        <w:t>(</w:t>
      </w:r>
      <w:fldSimple w:instr=" REF H \h  \* MERGEFORMAT " w:fldLock="1">
        <w:r w:rsidRPr="000F4042">
          <w:rPr>
            <w:highlight w:val="green"/>
            <w:lang w:eastAsia="ko-KR"/>
          </w:rPr>
          <w:t>H</w:t>
        </w:r>
      </w:fldSimple>
      <w:r w:rsidRPr="000F4042">
        <w:rPr>
          <w:highlight w:val="green"/>
        </w:rPr>
        <w:noBreakHyphen/>
      </w:r>
      <w:r w:rsidR="00B04A16" w:rsidRPr="000F4042">
        <w:rPr>
          <w:highlight w:val="green"/>
        </w:rPr>
        <w:fldChar w:fldCharType="begin" w:fldLock="1"/>
      </w:r>
      <w:r w:rsidRPr="000F4042">
        <w:rPr>
          <w:highlight w:val="green"/>
        </w:rPr>
        <w:instrText xml:space="preserve"> SEQ Equation \* ARABIC </w:instrText>
      </w:r>
      <w:r w:rsidR="00B04A16" w:rsidRPr="000F4042">
        <w:rPr>
          <w:highlight w:val="green"/>
        </w:rPr>
        <w:fldChar w:fldCharType="separate"/>
      </w:r>
      <w:r w:rsidRPr="000F4042">
        <w:rPr>
          <w:noProof/>
          <w:highlight w:val="green"/>
        </w:rPr>
        <w:t>184</w:t>
      </w:r>
      <w:r w:rsidR="00B04A16" w:rsidRPr="000F4042">
        <w:rPr>
          <w:highlight w:val="green"/>
        </w:rPr>
        <w:fldChar w:fldCharType="end"/>
      </w:r>
      <w:r w:rsidRPr="000F4042">
        <w:rPr>
          <w:highlight w:val="green"/>
        </w:rPr>
        <w:t>)</w:t>
      </w:r>
    </w:p>
    <w:p w:rsidR="00110E22" w:rsidRPr="004A52A3" w:rsidRDefault="00110E22" w:rsidP="00110E22">
      <w:pPr>
        <w:pStyle w:val="3N0"/>
        <w:rPr>
          <w:lang w:eastAsia="zh-CN"/>
        </w:rPr>
      </w:pPr>
      <w:r w:rsidRPr="004A52A3">
        <w:rPr>
          <w:lang w:eastAsia="zh-CN"/>
        </w:rPr>
        <w:t xml:space="preserve">The variables psNumerDiv and psDenomDiv are derived as </w:t>
      </w:r>
    </w:p>
    <w:p w:rsidR="00110E22" w:rsidRPr="004A52A3" w:rsidRDefault="00110E22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ko-KR"/>
        </w:rPr>
      </w:pPr>
      <w:r w:rsidRPr="004A52A3">
        <w:rPr>
          <w:lang w:eastAsia="zh-CN"/>
        </w:rPr>
        <w:t xml:space="preserve">psNumerDiv = numerDiv &gt;&gt; psShiftNumer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186</w:t>
      </w:r>
      <w:r w:rsidR="00B04A16" w:rsidRPr="004A52A3">
        <w:fldChar w:fldCharType="end"/>
      </w:r>
      <w:r w:rsidRPr="004A52A3">
        <w:t>)</w:t>
      </w:r>
    </w:p>
    <w:p w:rsidR="00110E22" w:rsidRPr="000F4042" w:rsidRDefault="00110E22" w:rsidP="00AD6199">
      <w:pPr>
        <w:pStyle w:val="3E1"/>
        <w:numPr>
          <w:ilvl w:val="1"/>
          <w:numId w:val="24"/>
        </w:numPr>
        <w:tabs>
          <w:tab w:val="clear" w:pos="4865"/>
          <w:tab w:val="center" w:pos="1134"/>
        </w:tabs>
        <w:rPr>
          <w:lang w:eastAsia="ko-KR"/>
        </w:rPr>
      </w:pPr>
      <w:r w:rsidRPr="004A52A3">
        <w:rPr>
          <w:lang w:eastAsia="zh-CN"/>
        </w:rPr>
        <w:t xml:space="preserve">psDenomDiv = denomDiv &gt;&gt; psShiftDenom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187</w:t>
      </w:r>
      <w:r w:rsidR="00B04A16" w:rsidRPr="004A52A3">
        <w:fldChar w:fldCharType="end"/>
      </w:r>
      <w:r w:rsidRPr="004A52A3">
        <w:t>)</w:t>
      </w:r>
    </w:p>
    <w:p w:rsidR="00110E22" w:rsidRPr="004A52A3" w:rsidRDefault="00110E22" w:rsidP="00110E22">
      <w:pPr>
        <w:pStyle w:val="3E1"/>
        <w:numPr>
          <w:ilvl w:val="1"/>
          <w:numId w:val="24"/>
        </w:numPr>
        <w:rPr>
          <w:lang w:eastAsia="ko-KR"/>
        </w:rPr>
      </w:pP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psIcWeight specifying the shifted weight for illumination compensation is derived as specified in the following. 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If psDenomDiv is greater than 0, the following applies,</w:t>
      </w:r>
    </w:p>
    <w:p w:rsidR="00110E22" w:rsidRPr="004A52A3" w:rsidRDefault="00110E22" w:rsidP="00110E22">
      <w:pPr>
        <w:pStyle w:val="3D2"/>
        <w:rPr>
          <w:lang w:eastAsia="ko-KR"/>
        </w:rPr>
      </w:pPr>
      <w:r w:rsidRPr="004A52A3">
        <w:rPr>
          <w:lang w:eastAsia="ko-KR"/>
        </w:rPr>
        <w:t xml:space="preserve">The value of variable divCoeff  is derived from 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_Ref343271029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noBreakHyphen/>
      </w:r>
      <w:r>
        <w:rPr>
          <w:noProof/>
        </w:rPr>
        <w:t>11</w:t>
      </w:r>
      <w:r w:rsidR="00B04A16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depending on psDenomDiv. </w:t>
      </w:r>
    </w:p>
    <w:p w:rsidR="00110E22" w:rsidRPr="004A52A3" w:rsidRDefault="00110E22" w:rsidP="00110E22">
      <w:pPr>
        <w:pStyle w:val="3D2"/>
        <w:rPr>
          <w:lang w:eastAsia="ko-KR"/>
        </w:rPr>
      </w:pPr>
      <w:r w:rsidRPr="004A52A3">
        <w:rPr>
          <w:lang w:eastAsia="ko-KR"/>
        </w:rPr>
        <w:t>The value of psIcWeight is derived as</w:t>
      </w:r>
    </w:p>
    <w:p w:rsidR="00110E22" w:rsidRPr="004A52A3" w:rsidRDefault="00110E22" w:rsidP="00110E22">
      <w:pPr>
        <w:pStyle w:val="3E4"/>
        <w:numPr>
          <w:ilvl w:val="4"/>
          <w:numId w:val="24"/>
        </w:numPr>
        <w:rPr>
          <w:lang w:eastAsia="ko-KR"/>
        </w:rPr>
      </w:pPr>
      <w:r w:rsidRPr="004A52A3">
        <w:rPr>
          <w:lang w:eastAsia="ko-KR"/>
        </w:rPr>
        <w:lastRenderedPageBreak/>
        <w:t xml:space="preserve">psIcWeight = psNumerDiv * divCoeff </w:t>
      </w:r>
      <w:r w:rsidRPr="004A52A3">
        <w:rPr>
          <w:lang w:eastAsia="ko-KR"/>
        </w:rPr>
        <w:tab/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188</w:t>
      </w:r>
      <w:r w:rsidR="00B04A16" w:rsidRPr="004A52A3">
        <w:fldChar w:fldCharType="end"/>
      </w:r>
      <w:r w:rsidRPr="004A52A3"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Otherwise( psDenomDiv is less or equal to 0), psIcWeight is set equal to 0. </w:t>
      </w:r>
    </w:p>
    <w:p w:rsidR="00110E22" w:rsidRPr="000F4042" w:rsidRDefault="00110E22" w:rsidP="00110E22">
      <w:pPr>
        <w:pStyle w:val="3N0"/>
        <w:rPr>
          <w:strike/>
          <w:lang w:eastAsia="ko-KR"/>
        </w:rPr>
      </w:pPr>
      <w:r w:rsidRPr="000D7C2B">
        <w:rPr>
          <w:strike/>
          <w:highlight w:val="darkGray"/>
          <w:lang w:eastAsia="ko-KR"/>
        </w:rPr>
        <w:t>The variable icShift specifying a bit shift for illumination compensation is set equal to 13.</w:t>
      </w:r>
      <w:r w:rsidRPr="000F4042">
        <w:rPr>
          <w:strike/>
          <w:lang w:eastAsia="ko-KR"/>
        </w:rPr>
        <w:t xml:space="preserve"> 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invPsShift is derived as </w:t>
      </w:r>
    </w:p>
    <w:p w:rsidR="00110E22" w:rsidRPr="004A52A3" w:rsidRDefault="00110E22" w:rsidP="00110E22">
      <w:pPr>
        <w:pStyle w:val="3E1"/>
        <w:numPr>
          <w:ilvl w:val="1"/>
          <w:numId w:val="24"/>
        </w:numPr>
        <w:rPr>
          <w:lang w:eastAsia="ko-KR"/>
        </w:rPr>
      </w:pPr>
      <w:r w:rsidRPr="004A52A3">
        <w:rPr>
          <w:lang w:eastAsia="ko-KR"/>
        </w:rPr>
        <w:t xml:space="preserve">invPsShift = psShiftDenom – psShiftNumer + 15 – </w:t>
      </w:r>
      <w:r w:rsidRPr="003948BF">
        <w:rPr>
          <w:rFonts w:eastAsia="ＭＳ 明朝" w:hint="eastAsia"/>
          <w:highlight w:val="green"/>
          <w:lang w:eastAsia="ja-JP"/>
        </w:rPr>
        <w:t>5</w:t>
      </w:r>
      <w:r w:rsidRPr="004A52A3">
        <w:rPr>
          <w:lang w:eastAsia="ko-KR"/>
        </w:rPr>
        <w:tab/>
      </w:r>
      <w:r>
        <w:rPr>
          <w:rFonts w:eastAsiaTheme="minorEastAsia" w:hint="eastAsia"/>
          <w:lang w:eastAsia="ja-JP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189</w:t>
      </w:r>
      <w:r w:rsidR="00B04A16" w:rsidRPr="004A52A3">
        <w:fldChar w:fldCharType="end"/>
      </w:r>
      <w:r w:rsidRPr="004A52A3">
        <w:t>)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</w:t>
      </w:r>
      <w:r>
        <w:rPr>
          <w:rFonts w:eastAsia="ＭＳ 明朝" w:hint="eastAsia"/>
          <w:lang w:eastAsia="ja-JP"/>
        </w:rPr>
        <w:t>i</w:t>
      </w:r>
      <w:r w:rsidRPr="004A52A3">
        <w:rPr>
          <w:lang w:eastAsia="ko-KR"/>
        </w:rPr>
        <w:t>cWeight is derived as specified in the following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If invPsShift is less than 0, the following applies: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invPsIcWeight = Clip3( psIcWeight &lt;&lt; ( Abs( invPsShift ) ), −2</w:t>
      </w:r>
      <w:r w:rsidRPr="000D7C2B">
        <w:rPr>
          <w:strike/>
          <w:highlight w:val="darkGray"/>
          <w:vertAlign w:val="superscript"/>
          <w:lang w:eastAsia="ko-KR"/>
        </w:rPr>
        <w:t>15</w:t>
      </w:r>
      <w:r w:rsidRPr="000D7C2B">
        <w:rPr>
          <w:strike/>
          <w:highlight w:val="darkGray"/>
          <w:lang w:eastAsia="ko-KR"/>
        </w:rPr>
        <w:t>, 2</w:t>
      </w:r>
      <w:r w:rsidRPr="000D7C2B">
        <w:rPr>
          <w:strike/>
          <w:highlight w:val="darkGray"/>
          <w:vertAlign w:val="superscript"/>
          <w:lang w:eastAsia="ko-KR"/>
        </w:rPr>
        <w:t xml:space="preserve">15 </w:t>
      </w:r>
      <w:r w:rsidRPr="000D7C2B">
        <w:rPr>
          <w:strike/>
          <w:highlight w:val="darkGray"/>
          <w:lang w:eastAsia="ko-KR"/>
        </w:rPr>
        <w:t>− 1</w:t>
      </w:r>
      <w:r w:rsidRPr="000D7C2B">
        <w:rPr>
          <w:strike/>
          <w:highlight w:val="darkGray"/>
          <w:vertAlign w:val="superscript"/>
          <w:lang w:eastAsia="ko-KR"/>
        </w:rPr>
        <w:t xml:space="preserve"> </w:t>
      </w:r>
      <w:r w:rsidRPr="000D7C2B">
        <w:rPr>
          <w:strike/>
          <w:highlight w:val="darkGray"/>
          <w:lang w:eastAsia="ko-KR"/>
        </w:rPr>
        <w:t>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B04A16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B04A16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190</w:t>
      </w:r>
      <w:r w:rsidR="00B04A16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Otherwise, ( invPsIcWeight is greater than or equal to 0), the following applies: </w:t>
      </w:r>
    </w:p>
    <w:p w:rsidR="00110E22" w:rsidRPr="004A52A3" w:rsidRDefault="00110E22" w:rsidP="00110E22">
      <w:pPr>
        <w:pStyle w:val="3E3"/>
        <w:numPr>
          <w:ilvl w:val="3"/>
          <w:numId w:val="24"/>
        </w:numPr>
        <w:rPr>
          <w:lang w:eastAsia="ko-KR"/>
        </w:rPr>
      </w:pPr>
      <w:r w:rsidRPr="000F4042">
        <w:rPr>
          <w:rFonts w:eastAsia="ＭＳ 明朝" w:hint="eastAsia"/>
          <w:highlight w:val="green"/>
          <w:lang w:eastAsia="ja-JP"/>
        </w:rPr>
        <w:t>i</w:t>
      </w:r>
      <w:r w:rsidRPr="000F4042">
        <w:rPr>
          <w:highlight w:val="green"/>
          <w:lang w:eastAsia="ko-KR"/>
        </w:rPr>
        <w:t>cWeight = psIcWeight &gt;&gt; invPsShift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191</w:t>
      </w:r>
      <w:r w:rsidR="00B04A16" w:rsidRPr="004A52A3">
        <w:fldChar w:fldCharType="end"/>
      </w:r>
      <w:r w:rsidRPr="004A52A3">
        <w:t>)</w:t>
      </w:r>
    </w:p>
    <w:p w:rsidR="00110E22" w:rsidRPr="000D7C2B" w:rsidRDefault="00110E22" w:rsidP="00110E22">
      <w:pPr>
        <w:pStyle w:val="3N0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The variable icWeight specifying a weight for illumination compensation with 7 bit precision is derived as specified in the following:</w:t>
      </w:r>
    </w:p>
    <w:p w:rsidR="00110E22" w:rsidRPr="000D7C2B" w:rsidRDefault="00110E22" w:rsidP="00110E22">
      <w:pPr>
        <w:pStyle w:val="3D1"/>
        <w:rPr>
          <w:strike/>
          <w:highlight w:val="darkGray"/>
        </w:rPr>
      </w:pPr>
      <w:r w:rsidRPr="000D7C2B">
        <w:rPr>
          <w:strike/>
          <w:highlight w:val="darkGray"/>
        </w:rPr>
        <w:t>If invPsIcWeight is greater than or equal to −2</w:t>
      </w:r>
      <w:r w:rsidRPr="000D7C2B">
        <w:rPr>
          <w:strike/>
          <w:highlight w:val="darkGray"/>
          <w:vertAlign w:val="superscript"/>
        </w:rPr>
        <w:t>6</w:t>
      </w:r>
      <w:r w:rsidRPr="000D7C2B">
        <w:rPr>
          <w:strike/>
          <w:highlight w:val="darkGray"/>
        </w:rPr>
        <w:t xml:space="preserve"> and less than 2</w:t>
      </w:r>
      <w:r w:rsidRPr="000D7C2B">
        <w:rPr>
          <w:strike/>
          <w:highlight w:val="darkGray"/>
          <w:vertAlign w:val="superscript"/>
        </w:rPr>
        <w:t>6</w:t>
      </w:r>
      <w:r w:rsidRPr="000D7C2B">
        <w:rPr>
          <w:strike/>
          <w:highlight w:val="darkGray"/>
        </w:rPr>
        <w:t>, the following applies.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 xml:space="preserve">icWeight = invPsIcWeight 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B04A16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B04A16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192</w:t>
      </w:r>
      <w:r w:rsidR="00B04A16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D1"/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Otherwise, ( invPsIcWeight is less than −2</w:t>
      </w:r>
      <w:r w:rsidRPr="000D7C2B">
        <w:rPr>
          <w:strike/>
          <w:highlight w:val="darkGray"/>
          <w:vertAlign w:val="superscript"/>
          <w:lang w:eastAsia="ko-KR"/>
        </w:rPr>
        <w:t>6</w:t>
      </w:r>
      <w:r w:rsidRPr="000D7C2B">
        <w:rPr>
          <w:strike/>
          <w:highlight w:val="darkGray"/>
          <w:lang w:eastAsia="ko-KR"/>
        </w:rPr>
        <w:t xml:space="preserve"> or greater than or equal to 2</w:t>
      </w:r>
      <w:r w:rsidRPr="000D7C2B">
        <w:rPr>
          <w:strike/>
          <w:highlight w:val="darkGray"/>
          <w:vertAlign w:val="superscript"/>
          <w:lang w:eastAsia="ko-KR"/>
        </w:rPr>
        <w:t>6</w:t>
      </w:r>
      <w:r w:rsidRPr="000D7C2B">
        <w:rPr>
          <w:strike/>
          <w:highlight w:val="darkGray"/>
          <w:lang w:eastAsia="ko-KR"/>
        </w:rPr>
        <w:t xml:space="preserve"> ), the following applies.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decIcShift = Max( 0, Floor(Log2( Abs( icWeight ) ) − 5 ) )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B04A16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B04A16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193</w:t>
      </w:r>
      <w:r w:rsidR="00B04A16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</w:rPr>
        <w:t>[Ed (GT): In software a function counting leading zero ones is utilized to derive decIcShift. Does this match with draft text?]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strike/>
          <w:highlight w:val="darkGray"/>
          <w:lang w:eastAsia="ko-KR"/>
        </w:rPr>
      </w:pPr>
      <w:r w:rsidRPr="000D7C2B">
        <w:rPr>
          <w:strike/>
          <w:highlight w:val="darkGray"/>
          <w:lang w:eastAsia="ko-KR"/>
        </w:rPr>
        <w:t>icWeight = invPsIcWeight &gt;&gt; decIcShift</w:t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  <w:lang w:eastAsia="ko-KR"/>
        </w:rPr>
        <w:tab/>
      </w:r>
      <w:r w:rsidRPr="000D7C2B">
        <w:rPr>
          <w:strike/>
          <w:highlight w:val="darkGray"/>
        </w:rPr>
        <w:t>(</w:t>
      </w:r>
      <w:fldSimple w:instr=" REF H \h  \* MERGEFORMAT " w:fldLock="1">
        <w:r w:rsidRPr="000D7C2B">
          <w:rPr>
            <w:strike/>
            <w:highlight w:val="darkGray"/>
            <w:lang w:eastAsia="ko-KR"/>
          </w:rPr>
          <w:t>H</w:t>
        </w:r>
      </w:fldSimple>
      <w:r w:rsidRPr="000D7C2B">
        <w:rPr>
          <w:strike/>
          <w:highlight w:val="darkGray"/>
        </w:rPr>
        <w:noBreakHyphen/>
      </w:r>
      <w:r w:rsidR="00B04A16" w:rsidRPr="000D7C2B">
        <w:rPr>
          <w:strike/>
          <w:highlight w:val="darkGray"/>
        </w:rPr>
        <w:fldChar w:fldCharType="begin" w:fldLock="1"/>
      </w:r>
      <w:r w:rsidRPr="000D7C2B">
        <w:rPr>
          <w:strike/>
          <w:highlight w:val="darkGray"/>
        </w:rPr>
        <w:instrText xml:space="preserve"> SEQ Equation \* ARABIC </w:instrText>
      </w:r>
      <w:r w:rsidR="00B04A16" w:rsidRPr="000D7C2B">
        <w:rPr>
          <w:strike/>
          <w:highlight w:val="darkGray"/>
        </w:rPr>
        <w:fldChar w:fldCharType="separate"/>
      </w:r>
      <w:r w:rsidRPr="000D7C2B">
        <w:rPr>
          <w:strike/>
          <w:noProof/>
          <w:highlight w:val="darkGray"/>
        </w:rPr>
        <w:t>194</w:t>
      </w:r>
      <w:r w:rsidR="00B04A16" w:rsidRPr="000D7C2B">
        <w:rPr>
          <w:strike/>
          <w:highlight w:val="darkGray"/>
        </w:rPr>
        <w:fldChar w:fldCharType="end"/>
      </w:r>
      <w:r w:rsidRPr="000D7C2B">
        <w:rPr>
          <w:strike/>
          <w:highlight w:val="darkGray"/>
        </w:rPr>
        <w:t>)</w:t>
      </w:r>
    </w:p>
    <w:p w:rsidR="00110E22" w:rsidRPr="000D7C2B" w:rsidRDefault="00110E22" w:rsidP="00110E22">
      <w:pPr>
        <w:pStyle w:val="3E3"/>
        <w:numPr>
          <w:ilvl w:val="3"/>
          <w:numId w:val="24"/>
        </w:numPr>
        <w:rPr>
          <w:highlight w:val="darkGray"/>
          <w:lang w:eastAsia="ko-KR"/>
        </w:rPr>
      </w:pPr>
      <w:r w:rsidRPr="000D7C2B">
        <w:rPr>
          <w:strike/>
          <w:highlight w:val="darkGray"/>
        </w:rPr>
        <w:t xml:space="preserve">icShift </w:t>
      </w:r>
      <w:r w:rsidRPr="000D7C2B">
        <w:rPr>
          <w:strike/>
          <w:highlight w:val="darkGray"/>
          <w:lang w:eastAsia="ko-KR"/>
        </w:rPr>
        <w:t>−</w:t>
      </w:r>
      <w:r w:rsidRPr="000D7C2B">
        <w:rPr>
          <w:strike/>
          <w:highlight w:val="darkGray"/>
        </w:rPr>
        <w:t>= decIcShift</w:t>
      </w:r>
      <w:r w:rsidRPr="000D7C2B">
        <w:rPr>
          <w:highlight w:val="darkGray"/>
          <w:lang w:eastAsia="ko-KR"/>
        </w:rPr>
        <w:tab/>
      </w:r>
      <w:r w:rsidRPr="000D7C2B">
        <w:rPr>
          <w:highlight w:val="darkGray"/>
          <w:lang w:eastAsia="ko-KR"/>
        </w:rPr>
        <w:tab/>
      </w:r>
      <w:r w:rsidRPr="000D7C2B">
        <w:rPr>
          <w:highlight w:val="darkGray"/>
        </w:rPr>
        <w:t>(</w:t>
      </w:r>
      <w:fldSimple w:instr=" REF H \h  \* MERGEFORMAT " w:fldLock="1">
        <w:r w:rsidRPr="000D7C2B">
          <w:rPr>
            <w:highlight w:val="darkGray"/>
            <w:lang w:eastAsia="ko-KR"/>
          </w:rPr>
          <w:t>H</w:t>
        </w:r>
      </w:fldSimple>
      <w:r w:rsidRPr="000D7C2B">
        <w:rPr>
          <w:highlight w:val="darkGray"/>
        </w:rPr>
        <w:noBreakHyphen/>
      </w:r>
      <w:r w:rsidR="00B04A16" w:rsidRPr="000D7C2B">
        <w:rPr>
          <w:highlight w:val="darkGray"/>
        </w:rPr>
        <w:fldChar w:fldCharType="begin" w:fldLock="1"/>
      </w:r>
      <w:r w:rsidRPr="000D7C2B">
        <w:rPr>
          <w:highlight w:val="darkGray"/>
        </w:rPr>
        <w:instrText xml:space="preserve"> SEQ Equation \* ARABIC </w:instrText>
      </w:r>
      <w:r w:rsidR="00B04A16" w:rsidRPr="000D7C2B">
        <w:rPr>
          <w:highlight w:val="darkGray"/>
        </w:rPr>
        <w:fldChar w:fldCharType="separate"/>
      </w:r>
      <w:r w:rsidRPr="000D7C2B">
        <w:rPr>
          <w:noProof/>
          <w:highlight w:val="darkGray"/>
        </w:rPr>
        <w:t>195</w:t>
      </w:r>
      <w:r w:rsidR="00B04A16" w:rsidRPr="000D7C2B">
        <w:rPr>
          <w:highlight w:val="darkGray"/>
        </w:rPr>
        <w:fldChar w:fldCharType="end"/>
      </w:r>
      <w:r w:rsidRPr="000D7C2B">
        <w:rPr>
          <w:highlight w:val="darkGray"/>
        </w:rPr>
        <w:t>)</w:t>
      </w:r>
    </w:p>
    <w:p w:rsidR="00110E22" w:rsidRPr="004A52A3" w:rsidRDefault="00110E22" w:rsidP="00110E22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variable icOffset specifying an offset for illumination compensation is derived as: </w:t>
      </w:r>
    </w:p>
    <w:p w:rsidR="00110E22" w:rsidRPr="004A52A3" w:rsidRDefault="00110E22" w:rsidP="00110E22">
      <w:pPr>
        <w:pStyle w:val="3E1"/>
        <w:numPr>
          <w:ilvl w:val="0"/>
          <w:numId w:val="0"/>
        </w:numPr>
        <w:ind w:left="357"/>
        <w:rPr>
          <w:rFonts w:eastAsia="SimSun"/>
          <w:lang w:eastAsia="zh-CN"/>
        </w:rPr>
      </w:pPr>
      <w:r w:rsidRPr="004A52A3">
        <w:rPr>
          <w:rFonts w:eastAsia="SimSun"/>
          <w:lang w:eastAsia="zh-CN"/>
        </w:rPr>
        <w:t xml:space="preserve">icOffset </w:t>
      </w:r>
      <w:r w:rsidRPr="004A52A3">
        <w:rPr>
          <w:lang w:eastAsia="ko-KR"/>
        </w:rPr>
        <w:t>= ( </w:t>
      </w:r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>umCur – ( ( </w:t>
      </w:r>
      <w:r w:rsidRPr="004A52A3">
        <w:rPr>
          <w:rFonts w:eastAsia="SimSun"/>
          <w:lang w:eastAsia="zh-CN"/>
        </w:rPr>
        <w:t>icWeight</w:t>
      </w:r>
      <w:r w:rsidRPr="004A52A3">
        <w:rPr>
          <w:lang w:eastAsia="ko-KR"/>
        </w:rPr>
        <w:t>*</w:t>
      </w:r>
      <w:r>
        <w:rPr>
          <w:rFonts w:eastAsia="ＭＳ 明朝" w:hint="eastAsia"/>
          <w:lang w:eastAsia="ja-JP"/>
        </w:rPr>
        <w:t>s</w:t>
      </w:r>
      <w:r w:rsidRPr="004A52A3">
        <w:rPr>
          <w:lang w:eastAsia="ko-KR"/>
        </w:rPr>
        <w:t xml:space="preserve">umRef ) &gt;&gt;  </w:t>
      </w:r>
      <w:r w:rsidRPr="00B979E6">
        <w:rPr>
          <w:rFonts w:eastAsia="ＭＳ 明朝" w:hint="eastAsia"/>
          <w:highlight w:val="green"/>
          <w:lang w:eastAsia="ja-JP"/>
        </w:rPr>
        <w:t>5</w:t>
      </w:r>
      <w:r w:rsidRPr="004A52A3">
        <w:rPr>
          <w:lang w:eastAsia="ko-KR"/>
        </w:rPr>
        <w:t> ) + avgOffset ) &gt;&gt;  avgShift</w:t>
      </w:r>
      <w:r w:rsidRPr="004A52A3">
        <w:rPr>
          <w:lang w:eastAsia="ko-KR"/>
        </w:rPr>
        <w:tab/>
      </w:r>
      <w:r w:rsidRPr="004A52A3">
        <w:t>(</w:t>
      </w:r>
      <w:r w:rsidR="00B04A16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04A16" w:rsidRPr="004A52A3">
        <w:rPr>
          <w:lang w:eastAsia="ko-KR"/>
        </w:rPr>
      </w:r>
      <w:r w:rsidR="00B04A16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04A16" w:rsidRPr="004A52A3">
        <w:rPr>
          <w:lang w:eastAsia="ko-KR"/>
        </w:rPr>
        <w:fldChar w:fldCharType="end"/>
      </w:r>
      <w:r w:rsidRPr="004A52A3">
        <w:noBreakHyphen/>
      </w:r>
      <w:r w:rsidR="00B04A16" w:rsidRPr="004A52A3">
        <w:fldChar w:fldCharType="begin" w:fldLock="1"/>
      </w:r>
      <w:r w:rsidRPr="004A52A3">
        <w:instrText xml:space="preserve"> SEQ Equation \* ARABIC </w:instrText>
      </w:r>
      <w:r w:rsidR="00B04A16" w:rsidRPr="004A52A3">
        <w:fldChar w:fldCharType="separate"/>
      </w:r>
      <w:r>
        <w:rPr>
          <w:noProof/>
        </w:rPr>
        <w:t>196</w:t>
      </w:r>
      <w:r w:rsidR="00B04A16" w:rsidRPr="004A52A3">
        <w:fldChar w:fldCharType="end"/>
      </w:r>
      <w:r w:rsidRPr="004A52A3">
        <w:t>)</w:t>
      </w:r>
      <w:r w:rsidRPr="004A52A3" w:rsidDel="000400DD">
        <w:t xml:space="preserve"> </w:t>
      </w:r>
    </w:p>
    <w:p w:rsidR="00110E22" w:rsidRPr="00915DE5" w:rsidRDefault="00110E22" w:rsidP="007018C1">
      <w:pPr>
        <w:pStyle w:val="3E2"/>
        <w:numPr>
          <w:ilvl w:val="0"/>
          <w:numId w:val="0"/>
        </w:numPr>
        <w:rPr>
          <w:rFonts w:eastAsiaTheme="minorEastAsia"/>
          <w:lang w:eastAsia="ja-JP"/>
        </w:rPr>
      </w:pPr>
    </w:p>
    <w:p w:rsidR="00571525" w:rsidRDefault="00571525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p w:rsidR="000D10FE" w:rsidRPr="000D10FE" w:rsidRDefault="000D10FE" w:rsidP="000D10FE">
      <w:pPr>
        <w:rPr>
          <w:lang w:eastAsia="ja-JP"/>
        </w:rPr>
      </w:pPr>
      <w:r>
        <w:rPr>
          <w:rFonts w:hint="eastAsia"/>
          <w:lang w:eastAsia="ja-JP"/>
        </w:rPr>
        <w:t xml:space="preserve">Table 1 shows the simulation results. Table 2 shows the comparison between </w:t>
      </w:r>
      <w:r>
        <w:rPr>
          <w:lang w:eastAsia="ja-JP"/>
        </w:rPr>
        <w:t>proposal</w:t>
      </w:r>
      <w:r>
        <w:rPr>
          <w:rFonts w:hint="eastAsia"/>
          <w:lang w:eastAsia="ja-JP"/>
        </w:rPr>
        <w:t xml:space="preserve"> and CE4 test 1.1. Table 2 shows the additional proposal doesn</w:t>
      </w:r>
      <w:r>
        <w:rPr>
          <w:lang w:eastAsia="ja-JP"/>
        </w:rPr>
        <w:t>’</w:t>
      </w:r>
      <w:r>
        <w:rPr>
          <w:rFonts w:hint="eastAsia"/>
          <w:lang w:eastAsia="ja-JP"/>
        </w:rPr>
        <w:t>t decrease coding efficiency.</w:t>
      </w:r>
    </w:p>
    <w:p w:rsidR="00C94F0A" w:rsidRDefault="00C94F0A" w:rsidP="00C94F0A">
      <w:pPr>
        <w:jc w:val="center"/>
        <w:rPr>
          <w:lang w:eastAsia="ja-JP"/>
        </w:rPr>
      </w:pPr>
      <w:r>
        <w:rPr>
          <w:rFonts w:hint="eastAsia"/>
          <w:lang w:eastAsia="ja-JP"/>
        </w:rPr>
        <w:t xml:space="preserve">Table </w:t>
      </w:r>
      <w:r w:rsidR="00B613C6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 xml:space="preserve"> </w:t>
      </w:r>
      <w:r w:rsidR="00E57ABB">
        <w:rPr>
          <w:rFonts w:hint="eastAsia"/>
          <w:lang w:eastAsia="ja-JP"/>
        </w:rPr>
        <w:t xml:space="preserve">Resuls of </w:t>
      </w:r>
      <w:r>
        <w:rPr>
          <w:rFonts w:hint="eastAsia"/>
          <w:lang w:eastAsia="ja-JP"/>
        </w:rPr>
        <w:t>CE4 test1.1 + ad</w:t>
      </w:r>
      <w:r w:rsidR="00487724">
        <w:rPr>
          <w:rFonts w:hint="eastAsia"/>
          <w:lang w:eastAsia="ja-JP"/>
        </w:rPr>
        <w:t>ditional simplification results</w:t>
      </w:r>
    </w:p>
    <w:tbl>
      <w:tblPr>
        <w:tblW w:w="9174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051E67" w:rsidRPr="00051E67" w:rsidTr="006B35D3">
        <w:trPr>
          <w:trHeight w:val="582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</w:tr>
      <w:tr w:rsidR="00051E67" w:rsidRPr="00051E67" w:rsidTr="006B35D3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</w:tr>
      <w:tr w:rsidR="00051E67" w:rsidRPr="00051E67" w:rsidTr="006B35D3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</w:tr>
      <w:tr w:rsidR="00051E67" w:rsidRPr="00051E67" w:rsidTr="006B35D3">
        <w:trPr>
          <w:trHeight w:val="3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-0.8%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1E67" w:rsidRPr="00051E67" w:rsidRDefault="00051E67" w:rsidP="00051E6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51E6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98.6%</w:t>
            </w:r>
          </w:p>
        </w:tc>
      </w:tr>
    </w:tbl>
    <w:p w:rsidR="006B35D3" w:rsidRDefault="006B35D3" w:rsidP="006B35D3">
      <w:pPr>
        <w:jc w:val="center"/>
        <w:rPr>
          <w:ins w:id="2" w:author="s124087_0209" w:date="2013-07-27T15:25:00Z"/>
          <w:lang w:eastAsia="ja-JP"/>
        </w:rPr>
      </w:pPr>
      <w:ins w:id="3" w:author="s124087_0209" w:date="2013-07-27T15:25:00Z">
        <w:r>
          <w:rPr>
            <w:rFonts w:hint="eastAsia"/>
            <w:lang w:eastAsia="ja-JP"/>
          </w:rPr>
          <w:t xml:space="preserve">Table 1 Resuls of </w:t>
        </w:r>
        <w:r>
          <w:rPr>
            <w:rFonts w:hint="eastAsia"/>
            <w:lang w:eastAsia="ja-JP"/>
          </w:rPr>
          <w:t>CE4 test1.1 + 4x4 chroma removal</w:t>
        </w:r>
      </w:ins>
    </w:p>
    <w:tbl>
      <w:tblPr>
        <w:tblW w:w="9174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38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6A5688" w:rsidRPr="00051E67" w:rsidTr="006A5688">
        <w:trPr>
          <w:trHeight w:val="582"/>
          <w:ins w:id="4" w:author="s124087_0209" w:date="2013-07-27T15:25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lastRenderedPageBreak/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video 2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video PSNR / video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video PSNR / total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 xml:space="preserve">synth PSNR / total bitrate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dec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ren time</w:t>
              </w:r>
            </w:ins>
          </w:p>
        </w:tc>
      </w:tr>
      <w:tr w:rsidR="006A5688" w:rsidRPr="00051E67" w:rsidTr="006A5688">
        <w:trPr>
          <w:trHeight w:val="300"/>
          <w:ins w:id="25" w:author="s124087_0209" w:date="2013-07-27T15:25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-0.8%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-0.9%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100.5%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101.4%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5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100.4%</w:t>
              </w:r>
            </w:ins>
          </w:p>
        </w:tc>
      </w:tr>
      <w:tr w:rsidR="006A5688" w:rsidRPr="00051E67" w:rsidTr="006A5688">
        <w:trPr>
          <w:trHeight w:val="300"/>
          <w:ins w:id="46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0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2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98.3%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6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100.3%</w:t>
              </w:r>
            </w:ins>
          </w:p>
        </w:tc>
      </w:tr>
      <w:tr w:rsidR="006A5688" w:rsidRPr="00051E67" w:rsidTr="006A5688">
        <w:trPr>
          <w:trHeight w:val="300"/>
          <w:ins w:id="67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8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Newspaper_CC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3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5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7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100.8%</w:t>
              </w:r>
            </w:ins>
          </w:p>
        </w:tc>
      </w:tr>
      <w:tr w:rsidR="006A5688" w:rsidRPr="00051E67" w:rsidTr="006A5688">
        <w:trPr>
          <w:trHeight w:val="300"/>
          <w:ins w:id="88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9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90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GT_Fly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2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4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6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7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8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9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0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1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2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3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4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6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98.7%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0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99.6%</w:t>
              </w:r>
            </w:ins>
          </w:p>
        </w:tc>
      </w:tr>
      <w:tr w:rsidR="006A5688" w:rsidRPr="00051E67" w:rsidTr="006A5688">
        <w:trPr>
          <w:trHeight w:val="300"/>
          <w:ins w:id="109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0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1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4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5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6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7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8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9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99.4%</w:t>
              </w:r>
            </w:ins>
          </w:p>
        </w:tc>
      </w:tr>
      <w:tr w:rsidR="006A5688" w:rsidRPr="00051E67" w:rsidTr="006A5688">
        <w:trPr>
          <w:trHeight w:val="300"/>
          <w:ins w:id="130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31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32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Poznan_Street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4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6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8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0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1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2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3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4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5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6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4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9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0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100.0%</w:t>
              </w:r>
            </w:ins>
          </w:p>
        </w:tc>
      </w:tr>
      <w:tr w:rsidR="006A5688" w:rsidRPr="00051E67" w:rsidTr="006A5688">
        <w:trPr>
          <w:trHeight w:val="315"/>
          <w:ins w:id="151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2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3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Undo_Dancer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6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7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8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9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0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1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99.8%</w:t>
              </w:r>
            </w:ins>
          </w:p>
        </w:tc>
      </w:tr>
      <w:tr w:rsidR="006A5688" w:rsidRPr="00051E67" w:rsidTr="006A5688">
        <w:trPr>
          <w:trHeight w:val="300"/>
          <w:ins w:id="172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3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4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6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8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0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-1.1%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1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2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3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4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5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6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7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8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9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0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1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2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100.5%</w:t>
              </w:r>
            </w:ins>
          </w:p>
        </w:tc>
      </w:tr>
      <w:tr w:rsidR="006A5688" w:rsidRPr="00051E67" w:rsidTr="006A5688">
        <w:trPr>
          <w:trHeight w:val="315"/>
          <w:ins w:id="193" w:author="s124087_0209" w:date="2013-07-27T15:25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4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5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9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1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2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3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4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5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6" w:author="s124087_0209" w:date="2013-07-27T15:25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7" w:author="s124087_0209" w:date="2013-07-27T15:2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8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9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0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1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2" w:author="s124087_0209" w:date="2013-07-27T15:25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3" w:author="s124087_0209" w:date="2013-07-27T15:25:00Z">
              <w:r>
                <w:rPr>
                  <w:rFonts w:hint="eastAsia"/>
                  <w:color w:val="000000"/>
                  <w:sz w:val="18"/>
                  <w:szCs w:val="18"/>
                </w:rPr>
                <w:t>99.7%</w:t>
              </w:r>
            </w:ins>
          </w:p>
        </w:tc>
      </w:tr>
      <w:tr w:rsidR="006A5688" w:rsidRPr="00051E67" w:rsidTr="006A5688">
        <w:trPr>
          <w:trHeight w:val="300"/>
          <w:ins w:id="214" w:author="s124087_0209" w:date="2013-07-27T15:25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5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16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18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20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-0.4%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22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3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24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26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28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9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30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100.1%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1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32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99.9%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5688" w:rsidRPr="00051E67" w:rsidRDefault="006A5688" w:rsidP="00B363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3" w:author="s124087_0209" w:date="2013-07-27T15:25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34" w:author="s124087_0209" w:date="2013-07-27T15:25:00Z">
              <w:r>
                <w:rPr>
                  <w:rFonts w:hint="eastAsia"/>
                  <w:b/>
                  <w:bCs/>
                  <w:color w:val="000000"/>
                  <w:sz w:val="20"/>
                </w:rPr>
                <w:t>100.0%</w:t>
              </w:r>
            </w:ins>
          </w:p>
        </w:tc>
      </w:tr>
    </w:tbl>
    <w:p w:rsidR="00051E67" w:rsidRDefault="00051E67" w:rsidP="00051E67">
      <w:pPr>
        <w:rPr>
          <w:ins w:id="235" w:author="s124087_0209" w:date="2013-07-27T15:27:00Z"/>
          <w:rFonts w:hint="eastAsia"/>
          <w:lang w:eastAsia="ja-JP"/>
        </w:rPr>
      </w:pPr>
    </w:p>
    <w:p w:rsidR="00855A7A" w:rsidRPr="00855A7A" w:rsidRDefault="00855A7A" w:rsidP="00855A7A">
      <w:pPr>
        <w:jc w:val="center"/>
        <w:rPr>
          <w:lang w:eastAsia="ja-JP"/>
        </w:rPr>
      </w:pPr>
      <w:ins w:id="236" w:author="s124087_0209" w:date="2013-07-27T15:27:00Z">
        <w:r>
          <w:rPr>
            <w:rFonts w:hint="eastAsia"/>
            <w:lang w:eastAsia="ja-JP"/>
          </w:rPr>
          <w:t xml:space="preserve">Table 1 Resuls of CE4 test1.1 + </w:t>
        </w:r>
        <w:r>
          <w:rPr>
            <w:rFonts w:hint="eastAsia"/>
            <w:lang w:eastAsia="ja-JP"/>
          </w:rPr>
          <w:t>sampling</w:t>
        </w:r>
        <w:r w:rsidR="00487565">
          <w:rPr>
            <w:rFonts w:hint="eastAsia"/>
            <w:lang w:eastAsia="ja-JP"/>
          </w:rPr>
          <w:t xml:space="preserve"> in IC parameter derivation</w:t>
        </w:r>
      </w:ins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855A7A" w:rsidRPr="00855A7A" w:rsidTr="00855A7A">
        <w:trPr>
          <w:trHeight w:val="582"/>
          <w:ins w:id="237" w:author="s124087_0209" w:date="2013-07-27T15:26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8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3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video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8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PSNR / total bitrate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synth PSNR / total bitrate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2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4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6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5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 time</w:t>
              </w:r>
            </w:ins>
          </w:p>
        </w:tc>
      </w:tr>
      <w:tr w:rsidR="00855A7A" w:rsidRPr="00855A7A" w:rsidTr="00855A7A">
        <w:trPr>
          <w:trHeight w:val="300"/>
          <w:ins w:id="258" w:author="s124087_0209" w:date="2013-07-27T15:26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9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0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-1.0%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3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4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100.4%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5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6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7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78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101.0%</w:t>
              </w:r>
            </w:ins>
          </w:p>
        </w:tc>
      </w:tr>
      <w:tr w:rsidR="00855A7A" w:rsidRPr="00855A7A" w:rsidTr="00855A7A">
        <w:trPr>
          <w:trHeight w:val="300"/>
          <w:ins w:id="279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3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4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5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6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7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-1.5%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8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9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0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1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3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4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6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8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9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101.0%</w:t>
              </w:r>
            </w:ins>
          </w:p>
        </w:tc>
      </w:tr>
      <w:tr w:rsidR="00855A7A" w:rsidRPr="00855A7A" w:rsidTr="00855A7A">
        <w:trPr>
          <w:trHeight w:val="300"/>
          <w:ins w:id="300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1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2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5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6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18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9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0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</w:tr>
      <w:tr w:rsidR="00855A7A" w:rsidRPr="00855A7A" w:rsidTr="00855A7A">
        <w:trPr>
          <w:trHeight w:val="300"/>
          <w:ins w:id="321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2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4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5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6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7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8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9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1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2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3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4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5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6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8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855A7A" w:rsidRPr="00855A7A" w:rsidTr="00855A7A">
        <w:trPr>
          <w:trHeight w:val="300"/>
          <w:ins w:id="342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43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4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-2.0%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7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8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9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0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1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2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855A7A" w:rsidRPr="00855A7A" w:rsidTr="00855A7A">
        <w:trPr>
          <w:trHeight w:val="300"/>
          <w:ins w:id="363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64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6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7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8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9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0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1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2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3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4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5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6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77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8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7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8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2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8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100.3%</w:t>
              </w:r>
            </w:ins>
          </w:p>
        </w:tc>
      </w:tr>
      <w:tr w:rsidR="00855A7A" w:rsidRPr="00855A7A" w:rsidTr="00855A7A">
        <w:trPr>
          <w:trHeight w:val="315"/>
          <w:ins w:id="384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85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86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8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9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9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0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1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2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3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4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855A7A" w:rsidRPr="00855A7A" w:rsidTr="00855A7A">
        <w:trPr>
          <w:trHeight w:val="300"/>
          <w:ins w:id="405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06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8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09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0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1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2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3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-1.1%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4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5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6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7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8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19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0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4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100.9%</w:t>
              </w:r>
            </w:ins>
          </w:p>
        </w:tc>
      </w:tr>
      <w:tr w:rsidR="00855A7A" w:rsidRPr="00855A7A" w:rsidTr="00855A7A">
        <w:trPr>
          <w:trHeight w:val="315"/>
          <w:ins w:id="426" w:author="s124087_0209" w:date="2013-07-27T15:26:00Z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7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8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1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2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3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4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5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6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7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8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9" w:author="s124087_0209" w:date="2013-07-27T15:2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0" w:author="s124087_0209" w:date="2013-07-27T15:26:00Z">
              <w:r w:rsidRPr="00855A7A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1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2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3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4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5" w:author="s124087_0209" w:date="2013-07-27T15:2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6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855A7A" w:rsidRPr="00855A7A" w:rsidTr="00855A7A">
        <w:trPr>
          <w:trHeight w:val="300"/>
          <w:ins w:id="447" w:author="s124087_0209" w:date="2013-07-27T15:26:00Z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48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4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0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5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2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5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4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5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-0.9%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6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5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8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59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-0.2%</w:t>
              </w:r>
            </w:ins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0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61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2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63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4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65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A7A" w:rsidRPr="00855A7A" w:rsidRDefault="00855A7A" w:rsidP="00855A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6" w:author="s124087_0209" w:date="2013-07-27T15:2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67" w:author="s124087_0209" w:date="2013-07-27T15:26:00Z">
              <w:r w:rsidRPr="00855A7A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100.3%</w:t>
              </w:r>
            </w:ins>
          </w:p>
        </w:tc>
      </w:tr>
    </w:tbl>
    <w:p w:rsidR="006B35D3" w:rsidRDefault="006B35D3" w:rsidP="00E84E90">
      <w:pPr>
        <w:jc w:val="center"/>
        <w:rPr>
          <w:ins w:id="468" w:author="s124087_0209" w:date="2013-07-27T15:25:00Z"/>
          <w:rFonts w:hint="eastAsia"/>
          <w:lang w:eastAsia="ja-JP"/>
        </w:rPr>
      </w:pPr>
    </w:p>
    <w:p w:rsidR="006B35D3" w:rsidRDefault="006B35D3" w:rsidP="00E84E90">
      <w:pPr>
        <w:jc w:val="center"/>
        <w:rPr>
          <w:ins w:id="469" w:author="s124087_0209" w:date="2013-07-27T15:25:00Z"/>
          <w:rFonts w:hint="eastAsia"/>
          <w:lang w:eastAsia="ja-JP"/>
        </w:rPr>
      </w:pPr>
    </w:p>
    <w:p w:rsidR="00E84E90" w:rsidRDefault="00E84E90" w:rsidP="00E84E90">
      <w:pPr>
        <w:jc w:val="center"/>
        <w:rPr>
          <w:lang w:eastAsia="ja-JP"/>
        </w:rPr>
      </w:pPr>
      <w:r w:rsidRPr="00071F9B">
        <w:rPr>
          <w:rFonts w:hint="eastAsia"/>
          <w:lang w:eastAsia="ja-JP"/>
        </w:rPr>
        <w:t>Table 2 Resuls of propos</w:t>
      </w:r>
      <w:r>
        <w:rPr>
          <w:rFonts w:hint="eastAsia"/>
          <w:lang w:eastAsia="ja-JP"/>
        </w:rPr>
        <w:t>al (anchor CE4 test1.1)</w:t>
      </w:r>
    </w:p>
    <w:tbl>
      <w:tblPr>
        <w:tblW w:w="900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0"/>
        <w:gridCol w:w="820"/>
        <w:gridCol w:w="900"/>
        <w:gridCol w:w="900"/>
        <w:gridCol w:w="900"/>
      </w:tblGrid>
      <w:tr w:rsidR="00680C82" w:rsidRPr="00680C82" w:rsidTr="00680C82">
        <w:trPr>
          <w:trHeight w:val="582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</w:tr>
      <w:tr w:rsidR="00680C82" w:rsidRPr="00680C82" w:rsidTr="00680C82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  <w:tr w:rsidR="00680C82" w:rsidRPr="00680C82" w:rsidTr="00680C82">
        <w:trPr>
          <w:trHeight w:val="315"/>
        </w:trPr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680C82" w:rsidRPr="00680C82" w:rsidTr="00680C82">
        <w:trPr>
          <w:trHeight w:val="30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0C82" w:rsidRPr="00680C82" w:rsidRDefault="00680C82" w:rsidP="00680C8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680C8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98.3%</w:t>
            </w:r>
          </w:p>
        </w:tc>
      </w:tr>
    </w:tbl>
    <w:p w:rsidR="00051E67" w:rsidRDefault="00051E67" w:rsidP="00051E67">
      <w:pPr>
        <w:rPr>
          <w:lang w:eastAsia="ja-JP"/>
        </w:rPr>
      </w:pPr>
    </w:p>
    <w:p w:rsidR="005A7609" w:rsidRDefault="005A7609" w:rsidP="005A7609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</w:t>
      </w:r>
      <w:r w:rsidR="00FD6719">
        <w:rPr>
          <w:rFonts w:hint="eastAsia"/>
          <w:lang w:eastAsia="ja-JP"/>
        </w:rPr>
        <w:t>om</w:t>
      </w:r>
      <w:r>
        <w:rPr>
          <w:rFonts w:hint="eastAsia"/>
          <w:lang w:eastAsia="ja-JP"/>
        </w:rPr>
        <w:t>plexi</w:t>
      </w:r>
      <w:r w:rsidR="00753F14">
        <w:rPr>
          <w:rFonts w:hint="eastAsia"/>
          <w:lang w:eastAsia="ja-JP"/>
        </w:rPr>
        <w:t>t</w:t>
      </w:r>
      <w:r>
        <w:rPr>
          <w:rFonts w:hint="eastAsia"/>
          <w:lang w:eastAsia="ja-JP"/>
        </w:rPr>
        <w:t>y asses</w:t>
      </w:r>
      <w:r w:rsidR="001750D9">
        <w:rPr>
          <w:rFonts w:hint="eastAsia"/>
          <w:lang w:eastAsia="ja-JP"/>
        </w:rPr>
        <w:t>s</w:t>
      </w:r>
      <w:r>
        <w:rPr>
          <w:rFonts w:hint="eastAsia"/>
          <w:lang w:eastAsia="ja-JP"/>
        </w:rPr>
        <w:t>ment</w:t>
      </w:r>
    </w:p>
    <w:p w:rsidR="00696811" w:rsidRPr="00071F9B" w:rsidRDefault="00A61720" w:rsidP="00696811">
      <w:pPr>
        <w:rPr>
          <w:lang w:eastAsia="ja-JP"/>
        </w:rPr>
      </w:pPr>
      <w:r>
        <w:rPr>
          <w:rFonts w:hint="eastAsia"/>
          <w:lang w:eastAsia="ja-JP"/>
        </w:rPr>
        <w:t>T</w:t>
      </w:r>
      <w:r w:rsidRPr="00071F9B">
        <w:rPr>
          <w:rFonts w:hint="eastAsia"/>
          <w:lang w:eastAsia="ja-JP"/>
        </w:rPr>
        <w:t xml:space="preserve">able </w:t>
      </w:r>
      <w:r w:rsidR="009E3C2F" w:rsidRPr="00071F9B">
        <w:rPr>
          <w:rFonts w:hint="eastAsia"/>
          <w:lang w:eastAsia="ja-JP"/>
        </w:rPr>
        <w:t>3</w:t>
      </w:r>
      <w:r w:rsidRPr="00071F9B">
        <w:rPr>
          <w:rFonts w:hint="eastAsia"/>
          <w:lang w:eastAsia="ja-JP"/>
        </w:rPr>
        <w:t xml:space="preserve"> </w:t>
      </w:r>
      <w:r w:rsidR="00B07F40" w:rsidRPr="00071F9B">
        <w:rPr>
          <w:rFonts w:hint="eastAsia"/>
          <w:lang w:eastAsia="ja-JP"/>
        </w:rPr>
        <w:t>show</w:t>
      </w:r>
      <w:r w:rsidRPr="00071F9B">
        <w:rPr>
          <w:rFonts w:hint="eastAsia"/>
          <w:lang w:eastAsia="ja-JP"/>
        </w:rPr>
        <w:t xml:space="preserve"> the </w:t>
      </w:r>
      <w:r w:rsidR="00A616CD" w:rsidRPr="00071F9B">
        <w:rPr>
          <w:rFonts w:hint="eastAsia"/>
          <w:lang w:eastAsia="ja-JP"/>
        </w:rPr>
        <w:t>complexity assessment results</w:t>
      </w:r>
      <w:r w:rsidR="00110894" w:rsidRPr="00071F9B">
        <w:rPr>
          <w:rFonts w:hint="eastAsia"/>
          <w:lang w:eastAsia="ja-JP"/>
        </w:rPr>
        <w:t xml:space="preserve"> of HTM70, CE test </w:t>
      </w:r>
      <w:r w:rsidR="00110894" w:rsidRPr="00071F9B">
        <w:rPr>
          <w:lang w:eastAsia="ja-JP"/>
        </w:rPr>
        <w:t xml:space="preserve">(test1.1 and test1.3) </w:t>
      </w:r>
      <w:r w:rsidR="00F50957" w:rsidRPr="00071F9B">
        <w:rPr>
          <w:rFonts w:hint="eastAsia"/>
          <w:lang w:eastAsia="ja-JP"/>
        </w:rPr>
        <w:t xml:space="preserve">and </w:t>
      </w:r>
      <w:r w:rsidR="00F50957" w:rsidRPr="00071F9B">
        <w:rPr>
          <w:lang w:eastAsia="ja-JP"/>
        </w:rPr>
        <w:t>proposal</w:t>
      </w:r>
      <w:r w:rsidR="00F50957" w:rsidRPr="00071F9B">
        <w:rPr>
          <w:rFonts w:hint="eastAsia"/>
          <w:lang w:eastAsia="ja-JP"/>
        </w:rPr>
        <w:t>,</w:t>
      </w:r>
      <w:r w:rsidR="00CA06FB" w:rsidRPr="00071F9B">
        <w:rPr>
          <w:rFonts w:hint="eastAsia"/>
          <w:lang w:eastAsia="ja-JP"/>
        </w:rPr>
        <w:t xml:space="preserve"> respectively. The </w:t>
      </w:r>
      <w:r w:rsidR="0061632D" w:rsidRPr="00071F9B">
        <w:rPr>
          <w:rFonts w:hint="eastAsia"/>
          <w:lang w:eastAsia="ja-JP"/>
        </w:rPr>
        <w:t>data (</w:t>
      </w:r>
      <w:r w:rsidR="00CA06FB" w:rsidRPr="00071F9B">
        <w:rPr>
          <w:rFonts w:hint="eastAsia"/>
          <w:lang w:eastAsia="ja-JP"/>
        </w:rPr>
        <w:t xml:space="preserve">number </w:t>
      </w:r>
      <w:r w:rsidR="0061632D" w:rsidRPr="00071F9B">
        <w:rPr>
          <w:rFonts w:hint="eastAsia"/>
          <w:lang w:eastAsia="ja-JP"/>
        </w:rPr>
        <w:t>of operations) is</w:t>
      </w:r>
      <w:r w:rsidR="00F50957" w:rsidRPr="00071F9B">
        <w:rPr>
          <w:rFonts w:hint="eastAsia"/>
          <w:lang w:eastAsia="ja-JP"/>
        </w:rPr>
        <w:t xml:space="preserve"> calculated </w:t>
      </w:r>
      <w:r w:rsidR="00A616CD" w:rsidRPr="00071F9B">
        <w:rPr>
          <w:rFonts w:hint="eastAsia"/>
          <w:lang w:eastAsia="ja-JP"/>
        </w:rPr>
        <w:t>based on</w:t>
      </w:r>
      <w:r w:rsidRPr="00071F9B">
        <w:rPr>
          <w:rFonts w:hint="eastAsia"/>
          <w:lang w:eastAsia="ja-JP"/>
        </w:rPr>
        <w:t xml:space="preserve"> CE4</w:t>
      </w:r>
      <w:r w:rsidR="00A616CD" w:rsidRPr="00071F9B">
        <w:rPr>
          <w:rFonts w:hint="eastAsia"/>
          <w:lang w:eastAsia="ja-JP"/>
        </w:rPr>
        <w:t xml:space="preserve"> complexity assessment template</w:t>
      </w:r>
      <w:r w:rsidRPr="00071F9B">
        <w:rPr>
          <w:rFonts w:hint="eastAsia"/>
          <w:lang w:eastAsia="ja-JP"/>
        </w:rPr>
        <w:t>.</w:t>
      </w:r>
    </w:p>
    <w:p w:rsidR="00BC102D" w:rsidRDefault="00696811" w:rsidP="00601171">
      <w:pPr>
        <w:jc w:val="center"/>
        <w:rPr>
          <w:lang w:val="en-CA" w:eastAsia="ja-JP"/>
        </w:rPr>
      </w:pPr>
      <w:r w:rsidRPr="00071F9B">
        <w:rPr>
          <w:rFonts w:hint="eastAsia"/>
          <w:lang w:val="en-CA" w:eastAsia="ja-JP"/>
        </w:rPr>
        <w:t xml:space="preserve">Table </w:t>
      </w:r>
      <w:r w:rsidR="00047B87" w:rsidRPr="00071F9B">
        <w:rPr>
          <w:rFonts w:hint="eastAsia"/>
          <w:lang w:val="en-CA" w:eastAsia="ja-JP"/>
        </w:rPr>
        <w:t>3</w:t>
      </w:r>
      <w:r w:rsidRPr="00071F9B">
        <w:rPr>
          <w:rFonts w:hint="eastAsia"/>
          <w:lang w:val="en-CA" w:eastAsia="ja-JP"/>
        </w:rPr>
        <w:t xml:space="preserve">. </w:t>
      </w:r>
      <w:r w:rsidR="00DB0EF2" w:rsidRPr="00071F9B">
        <w:rPr>
          <w:rFonts w:hint="eastAsia"/>
          <w:lang w:val="en-CA" w:eastAsia="ja-JP"/>
        </w:rPr>
        <w:t>Compar</w:t>
      </w:r>
      <w:r w:rsidR="00DB0EF2">
        <w:rPr>
          <w:rFonts w:hint="eastAsia"/>
          <w:lang w:val="en-CA" w:eastAsia="ja-JP"/>
        </w:rPr>
        <w:t xml:space="preserve">ison of </w:t>
      </w:r>
      <w:r w:rsidR="000873E6">
        <w:rPr>
          <w:rFonts w:hint="eastAsia"/>
          <w:lang w:val="en-CA" w:eastAsia="ja-JP"/>
        </w:rPr>
        <w:t xml:space="preserve">Number of </w:t>
      </w:r>
      <w:r w:rsidR="00F50957">
        <w:rPr>
          <w:rFonts w:hint="eastAsia"/>
          <w:lang w:eastAsia="ja-JP"/>
        </w:rPr>
        <w:t>operations</w:t>
      </w:r>
      <w:r w:rsidR="00DB0EF2">
        <w:rPr>
          <w:rFonts w:hint="eastAsia"/>
          <w:lang w:val="en-CA" w:eastAsia="ja-JP"/>
        </w:rPr>
        <w:t xml:space="preserve"> (per 8x8 CU)</w:t>
      </w:r>
    </w:p>
    <w:tbl>
      <w:tblPr>
        <w:tblW w:w="8862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2252"/>
        <w:gridCol w:w="889"/>
        <w:gridCol w:w="1075"/>
        <w:gridCol w:w="864"/>
        <w:gridCol w:w="713"/>
        <w:gridCol w:w="713"/>
        <w:gridCol w:w="713"/>
        <w:gridCol w:w="713"/>
        <w:gridCol w:w="713"/>
        <w:gridCol w:w="826"/>
      </w:tblGrid>
      <w:tr w:rsidR="00110894" w:rsidRPr="00110894" w:rsidTr="00110894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HTM70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266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123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Test1.1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257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175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99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3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168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113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104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 w:val="18"/>
                <w:szCs w:val="18"/>
                <w:lang w:eastAsia="ja-JP"/>
              </w:rPr>
              <w:t>Test1.1+additional simplification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Summary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85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136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98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32x32CU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2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114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97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  <w:tr w:rsidR="00110894" w:rsidRPr="00110894" w:rsidTr="00110894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64x64CU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105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100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96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94" w:rsidRPr="00110894" w:rsidRDefault="00110894" w:rsidP="0011089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0 </w:t>
            </w:r>
          </w:p>
        </w:tc>
      </w:tr>
    </w:tbl>
    <w:p w:rsidR="00110894" w:rsidRDefault="00110894" w:rsidP="00066472">
      <w:pPr>
        <w:rPr>
          <w:lang w:val="en-CA" w:eastAsia="ja-JP"/>
        </w:rPr>
      </w:pPr>
    </w:p>
    <w:p w:rsidR="0099323E" w:rsidRDefault="0099323E" w:rsidP="00066472">
      <w:pPr>
        <w:rPr>
          <w:lang w:val="en-CA" w:eastAsia="ja-JP"/>
        </w:rPr>
      </w:pPr>
    </w:p>
    <w:p w:rsidR="0099323E" w:rsidRDefault="0099323E" w:rsidP="00066472">
      <w:pPr>
        <w:rPr>
          <w:lang w:val="en-CA" w:eastAsia="ja-JP"/>
        </w:rPr>
      </w:pPr>
    </w:p>
    <w:p w:rsidR="004E7A05" w:rsidRDefault="00066472" w:rsidP="0006647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If we choose the worst case (8x8 CU in HTM70 and 16x16 CU in proposal), the </w:t>
      </w:r>
      <w:r w:rsidR="004E7A05">
        <w:rPr>
          <w:rFonts w:hint="eastAsia"/>
          <w:lang w:val="en-CA" w:eastAsia="ja-JP"/>
        </w:rPr>
        <w:t xml:space="preserve">comparison is shown in Table </w:t>
      </w:r>
      <w:r w:rsidR="005E22F1">
        <w:rPr>
          <w:rFonts w:hint="eastAsia"/>
          <w:lang w:val="en-CA" w:eastAsia="ja-JP"/>
        </w:rPr>
        <w:t>4</w:t>
      </w:r>
      <w:r w:rsidR="00E05C97">
        <w:rPr>
          <w:rFonts w:hint="eastAsia"/>
          <w:lang w:val="en-CA" w:eastAsia="ja-JP"/>
        </w:rPr>
        <w:t xml:space="preserve"> and Table 5</w:t>
      </w:r>
      <w:r w:rsidR="005E22F1">
        <w:rPr>
          <w:rFonts w:hint="eastAsia"/>
          <w:lang w:val="en-CA" w:eastAsia="ja-JP"/>
        </w:rPr>
        <w:t>.</w:t>
      </w:r>
    </w:p>
    <w:p w:rsidR="00DB0EF2" w:rsidRDefault="00DB0EF2" w:rsidP="00DB0EF2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</w:t>
      </w:r>
      <w:r w:rsidR="00BA646C">
        <w:rPr>
          <w:rFonts w:hint="eastAsia"/>
          <w:lang w:val="en-CA" w:eastAsia="ja-JP"/>
        </w:rPr>
        <w:t>4</w:t>
      </w:r>
      <w:r>
        <w:rPr>
          <w:rFonts w:hint="eastAsia"/>
          <w:lang w:val="en-CA" w:eastAsia="ja-JP"/>
        </w:rPr>
        <w:t xml:space="preserve">. Number of </w:t>
      </w:r>
      <w:r>
        <w:rPr>
          <w:rFonts w:hint="eastAsia"/>
          <w:lang w:eastAsia="ja-JP"/>
        </w:rPr>
        <w:t>operations</w:t>
      </w:r>
      <w:r>
        <w:rPr>
          <w:rFonts w:hint="eastAsia"/>
          <w:lang w:val="en-CA" w:eastAsia="ja-JP"/>
        </w:rPr>
        <w:t xml:space="preserve"> </w:t>
      </w:r>
      <w:r w:rsidR="00F62DCC">
        <w:rPr>
          <w:rFonts w:hint="eastAsia"/>
          <w:lang w:val="en-CA" w:eastAsia="ja-JP"/>
        </w:rPr>
        <w:t>in worst case (compared to HTM70)</w:t>
      </w:r>
    </w:p>
    <w:tbl>
      <w:tblPr>
        <w:tblStyle w:val="ab"/>
        <w:tblW w:w="0" w:type="auto"/>
        <w:tblLook w:val="04A0"/>
      </w:tblPr>
      <w:tblGrid>
        <w:gridCol w:w="1629"/>
        <w:gridCol w:w="929"/>
        <w:gridCol w:w="1100"/>
        <w:gridCol w:w="926"/>
        <w:gridCol w:w="793"/>
        <w:gridCol w:w="842"/>
        <w:gridCol w:w="840"/>
        <w:gridCol w:w="793"/>
        <w:gridCol w:w="814"/>
        <w:gridCol w:w="910"/>
      </w:tblGrid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29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worst case</w:t>
            </w:r>
          </w:p>
        </w:tc>
        <w:tc>
          <w:tcPr>
            <w:tcW w:w="110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Comparison</w:t>
            </w:r>
          </w:p>
        </w:tc>
        <w:tc>
          <w:tcPr>
            <w:tcW w:w="926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Add/Sub</w:t>
            </w:r>
          </w:p>
        </w:tc>
        <w:tc>
          <w:tcPr>
            <w:tcW w:w="793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Mul</w:t>
            </w:r>
          </w:p>
        </w:tc>
        <w:tc>
          <w:tcPr>
            <w:tcW w:w="842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ShiftC</w:t>
            </w:r>
          </w:p>
        </w:tc>
        <w:tc>
          <w:tcPr>
            <w:tcW w:w="84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ShiftA</w:t>
            </w:r>
          </w:p>
        </w:tc>
        <w:tc>
          <w:tcPr>
            <w:tcW w:w="793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Clip</w:t>
            </w:r>
          </w:p>
        </w:tc>
        <w:tc>
          <w:tcPr>
            <w:tcW w:w="814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Table</w:t>
            </w:r>
          </w:p>
        </w:tc>
        <w:tc>
          <w:tcPr>
            <w:tcW w:w="910" w:type="dxa"/>
            <w:vAlign w:val="center"/>
          </w:tcPr>
          <w:p w:rsidR="00297BE4" w:rsidRPr="0011089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1089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GetMSB</w:t>
            </w:r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 1.1</w:t>
            </w:r>
          </w:p>
        </w:tc>
        <w:tc>
          <w:tcPr>
            <w:tcW w:w="929" w:type="dxa"/>
            <w:vAlign w:val="center"/>
          </w:tcPr>
          <w:p w:rsid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55C6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110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67%</w:t>
            </w:r>
          </w:p>
        </w:tc>
        <w:tc>
          <w:tcPr>
            <w:tcW w:w="926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102%</w:t>
            </w:r>
          </w:p>
        </w:tc>
        <w:tc>
          <w:tcPr>
            <w:tcW w:w="842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85%</w:t>
            </w:r>
          </w:p>
        </w:tc>
        <w:tc>
          <w:tcPr>
            <w:tcW w:w="84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17%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814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91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33%</w:t>
            </w:r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 1.3</w:t>
            </w:r>
          </w:p>
        </w:tc>
        <w:tc>
          <w:tcPr>
            <w:tcW w:w="929" w:type="dxa"/>
            <w:vAlign w:val="center"/>
          </w:tcPr>
          <w:p w:rsid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855C6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8x8CU</w:t>
            </w:r>
          </w:p>
        </w:tc>
        <w:tc>
          <w:tcPr>
            <w:tcW w:w="110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50%</w:t>
            </w:r>
          </w:p>
        </w:tc>
        <w:tc>
          <w:tcPr>
            <w:tcW w:w="926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64%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2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5%</w:t>
            </w:r>
          </w:p>
        </w:tc>
        <w:tc>
          <w:tcPr>
            <w:tcW w:w="793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97%</w:t>
            </w:r>
          </w:p>
        </w:tc>
        <w:tc>
          <w:tcPr>
            <w:tcW w:w="814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910" w:type="dxa"/>
            <w:vAlign w:val="center"/>
          </w:tcPr>
          <w:p w:rsidR="00297BE4" w:rsidRPr="00297BE4" w:rsidRDefault="00297BE4" w:rsidP="002B27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</w:tr>
      <w:tr w:rsidR="00297BE4" w:rsidTr="00020F3A">
        <w:tc>
          <w:tcPr>
            <w:tcW w:w="1629" w:type="dxa"/>
            <w:vAlign w:val="center"/>
          </w:tcPr>
          <w:p w:rsidR="00297BE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Proposal</w:t>
            </w:r>
          </w:p>
          <w:p w:rsidR="00297BE4" w:rsidRPr="00855C64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(</w:t>
            </w: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Test1.1+additional simplification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929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16x16CU</w:t>
            </w:r>
          </w:p>
        </w:tc>
        <w:tc>
          <w:tcPr>
            <w:tcW w:w="110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22%</w:t>
            </w:r>
          </w:p>
        </w:tc>
        <w:tc>
          <w:tcPr>
            <w:tcW w:w="926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40%</w:t>
            </w:r>
          </w:p>
        </w:tc>
        <w:tc>
          <w:tcPr>
            <w:tcW w:w="793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49%</w:t>
            </w:r>
          </w:p>
        </w:tc>
        <w:tc>
          <w:tcPr>
            <w:tcW w:w="842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97BE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</w:t>
            </w: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0%</w:t>
            </w:r>
          </w:p>
        </w:tc>
        <w:tc>
          <w:tcPr>
            <w:tcW w:w="84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6%</w:t>
            </w:r>
          </w:p>
        </w:tc>
        <w:tc>
          <w:tcPr>
            <w:tcW w:w="793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66%</w:t>
            </w:r>
          </w:p>
        </w:tc>
        <w:tc>
          <w:tcPr>
            <w:tcW w:w="814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33%</w:t>
            </w:r>
          </w:p>
        </w:tc>
        <w:tc>
          <w:tcPr>
            <w:tcW w:w="910" w:type="dxa"/>
            <w:vAlign w:val="center"/>
          </w:tcPr>
          <w:p w:rsidR="00297BE4" w:rsidRPr="0091329D" w:rsidRDefault="00297BE4" w:rsidP="002B27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1329D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11%</w:t>
            </w:r>
          </w:p>
        </w:tc>
      </w:tr>
    </w:tbl>
    <w:p w:rsidR="00297BE4" w:rsidRDefault="00297BE4" w:rsidP="00DB0EF2">
      <w:pPr>
        <w:jc w:val="center"/>
        <w:rPr>
          <w:lang w:val="en-CA" w:eastAsia="ja-JP"/>
        </w:rPr>
      </w:pPr>
    </w:p>
    <w:p w:rsidR="00850733" w:rsidRDefault="00850733" w:rsidP="00850733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</w:t>
      </w:r>
      <w:r w:rsidR="00BA646C">
        <w:rPr>
          <w:rFonts w:hint="eastAsia"/>
          <w:lang w:val="en-CA" w:eastAsia="ja-JP"/>
        </w:rPr>
        <w:t>5</w:t>
      </w:r>
      <w:r>
        <w:rPr>
          <w:rFonts w:hint="eastAsia"/>
          <w:lang w:val="en-CA" w:eastAsia="ja-JP"/>
        </w:rPr>
        <w:t>. Comparison of worst case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9"/>
        <w:gridCol w:w="2430"/>
        <w:gridCol w:w="2434"/>
        <w:gridCol w:w="2173"/>
      </w:tblGrid>
      <w:tr w:rsidR="00FD5CD0" w:rsidRPr="00EC5F75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</w:p>
        </w:tc>
        <w:tc>
          <w:tcPr>
            <w:tcW w:w="2430" w:type="dxa"/>
          </w:tcPr>
          <w:p w:rsidR="00FD5CD0" w:rsidRPr="00EC5F75" w:rsidRDefault="00FD5CD0" w:rsidP="002B27D6">
            <w:pPr>
              <w:rPr>
                <w:b/>
                <w:lang w:eastAsia="ja-JP"/>
              </w:rPr>
            </w:pPr>
            <w:r w:rsidRPr="00EC5F75">
              <w:rPr>
                <w:rFonts w:hint="eastAsia"/>
                <w:b/>
                <w:lang w:eastAsia="ja-JP"/>
              </w:rPr>
              <w:t>Test 1.1</w:t>
            </w:r>
          </w:p>
        </w:tc>
        <w:tc>
          <w:tcPr>
            <w:tcW w:w="2434" w:type="dxa"/>
          </w:tcPr>
          <w:p w:rsidR="00FD5CD0" w:rsidRPr="00EC5F75" w:rsidRDefault="00FD5CD0" w:rsidP="002B27D6">
            <w:pPr>
              <w:rPr>
                <w:b/>
                <w:lang w:eastAsia="ja-JP"/>
              </w:rPr>
            </w:pPr>
            <w:r w:rsidRPr="00EC5F75">
              <w:rPr>
                <w:rFonts w:hint="eastAsia"/>
                <w:b/>
                <w:lang w:eastAsia="ja-JP"/>
              </w:rPr>
              <w:t>Test 1.3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b/>
                <w:lang w:eastAsia="ja-JP"/>
              </w:rPr>
            </w:pPr>
            <w:r>
              <w:rPr>
                <w:rFonts w:hint="eastAsia"/>
                <w:b/>
                <w:lang w:eastAsia="ja-JP"/>
              </w:rPr>
              <w:t>Proposal</w:t>
            </w:r>
          </w:p>
          <w:p w:rsidR="00FD5CD0" w:rsidRPr="00FD5CD0" w:rsidRDefault="00FD5CD0" w:rsidP="002B27D6">
            <w:pPr>
              <w:rPr>
                <w:lang w:eastAsia="ja-JP"/>
              </w:rPr>
            </w:pPr>
            <w:r w:rsidRPr="00FD5CD0">
              <w:rPr>
                <w:rFonts w:hint="eastAsia"/>
                <w:lang w:eastAsia="ja-JP"/>
              </w:rPr>
              <w:lastRenderedPageBreak/>
              <w:t>(Test 1.1 + additional simplification)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lastRenderedPageBreak/>
              <w:t>Comparison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2/3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1/2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1/5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Add / Mul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2/3</w:t>
            </w:r>
          </w:p>
        </w:tc>
        <w:tc>
          <w:tcPr>
            <w:tcW w:w="2173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1/2</w:t>
            </w:r>
          </w:p>
        </w:tc>
      </w:tr>
      <w:tr w:rsidR="00FD5CD0" w:rsidTr="00D34C55">
        <w:trPr>
          <w:trHeight w:val="604"/>
        </w:trPr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Shift</w:t>
            </w:r>
          </w:p>
        </w:tc>
        <w:tc>
          <w:tcPr>
            <w:tcW w:w="2430" w:type="dxa"/>
          </w:tcPr>
          <w:p w:rsidR="00FD5CD0" w:rsidRPr="00D34C55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 (overall</w:t>
            </w:r>
            <w:r w:rsidR="00D34C55">
              <w:rPr>
                <w:rFonts w:hint="eastAsia"/>
                <w:lang w:eastAsia="ja-JP"/>
              </w:rPr>
              <w:t>)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 (5% remain)</w:t>
            </w:r>
          </w:p>
        </w:tc>
        <w:tc>
          <w:tcPr>
            <w:tcW w:w="2173" w:type="dxa"/>
          </w:tcPr>
          <w:p w:rsidR="00FD5CD0" w:rsidRDefault="00AE63EF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6/7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Clip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173" w:type="dxa"/>
          </w:tcPr>
          <w:p w:rsidR="00FD5CD0" w:rsidRDefault="001319C7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Table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no change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</w:t>
            </w:r>
          </w:p>
        </w:tc>
        <w:tc>
          <w:tcPr>
            <w:tcW w:w="2173" w:type="dxa"/>
          </w:tcPr>
          <w:p w:rsidR="00FD5CD0" w:rsidRDefault="00952D03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</w:tr>
      <w:tr w:rsidR="00FD5CD0" w:rsidTr="00FD5CD0">
        <w:tc>
          <w:tcPr>
            <w:tcW w:w="2539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GetMSB</w:t>
            </w:r>
          </w:p>
        </w:tc>
        <w:tc>
          <w:tcPr>
            <w:tcW w:w="2430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1/3</w:t>
            </w:r>
          </w:p>
        </w:tc>
        <w:tc>
          <w:tcPr>
            <w:tcW w:w="2434" w:type="dxa"/>
          </w:tcPr>
          <w:p w:rsidR="00FD5CD0" w:rsidRDefault="00FD5CD0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removed</w:t>
            </w:r>
          </w:p>
        </w:tc>
        <w:tc>
          <w:tcPr>
            <w:tcW w:w="2173" w:type="dxa"/>
          </w:tcPr>
          <w:p w:rsidR="00FD5CD0" w:rsidRDefault="006B667D" w:rsidP="002B27D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to 1/9</w:t>
            </w:r>
          </w:p>
        </w:tc>
      </w:tr>
    </w:tbl>
    <w:p w:rsidR="006D3441" w:rsidRDefault="006D3441" w:rsidP="00575D3D">
      <w:pPr>
        <w:rPr>
          <w:lang w:val="en-CA"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A32114" w:rsidRPr="003B0215" w:rsidRDefault="003B0215" w:rsidP="00A32114">
      <w:pPr>
        <w:rPr>
          <w:lang w:eastAsia="ja-JP"/>
        </w:rPr>
      </w:pPr>
      <w:r>
        <w:rPr>
          <w:rFonts w:hint="eastAsia"/>
          <w:lang w:eastAsia="ja-JP"/>
        </w:rPr>
        <w:t xml:space="preserve">A scheme consists of </w:t>
      </w:r>
      <w:r>
        <w:rPr>
          <w:rFonts w:hint="eastAsia"/>
          <w:lang w:val="en-CA" w:eastAsia="ja-JP"/>
        </w:rPr>
        <w:t>CE4 test1.1 and additional simplification is proposed.</w:t>
      </w:r>
      <w:r w:rsidR="00071F9B">
        <w:rPr>
          <w:rFonts w:hint="eastAsia"/>
          <w:lang w:val="en-CA" w:eastAsia="ja-JP"/>
        </w:rPr>
        <w:t xml:space="preserve"> </w:t>
      </w:r>
      <w:r w:rsidR="005C2697">
        <w:rPr>
          <w:rFonts w:hint="eastAsia"/>
          <w:lang w:val="en-CA" w:eastAsia="ja-JP"/>
        </w:rPr>
        <w:t>T</w:t>
      </w:r>
      <w:r w:rsidR="001958E2">
        <w:rPr>
          <w:lang w:val="en-CA" w:eastAsia="ja-JP"/>
        </w:rPr>
        <w:t xml:space="preserve">he experimental result </w:t>
      </w:r>
      <w:r w:rsidR="001958E2">
        <w:rPr>
          <w:rFonts w:hint="eastAsia"/>
          <w:lang w:val="en-CA" w:eastAsia="ja-JP"/>
        </w:rPr>
        <w:t xml:space="preserve">reportedly shows 0.2 % gain in </w:t>
      </w:r>
      <w:r w:rsidR="00C70B55">
        <w:rPr>
          <w:rFonts w:hint="eastAsia"/>
          <w:lang w:val="en-CA" w:eastAsia="ja-JP"/>
        </w:rPr>
        <w:t xml:space="preserve">video, </w:t>
      </w:r>
      <w:r w:rsidR="001958E2">
        <w:rPr>
          <w:rFonts w:hint="eastAsia"/>
          <w:lang w:val="en-CA" w:eastAsia="ja-JP"/>
        </w:rPr>
        <w:t>total video</w:t>
      </w:r>
      <w:r w:rsidR="00C70B55">
        <w:rPr>
          <w:rFonts w:hint="eastAsia"/>
          <w:lang w:val="en-CA" w:eastAsia="ja-JP"/>
        </w:rPr>
        <w:t xml:space="preserve"> and synthesis respectively</w:t>
      </w:r>
      <w:r w:rsidR="001958E2">
        <w:rPr>
          <w:rFonts w:hint="eastAsia"/>
          <w:lang w:val="en-CA" w:eastAsia="ja-JP"/>
        </w:rPr>
        <w:t>.</w:t>
      </w:r>
      <w:r w:rsidR="00C70B55">
        <w:rPr>
          <w:rFonts w:hint="eastAsia"/>
          <w:lang w:val="en-CA" w:eastAsia="ja-JP"/>
        </w:rPr>
        <w:t xml:space="preserve"> Because this proposal </w:t>
      </w:r>
      <w:r w:rsidR="006D5D58">
        <w:rPr>
          <w:rFonts w:hint="eastAsia"/>
          <w:lang w:val="en-CA" w:eastAsia="ja-JP"/>
        </w:rPr>
        <w:t>simplifies</w:t>
      </w:r>
      <w:r w:rsidR="00C70B55">
        <w:rPr>
          <w:rFonts w:hint="eastAsia"/>
          <w:lang w:val="en-CA" w:eastAsia="ja-JP"/>
        </w:rPr>
        <w:t xml:space="preserve"> the illumination process significantly and achieve</w:t>
      </w:r>
      <w:r w:rsidR="00DD187C">
        <w:rPr>
          <w:rFonts w:hint="eastAsia"/>
          <w:lang w:val="en-CA" w:eastAsia="ja-JP"/>
        </w:rPr>
        <w:t>s</w:t>
      </w:r>
      <w:r w:rsidR="00C70B55">
        <w:rPr>
          <w:rFonts w:hint="eastAsia"/>
          <w:lang w:val="en-CA" w:eastAsia="ja-JP"/>
        </w:rPr>
        <w:t xml:space="preserve"> coding efficiency improvement, it is recommended to adopt this technique in next 3D-HEVC </w:t>
      </w:r>
      <w:r w:rsidR="00207F13">
        <w:rPr>
          <w:rFonts w:hint="eastAsia"/>
          <w:lang w:val="en-CA" w:eastAsia="ja-JP"/>
        </w:rPr>
        <w:t xml:space="preserve">WD </w:t>
      </w:r>
      <w:r w:rsidR="00C70B55">
        <w:rPr>
          <w:rFonts w:hint="eastAsia"/>
          <w:lang w:val="en-CA" w:eastAsia="ja-JP"/>
        </w:rPr>
        <w:t>and HTM.</w:t>
      </w:r>
    </w:p>
    <w:p w:rsidR="00A32114" w:rsidRDefault="00A32114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BF2305" w:rsidRPr="00656BE1" w:rsidRDefault="00BF2305" w:rsidP="00BF2305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BF2305" w:rsidRDefault="00BF2305" w:rsidP="00BF2305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T. Ikai, </w:t>
      </w:r>
      <w:r>
        <w:rPr>
          <w:lang w:val="en-CA" w:eastAsia="ja-JP"/>
        </w:rPr>
        <w:t>“</w:t>
      </w:r>
      <w:r w:rsidRPr="00BF2305">
        <w:rPr>
          <w:lang w:eastAsia="ja-JP"/>
        </w:rPr>
        <w:t>3D-CE5.h related: Illumination compensation regression improvement and simplification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 JCT3V-D0061, JCT3V </w:t>
      </w:r>
      <w:r w:rsidRPr="000F0B83">
        <w:rPr>
          <w:szCs w:val="22"/>
          <w:lang w:val="en-CA"/>
        </w:rPr>
        <w:t>4th Meeting: Incheon, KR, 20–26 Apr. 2013</w:t>
      </w:r>
    </w:p>
    <w:p w:rsidR="001D1016" w:rsidRDefault="001D1016" w:rsidP="001D1016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[1] T. Ikai, </w:t>
      </w:r>
      <w:r>
        <w:rPr>
          <w:lang w:val="en-CA" w:eastAsia="ja-JP"/>
        </w:rPr>
        <w:t>“</w:t>
      </w:r>
      <w:r w:rsidR="003915E9" w:rsidRPr="003915E9">
        <w:rPr>
          <w:lang w:eastAsia="ja-JP"/>
        </w:rPr>
        <w:t>CE4: Illumination compensation regression improvement and simplification</w:t>
      </w:r>
      <w:r>
        <w:rPr>
          <w:bCs/>
          <w:lang w:eastAsia="ja-JP"/>
        </w:rPr>
        <w:t>”</w:t>
      </w:r>
      <w:r w:rsidR="001F71B8">
        <w:rPr>
          <w:rFonts w:hint="eastAsia"/>
          <w:bCs/>
          <w:lang w:eastAsia="ja-JP"/>
        </w:rPr>
        <w:t xml:space="preserve"> JCT3V-E00</w:t>
      </w:r>
      <w:r w:rsidR="003915E9">
        <w:rPr>
          <w:rFonts w:hint="eastAsia"/>
          <w:bCs/>
          <w:lang w:eastAsia="ja-JP"/>
        </w:rPr>
        <w:t>45</w:t>
      </w:r>
      <w:r>
        <w:rPr>
          <w:rFonts w:hint="eastAsia"/>
          <w:bCs/>
          <w:lang w:eastAsia="ja-JP"/>
        </w:rPr>
        <w:t xml:space="preserve">, JCT3V </w:t>
      </w:r>
      <w:r w:rsidR="001F71B8" w:rsidRPr="003700DA">
        <w:rPr>
          <w:szCs w:val="22"/>
          <w:lang w:val="en-CA"/>
        </w:rPr>
        <w:t>5th Meeting: Vienna, AT, 27 July – 2 Aug. 2013</w:t>
      </w:r>
    </w:p>
    <w:p w:rsidR="001D1016" w:rsidRPr="001D1016" w:rsidRDefault="001D1016" w:rsidP="00BF2305">
      <w:pPr>
        <w:tabs>
          <w:tab w:val="clear" w:pos="720"/>
        </w:tabs>
        <w:jc w:val="both"/>
        <w:rPr>
          <w:lang w:eastAsia="ja-JP"/>
        </w:rPr>
      </w:pP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935613" w:rsidP="009234A5">
      <w:pPr>
        <w:jc w:val="both"/>
        <w:rPr>
          <w:szCs w:val="22"/>
          <w:lang w:val="en-CA" w:eastAsia="ja-JP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D7B" w:rsidRDefault="00023D7B">
      <w:r>
        <w:separator/>
      </w:r>
    </w:p>
  </w:endnote>
  <w:endnote w:type="continuationSeparator" w:id="0">
    <w:p w:rsidR="00023D7B" w:rsidRDefault="00023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3A2" w:rsidRDefault="009B23A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04A16">
      <w:rPr>
        <w:rStyle w:val="a5"/>
      </w:rPr>
      <w:fldChar w:fldCharType="begin"/>
    </w:r>
    <w:r>
      <w:rPr>
        <w:rStyle w:val="a5"/>
      </w:rPr>
      <w:instrText xml:space="preserve"> PAGE </w:instrText>
    </w:r>
    <w:r w:rsidR="00B04A16">
      <w:rPr>
        <w:rStyle w:val="a5"/>
      </w:rPr>
      <w:fldChar w:fldCharType="separate"/>
    </w:r>
    <w:r w:rsidR="00E57FB1">
      <w:rPr>
        <w:rStyle w:val="a5"/>
        <w:noProof/>
      </w:rPr>
      <w:t>5</w:t>
    </w:r>
    <w:r w:rsidR="00B04A1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04A1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04A16">
      <w:rPr>
        <w:rStyle w:val="a5"/>
      </w:rPr>
      <w:fldChar w:fldCharType="separate"/>
    </w:r>
    <w:r w:rsidR="00140D85">
      <w:rPr>
        <w:rStyle w:val="a5"/>
        <w:noProof/>
      </w:rPr>
      <w:t>2013-07-12</w:t>
    </w:r>
    <w:r w:rsidR="00B04A1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D7B" w:rsidRDefault="00023D7B">
      <w:r>
        <w:separator/>
      </w:r>
    </w:p>
  </w:footnote>
  <w:footnote w:type="continuationSeparator" w:id="0">
    <w:p w:rsidR="00023D7B" w:rsidRDefault="00023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7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16">
    <w:nsid w:val="57146034"/>
    <w:multiLevelType w:val="hybridMultilevel"/>
    <w:tmpl w:val="486A8DE2"/>
    <w:lvl w:ilvl="0" w:tplc="18C6CBF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8">
    <w:nsid w:val="57F76BB0"/>
    <w:multiLevelType w:val="hybridMultilevel"/>
    <w:tmpl w:val="7FAA43FE"/>
    <w:lvl w:ilvl="0" w:tplc="4278836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E860EA7"/>
    <w:multiLevelType w:val="multilevel"/>
    <w:tmpl w:val="EE04B4FE"/>
    <w:numStyleLink w:val="3DNumbering"/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4"/>
  </w:num>
  <w:num w:numId="4">
    <w:abstractNumId w:val="12"/>
  </w:num>
  <w:num w:numId="5">
    <w:abstractNumId w:val="13"/>
  </w:num>
  <w:num w:numId="6">
    <w:abstractNumId w:val="5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  <w:num w:numId="13">
    <w:abstractNumId w:val="3"/>
  </w:num>
  <w:num w:numId="14">
    <w:abstractNumId w:val="15"/>
  </w:num>
  <w:num w:numId="15">
    <w:abstractNumId w:val="2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21"/>
  </w:num>
  <w:num w:numId="17">
    <w:abstractNumId w:val="17"/>
  </w:num>
  <w:num w:numId="18">
    <w:abstractNumId w:val="18"/>
  </w:num>
  <w:num w:numId="19">
    <w:abstractNumId w:val="5"/>
  </w:num>
  <w:num w:numId="20">
    <w:abstractNumId w:val="11"/>
  </w:num>
  <w:num w:numId="21">
    <w:abstractNumId w:val="8"/>
  </w:num>
  <w:num w:numId="22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6"/>
  </w:num>
  <w:num w:numId="24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6"/>
  </w:num>
  <w:num w:numId="26">
    <w:abstractNumId w:val="1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20F3A"/>
    <w:rsid w:val="00023D7B"/>
    <w:rsid w:val="00024851"/>
    <w:rsid w:val="000450F0"/>
    <w:rsid w:val="000458BC"/>
    <w:rsid w:val="00045C41"/>
    <w:rsid w:val="00046C03"/>
    <w:rsid w:val="00047B87"/>
    <w:rsid w:val="00051E67"/>
    <w:rsid w:val="00066472"/>
    <w:rsid w:val="00071F9B"/>
    <w:rsid w:val="00073495"/>
    <w:rsid w:val="0007414C"/>
    <w:rsid w:val="000741F6"/>
    <w:rsid w:val="0007614F"/>
    <w:rsid w:val="0007752D"/>
    <w:rsid w:val="00085A7C"/>
    <w:rsid w:val="00086B7D"/>
    <w:rsid w:val="000873E6"/>
    <w:rsid w:val="00087E09"/>
    <w:rsid w:val="00092CDA"/>
    <w:rsid w:val="000973D1"/>
    <w:rsid w:val="00097CE0"/>
    <w:rsid w:val="000B17DD"/>
    <w:rsid w:val="000B1C6B"/>
    <w:rsid w:val="000B4FF9"/>
    <w:rsid w:val="000B74BD"/>
    <w:rsid w:val="000C09AC"/>
    <w:rsid w:val="000D0411"/>
    <w:rsid w:val="000D10FE"/>
    <w:rsid w:val="000D7C2B"/>
    <w:rsid w:val="000E00F3"/>
    <w:rsid w:val="000E174D"/>
    <w:rsid w:val="000E6C9B"/>
    <w:rsid w:val="000F0DF4"/>
    <w:rsid w:val="000F158C"/>
    <w:rsid w:val="000F26FC"/>
    <w:rsid w:val="00102F3D"/>
    <w:rsid w:val="00110894"/>
    <w:rsid w:val="00110E22"/>
    <w:rsid w:val="00116330"/>
    <w:rsid w:val="00120798"/>
    <w:rsid w:val="00124E38"/>
    <w:rsid w:val="0012580B"/>
    <w:rsid w:val="00130C72"/>
    <w:rsid w:val="001319C7"/>
    <w:rsid w:val="00131F90"/>
    <w:rsid w:val="0013526E"/>
    <w:rsid w:val="00137B0D"/>
    <w:rsid w:val="00140D85"/>
    <w:rsid w:val="0014489F"/>
    <w:rsid w:val="00145B30"/>
    <w:rsid w:val="00154FB9"/>
    <w:rsid w:val="0015610B"/>
    <w:rsid w:val="00171371"/>
    <w:rsid w:val="001750D9"/>
    <w:rsid w:val="00175921"/>
    <w:rsid w:val="00175A24"/>
    <w:rsid w:val="00187BCF"/>
    <w:rsid w:val="00187E58"/>
    <w:rsid w:val="001958E2"/>
    <w:rsid w:val="001A1B54"/>
    <w:rsid w:val="001A297E"/>
    <w:rsid w:val="001A368E"/>
    <w:rsid w:val="001A5C45"/>
    <w:rsid w:val="001A7329"/>
    <w:rsid w:val="001B4E28"/>
    <w:rsid w:val="001C3525"/>
    <w:rsid w:val="001C3EB7"/>
    <w:rsid w:val="001D0421"/>
    <w:rsid w:val="001D1016"/>
    <w:rsid w:val="001D1BD2"/>
    <w:rsid w:val="001D3F05"/>
    <w:rsid w:val="001E02BE"/>
    <w:rsid w:val="001E07C1"/>
    <w:rsid w:val="001E3B37"/>
    <w:rsid w:val="001F2594"/>
    <w:rsid w:val="001F4FB2"/>
    <w:rsid w:val="001F71B8"/>
    <w:rsid w:val="002020E3"/>
    <w:rsid w:val="002055A6"/>
    <w:rsid w:val="00206460"/>
    <w:rsid w:val="002069B4"/>
    <w:rsid w:val="00207F13"/>
    <w:rsid w:val="00215DFC"/>
    <w:rsid w:val="002212DF"/>
    <w:rsid w:val="00222CD4"/>
    <w:rsid w:val="002264A6"/>
    <w:rsid w:val="00227BA7"/>
    <w:rsid w:val="0023011C"/>
    <w:rsid w:val="00235F54"/>
    <w:rsid w:val="00245226"/>
    <w:rsid w:val="00245840"/>
    <w:rsid w:val="00246A00"/>
    <w:rsid w:val="00253FF1"/>
    <w:rsid w:val="00263398"/>
    <w:rsid w:val="00270FED"/>
    <w:rsid w:val="00271AB3"/>
    <w:rsid w:val="00275BCF"/>
    <w:rsid w:val="00292257"/>
    <w:rsid w:val="00297BE4"/>
    <w:rsid w:val="002A001B"/>
    <w:rsid w:val="002A042B"/>
    <w:rsid w:val="002A13C7"/>
    <w:rsid w:val="002A303E"/>
    <w:rsid w:val="002A54E0"/>
    <w:rsid w:val="002B1595"/>
    <w:rsid w:val="002B191D"/>
    <w:rsid w:val="002C1DDF"/>
    <w:rsid w:val="002D06CF"/>
    <w:rsid w:val="002D0AF6"/>
    <w:rsid w:val="002D1790"/>
    <w:rsid w:val="002F164D"/>
    <w:rsid w:val="002F5ADE"/>
    <w:rsid w:val="002F628F"/>
    <w:rsid w:val="00306206"/>
    <w:rsid w:val="0030666E"/>
    <w:rsid w:val="00316B88"/>
    <w:rsid w:val="00317B9D"/>
    <w:rsid w:val="00317D85"/>
    <w:rsid w:val="003252E0"/>
    <w:rsid w:val="00327C56"/>
    <w:rsid w:val="003315A1"/>
    <w:rsid w:val="00335945"/>
    <w:rsid w:val="003373EC"/>
    <w:rsid w:val="0034073C"/>
    <w:rsid w:val="00342FF4"/>
    <w:rsid w:val="003446BE"/>
    <w:rsid w:val="003464C8"/>
    <w:rsid w:val="003669EA"/>
    <w:rsid w:val="003700DA"/>
    <w:rsid w:val="003706CC"/>
    <w:rsid w:val="00377710"/>
    <w:rsid w:val="003915E9"/>
    <w:rsid w:val="00392B02"/>
    <w:rsid w:val="003A2D8E"/>
    <w:rsid w:val="003A33A8"/>
    <w:rsid w:val="003A6F6A"/>
    <w:rsid w:val="003B0215"/>
    <w:rsid w:val="003B3314"/>
    <w:rsid w:val="003B3331"/>
    <w:rsid w:val="003B40DE"/>
    <w:rsid w:val="003C20E4"/>
    <w:rsid w:val="003C3B27"/>
    <w:rsid w:val="003E6F90"/>
    <w:rsid w:val="003F5D0F"/>
    <w:rsid w:val="004137F9"/>
    <w:rsid w:val="00414101"/>
    <w:rsid w:val="00433DDB"/>
    <w:rsid w:val="00437619"/>
    <w:rsid w:val="00444B95"/>
    <w:rsid w:val="00444E44"/>
    <w:rsid w:val="00446762"/>
    <w:rsid w:val="0048603B"/>
    <w:rsid w:val="00487565"/>
    <w:rsid w:val="00487724"/>
    <w:rsid w:val="004935F0"/>
    <w:rsid w:val="004A2A63"/>
    <w:rsid w:val="004A42E0"/>
    <w:rsid w:val="004B210C"/>
    <w:rsid w:val="004C1CDE"/>
    <w:rsid w:val="004D405F"/>
    <w:rsid w:val="004E4F4F"/>
    <w:rsid w:val="004E6789"/>
    <w:rsid w:val="004E7A05"/>
    <w:rsid w:val="004F61E3"/>
    <w:rsid w:val="00502E10"/>
    <w:rsid w:val="0051015C"/>
    <w:rsid w:val="005119FE"/>
    <w:rsid w:val="00511B6F"/>
    <w:rsid w:val="00516013"/>
    <w:rsid w:val="00516CF1"/>
    <w:rsid w:val="00520E7A"/>
    <w:rsid w:val="0052269C"/>
    <w:rsid w:val="00531AE9"/>
    <w:rsid w:val="00532C02"/>
    <w:rsid w:val="005469E9"/>
    <w:rsid w:val="00550A66"/>
    <w:rsid w:val="005673E4"/>
    <w:rsid w:val="00567EC7"/>
    <w:rsid w:val="00570013"/>
    <w:rsid w:val="00571525"/>
    <w:rsid w:val="0057331F"/>
    <w:rsid w:val="005746B3"/>
    <w:rsid w:val="00575D3D"/>
    <w:rsid w:val="005801A2"/>
    <w:rsid w:val="005827E8"/>
    <w:rsid w:val="00594A46"/>
    <w:rsid w:val="005952A5"/>
    <w:rsid w:val="00597353"/>
    <w:rsid w:val="005A33A1"/>
    <w:rsid w:val="005A3E60"/>
    <w:rsid w:val="005A417D"/>
    <w:rsid w:val="005A7609"/>
    <w:rsid w:val="005B217D"/>
    <w:rsid w:val="005C0C53"/>
    <w:rsid w:val="005C2697"/>
    <w:rsid w:val="005C385F"/>
    <w:rsid w:val="005C428B"/>
    <w:rsid w:val="005C4B0C"/>
    <w:rsid w:val="005D2991"/>
    <w:rsid w:val="005D6E65"/>
    <w:rsid w:val="005E1AC6"/>
    <w:rsid w:val="005E22F1"/>
    <w:rsid w:val="005E639E"/>
    <w:rsid w:val="005F0716"/>
    <w:rsid w:val="005F57BA"/>
    <w:rsid w:val="005F6F1B"/>
    <w:rsid w:val="00601171"/>
    <w:rsid w:val="006107B7"/>
    <w:rsid w:val="00614B33"/>
    <w:rsid w:val="0061632D"/>
    <w:rsid w:val="00617F12"/>
    <w:rsid w:val="006241A2"/>
    <w:rsid w:val="00624B33"/>
    <w:rsid w:val="00630AA2"/>
    <w:rsid w:val="006357C2"/>
    <w:rsid w:val="00646707"/>
    <w:rsid w:val="0065462F"/>
    <w:rsid w:val="00656D7C"/>
    <w:rsid w:val="006576F1"/>
    <w:rsid w:val="006608AD"/>
    <w:rsid w:val="00662E58"/>
    <w:rsid w:val="00664DCF"/>
    <w:rsid w:val="00665424"/>
    <w:rsid w:val="00667A81"/>
    <w:rsid w:val="00673441"/>
    <w:rsid w:val="0067551C"/>
    <w:rsid w:val="006766AA"/>
    <w:rsid w:val="00680C82"/>
    <w:rsid w:val="006823FD"/>
    <w:rsid w:val="00690052"/>
    <w:rsid w:val="00691CE2"/>
    <w:rsid w:val="00696811"/>
    <w:rsid w:val="006A5688"/>
    <w:rsid w:val="006B35D3"/>
    <w:rsid w:val="006B667D"/>
    <w:rsid w:val="006C1375"/>
    <w:rsid w:val="006C28BC"/>
    <w:rsid w:val="006C5D39"/>
    <w:rsid w:val="006D3441"/>
    <w:rsid w:val="006D5D58"/>
    <w:rsid w:val="006E1C2A"/>
    <w:rsid w:val="006E2810"/>
    <w:rsid w:val="006E5417"/>
    <w:rsid w:val="006F210C"/>
    <w:rsid w:val="006F43CF"/>
    <w:rsid w:val="007018C1"/>
    <w:rsid w:val="00705A22"/>
    <w:rsid w:val="00712F60"/>
    <w:rsid w:val="0071563D"/>
    <w:rsid w:val="00720E3B"/>
    <w:rsid w:val="007244D6"/>
    <w:rsid w:val="007266C1"/>
    <w:rsid w:val="00727E16"/>
    <w:rsid w:val="00745F6B"/>
    <w:rsid w:val="00753F14"/>
    <w:rsid w:val="0075585E"/>
    <w:rsid w:val="0075704B"/>
    <w:rsid w:val="00770571"/>
    <w:rsid w:val="00774B48"/>
    <w:rsid w:val="007768FF"/>
    <w:rsid w:val="007824D3"/>
    <w:rsid w:val="0078483C"/>
    <w:rsid w:val="00792FF2"/>
    <w:rsid w:val="007954C7"/>
    <w:rsid w:val="00796EE3"/>
    <w:rsid w:val="007A069A"/>
    <w:rsid w:val="007A7D29"/>
    <w:rsid w:val="007B4AB8"/>
    <w:rsid w:val="007B5A6A"/>
    <w:rsid w:val="007C2B94"/>
    <w:rsid w:val="007D4C51"/>
    <w:rsid w:val="007F1213"/>
    <w:rsid w:val="007F1F8B"/>
    <w:rsid w:val="007F67A1"/>
    <w:rsid w:val="008065CD"/>
    <w:rsid w:val="00811C05"/>
    <w:rsid w:val="008206C8"/>
    <w:rsid w:val="0082085B"/>
    <w:rsid w:val="00833A68"/>
    <w:rsid w:val="00836711"/>
    <w:rsid w:val="00845C6B"/>
    <w:rsid w:val="00850733"/>
    <w:rsid w:val="00855A7A"/>
    <w:rsid w:val="00855C64"/>
    <w:rsid w:val="0086387C"/>
    <w:rsid w:val="0086747F"/>
    <w:rsid w:val="00874A6C"/>
    <w:rsid w:val="00876C65"/>
    <w:rsid w:val="008936C9"/>
    <w:rsid w:val="008A297F"/>
    <w:rsid w:val="008A44B9"/>
    <w:rsid w:val="008A4B4C"/>
    <w:rsid w:val="008B44B8"/>
    <w:rsid w:val="008C239F"/>
    <w:rsid w:val="008C481E"/>
    <w:rsid w:val="008C6146"/>
    <w:rsid w:val="008C67E2"/>
    <w:rsid w:val="008D1758"/>
    <w:rsid w:val="008E463F"/>
    <w:rsid w:val="008E480C"/>
    <w:rsid w:val="008E618C"/>
    <w:rsid w:val="008E780F"/>
    <w:rsid w:val="008F6957"/>
    <w:rsid w:val="00902350"/>
    <w:rsid w:val="00907757"/>
    <w:rsid w:val="0091329D"/>
    <w:rsid w:val="00915DE5"/>
    <w:rsid w:val="009212B0"/>
    <w:rsid w:val="009234A5"/>
    <w:rsid w:val="00927A6A"/>
    <w:rsid w:val="00931823"/>
    <w:rsid w:val="00931F75"/>
    <w:rsid w:val="009336F7"/>
    <w:rsid w:val="00935613"/>
    <w:rsid w:val="009374A7"/>
    <w:rsid w:val="00942212"/>
    <w:rsid w:val="0095268F"/>
    <w:rsid w:val="00952D03"/>
    <w:rsid w:val="0095370A"/>
    <w:rsid w:val="00966867"/>
    <w:rsid w:val="00972BF8"/>
    <w:rsid w:val="009779FB"/>
    <w:rsid w:val="0098551D"/>
    <w:rsid w:val="00985E1A"/>
    <w:rsid w:val="0099323E"/>
    <w:rsid w:val="0099518F"/>
    <w:rsid w:val="009963BC"/>
    <w:rsid w:val="00996DAA"/>
    <w:rsid w:val="009A3D97"/>
    <w:rsid w:val="009A523D"/>
    <w:rsid w:val="009B23A2"/>
    <w:rsid w:val="009B514A"/>
    <w:rsid w:val="009C4491"/>
    <w:rsid w:val="009D1DBF"/>
    <w:rsid w:val="009E31B5"/>
    <w:rsid w:val="009E3C2F"/>
    <w:rsid w:val="009F496B"/>
    <w:rsid w:val="009F4D17"/>
    <w:rsid w:val="009F66FA"/>
    <w:rsid w:val="009F71D0"/>
    <w:rsid w:val="00A01439"/>
    <w:rsid w:val="00A02E61"/>
    <w:rsid w:val="00A05CFF"/>
    <w:rsid w:val="00A109C6"/>
    <w:rsid w:val="00A25BD8"/>
    <w:rsid w:val="00A32114"/>
    <w:rsid w:val="00A340F4"/>
    <w:rsid w:val="00A3768D"/>
    <w:rsid w:val="00A44A9A"/>
    <w:rsid w:val="00A525AA"/>
    <w:rsid w:val="00A56B97"/>
    <w:rsid w:val="00A6093D"/>
    <w:rsid w:val="00A616CD"/>
    <w:rsid w:val="00A61720"/>
    <w:rsid w:val="00A63DF0"/>
    <w:rsid w:val="00A66DB7"/>
    <w:rsid w:val="00A76A6D"/>
    <w:rsid w:val="00A83253"/>
    <w:rsid w:val="00A853E5"/>
    <w:rsid w:val="00A87793"/>
    <w:rsid w:val="00A87C0D"/>
    <w:rsid w:val="00A94A44"/>
    <w:rsid w:val="00AA171B"/>
    <w:rsid w:val="00AA265C"/>
    <w:rsid w:val="00AA4250"/>
    <w:rsid w:val="00AA4F9D"/>
    <w:rsid w:val="00AA6E84"/>
    <w:rsid w:val="00AB3C1C"/>
    <w:rsid w:val="00AB4B04"/>
    <w:rsid w:val="00AB6636"/>
    <w:rsid w:val="00AC6E25"/>
    <w:rsid w:val="00AD3DA7"/>
    <w:rsid w:val="00AD6199"/>
    <w:rsid w:val="00AE0842"/>
    <w:rsid w:val="00AE341B"/>
    <w:rsid w:val="00AE3AAA"/>
    <w:rsid w:val="00AE63EF"/>
    <w:rsid w:val="00AF1A60"/>
    <w:rsid w:val="00B04A16"/>
    <w:rsid w:val="00B07CA7"/>
    <w:rsid w:val="00B07F40"/>
    <w:rsid w:val="00B1279A"/>
    <w:rsid w:val="00B30891"/>
    <w:rsid w:val="00B40530"/>
    <w:rsid w:val="00B4194A"/>
    <w:rsid w:val="00B46245"/>
    <w:rsid w:val="00B515A9"/>
    <w:rsid w:val="00B5222E"/>
    <w:rsid w:val="00B53179"/>
    <w:rsid w:val="00B613C6"/>
    <w:rsid w:val="00B61C96"/>
    <w:rsid w:val="00B65AD4"/>
    <w:rsid w:val="00B73A2A"/>
    <w:rsid w:val="00B8542B"/>
    <w:rsid w:val="00B94B06"/>
    <w:rsid w:val="00B94C28"/>
    <w:rsid w:val="00BA3A05"/>
    <w:rsid w:val="00BA59DA"/>
    <w:rsid w:val="00BA646C"/>
    <w:rsid w:val="00BA78E7"/>
    <w:rsid w:val="00BB4E2D"/>
    <w:rsid w:val="00BC102D"/>
    <w:rsid w:val="00BC10BA"/>
    <w:rsid w:val="00BC24B3"/>
    <w:rsid w:val="00BC45D8"/>
    <w:rsid w:val="00BC498B"/>
    <w:rsid w:val="00BC5AFD"/>
    <w:rsid w:val="00BD2B55"/>
    <w:rsid w:val="00BE5658"/>
    <w:rsid w:val="00BF2305"/>
    <w:rsid w:val="00BF4332"/>
    <w:rsid w:val="00C04F43"/>
    <w:rsid w:val="00C0609D"/>
    <w:rsid w:val="00C077F0"/>
    <w:rsid w:val="00C07D7A"/>
    <w:rsid w:val="00C115AB"/>
    <w:rsid w:val="00C15F9B"/>
    <w:rsid w:val="00C30249"/>
    <w:rsid w:val="00C34FBA"/>
    <w:rsid w:val="00C3723B"/>
    <w:rsid w:val="00C606C9"/>
    <w:rsid w:val="00C63B35"/>
    <w:rsid w:val="00C70B55"/>
    <w:rsid w:val="00C80288"/>
    <w:rsid w:val="00C81E7A"/>
    <w:rsid w:val="00C84003"/>
    <w:rsid w:val="00C90650"/>
    <w:rsid w:val="00C94F0A"/>
    <w:rsid w:val="00C97D78"/>
    <w:rsid w:val="00CA0245"/>
    <w:rsid w:val="00CA06FB"/>
    <w:rsid w:val="00CA272B"/>
    <w:rsid w:val="00CA3281"/>
    <w:rsid w:val="00CB65DD"/>
    <w:rsid w:val="00CC2AAE"/>
    <w:rsid w:val="00CC5A42"/>
    <w:rsid w:val="00CD0EAB"/>
    <w:rsid w:val="00CF2FCF"/>
    <w:rsid w:val="00CF34DB"/>
    <w:rsid w:val="00CF558F"/>
    <w:rsid w:val="00D01CF6"/>
    <w:rsid w:val="00D03C03"/>
    <w:rsid w:val="00D056BD"/>
    <w:rsid w:val="00D073E2"/>
    <w:rsid w:val="00D1540A"/>
    <w:rsid w:val="00D20F04"/>
    <w:rsid w:val="00D32E9F"/>
    <w:rsid w:val="00D349E5"/>
    <w:rsid w:val="00D34C55"/>
    <w:rsid w:val="00D41C4A"/>
    <w:rsid w:val="00D446EC"/>
    <w:rsid w:val="00D464ED"/>
    <w:rsid w:val="00D46F20"/>
    <w:rsid w:val="00D51BF0"/>
    <w:rsid w:val="00D55942"/>
    <w:rsid w:val="00D5788B"/>
    <w:rsid w:val="00D6593F"/>
    <w:rsid w:val="00D807BF"/>
    <w:rsid w:val="00D809E0"/>
    <w:rsid w:val="00D82FCC"/>
    <w:rsid w:val="00D95B7A"/>
    <w:rsid w:val="00DA17FC"/>
    <w:rsid w:val="00DA7887"/>
    <w:rsid w:val="00DA7D41"/>
    <w:rsid w:val="00DB0EF2"/>
    <w:rsid w:val="00DB2C26"/>
    <w:rsid w:val="00DB5799"/>
    <w:rsid w:val="00DD187C"/>
    <w:rsid w:val="00DE0441"/>
    <w:rsid w:val="00DE4259"/>
    <w:rsid w:val="00DE6B43"/>
    <w:rsid w:val="00DF1153"/>
    <w:rsid w:val="00DF241C"/>
    <w:rsid w:val="00DF5B39"/>
    <w:rsid w:val="00E0578C"/>
    <w:rsid w:val="00E05C97"/>
    <w:rsid w:val="00E0646F"/>
    <w:rsid w:val="00E11923"/>
    <w:rsid w:val="00E262D4"/>
    <w:rsid w:val="00E338B4"/>
    <w:rsid w:val="00E35132"/>
    <w:rsid w:val="00E36250"/>
    <w:rsid w:val="00E37300"/>
    <w:rsid w:val="00E373F5"/>
    <w:rsid w:val="00E45027"/>
    <w:rsid w:val="00E54511"/>
    <w:rsid w:val="00E57ABB"/>
    <w:rsid w:val="00E57C97"/>
    <w:rsid w:val="00E57FB1"/>
    <w:rsid w:val="00E61DAC"/>
    <w:rsid w:val="00E71804"/>
    <w:rsid w:val="00E72B80"/>
    <w:rsid w:val="00E75FE3"/>
    <w:rsid w:val="00E84E90"/>
    <w:rsid w:val="00E86C4C"/>
    <w:rsid w:val="00E9226E"/>
    <w:rsid w:val="00EA3003"/>
    <w:rsid w:val="00EA5F3F"/>
    <w:rsid w:val="00EA5F5E"/>
    <w:rsid w:val="00EB4601"/>
    <w:rsid w:val="00EB59C3"/>
    <w:rsid w:val="00EB5EF8"/>
    <w:rsid w:val="00EB76FC"/>
    <w:rsid w:val="00EB7AB1"/>
    <w:rsid w:val="00EC557A"/>
    <w:rsid w:val="00ED19FD"/>
    <w:rsid w:val="00EE4F2A"/>
    <w:rsid w:val="00EE704D"/>
    <w:rsid w:val="00EF48CC"/>
    <w:rsid w:val="00EF7822"/>
    <w:rsid w:val="00F0269D"/>
    <w:rsid w:val="00F1123F"/>
    <w:rsid w:val="00F1612F"/>
    <w:rsid w:val="00F1620E"/>
    <w:rsid w:val="00F23EA9"/>
    <w:rsid w:val="00F304DC"/>
    <w:rsid w:val="00F50957"/>
    <w:rsid w:val="00F62DCC"/>
    <w:rsid w:val="00F64396"/>
    <w:rsid w:val="00F67D81"/>
    <w:rsid w:val="00F73032"/>
    <w:rsid w:val="00F848FC"/>
    <w:rsid w:val="00F91692"/>
    <w:rsid w:val="00F9282A"/>
    <w:rsid w:val="00F96BAD"/>
    <w:rsid w:val="00FA139D"/>
    <w:rsid w:val="00FB0E84"/>
    <w:rsid w:val="00FB61B5"/>
    <w:rsid w:val="00FB6BC0"/>
    <w:rsid w:val="00FC290F"/>
    <w:rsid w:val="00FC5440"/>
    <w:rsid w:val="00FD01C2"/>
    <w:rsid w:val="00FD0730"/>
    <w:rsid w:val="00FD1985"/>
    <w:rsid w:val="00FD1D72"/>
    <w:rsid w:val="00FD2F47"/>
    <w:rsid w:val="00FD5CD0"/>
    <w:rsid w:val="00FD6719"/>
    <w:rsid w:val="00FD7F34"/>
    <w:rsid w:val="00FE58B9"/>
    <w:rsid w:val="00FE7844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character" w:customStyle="1" w:styleId="3D2Char">
    <w:name w:val="3D2 Char"/>
    <w:link w:val="3D2"/>
    <w:rsid w:val="00245840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245840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245840"/>
    <w:pPr>
      <w:numPr>
        <w:ilvl w:val="1"/>
        <w:numId w:val="26"/>
      </w:numPr>
    </w:pPr>
  </w:style>
  <w:style w:type="paragraph" w:customStyle="1" w:styleId="3U0">
    <w:name w:val="3U0"/>
    <w:basedOn w:val="3N0"/>
    <w:qFormat/>
    <w:rsid w:val="00245840"/>
    <w:pPr>
      <w:numPr>
        <w:numId w:val="26"/>
      </w:numPr>
    </w:pPr>
  </w:style>
  <w:style w:type="paragraph" w:customStyle="1" w:styleId="3U2">
    <w:name w:val="3U2"/>
    <w:basedOn w:val="3U1"/>
    <w:qFormat/>
    <w:rsid w:val="00245840"/>
    <w:pPr>
      <w:numPr>
        <w:ilvl w:val="2"/>
      </w:numPr>
    </w:pPr>
  </w:style>
  <w:style w:type="paragraph" w:customStyle="1" w:styleId="3U3">
    <w:name w:val="3U3"/>
    <w:basedOn w:val="3U2"/>
    <w:qFormat/>
    <w:rsid w:val="00245840"/>
    <w:pPr>
      <w:numPr>
        <w:ilvl w:val="3"/>
      </w:numPr>
    </w:pPr>
  </w:style>
  <w:style w:type="paragraph" w:customStyle="1" w:styleId="3U4">
    <w:name w:val="3U4"/>
    <w:basedOn w:val="3U3"/>
    <w:qFormat/>
    <w:rsid w:val="00245840"/>
    <w:pPr>
      <w:numPr>
        <w:ilvl w:val="4"/>
      </w:numPr>
    </w:pPr>
  </w:style>
  <w:style w:type="paragraph" w:customStyle="1" w:styleId="3U5">
    <w:name w:val="3U5"/>
    <w:basedOn w:val="3U4"/>
    <w:qFormat/>
    <w:rsid w:val="00245840"/>
    <w:pPr>
      <w:numPr>
        <w:ilvl w:val="5"/>
      </w:numPr>
    </w:pPr>
  </w:style>
  <w:style w:type="paragraph" w:customStyle="1" w:styleId="3U6">
    <w:name w:val="3U6"/>
    <w:basedOn w:val="3U5"/>
    <w:qFormat/>
    <w:rsid w:val="00245840"/>
    <w:pPr>
      <w:numPr>
        <w:ilvl w:val="6"/>
      </w:numPr>
    </w:pPr>
  </w:style>
  <w:style w:type="paragraph" w:customStyle="1" w:styleId="3U7">
    <w:name w:val="3U7"/>
    <w:basedOn w:val="a"/>
    <w:qFormat/>
    <w:rsid w:val="00245840"/>
    <w:pPr>
      <w:numPr>
        <w:ilvl w:val="7"/>
        <w:numId w:val="2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245840"/>
    <w:pPr>
      <w:numPr>
        <w:ilvl w:val="8"/>
      </w:numPr>
    </w:pPr>
  </w:style>
  <w:style w:type="numbering" w:customStyle="1" w:styleId="3DNumbering">
    <w:name w:val="3D Numbering"/>
    <w:uiPriority w:val="99"/>
    <w:rsid w:val="00245840"/>
    <w:pPr>
      <w:numPr>
        <w:numId w:val="25"/>
      </w:numPr>
    </w:pPr>
  </w:style>
  <w:style w:type="character" w:customStyle="1" w:styleId="3D0Char">
    <w:name w:val="3D0 Char"/>
    <w:link w:val="3D0"/>
    <w:rsid w:val="00270FED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ai.tomohiro@sharp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B3A1-E565-44AB-B05A-32995848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2630</Words>
  <Characters>14993</Characters>
  <Application>Microsoft Office Word</Application>
  <DocSecurity>0</DocSecurity>
  <Lines>124</Lines>
  <Paragraphs>35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17588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154</cp:revision>
  <cp:lastPrinted>2013-07-01T02:15:00Z</cp:lastPrinted>
  <dcterms:created xsi:type="dcterms:W3CDTF">2013-06-25T06:11:00Z</dcterms:created>
  <dcterms:modified xsi:type="dcterms:W3CDTF">2013-07-27T06:27:00Z</dcterms:modified>
</cp:coreProperties>
</file>