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A66DB7" w:rsidRPr="003700DA">
        <w:tc>
          <w:tcPr>
            <w:tcW w:w="6408" w:type="dxa"/>
          </w:tcPr>
          <w:p w:rsidR="00A66DB7" w:rsidRPr="003700DA" w:rsidRDefault="00A66DB7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700DA">
              <w:rPr>
                <w:b/>
                <w:szCs w:val="22"/>
                <w:lang w:val="en-CA"/>
              </w:rPr>
              <w:t>Joint Collaborative Team on 3D Video Coding Extensions</w:t>
            </w:r>
          </w:p>
          <w:p w:rsidR="00A66DB7" w:rsidRPr="003700DA" w:rsidRDefault="00A66DB7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700DA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A66DB7" w:rsidRPr="003700DA" w:rsidRDefault="00A66DB7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700DA">
              <w:rPr>
                <w:szCs w:val="22"/>
                <w:lang w:val="en-CA"/>
              </w:rPr>
              <w:t>5th Meeting: Vienna, AT, 27 July – 2 Aug. 2013</w:t>
            </w:r>
          </w:p>
        </w:tc>
        <w:tc>
          <w:tcPr>
            <w:tcW w:w="3168" w:type="dxa"/>
          </w:tcPr>
          <w:p w:rsidR="00A66DB7" w:rsidRPr="003700DA" w:rsidRDefault="00A66DB7" w:rsidP="003700DA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3700DA">
              <w:rPr>
                <w:lang w:val="en-CA"/>
              </w:rPr>
              <w:t>Document: JCT3V-E</w:t>
            </w:r>
            <w:r w:rsidR="002607C8">
              <w:rPr>
                <w:rFonts w:hint="eastAsia"/>
                <w:u w:val="single"/>
                <w:lang w:val="en-CA" w:eastAsia="ja-JP"/>
              </w:rPr>
              <w:t>0044</w:t>
            </w:r>
            <w:ins w:id="0" w:author="s124087_0209" w:date="2013-07-27T16:33:00Z">
              <w:r w:rsidR="001450AE">
                <w:rPr>
                  <w:rFonts w:hint="eastAsia"/>
                  <w:u w:val="single"/>
                  <w:lang w:val="en-CA" w:eastAsia="ja-JP"/>
                </w:rPr>
                <w:t>_r1</w:t>
              </w:r>
            </w:ins>
          </w:p>
        </w:tc>
      </w:tr>
    </w:tbl>
    <w:p w:rsidR="00E61DAC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3700DA">
        <w:tc>
          <w:tcPr>
            <w:tcW w:w="1458" w:type="dxa"/>
          </w:tcPr>
          <w:p w:rsidR="00E61DAC" w:rsidRPr="003700D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3700DA" w:rsidRDefault="00C270FE" w:rsidP="008C481E">
            <w:pPr>
              <w:spacing w:before="60" w:after="60"/>
              <w:rPr>
                <w:b/>
                <w:szCs w:val="22"/>
                <w:lang w:val="en-CA" w:eastAsia="ja-JP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>ARP simplification</w:t>
            </w:r>
          </w:p>
        </w:tc>
      </w:tr>
      <w:tr w:rsidR="00E61DAC" w:rsidRPr="003700DA">
        <w:tc>
          <w:tcPr>
            <w:tcW w:w="1458" w:type="dxa"/>
          </w:tcPr>
          <w:p w:rsidR="00E61DAC" w:rsidRPr="003700D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700DA" w:rsidRDefault="00E61DAC" w:rsidP="00690052">
            <w:pPr>
              <w:spacing w:before="60" w:after="60"/>
              <w:rPr>
                <w:szCs w:val="22"/>
                <w:lang w:val="en-CA" w:eastAsia="ja-JP"/>
              </w:rPr>
            </w:pPr>
            <w:r w:rsidRPr="003700DA">
              <w:rPr>
                <w:szCs w:val="22"/>
                <w:lang w:val="en-CA"/>
              </w:rPr>
              <w:t xml:space="preserve">Input Document to </w:t>
            </w:r>
            <w:r w:rsidR="00690052" w:rsidRPr="003700DA">
              <w:rPr>
                <w:szCs w:val="22"/>
                <w:lang w:val="en-CA"/>
              </w:rPr>
              <w:t>JCT-3V</w:t>
            </w:r>
          </w:p>
        </w:tc>
      </w:tr>
      <w:tr w:rsidR="00E61DAC" w:rsidRPr="003700DA">
        <w:tc>
          <w:tcPr>
            <w:tcW w:w="1458" w:type="dxa"/>
          </w:tcPr>
          <w:p w:rsidR="00E61DAC" w:rsidRPr="003700D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700DA" w:rsidRDefault="00E61DAC" w:rsidP="00A66DB7">
            <w:pPr>
              <w:spacing w:before="60" w:after="60"/>
              <w:rPr>
                <w:szCs w:val="22"/>
                <w:lang w:val="en-CA"/>
              </w:rPr>
            </w:pPr>
            <w:r w:rsidRPr="003700DA">
              <w:rPr>
                <w:szCs w:val="22"/>
                <w:lang w:val="en-CA"/>
              </w:rPr>
              <w:t>Proposal</w:t>
            </w:r>
          </w:p>
        </w:tc>
      </w:tr>
      <w:tr w:rsidR="00935613" w:rsidRPr="003700DA">
        <w:tc>
          <w:tcPr>
            <w:tcW w:w="1458" w:type="dxa"/>
          </w:tcPr>
          <w:p w:rsidR="00935613" w:rsidRPr="003700DA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Author(s) or</w:t>
            </w:r>
            <w:r w:rsidRPr="003700DA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01CF6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rFonts w:hint="eastAsia"/>
                <w:szCs w:val="22"/>
                <w:lang w:eastAsia="ja-JP"/>
              </w:rPr>
              <w:t>Tomohiro Ikai</w:t>
            </w:r>
            <w:r w:rsidRPr="000F0B83">
              <w:rPr>
                <w:szCs w:val="22"/>
                <w:lang w:val="en-CA"/>
              </w:rPr>
              <w:br/>
            </w:r>
          </w:p>
          <w:p w:rsidR="005B0BBF" w:rsidRDefault="005B0BBF" w:rsidP="00A3768D">
            <w:pPr>
              <w:spacing w:before="60" w:after="60"/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Yoshiya Yamamoto</w:t>
            </w:r>
          </w:p>
          <w:p w:rsidR="005B0BBF" w:rsidRPr="000F0B83" w:rsidRDefault="005B0BBF" w:rsidP="00A3768D">
            <w:pPr>
              <w:spacing w:before="60" w:after="60"/>
              <w:rPr>
                <w:szCs w:val="22"/>
                <w:lang w:eastAsia="ja-JP"/>
              </w:rPr>
            </w:pPr>
          </w:p>
          <w:p w:rsidR="00935613" w:rsidRPr="000F0B83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szCs w:val="22"/>
                <w:lang w:eastAsia="ja-JP"/>
              </w:rPr>
              <w:t>1-9-2 Nakase, Mihama-ku, Chiba-shi,</w:t>
            </w:r>
            <w:r w:rsidRPr="006F23BD">
              <w:rPr>
                <w:rFonts w:eastAsia="Calibri"/>
                <w:szCs w:val="22"/>
              </w:rPr>
              <w:t xml:space="preserve"> </w:t>
            </w:r>
            <w:r w:rsidRPr="000F0B83">
              <w:rPr>
                <w:szCs w:val="22"/>
                <w:lang w:eastAsia="ja-JP"/>
              </w:rPr>
              <w:t>Chiba 261-8520</w:t>
            </w:r>
          </w:p>
          <w:p w:rsidR="00935613" w:rsidRPr="000F0B83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szCs w:val="22"/>
                <w:lang w:eastAsia="ja-JP"/>
              </w:rPr>
              <w:t>JAPAN</w:t>
            </w:r>
          </w:p>
        </w:tc>
        <w:tc>
          <w:tcPr>
            <w:tcW w:w="900" w:type="dxa"/>
          </w:tcPr>
          <w:p w:rsidR="00935613" w:rsidRPr="003700DA" w:rsidRDefault="00935613">
            <w:pPr>
              <w:spacing w:before="60" w:after="60"/>
              <w:rPr>
                <w:szCs w:val="22"/>
                <w:lang w:val="en-CA"/>
              </w:rPr>
            </w:pPr>
            <w:r w:rsidRPr="003700DA">
              <w:rPr>
                <w:szCs w:val="22"/>
                <w:lang w:val="en-CA"/>
              </w:rPr>
              <w:br/>
              <w:t>Tel:</w:t>
            </w:r>
            <w:r w:rsidRPr="003700DA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35613" w:rsidRPr="003700DA" w:rsidRDefault="005B0BBF" w:rsidP="005B0BBF">
            <w:pPr>
              <w:spacing w:before="60" w:after="60"/>
              <w:rPr>
                <w:szCs w:val="22"/>
                <w:lang w:val="en-CA"/>
              </w:rPr>
            </w:pPr>
            <w:r w:rsidRPr="000F0B83">
              <w:rPr>
                <w:szCs w:val="22"/>
              </w:rPr>
              <w:t>+81-43-299-8526</w:t>
            </w:r>
            <w:r w:rsidRPr="000F0B83">
              <w:rPr>
                <w:szCs w:val="22"/>
                <w:lang w:val="en-CA"/>
              </w:rPr>
              <w:br/>
            </w:r>
            <w:hyperlink r:id="rId7" w:history="1">
              <w:r w:rsidRPr="000F0B83">
                <w:rPr>
                  <w:rStyle w:val="a6"/>
                  <w:rFonts w:hint="eastAsia"/>
                  <w:szCs w:val="22"/>
                  <w:lang w:val="en-CA" w:eastAsia="ja-JP"/>
                </w:rPr>
                <w:t>ikai.tomohiro@sharp.co.jp</w:t>
              </w:r>
            </w:hyperlink>
            <w:r w:rsidR="00935613" w:rsidRPr="003700DA">
              <w:rPr>
                <w:szCs w:val="22"/>
                <w:lang w:val="en-CA"/>
              </w:rPr>
              <w:br/>
            </w:r>
          </w:p>
        </w:tc>
      </w:tr>
      <w:tr w:rsidR="00935613" w:rsidRPr="003700DA">
        <w:tc>
          <w:tcPr>
            <w:tcW w:w="1458" w:type="dxa"/>
          </w:tcPr>
          <w:p w:rsidR="00935613" w:rsidRPr="003700DA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935613" w:rsidRPr="003700DA" w:rsidRDefault="00935613">
            <w:pPr>
              <w:spacing w:before="60" w:after="60"/>
              <w:rPr>
                <w:szCs w:val="22"/>
                <w:lang w:val="en-CA" w:eastAsia="ja-JP"/>
              </w:rPr>
            </w:pPr>
            <w:r w:rsidRPr="003700DA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ja-JP"/>
        </w:rPr>
      </w:pPr>
      <w:r w:rsidRPr="005B217D">
        <w:rPr>
          <w:lang w:val="en-CA"/>
        </w:rPr>
        <w:t>Abstract</w:t>
      </w:r>
    </w:p>
    <w:p w:rsidR="009759F1" w:rsidRDefault="00855456" w:rsidP="002C0812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This proposal presents a simplification method for advanced residual prediction (ARP) aiming to remove line buffer in context derivation and to reduce the number of weight candidates.  </w:t>
      </w:r>
      <w:r w:rsidR="000727FE">
        <w:rPr>
          <w:rFonts w:hint="eastAsia"/>
          <w:lang w:val="en-CA" w:eastAsia="ja-JP"/>
        </w:rPr>
        <w:t xml:space="preserve">The proposal uses two weights </w:t>
      </w:r>
      <w:r w:rsidR="000727FE">
        <w:rPr>
          <w:lang w:val="en-CA" w:eastAsia="ja-JP"/>
        </w:rPr>
        <w:t xml:space="preserve">instead of </w:t>
      </w:r>
      <w:r w:rsidR="000727FE">
        <w:rPr>
          <w:rFonts w:hint="eastAsia"/>
          <w:lang w:val="en-CA" w:eastAsia="ja-JP"/>
        </w:rPr>
        <w:t xml:space="preserve">the current </w:t>
      </w:r>
      <w:r w:rsidR="000727FE">
        <w:rPr>
          <w:lang w:val="en-CA" w:eastAsia="ja-JP"/>
        </w:rPr>
        <w:t>t</w:t>
      </w:r>
      <w:r w:rsidR="000727FE">
        <w:rPr>
          <w:rFonts w:hint="eastAsia"/>
          <w:lang w:val="en-CA" w:eastAsia="ja-JP"/>
        </w:rPr>
        <w:t>h</w:t>
      </w:r>
      <w:r w:rsidR="000727FE">
        <w:rPr>
          <w:lang w:val="en-CA" w:eastAsia="ja-JP"/>
        </w:rPr>
        <w:t>ree weight</w:t>
      </w:r>
      <w:r w:rsidR="000727FE">
        <w:rPr>
          <w:rFonts w:hint="eastAsia"/>
          <w:lang w:val="en-CA" w:eastAsia="ja-JP"/>
        </w:rPr>
        <w:t xml:space="preserve">s and restrict ARP enabling mode to merge mode with merge_idx &lt; </w:t>
      </w:r>
      <w:r w:rsidR="000727FE" w:rsidRPr="000D42C5">
        <w:rPr>
          <w:rFonts w:hint="eastAsia"/>
          <w:lang w:val="en-CA" w:eastAsia="ja-JP"/>
        </w:rPr>
        <w:t xml:space="preserve">3 (disable for </w:t>
      </w:r>
      <w:r w:rsidR="00AA0EB6" w:rsidRPr="000D42C5">
        <w:rPr>
          <w:rFonts w:hint="eastAsia"/>
          <w:lang w:val="en-CA" w:eastAsia="ja-JP"/>
        </w:rPr>
        <w:t>other merge block and AMVP block</w:t>
      </w:r>
      <w:r w:rsidR="000727FE" w:rsidRPr="000D42C5">
        <w:rPr>
          <w:rFonts w:hint="eastAsia"/>
          <w:lang w:val="en-CA" w:eastAsia="ja-JP"/>
        </w:rPr>
        <w:t xml:space="preserve">). </w:t>
      </w:r>
      <w:r w:rsidR="00057D83" w:rsidRPr="000D42C5">
        <w:rPr>
          <w:lang w:val="en-CA" w:eastAsia="ja-JP"/>
        </w:rPr>
        <w:t xml:space="preserve">The experimental result </w:t>
      </w:r>
      <w:r w:rsidR="00057D83" w:rsidRPr="000D42C5">
        <w:rPr>
          <w:rFonts w:hint="eastAsia"/>
          <w:lang w:val="en-CA" w:eastAsia="ja-JP"/>
        </w:rPr>
        <w:t xml:space="preserve">reportedly </w:t>
      </w:r>
      <w:r w:rsidR="004806D0" w:rsidRPr="000D42C5">
        <w:rPr>
          <w:rFonts w:hint="eastAsia"/>
          <w:lang w:val="en-CA" w:eastAsia="ja-JP"/>
        </w:rPr>
        <w:t xml:space="preserve">shows </w:t>
      </w:r>
      <w:r w:rsidR="00057D83" w:rsidRPr="000D42C5">
        <w:rPr>
          <w:rFonts w:hint="eastAsia"/>
          <w:lang w:val="en-CA" w:eastAsia="ja-JP"/>
        </w:rPr>
        <w:t>0.0 %, 0.0% and 0.0% BD-rate change in texture, video and synth respectively</w:t>
      </w:r>
      <w:r w:rsidR="0063692C" w:rsidRPr="000D42C5">
        <w:rPr>
          <w:rFonts w:hint="eastAsia"/>
          <w:lang w:val="en-CA" w:eastAsia="ja-JP"/>
        </w:rPr>
        <w:t xml:space="preserve"> and encoding time</w:t>
      </w:r>
      <w:r w:rsidR="00052B5D" w:rsidRPr="000D42C5">
        <w:rPr>
          <w:rFonts w:hint="eastAsia"/>
          <w:lang w:val="en-CA" w:eastAsia="ja-JP"/>
        </w:rPr>
        <w:t xml:space="preserve"> decreased by about 8</w:t>
      </w:r>
      <w:r w:rsidR="000C52FA" w:rsidRPr="000D42C5">
        <w:rPr>
          <w:rFonts w:hint="eastAsia"/>
          <w:lang w:val="en-CA" w:eastAsia="ja-JP"/>
        </w:rPr>
        <w:t xml:space="preserve"> %.</w:t>
      </w:r>
    </w:p>
    <w:p w:rsidR="00D53693" w:rsidRPr="002C0812" w:rsidRDefault="00D53693" w:rsidP="002C0812">
      <w:pPr>
        <w:rPr>
          <w:lang w:val="en-CA" w:eastAsia="ja-JP"/>
        </w:rPr>
      </w:pPr>
    </w:p>
    <w:p w:rsidR="005469E9" w:rsidRDefault="00745F6B" w:rsidP="00D95B7A">
      <w:pPr>
        <w:pStyle w:val="1"/>
        <w:rPr>
          <w:lang w:val="en-CA" w:eastAsia="ja-JP"/>
        </w:rPr>
      </w:pPr>
      <w:r w:rsidRPr="005B217D">
        <w:rPr>
          <w:lang w:val="en-CA"/>
        </w:rPr>
        <w:t>Introduction</w:t>
      </w:r>
    </w:p>
    <w:p w:rsidR="009B23A2" w:rsidRDefault="00507961" w:rsidP="00812050">
      <w:pPr>
        <w:rPr>
          <w:lang w:val="en-CA" w:eastAsia="ja-JP"/>
        </w:rPr>
      </w:pPr>
      <w:r>
        <w:rPr>
          <w:rFonts w:hint="eastAsia"/>
          <w:lang w:val="en-CA" w:eastAsia="ja-JP"/>
        </w:rPr>
        <w:t>Currently advanced residual prediction (ARP) refers top and left neighbouring block</w:t>
      </w:r>
      <w:r>
        <w:rPr>
          <w:lang w:val="en-CA" w:eastAsia="ja-JP"/>
        </w:rPr>
        <w:t>’</w:t>
      </w:r>
      <w:r>
        <w:rPr>
          <w:rFonts w:hint="eastAsia"/>
          <w:lang w:val="en-CA" w:eastAsia="ja-JP"/>
        </w:rPr>
        <w:t xml:space="preserve">s ARP weight to derive </w:t>
      </w:r>
      <w:r>
        <w:rPr>
          <w:lang w:val="en-CA" w:eastAsia="ja-JP"/>
        </w:rPr>
        <w:t>context</w:t>
      </w:r>
      <w:r>
        <w:rPr>
          <w:rFonts w:hint="eastAsia"/>
          <w:lang w:val="en-CA" w:eastAsia="ja-JP"/>
        </w:rPr>
        <w:t xml:space="preserve">, which needs additional line buffer. </w:t>
      </w:r>
      <w:r w:rsidR="00E42CBE">
        <w:rPr>
          <w:rFonts w:hint="eastAsia"/>
          <w:lang w:val="en-CA" w:eastAsia="ja-JP"/>
        </w:rPr>
        <w:t xml:space="preserve"> In addition</w:t>
      </w:r>
      <w:r w:rsidR="00742ADE">
        <w:rPr>
          <w:rFonts w:hint="eastAsia"/>
          <w:lang w:val="en-CA" w:eastAsia="ja-JP"/>
        </w:rPr>
        <w:t xml:space="preserve">, </w:t>
      </w:r>
      <w:r>
        <w:rPr>
          <w:rFonts w:hint="eastAsia"/>
          <w:lang w:val="en-CA" w:eastAsia="ja-JP"/>
        </w:rPr>
        <w:t>ARP uses two weights in all merge mode and AMVP mode, which needs a lot of encoder search</w:t>
      </w:r>
      <w:r w:rsidR="00463F9A">
        <w:rPr>
          <w:rFonts w:hint="eastAsia"/>
          <w:lang w:val="en-CA" w:eastAsia="ja-JP"/>
        </w:rPr>
        <w:t>es</w:t>
      </w:r>
      <w:r>
        <w:rPr>
          <w:rFonts w:hint="eastAsia"/>
          <w:lang w:val="en-CA" w:eastAsia="ja-JP"/>
        </w:rPr>
        <w:t>.</w:t>
      </w:r>
      <w:r w:rsidR="005A2188">
        <w:rPr>
          <w:rFonts w:hint="eastAsia"/>
          <w:lang w:val="en-CA" w:eastAsia="ja-JP"/>
        </w:rPr>
        <w:t xml:space="preserve"> </w:t>
      </w:r>
      <w:r w:rsidR="00D93BD0">
        <w:rPr>
          <w:rFonts w:hint="eastAsia"/>
          <w:lang w:val="en-CA" w:eastAsia="ja-JP"/>
        </w:rPr>
        <w:t>T</w:t>
      </w:r>
      <w:r w:rsidR="007607B8">
        <w:rPr>
          <w:rFonts w:hint="eastAsia"/>
          <w:lang w:val="en-CA" w:eastAsia="ja-JP"/>
        </w:rPr>
        <w:t>he usage of two weight means three search</w:t>
      </w:r>
      <w:r w:rsidR="007E1201">
        <w:rPr>
          <w:rFonts w:hint="eastAsia"/>
          <w:lang w:val="en-CA" w:eastAsia="ja-JP"/>
        </w:rPr>
        <w:t>e</w:t>
      </w:r>
      <w:r w:rsidR="00BE4547">
        <w:rPr>
          <w:rFonts w:hint="eastAsia"/>
          <w:lang w:val="en-CA" w:eastAsia="ja-JP"/>
        </w:rPr>
        <w:t>s</w:t>
      </w:r>
      <w:r w:rsidR="007607B8">
        <w:rPr>
          <w:rFonts w:hint="eastAsia"/>
          <w:lang w:val="en-CA" w:eastAsia="ja-JP"/>
        </w:rPr>
        <w:t xml:space="preserve"> </w:t>
      </w:r>
      <w:r w:rsidR="00D3635D">
        <w:rPr>
          <w:rFonts w:hint="eastAsia"/>
          <w:lang w:val="en-CA" w:eastAsia="ja-JP"/>
        </w:rPr>
        <w:t>are</w:t>
      </w:r>
      <w:r w:rsidR="007607B8">
        <w:rPr>
          <w:rFonts w:hint="eastAsia"/>
          <w:lang w:val="en-CA" w:eastAsia="ja-JP"/>
        </w:rPr>
        <w:t xml:space="preserve"> needed to decide </w:t>
      </w:r>
      <w:r w:rsidR="00BB54B7">
        <w:rPr>
          <w:rFonts w:hint="eastAsia"/>
          <w:lang w:val="en-CA" w:eastAsia="ja-JP"/>
        </w:rPr>
        <w:t xml:space="preserve">a </w:t>
      </w:r>
      <w:r w:rsidR="007607B8">
        <w:rPr>
          <w:rFonts w:hint="eastAsia"/>
          <w:lang w:val="en-CA" w:eastAsia="ja-JP"/>
        </w:rPr>
        <w:t>weight.</w:t>
      </w:r>
      <w:r w:rsidR="00AC5F0C">
        <w:rPr>
          <w:rFonts w:hint="eastAsia"/>
          <w:lang w:val="en-CA" w:eastAsia="ja-JP"/>
        </w:rPr>
        <w:t xml:space="preserve"> </w:t>
      </w:r>
      <w:r w:rsidR="009D6BDC">
        <w:rPr>
          <w:rFonts w:hint="eastAsia"/>
          <w:lang w:val="en-CA" w:eastAsia="ja-JP"/>
        </w:rPr>
        <w:t>S</w:t>
      </w:r>
      <w:r w:rsidR="00692D8C">
        <w:rPr>
          <w:rFonts w:hint="eastAsia"/>
          <w:lang w:val="en-CA" w:eastAsia="ja-JP"/>
        </w:rPr>
        <w:t>mall number of candidate is important in merge mode</w:t>
      </w:r>
      <w:r w:rsidR="00812050">
        <w:rPr>
          <w:rFonts w:hint="eastAsia"/>
          <w:lang w:val="en-CA" w:eastAsia="ja-JP"/>
        </w:rPr>
        <w:t xml:space="preserve"> because accurate estimation is needed to achieve a good coding efficiency.  </w:t>
      </w:r>
      <w:r w:rsidR="005A2188">
        <w:rPr>
          <w:rFonts w:hint="eastAsia"/>
          <w:lang w:val="en-CA" w:eastAsia="ja-JP"/>
        </w:rPr>
        <w:t>This proposal presents a simplification method to remove line buffer in advanced residual prediction (ARP) context derivation and reduce the number of weight</w:t>
      </w:r>
      <w:r w:rsidR="001914EA">
        <w:rPr>
          <w:rFonts w:hint="eastAsia"/>
          <w:lang w:val="en-CA" w:eastAsia="ja-JP"/>
        </w:rPr>
        <w:t xml:space="preserve"> candidates</w:t>
      </w:r>
      <w:r w:rsidR="005A2188">
        <w:rPr>
          <w:rFonts w:hint="eastAsia"/>
          <w:lang w:val="en-CA" w:eastAsia="ja-JP"/>
        </w:rPr>
        <w:t xml:space="preserve">. </w:t>
      </w:r>
    </w:p>
    <w:p w:rsidR="00FC290F" w:rsidRDefault="00FC290F" w:rsidP="00FC290F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Proposal</w:t>
      </w:r>
    </w:p>
    <w:p w:rsidR="00942212" w:rsidRDefault="00836321" w:rsidP="00942212">
      <w:pPr>
        <w:pStyle w:val="2"/>
        <w:rPr>
          <w:lang w:eastAsia="ja-JP"/>
        </w:rPr>
      </w:pPr>
      <w:r>
        <w:rPr>
          <w:rFonts w:hint="eastAsia"/>
          <w:lang w:eastAsia="ja-JP"/>
        </w:rPr>
        <w:t xml:space="preserve">Line </w:t>
      </w:r>
      <w:r>
        <w:rPr>
          <w:lang w:eastAsia="ja-JP"/>
        </w:rPr>
        <w:t>buffer</w:t>
      </w:r>
      <w:r>
        <w:rPr>
          <w:rFonts w:hint="eastAsia"/>
          <w:lang w:eastAsia="ja-JP"/>
        </w:rPr>
        <w:t xml:space="preserve"> </w:t>
      </w:r>
      <w:ins w:id="1" w:author="s124087_0209" w:date="2013-07-27T16:41:00Z">
        <w:r w:rsidR="007F13E1">
          <w:rPr>
            <w:rFonts w:hint="eastAsia"/>
            <w:lang w:eastAsia="ja-JP"/>
          </w:rPr>
          <w:t>removal</w:t>
        </w:r>
      </w:ins>
      <w:del w:id="2" w:author="s124087_0209" w:date="2013-07-27T16:41:00Z">
        <w:r w:rsidDel="007F13E1">
          <w:rPr>
            <w:rFonts w:hint="eastAsia"/>
            <w:lang w:eastAsia="ja-JP"/>
          </w:rPr>
          <w:delText>reduction</w:delText>
        </w:r>
      </w:del>
    </w:p>
    <w:p w:rsidR="00AD4127" w:rsidRDefault="00B64916" w:rsidP="00A723F0">
      <w:pPr>
        <w:rPr>
          <w:lang w:eastAsia="ja-JP"/>
        </w:rPr>
      </w:pPr>
      <w:r>
        <w:rPr>
          <w:rFonts w:hint="eastAsia"/>
          <w:lang w:eastAsia="ja-JP"/>
        </w:rPr>
        <w:t>Line bu</w:t>
      </w:r>
      <w:r w:rsidR="00A723F0">
        <w:rPr>
          <w:rFonts w:hint="eastAsia"/>
          <w:lang w:eastAsia="ja-JP"/>
        </w:rPr>
        <w:t>ffe</w:t>
      </w:r>
      <w:r w:rsidR="00236514">
        <w:rPr>
          <w:rFonts w:hint="eastAsia"/>
          <w:lang w:eastAsia="ja-JP"/>
        </w:rPr>
        <w:t>r is eliminated</w:t>
      </w:r>
      <w:r w:rsidR="00A723F0">
        <w:rPr>
          <w:rFonts w:hint="eastAsia"/>
          <w:lang w:eastAsia="ja-JP"/>
        </w:rPr>
        <w:t xml:space="preserve"> by removing </w:t>
      </w:r>
      <w:r>
        <w:rPr>
          <w:rFonts w:hint="eastAsia"/>
          <w:lang w:eastAsia="ja-JP"/>
        </w:rPr>
        <w:t xml:space="preserve">top (condA) </w:t>
      </w:r>
      <w:r>
        <w:rPr>
          <w:rFonts w:hint="eastAsia"/>
          <w:lang w:val="en-CA" w:eastAsia="ja-JP"/>
        </w:rPr>
        <w:t>neighbouring block</w:t>
      </w:r>
      <w:r w:rsidR="00A723F0">
        <w:rPr>
          <w:rFonts w:hint="eastAsia"/>
          <w:lang w:val="en-CA" w:eastAsia="ja-JP"/>
        </w:rPr>
        <w:t xml:space="preserve"> reference i</w:t>
      </w:r>
      <w:r>
        <w:rPr>
          <w:rFonts w:hint="eastAsia"/>
          <w:lang w:val="en-CA" w:eastAsia="ja-JP"/>
        </w:rPr>
        <w:t xml:space="preserve">n </w:t>
      </w:r>
      <w:r w:rsidR="00651DBF">
        <w:rPr>
          <w:rFonts w:hint="eastAsia"/>
          <w:lang w:val="en-CA" w:eastAsia="ja-JP"/>
        </w:rPr>
        <w:t xml:space="preserve">ARP </w:t>
      </w:r>
      <w:r>
        <w:rPr>
          <w:rFonts w:hint="eastAsia"/>
          <w:lang w:val="en-CA" w:eastAsia="ja-JP"/>
        </w:rPr>
        <w:t>context derivation.</w:t>
      </w:r>
    </w:p>
    <w:p w:rsidR="00F05C1E" w:rsidRPr="004A52A3" w:rsidRDefault="00F05C1E" w:rsidP="00F05C1E">
      <w:pPr>
        <w:pStyle w:val="ac"/>
        <w:rPr>
          <w:lang w:val="en-GB"/>
        </w:rPr>
      </w:pPr>
      <w:bookmarkStart w:id="3" w:name="_Ref358650827"/>
      <w:bookmarkStart w:id="4" w:name="_Ref291609253"/>
      <w:bookmarkStart w:id="5" w:name="_Toc340067710"/>
      <w:bookmarkStart w:id="6" w:name="_Toc358906778"/>
      <w:r w:rsidRPr="004A52A3">
        <w:rPr>
          <w:lang w:val="en-GB"/>
        </w:rPr>
        <w:t>Table </w:t>
      </w:r>
      <w:r w:rsidR="00C9605E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C9605E" w:rsidRPr="004A52A3">
        <w:rPr>
          <w:lang w:val="en-GB"/>
        </w:rPr>
      </w:r>
      <w:r w:rsidR="00C9605E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C9605E" w:rsidRPr="004A52A3">
        <w:rPr>
          <w:lang w:val="en-GB"/>
        </w:rPr>
        <w:fldChar w:fldCharType="end"/>
      </w:r>
      <w:r w:rsidRPr="004A52A3">
        <w:rPr>
          <w:lang w:val="en-GB"/>
        </w:rPr>
        <w:noBreakHyphen/>
      </w:r>
      <w:r w:rsidR="00C9605E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C9605E" w:rsidRPr="004A52A3">
        <w:rPr>
          <w:lang w:val="en-GB"/>
        </w:rPr>
        <w:fldChar w:fldCharType="separate"/>
      </w:r>
      <w:r>
        <w:rPr>
          <w:noProof/>
          <w:lang w:val="en-GB"/>
        </w:rPr>
        <w:t>31</w:t>
      </w:r>
      <w:r w:rsidR="00C9605E" w:rsidRPr="004A52A3">
        <w:rPr>
          <w:lang w:val="en-GB"/>
        </w:rPr>
        <w:fldChar w:fldCharType="end"/>
      </w:r>
      <w:bookmarkEnd w:id="3"/>
      <w:r w:rsidRPr="004A52A3">
        <w:rPr>
          <w:lang w:val="en-GB"/>
        </w:rPr>
        <w:t xml:space="preserve"> –</w:t>
      </w:r>
      <w:bookmarkEnd w:id="4"/>
      <w:bookmarkEnd w:id="5"/>
      <w:r w:rsidRPr="004A52A3">
        <w:rPr>
          <w:lang w:val="en-GB"/>
        </w:rPr>
        <w:t xml:space="preserve"> Specification of ctxIdxInc using left and above syntax elements</w:t>
      </w:r>
      <w:bookmarkEnd w:id="6"/>
    </w:p>
    <w:tbl>
      <w:tblPr>
        <w:tblW w:w="9709" w:type="dxa"/>
        <w:jc w:val="center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27"/>
        <w:gridCol w:w="2427"/>
        <w:gridCol w:w="2427"/>
        <w:gridCol w:w="2428"/>
      </w:tblGrid>
      <w:tr w:rsidR="00F05C1E" w:rsidRPr="004A52A3" w:rsidTr="00DB1E2C">
        <w:trPr>
          <w:jc w:val="center"/>
        </w:trPr>
        <w:tc>
          <w:tcPr>
            <w:tcW w:w="2427" w:type="dxa"/>
            <w:shd w:val="clear" w:color="auto" w:fill="auto"/>
          </w:tcPr>
          <w:p w:rsidR="00F05C1E" w:rsidRPr="004A52A3" w:rsidRDefault="00F05C1E" w:rsidP="00DB1E2C">
            <w:pPr>
              <w:keepNext/>
              <w:jc w:val="center"/>
              <w:rPr>
                <w:b/>
                <w:sz w:val="16"/>
                <w:szCs w:val="16"/>
              </w:rPr>
            </w:pPr>
            <w:r w:rsidRPr="004A52A3"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2427" w:type="dxa"/>
            <w:shd w:val="clear" w:color="auto" w:fill="auto"/>
          </w:tcPr>
          <w:p w:rsidR="00F05C1E" w:rsidRPr="004A52A3" w:rsidRDefault="00F05C1E" w:rsidP="00DB1E2C">
            <w:pPr>
              <w:keepNext/>
              <w:jc w:val="center"/>
              <w:rPr>
                <w:b/>
                <w:sz w:val="16"/>
                <w:szCs w:val="16"/>
              </w:rPr>
            </w:pPr>
            <w:r w:rsidRPr="004A52A3">
              <w:rPr>
                <w:b/>
                <w:sz w:val="16"/>
                <w:szCs w:val="16"/>
              </w:rPr>
              <w:t>condL</w:t>
            </w:r>
          </w:p>
        </w:tc>
        <w:tc>
          <w:tcPr>
            <w:tcW w:w="2427" w:type="dxa"/>
            <w:shd w:val="clear" w:color="auto" w:fill="auto"/>
          </w:tcPr>
          <w:p w:rsidR="00F05C1E" w:rsidRPr="004A52A3" w:rsidRDefault="00F05C1E" w:rsidP="00DB1E2C">
            <w:pPr>
              <w:keepNext/>
              <w:jc w:val="center"/>
              <w:rPr>
                <w:b/>
                <w:sz w:val="16"/>
                <w:szCs w:val="16"/>
              </w:rPr>
            </w:pPr>
            <w:r w:rsidRPr="004A52A3">
              <w:rPr>
                <w:b/>
                <w:sz w:val="16"/>
                <w:szCs w:val="16"/>
              </w:rPr>
              <w:t>condA</w:t>
            </w:r>
          </w:p>
        </w:tc>
        <w:tc>
          <w:tcPr>
            <w:tcW w:w="2428" w:type="dxa"/>
            <w:shd w:val="clear" w:color="auto" w:fill="auto"/>
          </w:tcPr>
          <w:p w:rsidR="00F05C1E" w:rsidRPr="004A52A3" w:rsidRDefault="00F05C1E" w:rsidP="00DB1E2C">
            <w:pPr>
              <w:keepNext/>
              <w:jc w:val="center"/>
              <w:rPr>
                <w:b/>
                <w:sz w:val="16"/>
                <w:szCs w:val="16"/>
              </w:rPr>
            </w:pPr>
            <w:r w:rsidRPr="004A52A3">
              <w:rPr>
                <w:b/>
                <w:sz w:val="16"/>
                <w:szCs w:val="16"/>
              </w:rPr>
              <w:t>ctxIdxInc</w:t>
            </w:r>
          </w:p>
        </w:tc>
      </w:tr>
      <w:tr w:rsidR="00F05C1E" w:rsidRPr="004A52A3" w:rsidTr="00DB1E2C">
        <w:trPr>
          <w:jc w:val="center"/>
        </w:trPr>
        <w:tc>
          <w:tcPr>
            <w:tcW w:w="2427" w:type="dxa"/>
            <w:shd w:val="clear" w:color="auto" w:fill="auto"/>
          </w:tcPr>
          <w:p w:rsidR="00F05C1E" w:rsidRPr="004A52A3" w:rsidRDefault="00F05C1E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  <w:lang w:eastAsia="ko-KR"/>
              </w:rPr>
              <w:t>iv_res_pred_weight_idx</w:t>
            </w:r>
          </w:p>
        </w:tc>
        <w:tc>
          <w:tcPr>
            <w:tcW w:w="2427" w:type="dxa"/>
            <w:shd w:val="clear" w:color="auto" w:fill="auto"/>
          </w:tcPr>
          <w:p w:rsidR="00F05C1E" w:rsidRPr="004A52A3" w:rsidRDefault="00F05C1E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  <w:lang w:eastAsia="ko-KR"/>
              </w:rPr>
              <w:t>iv_res_pred_weight_idx</w:t>
            </w:r>
            <w:r w:rsidRPr="004A52A3">
              <w:rPr>
                <w:sz w:val="16"/>
                <w:szCs w:val="16"/>
                <w:lang w:eastAsia="ko-KR"/>
              </w:rPr>
              <w:br/>
            </w:r>
            <w:r w:rsidRPr="004A52A3">
              <w:rPr>
                <w:sz w:val="16"/>
                <w:szCs w:val="16"/>
              </w:rPr>
              <w:t>[ xL ][ yL ]</w:t>
            </w:r>
          </w:p>
        </w:tc>
        <w:tc>
          <w:tcPr>
            <w:tcW w:w="2427" w:type="dxa"/>
            <w:shd w:val="clear" w:color="auto" w:fill="auto"/>
          </w:tcPr>
          <w:p w:rsidR="00F05C1E" w:rsidRPr="00F05C1E" w:rsidRDefault="00F05C1E" w:rsidP="00DB1E2C">
            <w:pPr>
              <w:keepNext/>
              <w:rPr>
                <w:strike/>
                <w:sz w:val="16"/>
                <w:szCs w:val="16"/>
              </w:rPr>
            </w:pPr>
            <w:r w:rsidRPr="00F05C1E">
              <w:rPr>
                <w:strike/>
                <w:sz w:val="16"/>
                <w:szCs w:val="16"/>
                <w:highlight w:val="yellow"/>
                <w:lang w:eastAsia="ko-KR"/>
              </w:rPr>
              <w:t>iv_res_pred_weight_idx</w:t>
            </w:r>
            <w:r w:rsidRPr="00F05C1E">
              <w:rPr>
                <w:strike/>
                <w:sz w:val="16"/>
                <w:szCs w:val="16"/>
                <w:highlight w:val="yellow"/>
                <w:lang w:eastAsia="ko-KR"/>
              </w:rPr>
              <w:br/>
            </w:r>
            <w:r w:rsidRPr="00F05C1E">
              <w:rPr>
                <w:strike/>
                <w:sz w:val="16"/>
                <w:szCs w:val="16"/>
                <w:highlight w:val="yellow"/>
              </w:rPr>
              <w:t>[ xA ][ yA ]</w:t>
            </w:r>
          </w:p>
        </w:tc>
        <w:tc>
          <w:tcPr>
            <w:tcW w:w="2428" w:type="dxa"/>
            <w:shd w:val="clear" w:color="auto" w:fill="auto"/>
          </w:tcPr>
          <w:p w:rsidR="00F05C1E" w:rsidRPr="004A52A3" w:rsidRDefault="00F05C1E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( condL &amp;&amp; availableL )</w:t>
            </w:r>
            <w:r w:rsidRPr="00F05C1E">
              <w:rPr>
                <w:strike/>
                <w:sz w:val="16"/>
                <w:szCs w:val="16"/>
              </w:rPr>
              <w:t xml:space="preserve"> </w:t>
            </w:r>
            <w:r w:rsidRPr="00F05C1E">
              <w:rPr>
                <w:strike/>
                <w:sz w:val="16"/>
                <w:szCs w:val="16"/>
                <w:highlight w:val="yellow"/>
              </w:rPr>
              <w:t>+ ( condA &amp;&amp; availableA )</w:t>
            </w:r>
          </w:p>
        </w:tc>
      </w:tr>
    </w:tbl>
    <w:p w:rsidR="00F05C1E" w:rsidRDefault="00F05C1E" w:rsidP="00F05C1E">
      <w:pPr>
        <w:rPr>
          <w:lang w:eastAsia="ja-JP"/>
        </w:rPr>
      </w:pPr>
    </w:p>
    <w:p w:rsidR="00F05C1E" w:rsidRDefault="00F05C1E" w:rsidP="00AD4127">
      <w:pPr>
        <w:rPr>
          <w:lang w:eastAsia="ja-JP"/>
        </w:rPr>
      </w:pPr>
    </w:p>
    <w:p w:rsidR="00AD4127" w:rsidRPr="00AD4127" w:rsidRDefault="00AD4127" w:rsidP="00AD4127">
      <w:pPr>
        <w:rPr>
          <w:lang w:eastAsia="ja-JP"/>
        </w:rPr>
      </w:pPr>
    </w:p>
    <w:p w:rsidR="00942212" w:rsidRDefault="00AD4127" w:rsidP="00942212">
      <w:pPr>
        <w:pStyle w:val="2"/>
        <w:rPr>
          <w:lang w:eastAsia="ja-JP"/>
        </w:rPr>
      </w:pPr>
      <w:r>
        <w:rPr>
          <w:rFonts w:hint="eastAsia"/>
          <w:lang w:eastAsia="ja-JP"/>
        </w:rPr>
        <w:t>Number of weight</w:t>
      </w:r>
      <w:r w:rsidR="003D5E09">
        <w:rPr>
          <w:rFonts w:hint="eastAsia"/>
          <w:lang w:eastAsia="ja-JP"/>
        </w:rPr>
        <w:t>s</w:t>
      </w:r>
      <w:r>
        <w:rPr>
          <w:rFonts w:hint="eastAsia"/>
          <w:lang w:eastAsia="ja-JP"/>
        </w:rPr>
        <w:t xml:space="preserve"> </w:t>
      </w:r>
      <w:r w:rsidR="001F7DE2">
        <w:rPr>
          <w:rFonts w:hint="eastAsia"/>
          <w:lang w:eastAsia="ja-JP"/>
        </w:rPr>
        <w:t xml:space="preserve">candidates </w:t>
      </w:r>
      <w:r>
        <w:rPr>
          <w:rFonts w:hint="eastAsia"/>
          <w:lang w:eastAsia="ja-JP"/>
        </w:rPr>
        <w:t>reduction</w:t>
      </w:r>
      <w:r w:rsidR="000D42C5">
        <w:rPr>
          <w:rFonts w:hint="eastAsia"/>
          <w:lang w:eastAsia="ja-JP"/>
        </w:rPr>
        <w:t xml:space="preserve"> and mode restriction</w:t>
      </w:r>
    </w:p>
    <w:p w:rsidR="00123A42" w:rsidRPr="005674DF" w:rsidRDefault="005A7B54" w:rsidP="00CB77CE">
      <w:pPr>
        <w:rPr>
          <w:lang w:eastAsia="ja-JP"/>
        </w:rPr>
      </w:pPr>
      <w:r>
        <w:rPr>
          <w:rFonts w:hint="eastAsia"/>
          <w:lang w:eastAsia="ja-JP"/>
        </w:rPr>
        <w:t xml:space="preserve">I the proposal, </w:t>
      </w:r>
      <w:r w:rsidR="009D6FD2">
        <w:rPr>
          <w:rFonts w:hint="eastAsia"/>
          <w:lang w:eastAsia="ja-JP"/>
        </w:rPr>
        <w:t>t</w:t>
      </w:r>
      <w:r w:rsidR="005900A1">
        <w:rPr>
          <w:rFonts w:hint="eastAsia"/>
          <w:lang w:eastAsia="ja-JP"/>
        </w:rPr>
        <w:t>he number of weight decreases from 3 to 2.</w:t>
      </w:r>
      <w:r w:rsidR="005674DF">
        <w:rPr>
          <w:rFonts w:hint="eastAsia"/>
          <w:lang w:eastAsia="ja-JP"/>
        </w:rPr>
        <w:t xml:space="preserve">  </w:t>
      </w:r>
      <w:r w:rsidR="00123A42" w:rsidRPr="000D42C5">
        <w:rPr>
          <w:rFonts w:eastAsiaTheme="minorEastAsia" w:hint="eastAsia"/>
          <w:lang w:eastAsia="ja-JP"/>
        </w:rPr>
        <w:t>By this change the</w:t>
      </w:r>
      <w:r w:rsidR="00123A42">
        <w:rPr>
          <w:rFonts w:eastAsiaTheme="minorEastAsia" w:hint="eastAsia"/>
          <w:lang w:eastAsia="ja-JP"/>
        </w:rPr>
        <w:t xml:space="preserve"> following </w:t>
      </w:r>
      <w:r w:rsidR="00F2089C">
        <w:rPr>
          <w:rFonts w:eastAsiaTheme="minorEastAsia" w:hint="eastAsia"/>
          <w:lang w:eastAsia="ja-JP"/>
        </w:rPr>
        <w:t xml:space="preserve">benefit </w:t>
      </w:r>
      <w:r w:rsidR="00123A42">
        <w:rPr>
          <w:rFonts w:eastAsiaTheme="minorEastAsia" w:hint="eastAsia"/>
          <w:lang w:eastAsia="ja-JP"/>
        </w:rPr>
        <w:t>is achieved.</w:t>
      </w:r>
    </w:p>
    <w:p w:rsidR="00123A42" w:rsidRDefault="00120665" w:rsidP="00CB77CE">
      <w:pPr>
        <w:pStyle w:val="ae"/>
        <w:numPr>
          <w:ilvl w:val="0"/>
          <w:numId w:val="25"/>
        </w:numPr>
        <w:ind w:leftChars="0"/>
        <w:rPr>
          <w:rFonts w:eastAsiaTheme="minorEastAsia"/>
          <w:lang w:eastAsia="ja-JP"/>
        </w:rPr>
      </w:pPr>
      <w:r w:rsidRPr="00123A42">
        <w:rPr>
          <w:rFonts w:eastAsiaTheme="minorEastAsia" w:hint="eastAsia"/>
          <w:lang w:eastAsia="ja-JP"/>
        </w:rPr>
        <w:t>the number of w</w:t>
      </w:r>
      <w:r w:rsidR="00123A42">
        <w:rPr>
          <w:rFonts w:eastAsiaTheme="minorEastAsia" w:hint="eastAsia"/>
          <w:lang w:eastAsia="ja-JP"/>
        </w:rPr>
        <w:t>eight decreases from two to one</w:t>
      </w:r>
    </w:p>
    <w:p w:rsidR="00B53AF4" w:rsidRDefault="00123A42" w:rsidP="00CB77CE">
      <w:pPr>
        <w:pStyle w:val="ae"/>
        <w:numPr>
          <w:ilvl w:val="0"/>
          <w:numId w:val="25"/>
        </w:numPr>
        <w:ind w:leftChars="0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s</w:t>
      </w:r>
      <w:r w:rsidR="007A379D" w:rsidRPr="00123A42">
        <w:rPr>
          <w:rFonts w:eastAsiaTheme="minorEastAsia" w:hint="eastAsia"/>
          <w:lang w:eastAsia="ja-JP"/>
        </w:rPr>
        <w:t xml:space="preserve">hift operation </w:t>
      </w:r>
      <w:r>
        <w:rPr>
          <w:rFonts w:eastAsiaTheme="minorEastAsia" w:hint="eastAsia"/>
          <w:lang w:eastAsia="ja-JP"/>
        </w:rPr>
        <w:t>removes in ARP prediction</w:t>
      </w:r>
    </w:p>
    <w:p w:rsidR="00123A42" w:rsidRDefault="00123A42" w:rsidP="00CB77CE">
      <w:pPr>
        <w:pStyle w:val="ae"/>
        <w:numPr>
          <w:ilvl w:val="0"/>
          <w:numId w:val="25"/>
        </w:numPr>
        <w:ind w:leftChars="0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 xml:space="preserve">the number of context decreases from 8 to </w:t>
      </w:r>
      <w:ins w:id="7" w:author="s124087_0209" w:date="2013-07-27T17:11:00Z">
        <w:r w:rsidR="00E33EC8">
          <w:rPr>
            <w:rFonts w:eastAsiaTheme="minorEastAsia" w:hint="eastAsia"/>
            <w:lang w:eastAsia="ja-JP"/>
          </w:rPr>
          <w:t>4</w:t>
        </w:r>
      </w:ins>
      <w:del w:id="8" w:author="s124087_0209" w:date="2013-07-27T17:11:00Z">
        <w:r w:rsidDel="00E33EC8">
          <w:rPr>
            <w:rFonts w:eastAsiaTheme="minorEastAsia" w:hint="eastAsia"/>
            <w:lang w:eastAsia="ja-JP"/>
          </w:rPr>
          <w:delText>2</w:delText>
        </w:r>
      </w:del>
    </w:p>
    <w:p w:rsidR="005914EF" w:rsidRDefault="005914EF" w:rsidP="00CB77CE">
      <w:pPr>
        <w:pStyle w:val="ae"/>
        <w:numPr>
          <w:ilvl w:val="0"/>
          <w:numId w:val="25"/>
        </w:numPr>
        <w:ind w:leftChars="0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binarization text can be removed</w:t>
      </w:r>
    </w:p>
    <w:p w:rsidR="00EC7744" w:rsidRPr="00EC7744" w:rsidRDefault="00EC7744" w:rsidP="00EC7744">
      <w:pPr>
        <w:rPr>
          <w:rFonts w:eastAsiaTheme="minorEastAsia"/>
          <w:lang w:eastAsia="ja-JP"/>
        </w:rPr>
      </w:pPr>
    </w:p>
    <w:p w:rsidR="00644C7B" w:rsidRDefault="008E4BB8" w:rsidP="0092678E">
      <w:pPr>
        <w:rPr>
          <w:lang w:eastAsia="ja-JP"/>
        </w:rPr>
      </w:pPr>
      <w:r>
        <w:rPr>
          <w:rFonts w:hint="eastAsia"/>
          <w:lang w:eastAsia="ja-JP"/>
        </w:rPr>
        <w:t xml:space="preserve">Additionally </w:t>
      </w:r>
      <w:r w:rsidR="0016389F">
        <w:rPr>
          <w:rFonts w:hint="eastAsia"/>
          <w:lang w:eastAsia="ja-JP"/>
        </w:rPr>
        <w:t xml:space="preserve">ARP </w:t>
      </w:r>
      <w:r w:rsidR="00EC7744">
        <w:rPr>
          <w:rFonts w:hint="eastAsia"/>
          <w:lang w:eastAsia="ja-JP"/>
        </w:rPr>
        <w:t xml:space="preserve">is </w:t>
      </w:r>
      <w:r w:rsidR="0092678E">
        <w:rPr>
          <w:rFonts w:hint="eastAsia"/>
          <w:lang w:eastAsia="ja-JP"/>
        </w:rPr>
        <w:t xml:space="preserve">further </w:t>
      </w:r>
      <w:r w:rsidR="00EC7744">
        <w:rPr>
          <w:rFonts w:hint="eastAsia"/>
          <w:lang w:eastAsia="ja-JP"/>
        </w:rPr>
        <w:t xml:space="preserve">disabled </w:t>
      </w:r>
      <w:r w:rsidR="0016389F">
        <w:rPr>
          <w:rFonts w:hint="eastAsia"/>
          <w:lang w:eastAsia="ja-JP"/>
        </w:rPr>
        <w:t xml:space="preserve">when merge_idx is </w:t>
      </w:r>
      <w:r w:rsidR="00E669A7">
        <w:rPr>
          <w:rFonts w:hint="eastAsia"/>
          <w:lang w:eastAsia="ja-JP"/>
        </w:rPr>
        <w:t xml:space="preserve">equal to or </w:t>
      </w:r>
      <w:r w:rsidR="0016389F">
        <w:rPr>
          <w:rFonts w:hint="eastAsia"/>
          <w:lang w:eastAsia="ja-JP"/>
        </w:rPr>
        <w:t xml:space="preserve">larger than </w:t>
      </w:r>
      <w:r w:rsidR="001F4AF6">
        <w:rPr>
          <w:rFonts w:hint="eastAsia"/>
          <w:lang w:eastAsia="ja-JP"/>
        </w:rPr>
        <w:t>3 or AMVP mode.</w:t>
      </w:r>
      <w:r w:rsidR="00AE78B5">
        <w:rPr>
          <w:rFonts w:hint="eastAsia"/>
          <w:lang w:eastAsia="ja-JP"/>
        </w:rPr>
        <w:t xml:space="preserve"> </w:t>
      </w:r>
    </w:p>
    <w:p w:rsidR="00644C7B" w:rsidRDefault="00644C7B" w:rsidP="00644C7B">
      <w:pPr>
        <w:pStyle w:val="ae"/>
        <w:numPr>
          <w:ilvl w:val="0"/>
          <w:numId w:val="25"/>
        </w:numPr>
        <w:ind w:leftChars="0"/>
        <w:rPr>
          <w:lang w:eastAsia="ja-JP"/>
        </w:rPr>
      </w:pPr>
      <w:r>
        <w:rPr>
          <w:rFonts w:hint="eastAsia"/>
          <w:lang w:eastAsia="ja-JP"/>
        </w:rPr>
        <w:t xml:space="preserve">ARP is enabled (merge_flag == 1 &amp;&amp; </w:t>
      </w:r>
      <w:r w:rsidR="00DA4191">
        <w:rPr>
          <w:rFonts w:hint="eastAsia"/>
          <w:lang w:eastAsia="ja-JP"/>
        </w:rPr>
        <w:t>merge_idx &lt; 3)</w:t>
      </w:r>
    </w:p>
    <w:p w:rsidR="00DA4191" w:rsidRDefault="00DA4191" w:rsidP="00644C7B">
      <w:pPr>
        <w:pStyle w:val="ae"/>
        <w:numPr>
          <w:ilvl w:val="0"/>
          <w:numId w:val="25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ARP is disabled (merge_flag == 1 &amp;&amp; merge_idx &gt;= 3)</w:t>
      </w:r>
    </w:p>
    <w:p w:rsidR="00DA4191" w:rsidRDefault="00DA4191" w:rsidP="00644C7B">
      <w:pPr>
        <w:pStyle w:val="ae"/>
        <w:numPr>
          <w:ilvl w:val="0"/>
          <w:numId w:val="25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ARP is disabled (merge_flag == 0 or AMVP)</w:t>
      </w:r>
    </w:p>
    <w:p w:rsidR="00644C7B" w:rsidRDefault="00644C7B" w:rsidP="0092678E">
      <w:pPr>
        <w:rPr>
          <w:lang w:eastAsia="ja-JP"/>
        </w:rPr>
      </w:pPr>
    </w:p>
    <w:p w:rsidR="0092678E" w:rsidRDefault="0092678E" w:rsidP="0092678E">
      <w:pPr>
        <w:rPr>
          <w:lang w:eastAsia="ja-JP"/>
        </w:rPr>
      </w:pPr>
      <w:r>
        <w:rPr>
          <w:rFonts w:hint="eastAsia"/>
          <w:lang w:eastAsia="ja-JP"/>
        </w:rPr>
        <w:t>The number of merge&amp;weight candidates reduced by half (18 to 9) as shown Table 1.</w:t>
      </w:r>
    </w:p>
    <w:p w:rsidR="0092678E" w:rsidRDefault="0092678E" w:rsidP="00CB77CE">
      <w:pPr>
        <w:rPr>
          <w:lang w:eastAsia="ja-JP"/>
        </w:rPr>
      </w:pPr>
    </w:p>
    <w:p w:rsidR="00577022" w:rsidRDefault="00F977BA" w:rsidP="00C97B8E">
      <w:pPr>
        <w:jc w:val="center"/>
        <w:rPr>
          <w:lang w:eastAsia="ja-JP"/>
        </w:rPr>
      </w:pPr>
      <w:r>
        <w:rPr>
          <w:rFonts w:hint="eastAsia"/>
          <w:lang w:eastAsia="ja-JP"/>
        </w:rPr>
        <w:t>Table 1 Comparison of the number of merge&amp;weights candidate</w:t>
      </w:r>
    </w:p>
    <w:tbl>
      <w:tblPr>
        <w:tblStyle w:val="ab"/>
        <w:tblW w:w="9889" w:type="dxa"/>
        <w:tblLook w:val="04A0"/>
      </w:tblPr>
      <w:tblGrid>
        <w:gridCol w:w="1094"/>
        <w:gridCol w:w="1137"/>
        <w:gridCol w:w="1136"/>
        <w:gridCol w:w="1136"/>
        <w:gridCol w:w="1136"/>
        <w:gridCol w:w="1136"/>
        <w:gridCol w:w="1136"/>
        <w:gridCol w:w="1126"/>
        <w:gridCol w:w="852"/>
      </w:tblGrid>
      <w:tr w:rsidR="00E43EAD" w:rsidTr="00E43EAD">
        <w:tc>
          <w:tcPr>
            <w:tcW w:w="1200" w:type="dxa"/>
          </w:tcPr>
          <w:p w:rsidR="00E43EAD" w:rsidRDefault="00E43EAD" w:rsidP="00DB1E2C">
            <w:pPr>
              <w:rPr>
                <w:lang w:eastAsia="ja-JP"/>
              </w:rPr>
            </w:pPr>
          </w:p>
        </w:tc>
        <w:tc>
          <w:tcPr>
            <w:tcW w:w="1201" w:type="dxa"/>
          </w:tcPr>
          <w:p w:rsidR="00E43EAD" w:rsidRDefault="00E43EAD" w:rsidP="00E43EAD">
            <w:pPr>
              <w:jc w:val="center"/>
              <w:rPr>
                <w:lang w:eastAsia="ja-JP"/>
              </w:rPr>
            </w:pPr>
          </w:p>
        </w:tc>
        <w:tc>
          <w:tcPr>
            <w:tcW w:w="7205" w:type="dxa"/>
            <w:gridSpan w:val="6"/>
          </w:tcPr>
          <w:p w:rsidR="00E43EAD" w:rsidRDefault="007F13E1" w:rsidP="00E43EAD">
            <w:pPr>
              <w:jc w:val="center"/>
              <w:rPr>
                <w:lang w:eastAsia="ja-JP"/>
              </w:rPr>
            </w:pPr>
            <w:r>
              <w:rPr>
                <w:lang w:eastAsia="ja-JP"/>
              </w:rPr>
              <w:t>M</w:t>
            </w:r>
            <w:r w:rsidR="00E43EAD">
              <w:rPr>
                <w:rFonts w:hint="eastAsia"/>
                <w:lang w:eastAsia="ja-JP"/>
              </w:rPr>
              <w:t>erge</w:t>
            </w:r>
          </w:p>
        </w:tc>
        <w:tc>
          <w:tcPr>
            <w:tcW w:w="283" w:type="dxa"/>
          </w:tcPr>
          <w:p w:rsidR="00E43EAD" w:rsidRDefault="00E43EAD" w:rsidP="00DB1E2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AMVP</w:t>
            </w:r>
          </w:p>
        </w:tc>
      </w:tr>
      <w:tr w:rsidR="00E43EAD" w:rsidTr="00E43EAD">
        <w:tc>
          <w:tcPr>
            <w:tcW w:w="1200" w:type="dxa"/>
          </w:tcPr>
          <w:p w:rsidR="00E43EAD" w:rsidRDefault="00E43EAD" w:rsidP="00DB1E2C">
            <w:pPr>
              <w:rPr>
                <w:lang w:eastAsia="ja-JP"/>
              </w:rPr>
            </w:pPr>
          </w:p>
        </w:tc>
        <w:tc>
          <w:tcPr>
            <w:tcW w:w="1201" w:type="dxa"/>
          </w:tcPr>
          <w:p w:rsidR="00E43EAD" w:rsidRPr="00E43EAD" w:rsidRDefault="00E43EAD" w:rsidP="00DB1E2C">
            <w:pPr>
              <w:rPr>
                <w:sz w:val="20"/>
                <w:lang w:eastAsia="ja-JP"/>
              </w:rPr>
            </w:pPr>
            <w:r w:rsidRPr="00E43EAD">
              <w:rPr>
                <w:rFonts w:hint="eastAsia"/>
                <w:sz w:val="20"/>
                <w:lang w:eastAsia="ja-JP"/>
              </w:rPr>
              <w:t>merge_idx</w:t>
            </w:r>
          </w:p>
          <w:p w:rsidR="00E43EAD" w:rsidRPr="00E43EAD" w:rsidRDefault="00E43EAD" w:rsidP="00DB1E2C">
            <w:pPr>
              <w:rPr>
                <w:sz w:val="20"/>
                <w:lang w:eastAsia="ja-JP"/>
              </w:rPr>
            </w:pPr>
            <w:r w:rsidRPr="00E43EAD">
              <w:rPr>
                <w:rFonts w:hint="eastAsia"/>
                <w:sz w:val="20"/>
                <w:lang w:eastAsia="ja-JP"/>
              </w:rPr>
              <w:t>=0</w:t>
            </w:r>
          </w:p>
        </w:tc>
        <w:tc>
          <w:tcPr>
            <w:tcW w:w="1201" w:type="dxa"/>
          </w:tcPr>
          <w:p w:rsidR="00E43EAD" w:rsidRPr="00E43EAD" w:rsidRDefault="00E43EAD" w:rsidP="00E43EAD">
            <w:pPr>
              <w:rPr>
                <w:sz w:val="20"/>
                <w:lang w:eastAsia="ja-JP"/>
              </w:rPr>
            </w:pPr>
            <w:r w:rsidRPr="00E43EAD">
              <w:rPr>
                <w:rFonts w:hint="eastAsia"/>
                <w:sz w:val="20"/>
                <w:lang w:eastAsia="ja-JP"/>
              </w:rPr>
              <w:t>merge_idx</w:t>
            </w:r>
          </w:p>
          <w:p w:rsidR="00E43EAD" w:rsidRPr="00E43EAD" w:rsidRDefault="00E43EAD" w:rsidP="00E43EAD">
            <w:pPr>
              <w:rPr>
                <w:sz w:val="20"/>
                <w:lang w:eastAsia="ja-JP"/>
              </w:rPr>
            </w:pPr>
            <w:r w:rsidRPr="00E43EAD">
              <w:rPr>
                <w:rFonts w:hint="eastAsia"/>
                <w:sz w:val="20"/>
                <w:lang w:eastAsia="ja-JP"/>
              </w:rPr>
              <w:t>=1</w:t>
            </w:r>
          </w:p>
        </w:tc>
        <w:tc>
          <w:tcPr>
            <w:tcW w:w="1201" w:type="dxa"/>
          </w:tcPr>
          <w:p w:rsidR="00E43EAD" w:rsidRPr="00E43EAD" w:rsidRDefault="00E43EAD" w:rsidP="00E43EAD">
            <w:pPr>
              <w:rPr>
                <w:sz w:val="20"/>
                <w:lang w:eastAsia="ja-JP"/>
              </w:rPr>
            </w:pPr>
            <w:r w:rsidRPr="00E43EAD">
              <w:rPr>
                <w:rFonts w:hint="eastAsia"/>
                <w:sz w:val="20"/>
                <w:lang w:eastAsia="ja-JP"/>
              </w:rPr>
              <w:t>merge_idx</w:t>
            </w:r>
          </w:p>
          <w:p w:rsidR="00E43EAD" w:rsidRPr="00E43EAD" w:rsidRDefault="00E43EAD" w:rsidP="00E43EAD">
            <w:pPr>
              <w:rPr>
                <w:sz w:val="20"/>
                <w:lang w:eastAsia="ja-JP"/>
              </w:rPr>
            </w:pPr>
            <w:r w:rsidRPr="00E43EAD">
              <w:rPr>
                <w:rFonts w:hint="eastAsia"/>
                <w:sz w:val="20"/>
                <w:lang w:eastAsia="ja-JP"/>
              </w:rPr>
              <w:t>=2</w:t>
            </w:r>
          </w:p>
        </w:tc>
        <w:tc>
          <w:tcPr>
            <w:tcW w:w="1200" w:type="dxa"/>
          </w:tcPr>
          <w:p w:rsidR="00E43EAD" w:rsidRPr="00E43EAD" w:rsidRDefault="00E43EAD" w:rsidP="00E43EAD">
            <w:pPr>
              <w:rPr>
                <w:sz w:val="20"/>
                <w:lang w:eastAsia="ja-JP"/>
              </w:rPr>
            </w:pPr>
            <w:r w:rsidRPr="00E43EAD">
              <w:rPr>
                <w:rFonts w:hint="eastAsia"/>
                <w:sz w:val="20"/>
                <w:lang w:eastAsia="ja-JP"/>
              </w:rPr>
              <w:t>merge_idx</w:t>
            </w:r>
          </w:p>
          <w:p w:rsidR="00E43EAD" w:rsidRPr="00E43EAD" w:rsidRDefault="00E43EAD" w:rsidP="00E43EAD">
            <w:pPr>
              <w:rPr>
                <w:sz w:val="20"/>
                <w:lang w:eastAsia="ja-JP"/>
              </w:rPr>
            </w:pPr>
            <w:r w:rsidRPr="00E43EAD">
              <w:rPr>
                <w:rFonts w:hint="eastAsia"/>
                <w:sz w:val="20"/>
                <w:lang w:eastAsia="ja-JP"/>
              </w:rPr>
              <w:t>=3</w:t>
            </w:r>
          </w:p>
        </w:tc>
        <w:tc>
          <w:tcPr>
            <w:tcW w:w="1201" w:type="dxa"/>
          </w:tcPr>
          <w:p w:rsidR="00E43EAD" w:rsidRPr="00E43EAD" w:rsidRDefault="00E43EAD" w:rsidP="00E43EAD">
            <w:pPr>
              <w:rPr>
                <w:sz w:val="20"/>
                <w:lang w:eastAsia="ja-JP"/>
              </w:rPr>
            </w:pPr>
            <w:r w:rsidRPr="00E43EAD">
              <w:rPr>
                <w:rFonts w:hint="eastAsia"/>
                <w:sz w:val="20"/>
                <w:lang w:eastAsia="ja-JP"/>
              </w:rPr>
              <w:t>merge_idx</w:t>
            </w:r>
          </w:p>
          <w:p w:rsidR="00E43EAD" w:rsidRPr="00E43EAD" w:rsidRDefault="00E43EAD" w:rsidP="00E43EAD">
            <w:pPr>
              <w:rPr>
                <w:sz w:val="20"/>
                <w:lang w:eastAsia="ja-JP"/>
              </w:rPr>
            </w:pPr>
            <w:r w:rsidRPr="00E43EAD">
              <w:rPr>
                <w:rFonts w:hint="eastAsia"/>
                <w:sz w:val="20"/>
                <w:lang w:eastAsia="ja-JP"/>
              </w:rPr>
              <w:t>=4</w:t>
            </w:r>
          </w:p>
        </w:tc>
        <w:tc>
          <w:tcPr>
            <w:tcW w:w="1201" w:type="dxa"/>
          </w:tcPr>
          <w:p w:rsidR="00E43EAD" w:rsidRPr="00E43EAD" w:rsidRDefault="00E43EAD" w:rsidP="00A718AA">
            <w:pPr>
              <w:rPr>
                <w:sz w:val="20"/>
                <w:lang w:eastAsia="ja-JP"/>
              </w:rPr>
            </w:pPr>
            <w:r w:rsidRPr="00E43EAD">
              <w:rPr>
                <w:rFonts w:hint="eastAsia"/>
                <w:sz w:val="20"/>
                <w:lang w:eastAsia="ja-JP"/>
              </w:rPr>
              <w:t>merge_idx</w:t>
            </w:r>
          </w:p>
          <w:p w:rsidR="00E43EAD" w:rsidRPr="00E43EAD" w:rsidRDefault="00E43EAD" w:rsidP="00A718AA">
            <w:pPr>
              <w:rPr>
                <w:sz w:val="20"/>
                <w:lang w:eastAsia="ja-JP"/>
              </w:rPr>
            </w:pPr>
            <w:r w:rsidRPr="00E43EAD">
              <w:rPr>
                <w:rFonts w:hint="eastAsia"/>
                <w:sz w:val="20"/>
                <w:lang w:eastAsia="ja-JP"/>
              </w:rPr>
              <w:t>=5</w:t>
            </w:r>
          </w:p>
        </w:tc>
        <w:tc>
          <w:tcPr>
            <w:tcW w:w="1201" w:type="dxa"/>
          </w:tcPr>
          <w:p w:rsidR="00E43EAD" w:rsidRDefault="00E43EAD" w:rsidP="00E43EAD">
            <w:pPr>
              <w:rPr>
                <w:sz w:val="20"/>
                <w:lang w:eastAsia="ja-JP"/>
              </w:rPr>
            </w:pPr>
            <w:r w:rsidRPr="00E43EAD">
              <w:rPr>
                <w:rFonts w:hint="eastAsia"/>
                <w:sz w:val="20"/>
                <w:lang w:eastAsia="ja-JP"/>
              </w:rPr>
              <w:t>total</w:t>
            </w:r>
          </w:p>
          <w:p w:rsidR="00A52F25" w:rsidRPr="00E43EAD" w:rsidRDefault="00A52F25" w:rsidP="00E43EAD">
            <w:pPr>
              <w:rPr>
                <w:sz w:val="20"/>
                <w:lang w:eastAsia="ja-JP"/>
              </w:rPr>
            </w:pPr>
            <w:r>
              <w:rPr>
                <w:rFonts w:hint="eastAsia"/>
                <w:sz w:val="20"/>
                <w:lang w:eastAsia="ja-JP"/>
              </w:rPr>
              <w:t>in merge</w:t>
            </w:r>
          </w:p>
        </w:tc>
        <w:tc>
          <w:tcPr>
            <w:tcW w:w="283" w:type="dxa"/>
          </w:tcPr>
          <w:p w:rsidR="00E43EAD" w:rsidRDefault="00E43EAD" w:rsidP="00DB1E2C">
            <w:pPr>
              <w:rPr>
                <w:lang w:eastAsia="ja-JP"/>
              </w:rPr>
            </w:pPr>
          </w:p>
        </w:tc>
      </w:tr>
      <w:tr w:rsidR="00E43EAD" w:rsidTr="00E43EAD">
        <w:tc>
          <w:tcPr>
            <w:tcW w:w="1200" w:type="dxa"/>
          </w:tcPr>
          <w:p w:rsidR="00E43EAD" w:rsidRDefault="00E43EAD" w:rsidP="00DB1E2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HTM70</w:t>
            </w:r>
          </w:p>
        </w:tc>
        <w:tc>
          <w:tcPr>
            <w:tcW w:w="1201" w:type="dxa"/>
          </w:tcPr>
          <w:p w:rsidR="00E43EAD" w:rsidRDefault="00E43EAD" w:rsidP="00DB1E2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</w:t>
            </w:r>
          </w:p>
        </w:tc>
        <w:tc>
          <w:tcPr>
            <w:tcW w:w="1201" w:type="dxa"/>
          </w:tcPr>
          <w:p w:rsidR="00E43EAD" w:rsidRDefault="00E43EAD" w:rsidP="00DB1E2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</w:t>
            </w:r>
          </w:p>
        </w:tc>
        <w:tc>
          <w:tcPr>
            <w:tcW w:w="1201" w:type="dxa"/>
          </w:tcPr>
          <w:p w:rsidR="00E43EAD" w:rsidRDefault="00E43EAD" w:rsidP="00DB1E2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</w:t>
            </w:r>
          </w:p>
        </w:tc>
        <w:tc>
          <w:tcPr>
            <w:tcW w:w="1200" w:type="dxa"/>
          </w:tcPr>
          <w:p w:rsidR="00E43EAD" w:rsidRDefault="00E43EAD" w:rsidP="00DB1E2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</w:t>
            </w:r>
          </w:p>
        </w:tc>
        <w:tc>
          <w:tcPr>
            <w:tcW w:w="1201" w:type="dxa"/>
          </w:tcPr>
          <w:p w:rsidR="00E43EAD" w:rsidRDefault="00E43EAD" w:rsidP="00DB1E2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</w:t>
            </w:r>
          </w:p>
        </w:tc>
        <w:tc>
          <w:tcPr>
            <w:tcW w:w="1201" w:type="dxa"/>
          </w:tcPr>
          <w:p w:rsidR="00E43EAD" w:rsidRDefault="00E43EAD" w:rsidP="00A718AA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</w:t>
            </w:r>
          </w:p>
        </w:tc>
        <w:tc>
          <w:tcPr>
            <w:tcW w:w="1201" w:type="dxa"/>
          </w:tcPr>
          <w:p w:rsidR="00E43EAD" w:rsidRDefault="00E43EAD" w:rsidP="00DB1E2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18</w:t>
            </w:r>
          </w:p>
          <w:p w:rsidR="00E43EAD" w:rsidRDefault="00E43EAD" w:rsidP="00DB1E2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(=3*6)</w:t>
            </w:r>
          </w:p>
        </w:tc>
        <w:tc>
          <w:tcPr>
            <w:tcW w:w="283" w:type="dxa"/>
          </w:tcPr>
          <w:p w:rsidR="00E43EAD" w:rsidRPr="005914EF" w:rsidRDefault="00E43EAD" w:rsidP="00DB1E2C">
            <w:pPr>
              <w:rPr>
                <w:highlight w:val="yellow"/>
                <w:lang w:eastAsia="ja-JP"/>
              </w:rPr>
            </w:pPr>
            <w:r w:rsidRPr="00E43EAD">
              <w:rPr>
                <w:rFonts w:hint="eastAsia"/>
                <w:lang w:eastAsia="ja-JP"/>
              </w:rPr>
              <w:t>3</w:t>
            </w:r>
          </w:p>
        </w:tc>
      </w:tr>
      <w:tr w:rsidR="00E43EAD" w:rsidTr="00E43EAD">
        <w:tc>
          <w:tcPr>
            <w:tcW w:w="1200" w:type="dxa"/>
          </w:tcPr>
          <w:p w:rsidR="00E43EAD" w:rsidRDefault="00E43EAD" w:rsidP="00DB1E2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Proposal</w:t>
            </w:r>
          </w:p>
        </w:tc>
        <w:tc>
          <w:tcPr>
            <w:tcW w:w="1201" w:type="dxa"/>
          </w:tcPr>
          <w:p w:rsidR="00E43EAD" w:rsidRPr="00E43EAD" w:rsidRDefault="00E43EAD" w:rsidP="00DB1E2C">
            <w:pPr>
              <w:rPr>
                <w:highlight w:val="yellow"/>
                <w:lang w:eastAsia="ja-JP"/>
              </w:rPr>
            </w:pPr>
            <w:r w:rsidRPr="00E43EAD">
              <w:rPr>
                <w:rFonts w:hint="eastAsia"/>
                <w:highlight w:val="yellow"/>
                <w:lang w:eastAsia="ja-JP"/>
              </w:rPr>
              <w:t>2</w:t>
            </w:r>
          </w:p>
        </w:tc>
        <w:tc>
          <w:tcPr>
            <w:tcW w:w="1201" w:type="dxa"/>
          </w:tcPr>
          <w:p w:rsidR="00E43EAD" w:rsidRPr="00E43EAD" w:rsidRDefault="00E43EAD" w:rsidP="00DB1E2C">
            <w:pPr>
              <w:rPr>
                <w:highlight w:val="yellow"/>
                <w:lang w:eastAsia="ja-JP"/>
              </w:rPr>
            </w:pPr>
            <w:r w:rsidRPr="00E43EAD">
              <w:rPr>
                <w:rFonts w:hint="eastAsia"/>
                <w:highlight w:val="yellow"/>
                <w:lang w:eastAsia="ja-JP"/>
              </w:rPr>
              <w:t>2</w:t>
            </w:r>
          </w:p>
        </w:tc>
        <w:tc>
          <w:tcPr>
            <w:tcW w:w="1201" w:type="dxa"/>
          </w:tcPr>
          <w:p w:rsidR="00E43EAD" w:rsidRPr="00E43EAD" w:rsidRDefault="00E43EAD" w:rsidP="00DB1E2C">
            <w:pPr>
              <w:rPr>
                <w:highlight w:val="yellow"/>
                <w:lang w:eastAsia="ja-JP"/>
              </w:rPr>
            </w:pPr>
            <w:r w:rsidRPr="00E43EAD">
              <w:rPr>
                <w:rFonts w:hint="eastAsia"/>
                <w:highlight w:val="yellow"/>
                <w:lang w:eastAsia="ja-JP"/>
              </w:rPr>
              <w:t>2</w:t>
            </w:r>
          </w:p>
        </w:tc>
        <w:tc>
          <w:tcPr>
            <w:tcW w:w="1200" w:type="dxa"/>
          </w:tcPr>
          <w:p w:rsidR="00E43EAD" w:rsidRPr="00E43EAD" w:rsidRDefault="00E43EAD" w:rsidP="00DB1E2C">
            <w:pPr>
              <w:rPr>
                <w:highlight w:val="yellow"/>
                <w:lang w:eastAsia="ja-JP"/>
              </w:rPr>
            </w:pPr>
            <w:r w:rsidRPr="00E43EAD">
              <w:rPr>
                <w:rFonts w:hint="eastAsia"/>
                <w:highlight w:val="yellow"/>
                <w:lang w:eastAsia="ja-JP"/>
              </w:rPr>
              <w:t>1</w:t>
            </w:r>
          </w:p>
        </w:tc>
        <w:tc>
          <w:tcPr>
            <w:tcW w:w="1201" w:type="dxa"/>
          </w:tcPr>
          <w:p w:rsidR="00E43EAD" w:rsidRPr="00E43EAD" w:rsidRDefault="00E43EAD" w:rsidP="00DB1E2C">
            <w:pPr>
              <w:rPr>
                <w:highlight w:val="yellow"/>
                <w:lang w:eastAsia="ja-JP"/>
              </w:rPr>
            </w:pPr>
            <w:r w:rsidRPr="00E43EAD">
              <w:rPr>
                <w:rFonts w:hint="eastAsia"/>
                <w:highlight w:val="yellow"/>
                <w:lang w:eastAsia="ja-JP"/>
              </w:rPr>
              <w:t>1</w:t>
            </w:r>
          </w:p>
        </w:tc>
        <w:tc>
          <w:tcPr>
            <w:tcW w:w="1201" w:type="dxa"/>
          </w:tcPr>
          <w:p w:rsidR="00E43EAD" w:rsidRPr="00E43EAD" w:rsidRDefault="00E43EAD" w:rsidP="00A718AA">
            <w:pPr>
              <w:rPr>
                <w:highlight w:val="yellow"/>
                <w:lang w:eastAsia="ja-JP"/>
              </w:rPr>
            </w:pPr>
            <w:r w:rsidRPr="00E43EAD">
              <w:rPr>
                <w:rFonts w:hint="eastAsia"/>
                <w:highlight w:val="yellow"/>
                <w:lang w:eastAsia="ja-JP"/>
              </w:rPr>
              <w:t>1</w:t>
            </w:r>
          </w:p>
        </w:tc>
        <w:tc>
          <w:tcPr>
            <w:tcW w:w="1201" w:type="dxa"/>
          </w:tcPr>
          <w:p w:rsidR="00E43EAD" w:rsidRDefault="00E43EAD" w:rsidP="00DB1E2C">
            <w:pPr>
              <w:rPr>
                <w:highlight w:val="yellow"/>
                <w:lang w:eastAsia="ja-JP"/>
              </w:rPr>
            </w:pPr>
            <w:r>
              <w:rPr>
                <w:rFonts w:hint="eastAsia"/>
                <w:highlight w:val="yellow"/>
                <w:lang w:eastAsia="ja-JP"/>
              </w:rPr>
              <w:t>9</w:t>
            </w:r>
          </w:p>
          <w:p w:rsidR="00E43EAD" w:rsidRPr="00E43EAD" w:rsidRDefault="00E43EAD" w:rsidP="00DB1E2C">
            <w:pPr>
              <w:rPr>
                <w:highlight w:val="yellow"/>
                <w:lang w:eastAsia="ja-JP"/>
              </w:rPr>
            </w:pPr>
            <w:r>
              <w:rPr>
                <w:rFonts w:hint="eastAsia"/>
                <w:highlight w:val="yellow"/>
                <w:lang w:eastAsia="ja-JP"/>
              </w:rPr>
              <w:t>(=2*3+3)</w:t>
            </w:r>
          </w:p>
        </w:tc>
        <w:tc>
          <w:tcPr>
            <w:tcW w:w="283" w:type="dxa"/>
          </w:tcPr>
          <w:p w:rsidR="00E43EAD" w:rsidRPr="00E43EAD" w:rsidRDefault="00E43EAD" w:rsidP="00DB1E2C">
            <w:pPr>
              <w:rPr>
                <w:highlight w:val="yellow"/>
                <w:lang w:eastAsia="ja-JP"/>
              </w:rPr>
            </w:pPr>
            <w:r w:rsidRPr="00E43EAD">
              <w:rPr>
                <w:rFonts w:hint="eastAsia"/>
                <w:highlight w:val="yellow"/>
                <w:lang w:eastAsia="ja-JP"/>
              </w:rPr>
              <w:t>0</w:t>
            </w:r>
          </w:p>
        </w:tc>
      </w:tr>
    </w:tbl>
    <w:p w:rsidR="001F7DE2" w:rsidRDefault="001F7DE2" w:rsidP="00CB77CE">
      <w:pPr>
        <w:rPr>
          <w:lang w:eastAsia="ja-JP"/>
        </w:rPr>
      </w:pPr>
    </w:p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00"/>
        <w:gridCol w:w="1152"/>
      </w:tblGrid>
      <w:tr w:rsidR="006C493B" w:rsidRPr="004A52A3" w:rsidTr="00285632">
        <w:trPr>
          <w:cantSplit/>
          <w:trHeight w:val="204"/>
          <w:jc w:val="center"/>
        </w:trPr>
        <w:tc>
          <w:tcPr>
            <w:tcW w:w="8600" w:type="dxa"/>
          </w:tcPr>
          <w:p w:rsidR="006C493B" w:rsidRPr="004A52A3" w:rsidRDefault="006C493B" w:rsidP="00285632">
            <w:pPr>
              <w:pStyle w:val="3Table"/>
            </w:pPr>
            <w:r w:rsidRPr="004A52A3">
              <w:lastRenderedPageBreak/>
              <w:t>coding_unit( x0, y0, log2CbSize </w:t>
            </w:r>
            <w:r w:rsidRPr="004A52A3">
              <w:rPr>
                <w:highlight w:val="cyan"/>
              </w:rPr>
              <w:t>, ctDepth</w:t>
            </w:r>
            <w:r w:rsidRPr="004A52A3">
              <w:t>) {</w:t>
            </w:r>
          </w:p>
        </w:tc>
        <w:tc>
          <w:tcPr>
            <w:tcW w:w="1152" w:type="dxa"/>
          </w:tcPr>
          <w:p w:rsidR="006C493B" w:rsidRPr="004A52A3" w:rsidRDefault="006C493B" w:rsidP="00285632">
            <w:pPr>
              <w:pStyle w:val="3Table"/>
              <w:rPr>
                <w:b/>
              </w:rPr>
            </w:pPr>
            <w:r w:rsidRPr="004A52A3">
              <w:rPr>
                <w:b/>
              </w:rPr>
              <w:t>Descriptor</w:t>
            </w:r>
          </w:p>
        </w:tc>
      </w:tr>
      <w:tr w:rsidR="006C493B" w:rsidRPr="004A52A3" w:rsidTr="00285632">
        <w:trPr>
          <w:cantSplit/>
          <w:trHeight w:val="204"/>
          <w:jc w:val="center"/>
        </w:trPr>
        <w:tc>
          <w:tcPr>
            <w:tcW w:w="8600" w:type="dxa"/>
          </w:tcPr>
          <w:p w:rsidR="006C493B" w:rsidRPr="004A52A3" w:rsidRDefault="006C493B" w:rsidP="00285632">
            <w:pPr>
              <w:pStyle w:val="3Table"/>
            </w:pPr>
            <w:r w:rsidRPr="004A52A3">
              <w:tab/>
              <w:t>if( transquant_bypass_enable_flag ) {</w:t>
            </w:r>
          </w:p>
        </w:tc>
        <w:tc>
          <w:tcPr>
            <w:tcW w:w="1152" w:type="dxa"/>
          </w:tcPr>
          <w:p w:rsidR="006C493B" w:rsidRPr="004A52A3" w:rsidRDefault="006C493B" w:rsidP="00285632">
            <w:pPr>
              <w:pStyle w:val="3Table"/>
            </w:pPr>
          </w:p>
        </w:tc>
      </w:tr>
      <w:tr w:rsidR="006C493B" w:rsidRPr="004A52A3" w:rsidTr="00285632">
        <w:trPr>
          <w:cantSplit/>
          <w:trHeight w:val="204"/>
          <w:jc w:val="center"/>
        </w:trPr>
        <w:tc>
          <w:tcPr>
            <w:tcW w:w="8600" w:type="dxa"/>
          </w:tcPr>
          <w:p w:rsidR="006C493B" w:rsidRPr="004A52A3" w:rsidRDefault="006C493B" w:rsidP="00285632">
            <w:pPr>
              <w:pStyle w:val="3Table"/>
              <w:rPr>
                <w:b/>
              </w:rPr>
            </w:pPr>
            <w:r w:rsidRPr="004A52A3">
              <w:tab/>
            </w:r>
            <w:r w:rsidRPr="004A52A3">
              <w:tab/>
            </w:r>
            <w:r w:rsidRPr="004A52A3">
              <w:rPr>
                <w:b/>
              </w:rPr>
              <w:t>cu_transquant_bypass_flag</w:t>
            </w:r>
          </w:p>
        </w:tc>
        <w:tc>
          <w:tcPr>
            <w:tcW w:w="1152" w:type="dxa"/>
          </w:tcPr>
          <w:p w:rsidR="006C493B" w:rsidRPr="004A52A3" w:rsidRDefault="006C493B" w:rsidP="00285632">
            <w:pPr>
              <w:pStyle w:val="3Table"/>
            </w:pPr>
            <w:r w:rsidRPr="004A52A3">
              <w:t>ae(v)</w:t>
            </w:r>
          </w:p>
        </w:tc>
      </w:tr>
      <w:tr w:rsidR="006C493B" w:rsidRPr="004A52A3" w:rsidTr="00285632">
        <w:trPr>
          <w:cantSplit/>
          <w:trHeight w:val="204"/>
          <w:jc w:val="center"/>
        </w:trPr>
        <w:tc>
          <w:tcPr>
            <w:tcW w:w="8600" w:type="dxa"/>
          </w:tcPr>
          <w:p w:rsidR="006C493B" w:rsidRPr="004A52A3" w:rsidRDefault="006C493B" w:rsidP="00285632">
            <w:pPr>
              <w:pStyle w:val="3Table"/>
            </w:pPr>
            <w:r w:rsidRPr="004A52A3">
              <w:tab/>
              <w:t>}</w:t>
            </w:r>
          </w:p>
        </w:tc>
        <w:tc>
          <w:tcPr>
            <w:tcW w:w="1152" w:type="dxa"/>
          </w:tcPr>
          <w:p w:rsidR="006C493B" w:rsidRPr="004A52A3" w:rsidRDefault="006C493B" w:rsidP="00285632">
            <w:pPr>
              <w:pStyle w:val="3Table"/>
            </w:pPr>
          </w:p>
        </w:tc>
      </w:tr>
      <w:tr w:rsidR="006C493B" w:rsidRPr="004A52A3" w:rsidTr="00285632">
        <w:trPr>
          <w:cantSplit/>
          <w:trHeight w:val="204"/>
          <w:jc w:val="center"/>
        </w:trPr>
        <w:tc>
          <w:tcPr>
            <w:tcW w:w="8600" w:type="dxa"/>
          </w:tcPr>
          <w:p w:rsidR="006C493B" w:rsidRPr="004A52A3" w:rsidRDefault="006C493B" w:rsidP="00285632">
            <w:pPr>
              <w:pStyle w:val="3Table"/>
            </w:pPr>
            <w:r w:rsidRPr="004A52A3">
              <w:tab/>
              <w:t>if( slice_type  !=  I )</w:t>
            </w:r>
          </w:p>
        </w:tc>
        <w:tc>
          <w:tcPr>
            <w:tcW w:w="1152" w:type="dxa"/>
          </w:tcPr>
          <w:p w:rsidR="006C493B" w:rsidRPr="004A52A3" w:rsidRDefault="006C493B" w:rsidP="00285632">
            <w:pPr>
              <w:pStyle w:val="3Table"/>
            </w:pPr>
          </w:p>
        </w:tc>
      </w:tr>
      <w:tr w:rsidR="006C493B" w:rsidRPr="004A52A3" w:rsidTr="00285632">
        <w:trPr>
          <w:cantSplit/>
          <w:trHeight w:val="204"/>
          <w:jc w:val="center"/>
        </w:trPr>
        <w:tc>
          <w:tcPr>
            <w:tcW w:w="8600" w:type="dxa"/>
          </w:tcPr>
          <w:p w:rsidR="006C493B" w:rsidRPr="004A52A3" w:rsidRDefault="006C493B" w:rsidP="00285632">
            <w:pPr>
              <w:pStyle w:val="3Table"/>
              <w:rPr>
                <w:b/>
              </w:rPr>
            </w:pPr>
            <w:r w:rsidRPr="004A52A3">
              <w:tab/>
            </w:r>
            <w:r w:rsidRPr="004A52A3">
              <w:tab/>
            </w:r>
            <w:r w:rsidRPr="004A52A3">
              <w:rPr>
                <w:b/>
              </w:rPr>
              <w:t>skip_flag</w:t>
            </w:r>
            <w:r w:rsidRPr="004A52A3">
              <w:t>[ x0 ][ y0 ]</w:t>
            </w:r>
          </w:p>
        </w:tc>
        <w:tc>
          <w:tcPr>
            <w:tcW w:w="1152" w:type="dxa"/>
          </w:tcPr>
          <w:p w:rsidR="006C493B" w:rsidRPr="004A52A3" w:rsidRDefault="006C493B" w:rsidP="00285632">
            <w:pPr>
              <w:pStyle w:val="3Table"/>
            </w:pPr>
            <w:r w:rsidRPr="004A52A3">
              <w:t>ae(v)</w:t>
            </w:r>
          </w:p>
        </w:tc>
      </w:tr>
      <w:tr w:rsidR="006C493B" w:rsidRPr="004A52A3" w:rsidTr="00285632">
        <w:trPr>
          <w:cantSplit/>
          <w:trHeight w:val="204"/>
          <w:jc w:val="center"/>
        </w:trPr>
        <w:tc>
          <w:tcPr>
            <w:tcW w:w="8600" w:type="dxa"/>
          </w:tcPr>
          <w:p w:rsidR="006C493B" w:rsidRPr="004A52A3" w:rsidRDefault="006C493B" w:rsidP="00285632">
            <w:pPr>
              <w:pStyle w:val="3Table"/>
            </w:pPr>
            <w:r w:rsidRPr="004A52A3">
              <w:tab/>
              <w:t>if( skip_flag[ x0 ][ y0 ] ) {</w:t>
            </w:r>
          </w:p>
        </w:tc>
        <w:tc>
          <w:tcPr>
            <w:tcW w:w="1152" w:type="dxa"/>
          </w:tcPr>
          <w:p w:rsidR="006C493B" w:rsidRPr="004A52A3" w:rsidRDefault="006C493B" w:rsidP="00285632">
            <w:pPr>
              <w:pStyle w:val="3Table"/>
            </w:pPr>
          </w:p>
        </w:tc>
      </w:tr>
      <w:tr w:rsidR="006C493B" w:rsidRPr="004A52A3" w:rsidTr="00285632">
        <w:trPr>
          <w:cantSplit/>
          <w:trHeight w:val="204"/>
          <w:jc w:val="center"/>
        </w:trPr>
        <w:tc>
          <w:tcPr>
            <w:tcW w:w="8600" w:type="dxa"/>
          </w:tcPr>
          <w:p w:rsidR="006C493B" w:rsidRPr="004A52A3" w:rsidRDefault="006C493B" w:rsidP="00285632">
            <w:pPr>
              <w:pStyle w:val="3Table"/>
            </w:pPr>
            <w:r w:rsidRPr="004A52A3">
              <w:tab/>
            </w:r>
            <w:r w:rsidRPr="004A52A3">
              <w:tab/>
              <w:t>prediction_unit( x0, y0, log2CbSize )</w:t>
            </w:r>
          </w:p>
        </w:tc>
        <w:tc>
          <w:tcPr>
            <w:tcW w:w="1152" w:type="dxa"/>
          </w:tcPr>
          <w:p w:rsidR="006C493B" w:rsidRPr="004A52A3" w:rsidRDefault="006C493B" w:rsidP="00285632">
            <w:pPr>
              <w:pStyle w:val="3Table"/>
            </w:pPr>
          </w:p>
        </w:tc>
      </w:tr>
      <w:tr w:rsidR="006C493B" w:rsidRPr="004A52A3" w:rsidTr="00285632">
        <w:trPr>
          <w:cantSplit/>
          <w:trHeight w:val="204"/>
          <w:jc w:val="center"/>
        </w:trPr>
        <w:tc>
          <w:tcPr>
            <w:tcW w:w="8600" w:type="dxa"/>
          </w:tcPr>
          <w:p w:rsidR="006C493B" w:rsidRPr="004A52A3" w:rsidRDefault="006C493B" w:rsidP="00285632">
            <w:pPr>
              <w:pStyle w:val="3Table"/>
              <w:rPr>
                <w:highlight w:val="cyan"/>
              </w:rPr>
            </w:pPr>
            <w:r w:rsidRPr="00E67C57">
              <w:tab/>
            </w:r>
            <w:r w:rsidRPr="00E67C57">
              <w:tab/>
              <w:t>if ( iv_res_pre</w:t>
            </w:r>
            <w:r>
              <w:t>d_flag &amp;&amp; TempRefPicInListsFlag</w:t>
            </w:r>
            <w:r w:rsidR="009E0430">
              <w:rPr>
                <w:rFonts w:eastAsiaTheme="minorEastAsia" w:hint="eastAsia"/>
                <w:lang w:eastAsia="ja-JP"/>
              </w:rPr>
              <w:t xml:space="preserve"> </w:t>
            </w:r>
            <w:r w:rsidR="009E0430" w:rsidRPr="00603562">
              <w:rPr>
                <w:rFonts w:eastAsiaTheme="minorEastAsia" w:hint="eastAsia"/>
                <w:highlight w:val="yellow"/>
                <w:lang w:eastAsia="ja-JP"/>
              </w:rPr>
              <w:t>&amp;&amp; merge</w:t>
            </w:r>
            <w:r w:rsidR="009E0430" w:rsidRPr="00D64D97">
              <w:rPr>
                <w:rFonts w:eastAsiaTheme="minorEastAsia" w:hint="eastAsia"/>
                <w:highlight w:val="yellow"/>
                <w:lang w:eastAsia="ja-JP"/>
              </w:rPr>
              <w:t>_</w:t>
            </w:r>
            <w:r w:rsidR="00603562" w:rsidRPr="00D64D97">
              <w:rPr>
                <w:rFonts w:eastAsiaTheme="minorEastAsia" w:hint="eastAsia"/>
                <w:highlight w:val="yellow"/>
                <w:lang w:eastAsia="ja-JP"/>
              </w:rPr>
              <w:t>idx</w:t>
            </w:r>
            <w:r w:rsidR="00D64D97" w:rsidRPr="00D64D97">
              <w:rPr>
                <w:rFonts w:eastAsiaTheme="minorEastAsia"/>
                <w:highlight w:val="yellow"/>
                <w:lang w:eastAsia="ja-JP"/>
              </w:rPr>
              <w:t>[ x0 ][ y0 ]</w:t>
            </w:r>
            <w:r w:rsidR="00603562" w:rsidRPr="00D64D97">
              <w:rPr>
                <w:rFonts w:eastAsiaTheme="minorEastAsia" w:hint="eastAsia"/>
                <w:highlight w:val="yellow"/>
                <w:lang w:eastAsia="ja-JP"/>
              </w:rPr>
              <w:t xml:space="preserve"> &lt;</w:t>
            </w:r>
            <w:r w:rsidR="00603562" w:rsidRPr="00603562">
              <w:rPr>
                <w:rFonts w:eastAsiaTheme="minorEastAsia" w:hint="eastAsia"/>
                <w:highlight w:val="yellow"/>
                <w:lang w:eastAsia="ja-JP"/>
              </w:rPr>
              <w:t xml:space="preserve"> 3</w:t>
            </w:r>
            <w:r w:rsidRPr="006C493B">
              <w:t>)</w:t>
            </w:r>
          </w:p>
        </w:tc>
        <w:tc>
          <w:tcPr>
            <w:tcW w:w="1152" w:type="dxa"/>
          </w:tcPr>
          <w:p w:rsidR="006C493B" w:rsidRPr="004A52A3" w:rsidRDefault="006C493B" w:rsidP="00285632">
            <w:pPr>
              <w:pStyle w:val="3Table"/>
              <w:rPr>
                <w:highlight w:val="cyan"/>
              </w:rPr>
            </w:pPr>
          </w:p>
        </w:tc>
      </w:tr>
      <w:tr w:rsidR="006C493B" w:rsidRPr="004A52A3" w:rsidTr="00285632">
        <w:trPr>
          <w:cantSplit/>
          <w:trHeight w:val="204"/>
          <w:jc w:val="center"/>
        </w:trPr>
        <w:tc>
          <w:tcPr>
            <w:tcW w:w="8600" w:type="dxa"/>
          </w:tcPr>
          <w:p w:rsidR="006C493B" w:rsidRPr="0052167D" w:rsidRDefault="006C493B" w:rsidP="00285632">
            <w:pPr>
              <w:pStyle w:val="3Table"/>
              <w:rPr>
                <w:rFonts w:eastAsiaTheme="minorEastAsia"/>
                <w:highlight w:val="cyan"/>
                <w:lang w:eastAsia="ja-JP"/>
              </w:rPr>
            </w:pPr>
            <w:r>
              <w:rPr>
                <w:highlight w:val="cyan"/>
              </w:rPr>
              <w:tab/>
            </w:r>
            <w:r>
              <w:rPr>
                <w:highlight w:val="cyan"/>
              </w:rPr>
              <w:tab/>
            </w:r>
            <w:r>
              <w:rPr>
                <w:highlight w:val="cyan"/>
              </w:rPr>
              <w:tab/>
              <w:t>iv_res_pred_weight_</w:t>
            </w:r>
            <w:r w:rsidRPr="007E153D">
              <w:rPr>
                <w:rFonts w:eastAsiaTheme="minorEastAsia" w:hint="eastAsia"/>
                <w:highlight w:val="yellow"/>
                <w:lang w:eastAsia="ja-JP"/>
              </w:rPr>
              <w:t>flag</w:t>
            </w:r>
          </w:p>
        </w:tc>
        <w:tc>
          <w:tcPr>
            <w:tcW w:w="1152" w:type="dxa"/>
          </w:tcPr>
          <w:p w:rsidR="006C493B" w:rsidRPr="004A52A3" w:rsidRDefault="006C493B" w:rsidP="00285632">
            <w:pPr>
              <w:pStyle w:val="3Table"/>
              <w:rPr>
                <w:highlight w:val="cyan"/>
              </w:rPr>
            </w:pPr>
            <w:r w:rsidRPr="004A52A3">
              <w:rPr>
                <w:highlight w:val="cyan"/>
              </w:rPr>
              <w:t>ae(v)</w:t>
            </w:r>
          </w:p>
        </w:tc>
      </w:tr>
      <w:tr w:rsidR="006C493B" w:rsidRPr="00AA1E99" w:rsidTr="00285632">
        <w:trPr>
          <w:cantSplit/>
          <w:trHeight w:val="204"/>
          <w:jc w:val="center"/>
        </w:trPr>
        <w:tc>
          <w:tcPr>
            <w:tcW w:w="8600" w:type="dxa"/>
          </w:tcPr>
          <w:p w:rsidR="006C493B" w:rsidRPr="006C493B" w:rsidRDefault="006C493B" w:rsidP="00285632">
            <w:pPr>
              <w:pStyle w:val="3Table"/>
              <w:rPr>
                <w:rFonts w:eastAsiaTheme="minorEastAsia"/>
                <w:lang w:eastAsia="ja-JP"/>
              </w:rPr>
            </w:pPr>
            <w:r w:rsidRPr="00E67C57">
              <w:tab/>
            </w:r>
            <w:r w:rsidRPr="00E67C57">
              <w:tab/>
            </w:r>
            <w:r>
              <w:rPr>
                <w:rFonts w:eastAsiaTheme="minorEastAsia" w:hint="eastAsia"/>
                <w:lang w:eastAsia="ja-JP"/>
              </w:rPr>
              <w:t>..</w:t>
            </w:r>
          </w:p>
        </w:tc>
        <w:tc>
          <w:tcPr>
            <w:tcW w:w="1152" w:type="dxa"/>
          </w:tcPr>
          <w:p w:rsidR="006C493B" w:rsidRPr="006C493B" w:rsidRDefault="006C493B" w:rsidP="00285632">
            <w:pPr>
              <w:pStyle w:val="3Table"/>
            </w:pPr>
          </w:p>
        </w:tc>
      </w:tr>
      <w:tr w:rsidR="006C493B" w:rsidRPr="004A52A3" w:rsidTr="00285632">
        <w:trPr>
          <w:cantSplit/>
          <w:trHeight w:val="204"/>
          <w:jc w:val="center"/>
        </w:trPr>
        <w:tc>
          <w:tcPr>
            <w:tcW w:w="8600" w:type="dxa"/>
          </w:tcPr>
          <w:p w:rsidR="006C493B" w:rsidRPr="004A52A3" w:rsidRDefault="006C493B" w:rsidP="00285632">
            <w:pPr>
              <w:pStyle w:val="3Table"/>
            </w:pPr>
            <w:r w:rsidRPr="004A52A3">
              <w:tab/>
              <w:t>}</w:t>
            </w:r>
          </w:p>
        </w:tc>
        <w:tc>
          <w:tcPr>
            <w:tcW w:w="1152" w:type="dxa"/>
          </w:tcPr>
          <w:p w:rsidR="006C493B" w:rsidRPr="004A52A3" w:rsidRDefault="006C493B" w:rsidP="00285632">
            <w:pPr>
              <w:pStyle w:val="3Table"/>
              <w:rPr>
                <w:highlight w:val="cyan"/>
              </w:rPr>
            </w:pPr>
          </w:p>
        </w:tc>
      </w:tr>
      <w:tr w:rsidR="006C493B" w:rsidRPr="004A52A3" w:rsidTr="00285632">
        <w:trPr>
          <w:cantSplit/>
          <w:trHeight w:val="204"/>
          <w:jc w:val="center"/>
        </w:trPr>
        <w:tc>
          <w:tcPr>
            <w:tcW w:w="8600" w:type="dxa"/>
          </w:tcPr>
          <w:p w:rsidR="006C493B" w:rsidRPr="004A52A3" w:rsidRDefault="006C493B" w:rsidP="00285632">
            <w:pPr>
              <w:pStyle w:val="3Table"/>
            </w:pPr>
            <w:r w:rsidRPr="004A52A3">
              <w:tab/>
              <w:t>else {</w:t>
            </w:r>
            <w:r w:rsidRPr="004A52A3">
              <w:tab/>
            </w:r>
          </w:p>
        </w:tc>
        <w:tc>
          <w:tcPr>
            <w:tcW w:w="1152" w:type="dxa"/>
          </w:tcPr>
          <w:p w:rsidR="006C493B" w:rsidRPr="004A52A3" w:rsidRDefault="006C493B" w:rsidP="00285632">
            <w:pPr>
              <w:pStyle w:val="3Table"/>
            </w:pPr>
          </w:p>
        </w:tc>
      </w:tr>
      <w:tr w:rsidR="006C493B" w:rsidRPr="004A52A3" w:rsidTr="00285632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3B" w:rsidRPr="00AA1E99" w:rsidRDefault="006C493B" w:rsidP="00285632">
            <w:pPr>
              <w:pStyle w:val="3Table"/>
              <w:rPr>
                <w:rFonts w:eastAsiaTheme="minorEastAsia"/>
                <w:lang w:eastAsia="ja-JP"/>
              </w:rPr>
            </w:pPr>
            <w:r>
              <w:rPr>
                <w:rFonts w:eastAsiaTheme="minorEastAsia"/>
                <w:lang w:eastAsia="ja-JP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3B" w:rsidRPr="004A52A3" w:rsidRDefault="006C493B" w:rsidP="00285632">
            <w:pPr>
              <w:pStyle w:val="3Table"/>
            </w:pPr>
          </w:p>
        </w:tc>
      </w:tr>
      <w:tr w:rsidR="006C493B" w:rsidRPr="004A52A3" w:rsidTr="00285632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3B" w:rsidRPr="004A52A3" w:rsidRDefault="006C493B" w:rsidP="00285632">
            <w:pPr>
              <w:pStyle w:val="3Table"/>
            </w:pPr>
            <w:r w:rsidRPr="004A52A3">
              <w:tab/>
            </w:r>
            <w:r w:rsidRPr="004A52A3"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3B" w:rsidRPr="004A52A3" w:rsidRDefault="006C493B" w:rsidP="00285632">
            <w:pPr>
              <w:pStyle w:val="3Table"/>
            </w:pPr>
          </w:p>
        </w:tc>
      </w:tr>
      <w:tr w:rsidR="006C493B" w:rsidRPr="004A52A3" w:rsidTr="00285632">
        <w:trPr>
          <w:cantSplit/>
          <w:trHeight w:val="204"/>
          <w:jc w:val="center"/>
        </w:trPr>
        <w:tc>
          <w:tcPr>
            <w:tcW w:w="8600" w:type="dxa"/>
          </w:tcPr>
          <w:p w:rsidR="006C493B" w:rsidRPr="004A52A3" w:rsidRDefault="006C493B" w:rsidP="00285632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>if( PartMode  = =  PART_2Nx2N ) {</w:t>
            </w:r>
          </w:p>
        </w:tc>
        <w:tc>
          <w:tcPr>
            <w:tcW w:w="1152" w:type="dxa"/>
          </w:tcPr>
          <w:p w:rsidR="006C493B" w:rsidRPr="004A52A3" w:rsidRDefault="006C493B" w:rsidP="00285632">
            <w:pPr>
              <w:pStyle w:val="3Table"/>
            </w:pPr>
          </w:p>
        </w:tc>
      </w:tr>
      <w:tr w:rsidR="006C493B" w:rsidRPr="004A52A3" w:rsidTr="00285632">
        <w:trPr>
          <w:cantSplit/>
          <w:trHeight w:val="204"/>
          <w:jc w:val="center"/>
        </w:trPr>
        <w:tc>
          <w:tcPr>
            <w:tcW w:w="8600" w:type="dxa"/>
          </w:tcPr>
          <w:p w:rsidR="006C493B" w:rsidRPr="004A52A3" w:rsidRDefault="006C493B" w:rsidP="00285632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prediction_unit( x0, y0, nCbS, nCbS )</w:t>
            </w:r>
          </w:p>
        </w:tc>
        <w:tc>
          <w:tcPr>
            <w:tcW w:w="1152" w:type="dxa"/>
          </w:tcPr>
          <w:p w:rsidR="006C493B" w:rsidRPr="004A52A3" w:rsidRDefault="006C493B" w:rsidP="00285632">
            <w:pPr>
              <w:pStyle w:val="3Table"/>
            </w:pPr>
          </w:p>
        </w:tc>
      </w:tr>
      <w:tr w:rsidR="00D64D97" w:rsidRPr="004A52A3" w:rsidTr="00285632">
        <w:trPr>
          <w:cantSplit/>
          <w:trHeight w:val="204"/>
          <w:jc w:val="center"/>
        </w:trPr>
        <w:tc>
          <w:tcPr>
            <w:tcW w:w="8600" w:type="dxa"/>
          </w:tcPr>
          <w:p w:rsidR="00D64D97" w:rsidRPr="004A52A3" w:rsidRDefault="00D64D97" w:rsidP="00C304DC">
            <w:pPr>
              <w:pStyle w:val="3Table"/>
              <w:rPr>
                <w:highlight w:val="cyan"/>
              </w:rPr>
            </w:pPr>
            <w:r w:rsidRPr="00E67C57">
              <w:tab/>
            </w:r>
            <w:r w:rsidRPr="00E67C57">
              <w:tab/>
            </w:r>
            <w:r w:rsidRPr="00E67C57">
              <w:tab/>
            </w:r>
            <w:r w:rsidRPr="00E67C57">
              <w:tab/>
              <w:t>if ( iv_res_pred_flag &amp;&amp; TempRef</w:t>
            </w:r>
            <w:r w:rsidRPr="006C493B">
              <w:t>PicInListsFlag</w:t>
            </w:r>
            <w:r>
              <w:rPr>
                <w:rFonts w:eastAsiaTheme="minorEastAsia" w:hint="eastAsia"/>
                <w:lang w:eastAsia="ja-JP"/>
              </w:rPr>
              <w:t xml:space="preserve"> </w:t>
            </w:r>
            <w:r w:rsidRPr="00D64D97">
              <w:rPr>
                <w:rFonts w:eastAsiaTheme="minorEastAsia" w:hint="eastAsia"/>
                <w:highlight w:val="yellow"/>
                <w:lang w:eastAsia="ja-JP"/>
              </w:rPr>
              <w:t>&amp;&amp; (</w:t>
            </w:r>
            <w:r w:rsidR="00C304DC" w:rsidRPr="00D64D97">
              <w:rPr>
                <w:rFonts w:eastAsiaTheme="minorEastAsia" w:hint="eastAsia"/>
                <w:highlight w:val="yellow"/>
                <w:lang w:eastAsia="ja-JP"/>
              </w:rPr>
              <w:t>merge_flag</w:t>
            </w:r>
            <w:r w:rsidR="00C304DC" w:rsidRPr="00D64D97">
              <w:rPr>
                <w:rFonts w:eastAsiaTheme="minorEastAsia"/>
                <w:highlight w:val="yellow"/>
                <w:lang w:eastAsia="ja-JP"/>
              </w:rPr>
              <w:t>[ x0 ][ y0 ]</w:t>
            </w:r>
            <w:r w:rsidR="00C304DC" w:rsidRPr="00D64D97">
              <w:rPr>
                <w:rFonts w:eastAsiaTheme="minorEastAsia" w:hint="eastAsia"/>
                <w:highlight w:val="yellow"/>
                <w:lang w:eastAsia="ja-JP"/>
              </w:rPr>
              <w:t xml:space="preserve"> </w:t>
            </w:r>
            <w:r w:rsidR="00C304DC">
              <w:rPr>
                <w:rFonts w:eastAsiaTheme="minorEastAsia" w:hint="eastAsia"/>
                <w:highlight w:val="yellow"/>
                <w:lang w:eastAsia="ja-JP"/>
              </w:rPr>
              <w:t xml:space="preserve">&amp;&amp; </w:t>
            </w:r>
            <w:r w:rsidRPr="00D64D97">
              <w:rPr>
                <w:rFonts w:eastAsiaTheme="minorEastAsia" w:hint="eastAsia"/>
                <w:highlight w:val="yellow"/>
                <w:lang w:eastAsia="ja-JP"/>
              </w:rPr>
              <w:t>merge_idx</w:t>
            </w:r>
            <w:r w:rsidRPr="00D64D97">
              <w:rPr>
                <w:rFonts w:eastAsiaTheme="minorEastAsia"/>
                <w:highlight w:val="yellow"/>
                <w:lang w:eastAsia="ja-JP"/>
              </w:rPr>
              <w:t>[ x0 ][ y0 ]</w:t>
            </w:r>
            <w:r w:rsidRPr="00D64D97">
              <w:rPr>
                <w:rFonts w:eastAsiaTheme="minorEastAsia" w:hint="eastAsia"/>
                <w:highlight w:val="yellow"/>
                <w:lang w:eastAsia="ja-JP"/>
              </w:rPr>
              <w:t xml:space="preserve"> &lt; 3)</w:t>
            </w:r>
            <w:r w:rsidRPr="006C493B">
              <w:t>)</w:t>
            </w:r>
          </w:p>
        </w:tc>
        <w:tc>
          <w:tcPr>
            <w:tcW w:w="1152" w:type="dxa"/>
          </w:tcPr>
          <w:p w:rsidR="00D64D97" w:rsidRPr="004A52A3" w:rsidRDefault="00D64D97" w:rsidP="00285632">
            <w:pPr>
              <w:pStyle w:val="3Table"/>
              <w:rPr>
                <w:highlight w:val="cyan"/>
              </w:rPr>
            </w:pPr>
          </w:p>
        </w:tc>
      </w:tr>
      <w:tr w:rsidR="00D64D97" w:rsidRPr="004A52A3" w:rsidTr="00285632">
        <w:trPr>
          <w:cantSplit/>
          <w:trHeight w:val="204"/>
          <w:jc w:val="center"/>
        </w:trPr>
        <w:tc>
          <w:tcPr>
            <w:tcW w:w="8600" w:type="dxa"/>
          </w:tcPr>
          <w:p w:rsidR="00D64D97" w:rsidRPr="0052167D" w:rsidRDefault="00D64D97" w:rsidP="00285632">
            <w:pPr>
              <w:pStyle w:val="3Table"/>
              <w:rPr>
                <w:rFonts w:eastAsiaTheme="minorEastAsia"/>
                <w:highlight w:val="cyan"/>
                <w:lang w:eastAsia="ja-JP"/>
              </w:rPr>
            </w:pPr>
            <w:r>
              <w:rPr>
                <w:highlight w:val="cyan"/>
              </w:rPr>
              <w:tab/>
            </w:r>
            <w:r>
              <w:rPr>
                <w:highlight w:val="cyan"/>
              </w:rPr>
              <w:tab/>
            </w:r>
            <w:r>
              <w:rPr>
                <w:highlight w:val="cyan"/>
              </w:rPr>
              <w:tab/>
            </w:r>
            <w:r>
              <w:rPr>
                <w:highlight w:val="cyan"/>
              </w:rPr>
              <w:tab/>
            </w:r>
            <w:r>
              <w:rPr>
                <w:highlight w:val="cyan"/>
              </w:rPr>
              <w:tab/>
              <w:t>iv_res_pred_weight_</w:t>
            </w:r>
            <w:r w:rsidRPr="007E153D">
              <w:rPr>
                <w:rFonts w:eastAsiaTheme="minorEastAsia" w:hint="eastAsia"/>
                <w:highlight w:val="yellow"/>
                <w:lang w:eastAsia="ja-JP"/>
              </w:rPr>
              <w:t>flag</w:t>
            </w:r>
          </w:p>
        </w:tc>
        <w:tc>
          <w:tcPr>
            <w:tcW w:w="1152" w:type="dxa"/>
          </w:tcPr>
          <w:p w:rsidR="00D64D97" w:rsidRPr="004A52A3" w:rsidRDefault="00D64D97" w:rsidP="00285632">
            <w:pPr>
              <w:pStyle w:val="3Table"/>
              <w:rPr>
                <w:highlight w:val="cyan"/>
              </w:rPr>
            </w:pPr>
            <w:r w:rsidRPr="004A52A3">
              <w:rPr>
                <w:highlight w:val="cyan"/>
              </w:rPr>
              <w:t>ae(v)</w:t>
            </w:r>
          </w:p>
        </w:tc>
      </w:tr>
      <w:tr w:rsidR="00D64D97" w:rsidRPr="004A52A3" w:rsidTr="00285632">
        <w:trPr>
          <w:cantSplit/>
          <w:trHeight w:val="204"/>
          <w:jc w:val="center"/>
        </w:trPr>
        <w:tc>
          <w:tcPr>
            <w:tcW w:w="8600" w:type="dxa"/>
          </w:tcPr>
          <w:p w:rsidR="00D64D97" w:rsidRPr="004A52A3" w:rsidRDefault="00D64D97" w:rsidP="00285632">
            <w:pPr>
              <w:pStyle w:val="3Table"/>
            </w:pPr>
            <w:r w:rsidRPr="004A52A3">
              <w:tab/>
            </w:r>
            <w:r w:rsidRPr="004A52A3">
              <w:tab/>
              <w:t>}</w:t>
            </w:r>
          </w:p>
        </w:tc>
        <w:tc>
          <w:tcPr>
            <w:tcW w:w="1152" w:type="dxa"/>
          </w:tcPr>
          <w:p w:rsidR="00D64D97" w:rsidRPr="004A52A3" w:rsidRDefault="00D64D97" w:rsidP="00285632">
            <w:pPr>
              <w:pStyle w:val="3Table"/>
            </w:pPr>
          </w:p>
        </w:tc>
      </w:tr>
    </w:tbl>
    <w:p w:rsidR="006C493B" w:rsidRDefault="006C493B" w:rsidP="00CB77CE">
      <w:pPr>
        <w:rPr>
          <w:lang w:eastAsia="ja-JP"/>
        </w:rPr>
      </w:pPr>
    </w:p>
    <w:p w:rsidR="006C493B" w:rsidRDefault="006C493B" w:rsidP="00CB77CE">
      <w:pPr>
        <w:rPr>
          <w:lang w:eastAsia="ja-JP"/>
        </w:rPr>
      </w:pPr>
      <w:r w:rsidRPr="006C493B">
        <w:rPr>
          <w:b/>
          <w:lang w:eastAsia="ja-JP"/>
        </w:rPr>
        <w:t>iv_res_pred_weight_</w:t>
      </w:r>
      <w:r w:rsidRPr="006C493B">
        <w:rPr>
          <w:rFonts w:hint="eastAsia"/>
          <w:b/>
          <w:highlight w:val="yellow"/>
          <w:lang w:eastAsia="ja-JP"/>
        </w:rPr>
        <w:t>flag</w:t>
      </w:r>
      <w:r w:rsidRPr="006C493B">
        <w:rPr>
          <w:lang w:eastAsia="ja-JP"/>
        </w:rPr>
        <w:t xml:space="preserve"> specifies the index of the weighting factor used for residual prediction. iv_res_pred_weight_idx equal to 0 specifies that residual prediction is not used for the current coding u</w:t>
      </w:r>
      <w:r>
        <w:rPr>
          <w:lang w:eastAsia="ja-JP"/>
        </w:rPr>
        <w:t xml:space="preserve">nit. iv_res_pred_weight_idx </w:t>
      </w:r>
      <w:r w:rsidRPr="006C493B">
        <w:rPr>
          <w:highlight w:val="yellow"/>
          <w:lang w:eastAsia="ja-JP"/>
        </w:rPr>
        <w:t xml:space="preserve">equal to </w:t>
      </w:r>
      <w:r w:rsidRPr="006C493B">
        <w:rPr>
          <w:rFonts w:hint="eastAsia"/>
          <w:highlight w:val="yellow"/>
          <w:lang w:eastAsia="ja-JP"/>
        </w:rPr>
        <w:t>1</w:t>
      </w:r>
      <w:r w:rsidRPr="006C493B">
        <w:rPr>
          <w:lang w:eastAsia="ja-JP"/>
        </w:rPr>
        <w:t xml:space="preserve"> specifies that residual prediction is used for the current coding unit. When not present, the</w:t>
      </w:r>
      <w:r>
        <w:rPr>
          <w:lang w:eastAsia="ja-JP"/>
        </w:rPr>
        <w:t xml:space="preserve"> value of iv_res_pred_weight_</w:t>
      </w:r>
      <w:r w:rsidRPr="006C493B">
        <w:rPr>
          <w:rFonts w:hint="eastAsia"/>
          <w:highlight w:val="yellow"/>
          <w:lang w:eastAsia="ja-JP"/>
        </w:rPr>
        <w:t>flag</w:t>
      </w:r>
      <w:r w:rsidRPr="006C493B">
        <w:rPr>
          <w:lang w:eastAsia="ja-JP"/>
        </w:rPr>
        <w:t xml:space="preserve"> is inferred to be equal to 0.</w:t>
      </w:r>
    </w:p>
    <w:p w:rsidR="005C5193" w:rsidRDefault="005C5193" w:rsidP="00CB77CE">
      <w:pPr>
        <w:rPr>
          <w:lang w:eastAsia="ja-JP"/>
        </w:rPr>
      </w:pPr>
    </w:p>
    <w:p w:rsidR="00C21F96" w:rsidRPr="00C21F96" w:rsidRDefault="00C21F96" w:rsidP="00C21F96">
      <w:pPr>
        <w:pStyle w:val="3N0"/>
        <w:rPr>
          <w:strike/>
        </w:rPr>
      </w:pPr>
      <w:r w:rsidRPr="00C21F96">
        <w:rPr>
          <w:strike/>
          <w:highlight w:val="yellow"/>
        </w:rPr>
        <w:t>The variable shiftVal is set equal to ( iv_res_pred_weight_idx − 1 ).</w:t>
      </w:r>
      <w:r w:rsidRPr="00C21F96">
        <w:rPr>
          <w:strike/>
        </w:rPr>
        <w:t xml:space="preserve"> </w:t>
      </w:r>
    </w:p>
    <w:p w:rsidR="00C21F96" w:rsidRPr="004A52A3" w:rsidRDefault="00C21F96" w:rsidP="00C21F96">
      <w:pPr>
        <w:pStyle w:val="3N0"/>
      </w:pPr>
      <w:r w:rsidRPr="004A52A3">
        <w:t>The modified prediction samples predSamplesLX</w:t>
      </w:r>
      <w:r w:rsidRPr="004A52A3">
        <w:rPr>
          <w:vertAlign w:val="subscript"/>
        </w:rPr>
        <w:t>L</w:t>
      </w:r>
      <w:r w:rsidRPr="004A52A3">
        <w:t>[ x ][ y ] with x = 0..(</w:t>
      </w:r>
      <w:r>
        <w:t> </w:t>
      </w:r>
      <w:r w:rsidRPr="004A52A3">
        <w:t>nPbW</w:t>
      </w:r>
      <w:r>
        <w:t> </w:t>
      </w:r>
      <w:r w:rsidRPr="004A52A3">
        <w:t>)</w:t>
      </w:r>
      <w:r>
        <w:t> </w:t>
      </w:r>
      <w:r w:rsidRPr="004A52A3">
        <w:t>−</w:t>
      </w:r>
      <w:r>
        <w:t> </w:t>
      </w:r>
      <w:r w:rsidRPr="004A52A3">
        <w:t>1 and y = 0..(</w:t>
      </w:r>
      <w:r>
        <w:t> </w:t>
      </w:r>
      <w:r w:rsidRPr="004A52A3">
        <w:t>nPbH</w:t>
      </w:r>
      <w:r>
        <w:t> </w:t>
      </w:r>
      <w:r w:rsidRPr="004A52A3">
        <w:t>)</w:t>
      </w:r>
      <w:r>
        <w:t> </w:t>
      </w:r>
      <w:r w:rsidRPr="004A52A3">
        <w:t>−</w:t>
      </w:r>
      <w:r>
        <w:t> </w:t>
      </w:r>
      <w:r w:rsidRPr="004A52A3">
        <w:t>1 are derived as specified in the following:</w:t>
      </w:r>
    </w:p>
    <w:p w:rsidR="00C21F96" w:rsidRPr="004A52A3" w:rsidRDefault="00C21F96" w:rsidP="00BE66E0">
      <w:pPr>
        <w:pStyle w:val="3E1"/>
        <w:numPr>
          <w:ilvl w:val="1"/>
          <w:numId w:val="23"/>
        </w:numPr>
        <w:tabs>
          <w:tab w:val="left" w:pos="1418"/>
        </w:tabs>
        <w:rPr>
          <w:lang w:eastAsia="ko-KR"/>
        </w:rPr>
      </w:pPr>
      <w:r w:rsidRPr="004A52A3">
        <w:t>predSamplesLX</w:t>
      </w:r>
      <w:r w:rsidRPr="004A52A3">
        <w:rPr>
          <w:vertAlign w:val="subscript"/>
        </w:rPr>
        <w:t>L</w:t>
      </w:r>
      <w:r w:rsidRPr="004A52A3">
        <w:t>[ x ][ y ] =</w:t>
      </w:r>
      <w:r w:rsidRPr="004A52A3">
        <w:tab/>
        <w:t xml:space="preserve"> predSamplesLX</w:t>
      </w:r>
      <w:r w:rsidRPr="004A52A3">
        <w:rPr>
          <w:vertAlign w:val="subscript"/>
        </w:rPr>
        <w:t>L</w:t>
      </w:r>
      <w:r w:rsidRPr="004A52A3">
        <w:t xml:space="preserve">[ x ][ y ] + </w:t>
      </w:r>
      <w:r w:rsidRPr="004A52A3">
        <w:br/>
      </w:r>
      <w:r w:rsidRPr="004A52A3">
        <w:tab/>
      </w:r>
      <w:r>
        <w:t>( </w:t>
      </w:r>
      <w:r w:rsidRPr="004A52A3">
        <w:t>( currIvSamplesLX</w:t>
      </w:r>
      <w:r w:rsidRPr="004A52A3">
        <w:rPr>
          <w:vertAlign w:val="subscript"/>
        </w:rPr>
        <w:t>L</w:t>
      </w:r>
      <w:r w:rsidRPr="004A52A3">
        <w:t>[ x ][ y ] − refIvSamplesLX</w:t>
      </w:r>
      <w:r w:rsidRPr="004A52A3">
        <w:rPr>
          <w:vertAlign w:val="subscript"/>
        </w:rPr>
        <w:t>L</w:t>
      </w:r>
      <w:r w:rsidRPr="004A52A3">
        <w:t>[ x ][ y ] )</w:t>
      </w:r>
      <w:r>
        <w:t> </w:t>
      </w:r>
      <w:r w:rsidRPr="004A52A3">
        <w:t> </w:t>
      </w:r>
      <w:r w:rsidRPr="00C21F96">
        <w:rPr>
          <w:strike/>
          <w:highlight w:val="yellow"/>
        </w:rPr>
        <w:t>&gt;&gt;  shiftVal</w:t>
      </w:r>
      <w:r w:rsidRPr="00C21F96">
        <w:rPr>
          <w:strike/>
        </w:rPr>
        <w:t> </w:t>
      </w:r>
      <w:r w:rsidRPr="004A52A3">
        <w:t>)</w:t>
      </w:r>
      <w:r w:rsidRPr="004A52A3">
        <w:tab/>
        <w:t>(</w:t>
      </w:r>
      <w:r w:rsidR="00C9605E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C9605E" w:rsidRPr="004A52A3">
        <w:rPr>
          <w:lang w:eastAsia="ko-KR"/>
        </w:rPr>
      </w:r>
      <w:r w:rsidR="00C9605E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C9605E" w:rsidRPr="004A52A3">
        <w:rPr>
          <w:lang w:eastAsia="ko-KR"/>
        </w:rPr>
        <w:fldChar w:fldCharType="end"/>
      </w:r>
      <w:r w:rsidRPr="004A52A3">
        <w:noBreakHyphen/>
      </w:r>
      <w:r w:rsidR="00C9605E" w:rsidRPr="004A52A3">
        <w:fldChar w:fldCharType="begin" w:fldLock="1"/>
      </w:r>
      <w:r w:rsidRPr="004A52A3">
        <w:instrText xml:space="preserve"> SEQ Equation \* ARABIC </w:instrText>
      </w:r>
      <w:r w:rsidR="00C9605E" w:rsidRPr="004A52A3">
        <w:fldChar w:fldCharType="separate"/>
      </w:r>
      <w:r>
        <w:rPr>
          <w:noProof/>
        </w:rPr>
        <w:t>202</w:t>
      </w:r>
      <w:r w:rsidR="00C9605E" w:rsidRPr="004A52A3">
        <w:fldChar w:fldCharType="end"/>
      </w:r>
      <w:r w:rsidRPr="004A52A3">
        <w:t>)</w:t>
      </w:r>
    </w:p>
    <w:p w:rsidR="00C21F96" w:rsidRPr="004A52A3" w:rsidRDefault="00C21F96" w:rsidP="00C21F96">
      <w:pPr>
        <w:pStyle w:val="3N0"/>
      </w:pPr>
      <w:r w:rsidRPr="004A52A3">
        <w:t>The modified prediction samples predSamplesLX</w:t>
      </w:r>
      <w:r w:rsidRPr="004A52A3">
        <w:rPr>
          <w:vertAlign w:val="subscript"/>
        </w:rPr>
        <w:t>Cb</w:t>
      </w:r>
      <w:r w:rsidRPr="004A52A3">
        <w:t>[ x ][ y ] with x = 0..( nPbW /2 )</w:t>
      </w:r>
      <w:r>
        <w:t> </w:t>
      </w:r>
      <w:r w:rsidRPr="004A52A3">
        <w:t>−</w:t>
      </w:r>
      <w:r>
        <w:t> </w:t>
      </w:r>
      <w:r w:rsidRPr="004A52A3">
        <w:t>1 and y = 0..(</w:t>
      </w:r>
      <w:r>
        <w:t> </w:t>
      </w:r>
      <w:r w:rsidRPr="004A52A3">
        <w:t>nPbH /2 )−1 are derived as specified in the following:</w:t>
      </w:r>
    </w:p>
    <w:p w:rsidR="00C21F96" w:rsidRPr="004A52A3" w:rsidRDefault="00C21F96" w:rsidP="00BE66E0">
      <w:pPr>
        <w:pStyle w:val="3E1"/>
        <w:numPr>
          <w:ilvl w:val="1"/>
          <w:numId w:val="23"/>
        </w:numPr>
        <w:tabs>
          <w:tab w:val="left" w:pos="1418"/>
        </w:tabs>
        <w:rPr>
          <w:lang w:eastAsia="ko-KR"/>
        </w:rPr>
      </w:pPr>
      <w:r w:rsidRPr="004A52A3">
        <w:t>predSamplesLX</w:t>
      </w:r>
      <w:r w:rsidRPr="004A52A3">
        <w:rPr>
          <w:vertAlign w:val="subscript"/>
        </w:rPr>
        <w:t>Cb</w:t>
      </w:r>
      <w:r w:rsidRPr="004A52A3">
        <w:t>[ x ][ y ] =</w:t>
      </w:r>
      <w:r w:rsidRPr="004A52A3">
        <w:tab/>
        <w:t xml:space="preserve"> predSamplesLX</w:t>
      </w:r>
      <w:r w:rsidRPr="004A52A3">
        <w:rPr>
          <w:vertAlign w:val="subscript"/>
        </w:rPr>
        <w:t>Cb</w:t>
      </w:r>
      <w:r w:rsidRPr="004A52A3">
        <w:t xml:space="preserve">[ x ][ y ] + </w:t>
      </w:r>
      <w:r w:rsidRPr="004A52A3">
        <w:br/>
      </w:r>
      <w:r w:rsidRPr="004A52A3">
        <w:tab/>
      </w:r>
      <w:r>
        <w:t>( </w:t>
      </w:r>
      <w:r w:rsidRPr="004A52A3">
        <w:t>( currIvSamplesLX</w:t>
      </w:r>
      <w:r w:rsidRPr="004A52A3">
        <w:rPr>
          <w:vertAlign w:val="subscript"/>
        </w:rPr>
        <w:t>Cb</w:t>
      </w:r>
      <w:r w:rsidRPr="004A52A3">
        <w:t>[ x ][ y ] − refIvSamplesLX</w:t>
      </w:r>
      <w:r w:rsidRPr="004A52A3">
        <w:rPr>
          <w:vertAlign w:val="subscript"/>
        </w:rPr>
        <w:t>Cb</w:t>
      </w:r>
      <w:r w:rsidRPr="004A52A3">
        <w:t>[ x ][ y ] )</w:t>
      </w:r>
      <w:r>
        <w:t> </w:t>
      </w:r>
      <w:r w:rsidRPr="004A52A3">
        <w:t> </w:t>
      </w:r>
      <w:r w:rsidRPr="00C21F96">
        <w:rPr>
          <w:strike/>
          <w:highlight w:val="yellow"/>
        </w:rPr>
        <w:t>&gt;&gt;  shiftVal</w:t>
      </w:r>
      <w:r w:rsidRPr="00C21F96">
        <w:rPr>
          <w:strike/>
        </w:rPr>
        <w:t> </w:t>
      </w:r>
      <w:r w:rsidRPr="004A52A3">
        <w:t>)</w:t>
      </w:r>
      <w:r w:rsidRPr="004A52A3">
        <w:tab/>
        <w:t>(</w:t>
      </w:r>
      <w:r w:rsidR="00C9605E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C9605E" w:rsidRPr="004A52A3">
        <w:rPr>
          <w:lang w:eastAsia="ko-KR"/>
        </w:rPr>
      </w:r>
      <w:r w:rsidR="00C9605E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C9605E" w:rsidRPr="004A52A3">
        <w:rPr>
          <w:lang w:eastAsia="ko-KR"/>
        </w:rPr>
        <w:fldChar w:fldCharType="end"/>
      </w:r>
      <w:r w:rsidRPr="004A52A3">
        <w:noBreakHyphen/>
      </w:r>
      <w:r w:rsidR="00C9605E" w:rsidRPr="004A52A3">
        <w:fldChar w:fldCharType="begin" w:fldLock="1"/>
      </w:r>
      <w:r w:rsidRPr="004A52A3">
        <w:instrText xml:space="preserve"> SEQ Equation \* ARABIC </w:instrText>
      </w:r>
      <w:r w:rsidR="00C9605E" w:rsidRPr="004A52A3">
        <w:fldChar w:fldCharType="separate"/>
      </w:r>
      <w:r>
        <w:rPr>
          <w:noProof/>
        </w:rPr>
        <w:t>203</w:t>
      </w:r>
      <w:r w:rsidR="00C9605E" w:rsidRPr="004A52A3">
        <w:fldChar w:fldCharType="end"/>
      </w:r>
      <w:r w:rsidRPr="004A52A3">
        <w:t>)</w:t>
      </w:r>
    </w:p>
    <w:p w:rsidR="00C21F96" w:rsidRPr="00BE66E0" w:rsidRDefault="00C21F96" w:rsidP="00C21F96">
      <w:pPr>
        <w:pStyle w:val="3N0"/>
      </w:pPr>
      <w:r w:rsidRPr="004A52A3">
        <w:t>T</w:t>
      </w:r>
      <w:r w:rsidRPr="00BE66E0">
        <w:t>he modified prediction samples predSamplesLX</w:t>
      </w:r>
      <w:r w:rsidRPr="00BE66E0">
        <w:rPr>
          <w:vertAlign w:val="subscript"/>
        </w:rPr>
        <w:t>Cr</w:t>
      </w:r>
      <w:r w:rsidRPr="00BE66E0">
        <w:t>[ x ][ y ] with x = 0..( nPbW /2 ) − 1 and y = 0..( nPbH /2 ) − 1 are derived as specified in the following:</w:t>
      </w:r>
    </w:p>
    <w:p w:rsidR="00C21F96" w:rsidRPr="004A52A3" w:rsidRDefault="00BE66E0" w:rsidP="00BE66E0">
      <w:pPr>
        <w:pStyle w:val="3E1"/>
        <w:numPr>
          <w:ilvl w:val="0"/>
          <w:numId w:val="0"/>
        </w:numPr>
        <w:tabs>
          <w:tab w:val="left" w:pos="1418"/>
        </w:tabs>
        <w:rPr>
          <w:highlight w:val="yellow"/>
        </w:rPr>
      </w:pPr>
      <w:r w:rsidRPr="004A52A3">
        <w:tab/>
      </w:r>
      <w:r w:rsidR="00C21F96" w:rsidRPr="00BE66E0">
        <w:t>predSamplesLX</w:t>
      </w:r>
      <w:r w:rsidR="00C21F96" w:rsidRPr="00BE66E0">
        <w:rPr>
          <w:vertAlign w:val="subscript"/>
        </w:rPr>
        <w:t>Cr</w:t>
      </w:r>
      <w:r w:rsidR="00C21F96" w:rsidRPr="00BE66E0">
        <w:t>[ x ][ y ] =</w:t>
      </w:r>
      <w:r w:rsidR="00C21F96" w:rsidRPr="00BE66E0">
        <w:tab/>
        <w:t xml:space="preserve"> predSamplesLX</w:t>
      </w:r>
      <w:r w:rsidR="00C21F96" w:rsidRPr="00BE66E0">
        <w:rPr>
          <w:vertAlign w:val="subscript"/>
        </w:rPr>
        <w:t>Cr</w:t>
      </w:r>
      <w:r w:rsidR="00C21F96" w:rsidRPr="00BE66E0">
        <w:t>[ x ][ y ] +</w:t>
      </w:r>
      <w:r w:rsidR="00C21F96" w:rsidRPr="004A52A3">
        <w:t xml:space="preserve"> </w:t>
      </w:r>
      <w:r w:rsidR="00C21F96" w:rsidRPr="004A52A3">
        <w:br/>
      </w:r>
      <w:r w:rsidR="00C21F96" w:rsidRPr="004A52A3">
        <w:tab/>
      </w:r>
      <w:r w:rsidR="00C21F96">
        <w:t>( </w:t>
      </w:r>
      <w:r w:rsidR="00C21F96" w:rsidRPr="004A52A3">
        <w:t>( currIvSamplesLX</w:t>
      </w:r>
      <w:r w:rsidR="00C21F96" w:rsidRPr="004A52A3">
        <w:rPr>
          <w:vertAlign w:val="subscript"/>
        </w:rPr>
        <w:t>Cr</w:t>
      </w:r>
      <w:r w:rsidR="00C21F96" w:rsidRPr="004A52A3">
        <w:t>[ x ][ y ] − refIvSamplesLX</w:t>
      </w:r>
      <w:r w:rsidR="00C21F96" w:rsidRPr="004A52A3">
        <w:rPr>
          <w:vertAlign w:val="subscript"/>
        </w:rPr>
        <w:t>Cr</w:t>
      </w:r>
      <w:r w:rsidR="00C21F96" w:rsidRPr="004A52A3">
        <w:t>[ x ][ y ] )</w:t>
      </w:r>
      <w:r w:rsidR="00C21F96">
        <w:t> </w:t>
      </w:r>
      <w:r w:rsidR="00C21F96" w:rsidRPr="004A52A3">
        <w:t> </w:t>
      </w:r>
      <w:r w:rsidR="00C21F96" w:rsidRPr="00C21F96">
        <w:rPr>
          <w:strike/>
          <w:highlight w:val="yellow"/>
        </w:rPr>
        <w:t>&gt;&gt;  shiftVal</w:t>
      </w:r>
      <w:r w:rsidR="00C21F96" w:rsidRPr="00C21F96">
        <w:rPr>
          <w:strike/>
        </w:rPr>
        <w:t> </w:t>
      </w:r>
      <w:r w:rsidR="00C21F96" w:rsidRPr="004A52A3">
        <w:t>)</w:t>
      </w:r>
      <w:r w:rsidR="00C21F96" w:rsidRPr="004A52A3">
        <w:tab/>
        <w:t>(</w:t>
      </w:r>
      <w:r w:rsidR="00C9605E" w:rsidRPr="004A52A3">
        <w:rPr>
          <w:lang w:eastAsia="ko-KR"/>
        </w:rPr>
        <w:fldChar w:fldCharType="begin" w:fldLock="1"/>
      </w:r>
      <w:r w:rsidR="00C21F96" w:rsidRPr="004A52A3">
        <w:rPr>
          <w:lang w:eastAsia="ko-KR"/>
        </w:rPr>
        <w:instrText xml:space="preserve"> REF H \h </w:instrText>
      </w:r>
      <w:r w:rsidR="00C9605E" w:rsidRPr="004A52A3">
        <w:rPr>
          <w:lang w:eastAsia="ko-KR"/>
        </w:rPr>
      </w:r>
      <w:r w:rsidR="00C9605E" w:rsidRPr="004A52A3">
        <w:rPr>
          <w:lang w:eastAsia="ko-KR"/>
        </w:rPr>
        <w:fldChar w:fldCharType="separate"/>
      </w:r>
      <w:r w:rsidR="00C21F96" w:rsidRPr="004A52A3">
        <w:rPr>
          <w:lang w:eastAsia="ko-KR"/>
        </w:rPr>
        <w:t>H</w:t>
      </w:r>
      <w:r w:rsidR="00C9605E" w:rsidRPr="004A52A3">
        <w:rPr>
          <w:lang w:eastAsia="ko-KR"/>
        </w:rPr>
        <w:fldChar w:fldCharType="end"/>
      </w:r>
      <w:r w:rsidR="00C21F96" w:rsidRPr="004A52A3">
        <w:noBreakHyphen/>
      </w:r>
      <w:r w:rsidR="00C9605E" w:rsidRPr="004A52A3">
        <w:fldChar w:fldCharType="begin" w:fldLock="1"/>
      </w:r>
      <w:r w:rsidR="00C21F96" w:rsidRPr="004A52A3">
        <w:instrText xml:space="preserve"> SEQ Equation \* ARABIC </w:instrText>
      </w:r>
      <w:r w:rsidR="00C9605E" w:rsidRPr="004A52A3">
        <w:fldChar w:fldCharType="separate"/>
      </w:r>
      <w:r w:rsidR="00C21F96">
        <w:rPr>
          <w:noProof/>
        </w:rPr>
        <w:t>204</w:t>
      </w:r>
      <w:r w:rsidR="00C9605E" w:rsidRPr="004A52A3">
        <w:fldChar w:fldCharType="end"/>
      </w:r>
      <w:r w:rsidR="00C21F96" w:rsidRPr="004A52A3">
        <w:t>)</w:t>
      </w:r>
    </w:p>
    <w:p w:rsidR="00C21F96" w:rsidRDefault="00C21F96" w:rsidP="00CB77CE">
      <w:pPr>
        <w:rPr>
          <w:lang w:eastAsia="ja-JP"/>
        </w:rPr>
      </w:pPr>
    </w:p>
    <w:p w:rsidR="00080C8E" w:rsidRPr="00080C8E" w:rsidRDefault="00080C8E" w:rsidP="00080C8E">
      <w:pPr>
        <w:pStyle w:val="ac"/>
        <w:rPr>
          <w:rFonts w:eastAsiaTheme="minorEastAsia"/>
          <w:lang w:val="en-GB" w:eastAsia="ja-JP"/>
        </w:rPr>
      </w:pPr>
      <w:bookmarkStart w:id="9" w:name="_Ref341694597"/>
      <w:bookmarkStart w:id="10" w:name="_Toc358906762"/>
      <w:r w:rsidRPr="004A52A3">
        <w:rPr>
          <w:lang w:val="en-GB"/>
        </w:rPr>
        <w:lastRenderedPageBreak/>
        <w:t>Table </w:t>
      </w:r>
      <w:r w:rsidR="00C9605E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C9605E" w:rsidRPr="004A52A3">
        <w:rPr>
          <w:lang w:val="en-GB"/>
        </w:rPr>
      </w:r>
      <w:r w:rsidR="00C9605E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C9605E" w:rsidRPr="004A52A3">
        <w:rPr>
          <w:lang w:val="en-GB"/>
        </w:rPr>
        <w:fldChar w:fldCharType="end"/>
      </w:r>
      <w:r w:rsidRPr="004A52A3">
        <w:rPr>
          <w:lang w:val="en-GB"/>
        </w:rPr>
        <w:noBreakHyphen/>
      </w:r>
      <w:r w:rsidR="00C9605E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C9605E" w:rsidRPr="004A52A3">
        <w:rPr>
          <w:lang w:val="en-GB"/>
        </w:rPr>
        <w:fldChar w:fldCharType="separate"/>
      </w:r>
      <w:r>
        <w:rPr>
          <w:noProof/>
          <w:lang w:val="en-GB"/>
        </w:rPr>
        <w:t>12</w:t>
      </w:r>
      <w:r w:rsidR="00C9605E" w:rsidRPr="004A52A3">
        <w:rPr>
          <w:lang w:val="en-GB"/>
        </w:rPr>
        <w:fldChar w:fldCharType="end"/>
      </w:r>
      <w:bookmarkEnd w:id="9"/>
      <w:r w:rsidRPr="004A52A3">
        <w:rPr>
          <w:lang w:val="en-GB"/>
        </w:rPr>
        <w:t xml:space="preserve"> – Association of ctxIdx and syntax elements for each initializationType in the initialization process</w:t>
      </w:r>
      <w:bookmarkEnd w:id="10"/>
    </w:p>
    <w:tbl>
      <w:tblPr>
        <w:tblW w:w="0" w:type="auto"/>
        <w:jc w:val="center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36"/>
        <w:gridCol w:w="2988"/>
        <w:gridCol w:w="1508"/>
        <w:gridCol w:w="937"/>
        <w:gridCol w:w="963"/>
        <w:gridCol w:w="984"/>
      </w:tblGrid>
      <w:tr w:rsidR="00C21F96" w:rsidRPr="004A52A3" w:rsidTr="00DB1E2C">
        <w:trPr>
          <w:jc w:val="center"/>
        </w:trPr>
        <w:tc>
          <w:tcPr>
            <w:tcW w:w="1525" w:type="dxa"/>
            <w:vMerge w:val="restart"/>
            <w:shd w:val="clear" w:color="auto" w:fill="auto"/>
          </w:tcPr>
          <w:p w:rsidR="00C21F96" w:rsidRPr="004A52A3" w:rsidRDefault="00C21F96" w:rsidP="00DB1E2C">
            <w:pPr>
              <w:keepNext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24" w:type="dxa"/>
            <w:vMerge w:val="restart"/>
            <w:shd w:val="clear" w:color="auto" w:fill="auto"/>
            <w:vAlign w:val="center"/>
          </w:tcPr>
          <w:p w:rsidR="00C21F96" w:rsidRPr="004A52A3" w:rsidRDefault="00C21F96" w:rsidP="00DB1E2C">
            <w:pPr>
              <w:keepNext/>
              <w:jc w:val="center"/>
              <w:rPr>
                <w:b/>
                <w:sz w:val="16"/>
                <w:szCs w:val="16"/>
              </w:rPr>
            </w:pPr>
            <w:r w:rsidRPr="004A52A3">
              <w:rPr>
                <w:b/>
                <w:bCs/>
                <w:sz w:val="16"/>
                <w:szCs w:val="16"/>
              </w:rPr>
              <w:t>Syntax element</w:t>
            </w:r>
          </w:p>
        </w:tc>
        <w:tc>
          <w:tcPr>
            <w:tcW w:w="1683" w:type="dxa"/>
            <w:vMerge w:val="restart"/>
            <w:shd w:val="clear" w:color="auto" w:fill="auto"/>
            <w:vAlign w:val="center"/>
          </w:tcPr>
          <w:p w:rsidR="00C21F96" w:rsidRPr="004A52A3" w:rsidRDefault="00C21F96" w:rsidP="00DB1E2C">
            <w:pPr>
              <w:keepNext/>
              <w:jc w:val="center"/>
              <w:rPr>
                <w:b/>
                <w:sz w:val="16"/>
                <w:szCs w:val="16"/>
              </w:rPr>
            </w:pPr>
            <w:r w:rsidRPr="004A52A3">
              <w:rPr>
                <w:b/>
                <w:bCs/>
                <w:sz w:val="16"/>
                <w:szCs w:val="16"/>
              </w:rPr>
              <w:t>ctxIdxTable</w:t>
            </w:r>
          </w:p>
        </w:tc>
        <w:tc>
          <w:tcPr>
            <w:tcW w:w="3153" w:type="dxa"/>
            <w:gridSpan w:val="3"/>
            <w:shd w:val="clear" w:color="auto" w:fill="auto"/>
          </w:tcPr>
          <w:p w:rsidR="00C21F96" w:rsidRPr="004A52A3" w:rsidRDefault="00C21F96" w:rsidP="00DB1E2C">
            <w:pPr>
              <w:keepNext/>
              <w:jc w:val="center"/>
              <w:rPr>
                <w:b/>
                <w:sz w:val="16"/>
                <w:szCs w:val="16"/>
              </w:rPr>
            </w:pPr>
            <w:r w:rsidRPr="004A52A3">
              <w:rPr>
                <w:b/>
                <w:sz w:val="16"/>
                <w:szCs w:val="16"/>
              </w:rPr>
              <w:t>initType</w:t>
            </w:r>
          </w:p>
        </w:tc>
      </w:tr>
      <w:tr w:rsidR="00C21F96" w:rsidRPr="004A52A3" w:rsidTr="00DB1E2C">
        <w:trPr>
          <w:jc w:val="center"/>
        </w:trPr>
        <w:tc>
          <w:tcPr>
            <w:tcW w:w="1525" w:type="dxa"/>
            <w:vMerge/>
            <w:shd w:val="clear" w:color="auto" w:fill="auto"/>
          </w:tcPr>
          <w:p w:rsidR="00C21F96" w:rsidRPr="004A52A3" w:rsidRDefault="00C21F96" w:rsidP="00DB1E2C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3324" w:type="dxa"/>
            <w:vMerge/>
            <w:shd w:val="clear" w:color="auto" w:fill="auto"/>
            <w:vAlign w:val="center"/>
          </w:tcPr>
          <w:p w:rsidR="00C21F96" w:rsidRPr="004A52A3" w:rsidRDefault="00C21F96" w:rsidP="00DB1E2C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1683" w:type="dxa"/>
            <w:vMerge/>
            <w:shd w:val="clear" w:color="auto" w:fill="auto"/>
            <w:vAlign w:val="center"/>
          </w:tcPr>
          <w:p w:rsidR="00C21F96" w:rsidRPr="004A52A3" w:rsidRDefault="00C21F96" w:rsidP="00DB1E2C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1018" w:type="dxa"/>
            <w:shd w:val="clear" w:color="auto" w:fill="auto"/>
          </w:tcPr>
          <w:p w:rsidR="00C21F96" w:rsidRPr="004A52A3" w:rsidRDefault="00C21F96" w:rsidP="00DB1E2C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b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C21F96" w:rsidRPr="004A52A3" w:rsidRDefault="00C21F96" w:rsidP="00DB1E2C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b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1082" w:type="dxa"/>
            <w:shd w:val="clear" w:color="auto" w:fill="auto"/>
          </w:tcPr>
          <w:p w:rsidR="00C21F96" w:rsidRPr="004A52A3" w:rsidRDefault="00C21F96" w:rsidP="00DB1E2C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b/>
                <w:sz w:val="16"/>
                <w:szCs w:val="16"/>
                <w:lang w:eastAsia="ja-JP"/>
              </w:rPr>
              <w:t>2</w:t>
            </w:r>
          </w:p>
        </w:tc>
      </w:tr>
      <w:tr w:rsidR="00C21F96" w:rsidRPr="004A52A3" w:rsidTr="00DB1E2C">
        <w:trPr>
          <w:jc w:val="center"/>
        </w:trPr>
        <w:tc>
          <w:tcPr>
            <w:tcW w:w="1525" w:type="dxa"/>
            <w:vMerge w:val="restart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coding_u</w:t>
            </w:r>
            <w:bookmarkStart w:id="11" w:name="GoHere"/>
            <w:bookmarkEnd w:id="11"/>
            <w:r w:rsidRPr="004A52A3">
              <w:rPr>
                <w:sz w:val="16"/>
                <w:szCs w:val="16"/>
              </w:rPr>
              <w:t>nit( )</w:t>
            </w:r>
            <w:r>
              <w:rPr>
                <w:sz w:val="16"/>
                <w:szCs w:val="16"/>
              </w:rPr>
              <w:br/>
            </w:r>
            <w:r w:rsidRPr="00381FB8">
              <w:rPr>
                <w:sz w:val="16"/>
                <w:szCs w:val="16"/>
              </w:rPr>
              <w:t>depth_mode_parameters</w:t>
            </w:r>
            <w:r>
              <w:rPr>
                <w:sz w:val="16"/>
                <w:szCs w:val="16"/>
              </w:rPr>
              <w:t>( )</w:t>
            </w:r>
          </w:p>
        </w:tc>
        <w:tc>
          <w:tcPr>
            <w:tcW w:w="3324" w:type="dxa"/>
            <w:shd w:val="clear" w:color="auto" w:fill="auto"/>
            <w:vAlign w:val="center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  <w:lang w:eastAsia="ko-KR"/>
              </w:rPr>
            </w:pPr>
            <w:r w:rsidRPr="004A52A3">
              <w:rPr>
                <w:sz w:val="16"/>
                <w:szCs w:val="16"/>
                <w:lang w:eastAsia="ko-KR"/>
              </w:rPr>
              <w:t>depth_intra_mode</w:t>
            </w:r>
          </w:p>
        </w:tc>
        <w:tc>
          <w:tcPr>
            <w:tcW w:w="1683" w:type="dxa"/>
            <w:shd w:val="clear" w:color="auto" w:fill="auto"/>
          </w:tcPr>
          <w:p w:rsidR="00C21F96" w:rsidRPr="004A52A3" w:rsidRDefault="00C9605E" w:rsidP="00DB1E2C">
            <w:pPr>
              <w:keepNext/>
              <w:rPr>
                <w:sz w:val="16"/>
                <w:szCs w:val="16"/>
              </w:rPr>
            </w:pPr>
            <w:fldSimple w:instr=" REF _Ref358644782 \h  \* MERGEFORMAT " w:fldLock="1">
              <w:r w:rsidR="00C21F96" w:rsidRPr="00381FB8">
                <w:rPr>
                  <w:sz w:val="16"/>
                  <w:szCs w:val="16"/>
                </w:rPr>
                <w:t>Table H</w:t>
              </w:r>
              <w:r w:rsidR="00C21F96" w:rsidRPr="00381FB8">
                <w:rPr>
                  <w:sz w:val="16"/>
                  <w:szCs w:val="16"/>
                </w:rPr>
                <w:noBreakHyphen/>
                <w:t>22</w:t>
              </w:r>
            </w:fldSimple>
          </w:p>
        </w:tc>
        <w:tc>
          <w:tcPr>
            <w:tcW w:w="1018" w:type="dxa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0..7</w:t>
            </w:r>
          </w:p>
        </w:tc>
        <w:tc>
          <w:tcPr>
            <w:tcW w:w="1053" w:type="dxa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8..15</w:t>
            </w:r>
          </w:p>
        </w:tc>
        <w:tc>
          <w:tcPr>
            <w:tcW w:w="1082" w:type="dxa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16..23</w:t>
            </w:r>
          </w:p>
        </w:tc>
      </w:tr>
      <w:tr w:rsidR="00C21F96" w:rsidRPr="004A52A3" w:rsidTr="00DB1E2C">
        <w:trPr>
          <w:jc w:val="center"/>
        </w:trPr>
        <w:tc>
          <w:tcPr>
            <w:tcW w:w="1525" w:type="dxa"/>
            <w:vMerge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24" w:type="dxa"/>
            <w:shd w:val="clear" w:color="auto" w:fill="auto"/>
            <w:vAlign w:val="center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  <w:lang w:eastAsia="ko-KR"/>
              </w:rPr>
              <w:t>wedge_full_tab_idx</w:t>
            </w:r>
          </w:p>
        </w:tc>
        <w:tc>
          <w:tcPr>
            <w:tcW w:w="1683" w:type="dxa"/>
            <w:shd w:val="clear" w:color="auto" w:fill="auto"/>
          </w:tcPr>
          <w:p w:rsidR="00C21F96" w:rsidRPr="004A52A3" w:rsidRDefault="00C9605E" w:rsidP="00DB1E2C">
            <w:pPr>
              <w:keepNext/>
              <w:rPr>
                <w:sz w:val="16"/>
                <w:szCs w:val="16"/>
              </w:rPr>
            </w:pPr>
            <w:fldSimple w:instr=" REF _Ref341696527 \h  \* MERGEFORMAT " w:fldLock="1">
              <w:r w:rsidR="00C21F96" w:rsidRPr="00381FB8">
                <w:rPr>
                  <w:sz w:val="16"/>
                  <w:szCs w:val="16"/>
                </w:rPr>
                <w:t>Table H</w:t>
              </w:r>
              <w:r w:rsidR="00C21F96" w:rsidRPr="00381FB8">
                <w:rPr>
                  <w:sz w:val="16"/>
                  <w:szCs w:val="16"/>
                </w:rPr>
                <w:noBreakHyphen/>
                <w:t>13</w:t>
              </w:r>
            </w:fldSimple>
          </w:p>
        </w:tc>
        <w:tc>
          <w:tcPr>
            <w:tcW w:w="1018" w:type="dxa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1</w:t>
            </w:r>
          </w:p>
        </w:tc>
        <w:tc>
          <w:tcPr>
            <w:tcW w:w="1082" w:type="dxa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2</w:t>
            </w:r>
          </w:p>
        </w:tc>
      </w:tr>
      <w:tr w:rsidR="00C21F96" w:rsidRPr="004A52A3" w:rsidTr="00DB1E2C">
        <w:trPr>
          <w:jc w:val="center"/>
        </w:trPr>
        <w:tc>
          <w:tcPr>
            <w:tcW w:w="1525" w:type="dxa"/>
            <w:vMerge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24" w:type="dxa"/>
            <w:shd w:val="clear" w:color="auto" w:fill="auto"/>
            <w:vAlign w:val="center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  <w:lang w:eastAsia="ko-KR"/>
              </w:rPr>
            </w:pPr>
            <w:r w:rsidRPr="004A52A3">
              <w:rPr>
                <w:sz w:val="16"/>
                <w:szCs w:val="16"/>
                <w:lang w:eastAsia="ko-KR"/>
              </w:rPr>
              <w:t>wedge_predtex_tab_idx</w:t>
            </w:r>
          </w:p>
        </w:tc>
        <w:tc>
          <w:tcPr>
            <w:tcW w:w="1683" w:type="dxa"/>
            <w:shd w:val="clear" w:color="auto" w:fill="auto"/>
          </w:tcPr>
          <w:p w:rsidR="00C21F96" w:rsidRPr="004A52A3" w:rsidRDefault="00C9605E" w:rsidP="00DB1E2C">
            <w:pPr>
              <w:keepNext/>
              <w:rPr>
                <w:sz w:val="16"/>
                <w:szCs w:val="16"/>
              </w:rPr>
            </w:pPr>
            <w:fldSimple w:instr=" REF _Ref350798415 \h  \* MERGEFORMAT " w:fldLock="1">
              <w:r w:rsidR="00C21F96" w:rsidRPr="00381FB8">
                <w:rPr>
                  <w:sz w:val="16"/>
                  <w:szCs w:val="16"/>
                </w:rPr>
                <w:t>Table H</w:t>
              </w:r>
              <w:r w:rsidR="00C21F96" w:rsidRPr="00381FB8">
                <w:rPr>
                  <w:sz w:val="16"/>
                  <w:szCs w:val="16"/>
                </w:rPr>
                <w:noBreakHyphen/>
                <w:t>14</w:t>
              </w:r>
            </w:fldSimple>
          </w:p>
        </w:tc>
        <w:tc>
          <w:tcPr>
            <w:tcW w:w="1018" w:type="dxa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1</w:t>
            </w:r>
          </w:p>
        </w:tc>
        <w:tc>
          <w:tcPr>
            <w:tcW w:w="1082" w:type="dxa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2</w:t>
            </w:r>
          </w:p>
        </w:tc>
      </w:tr>
      <w:tr w:rsidR="00C21F96" w:rsidRPr="004A52A3" w:rsidTr="00DB1E2C">
        <w:trPr>
          <w:jc w:val="center"/>
        </w:trPr>
        <w:tc>
          <w:tcPr>
            <w:tcW w:w="1525" w:type="dxa"/>
            <w:vMerge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24" w:type="dxa"/>
            <w:shd w:val="clear" w:color="auto" w:fill="auto"/>
            <w:vAlign w:val="center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  <w:lang w:eastAsia="ko-KR"/>
              </w:rPr>
            </w:pPr>
            <w:r w:rsidRPr="004A52A3">
              <w:rPr>
                <w:sz w:val="16"/>
                <w:szCs w:val="16"/>
                <w:lang w:eastAsia="ko-KR"/>
              </w:rPr>
              <w:t>dmm_delta_end_flag</w:t>
            </w:r>
            <w:r w:rsidRPr="004A52A3">
              <w:rPr>
                <w:sz w:val="16"/>
                <w:szCs w:val="16"/>
                <w:lang w:eastAsia="ko-KR"/>
              </w:rPr>
              <w:br/>
              <w:t>dmm_delta_end_abs_minus1</w:t>
            </w:r>
          </w:p>
        </w:tc>
        <w:tc>
          <w:tcPr>
            <w:tcW w:w="1683" w:type="dxa"/>
            <w:shd w:val="clear" w:color="auto" w:fill="auto"/>
          </w:tcPr>
          <w:p w:rsidR="00C21F96" w:rsidRPr="004A52A3" w:rsidRDefault="00C9605E" w:rsidP="00DB1E2C">
            <w:pPr>
              <w:rPr>
                <w:sz w:val="16"/>
                <w:szCs w:val="16"/>
              </w:rPr>
            </w:pPr>
            <w:fldSimple w:instr=" REF _Ref350798822 \h  \* MERGEFORMAT " w:fldLock="1">
              <w:r w:rsidR="00C21F96" w:rsidRPr="00381FB8">
                <w:rPr>
                  <w:sz w:val="16"/>
                  <w:szCs w:val="16"/>
                </w:rPr>
                <w:t>Table H</w:t>
              </w:r>
              <w:r w:rsidR="00C21F96" w:rsidRPr="00381FB8">
                <w:rPr>
                  <w:sz w:val="16"/>
                  <w:szCs w:val="16"/>
                </w:rPr>
                <w:noBreakHyphen/>
                <w:t>15</w:t>
              </w:r>
            </w:fldSimple>
          </w:p>
        </w:tc>
        <w:tc>
          <w:tcPr>
            <w:tcW w:w="1018" w:type="dxa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1</w:t>
            </w:r>
          </w:p>
        </w:tc>
        <w:tc>
          <w:tcPr>
            <w:tcW w:w="1082" w:type="dxa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2</w:t>
            </w:r>
          </w:p>
        </w:tc>
      </w:tr>
      <w:tr w:rsidR="00C21F96" w:rsidRPr="004A52A3" w:rsidTr="00DB1E2C">
        <w:trPr>
          <w:jc w:val="center"/>
        </w:trPr>
        <w:tc>
          <w:tcPr>
            <w:tcW w:w="1525" w:type="dxa"/>
            <w:vMerge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24" w:type="dxa"/>
            <w:shd w:val="clear" w:color="auto" w:fill="auto"/>
            <w:vAlign w:val="center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  <w:lang w:eastAsia="ko-KR"/>
              </w:rPr>
            </w:pPr>
            <w:r w:rsidRPr="004A52A3">
              <w:rPr>
                <w:sz w:val="16"/>
                <w:szCs w:val="16"/>
                <w:lang w:eastAsia="ko-KR"/>
              </w:rPr>
              <w:t>dmm_dc_flag</w:t>
            </w:r>
          </w:p>
        </w:tc>
        <w:tc>
          <w:tcPr>
            <w:tcW w:w="1683" w:type="dxa"/>
            <w:shd w:val="clear" w:color="auto" w:fill="auto"/>
          </w:tcPr>
          <w:p w:rsidR="00C21F96" w:rsidRPr="004A52A3" w:rsidRDefault="00C9605E" w:rsidP="00DB1E2C">
            <w:pPr>
              <w:keepNext/>
              <w:rPr>
                <w:sz w:val="16"/>
                <w:szCs w:val="16"/>
              </w:rPr>
            </w:pPr>
            <w:fldSimple w:instr=" REF _Ref358650389 \h  \* MERGEFORMAT " w:fldLock="1">
              <w:r w:rsidR="00C21F96" w:rsidRPr="00381FB8">
                <w:rPr>
                  <w:sz w:val="16"/>
                  <w:szCs w:val="16"/>
                </w:rPr>
                <w:t>Table H</w:t>
              </w:r>
              <w:r w:rsidR="00C21F96" w:rsidRPr="00381FB8">
                <w:rPr>
                  <w:sz w:val="16"/>
                  <w:szCs w:val="16"/>
                </w:rPr>
                <w:noBreakHyphen/>
                <w:t>23</w:t>
              </w:r>
            </w:fldSimple>
          </w:p>
        </w:tc>
        <w:tc>
          <w:tcPr>
            <w:tcW w:w="1018" w:type="dxa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1</w:t>
            </w:r>
          </w:p>
        </w:tc>
        <w:tc>
          <w:tcPr>
            <w:tcW w:w="1082" w:type="dxa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2</w:t>
            </w:r>
          </w:p>
        </w:tc>
      </w:tr>
      <w:tr w:rsidR="00C21F96" w:rsidRPr="004A52A3" w:rsidTr="00DB1E2C">
        <w:trPr>
          <w:jc w:val="center"/>
        </w:trPr>
        <w:tc>
          <w:tcPr>
            <w:tcW w:w="1525" w:type="dxa"/>
            <w:vMerge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24" w:type="dxa"/>
            <w:shd w:val="clear" w:color="auto" w:fill="auto"/>
            <w:vAlign w:val="center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  <w:lang w:eastAsia="ko-KR"/>
              </w:rPr>
            </w:pPr>
            <w:r w:rsidRPr="004A52A3">
              <w:rPr>
                <w:sz w:val="16"/>
                <w:szCs w:val="16"/>
                <w:lang w:eastAsia="ko-KR"/>
              </w:rPr>
              <w:t>dmm_dc_abs</w:t>
            </w:r>
          </w:p>
        </w:tc>
        <w:tc>
          <w:tcPr>
            <w:tcW w:w="1683" w:type="dxa"/>
            <w:shd w:val="clear" w:color="auto" w:fill="auto"/>
          </w:tcPr>
          <w:p w:rsidR="00C21F96" w:rsidRPr="004A52A3" w:rsidRDefault="00C9605E" w:rsidP="00DB1E2C">
            <w:pPr>
              <w:keepNext/>
              <w:rPr>
                <w:sz w:val="16"/>
                <w:szCs w:val="16"/>
              </w:rPr>
            </w:pPr>
            <w:fldSimple w:instr=" REF _Ref341708956 \h  \* MERGEFORMAT " w:fldLock="1">
              <w:r w:rsidR="00C21F96" w:rsidRPr="00381FB8">
                <w:rPr>
                  <w:sz w:val="16"/>
                  <w:szCs w:val="16"/>
                </w:rPr>
                <w:t>Table H</w:t>
              </w:r>
              <w:r w:rsidR="00C21F96" w:rsidRPr="00381FB8">
                <w:rPr>
                  <w:sz w:val="16"/>
                  <w:szCs w:val="16"/>
                </w:rPr>
                <w:noBreakHyphen/>
                <w:t>16</w:t>
              </w:r>
            </w:fldSimple>
          </w:p>
        </w:tc>
        <w:tc>
          <w:tcPr>
            <w:tcW w:w="1018" w:type="dxa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1</w:t>
            </w:r>
          </w:p>
        </w:tc>
        <w:tc>
          <w:tcPr>
            <w:tcW w:w="1082" w:type="dxa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2</w:t>
            </w:r>
          </w:p>
        </w:tc>
      </w:tr>
      <w:tr w:rsidR="00C21F96" w:rsidRPr="004A52A3" w:rsidTr="00DB1E2C">
        <w:trPr>
          <w:jc w:val="center"/>
        </w:trPr>
        <w:tc>
          <w:tcPr>
            <w:tcW w:w="1525" w:type="dxa"/>
            <w:vMerge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24" w:type="dxa"/>
            <w:shd w:val="clear" w:color="auto" w:fill="auto"/>
            <w:vAlign w:val="center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  <w:lang w:eastAsia="ko-KR"/>
              </w:rPr>
            </w:pPr>
            <w:r w:rsidRPr="004A52A3">
              <w:rPr>
                <w:sz w:val="16"/>
                <w:szCs w:val="16"/>
                <w:lang w:eastAsia="ko-KR"/>
              </w:rPr>
              <w:t>edge_code</w:t>
            </w:r>
          </w:p>
        </w:tc>
        <w:tc>
          <w:tcPr>
            <w:tcW w:w="1683" w:type="dxa"/>
            <w:shd w:val="clear" w:color="auto" w:fill="auto"/>
          </w:tcPr>
          <w:p w:rsidR="00C21F96" w:rsidRPr="004A52A3" w:rsidRDefault="00C9605E" w:rsidP="00DB1E2C">
            <w:pPr>
              <w:keepNext/>
              <w:rPr>
                <w:sz w:val="16"/>
                <w:szCs w:val="16"/>
              </w:rPr>
            </w:pPr>
            <w:fldSimple w:instr=" REF _Ref351488022 \h  \* MERGEFORMAT " w:fldLock="1">
              <w:r w:rsidR="00C21F96" w:rsidRPr="00381FB8">
                <w:rPr>
                  <w:sz w:val="16"/>
                  <w:szCs w:val="16"/>
                </w:rPr>
                <w:t>Table H</w:t>
              </w:r>
              <w:r w:rsidR="00C21F96" w:rsidRPr="00381FB8">
                <w:rPr>
                  <w:sz w:val="16"/>
                  <w:szCs w:val="16"/>
                </w:rPr>
                <w:noBreakHyphen/>
                <w:t>17</w:t>
              </w:r>
            </w:fldSimple>
          </w:p>
        </w:tc>
        <w:tc>
          <w:tcPr>
            <w:tcW w:w="1018" w:type="dxa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1</w:t>
            </w:r>
          </w:p>
        </w:tc>
        <w:tc>
          <w:tcPr>
            <w:tcW w:w="1082" w:type="dxa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2</w:t>
            </w:r>
          </w:p>
        </w:tc>
      </w:tr>
      <w:tr w:rsidR="00C21F96" w:rsidRPr="004A52A3" w:rsidTr="00DB1E2C">
        <w:trPr>
          <w:jc w:val="center"/>
        </w:trPr>
        <w:tc>
          <w:tcPr>
            <w:tcW w:w="1525" w:type="dxa"/>
            <w:vMerge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24" w:type="dxa"/>
            <w:shd w:val="clear" w:color="auto" w:fill="auto"/>
            <w:vAlign w:val="center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  <w:lang w:eastAsia="ja-JP"/>
              </w:rPr>
            </w:pPr>
            <w:r w:rsidRPr="004A52A3">
              <w:rPr>
                <w:sz w:val="16"/>
                <w:szCs w:val="16"/>
                <w:lang w:eastAsia="ko-KR"/>
              </w:rPr>
              <w:t>iv_res_pred_weight_</w:t>
            </w:r>
            <w:r w:rsidRPr="001E7031">
              <w:rPr>
                <w:rFonts w:hint="eastAsia"/>
                <w:sz w:val="16"/>
                <w:szCs w:val="16"/>
                <w:highlight w:val="yellow"/>
                <w:lang w:eastAsia="ja-JP"/>
              </w:rPr>
              <w:t>flag</w:t>
            </w:r>
          </w:p>
        </w:tc>
        <w:tc>
          <w:tcPr>
            <w:tcW w:w="1683" w:type="dxa"/>
            <w:shd w:val="clear" w:color="auto" w:fill="auto"/>
          </w:tcPr>
          <w:p w:rsidR="00C21F96" w:rsidRPr="004A52A3" w:rsidRDefault="00C9605E" w:rsidP="00DB1E2C">
            <w:pPr>
              <w:keepNext/>
              <w:rPr>
                <w:sz w:val="16"/>
                <w:szCs w:val="16"/>
              </w:rPr>
            </w:pPr>
            <w:fldSimple w:instr=" REF _Ref358321595 \h  \* MERGEFORMAT " w:fldLock="1">
              <w:r w:rsidR="00C21F96" w:rsidRPr="00381FB8">
                <w:rPr>
                  <w:sz w:val="16"/>
                  <w:szCs w:val="16"/>
                </w:rPr>
                <w:t>Table H</w:t>
              </w:r>
              <w:r w:rsidR="00C21F96" w:rsidRPr="00381FB8">
                <w:rPr>
                  <w:sz w:val="16"/>
                  <w:szCs w:val="16"/>
                </w:rPr>
                <w:noBreakHyphen/>
                <w:t>18</w:t>
              </w:r>
            </w:fldSimple>
          </w:p>
        </w:tc>
        <w:tc>
          <w:tcPr>
            <w:tcW w:w="1018" w:type="dxa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1053" w:type="dxa"/>
            <w:shd w:val="clear" w:color="auto" w:fill="auto"/>
          </w:tcPr>
          <w:p w:rsidR="00C21F96" w:rsidRDefault="00123A42" w:rsidP="00DB1E2C">
            <w:pPr>
              <w:keepNext/>
              <w:rPr>
                <w:rFonts w:hint="eastAsia"/>
                <w:sz w:val="16"/>
                <w:szCs w:val="16"/>
                <w:lang w:eastAsia="ja-JP"/>
              </w:rPr>
            </w:pPr>
            <w:r w:rsidRPr="00123A42">
              <w:rPr>
                <w:sz w:val="16"/>
                <w:szCs w:val="16"/>
                <w:highlight w:val="yellow"/>
              </w:rPr>
              <w:t>0</w:t>
            </w:r>
            <w:ins w:id="12" w:author="s124087_0209" w:date="2013-07-27T17:09:00Z">
              <w:r w:rsidR="00E33EC8">
                <w:rPr>
                  <w:rFonts w:hint="eastAsia"/>
                  <w:sz w:val="16"/>
                  <w:szCs w:val="16"/>
                  <w:lang w:eastAsia="ja-JP"/>
                </w:rPr>
                <w:t>..1</w:t>
              </w:r>
            </w:ins>
          </w:p>
          <w:p w:rsidR="001E7031" w:rsidRPr="001E7031" w:rsidRDefault="001E7031" w:rsidP="00DB1E2C">
            <w:pPr>
              <w:keepNext/>
              <w:rPr>
                <w:strike/>
                <w:sz w:val="16"/>
                <w:szCs w:val="16"/>
                <w:lang w:eastAsia="ja-JP"/>
              </w:rPr>
            </w:pPr>
            <w:r w:rsidRPr="001E7031">
              <w:rPr>
                <w:strike/>
                <w:sz w:val="16"/>
                <w:szCs w:val="16"/>
              </w:rPr>
              <w:t>0..3</w:t>
            </w:r>
          </w:p>
        </w:tc>
        <w:tc>
          <w:tcPr>
            <w:tcW w:w="1082" w:type="dxa"/>
            <w:shd w:val="clear" w:color="auto" w:fill="auto"/>
          </w:tcPr>
          <w:p w:rsidR="00C21F96" w:rsidRDefault="00E33EC8" w:rsidP="00DB1E2C">
            <w:pPr>
              <w:keepNext/>
              <w:rPr>
                <w:rFonts w:hint="eastAsia"/>
                <w:sz w:val="16"/>
                <w:szCs w:val="16"/>
                <w:lang w:eastAsia="ja-JP"/>
              </w:rPr>
            </w:pPr>
            <w:ins w:id="13" w:author="s124087_0209" w:date="2013-07-27T17:09:00Z">
              <w:r>
                <w:rPr>
                  <w:rFonts w:hint="eastAsia"/>
                  <w:sz w:val="16"/>
                  <w:szCs w:val="16"/>
                  <w:highlight w:val="yellow"/>
                  <w:lang w:eastAsia="ja-JP"/>
                </w:rPr>
                <w:t>2..3</w:t>
              </w:r>
            </w:ins>
            <w:del w:id="14" w:author="s124087_0209" w:date="2013-07-27T17:09:00Z">
              <w:r w:rsidR="00123A42" w:rsidRPr="00123A42" w:rsidDel="00E33EC8">
                <w:rPr>
                  <w:sz w:val="16"/>
                  <w:szCs w:val="16"/>
                  <w:highlight w:val="yellow"/>
                </w:rPr>
                <w:delText>1</w:delText>
              </w:r>
            </w:del>
          </w:p>
          <w:p w:rsidR="001E7031" w:rsidRPr="001E7031" w:rsidRDefault="001E7031" w:rsidP="00DB1E2C">
            <w:pPr>
              <w:keepNext/>
              <w:rPr>
                <w:strike/>
                <w:sz w:val="16"/>
                <w:szCs w:val="16"/>
                <w:lang w:eastAsia="ja-JP"/>
              </w:rPr>
            </w:pPr>
            <w:r w:rsidRPr="001E7031">
              <w:rPr>
                <w:strike/>
                <w:sz w:val="16"/>
                <w:szCs w:val="16"/>
              </w:rPr>
              <w:t>4..7</w:t>
            </w:r>
          </w:p>
        </w:tc>
      </w:tr>
      <w:tr w:rsidR="00C21F96" w:rsidRPr="004A52A3" w:rsidTr="00DB1E2C">
        <w:trPr>
          <w:jc w:val="center"/>
        </w:trPr>
        <w:tc>
          <w:tcPr>
            <w:tcW w:w="1525" w:type="dxa"/>
            <w:vMerge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24" w:type="dxa"/>
            <w:shd w:val="clear" w:color="auto" w:fill="auto"/>
            <w:vAlign w:val="center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  <w:lang w:eastAsia="ko-KR"/>
              </w:rPr>
            </w:pPr>
            <w:r w:rsidRPr="004A52A3">
              <w:rPr>
                <w:sz w:val="16"/>
                <w:szCs w:val="16"/>
                <w:lang w:eastAsia="ko-KR"/>
              </w:rPr>
              <w:t>ic_flag</w:t>
            </w:r>
          </w:p>
        </w:tc>
        <w:tc>
          <w:tcPr>
            <w:tcW w:w="1683" w:type="dxa"/>
            <w:shd w:val="clear" w:color="auto" w:fill="auto"/>
          </w:tcPr>
          <w:p w:rsidR="00C21F96" w:rsidRPr="004A52A3" w:rsidRDefault="00C9605E" w:rsidP="00DB1E2C">
            <w:pPr>
              <w:keepNext/>
              <w:rPr>
                <w:sz w:val="16"/>
                <w:szCs w:val="16"/>
              </w:rPr>
            </w:pPr>
            <w:fldSimple w:instr=" REF _Ref358644610 \h  \* MERGEFORMAT " w:fldLock="1">
              <w:r w:rsidR="00C21F96" w:rsidRPr="00381FB8">
                <w:rPr>
                  <w:sz w:val="16"/>
                  <w:szCs w:val="16"/>
                </w:rPr>
                <w:t>Table H</w:t>
              </w:r>
              <w:r w:rsidR="00C21F96" w:rsidRPr="00381FB8">
                <w:rPr>
                  <w:sz w:val="16"/>
                  <w:szCs w:val="16"/>
                </w:rPr>
                <w:noBreakHyphen/>
                <w:t>19</w:t>
              </w:r>
            </w:fldSimple>
            <w:r w:rsidRPr="004A52A3">
              <w:rPr>
                <w:sz w:val="16"/>
                <w:szCs w:val="16"/>
              </w:rPr>
              <w:fldChar w:fldCharType="begin" w:fldLock="1"/>
            </w:r>
            <w:r w:rsidR="00C21F96" w:rsidRPr="004A52A3">
              <w:rPr>
                <w:sz w:val="16"/>
                <w:szCs w:val="16"/>
              </w:rPr>
              <w:instrText xml:space="preserve"> REF _Ref358643778 \h  \* MERGEFORMAT </w:instrText>
            </w:r>
            <w:r w:rsidRPr="004A52A3">
              <w:rPr>
                <w:sz w:val="16"/>
                <w:szCs w:val="16"/>
              </w:rPr>
            </w:r>
            <w:r w:rsidRPr="004A52A3">
              <w:rPr>
                <w:sz w:val="16"/>
                <w:szCs w:val="16"/>
              </w:rPr>
              <w:fldChar w:fldCharType="end"/>
            </w:r>
          </w:p>
        </w:tc>
        <w:tc>
          <w:tcPr>
            <w:tcW w:w="1018" w:type="dxa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1053" w:type="dxa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082" w:type="dxa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1</w:t>
            </w:r>
          </w:p>
        </w:tc>
      </w:tr>
      <w:tr w:rsidR="00C21F96" w:rsidRPr="004A52A3" w:rsidTr="00DB1E2C">
        <w:trPr>
          <w:jc w:val="center"/>
        </w:trPr>
        <w:tc>
          <w:tcPr>
            <w:tcW w:w="1525" w:type="dxa"/>
            <w:vMerge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24" w:type="dxa"/>
            <w:shd w:val="clear" w:color="auto" w:fill="auto"/>
            <w:vAlign w:val="center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  <w:lang w:eastAsia="ko-KR"/>
              </w:rPr>
            </w:pPr>
            <w:r w:rsidRPr="004A52A3">
              <w:rPr>
                <w:sz w:val="16"/>
                <w:szCs w:val="16"/>
                <w:lang w:eastAsia="ko-KR"/>
              </w:rPr>
              <w:t>edge_dc_flag</w:t>
            </w:r>
          </w:p>
        </w:tc>
        <w:tc>
          <w:tcPr>
            <w:tcW w:w="1683" w:type="dxa"/>
            <w:shd w:val="clear" w:color="auto" w:fill="auto"/>
          </w:tcPr>
          <w:p w:rsidR="00C21F96" w:rsidRPr="001D6F82" w:rsidRDefault="00C9605E" w:rsidP="00DB1E2C">
            <w:pPr>
              <w:keepNext/>
              <w:rPr>
                <w:sz w:val="16"/>
                <w:szCs w:val="16"/>
              </w:rPr>
            </w:pPr>
            <w:fldSimple w:instr=" REF _Ref358650276 \h  \* MERGEFORMAT " w:fldLock="1">
              <w:r w:rsidR="00C21F96" w:rsidRPr="00381FB8">
                <w:rPr>
                  <w:sz w:val="16"/>
                  <w:szCs w:val="16"/>
                </w:rPr>
                <w:t>Table H</w:t>
              </w:r>
              <w:r w:rsidR="00C21F96" w:rsidRPr="00381FB8">
                <w:rPr>
                  <w:sz w:val="16"/>
                  <w:szCs w:val="16"/>
                </w:rPr>
                <w:noBreakHyphen/>
                <w:t>24</w:t>
              </w:r>
            </w:fldSimple>
          </w:p>
        </w:tc>
        <w:tc>
          <w:tcPr>
            <w:tcW w:w="1018" w:type="dxa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1</w:t>
            </w:r>
          </w:p>
        </w:tc>
        <w:tc>
          <w:tcPr>
            <w:tcW w:w="1082" w:type="dxa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2</w:t>
            </w:r>
          </w:p>
        </w:tc>
      </w:tr>
      <w:tr w:rsidR="00C21F96" w:rsidRPr="004A52A3" w:rsidTr="00DB1E2C">
        <w:trPr>
          <w:jc w:val="center"/>
        </w:trPr>
        <w:tc>
          <w:tcPr>
            <w:tcW w:w="1525" w:type="dxa"/>
            <w:vMerge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24" w:type="dxa"/>
            <w:shd w:val="clear" w:color="auto" w:fill="auto"/>
            <w:vAlign w:val="center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  <w:lang w:eastAsia="ko-KR"/>
              </w:rPr>
            </w:pPr>
            <w:r w:rsidRPr="004A52A3">
              <w:rPr>
                <w:sz w:val="16"/>
                <w:szCs w:val="16"/>
                <w:lang w:eastAsia="ko-KR"/>
              </w:rPr>
              <w:t>edge_dc_abs</w:t>
            </w:r>
          </w:p>
        </w:tc>
        <w:tc>
          <w:tcPr>
            <w:tcW w:w="1683" w:type="dxa"/>
            <w:shd w:val="clear" w:color="auto" w:fill="auto"/>
          </w:tcPr>
          <w:p w:rsidR="00C21F96" w:rsidRPr="001D6F82" w:rsidRDefault="00C9605E" w:rsidP="00DB1E2C">
            <w:pPr>
              <w:keepNext/>
              <w:rPr>
                <w:sz w:val="16"/>
                <w:szCs w:val="16"/>
              </w:rPr>
            </w:pPr>
            <w:fldSimple w:instr=" REF _Ref358650415 \h  \* MERGEFORMAT " w:fldLock="1">
              <w:r w:rsidR="00C21F96" w:rsidRPr="00381FB8">
                <w:rPr>
                  <w:sz w:val="16"/>
                  <w:szCs w:val="16"/>
                </w:rPr>
                <w:t>Table H</w:t>
              </w:r>
              <w:r w:rsidR="00C21F96" w:rsidRPr="00381FB8">
                <w:rPr>
                  <w:sz w:val="16"/>
                  <w:szCs w:val="16"/>
                </w:rPr>
                <w:noBreakHyphen/>
                <w:t>25</w:t>
              </w:r>
            </w:fldSimple>
          </w:p>
        </w:tc>
        <w:tc>
          <w:tcPr>
            <w:tcW w:w="1018" w:type="dxa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1</w:t>
            </w:r>
          </w:p>
        </w:tc>
        <w:tc>
          <w:tcPr>
            <w:tcW w:w="1082" w:type="dxa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2</w:t>
            </w:r>
          </w:p>
        </w:tc>
      </w:tr>
      <w:tr w:rsidR="00C21F96" w:rsidRPr="004A52A3" w:rsidTr="00DB1E2C">
        <w:trPr>
          <w:jc w:val="center"/>
        </w:trPr>
        <w:tc>
          <w:tcPr>
            <w:tcW w:w="1525" w:type="dxa"/>
            <w:vMerge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24" w:type="dxa"/>
            <w:shd w:val="clear" w:color="auto" w:fill="auto"/>
            <w:vAlign w:val="center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  <w:lang w:eastAsia="ko-KR"/>
              </w:rPr>
            </w:pPr>
            <w:r w:rsidRPr="004A52A3">
              <w:rPr>
                <w:sz w:val="16"/>
                <w:szCs w:val="16"/>
                <w:lang w:eastAsia="ko-KR"/>
              </w:rPr>
              <w:t>sdc_residual_flag</w:t>
            </w:r>
          </w:p>
        </w:tc>
        <w:tc>
          <w:tcPr>
            <w:tcW w:w="1683" w:type="dxa"/>
            <w:shd w:val="clear" w:color="auto" w:fill="auto"/>
          </w:tcPr>
          <w:p w:rsidR="00C21F96" w:rsidRPr="004A52A3" w:rsidRDefault="00C9605E" w:rsidP="00DB1E2C">
            <w:pPr>
              <w:keepNext/>
              <w:rPr>
                <w:sz w:val="16"/>
                <w:szCs w:val="16"/>
              </w:rPr>
            </w:pPr>
            <w:fldSimple w:instr=" REF _Ref358644755 \h  \* MERGEFORMAT " w:fldLock="1">
              <w:r w:rsidR="00C21F96" w:rsidRPr="00381FB8">
                <w:rPr>
                  <w:sz w:val="16"/>
                  <w:szCs w:val="16"/>
                </w:rPr>
                <w:t>Table H</w:t>
              </w:r>
              <w:r w:rsidR="00C21F96" w:rsidRPr="00381FB8">
                <w:rPr>
                  <w:sz w:val="16"/>
                  <w:szCs w:val="16"/>
                </w:rPr>
                <w:noBreakHyphen/>
                <w:t>20</w:t>
              </w:r>
            </w:fldSimple>
          </w:p>
        </w:tc>
        <w:tc>
          <w:tcPr>
            <w:tcW w:w="1018" w:type="dxa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1</w:t>
            </w:r>
          </w:p>
        </w:tc>
        <w:tc>
          <w:tcPr>
            <w:tcW w:w="1082" w:type="dxa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2</w:t>
            </w:r>
          </w:p>
        </w:tc>
      </w:tr>
      <w:tr w:rsidR="00C21F96" w:rsidRPr="004A52A3" w:rsidTr="00DB1E2C">
        <w:trPr>
          <w:jc w:val="center"/>
        </w:trPr>
        <w:tc>
          <w:tcPr>
            <w:tcW w:w="1525" w:type="dxa"/>
            <w:vMerge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24" w:type="dxa"/>
            <w:shd w:val="clear" w:color="auto" w:fill="auto"/>
            <w:vAlign w:val="center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  <w:lang w:eastAsia="ko-KR"/>
              </w:rPr>
            </w:pPr>
            <w:r w:rsidRPr="004A52A3">
              <w:rPr>
                <w:sz w:val="16"/>
                <w:szCs w:val="16"/>
                <w:lang w:eastAsia="ko-KR"/>
              </w:rPr>
              <w:t>sdc_residual_abs_minus1</w:t>
            </w:r>
          </w:p>
        </w:tc>
        <w:tc>
          <w:tcPr>
            <w:tcW w:w="1683" w:type="dxa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prefix:</w:t>
            </w:r>
            <w:r w:rsidRPr="004A52A3">
              <w:rPr>
                <w:sz w:val="16"/>
                <w:szCs w:val="16"/>
              </w:rPr>
              <w:br/>
            </w:r>
            <w:fldSimple w:instr=" REF _Ref358644611 \h  \* MERGEFORMAT " w:fldLock="1">
              <w:r w:rsidRPr="00381FB8">
                <w:rPr>
                  <w:sz w:val="16"/>
                  <w:szCs w:val="16"/>
                </w:rPr>
                <w:t>Table H</w:t>
              </w:r>
              <w:r w:rsidRPr="00381FB8">
                <w:rPr>
                  <w:sz w:val="16"/>
                  <w:szCs w:val="16"/>
                </w:rPr>
                <w:noBreakHyphen/>
                <w:t>21</w:t>
              </w:r>
            </w:fldSimple>
            <w:r w:rsidRPr="004A52A3">
              <w:rPr>
                <w:sz w:val="16"/>
                <w:szCs w:val="16"/>
              </w:rPr>
              <w:br/>
              <w:t>suffix: na</w:t>
            </w:r>
          </w:p>
        </w:tc>
        <w:tc>
          <w:tcPr>
            <w:tcW w:w="1018" w:type="dxa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prefix:0</w:t>
            </w:r>
            <w:r w:rsidRPr="004A52A3">
              <w:rPr>
                <w:sz w:val="16"/>
                <w:szCs w:val="16"/>
              </w:rPr>
              <w:br/>
              <w:t>suffix: na</w:t>
            </w:r>
            <w:r w:rsidRPr="004A52A3">
              <w:rPr>
                <w:sz w:val="16"/>
                <w:szCs w:val="16"/>
              </w:rPr>
              <w:br/>
            </w:r>
          </w:p>
        </w:tc>
        <w:tc>
          <w:tcPr>
            <w:tcW w:w="1053" w:type="dxa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prefix:1</w:t>
            </w:r>
            <w:r w:rsidRPr="004A52A3">
              <w:rPr>
                <w:sz w:val="16"/>
                <w:szCs w:val="16"/>
              </w:rPr>
              <w:br/>
              <w:t>suffix: na</w:t>
            </w:r>
          </w:p>
        </w:tc>
        <w:tc>
          <w:tcPr>
            <w:tcW w:w="1082" w:type="dxa"/>
            <w:shd w:val="clear" w:color="auto" w:fill="auto"/>
          </w:tcPr>
          <w:p w:rsidR="00C21F96" w:rsidRPr="004A52A3" w:rsidRDefault="00C21F96" w:rsidP="00DB1E2C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prefix:0</w:t>
            </w:r>
            <w:r w:rsidRPr="004A52A3">
              <w:rPr>
                <w:sz w:val="16"/>
                <w:szCs w:val="16"/>
              </w:rPr>
              <w:br/>
              <w:t>suffix: na</w:t>
            </w:r>
          </w:p>
        </w:tc>
      </w:tr>
    </w:tbl>
    <w:p w:rsidR="00C21F96" w:rsidRDefault="00C21F96" w:rsidP="00CB77CE">
      <w:pPr>
        <w:rPr>
          <w:lang w:eastAsia="ja-JP"/>
        </w:rPr>
      </w:pPr>
    </w:p>
    <w:p w:rsidR="00F05C1E" w:rsidRPr="004A52A3" w:rsidRDefault="00F05C1E" w:rsidP="00F05C1E">
      <w:pPr>
        <w:pStyle w:val="ac"/>
        <w:rPr>
          <w:lang w:val="en-GB"/>
        </w:rPr>
      </w:pPr>
      <w:bookmarkStart w:id="15" w:name="_Ref358321595"/>
      <w:bookmarkStart w:id="16" w:name="_Toc358906767"/>
      <w:r w:rsidRPr="004A52A3">
        <w:rPr>
          <w:lang w:val="en-GB"/>
        </w:rPr>
        <w:t>Table </w:t>
      </w:r>
      <w:r w:rsidR="00C9605E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C9605E" w:rsidRPr="004A52A3">
        <w:rPr>
          <w:lang w:val="en-GB"/>
        </w:rPr>
      </w:r>
      <w:r w:rsidR="00C9605E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C9605E" w:rsidRPr="004A52A3">
        <w:rPr>
          <w:lang w:val="en-GB"/>
        </w:rPr>
        <w:fldChar w:fldCharType="end"/>
      </w:r>
      <w:r w:rsidRPr="004A52A3">
        <w:rPr>
          <w:lang w:val="en-GB"/>
        </w:rPr>
        <w:noBreakHyphen/>
      </w:r>
      <w:r w:rsidR="00C9605E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C9605E" w:rsidRPr="004A52A3">
        <w:rPr>
          <w:lang w:val="en-GB"/>
        </w:rPr>
        <w:fldChar w:fldCharType="separate"/>
      </w:r>
      <w:r>
        <w:rPr>
          <w:noProof/>
          <w:lang w:val="en-GB"/>
        </w:rPr>
        <w:t>18</w:t>
      </w:r>
      <w:r w:rsidR="00C9605E" w:rsidRPr="004A52A3">
        <w:rPr>
          <w:lang w:val="en-GB"/>
        </w:rPr>
        <w:fldChar w:fldCharType="end"/>
      </w:r>
      <w:bookmarkEnd w:id="15"/>
      <w:r w:rsidRPr="004A52A3">
        <w:rPr>
          <w:lang w:val="en-GB"/>
        </w:rPr>
        <w:t xml:space="preserve"> – Values of variable initValue for iv_res_pred_weight_idx ctxIdx</w:t>
      </w:r>
      <w:bookmarkEnd w:id="16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  <w:gridCol w:w="615"/>
        <w:gridCol w:w="615"/>
        <w:gridCol w:w="615"/>
        <w:gridCol w:w="615"/>
        <w:gridCol w:w="616"/>
      </w:tblGrid>
      <w:tr w:rsidR="00F05C1E" w:rsidRPr="004A52A3" w:rsidTr="00DB1E2C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C1E" w:rsidRPr="004A52A3" w:rsidRDefault="00F05C1E" w:rsidP="00DB1E2C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kern w:val="2"/>
                <w:sz w:val="16"/>
                <w:szCs w:val="16"/>
              </w:rPr>
              <w:t>Initialization variable</w:t>
            </w:r>
          </w:p>
        </w:tc>
        <w:tc>
          <w:tcPr>
            <w:tcW w:w="49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C1E" w:rsidRPr="004A52A3" w:rsidRDefault="00F05C1E" w:rsidP="00DB1E2C">
            <w:pPr>
              <w:keepNext/>
              <w:keepLines/>
              <w:spacing w:before="100" w:after="100" w:line="190" w:lineRule="exact"/>
              <w:jc w:val="center"/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</w:pPr>
            <w:r w:rsidRPr="004A52A3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>iv_res_pred_weight_idx</w:t>
            </w:r>
          </w:p>
        </w:tc>
      </w:tr>
      <w:tr w:rsidR="00F05C1E" w:rsidRPr="004A52A3" w:rsidTr="00DB1E2C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C1E" w:rsidRPr="004A52A3" w:rsidRDefault="00F05C1E" w:rsidP="00DB1E2C">
            <w:pPr>
              <w:keepNext/>
              <w:keepLines/>
              <w:overflowPunct/>
              <w:autoSpaceDE/>
              <w:autoSpaceDN/>
              <w:adjustRightInd/>
              <w:spacing w:before="0"/>
              <w:rPr>
                <w:rFonts w:eastAsia="Times New Roman"/>
                <w:b/>
                <w:kern w:val="2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C1E" w:rsidRPr="004A52A3" w:rsidRDefault="00F05C1E" w:rsidP="00DB1E2C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C1E" w:rsidRPr="004A52A3" w:rsidRDefault="00F05C1E" w:rsidP="00DB1E2C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C1E" w:rsidRPr="00E33EC8" w:rsidRDefault="00F05C1E" w:rsidP="00DB1E2C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rPrChange w:id="17" w:author="s124087_0209" w:date="2013-07-27T17:10:00Z">
                  <w:rPr>
                    <w:rFonts w:eastAsia="Times New Roman"/>
                    <w:b/>
                    <w:bCs/>
                    <w:strike/>
                    <w:kern w:val="2"/>
                    <w:sz w:val="16"/>
                    <w:szCs w:val="16"/>
                    <w:highlight w:val="yellow"/>
                  </w:rPr>
                </w:rPrChange>
              </w:rPr>
            </w:pPr>
            <w:r w:rsidRPr="00E33EC8">
              <w:rPr>
                <w:rFonts w:eastAsia="Times New Roman"/>
                <w:b/>
                <w:bCs/>
                <w:kern w:val="2"/>
                <w:sz w:val="16"/>
                <w:szCs w:val="16"/>
                <w:rPrChange w:id="18" w:author="s124087_0209" w:date="2013-07-27T17:10:00Z">
                  <w:rPr>
                    <w:rFonts w:eastAsia="Times New Roman"/>
                    <w:b/>
                    <w:bCs/>
                    <w:strike/>
                    <w:kern w:val="2"/>
                    <w:sz w:val="16"/>
                    <w:szCs w:val="16"/>
                    <w:highlight w:val="yellow"/>
                  </w:rPr>
                </w:rPrChange>
              </w:rPr>
              <w:t>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1E" w:rsidRPr="00E33EC8" w:rsidRDefault="00F05C1E" w:rsidP="00DB1E2C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rPrChange w:id="19" w:author="s124087_0209" w:date="2013-07-27T17:10:00Z">
                  <w:rPr>
                    <w:rFonts w:eastAsia="Times New Roman"/>
                    <w:b/>
                    <w:bCs/>
                    <w:strike/>
                    <w:kern w:val="2"/>
                    <w:sz w:val="16"/>
                    <w:szCs w:val="16"/>
                    <w:highlight w:val="yellow"/>
                  </w:rPr>
                </w:rPrChange>
              </w:rPr>
            </w:pPr>
            <w:r w:rsidRPr="00E33EC8">
              <w:rPr>
                <w:rFonts w:eastAsia="Times New Roman"/>
                <w:b/>
                <w:bCs/>
                <w:kern w:val="2"/>
                <w:sz w:val="16"/>
                <w:szCs w:val="16"/>
                <w:rPrChange w:id="20" w:author="s124087_0209" w:date="2013-07-27T17:10:00Z">
                  <w:rPr>
                    <w:rFonts w:eastAsia="Times New Roman"/>
                    <w:b/>
                    <w:bCs/>
                    <w:strike/>
                    <w:kern w:val="2"/>
                    <w:sz w:val="16"/>
                    <w:szCs w:val="16"/>
                    <w:highlight w:val="yellow"/>
                  </w:rPr>
                </w:rPrChange>
              </w:rPr>
              <w:t>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1E" w:rsidRPr="00F05C1E" w:rsidRDefault="00F05C1E" w:rsidP="00DB1E2C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strike/>
                <w:kern w:val="2"/>
                <w:sz w:val="16"/>
                <w:szCs w:val="16"/>
                <w:highlight w:val="yellow"/>
              </w:rPr>
            </w:pPr>
            <w:r w:rsidRPr="00F05C1E">
              <w:rPr>
                <w:rFonts w:eastAsia="Times New Roman"/>
                <w:b/>
                <w:bCs/>
                <w:strike/>
                <w:kern w:val="2"/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1E" w:rsidRPr="00F05C1E" w:rsidRDefault="00F05C1E" w:rsidP="00DB1E2C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strike/>
                <w:kern w:val="2"/>
                <w:sz w:val="16"/>
                <w:szCs w:val="16"/>
                <w:highlight w:val="yellow"/>
              </w:rPr>
            </w:pPr>
            <w:r w:rsidRPr="00F05C1E">
              <w:rPr>
                <w:rFonts w:eastAsia="Times New Roman"/>
                <w:b/>
                <w:bCs/>
                <w:strike/>
                <w:kern w:val="2"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1E" w:rsidRPr="00F05C1E" w:rsidRDefault="00F05C1E" w:rsidP="00DB1E2C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strike/>
                <w:kern w:val="2"/>
                <w:sz w:val="16"/>
                <w:szCs w:val="16"/>
                <w:highlight w:val="yellow"/>
              </w:rPr>
            </w:pPr>
            <w:r w:rsidRPr="00F05C1E">
              <w:rPr>
                <w:rFonts w:eastAsia="Times New Roman"/>
                <w:b/>
                <w:bCs/>
                <w:strike/>
                <w:kern w:val="2"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1E" w:rsidRPr="00F05C1E" w:rsidRDefault="00F05C1E" w:rsidP="00DB1E2C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strike/>
                <w:kern w:val="2"/>
                <w:sz w:val="16"/>
                <w:szCs w:val="16"/>
                <w:highlight w:val="yellow"/>
              </w:rPr>
            </w:pPr>
            <w:r w:rsidRPr="00F05C1E">
              <w:rPr>
                <w:rFonts w:eastAsia="Times New Roman"/>
                <w:b/>
                <w:bCs/>
                <w:strike/>
                <w:kern w:val="2"/>
                <w:sz w:val="16"/>
                <w:szCs w:val="16"/>
                <w:highlight w:val="yellow"/>
              </w:rPr>
              <w:t>7</w:t>
            </w:r>
          </w:p>
        </w:tc>
      </w:tr>
      <w:tr w:rsidR="00F05C1E" w:rsidRPr="004A52A3" w:rsidTr="00DB1E2C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C1E" w:rsidRPr="004A52A3" w:rsidRDefault="00F05C1E" w:rsidP="00DB1E2C">
            <w:pPr>
              <w:keepNext/>
              <w:keepLines/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initValue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C1E" w:rsidRPr="004A52A3" w:rsidRDefault="00F05C1E" w:rsidP="00DB1E2C">
            <w:pPr>
              <w:keepNext/>
              <w:keepLines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C1E" w:rsidRPr="004A52A3" w:rsidRDefault="00F05C1E" w:rsidP="00DB1E2C">
            <w:pPr>
              <w:keepNext/>
              <w:keepLines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C1E" w:rsidRPr="00E33EC8" w:rsidRDefault="00F05C1E" w:rsidP="00DB1E2C">
            <w:pPr>
              <w:keepNext/>
              <w:keepLines/>
              <w:spacing w:before="100" w:after="100" w:line="190" w:lineRule="exact"/>
              <w:jc w:val="center"/>
              <w:rPr>
                <w:rFonts w:eastAsia="PMingLiU"/>
                <w:b/>
                <w:kern w:val="2"/>
                <w:sz w:val="16"/>
                <w:szCs w:val="16"/>
                <w:lang w:eastAsia="zh-TW"/>
                <w:rPrChange w:id="21" w:author="s124087_0209" w:date="2013-07-27T17:10:00Z">
                  <w:rPr>
                    <w:rFonts w:eastAsia="PMingLiU"/>
                    <w:b/>
                    <w:strike/>
                    <w:kern w:val="2"/>
                    <w:sz w:val="16"/>
                    <w:szCs w:val="16"/>
                    <w:highlight w:val="yellow"/>
                    <w:lang w:eastAsia="zh-TW"/>
                  </w:rPr>
                </w:rPrChange>
              </w:rPr>
            </w:pPr>
            <w:r w:rsidRPr="00E33EC8">
              <w:rPr>
                <w:rFonts w:eastAsia="PMingLiU"/>
                <w:kern w:val="2"/>
                <w:sz w:val="16"/>
                <w:szCs w:val="16"/>
                <w:lang w:eastAsia="zh-TW"/>
                <w:rPrChange w:id="22" w:author="s124087_0209" w:date="2013-07-27T17:10:00Z">
                  <w:rPr>
                    <w:rFonts w:eastAsia="PMingLiU"/>
                    <w:strike/>
                    <w:kern w:val="2"/>
                    <w:sz w:val="16"/>
                    <w:szCs w:val="16"/>
                    <w:highlight w:val="yellow"/>
                    <w:lang w:eastAsia="zh-TW"/>
                  </w:rPr>
                </w:rPrChange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1E" w:rsidRPr="00E33EC8" w:rsidRDefault="00F05C1E" w:rsidP="00DB1E2C">
            <w:pPr>
              <w:keepNext/>
              <w:keepLines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  <w:rPrChange w:id="23" w:author="s124087_0209" w:date="2013-07-27T17:10:00Z">
                  <w:rPr>
                    <w:rFonts w:eastAsia="PMingLiU"/>
                    <w:strike/>
                    <w:kern w:val="2"/>
                    <w:sz w:val="16"/>
                    <w:szCs w:val="16"/>
                    <w:highlight w:val="yellow"/>
                    <w:lang w:eastAsia="zh-TW"/>
                  </w:rPr>
                </w:rPrChange>
              </w:rPr>
            </w:pPr>
            <w:r w:rsidRPr="00E33EC8">
              <w:rPr>
                <w:rFonts w:eastAsia="PMingLiU"/>
                <w:kern w:val="2"/>
                <w:sz w:val="16"/>
                <w:szCs w:val="16"/>
                <w:lang w:eastAsia="zh-TW"/>
                <w:rPrChange w:id="24" w:author="s124087_0209" w:date="2013-07-27T17:10:00Z">
                  <w:rPr>
                    <w:rFonts w:eastAsia="PMingLiU"/>
                    <w:strike/>
                    <w:kern w:val="2"/>
                    <w:sz w:val="16"/>
                    <w:szCs w:val="16"/>
                    <w:highlight w:val="yellow"/>
                    <w:lang w:eastAsia="zh-TW"/>
                  </w:rPr>
                </w:rPrChange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1E" w:rsidRPr="00F05C1E" w:rsidRDefault="00F05C1E" w:rsidP="00DB1E2C">
            <w:pPr>
              <w:keepNext/>
              <w:keepLines/>
              <w:spacing w:before="100" w:after="100" w:line="190" w:lineRule="exact"/>
              <w:jc w:val="center"/>
              <w:rPr>
                <w:rFonts w:eastAsia="PMingLiU"/>
                <w:strike/>
                <w:kern w:val="2"/>
                <w:sz w:val="16"/>
                <w:szCs w:val="16"/>
                <w:highlight w:val="yellow"/>
                <w:lang w:eastAsia="zh-TW"/>
              </w:rPr>
            </w:pPr>
            <w:r w:rsidRPr="00F05C1E">
              <w:rPr>
                <w:rFonts w:eastAsia="PMingLiU"/>
                <w:strike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1E" w:rsidRPr="00F05C1E" w:rsidRDefault="00F05C1E" w:rsidP="00DB1E2C">
            <w:pPr>
              <w:keepNext/>
              <w:keepLines/>
              <w:spacing w:before="100" w:after="100" w:line="190" w:lineRule="exact"/>
              <w:jc w:val="center"/>
              <w:rPr>
                <w:rFonts w:eastAsia="PMingLiU"/>
                <w:strike/>
                <w:kern w:val="2"/>
                <w:sz w:val="16"/>
                <w:szCs w:val="16"/>
                <w:highlight w:val="yellow"/>
                <w:lang w:eastAsia="zh-TW"/>
              </w:rPr>
            </w:pPr>
            <w:r w:rsidRPr="00F05C1E">
              <w:rPr>
                <w:rFonts w:eastAsia="PMingLiU"/>
                <w:strike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1E" w:rsidRPr="00F05C1E" w:rsidRDefault="00F05C1E" w:rsidP="00DB1E2C">
            <w:pPr>
              <w:keepNext/>
              <w:keepLines/>
              <w:spacing w:before="100" w:after="100" w:line="190" w:lineRule="exact"/>
              <w:jc w:val="center"/>
              <w:rPr>
                <w:rFonts w:eastAsia="PMingLiU"/>
                <w:strike/>
                <w:kern w:val="2"/>
                <w:sz w:val="16"/>
                <w:szCs w:val="16"/>
                <w:highlight w:val="yellow"/>
                <w:lang w:eastAsia="zh-TW"/>
              </w:rPr>
            </w:pPr>
            <w:r w:rsidRPr="00F05C1E">
              <w:rPr>
                <w:rFonts w:eastAsia="PMingLiU"/>
                <w:strike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1E" w:rsidRPr="00F05C1E" w:rsidRDefault="00F05C1E" w:rsidP="00DB1E2C">
            <w:pPr>
              <w:keepNext/>
              <w:keepLines/>
              <w:spacing w:before="100" w:after="100" w:line="190" w:lineRule="exact"/>
              <w:jc w:val="center"/>
              <w:rPr>
                <w:rFonts w:eastAsia="PMingLiU"/>
                <w:strike/>
                <w:kern w:val="2"/>
                <w:sz w:val="16"/>
                <w:szCs w:val="16"/>
                <w:highlight w:val="yellow"/>
                <w:lang w:eastAsia="zh-TW"/>
              </w:rPr>
            </w:pPr>
            <w:r w:rsidRPr="00F05C1E">
              <w:rPr>
                <w:rFonts w:eastAsia="PMingLiU"/>
                <w:strike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</w:tr>
    </w:tbl>
    <w:p w:rsidR="00F05C1E" w:rsidRDefault="00F05C1E" w:rsidP="00CB77CE">
      <w:pPr>
        <w:rPr>
          <w:lang w:eastAsia="ja-JP"/>
        </w:rPr>
      </w:pPr>
    </w:p>
    <w:p w:rsidR="00F05C1E" w:rsidRPr="00F05C1E" w:rsidDel="005F70C9" w:rsidRDefault="00F05C1E" w:rsidP="00F05C1E">
      <w:pPr>
        <w:pStyle w:val="ac"/>
        <w:rPr>
          <w:del w:id="25" w:author="s124087_0209" w:date="2013-07-27T16:44:00Z"/>
          <w:rFonts w:eastAsiaTheme="minorEastAsia"/>
          <w:lang w:val="en-GB" w:eastAsia="ja-JP"/>
        </w:rPr>
      </w:pPr>
      <w:bookmarkStart w:id="26" w:name="_Ref358650303"/>
      <w:bookmarkStart w:id="27" w:name="_Toc358906773"/>
      <w:del w:id="28" w:author="s124087_0209" w:date="2013-07-27T16:44:00Z">
        <w:r w:rsidRPr="005F70C9" w:rsidDel="005F70C9">
          <w:rPr>
            <w:highlight w:val="yellow"/>
            <w:lang w:val="en-GB"/>
          </w:rPr>
          <w:delText>Table </w:delText>
        </w:r>
        <w:r w:rsidR="00C9605E" w:rsidRPr="005F70C9" w:rsidDel="005F70C9">
          <w:rPr>
            <w:b w:val="0"/>
            <w:bCs w:val="0"/>
            <w:highlight w:val="yellow"/>
            <w:lang w:val="en-GB"/>
          </w:rPr>
          <w:fldChar w:fldCharType="begin" w:fldLock="1"/>
        </w:r>
        <w:r w:rsidRPr="005F70C9" w:rsidDel="005F70C9">
          <w:rPr>
            <w:highlight w:val="yellow"/>
            <w:lang w:val="en-GB"/>
          </w:rPr>
          <w:delInstrText xml:space="preserve"> REF H \h </w:delInstrText>
        </w:r>
      </w:del>
      <w:r w:rsidR="005F70C9">
        <w:rPr>
          <w:highlight w:val="yellow"/>
          <w:lang w:val="en-GB"/>
        </w:rPr>
        <w:instrText xml:space="preserve"> \* MERGEFORMAT </w:instrText>
      </w:r>
      <w:del w:id="29" w:author="s124087_0209" w:date="2013-07-27T16:44:00Z">
        <w:r w:rsidR="00C9605E" w:rsidRPr="005F70C9" w:rsidDel="005F70C9">
          <w:rPr>
            <w:b w:val="0"/>
            <w:bCs w:val="0"/>
            <w:highlight w:val="yellow"/>
            <w:lang w:val="en-GB"/>
          </w:rPr>
        </w:r>
        <w:r w:rsidR="00C9605E" w:rsidRPr="005F70C9" w:rsidDel="005F70C9">
          <w:rPr>
            <w:b w:val="0"/>
            <w:bCs w:val="0"/>
            <w:highlight w:val="yellow"/>
            <w:lang w:val="en-GB"/>
          </w:rPr>
          <w:fldChar w:fldCharType="separate"/>
        </w:r>
        <w:r w:rsidRPr="005F70C9" w:rsidDel="005F70C9">
          <w:rPr>
            <w:highlight w:val="yellow"/>
            <w:lang w:eastAsia="ko-KR"/>
          </w:rPr>
          <w:delText>H</w:delText>
        </w:r>
        <w:r w:rsidR="00C9605E" w:rsidRPr="005F70C9" w:rsidDel="005F70C9">
          <w:rPr>
            <w:b w:val="0"/>
            <w:bCs w:val="0"/>
            <w:highlight w:val="yellow"/>
            <w:lang w:val="en-GB"/>
          </w:rPr>
          <w:fldChar w:fldCharType="end"/>
        </w:r>
        <w:r w:rsidRPr="005F70C9" w:rsidDel="005F70C9">
          <w:rPr>
            <w:highlight w:val="yellow"/>
            <w:lang w:val="en-GB"/>
          </w:rPr>
          <w:noBreakHyphen/>
        </w:r>
        <w:r w:rsidR="00C9605E" w:rsidRPr="005F70C9" w:rsidDel="005F70C9">
          <w:rPr>
            <w:b w:val="0"/>
            <w:bCs w:val="0"/>
            <w:highlight w:val="yellow"/>
            <w:lang w:val="en-GB"/>
          </w:rPr>
          <w:fldChar w:fldCharType="begin" w:fldLock="1"/>
        </w:r>
        <w:r w:rsidRPr="005F70C9" w:rsidDel="005F70C9">
          <w:rPr>
            <w:highlight w:val="yellow"/>
            <w:lang w:val="en-GB"/>
          </w:rPr>
          <w:delInstrText xml:space="preserve"> SEQ Table \* ARABIC \s 1 </w:delInstrText>
        </w:r>
        <w:r w:rsidR="00C9605E" w:rsidRPr="005F70C9" w:rsidDel="005F70C9">
          <w:rPr>
            <w:b w:val="0"/>
            <w:bCs w:val="0"/>
            <w:highlight w:val="yellow"/>
            <w:lang w:val="en-GB"/>
          </w:rPr>
          <w:fldChar w:fldCharType="separate"/>
        </w:r>
        <w:r w:rsidRPr="005F70C9" w:rsidDel="005F70C9">
          <w:rPr>
            <w:noProof/>
            <w:highlight w:val="yellow"/>
            <w:lang w:val="en-GB"/>
          </w:rPr>
          <w:delText>26</w:delText>
        </w:r>
        <w:r w:rsidR="00C9605E" w:rsidRPr="005F70C9" w:rsidDel="005F70C9">
          <w:rPr>
            <w:b w:val="0"/>
            <w:bCs w:val="0"/>
            <w:highlight w:val="yellow"/>
            <w:lang w:val="en-GB"/>
          </w:rPr>
          <w:fldChar w:fldCharType="end"/>
        </w:r>
        <w:bookmarkEnd w:id="26"/>
        <w:r w:rsidRPr="005F70C9" w:rsidDel="005F70C9">
          <w:rPr>
            <w:highlight w:val="yellow"/>
            <w:lang w:val="en-GB"/>
          </w:rPr>
          <w:delText xml:space="preserve"> – Syntax elements and associated types of binarization, maxBinIdxCtx, ctxIdxTable, and ctxIdxOffset</w:delText>
        </w:r>
        <w:bookmarkEnd w:id="27"/>
        <w:r w:rsidRPr="004A52A3" w:rsidDel="005F70C9">
          <w:rPr>
            <w:lang w:val="en-GB"/>
          </w:rPr>
          <w:delText xml:space="preserve"> </w:delText>
        </w:r>
      </w:del>
    </w:p>
    <w:tbl>
      <w:tblPr>
        <w:tblW w:w="9687" w:type="dxa"/>
        <w:jc w:val="center"/>
        <w:tblInd w:w="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9"/>
        <w:gridCol w:w="838"/>
        <w:gridCol w:w="3088"/>
        <w:gridCol w:w="881"/>
        <w:gridCol w:w="1305"/>
        <w:gridCol w:w="1306"/>
      </w:tblGrid>
      <w:tr w:rsidR="00F05C1E" w:rsidRPr="004A52A3" w:rsidTr="00DB1E2C">
        <w:trPr>
          <w:cantSplit/>
          <w:jc w:val="center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5C1E" w:rsidRPr="00F05C1E" w:rsidRDefault="00F05C1E" w:rsidP="00DB1E2C">
            <w:pPr>
              <w:pStyle w:val="TableText"/>
              <w:keepNext/>
              <w:jc w:val="center"/>
              <w:rPr>
                <w:strike/>
                <w:sz w:val="16"/>
                <w:szCs w:val="16"/>
                <w:highlight w:val="yellow"/>
                <w:lang w:eastAsia="ko-KR"/>
              </w:rPr>
            </w:pPr>
            <w:r w:rsidRPr="00F05C1E">
              <w:rPr>
                <w:rFonts w:eastAsia="SimSun"/>
                <w:bCs/>
                <w:strike/>
                <w:sz w:val="16"/>
                <w:szCs w:val="16"/>
                <w:highlight w:val="yellow"/>
                <w:lang w:eastAsia="zh-CN"/>
              </w:rPr>
              <w:t>iv_res_pred_weight_idx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1E" w:rsidRPr="00F05C1E" w:rsidRDefault="00F05C1E" w:rsidP="00DB1E2C">
            <w:pPr>
              <w:pStyle w:val="TableText"/>
              <w:keepNext/>
              <w:jc w:val="center"/>
              <w:rPr>
                <w:rFonts w:eastAsia="ＭＳ 明朝"/>
                <w:iCs/>
                <w:strike/>
                <w:kern w:val="2"/>
                <w:sz w:val="16"/>
                <w:szCs w:val="16"/>
                <w:highlight w:val="yellow"/>
                <w:lang w:eastAsia="ja-JP"/>
              </w:rPr>
            </w:pPr>
            <w:r w:rsidRPr="00F05C1E">
              <w:rPr>
                <w:rFonts w:eastAsia="ＭＳ 明朝"/>
                <w:iCs/>
                <w:strike/>
                <w:kern w:val="2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30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5C1E" w:rsidRPr="00F05C1E" w:rsidRDefault="00F05C1E" w:rsidP="00DB1E2C">
            <w:pPr>
              <w:pStyle w:val="TableText"/>
              <w:keepNext/>
              <w:jc w:val="center"/>
              <w:rPr>
                <w:bCs/>
                <w:strike/>
                <w:kern w:val="2"/>
                <w:sz w:val="16"/>
                <w:szCs w:val="16"/>
                <w:highlight w:val="yellow"/>
              </w:rPr>
            </w:pPr>
            <w:r w:rsidRPr="00F05C1E">
              <w:rPr>
                <w:bCs/>
                <w:strike/>
                <w:sz w:val="16"/>
                <w:szCs w:val="16"/>
                <w:highlight w:val="yellow"/>
              </w:rPr>
              <w:t>TU, cMax = 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1E" w:rsidRPr="00F05C1E" w:rsidRDefault="00F05C1E" w:rsidP="00DB1E2C">
            <w:pPr>
              <w:pStyle w:val="TableText"/>
              <w:keepNext/>
              <w:jc w:val="center"/>
              <w:rPr>
                <w:rFonts w:eastAsia="PMingLiU"/>
                <w:strike/>
                <w:kern w:val="2"/>
                <w:sz w:val="16"/>
                <w:szCs w:val="16"/>
                <w:highlight w:val="yellow"/>
                <w:lang w:eastAsia="zh-TW"/>
              </w:rPr>
            </w:pPr>
            <w:r w:rsidRPr="00F05C1E">
              <w:rPr>
                <w:bCs/>
                <w:strike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1E" w:rsidRPr="00F05C1E" w:rsidRDefault="00C9605E" w:rsidP="00DB1E2C">
            <w:pPr>
              <w:pStyle w:val="TableText"/>
              <w:keepNext/>
              <w:jc w:val="center"/>
              <w:rPr>
                <w:rFonts w:eastAsia="PMingLiU"/>
                <w:strike/>
                <w:kern w:val="2"/>
                <w:sz w:val="16"/>
                <w:szCs w:val="16"/>
                <w:highlight w:val="yellow"/>
                <w:lang w:eastAsia="zh-TW"/>
              </w:rPr>
            </w:pPr>
            <w:fldSimple w:instr=" REF _Ref358321595 \h  \* MERGEFORMAT " w:fldLock="1">
              <w:r w:rsidR="00F05C1E" w:rsidRPr="00F05C1E">
                <w:rPr>
                  <w:strike/>
                  <w:sz w:val="16"/>
                  <w:szCs w:val="16"/>
                  <w:highlight w:val="yellow"/>
                </w:rPr>
                <w:t>Table H</w:t>
              </w:r>
              <w:r w:rsidR="00F05C1E" w:rsidRPr="00F05C1E">
                <w:rPr>
                  <w:strike/>
                  <w:sz w:val="16"/>
                  <w:szCs w:val="16"/>
                  <w:highlight w:val="yellow"/>
                </w:rPr>
                <w:noBreakHyphen/>
                <w:t>18</w:t>
              </w:r>
            </w:fldSimple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1E" w:rsidRPr="00F05C1E" w:rsidRDefault="00F05C1E" w:rsidP="00DB1E2C">
            <w:pPr>
              <w:pStyle w:val="TableText"/>
              <w:keepNext/>
              <w:jc w:val="center"/>
              <w:rPr>
                <w:rFonts w:eastAsia="PMingLiU"/>
                <w:strike/>
                <w:kern w:val="2"/>
                <w:sz w:val="16"/>
                <w:szCs w:val="16"/>
                <w:highlight w:val="yellow"/>
                <w:lang w:eastAsia="zh-TW"/>
              </w:rPr>
            </w:pPr>
            <w:r w:rsidRPr="00F05C1E">
              <w:rPr>
                <w:bCs/>
                <w:strike/>
                <w:sz w:val="16"/>
                <w:szCs w:val="16"/>
                <w:highlight w:val="yellow"/>
              </w:rPr>
              <w:t>0</w:t>
            </w:r>
          </w:p>
        </w:tc>
      </w:tr>
      <w:tr w:rsidR="00F05C1E" w:rsidRPr="004A52A3" w:rsidTr="00DB1E2C">
        <w:trPr>
          <w:cantSplit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C1E" w:rsidRPr="00F05C1E" w:rsidRDefault="00F05C1E" w:rsidP="00DB1E2C">
            <w:pPr>
              <w:pStyle w:val="TableText"/>
              <w:keepNext/>
              <w:jc w:val="center"/>
              <w:rPr>
                <w:strike/>
                <w:sz w:val="16"/>
                <w:szCs w:val="16"/>
                <w:highlight w:val="yellow"/>
                <w:lang w:eastAsia="ko-KR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1E" w:rsidRPr="00F05C1E" w:rsidRDefault="00F05C1E" w:rsidP="00DB1E2C">
            <w:pPr>
              <w:pStyle w:val="TableText"/>
              <w:keepNext/>
              <w:jc w:val="center"/>
              <w:rPr>
                <w:rFonts w:eastAsia="ＭＳ 明朝"/>
                <w:iCs/>
                <w:strike/>
                <w:kern w:val="2"/>
                <w:sz w:val="16"/>
                <w:szCs w:val="16"/>
                <w:highlight w:val="yellow"/>
                <w:lang w:eastAsia="ja-JP"/>
              </w:rPr>
            </w:pPr>
            <w:r w:rsidRPr="00F05C1E">
              <w:rPr>
                <w:rFonts w:eastAsia="ＭＳ 明朝"/>
                <w:iCs/>
                <w:strike/>
                <w:kern w:val="2"/>
                <w:sz w:val="16"/>
                <w:szCs w:val="16"/>
                <w:highlight w:val="yellow"/>
                <w:lang w:eastAsia="ja-JP"/>
              </w:rPr>
              <w:t>2</w:t>
            </w:r>
          </w:p>
        </w:tc>
        <w:tc>
          <w:tcPr>
            <w:tcW w:w="3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C1E" w:rsidRPr="00F05C1E" w:rsidRDefault="00F05C1E" w:rsidP="00DB1E2C">
            <w:pPr>
              <w:pStyle w:val="TableText"/>
              <w:keepNext/>
              <w:jc w:val="center"/>
              <w:rPr>
                <w:bCs/>
                <w:strike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1E" w:rsidRPr="00F05C1E" w:rsidRDefault="00F05C1E" w:rsidP="00DB1E2C">
            <w:pPr>
              <w:pStyle w:val="TableText"/>
              <w:keepNext/>
              <w:jc w:val="center"/>
              <w:rPr>
                <w:rFonts w:eastAsia="PMingLiU"/>
                <w:strike/>
                <w:kern w:val="2"/>
                <w:sz w:val="16"/>
                <w:szCs w:val="16"/>
                <w:highlight w:val="yellow"/>
                <w:lang w:eastAsia="zh-TW"/>
              </w:rPr>
            </w:pPr>
            <w:r w:rsidRPr="00F05C1E">
              <w:rPr>
                <w:bCs/>
                <w:strike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1E" w:rsidRPr="00F05C1E" w:rsidRDefault="00C9605E" w:rsidP="00DB1E2C">
            <w:pPr>
              <w:pStyle w:val="TableText"/>
              <w:keepNext/>
              <w:jc w:val="center"/>
              <w:rPr>
                <w:rFonts w:eastAsia="PMingLiU"/>
                <w:strike/>
                <w:kern w:val="2"/>
                <w:sz w:val="16"/>
                <w:szCs w:val="16"/>
                <w:highlight w:val="yellow"/>
                <w:lang w:eastAsia="zh-TW"/>
              </w:rPr>
            </w:pPr>
            <w:fldSimple w:instr=" REF _Ref358321595 \h  \* MERGEFORMAT " w:fldLock="1">
              <w:r w:rsidR="00F05C1E" w:rsidRPr="00F05C1E">
                <w:rPr>
                  <w:strike/>
                  <w:sz w:val="16"/>
                  <w:szCs w:val="16"/>
                  <w:highlight w:val="yellow"/>
                </w:rPr>
                <w:t>Table H</w:t>
              </w:r>
              <w:r w:rsidR="00F05C1E" w:rsidRPr="00F05C1E">
                <w:rPr>
                  <w:strike/>
                  <w:sz w:val="16"/>
                  <w:szCs w:val="16"/>
                  <w:highlight w:val="yellow"/>
                </w:rPr>
                <w:noBreakHyphen/>
                <w:t>18</w:t>
              </w:r>
            </w:fldSimple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1E" w:rsidRPr="00F05C1E" w:rsidRDefault="00F05C1E" w:rsidP="00DB1E2C">
            <w:pPr>
              <w:pStyle w:val="TableText"/>
              <w:keepNext/>
              <w:jc w:val="center"/>
              <w:rPr>
                <w:rFonts w:eastAsia="PMingLiU"/>
                <w:strike/>
                <w:kern w:val="2"/>
                <w:sz w:val="16"/>
                <w:szCs w:val="16"/>
                <w:highlight w:val="yellow"/>
                <w:lang w:eastAsia="zh-TW"/>
              </w:rPr>
            </w:pPr>
            <w:r w:rsidRPr="00F05C1E">
              <w:rPr>
                <w:bCs/>
                <w:strike/>
                <w:sz w:val="16"/>
                <w:szCs w:val="16"/>
                <w:highlight w:val="yellow"/>
              </w:rPr>
              <w:t>1</w:t>
            </w:r>
          </w:p>
        </w:tc>
      </w:tr>
    </w:tbl>
    <w:p w:rsidR="00C21F96" w:rsidRDefault="00C21F96" w:rsidP="00CB77CE">
      <w:pPr>
        <w:rPr>
          <w:lang w:eastAsia="ja-JP"/>
        </w:rPr>
      </w:pPr>
    </w:p>
    <w:p w:rsidR="00836321" w:rsidRDefault="00836321" w:rsidP="00836321">
      <w:pPr>
        <w:rPr>
          <w:lang w:eastAsia="ja-JP"/>
        </w:rPr>
      </w:pPr>
    </w:p>
    <w:p w:rsidR="00F45EF8" w:rsidRDefault="00F45EF8" w:rsidP="00836321">
      <w:pPr>
        <w:rPr>
          <w:lang w:eastAsia="ja-JP"/>
        </w:rPr>
      </w:pPr>
    </w:p>
    <w:p w:rsidR="00F45EF8" w:rsidRDefault="00F45EF8" w:rsidP="00836321">
      <w:pPr>
        <w:rPr>
          <w:lang w:eastAsia="ja-JP"/>
        </w:rPr>
      </w:pPr>
    </w:p>
    <w:p w:rsidR="00F45EF8" w:rsidRDefault="00F45EF8" w:rsidP="00836321">
      <w:pPr>
        <w:rPr>
          <w:lang w:eastAsia="ja-JP"/>
        </w:rPr>
      </w:pPr>
    </w:p>
    <w:p w:rsidR="00F45EF8" w:rsidRDefault="00F45EF8" w:rsidP="00836321">
      <w:pPr>
        <w:rPr>
          <w:lang w:eastAsia="ja-JP"/>
        </w:rPr>
      </w:pPr>
    </w:p>
    <w:p w:rsidR="00F45EF8" w:rsidRPr="00836321" w:rsidRDefault="00F45EF8" w:rsidP="00836321">
      <w:pPr>
        <w:rPr>
          <w:lang w:eastAsia="ja-JP"/>
        </w:rPr>
      </w:pPr>
    </w:p>
    <w:p w:rsidR="00571525" w:rsidRDefault="00571525" w:rsidP="005A7609">
      <w:pPr>
        <w:pStyle w:val="1"/>
        <w:ind w:left="360" w:hanging="360"/>
        <w:rPr>
          <w:lang w:eastAsia="ja-JP"/>
        </w:rPr>
      </w:pPr>
      <w:r>
        <w:rPr>
          <w:rFonts w:hint="eastAsia"/>
          <w:lang w:eastAsia="ja-JP"/>
        </w:rPr>
        <w:lastRenderedPageBreak/>
        <w:t>Simulation results</w:t>
      </w:r>
    </w:p>
    <w:tbl>
      <w:tblPr>
        <w:tblW w:w="9000" w:type="dxa"/>
        <w:tblInd w:w="87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20"/>
        <w:gridCol w:w="820"/>
        <w:gridCol w:w="820"/>
        <w:gridCol w:w="900"/>
        <w:gridCol w:w="900"/>
        <w:gridCol w:w="900"/>
      </w:tblGrid>
      <w:tr w:rsidR="00846CAF" w:rsidRPr="00846CAF" w:rsidTr="00846CAF">
        <w:trPr>
          <w:trHeight w:val="582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846CAF" w:rsidRPr="00846CAF" w:rsidRDefault="008B4279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>
              <w:rPr>
                <w:rFonts w:hint="eastAsia"/>
                <w:lang w:eastAsia="ja-JP"/>
              </w:rPr>
              <w:t>Table 1 Simulation results</w:t>
            </w:r>
            <w:r w:rsidR="00846CAF"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video bitrate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total bitrate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synth PSNR / total bitrate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 time</w:t>
            </w:r>
          </w:p>
        </w:tc>
      </w:tr>
      <w:tr w:rsidR="00846CAF" w:rsidRPr="00846CAF" w:rsidTr="00846CAF">
        <w:trPr>
          <w:trHeight w:val="300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92.4%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101.4%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99.5%</w:t>
            </w:r>
          </w:p>
        </w:tc>
      </w:tr>
      <w:tr w:rsidR="00846CAF" w:rsidRPr="00846CAF" w:rsidTr="00846CAF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91.8%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97.4%</w:t>
            </w:r>
          </w:p>
        </w:tc>
      </w:tr>
      <w:tr w:rsidR="00846CAF" w:rsidRPr="00846CAF" w:rsidTr="00846CAF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0.6%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92.5%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105.4%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</w:tr>
      <w:tr w:rsidR="00846CAF" w:rsidRPr="00846CAF" w:rsidTr="00846CAF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94.7%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</w:tr>
      <w:tr w:rsidR="00846CAF" w:rsidRPr="00846CAF" w:rsidTr="00846CAF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91.6%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</w:tr>
      <w:tr w:rsidR="00846CAF" w:rsidRPr="00846CAF" w:rsidTr="00846CAF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91.0%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100.7%</w:t>
            </w:r>
          </w:p>
        </w:tc>
      </w:tr>
      <w:tr w:rsidR="00846CAF" w:rsidRPr="00846CAF" w:rsidTr="00846CAF">
        <w:trPr>
          <w:trHeight w:val="31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92.3%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103.3%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100.9%</w:t>
            </w:r>
          </w:p>
        </w:tc>
      </w:tr>
      <w:tr w:rsidR="00846CAF" w:rsidRPr="00846CAF" w:rsidTr="00846CAF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92.2%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99.0%</w:t>
            </w:r>
          </w:p>
        </w:tc>
      </w:tr>
      <w:tr w:rsidR="00846CAF" w:rsidRPr="00846CAF" w:rsidTr="00846CAF">
        <w:trPr>
          <w:trHeight w:val="315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92.4%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101.6%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</w:tr>
      <w:tr w:rsidR="00846CAF" w:rsidRPr="00846CAF" w:rsidTr="00846CAF">
        <w:trPr>
          <w:trHeight w:val="300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0.1%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92.3%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101.4%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CAF" w:rsidRPr="00846CAF" w:rsidRDefault="00846CAF" w:rsidP="00846C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846CAF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99.8%</w:t>
            </w:r>
          </w:p>
        </w:tc>
      </w:tr>
    </w:tbl>
    <w:p w:rsidR="002C5371" w:rsidRDefault="002C5371" w:rsidP="00272F62">
      <w:pPr>
        <w:rPr>
          <w:ins w:id="30" w:author="s124087_0209" w:date="2013-07-27T16:33:00Z"/>
          <w:lang w:eastAsia="ja-JP"/>
        </w:rPr>
      </w:pPr>
    </w:p>
    <w:p w:rsidR="001450AE" w:rsidRDefault="00E06EE6" w:rsidP="001450AE">
      <w:pPr>
        <w:jc w:val="center"/>
        <w:rPr>
          <w:ins w:id="31" w:author="s124087_0209" w:date="2013-07-27T16:33:00Z"/>
          <w:lang w:eastAsia="ja-JP"/>
        </w:rPr>
      </w:pPr>
      <w:ins w:id="32" w:author="s124087_0209" w:date="2013-07-27T16:39:00Z">
        <w:r>
          <w:rPr>
            <w:rFonts w:hint="eastAsia"/>
            <w:lang w:eastAsia="ja-JP"/>
          </w:rPr>
          <w:t xml:space="preserve">Test 1: </w:t>
        </w:r>
      </w:ins>
      <w:ins w:id="33" w:author="s124087_0209" w:date="2013-07-27T16:42:00Z">
        <w:r w:rsidR="003C19A9">
          <w:rPr>
            <w:rFonts w:hint="eastAsia"/>
            <w:lang w:eastAsia="ja-JP"/>
          </w:rPr>
          <w:t>L</w:t>
        </w:r>
      </w:ins>
      <w:ins w:id="34" w:author="s124087_0209" w:date="2013-07-27T16:33:00Z">
        <w:r w:rsidR="001450AE">
          <w:rPr>
            <w:rFonts w:hint="eastAsia"/>
            <w:lang w:eastAsia="ja-JP"/>
          </w:rPr>
          <w:t>iner</w:t>
        </w:r>
      </w:ins>
      <w:ins w:id="35" w:author="s124087_0209" w:date="2013-07-27T16:42:00Z">
        <w:r w:rsidR="003C19A9">
          <w:rPr>
            <w:rFonts w:hint="eastAsia"/>
            <w:lang w:eastAsia="ja-JP"/>
          </w:rPr>
          <w:t xml:space="preserve"> </w:t>
        </w:r>
      </w:ins>
      <w:ins w:id="36" w:author="s124087_0209" w:date="2013-07-27T16:33:00Z">
        <w:r w:rsidR="001450AE">
          <w:rPr>
            <w:rFonts w:hint="eastAsia"/>
            <w:lang w:eastAsia="ja-JP"/>
          </w:rPr>
          <w:t>buffer</w:t>
        </w:r>
      </w:ins>
      <w:ins w:id="37" w:author="s124087_0209" w:date="2013-07-27T16:42:00Z">
        <w:r w:rsidR="003C19A9">
          <w:rPr>
            <w:rFonts w:hint="eastAsia"/>
            <w:lang w:eastAsia="ja-JP"/>
          </w:rPr>
          <w:t xml:space="preserve"> removal</w:t>
        </w:r>
      </w:ins>
    </w:p>
    <w:tbl>
      <w:tblPr>
        <w:tblW w:w="9000" w:type="dxa"/>
        <w:tblInd w:w="87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20"/>
        <w:gridCol w:w="820"/>
        <w:gridCol w:w="820"/>
        <w:gridCol w:w="900"/>
        <w:gridCol w:w="900"/>
        <w:gridCol w:w="900"/>
      </w:tblGrid>
      <w:tr w:rsidR="001450AE" w:rsidRPr="001450AE" w:rsidTr="001450AE">
        <w:trPr>
          <w:trHeight w:val="582"/>
          <w:ins w:id="38" w:author="s124087_0209" w:date="2013-07-27T16:33:00Z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9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0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　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1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2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video 0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3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4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video 1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5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6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video 2</w:t>
              </w:r>
            </w:ins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7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8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video PSNR / video bitrate</w:t>
              </w:r>
            </w:ins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9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0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video PSNR / total bitrate</w:t>
              </w:r>
            </w:ins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1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2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synth PSNR / total bitrate 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3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4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enc time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5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6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dec time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7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8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ren time</w:t>
              </w:r>
            </w:ins>
          </w:p>
        </w:tc>
      </w:tr>
      <w:tr w:rsidR="001450AE" w:rsidRPr="001450AE" w:rsidTr="001450AE">
        <w:trPr>
          <w:trHeight w:val="300"/>
          <w:ins w:id="59" w:author="s124087_0209" w:date="2013-07-27T16:33:00Z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0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1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Balloons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2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3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4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5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6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7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8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9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0.04%</w:t>
              </w:r>
            </w:ins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0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1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0.04%</w:t>
              </w:r>
            </w:ins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2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3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0.01%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4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75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99.8%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6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77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99.7%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8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79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99.3%</w:t>
              </w:r>
            </w:ins>
          </w:p>
        </w:tc>
      </w:tr>
      <w:tr w:rsidR="001450AE" w:rsidRPr="001450AE" w:rsidTr="001450AE">
        <w:trPr>
          <w:trHeight w:val="300"/>
          <w:ins w:id="80" w:author="s124087_0209" w:date="2013-07-27T16:33:00Z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81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82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Kendo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3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84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5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86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0.3%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7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88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0.3%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9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90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0.12%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1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92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0.14%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3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94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0.14%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5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96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99.4%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7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98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98.5%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9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00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99.6%</w:t>
              </w:r>
            </w:ins>
          </w:p>
        </w:tc>
      </w:tr>
      <w:tr w:rsidR="001450AE" w:rsidRPr="001450AE" w:rsidTr="001450AE">
        <w:trPr>
          <w:trHeight w:val="300"/>
          <w:ins w:id="101" w:author="s124087_0209" w:date="2013-07-27T16:33:00Z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2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03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Newspaper_CC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4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05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6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07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8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09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0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11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0.06%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2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13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0.05%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4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15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0.14%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6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17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100.1%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8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19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101.7%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0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21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100.5%</w:t>
              </w:r>
            </w:ins>
          </w:p>
        </w:tc>
      </w:tr>
      <w:tr w:rsidR="001450AE" w:rsidRPr="001450AE" w:rsidTr="001450AE">
        <w:trPr>
          <w:trHeight w:val="300"/>
          <w:ins w:id="122" w:author="s124087_0209" w:date="2013-07-27T16:33:00Z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23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24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GT_Fly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5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26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7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28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0.3%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9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30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1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32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0.02%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3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34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0.03%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5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36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0.07%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7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38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99.8%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9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40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1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42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100.3%</w:t>
              </w:r>
            </w:ins>
          </w:p>
        </w:tc>
      </w:tr>
      <w:tr w:rsidR="001450AE" w:rsidRPr="001450AE" w:rsidTr="001450AE">
        <w:trPr>
          <w:trHeight w:val="300"/>
          <w:ins w:id="143" w:author="s124087_0209" w:date="2013-07-27T16:33:00Z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44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45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Poznan_Hall2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6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47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8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49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0.3%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0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51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0.2%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2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53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0.08%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4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55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0.07%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6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57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0.08%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8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59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99.5%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0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61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100.9%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2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63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99.9%</w:t>
              </w:r>
            </w:ins>
          </w:p>
        </w:tc>
      </w:tr>
      <w:tr w:rsidR="001450AE" w:rsidRPr="001450AE" w:rsidTr="001450AE">
        <w:trPr>
          <w:trHeight w:val="300"/>
          <w:ins w:id="164" w:author="s124087_0209" w:date="2013-07-27T16:33:00Z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65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66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Poznan_Street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7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68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9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70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1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72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3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74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0.01%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5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76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0.00%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7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78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9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80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99.4%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1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82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3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84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100.7%</w:t>
              </w:r>
            </w:ins>
          </w:p>
        </w:tc>
      </w:tr>
      <w:tr w:rsidR="001450AE" w:rsidRPr="001450AE" w:rsidTr="001450AE">
        <w:trPr>
          <w:trHeight w:val="315"/>
          <w:ins w:id="185" w:author="s124087_0209" w:date="2013-07-27T16:33:00Z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86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87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Undo_Dancer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8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89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0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91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2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93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4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95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0.01%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6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97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0.00%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8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99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0.03%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0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01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99.6%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2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03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101.2%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4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05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99.8%</w:t>
              </w:r>
            </w:ins>
          </w:p>
        </w:tc>
      </w:tr>
      <w:tr w:rsidR="001450AE" w:rsidRPr="001450AE" w:rsidTr="001450AE">
        <w:trPr>
          <w:trHeight w:val="300"/>
          <w:ins w:id="206" w:author="s124087_0209" w:date="2013-07-27T16:33:00Z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07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08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1024x768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9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10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1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12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3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14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0.2%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5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16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0.07%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7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18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0.07%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9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20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1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22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99.8%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3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24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5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26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99.8%</w:t>
              </w:r>
            </w:ins>
          </w:p>
        </w:tc>
      </w:tr>
      <w:tr w:rsidR="001450AE" w:rsidRPr="001450AE" w:rsidTr="001450AE">
        <w:trPr>
          <w:trHeight w:val="315"/>
          <w:ins w:id="227" w:author="s124087_0209" w:date="2013-07-27T16:33:00Z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28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29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1920x1088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0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31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2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33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4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35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6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37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0.03%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8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39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0.02%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0" w:author="s124087_0209" w:date="2013-07-27T16:33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41" w:author="s124087_0209" w:date="2013-07-27T16:33:00Z">
              <w:r w:rsidRPr="001450AE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0.05%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2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43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99.6%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4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45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100.6%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6" w:author="s124087_0209" w:date="2013-07-27T16:3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47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100.2%</w:t>
              </w:r>
            </w:ins>
          </w:p>
        </w:tc>
      </w:tr>
      <w:tr w:rsidR="001450AE" w:rsidRPr="001450AE" w:rsidTr="001450AE">
        <w:trPr>
          <w:trHeight w:val="300"/>
          <w:ins w:id="248" w:author="s124087_0209" w:date="2013-07-27T16:33:00Z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49" w:author="s124087_0209" w:date="2013-07-27T16:33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250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average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1" w:author="s124087_0209" w:date="2013-07-27T16:33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252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3" w:author="s124087_0209" w:date="2013-07-27T16:33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254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0.2%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5" w:author="s124087_0209" w:date="2013-07-27T16:33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256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0.1%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7" w:author="s124087_0209" w:date="2013-07-27T16:33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258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0.05%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9" w:author="s124087_0209" w:date="2013-07-27T16:33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260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0.05%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1" w:author="s124087_0209" w:date="2013-07-27T16:33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262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0.07%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3" w:author="s124087_0209" w:date="2013-07-27T16:33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264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99.7%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5" w:author="s124087_0209" w:date="2013-07-27T16:33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266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100.3%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50AE" w:rsidRPr="001450AE" w:rsidRDefault="001450AE" w:rsidP="001450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7" w:author="s124087_0209" w:date="2013-07-27T16:33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268" w:author="s124087_0209" w:date="2013-07-27T16:33:00Z">
              <w:r w:rsidRPr="001450AE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100.0%</w:t>
              </w:r>
            </w:ins>
          </w:p>
        </w:tc>
      </w:tr>
    </w:tbl>
    <w:p w:rsidR="001450AE" w:rsidRDefault="001450AE" w:rsidP="00272F62">
      <w:pPr>
        <w:rPr>
          <w:ins w:id="269" w:author="s124087_0209" w:date="2013-07-27T16:34:00Z"/>
          <w:lang w:eastAsia="ja-JP"/>
        </w:rPr>
      </w:pPr>
    </w:p>
    <w:p w:rsidR="001450AE" w:rsidRDefault="00E06EE6" w:rsidP="001450AE">
      <w:pPr>
        <w:jc w:val="center"/>
        <w:rPr>
          <w:ins w:id="270" w:author="s124087_0209" w:date="2013-07-27T16:34:00Z"/>
          <w:lang w:eastAsia="ja-JP"/>
        </w:rPr>
      </w:pPr>
      <w:ins w:id="271" w:author="s124087_0209" w:date="2013-07-27T16:39:00Z">
        <w:r>
          <w:rPr>
            <w:rFonts w:hint="eastAsia"/>
            <w:lang w:eastAsia="ja-JP"/>
          </w:rPr>
          <w:t xml:space="preserve">Test 2: </w:t>
        </w:r>
      </w:ins>
      <w:ins w:id="272" w:author="s124087_0209" w:date="2013-07-27T16:34:00Z">
        <w:r w:rsidR="001450AE">
          <w:rPr>
            <w:rFonts w:hint="eastAsia"/>
            <w:lang w:eastAsia="ja-JP"/>
          </w:rPr>
          <w:t>2 weight</w:t>
        </w:r>
      </w:ins>
    </w:p>
    <w:tbl>
      <w:tblPr>
        <w:tblW w:w="9000" w:type="dxa"/>
        <w:tblInd w:w="87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20"/>
        <w:gridCol w:w="820"/>
        <w:gridCol w:w="820"/>
        <w:gridCol w:w="900"/>
        <w:gridCol w:w="900"/>
        <w:gridCol w:w="900"/>
      </w:tblGrid>
      <w:tr w:rsidR="007C70D3" w:rsidRPr="007C70D3" w:rsidTr="007C70D3">
        <w:trPr>
          <w:trHeight w:val="582"/>
          <w:ins w:id="273" w:author="s124087_0209" w:date="2013-07-27T16:35:00Z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74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75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　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6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77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video 0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8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79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video 1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0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81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video 2</w:t>
              </w:r>
            </w:ins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2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83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video PSNR / video bitrate</w:t>
              </w:r>
            </w:ins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4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85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video PSNR / total bitrate</w:t>
              </w:r>
            </w:ins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6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87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synth PSNR / total bitrate 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8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89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enc time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0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91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dec time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2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93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ren time</w:t>
              </w:r>
            </w:ins>
          </w:p>
        </w:tc>
      </w:tr>
      <w:tr w:rsidR="007C70D3" w:rsidRPr="007C70D3" w:rsidTr="007C70D3">
        <w:trPr>
          <w:trHeight w:val="300"/>
          <w:ins w:id="294" w:author="s124087_0209" w:date="2013-07-27T16:35:00Z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95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96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Balloons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7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98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9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00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-0.3%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01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02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-0.2%</w:t>
              </w:r>
            </w:ins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03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04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-0.07%</w:t>
              </w:r>
            </w:ins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05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06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-0.07%</w:t>
              </w:r>
            </w:ins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07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08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-0.11%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09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10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95.4%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1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12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100.9%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3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14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99.3%</w:t>
              </w:r>
            </w:ins>
          </w:p>
        </w:tc>
      </w:tr>
      <w:tr w:rsidR="007C70D3" w:rsidRPr="007C70D3" w:rsidTr="007C70D3">
        <w:trPr>
          <w:trHeight w:val="300"/>
          <w:ins w:id="315" w:author="s124087_0209" w:date="2013-07-27T16:35:00Z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16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17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Kendo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8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19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0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21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2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23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4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25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0.08%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6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27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0.11%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8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29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0.03%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0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31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95.2%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2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33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96.8%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4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35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97.1%</w:t>
              </w:r>
            </w:ins>
          </w:p>
        </w:tc>
      </w:tr>
      <w:tr w:rsidR="007C70D3" w:rsidRPr="007C70D3" w:rsidTr="007C70D3">
        <w:trPr>
          <w:trHeight w:val="300"/>
          <w:ins w:id="336" w:author="s124087_0209" w:date="2013-07-27T16:35:00Z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37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38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Newspaper_CC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9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40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41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42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0.8%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43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44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0.8%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45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46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0.36%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47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48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0.35%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49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50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0.47%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51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52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95.8%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53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54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107.7%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55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56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100.6%</w:t>
              </w:r>
            </w:ins>
          </w:p>
        </w:tc>
      </w:tr>
      <w:tr w:rsidR="007C70D3" w:rsidRPr="007C70D3" w:rsidTr="007C70D3">
        <w:trPr>
          <w:trHeight w:val="300"/>
          <w:ins w:id="357" w:author="s124087_0209" w:date="2013-07-27T16:35:00Z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58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59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GT_Fly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60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61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62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63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64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65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66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67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0.04%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68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69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0.05%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70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71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-0.03%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72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73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96.6%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74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75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99.4%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76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77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99.3%</w:t>
              </w:r>
            </w:ins>
          </w:p>
        </w:tc>
      </w:tr>
      <w:tr w:rsidR="007C70D3" w:rsidRPr="007C70D3" w:rsidTr="007C70D3">
        <w:trPr>
          <w:trHeight w:val="300"/>
          <w:ins w:id="378" w:author="s124087_0209" w:date="2013-07-27T16:35:00Z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79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80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Poznan_Hall2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81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82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83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84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85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86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0.2%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87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88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0.11%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89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90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0.12%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91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92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0.07%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93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94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94.1%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95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96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102.0%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97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98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98.0%</w:t>
              </w:r>
            </w:ins>
          </w:p>
        </w:tc>
      </w:tr>
      <w:tr w:rsidR="007C70D3" w:rsidRPr="007C70D3" w:rsidTr="007C70D3">
        <w:trPr>
          <w:trHeight w:val="300"/>
          <w:ins w:id="399" w:author="s124087_0209" w:date="2013-07-27T16:35:00Z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00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01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Poznan_Street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02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03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04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05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06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07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0.3%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08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09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0.15%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10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11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0.15%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12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13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14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15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94.1%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16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17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102.3%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18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19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98.0%</w:t>
              </w:r>
            </w:ins>
          </w:p>
        </w:tc>
      </w:tr>
      <w:tr w:rsidR="007C70D3" w:rsidRPr="007C70D3" w:rsidTr="007C70D3">
        <w:trPr>
          <w:trHeight w:val="315"/>
          <w:ins w:id="420" w:author="s124087_0209" w:date="2013-07-27T16:35:00Z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21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22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Undo_Dancer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23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24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25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26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27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28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29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30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0.01%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31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32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0.00%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33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34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0.04%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35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36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94.8%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37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38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98.7%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39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40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97.0%</w:t>
              </w:r>
            </w:ins>
          </w:p>
        </w:tc>
      </w:tr>
      <w:tr w:rsidR="007C70D3" w:rsidRPr="007C70D3" w:rsidTr="007C70D3">
        <w:trPr>
          <w:trHeight w:val="300"/>
          <w:ins w:id="441" w:author="s124087_0209" w:date="2013-07-27T16:35:00Z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42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43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1024x768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44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45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46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47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48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49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0.2%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50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51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0.12%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52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53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0.13%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54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55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0.13%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56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57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95.5%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58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59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101.8%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60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61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99.0%</w:t>
              </w:r>
            </w:ins>
          </w:p>
        </w:tc>
      </w:tr>
      <w:tr w:rsidR="007C70D3" w:rsidRPr="007C70D3" w:rsidTr="007C70D3">
        <w:trPr>
          <w:trHeight w:val="315"/>
          <w:ins w:id="462" w:author="s124087_0209" w:date="2013-07-27T16:35:00Z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63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64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1920x1088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65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66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67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68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69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70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71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72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0.07%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73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74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0.08%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75" w:author="s124087_0209" w:date="2013-07-27T16:3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76" w:author="s124087_0209" w:date="2013-07-27T16:35:00Z">
              <w:r w:rsidRPr="007C70D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0.05%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77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78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94.9%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79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80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100.6%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81" w:author="s124087_0209" w:date="2013-07-27T16:3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82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98.1%</w:t>
              </w:r>
            </w:ins>
          </w:p>
        </w:tc>
      </w:tr>
      <w:tr w:rsidR="007C70D3" w:rsidRPr="007C70D3" w:rsidTr="007C70D3">
        <w:trPr>
          <w:trHeight w:val="300"/>
          <w:ins w:id="483" w:author="s124087_0209" w:date="2013-07-27T16:35:00Z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84" w:author="s124087_0209" w:date="2013-07-27T16:35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485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lastRenderedPageBreak/>
                <w:t>average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86" w:author="s124087_0209" w:date="2013-07-27T16:35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487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88" w:author="s124087_0209" w:date="2013-07-27T16:35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489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0.1%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90" w:author="s124087_0209" w:date="2013-07-27T16:35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491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0.1%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92" w:author="s124087_0209" w:date="2013-07-27T16:35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493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0.09%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94" w:author="s124087_0209" w:date="2013-07-27T16:35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495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0.10%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96" w:author="s124087_0209" w:date="2013-07-27T16:35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497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0.08%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98" w:author="s124087_0209" w:date="2013-07-27T16:35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499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95.1%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00" w:author="s124087_0209" w:date="2013-07-27T16:35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501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101.1%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0D3" w:rsidRPr="007C70D3" w:rsidRDefault="007C70D3" w:rsidP="007C70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02" w:author="s124087_0209" w:date="2013-07-27T16:35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503" w:author="s124087_0209" w:date="2013-07-27T16:35:00Z">
              <w:r w:rsidRPr="007C70D3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98.5%</w:t>
              </w:r>
            </w:ins>
          </w:p>
        </w:tc>
      </w:tr>
    </w:tbl>
    <w:p w:rsidR="001450AE" w:rsidRDefault="001450AE" w:rsidP="00272F62">
      <w:pPr>
        <w:rPr>
          <w:ins w:id="504" w:author="s124087_0209" w:date="2013-07-27T16:39:00Z"/>
          <w:lang w:eastAsia="ja-JP"/>
        </w:rPr>
      </w:pPr>
    </w:p>
    <w:p w:rsidR="00CA667B" w:rsidRDefault="0030690A" w:rsidP="00CA667B">
      <w:pPr>
        <w:jc w:val="center"/>
        <w:rPr>
          <w:ins w:id="505" w:author="s124087_0209" w:date="2013-07-27T16:39:00Z"/>
          <w:lang w:eastAsia="ja-JP"/>
        </w:rPr>
      </w:pPr>
      <w:ins w:id="506" w:author="s124087_0209" w:date="2013-07-27T16:39:00Z">
        <w:r>
          <w:rPr>
            <w:rFonts w:hint="eastAsia"/>
            <w:lang w:eastAsia="ja-JP"/>
          </w:rPr>
          <w:t xml:space="preserve">Test </w:t>
        </w:r>
      </w:ins>
      <w:ins w:id="507" w:author="s124087_0209" w:date="2013-07-27T16:40:00Z">
        <w:r>
          <w:rPr>
            <w:rFonts w:hint="eastAsia"/>
            <w:lang w:eastAsia="ja-JP"/>
          </w:rPr>
          <w:t>3</w:t>
        </w:r>
      </w:ins>
      <w:ins w:id="508" w:author="s124087_0209" w:date="2013-07-27T16:39:00Z">
        <w:r w:rsidR="00CA667B">
          <w:rPr>
            <w:rFonts w:hint="eastAsia"/>
            <w:lang w:eastAsia="ja-JP"/>
          </w:rPr>
          <w:t xml:space="preserve">: </w:t>
        </w:r>
      </w:ins>
      <w:ins w:id="509" w:author="s124087_0209" w:date="2013-07-27T16:42:00Z">
        <w:r w:rsidR="003C19A9">
          <w:rPr>
            <w:rFonts w:hint="eastAsia"/>
            <w:lang w:eastAsia="ja-JP"/>
          </w:rPr>
          <w:t>Liner buffer removal</w:t>
        </w:r>
      </w:ins>
      <w:ins w:id="510" w:author="s124087_0209" w:date="2013-07-27T16:40:00Z">
        <w:r w:rsidR="00CA667B">
          <w:rPr>
            <w:rFonts w:hint="eastAsia"/>
            <w:lang w:eastAsia="ja-JP"/>
          </w:rPr>
          <w:t xml:space="preserve"> + </w:t>
        </w:r>
      </w:ins>
      <w:ins w:id="511" w:author="s124087_0209" w:date="2013-07-27T16:39:00Z">
        <w:r w:rsidR="00CA667B">
          <w:rPr>
            <w:rFonts w:hint="eastAsia"/>
            <w:lang w:eastAsia="ja-JP"/>
          </w:rPr>
          <w:t>2 weight</w:t>
        </w:r>
      </w:ins>
      <w:ins w:id="512" w:author="s124087_0209" w:date="2013-07-27T16:41:00Z">
        <w:r>
          <w:rPr>
            <w:rFonts w:hint="eastAsia"/>
            <w:lang w:eastAsia="ja-JP"/>
          </w:rPr>
          <w:t xml:space="preserve"> (Test1 + Test2)</w:t>
        </w:r>
      </w:ins>
    </w:p>
    <w:tbl>
      <w:tblPr>
        <w:tblW w:w="9168" w:type="dxa"/>
        <w:tblInd w:w="84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18"/>
        <w:gridCol w:w="818"/>
        <w:gridCol w:w="818"/>
        <w:gridCol w:w="900"/>
        <w:gridCol w:w="900"/>
        <w:gridCol w:w="900"/>
      </w:tblGrid>
      <w:tr w:rsidR="00E06EE6" w:rsidRPr="00E06EE6" w:rsidTr="00CA667B">
        <w:trPr>
          <w:trHeight w:val="582"/>
          <w:ins w:id="513" w:author="s124087_0209" w:date="2013-07-27T16:39:00Z"/>
        </w:trPr>
        <w:tc>
          <w:tcPr>
            <w:tcW w:w="13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14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15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　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16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17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video 0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18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19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video 1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20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21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video 2</w:t>
              </w:r>
            </w:ins>
          </w:p>
        </w:tc>
        <w:tc>
          <w:tcPr>
            <w:tcW w:w="8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22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23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video PSNR / video bitrate</w:t>
              </w:r>
            </w:ins>
          </w:p>
        </w:tc>
        <w:tc>
          <w:tcPr>
            <w:tcW w:w="8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24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25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video PSNR / total bitrate</w:t>
              </w:r>
            </w:ins>
          </w:p>
        </w:tc>
        <w:tc>
          <w:tcPr>
            <w:tcW w:w="8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26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27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synth PSNR / total bitrate 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E06EE6" w:rsidRPr="00E06EE6" w:rsidRDefault="007F13E1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28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29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/>
                  <w:color w:val="000000"/>
                  <w:sz w:val="18"/>
                  <w:szCs w:val="18"/>
                  <w:lang w:eastAsia="ja-JP"/>
                </w:rPr>
                <w:t>E</w:t>
              </w:r>
              <w:r w:rsidR="00E06EE6"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nc time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30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31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dec time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32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33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ren time</w:t>
              </w:r>
            </w:ins>
          </w:p>
        </w:tc>
      </w:tr>
      <w:tr w:rsidR="00E06EE6" w:rsidRPr="00E06EE6" w:rsidTr="00CA667B">
        <w:trPr>
          <w:trHeight w:val="300"/>
          <w:ins w:id="534" w:author="s124087_0209" w:date="2013-07-27T16:39:00Z"/>
        </w:trPr>
        <w:tc>
          <w:tcPr>
            <w:tcW w:w="13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35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36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Balloons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37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38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39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40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41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42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8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43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44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-0.05%</w:t>
              </w:r>
            </w:ins>
          </w:p>
        </w:tc>
        <w:tc>
          <w:tcPr>
            <w:tcW w:w="8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45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46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-0.04%</w:t>
              </w:r>
            </w:ins>
          </w:p>
        </w:tc>
        <w:tc>
          <w:tcPr>
            <w:tcW w:w="8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47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48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-0.09%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49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50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95.4%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51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52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100.5%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53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54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99.9%</w:t>
              </w:r>
            </w:ins>
          </w:p>
        </w:tc>
      </w:tr>
      <w:tr w:rsidR="00E06EE6" w:rsidRPr="00E06EE6" w:rsidTr="00CA667B">
        <w:trPr>
          <w:trHeight w:val="300"/>
          <w:ins w:id="555" w:author="s124087_0209" w:date="2013-07-27T16:39:00Z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56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57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Kendo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58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59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60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61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62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63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64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65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0.06%</w:t>
              </w:r>
            </w:ins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66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67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0.08%</w:t>
              </w:r>
            </w:ins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68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69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0.06%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70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71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95.8%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72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73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98.1%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74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75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100.0%</w:t>
              </w:r>
            </w:ins>
          </w:p>
        </w:tc>
      </w:tr>
      <w:tr w:rsidR="00E06EE6" w:rsidRPr="00E06EE6" w:rsidTr="00CA667B">
        <w:trPr>
          <w:trHeight w:val="300"/>
          <w:ins w:id="576" w:author="s124087_0209" w:date="2013-07-27T16:39:00Z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77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78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Newspaper_CC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79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80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81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82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0.5%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83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84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0.6%</w:t>
              </w:r>
            </w:ins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85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86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0.24%</w:t>
              </w:r>
            </w:ins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87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88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0.23%</w:t>
              </w:r>
            </w:ins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89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90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0.31%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91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92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95.4%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93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94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103.1%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95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96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99.4%</w:t>
              </w:r>
            </w:ins>
          </w:p>
        </w:tc>
      </w:tr>
      <w:tr w:rsidR="00E06EE6" w:rsidRPr="00E06EE6" w:rsidTr="00CA667B">
        <w:trPr>
          <w:trHeight w:val="300"/>
          <w:ins w:id="597" w:author="s124087_0209" w:date="2013-07-27T16:39:00Z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98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99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GT_Fly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00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01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02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03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04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05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-0.3%</w:t>
              </w:r>
            </w:ins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06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07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0.01%</w:t>
              </w:r>
            </w:ins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08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09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0.01%</w:t>
              </w:r>
            </w:ins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10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11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-0.05%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12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13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96.8%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14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15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98.2%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16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17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99.7%</w:t>
              </w:r>
            </w:ins>
          </w:p>
        </w:tc>
      </w:tr>
      <w:tr w:rsidR="00E06EE6" w:rsidRPr="00E06EE6" w:rsidTr="00CA667B">
        <w:trPr>
          <w:trHeight w:val="300"/>
          <w:ins w:id="618" w:author="s124087_0209" w:date="2013-07-27T16:39:00Z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19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20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Poznan_Hall2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21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22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23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24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25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26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0.6%</w:t>
              </w:r>
            </w:ins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27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28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0.13%</w:t>
              </w:r>
            </w:ins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29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30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0.13%</w:t>
              </w:r>
            </w:ins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31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32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33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34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95.1%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35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36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100.6%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37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38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99.7%</w:t>
              </w:r>
            </w:ins>
          </w:p>
        </w:tc>
      </w:tr>
      <w:tr w:rsidR="00E06EE6" w:rsidRPr="00E06EE6" w:rsidTr="00CA667B">
        <w:trPr>
          <w:trHeight w:val="300"/>
          <w:ins w:id="639" w:author="s124087_0209" w:date="2013-07-27T16:39:00Z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40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41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Poznan_Street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42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43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44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45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46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47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48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49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0.03%</w:t>
              </w:r>
            </w:ins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50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51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0.04%</w:t>
              </w:r>
            </w:ins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52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53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0.03%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54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55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94.7%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56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57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102.2%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58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59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100.0%</w:t>
              </w:r>
            </w:ins>
          </w:p>
        </w:tc>
      </w:tr>
      <w:tr w:rsidR="00E06EE6" w:rsidRPr="00E06EE6" w:rsidTr="00CA667B">
        <w:trPr>
          <w:trHeight w:val="315"/>
          <w:ins w:id="660" w:author="s124087_0209" w:date="2013-07-27T16:39:00Z"/>
        </w:trPr>
        <w:tc>
          <w:tcPr>
            <w:tcW w:w="13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61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62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Undo_Dancer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63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64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65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66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67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68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69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70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0.00%</w:t>
              </w:r>
            </w:ins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71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72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0.00%</w:t>
              </w:r>
            </w:ins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73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74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0.05%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75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76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95.7%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77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78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100.3%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79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80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100.1%</w:t>
              </w:r>
            </w:ins>
          </w:p>
        </w:tc>
      </w:tr>
      <w:tr w:rsidR="00E06EE6" w:rsidRPr="00E06EE6" w:rsidTr="00CA667B">
        <w:trPr>
          <w:trHeight w:val="300"/>
          <w:ins w:id="681" w:author="s124087_0209" w:date="2013-07-27T16:39:00Z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82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83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1024x768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84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85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86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87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88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89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90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91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0.09%</w:t>
              </w:r>
            </w:ins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92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93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0.09%</w:t>
              </w:r>
            </w:ins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94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95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0.09%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96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97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95.5%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98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99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100.6%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00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701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99.7%</w:t>
              </w:r>
            </w:ins>
          </w:p>
        </w:tc>
      </w:tr>
      <w:tr w:rsidR="00E06EE6" w:rsidRPr="00E06EE6" w:rsidTr="00CA667B">
        <w:trPr>
          <w:trHeight w:val="315"/>
          <w:ins w:id="702" w:author="s124087_0209" w:date="2013-07-27T16:39:00Z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03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704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1920x1088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05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06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07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08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09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10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11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12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0.04%</w:t>
              </w:r>
            </w:ins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13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14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0.04%</w:t>
              </w:r>
            </w:ins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15" w:author="s124087_0209" w:date="2013-07-27T16:39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16" w:author="s124087_0209" w:date="2013-07-27T16:39:00Z">
              <w:r w:rsidRPr="00E06EE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0.04%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17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718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95.6%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19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720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100.4%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21" w:author="s124087_0209" w:date="2013-07-27T16:39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722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99.9%</w:t>
              </w:r>
            </w:ins>
          </w:p>
        </w:tc>
      </w:tr>
      <w:tr w:rsidR="00E06EE6" w:rsidRPr="00E06EE6" w:rsidTr="00CA667B">
        <w:trPr>
          <w:trHeight w:val="300"/>
          <w:ins w:id="723" w:author="s124087_0209" w:date="2013-07-27T16:39:00Z"/>
        </w:trPr>
        <w:tc>
          <w:tcPr>
            <w:tcW w:w="1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24" w:author="s124087_0209" w:date="2013-07-27T16:39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725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average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26" w:author="s124087_0209" w:date="2013-07-27T16:39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727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28" w:author="s124087_0209" w:date="2013-07-27T16:39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729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0.1%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30" w:author="s124087_0209" w:date="2013-07-27T16:39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731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0.1%</w:t>
              </w:r>
            </w:ins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32" w:author="s124087_0209" w:date="2013-07-27T16:39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733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0.06%</w:t>
              </w:r>
            </w:ins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34" w:author="s124087_0209" w:date="2013-07-27T16:39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735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0.06%</w:t>
              </w:r>
            </w:ins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36" w:author="s124087_0209" w:date="2013-07-27T16:39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737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0.06%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38" w:author="s124087_0209" w:date="2013-07-27T16:39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739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95.6%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40" w:author="s124087_0209" w:date="2013-07-27T16:39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741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100.4%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6EE6" w:rsidRPr="00E06EE6" w:rsidRDefault="00E06EE6" w:rsidP="00E06E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42" w:author="s124087_0209" w:date="2013-07-27T16:39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743" w:author="s124087_0209" w:date="2013-07-27T16:39:00Z">
              <w:r w:rsidRPr="00E06EE6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99.8%</w:t>
              </w:r>
            </w:ins>
          </w:p>
        </w:tc>
      </w:tr>
    </w:tbl>
    <w:p w:rsidR="00E06EE6" w:rsidRDefault="00E06EE6" w:rsidP="00272F62">
      <w:pPr>
        <w:rPr>
          <w:lang w:eastAsia="ja-JP"/>
        </w:rPr>
      </w:pPr>
    </w:p>
    <w:p w:rsidR="00B46245" w:rsidRDefault="00B46245" w:rsidP="00B46245">
      <w:pPr>
        <w:pStyle w:val="1"/>
        <w:ind w:left="360" w:hanging="360"/>
        <w:rPr>
          <w:lang w:eastAsia="ja-JP"/>
        </w:rPr>
      </w:pPr>
      <w:r>
        <w:rPr>
          <w:rFonts w:hint="eastAsia"/>
          <w:lang w:eastAsia="ja-JP"/>
        </w:rPr>
        <w:t>Conclusion</w:t>
      </w:r>
    </w:p>
    <w:p w:rsidR="000B2F68" w:rsidRDefault="000B2F68" w:rsidP="000B2F68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This proposal presents a simplification method </w:t>
      </w:r>
      <w:r w:rsidR="00C850FF">
        <w:rPr>
          <w:rFonts w:hint="eastAsia"/>
          <w:lang w:val="en-CA" w:eastAsia="ja-JP"/>
        </w:rPr>
        <w:t xml:space="preserve">for advanced residual prediction (ARP) </w:t>
      </w:r>
      <w:r w:rsidR="006053F0">
        <w:rPr>
          <w:rFonts w:hint="eastAsia"/>
          <w:lang w:val="en-CA" w:eastAsia="ja-JP"/>
        </w:rPr>
        <w:t xml:space="preserve">aiming </w:t>
      </w:r>
      <w:r>
        <w:rPr>
          <w:rFonts w:hint="eastAsia"/>
          <w:lang w:val="en-CA" w:eastAsia="ja-JP"/>
        </w:rPr>
        <w:t xml:space="preserve">to remove line buffer in context derivation and </w:t>
      </w:r>
      <w:r w:rsidR="00B82C6E">
        <w:rPr>
          <w:rFonts w:hint="eastAsia"/>
          <w:lang w:val="en-CA" w:eastAsia="ja-JP"/>
        </w:rPr>
        <w:t xml:space="preserve">to </w:t>
      </w:r>
      <w:r>
        <w:rPr>
          <w:rFonts w:hint="eastAsia"/>
          <w:lang w:val="en-CA" w:eastAsia="ja-JP"/>
        </w:rPr>
        <w:t xml:space="preserve">reduce the number of weight candidates. </w:t>
      </w:r>
      <w:r w:rsidR="00523487">
        <w:rPr>
          <w:rFonts w:hint="eastAsia"/>
          <w:lang w:val="en-CA" w:eastAsia="ja-JP"/>
        </w:rPr>
        <w:t xml:space="preserve"> </w:t>
      </w:r>
      <w:r>
        <w:rPr>
          <w:lang w:val="en-CA" w:eastAsia="ja-JP"/>
        </w:rPr>
        <w:t xml:space="preserve">The experimental result </w:t>
      </w:r>
      <w:r>
        <w:rPr>
          <w:rFonts w:hint="eastAsia"/>
          <w:lang w:val="en-CA" w:eastAsia="ja-JP"/>
        </w:rPr>
        <w:t>reportedly s</w:t>
      </w:r>
      <w:r w:rsidRPr="00462FF0">
        <w:rPr>
          <w:rFonts w:hint="eastAsia"/>
          <w:lang w:val="en-CA" w:eastAsia="ja-JP"/>
        </w:rPr>
        <w:t>hows 0.0 %, 0.0% and 0.0% BD-rate change in texture, video and synth respectively and encoding time decreased by about 8 %.</w:t>
      </w:r>
    </w:p>
    <w:p w:rsidR="00A32114" w:rsidRDefault="00A32114" w:rsidP="005A3E60">
      <w:pPr>
        <w:tabs>
          <w:tab w:val="clear" w:pos="360"/>
          <w:tab w:val="clear" w:pos="720"/>
          <w:tab w:val="clear" w:pos="1080"/>
          <w:tab w:val="clear" w:pos="1440"/>
          <w:tab w:val="left" w:pos="1260"/>
          <w:tab w:val="left" w:pos="1588"/>
          <w:tab w:val="left" w:pos="1985"/>
        </w:tabs>
        <w:jc w:val="both"/>
        <w:rPr>
          <w:lang w:eastAsia="ja-JP"/>
        </w:rPr>
      </w:pPr>
    </w:p>
    <w:p w:rsidR="00BF2305" w:rsidRPr="00656BE1" w:rsidRDefault="00BF2305" w:rsidP="00BF2305">
      <w:pPr>
        <w:pStyle w:val="1"/>
        <w:ind w:left="360" w:hanging="360"/>
        <w:rPr>
          <w:lang w:val="en-CA" w:eastAsia="ja-JP"/>
        </w:rPr>
      </w:pPr>
      <w:r>
        <w:rPr>
          <w:rFonts w:hint="eastAsia"/>
          <w:lang w:val="en-CA" w:eastAsia="ja-JP"/>
        </w:rPr>
        <w:t>References</w:t>
      </w:r>
    </w:p>
    <w:p w:rsidR="00BF2305" w:rsidRDefault="00BF2305" w:rsidP="00BF2305">
      <w:pPr>
        <w:tabs>
          <w:tab w:val="clear" w:pos="720"/>
        </w:tabs>
        <w:jc w:val="both"/>
        <w:rPr>
          <w:szCs w:val="22"/>
          <w:lang w:val="en-CA" w:eastAsia="ja-JP"/>
        </w:rPr>
      </w:pPr>
      <w:r>
        <w:rPr>
          <w:rFonts w:hint="eastAsia"/>
          <w:lang w:val="en-CA" w:eastAsia="ja-JP"/>
        </w:rPr>
        <w:t xml:space="preserve">[1] </w:t>
      </w:r>
      <w:r w:rsidR="00DF430F" w:rsidRPr="00DF430F">
        <w:rPr>
          <w:lang w:val="en-CA" w:eastAsia="ja-JP"/>
        </w:rPr>
        <w:t>L. Zhang, Y. Chen, X. Li, M. Karczewicz</w:t>
      </w:r>
      <w:r>
        <w:rPr>
          <w:rFonts w:hint="eastAsia"/>
          <w:lang w:val="en-CA" w:eastAsia="ja-JP"/>
        </w:rPr>
        <w:t xml:space="preserve">, </w:t>
      </w:r>
      <w:r>
        <w:rPr>
          <w:lang w:val="en-CA" w:eastAsia="ja-JP"/>
        </w:rPr>
        <w:t>“</w:t>
      </w:r>
      <w:r w:rsidR="00DF430F" w:rsidRPr="00DF430F">
        <w:rPr>
          <w:lang w:eastAsia="ja-JP"/>
        </w:rPr>
        <w:t>CE4: Advanced residual prediction for multiview coding</w:t>
      </w:r>
      <w:r>
        <w:rPr>
          <w:bCs/>
          <w:lang w:eastAsia="ja-JP"/>
        </w:rPr>
        <w:t>”</w:t>
      </w:r>
      <w:r w:rsidR="00DF430F">
        <w:rPr>
          <w:rFonts w:hint="eastAsia"/>
          <w:bCs/>
          <w:lang w:eastAsia="ja-JP"/>
        </w:rPr>
        <w:t xml:space="preserve"> JCT3V-D0177</w:t>
      </w:r>
      <w:r>
        <w:rPr>
          <w:rFonts w:hint="eastAsia"/>
          <w:bCs/>
          <w:lang w:eastAsia="ja-JP"/>
        </w:rPr>
        <w:t xml:space="preserve">, JCT3V </w:t>
      </w:r>
      <w:r w:rsidRPr="000F0B83">
        <w:rPr>
          <w:szCs w:val="22"/>
          <w:lang w:val="en-CA"/>
        </w:rPr>
        <w:t>4th Meeting: Incheon, KR, 20–26 Apr. 2013</w:t>
      </w:r>
    </w:p>
    <w:p w:rsidR="00BF2305" w:rsidRPr="00B46245" w:rsidRDefault="00BF2305" w:rsidP="005A3E60">
      <w:pPr>
        <w:tabs>
          <w:tab w:val="clear" w:pos="360"/>
          <w:tab w:val="clear" w:pos="720"/>
          <w:tab w:val="clear" w:pos="1080"/>
          <w:tab w:val="clear" w:pos="1440"/>
          <w:tab w:val="left" w:pos="1260"/>
          <w:tab w:val="left" w:pos="1588"/>
          <w:tab w:val="left" w:pos="1985"/>
        </w:tabs>
        <w:jc w:val="both"/>
        <w:rPr>
          <w:lang w:eastAsia="ja-JP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935613" w:rsidRPr="005B217D" w:rsidRDefault="00935613" w:rsidP="00935613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ja-JP"/>
        </w:rPr>
        <w:t>Sharp Corporation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377" w:rsidRDefault="00E01377">
      <w:r>
        <w:separator/>
      </w:r>
    </w:p>
  </w:endnote>
  <w:endnote w:type="continuationSeparator" w:id="0">
    <w:p w:rsidR="00E01377" w:rsidRDefault="00E013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632" w:rsidRDefault="00285632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C9605E">
      <w:rPr>
        <w:rStyle w:val="a5"/>
      </w:rPr>
      <w:fldChar w:fldCharType="begin"/>
    </w:r>
    <w:r>
      <w:rPr>
        <w:rStyle w:val="a5"/>
      </w:rPr>
      <w:instrText xml:space="preserve"> PAGE </w:instrText>
    </w:r>
    <w:r w:rsidR="00C9605E">
      <w:rPr>
        <w:rStyle w:val="a5"/>
      </w:rPr>
      <w:fldChar w:fldCharType="separate"/>
    </w:r>
    <w:r w:rsidR="00E33EC8">
      <w:rPr>
        <w:rStyle w:val="a5"/>
        <w:noProof/>
      </w:rPr>
      <w:t>2</w:t>
    </w:r>
    <w:r w:rsidR="00C9605E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C9605E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C9605E">
      <w:rPr>
        <w:rStyle w:val="a5"/>
      </w:rPr>
      <w:fldChar w:fldCharType="separate"/>
    </w:r>
    <w:ins w:id="744" w:author="s124087_0209" w:date="2013-07-27T17:08:00Z">
      <w:r w:rsidR="00E33EC8">
        <w:rPr>
          <w:rStyle w:val="a5"/>
          <w:noProof/>
        </w:rPr>
        <w:t>2013-07-27</w:t>
      </w:r>
    </w:ins>
    <w:del w:id="745" w:author="s124087_0209" w:date="2013-07-27T17:08:00Z">
      <w:r w:rsidR="001450AE" w:rsidDel="00E33EC8">
        <w:rPr>
          <w:rStyle w:val="a5"/>
          <w:noProof/>
        </w:rPr>
        <w:delText>2013-07-12</w:delText>
      </w:r>
    </w:del>
    <w:r w:rsidR="00C9605E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377" w:rsidRDefault="00E01377">
      <w:r>
        <w:separator/>
      </w:r>
    </w:p>
  </w:footnote>
  <w:footnote w:type="continuationSeparator" w:id="0">
    <w:p w:rsidR="00E01377" w:rsidRDefault="00E013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</w:lvl>
    <w:lvl w:ilvl="2" w:tplc="0809001B" w:tentative="1">
      <w:start w:val="1"/>
      <w:numFmt w:val="lowerRoman"/>
      <w:lvlText w:val="%3."/>
      <w:lvlJc w:val="right"/>
      <w:pPr>
        <w:tabs>
          <w:tab w:val="num" w:pos="5040"/>
        </w:tabs>
        <w:ind w:left="432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400"/>
        </w:tabs>
        <w:ind w:left="504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120"/>
        </w:tabs>
        <w:ind w:left="57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9803D4"/>
    <w:multiLevelType w:val="hybridMultilevel"/>
    <w:tmpl w:val="1374D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D137E0B"/>
    <w:multiLevelType w:val="hybridMultilevel"/>
    <w:tmpl w:val="9C865D56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F5BE0A8E">
      <w:start w:val="1"/>
      <w:numFmt w:val="bullet"/>
      <w:lvlText w:val=""/>
      <w:lvlJc w:val="left"/>
      <w:pPr>
        <w:tabs>
          <w:tab w:val="num" w:pos="1200"/>
        </w:tabs>
        <w:ind w:left="1200" w:hanging="400"/>
      </w:pPr>
      <w:rPr>
        <w:rFonts w:ascii="Symbol" w:hAnsi="Symbol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8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FD582C"/>
    <w:multiLevelType w:val="multilevel"/>
    <w:tmpl w:val="3A82E334"/>
    <w:numStyleLink w:val="3DEquation"/>
  </w:abstractNum>
  <w:abstractNum w:abstractNumId="11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2">
    <w:nsid w:val="4B04284E"/>
    <w:multiLevelType w:val="hybridMultilevel"/>
    <w:tmpl w:val="9FD41F8E"/>
    <w:lvl w:ilvl="0" w:tplc="FDB801FC">
      <w:start w:val="8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6F2FBF"/>
    <w:multiLevelType w:val="multilevel"/>
    <w:tmpl w:val="144E5F8E"/>
    <w:styleLink w:val="3DHeading"/>
    <w:lvl w:ilvl="0">
      <w:start w:val="6"/>
      <w:numFmt w:val="upperLetter"/>
      <w:pStyle w:val="3HAnnex"/>
      <w:suff w:val="nothing"/>
      <w:lvlText w:val="Annex %1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</w:abstractNum>
  <w:abstractNum w:abstractNumId="17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8">
    <w:nsid w:val="57F76BB0"/>
    <w:multiLevelType w:val="hybridMultilevel"/>
    <w:tmpl w:val="7FAA43FE"/>
    <w:lvl w:ilvl="0" w:tplc="42788360">
      <w:start w:val="7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0">
    <w:nsid w:val="78F93966"/>
    <w:multiLevelType w:val="multilevel"/>
    <w:tmpl w:val="144E5F8E"/>
    <w:numStyleLink w:val="3DHeading"/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5"/>
  </w:num>
  <w:num w:numId="4">
    <w:abstractNumId w:val="13"/>
  </w:num>
  <w:num w:numId="5">
    <w:abstractNumId w:val="14"/>
  </w:num>
  <w:num w:numId="6">
    <w:abstractNumId w:val="6"/>
  </w:num>
  <w:num w:numId="7">
    <w:abstractNumId w:val="9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  <w:num w:numId="12">
    <w:abstractNumId w:val="7"/>
  </w:num>
  <w:num w:numId="13">
    <w:abstractNumId w:val="4"/>
  </w:num>
  <w:num w:numId="14">
    <w:abstractNumId w:val="16"/>
  </w:num>
  <w:num w:numId="15">
    <w:abstractNumId w:val="20"/>
    <w:lvlOverride w:ilvl="0">
      <w:lvl w:ilvl="0">
        <w:start w:val="6"/>
        <w:numFmt w:val="upperLetter"/>
        <w:pStyle w:val="3HAnnex"/>
        <w:suff w:val="nothing"/>
        <w:lvlText w:val="Annex %1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3H0"/>
        <w:lvlText w:val="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pStyle w:val="3H1"/>
        <w:lvlText w:val="%1.%2.%3"/>
        <w:lvlJc w:val="left"/>
        <w:pPr>
          <w:tabs>
            <w:tab w:val="num" w:pos="2921"/>
          </w:tabs>
          <w:ind w:left="2127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3H2"/>
        <w:lvlText w:val="%1.%2.%3.%4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pStyle w:val="3H3"/>
        <w:lvlText w:val="%1.%2.%3.%4.%5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</w:num>
  <w:num w:numId="16">
    <w:abstractNumId w:val="20"/>
  </w:num>
  <w:num w:numId="17">
    <w:abstractNumId w:val="17"/>
  </w:num>
  <w:num w:numId="18">
    <w:abstractNumId w:val="18"/>
  </w:num>
  <w:num w:numId="19">
    <w:abstractNumId w:val="6"/>
  </w:num>
  <w:num w:numId="20">
    <w:abstractNumId w:val="11"/>
  </w:num>
  <w:num w:numId="21">
    <w:abstractNumId w:val="8"/>
  </w:num>
  <w:num w:numId="22">
    <w:abstractNumId w:val="10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3">
    <w:abstractNumId w:val="10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4">
    <w:abstractNumId w:val="2"/>
  </w:num>
  <w:num w:numId="2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560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CA6"/>
    <w:rsid w:val="00003059"/>
    <w:rsid w:val="00006B16"/>
    <w:rsid w:val="00024851"/>
    <w:rsid w:val="000344DB"/>
    <w:rsid w:val="0004518B"/>
    <w:rsid w:val="000458BC"/>
    <w:rsid w:val="00045C41"/>
    <w:rsid w:val="00046C03"/>
    <w:rsid w:val="00052B5D"/>
    <w:rsid w:val="00057D83"/>
    <w:rsid w:val="000727FE"/>
    <w:rsid w:val="0007414C"/>
    <w:rsid w:val="000741F6"/>
    <w:rsid w:val="0007614F"/>
    <w:rsid w:val="00077239"/>
    <w:rsid w:val="0007752D"/>
    <w:rsid w:val="00080C8E"/>
    <w:rsid w:val="00086B7D"/>
    <w:rsid w:val="000873E6"/>
    <w:rsid w:val="00092CDA"/>
    <w:rsid w:val="000973D1"/>
    <w:rsid w:val="00097CE0"/>
    <w:rsid w:val="000A6E34"/>
    <w:rsid w:val="000B17DD"/>
    <w:rsid w:val="000B1C6B"/>
    <w:rsid w:val="000B2F68"/>
    <w:rsid w:val="000B4866"/>
    <w:rsid w:val="000B4FF9"/>
    <w:rsid w:val="000B74BD"/>
    <w:rsid w:val="000C09AC"/>
    <w:rsid w:val="000C1B8F"/>
    <w:rsid w:val="000C52FA"/>
    <w:rsid w:val="000D0411"/>
    <w:rsid w:val="000D0E1E"/>
    <w:rsid w:val="000D42C5"/>
    <w:rsid w:val="000E00F3"/>
    <w:rsid w:val="000E0FBB"/>
    <w:rsid w:val="000E174D"/>
    <w:rsid w:val="000E1C45"/>
    <w:rsid w:val="000E6C9B"/>
    <w:rsid w:val="000F0DF4"/>
    <w:rsid w:val="000F158C"/>
    <w:rsid w:val="000F26FC"/>
    <w:rsid w:val="00102F3D"/>
    <w:rsid w:val="00116330"/>
    <w:rsid w:val="00120665"/>
    <w:rsid w:val="00120798"/>
    <w:rsid w:val="00123A42"/>
    <w:rsid w:val="00124A4A"/>
    <w:rsid w:val="00124E38"/>
    <w:rsid w:val="0012580B"/>
    <w:rsid w:val="00130C72"/>
    <w:rsid w:val="00131F90"/>
    <w:rsid w:val="0013526E"/>
    <w:rsid w:val="00137B0D"/>
    <w:rsid w:val="00137DB8"/>
    <w:rsid w:val="0014489F"/>
    <w:rsid w:val="001450AE"/>
    <w:rsid w:val="00145B30"/>
    <w:rsid w:val="001473B9"/>
    <w:rsid w:val="0015610B"/>
    <w:rsid w:val="0016389F"/>
    <w:rsid w:val="00171371"/>
    <w:rsid w:val="001750D9"/>
    <w:rsid w:val="00175921"/>
    <w:rsid w:val="00175A24"/>
    <w:rsid w:val="00187BCF"/>
    <w:rsid w:val="00187E58"/>
    <w:rsid w:val="001914EA"/>
    <w:rsid w:val="001A297E"/>
    <w:rsid w:val="001A368E"/>
    <w:rsid w:val="001A7329"/>
    <w:rsid w:val="001B4E28"/>
    <w:rsid w:val="001C3525"/>
    <w:rsid w:val="001C662E"/>
    <w:rsid w:val="001D0421"/>
    <w:rsid w:val="001D1BD2"/>
    <w:rsid w:val="001E02BE"/>
    <w:rsid w:val="001E3B37"/>
    <w:rsid w:val="001E7031"/>
    <w:rsid w:val="001F2594"/>
    <w:rsid w:val="001F3304"/>
    <w:rsid w:val="001F4AF6"/>
    <w:rsid w:val="001F7DE2"/>
    <w:rsid w:val="002055A6"/>
    <w:rsid w:val="00206460"/>
    <w:rsid w:val="002069B4"/>
    <w:rsid w:val="00210486"/>
    <w:rsid w:val="00215DFC"/>
    <w:rsid w:val="002212DF"/>
    <w:rsid w:val="00222CD4"/>
    <w:rsid w:val="002264A6"/>
    <w:rsid w:val="00227BA7"/>
    <w:rsid w:val="0023011C"/>
    <w:rsid w:val="00235F54"/>
    <w:rsid w:val="00236514"/>
    <w:rsid w:val="00243272"/>
    <w:rsid w:val="00245226"/>
    <w:rsid w:val="00253FF1"/>
    <w:rsid w:val="00256A14"/>
    <w:rsid w:val="002607C8"/>
    <w:rsid w:val="00263398"/>
    <w:rsid w:val="00265EDA"/>
    <w:rsid w:val="00271AB3"/>
    <w:rsid w:val="00272F62"/>
    <w:rsid w:val="00275BCF"/>
    <w:rsid w:val="00285632"/>
    <w:rsid w:val="00292257"/>
    <w:rsid w:val="002A001B"/>
    <w:rsid w:val="002A042B"/>
    <w:rsid w:val="002A13C7"/>
    <w:rsid w:val="002A303E"/>
    <w:rsid w:val="002A54E0"/>
    <w:rsid w:val="002B1595"/>
    <w:rsid w:val="002B191D"/>
    <w:rsid w:val="002C0812"/>
    <w:rsid w:val="002C1DDF"/>
    <w:rsid w:val="002C5371"/>
    <w:rsid w:val="002D06CF"/>
    <w:rsid w:val="002D0AF6"/>
    <w:rsid w:val="002D1790"/>
    <w:rsid w:val="002D724B"/>
    <w:rsid w:val="002E6A0B"/>
    <w:rsid w:val="002F03F8"/>
    <w:rsid w:val="002F164D"/>
    <w:rsid w:val="002F5ADE"/>
    <w:rsid w:val="002F628F"/>
    <w:rsid w:val="002F785D"/>
    <w:rsid w:val="00306206"/>
    <w:rsid w:val="0030690A"/>
    <w:rsid w:val="00316B88"/>
    <w:rsid w:val="00317B9D"/>
    <w:rsid w:val="00317D85"/>
    <w:rsid w:val="003252E0"/>
    <w:rsid w:val="00327C56"/>
    <w:rsid w:val="003315A1"/>
    <w:rsid w:val="00335945"/>
    <w:rsid w:val="003373EC"/>
    <w:rsid w:val="00340940"/>
    <w:rsid w:val="003418E5"/>
    <w:rsid w:val="00342FF4"/>
    <w:rsid w:val="003464C8"/>
    <w:rsid w:val="003669EA"/>
    <w:rsid w:val="003700DA"/>
    <w:rsid w:val="003706CC"/>
    <w:rsid w:val="00377710"/>
    <w:rsid w:val="00392B02"/>
    <w:rsid w:val="00396373"/>
    <w:rsid w:val="003A2D8E"/>
    <w:rsid w:val="003A33A8"/>
    <w:rsid w:val="003B1CEC"/>
    <w:rsid w:val="003B3314"/>
    <w:rsid w:val="003B3331"/>
    <w:rsid w:val="003C19A9"/>
    <w:rsid w:val="003C20E4"/>
    <w:rsid w:val="003C7022"/>
    <w:rsid w:val="003D5E09"/>
    <w:rsid w:val="003E6F90"/>
    <w:rsid w:val="003F3F79"/>
    <w:rsid w:val="003F5D0F"/>
    <w:rsid w:val="00414101"/>
    <w:rsid w:val="00431145"/>
    <w:rsid w:val="00433DDB"/>
    <w:rsid w:val="00435B0B"/>
    <w:rsid w:val="00437619"/>
    <w:rsid w:val="00444B95"/>
    <w:rsid w:val="00444E44"/>
    <w:rsid w:val="00462FF0"/>
    <w:rsid w:val="00463F9A"/>
    <w:rsid w:val="004805EC"/>
    <w:rsid w:val="004806D0"/>
    <w:rsid w:val="00481CDF"/>
    <w:rsid w:val="0048603B"/>
    <w:rsid w:val="004935F0"/>
    <w:rsid w:val="004A2A63"/>
    <w:rsid w:val="004A42E0"/>
    <w:rsid w:val="004A7E1F"/>
    <w:rsid w:val="004B210C"/>
    <w:rsid w:val="004C1CDE"/>
    <w:rsid w:val="004D405F"/>
    <w:rsid w:val="004D5BC3"/>
    <w:rsid w:val="004E4D29"/>
    <w:rsid w:val="004E4F4F"/>
    <w:rsid w:val="004E6789"/>
    <w:rsid w:val="004F61E3"/>
    <w:rsid w:val="00502E10"/>
    <w:rsid w:val="00507961"/>
    <w:rsid w:val="0051015C"/>
    <w:rsid w:val="005119FE"/>
    <w:rsid w:val="00511B6F"/>
    <w:rsid w:val="00511EFB"/>
    <w:rsid w:val="00516013"/>
    <w:rsid w:val="00516CF1"/>
    <w:rsid w:val="00520E7A"/>
    <w:rsid w:val="0052167D"/>
    <w:rsid w:val="00523487"/>
    <w:rsid w:val="00531AE9"/>
    <w:rsid w:val="00532C02"/>
    <w:rsid w:val="005469E9"/>
    <w:rsid w:val="00550A66"/>
    <w:rsid w:val="005673E4"/>
    <w:rsid w:val="005674DF"/>
    <w:rsid w:val="00567EC7"/>
    <w:rsid w:val="00570013"/>
    <w:rsid w:val="00571525"/>
    <w:rsid w:val="00575D3D"/>
    <w:rsid w:val="00577022"/>
    <w:rsid w:val="005801A2"/>
    <w:rsid w:val="005827E8"/>
    <w:rsid w:val="005829F9"/>
    <w:rsid w:val="005900A1"/>
    <w:rsid w:val="005914EF"/>
    <w:rsid w:val="00591666"/>
    <w:rsid w:val="00594A46"/>
    <w:rsid w:val="00594DCB"/>
    <w:rsid w:val="005952A5"/>
    <w:rsid w:val="00597353"/>
    <w:rsid w:val="005A2188"/>
    <w:rsid w:val="005A33A1"/>
    <w:rsid w:val="005A3E60"/>
    <w:rsid w:val="005A417D"/>
    <w:rsid w:val="005A7609"/>
    <w:rsid w:val="005A7B54"/>
    <w:rsid w:val="005B0BBF"/>
    <w:rsid w:val="005B217D"/>
    <w:rsid w:val="005C0C53"/>
    <w:rsid w:val="005C385F"/>
    <w:rsid w:val="005C4B0C"/>
    <w:rsid w:val="005C5193"/>
    <w:rsid w:val="005D2714"/>
    <w:rsid w:val="005D2991"/>
    <w:rsid w:val="005E1AC6"/>
    <w:rsid w:val="005E639E"/>
    <w:rsid w:val="005F0716"/>
    <w:rsid w:val="005F6F1B"/>
    <w:rsid w:val="005F70C9"/>
    <w:rsid w:val="00601171"/>
    <w:rsid w:val="00602232"/>
    <w:rsid w:val="00603562"/>
    <w:rsid w:val="006053F0"/>
    <w:rsid w:val="0061382C"/>
    <w:rsid w:val="00614B33"/>
    <w:rsid w:val="00624B33"/>
    <w:rsid w:val="00627000"/>
    <w:rsid w:val="00630AA2"/>
    <w:rsid w:val="006357C2"/>
    <w:rsid w:val="0063692C"/>
    <w:rsid w:val="00644C7B"/>
    <w:rsid w:val="00646707"/>
    <w:rsid w:val="006471F7"/>
    <w:rsid w:val="00651DBF"/>
    <w:rsid w:val="0065362D"/>
    <w:rsid w:val="006560FE"/>
    <w:rsid w:val="00656D7C"/>
    <w:rsid w:val="0065766A"/>
    <w:rsid w:val="00662E58"/>
    <w:rsid w:val="00664DCF"/>
    <w:rsid w:val="00665424"/>
    <w:rsid w:val="0067551C"/>
    <w:rsid w:val="006766AA"/>
    <w:rsid w:val="006823FD"/>
    <w:rsid w:val="00690052"/>
    <w:rsid w:val="00692D8C"/>
    <w:rsid w:val="0069517F"/>
    <w:rsid w:val="00696811"/>
    <w:rsid w:val="006C1C74"/>
    <w:rsid w:val="006C28BC"/>
    <w:rsid w:val="006C493B"/>
    <w:rsid w:val="006C5D39"/>
    <w:rsid w:val="006E1C2A"/>
    <w:rsid w:val="006E2810"/>
    <w:rsid w:val="006E5417"/>
    <w:rsid w:val="006F1431"/>
    <w:rsid w:val="00705A22"/>
    <w:rsid w:val="00711C7F"/>
    <w:rsid w:val="00712F60"/>
    <w:rsid w:val="00720E3B"/>
    <w:rsid w:val="007244D6"/>
    <w:rsid w:val="007266C1"/>
    <w:rsid w:val="00727E16"/>
    <w:rsid w:val="00742ADE"/>
    <w:rsid w:val="00745F6B"/>
    <w:rsid w:val="007478D2"/>
    <w:rsid w:val="00753F14"/>
    <w:rsid w:val="0075585E"/>
    <w:rsid w:val="0075704B"/>
    <w:rsid w:val="007607B8"/>
    <w:rsid w:val="0076220E"/>
    <w:rsid w:val="00762D4A"/>
    <w:rsid w:val="00770571"/>
    <w:rsid w:val="00770D9F"/>
    <w:rsid w:val="00774B48"/>
    <w:rsid w:val="007768FF"/>
    <w:rsid w:val="007824D3"/>
    <w:rsid w:val="0078483C"/>
    <w:rsid w:val="007954C7"/>
    <w:rsid w:val="00796EE3"/>
    <w:rsid w:val="007A069A"/>
    <w:rsid w:val="007A379D"/>
    <w:rsid w:val="007A7D29"/>
    <w:rsid w:val="007B4AB8"/>
    <w:rsid w:val="007B5A6A"/>
    <w:rsid w:val="007C51C6"/>
    <w:rsid w:val="007C70D3"/>
    <w:rsid w:val="007D188D"/>
    <w:rsid w:val="007D4C51"/>
    <w:rsid w:val="007E1201"/>
    <w:rsid w:val="007E153D"/>
    <w:rsid w:val="007F13E1"/>
    <w:rsid w:val="007F1F8B"/>
    <w:rsid w:val="007F67A1"/>
    <w:rsid w:val="008021AC"/>
    <w:rsid w:val="00811C05"/>
    <w:rsid w:val="00812050"/>
    <w:rsid w:val="008206C8"/>
    <w:rsid w:val="0082085B"/>
    <w:rsid w:val="00833A68"/>
    <w:rsid w:val="00836321"/>
    <w:rsid w:val="00836711"/>
    <w:rsid w:val="00846CAF"/>
    <w:rsid w:val="00850B09"/>
    <w:rsid w:val="00855456"/>
    <w:rsid w:val="0086387C"/>
    <w:rsid w:val="0086747F"/>
    <w:rsid w:val="00871ABA"/>
    <w:rsid w:val="00874A6C"/>
    <w:rsid w:val="00876C65"/>
    <w:rsid w:val="00884B2D"/>
    <w:rsid w:val="008879F9"/>
    <w:rsid w:val="008936C9"/>
    <w:rsid w:val="008A297F"/>
    <w:rsid w:val="008A44B9"/>
    <w:rsid w:val="008A4B4C"/>
    <w:rsid w:val="008B4279"/>
    <w:rsid w:val="008C239F"/>
    <w:rsid w:val="008C481E"/>
    <w:rsid w:val="008C6146"/>
    <w:rsid w:val="008C67E2"/>
    <w:rsid w:val="008D1758"/>
    <w:rsid w:val="008E463F"/>
    <w:rsid w:val="008E480C"/>
    <w:rsid w:val="008E4BB8"/>
    <w:rsid w:val="008E618C"/>
    <w:rsid w:val="008E780F"/>
    <w:rsid w:val="008F6957"/>
    <w:rsid w:val="00902350"/>
    <w:rsid w:val="00905DAA"/>
    <w:rsid w:val="00907757"/>
    <w:rsid w:val="009110EE"/>
    <w:rsid w:val="009212B0"/>
    <w:rsid w:val="009234A5"/>
    <w:rsid w:val="0092678E"/>
    <w:rsid w:val="00927A6A"/>
    <w:rsid w:val="009336F7"/>
    <w:rsid w:val="00935613"/>
    <w:rsid w:val="009374A7"/>
    <w:rsid w:val="00942212"/>
    <w:rsid w:val="0095268F"/>
    <w:rsid w:val="0095370A"/>
    <w:rsid w:val="00956CA7"/>
    <w:rsid w:val="00966867"/>
    <w:rsid w:val="009759F1"/>
    <w:rsid w:val="009779FB"/>
    <w:rsid w:val="0098551D"/>
    <w:rsid w:val="00985D2F"/>
    <w:rsid w:val="00985E1A"/>
    <w:rsid w:val="009913D1"/>
    <w:rsid w:val="0099518F"/>
    <w:rsid w:val="00996DAA"/>
    <w:rsid w:val="009A0F55"/>
    <w:rsid w:val="009A523D"/>
    <w:rsid w:val="009A6534"/>
    <w:rsid w:val="009B23A2"/>
    <w:rsid w:val="009B514A"/>
    <w:rsid w:val="009C0D36"/>
    <w:rsid w:val="009C356C"/>
    <w:rsid w:val="009D1DBF"/>
    <w:rsid w:val="009D6BDC"/>
    <w:rsid w:val="009D6FD2"/>
    <w:rsid w:val="009E0430"/>
    <w:rsid w:val="009E2322"/>
    <w:rsid w:val="009E31B5"/>
    <w:rsid w:val="009E68EB"/>
    <w:rsid w:val="009F496B"/>
    <w:rsid w:val="009F4D17"/>
    <w:rsid w:val="00A01439"/>
    <w:rsid w:val="00A02E61"/>
    <w:rsid w:val="00A05CFF"/>
    <w:rsid w:val="00A25BD8"/>
    <w:rsid w:val="00A32114"/>
    <w:rsid w:val="00A340F4"/>
    <w:rsid w:val="00A3768D"/>
    <w:rsid w:val="00A525AA"/>
    <w:rsid w:val="00A52F25"/>
    <w:rsid w:val="00A56B97"/>
    <w:rsid w:val="00A6093D"/>
    <w:rsid w:val="00A616CD"/>
    <w:rsid w:val="00A61720"/>
    <w:rsid w:val="00A66DB7"/>
    <w:rsid w:val="00A723F0"/>
    <w:rsid w:val="00A76A6D"/>
    <w:rsid w:val="00A83253"/>
    <w:rsid w:val="00A87793"/>
    <w:rsid w:val="00A94A44"/>
    <w:rsid w:val="00A96878"/>
    <w:rsid w:val="00AA0EB6"/>
    <w:rsid w:val="00AA171B"/>
    <w:rsid w:val="00AA1E99"/>
    <w:rsid w:val="00AA265C"/>
    <w:rsid w:val="00AA4250"/>
    <w:rsid w:val="00AA6E84"/>
    <w:rsid w:val="00AB3A95"/>
    <w:rsid w:val="00AB3C1C"/>
    <w:rsid w:val="00AC5F0C"/>
    <w:rsid w:val="00AC6E25"/>
    <w:rsid w:val="00AD4127"/>
    <w:rsid w:val="00AE341B"/>
    <w:rsid w:val="00AE3AAA"/>
    <w:rsid w:val="00AE78B5"/>
    <w:rsid w:val="00AF1A60"/>
    <w:rsid w:val="00B003CA"/>
    <w:rsid w:val="00B04192"/>
    <w:rsid w:val="00B048C2"/>
    <w:rsid w:val="00B07CA7"/>
    <w:rsid w:val="00B1279A"/>
    <w:rsid w:val="00B14803"/>
    <w:rsid w:val="00B2746F"/>
    <w:rsid w:val="00B40530"/>
    <w:rsid w:val="00B4194A"/>
    <w:rsid w:val="00B46245"/>
    <w:rsid w:val="00B515A9"/>
    <w:rsid w:val="00B5222E"/>
    <w:rsid w:val="00B53179"/>
    <w:rsid w:val="00B53AF4"/>
    <w:rsid w:val="00B61C96"/>
    <w:rsid w:val="00B64916"/>
    <w:rsid w:val="00B65AD4"/>
    <w:rsid w:val="00B70B4C"/>
    <w:rsid w:val="00B73A2A"/>
    <w:rsid w:val="00B76063"/>
    <w:rsid w:val="00B82C6E"/>
    <w:rsid w:val="00B8542B"/>
    <w:rsid w:val="00B879CD"/>
    <w:rsid w:val="00B94B06"/>
    <w:rsid w:val="00B94C28"/>
    <w:rsid w:val="00BA3321"/>
    <w:rsid w:val="00BA59DA"/>
    <w:rsid w:val="00BB4E2D"/>
    <w:rsid w:val="00BB54B7"/>
    <w:rsid w:val="00BC102D"/>
    <w:rsid w:val="00BC10BA"/>
    <w:rsid w:val="00BC45D8"/>
    <w:rsid w:val="00BC498B"/>
    <w:rsid w:val="00BC5AFD"/>
    <w:rsid w:val="00BD2B55"/>
    <w:rsid w:val="00BE4547"/>
    <w:rsid w:val="00BE5658"/>
    <w:rsid w:val="00BE6500"/>
    <w:rsid w:val="00BE66E0"/>
    <w:rsid w:val="00BF2305"/>
    <w:rsid w:val="00BF4332"/>
    <w:rsid w:val="00C04F43"/>
    <w:rsid w:val="00C0609D"/>
    <w:rsid w:val="00C077F0"/>
    <w:rsid w:val="00C07D7A"/>
    <w:rsid w:val="00C115AB"/>
    <w:rsid w:val="00C21F96"/>
    <w:rsid w:val="00C228A3"/>
    <w:rsid w:val="00C270FE"/>
    <w:rsid w:val="00C30249"/>
    <w:rsid w:val="00C304DC"/>
    <w:rsid w:val="00C31971"/>
    <w:rsid w:val="00C32553"/>
    <w:rsid w:val="00C34FBA"/>
    <w:rsid w:val="00C3723B"/>
    <w:rsid w:val="00C606C9"/>
    <w:rsid w:val="00C72572"/>
    <w:rsid w:val="00C80288"/>
    <w:rsid w:val="00C84003"/>
    <w:rsid w:val="00C850FF"/>
    <w:rsid w:val="00C90650"/>
    <w:rsid w:val="00C9605E"/>
    <w:rsid w:val="00C97B8E"/>
    <w:rsid w:val="00C97D78"/>
    <w:rsid w:val="00CA272B"/>
    <w:rsid w:val="00CA667B"/>
    <w:rsid w:val="00CB65DD"/>
    <w:rsid w:val="00CB77CE"/>
    <w:rsid w:val="00CC2AAE"/>
    <w:rsid w:val="00CC5A42"/>
    <w:rsid w:val="00CD0EAB"/>
    <w:rsid w:val="00CD65D8"/>
    <w:rsid w:val="00CF34DB"/>
    <w:rsid w:val="00CF558F"/>
    <w:rsid w:val="00D01CF6"/>
    <w:rsid w:val="00D03113"/>
    <w:rsid w:val="00D056BD"/>
    <w:rsid w:val="00D073E2"/>
    <w:rsid w:val="00D1540A"/>
    <w:rsid w:val="00D20F04"/>
    <w:rsid w:val="00D24C40"/>
    <w:rsid w:val="00D349E5"/>
    <w:rsid w:val="00D3635D"/>
    <w:rsid w:val="00D41C4A"/>
    <w:rsid w:val="00D446EC"/>
    <w:rsid w:val="00D51BF0"/>
    <w:rsid w:val="00D53693"/>
    <w:rsid w:val="00D55942"/>
    <w:rsid w:val="00D5788B"/>
    <w:rsid w:val="00D64D97"/>
    <w:rsid w:val="00D6593F"/>
    <w:rsid w:val="00D807BF"/>
    <w:rsid w:val="00D809E0"/>
    <w:rsid w:val="00D82FCC"/>
    <w:rsid w:val="00D84CC8"/>
    <w:rsid w:val="00D93BD0"/>
    <w:rsid w:val="00D95B7A"/>
    <w:rsid w:val="00DA0FC3"/>
    <w:rsid w:val="00DA17FC"/>
    <w:rsid w:val="00DA4191"/>
    <w:rsid w:val="00DA7887"/>
    <w:rsid w:val="00DA7D41"/>
    <w:rsid w:val="00DB2C26"/>
    <w:rsid w:val="00DB5139"/>
    <w:rsid w:val="00DB5799"/>
    <w:rsid w:val="00DE0441"/>
    <w:rsid w:val="00DE4259"/>
    <w:rsid w:val="00DE6B43"/>
    <w:rsid w:val="00DF430F"/>
    <w:rsid w:val="00DF5B39"/>
    <w:rsid w:val="00E01377"/>
    <w:rsid w:val="00E06EE6"/>
    <w:rsid w:val="00E11923"/>
    <w:rsid w:val="00E14DE6"/>
    <w:rsid w:val="00E262D4"/>
    <w:rsid w:val="00E338B4"/>
    <w:rsid w:val="00E33EC8"/>
    <w:rsid w:val="00E35132"/>
    <w:rsid w:val="00E36250"/>
    <w:rsid w:val="00E37300"/>
    <w:rsid w:val="00E373F5"/>
    <w:rsid w:val="00E42CBE"/>
    <w:rsid w:val="00E43EAD"/>
    <w:rsid w:val="00E45027"/>
    <w:rsid w:val="00E54511"/>
    <w:rsid w:val="00E57C97"/>
    <w:rsid w:val="00E61DAC"/>
    <w:rsid w:val="00E669A7"/>
    <w:rsid w:val="00E67C57"/>
    <w:rsid w:val="00E71804"/>
    <w:rsid w:val="00E72B80"/>
    <w:rsid w:val="00E75FE3"/>
    <w:rsid w:val="00E86C4C"/>
    <w:rsid w:val="00E96D75"/>
    <w:rsid w:val="00EA3003"/>
    <w:rsid w:val="00EA5F3F"/>
    <w:rsid w:val="00EA5F5E"/>
    <w:rsid w:val="00EB7AB1"/>
    <w:rsid w:val="00EC557A"/>
    <w:rsid w:val="00EC7744"/>
    <w:rsid w:val="00ED19FD"/>
    <w:rsid w:val="00ED5F39"/>
    <w:rsid w:val="00EE4F2A"/>
    <w:rsid w:val="00EE5366"/>
    <w:rsid w:val="00EF48CC"/>
    <w:rsid w:val="00EF7822"/>
    <w:rsid w:val="00F0269D"/>
    <w:rsid w:val="00F05C1E"/>
    <w:rsid w:val="00F1123F"/>
    <w:rsid w:val="00F2089C"/>
    <w:rsid w:val="00F23EA9"/>
    <w:rsid w:val="00F304DC"/>
    <w:rsid w:val="00F33FDA"/>
    <w:rsid w:val="00F45EF8"/>
    <w:rsid w:val="00F50957"/>
    <w:rsid w:val="00F64933"/>
    <w:rsid w:val="00F67D81"/>
    <w:rsid w:val="00F73032"/>
    <w:rsid w:val="00F838C0"/>
    <w:rsid w:val="00F848FC"/>
    <w:rsid w:val="00F9282A"/>
    <w:rsid w:val="00F93AF6"/>
    <w:rsid w:val="00F96BAD"/>
    <w:rsid w:val="00F977BA"/>
    <w:rsid w:val="00F97C94"/>
    <w:rsid w:val="00FA139D"/>
    <w:rsid w:val="00FA30C1"/>
    <w:rsid w:val="00FB0E84"/>
    <w:rsid w:val="00FB6BC0"/>
    <w:rsid w:val="00FC290F"/>
    <w:rsid w:val="00FD01C2"/>
    <w:rsid w:val="00FD0730"/>
    <w:rsid w:val="00FD1985"/>
    <w:rsid w:val="00FD6719"/>
    <w:rsid w:val="00FD7F34"/>
    <w:rsid w:val="00FE58B9"/>
    <w:rsid w:val="00FE7844"/>
    <w:rsid w:val="00FF0CE3"/>
    <w:rsid w:val="00FF4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7A6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927A6A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27A6A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a"/>
    <w:uiPriority w:val="99"/>
    <w:rsid w:val="006C28B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H5">
    <w:name w:val="3H5"/>
    <w:basedOn w:val="a"/>
    <w:rsid w:val="00AE3AAA"/>
    <w:pPr>
      <w:numPr>
        <w:ilvl w:val="6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Annex">
    <w:name w:val="3HAnnex"/>
    <w:basedOn w:val="a"/>
    <w:rsid w:val="00AE3AAA"/>
    <w:pPr>
      <w:numPr>
        <w:numId w:val="15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480"/>
      <w:jc w:val="center"/>
    </w:pPr>
    <w:rPr>
      <w:rFonts w:eastAsia="Malgun Gothic"/>
      <w:b/>
      <w:sz w:val="24"/>
      <w:lang w:val="en-GB"/>
    </w:rPr>
  </w:style>
  <w:style w:type="paragraph" w:customStyle="1" w:styleId="3H6">
    <w:name w:val="3H6"/>
    <w:basedOn w:val="a"/>
    <w:rsid w:val="00AE3AAA"/>
    <w:pPr>
      <w:numPr>
        <w:ilvl w:val="7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AE3AAA"/>
    <w:pPr>
      <w:numPr>
        <w:ilvl w:val="8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0">
    <w:name w:val="3H0"/>
    <w:next w:val="a"/>
    <w:qFormat/>
    <w:rsid w:val="00AE3AAA"/>
    <w:pPr>
      <w:keepNext/>
      <w:keepLines/>
      <w:numPr>
        <w:ilvl w:val="1"/>
        <w:numId w:val="15"/>
      </w:numPr>
      <w:spacing w:before="313"/>
      <w:jc w:val="both"/>
      <w:outlineLvl w:val="1"/>
    </w:pPr>
    <w:rPr>
      <w:rFonts w:eastAsia="Malgun Gothic"/>
      <w:b/>
      <w:lang w:val="en-GB" w:eastAsia="zh-CN"/>
    </w:rPr>
  </w:style>
  <w:style w:type="paragraph" w:customStyle="1" w:styleId="3H1">
    <w:name w:val="3H1"/>
    <w:basedOn w:val="3H0"/>
    <w:next w:val="a"/>
    <w:qFormat/>
    <w:rsid w:val="00AE3AAA"/>
    <w:pPr>
      <w:numPr>
        <w:ilvl w:val="2"/>
      </w:numPr>
      <w:tabs>
        <w:tab w:val="clear" w:pos="2921"/>
      </w:tabs>
      <w:spacing w:before="181"/>
      <w:ind w:left="0"/>
      <w:outlineLvl w:val="2"/>
    </w:pPr>
  </w:style>
  <w:style w:type="paragraph" w:customStyle="1" w:styleId="3H2">
    <w:name w:val="3H2"/>
    <w:basedOn w:val="3H1"/>
    <w:next w:val="a"/>
    <w:link w:val="3H2Char"/>
    <w:qFormat/>
    <w:rsid w:val="00AE3AAA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AE3AAA"/>
    <w:pPr>
      <w:numPr>
        <w:ilvl w:val="4"/>
      </w:numPr>
      <w:tabs>
        <w:tab w:val="clear" w:pos="794"/>
        <w:tab w:val="num" w:pos="993"/>
      </w:tabs>
      <w:outlineLvl w:val="4"/>
    </w:pPr>
    <w:rPr>
      <w:lang w:val="en-CA"/>
    </w:rPr>
  </w:style>
  <w:style w:type="paragraph" w:customStyle="1" w:styleId="3H4">
    <w:name w:val="3H4"/>
    <w:basedOn w:val="3H3"/>
    <w:next w:val="a"/>
    <w:qFormat/>
    <w:rsid w:val="00AE3AAA"/>
    <w:pPr>
      <w:numPr>
        <w:ilvl w:val="5"/>
      </w:numPr>
      <w:outlineLvl w:val="5"/>
    </w:pPr>
  </w:style>
  <w:style w:type="character" w:customStyle="1" w:styleId="3H2Char">
    <w:name w:val="3H2 Char"/>
    <w:link w:val="3H2"/>
    <w:rsid w:val="00AE3AAA"/>
    <w:rPr>
      <w:rFonts w:eastAsia="Malgun Gothic"/>
      <w:b/>
      <w:lang w:val="en-GB" w:eastAsia="zh-CN"/>
    </w:rPr>
  </w:style>
  <w:style w:type="numbering" w:customStyle="1" w:styleId="3DHeading">
    <w:name w:val="3D Heading"/>
    <w:uiPriority w:val="99"/>
    <w:rsid w:val="00AE3AAA"/>
    <w:pPr>
      <w:numPr>
        <w:numId w:val="14"/>
      </w:numPr>
    </w:pPr>
  </w:style>
  <w:style w:type="table" w:styleId="ab">
    <w:name w:val="Table Grid"/>
    <w:basedOn w:val="a1"/>
    <w:rsid w:val="00F23E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H3Char">
    <w:name w:val="3H3 Char"/>
    <w:link w:val="3H3"/>
    <w:rsid w:val="0007752D"/>
    <w:rPr>
      <w:rFonts w:eastAsia="Malgun Gothic"/>
      <w:b/>
      <w:lang w:val="en-CA" w:eastAsia="zh-CN"/>
    </w:rPr>
  </w:style>
  <w:style w:type="paragraph" w:customStyle="1" w:styleId="tableheading">
    <w:name w:val="table heading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a"/>
    <w:link w:val="tablesyntaxChar"/>
    <w:rsid w:val="008E618C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8E618C"/>
    <w:rPr>
      <w:rFonts w:ascii="Times" w:eastAsia="Malgun Gothic" w:hAnsi="Times"/>
      <w:lang w:val="en-GB" w:eastAsia="en-US"/>
    </w:rPr>
  </w:style>
  <w:style w:type="paragraph" w:customStyle="1" w:styleId="3N0">
    <w:name w:val="3N0"/>
    <w:basedOn w:val="a"/>
    <w:link w:val="3N0Char"/>
    <w:qFormat/>
    <w:rsid w:val="001D0421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1D0421"/>
    <w:rPr>
      <w:rFonts w:eastAsia="Malgun Gothic"/>
      <w:lang w:val="en-GB" w:eastAsia="en-US"/>
    </w:rPr>
  </w:style>
  <w:style w:type="paragraph" w:customStyle="1" w:styleId="3D0">
    <w:name w:val="3D0"/>
    <w:basedOn w:val="3N0"/>
    <w:qFormat/>
    <w:rsid w:val="001D0421"/>
    <w:pPr>
      <w:numPr>
        <w:numId w:val="20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D0421"/>
    <w:pPr>
      <w:numPr>
        <w:ilvl w:val="1"/>
      </w:numPr>
    </w:pPr>
  </w:style>
  <w:style w:type="paragraph" w:customStyle="1" w:styleId="3D2">
    <w:name w:val="3D2"/>
    <w:basedOn w:val="3D1"/>
    <w:qFormat/>
    <w:rsid w:val="001D0421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1D0421"/>
    <w:rPr>
      <w:rFonts w:eastAsia="Malgun Gothic"/>
      <w:lang w:val="en-GB" w:eastAsia="en-US"/>
    </w:rPr>
  </w:style>
  <w:style w:type="paragraph" w:customStyle="1" w:styleId="3D3">
    <w:name w:val="3D3"/>
    <w:basedOn w:val="3D2"/>
    <w:qFormat/>
    <w:rsid w:val="001D0421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qFormat/>
    <w:rsid w:val="001D0421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1D0421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1D0421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1D0421"/>
    <w:pPr>
      <w:numPr>
        <w:ilvl w:val="7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1D0421"/>
    <w:pPr>
      <w:numPr>
        <w:ilvl w:val="8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1D0421"/>
    <w:pPr>
      <w:numPr>
        <w:numId w:val="22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1D0421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1D0421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1D0421"/>
    <w:pPr>
      <w:numPr>
        <w:ilvl w:val="3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1D0421"/>
    <w:pPr>
      <w:numPr>
        <w:ilvl w:val="4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1D0421"/>
    <w:pPr>
      <w:numPr>
        <w:ilvl w:val="5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1D0421"/>
    <w:pPr>
      <w:numPr>
        <w:ilvl w:val="6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1D0421"/>
    <w:pPr>
      <w:numPr>
        <w:ilvl w:val="7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1D0421"/>
    <w:pPr>
      <w:numPr>
        <w:ilvl w:val="8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1D0421"/>
    <w:pPr>
      <w:numPr>
        <w:numId w:val="21"/>
      </w:numPr>
    </w:pPr>
  </w:style>
  <w:style w:type="paragraph" w:customStyle="1" w:styleId="3Table">
    <w:name w:val="3Table"/>
    <w:basedOn w:val="tablesyntax"/>
    <w:link w:val="3TableChar"/>
    <w:qFormat/>
    <w:rsid w:val="00AA1E99"/>
    <w:pPr>
      <w:tabs>
        <w:tab w:val="clear" w:pos="216"/>
        <w:tab w:val="clear" w:pos="432"/>
        <w:tab w:val="clear" w:pos="648"/>
        <w:tab w:val="clear" w:pos="864"/>
        <w:tab w:val="clear" w:pos="1080"/>
        <w:tab w:val="clear" w:pos="1296"/>
        <w:tab w:val="clear" w:pos="1512"/>
        <w:tab w:val="clear" w:pos="1728"/>
        <w:tab w:val="clear" w:pos="1944"/>
        <w:tab w:val="clear" w:pos="216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after="60"/>
    </w:pPr>
    <w:rPr>
      <w:rFonts w:ascii="Times New Roman" w:hAnsi="Times New Roman"/>
      <w:lang w:eastAsia="ko-KR"/>
    </w:rPr>
  </w:style>
  <w:style w:type="character" w:customStyle="1" w:styleId="3TableChar">
    <w:name w:val="3Table Char"/>
    <w:link w:val="3Table"/>
    <w:rsid w:val="00AA1E99"/>
    <w:rPr>
      <w:rFonts w:eastAsia="Malgun Gothic"/>
      <w:lang w:val="en-GB" w:eastAsia="ko-KR"/>
    </w:rPr>
  </w:style>
  <w:style w:type="paragraph" w:customStyle="1" w:styleId="TableText">
    <w:name w:val="Table_Text"/>
    <w:basedOn w:val="a"/>
    <w:rsid w:val="00F05C1E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styleId="ac">
    <w:name w:val="caption"/>
    <w:basedOn w:val="a"/>
    <w:next w:val="a"/>
    <w:link w:val="ad"/>
    <w:qFormat/>
    <w:rsid w:val="00F05C1E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ad">
    <w:name w:val="図表番号 (文字)"/>
    <w:link w:val="ac"/>
    <w:locked/>
    <w:rsid w:val="00F05C1E"/>
    <w:rPr>
      <w:rFonts w:eastAsia="Malgun Gothic"/>
      <w:b/>
      <w:bCs/>
      <w:lang w:eastAsia="en-US"/>
    </w:rPr>
  </w:style>
  <w:style w:type="paragraph" w:styleId="ae">
    <w:name w:val="List Paragraph"/>
    <w:basedOn w:val="a"/>
    <w:uiPriority w:val="34"/>
    <w:qFormat/>
    <w:rsid w:val="00123A42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kai.tomohiro@sharp.co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6</Pages>
  <Words>1701</Words>
  <Characters>9700</Characters>
  <Application>Microsoft Office Word</Application>
  <DocSecurity>0</DocSecurity>
  <Lines>80</Lines>
  <Paragraphs>22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11379</CharactersWithSpaces>
  <SharedDoc>false</SharedDoc>
  <HLinks>
    <vt:vector size="6" baseType="variant">
      <vt:variant>
        <vt:i4>1900602</vt:i4>
      </vt:variant>
      <vt:variant>
        <vt:i4>0</vt:i4>
      </vt:variant>
      <vt:variant>
        <vt:i4>0</vt:i4>
      </vt:variant>
      <vt:variant>
        <vt:i4>5</vt:i4>
      </vt:variant>
      <vt:variant>
        <vt:lpwstr>mailto:ikai.tomohiro@sharp.co.jp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s124087_0209</cp:lastModifiedBy>
  <cp:revision>201</cp:revision>
  <cp:lastPrinted>2013-07-01T02:14:00Z</cp:lastPrinted>
  <dcterms:created xsi:type="dcterms:W3CDTF">2013-06-25T06:11:00Z</dcterms:created>
  <dcterms:modified xsi:type="dcterms:W3CDTF">2013-07-27T08:11:00Z</dcterms:modified>
</cp:coreProperties>
</file>