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A4A" w:rsidRPr="008B41B5" w:rsidRDefault="00317A4A" w:rsidP="00317A4A">
      <w:pPr>
        <w:rPr>
          <w:lang w:val="en-CA" w:eastAsia="zh-TW"/>
        </w:rPr>
      </w:pPr>
      <w:r w:rsidRPr="008B41B5">
        <w:rPr>
          <w:lang w:val="en-CA" w:eastAsia="zh-TW"/>
        </w:rPr>
        <w:t>The proposed working draft modifications are as follows.</w:t>
      </w:r>
    </w:p>
    <w:p w:rsidR="00025A85" w:rsidRPr="008B41B5" w:rsidRDefault="00025A85" w:rsidP="00025A85">
      <w:pPr>
        <w:pStyle w:val="3H2"/>
        <w:numPr>
          <w:ilvl w:val="0"/>
          <w:numId w:val="0"/>
        </w:numPr>
      </w:pPr>
      <w:bookmarkStart w:id="0" w:name="_Toc351122394"/>
      <w:bookmarkStart w:id="1" w:name="OLE_LINK29"/>
      <w:r w:rsidRPr="008B41B5">
        <w:rPr>
          <w:lang w:val="en-CA"/>
        </w:rPr>
        <w:t>H.7.</w:t>
      </w:r>
      <w:r w:rsidR="006B5F76" w:rsidRPr="008B41B5">
        <w:rPr>
          <w:lang w:val="en-CA"/>
        </w:rPr>
        <w:t>3</w:t>
      </w:r>
      <w:r w:rsidRPr="008B41B5">
        <w:rPr>
          <w:lang w:val="en-CA"/>
        </w:rPr>
        <w:t>.</w:t>
      </w:r>
      <w:r w:rsidR="006B5F76" w:rsidRPr="008B41B5">
        <w:rPr>
          <w:lang w:val="en-CA"/>
        </w:rPr>
        <w:t>2.1.2</w:t>
      </w:r>
      <w:r w:rsidRPr="008B41B5">
        <w:rPr>
          <w:lang w:val="en-CA"/>
        </w:rPr>
        <w:t xml:space="preserve"> </w:t>
      </w:r>
      <w:bookmarkStart w:id="2" w:name="OLE_LINK162"/>
      <w:bookmarkStart w:id="3" w:name="OLE_LINK163"/>
      <w:bookmarkEnd w:id="0"/>
      <w:bookmarkEnd w:id="1"/>
      <w:r w:rsidR="006B5F76" w:rsidRPr="008B41B5">
        <w:t xml:space="preserve">Video parameter set </w:t>
      </w:r>
      <w:bookmarkEnd w:id="2"/>
      <w:bookmarkEnd w:id="3"/>
      <w:r w:rsidR="006B5F76" w:rsidRPr="008B41B5">
        <w:t>extension 2 syntax</w:t>
      </w:r>
    </w:p>
    <w:tbl>
      <w:tblPr>
        <w:tblW w:w="8925" w:type="dxa"/>
        <w:jc w:val="center"/>
        <w:tblInd w:w="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4"/>
        <w:gridCol w:w="1411"/>
      </w:tblGrid>
      <w:tr w:rsidR="008B41B5" w:rsidRPr="008B41B5" w:rsidTr="008B41B5">
        <w:trPr>
          <w:cantSplit/>
          <w:trHeight w:val="204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B5" w:rsidRPr="008B41B5" w:rsidRDefault="008B41B5">
            <w:pPr>
              <w:pStyle w:val="3Table"/>
              <w:spacing w:line="276" w:lineRule="auto"/>
              <w:rPr>
                <w:sz w:val="20"/>
                <w:szCs w:val="20"/>
              </w:rPr>
            </w:pPr>
            <w:bookmarkStart w:id="4" w:name="OLE_LINK68"/>
            <w:bookmarkStart w:id="5" w:name="OLE_LINK146"/>
            <w:r w:rsidRPr="008B41B5">
              <w:rPr>
                <w:sz w:val="20"/>
                <w:szCs w:val="20"/>
              </w:rPr>
              <w:t>vps_extension2( ) {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B5" w:rsidRPr="008B41B5" w:rsidRDefault="008B41B5">
            <w:pPr>
              <w:pStyle w:val="3Table"/>
              <w:spacing w:line="276" w:lineRule="auto"/>
              <w:rPr>
                <w:sz w:val="20"/>
                <w:szCs w:val="20"/>
              </w:rPr>
            </w:pPr>
            <w:r w:rsidRPr="008B41B5">
              <w:rPr>
                <w:sz w:val="20"/>
                <w:szCs w:val="20"/>
              </w:rPr>
              <w:t>Descriptor</w:t>
            </w:r>
          </w:p>
        </w:tc>
      </w:tr>
      <w:tr w:rsidR="008B41B5" w:rsidRPr="008B41B5" w:rsidTr="008B41B5">
        <w:trPr>
          <w:cantSplit/>
          <w:trHeight w:val="204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B5" w:rsidRPr="008B41B5" w:rsidRDefault="008B41B5">
            <w:pPr>
              <w:pStyle w:val="3Table"/>
              <w:spacing w:line="276" w:lineRule="auto"/>
              <w:rPr>
                <w:sz w:val="20"/>
                <w:szCs w:val="20"/>
              </w:rPr>
            </w:pPr>
            <w:r w:rsidRPr="008B41B5">
              <w:rPr>
                <w:sz w:val="20"/>
                <w:szCs w:val="20"/>
              </w:rPr>
              <w:t>…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1B5" w:rsidRPr="008B41B5" w:rsidRDefault="008B41B5">
            <w:pPr>
              <w:pStyle w:val="3Table"/>
              <w:spacing w:line="276" w:lineRule="auto"/>
              <w:rPr>
                <w:sz w:val="20"/>
                <w:szCs w:val="20"/>
              </w:rPr>
            </w:pPr>
          </w:p>
        </w:tc>
      </w:tr>
      <w:tr w:rsidR="008B41B5" w:rsidRPr="008B41B5" w:rsidTr="008B41B5">
        <w:trPr>
          <w:cantSplit/>
          <w:trHeight w:val="204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B5" w:rsidRPr="008B41B5" w:rsidRDefault="008B41B5">
            <w:pPr>
              <w:pStyle w:val="3Table"/>
              <w:spacing w:line="276" w:lineRule="auto"/>
              <w:rPr>
                <w:sz w:val="20"/>
                <w:szCs w:val="20"/>
              </w:rPr>
            </w:pPr>
            <w:r w:rsidRPr="008B41B5">
              <w:rPr>
                <w:sz w:val="20"/>
                <w:szCs w:val="20"/>
              </w:rPr>
              <w:tab/>
            </w:r>
            <w:r w:rsidRPr="008B41B5">
              <w:rPr>
                <w:sz w:val="20"/>
                <w:szCs w:val="20"/>
              </w:rPr>
              <w:tab/>
            </w:r>
            <w:bookmarkStart w:id="6" w:name="OLE_LINK59"/>
            <w:bookmarkStart w:id="7" w:name="OLE_LINK117"/>
            <w:bookmarkStart w:id="8" w:name="OLE_LINK125"/>
            <w:proofErr w:type="gramStart"/>
            <w:r w:rsidRPr="008B41B5">
              <w:rPr>
                <w:sz w:val="20"/>
                <w:szCs w:val="20"/>
              </w:rPr>
              <w:t>if</w:t>
            </w:r>
            <w:proofErr w:type="gramEnd"/>
            <w:r w:rsidRPr="008B41B5">
              <w:rPr>
                <w:sz w:val="20"/>
                <w:szCs w:val="20"/>
              </w:rPr>
              <w:t xml:space="preserve"> ( (</w:t>
            </w:r>
            <w:proofErr w:type="spellStart"/>
            <w:r w:rsidRPr="008B41B5">
              <w:rPr>
                <w:sz w:val="20"/>
                <w:szCs w:val="20"/>
              </w:rPr>
              <w:t>layerId</w:t>
            </w:r>
            <w:proofErr w:type="spellEnd"/>
            <w:r w:rsidRPr="008B41B5">
              <w:rPr>
                <w:sz w:val="20"/>
                <w:szCs w:val="20"/>
              </w:rPr>
              <w:t> ! = 0)  </w:t>
            </w:r>
            <w:bookmarkEnd w:id="6"/>
            <w:r w:rsidRPr="008B41B5">
              <w:rPr>
                <w:sz w:val="20"/>
                <w:szCs w:val="20"/>
              </w:rPr>
              <w:t>&amp;&amp; !</w:t>
            </w:r>
            <w:proofErr w:type="spellStart"/>
            <w:r w:rsidRPr="008B41B5">
              <w:rPr>
                <w:sz w:val="20"/>
                <w:szCs w:val="20"/>
              </w:rPr>
              <w:t>DepthLayerFlag</w:t>
            </w:r>
            <w:proofErr w:type="spellEnd"/>
            <w:r w:rsidRPr="008B41B5">
              <w:rPr>
                <w:sz w:val="20"/>
                <w:szCs w:val="20"/>
              </w:rPr>
              <w:t>[ </w:t>
            </w:r>
            <w:proofErr w:type="spellStart"/>
            <w:r w:rsidRPr="008B41B5">
              <w:rPr>
                <w:sz w:val="20"/>
                <w:szCs w:val="20"/>
              </w:rPr>
              <w:t>layerId</w:t>
            </w:r>
            <w:proofErr w:type="spellEnd"/>
            <w:r w:rsidRPr="008B41B5">
              <w:rPr>
                <w:sz w:val="20"/>
                <w:szCs w:val="20"/>
              </w:rPr>
              <w:t xml:space="preserve"> ] ) </w:t>
            </w:r>
            <w:bookmarkEnd w:id="7"/>
            <w:bookmarkEnd w:id="8"/>
            <w:r w:rsidRPr="008B41B5">
              <w:rPr>
                <w:sz w:val="20"/>
                <w:szCs w:val="20"/>
              </w:rPr>
              <w:t>{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1B5" w:rsidRPr="008B41B5" w:rsidRDefault="008B41B5">
            <w:pPr>
              <w:pStyle w:val="3Table"/>
              <w:spacing w:line="276" w:lineRule="auto"/>
              <w:rPr>
                <w:sz w:val="20"/>
                <w:szCs w:val="20"/>
              </w:rPr>
            </w:pPr>
          </w:p>
        </w:tc>
      </w:tr>
      <w:tr w:rsidR="008B41B5" w:rsidRPr="008B41B5" w:rsidTr="008B41B5">
        <w:trPr>
          <w:cantSplit/>
          <w:trHeight w:val="204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B5" w:rsidRPr="008B41B5" w:rsidRDefault="008B41B5">
            <w:pPr>
              <w:pStyle w:val="3Table"/>
              <w:spacing w:line="276" w:lineRule="auto"/>
              <w:rPr>
                <w:bCs/>
                <w:sz w:val="20"/>
                <w:szCs w:val="20"/>
              </w:rPr>
            </w:pPr>
            <w:bookmarkStart w:id="9" w:name="OLE_LINK109"/>
            <w:bookmarkStart w:id="10" w:name="OLE_LINK108"/>
            <w:r w:rsidRPr="008B41B5">
              <w:rPr>
                <w:bCs/>
                <w:sz w:val="20"/>
                <w:szCs w:val="20"/>
              </w:rPr>
              <w:tab/>
            </w:r>
            <w:r w:rsidRPr="008B41B5">
              <w:rPr>
                <w:bCs/>
                <w:sz w:val="20"/>
                <w:szCs w:val="20"/>
              </w:rPr>
              <w:tab/>
            </w:r>
            <w:r w:rsidRPr="008B41B5">
              <w:rPr>
                <w:bCs/>
                <w:sz w:val="20"/>
                <w:szCs w:val="20"/>
              </w:rPr>
              <w:tab/>
            </w:r>
            <w:proofErr w:type="spellStart"/>
            <w:r w:rsidRPr="008B41B5">
              <w:rPr>
                <w:b/>
                <w:sz w:val="20"/>
                <w:szCs w:val="20"/>
              </w:rPr>
              <w:t>iv_mv_pred_flag</w:t>
            </w:r>
            <w:bookmarkStart w:id="11" w:name="OLE_LINK148"/>
            <w:proofErr w:type="spellEnd"/>
            <w:r w:rsidRPr="008B41B5">
              <w:rPr>
                <w:bCs/>
                <w:sz w:val="20"/>
                <w:szCs w:val="20"/>
              </w:rPr>
              <w:t>[ </w:t>
            </w:r>
            <w:proofErr w:type="spellStart"/>
            <w:r w:rsidRPr="008B41B5">
              <w:rPr>
                <w:sz w:val="20"/>
                <w:szCs w:val="20"/>
              </w:rPr>
              <w:t>layerId</w:t>
            </w:r>
            <w:proofErr w:type="spellEnd"/>
            <w:r w:rsidRPr="008B41B5">
              <w:rPr>
                <w:bCs/>
                <w:sz w:val="20"/>
                <w:szCs w:val="20"/>
              </w:rPr>
              <w:t> ]</w:t>
            </w:r>
            <w:bookmarkEnd w:id="11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B5" w:rsidRPr="008B41B5" w:rsidRDefault="008B41B5">
            <w:pPr>
              <w:pStyle w:val="3Table"/>
              <w:spacing w:line="276" w:lineRule="auto"/>
              <w:rPr>
                <w:sz w:val="20"/>
                <w:szCs w:val="20"/>
              </w:rPr>
            </w:pPr>
            <w:r w:rsidRPr="008B41B5">
              <w:rPr>
                <w:sz w:val="20"/>
                <w:szCs w:val="20"/>
              </w:rPr>
              <w:t>u(1)</w:t>
            </w:r>
          </w:p>
        </w:tc>
      </w:tr>
      <w:tr w:rsidR="008B41B5" w:rsidRPr="008B41B5" w:rsidTr="008B41B5">
        <w:trPr>
          <w:cantSplit/>
          <w:trHeight w:val="204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B5" w:rsidRPr="008B41B5" w:rsidRDefault="008B41B5">
            <w:pPr>
              <w:pStyle w:val="3Table"/>
              <w:spacing w:line="276" w:lineRule="auto"/>
              <w:rPr>
                <w:bCs/>
                <w:sz w:val="20"/>
                <w:szCs w:val="20"/>
              </w:rPr>
            </w:pPr>
            <w:r w:rsidRPr="008B41B5">
              <w:rPr>
                <w:bCs/>
                <w:sz w:val="20"/>
                <w:szCs w:val="20"/>
              </w:rPr>
              <w:tab/>
            </w:r>
            <w:r w:rsidRPr="008B41B5">
              <w:rPr>
                <w:bCs/>
                <w:sz w:val="20"/>
                <w:szCs w:val="20"/>
              </w:rPr>
              <w:tab/>
            </w:r>
            <w:r w:rsidRPr="008B41B5">
              <w:rPr>
                <w:bCs/>
                <w:sz w:val="20"/>
                <w:szCs w:val="20"/>
              </w:rPr>
              <w:tab/>
            </w:r>
            <w:proofErr w:type="spellStart"/>
            <w:r w:rsidRPr="008B41B5">
              <w:rPr>
                <w:b/>
                <w:sz w:val="20"/>
                <w:szCs w:val="20"/>
              </w:rPr>
              <w:t>iv_res_pred_flag</w:t>
            </w:r>
            <w:proofErr w:type="spellEnd"/>
            <w:r w:rsidRPr="008B41B5">
              <w:rPr>
                <w:bCs/>
                <w:sz w:val="20"/>
                <w:szCs w:val="20"/>
              </w:rPr>
              <w:t>[ </w:t>
            </w:r>
            <w:proofErr w:type="spellStart"/>
            <w:r w:rsidRPr="008B41B5">
              <w:rPr>
                <w:sz w:val="20"/>
                <w:szCs w:val="20"/>
              </w:rPr>
              <w:t>layerId</w:t>
            </w:r>
            <w:proofErr w:type="spellEnd"/>
            <w:r w:rsidRPr="008B41B5">
              <w:rPr>
                <w:bCs/>
                <w:sz w:val="20"/>
                <w:szCs w:val="20"/>
              </w:rPr>
              <w:t> ]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B5" w:rsidRPr="008B41B5" w:rsidRDefault="008B41B5">
            <w:pPr>
              <w:pStyle w:val="3Table"/>
              <w:spacing w:line="276" w:lineRule="auto"/>
              <w:rPr>
                <w:sz w:val="20"/>
                <w:szCs w:val="20"/>
              </w:rPr>
            </w:pPr>
            <w:bookmarkStart w:id="12" w:name="OLE_LINK142"/>
            <w:r w:rsidRPr="008B41B5">
              <w:rPr>
                <w:sz w:val="20"/>
                <w:szCs w:val="20"/>
              </w:rPr>
              <w:t>u(1)</w:t>
            </w:r>
            <w:bookmarkEnd w:id="12"/>
          </w:p>
        </w:tc>
      </w:tr>
      <w:bookmarkEnd w:id="9"/>
      <w:bookmarkEnd w:id="10"/>
      <w:tr w:rsidR="008B41B5" w:rsidRPr="008B41B5" w:rsidTr="008B41B5">
        <w:trPr>
          <w:cantSplit/>
          <w:trHeight w:val="204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B5" w:rsidRPr="008B41B5" w:rsidRDefault="008B41B5">
            <w:pPr>
              <w:pStyle w:val="3Table"/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8B41B5">
              <w:rPr>
                <w:bCs/>
                <w:sz w:val="20"/>
                <w:szCs w:val="20"/>
                <w:highlight w:val="yellow"/>
              </w:rPr>
              <w:t xml:space="preserve">             </w:t>
            </w:r>
            <w:bookmarkStart w:id="13" w:name="OLE_LINK143"/>
            <w:bookmarkStart w:id="14" w:name="OLE_LINK32"/>
            <w:bookmarkStart w:id="15" w:name="OLE_LINK33"/>
            <w:bookmarkStart w:id="16" w:name="OLE_LINK106"/>
            <w:bookmarkStart w:id="17" w:name="OLE_LINK107"/>
            <w:bookmarkStart w:id="18" w:name="OLE_LINK149"/>
            <w:bookmarkStart w:id="19" w:name="OLE_LINK150"/>
            <w:proofErr w:type="spellStart"/>
            <w:r w:rsidRPr="008B41B5">
              <w:rPr>
                <w:b/>
                <w:bCs/>
                <w:sz w:val="20"/>
                <w:szCs w:val="20"/>
                <w:highlight w:val="yellow"/>
              </w:rPr>
              <w:t>depth_dependence_flag</w:t>
            </w:r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proofErr w:type="spellEnd"/>
            <w:r w:rsidRPr="008B41B5">
              <w:rPr>
                <w:bCs/>
                <w:sz w:val="20"/>
                <w:szCs w:val="20"/>
                <w:highlight w:val="yellow"/>
              </w:rPr>
              <w:t>[ </w:t>
            </w:r>
            <w:proofErr w:type="spellStart"/>
            <w:r w:rsidRPr="008B41B5">
              <w:rPr>
                <w:sz w:val="20"/>
                <w:szCs w:val="20"/>
                <w:highlight w:val="yellow"/>
              </w:rPr>
              <w:t>layerId</w:t>
            </w:r>
            <w:proofErr w:type="spellEnd"/>
            <w:r w:rsidRPr="008B41B5">
              <w:rPr>
                <w:bCs/>
                <w:sz w:val="20"/>
                <w:szCs w:val="20"/>
                <w:highlight w:val="yellow"/>
              </w:rPr>
              <w:t> ]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B5" w:rsidRPr="008B41B5" w:rsidRDefault="008B41B5">
            <w:pPr>
              <w:pStyle w:val="3Table"/>
              <w:spacing w:line="276" w:lineRule="auto"/>
              <w:rPr>
                <w:sz w:val="20"/>
                <w:szCs w:val="20"/>
                <w:highlight w:val="yellow"/>
              </w:rPr>
            </w:pPr>
            <w:r w:rsidRPr="008B41B5">
              <w:rPr>
                <w:sz w:val="20"/>
                <w:szCs w:val="20"/>
                <w:highlight w:val="yellow"/>
              </w:rPr>
              <w:t>u(1)</w:t>
            </w:r>
          </w:p>
        </w:tc>
      </w:tr>
      <w:tr w:rsidR="008B41B5" w:rsidRPr="008B41B5" w:rsidTr="008B41B5">
        <w:trPr>
          <w:cantSplit/>
          <w:trHeight w:val="204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B5" w:rsidRPr="008B41B5" w:rsidRDefault="008B41B5">
            <w:pPr>
              <w:pStyle w:val="3Table"/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8B41B5">
              <w:rPr>
                <w:bCs/>
                <w:sz w:val="20"/>
                <w:szCs w:val="20"/>
                <w:highlight w:val="yellow"/>
              </w:rPr>
              <w:t xml:space="preserve">            if( </w:t>
            </w:r>
            <w:proofErr w:type="spellStart"/>
            <w:r w:rsidRPr="008B41B5">
              <w:rPr>
                <w:bCs/>
                <w:sz w:val="20"/>
                <w:szCs w:val="20"/>
                <w:highlight w:val="yellow"/>
              </w:rPr>
              <w:t>depth_dependence_flag</w:t>
            </w:r>
            <w:proofErr w:type="spellEnd"/>
            <w:r w:rsidRPr="008B41B5">
              <w:rPr>
                <w:bCs/>
                <w:sz w:val="20"/>
                <w:szCs w:val="20"/>
                <w:highlight w:val="yellow"/>
              </w:rPr>
              <w:t>[ </w:t>
            </w:r>
            <w:proofErr w:type="spellStart"/>
            <w:r w:rsidRPr="008B41B5">
              <w:rPr>
                <w:sz w:val="20"/>
                <w:szCs w:val="20"/>
                <w:highlight w:val="yellow"/>
              </w:rPr>
              <w:t>layerId</w:t>
            </w:r>
            <w:proofErr w:type="spellEnd"/>
            <w:r w:rsidRPr="008B41B5">
              <w:rPr>
                <w:bCs/>
                <w:sz w:val="20"/>
                <w:szCs w:val="20"/>
                <w:highlight w:val="yellow"/>
              </w:rPr>
              <w:t> ] != 0 ){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1B5" w:rsidRPr="008B41B5" w:rsidRDefault="008B41B5">
            <w:pPr>
              <w:pStyle w:val="3Table"/>
              <w:spacing w:line="276" w:lineRule="auto"/>
              <w:rPr>
                <w:sz w:val="20"/>
                <w:szCs w:val="20"/>
                <w:highlight w:val="yellow"/>
              </w:rPr>
            </w:pPr>
          </w:p>
        </w:tc>
      </w:tr>
      <w:tr w:rsidR="008B41B5" w:rsidRPr="008B41B5" w:rsidTr="008B41B5">
        <w:trPr>
          <w:cantSplit/>
          <w:trHeight w:val="204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B5" w:rsidRPr="008B41B5" w:rsidRDefault="008B41B5">
            <w:pPr>
              <w:pStyle w:val="3Table"/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8B41B5">
              <w:rPr>
                <w:bCs/>
                <w:sz w:val="20"/>
                <w:szCs w:val="20"/>
                <w:highlight w:val="yellow"/>
              </w:rPr>
              <w:t xml:space="preserve">                 </w:t>
            </w:r>
            <w:bookmarkStart w:id="20" w:name="OLE_LINK110"/>
            <w:bookmarkStart w:id="21" w:name="OLE_LINK116"/>
            <w:bookmarkStart w:id="22" w:name="OLE_LINK151"/>
            <w:bookmarkStart w:id="23" w:name="OLE_LINK152"/>
            <w:proofErr w:type="spellStart"/>
            <w:r w:rsidRPr="008B41B5">
              <w:rPr>
                <w:b/>
                <w:sz w:val="20"/>
                <w:szCs w:val="20"/>
                <w:highlight w:val="yellow"/>
              </w:rPr>
              <w:t>vsp_compensation_flag</w:t>
            </w:r>
            <w:bookmarkEnd w:id="22"/>
            <w:bookmarkEnd w:id="23"/>
            <w:proofErr w:type="spellEnd"/>
            <w:r w:rsidRPr="008B41B5">
              <w:rPr>
                <w:bCs/>
                <w:sz w:val="20"/>
                <w:szCs w:val="20"/>
                <w:highlight w:val="yellow"/>
              </w:rPr>
              <w:t xml:space="preserve"> </w:t>
            </w:r>
            <w:bookmarkEnd w:id="20"/>
            <w:bookmarkEnd w:id="21"/>
            <w:r w:rsidRPr="008B41B5">
              <w:rPr>
                <w:bCs/>
                <w:sz w:val="20"/>
                <w:szCs w:val="20"/>
                <w:highlight w:val="yellow"/>
              </w:rPr>
              <w:t>[ </w:t>
            </w:r>
            <w:proofErr w:type="spellStart"/>
            <w:r w:rsidRPr="008B41B5">
              <w:rPr>
                <w:sz w:val="20"/>
                <w:szCs w:val="20"/>
                <w:highlight w:val="yellow"/>
              </w:rPr>
              <w:t>layerId</w:t>
            </w:r>
            <w:proofErr w:type="spellEnd"/>
            <w:r w:rsidRPr="008B41B5">
              <w:rPr>
                <w:bCs/>
                <w:sz w:val="20"/>
                <w:szCs w:val="20"/>
                <w:highlight w:val="yellow"/>
              </w:rPr>
              <w:t> ]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B5" w:rsidRPr="008B41B5" w:rsidRDefault="008B41B5">
            <w:pPr>
              <w:pStyle w:val="3Table"/>
              <w:spacing w:line="276" w:lineRule="auto"/>
              <w:rPr>
                <w:sz w:val="20"/>
                <w:szCs w:val="20"/>
                <w:highlight w:val="yellow"/>
              </w:rPr>
            </w:pPr>
            <w:r w:rsidRPr="008B41B5">
              <w:rPr>
                <w:sz w:val="20"/>
                <w:szCs w:val="20"/>
                <w:highlight w:val="yellow"/>
              </w:rPr>
              <w:t>u(1)</w:t>
            </w:r>
          </w:p>
        </w:tc>
      </w:tr>
      <w:tr w:rsidR="008B41B5" w:rsidRPr="008B41B5" w:rsidTr="008B41B5">
        <w:trPr>
          <w:cantSplit/>
          <w:trHeight w:val="204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B5" w:rsidRPr="008B41B5" w:rsidRDefault="008B41B5">
            <w:pPr>
              <w:pStyle w:val="3Table"/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8B41B5">
              <w:rPr>
                <w:b/>
                <w:sz w:val="20"/>
                <w:szCs w:val="20"/>
                <w:highlight w:val="yellow"/>
              </w:rPr>
              <w:t xml:space="preserve">                 </w:t>
            </w:r>
            <w:bookmarkStart w:id="24" w:name="OLE_LINK154"/>
            <w:bookmarkStart w:id="25" w:name="OLE_LINK155"/>
            <w:proofErr w:type="spellStart"/>
            <w:r w:rsidRPr="008B41B5">
              <w:rPr>
                <w:b/>
                <w:sz w:val="20"/>
                <w:szCs w:val="20"/>
                <w:highlight w:val="yellow"/>
              </w:rPr>
              <w:t>vsp_dv_refine_flag</w:t>
            </w:r>
            <w:proofErr w:type="spellEnd"/>
            <w:r w:rsidRPr="008B41B5">
              <w:rPr>
                <w:bCs/>
                <w:sz w:val="20"/>
                <w:szCs w:val="20"/>
                <w:highlight w:val="yellow"/>
              </w:rPr>
              <w:t xml:space="preserve"> </w:t>
            </w:r>
            <w:bookmarkEnd w:id="24"/>
            <w:bookmarkEnd w:id="25"/>
            <w:r w:rsidRPr="008B41B5">
              <w:rPr>
                <w:bCs/>
                <w:sz w:val="20"/>
                <w:szCs w:val="20"/>
                <w:highlight w:val="yellow"/>
              </w:rPr>
              <w:t>[ </w:t>
            </w:r>
            <w:proofErr w:type="spellStart"/>
            <w:r w:rsidRPr="008B41B5">
              <w:rPr>
                <w:sz w:val="20"/>
                <w:szCs w:val="20"/>
                <w:highlight w:val="yellow"/>
              </w:rPr>
              <w:t>layerId</w:t>
            </w:r>
            <w:proofErr w:type="spellEnd"/>
            <w:r w:rsidRPr="008B41B5">
              <w:rPr>
                <w:bCs/>
                <w:sz w:val="20"/>
                <w:szCs w:val="20"/>
                <w:highlight w:val="yellow"/>
              </w:rPr>
              <w:t> ]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B5" w:rsidRPr="008B41B5" w:rsidRDefault="008B41B5">
            <w:pPr>
              <w:pStyle w:val="3Table"/>
              <w:spacing w:line="276" w:lineRule="auto"/>
              <w:rPr>
                <w:sz w:val="20"/>
                <w:szCs w:val="20"/>
                <w:highlight w:val="yellow"/>
              </w:rPr>
            </w:pPr>
            <w:bookmarkStart w:id="26" w:name="OLE_LINK58"/>
            <w:r w:rsidRPr="008B41B5">
              <w:rPr>
                <w:sz w:val="20"/>
                <w:szCs w:val="20"/>
                <w:highlight w:val="yellow"/>
              </w:rPr>
              <w:t>u(1)</w:t>
            </w:r>
            <w:bookmarkEnd w:id="26"/>
          </w:p>
        </w:tc>
      </w:tr>
      <w:tr w:rsidR="008B41B5" w:rsidRPr="008B41B5" w:rsidTr="008B41B5">
        <w:trPr>
          <w:cantSplit/>
          <w:trHeight w:val="204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B5" w:rsidRPr="008B41B5" w:rsidRDefault="008B41B5">
            <w:pPr>
              <w:pStyle w:val="3Table"/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8B41B5">
              <w:rPr>
                <w:bCs/>
                <w:sz w:val="20"/>
                <w:szCs w:val="20"/>
                <w:highlight w:val="yellow"/>
              </w:rPr>
              <w:t xml:space="preserve">            }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1B5" w:rsidRPr="008B41B5" w:rsidRDefault="008B41B5">
            <w:pPr>
              <w:pStyle w:val="3Table"/>
              <w:spacing w:line="276" w:lineRule="auto"/>
              <w:rPr>
                <w:sz w:val="20"/>
                <w:szCs w:val="20"/>
                <w:highlight w:val="yellow"/>
              </w:rPr>
            </w:pPr>
          </w:p>
        </w:tc>
      </w:tr>
      <w:tr w:rsidR="008B41B5" w:rsidRPr="008B41B5" w:rsidTr="008B41B5">
        <w:trPr>
          <w:cantSplit/>
          <w:trHeight w:val="204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B5" w:rsidRPr="008B41B5" w:rsidRDefault="008B41B5">
            <w:pPr>
              <w:pStyle w:val="3Table"/>
              <w:spacing w:line="276" w:lineRule="auto"/>
              <w:rPr>
                <w:b/>
                <w:bCs/>
                <w:sz w:val="20"/>
                <w:szCs w:val="20"/>
              </w:rPr>
            </w:pPr>
            <w:r w:rsidRPr="008B41B5">
              <w:rPr>
                <w:sz w:val="20"/>
                <w:szCs w:val="20"/>
              </w:rPr>
              <w:tab/>
            </w:r>
            <w:r w:rsidRPr="008B41B5">
              <w:rPr>
                <w:sz w:val="20"/>
                <w:szCs w:val="20"/>
              </w:rPr>
              <w:tab/>
              <w:t>}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1B5" w:rsidRPr="008B41B5" w:rsidRDefault="008B41B5">
            <w:pPr>
              <w:pStyle w:val="3Table"/>
              <w:spacing w:line="276" w:lineRule="auto"/>
              <w:rPr>
                <w:sz w:val="20"/>
                <w:szCs w:val="20"/>
              </w:rPr>
            </w:pPr>
          </w:p>
        </w:tc>
      </w:tr>
      <w:tr w:rsidR="008B41B5" w:rsidRPr="008B41B5" w:rsidTr="008B41B5">
        <w:trPr>
          <w:cantSplit/>
          <w:trHeight w:val="204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B5" w:rsidRPr="008B41B5" w:rsidRDefault="008B41B5">
            <w:pPr>
              <w:pStyle w:val="3Table"/>
              <w:spacing w:line="276" w:lineRule="auto"/>
              <w:rPr>
                <w:sz w:val="20"/>
                <w:szCs w:val="20"/>
              </w:rPr>
            </w:pPr>
            <w:r w:rsidRPr="008B41B5">
              <w:rPr>
                <w:sz w:val="20"/>
                <w:szCs w:val="20"/>
              </w:rPr>
              <w:t xml:space="preserve">         if ( </w:t>
            </w:r>
            <w:proofErr w:type="spellStart"/>
            <w:r w:rsidRPr="008B41B5">
              <w:rPr>
                <w:sz w:val="20"/>
                <w:szCs w:val="20"/>
              </w:rPr>
              <w:t>DepthLayerFlag</w:t>
            </w:r>
            <w:proofErr w:type="spellEnd"/>
            <w:r w:rsidRPr="008B41B5">
              <w:rPr>
                <w:sz w:val="20"/>
                <w:szCs w:val="20"/>
              </w:rPr>
              <w:t>[ </w:t>
            </w:r>
            <w:proofErr w:type="spellStart"/>
            <w:r w:rsidRPr="008B41B5">
              <w:rPr>
                <w:sz w:val="20"/>
                <w:szCs w:val="20"/>
              </w:rPr>
              <w:t>layerId</w:t>
            </w:r>
            <w:proofErr w:type="spellEnd"/>
            <w:r w:rsidRPr="008B41B5">
              <w:rPr>
                <w:sz w:val="20"/>
                <w:szCs w:val="20"/>
              </w:rPr>
              <w:t> ] ) {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1B5" w:rsidRPr="008B41B5" w:rsidRDefault="008B41B5">
            <w:pPr>
              <w:pStyle w:val="3Table"/>
              <w:spacing w:line="276" w:lineRule="auto"/>
              <w:rPr>
                <w:sz w:val="20"/>
                <w:szCs w:val="20"/>
              </w:rPr>
            </w:pPr>
          </w:p>
        </w:tc>
      </w:tr>
      <w:tr w:rsidR="008B41B5" w:rsidRPr="008B41B5" w:rsidTr="008B41B5">
        <w:trPr>
          <w:cantSplit/>
          <w:trHeight w:val="204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B5" w:rsidRPr="008B41B5" w:rsidRDefault="008B41B5">
            <w:pPr>
              <w:pStyle w:val="3Table"/>
              <w:spacing w:line="276" w:lineRule="auto"/>
              <w:rPr>
                <w:sz w:val="20"/>
                <w:szCs w:val="20"/>
              </w:rPr>
            </w:pPr>
            <w:r w:rsidRPr="008B41B5">
              <w:rPr>
                <w:sz w:val="20"/>
                <w:szCs w:val="20"/>
              </w:rPr>
              <w:t xml:space="preserve">             </w:t>
            </w:r>
            <w:proofErr w:type="gramStart"/>
            <w:r w:rsidRPr="008B41B5">
              <w:rPr>
                <w:sz w:val="20"/>
                <w:szCs w:val="20"/>
              </w:rPr>
              <w:t>if</w:t>
            </w:r>
            <w:proofErr w:type="gramEnd"/>
            <w:r w:rsidRPr="008B41B5">
              <w:rPr>
                <w:sz w:val="20"/>
                <w:szCs w:val="20"/>
              </w:rPr>
              <w:t xml:space="preserve"> ( (</w:t>
            </w:r>
            <w:proofErr w:type="spellStart"/>
            <w:r w:rsidRPr="008B41B5">
              <w:rPr>
                <w:sz w:val="20"/>
                <w:szCs w:val="20"/>
              </w:rPr>
              <w:t>layerId</w:t>
            </w:r>
            <w:proofErr w:type="spellEnd"/>
            <w:r w:rsidRPr="008B41B5">
              <w:rPr>
                <w:sz w:val="20"/>
                <w:szCs w:val="20"/>
              </w:rPr>
              <w:t> ! = 0)  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1B5" w:rsidRPr="008B41B5" w:rsidRDefault="008B41B5">
            <w:pPr>
              <w:pStyle w:val="3Table"/>
              <w:spacing w:line="276" w:lineRule="auto"/>
              <w:rPr>
                <w:sz w:val="20"/>
                <w:szCs w:val="20"/>
              </w:rPr>
            </w:pPr>
          </w:p>
        </w:tc>
      </w:tr>
      <w:tr w:rsidR="008B41B5" w:rsidRPr="008B41B5" w:rsidTr="008B41B5">
        <w:trPr>
          <w:cantSplit/>
          <w:trHeight w:val="204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B5" w:rsidRPr="008B41B5" w:rsidRDefault="008B41B5">
            <w:pPr>
              <w:pStyle w:val="3Table"/>
              <w:spacing w:line="276" w:lineRule="auto"/>
              <w:rPr>
                <w:sz w:val="20"/>
                <w:szCs w:val="20"/>
              </w:rPr>
            </w:pPr>
            <w:r w:rsidRPr="008B41B5">
              <w:rPr>
                <w:b/>
                <w:sz w:val="20"/>
                <w:szCs w:val="20"/>
                <w:highlight w:val="yellow"/>
              </w:rPr>
              <w:t xml:space="preserve">                 </w:t>
            </w:r>
            <w:proofErr w:type="spellStart"/>
            <w:r w:rsidRPr="008B41B5">
              <w:rPr>
                <w:b/>
                <w:sz w:val="20"/>
                <w:szCs w:val="20"/>
                <w:highlight w:val="yellow"/>
              </w:rPr>
              <w:t>vsp_compensation_flag</w:t>
            </w:r>
            <w:proofErr w:type="spellEnd"/>
            <w:r w:rsidRPr="008B41B5">
              <w:rPr>
                <w:bCs/>
                <w:sz w:val="20"/>
                <w:szCs w:val="20"/>
                <w:highlight w:val="yellow"/>
              </w:rPr>
              <w:t xml:space="preserve"> [ </w:t>
            </w:r>
            <w:proofErr w:type="spellStart"/>
            <w:r w:rsidRPr="008B41B5">
              <w:rPr>
                <w:sz w:val="20"/>
                <w:szCs w:val="20"/>
                <w:highlight w:val="yellow"/>
              </w:rPr>
              <w:t>layerId</w:t>
            </w:r>
            <w:proofErr w:type="spellEnd"/>
            <w:r w:rsidRPr="008B41B5">
              <w:rPr>
                <w:bCs/>
                <w:sz w:val="20"/>
                <w:szCs w:val="20"/>
                <w:highlight w:val="yellow"/>
              </w:rPr>
              <w:t> ]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B5" w:rsidRPr="008B41B5" w:rsidRDefault="008B41B5">
            <w:pPr>
              <w:pStyle w:val="3Table"/>
              <w:spacing w:line="276" w:lineRule="auto"/>
              <w:rPr>
                <w:sz w:val="20"/>
                <w:szCs w:val="20"/>
              </w:rPr>
            </w:pPr>
            <w:r w:rsidRPr="008B41B5">
              <w:rPr>
                <w:sz w:val="20"/>
                <w:szCs w:val="20"/>
                <w:highlight w:val="yellow"/>
              </w:rPr>
              <w:t>u(1)</w:t>
            </w:r>
          </w:p>
        </w:tc>
      </w:tr>
      <w:tr w:rsidR="008B41B5" w:rsidRPr="008B41B5" w:rsidTr="008B41B5">
        <w:trPr>
          <w:cantSplit/>
          <w:trHeight w:val="204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B5" w:rsidRPr="008B41B5" w:rsidRDefault="008B41B5">
            <w:pPr>
              <w:pStyle w:val="3Table"/>
              <w:spacing w:line="276" w:lineRule="auto"/>
              <w:rPr>
                <w:sz w:val="20"/>
                <w:szCs w:val="20"/>
              </w:rPr>
            </w:pPr>
            <w:r w:rsidRPr="008B41B5">
              <w:rPr>
                <w:sz w:val="20"/>
                <w:szCs w:val="20"/>
              </w:rPr>
              <w:t>…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1B5" w:rsidRPr="008B41B5" w:rsidRDefault="008B41B5">
            <w:pPr>
              <w:pStyle w:val="3Table"/>
              <w:spacing w:line="276" w:lineRule="auto"/>
              <w:rPr>
                <w:sz w:val="20"/>
                <w:szCs w:val="20"/>
              </w:rPr>
            </w:pPr>
          </w:p>
        </w:tc>
      </w:tr>
      <w:tr w:rsidR="008B41B5" w:rsidRPr="008B41B5" w:rsidTr="008B41B5">
        <w:trPr>
          <w:cantSplit/>
          <w:trHeight w:val="204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B5" w:rsidRPr="008B41B5" w:rsidRDefault="008B41B5">
            <w:pPr>
              <w:pStyle w:val="3Table"/>
              <w:spacing w:line="276" w:lineRule="auto"/>
              <w:rPr>
                <w:sz w:val="20"/>
                <w:szCs w:val="20"/>
              </w:rPr>
            </w:pPr>
            <w:r w:rsidRPr="008B41B5">
              <w:rPr>
                <w:sz w:val="20"/>
                <w:szCs w:val="20"/>
              </w:rPr>
              <w:t>}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1B5" w:rsidRPr="008B41B5" w:rsidRDefault="008B41B5">
            <w:pPr>
              <w:pStyle w:val="3Table"/>
              <w:spacing w:line="276" w:lineRule="auto"/>
              <w:rPr>
                <w:sz w:val="20"/>
                <w:szCs w:val="20"/>
              </w:rPr>
            </w:pPr>
          </w:p>
        </w:tc>
      </w:tr>
      <w:bookmarkEnd w:id="4"/>
      <w:bookmarkEnd w:id="5"/>
    </w:tbl>
    <w:p w:rsidR="003F0DE5" w:rsidRPr="008B41B5" w:rsidRDefault="003F0DE5" w:rsidP="003F0DE5">
      <w:pPr>
        <w:rPr>
          <w:lang w:eastAsia="ko-KR"/>
        </w:rPr>
      </w:pPr>
    </w:p>
    <w:p w:rsidR="00806E69" w:rsidRPr="008B41B5" w:rsidRDefault="00806E69" w:rsidP="003F0DE5">
      <w:pPr>
        <w:rPr>
          <w:b/>
          <w:lang w:eastAsia="ko-KR"/>
        </w:rPr>
      </w:pPr>
      <w:proofErr w:type="gramStart"/>
      <w:r w:rsidRPr="008B41B5">
        <w:rPr>
          <w:b/>
          <w:lang w:val="en-CA"/>
        </w:rPr>
        <w:t xml:space="preserve">H.7.3.2.1.2  </w:t>
      </w:r>
      <w:r w:rsidRPr="008B41B5">
        <w:rPr>
          <w:b/>
        </w:rPr>
        <w:t>Video</w:t>
      </w:r>
      <w:proofErr w:type="gramEnd"/>
      <w:r w:rsidRPr="008B41B5">
        <w:rPr>
          <w:b/>
        </w:rPr>
        <w:t xml:space="preserve"> parameter set extension 2 semantics</w:t>
      </w:r>
    </w:p>
    <w:p w:rsidR="00806E69" w:rsidRPr="008B41B5" w:rsidRDefault="008B41B5" w:rsidP="00806E69">
      <w:pPr>
        <w:pStyle w:val="3N0"/>
        <w:rPr>
          <w:sz w:val="20"/>
          <w:szCs w:val="20"/>
          <w:highlight w:val="yellow"/>
        </w:rPr>
      </w:pPr>
      <w:bookmarkStart w:id="27" w:name="OLE_LINK118"/>
      <w:bookmarkStart w:id="28" w:name="OLE_LINK119"/>
      <w:bookmarkStart w:id="29" w:name="OLE_LINK40"/>
      <w:bookmarkStart w:id="30" w:name="OLE_LINK41"/>
      <w:proofErr w:type="spellStart"/>
      <w:r w:rsidRPr="008B41B5">
        <w:rPr>
          <w:b/>
          <w:bCs/>
          <w:sz w:val="20"/>
          <w:szCs w:val="20"/>
          <w:highlight w:val="yellow"/>
        </w:rPr>
        <w:t>depth_dependence_flag</w:t>
      </w:r>
      <w:proofErr w:type="spellEnd"/>
      <w:r w:rsidRPr="008B41B5">
        <w:rPr>
          <w:bCs/>
          <w:sz w:val="20"/>
          <w:szCs w:val="20"/>
          <w:highlight w:val="yellow"/>
        </w:rPr>
        <w:t xml:space="preserve"> </w:t>
      </w:r>
      <w:proofErr w:type="gramStart"/>
      <w:r w:rsidR="00806E69" w:rsidRPr="008B41B5">
        <w:rPr>
          <w:bCs/>
          <w:sz w:val="20"/>
          <w:szCs w:val="20"/>
          <w:highlight w:val="yellow"/>
        </w:rPr>
        <w:t>[ </w:t>
      </w:r>
      <w:proofErr w:type="spellStart"/>
      <w:r w:rsidR="00806E69" w:rsidRPr="008B41B5">
        <w:rPr>
          <w:rFonts w:eastAsia="Batang"/>
          <w:bCs/>
          <w:sz w:val="20"/>
          <w:szCs w:val="20"/>
          <w:highlight w:val="yellow"/>
          <w:lang w:val="en-CA" w:eastAsia="ko-KR"/>
        </w:rPr>
        <w:t>layerId</w:t>
      </w:r>
      <w:proofErr w:type="spellEnd"/>
      <w:proofErr w:type="gramEnd"/>
      <w:r w:rsidR="00806E69" w:rsidRPr="008B41B5">
        <w:rPr>
          <w:bCs/>
          <w:sz w:val="20"/>
          <w:szCs w:val="20"/>
          <w:highlight w:val="yellow"/>
        </w:rPr>
        <w:t> ]</w:t>
      </w:r>
      <w:r w:rsidR="00806E69" w:rsidRPr="008B41B5">
        <w:rPr>
          <w:sz w:val="20"/>
          <w:szCs w:val="20"/>
          <w:highlight w:val="yellow"/>
        </w:rPr>
        <w:t xml:space="preserve"> indicates whether depth pictures are used in the decoding process of the layer with </w:t>
      </w:r>
      <w:proofErr w:type="spellStart"/>
      <w:r w:rsidR="00806E69" w:rsidRPr="008B41B5">
        <w:rPr>
          <w:sz w:val="20"/>
          <w:szCs w:val="20"/>
          <w:highlight w:val="yellow"/>
        </w:rPr>
        <w:t>layer_id</w:t>
      </w:r>
      <w:proofErr w:type="spellEnd"/>
      <w:r w:rsidR="00806E69" w:rsidRPr="008B41B5">
        <w:rPr>
          <w:sz w:val="20"/>
          <w:szCs w:val="20"/>
          <w:highlight w:val="yellow"/>
        </w:rPr>
        <w:t xml:space="preserve"> equal to </w:t>
      </w:r>
      <w:proofErr w:type="spellStart"/>
      <w:r w:rsidR="00806E69" w:rsidRPr="008B41B5">
        <w:rPr>
          <w:rFonts w:eastAsia="Batang"/>
          <w:bCs/>
          <w:sz w:val="20"/>
          <w:szCs w:val="20"/>
          <w:highlight w:val="yellow"/>
          <w:lang w:val="en-CA" w:eastAsia="ko-KR"/>
        </w:rPr>
        <w:t>layerId</w:t>
      </w:r>
      <w:proofErr w:type="spellEnd"/>
      <w:r w:rsidR="00806E69" w:rsidRPr="008B41B5">
        <w:rPr>
          <w:sz w:val="20"/>
          <w:szCs w:val="20"/>
          <w:highlight w:val="yellow"/>
        </w:rPr>
        <w:t xml:space="preserve">. </w:t>
      </w:r>
      <w:bookmarkStart w:id="31" w:name="OLE_LINK36"/>
      <w:bookmarkStart w:id="32" w:name="OLE_LINK37"/>
      <w:proofErr w:type="spellStart"/>
      <w:r w:rsidR="00806E69" w:rsidRPr="008B41B5">
        <w:rPr>
          <w:bCs/>
          <w:sz w:val="20"/>
          <w:szCs w:val="20"/>
          <w:highlight w:val="yellow"/>
        </w:rPr>
        <w:t>depth_dependen</w:t>
      </w:r>
      <w:r w:rsidRPr="008B41B5">
        <w:rPr>
          <w:bCs/>
          <w:sz w:val="20"/>
          <w:szCs w:val="20"/>
          <w:highlight w:val="yellow"/>
        </w:rPr>
        <w:t>ce</w:t>
      </w:r>
      <w:r w:rsidR="00806E69" w:rsidRPr="008B41B5">
        <w:rPr>
          <w:bCs/>
          <w:sz w:val="20"/>
          <w:szCs w:val="20"/>
          <w:highlight w:val="yellow"/>
        </w:rPr>
        <w:t>_</w:t>
      </w:r>
      <w:proofErr w:type="gramStart"/>
      <w:r w:rsidR="00806E69" w:rsidRPr="008B41B5">
        <w:rPr>
          <w:bCs/>
          <w:sz w:val="20"/>
          <w:szCs w:val="20"/>
          <w:highlight w:val="yellow"/>
        </w:rPr>
        <w:t>flag</w:t>
      </w:r>
      <w:proofErr w:type="spellEnd"/>
      <w:r w:rsidR="00806E69" w:rsidRPr="008B41B5">
        <w:rPr>
          <w:bCs/>
          <w:sz w:val="20"/>
          <w:szCs w:val="20"/>
          <w:highlight w:val="yellow"/>
        </w:rPr>
        <w:t>[</w:t>
      </w:r>
      <w:proofErr w:type="gramEnd"/>
      <w:r w:rsidR="00806E69" w:rsidRPr="008B41B5">
        <w:rPr>
          <w:bCs/>
          <w:sz w:val="20"/>
          <w:szCs w:val="20"/>
          <w:highlight w:val="yellow"/>
        </w:rPr>
        <w:t> </w:t>
      </w:r>
      <w:proofErr w:type="spellStart"/>
      <w:r w:rsidR="00806E69" w:rsidRPr="008B41B5">
        <w:rPr>
          <w:rFonts w:eastAsia="Batang"/>
          <w:bCs/>
          <w:sz w:val="20"/>
          <w:szCs w:val="20"/>
          <w:highlight w:val="yellow"/>
          <w:lang w:val="en-CA" w:eastAsia="ko-KR"/>
        </w:rPr>
        <w:t>layerId</w:t>
      </w:r>
      <w:proofErr w:type="spellEnd"/>
      <w:r w:rsidR="00806E69" w:rsidRPr="008B41B5">
        <w:rPr>
          <w:bCs/>
          <w:sz w:val="20"/>
          <w:szCs w:val="20"/>
          <w:highlight w:val="yellow"/>
        </w:rPr>
        <w:t> ]</w:t>
      </w:r>
      <w:r w:rsidR="00806E69" w:rsidRPr="008B41B5">
        <w:rPr>
          <w:sz w:val="20"/>
          <w:szCs w:val="20"/>
          <w:highlight w:val="yellow"/>
        </w:rPr>
        <w:t xml:space="preserve"> </w:t>
      </w:r>
      <w:bookmarkEnd w:id="31"/>
      <w:bookmarkEnd w:id="32"/>
      <w:r w:rsidR="00806E69" w:rsidRPr="008B41B5">
        <w:rPr>
          <w:sz w:val="20"/>
          <w:szCs w:val="20"/>
          <w:highlight w:val="yellow"/>
        </w:rPr>
        <w:t xml:space="preserve">equal to 0 specifies that depth pictures are not used for the layer with </w:t>
      </w:r>
      <w:proofErr w:type="spellStart"/>
      <w:r w:rsidR="00806E69" w:rsidRPr="008B41B5">
        <w:rPr>
          <w:sz w:val="20"/>
          <w:szCs w:val="20"/>
          <w:highlight w:val="yellow"/>
        </w:rPr>
        <w:t>layer_id</w:t>
      </w:r>
      <w:proofErr w:type="spellEnd"/>
      <w:r w:rsidR="00806E69" w:rsidRPr="008B41B5">
        <w:rPr>
          <w:sz w:val="20"/>
          <w:szCs w:val="20"/>
          <w:highlight w:val="yellow"/>
        </w:rPr>
        <w:t xml:space="preserve"> equal to </w:t>
      </w:r>
      <w:proofErr w:type="spellStart"/>
      <w:r w:rsidR="00806E69" w:rsidRPr="008B41B5">
        <w:rPr>
          <w:rFonts w:eastAsia="Batang"/>
          <w:bCs/>
          <w:sz w:val="20"/>
          <w:szCs w:val="20"/>
          <w:highlight w:val="yellow"/>
          <w:lang w:val="en-CA" w:eastAsia="ko-KR"/>
        </w:rPr>
        <w:t>layerId</w:t>
      </w:r>
      <w:proofErr w:type="spellEnd"/>
      <w:r w:rsidR="00806E69" w:rsidRPr="008B41B5">
        <w:rPr>
          <w:sz w:val="20"/>
          <w:szCs w:val="20"/>
          <w:highlight w:val="yellow"/>
        </w:rPr>
        <w:t xml:space="preserve">. </w:t>
      </w:r>
      <w:bookmarkStart w:id="33" w:name="OLE_LINK38"/>
      <w:bookmarkStart w:id="34" w:name="OLE_LINK39"/>
      <w:proofErr w:type="spellStart"/>
      <w:r w:rsidR="00806E69" w:rsidRPr="008B41B5">
        <w:rPr>
          <w:bCs/>
          <w:sz w:val="20"/>
          <w:szCs w:val="20"/>
          <w:highlight w:val="yellow"/>
        </w:rPr>
        <w:t>depth_dependen</w:t>
      </w:r>
      <w:r w:rsidRPr="008B41B5">
        <w:rPr>
          <w:bCs/>
          <w:sz w:val="20"/>
          <w:szCs w:val="20"/>
          <w:highlight w:val="yellow"/>
        </w:rPr>
        <w:t>ce</w:t>
      </w:r>
      <w:r w:rsidR="00806E69" w:rsidRPr="008B41B5">
        <w:rPr>
          <w:bCs/>
          <w:sz w:val="20"/>
          <w:szCs w:val="20"/>
          <w:highlight w:val="yellow"/>
        </w:rPr>
        <w:t>_</w:t>
      </w:r>
      <w:proofErr w:type="gramStart"/>
      <w:r w:rsidR="00806E69" w:rsidRPr="008B41B5">
        <w:rPr>
          <w:bCs/>
          <w:sz w:val="20"/>
          <w:szCs w:val="20"/>
          <w:highlight w:val="yellow"/>
        </w:rPr>
        <w:t>flag</w:t>
      </w:r>
      <w:proofErr w:type="spellEnd"/>
      <w:r w:rsidR="00806E69" w:rsidRPr="008B41B5">
        <w:rPr>
          <w:bCs/>
          <w:sz w:val="20"/>
          <w:szCs w:val="20"/>
          <w:highlight w:val="yellow"/>
        </w:rPr>
        <w:t>[</w:t>
      </w:r>
      <w:proofErr w:type="gramEnd"/>
      <w:r w:rsidR="00806E69" w:rsidRPr="008B41B5">
        <w:rPr>
          <w:bCs/>
          <w:sz w:val="20"/>
          <w:szCs w:val="20"/>
          <w:highlight w:val="yellow"/>
        </w:rPr>
        <w:t> </w:t>
      </w:r>
      <w:proofErr w:type="spellStart"/>
      <w:r w:rsidR="00806E69" w:rsidRPr="008B41B5">
        <w:rPr>
          <w:rFonts w:eastAsia="Batang"/>
          <w:bCs/>
          <w:sz w:val="20"/>
          <w:szCs w:val="20"/>
          <w:highlight w:val="yellow"/>
          <w:lang w:val="en-CA" w:eastAsia="ko-KR"/>
        </w:rPr>
        <w:t>layerId</w:t>
      </w:r>
      <w:proofErr w:type="spellEnd"/>
      <w:r w:rsidR="00806E69" w:rsidRPr="008B41B5">
        <w:rPr>
          <w:bCs/>
          <w:sz w:val="20"/>
          <w:szCs w:val="20"/>
          <w:highlight w:val="yellow"/>
        </w:rPr>
        <w:t> ]</w:t>
      </w:r>
      <w:r w:rsidR="00806E69" w:rsidRPr="008B41B5">
        <w:rPr>
          <w:sz w:val="20"/>
          <w:szCs w:val="20"/>
          <w:highlight w:val="yellow"/>
        </w:rPr>
        <w:t xml:space="preserve"> </w:t>
      </w:r>
      <w:bookmarkEnd w:id="33"/>
      <w:bookmarkEnd w:id="34"/>
      <w:r w:rsidR="00806E69" w:rsidRPr="008B41B5">
        <w:rPr>
          <w:sz w:val="20"/>
          <w:szCs w:val="20"/>
          <w:highlight w:val="yellow"/>
        </w:rPr>
        <w:t xml:space="preserve">equal to 1 specifies that depth pictures may be used for the layer with </w:t>
      </w:r>
      <w:proofErr w:type="spellStart"/>
      <w:r w:rsidR="00806E69" w:rsidRPr="008B41B5">
        <w:rPr>
          <w:sz w:val="20"/>
          <w:szCs w:val="20"/>
          <w:highlight w:val="yellow"/>
        </w:rPr>
        <w:t>layer_id</w:t>
      </w:r>
      <w:proofErr w:type="spellEnd"/>
      <w:r w:rsidR="00806E69" w:rsidRPr="008B41B5">
        <w:rPr>
          <w:sz w:val="20"/>
          <w:szCs w:val="20"/>
          <w:highlight w:val="yellow"/>
        </w:rPr>
        <w:t xml:space="preserve"> equal to </w:t>
      </w:r>
      <w:proofErr w:type="spellStart"/>
      <w:r w:rsidR="00806E69" w:rsidRPr="008B41B5">
        <w:rPr>
          <w:rFonts w:eastAsia="Batang"/>
          <w:bCs/>
          <w:sz w:val="20"/>
          <w:szCs w:val="20"/>
          <w:highlight w:val="yellow"/>
          <w:lang w:val="en-CA" w:eastAsia="ko-KR"/>
        </w:rPr>
        <w:t>layerId</w:t>
      </w:r>
      <w:proofErr w:type="spellEnd"/>
      <w:r w:rsidR="00806E69" w:rsidRPr="008B41B5">
        <w:rPr>
          <w:sz w:val="20"/>
          <w:szCs w:val="20"/>
          <w:highlight w:val="yellow"/>
        </w:rPr>
        <w:t>.</w:t>
      </w:r>
    </w:p>
    <w:p w:rsidR="00806E69" w:rsidRPr="008B41B5" w:rsidRDefault="00806E69" w:rsidP="00806E69">
      <w:pPr>
        <w:pStyle w:val="3N0"/>
        <w:rPr>
          <w:sz w:val="20"/>
          <w:szCs w:val="20"/>
          <w:highlight w:val="yellow"/>
        </w:rPr>
      </w:pPr>
      <w:r w:rsidRPr="008B41B5">
        <w:rPr>
          <w:sz w:val="20"/>
          <w:szCs w:val="20"/>
          <w:highlight w:val="yellow"/>
        </w:rPr>
        <w:t xml:space="preserve">When </w:t>
      </w:r>
      <w:proofErr w:type="spellStart"/>
      <w:r w:rsidRPr="008B41B5">
        <w:rPr>
          <w:bCs/>
          <w:sz w:val="20"/>
          <w:szCs w:val="20"/>
          <w:highlight w:val="yellow"/>
        </w:rPr>
        <w:t>depth_dependen</w:t>
      </w:r>
      <w:r w:rsidR="008B41B5" w:rsidRPr="008B41B5">
        <w:rPr>
          <w:bCs/>
          <w:sz w:val="20"/>
          <w:szCs w:val="20"/>
          <w:highlight w:val="yellow"/>
        </w:rPr>
        <w:t>ce</w:t>
      </w:r>
      <w:r w:rsidRPr="008B41B5">
        <w:rPr>
          <w:bCs/>
          <w:sz w:val="20"/>
          <w:szCs w:val="20"/>
          <w:highlight w:val="yellow"/>
        </w:rPr>
        <w:t>_</w:t>
      </w:r>
      <w:proofErr w:type="gramStart"/>
      <w:r w:rsidRPr="008B41B5">
        <w:rPr>
          <w:bCs/>
          <w:sz w:val="20"/>
          <w:szCs w:val="20"/>
          <w:highlight w:val="yellow"/>
        </w:rPr>
        <w:t>flag</w:t>
      </w:r>
      <w:proofErr w:type="spellEnd"/>
      <w:r w:rsidRPr="008B41B5">
        <w:rPr>
          <w:bCs/>
          <w:sz w:val="20"/>
          <w:szCs w:val="20"/>
          <w:highlight w:val="yellow"/>
        </w:rPr>
        <w:t>[</w:t>
      </w:r>
      <w:proofErr w:type="gramEnd"/>
      <w:r w:rsidRPr="008B41B5">
        <w:rPr>
          <w:bCs/>
          <w:sz w:val="20"/>
          <w:szCs w:val="20"/>
          <w:highlight w:val="yellow"/>
        </w:rPr>
        <w:t> </w:t>
      </w:r>
      <w:proofErr w:type="spellStart"/>
      <w:r w:rsidRPr="008B41B5">
        <w:rPr>
          <w:rFonts w:eastAsia="Batang"/>
          <w:bCs/>
          <w:sz w:val="20"/>
          <w:szCs w:val="20"/>
          <w:highlight w:val="yellow"/>
          <w:lang w:val="en-CA" w:eastAsia="ko-KR"/>
        </w:rPr>
        <w:t>layerId</w:t>
      </w:r>
      <w:proofErr w:type="spellEnd"/>
      <w:r w:rsidRPr="008B41B5">
        <w:rPr>
          <w:bCs/>
          <w:sz w:val="20"/>
          <w:szCs w:val="20"/>
          <w:highlight w:val="yellow"/>
        </w:rPr>
        <w:t> ]</w:t>
      </w:r>
      <w:r w:rsidRPr="008B41B5">
        <w:rPr>
          <w:sz w:val="20"/>
          <w:szCs w:val="20"/>
          <w:highlight w:val="yellow"/>
        </w:rPr>
        <w:t xml:space="preserve"> is not present, its value shall be inferred to be equal to 0.</w:t>
      </w:r>
    </w:p>
    <w:p w:rsidR="00806E69" w:rsidRPr="008B41B5" w:rsidRDefault="00806E69" w:rsidP="00806E69">
      <w:pPr>
        <w:pStyle w:val="3N0"/>
        <w:rPr>
          <w:sz w:val="20"/>
          <w:szCs w:val="20"/>
          <w:highlight w:val="yellow"/>
        </w:rPr>
      </w:pPr>
    </w:p>
    <w:p w:rsidR="00806E69" w:rsidRPr="008B41B5" w:rsidRDefault="008B41B5" w:rsidP="00806E69">
      <w:pPr>
        <w:pStyle w:val="3N0"/>
        <w:rPr>
          <w:sz w:val="20"/>
          <w:szCs w:val="20"/>
          <w:highlight w:val="yellow"/>
        </w:rPr>
      </w:pPr>
      <w:bookmarkStart w:id="35" w:name="OLE_LINK56"/>
      <w:bookmarkStart w:id="36" w:name="OLE_LINK57"/>
      <w:proofErr w:type="spellStart"/>
      <w:r w:rsidRPr="008B41B5">
        <w:rPr>
          <w:b/>
          <w:sz w:val="20"/>
          <w:szCs w:val="20"/>
          <w:highlight w:val="yellow"/>
        </w:rPr>
        <w:t>vsp_compensation_</w:t>
      </w:r>
      <w:proofErr w:type="gramStart"/>
      <w:r w:rsidRPr="008B41B5">
        <w:rPr>
          <w:b/>
          <w:sz w:val="20"/>
          <w:szCs w:val="20"/>
          <w:highlight w:val="yellow"/>
        </w:rPr>
        <w:t>flag</w:t>
      </w:r>
      <w:proofErr w:type="spellEnd"/>
      <w:r w:rsidR="00806E69" w:rsidRPr="008B41B5">
        <w:rPr>
          <w:bCs/>
          <w:sz w:val="20"/>
          <w:szCs w:val="20"/>
          <w:highlight w:val="yellow"/>
        </w:rPr>
        <w:t>[</w:t>
      </w:r>
      <w:proofErr w:type="gramEnd"/>
      <w:r w:rsidR="00806E69" w:rsidRPr="008B41B5">
        <w:rPr>
          <w:bCs/>
          <w:sz w:val="20"/>
          <w:szCs w:val="20"/>
          <w:highlight w:val="yellow"/>
        </w:rPr>
        <w:t> </w:t>
      </w:r>
      <w:proofErr w:type="spellStart"/>
      <w:r w:rsidR="00806E69" w:rsidRPr="008B41B5">
        <w:rPr>
          <w:rFonts w:eastAsia="Batang"/>
          <w:bCs/>
          <w:sz w:val="20"/>
          <w:szCs w:val="20"/>
          <w:highlight w:val="yellow"/>
          <w:lang w:val="en-CA" w:eastAsia="ko-KR"/>
        </w:rPr>
        <w:t>layerId</w:t>
      </w:r>
      <w:proofErr w:type="spellEnd"/>
      <w:r w:rsidR="00806E69" w:rsidRPr="008B41B5">
        <w:rPr>
          <w:bCs/>
          <w:sz w:val="20"/>
          <w:szCs w:val="20"/>
          <w:highlight w:val="yellow"/>
        </w:rPr>
        <w:t> ]</w:t>
      </w:r>
      <w:r w:rsidR="00806E69" w:rsidRPr="008B41B5">
        <w:rPr>
          <w:sz w:val="20"/>
          <w:szCs w:val="20"/>
          <w:highlight w:val="yellow"/>
        </w:rPr>
        <w:t xml:space="preserve"> indicates whether </w:t>
      </w:r>
      <w:bookmarkStart w:id="37" w:name="OLE_LINK5"/>
      <w:bookmarkStart w:id="38" w:name="OLE_LINK6"/>
      <w:bookmarkStart w:id="39" w:name="OLE_LINK46"/>
      <w:bookmarkStart w:id="40" w:name="OLE_LINK47"/>
      <w:bookmarkStart w:id="41" w:name="OLE_LINK48"/>
      <w:bookmarkStart w:id="42" w:name="OLE_LINK49"/>
      <w:r w:rsidR="00015C5D" w:rsidRPr="008B41B5">
        <w:rPr>
          <w:sz w:val="20"/>
          <w:szCs w:val="20"/>
          <w:highlight w:val="yellow"/>
        </w:rPr>
        <w:t>view synthesis prediction</w:t>
      </w:r>
      <w:bookmarkEnd w:id="37"/>
      <w:bookmarkEnd w:id="38"/>
      <w:r w:rsidR="00806E69" w:rsidRPr="008B41B5">
        <w:rPr>
          <w:sz w:val="20"/>
          <w:szCs w:val="20"/>
          <w:highlight w:val="yellow"/>
        </w:rPr>
        <w:t xml:space="preserve"> </w:t>
      </w:r>
      <w:bookmarkEnd w:id="39"/>
      <w:bookmarkEnd w:id="40"/>
      <w:r w:rsidR="00806E69" w:rsidRPr="008B41B5">
        <w:rPr>
          <w:sz w:val="20"/>
          <w:szCs w:val="20"/>
          <w:highlight w:val="yellow"/>
        </w:rPr>
        <w:t>is</w:t>
      </w:r>
      <w:bookmarkEnd w:id="41"/>
      <w:bookmarkEnd w:id="42"/>
      <w:r w:rsidR="00806E69" w:rsidRPr="008B41B5">
        <w:rPr>
          <w:sz w:val="20"/>
          <w:szCs w:val="20"/>
          <w:highlight w:val="yellow"/>
        </w:rPr>
        <w:t xml:space="preserve"> used in the decoding process of the layer with </w:t>
      </w:r>
      <w:proofErr w:type="spellStart"/>
      <w:r w:rsidR="00806E69" w:rsidRPr="008B41B5">
        <w:rPr>
          <w:sz w:val="20"/>
          <w:szCs w:val="20"/>
          <w:highlight w:val="yellow"/>
        </w:rPr>
        <w:t>layer_id</w:t>
      </w:r>
      <w:proofErr w:type="spellEnd"/>
      <w:r w:rsidR="00806E69" w:rsidRPr="008B41B5">
        <w:rPr>
          <w:sz w:val="20"/>
          <w:szCs w:val="20"/>
          <w:highlight w:val="yellow"/>
        </w:rPr>
        <w:t xml:space="preserve"> equal to </w:t>
      </w:r>
      <w:proofErr w:type="spellStart"/>
      <w:r w:rsidR="00806E69" w:rsidRPr="008B41B5">
        <w:rPr>
          <w:rFonts w:eastAsia="Batang"/>
          <w:bCs/>
          <w:sz w:val="20"/>
          <w:szCs w:val="20"/>
          <w:highlight w:val="yellow"/>
          <w:lang w:val="en-CA" w:eastAsia="ko-KR"/>
        </w:rPr>
        <w:t>layerId</w:t>
      </w:r>
      <w:proofErr w:type="spellEnd"/>
      <w:r w:rsidR="00806E69" w:rsidRPr="008B41B5">
        <w:rPr>
          <w:sz w:val="20"/>
          <w:szCs w:val="20"/>
          <w:highlight w:val="yellow"/>
        </w:rPr>
        <w:t xml:space="preserve">. </w:t>
      </w:r>
      <w:bookmarkStart w:id="43" w:name="OLE_LINK50"/>
      <w:bookmarkStart w:id="44" w:name="OLE_LINK51"/>
      <w:bookmarkStart w:id="45" w:name="OLE_LINK153"/>
      <w:proofErr w:type="spellStart"/>
      <w:r w:rsidRPr="008B41B5">
        <w:rPr>
          <w:sz w:val="20"/>
          <w:szCs w:val="20"/>
          <w:highlight w:val="yellow"/>
        </w:rPr>
        <w:t>vsp_compensation_</w:t>
      </w:r>
      <w:proofErr w:type="gramStart"/>
      <w:r w:rsidRPr="008B41B5">
        <w:rPr>
          <w:sz w:val="20"/>
          <w:szCs w:val="20"/>
          <w:highlight w:val="yellow"/>
        </w:rPr>
        <w:t>flag</w:t>
      </w:r>
      <w:proofErr w:type="spellEnd"/>
      <w:r w:rsidR="00806E69" w:rsidRPr="008B41B5">
        <w:rPr>
          <w:bCs/>
          <w:sz w:val="20"/>
          <w:szCs w:val="20"/>
          <w:highlight w:val="yellow"/>
        </w:rPr>
        <w:t>[</w:t>
      </w:r>
      <w:proofErr w:type="gramEnd"/>
      <w:r w:rsidR="00806E69" w:rsidRPr="008B41B5">
        <w:rPr>
          <w:bCs/>
          <w:sz w:val="20"/>
          <w:szCs w:val="20"/>
          <w:highlight w:val="yellow"/>
        </w:rPr>
        <w:t> </w:t>
      </w:r>
      <w:proofErr w:type="spellStart"/>
      <w:r w:rsidR="00806E69" w:rsidRPr="008B41B5">
        <w:rPr>
          <w:rFonts w:eastAsia="Batang"/>
          <w:bCs/>
          <w:sz w:val="20"/>
          <w:szCs w:val="20"/>
          <w:highlight w:val="yellow"/>
          <w:lang w:val="en-CA" w:eastAsia="ko-KR"/>
        </w:rPr>
        <w:t>layerId</w:t>
      </w:r>
      <w:proofErr w:type="spellEnd"/>
      <w:r w:rsidR="00806E69" w:rsidRPr="008B41B5">
        <w:rPr>
          <w:bCs/>
          <w:sz w:val="20"/>
          <w:szCs w:val="20"/>
          <w:highlight w:val="yellow"/>
        </w:rPr>
        <w:t> ]</w:t>
      </w:r>
      <w:r w:rsidR="00806E69" w:rsidRPr="008B41B5">
        <w:rPr>
          <w:sz w:val="20"/>
          <w:szCs w:val="20"/>
          <w:highlight w:val="yellow"/>
        </w:rPr>
        <w:t xml:space="preserve"> </w:t>
      </w:r>
      <w:bookmarkEnd w:id="43"/>
      <w:bookmarkEnd w:id="44"/>
      <w:bookmarkEnd w:id="45"/>
      <w:r w:rsidR="00806E69" w:rsidRPr="008B41B5">
        <w:rPr>
          <w:sz w:val="20"/>
          <w:szCs w:val="20"/>
          <w:highlight w:val="yellow"/>
        </w:rPr>
        <w:t xml:space="preserve">equal to 0 specifies that </w:t>
      </w:r>
      <w:bookmarkStart w:id="46" w:name="OLE_LINK52"/>
      <w:bookmarkStart w:id="47" w:name="OLE_LINK53"/>
      <w:r w:rsidR="00015C5D" w:rsidRPr="008B41B5">
        <w:rPr>
          <w:sz w:val="20"/>
          <w:szCs w:val="20"/>
          <w:highlight w:val="yellow"/>
        </w:rPr>
        <w:t>view synthesis prediction</w:t>
      </w:r>
      <w:r w:rsidR="00806E69" w:rsidRPr="008B41B5">
        <w:rPr>
          <w:sz w:val="20"/>
          <w:szCs w:val="20"/>
          <w:highlight w:val="yellow"/>
        </w:rPr>
        <w:t xml:space="preserve"> merging candidate</w:t>
      </w:r>
      <w:bookmarkEnd w:id="46"/>
      <w:bookmarkEnd w:id="47"/>
      <w:r w:rsidR="00806E69" w:rsidRPr="008B41B5">
        <w:rPr>
          <w:sz w:val="20"/>
          <w:szCs w:val="20"/>
          <w:highlight w:val="yellow"/>
        </w:rPr>
        <w:t xml:space="preserve"> is not used for the layer with </w:t>
      </w:r>
      <w:proofErr w:type="spellStart"/>
      <w:r w:rsidR="00806E69" w:rsidRPr="008B41B5">
        <w:rPr>
          <w:sz w:val="20"/>
          <w:szCs w:val="20"/>
          <w:highlight w:val="yellow"/>
        </w:rPr>
        <w:t>layer_id</w:t>
      </w:r>
      <w:proofErr w:type="spellEnd"/>
      <w:r w:rsidR="00806E69" w:rsidRPr="008B41B5">
        <w:rPr>
          <w:sz w:val="20"/>
          <w:szCs w:val="20"/>
          <w:highlight w:val="yellow"/>
        </w:rPr>
        <w:t xml:space="preserve"> equal to </w:t>
      </w:r>
      <w:proofErr w:type="spellStart"/>
      <w:r w:rsidR="00806E69" w:rsidRPr="008B41B5">
        <w:rPr>
          <w:rFonts w:eastAsia="Batang"/>
          <w:bCs/>
          <w:sz w:val="20"/>
          <w:szCs w:val="20"/>
          <w:highlight w:val="yellow"/>
          <w:lang w:val="en-CA" w:eastAsia="ko-KR"/>
        </w:rPr>
        <w:t>layerId</w:t>
      </w:r>
      <w:proofErr w:type="spellEnd"/>
      <w:r w:rsidR="00806E69" w:rsidRPr="008B41B5">
        <w:rPr>
          <w:sz w:val="20"/>
          <w:szCs w:val="20"/>
          <w:highlight w:val="yellow"/>
        </w:rPr>
        <w:t xml:space="preserve">. </w:t>
      </w:r>
      <w:proofErr w:type="spellStart"/>
      <w:r w:rsidRPr="008B41B5">
        <w:rPr>
          <w:sz w:val="20"/>
          <w:szCs w:val="20"/>
          <w:highlight w:val="yellow"/>
        </w:rPr>
        <w:t>vsp_compensation_</w:t>
      </w:r>
      <w:proofErr w:type="gramStart"/>
      <w:r w:rsidRPr="008B41B5">
        <w:rPr>
          <w:sz w:val="20"/>
          <w:szCs w:val="20"/>
          <w:highlight w:val="yellow"/>
        </w:rPr>
        <w:t>flag</w:t>
      </w:r>
      <w:proofErr w:type="spellEnd"/>
      <w:r w:rsidRPr="008B41B5">
        <w:rPr>
          <w:bCs/>
          <w:sz w:val="20"/>
          <w:szCs w:val="20"/>
          <w:highlight w:val="yellow"/>
        </w:rPr>
        <w:t>[</w:t>
      </w:r>
      <w:proofErr w:type="gramEnd"/>
      <w:r w:rsidRPr="008B41B5">
        <w:rPr>
          <w:bCs/>
          <w:sz w:val="20"/>
          <w:szCs w:val="20"/>
          <w:highlight w:val="yellow"/>
        </w:rPr>
        <w:t> </w:t>
      </w:r>
      <w:proofErr w:type="spellStart"/>
      <w:r w:rsidRPr="008B41B5">
        <w:rPr>
          <w:rFonts w:eastAsia="Batang"/>
          <w:bCs/>
          <w:sz w:val="20"/>
          <w:szCs w:val="20"/>
          <w:highlight w:val="yellow"/>
          <w:lang w:val="en-CA" w:eastAsia="ko-KR"/>
        </w:rPr>
        <w:t>layerId</w:t>
      </w:r>
      <w:proofErr w:type="spellEnd"/>
      <w:r w:rsidRPr="008B41B5">
        <w:rPr>
          <w:bCs/>
          <w:sz w:val="20"/>
          <w:szCs w:val="20"/>
          <w:highlight w:val="yellow"/>
        </w:rPr>
        <w:t> ]</w:t>
      </w:r>
      <w:r w:rsidRPr="008B41B5">
        <w:rPr>
          <w:sz w:val="20"/>
          <w:szCs w:val="20"/>
          <w:highlight w:val="yellow"/>
        </w:rPr>
        <w:t xml:space="preserve"> </w:t>
      </w:r>
      <w:r w:rsidR="00806E69" w:rsidRPr="008B41B5">
        <w:rPr>
          <w:sz w:val="20"/>
          <w:szCs w:val="20"/>
          <w:highlight w:val="yellow"/>
        </w:rPr>
        <w:t xml:space="preserve">equal to 1 specifies that </w:t>
      </w:r>
      <w:r w:rsidR="00015C5D" w:rsidRPr="008B41B5">
        <w:rPr>
          <w:sz w:val="20"/>
          <w:szCs w:val="20"/>
          <w:highlight w:val="yellow"/>
        </w:rPr>
        <w:t>view synthesis prediction</w:t>
      </w:r>
      <w:r w:rsidR="00806E69" w:rsidRPr="008B41B5">
        <w:rPr>
          <w:sz w:val="20"/>
          <w:szCs w:val="20"/>
          <w:highlight w:val="yellow"/>
        </w:rPr>
        <w:t xml:space="preserve"> merging candidate is used for the layer with </w:t>
      </w:r>
      <w:proofErr w:type="spellStart"/>
      <w:r w:rsidR="00806E69" w:rsidRPr="008B41B5">
        <w:rPr>
          <w:sz w:val="20"/>
          <w:szCs w:val="20"/>
          <w:highlight w:val="yellow"/>
        </w:rPr>
        <w:t>layer_id</w:t>
      </w:r>
      <w:proofErr w:type="spellEnd"/>
      <w:r w:rsidR="00806E69" w:rsidRPr="008B41B5">
        <w:rPr>
          <w:sz w:val="20"/>
          <w:szCs w:val="20"/>
          <w:highlight w:val="yellow"/>
        </w:rPr>
        <w:t xml:space="preserve"> equal to </w:t>
      </w:r>
      <w:proofErr w:type="spellStart"/>
      <w:r w:rsidR="00806E69" w:rsidRPr="008B41B5">
        <w:rPr>
          <w:rFonts w:eastAsia="Batang"/>
          <w:bCs/>
          <w:sz w:val="20"/>
          <w:szCs w:val="20"/>
          <w:highlight w:val="yellow"/>
          <w:lang w:val="en-CA" w:eastAsia="ko-KR"/>
        </w:rPr>
        <w:t>layerId</w:t>
      </w:r>
      <w:proofErr w:type="spellEnd"/>
      <w:r w:rsidR="00806E69" w:rsidRPr="008B41B5">
        <w:rPr>
          <w:sz w:val="20"/>
          <w:szCs w:val="20"/>
          <w:highlight w:val="yellow"/>
        </w:rPr>
        <w:t>.</w:t>
      </w:r>
    </w:p>
    <w:p w:rsidR="00806E69" w:rsidRPr="008B41B5" w:rsidRDefault="00806E69" w:rsidP="00806E69">
      <w:pPr>
        <w:pStyle w:val="3N0"/>
        <w:rPr>
          <w:sz w:val="20"/>
          <w:szCs w:val="20"/>
          <w:highlight w:val="yellow"/>
        </w:rPr>
      </w:pPr>
      <w:r w:rsidRPr="008B41B5">
        <w:rPr>
          <w:sz w:val="20"/>
          <w:szCs w:val="20"/>
          <w:highlight w:val="yellow"/>
        </w:rPr>
        <w:t xml:space="preserve">When </w:t>
      </w:r>
      <w:proofErr w:type="spellStart"/>
      <w:r w:rsidR="008B41B5" w:rsidRPr="008B41B5">
        <w:rPr>
          <w:sz w:val="20"/>
          <w:szCs w:val="20"/>
          <w:highlight w:val="yellow"/>
        </w:rPr>
        <w:t>vsp_compensation_</w:t>
      </w:r>
      <w:proofErr w:type="gramStart"/>
      <w:r w:rsidR="008B41B5" w:rsidRPr="008B41B5">
        <w:rPr>
          <w:sz w:val="20"/>
          <w:szCs w:val="20"/>
          <w:highlight w:val="yellow"/>
        </w:rPr>
        <w:t>flag</w:t>
      </w:r>
      <w:proofErr w:type="spellEnd"/>
      <w:r w:rsidR="008B41B5" w:rsidRPr="008B41B5">
        <w:rPr>
          <w:bCs/>
          <w:sz w:val="20"/>
          <w:szCs w:val="20"/>
          <w:highlight w:val="yellow"/>
        </w:rPr>
        <w:t>[</w:t>
      </w:r>
      <w:proofErr w:type="gramEnd"/>
      <w:r w:rsidR="008B41B5" w:rsidRPr="008B41B5">
        <w:rPr>
          <w:bCs/>
          <w:sz w:val="20"/>
          <w:szCs w:val="20"/>
          <w:highlight w:val="yellow"/>
        </w:rPr>
        <w:t> </w:t>
      </w:r>
      <w:proofErr w:type="spellStart"/>
      <w:r w:rsidR="008B41B5" w:rsidRPr="008B41B5">
        <w:rPr>
          <w:rFonts w:eastAsia="Batang"/>
          <w:bCs/>
          <w:sz w:val="20"/>
          <w:szCs w:val="20"/>
          <w:highlight w:val="yellow"/>
          <w:lang w:val="en-CA" w:eastAsia="ko-KR"/>
        </w:rPr>
        <w:t>layerId</w:t>
      </w:r>
      <w:proofErr w:type="spellEnd"/>
      <w:r w:rsidR="008B41B5" w:rsidRPr="008B41B5">
        <w:rPr>
          <w:bCs/>
          <w:sz w:val="20"/>
          <w:szCs w:val="20"/>
          <w:highlight w:val="yellow"/>
        </w:rPr>
        <w:t> ]</w:t>
      </w:r>
      <w:r w:rsidR="008B41B5" w:rsidRPr="008B41B5">
        <w:rPr>
          <w:sz w:val="20"/>
          <w:szCs w:val="20"/>
          <w:highlight w:val="yellow"/>
        </w:rPr>
        <w:t xml:space="preserve"> </w:t>
      </w:r>
      <w:r w:rsidRPr="008B41B5">
        <w:rPr>
          <w:sz w:val="20"/>
          <w:szCs w:val="20"/>
          <w:highlight w:val="yellow"/>
        </w:rPr>
        <w:t>is not present, its value shall be inferred to be equal to 0.</w:t>
      </w:r>
    </w:p>
    <w:p w:rsidR="00806E69" w:rsidRPr="008B41B5" w:rsidRDefault="00806E69" w:rsidP="00806E69">
      <w:pPr>
        <w:pStyle w:val="3N0"/>
        <w:rPr>
          <w:sz w:val="20"/>
          <w:szCs w:val="20"/>
          <w:highlight w:val="yellow"/>
        </w:rPr>
      </w:pPr>
    </w:p>
    <w:p w:rsidR="00806E69" w:rsidRPr="008B41B5" w:rsidRDefault="008B41B5" w:rsidP="00806E69">
      <w:pPr>
        <w:pStyle w:val="3N0"/>
        <w:rPr>
          <w:sz w:val="20"/>
          <w:szCs w:val="20"/>
          <w:highlight w:val="yellow"/>
        </w:rPr>
      </w:pPr>
      <w:bookmarkStart w:id="48" w:name="OLE_LINK158"/>
      <w:bookmarkStart w:id="49" w:name="OLE_LINK159"/>
      <w:proofErr w:type="spellStart"/>
      <w:r w:rsidRPr="008B41B5">
        <w:rPr>
          <w:b/>
          <w:sz w:val="20"/>
          <w:szCs w:val="20"/>
          <w:highlight w:val="yellow"/>
        </w:rPr>
        <w:t>vsp_dv_refine_</w:t>
      </w:r>
      <w:proofErr w:type="gramStart"/>
      <w:r w:rsidRPr="008B41B5">
        <w:rPr>
          <w:b/>
          <w:sz w:val="20"/>
          <w:szCs w:val="20"/>
          <w:highlight w:val="yellow"/>
        </w:rPr>
        <w:t>flag</w:t>
      </w:r>
      <w:proofErr w:type="spellEnd"/>
      <w:r w:rsidR="00806E69" w:rsidRPr="008B41B5">
        <w:rPr>
          <w:bCs/>
          <w:sz w:val="20"/>
          <w:szCs w:val="20"/>
          <w:highlight w:val="yellow"/>
        </w:rPr>
        <w:t>[</w:t>
      </w:r>
      <w:proofErr w:type="gramEnd"/>
      <w:r w:rsidR="00806E69" w:rsidRPr="008B41B5">
        <w:rPr>
          <w:bCs/>
          <w:sz w:val="20"/>
          <w:szCs w:val="20"/>
          <w:highlight w:val="yellow"/>
        </w:rPr>
        <w:t> </w:t>
      </w:r>
      <w:proofErr w:type="spellStart"/>
      <w:r w:rsidR="00806E69" w:rsidRPr="008B41B5">
        <w:rPr>
          <w:rFonts w:eastAsia="Batang"/>
          <w:bCs/>
          <w:sz w:val="20"/>
          <w:szCs w:val="20"/>
          <w:highlight w:val="yellow"/>
          <w:lang w:val="en-CA" w:eastAsia="ko-KR"/>
        </w:rPr>
        <w:t>layerId</w:t>
      </w:r>
      <w:proofErr w:type="spellEnd"/>
      <w:r w:rsidR="00806E69" w:rsidRPr="008B41B5">
        <w:rPr>
          <w:bCs/>
          <w:sz w:val="20"/>
          <w:szCs w:val="20"/>
          <w:highlight w:val="yellow"/>
        </w:rPr>
        <w:t> ]</w:t>
      </w:r>
      <w:bookmarkEnd w:id="48"/>
      <w:bookmarkEnd w:id="49"/>
      <w:r w:rsidR="00806E69" w:rsidRPr="008B41B5">
        <w:rPr>
          <w:sz w:val="20"/>
          <w:szCs w:val="20"/>
          <w:highlight w:val="yellow"/>
        </w:rPr>
        <w:t xml:space="preserve"> indicates whether </w:t>
      </w:r>
      <w:bookmarkStart w:id="50" w:name="OLE_LINK66"/>
      <w:bookmarkStart w:id="51" w:name="OLE_LINK67"/>
      <w:proofErr w:type="spellStart"/>
      <w:r w:rsidR="00E34C76" w:rsidRPr="008B41B5">
        <w:rPr>
          <w:sz w:val="20"/>
          <w:szCs w:val="20"/>
          <w:highlight w:val="yellow"/>
        </w:rPr>
        <w:t>DoNBDV</w:t>
      </w:r>
      <w:proofErr w:type="spellEnd"/>
      <w:r w:rsidR="00806E69" w:rsidRPr="008B41B5">
        <w:rPr>
          <w:sz w:val="20"/>
          <w:szCs w:val="20"/>
          <w:highlight w:val="yellow"/>
        </w:rPr>
        <w:t xml:space="preserve"> </w:t>
      </w:r>
      <w:bookmarkEnd w:id="50"/>
      <w:bookmarkEnd w:id="51"/>
      <w:r w:rsidR="00806E69" w:rsidRPr="008B41B5">
        <w:rPr>
          <w:sz w:val="20"/>
          <w:szCs w:val="20"/>
          <w:highlight w:val="yellow"/>
        </w:rPr>
        <w:t xml:space="preserve">is used in the decoding process of the layer with </w:t>
      </w:r>
      <w:proofErr w:type="spellStart"/>
      <w:r w:rsidR="00806E69" w:rsidRPr="008B41B5">
        <w:rPr>
          <w:sz w:val="20"/>
          <w:szCs w:val="20"/>
          <w:highlight w:val="yellow"/>
        </w:rPr>
        <w:t>layer_id</w:t>
      </w:r>
      <w:proofErr w:type="spellEnd"/>
      <w:r w:rsidR="00806E69" w:rsidRPr="008B41B5">
        <w:rPr>
          <w:sz w:val="20"/>
          <w:szCs w:val="20"/>
          <w:highlight w:val="yellow"/>
        </w:rPr>
        <w:t xml:space="preserve"> equal to </w:t>
      </w:r>
      <w:proofErr w:type="spellStart"/>
      <w:r w:rsidR="00806E69" w:rsidRPr="008B41B5">
        <w:rPr>
          <w:rFonts w:eastAsia="Batang"/>
          <w:bCs/>
          <w:sz w:val="20"/>
          <w:szCs w:val="20"/>
          <w:highlight w:val="yellow"/>
          <w:lang w:val="en-CA" w:eastAsia="ko-KR"/>
        </w:rPr>
        <w:t>layerId</w:t>
      </w:r>
      <w:proofErr w:type="spellEnd"/>
      <w:r w:rsidR="00806E69" w:rsidRPr="008B41B5">
        <w:rPr>
          <w:sz w:val="20"/>
          <w:szCs w:val="20"/>
          <w:highlight w:val="yellow"/>
        </w:rPr>
        <w:t xml:space="preserve">. </w:t>
      </w:r>
      <w:bookmarkStart w:id="52" w:name="OLE_LINK62"/>
      <w:bookmarkStart w:id="53" w:name="OLE_LINK63"/>
      <w:bookmarkStart w:id="54" w:name="OLE_LINK156"/>
      <w:bookmarkStart w:id="55" w:name="OLE_LINK157"/>
      <w:proofErr w:type="spellStart"/>
      <w:r w:rsidRPr="008B41B5">
        <w:rPr>
          <w:sz w:val="20"/>
          <w:szCs w:val="20"/>
          <w:highlight w:val="yellow"/>
        </w:rPr>
        <w:t>vsp_dv_refine_</w:t>
      </w:r>
      <w:proofErr w:type="gramStart"/>
      <w:r w:rsidRPr="008B41B5">
        <w:rPr>
          <w:sz w:val="20"/>
          <w:szCs w:val="20"/>
          <w:highlight w:val="yellow"/>
        </w:rPr>
        <w:t>flag</w:t>
      </w:r>
      <w:proofErr w:type="spellEnd"/>
      <w:r w:rsidR="00806E69" w:rsidRPr="008B41B5">
        <w:rPr>
          <w:bCs/>
          <w:sz w:val="20"/>
          <w:szCs w:val="20"/>
          <w:highlight w:val="yellow"/>
        </w:rPr>
        <w:t>[</w:t>
      </w:r>
      <w:proofErr w:type="gramEnd"/>
      <w:r w:rsidR="00806E69" w:rsidRPr="008B41B5">
        <w:rPr>
          <w:bCs/>
          <w:sz w:val="20"/>
          <w:szCs w:val="20"/>
          <w:highlight w:val="yellow"/>
        </w:rPr>
        <w:t> </w:t>
      </w:r>
      <w:proofErr w:type="spellStart"/>
      <w:r w:rsidR="00806E69" w:rsidRPr="008B41B5">
        <w:rPr>
          <w:rFonts w:eastAsia="Batang"/>
          <w:bCs/>
          <w:sz w:val="20"/>
          <w:szCs w:val="20"/>
          <w:highlight w:val="yellow"/>
          <w:lang w:val="en-CA" w:eastAsia="ko-KR"/>
        </w:rPr>
        <w:t>layerId</w:t>
      </w:r>
      <w:proofErr w:type="spellEnd"/>
      <w:r w:rsidR="00806E69" w:rsidRPr="008B41B5">
        <w:rPr>
          <w:bCs/>
          <w:sz w:val="20"/>
          <w:szCs w:val="20"/>
          <w:highlight w:val="yellow"/>
        </w:rPr>
        <w:t> ]</w:t>
      </w:r>
      <w:bookmarkEnd w:id="52"/>
      <w:bookmarkEnd w:id="53"/>
      <w:r w:rsidR="00806E69" w:rsidRPr="008B41B5">
        <w:rPr>
          <w:sz w:val="20"/>
          <w:szCs w:val="20"/>
          <w:highlight w:val="yellow"/>
        </w:rPr>
        <w:t xml:space="preserve"> </w:t>
      </w:r>
      <w:bookmarkEnd w:id="54"/>
      <w:bookmarkEnd w:id="55"/>
      <w:r w:rsidR="00806E69" w:rsidRPr="008B41B5">
        <w:rPr>
          <w:sz w:val="20"/>
          <w:szCs w:val="20"/>
          <w:highlight w:val="yellow"/>
        </w:rPr>
        <w:t xml:space="preserve">equal to 0 specifies that </w:t>
      </w:r>
      <w:proofErr w:type="spellStart"/>
      <w:r w:rsidR="00E34C76" w:rsidRPr="008B41B5">
        <w:rPr>
          <w:sz w:val="20"/>
          <w:szCs w:val="20"/>
          <w:highlight w:val="yellow"/>
        </w:rPr>
        <w:t>DoNBDV</w:t>
      </w:r>
      <w:proofErr w:type="spellEnd"/>
      <w:r w:rsidR="00E34C76" w:rsidRPr="008B41B5">
        <w:rPr>
          <w:sz w:val="20"/>
          <w:szCs w:val="20"/>
          <w:highlight w:val="yellow"/>
        </w:rPr>
        <w:t xml:space="preserve"> </w:t>
      </w:r>
      <w:r w:rsidR="00806E69" w:rsidRPr="008B41B5">
        <w:rPr>
          <w:sz w:val="20"/>
          <w:szCs w:val="20"/>
          <w:highlight w:val="yellow"/>
        </w:rPr>
        <w:t xml:space="preserve">is not used for the layer with </w:t>
      </w:r>
      <w:proofErr w:type="spellStart"/>
      <w:r w:rsidR="00806E69" w:rsidRPr="008B41B5">
        <w:rPr>
          <w:sz w:val="20"/>
          <w:szCs w:val="20"/>
          <w:highlight w:val="yellow"/>
        </w:rPr>
        <w:t>layer_id</w:t>
      </w:r>
      <w:proofErr w:type="spellEnd"/>
      <w:r w:rsidR="00806E69" w:rsidRPr="008B41B5">
        <w:rPr>
          <w:sz w:val="20"/>
          <w:szCs w:val="20"/>
          <w:highlight w:val="yellow"/>
        </w:rPr>
        <w:t xml:space="preserve"> equal to </w:t>
      </w:r>
      <w:proofErr w:type="spellStart"/>
      <w:r w:rsidR="00806E69" w:rsidRPr="008B41B5">
        <w:rPr>
          <w:rFonts w:eastAsia="Batang"/>
          <w:bCs/>
          <w:sz w:val="20"/>
          <w:szCs w:val="20"/>
          <w:highlight w:val="yellow"/>
          <w:lang w:val="en-CA" w:eastAsia="ko-KR"/>
        </w:rPr>
        <w:t>layerId</w:t>
      </w:r>
      <w:proofErr w:type="spellEnd"/>
      <w:r w:rsidR="00806E69" w:rsidRPr="008B41B5">
        <w:rPr>
          <w:sz w:val="20"/>
          <w:szCs w:val="20"/>
          <w:highlight w:val="yellow"/>
        </w:rPr>
        <w:t xml:space="preserve">. </w:t>
      </w:r>
      <w:proofErr w:type="spellStart"/>
      <w:r w:rsidRPr="008B41B5">
        <w:rPr>
          <w:sz w:val="20"/>
          <w:szCs w:val="20"/>
          <w:highlight w:val="yellow"/>
        </w:rPr>
        <w:t>vsp_dv_refine_</w:t>
      </w:r>
      <w:proofErr w:type="gramStart"/>
      <w:r w:rsidRPr="008B41B5">
        <w:rPr>
          <w:sz w:val="20"/>
          <w:szCs w:val="20"/>
          <w:highlight w:val="yellow"/>
        </w:rPr>
        <w:t>flag</w:t>
      </w:r>
      <w:proofErr w:type="spellEnd"/>
      <w:r w:rsidRPr="008B41B5">
        <w:rPr>
          <w:bCs/>
          <w:sz w:val="20"/>
          <w:szCs w:val="20"/>
          <w:highlight w:val="yellow"/>
        </w:rPr>
        <w:t>[</w:t>
      </w:r>
      <w:proofErr w:type="gramEnd"/>
      <w:r w:rsidRPr="008B41B5">
        <w:rPr>
          <w:bCs/>
          <w:sz w:val="20"/>
          <w:szCs w:val="20"/>
          <w:highlight w:val="yellow"/>
        </w:rPr>
        <w:t> </w:t>
      </w:r>
      <w:proofErr w:type="spellStart"/>
      <w:r w:rsidRPr="008B41B5">
        <w:rPr>
          <w:rFonts w:eastAsia="Batang"/>
          <w:bCs/>
          <w:sz w:val="20"/>
          <w:szCs w:val="20"/>
          <w:highlight w:val="yellow"/>
          <w:lang w:val="en-CA" w:eastAsia="ko-KR"/>
        </w:rPr>
        <w:t>layerId</w:t>
      </w:r>
      <w:proofErr w:type="spellEnd"/>
      <w:r w:rsidRPr="008B41B5">
        <w:rPr>
          <w:bCs/>
          <w:sz w:val="20"/>
          <w:szCs w:val="20"/>
          <w:highlight w:val="yellow"/>
        </w:rPr>
        <w:t> ]</w:t>
      </w:r>
      <w:r w:rsidRPr="008B41B5">
        <w:rPr>
          <w:sz w:val="20"/>
          <w:szCs w:val="20"/>
          <w:highlight w:val="yellow"/>
        </w:rPr>
        <w:t xml:space="preserve"> </w:t>
      </w:r>
      <w:r w:rsidR="00806E69" w:rsidRPr="008B41B5">
        <w:rPr>
          <w:sz w:val="20"/>
          <w:szCs w:val="20"/>
          <w:highlight w:val="yellow"/>
        </w:rPr>
        <w:t xml:space="preserve">equal to 1 specifies that </w:t>
      </w:r>
      <w:proofErr w:type="spellStart"/>
      <w:r w:rsidR="00E34C76" w:rsidRPr="008B41B5">
        <w:rPr>
          <w:sz w:val="20"/>
          <w:szCs w:val="20"/>
          <w:highlight w:val="yellow"/>
        </w:rPr>
        <w:t>DoNBDV</w:t>
      </w:r>
      <w:proofErr w:type="spellEnd"/>
      <w:r w:rsidR="00E34C76" w:rsidRPr="008B41B5">
        <w:rPr>
          <w:sz w:val="20"/>
          <w:szCs w:val="20"/>
          <w:highlight w:val="yellow"/>
        </w:rPr>
        <w:t xml:space="preserve"> i</w:t>
      </w:r>
      <w:r w:rsidR="00806E69" w:rsidRPr="008B41B5">
        <w:rPr>
          <w:sz w:val="20"/>
          <w:szCs w:val="20"/>
          <w:highlight w:val="yellow"/>
        </w:rPr>
        <w:t xml:space="preserve">s used for the layer with </w:t>
      </w:r>
      <w:proofErr w:type="spellStart"/>
      <w:r w:rsidR="00806E69" w:rsidRPr="008B41B5">
        <w:rPr>
          <w:sz w:val="20"/>
          <w:szCs w:val="20"/>
          <w:highlight w:val="yellow"/>
        </w:rPr>
        <w:t>layer_id</w:t>
      </w:r>
      <w:proofErr w:type="spellEnd"/>
      <w:r w:rsidR="00806E69" w:rsidRPr="008B41B5">
        <w:rPr>
          <w:sz w:val="20"/>
          <w:szCs w:val="20"/>
          <w:highlight w:val="yellow"/>
        </w:rPr>
        <w:t xml:space="preserve"> equal to </w:t>
      </w:r>
      <w:proofErr w:type="spellStart"/>
      <w:r w:rsidR="00806E69" w:rsidRPr="008B41B5">
        <w:rPr>
          <w:rFonts w:eastAsia="Batang"/>
          <w:bCs/>
          <w:sz w:val="20"/>
          <w:szCs w:val="20"/>
          <w:highlight w:val="yellow"/>
          <w:lang w:val="en-CA" w:eastAsia="ko-KR"/>
        </w:rPr>
        <w:t>layerId</w:t>
      </w:r>
      <w:proofErr w:type="spellEnd"/>
      <w:r w:rsidR="00806E69" w:rsidRPr="008B41B5">
        <w:rPr>
          <w:sz w:val="20"/>
          <w:szCs w:val="20"/>
          <w:highlight w:val="yellow"/>
        </w:rPr>
        <w:t>.</w:t>
      </w:r>
    </w:p>
    <w:p w:rsidR="00806E69" w:rsidRPr="008B41B5" w:rsidRDefault="00806E69" w:rsidP="00806E69">
      <w:pPr>
        <w:pStyle w:val="3N0"/>
        <w:rPr>
          <w:sz w:val="20"/>
          <w:szCs w:val="20"/>
        </w:rPr>
      </w:pPr>
      <w:r w:rsidRPr="008B41B5">
        <w:rPr>
          <w:sz w:val="20"/>
          <w:szCs w:val="20"/>
          <w:highlight w:val="yellow"/>
        </w:rPr>
        <w:t xml:space="preserve">When </w:t>
      </w:r>
      <w:proofErr w:type="spellStart"/>
      <w:r w:rsidR="008B41B5" w:rsidRPr="008B41B5">
        <w:rPr>
          <w:sz w:val="20"/>
          <w:szCs w:val="20"/>
          <w:highlight w:val="yellow"/>
        </w:rPr>
        <w:t>vsp_dv_refine_</w:t>
      </w:r>
      <w:proofErr w:type="gramStart"/>
      <w:r w:rsidR="008B41B5" w:rsidRPr="008B41B5">
        <w:rPr>
          <w:sz w:val="20"/>
          <w:szCs w:val="20"/>
          <w:highlight w:val="yellow"/>
        </w:rPr>
        <w:t>flag</w:t>
      </w:r>
      <w:proofErr w:type="spellEnd"/>
      <w:r w:rsidR="008B41B5" w:rsidRPr="008B41B5">
        <w:rPr>
          <w:bCs/>
          <w:sz w:val="20"/>
          <w:szCs w:val="20"/>
          <w:highlight w:val="yellow"/>
        </w:rPr>
        <w:t>[</w:t>
      </w:r>
      <w:proofErr w:type="gramEnd"/>
      <w:r w:rsidR="008B41B5" w:rsidRPr="008B41B5">
        <w:rPr>
          <w:bCs/>
          <w:sz w:val="20"/>
          <w:szCs w:val="20"/>
          <w:highlight w:val="yellow"/>
        </w:rPr>
        <w:t> </w:t>
      </w:r>
      <w:proofErr w:type="spellStart"/>
      <w:r w:rsidR="008B41B5" w:rsidRPr="008B41B5">
        <w:rPr>
          <w:rFonts w:eastAsia="Batang"/>
          <w:bCs/>
          <w:sz w:val="20"/>
          <w:szCs w:val="20"/>
          <w:highlight w:val="yellow"/>
          <w:lang w:val="en-CA" w:eastAsia="ko-KR"/>
        </w:rPr>
        <w:t>layerId</w:t>
      </w:r>
      <w:proofErr w:type="spellEnd"/>
      <w:r w:rsidR="008B41B5" w:rsidRPr="008B41B5">
        <w:rPr>
          <w:bCs/>
          <w:sz w:val="20"/>
          <w:szCs w:val="20"/>
          <w:highlight w:val="yellow"/>
        </w:rPr>
        <w:t> ]</w:t>
      </w:r>
      <w:r w:rsidR="008B41B5" w:rsidRPr="008B41B5">
        <w:rPr>
          <w:sz w:val="20"/>
          <w:szCs w:val="20"/>
          <w:highlight w:val="yellow"/>
        </w:rPr>
        <w:t xml:space="preserve"> </w:t>
      </w:r>
      <w:r w:rsidRPr="008B41B5">
        <w:rPr>
          <w:bCs/>
          <w:sz w:val="20"/>
          <w:szCs w:val="20"/>
          <w:highlight w:val="yellow"/>
        </w:rPr>
        <w:t xml:space="preserve"> </w:t>
      </w:r>
      <w:r w:rsidRPr="008B41B5">
        <w:rPr>
          <w:sz w:val="20"/>
          <w:szCs w:val="20"/>
          <w:highlight w:val="yellow"/>
        </w:rPr>
        <w:t>is not present, its value shall be inferred to be equal to 0.</w:t>
      </w:r>
    </w:p>
    <w:bookmarkEnd w:id="27"/>
    <w:bookmarkEnd w:id="28"/>
    <w:p w:rsidR="00015C5D" w:rsidRPr="008B41B5" w:rsidRDefault="00015C5D" w:rsidP="00806E69">
      <w:pPr>
        <w:pStyle w:val="3N0"/>
        <w:rPr>
          <w:sz w:val="20"/>
          <w:szCs w:val="20"/>
        </w:rPr>
      </w:pPr>
    </w:p>
    <w:p w:rsidR="00015C5D" w:rsidRPr="008B41B5" w:rsidRDefault="00015C5D" w:rsidP="00015C5D">
      <w:pPr>
        <w:pStyle w:val="3H5"/>
        <w:numPr>
          <w:ilvl w:val="0"/>
          <w:numId w:val="0"/>
        </w:numPr>
        <w:rPr>
          <w:sz w:val="20"/>
          <w:szCs w:val="20"/>
        </w:rPr>
      </w:pPr>
      <w:bookmarkStart w:id="56" w:name="OLE_LINK15"/>
      <w:bookmarkStart w:id="57" w:name="OLE_LINK16"/>
      <w:bookmarkStart w:id="58" w:name="_Ref350871079"/>
      <w:r w:rsidRPr="008B41B5">
        <w:rPr>
          <w:sz w:val="20"/>
          <w:szCs w:val="20"/>
        </w:rPr>
        <w:lastRenderedPageBreak/>
        <w:t>H.8.5.2.1.5.2</w:t>
      </w:r>
      <w:r w:rsidRPr="008B41B5">
        <w:rPr>
          <w:sz w:val="20"/>
          <w:szCs w:val="20"/>
        </w:rPr>
        <w:tab/>
      </w:r>
      <w:bookmarkEnd w:id="56"/>
      <w:bookmarkEnd w:id="57"/>
      <w:r w:rsidRPr="008B41B5">
        <w:rPr>
          <w:sz w:val="20"/>
          <w:szCs w:val="20"/>
        </w:rPr>
        <w:t>Derivation process for the inter-view motion vector predictor candidate</w:t>
      </w:r>
      <w:bookmarkEnd w:id="58"/>
    </w:p>
    <w:p w:rsidR="007A2DDF" w:rsidRPr="008B41B5" w:rsidRDefault="007A2DDF" w:rsidP="007A2DDF">
      <w:pPr>
        <w:pStyle w:val="3N0"/>
        <w:rPr>
          <w:sz w:val="20"/>
          <w:szCs w:val="20"/>
        </w:rPr>
      </w:pPr>
      <w:r w:rsidRPr="008B41B5">
        <w:rPr>
          <w:sz w:val="20"/>
          <w:szCs w:val="20"/>
          <w:lang w:eastAsia="ko-KR"/>
        </w:rPr>
        <w:t xml:space="preserve">The derivation process for a disparity vector as specified in </w:t>
      </w:r>
      <w:proofErr w:type="spellStart"/>
      <w:r w:rsidRPr="008B41B5">
        <w:rPr>
          <w:sz w:val="20"/>
          <w:szCs w:val="20"/>
          <w:lang w:eastAsia="ko-KR"/>
        </w:rPr>
        <w:t>subclause</w:t>
      </w:r>
      <w:proofErr w:type="spellEnd"/>
      <w:r w:rsidRPr="008B41B5">
        <w:rPr>
          <w:sz w:val="20"/>
          <w:szCs w:val="20"/>
          <w:lang w:eastAsia="ko-KR"/>
        </w:rPr>
        <w:t xml:space="preserve"> </w:t>
      </w:r>
      <w:fldSimple w:instr=" REF _Ref327881662 \r \h  \* MERGEFORMAT " w:fldLock="1">
        <w:r w:rsidRPr="008B41B5">
          <w:rPr>
            <w:sz w:val="20"/>
            <w:szCs w:val="20"/>
            <w:lang w:eastAsia="ko-KR"/>
          </w:rPr>
          <w:t>H.8.5.4</w:t>
        </w:r>
      </w:fldSimple>
      <w:r w:rsidRPr="008B41B5">
        <w:rPr>
          <w:sz w:val="20"/>
          <w:szCs w:val="20"/>
          <w:lang w:eastAsia="ko-KR"/>
        </w:rPr>
        <w:t xml:space="preserve"> is invoked with the </w:t>
      </w:r>
      <w:proofErr w:type="spellStart"/>
      <w:r w:rsidRPr="008B41B5">
        <w:rPr>
          <w:sz w:val="20"/>
          <w:szCs w:val="20"/>
          <w:lang w:eastAsia="ko-KR"/>
        </w:rPr>
        <w:t>luma</w:t>
      </w:r>
      <w:proofErr w:type="spellEnd"/>
      <w:r w:rsidRPr="008B41B5">
        <w:rPr>
          <w:sz w:val="20"/>
          <w:szCs w:val="20"/>
          <w:lang w:eastAsia="ko-KR"/>
        </w:rPr>
        <w:t xml:space="preserve"> locations </w:t>
      </w:r>
      <w:proofErr w:type="gramStart"/>
      <w:r w:rsidRPr="008B41B5">
        <w:rPr>
          <w:sz w:val="20"/>
          <w:szCs w:val="20"/>
          <w:lang w:eastAsia="ko-KR"/>
        </w:rPr>
        <w:t>( </w:t>
      </w:r>
      <w:proofErr w:type="spellStart"/>
      <w:r w:rsidRPr="008B41B5">
        <w:rPr>
          <w:sz w:val="20"/>
          <w:szCs w:val="20"/>
          <w:lang w:eastAsia="ko-KR"/>
        </w:rPr>
        <w:t>xC</w:t>
      </w:r>
      <w:proofErr w:type="spellEnd"/>
      <w:proofErr w:type="gramEnd"/>
      <w:r w:rsidRPr="008B41B5">
        <w:rPr>
          <w:sz w:val="20"/>
          <w:szCs w:val="20"/>
          <w:lang w:eastAsia="ko-KR"/>
        </w:rPr>
        <w:t>, </w:t>
      </w:r>
      <w:proofErr w:type="spellStart"/>
      <w:r w:rsidRPr="008B41B5">
        <w:rPr>
          <w:sz w:val="20"/>
          <w:szCs w:val="20"/>
          <w:lang w:eastAsia="ko-KR"/>
        </w:rPr>
        <w:t>yC</w:t>
      </w:r>
      <w:proofErr w:type="spellEnd"/>
      <w:r w:rsidRPr="008B41B5">
        <w:rPr>
          <w:sz w:val="20"/>
          <w:szCs w:val="20"/>
          <w:lang w:eastAsia="ko-KR"/>
        </w:rPr>
        <w:t> ) and ( </w:t>
      </w:r>
      <w:proofErr w:type="spellStart"/>
      <w:r w:rsidRPr="008B41B5">
        <w:rPr>
          <w:sz w:val="20"/>
          <w:szCs w:val="20"/>
          <w:lang w:eastAsia="ko-KR"/>
        </w:rPr>
        <w:t>xP</w:t>
      </w:r>
      <w:proofErr w:type="spellEnd"/>
      <w:r w:rsidRPr="008B41B5">
        <w:rPr>
          <w:sz w:val="20"/>
          <w:szCs w:val="20"/>
          <w:lang w:eastAsia="ko-KR"/>
        </w:rPr>
        <w:t>, </w:t>
      </w:r>
      <w:proofErr w:type="spellStart"/>
      <w:r w:rsidRPr="008B41B5">
        <w:rPr>
          <w:sz w:val="20"/>
          <w:szCs w:val="20"/>
          <w:lang w:eastAsia="ko-KR"/>
        </w:rPr>
        <w:t>yP</w:t>
      </w:r>
      <w:proofErr w:type="spellEnd"/>
      <w:r w:rsidRPr="008B41B5">
        <w:rPr>
          <w:sz w:val="20"/>
          <w:szCs w:val="20"/>
          <w:lang w:eastAsia="ko-KR"/>
        </w:rPr>
        <w:t xml:space="preserve"> ), the coding block size </w:t>
      </w:r>
      <w:proofErr w:type="spellStart"/>
      <w:r w:rsidRPr="008B41B5">
        <w:rPr>
          <w:sz w:val="20"/>
          <w:szCs w:val="20"/>
          <w:lang w:eastAsia="ko-KR"/>
        </w:rPr>
        <w:t>nCS</w:t>
      </w:r>
      <w:proofErr w:type="spellEnd"/>
      <w:r w:rsidRPr="008B41B5">
        <w:rPr>
          <w:sz w:val="20"/>
          <w:szCs w:val="20"/>
          <w:lang w:eastAsia="ko-KR"/>
        </w:rPr>
        <w:t xml:space="preserve">, the variables </w:t>
      </w:r>
      <w:proofErr w:type="spellStart"/>
      <w:r w:rsidRPr="008B41B5">
        <w:rPr>
          <w:sz w:val="20"/>
          <w:szCs w:val="20"/>
          <w:lang w:eastAsia="ko-KR"/>
        </w:rPr>
        <w:t>nPSW</w:t>
      </w:r>
      <w:proofErr w:type="spellEnd"/>
      <w:r w:rsidRPr="008B41B5">
        <w:rPr>
          <w:sz w:val="20"/>
          <w:szCs w:val="20"/>
          <w:lang w:eastAsia="ko-KR"/>
        </w:rPr>
        <w:t xml:space="preserve"> and </w:t>
      </w:r>
      <w:proofErr w:type="spellStart"/>
      <w:r w:rsidRPr="008B41B5">
        <w:rPr>
          <w:sz w:val="20"/>
          <w:szCs w:val="20"/>
          <w:lang w:eastAsia="ko-KR"/>
        </w:rPr>
        <w:t>nPSH</w:t>
      </w:r>
      <w:proofErr w:type="spellEnd"/>
      <w:r w:rsidRPr="008B41B5">
        <w:rPr>
          <w:sz w:val="20"/>
          <w:szCs w:val="20"/>
          <w:lang w:eastAsia="ko-KR"/>
        </w:rPr>
        <w:t xml:space="preserve">, the partition index </w:t>
      </w:r>
      <w:proofErr w:type="spellStart"/>
      <w:r w:rsidRPr="008B41B5">
        <w:rPr>
          <w:sz w:val="20"/>
          <w:szCs w:val="20"/>
          <w:lang w:eastAsia="ko-KR"/>
        </w:rPr>
        <w:t>partIdx</w:t>
      </w:r>
      <w:proofErr w:type="spellEnd"/>
      <w:r w:rsidRPr="008B41B5">
        <w:rPr>
          <w:sz w:val="20"/>
          <w:szCs w:val="20"/>
          <w:lang w:eastAsia="ko-KR"/>
        </w:rPr>
        <w:t xml:space="preserve"> </w:t>
      </w:r>
      <w:r w:rsidRPr="008B41B5">
        <w:rPr>
          <w:sz w:val="20"/>
          <w:szCs w:val="20"/>
        </w:rPr>
        <w:t xml:space="preserve">and the variable </w:t>
      </w:r>
      <w:proofErr w:type="spellStart"/>
      <w:r w:rsidRPr="008B41B5">
        <w:rPr>
          <w:sz w:val="20"/>
          <w:szCs w:val="20"/>
        </w:rPr>
        <w:t>deriveFromDepthFlag</w:t>
      </w:r>
      <w:proofErr w:type="spellEnd"/>
      <w:r w:rsidRPr="008B41B5">
        <w:rPr>
          <w:sz w:val="20"/>
          <w:szCs w:val="20"/>
        </w:rPr>
        <w:t xml:space="preserve"> being equal to </w:t>
      </w:r>
      <w:bookmarkStart w:id="59" w:name="OLE_LINK19"/>
      <w:bookmarkStart w:id="60" w:name="OLE_LINK22"/>
      <w:bookmarkStart w:id="61" w:name="OLE_LINK23"/>
      <w:bookmarkStart w:id="62" w:name="OLE_LINK160"/>
      <w:bookmarkStart w:id="63" w:name="OLE_LINK161"/>
      <w:r w:rsidRPr="008B41B5">
        <w:rPr>
          <w:strike/>
          <w:sz w:val="20"/>
          <w:szCs w:val="20"/>
          <w:highlight w:val="cyan"/>
        </w:rPr>
        <w:t>1</w:t>
      </w:r>
      <w:bookmarkEnd w:id="59"/>
      <w:bookmarkEnd w:id="60"/>
      <w:bookmarkEnd w:id="61"/>
      <w:r w:rsidR="008B41B5" w:rsidRPr="008B41B5">
        <w:rPr>
          <w:sz w:val="20"/>
          <w:szCs w:val="20"/>
          <w:highlight w:val="yellow"/>
        </w:rPr>
        <w:t>vsp_dv_refine_flag</w:t>
      </w:r>
      <w:r w:rsidR="008B41B5" w:rsidRPr="008B41B5">
        <w:rPr>
          <w:bCs/>
          <w:sz w:val="20"/>
          <w:szCs w:val="20"/>
          <w:highlight w:val="yellow"/>
        </w:rPr>
        <w:t>[ </w:t>
      </w:r>
      <w:proofErr w:type="spellStart"/>
      <w:r w:rsidR="008B41B5" w:rsidRPr="008B41B5">
        <w:rPr>
          <w:rFonts w:eastAsia="Batang"/>
          <w:bCs/>
          <w:sz w:val="20"/>
          <w:szCs w:val="20"/>
          <w:highlight w:val="yellow"/>
          <w:lang w:val="en-CA" w:eastAsia="ko-KR"/>
        </w:rPr>
        <w:t>layerId</w:t>
      </w:r>
      <w:proofErr w:type="spellEnd"/>
      <w:r w:rsidR="008B41B5" w:rsidRPr="008B41B5">
        <w:rPr>
          <w:bCs/>
          <w:sz w:val="20"/>
          <w:szCs w:val="20"/>
          <w:highlight w:val="yellow"/>
        </w:rPr>
        <w:t> ]</w:t>
      </w:r>
      <w:r w:rsidR="008B41B5" w:rsidRPr="008B41B5">
        <w:rPr>
          <w:bCs/>
          <w:sz w:val="20"/>
          <w:szCs w:val="20"/>
        </w:rPr>
        <w:t xml:space="preserve"> </w:t>
      </w:r>
      <w:bookmarkEnd w:id="62"/>
      <w:bookmarkEnd w:id="63"/>
      <w:r w:rsidRPr="008B41B5">
        <w:rPr>
          <w:sz w:val="20"/>
          <w:szCs w:val="20"/>
          <w:lang w:eastAsia="ko-KR"/>
        </w:rPr>
        <w:t xml:space="preserve">as the inputs and the view order index </w:t>
      </w:r>
      <w:proofErr w:type="spellStart"/>
      <w:r w:rsidRPr="008B41B5">
        <w:rPr>
          <w:sz w:val="20"/>
          <w:szCs w:val="20"/>
          <w:lang w:eastAsia="ko-KR"/>
        </w:rPr>
        <w:t>refViewIdx</w:t>
      </w:r>
      <w:proofErr w:type="spellEnd"/>
      <w:r w:rsidRPr="008B41B5">
        <w:rPr>
          <w:sz w:val="20"/>
          <w:szCs w:val="20"/>
          <w:lang w:eastAsia="ko-KR"/>
        </w:rPr>
        <w:t xml:space="preserve">, a flag </w:t>
      </w:r>
      <w:proofErr w:type="spellStart"/>
      <w:r w:rsidRPr="008B41B5">
        <w:rPr>
          <w:sz w:val="20"/>
          <w:szCs w:val="20"/>
          <w:lang w:eastAsia="ko-KR"/>
        </w:rPr>
        <w:t>availableDV</w:t>
      </w:r>
      <w:proofErr w:type="spellEnd"/>
      <w:r w:rsidRPr="008B41B5">
        <w:rPr>
          <w:sz w:val="20"/>
          <w:szCs w:val="20"/>
          <w:lang w:eastAsia="ko-KR"/>
        </w:rPr>
        <w:t xml:space="preserve"> and a disparity vector </w:t>
      </w:r>
      <w:proofErr w:type="spellStart"/>
      <w:r w:rsidRPr="008B41B5">
        <w:rPr>
          <w:sz w:val="20"/>
          <w:szCs w:val="20"/>
          <w:lang w:eastAsia="ko-KR"/>
        </w:rPr>
        <w:t>mvDisp</w:t>
      </w:r>
      <w:proofErr w:type="spellEnd"/>
      <w:r w:rsidRPr="008B41B5">
        <w:rPr>
          <w:sz w:val="20"/>
          <w:szCs w:val="20"/>
          <w:lang w:eastAsia="ko-KR"/>
        </w:rPr>
        <w:t xml:space="preserve"> as the outputs. </w:t>
      </w:r>
      <w:r w:rsidRPr="008B41B5">
        <w:rPr>
          <w:sz w:val="20"/>
          <w:szCs w:val="20"/>
        </w:rPr>
        <w:t xml:space="preserve">The variable </w:t>
      </w:r>
      <w:proofErr w:type="spellStart"/>
      <w:r w:rsidRPr="008B41B5">
        <w:rPr>
          <w:sz w:val="20"/>
          <w:szCs w:val="20"/>
        </w:rPr>
        <w:t>refPicViewIdx</w:t>
      </w:r>
      <w:proofErr w:type="spellEnd"/>
      <w:r w:rsidRPr="008B41B5">
        <w:rPr>
          <w:sz w:val="20"/>
          <w:szCs w:val="20"/>
        </w:rPr>
        <w:t xml:space="preserve"> is set equal to the variable </w:t>
      </w:r>
      <w:proofErr w:type="spellStart"/>
      <w:r w:rsidRPr="008B41B5">
        <w:rPr>
          <w:sz w:val="20"/>
          <w:szCs w:val="20"/>
        </w:rPr>
        <w:t>ViewIdx</w:t>
      </w:r>
      <w:proofErr w:type="spellEnd"/>
      <w:r w:rsidRPr="008B41B5">
        <w:rPr>
          <w:sz w:val="20"/>
          <w:szCs w:val="20"/>
        </w:rPr>
        <w:t xml:space="preserve"> of the </w:t>
      </w:r>
      <w:proofErr w:type="spellStart"/>
      <w:proofErr w:type="gramStart"/>
      <w:r w:rsidRPr="008B41B5">
        <w:rPr>
          <w:sz w:val="20"/>
          <w:szCs w:val="20"/>
        </w:rPr>
        <w:t>RefPicListLX</w:t>
      </w:r>
      <w:proofErr w:type="spellEnd"/>
      <w:r w:rsidRPr="008B41B5">
        <w:rPr>
          <w:sz w:val="20"/>
          <w:szCs w:val="20"/>
        </w:rPr>
        <w:t>[</w:t>
      </w:r>
      <w:proofErr w:type="gramEnd"/>
      <w:r w:rsidRPr="008B41B5">
        <w:rPr>
          <w:sz w:val="20"/>
          <w:szCs w:val="20"/>
        </w:rPr>
        <w:t> </w:t>
      </w:r>
      <w:proofErr w:type="spellStart"/>
      <w:r w:rsidRPr="008B41B5">
        <w:rPr>
          <w:sz w:val="20"/>
          <w:szCs w:val="20"/>
        </w:rPr>
        <w:t>refIdxLX</w:t>
      </w:r>
      <w:proofErr w:type="spellEnd"/>
      <w:r w:rsidRPr="008B41B5">
        <w:rPr>
          <w:sz w:val="20"/>
          <w:szCs w:val="20"/>
        </w:rPr>
        <w:t> ].</w:t>
      </w:r>
    </w:p>
    <w:p w:rsidR="007A2DDF" w:rsidRPr="008B41B5" w:rsidRDefault="007A2DDF" w:rsidP="007A2DDF">
      <w:pPr>
        <w:pStyle w:val="3H4"/>
        <w:numPr>
          <w:ilvl w:val="0"/>
          <w:numId w:val="0"/>
        </w:numPr>
        <w:rPr>
          <w:sz w:val="20"/>
          <w:szCs w:val="20"/>
        </w:rPr>
      </w:pPr>
      <w:bookmarkStart w:id="64" w:name="OLE_LINK26"/>
      <w:bookmarkStart w:id="65" w:name="OLE_LINK27"/>
      <w:bookmarkStart w:id="66" w:name="_Ref332659247"/>
      <w:r w:rsidRPr="008B41B5">
        <w:rPr>
          <w:sz w:val="20"/>
          <w:szCs w:val="20"/>
        </w:rPr>
        <w:t>H.8.5.2.1.9</w:t>
      </w:r>
      <w:r w:rsidRPr="008B41B5">
        <w:rPr>
          <w:sz w:val="20"/>
          <w:szCs w:val="20"/>
        </w:rPr>
        <w:tab/>
      </w:r>
      <w:bookmarkEnd w:id="64"/>
      <w:bookmarkEnd w:id="65"/>
      <w:r w:rsidRPr="008B41B5">
        <w:rPr>
          <w:sz w:val="20"/>
          <w:szCs w:val="20"/>
        </w:rPr>
        <w:t>Derivation process for inter-view merge candidate</w:t>
      </w:r>
      <w:bookmarkEnd w:id="66"/>
      <w:r w:rsidRPr="008B41B5">
        <w:rPr>
          <w:sz w:val="20"/>
          <w:szCs w:val="20"/>
        </w:rPr>
        <w:t>s</w:t>
      </w:r>
    </w:p>
    <w:p w:rsidR="007A2DDF" w:rsidRPr="008B41B5" w:rsidRDefault="007A2DDF" w:rsidP="007A2DDF">
      <w:r w:rsidRPr="008B41B5">
        <w:t xml:space="preserve">The derivation process for a disparity vector as specified in </w:t>
      </w:r>
      <w:proofErr w:type="spellStart"/>
      <w:r w:rsidRPr="008B41B5">
        <w:t>subclause</w:t>
      </w:r>
      <w:proofErr w:type="spellEnd"/>
      <w:r w:rsidRPr="008B41B5">
        <w:t xml:space="preserve"> </w:t>
      </w:r>
      <w:fldSimple w:instr=" REF _Ref327881662 \r \h  \* MERGEFORMAT " w:fldLock="1">
        <w:r w:rsidRPr="008B41B5">
          <w:t>H.8.5.4</w:t>
        </w:r>
      </w:fldSimple>
      <w:r w:rsidRPr="008B41B5">
        <w:t xml:space="preserve"> is invoked with the </w:t>
      </w:r>
      <w:proofErr w:type="spellStart"/>
      <w:r w:rsidRPr="008B41B5">
        <w:t>luma</w:t>
      </w:r>
      <w:proofErr w:type="spellEnd"/>
      <w:r w:rsidRPr="008B41B5">
        <w:t xml:space="preserve"> location</w:t>
      </w:r>
      <w:r w:rsidRPr="008B41B5">
        <w:rPr>
          <w:lang w:eastAsia="ko-KR"/>
        </w:rPr>
        <w:t xml:space="preserve">s </w:t>
      </w:r>
      <w:proofErr w:type="gramStart"/>
      <w:r w:rsidRPr="008B41B5">
        <w:rPr>
          <w:lang w:eastAsia="ko-KR"/>
        </w:rPr>
        <w:t>( </w:t>
      </w:r>
      <w:proofErr w:type="spellStart"/>
      <w:r w:rsidRPr="008B41B5">
        <w:rPr>
          <w:lang w:eastAsia="ko-KR"/>
        </w:rPr>
        <w:t>xC</w:t>
      </w:r>
      <w:proofErr w:type="spellEnd"/>
      <w:proofErr w:type="gramEnd"/>
      <w:r w:rsidRPr="008B41B5">
        <w:rPr>
          <w:lang w:eastAsia="ko-KR"/>
        </w:rPr>
        <w:t>, </w:t>
      </w:r>
      <w:proofErr w:type="spellStart"/>
      <w:r w:rsidRPr="008B41B5">
        <w:rPr>
          <w:lang w:eastAsia="ko-KR"/>
        </w:rPr>
        <w:t>yC</w:t>
      </w:r>
      <w:proofErr w:type="spellEnd"/>
      <w:r w:rsidRPr="008B41B5">
        <w:rPr>
          <w:lang w:eastAsia="ko-KR"/>
        </w:rPr>
        <w:t> ) and</w:t>
      </w:r>
      <w:r w:rsidRPr="008B41B5">
        <w:t xml:space="preserve"> ( </w:t>
      </w:r>
      <w:proofErr w:type="spellStart"/>
      <w:r w:rsidRPr="008B41B5">
        <w:t>xP</w:t>
      </w:r>
      <w:proofErr w:type="spellEnd"/>
      <w:r w:rsidRPr="008B41B5">
        <w:t>, </w:t>
      </w:r>
      <w:proofErr w:type="spellStart"/>
      <w:r w:rsidRPr="008B41B5">
        <w:t>yP</w:t>
      </w:r>
      <w:proofErr w:type="spellEnd"/>
      <w:r w:rsidRPr="008B41B5">
        <w:t> )</w:t>
      </w:r>
      <w:r w:rsidRPr="008B41B5">
        <w:rPr>
          <w:lang w:eastAsia="ko-KR"/>
        </w:rPr>
        <w:t xml:space="preserve">, the coding block size </w:t>
      </w:r>
      <w:proofErr w:type="spellStart"/>
      <w:r w:rsidRPr="008B41B5">
        <w:rPr>
          <w:lang w:eastAsia="ko-KR"/>
        </w:rPr>
        <w:t>nCS</w:t>
      </w:r>
      <w:proofErr w:type="spellEnd"/>
      <w:r w:rsidRPr="008B41B5">
        <w:rPr>
          <w:lang w:eastAsia="ko-KR"/>
        </w:rPr>
        <w:t xml:space="preserve">, </w:t>
      </w:r>
      <w:r w:rsidRPr="008B41B5">
        <w:t xml:space="preserve">the variables </w:t>
      </w:r>
      <w:proofErr w:type="spellStart"/>
      <w:r w:rsidRPr="008B41B5">
        <w:t>nPSW</w:t>
      </w:r>
      <w:proofErr w:type="spellEnd"/>
      <w:r w:rsidRPr="008B41B5">
        <w:t xml:space="preserve"> and </w:t>
      </w:r>
      <w:proofErr w:type="spellStart"/>
      <w:r w:rsidRPr="008B41B5">
        <w:t>nPSH</w:t>
      </w:r>
      <w:proofErr w:type="spellEnd"/>
      <w:r w:rsidRPr="008B41B5">
        <w:t xml:space="preserve">, </w:t>
      </w:r>
      <w:r w:rsidRPr="008B41B5">
        <w:rPr>
          <w:lang w:eastAsia="ko-KR"/>
        </w:rPr>
        <w:t xml:space="preserve">the partition index </w:t>
      </w:r>
      <w:proofErr w:type="spellStart"/>
      <w:r w:rsidRPr="008B41B5">
        <w:rPr>
          <w:lang w:eastAsia="ko-KR"/>
        </w:rPr>
        <w:t>partIdx</w:t>
      </w:r>
      <w:proofErr w:type="spellEnd"/>
      <w:r w:rsidRPr="008B41B5">
        <w:t xml:space="preserve">, the variable </w:t>
      </w:r>
      <w:proofErr w:type="spellStart"/>
      <w:r w:rsidRPr="008B41B5">
        <w:t>deriveFromDepthFlag</w:t>
      </w:r>
      <w:proofErr w:type="spellEnd"/>
      <w:r w:rsidRPr="008B41B5">
        <w:t xml:space="preserve"> being equal to </w:t>
      </w:r>
      <w:bookmarkStart w:id="67" w:name="OLE_LINK30"/>
      <w:bookmarkStart w:id="68" w:name="OLE_LINK31"/>
      <w:r w:rsidRPr="008B41B5">
        <w:rPr>
          <w:strike/>
          <w:highlight w:val="cyan"/>
        </w:rPr>
        <w:t>1</w:t>
      </w:r>
      <w:bookmarkEnd w:id="67"/>
      <w:bookmarkEnd w:id="68"/>
      <w:r w:rsidR="008B41B5" w:rsidRPr="008B41B5">
        <w:rPr>
          <w:highlight w:val="yellow"/>
        </w:rPr>
        <w:t>vsp_dv_refine_flag</w:t>
      </w:r>
      <w:r w:rsidR="008B41B5" w:rsidRPr="008B41B5">
        <w:rPr>
          <w:bCs/>
          <w:highlight w:val="yellow"/>
        </w:rPr>
        <w:t>[ </w:t>
      </w:r>
      <w:proofErr w:type="spellStart"/>
      <w:r w:rsidR="008B41B5" w:rsidRPr="008B41B5">
        <w:rPr>
          <w:rFonts w:eastAsia="Batang"/>
          <w:bCs/>
          <w:highlight w:val="yellow"/>
          <w:lang w:val="en-CA" w:eastAsia="ko-KR"/>
        </w:rPr>
        <w:t>layerId</w:t>
      </w:r>
      <w:proofErr w:type="spellEnd"/>
      <w:r w:rsidR="008B41B5" w:rsidRPr="008B41B5">
        <w:rPr>
          <w:bCs/>
          <w:highlight w:val="yellow"/>
        </w:rPr>
        <w:t> ]</w:t>
      </w:r>
      <w:r w:rsidRPr="008B41B5">
        <w:t xml:space="preserve">, as the inputs and the outputs are and the view order index of the reference view </w:t>
      </w:r>
      <w:proofErr w:type="spellStart"/>
      <w:r w:rsidRPr="008B41B5">
        <w:t>refViewIdx</w:t>
      </w:r>
      <w:proofErr w:type="spellEnd"/>
      <w:r w:rsidRPr="008B41B5">
        <w:t>,</w:t>
      </w:r>
      <w:r w:rsidRPr="008B41B5" w:rsidDel="00376A07">
        <w:t xml:space="preserve"> </w:t>
      </w:r>
      <w:r w:rsidRPr="008B41B5">
        <w:t xml:space="preserve">the flag </w:t>
      </w:r>
      <w:proofErr w:type="spellStart"/>
      <w:r w:rsidRPr="008B41B5">
        <w:t>availableDV</w:t>
      </w:r>
      <w:proofErr w:type="spellEnd"/>
      <w:r w:rsidRPr="008B41B5">
        <w:t xml:space="preserve"> and the disparity vector </w:t>
      </w:r>
      <w:proofErr w:type="spellStart"/>
      <w:r w:rsidRPr="008B41B5">
        <w:t>mvDisp</w:t>
      </w:r>
      <w:proofErr w:type="spellEnd"/>
      <w:r w:rsidRPr="008B41B5">
        <w:t>.</w:t>
      </w:r>
    </w:p>
    <w:p w:rsidR="004A6367" w:rsidRPr="008B41B5" w:rsidRDefault="004A6367" w:rsidP="007A2DDF"/>
    <w:p w:rsidR="004A6367" w:rsidRPr="008B41B5" w:rsidRDefault="004A6367" w:rsidP="004A6367">
      <w:pPr>
        <w:pStyle w:val="3H4"/>
        <w:numPr>
          <w:ilvl w:val="0"/>
          <w:numId w:val="0"/>
        </w:numPr>
        <w:rPr>
          <w:sz w:val="20"/>
          <w:szCs w:val="20"/>
        </w:rPr>
      </w:pPr>
      <w:bookmarkStart w:id="69" w:name="_Ref349923970"/>
      <w:r w:rsidRPr="008B41B5">
        <w:rPr>
          <w:sz w:val="20"/>
          <w:szCs w:val="20"/>
        </w:rPr>
        <w:t>H.8.5.2.1.12</w:t>
      </w:r>
      <w:r w:rsidRPr="008B41B5">
        <w:rPr>
          <w:sz w:val="20"/>
          <w:szCs w:val="20"/>
        </w:rPr>
        <w:tab/>
        <w:t>Derivation process for a view synthesis prediction merge candidate</w:t>
      </w:r>
      <w:bookmarkEnd w:id="69"/>
      <w:r w:rsidRPr="008B41B5">
        <w:rPr>
          <w:sz w:val="20"/>
          <w:szCs w:val="20"/>
        </w:rPr>
        <w:t xml:space="preserve"> </w:t>
      </w:r>
    </w:p>
    <w:p w:rsidR="004A6367" w:rsidRPr="008B41B5" w:rsidRDefault="004A6367" w:rsidP="004A6367">
      <w:r w:rsidRPr="008B41B5">
        <w:t xml:space="preserve">The derivation process for a disparity vector as specified in </w:t>
      </w:r>
      <w:proofErr w:type="spellStart"/>
      <w:r w:rsidRPr="008B41B5">
        <w:t>subclause</w:t>
      </w:r>
      <w:proofErr w:type="spellEnd"/>
      <w:r w:rsidRPr="008B41B5">
        <w:t xml:space="preserve"> </w:t>
      </w:r>
      <w:fldSimple w:instr=" REF _Ref349922949 \r \h  \* MERGEFORMAT " w:fldLock="1">
        <w:r w:rsidRPr="008B41B5">
          <w:t>H.8.5.4</w:t>
        </w:r>
      </w:fldSimple>
      <w:r w:rsidRPr="008B41B5">
        <w:t xml:space="preserve"> is invoked with the </w:t>
      </w:r>
      <w:proofErr w:type="spellStart"/>
      <w:r w:rsidRPr="008B41B5">
        <w:t>luma</w:t>
      </w:r>
      <w:proofErr w:type="spellEnd"/>
      <w:r w:rsidRPr="008B41B5">
        <w:t xml:space="preserve"> locations </w:t>
      </w:r>
      <w:proofErr w:type="gramStart"/>
      <w:r w:rsidRPr="008B41B5">
        <w:t>( </w:t>
      </w:r>
      <w:proofErr w:type="spellStart"/>
      <w:r w:rsidRPr="008B41B5">
        <w:t>xC</w:t>
      </w:r>
      <w:proofErr w:type="spellEnd"/>
      <w:proofErr w:type="gramEnd"/>
      <w:r w:rsidRPr="008B41B5">
        <w:t>, </w:t>
      </w:r>
      <w:proofErr w:type="spellStart"/>
      <w:r w:rsidRPr="008B41B5">
        <w:t>yC</w:t>
      </w:r>
      <w:proofErr w:type="spellEnd"/>
      <w:r w:rsidRPr="008B41B5">
        <w:t> ) and ( </w:t>
      </w:r>
      <w:proofErr w:type="spellStart"/>
      <w:r w:rsidRPr="008B41B5">
        <w:t>xP</w:t>
      </w:r>
      <w:proofErr w:type="spellEnd"/>
      <w:r w:rsidRPr="008B41B5">
        <w:t>, </w:t>
      </w:r>
      <w:proofErr w:type="spellStart"/>
      <w:r w:rsidRPr="008B41B5">
        <w:t>yP</w:t>
      </w:r>
      <w:proofErr w:type="spellEnd"/>
      <w:r w:rsidRPr="008B41B5">
        <w:t xml:space="preserve"> ), the coding block size </w:t>
      </w:r>
      <w:proofErr w:type="spellStart"/>
      <w:r w:rsidRPr="008B41B5">
        <w:t>nCS</w:t>
      </w:r>
      <w:proofErr w:type="spellEnd"/>
      <w:r w:rsidRPr="008B41B5">
        <w:t xml:space="preserve">, the variables </w:t>
      </w:r>
      <w:proofErr w:type="spellStart"/>
      <w:r w:rsidRPr="008B41B5">
        <w:t>nPSW</w:t>
      </w:r>
      <w:proofErr w:type="spellEnd"/>
      <w:r w:rsidRPr="008B41B5">
        <w:t xml:space="preserve"> and </w:t>
      </w:r>
      <w:proofErr w:type="spellStart"/>
      <w:r w:rsidRPr="008B41B5">
        <w:t>nPSH</w:t>
      </w:r>
      <w:proofErr w:type="spellEnd"/>
      <w:r w:rsidRPr="008B41B5">
        <w:t xml:space="preserve">, the partition index </w:t>
      </w:r>
      <w:proofErr w:type="spellStart"/>
      <w:r w:rsidRPr="008B41B5">
        <w:t>partIdx</w:t>
      </w:r>
      <w:proofErr w:type="spellEnd"/>
      <w:r w:rsidRPr="008B41B5">
        <w:t xml:space="preserve"> and the flag </w:t>
      </w:r>
      <w:proofErr w:type="spellStart"/>
      <w:r w:rsidRPr="008B41B5">
        <w:t>deriveFromDepthFlag</w:t>
      </w:r>
      <w:proofErr w:type="spellEnd"/>
      <w:r w:rsidRPr="008B41B5">
        <w:t xml:space="preserve"> being equal to </w:t>
      </w:r>
      <w:r w:rsidRPr="008B41B5">
        <w:rPr>
          <w:strike/>
          <w:highlight w:val="cyan"/>
        </w:rPr>
        <w:t>1</w:t>
      </w:r>
      <w:r w:rsidR="008B41B5" w:rsidRPr="008B41B5">
        <w:rPr>
          <w:highlight w:val="yellow"/>
        </w:rPr>
        <w:t>vsp_dv_refine_flag</w:t>
      </w:r>
      <w:r w:rsidR="008B41B5" w:rsidRPr="008B41B5">
        <w:rPr>
          <w:bCs/>
          <w:highlight w:val="yellow"/>
        </w:rPr>
        <w:t>[ </w:t>
      </w:r>
      <w:proofErr w:type="spellStart"/>
      <w:r w:rsidR="008B41B5" w:rsidRPr="008B41B5">
        <w:rPr>
          <w:rFonts w:eastAsia="Batang"/>
          <w:bCs/>
          <w:highlight w:val="yellow"/>
          <w:lang w:val="en-CA" w:eastAsia="ko-KR"/>
        </w:rPr>
        <w:t>layerId</w:t>
      </w:r>
      <w:proofErr w:type="spellEnd"/>
      <w:r w:rsidR="008B41B5" w:rsidRPr="008B41B5">
        <w:rPr>
          <w:bCs/>
          <w:highlight w:val="yellow"/>
        </w:rPr>
        <w:t> ]</w:t>
      </w:r>
      <w:r w:rsidR="008B41B5" w:rsidRPr="008B41B5">
        <w:rPr>
          <w:bCs/>
        </w:rPr>
        <w:t xml:space="preserve"> </w:t>
      </w:r>
      <w:r w:rsidRPr="008B41B5">
        <w:t xml:space="preserve">as the inputs and the outputs are the flag </w:t>
      </w:r>
      <w:proofErr w:type="spellStart"/>
      <w:r w:rsidRPr="008B41B5">
        <w:t>availableDV</w:t>
      </w:r>
      <w:proofErr w:type="spellEnd"/>
      <w:r w:rsidRPr="008B41B5">
        <w:t xml:space="preserve">, the view order index of the reference view </w:t>
      </w:r>
      <w:proofErr w:type="spellStart"/>
      <w:r w:rsidRPr="008B41B5">
        <w:t>refViewIdx</w:t>
      </w:r>
      <w:proofErr w:type="spellEnd"/>
      <w:r w:rsidRPr="008B41B5">
        <w:t xml:space="preserve"> and the disparity vector </w:t>
      </w:r>
      <w:proofErr w:type="spellStart"/>
      <w:r w:rsidRPr="008B41B5">
        <w:t>mvDisp</w:t>
      </w:r>
      <w:proofErr w:type="spellEnd"/>
      <w:r w:rsidRPr="008B41B5">
        <w:t>.</w:t>
      </w:r>
    </w:p>
    <w:p w:rsidR="004A6367" w:rsidRPr="008B41B5" w:rsidRDefault="004A6367" w:rsidP="007A2DDF"/>
    <w:p w:rsidR="007A2DDF" w:rsidRPr="008B41B5" w:rsidRDefault="007A2DDF" w:rsidP="007A2DDF">
      <w:pPr>
        <w:pStyle w:val="3N0"/>
        <w:rPr>
          <w:sz w:val="20"/>
          <w:szCs w:val="20"/>
        </w:rPr>
      </w:pPr>
    </w:p>
    <w:p w:rsidR="007A2DDF" w:rsidRPr="008B41B5" w:rsidRDefault="007A2DDF" w:rsidP="007A2DDF"/>
    <w:p w:rsidR="00015C5D" w:rsidRPr="008B41B5" w:rsidRDefault="00015C5D" w:rsidP="00806E69">
      <w:pPr>
        <w:pStyle w:val="3N0"/>
        <w:rPr>
          <w:sz w:val="20"/>
          <w:szCs w:val="20"/>
        </w:rPr>
      </w:pPr>
    </w:p>
    <w:bookmarkEnd w:id="35"/>
    <w:bookmarkEnd w:id="36"/>
    <w:p w:rsidR="00806E69" w:rsidRPr="008B41B5" w:rsidRDefault="00806E69" w:rsidP="00806E69">
      <w:pPr>
        <w:pStyle w:val="3N0"/>
        <w:rPr>
          <w:sz w:val="20"/>
          <w:szCs w:val="20"/>
        </w:rPr>
      </w:pPr>
    </w:p>
    <w:bookmarkEnd w:id="29"/>
    <w:bookmarkEnd w:id="30"/>
    <w:p w:rsidR="00025A85" w:rsidRPr="008B41B5" w:rsidRDefault="00025A85" w:rsidP="00317A4A"/>
    <w:sectPr w:rsidR="00025A85" w:rsidRPr="008B41B5" w:rsidSect="00E330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E69" w:rsidRDefault="00806E69" w:rsidP="00973A00">
      <w:pPr>
        <w:spacing w:before="0"/>
      </w:pPr>
      <w:r>
        <w:separator/>
      </w:r>
    </w:p>
  </w:endnote>
  <w:endnote w:type="continuationSeparator" w:id="0">
    <w:p w:rsidR="00806E69" w:rsidRDefault="00806E69" w:rsidP="00973A0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3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E69" w:rsidRDefault="00806E69" w:rsidP="00973A00">
      <w:pPr>
        <w:spacing w:before="0"/>
      </w:pPr>
      <w:r>
        <w:separator/>
      </w:r>
    </w:p>
  </w:footnote>
  <w:footnote w:type="continuationSeparator" w:id="0">
    <w:p w:rsidR="00806E69" w:rsidRDefault="00806E69" w:rsidP="00973A0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211"/>
    <w:multiLevelType w:val="multilevel"/>
    <w:tmpl w:val="475E490A"/>
    <w:numStyleLink w:val="3DHeading"/>
  </w:abstractNum>
  <w:abstractNum w:abstractNumId="1">
    <w:nsid w:val="28BA34E3"/>
    <w:multiLevelType w:val="multilevel"/>
    <w:tmpl w:val="1AC8EE58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numFmt w:val="none"/>
      <w:pStyle w:val="3U1"/>
      <w:lvlText w:val=""/>
      <w:lvlJc w:val="left"/>
      <w:pPr>
        <w:tabs>
          <w:tab w:val="num" w:pos="360"/>
        </w:tabs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457429D0"/>
    <w:multiLevelType w:val="hybridMultilevel"/>
    <w:tmpl w:val="35EA9976"/>
    <w:lvl w:ilvl="0" w:tplc="EE4A3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B637D6" w:tentative="1">
      <w:start w:val="1"/>
      <w:numFmt w:val="lowerLetter"/>
      <w:lvlText w:val="%2."/>
      <w:lvlJc w:val="left"/>
      <w:pPr>
        <w:ind w:left="1440" w:hanging="360"/>
      </w:pPr>
    </w:lvl>
    <w:lvl w:ilvl="2" w:tplc="81ECAF56" w:tentative="1">
      <w:start w:val="1"/>
      <w:numFmt w:val="lowerRoman"/>
      <w:lvlText w:val="%3."/>
      <w:lvlJc w:val="right"/>
      <w:pPr>
        <w:ind w:left="2160" w:hanging="180"/>
      </w:pPr>
    </w:lvl>
    <w:lvl w:ilvl="3" w:tplc="FAA4E976" w:tentative="1">
      <w:start w:val="1"/>
      <w:numFmt w:val="decimal"/>
      <w:lvlText w:val="%4."/>
      <w:lvlJc w:val="left"/>
      <w:pPr>
        <w:ind w:left="2880" w:hanging="360"/>
      </w:pPr>
    </w:lvl>
    <w:lvl w:ilvl="4" w:tplc="E51ABA1E" w:tentative="1">
      <w:start w:val="1"/>
      <w:numFmt w:val="lowerLetter"/>
      <w:lvlText w:val="%5."/>
      <w:lvlJc w:val="left"/>
      <w:pPr>
        <w:ind w:left="3600" w:hanging="360"/>
      </w:pPr>
    </w:lvl>
    <w:lvl w:ilvl="5" w:tplc="B36266BA" w:tentative="1">
      <w:start w:val="1"/>
      <w:numFmt w:val="lowerRoman"/>
      <w:lvlText w:val="%6."/>
      <w:lvlJc w:val="right"/>
      <w:pPr>
        <w:ind w:left="4320" w:hanging="180"/>
      </w:pPr>
    </w:lvl>
    <w:lvl w:ilvl="6" w:tplc="7ABAB136" w:tentative="1">
      <w:start w:val="1"/>
      <w:numFmt w:val="decimal"/>
      <w:lvlText w:val="%7."/>
      <w:lvlJc w:val="left"/>
      <w:pPr>
        <w:ind w:left="5040" w:hanging="360"/>
      </w:pPr>
    </w:lvl>
    <w:lvl w:ilvl="7" w:tplc="E308583C" w:tentative="1">
      <w:start w:val="1"/>
      <w:numFmt w:val="lowerLetter"/>
      <w:lvlText w:val="%8."/>
      <w:lvlJc w:val="left"/>
      <w:pPr>
        <w:ind w:left="5760" w:hanging="360"/>
      </w:pPr>
    </w:lvl>
    <w:lvl w:ilvl="8" w:tplc="59986E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7">
    <w:nsid w:val="576A43C1"/>
    <w:multiLevelType w:val="hybridMultilevel"/>
    <w:tmpl w:val="B9E66714"/>
    <w:lvl w:ilvl="0" w:tplc="09C04EE6">
      <w:start w:val="5"/>
      <w:numFmt w:val="bullet"/>
      <w:lvlText w:val="–"/>
      <w:lvlJc w:val="left"/>
      <w:pPr>
        <w:tabs>
          <w:tab w:val="num" w:pos="1120"/>
        </w:tabs>
        <w:ind w:left="1120" w:hanging="400"/>
      </w:pPr>
      <w:rPr>
        <w:rFonts w:ascii="Times New Roman" w:eastAsia="Times New Roman" w:hAnsi="Times New Roman" w:cs="Times New Roman" w:hint="default"/>
      </w:rPr>
    </w:lvl>
    <w:lvl w:ilvl="1" w:tplc="546E9298">
      <w:start w:val="5"/>
      <w:numFmt w:val="bullet"/>
      <w:lvlText w:val="–"/>
      <w:lvlJc w:val="left"/>
      <w:pPr>
        <w:tabs>
          <w:tab w:val="num" w:pos="1520"/>
        </w:tabs>
        <w:ind w:left="1520" w:hanging="400"/>
      </w:pPr>
      <w:rPr>
        <w:rFonts w:ascii="Times New Roman" w:eastAsia="Times New Roman" w:hAnsi="Times New Roman" w:cs="Times New Roman" w:hint="default"/>
      </w:rPr>
    </w:lvl>
    <w:lvl w:ilvl="2" w:tplc="47D07758">
      <w:start w:val="5"/>
      <w:numFmt w:val="bullet"/>
      <w:lvlText w:val="–"/>
      <w:lvlJc w:val="left"/>
      <w:pPr>
        <w:tabs>
          <w:tab w:val="num" w:pos="1920"/>
        </w:tabs>
        <w:ind w:left="1920" w:hanging="400"/>
      </w:pPr>
      <w:rPr>
        <w:rFonts w:ascii="Times New Roman" w:eastAsia="Times New Roman" w:hAnsi="Times New Roman" w:cs="Times New Roman" w:hint="default"/>
      </w:rPr>
    </w:lvl>
    <w:lvl w:ilvl="3" w:tplc="EB361890">
      <w:start w:val="1"/>
      <w:numFmt w:val="bullet"/>
      <w:lvlText w:val=""/>
      <w:lvlJc w:val="left"/>
      <w:pPr>
        <w:tabs>
          <w:tab w:val="num" w:pos="2320"/>
        </w:tabs>
        <w:ind w:left="2320" w:hanging="400"/>
      </w:pPr>
      <w:rPr>
        <w:rFonts w:ascii="Wingdings" w:hAnsi="Wingdings" w:hint="default"/>
      </w:rPr>
    </w:lvl>
    <w:lvl w:ilvl="4" w:tplc="9E827E42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35DCADEA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6E5299A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EE168692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192A624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8">
    <w:nsid w:val="5E860EA7"/>
    <w:multiLevelType w:val="multilevel"/>
    <w:tmpl w:val="1AC8EE58"/>
    <w:numStyleLink w:val="3DNumbering"/>
  </w:abstractNum>
  <w:abstractNum w:abstractNumId="9">
    <w:nsid w:val="61A3061B"/>
    <w:multiLevelType w:val="multilevel"/>
    <w:tmpl w:val="70803C3E"/>
    <w:lvl w:ilvl="0">
      <w:start w:val="4"/>
      <w:numFmt w:val="decimal"/>
      <w:lvlText w:val="%1."/>
      <w:lvlJc w:val="left"/>
      <w:pPr>
        <w:ind w:left="357" w:hanging="357"/>
      </w:pPr>
      <w:rPr>
        <w:rFonts w:hint="eastAsia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3."/>
      <w:lvlJc w:val="left"/>
      <w:pPr>
        <w:ind w:left="1071" w:hanging="357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428" w:hanging="35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785" w:hanging="357"/>
      </w:pPr>
      <w:rPr>
        <w:rFonts w:hint="eastAsia"/>
      </w:rPr>
    </w:lvl>
    <w:lvl w:ilvl="5">
      <w:start w:val="1"/>
      <w:numFmt w:val="decimal"/>
      <w:lvlText w:val="%6."/>
      <w:lvlJc w:val="left"/>
      <w:pPr>
        <w:ind w:left="2142" w:hanging="357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eastAsia"/>
      </w:rPr>
    </w:lvl>
    <w:lvl w:ilvl="7">
      <w:start w:val="1"/>
      <w:numFmt w:val="decimal"/>
      <w:lvlText w:val="%8."/>
      <w:lvlJc w:val="left"/>
      <w:pPr>
        <w:ind w:left="2856" w:hanging="357"/>
      </w:pPr>
      <w:rPr>
        <w:rFonts w:hint="eastAsia"/>
      </w:rPr>
    </w:lvl>
    <w:lvl w:ilvl="8">
      <w:start w:val="1"/>
      <w:numFmt w:val="decimal"/>
      <w:lvlText w:val="%9."/>
      <w:lvlJc w:val="left"/>
      <w:pPr>
        <w:ind w:left="3213" w:hanging="357"/>
      </w:pPr>
      <w:rPr>
        <w:rFonts w:hint="eastAsia"/>
      </w:rPr>
    </w:lvl>
  </w:abstractNum>
  <w:abstractNum w:abstractNumId="10">
    <w:nsid w:val="748B535D"/>
    <w:multiLevelType w:val="hybridMultilevel"/>
    <w:tmpl w:val="D2B02578"/>
    <w:lvl w:ilvl="0" w:tplc="96A48122">
      <w:start w:val="5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5ED220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785E6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F032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B4CC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3A1F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C801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4A70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48AF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6"/>
  </w:num>
  <w:num w:numId="3">
    <w:abstractNumId w:val="3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2"/>
  </w:num>
  <w:num w:numId="5">
    <w:abstractNumId w:val="4"/>
  </w:num>
  <w:num w:numId="6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357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8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9">
    <w:abstractNumId w:val="1"/>
  </w:num>
  <w:num w:numId="10">
    <w:abstractNumId w:val="6"/>
  </w:num>
  <w:num w:numId="1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">
    <w:abstractNumId w:val="3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>
    <w:abstractNumId w:val="8"/>
  </w:num>
  <w:num w:numId="14">
    <w:abstractNumId w:val="8"/>
  </w:num>
  <w:num w:numId="15">
    <w:abstractNumId w:val="8"/>
  </w:num>
  <w:num w:numId="16">
    <w:abstractNumId w:val="5"/>
  </w:num>
  <w:num w:numId="17">
    <w:abstractNumId w:val="6"/>
  </w:num>
  <w:num w:numId="18">
    <w:abstractNumId w:val="4"/>
  </w:num>
  <w:num w:numId="19">
    <w:abstractNumId w:val="3"/>
    <w:lvlOverride w:ilvl="0">
      <w:lvl w:ilvl="0">
        <w:start w:val="1"/>
        <w:numFmt w:val="none"/>
        <w:suff w:val="nothing"/>
        <w:lvlText w:val=""/>
        <w:lvlJc w:val="left"/>
        <w:pPr>
          <w:ind w:left="1071"/>
        </w:pPr>
        <w:rPr>
          <w:rFonts w:cs="Times New Roman"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1428"/>
        </w:pPr>
        <w:rPr>
          <w:rFonts w:cs="Times New Roman" w:hint="default"/>
        </w:rPr>
      </w:lvl>
    </w:lvlOverride>
  </w:num>
  <w:num w:numId="20">
    <w:abstractNumId w:val="4"/>
  </w:num>
  <w:num w:numId="21">
    <w:abstractNumId w:val="3"/>
    <w:lvlOverride w:ilvl="0">
      <w:startOverride w:val="1"/>
      <w:lvl w:ilvl="0">
        <w:start w:val="1"/>
        <w:numFmt w:val="none"/>
        <w:suff w:val="nothing"/>
        <w:lvlText w:val=""/>
        <w:lvlJc w:val="left"/>
        <w:pPr>
          <w:ind w:left="1071" w:firstLine="0"/>
        </w:pPr>
        <w:rPr>
          <w:rFonts w:cs="Times New Roman"/>
        </w:rPr>
      </w:lvl>
    </w:lvlOverride>
    <w:lvlOverride w:ilvl="1">
      <w:startOverride w:val="1"/>
      <w:lvl w:ilvl="1">
        <w:start w:val="1"/>
        <w:numFmt w:val="none"/>
        <w:suff w:val="nothing"/>
        <w:lvlText w:val=""/>
        <w:lvlJc w:val="left"/>
        <w:pPr>
          <w:ind w:left="1428" w:firstLine="0"/>
        </w:pPr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9"/>
  </w:num>
  <w:num w:numId="26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3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932"/>
    <w:rsid w:val="00015C5D"/>
    <w:rsid w:val="00025A85"/>
    <w:rsid w:val="00087407"/>
    <w:rsid w:val="00091534"/>
    <w:rsid w:val="000C7037"/>
    <w:rsid w:val="000D40F6"/>
    <w:rsid w:val="001303EC"/>
    <w:rsid w:val="00187E76"/>
    <w:rsid w:val="001A51DF"/>
    <w:rsid w:val="001D658B"/>
    <w:rsid w:val="00282880"/>
    <w:rsid w:val="00317A4A"/>
    <w:rsid w:val="0037063C"/>
    <w:rsid w:val="00392ED6"/>
    <w:rsid w:val="003F0DE5"/>
    <w:rsid w:val="0042271C"/>
    <w:rsid w:val="004A6367"/>
    <w:rsid w:val="005849D0"/>
    <w:rsid w:val="00585C20"/>
    <w:rsid w:val="006201F7"/>
    <w:rsid w:val="006B5F76"/>
    <w:rsid w:val="00724B11"/>
    <w:rsid w:val="00792AD8"/>
    <w:rsid w:val="007A2DDF"/>
    <w:rsid w:val="007A3932"/>
    <w:rsid w:val="00806E69"/>
    <w:rsid w:val="008103DB"/>
    <w:rsid w:val="00811848"/>
    <w:rsid w:val="008B386B"/>
    <w:rsid w:val="008B41B5"/>
    <w:rsid w:val="008D7924"/>
    <w:rsid w:val="0095578B"/>
    <w:rsid w:val="00960853"/>
    <w:rsid w:val="00973A00"/>
    <w:rsid w:val="009C5F47"/>
    <w:rsid w:val="009D2EB0"/>
    <w:rsid w:val="009F4AD6"/>
    <w:rsid w:val="00AC3E7C"/>
    <w:rsid w:val="00AF2E31"/>
    <w:rsid w:val="00B17819"/>
    <w:rsid w:val="00B46ACC"/>
    <w:rsid w:val="00C26248"/>
    <w:rsid w:val="00CA4966"/>
    <w:rsid w:val="00CC2482"/>
    <w:rsid w:val="00D71948"/>
    <w:rsid w:val="00DB2746"/>
    <w:rsid w:val="00E037C1"/>
    <w:rsid w:val="00E058CF"/>
    <w:rsid w:val="00E3300A"/>
    <w:rsid w:val="00E34C76"/>
    <w:rsid w:val="00EB664C"/>
    <w:rsid w:val="00ED705B"/>
    <w:rsid w:val="00FA08C0"/>
    <w:rsid w:val="00FA0D11"/>
    <w:rsid w:val="00FA1565"/>
    <w:rsid w:val="00FB2724"/>
    <w:rsid w:val="00FC6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B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0915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973A00"/>
  </w:style>
  <w:style w:type="paragraph" w:styleId="a4">
    <w:name w:val="footer"/>
    <w:basedOn w:val="a"/>
    <w:link w:val="Char0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973A00"/>
  </w:style>
  <w:style w:type="paragraph" w:customStyle="1" w:styleId="3H0">
    <w:name w:val="3H0"/>
    <w:next w:val="a"/>
    <w:qFormat/>
    <w:rsid w:val="00973A00"/>
    <w:pPr>
      <w:keepNext/>
      <w:keepLines/>
      <w:numPr>
        <w:numId w:val="2"/>
      </w:numPr>
      <w:tabs>
        <w:tab w:val="clear" w:pos="794"/>
      </w:tabs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973A00"/>
    <w:pPr>
      <w:numPr>
        <w:ilvl w:val="1"/>
      </w:numPr>
      <w:tabs>
        <w:tab w:val="clear" w:pos="794"/>
      </w:tabs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973A00"/>
    <w:pPr>
      <w:numPr>
        <w:ilvl w:val="2"/>
      </w:numPr>
      <w:tabs>
        <w:tab w:val="clear" w:pos="794"/>
      </w:tabs>
      <w:outlineLvl w:val="3"/>
    </w:pPr>
  </w:style>
  <w:style w:type="character" w:customStyle="1" w:styleId="3H3Char">
    <w:name w:val="3H3 Char"/>
    <w:basedOn w:val="a0"/>
    <w:link w:val="3H3"/>
    <w:locked/>
    <w:rsid w:val="00973A00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973A00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a"/>
    <w:link w:val="3H4Char"/>
    <w:qFormat/>
    <w:rsid w:val="00973A00"/>
    <w:pPr>
      <w:numPr>
        <w:ilvl w:val="4"/>
      </w:numPr>
      <w:tabs>
        <w:tab w:val="num" w:pos="360"/>
      </w:tabs>
      <w:outlineLvl w:val="5"/>
    </w:pPr>
  </w:style>
  <w:style w:type="paragraph" w:customStyle="1" w:styleId="3H5">
    <w:name w:val="3H5"/>
    <w:basedOn w:val="3H4"/>
    <w:next w:val="a"/>
    <w:link w:val="3DVCLevel5Char"/>
    <w:qFormat/>
    <w:rsid w:val="00973A00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973A00"/>
    <w:pPr>
      <w:numPr>
        <w:ilvl w:val="6"/>
        <w:numId w:val="2"/>
      </w:numPr>
    </w:pPr>
  </w:style>
  <w:style w:type="paragraph" w:customStyle="1" w:styleId="3H7">
    <w:name w:val="3H7"/>
    <w:basedOn w:val="a"/>
    <w:rsid w:val="00973A00"/>
    <w:pPr>
      <w:numPr>
        <w:ilvl w:val="7"/>
        <w:numId w:val="2"/>
      </w:numPr>
    </w:pPr>
  </w:style>
  <w:style w:type="paragraph" w:customStyle="1" w:styleId="3H8">
    <w:name w:val="3H8"/>
    <w:basedOn w:val="a"/>
    <w:rsid w:val="00973A00"/>
    <w:pPr>
      <w:numPr>
        <w:ilvl w:val="8"/>
        <w:numId w:val="2"/>
      </w:numPr>
    </w:pPr>
  </w:style>
  <w:style w:type="numbering" w:customStyle="1" w:styleId="3DHeading">
    <w:name w:val="3D Heading"/>
    <w:rsid w:val="00973A00"/>
    <w:pPr>
      <w:numPr>
        <w:numId w:val="2"/>
      </w:numPr>
    </w:pPr>
  </w:style>
  <w:style w:type="character" w:customStyle="1" w:styleId="3TableChar">
    <w:name w:val="3Table Char"/>
    <w:link w:val="3Table"/>
    <w:locked/>
    <w:rsid w:val="00973A00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a"/>
    <w:link w:val="3TableChar"/>
    <w:qFormat/>
    <w:rsid w:val="00973A0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rFonts w:eastAsiaTheme="minorEastAsia"/>
      <w:sz w:val="22"/>
      <w:szCs w:val="22"/>
      <w:lang w:eastAsia="ko-KR"/>
    </w:rPr>
  </w:style>
  <w:style w:type="character" w:customStyle="1" w:styleId="3N0Char">
    <w:name w:val="3N0 Char"/>
    <w:link w:val="3N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a"/>
    <w:link w:val="3N0Char"/>
    <w:qFormat/>
    <w:rsid w:val="00973A00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S0Char">
    <w:name w:val="3S0 Char"/>
    <w:link w:val="3S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a"/>
    <w:link w:val="3S0Char"/>
    <w:qFormat/>
    <w:rsid w:val="00973A00"/>
    <w:rPr>
      <w:rFonts w:eastAsiaTheme="minorEastAsia"/>
      <w:sz w:val="22"/>
      <w:szCs w:val="22"/>
    </w:rPr>
  </w:style>
  <w:style w:type="paragraph" w:customStyle="1" w:styleId="3E0">
    <w:name w:val="3E0"/>
    <w:basedOn w:val="3N0"/>
    <w:qFormat/>
    <w:rsid w:val="00973A00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3A0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3A0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973A00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973A00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973A00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973A00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973A00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973A00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rsid w:val="00973A00"/>
    <w:pPr>
      <w:numPr>
        <w:numId w:val="4"/>
      </w:numPr>
    </w:pPr>
  </w:style>
  <w:style w:type="paragraph" w:customStyle="1" w:styleId="3D0">
    <w:name w:val="3D0"/>
    <w:basedOn w:val="3N0"/>
    <w:link w:val="3D0Char"/>
    <w:qFormat/>
    <w:rsid w:val="001303EC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303EC"/>
    <w:pPr>
      <w:numPr>
        <w:ilvl w:val="1"/>
      </w:numPr>
    </w:pPr>
  </w:style>
  <w:style w:type="character" w:customStyle="1" w:styleId="3D2Char">
    <w:name w:val="3D2 Char"/>
    <w:basedOn w:val="a0"/>
    <w:link w:val="3D2"/>
    <w:locked/>
    <w:rsid w:val="001303EC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1303EC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1303EC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link w:val="3D4Char"/>
    <w:qFormat/>
    <w:rsid w:val="001303EC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1303EC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1303EC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1303EC"/>
    <w:pPr>
      <w:numPr>
        <w:ilvl w:val="1"/>
        <w:numId w:val="9"/>
      </w:numPr>
    </w:pPr>
  </w:style>
  <w:style w:type="paragraph" w:customStyle="1" w:styleId="3U0">
    <w:name w:val="3U0"/>
    <w:basedOn w:val="3N0"/>
    <w:qFormat/>
    <w:rsid w:val="001303EC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303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303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303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303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303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303EC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1303EC"/>
    <w:pPr>
      <w:numPr>
        <w:ilvl w:val="8"/>
      </w:numPr>
    </w:pPr>
  </w:style>
  <w:style w:type="paragraph" w:customStyle="1" w:styleId="3D7">
    <w:name w:val="3D7"/>
    <w:basedOn w:val="a"/>
    <w:rsid w:val="001303EC"/>
    <w:pPr>
      <w:numPr>
        <w:ilvl w:val="7"/>
        <w:numId w:val="5"/>
      </w:numPr>
    </w:pPr>
  </w:style>
  <w:style w:type="paragraph" w:customStyle="1" w:styleId="3D8">
    <w:name w:val="3D8"/>
    <w:basedOn w:val="a"/>
    <w:rsid w:val="001303EC"/>
    <w:pPr>
      <w:numPr>
        <w:ilvl w:val="8"/>
        <w:numId w:val="5"/>
      </w:numPr>
    </w:pPr>
  </w:style>
  <w:style w:type="numbering" w:customStyle="1" w:styleId="3DNumbering">
    <w:name w:val="3D Numbering"/>
    <w:uiPriority w:val="99"/>
    <w:rsid w:val="001303EC"/>
    <w:pPr>
      <w:numPr>
        <w:numId w:val="9"/>
      </w:numPr>
    </w:pPr>
  </w:style>
  <w:style w:type="character" w:customStyle="1" w:styleId="3H4Char">
    <w:name w:val="3H4 Char"/>
    <w:basedOn w:val="a0"/>
    <w:link w:val="3H4"/>
    <w:locked/>
    <w:rsid w:val="00E058CF"/>
    <w:rPr>
      <w:rFonts w:ascii="Times New Roman" w:hAnsi="Times New Roman" w:cs="Times New Roman"/>
      <w:b/>
      <w:lang w:val="en-GB" w:eastAsia="en-US"/>
    </w:rPr>
  </w:style>
  <w:style w:type="paragraph" w:styleId="a5">
    <w:name w:val="List Paragraph"/>
    <w:basedOn w:val="a"/>
    <w:uiPriority w:val="34"/>
    <w:qFormat/>
    <w:rsid w:val="00091534"/>
    <w:pPr>
      <w:ind w:left="720"/>
      <w:contextualSpacing/>
    </w:pPr>
  </w:style>
  <w:style w:type="paragraph" w:styleId="a6">
    <w:name w:val="Document Map"/>
    <w:basedOn w:val="a"/>
    <w:link w:val="Char1"/>
    <w:uiPriority w:val="99"/>
    <w:semiHidden/>
    <w:unhideWhenUsed/>
    <w:rsid w:val="00091534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091534"/>
    <w:rPr>
      <w:rFonts w:ascii="宋体" w:eastAsia="宋体" w:hAnsi="Times New Roman" w:cs="Times New Roman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rsid w:val="000915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character" w:customStyle="1" w:styleId="3NChar">
    <w:name w:val="3N Char"/>
    <w:link w:val="3N"/>
    <w:locked/>
    <w:rsid w:val="00317A4A"/>
    <w:rPr>
      <w:lang w:val="en-GB" w:eastAsia="en-US"/>
    </w:rPr>
  </w:style>
  <w:style w:type="paragraph" w:customStyle="1" w:styleId="3N">
    <w:name w:val="3N"/>
    <w:basedOn w:val="a"/>
    <w:link w:val="3NChar"/>
    <w:qFormat/>
    <w:rsid w:val="00317A4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D0Char">
    <w:name w:val="3D0 Char"/>
    <w:basedOn w:val="a0"/>
    <w:link w:val="3D0"/>
    <w:locked/>
    <w:rsid w:val="00317A4A"/>
    <w:rPr>
      <w:rFonts w:ascii="Times New Roman" w:hAnsi="Times New Roman" w:cs="Times New Roman"/>
      <w:lang w:val="en-GB" w:eastAsia="en-US"/>
    </w:rPr>
  </w:style>
  <w:style w:type="character" w:customStyle="1" w:styleId="3D1Char">
    <w:name w:val="3D1 Char"/>
    <w:basedOn w:val="3D0Char"/>
    <w:link w:val="3D1"/>
    <w:locked/>
    <w:rsid w:val="00317A4A"/>
  </w:style>
  <w:style w:type="paragraph" w:customStyle="1" w:styleId="3Tabs">
    <w:name w:val="3 Tabs"/>
    <w:basedOn w:val="3N0"/>
    <w:link w:val="3TabsChar"/>
    <w:qFormat/>
    <w:rsid w:val="009C5F47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  <w:textAlignment w:val="baseline"/>
    </w:pPr>
    <w:rPr>
      <w:rFonts w:eastAsia="Malgun Gothic"/>
      <w:sz w:val="20"/>
      <w:szCs w:val="20"/>
    </w:rPr>
  </w:style>
  <w:style w:type="character" w:customStyle="1" w:styleId="3TabsChar">
    <w:name w:val="3 Tabs Char"/>
    <w:link w:val="3Tabs"/>
    <w:locked/>
    <w:rsid w:val="009C5F47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D3Char">
    <w:name w:val="3D3 Char"/>
    <w:link w:val="3D3"/>
    <w:locked/>
    <w:rsid w:val="00025A85"/>
    <w:rPr>
      <w:rFonts w:ascii="Times New Roman" w:hAnsi="Times New Roman" w:cs="Times New Roman"/>
      <w:lang w:val="en-GB" w:eastAsia="en-US"/>
    </w:rPr>
  </w:style>
  <w:style w:type="character" w:customStyle="1" w:styleId="3D4Char">
    <w:name w:val="3D4 Char"/>
    <w:link w:val="3D4"/>
    <w:locked/>
    <w:rsid w:val="00025A85"/>
    <w:rPr>
      <w:rFonts w:ascii="Times New Roman" w:hAnsi="Times New Roman" w:cs="Times New Roman"/>
      <w:lang w:val="en-GB" w:eastAsia="en-US"/>
    </w:rPr>
  </w:style>
  <w:style w:type="character" w:customStyle="1" w:styleId="3H2Char">
    <w:name w:val="3H2 Char"/>
    <w:link w:val="3H2"/>
    <w:locked/>
    <w:rsid w:val="00025A85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character" w:customStyle="1" w:styleId="3DVCLevel5Char">
    <w:name w:val="3DVC Level 5 Char"/>
    <w:link w:val="3H5"/>
    <w:locked/>
    <w:rsid w:val="00015C5D"/>
    <w:rPr>
      <w:rFonts w:ascii="Times New Roman" w:hAnsi="Times New Roman" w:cs="Times New Roman"/>
      <w:b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2416</TotalTime>
  <Pages>2</Pages>
  <Words>608</Words>
  <Characters>3467</Characters>
  <Application>Microsoft Office Word</Application>
  <DocSecurity>0</DocSecurity>
  <Lines>28</Lines>
  <Paragraphs>8</Paragraphs>
  <ScaleCrop>false</ScaleCrop>
  <Company>MediaTek Inc.</Company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mbj</dc:creator>
  <cp:keywords/>
  <dc:description/>
  <cp:lastModifiedBy>Kai Zhang</cp:lastModifiedBy>
  <cp:revision>12</cp:revision>
  <dcterms:created xsi:type="dcterms:W3CDTF">2013-04-03T00:57:00Z</dcterms:created>
  <dcterms:modified xsi:type="dcterms:W3CDTF">2013-04-13T03:35:00Z</dcterms:modified>
</cp:coreProperties>
</file>