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A4A" w:rsidRDefault="00317A4A" w:rsidP="00317A4A">
      <w:pPr>
        <w:rPr>
          <w:i/>
        </w:rPr>
      </w:pPr>
      <w:r>
        <w:rPr>
          <w:lang w:val="en-CA" w:eastAsia="zh-TW"/>
        </w:rPr>
        <w:t>The proposed working draft modifications are as follows.</w:t>
      </w:r>
    </w:p>
    <w:p w:rsidR="008228EA" w:rsidRDefault="008228EA" w:rsidP="008228EA">
      <w:pPr>
        <w:pStyle w:val="3H4"/>
        <w:numPr>
          <w:ilvl w:val="0"/>
          <w:numId w:val="0"/>
        </w:numPr>
        <w:tabs>
          <w:tab w:val="clear" w:pos="1078"/>
        </w:tabs>
      </w:pPr>
      <w:bookmarkStart w:id="0" w:name="OLE_LINK11"/>
      <w:bookmarkStart w:id="1" w:name="OLE_LINK12"/>
      <w:r>
        <w:t>H.8.4.4.2.4</w:t>
      </w:r>
      <w:r>
        <w:tab/>
      </w:r>
      <w:bookmarkEnd w:id="0"/>
      <w:bookmarkEnd w:id="1"/>
      <w:r>
        <w:t xml:space="preserve">Specification of </w:t>
      </w:r>
      <w:proofErr w:type="spellStart"/>
      <w:r>
        <w:t>Intra_Planar</w:t>
      </w:r>
      <w:proofErr w:type="spellEnd"/>
      <w:r>
        <w:t xml:space="preserve"> (0) prediction mode</w:t>
      </w:r>
    </w:p>
    <w:p w:rsidR="008228EA" w:rsidRPr="008228EA" w:rsidRDefault="008228EA" w:rsidP="008228EA">
      <w:r w:rsidRPr="008228EA">
        <w:rPr>
          <w:highlight w:val="yellow"/>
        </w:rPr>
        <w:t xml:space="preserve">If the </w:t>
      </w:r>
      <w:proofErr w:type="spellStart"/>
      <w:r w:rsidRPr="008228EA">
        <w:rPr>
          <w:highlight w:val="yellow"/>
        </w:rPr>
        <w:t>sdc_flag</w:t>
      </w:r>
      <w:proofErr w:type="spellEnd"/>
      <w:r w:rsidRPr="008228EA">
        <w:rPr>
          <w:highlight w:val="yellow"/>
        </w:rPr>
        <w:t xml:space="preserve"> is equal to </w:t>
      </w:r>
      <w:r>
        <w:rPr>
          <w:highlight w:val="yellow"/>
        </w:rPr>
        <w:t>1</w:t>
      </w:r>
      <w:r w:rsidRPr="0039493E">
        <w:rPr>
          <w:highlight w:val="yellow"/>
        </w:rPr>
        <w:t xml:space="preserve">, </w:t>
      </w:r>
      <w:bookmarkStart w:id="2" w:name="OLE_LINK13"/>
      <w:bookmarkStart w:id="3" w:name="OLE_LINK14"/>
      <w:r w:rsidR="0039493E">
        <w:rPr>
          <w:highlight w:val="yellow"/>
        </w:rPr>
        <w:t xml:space="preserve">this process </w:t>
      </w:r>
      <w:bookmarkEnd w:id="2"/>
      <w:bookmarkEnd w:id="3"/>
      <w:r w:rsidRPr="0039493E">
        <w:rPr>
          <w:highlight w:val="yellow"/>
        </w:rPr>
        <w:t>does nothing. Else,</w:t>
      </w:r>
    </w:p>
    <w:p w:rsidR="008228EA" w:rsidRDefault="008228EA" w:rsidP="008228EA">
      <w:pPr>
        <w:pStyle w:val="3N0"/>
      </w:pPr>
      <w:proofErr w:type="spellStart"/>
      <w:r w:rsidRPr="008228EA">
        <w:rPr>
          <w:strike/>
          <w:highlight w:val="cyan"/>
        </w:rPr>
        <w:t>T</w:t>
      </w:r>
      <w:r w:rsidRPr="008228EA">
        <w:rPr>
          <w:highlight w:val="yellow"/>
        </w:rPr>
        <w:t>t</w:t>
      </w:r>
      <w:r>
        <w:t>he</w:t>
      </w:r>
      <w:proofErr w:type="spellEnd"/>
      <w:r>
        <w:t xml:space="preserve"> specifications in </w:t>
      </w:r>
      <w:proofErr w:type="spellStart"/>
      <w:r>
        <w:t>subclause</w:t>
      </w:r>
      <w:proofErr w:type="spellEnd"/>
      <w:r>
        <w:t xml:space="preserve"> </w:t>
      </w:r>
      <w:r>
        <w:rPr>
          <w:highlight w:val="yellow"/>
        </w:rPr>
        <w:t>8.4.4.2.4</w:t>
      </w:r>
      <w:r>
        <w:t xml:space="preserve"> apply.</w:t>
      </w:r>
    </w:p>
    <w:p w:rsidR="008228EA" w:rsidRDefault="008228EA" w:rsidP="008228EA">
      <w:pPr>
        <w:pStyle w:val="3H4"/>
        <w:numPr>
          <w:ilvl w:val="0"/>
          <w:numId w:val="0"/>
        </w:numPr>
        <w:tabs>
          <w:tab w:val="clear" w:pos="1078"/>
        </w:tabs>
      </w:pPr>
      <w:bookmarkStart w:id="4" w:name="OLE_LINK3"/>
      <w:bookmarkStart w:id="5" w:name="OLE_LINK4"/>
      <w:r>
        <w:t>H.8.4.4.2.5</w:t>
      </w:r>
      <w:r>
        <w:tab/>
      </w:r>
      <w:bookmarkEnd w:id="4"/>
      <w:bookmarkEnd w:id="5"/>
      <w:r>
        <w:t xml:space="preserve">Specification of </w:t>
      </w:r>
      <w:proofErr w:type="spellStart"/>
      <w:r>
        <w:t>Intra_DC</w:t>
      </w:r>
      <w:proofErr w:type="spellEnd"/>
      <w:r>
        <w:t xml:space="preserve"> (1) prediction mode</w:t>
      </w:r>
    </w:p>
    <w:p w:rsidR="008228EA" w:rsidRPr="008228EA" w:rsidRDefault="008228EA" w:rsidP="008228EA">
      <w:bookmarkStart w:id="6" w:name="OLE_LINK9"/>
      <w:bookmarkStart w:id="7" w:name="OLE_LINK10"/>
      <w:r w:rsidRPr="008228EA">
        <w:rPr>
          <w:highlight w:val="yellow"/>
        </w:rPr>
        <w:t xml:space="preserve">If the </w:t>
      </w:r>
      <w:proofErr w:type="spellStart"/>
      <w:r w:rsidRPr="008228EA">
        <w:rPr>
          <w:highlight w:val="yellow"/>
        </w:rPr>
        <w:t>sdc_flag</w:t>
      </w:r>
      <w:proofErr w:type="spellEnd"/>
      <w:r w:rsidRPr="008228EA">
        <w:rPr>
          <w:highlight w:val="yellow"/>
        </w:rPr>
        <w:t xml:space="preserve"> is </w:t>
      </w:r>
      <w:r w:rsidRPr="0039493E">
        <w:rPr>
          <w:highlight w:val="yellow"/>
        </w:rPr>
        <w:t xml:space="preserve">equal to </w:t>
      </w:r>
      <w:r w:rsidR="0039493E">
        <w:rPr>
          <w:highlight w:val="yellow"/>
        </w:rPr>
        <w:t>1</w:t>
      </w:r>
      <w:r w:rsidRPr="0039493E">
        <w:rPr>
          <w:highlight w:val="yellow"/>
        </w:rPr>
        <w:t xml:space="preserve">, </w:t>
      </w:r>
      <w:r w:rsidR="0039493E">
        <w:rPr>
          <w:highlight w:val="yellow"/>
        </w:rPr>
        <w:t xml:space="preserve">this process </w:t>
      </w:r>
      <w:r w:rsidRPr="0039493E">
        <w:rPr>
          <w:highlight w:val="yellow"/>
        </w:rPr>
        <w:t>does nothing. Else,</w:t>
      </w:r>
    </w:p>
    <w:bookmarkEnd w:id="6"/>
    <w:bookmarkEnd w:id="7"/>
    <w:p w:rsidR="008228EA" w:rsidRDefault="008228EA" w:rsidP="008228EA">
      <w:pPr>
        <w:pStyle w:val="3N0"/>
      </w:pPr>
      <w:proofErr w:type="spellStart"/>
      <w:r w:rsidRPr="008228EA">
        <w:rPr>
          <w:strike/>
          <w:highlight w:val="cyan"/>
        </w:rPr>
        <w:t>T</w:t>
      </w:r>
      <w:r w:rsidRPr="008228EA">
        <w:rPr>
          <w:highlight w:val="yellow"/>
        </w:rPr>
        <w:t>t</w:t>
      </w:r>
      <w:r>
        <w:t>he</w:t>
      </w:r>
      <w:proofErr w:type="spellEnd"/>
      <w:r>
        <w:t xml:space="preserve"> specifications in </w:t>
      </w:r>
      <w:proofErr w:type="spellStart"/>
      <w:r>
        <w:t>subclause</w:t>
      </w:r>
      <w:proofErr w:type="spellEnd"/>
      <w:r>
        <w:t xml:space="preserve"> </w:t>
      </w:r>
      <w:r>
        <w:rPr>
          <w:highlight w:val="yellow"/>
        </w:rPr>
        <w:t>8.4.4.2.5</w:t>
      </w:r>
      <w:r>
        <w:t xml:space="preserve"> apply.</w:t>
      </w:r>
    </w:p>
    <w:p w:rsidR="0039493E" w:rsidRDefault="0039493E" w:rsidP="0039493E">
      <w:pPr>
        <w:pStyle w:val="3H4"/>
        <w:numPr>
          <w:ilvl w:val="0"/>
          <w:numId w:val="0"/>
        </w:numPr>
        <w:tabs>
          <w:tab w:val="clear" w:pos="1078"/>
        </w:tabs>
        <w:rPr>
          <w:lang w:eastAsia="ko-KR"/>
        </w:rPr>
      </w:pPr>
      <w:bookmarkStart w:id="8" w:name="_Ref329744537"/>
      <w:r>
        <w:t>H.8.4.4.2.7</w:t>
      </w:r>
      <w:r>
        <w:tab/>
        <w:t xml:space="preserve">Specification of </w:t>
      </w:r>
      <w:proofErr w:type="spellStart"/>
      <w:r>
        <w:t>Intra_DepthPartition</w:t>
      </w:r>
      <w:proofErr w:type="spellEnd"/>
      <w:r>
        <w:t xml:space="preserve"> (35, 36) prediction mode</w:t>
      </w:r>
      <w:bookmarkEnd w:id="8"/>
    </w:p>
    <w:p w:rsidR="0039493E" w:rsidRDefault="0039493E" w:rsidP="0039493E">
      <w:pPr>
        <w:pStyle w:val="3N0"/>
        <w:rPr>
          <w:lang w:eastAsia="ko-KR"/>
        </w:rPr>
      </w:pPr>
      <w:r>
        <w:rPr>
          <w:lang w:eastAsia="ko-KR"/>
        </w:rPr>
        <w:t>…</w:t>
      </w:r>
    </w:p>
    <w:p w:rsidR="0039493E" w:rsidRDefault="0039493E" w:rsidP="0039493E">
      <w:pPr>
        <w:pStyle w:val="3N0"/>
        <w:rPr>
          <w:lang w:eastAsia="ko-KR"/>
        </w:rPr>
      </w:pPr>
      <w:r>
        <w:rPr>
          <w:lang w:eastAsia="ko-KR"/>
        </w:rPr>
        <w:t xml:space="preserve">This intra prediction mode is invoked when </w:t>
      </w:r>
      <w:proofErr w:type="spellStart"/>
      <w:r>
        <w:rPr>
          <w:lang w:eastAsia="ko-KR"/>
        </w:rPr>
        <w:t>intraPredMode</w:t>
      </w:r>
      <w:proofErr w:type="spellEnd"/>
      <w:r>
        <w:rPr>
          <w:lang w:eastAsia="ko-KR"/>
        </w:rPr>
        <w:t xml:space="preserve"> is equal to 35 or 36.</w:t>
      </w:r>
    </w:p>
    <w:p w:rsidR="0039493E" w:rsidRDefault="0039493E" w:rsidP="0039493E">
      <w:r>
        <w:rPr>
          <w:highlight w:val="yellow"/>
        </w:rPr>
        <w:t xml:space="preserve">If the </w:t>
      </w:r>
      <w:proofErr w:type="spellStart"/>
      <w:r>
        <w:rPr>
          <w:highlight w:val="yellow"/>
        </w:rPr>
        <w:t>sdc_flag</w:t>
      </w:r>
      <w:proofErr w:type="spellEnd"/>
      <w:r>
        <w:rPr>
          <w:highlight w:val="yellow"/>
        </w:rPr>
        <w:t xml:space="preserve"> is equal to 1, this process </w:t>
      </w:r>
      <w:r w:rsidRPr="0039493E">
        <w:rPr>
          <w:highlight w:val="yellow"/>
        </w:rPr>
        <w:t>does nothing. Else, the following process applies.</w:t>
      </w:r>
    </w:p>
    <w:p w:rsidR="00E058CF" w:rsidRDefault="0039493E" w:rsidP="00317A4A">
      <w:r>
        <w:t>…</w:t>
      </w:r>
    </w:p>
    <w:p w:rsidR="0039493E" w:rsidRDefault="0039493E" w:rsidP="00317A4A"/>
    <w:p w:rsidR="000362C8" w:rsidRPr="00F60F40" w:rsidRDefault="000362C8" w:rsidP="000362C8">
      <w:pPr>
        <w:pStyle w:val="3H4"/>
        <w:numPr>
          <w:ilvl w:val="0"/>
          <w:numId w:val="0"/>
        </w:numPr>
      </w:pPr>
      <w:bookmarkStart w:id="9" w:name="_Ref342862596"/>
      <w:bookmarkStart w:id="10" w:name="OLE_LINK286"/>
      <w:r>
        <w:t>H.8.4.4.2.12</w:t>
      </w:r>
      <w:r>
        <w:tab/>
      </w:r>
      <w:r w:rsidRPr="00F60F40">
        <w:t>Depth partition value derivation and assignment process</w:t>
      </w:r>
      <w:bookmarkEnd w:id="9"/>
      <w:bookmarkEnd w:id="10"/>
      <w:r w:rsidRPr="00F60F40">
        <w:t xml:space="preserve"> </w:t>
      </w:r>
    </w:p>
    <w:p w:rsidR="000362C8" w:rsidRPr="00F60F40" w:rsidRDefault="000362C8" w:rsidP="000362C8">
      <w:pPr>
        <w:pStyle w:val="3N0"/>
      </w:pPr>
      <w:bookmarkStart w:id="11" w:name="OLE_LINK287"/>
      <w:bookmarkStart w:id="12" w:name="OLE_LINK288"/>
      <w:r w:rsidRPr="00F60F40">
        <w:t>Inputs to this process are:</w:t>
      </w:r>
    </w:p>
    <w:p w:rsidR="000362C8" w:rsidRPr="00F60F40" w:rsidRDefault="000362C8" w:rsidP="000362C8">
      <w:pPr>
        <w:pStyle w:val="3D0"/>
        <w:textAlignment w:val="baseline"/>
      </w:pPr>
      <w:r w:rsidRPr="00F60F40">
        <w:rPr>
          <w:lang w:eastAsia="ko-KR"/>
        </w:rPr>
        <w:t>neighbouring samples p[ x ][ y ], with x, y = −1..2*nT−1</w:t>
      </w:r>
      <w:r w:rsidRPr="00F60F40">
        <w:t>,</w:t>
      </w:r>
    </w:p>
    <w:p w:rsidR="000362C8" w:rsidRPr="00F60F40" w:rsidRDefault="000362C8" w:rsidP="000362C8">
      <w:pPr>
        <w:pStyle w:val="3D0"/>
        <w:textAlignment w:val="baseline"/>
        <w:rPr>
          <w:lang w:eastAsia="ko-KR"/>
        </w:rPr>
      </w:pPr>
      <w:proofErr w:type="gramStart"/>
      <w:r w:rsidRPr="00F60F40">
        <w:t>an</w:t>
      </w:r>
      <w:proofErr w:type="gramEnd"/>
      <w:r w:rsidRPr="00F60F40">
        <w:t xml:space="preserve"> binary array </w:t>
      </w:r>
      <w:proofErr w:type="spellStart"/>
      <w:r w:rsidRPr="00F60F40">
        <w:rPr>
          <w:lang w:eastAsia="de-DE"/>
        </w:rPr>
        <w:t>partitionPattern</w:t>
      </w:r>
      <w:proofErr w:type="spellEnd"/>
      <w:r w:rsidRPr="00F60F40">
        <w:rPr>
          <w:lang w:eastAsia="ko-KR"/>
        </w:rPr>
        <w:t xml:space="preserve">[ x ][ y ], with x, y =0..nT−1, specifying a partitioning of the prediction block in a partition 0 and a partition 1. </w:t>
      </w:r>
    </w:p>
    <w:p w:rsidR="000362C8" w:rsidRPr="00F60F40" w:rsidRDefault="000362C8" w:rsidP="000362C8">
      <w:pPr>
        <w:pStyle w:val="3D0"/>
        <w:textAlignment w:val="baseline"/>
        <w:rPr>
          <w:lang w:eastAsia="ko-KR"/>
        </w:rPr>
      </w:pPr>
      <w:r w:rsidRPr="00F60F40">
        <w:t>a v</w:t>
      </w:r>
      <w:r w:rsidRPr="00F60F40">
        <w:rPr>
          <w:lang w:eastAsia="ko-KR"/>
        </w:rPr>
        <w:t xml:space="preserve">ariable </w:t>
      </w:r>
      <w:proofErr w:type="spellStart"/>
      <w:r w:rsidRPr="00F60F40">
        <w:rPr>
          <w:lang w:eastAsia="ko-KR"/>
        </w:rPr>
        <w:t>nT</w:t>
      </w:r>
      <w:proofErr w:type="spellEnd"/>
      <w:r w:rsidRPr="00F60F40">
        <w:rPr>
          <w:lang w:eastAsia="ko-KR"/>
        </w:rPr>
        <w:t xml:space="preserve"> specifying the transform size,</w:t>
      </w:r>
    </w:p>
    <w:p w:rsidR="000362C8" w:rsidRPr="00F60F40" w:rsidRDefault="000362C8" w:rsidP="000362C8">
      <w:pPr>
        <w:pStyle w:val="3D0"/>
        <w:textAlignment w:val="baseline"/>
        <w:rPr>
          <w:lang w:eastAsia="ko-KR"/>
        </w:rPr>
      </w:pPr>
      <w:r w:rsidRPr="00F60F40">
        <w:rPr>
          <w:lang w:eastAsia="ko-KR"/>
        </w:rPr>
        <w:t xml:space="preserve">a flag </w:t>
      </w:r>
      <w:proofErr w:type="spellStart"/>
      <w:r w:rsidRPr="00F60F40">
        <w:rPr>
          <w:lang w:eastAsia="ko-KR"/>
        </w:rPr>
        <w:t>dcOffsetAvailFlag</w:t>
      </w:r>
      <w:proofErr w:type="spellEnd"/>
      <w:r w:rsidRPr="00F60F40">
        <w:rPr>
          <w:lang w:eastAsia="ko-KR"/>
        </w:rPr>
        <w:t xml:space="preserve">, specifying whether DC Offset values are available </w:t>
      </w:r>
    </w:p>
    <w:p w:rsidR="000362C8" w:rsidRDefault="000362C8" w:rsidP="000362C8">
      <w:pPr>
        <w:pStyle w:val="3D0"/>
        <w:textAlignment w:val="baseline"/>
        <w:rPr>
          <w:lang w:eastAsia="ko-KR"/>
        </w:rPr>
      </w:pPr>
      <w:r>
        <w:rPr>
          <w:lang w:eastAsia="ko-KR"/>
        </w:rPr>
        <w:t xml:space="preserve">a flag </w:t>
      </w:r>
      <w:proofErr w:type="spellStart"/>
      <w:r>
        <w:rPr>
          <w:lang w:eastAsia="ko-KR"/>
        </w:rPr>
        <w:t>intraChainFlag</w:t>
      </w:r>
      <w:proofErr w:type="spellEnd"/>
      <w:r>
        <w:rPr>
          <w:lang w:eastAsia="ko-KR"/>
        </w:rPr>
        <w:t xml:space="preserve">, specifying whether the current  intra prediction mode is equal to </w:t>
      </w:r>
      <w:proofErr w:type="spellStart"/>
      <w:r w:rsidRPr="00F60F40">
        <w:t>Intra_</w:t>
      </w:r>
      <w:r>
        <w:t>Chain</w:t>
      </w:r>
      <w:proofErr w:type="spellEnd"/>
      <w:r w:rsidRPr="00F60F40">
        <w:t>(4</w:t>
      </w:r>
      <w:r w:rsidRPr="00F60F40">
        <w:rPr>
          <w:lang w:eastAsia="ko-KR"/>
        </w:rPr>
        <w:t>3</w:t>
      </w:r>
      <w:r w:rsidRPr="00F60F40">
        <w:t>,4</w:t>
      </w:r>
      <w:r w:rsidRPr="00F60F40">
        <w:rPr>
          <w:lang w:eastAsia="ko-KR"/>
        </w:rPr>
        <w:t>4</w:t>
      </w:r>
      <w:r w:rsidRPr="00F60F40">
        <w:t>)</w:t>
      </w:r>
      <w:r>
        <w:rPr>
          <w:lang w:eastAsia="ko-KR"/>
        </w:rPr>
        <w:t xml:space="preserve"> </w:t>
      </w:r>
    </w:p>
    <w:p w:rsidR="000362C8" w:rsidRPr="00F60F40" w:rsidRDefault="000362C8" w:rsidP="000362C8">
      <w:pPr>
        <w:pStyle w:val="3D0"/>
        <w:textAlignment w:val="baseline"/>
        <w:rPr>
          <w:lang w:eastAsia="ko-KR"/>
        </w:rPr>
      </w:pPr>
      <w:r w:rsidRPr="00F60F40">
        <w:rPr>
          <w:lang w:eastAsia="ko-KR"/>
        </w:rPr>
        <w:t xml:space="preserve">the variables </w:t>
      </w:r>
      <w:r>
        <w:rPr>
          <w:lang w:eastAsia="ko-KR"/>
        </w:rPr>
        <w:t>dc</w:t>
      </w:r>
      <w:r w:rsidRPr="00F60F40">
        <w:rPr>
          <w:lang w:eastAsia="ko-KR"/>
        </w:rPr>
        <w:t xml:space="preserve">OffsetP0 and </w:t>
      </w:r>
      <w:r>
        <w:rPr>
          <w:lang w:eastAsia="ko-KR"/>
        </w:rPr>
        <w:t>d</w:t>
      </w:r>
      <w:r w:rsidRPr="00F60F40">
        <w:rPr>
          <w:lang w:eastAsia="ko-KR"/>
        </w:rPr>
        <w:t xml:space="preserve">cOffsetP1, specifying the DC offsets for the block partitions </w:t>
      </w:r>
    </w:p>
    <w:p w:rsidR="000362C8" w:rsidRPr="00F60F40" w:rsidRDefault="000362C8" w:rsidP="000362C8">
      <w:pPr>
        <w:pStyle w:val="3N0"/>
      </w:pPr>
      <w:r w:rsidRPr="00F60F40">
        <w:t>Output of this process is:</w:t>
      </w:r>
    </w:p>
    <w:p w:rsidR="000362C8" w:rsidRPr="00F60F40" w:rsidRDefault="000362C8" w:rsidP="000362C8">
      <w:pPr>
        <w:pStyle w:val="3D0"/>
        <w:textAlignment w:val="baseline"/>
        <w:rPr>
          <w:lang w:eastAsia="ko-KR"/>
        </w:rPr>
      </w:pPr>
      <w:proofErr w:type="gramStart"/>
      <w:r w:rsidRPr="00F60F40">
        <w:rPr>
          <w:lang w:eastAsia="ko-KR"/>
        </w:rPr>
        <w:t>predicted</w:t>
      </w:r>
      <w:proofErr w:type="gramEnd"/>
      <w:r w:rsidRPr="00F60F40">
        <w:rPr>
          <w:lang w:eastAsia="ko-KR"/>
        </w:rPr>
        <w:t xml:space="preserve"> </w:t>
      </w:r>
      <w:r w:rsidRPr="00F60F40">
        <w:t>samples</w:t>
      </w:r>
      <w:r w:rsidRPr="00F60F40">
        <w:rPr>
          <w:lang w:eastAsia="ko-KR"/>
        </w:rPr>
        <w:t xml:space="preserve"> </w:t>
      </w:r>
      <w:proofErr w:type="spellStart"/>
      <w:r w:rsidRPr="00F60F40">
        <w:rPr>
          <w:lang w:eastAsia="ko-KR"/>
        </w:rPr>
        <w:t>predSamples</w:t>
      </w:r>
      <w:proofErr w:type="spellEnd"/>
      <w:r w:rsidRPr="00F60F40">
        <w:rPr>
          <w:lang w:eastAsia="ko-KR"/>
        </w:rPr>
        <w:t>[ x ][ y ], with x, y =0..nT−1.</w:t>
      </w:r>
    </w:p>
    <w:p w:rsidR="005664DF" w:rsidRDefault="005664DF" w:rsidP="000362C8">
      <w:pPr>
        <w:pStyle w:val="3N0"/>
        <w:rPr>
          <w:lang w:eastAsia="ko-KR"/>
        </w:rPr>
      </w:pPr>
      <w:r w:rsidRPr="00F60F40">
        <w:rPr>
          <w:lang w:eastAsia="ko-KR"/>
        </w:rPr>
        <w:t xml:space="preserve">The depth partition value derivation process as specified in </w:t>
      </w:r>
      <w:proofErr w:type="spellStart"/>
      <w:r w:rsidRPr="00F60F40">
        <w:rPr>
          <w:lang w:eastAsia="ko-KR"/>
        </w:rPr>
        <w:t>subclause</w:t>
      </w:r>
      <w:proofErr w:type="spellEnd"/>
      <w:r w:rsidRPr="00F60F40">
        <w:rPr>
          <w:lang w:eastAsia="ko-KR"/>
        </w:rPr>
        <w:t> </w:t>
      </w:r>
      <w:r w:rsidR="001F7547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REF _Ref342862596 \r \h </w:instrText>
      </w:r>
      <w:r w:rsidR="001F7547" w:rsidRPr="00F60F40">
        <w:rPr>
          <w:lang w:eastAsia="ko-KR"/>
        </w:rPr>
      </w:r>
      <w:r w:rsidR="001F7547" w:rsidRPr="00F60F40">
        <w:rPr>
          <w:lang w:eastAsia="ko-KR"/>
        </w:rPr>
        <w:fldChar w:fldCharType="separate"/>
      </w:r>
      <w:r>
        <w:rPr>
          <w:lang w:eastAsia="ko-KR"/>
        </w:rPr>
        <w:t>H.8.4.4.2.12</w:t>
      </w:r>
      <w:r w:rsidR="001F7547" w:rsidRPr="00F60F40">
        <w:rPr>
          <w:lang w:eastAsia="ko-KR"/>
        </w:rPr>
        <w:fldChar w:fldCharType="end"/>
      </w:r>
      <w:r w:rsidR="00F676B9">
        <w:rPr>
          <w:lang w:eastAsia="ko-KR"/>
        </w:rPr>
        <w:t>.1</w:t>
      </w:r>
      <w:r w:rsidRPr="00F60F40">
        <w:rPr>
          <w:lang w:eastAsia="ko-KR"/>
        </w:rPr>
        <w:t xml:space="preserve"> is invoked with the neighbouring samples p[ x ][ y ], the binary pattern </w:t>
      </w:r>
      <w:proofErr w:type="spellStart"/>
      <w:r w:rsidRPr="00F60F40">
        <w:rPr>
          <w:lang w:eastAsia="ko-KR"/>
        </w:rPr>
        <w:t>w</w:t>
      </w:r>
      <w:r w:rsidRPr="00F60F40">
        <w:rPr>
          <w:lang w:eastAsia="de-DE"/>
        </w:rPr>
        <w:t>edgePattern</w:t>
      </w:r>
      <w:proofErr w:type="spellEnd"/>
      <w:r w:rsidRPr="00F60F40" w:rsidDel="000E19E6">
        <w:rPr>
          <w:lang w:eastAsia="de-DE"/>
        </w:rPr>
        <w:t xml:space="preserve"> </w:t>
      </w:r>
      <w:r w:rsidRPr="00F60F40">
        <w:rPr>
          <w:lang w:eastAsia="de-DE"/>
        </w:rPr>
        <w:t>[</w:t>
      </w:r>
      <w:r w:rsidRPr="00F60F40">
        <w:rPr>
          <w:lang w:eastAsia="ko-KR"/>
        </w:rPr>
        <w:t> </w:t>
      </w:r>
      <w:proofErr w:type="spellStart"/>
      <w:r w:rsidRPr="00F60F40">
        <w:rPr>
          <w:lang w:eastAsia="de-DE"/>
        </w:rPr>
        <w:t>xB</w:t>
      </w:r>
      <w:proofErr w:type="spellEnd"/>
      <w:r w:rsidRPr="00F60F40">
        <w:rPr>
          <w:lang w:eastAsia="ko-KR"/>
        </w:rPr>
        <w:t> </w:t>
      </w:r>
      <w:r w:rsidRPr="00F60F40">
        <w:rPr>
          <w:lang w:eastAsia="de-DE"/>
        </w:rPr>
        <w:t>][</w:t>
      </w:r>
      <w:r w:rsidRPr="00F60F40">
        <w:rPr>
          <w:lang w:eastAsia="ko-KR"/>
        </w:rPr>
        <w:t> </w:t>
      </w:r>
      <w:proofErr w:type="spellStart"/>
      <w:r w:rsidRPr="00F60F40">
        <w:rPr>
          <w:lang w:eastAsia="de-DE"/>
        </w:rPr>
        <w:t>yB</w:t>
      </w:r>
      <w:proofErr w:type="spellEnd"/>
      <w:r w:rsidRPr="00F60F40">
        <w:rPr>
          <w:lang w:eastAsia="ko-KR"/>
        </w:rPr>
        <w:t> </w:t>
      </w:r>
      <w:r w:rsidRPr="00F60F40">
        <w:rPr>
          <w:lang w:eastAsia="de-DE"/>
        </w:rPr>
        <w:t>]</w:t>
      </w:r>
      <w:r w:rsidRPr="00F60F40">
        <w:rPr>
          <w:lang w:eastAsia="ko-KR"/>
        </w:rPr>
        <w:t xml:space="preserve">, the transform size </w:t>
      </w:r>
      <w:proofErr w:type="spellStart"/>
      <w:r w:rsidRPr="00F60F40">
        <w:rPr>
          <w:lang w:eastAsia="ko-KR"/>
        </w:rPr>
        <w:t>nT</w:t>
      </w:r>
      <w:proofErr w:type="spellEnd"/>
      <w:r w:rsidRPr="00F60F40">
        <w:rPr>
          <w:lang w:eastAsia="ko-KR"/>
        </w:rPr>
        <w:t xml:space="preserve">, the </w:t>
      </w:r>
      <w:proofErr w:type="spellStart"/>
      <w:r w:rsidRPr="00F60F40">
        <w:rPr>
          <w:lang w:eastAsia="ko-KR"/>
        </w:rPr>
        <w:t>dcOffsetAvailFlag</w:t>
      </w:r>
      <w:proofErr w:type="spellEnd"/>
      <w:r w:rsidRPr="00F60F40">
        <w:rPr>
          <w:lang w:eastAsia="ko-KR"/>
        </w:rPr>
        <w:t xml:space="preserve"> set equal to ( </w:t>
      </w:r>
      <w:proofErr w:type="spellStart"/>
      <w:r w:rsidRPr="00F60F40">
        <w:rPr>
          <w:lang w:eastAsia="ko-KR"/>
        </w:rPr>
        <w:t>intraPredMode</w:t>
      </w:r>
      <w:proofErr w:type="spellEnd"/>
      <w:r w:rsidRPr="00F60F40">
        <w:rPr>
          <w:lang w:eastAsia="ko-KR"/>
        </w:rPr>
        <w:t xml:space="preserve"> = = </w:t>
      </w:r>
      <w:proofErr w:type="spellStart"/>
      <w:r w:rsidRPr="00F60F40">
        <w:t>Intra_DepthPartition</w:t>
      </w:r>
      <w:proofErr w:type="spellEnd"/>
      <w:r w:rsidRPr="00F60F40">
        <w:t xml:space="preserve">(36) ), </w:t>
      </w:r>
      <w:proofErr w:type="spellStart"/>
      <w:r>
        <w:rPr>
          <w:lang w:eastAsia="ko-KR"/>
        </w:rPr>
        <w:t>intraChainFlag</w:t>
      </w:r>
      <w:proofErr w:type="spellEnd"/>
      <w:r>
        <w:rPr>
          <w:lang w:eastAsia="ko-KR"/>
        </w:rPr>
        <w:t xml:space="preserve"> set equal to 0, </w:t>
      </w:r>
      <w:r w:rsidRPr="00F60F40">
        <w:t>and the DC Offsets DcOffsetP0</w:t>
      </w:r>
      <w:r w:rsidRPr="00F60F40">
        <w:rPr>
          <w:lang w:eastAsia="de-DE"/>
        </w:rPr>
        <w:t>[</w:t>
      </w:r>
      <w:r w:rsidRPr="00F60F40">
        <w:rPr>
          <w:lang w:eastAsia="ko-KR"/>
        </w:rPr>
        <w:t> </w:t>
      </w:r>
      <w:proofErr w:type="spellStart"/>
      <w:r w:rsidRPr="00F60F40">
        <w:rPr>
          <w:lang w:eastAsia="de-DE"/>
        </w:rPr>
        <w:t>xB</w:t>
      </w:r>
      <w:proofErr w:type="spellEnd"/>
      <w:r w:rsidRPr="00F60F40">
        <w:rPr>
          <w:lang w:eastAsia="ko-KR"/>
        </w:rPr>
        <w:t> </w:t>
      </w:r>
      <w:r w:rsidRPr="00F60F40">
        <w:rPr>
          <w:lang w:eastAsia="de-DE"/>
        </w:rPr>
        <w:t>][</w:t>
      </w:r>
      <w:r w:rsidRPr="00F60F40">
        <w:rPr>
          <w:lang w:eastAsia="ko-KR"/>
        </w:rPr>
        <w:t> </w:t>
      </w:r>
      <w:proofErr w:type="spellStart"/>
      <w:r w:rsidRPr="00F60F40">
        <w:rPr>
          <w:lang w:eastAsia="de-DE"/>
        </w:rPr>
        <w:t>yB</w:t>
      </w:r>
      <w:proofErr w:type="spellEnd"/>
      <w:r w:rsidRPr="00F60F40">
        <w:rPr>
          <w:lang w:eastAsia="ko-KR"/>
        </w:rPr>
        <w:t> </w:t>
      </w:r>
      <w:r w:rsidRPr="00F60F40">
        <w:rPr>
          <w:lang w:eastAsia="de-DE"/>
        </w:rPr>
        <w:t>]</w:t>
      </w:r>
      <w:r w:rsidRPr="00F60F40">
        <w:t>, and DcOffsetP1</w:t>
      </w:r>
      <w:r w:rsidRPr="00F60F40">
        <w:rPr>
          <w:lang w:eastAsia="de-DE"/>
        </w:rPr>
        <w:t>[</w:t>
      </w:r>
      <w:r w:rsidRPr="00F60F40">
        <w:rPr>
          <w:lang w:eastAsia="ko-KR"/>
        </w:rPr>
        <w:t> </w:t>
      </w:r>
      <w:proofErr w:type="spellStart"/>
      <w:r w:rsidRPr="00F60F40">
        <w:rPr>
          <w:lang w:eastAsia="de-DE"/>
        </w:rPr>
        <w:t>xB</w:t>
      </w:r>
      <w:proofErr w:type="spellEnd"/>
      <w:r w:rsidRPr="00F60F40">
        <w:rPr>
          <w:lang w:eastAsia="ko-KR"/>
        </w:rPr>
        <w:t> </w:t>
      </w:r>
      <w:r w:rsidRPr="00F60F40">
        <w:rPr>
          <w:lang w:eastAsia="de-DE"/>
        </w:rPr>
        <w:t>][</w:t>
      </w:r>
      <w:r w:rsidRPr="00F60F40">
        <w:rPr>
          <w:lang w:eastAsia="ko-KR"/>
        </w:rPr>
        <w:t> </w:t>
      </w:r>
      <w:proofErr w:type="spellStart"/>
      <w:r w:rsidRPr="00F60F40">
        <w:rPr>
          <w:lang w:eastAsia="de-DE"/>
        </w:rPr>
        <w:t>yB</w:t>
      </w:r>
      <w:proofErr w:type="spellEnd"/>
      <w:r w:rsidRPr="00F60F40">
        <w:rPr>
          <w:lang w:eastAsia="ko-KR"/>
        </w:rPr>
        <w:t> </w:t>
      </w:r>
      <w:r w:rsidRPr="00F60F40">
        <w:rPr>
          <w:lang w:eastAsia="de-DE"/>
        </w:rPr>
        <w:t>]</w:t>
      </w:r>
      <w:r w:rsidRPr="00F60F40">
        <w:t xml:space="preserve"> </w:t>
      </w:r>
      <w:r w:rsidRPr="00F60F40">
        <w:rPr>
          <w:lang w:eastAsia="ko-KR"/>
        </w:rPr>
        <w:t xml:space="preserve">as inputs and the output is assigned to </w:t>
      </w:r>
      <w:bookmarkStart w:id="13" w:name="OLE_LINK7"/>
      <w:bookmarkStart w:id="14" w:name="OLE_LINK8"/>
      <w:proofErr w:type="spellStart"/>
      <w:r w:rsidRPr="00F60F40">
        <w:rPr>
          <w:lang w:eastAsia="ko-KR"/>
        </w:rPr>
        <w:t>pred</w:t>
      </w:r>
      <w:r w:rsidR="00F676B9">
        <w:rPr>
          <w:lang w:eastAsia="ko-KR"/>
        </w:rPr>
        <w:t>Val</w:t>
      </w:r>
      <w:proofErr w:type="spellEnd"/>
      <w:r w:rsidRPr="00F60F40">
        <w:rPr>
          <w:lang w:eastAsia="ko-KR"/>
        </w:rPr>
        <w:t>[ </w:t>
      </w:r>
      <w:r w:rsidR="00F676B9">
        <w:rPr>
          <w:lang w:eastAsia="ko-KR"/>
        </w:rPr>
        <w:t>X</w:t>
      </w:r>
      <w:r w:rsidRPr="00F60F40">
        <w:rPr>
          <w:lang w:eastAsia="ko-KR"/>
        </w:rPr>
        <w:t> ]</w:t>
      </w:r>
      <w:r w:rsidR="00F676B9">
        <w:rPr>
          <w:lang w:eastAsia="ko-KR"/>
        </w:rPr>
        <w:t xml:space="preserve"> </w:t>
      </w:r>
      <w:bookmarkEnd w:id="13"/>
      <w:bookmarkEnd w:id="14"/>
      <w:r w:rsidR="00F676B9">
        <w:rPr>
          <w:lang w:eastAsia="ko-KR"/>
        </w:rPr>
        <w:t>with X = 0, 1</w:t>
      </w:r>
      <w:r w:rsidRPr="00F60F40">
        <w:rPr>
          <w:lang w:eastAsia="ko-KR"/>
        </w:rPr>
        <w:t>.</w:t>
      </w:r>
    </w:p>
    <w:p w:rsidR="00F676B9" w:rsidRPr="00F676B9" w:rsidRDefault="00F676B9" w:rsidP="00F676B9">
      <w:pPr>
        <w:pStyle w:val="3U1"/>
        <w:numPr>
          <w:ilvl w:val="0"/>
          <w:numId w:val="0"/>
        </w:numPr>
        <w:tabs>
          <w:tab w:val="left" w:pos="720"/>
        </w:tabs>
        <w:textAlignment w:val="baseline"/>
        <w:rPr>
          <w:highlight w:val="yellow"/>
          <w:lang w:eastAsia="ko-KR"/>
        </w:rPr>
      </w:pPr>
      <w:r w:rsidRPr="00F676B9">
        <w:rPr>
          <w:highlight w:val="yellow"/>
          <w:lang w:eastAsia="ko-KR"/>
        </w:rPr>
        <w:t xml:space="preserve">The predicted sample values </w:t>
      </w:r>
      <w:proofErr w:type="spellStart"/>
      <w:r w:rsidRPr="00F676B9">
        <w:rPr>
          <w:highlight w:val="yellow"/>
          <w:lang w:eastAsia="ko-KR"/>
        </w:rPr>
        <w:t>predSamples</w:t>
      </w:r>
      <w:proofErr w:type="spellEnd"/>
      <w:r w:rsidRPr="00F676B9">
        <w:rPr>
          <w:highlight w:val="yellow"/>
          <w:lang w:eastAsia="ko-KR"/>
        </w:rPr>
        <w:t xml:space="preserve"> are derived as follows for x = 0</w:t>
      </w:r>
      <w:proofErr w:type="gramStart"/>
      <w:r w:rsidRPr="00F676B9">
        <w:rPr>
          <w:highlight w:val="yellow"/>
          <w:lang w:eastAsia="ko-KR"/>
        </w:rPr>
        <w:t>..nT</w:t>
      </w:r>
      <w:proofErr w:type="gramEnd"/>
      <w:r w:rsidRPr="00F676B9">
        <w:rPr>
          <w:highlight w:val="yellow"/>
          <w:lang w:eastAsia="ko-KR"/>
        </w:rPr>
        <w:t xml:space="preserve">−1 and for y = 0..nT−1. </w:t>
      </w:r>
    </w:p>
    <w:p w:rsidR="00F676B9" w:rsidRDefault="00F676B9" w:rsidP="00F676B9">
      <w:pPr>
        <w:pStyle w:val="3D2"/>
        <w:numPr>
          <w:ilvl w:val="2"/>
          <w:numId w:val="19"/>
        </w:numPr>
        <w:tabs>
          <w:tab w:val="clear" w:pos="340"/>
          <w:tab w:val="num" w:pos="1072"/>
        </w:tabs>
        <w:ind w:left="1071"/>
        <w:textAlignment w:val="baseline"/>
        <w:rPr>
          <w:highlight w:val="yellow"/>
          <w:lang w:eastAsia="ko-KR"/>
        </w:rPr>
      </w:pPr>
      <w:r w:rsidRPr="00F676B9">
        <w:rPr>
          <w:highlight w:val="yellow"/>
          <w:lang w:eastAsia="ko-KR"/>
        </w:rPr>
        <w:t xml:space="preserve">When </w:t>
      </w:r>
      <w:proofErr w:type="spellStart"/>
      <w:r w:rsidRPr="00F676B9">
        <w:rPr>
          <w:highlight w:val="yellow"/>
          <w:lang w:eastAsia="de-DE"/>
        </w:rPr>
        <w:t>partitionPattern</w:t>
      </w:r>
      <w:proofErr w:type="spellEnd"/>
      <w:proofErr w:type="gramStart"/>
      <w:r w:rsidRPr="00F676B9">
        <w:rPr>
          <w:highlight w:val="yellow"/>
          <w:lang w:eastAsia="ko-KR"/>
        </w:rPr>
        <w:t>[ x</w:t>
      </w:r>
      <w:proofErr w:type="gramEnd"/>
      <w:r w:rsidRPr="00F676B9">
        <w:rPr>
          <w:highlight w:val="yellow"/>
          <w:lang w:eastAsia="ko-KR"/>
        </w:rPr>
        <w:t> ][ y ] is equal to X, the following applies.</w:t>
      </w:r>
    </w:p>
    <w:p w:rsidR="00F676B9" w:rsidRPr="00F676B9" w:rsidRDefault="00F676B9" w:rsidP="00F676B9">
      <w:pPr>
        <w:pStyle w:val="3D3"/>
        <w:numPr>
          <w:ilvl w:val="3"/>
          <w:numId w:val="19"/>
        </w:numPr>
        <w:tabs>
          <w:tab w:val="num" w:pos="1072"/>
        </w:tabs>
        <w:textAlignment w:val="baseline"/>
        <w:rPr>
          <w:highlight w:val="yellow"/>
          <w:lang w:eastAsia="de-DE"/>
        </w:rPr>
      </w:pPr>
      <w:proofErr w:type="spellStart"/>
      <w:proofErr w:type="gramStart"/>
      <w:r w:rsidRPr="00F676B9">
        <w:rPr>
          <w:highlight w:val="yellow"/>
          <w:lang w:eastAsia="ko-KR"/>
        </w:rPr>
        <w:t>predSamples</w:t>
      </w:r>
      <w:proofErr w:type="spellEnd"/>
      <w:proofErr w:type="gramEnd"/>
      <w:r w:rsidRPr="00F676B9">
        <w:rPr>
          <w:highlight w:val="yellow"/>
          <w:lang w:eastAsia="ko-KR"/>
        </w:rPr>
        <w:t>[ x ][ y </w:t>
      </w:r>
      <w:r w:rsidRPr="00F676B9">
        <w:rPr>
          <w:highlight w:val="yellow"/>
          <w:lang w:eastAsia="de-DE"/>
        </w:rPr>
        <w:t xml:space="preserve">] = </w:t>
      </w:r>
      <w:proofErr w:type="spellStart"/>
      <w:r w:rsidRPr="00F676B9">
        <w:rPr>
          <w:highlight w:val="yellow"/>
          <w:lang w:eastAsia="de-DE"/>
        </w:rPr>
        <w:t>predVal</w:t>
      </w:r>
      <w:proofErr w:type="spellEnd"/>
      <w:r w:rsidRPr="00F676B9">
        <w:rPr>
          <w:highlight w:val="yellow"/>
          <w:lang w:eastAsia="de-DE"/>
        </w:rPr>
        <w:t>[ X ].</w:t>
      </w:r>
    </w:p>
    <w:p w:rsidR="000362C8" w:rsidRPr="005664DF" w:rsidRDefault="000362C8" w:rsidP="000362C8">
      <w:pPr>
        <w:pStyle w:val="3N0"/>
        <w:rPr>
          <w:strike/>
          <w:highlight w:val="cyan"/>
          <w:lang w:eastAsia="ko-KR"/>
        </w:rPr>
      </w:pPr>
      <w:r w:rsidRPr="005664DF">
        <w:rPr>
          <w:strike/>
          <w:highlight w:val="cyan"/>
          <w:lang w:eastAsia="ko-KR"/>
        </w:rPr>
        <w:t xml:space="preserve">The variable log2SubSample is set equal to </w:t>
      </w:r>
      <w:proofErr w:type="gramStart"/>
      <w:r w:rsidRPr="005664DF">
        <w:rPr>
          <w:strike/>
          <w:highlight w:val="cyan"/>
          <w:lang w:eastAsia="ko-KR"/>
        </w:rPr>
        <w:t>( !</w:t>
      </w:r>
      <w:proofErr w:type="spellStart"/>
      <w:proofErr w:type="gramEnd"/>
      <w:r w:rsidRPr="005664DF">
        <w:rPr>
          <w:strike/>
          <w:highlight w:val="cyan"/>
          <w:lang w:eastAsia="ko-KR"/>
        </w:rPr>
        <w:t>intraChainFlag</w:t>
      </w:r>
      <w:proofErr w:type="spellEnd"/>
      <w:r w:rsidRPr="005664DF">
        <w:rPr>
          <w:strike/>
          <w:highlight w:val="cyan"/>
          <w:lang w:eastAsia="ko-KR"/>
        </w:rPr>
        <w:t xml:space="preserve"> &amp;&amp; ( </w:t>
      </w:r>
      <w:proofErr w:type="spellStart"/>
      <w:r w:rsidRPr="005664DF">
        <w:rPr>
          <w:strike/>
          <w:highlight w:val="cyan"/>
          <w:lang w:eastAsia="ko-KR"/>
        </w:rPr>
        <w:t>nT</w:t>
      </w:r>
      <w:proofErr w:type="spellEnd"/>
      <w:r w:rsidRPr="005664DF">
        <w:rPr>
          <w:strike/>
          <w:highlight w:val="cyan"/>
          <w:lang w:eastAsia="ko-KR"/>
        </w:rPr>
        <w:t> &lt; 32 ) ) 0 : 1.</w:t>
      </w:r>
    </w:p>
    <w:p w:rsidR="000362C8" w:rsidRPr="005664DF" w:rsidRDefault="000362C8" w:rsidP="000362C8">
      <w:pPr>
        <w:pStyle w:val="3N0"/>
        <w:rPr>
          <w:strike/>
          <w:highlight w:val="cyan"/>
          <w:lang w:eastAsia="ko-KR"/>
        </w:rPr>
      </w:pPr>
      <w:r w:rsidRPr="005664DF">
        <w:rPr>
          <w:strike/>
          <w:highlight w:val="cyan"/>
          <w:lang w:eastAsia="ko-KR"/>
        </w:rPr>
        <w:lastRenderedPageBreak/>
        <w:t xml:space="preserve">For X being replaced by 0 and 1, the values of </w:t>
      </w:r>
      <w:r w:rsidRPr="005664DF">
        <w:rPr>
          <w:strike/>
          <w:highlight w:val="cyan"/>
        </w:rPr>
        <w:t>the</w:t>
      </w:r>
      <w:r w:rsidRPr="005664DF">
        <w:rPr>
          <w:strike/>
          <w:highlight w:val="cyan"/>
          <w:lang w:eastAsia="ko-KR"/>
        </w:rPr>
        <w:t xml:space="preserve"> </w:t>
      </w:r>
      <w:r w:rsidRPr="005664DF">
        <w:rPr>
          <w:strike/>
          <w:highlight w:val="cyan"/>
        </w:rPr>
        <w:t>prediction</w:t>
      </w:r>
      <w:r w:rsidRPr="005664DF">
        <w:rPr>
          <w:strike/>
          <w:highlight w:val="cyan"/>
          <w:lang w:eastAsia="ko-KR"/>
        </w:rPr>
        <w:t xml:space="preserve"> samples </w:t>
      </w:r>
      <w:proofErr w:type="spellStart"/>
      <w:r w:rsidRPr="005664DF">
        <w:rPr>
          <w:strike/>
          <w:highlight w:val="cyan"/>
          <w:lang w:eastAsia="ko-KR"/>
        </w:rPr>
        <w:t>predSamples</w:t>
      </w:r>
      <w:proofErr w:type="spellEnd"/>
      <w:proofErr w:type="gramStart"/>
      <w:r w:rsidRPr="005664DF">
        <w:rPr>
          <w:strike/>
          <w:highlight w:val="cyan"/>
          <w:lang w:eastAsia="ko-KR"/>
        </w:rPr>
        <w:t>[ x</w:t>
      </w:r>
      <w:proofErr w:type="gramEnd"/>
      <w:r w:rsidRPr="005664DF">
        <w:rPr>
          <w:strike/>
          <w:highlight w:val="cyan"/>
          <w:lang w:eastAsia="ko-KR"/>
        </w:rPr>
        <w:t>][ y ] are derived as specified by the following ordered steps:</w:t>
      </w:r>
    </w:p>
    <w:p w:rsidR="000362C8" w:rsidRPr="005664DF" w:rsidRDefault="000362C8" w:rsidP="000362C8">
      <w:pPr>
        <w:pStyle w:val="3U1"/>
        <w:numPr>
          <w:ilvl w:val="1"/>
          <w:numId w:val="24"/>
        </w:numPr>
        <w:textAlignment w:val="baseline"/>
        <w:rPr>
          <w:strike/>
          <w:highlight w:val="cyan"/>
          <w:lang w:eastAsia="ko-KR"/>
        </w:rPr>
      </w:pPr>
      <w:r w:rsidRPr="005664DF">
        <w:rPr>
          <w:strike/>
          <w:highlight w:val="cyan"/>
          <w:lang w:eastAsia="ko-KR"/>
        </w:rPr>
        <w:t xml:space="preserve">The variable </w:t>
      </w:r>
      <w:proofErr w:type="spellStart"/>
      <w:r w:rsidRPr="005664DF">
        <w:rPr>
          <w:strike/>
          <w:highlight w:val="cyan"/>
          <w:lang w:eastAsia="ko-KR"/>
        </w:rPr>
        <w:t>sumNeigh</w:t>
      </w:r>
      <w:proofErr w:type="spellEnd"/>
      <w:r w:rsidRPr="005664DF">
        <w:rPr>
          <w:strike/>
          <w:highlight w:val="cyan"/>
          <w:lang w:eastAsia="ko-KR"/>
        </w:rPr>
        <w:t xml:space="preserve"> specifying the sum of the neighbouring samples depth values of partition X is set equal to 0 and the variable </w:t>
      </w:r>
      <w:proofErr w:type="spellStart"/>
      <w:r w:rsidRPr="005664DF">
        <w:rPr>
          <w:strike/>
          <w:highlight w:val="cyan"/>
          <w:lang w:eastAsia="ko-KR"/>
        </w:rPr>
        <w:t>numNeigh</w:t>
      </w:r>
      <w:proofErr w:type="spellEnd"/>
      <w:r w:rsidRPr="005664DF">
        <w:rPr>
          <w:strike/>
          <w:highlight w:val="cyan"/>
          <w:lang w:eastAsia="ko-KR"/>
        </w:rPr>
        <w:t xml:space="preserve"> specifying the number of the neighbouring samples of partition X is set equal to 0 and the following applies. </w:t>
      </w:r>
    </w:p>
    <w:p w:rsidR="000362C8" w:rsidRPr="005664DF" w:rsidRDefault="000362C8" w:rsidP="000362C8">
      <w:pPr>
        <w:pStyle w:val="3D2"/>
        <w:tabs>
          <w:tab w:val="num" w:pos="1072"/>
        </w:tabs>
        <w:textAlignment w:val="baseline"/>
        <w:rPr>
          <w:strike/>
          <w:highlight w:val="cyan"/>
          <w:lang w:eastAsia="ko-KR"/>
        </w:rPr>
      </w:pPr>
      <w:r w:rsidRPr="005664DF">
        <w:rPr>
          <w:strike/>
          <w:highlight w:val="cyan"/>
          <w:lang w:eastAsia="ko-KR"/>
        </w:rPr>
        <w:t>For x = 0..( </w:t>
      </w:r>
      <w:proofErr w:type="spellStart"/>
      <w:r w:rsidRPr="005664DF">
        <w:rPr>
          <w:strike/>
          <w:highlight w:val="cyan"/>
          <w:lang w:eastAsia="ko-KR"/>
        </w:rPr>
        <w:t>nT</w:t>
      </w:r>
      <w:proofErr w:type="spellEnd"/>
      <w:r w:rsidRPr="005664DF">
        <w:rPr>
          <w:strike/>
          <w:highlight w:val="cyan"/>
          <w:lang w:eastAsia="ko-KR"/>
        </w:rPr>
        <w:t xml:space="preserve"> &gt;&gt; log2SubSample ) </w:t>
      </w:r>
      <w:r w:rsidRPr="005664DF">
        <w:rPr>
          <w:strike/>
          <w:highlight w:val="cyan"/>
        </w:rPr>
        <w:t xml:space="preserve">− </w:t>
      </w:r>
      <w:r w:rsidRPr="005664DF">
        <w:rPr>
          <w:strike/>
          <w:highlight w:val="cyan"/>
          <w:lang w:eastAsia="ko-KR"/>
        </w:rPr>
        <w:t xml:space="preserve">1, inclusive the following applies: </w:t>
      </w:r>
    </w:p>
    <w:p w:rsidR="000362C8" w:rsidRPr="005664DF" w:rsidRDefault="000362C8" w:rsidP="000362C8">
      <w:pPr>
        <w:pStyle w:val="3D3"/>
        <w:tabs>
          <w:tab w:val="clear" w:pos="360"/>
          <w:tab w:val="num" w:pos="1411"/>
        </w:tabs>
        <w:ind w:left="1428" w:hanging="357"/>
        <w:textAlignment w:val="baseline"/>
        <w:rPr>
          <w:strike/>
          <w:highlight w:val="cyan"/>
          <w:lang w:eastAsia="ko-KR"/>
        </w:rPr>
      </w:pPr>
      <w:r w:rsidRPr="005664DF">
        <w:rPr>
          <w:strike/>
          <w:highlight w:val="cyan"/>
          <w:lang w:eastAsia="ko-KR"/>
        </w:rPr>
        <w:t xml:space="preserve">When </w:t>
      </w:r>
      <w:proofErr w:type="spellStart"/>
      <w:r w:rsidRPr="005664DF">
        <w:rPr>
          <w:strike/>
          <w:highlight w:val="cyan"/>
          <w:lang w:eastAsia="de-DE"/>
        </w:rPr>
        <w:t>partitionPattern</w:t>
      </w:r>
      <w:proofErr w:type="spellEnd"/>
      <w:r w:rsidRPr="005664DF">
        <w:rPr>
          <w:strike/>
          <w:highlight w:val="cyan"/>
          <w:lang w:eastAsia="ko-KR"/>
        </w:rPr>
        <w:t>[ x &lt;&lt; log2SubSample ][ 0 ] is equal to X, the following applies:</w:t>
      </w:r>
    </w:p>
    <w:p w:rsidR="000362C8" w:rsidRPr="005664DF" w:rsidRDefault="000362C8" w:rsidP="000362C8">
      <w:pPr>
        <w:pStyle w:val="3E5"/>
        <w:numPr>
          <w:ilvl w:val="5"/>
          <w:numId w:val="21"/>
        </w:numPr>
        <w:textAlignment w:val="baseline"/>
        <w:rPr>
          <w:strike/>
          <w:highlight w:val="cyan"/>
          <w:lang w:eastAsia="ko-KR"/>
        </w:rPr>
      </w:pPr>
      <w:proofErr w:type="spellStart"/>
      <w:r w:rsidRPr="005664DF">
        <w:rPr>
          <w:strike/>
          <w:highlight w:val="cyan"/>
          <w:lang w:eastAsia="ko-KR"/>
        </w:rPr>
        <w:t>sumNeigh</w:t>
      </w:r>
      <w:proofErr w:type="spellEnd"/>
      <w:r w:rsidRPr="005664DF">
        <w:rPr>
          <w:strike/>
          <w:highlight w:val="cyan"/>
          <w:lang w:eastAsia="ko-KR"/>
        </w:rPr>
        <w:t xml:space="preserve"> += </w:t>
      </w:r>
      <w:bookmarkStart w:id="15" w:name="OLE_LINK274"/>
      <w:bookmarkStart w:id="16" w:name="OLE_LINK275"/>
      <w:r w:rsidRPr="005664DF">
        <w:rPr>
          <w:strike/>
          <w:highlight w:val="cyan"/>
          <w:lang w:eastAsia="ko-KR"/>
        </w:rPr>
        <w:t>p[ x&lt;&lt; log2SubSample ][ −1 ]</w:t>
      </w:r>
      <w:bookmarkEnd w:id="15"/>
      <w:bookmarkEnd w:id="16"/>
      <w:r w:rsidRPr="005664DF">
        <w:rPr>
          <w:strike/>
          <w:highlight w:val="cyan"/>
          <w:lang w:eastAsia="ko-KR"/>
        </w:rPr>
        <w:tab/>
        <w:t>(</w:t>
      </w:r>
      <w:fldSimple w:instr=" REF H \h  \* MERGEFORMAT " w:fldLock="1">
        <w:r w:rsidRPr="005664DF">
          <w:rPr>
            <w:strike/>
            <w:highlight w:val="cyan"/>
            <w:lang w:eastAsia="ko-KR"/>
          </w:rPr>
          <w:t>H</w:t>
        </w:r>
      </w:fldSimple>
      <w:r w:rsidRPr="005664DF">
        <w:rPr>
          <w:strike/>
          <w:highlight w:val="cyan"/>
          <w:lang w:eastAsia="ko-KR"/>
        </w:rPr>
        <w:noBreakHyphen/>
      </w:r>
      <w:r w:rsidR="001F7547" w:rsidRPr="005664DF">
        <w:rPr>
          <w:strike/>
          <w:highlight w:val="cyan"/>
          <w:lang w:eastAsia="ko-KR"/>
        </w:rPr>
        <w:fldChar w:fldCharType="begin" w:fldLock="1"/>
      </w:r>
      <w:r w:rsidRPr="005664DF">
        <w:rPr>
          <w:strike/>
          <w:highlight w:val="cyan"/>
          <w:lang w:eastAsia="ko-KR"/>
        </w:rPr>
        <w:instrText xml:space="preserve"> SEQ Equation \* ARABIC </w:instrText>
      </w:r>
      <w:r w:rsidR="001F7547" w:rsidRPr="005664DF">
        <w:rPr>
          <w:strike/>
          <w:highlight w:val="cyan"/>
          <w:lang w:eastAsia="ko-KR"/>
        </w:rPr>
        <w:fldChar w:fldCharType="separate"/>
      </w:r>
      <w:r w:rsidRPr="005664DF">
        <w:rPr>
          <w:strike/>
          <w:noProof/>
          <w:highlight w:val="cyan"/>
          <w:lang w:eastAsia="ko-KR"/>
        </w:rPr>
        <w:t>55</w:t>
      </w:r>
      <w:r w:rsidR="001F7547" w:rsidRPr="005664DF">
        <w:rPr>
          <w:strike/>
          <w:highlight w:val="cyan"/>
          <w:lang w:eastAsia="ko-KR"/>
        </w:rPr>
        <w:fldChar w:fldCharType="end"/>
      </w:r>
      <w:r w:rsidRPr="005664DF">
        <w:rPr>
          <w:strike/>
          <w:highlight w:val="cyan"/>
          <w:lang w:eastAsia="ko-KR"/>
        </w:rPr>
        <w:t>)</w:t>
      </w:r>
      <w:r w:rsidRPr="005664DF">
        <w:rPr>
          <w:strike/>
          <w:highlight w:val="cyan"/>
          <w:lang w:eastAsia="ko-KR"/>
        </w:rPr>
        <w:br/>
      </w:r>
      <w:proofErr w:type="spellStart"/>
      <w:r w:rsidRPr="005664DF">
        <w:rPr>
          <w:strike/>
          <w:highlight w:val="cyan"/>
          <w:lang w:eastAsia="ko-KR"/>
        </w:rPr>
        <w:t>numNeigh</w:t>
      </w:r>
      <w:proofErr w:type="spellEnd"/>
      <w:r w:rsidRPr="005664DF">
        <w:rPr>
          <w:strike/>
          <w:highlight w:val="cyan"/>
          <w:lang w:eastAsia="ko-KR"/>
        </w:rPr>
        <w:t xml:space="preserve"> += 1</w:t>
      </w:r>
      <w:r w:rsidRPr="005664DF">
        <w:rPr>
          <w:strike/>
          <w:highlight w:val="cyan"/>
          <w:lang w:eastAsia="ko-KR"/>
        </w:rPr>
        <w:tab/>
      </w:r>
      <w:r w:rsidRPr="005664DF">
        <w:rPr>
          <w:strike/>
          <w:highlight w:val="cyan"/>
          <w:lang w:eastAsia="ko-KR"/>
        </w:rPr>
        <w:tab/>
        <w:t>(</w:t>
      </w:r>
      <w:fldSimple w:instr=" REF H \h  \* MERGEFORMAT " w:fldLock="1">
        <w:r w:rsidRPr="005664DF">
          <w:rPr>
            <w:strike/>
            <w:highlight w:val="cyan"/>
            <w:lang w:eastAsia="ko-KR"/>
          </w:rPr>
          <w:t>H</w:t>
        </w:r>
      </w:fldSimple>
      <w:r w:rsidRPr="005664DF">
        <w:rPr>
          <w:strike/>
          <w:highlight w:val="cyan"/>
          <w:lang w:eastAsia="ko-KR"/>
        </w:rPr>
        <w:noBreakHyphen/>
      </w:r>
      <w:r w:rsidR="001F7547" w:rsidRPr="005664DF">
        <w:rPr>
          <w:strike/>
          <w:highlight w:val="cyan"/>
          <w:lang w:eastAsia="ko-KR"/>
        </w:rPr>
        <w:fldChar w:fldCharType="begin" w:fldLock="1"/>
      </w:r>
      <w:r w:rsidRPr="005664DF">
        <w:rPr>
          <w:strike/>
          <w:highlight w:val="cyan"/>
          <w:lang w:eastAsia="ko-KR"/>
        </w:rPr>
        <w:instrText xml:space="preserve"> SEQ Equation \* ARABIC </w:instrText>
      </w:r>
      <w:r w:rsidR="001F7547" w:rsidRPr="005664DF">
        <w:rPr>
          <w:strike/>
          <w:highlight w:val="cyan"/>
          <w:lang w:eastAsia="ko-KR"/>
        </w:rPr>
        <w:fldChar w:fldCharType="separate"/>
      </w:r>
      <w:r w:rsidRPr="005664DF">
        <w:rPr>
          <w:strike/>
          <w:noProof/>
          <w:highlight w:val="cyan"/>
          <w:lang w:eastAsia="ko-KR"/>
        </w:rPr>
        <w:t>56</w:t>
      </w:r>
      <w:r w:rsidR="001F7547" w:rsidRPr="005664DF">
        <w:rPr>
          <w:strike/>
          <w:highlight w:val="cyan"/>
          <w:lang w:eastAsia="ko-KR"/>
        </w:rPr>
        <w:fldChar w:fldCharType="end"/>
      </w:r>
      <w:r w:rsidRPr="005664DF">
        <w:rPr>
          <w:strike/>
          <w:highlight w:val="cyan"/>
          <w:lang w:eastAsia="ko-KR"/>
        </w:rPr>
        <w:t>)</w:t>
      </w:r>
    </w:p>
    <w:p w:rsidR="000362C8" w:rsidRPr="005664DF" w:rsidRDefault="000362C8" w:rsidP="000362C8">
      <w:pPr>
        <w:pStyle w:val="3D2"/>
        <w:tabs>
          <w:tab w:val="num" w:pos="1072"/>
        </w:tabs>
        <w:textAlignment w:val="baseline"/>
        <w:rPr>
          <w:strike/>
          <w:highlight w:val="cyan"/>
          <w:lang w:eastAsia="ko-KR"/>
        </w:rPr>
      </w:pPr>
      <w:r w:rsidRPr="005664DF">
        <w:rPr>
          <w:strike/>
          <w:highlight w:val="cyan"/>
          <w:lang w:eastAsia="ko-KR"/>
        </w:rPr>
        <w:t>For y = 0..( </w:t>
      </w:r>
      <w:proofErr w:type="spellStart"/>
      <w:r w:rsidRPr="005664DF">
        <w:rPr>
          <w:strike/>
          <w:highlight w:val="cyan"/>
          <w:lang w:eastAsia="ko-KR"/>
        </w:rPr>
        <w:t>nT</w:t>
      </w:r>
      <w:proofErr w:type="spellEnd"/>
      <w:r w:rsidRPr="005664DF">
        <w:rPr>
          <w:strike/>
          <w:highlight w:val="cyan"/>
          <w:lang w:eastAsia="ko-KR"/>
        </w:rPr>
        <w:t xml:space="preserve">  &gt;&gt; log2SubSample )</w:t>
      </w:r>
      <w:r w:rsidRPr="005664DF">
        <w:rPr>
          <w:strike/>
          <w:highlight w:val="cyan"/>
        </w:rPr>
        <w:t xml:space="preserve">− </w:t>
      </w:r>
      <w:r w:rsidRPr="005664DF">
        <w:rPr>
          <w:strike/>
          <w:highlight w:val="cyan"/>
          <w:lang w:eastAsia="ko-KR"/>
        </w:rPr>
        <w:t xml:space="preserve">1,inclusive the following applies: </w:t>
      </w:r>
    </w:p>
    <w:p w:rsidR="000362C8" w:rsidRPr="005664DF" w:rsidRDefault="000362C8" w:rsidP="000362C8">
      <w:pPr>
        <w:pStyle w:val="3D3"/>
        <w:tabs>
          <w:tab w:val="clear" w:pos="360"/>
          <w:tab w:val="num" w:pos="1411"/>
        </w:tabs>
        <w:ind w:left="1428" w:hanging="357"/>
        <w:textAlignment w:val="baseline"/>
        <w:rPr>
          <w:strike/>
          <w:highlight w:val="cyan"/>
          <w:lang w:eastAsia="ko-KR"/>
        </w:rPr>
      </w:pPr>
      <w:r w:rsidRPr="005664DF">
        <w:rPr>
          <w:strike/>
          <w:highlight w:val="cyan"/>
          <w:lang w:eastAsia="ko-KR"/>
        </w:rPr>
        <w:t xml:space="preserve">When </w:t>
      </w:r>
      <w:proofErr w:type="spellStart"/>
      <w:r w:rsidRPr="005664DF">
        <w:rPr>
          <w:strike/>
          <w:highlight w:val="cyan"/>
          <w:lang w:eastAsia="de-DE"/>
        </w:rPr>
        <w:t>partitionPattern</w:t>
      </w:r>
      <w:proofErr w:type="spellEnd"/>
      <w:r w:rsidRPr="005664DF">
        <w:rPr>
          <w:strike/>
          <w:highlight w:val="cyan"/>
          <w:lang w:eastAsia="ko-KR"/>
        </w:rPr>
        <w:t>[ 0 ][ y &lt;&lt; log2SubSample ] is equal to X, the following applies:</w:t>
      </w:r>
    </w:p>
    <w:p w:rsidR="000362C8" w:rsidRPr="005664DF" w:rsidRDefault="000362C8" w:rsidP="000362C8">
      <w:pPr>
        <w:pStyle w:val="3E5"/>
        <w:numPr>
          <w:ilvl w:val="5"/>
          <w:numId w:val="21"/>
        </w:numPr>
        <w:textAlignment w:val="baseline"/>
        <w:rPr>
          <w:strike/>
          <w:highlight w:val="cyan"/>
          <w:lang w:eastAsia="ko-KR"/>
        </w:rPr>
      </w:pPr>
      <w:proofErr w:type="spellStart"/>
      <w:r w:rsidRPr="005664DF">
        <w:rPr>
          <w:strike/>
          <w:highlight w:val="cyan"/>
          <w:lang w:eastAsia="ko-KR"/>
        </w:rPr>
        <w:t>sumNeigh</w:t>
      </w:r>
      <w:proofErr w:type="spellEnd"/>
      <w:r w:rsidRPr="005664DF">
        <w:rPr>
          <w:strike/>
          <w:highlight w:val="cyan"/>
          <w:lang w:eastAsia="ko-KR"/>
        </w:rPr>
        <w:t xml:space="preserve"> += p[ −1 ][ y &lt;&lt; log2SubSample ]</w:t>
      </w:r>
      <w:r w:rsidRPr="005664DF">
        <w:rPr>
          <w:strike/>
          <w:highlight w:val="cyan"/>
          <w:lang w:eastAsia="ko-KR"/>
        </w:rPr>
        <w:tab/>
        <w:t>(</w:t>
      </w:r>
      <w:fldSimple w:instr=" REF H \h  \* MERGEFORMAT " w:fldLock="1">
        <w:r w:rsidRPr="005664DF">
          <w:rPr>
            <w:strike/>
            <w:highlight w:val="cyan"/>
            <w:lang w:eastAsia="ko-KR"/>
          </w:rPr>
          <w:t>H</w:t>
        </w:r>
      </w:fldSimple>
      <w:r w:rsidRPr="005664DF">
        <w:rPr>
          <w:strike/>
          <w:highlight w:val="cyan"/>
          <w:lang w:eastAsia="ko-KR"/>
        </w:rPr>
        <w:noBreakHyphen/>
      </w:r>
      <w:r w:rsidR="001F7547" w:rsidRPr="005664DF">
        <w:rPr>
          <w:strike/>
          <w:highlight w:val="cyan"/>
          <w:lang w:eastAsia="ko-KR"/>
        </w:rPr>
        <w:fldChar w:fldCharType="begin" w:fldLock="1"/>
      </w:r>
      <w:r w:rsidRPr="005664DF">
        <w:rPr>
          <w:strike/>
          <w:highlight w:val="cyan"/>
          <w:lang w:eastAsia="ko-KR"/>
        </w:rPr>
        <w:instrText xml:space="preserve"> SEQ Equation \* ARABIC </w:instrText>
      </w:r>
      <w:r w:rsidR="001F7547" w:rsidRPr="005664DF">
        <w:rPr>
          <w:strike/>
          <w:highlight w:val="cyan"/>
          <w:lang w:eastAsia="ko-KR"/>
        </w:rPr>
        <w:fldChar w:fldCharType="separate"/>
      </w:r>
      <w:r w:rsidRPr="005664DF">
        <w:rPr>
          <w:strike/>
          <w:noProof/>
          <w:highlight w:val="cyan"/>
          <w:lang w:eastAsia="ko-KR"/>
        </w:rPr>
        <w:t>57</w:t>
      </w:r>
      <w:r w:rsidR="001F7547" w:rsidRPr="005664DF">
        <w:rPr>
          <w:strike/>
          <w:highlight w:val="cyan"/>
          <w:lang w:eastAsia="ko-KR"/>
        </w:rPr>
        <w:fldChar w:fldCharType="end"/>
      </w:r>
      <w:r w:rsidRPr="005664DF">
        <w:rPr>
          <w:strike/>
          <w:highlight w:val="cyan"/>
          <w:lang w:eastAsia="ko-KR"/>
        </w:rPr>
        <w:t xml:space="preserve">) </w:t>
      </w:r>
      <w:r w:rsidRPr="005664DF">
        <w:rPr>
          <w:strike/>
          <w:highlight w:val="cyan"/>
          <w:lang w:eastAsia="ko-KR"/>
        </w:rPr>
        <w:br/>
      </w:r>
      <w:proofErr w:type="spellStart"/>
      <w:r w:rsidRPr="005664DF">
        <w:rPr>
          <w:strike/>
          <w:highlight w:val="cyan"/>
          <w:lang w:eastAsia="ko-KR"/>
        </w:rPr>
        <w:t>numNeigh</w:t>
      </w:r>
      <w:proofErr w:type="spellEnd"/>
      <w:r w:rsidRPr="005664DF">
        <w:rPr>
          <w:strike/>
          <w:highlight w:val="cyan"/>
          <w:lang w:eastAsia="ko-KR"/>
        </w:rPr>
        <w:t xml:space="preserve"> += 1</w:t>
      </w:r>
      <w:r w:rsidRPr="005664DF">
        <w:rPr>
          <w:strike/>
          <w:highlight w:val="cyan"/>
          <w:lang w:eastAsia="ko-KR"/>
        </w:rPr>
        <w:tab/>
      </w:r>
      <w:r w:rsidRPr="005664DF">
        <w:rPr>
          <w:strike/>
          <w:highlight w:val="cyan"/>
          <w:lang w:eastAsia="ko-KR"/>
        </w:rPr>
        <w:tab/>
        <w:t>(</w:t>
      </w:r>
      <w:fldSimple w:instr=" REF H \h  \* MERGEFORMAT " w:fldLock="1">
        <w:r w:rsidRPr="005664DF">
          <w:rPr>
            <w:strike/>
            <w:highlight w:val="cyan"/>
            <w:lang w:eastAsia="ko-KR"/>
          </w:rPr>
          <w:t>H</w:t>
        </w:r>
      </w:fldSimple>
      <w:r w:rsidRPr="005664DF">
        <w:rPr>
          <w:strike/>
          <w:highlight w:val="cyan"/>
          <w:lang w:eastAsia="ko-KR"/>
        </w:rPr>
        <w:noBreakHyphen/>
      </w:r>
      <w:r w:rsidR="001F7547" w:rsidRPr="005664DF">
        <w:rPr>
          <w:strike/>
          <w:highlight w:val="cyan"/>
          <w:lang w:eastAsia="ko-KR"/>
        </w:rPr>
        <w:fldChar w:fldCharType="begin" w:fldLock="1"/>
      </w:r>
      <w:r w:rsidRPr="005664DF">
        <w:rPr>
          <w:strike/>
          <w:highlight w:val="cyan"/>
          <w:lang w:eastAsia="ko-KR"/>
        </w:rPr>
        <w:instrText xml:space="preserve"> SEQ Equation \* ARABIC </w:instrText>
      </w:r>
      <w:r w:rsidR="001F7547" w:rsidRPr="005664DF">
        <w:rPr>
          <w:strike/>
          <w:highlight w:val="cyan"/>
          <w:lang w:eastAsia="ko-KR"/>
        </w:rPr>
        <w:fldChar w:fldCharType="separate"/>
      </w:r>
      <w:r w:rsidRPr="005664DF">
        <w:rPr>
          <w:strike/>
          <w:noProof/>
          <w:highlight w:val="cyan"/>
          <w:lang w:eastAsia="ko-KR"/>
        </w:rPr>
        <w:t>58</w:t>
      </w:r>
      <w:r w:rsidR="001F7547" w:rsidRPr="005664DF">
        <w:rPr>
          <w:strike/>
          <w:highlight w:val="cyan"/>
          <w:lang w:eastAsia="ko-KR"/>
        </w:rPr>
        <w:fldChar w:fldCharType="end"/>
      </w:r>
      <w:r w:rsidRPr="005664DF">
        <w:rPr>
          <w:strike/>
          <w:highlight w:val="cyan"/>
          <w:lang w:eastAsia="ko-KR"/>
        </w:rPr>
        <w:t>)</w:t>
      </w:r>
    </w:p>
    <w:p w:rsidR="000362C8" w:rsidRPr="005664DF" w:rsidRDefault="000362C8" w:rsidP="000362C8">
      <w:pPr>
        <w:pStyle w:val="3U1"/>
        <w:numPr>
          <w:ilvl w:val="1"/>
          <w:numId w:val="7"/>
        </w:numPr>
        <w:textAlignment w:val="baseline"/>
        <w:rPr>
          <w:strike/>
          <w:highlight w:val="cyan"/>
          <w:lang w:eastAsia="ko-KR"/>
        </w:rPr>
      </w:pPr>
      <w:r w:rsidRPr="005664DF">
        <w:rPr>
          <w:strike/>
          <w:highlight w:val="cyan"/>
          <w:lang w:eastAsia="ko-KR"/>
        </w:rPr>
        <w:t xml:space="preserve">The variables </w:t>
      </w:r>
      <w:proofErr w:type="spellStart"/>
      <w:r w:rsidRPr="005664DF">
        <w:rPr>
          <w:strike/>
          <w:highlight w:val="cyan"/>
          <w:lang w:eastAsia="ko-KR"/>
        </w:rPr>
        <w:t>predDcVal</w:t>
      </w:r>
      <w:proofErr w:type="spellEnd"/>
      <w:r w:rsidRPr="005664DF">
        <w:rPr>
          <w:strike/>
          <w:highlight w:val="cyan"/>
          <w:lang w:eastAsia="ko-KR"/>
        </w:rPr>
        <w:t xml:space="preserve"> specifying the predicted constant partition values for partition X is derived as follows.</w:t>
      </w:r>
    </w:p>
    <w:p w:rsidR="000362C8" w:rsidRPr="005664DF" w:rsidRDefault="000362C8" w:rsidP="000362C8">
      <w:pPr>
        <w:pStyle w:val="3E3"/>
        <w:numPr>
          <w:ilvl w:val="3"/>
          <w:numId w:val="21"/>
        </w:numPr>
        <w:textAlignment w:val="baseline"/>
        <w:rPr>
          <w:strike/>
          <w:highlight w:val="cyan"/>
          <w:lang w:eastAsia="ko-KR"/>
        </w:rPr>
      </w:pPr>
      <w:proofErr w:type="spellStart"/>
      <w:proofErr w:type="gramStart"/>
      <w:r w:rsidRPr="005664DF">
        <w:rPr>
          <w:strike/>
          <w:highlight w:val="cyan"/>
          <w:lang w:eastAsia="ko-KR"/>
        </w:rPr>
        <w:t>predDcVal</w:t>
      </w:r>
      <w:proofErr w:type="spellEnd"/>
      <w:proofErr w:type="gramEnd"/>
      <w:r w:rsidRPr="005664DF">
        <w:rPr>
          <w:strike/>
          <w:highlight w:val="cyan"/>
          <w:lang w:eastAsia="ko-KR"/>
        </w:rPr>
        <w:t xml:space="preserve"> = ( </w:t>
      </w:r>
      <w:proofErr w:type="spellStart"/>
      <w:r w:rsidRPr="005664DF">
        <w:rPr>
          <w:strike/>
          <w:highlight w:val="cyan"/>
          <w:lang w:eastAsia="ko-KR"/>
        </w:rPr>
        <w:t>numNeigh</w:t>
      </w:r>
      <w:proofErr w:type="spellEnd"/>
      <w:r w:rsidRPr="005664DF">
        <w:rPr>
          <w:strike/>
          <w:highlight w:val="cyan"/>
          <w:lang w:eastAsia="ko-KR"/>
        </w:rPr>
        <w:t xml:space="preserve"> ! = </w:t>
      </w:r>
      <w:proofErr w:type="gramStart"/>
      <w:r w:rsidRPr="005664DF">
        <w:rPr>
          <w:strike/>
          <w:highlight w:val="cyan"/>
          <w:lang w:eastAsia="ko-KR"/>
        </w:rPr>
        <w:t>0 )</w:t>
      </w:r>
      <w:proofErr w:type="gramEnd"/>
      <w:r w:rsidRPr="005664DF">
        <w:rPr>
          <w:strike/>
          <w:highlight w:val="cyan"/>
          <w:lang w:eastAsia="ko-KR"/>
        </w:rPr>
        <w:t xml:space="preserve"> ? ( </w:t>
      </w:r>
      <w:proofErr w:type="spellStart"/>
      <w:r w:rsidRPr="005664DF">
        <w:rPr>
          <w:strike/>
          <w:highlight w:val="cyan"/>
          <w:lang w:eastAsia="ko-KR"/>
        </w:rPr>
        <w:t>sumNeigh</w:t>
      </w:r>
      <w:proofErr w:type="spellEnd"/>
      <w:r w:rsidRPr="005664DF">
        <w:rPr>
          <w:strike/>
          <w:highlight w:val="cyan"/>
          <w:lang w:eastAsia="ko-KR"/>
        </w:rPr>
        <w:t xml:space="preserve"> / </w:t>
      </w:r>
      <w:proofErr w:type="spellStart"/>
      <w:r w:rsidRPr="005664DF">
        <w:rPr>
          <w:strike/>
          <w:highlight w:val="cyan"/>
          <w:lang w:eastAsia="ko-KR"/>
        </w:rPr>
        <w:t>numNeigh</w:t>
      </w:r>
      <w:proofErr w:type="spellEnd"/>
      <w:r w:rsidRPr="005664DF">
        <w:rPr>
          <w:strike/>
          <w:highlight w:val="cyan"/>
          <w:lang w:eastAsia="ko-KR"/>
        </w:rPr>
        <w:t xml:space="preserve"> ) : ( </w:t>
      </w:r>
      <w:r w:rsidRPr="005664DF">
        <w:rPr>
          <w:strike/>
          <w:highlight w:val="cyan"/>
        </w:rPr>
        <w:t xml:space="preserve">1 &lt;&lt; ( </w:t>
      </w:r>
      <w:proofErr w:type="spellStart"/>
      <w:r w:rsidRPr="005664DF">
        <w:rPr>
          <w:strike/>
          <w:highlight w:val="cyan"/>
        </w:rPr>
        <w:t>BitDepth</w:t>
      </w:r>
      <w:r w:rsidRPr="005664DF">
        <w:rPr>
          <w:strike/>
          <w:highlight w:val="cyan"/>
          <w:vertAlign w:val="subscript"/>
        </w:rPr>
        <w:t>Y</w:t>
      </w:r>
      <w:proofErr w:type="spellEnd"/>
      <w:r w:rsidRPr="005664DF">
        <w:rPr>
          <w:strike/>
          <w:highlight w:val="cyan"/>
        </w:rPr>
        <w:t xml:space="preserve">  − 1 )</w:t>
      </w:r>
      <w:r w:rsidRPr="005664DF">
        <w:rPr>
          <w:strike/>
          <w:highlight w:val="cyan"/>
          <w:lang w:eastAsia="ko-KR"/>
        </w:rPr>
        <w:t xml:space="preserve"> )</w:t>
      </w:r>
      <w:r w:rsidRPr="005664DF">
        <w:rPr>
          <w:strike/>
          <w:highlight w:val="cyan"/>
          <w:lang w:eastAsia="ko-KR"/>
        </w:rPr>
        <w:tab/>
        <w:t>(</w:t>
      </w:r>
      <w:fldSimple w:instr=" REF H \h  \* MERGEFORMAT " w:fldLock="1">
        <w:r w:rsidRPr="005664DF">
          <w:rPr>
            <w:strike/>
            <w:highlight w:val="cyan"/>
            <w:lang w:eastAsia="ko-KR"/>
          </w:rPr>
          <w:t>H</w:t>
        </w:r>
      </w:fldSimple>
      <w:r w:rsidRPr="005664DF">
        <w:rPr>
          <w:strike/>
          <w:highlight w:val="cyan"/>
          <w:lang w:eastAsia="ko-KR"/>
        </w:rPr>
        <w:noBreakHyphen/>
      </w:r>
      <w:r w:rsidR="001F7547" w:rsidRPr="005664DF">
        <w:rPr>
          <w:strike/>
          <w:highlight w:val="cyan"/>
          <w:lang w:eastAsia="ko-KR"/>
        </w:rPr>
        <w:fldChar w:fldCharType="begin" w:fldLock="1"/>
      </w:r>
      <w:r w:rsidRPr="005664DF">
        <w:rPr>
          <w:strike/>
          <w:highlight w:val="cyan"/>
          <w:lang w:eastAsia="ko-KR"/>
        </w:rPr>
        <w:instrText xml:space="preserve"> SEQ Equation \* ARABIC </w:instrText>
      </w:r>
      <w:r w:rsidR="001F7547" w:rsidRPr="005664DF">
        <w:rPr>
          <w:strike/>
          <w:highlight w:val="cyan"/>
          <w:lang w:eastAsia="ko-KR"/>
        </w:rPr>
        <w:fldChar w:fldCharType="separate"/>
      </w:r>
      <w:r w:rsidRPr="005664DF">
        <w:rPr>
          <w:strike/>
          <w:noProof/>
          <w:highlight w:val="cyan"/>
          <w:lang w:eastAsia="ko-KR"/>
        </w:rPr>
        <w:t>59</w:t>
      </w:r>
      <w:r w:rsidR="001F7547" w:rsidRPr="005664DF">
        <w:rPr>
          <w:strike/>
          <w:highlight w:val="cyan"/>
          <w:lang w:eastAsia="ko-KR"/>
        </w:rPr>
        <w:fldChar w:fldCharType="end"/>
      </w:r>
      <w:r w:rsidRPr="005664DF">
        <w:rPr>
          <w:strike/>
          <w:highlight w:val="cyan"/>
          <w:lang w:eastAsia="ko-KR"/>
        </w:rPr>
        <w:t>)</w:t>
      </w:r>
    </w:p>
    <w:p w:rsidR="000362C8" w:rsidRPr="005664DF" w:rsidRDefault="000362C8" w:rsidP="000362C8">
      <w:pPr>
        <w:pStyle w:val="3U1"/>
        <w:numPr>
          <w:ilvl w:val="1"/>
          <w:numId w:val="7"/>
        </w:numPr>
        <w:textAlignment w:val="baseline"/>
        <w:rPr>
          <w:strike/>
          <w:highlight w:val="cyan"/>
          <w:lang w:eastAsia="ko-KR"/>
        </w:rPr>
      </w:pPr>
      <w:r w:rsidRPr="005664DF">
        <w:rPr>
          <w:strike/>
          <w:highlight w:val="cyan"/>
          <w:lang w:eastAsia="ko-KR"/>
        </w:rPr>
        <w:t xml:space="preserve">The variable </w:t>
      </w:r>
      <w:proofErr w:type="spellStart"/>
      <w:r w:rsidRPr="005664DF">
        <w:rPr>
          <w:strike/>
          <w:highlight w:val="cyan"/>
          <w:lang w:eastAsia="ko-KR"/>
        </w:rPr>
        <w:t>dcOffset</w:t>
      </w:r>
      <w:proofErr w:type="spellEnd"/>
      <w:r w:rsidRPr="005664DF">
        <w:rPr>
          <w:strike/>
          <w:highlight w:val="cyan"/>
          <w:lang w:eastAsia="ko-KR"/>
        </w:rPr>
        <w:t xml:space="preserve"> specifying the DC offset is derived as follows.</w:t>
      </w:r>
    </w:p>
    <w:p w:rsidR="000362C8" w:rsidRPr="005664DF" w:rsidRDefault="000362C8" w:rsidP="000362C8">
      <w:pPr>
        <w:pStyle w:val="3D2"/>
        <w:tabs>
          <w:tab w:val="num" w:pos="1072"/>
        </w:tabs>
        <w:textAlignment w:val="baseline"/>
        <w:rPr>
          <w:strike/>
          <w:highlight w:val="cyan"/>
          <w:lang w:eastAsia="ko-KR"/>
        </w:rPr>
      </w:pPr>
      <w:r w:rsidRPr="005664DF">
        <w:rPr>
          <w:strike/>
          <w:highlight w:val="cyan"/>
          <w:lang w:eastAsia="ko-KR"/>
        </w:rPr>
        <w:t xml:space="preserve">If </w:t>
      </w:r>
      <w:proofErr w:type="spellStart"/>
      <w:r w:rsidRPr="005664DF">
        <w:rPr>
          <w:strike/>
          <w:highlight w:val="cyan"/>
          <w:lang w:eastAsia="ko-KR"/>
        </w:rPr>
        <w:t>dcOffsetAvailFlag</w:t>
      </w:r>
      <w:proofErr w:type="spellEnd"/>
      <w:r w:rsidRPr="005664DF">
        <w:rPr>
          <w:strike/>
          <w:highlight w:val="cyan"/>
          <w:lang w:eastAsia="ko-KR"/>
        </w:rPr>
        <w:t xml:space="preserve"> is equal to 1, the following applies. :</w:t>
      </w:r>
    </w:p>
    <w:p w:rsidR="000362C8" w:rsidRPr="005664DF" w:rsidRDefault="000362C8" w:rsidP="000362C8">
      <w:pPr>
        <w:pStyle w:val="3E4"/>
        <w:numPr>
          <w:ilvl w:val="4"/>
          <w:numId w:val="21"/>
        </w:numPr>
        <w:textAlignment w:val="baseline"/>
        <w:rPr>
          <w:strike/>
          <w:highlight w:val="cyan"/>
          <w:lang w:eastAsia="ko-KR"/>
        </w:rPr>
      </w:pPr>
      <w:proofErr w:type="spellStart"/>
      <w:proofErr w:type="gramStart"/>
      <w:r w:rsidRPr="005664DF">
        <w:rPr>
          <w:strike/>
          <w:highlight w:val="cyan"/>
          <w:lang w:eastAsia="ko-KR"/>
        </w:rPr>
        <w:t>dcOffsetScale</w:t>
      </w:r>
      <w:proofErr w:type="spellEnd"/>
      <w:proofErr w:type="gramEnd"/>
      <w:r w:rsidRPr="005664DF">
        <w:rPr>
          <w:strike/>
          <w:highlight w:val="cyan"/>
          <w:lang w:eastAsia="ko-KR"/>
        </w:rPr>
        <w:t xml:space="preserve"> = </w:t>
      </w:r>
      <w:proofErr w:type="spellStart"/>
      <w:r w:rsidRPr="005664DF">
        <w:rPr>
          <w:strike/>
          <w:highlight w:val="cyan"/>
          <w:lang w:eastAsia="ko-KR"/>
        </w:rPr>
        <w:t>intraChainFlag</w:t>
      </w:r>
      <w:proofErr w:type="spellEnd"/>
      <w:r w:rsidRPr="005664DF">
        <w:rPr>
          <w:strike/>
          <w:highlight w:val="cyan"/>
          <w:lang w:eastAsia="ko-KR"/>
        </w:rPr>
        <w:t xml:space="preserve"> ? </w:t>
      </w:r>
      <w:r w:rsidRPr="005664DF">
        <w:rPr>
          <w:strike/>
          <w:highlight w:val="cyan"/>
        </w:rPr>
        <w:t xml:space="preserve">Clip3( 1, ( 1 &lt;&lt; </w:t>
      </w:r>
      <w:proofErr w:type="spellStart"/>
      <w:r w:rsidRPr="005664DF">
        <w:rPr>
          <w:strike/>
          <w:highlight w:val="cyan"/>
        </w:rPr>
        <w:t>BitDepth</w:t>
      </w:r>
      <w:r w:rsidRPr="005664DF">
        <w:rPr>
          <w:strike/>
          <w:highlight w:val="cyan"/>
          <w:vertAlign w:val="subscript"/>
        </w:rPr>
        <w:t>Y</w:t>
      </w:r>
      <w:proofErr w:type="spellEnd"/>
      <w:r w:rsidRPr="005664DF">
        <w:rPr>
          <w:strike/>
          <w:highlight w:val="cyan"/>
        </w:rPr>
        <w:t xml:space="preserve"> ) − 1, Round( 2 </w:t>
      </w:r>
      <w:r w:rsidRPr="005664DF">
        <w:rPr>
          <w:strike/>
          <w:highlight w:val="cyan"/>
          <w:vertAlign w:val="superscript"/>
        </w:rPr>
        <w:t>(QP’</w:t>
      </w:r>
      <w:r w:rsidRPr="005664DF">
        <w:rPr>
          <w:strike/>
          <w:sz w:val="16"/>
          <w:highlight w:val="cyan"/>
          <w:vertAlign w:val="subscript"/>
        </w:rPr>
        <w:t>Y</w:t>
      </w:r>
      <w:r w:rsidRPr="005664DF">
        <w:rPr>
          <w:strike/>
          <w:highlight w:val="cyan"/>
          <w:vertAlign w:val="superscript"/>
        </w:rPr>
        <w:t xml:space="preserve"> /10)- 2</w:t>
      </w:r>
      <w:r w:rsidRPr="005664DF">
        <w:rPr>
          <w:strike/>
          <w:highlight w:val="cyan"/>
        </w:rPr>
        <w:t xml:space="preserve"> ) ) : 1</w:t>
      </w:r>
      <w:r w:rsidRPr="005664DF">
        <w:rPr>
          <w:strike/>
          <w:highlight w:val="cyan"/>
          <w:lang w:eastAsia="ko-KR"/>
        </w:rPr>
        <w:t xml:space="preserve"> </w:t>
      </w:r>
      <w:r w:rsidRPr="005664DF">
        <w:rPr>
          <w:strike/>
          <w:highlight w:val="cyan"/>
          <w:lang w:eastAsia="ko-KR"/>
        </w:rPr>
        <w:tab/>
        <w:t>(</w:t>
      </w:r>
      <w:fldSimple w:instr=" REF H \h  \* MERGEFORMAT " w:fldLock="1">
        <w:r w:rsidRPr="005664DF">
          <w:rPr>
            <w:strike/>
            <w:highlight w:val="cyan"/>
            <w:lang w:eastAsia="ko-KR"/>
          </w:rPr>
          <w:t>H</w:t>
        </w:r>
      </w:fldSimple>
      <w:r w:rsidRPr="005664DF">
        <w:rPr>
          <w:strike/>
          <w:highlight w:val="cyan"/>
          <w:lang w:eastAsia="ko-KR"/>
        </w:rPr>
        <w:noBreakHyphen/>
      </w:r>
      <w:r w:rsidR="001F7547" w:rsidRPr="005664DF">
        <w:rPr>
          <w:strike/>
          <w:highlight w:val="cyan"/>
          <w:lang w:eastAsia="ko-KR"/>
        </w:rPr>
        <w:fldChar w:fldCharType="begin" w:fldLock="1"/>
      </w:r>
      <w:r w:rsidRPr="005664DF">
        <w:rPr>
          <w:strike/>
          <w:highlight w:val="cyan"/>
          <w:lang w:eastAsia="ko-KR"/>
        </w:rPr>
        <w:instrText xml:space="preserve"> SEQ Equation \* ARABIC </w:instrText>
      </w:r>
      <w:r w:rsidR="001F7547" w:rsidRPr="005664DF">
        <w:rPr>
          <w:strike/>
          <w:highlight w:val="cyan"/>
          <w:lang w:eastAsia="ko-KR"/>
        </w:rPr>
        <w:fldChar w:fldCharType="separate"/>
      </w:r>
      <w:r w:rsidRPr="005664DF">
        <w:rPr>
          <w:strike/>
          <w:noProof/>
          <w:highlight w:val="cyan"/>
          <w:lang w:eastAsia="ko-KR"/>
        </w:rPr>
        <w:t>60</w:t>
      </w:r>
      <w:r w:rsidR="001F7547" w:rsidRPr="005664DF">
        <w:rPr>
          <w:strike/>
          <w:highlight w:val="cyan"/>
          <w:lang w:eastAsia="ko-KR"/>
        </w:rPr>
        <w:fldChar w:fldCharType="end"/>
      </w:r>
      <w:r w:rsidRPr="005664DF">
        <w:rPr>
          <w:strike/>
          <w:highlight w:val="cyan"/>
          <w:lang w:eastAsia="ko-KR"/>
        </w:rPr>
        <w:t>)</w:t>
      </w:r>
    </w:p>
    <w:p w:rsidR="000362C8" w:rsidRPr="005664DF" w:rsidRDefault="000362C8" w:rsidP="000362C8">
      <w:pPr>
        <w:pStyle w:val="3E4"/>
        <w:numPr>
          <w:ilvl w:val="4"/>
          <w:numId w:val="21"/>
        </w:numPr>
        <w:textAlignment w:val="baseline"/>
        <w:rPr>
          <w:strike/>
          <w:highlight w:val="cyan"/>
          <w:lang w:eastAsia="ko-KR"/>
        </w:rPr>
      </w:pPr>
      <w:proofErr w:type="spellStart"/>
      <w:r w:rsidRPr="005664DF">
        <w:rPr>
          <w:strike/>
          <w:highlight w:val="cyan"/>
          <w:lang w:eastAsia="ko-KR"/>
        </w:rPr>
        <w:t>dcOffset</w:t>
      </w:r>
      <w:proofErr w:type="spellEnd"/>
      <w:r w:rsidRPr="005664DF">
        <w:rPr>
          <w:strike/>
          <w:highlight w:val="cyan"/>
          <w:lang w:eastAsia="ko-KR"/>
        </w:rPr>
        <w:t xml:space="preserve"> = </w:t>
      </w:r>
      <w:proofErr w:type="spellStart"/>
      <w:r w:rsidRPr="005664DF">
        <w:rPr>
          <w:strike/>
          <w:highlight w:val="cyan"/>
          <w:lang w:eastAsia="ko-KR"/>
        </w:rPr>
        <w:t>dcOffset</w:t>
      </w:r>
      <w:proofErr w:type="spellEnd"/>
      <w:r w:rsidRPr="005664DF">
        <w:rPr>
          <w:strike/>
          <w:highlight w:val="cyan"/>
          <w:lang w:eastAsia="ko-KR"/>
        </w:rPr>
        <w:t xml:space="preserve"> * </w:t>
      </w:r>
      <w:proofErr w:type="spellStart"/>
      <w:r w:rsidRPr="005664DF">
        <w:rPr>
          <w:strike/>
          <w:highlight w:val="cyan"/>
          <w:lang w:eastAsia="ko-KR"/>
        </w:rPr>
        <w:t>dcOffsetScale</w:t>
      </w:r>
      <w:proofErr w:type="spellEnd"/>
      <w:r w:rsidRPr="005664DF">
        <w:rPr>
          <w:strike/>
          <w:highlight w:val="cyan"/>
          <w:lang w:eastAsia="ko-KR"/>
        </w:rPr>
        <w:tab/>
      </w:r>
      <w:r w:rsidRPr="005664DF">
        <w:rPr>
          <w:strike/>
          <w:highlight w:val="cyan"/>
          <w:lang w:eastAsia="ko-KR"/>
        </w:rPr>
        <w:tab/>
        <w:t>(</w:t>
      </w:r>
      <w:fldSimple w:instr=" REF H \h  \* MERGEFORMAT " w:fldLock="1">
        <w:r w:rsidRPr="005664DF">
          <w:rPr>
            <w:strike/>
            <w:highlight w:val="cyan"/>
            <w:lang w:eastAsia="ko-KR"/>
          </w:rPr>
          <w:t>H</w:t>
        </w:r>
      </w:fldSimple>
      <w:r w:rsidRPr="005664DF">
        <w:rPr>
          <w:strike/>
          <w:highlight w:val="cyan"/>
          <w:lang w:eastAsia="ko-KR"/>
        </w:rPr>
        <w:noBreakHyphen/>
      </w:r>
      <w:r w:rsidR="001F7547" w:rsidRPr="005664DF">
        <w:rPr>
          <w:strike/>
          <w:highlight w:val="cyan"/>
          <w:lang w:eastAsia="ko-KR"/>
        </w:rPr>
        <w:fldChar w:fldCharType="begin" w:fldLock="1"/>
      </w:r>
      <w:r w:rsidRPr="005664DF">
        <w:rPr>
          <w:strike/>
          <w:highlight w:val="cyan"/>
          <w:lang w:eastAsia="ko-KR"/>
        </w:rPr>
        <w:instrText xml:space="preserve"> SEQ Equation \* ARABIC </w:instrText>
      </w:r>
      <w:r w:rsidR="001F7547" w:rsidRPr="005664DF">
        <w:rPr>
          <w:strike/>
          <w:highlight w:val="cyan"/>
          <w:lang w:eastAsia="ko-KR"/>
        </w:rPr>
        <w:fldChar w:fldCharType="separate"/>
      </w:r>
      <w:r w:rsidRPr="005664DF">
        <w:rPr>
          <w:strike/>
          <w:noProof/>
          <w:highlight w:val="cyan"/>
          <w:lang w:eastAsia="ko-KR"/>
        </w:rPr>
        <w:t>61</w:t>
      </w:r>
      <w:r w:rsidR="001F7547" w:rsidRPr="005664DF">
        <w:rPr>
          <w:strike/>
          <w:highlight w:val="cyan"/>
          <w:lang w:eastAsia="ko-KR"/>
        </w:rPr>
        <w:fldChar w:fldCharType="end"/>
      </w:r>
      <w:r w:rsidRPr="005664DF">
        <w:rPr>
          <w:strike/>
          <w:highlight w:val="cyan"/>
          <w:lang w:eastAsia="ko-KR"/>
        </w:rPr>
        <w:t>)</w:t>
      </w:r>
    </w:p>
    <w:p w:rsidR="000362C8" w:rsidRPr="005664DF" w:rsidRDefault="000362C8" w:rsidP="000362C8">
      <w:pPr>
        <w:pStyle w:val="3D2"/>
        <w:tabs>
          <w:tab w:val="num" w:pos="1072"/>
        </w:tabs>
        <w:textAlignment w:val="baseline"/>
        <w:rPr>
          <w:strike/>
          <w:highlight w:val="cyan"/>
          <w:lang w:eastAsia="ko-KR"/>
        </w:rPr>
      </w:pPr>
      <w:r w:rsidRPr="005664DF">
        <w:rPr>
          <w:strike/>
          <w:highlight w:val="cyan"/>
          <w:lang w:eastAsia="ko-KR"/>
        </w:rPr>
        <w:t xml:space="preserve">Otherwise </w:t>
      </w:r>
      <w:proofErr w:type="gramStart"/>
      <w:r w:rsidRPr="005664DF">
        <w:rPr>
          <w:strike/>
          <w:highlight w:val="cyan"/>
          <w:lang w:eastAsia="ko-KR"/>
        </w:rPr>
        <w:t xml:space="preserve">( </w:t>
      </w:r>
      <w:proofErr w:type="spellStart"/>
      <w:r w:rsidRPr="005664DF">
        <w:rPr>
          <w:strike/>
          <w:highlight w:val="cyan"/>
          <w:lang w:eastAsia="ko-KR"/>
        </w:rPr>
        <w:t>dcOffsetAvailFlag</w:t>
      </w:r>
      <w:proofErr w:type="spellEnd"/>
      <w:proofErr w:type="gramEnd"/>
      <w:r w:rsidRPr="005664DF">
        <w:rPr>
          <w:strike/>
          <w:highlight w:val="cyan"/>
          <w:lang w:eastAsia="ko-KR"/>
        </w:rPr>
        <w:t xml:space="preserve"> is equal to 0), </w:t>
      </w:r>
      <w:proofErr w:type="spellStart"/>
      <w:r w:rsidRPr="005664DF">
        <w:rPr>
          <w:strike/>
          <w:highlight w:val="cyan"/>
          <w:lang w:eastAsia="ko-KR"/>
        </w:rPr>
        <w:t>dcOffset</w:t>
      </w:r>
      <w:proofErr w:type="spellEnd"/>
      <w:r w:rsidRPr="005664DF">
        <w:rPr>
          <w:strike/>
          <w:highlight w:val="cyan"/>
          <w:lang w:eastAsia="ko-KR"/>
        </w:rPr>
        <w:t xml:space="preserve"> is set equal to 0. </w:t>
      </w:r>
    </w:p>
    <w:p w:rsidR="000362C8" w:rsidRPr="005664DF" w:rsidRDefault="000362C8" w:rsidP="000362C8">
      <w:pPr>
        <w:pStyle w:val="3U1"/>
        <w:numPr>
          <w:ilvl w:val="1"/>
          <w:numId w:val="7"/>
        </w:numPr>
        <w:textAlignment w:val="baseline"/>
        <w:rPr>
          <w:strike/>
          <w:highlight w:val="cyan"/>
          <w:lang w:eastAsia="ko-KR"/>
        </w:rPr>
      </w:pPr>
      <w:bookmarkStart w:id="17" w:name="OLE_LINK5"/>
      <w:bookmarkStart w:id="18" w:name="OLE_LINK6"/>
      <w:r w:rsidRPr="005664DF">
        <w:rPr>
          <w:strike/>
          <w:highlight w:val="cyan"/>
          <w:lang w:eastAsia="ko-KR"/>
        </w:rPr>
        <w:t xml:space="preserve">The predicted sample values </w:t>
      </w:r>
      <w:proofErr w:type="spellStart"/>
      <w:r w:rsidRPr="005664DF">
        <w:rPr>
          <w:strike/>
          <w:highlight w:val="cyan"/>
          <w:lang w:eastAsia="ko-KR"/>
        </w:rPr>
        <w:t>predSamples</w:t>
      </w:r>
      <w:proofErr w:type="spellEnd"/>
      <w:r w:rsidRPr="005664DF">
        <w:rPr>
          <w:strike/>
          <w:highlight w:val="cyan"/>
          <w:lang w:eastAsia="ko-KR"/>
        </w:rPr>
        <w:t xml:space="preserve"> are derived as follows for x = 0</w:t>
      </w:r>
      <w:proofErr w:type="gramStart"/>
      <w:r w:rsidRPr="005664DF">
        <w:rPr>
          <w:strike/>
          <w:highlight w:val="cyan"/>
          <w:lang w:eastAsia="ko-KR"/>
        </w:rPr>
        <w:t>..nT</w:t>
      </w:r>
      <w:proofErr w:type="gramEnd"/>
      <w:r w:rsidRPr="005664DF">
        <w:rPr>
          <w:strike/>
          <w:highlight w:val="cyan"/>
          <w:lang w:eastAsia="ko-KR"/>
        </w:rPr>
        <w:t xml:space="preserve">−1 and for y = 0..nT−1. </w:t>
      </w:r>
    </w:p>
    <w:p w:rsidR="000362C8" w:rsidRPr="005664DF" w:rsidRDefault="000362C8" w:rsidP="000362C8">
      <w:pPr>
        <w:pStyle w:val="3D2"/>
        <w:tabs>
          <w:tab w:val="num" w:pos="1072"/>
        </w:tabs>
        <w:textAlignment w:val="baseline"/>
        <w:rPr>
          <w:strike/>
          <w:highlight w:val="cyan"/>
          <w:lang w:eastAsia="ko-KR"/>
        </w:rPr>
      </w:pPr>
      <w:r w:rsidRPr="005664DF">
        <w:rPr>
          <w:strike/>
          <w:highlight w:val="cyan"/>
          <w:lang w:eastAsia="ko-KR"/>
        </w:rPr>
        <w:t xml:space="preserve">When </w:t>
      </w:r>
      <w:proofErr w:type="spellStart"/>
      <w:r w:rsidRPr="005664DF">
        <w:rPr>
          <w:strike/>
          <w:highlight w:val="cyan"/>
          <w:lang w:eastAsia="de-DE"/>
        </w:rPr>
        <w:t>partitionPattern</w:t>
      </w:r>
      <w:proofErr w:type="spellEnd"/>
      <w:proofErr w:type="gramStart"/>
      <w:r w:rsidRPr="005664DF">
        <w:rPr>
          <w:strike/>
          <w:highlight w:val="cyan"/>
          <w:lang w:eastAsia="ko-KR"/>
        </w:rPr>
        <w:t>[ x</w:t>
      </w:r>
      <w:proofErr w:type="gramEnd"/>
      <w:r w:rsidRPr="005664DF">
        <w:rPr>
          <w:strike/>
          <w:highlight w:val="cyan"/>
          <w:lang w:eastAsia="ko-KR"/>
        </w:rPr>
        <w:t> ][ y ] is equal to X, the following applies.</w:t>
      </w:r>
    </w:p>
    <w:p w:rsidR="000362C8" w:rsidRPr="005664DF" w:rsidRDefault="000362C8" w:rsidP="000362C8">
      <w:pPr>
        <w:pStyle w:val="3E4"/>
        <w:numPr>
          <w:ilvl w:val="4"/>
          <w:numId w:val="21"/>
        </w:numPr>
        <w:textAlignment w:val="baseline"/>
        <w:rPr>
          <w:strike/>
          <w:highlight w:val="cyan"/>
          <w:lang w:eastAsia="ko-KR"/>
        </w:rPr>
      </w:pPr>
      <w:proofErr w:type="spellStart"/>
      <w:r w:rsidRPr="005664DF">
        <w:rPr>
          <w:strike/>
          <w:highlight w:val="cyan"/>
          <w:lang w:eastAsia="ko-KR"/>
        </w:rPr>
        <w:t>predSamples</w:t>
      </w:r>
      <w:proofErr w:type="spellEnd"/>
      <w:r w:rsidRPr="005664DF">
        <w:rPr>
          <w:strike/>
          <w:highlight w:val="cyan"/>
          <w:lang w:eastAsia="ko-KR"/>
        </w:rPr>
        <w:t xml:space="preserve">[ x ][ y ] = </w:t>
      </w:r>
      <w:proofErr w:type="spellStart"/>
      <w:r w:rsidRPr="005664DF">
        <w:rPr>
          <w:strike/>
          <w:highlight w:val="cyan"/>
          <w:lang w:eastAsia="ko-KR"/>
        </w:rPr>
        <w:t>predDcVal</w:t>
      </w:r>
      <w:proofErr w:type="spellEnd"/>
      <w:r w:rsidRPr="005664DF">
        <w:rPr>
          <w:strike/>
          <w:highlight w:val="cyan"/>
          <w:lang w:eastAsia="ko-KR"/>
        </w:rPr>
        <w:t xml:space="preserve"> + </w:t>
      </w:r>
      <w:proofErr w:type="spellStart"/>
      <w:r w:rsidRPr="005664DF">
        <w:rPr>
          <w:strike/>
          <w:highlight w:val="cyan"/>
          <w:lang w:eastAsia="ko-KR"/>
        </w:rPr>
        <w:t>dcOffset</w:t>
      </w:r>
      <w:bookmarkEnd w:id="17"/>
      <w:bookmarkEnd w:id="18"/>
      <w:proofErr w:type="spellEnd"/>
      <w:r w:rsidRPr="005664DF">
        <w:rPr>
          <w:strike/>
          <w:highlight w:val="cyan"/>
          <w:lang w:eastAsia="ko-KR"/>
        </w:rPr>
        <w:tab/>
        <w:t>(</w:t>
      </w:r>
      <w:fldSimple w:instr=" REF H \h  \* MERGEFORMAT " w:fldLock="1">
        <w:r w:rsidRPr="005664DF">
          <w:rPr>
            <w:strike/>
            <w:highlight w:val="cyan"/>
            <w:lang w:eastAsia="ko-KR"/>
          </w:rPr>
          <w:t>H</w:t>
        </w:r>
      </w:fldSimple>
      <w:r w:rsidRPr="005664DF">
        <w:rPr>
          <w:strike/>
          <w:highlight w:val="cyan"/>
          <w:lang w:eastAsia="ko-KR"/>
        </w:rPr>
        <w:noBreakHyphen/>
      </w:r>
      <w:r w:rsidR="001F7547" w:rsidRPr="005664DF">
        <w:rPr>
          <w:strike/>
          <w:highlight w:val="cyan"/>
          <w:lang w:eastAsia="ko-KR"/>
        </w:rPr>
        <w:fldChar w:fldCharType="begin" w:fldLock="1"/>
      </w:r>
      <w:r w:rsidRPr="005664DF">
        <w:rPr>
          <w:strike/>
          <w:highlight w:val="cyan"/>
          <w:lang w:eastAsia="ko-KR"/>
        </w:rPr>
        <w:instrText xml:space="preserve"> SEQ Equation \* ARABIC </w:instrText>
      </w:r>
      <w:r w:rsidR="001F7547" w:rsidRPr="005664DF">
        <w:rPr>
          <w:strike/>
          <w:highlight w:val="cyan"/>
          <w:lang w:eastAsia="ko-KR"/>
        </w:rPr>
        <w:fldChar w:fldCharType="separate"/>
      </w:r>
      <w:r w:rsidRPr="005664DF">
        <w:rPr>
          <w:strike/>
          <w:noProof/>
          <w:highlight w:val="cyan"/>
          <w:lang w:eastAsia="ko-KR"/>
        </w:rPr>
        <w:t>62</w:t>
      </w:r>
      <w:r w:rsidR="001F7547" w:rsidRPr="005664DF">
        <w:rPr>
          <w:strike/>
          <w:highlight w:val="cyan"/>
          <w:lang w:eastAsia="ko-KR"/>
        </w:rPr>
        <w:fldChar w:fldCharType="end"/>
      </w:r>
      <w:r w:rsidRPr="005664DF">
        <w:rPr>
          <w:strike/>
          <w:highlight w:val="cyan"/>
          <w:lang w:eastAsia="ko-KR"/>
        </w:rPr>
        <w:t>)</w:t>
      </w:r>
    </w:p>
    <w:bookmarkEnd w:id="11"/>
    <w:bookmarkEnd w:id="12"/>
    <w:p w:rsidR="000362C8" w:rsidRPr="00F60F40" w:rsidRDefault="000362C8" w:rsidP="005664DF">
      <w:pPr>
        <w:pStyle w:val="3E4"/>
        <w:numPr>
          <w:ilvl w:val="0"/>
          <w:numId w:val="0"/>
        </w:numPr>
        <w:ind w:left="1428"/>
        <w:textAlignment w:val="baseline"/>
        <w:rPr>
          <w:lang w:eastAsia="ko-KR"/>
        </w:rPr>
      </w:pPr>
    </w:p>
    <w:p w:rsidR="00E85ECD" w:rsidRPr="005664DF" w:rsidRDefault="000362C8" w:rsidP="00317A4A">
      <w:pPr>
        <w:rPr>
          <w:b/>
          <w:highlight w:val="yellow"/>
        </w:rPr>
      </w:pPr>
      <w:r w:rsidRPr="000362C8">
        <w:rPr>
          <w:b/>
        </w:rPr>
        <w:t>H.8.4.4.2.12</w:t>
      </w:r>
      <w:r>
        <w:rPr>
          <w:b/>
        </w:rPr>
        <w:t xml:space="preserve">.1 </w:t>
      </w:r>
      <w:r w:rsidRPr="000362C8">
        <w:rPr>
          <w:b/>
        </w:rPr>
        <w:tab/>
      </w:r>
      <w:r w:rsidRPr="005664DF">
        <w:rPr>
          <w:b/>
          <w:highlight w:val="yellow"/>
        </w:rPr>
        <w:t>Depth partition value derivation process</w:t>
      </w:r>
    </w:p>
    <w:p w:rsidR="000362C8" w:rsidRPr="005664DF" w:rsidRDefault="000362C8" w:rsidP="000362C8">
      <w:pPr>
        <w:pStyle w:val="3N0"/>
        <w:rPr>
          <w:highlight w:val="yellow"/>
        </w:rPr>
      </w:pPr>
      <w:r w:rsidRPr="005664DF">
        <w:rPr>
          <w:highlight w:val="yellow"/>
        </w:rPr>
        <w:t>Inputs to this process are:</w:t>
      </w:r>
    </w:p>
    <w:p w:rsidR="000362C8" w:rsidRPr="005664DF" w:rsidRDefault="000362C8" w:rsidP="000362C8">
      <w:pPr>
        <w:pStyle w:val="3D0"/>
        <w:numPr>
          <w:ilvl w:val="0"/>
          <w:numId w:val="19"/>
        </w:numPr>
        <w:textAlignment w:val="baseline"/>
        <w:rPr>
          <w:highlight w:val="yellow"/>
        </w:rPr>
      </w:pPr>
      <w:r w:rsidRPr="005664DF">
        <w:rPr>
          <w:highlight w:val="yellow"/>
          <w:lang w:eastAsia="ko-KR"/>
        </w:rPr>
        <w:t>neighbouring samples p[ x ][ y ], with x, y = −1..2*nT−1</w:t>
      </w:r>
      <w:r w:rsidRPr="005664DF">
        <w:rPr>
          <w:highlight w:val="yellow"/>
        </w:rPr>
        <w:t>,</w:t>
      </w:r>
    </w:p>
    <w:p w:rsidR="000362C8" w:rsidRPr="005664DF" w:rsidRDefault="000362C8" w:rsidP="000362C8">
      <w:pPr>
        <w:pStyle w:val="3D0"/>
        <w:numPr>
          <w:ilvl w:val="0"/>
          <w:numId w:val="19"/>
        </w:numPr>
        <w:textAlignment w:val="baseline"/>
        <w:rPr>
          <w:highlight w:val="yellow"/>
          <w:lang w:eastAsia="ko-KR"/>
        </w:rPr>
      </w:pPr>
      <w:proofErr w:type="gramStart"/>
      <w:r w:rsidRPr="005664DF">
        <w:rPr>
          <w:highlight w:val="yellow"/>
        </w:rPr>
        <w:t>an</w:t>
      </w:r>
      <w:proofErr w:type="gramEnd"/>
      <w:r w:rsidRPr="005664DF">
        <w:rPr>
          <w:highlight w:val="yellow"/>
        </w:rPr>
        <w:t xml:space="preserve"> binary array </w:t>
      </w:r>
      <w:proofErr w:type="spellStart"/>
      <w:r w:rsidRPr="005664DF">
        <w:rPr>
          <w:highlight w:val="yellow"/>
          <w:lang w:eastAsia="de-DE"/>
        </w:rPr>
        <w:t>partitionPattern</w:t>
      </w:r>
      <w:proofErr w:type="spellEnd"/>
      <w:r w:rsidRPr="005664DF">
        <w:rPr>
          <w:highlight w:val="yellow"/>
          <w:lang w:eastAsia="ko-KR"/>
        </w:rPr>
        <w:t xml:space="preserve">[ x ][ y ], with x, y =0..nT−1, specifying a partitioning of the prediction block in a partition 0 and a partition 1. </w:t>
      </w:r>
    </w:p>
    <w:p w:rsidR="000362C8" w:rsidRPr="005664DF" w:rsidRDefault="000362C8" w:rsidP="000362C8">
      <w:pPr>
        <w:pStyle w:val="3D0"/>
        <w:numPr>
          <w:ilvl w:val="0"/>
          <w:numId w:val="19"/>
        </w:numPr>
        <w:textAlignment w:val="baseline"/>
        <w:rPr>
          <w:highlight w:val="yellow"/>
          <w:lang w:eastAsia="ko-KR"/>
        </w:rPr>
      </w:pPr>
      <w:r w:rsidRPr="005664DF">
        <w:rPr>
          <w:highlight w:val="yellow"/>
        </w:rPr>
        <w:t>a v</w:t>
      </w:r>
      <w:r w:rsidRPr="005664DF">
        <w:rPr>
          <w:highlight w:val="yellow"/>
          <w:lang w:eastAsia="ko-KR"/>
        </w:rPr>
        <w:t xml:space="preserve">ariable </w:t>
      </w:r>
      <w:proofErr w:type="spellStart"/>
      <w:r w:rsidRPr="005664DF">
        <w:rPr>
          <w:highlight w:val="yellow"/>
          <w:lang w:eastAsia="ko-KR"/>
        </w:rPr>
        <w:t>nT</w:t>
      </w:r>
      <w:proofErr w:type="spellEnd"/>
      <w:r w:rsidRPr="005664DF">
        <w:rPr>
          <w:highlight w:val="yellow"/>
          <w:lang w:eastAsia="ko-KR"/>
        </w:rPr>
        <w:t xml:space="preserve"> specifying the transform size,</w:t>
      </w:r>
    </w:p>
    <w:p w:rsidR="000362C8" w:rsidRPr="005664DF" w:rsidRDefault="000362C8" w:rsidP="000362C8">
      <w:pPr>
        <w:pStyle w:val="3D0"/>
        <w:numPr>
          <w:ilvl w:val="0"/>
          <w:numId w:val="19"/>
        </w:numPr>
        <w:textAlignment w:val="baseline"/>
        <w:rPr>
          <w:highlight w:val="yellow"/>
          <w:lang w:eastAsia="ko-KR"/>
        </w:rPr>
      </w:pPr>
      <w:r w:rsidRPr="005664DF">
        <w:rPr>
          <w:highlight w:val="yellow"/>
          <w:lang w:eastAsia="ko-KR"/>
        </w:rPr>
        <w:t xml:space="preserve">a flag </w:t>
      </w:r>
      <w:proofErr w:type="spellStart"/>
      <w:r w:rsidRPr="005664DF">
        <w:rPr>
          <w:highlight w:val="yellow"/>
          <w:lang w:eastAsia="ko-KR"/>
        </w:rPr>
        <w:t>dcOffsetAvailFlag</w:t>
      </w:r>
      <w:proofErr w:type="spellEnd"/>
      <w:r w:rsidRPr="005664DF">
        <w:rPr>
          <w:highlight w:val="yellow"/>
          <w:lang w:eastAsia="ko-KR"/>
        </w:rPr>
        <w:t xml:space="preserve">, specifying whether DC Offset values are available </w:t>
      </w:r>
    </w:p>
    <w:p w:rsidR="000362C8" w:rsidRPr="005664DF" w:rsidRDefault="000362C8" w:rsidP="000362C8">
      <w:pPr>
        <w:pStyle w:val="3D0"/>
        <w:numPr>
          <w:ilvl w:val="0"/>
          <w:numId w:val="19"/>
        </w:numPr>
        <w:textAlignment w:val="baseline"/>
        <w:rPr>
          <w:highlight w:val="yellow"/>
          <w:lang w:eastAsia="ko-KR"/>
        </w:rPr>
      </w:pPr>
      <w:r w:rsidRPr="005664DF">
        <w:rPr>
          <w:highlight w:val="yellow"/>
          <w:lang w:eastAsia="ko-KR"/>
        </w:rPr>
        <w:t xml:space="preserve">a flag </w:t>
      </w:r>
      <w:proofErr w:type="spellStart"/>
      <w:r w:rsidRPr="005664DF">
        <w:rPr>
          <w:highlight w:val="yellow"/>
          <w:lang w:eastAsia="ko-KR"/>
        </w:rPr>
        <w:t>intraChainFlag</w:t>
      </w:r>
      <w:proofErr w:type="spellEnd"/>
      <w:r w:rsidRPr="005664DF">
        <w:rPr>
          <w:highlight w:val="yellow"/>
          <w:lang w:eastAsia="ko-KR"/>
        </w:rPr>
        <w:t xml:space="preserve">, specifying whether the current  intra prediction mode is equal to </w:t>
      </w:r>
      <w:proofErr w:type="spellStart"/>
      <w:r w:rsidRPr="005664DF">
        <w:rPr>
          <w:highlight w:val="yellow"/>
        </w:rPr>
        <w:t>Intra_Chain</w:t>
      </w:r>
      <w:proofErr w:type="spellEnd"/>
      <w:r w:rsidRPr="005664DF">
        <w:rPr>
          <w:highlight w:val="yellow"/>
        </w:rPr>
        <w:t>(4</w:t>
      </w:r>
      <w:r w:rsidRPr="005664DF">
        <w:rPr>
          <w:highlight w:val="yellow"/>
          <w:lang w:eastAsia="ko-KR"/>
        </w:rPr>
        <w:t>3</w:t>
      </w:r>
      <w:r w:rsidRPr="005664DF">
        <w:rPr>
          <w:highlight w:val="yellow"/>
        </w:rPr>
        <w:t>,4</w:t>
      </w:r>
      <w:r w:rsidRPr="005664DF">
        <w:rPr>
          <w:highlight w:val="yellow"/>
          <w:lang w:eastAsia="ko-KR"/>
        </w:rPr>
        <w:t>4</w:t>
      </w:r>
      <w:r w:rsidRPr="005664DF">
        <w:rPr>
          <w:highlight w:val="yellow"/>
        </w:rPr>
        <w:t>)</w:t>
      </w:r>
      <w:r w:rsidRPr="005664DF">
        <w:rPr>
          <w:highlight w:val="yellow"/>
          <w:lang w:eastAsia="ko-KR"/>
        </w:rPr>
        <w:t xml:space="preserve"> </w:t>
      </w:r>
    </w:p>
    <w:p w:rsidR="000362C8" w:rsidRPr="005664DF" w:rsidRDefault="000362C8" w:rsidP="000362C8">
      <w:pPr>
        <w:pStyle w:val="3D0"/>
        <w:numPr>
          <w:ilvl w:val="0"/>
          <w:numId w:val="19"/>
        </w:numPr>
        <w:textAlignment w:val="baseline"/>
        <w:rPr>
          <w:highlight w:val="yellow"/>
          <w:lang w:eastAsia="ko-KR"/>
        </w:rPr>
      </w:pPr>
      <w:r w:rsidRPr="005664DF">
        <w:rPr>
          <w:highlight w:val="yellow"/>
          <w:lang w:eastAsia="ko-KR"/>
        </w:rPr>
        <w:lastRenderedPageBreak/>
        <w:t xml:space="preserve">the variables dcOffsetP0 and dcOffsetP1, specifying the DC offsets for the block partitions </w:t>
      </w:r>
    </w:p>
    <w:p w:rsidR="000362C8" w:rsidRPr="005664DF" w:rsidRDefault="000362C8" w:rsidP="000362C8">
      <w:pPr>
        <w:pStyle w:val="3N0"/>
        <w:rPr>
          <w:highlight w:val="yellow"/>
        </w:rPr>
      </w:pPr>
      <w:r w:rsidRPr="005664DF">
        <w:rPr>
          <w:highlight w:val="yellow"/>
        </w:rPr>
        <w:t>Output of this process is:</w:t>
      </w:r>
    </w:p>
    <w:p w:rsidR="000362C8" w:rsidRPr="005664DF" w:rsidRDefault="005664DF" w:rsidP="000362C8">
      <w:pPr>
        <w:pStyle w:val="3D0"/>
        <w:numPr>
          <w:ilvl w:val="0"/>
          <w:numId w:val="19"/>
        </w:numPr>
        <w:textAlignment w:val="baseline"/>
        <w:rPr>
          <w:highlight w:val="yellow"/>
          <w:lang w:eastAsia="ko-KR"/>
        </w:rPr>
      </w:pPr>
      <w:proofErr w:type="gramStart"/>
      <w:r w:rsidRPr="005664DF">
        <w:rPr>
          <w:highlight w:val="yellow"/>
          <w:lang w:eastAsia="ko-KR"/>
        </w:rPr>
        <w:t>prediction</w:t>
      </w:r>
      <w:proofErr w:type="gramEnd"/>
      <w:r w:rsidRPr="005664DF">
        <w:rPr>
          <w:highlight w:val="yellow"/>
          <w:lang w:eastAsia="ko-KR"/>
        </w:rPr>
        <w:t xml:space="preserve"> values </w:t>
      </w:r>
      <w:bookmarkStart w:id="19" w:name="OLE_LINK1"/>
      <w:bookmarkStart w:id="20" w:name="OLE_LINK2"/>
      <w:proofErr w:type="spellStart"/>
      <w:r w:rsidRPr="005664DF">
        <w:rPr>
          <w:highlight w:val="yellow"/>
          <w:lang w:eastAsia="ko-KR"/>
        </w:rPr>
        <w:t>predVal</w:t>
      </w:r>
      <w:proofErr w:type="spellEnd"/>
      <w:r w:rsidRPr="005664DF">
        <w:rPr>
          <w:highlight w:val="yellow"/>
          <w:lang w:eastAsia="ko-KR"/>
        </w:rPr>
        <w:t>[X]</w:t>
      </w:r>
      <w:bookmarkEnd w:id="19"/>
      <w:bookmarkEnd w:id="20"/>
      <w:r w:rsidRPr="005664DF">
        <w:rPr>
          <w:highlight w:val="yellow"/>
          <w:lang w:eastAsia="ko-KR"/>
        </w:rPr>
        <w:t>, with X = 0, 1.</w:t>
      </w:r>
    </w:p>
    <w:p w:rsidR="000362C8" w:rsidRPr="005664DF" w:rsidRDefault="000362C8" w:rsidP="000362C8">
      <w:pPr>
        <w:pStyle w:val="3N0"/>
        <w:rPr>
          <w:highlight w:val="yellow"/>
          <w:lang w:eastAsia="ko-KR"/>
        </w:rPr>
      </w:pPr>
      <w:r w:rsidRPr="005664DF">
        <w:rPr>
          <w:highlight w:val="yellow"/>
          <w:lang w:eastAsia="ko-KR"/>
        </w:rPr>
        <w:t xml:space="preserve">The variable log2SubSample is set equal to </w:t>
      </w:r>
      <w:proofErr w:type="gramStart"/>
      <w:r w:rsidRPr="005664DF">
        <w:rPr>
          <w:highlight w:val="yellow"/>
          <w:lang w:eastAsia="ko-KR"/>
        </w:rPr>
        <w:t>( !</w:t>
      </w:r>
      <w:proofErr w:type="spellStart"/>
      <w:proofErr w:type="gramEnd"/>
      <w:r w:rsidRPr="005664DF">
        <w:rPr>
          <w:highlight w:val="yellow"/>
          <w:lang w:eastAsia="ko-KR"/>
        </w:rPr>
        <w:t>intraChainFlag</w:t>
      </w:r>
      <w:proofErr w:type="spellEnd"/>
      <w:r w:rsidRPr="005664DF">
        <w:rPr>
          <w:highlight w:val="yellow"/>
          <w:lang w:eastAsia="ko-KR"/>
        </w:rPr>
        <w:t xml:space="preserve"> &amp;&amp; ( </w:t>
      </w:r>
      <w:proofErr w:type="spellStart"/>
      <w:r w:rsidRPr="005664DF">
        <w:rPr>
          <w:highlight w:val="yellow"/>
          <w:lang w:eastAsia="ko-KR"/>
        </w:rPr>
        <w:t>nT</w:t>
      </w:r>
      <w:proofErr w:type="spellEnd"/>
      <w:r w:rsidRPr="005664DF">
        <w:rPr>
          <w:highlight w:val="yellow"/>
          <w:lang w:eastAsia="ko-KR"/>
        </w:rPr>
        <w:t> &lt; 32 ) ) 0 : 1.</w:t>
      </w:r>
    </w:p>
    <w:p w:rsidR="000362C8" w:rsidRPr="005664DF" w:rsidRDefault="000362C8" w:rsidP="000362C8">
      <w:pPr>
        <w:pStyle w:val="3N0"/>
        <w:rPr>
          <w:highlight w:val="yellow"/>
          <w:lang w:eastAsia="ko-KR"/>
        </w:rPr>
      </w:pPr>
      <w:r w:rsidRPr="005664DF">
        <w:rPr>
          <w:highlight w:val="yellow"/>
          <w:lang w:eastAsia="ko-KR"/>
        </w:rPr>
        <w:t xml:space="preserve">For X being replaced by 0 and 1, the values of </w:t>
      </w:r>
      <w:r w:rsidRPr="005664DF">
        <w:rPr>
          <w:highlight w:val="yellow"/>
        </w:rPr>
        <w:t>the</w:t>
      </w:r>
      <w:r w:rsidRPr="005664DF">
        <w:rPr>
          <w:highlight w:val="yellow"/>
          <w:lang w:eastAsia="ko-KR"/>
        </w:rPr>
        <w:t xml:space="preserve"> </w:t>
      </w:r>
      <w:r w:rsidRPr="005664DF">
        <w:rPr>
          <w:highlight w:val="yellow"/>
        </w:rPr>
        <w:t>prediction</w:t>
      </w:r>
      <w:r w:rsidRPr="005664DF">
        <w:rPr>
          <w:highlight w:val="yellow"/>
          <w:lang w:eastAsia="ko-KR"/>
        </w:rPr>
        <w:t xml:space="preserve"> samples </w:t>
      </w:r>
      <w:proofErr w:type="spellStart"/>
      <w:r w:rsidRPr="005664DF">
        <w:rPr>
          <w:highlight w:val="yellow"/>
          <w:lang w:eastAsia="ko-KR"/>
        </w:rPr>
        <w:t>predSamples</w:t>
      </w:r>
      <w:proofErr w:type="spellEnd"/>
      <w:proofErr w:type="gramStart"/>
      <w:r w:rsidRPr="005664DF">
        <w:rPr>
          <w:highlight w:val="yellow"/>
          <w:lang w:eastAsia="ko-KR"/>
        </w:rPr>
        <w:t>[ x</w:t>
      </w:r>
      <w:proofErr w:type="gramEnd"/>
      <w:r w:rsidRPr="005664DF">
        <w:rPr>
          <w:highlight w:val="yellow"/>
          <w:lang w:eastAsia="ko-KR"/>
        </w:rPr>
        <w:t>][ y ] are derived as specified by the following ordered steps:</w:t>
      </w:r>
    </w:p>
    <w:p w:rsidR="000362C8" w:rsidRPr="005664DF" w:rsidRDefault="000362C8" w:rsidP="000362C8">
      <w:pPr>
        <w:pStyle w:val="3U1"/>
        <w:numPr>
          <w:ilvl w:val="1"/>
          <w:numId w:val="25"/>
        </w:numPr>
        <w:tabs>
          <w:tab w:val="left" w:pos="720"/>
        </w:tabs>
        <w:textAlignment w:val="baseline"/>
        <w:rPr>
          <w:highlight w:val="yellow"/>
          <w:lang w:eastAsia="ko-KR"/>
        </w:rPr>
      </w:pPr>
      <w:r w:rsidRPr="005664DF">
        <w:rPr>
          <w:highlight w:val="yellow"/>
          <w:lang w:eastAsia="ko-KR"/>
        </w:rPr>
        <w:t xml:space="preserve">The variable </w:t>
      </w:r>
      <w:proofErr w:type="spellStart"/>
      <w:r w:rsidRPr="005664DF">
        <w:rPr>
          <w:highlight w:val="yellow"/>
          <w:lang w:eastAsia="ko-KR"/>
        </w:rPr>
        <w:t>sumNeigh</w:t>
      </w:r>
      <w:proofErr w:type="spellEnd"/>
      <w:r w:rsidRPr="005664DF">
        <w:rPr>
          <w:highlight w:val="yellow"/>
          <w:lang w:eastAsia="ko-KR"/>
        </w:rPr>
        <w:t xml:space="preserve"> specifying the sum of the neighbouring samples depth values of partition X is set equal to 0 and the variable </w:t>
      </w:r>
      <w:proofErr w:type="spellStart"/>
      <w:r w:rsidRPr="005664DF">
        <w:rPr>
          <w:highlight w:val="yellow"/>
          <w:lang w:eastAsia="ko-KR"/>
        </w:rPr>
        <w:t>numNeigh</w:t>
      </w:r>
      <w:proofErr w:type="spellEnd"/>
      <w:r w:rsidRPr="005664DF">
        <w:rPr>
          <w:highlight w:val="yellow"/>
          <w:lang w:eastAsia="ko-KR"/>
        </w:rPr>
        <w:t xml:space="preserve"> specifying the number of the neighbouring samples of partition X is set equal to 0 and the following applies. </w:t>
      </w:r>
    </w:p>
    <w:p w:rsidR="000362C8" w:rsidRPr="005664DF" w:rsidRDefault="000362C8" w:rsidP="000362C8">
      <w:pPr>
        <w:pStyle w:val="3D2"/>
        <w:numPr>
          <w:ilvl w:val="2"/>
          <w:numId w:val="19"/>
        </w:numPr>
        <w:tabs>
          <w:tab w:val="clear" w:pos="340"/>
          <w:tab w:val="num" w:pos="1072"/>
        </w:tabs>
        <w:ind w:left="1071"/>
        <w:textAlignment w:val="baseline"/>
        <w:rPr>
          <w:highlight w:val="yellow"/>
          <w:lang w:eastAsia="ko-KR"/>
        </w:rPr>
      </w:pPr>
      <w:r w:rsidRPr="005664DF">
        <w:rPr>
          <w:highlight w:val="yellow"/>
          <w:lang w:eastAsia="ko-KR"/>
        </w:rPr>
        <w:t>For x = 0..( </w:t>
      </w:r>
      <w:proofErr w:type="spellStart"/>
      <w:r w:rsidRPr="005664DF">
        <w:rPr>
          <w:highlight w:val="yellow"/>
          <w:lang w:eastAsia="ko-KR"/>
        </w:rPr>
        <w:t>nT</w:t>
      </w:r>
      <w:proofErr w:type="spellEnd"/>
      <w:r w:rsidRPr="005664DF">
        <w:rPr>
          <w:highlight w:val="yellow"/>
          <w:lang w:eastAsia="ko-KR"/>
        </w:rPr>
        <w:t xml:space="preserve"> &gt;&gt; log2SubSample ) </w:t>
      </w:r>
      <w:r w:rsidRPr="005664DF">
        <w:rPr>
          <w:highlight w:val="yellow"/>
        </w:rPr>
        <w:t xml:space="preserve">− </w:t>
      </w:r>
      <w:r w:rsidRPr="005664DF">
        <w:rPr>
          <w:highlight w:val="yellow"/>
          <w:lang w:eastAsia="ko-KR"/>
        </w:rPr>
        <w:t xml:space="preserve">1, inclusive the following applies: </w:t>
      </w:r>
    </w:p>
    <w:p w:rsidR="000362C8" w:rsidRPr="005664DF" w:rsidRDefault="000362C8" w:rsidP="000362C8">
      <w:pPr>
        <w:pStyle w:val="3D3"/>
        <w:numPr>
          <w:ilvl w:val="3"/>
          <w:numId w:val="19"/>
        </w:numPr>
        <w:textAlignment w:val="baseline"/>
        <w:rPr>
          <w:highlight w:val="yellow"/>
          <w:lang w:eastAsia="ko-KR"/>
        </w:rPr>
      </w:pPr>
      <w:r w:rsidRPr="005664DF">
        <w:rPr>
          <w:highlight w:val="yellow"/>
          <w:lang w:eastAsia="ko-KR"/>
        </w:rPr>
        <w:t xml:space="preserve">When </w:t>
      </w:r>
      <w:proofErr w:type="spellStart"/>
      <w:r w:rsidRPr="005664DF">
        <w:rPr>
          <w:highlight w:val="yellow"/>
          <w:lang w:eastAsia="de-DE"/>
        </w:rPr>
        <w:t>partitionPattern</w:t>
      </w:r>
      <w:proofErr w:type="spellEnd"/>
      <w:r w:rsidRPr="005664DF">
        <w:rPr>
          <w:highlight w:val="yellow"/>
          <w:lang w:eastAsia="ko-KR"/>
        </w:rPr>
        <w:t>[ x &lt;&lt; log2SubSample ][ 0 ] is equal to X, the following applies:</w:t>
      </w:r>
    </w:p>
    <w:p w:rsidR="000362C8" w:rsidRPr="005664DF" w:rsidRDefault="000362C8" w:rsidP="000362C8">
      <w:pPr>
        <w:pStyle w:val="3E5"/>
        <w:numPr>
          <w:ilvl w:val="5"/>
          <w:numId w:val="23"/>
        </w:numPr>
        <w:textAlignment w:val="baseline"/>
        <w:rPr>
          <w:highlight w:val="yellow"/>
          <w:lang w:eastAsia="ko-KR"/>
        </w:rPr>
      </w:pPr>
      <w:proofErr w:type="spellStart"/>
      <w:r w:rsidRPr="005664DF">
        <w:rPr>
          <w:highlight w:val="yellow"/>
          <w:lang w:eastAsia="ko-KR"/>
        </w:rPr>
        <w:t>sumNeigh</w:t>
      </w:r>
      <w:proofErr w:type="spellEnd"/>
      <w:r w:rsidRPr="005664DF">
        <w:rPr>
          <w:highlight w:val="yellow"/>
          <w:lang w:eastAsia="ko-KR"/>
        </w:rPr>
        <w:t xml:space="preserve"> += p[ x&lt;&lt; log2SubSample ][ −1 ]</w:t>
      </w:r>
      <w:r w:rsidRPr="005664DF">
        <w:rPr>
          <w:highlight w:val="yellow"/>
          <w:lang w:eastAsia="ko-KR"/>
        </w:rPr>
        <w:tab/>
        <w:t>(</w:t>
      </w:r>
      <w:fldSimple w:instr=" REF H \h  \* MERGEFORMAT " w:fldLock="1">
        <w:r w:rsidRPr="005664DF">
          <w:rPr>
            <w:highlight w:val="yellow"/>
            <w:lang w:eastAsia="ko-KR"/>
          </w:rPr>
          <w:t>H</w:t>
        </w:r>
      </w:fldSimple>
      <w:r w:rsidRPr="005664DF">
        <w:rPr>
          <w:highlight w:val="yellow"/>
          <w:lang w:eastAsia="ko-KR"/>
        </w:rPr>
        <w:noBreakHyphen/>
      </w:r>
      <w:r w:rsidR="001F7547" w:rsidRPr="005664DF">
        <w:rPr>
          <w:highlight w:val="yellow"/>
          <w:lang w:eastAsia="ko-KR"/>
        </w:rPr>
        <w:fldChar w:fldCharType="begin" w:fldLock="1"/>
      </w:r>
      <w:r w:rsidRPr="005664DF">
        <w:rPr>
          <w:highlight w:val="yellow"/>
          <w:lang w:eastAsia="ko-KR"/>
        </w:rPr>
        <w:instrText xml:space="preserve"> SEQ Equation \* ARABIC </w:instrText>
      </w:r>
      <w:r w:rsidR="001F7547" w:rsidRPr="005664DF">
        <w:rPr>
          <w:highlight w:val="yellow"/>
          <w:lang w:eastAsia="ko-KR"/>
        </w:rPr>
        <w:fldChar w:fldCharType="separate"/>
      </w:r>
      <w:r w:rsidRPr="005664DF">
        <w:rPr>
          <w:noProof/>
          <w:highlight w:val="yellow"/>
          <w:lang w:eastAsia="ko-KR"/>
        </w:rPr>
        <w:t>55</w:t>
      </w:r>
      <w:r w:rsidR="001F7547" w:rsidRPr="005664DF">
        <w:rPr>
          <w:highlight w:val="yellow"/>
          <w:lang w:eastAsia="ko-KR"/>
        </w:rPr>
        <w:fldChar w:fldCharType="end"/>
      </w:r>
      <w:r w:rsidRPr="005664DF">
        <w:rPr>
          <w:highlight w:val="yellow"/>
          <w:lang w:eastAsia="ko-KR"/>
        </w:rPr>
        <w:t>)</w:t>
      </w:r>
      <w:r w:rsidRPr="005664DF">
        <w:rPr>
          <w:highlight w:val="yellow"/>
          <w:lang w:eastAsia="ko-KR"/>
        </w:rPr>
        <w:br/>
      </w:r>
      <w:proofErr w:type="spellStart"/>
      <w:r w:rsidRPr="005664DF">
        <w:rPr>
          <w:highlight w:val="yellow"/>
          <w:lang w:eastAsia="ko-KR"/>
        </w:rPr>
        <w:t>numNeigh</w:t>
      </w:r>
      <w:proofErr w:type="spellEnd"/>
      <w:r w:rsidRPr="005664DF">
        <w:rPr>
          <w:highlight w:val="yellow"/>
          <w:lang w:eastAsia="ko-KR"/>
        </w:rPr>
        <w:t xml:space="preserve"> += 1</w:t>
      </w:r>
      <w:r w:rsidRPr="005664DF">
        <w:rPr>
          <w:highlight w:val="yellow"/>
          <w:lang w:eastAsia="ko-KR"/>
        </w:rPr>
        <w:tab/>
      </w:r>
      <w:r w:rsidRPr="005664DF">
        <w:rPr>
          <w:highlight w:val="yellow"/>
          <w:lang w:eastAsia="ko-KR"/>
        </w:rPr>
        <w:tab/>
        <w:t>(</w:t>
      </w:r>
      <w:fldSimple w:instr=" REF H \h  \* MERGEFORMAT " w:fldLock="1">
        <w:r w:rsidRPr="005664DF">
          <w:rPr>
            <w:highlight w:val="yellow"/>
            <w:lang w:eastAsia="ko-KR"/>
          </w:rPr>
          <w:t>H</w:t>
        </w:r>
      </w:fldSimple>
      <w:r w:rsidRPr="005664DF">
        <w:rPr>
          <w:highlight w:val="yellow"/>
          <w:lang w:eastAsia="ko-KR"/>
        </w:rPr>
        <w:noBreakHyphen/>
      </w:r>
      <w:r w:rsidR="001F7547" w:rsidRPr="005664DF">
        <w:rPr>
          <w:highlight w:val="yellow"/>
          <w:lang w:eastAsia="ko-KR"/>
        </w:rPr>
        <w:fldChar w:fldCharType="begin" w:fldLock="1"/>
      </w:r>
      <w:r w:rsidRPr="005664DF">
        <w:rPr>
          <w:highlight w:val="yellow"/>
          <w:lang w:eastAsia="ko-KR"/>
        </w:rPr>
        <w:instrText xml:space="preserve"> SEQ Equation \* ARABIC </w:instrText>
      </w:r>
      <w:r w:rsidR="001F7547" w:rsidRPr="005664DF">
        <w:rPr>
          <w:highlight w:val="yellow"/>
          <w:lang w:eastAsia="ko-KR"/>
        </w:rPr>
        <w:fldChar w:fldCharType="separate"/>
      </w:r>
      <w:r w:rsidRPr="005664DF">
        <w:rPr>
          <w:noProof/>
          <w:highlight w:val="yellow"/>
          <w:lang w:eastAsia="ko-KR"/>
        </w:rPr>
        <w:t>56</w:t>
      </w:r>
      <w:r w:rsidR="001F7547" w:rsidRPr="005664DF">
        <w:rPr>
          <w:highlight w:val="yellow"/>
          <w:lang w:eastAsia="ko-KR"/>
        </w:rPr>
        <w:fldChar w:fldCharType="end"/>
      </w:r>
      <w:r w:rsidRPr="005664DF">
        <w:rPr>
          <w:highlight w:val="yellow"/>
          <w:lang w:eastAsia="ko-KR"/>
        </w:rPr>
        <w:t>)</w:t>
      </w:r>
    </w:p>
    <w:p w:rsidR="000362C8" w:rsidRPr="005664DF" w:rsidRDefault="000362C8" w:rsidP="000362C8">
      <w:pPr>
        <w:pStyle w:val="3D2"/>
        <w:numPr>
          <w:ilvl w:val="2"/>
          <w:numId w:val="19"/>
        </w:numPr>
        <w:tabs>
          <w:tab w:val="clear" w:pos="340"/>
          <w:tab w:val="num" w:pos="1072"/>
        </w:tabs>
        <w:ind w:left="1071"/>
        <w:textAlignment w:val="baseline"/>
        <w:rPr>
          <w:highlight w:val="yellow"/>
          <w:lang w:eastAsia="ko-KR"/>
        </w:rPr>
      </w:pPr>
      <w:r w:rsidRPr="005664DF">
        <w:rPr>
          <w:highlight w:val="yellow"/>
          <w:lang w:eastAsia="ko-KR"/>
        </w:rPr>
        <w:t>For y = 0..( </w:t>
      </w:r>
      <w:proofErr w:type="spellStart"/>
      <w:r w:rsidRPr="005664DF">
        <w:rPr>
          <w:highlight w:val="yellow"/>
          <w:lang w:eastAsia="ko-KR"/>
        </w:rPr>
        <w:t>nT</w:t>
      </w:r>
      <w:proofErr w:type="spellEnd"/>
      <w:r w:rsidRPr="005664DF">
        <w:rPr>
          <w:highlight w:val="yellow"/>
          <w:lang w:eastAsia="ko-KR"/>
        </w:rPr>
        <w:t xml:space="preserve">  &gt;&gt; log2SubSample )</w:t>
      </w:r>
      <w:r w:rsidRPr="005664DF">
        <w:rPr>
          <w:highlight w:val="yellow"/>
        </w:rPr>
        <w:t xml:space="preserve">− </w:t>
      </w:r>
      <w:r w:rsidRPr="005664DF">
        <w:rPr>
          <w:highlight w:val="yellow"/>
          <w:lang w:eastAsia="ko-KR"/>
        </w:rPr>
        <w:t xml:space="preserve">1,inclusive the following applies: </w:t>
      </w:r>
    </w:p>
    <w:p w:rsidR="000362C8" w:rsidRPr="005664DF" w:rsidRDefault="000362C8" w:rsidP="000362C8">
      <w:pPr>
        <w:pStyle w:val="3D3"/>
        <w:numPr>
          <w:ilvl w:val="3"/>
          <w:numId w:val="19"/>
        </w:numPr>
        <w:textAlignment w:val="baseline"/>
        <w:rPr>
          <w:highlight w:val="yellow"/>
          <w:lang w:eastAsia="ko-KR"/>
        </w:rPr>
      </w:pPr>
      <w:r w:rsidRPr="005664DF">
        <w:rPr>
          <w:highlight w:val="yellow"/>
          <w:lang w:eastAsia="ko-KR"/>
        </w:rPr>
        <w:t xml:space="preserve">When </w:t>
      </w:r>
      <w:proofErr w:type="spellStart"/>
      <w:r w:rsidRPr="005664DF">
        <w:rPr>
          <w:highlight w:val="yellow"/>
          <w:lang w:eastAsia="de-DE"/>
        </w:rPr>
        <w:t>partitionPattern</w:t>
      </w:r>
      <w:proofErr w:type="spellEnd"/>
      <w:r w:rsidRPr="005664DF">
        <w:rPr>
          <w:highlight w:val="yellow"/>
          <w:lang w:eastAsia="ko-KR"/>
        </w:rPr>
        <w:t>[ 0 ][ y &lt;&lt; log2SubSample ] is equal to X, the following applies:</w:t>
      </w:r>
    </w:p>
    <w:p w:rsidR="000362C8" w:rsidRPr="005664DF" w:rsidRDefault="000362C8" w:rsidP="000362C8">
      <w:pPr>
        <w:pStyle w:val="3E5"/>
        <w:numPr>
          <w:ilvl w:val="5"/>
          <w:numId w:val="23"/>
        </w:numPr>
        <w:textAlignment w:val="baseline"/>
        <w:rPr>
          <w:highlight w:val="yellow"/>
          <w:lang w:eastAsia="ko-KR"/>
        </w:rPr>
      </w:pPr>
      <w:proofErr w:type="spellStart"/>
      <w:r w:rsidRPr="005664DF">
        <w:rPr>
          <w:highlight w:val="yellow"/>
          <w:lang w:eastAsia="ko-KR"/>
        </w:rPr>
        <w:t>sumNeigh</w:t>
      </w:r>
      <w:proofErr w:type="spellEnd"/>
      <w:r w:rsidRPr="005664DF">
        <w:rPr>
          <w:highlight w:val="yellow"/>
          <w:lang w:eastAsia="ko-KR"/>
        </w:rPr>
        <w:t xml:space="preserve"> += p[ −1 ][ y &lt;&lt; log2SubSample ]</w:t>
      </w:r>
      <w:r w:rsidRPr="005664DF">
        <w:rPr>
          <w:highlight w:val="yellow"/>
          <w:lang w:eastAsia="ko-KR"/>
        </w:rPr>
        <w:tab/>
        <w:t>(</w:t>
      </w:r>
      <w:fldSimple w:instr=" REF H \h  \* MERGEFORMAT " w:fldLock="1">
        <w:r w:rsidRPr="005664DF">
          <w:rPr>
            <w:highlight w:val="yellow"/>
            <w:lang w:eastAsia="ko-KR"/>
          </w:rPr>
          <w:t>H</w:t>
        </w:r>
      </w:fldSimple>
      <w:r w:rsidRPr="005664DF">
        <w:rPr>
          <w:highlight w:val="yellow"/>
          <w:lang w:eastAsia="ko-KR"/>
        </w:rPr>
        <w:noBreakHyphen/>
      </w:r>
      <w:r w:rsidR="001F7547" w:rsidRPr="005664DF">
        <w:rPr>
          <w:highlight w:val="yellow"/>
          <w:lang w:eastAsia="ko-KR"/>
        </w:rPr>
        <w:fldChar w:fldCharType="begin" w:fldLock="1"/>
      </w:r>
      <w:r w:rsidRPr="005664DF">
        <w:rPr>
          <w:highlight w:val="yellow"/>
          <w:lang w:eastAsia="ko-KR"/>
        </w:rPr>
        <w:instrText xml:space="preserve"> SEQ Equation \* ARABIC </w:instrText>
      </w:r>
      <w:r w:rsidR="001F7547" w:rsidRPr="005664DF">
        <w:rPr>
          <w:highlight w:val="yellow"/>
          <w:lang w:eastAsia="ko-KR"/>
        </w:rPr>
        <w:fldChar w:fldCharType="separate"/>
      </w:r>
      <w:r w:rsidRPr="005664DF">
        <w:rPr>
          <w:noProof/>
          <w:highlight w:val="yellow"/>
          <w:lang w:eastAsia="ko-KR"/>
        </w:rPr>
        <w:t>57</w:t>
      </w:r>
      <w:r w:rsidR="001F7547" w:rsidRPr="005664DF">
        <w:rPr>
          <w:highlight w:val="yellow"/>
          <w:lang w:eastAsia="ko-KR"/>
        </w:rPr>
        <w:fldChar w:fldCharType="end"/>
      </w:r>
      <w:r w:rsidRPr="005664DF">
        <w:rPr>
          <w:highlight w:val="yellow"/>
          <w:lang w:eastAsia="ko-KR"/>
        </w:rPr>
        <w:t xml:space="preserve">) </w:t>
      </w:r>
      <w:r w:rsidRPr="005664DF">
        <w:rPr>
          <w:highlight w:val="yellow"/>
          <w:lang w:eastAsia="ko-KR"/>
        </w:rPr>
        <w:br/>
      </w:r>
      <w:proofErr w:type="spellStart"/>
      <w:r w:rsidRPr="005664DF">
        <w:rPr>
          <w:highlight w:val="yellow"/>
          <w:lang w:eastAsia="ko-KR"/>
        </w:rPr>
        <w:t>numNeigh</w:t>
      </w:r>
      <w:proofErr w:type="spellEnd"/>
      <w:r w:rsidRPr="005664DF">
        <w:rPr>
          <w:highlight w:val="yellow"/>
          <w:lang w:eastAsia="ko-KR"/>
        </w:rPr>
        <w:t xml:space="preserve"> += 1</w:t>
      </w:r>
      <w:r w:rsidRPr="005664DF">
        <w:rPr>
          <w:highlight w:val="yellow"/>
          <w:lang w:eastAsia="ko-KR"/>
        </w:rPr>
        <w:tab/>
      </w:r>
      <w:r w:rsidRPr="005664DF">
        <w:rPr>
          <w:highlight w:val="yellow"/>
          <w:lang w:eastAsia="ko-KR"/>
        </w:rPr>
        <w:tab/>
        <w:t>(</w:t>
      </w:r>
      <w:fldSimple w:instr=" REF H \h  \* MERGEFORMAT " w:fldLock="1">
        <w:r w:rsidRPr="005664DF">
          <w:rPr>
            <w:highlight w:val="yellow"/>
            <w:lang w:eastAsia="ko-KR"/>
          </w:rPr>
          <w:t>H</w:t>
        </w:r>
      </w:fldSimple>
      <w:r w:rsidRPr="005664DF">
        <w:rPr>
          <w:highlight w:val="yellow"/>
          <w:lang w:eastAsia="ko-KR"/>
        </w:rPr>
        <w:noBreakHyphen/>
      </w:r>
      <w:r w:rsidR="001F7547" w:rsidRPr="005664DF">
        <w:rPr>
          <w:highlight w:val="yellow"/>
          <w:lang w:eastAsia="ko-KR"/>
        </w:rPr>
        <w:fldChar w:fldCharType="begin" w:fldLock="1"/>
      </w:r>
      <w:r w:rsidRPr="005664DF">
        <w:rPr>
          <w:highlight w:val="yellow"/>
          <w:lang w:eastAsia="ko-KR"/>
        </w:rPr>
        <w:instrText xml:space="preserve"> SEQ Equation \* ARABIC </w:instrText>
      </w:r>
      <w:r w:rsidR="001F7547" w:rsidRPr="005664DF">
        <w:rPr>
          <w:highlight w:val="yellow"/>
          <w:lang w:eastAsia="ko-KR"/>
        </w:rPr>
        <w:fldChar w:fldCharType="separate"/>
      </w:r>
      <w:r w:rsidRPr="005664DF">
        <w:rPr>
          <w:noProof/>
          <w:highlight w:val="yellow"/>
          <w:lang w:eastAsia="ko-KR"/>
        </w:rPr>
        <w:t>58</w:t>
      </w:r>
      <w:r w:rsidR="001F7547" w:rsidRPr="005664DF">
        <w:rPr>
          <w:highlight w:val="yellow"/>
          <w:lang w:eastAsia="ko-KR"/>
        </w:rPr>
        <w:fldChar w:fldCharType="end"/>
      </w:r>
      <w:r w:rsidRPr="005664DF">
        <w:rPr>
          <w:highlight w:val="yellow"/>
          <w:lang w:eastAsia="ko-KR"/>
        </w:rPr>
        <w:t>)</w:t>
      </w:r>
    </w:p>
    <w:p w:rsidR="000362C8" w:rsidRPr="005664DF" w:rsidRDefault="000362C8" w:rsidP="000362C8">
      <w:pPr>
        <w:pStyle w:val="3U1"/>
        <w:numPr>
          <w:ilvl w:val="1"/>
          <w:numId w:val="7"/>
        </w:numPr>
        <w:tabs>
          <w:tab w:val="left" w:pos="720"/>
        </w:tabs>
        <w:textAlignment w:val="baseline"/>
        <w:rPr>
          <w:highlight w:val="yellow"/>
          <w:lang w:eastAsia="ko-KR"/>
        </w:rPr>
      </w:pPr>
      <w:r w:rsidRPr="005664DF">
        <w:rPr>
          <w:highlight w:val="yellow"/>
          <w:lang w:eastAsia="ko-KR"/>
        </w:rPr>
        <w:t xml:space="preserve">The variables </w:t>
      </w:r>
      <w:proofErr w:type="spellStart"/>
      <w:r w:rsidRPr="005664DF">
        <w:rPr>
          <w:highlight w:val="yellow"/>
          <w:lang w:eastAsia="ko-KR"/>
        </w:rPr>
        <w:t>predDcVal</w:t>
      </w:r>
      <w:proofErr w:type="spellEnd"/>
      <w:r w:rsidRPr="005664DF">
        <w:rPr>
          <w:highlight w:val="yellow"/>
          <w:lang w:eastAsia="ko-KR"/>
        </w:rPr>
        <w:t xml:space="preserve"> specifying the predicted constant partition values for partition X is derived as follows.</w:t>
      </w:r>
    </w:p>
    <w:p w:rsidR="000362C8" w:rsidRPr="005664DF" w:rsidRDefault="000362C8" w:rsidP="000362C8">
      <w:pPr>
        <w:pStyle w:val="3E3"/>
        <w:numPr>
          <w:ilvl w:val="3"/>
          <w:numId w:val="23"/>
        </w:numPr>
        <w:textAlignment w:val="baseline"/>
        <w:rPr>
          <w:highlight w:val="yellow"/>
          <w:lang w:eastAsia="ko-KR"/>
        </w:rPr>
      </w:pPr>
      <w:proofErr w:type="spellStart"/>
      <w:proofErr w:type="gramStart"/>
      <w:r w:rsidRPr="005664DF">
        <w:rPr>
          <w:highlight w:val="yellow"/>
          <w:lang w:eastAsia="ko-KR"/>
        </w:rPr>
        <w:t>predDcVal</w:t>
      </w:r>
      <w:proofErr w:type="spellEnd"/>
      <w:proofErr w:type="gramEnd"/>
      <w:r w:rsidRPr="005664DF">
        <w:rPr>
          <w:highlight w:val="yellow"/>
          <w:lang w:eastAsia="ko-KR"/>
        </w:rPr>
        <w:t xml:space="preserve"> = ( </w:t>
      </w:r>
      <w:proofErr w:type="spellStart"/>
      <w:r w:rsidRPr="005664DF">
        <w:rPr>
          <w:highlight w:val="yellow"/>
          <w:lang w:eastAsia="ko-KR"/>
        </w:rPr>
        <w:t>numNeigh</w:t>
      </w:r>
      <w:proofErr w:type="spellEnd"/>
      <w:r w:rsidRPr="005664DF">
        <w:rPr>
          <w:highlight w:val="yellow"/>
          <w:lang w:eastAsia="ko-KR"/>
        </w:rPr>
        <w:t xml:space="preserve"> ! = </w:t>
      </w:r>
      <w:proofErr w:type="gramStart"/>
      <w:r w:rsidRPr="005664DF">
        <w:rPr>
          <w:highlight w:val="yellow"/>
          <w:lang w:eastAsia="ko-KR"/>
        </w:rPr>
        <w:t>0 )</w:t>
      </w:r>
      <w:proofErr w:type="gramEnd"/>
      <w:r w:rsidRPr="005664DF">
        <w:rPr>
          <w:highlight w:val="yellow"/>
          <w:lang w:eastAsia="ko-KR"/>
        </w:rPr>
        <w:t xml:space="preserve"> ? ( </w:t>
      </w:r>
      <w:proofErr w:type="spellStart"/>
      <w:r w:rsidRPr="005664DF">
        <w:rPr>
          <w:highlight w:val="yellow"/>
          <w:lang w:eastAsia="ko-KR"/>
        </w:rPr>
        <w:t>sumNeigh</w:t>
      </w:r>
      <w:proofErr w:type="spellEnd"/>
      <w:r w:rsidRPr="005664DF">
        <w:rPr>
          <w:highlight w:val="yellow"/>
          <w:lang w:eastAsia="ko-KR"/>
        </w:rPr>
        <w:t xml:space="preserve"> / </w:t>
      </w:r>
      <w:proofErr w:type="spellStart"/>
      <w:r w:rsidRPr="005664DF">
        <w:rPr>
          <w:highlight w:val="yellow"/>
          <w:lang w:eastAsia="ko-KR"/>
        </w:rPr>
        <w:t>numNeigh</w:t>
      </w:r>
      <w:proofErr w:type="spellEnd"/>
      <w:r w:rsidRPr="005664DF">
        <w:rPr>
          <w:highlight w:val="yellow"/>
          <w:lang w:eastAsia="ko-KR"/>
        </w:rPr>
        <w:t xml:space="preserve"> ) : ( </w:t>
      </w:r>
      <w:r w:rsidRPr="005664DF">
        <w:rPr>
          <w:highlight w:val="yellow"/>
        </w:rPr>
        <w:t xml:space="preserve">1 &lt;&lt; ( </w:t>
      </w:r>
      <w:proofErr w:type="spellStart"/>
      <w:r w:rsidRPr="005664DF">
        <w:rPr>
          <w:highlight w:val="yellow"/>
        </w:rPr>
        <w:t>BitDepth</w:t>
      </w:r>
      <w:r w:rsidRPr="005664DF">
        <w:rPr>
          <w:highlight w:val="yellow"/>
          <w:vertAlign w:val="subscript"/>
        </w:rPr>
        <w:t>Y</w:t>
      </w:r>
      <w:proofErr w:type="spellEnd"/>
      <w:r w:rsidRPr="005664DF">
        <w:rPr>
          <w:highlight w:val="yellow"/>
        </w:rPr>
        <w:t xml:space="preserve">  − 1 )</w:t>
      </w:r>
      <w:r w:rsidRPr="005664DF">
        <w:rPr>
          <w:highlight w:val="yellow"/>
          <w:lang w:eastAsia="ko-KR"/>
        </w:rPr>
        <w:t xml:space="preserve"> )</w:t>
      </w:r>
      <w:r w:rsidRPr="005664DF">
        <w:rPr>
          <w:highlight w:val="yellow"/>
          <w:lang w:eastAsia="ko-KR"/>
        </w:rPr>
        <w:tab/>
        <w:t>(</w:t>
      </w:r>
      <w:fldSimple w:instr=" REF H \h  \* MERGEFORMAT " w:fldLock="1">
        <w:r w:rsidRPr="005664DF">
          <w:rPr>
            <w:highlight w:val="yellow"/>
            <w:lang w:eastAsia="ko-KR"/>
          </w:rPr>
          <w:t>H</w:t>
        </w:r>
      </w:fldSimple>
      <w:r w:rsidRPr="005664DF">
        <w:rPr>
          <w:highlight w:val="yellow"/>
          <w:lang w:eastAsia="ko-KR"/>
        </w:rPr>
        <w:noBreakHyphen/>
      </w:r>
      <w:r w:rsidR="001F7547" w:rsidRPr="005664DF">
        <w:rPr>
          <w:highlight w:val="yellow"/>
          <w:lang w:eastAsia="ko-KR"/>
        </w:rPr>
        <w:fldChar w:fldCharType="begin" w:fldLock="1"/>
      </w:r>
      <w:r w:rsidRPr="005664DF">
        <w:rPr>
          <w:highlight w:val="yellow"/>
          <w:lang w:eastAsia="ko-KR"/>
        </w:rPr>
        <w:instrText xml:space="preserve"> SEQ Equation \* ARABIC </w:instrText>
      </w:r>
      <w:r w:rsidR="001F7547" w:rsidRPr="005664DF">
        <w:rPr>
          <w:highlight w:val="yellow"/>
          <w:lang w:eastAsia="ko-KR"/>
        </w:rPr>
        <w:fldChar w:fldCharType="separate"/>
      </w:r>
      <w:r w:rsidRPr="005664DF">
        <w:rPr>
          <w:noProof/>
          <w:highlight w:val="yellow"/>
          <w:lang w:eastAsia="ko-KR"/>
        </w:rPr>
        <w:t>59</w:t>
      </w:r>
      <w:r w:rsidR="001F7547" w:rsidRPr="005664DF">
        <w:rPr>
          <w:highlight w:val="yellow"/>
          <w:lang w:eastAsia="ko-KR"/>
        </w:rPr>
        <w:fldChar w:fldCharType="end"/>
      </w:r>
      <w:r w:rsidRPr="005664DF">
        <w:rPr>
          <w:highlight w:val="yellow"/>
          <w:lang w:eastAsia="ko-KR"/>
        </w:rPr>
        <w:t>)</w:t>
      </w:r>
    </w:p>
    <w:p w:rsidR="000362C8" w:rsidRPr="005664DF" w:rsidRDefault="000362C8" w:rsidP="000362C8">
      <w:pPr>
        <w:pStyle w:val="3U1"/>
        <w:numPr>
          <w:ilvl w:val="1"/>
          <w:numId w:val="7"/>
        </w:numPr>
        <w:tabs>
          <w:tab w:val="left" w:pos="720"/>
        </w:tabs>
        <w:textAlignment w:val="baseline"/>
        <w:rPr>
          <w:highlight w:val="yellow"/>
          <w:lang w:eastAsia="ko-KR"/>
        </w:rPr>
      </w:pPr>
      <w:r w:rsidRPr="005664DF">
        <w:rPr>
          <w:highlight w:val="yellow"/>
          <w:lang w:eastAsia="ko-KR"/>
        </w:rPr>
        <w:t xml:space="preserve">The variable </w:t>
      </w:r>
      <w:proofErr w:type="spellStart"/>
      <w:r w:rsidRPr="005664DF">
        <w:rPr>
          <w:highlight w:val="yellow"/>
          <w:lang w:eastAsia="ko-KR"/>
        </w:rPr>
        <w:t>dcOffset</w:t>
      </w:r>
      <w:proofErr w:type="spellEnd"/>
      <w:r w:rsidRPr="005664DF">
        <w:rPr>
          <w:highlight w:val="yellow"/>
          <w:lang w:eastAsia="ko-KR"/>
        </w:rPr>
        <w:t xml:space="preserve"> specifying the DC offset is derived as follows.</w:t>
      </w:r>
    </w:p>
    <w:p w:rsidR="000362C8" w:rsidRPr="005664DF" w:rsidRDefault="000362C8" w:rsidP="000362C8">
      <w:pPr>
        <w:pStyle w:val="3D2"/>
        <w:numPr>
          <w:ilvl w:val="2"/>
          <w:numId w:val="19"/>
        </w:numPr>
        <w:tabs>
          <w:tab w:val="clear" w:pos="340"/>
          <w:tab w:val="num" w:pos="1072"/>
        </w:tabs>
        <w:ind w:left="1071"/>
        <w:textAlignment w:val="baseline"/>
        <w:rPr>
          <w:highlight w:val="yellow"/>
          <w:lang w:eastAsia="ko-KR"/>
        </w:rPr>
      </w:pPr>
      <w:r w:rsidRPr="005664DF">
        <w:rPr>
          <w:highlight w:val="yellow"/>
          <w:lang w:eastAsia="ko-KR"/>
        </w:rPr>
        <w:t xml:space="preserve">If </w:t>
      </w:r>
      <w:proofErr w:type="spellStart"/>
      <w:r w:rsidRPr="005664DF">
        <w:rPr>
          <w:highlight w:val="yellow"/>
          <w:lang w:eastAsia="ko-KR"/>
        </w:rPr>
        <w:t>dcOffsetAvailFlag</w:t>
      </w:r>
      <w:proofErr w:type="spellEnd"/>
      <w:r w:rsidRPr="005664DF">
        <w:rPr>
          <w:highlight w:val="yellow"/>
          <w:lang w:eastAsia="ko-KR"/>
        </w:rPr>
        <w:t xml:space="preserve"> is equal to 1, the following applies. :</w:t>
      </w:r>
    </w:p>
    <w:p w:rsidR="000362C8" w:rsidRPr="005664DF" w:rsidRDefault="005664DF" w:rsidP="005664DF">
      <w:pPr>
        <w:pStyle w:val="3E4"/>
        <w:numPr>
          <w:ilvl w:val="0"/>
          <w:numId w:val="0"/>
        </w:numPr>
        <w:textAlignment w:val="baseline"/>
        <w:rPr>
          <w:highlight w:val="yellow"/>
          <w:lang w:eastAsia="ko-KR"/>
        </w:rPr>
      </w:pPr>
      <w:r w:rsidRPr="005664DF">
        <w:rPr>
          <w:highlight w:val="yellow"/>
          <w:lang w:eastAsia="ko-KR"/>
        </w:rPr>
        <w:tab/>
      </w:r>
      <w:proofErr w:type="spellStart"/>
      <w:proofErr w:type="gramStart"/>
      <w:r w:rsidR="000362C8" w:rsidRPr="005664DF">
        <w:rPr>
          <w:highlight w:val="yellow"/>
          <w:lang w:eastAsia="ko-KR"/>
        </w:rPr>
        <w:t>dcOffsetScale</w:t>
      </w:r>
      <w:proofErr w:type="spellEnd"/>
      <w:proofErr w:type="gramEnd"/>
      <w:r w:rsidR="000362C8" w:rsidRPr="005664DF">
        <w:rPr>
          <w:highlight w:val="yellow"/>
          <w:lang w:eastAsia="ko-KR"/>
        </w:rPr>
        <w:t xml:space="preserve"> = </w:t>
      </w:r>
      <w:proofErr w:type="spellStart"/>
      <w:r w:rsidR="000362C8" w:rsidRPr="005664DF">
        <w:rPr>
          <w:highlight w:val="yellow"/>
          <w:lang w:eastAsia="ko-KR"/>
        </w:rPr>
        <w:t>intraChainFlag</w:t>
      </w:r>
      <w:proofErr w:type="spellEnd"/>
      <w:r w:rsidR="000362C8" w:rsidRPr="005664DF">
        <w:rPr>
          <w:highlight w:val="yellow"/>
          <w:lang w:eastAsia="ko-KR"/>
        </w:rPr>
        <w:t xml:space="preserve"> ? </w:t>
      </w:r>
      <w:r w:rsidR="000362C8" w:rsidRPr="005664DF">
        <w:rPr>
          <w:highlight w:val="yellow"/>
        </w:rPr>
        <w:t xml:space="preserve">Clip3( 1, ( 1 &lt;&lt; </w:t>
      </w:r>
      <w:proofErr w:type="spellStart"/>
      <w:r w:rsidR="000362C8" w:rsidRPr="005664DF">
        <w:rPr>
          <w:highlight w:val="yellow"/>
        </w:rPr>
        <w:t>BitDepth</w:t>
      </w:r>
      <w:r w:rsidR="000362C8" w:rsidRPr="005664DF">
        <w:rPr>
          <w:highlight w:val="yellow"/>
          <w:vertAlign w:val="subscript"/>
        </w:rPr>
        <w:t>Y</w:t>
      </w:r>
      <w:proofErr w:type="spellEnd"/>
      <w:r w:rsidR="000362C8" w:rsidRPr="005664DF">
        <w:rPr>
          <w:highlight w:val="yellow"/>
        </w:rPr>
        <w:t xml:space="preserve"> ) − 1, Round( 2 </w:t>
      </w:r>
      <w:r w:rsidR="000362C8" w:rsidRPr="005664DF">
        <w:rPr>
          <w:highlight w:val="yellow"/>
          <w:vertAlign w:val="superscript"/>
        </w:rPr>
        <w:t>(QP’</w:t>
      </w:r>
      <w:r w:rsidR="000362C8" w:rsidRPr="005664DF">
        <w:rPr>
          <w:sz w:val="16"/>
          <w:highlight w:val="yellow"/>
          <w:vertAlign w:val="subscript"/>
        </w:rPr>
        <w:t>Y</w:t>
      </w:r>
      <w:r w:rsidR="000362C8" w:rsidRPr="005664DF">
        <w:rPr>
          <w:highlight w:val="yellow"/>
          <w:vertAlign w:val="superscript"/>
        </w:rPr>
        <w:t xml:space="preserve"> /10)- 2</w:t>
      </w:r>
      <w:r w:rsidR="000362C8" w:rsidRPr="005664DF">
        <w:rPr>
          <w:highlight w:val="yellow"/>
        </w:rPr>
        <w:t xml:space="preserve"> ) ) : 1</w:t>
      </w:r>
      <w:r w:rsidR="000362C8" w:rsidRPr="005664DF">
        <w:rPr>
          <w:highlight w:val="yellow"/>
          <w:lang w:eastAsia="ko-KR"/>
        </w:rPr>
        <w:t xml:space="preserve"> </w:t>
      </w:r>
      <w:r w:rsidR="000362C8" w:rsidRPr="005664DF">
        <w:rPr>
          <w:highlight w:val="yellow"/>
          <w:lang w:eastAsia="ko-KR"/>
        </w:rPr>
        <w:tab/>
        <w:t>(</w:t>
      </w:r>
      <w:fldSimple w:instr=" REF H \h  \* MERGEFORMAT " w:fldLock="1">
        <w:r w:rsidR="000362C8" w:rsidRPr="005664DF">
          <w:rPr>
            <w:highlight w:val="yellow"/>
            <w:lang w:eastAsia="ko-KR"/>
          </w:rPr>
          <w:t>H</w:t>
        </w:r>
      </w:fldSimple>
      <w:r w:rsidR="000362C8" w:rsidRPr="005664DF">
        <w:rPr>
          <w:highlight w:val="yellow"/>
          <w:lang w:eastAsia="ko-KR"/>
        </w:rPr>
        <w:noBreakHyphen/>
      </w:r>
      <w:r w:rsidR="001F7547" w:rsidRPr="005664DF">
        <w:rPr>
          <w:highlight w:val="yellow"/>
          <w:lang w:eastAsia="ko-KR"/>
        </w:rPr>
        <w:fldChar w:fldCharType="begin" w:fldLock="1"/>
      </w:r>
      <w:r w:rsidR="000362C8" w:rsidRPr="005664DF">
        <w:rPr>
          <w:highlight w:val="yellow"/>
          <w:lang w:eastAsia="ko-KR"/>
        </w:rPr>
        <w:instrText xml:space="preserve"> SEQ Equation \* ARABIC </w:instrText>
      </w:r>
      <w:r w:rsidR="001F7547" w:rsidRPr="005664DF">
        <w:rPr>
          <w:highlight w:val="yellow"/>
          <w:lang w:eastAsia="ko-KR"/>
        </w:rPr>
        <w:fldChar w:fldCharType="separate"/>
      </w:r>
      <w:r w:rsidR="000362C8" w:rsidRPr="005664DF">
        <w:rPr>
          <w:noProof/>
          <w:highlight w:val="yellow"/>
          <w:lang w:eastAsia="ko-KR"/>
        </w:rPr>
        <w:t>60</w:t>
      </w:r>
      <w:r w:rsidR="001F7547" w:rsidRPr="005664DF">
        <w:rPr>
          <w:highlight w:val="yellow"/>
          <w:lang w:eastAsia="ko-KR"/>
        </w:rPr>
        <w:fldChar w:fldCharType="end"/>
      </w:r>
      <w:r w:rsidR="000362C8" w:rsidRPr="005664DF">
        <w:rPr>
          <w:highlight w:val="yellow"/>
          <w:lang w:eastAsia="ko-KR"/>
        </w:rPr>
        <w:t>)</w:t>
      </w:r>
    </w:p>
    <w:p w:rsidR="000362C8" w:rsidRPr="005664DF" w:rsidRDefault="000362C8" w:rsidP="000362C8">
      <w:pPr>
        <w:pStyle w:val="3E4"/>
        <w:numPr>
          <w:ilvl w:val="4"/>
          <w:numId w:val="23"/>
        </w:numPr>
        <w:textAlignment w:val="baseline"/>
        <w:rPr>
          <w:highlight w:val="yellow"/>
          <w:lang w:eastAsia="ko-KR"/>
        </w:rPr>
      </w:pPr>
      <w:proofErr w:type="spellStart"/>
      <w:r w:rsidRPr="005664DF">
        <w:rPr>
          <w:highlight w:val="yellow"/>
          <w:lang w:eastAsia="ko-KR"/>
        </w:rPr>
        <w:t>dcOffset</w:t>
      </w:r>
      <w:proofErr w:type="spellEnd"/>
      <w:r w:rsidRPr="005664DF">
        <w:rPr>
          <w:highlight w:val="yellow"/>
          <w:lang w:eastAsia="ko-KR"/>
        </w:rPr>
        <w:t xml:space="preserve"> = </w:t>
      </w:r>
      <w:proofErr w:type="spellStart"/>
      <w:r w:rsidRPr="005664DF">
        <w:rPr>
          <w:highlight w:val="yellow"/>
          <w:lang w:eastAsia="ko-KR"/>
        </w:rPr>
        <w:t>dcOffset</w:t>
      </w:r>
      <w:proofErr w:type="spellEnd"/>
      <w:r w:rsidRPr="005664DF">
        <w:rPr>
          <w:highlight w:val="yellow"/>
          <w:lang w:eastAsia="ko-KR"/>
        </w:rPr>
        <w:t xml:space="preserve"> * </w:t>
      </w:r>
      <w:proofErr w:type="spellStart"/>
      <w:r w:rsidRPr="005664DF">
        <w:rPr>
          <w:highlight w:val="yellow"/>
          <w:lang w:eastAsia="ko-KR"/>
        </w:rPr>
        <w:t>dcOffsetScale</w:t>
      </w:r>
      <w:proofErr w:type="spellEnd"/>
      <w:r w:rsidRPr="005664DF">
        <w:rPr>
          <w:highlight w:val="yellow"/>
          <w:lang w:eastAsia="ko-KR"/>
        </w:rPr>
        <w:tab/>
      </w:r>
      <w:r w:rsidRPr="005664DF">
        <w:rPr>
          <w:highlight w:val="yellow"/>
          <w:lang w:eastAsia="ko-KR"/>
        </w:rPr>
        <w:tab/>
        <w:t>(</w:t>
      </w:r>
      <w:fldSimple w:instr=" REF H \h  \* MERGEFORMAT " w:fldLock="1">
        <w:r w:rsidRPr="005664DF">
          <w:rPr>
            <w:highlight w:val="yellow"/>
            <w:lang w:eastAsia="ko-KR"/>
          </w:rPr>
          <w:t>H</w:t>
        </w:r>
      </w:fldSimple>
      <w:r w:rsidRPr="005664DF">
        <w:rPr>
          <w:highlight w:val="yellow"/>
          <w:lang w:eastAsia="ko-KR"/>
        </w:rPr>
        <w:noBreakHyphen/>
      </w:r>
      <w:r w:rsidR="001F7547" w:rsidRPr="005664DF">
        <w:rPr>
          <w:highlight w:val="yellow"/>
          <w:lang w:eastAsia="ko-KR"/>
        </w:rPr>
        <w:fldChar w:fldCharType="begin" w:fldLock="1"/>
      </w:r>
      <w:r w:rsidRPr="005664DF">
        <w:rPr>
          <w:highlight w:val="yellow"/>
          <w:lang w:eastAsia="ko-KR"/>
        </w:rPr>
        <w:instrText xml:space="preserve"> SEQ Equation \* ARABIC </w:instrText>
      </w:r>
      <w:r w:rsidR="001F7547" w:rsidRPr="005664DF">
        <w:rPr>
          <w:highlight w:val="yellow"/>
          <w:lang w:eastAsia="ko-KR"/>
        </w:rPr>
        <w:fldChar w:fldCharType="separate"/>
      </w:r>
      <w:r w:rsidRPr="005664DF">
        <w:rPr>
          <w:noProof/>
          <w:highlight w:val="yellow"/>
          <w:lang w:eastAsia="ko-KR"/>
        </w:rPr>
        <w:t>61</w:t>
      </w:r>
      <w:r w:rsidR="001F7547" w:rsidRPr="005664DF">
        <w:rPr>
          <w:highlight w:val="yellow"/>
          <w:lang w:eastAsia="ko-KR"/>
        </w:rPr>
        <w:fldChar w:fldCharType="end"/>
      </w:r>
      <w:r w:rsidRPr="005664DF">
        <w:rPr>
          <w:highlight w:val="yellow"/>
          <w:lang w:eastAsia="ko-KR"/>
        </w:rPr>
        <w:t>)</w:t>
      </w:r>
    </w:p>
    <w:p w:rsidR="000362C8" w:rsidRPr="005664DF" w:rsidRDefault="000362C8" w:rsidP="000362C8">
      <w:pPr>
        <w:pStyle w:val="3D2"/>
        <w:numPr>
          <w:ilvl w:val="2"/>
          <w:numId w:val="19"/>
        </w:numPr>
        <w:tabs>
          <w:tab w:val="clear" w:pos="340"/>
          <w:tab w:val="num" w:pos="1072"/>
        </w:tabs>
        <w:ind w:left="1071"/>
        <w:textAlignment w:val="baseline"/>
        <w:rPr>
          <w:highlight w:val="yellow"/>
          <w:lang w:eastAsia="ko-KR"/>
        </w:rPr>
      </w:pPr>
      <w:r w:rsidRPr="005664DF">
        <w:rPr>
          <w:highlight w:val="yellow"/>
          <w:lang w:eastAsia="ko-KR"/>
        </w:rPr>
        <w:t xml:space="preserve">Otherwise </w:t>
      </w:r>
      <w:proofErr w:type="gramStart"/>
      <w:r w:rsidRPr="005664DF">
        <w:rPr>
          <w:highlight w:val="yellow"/>
          <w:lang w:eastAsia="ko-KR"/>
        </w:rPr>
        <w:t xml:space="preserve">( </w:t>
      </w:r>
      <w:proofErr w:type="spellStart"/>
      <w:r w:rsidRPr="005664DF">
        <w:rPr>
          <w:highlight w:val="yellow"/>
          <w:lang w:eastAsia="ko-KR"/>
        </w:rPr>
        <w:t>dcOffsetAvailFlag</w:t>
      </w:r>
      <w:proofErr w:type="spellEnd"/>
      <w:proofErr w:type="gramEnd"/>
      <w:r w:rsidRPr="005664DF">
        <w:rPr>
          <w:highlight w:val="yellow"/>
          <w:lang w:eastAsia="ko-KR"/>
        </w:rPr>
        <w:t xml:space="preserve"> is equal to 0), </w:t>
      </w:r>
      <w:proofErr w:type="spellStart"/>
      <w:r w:rsidRPr="005664DF">
        <w:rPr>
          <w:highlight w:val="yellow"/>
          <w:lang w:eastAsia="ko-KR"/>
        </w:rPr>
        <w:t>dcOffset</w:t>
      </w:r>
      <w:proofErr w:type="spellEnd"/>
      <w:r w:rsidRPr="005664DF">
        <w:rPr>
          <w:highlight w:val="yellow"/>
          <w:lang w:eastAsia="ko-KR"/>
        </w:rPr>
        <w:t xml:space="preserve"> is set equal to 0. </w:t>
      </w:r>
    </w:p>
    <w:p w:rsidR="000362C8" w:rsidRPr="005664DF" w:rsidRDefault="005664DF" w:rsidP="005664DF">
      <w:pPr>
        <w:pStyle w:val="3U1"/>
        <w:numPr>
          <w:ilvl w:val="1"/>
          <w:numId w:val="7"/>
        </w:numPr>
        <w:tabs>
          <w:tab w:val="left" w:pos="720"/>
        </w:tabs>
        <w:textAlignment w:val="baseline"/>
        <w:rPr>
          <w:highlight w:val="yellow"/>
          <w:lang w:eastAsia="ko-KR"/>
        </w:rPr>
      </w:pPr>
      <w:r w:rsidRPr="005664DF">
        <w:rPr>
          <w:highlight w:val="yellow"/>
          <w:lang w:eastAsia="ko-KR"/>
        </w:rPr>
        <w:t>Calculate the prediction value as</w:t>
      </w:r>
      <w:r w:rsidR="000362C8" w:rsidRPr="005664DF">
        <w:rPr>
          <w:highlight w:val="yellow"/>
          <w:lang w:eastAsia="ko-KR"/>
        </w:rPr>
        <w:t xml:space="preserve"> </w:t>
      </w:r>
    </w:p>
    <w:p w:rsidR="000362C8" w:rsidRPr="005664DF" w:rsidRDefault="005664DF" w:rsidP="000362C8">
      <w:pPr>
        <w:pStyle w:val="3E4"/>
        <w:numPr>
          <w:ilvl w:val="4"/>
          <w:numId w:val="23"/>
        </w:numPr>
        <w:textAlignment w:val="baseline"/>
        <w:rPr>
          <w:highlight w:val="yellow"/>
          <w:lang w:eastAsia="ko-KR"/>
        </w:rPr>
      </w:pPr>
      <w:proofErr w:type="spellStart"/>
      <w:r w:rsidRPr="005664DF">
        <w:rPr>
          <w:highlight w:val="yellow"/>
          <w:lang w:eastAsia="ko-KR"/>
        </w:rPr>
        <w:t>predVal</w:t>
      </w:r>
      <w:proofErr w:type="spellEnd"/>
      <w:r w:rsidRPr="005664DF">
        <w:rPr>
          <w:highlight w:val="yellow"/>
          <w:lang w:eastAsia="ko-KR"/>
        </w:rPr>
        <w:t>[X ]</w:t>
      </w:r>
      <w:r w:rsidR="000362C8" w:rsidRPr="005664DF">
        <w:rPr>
          <w:highlight w:val="yellow"/>
          <w:lang w:eastAsia="ko-KR"/>
        </w:rPr>
        <w:t xml:space="preserve"> = </w:t>
      </w:r>
      <w:proofErr w:type="spellStart"/>
      <w:r w:rsidR="000362C8" w:rsidRPr="005664DF">
        <w:rPr>
          <w:highlight w:val="yellow"/>
          <w:lang w:eastAsia="ko-KR"/>
        </w:rPr>
        <w:t>predDcVal</w:t>
      </w:r>
      <w:proofErr w:type="spellEnd"/>
      <w:r w:rsidR="000362C8" w:rsidRPr="005664DF">
        <w:rPr>
          <w:highlight w:val="yellow"/>
          <w:lang w:eastAsia="ko-KR"/>
        </w:rPr>
        <w:t xml:space="preserve"> + </w:t>
      </w:r>
      <w:proofErr w:type="spellStart"/>
      <w:r w:rsidR="000362C8" w:rsidRPr="005664DF">
        <w:rPr>
          <w:highlight w:val="yellow"/>
          <w:lang w:eastAsia="ko-KR"/>
        </w:rPr>
        <w:t>dcOffset</w:t>
      </w:r>
      <w:proofErr w:type="spellEnd"/>
      <w:r w:rsidR="000362C8" w:rsidRPr="005664DF">
        <w:rPr>
          <w:highlight w:val="yellow"/>
          <w:lang w:eastAsia="ko-KR"/>
        </w:rPr>
        <w:tab/>
      </w:r>
      <w:r w:rsidRPr="005664DF">
        <w:rPr>
          <w:highlight w:val="yellow"/>
          <w:lang w:eastAsia="ko-KR"/>
        </w:rPr>
        <w:tab/>
      </w:r>
      <w:r w:rsidR="000362C8" w:rsidRPr="005664DF">
        <w:rPr>
          <w:highlight w:val="yellow"/>
          <w:lang w:eastAsia="ko-KR"/>
        </w:rPr>
        <w:t>(</w:t>
      </w:r>
      <w:fldSimple w:instr=" REF H \h  \* MERGEFORMAT " w:fldLock="1">
        <w:r w:rsidR="000362C8" w:rsidRPr="005664DF">
          <w:rPr>
            <w:highlight w:val="yellow"/>
            <w:lang w:eastAsia="ko-KR"/>
          </w:rPr>
          <w:t>H</w:t>
        </w:r>
      </w:fldSimple>
      <w:r w:rsidR="000362C8" w:rsidRPr="005664DF">
        <w:rPr>
          <w:highlight w:val="yellow"/>
          <w:lang w:eastAsia="ko-KR"/>
        </w:rPr>
        <w:noBreakHyphen/>
      </w:r>
      <w:r w:rsidR="001F7547" w:rsidRPr="005664DF">
        <w:rPr>
          <w:highlight w:val="yellow"/>
          <w:lang w:eastAsia="ko-KR"/>
        </w:rPr>
        <w:fldChar w:fldCharType="begin" w:fldLock="1"/>
      </w:r>
      <w:r w:rsidR="000362C8" w:rsidRPr="005664DF">
        <w:rPr>
          <w:highlight w:val="yellow"/>
          <w:lang w:eastAsia="ko-KR"/>
        </w:rPr>
        <w:instrText xml:space="preserve"> SEQ Equation \* ARABIC </w:instrText>
      </w:r>
      <w:r w:rsidR="001F7547" w:rsidRPr="005664DF">
        <w:rPr>
          <w:highlight w:val="yellow"/>
          <w:lang w:eastAsia="ko-KR"/>
        </w:rPr>
        <w:fldChar w:fldCharType="separate"/>
      </w:r>
      <w:r w:rsidR="000362C8" w:rsidRPr="005664DF">
        <w:rPr>
          <w:noProof/>
          <w:highlight w:val="yellow"/>
          <w:lang w:eastAsia="ko-KR"/>
        </w:rPr>
        <w:t>62</w:t>
      </w:r>
      <w:r w:rsidR="001F7547" w:rsidRPr="005664DF">
        <w:rPr>
          <w:highlight w:val="yellow"/>
          <w:lang w:eastAsia="ko-KR"/>
        </w:rPr>
        <w:fldChar w:fldCharType="end"/>
      </w:r>
      <w:r w:rsidR="000362C8" w:rsidRPr="005664DF">
        <w:rPr>
          <w:highlight w:val="yellow"/>
          <w:lang w:eastAsia="ko-KR"/>
        </w:rPr>
        <w:t>)</w:t>
      </w:r>
    </w:p>
    <w:p w:rsidR="000362C8" w:rsidRPr="000362C8" w:rsidRDefault="000362C8" w:rsidP="00317A4A">
      <w:pPr>
        <w:rPr>
          <w:b/>
        </w:rPr>
      </w:pPr>
    </w:p>
    <w:p w:rsidR="00DE4044" w:rsidRDefault="00DE4044" w:rsidP="00DE4044">
      <w:pPr>
        <w:pStyle w:val="3H3"/>
        <w:numPr>
          <w:ilvl w:val="0"/>
          <w:numId w:val="0"/>
        </w:numPr>
      </w:pPr>
      <w:bookmarkStart w:id="21" w:name="_Ref341698999"/>
      <w:r>
        <w:t>H.8.4.4.3</w:t>
      </w:r>
      <w:r>
        <w:tab/>
        <w:t>Depth value reconstruction process</w:t>
      </w:r>
      <w:bookmarkEnd w:id="21"/>
    </w:p>
    <w:p w:rsidR="00DE4044" w:rsidRDefault="00DE4044" w:rsidP="00DE4044">
      <w:pPr>
        <w:pStyle w:val="3N0"/>
      </w:pPr>
      <w:r>
        <w:t>Inputs to this process are:</w:t>
      </w:r>
    </w:p>
    <w:p w:rsidR="00DE4044" w:rsidRDefault="00DE4044" w:rsidP="00DE4044">
      <w:pPr>
        <w:pStyle w:val="3D0"/>
        <w:numPr>
          <w:ilvl w:val="0"/>
          <w:numId w:val="19"/>
        </w:numPr>
      </w:pPr>
      <w:r>
        <w:t xml:space="preserve">a </w:t>
      </w:r>
      <w:proofErr w:type="spellStart"/>
      <w:r>
        <w:t>luma</w:t>
      </w:r>
      <w:proofErr w:type="spellEnd"/>
      <w:r>
        <w:t xml:space="preserve"> location ( </w:t>
      </w:r>
      <w:proofErr w:type="spellStart"/>
      <w:r>
        <w:t>xB</w:t>
      </w:r>
      <w:proofErr w:type="spellEnd"/>
      <w:r>
        <w:t>, </w:t>
      </w:r>
      <w:proofErr w:type="spellStart"/>
      <w:r>
        <w:t>yB</w:t>
      </w:r>
      <w:proofErr w:type="spellEnd"/>
      <w:r>
        <w:t xml:space="preserve"> ) specifying the top-left </w:t>
      </w:r>
      <w:proofErr w:type="spellStart"/>
      <w:r>
        <w:t>luma</w:t>
      </w:r>
      <w:proofErr w:type="spellEnd"/>
      <w:r>
        <w:t xml:space="preserve"> sample of the current block relative to the top-left </w:t>
      </w:r>
      <w:proofErr w:type="spellStart"/>
      <w:r>
        <w:t>luma</w:t>
      </w:r>
      <w:proofErr w:type="spellEnd"/>
      <w:r>
        <w:t xml:space="preserve"> sample of the current picture,</w:t>
      </w:r>
    </w:p>
    <w:p w:rsidR="00DE4044" w:rsidRDefault="00DE4044" w:rsidP="00DE4044">
      <w:pPr>
        <w:pStyle w:val="3D0"/>
        <w:numPr>
          <w:ilvl w:val="0"/>
          <w:numId w:val="19"/>
        </w:numPr>
        <w:rPr>
          <w:lang w:eastAsia="ko-KR"/>
        </w:rPr>
      </w:pPr>
      <w:r>
        <w:t>a v</w:t>
      </w:r>
      <w:r>
        <w:rPr>
          <w:lang w:eastAsia="ko-KR"/>
        </w:rPr>
        <w:t xml:space="preserve">ariable </w:t>
      </w:r>
      <w:proofErr w:type="spellStart"/>
      <w:r>
        <w:rPr>
          <w:lang w:eastAsia="ko-KR"/>
        </w:rPr>
        <w:t>nT</w:t>
      </w:r>
      <w:proofErr w:type="spellEnd"/>
      <w:r>
        <w:rPr>
          <w:lang w:eastAsia="ko-KR"/>
        </w:rPr>
        <w:t xml:space="preserve"> specifying the prediction size</w:t>
      </w:r>
    </w:p>
    <w:p w:rsidR="00DE4044" w:rsidRPr="00DE4044" w:rsidRDefault="00DE4044" w:rsidP="00DE4044">
      <w:pPr>
        <w:pStyle w:val="3D0"/>
        <w:numPr>
          <w:ilvl w:val="0"/>
          <w:numId w:val="19"/>
        </w:numPr>
        <w:rPr>
          <w:strike/>
          <w:highlight w:val="cyan"/>
          <w:lang w:eastAsia="ko-KR"/>
        </w:rPr>
      </w:pPr>
      <w:r w:rsidRPr="00DE4044">
        <w:rPr>
          <w:strike/>
          <w:highlight w:val="cyan"/>
          <w:lang w:eastAsia="ko-KR"/>
        </w:rPr>
        <w:t xml:space="preserve">predicted samples </w:t>
      </w:r>
      <w:proofErr w:type="spellStart"/>
      <w:r w:rsidRPr="00DE4044">
        <w:rPr>
          <w:strike/>
          <w:highlight w:val="cyan"/>
          <w:lang w:eastAsia="ko-KR"/>
        </w:rPr>
        <w:t>predSamples</w:t>
      </w:r>
      <w:proofErr w:type="spellEnd"/>
      <w:r w:rsidRPr="00DE4044">
        <w:rPr>
          <w:strike/>
          <w:highlight w:val="cyan"/>
          <w:lang w:eastAsia="ko-KR"/>
        </w:rPr>
        <w:t>[ x </w:t>
      </w:r>
      <w:r w:rsidRPr="00DE4044">
        <w:rPr>
          <w:strike/>
          <w:highlight w:val="cyan"/>
          <w:lang w:eastAsia="de-DE"/>
        </w:rPr>
        <w:t>][</w:t>
      </w:r>
      <w:ins w:id="22" w:author="(3DC-GT1)" w:date="2013-03-11T22:35:00Z">
        <w:r w:rsidRPr="00DE4044">
          <w:rPr>
            <w:strike/>
            <w:highlight w:val="cyan"/>
            <w:lang w:eastAsia="de-DE"/>
          </w:rPr>
          <w:t> </w:t>
        </w:r>
      </w:ins>
      <w:r w:rsidRPr="00DE4044">
        <w:rPr>
          <w:strike/>
          <w:highlight w:val="cyan"/>
          <w:lang w:eastAsia="ko-KR"/>
        </w:rPr>
        <w:t>y ], with x, y =0..nT−1</w:t>
      </w:r>
    </w:p>
    <w:p w:rsidR="00DE4044" w:rsidRDefault="00DE4044" w:rsidP="00DE4044">
      <w:pPr>
        <w:pStyle w:val="3D0"/>
        <w:numPr>
          <w:ilvl w:val="0"/>
          <w:numId w:val="19"/>
        </w:numPr>
        <w:rPr>
          <w:lang w:eastAsia="ko-KR"/>
        </w:rPr>
      </w:pPr>
      <w:r>
        <w:lastRenderedPageBreak/>
        <w:t xml:space="preserve">a variable </w:t>
      </w:r>
      <w:bookmarkStart w:id="23" w:name="OLE_LINK258"/>
      <w:bookmarkStart w:id="24" w:name="OLE_LINK259"/>
      <w:proofErr w:type="spellStart"/>
      <w:r>
        <w:t>intraPredMode</w:t>
      </w:r>
      <w:proofErr w:type="spellEnd"/>
      <w:r>
        <w:t xml:space="preserve"> </w:t>
      </w:r>
      <w:bookmarkEnd w:id="23"/>
      <w:bookmarkEnd w:id="24"/>
      <w:r>
        <w:t>specifying the prediction mode of the current prediction block</w:t>
      </w:r>
    </w:p>
    <w:p w:rsidR="00DE4044" w:rsidRDefault="00DE4044" w:rsidP="00DE4044">
      <w:pPr>
        <w:pStyle w:val="3D0"/>
        <w:numPr>
          <w:ilvl w:val="0"/>
          <w:numId w:val="19"/>
        </w:numPr>
      </w:pPr>
      <w:r w:rsidRPr="00DE4044">
        <w:rPr>
          <w:highlight w:val="yellow"/>
          <w:lang w:eastAsia="ko-KR"/>
        </w:rPr>
        <w:t xml:space="preserve">the neighbouring samples </w:t>
      </w:r>
      <w:bookmarkStart w:id="25" w:name="OLE_LINK276"/>
      <w:bookmarkStart w:id="26" w:name="OLE_LINK277"/>
      <w:proofErr w:type="spellStart"/>
      <w:r w:rsidR="00666222">
        <w:rPr>
          <w:highlight w:val="yellow"/>
          <w:lang w:eastAsia="ko-KR"/>
        </w:rPr>
        <w:t>Rec</w:t>
      </w:r>
      <w:bookmarkEnd w:id="25"/>
      <w:bookmarkEnd w:id="26"/>
      <w:proofErr w:type="spellEnd"/>
      <w:r w:rsidRPr="00DE4044">
        <w:rPr>
          <w:highlight w:val="yellow"/>
          <w:lang w:eastAsia="ko-KR"/>
        </w:rPr>
        <w:t>[ x</w:t>
      </w:r>
      <w:r w:rsidRPr="00DE4044">
        <w:rPr>
          <w:highlight w:val="yellow"/>
          <w:lang w:eastAsia="de-DE"/>
        </w:rPr>
        <w:t> ][ </w:t>
      </w:r>
      <w:r w:rsidRPr="00DE4044">
        <w:rPr>
          <w:highlight w:val="yellow"/>
          <w:lang w:eastAsia="ko-KR"/>
        </w:rPr>
        <w:t>y ], with x, y = −1..2*nT−1</w:t>
      </w:r>
    </w:p>
    <w:p w:rsidR="00DD6B29" w:rsidRDefault="00DD6B29" w:rsidP="00DD6B29">
      <w:pPr>
        <w:pStyle w:val="3D0"/>
        <w:numPr>
          <w:ilvl w:val="0"/>
          <w:numId w:val="0"/>
        </w:numPr>
        <w:rPr>
          <w:lang w:eastAsia="ko-KR"/>
        </w:rPr>
      </w:pPr>
      <w:r>
        <w:rPr>
          <w:lang w:eastAsia="ko-KR"/>
        </w:rPr>
        <w:t>…</w:t>
      </w:r>
    </w:p>
    <w:p w:rsidR="00DD6B29" w:rsidRPr="00107371" w:rsidRDefault="00DD6B29" w:rsidP="00DD6B29">
      <w:pPr>
        <w:pStyle w:val="3U1"/>
        <w:numPr>
          <w:ilvl w:val="0"/>
          <w:numId w:val="20"/>
        </w:numPr>
        <w:textAlignment w:val="baseline"/>
        <w:rPr>
          <w:strike/>
          <w:highlight w:val="cyan"/>
          <w:lang w:eastAsia="ko-KR"/>
        </w:rPr>
      </w:pPr>
      <w:r w:rsidRPr="00107371">
        <w:rPr>
          <w:strike/>
          <w:highlight w:val="cyan"/>
          <w:lang w:eastAsia="ko-KR"/>
        </w:rPr>
        <w:t xml:space="preserve">For p in the range of 0 to 1, inclusive,  the variable </w:t>
      </w:r>
      <w:bookmarkStart w:id="27" w:name="OLE_LINK272"/>
      <w:bookmarkStart w:id="28" w:name="OLE_LINK273"/>
      <w:proofErr w:type="spellStart"/>
      <w:r w:rsidRPr="00107371">
        <w:rPr>
          <w:strike/>
          <w:highlight w:val="cyan"/>
          <w:lang w:eastAsia="ko-KR"/>
        </w:rPr>
        <w:t>dcPred</w:t>
      </w:r>
      <w:proofErr w:type="spellEnd"/>
      <w:r w:rsidRPr="00107371">
        <w:rPr>
          <w:strike/>
          <w:highlight w:val="cyan"/>
        </w:rPr>
        <w:t>[ p ]</w:t>
      </w:r>
      <w:bookmarkEnd w:id="27"/>
      <w:bookmarkEnd w:id="28"/>
      <w:r w:rsidRPr="00107371">
        <w:rPr>
          <w:strike/>
          <w:highlight w:val="cyan"/>
        </w:rPr>
        <w:t xml:space="preserve"> is derived as specified in the </w:t>
      </w:r>
      <w:r w:rsidRPr="00107371">
        <w:rPr>
          <w:strike/>
          <w:highlight w:val="cyan"/>
          <w:lang w:eastAsia="ko-KR"/>
        </w:rPr>
        <w:t xml:space="preserve">following: </w:t>
      </w:r>
    </w:p>
    <w:p w:rsidR="00DD6B29" w:rsidRDefault="00DD6B29" w:rsidP="00DD6B29">
      <w:pPr>
        <w:pStyle w:val="3Tabs"/>
        <w:rPr>
          <w:strike/>
        </w:rPr>
      </w:pPr>
      <w:r w:rsidRPr="00DD6B29">
        <w:rPr>
          <w:strike/>
        </w:rPr>
        <w:tab/>
      </w:r>
      <w:r w:rsidRPr="00DD6B29">
        <w:rPr>
          <w:strike/>
        </w:rPr>
        <w:tab/>
      </w:r>
      <w:proofErr w:type="spellStart"/>
      <w:proofErr w:type="gramStart"/>
      <w:r w:rsidRPr="00DD6B29">
        <w:rPr>
          <w:strike/>
          <w:highlight w:val="cyan"/>
        </w:rPr>
        <w:t>sumPred</w:t>
      </w:r>
      <w:proofErr w:type="spellEnd"/>
      <w:proofErr w:type="gramEnd"/>
      <w:r w:rsidRPr="00DD6B29">
        <w:rPr>
          <w:strike/>
          <w:highlight w:val="cyan"/>
        </w:rPr>
        <w:t xml:space="preserve"> = 0</w:t>
      </w:r>
      <w:r w:rsidRPr="00DD6B29">
        <w:rPr>
          <w:strike/>
          <w:highlight w:val="cyan"/>
        </w:rPr>
        <w:br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</w:r>
      <w:proofErr w:type="spellStart"/>
      <w:r w:rsidRPr="00DD6B29">
        <w:rPr>
          <w:strike/>
          <w:highlight w:val="cyan"/>
        </w:rPr>
        <w:t>numPred</w:t>
      </w:r>
      <w:proofErr w:type="spellEnd"/>
      <w:r w:rsidRPr="00DD6B29">
        <w:rPr>
          <w:strike/>
          <w:highlight w:val="cyan"/>
        </w:rPr>
        <w:t xml:space="preserve"> = 0. </w:t>
      </w:r>
      <w:r w:rsidRPr="00DD6B29">
        <w:rPr>
          <w:strike/>
          <w:highlight w:val="cyan"/>
        </w:rPr>
        <w:br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  <w:t>for( x = 0; x &lt; ( </w:t>
      </w:r>
      <w:proofErr w:type="spellStart"/>
      <w:r w:rsidRPr="00DD6B29">
        <w:rPr>
          <w:strike/>
          <w:highlight w:val="cyan"/>
        </w:rPr>
        <w:t>nT</w:t>
      </w:r>
      <w:proofErr w:type="spellEnd"/>
      <w:r w:rsidRPr="00DD6B29">
        <w:rPr>
          <w:strike/>
          <w:highlight w:val="cyan"/>
        </w:rPr>
        <w:t> &gt;&gt; </w:t>
      </w:r>
      <w:r w:rsidRPr="00DD6B29">
        <w:rPr>
          <w:strike/>
          <w:highlight w:val="cyan"/>
          <w:lang w:eastAsia="ko-KR"/>
        </w:rPr>
        <w:t>log2SubSample )</w:t>
      </w:r>
      <w:r w:rsidRPr="00DD6B29">
        <w:rPr>
          <w:strike/>
          <w:highlight w:val="cyan"/>
        </w:rPr>
        <w:t xml:space="preserve">; x++ ) { </w:t>
      </w:r>
      <w:r w:rsidRPr="00DD6B29">
        <w:rPr>
          <w:strike/>
          <w:highlight w:val="cyan"/>
        </w:rPr>
        <w:br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</w:r>
      <w:proofErr w:type="spellStart"/>
      <w:r w:rsidRPr="00DD6B29">
        <w:rPr>
          <w:strike/>
          <w:highlight w:val="cyan"/>
        </w:rPr>
        <w:t>x</w:t>
      </w:r>
      <w:r w:rsidRPr="00DD6B29">
        <w:rPr>
          <w:strike/>
          <w:highlight w:val="cyan"/>
          <w:vertAlign w:val="subscript"/>
          <w:lang w:eastAsia="ko-KR"/>
        </w:rPr>
        <w:t>S</w:t>
      </w:r>
      <w:proofErr w:type="spellEnd"/>
      <w:r w:rsidRPr="00DD6B29">
        <w:rPr>
          <w:strike/>
          <w:highlight w:val="cyan"/>
          <w:vertAlign w:val="subscript"/>
          <w:lang w:eastAsia="ko-KR"/>
        </w:rPr>
        <w:t xml:space="preserve"> </w:t>
      </w:r>
      <w:r w:rsidRPr="00DD6B29">
        <w:rPr>
          <w:strike/>
          <w:highlight w:val="cyan"/>
        </w:rPr>
        <w:t xml:space="preserve"> = x &lt;&lt; </w:t>
      </w:r>
      <w:r w:rsidRPr="00DD6B29">
        <w:rPr>
          <w:strike/>
          <w:highlight w:val="cyan"/>
          <w:lang w:eastAsia="ko-KR"/>
        </w:rPr>
        <w:t xml:space="preserve">log2SubSample  </w:t>
      </w:r>
      <w:r w:rsidRPr="00DD6B29">
        <w:rPr>
          <w:strike/>
          <w:highlight w:val="cyan"/>
          <w:lang w:eastAsia="ko-KR"/>
        </w:rPr>
        <w:br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  <w:t>for ( y = 0; y &lt; ( </w:t>
      </w:r>
      <w:proofErr w:type="spellStart"/>
      <w:r w:rsidRPr="00DD6B29">
        <w:rPr>
          <w:strike/>
          <w:highlight w:val="cyan"/>
        </w:rPr>
        <w:t>nT</w:t>
      </w:r>
      <w:proofErr w:type="spellEnd"/>
      <w:r w:rsidRPr="00DD6B29">
        <w:rPr>
          <w:strike/>
          <w:highlight w:val="cyan"/>
        </w:rPr>
        <w:t> &gt;&gt; </w:t>
      </w:r>
      <w:r w:rsidRPr="00DD6B29">
        <w:rPr>
          <w:strike/>
          <w:highlight w:val="cyan"/>
          <w:lang w:eastAsia="ko-KR"/>
        </w:rPr>
        <w:t>log2SubSample )</w:t>
      </w:r>
      <w:r w:rsidRPr="00DD6B29">
        <w:rPr>
          <w:strike/>
          <w:highlight w:val="cyan"/>
        </w:rPr>
        <w:t xml:space="preserve"> ;y++ ) { </w:t>
      </w:r>
      <w:r w:rsidRPr="00DD6B29">
        <w:rPr>
          <w:strike/>
          <w:highlight w:val="cyan"/>
        </w:rPr>
        <w:br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</w:r>
      <w:proofErr w:type="spellStart"/>
      <w:r w:rsidRPr="00DD6B29">
        <w:rPr>
          <w:strike/>
          <w:highlight w:val="cyan"/>
        </w:rPr>
        <w:t>y</w:t>
      </w:r>
      <w:r w:rsidRPr="00DD6B29">
        <w:rPr>
          <w:strike/>
          <w:highlight w:val="cyan"/>
          <w:vertAlign w:val="subscript"/>
          <w:lang w:eastAsia="ko-KR"/>
        </w:rPr>
        <w:t>S</w:t>
      </w:r>
      <w:proofErr w:type="spellEnd"/>
      <w:r w:rsidRPr="00DD6B29">
        <w:rPr>
          <w:strike/>
          <w:highlight w:val="cyan"/>
          <w:vertAlign w:val="subscript"/>
          <w:lang w:eastAsia="ko-KR"/>
        </w:rPr>
        <w:t xml:space="preserve"> </w:t>
      </w:r>
      <w:r w:rsidRPr="00DD6B29">
        <w:rPr>
          <w:strike/>
          <w:highlight w:val="cyan"/>
        </w:rPr>
        <w:t xml:space="preserve">= y &lt;&lt; </w:t>
      </w:r>
      <w:r w:rsidRPr="00DD6B29">
        <w:rPr>
          <w:strike/>
          <w:highlight w:val="cyan"/>
          <w:lang w:eastAsia="ko-KR"/>
        </w:rPr>
        <w:t>log2SubSample .</w:t>
      </w:r>
      <w:r w:rsidRPr="00DD6B29">
        <w:rPr>
          <w:strike/>
          <w:highlight w:val="cyan"/>
          <w:lang w:eastAsia="ko-KR"/>
        </w:rPr>
        <w:br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  <w:t xml:space="preserve">if ( p = = </w:t>
      </w:r>
      <w:proofErr w:type="spellStart"/>
      <w:r w:rsidRPr="00DD6B29">
        <w:rPr>
          <w:strike/>
          <w:highlight w:val="cyan"/>
        </w:rPr>
        <w:t>wedgePattern</w:t>
      </w:r>
      <w:proofErr w:type="spellEnd"/>
      <w:r w:rsidRPr="00DD6B29">
        <w:rPr>
          <w:strike/>
          <w:highlight w:val="cyan"/>
          <w:lang w:eastAsia="ko-KR"/>
        </w:rPr>
        <w:t>[ </w:t>
      </w:r>
      <w:proofErr w:type="spellStart"/>
      <w:r w:rsidRPr="00DD6B29">
        <w:rPr>
          <w:strike/>
          <w:highlight w:val="cyan"/>
        </w:rPr>
        <w:t>x</w:t>
      </w:r>
      <w:r w:rsidRPr="00DD6B29">
        <w:rPr>
          <w:strike/>
          <w:highlight w:val="cyan"/>
          <w:vertAlign w:val="subscript"/>
          <w:lang w:eastAsia="ko-KR"/>
        </w:rPr>
        <w:t>S</w:t>
      </w:r>
      <w:proofErr w:type="spellEnd"/>
      <w:r w:rsidRPr="00DD6B29">
        <w:rPr>
          <w:strike/>
          <w:highlight w:val="cyan"/>
          <w:lang w:eastAsia="ko-KR"/>
        </w:rPr>
        <w:t> </w:t>
      </w:r>
      <w:r w:rsidRPr="00DD6B29">
        <w:rPr>
          <w:strike/>
          <w:highlight w:val="cyan"/>
          <w:lang w:eastAsia="de-DE"/>
        </w:rPr>
        <w:t>][</w:t>
      </w:r>
      <w:r w:rsidRPr="00DD6B29">
        <w:rPr>
          <w:strike/>
          <w:highlight w:val="cyan"/>
          <w:lang w:eastAsia="ko-KR"/>
        </w:rPr>
        <w:t> </w:t>
      </w:r>
      <w:proofErr w:type="spellStart"/>
      <w:r w:rsidRPr="00DD6B29">
        <w:rPr>
          <w:strike/>
          <w:highlight w:val="cyan"/>
        </w:rPr>
        <w:t>y</w:t>
      </w:r>
      <w:r w:rsidRPr="00DD6B29">
        <w:rPr>
          <w:strike/>
          <w:highlight w:val="cyan"/>
          <w:vertAlign w:val="subscript"/>
          <w:lang w:eastAsia="ko-KR"/>
        </w:rPr>
        <w:t>S</w:t>
      </w:r>
      <w:proofErr w:type="spellEnd"/>
      <w:r w:rsidRPr="00DD6B29">
        <w:rPr>
          <w:strike/>
          <w:highlight w:val="cyan"/>
          <w:lang w:eastAsia="ko-KR"/>
        </w:rPr>
        <w:t> ] ) {</w:t>
      </w:r>
      <w:r w:rsidRPr="00DD6B29">
        <w:rPr>
          <w:strike/>
          <w:highlight w:val="cyan"/>
          <w:lang w:eastAsia="ko-KR"/>
        </w:rPr>
        <w:br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</w:r>
      <w:proofErr w:type="spellStart"/>
      <w:r w:rsidRPr="00DD6B29">
        <w:rPr>
          <w:strike/>
          <w:highlight w:val="cyan"/>
        </w:rPr>
        <w:t>sumPred</w:t>
      </w:r>
      <w:proofErr w:type="spellEnd"/>
      <w:r w:rsidRPr="00DD6B29">
        <w:rPr>
          <w:strike/>
          <w:highlight w:val="cyan"/>
        </w:rPr>
        <w:t xml:space="preserve"> += </w:t>
      </w:r>
      <w:proofErr w:type="spellStart"/>
      <w:r w:rsidRPr="00DD6B29">
        <w:rPr>
          <w:strike/>
          <w:highlight w:val="cyan"/>
        </w:rPr>
        <w:t>predSamples</w:t>
      </w:r>
      <w:proofErr w:type="spellEnd"/>
      <w:r w:rsidRPr="00DD6B29">
        <w:rPr>
          <w:strike/>
          <w:highlight w:val="cyan"/>
          <w:lang w:eastAsia="ko-KR"/>
        </w:rPr>
        <w:t>[ </w:t>
      </w:r>
      <w:proofErr w:type="spellStart"/>
      <w:r w:rsidRPr="00DD6B29">
        <w:rPr>
          <w:strike/>
          <w:highlight w:val="cyan"/>
        </w:rPr>
        <w:t>x</w:t>
      </w:r>
      <w:r w:rsidRPr="00DD6B29">
        <w:rPr>
          <w:strike/>
          <w:highlight w:val="cyan"/>
          <w:vertAlign w:val="subscript"/>
          <w:lang w:eastAsia="ko-KR"/>
        </w:rPr>
        <w:t>S</w:t>
      </w:r>
      <w:proofErr w:type="spellEnd"/>
      <w:r w:rsidRPr="00DD6B29">
        <w:rPr>
          <w:strike/>
          <w:highlight w:val="cyan"/>
          <w:lang w:eastAsia="ko-KR"/>
        </w:rPr>
        <w:t> </w:t>
      </w:r>
      <w:r w:rsidRPr="00DD6B29">
        <w:rPr>
          <w:strike/>
          <w:highlight w:val="cyan"/>
          <w:lang w:eastAsia="de-DE"/>
        </w:rPr>
        <w:t>][</w:t>
      </w:r>
      <w:r w:rsidRPr="00DD6B29">
        <w:rPr>
          <w:strike/>
          <w:highlight w:val="cyan"/>
          <w:lang w:eastAsia="ko-KR"/>
        </w:rPr>
        <w:t> </w:t>
      </w:r>
      <w:proofErr w:type="spellStart"/>
      <w:r w:rsidRPr="00DD6B29">
        <w:rPr>
          <w:strike/>
          <w:highlight w:val="cyan"/>
        </w:rPr>
        <w:t>y</w:t>
      </w:r>
      <w:r w:rsidRPr="00DD6B29">
        <w:rPr>
          <w:strike/>
          <w:highlight w:val="cyan"/>
          <w:vertAlign w:val="subscript"/>
          <w:lang w:eastAsia="ko-KR"/>
        </w:rPr>
        <w:t>S</w:t>
      </w:r>
      <w:proofErr w:type="spellEnd"/>
      <w:r w:rsidRPr="00DD6B29">
        <w:rPr>
          <w:strike/>
          <w:highlight w:val="cyan"/>
          <w:lang w:eastAsia="ko-KR"/>
        </w:rPr>
        <w:t> ]</w:t>
      </w:r>
      <w:r w:rsidRPr="00DD6B29">
        <w:rPr>
          <w:strike/>
          <w:highlight w:val="cyan"/>
          <w:lang w:eastAsia="ko-KR"/>
        </w:rPr>
        <w:br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</w:r>
      <w:proofErr w:type="spellStart"/>
      <w:r w:rsidRPr="00DD6B29">
        <w:rPr>
          <w:strike/>
          <w:highlight w:val="cyan"/>
        </w:rPr>
        <w:t>numPred</w:t>
      </w:r>
      <w:proofErr w:type="spellEnd"/>
      <w:r w:rsidRPr="00DD6B29">
        <w:rPr>
          <w:strike/>
          <w:highlight w:val="cyan"/>
        </w:rPr>
        <w:t xml:space="preserve"> += 1</w:t>
      </w:r>
      <w:r w:rsidRPr="00DD6B29">
        <w:rPr>
          <w:strike/>
          <w:highlight w:val="cyan"/>
        </w:rPr>
        <w:br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  <w:t>}</w:t>
      </w:r>
      <w:r w:rsidRPr="00DD6B29">
        <w:rPr>
          <w:strike/>
          <w:highlight w:val="cyan"/>
        </w:rPr>
        <w:br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  <w:t>}</w:t>
      </w:r>
      <w:r w:rsidRPr="00DD6B29">
        <w:rPr>
          <w:strike/>
          <w:highlight w:val="cyan"/>
          <w:lang w:eastAsia="ko-KR"/>
        </w:rPr>
        <w:br/>
      </w:r>
      <w:r w:rsidRPr="00DD6B29">
        <w:rPr>
          <w:strike/>
          <w:highlight w:val="cyan"/>
        </w:rPr>
        <w:tab/>
      </w:r>
      <w:r w:rsidRPr="00DD6B29">
        <w:rPr>
          <w:strike/>
          <w:highlight w:val="cyan"/>
        </w:rPr>
        <w:tab/>
      </w:r>
      <w:proofErr w:type="spellStart"/>
      <w:r w:rsidRPr="00DD6B29">
        <w:rPr>
          <w:strike/>
          <w:highlight w:val="cyan"/>
        </w:rPr>
        <w:t>dcPred</w:t>
      </w:r>
      <w:proofErr w:type="spellEnd"/>
      <w:r w:rsidRPr="00DD6B29">
        <w:rPr>
          <w:strike/>
          <w:highlight w:val="cyan"/>
        </w:rPr>
        <w:t>[ p ] = ( </w:t>
      </w:r>
      <w:proofErr w:type="spellStart"/>
      <w:r w:rsidRPr="00DD6B29">
        <w:rPr>
          <w:strike/>
          <w:highlight w:val="cyan"/>
        </w:rPr>
        <w:t>numPred</w:t>
      </w:r>
      <w:proofErr w:type="spellEnd"/>
      <w:r w:rsidRPr="00DD6B29">
        <w:rPr>
          <w:strike/>
          <w:highlight w:val="cyan"/>
        </w:rPr>
        <w:t xml:space="preserve"> &gt; 0 ) ? </w:t>
      </w:r>
      <w:proofErr w:type="gramStart"/>
      <w:r w:rsidRPr="00DD6B29">
        <w:rPr>
          <w:strike/>
          <w:highlight w:val="cyan"/>
        </w:rPr>
        <w:t>( </w:t>
      </w:r>
      <w:proofErr w:type="spellStart"/>
      <w:r w:rsidRPr="00DD6B29">
        <w:rPr>
          <w:strike/>
          <w:highlight w:val="cyan"/>
        </w:rPr>
        <w:t>sumPred</w:t>
      </w:r>
      <w:proofErr w:type="spellEnd"/>
      <w:proofErr w:type="gramEnd"/>
      <w:r w:rsidRPr="00DD6B29">
        <w:rPr>
          <w:strike/>
          <w:highlight w:val="cyan"/>
        </w:rPr>
        <w:t> / </w:t>
      </w:r>
      <w:proofErr w:type="spellStart"/>
      <w:r w:rsidRPr="00DD6B29">
        <w:rPr>
          <w:strike/>
          <w:highlight w:val="cyan"/>
        </w:rPr>
        <w:t>numPred</w:t>
      </w:r>
      <w:proofErr w:type="spellEnd"/>
      <w:r w:rsidRPr="00DD6B29">
        <w:rPr>
          <w:strike/>
          <w:highlight w:val="cyan"/>
        </w:rPr>
        <w:t> ) : 0</w:t>
      </w:r>
    </w:p>
    <w:p w:rsidR="00DD6B29" w:rsidRPr="00107371" w:rsidRDefault="00E85ECD" w:rsidP="00DD6B29">
      <w:pPr>
        <w:pStyle w:val="3Tabs"/>
        <w:rPr>
          <w:highlight w:val="yellow"/>
        </w:rPr>
      </w:pPr>
      <w:r w:rsidRPr="00107371">
        <w:rPr>
          <w:highlight w:val="yellow"/>
        </w:rPr>
        <w:t xml:space="preserve">If </w:t>
      </w:r>
      <w:bookmarkStart w:id="29" w:name="OLE_LINK260"/>
      <w:bookmarkStart w:id="30" w:name="OLE_LINK261"/>
      <w:proofErr w:type="spellStart"/>
      <w:r w:rsidRPr="00107371">
        <w:rPr>
          <w:highlight w:val="yellow"/>
        </w:rPr>
        <w:t>intraPredMode</w:t>
      </w:r>
      <w:proofErr w:type="spellEnd"/>
      <w:r w:rsidRPr="00107371">
        <w:rPr>
          <w:highlight w:val="yellow"/>
        </w:rPr>
        <w:t xml:space="preserve"> is equal to </w:t>
      </w:r>
      <w:proofErr w:type="spellStart"/>
      <w:r w:rsidRPr="00107371">
        <w:rPr>
          <w:highlight w:val="yellow"/>
        </w:rPr>
        <w:t>Intra_Planar</w:t>
      </w:r>
      <w:proofErr w:type="spellEnd"/>
      <w:r w:rsidRPr="00107371">
        <w:rPr>
          <w:highlight w:val="yellow"/>
        </w:rPr>
        <w:t xml:space="preserve"> (0) prediction mode,</w:t>
      </w:r>
    </w:p>
    <w:bookmarkEnd w:id="29"/>
    <w:bookmarkEnd w:id="30"/>
    <w:p w:rsidR="00E85ECD" w:rsidRPr="00107371" w:rsidRDefault="00666222" w:rsidP="00DD6B29">
      <w:pPr>
        <w:pStyle w:val="3Tabs"/>
        <w:rPr>
          <w:highlight w:val="yellow"/>
        </w:rPr>
      </w:pPr>
      <w:r w:rsidRPr="00107371">
        <w:rPr>
          <w:highlight w:val="yellow"/>
          <w:lang w:eastAsia="ko-KR"/>
        </w:rPr>
        <w:tab/>
      </w:r>
      <w:bookmarkStart w:id="31" w:name="OLE_LINK25"/>
      <w:bookmarkStart w:id="32" w:name="OLE_LINK26"/>
      <w:bookmarkStart w:id="33" w:name="OLE_LINK27"/>
      <w:bookmarkStart w:id="34" w:name="OLE_LINK28"/>
      <w:bookmarkStart w:id="35" w:name="OLE_LINK278"/>
      <w:bookmarkStart w:id="36" w:name="OLE_LINK279"/>
      <w:proofErr w:type="spellStart"/>
      <w:r w:rsidR="00C55825" w:rsidRPr="00107371">
        <w:rPr>
          <w:highlight w:val="yellow"/>
          <w:lang w:eastAsia="ko-KR"/>
        </w:rPr>
        <w:t>dcPred</w:t>
      </w:r>
      <w:bookmarkEnd w:id="31"/>
      <w:bookmarkEnd w:id="32"/>
      <w:proofErr w:type="spellEnd"/>
      <w:r w:rsidR="00C55825" w:rsidRPr="00107371">
        <w:rPr>
          <w:highlight w:val="yellow"/>
        </w:rPr>
        <w:t>[ </w:t>
      </w:r>
      <w:r w:rsidR="00107371">
        <w:rPr>
          <w:highlight w:val="yellow"/>
        </w:rPr>
        <w:t>0</w:t>
      </w:r>
      <w:r w:rsidR="00C55825" w:rsidRPr="00107371">
        <w:rPr>
          <w:highlight w:val="yellow"/>
        </w:rPr>
        <w:t> ]</w:t>
      </w:r>
      <w:r w:rsidRPr="00107371">
        <w:rPr>
          <w:highlight w:val="yellow"/>
        </w:rPr>
        <w:t xml:space="preserve"> </w:t>
      </w:r>
      <w:bookmarkEnd w:id="33"/>
      <w:bookmarkEnd w:id="34"/>
      <w:r w:rsidR="00C55825" w:rsidRPr="00107371">
        <w:rPr>
          <w:highlight w:val="yellow"/>
        </w:rPr>
        <w:t>=</w:t>
      </w:r>
      <w:r w:rsidRPr="00107371">
        <w:rPr>
          <w:highlight w:val="yellow"/>
        </w:rPr>
        <w:t xml:space="preserve"> </w:t>
      </w:r>
      <w:bookmarkStart w:id="37" w:name="OLE_LINK29"/>
      <w:bookmarkStart w:id="38" w:name="OLE_LINK30"/>
      <w:proofErr w:type="spellStart"/>
      <w:r w:rsidR="00107371">
        <w:rPr>
          <w:highlight w:val="yellow"/>
          <w:lang w:eastAsia="ko-KR"/>
        </w:rPr>
        <w:t>dcPred</w:t>
      </w:r>
      <w:proofErr w:type="spellEnd"/>
      <w:r w:rsidR="00107371">
        <w:rPr>
          <w:highlight w:val="yellow"/>
        </w:rPr>
        <w:t xml:space="preserve">[ 1 ] = </w:t>
      </w:r>
      <w:bookmarkEnd w:id="37"/>
      <w:bookmarkEnd w:id="38"/>
      <w:r w:rsidR="00C55825" w:rsidRPr="00107371">
        <w:rPr>
          <w:highlight w:val="yellow"/>
        </w:rPr>
        <w:t>(</w:t>
      </w:r>
      <w:r w:rsidR="00C55825" w:rsidRPr="00107371">
        <w:rPr>
          <w:highlight w:val="yellow"/>
          <w:lang w:eastAsia="ko-KR"/>
        </w:rPr>
        <w:t xml:space="preserve"> </w:t>
      </w:r>
      <w:proofErr w:type="spellStart"/>
      <w:r w:rsidRPr="00107371">
        <w:rPr>
          <w:highlight w:val="yellow"/>
          <w:lang w:eastAsia="ko-KR"/>
        </w:rPr>
        <w:t>Rec</w:t>
      </w:r>
      <w:proofErr w:type="spellEnd"/>
      <w:r w:rsidRPr="00107371">
        <w:rPr>
          <w:highlight w:val="yellow"/>
          <w:lang w:eastAsia="ko-KR"/>
        </w:rPr>
        <w:t xml:space="preserve"> </w:t>
      </w:r>
      <w:r w:rsidR="00C55825" w:rsidRPr="00107371">
        <w:rPr>
          <w:highlight w:val="yellow"/>
          <w:lang w:eastAsia="ko-KR"/>
        </w:rPr>
        <w:t>[ </w:t>
      </w:r>
      <w:proofErr w:type="spellStart"/>
      <w:r w:rsidR="00C55825" w:rsidRPr="00107371">
        <w:rPr>
          <w:highlight w:val="yellow"/>
          <w:lang w:eastAsia="ko-KR"/>
        </w:rPr>
        <w:t>nT</w:t>
      </w:r>
      <w:proofErr w:type="spellEnd"/>
      <w:r w:rsidR="00C55825" w:rsidRPr="00107371">
        <w:rPr>
          <w:highlight w:val="yellow"/>
          <w:lang w:eastAsia="ko-KR"/>
        </w:rPr>
        <w:t xml:space="preserve"> ][ −1 ] + </w:t>
      </w:r>
      <w:proofErr w:type="spellStart"/>
      <w:r w:rsidRPr="00107371">
        <w:rPr>
          <w:highlight w:val="yellow"/>
          <w:lang w:eastAsia="ko-KR"/>
        </w:rPr>
        <w:t>Rec</w:t>
      </w:r>
      <w:proofErr w:type="spellEnd"/>
      <w:r w:rsidRPr="00107371">
        <w:rPr>
          <w:highlight w:val="yellow"/>
          <w:lang w:eastAsia="ko-KR"/>
        </w:rPr>
        <w:t xml:space="preserve"> </w:t>
      </w:r>
      <w:r w:rsidR="00C55825" w:rsidRPr="00107371">
        <w:rPr>
          <w:highlight w:val="yellow"/>
          <w:lang w:eastAsia="ko-KR"/>
        </w:rPr>
        <w:t xml:space="preserve">[ -1 ][ </w:t>
      </w:r>
      <w:proofErr w:type="spellStart"/>
      <w:r w:rsidR="00C55825" w:rsidRPr="00107371">
        <w:rPr>
          <w:highlight w:val="yellow"/>
          <w:lang w:eastAsia="ko-KR"/>
        </w:rPr>
        <w:t>nT</w:t>
      </w:r>
      <w:proofErr w:type="spellEnd"/>
      <w:r w:rsidR="00C55825" w:rsidRPr="00107371">
        <w:rPr>
          <w:highlight w:val="yellow"/>
          <w:lang w:eastAsia="ko-KR"/>
        </w:rPr>
        <w:t xml:space="preserve"> ] + 1 </w:t>
      </w:r>
      <w:r w:rsidR="00C55825" w:rsidRPr="00107371">
        <w:rPr>
          <w:highlight w:val="yellow"/>
        </w:rPr>
        <w:t>) &gt;&gt; 1;</w:t>
      </w:r>
    </w:p>
    <w:p w:rsidR="00E85ECD" w:rsidRPr="00107371" w:rsidRDefault="00E85ECD" w:rsidP="00E85ECD">
      <w:pPr>
        <w:pStyle w:val="3Tabs"/>
        <w:rPr>
          <w:highlight w:val="yellow"/>
        </w:rPr>
      </w:pPr>
      <w:bookmarkStart w:id="39" w:name="OLE_LINK262"/>
      <w:bookmarkStart w:id="40" w:name="OLE_LINK263"/>
      <w:bookmarkEnd w:id="35"/>
      <w:bookmarkEnd w:id="36"/>
      <w:r w:rsidRPr="00107371">
        <w:rPr>
          <w:highlight w:val="yellow"/>
        </w:rPr>
        <w:t xml:space="preserve">Else if </w:t>
      </w:r>
      <w:proofErr w:type="spellStart"/>
      <w:r w:rsidRPr="00107371">
        <w:rPr>
          <w:highlight w:val="yellow"/>
        </w:rPr>
        <w:t>intraPredMode</w:t>
      </w:r>
      <w:proofErr w:type="spellEnd"/>
      <w:r w:rsidRPr="00107371">
        <w:rPr>
          <w:highlight w:val="yellow"/>
        </w:rPr>
        <w:t xml:space="preserve"> is equal to </w:t>
      </w:r>
      <w:proofErr w:type="spellStart"/>
      <w:r w:rsidRPr="00107371">
        <w:rPr>
          <w:highlight w:val="yellow"/>
        </w:rPr>
        <w:t>Intra_DC</w:t>
      </w:r>
      <w:proofErr w:type="spellEnd"/>
      <w:r w:rsidRPr="00107371">
        <w:rPr>
          <w:highlight w:val="yellow"/>
        </w:rPr>
        <w:t xml:space="preserve"> (1) prediction mode,</w:t>
      </w:r>
    </w:p>
    <w:bookmarkEnd w:id="39"/>
    <w:bookmarkEnd w:id="40"/>
    <w:p w:rsidR="00666222" w:rsidRPr="00107371" w:rsidRDefault="00054B76" w:rsidP="00666222">
      <w:pPr>
        <w:pStyle w:val="3Tabs"/>
        <w:rPr>
          <w:noProof/>
          <w:highlight w:val="yellow"/>
          <w:lang w:eastAsia="ko-KR"/>
        </w:rPr>
      </w:pPr>
      <w:r>
        <w:rPr>
          <w:noProof/>
          <w:highlight w:val="yellow"/>
          <w:lang w:eastAsia="ko-KR"/>
        </w:rPr>
        <w:tab/>
      </w:r>
      <w:proofErr w:type="spellStart"/>
      <w:r w:rsidR="00666222" w:rsidRPr="00107371">
        <w:rPr>
          <w:highlight w:val="yellow"/>
          <w:lang w:eastAsia="ko-KR"/>
        </w:rPr>
        <w:t>dcPred</w:t>
      </w:r>
      <w:proofErr w:type="spellEnd"/>
      <w:r w:rsidR="00666222" w:rsidRPr="00107371">
        <w:rPr>
          <w:highlight w:val="yellow"/>
        </w:rPr>
        <w:t>[ </w:t>
      </w:r>
      <w:r w:rsidR="00107371">
        <w:rPr>
          <w:highlight w:val="yellow"/>
        </w:rPr>
        <w:t>0</w:t>
      </w:r>
      <w:r w:rsidR="00666222" w:rsidRPr="00107371">
        <w:rPr>
          <w:highlight w:val="yellow"/>
        </w:rPr>
        <w:t xml:space="preserve"> ] = </w:t>
      </w:r>
      <w:proofErr w:type="spellStart"/>
      <w:r w:rsidR="00107371">
        <w:rPr>
          <w:highlight w:val="yellow"/>
          <w:lang w:eastAsia="ko-KR"/>
        </w:rPr>
        <w:t>dcPred</w:t>
      </w:r>
      <w:proofErr w:type="spellEnd"/>
      <w:r w:rsidR="00107371">
        <w:rPr>
          <w:highlight w:val="yellow"/>
        </w:rPr>
        <w:t xml:space="preserve">[ 1 ] = </w:t>
      </w:r>
      <w:r w:rsidR="00666222" w:rsidRPr="00107371">
        <w:rPr>
          <w:highlight w:val="yellow"/>
        </w:rPr>
        <w:t>(</w:t>
      </w:r>
      <w:r w:rsidR="00666222" w:rsidRPr="00107371">
        <w:rPr>
          <w:highlight w:val="yellow"/>
          <w:lang w:eastAsia="ko-KR"/>
        </w:rPr>
        <w:t xml:space="preserve"> </w:t>
      </w:r>
      <w:proofErr w:type="spellStart"/>
      <w:r w:rsidR="00666222" w:rsidRPr="00107371">
        <w:rPr>
          <w:highlight w:val="yellow"/>
          <w:lang w:eastAsia="ko-KR"/>
        </w:rPr>
        <w:t>Rec</w:t>
      </w:r>
      <w:proofErr w:type="spellEnd"/>
      <w:r w:rsidR="00666222" w:rsidRPr="00107371">
        <w:rPr>
          <w:highlight w:val="yellow"/>
          <w:lang w:eastAsia="ko-KR"/>
        </w:rPr>
        <w:t xml:space="preserve"> [ 0 ][ −1 ] + </w:t>
      </w:r>
      <w:proofErr w:type="spellStart"/>
      <w:r w:rsidR="00666222" w:rsidRPr="00107371">
        <w:rPr>
          <w:highlight w:val="yellow"/>
          <w:lang w:eastAsia="ko-KR"/>
        </w:rPr>
        <w:t>Rec</w:t>
      </w:r>
      <w:proofErr w:type="spellEnd"/>
      <w:r w:rsidR="00666222" w:rsidRPr="00107371">
        <w:rPr>
          <w:highlight w:val="yellow"/>
          <w:lang w:eastAsia="ko-KR"/>
        </w:rPr>
        <w:t xml:space="preserve"> [ -1 ][ 0 ] + 1 </w:t>
      </w:r>
      <w:r w:rsidR="00666222" w:rsidRPr="00107371">
        <w:rPr>
          <w:highlight w:val="yellow"/>
        </w:rPr>
        <w:t>) &gt;&gt; 1;</w:t>
      </w:r>
    </w:p>
    <w:p w:rsidR="00E85ECD" w:rsidRPr="00107371" w:rsidRDefault="00E85ECD" w:rsidP="00E85ECD">
      <w:pPr>
        <w:pStyle w:val="3Tabs"/>
        <w:rPr>
          <w:highlight w:val="yellow"/>
        </w:rPr>
      </w:pPr>
      <w:r w:rsidRPr="00107371">
        <w:rPr>
          <w:highlight w:val="yellow"/>
        </w:rPr>
        <w:t xml:space="preserve">Else if </w:t>
      </w:r>
      <w:proofErr w:type="spellStart"/>
      <w:r w:rsidRPr="00107371">
        <w:rPr>
          <w:highlight w:val="yellow"/>
        </w:rPr>
        <w:t>intraPredMode</w:t>
      </w:r>
      <w:proofErr w:type="spellEnd"/>
      <w:r w:rsidRPr="00107371">
        <w:rPr>
          <w:highlight w:val="yellow"/>
        </w:rPr>
        <w:t xml:space="preserve"> is equal to </w:t>
      </w:r>
      <w:proofErr w:type="spellStart"/>
      <w:r w:rsidRPr="00107371">
        <w:rPr>
          <w:highlight w:val="yellow"/>
        </w:rPr>
        <w:t>Intra_DepthPartition</w:t>
      </w:r>
      <w:proofErr w:type="spellEnd"/>
      <w:r w:rsidRPr="00107371">
        <w:rPr>
          <w:highlight w:val="yellow"/>
        </w:rPr>
        <w:t xml:space="preserve"> (35) prediction mode,</w:t>
      </w:r>
    </w:p>
    <w:p w:rsidR="008228EA" w:rsidRPr="00107371" w:rsidRDefault="00F676B9" w:rsidP="008228EA">
      <w:pPr>
        <w:pStyle w:val="3U1"/>
        <w:numPr>
          <w:ilvl w:val="1"/>
          <w:numId w:val="26"/>
        </w:numPr>
        <w:textAlignment w:val="baseline"/>
        <w:rPr>
          <w:highlight w:val="yellow"/>
          <w:lang w:eastAsia="de-DE"/>
        </w:rPr>
      </w:pPr>
      <w:r w:rsidRPr="00107371">
        <w:rPr>
          <w:highlight w:val="yellow"/>
        </w:rPr>
        <w:tab/>
      </w:r>
      <w:r w:rsidR="008228EA" w:rsidRPr="00107371">
        <w:rPr>
          <w:highlight w:val="yellow"/>
          <w:lang w:eastAsia="ko-KR"/>
        </w:rPr>
        <w:t xml:space="preserve">The variable </w:t>
      </w:r>
      <w:proofErr w:type="spellStart"/>
      <w:r w:rsidR="008228EA" w:rsidRPr="00107371">
        <w:rPr>
          <w:highlight w:val="yellow"/>
          <w:lang w:eastAsia="ko-KR"/>
        </w:rPr>
        <w:t>w</w:t>
      </w:r>
      <w:r w:rsidR="008228EA" w:rsidRPr="00107371">
        <w:rPr>
          <w:highlight w:val="yellow"/>
          <w:lang w:eastAsia="de-DE"/>
        </w:rPr>
        <w:t>edgePattern</w:t>
      </w:r>
      <w:proofErr w:type="spellEnd"/>
      <w:proofErr w:type="gramStart"/>
      <w:r w:rsidR="008228EA" w:rsidRPr="00107371">
        <w:rPr>
          <w:highlight w:val="yellow"/>
          <w:lang w:eastAsia="ko-KR"/>
        </w:rPr>
        <w:t>[ x</w:t>
      </w:r>
      <w:proofErr w:type="gramEnd"/>
      <w:r w:rsidR="008228EA" w:rsidRPr="00107371">
        <w:rPr>
          <w:highlight w:val="yellow"/>
          <w:lang w:eastAsia="de-DE"/>
        </w:rPr>
        <w:t> ][ </w:t>
      </w:r>
      <w:r w:rsidR="008228EA" w:rsidRPr="00107371">
        <w:rPr>
          <w:highlight w:val="yellow"/>
          <w:lang w:eastAsia="ko-KR"/>
        </w:rPr>
        <w:t>y ] with x, y =0..nT−1, specifying a binary partition pattern</w:t>
      </w:r>
      <w:r w:rsidR="008228EA" w:rsidRPr="00107371">
        <w:rPr>
          <w:highlight w:val="yellow"/>
          <w:lang w:eastAsia="de-DE"/>
        </w:rPr>
        <w:t xml:space="preserve"> is derived as.</w:t>
      </w:r>
    </w:p>
    <w:p w:rsidR="00F676B9" w:rsidRPr="00107371" w:rsidRDefault="008228EA" w:rsidP="008228EA">
      <w:pPr>
        <w:pStyle w:val="3Tabs"/>
        <w:jc w:val="both"/>
        <w:rPr>
          <w:highlight w:val="yellow"/>
          <w:lang w:eastAsia="de-DE"/>
        </w:rPr>
      </w:pPr>
      <w:r w:rsidRPr="00107371">
        <w:rPr>
          <w:highlight w:val="yellow"/>
          <w:lang w:eastAsia="ko-KR"/>
        </w:rPr>
        <w:tab/>
      </w:r>
      <w:proofErr w:type="spellStart"/>
      <w:r w:rsidRPr="00107371">
        <w:rPr>
          <w:highlight w:val="yellow"/>
          <w:lang w:eastAsia="ko-KR"/>
        </w:rPr>
        <w:t>w</w:t>
      </w:r>
      <w:r w:rsidRPr="00107371">
        <w:rPr>
          <w:highlight w:val="yellow"/>
          <w:lang w:eastAsia="de-DE"/>
        </w:rPr>
        <w:t>edgePattern</w:t>
      </w:r>
      <w:proofErr w:type="spellEnd"/>
      <w:r w:rsidRPr="00107371">
        <w:rPr>
          <w:highlight w:val="yellow"/>
          <w:lang w:eastAsia="de-DE"/>
        </w:rPr>
        <w:t xml:space="preserve"> = </w:t>
      </w:r>
      <w:bookmarkStart w:id="41" w:name="OLE_LINK17"/>
      <w:bookmarkStart w:id="42" w:name="OLE_LINK18"/>
      <w:r w:rsidRPr="00107371">
        <w:rPr>
          <w:highlight w:val="yellow"/>
          <w:lang w:eastAsia="de-DE"/>
        </w:rPr>
        <w:t>WedgePatternTable</w:t>
      </w:r>
      <w:bookmarkEnd w:id="41"/>
      <w:bookmarkEnd w:id="42"/>
      <w:r w:rsidRPr="00107371">
        <w:rPr>
          <w:highlight w:val="yellow"/>
          <w:lang w:eastAsia="de-DE"/>
        </w:rPr>
        <w:t>[ Log2( nT) ][ wedge_full_tab_idx[</w:t>
      </w:r>
      <w:r w:rsidRPr="00107371">
        <w:rPr>
          <w:highlight w:val="yellow"/>
          <w:lang w:eastAsia="ko-KR"/>
        </w:rPr>
        <w:t> </w:t>
      </w:r>
      <w:r w:rsidRPr="00107371">
        <w:rPr>
          <w:highlight w:val="yellow"/>
          <w:lang w:eastAsia="de-DE"/>
        </w:rPr>
        <w:t>xB</w:t>
      </w:r>
      <w:r w:rsidRPr="00107371">
        <w:rPr>
          <w:highlight w:val="yellow"/>
          <w:lang w:eastAsia="ko-KR"/>
        </w:rPr>
        <w:t> </w:t>
      </w:r>
      <w:r w:rsidRPr="00107371">
        <w:rPr>
          <w:highlight w:val="yellow"/>
          <w:lang w:eastAsia="de-DE"/>
        </w:rPr>
        <w:t>][</w:t>
      </w:r>
      <w:r w:rsidRPr="00107371">
        <w:rPr>
          <w:highlight w:val="yellow"/>
          <w:lang w:eastAsia="ko-KR"/>
        </w:rPr>
        <w:t> </w:t>
      </w:r>
      <w:r w:rsidRPr="00107371">
        <w:rPr>
          <w:highlight w:val="yellow"/>
          <w:lang w:eastAsia="de-DE"/>
        </w:rPr>
        <w:t>yB</w:t>
      </w:r>
      <w:r w:rsidRPr="00107371">
        <w:rPr>
          <w:highlight w:val="yellow"/>
          <w:lang w:eastAsia="ko-KR"/>
        </w:rPr>
        <w:t> </w:t>
      </w:r>
      <w:r w:rsidRPr="00107371">
        <w:rPr>
          <w:highlight w:val="yellow"/>
          <w:lang w:eastAsia="de-DE"/>
        </w:rPr>
        <w:t>] ].</w:t>
      </w:r>
    </w:p>
    <w:p w:rsidR="008228EA" w:rsidRPr="00107371" w:rsidRDefault="008228EA" w:rsidP="008228EA">
      <w:pPr>
        <w:pStyle w:val="3Tabs"/>
        <w:numPr>
          <w:ilvl w:val="1"/>
          <w:numId w:val="26"/>
        </w:numPr>
        <w:jc w:val="both"/>
        <w:rPr>
          <w:highlight w:val="yellow"/>
        </w:rPr>
      </w:pPr>
      <w:r w:rsidRPr="00107371">
        <w:rPr>
          <w:highlight w:val="yellow"/>
          <w:lang w:eastAsia="ko-KR"/>
        </w:rPr>
        <w:t xml:space="preserve">The depth partition value derivation process as specified in </w:t>
      </w:r>
      <w:proofErr w:type="spellStart"/>
      <w:r w:rsidRPr="00107371">
        <w:rPr>
          <w:highlight w:val="yellow"/>
          <w:lang w:eastAsia="ko-KR"/>
        </w:rPr>
        <w:t>subclause</w:t>
      </w:r>
      <w:proofErr w:type="spellEnd"/>
      <w:r w:rsidRPr="00107371">
        <w:rPr>
          <w:highlight w:val="yellow"/>
          <w:lang w:eastAsia="ko-KR"/>
        </w:rPr>
        <w:t> </w:t>
      </w:r>
      <w:fldSimple w:instr=" REF _Ref342862596 \r \h  \* MERGEFORMAT " w:fldLock="1">
        <w:r w:rsidRPr="00107371">
          <w:rPr>
            <w:highlight w:val="yellow"/>
            <w:lang w:eastAsia="ko-KR"/>
          </w:rPr>
          <w:t>H.8.4.4.2.12</w:t>
        </w:r>
      </w:fldSimple>
      <w:r w:rsidRPr="00107371">
        <w:rPr>
          <w:highlight w:val="yellow"/>
          <w:lang w:eastAsia="ko-KR"/>
        </w:rPr>
        <w:t xml:space="preserve">.1 is invoked with the neighbouring samples </w:t>
      </w:r>
      <w:proofErr w:type="spellStart"/>
      <w:r w:rsidR="00107371" w:rsidRPr="00107371">
        <w:rPr>
          <w:highlight w:val="yellow"/>
          <w:lang w:eastAsia="ko-KR"/>
        </w:rPr>
        <w:t>Rec</w:t>
      </w:r>
      <w:proofErr w:type="spellEnd"/>
      <w:r w:rsidRPr="00107371">
        <w:rPr>
          <w:highlight w:val="yellow"/>
          <w:lang w:eastAsia="ko-KR"/>
        </w:rPr>
        <w:t xml:space="preserve">[ x ][ y ], the binary pattern </w:t>
      </w:r>
      <w:proofErr w:type="spellStart"/>
      <w:r w:rsidRPr="00107371">
        <w:rPr>
          <w:highlight w:val="yellow"/>
          <w:lang w:eastAsia="ko-KR"/>
        </w:rPr>
        <w:t>w</w:t>
      </w:r>
      <w:r w:rsidRPr="00107371">
        <w:rPr>
          <w:highlight w:val="yellow"/>
          <w:lang w:eastAsia="de-DE"/>
        </w:rPr>
        <w:t>edgePattern</w:t>
      </w:r>
      <w:proofErr w:type="spellEnd"/>
      <w:r w:rsidRPr="00107371" w:rsidDel="000E19E6">
        <w:rPr>
          <w:highlight w:val="yellow"/>
          <w:lang w:eastAsia="de-DE"/>
        </w:rPr>
        <w:t xml:space="preserve"> </w:t>
      </w:r>
      <w:r w:rsidRPr="00107371">
        <w:rPr>
          <w:highlight w:val="yellow"/>
          <w:lang w:eastAsia="de-DE"/>
        </w:rPr>
        <w:t>[</w:t>
      </w:r>
      <w:r w:rsidRPr="00107371">
        <w:rPr>
          <w:highlight w:val="yellow"/>
          <w:lang w:eastAsia="ko-KR"/>
        </w:rPr>
        <w:t> </w:t>
      </w:r>
      <w:proofErr w:type="spellStart"/>
      <w:r w:rsidRPr="00107371">
        <w:rPr>
          <w:highlight w:val="yellow"/>
          <w:lang w:eastAsia="de-DE"/>
        </w:rPr>
        <w:t>xB</w:t>
      </w:r>
      <w:proofErr w:type="spellEnd"/>
      <w:r w:rsidRPr="00107371">
        <w:rPr>
          <w:highlight w:val="yellow"/>
          <w:lang w:eastAsia="ko-KR"/>
        </w:rPr>
        <w:t> </w:t>
      </w:r>
      <w:r w:rsidRPr="00107371">
        <w:rPr>
          <w:highlight w:val="yellow"/>
          <w:lang w:eastAsia="de-DE"/>
        </w:rPr>
        <w:t>][</w:t>
      </w:r>
      <w:r w:rsidRPr="00107371">
        <w:rPr>
          <w:highlight w:val="yellow"/>
          <w:lang w:eastAsia="ko-KR"/>
        </w:rPr>
        <w:t> </w:t>
      </w:r>
      <w:proofErr w:type="spellStart"/>
      <w:r w:rsidRPr="00107371">
        <w:rPr>
          <w:highlight w:val="yellow"/>
          <w:lang w:eastAsia="de-DE"/>
        </w:rPr>
        <w:t>yB</w:t>
      </w:r>
      <w:proofErr w:type="spellEnd"/>
      <w:r w:rsidRPr="00107371">
        <w:rPr>
          <w:highlight w:val="yellow"/>
          <w:lang w:eastAsia="ko-KR"/>
        </w:rPr>
        <w:t> </w:t>
      </w:r>
      <w:r w:rsidRPr="00107371">
        <w:rPr>
          <w:highlight w:val="yellow"/>
          <w:lang w:eastAsia="de-DE"/>
        </w:rPr>
        <w:t>]</w:t>
      </w:r>
      <w:r w:rsidRPr="00107371">
        <w:rPr>
          <w:highlight w:val="yellow"/>
          <w:lang w:eastAsia="ko-KR"/>
        </w:rPr>
        <w:t xml:space="preserve">, the transform size </w:t>
      </w:r>
      <w:proofErr w:type="spellStart"/>
      <w:r w:rsidRPr="00107371">
        <w:rPr>
          <w:highlight w:val="yellow"/>
          <w:lang w:eastAsia="ko-KR"/>
        </w:rPr>
        <w:t>nT</w:t>
      </w:r>
      <w:proofErr w:type="spellEnd"/>
      <w:r w:rsidRPr="00107371">
        <w:rPr>
          <w:highlight w:val="yellow"/>
          <w:lang w:eastAsia="ko-KR"/>
        </w:rPr>
        <w:t xml:space="preserve">, the </w:t>
      </w:r>
      <w:proofErr w:type="spellStart"/>
      <w:r w:rsidRPr="00107371">
        <w:rPr>
          <w:highlight w:val="yellow"/>
          <w:lang w:eastAsia="ko-KR"/>
        </w:rPr>
        <w:t>dcOffsetAvailFlag</w:t>
      </w:r>
      <w:proofErr w:type="spellEnd"/>
      <w:r w:rsidRPr="00107371">
        <w:rPr>
          <w:highlight w:val="yellow"/>
          <w:lang w:eastAsia="ko-KR"/>
        </w:rPr>
        <w:t xml:space="preserve"> set equal to </w:t>
      </w:r>
      <w:r w:rsidR="00107371" w:rsidRPr="00107371">
        <w:rPr>
          <w:highlight w:val="yellow"/>
          <w:lang w:eastAsia="ko-KR"/>
        </w:rPr>
        <w:t>false</w:t>
      </w:r>
      <w:r w:rsidRPr="00107371">
        <w:rPr>
          <w:highlight w:val="yellow"/>
        </w:rPr>
        <w:t xml:space="preserve">, </w:t>
      </w:r>
      <w:proofErr w:type="spellStart"/>
      <w:r w:rsidRPr="00107371">
        <w:rPr>
          <w:highlight w:val="yellow"/>
          <w:lang w:eastAsia="ko-KR"/>
        </w:rPr>
        <w:t>intraChainFlag</w:t>
      </w:r>
      <w:proofErr w:type="spellEnd"/>
      <w:r w:rsidRPr="00107371">
        <w:rPr>
          <w:highlight w:val="yellow"/>
          <w:lang w:eastAsia="ko-KR"/>
        </w:rPr>
        <w:t xml:space="preserve"> set equal to 0, </w:t>
      </w:r>
      <w:r w:rsidRPr="00107371">
        <w:rPr>
          <w:highlight w:val="yellow"/>
        </w:rPr>
        <w:t>and the DC Offsets DcOffsetP0</w:t>
      </w:r>
      <w:r w:rsidRPr="00107371">
        <w:rPr>
          <w:highlight w:val="yellow"/>
          <w:lang w:eastAsia="de-DE"/>
        </w:rPr>
        <w:t>[</w:t>
      </w:r>
      <w:r w:rsidRPr="00107371">
        <w:rPr>
          <w:highlight w:val="yellow"/>
          <w:lang w:eastAsia="ko-KR"/>
        </w:rPr>
        <w:t> </w:t>
      </w:r>
      <w:proofErr w:type="spellStart"/>
      <w:r w:rsidRPr="00107371">
        <w:rPr>
          <w:highlight w:val="yellow"/>
          <w:lang w:eastAsia="de-DE"/>
        </w:rPr>
        <w:t>xB</w:t>
      </w:r>
      <w:proofErr w:type="spellEnd"/>
      <w:r w:rsidRPr="00107371">
        <w:rPr>
          <w:highlight w:val="yellow"/>
          <w:lang w:eastAsia="ko-KR"/>
        </w:rPr>
        <w:t> </w:t>
      </w:r>
      <w:r w:rsidRPr="00107371">
        <w:rPr>
          <w:highlight w:val="yellow"/>
          <w:lang w:eastAsia="de-DE"/>
        </w:rPr>
        <w:t>][</w:t>
      </w:r>
      <w:r w:rsidRPr="00107371">
        <w:rPr>
          <w:highlight w:val="yellow"/>
          <w:lang w:eastAsia="ko-KR"/>
        </w:rPr>
        <w:t> </w:t>
      </w:r>
      <w:proofErr w:type="spellStart"/>
      <w:r w:rsidRPr="00107371">
        <w:rPr>
          <w:highlight w:val="yellow"/>
          <w:lang w:eastAsia="de-DE"/>
        </w:rPr>
        <w:t>yB</w:t>
      </w:r>
      <w:proofErr w:type="spellEnd"/>
      <w:r w:rsidRPr="00107371">
        <w:rPr>
          <w:highlight w:val="yellow"/>
          <w:lang w:eastAsia="ko-KR"/>
        </w:rPr>
        <w:t> </w:t>
      </w:r>
      <w:r w:rsidRPr="00107371">
        <w:rPr>
          <w:highlight w:val="yellow"/>
          <w:lang w:eastAsia="de-DE"/>
        </w:rPr>
        <w:t>]</w:t>
      </w:r>
      <w:r w:rsidRPr="00107371">
        <w:rPr>
          <w:highlight w:val="yellow"/>
        </w:rPr>
        <w:t>, and DcOffsetP1</w:t>
      </w:r>
      <w:r w:rsidRPr="00107371">
        <w:rPr>
          <w:highlight w:val="yellow"/>
          <w:lang w:eastAsia="de-DE"/>
        </w:rPr>
        <w:t>[</w:t>
      </w:r>
      <w:r w:rsidRPr="00107371">
        <w:rPr>
          <w:highlight w:val="yellow"/>
          <w:lang w:eastAsia="ko-KR"/>
        </w:rPr>
        <w:t> </w:t>
      </w:r>
      <w:proofErr w:type="spellStart"/>
      <w:r w:rsidRPr="00107371">
        <w:rPr>
          <w:highlight w:val="yellow"/>
          <w:lang w:eastAsia="de-DE"/>
        </w:rPr>
        <w:t>xB</w:t>
      </w:r>
      <w:proofErr w:type="spellEnd"/>
      <w:r w:rsidRPr="00107371">
        <w:rPr>
          <w:highlight w:val="yellow"/>
          <w:lang w:eastAsia="ko-KR"/>
        </w:rPr>
        <w:t> </w:t>
      </w:r>
      <w:r w:rsidRPr="00107371">
        <w:rPr>
          <w:highlight w:val="yellow"/>
          <w:lang w:eastAsia="de-DE"/>
        </w:rPr>
        <w:t>][</w:t>
      </w:r>
      <w:r w:rsidRPr="00107371">
        <w:rPr>
          <w:highlight w:val="yellow"/>
          <w:lang w:eastAsia="ko-KR"/>
        </w:rPr>
        <w:t> </w:t>
      </w:r>
      <w:proofErr w:type="spellStart"/>
      <w:r w:rsidRPr="00107371">
        <w:rPr>
          <w:highlight w:val="yellow"/>
          <w:lang w:eastAsia="de-DE"/>
        </w:rPr>
        <w:t>yB</w:t>
      </w:r>
      <w:proofErr w:type="spellEnd"/>
      <w:r w:rsidRPr="00107371">
        <w:rPr>
          <w:highlight w:val="yellow"/>
          <w:lang w:eastAsia="ko-KR"/>
        </w:rPr>
        <w:t> </w:t>
      </w:r>
      <w:r w:rsidRPr="00107371">
        <w:rPr>
          <w:highlight w:val="yellow"/>
          <w:lang w:eastAsia="de-DE"/>
        </w:rPr>
        <w:t>]</w:t>
      </w:r>
      <w:r w:rsidRPr="00107371">
        <w:rPr>
          <w:highlight w:val="yellow"/>
        </w:rPr>
        <w:t xml:space="preserve"> </w:t>
      </w:r>
      <w:r w:rsidRPr="00107371">
        <w:rPr>
          <w:highlight w:val="yellow"/>
          <w:lang w:eastAsia="ko-KR"/>
        </w:rPr>
        <w:t xml:space="preserve">as inputs and the output is assigned to </w:t>
      </w:r>
      <w:proofErr w:type="spellStart"/>
      <w:r w:rsidR="00107371" w:rsidRPr="00107371">
        <w:rPr>
          <w:highlight w:val="yellow"/>
          <w:lang w:eastAsia="ko-KR"/>
        </w:rPr>
        <w:t>dcPred</w:t>
      </w:r>
      <w:proofErr w:type="spellEnd"/>
      <w:r w:rsidRPr="00107371">
        <w:rPr>
          <w:highlight w:val="yellow"/>
          <w:lang w:eastAsia="ko-KR"/>
        </w:rPr>
        <w:t>.</w:t>
      </w:r>
    </w:p>
    <w:p w:rsidR="00E85ECD" w:rsidRDefault="00E85ECD" w:rsidP="00E85ECD">
      <w:pPr>
        <w:pStyle w:val="3Tabs"/>
      </w:pPr>
    </w:p>
    <w:p w:rsidR="00E85ECD" w:rsidRPr="00E85ECD" w:rsidRDefault="00E85ECD" w:rsidP="00DD6B29">
      <w:pPr>
        <w:pStyle w:val="3Tabs"/>
      </w:pPr>
    </w:p>
    <w:p w:rsidR="00DD6B29" w:rsidRDefault="00DD6B29" w:rsidP="00DD6B29">
      <w:pPr>
        <w:pStyle w:val="3D0"/>
        <w:numPr>
          <w:ilvl w:val="0"/>
          <w:numId w:val="0"/>
        </w:numPr>
      </w:pPr>
    </w:p>
    <w:p w:rsidR="00DE4044" w:rsidRDefault="00DE4044" w:rsidP="00DE4044">
      <w:pPr>
        <w:pStyle w:val="3D0"/>
        <w:numPr>
          <w:ilvl w:val="0"/>
          <w:numId w:val="0"/>
        </w:numPr>
        <w:ind w:left="357"/>
        <w:rPr>
          <w:lang w:eastAsia="ko-KR"/>
        </w:rPr>
      </w:pPr>
    </w:p>
    <w:p w:rsidR="00DE4044" w:rsidRPr="00317A4A" w:rsidRDefault="00DE4044" w:rsidP="00317A4A"/>
    <w:sectPr w:rsidR="00DE4044" w:rsidRPr="00317A4A" w:rsidSect="00E330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DC5" w:rsidRDefault="00867DC5" w:rsidP="00973A00">
      <w:pPr>
        <w:spacing w:before="0"/>
      </w:pPr>
      <w:r>
        <w:separator/>
      </w:r>
    </w:p>
  </w:endnote>
  <w:endnote w:type="continuationSeparator" w:id="0">
    <w:p w:rsidR="00867DC5" w:rsidRDefault="00867DC5" w:rsidP="00973A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3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DC5" w:rsidRDefault="00867DC5" w:rsidP="00973A00">
      <w:pPr>
        <w:spacing w:before="0"/>
      </w:pPr>
      <w:r>
        <w:separator/>
      </w:r>
    </w:p>
  </w:footnote>
  <w:footnote w:type="continuationSeparator" w:id="0">
    <w:p w:rsidR="00867DC5" w:rsidRDefault="00867DC5" w:rsidP="00973A0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1BA0777E"/>
    <w:multiLevelType w:val="hybridMultilevel"/>
    <w:tmpl w:val="DB5A9EA8"/>
    <w:lvl w:ilvl="0" w:tplc="0A5851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4">
    <w:nsid w:val="39FD582C"/>
    <w:multiLevelType w:val="multilevel"/>
    <w:tmpl w:val="3A82E334"/>
    <w:numStyleLink w:val="3DEquation"/>
  </w:abstractNum>
  <w:abstractNum w:abstractNumId="5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457429D0"/>
    <w:multiLevelType w:val="hybridMultilevel"/>
    <w:tmpl w:val="35EA9976"/>
    <w:lvl w:ilvl="0" w:tplc="E9A2AF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328356" w:tentative="1">
      <w:start w:val="1"/>
      <w:numFmt w:val="lowerLetter"/>
      <w:lvlText w:val="%2."/>
      <w:lvlJc w:val="left"/>
      <w:pPr>
        <w:ind w:left="1440" w:hanging="360"/>
      </w:pPr>
    </w:lvl>
    <w:lvl w:ilvl="2" w:tplc="DA9ABFCC" w:tentative="1">
      <w:start w:val="1"/>
      <w:numFmt w:val="lowerRoman"/>
      <w:lvlText w:val="%3."/>
      <w:lvlJc w:val="right"/>
      <w:pPr>
        <w:ind w:left="2160" w:hanging="180"/>
      </w:pPr>
    </w:lvl>
    <w:lvl w:ilvl="3" w:tplc="98EADA4A" w:tentative="1">
      <w:start w:val="1"/>
      <w:numFmt w:val="decimal"/>
      <w:lvlText w:val="%4."/>
      <w:lvlJc w:val="left"/>
      <w:pPr>
        <w:ind w:left="2880" w:hanging="360"/>
      </w:pPr>
    </w:lvl>
    <w:lvl w:ilvl="4" w:tplc="D6169B28" w:tentative="1">
      <w:start w:val="1"/>
      <w:numFmt w:val="lowerLetter"/>
      <w:lvlText w:val="%5."/>
      <w:lvlJc w:val="left"/>
      <w:pPr>
        <w:ind w:left="3600" w:hanging="360"/>
      </w:pPr>
    </w:lvl>
    <w:lvl w:ilvl="5" w:tplc="DF22CC72" w:tentative="1">
      <w:start w:val="1"/>
      <w:numFmt w:val="lowerRoman"/>
      <w:lvlText w:val="%6."/>
      <w:lvlJc w:val="right"/>
      <w:pPr>
        <w:ind w:left="4320" w:hanging="180"/>
      </w:pPr>
    </w:lvl>
    <w:lvl w:ilvl="6" w:tplc="ECE8346A" w:tentative="1">
      <w:start w:val="1"/>
      <w:numFmt w:val="decimal"/>
      <w:lvlText w:val="%7."/>
      <w:lvlJc w:val="left"/>
      <w:pPr>
        <w:ind w:left="5040" w:hanging="360"/>
      </w:pPr>
    </w:lvl>
    <w:lvl w:ilvl="7" w:tplc="2D38379A" w:tentative="1">
      <w:start w:val="1"/>
      <w:numFmt w:val="lowerLetter"/>
      <w:lvlText w:val="%8."/>
      <w:lvlJc w:val="left"/>
      <w:pPr>
        <w:ind w:left="5760" w:hanging="360"/>
      </w:pPr>
    </w:lvl>
    <w:lvl w:ilvl="8" w:tplc="8CE826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1078"/>
        </w:tabs>
        <w:ind w:left="284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8">
    <w:nsid w:val="5E860EA7"/>
    <w:multiLevelType w:val="multilevel"/>
    <w:tmpl w:val="EE04B4FE"/>
    <w:numStyleLink w:val="3DNumbering"/>
  </w:abstractNum>
  <w:num w:numId="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7"/>
  </w:num>
  <w:num w:numId="3">
    <w:abstractNumId w:val="4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3"/>
  </w:num>
  <w:num w:numId="5">
    <w:abstractNumId w:val="5"/>
  </w:num>
  <w:num w:numId="6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57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8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9">
    <w:abstractNumId w:val="2"/>
  </w:num>
  <w:num w:numId="10">
    <w:abstractNumId w:val="7"/>
  </w:num>
  <w:num w:numId="1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">
    <w:abstractNumId w:val="4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>
    <w:abstractNumId w:val="8"/>
  </w:num>
  <w:num w:numId="14">
    <w:abstractNumId w:val="8"/>
  </w:num>
  <w:num w:numId="15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6">
    <w:abstractNumId w:val="6"/>
  </w:num>
  <w:num w:numId="17">
    <w:abstractNumId w:val="7"/>
  </w:num>
  <w:num w:numId="18">
    <w:abstractNumId w:val="5"/>
  </w:num>
  <w:num w:numId="19">
    <w:abstractNumId w:val="5"/>
  </w:num>
  <w:num w:numId="20">
    <w:abstractNumId w:val="1"/>
  </w:num>
  <w:num w:numId="21">
    <w:abstractNumId w:val="4"/>
    <w:lvlOverride w:ilvl="0">
      <w:lvl w:ilvl="0">
        <w:start w:val="1"/>
        <w:numFmt w:val="none"/>
        <w:suff w:val="nothing"/>
        <w:lvlText w:val=""/>
        <w:lvlJc w:val="left"/>
        <w:pPr>
          <w:ind w:left="1071"/>
        </w:pPr>
        <w:rPr>
          <w:rFonts w:cs="Times New Roman"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1428"/>
        </w:pPr>
        <w:rPr>
          <w:rFonts w:cs="Times New Roman" w:hint="default"/>
        </w:rPr>
      </w:lvl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  <w:lvl w:ilvl="0">
        <w:start w:val="1"/>
        <w:numFmt w:val="none"/>
        <w:suff w:val="nothing"/>
        <w:lvlText w:val=""/>
        <w:lvlJc w:val="left"/>
        <w:pPr>
          <w:ind w:left="1071" w:firstLine="0"/>
        </w:pPr>
        <w:rPr>
          <w:rFonts w:cs="Times New Roman"/>
        </w:rPr>
      </w:lvl>
    </w:lvlOverride>
    <w:lvlOverride w:ilvl="1">
      <w:startOverride w:val="1"/>
      <w:lvl w:ilvl="1">
        <w:start w:val="1"/>
        <w:numFmt w:val="none"/>
        <w:suff w:val="nothing"/>
        <w:lvlText w:val=""/>
        <w:lvlJc w:val="left"/>
        <w:pPr>
          <w:ind w:left="1428" w:firstLine="0"/>
        </w:pPr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4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25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26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932"/>
    <w:rsid w:val="000362C8"/>
    <w:rsid w:val="00054B76"/>
    <w:rsid w:val="00091534"/>
    <w:rsid w:val="000D40F6"/>
    <w:rsid w:val="00107371"/>
    <w:rsid w:val="001303EC"/>
    <w:rsid w:val="001D658B"/>
    <w:rsid w:val="001F7547"/>
    <w:rsid w:val="00317A4A"/>
    <w:rsid w:val="003912D8"/>
    <w:rsid w:val="0039493E"/>
    <w:rsid w:val="005664DF"/>
    <w:rsid w:val="0057324B"/>
    <w:rsid w:val="00666222"/>
    <w:rsid w:val="007A3932"/>
    <w:rsid w:val="008228EA"/>
    <w:rsid w:val="00867DC5"/>
    <w:rsid w:val="008B386B"/>
    <w:rsid w:val="008D7924"/>
    <w:rsid w:val="00960853"/>
    <w:rsid w:val="00973A00"/>
    <w:rsid w:val="00A20190"/>
    <w:rsid w:val="00AF2E31"/>
    <w:rsid w:val="00C55825"/>
    <w:rsid w:val="00DD6B29"/>
    <w:rsid w:val="00DE4044"/>
    <w:rsid w:val="00E058CF"/>
    <w:rsid w:val="00E3300A"/>
    <w:rsid w:val="00E85ECD"/>
    <w:rsid w:val="00F67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3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91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973A00"/>
  </w:style>
  <w:style w:type="paragraph" w:styleId="a4">
    <w:name w:val="footer"/>
    <w:basedOn w:val="a"/>
    <w:link w:val="Char0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973A00"/>
  </w:style>
  <w:style w:type="paragraph" w:customStyle="1" w:styleId="3H0">
    <w:name w:val="3H0"/>
    <w:next w:val="a"/>
    <w:qFormat/>
    <w:rsid w:val="00973A00"/>
    <w:pPr>
      <w:keepNext/>
      <w:keepLines/>
      <w:numPr>
        <w:numId w:val="2"/>
      </w:numPr>
      <w:tabs>
        <w:tab w:val="clear" w:pos="794"/>
      </w:tabs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973A00"/>
    <w:pPr>
      <w:numPr>
        <w:ilvl w:val="1"/>
      </w:numPr>
      <w:tabs>
        <w:tab w:val="clear" w:pos="794"/>
      </w:tabs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973A00"/>
    <w:pPr>
      <w:numPr>
        <w:ilvl w:val="2"/>
      </w:numPr>
      <w:tabs>
        <w:tab w:val="clear" w:pos="794"/>
      </w:tabs>
      <w:outlineLvl w:val="3"/>
    </w:pPr>
  </w:style>
  <w:style w:type="character" w:customStyle="1" w:styleId="3H3Char">
    <w:name w:val="3H3 Char"/>
    <w:basedOn w:val="a0"/>
    <w:link w:val="3H3"/>
    <w:locked/>
    <w:rsid w:val="00973A00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973A00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973A00"/>
    <w:pPr>
      <w:numPr>
        <w:ilvl w:val="4"/>
      </w:numPr>
      <w:tabs>
        <w:tab w:val="num" w:pos="360"/>
        <w:tab w:val="num" w:pos="794"/>
      </w:tabs>
      <w:outlineLvl w:val="5"/>
    </w:pPr>
  </w:style>
  <w:style w:type="paragraph" w:customStyle="1" w:styleId="3H5">
    <w:name w:val="3H5"/>
    <w:basedOn w:val="3H4"/>
    <w:next w:val="a"/>
    <w:qFormat/>
    <w:rsid w:val="00973A00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973A00"/>
    <w:pPr>
      <w:numPr>
        <w:ilvl w:val="6"/>
        <w:numId w:val="2"/>
      </w:numPr>
    </w:pPr>
  </w:style>
  <w:style w:type="paragraph" w:customStyle="1" w:styleId="3H7">
    <w:name w:val="3H7"/>
    <w:basedOn w:val="a"/>
    <w:rsid w:val="00973A00"/>
    <w:pPr>
      <w:numPr>
        <w:ilvl w:val="7"/>
        <w:numId w:val="2"/>
      </w:numPr>
    </w:pPr>
  </w:style>
  <w:style w:type="paragraph" w:customStyle="1" w:styleId="3H8">
    <w:name w:val="3H8"/>
    <w:basedOn w:val="a"/>
    <w:rsid w:val="00973A00"/>
    <w:pPr>
      <w:numPr>
        <w:ilvl w:val="8"/>
        <w:numId w:val="2"/>
      </w:numPr>
    </w:pPr>
  </w:style>
  <w:style w:type="numbering" w:customStyle="1" w:styleId="3DHeading">
    <w:name w:val="3D Heading"/>
    <w:uiPriority w:val="99"/>
    <w:rsid w:val="00973A00"/>
    <w:pPr>
      <w:numPr>
        <w:numId w:val="2"/>
      </w:numPr>
    </w:pPr>
  </w:style>
  <w:style w:type="character" w:customStyle="1" w:styleId="3TableChar">
    <w:name w:val="3Table Char"/>
    <w:link w:val="3Table"/>
    <w:locked/>
    <w:rsid w:val="00973A00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a"/>
    <w:link w:val="3TableChar"/>
    <w:qFormat/>
    <w:rsid w:val="00973A0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rFonts w:eastAsiaTheme="minorEastAsia"/>
      <w:sz w:val="22"/>
      <w:szCs w:val="22"/>
      <w:lang w:eastAsia="ko-KR"/>
    </w:rPr>
  </w:style>
  <w:style w:type="character" w:customStyle="1" w:styleId="3N0Char">
    <w:name w:val="3N0 Char"/>
    <w:link w:val="3N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973A00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S0Char">
    <w:name w:val="3S0 Char"/>
    <w:link w:val="3S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a"/>
    <w:link w:val="3S0Char"/>
    <w:qFormat/>
    <w:rsid w:val="00973A00"/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973A00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3A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3A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973A00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973A00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973A00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973A00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973A00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973A00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rsid w:val="00973A00"/>
    <w:pPr>
      <w:numPr>
        <w:numId w:val="4"/>
      </w:numPr>
    </w:pPr>
  </w:style>
  <w:style w:type="paragraph" w:customStyle="1" w:styleId="3D0">
    <w:name w:val="3D0"/>
    <w:basedOn w:val="3N0"/>
    <w:link w:val="3D0Char"/>
    <w:qFormat/>
    <w:rsid w:val="001303EC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303EC"/>
    <w:pPr>
      <w:numPr>
        <w:ilvl w:val="1"/>
      </w:numPr>
    </w:pPr>
  </w:style>
  <w:style w:type="character" w:customStyle="1" w:styleId="3D2Char">
    <w:name w:val="3D2 Char"/>
    <w:basedOn w:val="a0"/>
    <w:link w:val="3D2"/>
    <w:locked/>
    <w:rsid w:val="001303EC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1303EC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1303EC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1303EC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1303EC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1303EC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1303EC"/>
    <w:pPr>
      <w:numPr>
        <w:ilvl w:val="1"/>
        <w:numId w:val="9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303EC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03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03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03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03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03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303EC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303EC"/>
    <w:pPr>
      <w:numPr>
        <w:ilvl w:val="8"/>
      </w:numPr>
    </w:pPr>
  </w:style>
  <w:style w:type="paragraph" w:customStyle="1" w:styleId="3D7">
    <w:name w:val="3D7"/>
    <w:basedOn w:val="a"/>
    <w:rsid w:val="001303EC"/>
    <w:pPr>
      <w:numPr>
        <w:ilvl w:val="7"/>
        <w:numId w:val="5"/>
      </w:numPr>
    </w:pPr>
  </w:style>
  <w:style w:type="paragraph" w:customStyle="1" w:styleId="3D8">
    <w:name w:val="3D8"/>
    <w:basedOn w:val="a"/>
    <w:rsid w:val="001303EC"/>
    <w:pPr>
      <w:numPr>
        <w:ilvl w:val="8"/>
        <w:numId w:val="5"/>
      </w:numPr>
    </w:pPr>
  </w:style>
  <w:style w:type="numbering" w:customStyle="1" w:styleId="3DNumbering">
    <w:name w:val="3D Numbering"/>
    <w:rsid w:val="001303EC"/>
    <w:pPr>
      <w:numPr>
        <w:numId w:val="9"/>
      </w:numPr>
    </w:pPr>
  </w:style>
  <w:style w:type="character" w:customStyle="1" w:styleId="3H4Char">
    <w:name w:val="3H4 Char"/>
    <w:basedOn w:val="a0"/>
    <w:link w:val="3H4"/>
    <w:locked/>
    <w:rsid w:val="00E058CF"/>
    <w:rPr>
      <w:rFonts w:ascii="Times New Roman" w:hAnsi="Times New Roman" w:cs="Times New Roman"/>
      <w:b/>
      <w:lang w:val="en-GB" w:eastAsia="en-US"/>
    </w:rPr>
  </w:style>
  <w:style w:type="paragraph" w:styleId="a5">
    <w:name w:val="List Paragraph"/>
    <w:basedOn w:val="a"/>
    <w:uiPriority w:val="34"/>
    <w:qFormat/>
    <w:rsid w:val="00091534"/>
    <w:pPr>
      <w:ind w:left="720"/>
      <w:contextualSpacing/>
    </w:pPr>
  </w:style>
  <w:style w:type="paragraph" w:styleId="a6">
    <w:name w:val="Document Map"/>
    <w:basedOn w:val="a"/>
    <w:link w:val="Char1"/>
    <w:uiPriority w:val="99"/>
    <w:semiHidden/>
    <w:unhideWhenUsed/>
    <w:rsid w:val="00091534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09153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rsid w:val="000915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3NChar">
    <w:name w:val="3N Char"/>
    <w:link w:val="3N"/>
    <w:locked/>
    <w:rsid w:val="00317A4A"/>
    <w:rPr>
      <w:lang w:val="en-GB" w:eastAsia="en-US"/>
    </w:rPr>
  </w:style>
  <w:style w:type="paragraph" w:customStyle="1" w:styleId="3N">
    <w:name w:val="3N"/>
    <w:basedOn w:val="a"/>
    <w:link w:val="3NChar"/>
    <w:qFormat/>
    <w:rsid w:val="00317A4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D0Char">
    <w:name w:val="3D0 Char"/>
    <w:basedOn w:val="a0"/>
    <w:link w:val="3D0"/>
    <w:locked/>
    <w:rsid w:val="00317A4A"/>
    <w:rPr>
      <w:rFonts w:ascii="Times New Roman" w:hAnsi="Times New Roman" w:cs="Times New Roman"/>
      <w:lang w:val="en-GB" w:eastAsia="en-US"/>
    </w:rPr>
  </w:style>
  <w:style w:type="character" w:customStyle="1" w:styleId="3D1Char">
    <w:name w:val="3D1 Char"/>
    <w:basedOn w:val="3D0Char"/>
    <w:link w:val="3D1"/>
    <w:locked/>
    <w:rsid w:val="00317A4A"/>
  </w:style>
  <w:style w:type="paragraph" w:customStyle="1" w:styleId="3Tabs">
    <w:name w:val="3 Tabs"/>
    <w:basedOn w:val="a"/>
    <w:link w:val="3TabsChar"/>
    <w:qFormat/>
    <w:rsid w:val="00DD6B29"/>
    <w:pPr>
      <w:widowControl w:val="0"/>
      <w:tabs>
        <w:tab w:val="clear" w:pos="794"/>
        <w:tab w:val="clear" w:pos="1191"/>
        <w:tab w:val="clear" w:pos="1588"/>
        <w:tab w:val="clear" w:pos="1985"/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  <w:textAlignment w:val="baseline"/>
    </w:pPr>
  </w:style>
  <w:style w:type="character" w:customStyle="1" w:styleId="3TabsChar">
    <w:name w:val="3 Tabs Char"/>
    <w:link w:val="3Tabs"/>
    <w:locked/>
    <w:rsid w:val="00DD6B29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D3Char">
    <w:name w:val="3D3 Char"/>
    <w:link w:val="3D3"/>
    <w:locked/>
    <w:rsid w:val="00E85ECD"/>
    <w:rPr>
      <w:rFonts w:ascii="Times New Roman" w:hAnsi="Times New Roman" w:cs="Times New Roman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1338</Words>
  <Characters>7628</Characters>
  <Application>Microsoft Office Word</Application>
  <DocSecurity>0</DocSecurity>
  <Lines>63</Lines>
  <Paragraphs>17</Paragraphs>
  <ScaleCrop>false</ScaleCrop>
  <Company>MediaTek Inc.</Company>
  <LinksUpToDate>false</LinksUpToDate>
  <CharactersWithSpaces>8949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Kai Zhang</cp:lastModifiedBy>
  <cp:revision>4</cp:revision>
  <dcterms:created xsi:type="dcterms:W3CDTF">2013-01-03T09:36:00Z</dcterms:created>
  <dcterms:modified xsi:type="dcterms:W3CDTF">2013-04-10T06:07:00Z</dcterms:modified>
</cp:coreProperties>
</file>