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Default="00317A4A" w:rsidP="00317A4A">
      <w:pPr>
        <w:rPr>
          <w:i/>
        </w:rPr>
      </w:pPr>
      <w:r>
        <w:rPr>
          <w:lang w:val="en-CA" w:eastAsia="zh-TW"/>
        </w:rPr>
        <w:t>The proposed working draft modifications are as follows.</w:t>
      </w:r>
    </w:p>
    <w:p w:rsidR="00333C47" w:rsidRPr="00F60F40" w:rsidRDefault="00333C47" w:rsidP="00CB2CBE">
      <w:pPr>
        <w:pStyle w:val="3H4"/>
        <w:numPr>
          <w:ilvl w:val="0"/>
          <w:numId w:val="0"/>
        </w:numPr>
        <w:tabs>
          <w:tab w:val="clear" w:pos="1078"/>
        </w:tabs>
      </w:pPr>
      <w:bookmarkStart w:id="0" w:name="OLE_LINK20"/>
      <w:bookmarkStart w:id="1" w:name="OLE_LINK21"/>
      <w:bookmarkStart w:id="2" w:name="OLE_LINK103"/>
      <w:bookmarkStart w:id="3" w:name="OLE_LINK104"/>
      <w:r>
        <w:t>H.7.3.2.1.2</w:t>
      </w:r>
      <w:r>
        <w:tab/>
      </w:r>
      <w:bookmarkEnd w:id="0"/>
      <w:bookmarkEnd w:id="1"/>
      <w:r w:rsidRPr="00F60F40">
        <w:t xml:space="preserve">Video parameter set extension </w:t>
      </w:r>
      <w:r>
        <w:t xml:space="preserve">2 </w:t>
      </w:r>
      <w:r w:rsidRPr="00F60F40">
        <w:t>syntax</w:t>
      </w:r>
    </w:p>
    <w:bookmarkEnd w:id="2"/>
    <w:bookmarkEnd w:id="3"/>
    <w:p w:rsidR="00333C47" w:rsidRPr="00F60F40" w:rsidRDefault="00333C47" w:rsidP="00333C47">
      <w:pPr>
        <w:pStyle w:val="3N0"/>
        <w:keepNext/>
        <w:keepLines/>
        <w:widowControl/>
      </w:pPr>
    </w:p>
    <w:tbl>
      <w:tblPr>
        <w:tblW w:w="8718" w:type="dxa"/>
        <w:jc w:val="center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1488"/>
      </w:tblGrid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bookmarkStart w:id="4" w:name="OLE_LINK1"/>
            <w:bookmarkStart w:id="5" w:name="OLE_LINK2"/>
            <w:r w:rsidRPr="00F60F40">
              <w:t>vps_extension</w:t>
            </w:r>
            <w:r>
              <w:t>2</w:t>
            </w:r>
            <w:r w:rsidRPr="00F60F40">
              <w:t>( ) {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  <w:r w:rsidRPr="00F60F40">
              <w:t>Descriptor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  <w:t>while( !</w:t>
            </w:r>
            <w:proofErr w:type="spellStart"/>
            <w:r w:rsidRPr="00F60F40">
              <w:t>byte_aligned</w:t>
            </w:r>
            <w:proofErr w:type="spellEnd"/>
            <w:r w:rsidRPr="00F60F40">
              <w:t>( ) )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5E28EE" w:rsidRDefault="00333C47" w:rsidP="00B14CD1">
            <w:pPr>
              <w:pStyle w:val="3Table"/>
              <w:rPr>
                <w:b/>
              </w:rPr>
            </w:pPr>
            <w:r w:rsidRPr="00F60F40">
              <w:tab/>
            </w:r>
            <w:r w:rsidRPr="00F60F40">
              <w:tab/>
            </w:r>
            <w:proofErr w:type="spellStart"/>
            <w:r w:rsidRPr="005E28EE">
              <w:rPr>
                <w:b/>
              </w:rPr>
              <w:t>vps_extension_byte_alignment_reserved_one_bit</w:t>
            </w:r>
            <w:proofErr w:type="spellEnd"/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  <w:r w:rsidRPr="00F60F40">
              <w:t>u(1)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  <w:rPr>
                <w:b/>
              </w:rPr>
            </w:pPr>
            <w:r w:rsidRPr="00F60F40">
              <w:tab/>
              <w:t xml:space="preserve">for( </w:t>
            </w:r>
            <w:proofErr w:type="spellStart"/>
            <w:r w:rsidRPr="00F60F40">
              <w:t>i</w:t>
            </w:r>
            <w:proofErr w:type="spellEnd"/>
            <w:r w:rsidRPr="00F60F40">
              <w:t xml:space="preserve"> = 0; </w:t>
            </w:r>
            <w:proofErr w:type="spellStart"/>
            <w:r w:rsidRPr="00F60F40">
              <w:t>i</w:t>
            </w:r>
            <w:proofErr w:type="spellEnd"/>
            <w:r w:rsidRPr="00F60F40">
              <w:t xml:space="preserve"> &lt;= vps_max_layers_minus1; </w:t>
            </w:r>
            <w:proofErr w:type="spellStart"/>
            <w:r w:rsidRPr="00F60F40">
              <w:t>i</w:t>
            </w:r>
            <w:proofErr w:type="spellEnd"/>
            <w:r w:rsidRPr="00F60F40">
              <w:t>++ ) {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333C47">
            <w:pPr>
              <w:pStyle w:val="3Table"/>
              <w:rPr>
                <w:b/>
                <w:bCs/>
              </w:rPr>
            </w:pPr>
            <w:r w:rsidRPr="00F60F40">
              <w:tab/>
            </w:r>
            <w:r w:rsidRPr="00F60F40">
              <w:tab/>
            </w:r>
            <w:r>
              <w:t>…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  <w:t>if</w:t>
            </w:r>
            <w:bookmarkStart w:id="6" w:name="OLE_LINK33"/>
            <w:bookmarkStart w:id="7" w:name="OLE_LINK34"/>
            <w:r w:rsidRPr="00F60F40">
              <w:t xml:space="preserve"> (</w:t>
            </w:r>
            <w:r>
              <w:t xml:space="preserve"> </w:t>
            </w:r>
            <w:bookmarkStart w:id="8" w:name="OLE_LINK31"/>
            <w:bookmarkStart w:id="9" w:name="OLE_LINK32"/>
            <w:proofErr w:type="spellStart"/>
            <w:r>
              <w:t>DepthLayerFlag</w:t>
            </w:r>
            <w:proofErr w:type="spellEnd"/>
            <w:r>
              <w:t>[ </w:t>
            </w:r>
            <w:proofErr w:type="spellStart"/>
            <w:r>
              <w:t>layerId</w:t>
            </w:r>
            <w:proofErr w:type="spellEnd"/>
            <w:r>
              <w:t xml:space="preserve"> ] </w:t>
            </w:r>
            <w:bookmarkEnd w:id="8"/>
            <w:bookmarkEnd w:id="9"/>
            <w:r w:rsidRPr="00F60F40">
              <w:t xml:space="preserve">) </w:t>
            </w:r>
            <w:bookmarkEnd w:id="6"/>
            <w:bookmarkEnd w:id="7"/>
            <w:r w:rsidRPr="00F60F40">
              <w:t>{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proofErr w:type="spellStart"/>
            <w:r>
              <w:rPr>
                <w:b/>
              </w:rPr>
              <w:t>vps_dmm_flag</w:t>
            </w:r>
            <w:proofErr w:type="spellEnd"/>
            <w:r w:rsidRPr="00F60F40">
              <w:rPr>
                <w:bCs/>
              </w:rPr>
              <w:t>[ </w:t>
            </w:r>
            <w:proofErr w:type="spellStart"/>
            <w:r>
              <w:t>layerId</w:t>
            </w:r>
            <w:proofErr w:type="spellEnd"/>
            <w:r w:rsidRPr="00F60F40">
              <w:rPr>
                <w:bCs/>
              </w:rPr>
              <w:t> ]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  <w:r w:rsidRPr="00F60F40">
              <w:t>u(1)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proofErr w:type="spellStart"/>
            <w:r w:rsidRPr="00A57D13">
              <w:rPr>
                <w:b/>
              </w:rPr>
              <w:t>lim_qt_pred_flag</w:t>
            </w:r>
            <w:proofErr w:type="spellEnd"/>
            <w:r w:rsidRPr="00F60F40">
              <w:rPr>
                <w:bCs/>
              </w:rPr>
              <w:t>[ </w:t>
            </w:r>
            <w:proofErr w:type="spellStart"/>
            <w:r>
              <w:t>layerId</w:t>
            </w:r>
            <w:proofErr w:type="spellEnd"/>
            <w:r w:rsidRPr="00F60F40">
              <w:rPr>
                <w:bCs/>
              </w:rPr>
              <w:t> ]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  <w:r w:rsidRPr="00F60F40">
              <w:t>u(1)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proofErr w:type="spellStart"/>
            <w:r w:rsidRPr="00A57D13">
              <w:rPr>
                <w:b/>
              </w:rPr>
              <w:t>dlt_flag</w:t>
            </w:r>
            <w:proofErr w:type="spellEnd"/>
            <w:r w:rsidRPr="00F60F40">
              <w:rPr>
                <w:bCs/>
              </w:rPr>
              <w:t>[ </w:t>
            </w:r>
            <w:proofErr w:type="spellStart"/>
            <w:r>
              <w:t>layerId</w:t>
            </w:r>
            <w:proofErr w:type="spellEnd"/>
            <w:r w:rsidRPr="00F60F40">
              <w:rPr>
                <w:bCs/>
              </w:rPr>
              <w:t> ]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  <w:r w:rsidRPr="00F60F40">
              <w:t>u(1)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bookmarkStart w:id="10" w:name="OLE_LINK35"/>
            <w:bookmarkStart w:id="11" w:name="OLE_LINK36"/>
            <w:r w:rsidRPr="00F60F40">
              <w:t xml:space="preserve">if( </w:t>
            </w:r>
            <w:proofErr w:type="spellStart"/>
            <w:r w:rsidRPr="00F60F40">
              <w:t>dlt_flag</w:t>
            </w:r>
            <w:proofErr w:type="spellEnd"/>
            <w:r w:rsidRPr="00F60F40">
              <w:rPr>
                <w:bCs/>
              </w:rPr>
              <w:t>[ </w:t>
            </w:r>
            <w:proofErr w:type="spellStart"/>
            <w:r>
              <w:t>layerId</w:t>
            </w:r>
            <w:proofErr w:type="spellEnd"/>
            <w:r w:rsidRPr="00F60F40">
              <w:rPr>
                <w:bCs/>
              </w:rPr>
              <w:t> ]</w:t>
            </w:r>
            <w:r w:rsidRPr="00F60F40">
              <w:t xml:space="preserve"> ) {</w:t>
            </w:r>
            <w:bookmarkEnd w:id="10"/>
            <w:bookmarkEnd w:id="11"/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333C47" w:rsidRDefault="00333C47" w:rsidP="00B14CD1">
            <w:pPr>
              <w:pStyle w:val="3Table"/>
              <w:rPr>
                <w:strike/>
                <w:highlight w:val="cyan"/>
              </w:rPr>
            </w:pPr>
            <w:r w:rsidRPr="00333C47">
              <w:rPr>
                <w:b/>
                <w:strike/>
                <w:highlight w:val="cyan"/>
              </w:rPr>
              <w:t xml:space="preserve">               </w:t>
            </w:r>
            <w:proofErr w:type="spellStart"/>
            <w:r w:rsidRPr="00333C47">
              <w:rPr>
                <w:b/>
                <w:strike/>
                <w:highlight w:val="cyan"/>
              </w:rPr>
              <w:t>num_depth_values_in_dlt</w:t>
            </w:r>
            <w:proofErr w:type="spellEnd"/>
            <w:r w:rsidRPr="00333C47">
              <w:rPr>
                <w:strike/>
                <w:highlight w:val="cyan"/>
              </w:rPr>
              <w:t>[ </w:t>
            </w:r>
            <w:proofErr w:type="spellStart"/>
            <w:r w:rsidRPr="00333C47">
              <w:rPr>
                <w:strike/>
                <w:highlight w:val="cyan"/>
              </w:rPr>
              <w:t>layerId</w:t>
            </w:r>
            <w:proofErr w:type="spellEnd"/>
            <w:r w:rsidRPr="00333C47">
              <w:rPr>
                <w:strike/>
                <w:highlight w:val="cyan"/>
              </w:rPr>
              <w:t> ]</w:t>
            </w:r>
          </w:p>
        </w:tc>
        <w:tc>
          <w:tcPr>
            <w:tcW w:w="1488" w:type="dxa"/>
          </w:tcPr>
          <w:p w:rsidR="00333C47" w:rsidRPr="00333C47" w:rsidRDefault="00333C47" w:rsidP="00B14CD1">
            <w:pPr>
              <w:pStyle w:val="3Table"/>
              <w:rPr>
                <w:strike/>
                <w:highlight w:val="cyan"/>
              </w:rPr>
            </w:pPr>
            <w:proofErr w:type="spellStart"/>
            <w:r w:rsidRPr="00333C47">
              <w:rPr>
                <w:strike/>
                <w:highlight w:val="cyan"/>
              </w:rPr>
              <w:t>ue</w:t>
            </w:r>
            <w:proofErr w:type="spellEnd"/>
            <w:r w:rsidRPr="00333C47">
              <w:rPr>
                <w:strike/>
                <w:highlight w:val="cyan"/>
              </w:rPr>
              <w:t>(v)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333C47" w:rsidRDefault="00333C47" w:rsidP="00B14CD1">
            <w:pPr>
              <w:pStyle w:val="3Table"/>
              <w:rPr>
                <w:strike/>
                <w:highlight w:val="cyan"/>
              </w:rPr>
            </w:pPr>
            <w:r w:rsidRPr="00333C47">
              <w:rPr>
                <w:strike/>
                <w:highlight w:val="cyan"/>
              </w:rPr>
              <w:t xml:space="preserve">               for ( j = 0; j &lt; </w:t>
            </w:r>
            <w:proofErr w:type="spellStart"/>
            <w:r w:rsidRPr="00333C47">
              <w:rPr>
                <w:strike/>
                <w:highlight w:val="cyan"/>
              </w:rPr>
              <w:t>num_depth_values_in_dlt</w:t>
            </w:r>
            <w:proofErr w:type="spellEnd"/>
            <w:r w:rsidRPr="00333C47">
              <w:rPr>
                <w:strike/>
                <w:highlight w:val="cyan"/>
              </w:rPr>
              <w:t>[ </w:t>
            </w:r>
            <w:proofErr w:type="spellStart"/>
            <w:r w:rsidRPr="00333C47">
              <w:rPr>
                <w:strike/>
                <w:highlight w:val="cyan"/>
              </w:rPr>
              <w:t>layerId</w:t>
            </w:r>
            <w:proofErr w:type="spellEnd"/>
            <w:r w:rsidRPr="00333C47">
              <w:rPr>
                <w:strike/>
                <w:highlight w:val="cyan"/>
              </w:rPr>
              <w:t> ] ; j++) {</w:t>
            </w:r>
          </w:p>
        </w:tc>
        <w:tc>
          <w:tcPr>
            <w:tcW w:w="1488" w:type="dxa"/>
          </w:tcPr>
          <w:p w:rsidR="00333C47" w:rsidRPr="00333C47" w:rsidRDefault="00333C47" w:rsidP="00B14CD1">
            <w:pPr>
              <w:pStyle w:val="3Table"/>
              <w:rPr>
                <w:strike/>
                <w:highlight w:val="cyan"/>
              </w:rPr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333C47" w:rsidRDefault="00333C47" w:rsidP="00B14CD1">
            <w:pPr>
              <w:pStyle w:val="3Table"/>
              <w:rPr>
                <w:strike/>
                <w:highlight w:val="cyan"/>
              </w:rPr>
            </w:pPr>
            <w:r w:rsidRPr="00333C47">
              <w:rPr>
                <w:b/>
                <w:strike/>
                <w:highlight w:val="cyan"/>
              </w:rPr>
              <w:t xml:space="preserve">                   </w:t>
            </w:r>
            <w:proofErr w:type="spellStart"/>
            <w:r w:rsidRPr="00333C47">
              <w:rPr>
                <w:b/>
                <w:strike/>
                <w:highlight w:val="cyan"/>
              </w:rPr>
              <w:t>dlt_depth_value</w:t>
            </w:r>
            <w:proofErr w:type="spellEnd"/>
            <w:r w:rsidRPr="00333C47">
              <w:rPr>
                <w:strike/>
                <w:highlight w:val="cyan"/>
              </w:rPr>
              <w:t>[ </w:t>
            </w:r>
            <w:proofErr w:type="spellStart"/>
            <w:r w:rsidRPr="00333C47">
              <w:rPr>
                <w:strike/>
                <w:highlight w:val="cyan"/>
              </w:rPr>
              <w:t>layerId</w:t>
            </w:r>
            <w:proofErr w:type="spellEnd"/>
            <w:r w:rsidRPr="00333C47">
              <w:rPr>
                <w:strike/>
                <w:highlight w:val="cyan"/>
              </w:rPr>
              <w:t> ][ j ]</w:t>
            </w:r>
          </w:p>
        </w:tc>
        <w:tc>
          <w:tcPr>
            <w:tcW w:w="1488" w:type="dxa"/>
          </w:tcPr>
          <w:p w:rsidR="00333C47" w:rsidRPr="00333C47" w:rsidRDefault="00333C47" w:rsidP="00B14CD1">
            <w:pPr>
              <w:pStyle w:val="3Table"/>
              <w:rPr>
                <w:strike/>
                <w:highlight w:val="cyan"/>
              </w:rPr>
            </w:pPr>
            <w:proofErr w:type="spellStart"/>
            <w:r w:rsidRPr="00333C47">
              <w:rPr>
                <w:strike/>
                <w:highlight w:val="cyan"/>
              </w:rPr>
              <w:t>ue</w:t>
            </w:r>
            <w:proofErr w:type="spellEnd"/>
            <w:r w:rsidRPr="00333C47">
              <w:rPr>
                <w:strike/>
                <w:highlight w:val="cyan"/>
              </w:rPr>
              <w:t>(v)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333C47" w:rsidRDefault="00333C47" w:rsidP="00333C47">
            <w:pPr>
              <w:pStyle w:val="3Table"/>
              <w:rPr>
                <w:highlight w:val="yellow"/>
              </w:rPr>
            </w:pP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bookmarkStart w:id="12" w:name="OLE_LINK39"/>
            <w:bookmarkStart w:id="13" w:name="OLE_LINK40"/>
            <w:bookmarkStart w:id="14" w:name="OLE_LINK105"/>
            <w:proofErr w:type="spellStart"/>
            <w:r w:rsidRPr="00333C47">
              <w:rPr>
                <w:b/>
                <w:highlight w:val="yellow"/>
              </w:rPr>
              <w:t>num_dlt</w:t>
            </w:r>
            <w:proofErr w:type="spellEnd"/>
            <w:r w:rsidRPr="00333C47">
              <w:rPr>
                <w:highlight w:val="yellow"/>
              </w:rPr>
              <w:t>[ </w:t>
            </w:r>
            <w:proofErr w:type="spellStart"/>
            <w:r w:rsidRPr="00333C47">
              <w:rPr>
                <w:highlight w:val="yellow"/>
              </w:rPr>
              <w:t>layerId</w:t>
            </w:r>
            <w:proofErr w:type="spellEnd"/>
            <w:r w:rsidRPr="00333C47">
              <w:rPr>
                <w:highlight w:val="yellow"/>
              </w:rPr>
              <w:t> ]</w:t>
            </w:r>
            <w:bookmarkEnd w:id="12"/>
            <w:bookmarkEnd w:id="13"/>
            <w:bookmarkEnd w:id="14"/>
          </w:p>
        </w:tc>
        <w:tc>
          <w:tcPr>
            <w:tcW w:w="1488" w:type="dxa"/>
          </w:tcPr>
          <w:p w:rsidR="00333C47" w:rsidRPr="00333C47" w:rsidRDefault="00333C47" w:rsidP="00333C47">
            <w:pPr>
              <w:pStyle w:val="3Table"/>
              <w:rPr>
                <w:highlight w:val="yellow"/>
              </w:rPr>
            </w:pPr>
            <w:r w:rsidRPr="00333C47">
              <w:rPr>
                <w:highlight w:val="yellow"/>
              </w:rPr>
              <w:t>u (4)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333C47" w:rsidRDefault="00333C47" w:rsidP="00333C47">
            <w:pPr>
              <w:pStyle w:val="3Table"/>
              <w:rPr>
                <w:highlight w:val="yellow"/>
              </w:rPr>
            </w:pP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  <w:t xml:space="preserve">for ( j = 0; j &lt; </w:t>
            </w:r>
            <w:proofErr w:type="spellStart"/>
            <w:r w:rsidRPr="00333C47">
              <w:rPr>
                <w:highlight w:val="yellow"/>
              </w:rPr>
              <w:t>num_dlt</w:t>
            </w:r>
            <w:proofErr w:type="spellEnd"/>
            <w:r w:rsidRPr="00333C47">
              <w:rPr>
                <w:highlight w:val="yellow"/>
              </w:rPr>
              <w:t>[ </w:t>
            </w:r>
            <w:proofErr w:type="spellStart"/>
            <w:r w:rsidRPr="00333C47">
              <w:rPr>
                <w:highlight w:val="yellow"/>
              </w:rPr>
              <w:t>layerId</w:t>
            </w:r>
            <w:proofErr w:type="spellEnd"/>
            <w:r w:rsidRPr="00333C47">
              <w:rPr>
                <w:highlight w:val="yellow"/>
              </w:rPr>
              <w:t> ] ; j++) {</w:t>
            </w:r>
          </w:p>
        </w:tc>
        <w:tc>
          <w:tcPr>
            <w:tcW w:w="1488" w:type="dxa"/>
          </w:tcPr>
          <w:p w:rsidR="00333C47" w:rsidRPr="00333C47" w:rsidRDefault="00333C47" w:rsidP="00B14CD1">
            <w:pPr>
              <w:pStyle w:val="3Table"/>
              <w:rPr>
                <w:highlight w:val="yellow"/>
              </w:rPr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333C47" w:rsidRDefault="00333C47" w:rsidP="00333C47">
            <w:pPr>
              <w:pStyle w:val="3Table"/>
              <w:rPr>
                <w:b/>
                <w:highlight w:val="yellow"/>
              </w:rPr>
            </w:pP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r w:rsidRPr="00333C47">
              <w:rPr>
                <w:highlight w:val="yellow"/>
              </w:rPr>
              <w:tab/>
            </w:r>
            <w:bookmarkStart w:id="15" w:name="OLE_LINK37"/>
            <w:bookmarkStart w:id="16" w:name="OLE_LINK38"/>
            <w:proofErr w:type="spellStart"/>
            <w:r w:rsidRPr="00333C47">
              <w:rPr>
                <w:highlight w:val="yellow"/>
              </w:rPr>
              <w:t>depth_lookup_talbe</w:t>
            </w:r>
            <w:proofErr w:type="spellEnd"/>
            <w:r w:rsidRPr="00333C47">
              <w:rPr>
                <w:b/>
                <w:highlight w:val="yellow"/>
              </w:rPr>
              <w:t>(</w:t>
            </w:r>
            <w:r w:rsidRPr="00333C47">
              <w:rPr>
                <w:highlight w:val="yellow"/>
              </w:rPr>
              <w:t> </w:t>
            </w:r>
            <w:proofErr w:type="spellStart"/>
            <w:r w:rsidRPr="00333C47">
              <w:rPr>
                <w:highlight w:val="yellow"/>
              </w:rPr>
              <w:t>layerId</w:t>
            </w:r>
            <w:proofErr w:type="spellEnd"/>
            <w:r w:rsidRPr="00333C47">
              <w:rPr>
                <w:highlight w:val="yellow"/>
              </w:rPr>
              <w:t>, j )</w:t>
            </w:r>
            <w:bookmarkEnd w:id="15"/>
            <w:bookmarkEnd w:id="16"/>
          </w:p>
        </w:tc>
        <w:tc>
          <w:tcPr>
            <w:tcW w:w="1488" w:type="dxa"/>
          </w:tcPr>
          <w:p w:rsidR="00333C47" w:rsidRPr="00333C47" w:rsidRDefault="00333C47" w:rsidP="00B14CD1">
            <w:pPr>
              <w:pStyle w:val="3Table"/>
              <w:rPr>
                <w:highlight w:val="yellow"/>
              </w:rPr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>}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  <w:t>}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</w:r>
            <w:r w:rsidRPr="00F60F40">
              <w:tab/>
              <w:t>}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ab/>
              <w:t>}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CB2CBE" w:rsidRDefault="00333C47" w:rsidP="00B14CD1">
            <w:pPr>
              <w:pStyle w:val="3Table"/>
              <w:rPr>
                <w:b/>
              </w:rPr>
            </w:pPr>
            <w:r w:rsidRPr="00CB2CBE">
              <w:rPr>
                <w:b/>
              </w:rPr>
              <w:tab/>
            </w:r>
            <w:proofErr w:type="spellStart"/>
            <w:r w:rsidRPr="00CB2CBE">
              <w:rPr>
                <w:b/>
              </w:rPr>
              <w:t>iv_mv_scaling_flag</w:t>
            </w:r>
            <w:proofErr w:type="spellEnd"/>
          </w:p>
        </w:tc>
        <w:tc>
          <w:tcPr>
            <w:tcW w:w="1488" w:type="dxa"/>
          </w:tcPr>
          <w:p w:rsidR="00333C47" w:rsidRPr="00CB2CBE" w:rsidRDefault="00333C47" w:rsidP="00B14CD1">
            <w:pPr>
              <w:pStyle w:val="3Table"/>
            </w:pPr>
            <w:r w:rsidRPr="00CB2CBE">
              <w:t>u(1)</w:t>
            </w:r>
          </w:p>
        </w:tc>
      </w:tr>
      <w:tr w:rsidR="00333C47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333C47" w:rsidRPr="00F60F40" w:rsidRDefault="00333C47" w:rsidP="00B14CD1">
            <w:pPr>
              <w:pStyle w:val="3Table"/>
            </w:pPr>
            <w:r w:rsidRPr="00F60F40">
              <w:t>}</w:t>
            </w:r>
          </w:p>
        </w:tc>
        <w:tc>
          <w:tcPr>
            <w:tcW w:w="1488" w:type="dxa"/>
          </w:tcPr>
          <w:p w:rsidR="00333C47" w:rsidRPr="00F60F40" w:rsidRDefault="00333C47" w:rsidP="00B14CD1">
            <w:pPr>
              <w:pStyle w:val="3Table"/>
            </w:pPr>
          </w:p>
        </w:tc>
      </w:tr>
      <w:bookmarkEnd w:id="4"/>
      <w:bookmarkEnd w:id="5"/>
    </w:tbl>
    <w:p w:rsidR="00DE4044" w:rsidRDefault="00DE4044" w:rsidP="00317A4A"/>
    <w:p w:rsidR="00CB2CBE" w:rsidRDefault="00CB2CBE" w:rsidP="00CB2CBE">
      <w:pPr>
        <w:pStyle w:val="3H3"/>
        <w:numPr>
          <w:ilvl w:val="0"/>
          <w:numId w:val="0"/>
        </w:numPr>
      </w:pPr>
      <w:bookmarkStart w:id="17" w:name="OLE_LINK43"/>
      <w:bookmarkStart w:id="18" w:name="OLE_LINK44"/>
      <w:r>
        <w:lastRenderedPageBreak/>
        <w:t>H.7.3.5.1.1</w:t>
      </w:r>
      <w:r>
        <w:tab/>
        <w:t>Slice header extension syntax</w:t>
      </w:r>
    </w:p>
    <w:tbl>
      <w:tblPr>
        <w:tblW w:w="8781" w:type="dxa"/>
        <w:jc w:val="center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1551"/>
      </w:tblGrid>
      <w:tr w:rsidR="00CB2CBE" w:rsidRPr="00F60F40" w:rsidTr="00CB2CBE">
        <w:trPr>
          <w:cantSplit/>
          <w:trHeight w:val="204"/>
          <w:jc w:val="center"/>
        </w:trPr>
        <w:tc>
          <w:tcPr>
            <w:tcW w:w="7230" w:type="dxa"/>
          </w:tcPr>
          <w:p w:rsidR="00CB2CBE" w:rsidRPr="00F60F40" w:rsidRDefault="00CB2CBE" w:rsidP="00B14CD1">
            <w:pPr>
              <w:pStyle w:val="3Table"/>
            </w:pPr>
            <w:bookmarkStart w:id="19" w:name="OLE_LINK45"/>
            <w:bookmarkStart w:id="20" w:name="OLE_LINK46"/>
            <w:bookmarkStart w:id="21" w:name="OLE_LINK24"/>
            <w:bookmarkStart w:id="22" w:name="OLE_LINK25"/>
            <w:bookmarkStart w:id="23" w:name="OLE_LINK26"/>
            <w:bookmarkStart w:id="24" w:name="OLE_LINK27"/>
            <w:bookmarkEnd w:id="17"/>
            <w:bookmarkEnd w:id="18"/>
            <w:proofErr w:type="spellStart"/>
            <w:r>
              <w:t>slice_header_extension</w:t>
            </w:r>
            <w:proofErr w:type="spellEnd"/>
            <w:r w:rsidRPr="00F60F40">
              <w:t>( ) {</w:t>
            </w:r>
          </w:p>
        </w:tc>
        <w:tc>
          <w:tcPr>
            <w:tcW w:w="1551" w:type="dxa"/>
          </w:tcPr>
          <w:p w:rsidR="00CB2CBE" w:rsidRPr="00F60F40" w:rsidRDefault="00CB2CBE" w:rsidP="00B14CD1">
            <w:pPr>
              <w:pStyle w:val="3Table"/>
            </w:pPr>
            <w:r w:rsidRPr="00F60F40">
              <w:t>Descriptor</w:t>
            </w:r>
          </w:p>
        </w:tc>
      </w:tr>
      <w:tr w:rsidR="00CB2CBE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CB2CBE" w:rsidRPr="002007D6" w:rsidRDefault="00CB2CBE" w:rsidP="00B14CD1">
            <w:pPr>
              <w:pStyle w:val="3Table"/>
              <w:rPr>
                <w:b/>
                <w:highlight w:val="yellow"/>
              </w:rPr>
            </w:pPr>
            <w:r w:rsidRPr="002007D6">
              <w:rPr>
                <w:b/>
                <w:highlight w:val="yellow"/>
              </w:rPr>
              <w:t>…</w:t>
            </w:r>
          </w:p>
        </w:tc>
        <w:tc>
          <w:tcPr>
            <w:tcW w:w="1551" w:type="dxa"/>
          </w:tcPr>
          <w:p w:rsidR="00CB2CBE" w:rsidRPr="002007D6" w:rsidRDefault="00CB2CBE" w:rsidP="00B14CD1">
            <w:pPr>
              <w:pStyle w:val="3Table"/>
              <w:rPr>
                <w:highlight w:val="yellow"/>
              </w:rPr>
            </w:pPr>
          </w:p>
        </w:tc>
      </w:tr>
      <w:bookmarkEnd w:id="19"/>
      <w:bookmarkEnd w:id="20"/>
      <w:tr w:rsidR="00CB2CBE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CB2CBE" w:rsidRPr="002007D6" w:rsidRDefault="00CB2CBE" w:rsidP="00B14CD1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 xml:space="preserve">if( </w:t>
            </w:r>
            <w:proofErr w:type="spellStart"/>
            <w:r w:rsidRPr="002007D6">
              <w:rPr>
                <w:highlight w:val="yellow"/>
              </w:rPr>
              <w:t>DepthLayerFlag</w:t>
            </w:r>
            <w:proofErr w:type="spellEnd"/>
            <w:r w:rsidRPr="002007D6">
              <w:rPr>
                <w:highlight w:val="yellow"/>
              </w:rPr>
              <w:t>[ </w:t>
            </w:r>
            <w:proofErr w:type="spellStart"/>
            <w:r w:rsidRPr="002007D6">
              <w:rPr>
                <w:highlight w:val="yellow"/>
              </w:rPr>
              <w:t>layerId</w:t>
            </w:r>
            <w:proofErr w:type="spellEnd"/>
            <w:r w:rsidRPr="002007D6">
              <w:rPr>
                <w:highlight w:val="yellow"/>
              </w:rPr>
              <w:t xml:space="preserve"> ] </w:t>
            </w:r>
            <w:r w:rsidR="003F3218" w:rsidRPr="002007D6">
              <w:rPr>
                <w:highlight w:val="yellow"/>
              </w:rPr>
              <w:t xml:space="preserve">&amp;&amp; </w:t>
            </w:r>
            <w:proofErr w:type="spellStart"/>
            <w:r w:rsidR="003F3218" w:rsidRPr="002007D6">
              <w:rPr>
                <w:highlight w:val="yellow"/>
              </w:rPr>
              <w:t>dlt_flag</w:t>
            </w:r>
            <w:proofErr w:type="spellEnd"/>
            <w:r w:rsidR="003F3218" w:rsidRPr="002007D6">
              <w:rPr>
                <w:bCs/>
                <w:highlight w:val="yellow"/>
              </w:rPr>
              <w:t>[ </w:t>
            </w:r>
            <w:proofErr w:type="spellStart"/>
            <w:r w:rsidR="003F3218" w:rsidRPr="002007D6">
              <w:rPr>
                <w:highlight w:val="yellow"/>
              </w:rPr>
              <w:t>layerId</w:t>
            </w:r>
            <w:proofErr w:type="spellEnd"/>
            <w:r w:rsidR="003F3218" w:rsidRPr="002007D6">
              <w:rPr>
                <w:bCs/>
                <w:highlight w:val="yellow"/>
              </w:rPr>
              <w:t xml:space="preserve"> ] </w:t>
            </w:r>
            <w:r w:rsidRPr="002007D6">
              <w:rPr>
                <w:highlight w:val="yellow"/>
              </w:rPr>
              <w:t>)</w:t>
            </w:r>
            <w:r w:rsidRPr="002007D6">
              <w:rPr>
                <w:color w:val="FF0000"/>
                <w:highlight w:val="yellow"/>
              </w:rPr>
              <w:t>{</w:t>
            </w:r>
          </w:p>
        </w:tc>
        <w:tc>
          <w:tcPr>
            <w:tcW w:w="1551" w:type="dxa"/>
          </w:tcPr>
          <w:p w:rsidR="00CB2CBE" w:rsidRPr="002007D6" w:rsidRDefault="00CB2CBE" w:rsidP="00B14CD1">
            <w:pPr>
              <w:pStyle w:val="3Table"/>
              <w:rPr>
                <w:highlight w:val="yellow"/>
              </w:rPr>
            </w:pPr>
          </w:p>
        </w:tc>
      </w:tr>
      <w:tr w:rsidR="00CB2CBE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CB2CBE" w:rsidRPr="002007D6" w:rsidRDefault="00364A89" w:rsidP="00007F09">
            <w:pPr>
              <w:pStyle w:val="3Table"/>
              <w:rPr>
                <w:b/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</w:t>
            </w:r>
            <w:bookmarkStart w:id="25" w:name="OLE_LINK59"/>
            <w:bookmarkStart w:id="26" w:name="OLE_LINK62"/>
            <w:proofErr w:type="spellStart"/>
            <w:r w:rsidR="002007D6" w:rsidRPr="002007D6">
              <w:rPr>
                <w:rFonts w:eastAsia="PMingLiU"/>
                <w:b/>
                <w:highlight w:val="yellow"/>
                <w:lang w:eastAsia="zh-TW"/>
              </w:rPr>
              <w:t>use_sps_dlt_</w:t>
            </w:r>
            <w:r w:rsidR="002007D6" w:rsidRPr="002007D6">
              <w:rPr>
                <w:b/>
                <w:highlight w:val="yellow"/>
              </w:rPr>
              <w:t>flag</w:t>
            </w:r>
            <w:bookmarkEnd w:id="25"/>
            <w:bookmarkEnd w:id="26"/>
            <w:proofErr w:type="spellEnd"/>
          </w:p>
        </w:tc>
        <w:tc>
          <w:tcPr>
            <w:tcW w:w="1551" w:type="dxa"/>
          </w:tcPr>
          <w:p w:rsidR="00CB2CBE" w:rsidRPr="002007D6" w:rsidRDefault="00364A89" w:rsidP="00B14CD1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>u(1)</w:t>
            </w:r>
          </w:p>
        </w:tc>
      </w:tr>
      <w:tr w:rsidR="00CB2CBE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364A89" w:rsidRPr="002007D6" w:rsidRDefault="00364A89" w:rsidP="00B14CD1">
            <w:pPr>
              <w:pStyle w:val="3Table"/>
              <w:rPr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</w:t>
            </w:r>
            <w:r w:rsidRPr="002007D6">
              <w:rPr>
                <w:highlight w:val="yellow"/>
              </w:rPr>
              <w:t>if(</w:t>
            </w:r>
            <w:bookmarkStart w:id="27" w:name="OLE_LINK4"/>
            <w:bookmarkStart w:id="28" w:name="OLE_LINK7"/>
            <w:bookmarkStart w:id="29" w:name="OLE_LINK14"/>
            <w:proofErr w:type="spellStart"/>
            <w:r w:rsidR="002007D6" w:rsidRPr="002007D6">
              <w:rPr>
                <w:highlight w:val="yellow"/>
              </w:rPr>
              <w:t>use_</w:t>
            </w:r>
            <w:r w:rsidR="00274912" w:rsidRPr="002007D6">
              <w:rPr>
                <w:highlight w:val="yellow"/>
              </w:rPr>
              <w:t>sps_dlt_flag</w:t>
            </w:r>
            <w:proofErr w:type="spellEnd"/>
            <w:r w:rsidR="00274912" w:rsidRPr="002007D6">
              <w:rPr>
                <w:highlight w:val="yellow"/>
              </w:rPr>
              <w:t xml:space="preserve"> </w:t>
            </w:r>
            <w:bookmarkEnd w:id="27"/>
            <w:bookmarkEnd w:id="28"/>
            <w:bookmarkEnd w:id="29"/>
            <w:r w:rsidR="00274912" w:rsidRPr="002007D6">
              <w:rPr>
                <w:highlight w:val="yellow"/>
              </w:rPr>
              <w:t xml:space="preserve">&amp;&amp; </w:t>
            </w:r>
            <w:proofErr w:type="spellStart"/>
            <w:r w:rsidR="00274912" w:rsidRPr="002007D6">
              <w:rPr>
                <w:highlight w:val="yellow"/>
              </w:rPr>
              <w:t>num_dlt</w:t>
            </w:r>
            <w:proofErr w:type="spellEnd"/>
            <w:r w:rsidR="00274912" w:rsidRPr="002007D6">
              <w:rPr>
                <w:highlight w:val="yellow"/>
              </w:rPr>
              <w:t>[</w:t>
            </w:r>
            <w:proofErr w:type="spellStart"/>
            <w:r w:rsidR="00274912" w:rsidRPr="002007D6">
              <w:rPr>
                <w:highlight w:val="yellow"/>
              </w:rPr>
              <w:t>layer_id</w:t>
            </w:r>
            <w:proofErr w:type="spellEnd"/>
            <w:r w:rsidR="00274912" w:rsidRPr="002007D6">
              <w:rPr>
                <w:highlight w:val="yellow"/>
              </w:rPr>
              <w:t>] &gt; 1</w:t>
            </w:r>
            <w:r w:rsidRPr="002007D6">
              <w:rPr>
                <w:highlight w:val="yellow"/>
              </w:rPr>
              <w:t>)</w:t>
            </w:r>
          </w:p>
        </w:tc>
        <w:tc>
          <w:tcPr>
            <w:tcW w:w="1551" w:type="dxa"/>
          </w:tcPr>
          <w:p w:rsidR="00CB2CBE" w:rsidRPr="002007D6" w:rsidRDefault="00CB2CBE" w:rsidP="00B14CD1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074FB6">
            <w:pPr>
              <w:pStyle w:val="3Table"/>
              <w:rPr>
                <w:b/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     </w:t>
            </w:r>
            <w:bookmarkStart w:id="30" w:name="OLE_LINK122"/>
            <w:bookmarkStart w:id="31" w:name="OLE_LINK123"/>
            <w:proofErr w:type="spellStart"/>
            <w:r w:rsidR="002007D6" w:rsidRPr="002007D6">
              <w:rPr>
                <w:b/>
                <w:highlight w:val="yellow"/>
              </w:rPr>
              <w:t>sps_</w:t>
            </w:r>
            <w:r w:rsidRPr="002007D6">
              <w:rPr>
                <w:b/>
                <w:highlight w:val="yellow"/>
              </w:rPr>
              <w:t>dlt_idx</w:t>
            </w:r>
            <w:bookmarkEnd w:id="30"/>
            <w:bookmarkEnd w:id="31"/>
            <w:proofErr w:type="spellEnd"/>
          </w:p>
        </w:tc>
        <w:tc>
          <w:tcPr>
            <w:tcW w:w="1551" w:type="dxa"/>
          </w:tcPr>
          <w:p w:rsidR="00274912" w:rsidRPr="002007D6" w:rsidRDefault="00274912" w:rsidP="00074FB6">
            <w:pPr>
              <w:pStyle w:val="3Table"/>
              <w:rPr>
                <w:highlight w:val="yellow"/>
              </w:rPr>
            </w:pPr>
            <w:proofErr w:type="spellStart"/>
            <w:r w:rsidRPr="002007D6">
              <w:rPr>
                <w:highlight w:val="yellow"/>
              </w:rPr>
              <w:t>u</w:t>
            </w:r>
            <w:r w:rsidR="002007D6">
              <w:rPr>
                <w:highlight w:val="yellow"/>
              </w:rPr>
              <w:t>e</w:t>
            </w:r>
            <w:proofErr w:type="spellEnd"/>
            <w:r w:rsidRPr="002007D6">
              <w:rPr>
                <w:highlight w:val="yellow"/>
              </w:rPr>
              <w:t>(v)</w:t>
            </w: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074FB6">
            <w:pPr>
              <w:pStyle w:val="3Table"/>
              <w:rPr>
                <w:b/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</w:t>
            </w:r>
            <w:r w:rsidRPr="002007D6">
              <w:rPr>
                <w:highlight w:val="yellow"/>
              </w:rPr>
              <w:t>if(</w:t>
            </w:r>
            <w:r w:rsidRPr="002007D6">
              <w:rPr>
                <w:b/>
                <w:highlight w:val="yellow"/>
              </w:rPr>
              <w:t xml:space="preserve"> !</w:t>
            </w:r>
            <w:r w:rsidR="002007D6" w:rsidRPr="002007D6">
              <w:rPr>
                <w:highlight w:val="yellow"/>
              </w:rPr>
              <w:t xml:space="preserve"> </w:t>
            </w:r>
            <w:proofErr w:type="spellStart"/>
            <w:r w:rsidR="002007D6" w:rsidRPr="002007D6">
              <w:rPr>
                <w:highlight w:val="yellow"/>
              </w:rPr>
              <w:t>use_sps_dlt_flag</w:t>
            </w:r>
            <w:proofErr w:type="spellEnd"/>
            <w:r w:rsidRPr="002007D6">
              <w:rPr>
                <w:highlight w:val="yellow"/>
              </w:rPr>
              <w:t xml:space="preserve"> )</w:t>
            </w:r>
            <w:r w:rsidRPr="002007D6">
              <w:rPr>
                <w:color w:val="1F497D" w:themeColor="text2"/>
                <w:highlight w:val="yellow"/>
              </w:rPr>
              <w:t>{</w:t>
            </w:r>
          </w:p>
        </w:tc>
        <w:tc>
          <w:tcPr>
            <w:tcW w:w="1551" w:type="dxa"/>
          </w:tcPr>
          <w:p w:rsidR="00274912" w:rsidRPr="002007D6" w:rsidRDefault="00274912" w:rsidP="00074FB6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074FB6">
            <w:pPr>
              <w:pStyle w:val="3Table"/>
              <w:rPr>
                <w:b/>
                <w:highlight w:val="yellow"/>
              </w:rPr>
            </w:pPr>
            <w:r w:rsidRPr="002007D6">
              <w:rPr>
                <w:highlight w:val="yellow"/>
              </w:rPr>
              <w:t xml:space="preserve">                if( </w:t>
            </w:r>
            <w:proofErr w:type="spellStart"/>
            <w:r w:rsidRPr="002007D6">
              <w:rPr>
                <w:highlight w:val="yellow"/>
              </w:rPr>
              <w:t>slice_type</w:t>
            </w:r>
            <w:proofErr w:type="spellEnd"/>
            <w:r w:rsidRPr="002007D6">
              <w:rPr>
                <w:highlight w:val="yellow"/>
              </w:rPr>
              <w:t xml:space="preserve">  = = I )</w:t>
            </w:r>
          </w:p>
        </w:tc>
        <w:tc>
          <w:tcPr>
            <w:tcW w:w="1551" w:type="dxa"/>
          </w:tcPr>
          <w:p w:rsidR="00274912" w:rsidRPr="002007D6" w:rsidRDefault="00274912" w:rsidP="00074FB6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074FB6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 xml:space="preserve">                    </w:t>
            </w:r>
            <w:proofErr w:type="spellStart"/>
            <w:r w:rsidRPr="002007D6">
              <w:rPr>
                <w:highlight w:val="yellow"/>
              </w:rPr>
              <w:t>depth_lookup_talbe</w:t>
            </w:r>
            <w:proofErr w:type="spellEnd"/>
            <w:r w:rsidRPr="002007D6">
              <w:rPr>
                <w:b/>
                <w:highlight w:val="yellow"/>
              </w:rPr>
              <w:t>(</w:t>
            </w:r>
            <w:r w:rsidRPr="002007D6">
              <w:rPr>
                <w:highlight w:val="yellow"/>
              </w:rPr>
              <w:t> </w:t>
            </w:r>
            <w:proofErr w:type="spellStart"/>
            <w:r w:rsidRPr="002007D6">
              <w:rPr>
                <w:highlight w:val="yellow"/>
              </w:rPr>
              <w:t>layerId</w:t>
            </w:r>
            <w:proofErr w:type="spellEnd"/>
            <w:r w:rsidRPr="002007D6">
              <w:rPr>
                <w:highlight w:val="yellow"/>
              </w:rPr>
              <w:t xml:space="preserve">, </w:t>
            </w:r>
            <w:proofErr w:type="spellStart"/>
            <w:r w:rsidRPr="002007D6">
              <w:rPr>
                <w:highlight w:val="yellow"/>
              </w:rPr>
              <w:t>num_dlt</w:t>
            </w:r>
            <w:proofErr w:type="spellEnd"/>
            <w:r w:rsidRPr="002007D6">
              <w:rPr>
                <w:highlight w:val="yellow"/>
              </w:rPr>
              <w:t>[</w:t>
            </w:r>
            <w:proofErr w:type="spellStart"/>
            <w:r w:rsidRPr="002007D6">
              <w:rPr>
                <w:highlight w:val="yellow"/>
              </w:rPr>
              <w:t>layer_id</w:t>
            </w:r>
            <w:proofErr w:type="spellEnd"/>
            <w:r w:rsidRPr="002007D6">
              <w:rPr>
                <w:highlight w:val="yellow"/>
              </w:rPr>
              <w:t>] )</w:t>
            </w:r>
          </w:p>
        </w:tc>
        <w:tc>
          <w:tcPr>
            <w:tcW w:w="1551" w:type="dxa"/>
          </w:tcPr>
          <w:p w:rsidR="00274912" w:rsidRPr="002007D6" w:rsidRDefault="00274912" w:rsidP="00074FB6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074FB6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 xml:space="preserve">                else</w:t>
            </w:r>
            <w:r w:rsidRPr="002007D6">
              <w:rPr>
                <w:color w:val="984806" w:themeColor="accent6" w:themeShade="80"/>
                <w:highlight w:val="yellow"/>
              </w:rPr>
              <w:t>{</w:t>
            </w:r>
          </w:p>
        </w:tc>
        <w:tc>
          <w:tcPr>
            <w:tcW w:w="1551" w:type="dxa"/>
          </w:tcPr>
          <w:p w:rsidR="00274912" w:rsidRPr="002007D6" w:rsidRDefault="00274912" w:rsidP="00074FB6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F453F3">
            <w:pPr>
              <w:pStyle w:val="3Table"/>
              <w:rPr>
                <w:b/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      </w:t>
            </w:r>
            <w:bookmarkStart w:id="32" w:name="OLE_LINK10"/>
            <w:bookmarkStart w:id="33" w:name="OLE_LINK13"/>
            <w:r w:rsidR="0092716A" w:rsidRPr="002007D6">
              <w:rPr>
                <w:b/>
                <w:highlight w:val="yellow"/>
              </w:rPr>
              <w:t xml:space="preserve">    </w:t>
            </w:r>
            <w:bookmarkStart w:id="34" w:name="OLE_LINK28"/>
            <w:bookmarkStart w:id="35" w:name="OLE_LINK29"/>
            <w:bookmarkStart w:id="36" w:name="OLE_LINK64"/>
            <w:proofErr w:type="spellStart"/>
            <w:r w:rsidR="002007D6" w:rsidRPr="002007D6">
              <w:rPr>
                <w:rFonts w:eastAsia="PMingLiU"/>
                <w:b/>
                <w:highlight w:val="yellow"/>
                <w:lang w:eastAsia="zh-TW"/>
              </w:rPr>
              <w:t>use_ref_pic_dlt_flag</w:t>
            </w:r>
            <w:bookmarkEnd w:id="32"/>
            <w:bookmarkEnd w:id="33"/>
            <w:bookmarkEnd w:id="34"/>
            <w:bookmarkEnd w:id="35"/>
            <w:bookmarkEnd w:id="36"/>
            <w:proofErr w:type="spellEnd"/>
          </w:p>
        </w:tc>
        <w:tc>
          <w:tcPr>
            <w:tcW w:w="1551" w:type="dxa"/>
          </w:tcPr>
          <w:p w:rsidR="00274912" w:rsidRPr="002007D6" w:rsidRDefault="00274912" w:rsidP="00F453F3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>u(1)</w:t>
            </w: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274912">
            <w:pPr>
              <w:pStyle w:val="3Table"/>
              <w:rPr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      </w:t>
            </w:r>
            <w:r w:rsidR="0092716A" w:rsidRPr="002007D6">
              <w:rPr>
                <w:b/>
                <w:highlight w:val="yellow"/>
              </w:rPr>
              <w:t xml:space="preserve">    </w:t>
            </w:r>
            <w:r w:rsidRPr="002007D6">
              <w:rPr>
                <w:highlight w:val="yellow"/>
              </w:rPr>
              <w:t>if(</w:t>
            </w:r>
            <w:r w:rsidR="002007D6" w:rsidRPr="002007D6">
              <w:rPr>
                <w:highlight w:val="yellow"/>
              </w:rPr>
              <w:t>!</w:t>
            </w:r>
            <w:proofErr w:type="spellStart"/>
            <w:r w:rsidR="002007D6" w:rsidRPr="002007D6">
              <w:rPr>
                <w:rFonts w:eastAsia="PMingLiU"/>
                <w:highlight w:val="yellow"/>
                <w:lang w:eastAsia="zh-TW"/>
              </w:rPr>
              <w:t>use_ref_pic_dlt_flag</w:t>
            </w:r>
            <w:proofErr w:type="spellEnd"/>
            <w:r w:rsidRPr="002007D6">
              <w:rPr>
                <w:highlight w:val="yellow"/>
              </w:rPr>
              <w:t>)</w:t>
            </w:r>
          </w:p>
        </w:tc>
        <w:tc>
          <w:tcPr>
            <w:tcW w:w="1551" w:type="dxa"/>
          </w:tcPr>
          <w:p w:rsidR="00274912" w:rsidRPr="002007D6" w:rsidRDefault="00274912" w:rsidP="00F453F3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364A89">
            <w:pPr>
              <w:pStyle w:val="3Table"/>
              <w:rPr>
                <w:b/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     </w:t>
            </w:r>
            <w:bookmarkStart w:id="37" w:name="OLE_LINK47"/>
            <w:bookmarkStart w:id="38" w:name="OLE_LINK48"/>
            <w:r w:rsidRPr="002007D6">
              <w:rPr>
                <w:b/>
                <w:highlight w:val="yellow"/>
              </w:rPr>
              <w:t xml:space="preserve">     </w:t>
            </w:r>
            <w:bookmarkStart w:id="39" w:name="OLE_LINK22"/>
            <w:bookmarkStart w:id="40" w:name="OLE_LINK23"/>
            <w:r w:rsidR="0092716A" w:rsidRPr="002007D6">
              <w:rPr>
                <w:b/>
                <w:highlight w:val="yellow"/>
              </w:rPr>
              <w:t xml:space="preserve">     </w:t>
            </w:r>
            <w:proofErr w:type="spellStart"/>
            <w:r w:rsidRPr="002007D6">
              <w:rPr>
                <w:highlight w:val="yellow"/>
              </w:rPr>
              <w:t>depth_lookup_talbe</w:t>
            </w:r>
            <w:proofErr w:type="spellEnd"/>
            <w:r w:rsidRPr="002007D6">
              <w:rPr>
                <w:b/>
                <w:highlight w:val="yellow"/>
              </w:rPr>
              <w:t>(</w:t>
            </w:r>
            <w:r w:rsidRPr="002007D6">
              <w:rPr>
                <w:highlight w:val="yellow"/>
              </w:rPr>
              <w:t> </w:t>
            </w:r>
            <w:proofErr w:type="spellStart"/>
            <w:r w:rsidRPr="002007D6">
              <w:rPr>
                <w:highlight w:val="yellow"/>
              </w:rPr>
              <w:t>layerId</w:t>
            </w:r>
            <w:proofErr w:type="spellEnd"/>
            <w:r w:rsidRPr="002007D6">
              <w:rPr>
                <w:highlight w:val="yellow"/>
              </w:rPr>
              <w:t xml:space="preserve">, </w:t>
            </w:r>
            <w:bookmarkStart w:id="41" w:name="OLE_LINK41"/>
            <w:bookmarkStart w:id="42" w:name="OLE_LINK42"/>
            <w:proofErr w:type="spellStart"/>
            <w:r w:rsidRPr="002007D6">
              <w:rPr>
                <w:highlight w:val="yellow"/>
              </w:rPr>
              <w:t>num_dlt</w:t>
            </w:r>
            <w:proofErr w:type="spellEnd"/>
            <w:r w:rsidRPr="002007D6">
              <w:rPr>
                <w:highlight w:val="yellow"/>
              </w:rPr>
              <w:t>[</w:t>
            </w:r>
            <w:proofErr w:type="spellStart"/>
            <w:r w:rsidRPr="002007D6">
              <w:rPr>
                <w:highlight w:val="yellow"/>
              </w:rPr>
              <w:t>layer_id</w:t>
            </w:r>
            <w:proofErr w:type="spellEnd"/>
            <w:r w:rsidRPr="002007D6">
              <w:rPr>
                <w:highlight w:val="yellow"/>
              </w:rPr>
              <w:t xml:space="preserve">] </w:t>
            </w:r>
            <w:bookmarkEnd w:id="41"/>
            <w:bookmarkEnd w:id="42"/>
            <w:r w:rsidRPr="002007D6">
              <w:rPr>
                <w:highlight w:val="yellow"/>
              </w:rPr>
              <w:t>)</w:t>
            </w:r>
            <w:bookmarkEnd w:id="37"/>
            <w:bookmarkEnd w:id="38"/>
            <w:bookmarkEnd w:id="39"/>
            <w:bookmarkEnd w:id="40"/>
          </w:p>
        </w:tc>
        <w:tc>
          <w:tcPr>
            <w:tcW w:w="1551" w:type="dxa"/>
          </w:tcPr>
          <w:p w:rsidR="00274912" w:rsidRPr="002007D6" w:rsidRDefault="00274912" w:rsidP="00B14CD1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274912">
            <w:pPr>
              <w:pStyle w:val="3Table"/>
              <w:rPr>
                <w:highlight w:val="yellow"/>
              </w:rPr>
            </w:pPr>
            <w:r w:rsidRPr="002007D6">
              <w:rPr>
                <w:b/>
                <w:highlight w:val="yellow"/>
              </w:rPr>
              <w:t xml:space="preserve">                </w:t>
            </w:r>
            <w:r w:rsidR="0092716A" w:rsidRPr="002007D6">
              <w:rPr>
                <w:b/>
                <w:highlight w:val="yellow"/>
              </w:rPr>
              <w:t xml:space="preserve"> </w:t>
            </w:r>
            <w:r w:rsidRPr="002007D6">
              <w:rPr>
                <w:b/>
                <w:highlight w:val="yellow"/>
              </w:rPr>
              <w:t xml:space="preserve"> </w:t>
            </w:r>
            <w:r w:rsidR="0092716A" w:rsidRPr="002007D6">
              <w:rPr>
                <w:b/>
                <w:highlight w:val="yellow"/>
              </w:rPr>
              <w:t xml:space="preserve">  </w:t>
            </w:r>
            <w:r w:rsidRPr="002007D6">
              <w:rPr>
                <w:highlight w:val="yellow"/>
              </w:rPr>
              <w:t>else</w:t>
            </w:r>
            <w:r w:rsidRPr="002007D6">
              <w:rPr>
                <w:color w:val="948A54" w:themeColor="background2" w:themeShade="80"/>
                <w:highlight w:val="yellow"/>
              </w:rPr>
              <w:t>{</w:t>
            </w:r>
            <w:r w:rsidRPr="002007D6">
              <w:rPr>
                <w:highlight w:val="yellow"/>
              </w:rPr>
              <w:t xml:space="preserve"> </w:t>
            </w:r>
          </w:p>
        </w:tc>
        <w:tc>
          <w:tcPr>
            <w:tcW w:w="1551" w:type="dxa"/>
          </w:tcPr>
          <w:p w:rsidR="00274912" w:rsidRPr="002007D6" w:rsidRDefault="00274912" w:rsidP="00B14CD1">
            <w:pPr>
              <w:pStyle w:val="3Table"/>
              <w:rPr>
                <w:highlight w:val="yellow"/>
              </w:rPr>
            </w:pPr>
          </w:p>
        </w:tc>
      </w:tr>
      <w:tr w:rsidR="0092716A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92716A" w:rsidRPr="002007D6" w:rsidRDefault="0092716A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 xml:space="preserve">                         if( </w:t>
            </w:r>
            <w:proofErr w:type="spellStart"/>
            <w:r w:rsidRPr="002007D6">
              <w:rPr>
                <w:highlight w:val="yellow"/>
              </w:rPr>
              <w:t>slice_type</w:t>
            </w:r>
            <w:proofErr w:type="spellEnd"/>
            <w:r w:rsidRPr="002007D6">
              <w:rPr>
                <w:highlight w:val="yellow"/>
              </w:rPr>
              <w:t xml:space="preserve">  = =  B )</w:t>
            </w:r>
          </w:p>
        </w:tc>
        <w:tc>
          <w:tcPr>
            <w:tcW w:w="1551" w:type="dxa"/>
          </w:tcPr>
          <w:p w:rsidR="0092716A" w:rsidRPr="002007D6" w:rsidRDefault="0092716A">
            <w:pPr>
              <w:pStyle w:val="3Table"/>
              <w:rPr>
                <w:rFonts w:eastAsia="MS Mincho"/>
                <w:highlight w:val="yellow"/>
                <w:lang w:eastAsia="ja-JP"/>
              </w:rPr>
            </w:pPr>
          </w:p>
        </w:tc>
      </w:tr>
      <w:tr w:rsidR="0092716A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92716A" w:rsidRPr="002007D6" w:rsidRDefault="0092716A" w:rsidP="002007D6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  <w:t xml:space="preserve">         </w:t>
            </w:r>
            <w:bookmarkStart w:id="43" w:name="OLE_LINK54"/>
            <w:bookmarkStart w:id="44" w:name="OLE_LINK58"/>
            <w:bookmarkStart w:id="45" w:name="OLE_LINK49"/>
            <w:bookmarkStart w:id="46" w:name="OLE_LINK50"/>
            <w:bookmarkStart w:id="47" w:name="OLE_LINK67"/>
            <w:r w:rsidRPr="002007D6">
              <w:rPr>
                <w:b/>
                <w:highlight w:val="yellow"/>
              </w:rPr>
              <w:t>dlt_</w:t>
            </w:r>
            <w:bookmarkEnd w:id="43"/>
            <w:bookmarkEnd w:id="44"/>
            <w:r w:rsidRPr="002007D6">
              <w:rPr>
                <w:b/>
                <w:highlight w:val="yellow"/>
              </w:rPr>
              <w:t>from_l0_flag</w:t>
            </w:r>
            <w:bookmarkEnd w:id="45"/>
            <w:bookmarkEnd w:id="46"/>
            <w:bookmarkEnd w:id="47"/>
          </w:p>
        </w:tc>
        <w:tc>
          <w:tcPr>
            <w:tcW w:w="1551" w:type="dxa"/>
          </w:tcPr>
          <w:p w:rsidR="0092716A" w:rsidRPr="002007D6" w:rsidRDefault="0092716A">
            <w:pPr>
              <w:pStyle w:val="3Table"/>
              <w:rPr>
                <w:rFonts w:eastAsia="MS Mincho"/>
                <w:highlight w:val="yellow"/>
                <w:lang w:eastAsia="ja-JP"/>
              </w:rPr>
            </w:pPr>
            <w:r w:rsidRPr="002007D6">
              <w:rPr>
                <w:highlight w:val="yellow"/>
              </w:rPr>
              <w:t>u(1)</w:t>
            </w:r>
          </w:p>
        </w:tc>
      </w:tr>
      <w:tr w:rsidR="0092716A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92716A" w:rsidRPr="002007D6" w:rsidRDefault="0092716A" w:rsidP="0092716A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  <w:t xml:space="preserve">if( ( </w:t>
            </w:r>
            <w:bookmarkStart w:id="48" w:name="OLE_LINK51"/>
            <w:bookmarkStart w:id="49" w:name="OLE_LINK53"/>
            <w:r w:rsidRPr="002007D6">
              <w:rPr>
                <w:highlight w:val="yellow"/>
              </w:rPr>
              <w:t>dlt_inherit_from_l0_flag</w:t>
            </w:r>
            <w:bookmarkEnd w:id="48"/>
            <w:bookmarkEnd w:id="49"/>
            <w:r w:rsidRPr="002007D6">
              <w:rPr>
                <w:highlight w:val="yellow"/>
              </w:rPr>
              <w:t xml:space="preserve">  &amp;&amp;  num_ref_idx_l0_active_minus1 &gt; 0 )</w:t>
            </w:r>
            <w:r w:rsidRPr="002007D6">
              <w:rPr>
                <w:highlight w:val="yellow"/>
              </w:rPr>
              <w:br/>
              <w:t xml:space="preserve">      | |  ( ! dlt_inherit_from_l0_flag  &amp;&amp; num_ref_idx_l1_active_minus1 &gt; 0 ) )</w:t>
            </w:r>
          </w:p>
        </w:tc>
        <w:tc>
          <w:tcPr>
            <w:tcW w:w="1551" w:type="dxa"/>
          </w:tcPr>
          <w:p w:rsidR="0092716A" w:rsidRPr="002007D6" w:rsidRDefault="0092716A">
            <w:pPr>
              <w:pStyle w:val="3Table"/>
              <w:rPr>
                <w:rFonts w:eastAsia="MS Mincho"/>
                <w:highlight w:val="yellow"/>
                <w:lang w:eastAsia="ja-JP"/>
              </w:rPr>
            </w:pPr>
          </w:p>
        </w:tc>
      </w:tr>
      <w:tr w:rsidR="0092716A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92716A" w:rsidRPr="002007D6" w:rsidRDefault="0092716A" w:rsidP="002007D6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</w:r>
            <w:r w:rsidRPr="002007D6">
              <w:rPr>
                <w:highlight w:val="yellow"/>
              </w:rPr>
              <w:tab/>
              <w:t xml:space="preserve">        </w:t>
            </w:r>
            <w:r w:rsidR="003F3218" w:rsidRPr="002007D6">
              <w:rPr>
                <w:highlight w:val="yellow"/>
              </w:rPr>
              <w:t xml:space="preserve">  </w:t>
            </w:r>
            <w:bookmarkStart w:id="50" w:name="OLE_LINK76"/>
            <w:bookmarkStart w:id="51" w:name="OLE_LINK77"/>
            <w:proofErr w:type="spellStart"/>
            <w:r w:rsidRPr="002007D6">
              <w:rPr>
                <w:b/>
                <w:highlight w:val="yellow"/>
              </w:rPr>
              <w:t>dlt_ref_idx</w:t>
            </w:r>
            <w:bookmarkEnd w:id="50"/>
            <w:bookmarkEnd w:id="51"/>
            <w:proofErr w:type="spellEnd"/>
          </w:p>
        </w:tc>
        <w:tc>
          <w:tcPr>
            <w:tcW w:w="1551" w:type="dxa"/>
          </w:tcPr>
          <w:p w:rsidR="0092716A" w:rsidRPr="002007D6" w:rsidRDefault="0092716A">
            <w:pPr>
              <w:pStyle w:val="3Table"/>
              <w:rPr>
                <w:rFonts w:eastAsia="MS Mincho"/>
                <w:highlight w:val="yellow"/>
                <w:lang w:eastAsia="ja-JP"/>
              </w:rPr>
            </w:pPr>
            <w:proofErr w:type="spellStart"/>
            <w:r w:rsidRPr="002007D6">
              <w:rPr>
                <w:highlight w:val="yellow"/>
              </w:rPr>
              <w:t>ue</w:t>
            </w:r>
            <w:proofErr w:type="spellEnd"/>
            <w:r w:rsidRPr="002007D6">
              <w:rPr>
                <w:highlight w:val="yellow"/>
              </w:rPr>
              <w:t>(v)</w:t>
            </w:r>
          </w:p>
        </w:tc>
      </w:tr>
      <w:tr w:rsidR="0092716A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92716A" w:rsidRPr="002007D6" w:rsidRDefault="0092716A">
            <w:pPr>
              <w:pStyle w:val="3Table"/>
              <w:rPr>
                <w:color w:val="948A54" w:themeColor="background2" w:themeShade="80"/>
                <w:highlight w:val="yellow"/>
              </w:rPr>
            </w:pPr>
            <w:r w:rsidRPr="002007D6">
              <w:rPr>
                <w:highlight w:val="yellow"/>
              </w:rPr>
              <w:t xml:space="preserve">                           </w:t>
            </w:r>
            <w:r w:rsidRPr="002007D6">
              <w:rPr>
                <w:color w:val="948A54" w:themeColor="background2" w:themeShade="80"/>
                <w:highlight w:val="yellow"/>
              </w:rPr>
              <w:t>}</w:t>
            </w:r>
          </w:p>
        </w:tc>
        <w:tc>
          <w:tcPr>
            <w:tcW w:w="1551" w:type="dxa"/>
          </w:tcPr>
          <w:p w:rsidR="0092716A" w:rsidRPr="002007D6" w:rsidRDefault="0092716A">
            <w:pPr>
              <w:pStyle w:val="3Table"/>
              <w:rPr>
                <w:highlight w:val="yellow"/>
              </w:rPr>
            </w:pPr>
          </w:p>
        </w:tc>
      </w:tr>
      <w:tr w:rsidR="0092716A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92716A" w:rsidRPr="002007D6" w:rsidRDefault="0092716A">
            <w:pPr>
              <w:pStyle w:val="3Table"/>
              <w:rPr>
                <w:color w:val="984806" w:themeColor="accent6" w:themeShade="80"/>
                <w:highlight w:val="yellow"/>
              </w:rPr>
            </w:pPr>
            <w:r w:rsidRPr="002007D6">
              <w:rPr>
                <w:highlight w:val="yellow"/>
              </w:rPr>
              <w:t xml:space="preserve">                      </w:t>
            </w:r>
            <w:r w:rsidRPr="002007D6">
              <w:rPr>
                <w:color w:val="984806" w:themeColor="accent6" w:themeShade="80"/>
                <w:highlight w:val="yellow"/>
              </w:rPr>
              <w:t>}</w:t>
            </w:r>
          </w:p>
        </w:tc>
        <w:tc>
          <w:tcPr>
            <w:tcW w:w="1551" w:type="dxa"/>
          </w:tcPr>
          <w:p w:rsidR="0092716A" w:rsidRPr="002007D6" w:rsidRDefault="0092716A">
            <w:pPr>
              <w:pStyle w:val="3Table"/>
              <w:rPr>
                <w:highlight w:val="yellow"/>
              </w:rPr>
            </w:pPr>
          </w:p>
        </w:tc>
      </w:tr>
      <w:tr w:rsidR="0092716A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92716A" w:rsidRPr="002007D6" w:rsidRDefault="0092716A">
            <w:pPr>
              <w:pStyle w:val="3Table"/>
              <w:rPr>
                <w:color w:val="1F497D" w:themeColor="text2"/>
                <w:highlight w:val="yellow"/>
              </w:rPr>
            </w:pPr>
            <w:r w:rsidRPr="002007D6">
              <w:rPr>
                <w:highlight w:val="yellow"/>
              </w:rPr>
              <w:t xml:space="preserve">                 </w:t>
            </w:r>
            <w:r w:rsidRPr="002007D6">
              <w:rPr>
                <w:color w:val="1F497D" w:themeColor="text2"/>
                <w:highlight w:val="yellow"/>
              </w:rPr>
              <w:t>}</w:t>
            </w:r>
          </w:p>
        </w:tc>
        <w:tc>
          <w:tcPr>
            <w:tcW w:w="1551" w:type="dxa"/>
          </w:tcPr>
          <w:p w:rsidR="0092716A" w:rsidRPr="002007D6" w:rsidRDefault="0092716A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B14CD1">
            <w:pPr>
              <w:pStyle w:val="3Table"/>
              <w:rPr>
                <w:color w:val="FF0000"/>
                <w:highlight w:val="yellow"/>
              </w:rPr>
            </w:pPr>
            <w:r w:rsidRPr="002007D6">
              <w:rPr>
                <w:highlight w:val="yellow"/>
              </w:rPr>
              <w:t xml:space="preserve">  </w:t>
            </w:r>
            <w:r w:rsidRPr="002007D6">
              <w:rPr>
                <w:color w:val="FF0000"/>
                <w:highlight w:val="yellow"/>
              </w:rPr>
              <w:t>}</w:t>
            </w:r>
          </w:p>
        </w:tc>
        <w:tc>
          <w:tcPr>
            <w:tcW w:w="1551" w:type="dxa"/>
          </w:tcPr>
          <w:p w:rsidR="00274912" w:rsidRPr="002007D6" w:rsidRDefault="00274912" w:rsidP="00B14CD1">
            <w:pPr>
              <w:pStyle w:val="3Table"/>
              <w:rPr>
                <w:highlight w:val="yellow"/>
              </w:rPr>
            </w:pPr>
          </w:p>
        </w:tc>
      </w:tr>
      <w:tr w:rsidR="00274912" w:rsidRPr="002007D6" w:rsidTr="00CB2CBE">
        <w:trPr>
          <w:cantSplit/>
          <w:trHeight w:val="204"/>
          <w:jc w:val="center"/>
        </w:trPr>
        <w:tc>
          <w:tcPr>
            <w:tcW w:w="7230" w:type="dxa"/>
          </w:tcPr>
          <w:p w:rsidR="00274912" w:rsidRPr="002007D6" w:rsidRDefault="00274912" w:rsidP="00B14CD1">
            <w:pPr>
              <w:pStyle w:val="3Table"/>
              <w:rPr>
                <w:highlight w:val="yellow"/>
              </w:rPr>
            </w:pPr>
            <w:r w:rsidRPr="002007D6">
              <w:rPr>
                <w:highlight w:val="yellow"/>
              </w:rPr>
              <w:t>}</w:t>
            </w:r>
          </w:p>
        </w:tc>
        <w:tc>
          <w:tcPr>
            <w:tcW w:w="1551" w:type="dxa"/>
          </w:tcPr>
          <w:p w:rsidR="00274912" w:rsidRPr="002007D6" w:rsidRDefault="00274912" w:rsidP="00B14CD1">
            <w:pPr>
              <w:pStyle w:val="3Table"/>
              <w:rPr>
                <w:highlight w:val="yellow"/>
              </w:rPr>
            </w:pPr>
          </w:p>
        </w:tc>
      </w:tr>
      <w:bookmarkEnd w:id="21"/>
      <w:bookmarkEnd w:id="22"/>
      <w:bookmarkEnd w:id="23"/>
      <w:bookmarkEnd w:id="24"/>
    </w:tbl>
    <w:p w:rsidR="00C1606D" w:rsidRDefault="00C1606D" w:rsidP="00C1606D">
      <w:pPr>
        <w:pStyle w:val="3H3"/>
        <w:numPr>
          <w:ilvl w:val="0"/>
          <w:numId w:val="0"/>
        </w:numPr>
        <w:tabs>
          <w:tab w:val="left" w:pos="720"/>
        </w:tabs>
      </w:pPr>
    </w:p>
    <w:p w:rsidR="00C1606D" w:rsidRDefault="00C1606D" w:rsidP="00C1606D">
      <w:pPr>
        <w:pStyle w:val="3H3"/>
        <w:numPr>
          <w:ilvl w:val="0"/>
          <w:numId w:val="0"/>
        </w:numPr>
        <w:tabs>
          <w:tab w:val="left" w:pos="720"/>
        </w:tabs>
      </w:pPr>
      <w:r>
        <w:t>H.7.3.5.5</w:t>
      </w:r>
      <w:r>
        <w:tab/>
      </w:r>
      <w:bookmarkStart w:id="52" w:name="OLE_LINK154"/>
      <w:bookmarkStart w:id="53" w:name="OLE_LINK155"/>
      <w:r>
        <w:t xml:space="preserve">Depth lookup table </w:t>
      </w:r>
      <w:bookmarkEnd w:id="52"/>
      <w:bookmarkEnd w:id="53"/>
      <w:r>
        <w:t>syntax</w:t>
      </w:r>
    </w:p>
    <w:tbl>
      <w:tblPr>
        <w:tblW w:w="8775" w:type="dxa"/>
        <w:jc w:val="center"/>
        <w:tblInd w:w="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25"/>
        <w:gridCol w:w="1550"/>
      </w:tblGrid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 w:rsidP="00C1606D">
            <w:pPr>
              <w:pStyle w:val="3Table"/>
              <w:spacing w:line="276" w:lineRule="auto"/>
            </w:pPr>
            <w:proofErr w:type="spellStart"/>
            <w:r>
              <w:rPr>
                <w:highlight w:val="yellow"/>
              </w:rPr>
              <w:t>depth_lookup_talbe</w:t>
            </w:r>
            <w:proofErr w:type="spellEnd"/>
            <w:r>
              <w:rPr>
                <w:b/>
                <w:highlight w:val="yellow"/>
              </w:rPr>
              <w:t>(</w:t>
            </w:r>
            <w:r>
              <w:rPr>
                <w:highlight w:val="yellow"/>
              </w:rPr>
              <w:t> </w:t>
            </w:r>
            <w:proofErr w:type="spellStart"/>
            <w:r>
              <w:rPr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 xml:space="preserve">, </w:t>
            </w:r>
            <w:bookmarkStart w:id="54" w:name="OLE_LINK97"/>
            <w:bookmarkStart w:id="55" w:name="OLE_LINK98"/>
            <w:proofErr w:type="spellStart"/>
            <w:r>
              <w:rPr>
                <w:highlight w:val="yellow"/>
              </w:rPr>
              <w:t>dlt_id</w:t>
            </w:r>
            <w:proofErr w:type="spellEnd"/>
            <w:r>
              <w:rPr>
                <w:highlight w:val="yellow"/>
              </w:rPr>
              <w:t xml:space="preserve"> </w:t>
            </w:r>
            <w:bookmarkEnd w:id="54"/>
            <w:bookmarkEnd w:id="55"/>
            <w:r>
              <w:rPr>
                <w:highlight w:val="yellow"/>
              </w:rPr>
              <w:t>)</w:t>
            </w:r>
            <w:r>
              <w:t xml:space="preserve"> {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</w:pPr>
            <w:r>
              <w:t>Descriptor</w:t>
            </w: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b/>
                <w:highlight w:val="yellow"/>
              </w:rPr>
              <w:t xml:space="preserve">       </w:t>
            </w:r>
            <w:proofErr w:type="spellStart"/>
            <w:r>
              <w:rPr>
                <w:b/>
                <w:highlight w:val="yellow"/>
              </w:rPr>
              <w:t>code_full_bit_map_flag</w:t>
            </w:r>
            <w:proofErr w:type="spellEnd"/>
            <w:r>
              <w:rPr>
                <w:highlight w:val="yellow"/>
              </w:rPr>
              <w:t xml:space="preserve">[ </w:t>
            </w:r>
            <w:proofErr w:type="spellStart"/>
            <w:r>
              <w:rPr>
                <w:bCs/>
                <w:highlight w:val="yellow"/>
              </w:rPr>
              <w:t>layerId</w:t>
            </w:r>
            <w:proofErr w:type="spellEnd"/>
            <w:r>
              <w:rPr>
                <w:bCs/>
                <w:highlight w:val="yellow"/>
              </w:rPr>
              <w:t> </w:t>
            </w:r>
            <w:bookmarkStart w:id="56" w:name="OLE_LINK99"/>
            <w:bookmarkStart w:id="57" w:name="OLE_LINK100"/>
            <w:r>
              <w:rPr>
                <w:highlight w:val="yellow"/>
              </w:rPr>
              <w:t xml:space="preserve">][ </w:t>
            </w:r>
            <w:proofErr w:type="spellStart"/>
            <w:r>
              <w:rPr>
                <w:highlight w:val="yellow"/>
              </w:rPr>
              <w:t>dlt_id</w:t>
            </w:r>
            <w:proofErr w:type="spellEnd"/>
            <w:r>
              <w:rPr>
                <w:highlight w:val="yellow"/>
              </w:rPr>
              <w:t xml:space="preserve"> ]</w:t>
            </w:r>
            <w:bookmarkEnd w:id="56"/>
            <w:bookmarkEnd w:id="57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highlight w:val="yellow"/>
              </w:rPr>
              <w:t>u(1)</w:t>
            </w: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       if(!</w:t>
            </w:r>
            <w:proofErr w:type="spellStart"/>
            <w:r>
              <w:rPr>
                <w:b/>
                <w:highlight w:val="yellow"/>
              </w:rPr>
              <w:t>code_full_bit_map_flag</w:t>
            </w:r>
            <w:proofErr w:type="spellEnd"/>
            <w:r>
              <w:rPr>
                <w:highlight w:val="yellow"/>
              </w:rPr>
              <w:t xml:space="preserve">[ </w:t>
            </w:r>
            <w:proofErr w:type="spellStart"/>
            <w:r>
              <w:rPr>
                <w:bCs/>
                <w:highlight w:val="yellow"/>
              </w:rPr>
              <w:t>layerId</w:t>
            </w:r>
            <w:proofErr w:type="spellEnd"/>
            <w:r>
              <w:rPr>
                <w:highlight w:val="yellow"/>
              </w:rPr>
              <w:t xml:space="preserve"> ][ </w:t>
            </w:r>
            <w:proofErr w:type="spellStart"/>
            <w:r>
              <w:rPr>
                <w:highlight w:val="yellow"/>
              </w:rPr>
              <w:t>dlt_id</w:t>
            </w:r>
            <w:proofErr w:type="spellEnd"/>
            <w:r>
              <w:rPr>
                <w:highlight w:val="yellow"/>
              </w:rPr>
              <w:t xml:space="preserve"> ]){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 w:line="276" w:lineRule="auto"/>
              <w:jc w:val="left"/>
              <w:rPr>
                <w:rFonts w:asciiTheme="minorHAnsi" w:eastAsiaTheme="minorEastAsia" w:hAnsiTheme="minorHAnsi"/>
                <w:sz w:val="22"/>
                <w:szCs w:val="22"/>
                <w:lang w:val="en-US" w:eastAsia="zh-CN"/>
              </w:rPr>
            </w:pP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 w:rsidP="00C1606D">
            <w:pPr>
              <w:pStyle w:val="3Table"/>
              <w:spacing w:line="276" w:lineRule="auto"/>
              <w:rPr>
                <w:b/>
                <w:highlight w:val="yellow"/>
              </w:rPr>
            </w:pPr>
            <w:r>
              <w:rPr>
                <w:highlight w:val="yellow"/>
              </w:rPr>
              <w:t xml:space="preserve">          </w:t>
            </w:r>
            <w:proofErr w:type="spellStart"/>
            <w:r>
              <w:rPr>
                <w:b/>
                <w:highlight w:val="yellow"/>
              </w:rPr>
              <w:t>min_dlt_value</w:t>
            </w:r>
            <w:proofErr w:type="spellEnd"/>
            <w:r>
              <w:rPr>
                <w:highlight w:val="yellow"/>
              </w:rPr>
              <w:t>[</w:t>
            </w:r>
            <w:bookmarkStart w:id="58" w:name="OLE_LINK52"/>
            <w:bookmarkStart w:id="59" w:name="OLE_LINK55"/>
            <w:r>
              <w:rPr>
                <w:highlight w:val="yellow"/>
              </w:rPr>
              <w:t xml:space="preserve"> </w:t>
            </w:r>
            <w:proofErr w:type="spellStart"/>
            <w:r>
              <w:rPr>
                <w:bCs/>
                <w:highlight w:val="yellow"/>
              </w:rPr>
              <w:t>layerId</w:t>
            </w:r>
            <w:bookmarkEnd w:id="58"/>
            <w:bookmarkEnd w:id="59"/>
            <w:proofErr w:type="spellEnd"/>
            <w:r>
              <w:rPr>
                <w:bCs/>
                <w:highlight w:val="yellow"/>
              </w:rPr>
              <w:t> </w:t>
            </w:r>
            <w:r>
              <w:rPr>
                <w:highlight w:val="yellow"/>
              </w:rPr>
              <w:t xml:space="preserve">][ </w:t>
            </w:r>
            <w:proofErr w:type="spellStart"/>
            <w:r>
              <w:rPr>
                <w:highlight w:val="yellow"/>
              </w:rPr>
              <w:t>dlt_id</w:t>
            </w:r>
            <w:proofErr w:type="spellEnd"/>
            <w:r>
              <w:rPr>
                <w:highlight w:val="yellow"/>
              </w:rPr>
              <w:t xml:space="preserve"> ]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highlight w:val="yellow"/>
              </w:rPr>
              <w:t>u(v)</w:t>
            </w: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 w:rsidP="00C1606D">
            <w:pPr>
              <w:pStyle w:val="3Table"/>
              <w:spacing w:line="276" w:lineRule="auto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          </w:t>
            </w:r>
            <w:proofErr w:type="spellStart"/>
            <w:r>
              <w:rPr>
                <w:b/>
                <w:highlight w:val="yellow"/>
              </w:rPr>
              <w:t>diff_max_dlt_value</w:t>
            </w:r>
            <w:proofErr w:type="spellEnd"/>
            <w:r>
              <w:rPr>
                <w:highlight w:val="yellow"/>
              </w:rPr>
              <w:t xml:space="preserve">[ </w:t>
            </w:r>
            <w:proofErr w:type="spellStart"/>
            <w:r>
              <w:rPr>
                <w:bCs/>
                <w:highlight w:val="yellow"/>
              </w:rPr>
              <w:t>layerId</w:t>
            </w:r>
            <w:proofErr w:type="spellEnd"/>
            <w:r>
              <w:rPr>
                <w:bCs/>
                <w:highlight w:val="yellow"/>
              </w:rPr>
              <w:t> </w:t>
            </w:r>
            <w:r>
              <w:rPr>
                <w:highlight w:val="yellow"/>
              </w:rPr>
              <w:t>]</w:t>
            </w:r>
            <w:bookmarkStart w:id="60" w:name="OLE_LINK158"/>
            <w:bookmarkStart w:id="61" w:name="OLE_LINK159"/>
            <w:r>
              <w:rPr>
                <w:highlight w:val="yellow"/>
              </w:rPr>
              <w:t xml:space="preserve">[ </w:t>
            </w:r>
            <w:bookmarkStart w:id="62" w:name="OLE_LINK156"/>
            <w:bookmarkStart w:id="63" w:name="OLE_LINK157"/>
            <w:proofErr w:type="spellStart"/>
            <w:r>
              <w:rPr>
                <w:highlight w:val="yellow"/>
              </w:rPr>
              <w:t>dlt_id</w:t>
            </w:r>
            <w:bookmarkEnd w:id="62"/>
            <w:bookmarkEnd w:id="63"/>
            <w:proofErr w:type="spellEnd"/>
            <w:r>
              <w:rPr>
                <w:highlight w:val="yellow"/>
              </w:rPr>
              <w:t xml:space="preserve"> ]</w:t>
            </w:r>
            <w:bookmarkEnd w:id="60"/>
            <w:bookmarkEnd w:id="61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highlight w:val="yellow"/>
              </w:rPr>
              <w:t>u(v)</w:t>
            </w: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  <w:t>}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 w:rsidP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       for(j=0;j&lt; </w:t>
            </w:r>
            <w:proofErr w:type="spellStart"/>
            <w:r>
              <w:rPr>
                <w:highlight w:val="yellow"/>
              </w:rPr>
              <w:t>MaxDltValue</w:t>
            </w:r>
            <w:proofErr w:type="spellEnd"/>
            <w:r>
              <w:rPr>
                <w:highlight w:val="yellow"/>
              </w:rPr>
              <w:t xml:space="preserve">[ </w:t>
            </w:r>
            <w:proofErr w:type="spellStart"/>
            <w:r>
              <w:rPr>
                <w:bCs/>
                <w:highlight w:val="yellow"/>
              </w:rPr>
              <w:t>layerId</w:t>
            </w:r>
            <w:proofErr w:type="spellEnd"/>
            <w:r>
              <w:rPr>
                <w:bCs/>
                <w:highlight w:val="yellow"/>
              </w:rPr>
              <w:t> </w:t>
            </w:r>
            <w:r>
              <w:rPr>
                <w:highlight w:val="yellow"/>
              </w:rPr>
              <w:t xml:space="preserve">] [ </w:t>
            </w:r>
            <w:proofErr w:type="spellStart"/>
            <w:r>
              <w:rPr>
                <w:highlight w:val="yellow"/>
              </w:rPr>
              <w:t>dlt_id</w:t>
            </w:r>
            <w:proofErr w:type="spellEnd"/>
            <w:r>
              <w:rPr>
                <w:highlight w:val="yellow"/>
              </w:rPr>
              <w:t xml:space="preserve"> ] - </w:t>
            </w:r>
            <w:proofErr w:type="spellStart"/>
            <w:r>
              <w:rPr>
                <w:highlight w:val="yellow"/>
              </w:rPr>
              <w:t>min_dlt_value</w:t>
            </w:r>
            <w:proofErr w:type="spellEnd"/>
            <w:r>
              <w:rPr>
                <w:highlight w:val="yellow"/>
              </w:rPr>
              <w:t xml:space="preserve">[ </w:t>
            </w:r>
            <w:proofErr w:type="spellStart"/>
            <w:r>
              <w:rPr>
                <w:bCs/>
                <w:highlight w:val="yellow"/>
              </w:rPr>
              <w:t>layerId</w:t>
            </w:r>
            <w:proofErr w:type="spellEnd"/>
            <w:r>
              <w:rPr>
                <w:bCs/>
                <w:highlight w:val="yellow"/>
              </w:rPr>
              <w:t> </w:t>
            </w:r>
            <w:r>
              <w:rPr>
                <w:highlight w:val="yellow"/>
              </w:rPr>
              <w:t xml:space="preserve"> ][ </w:t>
            </w:r>
            <w:proofErr w:type="spellStart"/>
            <w:r>
              <w:rPr>
                <w:highlight w:val="yellow"/>
              </w:rPr>
              <w:t>dlt_id</w:t>
            </w:r>
            <w:proofErr w:type="spellEnd"/>
            <w:r>
              <w:rPr>
                <w:highlight w:val="yellow"/>
              </w:rPr>
              <w:t xml:space="preserve"> ] – 1;j++)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b/>
                <w:highlight w:val="yellow"/>
              </w:rPr>
            </w:pPr>
            <w:r>
              <w:rPr>
                <w:highlight w:val="yellow"/>
              </w:rPr>
              <w:t xml:space="preserve">          </w:t>
            </w:r>
            <w:proofErr w:type="spellStart"/>
            <w:r>
              <w:rPr>
                <w:b/>
                <w:highlight w:val="yellow"/>
              </w:rPr>
              <w:t>bit_map_flag</w:t>
            </w:r>
            <w:proofErr w:type="spellEnd"/>
            <w:r>
              <w:rPr>
                <w:highlight w:val="yellow"/>
              </w:rPr>
              <w:t xml:space="preserve">[ </w:t>
            </w:r>
            <w:r>
              <w:rPr>
                <w:bCs/>
                <w:highlight w:val="yellow"/>
              </w:rPr>
              <w:t xml:space="preserve">layered </w:t>
            </w:r>
            <w:r>
              <w:rPr>
                <w:highlight w:val="yellow"/>
              </w:rPr>
              <w:t xml:space="preserve">][ </w:t>
            </w:r>
            <w:proofErr w:type="spellStart"/>
            <w:r>
              <w:rPr>
                <w:highlight w:val="yellow"/>
              </w:rPr>
              <w:t>dlt_id</w:t>
            </w:r>
            <w:proofErr w:type="spellEnd"/>
            <w:r>
              <w:rPr>
                <w:highlight w:val="yellow"/>
              </w:rPr>
              <w:t xml:space="preserve"> ] [ j ]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Default="00C1606D">
            <w:pPr>
              <w:pStyle w:val="3Table"/>
              <w:spacing w:line="276" w:lineRule="auto"/>
              <w:rPr>
                <w:highlight w:val="yellow"/>
              </w:rPr>
            </w:pPr>
            <w:r>
              <w:rPr>
                <w:highlight w:val="yellow"/>
              </w:rPr>
              <w:t>u(1)</w:t>
            </w:r>
          </w:p>
        </w:tc>
      </w:tr>
      <w:tr w:rsidR="00C1606D" w:rsidTr="00C1606D">
        <w:trPr>
          <w:cantSplit/>
          <w:trHeight w:val="351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06D" w:rsidRPr="00C1606D" w:rsidRDefault="00C1606D">
            <w:pPr>
              <w:pStyle w:val="3Table"/>
              <w:spacing w:line="276" w:lineRule="auto"/>
            </w:pPr>
            <w:r w:rsidRPr="00C1606D">
              <w:t>}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6D" w:rsidRDefault="00C1606D">
            <w:pPr>
              <w:pStyle w:val="3Table"/>
              <w:spacing w:line="276" w:lineRule="auto"/>
            </w:pPr>
          </w:p>
        </w:tc>
      </w:tr>
    </w:tbl>
    <w:p w:rsidR="00CB2CBE" w:rsidRPr="00CB2CBE" w:rsidRDefault="00CB2CBE" w:rsidP="00CB2CBE"/>
    <w:p w:rsidR="0020252D" w:rsidRDefault="0020252D" w:rsidP="0020252D">
      <w:pPr>
        <w:rPr>
          <w:lang w:val="en-CA" w:eastAsia="zh-TW"/>
        </w:rPr>
      </w:pPr>
      <w:bookmarkStart w:id="64" w:name="OLE_LINK101"/>
      <w:bookmarkStart w:id="65" w:name="OLE_LINK102"/>
      <w:r>
        <w:rPr>
          <w:b/>
        </w:rPr>
        <w:lastRenderedPageBreak/>
        <w:t>H.7.4.2.1.2</w:t>
      </w:r>
      <w:r>
        <w:rPr>
          <w:b/>
        </w:rPr>
        <w:tab/>
        <w:t>Video parameter set extension 2 semantics</w:t>
      </w:r>
    </w:p>
    <w:bookmarkEnd w:id="64"/>
    <w:bookmarkEnd w:id="65"/>
    <w:p w:rsidR="0020252D" w:rsidRDefault="0020252D" w:rsidP="0020252D">
      <w:pPr>
        <w:pStyle w:val="3N0"/>
        <w:rPr>
          <w:bCs/>
          <w:strike/>
          <w:highlight w:val="cyan"/>
        </w:rPr>
      </w:pPr>
      <w:proofErr w:type="spellStart"/>
      <w:r>
        <w:rPr>
          <w:b/>
          <w:bCs/>
          <w:strike/>
          <w:highlight w:val="cyan"/>
        </w:rPr>
        <w:t>num_depth_values_in_</w:t>
      </w:r>
      <w:proofErr w:type="gramStart"/>
      <w:r>
        <w:rPr>
          <w:b/>
          <w:bCs/>
          <w:strike/>
          <w:highlight w:val="cyan"/>
        </w:rPr>
        <w:t>dlt</w:t>
      </w:r>
      <w:proofErr w:type="spellEnd"/>
      <w:r>
        <w:rPr>
          <w:bCs/>
          <w:strike/>
          <w:highlight w:val="cyan"/>
        </w:rPr>
        <w:t>[</w:t>
      </w:r>
      <w:proofErr w:type="gramEnd"/>
      <w:r>
        <w:rPr>
          <w:bCs/>
          <w:strike/>
          <w:highlight w:val="cyan"/>
        </w:rPr>
        <w:t> </w:t>
      </w:r>
      <w:proofErr w:type="spellStart"/>
      <w:r>
        <w:rPr>
          <w:bCs/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 xml:space="preserve"> ] specifies the number of different depth values and the number of elements in the depth lookup table </w:t>
      </w:r>
      <w:r>
        <w:rPr>
          <w:strike/>
          <w:highlight w:val="cyan"/>
        </w:rPr>
        <w:t xml:space="preserve">for depth view components of the current layer with </w:t>
      </w:r>
      <w:proofErr w:type="spellStart"/>
      <w:r>
        <w:rPr>
          <w:strike/>
          <w:highlight w:val="cyan"/>
        </w:rPr>
        <w:t>layer_id</w:t>
      </w:r>
      <w:proofErr w:type="spellEnd"/>
      <w:r>
        <w:rPr>
          <w:strike/>
          <w:highlight w:val="cyan"/>
        </w:rPr>
        <w:t xml:space="preserve"> equal to </w:t>
      </w:r>
      <w:proofErr w:type="spellStart"/>
      <w:r>
        <w:rPr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 xml:space="preserve">. </w:t>
      </w:r>
    </w:p>
    <w:p w:rsidR="0020252D" w:rsidRDefault="0020252D" w:rsidP="0020252D">
      <w:pPr>
        <w:pStyle w:val="3N0"/>
        <w:rPr>
          <w:bCs/>
          <w:strike/>
        </w:rPr>
      </w:pPr>
      <w:proofErr w:type="spellStart"/>
      <w:r>
        <w:rPr>
          <w:b/>
          <w:bCs/>
          <w:strike/>
          <w:highlight w:val="cyan"/>
        </w:rPr>
        <w:t>dlt_depth_</w:t>
      </w:r>
      <w:proofErr w:type="gramStart"/>
      <w:r>
        <w:rPr>
          <w:b/>
          <w:bCs/>
          <w:strike/>
          <w:highlight w:val="cyan"/>
        </w:rPr>
        <w:t>value</w:t>
      </w:r>
      <w:proofErr w:type="spellEnd"/>
      <w:r>
        <w:rPr>
          <w:b/>
          <w:bCs/>
          <w:strike/>
          <w:highlight w:val="cyan"/>
        </w:rPr>
        <w:t>[</w:t>
      </w:r>
      <w:proofErr w:type="gramEnd"/>
      <w:r>
        <w:rPr>
          <w:bCs/>
          <w:strike/>
          <w:highlight w:val="cyan"/>
        </w:rPr>
        <w:t> </w:t>
      </w:r>
      <w:proofErr w:type="spellStart"/>
      <w:r>
        <w:rPr>
          <w:bCs/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> </w:t>
      </w:r>
      <w:r>
        <w:rPr>
          <w:b/>
          <w:bCs/>
          <w:strike/>
          <w:highlight w:val="cyan"/>
        </w:rPr>
        <w:t>]</w:t>
      </w:r>
      <w:r>
        <w:rPr>
          <w:bCs/>
          <w:strike/>
          <w:highlight w:val="cyan"/>
        </w:rPr>
        <w:t>[ j ] specifies the j-</w:t>
      </w:r>
      <w:proofErr w:type="spellStart"/>
      <w:r>
        <w:rPr>
          <w:bCs/>
          <w:strike/>
          <w:highlight w:val="cyan"/>
        </w:rPr>
        <w:t>th</w:t>
      </w:r>
      <w:proofErr w:type="spellEnd"/>
      <w:r>
        <w:rPr>
          <w:bCs/>
          <w:strike/>
          <w:highlight w:val="cyan"/>
        </w:rPr>
        <w:t xml:space="preserve"> entry in the depth lookup table </w:t>
      </w:r>
      <w:r>
        <w:rPr>
          <w:strike/>
          <w:highlight w:val="cyan"/>
        </w:rPr>
        <w:t xml:space="preserve">for depth view components with </w:t>
      </w:r>
      <w:proofErr w:type="spellStart"/>
      <w:r>
        <w:rPr>
          <w:strike/>
          <w:highlight w:val="cyan"/>
        </w:rPr>
        <w:t>layer_id</w:t>
      </w:r>
      <w:proofErr w:type="spellEnd"/>
      <w:r>
        <w:rPr>
          <w:strike/>
          <w:highlight w:val="cyan"/>
        </w:rPr>
        <w:t xml:space="preserve"> equal to </w:t>
      </w:r>
      <w:proofErr w:type="spellStart"/>
      <w:r>
        <w:rPr>
          <w:strike/>
          <w:highlight w:val="cyan"/>
        </w:rPr>
        <w:t>layerId</w:t>
      </w:r>
      <w:proofErr w:type="spellEnd"/>
      <w:r>
        <w:rPr>
          <w:bCs/>
          <w:strike/>
          <w:highlight w:val="cyan"/>
        </w:rPr>
        <w:t>.</w:t>
      </w:r>
    </w:p>
    <w:p w:rsidR="001A62B7" w:rsidRDefault="00D03250" w:rsidP="0020252D">
      <w:pPr>
        <w:pStyle w:val="3N0"/>
        <w:rPr>
          <w:bCs/>
        </w:rPr>
      </w:pPr>
      <w:bookmarkStart w:id="66" w:name="OLE_LINK128"/>
      <w:bookmarkStart w:id="67" w:name="OLE_LINK129"/>
      <w:proofErr w:type="spellStart"/>
      <w:r w:rsidRPr="00D03250">
        <w:rPr>
          <w:b/>
          <w:highlight w:val="yellow"/>
        </w:rPr>
        <w:t>num_</w:t>
      </w:r>
      <w:proofErr w:type="gramStart"/>
      <w:r w:rsidRPr="00D03250">
        <w:rPr>
          <w:b/>
          <w:highlight w:val="yellow"/>
        </w:rPr>
        <w:t>dlt</w:t>
      </w:r>
      <w:proofErr w:type="spellEnd"/>
      <w:r w:rsidRPr="00D03250">
        <w:rPr>
          <w:highlight w:val="yellow"/>
        </w:rPr>
        <w:t>[</w:t>
      </w:r>
      <w:proofErr w:type="gramEnd"/>
      <w:r w:rsidRPr="00D03250">
        <w:rPr>
          <w:highlight w:val="yellow"/>
        </w:rPr>
        <w:t> </w:t>
      </w:r>
      <w:proofErr w:type="spellStart"/>
      <w:r w:rsidRPr="00D03250">
        <w:rPr>
          <w:highlight w:val="yellow"/>
        </w:rPr>
        <w:t>layerId</w:t>
      </w:r>
      <w:proofErr w:type="spellEnd"/>
      <w:r w:rsidRPr="00D03250">
        <w:rPr>
          <w:highlight w:val="yellow"/>
        </w:rPr>
        <w:t> ]</w:t>
      </w:r>
      <w:bookmarkEnd w:id="66"/>
      <w:bookmarkEnd w:id="67"/>
      <w:r w:rsidRPr="00D03250">
        <w:rPr>
          <w:highlight w:val="yellow"/>
        </w:rPr>
        <w:t xml:space="preserve"> specifies the number of depth lookup tables coded in VPS. When </w:t>
      </w:r>
      <w:proofErr w:type="spellStart"/>
      <w:r w:rsidRPr="00D03250">
        <w:rPr>
          <w:highlight w:val="yellow"/>
        </w:rPr>
        <w:t>num_</w:t>
      </w:r>
      <w:proofErr w:type="gramStart"/>
      <w:r w:rsidRPr="00D03250">
        <w:rPr>
          <w:highlight w:val="yellow"/>
        </w:rPr>
        <w:t>dlt</w:t>
      </w:r>
      <w:proofErr w:type="spellEnd"/>
      <w:r w:rsidRPr="00D03250">
        <w:rPr>
          <w:highlight w:val="yellow"/>
        </w:rPr>
        <w:t>[</w:t>
      </w:r>
      <w:proofErr w:type="gramEnd"/>
      <w:r w:rsidRPr="00D03250">
        <w:rPr>
          <w:highlight w:val="yellow"/>
        </w:rPr>
        <w:t xml:space="preserve">layered] </w:t>
      </w:r>
      <w:r w:rsidRPr="00D03250">
        <w:rPr>
          <w:bCs/>
          <w:highlight w:val="yellow"/>
        </w:rPr>
        <w:t>is not present, it shall be inferred to be 0.</w:t>
      </w:r>
    </w:p>
    <w:p w:rsidR="00D03250" w:rsidRDefault="00D03250" w:rsidP="0020252D">
      <w:pPr>
        <w:pStyle w:val="3N0"/>
        <w:rPr>
          <w:bCs/>
        </w:rPr>
      </w:pPr>
    </w:p>
    <w:p w:rsidR="00D03250" w:rsidRDefault="00D03250" w:rsidP="0020252D">
      <w:pPr>
        <w:pStyle w:val="3N0"/>
        <w:rPr>
          <w:bCs/>
        </w:rPr>
      </w:pPr>
    </w:p>
    <w:p w:rsidR="00D03250" w:rsidRDefault="00D03250" w:rsidP="0020252D">
      <w:pPr>
        <w:pStyle w:val="3N0"/>
        <w:rPr>
          <w:bCs/>
        </w:rPr>
      </w:pPr>
    </w:p>
    <w:p w:rsidR="00D03250" w:rsidRDefault="00D03250" w:rsidP="00D03250">
      <w:pPr>
        <w:pStyle w:val="3H4"/>
        <w:numPr>
          <w:ilvl w:val="0"/>
          <w:numId w:val="0"/>
        </w:numPr>
        <w:tabs>
          <w:tab w:val="clear" w:pos="1078"/>
        </w:tabs>
      </w:pPr>
      <w:bookmarkStart w:id="68" w:name="OLE_LINK152"/>
      <w:bookmarkStart w:id="69" w:name="OLE_LINK153"/>
      <w:r>
        <w:t>H.7.4.5.1.1</w:t>
      </w:r>
      <w:r>
        <w:tab/>
        <w:t>S</w:t>
      </w:r>
      <w:r w:rsidRPr="00F60F40">
        <w:t xml:space="preserve">lice header </w:t>
      </w:r>
      <w:r>
        <w:t xml:space="preserve">extension </w:t>
      </w:r>
      <w:r w:rsidRPr="00F60F40">
        <w:t>semantics</w:t>
      </w:r>
    </w:p>
    <w:p w:rsidR="003F3218" w:rsidRPr="00007F09" w:rsidRDefault="002007D6" w:rsidP="00007F09">
      <w:pPr>
        <w:pStyle w:val="3H4"/>
        <w:numPr>
          <w:ilvl w:val="0"/>
          <w:numId w:val="0"/>
        </w:numPr>
        <w:tabs>
          <w:tab w:val="left" w:pos="720"/>
        </w:tabs>
        <w:rPr>
          <w:b w:val="0"/>
        </w:rPr>
      </w:pPr>
      <w:bookmarkStart w:id="70" w:name="OLE_LINK8"/>
      <w:bookmarkStart w:id="71" w:name="OLE_LINK9"/>
      <w:bookmarkEnd w:id="68"/>
      <w:bookmarkEnd w:id="69"/>
      <w:proofErr w:type="spellStart"/>
      <w:proofErr w:type="gramStart"/>
      <w:r w:rsidRPr="002007D6">
        <w:rPr>
          <w:rFonts w:eastAsia="PMingLiU"/>
          <w:highlight w:val="yellow"/>
          <w:lang w:eastAsia="zh-TW"/>
        </w:rPr>
        <w:t>use_sps_dlt_</w:t>
      </w:r>
      <w:r w:rsidRPr="002007D6">
        <w:rPr>
          <w:highlight w:val="yellow"/>
        </w:rPr>
        <w:t>flag</w:t>
      </w:r>
      <w:proofErr w:type="spellEnd"/>
      <w:proofErr w:type="gramEnd"/>
      <w:r w:rsidR="00007F09" w:rsidRPr="003F3218">
        <w:rPr>
          <w:highlight w:val="yellow"/>
        </w:rPr>
        <w:t xml:space="preserve"> </w:t>
      </w:r>
      <w:r w:rsidR="003F3218">
        <w:rPr>
          <w:b w:val="0"/>
          <w:highlight w:val="yellow"/>
        </w:rPr>
        <w:t>specifies whether to use a</w:t>
      </w:r>
      <w:r w:rsidR="003F3218" w:rsidRPr="003F3218">
        <w:rPr>
          <w:b w:val="0"/>
          <w:highlight w:val="yellow"/>
        </w:rPr>
        <w:t xml:space="preserve"> depth lookup table</w:t>
      </w:r>
      <w:r w:rsidR="003F3218">
        <w:rPr>
          <w:b w:val="0"/>
          <w:highlight w:val="yellow"/>
        </w:rPr>
        <w:t xml:space="preserve"> coded in </w:t>
      </w:r>
      <w:r>
        <w:rPr>
          <w:b w:val="0"/>
          <w:highlight w:val="yellow"/>
        </w:rPr>
        <w:t>S</w:t>
      </w:r>
      <w:r w:rsidR="00007F09">
        <w:rPr>
          <w:b w:val="0"/>
          <w:highlight w:val="yellow"/>
        </w:rPr>
        <w:t xml:space="preserve">PS. When </w:t>
      </w:r>
      <w:bookmarkStart w:id="72" w:name="OLE_LINK117"/>
      <w:bookmarkStart w:id="73" w:name="OLE_LINK118"/>
      <w:bookmarkStart w:id="74" w:name="OLE_LINK119"/>
      <w:proofErr w:type="spellStart"/>
      <w:r>
        <w:rPr>
          <w:rFonts w:eastAsia="PMingLiU"/>
          <w:b w:val="0"/>
          <w:highlight w:val="yellow"/>
          <w:lang w:eastAsia="zh-TW"/>
        </w:rPr>
        <w:t>use_sps_dlt_</w:t>
      </w:r>
      <w:r>
        <w:rPr>
          <w:b w:val="0"/>
          <w:highlight w:val="yellow"/>
        </w:rPr>
        <w:t>flag</w:t>
      </w:r>
      <w:proofErr w:type="spellEnd"/>
      <w:r w:rsidR="00007F09">
        <w:rPr>
          <w:b w:val="0"/>
          <w:highlight w:val="yellow"/>
        </w:rPr>
        <w:t xml:space="preserve"> </w:t>
      </w:r>
      <w:bookmarkEnd w:id="72"/>
      <w:bookmarkEnd w:id="73"/>
      <w:bookmarkEnd w:id="74"/>
      <w:r w:rsidR="00007F09">
        <w:rPr>
          <w:b w:val="0"/>
          <w:bCs/>
          <w:highlight w:val="yellow"/>
        </w:rPr>
        <w:t xml:space="preserve">is not present, it shall be inferred to be 0. </w:t>
      </w:r>
    </w:p>
    <w:p w:rsidR="00D03250" w:rsidRDefault="002007D6" w:rsidP="0020252D">
      <w:pPr>
        <w:pStyle w:val="3N0"/>
      </w:pPr>
      <w:bookmarkStart w:id="75" w:name="OLE_LINK148"/>
      <w:bookmarkStart w:id="76" w:name="OLE_LINK149"/>
      <w:bookmarkStart w:id="77" w:name="OLE_LINK134"/>
      <w:bookmarkStart w:id="78" w:name="OLE_LINK135"/>
      <w:bookmarkStart w:id="79" w:name="OLE_LINK63"/>
      <w:bookmarkEnd w:id="70"/>
      <w:bookmarkEnd w:id="71"/>
      <w:proofErr w:type="spellStart"/>
      <w:proofErr w:type="gramStart"/>
      <w:r>
        <w:rPr>
          <w:b/>
          <w:highlight w:val="yellow"/>
        </w:rPr>
        <w:t>sps_</w:t>
      </w:r>
      <w:r w:rsidR="00D03250" w:rsidRPr="00EF7CCF">
        <w:rPr>
          <w:b/>
          <w:highlight w:val="yellow"/>
        </w:rPr>
        <w:t>dlt_idx</w:t>
      </w:r>
      <w:bookmarkEnd w:id="75"/>
      <w:bookmarkEnd w:id="76"/>
      <w:bookmarkEnd w:id="79"/>
      <w:proofErr w:type="spellEnd"/>
      <w:proofErr w:type="gramEnd"/>
      <w:r w:rsidR="00D03250" w:rsidRPr="00EF7CCF">
        <w:rPr>
          <w:b/>
          <w:highlight w:val="yellow"/>
        </w:rPr>
        <w:t xml:space="preserve"> </w:t>
      </w:r>
      <w:bookmarkEnd w:id="77"/>
      <w:bookmarkEnd w:id="78"/>
      <w:r w:rsidR="00D03250" w:rsidRPr="00EF7CCF">
        <w:rPr>
          <w:highlight w:val="yellow"/>
        </w:rPr>
        <w:t xml:space="preserve">specifies the index of </w:t>
      </w:r>
      <w:bookmarkStart w:id="80" w:name="OLE_LINK60"/>
      <w:bookmarkStart w:id="81" w:name="OLE_LINK61"/>
      <w:r w:rsidR="00D03250" w:rsidRPr="00EF7CCF">
        <w:rPr>
          <w:highlight w:val="yellow"/>
        </w:rPr>
        <w:t xml:space="preserve">the depth lookup table </w:t>
      </w:r>
      <w:bookmarkEnd w:id="80"/>
      <w:bookmarkEnd w:id="81"/>
      <w:r w:rsidR="00094F74" w:rsidRPr="00EF7CCF">
        <w:rPr>
          <w:highlight w:val="yellow"/>
        </w:rPr>
        <w:t xml:space="preserve">to be used for the current slice. When </w:t>
      </w:r>
      <w:proofErr w:type="spellStart"/>
      <w:r>
        <w:rPr>
          <w:highlight w:val="yellow"/>
        </w:rPr>
        <w:t>sps_</w:t>
      </w:r>
      <w:r w:rsidR="00094F74" w:rsidRPr="00EF7CCF">
        <w:rPr>
          <w:highlight w:val="yellow"/>
        </w:rPr>
        <w:t>dlt_idx</w:t>
      </w:r>
      <w:proofErr w:type="spellEnd"/>
      <w:r w:rsidR="00094F74" w:rsidRPr="00EF7CCF">
        <w:rPr>
          <w:highlight w:val="yellow"/>
        </w:rPr>
        <w:t xml:space="preserve"> </w:t>
      </w:r>
      <w:r w:rsidR="00094F74" w:rsidRPr="00EF7CCF">
        <w:rPr>
          <w:bCs/>
          <w:highlight w:val="yellow"/>
        </w:rPr>
        <w:t>is not present, it shall be inferred to be 0.</w:t>
      </w:r>
      <w:r w:rsidR="00EF7CCF" w:rsidRPr="00EF7CCF">
        <w:rPr>
          <w:bCs/>
          <w:highlight w:val="yellow"/>
        </w:rPr>
        <w:t xml:space="preserve"> When </w:t>
      </w:r>
      <w:proofErr w:type="spellStart"/>
      <w:r w:rsidRPr="002007D6">
        <w:rPr>
          <w:rFonts w:eastAsia="PMingLiU"/>
          <w:highlight w:val="yellow"/>
          <w:lang w:eastAsia="zh-TW"/>
        </w:rPr>
        <w:t>use_sps_dlt_</w:t>
      </w:r>
      <w:r w:rsidRPr="002007D6">
        <w:rPr>
          <w:highlight w:val="yellow"/>
        </w:rPr>
        <w:t>flag</w:t>
      </w:r>
      <w:proofErr w:type="spellEnd"/>
      <w:r w:rsidR="00EF7CCF" w:rsidRPr="00EF7CCF">
        <w:rPr>
          <w:highlight w:val="yellow"/>
        </w:rPr>
        <w:t xml:space="preserve"> is equal to </w:t>
      </w:r>
      <w:r>
        <w:rPr>
          <w:highlight w:val="yellow"/>
        </w:rPr>
        <w:t>1</w:t>
      </w:r>
      <w:r w:rsidR="00EF7CCF" w:rsidRPr="00EF7CCF">
        <w:rPr>
          <w:highlight w:val="yellow"/>
        </w:rPr>
        <w:t xml:space="preserve">, </w:t>
      </w:r>
      <w:proofErr w:type="spellStart"/>
      <w:r w:rsidR="00EF7CCF" w:rsidRPr="00EF7CCF">
        <w:rPr>
          <w:highlight w:val="yellow"/>
        </w:rPr>
        <w:t>NumDltValue</w:t>
      </w:r>
      <w:proofErr w:type="spellEnd"/>
      <w:r w:rsidR="00EF7CCF" w:rsidRPr="00EF7CCF">
        <w:rPr>
          <w:highlight w:val="yellow"/>
        </w:rPr>
        <w:t xml:space="preserve"> is set equal to </w:t>
      </w:r>
      <w:proofErr w:type="spellStart"/>
      <w:r w:rsidR="00EF7CCF" w:rsidRPr="00EF7CCF">
        <w:rPr>
          <w:highlight w:val="yellow"/>
        </w:rPr>
        <w:t>NumDltValueSet</w:t>
      </w:r>
      <w:proofErr w:type="spellEnd"/>
      <w:r w:rsidR="00EF7CCF" w:rsidRPr="00EF7CCF">
        <w:rPr>
          <w:highlight w:val="yellow"/>
        </w:rPr>
        <w:t>[</w:t>
      </w:r>
      <w:bookmarkStart w:id="82" w:name="OLE_LINK150"/>
      <w:bookmarkStart w:id="83" w:name="OLE_LINK151"/>
      <w:bookmarkStart w:id="84" w:name="OLE_LINK199"/>
      <w:proofErr w:type="spellStart"/>
      <w:r>
        <w:rPr>
          <w:highlight w:val="yellow"/>
        </w:rPr>
        <w:t>sps_</w:t>
      </w:r>
      <w:r w:rsidR="00EF7CCF" w:rsidRPr="00EF7CCF">
        <w:rPr>
          <w:highlight w:val="yellow"/>
        </w:rPr>
        <w:t>dlt_idx</w:t>
      </w:r>
      <w:bookmarkEnd w:id="82"/>
      <w:bookmarkEnd w:id="83"/>
      <w:bookmarkEnd w:id="84"/>
      <w:proofErr w:type="spellEnd"/>
      <w:r w:rsidR="00EF7CCF">
        <w:rPr>
          <w:highlight w:val="yellow"/>
        </w:rPr>
        <w:t>], and Idx2DepthValue[</w:t>
      </w:r>
      <w:proofErr w:type="spellStart"/>
      <w:r w:rsidR="00EF7CCF">
        <w:rPr>
          <w:highlight w:val="yellow"/>
        </w:rPr>
        <w:t>i</w:t>
      </w:r>
      <w:proofErr w:type="spellEnd"/>
      <w:r w:rsidR="00EF7CCF" w:rsidRPr="00EF7CCF">
        <w:rPr>
          <w:highlight w:val="yellow"/>
        </w:rPr>
        <w:t>] is set equal to Idx2DepthValueSet[</w:t>
      </w:r>
      <w:proofErr w:type="spellStart"/>
      <w:r>
        <w:rPr>
          <w:highlight w:val="yellow"/>
        </w:rPr>
        <w:t>sps_</w:t>
      </w:r>
      <w:r w:rsidR="00EF7CCF">
        <w:rPr>
          <w:highlight w:val="yellow"/>
        </w:rPr>
        <w:t>dlt_idx</w:t>
      </w:r>
      <w:proofErr w:type="spellEnd"/>
      <w:r w:rsidR="00EF7CCF">
        <w:rPr>
          <w:highlight w:val="yellow"/>
        </w:rPr>
        <w:t>][</w:t>
      </w:r>
      <w:proofErr w:type="spellStart"/>
      <w:r w:rsidR="00EF7CCF">
        <w:rPr>
          <w:highlight w:val="yellow"/>
        </w:rPr>
        <w:t>i</w:t>
      </w:r>
      <w:proofErr w:type="spellEnd"/>
      <w:r w:rsidR="00EF7CCF" w:rsidRPr="00EF7CCF">
        <w:rPr>
          <w:highlight w:val="yellow"/>
        </w:rPr>
        <w:t xml:space="preserve">], with </w:t>
      </w:r>
      <w:proofErr w:type="spellStart"/>
      <w:r w:rsidR="00EF7CCF" w:rsidRPr="00EF7CCF">
        <w:rPr>
          <w:highlight w:val="yellow"/>
        </w:rPr>
        <w:t>i</w:t>
      </w:r>
      <w:proofErr w:type="spellEnd"/>
      <w:r w:rsidR="00EF7CCF" w:rsidRPr="00EF7CCF">
        <w:rPr>
          <w:highlight w:val="yellow"/>
        </w:rPr>
        <w:t xml:space="preserve"> = 0,…,  </w:t>
      </w:r>
      <w:bookmarkStart w:id="85" w:name="OLE_LINK173"/>
      <w:bookmarkStart w:id="86" w:name="OLE_LINK174"/>
      <w:proofErr w:type="spellStart"/>
      <w:r w:rsidR="00EF7CCF" w:rsidRPr="00EF7CCF">
        <w:rPr>
          <w:highlight w:val="yellow"/>
        </w:rPr>
        <w:t>NumDltValue</w:t>
      </w:r>
      <w:bookmarkEnd w:id="85"/>
      <w:bookmarkEnd w:id="86"/>
      <w:proofErr w:type="spellEnd"/>
      <w:r w:rsidR="00EF7CCF" w:rsidRPr="00EF7CCF">
        <w:rPr>
          <w:highlight w:val="yellow"/>
        </w:rPr>
        <w:t>.</w:t>
      </w:r>
    </w:p>
    <w:p w:rsidR="00007F09" w:rsidRPr="00094F74" w:rsidRDefault="002007D6" w:rsidP="00007F09">
      <w:pPr>
        <w:pStyle w:val="3H4"/>
        <w:numPr>
          <w:ilvl w:val="0"/>
          <w:numId w:val="0"/>
        </w:numPr>
        <w:tabs>
          <w:tab w:val="clear" w:pos="1078"/>
        </w:tabs>
        <w:rPr>
          <w:b w:val="0"/>
        </w:rPr>
      </w:pPr>
      <w:bookmarkStart w:id="87" w:name="OLE_LINK86"/>
      <w:bookmarkStart w:id="88" w:name="OLE_LINK116"/>
      <w:bookmarkStart w:id="89" w:name="OLE_LINK138"/>
      <w:proofErr w:type="spellStart"/>
      <w:proofErr w:type="gramStart"/>
      <w:r w:rsidRPr="002007D6">
        <w:rPr>
          <w:rFonts w:eastAsia="PMingLiU"/>
          <w:highlight w:val="yellow"/>
          <w:lang w:eastAsia="zh-TW"/>
        </w:rPr>
        <w:t>use_ref_pic_dlt_flag</w:t>
      </w:r>
      <w:bookmarkEnd w:id="87"/>
      <w:bookmarkEnd w:id="88"/>
      <w:bookmarkEnd w:id="89"/>
      <w:proofErr w:type="spellEnd"/>
      <w:proofErr w:type="gramEnd"/>
      <w:r w:rsidR="00007F09" w:rsidRPr="00EF7CCF">
        <w:rPr>
          <w:highlight w:val="yellow"/>
        </w:rPr>
        <w:t xml:space="preserve"> </w:t>
      </w:r>
      <w:r w:rsidR="00007F09" w:rsidRPr="00EF7CCF">
        <w:rPr>
          <w:b w:val="0"/>
          <w:highlight w:val="yellow"/>
        </w:rPr>
        <w:t xml:space="preserve">specifies </w:t>
      </w:r>
      <w:bookmarkStart w:id="90" w:name="OLE_LINK68"/>
      <w:bookmarkStart w:id="91" w:name="OLE_LINK69"/>
      <w:r w:rsidR="00007F09" w:rsidRPr="00EF7CCF">
        <w:rPr>
          <w:b w:val="0"/>
          <w:highlight w:val="yellow"/>
        </w:rPr>
        <w:t xml:space="preserve">whether </w:t>
      </w:r>
      <w:bookmarkEnd w:id="90"/>
      <w:bookmarkEnd w:id="91"/>
      <w:r w:rsidR="00007F09" w:rsidRPr="00EF7CCF">
        <w:rPr>
          <w:b w:val="0"/>
          <w:highlight w:val="yellow"/>
        </w:rPr>
        <w:t xml:space="preserve">to </w:t>
      </w:r>
      <w:r>
        <w:rPr>
          <w:b w:val="0"/>
          <w:highlight w:val="yellow"/>
        </w:rPr>
        <w:t>use</w:t>
      </w:r>
      <w:r w:rsidR="00007F09" w:rsidRPr="00EF7CCF">
        <w:rPr>
          <w:b w:val="0"/>
          <w:highlight w:val="yellow"/>
        </w:rPr>
        <w:t xml:space="preserve"> a </w:t>
      </w:r>
      <w:bookmarkStart w:id="92" w:name="OLE_LINK70"/>
      <w:bookmarkStart w:id="93" w:name="OLE_LINK71"/>
      <w:r w:rsidR="00007F09" w:rsidRPr="00EF7CCF">
        <w:rPr>
          <w:b w:val="0"/>
          <w:highlight w:val="yellow"/>
        </w:rPr>
        <w:t>depth lookup table</w:t>
      </w:r>
      <w:bookmarkEnd w:id="92"/>
      <w:bookmarkEnd w:id="93"/>
      <w:r w:rsidR="00007F09" w:rsidRPr="00EF7CCF">
        <w:rPr>
          <w:b w:val="0"/>
          <w:highlight w:val="yellow"/>
        </w:rPr>
        <w:t xml:space="preserve"> </w:t>
      </w:r>
      <w:r>
        <w:rPr>
          <w:b w:val="0"/>
          <w:highlight w:val="yellow"/>
        </w:rPr>
        <w:t>from a reference picture</w:t>
      </w:r>
      <w:r w:rsidR="00007F09" w:rsidRPr="00EF7CCF">
        <w:rPr>
          <w:b w:val="0"/>
          <w:highlight w:val="yellow"/>
        </w:rPr>
        <w:t xml:space="preserve">. </w:t>
      </w:r>
      <w:bookmarkStart w:id="94" w:name="OLE_LINK132"/>
      <w:bookmarkStart w:id="95" w:name="OLE_LINK133"/>
      <w:bookmarkStart w:id="96" w:name="OLE_LINK130"/>
      <w:bookmarkStart w:id="97" w:name="OLE_LINK131"/>
      <w:r w:rsidR="00007F09" w:rsidRPr="00EF7CCF">
        <w:rPr>
          <w:b w:val="0"/>
          <w:highlight w:val="yellow"/>
        </w:rPr>
        <w:t xml:space="preserve">When </w:t>
      </w:r>
      <w:bookmarkStart w:id="98" w:name="OLE_LINK136"/>
      <w:bookmarkStart w:id="99" w:name="OLE_LINK137"/>
      <w:proofErr w:type="spellStart"/>
      <w:r w:rsidRPr="002007D6">
        <w:rPr>
          <w:rFonts w:eastAsia="PMingLiU"/>
          <w:b w:val="0"/>
          <w:highlight w:val="yellow"/>
          <w:lang w:eastAsia="zh-TW"/>
        </w:rPr>
        <w:t>use_ref_pic_dlt_flag</w:t>
      </w:r>
      <w:proofErr w:type="spellEnd"/>
      <w:r w:rsidR="00007F09" w:rsidRPr="00EF7CCF">
        <w:rPr>
          <w:b w:val="0"/>
          <w:highlight w:val="yellow"/>
        </w:rPr>
        <w:t xml:space="preserve"> </w:t>
      </w:r>
      <w:bookmarkStart w:id="100" w:name="OLE_LINK65"/>
      <w:bookmarkStart w:id="101" w:name="OLE_LINK66"/>
      <w:bookmarkEnd w:id="98"/>
      <w:bookmarkEnd w:id="99"/>
      <w:r w:rsidR="00007F09" w:rsidRPr="00EF7CCF">
        <w:rPr>
          <w:b w:val="0"/>
          <w:bCs/>
          <w:highlight w:val="yellow"/>
        </w:rPr>
        <w:t>is not present, it shall be inferred to be 0.</w:t>
      </w:r>
      <w:bookmarkEnd w:id="94"/>
      <w:bookmarkEnd w:id="95"/>
      <w:r w:rsidR="00007F09">
        <w:rPr>
          <w:b w:val="0"/>
          <w:bCs/>
          <w:highlight w:val="yellow"/>
        </w:rPr>
        <w:t xml:space="preserve"> </w:t>
      </w:r>
    </w:p>
    <w:p w:rsidR="00EF7CCF" w:rsidRDefault="00007F09" w:rsidP="0020252D">
      <w:pPr>
        <w:pStyle w:val="3N0"/>
      </w:pPr>
      <w:bookmarkStart w:id="102" w:name="OLE_LINK74"/>
      <w:bookmarkStart w:id="103" w:name="OLE_LINK75"/>
      <w:bookmarkStart w:id="104" w:name="OLE_LINK88"/>
      <w:bookmarkStart w:id="105" w:name="OLE_LINK82"/>
      <w:bookmarkStart w:id="106" w:name="OLE_LINK83"/>
      <w:bookmarkEnd w:id="96"/>
      <w:bookmarkEnd w:id="97"/>
      <w:bookmarkEnd w:id="100"/>
      <w:bookmarkEnd w:id="101"/>
      <w:proofErr w:type="gramStart"/>
      <w:r w:rsidRPr="00007F09">
        <w:rPr>
          <w:b/>
          <w:highlight w:val="yellow"/>
        </w:rPr>
        <w:t>dlt_from_l0_flag</w:t>
      </w:r>
      <w:bookmarkEnd w:id="102"/>
      <w:bookmarkEnd w:id="103"/>
      <w:bookmarkEnd w:id="104"/>
      <w:proofErr w:type="gramEnd"/>
      <w:r w:rsidRPr="00007F09">
        <w:rPr>
          <w:b/>
          <w:highlight w:val="yellow"/>
        </w:rPr>
        <w:t xml:space="preserve"> </w:t>
      </w:r>
      <w:bookmarkEnd w:id="105"/>
      <w:bookmarkEnd w:id="106"/>
      <w:r w:rsidRPr="00007F09">
        <w:rPr>
          <w:noProof/>
          <w:highlight w:val="yellow"/>
          <w:lang w:eastAsia="ko-KR"/>
        </w:rPr>
        <w:t xml:space="preserve">equal to 1 specifies </w:t>
      </w:r>
      <w:r>
        <w:rPr>
          <w:noProof/>
          <w:highlight w:val="yellow"/>
          <w:lang w:eastAsia="ko-KR"/>
        </w:rPr>
        <w:t xml:space="preserve">that </w:t>
      </w:r>
      <w:r w:rsidRPr="00007F09">
        <w:rPr>
          <w:noProof/>
          <w:highlight w:val="yellow"/>
          <w:lang w:eastAsia="ko-KR"/>
        </w:rPr>
        <w:t xml:space="preserve">the depth lookup talbe is </w:t>
      </w:r>
      <w:bookmarkStart w:id="107" w:name="OLE_LINK72"/>
      <w:bookmarkStart w:id="108" w:name="OLE_LINK73"/>
      <w:r w:rsidRPr="00007F09">
        <w:rPr>
          <w:noProof/>
          <w:highlight w:val="yellow"/>
          <w:lang w:eastAsia="ko-KR"/>
        </w:rPr>
        <w:t xml:space="preserve">inherited </w:t>
      </w:r>
      <w:bookmarkEnd w:id="107"/>
      <w:bookmarkEnd w:id="108"/>
      <w:r w:rsidRPr="00007F09">
        <w:rPr>
          <w:noProof/>
          <w:highlight w:val="yellow"/>
          <w:lang w:eastAsia="ko-KR"/>
        </w:rPr>
        <w:t xml:space="preserve">from list 0, otherwise it is inherited from list 1.When </w:t>
      </w:r>
      <w:r w:rsidRPr="00007F09">
        <w:rPr>
          <w:highlight w:val="yellow"/>
        </w:rPr>
        <w:t>dlt_from_l0_flag</w:t>
      </w:r>
      <w:r w:rsidRPr="00007F09">
        <w:rPr>
          <w:noProof/>
          <w:highlight w:val="yellow"/>
          <w:lang w:eastAsia="ko-KR"/>
        </w:rPr>
        <w:t xml:space="preserve"> is not present, it is inferred to be 0.</w:t>
      </w:r>
      <w:r>
        <w:t xml:space="preserve"> </w:t>
      </w:r>
    </w:p>
    <w:p w:rsidR="00007F09" w:rsidRDefault="00007F09" w:rsidP="0020252D">
      <w:pPr>
        <w:pStyle w:val="3N0"/>
      </w:pPr>
      <w:bookmarkStart w:id="109" w:name="OLE_LINK78"/>
      <w:bookmarkStart w:id="110" w:name="OLE_LINK79"/>
      <w:proofErr w:type="spellStart"/>
      <w:r>
        <w:rPr>
          <w:b/>
          <w:highlight w:val="yellow"/>
        </w:rPr>
        <w:t>dlt</w:t>
      </w:r>
      <w:proofErr w:type="spellEnd"/>
      <w:r>
        <w:rPr>
          <w:b/>
          <w:highlight w:val="yellow"/>
        </w:rPr>
        <w:t>_</w:t>
      </w:r>
      <w:r w:rsidR="002007D6">
        <w:rPr>
          <w:b/>
          <w:highlight w:val="yellow"/>
        </w:rPr>
        <w:t xml:space="preserve"> </w:t>
      </w:r>
      <w:proofErr w:type="spellStart"/>
      <w:r>
        <w:rPr>
          <w:b/>
          <w:highlight w:val="yellow"/>
        </w:rPr>
        <w:t>ref_idx</w:t>
      </w:r>
      <w:bookmarkEnd w:id="109"/>
      <w:bookmarkEnd w:id="110"/>
      <w:proofErr w:type="spellEnd"/>
      <w:r>
        <w:rPr>
          <w:b/>
          <w:noProof/>
          <w:highlight w:val="yellow"/>
        </w:rPr>
        <w:t xml:space="preserve"> </w:t>
      </w:r>
      <w:r>
        <w:rPr>
          <w:noProof/>
          <w:highlight w:val="yellow"/>
        </w:rPr>
        <w:t>specifies the reference index of the reference picture</w:t>
      </w:r>
      <w:r w:rsidR="007E795A">
        <w:rPr>
          <w:noProof/>
          <w:highlight w:val="yellow"/>
        </w:rPr>
        <w:t xml:space="preserve"> </w:t>
      </w:r>
      <w:r>
        <w:rPr>
          <w:noProof/>
          <w:highlight w:val="yellow"/>
        </w:rPr>
        <w:t xml:space="preserve">from which the depth lookup table is inherited. When </w:t>
      </w:r>
      <w:r w:rsidR="007E795A">
        <w:rPr>
          <w:noProof/>
          <w:highlight w:val="yellow"/>
        </w:rPr>
        <w:t xml:space="preserve">the current slice is a P slice, </w:t>
      </w:r>
      <w:bookmarkStart w:id="111" w:name="OLE_LINK80"/>
      <w:bookmarkStart w:id="112" w:name="OLE_LINK81"/>
      <w:proofErr w:type="spellStart"/>
      <w:r w:rsidR="002007D6">
        <w:rPr>
          <w:highlight w:val="yellow"/>
        </w:rPr>
        <w:t>dlt_</w:t>
      </w:r>
      <w:r w:rsidR="007E795A" w:rsidRPr="007E795A">
        <w:rPr>
          <w:highlight w:val="yellow"/>
        </w:rPr>
        <w:t>ref_idx</w:t>
      </w:r>
      <w:bookmarkEnd w:id="111"/>
      <w:bookmarkEnd w:id="112"/>
      <w:proofErr w:type="spellEnd"/>
      <w:r>
        <w:rPr>
          <w:noProof/>
          <w:highlight w:val="yellow"/>
        </w:rPr>
        <w:t xml:space="preserve"> refers to a picture in list 0. When the current slice is a B slice, </w:t>
      </w:r>
      <w:bookmarkStart w:id="113" w:name="OLE_LINK84"/>
      <w:bookmarkStart w:id="114" w:name="OLE_LINK85"/>
      <w:bookmarkStart w:id="115" w:name="OLE_LINK87"/>
      <w:proofErr w:type="spellStart"/>
      <w:r w:rsidR="007E795A">
        <w:rPr>
          <w:highlight w:val="yellow"/>
        </w:rPr>
        <w:t>dlt_ref_idx</w:t>
      </w:r>
      <w:bookmarkEnd w:id="113"/>
      <w:bookmarkEnd w:id="114"/>
      <w:bookmarkEnd w:id="115"/>
      <w:proofErr w:type="spellEnd"/>
      <w:r>
        <w:rPr>
          <w:noProof/>
          <w:highlight w:val="yellow"/>
        </w:rPr>
        <w:t xml:space="preserve"> refers to a picture in list 0 if </w:t>
      </w:r>
      <w:r w:rsidR="007E795A" w:rsidRPr="007E795A">
        <w:rPr>
          <w:highlight w:val="yellow"/>
        </w:rPr>
        <w:t>dlt_from_l0_flag</w:t>
      </w:r>
      <w:r>
        <w:rPr>
          <w:noProof/>
          <w:highlight w:val="yellow"/>
        </w:rPr>
        <w:t xml:space="preserve"> is 1, otherwise it refers to a picture in list 1. </w:t>
      </w:r>
      <w:proofErr w:type="spellStart"/>
      <w:proofErr w:type="gramStart"/>
      <w:r w:rsidR="007E795A">
        <w:rPr>
          <w:highlight w:val="yellow"/>
        </w:rPr>
        <w:t>dlt_ref_idx</w:t>
      </w:r>
      <w:proofErr w:type="spellEnd"/>
      <w:proofErr w:type="gramEnd"/>
      <w:r>
        <w:rPr>
          <w:noProof/>
          <w:highlight w:val="yellow"/>
        </w:rPr>
        <w:t xml:space="preserve"> shall always refer to a valid list entry, and the resulting picture shall be the same for all slices of a coded picture.</w:t>
      </w:r>
      <w:r>
        <w:rPr>
          <w:noProof/>
          <w:highlight w:val="yellow"/>
          <w:lang w:eastAsia="ko-KR"/>
        </w:rPr>
        <w:t xml:space="preserve"> </w:t>
      </w:r>
      <w:r>
        <w:rPr>
          <w:noProof/>
          <w:highlight w:val="yellow"/>
        </w:rPr>
        <w:t xml:space="preserve">When </w:t>
      </w:r>
      <w:proofErr w:type="spellStart"/>
      <w:r w:rsidR="007E795A">
        <w:rPr>
          <w:highlight w:val="yellow"/>
        </w:rPr>
        <w:t>dlt_</w:t>
      </w:r>
      <w:r w:rsidR="002007D6">
        <w:rPr>
          <w:highlight w:val="yellow"/>
        </w:rPr>
        <w:t>r</w:t>
      </w:r>
      <w:r w:rsidR="007E795A">
        <w:rPr>
          <w:highlight w:val="yellow"/>
        </w:rPr>
        <w:t>ef_idx</w:t>
      </w:r>
      <w:proofErr w:type="spellEnd"/>
      <w:r>
        <w:rPr>
          <w:noProof/>
          <w:highlight w:val="yellow"/>
        </w:rPr>
        <w:t xml:space="preserve"> is not present, it is inferred to be </w:t>
      </w:r>
      <w:r w:rsidR="007E795A">
        <w:rPr>
          <w:noProof/>
          <w:highlight w:val="yellow"/>
        </w:rPr>
        <w:t>0</w:t>
      </w:r>
      <w:r>
        <w:rPr>
          <w:noProof/>
          <w:highlight w:val="yellow"/>
        </w:rPr>
        <w:t>.</w:t>
      </w:r>
    </w:p>
    <w:p w:rsidR="00007F09" w:rsidRPr="00007F09" w:rsidRDefault="00007F09" w:rsidP="0020252D">
      <w:pPr>
        <w:pStyle w:val="3N0"/>
      </w:pPr>
    </w:p>
    <w:p w:rsidR="00EF7CCF" w:rsidRPr="00D3467B" w:rsidRDefault="00D3467B" w:rsidP="00D3467B">
      <w:pPr>
        <w:pStyle w:val="3H4"/>
        <w:numPr>
          <w:ilvl w:val="0"/>
          <w:numId w:val="0"/>
        </w:numPr>
        <w:tabs>
          <w:tab w:val="left" w:pos="720"/>
        </w:tabs>
      </w:pPr>
      <w:r w:rsidRPr="00D3467B">
        <w:rPr>
          <w:highlight w:val="yellow"/>
        </w:rPr>
        <w:t>H.7.4.5.5</w:t>
      </w:r>
      <w:r w:rsidRPr="00D3467B">
        <w:rPr>
          <w:highlight w:val="yellow"/>
        </w:rPr>
        <w:tab/>
        <w:t>Depth lookup table semantics</w:t>
      </w:r>
    </w:p>
    <w:p w:rsidR="0020252D" w:rsidRDefault="0020252D" w:rsidP="0020252D">
      <w:pPr>
        <w:pStyle w:val="3N0"/>
        <w:rPr>
          <w:bCs/>
          <w:highlight w:val="yellow"/>
        </w:rPr>
      </w:pPr>
      <w:proofErr w:type="spellStart"/>
      <w:r>
        <w:rPr>
          <w:b/>
          <w:highlight w:val="yellow"/>
          <w:lang w:eastAsia="ko-KR"/>
        </w:rPr>
        <w:t>code_full_bit_map_</w:t>
      </w:r>
      <w:proofErr w:type="gramStart"/>
      <w:r>
        <w:rPr>
          <w:b/>
          <w:highlight w:val="yellow"/>
          <w:lang w:eastAsia="ko-KR"/>
        </w:rPr>
        <w:t>flag</w:t>
      </w:r>
      <w:proofErr w:type="spellEnd"/>
      <w:r>
        <w:rPr>
          <w:highlight w:val="yellow"/>
        </w:rPr>
        <w:t>[</w:t>
      </w:r>
      <w:proofErr w:type="spellStart"/>
      <w:proofErr w:type="gramEnd"/>
      <w:r>
        <w:rPr>
          <w:bCs/>
          <w:highlight w:val="yellow"/>
        </w:rPr>
        <w:t>layerId</w:t>
      </w:r>
      <w:proofErr w:type="spellEnd"/>
      <w:r>
        <w:rPr>
          <w:highlight w:val="yellow"/>
        </w:rPr>
        <w:t>]</w:t>
      </w:r>
      <w:r w:rsidR="00D3467B">
        <w:rPr>
          <w:highlight w:val="yellow"/>
        </w:rPr>
        <w:t>[</w:t>
      </w:r>
      <w:proofErr w:type="spellStart"/>
      <w:r w:rsidR="00D3467B">
        <w:rPr>
          <w:highlight w:val="yellow"/>
        </w:rPr>
        <w:t>dlt_id</w:t>
      </w:r>
      <w:proofErr w:type="spellEnd"/>
      <w:r w:rsidR="00D3467B">
        <w:rPr>
          <w:highlight w:val="yellow"/>
        </w:rPr>
        <w:t>]</w:t>
      </w:r>
      <w:r>
        <w:rPr>
          <w:highlight w:val="yellow"/>
        </w:rPr>
        <w:t xml:space="preserve"> </w:t>
      </w:r>
      <w:r>
        <w:rPr>
          <w:bCs/>
          <w:highlight w:val="yellow"/>
        </w:rPr>
        <w:t xml:space="preserve">specifies whether to code the full bit map or not </w:t>
      </w:r>
      <w:bookmarkStart w:id="116" w:name="OLE_LINK164"/>
      <w:bookmarkStart w:id="117" w:name="OLE_LINK165"/>
      <w:bookmarkStart w:id="118" w:name="OLE_LINK170"/>
      <w:bookmarkStart w:id="119" w:name="OLE_LINK166"/>
      <w:bookmarkStart w:id="120" w:name="OLE_LINK167"/>
      <w:r w:rsidR="00D3467B">
        <w:rPr>
          <w:bCs/>
          <w:highlight w:val="yellow"/>
        </w:rPr>
        <w:t xml:space="preserve">in the depth lookup table </w:t>
      </w:r>
      <w:bookmarkStart w:id="121" w:name="OLE_LINK168"/>
      <w:bookmarkStart w:id="122" w:name="OLE_LINK169"/>
      <w:r w:rsidR="00D3467B">
        <w:rPr>
          <w:bCs/>
          <w:highlight w:val="yellow"/>
        </w:rPr>
        <w:t xml:space="preserve">referred by </w:t>
      </w:r>
      <w:proofErr w:type="spellStart"/>
      <w:r w:rsidR="00D3467B">
        <w:rPr>
          <w:bCs/>
          <w:highlight w:val="yellow"/>
        </w:rPr>
        <w:t>dlt_id</w:t>
      </w:r>
      <w:bookmarkEnd w:id="116"/>
      <w:bookmarkEnd w:id="117"/>
      <w:bookmarkEnd w:id="118"/>
      <w:proofErr w:type="spellEnd"/>
      <w:r w:rsidR="00D3467B">
        <w:rPr>
          <w:bCs/>
          <w:highlight w:val="yellow"/>
        </w:rPr>
        <w:t xml:space="preserve"> </w:t>
      </w:r>
      <w:bookmarkEnd w:id="119"/>
      <w:bookmarkEnd w:id="120"/>
      <w:bookmarkEnd w:id="121"/>
      <w:bookmarkEnd w:id="122"/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>
        <w:rPr>
          <w:highlight w:val="yellow"/>
        </w:rPr>
        <w:t>layerId</w:t>
      </w:r>
      <w:proofErr w:type="spellEnd"/>
      <w:r>
        <w:rPr>
          <w:bCs/>
          <w:highlight w:val="yellow"/>
        </w:rPr>
        <w:t>.</w:t>
      </w:r>
    </w:p>
    <w:p w:rsidR="0020252D" w:rsidRDefault="0020252D" w:rsidP="0020252D">
      <w:pPr>
        <w:pStyle w:val="3N0"/>
        <w:rPr>
          <w:highlight w:val="yellow"/>
        </w:rPr>
      </w:pPr>
      <w:bookmarkStart w:id="123" w:name="OLE_LINK107"/>
      <w:bookmarkStart w:id="124" w:name="OLE_LINK106"/>
      <w:proofErr w:type="spellStart"/>
      <w:r>
        <w:rPr>
          <w:b/>
          <w:highlight w:val="yellow"/>
          <w:lang w:eastAsia="ko-KR"/>
        </w:rPr>
        <w:t>min_dlt_</w:t>
      </w:r>
      <w:proofErr w:type="gramStart"/>
      <w:r>
        <w:rPr>
          <w:b/>
          <w:highlight w:val="yellow"/>
          <w:lang w:eastAsia="ko-KR"/>
        </w:rPr>
        <w:t>value</w:t>
      </w:r>
      <w:proofErr w:type="spellEnd"/>
      <w:r>
        <w:rPr>
          <w:highlight w:val="yellow"/>
        </w:rPr>
        <w:t>[</w:t>
      </w:r>
      <w:bookmarkStart w:id="125" w:name="OLE_LINK57"/>
      <w:bookmarkStart w:id="126" w:name="OLE_LINK56"/>
      <w:proofErr w:type="spellStart"/>
      <w:proofErr w:type="gramEnd"/>
      <w:r>
        <w:rPr>
          <w:bCs/>
          <w:highlight w:val="yellow"/>
        </w:rPr>
        <w:t>layerId</w:t>
      </w:r>
      <w:bookmarkEnd w:id="125"/>
      <w:bookmarkEnd w:id="126"/>
      <w:proofErr w:type="spellEnd"/>
      <w:r>
        <w:rPr>
          <w:highlight w:val="yellow"/>
        </w:rPr>
        <w:t>]</w:t>
      </w:r>
      <w:bookmarkStart w:id="127" w:name="OLE_LINK160"/>
      <w:bookmarkStart w:id="128" w:name="OLE_LINK161"/>
      <w:bookmarkEnd w:id="123"/>
      <w:bookmarkEnd w:id="124"/>
      <w:r w:rsidR="00D3467B">
        <w:rPr>
          <w:highlight w:val="yellow"/>
        </w:rPr>
        <w:t>[</w:t>
      </w:r>
      <w:proofErr w:type="spellStart"/>
      <w:r w:rsidR="00D3467B">
        <w:rPr>
          <w:highlight w:val="yellow"/>
        </w:rPr>
        <w:t>dlt_id</w:t>
      </w:r>
      <w:proofErr w:type="spellEnd"/>
      <w:r w:rsidR="00D3467B">
        <w:rPr>
          <w:highlight w:val="yellow"/>
        </w:rPr>
        <w:t xml:space="preserve">] </w:t>
      </w:r>
      <w:r>
        <w:rPr>
          <w:highlight w:val="yellow"/>
        </w:rPr>
        <w:t xml:space="preserve"> </w:t>
      </w:r>
      <w:bookmarkEnd w:id="127"/>
      <w:bookmarkEnd w:id="128"/>
      <w:r>
        <w:rPr>
          <w:bCs/>
          <w:highlight w:val="yellow"/>
        </w:rPr>
        <w:t xml:space="preserve">specifies the smallest value in the depth lookup table </w:t>
      </w:r>
      <w:r w:rsidR="00D3467B">
        <w:rPr>
          <w:bCs/>
          <w:highlight w:val="yellow"/>
        </w:rPr>
        <w:t xml:space="preserve">referred by </w:t>
      </w:r>
      <w:proofErr w:type="spellStart"/>
      <w:r w:rsidR="00D3467B">
        <w:rPr>
          <w:bCs/>
          <w:highlight w:val="yellow"/>
        </w:rPr>
        <w:t>dlt_id</w:t>
      </w:r>
      <w:proofErr w:type="spellEnd"/>
      <w:r w:rsidR="00D3467B">
        <w:rPr>
          <w:bCs/>
          <w:highlight w:val="yellow"/>
        </w:rPr>
        <w:t xml:space="preserve"> </w:t>
      </w:r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>
        <w:rPr>
          <w:bCs/>
          <w:highlight w:val="yellow"/>
        </w:rPr>
        <w:t>layerId</w:t>
      </w:r>
      <w:proofErr w:type="spellEnd"/>
      <w:r>
        <w:rPr>
          <w:bCs/>
          <w:highlight w:val="yellow"/>
        </w:rPr>
        <w:t xml:space="preserve">. </w:t>
      </w:r>
      <w:bookmarkStart w:id="129" w:name="OLE_LINK124"/>
      <w:bookmarkStart w:id="130" w:name="OLE_LINK125"/>
      <w:r>
        <w:rPr>
          <w:bCs/>
          <w:highlight w:val="yellow"/>
        </w:rPr>
        <w:t xml:space="preserve">The number of bits used to represent it is </w:t>
      </w:r>
      <w:bookmarkStart w:id="131" w:name="OLE_LINK126"/>
      <w:bookmarkStart w:id="132" w:name="OLE_LINK127"/>
      <w:bookmarkEnd w:id="129"/>
      <w:bookmarkEnd w:id="130"/>
      <w:proofErr w:type="gramStart"/>
      <w:r>
        <w:rPr>
          <w:bCs/>
          <w:highlight w:val="yellow"/>
        </w:rPr>
        <w:t>log2</w:t>
      </w:r>
      <w:bookmarkEnd w:id="131"/>
      <w:bookmarkEnd w:id="132"/>
      <w:r>
        <w:rPr>
          <w:bCs/>
          <w:highlight w:val="yellow"/>
        </w:rPr>
        <w:t>(</w:t>
      </w:r>
      <w:proofErr w:type="gramEnd"/>
      <w:r>
        <w:rPr>
          <w:bCs/>
          <w:highlight w:val="yellow"/>
        </w:rPr>
        <w:t xml:space="preserve">MAX_DEPTH_VALUE + 1). When </w:t>
      </w:r>
      <w:proofErr w:type="spellStart"/>
      <w:r>
        <w:rPr>
          <w:highlight w:val="yellow"/>
          <w:lang w:eastAsia="ko-KR"/>
        </w:rPr>
        <w:t>min_dlt_</w:t>
      </w:r>
      <w:proofErr w:type="gramStart"/>
      <w:r>
        <w:rPr>
          <w:highlight w:val="yellow"/>
          <w:lang w:eastAsia="ko-KR"/>
        </w:rPr>
        <w:t>value</w:t>
      </w:r>
      <w:proofErr w:type="spellEnd"/>
      <w:r>
        <w:rPr>
          <w:highlight w:val="yellow"/>
        </w:rPr>
        <w:t>[</w:t>
      </w:r>
      <w:proofErr w:type="spellStart"/>
      <w:proofErr w:type="gramEnd"/>
      <w:r>
        <w:rPr>
          <w:highlight w:val="yellow"/>
        </w:rPr>
        <w:t>layerId</w:t>
      </w:r>
      <w:proofErr w:type="spellEnd"/>
      <w:r>
        <w:rPr>
          <w:highlight w:val="yellow"/>
        </w:rPr>
        <w:t>]</w:t>
      </w:r>
      <w:r w:rsidR="00D3467B">
        <w:rPr>
          <w:highlight w:val="yellow"/>
        </w:rPr>
        <w:t>[</w:t>
      </w:r>
      <w:proofErr w:type="spellStart"/>
      <w:r w:rsidR="00D3467B">
        <w:rPr>
          <w:highlight w:val="yellow"/>
        </w:rPr>
        <w:t>dlt_id</w:t>
      </w:r>
      <w:proofErr w:type="spellEnd"/>
      <w:r w:rsidR="00D3467B">
        <w:rPr>
          <w:highlight w:val="yellow"/>
        </w:rPr>
        <w:t xml:space="preserve">]  </w:t>
      </w:r>
      <w:r>
        <w:rPr>
          <w:bCs/>
          <w:highlight w:val="yellow"/>
        </w:rPr>
        <w:t xml:space="preserve"> </w:t>
      </w:r>
      <w:bookmarkStart w:id="133" w:name="OLE_LINK120"/>
      <w:bookmarkStart w:id="134" w:name="OLE_LINK121"/>
      <w:bookmarkStart w:id="135" w:name="OLE_LINK114"/>
      <w:bookmarkStart w:id="136" w:name="OLE_LINK115"/>
      <w:r>
        <w:rPr>
          <w:bCs/>
          <w:highlight w:val="yellow"/>
        </w:rPr>
        <w:t xml:space="preserve">is not present, it shall be inferred to be </w:t>
      </w:r>
      <w:bookmarkEnd w:id="133"/>
      <w:bookmarkEnd w:id="134"/>
      <w:r>
        <w:rPr>
          <w:bCs/>
          <w:highlight w:val="yellow"/>
        </w:rPr>
        <w:t>-1.</w:t>
      </w:r>
      <w:bookmarkEnd w:id="135"/>
      <w:bookmarkEnd w:id="136"/>
    </w:p>
    <w:p w:rsidR="0020252D" w:rsidRDefault="0020252D" w:rsidP="0020252D">
      <w:pPr>
        <w:pStyle w:val="3N"/>
        <w:rPr>
          <w:rFonts w:ascii="Times New Roman" w:hAnsi="Times New Roman" w:cs="Times New Roman"/>
          <w:highlight w:val="yellow"/>
        </w:rPr>
      </w:pPr>
      <w:bookmarkStart w:id="137" w:name="OLE_LINK108"/>
      <w:bookmarkStart w:id="138" w:name="OLE_LINK109"/>
      <w:proofErr w:type="spellStart"/>
      <w:r>
        <w:rPr>
          <w:rFonts w:ascii="Times New Roman" w:hAnsi="Times New Roman" w:cs="Times New Roman"/>
          <w:b/>
          <w:highlight w:val="yellow"/>
          <w:lang w:eastAsia="ko-KR"/>
        </w:rPr>
        <w:t>diff_max_dlt_</w:t>
      </w:r>
      <w:proofErr w:type="gramStart"/>
      <w:r>
        <w:rPr>
          <w:rFonts w:ascii="Times New Roman" w:hAnsi="Times New Roman" w:cs="Times New Roman"/>
          <w:b/>
          <w:highlight w:val="yellow"/>
          <w:lang w:eastAsia="ko-KR"/>
        </w:rPr>
        <w:t>value</w:t>
      </w:r>
      <w:proofErr w:type="spellEnd"/>
      <w:r>
        <w:rPr>
          <w:rFonts w:ascii="Times New Roman" w:hAnsi="Times New Roman" w:cs="Times New Roman"/>
          <w:highlight w:val="yellow"/>
        </w:rPr>
        <w:t>[</w:t>
      </w:r>
      <w:proofErr w:type="spellStart"/>
      <w:proofErr w:type="gramEnd"/>
      <w:r>
        <w:rPr>
          <w:rFonts w:ascii="Times New Roman" w:hAnsi="Times New Roman" w:cs="Times New Roman"/>
          <w:bCs/>
          <w:highlight w:val="yellow"/>
        </w:rPr>
        <w:t>layerId</w:t>
      </w:r>
      <w:proofErr w:type="spellEnd"/>
      <w:r w:rsidRPr="00D3467B">
        <w:rPr>
          <w:rFonts w:ascii="Times New Roman" w:hAnsi="Times New Roman" w:cs="Times New Roman"/>
          <w:bCs/>
          <w:highlight w:val="yellow"/>
        </w:rPr>
        <w:t>]</w:t>
      </w:r>
      <w:bookmarkStart w:id="139" w:name="OLE_LINK162"/>
      <w:bookmarkStart w:id="140" w:name="OLE_LINK163"/>
      <w:bookmarkEnd w:id="137"/>
      <w:bookmarkEnd w:id="138"/>
      <w:r w:rsidR="00D3467B" w:rsidRPr="00D3467B">
        <w:rPr>
          <w:rFonts w:ascii="Times New Roman" w:hAnsi="Times New Roman" w:cs="Times New Roman"/>
          <w:bCs/>
          <w:highlight w:val="yellow"/>
        </w:rPr>
        <w:t>[</w:t>
      </w:r>
      <w:proofErr w:type="spellStart"/>
      <w:r w:rsidR="00D3467B" w:rsidRPr="00D3467B">
        <w:rPr>
          <w:rFonts w:ascii="Times New Roman" w:hAnsi="Times New Roman" w:cs="Times New Roman"/>
          <w:bCs/>
          <w:highlight w:val="yellow"/>
        </w:rPr>
        <w:t>dlt_id</w:t>
      </w:r>
      <w:proofErr w:type="spellEnd"/>
      <w:r w:rsidR="00D3467B" w:rsidRPr="00D3467B">
        <w:rPr>
          <w:rFonts w:ascii="Times New Roman" w:hAnsi="Times New Roman" w:cs="Times New Roman"/>
          <w:bCs/>
          <w:highlight w:val="yellow"/>
        </w:rPr>
        <w:t>]</w:t>
      </w:r>
      <w:r w:rsidR="00D3467B">
        <w:rPr>
          <w:highlight w:val="yellow"/>
        </w:rPr>
        <w:t xml:space="preserve"> </w:t>
      </w:r>
      <w:bookmarkEnd w:id="139"/>
      <w:bookmarkEnd w:id="140"/>
      <w:r>
        <w:rPr>
          <w:rFonts w:ascii="Times New Roman" w:hAnsi="Times New Roman" w:cs="Times New Roman"/>
          <w:bCs/>
          <w:highlight w:val="yellow"/>
        </w:rPr>
        <w:t xml:space="preserve">specifies the difference between the largest and smallest value in the depth lookup table </w:t>
      </w:r>
      <w:r w:rsidR="00D3467B" w:rsidRPr="00D3467B">
        <w:rPr>
          <w:rFonts w:ascii="Times New Roman" w:hAnsi="Times New Roman" w:cs="Times New Roman"/>
          <w:bCs/>
          <w:highlight w:val="yellow"/>
        </w:rPr>
        <w:t xml:space="preserve">referred by </w:t>
      </w:r>
      <w:proofErr w:type="spellStart"/>
      <w:r w:rsidR="00D3467B" w:rsidRPr="00D3467B">
        <w:rPr>
          <w:rFonts w:ascii="Times New Roman" w:hAnsi="Times New Roman" w:cs="Times New Roman"/>
          <w:bCs/>
          <w:highlight w:val="yellow"/>
        </w:rPr>
        <w:t>dlt_id</w:t>
      </w:r>
      <w:proofErr w:type="spellEnd"/>
      <w:r w:rsidR="00D3467B" w:rsidRPr="00D3467B">
        <w:rPr>
          <w:rFonts w:ascii="Times New Roman" w:hAnsi="Times New Roman" w:cs="Times New Roman"/>
          <w:bCs/>
          <w:highlight w:val="yellow"/>
        </w:rPr>
        <w:t xml:space="preserve"> </w:t>
      </w:r>
      <w:r w:rsidRPr="00D3467B">
        <w:rPr>
          <w:rFonts w:ascii="Times New Roman" w:hAnsi="Times New Roman" w:cs="Times New Roman"/>
          <w:bCs/>
          <w:highlight w:val="yellow"/>
        </w:rPr>
        <w:t>for depth</w:t>
      </w:r>
      <w:r>
        <w:rPr>
          <w:rFonts w:ascii="Times New Roman" w:hAnsi="Times New Roman" w:cs="Times New Roman"/>
          <w:highlight w:val="yellow"/>
        </w:rPr>
        <w:t xml:space="preserve"> view components with </w:t>
      </w:r>
      <w:proofErr w:type="spellStart"/>
      <w:r>
        <w:rPr>
          <w:rFonts w:ascii="Times New Roman" w:hAnsi="Times New Roman" w:cs="Times New Roman"/>
          <w:highlight w:val="yellow"/>
        </w:rPr>
        <w:t>layer_id</w:t>
      </w:r>
      <w:proofErr w:type="spellEnd"/>
      <w:r>
        <w:rPr>
          <w:rFonts w:ascii="Times New Roman" w:hAnsi="Times New Roman" w:cs="Times New Roman"/>
          <w:highlight w:val="yellow"/>
        </w:rPr>
        <w:t xml:space="preserve"> equal to </w:t>
      </w:r>
      <w:proofErr w:type="spellStart"/>
      <w:r>
        <w:rPr>
          <w:rFonts w:ascii="Times New Roman" w:hAnsi="Times New Roman" w:cs="Times New Roman"/>
          <w:highlight w:val="yellow"/>
        </w:rPr>
        <w:t>layerId</w:t>
      </w:r>
      <w:proofErr w:type="spellEnd"/>
      <w:r>
        <w:rPr>
          <w:rFonts w:ascii="Times New Roman" w:hAnsi="Times New Roman" w:cs="Times New Roman"/>
          <w:bCs/>
          <w:highlight w:val="yellow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highlight w:val="yellow"/>
          <w:lang w:eastAsia="zh-TW"/>
        </w:rPr>
        <w:t>MaxDltValue</w:t>
      </w:r>
      <w:proofErr w:type="spellEnd"/>
      <w:r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proofErr w:type="gramEnd"/>
      <w:r>
        <w:rPr>
          <w:rFonts w:ascii="Times New Roman" w:hAnsi="Times New Roman" w:cs="Times New Roman"/>
          <w:highlight w:val="yellow"/>
          <w:lang w:eastAsia="ko-KR"/>
        </w:rPr>
        <w:t>layerId</w:t>
      </w:r>
      <w:proofErr w:type="spellEnd"/>
      <w:r>
        <w:rPr>
          <w:rFonts w:ascii="Times New Roman" w:hAnsi="Times New Roman" w:cs="Times New Roman"/>
          <w:highlight w:val="yellow"/>
          <w:lang w:eastAsia="ko-KR"/>
        </w:rPr>
        <w:t>]</w:t>
      </w:r>
      <w:r w:rsidR="00D3467B"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r w:rsidR="00D3467B">
        <w:rPr>
          <w:rFonts w:ascii="Times New Roman" w:hAnsi="Times New Roman" w:cs="Times New Roman"/>
          <w:highlight w:val="yellow"/>
          <w:lang w:eastAsia="ko-KR"/>
        </w:rPr>
        <w:t>dlt_id</w:t>
      </w:r>
      <w:proofErr w:type="spellEnd"/>
      <w:r w:rsidR="00D3467B">
        <w:rPr>
          <w:rFonts w:ascii="Times New Roman" w:hAnsi="Times New Roman" w:cs="Times New Roman"/>
          <w:highlight w:val="yellow"/>
          <w:lang w:eastAsia="ko-KR"/>
        </w:rPr>
        <w:t>]</w:t>
      </w:r>
      <w:r>
        <w:rPr>
          <w:rFonts w:ascii="Times New Roman" w:hAnsi="Times New Roman" w:cs="Times New Roman"/>
          <w:highlight w:val="yellow"/>
          <w:lang w:eastAsia="ko-KR"/>
        </w:rPr>
        <w:t xml:space="preserve"> is computed as </w:t>
      </w:r>
      <w:bookmarkStart w:id="141" w:name="OLE_LINK110"/>
      <w:bookmarkStart w:id="142" w:name="OLE_LINK111"/>
      <w:r>
        <w:rPr>
          <w:rFonts w:ascii="Times New Roman" w:hAnsi="Times New Roman" w:cs="Times New Roman"/>
          <w:highlight w:val="yellow"/>
          <w:lang w:eastAsia="zh-TW"/>
        </w:rPr>
        <w:t xml:space="preserve">follows: </w:t>
      </w:r>
      <w:proofErr w:type="spellStart"/>
      <w:r>
        <w:rPr>
          <w:rFonts w:ascii="Times New Roman" w:hAnsi="Times New Roman" w:cs="Times New Roman"/>
          <w:highlight w:val="yellow"/>
          <w:lang w:eastAsia="zh-TW"/>
        </w:rPr>
        <w:t>MaxDltValue</w:t>
      </w:r>
      <w:proofErr w:type="spellEnd"/>
      <w:r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r>
        <w:rPr>
          <w:rFonts w:ascii="Times New Roman" w:hAnsi="Times New Roman" w:cs="Times New Roman"/>
          <w:highlight w:val="yellow"/>
        </w:rPr>
        <w:t>layerId</w:t>
      </w:r>
      <w:proofErr w:type="spellEnd"/>
      <w:r>
        <w:rPr>
          <w:rFonts w:ascii="Times New Roman" w:hAnsi="Times New Roman" w:cs="Times New Roman"/>
          <w:highlight w:val="yellow"/>
        </w:rPr>
        <w:t>]</w:t>
      </w:r>
      <w:bookmarkEnd w:id="141"/>
      <w:bookmarkEnd w:id="142"/>
      <w:r w:rsidR="00D3467B" w:rsidRPr="00D3467B">
        <w:rPr>
          <w:rFonts w:ascii="Times New Roman" w:hAnsi="Times New Roman" w:cs="Times New Roman"/>
          <w:highlight w:val="yellow"/>
        </w:rPr>
        <w:t>[</w:t>
      </w:r>
      <w:proofErr w:type="spellStart"/>
      <w:r w:rsidR="00D3467B" w:rsidRPr="00D3467B">
        <w:rPr>
          <w:rFonts w:ascii="Times New Roman" w:hAnsi="Times New Roman" w:cs="Times New Roman"/>
          <w:highlight w:val="yellow"/>
        </w:rPr>
        <w:t>dlt_id</w:t>
      </w:r>
      <w:proofErr w:type="spellEnd"/>
      <w:r w:rsidR="00D3467B" w:rsidRPr="00D3467B">
        <w:rPr>
          <w:rFonts w:ascii="Times New Roman" w:hAnsi="Times New Roman" w:cs="Times New Roman"/>
          <w:highlight w:val="yellow"/>
        </w:rPr>
        <w:t>]</w:t>
      </w:r>
      <w:r w:rsidR="00D3467B">
        <w:rPr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  <w:lang w:eastAsia="ko-KR"/>
        </w:rPr>
        <w:t xml:space="preserve">= </w:t>
      </w:r>
      <w:proofErr w:type="spellStart"/>
      <w:r>
        <w:rPr>
          <w:rFonts w:ascii="Times New Roman" w:hAnsi="Times New Roman" w:cs="Times New Roman"/>
          <w:highlight w:val="yellow"/>
          <w:lang w:eastAsia="ko-KR"/>
        </w:rPr>
        <w:t>min_dlt_value</w:t>
      </w:r>
      <w:proofErr w:type="spellEnd"/>
      <w:r>
        <w:rPr>
          <w:rFonts w:ascii="Times New Roman" w:hAnsi="Times New Roman" w:cs="Times New Roman"/>
          <w:highlight w:val="yellow"/>
        </w:rPr>
        <w:t>[</w:t>
      </w:r>
      <w:proofErr w:type="spellStart"/>
      <w:r>
        <w:rPr>
          <w:rFonts w:ascii="Times New Roman" w:hAnsi="Times New Roman" w:cs="Times New Roman"/>
          <w:highlight w:val="yellow"/>
        </w:rPr>
        <w:t>layerId</w:t>
      </w:r>
      <w:proofErr w:type="spellEnd"/>
      <w:r>
        <w:rPr>
          <w:rFonts w:ascii="Times New Roman" w:hAnsi="Times New Roman" w:cs="Times New Roman"/>
          <w:highlight w:val="yellow"/>
        </w:rPr>
        <w:t>]</w:t>
      </w:r>
      <w:r w:rsidR="00D3467B">
        <w:rPr>
          <w:rFonts w:ascii="Times New Roman" w:hAnsi="Times New Roman" w:cs="Times New Roman"/>
          <w:highlight w:val="yellow"/>
        </w:rPr>
        <w:t>[</w:t>
      </w:r>
      <w:proofErr w:type="spellStart"/>
      <w:r w:rsidR="00D3467B">
        <w:rPr>
          <w:rFonts w:ascii="Times New Roman" w:hAnsi="Times New Roman" w:cs="Times New Roman"/>
          <w:highlight w:val="yellow"/>
        </w:rPr>
        <w:t>dlt_id</w:t>
      </w:r>
      <w:proofErr w:type="spellEnd"/>
      <w:r w:rsidR="00D3467B">
        <w:rPr>
          <w:rFonts w:ascii="Times New Roman" w:hAnsi="Times New Roman" w:cs="Times New Roman"/>
          <w:highlight w:val="yellow"/>
        </w:rPr>
        <w:t>]</w:t>
      </w:r>
      <w:r>
        <w:rPr>
          <w:rFonts w:ascii="Times New Roman" w:hAnsi="Times New Roman" w:cs="Times New Roman"/>
          <w:highlight w:val="yellow"/>
        </w:rPr>
        <w:t xml:space="preserve"> +</w:t>
      </w:r>
      <w:r>
        <w:rPr>
          <w:rFonts w:ascii="Times New Roman" w:hAnsi="Times New Roman" w:cs="Times New Roman"/>
          <w:highlight w:val="yellow"/>
          <w:lang w:eastAsia="ko-KR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  <w:lang w:eastAsia="ko-KR"/>
        </w:rPr>
        <w:t>diff_max_dlt_value</w:t>
      </w:r>
      <w:proofErr w:type="spellEnd"/>
      <w:r>
        <w:rPr>
          <w:rFonts w:ascii="Times New Roman" w:hAnsi="Times New Roman" w:cs="Times New Roman"/>
          <w:highlight w:val="yellow"/>
        </w:rPr>
        <w:t>[</w:t>
      </w:r>
      <w:proofErr w:type="spellStart"/>
      <w:r>
        <w:rPr>
          <w:rFonts w:ascii="Times New Roman" w:hAnsi="Times New Roman" w:cs="Times New Roman"/>
          <w:highlight w:val="yellow"/>
        </w:rPr>
        <w:t>layerId</w:t>
      </w:r>
      <w:proofErr w:type="spellEnd"/>
      <w:r>
        <w:rPr>
          <w:rFonts w:ascii="Times New Roman" w:hAnsi="Times New Roman" w:cs="Times New Roman"/>
          <w:highlight w:val="yellow"/>
        </w:rPr>
        <w:t>]</w:t>
      </w:r>
      <w:r w:rsidR="00D3467B">
        <w:rPr>
          <w:rFonts w:ascii="Times New Roman" w:hAnsi="Times New Roman" w:cs="Times New Roman"/>
          <w:highlight w:val="yellow"/>
        </w:rPr>
        <w:t>[</w:t>
      </w:r>
      <w:proofErr w:type="spellStart"/>
      <w:r w:rsidR="00D3467B">
        <w:rPr>
          <w:rFonts w:ascii="Times New Roman" w:hAnsi="Times New Roman" w:cs="Times New Roman"/>
          <w:highlight w:val="yellow"/>
        </w:rPr>
        <w:t>dlt_id</w:t>
      </w:r>
      <w:proofErr w:type="spellEnd"/>
      <w:r w:rsidR="00D3467B">
        <w:rPr>
          <w:rFonts w:ascii="Times New Roman" w:hAnsi="Times New Roman" w:cs="Times New Roman"/>
          <w:highlight w:val="yellow"/>
        </w:rPr>
        <w:t>]</w:t>
      </w:r>
      <w:r>
        <w:rPr>
          <w:rFonts w:ascii="Times New Roman" w:hAnsi="Times New Roman" w:cs="Times New Roman"/>
          <w:highlight w:val="yellow"/>
        </w:rPr>
        <w:t>.</w:t>
      </w:r>
      <w:r>
        <w:rPr>
          <w:rFonts w:ascii="Times New Roman" w:hAnsi="Times New Roman" w:cs="Times New Roman"/>
          <w:bCs/>
          <w:highlight w:val="yellow"/>
        </w:rPr>
        <w:t xml:space="preserve"> The number of bits used to represent it is </w:t>
      </w:r>
      <w:proofErr w:type="gramStart"/>
      <w:r>
        <w:rPr>
          <w:rFonts w:ascii="Times New Roman" w:hAnsi="Times New Roman" w:cs="Times New Roman"/>
          <w:bCs/>
          <w:highlight w:val="yellow"/>
        </w:rPr>
        <w:t>log2(</w:t>
      </w:r>
      <w:bookmarkStart w:id="143" w:name="OLE_LINK112"/>
      <w:bookmarkStart w:id="144" w:name="OLE_LINK113"/>
      <w:proofErr w:type="gramEnd"/>
      <w:r>
        <w:rPr>
          <w:rFonts w:ascii="Times New Roman" w:hAnsi="Times New Roman" w:cs="Times New Roman"/>
          <w:bCs/>
          <w:highlight w:val="yellow"/>
        </w:rPr>
        <w:t>MAX_DEPTH_VALUE+1</w:t>
      </w:r>
      <w:bookmarkEnd w:id="143"/>
      <w:bookmarkEnd w:id="144"/>
      <w:r>
        <w:rPr>
          <w:rFonts w:ascii="Times New Roman" w:hAnsi="Times New Roman" w:cs="Times New Roman"/>
          <w:bCs/>
          <w:highlight w:val="yellow"/>
        </w:rPr>
        <w:t>-</w:t>
      </w:r>
      <w:r>
        <w:rPr>
          <w:rFonts w:ascii="Times New Roman" w:hAnsi="Times New Roman" w:cs="Times New Roman"/>
          <w:b/>
          <w:highlight w:val="yellow"/>
          <w:lang w:eastAsia="ko-KR"/>
        </w:rPr>
        <w:t xml:space="preserve"> </w:t>
      </w:r>
      <w:proofErr w:type="spellStart"/>
      <w:r>
        <w:rPr>
          <w:rFonts w:ascii="Times New Roman" w:hAnsi="Times New Roman" w:cs="Times New Roman"/>
          <w:highlight w:val="yellow"/>
          <w:lang w:eastAsia="ko-KR"/>
        </w:rPr>
        <w:t>min_dlt_value</w:t>
      </w:r>
      <w:proofErr w:type="spellEnd"/>
      <w:r>
        <w:rPr>
          <w:rFonts w:ascii="Times New Roman" w:hAnsi="Times New Roman" w:cs="Times New Roman"/>
          <w:highlight w:val="yellow"/>
        </w:rPr>
        <w:t>[</w:t>
      </w:r>
      <w:proofErr w:type="spellStart"/>
      <w:r>
        <w:rPr>
          <w:rFonts w:ascii="Times New Roman" w:hAnsi="Times New Roman" w:cs="Times New Roman"/>
          <w:highlight w:val="yellow"/>
        </w:rPr>
        <w:t>layerId</w:t>
      </w:r>
      <w:proofErr w:type="spellEnd"/>
      <w:r>
        <w:rPr>
          <w:rFonts w:ascii="Times New Roman" w:hAnsi="Times New Roman" w:cs="Times New Roman"/>
          <w:highlight w:val="yellow"/>
        </w:rPr>
        <w:t>]</w:t>
      </w:r>
      <w:r w:rsidR="00D3467B">
        <w:rPr>
          <w:rFonts w:ascii="Times New Roman" w:hAnsi="Times New Roman" w:cs="Times New Roman"/>
          <w:highlight w:val="yellow"/>
        </w:rPr>
        <w:t>[</w:t>
      </w:r>
      <w:proofErr w:type="spellStart"/>
      <w:r w:rsidR="00D3467B">
        <w:rPr>
          <w:rFonts w:ascii="Times New Roman" w:hAnsi="Times New Roman" w:cs="Times New Roman"/>
          <w:highlight w:val="yellow"/>
        </w:rPr>
        <w:t>dlt_id</w:t>
      </w:r>
      <w:proofErr w:type="spellEnd"/>
      <w:r w:rsidR="00D3467B">
        <w:rPr>
          <w:rFonts w:ascii="Times New Roman" w:hAnsi="Times New Roman" w:cs="Times New Roman"/>
          <w:highlight w:val="yellow"/>
        </w:rPr>
        <w:t xml:space="preserve">] </w:t>
      </w:r>
      <w:r>
        <w:rPr>
          <w:rFonts w:ascii="Times New Roman" w:hAnsi="Times New Roman" w:cs="Times New Roman"/>
          <w:bCs/>
          <w:highlight w:val="yellow"/>
        </w:rPr>
        <w:t xml:space="preserve">). When </w:t>
      </w:r>
      <w:proofErr w:type="spellStart"/>
      <w:r>
        <w:rPr>
          <w:rFonts w:ascii="Times New Roman" w:hAnsi="Times New Roman" w:cs="Times New Roman"/>
          <w:highlight w:val="yellow"/>
          <w:lang w:eastAsia="ko-KR"/>
        </w:rPr>
        <w:lastRenderedPageBreak/>
        <w:t>diff_max_dlt_</w:t>
      </w:r>
      <w:proofErr w:type="gramStart"/>
      <w:r>
        <w:rPr>
          <w:rFonts w:ascii="Times New Roman" w:hAnsi="Times New Roman" w:cs="Times New Roman"/>
          <w:highlight w:val="yellow"/>
          <w:lang w:eastAsia="ko-KR"/>
        </w:rPr>
        <w:t>value</w:t>
      </w:r>
      <w:proofErr w:type="spellEnd"/>
      <w:r>
        <w:rPr>
          <w:rFonts w:ascii="Times New Roman" w:hAnsi="Times New Roman" w:cs="Times New Roman"/>
          <w:highlight w:val="yellow"/>
        </w:rPr>
        <w:t>[</w:t>
      </w:r>
      <w:proofErr w:type="spellStart"/>
      <w:proofErr w:type="gramEnd"/>
      <w:r>
        <w:rPr>
          <w:rFonts w:ascii="Times New Roman" w:hAnsi="Times New Roman" w:cs="Times New Roman"/>
          <w:highlight w:val="yellow"/>
        </w:rPr>
        <w:t>layerId</w:t>
      </w:r>
      <w:proofErr w:type="spellEnd"/>
      <w:r>
        <w:rPr>
          <w:rFonts w:ascii="Times New Roman" w:hAnsi="Times New Roman" w:cs="Times New Roman"/>
          <w:highlight w:val="yellow"/>
        </w:rPr>
        <w:t>]</w:t>
      </w:r>
      <w:r w:rsidR="00D3467B">
        <w:rPr>
          <w:rFonts w:ascii="Times New Roman" w:hAnsi="Times New Roman" w:cs="Times New Roman"/>
          <w:highlight w:val="yellow"/>
        </w:rPr>
        <w:t>[</w:t>
      </w:r>
      <w:proofErr w:type="spellStart"/>
      <w:r w:rsidR="00D3467B">
        <w:rPr>
          <w:rFonts w:ascii="Times New Roman" w:hAnsi="Times New Roman" w:cs="Times New Roman"/>
          <w:highlight w:val="yellow"/>
        </w:rPr>
        <w:t>dlt_id</w:t>
      </w:r>
      <w:proofErr w:type="spellEnd"/>
      <w:r w:rsidR="00D3467B">
        <w:rPr>
          <w:rFonts w:ascii="Times New Roman" w:hAnsi="Times New Roman" w:cs="Times New Roman"/>
          <w:highlight w:val="yellow"/>
        </w:rPr>
        <w:t>]</w:t>
      </w:r>
      <w:r>
        <w:rPr>
          <w:rFonts w:ascii="Times New Roman" w:hAnsi="Times New Roman" w:cs="Times New Roman"/>
          <w:highlight w:val="yellow"/>
        </w:rPr>
        <w:t xml:space="preserve"> is not present, </w:t>
      </w:r>
      <w:proofErr w:type="spellStart"/>
      <w:r>
        <w:rPr>
          <w:rFonts w:ascii="Times New Roman" w:hAnsi="Times New Roman" w:cs="Times New Roman"/>
          <w:highlight w:val="yellow"/>
          <w:lang w:eastAsia="zh-TW"/>
        </w:rPr>
        <w:t>MaxDltValue</w:t>
      </w:r>
      <w:proofErr w:type="spellEnd"/>
      <w:r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r>
        <w:rPr>
          <w:rFonts w:ascii="Times New Roman" w:hAnsi="Times New Roman" w:cs="Times New Roman"/>
          <w:highlight w:val="yellow"/>
          <w:lang w:eastAsia="ko-KR"/>
        </w:rPr>
        <w:t>layerId</w:t>
      </w:r>
      <w:proofErr w:type="spellEnd"/>
      <w:r>
        <w:rPr>
          <w:rFonts w:ascii="Times New Roman" w:hAnsi="Times New Roman" w:cs="Times New Roman"/>
          <w:highlight w:val="yellow"/>
          <w:lang w:eastAsia="ko-KR"/>
        </w:rPr>
        <w:t>]</w:t>
      </w:r>
      <w:r w:rsidR="00D3467B">
        <w:rPr>
          <w:rFonts w:ascii="Times New Roman" w:hAnsi="Times New Roman" w:cs="Times New Roman"/>
          <w:highlight w:val="yellow"/>
          <w:lang w:eastAsia="ko-KR"/>
        </w:rPr>
        <w:t>[</w:t>
      </w:r>
      <w:proofErr w:type="spellStart"/>
      <w:r w:rsidR="00D3467B">
        <w:rPr>
          <w:rFonts w:ascii="Times New Roman" w:hAnsi="Times New Roman" w:cs="Times New Roman"/>
          <w:highlight w:val="yellow"/>
          <w:lang w:eastAsia="ko-KR"/>
        </w:rPr>
        <w:t>dlt_id</w:t>
      </w:r>
      <w:proofErr w:type="spellEnd"/>
      <w:r w:rsidR="00D3467B">
        <w:rPr>
          <w:rFonts w:ascii="Times New Roman" w:hAnsi="Times New Roman" w:cs="Times New Roman"/>
          <w:highlight w:val="yellow"/>
          <w:lang w:eastAsia="ko-KR"/>
        </w:rPr>
        <w:t>]</w:t>
      </w:r>
      <w:r>
        <w:rPr>
          <w:rFonts w:ascii="Times New Roman" w:hAnsi="Times New Roman" w:cs="Times New Roman"/>
          <w:highlight w:val="yellow"/>
          <w:lang w:eastAsia="ko-KR"/>
        </w:rPr>
        <w:t xml:space="preserve"> shall be inferred to be </w:t>
      </w:r>
      <w:r>
        <w:rPr>
          <w:rFonts w:ascii="Times New Roman" w:hAnsi="Times New Roman" w:cs="Times New Roman"/>
          <w:bCs/>
          <w:highlight w:val="yellow"/>
        </w:rPr>
        <w:t>MAX_DEPTH_VALUE+1.</w:t>
      </w:r>
    </w:p>
    <w:p w:rsidR="0020252D" w:rsidRDefault="0020252D" w:rsidP="0020252D">
      <w:pPr>
        <w:pStyle w:val="3N0"/>
        <w:rPr>
          <w:bCs/>
        </w:rPr>
      </w:pPr>
      <w:proofErr w:type="spellStart"/>
      <w:r>
        <w:rPr>
          <w:b/>
          <w:highlight w:val="yellow"/>
        </w:rPr>
        <w:t>bit_map_</w:t>
      </w:r>
      <w:proofErr w:type="gramStart"/>
      <w:r>
        <w:rPr>
          <w:b/>
          <w:highlight w:val="yellow"/>
        </w:rPr>
        <w:t>flag</w:t>
      </w:r>
      <w:proofErr w:type="spellEnd"/>
      <w:r>
        <w:rPr>
          <w:highlight w:val="yellow"/>
        </w:rPr>
        <w:t>[</w:t>
      </w:r>
      <w:proofErr w:type="spellStart"/>
      <w:proofErr w:type="gramEnd"/>
      <w:r>
        <w:rPr>
          <w:bCs/>
          <w:highlight w:val="yellow"/>
        </w:rPr>
        <w:t>layerId</w:t>
      </w:r>
      <w:proofErr w:type="spellEnd"/>
      <w:r>
        <w:rPr>
          <w:highlight w:val="yellow"/>
        </w:rPr>
        <w:t>]</w:t>
      </w:r>
      <w:r w:rsidR="00D3467B">
        <w:rPr>
          <w:highlight w:val="yellow"/>
        </w:rPr>
        <w:t>[</w:t>
      </w:r>
      <w:proofErr w:type="spellStart"/>
      <w:r w:rsidR="00D3467B">
        <w:rPr>
          <w:highlight w:val="yellow"/>
        </w:rPr>
        <w:t>dlt_id</w:t>
      </w:r>
      <w:proofErr w:type="spellEnd"/>
      <w:r w:rsidR="00D3467B">
        <w:rPr>
          <w:highlight w:val="yellow"/>
        </w:rPr>
        <w:t>]</w:t>
      </w:r>
      <w:r>
        <w:rPr>
          <w:highlight w:val="yellow"/>
        </w:rPr>
        <w:t>[j]</w:t>
      </w:r>
      <w:r>
        <w:rPr>
          <w:b/>
          <w:bCs/>
          <w:highlight w:val="yellow"/>
        </w:rPr>
        <w:t xml:space="preserve"> </w:t>
      </w:r>
      <w:r>
        <w:rPr>
          <w:bCs/>
          <w:highlight w:val="yellow"/>
        </w:rPr>
        <w:t>specifies the j-</w:t>
      </w:r>
      <w:proofErr w:type="spellStart"/>
      <w:r>
        <w:rPr>
          <w:bCs/>
          <w:highlight w:val="yellow"/>
        </w:rPr>
        <w:t>th</w:t>
      </w:r>
      <w:proofErr w:type="spellEnd"/>
      <w:r>
        <w:rPr>
          <w:bCs/>
          <w:highlight w:val="yellow"/>
        </w:rPr>
        <w:t xml:space="preserve"> entry in the bit map </w:t>
      </w:r>
      <w:r w:rsidR="00D3467B">
        <w:rPr>
          <w:bCs/>
          <w:highlight w:val="yellow"/>
        </w:rPr>
        <w:t xml:space="preserve">in the depth lookup table referred by </w:t>
      </w:r>
      <w:proofErr w:type="spellStart"/>
      <w:r w:rsidR="00D3467B">
        <w:rPr>
          <w:bCs/>
          <w:highlight w:val="yellow"/>
        </w:rPr>
        <w:t>dlt_id</w:t>
      </w:r>
      <w:proofErr w:type="spellEnd"/>
      <w:r w:rsidR="00D3467B">
        <w:rPr>
          <w:highlight w:val="yellow"/>
        </w:rPr>
        <w:t xml:space="preserve"> </w:t>
      </w:r>
      <w:r>
        <w:rPr>
          <w:highlight w:val="yellow"/>
        </w:rPr>
        <w:t xml:space="preserve">for depth view components with </w:t>
      </w:r>
      <w:proofErr w:type="spellStart"/>
      <w:r>
        <w:rPr>
          <w:highlight w:val="yellow"/>
        </w:rPr>
        <w:t>layer_id</w:t>
      </w:r>
      <w:proofErr w:type="spellEnd"/>
      <w:r>
        <w:rPr>
          <w:highlight w:val="yellow"/>
        </w:rPr>
        <w:t xml:space="preserve"> equal to </w:t>
      </w:r>
      <w:proofErr w:type="spellStart"/>
      <w:r>
        <w:rPr>
          <w:highlight w:val="yellow"/>
        </w:rPr>
        <w:t>layerId</w:t>
      </w:r>
      <w:proofErr w:type="spellEnd"/>
      <w:r>
        <w:rPr>
          <w:bCs/>
          <w:highlight w:val="yellow"/>
        </w:rPr>
        <w:t>.</w:t>
      </w:r>
    </w:p>
    <w:p w:rsidR="00CB2CBE" w:rsidRDefault="00CB2CBE" w:rsidP="00317A4A"/>
    <w:p w:rsidR="00FF0740" w:rsidRDefault="00FF0740" w:rsidP="00FF0740">
      <w:pPr>
        <w:pStyle w:val="3N0"/>
        <w:rPr>
          <w:b/>
          <w:lang w:eastAsia="zh-TW"/>
        </w:rPr>
      </w:pPr>
      <w:bookmarkStart w:id="145" w:name="_Toc344063284"/>
      <w:bookmarkStart w:id="146" w:name="_Ref341701159"/>
      <w:r>
        <w:rPr>
          <w:b/>
        </w:rPr>
        <w:t>H.8.3.6</w:t>
      </w:r>
      <w:r>
        <w:rPr>
          <w:b/>
        </w:rPr>
        <w:tab/>
      </w:r>
      <w:proofErr w:type="gramStart"/>
      <w:r>
        <w:rPr>
          <w:b/>
        </w:rPr>
        <w:t>Decoding</w:t>
      </w:r>
      <w:proofErr w:type="gramEnd"/>
      <w:r>
        <w:rPr>
          <w:b/>
        </w:rPr>
        <w:t xml:space="preserve"> process for a depth lookup table</w:t>
      </w:r>
      <w:bookmarkEnd w:id="145"/>
      <w:bookmarkEnd w:id="146"/>
    </w:p>
    <w:p w:rsidR="00FF0740" w:rsidRDefault="00FF0740" w:rsidP="00FF0740">
      <w:pPr>
        <w:pStyle w:val="3D0"/>
        <w:numPr>
          <w:ilvl w:val="0"/>
          <w:numId w:val="28"/>
        </w:numPr>
        <w:rPr>
          <w:strike/>
        </w:rPr>
      </w:pPr>
      <w:r>
        <w:rPr>
          <w:strike/>
          <w:highlight w:val="cyan"/>
        </w:rPr>
        <w:t xml:space="preserve">For </w:t>
      </w:r>
      <w:proofErr w:type="spellStart"/>
      <w:r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 = 0</w:t>
      </w:r>
      <w:proofErr w:type="gramStart"/>
      <w:r>
        <w:rPr>
          <w:strike/>
          <w:highlight w:val="cyan"/>
        </w:rPr>
        <w:t>..num</w:t>
      </w:r>
      <w:proofErr w:type="gramEnd"/>
      <w:r>
        <w:rPr>
          <w:strike/>
          <w:highlight w:val="cyan"/>
        </w:rPr>
        <w:t>_depth_values_in_dlt –1 the elements in Idx2DepthValue are derived as follows</w:t>
      </w:r>
      <w:r>
        <w:rPr>
          <w:strike/>
        </w:rPr>
        <w:t>.</w:t>
      </w:r>
    </w:p>
    <w:p w:rsidR="00FF0740" w:rsidRDefault="00FF0740" w:rsidP="00FF0740">
      <w:pPr>
        <w:pStyle w:val="3D1"/>
        <w:numPr>
          <w:ilvl w:val="1"/>
          <w:numId w:val="28"/>
        </w:numPr>
        <w:rPr>
          <w:strike/>
          <w:highlight w:val="cyan"/>
        </w:rPr>
      </w:pPr>
      <w:r>
        <w:rPr>
          <w:strike/>
          <w:highlight w:val="cyan"/>
        </w:rPr>
        <w:t>Idx2DepthValue[ </w:t>
      </w:r>
      <w:proofErr w:type="spellStart"/>
      <w:r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 ] is set equal to </w:t>
      </w:r>
      <w:proofErr w:type="spellStart"/>
      <w:r>
        <w:rPr>
          <w:strike/>
          <w:highlight w:val="cyan"/>
        </w:rPr>
        <w:t>dlt_depth_value</w:t>
      </w:r>
      <w:proofErr w:type="spellEnd"/>
      <w:r>
        <w:rPr>
          <w:strike/>
          <w:highlight w:val="cyan"/>
        </w:rPr>
        <w:t>[ </w:t>
      </w:r>
      <w:proofErr w:type="spellStart"/>
      <w:r>
        <w:rPr>
          <w:strike/>
          <w:highlight w:val="cyan"/>
        </w:rPr>
        <w:t>i</w:t>
      </w:r>
      <w:proofErr w:type="spellEnd"/>
      <w:r>
        <w:rPr>
          <w:strike/>
          <w:highlight w:val="cyan"/>
        </w:rPr>
        <w:t xml:space="preserve"> ] </w:t>
      </w:r>
    </w:p>
    <w:p w:rsidR="00FF0740" w:rsidRDefault="00FF0740" w:rsidP="00FF0740">
      <w:pPr>
        <w:pStyle w:val="3D0"/>
        <w:numPr>
          <w:ilvl w:val="0"/>
          <w:numId w:val="28"/>
        </w:numPr>
        <w:rPr>
          <w:highlight w:val="yellow"/>
        </w:rPr>
      </w:pPr>
      <w:r>
        <w:rPr>
          <w:highlight w:val="yellow"/>
        </w:rPr>
        <w:t xml:space="preserve">The elements in </w:t>
      </w:r>
      <w:proofErr w:type="gramStart"/>
      <w:r>
        <w:rPr>
          <w:highlight w:val="yellow"/>
        </w:rPr>
        <w:t>Idx2DepthValueSet</w:t>
      </w:r>
      <w:bookmarkStart w:id="147" w:name="OLE_LINK179"/>
      <w:bookmarkStart w:id="148" w:name="OLE_LINK180"/>
      <w:bookmarkStart w:id="149" w:name="OLE_LINK171"/>
      <w:bookmarkStart w:id="150" w:name="OLE_LINK172"/>
      <w:r w:rsidR="00F47941" w:rsidRPr="00F47941">
        <w:rPr>
          <w:highlight w:val="yellow"/>
        </w:rPr>
        <w:t>[</w:t>
      </w:r>
      <w:proofErr w:type="spellStart"/>
      <w:proofErr w:type="gramEnd"/>
      <w:r w:rsidR="00F47941" w:rsidRPr="00F47941">
        <w:rPr>
          <w:highlight w:val="yellow"/>
        </w:rPr>
        <w:t>nuh_layer_id</w:t>
      </w:r>
      <w:proofErr w:type="spellEnd"/>
      <w:r w:rsidR="00F47941" w:rsidRPr="00F47941">
        <w:rPr>
          <w:highlight w:val="yellow"/>
        </w:rPr>
        <w:t>]</w:t>
      </w:r>
      <w:bookmarkEnd w:id="147"/>
      <w:bookmarkEnd w:id="148"/>
      <w:r w:rsidR="002438DE" w:rsidRPr="00F47941">
        <w:rPr>
          <w:highlight w:val="yellow"/>
        </w:rPr>
        <w:t>[</w:t>
      </w:r>
      <w:r>
        <w:rPr>
          <w:highlight w:val="yellow"/>
        </w:rPr>
        <w:t xml:space="preserve">k] </w:t>
      </w:r>
      <w:bookmarkEnd w:id="149"/>
      <w:bookmarkEnd w:id="150"/>
      <w:r>
        <w:rPr>
          <w:highlight w:val="yellow"/>
        </w:rPr>
        <w:t>are derived as follows.</w:t>
      </w:r>
    </w:p>
    <w:p w:rsidR="002438DE" w:rsidRDefault="00FF0740" w:rsidP="002438DE">
      <w:pPr>
        <w:pStyle w:val="3D1"/>
        <w:numPr>
          <w:ilvl w:val="1"/>
          <w:numId w:val="28"/>
        </w:numPr>
        <w:rPr>
          <w:highlight w:val="yellow"/>
        </w:rPr>
      </w:pPr>
      <w:r w:rsidRPr="002438DE">
        <w:rPr>
          <w:highlight w:val="yellow"/>
        </w:rPr>
        <w:t xml:space="preserve">Set </w:t>
      </w:r>
      <w:proofErr w:type="spellStart"/>
      <w:r w:rsidRPr="002438DE">
        <w:rPr>
          <w:highlight w:val="yellow"/>
          <w:lang w:eastAsia="ko-KR"/>
        </w:rPr>
        <w:t>Idx</w:t>
      </w:r>
      <w:proofErr w:type="spellEnd"/>
      <w:r w:rsidRPr="002438DE">
        <w:rPr>
          <w:highlight w:val="yellow"/>
          <w:lang w:eastAsia="ko-KR"/>
        </w:rPr>
        <w:t>= 0;</w:t>
      </w:r>
    </w:p>
    <w:p w:rsidR="00FF0740" w:rsidRPr="002438DE" w:rsidRDefault="00FF0740" w:rsidP="002438DE">
      <w:pPr>
        <w:pStyle w:val="3D1"/>
        <w:numPr>
          <w:ilvl w:val="1"/>
          <w:numId w:val="28"/>
        </w:numPr>
        <w:rPr>
          <w:highlight w:val="yellow"/>
        </w:rPr>
      </w:pPr>
      <w:r w:rsidRPr="002438DE">
        <w:rPr>
          <w:highlight w:val="yellow"/>
        </w:rPr>
        <w:t xml:space="preserve">If </w:t>
      </w:r>
      <w:proofErr w:type="spellStart"/>
      <w:r w:rsidRPr="002438DE">
        <w:rPr>
          <w:highlight w:val="yellow"/>
          <w:lang w:eastAsia="ko-KR"/>
        </w:rPr>
        <w:t>min_dlt_value</w:t>
      </w:r>
      <w:bookmarkStart w:id="151" w:name="OLE_LINK181"/>
      <w:bookmarkStart w:id="152" w:name="OLE_LINK182"/>
      <w:bookmarkStart w:id="153" w:name="OLE_LINK183"/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bookmarkEnd w:id="151"/>
      <w:bookmarkEnd w:id="152"/>
      <w:bookmarkEnd w:id="153"/>
      <w:r w:rsidR="002438DE" w:rsidRPr="002438DE">
        <w:rPr>
          <w:highlight w:val="yellow"/>
        </w:rPr>
        <w:t xml:space="preserve">[k] </w:t>
      </w:r>
      <w:r w:rsidRPr="002438DE">
        <w:rPr>
          <w:highlight w:val="yellow"/>
        </w:rPr>
        <w:t>&gt;=0, then Idx2DepthValue</w:t>
      </w:r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</w:rPr>
        <w:t>[k][0</w:t>
      </w:r>
      <w:r w:rsidRPr="002438DE">
        <w:rPr>
          <w:highlight w:val="yellow"/>
        </w:rPr>
        <w:t xml:space="preserve">] is set equal to </w:t>
      </w:r>
      <w:proofErr w:type="spellStart"/>
      <w:r w:rsidRPr="002438DE">
        <w:rPr>
          <w:highlight w:val="yellow"/>
          <w:lang w:eastAsia="ko-KR"/>
        </w:rPr>
        <w:t>min_dlt_value</w:t>
      </w:r>
      <w:proofErr w:type="spellEnd"/>
      <w:r w:rsidRPr="002438DE">
        <w:rPr>
          <w:highlight w:val="yellow"/>
          <w:lang w:eastAsia="ko-KR"/>
        </w:rPr>
        <w:t xml:space="preserve"> and </w:t>
      </w:r>
      <w:proofErr w:type="spellStart"/>
      <w:r w:rsidRPr="002438DE">
        <w:rPr>
          <w:highlight w:val="yellow"/>
          <w:lang w:eastAsia="ko-KR"/>
        </w:rPr>
        <w:t>Idx</w:t>
      </w:r>
      <w:proofErr w:type="spellEnd"/>
      <w:r w:rsidRPr="002438DE">
        <w:rPr>
          <w:highlight w:val="yellow"/>
          <w:lang w:eastAsia="ko-KR"/>
        </w:rPr>
        <w:t>++;</w:t>
      </w:r>
    </w:p>
    <w:p w:rsidR="00FF0740" w:rsidRPr="002438DE" w:rsidRDefault="00FF0740" w:rsidP="002438DE">
      <w:pPr>
        <w:pStyle w:val="3D1"/>
        <w:numPr>
          <w:ilvl w:val="1"/>
          <w:numId w:val="28"/>
        </w:numPr>
        <w:rPr>
          <w:highlight w:val="yellow"/>
        </w:rPr>
      </w:pPr>
      <w:r w:rsidRPr="002438DE">
        <w:rPr>
          <w:highlight w:val="yellow"/>
          <w:lang w:eastAsia="ko-KR"/>
        </w:rPr>
        <w:t xml:space="preserve">If </w:t>
      </w:r>
      <w:proofErr w:type="spellStart"/>
      <w:proofErr w:type="gramStart"/>
      <w:r w:rsidRPr="002438DE">
        <w:rPr>
          <w:highlight w:val="yellow"/>
          <w:lang w:eastAsia="zh-TW"/>
        </w:rPr>
        <w:t>MaxDltValue</w:t>
      </w:r>
      <w:proofErr w:type="spellEnd"/>
      <w:r w:rsidR="00F47941">
        <w:rPr>
          <w:highlight w:val="yellow"/>
        </w:rPr>
        <w:t>[</w:t>
      </w:r>
      <w:proofErr w:type="spellStart"/>
      <w:proofErr w:type="gramEnd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][</w:t>
      </w:r>
      <w:r w:rsidR="002438DE" w:rsidRPr="002438DE">
        <w:rPr>
          <w:highlight w:val="yellow"/>
        </w:rPr>
        <w:t>k</w:t>
      </w:r>
      <w:bookmarkStart w:id="154" w:name="OLE_LINK11"/>
      <w:bookmarkStart w:id="155" w:name="OLE_LINK12"/>
      <w:r w:rsidR="002438DE" w:rsidRPr="002438DE">
        <w:rPr>
          <w:highlight w:val="yellow"/>
        </w:rPr>
        <w:t xml:space="preserve">] </w:t>
      </w:r>
      <w:r w:rsidR="002438DE" w:rsidRPr="002438DE">
        <w:rPr>
          <w:highlight w:val="yellow"/>
          <w:lang w:eastAsia="ko-KR"/>
        </w:rPr>
        <w:t xml:space="preserve">- </w:t>
      </w:r>
      <w:proofErr w:type="spellStart"/>
      <w:r w:rsidRPr="002438DE">
        <w:rPr>
          <w:highlight w:val="yellow"/>
          <w:lang w:eastAsia="ko-KR"/>
        </w:rPr>
        <w:t>min_dlt_value</w:t>
      </w:r>
      <w:bookmarkEnd w:id="154"/>
      <w:bookmarkEnd w:id="155"/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</w:rPr>
        <w:t xml:space="preserve">[k] </w:t>
      </w:r>
      <w:r w:rsidRPr="002438DE">
        <w:rPr>
          <w:highlight w:val="yellow"/>
          <w:lang w:eastAsia="ko-KR"/>
        </w:rPr>
        <w:t>&gt;</w:t>
      </w:r>
      <w:r w:rsidR="002438DE" w:rsidRPr="002438DE">
        <w:rPr>
          <w:highlight w:val="yellow"/>
          <w:lang w:eastAsia="ko-KR"/>
        </w:rPr>
        <w:t xml:space="preserve"> </w:t>
      </w:r>
      <w:r w:rsidRPr="002438DE">
        <w:rPr>
          <w:highlight w:val="yellow"/>
          <w:lang w:eastAsia="ko-KR"/>
        </w:rPr>
        <w:t xml:space="preserve">1, then for </w:t>
      </w:r>
      <w:proofErr w:type="spellStart"/>
      <w:r w:rsidRPr="002438DE">
        <w:rPr>
          <w:highlight w:val="yellow"/>
          <w:lang w:eastAsia="ko-KR"/>
        </w:rPr>
        <w:t>i</w:t>
      </w:r>
      <w:proofErr w:type="spellEnd"/>
      <w:r w:rsidRPr="002438DE">
        <w:rPr>
          <w:highlight w:val="yellow"/>
          <w:lang w:eastAsia="ko-KR"/>
        </w:rPr>
        <w:t xml:space="preserve"> =</w:t>
      </w:r>
      <w:r w:rsidR="00B50978" w:rsidRPr="002438DE">
        <w:rPr>
          <w:highlight w:val="yellow"/>
          <w:lang w:eastAsia="ko-KR"/>
        </w:rPr>
        <w:t xml:space="preserve"> </w:t>
      </w:r>
      <w:r w:rsidRPr="002438DE">
        <w:rPr>
          <w:highlight w:val="yellow"/>
          <w:lang w:eastAsia="ko-KR"/>
        </w:rPr>
        <w:t xml:space="preserve">0… </w:t>
      </w:r>
      <w:proofErr w:type="spellStart"/>
      <w:r w:rsidRPr="002438DE">
        <w:rPr>
          <w:highlight w:val="yellow"/>
          <w:lang w:eastAsia="zh-TW"/>
        </w:rPr>
        <w:t>MaxDltValue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</w:rPr>
        <w:t xml:space="preserve">[k] </w:t>
      </w:r>
      <w:r w:rsidR="002438DE" w:rsidRPr="002438DE">
        <w:rPr>
          <w:highlight w:val="yellow"/>
          <w:lang w:eastAsia="ko-KR"/>
        </w:rPr>
        <w:t xml:space="preserve">- </w:t>
      </w:r>
      <w:proofErr w:type="spellStart"/>
      <w:r w:rsidRPr="002438DE">
        <w:rPr>
          <w:highlight w:val="yellow"/>
          <w:lang w:eastAsia="ko-KR"/>
        </w:rPr>
        <w:t>min_dlt_value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</w:rPr>
        <w:t xml:space="preserve">[k] </w:t>
      </w:r>
      <w:r w:rsidRPr="002438DE">
        <w:rPr>
          <w:highlight w:val="yellow"/>
          <w:lang w:eastAsia="ko-KR"/>
        </w:rPr>
        <w:t xml:space="preserve"> – </w:t>
      </w:r>
      <w:r w:rsidRPr="002438DE">
        <w:rPr>
          <w:highlight w:val="yellow"/>
        </w:rPr>
        <w:t>2</w:t>
      </w:r>
    </w:p>
    <w:p w:rsidR="00FF0740" w:rsidRPr="00F47941" w:rsidRDefault="00FF0740" w:rsidP="00F47941">
      <w:pPr>
        <w:pStyle w:val="3D3"/>
        <w:numPr>
          <w:ilvl w:val="3"/>
          <w:numId w:val="28"/>
        </w:numPr>
        <w:rPr>
          <w:highlight w:val="yellow"/>
        </w:rPr>
      </w:pPr>
      <w:r w:rsidRPr="002438DE">
        <w:rPr>
          <w:highlight w:val="yellow"/>
        </w:rPr>
        <w:t xml:space="preserve">If </w:t>
      </w:r>
      <w:proofErr w:type="spellStart"/>
      <w:r w:rsidRPr="002438DE">
        <w:rPr>
          <w:highlight w:val="yellow"/>
        </w:rPr>
        <w:t>bit_map_flag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Pr="002438DE">
        <w:rPr>
          <w:highlight w:val="yellow"/>
        </w:rPr>
        <w:t>[</w:t>
      </w:r>
      <w:r w:rsidR="002438DE" w:rsidRPr="002438DE">
        <w:rPr>
          <w:highlight w:val="yellow"/>
        </w:rPr>
        <w:t>k</w:t>
      </w:r>
      <w:r w:rsidRPr="002438DE">
        <w:rPr>
          <w:highlight w:val="yellow"/>
        </w:rPr>
        <w:t>]</w:t>
      </w:r>
      <w:r w:rsidR="002438DE" w:rsidRPr="002438DE">
        <w:rPr>
          <w:highlight w:val="yellow"/>
        </w:rPr>
        <w:t>[</w:t>
      </w:r>
      <w:proofErr w:type="spellStart"/>
      <w:r w:rsidR="002438DE" w:rsidRPr="002438DE">
        <w:rPr>
          <w:highlight w:val="yellow"/>
        </w:rPr>
        <w:t>i</w:t>
      </w:r>
      <w:proofErr w:type="spellEnd"/>
      <w:r w:rsidR="002438DE" w:rsidRPr="002438DE">
        <w:rPr>
          <w:highlight w:val="yellow"/>
        </w:rPr>
        <w:t>]</w:t>
      </w:r>
      <w:r w:rsidRPr="002438DE">
        <w:rPr>
          <w:highlight w:val="yellow"/>
        </w:rPr>
        <w:t xml:space="preserve">==1, </w:t>
      </w:r>
      <w:r w:rsidRPr="00F47941">
        <w:rPr>
          <w:highlight w:val="yellow"/>
        </w:rPr>
        <w:t>then Idx2DepthValue</w:t>
      </w:r>
      <w:bookmarkStart w:id="156" w:name="OLE_LINK184"/>
      <w:bookmarkStart w:id="157" w:name="OLE_LINK185"/>
      <w:r w:rsidR="00F47941" w:rsidRPr="00F47941">
        <w:rPr>
          <w:highlight w:val="yellow"/>
        </w:rPr>
        <w:t>[</w:t>
      </w:r>
      <w:proofErr w:type="spellStart"/>
      <w:r w:rsidR="00F47941" w:rsidRPr="00F47941">
        <w:rPr>
          <w:highlight w:val="yellow"/>
        </w:rPr>
        <w:t>nuh_layer_id</w:t>
      </w:r>
      <w:proofErr w:type="spellEnd"/>
      <w:r w:rsidR="00F47941" w:rsidRPr="00F47941">
        <w:rPr>
          <w:highlight w:val="yellow"/>
        </w:rPr>
        <w:t>]</w:t>
      </w:r>
      <w:r w:rsidR="00F47941">
        <w:rPr>
          <w:highlight w:val="yellow"/>
        </w:rPr>
        <w:t xml:space="preserve"> </w:t>
      </w:r>
      <w:r w:rsidR="002438DE" w:rsidRPr="00F47941">
        <w:rPr>
          <w:highlight w:val="yellow"/>
        </w:rPr>
        <w:t>[k]</w:t>
      </w:r>
      <w:bookmarkEnd w:id="156"/>
      <w:bookmarkEnd w:id="157"/>
      <w:r w:rsidRPr="00F47941">
        <w:rPr>
          <w:highlight w:val="yellow"/>
        </w:rPr>
        <w:t>[</w:t>
      </w:r>
      <w:proofErr w:type="spellStart"/>
      <w:r w:rsidRPr="00F47941">
        <w:rPr>
          <w:highlight w:val="yellow"/>
        </w:rPr>
        <w:t>Idx</w:t>
      </w:r>
      <w:proofErr w:type="spellEnd"/>
      <w:r w:rsidRPr="00F47941">
        <w:rPr>
          <w:highlight w:val="yellow"/>
        </w:rPr>
        <w:t xml:space="preserve">] = </w:t>
      </w:r>
      <w:proofErr w:type="spellStart"/>
      <w:r w:rsidRPr="00F47941">
        <w:rPr>
          <w:highlight w:val="yellow"/>
        </w:rPr>
        <w:t>i</w:t>
      </w:r>
      <w:proofErr w:type="spellEnd"/>
      <w:r w:rsidRPr="00F47941">
        <w:rPr>
          <w:highlight w:val="yellow"/>
        </w:rPr>
        <w:t xml:space="preserve"> + </w:t>
      </w:r>
      <w:proofErr w:type="spellStart"/>
      <w:r w:rsidRPr="00F47941">
        <w:rPr>
          <w:highlight w:val="yellow"/>
          <w:lang w:eastAsia="ko-KR"/>
        </w:rPr>
        <w:t>min_dlt_value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][k]</w:t>
      </w:r>
      <w:r w:rsidRPr="00F47941">
        <w:rPr>
          <w:highlight w:val="yellow"/>
          <w:lang w:eastAsia="ko-KR"/>
        </w:rPr>
        <w:t xml:space="preserve"> + 1 and </w:t>
      </w:r>
      <w:proofErr w:type="spellStart"/>
      <w:r w:rsidRPr="00F47941">
        <w:rPr>
          <w:highlight w:val="yellow"/>
          <w:lang w:eastAsia="ko-KR"/>
        </w:rPr>
        <w:t>Idx</w:t>
      </w:r>
      <w:proofErr w:type="spellEnd"/>
      <w:r w:rsidRPr="00F47941">
        <w:rPr>
          <w:highlight w:val="yellow"/>
          <w:lang w:eastAsia="ko-KR"/>
        </w:rPr>
        <w:t>++;</w:t>
      </w:r>
    </w:p>
    <w:p w:rsidR="00FF0740" w:rsidRPr="002438DE" w:rsidRDefault="00FF0740" w:rsidP="002438DE">
      <w:pPr>
        <w:pStyle w:val="3D1"/>
        <w:numPr>
          <w:ilvl w:val="1"/>
          <w:numId w:val="28"/>
        </w:numPr>
        <w:rPr>
          <w:highlight w:val="yellow"/>
        </w:rPr>
      </w:pPr>
      <w:r w:rsidRPr="002438DE">
        <w:rPr>
          <w:highlight w:val="yellow"/>
        </w:rPr>
        <w:t xml:space="preserve">If </w:t>
      </w:r>
      <w:bookmarkStart w:id="158" w:name="OLE_LINK5"/>
      <w:bookmarkStart w:id="159" w:name="OLE_LINK6"/>
      <w:proofErr w:type="spellStart"/>
      <w:r w:rsidRPr="002438DE">
        <w:rPr>
          <w:highlight w:val="yellow"/>
          <w:lang w:eastAsia="zh-TW"/>
        </w:rPr>
        <w:t>MaxDltValue</w:t>
      </w:r>
      <w:bookmarkStart w:id="160" w:name="OLE_LINK186"/>
      <w:bookmarkStart w:id="161" w:name="OLE_LINK187"/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bookmarkEnd w:id="160"/>
      <w:bookmarkEnd w:id="161"/>
      <w:r w:rsidR="00F47941">
        <w:rPr>
          <w:highlight w:val="yellow"/>
        </w:rPr>
        <w:t>[k]</w:t>
      </w:r>
      <w:r w:rsidRPr="002438DE">
        <w:rPr>
          <w:highlight w:val="yellow"/>
          <w:lang w:eastAsia="ko-KR"/>
        </w:rPr>
        <w:t xml:space="preserve"> </w:t>
      </w:r>
      <w:bookmarkEnd w:id="158"/>
      <w:bookmarkEnd w:id="159"/>
      <w:r w:rsidRPr="002438DE">
        <w:rPr>
          <w:highlight w:val="yellow"/>
          <w:lang w:eastAsia="ko-KR"/>
        </w:rPr>
        <w:t>&lt;= MAX_DEPTH_VALUE</w:t>
      </w:r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  <w:lang w:eastAsia="ko-KR"/>
        </w:rPr>
        <w:t>[k]</w:t>
      </w:r>
      <w:r w:rsidRPr="002438DE">
        <w:rPr>
          <w:highlight w:val="yellow"/>
          <w:lang w:eastAsia="ko-KR"/>
        </w:rPr>
        <w:t xml:space="preserve"> and </w:t>
      </w:r>
      <w:proofErr w:type="spellStart"/>
      <w:r w:rsidRPr="002438DE">
        <w:rPr>
          <w:highlight w:val="yellow"/>
          <w:lang w:eastAsia="zh-TW"/>
        </w:rPr>
        <w:t>MaxDltValue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  <w:lang w:eastAsia="zh-TW"/>
        </w:rPr>
        <w:t>[k]</w:t>
      </w:r>
      <w:r w:rsidRPr="002438DE">
        <w:rPr>
          <w:highlight w:val="yellow"/>
          <w:lang w:eastAsia="ko-KR"/>
        </w:rPr>
        <w:t xml:space="preserve"> != </w:t>
      </w:r>
      <w:proofErr w:type="spellStart"/>
      <w:r w:rsidRPr="002438DE">
        <w:rPr>
          <w:highlight w:val="yellow"/>
          <w:lang w:eastAsia="ko-KR"/>
        </w:rPr>
        <w:t>min_dlt_value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  <w:lang w:eastAsia="ko-KR"/>
        </w:rPr>
        <w:t>[k]</w:t>
      </w:r>
      <w:r w:rsidRPr="002438DE">
        <w:rPr>
          <w:highlight w:val="yellow"/>
        </w:rPr>
        <w:t>, then Idx2DepthValue</w:t>
      </w:r>
      <w:r w:rsidR="002438DE" w:rsidRPr="002438DE">
        <w:rPr>
          <w:highlight w:val="yellow"/>
        </w:rPr>
        <w:t>Set</w:t>
      </w:r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</w:rPr>
        <w:t>[k]</w:t>
      </w:r>
      <w:r w:rsidRPr="002438DE">
        <w:rPr>
          <w:highlight w:val="yellow"/>
        </w:rPr>
        <w:t>[</w:t>
      </w:r>
      <w:proofErr w:type="spellStart"/>
      <w:r w:rsidRPr="002438DE">
        <w:rPr>
          <w:highlight w:val="yellow"/>
        </w:rPr>
        <w:t>Idx</w:t>
      </w:r>
      <w:proofErr w:type="spellEnd"/>
      <w:r w:rsidRPr="002438DE">
        <w:rPr>
          <w:highlight w:val="yellow"/>
        </w:rPr>
        <w:t>] =</w:t>
      </w:r>
      <w:r w:rsidRPr="002438DE">
        <w:rPr>
          <w:highlight w:val="yellow"/>
          <w:lang w:eastAsia="ko-KR"/>
        </w:rPr>
        <w:t xml:space="preserve"> </w:t>
      </w:r>
      <w:proofErr w:type="spellStart"/>
      <w:r w:rsidRPr="002438DE">
        <w:rPr>
          <w:highlight w:val="yellow"/>
          <w:lang w:eastAsia="zh-TW"/>
        </w:rPr>
        <w:t>MaxDltValue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2438DE" w:rsidRPr="002438DE">
        <w:rPr>
          <w:highlight w:val="yellow"/>
          <w:lang w:eastAsia="zh-TW"/>
        </w:rPr>
        <w:t>[k]</w:t>
      </w:r>
      <w:r w:rsidRPr="002438DE">
        <w:rPr>
          <w:highlight w:val="yellow"/>
          <w:lang w:eastAsia="ko-KR"/>
        </w:rPr>
        <w:t xml:space="preserve"> and </w:t>
      </w:r>
      <w:proofErr w:type="spellStart"/>
      <w:r w:rsidRPr="002438DE">
        <w:rPr>
          <w:highlight w:val="yellow"/>
          <w:lang w:eastAsia="ko-KR"/>
        </w:rPr>
        <w:t>Idx</w:t>
      </w:r>
      <w:proofErr w:type="spellEnd"/>
      <w:r w:rsidRPr="002438DE">
        <w:rPr>
          <w:highlight w:val="yellow"/>
          <w:lang w:eastAsia="ko-KR"/>
        </w:rPr>
        <w:t>++;</w:t>
      </w:r>
    </w:p>
    <w:p w:rsidR="00FF0740" w:rsidRDefault="002438DE" w:rsidP="002438DE">
      <w:pPr>
        <w:pStyle w:val="3D1"/>
        <w:numPr>
          <w:ilvl w:val="1"/>
          <w:numId w:val="28"/>
        </w:numPr>
        <w:rPr>
          <w:highlight w:val="yellow"/>
        </w:rPr>
      </w:pPr>
      <w:proofErr w:type="spellStart"/>
      <w:r w:rsidRPr="002438DE">
        <w:rPr>
          <w:highlight w:val="yellow"/>
        </w:rPr>
        <w:t>NumDltValueSet</w:t>
      </w:r>
      <w:bookmarkStart w:id="162" w:name="OLE_LINK188"/>
      <w:bookmarkStart w:id="163" w:name="OLE_LINK189"/>
      <w:bookmarkStart w:id="164" w:name="OLE_LINK192"/>
      <w:proofErr w:type="spellEnd"/>
      <w:r w:rsidR="00F47941">
        <w:rPr>
          <w:highlight w:val="yellow"/>
        </w:rPr>
        <w:t>[</w:t>
      </w:r>
      <w:bookmarkStart w:id="165" w:name="OLE_LINK190"/>
      <w:bookmarkStart w:id="166" w:name="OLE_LINK191"/>
      <w:proofErr w:type="spellStart"/>
      <w:r w:rsidR="00F47941">
        <w:rPr>
          <w:highlight w:val="yellow"/>
        </w:rPr>
        <w:t>nuh_layer_id</w:t>
      </w:r>
      <w:bookmarkEnd w:id="165"/>
      <w:bookmarkEnd w:id="166"/>
      <w:proofErr w:type="spellEnd"/>
      <w:r w:rsidR="00F47941">
        <w:rPr>
          <w:highlight w:val="yellow"/>
        </w:rPr>
        <w:t>]</w:t>
      </w:r>
      <w:bookmarkEnd w:id="162"/>
      <w:bookmarkEnd w:id="163"/>
      <w:bookmarkEnd w:id="164"/>
      <w:r w:rsidRPr="002438DE">
        <w:rPr>
          <w:highlight w:val="yellow"/>
        </w:rPr>
        <w:t>[k]</w:t>
      </w:r>
      <w:r w:rsidRPr="002438DE">
        <w:rPr>
          <w:highlight w:val="yellow"/>
          <w:lang w:eastAsia="ko-KR"/>
        </w:rPr>
        <w:t xml:space="preserve"> </w:t>
      </w:r>
      <w:r w:rsidR="00FF0740" w:rsidRPr="002438DE">
        <w:rPr>
          <w:highlight w:val="yellow"/>
          <w:lang w:eastAsia="ko-KR"/>
        </w:rPr>
        <w:t>=</w:t>
      </w:r>
      <w:r w:rsidRPr="002438DE">
        <w:rPr>
          <w:highlight w:val="yellow"/>
          <w:lang w:eastAsia="ko-KR"/>
        </w:rPr>
        <w:t xml:space="preserve"> </w:t>
      </w:r>
      <w:proofErr w:type="spellStart"/>
      <w:r w:rsidR="00FF0740" w:rsidRPr="002438DE">
        <w:rPr>
          <w:highlight w:val="yellow"/>
          <w:lang w:eastAsia="ko-KR"/>
        </w:rPr>
        <w:t>Idx</w:t>
      </w:r>
      <w:proofErr w:type="spellEnd"/>
      <w:r w:rsidR="00FF0740" w:rsidRPr="002438DE">
        <w:rPr>
          <w:highlight w:val="yellow"/>
          <w:lang w:eastAsia="ko-KR"/>
        </w:rPr>
        <w:t>;</w:t>
      </w:r>
    </w:p>
    <w:p w:rsidR="002438DE" w:rsidRDefault="002438DE" w:rsidP="002438DE">
      <w:pPr>
        <w:pStyle w:val="3D1"/>
        <w:numPr>
          <w:ilvl w:val="0"/>
          <w:numId w:val="0"/>
        </w:numPr>
        <w:rPr>
          <w:highlight w:val="yellow"/>
        </w:rPr>
      </w:pPr>
    </w:p>
    <w:p w:rsidR="007E795A" w:rsidRDefault="007E795A" w:rsidP="002438DE">
      <w:pPr>
        <w:pStyle w:val="3D1"/>
        <w:numPr>
          <w:ilvl w:val="0"/>
          <w:numId w:val="0"/>
        </w:numPr>
        <w:rPr>
          <w:highlight w:val="yellow"/>
        </w:rPr>
      </w:pPr>
      <w:bookmarkStart w:id="167" w:name="OLE_LINK146"/>
      <w:bookmarkStart w:id="168" w:name="OLE_LINK147"/>
      <w:bookmarkStart w:id="169" w:name="OLE_LINK195"/>
      <w:bookmarkStart w:id="170" w:name="OLE_LINK196"/>
      <w:r>
        <w:rPr>
          <w:bCs/>
          <w:highlight w:val="yellow"/>
        </w:rPr>
        <w:t>If</w:t>
      </w:r>
      <w:r w:rsidR="00F47941" w:rsidRPr="00F47941">
        <w:rPr>
          <w:bCs/>
          <w:highlight w:val="yellow"/>
        </w:rPr>
        <w:t xml:space="preserve"> </w:t>
      </w:r>
      <w:proofErr w:type="spellStart"/>
      <w:r w:rsidR="002007D6" w:rsidRPr="002007D6">
        <w:rPr>
          <w:rFonts w:eastAsia="PMingLiU"/>
          <w:highlight w:val="yellow"/>
          <w:lang w:eastAsia="zh-TW"/>
        </w:rPr>
        <w:t>use_sps_dlt_</w:t>
      </w:r>
      <w:r w:rsidR="002007D6" w:rsidRPr="002007D6">
        <w:rPr>
          <w:highlight w:val="yellow"/>
        </w:rPr>
        <w:t>flag</w:t>
      </w:r>
      <w:proofErr w:type="spellEnd"/>
      <w:r w:rsidRPr="00F47941">
        <w:rPr>
          <w:highlight w:val="yellow"/>
        </w:rPr>
        <w:t xml:space="preserve"> </w:t>
      </w:r>
      <w:r>
        <w:rPr>
          <w:highlight w:val="yellow"/>
        </w:rPr>
        <w:t xml:space="preserve">is equal to 1, </w:t>
      </w:r>
      <w:bookmarkStart w:id="171" w:name="OLE_LINK203"/>
      <w:bookmarkStart w:id="172" w:name="OLE_LINK204"/>
      <w:proofErr w:type="spellStart"/>
      <w:r>
        <w:rPr>
          <w:highlight w:val="yellow"/>
        </w:rPr>
        <w:t>NumDltValue</w:t>
      </w:r>
      <w:bookmarkEnd w:id="171"/>
      <w:bookmarkEnd w:id="172"/>
      <w:proofErr w:type="spellEnd"/>
      <w:r>
        <w:rPr>
          <w:highlight w:val="yellow"/>
        </w:rPr>
        <w:t xml:space="preserve"> is set equal to </w:t>
      </w:r>
      <w:proofErr w:type="spellStart"/>
      <w:r>
        <w:rPr>
          <w:highlight w:val="yellow"/>
        </w:rPr>
        <w:t>NumDltValueSet</w:t>
      </w:r>
      <w:proofErr w:type="spellEnd"/>
      <w:r>
        <w:rPr>
          <w:highlight w:val="yellow"/>
        </w:rPr>
        <w:t>[</w:t>
      </w:r>
      <w:proofErr w:type="spellStart"/>
      <w:r>
        <w:rPr>
          <w:highlight w:val="yellow"/>
        </w:rPr>
        <w:t>nuh_layer_id</w:t>
      </w:r>
      <w:proofErr w:type="spellEnd"/>
      <w:r>
        <w:rPr>
          <w:highlight w:val="yellow"/>
        </w:rPr>
        <w:t>][</w:t>
      </w:r>
      <w:bookmarkStart w:id="173" w:name="OLE_LINK200"/>
      <w:bookmarkStart w:id="174" w:name="OLE_LINK201"/>
      <w:proofErr w:type="spellStart"/>
      <w:r>
        <w:rPr>
          <w:highlight w:val="yellow"/>
        </w:rPr>
        <w:t>dlt_idx</w:t>
      </w:r>
      <w:bookmarkEnd w:id="173"/>
      <w:bookmarkEnd w:id="174"/>
      <w:proofErr w:type="spellEnd"/>
      <w:r>
        <w:rPr>
          <w:highlight w:val="yellow"/>
        </w:rPr>
        <w:t>], and Idx2DepthValue[ 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> ] is set equal to Idx2DepthValueSet[</w:t>
      </w:r>
      <w:proofErr w:type="spellStart"/>
      <w:r>
        <w:rPr>
          <w:highlight w:val="yellow"/>
        </w:rPr>
        <w:t>nuh_layer_id</w:t>
      </w:r>
      <w:proofErr w:type="spellEnd"/>
      <w:r>
        <w:rPr>
          <w:highlight w:val="yellow"/>
        </w:rPr>
        <w:t>] [</w:t>
      </w:r>
      <w:proofErr w:type="spellStart"/>
      <w:r>
        <w:rPr>
          <w:highlight w:val="yellow"/>
        </w:rPr>
        <w:t>dlt_idx</w:t>
      </w:r>
      <w:proofErr w:type="spellEnd"/>
      <w:r>
        <w:rPr>
          <w:highlight w:val="yellow"/>
        </w:rPr>
        <w:t xml:space="preserve">][ 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 xml:space="preserve"> ], with </w:t>
      </w:r>
      <w:proofErr w:type="spellStart"/>
      <w:r>
        <w:rPr>
          <w:highlight w:val="yellow"/>
        </w:rPr>
        <w:t>i</w:t>
      </w:r>
      <w:proofErr w:type="spellEnd"/>
      <w:r>
        <w:rPr>
          <w:highlight w:val="yellow"/>
        </w:rPr>
        <w:t xml:space="preserve"> = 0,…,  </w:t>
      </w:r>
      <w:proofErr w:type="spellStart"/>
      <w:r>
        <w:rPr>
          <w:highlight w:val="yellow"/>
        </w:rPr>
        <w:t>NumDltValue</w:t>
      </w:r>
      <w:proofErr w:type="spellEnd"/>
      <w:r>
        <w:rPr>
          <w:highlight w:val="yellow"/>
        </w:rPr>
        <w:t>.</w:t>
      </w:r>
    </w:p>
    <w:p w:rsidR="00F47941" w:rsidRDefault="007E795A" w:rsidP="002438DE">
      <w:pPr>
        <w:pStyle w:val="3D1"/>
        <w:numPr>
          <w:ilvl w:val="0"/>
          <w:numId w:val="0"/>
        </w:numPr>
        <w:rPr>
          <w:highlight w:val="yellow"/>
        </w:rPr>
      </w:pPr>
      <w:r>
        <w:rPr>
          <w:highlight w:val="yellow"/>
        </w:rPr>
        <w:t xml:space="preserve">Else, if </w:t>
      </w:r>
      <w:proofErr w:type="spellStart"/>
      <w:r w:rsidR="002007D6">
        <w:rPr>
          <w:rFonts w:eastAsia="PMingLiU"/>
          <w:highlight w:val="yellow"/>
          <w:lang w:eastAsia="zh-TW"/>
        </w:rPr>
        <w:t>use_ref_pic_dlt_flag</w:t>
      </w:r>
      <w:proofErr w:type="spellEnd"/>
      <w:r w:rsidR="002007D6" w:rsidRPr="00F47941">
        <w:rPr>
          <w:highlight w:val="yellow"/>
        </w:rPr>
        <w:t xml:space="preserve"> </w:t>
      </w:r>
      <w:r w:rsidR="00F47941" w:rsidRPr="00F47941">
        <w:rPr>
          <w:highlight w:val="yellow"/>
        </w:rPr>
        <w:t xml:space="preserve">is equal to </w:t>
      </w:r>
      <w:r w:rsidR="002007D6">
        <w:rPr>
          <w:highlight w:val="yellow"/>
        </w:rPr>
        <w:t>0</w:t>
      </w:r>
      <w:r>
        <w:rPr>
          <w:highlight w:val="yellow"/>
        </w:rPr>
        <w:t xml:space="preserve"> or </w:t>
      </w:r>
      <w:proofErr w:type="spellStart"/>
      <w:r>
        <w:rPr>
          <w:highlight w:val="yellow"/>
        </w:rPr>
        <w:t>slice_type</w:t>
      </w:r>
      <w:proofErr w:type="spellEnd"/>
      <w:r>
        <w:rPr>
          <w:highlight w:val="yellow"/>
        </w:rPr>
        <w:t xml:space="preserve"> is equal to I</w:t>
      </w:r>
      <w:r w:rsidR="00F47941" w:rsidRPr="00F47941">
        <w:rPr>
          <w:highlight w:val="yellow"/>
        </w:rPr>
        <w:t xml:space="preserve">, </w:t>
      </w:r>
      <w:bookmarkStart w:id="175" w:name="OLE_LINK145"/>
      <w:bookmarkStart w:id="176" w:name="OLE_LINK144"/>
      <w:bookmarkStart w:id="177" w:name="OLE_LINK89"/>
      <w:bookmarkStart w:id="178" w:name="OLE_LINK90"/>
      <w:proofErr w:type="spellStart"/>
      <w:r w:rsidR="00F47941" w:rsidRPr="00F47941">
        <w:rPr>
          <w:highlight w:val="yellow"/>
        </w:rPr>
        <w:t>NumDltValue</w:t>
      </w:r>
      <w:proofErr w:type="spellEnd"/>
      <w:r w:rsidR="00F47941" w:rsidRPr="00F47941">
        <w:rPr>
          <w:highlight w:val="yellow"/>
        </w:rPr>
        <w:t xml:space="preserve"> </w:t>
      </w:r>
      <w:bookmarkEnd w:id="175"/>
      <w:bookmarkEnd w:id="176"/>
      <w:r w:rsidR="00F47941" w:rsidRPr="00F47941">
        <w:rPr>
          <w:highlight w:val="yellow"/>
        </w:rPr>
        <w:t>is set equal to</w:t>
      </w:r>
      <w:bookmarkEnd w:id="177"/>
      <w:bookmarkEnd w:id="178"/>
      <w:r w:rsidR="00F47941" w:rsidRPr="00F47941">
        <w:rPr>
          <w:highlight w:val="yellow"/>
        </w:rPr>
        <w:t xml:space="preserve"> </w:t>
      </w:r>
      <w:proofErr w:type="spellStart"/>
      <w:r w:rsidR="00F47941" w:rsidRPr="00F47941">
        <w:rPr>
          <w:highlight w:val="yellow"/>
        </w:rPr>
        <w:t>NumDltValueSet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>
        <w:rPr>
          <w:highlight w:val="yellow"/>
        </w:rPr>
        <w:t>]</w:t>
      </w:r>
      <w:r w:rsidR="00F47941" w:rsidRPr="00F47941">
        <w:rPr>
          <w:highlight w:val="yellow"/>
        </w:rPr>
        <w:t xml:space="preserve"> [</w:t>
      </w:r>
      <w:bookmarkStart w:id="179" w:name="OLE_LINK143"/>
      <w:bookmarkStart w:id="180" w:name="OLE_LINK142"/>
      <w:proofErr w:type="spellStart"/>
      <w:r w:rsidR="00F47941" w:rsidRPr="00F47941">
        <w:rPr>
          <w:highlight w:val="yellow"/>
        </w:rPr>
        <w:t>num_d</w:t>
      </w:r>
      <w:r w:rsidR="00F47941">
        <w:rPr>
          <w:highlight w:val="yellow"/>
        </w:rPr>
        <w:t>lt</w:t>
      </w:r>
      <w:proofErr w:type="spellEnd"/>
      <w:r w:rsidR="00F47941">
        <w:rPr>
          <w:highlight w:val="yellow"/>
        </w:rPr>
        <w:t>[</w:t>
      </w:r>
      <w:proofErr w:type="spellStart"/>
      <w:r w:rsidR="00F47941">
        <w:rPr>
          <w:highlight w:val="yellow"/>
        </w:rPr>
        <w:t>nuh_layer_id</w:t>
      </w:r>
      <w:proofErr w:type="spellEnd"/>
      <w:r w:rsidR="00F47941" w:rsidRPr="00F47941">
        <w:rPr>
          <w:highlight w:val="yellow"/>
        </w:rPr>
        <w:t>]</w:t>
      </w:r>
      <w:bookmarkEnd w:id="179"/>
      <w:bookmarkEnd w:id="180"/>
      <w:r w:rsidR="00F47941" w:rsidRPr="00F47941">
        <w:rPr>
          <w:highlight w:val="yellow"/>
        </w:rPr>
        <w:t xml:space="preserve">], and </w:t>
      </w:r>
      <w:bookmarkStart w:id="181" w:name="OLE_LINK141"/>
      <w:bookmarkStart w:id="182" w:name="OLE_LINK140"/>
      <w:bookmarkStart w:id="183" w:name="OLE_LINK91"/>
      <w:bookmarkStart w:id="184" w:name="OLE_LINK92"/>
      <w:r w:rsidR="00F47941" w:rsidRPr="00F47941">
        <w:rPr>
          <w:highlight w:val="yellow"/>
        </w:rPr>
        <w:t>Idx2DepthValue</w:t>
      </w:r>
      <w:bookmarkEnd w:id="181"/>
      <w:bookmarkEnd w:id="182"/>
      <w:r w:rsidR="00F47941" w:rsidRPr="00F47941">
        <w:rPr>
          <w:highlight w:val="yellow"/>
        </w:rPr>
        <w:t>[ </w:t>
      </w:r>
      <w:proofErr w:type="spellStart"/>
      <w:r w:rsidR="00F47941" w:rsidRPr="00F47941">
        <w:rPr>
          <w:highlight w:val="yellow"/>
        </w:rPr>
        <w:t>i</w:t>
      </w:r>
      <w:proofErr w:type="spellEnd"/>
      <w:r w:rsidR="00F47941" w:rsidRPr="00F47941">
        <w:rPr>
          <w:highlight w:val="yellow"/>
        </w:rPr>
        <w:t xml:space="preserve"> ] is set equal to </w:t>
      </w:r>
      <w:bookmarkEnd w:id="183"/>
      <w:bookmarkEnd w:id="184"/>
      <w:r w:rsidR="00F47941" w:rsidRPr="00F47941">
        <w:rPr>
          <w:highlight w:val="yellow"/>
        </w:rPr>
        <w:t>Idx2DepthValueSet</w:t>
      </w:r>
      <w:r w:rsidR="00F47941">
        <w:rPr>
          <w:highlight w:val="yellow"/>
        </w:rPr>
        <w:t>[</w:t>
      </w:r>
      <w:bookmarkStart w:id="185" w:name="OLE_LINK193"/>
      <w:bookmarkStart w:id="186" w:name="OLE_LINK194"/>
      <w:proofErr w:type="spellStart"/>
      <w:r w:rsidR="00F47941">
        <w:rPr>
          <w:highlight w:val="yellow"/>
        </w:rPr>
        <w:t>nuh_layer_id</w:t>
      </w:r>
      <w:bookmarkEnd w:id="185"/>
      <w:bookmarkEnd w:id="186"/>
      <w:proofErr w:type="spellEnd"/>
      <w:r w:rsidR="00F47941">
        <w:rPr>
          <w:highlight w:val="yellow"/>
        </w:rPr>
        <w:t>]</w:t>
      </w:r>
      <w:r w:rsidR="00F47941" w:rsidRPr="00F47941">
        <w:rPr>
          <w:highlight w:val="yellow"/>
        </w:rPr>
        <w:t xml:space="preserve"> [</w:t>
      </w:r>
      <w:proofErr w:type="spellStart"/>
      <w:r w:rsidR="00F47941" w:rsidRPr="00F47941">
        <w:rPr>
          <w:highlight w:val="yellow"/>
        </w:rPr>
        <w:t>num_dlt</w:t>
      </w:r>
      <w:proofErr w:type="spellEnd"/>
      <w:r w:rsidR="00F47941" w:rsidRPr="00F47941">
        <w:rPr>
          <w:highlight w:val="yellow"/>
        </w:rPr>
        <w:t>[ </w:t>
      </w:r>
      <w:proofErr w:type="spellStart"/>
      <w:r w:rsidR="00F47941">
        <w:rPr>
          <w:highlight w:val="yellow"/>
        </w:rPr>
        <w:t>nuh_layer_id</w:t>
      </w:r>
      <w:proofErr w:type="spellEnd"/>
      <w:r w:rsidR="00F47941" w:rsidRPr="00F47941">
        <w:rPr>
          <w:highlight w:val="yellow"/>
        </w:rPr>
        <w:t xml:space="preserve">] ][ </w:t>
      </w:r>
      <w:proofErr w:type="spellStart"/>
      <w:r w:rsidR="00F47941" w:rsidRPr="00F47941">
        <w:rPr>
          <w:highlight w:val="yellow"/>
        </w:rPr>
        <w:t>i</w:t>
      </w:r>
      <w:proofErr w:type="spellEnd"/>
      <w:r w:rsidR="00F47941" w:rsidRPr="00F47941">
        <w:rPr>
          <w:highlight w:val="yellow"/>
        </w:rPr>
        <w:t xml:space="preserve"> ], with </w:t>
      </w:r>
      <w:proofErr w:type="spellStart"/>
      <w:r w:rsidR="00F47941" w:rsidRPr="00F47941">
        <w:rPr>
          <w:highlight w:val="yellow"/>
        </w:rPr>
        <w:t>i</w:t>
      </w:r>
      <w:proofErr w:type="spellEnd"/>
      <w:r w:rsidR="00F47941" w:rsidRPr="00F47941">
        <w:rPr>
          <w:highlight w:val="yellow"/>
        </w:rPr>
        <w:t xml:space="preserve"> = 0,…,  </w:t>
      </w:r>
      <w:proofErr w:type="spellStart"/>
      <w:r w:rsidR="00F47941" w:rsidRPr="00F47941">
        <w:rPr>
          <w:highlight w:val="yellow"/>
        </w:rPr>
        <w:t>NumDltValue</w:t>
      </w:r>
      <w:proofErr w:type="spellEnd"/>
      <w:r w:rsidR="00F47941" w:rsidRPr="00F47941">
        <w:rPr>
          <w:highlight w:val="yellow"/>
        </w:rPr>
        <w:t>.</w:t>
      </w:r>
      <w:bookmarkEnd w:id="167"/>
      <w:bookmarkEnd w:id="168"/>
      <w:r w:rsidR="00F47941">
        <w:rPr>
          <w:highlight w:val="yellow"/>
        </w:rPr>
        <w:t xml:space="preserve"> </w:t>
      </w:r>
      <w:bookmarkEnd w:id="169"/>
      <w:bookmarkEnd w:id="170"/>
    </w:p>
    <w:p w:rsidR="007E795A" w:rsidRDefault="007E795A" w:rsidP="002438DE">
      <w:pPr>
        <w:pStyle w:val="3D1"/>
        <w:numPr>
          <w:ilvl w:val="0"/>
          <w:numId w:val="0"/>
        </w:numPr>
        <w:rPr>
          <w:highlight w:val="yellow"/>
        </w:rPr>
      </w:pPr>
      <w:r>
        <w:rPr>
          <w:highlight w:val="yellow"/>
        </w:rPr>
        <w:t xml:space="preserve">Else, </w:t>
      </w:r>
      <w:proofErr w:type="spellStart"/>
      <w:r>
        <w:rPr>
          <w:highlight w:val="yellow"/>
        </w:rPr>
        <w:t>NumDltValue</w:t>
      </w:r>
      <w:proofErr w:type="spellEnd"/>
      <w:r>
        <w:rPr>
          <w:highlight w:val="yellow"/>
        </w:rPr>
        <w:t xml:space="preserve"> is set equal to that </w:t>
      </w:r>
      <w:r w:rsidR="009F2B34">
        <w:rPr>
          <w:highlight w:val="yellow"/>
        </w:rPr>
        <w:t>in</w:t>
      </w:r>
      <w:r>
        <w:rPr>
          <w:highlight w:val="yellow"/>
        </w:rPr>
        <w:t xml:space="preserve"> </w:t>
      </w:r>
      <w:bookmarkStart w:id="187" w:name="OLE_LINK95"/>
      <w:bookmarkStart w:id="188" w:name="OLE_LINK96"/>
      <w:proofErr w:type="spellStart"/>
      <w:proofErr w:type="gramStart"/>
      <w:r>
        <w:rPr>
          <w:highlight w:val="yellow"/>
        </w:rPr>
        <w:t>RefPicListX</w:t>
      </w:r>
      <w:proofErr w:type="spellEnd"/>
      <w:r>
        <w:rPr>
          <w:highlight w:val="yellow"/>
        </w:rPr>
        <w:t>[</w:t>
      </w:r>
      <w:proofErr w:type="spellStart"/>
      <w:proofErr w:type="gramEnd"/>
      <w:r>
        <w:rPr>
          <w:highlight w:val="yellow"/>
        </w:rPr>
        <w:t>dlt_ref_idx</w:t>
      </w:r>
      <w:proofErr w:type="spellEnd"/>
      <w:r>
        <w:rPr>
          <w:highlight w:val="yellow"/>
        </w:rPr>
        <w:t xml:space="preserve"> ], with X equal to 1-</w:t>
      </w:r>
      <w:r w:rsidRPr="007E795A">
        <w:rPr>
          <w:highlight w:val="yellow"/>
        </w:rPr>
        <w:t>dlt_from_l0_flag</w:t>
      </w:r>
      <w:r>
        <w:rPr>
          <w:highlight w:val="yellow"/>
        </w:rPr>
        <w:t xml:space="preserve">. </w:t>
      </w:r>
      <w:bookmarkStart w:id="189" w:name="OLE_LINK93"/>
      <w:bookmarkStart w:id="190" w:name="OLE_LINK94"/>
      <w:bookmarkEnd w:id="187"/>
      <w:bookmarkEnd w:id="188"/>
      <w:r w:rsidR="009F2B34">
        <w:rPr>
          <w:highlight w:val="yellow"/>
        </w:rPr>
        <w:t>Idx2DepthValue</w:t>
      </w:r>
      <w:proofErr w:type="gramStart"/>
      <w:r w:rsidR="009F2B34">
        <w:rPr>
          <w:highlight w:val="yellow"/>
        </w:rPr>
        <w:t>[ </w:t>
      </w:r>
      <w:proofErr w:type="spellStart"/>
      <w:r w:rsidR="009F2B34">
        <w:rPr>
          <w:highlight w:val="yellow"/>
        </w:rPr>
        <w:t>i</w:t>
      </w:r>
      <w:proofErr w:type="spellEnd"/>
      <w:proofErr w:type="gramEnd"/>
      <w:r w:rsidR="009F2B34">
        <w:rPr>
          <w:highlight w:val="yellow"/>
        </w:rPr>
        <w:t> ]</w:t>
      </w:r>
      <w:bookmarkEnd w:id="189"/>
      <w:bookmarkEnd w:id="190"/>
      <w:r w:rsidR="009F2B34">
        <w:rPr>
          <w:highlight w:val="yellow"/>
        </w:rPr>
        <w:t xml:space="preserve"> is set equal to Idx2DepthValue[ </w:t>
      </w:r>
      <w:proofErr w:type="spellStart"/>
      <w:r w:rsidR="009F2B34">
        <w:rPr>
          <w:highlight w:val="yellow"/>
        </w:rPr>
        <w:t>i</w:t>
      </w:r>
      <w:proofErr w:type="spellEnd"/>
      <w:r w:rsidR="009F2B34">
        <w:rPr>
          <w:highlight w:val="yellow"/>
        </w:rPr>
        <w:t xml:space="preserve"> ] in </w:t>
      </w:r>
      <w:proofErr w:type="spellStart"/>
      <w:r w:rsidR="009F2B34">
        <w:rPr>
          <w:highlight w:val="yellow"/>
        </w:rPr>
        <w:t>RefPicListX</w:t>
      </w:r>
      <w:proofErr w:type="spellEnd"/>
      <w:r w:rsidR="009F2B34">
        <w:rPr>
          <w:highlight w:val="yellow"/>
        </w:rPr>
        <w:t>[</w:t>
      </w:r>
      <w:proofErr w:type="spellStart"/>
      <w:r w:rsidR="009F2B34">
        <w:rPr>
          <w:highlight w:val="yellow"/>
        </w:rPr>
        <w:t>dlt_ref_idx</w:t>
      </w:r>
      <w:proofErr w:type="spellEnd"/>
      <w:r w:rsidR="009F2B34">
        <w:rPr>
          <w:highlight w:val="yellow"/>
        </w:rPr>
        <w:t xml:space="preserve"> ], with X equal to 1-dlt_from_l0_flag.</w:t>
      </w:r>
    </w:p>
    <w:p w:rsidR="009763B0" w:rsidRPr="009763B0" w:rsidRDefault="009763B0" w:rsidP="002438DE">
      <w:pPr>
        <w:pStyle w:val="3D1"/>
        <w:numPr>
          <w:ilvl w:val="0"/>
          <w:numId w:val="0"/>
        </w:numPr>
        <w:rPr>
          <w:highlight w:val="yellow"/>
        </w:rPr>
      </w:pPr>
      <w:bookmarkStart w:id="191" w:name="OLE_LINK175"/>
      <w:bookmarkStart w:id="192" w:name="OLE_LINK176"/>
      <w:bookmarkStart w:id="193" w:name="OLE_LINK197"/>
      <w:bookmarkStart w:id="194" w:name="OLE_LINK198"/>
      <w:proofErr w:type="spellStart"/>
      <w:r w:rsidRPr="009763B0">
        <w:rPr>
          <w:highlight w:val="yellow"/>
        </w:rPr>
        <w:t>num_depth_values_in_</w:t>
      </w:r>
      <w:proofErr w:type="gramStart"/>
      <w:r w:rsidRPr="009763B0">
        <w:rPr>
          <w:highlight w:val="yellow"/>
        </w:rPr>
        <w:t>dlt</w:t>
      </w:r>
      <w:bookmarkEnd w:id="191"/>
      <w:bookmarkEnd w:id="192"/>
      <w:proofErr w:type="spellEnd"/>
      <w:r w:rsidRPr="009763B0">
        <w:rPr>
          <w:highlight w:val="yellow"/>
        </w:rPr>
        <w:t>[</w:t>
      </w:r>
      <w:proofErr w:type="gramEnd"/>
      <w:r w:rsidRPr="009763B0">
        <w:rPr>
          <w:highlight w:val="yellow"/>
        </w:rPr>
        <w:t> </w:t>
      </w:r>
      <w:proofErr w:type="spellStart"/>
      <w:r w:rsidRPr="009763B0">
        <w:rPr>
          <w:highlight w:val="yellow"/>
        </w:rPr>
        <w:t>nuh_layer_id</w:t>
      </w:r>
      <w:proofErr w:type="spellEnd"/>
      <w:r w:rsidRPr="009763B0">
        <w:rPr>
          <w:highlight w:val="yellow"/>
        </w:rPr>
        <w:t> ]</w:t>
      </w:r>
      <w:bookmarkEnd w:id="193"/>
      <w:bookmarkEnd w:id="194"/>
      <w:r w:rsidRPr="009763B0">
        <w:rPr>
          <w:highlight w:val="yellow"/>
        </w:rPr>
        <w:t xml:space="preserve"> is replaced by </w:t>
      </w:r>
      <w:proofErr w:type="spellStart"/>
      <w:r w:rsidRPr="009763B0">
        <w:rPr>
          <w:highlight w:val="yellow"/>
        </w:rPr>
        <w:t>NumDltValue</w:t>
      </w:r>
      <w:proofErr w:type="spellEnd"/>
      <w:r w:rsidRPr="009763B0">
        <w:rPr>
          <w:highlight w:val="yellow"/>
        </w:rPr>
        <w:t xml:space="preserve"> in the following description.</w:t>
      </w:r>
    </w:p>
    <w:p w:rsidR="00FF0740" w:rsidRPr="00317A4A" w:rsidRDefault="00FF0740" w:rsidP="00317A4A"/>
    <w:sectPr w:rsidR="00FF0740" w:rsidRPr="00317A4A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DC5" w:rsidRDefault="00867DC5" w:rsidP="00973A00">
      <w:pPr>
        <w:spacing w:before="0"/>
      </w:pPr>
      <w:r>
        <w:separator/>
      </w:r>
    </w:p>
  </w:endnote>
  <w:endnote w:type="continuationSeparator" w:id="0">
    <w:p w:rsidR="00867DC5" w:rsidRDefault="00867DC5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DC5" w:rsidRDefault="00867DC5" w:rsidP="00973A00">
      <w:pPr>
        <w:spacing w:before="0"/>
      </w:pPr>
      <w:r>
        <w:separator/>
      </w:r>
    </w:p>
  </w:footnote>
  <w:footnote w:type="continuationSeparator" w:id="0">
    <w:p w:rsidR="00867DC5" w:rsidRDefault="00867DC5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BA0777E"/>
    <w:multiLevelType w:val="hybridMultilevel"/>
    <w:tmpl w:val="DB5A9EA8"/>
    <w:lvl w:ilvl="0" w:tplc="0A5851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57429D0"/>
    <w:multiLevelType w:val="hybridMultilevel"/>
    <w:tmpl w:val="35EA9976"/>
    <w:lvl w:ilvl="0" w:tplc="936AE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8E3E46" w:tentative="1">
      <w:start w:val="1"/>
      <w:numFmt w:val="lowerLetter"/>
      <w:lvlText w:val="%2."/>
      <w:lvlJc w:val="left"/>
      <w:pPr>
        <w:ind w:left="1440" w:hanging="360"/>
      </w:pPr>
    </w:lvl>
    <w:lvl w:ilvl="2" w:tplc="63343428" w:tentative="1">
      <w:start w:val="1"/>
      <w:numFmt w:val="lowerRoman"/>
      <w:lvlText w:val="%3."/>
      <w:lvlJc w:val="right"/>
      <w:pPr>
        <w:ind w:left="2160" w:hanging="180"/>
      </w:pPr>
    </w:lvl>
    <w:lvl w:ilvl="3" w:tplc="5FA0D00E" w:tentative="1">
      <w:start w:val="1"/>
      <w:numFmt w:val="decimal"/>
      <w:lvlText w:val="%4."/>
      <w:lvlJc w:val="left"/>
      <w:pPr>
        <w:ind w:left="2880" w:hanging="360"/>
      </w:pPr>
    </w:lvl>
    <w:lvl w:ilvl="4" w:tplc="63203020" w:tentative="1">
      <w:start w:val="1"/>
      <w:numFmt w:val="lowerLetter"/>
      <w:lvlText w:val="%5."/>
      <w:lvlJc w:val="left"/>
      <w:pPr>
        <w:ind w:left="3600" w:hanging="360"/>
      </w:pPr>
    </w:lvl>
    <w:lvl w:ilvl="5" w:tplc="8F16A874" w:tentative="1">
      <w:start w:val="1"/>
      <w:numFmt w:val="lowerRoman"/>
      <w:lvlText w:val="%6."/>
      <w:lvlJc w:val="right"/>
      <w:pPr>
        <w:ind w:left="4320" w:hanging="180"/>
      </w:pPr>
    </w:lvl>
    <w:lvl w:ilvl="6" w:tplc="168A1C6C" w:tentative="1">
      <w:start w:val="1"/>
      <w:numFmt w:val="decimal"/>
      <w:lvlText w:val="%7."/>
      <w:lvlJc w:val="left"/>
      <w:pPr>
        <w:ind w:left="5040" w:hanging="360"/>
      </w:pPr>
    </w:lvl>
    <w:lvl w:ilvl="7" w:tplc="B09E1C12" w:tentative="1">
      <w:start w:val="1"/>
      <w:numFmt w:val="lowerLetter"/>
      <w:lvlText w:val="%8."/>
      <w:lvlJc w:val="left"/>
      <w:pPr>
        <w:ind w:left="5760" w:hanging="360"/>
      </w:pPr>
    </w:lvl>
    <w:lvl w:ilvl="8" w:tplc="5F0E2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1078"/>
        </w:tabs>
        <w:ind w:left="284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abstractNum w:abstractNumId="9">
    <w:nsid w:val="7960306F"/>
    <w:multiLevelType w:val="hybridMultilevel"/>
    <w:tmpl w:val="16481B74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7"/>
  </w:num>
  <w:num w:numId="3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5"/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7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8"/>
  </w:num>
  <w:num w:numId="14">
    <w:abstractNumId w:val="8"/>
  </w:num>
  <w:num w:numId="15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6"/>
  </w:num>
  <w:num w:numId="17">
    <w:abstractNumId w:val="7"/>
  </w:num>
  <w:num w:numId="18">
    <w:abstractNumId w:val="5"/>
  </w:num>
  <w:num w:numId="19">
    <w:abstractNumId w:val="5"/>
  </w:num>
  <w:num w:numId="20">
    <w:abstractNumId w:val="1"/>
  </w:num>
  <w:num w:numId="21">
    <w:abstractNumId w:val="4"/>
    <w:lvlOverride w:ilvl="0">
      <w:lvl w:ilvl="0">
        <w:start w:val="1"/>
        <w:numFmt w:val="none"/>
        <w:suff w:val="nothing"/>
        <w:lvlText w:val=""/>
        <w:lvlJc w:val="left"/>
        <w:pPr>
          <w:ind w:left="1071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1428"/>
        </w:pPr>
        <w:rPr>
          <w:rFonts w:cs="Times New Roman" w:hint="default"/>
        </w:rPr>
      </w:lvl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  <w:lvl w:ilvl="0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5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6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7">
    <w:abstractNumId w:val="9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07F09"/>
    <w:rsid w:val="000362C8"/>
    <w:rsid w:val="00066CD2"/>
    <w:rsid w:val="00091534"/>
    <w:rsid w:val="00094F74"/>
    <w:rsid w:val="000D40F6"/>
    <w:rsid w:val="00107371"/>
    <w:rsid w:val="001303EC"/>
    <w:rsid w:val="001A62B7"/>
    <w:rsid w:val="001D658B"/>
    <w:rsid w:val="002007D6"/>
    <w:rsid w:val="0020252D"/>
    <w:rsid w:val="002438DE"/>
    <w:rsid w:val="00274912"/>
    <w:rsid w:val="00317A4A"/>
    <w:rsid w:val="00333C47"/>
    <w:rsid w:val="00364A89"/>
    <w:rsid w:val="003912D8"/>
    <w:rsid w:val="0039493E"/>
    <w:rsid w:val="003F3218"/>
    <w:rsid w:val="005664DF"/>
    <w:rsid w:val="0057324B"/>
    <w:rsid w:val="005C07BF"/>
    <w:rsid w:val="00666222"/>
    <w:rsid w:val="007A3932"/>
    <w:rsid w:val="007E795A"/>
    <w:rsid w:val="008228EA"/>
    <w:rsid w:val="00867DC5"/>
    <w:rsid w:val="008B386B"/>
    <w:rsid w:val="008D7924"/>
    <w:rsid w:val="0092716A"/>
    <w:rsid w:val="00960853"/>
    <w:rsid w:val="00973A00"/>
    <w:rsid w:val="009763B0"/>
    <w:rsid w:val="009F2B34"/>
    <w:rsid w:val="00A20190"/>
    <w:rsid w:val="00AF2E31"/>
    <w:rsid w:val="00AF3E9F"/>
    <w:rsid w:val="00B50978"/>
    <w:rsid w:val="00C1606D"/>
    <w:rsid w:val="00C55825"/>
    <w:rsid w:val="00CB2CBE"/>
    <w:rsid w:val="00D03250"/>
    <w:rsid w:val="00D3467B"/>
    <w:rsid w:val="00DB35E0"/>
    <w:rsid w:val="00DD6B29"/>
    <w:rsid w:val="00DE4044"/>
    <w:rsid w:val="00E058CF"/>
    <w:rsid w:val="00E3288A"/>
    <w:rsid w:val="00E3300A"/>
    <w:rsid w:val="00E85ECD"/>
    <w:rsid w:val="00EF7CCF"/>
    <w:rsid w:val="00F47941"/>
    <w:rsid w:val="00F676B9"/>
    <w:rsid w:val="00FF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6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paragraph" w:customStyle="1" w:styleId="3Tabs">
    <w:name w:val="3 Tabs"/>
    <w:basedOn w:val="a"/>
    <w:link w:val="3TabsChar"/>
    <w:qFormat/>
    <w:rsid w:val="00DD6B29"/>
    <w:pPr>
      <w:widowControl w:val="0"/>
      <w:tabs>
        <w:tab w:val="clear" w:pos="794"/>
        <w:tab w:val="clear" w:pos="1191"/>
        <w:tab w:val="clear" w:pos="1588"/>
        <w:tab w:val="clear" w:pos="1985"/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  <w:textAlignment w:val="baseline"/>
    </w:pPr>
  </w:style>
  <w:style w:type="character" w:customStyle="1" w:styleId="3TabsChar">
    <w:name w:val="3 Tabs Char"/>
    <w:link w:val="3Tabs"/>
    <w:locked/>
    <w:rsid w:val="00DD6B29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E85ECD"/>
    <w:rPr>
      <w:rFonts w:ascii="Times New Roman" w:hAnsi="Times New Roman" w:cs="Times New Roman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4</Pages>
  <Words>1106</Words>
  <Characters>6309</Characters>
  <Application>Microsoft Office Word</Application>
  <DocSecurity>0</DocSecurity>
  <Lines>52</Lines>
  <Paragraphs>14</Paragraphs>
  <ScaleCrop>false</ScaleCrop>
  <Company>MediaTek Inc.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9</cp:revision>
  <dcterms:created xsi:type="dcterms:W3CDTF">2013-01-03T09:36:00Z</dcterms:created>
  <dcterms:modified xsi:type="dcterms:W3CDTF">2013-04-12T11:30:00Z</dcterms:modified>
</cp:coreProperties>
</file>