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A4A" w:rsidRPr="005849D0" w:rsidRDefault="00317A4A" w:rsidP="00317A4A">
      <w:pPr>
        <w:rPr>
          <w:lang w:val="en-CA" w:eastAsia="zh-TW"/>
        </w:rPr>
      </w:pPr>
      <w:r w:rsidRPr="005849D0">
        <w:rPr>
          <w:lang w:val="en-CA" w:eastAsia="zh-TW"/>
        </w:rPr>
        <w:t>The proposed working draft modifications are as follows.</w:t>
      </w:r>
    </w:p>
    <w:p w:rsidR="00025A85" w:rsidRPr="005849D0" w:rsidRDefault="00025A85" w:rsidP="00025A85">
      <w:pPr>
        <w:pStyle w:val="3H2"/>
        <w:numPr>
          <w:ilvl w:val="0"/>
          <w:numId w:val="0"/>
        </w:numPr>
      </w:pPr>
      <w:bookmarkStart w:id="0" w:name="_Toc351122394"/>
      <w:r w:rsidRPr="005849D0">
        <w:rPr>
          <w:lang w:val="en-CA"/>
        </w:rPr>
        <w:t xml:space="preserve">H.7.4.8 </w:t>
      </w:r>
      <w:proofErr w:type="gramStart"/>
      <w:r w:rsidRPr="005849D0">
        <w:t>Coding</w:t>
      </w:r>
      <w:proofErr w:type="gramEnd"/>
      <w:r w:rsidRPr="005849D0">
        <w:t xml:space="preserve"> </w:t>
      </w:r>
      <w:proofErr w:type="spellStart"/>
      <w:r w:rsidRPr="005849D0">
        <w:t>quadtree</w:t>
      </w:r>
      <w:proofErr w:type="spellEnd"/>
      <w:r w:rsidRPr="005849D0">
        <w:t xml:space="preserve"> semantics</w:t>
      </w:r>
      <w:bookmarkEnd w:id="0"/>
    </w:p>
    <w:p w:rsidR="009C5F47" w:rsidRPr="005849D0" w:rsidRDefault="009C5F47" w:rsidP="00317A4A"/>
    <w:p w:rsidR="009C5F47" w:rsidRPr="005849D0" w:rsidRDefault="009C5F47" w:rsidP="009C5F47">
      <w:pPr>
        <w:pStyle w:val="3N0"/>
        <w:rPr>
          <w:strike/>
          <w:sz w:val="20"/>
          <w:szCs w:val="20"/>
          <w:highlight w:val="cyan"/>
          <w:lang w:eastAsia="ko-KR"/>
        </w:rPr>
      </w:pPr>
      <w:bookmarkStart w:id="1" w:name="OLE_LINK10"/>
      <w:bookmarkStart w:id="2" w:name="OLE_LINK11"/>
      <w:bookmarkStart w:id="3" w:name="OLE_LINK7"/>
      <w:bookmarkStart w:id="4" w:name="OLE_LINK8"/>
      <w:r w:rsidRPr="005849D0">
        <w:rPr>
          <w:strike/>
          <w:sz w:val="20"/>
          <w:szCs w:val="20"/>
          <w:highlight w:val="cyan"/>
          <w:lang w:eastAsia="ko-KR"/>
        </w:rPr>
        <w:t xml:space="preserve">The variable </w:t>
      </w:r>
      <w:proofErr w:type="spellStart"/>
      <w:r w:rsidRPr="005849D0">
        <w:rPr>
          <w:strike/>
          <w:sz w:val="20"/>
          <w:szCs w:val="20"/>
          <w:highlight w:val="cyan"/>
          <w:lang w:eastAsia="ko-KR"/>
        </w:rPr>
        <w:t>anyTempRefPicFlag</w:t>
      </w:r>
      <w:proofErr w:type="spellEnd"/>
      <w:r w:rsidRPr="005849D0">
        <w:rPr>
          <w:strike/>
          <w:sz w:val="20"/>
          <w:szCs w:val="20"/>
          <w:highlight w:val="cyan"/>
          <w:lang w:eastAsia="ko-KR"/>
        </w:rPr>
        <w:t xml:space="preserve"> </w:t>
      </w:r>
      <w:bookmarkEnd w:id="1"/>
      <w:bookmarkEnd w:id="2"/>
      <w:r w:rsidRPr="005849D0">
        <w:rPr>
          <w:strike/>
          <w:sz w:val="20"/>
          <w:szCs w:val="20"/>
          <w:highlight w:val="cyan"/>
          <w:lang w:eastAsia="ko-KR"/>
        </w:rPr>
        <w:t xml:space="preserve">specifies whether one or more prediction units of the current coding unit utilize a temporal reference picture. The variable </w:t>
      </w:r>
      <w:proofErr w:type="spellStart"/>
      <w:r w:rsidRPr="005849D0">
        <w:rPr>
          <w:strike/>
          <w:sz w:val="20"/>
          <w:szCs w:val="20"/>
          <w:highlight w:val="cyan"/>
          <w:lang w:eastAsia="ko-KR"/>
        </w:rPr>
        <w:t>anyTempRefPicFlag</w:t>
      </w:r>
      <w:proofErr w:type="spellEnd"/>
      <w:r w:rsidRPr="005849D0">
        <w:rPr>
          <w:strike/>
          <w:sz w:val="20"/>
          <w:szCs w:val="20"/>
          <w:highlight w:val="cyan"/>
          <w:lang w:eastAsia="ko-KR"/>
        </w:rPr>
        <w:t xml:space="preserve"> is initially set equal to 0. When </w:t>
      </w:r>
      <w:proofErr w:type="spellStart"/>
      <w:r w:rsidRPr="005849D0">
        <w:rPr>
          <w:strike/>
          <w:sz w:val="20"/>
          <w:szCs w:val="20"/>
          <w:highlight w:val="cyan"/>
          <w:lang w:eastAsia="ko-KR"/>
        </w:rPr>
        <w:t>PredMode</w:t>
      </w:r>
      <w:proofErr w:type="spellEnd"/>
      <w:proofErr w:type="gramStart"/>
      <w:r w:rsidRPr="005849D0">
        <w:rPr>
          <w:strike/>
          <w:sz w:val="20"/>
          <w:szCs w:val="20"/>
          <w:highlight w:val="cyan"/>
        </w:rPr>
        <w:t>[ x0</w:t>
      </w:r>
      <w:proofErr w:type="gramEnd"/>
      <w:r w:rsidRPr="005849D0">
        <w:rPr>
          <w:strike/>
          <w:sz w:val="20"/>
          <w:szCs w:val="20"/>
          <w:highlight w:val="cyan"/>
        </w:rPr>
        <w:t> ][ y0 ]</w:t>
      </w:r>
      <w:r w:rsidRPr="005849D0">
        <w:rPr>
          <w:strike/>
          <w:sz w:val="20"/>
          <w:szCs w:val="20"/>
          <w:highlight w:val="cyan"/>
          <w:lang w:eastAsia="ko-KR"/>
        </w:rPr>
        <w:t xml:space="preserve"> is not equal to MODE_INTRA the following applies for X being replaced by 0 and 1, and Y being equal to 1</w:t>
      </w:r>
      <w:r w:rsidRPr="005849D0">
        <w:rPr>
          <w:strike/>
          <w:sz w:val="20"/>
          <w:szCs w:val="20"/>
          <w:highlight w:val="cyan"/>
        </w:rPr>
        <w:t>−</w:t>
      </w:r>
      <w:r w:rsidRPr="005849D0">
        <w:rPr>
          <w:strike/>
          <w:sz w:val="20"/>
          <w:szCs w:val="20"/>
          <w:highlight w:val="cyan"/>
          <w:lang w:eastAsia="ko-KR"/>
        </w:rPr>
        <w:t>X.</w:t>
      </w:r>
    </w:p>
    <w:p w:rsidR="009C5F47" w:rsidRPr="005849D0" w:rsidRDefault="009C5F47" w:rsidP="009C5F47">
      <w:pPr>
        <w:pStyle w:val="3E1"/>
        <w:numPr>
          <w:ilvl w:val="1"/>
          <w:numId w:val="19"/>
        </w:numPr>
        <w:ind w:left="357"/>
        <w:textAlignment w:val="baseline"/>
        <w:rPr>
          <w:strike/>
          <w:sz w:val="20"/>
          <w:szCs w:val="20"/>
          <w:highlight w:val="cyan"/>
          <w:lang w:eastAsia="ko-KR"/>
        </w:rPr>
      </w:pPr>
      <w:proofErr w:type="spellStart"/>
      <w:proofErr w:type="gramStart"/>
      <w:r w:rsidRPr="005849D0">
        <w:rPr>
          <w:strike/>
          <w:sz w:val="20"/>
          <w:szCs w:val="20"/>
          <w:highlight w:val="cyan"/>
          <w:lang w:eastAsia="ko-KR"/>
        </w:rPr>
        <w:t>anyTempRefPicFlag</w:t>
      </w:r>
      <w:proofErr w:type="spellEnd"/>
      <w:proofErr w:type="gramEnd"/>
      <w:r w:rsidRPr="005849D0">
        <w:rPr>
          <w:strike/>
          <w:sz w:val="20"/>
          <w:szCs w:val="20"/>
          <w:highlight w:val="cyan"/>
          <w:lang w:eastAsia="zh-CN"/>
        </w:rPr>
        <w:t xml:space="preserve"> </w:t>
      </w:r>
      <w:r w:rsidRPr="005849D0">
        <w:rPr>
          <w:strike/>
          <w:sz w:val="20"/>
          <w:szCs w:val="20"/>
          <w:highlight w:val="cyan"/>
          <w:lang w:eastAsia="ko-KR"/>
        </w:rPr>
        <w:t xml:space="preserve">= </w:t>
      </w:r>
      <w:proofErr w:type="spellStart"/>
      <w:r w:rsidRPr="005849D0">
        <w:rPr>
          <w:strike/>
          <w:sz w:val="20"/>
          <w:szCs w:val="20"/>
          <w:highlight w:val="cyan"/>
          <w:lang w:eastAsia="ko-KR"/>
        </w:rPr>
        <w:t>anyTempRefPicFlag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 | |  </w:t>
      </w:r>
      <w:r w:rsidRPr="005849D0">
        <w:rPr>
          <w:strike/>
          <w:sz w:val="20"/>
          <w:szCs w:val="20"/>
          <w:highlight w:val="cyan"/>
          <w:lang w:eastAsia="zh-CN"/>
        </w:rPr>
        <w:tab/>
      </w:r>
      <w:r w:rsidRPr="005849D0">
        <w:rPr>
          <w:strike/>
          <w:sz w:val="20"/>
          <w:szCs w:val="20"/>
          <w:highlight w:val="cyan"/>
          <w:lang w:eastAsia="zh-CN"/>
        </w:rPr>
        <w:br/>
        <w:t>(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inter_pred_idc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x0 ][ y0 ]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Pred_LY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 &amp;&amp;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refViewIdxLX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x0 ][ y0 ] =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ViewIdx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>)  | |</w:t>
      </w:r>
      <w:r w:rsidRPr="005849D0">
        <w:rPr>
          <w:strike/>
          <w:sz w:val="20"/>
          <w:szCs w:val="20"/>
          <w:highlight w:val="cyan"/>
          <w:lang w:eastAsia="zh-CN"/>
        </w:rPr>
        <w:tab/>
        <w:t> </w:t>
      </w:r>
      <w:r w:rsidRPr="005849D0">
        <w:rPr>
          <w:strike/>
          <w:sz w:val="20"/>
          <w:szCs w:val="20"/>
          <w:highlight w:val="cyan"/>
          <w:lang w:eastAsia="zh-CN"/>
        </w:rPr>
        <w:br/>
        <w:t>(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inter_pred_idc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x0 ][ y1 ]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Pred_LY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 &amp;&amp;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refViewIdxLX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x0 ][ y1 ] =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ViewIdx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>)  | |</w:t>
      </w:r>
      <w:r w:rsidRPr="005849D0">
        <w:rPr>
          <w:strike/>
          <w:sz w:val="20"/>
          <w:szCs w:val="20"/>
          <w:highlight w:val="cyan"/>
          <w:lang w:eastAsia="zh-CN"/>
        </w:rPr>
        <w:tab/>
      </w:r>
      <w:r w:rsidRPr="005849D0">
        <w:rPr>
          <w:strike/>
          <w:sz w:val="20"/>
          <w:szCs w:val="20"/>
          <w:highlight w:val="cyan"/>
          <w:lang w:eastAsia="zh-CN"/>
        </w:rPr>
        <w:br/>
        <w:t>(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inter_pred_idc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x1 ][ y0 ]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Pred_LY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 &amp;&amp;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refViewIdxLX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x1 ][ y0 ] =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ViewIdx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>)  | |</w:t>
      </w:r>
      <w:r w:rsidRPr="005849D0">
        <w:rPr>
          <w:strike/>
          <w:sz w:val="20"/>
          <w:szCs w:val="20"/>
          <w:highlight w:val="cyan"/>
          <w:lang w:eastAsia="zh-CN"/>
        </w:rPr>
        <w:tab/>
        <w:t> </w:t>
      </w:r>
      <w:r w:rsidRPr="005849D0">
        <w:rPr>
          <w:strike/>
          <w:sz w:val="20"/>
          <w:szCs w:val="20"/>
          <w:highlight w:val="cyan"/>
          <w:lang w:eastAsia="zh-CN"/>
        </w:rPr>
        <w:br/>
        <w:t>(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inter_pred_idc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x1 ][ y1 ]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Pred_LY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 &amp;&amp;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refViewIdxLX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x1 ][ y1 ] =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ViewIdx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) </w:t>
      </w:r>
      <w:r w:rsidRPr="005849D0">
        <w:rPr>
          <w:strike/>
          <w:sz w:val="20"/>
          <w:szCs w:val="20"/>
          <w:highlight w:val="cyan"/>
          <w:lang w:eastAsia="zh-CN"/>
        </w:rPr>
        <w:tab/>
        <w:t xml:space="preserve">  </w:t>
      </w:r>
      <w:r w:rsidRPr="005849D0">
        <w:rPr>
          <w:strike/>
          <w:sz w:val="20"/>
          <w:szCs w:val="20"/>
          <w:highlight w:val="cyan"/>
          <w:lang w:eastAsia="ko-KR"/>
        </w:rPr>
        <w:t>(</w:t>
      </w:r>
      <w:fldSimple w:instr=" REF H \h  \* MERGEFORMAT " w:fldLock="1">
        <w:r w:rsidRPr="005849D0">
          <w:rPr>
            <w:strike/>
            <w:sz w:val="20"/>
            <w:szCs w:val="20"/>
            <w:highlight w:val="cyan"/>
            <w:lang w:eastAsia="ko-KR"/>
          </w:rPr>
          <w:t>H</w:t>
        </w:r>
      </w:fldSimple>
      <w:r w:rsidRPr="005849D0">
        <w:rPr>
          <w:strike/>
          <w:sz w:val="20"/>
          <w:szCs w:val="20"/>
          <w:highlight w:val="cyan"/>
          <w:lang w:eastAsia="ko-KR"/>
        </w:rPr>
        <w:noBreakHyphen/>
      </w:r>
      <w:fldSimple w:instr=" SEQ Equation \* ARABIC  \* MERGEFORMAT " w:fldLock="1">
        <w:r w:rsidRPr="005849D0">
          <w:rPr>
            <w:strike/>
            <w:noProof/>
            <w:sz w:val="20"/>
            <w:szCs w:val="20"/>
            <w:highlight w:val="cyan"/>
            <w:lang w:eastAsia="ko-KR"/>
          </w:rPr>
          <w:t>16</w:t>
        </w:r>
      </w:fldSimple>
      <w:r w:rsidRPr="005849D0">
        <w:rPr>
          <w:strike/>
          <w:sz w:val="20"/>
          <w:szCs w:val="20"/>
          <w:highlight w:val="cyan"/>
          <w:lang w:eastAsia="ko-KR"/>
        </w:rPr>
        <w:t>)</w:t>
      </w:r>
    </w:p>
    <w:p w:rsidR="009C5F47" w:rsidRPr="005849D0" w:rsidRDefault="009C5F47" w:rsidP="009C5F47">
      <w:pPr>
        <w:pStyle w:val="3N0"/>
        <w:rPr>
          <w:strike/>
          <w:sz w:val="20"/>
          <w:szCs w:val="20"/>
          <w:highlight w:val="cyan"/>
          <w:lang w:eastAsia="ko-KR"/>
        </w:rPr>
      </w:pPr>
      <w:r w:rsidRPr="005849D0">
        <w:rPr>
          <w:strike/>
          <w:sz w:val="20"/>
          <w:szCs w:val="20"/>
          <w:highlight w:val="cyan"/>
          <w:lang w:eastAsia="ko-KR"/>
        </w:rPr>
        <w:t xml:space="preserve">The variable </w:t>
      </w:r>
      <w:proofErr w:type="spellStart"/>
      <w:r w:rsidRPr="005849D0">
        <w:rPr>
          <w:strike/>
          <w:sz w:val="20"/>
          <w:szCs w:val="20"/>
          <w:highlight w:val="cyan"/>
          <w:lang w:eastAsia="ko-KR"/>
        </w:rPr>
        <w:t>anyIvRefPicFlag</w:t>
      </w:r>
      <w:proofErr w:type="spellEnd"/>
      <w:r w:rsidRPr="005849D0">
        <w:rPr>
          <w:strike/>
          <w:sz w:val="20"/>
          <w:szCs w:val="20"/>
          <w:highlight w:val="cyan"/>
          <w:lang w:eastAsia="ko-KR"/>
        </w:rPr>
        <w:t xml:space="preserve"> specifies whether one or more prediction units of the current coding unit utilize an inter-view reference picture. The variable </w:t>
      </w:r>
      <w:proofErr w:type="spellStart"/>
      <w:r w:rsidRPr="005849D0">
        <w:rPr>
          <w:strike/>
          <w:sz w:val="20"/>
          <w:szCs w:val="20"/>
          <w:highlight w:val="cyan"/>
          <w:lang w:eastAsia="ko-KR"/>
        </w:rPr>
        <w:t>anyIvRefPicFlag</w:t>
      </w:r>
      <w:proofErr w:type="spellEnd"/>
      <w:r w:rsidRPr="005849D0">
        <w:rPr>
          <w:strike/>
          <w:sz w:val="20"/>
          <w:szCs w:val="20"/>
          <w:highlight w:val="cyan"/>
          <w:lang w:eastAsia="ko-KR"/>
        </w:rPr>
        <w:t xml:space="preserve"> is initially set equal to 0. When </w:t>
      </w:r>
      <w:proofErr w:type="spellStart"/>
      <w:r w:rsidRPr="005849D0">
        <w:rPr>
          <w:strike/>
          <w:sz w:val="20"/>
          <w:szCs w:val="20"/>
          <w:highlight w:val="cyan"/>
          <w:lang w:eastAsia="ko-KR"/>
        </w:rPr>
        <w:t>PredMode</w:t>
      </w:r>
      <w:proofErr w:type="spellEnd"/>
      <w:proofErr w:type="gramStart"/>
      <w:r w:rsidRPr="005849D0">
        <w:rPr>
          <w:strike/>
          <w:sz w:val="20"/>
          <w:szCs w:val="20"/>
          <w:highlight w:val="cyan"/>
        </w:rPr>
        <w:t>[ x0</w:t>
      </w:r>
      <w:proofErr w:type="gramEnd"/>
      <w:r w:rsidRPr="005849D0">
        <w:rPr>
          <w:strike/>
          <w:sz w:val="20"/>
          <w:szCs w:val="20"/>
          <w:highlight w:val="cyan"/>
        </w:rPr>
        <w:t> ][ y0 ]</w:t>
      </w:r>
      <w:r w:rsidRPr="005849D0">
        <w:rPr>
          <w:strike/>
          <w:sz w:val="20"/>
          <w:szCs w:val="20"/>
          <w:highlight w:val="cyan"/>
          <w:lang w:eastAsia="ko-KR"/>
        </w:rPr>
        <w:t xml:space="preserve"> is not equal to MODE_INTRA the following applies for X being replaced by 0 and 1, and Y being equal to 1</w:t>
      </w:r>
      <w:r w:rsidRPr="005849D0">
        <w:rPr>
          <w:strike/>
          <w:sz w:val="20"/>
          <w:szCs w:val="20"/>
          <w:highlight w:val="cyan"/>
        </w:rPr>
        <w:t>−</w:t>
      </w:r>
      <w:r w:rsidRPr="005849D0">
        <w:rPr>
          <w:strike/>
          <w:sz w:val="20"/>
          <w:szCs w:val="20"/>
          <w:highlight w:val="cyan"/>
          <w:lang w:eastAsia="ko-KR"/>
        </w:rPr>
        <w:t>X.</w:t>
      </w:r>
    </w:p>
    <w:p w:rsidR="009C5F47" w:rsidRPr="005849D0" w:rsidRDefault="009C5F47" w:rsidP="009C5F47">
      <w:pPr>
        <w:pStyle w:val="3D0"/>
        <w:textAlignment w:val="baseline"/>
        <w:rPr>
          <w:b/>
          <w:strike/>
          <w:sz w:val="20"/>
          <w:szCs w:val="20"/>
          <w:highlight w:val="cyan"/>
        </w:rPr>
      </w:pPr>
      <w:r w:rsidRPr="005849D0">
        <w:rPr>
          <w:strike/>
          <w:sz w:val="20"/>
          <w:szCs w:val="20"/>
          <w:highlight w:val="cyan"/>
        </w:rPr>
        <w:t xml:space="preserve">If </w:t>
      </w:r>
      <w:proofErr w:type="spellStart"/>
      <w:r w:rsidRPr="005849D0">
        <w:rPr>
          <w:strike/>
          <w:sz w:val="20"/>
          <w:szCs w:val="20"/>
          <w:highlight w:val="cyan"/>
        </w:rPr>
        <w:t>DepthFlag</w:t>
      </w:r>
      <w:proofErr w:type="spellEnd"/>
      <w:r w:rsidRPr="005849D0">
        <w:rPr>
          <w:strike/>
          <w:sz w:val="20"/>
          <w:szCs w:val="20"/>
          <w:highlight w:val="cyan"/>
        </w:rPr>
        <w:t xml:space="preserve"> is equal to 0, the following applies: </w:t>
      </w:r>
    </w:p>
    <w:p w:rsidR="009C5F47" w:rsidRPr="005849D0" w:rsidRDefault="009C5F47" w:rsidP="009C5F47">
      <w:pPr>
        <w:pStyle w:val="3E1"/>
        <w:numPr>
          <w:ilvl w:val="1"/>
          <w:numId w:val="19"/>
        </w:numPr>
        <w:ind w:left="357"/>
        <w:textAlignment w:val="baseline"/>
        <w:rPr>
          <w:strike/>
          <w:sz w:val="20"/>
          <w:szCs w:val="20"/>
          <w:highlight w:val="cyan"/>
        </w:rPr>
      </w:pPr>
      <w:proofErr w:type="spellStart"/>
      <w:proofErr w:type="gramStart"/>
      <w:r w:rsidRPr="005849D0">
        <w:rPr>
          <w:strike/>
          <w:sz w:val="20"/>
          <w:szCs w:val="20"/>
          <w:highlight w:val="cyan"/>
          <w:lang w:eastAsia="ko-KR"/>
        </w:rPr>
        <w:t>anyIvRefPicFlag</w:t>
      </w:r>
      <w:proofErr w:type="spellEnd"/>
      <w:proofErr w:type="gramEnd"/>
      <w:r w:rsidRPr="005849D0">
        <w:rPr>
          <w:strike/>
          <w:sz w:val="20"/>
          <w:szCs w:val="20"/>
          <w:highlight w:val="cyan"/>
          <w:lang w:eastAsia="zh-CN"/>
        </w:rPr>
        <w:t xml:space="preserve"> </w:t>
      </w:r>
      <w:r w:rsidRPr="005849D0">
        <w:rPr>
          <w:strike/>
          <w:sz w:val="20"/>
          <w:szCs w:val="20"/>
          <w:highlight w:val="cyan"/>
          <w:lang w:eastAsia="ko-KR"/>
        </w:rPr>
        <w:t xml:space="preserve">= </w:t>
      </w:r>
      <w:proofErr w:type="spellStart"/>
      <w:r w:rsidRPr="005849D0">
        <w:rPr>
          <w:strike/>
          <w:sz w:val="20"/>
          <w:szCs w:val="20"/>
          <w:highlight w:val="cyan"/>
          <w:lang w:eastAsia="ko-KR"/>
        </w:rPr>
        <w:t>anyIvRefPicFlag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 | |  </w:t>
      </w:r>
      <w:r w:rsidRPr="005849D0">
        <w:rPr>
          <w:strike/>
          <w:sz w:val="20"/>
          <w:szCs w:val="20"/>
          <w:highlight w:val="cyan"/>
          <w:lang w:eastAsia="zh-CN"/>
        </w:rPr>
        <w:tab/>
      </w:r>
      <w:r w:rsidRPr="005849D0">
        <w:rPr>
          <w:strike/>
          <w:sz w:val="20"/>
          <w:szCs w:val="20"/>
          <w:highlight w:val="cyan"/>
          <w:lang w:eastAsia="zh-CN"/>
        </w:rPr>
        <w:br/>
        <w:t>(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inter_pred_idc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x0 ][ y0 ]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Pred_LY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 &amp;&amp;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refViewIdxLX</w:t>
      </w:r>
      <w:proofErr w:type="spellEnd"/>
      <w:proofErr w:type="gramStart"/>
      <w:r w:rsidRPr="005849D0">
        <w:rPr>
          <w:strike/>
          <w:sz w:val="20"/>
          <w:szCs w:val="20"/>
          <w:highlight w:val="cyan"/>
          <w:lang w:eastAsia="zh-CN"/>
        </w:rPr>
        <w:t>[ x0</w:t>
      </w:r>
      <w:proofErr w:type="gramEnd"/>
      <w:r w:rsidRPr="005849D0">
        <w:rPr>
          <w:strike/>
          <w:sz w:val="20"/>
          <w:szCs w:val="20"/>
          <w:highlight w:val="cyan"/>
          <w:lang w:eastAsia="zh-CN"/>
        </w:rPr>
        <w:t xml:space="preserve"> ][ y0 ]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ViewIdx</w:t>
      </w:r>
      <w:proofErr w:type="spellEnd"/>
      <w:proofErr w:type="gramStart"/>
      <w:r w:rsidRPr="005849D0">
        <w:rPr>
          <w:strike/>
          <w:sz w:val="20"/>
          <w:szCs w:val="20"/>
          <w:highlight w:val="cyan"/>
          <w:lang w:eastAsia="zh-CN"/>
        </w:rPr>
        <w:t>)  |</w:t>
      </w:r>
      <w:proofErr w:type="gramEnd"/>
      <w:r w:rsidRPr="005849D0">
        <w:rPr>
          <w:strike/>
          <w:sz w:val="20"/>
          <w:szCs w:val="20"/>
          <w:highlight w:val="cyan"/>
          <w:lang w:eastAsia="zh-CN"/>
        </w:rPr>
        <w:t> |</w:t>
      </w:r>
      <w:r w:rsidRPr="005849D0">
        <w:rPr>
          <w:strike/>
          <w:sz w:val="20"/>
          <w:szCs w:val="20"/>
          <w:highlight w:val="cyan"/>
          <w:lang w:eastAsia="zh-CN"/>
        </w:rPr>
        <w:tab/>
        <w:t> </w:t>
      </w:r>
      <w:r w:rsidRPr="005849D0">
        <w:rPr>
          <w:strike/>
          <w:sz w:val="20"/>
          <w:szCs w:val="20"/>
          <w:highlight w:val="cyan"/>
          <w:lang w:eastAsia="zh-CN"/>
        </w:rPr>
        <w:br/>
        <w:t>(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inter_pred_idc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x0 ][ y1 ]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Pred_LY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 &amp;&amp;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refViewIdxLX</w:t>
      </w:r>
      <w:proofErr w:type="spellEnd"/>
      <w:proofErr w:type="gramStart"/>
      <w:r w:rsidRPr="005849D0">
        <w:rPr>
          <w:strike/>
          <w:sz w:val="20"/>
          <w:szCs w:val="20"/>
          <w:highlight w:val="cyan"/>
          <w:lang w:eastAsia="zh-CN"/>
        </w:rPr>
        <w:t>[ x0</w:t>
      </w:r>
      <w:proofErr w:type="gramEnd"/>
      <w:r w:rsidRPr="005849D0">
        <w:rPr>
          <w:strike/>
          <w:sz w:val="20"/>
          <w:szCs w:val="20"/>
          <w:highlight w:val="cyan"/>
          <w:lang w:eastAsia="zh-CN"/>
        </w:rPr>
        <w:t xml:space="preserve"> ][ y1 ]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ViewIdx</w:t>
      </w:r>
      <w:proofErr w:type="spellEnd"/>
      <w:proofErr w:type="gramStart"/>
      <w:r w:rsidRPr="005849D0">
        <w:rPr>
          <w:strike/>
          <w:sz w:val="20"/>
          <w:szCs w:val="20"/>
          <w:highlight w:val="cyan"/>
          <w:lang w:eastAsia="zh-CN"/>
        </w:rPr>
        <w:t>)  |</w:t>
      </w:r>
      <w:proofErr w:type="gramEnd"/>
      <w:r w:rsidRPr="005849D0">
        <w:rPr>
          <w:strike/>
          <w:sz w:val="20"/>
          <w:szCs w:val="20"/>
          <w:highlight w:val="cyan"/>
          <w:lang w:eastAsia="zh-CN"/>
        </w:rPr>
        <w:t> |</w:t>
      </w:r>
      <w:r w:rsidRPr="005849D0">
        <w:rPr>
          <w:strike/>
          <w:sz w:val="20"/>
          <w:szCs w:val="20"/>
          <w:highlight w:val="cyan"/>
          <w:lang w:eastAsia="zh-CN"/>
        </w:rPr>
        <w:tab/>
      </w:r>
      <w:r w:rsidRPr="005849D0">
        <w:rPr>
          <w:strike/>
          <w:sz w:val="20"/>
          <w:szCs w:val="20"/>
          <w:highlight w:val="cyan"/>
          <w:lang w:eastAsia="zh-CN"/>
        </w:rPr>
        <w:br/>
        <w:t>(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inter_pred_idc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x1 ][ y0 ]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Pred_LY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 &amp;&amp;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refViewIdxLX</w:t>
      </w:r>
      <w:proofErr w:type="spellEnd"/>
      <w:proofErr w:type="gramStart"/>
      <w:r w:rsidRPr="005849D0">
        <w:rPr>
          <w:strike/>
          <w:sz w:val="20"/>
          <w:szCs w:val="20"/>
          <w:highlight w:val="cyan"/>
          <w:lang w:eastAsia="zh-CN"/>
        </w:rPr>
        <w:t>[ x1</w:t>
      </w:r>
      <w:proofErr w:type="gramEnd"/>
      <w:r w:rsidRPr="005849D0">
        <w:rPr>
          <w:strike/>
          <w:sz w:val="20"/>
          <w:szCs w:val="20"/>
          <w:highlight w:val="cyan"/>
          <w:lang w:eastAsia="zh-CN"/>
        </w:rPr>
        <w:t xml:space="preserve"> ][ y0 ]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ViewIdx</w:t>
      </w:r>
      <w:proofErr w:type="spellEnd"/>
      <w:proofErr w:type="gramStart"/>
      <w:r w:rsidRPr="005849D0">
        <w:rPr>
          <w:strike/>
          <w:sz w:val="20"/>
          <w:szCs w:val="20"/>
          <w:highlight w:val="cyan"/>
          <w:lang w:eastAsia="zh-CN"/>
        </w:rPr>
        <w:t>)  |</w:t>
      </w:r>
      <w:proofErr w:type="gramEnd"/>
      <w:r w:rsidRPr="005849D0">
        <w:rPr>
          <w:strike/>
          <w:sz w:val="20"/>
          <w:szCs w:val="20"/>
          <w:highlight w:val="cyan"/>
          <w:lang w:eastAsia="zh-CN"/>
        </w:rPr>
        <w:t> |</w:t>
      </w:r>
      <w:r w:rsidRPr="005849D0">
        <w:rPr>
          <w:strike/>
          <w:sz w:val="20"/>
          <w:szCs w:val="20"/>
          <w:highlight w:val="cyan"/>
          <w:lang w:eastAsia="zh-CN"/>
        </w:rPr>
        <w:tab/>
        <w:t> </w:t>
      </w:r>
      <w:r w:rsidRPr="005849D0">
        <w:rPr>
          <w:strike/>
          <w:sz w:val="20"/>
          <w:szCs w:val="20"/>
          <w:highlight w:val="cyan"/>
          <w:lang w:eastAsia="zh-CN"/>
        </w:rPr>
        <w:br/>
        <w:t>(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inter_pred_idc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[ x1 ][ y1 ]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Pred_LY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 &amp;&amp;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refViewIdxLX</w:t>
      </w:r>
      <w:proofErr w:type="spellEnd"/>
      <w:proofErr w:type="gramStart"/>
      <w:r w:rsidRPr="005849D0">
        <w:rPr>
          <w:strike/>
          <w:sz w:val="20"/>
          <w:szCs w:val="20"/>
          <w:highlight w:val="cyan"/>
          <w:lang w:eastAsia="zh-CN"/>
        </w:rPr>
        <w:t>[ x1</w:t>
      </w:r>
      <w:proofErr w:type="gramEnd"/>
      <w:r w:rsidRPr="005849D0">
        <w:rPr>
          <w:strike/>
          <w:sz w:val="20"/>
          <w:szCs w:val="20"/>
          <w:highlight w:val="cyan"/>
          <w:lang w:eastAsia="zh-CN"/>
        </w:rPr>
        <w:t xml:space="preserve"> ][ y1 ] ! = </w:t>
      </w:r>
      <w:proofErr w:type="spellStart"/>
      <w:r w:rsidRPr="005849D0">
        <w:rPr>
          <w:strike/>
          <w:sz w:val="20"/>
          <w:szCs w:val="20"/>
          <w:highlight w:val="cyan"/>
          <w:lang w:eastAsia="zh-CN"/>
        </w:rPr>
        <w:t>ViewIdx</w:t>
      </w:r>
      <w:proofErr w:type="spellEnd"/>
      <w:r w:rsidRPr="005849D0">
        <w:rPr>
          <w:strike/>
          <w:sz w:val="20"/>
          <w:szCs w:val="20"/>
          <w:highlight w:val="cyan"/>
          <w:lang w:eastAsia="zh-CN"/>
        </w:rPr>
        <w:t xml:space="preserve">) </w:t>
      </w:r>
      <w:r w:rsidRPr="005849D0">
        <w:rPr>
          <w:strike/>
          <w:sz w:val="20"/>
          <w:szCs w:val="20"/>
          <w:highlight w:val="cyan"/>
          <w:lang w:eastAsia="zh-CN"/>
        </w:rPr>
        <w:tab/>
        <w:t xml:space="preserve">  </w:t>
      </w:r>
      <w:r w:rsidRPr="005849D0">
        <w:rPr>
          <w:strike/>
          <w:sz w:val="20"/>
          <w:szCs w:val="20"/>
          <w:highlight w:val="cyan"/>
          <w:lang w:eastAsia="ko-KR"/>
        </w:rPr>
        <w:t>(</w:t>
      </w:r>
      <w:fldSimple w:instr=" REF H \h  \* MERGEFORMAT " w:fldLock="1">
        <w:r w:rsidRPr="005849D0">
          <w:rPr>
            <w:strike/>
            <w:sz w:val="20"/>
            <w:szCs w:val="20"/>
            <w:highlight w:val="cyan"/>
            <w:lang w:eastAsia="ko-KR"/>
          </w:rPr>
          <w:t>H</w:t>
        </w:r>
      </w:fldSimple>
      <w:r w:rsidRPr="005849D0">
        <w:rPr>
          <w:strike/>
          <w:sz w:val="20"/>
          <w:szCs w:val="20"/>
          <w:highlight w:val="cyan"/>
          <w:lang w:eastAsia="ko-KR"/>
        </w:rPr>
        <w:noBreakHyphen/>
      </w:r>
      <w:fldSimple w:instr=" SEQ Equation \* ARABIC  \* MERGEFORMAT " w:fldLock="1">
        <w:r w:rsidRPr="005849D0">
          <w:rPr>
            <w:strike/>
            <w:noProof/>
            <w:sz w:val="20"/>
            <w:szCs w:val="20"/>
            <w:highlight w:val="cyan"/>
            <w:lang w:eastAsia="ko-KR"/>
          </w:rPr>
          <w:t>17</w:t>
        </w:r>
      </w:fldSimple>
      <w:r w:rsidRPr="005849D0">
        <w:rPr>
          <w:strike/>
          <w:sz w:val="20"/>
          <w:szCs w:val="20"/>
          <w:highlight w:val="cyan"/>
          <w:lang w:eastAsia="ko-KR"/>
        </w:rPr>
        <w:t>)</w:t>
      </w:r>
    </w:p>
    <w:p w:rsidR="009C5F47" w:rsidRPr="005849D0" w:rsidRDefault="009C5F47" w:rsidP="009C5F47">
      <w:pPr>
        <w:pStyle w:val="3D0"/>
        <w:textAlignment w:val="baseline"/>
        <w:rPr>
          <w:strike/>
          <w:sz w:val="20"/>
          <w:szCs w:val="20"/>
          <w:highlight w:val="cyan"/>
        </w:rPr>
      </w:pPr>
      <w:r w:rsidRPr="005849D0">
        <w:rPr>
          <w:strike/>
          <w:sz w:val="20"/>
          <w:szCs w:val="20"/>
          <w:highlight w:val="cyan"/>
        </w:rPr>
        <w:t xml:space="preserve">Otherwise ( </w:t>
      </w:r>
      <w:proofErr w:type="spellStart"/>
      <w:r w:rsidRPr="005849D0">
        <w:rPr>
          <w:strike/>
          <w:sz w:val="20"/>
          <w:szCs w:val="20"/>
          <w:highlight w:val="cyan"/>
        </w:rPr>
        <w:t>DepthFlag</w:t>
      </w:r>
      <w:proofErr w:type="spellEnd"/>
      <w:r w:rsidRPr="005849D0">
        <w:rPr>
          <w:strike/>
          <w:sz w:val="20"/>
          <w:szCs w:val="20"/>
          <w:highlight w:val="cyan"/>
        </w:rPr>
        <w:t xml:space="preserve"> is not equal to 0 ), the following applies: </w:t>
      </w:r>
    </w:p>
    <w:p w:rsidR="009C5F47" w:rsidRPr="005849D0" w:rsidRDefault="009C5F47" w:rsidP="009C5F47">
      <w:pPr>
        <w:pStyle w:val="3Tabs"/>
        <w:rPr>
          <w:strike/>
          <w:lang w:eastAsia="zh-CN"/>
        </w:rPr>
      </w:pPr>
      <w:r w:rsidRPr="005849D0">
        <w:rPr>
          <w:strike/>
          <w:highlight w:val="cyan"/>
          <w:lang w:eastAsia="zh-CN"/>
        </w:rPr>
        <w:t xml:space="preserve">for ( m = 0; m &lt; </w:t>
      </w:r>
      <w:proofErr w:type="spellStart"/>
      <w:r w:rsidRPr="005849D0">
        <w:rPr>
          <w:strike/>
          <w:highlight w:val="cyan"/>
          <w:lang w:eastAsia="zh-CN"/>
        </w:rPr>
        <w:t>nCbs</w:t>
      </w:r>
      <w:proofErr w:type="spellEnd"/>
      <w:r w:rsidRPr="005849D0">
        <w:rPr>
          <w:strike/>
          <w:highlight w:val="cyan"/>
          <w:lang w:eastAsia="zh-CN"/>
        </w:rPr>
        <w:t xml:space="preserve">; m += ( 1  &lt;&lt;  </w:t>
      </w:r>
      <w:r w:rsidRPr="005849D0">
        <w:rPr>
          <w:strike/>
          <w:highlight w:val="cyan"/>
        </w:rPr>
        <w:t>Log2MinTrafoSize )</w:t>
      </w:r>
      <w:r w:rsidRPr="005849D0">
        <w:rPr>
          <w:strike/>
          <w:highlight w:val="cyan"/>
          <w:lang w:eastAsia="zh-CN"/>
        </w:rPr>
        <w:t xml:space="preserve"> ) </w:t>
      </w:r>
      <w:r w:rsidRPr="005849D0">
        <w:rPr>
          <w:strike/>
          <w:highlight w:val="cyan"/>
          <w:lang w:eastAsia="zh-CN"/>
        </w:rPr>
        <w:br/>
      </w:r>
      <w:r w:rsidRPr="005849D0">
        <w:rPr>
          <w:strike/>
          <w:highlight w:val="cyan"/>
          <w:lang w:eastAsia="zh-CN"/>
        </w:rPr>
        <w:tab/>
        <w:t xml:space="preserve">for ( n = 0; n &lt; </w:t>
      </w:r>
      <w:proofErr w:type="spellStart"/>
      <w:r w:rsidRPr="005849D0">
        <w:rPr>
          <w:strike/>
          <w:highlight w:val="cyan"/>
          <w:lang w:eastAsia="zh-CN"/>
        </w:rPr>
        <w:t>nCbs</w:t>
      </w:r>
      <w:proofErr w:type="spellEnd"/>
      <w:r w:rsidRPr="005849D0">
        <w:rPr>
          <w:strike/>
          <w:highlight w:val="cyan"/>
          <w:lang w:eastAsia="zh-CN"/>
        </w:rPr>
        <w:t xml:space="preserve">; n += ( 1  &lt;&lt;  </w:t>
      </w:r>
      <w:r w:rsidRPr="005849D0">
        <w:rPr>
          <w:strike/>
          <w:highlight w:val="cyan"/>
        </w:rPr>
        <w:t>Log2MinTrafoSize ) </w:t>
      </w:r>
      <w:r w:rsidRPr="005849D0">
        <w:rPr>
          <w:strike/>
          <w:highlight w:val="cyan"/>
          <w:lang w:eastAsia="zh-CN"/>
        </w:rPr>
        <w:t xml:space="preserve">) </w:t>
      </w:r>
      <w:r w:rsidRPr="005849D0">
        <w:rPr>
          <w:strike/>
          <w:highlight w:val="cyan"/>
          <w:lang w:eastAsia="zh-CN"/>
        </w:rPr>
        <w:br/>
      </w:r>
      <w:r w:rsidRPr="005849D0">
        <w:rPr>
          <w:strike/>
          <w:highlight w:val="cyan"/>
          <w:lang w:eastAsia="ko-KR"/>
        </w:rPr>
        <w:tab/>
      </w:r>
      <w:r w:rsidRPr="005849D0">
        <w:rPr>
          <w:strike/>
          <w:highlight w:val="cyan"/>
          <w:lang w:eastAsia="ko-KR"/>
        </w:rPr>
        <w:tab/>
      </w:r>
      <w:proofErr w:type="spellStart"/>
      <w:r w:rsidRPr="005849D0">
        <w:rPr>
          <w:strike/>
          <w:highlight w:val="cyan"/>
          <w:lang w:eastAsia="ko-KR"/>
        </w:rPr>
        <w:t>anyIvRefPicFlag</w:t>
      </w:r>
      <w:proofErr w:type="spellEnd"/>
      <w:r w:rsidRPr="005849D0">
        <w:rPr>
          <w:strike/>
          <w:highlight w:val="cyan"/>
          <w:lang w:eastAsia="zh-CN"/>
        </w:rPr>
        <w:t xml:space="preserve"> </w:t>
      </w:r>
      <w:r w:rsidRPr="005849D0">
        <w:rPr>
          <w:strike/>
          <w:highlight w:val="cyan"/>
          <w:lang w:eastAsia="ko-KR"/>
        </w:rPr>
        <w:t xml:space="preserve">= </w:t>
      </w:r>
      <w:proofErr w:type="spellStart"/>
      <w:r w:rsidRPr="005849D0">
        <w:rPr>
          <w:strike/>
          <w:highlight w:val="cyan"/>
          <w:lang w:eastAsia="ko-KR"/>
        </w:rPr>
        <w:t>anyIvRefPicFlag</w:t>
      </w:r>
      <w:proofErr w:type="spellEnd"/>
      <w:r w:rsidRPr="005849D0">
        <w:rPr>
          <w:strike/>
          <w:highlight w:val="cyan"/>
          <w:lang w:eastAsia="zh-CN"/>
        </w:rPr>
        <w:t xml:space="preserve"> | |  </w:t>
      </w:r>
      <w:r w:rsidRPr="005849D0">
        <w:rPr>
          <w:strike/>
          <w:highlight w:val="cyan"/>
          <w:lang w:eastAsia="zh-CN"/>
        </w:rPr>
        <w:br/>
      </w:r>
      <w:r w:rsidRPr="005849D0">
        <w:rPr>
          <w:strike/>
          <w:highlight w:val="cyan"/>
          <w:lang w:eastAsia="zh-CN"/>
        </w:rPr>
        <w:tab/>
      </w:r>
      <w:r w:rsidRPr="005849D0">
        <w:rPr>
          <w:strike/>
          <w:highlight w:val="cyan"/>
          <w:lang w:eastAsia="zh-CN"/>
        </w:rPr>
        <w:tab/>
        <w:t>(</w:t>
      </w:r>
      <w:proofErr w:type="spellStart"/>
      <w:r w:rsidRPr="005849D0">
        <w:rPr>
          <w:strike/>
          <w:highlight w:val="cyan"/>
          <w:lang w:eastAsia="zh-CN"/>
        </w:rPr>
        <w:t>inter_pred_idc</w:t>
      </w:r>
      <w:proofErr w:type="spellEnd"/>
      <w:r w:rsidRPr="005849D0">
        <w:rPr>
          <w:strike/>
          <w:highlight w:val="cyan"/>
          <w:lang w:eastAsia="zh-CN"/>
        </w:rPr>
        <w:t xml:space="preserve">[ x0 + m ][ y0+n ] ! = </w:t>
      </w:r>
      <w:proofErr w:type="spellStart"/>
      <w:r w:rsidRPr="005849D0">
        <w:rPr>
          <w:strike/>
          <w:highlight w:val="cyan"/>
          <w:lang w:eastAsia="zh-CN"/>
        </w:rPr>
        <w:t>Pred_LY</w:t>
      </w:r>
      <w:proofErr w:type="spellEnd"/>
      <w:r w:rsidRPr="005849D0">
        <w:rPr>
          <w:strike/>
          <w:highlight w:val="cyan"/>
          <w:lang w:eastAsia="zh-CN"/>
        </w:rPr>
        <w:t xml:space="preserve"> &amp;&amp; </w:t>
      </w:r>
      <w:proofErr w:type="spellStart"/>
      <w:r w:rsidRPr="005849D0">
        <w:rPr>
          <w:strike/>
          <w:highlight w:val="cyan"/>
          <w:lang w:eastAsia="zh-CN"/>
        </w:rPr>
        <w:t>refViewIdxLX</w:t>
      </w:r>
      <w:proofErr w:type="spellEnd"/>
      <w:proofErr w:type="gramStart"/>
      <w:r w:rsidRPr="005849D0">
        <w:rPr>
          <w:strike/>
          <w:highlight w:val="cyan"/>
          <w:lang w:eastAsia="zh-CN"/>
        </w:rPr>
        <w:t>[ x0</w:t>
      </w:r>
      <w:proofErr w:type="gramEnd"/>
      <w:r w:rsidRPr="005849D0">
        <w:rPr>
          <w:strike/>
          <w:highlight w:val="cyan"/>
          <w:lang w:eastAsia="zh-CN"/>
        </w:rPr>
        <w:t xml:space="preserve">+ m ][ y0+ n ] ! = </w:t>
      </w:r>
      <w:proofErr w:type="spellStart"/>
      <w:r w:rsidRPr="005849D0">
        <w:rPr>
          <w:strike/>
          <w:highlight w:val="cyan"/>
          <w:lang w:eastAsia="zh-CN"/>
        </w:rPr>
        <w:t>ViewIdx</w:t>
      </w:r>
      <w:proofErr w:type="spellEnd"/>
      <w:r w:rsidRPr="005849D0">
        <w:rPr>
          <w:strike/>
          <w:highlight w:val="cyan"/>
          <w:lang w:eastAsia="zh-CN"/>
        </w:rPr>
        <w:t>)</w:t>
      </w:r>
    </w:p>
    <w:p w:rsidR="009C5F47" w:rsidRPr="005849D0" w:rsidRDefault="009C5F47" w:rsidP="009C5F47">
      <w:pPr>
        <w:pStyle w:val="3Tabs"/>
        <w:ind w:left="0"/>
        <w:rPr>
          <w:highlight w:val="yellow"/>
          <w:lang w:eastAsia="ko-KR"/>
        </w:rPr>
      </w:pPr>
      <w:r w:rsidRPr="005849D0">
        <w:rPr>
          <w:highlight w:val="yellow"/>
          <w:lang w:eastAsia="ko-KR"/>
        </w:rPr>
        <w:t xml:space="preserve">The variable </w:t>
      </w:r>
      <w:bookmarkStart w:id="5" w:name="OLE_LINK12"/>
      <w:bookmarkStart w:id="6" w:name="OLE_LINK13"/>
      <w:bookmarkStart w:id="7" w:name="OLE_LINK21"/>
      <w:proofErr w:type="spellStart"/>
      <w:r w:rsidRPr="005849D0">
        <w:rPr>
          <w:highlight w:val="yellow"/>
          <w:lang w:eastAsia="ko-KR"/>
        </w:rPr>
        <w:t>IsIcFlagSignal</w:t>
      </w:r>
      <w:proofErr w:type="spellEnd"/>
      <w:r w:rsidRPr="005849D0">
        <w:rPr>
          <w:highlight w:val="yellow"/>
          <w:lang w:eastAsia="ko-KR"/>
        </w:rPr>
        <w:t xml:space="preserve"> </w:t>
      </w:r>
      <w:bookmarkEnd w:id="5"/>
      <w:bookmarkEnd w:id="6"/>
      <w:bookmarkEnd w:id="7"/>
      <w:r w:rsidR="00087407" w:rsidRPr="005849D0">
        <w:rPr>
          <w:highlight w:val="yellow"/>
          <w:lang w:eastAsia="ko-KR"/>
        </w:rPr>
        <w:t xml:space="preserve">and </w:t>
      </w:r>
      <w:bookmarkStart w:id="8" w:name="OLE_LINK45"/>
      <w:bookmarkStart w:id="9" w:name="OLE_LINK46"/>
      <w:proofErr w:type="spellStart"/>
      <w:r w:rsidR="00087407" w:rsidRPr="005849D0">
        <w:rPr>
          <w:highlight w:val="yellow"/>
          <w:lang w:eastAsia="ko-KR"/>
        </w:rPr>
        <w:t>RefAttr</w:t>
      </w:r>
      <w:proofErr w:type="spellEnd"/>
      <w:r w:rsidR="00087407" w:rsidRPr="005849D0">
        <w:rPr>
          <w:highlight w:val="yellow"/>
          <w:lang w:eastAsia="ko-KR"/>
        </w:rPr>
        <w:t xml:space="preserve"> </w:t>
      </w:r>
      <w:bookmarkEnd w:id="8"/>
      <w:bookmarkEnd w:id="9"/>
      <w:r w:rsidRPr="005849D0">
        <w:rPr>
          <w:highlight w:val="yellow"/>
          <w:lang w:eastAsia="ko-KR"/>
        </w:rPr>
        <w:t>is defined as follows.</w:t>
      </w:r>
    </w:p>
    <w:p w:rsidR="00E47345" w:rsidRPr="005849D0" w:rsidRDefault="00E47345" w:rsidP="00E47345">
      <w:pPr>
        <w:pStyle w:val="3Tabs"/>
        <w:ind w:left="0"/>
        <w:rPr>
          <w:highlight w:val="yellow"/>
          <w:lang w:eastAsia="ko-KR"/>
        </w:rPr>
      </w:pPr>
      <w:r>
        <w:rPr>
          <w:highlight w:val="yellow"/>
          <w:lang w:eastAsia="ko-KR"/>
        </w:rPr>
        <w:t>I</w:t>
      </w:r>
      <w:r w:rsidRPr="005849D0">
        <w:rPr>
          <w:highlight w:val="yellow"/>
          <w:lang w:eastAsia="ko-KR"/>
        </w:rPr>
        <w:t xml:space="preserve">f </w:t>
      </w:r>
      <w:proofErr w:type="spellStart"/>
      <w:r w:rsidRPr="005849D0">
        <w:rPr>
          <w:highlight w:val="yellow"/>
          <w:lang w:eastAsia="ko-KR"/>
        </w:rPr>
        <w:t>ViewIdx</w:t>
      </w:r>
      <w:proofErr w:type="spellEnd"/>
      <w:r w:rsidRPr="005849D0">
        <w:rPr>
          <w:highlight w:val="yellow"/>
          <w:lang w:eastAsia="ko-KR"/>
        </w:rPr>
        <w:t xml:space="preserve"> of each reference picture from RefPicList0 and RefPicList1 is not equal to in </w:t>
      </w:r>
      <w:proofErr w:type="spellStart"/>
      <w:r w:rsidRPr="005849D0">
        <w:rPr>
          <w:highlight w:val="yellow"/>
          <w:lang w:eastAsia="ko-KR"/>
        </w:rPr>
        <w:t>ViewIdx</w:t>
      </w:r>
      <w:proofErr w:type="spellEnd"/>
      <w:r w:rsidRPr="005849D0">
        <w:rPr>
          <w:highlight w:val="yellow"/>
          <w:lang w:eastAsia="ko-KR"/>
        </w:rPr>
        <w:t xml:space="preserve"> of the current view component, </w:t>
      </w:r>
      <w:bookmarkStart w:id="10" w:name="OLE_LINK35"/>
      <w:bookmarkStart w:id="11" w:name="OLE_LINK36"/>
      <w:proofErr w:type="spellStart"/>
      <w:r w:rsidRPr="005849D0">
        <w:rPr>
          <w:highlight w:val="yellow"/>
          <w:lang w:eastAsia="ko-KR"/>
        </w:rPr>
        <w:t>IsIcFlagSignal</w:t>
      </w:r>
      <w:proofErr w:type="spellEnd"/>
      <w:r w:rsidRPr="005849D0">
        <w:rPr>
          <w:highlight w:val="yellow"/>
          <w:lang w:eastAsia="ko-KR"/>
        </w:rPr>
        <w:t xml:space="preserve"> is set to 1 and </w:t>
      </w:r>
      <w:proofErr w:type="spellStart"/>
      <w:r w:rsidRPr="005849D0">
        <w:rPr>
          <w:highlight w:val="yellow"/>
          <w:lang w:eastAsia="ko-KR"/>
        </w:rPr>
        <w:t>RefAttr</w:t>
      </w:r>
      <w:proofErr w:type="spellEnd"/>
      <w:r w:rsidRPr="005849D0">
        <w:rPr>
          <w:highlight w:val="yellow"/>
          <w:lang w:eastAsia="ko-KR"/>
        </w:rPr>
        <w:t xml:space="preserve"> is set to </w:t>
      </w:r>
      <w:r>
        <w:rPr>
          <w:highlight w:val="yellow"/>
          <w:lang w:eastAsia="ko-KR"/>
        </w:rPr>
        <w:t>1</w:t>
      </w:r>
      <w:r w:rsidRPr="005849D0">
        <w:rPr>
          <w:highlight w:val="yellow"/>
          <w:lang w:eastAsia="ko-KR"/>
        </w:rPr>
        <w:t>.</w:t>
      </w:r>
      <w:bookmarkEnd w:id="10"/>
      <w:bookmarkEnd w:id="11"/>
    </w:p>
    <w:p w:rsidR="00025A85" w:rsidRPr="005849D0" w:rsidRDefault="00E47345" w:rsidP="009C5F47">
      <w:pPr>
        <w:pStyle w:val="3Tabs"/>
        <w:ind w:left="0"/>
        <w:rPr>
          <w:highlight w:val="yellow"/>
          <w:lang w:eastAsia="ko-KR"/>
        </w:rPr>
      </w:pPr>
      <w:r>
        <w:rPr>
          <w:highlight w:val="yellow"/>
          <w:lang w:eastAsia="ko-KR"/>
        </w:rPr>
        <w:t>Else i</w:t>
      </w:r>
      <w:r w:rsidR="009C5F47" w:rsidRPr="005849D0">
        <w:rPr>
          <w:highlight w:val="yellow"/>
          <w:lang w:eastAsia="ko-KR"/>
        </w:rPr>
        <w:t xml:space="preserve">f </w:t>
      </w:r>
      <w:bookmarkStart w:id="12" w:name="OLE_LINK14"/>
      <w:bookmarkStart w:id="13" w:name="OLE_LINK15"/>
      <w:r w:rsidR="009C5F47" w:rsidRPr="005849D0">
        <w:rPr>
          <w:highlight w:val="yellow"/>
          <w:lang w:eastAsia="ko-KR"/>
        </w:rPr>
        <w:t> </w:t>
      </w:r>
      <w:bookmarkStart w:id="14" w:name="OLE_LINK6"/>
      <w:bookmarkStart w:id="15" w:name="OLE_LINK5"/>
      <w:bookmarkStart w:id="16" w:name="OLE_LINK22"/>
      <w:bookmarkStart w:id="17" w:name="OLE_LINK23"/>
      <w:proofErr w:type="spellStart"/>
      <w:r w:rsidR="00025A85" w:rsidRPr="005849D0">
        <w:rPr>
          <w:highlight w:val="yellow"/>
          <w:lang w:eastAsia="ko-KR"/>
        </w:rPr>
        <w:t>ViewIdx</w:t>
      </w:r>
      <w:proofErr w:type="spellEnd"/>
      <w:r w:rsidR="00025A85" w:rsidRPr="005849D0">
        <w:rPr>
          <w:highlight w:val="yellow"/>
          <w:lang w:eastAsia="ko-KR"/>
        </w:rPr>
        <w:t xml:space="preserve"> of each reference picture</w:t>
      </w:r>
      <w:r w:rsidR="009C5F47" w:rsidRPr="005849D0">
        <w:rPr>
          <w:highlight w:val="yellow"/>
          <w:lang w:eastAsia="ko-KR"/>
        </w:rPr>
        <w:t xml:space="preserve"> </w:t>
      </w:r>
      <w:bookmarkStart w:id="18" w:name="OLE_LINK19"/>
      <w:bookmarkStart w:id="19" w:name="OLE_LINK20"/>
      <w:r w:rsidR="00025A85" w:rsidRPr="005849D0">
        <w:rPr>
          <w:highlight w:val="yellow"/>
          <w:lang w:eastAsia="ko-KR"/>
        </w:rPr>
        <w:t xml:space="preserve">from </w:t>
      </w:r>
      <w:r w:rsidR="009C5F47" w:rsidRPr="005849D0">
        <w:rPr>
          <w:highlight w:val="yellow"/>
          <w:lang w:eastAsia="ko-KR"/>
        </w:rPr>
        <w:t>RefPicList0</w:t>
      </w:r>
      <w:bookmarkEnd w:id="18"/>
      <w:bookmarkEnd w:id="19"/>
      <w:r w:rsidR="009C5F47" w:rsidRPr="005849D0">
        <w:rPr>
          <w:highlight w:val="yellow"/>
          <w:lang w:eastAsia="ko-KR"/>
        </w:rPr>
        <w:t xml:space="preserve"> and RefPicList1 </w:t>
      </w:r>
      <w:r w:rsidR="00025A85" w:rsidRPr="005849D0">
        <w:rPr>
          <w:highlight w:val="yellow"/>
          <w:lang w:eastAsia="ko-KR"/>
        </w:rPr>
        <w:t xml:space="preserve">is equal to </w:t>
      </w:r>
      <w:r w:rsidR="009C5F47" w:rsidRPr="005849D0">
        <w:rPr>
          <w:highlight w:val="yellow"/>
          <w:lang w:eastAsia="ko-KR"/>
        </w:rPr>
        <w:t xml:space="preserve">in </w:t>
      </w:r>
      <w:proofErr w:type="spellStart"/>
      <w:r w:rsidR="009C5F47" w:rsidRPr="005849D0">
        <w:rPr>
          <w:highlight w:val="yellow"/>
          <w:lang w:eastAsia="ko-KR"/>
        </w:rPr>
        <w:t>ViewIdx</w:t>
      </w:r>
      <w:proofErr w:type="spellEnd"/>
      <w:r w:rsidR="009C5F47" w:rsidRPr="005849D0">
        <w:rPr>
          <w:highlight w:val="yellow"/>
          <w:lang w:eastAsia="ko-KR"/>
        </w:rPr>
        <w:t xml:space="preserve"> of the current view component</w:t>
      </w:r>
      <w:bookmarkEnd w:id="14"/>
      <w:bookmarkEnd w:id="15"/>
      <w:r w:rsidR="00025A85" w:rsidRPr="005849D0">
        <w:rPr>
          <w:highlight w:val="yellow"/>
          <w:lang w:eastAsia="ko-KR"/>
        </w:rPr>
        <w:t xml:space="preserve">, </w:t>
      </w:r>
      <w:proofErr w:type="spellStart"/>
      <w:r w:rsidR="00025A85" w:rsidRPr="005849D0">
        <w:rPr>
          <w:highlight w:val="yellow"/>
          <w:lang w:eastAsia="ko-KR"/>
        </w:rPr>
        <w:t>IsIcFlagSignal</w:t>
      </w:r>
      <w:proofErr w:type="spellEnd"/>
      <w:r w:rsidR="00025A85" w:rsidRPr="005849D0">
        <w:rPr>
          <w:highlight w:val="yellow"/>
          <w:lang w:eastAsia="ko-KR"/>
        </w:rPr>
        <w:t xml:space="preserve"> is set to 0</w:t>
      </w:r>
      <w:r w:rsidR="00087407" w:rsidRPr="005849D0">
        <w:rPr>
          <w:highlight w:val="yellow"/>
          <w:lang w:eastAsia="ko-KR"/>
        </w:rPr>
        <w:t xml:space="preserve"> </w:t>
      </w:r>
      <w:bookmarkStart w:id="20" w:name="OLE_LINK47"/>
      <w:bookmarkStart w:id="21" w:name="OLE_LINK48"/>
      <w:r w:rsidR="00087407" w:rsidRPr="005849D0">
        <w:rPr>
          <w:highlight w:val="yellow"/>
          <w:lang w:eastAsia="ko-KR"/>
        </w:rPr>
        <w:t xml:space="preserve">and </w:t>
      </w:r>
      <w:proofErr w:type="spellStart"/>
      <w:r w:rsidR="00087407" w:rsidRPr="005849D0">
        <w:rPr>
          <w:highlight w:val="yellow"/>
          <w:lang w:eastAsia="ko-KR"/>
        </w:rPr>
        <w:t>RefAttr</w:t>
      </w:r>
      <w:proofErr w:type="spellEnd"/>
      <w:r w:rsidR="00087407" w:rsidRPr="005849D0">
        <w:rPr>
          <w:highlight w:val="yellow"/>
          <w:lang w:eastAsia="ko-KR"/>
        </w:rPr>
        <w:t xml:space="preserve"> is set to </w:t>
      </w:r>
      <w:bookmarkEnd w:id="20"/>
      <w:bookmarkEnd w:id="21"/>
      <w:r>
        <w:rPr>
          <w:highlight w:val="yellow"/>
          <w:lang w:eastAsia="ko-KR"/>
        </w:rPr>
        <w:t>2</w:t>
      </w:r>
      <w:r w:rsidR="00025A85" w:rsidRPr="005849D0">
        <w:rPr>
          <w:highlight w:val="yellow"/>
          <w:lang w:eastAsia="ko-KR"/>
        </w:rPr>
        <w:t>.</w:t>
      </w:r>
      <w:bookmarkEnd w:id="16"/>
      <w:bookmarkEnd w:id="17"/>
    </w:p>
    <w:p w:rsidR="009C5F47" w:rsidRPr="005849D0" w:rsidRDefault="00025A85" w:rsidP="009C5F47">
      <w:pPr>
        <w:pStyle w:val="3Tabs"/>
        <w:ind w:left="0"/>
        <w:rPr>
          <w:lang w:eastAsia="ko-KR"/>
        </w:rPr>
      </w:pPr>
      <w:r w:rsidRPr="005849D0">
        <w:rPr>
          <w:highlight w:val="yellow"/>
          <w:lang w:eastAsia="ko-KR"/>
        </w:rPr>
        <w:t xml:space="preserve">Else, if </w:t>
      </w:r>
      <w:proofErr w:type="spellStart"/>
      <w:r w:rsidRPr="005849D0">
        <w:rPr>
          <w:highlight w:val="yellow"/>
        </w:rPr>
        <w:t>PartMode</w:t>
      </w:r>
      <w:proofErr w:type="spellEnd"/>
      <w:r w:rsidRPr="005849D0">
        <w:rPr>
          <w:highlight w:val="yellow"/>
        </w:rPr>
        <w:t xml:space="preserve"> is equal to  PART_2Nx2N, </w:t>
      </w:r>
      <w:bookmarkStart w:id="22" w:name="OLE_LINK59"/>
      <w:bookmarkStart w:id="23" w:name="OLE_LINK60"/>
      <w:bookmarkStart w:id="24" w:name="OLE_LINK57"/>
      <w:bookmarkStart w:id="25" w:name="OLE_LINK58"/>
      <w:proofErr w:type="spellStart"/>
      <w:r w:rsidRPr="005849D0">
        <w:rPr>
          <w:highlight w:val="yellow"/>
        </w:rPr>
        <w:t>skip_flag</w:t>
      </w:r>
      <w:proofErr w:type="spellEnd"/>
      <w:r w:rsidRPr="005849D0">
        <w:rPr>
          <w:highlight w:val="yellow"/>
        </w:rPr>
        <w:t>[ x0 ][ y0 ]</w:t>
      </w:r>
      <w:bookmarkEnd w:id="22"/>
      <w:bookmarkEnd w:id="23"/>
      <w:r w:rsidRPr="005849D0">
        <w:rPr>
          <w:highlight w:val="yellow"/>
        </w:rPr>
        <w:t xml:space="preserve"> is equal to 0, and </w:t>
      </w:r>
      <w:bookmarkStart w:id="26" w:name="OLE_LINK61"/>
      <w:bookmarkStart w:id="27" w:name="OLE_LINK62"/>
      <w:proofErr w:type="spellStart"/>
      <w:r w:rsidRPr="005849D0">
        <w:rPr>
          <w:highlight w:val="yellow"/>
        </w:rPr>
        <w:t>merge_flag</w:t>
      </w:r>
      <w:bookmarkEnd w:id="26"/>
      <w:bookmarkEnd w:id="27"/>
      <w:proofErr w:type="spellEnd"/>
      <w:r w:rsidRPr="005849D0">
        <w:rPr>
          <w:highlight w:val="yellow"/>
        </w:rPr>
        <w:t xml:space="preserve">[ x0 ][ y0 ] </w:t>
      </w:r>
      <w:bookmarkEnd w:id="24"/>
      <w:bookmarkEnd w:id="25"/>
      <w:r w:rsidRPr="005849D0">
        <w:rPr>
          <w:highlight w:val="yellow"/>
        </w:rPr>
        <w:t xml:space="preserve">is equal to 0, </w:t>
      </w:r>
      <w:bookmarkStart w:id="28" w:name="OLE_LINK37"/>
      <w:bookmarkStart w:id="29" w:name="OLE_LINK38"/>
      <w:proofErr w:type="spellStart"/>
      <w:r w:rsidRPr="005849D0">
        <w:rPr>
          <w:highlight w:val="yellow"/>
          <w:lang w:eastAsia="ko-KR"/>
        </w:rPr>
        <w:t>IsIcFlagSignal</w:t>
      </w:r>
      <w:proofErr w:type="spellEnd"/>
      <w:r w:rsidRPr="005849D0">
        <w:rPr>
          <w:highlight w:val="yellow"/>
          <w:lang w:eastAsia="ko-KR"/>
        </w:rPr>
        <w:t xml:space="preserve"> is set to 1</w:t>
      </w:r>
      <w:r w:rsidR="00087407" w:rsidRPr="005849D0">
        <w:rPr>
          <w:highlight w:val="yellow"/>
          <w:lang w:eastAsia="ko-KR"/>
        </w:rPr>
        <w:t xml:space="preserve"> </w:t>
      </w:r>
      <w:bookmarkStart w:id="30" w:name="OLE_LINK49"/>
      <w:bookmarkStart w:id="31" w:name="OLE_LINK50"/>
      <w:r w:rsidR="00087407" w:rsidRPr="005849D0">
        <w:rPr>
          <w:highlight w:val="yellow"/>
          <w:lang w:eastAsia="ko-KR"/>
        </w:rPr>
        <w:t xml:space="preserve">and </w:t>
      </w:r>
      <w:proofErr w:type="spellStart"/>
      <w:r w:rsidR="00087407" w:rsidRPr="005849D0">
        <w:rPr>
          <w:highlight w:val="yellow"/>
          <w:lang w:eastAsia="ko-KR"/>
        </w:rPr>
        <w:t>RefAttr</w:t>
      </w:r>
      <w:proofErr w:type="spellEnd"/>
      <w:r w:rsidR="00087407" w:rsidRPr="005849D0">
        <w:rPr>
          <w:highlight w:val="yellow"/>
          <w:lang w:eastAsia="ko-KR"/>
        </w:rPr>
        <w:t xml:space="preserve"> is set to 3</w:t>
      </w:r>
      <w:r w:rsidRPr="005849D0">
        <w:rPr>
          <w:highlight w:val="yellow"/>
          <w:lang w:eastAsia="ko-KR"/>
        </w:rPr>
        <w:t>.</w:t>
      </w:r>
      <w:bookmarkEnd w:id="30"/>
      <w:bookmarkEnd w:id="31"/>
      <w:r w:rsidR="009C5F47" w:rsidRPr="005849D0">
        <w:rPr>
          <w:highlight w:val="yellow"/>
          <w:lang w:eastAsia="ko-KR"/>
        </w:rPr>
        <w:br/>
      </w:r>
      <w:bookmarkEnd w:id="12"/>
      <w:bookmarkEnd w:id="13"/>
      <w:bookmarkEnd w:id="28"/>
      <w:bookmarkEnd w:id="29"/>
      <w:r w:rsidRPr="005849D0">
        <w:rPr>
          <w:highlight w:val="yellow"/>
        </w:rPr>
        <w:t xml:space="preserve">Else, </w:t>
      </w:r>
      <w:proofErr w:type="spellStart"/>
      <w:r w:rsidRPr="005849D0">
        <w:rPr>
          <w:highlight w:val="yellow"/>
          <w:lang w:eastAsia="ko-KR"/>
        </w:rPr>
        <w:t>IsIcFlagSignal</w:t>
      </w:r>
      <w:proofErr w:type="spellEnd"/>
      <w:r w:rsidRPr="005849D0">
        <w:rPr>
          <w:highlight w:val="yellow"/>
          <w:lang w:eastAsia="ko-KR"/>
        </w:rPr>
        <w:t xml:space="preserve"> is set to 0</w:t>
      </w:r>
      <w:r w:rsidR="00087407" w:rsidRPr="005849D0">
        <w:rPr>
          <w:highlight w:val="yellow"/>
          <w:lang w:eastAsia="ko-KR"/>
        </w:rPr>
        <w:t xml:space="preserve"> and </w:t>
      </w:r>
      <w:bookmarkStart w:id="32" w:name="OLE_LINK55"/>
      <w:bookmarkStart w:id="33" w:name="OLE_LINK56"/>
      <w:proofErr w:type="spellStart"/>
      <w:r w:rsidR="00087407" w:rsidRPr="005849D0">
        <w:rPr>
          <w:highlight w:val="yellow"/>
          <w:lang w:eastAsia="ko-KR"/>
        </w:rPr>
        <w:t>RefAttr</w:t>
      </w:r>
      <w:proofErr w:type="spellEnd"/>
      <w:r w:rsidR="00087407" w:rsidRPr="005849D0">
        <w:rPr>
          <w:highlight w:val="yellow"/>
          <w:lang w:eastAsia="ko-KR"/>
        </w:rPr>
        <w:t xml:space="preserve"> </w:t>
      </w:r>
      <w:bookmarkEnd w:id="32"/>
      <w:bookmarkEnd w:id="33"/>
      <w:r w:rsidR="00087407" w:rsidRPr="005849D0">
        <w:rPr>
          <w:highlight w:val="yellow"/>
          <w:lang w:eastAsia="ko-KR"/>
        </w:rPr>
        <w:t>is set to 3.</w:t>
      </w:r>
    </w:p>
    <w:p w:rsidR="00025A85" w:rsidRPr="005849D0" w:rsidRDefault="00025A85" w:rsidP="009C5F47">
      <w:pPr>
        <w:pStyle w:val="3Tabs"/>
        <w:ind w:left="0"/>
      </w:pPr>
    </w:p>
    <w:p w:rsidR="009C5F47" w:rsidRPr="005849D0" w:rsidRDefault="009C5F47" w:rsidP="009C5F47">
      <w:pPr>
        <w:pStyle w:val="3N0"/>
        <w:rPr>
          <w:sz w:val="20"/>
          <w:szCs w:val="20"/>
        </w:rPr>
      </w:pPr>
      <w:proofErr w:type="spellStart"/>
      <w:proofErr w:type="gramStart"/>
      <w:r w:rsidRPr="005849D0">
        <w:rPr>
          <w:b/>
          <w:sz w:val="20"/>
          <w:szCs w:val="20"/>
        </w:rPr>
        <w:t>ic_flag</w:t>
      </w:r>
      <w:proofErr w:type="spellEnd"/>
      <w:proofErr w:type="gramEnd"/>
      <w:r w:rsidRPr="005849D0">
        <w:rPr>
          <w:b/>
          <w:sz w:val="20"/>
          <w:szCs w:val="20"/>
        </w:rPr>
        <w:t xml:space="preserve"> </w:t>
      </w:r>
      <w:r w:rsidRPr="005849D0">
        <w:rPr>
          <w:sz w:val="20"/>
          <w:szCs w:val="20"/>
        </w:rPr>
        <w:t xml:space="preserve">equal to 1 specifies illumination compensation is used for the current coding unit. </w:t>
      </w:r>
      <w:proofErr w:type="spellStart"/>
      <w:proofErr w:type="gramStart"/>
      <w:r w:rsidRPr="005849D0">
        <w:rPr>
          <w:sz w:val="20"/>
          <w:szCs w:val="20"/>
        </w:rPr>
        <w:t>ic_flag</w:t>
      </w:r>
      <w:proofErr w:type="spellEnd"/>
      <w:proofErr w:type="gramEnd"/>
      <w:r w:rsidRPr="005849D0">
        <w:rPr>
          <w:b/>
          <w:sz w:val="20"/>
          <w:szCs w:val="20"/>
        </w:rPr>
        <w:t xml:space="preserve"> </w:t>
      </w:r>
      <w:r w:rsidRPr="005849D0">
        <w:rPr>
          <w:sz w:val="20"/>
          <w:szCs w:val="20"/>
        </w:rPr>
        <w:t xml:space="preserve">equal to 0 specifies illumination compensation is not used for the current coding unit. When not present, </w:t>
      </w:r>
      <w:proofErr w:type="spellStart"/>
      <w:r w:rsidRPr="005849D0">
        <w:rPr>
          <w:sz w:val="20"/>
          <w:szCs w:val="20"/>
        </w:rPr>
        <w:t>ic_flag</w:t>
      </w:r>
      <w:proofErr w:type="spellEnd"/>
      <w:r w:rsidRPr="005849D0">
        <w:rPr>
          <w:sz w:val="20"/>
          <w:szCs w:val="20"/>
        </w:rPr>
        <w:t xml:space="preserve"> is inferred to be equal to 0.</w:t>
      </w:r>
    </w:p>
    <w:p w:rsidR="00FA0D11" w:rsidRPr="005849D0" w:rsidRDefault="00FA0D11" w:rsidP="009C5F47">
      <w:pPr>
        <w:pStyle w:val="3N0"/>
        <w:rPr>
          <w:sz w:val="20"/>
          <w:szCs w:val="20"/>
        </w:rPr>
      </w:pPr>
      <w:r w:rsidRPr="005849D0">
        <w:rPr>
          <w:sz w:val="20"/>
          <w:szCs w:val="20"/>
          <w:highlight w:val="yellow"/>
        </w:rPr>
        <w:t xml:space="preserve">The variable </w:t>
      </w:r>
      <w:proofErr w:type="spellStart"/>
      <w:r w:rsidRPr="005849D0">
        <w:rPr>
          <w:sz w:val="20"/>
          <w:szCs w:val="20"/>
          <w:highlight w:val="yellow"/>
        </w:rPr>
        <w:t>ICFlag</w:t>
      </w:r>
      <w:proofErr w:type="spellEnd"/>
      <w:r w:rsidRPr="005849D0">
        <w:rPr>
          <w:sz w:val="20"/>
          <w:szCs w:val="20"/>
          <w:highlight w:val="yellow"/>
        </w:rPr>
        <w:t xml:space="preserve"> is set equal to </w:t>
      </w:r>
      <w:proofErr w:type="spellStart"/>
      <w:r w:rsidRPr="005849D0">
        <w:rPr>
          <w:b/>
          <w:sz w:val="20"/>
          <w:szCs w:val="20"/>
          <w:highlight w:val="yellow"/>
        </w:rPr>
        <w:t>ic_flag</w:t>
      </w:r>
      <w:proofErr w:type="spellEnd"/>
      <w:r w:rsidRPr="005849D0">
        <w:rPr>
          <w:sz w:val="20"/>
          <w:szCs w:val="20"/>
          <w:highlight w:val="yellow"/>
        </w:rPr>
        <w:t>.</w:t>
      </w:r>
    </w:p>
    <w:p w:rsidR="009C5F47" w:rsidRPr="005849D0" w:rsidRDefault="009C5F47" w:rsidP="009C5F47">
      <w:pPr>
        <w:pStyle w:val="3N0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The variable </w:t>
      </w:r>
      <w:proofErr w:type="spellStart"/>
      <w:r w:rsidRPr="005849D0">
        <w:rPr>
          <w:sz w:val="20"/>
          <w:szCs w:val="20"/>
          <w:lang w:eastAsia="ko-KR"/>
        </w:rPr>
        <w:t>icEnableFlag</w:t>
      </w:r>
      <w:proofErr w:type="spellEnd"/>
      <w:r w:rsidRPr="005849D0">
        <w:rPr>
          <w:sz w:val="20"/>
          <w:szCs w:val="20"/>
          <w:lang w:eastAsia="ko-KR"/>
        </w:rPr>
        <w:t xml:space="preserve"> specifying whether </w:t>
      </w:r>
      <w:proofErr w:type="spellStart"/>
      <w:r w:rsidRPr="005849D0">
        <w:rPr>
          <w:sz w:val="20"/>
          <w:szCs w:val="20"/>
          <w:lang w:eastAsia="ko-KR"/>
        </w:rPr>
        <w:t>ic_flag</w:t>
      </w:r>
      <w:proofErr w:type="spellEnd"/>
      <w:r w:rsidRPr="005849D0">
        <w:rPr>
          <w:sz w:val="20"/>
          <w:szCs w:val="20"/>
          <w:lang w:eastAsia="ko-KR"/>
        </w:rPr>
        <w:t xml:space="preserve"> is present in the </w:t>
      </w:r>
      <w:proofErr w:type="spellStart"/>
      <w:r w:rsidRPr="005849D0">
        <w:rPr>
          <w:sz w:val="20"/>
          <w:szCs w:val="20"/>
          <w:lang w:eastAsia="ko-KR"/>
        </w:rPr>
        <w:t>bitstream</w:t>
      </w:r>
      <w:proofErr w:type="spellEnd"/>
      <w:r w:rsidRPr="005849D0">
        <w:rPr>
          <w:sz w:val="20"/>
          <w:szCs w:val="20"/>
          <w:lang w:eastAsia="ko-KR"/>
        </w:rPr>
        <w:t xml:space="preserve"> is derived as </w:t>
      </w:r>
    </w:p>
    <w:p w:rsidR="00317A4A" w:rsidRPr="005849D0" w:rsidRDefault="009C5F47" w:rsidP="009C5F47">
      <w:pPr>
        <w:rPr>
          <w:strike/>
          <w:lang w:eastAsia="ko-KR"/>
        </w:rPr>
      </w:pPr>
      <w:proofErr w:type="spellStart"/>
      <w:proofErr w:type="gramStart"/>
      <w:r w:rsidRPr="005849D0">
        <w:rPr>
          <w:strike/>
          <w:highlight w:val="cyan"/>
          <w:lang w:eastAsia="ko-KR"/>
        </w:rPr>
        <w:t>icEnableFlag</w:t>
      </w:r>
      <w:proofErr w:type="spellEnd"/>
      <w:proofErr w:type="gramEnd"/>
      <w:r w:rsidRPr="005849D0">
        <w:rPr>
          <w:strike/>
          <w:highlight w:val="cyan"/>
          <w:lang w:eastAsia="ko-KR"/>
        </w:rPr>
        <w:t xml:space="preserve"> = </w:t>
      </w:r>
      <w:proofErr w:type="spellStart"/>
      <w:r w:rsidRPr="005849D0">
        <w:rPr>
          <w:strike/>
          <w:highlight w:val="cyan"/>
        </w:rPr>
        <w:t>slice_ic_enable_flag</w:t>
      </w:r>
      <w:proofErr w:type="spellEnd"/>
      <w:r w:rsidRPr="005849D0">
        <w:rPr>
          <w:strike/>
          <w:highlight w:val="cyan"/>
        </w:rPr>
        <w:t xml:space="preserve"> </w:t>
      </w:r>
      <w:r w:rsidRPr="005849D0">
        <w:rPr>
          <w:strike/>
          <w:highlight w:val="cyan"/>
          <w:lang w:eastAsia="ko-KR"/>
        </w:rPr>
        <w:t xml:space="preserve">&amp;&amp; </w:t>
      </w:r>
      <w:bookmarkStart w:id="34" w:name="OLE_LINK3"/>
      <w:bookmarkStart w:id="35" w:name="OLE_LINK4"/>
      <w:proofErr w:type="spellStart"/>
      <w:r w:rsidRPr="005849D0">
        <w:rPr>
          <w:strike/>
          <w:highlight w:val="cyan"/>
          <w:lang w:eastAsia="ko-KR"/>
        </w:rPr>
        <w:t>anyIvRefPicFlag</w:t>
      </w:r>
      <w:bookmarkEnd w:id="3"/>
      <w:bookmarkEnd w:id="4"/>
      <w:bookmarkEnd w:id="34"/>
      <w:bookmarkEnd w:id="35"/>
      <w:proofErr w:type="spellEnd"/>
    </w:p>
    <w:p w:rsidR="009C5F47" w:rsidRPr="005849D0" w:rsidRDefault="009C5F47" w:rsidP="009C5F47">
      <w:pPr>
        <w:rPr>
          <w:lang w:eastAsia="ko-KR"/>
        </w:rPr>
      </w:pPr>
      <w:proofErr w:type="spellStart"/>
      <w:proofErr w:type="gramStart"/>
      <w:r w:rsidRPr="005849D0">
        <w:rPr>
          <w:highlight w:val="yellow"/>
          <w:lang w:eastAsia="ko-KR"/>
        </w:rPr>
        <w:t>icEnableFlag</w:t>
      </w:r>
      <w:proofErr w:type="spellEnd"/>
      <w:proofErr w:type="gramEnd"/>
      <w:r w:rsidRPr="005849D0">
        <w:rPr>
          <w:highlight w:val="yellow"/>
          <w:lang w:eastAsia="ko-KR"/>
        </w:rPr>
        <w:t xml:space="preserve"> = </w:t>
      </w:r>
      <w:proofErr w:type="spellStart"/>
      <w:r w:rsidRPr="005849D0">
        <w:rPr>
          <w:highlight w:val="yellow"/>
        </w:rPr>
        <w:t>slice_ic_enable_flag</w:t>
      </w:r>
      <w:proofErr w:type="spellEnd"/>
      <w:r w:rsidRPr="005849D0">
        <w:rPr>
          <w:highlight w:val="yellow"/>
        </w:rPr>
        <w:t xml:space="preserve"> </w:t>
      </w:r>
      <w:r w:rsidRPr="005849D0">
        <w:rPr>
          <w:highlight w:val="yellow"/>
          <w:lang w:eastAsia="ko-KR"/>
        </w:rPr>
        <w:t xml:space="preserve">&amp;&amp; </w:t>
      </w:r>
      <w:proofErr w:type="spellStart"/>
      <w:r w:rsidRPr="005849D0">
        <w:rPr>
          <w:highlight w:val="yellow"/>
          <w:lang w:eastAsia="ko-KR"/>
        </w:rPr>
        <w:t>IsIcFlagSignal</w:t>
      </w:r>
      <w:proofErr w:type="spellEnd"/>
    </w:p>
    <w:p w:rsidR="00FA0D11" w:rsidRPr="005849D0" w:rsidRDefault="00FA0D11" w:rsidP="00FA0D11">
      <w:pPr>
        <w:pStyle w:val="3H3"/>
        <w:numPr>
          <w:ilvl w:val="0"/>
          <w:numId w:val="0"/>
        </w:numPr>
        <w:rPr>
          <w:sz w:val="20"/>
          <w:szCs w:val="20"/>
        </w:rPr>
      </w:pPr>
      <w:bookmarkStart w:id="36" w:name="_Ref332658649"/>
      <w:r w:rsidRPr="005849D0">
        <w:rPr>
          <w:sz w:val="20"/>
          <w:szCs w:val="20"/>
        </w:rPr>
        <w:lastRenderedPageBreak/>
        <w:t>H.8.5.2.1</w:t>
      </w:r>
      <w:r w:rsidRPr="005849D0">
        <w:rPr>
          <w:sz w:val="20"/>
          <w:szCs w:val="20"/>
        </w:rPr>
        <w:tab/>
        <w:t>Derivation process for motion vector components and reference indices</w:t>
      </w:r>
      <w:bookmarkEnd w:id="36"/>
    </w:p>
    <w:p w:rsidR="00FA0D11" w:rsidRPr="005849D0" w:rsidRDefault="00FA0D11" w:rsidP="00FA0D11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If </w:t>
      </w:r>
      <w:proofErr w:type="spellStart"/>
      <w:r w:rsidRPr="005849D0">
        <w:rPr>
          <w:sz w:val="20"/>
          <w:szCs w:val="20"/>
          <w:lang w:eastAsia="ko-KR"/>
        </w:rPr>
        <w:t>PredMode</w:t>
      </w:r>
      <w:proofErr w:type="spellEnd"/>
      <w:r w:rsidRPr="005849D0">
        <w:rPr>
          <w:sz w:val="20"/>
          <w:szCs w:val="20"/>
          <w:lang w:eastAsia="ko-KR"/>
        </w:rPr>
        <w:t>[ </w:t>
      </w:r>
      <w:proofErr w:type="spellStart"/>
      <w:r w:rsidRPr="005849D0">
        <w:rPr>
          <w:sz w:val="20"/>
          <w:szCs w:val="20"/>
          <w:lang w:eastAsia="ko-KR"/>
        </w:rPr>
        <w:t>xC</w:t>
      </w:r>
      <w:proofErr w:type="spellEnd"/>
      <w:r w:rsidRPr="005849D0">
        <w:rPr>
          <w:sz w:val="20"/>
          <w:szCs w:val="20"/>
          <w:lang w:eastAsia="ko-KR"/>
        </w:rPr>
        <w:t> ][ </w:t>
      </w:r>
      <w:proofErr w:type="spellStart"/>
      <w:r w:rsidRPr="005849D0">
        <w:rPr>
          <w:sz w:val="20"/>
          <w:szCs w:val="20"/>
          <w:lang w:eastAsia="ko-KR"/>
        </w:rPr>
        <w:t>yC</w:t>
      </w:r>
      <w:proofErr w:type="spellEnd"/>
      <w:r w:rsidRPr="005849D0">
        <w:rPr>
          <w:sz w:val="20"/>
          <w:szCs w:val="20"/>
          <w:lang w:eastAsia="ko-KR"/>
        </w:rPr>
        <w:t xml:space="preserve"> ] is equal to MODE_SKIP, the derivation process for </w:t>
      </w:r>
      <w:proofErr w:type="spellStart"/>
      <w:r w:rsidRPr="005849D0">
        <w:rPr>
          <w:sz w:val="20"/>
          <w:szCs w:val="20"/>
          <w:lang w:eastAsia="ko-KR"/>
        </w:rPr>
        <w:t>luma</w:t>
      </w:r>
      <w:proofErr w:type="spellEnd"/>
      <w:r w:rsidRPr="005849D0">
        <w:rPr>
          <w:sz w:val="20"/>
          <w:szCs w:val="20"/>
          <w:lang w:eastAsia="ko-KR"/>
        </w:rPr>
        <w:t xml:space="preserve"> motion vectors for merge mode as specified in </w:t>
      </w:r>
      <w:proofErr w:type="spellStart"/>
      <w:r w:rsidRPr="005849D0">
        <w:rPr>
          <w:sz w:val="20"/>
          <w:szCs w:val="20"/>
          <w:lang w:eastAsia="ko-KR"/>
        </w:rPr>
        <w:t>subclause</w:t>
      </w:r>
      <w:proofErr w:type="spellEnd"/>
      <w:r w:rsidRPr="005849D0">
        <w:rPr>
          <w:sz w:val="20"/>
          <w:szCs w:val="20"/>
          <w:lang w:eastAsia="ko-KR"/>
        </w:rPr>
        <w:t xml:space="preserve"> </w:t>
      </w:r>
      <w:fldSimple w:instr=" REF _Ref279147148 \r \h  \* MERGEFORMAT " w:fldLock="1">
        <w:r w:rsidRPr="005849D0">
          <w:rPr>
            <w:sz w:val="20"/>
            <w:szCs w:val="20"/>
            <w:lang w:eastAsia="ko-KR"/>
          </w:rPr>
          <w:t>H.8.5.2.1.1</w:t>
        </w:r>
      </w:fldSimple>
      <w:r w:rsidRPr="005849D0">
        <w:rPr>
          <w:sz w:val="20"/>
          <w:szCs w:val="20"/>
          <w:lang w:eastAsia="ko-KR"/>
        </w:rPr>
        <w:t xml:space="preserve"> is invoked with the </w:t>
      </w:r>
      <w:proofErr w:type="spellStart"/>
      <w:r w:rsidRPr="005849D0">
        <w:rPr>
          <w:sz w:val="20"/>
          <w:szCs w:val="20"/>
          <w:lang w:eastAsia="ko-KR"/>
        </w:rPr>
        <w:t>luma</w:t>
      </w:r>
      <w:proofErr w:type="spellEnd"/>
      <w:r w:rsidRPr="005849D0">
        <w:rPr>
          <w:sz w:val="20"/>
          <w:szCs w:val="20"/>
          <w:lang w:eastAsia="ko-KR"/>
        </w:rPr>
        <w:t xml:space="preserve"> location ( </w:t>
      </w:r>
      <w:proofErr w:type="spellStart"/>
      <w:r w:rsidRPr="005849D0">
        <w:rPr>
          <w:sz w:val="20"/>
          <w:szCs w:val="20"/>
          <w:lang w:eastAsia="ko-KR"/>
        </w:rPr>
        <w:t>xC</w:t>
      </w:r>
      <w:proofErr w:type="spellEnd"/>
      <w:r w:rsidRPr="005849D0">
        <w:rPr>
          <w:sz w:val="20"/>
          <w:szCs w:val="20"/>
          <w:lang w:eastAsia="ko-KR"/>
        </w:rPr>
        <w:t>, </w:t>
      </w:r>
      <w:proofErr w:type="spellStart"/>
      <w:r w:rsidRPr="005849D0">
        <w:rPr>
          <w:sz w:val="20"/>
          <w:szCs w:val="20"/>
          <w:lang w:eastAsia="ko-KR"/>
        </w:rPr>
        <w:t>yC</w:t>
      </w:r>
      <w:proofErr w:type="spellEnd"/>
      <w:r w:rsidRPr="005849D0">
        <w:rPr>
          <w:sz w:val="20"/>
          <w:szCs w:val="20"/>
          <w:lang w:eastAsia="ko-KR"/>
        </w:rPr>
        <w:t xml:space="preserve"> ), the </w:t>
      </w:r>
      <w:proofErr w:type="spellStart"/>
      <w:r w:rsidRPr="005849D0">
        <w:rPr>
          <w:sz w:val="20"/>
          <w:szCs w:val="20"/>
          <w:lang w:eastAsia="ko-KR"/>
        </w:rPr>
        <w:t>luma</w:t>
      </w:r>
      <w:proofErr w:type="spellEnd"/>
      <w:r w:rsidRPr="005849D0">
        <w:rPr>
          <w:sz w:val="20"/>
          <w:szCs w:val="20"/>
          <w:lang w:eastAsia="ko-KR"/>
        </w:rPr>
        <w:t xml:space="preserve"> location ( </w:t>
      </w:r>
      <w:proofErr w:type="spellStart"/>
      <w:r w:rsidRPr="005849D0">
        <w:rPr>
          <w:sz w:val="20"/>
          <w:szCs w:val="20"/>
          <w:lang w:eastAsia="ko-KR"/>
        </w:rPr>
        <w:t>xP</w:t>
      </w:r>
      <w:proofErr w:type="spellEnd"/>
      <w:r w:rsidRPr="005849D0">
        <w:rPr>
          <w:sz w:val="20"/>
          <w:szCs w:val="20"/>
          <w:lang w:eastAsia="ko-KR"/>
        </w:rPr>
        <w:t>, </w:t>
      </w:r>
      <w:proofErr w:type="spellStart"/>
      <w:r w:rsidRPr="005849D0">
        <w:rPr>
          <w:sz w:val="20"/>
          <w:szCs w:val="20"/>
          <w:lang w:eastAsia="ko-KR"/>
        </w:rPr>
        <w:t>yP</w:t>
      </w:r>
      <w:proofErr w:type="spellEnd"/>
      <w:r w:rsidRPr="005849D0">
        <w:rPr>
          <w:sz w:val="20"/>
          <w:szCs w:val="20"/>
          <w:lang w:eastAsia="ko-KR"/>
        </w:rPr>
        <w:t xml:space="preserve"> ), variables </w:t>
      </w:r>
      <w:proofErr w:type="spellStart"/>
      <w:r w:rsidRPr="005849D0">
        <w:rPr>
          <w:sz w:val="20"/>
          <w:szCs w:val="20"/>
          <w:lang w:eastAsia="ko-KR"/>
        </w:rPr>
        <w:t>nCS</w:t>
      </w:r>
      <w:proofErr w:type="spellEnd"/>
      <w:r w:rsidRPr="005849D0">
        <w:rPr>
          <w:sz w:val="20"/>
          <w:szCs w:val="20"/>
          <w:lang w:eastAsia="ko-KR"/>
        </w:rPr>
        <w:t xml:space="preserve">, </w:t>
      </w:r>
      <w:proofErr w:type="spellStart"/>
      <w:r w:rsidRPr="005849D0">
        <w:rPr>
          <w:sz w:val="20"/>
          <w:szCs w:val="20"/>
          <w:lang w:eastAsia="ko-KR"/>
        </w:rPr>
        <w:t>nPbW</w:t>
      </w:r>
      <w:proofErr w:type="spellEnd"/>
      <w:r w:rsidRPr="005849D0">
        <w:rPr>
          <w:sz w:val="20"/>
          <w:szCs w:val="20"/>
          <w:lang w:eastAsia="ko-KR"/>
        </w:rPr>
        <w:t xml:space="preserve">, </w:t>
      </w:r>
      <w:proofErr w:type="spellStart"/>
      <w:r w:rsidRPr="005849D0">
        <w:rPr>
          <w:sz w:val="20"/>
          <w:szCs w:val="20"/>
          <w:lang w:eastAsia="ko-KR"/>
        </w:rPr>
        <w:t>nPbH</w:t>
      </w:r>
      <w:proofErr w:type="spellEnd"/>
      <w:r w:rsidRPr="005849D0">
        <w:rPr>
          <w:sz w:val="20"/>
          <w:szCs w:val="20"/>
          <w:lang w:eastAsia="ko-KR"/>
        </w:rPr>
        <w:t xml:space="preserve"> and the partition index </w:t>
      </w:r>
      <w:proofErr w:type="spellStart"/>
      <w:r w:rsidRPr="005849D0">
        <w:rPr>
          <w:sz w:val="20"/>
          <w:szCs w:val="20"/>
          <w:lang w:eastAsia="ko-KR"/>
        </w:rPr>
        <w:t>partIdx</w:t>
      </w:r>
      <w:proofErr w:type="spellEnd"/>
      <w:r w:rsidRPr="005849D0">
        <w:rPr>
          <w:sz w:val="20"/>
          <w:szCs w:val="20"/>
          <w:lang w:eastAsia="ko-KR"/>
        </w:rPr>
        <w:t xml:space="preserve"> as inputs and the output being the </w:t>
      </w:r>
      <w:proofErr w:type="spellStart"/>
      <w:r w:rsidRPr="005849D0">
        <w:rPr>
          <w:sz w:val="20"/>
          <w:szCs w:val="20"/>
          <w:lang w:eastAsia="ko-KR"/>
        </w:rPr>
        <w:t>luma</w:t>
      </w:r>
      <w:proofErr w:type="spellEnd"/>
      <w:r w:rsidRPr="005849D0">
        <w:rPr>
          <w:sz w:val="20"/>
          <w:szCs w:val="20"/>
          <w:lang w:eastAsia="ko-KR"/>
        </w:rPr>
        <w:t xml:space="preserve"> motion vectors mvL0, mvL1, the reference indices refIdxL0, refIdxL1, </w:t>
      </w:r>
      <w:r w:rsidRPr="005849D0">
        <w:rPr>
          <w:strike/>
          <w:sz w:val="20"/>
          <w:szCs w:val="20"/>
          <w:lang w:eastAsia="ko-KR"/>
        </w:rPr>
        <w:t xml:space="preserve">and </w:t>
      </w:r>
      <w:r w:rsidRPr="005849D0">
        <w:rPr>
          <w:sz w:val="20"/>
          <w:szCs w:val="20"/>
          <w:lang w:eastAsia="ko-KR"/>
        </w:rPr>
        <w:t xml:space="preserve">the prediction list utilization flags predFlagL0 and predFlagL1, </w:t>
      </w:r>
      <w:bookmarkStart w:id="37" w:name="OLE_LINK25"/>
      <w:bookmarkStart w:id="38" w:name="OLE_LINK26"/>
      <w:r w:rsidR="009F4AD6" w:rsidRPr="005849D0">
        <w:rPr>
          <w:sz w:val="20"/>
          <w:szCs w:val="20"/>
          <w:highlight w:val="yellow"/>
          <w:lang w:eastAsia="ko-KR"/>
        </w:rPr>
        <w:t xml:space="preserve">the IC utilization flag </w:t>
      </w:r>
      <w:proofErr w:type="spellStart"/>
      <w:r w:rsidR="009F4AD6" w:rsidRPr="005849D0">
        <w:rPr>
          <w:sz w:val="20"/>
          <w:szCs w:val="20"/>
          <w:highlight w:val="yellow"/>
          <w:lang w:eastAsia="ko-KR"/>
        </w:rPr>
        <w:t>ICFlag</w:t>
      </w:r>
      <w:proofErr w:type="spellEnd"/>
      <w:r w:rsidR="009F4AD6" w:rsidRPr="005849D0">
        <w:rPr>
          <w:sz w:val="20"/>
          <w:szCs w:val="20"/>
          <w:highlight w:val="yellow"/>
          <w:lang w:eastAsia="ko-KR"/>
        </w:rPr>
        <w:t>,</w:t>
      </w:r>
      <w:r w:rsidR="009F4AD6" w:rsidRPr="005849D0">
        <w:rPr>
          <w:sz w:val="20"/>
          <w:szCs w:val="20"/>
          <w:lang w:eastAsia="ko-KR"/>
        </w:rPr>
        <w:t xml:space="preserve"> </w:t>
      </w:r>
      <w:bookmarkEnd w:id="37"/>
      <w:bookmarkEnd w:id="38"/>
      <w:r w:rsidRPr="005849D0">
        <w:rPr>
          <w:sz w:val="20"/>
          <w:szCs w:val="20"/>
          <w:lang w:eastAsia="ko-KR"/>
        </w:rPr>
        <w:t xml:space="preserve">the disparity vector availability flags ivpMvFlagL0 and ivpMvFlagL1, the disparity vectors ivpMvDispL0 and ivpMvDispL1, the flag </w:t>
      </w:r>
      <w:proofErr w:type="spellStart"/>
      <w:r w:rsidRPr="005849D0">
        <w:rPr>
          <w:sz w:val="20"/>
          <w:szCs w:val="20"/>
          <w:lang w:eastAsia="ko-KR"/>
        </w:rPr>
        <w:t>vspModeFlag</w:t>
      </w:r>
      <w:proofErr w:type="spellEnd"/>
      <w:r w:rsidRPr="005849D0">
        <w:rPr>
          <w:sz w:val="20"/>
          <w:szCs w:val="20"/>
          <w:lang w:eastAsia="ko-KR"/>
        </w:rPr>
        <w:t xml:space="preserve">, the variable </w:t>
      </w:r>
      <w:proofErr w:type="spellStart"/>
      <w:r w:rsidRPr="005849D0">
        <w:rPr>
          <w:sz w:val="20"/>
          <w:szCs w:val="20"/>
          <w:lang w:eastAsia="ko-KR"/>
        </w:rPr>
        <w:t>refViewIdx</w:t>
      </w:r>
      <w:proofErr w:type="spellEnd"/>
      <w:r w:rsidRPr="005849D0">
        <w:rPr>
          <w:sz w:val="20"/>
          <w:szCs w:val="20"/>
          <w:lang w:eastAsia="ko-KR"/>
        </w:rPr>
        <w:t xml:space="preserve"> and the flag </w:t>
      </w:r>
      <w:proofErr w:type="spellStart"/>
      <w:r w:rsidRPr="005849D0">
        <w:rPr>
          <w:sz w:val="20"/>
          <w:szCs w:val="20"/>
          <w:lang w:eastAsia="ko-KR"/>
        </w:rPr>
        <w:t>availableFlagIvMC</w:t>
      </w:r>
      <w:proofErr w:type="spellEnd"/>
      <w:r w:rsidRPr="005849D0">
        <w:rPr>
          <w:sz w:val="20"/>
          <w:szCs w:val="20"/>
          <w:lang w:eastAsia="ko-KR"/>
        </w:rPr>
        <w:t>.  .</w:t>
      </w:r>
    </w:p>
    <w:p w:rsidR="00E058CF" w:rsidRPr="005849D0" w:rsidRDefault="00FA0D11" w:rsidP="00FA0D11">
      <w:pPr>
        <w:rPr>
          <w:lang w:eastAsia="ko-KR"/>
        </w:rPr>
      </w:pPr>
      <w:r w:rsidRPr="005849D0">
        <w:rPr>
          <w:lang w:eastAsia="ko-KR"/>
        </w:rPr>
        <w:t xml:space="preserve">Otherwise, if </w:t>
      </w:r>
      <w:proofErr w:type="spellStart"/>
      <w:r w:rsidRPr="005849D0">
        <w:rPr>
          <w:lang w:eastAsia="ko-KR"/>
        </w:rPr>
        <w:t>PredMode</w:t>
      </w:r>
      <w:proofErr w:type="spellEnd"/>
      <w:r w:rsidRPr="005849D0">
        <w:rPr>
          <w:lang w:eastAsia="ko-KR"/>
        </w:rPr>
        <w:t>[ </w:t>
      </w:r>
      <w:proofErr w:type="spellStart"/>
      <w:r w:rsidRPr="005849D0">
        <w:rPr>
          <w:lang w:eastAsia="ko-KR"/>
        </w:rPr>
        <w:t>xC</w:t>
      </w:r>
      <w:proofErr w:type="spellEnd"/>
      <w:r w:rsidRPr="005849D0">
        <w:rPr>
          <w:lang w:eastAsia="ko-KR"/>
        </w:rPr>
        <w:t> ][ </w:t>
      </w:r>
      <w:proofErr w:type="spellStart"/>
      <w:r w:rsidRPr="005849D0">
        <w:rPr>
          <w:lang w:eastAsia="ko-KR"/>
        </w:rPr>
        <w:t>yC</w:t>
      </w:r>
      <w:proofErr w:type="spellEnd"/>
      <w:r w:rsidRPr="005849D0">
        <w:rPr>
          <w:lang w:eastAsia="ko-KR"/>
        </w:rPr>
        <w:t xml:space="preserve"> ] is equal to </w:t>
      </w:r>
      <w:r w:rsidRPr="005849D0">
        <w:rPr>
          <w:rFonts w:eastAsia="MS Mincho"/>
          <w:lang w:eastAsia="ja-JP"/>
        </w:rPr>
        <w:t xml:space="preserve">MODE_INTER and </w:t>
      </w:r>
      <w:proofErr w:type="spellStart"/>
      <w:r w:rsidRPr="005849D0">
        <w:rPr>
          <w:rFonts w:eastAsia="MS Mincho"/>
          <w:lang w:eastAsia="ja-JP"/>
        </w:rPr>
        <w:t>merge_flag</w:t>
      </w:r>
      <w:proofErr w:type="spellEnd"/>
      <w:r w:rsidRPr="005849D0">
        <w:rPr>
          <w:rFonts w:eastAsia="MS Mincho"/>
          <w:lang w:eastAsia="ja-JP"/>
        </w:rPr>
        <w:t>[ </w:t>
      </w:r>
      <w:proofErr w:type="spellStart"/>
      <w:r w:rsidRPr="005849D0">
        <w:rPr>
          <w:rFonts w:eastAsia="MS Mincho"/>
          <w:lang w:eastAsia="ja-JP"/>
        </w:rPr>
        <w:t>xP</w:t>
      </w:r>
      <w:proofErr w:type="spellEnd"/>
      <w:r w:rsidRPr="005849D0">
        <w:rPr>
          <w:rFonts w:eastAsia="MS Mincho"/>
          <w:lang w:eastAsia="ja-JP"/>
        </w:rPr>
        <w:t> ][ </w:t>
      </w:r>
      <w:proofErr w:type="spellStart"/>
      <w:r w:rsidRPr="005849D0">
        <w:rPr>
          <w:rFonts w:eastAsia="MS Mincho"/>
          <w:lang w:eastAsia="ja-JP"/>
        </w:rPr>
        <w:t>yP</w:t>
      </w:r>
      <w:proofErr w:type="spellEnd"/>
      <w:r w:rsidRPr="005849D0">
        <w:rPr>
          <w:rFonts w:eastAsia="MS Mincho"/>
          <w:lang w:eastAsia="ja-JP"/>
        </w:rPr>
        <w:t> ] is equal to 1</w:t>
      </w:r>
      <w:r w:rsidRPr="005849D0">
        <w:rPr>
          <w:lang w:eastAsia="ko-KR"/>
        </w:rPr>
        <w:t xml:space="preserve">, the derivation process for </w:t>
      </w:r>
      <w:proofErr w:type="spellStart"/>
      <w:r w:rsidRPr="005849D0">
        <w:rPr>
          <w:lang w:eastAsia="ko-KR"/>
        </w:rPr>
        <w:t>luma</w:t>
      </w:r>
      <w:proofErr w:type="spellEnd"/>
      <w:r w:rsidRPr="005849D0">
        <w:rPr>
          <w:lang w:eastAsia="ko-KR"/>
        </w:rPr>
        <w:t xml:space="preserve"> motion vectors for merge mode as specified in </w:t>
      </w:r>
      <w:proofErr w:type="spellStart"/>
      <w:r w:rsidRPr="005849D0">
        <w:rPr>
          <w:lang w:eastAsia="ko-KR"/>
        </w:rPr>
        <w:t>subclause</w:t>
      </w:r>
      <w:proofErr w:type="spellEnd"/>
      <w:r w:rsidRPr="005849D0">
        <w:rPr>
          <w:lang w:eastAsia="ko-KR"/>
        </w:rPr>
        <w:t xml:space="preserve"> </w:t>
      </w:r>
      <w:fldSimple w:instr=" REF _Ref279147148 \r \h  \* MERGEFORMAT " w:fldLock="1">
        <w:r w:rsidRPr="005849D0">
          <w:rPr>
            <w:lang w:eastAsia="ko-KR"/>
          </w:rPr>
          <w:t>H.8.5.2.1.1</w:t>
        </w:r>
      </w:fldSimple>
      <w:r w:rsidRPr="005849D0">
        <w:rPr>
          <w:lang w:eastAsia="ko-KR"/>
        </w:rPr>
        <w:t xml:space="preserve"> is invoked with the </w:t>
      </w:r>
      <w:proofErr w:type="spellStart"/>
      <w:r w:rsidRPr="005849D0">
        <w:rPr>
          <w:lang w:eastAsia="ko-KR"/>
        </w:rPr>
        <w:t>luma</w:t>
      </w:r>
      <w:proofErr w:type="spellEnd"/>
      <w:r w:rsidRPr="005849D0">
        <w:rPr>
          <w:lang w:eastAsia="ko-KR"/>
        </w:rPr>
        <w:t xml:space="preserve"> location ( </w:t>
      </w:r>
      <w:proofErr w:type="spellStart"/>
      <w:r w:rsidRPr="005849D0">
        <w:rPr>
          <w:lang w:eastAsia="ko-KR"/>
        </w:rPr>
        <w:t>xC</w:t>
      </w:r>
      <w:proofErr w:type="spellEnd"/>
      <w:r w:rsidRPr="005849D0">
        <w:rPr>
          <w:lang w:eastAsia="ko-KR"/>
        </w:rPr>
        <w:t>, </w:t>
      </w:r>
      <w:proofErr w:type="spellStart"/>
      <w:r w:rsidRPr="005849D0">
        <w:rPr>
          <w:lang w:eastAsia="ko-KR"/>
        </w:rPr>
        <w:t>yC</w:t>
      </w:r>
      <w:proofErr w:type="spellEnd"/>
      <w:r w:rsidRPr="005849D0">
        <w:rPr>
          <w:lang w:eastAsia="ko-KR"/>
        </w:rPr>
        <w:t xml:space="preserve"> ), </w:t>
      </w:r>
      <w:proofErr w:type="spellStart"/>
      <w:r w:rsidRPr="005849D0">
        <w:rPr>
          <w:lang w:eastAsia="ko-KR"/>
        </w:rPr>
        <w:t>luma</w:t>
      </w:r>
      <w:proofErr w:type="spellEnd"/>
      <w:r w:rsidRPr="005849D0">
        <w:rPr>
          <w:lang w:eastAsia="ko-KR"/>
        </w:rPr>
        <w:t xml:space="preserve"> location ( </w:t>
      </w:r>
      <w:proofErr w:type="spellStart"/>
      <w:r w:rsidRPr="005849D0">
        <w:rPr>
          <w:lang w:eastAsia="ko-KR"/>
        </w:rPr>
        <w:t>xP</w:t>
      </w:r>
      <w:proofErr w:type="spellEnd"/>
      <w:r w:rsidRPr="005849D0">
        <w:rPr>
          <w:lang w:eastAsia="ko-KR"/>
        </w:rPr>
        <w:t>, </w:t>
      </w:r>
      <w:proofErr w:type="spellStart"/>
      <w:r w:rsidRPr="005849D0">
        <w:rPr>
          <w:lang w:eastAsia="ko-KR"/>
        </w:rPr>
        <w:t>yP</w:t>
      </w:r>
      <w:proofErr w:type="spellEnd"/>
      <w:r w:rsidRPr="005849D0">
        <w:rPr>
          <w:lang w:eastAsia="ko-KR"/>
        </w:rPr>
        <w:t xml:space="preserve"> ), variables </w:t>
      </w:r>
      <w:proofErr w:type="spellStart"/>
      <w:r w:rsidRPr="005849D0">
        <w:rPr>
          <w:lang w:eastAsia="ko-KR"/>
        </w:rPr>
        <w:t>nCS</w:t>
      </w:r>
      <w:proofErr w:type="spellEnd"/>
      <w:r w:rsidRPr="005849D0">
        <w:rPr>
          <w:lang w:eastAsia="ko-KR"/>
        </w:rPr>
        <w:t xml:space="preserve">, </w:t>
      </w:r>
      <w:proofErr w:type="spellStart"/>
      <w:r w:rsidRPr="005849D0">
        <w:rPr>
          <w:lang w:eastAsia="ko-KR"/>
        </w:rPr>
        <w:t>nPbW</w:t>
      </w:r>
      <w:proofErr w:type="spellEnd"/>
      <w:r w:rsidRPr="005849D0">
        <w:rPr>
          <w:lang w:eastAsia="ko-KR"/>
        </w:rPr>
        <w:t xml:space="preserve"> and </w:t>
      </w:r>
      <w:proofErr w:type="spellStart"/>
      <w:r w:rsidRPr="005849D0">
        <w:rPr>
          <w:lang w:eastAsia="ko-KR"/>
        </w:rPr>
        <w:t>nPbH</w:t>
      </w:r>
      <w:proofErr w:type="spellEnd"/>
      <w:r w:rsidRPr="005849D0">
        <w:rPr>
          <w:lang w:eastAsia="ko-KR"/>
        </w:rPr>
        <w:t xml:space="preserve"> and the partition index </w:t>
      </w:r>
      <w:proofErr w:type="spellStart"/>
      <w:r w:rsidRPr="005849D0">
        <w:rPr>
          <w:lang w:eastAsia="ko-KR"/>
        </w:rPr>
        <w:t>partIdx</w:t>
      </w:r>
      <w:proofErr w:type="spellEnd"/>
      <w:r w:rsidRPr="005849D0">
        <w:rPr>
          <w:lang w:eastAsia="ko-KR"/>
        </w:rPr>
        <w:t xml:space="preserve"> as inputs and the outputs being the </w:t>
      </w:r>
      <w:proofErr w:type="spellStart"/>
      <w:r w:rsidRPr="005849D0">
        <w:rPr>
          <w:lang w:eastAsia="ko-KR"/>
        </w:rPr>
        <w:t>luma</w:t>
      </w:r>
      <w:proofErr w:type="spellEnd"/>
      <w:r w:rsidRPr="005849D0">
        <w:rPr>
          <w:lang w:eastAsia="ko-KR"/>
        </w:rPr>
        <w:t xml:space="preserve"> motion vectors mvL0 and mvL1, the reference indices refIdxL0 and refIdxL1, the prediction utilization flags predFlagL0 and predFlagL1, </w:t>
      </w:r>
      <w:r w:rsidR="009F4AD6" w:rsidRPr="005849D0">
        <w:rPr>
          <w:highlight w:val="yellow"/>
          <w:lang w:eastAsia="ko-KR"/>
        </w:rPr>
        <w:t xml:space="preserve">the IC utilization flag </w:t>
      </w:r>
      <w:proofErr w:type="spellStart"/>
      <w:r w:rsidR="009F4AD6" w:rsidRPr="005849D0">
        <w:rPr>
          <w:highlight w:val="yellow"/>
          <w:lang w:eastAsia="ko-KR"/>
        </w:rPr>
        <w:t>ICFlag</w:t>
      </w:r>
      <w:proofErr w:type="spellEnd"/>
      <w:r w:rsidR="009F4AD6" w:rsidRPr="005849D0">
        <w:rPr>
          <w:highlight w:val="yellow"/>
          <w:lang w:eastAsia="ko-KR"/>
        </w:rPr>
        <w:t>,</w:t>
      </w:r>
      <w:r w:rsidR="009F4AD6" w:rsidRPr="005849D0">
        <w:rPr>
          <w:lang w:eastAsia="ko-KR"/>
        </w:rPr>
        <w:t xml:space="preserve"> </w:t>
      </w:r>
      <w:r w:rsidRPr="005849D0">
        <w:rPr>
          <w:lang w:eastAsia="ko-KR"/>
        </w:rPr>
        <w:t xml:space="preserve">the disparity vector availability flags ivpMvFlagL0 and ivpMvFlagL1, the disparity vectors ivpMvDispL0 and ivpMvDispL1, the flag </w:t>
      </w:r>
      <w:proofErr w:type="spellStart"/>
      <w:r w:rsidRPr="005849D0">
        <w:rPr>
          <w:lang w:eastAsia="ko-KR"/>
        </w:rPr>
        <w:t>vspModeFlag</w:t>
      </w:r>
      <w:proofErr w:type="spellEnd"/>
      <w:r w:rsidRPr="005849D0">
        <w:rPr>
          <w:lang w:eastAsia="ko-KR"/>
        </w:rPr>
        <w:t xml:space="preserve">, the variable </w:t>
      </w:r>
      <w:proofErr w:type="spellStart"/>
      <w:r w:rsidRPr="005849D0">
        <w:rPr>
          <w:lang w:eastAsia="ko-KR"/>
        </w:rPr>
        <w:t>refViewIdx</w:t>
      </w:r>
      <w:proofErr w:type="spellEnd"/>
      <w:r w:rsidRPr="005849D0">
        <w:rPr>
          <w:lang w:eastAsia="ko-KR"/>
        </w:rPr>
        <w:t xml:space="preserve"> and the flag </w:t>
      </w:r>
      <w:proofErr w:type="spellStart"/>
      <w:r w:rsidRPr="005849D0">
        <w:rPr>
          <w:lang w:eastAsia="ko-KR"/>
        </w:rPr>
        <w:t>availableFlagIvMC</w:t>
      </w:r>
      <w:proofErr w:type="spellEnd"/>
      <w:r w:rsidRPr="005849D0">
        <w:rPr>
          <w:lang w:eastAsia="ko-KR"/>
        </w:rPr>
        <w:t>.</w:t>
      </w:r>
    </w:p>
    <w:p w:rsidR="00FA0D11" w:rsidRPr="005849D0" w:rsidRDefault="00FA0D11" w:rsidP="00FA0D11"/>
    <w:p w:rsidR="000C7037" w:rsidRPr="005849D0" w:rsidRDefault="000C7037" w:rsidP="000C7037">
      <w:pPr>
        <w:pStyle w:val="3H4"/>
        <w:numPr>
          <w:ilvl w:val="0"/>
          <w:numId w:val="0"/>
        </w:numPr>
        <w:rPr>
          <w:sz w:val="20"/>
          <w:szCs w:val="20"/>
        </w:rPr>
      </w:pPr>
      <w:bookmarkStart w:id="39" w:name="OLE_LINK31"/>
      <w:bookmarkStart w:id="40" w:name="OLE_LINK32"/>
      <w:bookmarkStart w:id="41" w:name="_Ref271908485"/>
      <w:bookmarkStart w:id="42" w:name="_Ref279147148"/>
      <w:r w:rsidRPr="005849D0">
        <w:rPr>
          <w:sz w:val="20"/>
          <w:szCs w:val="20"/>
        </w:rPr>
        <w:t xml:space="preserve">H.8.5.2.1.1 </w:t>
      </w:r>
      <w:bookmarkEnd w:id="39"/>
      <w:bookmarkEnd w:id="40"/>
      <w:r w:rsidRPr="005849D0">
        <w:rPr>
          <w:sz w:val="20"/>
          <w:szCs w:val="20"/>
        </w:rPr>
        <w:t xml:space="preserve">Derivation process for </w:t>
      </w:r>
      <w:proofErr w:type="spellStart"/>
      <w:r w:rsidRPr="005849D0">
        <w:rPr>
          <w:sz w:val="20"/>
          <w:szCs w:val="20"/>
        </w:rPr>
        <w:t>luma</w:t>
      </w:r>
      <w:proofErr w:type="spellEnd"/>
      <w:r w:rsidRPr="005849D0">
        <w:rPr>
          <w:sz w:val="20"/>
          <w:szCs w:val="20"/>
        </w:rPr>
        <w:t xml:space="preserve"> motion vectors for merge</w:t>
      </w:r>
      <w:bookmarkEnd w:id="41"/>
      <w:r w:rsidRPr="005849D0">
        <w:rPr>
          <w:sz w:val="20"/>
          <w:szCs w:val="20"/>
        </w:rPr>
        <w:t xml:space="preserve"> mode</w:t>
      </w:r>
      <w:bookmarkEnd w:id="42"/>
    </w:p>
    <w:p w:rsidR="000C7037" w:rsidRPr="005849D0" w:rsidRDefault="000C7037" w:rsidP="000C7037">
      <w:pPr>
        <w:pStyle w:val="3N0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>Outputs of this process are</w:t>
      </w:r>
    </w:p>
    <w:p w:rsidR="000C7037" w:rsidRPr="005849D0" w:rsidRDefault="000C7037" w:rsidP="000C703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</w:rPr>
        <w:t xml:space="preserve">the </w:t>
      </w:r>
      <w:proofErr w:type="spellStart"/>
      <w:r w:rsidRPr="005849D0">
        <w:rPr>
          <w:sz w:val="20"/>
          <w:szCs w:val="20"/>
        </w:rPr>
        <w:t>luma</w:t>
      </w:r>
      <w:proofErr w:type="spellEnd"/>
      <w:r w:rsidRPr="005849D0">
        <w:rPr>
          <w:sz w:val="20"/>
          <w:szCs w:val="20"/>
          <w:lang w:eastAsia="ko-KR"/>
        </w:rPr>
        <w:t xml:space="preserve"> motion vectors mvL0 and mvL1,</w:t>
      </w:r>
    </w:p>
    <w:p w:rsidR="000C7037" w:rsidRPr="005849D0" w:rsidRDefault="000C7037" w:rsidP="000C7037">
      <w:pPr>
        <w:pStyle w:val="3D0"/>
        <w:textAlignment w:val="baseline"/>
        <w:rPr>
          <w:sz w:val="20"/>
          <w:szCs w:val="20"/>
        </w:rPr>
      </w:pPr>
      <w:r w:rsidRPr="005849D0">
        <w:rPr>
          <w:sz w:val="20"/>
          <w:szCs w:val="20"/>
        </w:rPr>
        <w:t>the reference indices refIdxL0 and refIdxL1,</w:t>
      </w:r>
    </w:p>
    <w:p w:rsidR="000C7037" w:rsidRPr="005849D0" w:rsidRDefault="000C7037" w:rsidP="000C7037">
      <w:pPr>
        <w:pStyle w:val="3D0"/>
        <w:textAlignment w:val="baseline"/>
        <w:rPr>
          <w:sz w:val="20"/>
          <w:szCs w:val="20"/>
        </w:rPr>
      </w:pPr>
      <w:r w:rsidRPr="005849D0">
        <w:rPr>
          <w:sz w:val="20"/>
          <w:szCs w:val="20"/>
        </w:rPr>
        <w:t>the prediction list utilization flags predFlagL0 and predFlagL1,</w:t>
      </w:r>
    </w:p>
    <w:p w:rsidR="000C7037" w:rsidRPr="005849D0" w:rsidRDefault="000C7037" w:rsidP="000C7037">
      <w:pPr>
        <w:pStyle w:val="3D0"/>
        <w:rPr>
          <w:sz w:val="20"/>
          <w:szCs w:val="20"/>
          <w:highlight w:val="yellow"/>
          <w:lang w:eastAsia="ko-KR"/>
        </w:rPr>
      </w:pPr>
      <w:r w:rsidRPr="005849D0">
        <w:rPr>
          <w:sz w:val="20"/>
          <w:szCs w:val="20"/>
          <w:highlight w:val="yellow"/>
          <w:lang w:eastAsia="ko-KR"/>
        </w:rPr>
        <w:t xml:space="preserve">the IC utilization flag </w:t>
      </w:r>
      <w:proofErr w:type="spellStart"/>
      <w:r w:rsidRPr="005849D0">
        <w:rPr>
          <w:sz w:val="20"/>
          <w:szCs w:val="20"/>
          <w:highlight w:val="yellow"/>
          <w:lang w:eastAsia="ko-KR"/>
        </w:rPr>
        <w:t>ICFlag</w:t>
      </w:r>
      <w:proofErr w:type="spellEnd"/>
      <w:r w:rsidRPr="005849D0">
        <w:rPr>
          <w:sz w:val="20"/>
          <w:szCs w:val="20"/>
          <w:highlight w:val="yellow"/>
          <w:lang w:eastAsia="ko-KR"/>
        </w:rPr>
        <w:t>,</w:t>
      </w:r>
    </w:p>
    <w:p w:rsidR="000C7037" w:rsidRPr="005849D0" w:rsidRDefault="000C7037" w:rsidP="000C703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>the disparity vector availability flags ivpMvFlagL0 and ivpMvFlagL1,</w:t>
      </w:r>
    </w:p>
    <w:p w:rsidR="000C7037" w:rsidRPr="005849D0" w:rsidRDefault="000C7037" w:rsidP="000C7037">
      <w:pPr>
        <w:pStyle w:val="3D0"/>
        <w:textAlignment w:val="baseline"/>
        <w:rPr>
          <w:sz w:val="20"/>
          <w:szCs w:val="20"/>
        </w:rPr>
      </w:pPr>
      <w:proofErr w:type="gramStart"/>
      <w:r w:rsidRPr="005849D0">
        <w:rPr>
          <w:sz w:val="20"/>
          <w:szCs w:val="20"/>
          <w:lang w:eastAsia="ko-KR"/>
        </w:rPr>
        <w:t>the</w:t>
      </w:r>
      <w:proofErr w:type="gramEnd"/>
      <w:r w:rsidRPr="005849D0">
        <w:rPr>
          <w:sz w:val="20"/>
          <w:szCs w:val="20"/>
          <w:lang w:eastAsia="ko-KR"/>
        </w:rPr>
        <w:t xml:space="preserve"> disparity vectors ivpMvDispL0 and ivpMvDispL1.</w:t>
      </w:r>
    </w:p>
    <w:p w:rsidR="000C7037" w:rsidRPr="005849D0" w:rsidRDefault="000C7037" w:rsidP="000C703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the flag </w:t>
      </w:r>
      <w:proofErr w:type="spellStart"/>
      <w:r w:rsidRPr="005849D0">
        <w:rPr>
          <w:sz w:val="20"/>
          <w:szCs w:val="20"/>
          <w:lang w:eastAsia="ko-KR"/>
        </w:rPr>
        <w:t>vspModeFlag</w:t>
      </w:r>
      <w:proofErr w:type="spellEnd"/>
      <w:r w:rsidRPr="005849D0">
        <w:rPr>
          <w:sz w:val="20"/>
          <w:szCs w:val="20"/>
          <w:lang w:eastAsia="ko-KR"/>
        </w:rPr>
        <w:t xml:space="preserve">, specifying, whether the current PU is coded using view synthesis prediction, </w:t>
      </w:r>
    </w:p>
    <w:p w:rsidR="000C7037" w:rsidRPr="005849D0" w:rsidRDefault="000C7037" w:rsidP="000C703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the variable </w:t>
      </w:r>
      <w:proofErr w:type="spellStart"/>
      <w:r w:rsidRPr="005849D0">
        <w:rPr>
          <w:sz w:val="20"/>
          <w:szCs w:val="20"/>
          <w:lang w:eastAsia="ko-KR"/>
        </w:rPr>
        <w:t>refViewIdx</w:t>
      </w:r>
      <w:proofErr w:type="spellEnd"/>
      <w:r w:rsidRPr="005849D0">
        <w:rPr>
          <w:sz w:val="20"/>
          <w:szCs w:val="20"/>
          <w:lang w:eastAsia="ko-KR"/>
        </w:rPr>
        <w:t xml:space="preserve"> specifying a reference view for VSP, </w:t>
      </w:r>
    </w:p>
    <w:p w:rsidR="000C7037" w:rsidRPr="005849D0" w:rsidRDefault="000C7037" w:rsidP="000C7037">
      <w:pPr>
        <w:pStyle w:val="3D0"/>
        <w:textAlignment w:val="baseline"/>
        <w:rPr>
          <w:sz w:val="20"/>
          <w:szCs w:val="20"/>
          <w:lang w:eastAsia="ko-KR"/>
        </w:rPr>
      </w:pPr>
      <w:proofErr w:type="gramStart"/>
      <w:r w:rsidRPr="005849D0">
        <w:rPr>
          <w:sz w:val="20"/>
          <w:szCs w:val="20"/>
          <w:lang w:eastAsia="ko-KR"/>
        </w:rPr>
        <w:t>the</w:t>
      </w:r>
      <w:proofErr w:type="gramEnd"/>
      <w:r w:rsidRPr="005849D0">
        <w:rPr>
          <w:sz w:val="20"/>
          <w:szCs w:val="20"/>
          <w:lang w:eastAsia="ko-KR"/>
        </w:rPr>
        <w:t xml:space="preserve"> flag </w:t>
      </w:r>
      <w:proofErr w:type="spellStart"/>
      <w:r w:rsidRPr="005849D0">
        <w:rPr>
          <w:sz w:val="20"/>
          <w:szCs w:val="20"/>
          <w:lang w:eastAsia="ko-KR"/>
        </w:rPr>
        <w:t>availableFlagIvMC</w:t>
      </w:r>
      <w:proofErr w:type="spellEnd"/>
      <w:r w:rsidRPr="005849D0">
        <w:rPr>
          <w:sz w:val="20"/>
          <w:szCs w:val="20"/>
          <w:lang w:eastAsia="ko-KR"/>
        </w:rPr>
        <w:t xml:space="preserve">, specifying whether the </w:t>
      </w:r>
      <w:proofErr w:type="spellStart"/>
      <w:r w:rsidRPr="005849D0">
        <w:rPr>
          <w:sz w:val="20"/>
          <w:szCs w:val="20"/>
          <w:lang w:eastAsia="ko-KR"/>
        </w:rPr>
        <w:t>IvMc</w:t>
      </w:r>
      <w:proofErr w:type="spellEnd"/>
      <w:r w:rsidRPr="005849D0">
        <w:rPr>
          <w:sz w:val="20"/>
          <w:szCs w:val="20"/>
          <w:lang w:eastAsia="ko-KR"/>
        </w:rPr>
        <w:t xml:space="preserve"> candidate is available. </w:t>
      </w:r>
    </w:p>
    <w:p w:rsidR="000C7037" w:rsidRPr="005849D0" w:rsidRDefault="000C7037" w:rsidP="00025A85">
      <w:pPr>
        <w:pStyle w:val="3H3"/>
        <w:numPr>
          <w:ilvl w:val="0"/>
          <w:numId w:val="0"/>
        </w:numPr>
        <w:rPr>
          <w:sz w:val="20"/>
          <w:szCs w:val="20"/>
        </w:rPr>
      </w:pPr>
      <w:r w:rsidRPr="005849D0">
        <w:rPr>
          <w:sz w:val="20"/>
          <w:szCs w:val="20"/>
        </w:rPr>
        <w:t>…</w:t>
      </w:r>
    </w:p>
    <w:p w:rsidR="000C7037" w:rsidRPr="005849D0" w:rsidRDefault="00FA0D11" w:rsidP="00FA0D11">
      <w:pPr>
        <w:pStyle w:val="3U1"/>
        <w:numPr>
          <w:ilvl w:val="0"/>
          <w:numId w:val="0"/>
        </w:numPr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>11.</w:t>
      </w:r>
      <w:r w:rsidRPr="005849D0">
        <w:rPr>
          <w:sz w:val="20"/>
          <w:szCs w:val="20"/>
          <w:lang w:eastAsia="ko-KR"/>
        </w:rPr>
        <w:tab/>
      </w:r>
      <w:r w:rsidR="000C7037" w:rsidRPr="005849D0">
        <w:rPr>
          <w:sz w:val="20"/>
          <w:szCs w:val="20"/>
          <w:lang w:eastAsia="ko-KR"/>
        </w:rPr>
        <w:t xml:space="preserve">The following assignments are made with N being the candidate at position </w:t>
      </w:r>
      <w:proofErr w:type="spellStart"/>
      <w:r w:rsidR="000C7037" w:rsidRPr="005849D0">
        <w:rPr>
          <w:sz w:val="20"/>
          <w:szCs w:val="20"/>
          <w:lang w:eastAsia="ko-KR"/>
        </w:rPr>
        <w:t>merge_idx</w:t>
      </w:r>
      <w:proofErr w:type="spellEnd"/>
      <w:r w:rsidR="000C7037" w:rsidRPr="005849D0">
        <w:rPr>
          <w:sz w:val="20"/>
          <w:szCs w:val="20"/>
          <w:lang w:eastAsia="ko-KR"/>
        </w:rPr>
        <w:t>[ </w:t>
      </w:r>
      <w:proofErr w:type="spellStart"/>
      <w:r w:rsidR="000C7037" w:rsidRPr="005849D0">
        <w:rPr>
          <w:sz w:val="20"/>
          <w:szCs w:val="20"/>
          <w:lang w:eastAsia="ko-KR"/>
        </w:rPr>
        <w:t>xP</w:t>
      </w:r>
      <w:proofErr w:type="spellEnd"/>
      <w:r w:rsidR="000C7037" w:rsidRPr="005849D0">
        <w:rPr>
          <w:sz w:val="20"/>
          <w:szCs w:val="20"/>
          <w:lang w:eastAsia="ko-KR"/>
        </w:rPr>
        <w:t>][ </w:t>
      </w:r>
      <w:proofErr w:type="spellStart"/>
      <w:r w:rsidR="000C7037" w:rsidRPr="005849D0">
        <w:rPr>
          <w:sz w:val="20"/>
          <w:szCs w:val="20"/>
          <w:lang w:eastAsia="ko-KR"/>
        </w:rPr>
        <w:t>yP</w:t>
      </w:r>
      <w:proofErr w:type="spellEnd"/>
      <w:r w:rsidR="000C7037" w:rsidRPr="005849D0">
        <w:rPr>
          <w:sz w:val="20"/>
          <w:szCs w:val="20"/>
          <w:lang w:eastAsia="ko-KR"/>
        </w:rPr>
        <w:t xml:space="preserve"> ] in the merging candidate list </w:t>
      </w:r>
      <w:proofErr w:type="spellStart"/>
      <w:r w:rsidR="000C7037" w:rsidRPr="005849D0">
        <w:rPr>
          <w:sz w:val="20"/>
          <w:szCs w:val="20"/>
          <w:lang w:eastAsia="ko-KR"/>
        </w:rPr>
        <w:t>mergeCandList</w:t>
      </w:r>
      <w:proofErr w:type="spellEnd"/>
      <w:r w:rsidR="000C7037" w:rsidRPr="005849D0">
        <w:rPr>
          <w:sz w:val="20"/>
          <w:szCs w:val="20"/>
          <w:lang w:eastAsia="ko-KR"/>
        </w:rPr>
        <w:t xml:space="preserve"> ( N = </w:t>
      </w:r>
      <w:proofErr w:type="spellStart"/>
      <w:r w:rsidR="000C7037" w:rsidRPr="005849D0">
        <w:rPr>
          <w:sz w:val="20"/>
          <w:szCs w:val="20"/>
          <w:lang w:eastAsia="ko-KR"/>
        </w:rPr>
        <w:t>mergeCandList</w:t>
      </w:r>
      <w:proofErr w:type="spellEnd"/>
      <w:r w:rsidR="000C7037" w:rsidRPr="005849D0">
        <w:rPr>
          <w:sz w:val="20"/>
          <w:szCs w:val="20"/>
          <w:lang w:eastAsia="ko-KR"/>
        </w:rPr>
        <w:t>[ </w:t>
      </w:r>
      <w:proofErr w:type="spellStart"/>
      <w:r w:rsidR="000C7037" w:rsidRPr="005849D0">
        <w:rPr>
          <w:sz w:val="20"/>
          <w:szCs w:val="20"/>
          <w:lang w:eastAsia="ko-KR"/>
        </w:rPr>
        <w:t>merge_idx</w:t>
      </w:r>
      <w:proofErr w:type="spellEnd"/>
      <w:r w:rsidR="000C7037" w:rsidRPr="005849D0">
        <w:rPr>
          <w:sz w:val="20"/>
          <w:szCs w:val="20"/>
          <w:lang w:eastAsia="ko-KR"/>
        </w:rPr>
        <w:t>[ </w:t>
      </w:r>
      <w:proofErr w:type="spellStart"/>
      <w:r w:rsidR="000C7037" w:rsidRPr="005849D0">
        <w:rPr>
          <w:sz w:val="20"/>
          <w:szCs w:val="20"/>
          <w:lang w:eastAsia="ko-KR"/>
        </w:rPr>
        <w:t>xP</w:t>
      </w:r>
      <w:proofErr w:type="spellEnd"/>
      <w:r w:rsidR="000C7037" w:rsidRPr="005849D0">
        <w:rPr>
          <w:sz w:val="20"/>
          <w:szCs w:val="20"/>
          <w:lang w:eastAsia="ko-KR"/>
        </w:rPr>
        <w:t>][ </w:t>
      </w:r>
      <w:proofErr w:type="spellStart"/>
      <w:r w:rsidR="000C7037" w:rsidRPr="005849D0">
        <w:rPr>
          <w:sz w:val="20"/>
          <w:szCs w:val="20"/>
          <w:lang w:eastAsia="ko-KR"/>
        </w:rPr>
        <w:t>yP</w:t>
      </w:r>
      <w:proofErr w:type="spellEnd"/>
      <w:r w:rsidR="000C7037" w:rsidRPr="005849D0">
        <w:rPr>
          <w:sz w:val="20"/>
          <w:szCs w:val="20"/>
          <w:lang w:eastAsia="ko-KR"/>
        </w:rPr>
        <w:t> ] ] ) and X being replaced by 0 or 1:</w:t>
      </w:r>
    </w:p>
    <w:p w:rsidR="000C7037" w:rsidRPr="005849D0" w:rsidRDefault="000C7037" w:rsidP="000C7037">
      <w:pPr>
        <w:pStyle w:val="3E3"/>
        <w:numPr>
          <w:ilvl w:val="3"/>
          <w:numId w:val="19"/>
        </w:numPr>
        <w:textAlignment w:val="baseline"/>
        <w:rPr>
          <w:lang w:eastAsia="ko-KR"/>
        </w:rPr>
      </w:pPr>
      <w:proofErr w:type="spellStart"/>
      <w:r w:rsidRPr="005849D0">
        <w:rPr>
          <w:lang w:eastAsia="ko-KR"/>
        </w:rPr>
        <w:t>mvLX</w:t>
      </w:r>
      <w:proofErr w:type="spellEnd"/>
      <w:r w:rsidRPr="005849D0">
        <w:rPr>
          <w:lang w:eastAsia="ko-KR"/>
        </w:rPr>
        <w:t>[ 0 ] = </w:t>
      </w:r>
      <w:proofErr w:type="spellStart"/>
      <w:r w:rsidRPr="005849D0">
        <w:rPr>
          <w:lang w:eastAsia="ko-KR"/>
        </w:rPr>
        <w:t>mvLXN</w:t>
      </w:r>
      <w:proofErr w:type="spellEnd"/>
      <w:r w:rsidRPr="005849D0">
        <w:rPr>
          <w:lang w:eastAsia="ko-KR"/>
        </w:rPr>
        <w:t>[ 0 ]</w:t>
      </w:r>
      <w:r w:rsidRPr="005849D0">
        <w:rPr>
          <w:lang w:eastAsia="ko-KR"/>
        </w:rPr>
        <w:tab/>
      </w:r>
      <w:r w:rsidRPr="005849D0">
        <w:rPr>
          <w:lang w:eastAsia="ko-KR"/>
        </w:rPr>
        <w:tab/>
        <w:t>(</w:t>
      </w:r>
      <w:fldSimple w:instr=" REF H \h  \* MERGEFORMAT " w:fldLock="1">
        <w:r w:rsidRPr="005849D0">
          <w:rPr>
            <w:lang w:eastAsia="ko-KR"/>
          </w:rPr>
          <w:t>H</w:t>
        </w:r>
      </w:fldSimple>
      <w:r w:rsidRPr="005849D0">
        <w:rPr>
          <w:lang w:eastAsia="ko-KR"/>
        </w:rPr>
        <w:noBreakHyphen/>
      </w:r>
      <w:r w:rsidR="000C66FF" w:rsidRPr="005849D0">
        <w:rPr>
          <w:lang w:eastAsia="ko-KR"/>
        </w:rPr>
        <w:fldChar w:fldCharType="begin" w:fldLock="1"/>
      </w:r>
      <w:r w:rsidRPr="005849D0">
        <w:rPr>
          <w:lang w:eastAsia="ko-KR"/>
        </w:rPr>
        <w:instrText xml:space="preserve"> SEQ Equation \* ARABIC </w:instrText>
      </w:r>
      <w:r w:rsidR="000C66FF" w:rsidRPr="005849D0">
        <w:rPr>
          <w:lang w:eastAsia="ko-KR"/>
        </w:rPr>
        <w:fldChar w:fldCharType="separate"/>
      </w:r>
      <w:r w:rsidRPr="005849D0">
        <w:rPr>
          <w:noProof/>
          <w:lang w:eastAsia="ko-KR"/>
        </w:rPr>
        <w:t>87</w:t>
      </w:r>
      <w:r w:rsidR="000C66FF" w:rsidRPr="005849D0">
        <w:rPr>
          <w:lang w:eastAsia="ko-KR"/>
        </w:rPr>
        <w:fldChar w:fldCharType="end"/>
      </w:r>
      <w:r w:rsidRPr="005849D0">
        <w:rPr>
          <w:lang w:eastAsia="ko-KR"/>
        </w:rPr>
        <w:t>)</w:t>
      </w:r>
    </w:p>
    <w:p w:rsidR="000C7037" w:rsidRPr="005849D0" w:rsidRDefault="000C7037" w:rsidP="000C7037">
      <w:pPr>
        <w:pStyle w:val="3E3"/>
        <w:numPr>
          <w:ilvl w:val="3"/>
          <w:numId w:val="19"/>
        </w:numPr>
        <w:textAlignment w:val="baseline"/>
        <w:rPr>
          <w:lang w:eastAsia="ko-KR"/>
        </w:rPr>
      </w:pPr>
      <w:proofErr w:type="spellStart"/>
      <w:r w:rsidRPr="005849D0">
        <w:rPr>
          <w:lang w:eastAsia="ko-KR"/>
        </w:rPr>
        <w:t>mvLX</w:t>
      </w:r>
      <w:proofErr w:type="spellEnd"/>
      <w:r w:rsidRPr="005849D0">
        <w:rPr>
          <w:lang w:eastAsia="ko-KR"/>
        </w:rPr>
        <w:t>[ 1 ] = </w:t>
      </w:r>
      <w:proofErr w:type="spellStart"/>
      <w:r w:rsidRPr="005849D0">
        <w:rPr>
          <w:lang w:eastAsia="ko-KR"/>
        </w:rPr>
        <w:t>mvLXN</w:t>
      </w:r>
      <w:proofErr w:type="spellEnd"/>
      <w:r w:rsidRPr="005849D0">
        <w:rPr>
          <w:lang w:eastAsia="ko-KR"/>
        </w:rPr>
        <w:t>[ 1 ]</w:t>
      </w:r>
      <w:r w:rsidRPr="005849D0">
        <w:rPr>
          <w:lang w:eastAsia="ko-KR"/>
        </w:rPr>
        <w:tab/>
      </w:r>
      <w:r w:rsidRPr="005849D0">
        <w:rPr>
          <w:lang w:eastAsia="ko-KR"/>
        </w:rPr>
        <w:tab/>
        <w:t>(</w:t>
      </w:r>
      <w:fldSimple w:instr=" REF H \h  \* MERGEFORMAT " w:fldLock="1">
        <w:r w:rsidRPr="005849D0">
          <w:rPr>
            <w:lang w:eastAsia="ko-KR"/>
          </w:rPr>
          <w:t>H</w:t>
        </w:r>
      </w:fldSimple>
      <w:r w:rsidRPr="005849D0">
        <w:rPr>
          <w:lang w:eastAsia="ko-KR"/>
        </w:rPr>
        <w:noBreakHyphen/>
      </w:r>
      <w:r w:rsidR="000C66FF" w:rsidRPr="005849D0">
        <w:rPr>
          <w:lang w:eastAsia="ko-KR"/>
        </w:rPr>
        <w:fldChar w:fldCharType="begin" w:fldLock="1"/>
      </w:r>
      <w:r w:rsidRPr="005849D0">
        <w:rPr>
          <w:lang w:eastAsia="ko-KR"/>
        </w:rPr>
        <w:instrText xml:space="preserve"> SEQ Equation \* ARABIC </w:instrText>
      </w:r>
      <w:r w:rsidR="000C66FF" w:rsidRPr="005849D0">
        <w:rPr>
          <w:lang w:eastAsia="ko-KR"/>
        </w:rPr>
        <w:fldChar w:fldCharType="separate"/>
      </w:r>
      <w:r w:rsidRPr="005849D0">
        <w:rPr>
          <w:noProof/>
          <w:lang w:eastAsia="ko-KR"/>
        </w:rPr>
        <w:t>88</w:t>
      </w:r>
      <w:r w:rsidR="000C66FF" w:rsidRPr="005849D0">
        <w:rPr>
          <w:lang w:eastAsia="ko-KR"/>
        </w:rPr>
        <w:fldChar w:fldCharType="end"/>
      </w:r>
      <w:r w:rsidRPr="005849D0">
        <w:rPr>
          <w:lang w:eastAsia="ko-KR"/>
        </w:rPr>
        <w:t>)</w:t>
      </w:r>
    </w:p>
    <w:p w:rsidR="000C7037" w:rsidRPr="005849D0" w:rsidRDefault="000C7037" w:rsidP="000C7037">
      <w:pPr>
        <w:pStyle w:val="3E3"/>
        <w:numPr>
          <w:ilvl w:val="3"/>
          <w:numId w:val="19"/>
        </w:numPr>
        <w:textAlignment w:val="baseline"/>
        <w:rPr>
          <w:lang w:eastAsia="ko-KR"/>
        </w:rPr>
      </w:pPr>
      <w:proofErr w:type="spellStart"/>
      <w:r w:rsidRPr="005849D0">
        <w:rPr>
          <w:lang w:eastAsia="ko-KR"/>
        </w:rPr>
        <w:t>refIdxLX</w:t>
      </w:r>
      <w:proofErr w:type="spellEnd"/>
      <w:r w:rsidRPr="005849D0">
        <w:rPr>
          <w:lang w:eastAsia="ko-KR"/>
        </w:rPr>
        <w:t> = </w:t>
      </w:r>
      <w:proofErr w:type="spellStart"/>
      <w:r w:rsidRPr="005849D0">
        <w:rPr>
          <w:lang w:eastAsia="ko-KR"/>
        </w:rPr>
        <w:t>refIdxLXN</w:t>
      </w:r>
      <w:proofErr w:type="spellEnd"/>
      <w:r w:rsidRPr="005849D0">
        <w:rPr>
          <w:lang w:eastAsia="ko-KR"/>
        </w:rPr>
        <w:tab/>
      </w:r>
      <w:r w:rsidRPr="005849D0">
        <w:rPr>
          <w:lang w:eastAsia="ko-KR"/>
        </w:rPr>
        <w:tab/>
        <w:t>(</w:t>
      </w:r>
      <w:fldSimple w:instr=" REF H \h  \* MERGEFORMAT " w:fldLock="1">
        <w:r w:rsidRPr="005849D0">
          <w:rPr>
            <w:lang w:eastAsia="ko-KR"/>
          </w:rPr>
          <w:t>H</w:t>
        </w:r>
      </w:fldSimple>
      <w:r w:rsidRPr="005849D0">
        <w:rPr>
          <w:lang w:eastAsia="ko-KR"/>
        </w:rPr>
        <w:noBreakHyphen/>
      </w:r>
      <w:r w:rsidR="000C66FF" w:rsidRPr="005849D0">
        <w:rPr>
          <w:lang w:eastAsia="ko-KR"/>
        </w:rPr>
        <w:fldChar w:fldCharType="begin" w:fldLock="1"/>
      </w:r>
      <w:r w:rsidRPr="005849D0">
        <w:rPr>
          <w:lang w:eastAsia="ko-KR"/>
        </w:rPr>
        <w:instrText xml:space="preserve"> SEQ Equation \* ARABIC </w:instrText>
      </w:r>
      <w:r w:rsidR="000C66FF" w:rsidRPr="005849D0">
        <w:rPr>
          <w:lang w:eastAsia="ko-KR"/>
        </w:rPr>
        <w:fldChar w:fldCharType="separate"/>
      </w:r>
      <w:r w:rsidRPr="005849D0">
        <w:rPr>
          <w:noProof/>
          <w:lang w:eastAsia="ko-KR"/>
        </w:rPr>
        <w:t>89</w:t>
      </w:r>
      <w:r w:rsidR="000C66FF" w:rsidRPr="005849D0">
        <w:rPr>
          <w:lang w:eastAsia="ko-KR"/>
        </w:rPr>
        <w:fldChar w:fldCharType="end"/>
      </w:r>
      <w:r w:rsidRPr="005849D0">
        <w:rPr>
          <w:lang w:eastAsia="ko-KR"/>
        </w:rPr>
        <w:t>)</w:t>
      </w:r>
    </w:p>
    <w:p w:rsidR="000C7037" w:rsidRPr="005849D0" w:rsidRDefault="000C7037" w:rsidP="000C7037">
      <w:pPr>
        <w:pStyle w:val="3E3"/>
        <w:numPr>
          <w:ilvl w:val="3"/>
          <w:numId w:val="19"/>
        </w:numPr>
        <w:textAlignment w:val="baseline"/>
        <w:rPr>
          <w:lang w:eastAsia="ko-KR"/>
        </w:rPr>
      </w:pPr>
      <w:bookmarkStart w:id="43" w:name="OLE_LINK9"/>
      <w:bookmarkStart w:id="44" w:name="OLE_LINK16"/>
      <w:proofErr w:type="spellStart"/>
      <w:r w:rsidRPr="005849D0">
        <w:rPr>
          <w:lang w:eastAsia="ko-KR"/>
        </w:rPr>
        <w:t>predFlagLX</w:t>
      </w:r>
      <w:proofErr w:type="spellEnd"/>
      <w:r w:rsidRPr="005849D0">
        <w:rPr>
          <w:lang w:eastAsia="ko-KR"/>
        </w:rPr>
        <w:t> = </w:t>
      </w:r>
      <w:proofErr w:type="spellStart"/>
      <w:r w:rsidRPr="005849D0">
        <w:rPr>
          <w:lang w:eastAsia="ko-KR"/>
        </w:rPr>
        <w:t>predFlagLXN</w:t>
      </w:r>
      <w:proofErr w:type="spellEnd"/>
      <w:r w:rsidRPr="005849D0">
        <w:rPr>
          <w:lang w:eastAsia="ko-KR"/>
        </w:rPr>
        <w:tab/>
      </w:r>
      <w:r w:rsidRPr="005849D0">
        <w:rPr>
          <w:lang w:eastAsia="ko-KR"/>
        </w:rPr>
        <w:tab/>
        <w:t>(</w:t>
      </w:r>
      <w:fldSimple w:instr=" REF H \h  \* MERGEFORMAT " w:fldLock="1">
        <w:r w:rsidRPr="005849D0">
          <w:rPr>
            <w:lang w:eastAsia="ko-KR"/>
          </w:rPr>
          <w:t>H</w:t>
        </w:r>
      </w:fldSimple>
      <w:r w:rsidRPr="005849D0">
        <w:rPr>
          <w:lang w:eastAsia="ko-KR"/>
        </w:rPr>
        <w:noBreakHyphen/>
      </w:r>
      <w:r w:rsidR="000C66FF" w:rsidRPr="005849D0">
        <w:rPr>
          <w:lang w:eastAsia="ko-KR"/>
        </w:rPr>
        <w:fldChar w:fldCharType="begin" w:fldLock="1"/>
      </w:r>
      <w:r w:rsidRPr="005849D0">
        <w:rPr>
          <w:lang w:eastAsia="ko-KR"/>
        </w:rPr>
        <w:instrText xml:space="preserve"> SEQ Equation \* ARABIC </w:instrText>
      </w:r>
      <w:r w:rsidR="000C66FF" w:rsidRPr="005849D0">
        <w:rPr>
          <w:lang w:eastAsia="ko-KR"/>
        </w:rPr>
        <w:fldChar w:fldCharType="separate"/>
      </w:r>
      <w:r w:rsidRPr="005849D0">
        <w:rPr>
          <w:noProof/>
          <w:lang w:eastAsia="ko-KR"/>
        </w:rPr>
        <w:t>90</w:t>
      </w:r>
      <w:r w:rsidR="000C66FF" w:rsidRPr="005849D0">
        <w:rPr>
          <w:lang w:eastAsia="ko-KR"/>
        </w:rPr>
        <w:fldChar w:fldCharType="end"/>
      </w:r>
      <w:r w:rsidRPr="005849D0">
        <w:rPr>
          <w:lang w:eastAsia="ko-KR"/>
        </w:rPr>
        <w:t>)</w:t>
      </w:r>
    </w:p>
    <w:p w:rsidR="00FA0D11" w:rsidRPr="005849D0" w:rsidRDefault="00FA0D11" w:rsidP="00FA0D11">
      <w:pPr>
        <w:pStyle w:val="3E3"/>
        <w:numPr>
          <w:ilvl w:val="3"/>
          <w:numId w:val="19"/>
        </w:numPr>
        <w:textAlignment w:val="baseline"/>
        <w:rPr>
          <w:highlight w:val="yellow"/>
          <w:lang w:eastAsia="ko-KR"/>
        </w:rPr>
      </w:pPr>
      <w:bookmarkStart w:id="45" w:name="OLE_LINK17"/>
      <w:bookmarkStart w:id="46" w:name="OLE_LINK18"/>
      <w:bookmarkEnd w:id="43"/>
      <w:bookmarkEnd w:id="44"/>
      <w:proofErr w:type="spellStart"/>
      <w:r w:rsidRPr="005849D0">
        <w:rPr>
          <w:highlight w:val="yellow"/>
          <w:lang w:eastAsia="ko-KR"/>
        </w:rPr>
        <w:t>ICFlag</w:t>
      </w:r>
      <w:proofErr w:type="spellEnd"/>
      <w:r w:rsidRPr="005849D0">
        <w:rPr>
          <w:highlight w:val="yellow"/>
          <w:lang w:eastAsia="ko-KR"/>
        </w:rPr>
        <w:t> </w:t>
      </w:r>
      <w:bookmarkEnd w:id="45"/>
      <w:bookmarkEnd w:id="46"/>
      <w:r w:rsidRPr="005849D0">
        <w:rPr>
          <w:highlight w:val="yellow"/>
          <w:lang w:eastAsia="ko-KR"/>
        </w:rPr>
        <w:t>= </w:t>
      </w:r>
      <w:proofErr w:type="spellStart"/>
      <w:r w:rsidRPr="005849D0">
        <w:rPr>
          <w:highlight w:val="yellow"/>
          <w:lang w:eastAsia="ko-KR"/>
        </w:rPr>
        <w:t>ICFlagN</w:t>
      </w:r>
      <w:proofErr w:type="spellEnd"/>
      <w:r w:rsidRPr="005849D0">
        <w:rPr>
          <w:highlight w:val="yellow"/>
          <w:lang w:eastAsia="ko-KR"/>
        </w:rPr>
        <w:t> </w:t>
      </w:r>
      <w:r w:rsidRPr="005849D0">
        <w:rPr>
          <w:highlight w:val="yellow"/>
          <w:lang w:eastAsia="ko-KR"/>
        </w:rPr>
        <w:tab/>
      </w:r>
      <w:r w:rsidRPr="005849D0">
        <w:rPr>
          <w:highlight w:val="yellow"/>
          <w:lang w:eastAsia="ko-KR"/>
        </w:rPr>
        <w:tab/>
        <w:t>(</w:t>
      </w:r>
      <w:fldSimple w:instr=" REF H \h  \* MERGEFORMAT " w:fldLock="1">
        <w:r w:rsidRPr="005849D0">
          <w:rPr>
            <w:highlight w:val="yellow"/>
            <w:lang w:eastAsia="ko-KR"/>
          </w:rPr>
          <w:t>H</w:t>
        </w:r>
      </w:fldSimple>
      <w:r w:rsidRPr="005849D0">
        <w:rPr>
          <w:highlight w:val="yellow"/>
          <w:lang w:eastAsia="ko-KR"/>
        </w:rPr>
        <w:noBreakHyphen/>
        <w:t>91)</w:t>
      </w:r>
    </w:p>
    <w:p w:rsidR="00EB664C" w:rsidRPr="005849D0" w:rsidRDefault="00EB664C" w:rsidP="00EB664C">
      <w:pPr>
        <w:pStyle w:val="3H4"/>
        <w:numPr>
          <w:ilvl w:val="0"/>
          <w:numId w:val="0"/>
        </w:numPr>
        <w:rPr>
          <w:sz w:val="20"/>
          <w:szCs w:val="20"/>
        </w:rPr>
      </w:pPr>
      <w:bookmarkStart w:id="47" w:name="OLE_LINK84"/>
      <w:bookmarkStart w:id="48" w:name="OLE_LINK85"/>
      <w:r w:rsidRPr="005849D0">
        <w:rPr>
          <w:sz w:val="20"/>
          <w:szCs w:val="20"/>
        </w:rPr>
        <w:t xml:space="preserve">H.8.5.2.1.2 </w:t>
      </w:r>
      <w:bookmarkEnd w:id="47"/>
      <w:bookmarkEnd w:id="48"/>
      <w:r w:rsidRPr="005849D0">
        <w:rPr>
          <w:sz w:val="20"/>
          <w:szCs w:val="20"/>
        </w:rPr>
        <w:t>Derivation process for spatial merge candidates</w:t>
      </w:r>
    </w:p>
    <w:p w:rsidR="00EB664C" w:rsidRPr="005849D0" w:rsidRDefault="00EB664C" w:rsidP="00EB664C">
      <w:pPr>
        <w:pStyle w:val="3N0"/>
        <w:rPr>
          <w:sz w:val="20"/>
          <w:szCs w:val="20"/>
        </w:rPr>
      </w:pPr>
      <w:r w:rsidRPr="005849D0">
        <w:rPr>
          <w:sz w:val="20"/>
          <w:szCs w:val="20"/>
        </w:rPr>
        <w:t xml:space="preserve">The specifications in </w:t>
      </w:r>
      <w:proofErr w:type="spellStart"/>
      <w:r w:rsidRPr="005849D0">
        <w:rPr>
          <w:sz w:val="20"/>
          <w:szCs w:val="20"/>
        </w:rPr>
        <w:t>subclause</w:t>
      </w:r>
      <w:proofErr w:type="spellEnd"/>
      <w:r w:rsidRPr="005849D0">
        <w:rPr>
          <w:sz w:val="20"/>
          <w:szCs w:val="20"/>
        </w:rPr>
        <w:t xml:space="preserve"> 8.5.2.1.2 apply, with the following changes: </w:t>
      </w:r>
    </w:p>
    <w:p w:rsidR="00EB664C" w:rsidRPr="005849D0" w:rsidRDefault="00EB664C" w:rsidP="00EB664C">
      <w:pPr>
        <w:pStyle w:val="3N0"/>
        <w:rPr>
          <w:sz w:val="20"/>
          <w:szCs w:val="20"/>
        </w:rPr>
      </w:pPr>
      <w:bookmarkStart w:id="49" w:name="OLE_LINK41"/>
      <w:bookmarkStart w:id="50" w:name="OLE_LINK42"/>
      <w:r w:rsidRPr="005849D0">
        <w:rPr>
          <w:sz w:val="20"/>
          <w:szCs w:val="20"/>
        </w:rPr>
        <w:t xml:space="preserve">The following paragraph </w:t>
      </w:r>
    </w:p>
    <w:bookmarkEnd w:id="49"/>
    <w:bookmarkEnd w:id="50"/>
    <w:p w:rsidR="00EB664C" w:rsidRPr="005849D0" w:rsidRDefault="00EB664C" w:rsidP="00EB664C">
      <w:pPr>
        <w:pStyle w:val="3N0"/>
        <w:numPr>
          <w:ilvl w:val="0"/>
          <w:numId w:val="22"/>
        </w:numPr>
        <w:rPr>
          <w:sz w:val="20"/>
          <w:szCs w:val="20"/>
        </w:rPr>
      </w:pPr>
      <w:r w:rsidRPr="005849D0">
        <w:rPr>
          <w:sz w:val="20"/>
          <w:szCs w:val="20"/>
        </w:rPr>
        <w:lastRenderedPageBreak/>
        <w:t>N is equal to B</w:t>
      </w:r>
      <w:r w:rsidRPr="005849D0">
        <w:rPr>
          <w:sz w:val="20"/>
          <w:szCs w:val="20"/>
          <w:vertAlign w:val="subscript"/>
        </w:rPr>
        <w:t>2</w:t>
      </w:r>
      <w:r w:rsidRPr="005849D0">
        <w:rPr>
          <w:sz w:val="20"/>
          <w:szCs w:val="20"/>
        </w:rPr>
        <w:t xml:space="preserve"> and availableFlagA</w:t>
      </w:r>
      <w:r w:rsidRPr="005849D0">
        <w:rPr>
          <w:sz w:val="20"/>
          <w:szCs w:val="20"/>
          <w:vertAlign w:val="subscript"/>
        </w:rPr>
        <w:t>0</w:t>
      </w:r>
      <w:r w:rsidRPr="005849D0">
        <w:rPr>
          <w:sz w:val="20"/>
          <w:szCs w:val="20"/>
        </w:rPr>
        <w:t> + availableFlagA</w:t>
      </w:r>
      <w:r w:rsidRPr="005849D0">
        <w:rPr>
          <w:sz w:val="20"/>
          <w:szCs w:val="20"/>
          <w:vertAlign w:val="subscript"/>
        </w:rPr>
        <w:t>1</w:t>
      </w:r>
      <w:r w:rsidRPr="005849D0">
        <w:rPr>
          <w:sz w:val="20"/>
          <w:szCs w:val="20"/>
        </w:rPr>
        <w:t> + availableFlagB</w:t>
      </w:r>
      <w:r w:rsidRPr="005849D0">
        <w:rPr>
          <w:sz w:val="20"/>
          <w:szCs w:val="20"/>
          <w:vertAlign w:val="subscript"/>
        </w:rPr>
        <w:t>0</w:t>
      </w:r>
      <w:r w:rsidRPr="005849D0">
        <w:rPr>
          <w:sz w:val="20"/>
          <w:szCs w:val="20"/>
        </w:rPr>
        <w:t> + availableFlagB</w:t>
      </w:r>
      <w:r w:rsidRPr="005849D0">
        <w:rPr>
          <w:sz w:val="20"/>
          <w:szCs w:val="20"/>
          <w:vertAlign w:val="subscript"/>
        </w:rPr>
        <w:t>1</w:t>
      </w:r>
      <w:r w:rsidRPr="005849D0">
        <w:rPr>
          <w:sz w:val="20"/>
          <w:szCs w:val="20"/>
        </w:rPr>
        <w:t xml:space="preserve"> is equal to 4.</w:t>
      </w:r>
    </w:p>
    <w:p w:rsidR="00EB664C" w:rsidRPr="005849D0" w:rsidRDefault="00EB664C" w:rsidP="00EB664C">
      <w:pPr>
        <w:pStyle w:val="3N0"/>
        <w:rPr>
          <w:sz w:val="20"/>
          <w:szCs w:val="20"/>
        </w:rPr>
      </w:pPr>
      <w:proofErr w:type="gramStart"/>
      <w:r w:rsidRPr="005849D0">
        <w:rPr>
          <w:sz w:val="20"/>
          <w:szCs w:val="20"/>
        </w:rPr>
        <w:t>is</w:t>
      </w:r>
      <w:proofErr w:type="gramEnd"/>
      <w:r w:rsidRPr="005849D0">
        <w:rPr>
          <w:sz w:val="20"/>
          <w:szCs w:val="20"/>
        </w:rPr>
        <w:t xml:space="preserve"> removed.</w:t>
      </w:r>
    </w:p>
    <w:p w:rsidR="00EB664C" w:rsidRPr="005849D0" w:rsidRDefault="00EB664C" w:rsidP="00EB664C">
      <w:pPr>
        <w:pStyle w:val="3N0"/>
        <w:numPr>
          <w:ilvl w:val="0"/>
          <w:numId w:val="22"/>
        </w:numPr>
        <w:rPr>
          <w:sz w:val="20"/>
          <w:szCs w:val="20"/>
          <w:highlight w:val="yellow"/>
        </w:rPr>
      </w:pPr>
      <w:proofErr w:type="gramStart"/>
      <w:r w:rsidRPr="005849D0">
        <w:rPr>
          <w:sz w:val="20"/>
          <w:szCs w:val="20"/>
          <w:highlight w:val="yellow"/>
        </w:rPr>
        <w:t>the</w:t>
      </w:r>
      <w:proofErr w:type="gramEnd"/>
      <w:r w:rsidRPr="005849D0">
        <w:rPr>
          <w:sz w:val="20"/>
          <w:szCs w:val="20"/>
          <w:highlight w:val="yellow"/>
        </w:rPr>
        <w:t xml:space="preserve"> IC flags </w:t>
      </w:r>
      <w:bookmarkStart w:id="51" w:name="OLE_LINK39"/>
      <w:bookmarkStart w:id="52" w:name="OLE_LINK40"/>
      <w:bookmarkStart w:id="53" w:name="OLE_LINK69"/>
      <w:bookmarkStart w:id="54" w:name="OLE_LINK70"/>
      <w:r w:rsidRPr="005849D0">
        <w:rPr>
          <w:sz w:val="20"/>
          <w:szCs w:val="20"/>
          <w:highlight w:val="yellow"/>
        </w:rPr>
        <w:t>ICFlag</w:t>
      </w:r>
      <w:bookmarkStart w:id="55" w:name="OLE_LINK71"/>
      <w:bookmarkStart w:id="56" w:name="OLE_LINK72"/>
      <w:bookmarkEnd w:id="51"/>
      <w:bookmarkEnd w:id="52"/>
      <w:r w:rsidRPr="005849D0">
        <w:rPr>
          <w:sz w:val="20"/>
          <w:szCs w:val="20"/>
          <w:highlight w:val="yellow"/>
        </w:rPr>
        <w:t>A0</w:t>
      </w:r>
      <w:bookmarkEnd w:id="53"/>
      <w:bookmarkEnd w:id="54"/>
      <w:r w:rsidRPr="005849D0">
        <w:rPr>
          <w:sz w:val="20"/>
          <w:szCs w:val="20"/>
          <w:highlight w:val="yellow"/>
        </w:rPr>
        <w:t xml:space="preserve">, ICFlagA1, ICFlagB0, ICFlagB1, ICFlagB2 </w:t>
      </w:r>
      <w:bookmarkEnd w:id="55"/>
      <w:bookmarkEnd w:id="56"/>
      <w:r w:rsidRPr="005849D0">
        <w:rPr>
          <w:sz w:val="20"/>
          <w:szCs w:val="20"/>
          <w:highlight w:val="yellow"/>
        </w:rPr>
        <w:t>of the neighbouring prediction units.</w:t>
      </w:r>
    </w:p>
    <w:p w:rsidR="00EB664C" w:rsidRPr="005849D0" w:rsidRDefault="00EB664C" w:rsidP="00EB664C">
      <w:pPr>
        <w:tabs>
          <w:tab w:val="clear" w:pos="794"/>
        </w:tabs>
        <w:rPr>
          <w:noProof/>
          <w:highlight w:val="yellow"/>
          <w:lang w:eastAsia="ko-KR"/>
        </w:rPr>
      </w:pPr>
      <w:bookmarkStart w:id="57" w:name="OLE_LINK88"/>
      <w:bookmarkStart w:id="58" w:name="OLE_LINK89"/>
      <w:r w:rsidRPr="005849D0">
        <w:rPr>
          <w:noProof/>
          <w:highlight w:val="yellow"/>
          <w:lang w:eastAsia="ko-KR"/>
        </w:rPr>
        <w:t>is inserted as outputs.</w:t>
      </w:r>
    </w:p>
    <w:bookmarkEnd w:id="57"/>
    <w:bookmarkEnd w:id="58"/>
    <w:p w:rsidR="00EB664C" w:rsidRPr="005849D0" w:rsidRDefault="00EB664C" w:rsidP="00EB664C">
      <w:pPr>
        <w:tabs>
          <w:tab w:val="clear" w:pos="794"/>
        </w:tabs>
        <w:rPr>
          <w:noProof/>
          <w:highlight w:val="yellow"/>
          <w:lang w:eastAsia="ko-KR"/>
        </w:rPr>
      </w:pPr>
      <w:r w:rsidRPr="005849D0">
        <w:rPr>
          <w:noProof/>
          <w:highlight w:val="yellow"/>
        </w:rPr>
        <w:t>The</w:t>
      </w:r>
      <w:r w:rsidRPr="005849D0">
        <w:rPr>
          <w:noProof/>
          <w:highlight w:val="yellow"/>
          <w:lang w:eastAsia="ko-KR"/>
        </w:rPr>
        <w:t xml:space="preserve"> variable </w:t>
      </w:r>
      <w:bookmarkStart w:id="59" w:name="OLE_LINK75"/>
      <w:bookmarkStart w:id="60" w:name="OLE_LINK76"/>
      <w:r w:rsidRPr="005849D0">
        <w:rPr>
          <w:noProof/>
          <w:highlight w:val="yellow"/>
          <w:lang w:eastAsia="ko-KR"/>
        </w:rPr>
        <w:t xml:space="preserve">ICFlagS </w:t>
      </w:r>
      <w:bookmarkEnd w:id="59"/>
      <w:bookmarkEnd w:id="60"/>
      <w:r w:rsidRPr="005849D0">
        <w:rPr>
          <w:noProof/>
          <w:highlight w:val="yellow"/>
          <w:lang w:eastAsia="ko-KR"/>
        </w:rPr>
        <w:t>(with S being A</w:t>
      </w:r>
      <w:r w:rsidRPr="005849D0">
        <w:rPr>
          <w:noProof/>
          <w:highlight w:val="yellow"/>
          <w:vertAlign w:val="subscript"/>
          <w:lang w:eastAsia="ko-KR"/>
        </w:rPr>
        <w:t>0</w:t>
      </w:r>
      <w:r w:rsidRPr="005849D0">
        <w:rPr>
          <w:noProof/>
          <w:highlight w:val="yellow"/>
          <w:lang w:eastAsia="ko-KR"/>
        </w:rPr>
        <w:t>, A</w:t>
      </w:r>
      <w:r w:rsidRPr="005849D0">
        <w:rPr>
          <w:noProof/>
          <w:highlight w:val="yellow"/>
          <w:vertAlign w:val="subscript"/>
          <w:lang w:eastAsia="ko-KR"/>
        </w:rPr>
        <w:t>1</w:t>
      </w:r>
      <w:r w:rsidRPr="005849D0">
        <w:rPr>
          <w:noProof/>
          <w:highlight w:val="yellow"/>
          <w:lang w:eastAsia="ko-KR"/>
        </w:rPr>
        <w:t>, B</w:t>
      </w:r>
      <w:r w:rsidRPr="005849D0">
        <w:rPr>
          <w:noProof/>
          <w:highlight w:val="yellow"/>
          <w:vertAlign w:val="subscript"/>
          <w:lang w:eastAsia="ko-KR"/>
        </w:rPr>
        <w:t>0</w:t>
      </w:r>
      <w:r w:rsidRPr="005849D0">
        <w:rPr>
          <w:noProof/>
          <w:highlight w:val="yellow"/>
          <w:lang w:eastAsia="ko-KR"/>
        </w:rPr>
        <w:t>, B</w:t>
      </w:r>
      <w:r w:rsidRPr="005849D0">
        <w:rPr>
          <w:noProof/>
          <w:highlight w:val="yellow"/>
          <w:vertAlign w:val="subscript"/>
          <w:lang w:eastAsia="ko-KR"/>
        </w:rPr>
        <w:t>1</w:t>
      </w:r>
      <w:r w:rsidRPr="005849D0">
        <w:rPr>
          <w:noProof/>
          <w:highlight w:val="yellow"/>
          <w:lang w:eastAsia="ko-KR"/>
        </w:rPr>
        <w:t xml:space="preserve"> or B</w:t>
      </w:r>
      <w:r w:rsidRPr="005849D0">
        <w:rPr>
          <w:noProof/>
          <w:highlight w:val="yellow"/>
          <w:vertAlign w:val="subscript"/>
          <w:lang w:eastAsia="ko-KR"/>
        </w:rPr>
        <w:t xml:space="preserve">2 </w:t>
      </w:r>
      <w:r w:rsidRPr="005849D0">
        <w:rPr>
          <w:noProof/>
          <w:highlight w:val="yellow"/>
          <w:lang w:eastAsia="ko-KR"/>
        </w:rPr>
        <w:t>) is derived as</w:t>
      </w:r>
    </w:p>
    <w:p w:rsidR="00EB664C" w:rsidRPr="005849D0" w:rsidRDefault="00EB664C" w:rsidP="00EB664C">
      <w:pPr>
        <w:tabs>
          <w:tab w:val="clear" w:pos="794"/>
        </w:tabs>
        <w:rPr>
          <w:noProof/>
          <w:highlight w:val="yellow"/>
          <w:lang w:eastAsia="ko-KR"/>
        </w:rPr>
      </w:pPr>
      <w:r w:rsidRPr="005849D0">
        <w:rPr>
          <w:noProof/>
          <w:highlight w:val="yellow"/>
        </w:rPr>
        <w:t xml:space="preserve">If availableFlagS is set equal to 0, </w:t>
      </w:r>
      <w:bookmarkStart w:id="61" w:name="OLE_LINK77"/>
      <w:bookmarkStart w:id="62" w:name="OLE_LINK78"/>
      <w:r w:rsidRPr="005849D0">
        <w:rPr>
          <w:noProof/>
          <w:highlight w:val="yellow"/>
          <w:lang w:eastAsia="ko-KR"/>
        </w:rPr>
        <w:t xml:space="preserve">ICFlagS </w:t>
      </w:r>
      <w:bookmarkEnd w:id="61"/>
      <w:bookmarkEnd w:id="62"/>
      <w:r w:rsidRPr="005849D0">
        <w:rPr>
          <w:noProof/>
          <w:highlight w:val="yellow"/>
          <w:lang w:eastAsia="ko-KR"/>
        </w:rPr>
        <w:t>is set to 0.</w:t>
      </w:r>
    </w:p>
    <w:p w:rsidR="00EB664C" w:rsidRPr="005849D0" w:rsidRDefault="00EB664C" w:rsidP="00EB664C">
      <w:pPr>
        <w:tabs>
          <w:tab w:val="clear" w:pos="794"/>
        </w:tabs>
        <w:rPr>
          <w:noProof/>
          <w:lang w:eastAsia="ko-KR"/>
        </w:rPr>
      </w:pPr>
      <w:r w:rsidRPr="005849D0">
        <w:rPr>
          <w:noProof/>
          <w:highlight w:val="yellow"/>
          <w:lang w:eastAsia="ko-KR"/>
        </w:rPr>
        <w:t>Otherwise, ICFlagS = ICFlag[</w:t>
      </w:r>
      <w:r w:rsidRPr="005849D0">
        <w:rPr>
          <w:noProof/>
          <w:highlight w:val="yellow"/>
        </w:rPr>
        <w:t> xS</w:t>
      </w:r>
      <w:r w:rsidRPr="005849D0">
        <w:rPr>
          <w:noProof/>
          <w:highlight w:val="yellow"/>
          <w:lang w:eastAsia="ko-KR"/>
        </w:rPr>
        <w:t> ][ yS ].</w:t>
      </w:r>
    </w:p>
    <w:p w:rsidR="00EB664C" w:rsidRPr="005849D0" w:rsidRDefault="00EB664C" w:rsidP="00EB664C">
      <w:pPr>
        <w:pStyle w:val="3N0"/>
        <w:rPr>
          <w:sz w:val="20"/>
          <w:szCs w:val="20"/>
        </w:rPr>
      </w:pPr>
    </w:p>
    <w:p w:rsidR="009D2EB0" w:rsidRPr="005849D0" w:rsidRDefault="009D2EB0" w:rsidP="009D2EB0">
      <w:pPr>
        <w:pStyle w:val="3H4"/>
        <w:numPr>
          <w:ilvl w:val="0"/>
          <w:numId w:val="0"/>
        </w:numPr>
        <w:rPr>
          <w:sz w:val="20"/>
          <w:szCs w:val="20"/>
        </w:rPr>
      </w:pPr>
      <w:bookmarkStart w:id="63" w:name="OLE_LINK111"/>
      <w:bookmarkStart w:id="64" w:name="OLE_LINK112"/>
      <w:bookmarkStart w:id="65" w:name="OLE_LINK82"/>
      <w:bookmarkStart w:id="66" w:name="OLE_LINK81"/>
      <w:r w:rsidRPr="005849D0">
        <w:rPr>
          <w:sz w:val="20"/>
          <w:szCs w:val="20"/>
        </w:rPr>
        <w:t>H.</w:t>
      </w:r>
      <w:bookmarkStart w:id="67" w:name="OLE_LINK102"/>
      <w:bookmarkStart w:id="68" w:name="OLE_LINK103"/>
      <w:r w:rsidRPr="005849D0">
        <w:rPr>
          <w:sz w:val="20"/>
          <w:szCs w:val="20"/>
        </w:rPr>
        <w:t xml:space="preserve">8.5.2.1.3 </w:t>
      </w:r>
      <w:bookmarkEnd w:id="67"/>
      <w:bookmarkEnd w:id="68"/>
      <w:bookmarkEnd w:id="63"/>
      <w:bookmarkEnd w:id="64"/>
      <w:r w:rsidRPr="005849D0">
        <w:rPr>
          <w:sz w:val="20"/>
          <w:szCs w:val="20"/>
        </w:rPr>
        <w:t>Derivation process for combined bi-predictive merging candidates</w:t>
      </w:r>
    </w:p>
    <w:p w:rsidR="009D2EB0" w:rsidRPr="005849D0" w:rsidRDefault="009D2EB0" w:rsidP="009D2EB0">
      <w:pPr>
        <w:pStyle w:val="3N0"/>
        <w:rPr>
          <w:sz w:val="20"/>
          <w:szCs w:val="20"/>
        </w:rPr>
      </w:pPr>
      <w:r w:rsidRPr="005849D0">
        <w:rPr>
          <w:sz w:val="20"/>
          <w:szCs w:val="20"/>
        </w:rPr>
        <w:t xml:space="preserve">The specifications in </w:t>
      </w:r>
      <w:proofErr w:type="spellStart"/>
      <w:r w:rsidRPr="005849D0">
        <w:rPr>
          <w:sz w:val="20"/>
          <w:szCs w:val="20"/>
        </w:rPr>
        <w:t>subclause</w:t>
      </w:r>
      <w:proofErr w:type="spellEnd"/>
      <w:r w:rsidRPr="005849D0">
        <w:rPr>
          <w:sz w:val="20"/>
          <w:szCs w:val="20"/>
        </w:rPr>
        <w:t> 8.5.2.1.3 apply.</w:t>
      </w:r>
      <w:bookmarkEnd w:id="65"/>
      <w:bookmarkEnd w:id="66"/>
    </w:p>
    <w:p w:rsidR="009D2EB0" w:rsidRPr="005849D0" w:rsidRDefault="009D2EB0" w:rsidP="009D2EB0">
      <w:pPr>
        <w:numPr>
          <w:ilvl w:val="0"/>
          <w:numId w:val="23"/>
        </w:numPr>
        <w:tabs>
          <w:tab w:val="clear" w:pos="1120"/>
          <w:tab w:val="num" w:pos="400"/>
        </w:tabs>
        <w:ind w:left="400"/>
        <w:rPr>
          <w:noProof/>
          <w:highlight w:val="yellow"/>
          <w:lang w:eastAsia="ko-KR"/>
        </w:rPr>
      </w:pPr>
      <w:r w:rsidRPr="005849D0">
        <w:rPr>
          <w:noProof/>
          <w:highlight w:val="yellow"/>
          <w:lang w:eastAsia="ko-KR"/>
        </w:rPr>
        <w:t xml:space="preserve">IC flags </w:t>
      </w:r>
      <w:bookmarkStart w:id="69" w:name="OLE_LINK90"/>
      <w:bookmarkStart w:id="70" w:name="OLE_LINK91"/>
      <w:r w:rsidRPr="005849D0">
        <w:rPr>
          <w:noProof/>
          <w:highlight w:val="yellow"/>
          <w:lang w:eastAsia="ko-KR"/>
        </w:rPr>
        <w:t>ICFlagcombCand</w:t>
      </w:r>
      <w:r w:rsidRPr="005849D0">
        <w:rPr>
          <w:noProof/>
          <w:highlight w:val="yellow"/>
          <w:vertAlign w:val="subscript"/>
          <w:lang w:eastAsia="ko-KR"/>
        </w:rPr>
        <w:t>k</w:t>
      </w:r>
      <w:r w:rsidRPr="005849D0">
        <w:rPr>
          <w:noProof/>
          <w:highlight w:val="yellow"/>
          <w:lang w:eastAsia="ko-KR"/>
        </w:rPr>
        <w:t xml:space="preserve"> </w:t>
      </w:r>
      <w:bookmarkEnd w:id="69"/>
      <w:bookmarkEnd w:id="70"/>
      <w:r w:rsidRPr="005849D0">
        <w:rPr>
          <w:noProof/>
          <w:highlight w:val="yellow"/>
          <w:lang w:eastAsia="ko-KR"/>
        </w:rPr>
        <w:t xml:space="preserve">of </w:t>
      </w:r>
      <w:r w:rsidRPr="005849D0">
        <w:rPr>
          <w:noProof/>
          <w:highlight w:val="yellow"/>
        </w:rPr>
        <w:t>every new candidate combCand</w:t>
      </w:r>
      <w:r w:rsidRPr="005849D0">
        <w:rPr>
          <w:noProof/>
          <w:highlight w:val="yellow"/>
          <w:vertAlign w:val="subscript"/>
        </w:rPr>
        <w:t>k</w:t>
      </w:r>
      <w:r w:rsidRPr="005849D0">
        <w:rPr>
          <w:noProof/>
          <w:highlight w:val="yellow"/>
        </w:rPr>
        <w:t xml:space="preserve"> being added in mergeCandList during the invokation of this process</w:t>
      </w:r>
      <w:r w:rsidRPr="005849D0">
        <w:rPr>
          <w:noProof/>
          <w:highlight w:val="yellow"/>
          <w:lang w:eastAsia="ko-KR"/>
        </w:rPr>
        <w:t>,</w:t>
      </w:r>
    </w:p>
    <w:p w:rsidR="009D2EB0" w:rsidRPr="005849D0" w:rsidRDefault="009D2EB0" w:rsidP="009D2EB0">
      <w:pPr>
        <w:tabs>
          <w:tab w:val="clear" w:pos="794"/>
        </w:tabs>
        <w:rPr>
          <w:noProof/>
          <w:highlight w:val="yellow"/>
          <w:lang w:eastAsia="ko-KR"/>
        </w:rPr>
      </w:pPr>
      <w:r w:rsidRPr="005849D0">
        <w:rPr>
          <w:noProof/>
          <w:highlight w:val="yellow"/>
          <w:lang w:eastAsia="ko-KR"/>
        </w:rPr>
        <w:t>is inserted as out</w:t>
      </w:r>
      <w:bookmarkStart w:id="71" w:name="OLE_LINK92"/>
      <w:bookmarkStart w:id="72" w:name="OLE_LINK93"/>
      <w:r w:rsidRPr="005849D0">
        <w:rPr>
          <w:noProof/>
          <w:highlight w:val="yellow"/>
          <w:lang w:eastAsia="ko-KR"/>
        </w:rPr>
        <w:t>puts</w:t>
      </w:r>
      <w:bookmarkEnd w:id="71"/>
      <w:bookmarkEnd w:id="72"/>
      <w:r w:rsidRPr="005849D0">
        <w:rPr>
          <w:noProof/>
          <w:highlight w:val="yellow"/>
          <w:lang w:eastAsia="ko-KR"/>
        </w:rPr>
        <w:t>.</w:t>
      </w:r>
    </w:p>
    <w:p w:rsidR="009D2EB0" w:rsidRPr="005849D0" w:rsidRDefault="009D2EB0" w:rsidP="009D2EB0">
      <w:pPr>
        <w:rPr>
          <w:noProof/>
          <w:highlight w:val="yellow"/>
          <w:lang w:eastAsia="ko-KR"/>
        </w:rPr>
      </w:pPr>
      <w:bookmarkStart w:id="73" w:name="OLE_LINK94"/>
      <w:bookmarkStart w:id="74" w:name="OLE_LINK95"/>
      <w:r w:rsidRPr="005849D0">
        <w:rPr>
          <w:noProof/>
          <w:highlight w:val="yellow"/>
          <w:lang w:eastAsia="ko-KR"/>
        </w:rPr>
        <w:t>ICFlagcombCand</w:t>
      </w:r>
      <w:r w:rsidRPr="005849D0">
        <w:rPr>
          <w:noProof/>
          <w:highlight w:val="yellow"/>
          <w:vertAlign w:val="subscript"/>
          <w:lang w:eastAsia="ko-KR"/>
        </w:rPr>
        <w:t>k</w:t>
      </w:r>
      <w:bookmarkEnd w:id="73"/>
      <w:bookmarkEnd w:id="74"/>
      <w:r w:rsidRPr="005849D0">
        <w:rPr>
          <w:noProof/>
          <w:highlight w:val="yellow"/>
          <w:lang w:eastAsia="ko-KR"/>
        </w:rPr>
        <w:t xml:space="preserve"> is derived as,</w:t>
      </w:r>
    </w:p>
    <w:p w:rsidR="009D2EB0" w:rsidRPr="005849D0" w:rsidRDefault="009D2EB0" w:rsidP="009D2EB0">
      <w:pPr>
        <w:rPr>
          <w:noProof/>
          <w:lang w:eastAsia="ko-KR"/>
        </w:rPr>
      </w:pPr>
      <w:r w:rsidRPr="005849D0">
        <w:rPr>
          <w:noProof/>
          <w:highlight w:val="yellow"/>
          <w:lang w:eastAsia="ko-KR"/>
        </w:rPr>
        <w:t>ICFlagcombCand</w:t>
      </w:r>
      <w:r w:rsidRPr="005849D0">
        <w:rPr>
          <w:noProof/>
          <w:highlight w:val="yellow"/>
          <w:vertAlign w:val="subscript"/>
          <w:lang w:eastAsia="ko-KR"/>
        </w:rPr>
        <w:t>k</w:t>
      </w:r>
      <w:r w:rsidRPr="005849D0">
        <w:rPr>
          <w:noProof/>
          <w:highlight w:val="yellow"/>
          <w:lang w:eastAsia="ko-KR"/>
        </w:rPr>
        <w:t xml:space="preserve"> = </w:t>
      </w:r>
      <w:bookmarkStart w:id="75" w:name="OLE_LINK98"/>
      <w:bookmarkStart w:id="76" w:name="OLE_LINK99"/>
      <w:r w:rsidRPr="005849D0">
        <w:rPr>
          <w:noProof/>
          <w:highlight w:val="yellow"/>
          <w:lang w:eastAsia="ko-KR"/>
        </w:rPr>
        <w:t>ICFlag</w:t>
      </w:r>
      <w:r w:rsidRPr="005849D0">
        <w:rPr>
          <w:noProof/>
          <w:highlight w:val="yellow"/>
        </w:rPr>
        <w:t>l0Cand</w:t>
      </w:r>
      <w:bookmarkEnd w:id="75"/>
      <w:bookmarkEnd w:id="76"/>
      <w:r w:rsidRPr="005849D0">
        <w:rPr>
          <w:noProof/>
          <w:highlight w:val="yellow"/>
        </w:rPr>
        <w:t xml:space="preserve"> | </w:t>
      </w:r>
      <w:r w:rsidRPr="005849D0">
        <w:rPr>
          <w:noProof/>
          <w:highlight w:val="yellow"/>
          <w:lang w:eastAsia="ko-KR"/>
        </w:rPr>
        <w:t>ICFlag</w:t>
      </w:r>
      <w:r w:rsidRPr="005849D0">
        <w:rPr>
          <w:noProof/>
          <w:highlight w:val="yellow"/>
        </w:rPr>
        <w:t>l1Cand.</w:t>
      </w:r>
    </w:p>
    <w:p w:rsidR="006201F7" w:rsidRPr="005849D0" w:rsidRDefault="006201F7" w:rsidP="006201F7">
      <w:pPr>
        <w:pStyle w:val="3H4"/>
        <w:numPr>
          <w:ilvl w:val="0"/>
          <w:numId w:val="0"/>
        </w:numPr>
        <w:rPr>
          <w:b w:val="0"/>
          <w:sz w:val="20"/>
          <w:szCs w:val="20"/>
        </w:rPr>
      </w:pPr>
      <w:bookmarkStart w:id="77" w:name="_Ref332659247"/>
    </w:p>
    <w:p w:rsidR="006201F7" w:rsidRPr="005849D0" w:rsidRDefault="006201F7" w:rsidP="006201F7">
      <w:pPr>
        <w:pStyle w:val="3H4"/>
        <w:numPr>
          <w:ilvl w:val="0"/>
          <w:numId w:val="0"/>
        </w:numPr>
        <w:rPr>
          <w:sz w:val="20"/>
          <w:szCs w:val="20"/>
        </w:rPr>
      </w:pPr>
      <w:bookmarkStart w:id="78" w:name="_Ref344056949"/>
      <w:r w:rsidRPr="005849D0">
        <w:rPr>
          <w:sz w:val="20"/>
          <w:szCs w:val="20"/>
        </w:rPr>
        <w:t xml:space="preserve">H </w:t>
      </w:r>
      <w:proofErr w:type="gramStart"/>
      <w:r w:rsidRPr="005849D0">
        <w:rPr>
          <w:sz w:val="20"/>
          <w:szCs w:val="20"/>
        </w:rPr>
        <w:t>8.5.2.1.7  Derivation</w:t>
      </w:r>
      <w:proofErr w:type="gramEnd"/>
      <w:r w:rsidRPr="005849D0">
        <w:rPr>
          <w:sz w:val="20"/>
          <w:szCs w:val="20"/>
        </w:rPr>
        <w:t xml:space="preserve"> process for temporal </w:t>
      </w:r>
      <w:proofErr w:type="spellStart"/>
      <w:r w:rsidRPr="005849D0">
        <w:rPr>
          <w:sz w:val="20"/>
          <w:szCs w:val="20"/>
        </w:rPr>
        <w:t>luma</w:t>
      </w:r>
      <w:proofErr w:type="spellEnd"/>
      <w:r w:rsidRPr="005849D0">
        <w:rPr>
          <w:sz w:val="20"/>
          <w:szCs w:val="20"/>
        </w:rPr>
        <w:t xml:space="preserve"> motion vector prediction</w:t>
      </w:r>
      <w:bookmarkEnd w:id="78"/>
    </w:p>
    <w:p w:rsidR="006201F7" w:rsidRPr="005849D0" w:rsidRDefault="006201F7" w:rsidP="006201F7">
      <w:pPr>
        <w:pStyle w:val="3N0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>Outputs of this process are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the motion vector prediction </w:t>
      </w:r>
      <w:proofErr w:type="spellStart"/>
      <w:r w:rsidRPr="005849D0">
        <w:rPr>
          <w:sz w:val="20"/>
          <w:szCs w:val="20"/>
          <w:lang w:eastAsia="ko-KR"/>
        </w:rPr>
        <w:t>mvLXCol</w:t>
      </w:r>
      <w:proofErr w:type="spellEnd"/>
      <w:r w:rsidRPr="005849D0">
        <w:rPr>
          <w:sz w:val="20"/>
          <w:szCs w:val="20"/>
          <w:lang w:eastAsia="ko-KR"/>
        </w:rPr>
        <w:t>,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the availability flag </w:t>
      </w:r>
      <w:proofErr w:type="spellStart"/>
      <w:r w:rsidRPr="005849D0">
        <w:rPr>
          <w:sz w:val="20"/>
          <w:szCs w:val="20"/>
          <w:lang w:eastAsia="ko-KR"/>
        </w:rPr>
        <w:t>availableFlagLXCol</w:t>
      </w:r>
      <w:proofErr w:type="spellEnd"/>
      <w:r w:rsidRPr="005849D0">
        <w:rPr>
          <w:sz w:val="20"/>
          <w:szCs w:val="20"/>
          <w:lang w:eastAsia="ko-KR"/>
        </w:rPr>
        <w:t>,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  <w:highlight w:val="yellow"/>
          <w:lang w:eastAsia="ko-KR"/>
        </w:rPr>
      </w:pPr>
      <w:r w:rsidRPr="005849D0">
        <w:rPr>
          <w:sz w:val="20"/>
          <w:szCs w:val="20"/>
          <w:highlight w:val="yellow"/>
          <w:lang w:eastAsia="ko-KR"/>
        </w:rPr>
        <w:t xml:space="preserve">The IC flag </w:t>
      </w:r>
      <w:proofErr w:type="spellStart"/>
      <w:r w:rsidRPr="005849D0">
        <w:rPr>
          <w:sz w:val="20"/>
          <w:szCs w:val="20"/>
          <w:highlight w:val="yellow"/>
          <w:lang w:eastAsia="ko-KR"/>
        </w:rPr>
        <w:t>ICFlag</w:t>
      </w:r>
      <w:r w:rsidR="00FA08C0">
        <w:rPr>
          <w:sz w:val="20"/>
          <w:szCs w:val="20"/>
          <w:highlight w:val="yellow"/>
          <w:lang w:eastAsia="ko-KR"/>
        </w:rPr>
        <w:t>Col</w:t>
      </w:r>
      <w:proofErr w:type="spellEnd"/>
      <w:r w:rsidRPr="005849D0">
        <w:rPr>
          <w:sz w:val="20"/>
          <w:szCs w:val="20"/>
          <w:highlight w:val="yellow"/>
          <w:lang w:eastAsia="ko-KR"/>
        </w:rPr>
        <w:t>,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  <w:lang w:eastAsia="ko-KR"/>
        </w:rPr>
      </w:pPr>
      <w:proofErr w:type="gramStart"/>
      <w:r w:rsidRPr="005849D0">
        <w:rPr>
          <w:sz w:val="20"/>
          <w:szCs w:val="20"/>
          <w:lang w:eastAsia="ko-KR"/>
        </w:rPr>
        <w:t>the</w:t>
      </w:r>
      <w:proofErr w:type="gramEnd"/>
      <w:r w:rsidRPr="005849D0">
        <w:rPr>
          <w:sz w:val="20"/>
          <w:szCs w:val="20"/>
          <w:lang w:eastAsia="ko-KR"/>
        </w:rPr>
        <w:t xml:space="preserve"> reference index </w:t>
      </w:r>
      <w:proofErr w:type="spellStart"/>
      <w:r w:rsidRPr="005849D0">
        <w:rPr>
          <w:sz w:val="20"/>
          <w:szCs w:val="20"/>
          <w:lang w:eastAsia="ko-KR"/>
        </w:rPr>
        <w:t>refIdxLX</w:t>
      </w:r>
      <w:proofErr w:type="spellEnd"/>
      <w:r w:rsidRPr="005849D0">
        <w:rPr>
          <w:sz w:val="20"/>
          <w:szCs w:val="20"/>
          <w:lang w:eastAsia="ko-KR"/>
        </w:rPr>
        <w:t>.</w:t>
      </w:r>
    </w:p>
    <w:p w:rsidR="006201F7" w:rsidRPr="005849D0" w:rsidRDefault="00CA4966" w:rsidP="006201F7">
      <w:r w:rsidRPr="005849D0">
        <w:t>…</w:t>
      </w:r>
    </w:p>
    <w:p w:rsidR="00CA4966" w:rsidRPr="005849D0" w:rsidRDefault="00CA4966" w:rsidP="00CA4966">
      <w:pPr>
        <w:pStyle w:val="3D1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Otherwise, the following ordered steps apply. </w:t>
      </w:r>
    </w:p>
    <w:p w:rsidR="00CA4966" w:rsidRPr="005849D0" w:rsidRDefault="00CA4966" w:rsidP="00CA4966">
      <w:pPr>
        <w:pStyle w:val="3U2"/>
        <w:numPr>
          <w:ilvl w:val="2"/>
          <w:numId w:val="7"/>
        </w:numPr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The motion vector </w:t>
      </w:r>
      <w:proofErr w:type="spellStart"/>
      <w:r w:rsidRPr="005849D0">
        <w:rPr>
          <w:sz w:val="20"/>
          <w:szCs w:val="20"/>
          <w:lang w:eastAsia="ko-KR"/>
        </w:rPr>
        <w:t>mvCol</w:t>
      </w:r>
      <w:proofErr w:type="spellEnd"/>
      <w:r w:rsidRPr="005849D0">
        <w:rPr>
          <w:sz w:val="20"/>
          <w:szCs w:val="20"/>
          <w:lang w:eastAsia="ko-KR"/>
        </w:rPr>
        <w:t xml:space="preserve">, the reference index </w:t>
      </w:r>
      <w:proofErr w:type="spellStart"/>
      <w:r w:rsidRPr="005849D0">
        <w:rPr>
          <w:sz w:val="20"/>
          <w:szCs w:val="20"/>
          <w:lang w:eastAsia="ko-KR"/>
        </w:rPr>
        <w:t>refIdxCol</w:t>
      </w:r>
      <w:proofErr w:type="spellEnd"/>
      <w:r w:rsidRPr="005849D0">
        <w:rPr>
          <w:sz w:val="20"/>
          <w:szCs w:val="20"/>
          <w:lang w:eastAsia="ko-KR"/>
        </w:rPr>
        <w:t xml:space="preserve">, </w:t>
      </w:r>
      <w:r w:rsidRPr="00FA08C0">
        <w:rPr>
          <w:sz w:val="20"/>
          <w:szCs w:val="20"/>
          <w:highlight w:val="yellow"/>
          <w:lang w:eastAsia="ko-KR"/>
        </w:rPr>
        <w:t xml:space="preserve">the IC flag </w:t>
      </w:r>
      <w:bookmarkStart w:id="79" w:name="OLE_LINK119"/>
      <w:bookmarkStart w:id="80" w:name="OLE_LINK120"/>
      <w:proofErr w:type="spellStart"/>
      <w:r w:rsidRPr="00FA08C0">
        <w:rPr>
          <w:sz w:val="20"/>
          <w:szCs w:val="20"/>
          <w:highlight w:val="yellow"/>
          <w:lang w:eastAsia="ko-KR"/>
        </w:rPr>
        <w:t>ICFlag</w:t>
      </w:r>
      <w:bookmarkEnd w:id="79"/>
      <w:bookmarkEnd w:id="80"/>
      <w:r w:rsidR="00FA08C0" w:rsidRPr="00FA08C0">
        <w:rPr>
          <w:sz w:val="20"/>
          <w:szCs w:val="20"/>
          <w:highlight w:val="yellow"/>
          <w:lang w:eastAsia="ko-KR"/>
        </w:rPr>
        <w:t>Col</w:t>
      </w:r>
      <w:proofErr w:type="spellEnd"/>
      <w:r w:rsidRPr="005849D0">
        <w:rPr>
          <w:sz w:val="20"/>
          <w:szCs w:val="20"/>
          <w:lang w:eastAsia="ko-KR"/>
        </w:rPr>
        <w:t xml:space="preserve"> and the reference list identifier </w:t>
      </w:r>
      <w:proofErr w:type="spellStart"/>
      <w:r w:rsidRPr="005849D0">
        <w:rPr>
          <w:sz w:val="20"/>
          <w:szCs w:val="20"/>
          <w:lang w:eastAsia="ko-KR"/>
        </w:rPr>
        <w:t>listCol</w:t>
      </w:r>
      <w:proofErr w:type="spellEnd"/>
      <w:r w:rsidRPr="005849D0">
        <w:rPr>
          <w:sz w:val="20"/>
          <w:szCs w:val="20"/>
          <w:lang w:eastAsia="ko-KR"/>
        </w:rPr>
        <w:t xml:space="preserve"> are derived as follows.</w:t>
      </w:r>
    </w:p>
    <w:p w:rsidR="00CA4966" w:rsidRPr="005849D0" w:rsidRDefault="00CA4966" w:rsidP="00CA4966">
      <w:pPr>
        <w:pStyle w:val="3U2"/>
        <w:numPr>
          <w:ilvl w:val="0"/>
          <w:numId w:val="0"/>
        </w:numPr>
        <w:ind w:left="714"/>
        <w:textAlignment w:val="baseline"/>
        <w:rPr>
          <w:sz w:val="20"/>
          <w:szCs w:val="20"/>
          <w:lang w:eastAsia="ko-KR"/>
        </w:rPr>
      </w:pPr>
      <w:bookmarkStart w:id="81" w:name="OLE_LINK123"/>
      <w:bookmarkStart w:id="82" w:name="OLE_LINK124"/>
      <w:proofErr w:type="spellStart"/>
      <w:r w:rsidRPr="005849D0">
        <w:rPr>
          <w:sz w:val="20"/>
          <w:szCs w:val="20"/>
          <w:highlight w:val="yellow"/>
          <w:lang w:eastAsia="ko-KR"/>
        </w:rPr>
        <w:t>ICFlag</w:t>
      </w:r>
      <w:bookmarkEnd w:id="81"/>
      <w:bookmarkEnd w:id="82"/>
      <w:r w:rsidR="00FA08C0">
        <w:rPr>
          <w:sz w:val="20"/>
          <w:szCs w:val="20"/>
          <w:highlight w:val="yellow"/>
          <w:lang w:eastAsia="ko-KR"/>
        </w:rPr>
        <w:t>Col</w:t>
      </w:r>
      <w:proofErr w:type="spellEnd"/>
      <w:r w:rsidRPr="005849D0">
        <w:rPr>
          <w:sz w:val="20"/>
          <w:szCs w:val="20"/>
          <w:highlight w:val="yellow"/>
          <w:lang w:eastAsia="ko-KR"/>
        </w:rPr>
        <w:t xml:space="preserve"> is set equal to </w:t>
      </w:r>
      <w:proofErr w:type="spellStart"/>
      <w:r w:rsidRPr="005849D0">
        <w:rPr>
          <w:sz w:val="20"/>
          <w:szCs w:val="20"/>
          <w:highlight w:val="yellow"/>
          <w:lang w:eastAsia="ko-KR"/>
        </w:rPr>
        <w:t>ICFlag</w:t>
      </w:r>
      <w:proofErr w:type="spellEnd"/>
      <w:r w:rsidRPr="005849D0">
        <w:rPr>
          <w:sz w:val="20"/>
          <w:szCs w:val="20"/>
          <w:highlight w:val="yellow"/>
          <w:lang w:eastAsia="ko-KR"/>
        </w:rPr>
        <w:t xml:space="preserve"> </w:t>
      </w:r>
      <w:proofErr w:type="gramStart"/>
      <w:r w:rsidRPr="005849D0">
        <w:rPr>
          <w:sz w:val="20"/>
          <w:szCs w:val="20"/>
          <w:highlight w:val="yellow"/>
          <w:lang w:eastAsia="ko-KR"/>
        </w:rPr>
        <w:t>[ </w:t>
      </w:r>
      <w:proofErr w:type="spellStart"/>
      <w:r w:rsidRPr="005849D0">
        <w:rPr>
          <w:sz w:val="20"/>
          <w:szCs w:val="20"/>
          <w:highlight w:val="yellow"/>
          <w:lang w:eastAsia="ko-KR"/>
        </w:rPr>
        <w:t>xPCol</w:t>
      </w:r>
      <w:proofErr w:type="spellEnd"/>
      <w:proofErr w:type="gramEnd"/>
      <w:r w:rsidRPr="005849D0">
        <w:rPr>
          <w:sz w:val="20"/>
          <w:szCs w:val="20"/>
          <w:highlight w:val="yellow"/>
          <w:lang w:eastAsia="ko-KR"/>
        </w:rPr>
        <w:t> ][ </w:t>
      </w:r>
      <w:proofErr w:type="spellStart"/>
      <w:r w:rsidRPr="005849D0">
        <w:rPr>
          <w:sz w:val="20"/>
          <w:szCs w:val="20"/>
          <w:highlight w:val="yellow"/>
          <w:lang w:eastAsia="ko-KR"/>
        </w:rPr>
        <w:t>yPCol</w:t>
      </w:r>
      <w:proofErr w:type="spellEnd"/>
      <w:r w:rsidRPr="005849D0">
        <w:rPr>
          <w:sz w:val="20"/>
          <w:szCs w:val="20"/>
          <w:highlight w:val="yellow"/>
          <w:lang w:eastAsia="ko-KR"/>
        </w:rPr>
        <w:t> ].</w:t>
      </w:r>
    </w:p>
    <w:p w:rsidR="006201F7" w:rsidRPr="005849D0" w:rsidRDefault="006201F7" w:rsidP="006201F7"/>
    <w:p w:rsidR="006201F7" w:rsidRPr="005849D0" w:rsidRDefault="006201F7" w:rsidP="006201F7">
      <w:pPr>
        <w:pStyle w:val="3H4"/>
        <w:numPr>
          <w:ilvl w:val="0"/>
          <w:numId w:val="0"/>
        </w:numPr>
        <w:rPr>
          <w:sz w:val="20"/>
          <w:szCs w:val="20"/>
        </w:rPr>
      </w:pPr>
      <w:bookmarkStart w:id="83" w:name="OLE_LINK113"/>
      <w:bookmarkStart w:id="84" w:name="OLE_LINK114"/>
      <w:bookmarkStart w:id="85" w:name="OLE_LINK127"/>
      <w:bookmarkStart w:id="86" w:name="OLE_LINK128"/>
      <w:r w:rsidRPr="005849D0">
        <w:rPr>
          <w:sz w:val="20"/>
          <w:szCs w:val="20"/>
        </w:rPr>
        <w:t xml:space="preserve">H </w:t>
      </w:r>
      <w:proofErr w:type="gramStart"/>
      <w:r w:rsidRPr="005849D0">
        <w:rPr>
          <w:sz w:val="20"/>
          <w:szCs w:val="20"/>
        </w:rPr>
        <w:t xml:space="preserve">8.5.2.1.9  </w:t>
      </w:r>
      <w:bookmarkStart w:id="87" w:name="OLE_LINK100"/>
      <w:bookmarkStart w:id="88" w:name="OLE_LINK101"/>
      <w:bookmarkEnd w:id="77"/>
      <w:bookmarkEnd w:id="83"/>
      <w:bookmarkEnd w:id="84"/>
      <w:bookmarkEnd w:id="85"/>
      <w:bookmarkEnd w:id="86"/>
      <w:r w:rsidRPr="005849D0">
        <w:rPr>
          <w:sz w:val="20"/>
          <w:szCs w:val="20"/>
        </w:rPr>
        <w:t>Derivation</w:t>
      </w:r>
      <w:proofErr w:type="gramEnd"/>
      <w:r w:rsidRPr="005849D0">
        <w:rPr>
          <w:sz w:val="20"/>
          <w:szCs w:val="20"/>
        </w:rPr>
        <w:t xml:space="preserve"> process for inter-view merge candidates</w:t>
      </w:r>
    </w:p>
    <w:p w:rsidR="006201F7" w:rsidRPr="005849D0" w:rsidRDefault="006201F7" w:rsidP="006201F7">
      <w:pPr>
        <w:pStyle w:val="3N0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>Outputs of this process are (with X being 0 or 1, respectively)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</w:rPr>
      </w:pPr>
      <w:proofErr w:type="gramStart"/>
      <w:r w:rsidRPr="005849D0">
        <w:rPr>
          <w:sz w:val="20"/>
          <w:szCs w:val="20"/>
        </w:rPr>
        <w:t>a</w:t>
      </w:r>
      <w:proofErr w:type="gramEnd"/>
      <w:r w:rsidRPr="005849D0">
        <w:rPr>
          <w:sz w:val="20"/>
          <w:szCs w:val="20"/>
        </w:rPr>
        <w:t xml:space="preserve"> view order index </w:t>
      </w:r>
      <w:proofErr w:type="spellStart"/>
      <w:r w:rsidRPr="005849D0">
        <w:rPr>
          <w:sz w:val="20"/>
          <w:szCs w:val="20"/>
        </w:rPr>
        <w:t>refViewIdx</w:t>
      </w:r>
      <w:proofErr w:type="spellEnd"/>
      <w:r w:rsidRPr="005849D0">
        <w:rPr>
          <w:sz w:val="20"/>
          <w:szCs w:val="20"/>
        </w:rPr>
        <w:t xml:space="preserve"> specifying a reference view.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the availability flags </w:t>
      </w:r>
      <w:proofErr w:type="spellStart"/>
      <w:r w:rsidRPr="005849D0">
        <w:rPr>
          <w:sz w:val="20"/>
          <w:szCs w:val="20"/>
          <w:lang w:eastAsia="ko-KR"/>
        </w:rPr>
        <w:t>availableFlagIvMC</w:t>
      </w:r>
      <w:proofErr w:type="spellEnd"/>
      <w:r w:rsidRPr="005849D0">
        <w:rPr>
          <w:sz w:val="20"/>
          <w:szCs w:val="20"/>
          <w:lang w:eastAsia="ko-KR"/>
        </w:rPr>
        <w:t xml:space="preserve"> and </w:t>
      </w:r>
      <w:proofErr w:type="spellStart"/>
      <w:r w:rsidRPr="005849D0">
        <w:rPr>
          <w:sz w:val="20"/>
          <w:szCs w:val="20"/>
          <w:lang w:eastAsia="ko-KR"/>
        </w:rPr>
        <w:t>availableFlagIvDC</w:t>
      </w:r>
      <w:proofErr w:type="spellEnd"/>
      <w:r w:rsidRPr="005849D0">
        <w:rPr>
          <w:sz w:val="20"/>
          <w:szCs w:val="20"/>
          <w:lang w:eastAsia="ko-KR"/>
        </w:rPr>
        <w:t xml:space="preserve"> </w:t>
      </w:r>
      <w:r w:rsidRPr="005849D0">
        <w:rPr>
          <w:sz w:val="20"/>
          <w:szCs w:val="20"/>
        </w:rPr>
        <w:t>specifying whether the inter-view merge candidates are available,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the reference indices </w:t>
      </w:r>
      <w:proofErr w:type="spellStart"/>
      <w:r w:rsidRPr="005849D0">
        <w:rPr>
          <w:sz w:val="20"/>
          <w:szCs w:val="20"/>
          <w:lang w:eastAsia="ko-KR"/>
        </w:rPr>
        <w:t>refIdxLXIvMC</w:t>
      </w:r>
      <w:proofErr w:type="spellEnd"/>
      <w:r w:rsidRPr="005849D0">
        <w:rPr>
          <w:sz w:val="20"/>
          <w:szCs w:val="20"/>
          <w:lang w:eastAsia="ko-KR"/>
        </w:rPr>
        <w:t xml:space="preserve"> and </w:t>
      </w:r>
      <w:proofErr w:type="spellStart"/>
      <w:r w:rsidRPr="005849D0">
        <w:rPr>
          <w:sz w:val="20"/>
          <w:szCs w:val="20"/>
          <w:lang w:eastAsia="ko-KR"/>
        </w:rPr>
        <w:t>refIdxLXIvDC</w:t>
      </w:r>
      <w:proofErr w:type="spellEnd"/>
      <w:r w:rsidRPr="005849D0">
        <w:rPr>
          <w:sz w:val="20"/>
          <w:szCs w:val="20"/>
          <w:lang w:eastAsia="ko-KR"/>
        </w:rPr>
        <w:t xml:space="preserve">, 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</w:rPr>
        <w:t xml:space="preserve">the prediction list utilization flags </w:t>
      </w:r>
      <w:proofErr w:type="spellStart"/>
      <w:r w:rsidRPr="005849D0">
        <w:rPr>
          <w:sz w:val="20"/>
          <w:szCs w:val="20"/>
        </w:rPr>
        <w:t>predFlagLXIvMC</w:t>
      </w:r>
      <w:proofErr w:type="spellEnd"/>
      <w:r w:rsidRPr="005849D0">
        <w:rPr>
          <w:sz w:val="20"/>
          <w:szCs w:val="20"/>
        </w:rPr>
        <w:t xml:space="preserve"> and </w:t>
      </w:r>
      <w:proofErr w:type="spellStart"/>
      <w:r w:rsidRPr="005849D0">
        <w:rPr>
          <w:sz w:val="20"/>
          <w:szCs w:val="20"/>
        </w:rPr>
        <w:t>predFlagLXIvDC</w:t>
      </w:r>
      <w:proofErr w:type="spellEnd"/>
      <w:r w:rsidRPr="005849D0">
        <w:rPr>
          <w:sz w:val="20"/>
          <w:szCs w:val="20"/>
        </w:rPr>
        <w:t>,</w:t>
      </w:r>
      <w:r w:rsidRPr="005849D0">
        <w:rPr>
          <w:sz w:val="20"/>
          <w:szCs w:val="20"/>
          <w:lang w:eastAsia="ko-KR"/>
        </w:rPr>
        <w:t xml:space="preserve"> 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lastRenderedPageBreak/>
        <w:t xml:space="preserve">the motion vectors </w:t>
      </w:r>
      <w:proofErr w:type="spellStart"/>
      <w:r w:rsidRPr="005849D0">
        <w:rPr>
          <w:sz w:val="20"/>
          <w:szCs w:val="20"/>
          <w:lang w:eastAsia="ko-KR"/>
        </w:rPr>
        <w:t>mvLXIvMC</w:t>
      </w:r>
      <w:proofErr w:type="spellEnd"/>
      <w:r w:rsidRPr="005849D0">
        <w:rPr>
          <w:sz w:val="20"/>
          <w:szCs w:val="20"/>
          <w:lang w:eastAsia="ko-KR"/>
        </w:rPr>
        <w:t xml:space="preserve"> and </w:t>
      </w:r>
      <w:proofErr w:type="spellStart"/>
      <w:r w:rsidRPr="005849D0">
        <w:rPr>
          <w:sz w:val="20"/>
          <w:szCs w:val="20"/>
          <w:lang w:eastAsia="ko-KR"/>
        </w:rPr>
        <w:t>mvLXIvDC</w:t>
      </w:r>
      <w:proofErr w:type="spellEnd"/>
      <w:r w:rsidRPr="005849D0">
        <w:rPr>
          <w:sz w:val="20"/>
          <w:szCs w:val="20"/>
          <w:lang w:eastAsia="ko-KR"/>
        </w:rPr>
        <w:t xml:space="preserve">, </w:t>
      </w:r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  <w:highlight w:val="yellow"/>
          <w:lang w:eastAsia="ko-KR"/>
        </w:rPr>
      </w:pPr>
      <w:r w:rsidRPr="005849D0">
        <w:rPr>
          <w:sz w:val="20"/>
          <w:szCs w:val="20"/>
          <w:highlight w:val="yellow"/>
          <w:lang w:eastAsia="ko-KR"/>
        </w:rPr>
        <w:t xml:space="preserve">the IC flag </w:t>
      </w:r>
      <w:bookmarkStart w:id="89" w:name="OLE_LINK105"/>
      <w:bookmarkStart w:id="90" w:name="OLE_LINK106"/>
      <w:proofErr w:type="spellStart"/>
      <w:r w:rsidRPr="005849D0">
        <w:rPr>
          <w:sz w:val="20"/>
          <w:szCs w:val="20"/>
          <w:highlight w:val="yellow"/>
          <w:lang w:eastAsia="ko-KR"/>
        </w:rPr>
        <w:t>I</w:t>
      </w:r>
      <w:bookmarkStart w:id="91" w:name="OLE_LINK107"/>
      <w:bookmarkStart w:id="92" w:name="OLE_LINK108"/>
      <w:r w:rsidRPr="005849D0">
        <w:rPr>
          <w:sz w:val="20"/>
          <w:szCs w:val="20"/>
          <w:highlight w:val="yellow"/>
          <w:lang w:eastAsia="ko-KR"/>
        </w:rPr>
        <w:t>CFlagIvMC</w:t>
      </w:r>
      <w:bookmarkEnd w:id="91"/>
      <w:bookmarkEnd w:id="92"/>
      <w:proofErr w:type="spellEnd"/>
      <w:r w:rsidRPr="005849D0">
        <w:rPr>
          <w:sz w:val="20"/>
          <w:szCs w:val="20"/>
          <w:highlight w:val="yellow"/>
          <w:lang w:eastAsia="ko-KR"/>
        </w:rPr>
        <w:t xml:space="preserve"> and </w:t>
      </w:r>
      <w:bookmarkStart w:id="93" w:name="OLE_LINK135"/>
      <w:bookmarkStart w:id="94" w:name="OLE_LINK136"/>
      <w:proofErr w:type="spellStart"/>
      <w:r w:rsidRPr="005849D0">
        <w:rPr>
          <w:sz w:val="20"/>
          <w:szCs w:val="20"/>
          <w:highlight w:val="yellow"/>
          <w:lang w:eastAsia="ko-KR"/>
        </w:rPr>
        <w:t>ICFlagIvDC</w:t>
      </w:r>
      <w:bookmarkEnd w:id="89"/>
      <w:bookmarkEnd w:id="90"/>
      <w:bookmarkEnd w:id="93"/>
      <w:bookmarkEnd w:id="94"/>
      <w:proofErr w:type="spellEnd"/>
    </w:p>
    <w:p w:rsidR="006201F7" w:rsidRPr="005849D0" w:rsidRDefault="006201F7" w:rsidP="006201F7">
      <w:pPr>
        <w:pStyle w:val="3D0"/>
        <w:textAlignment w:val="baseline"/>
        <w:rPr>
          <w:sz w:val="20"/>
          <w:szCs w:val="20"/>
        </w:rPr>
      </w:pPr>
      <w:proofErr w:type="gramStart"/>
      <w:r w:rsidRPr="005849D0">
        <w:rPr>
          <w:sz w:val="20"/>
          <w:szCs w:val="20"/>
          <w:lang w:eastAsia="ko-KR"/>
        </w:rPr>
        <w:t>the</w:t>
      </w:r>
      <w:proofErr w:type="gramEnd"/>
      <w:r w:rsidRPr="005849D0">
        <w:rPr>
          <w:sz w:val="20"/>
          <w:szCs w:val="20"/>
          <w:lang w:eastAsia="ko-KR"/>
        </w:rPr>
        <w:t xml:space="preserve"> disparity vector </w:t>
      </w:r>
      <w:proofErr w:type="spellStart"/>
      <w:r w:rsidRPr="005849D0">
        <w:rPr>
          <w:sz w:val="20"/>
          <w:szCs w:val="20"/>
          <w:lang w:eastAsia="ko-KR"/>
        </w:rPr>
        <w:t>mvDisp</w:t>
      </w:r>
      <w:proofErr w:type="spellEnd"/>
      <w:r w:rsidRPr="005849D0">
        <w:rPr>
          <w:sz w:val="20"/>
          <w:szCs w:val="20"/>
          <w:lang w:eastAsia="ko-KR"/>
        </w:rPr>
        <w:t xml:space="preserve">. </w:t>
      </w:r>
    </w:p>
    <w:p w:rsidR="006201F7" w:rsidRPr="005849D0" w:rsidRDefault="006201F7" w:rsidP="006201F7">
      <w:pPr>
        <w:pStyle w:val="3D0"/>
        <w:numPr>
          <w:ilvl w:val="0"/>
          <w:numId w:val="0"/>
        </w:numPr>
        <w:textAlignment w:val="baseline"/>
        <w:rPr>
          <w:sz w:val="20"/>
          <w:szCs w:val="20"/>
        </w:rPr>
      </w:pPr>
      <w:proofErr w:type="spellStart"/>
      <w:r w:rsidRPr="005849D0">
        <w:rPr>
          <w:sz w:val="20"/>
          <w:szCs w:val="20"/>
          <w:highlight w:val="yellow"/>
          <w:lang w:eastAsia="ko-KR"/>
        </w:rPr>
        <w:t>CFlagIvMC</w:t>
      </w:r>
      <w:proofErr w:type="spellEnd"/>
      <w:r w:rsidRPr="005849D0">
        <w:rPr>
          <w:sz w:val="20"/>
          <w:szCs w:val="20"/>
          <w:lang w:eastAsia="ko-KR"/>
        </w:rPr>
        <w:t xml:space="preserve"> is set to zero.</w:t>
      </w:r>
    </w:p>
    <w:bookmarkEnd w:id="87"/>
    <w:bookmarkEnd w:id="88"/>
    <w:p w:rsidR="005849D0" w:rsidRPr="005849D0" w:rsidRDefault="005849D0" w:rsidP="005849D0">
      <w:pPr>
        <w:pStyle w:val="3N0"/>
        <w:rPr>
          <w:sz w:val="20"/>
          <w:szCs w:val="20"/>
        </w:rPr>
      </w:pPr>
      <w:r w:rsidRPr="005849D0">
        <w:rPr>
          <w:sz w:val="20"/>
          <w:szCs w:val="20"/>
        </w:rPr>
        <w:t xml:space="preserve">The derivation process for a disparity vector as specified in </w:t>
      </w:r>
      <w:proofErr w:type="spellStart"/>
      <w:r w:rsidRPr="005849D0">
        <w:rPr>
          <w:sz w:val="20"/>
          <w:szCs w:val="20"/>
        </w:rPr>
        <w:t>subclause</w:t>
      </w:r>
      <w:proofErr w:type="spellEnd"/>
      <w:r w:rsidRPr="005849D0">
        <w:rPr>
          <w:sz w:val="20"/>
          <w:szCs w:val="20"/>
        </w:rPr>
        <w:t xml:space="preserve"> </w:t>
      </w:r>
      <w:fldSimple w:instr=" REF _Ref327881662 \r \h  \* MERGEFORMAT " w:fldLock="1">
        <w:r w:rsidRPr="005849D0">
          <w:rPr>
            <w:sz w:val="20"/>
            <w:szCs w:val="20"/>
          </w:rPr>
          <w:t>H.8.5.4</w:t>
        </w:r>
      </w:fldSimple>
      <w:r w:rsidRPr="005849D0">
        <w:rPr>
          <w:sz w:val="20"/>
          <w:szCs w:val="20"/>
        </w:rPr>
        <w:t xml:space="preserve"> is invoked with the </w:t>
      </w:r>
      <w:proofErr w:type="spellStart"/>
      <w:r w:rsidRPr="005849D0">
        <w:rPr>
          <w:sz w:val="20"/>
          <w:szCs w:val="20"/>
        </w:rPr>
        <w:t>luma</w:t>
      </w:r>
      <w:proofErr w:type="spellEnd"/>
      <w:r w:rsidRPr="005849D0">
        <w:rPr>
          <w:sz w:val="20"/>
          <w:szCs w:val="20"/>
        </w:rPr>
        <w:t xml:space="preserve"> location</w:t>
      </w:r>
      <w:r w:rsidRPr="005849D0">
        <w:rPr>
          <w:sz w:val="20"/>
          <w:szCs w:val="20"/>
          <w:lang w:eastAsia="ko-KR"/>
        </w:rPr>
        <w:t xml:space="preserve">s </w:t>
      </w:r>
      <w:proofErr w:type="gramStart"/>
      <w:r w:rsidRPr="005849D0">
        <w:rPr>
          <w:sz w:val="20"/>
          <w:szCs w:val="20"/>
          <w:lang w:eastAsia="ko-KR"/>
        </w:rPr>
        <w:t>( </w:t>
      </w:r>
      <w:proofErr w:type="spellStart"/>
      <w:r w:rsidRPr="005849D0">
        <w:rPr>
          <w:sz w:val="20"/>
          <w:szCs w:val="20"/>
          <w:lang w:eastAsia="ko-KR"/>
        </w:rPr>
        <w:t>xC</w:t>
      </w:r>
      <w:proofErr w:type="spellEnd"/>
      <w:proofErr w:type="gramEnd"/>
      <w:r w:rsidRPr="005849D0">
        <w:rPr>
          <w:sz w:val="20"/>
          <w:szCs w:val="20"/>
          <w:lang w:eastAsia="ko-KR"/>
        </w:rPr>
        <w:t>, </w:t>
      </w:r>
      <w:proofErr w:type="spellStart"/>
      <w:r w:rsidRPr="005849D0">
        <w:rPr>
          <w:sz w:val="20"/>
          <w:szCs w:val="20"/>
          <w:lang w:eastAsia="ko-KR"/>
        </w:rPr>
        <w:t>yC</w:t>
      </w:r>
      <w:proofErr w:type="spellEnd"/>
      <w:r w:rsidRPr="005849D0">
        <w:rPr>
          <w:sz w:val="20"/>
          <w:szCs w:val="20"/>
          <w:lang w:eastAsia="ko-KR"/>
        </w:rPr>
        <w:t> ) and</w:t>
      </w:r>
      <w:r w:rsidRPr="005849D0">
        <w:rPr>
          <w:sz w:val="20"/>
          <w:szCs w:val="20"/>
        </w:rPr>
        <w:t xml:space="preserve"> ( </w:t>
      </w:r>
      <w:proofErr w:type="spellStart"/>
      <w:r w:rsidRPr="005849D0">
        <w:rPr>
          <w:sz w:val="20"/>
          <w:szCs w:val="20"/>
        </w:rPr>
        <w:t>xP</w:t>
      </w:r>
      <w:proofErr w:type="spellEnd"/>
      <w:r w:rsidRPr="005849D0">
        <w:rPr>
          <w:sz w:val="20"/>
          <w:szCs w:val="20"/>
        </w:rPr>
        <w:t>, </w:t>
      </w:r>
      <w:proofErr w:type="spellStart"/>
      <w:r w:rsidRPr="005849D0">
        <w:rPr>
          <w:sz w:val="20"/>
          <w:szCs w:val="20"/>
        </w:rPr>
        <w:t>yP</w:t>
      </w:r>
      <w:proofErr w:type="spellEnd"/>
      <w:r w:rsidRPr="005849D0">
        <w:rPr>
          <w:sz w:val="20"/>
          <w:szCs w:val="20"/>
        </w:rPr>
        <w:t> )</w:t>
      </w:r>
      <w:r w:rsidRPr="005849D0">
        <w:rPr>
          <w:sz w:val="20"/>
          <w:szCs w:val="20"/>
          <w:lang w:eastAsia="ko-KR"/>
        </w:rPr>
        <w:t xml:space="preserve">, the coding block size </w:t>
      </w:r>
      <w:proofErr w:type="spellStart"/>
      <w:r w:rsidRPr="005849D0">
        <w:rPr>
          <w:sz w:val="20"/>
          <w:szCs w:val="20"/>
          <w:lang w:eastAsia="ko-KR"/>
        </w:rPr>
        <w:t>nCS</w:t>
      </w:r>
      <w:proofErr w:type="spellEnd"/>
      <w:r w:rsidRPr="005849D0">
        <w:rPr>
          <w:sz w:val="20"/>
          <w:szCs w:val="20"/>
          <w:lang w:eastAsia="ko-KR"/>
        </w:rPr>
        <w:t xml:space="preserve">, </w:t>
      </w:r>
      <w:r w:rsidRPr="005849D0">
        <w:rPr>
          <w:sz w:val="20"/>
          <w:szCs w:val="20"/>
        </w:rPr>
        <w:t xml:space="preserve">the variables </w:t>
      </w:r>
      <w:proofErr w:type="spellStart"/>
      <w:r w:rsidRPr="005849D0">
        <w:rPr>
          <w:sz w:val="20"/>
          <w:szCs w:val="20"/>
        </w:rPr>
        <w:t>nPSW</w:t>
      </w:r>
      <w:proofErr w:type="spellEnd"/>
      <w:r w:rsidRPr="005849D0">
        <w:rPr>
          <w:sz w:val="20"/>
          <w:szCs w:val="20"/>
        </w:rPr>
        <w:t xml:space="preserve"> and </w:t>
      </w:r>
      <w:proofErr w:type="spellStart"/>
      <w:r w:rsidRPr="005849D0">
        <w:rPr>
          <w:sz w:val="20"/>
          <w:szCs w:val="20"/>
        </w:rPr>
        <w:t>nPSH</w:t>
      </w:r>
      <w:proofErr w:type="spellEnd"/>
      <w:r w:rsidRPr="005849D0">
        <w:rPr>
          <w:sz w:val="20"/>
          <w:szCs w:val="20"/>
        </w:rPr>
        <w:t xml:space="preserve">, </w:t>
      </w:r>
      <w:r w:rsidRPr="005849D0">
        <w:rPr>
          <w:sz w:val="20"/>
          <w:szCs w:val="20"/>
          <w:lang w:eastAsia="ko-KR"/>
        </w:rPr>
        <w:t xml:space="preserve">the partition index </w:t>
      </w:r>
      <w:proofErr w:type="spellStart"/>
      <w:r w:rsidRPr="005849D0">
        <w:rPr>
          <w:sz w:val="20"/>
          <w:szCs w:val="20"/>
          <w:lang w:eastAsia="ko-KR"/>
        </w:rPr>
        <w:t>partIdx</w:t>
      </w:r>
      <w:proofErr w:type="spellEnd"/>
      <w:r w:rsidRPr="005849D0">
        <w:rPr>
          <w:sz w:val="20"/>
          <w:szCs w:val="20"/>
        </w:rPr>
        <w:t xml:space="preserve">, the variable </w:t>
      </w:r>
      <w:proofErr w:type="spellStart"/>
      <w:r w:rsidRPr="005849D0">
        <w:rPr>
          <w:sz w:val="20"/>
          <w:szCs w:val="20"/>
        </w:rPr>
        <w:t>deriveFromDepthFlag</w:t>
      </w:r>
      <w:proofErr w:type="spellEnd"/>
      <w:r w:rsidRPr="005849D0">
        <w:rPr>
          <w:sz w:val="20"/>
          <w:szCs w:val="20"/>
        </w:rPr>
        <w:t xml:space="preserve"> being equal to 1, as the inputs and the outputs are the view order index of the reference view </w:t>
      </w:r>
      <w:proofErr w:type="spellStart"/>
      <w:r w:rsidRPr="005849D0">
        <w:rPr>
          <w:sz w:val="20"/>
          <w:szCs w:val="20"/>
        </w:rPr>
        <w:t>refViewIdx</w:t>
      </w:r>
      <w:proofErr w:type="spellEnd"/>
      <w:r w:rsidRPr="005849D0">
        <w:rPr>
          <w:sz w:val="20"/>
          <w:szCs w:val="20"/>
        </w:rPr>
        <w:t>,</w:t>
      </w:r>
      <w:r w:rsidRPr="005849D0" w:rsidDel="00376A07">
        <w:rPr>
          <w:sz w:val="20"/>
          <w:szCs w:val="20"/>
        </w:rPr>
        <w:t xml:space="preserve"> </w:t>
      </w:r>
      <w:r w:rsidRPr="005849D0">
        <w:rPr>
          <w:sz w:val="20"/>
          <w:szCs w:val="20"/>
          <w:highlight w:val="yellow"/>
        </w:rPr>
        <w:t xml:space="preserve">the IC flag </w:t>
      </w:r>
      <w:proofErr w:type="spellStart"/>
      <w:r w:rsidRPr="005849D0">
        <w:rPr>
          <w:sz w:val="20"/>
          <w:szCs w:val="20"/>
          <w:highlight w:val="yellow"/>
          <w:lang w:eastAsia="ko-KR"/>
        </w:rPr>
        <w:t>ICFlagIvDC</w:t>
      </w:r>
      <w:proofErr w:type="spellEnd"/>
      <w:r w:rsidRPr="005849D0">
        <w:rPr>
          <w:sz w:val="20"/>
          <w:szCs w:val="20"/>
          <w:highlight w:val="yellow"/>
        </w:rPr>
        <w:t>,</w:t>
      </w:r>
      <w:r w:rsidRPr="005849D0">
        <w:rPr>
          <w:sz w:val="20"/>
          <w:szCs w:val="20"/>
        </w:rPr>
        <w:t xml:space="preserve"> the flag </w:t>
      </w:r>
      <w:proofErr w:type="spellStart"/>
      <w:r w:rsidRPr="005849D0">
        <w:rPr>
          <w:sz w:val="20"/>
          <w:szCs w:val="20"/>
        </w:rPr>
        <w:t>availableDV</w:t>
      </w:r>
      <w:proofErr w:type="spellEnd"/>
      <w:r w:rsidRPr="005849D0">
        <w:rPr>
          <w:sz w:val="20"/>
          <w:szCs w:val="20"/>
        </w:rPr>
        <w:t xml:space="preserve"> and the disparity vector </w:t>
      </w:r>
      <w:proofErr w:type="spellStart"/>
      <w:r w:rsidRPr="005849D0">
        <w:rPr>
          <w:sz w:val="20"/>
          <w:szCs w:val="20"/>
        </w:rPr>
        <w:t>mvDisp</w:t>
      </w:r>
      <w:proofErr w:type="spellEnd"/>
      <w:r w:rsidRPr="005849D0">
        <w:rPr>
          <w:sz w:val="20"/>
          <w:szCs w:val="20"/>
        </w:rPr>
        <w:t>.</w:t>
      </w:r>
    </w:p>
    <w:p w:rsidR="000C7037" w:rsidRPr="005849D0" w:rsidRDefault="000C7037" w:rsidP="000C7037"/>
    <w:p w:rsidR="00025A85" w:rsidRPr="005849D0" w:rsidRDefault="00025A85" w:rsidP="00025A85">
      <w:pPr>
        <w:pStyle w:val="3H3"/>
        <w:numPr>
          <w:ilvl w:val="0"/>
          <w:numId w:val="0"/>
        </w:numPr>
        <w:rPr>
          <w:sz w:val="20"/>
          <w:szCs w:val="20"/>
        </w:rPr>
      </w:pPr>
      <w:bookmarkStart w:id="95" w:name="OLE_LINK144"/>
      <w:bookmarkStart w:id="96" w:name="OLE_LINK145"/>
      <w:r w:rsidRPr="005849D0">
        <w:rPr>
          <w:sz w:val="20"/>
          <w:szCs w:val="20"/>
        </w:rPr>
        <w:t xml:space="preserve">H.8.5.2.2 </w:t>
      </w:r>
      <w:bookmarkEnd w:id="95"/>
      <w:bookmarkEnd w:id="96"/>
      <w:r w:rsidRPr="005849D0">
        <w:rPr>
          <w:sz w:val="20"/>
          <w:szCs w:val="20"/>
        </w:rPr>
        <w:t>Decoding process for inter prediction samples</w:t>
      </w:r>
    </w:p>
    <w:p w:rsidR="00025A85" w:rsidRPr="005849D0" w:rsidRDefault="00025A85" w:rsidP="00025A85">
      <w:pPr>
        <w:pStyle w:val="3N0"/>
        <w:rPr>
          <w:sz w:val="20"/>
          <w:szCs w:val="20"/>
          <w:lang w:eastAsia="ko-KR"/>
        </w:rPr>
      </w:pPr>
      <w:r w:rsidRPr="005849D0">
        <w:rPr>
          <w:sz w:val="20"/>
          <w:szCs w:val="20"/>
        </w:rPr>
        <w:t xml:space="preserve">The </w:t>
      </w:r>
      <w:r w:rsidRPr="005849D0">
        <w:rPr>
          <w:sz w:val="20"/>
          <w:szCs w:val="20"/>
          <w:lang w:eastAsia="ko-KR"/>
        </w:rPr>
        <w:t>variable</w:t>
      </w:r>
      <w:r w:rsidRPr="005849D0">
        <w:rPr>
          <w:sz w:val="20"/>
          <w:szCs w:val="20"/>
        </w:rPr>
        <w:t xml:space="preserve"> </w:t>
      </w:r>
      <w:proofErr w:type="spellStart"/>
      <w:r w:rsidRPr="005849D0">
        <w:rPr>
          <w:sz w:val="20"/>
          <w:szCs w:val="20"/>
        </w:rPr>
        <w:t>nCS</w:t>
      </w:r>
      <w:r w:rsidRPr="005849D0">
        <w:rPr>
          <w:sz w:val="20"/>
          <w:szCs w:val="20"/>
          <w:vertAlign w:val="subscript"/>
        </w:rPr>
        <w:t>L</w:t>
      </w:r>
      <w:proofErr w:type="spellEnd"/>
      <w:r w:rsidRPr="005849D0">
        <w:rPr>
          <w:sz w:val="20"/>
          <w:szCs w:val="20"/>
        </w:rPr>
        <w:t xml:space="preserve"> is set equal to </w:t>
      </w:r>
      <w:proofErr w:type="spellStart"/>
      <w:r w:rsidRPr="005849D0">
        <w:rPr>
          <w:sz w:val="20"/>
          <w:szCs w:val="20"/>
          <w:lang w:eastAsia="ko-KR"/>
        </w:rPr>
        <w:t>nCS</w:t>
      </w:r>
      <w:proofErr w:type="spellEnd"/>
      <w:r w:rsidRPr="005849D0">
        <w:rPr>
          <w:sz w:val="20"/>
          <w:szCs w:val="20"/>
        </w:rPr>
        <w:t xml:space="preserve"> and the variable </w:t>
      </w:r>
      <w:proofErr w:type="spellStart"/>
      <w:r w:rsidRPr="005849D0">
        <w:rPr>
          <w:sz w:val="20"/>
          <w:szCs w:val="20"/>
        </w:rPr>
        <w:t>nCS</w:t>
      </w:r>
      <w:r w:rsidRPr="005849D0">
        <w:rPr>
          <w:sz w:val="20"/>
          <w:szCs w:val="20"/>
          <w:vertAlign w:val="subscript"/>
        </w:rPr>
        <w:t>C</w:t>
      </w:r>
      <w:proofErr w:type="spellEnd"/>
      <w:r w:rsidRPr="005849D0">
        <w:rPr>
          <w:sz w:val="20"/>
          <w:szCs w:val="20"/>
        </w:rPr>
        <w:t xml:space="preserve"> is set equal to </w:t>
      </w:r>
      <w:proofErr w:type="spellStart"/>
      <w:r w:rsidRPr="005849D0">
        <w:rPr>
          <w:sz w:val="20"/>
          <w:szCs w:val="20"/>
          <w:lang w:eastAsia="ko-KR"/>
        </w:rPr>
        <w:t>nCS</w:t>
      </w:r>
      <w:proofErr w:type="spellEnd"/>
      <w:r w:rsidRPr="005849D0">
        <w:rPr>
          <w:sz w:val="20"/>
          <w:szCs w:val="20"/>
        </w:rPr>
        <w:t> &gt;&gt; 1.</w:t>
      </w:r>
      <w:r w:rsidRPr="005849D0">
        <w:rPr>
          <w:sz w:val="20"/>
          <w:szCs w:val="20"/>
          <w:lang w:eastAsia="ko-KR"/>
        </w:rPr>
        <w:t xml:space="preserve"> </w:t>
      </w:r>
    </w:p>
    <w:p w:rsidR="00FB2724" w:rsidRPr="005849D0" w:rsidRDefault="00FB2724" w:rsidP="00025A85">
      <w:pPr>
        <w:pStyle w:val="3N0"/>
        <w:rPr>
          <w:sz w:val="20"/>
          <w:szCs w:val="20"/>
          <w:highlight w:val="yellow"/>
          <w:lang w:eastAsia="ko-KR"/>
        </w:rPr>
      </w:pPr>
      <w:r w:rsidRPr="005849D0">
        <w:rPr>
          <w:sz w:val="20"/>
          <w:szCs w:val="20"/>
          <w:highlight w:val="yellow"/>
          <w:lang w:eastAsia="ko-KR"/>
        </w:rPr>
        <w:t xml:space="preserve">The variable </w:t>
      </w:r>
      <w:bookmarkStart w:id="97" w:name="OLE_LINK51"/>
      <w:bookmarkStart w:id="98" w:name="OLE_LINK52"/>
      <w:proofErr w:type="spellStart"/>
      <w:r w:rsidR="003F0DE5">
        <w:rPr>
          <w:sz w:val="20"/>
          <w:szCs w:val="20"/>
          <w:highlight w:val="yellow"/>
          <w:lang w:eastAsia="ko-KR"/>
        </w:rPr>
        <w:t>u</w:t>
      </w:r>
      <w:r w:rsidRPr="005849D0">
        <w:rPr>
          <w:sz w:val="20"/>
          <w:szCs w:val="20"/>
          <w:highlight w:val="yellow"/>
          <w:lang w:eastAsia="ko-KR"/>
        </w:rPr>
        <w:t>seICFlag</w:t>
      </w:r>
      <w:proofErr w:type="spellEnd"/>
      <w:r w:rsidRPr="005849D0">
        <w:rPr>
          <w:sz w:val="20"/>
          <w:szCs w:val="20"/>
          <w:highlight w:val="yellow"/>
          <w:lang w:eastAsia="ko-KR"/>
        </w:rPr>
        <w:t xml:space="preserve"> </w:t>
      </w:r>
      <w:bookmarkEnd w:id="97"/>
      <w:bookmarkEnd w:id="98"/>
      <w:r w:rsidRPr="005849D0">
        <w:rPr>
          <w:sz w:val="20"/>
          <w:szCs w:val="20"/>
          <w:highlight w:val="yellow"/>
          <w:lang w:eastAsia="ko-KR"/>
        </w:rPr>
        <w:t>is derived as</w:t>
      </w:r>
    </w:p>
    <w:p w:rsidR="00FB2724" w:rsidRPr="005849D0" w:rsidRDefault="00FB2724" w:rsidP="00025A85">
      <w:pPr>
        <w:pStyle w:val="3N0"/>
        <w:rPr>
          <w:sz w:val="20"/>
          <w:szCs w:val="20"/>
          <w:lang w:eastAsia="ko-KR"/>
        </w:rPr>
      </w:pPr>
      <w:bookmarkStart w:id="99" w:name="OLE_LINK65"/>
      <w:bookmarkStart w:id="100" w:name="OLE_LINK66"/>
      <w:proofErr w:type="spellStart"/>
      <w:r w:rsidRPr="005849D0">
        <w:rPr>
          <w:sz w:val="20"/>
          <w:szCs w:val="20"/>
          <w:highlight w:val="yellow"/>
          <w:lang w:eastAsia="ko-KR"/>
        </w:rPr>
        <w:t>UseICFlag</w:t>
      </w:r>
      <w:bookmarkEnd w:id="99"/>
      <w:bookmarkEnd w:id="100"/>
      <w:proofErr w:type="spellEnd"/>
      <w:r w:rsidRPr="005849D0">
        <w:rPr>
          <w:sz w:val="20"/>
          <w:szCs w:val="20"/>
          <w:highlight w:val="yellow"/>
          <w:lang w:eastAsia="ko-KR"/>
        </w:rPr>
        <w:t xml:space="preserve"> = </w:t>
      </w:r>
      <w:proofErr w:type="spellStart"/>
      <w:r w:rsidR="009D2EB0" w:rsidRPr="005849D0">
        <w:rPr>
          <w:sz w:val="20"/>
          <w:szCs w:val="20"/>
          <w:highlight w:val="yellow"/>
        </w:rPr>
        <w:t>ic_flag</w:t>
      </w:r>
      <w:proofErr w:type="spellEnd"/>
      <w:r w:rsidR="009D2EB0" w:rsidRPr="005849D0">
        <w:rPr>
          <w:sz w:val="20"/>
          <w:szCs w:val="20"/>
          <w:highlight w:val="yellow"/>
        </w:rPr>
        <w:t xml:space="preserve"> | </w:t>
      </w:r>
      <w:r w:rsidRPr="005849D0">
        <w:rPr>
          <w:sz w:val="20"/>
          <w:szCs w:val="20"/>
          <w:highlight w:val="yellow"/>
        </w:rPr>
        <w:t xml:space="preserve">( </w:t>
      </w:r>
      <w:proofErr w:type="spellStart"/>
      <w:r w:rsidR="009D2EB0" w:rsidRPr="005849D0">
        <w:rPr>
          <w:sz w:val="20"/>
          <w:szCs w:val="20"/>
          <w:highlight w:val="yellow"/>
          <w:lang w:eastAsia="ko-KR"/>
        </w:rPr>
        <w:t>RefAttr</w:t>
      </w:r>
      <w:proofErr w:type="spellEnd"/>
      <w:r w:rsidR="009D2EB0" w:rsidRPr="005849D0">
        <w:rPr>
          <w:sz w:val="20"/>
          <w:szCs w:val="20"/>
          <w:highlight w:val="yellow"/>
          <w:lang w:eastAsia="ko-KR"/>
        </w:rPr>
        <w:t xml:space="preserve"> == 3 &amp;</w:t>
      </w:r>
      <w:r w:rsidRPr="005849D0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EB664C" w:rsidRPr="005849D0">
        <w:rPr>
          <w:sz w:val="20"/>
          <w:szCs w:val="20"/>
          <w:highlight w:val="yellow"/>
          <w:lang w:eastAsia="ko-KR"/>
        </w:rPr>
        <w:t>ICFlag</w:t>
      </w:r>
      <w:proofErr w:type="spellEnd"/>
      <w:r w:rsidR="00EB664C" w:rsidRPr="005849D0">
        <w:rPr>
          <w:sz w:val="20"/>
          <w:szCs w:val="20"/>
          <w:highlight w:val="yellow"/>
          <w:lang w:eastAsia="ko-KR"/>
        </w:rPr>
        <w:t xml:space="preserve"> </w:t>
      </w:r>
      <w:r w:rsidR="009D2EB0" w:rsidRPr="005849D0">
        <w:rPr>
          <w:sz w:val="20"/>
          <w:szCs w:val="20"/>
          <w:highlight w:val="yellow"/>
          <w:lang w:eastAsia="ko-KR"/>
        </w:rPr>
        <w:t xml:space="preserve">&amp; </w:t>
      </w:r>
      <w:r w:rsidRPr="005849D0">
        <w:rPr>
          <w:sz w:val="20"/>
          <w:szCs w:val="20"/>
          <w:highlight w:val="yellow"/>
          <w:lang w:eastAsia="ko-KR"/>
        </w:rPr>
        <w:t xml:space="preserve">( </w:t>
      </w:r>
      <w:proofErr w:type="spellStart"/>
      <w:r w:rsidRPr="005849D0">
        <w:rPr>
          <w:sz w:val="20"/>
          <w:szCs w:val="20"/>
          <w:highlight w:val="yellow"/>
        </w:rPr>
        <w:t>skip_flag</w:t>
      </w:r>
      <w:bookmarkStart w:id="101" w:name="OLE_LINK63"/>
      <w:bookmarkStart w:id="102" w:name="OLE_LINK64"/>
      <w:proofErr w:type="spellEnd"/>
      <w:r w:rsidRPr="005849D0">
        <w:rPr>
          <w:sz w:val="20"/>
          <w:szCs w:val="20"/>
          <w:highlight w:val="yellow"/>
        </w:rPr>
        <w:t>[ </w:t>
      </w:r>
      <w:proofErr w:type="spellStart"/>
      <w:r w:rsidRPr="005849D0">
        <w:rPr>
          <w:sz w:val="20"/>
          <w:szCs w:val="20"/>
          <w:highlight w:val="yellow"/>
        </w:rPr>
        <w:t>xC</w:t>
      </w:r>
      <w:proofErr w:type="spellEnd"/>
      <w:r w:rsidRPr="005849D0">
        <w:rPr>
          <w:sz w:val="20"/>
          <w:szCs w:val="20"/>
          <w:highlight w:val="yellow"/>
        </w:rPr>
        <w:t> ][ </w:t>
      </w:r>
      <w:proofErr w:type="spellStart"/>
      <w:r w:rsidRPr="005849D0">
        <w:rPr>
          <w:sz w:val="20"/>
          <w:szCs w:val="20"/>
          <w:highlight w:val="yellow"/>
        </w:rPr>
        <w:t>yC</w:t>
      </w:r>
      <w:proofErr w:type="spellEnd"/>
      <w:r w:rsidRPr="005849D0">
        <w:rPr>
          <w:sz w:val="20"/>
          <w:szCs w:val="20"/>
          <w:highlight w:val="yellow"/>
        </w:rPr>
        <w:t> ]</w:t>
      </w:r>
      <w:bookmarkEnd w:id="101"/>
      <w:bookmarkEnd w:id="102"/>
      <w:r w:rsidR="009D2EB0" w:rsidRPr="005849D0">
        <w:rPr>
          <w:sz w:val="20"/>
          <w:szCs w:val="20"/>
          <w:highlight w:val="yellow"/>
        </w:rPr>
        <w:t xml:space="preserve"> | </w:t>
      </w:r>
      <w:proofErr w:type="spellStart"/>
      <w:r w:rsidRPr="005849D0">
        <w:rPr>
          <w:sz w:val="20"/>
          <w:szCs w:val="20"/>
          <w:highlight w:val="yellow"/>
        </w:rPr>
        <w:t>merge_flag</w:t>
      </w:r>
      <w:proofErr w:type="spellEnd"/>
      <w:r w:rsidRPr="005849D0">
        <w:rPr>
          <w:sz w:val="20"/>
          <w:szCs w:val="20"/>
          <w:highlight w:val="yellow"/>
        </w:rPr>
        <w:t>[ </w:t>
      </w:r>
      <w:proofErr w:type="spellStart"/>
      <w:r w:rsidRPr="005849D0">
        <w:rPr>
          <w:sz w:val="20"/>
          <w:szCs w:val="20"/>
          <w:highlight w:val="yellow"/>
        </w:rPr>
        <w:t>xB</w:t>
      </w:r>
      <w:proofErr w:type="spellEnd"/>
      <w:r w:rsidRPr="005849D0">
        <w:rPr>
          <w:sz w:val="20"/>
          <w:szCs w:val="20"/>
          <w:highlight w:val="yellow"/>
        </w:rPr>
        <w:t> ][ </w:t>
      </w:r>
      <w:proofErr w:type="spellStart"/>
      <w:r w:rsidRPr="005849D0">
        <w:rPr>
          <w:sz w:val="20"/>
          <w:szCs w:val="20"/>
          <w:highlight w:val="yellow"/>
        </w:rPr>
        <w:t>yB</w:t>
      </w:r>
      <w:proofErr w:type="spellEnd"/>
      <w:r w:rsidRPr="005849D0">
        <w:rPr>
          <w:sz w:val="20"/>
          <w:szCs w:val="20"/>
          <w:highlight w:val="yellow"/>
        </w:rPr>
        <w:t> ]))</w:t>
      </w:r>
    </w:p>
    <w:p w:rsidR="00025A85" w:rsidRPr="005849D0" w:rsidRDefault="00025A85" w:rsidP="00025A85">
      <w:pPr>
        <w:pStyle w:val="3D0"/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  <w:lang w:eastAsia="ko-KR"/>
        </w:rPr>
        <w:t xml:space="preserve">If </w:t>
      </w:r>
      <w:proofErr w:type="spellStart"/>
      <w:r w:rsidRPr="005849D0">
        <w:rPr>
          <w:sz w:val="20"/>
          <w:szCs w:val="20"/>
          <w:lang w:eastAsia="ko-KR"/>
        </w:rPr>
        <w:t>VspModeFlag</w:t>
      </w:r>
      <w:proofErr w:type="spellEnd"/>
      <w:r w:rsidRPr="005849D0">
        <w:rPr>
          <w:sz w:val="20"/>
          <w:szCs w:val="20"/>
          <w:lang w:eastAsia="ko-KR"/>
        </w:rPr>
        <w:t>[ </w:t>
      </w:r>
      <w:proofErr w:type="spellStart"/>
      <w:r w:rsidRPr="005849D0">
        <w:rPr>
          <w:sz w:val="20"/>
          <w:szCs w:val="20"/>
          <w:lang w:eastAsia="ko-KR"/>
        </w:rPr>
        <w:t>xC</w:t>
      </w:r>
      <w:proofErr w:type="spellEnd"/>
      <w:r w:rsidRPr="005849D0">
        <w:rPr>
          <w:sz w:val="20"/>
          <w:szCs w:val="20"/>
          <w:lang w:eastAsia="ko-KR"/>
        </w:rPr>
        <w:t> + </w:t>
      </w:r>
      <w:proofErr w:type="spellStart"/>
      <w:r w:rsidRPr="005849D0">
        <w:rPr>
          <w:sz w:val="20"/>
          <w:szCs w:val="20"/>
          <w:lang w:eastAsia="ko-KR"/>
        </w:rPr>
        <w:t>xB</w:t>
      </w:r>
      <w:proofErr w:type="spellEnd"/>
      <w:r w:rsidRPr="005849D0">
        <w:rPr>
          <w:sz w:val="20"/>
          <w:szCs w:val="20"/>
          <w:lang w:eastAsia="ko-KR"/>
        </w:rPr>
        <w:t> ][ </w:t>
      </w:r>
      <w:proofErr w:type="spellStart"/>
      <w:r w:rsidRPr="005849D0">
        <w:rPr>
          <w:sz w:val="20"/>
          <w:szCs w:val="20"/>
          <w:lang w:eastAsia="ko-KR"/>
        </w:rPr>
        <w:t>yC</w:t>
      </w:r>
      <w:proofErr w:type="spellEnd"/>
      <w:r w:rsidRPr="005849D0">
        <w:rPr>
          <w:sz w:val="20"/>
          <w:szCs w:val="20"/>
          <w:lang w:eastAsia="ko-KR"/>
        </w:rPr>
        <w:t> + </w:t>
      </w:r>
      <w:proofErr w:type="spellStart"/>
      <w:r w:rsidRPr="005849D0">
        <w:rPr>
          <w:sz w:val="20"/>
          <w:szCs w:val="20"/>
          <w:lang w:eastAsia="ko-KR"/>
        </w:rPr>
        <w:t>yB</w:t>
      </w:r>
      <w:proofErr w:type="spellEnd"/>
      <w:r w:rsidRPr="005849D0">
        <w:rPr>
          <w:sz w:val="20"/>
          <w:szCs w:val="20"/>
          <w:lang w:eastAsia="ko-KR"/>
        </w:rPr>
        <w:t xml:space="preserve"> ] is equal to 0, the following ordered steps apply: </w:t>
      </w:r>
    </w:p>
    <w:p w:rsidR="00025A85" w:rsidRPr="005849D0" w:rsidRDefault="005849D0" w:rsidP="00025A85">
      <w:pPr>
        <w:pStyle w:val="3U1"/>
        <w:numPr>
          <w:ilvl w:val="1"/>
          <w:numId w:val="15"/>
        </w:numPr>
        <w:textAlignment w:val="baseline"/>
        <w:rPr>
          <w:sz w:val="20"/>
          <w:szCs w:val="20"/>
        </w:rPr>
      </w:pPr>
      <w:r w:rsidRPr="005849D0">
        <w:rPr>
          <w:sz w:val="20"/>
          <w:szCs w:val="20"/>
        </w:rPr>
        <w:t>…</w:t>
      </w:r>
    </w:p>
    <w:p w:rsidR="00025A85" w:rsidRPr="005849D0" w:rsidRDefault="005849D0" w:rsidP="00025A85">
      <w:pPr>
        <w:pStyle w:val="3U1"/>
        <w:numPr>
          <w:ilvl w:val="1"/>
          <w:numId w:val="7"/>
        </w:numPr>
        <w:textAlignment w:val="baseline"/>
        <w:rPr>
          <w:sz w:val="20"/>
          <w:szCs w:val="20"/>
          <w:lang w:eastAsia="ko-KR"/>
        </w:rPr>
      </w:pPr>
      <w:r w:rsidRPr="005849D0">
        <w:rPr>
          <w:sz w:val="20"/>
          <w:szCs w:val="20"/>
        </w:rPr>
        <w:t>…</w:t>
      </w:r>
    </w:p>
    <w:p w:rsidR="00025A85" w:rsidRPr="005849D0" w:rsidRDefault="00025A85" w:rsidP="00025A85">
      <w:pPr>
        <w:pStyle w:val="3U1"/>
        <w:numPr>
          <w:ilvl w:val="1"/>
          <w:numId w:val="7"/>
        </w:numPr>
        <w:textAlignment w:val="baseline"/>
        <w:rPr>
          <w:sz w:val="20"/>
          <w:szCs w:val="20"/>
        </w:rPr>
      </w:pPr>
      <w:r w:rsidRPr="005849D0">
        <w:rPr>
          <w:sz w:val="20"/>
          <w:szCs w:val="20"/>
        </w:rPr>
        <w:t xml:space="preserve">Depending on </w:t>
      </w:r>
      <w:bookmarkStart w:id="103" w:name="OLE_LINK53"/>
      <w:bookmarkStart w:id="104" w:name="OLE_LINK54"/>
      <w:proofErr w:type="spellStart"/>
      <w:r w:rsidRPr="005849D0">
        <w:rPr>
          <w:strike/>
          <w:sz w:val="20"/>
          <w:szCs w:val="20"/>
          <w:highlight w:val="cyan"/>
        </w:rPr>
        <w:t>ic_flag</w:t>
      </w:r>
      <w:bookmarkEnd w:id="103"/>
      <w:bookmarkEnd w:id="104"/>
      <w:proofErr w:type="spellEnd"/>
      <w:r w:rsidR="00792AD8" w:rsidRPr="005849D0">
        <w:rPr>
          <w:sz w:val="20"/>
          <w:szCs w:val="20"/>
          <w:highlight w:val="yellow"/>
          <w:lang w:eastAsia="ko-KR"/>
        </w:rPr>
        <w:t xml:space="preserve"> </w:t>
      </w:r>
      <w:proofErr w:type="spellStart"/>
      <w:r w:rsidR="003F0DE5">
        <w:rPr>
          <w:sz w:val="20"/>
          <w:szCs w:val="20"/>
          <w:highlight w:val="yellow"/>
          <w:lang w:eastAsia="ko-KR"/>
        </w:rPr>
        <w:t>u</w:t>
      </w:r>
      <w:r w:rsidR="00792AD8" w:rsidRPr="005849D0">
        <w:rPr>
          <w:sz w:val="20"/>
          <w:szCs w:val="20"/>
          <w:highlight w:val="yellow"/>
          <w:lang w:eastAsia="ko-KR"/>
        </w:rPr>
        <w:t>seICFlag</w:t>
      </w:r>
      <w:proofErr w:type="spellEnd"/>
      <w:r w:rsidRPr="005849D0">
        <w:rPr>
          <w:sz w:val="20"/>
          <w:szCs w:val="20"/>
        </w:rPr>
        <w:t xml:space="preserve">, the arrays </w:t>
      </w:r>
      <w:proofErr w:type="spellStart"/>
      <w:r w:rsidRPr="005849D0">
        <w:rPr>
          <w:sz w:val="20"/>
          <w:szCs w:val="20"/>
        </w:rPr>
        <w:t>predSamples</w:t>
      </w:r>
      <w:r w:rsidRPr="005849D0">
        <w:rPr>
          <w:sz w:val="20"/>
          <w:szCs w:val="20"/>
          <w:vertAlign w:val="subscript"/>
        </w:rPr>
        <w:t>L</w:t>
      </w:r>
      <w:proofErr w:type="spellEnd"/>
      <w:r w:rsidRPr="005849D0">
        <w:rPr>
          <w:sz w:val="20"/>
          <w:szCs w:val="20"/>
          <w:lang w:eastAsia="ko-KR"/>
        </w:rPr>
        <w:t xml:space="preserve"> ,</w:t>
      </w:r>
      <w:proofErr w:type="spellStart"/>
      <w:r w:rsidRPr="005849D0">
        <w:rPr>
          <w:sz w:val="20"/>
          <w:szCs w:val="20"/>
          <w:lang w:eastAsia="ko-KR"/>
        </w:rPr>
        <w:t>predSample</w:t>
      </w:r>
      <w:r w:rsidRPr="005849D0">
        <w:rPr>
          <w:sz w:val="20"/>
          <w:szCs w:val="20"/>
          <w:vertAlign w:val="subscript"/>
          <w:lang w:eastAsia="ko-KR"/>
        </w:rPr>
        <w:t>Cb</w:t>
      </w:r>
      <w:proofErr w:type="spellEnd"/>
      <w:r w:rsidRPr="005849D0">
        <w:rPr>
          <w:sz w:val="20"/>
          <w:szCs w:val="20"/>
          <w:lang w:eastAsia="ko-KR"/>
        </w:rPr>
        <w:t xml:space="preserve">, and </w:t>
      </w:r>
      <w:proofErr w:type="spellStart"/>
      <w:r w:rsidRPr="005849D0">
        <w:rPr>
          <w:sz w:val="20"/>
          <w:szCs w:val="20"/>
          <w:lang w:eastAsia="ko-KR"/>
        </w:rPr>
        <w:t>predSample</w:t>
      </w:r>
      <w:r w:rsidRPr="005849D0">
        <w:rPr>
          <w:sz w:val="20"/>
          <w:szCs w:val="20"/>
          <w:vertAlign w:val="subscript"/>
          <w:lang w:eastAsia="ko-KR"/>
        </w:rPr>
        <w:t>Cr</w:t>
      </w:r>
      <w:proofErr w:type="spellEnd"/>
      <w:r w:rsidRPr="005849D0">
        <w:rPr>
          <w:sz w:val="20"/>
          <w:szCs w:val="20"/>
          <w:lang w:eastAsia="ko-KR"/>
        </w:rPr>
        <w:t xml:space="preserve"> are derived as specified in the following: </w:t>
      </w:r>
    </w:p>
    <w:p w:rsidR="00025A85" w:rsidRPr="005849D0" w:rsidRDefault="00025A85" w:rsidP="00025A85">
      <w:pPr>
        <w:pStyle w:val="3D2"/>
        <w:tabs>
          <w:tab w:val="num" w:pos="1072"/>
        </w:tabs>
        <w:textAlignment w:val="baseline"/>
        <w:rPr>
          <w:sz w:val="20"/>
          <w:szCs w:val="20"/>
        </w:rPr>
      </w:pPr>
      <w:r w:rsidRPr="005849D0">
        <w:rPr>
          <w:sz w:val="20"/>
          <w:szCs w:val="20"/>
        </w:rPr>
        <w:t xml:space="preserve">If </w:t>
      </w:r>
      <w:bookmarkStart w:id="105" w:name="OLE_LINK139"/>
      <w:bookmarkStart w:id="106" w:name="OLE_LINK140"/>
      <w:proofErr w:type="spellStart"/>
      <w:r w:rsidRPr="005849D0">
        <w:rPr>
          <w:strike/>
          <w:sz w:val="20"/>
          <w:szCs w:val="20"/>
          <w:highlight w:val="cyan"/>
        </w:rPr>
        <w:t>ic_flag</w:t>
      </w:r>
      <w:proofErr w:type="spellEnd"/>
      <w:r w:rsidRPr="005849D0">
        <w:rPr>
          <w:sz w:val="20"/>
          <w:szCs w:val="20"/>
        </w:rPr>
        <w:t xml:space="preserve"> </w:t>
      </w:r>
      <w:bookmarkStart w:id="107" w:name="OLE_LINK137"/>
      <w:bookmarkStart w:id="108" w:name="OLE_LINK138"/>
      <w:bookmarkStart w:id="109" w:name="OLE_LINK67"/>
      <w:bookmarkStart w:id="110" w:name="OLE_LINK68"/>
      <w:proofErr w:type="spellStart"/>
      <w:r w:rsidR="003F0DE5">
        <w:rPr>
          <w:sz w:val="20"/>
          <w:szCs w:val="20"/>
          <w:highlight w:val="yellow"/>
          <w:lang w:eastAsia="ko-KR"/>
        </w:rPr>
        <w:t>u</w:t>
      </w:r>
      <w:r w:rsidR="00792AD8" w:rsidRPr="005849D0">
        <w:rPr>
          <w:sz w:val="20"/>
          <w:szCs w:val="20"/>
          <w:highlight w:val="yellow"/>
          <w:lang w:eastAsia="ko-KR"/>
        </w:rPr>
        <w:t>seICFlag</w:t>
      </w:r>
      <w:bookmarkEnd w:id="107"/>
      <w:bookmarkEnd w:id="108"/>
      <w:bookmarkEnd w:id="105"/>
      <w:bookmarkEnd w:id="106"/>
      <w:proofErr w:type="spellEnd"/>
      <w:r w:rsidR="00792AD8" w:rsidRPr="005849D0">
        <w:rPr>
          <w:sz w:val="20"/>
          <w:szCs w:val="20"/>
        </w:rPr>
        <w:t xml:space="preserve"> </w:t>
      </w:r>
      <w:bookmarkEnd w:id="109"/>
      <w:bookmarkEnd w:id="110"/>
      <w:r w:rsidRPr="005849D0">
        <w:rPr>
          <w:sz w:val="20"/>
          <w:szCs w:val="20"/>
        </w:rPr>
        <w:t xml:space="preserve">is equal to 0, the following applies. </w:t>
      </w:r>
    </w:p>
    <w:p w:rsidR="005849D0" w:rsidRPr="005849D0" w:rsidRDefault="005849D0" w:rsidP="005849D0">
      <w:pPr>
        <w:pStyle w:val="3D2"/>
        <w:numPr>
          <w:ilvl w:val="0"/>
          <w:numId w:val="0"/>
        </w:numPr>
        <w:tabs>
          <w:tab w:val="num" w:pos="1191"/>
        </w:tabs>
        <w:ind w:left="1071"/>
        <w:textAlignment w:val="baseline"/>
        <w:rPr>
          <w:sz w:val="20"/>
          <w:szCs w:val="20"/>
        </w:rPr>
      </w:pPr>
      <w:r w:rsidRPr="005849D0">
        <w:rPr>
          <w:sz w:val="20"/>
          <w:szCs w:val="20"/>
        </w:rPr>
        <w:t>…</w:t>
      </w:r>
    </w:p>
    <w:p w:rsidR="00025A85" w:rsidRPr="005849D0" w:rsidRDefault="00025A85" w:rsidP="00025A85">
      <w:pPr>
        <w:pStyle w:val="3D2"/>
        <w:tabs>
          <w:tab w:val="num" w:pos="1072"/>
        </w:tabs>
        <w:textAlignment w:val="baseline"/>
        <w:rPr>
          <w:sz w:val="20"/>
          <w:szCs w:val="20"/>
        </w:rPr>
      </w:pPr>
      <w:r w:rsidRPr="005849D0">
        <w:rPr>
          <w:sz w:val="20"/>
          <w:szCs w:val="20"/>
        </w:rPr>
        <w:t>Otherwise (</w:t>
      </w:r>
      <w:proofErr w:type="spellStart"/>
      <w:r w:rsidR="005849D0" w:rsidRPr="005849D0">
        <w:rPr>
          <w:strike/>
          <w:sz w:val="20"/>
          <w:szCs w:val="20"/>
          <w:highlight w:val="cyan"/>
        </w:rPr>
        <w:t>ic_flag</w:t>
      </w:r>
      <w:proofErr w:type="spellEnd"/>
      <w:r w:rsidR="005849D0" w:rsidRPr="005849D0">
        <w:rPr>
          <w:sz w:val="20"/>
          <w:szCs w:val="20"/>
        </w:rPr>
        <w:t xml:space="preserve"> </w:t>
      </w:r>
      <w:proofErr w:type="spellStart"/>
      <w:r w:rsidR="003F0DE5">
        <w:rPr>
          <w:sz w:val="20"/>
          <w:szCs w:val="20"/>
          <w:highlight w:val="yellow"/>
          <w:lang w:eastAsia="ko-KR"/>
        </w:rPr>
        <w:t>u</w:t>
      </w:r>
      <w:r w:rsidR="005849D0" w:rsidRPr="005849D0">
        <w:rPr>
          <w:sz w:val="20"/>
          <w:szCs w:val="20"/>
          <w:highlight w:val="yellow"/>
          <w:lang w:eastAsia="ko-KR"/>
        </w:rPr>
        <w:t>seICFlag</w:t>
      </w:r>
      <w:proofErr w:type="spellEnd"/>
      <w:r w:rsidR="005849D0" w:rsidRPr="005849D0">
        <w:rPr>
          <w:sz w:val="20"/>
          <w:szCs w:val="20"/>
        </w:rPr>
        <w:t xml:space="preserve"> </w:t>
      </w:r>
      <w:r w:rsidRPr="005849D0">
        <w:rPr>
          <w:sz w:val="20"/>
          <w:szCs w:val="20"/>
        </w:rPr>
        <w:t xml:space="preserve">is equal to 1), the following applies. </w:t>
      </w:r>
    </w:p>
    <w:p w:rsidR="005849D0" w:rsidRDefault="005849D0" w:rsidP="005849D0">
      <w:pPr>
        <w:pStyle w:val="3D2"/>
        <w:numPr>
          <w:ilvl w:val="0"/>
          <w:numId w:val="0"/>
        </w:numPr>
      </w:pPr>
      <w:bookmarkStart w:id="111" w:name="_Ref349922949"/>
      <w:bookmarkStart w:id="112" w:name="_Toc351122425"/>
    </w:p>
    <w:p w:rsidR="005849D0" w:rsidRDefault="005849D0" w:rsidP="005849D0">
      <w:pPr>
        <w:pStyle w:val="3H2"/>
        <w:numPr>
          <w:ilvl w:val="0"/>
          <w:numId w:val="0"/>
        </w:numPr>
      </w:pPr>
      <w:bookmarkStart w:id="113" w:name="OLE_LINK154"/>
      <w:bookmarkStart w:id="114" w:name="OLE_LINK155"/>
      <w:bookmarkStart w:id="115" w:name="OLE_LINK142"/>
      <w:bookmarkStart w:id="116" w:name="OLE_LINK141"/>
      <w:bookmarkEnd w:id="111"/>
      <w:bookmarkEnd w:id="112"/>
      <w:r>
        <w:t>H.8.5.4</w:t>
      </w:r>
      <w:r>
        <w:tab/>
      </w:r>
      <w:bookmarkEnd w:id="113"/>
      <w:bookmarkEnd w:id="114"/>
      <w:r>
        <w:t xml:space="preserve">Derivation process for a disparity vector </w:t>
      </w:r>
      <w:bookmarkEnd w:id="115"/>
      <w:bookmarkEnd w:id="116"/>
    </w:p>
    <w:p w:rsidR="005849D0" w:rsidRPr="00F60F40" w:rsidRDefault="005849D0" w:rsidP="005849D0">
      <w:pPr>
        <w:pStyle w:val="3D0"/>
        <w:numPr>
          <w:ilvl w:val="0"/>
          <w:numId w:val="0"/>
        </w:numPr>
      </w:pPr>
      <w:r w:rsidRPr="00F60F40">
        <w:t>Outputs of this process are:</w:t>
      </w:r>
    </w:p>
    <w:p w:rsidR="005849D0" w:rsidRPr="00F60F40" w:rsidRDefault="005849D0" w:rsidP="005849D0">
      <w:pPr>
        <w:pStyle w:val="3D0"/>
        <w:textAlignment w:val="baseline"/>
      </w:pPr>
      <w:proofErr w:type="gramStart"/>
      <w:r w:rsidRPr="00F60F40">
        <w:t>a</w:t>
      </w:r>
      <w:proofErr w:type="gramEnd"/>
      <w:r w:rsidRPr="00F60F40">
        <w:t xml:space="preserve"> view </w:t>
      </w:r>
      <w:r>
        <w:t>order index</w:t>
      </w:r>
      <w:r w:rsidRPr="00F60F40">
        <w:t xml:space="preserve"> </w:t>
      </w:r>
      <w:proofErr w:type="spellStart"/>
      <w:r w:rsidRPr="00F60F40">
        <w:t>refViewIdx</w:t>
      </w:r>
      <w:proofErr w:type="spellEnd"/>
      <w:r w:rsidRPr="00F60F40">
        <w:t xml:space="preserve"> specifying a reference view.</w:t>
      </w:r>
    </w:p>
    <w:p w:rsidR="005849D0" w:rsidRPr="00F60F40" w:rsidRDefault="005849D0" w:rsidP="005849D0">
      <w:pPr>
        <w:pStyle w:val="3D0"/>
        <w:textAlignment w:val="baseline"/>
      </w:pPr>
      <w:r w:rsidRPr="00F60F40">
        <w:t xml:space="preserve">a flag </w:t>
      </w:r>
      <w:proofErr w:type="spellStart"/>
      <w:r w:rsidRPr="00F60F40">
        <w:t>availableDV</w:t>
      </w:r>
      <w:proofErr w:type="spellEnd"/>
      <w:r w:rsidRPr="00F60F40">
        <w:t xml:space="preserve"> specifying whether the disparity vector is available,</w:t>
      </w:r>
    </w:p>
    <w:p w:rsidR="005849D0" w:rsidRDefault="005849D0" w:rsidP="005849D0">
      <w:pPr>
        <w:pStyle w:val="3D0"/>
        <w:textAlignment w:val="baseline"/>
      </w:pPr>
      <w:proofErr w:type="gramStart"/>
      <w:r w:rsidRPr="00F60F40">
        <w:t>a</w:t>
      </w:r>
      <w:proofErr w:type="gramEnd"/>
      <w:r w:rsidRPr="00F60F40">
        <w:t xml:space="preserve"> disparity vector </w:t>
      </w:r>
      <w:proofErr w:type="spellStart"/>
      <w:r w:rsidRPr="00F60F40">
        <w:t>mvDisp</w:t>
      </w:r>
      <w:proofErr w:type="spellEnd"/>
      <w:r w:rsidRPr="00F60F40">
        <w:t>.</w:t>
      </w:r>
    </w:p>
    <w:p w:rsidR="003F0DE5" w:rsidRDefault="003F0DE5" w:rsidP="005849D0">
      <w:pPr>
        <w:pStyle w:val="3D0"/>
        <w:textAlignment w:val="baseline"/>
        <w:rPr>
          <w:highlight w:val="yellow"/>
        </w:rPr>
      </w:pPr>
      <w:bookmarkStart w:id="117" w:name="OLE_LINK158"/>
      <w:bookmarkStart w:id="118" w:name="OLE_LINK159"/>
      <w:proofErr w:type="gramStart"/>
      <w:r w:rsidRPr="003F0DE5">
        <w:rPr>
          <w:highlight w:val="yellow"/>
        </w:rPr>
        <w:t>a</w:t>
      </w:r>
      <w:r>
        <w:rPr>
          <w:highlight w:val="yellow"/>
        </w:rPr>
        <w:t>n</w:t>
      </w:r>
      <w:proofErr w:type="gramEnd"/>
      <w:r w:rsidRPr="003F0DE5">
        <w:rPr>
          <w:highlight w:val="yellow"/>
        </w:rPr>
        <w:t xml:space="preserve"> IC flag </w:t>
      </w:r>
      <w:proofErr w:type="spellStart"/>
      <w:r w:rsidRPr="003F0DE5">
        <w:rPr>
          <w:highlight w:val="yellow"/>
        </w:rPr>
        <w:t>ICFlag</w:t>
      </w:r>
      <w:r w:rsidR="00E037C1">
        <w:rPr>
          <w:highlight w:val="yellow"/>
        </w:rPr>
        <w:t>DV</w:t>
      </w:r>
      <w:proofErr w:type="spellEnd"/>
      <w:r w:rsidRPr="003F0DE5">
        <w:rPr>
          <w:highlight w:val="yellow"/>
        </w:rPr>
        <w:t>.</w:t>
      </w:r>
    </w:p>
    <w:bookmarkEnd w:id="117"/>
    <w:bookmarkEnd w:id="118"/>
    <w:p w:rsidR="003F0DE5" w:rsidRPr="003F0DE5" w:rsidRDefault="003F0DE5" w:rsidP="003F0DE5">
      <w:pPr>
        <w:pStyle w:val="3D0"/>
        <w:numPr>
          <w:ilvl w:val="0"/>
          <w:numId w:val="0"/>
        </w:numPr>
        <w:textAlignment w:val="baseline"/>
      </w:pPr>
      <w:r w:rsidRPr="003F0DE5">
        <w:t>...</w:t>
      </w:r>
    </w:p>
    <w:p w:rsidR="003F0DE5" w:rsidRPr="00F60F40" w:rsidRDefault="003F0DE5" w:rsidP="003F0DE5">
      <w:pPr>
        <w:pStyle w:val="3D4"/>
        <w:tabs>
          <w:tab w:val="clear" w:pos="360"/>
          <w:tab w:val="num" w:pos="1768"/>
        </w:tabs>
        <w:ind w:left="1785" w:hanging="357"/>
        <w:textAlignment w:val="baseline"/>
        <w:rPr>
          <w:lang w:eastAsia="ko-KR"/>
        </w:rPr>
      </w:pPr>
      <w:r w:rsidRPr="00F60F40">
        <w:rPr>
          <w:lang w:eastAsia="ko-KR"/>
        </w:rPr>
        <w:t xml:space="preserve">If </w:t>
      </w:r>
      <w:proofErr w:type="spellStart"/>
      <w:r w:rsidRPr="00F60F40">
        <w:rPr>
          <w:lang w:eastAsia="ko-KR"/>
        </w:rPr>
        <w:t>RefPicListX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xN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yN</w:t>
      </w:r>
      <w:proofErr w:type="spellEnd"/>
      <w:r w:rsidRPr="00F60F40">
        <w:rPr>
          <w:lang w:eastAsia="ko-KR"/>
        </w:rPr>
        <w:t> ] ] is an inter-view reference picture, the following applies:</w:t>
      </w:r>
    </w:p>
    <w:p w:rsidR="003F0DE5" w:rsidRDefault="003F0DE5" w:rsidP="003F0DE5">
      <w:pPr>
        <w:pStyle w:val="3E6"/>
        <w:numPr>
          <w:ilvl w:val="6"/>
          <w:numId w:val="19"/>
        </w:numPr>
        <w:textAlignment w:val="baseline"/>
      </w:pPr>
      <w:proofErr w:type="spellStart"/>
      <w:r w:rsidRPr="00F60F40">
        <w:rPr>
          <w:lang w:eastAsia="ko-KR"/>
        </w:rPr>
        <w:t>refViewIdx</w:t>
      </w:r>
      <w:proofErr w:type="spellEnd"/>
      <w:r>
        <w:rPr>
          <w:lang w:eastAsia="ko-KR"/>
        </w:rPr>
        <w:t xml:space="preserve"> = </w:t>
      </w:r>
      <w:proofErr w:type="spellStart"/>
      <w:r>
        <w:rPr>
          <w:lang w:eastAsia="ko-KR"/>
        </w:rPr>
        <w:t>ViewIdx</w:t>
      </w:r>
      <w:proofErr w:type="spellEnd"/>
      <w:r>
        <w:rPr>
          <w:lang w:eastAsia="ko-KR"/>
        </w:rPr>
        <w:t>( </w:t>
      </w:r>
      <w:proofErr w:type="spellStart"/>
      <w:r w:rsidRPr="00F60F40">
        <w:rPr>
          <w:lang w:eastAsia="ko-KR"/>
        </w:rPr>
        <w:t>RefPicListX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RefIdxLX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xN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yN</w:t>
      </w:r>
      <w:proofErr w:type="spellEnd"/>
      <w:r w:rsidRPr="00F60F40">
        <w:rPr>
          <w:lang w:eastAsia="ko-KR"/>
        </w:rPr>
        <w:t> ] ]</w:t>
      </w:r>
      <w:r>
        <w:rPr>
          <w:lang w:eastAsia="ko-KR"/>
        </w:rPr>
        <w:t> )</w:t>
      </w:r>
      <w:r>
        <w:rPr>
          <w:lang w:eastAsia="ko-KR"/>
        </w:rPr>
        <w:tab/>
      </w:r>
      <w:r w:rsidRPr="00F60F40">
        <w:t>(</w:t>
      </w:r>
      <w:r w:rsidR="000C66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C66FF">
        <w:rPr>
          <w:lang w:eastAsia="ko-KR"/>
        </w:rPr>
      </w:r>
      <w:r w:rsidR="000C66FF">
        <w:rPr>
          <w:lang w:eastAsia="ko-KR"/>
        </w:rPr>
        <w:fldChar w:fldCharType="separate"/>
      </w:r>
      <w:r>
        <w:rPr>
          <w:lang w:eastAsia="ko-KR"/>
        </w:rPr>
        <w:t>H</w:t>
      </w:r>
      <w:r w:rsidR="000C66FF">
        <w:rPr>
          <w:lang w:eastAsia="ko-KR"/>
        </w:rPr>
        <w:fldChar w:fldCharType="end"/>
      </w:r>
      <w:r w:rsidRPr="00356FFC">
        <w:noBreakHyphen/>
      </w:r>
      <w:r w:rsidR="000C66FF" w:rsidRPr="00356FFC">
        <w:fldChar w:fldCharType="begin" w:fldLock="1"/>
      </w:r>
      <w:r w:rsidRPr="00356FFC">
        <w:instrText xml:space="preserve"> SEQ Equation \* ARABIC </w:instrText>
      </w:r>
      <w:r w:rsidR="000C66FF" w:rsidRPr="00356FFC">
        <w:fldChar w:fldCharType="separate"/>
      </w:r>
      <w:r>
        <w:rPr>
          <w:noProof/>
        </w:rPr>
        <w:t>274</w:t>
      </w:r>
      <w:r w:rsidR="000C66FF" w:rsidRPr="00356FFC">
        <w:fldChar w:fldCharType="end"/>
      </w:r>
      <w:r w:rsidRPr="00F60F40">
        <w:t>)</w:t>
      </w:r>
      <w:r>
        <w:br/>
      </w:r>
      <w:bookmarkStart w:id="119" w:name="OLE_LINK150"/>
      <w:bookmarkStart w:id="120" w:name="OLE_LINK151"/>
      <w:proofErr w:type="spellStart"/>
      <w:r w:rsidRPr="00F60F40">
        <w:t>mvDisp</w:t>
      </w:r>
      <w:proofErr w:type="spellEnd"/>
      <w:r w:rsidRPr="00F60F40">
        <w:t> = </w:t>
      </w:r>
      <w:proofErr w:type="spellStart"/>
      <w:r>
        <w:t>M</w:t>
      </w:r>
      <w:r w:rsidRPr="00F60F40">
        <w:t>vLXN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xN</w:t>
      </w:r>
      <w:proofErr w:type="spellEnd"/>
      <w:r w:rsidRPr="00F60F40">
        <w:rPr>
          <w:lang w:eastAsia="ko-KR"/>
        </w:rPr>
        <w:t> ][ </w:t>
      </w:r>
      <w:proofErr w:type="spellStart"/>
      <w:r w:rsidRPr="00F60F40">
        <w:rPr>
          <w:lang w:eastAsia="ko-KR"/>
        </w:rPr>
        <w:t>yN</w:t>
      </w:r>
      <w:proofErr w:type="spellEnd"/>
      <w:r w:rsidRPr="00F60F40">
        <w:rPr>
          <w:lang w:eastAsia="ko-KR"/>
        </w:rPr>
        <w:t> ]</w:t>
      </w:r>
      <w:r w:rsidRPr="00F60F40">
        <w:tab/>
      </w:r>
      <w:r w:rsidRPr="00F60F40">
        <w:tab/>
        <w:t>(</w:t>
      </w:r>
      <w:r w:rsidR="000C66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C66FF">
        <w:rPr>
          <w:lang w:eastAsia="ko-KR"/>
        </w:rPr>
      </w:r>
      <w:r w:rsidR="000C66FF">
        <w:rPr>
          <w:lang w:eastAsia="ko-KR"/>
        </w:rPr>
        <w:fldChar w:fldCharType="separate"/>
      </w:r>
      <w:r>
        <w:rPr>
          <w:lang w:eastAsia="ko-KR"/>
        </w:rPr>
        <w:t>H</w:t>
      </w:r>
      <w:r w:rsidR="000C66FF">
        <w:rPr>
          <w:lang w:eastAsia="ko-KR"/>
        </w:rPr>
        <w:fldChar w:fldCharType="end"/>
      </w:r>
      <w:r w:rsidRPr="00F60F40">
        <w:noBreakHyphen/>
      </w:r>
      <w:r w:rsidR="000C66FF" w:rsidRPr="00F60F40">
        <w:fldChar w:fldCharType="begin" w:fldLock="1"/>
      </w:r>
      <w:r w:rsidRPr="00F60F40">
        <w:instrText xml:space="preserve"> SEQ Equation \* ARABIC </w:instrText>
      </w:r>
      <w:r w:rsidR="000C66FF" w:rsidRPr="00F60F40">
        <w:fldChar w:fldCharType="separate"/>
      </w:r>
      <w:r>
        <w:rPr>
          <w:noProof/>
        </w:rPr>
        <w:t>275</w:t>
      </w:r>
      <w:r w:rsidR="000C66FF" w:rsidRPr="00F60F40">
        <w:fldChar w:fldCharType="end"/>
      </w:r>
      <w:r w:rsidRPr="00F60F40">
        <w:t>)</w:t>
      </w:r>
      <w:bookmarkEnd w:id="119"/>
      <w:bookmarkEnd w:id="120"/>
      <w:r w:rsidRPr="00F60F40">
        <w:br/>
      </w:r>
      <w:proofErr w:type="spellStart"/>
      <w:r w:rsidRPr="00F60F40">
        <w:t>availableDV</w:t>
      </w:r>
      <w:proofErr w:type="spellEnd"/>
      <w:r w:rsidRPr="00F60F40">
        <w:t> = 1</w:t>
      </w:r>
      <w:r w:rsidRPr="00F60F40">
        <w:tab/>
      </w:r>
      <w:r w:rsidRPr="00F60F40">
        <w:tab/>
        <w:t>(</w:t>
      </w:r>
      <w:r w:rsidR="000C66FF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0C66FF">
        <w:rPr>
          <w:lang w:eastAsia="ko-KR"/>
        </w:rPr>
      </w:r>
      <w:r w:rsidR="000C66FF">
        <w:rPr>
          <w:lang w:eastAsia="ko-KR"/>
        </w:rPr>
        <w:fldChar w:fldCharType="separate"/>
      </w:r>
      <w:r>
        <w:rPr>
          <w:lang w:eastAsia="ko-KR"/>
        </w:rPr>
        <w:t>H</w:t>
      </w:r>
      <w:r w:rsidR="000C66FF">
        <w:rPr>
          <w:lang w:eastAsia="ko-KR"/>
        </w:rPr>
        <w:fldChar w:fldCharType="end"/>
      </w:r>
      <w:r w:rsidRPr="00F60F40">
        <w:noBreakHyphen/>
      </w:r>
      <w:r w:rsidR="000C66FF" w:rsidRPr="00F60F40">
        <w:fldChar w:fldCharType="begin" w:fldLock="1"/>
      </w:r>
      <w:r w:rsidRPr="00F60F40">
        <w:instrText xml:space="preserve"> SEQ Equation \* ARABIC </w:instrText>
      </w:r>
      <w:r w:rsidR="000C66FF" w:rsidRPr="00F60F40">
        <w:fldChar w:fldCharType="separate"/>
      </w:r>
      <w:r>
        <w:rPr>
          <w:noProof/>
        </w:rPr>
        <w:t>276</w:t>
      </w:r>
      <w:r w:rsidR="000C66FF" w:rsidRPr="00F60F40">
        <w:fldChar w:fldCharType="end"/>
      </w:r>
      <w:r w:rsidRPr="00F60F40">
        <w:t>)</w:t>
      </w:r>
    </w:p>
    <w:p w:rsidR="003F0DE5" w:rsidRPr="003F0DE5" w:rsidRDefault="003F0DE5" w:rsidP="003F0DE5">
      <w:pPr>
        <w:pStyle w:val="3E6"/>
        <w:numPr>
          <w:ilvl w:val="6"/>
          <w:numId w:val="19"/>
        </w:numPr>
        <w:textAlignment w:val="baseline"/>
        <w:rPr>
          <w:highlight w:val="yellow"/>
        </w:rPr>
      </w:pPr>
      <w:proofErr w:type="spellStart"/>
      <w:r w:rsidRPr="003F0DE5">
        <w:rPr>
          <w:highlight w:val="yellow"/>
        </w:rPr>
        <w:t>ICFlag</w:t>
      </w:r>
      <w:r w:rsidR="00E037C1">
        <w:rPr>
          <w:highlight w:val="yellow"/>
        </w:rPr>
        <w:t>DV</w:t>
      </w:r>
      <w:proofErr w:type="spellEnd"/>
      <w:r w:rsidRPr="003F0DE5">
        <w:rPr>
          <w:highlight w:val="yellow"/>
        </w:rPr>
        <w:t> = </w:t>
      </w:r>
      <w:proofErr w:type="spellStart"/>
      <w:r w:rsidRPr="003F0DE5">
        <w:rPr>
          <w:highlight w:val="yellow"/>
        </w:rPr>
        <w:t>ICFlagN</w:t>
      </w:r>
      <w:proofErr w:type="spellEnd"/>
      <w:r w:rsidRPr="003F0DE5">
        <w:rPr>
          <w:highlight w:val="yellow"/>
          <w:lang w:eastAsia="ko-KR"/>
        </w:rPr>
        <w:t>[ </w:t>
      </w:r>
      <w:proofErr w:type="spellStart"/>
      <w:r w:rsidRPr="003F0DE5">
        <w:rPr>
          <w:highlight w:val="yellow"/>
          <w:lang w:eastAsia="ko-KR"/>
        </w:rPr>
        <w:t>xN</w:t>
      </w:r>
      <w:proofErr w:type="spellEnd"/>
      <w:r w:rsidRPr="003F0DE5">
        <w:rPr>
          <w:highlight w:val="yellow"/>
          <w:lang w:eastAsia="ko-KR"/>
        </w:rPr>
        <w:t> ][ </w:t>
      </w:r>
      <w:proofErr w:type="spellStart"/>
      <w:r w:rsidRPr="003F0DE5">
        <w:rPr>
          <w:highlight w:val="yellow"/>
          <w:lang w:eastAsia="ko-KR"/>
        </w:rPr>
        <w:t>yN</w:t>
      </w:r>
      <w:proofErr w:type="spellEnd"/>
      <w:r w:rsidRPr="003F0DE5">
        <w:rPr>
          <w:highlight w:val="yellow"/>
          <w:lang w:eastAsia="ko-KR"/>
        </w:rPr>
        <w:t> ]</w:t>
      </w:r>
      <w:r w:rsidRPr="003F0DE5">
        <w:rPr>
          <w:highlight w:val="yellow"/>
        </w:rPr>
        <w:tab/>
      </w:r>
      <w:r w:rsidRPr="003F0DE5">
        <w:rPr>
          <w:highlight w:val="yellow"/>
        </w:rPr>
        <w:tab/>
        <w:t>(</w:t>
      </w:r>
      <w:fldSimple w:instr=" REF H \h  \* MERGEFORMAT " w:fldLock="1">
        <w:r w:rsidRPr="003F0DE5">
          <w:rPr>
            <w:highlight w:val="yellow"/>
            <w:lang w:eastAsia="ko-KR"/>
          </w:rPr>
          <w:t>H</w:t>
        </w:r>
      </w:fldSimple>
      <w:r w:rsidRPr="003F0DE5">
        <w:rPr>
          <w:highlight w:val="yellow"/>
        </w:rPr>
        <w:noBreakHyphen/>
        <w:t>277)</w:t>
      </w:r>
    </w:p>
    <w:p w:rsidR="005849D0" w:rsidRPr="005849D0" w:rsidRDefault="005849D0" w:rsidP="005849D0"/>
    <w:p w:rsidR="005849D0" w:rsidRPr="00F60F40" w:rsidRDefault="005849D0" w:rsidP="005849D0">
      <w:pPr>
        <w:pStyle w:val="3D2"/>
        <w:numPr>
          <w:ilvl w:val="0"/>
          <w:numId w:val="0"/>
        </w:numPr>
      </w:pPr>
      <w:r w:rsidRPr="00F60F40">
        <w:lastRenderedPageBreak/>
        <w:t xml:space="preserve"> </w:t>
      </w:r>
    </w:p>
    <w:p w:rsidR="003F0DE5" w:rsidRDefault="003F0DE5" w:rsidP="003F0DE5">
      <w:pPr>
        <w:pStyle w:val="3H3"/>
        <w:numPr>
          <w:ilvl w:val="0"/>
          <w:numId w:val="0"/>
        </w:numPr>
        <w:rPr>
          <w:lang w:eastAsia="ko-KR"/>
        </w:rPr>
      </w:pPr>
      <w:bookmarkStart w:id="121" w:name="OLE_LINK170"/>
      <w:bookmarkStart w:id="122" w:name="OLE_LINK171"/>
      <w:bookmarkStart w:id="123" w:name="_Ref350875530"/>
      <w:r>
        <w:t>H.8.5.4</w:t>
      </w:r>
      <w:r>
        <w:tab/>
        <w:t xml:space="preserve">.1 </w:t>
      </w:r>
      <w:bookmarkEnd w:id="121"/>
      <w:bookmarkEnd w:id="122"/>
      <w:r w:rsidRPr="00F60F40">
        <w:t xml:space="preserve">Derivation process for a disparity vector </w:t>
      </w:r>
      <w:r w:rsidRPr="00F60F40">
        <w:rPr>
          <w:lang w:eastAsia="ko-KR"/>
        </w:rPr>
        <w:t>from temporal neighbour blocks</w:t>
      </w:r>
      <w:bookmarkEnd w:id="123"/>
    </w:p>
    <w:p w:rsidR="003F0DE5" w:rsidRDefault="003F0DE5" w:rsidP="003F0DE5">
      <w:pPr>
        <w:pStyle w:val="3N0"/>
        <w:rPr>
          <w:lang w:eastAsia="ko-KR"/>
        </w:rPr>
      </w:pPr>
      <w:r>
        <w:rPr>
          <w:lang w:eastAsia="ko-KR"/>
        </w:rPr>
        <w:t>Outputs of this process are</w:t>
      </w:r>
    </w:p>
    <w:p w:rsidR="003F0DE5" w:rsidRDefault="003F0DE5" w:rsidP="003F0DE5">
      <w:pPr>
        <w:pStyle w:val="3D0"/>
        <w:numPr>
          <w:ilvl w:val="0"/>
          <w:numId w:val="20"/>
        </w:numPr>
        <w:rPr>
          <w:lang w:eastAsia="ko-KR"/>
        </w:rPr>
      </w:pPr>
      <w:r>
        <w:rPr>
          <w:lang w:eastAsia="ko-KR"/>
        </w:rPr>
        <w:t xml:space="preserve">the disparity vector </w:t>
      </w:r>
      <w:proofErr w:type="spellStart"/>
      <w:r>
        <w:rPr>
          <w:lang w:eastAsia="ko-KR"/>
        </w:rPr>
        <w:t>mvDisp</w:t>
      </w:r>
      <w:proofErr w:type="spellEnd"/>
      <w:r>
        <w:rPr>
          <w:lang w:eastAsia="ko-KR"/>
        </w:rPr>
        <w:t>,</w:t>
      </w:r>
    </w:p>
    <w:p w:rsidR="003F0DE5" w:rsidRDefault="003F0DE5" w:rsidP="003F0DE5">
      <w:pPr>
        <w:pStyle w:val="3D0"/>
        <w:numPr>
          <w:ilvl w:val="0"/>
          <w:numId w:val="20"/>
        </w:numPr>
        <w:rPr>
          <w:lang w:eastAsia="ko-KR"/>
        </w:rPr>
      </w:pPr>
      <w:proofErr w:type="gramStart"/>
      <w:r>
        <w:rPr>
          <w:lang w:eastAsia="ko-KR"/>
        </w:rPr>
        <w:t>the</w:t>
      </w:r>
      <w:proofErr w:type="gramEnd"/>
      <w:r>
        <w:rPr>
          <w:lang w:eastAsia="ko-KR"/>
        </w:rPr>
        <w:t xml:space="preserve"> availability flag </w:t>
      </w:r>
      <w:proofErr w:type="spellStart"/>
      <w:r>
        <w:rPr>
          <w:lang w:eastAsia="ko-KR"/>
        </w:rPr>
        <w:t>availableFlag</w:t>
      </w:r>
      <w:proofErr w:type="spellEnd"/>
      <w:r>
        <w:rPr>
          <w:lang w:eastAsia="ko-KR"/>
        </w:rPr>
        <w:t>.</w:t>
      </w:r>
    </w:p>
    <w:p w:rsidR="003F0DE5" w:rsidRDefault="003F0DE5" w:rsidP="003F0DE5">
      <w:pPr>
        <w:pStyle w:val="3D0"/>
        <w:numPr>
          <w:ilvl w:val="0"/>
          <w:numId w:val="20"/>
        </w:numPr>
        <w:textAlignment w:val="baseline"/>
        <w:rPr>
          <w:highlight w:val="yellow"/>
        </w:rPr>
      </w:pPr>
      <w:proofErr w:type="gramStart"/>
      <w:r>
        <w:rPr>
          <w:highlight w:val="yellow"/>
        </w:rPr>
        <w:t>the</w:t>
      </w:r>
      <w:proofErr w:type="gramEnd"/>
      <w:r>
        <w:rPr>
          <w:highlight w:val="yellow"/>
        </w:rPr>
        <w:t xml:space="preserve"> IC flag </w:t>
      </w:r>
      <w:bookmarkStart w:id="124" w:name="OLE_LINK164"/>
      <w:bookmarkStart w:id="125" w:name="OLE_LINK165"/>
      <w:proofErr w:type="spellStart"/>
      <w:r>
        <w:rPr>
          <w:highlight w:val="yellow"/>
        </w:rPr>
        <w:t>ICFlag</w:t>
      </w:r>
      <w:bookmarkEnd w:id="124"/>
      <w:bookmarkEnd w:id="125"/>
      <w:r w:rsidR="00E037C1">
        <w:rPr>
          <w:highlight w:val="yellow"/>
        </w:rPr>
        <w:t>DV</w:t>
      </w:r>
      <w:proofErr w:type="spellEnd"/>
      <w:r>
        <w:rPr>
          <w:highlight w:val="yellow"/>
        </w:rPr>
        <w:t>.</w:t>
      </w:r>
    </w:p>
    <w:p w:rsidR="003F0DE5" w:rsidRPr="003F0DE5" w:rsidRDefault="003F0DE5" w:rsidP="003F0DE5">
      <w:pPr>
        <w:pStyle w:val="3D0"/>
        <w:numPr>
          <w:ilvl w:val="0"/>
          <w:numId w:val="0"/>
        </w:numPr>
        <w:ind w:left="357"/>
        <w:textAlignment w:val="baseline"/>
      </w:pPr>
      <w:r w:rsidRPr="003F0DE5">
        <w:t>…</w:t>
      </w:r>
    </w:p>
    <w:p w:rsidR="003F0DE5" w:rsidRDefault="003F0DE5" w:rsidP="003F0DE5">
      <w:pPr>
        <w:pStyle w:val="3N0"/>
        <w:rPr>
          <w:lang w:eastAsia="ko-KR"/>
        </w:rPr>
      </w:pPr>
      <w:r w:rsidRPr="00F60F40">
        <w:rPr>
          <w:lang w:eastAsia="ko-KR"/>
        </w:rPr>
        <w:t xml:space="preserve">For </w:t>
      </w:r>
      <w:proofErr w:type="spellStart"/>
      <w:r w:rsidRPr="00F60F40">
        <w:rPr>
          <w:lang w:eastAsia="ko-KR"/>
        </w:rPr>
        <w:t>i</w:t>
      </w:r>
      <w:proofErr w:type="spellEnd"/>
      <w:r w:rsidRPr="00F60F40">
        <w:rPr>
          <w:lang w:eastAsia="ko-KR"/>
        </w:rPr>
        <w:t xml:space="preserve"> from 0 to </w:t>
      </w:r>
      <w:proofErr w:type="spellStart"/>
      <w:r w:rsidRPr="00F60F40">
        <w:rPr>
          <w:lang w:eastAsia="ko-KR"/>
        </w:rPr>
        <w:t>NumDdvCandPics</w:t>
      </w:r>
      <w:proofErr w:type="spellEnd"/>
      <w:r w:rsidRPr="00F60F40">
        <w:rPr>
          <w:lang w:eastAsia="ko-KR"/>
        </w:rPr>
        <w:t xml:space="preserve">, the following ordered steps apply and the whole decoding process of this sub-clause terminates once </w:t>
      </w:r>
      <w:proofErr w:type="spellStart"/>
      <w:r w:rsidRPr="00F60F40">
        <w:rPr>
          <w:lang w:eastAsia="ko-KR"/>
        </w:rPr>
        <w:t>availableFlag</w:t>
      </w:r>
      <w:proofErr w:type="spellEnd"/>
      <w:r w:rsidRPr="00F60F40">
        <w:rPr>
          <w:lang w:eastAsia="ko-KR"/>
        </w:rPr>
        <w:t xml:space="preserve"> is set to 1. </w:t>
      </w:r>
    </w:p>
    <w:p w:rsidR="003F0DE5" w:rsidRDefault="003F0DE5" w:rsidP="003F0DE5">
      <w:pPr>
        <w:pStyle w:val="3U1"/>
        <w:numPr>
          <w:ilvl w:val="0"/>
          <w:numId w:val="24"/>
        </w:numPr>
        <w:textAlignment w:val="baseline"/>
        <w:rPr>
          <w:lang w:eastAsia="ko-KR"/>
        </w:rPr>
      </w:pPr>
      <w:bookmarkStart w:id="126" w:name="OLE_LINK160"/>
      <w:bookmarkStart w:id="127" w:name="OLE_LINK161"/>
      <w:r w:rsidRPr="00F60F40">
        <w:rPr>
          <w:lang w:eastAsia="ko-KR"/>
        </w:rPr>
        <w:t xml:space="preserve">When </w:t>
      </w:r>
      <w:proofErr w:type="spellStart"/>
      <w:r w:rsidRPr="00F60F40">
        <w:rPr>
          <w:lang w:eastAsia="ko-KR"/>
        </w:rPr>
        <w:t>availableRb</w:t>
      </w:r>
      <w:proofErr w:type="spellEnd"/>
      <w:r w:rsidRPr="00F60F40">
        <w:rPr>
          <w:lang w:eastAsia="ko-KR"/>
        </w:rPr>
        <w:t xml:space="preserve"> is equal to 1, the derivation process for a disparity vector in a block of a candidate picture as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="000C66FF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_Ref350879210 \r \h </w:instrText>
      </w:r>
      <w:r w:rsidR="000C66FF">
        <w:rPr>
          <w:lang w:eastAsia="ko-KR"/>
        </w:rPr>
      </w:r>
      <w:r w:rsidR="000C66FF">
        <w:rPr>
          <w:lang w:eastAsia="ko-KR"/>
        </w:rPr>
        <w:fldChar w:fldCharType="separate"/>
      </w:r>
      <w:r>
        <w:rPr>
          <w:lang w:eastAsia="ko-KR"/>
        </w:rPr>
        <w:t>H.8.5.4.2</w:t>
      </w:r>
      <w:r w:rsidR="000C66FF">
        <w:rPr>
          <w:lang w:eastAsia="ko-KR"/>
        </w:rPr>
        <w:fldChar w:fldCharType="end"/>
      </w:r>
      <w:r w:rsidRPr="00F60F40">
        <w:rPr>
          <w:lang w:eastAsia="ko-KR"/>
        </w:rPr>
        <w:t xml:space="preserve"> is invoked with candidate picture </w:t>
      </w:r>
      <w:proofErr w:type="spellStart"/>
      <w:r w:rsidRPr="00F60F40">
        <w:rPr>
          <w:lang w:eastAsia="ko-KR"/>
        </w:rPr>
        <w:t>DdvCandPicsList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i</w:t>
      </w:r>
      <w:proofErr w:type="spellEnd"/>
      <w:r w:rsidRPr="00F60F40">
        <w:rPr>
          <w:lang w:eastAsia="ko-KR"/>
        </w:rPr>
        <w:t xml:space="preserve"> ],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 </w:t>
      </w:r>
      <w:proofErr w:type="spellStart"/>
      <w:r w:rsidRPr="00F60F40">
        <w:rPr>
          <w:lang w:eastAsia="ko-KR"/>
        </w:rPr>
        <w:t>xPRb</w:t>
      </w:r>
      <w:proofErr w:type="spellEnd"/>
      <w:r w:rsidRPr="00F60F40">
        <w:rPr>
          <w:lang w:eastAsia="ko-KR"/>
        </w:rPr>
        <w:t> , </w:t>
      </w:r>
      <w:proofErr w:type="spellStart"/>
      <w:r w:rsidRPr="00F60F40">
        <w:rPr>
          <w:lang w:eastAsia="ko-KR"/>
        </w:rPr>
        <w:t>yPRb</w:t>
      </w:r>
      <w:proofErr w:type="spellEnd"/>
      <w:r w:rsidRPr="00F60F40">
        <w:rPr>
          <w:lang w:eastAsia="ko-KR"/>
        </w:rPr>
        <w:t xml:space="preserve"> ) as inputs, and the flag </w:t>
      </w:r>
      <w:proofErr w:type="spellStart"/>
      <w:r w:rsidRPr="00F60F40">
        <w:rPr>
          <w:lang w:eastAsia="ko-KR"/>
        </w:rPr>
        <w:t>availableFlag</w:t>
      </w:r>
      <w:proofErr w:type="spellEnd"/>
      <w:r w:rsidRPr="00F60F40">
        <w:rPr>
          <w:lang w:eastAsia="ko-KR"/>
        </w:rPr>
        <w:t xml:space="preserve"> </w:t>
      </w:r>
      <w:bookmarkStart w:id="128" w:name="OLE_LINK166"/>
      <w:bookmarkStart w:id="129" w:name="OLE_LINK167"/>
      <w:r w:rsidRPr="003F0DE5">
        <w:rPr>
          <w:highlight w:val="yellow"/>
          <w:lang w:eastAsia="ko-KR"/>
        </w:rPr>
        <w:t xml:space="preserve">, the flag </w:t>
      </w:r>
      <w:proofErr w:type="spellStart"/>
      <w:r w:rsidRPr="003F0DE5">
        <w:rPr>
          <w:highlight w:val="yellow"/>
        </w:rPr>
        <w:t>ICFlag</w:t>
      </w:r>
      <w:r w:rsidR="00E037C1">
        <w:rPr>
          <w:highlight w:val="yellow"/>
        </w:rPr>
        <w:t>DV</w:t>
      </w:r>
      <w:proofErr w:type="spellEnd"/>
      <w:r w:rsidRPr="003F0DE5">
        <w:rPr>
          <w:highlight w:val="yellow"/>
          <w:lang w:eastAsia="ko-KR"/>
        </w:rPr>
        <w:t>,</w:t>
      </w:r>
      <w:r>
        <w:rPr>
          <w:lang w:eastAsia="ko-KR"/>
        </w:rPr>
        <w:t xml:space="preserve"> </w:t>
      </w:r>
      <w:bookmarkEnd w:id="128"/>
      <w:bookmarkEnd w:id="129"/>
      <w:r w:rsidRPr="00F60F40">
        <w:rPr>
          <w:lang w:eastAsia="ko-KR"/>
        </w:rPr>
        <w:t xml:space="preserve">and the disparity vector </w:t>
      </w:r>
      <w:proofErr w:type="spellStart"/>
      <w:r w:rsidRPr="00F60F40">
        <w:rPr>
          <w:lang w:eastAsia="ko-KR"/>
        </w:rPr>
        <w:t>mvDisp</w:t>
      </w:r>
      <w:proofErr w:type="spellEnd"/>
      <w:r w:rsidRPr="00F60F40">
        <w:rPr>
          <w:lang w:eastAsia="ko-KR"/>
        </w:rPr>
        <w:t xml:space="preserve"> as outputs.</w:t>
      </w:r>
    </w:p>
    <w:p w:rsidR="003F0DE5" w:rsidRDefault="003F0DE5" w:rsidP="003F0DE5">
      <w:pPr>
        <w:pStyle w:val="3U1"/>
        <w:numPr>
          <w:ilvl w:val="0"/>
          <w:numId w:val="24"/>
        </w:numPr>
        <w:textAlignment w:val="baseline"/>
        <w:rPr>
          <w:lang w:eastAsia="ko-KR"/>
        </w:rPr>
      </w:pPr>
      <w:r w:rsidRPr="00F60F40">
        <w:rPr>
          <w:lang w:eastAsia="ko-KR"/>
        </w:rPr>
        <w:t xml:space="preserve">The derivation process for a disparity vector in a block of a candidate picture as specified in </w:t>
      </w:r>
      <w:proofErr w:type="spellStart"/>
      <w:r w:rsidRPr="00F60F40">
        <w:rPr>
          <w:lang w:eastAsia="ko-KR"/>
        </w:rPr>
        <w:t>subclause</w:t>
      </w:r>
      <w:proofErr w:type="spellEnd"/>
      <w:r w:rsidRPr="00F60F40">
        <w:rPr>
          <w:lang w:eastAsia="ko-KR"/>
        </w:rPr>
        <w:t xml:space="preserve"> </w:t>
      </w:r>
      <w:r w:rsidR="000C66FF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_Ref350879210 \r \h </w:instrText>
      </w:r>
      <w:r w:rsidR="000C66FF">
        <w:rPr>
          <w:lang w:eastAsia="ko-KR"/>
        </w:rPr>
      </w:r>
      <w:r w:rsidR="000C66FF">
        <w:rPr>
          <w:lang w:eastAsia="ko-KR"/>
        </w:rPr>
        <w:fldChar w:fldCharType="separate"/>
      </w:r>
      <w:r>
        <w:rPr>
          <w:lang w:eastAsia="ko-KR"/>
        </w:rPr>
        <w:t>H.8.5.4.2</w:t>
      </w:r>
      <w:r w:rsidR="000C66FF">
        <w:rPr>
          <w:lang w:eastAsia="ko-KR"/>
        </w:rPr>
        <w:fldChar w:fldCharType="end"/>
      </w:r>
      <w:r w:rsidRPr="00F60F40">
        <w:rPr>
          <w:lang w:eastAsia="ko-KR"/>
        </w:rPr>
        <w:t xml:space="preserve"> is invoked with candidate picture </w:t>
      </w:r>
      <w:proofErr w:type="spellStart"/>
      <w:r w:rsidRPr="00F60F40">
        <w:rPr>
          <w:lang w:eastAsia="ko-KR"/>
        </w:rPr>
        <w:t>DdvCandPicsList</w:t>
      </w:r>
      <w:proofErr w:type="spellEnd"/>
      <w:r w:rsidRPr="00F60F40">
        <w:rPr>
          <w:lang w:eastAsia="ko-KR"/>
        </w:rPr>
        <w:t>[ </w:t>
      </w:r>
      <w:proofErr w:type="spellStart"/>
      <w:r w:rsidRPr="00F60F40">
        <w:rPr>
          <w:lang w:eastAsia="ko-KR"/>
        </w:rPr>
        <w:t>i</w:t>
      </w:r>
      <w:proofErr w:type="spellEnd"/>
      <w:r w:rsidRPr="00F60F40">
        <w:rPr>
          <w:lang w:eastAsia="ko-KR"/>
        </w:rPr>
        <w:t xml:space="preserve"> ], </w:t>
      </w:r>
      <w:proofErr w:type="spellStart"/>
      <w:r w:rsidRPr="00F60F40">
        <w:rPr>
          <w:lang w:eastAsia="ko-KR"/>
        </w:rPr>
        <w:t>luma</w:t>
      </w:r>
      <w:proofErr w:type="spellEnd"/>
      <w:r w:rsidRPr="00F60F40">
        <w:rPr>
          <w:lang w:eastAsia="ko-KR"/>
        </w:rPr>
        <w:t xml:space="preserve"> location (</w:t>
      </w:r>
      <w:proofErr w:type="spellStart"/>
      <w:r w:rsidRPr="00F60F40">
        <w:rPr>
          <w:lang w:eastAsia="ko-KR"/>
        </w:rPr>
        <w:t>xPCtr</w:t>
      </w:r>
      <w:proofErr w:type="spellEnd"/>
      <w:r w:rsidRPr="00F60F40">
        <w:rPr>
          <w:lang w:eastAsia="ko-KR"/>
        </w:rPr>
        <w:t xml:space="preserve">, </w:t>
      </w:r>
      <w:proofErr w:type="spellStart"/>
      <w:r w:rsidRPr="00F60F40">
        <w:rPr>
          <w:lang w:eastAsia="ko-KR"/>
        </w:rPr>
        <w:t>yPCtr</w:t>
      </w:r>
      <w:proofErr w:type="spellEnd"/>
      <w:r w:rsidRPr="00F60F40">
        <w:rPr>
          <w:lang w:eastAsia="ko-KR"/>
        </w:rPr>
        <w:t xml:space="preserve">) as inputs, and the flag </w:t>
      </w:r>
      <w:proofErr w:type="spellStart"/>
      <w:r w:rsidRPr="00F60F40">
        <w:rPr>
          <w:lang w:eastAsia="ko-KR"/>
        </w:rPr>
        <w:t>availableFlag</w:t>
      </w:r>
      <w:proofErr w:type="spellEnd"/>
      <w:r w:rsidRPr="00F60F40">
        <w:rPr>
          <w:lang w:eastAsia="ko-KR"/>
        </w:rPr>
        <w:t xml:space="preserve">, </w:t>
      </w:r>
      <w:r>
        <w:rPr>
          <w:highlight w:val="yellow"/>
          <w:lang w:eastAsia="ko-KR"/>
        </w:rPr>
        <w:t xml:space="preserve"> </w:t>
      </w:r>
      <w:r w:rsidRPr="003F0DE5">
        <w:rPr>
          <w:highlight w:val="yellow"/>
          <w:lang w:eastAsia="ko-KR"/>
        </w:rPr>
        <w:t xml:space="preserve">the flag </w:t>
      </w:r>
      <w:proofErr w:type="spellStart"/>
      <w:r w:rsidRPr="003F0DE5">
        <w:rPr>
          <w:highlight w:val="yellow"/>
        </w:rPr>
        <w:t>ICFlag</w:t>
      </w:r>
      <w:r w:rsidR="00E037C1">
        <w:rPr>
          <w:highlight w:val="yellow"/>
        </w:rPr>
        <w:t>DV</w:t>
      </w:r>
      <w:proofErr w:type="spellEnd"/>
      <w:r w:rsidRPr="003F0DE5">
        <w:rPr>
          <w:highlight w:val="yellow"/>
          <w:lang w:eastAsia="ko-KR"/>
        </w:rPr>
        <w:t>, and</w:t>
      </w:r>
      <w:r>
        <w:rPr>
          <w:lang w:eastAsia="ko-KR"/>
        </w:rPr>
        <w:t xml:space="preserve"> </w:t>
      </w:r>
      <w:r w:rsidRPr="00F60F40">
        <w:rPr>
          <w:lang w:eastAsia="ko-KR"/>
        </w:rPr>
        <w:t xml:space="preserve">the disparity vector </w:t>
      </w:r>
      <w:proofErr w:type="spellStart"/>
      <w:r w:rsidRPr="00F60F40">
        <w:rPr>
          <w:lang w:eastAsia="ko-KR"/>
        </w:rPr>
        <w:t>mvDisp</w:t>
      </w:r>
      <w:proofErr w:type="spellEnd"/>
      <w:r w:rsidRPr="00F60F40">
        <w:rPr>
          <w:lang w:eastAsia="ko-KR"/>
        </w:rPr>
        <w:t xml:space="preserve"> as outputs.</w:t>
      </w:r>
    </w:p>
    <w:p w:rsidR="003F0DE5" w:rsidRDefault="003F0DE5" w:rsidP="003F0DE5">
      <w:pPr>
        <w:pStyle w:val="3U1"/>
        <w:numPr>
          <w:ilvl w:val="0"/>
          <w:numId w:val="0"/>
        </w:numPr>
        <w:ind w:left="357"/>
        <w:textAlignment w:val="baseline"/>
        <w:rPr>
          <w:lang w:eastAsia="ko-KR"/>
        </w:rPr>
      </w:pPr>
    </w:p>
    <w:p w:rsidR="003F0DE5" w:rsidRDefault="003F0DE5" w:rsidP="003F0DE5">
      <w:pPr>
        <w:pStyle w:val="3U1"/>
        <w:numPr>
          <w:ilvl w:val="0"/>
          <w:numId w:val="0"/>
        </w:numPr>
        <w:ind w:left="357"/>
        <w:textAlignment w:val="baseline"/>
        <w:rPr>
          <w:lang w:eastAsia="ko-KR"/>
        </w:rPr>
      </w:pPr>
    </w:p>
    <w:p w:rsidR="003F0DE5" w:rsidRPr="00E037C1" w:rsidRDefault="003F0DE5" w:rsidP="003F0DE5">
      <w:pPr>
        <w:pStyle w:val="3H3"/>
        <w:numPr>
          <w:ilvl w:val="0"/>
          <w:numId w:val="0"/>
        </w:numPr>
        <w:rPr>
          <w:sz w:val="20"/>
          <w:szCs w:val="20"/>
        </w:rPr>
      </w:pPr>
      <w:bookmarkStart w:id="130" w:name="_Ref350879210"/>
      <w:r w:rsidRPr="00E037C1">
        <w:rPr>
          <w:sz w:val="20"/>
          <w:szCs w:val="20"/>
        </w:rPr>
        <w:t>H.8.5.4</w:t>
      </w:r>
      <w:r w:rsidRPr="00E037C1">
        <w:rPr>
          <w:sz w:val="20"/>
          <w:szCs w:val="20"/>
        </w:rPr>
        <w:tab/>
        <w:t>.2 Derivation process for a disparity vector in a block of a candidate picture</w:t>
      </w:r>
      <w:bookmarkEnd w:id="130"/>
    </w:p>
    <w:p w:rsidR="00E037C1" w:rsidRPr="00E037C1" w:rsidRDefault="00E037C1" w:rsidP="00E037C1">
      <w:pPr>
        <w:pStyle w:val="3N0"/>
        <w:rPr>
          <w:sz w:val="20"/>
          <w:szCs w:val="20"/>
        </w:rPr>
      </w:pPr>
      <w:r w:rsidRPr="00E037C1">
        <w:rPr>
          <w:sz w:val="20"/>
          <w:szCs w:val="20"/>
        </w:rPr>
        <w:t>Outputs of this process are:</w:t>
      </w:r>
    </w:p>
    <w:p w:rsidR="00E037C1" w:rsidRPr="00E037C1" w:rsidRDefault="00E037C1" w:rsidP="00E037C1">
      <w:pPr>
        <w:pStyle w:val="3N0"/>
        <w:rPr>
          <w:sz w:val="20"/>
          <w:szCs w:val="20"/>
        </w:rPr>
      </w:pPr>
      <w:r w:rsidRPr="00E037C1">
        <w:rPr>
          <w:sz w:val="20"/>
          <w:szCs w:val="20"/>
        </w:rPr>
        <w:t>–</w:t>
      </w:r>
      <w:r w:rsidRPr="00E037C1">
        <w:rPr>
          <w:sz w:val="20"/>
          <w:szCs w:val="20"/>
        </w:rPr>
        <w:tab/>
      </w:r>
      <w:proofErr w:type="gramStart"/>
      <w:r w:rsidRPr="00E037C1">
        <w:rPr>
          <w:sz w:val="20"/>
          <w:szCs w:val="20"/>
        </w:rPr>
        <w:t>a</w:t>
      </w:r>
      <w:proofErr w:type="gramEnd"/>
      <w:r w:rsidRPr="00E037C1">
        <w:rPr>
          <w:sz w:val="20"/>
          <w:szCs w:val="20"/>
        </w:rPr>
        <w:t xml:space="preserve"> flag </w:t>
      </w:r>
      <w:proofErr w:type="spellStart"/>
      <w:r w:rsidRPr="00E037C1">
        <w:rPr>
          <w:sz w:val="20"/>
          <w:szCs w:val="20"/>
        </w:rPr>
        <w:t>availableDV</w:t>
      </w:r>
      <w:proofErr w:type="spellEnd"/>
      <w:r w:rsidRPr="00E037C1">
        <w:rPr>
          <w:sz w:val="20"/>
          <w:szCs w:val="20"/>
        </w:rPr>
        <w:t xml:space="preserve"> specifying whether the disparity vector is available,</w:t>
      </w:r>
    </w:p>
    <w:p w:rsidR="00E037C1" w:rsidRPr="00E037C1" w:rsidRDefault="00E037C1" w:rsidP="00E037C1">
      <w:pPr>
        <w:pStyle w:val="3N0"/>
        <w:rPr>
          <w:sz w:val="20"/>
          <w:szCs w:val="20"/>
        </w:rPr>
      </w:pPr>
      <w:bookmarkStart w:id="131" w:name="OLE_LINK176"/>
      <w:bookmarkStart w:id="132" w:name="OLE_LINK177"/>
      <w:r w:rsidRPr="00E037C1">
        <w:rPr>
          <w:sz w:val="20"/>
          <w:szCs w:val="20"/>
        </w:rPr>
        <w:t>–</w:t>
      </w:r>
      <w:r w:rsidRPr="00E037C1">
        <w:rPr>
          <w:sz w:val="20"/>
          <w:szCs w:val="20"/>
        </w:rPr>
        <w:tab/>
      </w:r>
      <w:proofErr w:type="gramStart"/>
      <w:r w:rsidRPr="00E037C1">
        <w:rPr>
          <w:sz w:val="20"/>
          <w:szCs w:val="20"/>
        </w:rPr>
        <w:t>a</w:t>
      </w:r>
      <w:proofErr w:type="gramEnd"/>
      <w:r w:rsidRPr="00E037C1">
        <w:rPr>
          <w:sz w:val="20"/>
          <w:szCs w:val="20"/>
        </w:rPr>
        <w:t xml:space="preserve"> disparity vector </w:t>
      </w:r>
      <w:proofErr w:type="spellStart"/>
      <w:r w:rsidRPr="00E037C1">
        <w:rPr>
          <w:sz w:val="20"/>
          <w:szCs w:val="20"/>
        </w:rPr>
        <w:t>mvDisp</w:t>
      </w:r>
      <w:proofErr w:type="spellEnd"/>
      <w:r w:rsidRPr="00E037C1">
        <w:rPr>
          <w:sz w:val="20"/>
          <w:szCs w:val="20"/>
        </w:rPr>
        <w:t>.</w:t>
      </w:r>
    </w:p>
    <w:bookmarkEnd w:id="131"/>
    <w:bookmarkEnd w:id="132"/>
    <w:p w:rsidR="00E037C1" w:rsidRPr="00E037C1" w:rsidRDefault="00E037C1" w:rsidP="00E037C1">
      <w:pPr>
        <w:pStyle w:val="3N0"/>
        <w:rPr>
          <w:sz w:val="20"/>
          <w:szCs w:val="20"/>
        </w:rPr>
      </w:pPr>
      <w:r w:rsidRPr="00E037C1">
        <w:rPr>
          <w:sz w:val="20"/>
          <w:szCs w:val="20"/>
        </w:rPr>
        <w:t>–</w:t>
      </w:r>
      <w:r w:rsidRPr="00E037C1">
        <w:rPr>
          <w:sz w:val="20"/>
          <w:szCs w:val="20"/>
        </w:rPr>
        <w:tab/>
      </w:r>
      <w:r w:rsidRPr="00E037C1">
        <w:rPr>
          <w:sz w:val="20"/>
          <w:szCs w:val="20"/>
          <w:highlight w:val="yellow"/>
        </w:rPr>
        <w:t xml:space="preserve">IC flag </w:t>
      </w:r>
      <w:bookmarkStart w:id="133" w:name="OLE_LINK184"/>
      <w:bookmarkStart w:id="134" w:name="OLE_LINK185"/>
      <w:bookmarkStart w:id="135" w:name="OLE_LINK193"/>
      <w:bookmarkStart w:id="136" w:name="OLE_LINK198"/>
      <w:bookmarkStart w:id="137" w:name="OLE_LINK199"/>
      <w:proofErr w:type="spellStart"/>
      <w:r w:rsidRPr="00E037C1">
        <w:rPr>
          <w:sz w:val="20"/>
          <w:szCs w:val="20"/>
          <w:highlight w:val="yellow"/>
        </w:rPr>
        <w:t>ICflag</w:t>
      </w:r>
      <w:bookmarkEnd w:id="133"/>
      <w:bookmarkEnd w:id="134"/>
      <w:bookmarkEnd w:id="135"/>
      <w:r>
        <w:rPr>
          <w:sz w:val="20"/>
          <w:szCs w:val="20"/>
          <w:highlight w:val="yellow"/>
        </w:rPr>
        <w:t>DV</w:t>
      </w:r>
      <w:bookmarkEnd w:id="136"/>
      <w:bookmarkEnd w:id="137"/>
      <w:proofErr w:type="spellEnd"/>
      <w:r w:rsidRPr="00E037C1">
        <w:rPr>
          <w:sz w:val="20"/>
          <w:szCs w:val="20"/>
          <w:highlight w:val="yellow"/>
        </w:rPr>
        <w:t>.</w:t>
      </w:r>
    </w:p>
    <w:p w:rsidR="00E037C1" w:rsidRPr="00E037C1" w:rsidRDefault="00E037C1" w:rsidP="00E037C1"/>
    <w:p w:rsidR="00E037C1" w:rsidRDefault="00E037C1" w:rsidP="00E037C1">
      <w:pPr>
        <w:pStyle w:val="3U1"/>
        <w:numPr>
          <w:ilvl w:val="0"/>
          <w:numId w:val="25"/>
        </w:numPr>
      </w:pPr>
      <w:r>
        <w:t xml:space="preserve">The flag </w:t>
      </w:r>
      <w:proofErr w:type="spellStart"/>
      <w:r>
        <w:t>availableDV</w:t>
      </w:r>
      <w:proofErr w:type="spellEnd"/>
      <w:r>
        <w:t xml:space="preserve"> is set equal to 0, </w:t>
      </w:r>
      <w:proofErr w:type="spellStart"/>
      <w:r>
        <w:rPr>
          <w:highlight w:val="yellow"/>
        </w:rPr>
        <w:t>ICflagDV</w:t>
      </w:r>
      <w:proofErr w:type="spellEnd"/>
      <w:r w:rsidRPr="00E037C1">
        <w:rPr>
          <w:highlight w:val="yellow"/>
        </w:rPr>
        <w:t xml:space="preserve"> is set equal to 0,</w:t>
      </w:r>
      <w:r>
        <w:t xml:space="preserve"> and both components of </w:t>
      </w:r>
      <w:proofErr w:type="spellStart"/>
      <w:r>
        <w:t>mvDisp</w:t>
      </w:r>
      <w:proofErr w:type="spellEnd"/>
      <w:r>
        <w:t xml:space="preserve"> are set equal to 0. </w:t>
      </w:r>
    </w:p>
    <w:p w:rsidR="00E037C1" w:rsidRPr="00E037C1" w:rsidRDefault="00E037C1" w:rsidP="00E037C1">
      <w:pPr>
        <w:pStyle w:val="3U1"/>
        <w:numPr>
          <w:ilvl w:val="0"/>
          <w:numId w:val="25"/>
        </w:numPr>
        <w:rPr>
          <w:sz w:val="20"/>
          <w:szCs w:val="20"/>
        </w:rPr>
      </w:pPr>
      <w:r w:rsidRPr="00E037C1">
        <w:rPr>
          <w:sz w:val="20"/>
          <w:szCs w:val="20"/>
        </w:rPr>
        <w:t>…</w:t>
      </w:r>
    </w:p>
    <w:p w:rsidR="00E037C1" w:rsidRPr="00E037C1" w:rsidRDefault="00E037C1" w:rsidP="00E037C1">
      <w:pPr>
        <w:pStyle w:val="3D2"/>
        <w:tabs>
          <w:tab w:val="num" w:pos="1072"/>
        </w:tabs>
        <w:textAlignment w:val="baseline"/>
        <w:rPr>
          <w:sz w:val="20"/>
          <w:szCs w:val="20"/>
        </w:rPr>
      </w:pPr>
      <w:bookmarkStart w:id="138" w:name="OLE_LINK186"/>
      <w:bookmarkStart w:id="139" w:name="OLE_LINK187"/>
      <w:r w:rsidRPr="00E037C1">
        <w:rPr>
          <w:sz w:val="20"/>
          <w:szCs w:val="20"/>
        </w:rPr>
        <w:t xml:space="preserve">When the </w:t>
      </w:r>
      <w:proofErr w:type="spellStart"/>
      <w:r w:rsidRPr="00E037C1">
        <w:rPr>
          <w:sz w:val="20"/>
          <w:szCs w:val="20"/>
        </w:rPr>
        <w:t>ViewIdx</w:t>
      </w:r>
      <w:proofErr w:type="spellEnd"/>
      <w:r w:rsidRPr="00E037C1">
        <w:rPr>
          <w:sz w:val="20"/>
          <w:szCs w:val="20"/>
        </w:rPr>
        <w:t xml:space="preserve"> of </w:t>
      </w:r>
      <w:proofErr w:type="spellStart"/>
      <w:r w:rsidRPr="00E037C1">
        <w:rPr>
          <w:sz w:val="20"/>
          <w:szCs w:val="20"/>
        </w:rPr>
        <w:t>candPicRefPicList</w:t>
      </w:r>
      <w:proofErr w:type="spellEnd"/>
      <w:r w:rsidRPr="00E037C1">
        <w:rPr>
          <w:sz w:val="20"/>
          <w:szCs w:val="20"/>
        </w:rPr>
        <w:t>[ </w:t>
      </w:r>
      <w:proofErr w:type="spellStart"/>
      <w:r w:rsidRPr="00E037C1">
        <w:rPr>
          <w:sz w:val="20"/>
          <w:szCs w:val="20"/>
        </w:rPr>
        <w:t>candRefIdx</w:t>
      </w:r>
      <w:proofErr w:type="spellEnd"/>
      <w:r w:rsidRPr="00E037C1">
        <w:rPr>
          <w:sz w:val="20"/>
          <w:szCs w:val="20"/>
        </w:rPr>
        <w:t>[ </w:t>
      </w:r>
      <w:proofErr w:type="spellStart"/>
      <w:r w:rsidRPr="00E037C1">
        <w:rPr>
          <w:sz w:val="20"/>
          <w:szCs w:val="20"/>
        </w:rPr>
        <w:t>xPCol</w:t>
      </w:r>
      <w:proofErr w:type="spellEnd"/>
      <w:r w:rsidRPr="00E037C1">
        <w:rPr>
          <w:sz w:val="20"/>
          <w:szCs w:val="20"/>
        </w:rPr>
        <w:t> ][ </w:t>
      </w:r>
      <w:proofErr w:type="spellStart"/>
      <w:r w:rsidRPr="00E037C1">
        <w:rPr>
          <w:sz w:val="20"/>
          <w:szCs w:val="20"/>
        </w:rPr>
        <w:t>yPCol</w:t>
      </w:r>
      <w:proofErr w:type="spellEnd"/>
      <w:r w:rsidRPr="00E037C1">
        <w:rPr>
          <w:sz w:val="20"/>
          <w:szCs w:val="20"/>
        </w:rPr>
        <w:t xml:space="preserve"> ] ] is not equal to the </w:t>
      </w:r>
      <w:proofErr w:type="spellStart"/>
      <w:r w:rsidRPr="00E037C1">
        <w:rPr>
          <w:sz w:val="20"/>
          <w:szCs w:val="20"/>
        </w:rPr>
        <w:t>ViewIdx</w:t>
      </w:r>
      <w:proofErr w:type="spellEnd"/>
      <w:r w:rsidRPr="00E037C1">
        <w:rPr>
          <w:sz w:val="20"/>
          <w:szCs w:val="20"/>
        </w:rPr>
        <w:t xml:space="preserve"> of </w:t>
      </w:r>
      <w:proofErr w:type="spellStart"/>
      <w:r w:rsidRPr="00E037C1">
        <w:rPr>
          <w:sz w:val="20"/>
          <w:szCs w:val="20"/>
        </w:rPr>
        <w:t>candPic</w:t>
      </w:r>
      <w:proofErr w:type="spellEnd"/>
      <w:r w:rsidRPr="00E037C1">
        <w:rPr>
          <w:sz w:val="20"/>
          <w:szCs w:val="20"/>
        </w:rPr>
        <w:t xml:space="preserve"> and </w:t>
      </w:r>
      <w:proofErr w:type="spellStart"/>
      <w:r w:rsidRPr="00E037C1">
        <w:rPr>
          <w:sz w:val="20"/>
          <w:szCs w:val="20"/>
        </w:rPr>
        <w:t>candPredFlag</w:t>
      </w:r>
      <w:proofErr w:type="spellEnd"/>
      <w:r w:rsidRPr="00E037C1">
        <w:rPr>
          <w:sz w:val="20"/>
          <w:szCs w:val="20"/>
        </w:rPr>
        <w:t>[ </w:t>
      </w:r>
      <w:proofErr w:type="spellStart"/>
      <w:r w:rsidRPr="00E037C1">
        <w:rPr>
          <w:sz w:val="20"/>
          <w:szCs w:val="20"/>
        </w:rPr>
        <w:t>xPCol</w:t>
      </w:r>
      <w:proofErr w:type="spellEnd"/>
      <w:r w:rsidRPr="00E037C1">
        <w:rPr>
          <w:sz w:val="20"/>
          <w:szCs w:val="20"/>
        </w:rPr>
        <w:t> ][ </w:t>
      </w:r>
      <w:proofErr w:type="spellStart"/>
      <w:r w:rsidRPr="00E037C1">
        <w:rPr>
          <w:sz w:val="20"/>
          <w:szCs w:val="20"/>
        </w:rPr>
        <w:t>yPCol</w:t>
      </w:r>
      <w:proofErr w:type="spellEnd"/>
      <w:r w:rsidRPr="00E037C1">
        <w:rPr>
          <w:sz w:val="20"/>
          <w:szCs w:val="20"/>
        </w:rPr>
        <w:t xml:space="preserve"> ] is equal to 1 and , the following applies: </w:t>
      </w:r>
    </w:p>
    <w:p w:rsidR="00E037C1" w:rsidRPr="00E037C1" w:rsidRDefault="00E037C1" w:rsidP="00E037C1">
      <w:pPr>
        <w:pStyle w:val="3E4"/>
        <w:numPr>
          <w:ilvl w:val="4"/>
          <w:numId w:val="19"/>
        </w:numPr>
        <w:textAlignment w:val="baseline"/>
        <w:rPr>
          <w:lang w:eastAsia="ko-KR"/>
        </w:rPr>
      </w:pPr>
      <w:proofErr w:type="spellStart"/>
      <w:r w:rsidRPr="00E037C1">
        <w:rPr>
          <w:lang w:eastAsia="ko-KR"/>
        </w:rPr>
        <w:t>mvDisp</w:t>
      </w:r>
      <w:proofErr w:type="spellEnd"/>
      <w:r w:rsidRPr="00E037C1">
        <w:rPr>
          <w:lang w:eastAsia="ko-KR"/>
        </w:rPr>
        <w:t> = </w:t>
      </w:r>
      <w:proofErr w:type="spellStart"/>
      <w:r w:rsidRPr="00E037C1">
        <w:rPr>
          <w:lang w:eastAsia="ko-KR"/>
        </w:rPr>
        <w:t>candMV</w:t>
      </w:r>
      <w:bookmarkStart w:id="140" w:name="OLE_LINK194"/>
      <w:bookmarkStart w:id="141" w:name="OLE_LINK195"/>
      <w:proofErr w:type="spellEnd"/>
      <w:r w:rsidRPr="00E037C1">
        <w:rPr>
          <w:lang w:eastAsia="ko-KR"/>
        </w:rPr>
        <w:t>[ </w:t>
      </w:r>
      <w:proofErr w:type="spellStart"/>
      <w:r w:rsidRPr="00E037C1">
        <w:rPr>
          <w:lang w:eastAsia="ko-KR"/>
        </w:rPr>
        <w:t>xPCol</w:t>
      </w:r>
      <w:proofErr w:type="spellEnd"/>
      <w:r w:rsidRPr="00E037C1">
        <w:rPr>
          <w:lang w:eastAsia="ko-KR"/>
        </w:rPr>
        <w:t> ][ </w:t>
      </w:r>
      <w:proofErr w:type="spellStart"/>
      <w:r w:rsidRPr="00E037C1">
        <w:t>yPCol</w:t>
      </w:r>
      <w:proofErr w:type="spellEnd"/>
      <w:r w:rsidRPr="00E037C1">
        <w:rPr>
          <w:lang w:eastAsia="ko-KR"/>
        </w:rPr>
        <w:t> ]</w:t>
      </w:r>
      <w:bookmarkEnd w:id="140"/>
      <w:bookmarkEnd w:id="141"/>
      <w:r w:rsidRPr="00E037C1">
        <w:rPr>
          <w:lang w:eastAsia="ko-KR"/>
        </w:rPr>
        <w:tab/>
      </w:r>
      <w:r>
        <w:rPr>
          <w:lang w:eastAsia="ko-KR"/>
        </w:rPr>
        <w:t xml:space="preserve">                                                                     (H-289)</w:t>
      </w:r>
      <w:r w:rsidRPr="00E037C1">
        <w:rPr>
          <w:lang w:eastAsia="ko-KR"/>
        </w:rPr>
        <w:br/>
      </w:r>
      <w:bookmarkStart w:id="142" w:name="OLE_LINK180"/>
      <w:bookmarkStart w:id="143" w:name="OLE_LINK181"/>
      <w:bookmarkStart w:id="144" w:name="OLE_LINK189"/>
      <w:bookmarkStart w:id="145" w:name="OLE_LINK190"/>
      <w:bookmarkStart w:id="146" w:name="OLE_LINK191"/>
      <w:bookmarkStart w:id="147" w:name="OLE_LINK192"/>
      <w:proofErr w:type="spellStart"/>
      <w:r w:rsidRPr="00E037C1">
        <w:rPr>
          <w:lang w:eastAsia="ko-KR"/>
        </w:rPr>
        <w:t>availableDV</w:t>
      </w:r>
      <w:proofErr w:type="spellEnd"/>
      <w:r w:rsidRPr="00E037C1">
        <w:rPr>
          <w:lang w:eastAsia="ko-KR"/>
        </w:rPr>
        <w:t> </w:t>
      </w:r>
      <w:bookmarkEnd w:id="142"/>
      <w:bookmarkEnd w:id="143"/>
      <w:r w:rsidRPr="00E037C1">
        <w:rPr>
          <w:lang w:eastAsia="ko-KR"/>
        </w:rPr>
        <w:t>= 1</w:t>
      </w:r>
      <w:r w:rsidRPr="00E037C1">
        <w:rPr>
          <w:lang w:eastAsia="ko-KR"/>
        </w:rPr>
        <w:tab/>
      </w:r>
      <w:r>
        <w:rPr>
          <w:lang w:eastAsia="ko-KR"/>
        </w:rPr>
        <w:t xml:space="preserve">                                                                                                       (H-290)</w:t>
      </w:r>
      <w:r w:rsidRPr="00E037C1">
        <w:rPr>
          <w:lang w:eastAsia="ko-KR"/>
        </w:rPr>
        <w:tab/>
      </w:r>
      <w:bookmarkEnd w:id="144"/>
      <w:bookmarkEnd w:id="145"/>
    </w:p>
    <w:bookmarkEnd w:id="138"/>
    <w:bookmarkEnd w:id="139"/>
    <w:bookmarkEnd w:id="146"/>
    <w:bookmarkEnd w:id="147"/>
    <w:p w:rsidR="003F0DE5" w:rsidRDefault="00E037C1" w:rsidP="00E037C1">
      <w:pPr>
        <w:pStyle w:val="3U1"/>
        <w:numPr>
          <w:ilvl w:val="0"/>
          <w:numId w:val="0"/>
        </w:numPr>
        <w:ind w:left="1065" w:firstLine="363"/>
        <w:textAlignment w:val="baseline"/>
        <w:rPr>
          <w:lang w:eastAsia="ko-KR"/>
        </w:rPr>
      </w:pPr>
      <w:proofErr w:type="spellStart"/>
      <w:r w:rsidRPr="00E037C1">
        <w:rPr>
          <w:highlight w:val="yellow"/>
        </w:rPr>
        <w:t>ICflagDV</w:t>
      </w:r>
      <w:proofErr w:type="spellEnd"/>
      <w:r w:rsidRPr="00E037C1">
        <w:rPr>
          <w:sz w:val="20"/>
          <w:szCs w:val="20"/>
          <w:highlight w:val="yellow"/>
          <w:lang w:eastAsia="ko-KR"/>
        </w:rPr>
        <w:t xml:space="preserve"> = </w:t>
      </w:r>
      <w:proofErr w:type="spellStart"/>
      <w:proofErr w:type="gramStart"/>
      <w:r w:rsidRPr="00E037C1">
        <w:rPr>
          <w:sz w:val="20"/>
          <w:szCs w:val="20"/>
          <w:highlight w:val="yellow"/>
          <w:lang w:eastAsia="ko-KR"/>
        </w:rPr>
        <w:t>ICFlag</w:t>
      </w:r>
      <w:proofErr w:type="spellEnd"/>
      <w:r w:rsidRPr="00E037C1">
        <w:rPr>
          <w:highlight w:val="yellow"/>
          <w:lang w:eastAsia="ko-KR"/>
        </w:rPr>
        <w:t>[</w:t>
      </w:r>
      <w:proofErr w:type="gramEnd"/>
      <w:r w:rsidRPr="00E037C1">
        <w:rPr>
          <w:highlight w:val="yellow"/>
          <w:lang w:eastAsia="ko-KR"/>
        </w:rPr>
        <w:t> </w:t>
      </w:r>
      <w:proofErr w:type="spellStart"/>
      <w:r w:rsidRPr="00E037C1">
        <w:rPr>
          <w:highlight w:val="yellow"/>
          <w:lang w:eastAsia="ko-KR"/>
        </w:rPr>
        <w:t>xPCol</w:t>
      </w:r>
      <w:proofErr w:type="spellEnd"/>
      <w:r w:rsidRPr="00E037C1">
        <w:rPr>
          <w:highlight w:val="yellow"/>
          <w:lang w:eastAsia="ko-KR"/>
        </w:rPr>
        <w:t> ][ </w:t>
      </w:r>
      <w:proofErr w:type="spellStart"/>
      <w:r w:rsidRPr="00E037C1">
        <w:rPr>
          <w:highlight w:val="yellow"/>
        </w:rPr>
        <w:t>yPCol</w:t>
      </w:r>
      <w:proofErr w:type="spellEnd"/>
      <w:r w:rsidRPr="00E037C1">
        <w:rPr>
          <w:highlight w:val="yellow"/>
          <w:lang w:eastAsia="ko-KR"/>
        </w:rPr>
        <w:t> ]</w:t>
      </w:r>
      <w:r w:rsidRPr="00E037C1">
        <w:rPr>
          <w:sz w:val="20"/>
          <w:szCs w:val="20"/>
          <w:highlight w:val="yellow"/>
          <w:lang w:eastAsia="ko-KR"/>
        </w:rPr>
        <w:tab/>
      </w:r>
      <w:r w:rsidRPr="00E037C1">
        <w:rPr>
          <w:sz w:val="20"/>
          <w:szCs w:val="20"/>
          <w:highlight w:val="yellow"/>
          <w:lang w:eastAsia="ko-KR"/>
        </w:rPr>
        <w:tab/>
      </w:r>
      <w:r w:rsidRPr="00E037C1">
        <w:rPr>
          <w:sz w:val="20"/>
          <w:szCs w:val="20"/>
          <w:highlight w:val="yellow"/>
          <w:lang w:eastAsia="ko-KR"/>
        </w:rPr>
        <w:tab/>
      </w:r>
      <w:r w:rsidRPr="00E037C1">
        <w:rPr>
          <w:sz w:val="20"/>
          <w:szCs w:val="20"/>
          <w:highlight w:val="yellow"/>
          <w:lang w:eastAsia="ko-KR"/>
        </w:rPr>
        <w:tab/>
      </w:r>
      <w:r w:rsidRPr="00E037C1">
        <w:rPr>
          <w:sz w:val="20"/>
          <w:szCs w:val="20"/>
          <w:highlight w:val="yellow"/>
          <w:lang w:eastAsia="ko-KR"/>
        </w:rPr>
        <w:tab/>
      </w:r>
      <w:bookmarkStart w:id="148" w:name="OLE_LINK196"/>
      <w:bookmarkStart w:id="149" w:name="OLE_LINK197"/>
      <w:r w:rsidRPr="00E037C1">
        <w:rPr>
          <w:sz w:val="20"/>
          <w:szCs w:val="20"/>
          <w:highlight w:val="yellow"/>
          <w:lang w:eastAsia="ko-KR"/>
        </w:rPr>
        <w:t>(H-291)</w:t>
      </w:r>
      <w:bookmarkEnd w:id="148"/>
      <w:bookmarkEnd w:id="149"/>
    </w:p>
    <w:bookmarkEnd w:id="126"/>
    <w:bookmarkEnd w:id="127"/>
    <w:p w:rsidR="003F0DE5" w:rsidRPr="003F0DE5" w:rsidRDefault="003F0DE5" w:rsidP="003F0DE5">
      <w:pPr>
        <w:rPr>
          <w:lang w:eastAsia="ko-KR"/>
        </w:rPr>
      </w:pPr>
    </w:p>
    <w:p w:rsidR="00025A85" w:rsidRPr="005849D0" w:rsidRDefault="00025A85" w:rsidP="00317A4A"/>
    <w:sectPr w:rsidR="00025A85" w:rsidRPr="005849D0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A00" w:rsidRDefault="00973A00" w:rsidP="00973A00">
      <w:pPr>
        <w:spacing w:before="0"/>
      </w:pPr>
      <w:r>
        <w:separator/>
      </w:r>
    </w:p>
  </w:endnote>
  <w:endnote w:type="continuationSeparator" w:id="0">
    <w:p w:rsidR="00973A00" w:rsidRDefault="00973A00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A00" w:rsidRDefault="00973A00" w:rsidP="00973A00">
      <w:pPr>
        <w:spacing w:before="0"/>
      </w:pPr>
      <w:r>
        <w:separator/>
      </w:r>
    </w:p>
  </w:footnote>
  <w:footnote w:type="continuationSeparator" w:id="0">
    <w:p w:rsidR="00973A00" w:rsidRDefault="00973A00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A4211"/>
    <w:multiLevelType w:val="multilevel"/>
    <w:tmpl w:val="475E490A"/>
    <w:numStyleLink w:val="3DHeading"/>
  </w:abstractNum>
  <w:abstractNum w:abstractNumId="1">
    <w:nsid w:val="28BA34E3"/>
    <w:multiLevelType w:val="multilevel"/>
    <w:tmpl w:val="076AC166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numFmt w:val="none"/>
      <w:pStyle w:val="3U1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457429D0"/>
    <w:multiLevelType w:val="hybridMultilevel"/>
    <w:tmpl w:val="35EA9976"/>
    <w:lvl w:ilvl="0" w:tplc="18B667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936C2DA" w:tentative="1">
      <w:start w:val="1"/>
      <w:numFmt w:val="lowerLetter"/>
      <w:lvlText w:val="%2."/>
      <w:lvlJc w:val="left"/>
      <w:pPr>
        <w:ind w:left="1440" w:hanging="360"/>
      </w:pPr>
    </w:lvl>
    <w:lvl w:ilvl="2" w:tplc="CCF0BE14" w:tentative="1">
      <w:start w:val="1"/>
      <w:numFmt w:val="lowerRoman"/>
      <w:lvlText w:val="%3."/>
      <w:lvlJc w:val="right"/>
      <w:pPr>
        <w:ind w:left="2160" w:hanging="180"/>
      </w:pPr>
    </w:lvl>
    <w:lvl w:ilvl="3" w:tplc="9DC4FDD4" w:tentative="1">
      <w:start w:val="1"/>
      <w:numFmt w:val="decimal"/>
      <w:lvlText w:val="%4."/>
      <w:lvlJc w:val="left"/>
      <w:pPr>
        <w:ind w:left="2880" w:hanging="360"/>
      </w:pPr>
    </w:lvl>
    <w:lvl w:ilvl="4" w:tplc="7804B76A" w:tentative="1">
      <w:start w:val="1"/>
      <w:numFmt w:val="lowerLetter"/>
      <w:lvlText w:val="%5."/>
      <w:lvlJc w:val="left"/>
      <w:pPr>
        <w:ind w:left="3600" w:hanging="360"/>
      </w:pPr>
    </w:lvl>
    <w:lvl w:ilvl="5" w:tplc="E9E0E33C" w:tentative="1">
      <w:start w:val="1"/>
      <w:numFmt w:val="lowerRoman"/>
      <w:lvlText w:val="%6."/>
      <w:lvlJc w:val="right"/>
      <w:pPr>
        <w:ind w:left="4320" w:hanging="180"/>
      </w:pPr>
    </w:lvl>
    <w:lvl w:ilvl="6" w:tplc="0148889C" w:tentative="1">
      <w:start w:val="1"/>
      <w:numFmt w:val="decimal"/>
      <w:lvlText w:val="%7."/>
      <w:lvlJc w:val="left"/>
      <w:pPr>
        <w:ind w:left="5040" w:hanging="360"/>
      </w:pPr>
    </w:lvl>
    <w:lvl w:ilvl="7" w:tplc="298EA414" w:tentative="1">
      <w:start w:val="1"/>
      <w:numFmt w:val="lowerLetter"/>
      <w:lvlText w:val="%8."/>
      <w:lvlJc w:val="left"/>
      <w:pPr>
        <w:ind w:left="5760" w:hanging="360"/>
      </w:pPr>
    </w:lvl>
    <w:lvl w:ilvl="8" w:tplc="16F2A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76A43C1"/>
    <w:multiLevelType w:val="hybridMultilevel"/>
    <w:tmpl w:val="B9E66714"/>
    <w:lvl w:ilvl="0" w:tplc="E154E81C">
      <w:start w:val="5"/>
      <w:numFmt w:val="bullet"/>
      <w:lvlText w:val="–"/>
      <w:lvlJc w:val="left"/>
      <w:pPr>
        <w:tabs>
          <w:tab w:val="num" w:pos="1120"/>
        </w:tabs>
        <w:ind w:left="1120" w:hanging="400"/>
      </w:pPr>
      <w:rPr>
        <w:rFonts w:ascii="Times New Roman" w:eastAsia="Times New Roman" w:hAnsi="Times New Roman" w:cs="Times New Roman" w:hint="default"/>
      </w:rPr>
    </w:lvl>
    <w:lvl w:ilvl="1" w:tplc="3464616E">
      <w:start w:val="5"/>
      <w:numFmt w:val="bullet"/>
      <w:lvlText w:val="–"/>
      <w:lvlJc w:val="left"/>
      <w:pPr>
        <w:tabs>
          <w:tab w:val="num" w:pos="1520"/>
        </w:tabs>
        <w:ind w:left="1520" w:hanging="400"/>
      </w:pPr>
      <w:rPr>
        <w:rFonts w:ascii="Times New Roman" w:eastAsia="Times New Roman" w:hAnsi="Times New Roman" w:cs="Times New Roman" w:hint="default"/>
      </w:rPr>
    </w:lvl>
    <w:lvl w:ilvl="2" w:tplc="58180F52">
      <w:start w:val="5"/>
      <w:numFmt w:val="bullet"/>
      <w:lvlText w:val="–"/>
      <w:lvlJc w:val="left"/>
      <w:pPr>
        <w:tabs>
          <w:tab w:val="num" w:pos="1920"/>
        </w:tabs>
        <w:ind w:left="1920" w:hanging="400"/>
      </w:pPr>
      <w:rPr>
        <w:rFonts w:ascii="Times New Roman" w:eastAsia="Times New Roman" w:hAnsi="Times New Roman" w:cs="Times New Roman" w:hint="default"/>
      </w:rPr>
    </w:lvl>
    <w:lvl w:ilvl="3" w:tplc="1F1248FA">
      <w:start w:val="1"/>
      <w:numFmt w:val="bullet"/>
      <w:lvlText w:val=""/>
      <w:lvlJc w:val="left"/>
      <w:pPr>
        <w:tabs>
          <w:tab w:val="num" w:pos="2320"/>
        </w:tabs>
        <w:ind w:left="2320" w:hanging="400"/>
      </w:pPr>
      <w:rPr>
        <w:rFonts w:ascii="Wingdings" w:hAnsi="Wingdings" w:hint="default"/>
      </w:rPr>
    </w:lvl>
    <w:lvl w:ilvl="4" w:tplc="2758AF78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158274A0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B5B46772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E21CFF1E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C184949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8">
    <w:nsid w:val="5E860EA7"/>
    <w:multiLevelType w:val="multilevel"/>
    <w:tmpl w:val="076AC166"/>
    <w:numStyleLink w:val="3DNumbering"/>
  </w:abstractNum>
  <w:abstractNum w:abstractNumId="9">
    <w:nsid w:val="61A3061B"/>
    <w:multiLevelType w:val="multilevel"/>
    <w:tmpl w:val="154EA400"/>
    <w:lvl w:ilvl="0">
      <w:start w:val="4"/>
      <w:numFmt w:val="decimal"/>
      <w:lvlText w:val="%1."/>
      <w:lvlJc w:val="left"/>
      <w:pPr>
        <w:ind w:left="357" w:hanging="357"/>
      </w:pPr>
      <w:rPr>
        <w:rFonts w:hint="eastAsia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3."/>
      <w:lvlJc w:val="left"/>
      <w:pPr>
        <w:ind w:left="1071" w:hanging="357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428" w:hanging="35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785" w:hanging="357"/>
      </w:pPr>
      <w:rPr>
        <w:rFonts w:hint="eastAsia"/>
      </w:rPr>
    </w:lvl>
    <w:lvl w:ilvl="5">
      <w:start w:val="1"/>
      <w:numFmt w:val="decimal"/>
      <w:lvlText w:val="%6."/>
      <w:lvlJc w:val="left"/>
      <w:pPr>
        <w:ind w:left="2142" w:hanging="357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eastAsia"/>
      </w:rPr>
    </w:lvl>
    <w:lvl w:ilvl="7">
      <w:start w:val="1"/>
      <w:numFmt w:val="decimal"/>
      <w:lvlText w:val="%8."/>
      <w:lvlJc w:val="left"/>
      <w:pPr>
        <w:ind w:left="2856" w:hanging="357"/>
      </w:pPr>
      <w:rPr>
        <w:rFonts w:hint="eastAsia"/>
      </w:rPr>
    </w:lvl>
    <w:lvl w:ilvl="8">
      <w:start w:val="1"/>
      <w:numFmt w:val="decimal"/>
      <w:lvlText w:val="%9."/>
      <w:lvlJc w:val="left"/>
      <w:pPr>
        <w:ind w:left="3213" w:hanging="357"/>
      </w:pPr>
      <w:rPr>
        <w:rFonts w:hint="eastAsia"/>
      </w:rPr>
    </w:lvl>
  </w:abstractNum>
  <w:abstractNum w:abstractNumId="10">
    <w:nsid w:val="748B535D"/>
    <w:multiLevelType w:val="hybridMultilevel"/>
    <w:tmpl w:val="D2B02578"/>
    <w:lvl w:ilvl="0" w:tplc="DE7AB1CC">
      <w:start w:val="5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841CCF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4A56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FE90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AA60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14DC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167C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2483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DE58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6"/>
  </w:num>
  <w:num w:numId="3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</w:num>
  <w:num w:numId="5">
    <w:abstractNumId w:val="4"/>
  </w:num>
  <w:num w:numId="6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357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7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8">
    <w:abstractNumId w:val="8"/>
    <w:lvlOverride w:ilvl="0">
      <w:lvl w:ilvl="0">
        <w:start w:val="1"/>
        <w:numFmt w:val="decimal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lvlText w:val="%9."/>
        <w:lvlJc w:val="left"/>
        <w:pPr>
          <w:ind w:left="3213" w:hanging="357"/>
        </w:pPr>
      </w:lvl>
    </w:lvlOverride>
  </w:num>
  <w:num w:numId="9">
    <w:abstractNumId w:val="1"/>
  </w:num>
  <w:num w:numId="10">
    <w:abstractNumId w:val="6"/>
  </w:num>
  <w:num w:numId="11">
    <w:abstractNumId w:val="0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  <w:rPr>
          <w:rFonts w:ascii="Times New Roman" w:hAnsi="Times New Roman" w:cs="Times New Roman" w:hint="default"/>
          <w:b/>
          <w:i w:val="0"/>
          <w:sz w:val="22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3">
      <w:startOverride w:val="1"/>
      <w:lvl w:ilvl="3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4">
      <w:startOverride w:val="1"/>
      <w:lvl w:ilvl="4">
        <w:start w:val="1"/>
        <w:numFmt w:val="decimal"/>
        <w:lvlText w:val=""/>
        <w:lvlJc w:val="left"/>
        <w:pPr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5">
      <w:startOverride w:val="1"/>
      <w:lvl w:ilvl="5">
        <w:start w:val="1"/>
        <w:numFmt w:val="decimal"/>
        <w:lvlText w:val="G.%1.%2.%3.%4.%5.%6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</w:rPr>
      </w:lvl>
    </w:lvlOverride>
    <w:lvlOverride w:ilvl="6">
      <w:startOverride w:val="1"/>
      <w:lvl w:ilvl="6">
        <w:start w:val="1"/>
        <w:numFmt w:val="decimal"/>
        <w:lvlText w:val="G.%1.%2.%3.%4.%5.%6.%7"/>
        <w:lvlJc w:val="left"/>
        <w:pPr>
          <w:tabs>
            <w:tab w:val="num" w:pos="794"/>
          </w:tabs>
          <w:ind w:left="0" w:firstLine="0"/>
        </w:pPr>
        <w:rPr>
          <w:rFonts w:ascii="Times New Roman Bold" w:hAnsi="Times New Roman Bold" w:hint="default"/>
          <w:b/>
          <w:i w:val="0"/>
          <w:sz w:val="20"/>
        </w:rPr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2">
    <w:abstractNumId w:val="3"/>
    <w:lvlOverride w:ilvl="0">
      <w:startOverride w:val="1"/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>
    <w:abstractNumId w:val="8"/>
  </w:num>
  <w:num w:numId="14">
    <w:abstractNumId w:val="8"/>
  </w:num>
  <w:num w:numId="15">
    <w:abstractNumId w:val="8"/>
  </w:num>
  <w:num w:numId="16">
    <w:abstractNumId w:val="5"/>
  </w:num>
  <w:num w:numId="17">
    <w:abstractNumId w:val="6"/>
  </w:num>
  <w:num w:numId="18">
    <w:abstractNumId w:val="4"/>
  </w:num>
  <w:num w:numId="19">
    <w:abstractNumId w:val="3"/>
    <w:lvlOverride w:ilvl="0">
      <w:lvl w:ilvl="0">
        <w:start w:val="1"/>
        <w:numFmt w:val="none"/>
        <w:suff w:val="nothing"/>
        <w:lvlText w:val=""/>
        <w:lvlJc w:val="left"/>
        <w:pPr>
          <w:ind w:left="1071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1428"/>
        </w:pPr>
        <w:rPr>
          <w:rFonts w:cs="Times New Roman" w:hint="default"/>
        </w:rPr>
      </w:lvl>
    </w:lvlOverride>
  </w:num>
  <w:num w:numId="20">
    <w:abstractNumId w:val="4"/>
  </w:num>
  <w:num w:numId="21">
    <w:abstractNumId w:val="3"/>
    <w:lvlOverride w:ilvl="0">
      <w:startOverride w:val="1"/>
      <w:lvl w:ilvl="0">
        <w:start w:val="1"/>
        <w:numFmt w:val="none"/>
        <w:suff w:val="nothing"/>
        <w:lvlText w:val=""/>
        <w:lvlJc w:val="left"/>
        <w:pPr>
          <w:ind w:left="1071" w:firstLine="0"/>
        </w:pPr>
        <w:rPr>
          <w:rFonts w:cs="Times New Roman"/>
        </w:rPr>
      </w:lvl>
    </w:lvlOverride>
    <w:lvlOverride w:ilvl="1">
      <w:startOverride w:val="1"/>
      <w:lvl w:ilvl="1">
        <w:start w:val="1"/>
        <w:numFmt w:val="none"/>
        <w:suff w:val="nothing"/>
        <w:lvlText w:val=""/>
        <w:lvlJc w:val="left"/>
        <w:pPr>
          <w:ind w:left="1428" w:firstLine="0"/>
        </w:pPr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9"/>
  </w:num>
  <w:num w:numId="26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25A85"/>
    <w:rsid w:val="00087407"/>
    <w:rsid w:val="00091534"/>
    <w:rsid w:val="000C66FF"/>
    <w:rsid w:val="000C7037"/>
    <w:rsid w:val="000D40F6"/>
    <w:rsid w:val="001303EC"/>
    <w:rsid w:val="001D658B"/>
    <w:rsid w:val="00317A4A"/>
    <w:rsid w:val="003F0DE5"/>
    <w:rsid w:val="0042271C"/>
    <w:rsid w:val="005849D0"/>
    <w:rsid w:val="006201F7"/>
    <w:rsid w:val="00792AD8"/>
    <w:rsid w:val="007A3932"/>
    <w:rsid w:val="008B386B"/>
    <w:rsid w:val="008D7924"/>
    <w:rsid w:val="00960853"/>
    <w:rsid w:val="00973A00"/>
    <w:rsid w:val="009C5F47"/>
    <w:rsid w:val="009D2EB0"/>
    <w:rsid w:val="009F4AD6"/>
    <w:rsid w:val="00AF2E31"/>
    <w:rsid w:val="00C26248"/>
    <w:rsid w:val="00CA4966"/>
    <w:rsid w:val="00E037C1"/>
    <w:rsid w:val="00E058CF"/>
    <w:rsid w:val="00E3300A"/>
    <w:rsid w:val="00E47345"/>
    <w:rsid w:val="00EB664C"/>
    <w:rsid w:val="00FA08C0"/>
    <w:rsid w:val="00FA0D11"/>
    <w:rsid w:val="00FB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EB0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2"/>
      </w:numPr>
      <w:tabs>
        <w:tab w:val="clear" w:pos="794"/>
      </w:tabs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tabs>
        <w:tab w:val="clear" w:pos="794"/>
      </w:tabs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973A00"/>
    <w:pPr>
      <w:numPr>
        <w:ilvl w:val="2"/>
      </w:numPr>
      <w:tabs>
        <w:tab w:val="clear" w:pos="794"/>
      </w:tabs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2"/>
      </w:numPr>
    </w:pPr>
  </w:style>
  <w:style w:type="paragraph" w:customStyle="1" w:styleId="3H7">
    <w:name w:val="3H7"/>
    <w:basedOn w:val="a"/>
    <w:rsid w:val="00973A00"/>
    <w:pPr>
      <w:numPr>
        <w:ilvl w:val="7"/>
        <w:numId w:val="2"/>
      </w:numPr>
    </w:pPr>
  </w:style>
  <w:style w:type="paragraph" w:customStyle="1" w:styleId="3H8">
    <w:name w:val="3H8"/>
    <w:basedOn w:val="a"/>
    <w:rsid w:val="00973A00"/>
    <w:pPr>
      <w:numPr>
        <w:ilvl w:val="8"/>
        <w:numId w:val="2"/>
      </w:numPr>
    </w:pPr>
  </w:style>
  <w:style w:type="numbering" w:customStyle="1" w:styleId="3DHeading">
    <w:name w:val="3D Heading"/>
    <w:uiPriority w:val="99"/>
    <w:rsid w:val="00973A00"/>
    <w:pPr>
      <w:numPr>
        <w:numId w:val="2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rsid w:val="00973A00"/>
    <w:pPr>
      <w:numPr>
        <w:numId w:val="4"/>
      </w:numPr>
    </w:pPr>
  </w:style>
  <w:style w:type="paragraph" w:customStyle="1" w:styleId="3D0">
    <w:name w:val="3D0"/>
    <w:basedOn w:val="3N0"/>
    <w:link w:val="3D0Char"/>
    <w:qFormat/>
    <w:rsid w:val="001303EC"/>
    <w:pPr>
      <w:numPr>
        <w:numId w:val="5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1303EC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1303EC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303EC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link w:val="3D4Char"/>
    <w:qFormat/>
    <w:rsid w:val="001303EC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9"/>
      </w:numPr>
    </w:pPr>
  </w:style>
  <w:style w:type="paragraph" w:customStyle="1" w:styleId="3U0">
    <w:name w:val="3U0"/>
    <w:basedOn w:val="3N0"/>
    <w:qFormat/>
    <w:rsid w:val="001303EC"/>
    <w:pPr>
      <w:numPr>
        <w:numId w:val="9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9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5"/>
      </w:numPr>
    </w:pPr>
  </w:style>
  <w:style w:type="paragraph" w:customStyle="1" w:styleId="3D8">
    <w:name w:val="3D8"/>
    <w:basedOn w:val="a"/>
    <w:rsid w:val="001303EC"/>
    <w:pPr>
      <w:numPr>
        <w:ilvl w:val="8"/>
        <w:numId w:val="5"/>
      </w:numPr>
    </w:pPr>
  </w:style>
  <w:style w:type="numbering" w:customStyle="1" w:styleId="3DNumbering">
    <w:name w:val="3D Numbering"/>
    <w:uiPriority w:val="99"/>
    <w:rsid w:val="001303EC"/>
    <w:pPr>
      <w:numPr>
        <w:numId w:val="9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317A4A"/>
    <w:rPr>
      <w:rFonts w:ascii="Times New Roman" w:hAnsi="Times New Roman" w:cs="Times New Roman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paragraph" w:customStyle="1" w:styleId="3Tabs">
    <w:name w:val="3 Tabs"/>
    <w:basedOn w:val="3N0"/>
    <w:link w:val="3TabsChar"/>
    <w:qFormat/>
    <w:rsid w:val="009C5F47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</w:tabs>
      <w:spacing w:before="120" w:after="120"/>
      <w:ind w:left="357"/>
      <w:jc w:val="left"/>
      <w:textAlignment w:val="baseline"/>
    </w:pPr>
    <w:rPr>
      <w:rFonts w:eastAsia="Malgun Gothic"/>
      <w:sz w:val="20"/>
      <w:szCs w:val="20"/>
    </w:rPr>
  </w:style>
  <w:style w:type="character" w:customStyle="1" w:styleId="3TabsChar">
    <w:name w:val="3 Tabs Char"/>
    <w:link w:val="3Tabs"/>
    <w:locked/>
    <w:rsid w:val="009C5F47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3Char">
    <w:name w:val="3D3 Char"/>
    <w:link w:val="3D3"/>
    <w:locked/>
    <w:rsid w:val="00025A85"/>
    <w:rPr>
      <w:rFonts w:ascii="Times New Roman" w:hAnsi="Times New Roman" w:cs="Times New Roman"/>
      <w:lang w:val="en-GB" w:eastAsia="en-US"/>
    </w:rPr>
  </w:style>
  <w:style w:type="character" w:customStyle="1" w:styleId="3D4Char">
    <w:name w:val="3D4 Char"/>
    <w:link w:val="3D4"/>
    <w:locked/>
    <w:rsid w:val="00025A85"/>
    <w:rPr>
      <w:rFonts w:ascii="Times New Roman" w:hAnsi="Times New Roman" w:cs="Times New Roman"/>
      <w:lang w:val="en-GB" w:eastAsia="en-US"/>
    </w:rPr>
  </w:style>
  <w:style w:type="character" w:customStyle="1" w:styleId="3H2Char">
    <w:name w:val="3H2 Char"/>
    <w:link w:val="3H2"/>
    <w:locked/>
    <w:rsid w:val="00025A85"/>
    <w:rPr>
      <w:rFonts w:ascii="Times New Roman" w:eastAsia="Malgun Gothic" w:hAnsi="Times New Roman" w:cs="Times New Roman"/>
      <w:b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1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884</TotalTime>
  <Pages>5</Pages>
  <Words>1763</Words>
  <Characters>10055</Characters>
  <Application>Microsoft Office Word</Application>
  <DocSecurity>0</DocSecurity>
  <Lines>83</Lines>
  <Paragraphs>23</Paragraphs>
  <ScaleCrop>false</ScaleCrop>
  <Company>MediaTek Inc.</Company>
  <LinksUpToDate>false</LinksUpToDate>
  <CharactersWithSpaces>11795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20</cp:revision>
  <dcterms:created xsi:type="dcterms:W3CDTF">2013-01-03T09:36:00Z</dcterms:created>
  <dcterms:modified xsi:type="dcterms:W3CDTF">2013-04-17T09:43:00Z</dcterms:modified>
</cp:coreProperties>
</file>