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Default="00317A4A" w:rsidP="00317A4A">
      <w:pPr>
        <w:rPr>
          <w:i/>
        </w:rPr>
      </w:pPr>
      <w:r>
        <w:rPr>
          <w:lang w:val="en-CA" w:eastAsia="zh-TW"/>
        </w:rPr>
        <w:t>The proposed working draft modifications are as follows.</w:t>
      </w:r>
    </w:p>
    <w:p w:rsidR="00317A4A" w:rsidRDefault="00F87B0E" w:rsidP="00F87B0E">
      <w:pPr>
        <w:pStyle w:val="3H4"/>
        <w:numPr>
          <w:ilvl w:val="0"/>
          <w:numId w:val="0"/>
        </w:numPr>
        <w:tabs>
          <w:tab w:val="left" w:pos="720"/>
        </w:tabs>
      </w:pPr>
      <w:bookmarkStart w:id="0" w:name="OLE_LINK21"/>
      <w:bookmarkStart w:id="1" w:name="OLE_LINK20"/>
      <w:r>
        <w:t>H.7.3.2.1.2</w:t>
      </w:r>
      <w:r>
        <w:tab/>
      </w:r>
      <w:bookmarkEnd w:id="0"/>
      <w:bookmarkEnd w:id="1"/>
      <w:r>
        <w:t>Video parameter set extension 2 syntax</w:t>
      </w:r>
    </w:p>
    <w:tbl>
      <w:tblPr>
        <w:tblW w:w="8280" w:type="dxa"/>
        <w:jc w:val="center"/>
        <w:tblInd w:w="1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34"/>
        <w:gridCol w:w="1146"/>
      </w:tblGrid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bookmarkStart w:id="2" w:name="OLE_LINK58"/>
            <w:bookmarkStart w:id="3" w:name="OLE_LINK59"/>
            <w:bookmarkStart w:id="4" w:name="OLE_LINK60"/>
            <w:proofErr w:type="spellStart"/>
            <w:r>
              <w:t>vps_extension</w:t>
            </w:r>
            <w:proofErr w:type="spellEnd"/>
            <w:r>
              <w:t>( 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overflowPunct/>
              <w:autoSpaceDE/>
              <w:autoSpaceDN/>
              <w:adjustRightInd/>
              <w:spacing w:before="0"/>
              <w:rPr>
                <w:lang w:eastAsia="zh-CN"/>
              </w:rPr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r>
              <w:t>…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overflowPunct/>
              <w:autoSpaceDE/>
              <w:autoSpaceDN/>
              <w:adjustRightInd/>
              <w:spacing w:before="0"/>
              <w:rPr>
                <w:lang w:eastAsia="zh-CN"/>
              </w:rPr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 w:rsidP="00860B1B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dlt_flag</w:t>
            </w:r>
            <w:proofErr w:type="spellEnd"/>
            <w:r>
              <w:rPr>
                <w:bCs/>
              </w:rPr>
              <w:t>[ </w:t>
            </w:r>
            <w:bookmarkStart w:id="5" w:name="OLE_LINK50"/>
            <w:bookmarkStart w:id="6" w:name="OLE_LINK51"/>
            <w:proofErr w:type="spellStart"/>
            <w:r w:rsidR="00860B1B">
              <w:rPr>
                <w:bCs/>
              </w:rPr>
              <w:t>layerId</w:t>
            </w:r>
            <w:proofErr w:type="spellEnd"/>
            <w:r>
              <w:rPr>
                <w:bCs/>
              </w:rPr>
              <w:t> </w:t>
            </w:r>
            <w:bookmarkEnd w:id="5"/>
            <w:bookmarkEnd w:id="6"/>
            <w:r>
              <w:rPr>
                <w:bCs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r>
              <w:t>u(1)</w:t>
            </w: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dlt_flag</w:t>
            </w:r>
            <w:proofErr w:type="spellEnd"/>
            <w:r>
              <w:rPr>
                <w:bCs/>
              </w:rPr>
              <w:t>[ </w:t>
            </w:r>
            <w:proofErr w:type="spellStart"/>
            <w:r w:rsidR="00860B1B">
              <w:rPr>
                <w:bCs/>
              </w:rPr>
              <w:t>layerId</w:t>
            </w:r>
            <w:proofErr w:type="spellEnd"/>
            <w:r w:rsidR="00860B1B">
              <w:rPr>
                <w:bCs/>
              </w:rPr>
              <w:t> </w:t>
            </w:r>
            <w:r>
              <w:rPr>
                <w:bCs/>
              </w:rPr>
              <w:t>]</w:t>
            </w:r>
            <w:r>
              <w:t xml:space="preserve"> 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4A" w:rsidRDefault="00317A4A">
            <w:pPr>
              <w:pStyle w:val="3Table"/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proofErr w:type="spellStart"/>
            <w:r>
              <w:rPr>
                <w:b/>
                <w:strike/>
                <w:highlight w:val="cyan"/>
              </w:rPr>
              <w:t>num_depth_values_in_dlt</w:t>
            </w:r>
            <w:proofErr w:type="spellEnd"/>
            <w:r>
              <w:rPr>
                <w:strike/>
                <w:highlight w:val="cyan"/>
              </w:rPr>
              <w:t>[ </w:t>
            </w:r>
            <w:proofErr w:type="spellStart"/>
            <w:r w:rsidR="00860B1B">
              <w:rPr>
                <w:strike/>
                <w:highlight w:val="cyan"/>
              </w:rPr>
              <w:t>layerId</w:t>
            </w:r>
            <w:proofErr w:type="spellEnd"/>
            <w:r>
              <w:rPr>
                <w:strike/>
                <w:highlight w:val="cyan"/>
              </w:rPr>
              <w:t>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proofErr w:type="spellStart"/>
            <w:r>
              <w:rPr>
                <w:strike/>
                <w:highlight w:val="cyan"/>
              </w:rPr>
              <w:t>ue</w:t>
            </w:r>
            <w:proofErr w:type="spellEnd"/>
            <w:r>
              <w:rPr>
                <w:strike/>
                <w:highlight w:val="cyan"/>
              </w:rPr>
              <w:t>(v)</w:t>
            </w: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  <w:t xml:space="preserve">for ( j = 0; j &lt; </w:t>
            </w:r>
            <w:proofErr w:type="spellStart"/>
            <w:r>
              <w:rPr>
                <w:strike/>
                <w:highlight w:val="cyan"/>
              </w:rPr>
              <w:t>num_depth_values_in_dlt</w:t>
            </w:r>
            <w:proofErr w:type="spellEnd"/>
            <w:r>
              <w:rPr>
                <w:strike/>
                <w:highlight w:val="cyan"/>
              </w:rPr>
              <w:t xml:space="preserve"> ; j++)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b/>
                <w:strike/>
                <w:highlight w:val="cyan"/>
              </w:rPr>
            </w:pP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proofErr w:type="spellStart"/>
            <w:r>
              <w:rPr>
                <w:b/>
                <w:strike/>
                <w:highlight w:val="cyan"/>
              </w:rPr>
              <w:t>dlt_depth_value</w:t>
            </w:r>
            <w:proofErr w:type="spellEnd"/>
            <w:r>
              <w:rPr>
                <w:strike/>
                <w:highlight w:val="cyan"/>
              </w:rPr>
              <w:t>[ </w:t>
            </w:r>
            <w:proofErr w:type="spellStart"/>
            <w:r w:rsidR="00860B1B">
              <w:rPr>
                <w:strike/>
                <w:highlight w:val="cyan"/>
              </w:rPr>
              <w:t>layerId</w:t>
            </w:r>
            <w:proofErr w:type="spellEnd"/>
            <w:r>
              <w:rPr>
                <w:strike/>
                <w:highlight w:val="cyan"/>
              </w:rPr>
              <w:t> ][ j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proofErr w:type="spellStart"/>
            <w:r>
              <w:rPr>
                <w:strike/>
                <w:highlight w:val="cyan"/>
              </w:rPr>
              <w:t>ue</w:t>
            </w:r>
            <w:proofErr w:type="spellEnd"/>
            <w:r>
              <w:rPr>
                <w:strike/>
                <w:highlight w:val="cyan"/>
              </w:rPr>
              <w:t>(v)</w:t>
            </w:r>
          </w:p>
        </w:tc>
      </w:tr>
      <w:tr w:rsidR="00317A4A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bookmarkStart w:id="7" w:name="OLE_LINK53"/>
            <w:bookmarkStart w:id="8" w:name="OLE_LINK54"/>
            <w:bookmarkStart w:id="9" w:name="OLE_LINK49"/>
            <w:r w:rsidRPr="00860B1B">
              <w:rPr>
                <w:b/>
                <w:highlight w:val="yellow"/>
              </w:rPr>
              <w:t xml:space="preserve">       </w:t>
            </w:r>
            <w:proofErr w:type="spellStart"/>
            <w:r w:rsidRPr="00860B1B">
              <w:rPr>
                <w:b/>
                <w:highlight w:val="yellow"/>
              </w:rPr>
              <w:t>code_full_bit_map_flag</w:t>
            </w:r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860B1B" w:rsidRPr="00860B1B">
              <w:rPr>
                <w:bCs/>
                <w:highlight w:val="yellow"/>
              </w:rPr>
              <w:t>layerId</w:t>
            </w:r>
            <w:proofErr w:type="spellEnd"/>
            <w:r w:rsidR="00860B1B" w:rsidRPr="00860B1B">
              <w:rPr>
                <w:bCs/>
                <w:highlight w:val="yellow"/>
              </w:rPr>
              <w:t> </w:t>
            </w:r>
            <w:r w:rsidRPr="00860B1B">
              <w:rPr>
                <w:highlight w:val="yellow"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>u(1)</w:t>
            </w:r>
          </w:p>
        </w:tc>
      </w:tr>
      <w:tr w:rsidR="00317A4A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 xml:space="preserve">       if(!</w:t>
            </w:r>
            <w:proofErr w:type="spellStart"/>
            <w:r w:rsidRPr="00860B1B">
              <w:rPr>
                <w:b/>
                <w:highlight w:val="yellow"/>
              </w:rPr>
              <w:t>code_full_bit_map_flag</w:t>
            </w:r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860B1B" w:rsidRPr="00860B1B">
              <w:rPr>
                <w:bCs/>
                <w:highlight w:val="yellow"/>
              </w:rPr>
              <w:t>layerId</w:t>
            </w:r>
            <w:proofErr w:type="spellEnd"/>
            <w:r w:rsidR="00860B1B" w:rsidRPr="00860B1B">
              <w:rPr>
                <w:bCs/>
                <w:highlight w:val="yellow"/>
              </w:rPr>
              <w:t> </w:t>
            </w:r>
            <w:r w:rsidRPr="00860B1B">
              <w:rPr>
                <w:highlight w:val="yellow"/>
              </w:rPr>
              <w:t>]){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overflowPunct/>
              <w:autoSpaceDE/>
              <w:autoSpaceDN/>
              <w:adjustRightInd/>
              <w:spacing w:before="0"/>
              <w:rPr>
                <w:highlight w:val="yellow"/>
                <w:lang w:eastAsia="zh-CN"/>
              </w:rPr>
            </w:pPr>
          </w:p>
        </w:tc>
      </w:tr>
      <w:tr w:rsidR="00317A4A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b/>
                <w:highlight w:val="yellow"/>
              </w:rPr>
            </w:pPr>
            <w:r w:rsidRPr="00860B1B">
              <w:rPr>
                <w:highlight w:val="yellow"/>
              </w:rPr>
              <w:t xml:space="preserve">          </w:t>
            </w:r>
            <w:proofErr w:type="spellStart"/>
            <w:r w:rsidRPr="00860B1B">
              <w:rPr>
                <w:b/>
                <w:highlight w:val="yellow"/>
              </w:rPr>
              <w:t>min_dlt_value</w:t>
            </w:r>
            <w:proofErr w:type="spellEnd"/>
            <w:r w:rsidRPr="00860B1B">
              <w:rPr>
                <w:highlight w:val="yellow"/>
              </w:rPr>
              <w:t>[</w:t>
            </w:r>
            <w:bookmarkStart w:id="10" w:name="OLE_LINK52"/>
            <w:bookmarkStart w:id="11" w:name="OLE_LINK55"/>
            <w:proofErr w:type="spellStart"/>
            <w:r w:rsidR="00860B1B" w:rsidRPr="00860B1B">
              <w:rPr>
                <w:bCs/>
                <w:highlight w:val="yellow"/>
              </w:rPr>
              <w:t>layerId</w:t>
            </w:r>
            <w:bookmarkEnd w:id="10"/>
            <w:bookmarkEnd w:id="11"/>
            <w:proofErr w:type="spellEnd"/>
            <w:r w:rsidR="00860B1B" w:rsidRPr="00860B1B">
              <w:rPr>
                <w:bCs/>
                <w:highlight w:val="yellow"/>
              </w:rPr>
              <w:t> </w:t>
            </w:r>
            <w:r w:rsidRPr="00860B1B">
              <w:rPr>
                <w:highlight w:val="yellow"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>u(v)</w:t>
            </w:r>
          </w:p>
        </w:tc>
      </w:tr>
      <w:tr w:rsidR="00317A4A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b/>
                <w:highlight w:val="yellow"/>
              </w:rPr>
            </w:pPr>
            <w:r w:rsidRPr="00860B1B">
              <w:rPr>
                <w:b/>
                <w:highlight w:val="yellow"/>
              </w:rPr>
              <w:t xml:space="preserve">          </w:t>
            </w:r>
            <w:proofErr w:type="spellStart"/>
            <w:r w:rsidRPr="00860B1B">
              <w:rPr>
                <w:b/>
                <w:highlight w:val="yellow"/>
              </w:rPr>
              <w:t>diff_max_dlt_value</w:t>
            </w:r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860B1B" w:rsidRPr="00860B1B">
              <w:rPr>
                <w:bCs/>
                <w:highlight w:val="yellow"/>
              </w:rPr>
              <w:t>layerId</w:t>
            </w:r>
            <w:proofErr w:type="spellEnd"/>
            <w:r w:rsidR="00860B1B" w:rsidRPr="00860B1B">
              <w:rPr>
                <w:bCs/>
                <w:highlight w:val="yellow"/>
              </w:rPr>
              <w:t> </w:t>
            </w:r>
            <w:r w:rsidRPr="00860B1B">
              <w:rPr>
                <w:highlight w:val="yellow"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>u(v)</w:t>
            </w:r>
          </w:p>
        </w:tc>
      </w:tr>
      <w:tr w:rsidR="00317A4A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ab/>
            </w:r>
            <w:r w:rsidRPr="00860B1B">
              <w:rPr>
                <w:highlight w:val="yellow"/>
              </w:rPr>
              <w:tab/>
            </w:r>
            <w:r w:rsidRPr="00860B1B">
              <w:rPr>
                <w:highlight w:val="yellow"/>
              </w:rPr>
              <w:tab/>
            </w:r>
            <w:r w:rsidRPr="00860B1B">
              <w:rPr>
                <w:highlight w:val="yellow"/>
              </w:rPr>
              <w:tab/>
              <w:t>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</w:p>
        </w:tc>
      </w:tr>
      <w:tr w:rsidR="00317A4A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 xml:space="preserve">       for(j=0;j&lt; </w:t>
            </w:r>
            <w:proofErr w:type="spellStart"/>
            <w:r w:rsidRPr="00860B1B">
              <w:rPr>
                <w:highlight w:val="yellow"/>
              </w:rPr>
              <w:t>MaxDltValue</w:t>
            </w:r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860B1B" w:rsidRPr="00860B1B">
              <w:rPr>
                <w:bCs/>
                <w:highlight w:val="yellow"/>
              </w:rPr>
              <w:t>layerId</w:t>
            </w:r>
            <w:proofErr w:type="spellEnd"/>
            <w:r w:rsidR="00860B1B" w:rsidRPr="00860B1B">
              <w:rPr>
                <w:bCs/>
                <w:highlight w:val="yellow"/>
              </w:rPr>
              <w:t> </w:t>
            </w:r>
            <w:r w:rsidRPr="00860B1B">
              <w:rPr>
                <w:highlight w:val="yellow"/>
              </w:rPr>
              <w:t xml:space="preserve">] - </w:t>
            </w:r>
            <w:proofErr w:type="spellStart"/>
            <w:r w:rsidRPr="00860B1B">
              <w:rPr>
                <w:highlight w:val="yellow"/>
              </w:rPr>
              <w:t>min_dlt_value</w:t>
            </w:r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860B1B" w:rsidRPr="00860B1B">
              <w:rPr>
                <w:bCs/>
                <w:highlight w:val="yellow"/>
              </w:rPr>
              <w:t>layerId</w:t>
            </w:r>
            <w:proofErr w:type="spellEnd"/>
            <w:r w:rsidR="00860B1B" w:rsidRPr="00860B1B">
              <w:rPr>
                <w:bCs/>
                <w:highlight w:val="yellow"/>
              </w:rPr>
              <w:t> </w:t>
            </w:r>
            <w:r w:rsidRPr="00860B1B">
              <w:rPr>
                <w:highlight w:val="yellow"/>
              </w:rPr>
              <w:t>] – 1;j++)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</w:p>
        </w:tc>
      </w:tr>
      <w:tr w:rsidR="00317A4A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b/>
                <w:highlight w:val="yellow"/>
              </w:rPr>
            </w:pPr>
            <w:r w:rsidRPr="00860B1B">
              <w:rPr>
                <w:highlight w:val="yellow"/>
              </w:rPr>
              <w:t xml:space="preserve">          </w:t>
            </w:r>
            <w:proofErr w:type="spellStart"/>
            <w:r w:rsidRPr="00860B1B">
              <w:rPr>
                <w:b/>
                <w:highlight w:val="yellow"/>
              </w:rPr>
              <w:t>bit_map_flag</w:t>
            </w:r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860B1B" w:rsidRPr="00860B1B">
              <w:rPr>
                <w:bCs/>
                <w:highlight w:val="yellow"/>
              </w:rPr>
              <w:t>layerId</w:t>
            </w:r>
            <w:proofErr w:type="spellEnd"/>
            <w:r w:rsidR="00860B1B" w:rsidRPr="00860B1B">
              <w:rPr>
                <w:bCs/>
                <w:highlight w:val="yellow"/>
              </w:rPr>
              <w:t> </w:t>
            </w:r>
            <w:r w:rsidRPr="00860B1B">
              <w:rPr>
                <w:highlight w:val="yellow"/>
              </w:rPr>
              <w:t>][j]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Pr="00860B1B" w:rsidRDefault="00317A4A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>u(1)</w:t>
            </w:r>
          </w:p>
        </w:tc>
      </w:tr>
      <w:bookmarkEnd w:id="7"/>
      <w:bookmarkEnd w:id="8"/>
      <w:bookmarkEnd w:id="9"/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4A" w:rsidRDefault="00317A4A">
            <w:pPr>
              <w:pStyle w:val="3Table"/>
            </w:pPr>
          </w:p>
        </w:tc>
      </w:tr>
      <w:bookmarkEnd w:id="2"/>
      <w:bookmarkEnd w:id="3"/>
      <w:bookmarkEnd w:id="4"/>
    </w:tbl>
    <w:p w:rsidR="00317A4A" w:rsidRDefault="00317A4A" w:rsidP="00317A4A">
      <w:pPr>
        <w:rPr>
          <w:sz w:val="22"/>
          <w:lang w:val="en-CA" w:eastAsia="zh-TW"/>
        </w:rPr>
      </w:pPr>
    </w:p>
    <w:p w:rsidR="00F87B0E" w:rsidRDefault="00F87B0E" w:rsidP="00F87B0E">
      <w:pPr>
        <w:rPr>
          <w:lang w:val="en-CA" w:eastAsia="zh-TW"/>
        </w:rPr>
      </w:pPr>
      <w:r>
        <w:rPr>
          <w:b/>
        </w:rPr>
        <w:t>H.7.4.2.1.2</w:t>
      </w:r>
      <w:r>
        <w:rPr>
          <w:b/>
        </w:rPr>
        <w:tab/>
        <w:t>Video parameter set extension 2 semantics</w:t>
      </w:r>
    </w:p>
    <w:p w:rsidR="00317A4A" w:rsidRDefault="00317A4A" w:rsidP="00317A4A">
      <w:pPr>
        <w:pStyle w:val="3N0"/>
        <w:rPr>
          <w:bCs/>
          <w:strike/>
          <w:highlight w:val="cyan"/>
        </w:rPr>
      </w:pPr>
      <w:proofErr w:type="spellStart"/>
      <w:r>
        <w:rPr>
          <w:b/>
          <w:bCs/>
          <w:strike/>
          <w:highlight w:val="cyan"/>
        </w:rPr>
        <w:t>num_depth_values_in_</w:t>
      </w:r>
      <w:proofErr w:type="gramStart"/>
      <w:r>
        <w:rPr>
          <w:b/>
          <w:bCs/>
          <w:strike/>
          <w:highlight w:val="cyan"/>
        </w:rPr>
        <w:t>dlt</w:t>
      </w:r>
      <w:proofErr w:type="spellEnd"/>
      <w:r>
        <w:rPr>
          <w:bCs/>
          <w:strike/>
          <w:highlight w:val="cyan"/>
        </w:rPr>
        <w:t>[</w:t>
      </w:r>
      <w:proofErr w:type="gramEnd"/>
      <w:r>
        <w:rPr>
          <w:bCs/>
          <w:strike/>
          <w:highlight w:val="cyan"/>
        </w:rPr>
        <w:t> </w:t>
      </w:r>
      <w:proofErr w:type="spellStart"/>
      <w:r w:rsidR="00860B1B">
        <w:rPr>
          <w:bCs/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 xml:space="preserve"> ] specifies the number of different depth values and the number of elements in the depth lookup table </w:t>
      </w:r>
      <w:r>
        <w:rPr>
          <w:strike/>
          <w:highlight w:val="cyan"/>
        </w:rPr>
        <w:t xml:space="preserve">for depth view components of the current layer with </w:t>
      </w:r>
      <w:proofErr w:type="spellStart"/>
      <w:r>
        <w:rPr>
          <w:strike/>
          <w:highlight w:val="cyan"/>
        </w:rPr>
        <w:t>layer_id</w:t>
      </w:r>
      <w:proofErr w:type="spellEnd"/>
      <w:r>
        <w:rPr>
          <w:strike/>
          <w:highlight w:val="cyan"/>
        </w:rPr>
        <w:t xml:space="preserve"> equal to </w:t>
      </w:r>
      <w:proofErr w:type="spellStart"/>
      <w:r w:rsidR="00860B1B">
        <w:rPr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 xml:space="preserve">. </w:t>
      </w:r>
    </w:p>
    <w:p w:rsidR="00317A4A" w:rsidRDefault="00317A4A" w:rsidP="00317A4A">
      <w:pPr>
        <w:pStyle w:val="3N0"/>
        <w:rPr>
          <w:strike/>
        </w:rPr>
      </w:pPr>
      <w:proofErr w:type="spellStart"/>
      <w:r>
        <w:rPr>
          <w:b/>
          <w:bCs/>
          <w:strike/>
          <w:highlight w:val="cyan"/>
        </w:rPr>
        <w:t>dlt_depth_</w:t>
      </w:r>
      <w:proofErr w:type="gramStart"/>
      <w:r>
        <w:rPr>
          <w:b/>
          <w:bCs/>
          <w:strike/>
          <w:highlight w:val="cyan"/>
        </w:rPr>
        <w:t>value</w:t>
      </w:r>
      <w:proofErr w:type="spellEnd"/>
      <w:r>
        <w:rPr>
          <w:b/>
          <w:bCs/>
          <w:strike/>
          <w:highlight w:val="cyan"/>
        </w:rPr>
        <w:t>[</w:t>
      </w:r>
      <w:proofErr w:type="gramEnd"/>
      <w:r>
        <w:rPr>
          <w:bCs/>
          <w:strike/>
          <w:highlight w:val="cyan"/>
        </w:rPr>
        <w:t> </w:t>
      </w:r>
      <w:proofErr w:type="spellStart"/>
      <w:r w:rsidR="00860B1B">
        <w:rPr>
          <w:bCs/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> </w:t>
      </w:r>
      <w:r>
        <w:rPr>
          <w:b/>
          <w:bCs/>
          <w:strike/>
          <w:highlight w:val="cyan"/>
        </w:rPr>
        <w:t>]</w:t>
      </w:r>
      <w:r>
        <w:rPr>
          <w:bCs/>
          <w:strike/>
          <w:highlight w:val="cyan"/>
        </w:rPr>
        <w:t>[ j ] specifies the j-</w:t>
      </w:r>
      <w:proofErr w:type="spellStart"/>
      <w:r>
        <w:rPr>
          <w:bCs/>
          <w:strike/>
          <w:highlight w:val="cyan"/>
        </w:rPr>
        <w:t>th</w:t>
      </w:r>
      <w:proofErr w:type="spellEnd"/>
      <w:r>
        <w:rPr>
          <w:bCs/>
          <w:strike/>
          <w:highlight w:val="cyan"/>
        </w:rPr>
        <w:t xml:space="preserve"> entry in the depth lookup table </w:t>
      </w:r>
      <w:r>
        <w:rPr>
          <w:strike/>
          <w:highlight w:val="cyan"/>
        </w:rPr>
        <w:t xml:space="preserve">for depth view components with </w:t>
      </w:r>
      <w:proofErr w:type="spellStart"/>
      <w:r>
        <w:rPr>
          <w:strike/>
          <w:highlight w:val="cyan"/>
        </w:rPr>
        <w:t>layer_id</w:t>
      </w:r>
      <w:proofErr w:type="spellEnd"/>
      <w:r>
        <w:rPr>
          <w:strike/>
          <w:highlight w:val="cyan"/>
        </w:rPr>
        <w:t xml:space="preserve"> equal to </w:t>
      </w:r>
      <w:proofErr w:type="spellStart"/>
      <w:r w:rsidR="00860B1B">
        <w:rPr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>.</w:t>
      </w:r>
    </w:p>
    <w:p w:rsidR="00317A4A" w:rsidRDefault="00317A4A" w:rsidP="00317A4A">
      <w:pPr>
        <w:pStyle w:val="3N0"/>
        <w:rPr>
          <w:bCs/>
          <w:highlight w:val="yellow"/>
        </w:rPr>
      </w:pPr>
      <w:proofErr w:type="spellStart"/>
      <w:r>
        <w:rPr>
          <w:b/>
          <w:highlight w:val="yellow"/>
          <w:lang w:eastAsia="ko-KR"/>
        </w:rPr>
        <w:t>code_full_bit_map_</w:t>
      </w:r>
      <w:proofErr w:type="gramStart"/>
      <w:r>
        <w:rPr>
          <w:b/>
          <w:highlight w:val="yellow"/>
          <w:lang w:eastAsia="ko-KR"/>
        </w:rPr>
        <w:t>flag</w:t>
      </w:r>
      <w:proofErr w:type="spellEnd"/>
      <w:r>
        <w:rPr>
          <w:highlight w:val="yellow"/>
        </w:rPr>
        <w:t>[</w:t>
      </w:r>
      <w:proofErr w:type="spellStart"/>
      <w:proofErr w:type="gramEnd"/>
      <w:r w:rsidR="00860B1B">
        <w:rPr>
          <w:bCs/>
          <w:highlight w:val="yellow"/>
        </w:rPr>
        <w:t>layerId</w:t>
      </w:r>
      <w:proofErr w:type="spellEnd"/>
      <w:r>
        <w:rPr>
          <w:highlight w:val="yellow"/>
        </w:rPr>
        <w:t xml:space="preserve">] </w:t>
      </w:r>
      <w:r>
        <w:rPr>
          <w:bCs/>
          <w:highlight w:val="yellow"/>
        </w:rPr>
        <w:t xml:space="preserve">specifies whether to code the full bit map or not </w:t>
      </w:r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 w:rsidR="00860B1B">
        <w:rPr>
          <w:highlight w:val="yellow"/>
        </w:rPr>
        <w:t>layerId</w:t>
      </w:r>
      <w:proofErr w:type="spellEnd"/>
      <w:r>
        <w:rPr>
          <w:bCs/>
          <w:highlight w:val="yellow"/>
        </w:rPr>
        <w:t>.</w:t>
      </w:r>
    </w:p>
    <w:p w:rsidR="00317A4A" w:rsidRDefault="00317A4A" w:rsidP="00317A4A">
      <w:pPr>
        <w:pStyle w:val="3N0"/>
        <w:rPr>
          <w:highlight w:val="yellow"/>
        </w:rPr>
      </w:pPr>
      <w:bookmarkStart w:id="12" w:name="OLE_LINK107"/>
      <w:bookmarkStart w:id="13" w:name="OLE_LINK106"/>
      <w:proofErr w:type="spellStart"/>
      <w:r>
        <w:rPr>
          <w:b/>
          <w:highlight w:val="yellow"/>
          <w:lang w:eastAsia="ko-KR"/>
        </w:rPr>
        <w:t>min_dlt_</w:t>
      </w:r>
      <w:proofErr w:type="gramStart"/>
      <w:r>
        <w:rPr>
          <w:b/>
          <w:highlight w:val="yellow"/>
          <w:lang w:eastAsia="ko-KR"/>
        </w:rPr>
        <w:t>value</w:t>
      </w:r>
      <w:proofErr w:type="spellEnd"/>
      <w:r>
        <w:rPr>
          <w:highlight w:val="yellow"/>
        </w:rPr>
        <w:t>[</w:t>
      </w:r>
      <w:bookmarkStart w:id="14" w:name="OLE_LINK56"/>
      <w:bookmarkStart w:id="15" w:name="OLE_LINK57"/>
      <w:proofErr w:type="spellStart"/>
      <w:proofErr w:type="gramEnd"/>
      <w:r w:rsidR="00860B1B">
        <w:rPr>
          <w:bCs/>
          <w:highlight w:val="yellow"/>
        </w:rPr>
        <w:t>layerId</w:t>
      </w:r>
      <w:bookmarkEnd w:id="14"/>
      <w:bookmarkEnd w:id="15"/>
      <w:proofErr w:type="spellEnd"/>
      <w:r>
        <w:rPr>
          <w:highlight w:val="yellow"/>
        </w:rPr>
        <w:t>]</w:t>
      </w:r>
      <w:bookmarkEnd w:id="12"/>
      <w:bookmarkEnd w:id="13"/>
      <w:r>
        <w:rPr>
          <w:highlight w:val="yellow"/>
        </w:rPr>
        <w:t xml:space="preserve"> </w:t>
      </w:r>
      <w:r>
        <w:rPr>
          <w:bCs/>
          <w:highlight w:val="yellow"/>
        </w:rPr>
        <w:t xml:space="preserve">specifies the smallest value in the depth lookup table </w:t>
      </w:r>
      <w:r>
        <w:rPr>
          <w:highlight w:val="yellow"/>
        </w:rPr>
        <w:t>for depth view co</w:t>
      </w:r>
      <w:r w:rsidR="00860B1B">
        <w:rPr>
          <w:highlight w:val="yellow"/>
        </w:rPr>
        <w:t xml:space="preserve">mponents with </w:t>
      </w:r>
      <w:proofErr w:type="spellStart"/>
      <w:r w:rsidR="00860B1B">
        <w:rPr>
          <w:highlight w:val="yellow"/>
        </w:rPr>
        <w:t>layer_id</w:t>
      </w:r>
      <w:proofErr w:type="spellEnd"/>
      <w:r w:rsidR="00860B1B">
        <w:rPr>
          <w:highlight w:val="yellow"/>
        </w:rPr>
        <w:t xml:space="preserve"> equal to </w:t>
      </w:r>
      <w:proofErr w:type="spellStart"/>
      <w:r w:rsidR="00860B1B">
        <w:rPr>
          <w:bCs/>
          <w:highlight w:val="yellow"/>
        </w:rPr>
        <w:t>layerId</w:t>
      </w:r>
      <w:proofErr w:type="spellEnd"/>
      <w:r>
        <w:rPr>
          <w:bCs/>
          <w:highlight w:val="yellow"/>
        </w:rPr>
        <w:t xml:space="preserve">. The number of bits used to represent it is </w:t>
      </w:r>
      <w:proofErr w:type="gramStart"/>
      <w:r>
        <w:rPr>
          <w:bCs/>
          <w:highlight w:val="yellow"/>
        </w:rPr>
        <w:t>log2(</w:t>
      </w:r>
      <w:proofErr w:type="gramEnd"/>
      <w:r>
        <w:rPr>
          <w:bCs/>
          <w:highlight w:val="yellow"/>
        </w:rPr>
        <w:t xml:space="preserve">MAX_DEPTH_VALUE + 1). When </w:t>
      </w:r>
      <w:proofErr w:type="spellStart"/>
      <w:r>
        <w:rPr>
          <w:highlight w:val="yellow"/>
          <w:lang w:eastAsia="ko-KR"/>
        </w:rPr>
        <w:t>min_dlt_</w:t>
      </w:r>
      <w:proofErr w:type="gramStart"/>
      <w:r>
        <w:rPr>
          <w:highlight w:val="yellow"/>
          <w:lang w:eastAsia="ko-KR"/>
        </w:rPr>
        <w:t>value</w:t>
      </w:r>
      <w:proofErr w:type="spellEnd"/>
      <w:r>
        <w:rPr>
          <w:highlight w:val="yellow"/>
        </w:rPr>
        <w:t>[</w:t>
      </w:r>
      <w:proofErr w:type="spellStart"/>
      <w:proofErr w:type="gramEnd"/>
      <w:r w:rsidR="00860B1B">
        <w:rPr>
          <w:highlight w:val="yellow"/>
        </w:rPr>
        <w:t>layerId</w:t>
      </w:r>
      <w:proofErr w:type="spellEnd"/>
      <w:r>
        <w:rPr>
          <w:highlight w:val="yellow"/>
        </w:rPr>
        <w:t>]</w:t>
      </w:r>
      <w:r>
        <w:rPr>
          <w:bCs/>
          <w:highlight w:val="yellow"/>
        </w:rPr>
        <w:t xml:space="preserve"> is not present, it shall be inferred to be -1.</w:t>
      </w:r>
    </w:p>
    <w:p w:rsidR="00317A4A" w:rsidRPr="00317A4A" w:rsidRDefault="00317A4A" w:rsidP="00317A4A">
      <w:pPr>
        <w:pStyle w:val="3N"/>
        <w:rPr>
          <w:rFonts w:ascii="Times New Roman" w:hAnsi="Times New Roman" w:cs="Times New Roman"/>
          <w:highlight w:val="yellow"/>
        </w:rPr>
      </w:pPr>
      <w:bookmarkStart w:id="16" w:name="OLE_LINK109"/>
      <w:bookmarkStart w:id="17" w:name="OLE_LINK108"/>
      <w:proofErr w:type="spellStart"/>
      <w:r w:rsidRPr="00317A4A">
        <w:rPr>
          <w:rFonts w:ascii="Times New Roman" w:hAnsi="Times New Roman" w:cs="Times New Roman"/>
          <w:b/>
          <w:highlight w:val="yellow"/>
          <w:lang w:eastAsia="ko-KR"/>
        </w:rPr>
        <w:t>diff_max_dlt_</w:t>
      </w:r>
      <w:proofErr w:type="gramStart"/>
      <w:r w:rsidRPr="00317A4A">
        <w:rPr>
          <w:rFonts w:ascii="Times New Roman" w:hAnsi="Times New Roman" w:cs="Times New Roman"/>
          <w:b/>
          <w:highlight w:val="yellow"/>
          <w:lang w:eastAsia="ko-KR"/>
        </w:rPr>
        <w:t>value</w:t>
      </w:r>
      <w:proofErr w:type="spellEnd"/>
      <w:r w:rsidRPr="00317A4A">
        <w:rPr>
          <w:rFonts w:ascii="Times New Roman" w:hAnsi="Times New Roman" w:cs="Times New Roman"/>
          <w:highlight w:val="yellow"/>
        </w:rPr>
        <w:t>[</w:t>
      </w:r>
      <w:proofErr w:type="spellStart"/>
      <w:proofErr w:type="gramEnd"/>
      <w:r w:rsidR="00860B1B" w:rsidRPr="00860B1B">
        <w:rPr>
          <w:rFonts w:ascii="Times New Roman" w:hAnsi="Times New Roman" w:cs="Times New Roman"/>
          <w:bCs/>
          <w:highlight w:val="yellow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</w:rPr>
        <w:t>]</w:t>
      </w:r>
      <w:bookmarkEnd w:id="16"/>
      <w:bookmarkEnd w:id="17"/>
      <w:r w:rsidRPr="00317A4A">
        <w:rPr>
          <w:rFonts w:ascii="Times New Roman" w:hAnsi="Times New Roman" w:cs="Times New Roman"/>
          <w:highlight w:val="yellow"/>
        </w:rPr>
        <w:t xml:space="preserve"> </w:t>
      </w:r>
      <w:r w:rsidRPr="00317A4A">
        <w:rPr>
          <w:rFonts w:ascii="Times New Roman" w:hAnsi="Times New Roman" w:cs="Times New Roman"/>
          <w:bCs/>
          <w:highlight w:val="yellow"/>
        </w:rPr>
        <w:t xml:space="preserve">specifies the difference between the largest and smallest value in the depth lookup table </w:t>
      </w:r>
      <w:r w:rsidRPr="00317A4A">
        <w:rPr>
          <w:rFonts w:ascii="Times New Roman" w:hAnsi="Times New Roman" w:cs="Times New Roman"/>
          <w:highlight w:val="yellow"/>
        </w:rPr>
        <w:t xml:space="preserve">for depth view components with </w:t>
      </w:r>
      <w:proofErr w:type="spellStart"/>
      <w:r w:rsidRPr="00317A4A">
        <w:rPr>
          <w:rFonts w:ascii="Times New Roman" w:hAnsi="Times New Roman" w:cs="Times New Roman"/>
          <w:highlight w:val="yellow"/>
        </w:rPr>
        <w:t>layer_id</w:t>
      </w:r>
      <w:proofErr w:type="spellEnd"/>
      <w:r w:rsidRPr="00317A4A">
        <w:rPr>
          <w:rFonts w:ascii="Times New Roman" w:hAnsi="Times New Roman" w:cs="Times New Roman"/>
          <w:highlight w:val="yellow"/>
        </w:rPr>
        <w:t xml:space="preserve"> equal to </w:t>
      </w:r>
      <w:proofErr w:type="spellStart"/>
      <w:r w:rsidR="00860B1B">
        <w:rPr>
          <w:rFonts w:ascii="Times New Roman" w:hAnsi="Times New Roman" w:cs="Times New Roman"/>
          <w:highlight w:val="yellow"/>
        </w:rPr>
        <w:t>layerId</w:t>
      </w:r>
      <w:proofErr w:type="spellEnd"/>
      <w:r w:rsidRPr="00317A4A">
        <w:rPr>
          <w:rFonts w:ascii="Times New Roman" w:hAnsi="Times New Roman" w:cs="Times New Roman"/>
          <w:bCs/>
          <w:highlight w:val="yellow"/>
        </w:rPr>
        <w:t xml:space="preserve">. </w:t>
      </w:r>
      <w:proofErr w:type="spellStart"/>
      <w:proofErr w:type="gramStart"/>
      <w:r w:rsidRPr="00317A4A">
        <w:rPr>
          <w:rFonts w:ascii="Times New Roman" w:hAnsi="Times New Roman" w:cs="Times New Roman"/>
          <w:highlight w:val="yellow"/>
          <w:lang w:eastAsia="zh-TW"/>
        </w:rPr>
        <w:t>MaxDltValue</w:t>
      </w:r>
      <w:proofErr w:type="spellEnd"/>
      <w:r w:rsidRPr="00317A4A"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proofErr w:type="gramEnd"/>
      <w:r w:rsidR="00860B1B">
        <w:rPr>
          <w:rFonts w:ascii="Times New Roman" w:hAnsi="Times New Roman" w:cs="Times New Roman"/>
          <w:highlight w:val="yellow"/>
          <w:lang w:eastAsia="ko-KR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  <w:lang w:eastAsia="ko-KR"/>
        </w:rPr>
        <w:t xml:space="preserve">] is computed as </w:t>
      </w:r>
      <w:bookmarkStart w:id="18" w:name="OLE_LINK111"/>
      <w:bookmarkStart w:id="19" w:name="OLE_LINK110"/>
      <w:r w:rsidRPr="00317A4A">
        <w:rPr>
          <w:rFonts w:ascii="Times New Roman" w:hAnsi="Times New Roman" w:cs="Times New Roman"/>
          <w:highlight w:val="yellow"/>
          <w:lang w:eastAsia="zh-TW"/>
        </w:rPr>
        <w:t xml:space="preserve">follows: </w:t>
      </w:r>
      <w:proofErr w:type="spellStart"/>
      <w:r w:rsidRPr="00317A4A">
        <w:rPr>
          <w:rFonts w:ascii="Times New Roman" w:hAnsi="Times New Roman" w:cs="Times New Roman"/>
          <w:highlight w:val="yellow"/>
          <w:lang w:eastAsia="zh-TW"/>
        </w:rPr>
        <w:t>MaxDltValue</w:t>
      </w:r>
      <w:proofErr w:type="spellEnd"/>
      <w:r w:rsidRPr="00317A4A"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r w:rsidR="00860B1B">
        <w:rPr>
          <w:rFonts w:ascii="Times New Roman" w:hAnsi="Times New Roman" w:cs="Times New Roman"/>
          <w:highlight w:val="yellow"/>
          <w:lang w:eastAsia="ko-KR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  <w:lang w:eastAsia="ko-KR"/>
        </w:rPr>
        <w:t>]</w:t>
      </w:r>
      <w:bookmarkEnd w:id="18"/>
      <w:bookmarkEnd w:id="19"/>
      <w:r w:rsidRPr="00317A4A">
        <w:rPr>
          <w:rFonts w:ascii="Times New Roman" w:hAnsi="Times New Roman" w:cs="Times New Roman"/>
          <w:highlight w:val="yellow"/>
          <w:lang w:eastAsia="ko-KR"/>
        </w:rPr>
        <w:t xml:space="preserve"> = </w:t>
      </w:r>
      <w:proofErr w:type="spellStart"/>
      <w:r w:rsidRPr="00317A4A">
        <w:rPr>
          <w:rFonts w:ascii="Times New Roman" w:hAnsi="Times New Roman" w:cs="Times New Roman"/>
          <w:highlight w:val="yellow"/>
          <w:lang w:eastAsia="ko-KR"/>
        </w:rPr>
        <w:t>min_dlt_value</w:t>
      </w:r>
      <w:proofErr w:type="spellEnd"/>
      <w:r w:rsidRPr="00317A4A">
        <w:rPr>
          <w:rFonts w:ascii="Times New Roman" w:hAnsi="Times New Roman" w:cs="Times New Roman"/>
          <w:highlight w:val="yellow"/>
        </w:rPr>
        <w:t>[</w:t>
      </w:r>
      <w:proofErr w:type="spellStart"/>
      <w:r w:rsidR="00860B1B">
        <w:rPr>
          <w:rFonts w:ascii="Times New Roman" w:hAnsi="Times New Roman" w:cs="Times New Roman"/>
          <w:highlight w:val="yellow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</w:rPr>
        <w:t>] +</w:t>
      </w:r>
      <w:r w:rsidRPr="00317A4A">
        <w:rPr>
          <w:rFonts w:ascii="Times New Roman" w:hAnsi="Times New Roman" w:cs="Times New Roman"/>
          <w:highlight w:val="yellow"/>
          <w:lang w:eastAsia="ko-KR"/>
        </w:rPr>
        <w:t xml:space="preserve"> </w:t>
      </w:r>
      <w:proofErr w:type="spellStart"/>
      <w:r w:rsidRPr="00317A4A">
        <w:rPr>
          <w:rFonts w:ascii="Times New Roman" w:hAnsi="Times New Roman" w:cs="Times New Roman"/>
          <w:highlight w:val="yellow"/>
          <w:lang w:eastAsia="ko-KR"/>
        </w:rPr>
        <w:t>diff_max_dlt_value</w:t>
      </w:r>
      <w:proofErr w:type="spellEnd"/>
      <w:r w:rsidRPr="00317A4A">
        <w:rPr>
          <w:rFonts w:ascii="Times New Roman" w:hAnsi="Times New Roman" w:cs="Times New Roman"/>
          <w:highlight w:val="yellow"/>
        </w:rPr>
        <w:t>[</w:t>
      </w:r>
      <w:proofErr w:type="spellStart"/>
      <w:r w:rsidR="00860B1B">
        <w:rPr>
          <w:rFonts w:ascii="Times New Roman" w:hAnsi="Times New Roman" w:cs="Times New Roman"/>
          <w:highlight w:val="yellow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</w:rPr>
        <w:t>].</w:t>
      </w:r>
      <w:r w:rsidRPr="00317A4A">
        <w:rPr>
          <w:rFonts w:ascii="Times New Roman" w:hAnsi="Times New Roman" w:cs="Times New Roman"/>
          <w:bCs/>
          <w:highlight w:val="yellow"/>
        </w:rPr>
        <w:t xml:space="preserve"> The number of bits used to represent it is </w:t>
      </w:r>
      <w:proofErr w:type="gramStart"/>
      <w:r w:rsidRPr="00317A4A">
        <w:rPr>
          <w:rFonts w:ascii="Times New Roman" w:hAnsi="Times New Roman" w:cs="Times New Roman"/>
          <w:bCs/>
          <w:highlight w:val="yellow"/>
        </w:rPr>
        <w:t>log2(</w:t>
      </w:r>
      <w:bookmarkStart w:id="20" w:name="OLE_LINK113"/>
      <w:bookmarkStart w:id="21" w:name="OLE_LINK112"/>
      <w:proofErr w:type="gramEnd"/>
      <w:r w:rsidRPr="00317A4A">
        <w:rPr>
          <w:rFonts w:ascii="Times New Roman" w:hAnsi="Times New Roman" w:cs="Times New Roman"/>
          <w:bCs/>
          <w:highlight w:val="yellow"/>
        </w:rPr>
        <w:t>MAX_DEPTH_VALUE+1</w:t>
      </w:r>
      <w:bookmarkEnd w:id="20"/>
      <w:bookmarkEnd w:id="21"/>
      <w:r w:rsidRPr="00317A4A">
        <w:rPr>
          <w:rFonts w:ascii="Times New Roman" w:hAnsi="Times New Roman" w:cs="Times New Roman"/>
          <w:bCs/>
          <w:highlight w:val="yellow"/>
        </w:rPr>
        <w:t>-</w:t>
      </w:r>
      <w:r w:rsidRPr="00317A4A">
        <w:rPr>
          <w:rFonts w:ascii="Times New Roman" w:hAnsi="Times New Roman" w:cs="Times New Roman"/>
          <w:b/>
          <w:highlight w:val="yellow"/>
          <w:lang w:eastAsia="ko-KR"/>
        </w:rPr>
        <w:t xml:space="preserve"> </w:t>
      </w:r>
      <w:proofErr w:type="spellStart"/>
      <w:r w:rsidRPr="00317A4A">
        <w:rPr>
          <w:rFonts w:ascii="Times New Roman" w:hAnsi="Times New Roman" w:cs="Times New Roman"/>
          <w:highlight w:val="yellow"/>
          <w:lang w:eastAsia="ko-KR"/>
        </w:rPr>
        <w:t>min_dlt_value</w:t>
      </w:r>
      <w:proofErr w:type="spellEnd"/>
      <w:r w:rsidRPr="00317A4A">
        <w:rPr>
          <w:rFonts w:ascii="Times New Roman" w:hAnsi="Times New Roman" w:cs="Times New Roman"/>
          <w:highlight w:val="yellow"/>
        </w:rPr>
        <w:t>[</w:t>
      </w:r>
      <w:proofErr w:type="spellStart"/>
      <w:r w:rsidR="00860B1B">
        <w:rPr>
          <w:rFonts w:ascii="Times New Roman" w:hAnsi="Times New Roman" w:cs="Times New Roman"/>
          <w:highlight w:val="yellow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</w:rPr>
        <w:t>]</w:t>
      </w:r>
      <w:r w:rsidRPr="00317A4A">
        <w:rPr>
          <w:rFonts w:ascii="Times New Roman" w:hAnsi="Times New Roman" w:cs="Times New Roman"/>
          <w:bCs/>
          <w:highlight w:val="yellow"/>
        </w:rPr>
        <w:t xml:space="preserve">). When </w:t>
      </w:r>
      <w:proofErr w:type="spellStart"/>
      <w:r w:rsidRPr="00317A4A">
        <w:rPr>
          <w:rFonts w:ascii="Times New Roman" w:hAnsi="Times New Roman" w:cs="Times New Roman"/>
          <w:highlight w:val="yellow"/>
          <w:lang w:eastAsia="ko-KR"/>
        </w:rPr>
        <w:t>diff_max_dlt_</w:t>
      </w:r>
      <w:proofErr w:type="gramStart"/>
      <w:r w:rsidRPr="00317A4A">
        <w:rPr>
          <w:rFonts w:ascii="Times New Roman" w:hAnsi="Times New Roman" w:cs="Times New Roman"/>
          <w:highlight w:val="yellow"/>
          <w:lang w:eastAsia="ko-KR"/>
        </w:rPr>
        <w:t>value</w:t>
      </w:r>
      <w:proofErr w:type="spellEnd"/>
      <w:r w:rsidRPr="00317A4A">
        <w:rPr>
          <w:rFonts w:ascii="Times New Roman" w:hAnsi="Times New Roman" w:cs="Times New Roman"/>
          <w:highlight w:val="yellow"/>
        </w:rPr>
        <w:t>[</w:t>
      </w:r>
      <w:proofErr w:type="spellStart"/>
      <w:proofErr w:type="gramEnd"/>
      <w:r w:rsidR="00860B1B">
        <w:rPr>
          <w:rFonts w:ascii="Times New Roman" w:hAnsi="Times New Roman" w:cs="Times New Roman"/>
          <w:highlight w:val="yellow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</w:rPr>
        <w:t xml:space="preserve">] is not present, </w:t>
      </w:r>
      <w:proofErr w:type="spellStart"/>
      <w:r w:rsidRPr="00317A4A">
        <w:rPr>
          <w:rFonts w:ascii="Times New Roman" w:hAnsi="Times New Roman" w:cs="Times New Roman"/>
          <w:highlight w:val="yellow"/>
          <w:lang w:eastAsia="zh-TW"/>
        </w:rPr>
        <w:t>MaxDltValue</w:t>
      </w:r>
      <w:proofErr w:type="spellEnd"/>
      <w:r w:rsidRPr="00317A4A"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r w:rsidR="00860B1B">
        <w:rPr>
          <w:rFonts w:ascii="Times New Roman" w:hAnsi="Times New Roman" w:cs="Times New Roman"/>
          <w:highlight w:val="yellow"/>
          <w:lang w:eastAsia="ko-KR"/>
        </w:rPr>
        <w:t>layerId</w:t>
      </w:r>
      <w:proofErr w:type="spellEnd"/>
      <w:r w:rsidRPr="00317A4A">
        <w:rPr>
          <w:rFonts w:ascii="Times New Roman" w:hAnsi="Times New Roman" w:cs="Times New Roman"/>
          <w:highlight w:val="yellow"/>
          <w:lang w:eastAsia="ko-KR"/>
        </w:rPr>
        <w:t xml:space="preserve">] shall be inferred to be </w:t>
      </w:r>
      <w:r w:rsidRPr="00317A4A">
        <w:rPr>
          <w:rFonts w:ascii="Times New Roman" w:hAnsi="Times New Roman" w:cs="Times New Roman"/>
          <w:bCs/>
          <w:highlight w:val="yellow"/>
        </w:rPr>
        <w:t>MAX_DEPTH_VALUE+1.</w:t>
      </w:r>
    </w:p>
    <w:p w:rsidR="00317A4A" w:rsidRDefault="00317A4A" w:rsidP="00317A4A">
      <w:pPr>
        <w:pStyle w:val="3N0"/>
        <w:rPr>
          <w:bCs/>
        </w:rPr>
      </w:pPr>
      <w:proofErr w:type="spellStart"/>
      <w:r>
        <w:rPr>
          <w:b/>
          <w:highlight w:val="yellow"/>
        </w:rPr>
        <w:t>bit_map_</w:t>
      </w:r>
      <w:proofErr w:type="gramStart"/>
      <w:r>
        <w:rPr>
          <w:b/>
          <w:highlight w:val="yellow"/>
        </w:rPr>
        <w:t>flag</w:t>
      </w:r>
      <w:proofErr w:type="spellEnd"/>
      <w:r>
        <w:rPr>
          <w:highlight w:val="yellow"/>
        </w:rPr>
        <w:t>[</w:t>
      </w:r>
      <w:proofErr w:type="spellStart"/>
      <w:proofErr w:type="gramEnd"/>
      <w:r w:rsidR="00860B1B">
        <w:rPr>
          <w:bCs/>
          <w:highlight w:val="yellow"/>
        </w:rPr>
        <w:t>layerId</w:t>
      </w:r>
      <w:proofErr w:type="spellEnd"/>
      <w:r>
        <w:rPr>
          <w:highlight w:val="yellow"/>
        </w:rPr>
        <w:t>][j]</w:t>
      </w:r>
      <w:r>
        <w:rPr>
          <w:b/>
          <w:bCs/>
          <w:highlight w:val="yellow"/>
        </w:rPr>
        <w:t xml:space="preserve"> </w:t>
      </w:r>
      <w:r>
        <w:rPr>
          <w:bCs/>
          <w:highlight w:val="yellow"/>
        </w:rPr>
        <w:t>specifies the j-</w:t>
      </w:r>
      <w:proofErr w:type="spellStart"/>
      <w:r>
        <w:rPr>
          <w:bCs/>
          <w:highlight w:val="yellow"/>
        </w:rPr>
        <w:t>th</w:t>
      </w:r>
      <w:proofErr w:type="spellEnd"/>
      <w:r>
        <w:rPr>
          <w:bCs/>
          <w:highlight w:val="yellow"/>
        </w:rPr>
        <w:t xml:space="preserve"> entry in the bit map </w:t>
      </w:r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 w:rsidR="00860B1B">
        <w:rPr>
          <w:highlight w:val="yellow"/>
        </w:rPr>
        <w:t>layerId</w:t>
      </w:r>
      <w:proofErr w:type="spellEnd"/>
      <w:r>
        <w:rPr>
          <w:bCs/>
          <w:highlight w:val="yellow"/>
        </w:rPr>
        <w:t>.</w:t>
      </w:r>
    </w:p>
    <w:p w:rsidR="00317A4A" w:rsidRDefault="00317A4A" w:rsidP="00317A4A">
      <w:pPr>
        <w:pStyle w:val="3N0"/>
        <w:rPr>
          <w:bCs/>
        </w:rPr>
      </w:pPr>
    </w:p>
    <w:p w:rsidR="00860B1B" w:rsidRDefault="00860B1B" w:rsidP="00317A4A">
      <w:pPr>
        <w:pStyle w:val="3N0"/>
        <w:rPr>
          <w:bCs/>
        </w:rPr>
      </w:pPr>
    </w:p>
    <w:p w:rsidR="00317A4A" w:rsidRDefault="00342617" w:rsidP="00317A4A">
      <w:pPr>
        <w:pStyle w:val="3N0"/>
        <w:rPr>
          <w:b/>
          <w:lang w:eastAsia="zh-TW"/>
        </w:rPr>
      </w:pPr>
      <w:bookmarkStart w:id="22" w:name="_Ref341701159"/>
      <w:bookmarkStart w:id="23" w:name="_Toc344063284"/>
      <w:r>
        <w:rPr>
          <w:b/>
        </w:rPr>
        <w:lastRenderedPageBreak/>
        <w:t>H.8.3.6</w:t>
      </w:r>
      <w:r>
        <w:rPr>
          <w:b/>
        </w:rPr>
        <w:tab/>
      </w:r>
      <w:proofErr w:type="gramStart"/>
      <w:r w:rsidR="00317A4A">
        <w:rPr>
          <w:b/>
        </w:rPr>
        <w:t>Decoding</w:t>
      </w:r>
      <w:proofErr w:type="gramEnd"/>
      <w:r w:rsidR="00317A4A">
        <w:rPr>
          <w:b/>
        </w:rPr>
        <w:t xml:space="preserve"> process for a depth lookup table</w:t>
      </w:r>
      <w:bookmarkEnd w:id="22"/>
      <w:bookmarkEnd w:id="23"/>
    </w:p>
    <w:p w:rsidR="00317A4A" w:rsidRDefault="00317A4A" w:rsidP="00317A4A">
      <w:pPr>
        <w:pStyle w:val="3D0"/>
        <w:numPr>
          <w:ilvl w:val="0"/>
          <w:numId w:val="18"/>
        </w:numPr>
        <w:rPr>
          <w:strike/>
        </w:rPr>
      </w:pPr>
      <w:r>
        <w:rPr>
          <w:strike/>
          <w:highlight w:val="cyan"/>
        </w:rPr>
        <w:t xml:space="preserve">For </w:t>
      </w:r>
      <w:proofErr w:type="spellStart"/>
      <w:r w:rsidR="00846E9E"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 = 0</w:t>
      </w:r>
      <w:proofErr w:type="gramStart"/>
      <w:r>
        <w:rPr>
          <w:strike/>
          <w:highlight w:val="cyan"/>
        </w:rPr>
        <w:t>..num</w:t>
      </w:r>
      <w:proofErr w:type="gramEnd"/>
      <w:r>
        <w:rPr>
          <w:strike/>
          <w:highlight w:val="cyan"/>
        </w:rPr>
        <w:t>_depth_values_in_dlt –1 the elements in Idx2DepthValue are derived as follows</w:t>
      </w:r>
      <w:r>
        <w:rPr>
          <w:strike/>
        </w:rPr>
        <w:t>.</w:t>
      </w:r>
    </w:p>
    <w:p w:rsidR="00317A4A" w:rsidRDefault="00317A4A" w:rsidP="00317A4A">
      <w:pPr>
        <w:pStyle w:val="3D1"/>
        <w:numPr>
          <w:ilvl w:val="1"/>
          <w:numId w:val="18"/>
        </w:numPr>
        <w:rPr>
          <w:strike/>
          <w:highlight w:val="cyan"/>
        </w:rPr>
      </w:pPr>
      <w:r>
        <w:rPr>
          <w:strike/>
          <w:highlight w:val="cyan"/>
        </w:rPr>
        <w:t>Idx2DepthValue[ </w:t>
      </w:r>
      <w:proofErr w:type="spellStart"/>
      <w:r w:rsidR="00846E9E"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 ] is set equal to </w:t>
      </w:r>
      <w:proofErr w:type="spellStart"/>
      <w:r>
        <w:rPr>
          <w:strike/>
          <w:highlight w:val="cyan"/>
        </w:rPr>
        <w:t>dlt_depth_value</w:t>
      </w:r>
      <w:proofErr w:type="spellEnd"/>
      <w:r>
        <w:rPr>
          <w:strike/>
          <w:highlight w:val="cyan"/>
        </w:rPr>
        <w:t>[ </w:t>
      </w:r>
      <w:proofErr w:type="spellStart"/>
      <w:r w:rsidR="00846E9E"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 ] </w:t>
      </w:r>
    </w:p>
    <w:p w:rsidR="00317A4A" w:rsidRDefault="00317A4A" w:rsidP="00317A4A">
      <w:pPr>
        <w:pStyle w:val="3D0"/>
        <w:numPr>
          <w:ilvl w:val="0"/>
          <w:numId w:val="18"/>
        </w:numPr>
        <w:rPr>
          <w:highlight w:val="yellow"/>
        </w:rPr>
      </w:pPr>
      <w:r>
        <w:rPr>
          <w:highlight w:val="yellow"/>
        </w:rPr>
        <w:t>The elements in Idx2DepthValue are derived as follows.</w:t>
      </w:r>
    </w:p>
    <w:p w:rsidR="00317A4A" w:rsidRDefault="00317A4A" w:rsidP="00342617">
      <w:pPr>
        <w:pStyle w:val="3D0"/>
        <w:rPr>
          <w:highlight w:val="yellow"/>
        </w:rPr>
      </w:pPr>
      <w:r>
        <w:rPr>
          <w:highlight w:val="yellow"/>
        </w:rPr>
        <w:t xml:space="preserve">Set </w:t>
      </w:r>
      <w:proofErr w:type="spellStart"/>
      <w:r>
        <w:rPr>
          <w:highlight w:val="yellow"/>
          <w:lang w:eastAsia="ko-KR"/>
        </w:rPr>
        <w:t>Idx</w:t>
      </w:r>
      <w:proofErr w:type="spellEnd"/>
      <w:r>
        <w:rPr>
          <w:highlight w:val="yellow"/>
          <w:lang w:eastAsia="ko-KR"/>
        </w:rPr>
        <w:t>= 0;</w:t>
      </w:r>
    </w:p>
    <w:p w:rsidR="00317A4A" w:rsidRDefault="00317A4A" w:rsidP="00317A4A">
      <w:pPr>
        <w:pStyle w:val="3D2"/>
        <w:numPr>
          <w:ilvl w:val="2"/>
          <w:numId w:val="18"/>
        </w:numPr>
        <w:tabs>
          <w:tab w:val="num" w:pos="1411"/>
        </w:tabs>
        <w:rPr>
          <w:highlight w:val="yellow"/>
        </w:rPr>
      </w:pPr>
      <w:r>
        <w:rPr>
          <w:highlight w:val="yellow"/>
        </w:rPr>
        <w:t xml:space="preserve">If </w:t>
      </w:r>
      <w:proofErr w:type="spellStart"/>
      <w:r>
        <w:rPr>
          <w:highlight w:val="yellow"/>
          <w:lang w:eastAsia="ko-KR"/>
        </w:rPr>
        <w:t>min_dlt_value</w:t>
      </w:r>
      <w:proofErr w:type="spellEnd"/>
      <w:r>
        <w:rPr>
          <w:highlight w:val="yellow"/>
        </w:rPr>
        <w:t xml:space="preserve"> &gt;=0, then Idx2DepthValue[ 0 ] is set equal to </w:t>
      </w:r>
      <w:proofErr w:type="spellStart"/>
      <w:r>
        <w:rPr>
          <w:highlight w:val="yellow"/>
          <w:lang w:eastAsia="ko-KR"/>
        </w:rPr>
        <w:t>min_dlt_value</w:t>
      </w:r>
      <w:proofErr w:type="spellEnd"/>
      <w:r>
        <w:rPr>
          <w:highlight w:val="yellow"/>
          <w:lang w:eastAsia="ko-KR"/>
        </w:rPr>
        <w:t xml:space="preserve"> and </w:t>
      </w:r>
      <w:proofErr w:type="spellStart"/>
      <w:r>
        <w:rPr>
          <w:highlight w:val="yellow"/>
          <w:lang w:eastAsia="ko-KR"/>
        </w:rPr>
        <w:t>Idx</w:t>
      </w:r>
      <w:proofErr w:type="spellEnd"/>
      <w:r>
        <w:rPr>
          <w:highlight w:val="yellow"/>
          <w:lang w:eastAsia="ko-KR"/>
        </w:rPr>
        <w:t>++;</w:t>
      </w:r>
    </w:p>
    <w:p w:rsidR="00317A4A" w:rsidRDefault="00317A4A" w:rsidP="004F1297">
      <w:pPr>
        <w:pStyle w:val="3D0"/>
        <w:rPr>
          <w:highlight w:val="yellow"/>
        </w:rPr>
      </w:pPr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zh-TW"/>
        </w:rPr>
        <w:t>MaxDltValue</w:t>
      </w:r>
      <w:proofErr w:type="spellEnd"/>
      <w:r>
        <w:rPr>
          <w:highlight w:val="yellow"/>
          <w:lang w:eastAsia="ko-KR"/>
        </w:rPr>
        <w:t xml:space="preserve">- </w:t>
      </w:r>
      <w:bookmarkStart w:id="24" w:name="OLE_LINK12"/>
      <w:bookmarkStart w:id="25" w:name="OLE_LINK11"/>
      <w:proofErr w:type="spellStart"/>
      <w:r>
        <w:rPr>
          <w:highlight w:val="yellow"/>
          <w:lang w:eastAsia="ko-KR"/>
        </w:rPr>
        <w:t>min_dlt_value</w:t>
      </w:r>
      <w:bookmarkEnd w:id="24"/>
      <w:bookmarkEnd w:id="25"/>
      <w:proofErr w:type="spellEnd"/>
      <w:r>
        <w:rPr>
          <w:highlight w:val="yellow"/>
          <w:lang w:eastAsia="ko-KR"/>
        </w:rPr>
        <w:t xml:space="preserve">&gt;1, then for </w:t>
      </w:r>
      <w:proofErr w:type="spellStart"/>
      <w:r w:rsidR="004F1297">
        <w:rPr>
          <w:highlight w:val="yellow"/>
          <w:lang w:eastAsia="ko-KR"/>
        </w:rPr>
        <w:t>i</w:t>
      </w:r>
      <w:proofErr w:type="spellEnd"/>
      <w:r w:rsidR="004F1297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 xml:space="preserve">=0… </w:t>
      </w:r>
      <w:proofErr w:type="spellStart"/>
      <w:r>
        <w:rPr>
          <w:highlight w:val="yellow"/>
          <w:lang w:eastAsia="zh-TW"/>
        </w:rPr>
        <w:t>MaxDltValue</w:t>
      </w:r>
      <w:proofErr w:type="spellEnd"/>
      <w:r>
        <w:rPr>
          <w:highlight w:val="yellow"/>
          <w:lang w:eastAsia="ko-KR"/>
        </w:rPr>
        <w:t xml:space="preserve">- </w:t>
      </w:r>
      <w:proofErr w:type="spellStart"/>
      <w:r>
        <w:rPr>
          <w:highlight w:val="yellow"/>
          <w:lang w:eastAsia="ko-KR"/>
        </w:rPr>
        <w:t>min_dlt_value</w:t>
      </w:r>
      <w:proofErr w:type="spellEnd"/>
      <w:r>
        <w:rPr>
          <w:highlight w:val="yellow"/>
          <w:lang w:eastAsia="ko-KR"/>
        </w:rPr>
        <w:t xml:space="preserve"> – </w:t>
      </w:r>
      <w:r>
        <w:rPr>
          <w:highlight w:val="yellow"/>
        </w:rPr>
        <w:t>2</w:t>
      </w:r>
    </w:p>
    <w:p w:rsidR="00317A4A" w:rsidRDefault="00317A4A" w:rsidP="004F1297">
      <w:pPr>
        <w:pStyle w:val="3D1"/>
        <w:rPr>
          <w:highlight w:val="yellow"/>
        </w:rPr>
      </w:pPr>
      <w:r>
        <w:rPr>
          <w:highlight w:val="yellow"/>
        </w:rPr>
        <w:t xml:space="preserve">If </w:t>
      </w:r>
      <w:proofErr w:type="spellStart"/>
      <w:r>
        <w:rPr>
          <w:highlight w:val="yellow"/>
        </w:rPr>
        <w:t>bit_map_flag</w:t>
      </w:r>
      <w:proofErr w:type="spellEnd"/>
      <w:r>
        <w:rPr>
          <w:highlight w:val="yellow"/>
        </w:rPr>
        <w:t>[</w:t>
      </w:r>
      <w:proofErr w:type="spellStart"/>
      <w:r w:rsidR="00B1775F">
        <w:rPr>
          <w:highlight w:val="yellow"/>
        </w:rPr>
        <w:t>i</w:t>
      </w:r>
      <w:proofErr w:type="spellEnd"/>
      <w:r>
        <w:rPr>
          <w:highlight w:val="yellow"/>
        </w:rPr>
        <w:t>]==1, then Idx2DepthValue[</w:t>
      </w:r>
      <w:proofErr w:type="spellStart"/>
      <w:r>
        <w:rPr>
          <w:highlight w:val="yellow"/>
        </w:rPr>
        <w:t>Idx</w:t>
      </w:r>
      <w:proofErr w:type="spellEnd"/>
      <w:r>
        <w:rPr>
          <w:highlight w:val="yellow"/>
        </w:rPr>
        <w:t xml:space="preserve">] = </w:t>
      </w:r>
      <w:proofErr w:type="spellStart"/>
      <w:r w:rsidR="004F1297">
        <w:rPr>
          <w:highlight w:val="yellow"/>
        </w:rPr>
        <w:t>i</w:t>
      </w:r>
      <w:proofErr w:type="spellEnd"/>
      <w:r>
        <w:rPr>
          <w:highlight w:val="yellow"/>
        </w:rPr>
        <w:t xml:space="preserve"> + </w:t>
      </w:r>
      <w:proofErr w:type="spellStart"/>
      <w:r>
        <w:rPr>
          <w:highlight w:val="yellow"/>
          <w:lang w:eastAsia="ko-KR"/>
        </w:rPr>
        <w:t>min_dlt_value</w:t>
      </w:r>
      <w:proofErr w:type="spellEnd"/>
      <w:r>
        <w:rPr>
          <w:highlight w:val="yellow"/>
          <w:lang w:eastAsia="ko-KR"/>
        </w:rPr>
        <w:t xml:space="preserve"> + 1 and </w:t>
      </w:r>
      <w:proofErr w:type="spellStart"/>
      <w:r>
        <w:rPr>
          <w:highlight w:val="yellow"/>
          <w:lang w:eastAsia="ko-KR"/>
        </w:rPr>
        <w:t>Idx</w:t>
      </w:r>
      <w:proofErr w:type="spellEnd"/>
      <w:r>
        <w:rPr>
          <w:highlight w:val="yellow"/>
          <w:lang w:eastAsia="ko-KR"/>
        </w:rPr>
        <w:t>++;</w:t>
      </w:r>
    </w:p>
    <w:p w:rsidR="00317A4A" w:rsidRDefault="00317A4A" w:rsidP="004F1297">
      <w:pPr>
        <w:pStyle w:val="3D0"/>
        <w:rPr>
          <w:highlight w:val="yellow"/>
        </w:rPr>
      </w:pPr>
      <w:r>
        <w:rPr>
          <w:highlight w:val="yellow"/>
        </w:rPr>
        <w:t xml:space="preserve">If </w:t>
      </w:r>
      <w:bookmarkStart w:id="26" w:name="OLE_LINK6"/>
      <w:bookmarkStart w:id="27" w:name="OLE_LINK5"/>
      <w:proofErr w:type="spellStart"/>
      <w:r>
        <w:rPr>
          <w:highlight w:val="yellow"/>
          <w:lang w:eastAsia="zh-TW"/>
        </w:rPr>
        <w:t>MaxDltValue</w:t>
      </w:r>
      <w:proofErr w:type="spellEnd"/>
      <w:r>
        <w:rPr>
          <w:highlight w:val="yellow"/>
          <w:lang w:eastAsia="ko-KR"/>
        </w:rPr>
        <w:t xml:space="preserve"> </w:t>
      </w:r>
      <w:bookmarkEnd w:id="26"/>
      <w:bookmarkEnd w:id="27"/>
      <w:r>
        <w:rPr>
          <w:highlight w:val="yellow"/>
          <w:lang w:eastAsia="ko-KR"/>
        </w:rPr>
        <w:t xml:space="preserve">&lt;= MAX_DEPTH_VALUE and </w:t>
      </w:r>
      <w:proofErr w:type="spellStart"/>
      <w:r>
        <w:rPr>
          <w:highlight w:val="yellow"/>
          <w:lang w:eastAsia="zh-TW"/>
        </w:rPr>
        <w:t>MaxDltValue</w:t>
      </w:r>
      <w:proofErr w:type="spellEnd"/>
      <w:r>
        <w:rPr>
          <w:highlight w:val="yellow"/>
          <w:lang w:eastAsia="ko-KR"/>
        </w:rPr>
        <w:t xml:space="preserve"> != </w:t>
      </w:r>
      <w:proofErr w:type="spellStart"/>
      <w:r>
        <w:rPr>
          <w:highlight w:val="yellow"/>
          <w:lang w:eastAsia="ko-KR"/>
        </w:rPr>
        <w:t>min_dlt_value</w:t>
      </w:r>
      <w:proofErr w:type="spellEnd"/>
      <w:r>
        <w:rPr>
          <w:highlight w:val="yellow"/>
        </w:rPr>
        <w:t>, then Idx2DepthValue[</w:t>
      </w:r>
      <w:proofErr w:type="spellStart"/>
      <w:r>
        <w:rPr>
          <w:highlight w:val="yellow"/>
        </w:rPr>
        <w:t>Idx</w:t>
      </w:r>
      <w:proofErr w:type="spellEnd"/>
      <w:r>
        <w:rPr>
          <w:highlight w:val="yellow"/>
        </w:rPr>
        <w:t>] =</w:t>
      </w:r>
      <w:r>
        <w:rPr>
          <w:highlight w:val="yellow"/>
          <w:lang w:eastAsia="ko-KR"/>
        </w:rPr>
        <w:t xml:space="preserve"> </w:t>
      </w:r>
      <w:proofErr w:type="spellStart"/>
      <w:r>
        <w:rPr>
          <w:highlight w:val="yellow"/>
          <w:lang w:eastAsia="zh-TW"/>
        </w:rPr>
        <w:t>MaxDltValue</w:t>
      </w:r>
      <w:proofErr w:type="spellEnd"/>
      <w:r>
        <w:rPr>
          <w:highlight w:val="yellow"/>
          <w:lang w:eastAsia="ko-KR"/>
        </w:rPr>
        <w:t xml:space="preserve"> and </w:t>
      </w:r>
      <w:proofErr w:type="spellStart"/>
      <w:r>
        <w:rPr>
          <w:highlight w:val="yellow"/>
          <w:lang w:eastAsia="ko-KR"/>
        </w:rPr>
        <w:t>Idx</w:t>
      </w:r>
      <w:proofErr w:type="spellEnd"/>
      <w:r>
        <w:rPr>
          <w:highlight w:val="yellow"/>
          <w:lang w:eastAsia="ko-KR"/>
        </w:rPr>
        <w:t>++;</w:t>
      </w:r>
    </w:p>
    <w:p w:rsidR="00317A4A" w:rsidRDefault="00317A4A" w:rsidP="004F1297">
      <w:pPr>
        <w:pStyle w:val="3D0"/>
        <w:rPr>
          <w:highlight w:val="yellow"/>
        </w:rPr>
      </w:pPr>
      <w:proofErr w:type="spellStart"/>
      <w:r>
        <w:rPr>
          <w:highlight w:val="yellow"/>
          <w:lang w:eastAsia="ko-KR"/>
        </w:rPr>
        <w:t>num_depth_vaules_in</w:t>
      </w:r>
      <w:r w:rsidR="00846E9E">
        <w:rPr>
          <w:highlight w:val="yellow"/>
          <w:lang w:eastAsia="ko-KR"/>
        </w:rPr>
        <w:t>_</w:t>
      </w:r>
      <w:r>
        <w:rPr>
          <w:highlight w:val="yellow"/>
          <w:lang w:eastAsia="ko-KR"/>
        </w:rPr>
        <w:t>dlt</w:t>
      </w:r>
      <w:proofErr w:type="spellEnd"/>
      <w:r>
        <w:rPr>
          <w:highlight w:val="yellow"/>
          <w:lang w:eastAsia="ko-KR"/>
        </w:rPr>
        <w:t>=</w:t>
      </w:r>
      <w:proofErr w:type="spellStart"/>
      <w:r>
        <w:rPr>
          <w:highlight w:val="yellow"/>
          <w:lang w:eastAsia="ko-KR"/>
        </w:rPr>
        <w:t>Idx</w:t>
      </w:r>
      <w:proofErr w:type="spellEnd"/>
      <w:r>
        <w:rPr>
          <w:highlight w:val="yellow"/>
          <w:lang w:eastAsia="ko-KR"/>
        </w:rPr>
        <w:t>;</w:t>
      </w:r>
    </w:p>
    <w:p w:rsidR="00E058CF" w:rsidRPr="00317A4A" w:rsidRDefault="00E058CF" w:rsidP="00317A4A"/>
    <w:sectPr w:rsidR="00E058CF" w:rsidRPr="00317A4A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457429D0"/>
    <w:multiLevelType w:val="hybridMultilevel"/>
    <w:tmpl w:val="35EA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6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1"/>
  </w:num>
  <w:num w:numId="10">
    <w:abstractNumId w:val="6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7"/>
  </w:num>
  <w:num w:numId="14">
    <w:abstractNumId w:val="7"/>
  </w:num>
  <w:num w:numId="15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5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91534"/>
    <w:rsid w:val="000D40F6"/>
    <w:rsid w:val="001303EC"/>
    <w:rsid w:val="001D658B"/>
    <w:rsid w:val="00317A4A"/>
    <w:rsid w:val="00342617"/>
    <w:rsid w:val="00435FF0"/>
    <w:rsid w:val="004F1297"/>
    <w:rsid w:val="007A3932"/>
    <w:rsid w:val="007B6E9C"/>
    <w:rsid w:val="007C5806"/>
    <w:rsid w:val="00846E9E"/>
    <w:rsid w:val="00860B1B"/>
    <w:rsid w:val="008B386B"/>
    <w:rsid w:val="008D7924"/>
    <w:rsid w:val="00960853"/>
    <w:rsid w:val="00973A00"/>
    <w:rsid w:val="00AF2E31"/>
    <w:rsid w:val="00B1775F"/>
    <w:rsid w:val="00C8144C"/>
    <w:rsid w:val="00E058CF"/>
    <w:rsid w:val="00E3300A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414</Words>
  <Characters>2366</Characters>
  <Application>Microsoft Office Word</Application>
  <DocSecurity>0</DocSecurity>
  <Lines>19</Lines>
  <Paragraphs>5</Paragraphs>
  <ScaleCrop>false</ScaleCrop>
  <Company>MediaTek Inc.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18</cp:revision>
  <dcterms:created xsi:type="dcterms:W3CDTF">2013-01-03T09:36:00Z</dcterms:created>
  <dcterms:modified xsi:type="dcterms:W3CDTF">2013-04-09T03:20:00Z</dcterms:modified>
</cp:coreProperties>
</file>