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441CA1" w:rsidRPr="00441CA1" w:rsidTr="00DA3FCE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441CA1" w:rsidRPr="00441CA1" w:rsidRDefault="00441CA1" w:rsidP="00441CA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spacing w:before="0"/>
              <w:jc w:val="left"/>
              <w:rPr>
                <w:b/>
                <w:sz w:val="22"/>
                <w:szCs w:val="22"/>
                <w:lang w:val="en-CA"/>
              </w:rPr>
            </w:pPr>
            <w:r w:rsidRPr="00441CA1">
              <w:rPr>
                <w:b/>
                <w:sz w:val="22"/>
                <w:szCs w:val="22"/>
                <w:lang w:val="en-CA"/>
              </w:rPr>
              <w:pict>
                <v:group id="_x0000_s1052" style="position:absolute;margin-left:-4.35pt;margin-top:-27.5pt;width:23.3pt;height:24.6pt;z-index:251660288" coordorigin="9,2" coordsize="466,492">
                  <v:line id="_x0000_s1053" style="position:absolute" from="9,9" to="10,489" strokecolor="white" strokeweight="36e-5mm"/>
                  <v:line id="_x0000_s1054" style="position:absolute" from="9,493" to="474,494" strokecolor="white" strokeweight="36e-5mm"/>
                  <v:line id="_x0000_s1055" style="position:absolute;flip:y" from="474,9" to="475,493" strokecolor="white" strokeweight="36e-5mm"/>
                  <v:line id="_x0000_s1056" style="position:absolute;flip:x" from="9,9" to="471,10" strokecolor="white" strokeweight="36e-5mm"/>
                  <v:line id="_x0000_s1057" style="position:absolute" from="9,9" to="10,10" strokecolor="white" strokeweight="36e-5mm"/>
                  <v:shape id="_x0000_s1058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59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60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61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62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63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64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65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66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67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68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69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70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71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72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73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74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75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 w:val="22"/>
                <w:szCs w:val="22"/>
                <w:lang w:val="en-US" w:eastAsia="ko-K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53" name="그림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 w:val="22"/>
                <w:szCs w:val="22"/>
                <w:lang w:val="en-US" w:eastAsia="ko-K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52" name="그림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41CA1">
              <w:rPr>
                <w:b/>
                <w:sz w:val="22"/>
                <w:szCs w:val="22"/>
                <w:lang w:val="en-CA"/>
              </w:rPr>
              <w:t>Joint Collaborative Team on 3D Video Coding Extensions</w:t>
            </w:r>
          </w:p>
          <w:p w:rsidR="00441CA1" w:rsidRPr="00441CA1" w:rsidRDefault="00441CA1" w:rsidP="00441CA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spacing w:before="0"/>
              <w:jc w:val="left"/>
              <w:rPr>
                <w:b/>
                <w:sz w:val="22"/>
                <w:szCs w:val="22"/>
                <w:lang w:val="en-CA"/>
              </w:rPr>
            </w:pPr>
            <w:r w:rsidRPr="00441CA1">
              <w:rPr>
                <w:b/>
                <w:sz w:val="22"/>
                <w:szCs w:val="22"/>
                <w:lang w:val="en-CA"/>
              </w:rPr>
              <w:t>of ITU-T SG 16 WP 3 and ISO/IEC JTC 1/SC 29/WG 11</w:t>
            </w:r>
          </w:p>
          <w:p w:rsidR="00441CA1" w:rsidRPr="00441CA1" w:rsidRDefault="00441CA1" w:rsidP="00441CA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spacing w:before="0"/>
              <w:jc w:val="left"/>
              <w:rPr>
                <w:b/>
                <w:sz w:val="22"/>
                <w:szCs w:val="22"/>
                <w:lang w:val="en-CA"/>
              </w:rPr>
            </w:pPr>
            <w:r w:rsidRPr="00441CA1">
              <w:rPr>
                <w:sz w:val="22"/>
                <w:szCs w:val="22"/>
                <w:lang w:val="en-CA"/>
              </w:rPr>
              <w:t xml:space="preserve">4th Meeting: </w:t>
            </w:r>
            <w:proofErr w:type="spellStart"/>
            <w:r w:rsidRPr="00441CA1">
              <w:rPr>
                <w:sz w:val="22"/>
                <w:szCs w:val="22"/>
                <w:lang w:val="en-CA"/>
              </w:rPr>
              <w:t>Incheon</w:t>
            </w:r>
            <w:proofErr w:type="spellEnd"/>
            <w:r w:rsidRPr="00441CA1">
              <w:rPr>
                <w:sz w:val="22"/>
                <w:szCs w:val="22"/>
                <w:lang w:val="en-CA"/>
              </w:rPr>
              <w:t>, KR, 20–26 Apr. 2013</w:t>
            </w:r>
          </w:p>
        </w:tc>
        <w:tc>
          <w:tcPr>
            <w:tcW w:w="3168" w:type="dxa"/>
          </w:tcPr>
          <w:p w:rsidR="00441CA1" w:rsidRPr="00441CA1" w:rsidRDefault="00441CA1" w:rsidP="00441CA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jc w:val="left"/>
              <w:rPr>
                <w:sz w:val="22"/>
                <w:u w:val="single"/>
                <w:lang w:val="en-CA" w:eastAsia="ko-KR"/>
              </w:rPr>
            </w:pPr>
            <w:r w:rsidRPr="00441CA1">
              <w:rPr>
                <w:sz w:val="22"/>
                <w:lang w:val="en-CA"/>
              </w:rPr>
              <w:t>Document: JCT3V-D</w:t>
            </w:r>
            <w:r w:rsidRPr="00441CA1">
              <w:rPr>
                <w:rFonts w:hint="eastAsia"/>
                <w:sz w:val="22"/>
                <w:lang w:val="en-CA" w:eastAsia="ko-KR"/>
              </w:rPr>
              <w:t>0124</w:t>
            </w:r>
          </w:p>
        </w:tc>
      </w:tr>
    </w:tbl>
    <w:p w:rsidR="00441CA1" w:rsidRPr="00441CA1" w:rsidRDefault="00441CA1" w:rsidP="00441CA1">
      <w:p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spacing w:before="0"/>
        <w:jc w:val="left"/>
        <w:rPr>
          <w:sz w:val="22"/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441CA1" w:rsidRPr="00441CA1" w:rsidTr="00DA3FCE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441CA1" w:rsidRPr="00441CA1" w:rsidRDefault="00441CA1" w:rsidP="00441CA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szCs w:val="22"/>
                <w:lang w:val="en-CA"/>
              </w:rPr>
            </w:pPr>
            <w:r w:rsidRPr="00441CA1">
              <w:rPr>
                <w:i/>
                <w:sz w:val="22"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441CA1" w:rsidRPr="00441CA1" w:rsidRDefault="00441CA1" w:rsidP="00441CA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b/>
                <w:sz w:val="22"/>
                <w:szCs w:val="22"/>
                <w:lang w:val="en-CA"/>
              </w:rPr>
            </w:pPr>
            <w:r w:rsidRPr="00A47259">
              <w:rPr>
                <w:rFonts w:hint="eastAsia"/>
                <w:b/>
                <w:sz w:val="22"/>
                <w:lang w:val="en-CA"/>
              </w:rPr>
              <w:t>Proposed text for JCT3V-D0</w:t>
            </w:r>
            <w:r>
              <w:rPr>
                <w:rFonts w:hint="eastAsia"/>
                <w:b/>
                <w:sz w:val="22"/>
                <w:lang w:val="en-CA" w:eastAsia="ko-KR"/>
              </w:rPr>
              <w:t>124</w:t>
            </w:r>
          </w:p>
        </w:tc>
      </w:tr>
      <w:tr w:rsidR="00441CA1" w:rsidRPr="00441CA1" w:rsidTr="00DA3FCE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441CA1" w:rsidRPr="00441CA1" w:rsidRDefault="00441CA1" w:rsidP="00441CA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szCs w:val="22"/>
                <w:lang w:val="en-CA"/>
              </w:rPr>
            </w:pPr>
            <w:r w:rsidRPr="00441CA1">
              <w:rPr>
                <w:i/>
                <w:sz w:val="22"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441CA1" w:rsidRPr="00441CA1" w:rsidRDefault="00441CA1" w:rsidP="00441CA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szCs w:val="22"/>
                <w:lang w:val="en-CA"/>
              </w:rPr>
            </w:pPr>
            <w:r w:rsidRPr="00441CA1">
              <w:rPr>
                <w:sz w:val="22"/>
                <w:szCs w:val="22"/>
                <w:lang w:val="en-CA" w:eastAsia="ko-KR"/>
              </w:rPr>
              <w:t>Input document</w:t>
            </w:r>
          </w:p>
        </w:tc>
      </w:tr>
      <w:tr w:rsidR="00441CA1" w:rsidRPr="00441CA1" w:rsidTr="00DA3FCE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441CA1" w:rsidRPr="00441CA1" w:rsidRDefault="00441CA1" w:rsidP="00441CA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szCs w:val="22"/>
                <w:lang w:val="en-CA"/>
              </w:rPr>
            </w:pPr>
            <w:r w:rsidRPr="00441CA1">
              <w:rPr>
                <w:i/>
                <w:sz w:val="22"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441CA1" w:rsidRPr="00441CA1" w:rsidRDefault="00441CA1" w:rsidP="00441CA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szCs w:val="22"/>
                <w:lang w:val="en-CA"/>
              </w:rPr>
            </w:pPr>
            <w:r w:rsidRPr="00441CA1">
              <w:rPr>
                <w:sz w:val="22"/>
                <w:szCs w:val="22"/>
                <w:lang w:val="en-CA"/>
              </w:rPr>
              <w:t>Proposal</w:t>
            </w:r>
          </w:p>
        </w:tc>
      </w:tr>
      <w:tr w:rsidR="00441CA1" w:rsidRPr="00441CA1" w:rsidTr="00DA3FCE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441CA1" w:rsidRPr="00441CA1" w:rsidRDefault="00441CA1" w:rsidP="00441CA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szCs w:val="22"/>
                <w:lang w:val="en-CA"/>
              </w:rPr>
            </w:pPr>
            <w:r w:rsidRPr="00441CA1">
              <w:rPr>
                <w:i/>
                <w:sz w:val="22"/>
                <w:szCs w:val="22"/>
                <w:lang w:val="en-CA"/>
              </w:rPr>
              <w:t>Author(s) or</w:t>
            </w:r>
            <w:r w:rsidRPr="00441CA1">
              <w:rPr>
                <w:i/>
                <w:sz w:val="22"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441CA1" w:rsidRPr="00441CA1" w:rsidRDefault="00441CA1" w:rsidP="00441CA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rFonts w:hint="eastAsia"/>
                <w:sz w:val="22"/>
                <w:szCs w:val="22"/>
                <w:lang w:val="en-CA" w:eastAsia="ko-KR"/>
              </w:rPr>
            </w:pPr>
            <w:r w:rsidRPr="00441CA1">
              <w:rPr>
                <w:sz w:val="22"/>
                <w:szCs w:val="22"/>
                <w:lang w:val="en-CA"/>
              </w:rPr>
              <w:t xml:space="preserve">Jin Young Lee, </w:t>
            </w:r>
            <w:r w:rsidRPr="00441CA1">
              <w:rPr>
                <w:rFonts w:hint="eastAsia"/>
                <w:sz w:val="22"/>
                <w:szCs w:val="22"/>
                <w:lang w:val="fi-FI" w:eastAsia="ko-KR"/>
              </w:rPr>
              <w:t>Ho-Cheon Wey</w:t>
            </w:r>
            <w:r w:rsidRPr="00441CA1">
              <w:rPr>
                <w:sz w:val="22"/>
                <w:szCs w:val="22"/>
                <w:lang w:val="en-CA"/>
              </w:rPr>
              <w:t>,</w:t>
            </w:r>
            <w:r w:rsidRPr="00441CA1">
              <w:rPr>
                <w:rFonts w:hint="eastAsia"/>
                <w:sz w:val="22"/>
                <w:szCs w:val="22"/>
                <w:lang w:val="en-CA" w:eastAsia="ko-KR"/>
              </w:rPr>
              <w:t xml:space="preserve"> </w:t>
            </w:r>
            <w:proofErr w:type="spellStart"/>
            <w:r w:rsidRPr="00441CA1">
              <w:rPr>
                <w:rFonts w:hint="eastAsia"/>
                <w:sz w:val="22"/>
                <w:szCs w:val="22"/>
                <w:lang w:val="en-CA" w:eastAsia="ko-KR"/>
              </w:rPr>
              <w:t>Chanyul</w:t>
            </w:r>
            <w:proofErr w:type="spellEnd"/>
            <w:r w:rsidRPr="00441CA1">
              <w:rPr>
                <w:rFonts w:hint="eastAsia"/>
                <w:sz w:val="22"/>
                <w:szCs w:val="22"/>
                <w:lang w:val="en-CA" w:eastAsia="ko-KR"/>
              </w:rPr>
              <w:t xml:space="preserve"> Kim</w:t>
            </w:r>
          </w:p>
        </w:tc>
        <w:tc>
          <w:tcPr>
            <w:tcW w:w="900" w:type="dxa"/>
          </w:tcPr>
          <w:p w:rsidR="00441CA1" w:rsidRPr="00441CA1" w:rsidRDefault="00441CA1" w:rsidP="00441CA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rFonts w:hint="eastAsia"/>
                <w:sz w:val="22"/>
                <w:szCs w:val="22"/>
                <w:lang w:val="en-CA" w:eastAsia="ko-KR"/>
              </w:rPr>
            </w:pPr>
            <w:r w:rsidRPr="00441CA1">
              <w:rPr>
                <w:sz w:val="22"/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441CA1" w:rsidRPr="00441CA1" w:rsidRDefault="00441CA1" w:rsidP="00441CA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szCs w:val="22"/>
                <w:lang w:val="en-CA"/>
              </w:rPr>
            </w:pPr>
            <w:r w:rsidRPr="00441CA1">
              <w:rPr>
                <w:sz w:val="22"/>
                <w:szCs w:val="22"/>
                <w:lang w:val="en-CA"/>
              </w:rPr>
              <w:br/>
            </w:r>
            <w:hyperlink r:id="rId9" w:history="1">
              <w:r w:rsidRPr="00441CA1">
                <w:rPr>
                  <w:color w:val="0000FF"/>
                  <w:sz w:val="22"/>
                  <w:u w:val="single"/>
                  <w:lang w:val="en-CA" w:eastAsia="ko-KR"/>
                </w:rPr>
                <w:t>jinyoung79.lee@samsung.com</w:t>
              </w:r>
            </w:hyperlink>
          </w:p>
        </w:tc>
      </w:tr>
      <w:tr w:rsidR="00441CA1" w:rsidRPr="00441CA1" w:rsidTr="00DA3FCE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441CA1" w:rsidRPr="00441CA1" w:rsidRDefault="00441CA1" w:rsidP="00441CA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szCs w:val="22"/>
                <w:lang w:val="en-CA"/>
              </w:rPr>
            </w:pPr>
            <w:r w:rsidRPr="00441CA1">
              <w:rPr>
                <w:i/>
                <w:sz w:val="22"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441CA1" w:rsidRPr="00441CA1" w:rsidRDefault="00441CA1" w:rsidP="00441CA1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szCs w:val="22"/>
                <w:lang w:val="en-CA"/>
              </w:rPr>
            </w:pPr>
            <w:r w:rsidRPr="00441CA1">
              <w:rPr>
                <w:rFonts w:hint="eastAsia"/>
                <w:sz w:val="22"/>
                <w:szCs w:val="22"/>
                <w:lang w:val="en-CA" w:eastAsia="ko-KR"/>
              </w:rPr>
              <w:t>Samsung Electronics Co. Ltd.</w:t>
            </w:r>
          </w:p>
        </w:tc>
      </w:tr>
    </w:tbl>
    <w:p w:rsidR="00441CA1" w:rsidRPr="00441CA1" w:rsidRDefault="00441CA1" w:rsidP="00441CA1">
      <w:p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  <w:tab w:val="left" w:pos="1800"/>
          <w:tab w:val="right" w:pos="9360"/>
        </w:tabs>
        <w:spacing w:before="120" w:after="240"/>
        <w:jc w:val="center"/>
        <w:rPr>
          <w:sz w:val="22"/>
          <w:szCs w:val="22"/>
          <w:lang w:val="en-CA"/>
        </w:rPr>
      </w:pPr>
      <w:r w:rsidRPr="00441CA1">
        <w:rPr>
          <w:sz w:val="22"/>
          <w:szCs w:val="22"/>
          <w:u w:val="single"/>
          <w:lang w:val="en-CA"/>
        </w:rPr>
        <w:t>_____________________________</w:t>
      </w:r>
    </w:p>
    <w:p w:rsidR="00441CA1" w:rsidRDefault="00441CA1" w:rsidP="00796ECD">
      <w:pPr>
        <w:pStyle w:val="3H3"/>
        <w:numPr>
          <w:ilvl w:val="0"/>
          <w:numId w:val="0"/>
        </w:numPr>
        <w:rPr>
          <w:rFonts w:hint="eastAsia"/>
          <w:lang w:eastAsia="ko-KR"/>
        </w:rPr>
      </w:pPr>
    </w:p>
    <w:p w:rsidR="00796ECD" w:rsidRPr="00F60F40" w:rsidRDefault="00796ECD" w:rsidP="00796ECD">
      <w:pPr>
        <w:pStyle w:val="3H3"/>
        <w:numPr>
          <w:ilvl w:val="0"/>
          <w:numId w:val="0"/>
        </w:numPr>
      </w:pPr>
      <w:r w:rsidRPr="00F60F40">
        <w:t xml:space="preserve">General Coding unit syntax </w:t>
      </w:r>
    </w:p>
    <w:p w:rsidR="00796ECD" w:rsidRPr="00F60F40" w:rsidRDefault="00796ECD" w:rsidP="00796ECD">
      <w:pPr>
        <w:pStyle w:val="3N0"/>
        <w:keepNext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00"/>
        <w:gridCol w:w="1152"/>
      </w:tblGrid>
      <w:tr w:rsidR="00796ECD" w:rsidRPr="00F60F40" w:rsidTr="00AC6161">
        <w:trPr>
          <w:cantSplit/>
          <w:trHeight w:val="204"/>
          <w:jc w:val="center"/>
        </w:trPr>
        <w:tc>
          <w:tcPr>
            <w:tcW w:w="8600" w:type="dxa"/>
          </w:tcPr>
          <w:p w:rsidR="00796ECD" w:rsidRPr="00F60F40" w:rsidRDefault="00796ECD" w:rsidP="00AC6161">
            <w:pPr>
              <w:pStyle w:val="3Table"/>
            </w:pPr>
            <w:proofErr w:type="spellStart"/>
            <w:r w:rsidRPr="00F60F40">
              <w:t>coding_unit</w:t>
            </w:r>
            <w:proofErr w:type="spellEnd"/>
            <w:r w:rsidRPr="00F60F40">
              <w:t>( x0, y0, log2CbSize </w:t>
            </w:r>
            <w:r w:rsidRPr="00181461">
              <w:rPr>
                <w:highlight w:val="cyan"/>
              </w:rPr>
              <w:t xml:space="preserve">, </w:t>
            </w:r>
            <w:proofErr w:type="spellStart"/>
            <w:r w:rsidRPr="00181461">
              <w:rPr>
                <w:highlight w:val="cyan"/>
              </w:rPr>
              <w:t>ctDepth</w:t>
            </w:r>
            <w:proofErr w:type="spellEnd"/>
            <w:r w:rsidRPr="00F60F40">
              <w:t>) {</w:t>
            </w:r>
          </w:p>
        </w:tc>
        <w:tc>
          <w:tcPr>
            <w:tcW w:w="1152" w:type="dxa"/>
          </w:tcPr>
          <w:p w:rsidR="00796ECD" w:rsidRPr="00831B99" w:rsidRDefault="00796ECD" w:rsidP="00AC6161">
            <w:pPr>
              <w:pStyle w:val="3Table"/>
              <w:rPr>
                <w:b/>
              </w:rPr>
            </w:pPr>
            <w:r w:rsidRPr="00831B99">
              <w:rPr>
                <w:b/>
              </w:rPr>
              <w:t>Descriptor</w:t>
            </w:r>
          </w:p>
        </w:tc>
      </w:tr>
      <w:tr w:rsidR="00796ECD" w:rsidRPr="00F60F40" w:rsidTr="00AC6161">
        <w:trPr>
          <w:cantSplit/>
          <w:trHeight w:val="204"/>
          <w:jc w:val="center"/>
        </w:trPr>
        <w:tc>
          <w:tcPr>
            <w:tcW w:w="8600" w:type="dxa"/>
          </w:tcPr>
          <w:p w:rsidR="00796ECD" w:rsidRPr="00F60F40" w:rsidRDefault="00796ECD" w:rsidP="00AC6161">
            <w:pPr>
              <w:pStyle w:val="3Table"/>
            </w:pPr>
            <w:r w:rsidRPr="00F60F40">
              <w:tab/>
              <w:t xml:space="preserve">if( </w:t>
            </w:r>
            <w:proofErr w:type="spellStart"/>
            <w:r w:rsidRPr="00F60F40">
              <w:t>transquant_bypass_enable_flag</w:t>
            </w:r>
            <w:proofErr w:type="spellEnd"/>
            <w:r w:rsidRPr="00F60F40">
              <w:t xml:space="preserve"> ) {</w:t>
            </w:r>
          </w:p>
        </w:tc>
        <w:tc>
          <w:tcPr>
            <w:tcW w:w="1152" w:type="dxa"/>
          </w:tcPr>
          <w:p w:rsidR="00796ECD" w:rsidRPr="00F60F40" w:rsidRDefault="00796ECD" w:rsidP="00AC6161">
            <w:pPr>
              <w:pStyle w:val="3Table"/>
            </w:pPr>
          </w:p>
        </w:tc>
      </w:tr>
      <w:tr w:rsidR="00796ECD" w:rsidRPr="00F60F40" w:rsidTr="00AC6161">
        <w:trPr>
          <w:cantSplit/>
          <w:trHeight w:val="204"/>
          <w:jc w:val="center"/>
        </w:trPr>
        <w:tc>
          <w:tcPr>
            <w:tcW w:w="8600" w:type="dxa"/>
          </w:tcPr>
          <w:p w:rsidR="00796ECD" w:rsidRPr="000D3990" w:rsidRDefault="00796ECD" w:rsidP="00AC6161">
            <w:pPr>
              <w:pStyle w:val="3Table"/>
              <w:rPr>
                <w:b/>
              </w:rPr>
            </w:pPr>
            <w:r w:rsidRPr="00F60F40">
              <w:tab/>
            </w:r>
            <w:r w:rsidRPr="00F60F40">
              <w:tab/>
            </w:r>
            <w:proofErr w:type="spellStart"/>
            <w:r w:rsidRPr="000D3990">
              <w:rPr>
                <w:b/>
              </w:rPr>
              <w:t>cu_transquant_bypass_flag</w:t>
            </w:r>
            <w:proofErr w:type="spellEnd"/>
          </w:p>
        </w:tc>
        <w:tc>
          <w:tcPr>
            <w:tcW w:w="1152" w:type="dxa"/>
          </w:tcPr>
          <w:p w:rsidR="00796ECD" w:rsidRPr="00F60F40" w:rsidRDefault="00796ECD" w:rsidP="00AC6161">
            <w:pPr>
              <w:pStyle w:val="3Table"/>
            </w:pPr>
            <w:proofErr w:type="spellStart"/>
            <w:r w:rsidRPr="00F60F40">
              <w:t>ae</w:t>
            </w:r>
            <w:proofErr w:type="spellEnd"/>
            <w:r w:rsidRPr="00F60F40">
              <w:t>(v)</w:t>
            </w:r>
          </w:p>
        </w:tc>
      </w:tr>
      <w:tr w:rsidR="00796ECD" w:rsidRPr="00F60F40" w:rsidTr="00AC6161">
        <w:trPr>
          <w:cantSplit/>
          <w:trHeight w:val="204"/>
          <w:jc w:val="center"/>
        </w:trPr>
        <w:tc>
          <w:tcPr>
            <w:tcW w:w="8600" w:type="dxa"/>
          </w:tcPr>
          <w:p w:rsidR="00796ECD" w:rsidRPr="00F60F40" w:rsidRDefault="00796ECD" w:rsidP="00AC6161">
            <w:pPr>
              <w:pStyle w:val="3Table"/>
            </w:pPr>
            <w:r w:rsidRPr="00F60F40">
              <w:tab/>
              <w:t>}</w:t>
            </w:r>
          </w:p>
        </w:tc>
        <w:tc>
          <w:tcPr>
            <w:tcW w:w="1152" w:type="dxa"/>
          </w:tcPr>
          <w:p w:rsidR="00796ECD" w:rsidRPr="00F60F40" w:rsidRDefault="00796ECD" w:rsidP="00AC6161">
            <w:pPr>
              <w:pStyle w:val="3Table"/>
            </w:pPr>
          </w:p>
        </w:tc>
      </w:tr>
      <w:tr w:rsidR="00796ECD" w:rsidRPr="00F60F40" w:rsidTr="00AC6161">
        <w:trPr>
          <w:cantSplit/>
          <w:trHeight w:val="204"/>
          <w:jc w:val="center"/>
        </w:trPr>
        <w:tc>
          <w:tcPr>
            <w:tcW w:w="8600" w:type="dxa"/>
          </w:tcPr>
          <w:p w:rsidR="00796ECD" w:rsidRPr="00F60F40" w:rsidRDefault="00796ECD" w:rsidP="00AC6161">
            <w:pPr>
              <w:pStyle w:val="3Table"/>
            </w:pPr>
            <w:r w:rsidRPr="00F60F40">
              <w:tab/>
              <w:t xml:space="preserve">if( </w:t>
            </w:r>
            <w:proofErr w:type="spellStart"/>
            <w:r w:rsidRPr="00F60F40">
              <w:t>slice_type</w:t>
            </w:r>
            <w:proofErr w:type="spellEnd"/>
            <w:r w:rsidRPr="00F60F40">
              <w:t xml:space="preserve">  !=  I </w:t>
            </w:r>
            <w:r w:rsidRPr="0041060F">
              <w:t>)</w:t>
            </w:r>
          </w:p>
        </w:tc>
        <w:tc>
          <w:tcPr>
            <w:tcW w:w="1152" w:type="dxa"/>
          </w:tcPr>
          <w:p w:rsidR="00796ECD" w:rsidRPr="00F60F40" w:rsidRDefault="00796ECD" w:rsidP="00AC6161">
            <w:pPr>
              <w:pStyle w:val="3Table"/>
            </w:pPr>
          </w:p>
        </w:tc>
      </w:tr>
      <w:tr w:rsidR="00796ECD" w:rsidRPr="00F60F40" w:rsidTr="00AC6161">
        <w:trPr>
          <w:cantSplit/>
          <w:trHeight w:val="204"/>
          <w:jc w:val="center"/>
        </w:trPr>
        <w:tc>
          <w:tcPr>
            <w:tcW w:w="8600" w:type="dxa"/>
          </w:tcPr>
          <w:p w:rsidR="00796ECD" w:rsidRPr="00F60F40" w:rsidRDefault="00796ECD" w:rsidP="00AC6161">
            <w:pPr>
              <w:pStyle w:val="3Table"/>
              <w:rPr>
                <w:b/>
              </w:rPr>
            </w:pPr>
            <w:r w:rsidRPr="00F60F40">
              <w:tab/>
            </w:r>
            <w:r w:rsidRPr="00F60F40">
              <w:tab/>
            </w:r>
            <w:proofErr w:type="spellStart"/>
            <w:r w:rsidRPr="00F60F40">
              <w:rPr>
                <w:b/>
              </w:rPr>
              <w:t>skip_flag</w:t>
            </w:r>
            <w:proofErr w:type="spellEnd"/>
            <w:r w:rsidRPr="00F60F40">
              <w:t>[ x0 ][ y0 ]</w:t>
            </w:r>
          </w:p>
        </w:tc>
        <w:tc>
          <w:tcPr>
            <w:tcW w:w="1152" w:type="dxa"/>
          </w:tcPr>
          <w:p w:rsidR="00796ECD" w:rsidRPr="00F60F40" w:rsidRDefault="00796ECD" w:rsidP="00AC6161">
            <w:pPr>
              <w:pStyle w:val="3Table"/>
            </w:pPr>
            <w:proofErr w:type="spellStart"/>
            <w:r w:rsidRPr="00F60F40">
              <w:t>ae</w:t>
            </w:r>
            <w:proofErr w:type="spellEnd"/>
            <w:r w:rsidRPr="00F60F40">
              <w:t>(v)</w:t>
            </w:r>
          </w:p>
        </w:tc>
      </w:tr>
      <w:tr w:rsidR="00796ECD" w:rsidRPr="00F60F40" w:rsidTr="00AC6161">
        <w:trPr>
          <w:cantSplit/>
          <w:trHeight w:val="204"/>
          <w:jc w:val="center"/>
        </w:trPr>
        <w:tc>
          <w:tcPr>
            <w:tcW w:w="8600" w:type="dxa"/>
          </w:tcPr>
          <w:p w:rsidR="00796ECD" w:rsidRPr="00F60F40" w:rsidRDefault="00796ECD" w:rsidP="00AC6161">
            <w:pPr>
              <w:pStyle w:val="3Table"/>
            </w:pPr>
            <w:r w:rsidRPr="00F60F40">
              <w:tab/>
              <w:t xml:space="preserve">if( </w:t>
            </w:r>
            <w:proofErr w:type="spellStart"/>
            <w:r w:rsidRPr="00F60F40">
              <w:t>skip_flag</w:t>
            </w:r>
            <w:proofErr w:type="spellEnd"/>
            <w:r w:rsidRPr="00F60F40">
              <w:t>[ x0 ][ y0 ] )</w:t>
            </w:r>
          </w:p>
        </w:tc>
        <w:tc>
          <w:tcPr>
            <w:tcW w:w="1152" w:type="dxa"/>
          </w:tcPr>
          <w:p w:rsidR="00796ECD" w:rsidRPr="00F60F40" w:rsidRDefault="00796ECD" w:rsidP="00AC6161">
            <w:pPr>
              <w:pStyle w:val="3Table"/>
            </w:pPr>
          </w:p>
        </w:tc>
      </w:tr>
      <w:tr w:rsidR="00796ECD" w:rsidRPr="00F60F40" w:rsidTr="00AC6161">
        <w:trPr>
          <w:cantSplit/>
          <w:trHeight w:val="204"/>
          <w:jc w:val="center"/>
        </w:trPr>
        <w:tc>
          <w:tcPr>
            <w:tcW w:w="8600" w:type="dxa"/>
          </w:tcPr>
          <w:p w:rsidR="00796ECD" w:rsidRPr="00F60F40" w:rsidRDefault="00796ECD" w:rsidP="00AC6161">
            <w:pPr>
              <w:pStyle w:val="3Table"/>
            </w:pPr>
            <w:r w:rsidRPr="00F60F40">
              <w:tab/>
            </w:r>
            <w:r w:rsidRPr="00F60F40">
              <w:tab/>
            </w:r>
            <w:proofErr w:type="spellStart"/>
            <w:r w:rsidRPr="00F60F40">
              <w:t>prediction_unit</w:t>
            </w:r>
            <w:proofErr w:type="spellEnd"/>
            <w:r w:rsidRPr="00F60F40">
              <w:t>( x0, y0, log2CbSize )</w:t>
            </w:r>
          </w:p>
        </w:tc>
        <w:tc>
          <w:tcPr>
            <w:tcW w:w="1152" w:type="dxa"/>
          </w:tcPr>
          <w:p w:rsidR="00796ECD" w:rsidRPr="00F60F40" w:rsidRDefault="00796ECD" w:rsidP="00AC6161">
            <w:pPr>
              <w:pStyle w:val="3Table"/>
            </w:pPr>
          </w:p>
        </w:tc>
      </w:tr>
      <w:tr w:rsidR="00796ECD" w:rsidRPr="00181461" w:rsidTr="00AC6161">
        <w:trPr>
          <w:cantSplit/>
          <w:trHeight w:val="204"/>
          <w:jc w:val="center"/>
        </w:trPr>
        <w:tc>
          <w:tcPr>
            <w:tcW w:w="8600" w:type="dxa"/>
          </w:tcPr>
          <w:p w:rsidR="00796ECD" w:rsidRPr="00181461" w:rsidRDefault="00796ECD" w:rsidP="00AC6161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>if ( </w:t>
            </w:r>
            <w:proofErr w:type="spellStart"/>
            <w:r w:rsidRPr="00181461">
              <w:rPr>
                <w:highlight w:val="cyan"/>
              </w:rPr>
              <w:t>icEnableFlag</w:t>
            </w:r>
            <w:proofErr w:type="spellEnd"/>
            <w:r w:rsidRPr="00181461">
              <w:rPr>
                <w:highlight w:val="cyan"/>
              </w:rPr>
              <w:t xml:space="preserve"> ) </w:t>
            </w:r>
          </w:p>
        </w:tc>
        <w:tc>
          <w:tcPr>
            <w:tcW w:w="1152" w:type="dxa"/>
          </w:tcPr>
          <w:p w:rsidR="00796ECD" w:rsidRPr="00181461" w:rsidRDefault="00796ECD" w:rsidP="00AC6161">
            <w:pPr>
              <w:pStyle w:val="3Table"/>
              <w:rPr>
                <w:highlight w:val="cyan"/>
              </w:rPr>
            </w:pPr>
          </w:p>
        </w:tc>
      </w:tr>
      <w:tr w:rsidR="00796ECD" w:rsidRPr="00181461" w:rsidTr="00AC6161">
        <w:trPr>
          <w:cantSplit/>
          <w:trHeight w:val="204"/>
          <w:jc w:val="center"/>
        </w:trPr>
        <w:tc>
          <w:tcPr>
            <w:tcW w:w="8600" w:type="dxa"/>
          </w:tcPr>
          <w:p w:rsidR="00796ECD" w:rsidRPr="00181461" w:rsidRDefault="00796ECD" w:rsidP="00AC6161">
            <w:pPr>
              <w:pStyle w:val="3Table"/>
              <w:rPr>
                <w:b/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proofErr w:type="spellStart"/>
            <w:r w:rsidRPr="00181461">
              <w:rPr>
                <w:b/>
                <w:highlight w:val="cyan"/>
              </w:rPr>
              <w:t>ic_flag</w:t>
            </w:r>
            <w:proofErr w:type="spellEnd"/>
          </w:p>
        </w:tc>
        <w:tc>
          <w:tcPr>
            <w:tcW w:w="1152" w:type="dxa"/>
          </w:tcPr>
          <w:p w:rsidR="00796ECD" w:rsidRPr="00181461" w:rsidRDefault="00796ECD" w:rsidP="00AC6161">
            <w:pPr>
              <w:pStyle w:val="3Table"/>
              <w:rPr>
                <w:highlight w:val="cyan"/>
              </w:rPr>
            </w:pPr>
            <w:proofErr w:type="spellStart"/>
            <w:r w:rsidRPr="00181461">
              <w:rPr>
                <w:highlight w:val="cyan"/>
              </w:rPr>
              <w:t>ae</w:t>
            </w:r>
            <w:proofErr w:type="spellEnd"/>
            <w:r w:rsidRPr="00181461">
              <w:rPr>
                <w:highlight w:val="cyan"/>
              </w:rPr>
              <w:t>(v)</w:t>
            </w:r>
          </w:p>
        </w:tc>
      </w:tr>
      <w:tr w:rsidR="00796ECD" w:rsidRPr="00F60F40" w:rsidTr="00AC6161">
        <w:trPr>
          <w:cantSplit/>
          <w:trHeight w:val="204"/>
          <w:jc w:val="center"/>
        </w:trPr>
        <w:tc>
          <w:tcPr>
            <w:tcW w:w="8600" w:type="dxa"/>
          </w:tcPr>
          <w:p w:rsidR="00796ECD" w:rsidRPr="00F60F40" w:rsidRDefault="00796ECD" w:rsidP="00AC6161">
            <w:pPr>
              <w:pStyle w:val="3Table"/>
            </w:pPr>
            <w:r w:rsidRPr="00F60F40">
              <w:tab/>
              <w:t>else {</w:t>
            </w:r>
            <w:r w:rsidRPr="00D20A31">
              <w:tab/>
            </w:r>
          </w:p>
        </w:tc>
        <w:tc>
          <w:tcPr>
            <w:tcW w:w="1152" w:type="dxa"/>
          </w:tcPr>
          <w:p w:rsidR="00796ECD" w:rsidRPr="00F60F40" w:rsidRDefault="00796ECD" w:rsidP="00AC6161">
            <w:pPr>
              <w:pStyle w:val="3Table"/>
            </w:pPr>
          </w:p>
        </w:tc>
      </w:tr>
      <w:tr w:rsidR="00796ECD" w:rsidRPr="00F60F40" w:rsidTr="00AC6161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CD" w:rsidRPr="00F60F40" w:rsidRDefault="00796ECD" w:rsidP="00AC6161">
            <w:pPr>
              <w:pStyle w:val="3Table"/>
            </w:pPr>
            <w:r w:rsidRPr="00F60F40">
              <w:tab/>
            </w:r>
            <w:r w:rsidRPr="00F60F40">
              <w:tab/>
            </w:r>
            <w:proofErr w:type="spellStart"/>
            <w:r w:rsidRPr="00F60F40">
              <w:t>nCbS</w:t>
            </w:r>
            <w:proofErr w:type="spellEnd"/>
            <w:r w:rsidRPr="00F60F40">
              <w:t xml:space="preserve"> = ( 1 &lt;&lt; log2CbSize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CD" w:rsidRPr="00F60F40" w:rsidRDefault="00796ECD" w:rsidP="00AC6161">
            <w:pPr>
              <w:pStyle w:val="3Table"/>
            </w:pPr>
          </w:p>
        </w:tc>
      </w:tr>
      <w:tr w:rsidR="00796ECD" w:rsidRPr="00F60F40" w:rsidTr="00AC6161">
        <w:trPr>
          <w:cantSplit/>
          <w:trHeight w:val="204"/>
          <w:jc w:val="center"/>
        </w:trPr>
        <w:tc>
          <w:tcPr>
            <w:tcW w:w="8600" w:type="dxa"/>
          </w:tcPr>
          <w:p w:rsidR="00796ECD" w:rsidRPr="00F60F40" w:rsidRDefault="00796ECD" w:rsidP="00AC6161">
            <w:pPr>
              <w:pStyle w:val="3Table"/>
            </w:pPr>
            <w:r w:rsidRPr="00F60F40">
              <w:tab/>
            </w:r>
            <w:r w:rsidRPr="00F60F40">
              <w:tab/>
              <w:t xml:space="preserve">if( </w:t>
            </w:r>
            <w:proofErr w:type="spellStart"/>
            <w:r w:rsidRPr="00F60F40">
              <w:t>slice_type</w:t>
            </w:r>
            <w:proofErr w:type="spellEnd"/>
            <w:r w:rsidRPr="00F60F40">
              <w:t xml:space="preserve"> != I )</w:t>
            </w:r>
          </w:p>
        </w:tc>
        <w:tc>
          <w:tcPr>
            <w:tcW w:w="1152" w:type="dxa"/>
          </w:tcPr>
          <w:p w:rsidR="00796ECD" w:rsidRPr="00F60F40" w:rsidRDefault="00796ECD" w:rsidP="00AC6161">
            <w:pPr>
              <w:pStyle w:val="3Table"/>
            </w:pPr>
          </w:p>
        </w:tc>
      </w:tr>
      <w:tr w:rsidR="00796ECD" w:rsidRPr="00F60F40" w:rsidTr="00AC6161">
        <w:trPr>
          <w:cantSplit/>
          <w:trHeight w:val="204"/>
          <w:jc w:val="center"/>
        </w:trPr>
        <w:tc>
          <w:tcPr>
            <w:tcW w:w="8600" w:type="dxa"/>
          </w:tcPr>
          <w:p w:rsidR="00796ECD" w:rsidRPr="000D3990" w:rsidRDefault="00796ECD" w:rsidP="00AC6161">
            <w:pPr>
              <w:pStyle w:val="3Table"/>
              <w:rPr>
                <w:b/>
              </w:rPr>
            </w:pPr>
            <w:r w:rsidRPr="00F60F40">
              <w:tab/>
            </w:r>
            <w:r w:rsidRPr="00F60F40">
              <w:tab/>
            </w:r>
            <w:r w:rsidRPr="00F60F40">
              <w:tab/>
            </w:r>
            <w:proofErr w:type="spellStart"/>
            <w:r w:rsidRPr="000D3990">
              <w:rPr>
                <w:b/>
              </w:rPr>
              <w:t>pred_mode_flag</w:t>
            </w:r>
            <w:proofErr w:type="spellEnd"/>
          </w:p>
        </w:tc>
        <w:tc>
          <w:tcPr>
            <w:tcW w:w="1152" w:type="dxa"/>
          </w:tcPr>
          <w:p w:rsidR="00796ECD" w:rsidRPr="00F60F40" w:rsidRDefault="00796ECD" w:rsidP="00AC6161">
            <w:pPr>
              <w:pStyle w:val="3Table"/>
            </w:pPr>
            <w:proofErr w:type="spellStart"/>
            <w:r w:rsidRPr="00F60F40">
              <w:t>ae</w:t>
            </w:r>
            <w:proofErr w:type="spellEnd"/>
            <w:r w:rsidRPr="00F60F40">
              <w:t>(v)</w:t>
            </w:r>
          </w:p>
        </w:tc>
      </w:tr>
      <w:tr w:rsidR="00796ECD" w:rsidRPr="00181461" w:rsidTr="00AC6161">
        <w:trPr>
          <w:cantSplit/>
          <w:trHeight w:val="204"/>
          <w:jc w:val="center"/>
        </w:trPr>
        <w:tc>
          <w:tcPr>
            <w:tcW w:w="8600" w:type="dxa"/>
          </w:tcPr>
          <w:p w:rsidR="00796ECD" w:rsidRPr="00181461" w:rsidRDefault="00796ECD" w:rsidP="00AC6161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 xml:space="preserve">if( </w:t>
            </w:r>
            <w:proofErr w:type="spellStart"/>
            <w:r w:rsidRPr="00181461">
              <w:rPr>
                <w:highlight w:val="cyan"/>
              </w:rPr>
              <w:t>PredMode</w:t>
            </w:r>
            <w:proofErr w:type="spellEnd"/>
            <w:r w:rsidRPr="00181461">
              <w:rPr>
                <w:highlight w:val="cyan"/>
              </w:rPr>
              <w:t xml:space="preserve"> = = MODE_INTRA &amp;&amp; </w:t>
            </w:r>
            <w:proofErr w:type="spellStart"/>
            <w:r w:rsidRPr="00181461">
              <w:rPr>
                <w:highlight w:val="cyan"/>
              </w:rPr>
              <w:t>DepthFlag</w:t>
            </w:r>
            <w:proofErr w:type="spellEnd"/>
            <w:ins w:id="0" w:author="Samsung" w:date="2013-04-08T21:34:00Z">
              <w:r>
                <w:rPr>
                  <w:rFonts w:hint="eastAsia"/>
                  <w:highlight w:val="cyan"/>
                </w:rPr>
                <w:t xml:space="preserve"> </w:t>
              </w:r>
              <w:r w:rsidRPr="00796ECD">
                <w:rPr>
                  <w:rFonts w:hint="eastAsia"/>
                  <w:highlight w:val="green"/>
                </w:rPr>
                <w:t xml:space="preserve">&amp;&amp; </w:t>
              </w:r>
              <w:proofErr w:type="spellStart"/>
              <w:r w:rsidRPr="00796ECD">
                <w:rPr>
                  <w:highlight w:val="green"/>
                </w:rPr>
                <w:t>slice_type</w:t>
              </w:r>
              <w:proofErr w:type="spellEnd"/>
              <w:r w:rsidRPr="00796ECD">
                <w:rPr>
                  <w:highlight w:val="green"/>
                </w:rPr>
                <w:t xml:space="preserve">  = =  </w:t>
              </w:r>
              <w:r w:rsidRPr="00796ECD">
                <w:rPr>
                  <w:rFonts w:hint="eastAsia"/>
                  <w:highlight w:val="green"/>
                </w:rPr>
                <w:t>I</w:t>
              </w:r>
            </w:ins>
            <w:r w:rsidRPr="00181461">
              <w:rPr>
                <w:highlight w:val="cyan"/>
              </w:rPr>
              <w:t xml:space="preserve"> )</w:t>
            </w:r>
          </w:p>
        </w:tc>
        <w:tc>
          <w:tcPr>
            <w:tcW w:w="1152" w:type="dxa"/>
          </w:tcPr>
          <w:p w:rsidR="00796ECD" w:rsidRPr="00181461" w:rsidRDefault="00796ECD" w:rsidP="00AC6161">
            <w:pPr>
              <w:pStyle w:val="3Table"/>
              <w:rPr>
                <w:highlight w:val="cyan"/>
              </w:rPr>
            </w:pPr>
          </w:p>
        </w:tc>
      </w:tr>
      <w:tr w:rsidR="00796ECD" w:rsidRPr="00181461" w:rsidTr="00AC6161">
        <w:trPr>
          <w:cantSplit/>
          <w:trHeight w:val="204"/>
          <w:jc w:val="center"/>
        </w:trPr>
        <w:tc>
          <w:tcPr>
            <w:tcW w:w="8600" w:type="dxa"/>
          </w:tcPr>
          <w:p w:rsidR="00796ECD" w:rsidRPr="00181461" w:rsidRDefault="00796ECD" w:rsidP="00AC6161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proofErr w:type="spellStart"/>
            <w:r w:rsidRPr="00181461">
              <w:rPr>
                <w:b/>
                <w:highlight w:val="cyan"/>
              </w:rPr>
              <w:t>sdc_flag</w:t>
            </w:r>
            <w:proofErr w:type="spellEnd"/>
            <w:proofErr w:type="gramStart"/>
            <w:r w:rsidRPr="00181461">
              <w:rPr>
                <w:highlight w:val="cyan"/>
              </w:rPr>
              <w:t>[ x0</w:t>
            </w:r>
            <w:proofErr w:type="gramEnd"/>
            <w:r w:rsidRPr="00181461">
              <w:rPr>
                <w:highlight w:val="cyan"/>
              </w:rPr>
              <w:t xml:space="preserve"> ][ y0 ] </w:t>
            </w:r>
            <w:r w:rsidRPr="00181461">
              <w:rPr>
                <w:highlight w:val="cyan"/>
              </w:rPr>
              <w:br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911006">
              <w:rPr>
                <w:highlight w:val="yellow"/>
              </w:rPr>
              <w:t xml:space="preserve">[Ed. (GT): In software there seems to be a dependency of position of </w:t>
            </w:r>
            <w:proofErr w:type="spellStart"/>
            <w:r w:rsidRPr="00911006">
              <w:rPr>
                <w:highlight w:val="yellow"/>
              </w:rPr>
              <w:t>sdc_flag</w:t>
            </w:r>
            <w:proofErr w:type="spellEnd"/>
            <w:r w:rsidRPr="00911006">
              <w:rPr>
                <w:highlight w:val="yellow"/>
              </w:rPr>
              <w:t xml:space="preserve"> and slice type.]</w:t>
            </w:r>
          </w:p>
        </w:tc>
        <w:tc>
          <w:tcPr>
            <w:tcW w:w="1152" w:type="dxa"/>
          </w:tcPr>
          <w:p w:rsidR="00796ECD" w:rsidRPr="00181461" w:rsidRDefault="00796ECD" w:rsidP="00AC6161">
            <w:pPr>
              <w:pStyle w:val="3Table"/>
              <w:rPr>
                <w:highlight w:val="cyan"/>
              </w:rPr>
            </w:pPr>
            <w:proofErr w:type="spellStart"/>
            <w:r w:rsidRPr="00181461">
              <w:rPr>
                <w:highlight w:val="cyan"/>
              </w:rPr>
              <w:t>ae</w:t>
            </w:r>
            <w:proofErr w:type="spellEnd"/>
            <w:r w:rsidRPr="00181461">
              <w:rPr>
                <w:highlight w:val="cyan"/>
              </w:rPr>
              <w:t>(v)</w:t>
            </w:r>
          </w:p>
        </w:tc>
      </w:tr>
      <w:tr w:rsidR="00796ECD" w:rsidRPr="00181461" w:rsidTr="00AC6161">
        <w:trPr>
          <w:cantSplit/>
          <w:trHeight w:val="204"/>
          <w:jc w:val="center"/>
        </w:trPr>
        <w:tc>
          <w:tcPr>
            <w:tcW w:w="8600" w:type="dxa"/>
          </w:tcPr>
          <w:p w:rsidR="00796ECD" w:rsidRPr="00181461" w:rsidRDefault="00796ECD" w:rsidP="00AC6161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 xml:space="preserve">if( </w:t>
            </w:r>
            <w:proofErr w:type="spellStart"/>
            <w:r w:rsidRPr="00181461">
              <w:rPr>
                <w:highlight w:val="cyan"/>
              </w:rPr>
              <w:t>sdc_flag</w:t>
            </w:r>
            <w:proofErr w:type="spellEnd"/>
            <w:r w:rsidRPr="00181461">
              <w:rPr>
                <w:highlight w:val="cyan"/>
              </w:rPr>
              <w:t>[ x0 ][ y0 ] ) {</w:t>
            </w:r>
          </w:p>
        </w:tc>
        <w:tc>
          <w:tcPr>
            <w:tcW w:w="1152" w:type="dxa"/>
          </w:tcPr>
          <w:p w:rsidR="00796ECD" w:rsidRPr="00181461" w:rsidRDefault="00796ECD" w:rsidP="00AC6161">
            <w:pPr>
              <w:pStyle w:val="3Table"/>
              <w:rPr>
                <w:highlight w:val="cyan"/>
              </w:rPr>
            </w:pPr>
          </w:p>
        </w:tc>
      </w:tr>
      <w:tr w:rsidR="00796ECD" w:rsidRPr="00181461" w:rsidTr="00AC6161">
        <w:trPr>
          <w:cantSplit/>
          <w:trHeight w:val="204"/>
          <w:jc w:val="center"/>
        </w:trPr>
        <w:tc>
          <w:tcPr>
            <w:tcW w:w="8600" w:type="dxa"/>
          </w:tcPr>
          <w:p w:rsidR="00796ECD" w:rsidRPr="00181461" w:rsidRDefault="00796ECD" w:rsidP="00AC6161">
            <w:pPr>
              <w:pStyle w:val="3Table"/>
              <w:rPr>
                <w:b/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proofErr w:type="spellStart"/>
            <w:r w:rsidRPr="00181461">
              <w:rPr>
                <w:b/>
                <w:highlight w:val="cyan"/>
              </w:rPr>
              <w:t>sdc_pred_mode</w:t>
            </w:r>
            <w:proofErr w:type="spellEnd"/>
          </w:p>
        </w:tc>
        <w:tc>
          <w:tcPr>
            <w:tcW w:w="1152" w:type="dxa"/>
          </w:tcPr>
          <w:p w:rsidR="00796ECD" w:rsidRPr="00181461" w:rsidRDefault="00796ECD" w:rsidP="00AC6161">
            <w:pPr>
              <w:pStyle w:val="3Table"/>
              <w:rPr>
                <w:highlight w:val="cyan"/>
              </w:rPr>
            </w:pPr>
            <w:proofErr w:type="spellStart"/>
            <w:r w:rsidRPr="00181461">
              <w:rPr>
                <w:highlight w:val="cyan"/>
              </w:rPr>
              <w:t>ae</w:t>
            </w:r>
            <w:proofErr w:type="spellEnd"/>
            <w:r w:rsidRPr="00181461">
              <w:rPr>
                <w:highlight w:val="cyan"/>
              </w:rPr>
              <w:t>(v)</w:t>
            </w:r>
          </w:p>
        </w:tc>
      </w:tr>
      <w:tr w:rsidR="00796ECD" w:rsidRPr="00181461" w:rsidTr="00AC6161">
        <w:trPr>
          <w:cantSplit/>
          <w:trHeight w:val="204"/>
          <w:jc w:val="center"/>
        </w:trPr>
        <w:tc>
          <w:tcPr>
            <w:tcW w:w="8600" w:type="dxa"/>
          </w:tcPr>
          <w:p w:rsidR="00796ECD" w:rsidRPr="00181461" w:rsidRDefault="00796ECD" w:rsidP="00AC6161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 xml:space="preserve">if( </w:t>
            </w:r>
            <w:proofErr w:type="spellStart"/>
            <w:r w:rsidRPr="00181461">
              <w:rPr>
                <w:highlight w:val="cyan"/>
              </w:rPr>
              <w:t>sdc_pred_mode</w:t>
            </w:r>
            <w:proofErr w:type="spellEnd"/>
            <w:r w:rsidRPr="00181461">
              <w:rPr>
                <w:highlight w:val="cyan"/>
              </w:rPr>
              <w:t xml:space="preserve"> = = 1 )</w:t>
            </w:r>
          </w:p>
        </w:tc>
        <w:tc>
          <w:tcPr>
            <w:tcW w:w="1152" w:type="dxa"/>
          </w:tcPr>
          <w:p w:rsidR="00796ECD" w:rsidRPr="00181461" w:rsidRDefault="00796ECD" w:rsidP="00AC6161">
            <w:pPr>
              <w:pStyle w:val="3Table"/>
              <w:rPr>
                <w:highlight w:val="cyan"/>
              </w:rPr>
            </w:pPr>
          </w:p>
        </w:tc>
      </w:tr>
      <w:tr w:rsidR="00796ECD" w:rsidRPr="00181461" w:rsidTr="00AC6161">
        <w:trPr>
          <w:cantSplit/>
          <w:trHeight w:val="204"/>
          <w:jc w:val="center"/>
        </w:trPr>
        <w:tc>
          <w:tcPr>
            <w:tcW w:w="8600" w:type="dxa"/>
          </w:tcPr>
          <w:p w:rsidR="00796ECD" w:rsidRPr="00181461" w:rsidRDefault="00796ECD" w:rsidP="00AC6161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proofErr w:type="spellStart"/>
            <w:r w:rsidRPr="00181461">
              <w:rPr>
                <w:b/>
                <w:highlight w:val="cyan"/>
              </w:rPr>
              <w:t>wedge_full_tab_idx</w:t>
            </w:r>
            <w:proofErr w:type="spellEnd"/>
            <w:r w:rsidRPr="00181461">
              <w:rPr>
                <w:highlight w:val="cyan"/>
              </w:rPr>
              <w:t>[ x0 ][ y0 ]</w:t>
            </w:r>
          </w:p>
        </w:tc>
        <w:tc>
          <w:tcPr>
            <w:tcW w:w="1152" w:type="dxa"/>
          </w:tcPr>
          <w:p w:rsidR="00796ECD" w:rsidRPr="00181461" w:rsidRDefault="00796ECD" w:rsidP="00AC6161">
            <w:pPr>
              <w:pStyle w:val="3Table"/>
              <w:rPr>
                <w:highlight w:val="cyan"/>
              </w:rPr>
            </w:pPr>
            <w:proofErr w:type="spellStart"/>
            <w:r w:rsidRPr="00181461">
              <w:rPr>
                <w:highlight w:val="cyan"/>
              </w:rPr>
              <w:t>ae</w:t>
            </w:r>
            <w:proofErr w:type="spellEnd"/>
            <w:r w:rsidRPr="00181461">
              <w:rPr>
                <w:highlight w:val="cyan"/>
              </w:rPr>
              <w:t>(v)</w:t>
            </w:r>
          </w:p>
        </w:tc>
      </w:tr>
      <w:tr w:rsidR="00796ECD" w:rsidRPr="00181461" w:rsidTr="00AC6161">
        <w:trPr>
          <w:cantSplit/>
          <w:trHeight w:val="204"/>
          <w:jc w:val="center"/>
        </w:trPr>
        <w:tc>
          <w:tcPr>
            <w:tcW w:w="8600" w:type="dxa"/>
          </w:tcPr>
          <w:p w:rsidR="00796ECD" w:rsidRPr="00181461" w:rsidRDefault="00796ECD" w:rsidP="00AC6161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>} else {</w:t>
            </w:r>
          </w:p>
        </w:tc>
        <w:tc>
          <w:tcPr>
            <w:tcW w:w="1152" w:type="dxa"/>
          </w:tcPr>
          <w:p w:rsidR="00796ECD" w:rsidRPr="00181461" w:rsidRDefault="00796ECD" w:rsidP="00AC6161">
            <w:pPr>
              <w:pStyle w:val="3Table"/>
              <w:rPr>
                <w:highlight w:val="cyan"/>
              </w:rPr>
            </w:pPr>
          </w:p>
        </w:tc>
      </w:tr>
    </w:tbl>
    <w:p w:rsidR="002D7C2D" w:rsidRDefault="00C03BF9"/>
    <w:sectPr w:rsidR="002D7C2D" w:rsidSect="00EB5FE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BF9" w:rsidRDefault="00C03BF9" w:rsidP="00441CA1">
      <w:pPr>
        <w:spacing w:before="0"/>
      </w:pPr>
      <w:r>
        <w:separator/>
      </w:r>
    </w:p>
  </w:endnote>
  <w:endnote w:type="continuationSeparator" w:id="0">
    <w:p w:rsidR="00C03BF9" w:rsidRDefault="00C03BF9" w:rsidP="00441CA1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BF9" w:rsidRDefault="00C03BF9" w:rsidP="00441CA1">
      <w:pPr>
        <w:spacing w:before="0"/>
      </w:pPr>
      <w:r>
        <w:separator/>
      </w:r>
    </w:p>
  </w:footnote>
  <w:footnote w:type="continuationSeparator" w:id="0">
    <w:p w:rsidR="00C03BF9" w:rsidRDefault="00C03BF9" w:rsidP="00441CA1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6ECD"/>
    <w:rsid w:val="00441CA1"/>
    <w:rsid w:val="00627B26"/>
    <w:rsid w:val="00796ECD"/>
    <w:rsid w:val="00B26321"/>
    <w:rsid w:val="00C03BF9"/>
    <w:rsid w:val="00E8195E"/>
    <w:rsid w:val="00EB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EC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3N0"/>
    <w:qFormat/>
    <w:rsid w:val="00796ECD"/>
    <w:pPr>
      <w:keepNext/>
      <w:keepLines/>
      <w:numPr>
        <w:numId w:val="2"/>
      </w:numPr>
      <w:spacing w:before="313"/>
      <w:jc w:val="both"/>
      <w:outlineLvl w:val="1"/>
    </w:pPr>
    <w:rPr>
      <w:rFonts w:ascii="Times New Roman" w:eastAsia="맑은 고딕" w:hAnsi="Times New Roman" w:cs="Times New Roman"/>
      <w:b/>
      <w:kern w:val="0"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796ECD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1">
    <w:name w:val="3H1"/>
    <w:basedOn w:val="3H0"/>
    <w:next w:val="3N0"/>
    <w:qFormat/>
    <w:rsid w:val="00796ECD"/>
    <w:pPr>
      <w:numPr>
        <w:ilvl w:val="1"/>
      </w:numPr>
      <w:spacing w:before="181"/>
      <w:outlineLvl w:val="2"/>
    </w:pPr>
    <w:rPr>
      <w:sz w:val="20"/>
      <w:szCs w:val="20"/>
    </w:rPr>
  </w:style>
  <w:style w:type="character" w:customStyle="1" w:styleId="3N0Char">
    <w:name w:val="3N0 Char"/>
    <w:link w:val="3N0"/>
    <w:rsid w:val="00796ECD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796ECD"/>
    <w:pPr>
      <w:numPr>
        <w:ilvl w:val="2"/>
      </w:numPr>
      <w:outlineLvl w:val="3"/>
    </w:pPr>
  </w:style>
  <w:style w:type="paragraph" w:customStyle="1" w:styleId="3Table">
    <w:name w:val="3Table"/>
    <w:basedOn w:val="a"/>
    <w:link w:val="3TableChar"/>
    <w:qFormat/>
    <w:rsid w:val="00796ECD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lang w:eastAsia="ko-KR"/>
    </w:rPr>
  </w:style>
  <w:style w:type="paragraph" w:customStyle="1" w:styleId="3H3">
    <w:name w:val="3H3"/>
    <w:basedOn w:val="3H2"/>
    <w:next w:val="3N0"/>
    <w:link w:val="3H3Char"/>
    <w:qFormat/>
    <w:rsid w:val="00796ECD"/>
    <w:pPr>
      <w:numPr>
        <w:ilvl w:val="3"/>
      </w:numPr>
      <w:outlineLvl w:val="4"/>
    </w:pPr>
  </w:style>
  <w:style w:type="character" w:customStyle="1" w:styleId="3TableChar">
    <w:name w:val="3Table Char"/>
    <w:link w:val="3Table"/>
    <w:rsid w:val="00796ECD"/>
    <w:rPr>
      <w:rFonts w:ascii="Times New Roman" w:eastAsia="맑은 고딕" w:hAnsi="Times New Roman" w:cs="Times New Roman"/>
      <w:kern w:val="0"/>
      <w:szCs w:val="20"/>
      <w:lang w:val="en-GB"/>
    </w:rPr>
  </w:style>
  <w:style w:type="paragraph" w:customStyle="1" w:styleId="3H4">
    <w:name w:val="3H4"/>
    <w:basedOn w:val="3H3"/>
    <w:next w:val="3N0"/>
    <w:qFormat/>
    <w:rsid w:val="00796ECD"/>
    <w:pPr>
      <w:numPr>
        <w:ilvl w:val="4"/>
      </w:numPr>
      <w:tabs>
        <w:tab w:val="clear" w:pos="936"/>
        <w:tab w:val="num" w:pos="360"/>
      </w:tabs>
      <w:outlineLvl w:val="5"/>
    </w:pPr>
  </w:style>
  <w:style w:type="character" w:customStyle="1" w:styleId="3H3Char">
    <w:name w:val="3H3 Char"/>
    <w:link w:val="3H3"/>
    <w:rsid w:val="00796ECD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H5">
    <w:name w:val="3H5"/>
    <w:basedOn w:val="3H4"/>
    <w:next w:val="3N0"/>
    <w:qFormat/>
    <w:rsid w:val="00796ECD"/>
    <w:pPr>
      <w:numPr>
        <w:ilvl w:val="5"/>
      </w:numPr>
      <w:tabs>
        <w:tab w:val="clear" w:pos="794"/>
        <w:tab w:val="num" w:pos="360"/>
      </w:tabs>
    </w:pPr>
  </w:style>
  <w:style w:type="numbering" w:customStyle="1" w:styleId="3DHeading">
    <w:name w:val="3D Heading"/>
    <w:uiPriority w:val="99"/>
    <w:rsid w:val="00796ECD"/>
    <w:pPr>
      <w:numPr>
        <w:numId w:val="1"/>
      </w:numPr>
    </w:pPr>
  </w:style>
  <w:style w:type="paragraph" w:customStyle="1" w:styleId="3H6">
    <w:name w:val="3H6"/>
    <w:basedOn w:val="a"/>
    <w:rsid w:val="00796ECD"/>
    <w:pPr>
      <w:numPr>
        <w:ilvl w:val="6"/>
        <w:numId w:val="2"/>
      </w:numPr>
    </w:pPr>
  </w:style>
  <w:style w:type="paragraph" w:customStyle="1" w:styleId="3H7">
    <w:name w:val="3H7"/>
    <w:basedOn w:val="a"/>
    <w:rsid w:val="00796ECD"/>
    <w:pPr>
      <w:numPr>
        <w:ilvl w:val="7"/>
        <w:numId w:val="2"/>
      </w:numPr>
    </w:pPr>
  </w:style>
  <w:style w:type="paragraph" w:customStyle="1" w:styleId="3H8">
    <w:name w:val="3H8"/>
    <w:basedOn w:val="a"/>
    <w:rsid w:val="00796ECD"/>
    <w:pPr>
      <w:numPr>
        <w:ilvl w:val="8"/>
        <w:numId w:val="2"/>
      </w:numPr>
    </w:pPr>
  </w:style>
  <w:style w:type="paragraph" w:styleId="a3">
    <w:name w:val="Document Map"/>
    <w:basedOn w:val="a"/>
    <w:link w:val="Char"/>
    <w:uiPriority w:val="99"/>
    <w:semiHidden/>
    <w:unhideWhenUsed/>
    <w:rsid w:val="00796ECD"/>
    <w:rPr>
      <w:rFonts w:ascii="굴림" w:eastAsia="굴림"/>
      <w:sz w:val="18"/>
      <w:szCs w:val="18"/>
    </w:rPr>
  </w:style>
  <w:style w:type="character" w:customStyle="1" w:styleId="Char">
    <w:name w:val="문서 구조 Char"/>
    <w:basedOn w:val="a0"/>
    <w:link w:val="a3"/>
    <w:uiPriority w:val="99"/>
    <w:semiHidden/>
    <w:rsid w:val="00796ECD"/>
    <w:rPr>
      <w:rFonts w:ascii="굴림" w:eastAsia="굴림" w:hAnsi="Times New Roman" w:cs="Times New Roman"/>
      <w:kern w:val="0"/>
      <w:sz w:val="18"/>
      <w:szCs w:val="18"/>
      <w:lang w:val="en-GB" w:eastAsia="en-US"/>
    </w:rPr>
  </w:style>
  <w:style w:type="paragraph" w:styleId="a4">
    <w:name w:val="Balloon Text"/>
    <w:basedOn w:val="a"/>
    <w:link w:val="Char0"/>
    <w:uiPriority w:val="99"/>
    <w:semiHidden/>
    <w:unhideWhenUsed/>
    <w:rsid w:val="00796ECD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4"/>
    <w:uiPriority w:val="99"/>
    <w:semiHidden/>
    <w:rsid w:val="00796ECD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styleId="a5">
    <w:name w:val="header"/>
    <w:basedOn w:val="a"/>
    <w:link w:val="Char1"/>
    <w:uiPriority w:val="99"/>
    <w:semiHidden/>
    <w:unhideWhenUsed/>
    <w:rsid w:val="00441CA1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5"/>
    <w:uiPriority w:val="99"/>
    <w:semiHidden/>
    <w:rsid w:val="00441CA1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6">
    <w:name w:val="footer"/>
    <w:basedOn w:val="a"/>
    <w:link w:val="Char2"/>
    <w:uiPriority w:val="99"/>
    <w:semiHidden/>
    <w:unhideWhenUsed/>
    <w:rsid w:val="00441CA1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6"/>
    <w:uiPriority w:val="99"/>
    <w:semiHidden/>
    <w:rsid w:val="00441CA1"/>
    <w:rPr>
      <w:rFonts w:ascii="Times New Roman" w:eastAsia="맑은 고딕" w:hAnsi="Times New Roman" w:cs="Times New Roman"/>
      <w:kern w:val="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inyoung79.lee@samsung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2</cp:revision>
  <dcterms:created xsi:type="dcterms:W3CDTF">2013-04-08T12:33:00Z</dcterms:created>
  <dcterms:modified xsi:type="dcterms:W3CDTF">2013-04-13T13:29:00Z</dcterms:modified>
</cp:coreProperties>
</file>