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4437AE" w:rsidRPr="004437AE" w:rsidTr="00F97D97">
        <w:tblPrEx>
          <w:tblCellMar>
            <w:top w:w="0" w:type="dxa"/>
            <w:bottom w:w="0" w:type="dxa"/>
          </w:tblCellMar>
        </w:tblPrEx>
        <w:tc>
          <w:tcPr>
            <w:tcW w:w="6408" w:type="dxa"/>
          </w:tcPr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szCs w:val="22"/>
                <w:lang w:val="en-CA"/>
              </w:rPr>
            </w:pPr>
            <w:bookmarkStart w:id="0" w:name="_Ref271908485"/>
            <w:bookmarkStart w:id="1" w:name="_Ref279147148"/>
            <w:r w:rsidRPr="004437AE">
              <w:rPr>
                <w:b/>
                <w:sz w:val="22"/>
                <w:szCs w:val="22"/>
                <w:lang w:val="en-CA"/>
              </w:rPr>
              <w:pict>
                <v:group id="_x0000_s1102" style="position:absolute;margin-left:-4.35pt;margin-top:-27.5pt;width:23.3pt;height:24.6pt;z-index:251660288" coordorigin="9,2" coordsize="466,492">
                  <v:line id="_x0000_s1103" style="position:absolute" from="9,9" to="10,489" strokecolor="white" strokeweight="36e-5mm"/>
                  <v:line id="_x0000_s1104" style="position:absolute" from="9,493" to="474,494" strokecolor="white" strokeweight="36e-5mm"/>
                  <v:line id="_x0000_s1105" style="position:absolute;flip:y" from="474,9" to="475,493" strokecolor="white" strokeweight="36e-5mm"/>
                  <v:line id="_x0000_s1106" style="position:absolute;flip:x" from="9,9" to="471,10" strokecolor="white" strokeweight="36e-5mm"/>
                  <v:line id="_x0000_s1107" style="position:absolute" from="9,9" to="10,10" strokecolor="white" strokeweight="36e-5mm"/>
                  <v:shape id="_x0000_s1108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109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110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111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112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113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114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115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116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117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118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119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120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121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122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123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124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125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103" name="그림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22"/>
                <w:szCs w:val="22"/>
                <w:lang w:val="en-US"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102" name="그림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437AE">
              <w:rPr>
                <w:b/>
                <w:sz w:val="22"/>
                <w:szCs w:val="22"/>
                <w:lang w:val="en-CA"/>
              </w:rPr>
              <w:t>Joint Collaborative Team on 3D Video Coding Extensions</w:t>
            </w:r>
          </w:p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szCs w:val="22"/>
                <w:lang w:val="en-CA"/>
              </w:rPr>
            </w:pPr>
            <w:r w:rsidRPr="004437AE">
              <w:rPr>
                <w:b/>
                <w:sz w:val="22"/>
                <w:szCs w:val="22"/>
                <w:lang w:val="en-CA"/>
              </w:rPr>
              <w:t>of ITU-T SG 16 WP 3 and ISO/IEC JTC 1/SC 29/WG 11</w:t>
            </w:r>
          </w:p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spacing w:before="0"/>
              <w:jc w:val="left"/>
              <w:rPr>
                <w:b/>
                <w:sz w:val="22"/>
                <w:szCs w:val="22"/>
                <w:lang w:val="en-CA"/>
              </w:rPr>
            </w:pPr>
            <w:r w:rsidRPr="004437AE">
              <w:rPr>
                <w:sz w:val="22"/>
                <w:szCs w:val="22"/>
                <w:lang w:val="en-CA"/>
              </w:rPr>
              <w:t xml:space="preserve">4th Meeting: </w:t>
            </w:r>
            <w:proofErr w:type="spellStart"/>
            <w:r w:rsidRPr="004437AE">
              <w:rPr>
                <w:sz w:val="22"/>
                <w:szCs w:val="22"/>
                <w:lang w:val="en-CA"/>
              </w:rPr>
              <w:t>Incheon</w:t>
            </w:r>
            <w:proofErr w:type="spellEnd"/>
            <w:r w:rsidRPr="004437AE">
              <w:rPr>
                <w:sz w:val="22"/>
                <w:szCs w:val="22"/>
                <w:lang w:val="en-CA"/>
              </w:rPr>
              <w:t>, KR, 20–26 Apr. 2013</w:t>
            </w:r>
          </w:p>
        </w:tc>
        <w:tc>
          <w:tcPr>
            <w:tcW w:w="3168" w:type="dxa"/>
          </w:tcPr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  <w:tab w:val="left" w:pos="7200"/>
              </w:tabs>
              <w:jc w:val="left"/>
              <w:rPr>
                <w:sz w:val="22"/>
                <w:u w:val="single"/>
                <w:lang w:val="en-CA" w:eastAsia="ko-KR"/>
              </w:rPr>
            </w:pPr>
            <w:r w:rsidRPr="004437AE">
              <w:rPr>
                <w:sz w:val="22"/>
                <w:lang w:val="en-CA"/>
              </w:rPr>
              <w:t>Document: JCT3V-D</w:t>
            </w:r>
            <w:r w:rsidRPr="004437AE">
              <w:rPr>
                <w:rFonts w:hint="eastAsia"/>
                <w:sz w:val="22"/>
                <w:lang w:val="en-CA" w:eastAsia="ko-KR"/>
              </w:rPr>
              <w:t>0120</w:t>
            </w:r>
          </w:p>
        </w:tc>
      </w:tr>
    </w:tbl>
    <w:p w:rsidR="004437AE" w:rsidRPr="004437AE" w:rsidRDefault="004437AE" w:rsidP="004437AE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spacing w:before="0"/>
        <w:jc w:val="left"/>
        <w:rPr>
          <w:sz w:val="22"/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4437AE" w:rsidRPr="004437AE" w:rsidTr="00F97D97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szCs w:val="22"/>
                <w:lang w:val="en-CA"/>
              </w:rPr>
            </w:pPr>
            <w:r w:rsidRPr="004437AE">
              <w:rPr>
                <w:i/>
                <w:sz w:val="22"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b/>
                <w:sz w:val="22"/>
                <w:szCs w:val="22"/>
                <w:lang w:val="en-CA"/>
              </w:rPr>
            </w:pPr>
            <w:r w:rsidRPr="004437AE">
              <w:rPr>
                <w:rFonts w:hint="eastAsia"/>
                <w:b/>
                <w:sz w:val="22"/>
                <w:szCs w:val="22"/>
                <w:lang w:val="en-CA" w:eastAsia="ko-KR"/>
              </w:rPr>
              <w:t>Proposed text for JCT3V-D01</w:t>
            </w:r>
            <w:r>
              <w:rPr>
                <w:rFonts w:hint="eastAsia"/>
                <w:b/>
                <w:sz w:val="22"/>
                <w:szCs w:val="22"/>
                <w:lang w:val="en-CA" w:eastAsia="ko-KR"/>
              </w:rPr>
              <w:t>20</w:t>
            </w:r>
          </w:p>
        </w:tc>
      </w:tr>
      <w:tr w:rsidR="004437AE" w:rsidRPr="004437AE" w:rsidTr="00F97D97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szCs w:val="22"/>
                <w:lang w:val="en-CA"/>
              </w:rPr>
            </w:pPr>
            <w:r w:rsidRPr="004437AE">
              <w:rPr>
                <w:i/>
                <w:sz w:val="22"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szCs w:val="22"/>
                <w:lang w:val="en-CA"/>
              </w:rPr>
            </w:pPr>
            <w:r w:rsidRPr="004437AE">
              <w:rPr>
                <w:sz w:val="22"/>
                <w:szCs w:val="22"/>
                <w:lang w:val="en-CA" w:eastAsia="ko-KR"/>
              </w:rPr>
              <w:t>Input document</w:t>
            </w:r>
          </w:p>
        </w:tc>
      </w:tr>
      <w:tr w:rsidR="004437AE" w:rsidRPr="004437AE" w:rsidTr="00F97D97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szCs w:val="22"/>
                <w:lang w:val="en-CA"/>
              </w:rPr>
            </w:pPr>
            <w:r w:rsidRPr="004437AE">
              <w:rPr>
                <w:i/>
                <w:sz w:val="22"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szCs w:val="22"/>
                <w:lang w:val="en-CA"/>
              </w:rPr>
            </w:pPr>
            <w:r w:rsidRPr="004437AE">
              <w:rPr>
                <w:sz w:val="22"/>
                <w:szCs w:val="22"/>
                <w:lang w:val="en-CA"/>
              </w:rPr>
              <w:t>Proposal</w:t>
            </w:r>
          </w:p>
        </w:tc>
      </w:tr>
      <w:tr w:rsidR="004437AE" w:rsidRPr="004437AE" w:rsidTr="00F97D97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szCs w:val="22"/>
                <w:lang w:val="en-CA"/>
              </w:rPr>
            </w:pPr>
            <w:r w:rsidRPr="004437AE">
              <w:rPr>
                <w:i/>
                <w:sz w:val="22"/>
                <w:szCs w:val="22"/>
                <w:lang w:val="en-CA"/>
              </w:rPr>
              <w:t>Author(s) or</w:t>
            </w:r>
            <w:r w:rsidRPr="004437AE">
              <w:rPr>
                <w:i/>
                <w:sz w:val="22"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hint="eastAsia"/>
                <w:sz w:val="22"/>
                <w:szCs w:val="22"/>
                <w:lang w:val="en-CA" w:eastAsia="ko-KR"/>
              </w:rPr>
            </w:pPr>
            <w:r w:rsidRPr="004437AE">
              <w:rPr>
                <w:sz w:val="22"/>
                <w:szCs w:val="22"/>
                <w:lang w:val="en-CA"/>
              </w:rPr>
              <w:t>Jin Young Lee</w:t>
            </w:r>
          </w:p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rFonts w:hint="eastAsia"/>
                <w:sz w:val="22"/>
                <w:szCs w:val="22"/>
                <w:lang w:val="en-CA" w:eastAsia="ko-KR"/>
              </w:rPr>
            </w:pPr>
            <w:proofErr w:type="spellStart"/>
            <w:r w:rsidRPr="004437AE">
              <w:rPr>
                <w:rFonts w:hint="eastAsia"/>
                <w:sz w:val="22"/>
                <w:szCs w:val="22"/>
                <w:lang w:val="en-CA" w:eastAsia="ko-KR"/>
              </w:rPr>
              <w:t>Chanyul</w:t>
            </w:r>
            <w:proofErr w:type="spellEnd"/>
            <w:r w:rsidRPr="004437AE">
              <w:rPr>
                <w:rFonts w:hint="eastAsia"/>
                <w:sz w:val="22"/>
                <w:szCs w:val="22"/>
                <w:lang w:val="en-CA" w:eastAsia="ko-KR"/>
              </w:rPr>
              <w:t xml:space="preserve"> Kim</w:t>
            </w:r>
          </w:p>
        </w:tc>
        <w:tc>
          <w:tcPr>
            <w:tcW w:w="900" w:type="dxa"/>
          </w:tcPr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szCs w:val="22"/>
                <w:lang w:val="en-CA"/>
              </w:rPr>
            </w:pPr>
            <w:r w:rsidRPr="004437AE">
              <w:rPr>
                <w:sz w:val="22"/>
                <w:szCs w:val="22"/>
                <w:lang w:val="en-CA"/>
              </w:rPr>
              <w:br/>
              <w:t>Email:</w:t>
            </w:r>
            <w:r w:rsidRPr="004437AE">
              <w:rPr>
                <w:sz w:val="22"/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szCs w:val="22"/>
                <w:lang w:val="en-CA"/>
              </w:rPr>
            </w:pPr>
            <w:r w:rsidRPr="004437AE">
              <w:rPr>
                <w:sz w:val="22"/>
                <w:szCs w:val="22"/>
                <w:lang w:val="en-CA"/>
              </w:rPr>
              <w:br/>
            </w:r>
            <w:hyperlink r:id="rId9" w:history="1">
              <w:r w:rsidRPr="004437AE">
                <w:rPr>
                  <w:color w:val="0000FF"/>
                  <w:sz w:val="22"/>
                  <w:u w:val="single"/>
                  <w:lang w:val="en-CA" w:eastAsia="ko-KR"/>
                </w:rPr>
                <w:t>jinyoung79.lee@samsung.com</w:t>
              </w:r>
            </w:hyperlink>
          </w:p>
        </w:tc>
      </w:tr>
      <w:tr w:rsidR="004437AE" w:rsidRPr="004437AE" w:rsidTr="00F97D97">
        <w:tblPrEx>
          <w:tblCellMar>
            <w:top w:w="0" w:type="dxa"/>
            <w:bottom w:w="0" w:type="dxa"/>
          </w:tblCellMar>
        </w:tblPrEx>
        <w:tc>
          <w:tcPr>
            <w:tcW w:w="1458" w:type="dxa"/>
          </w:tcPr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i/>
                <w:sz w:val="22"/>
                <w:szCs w:val="22"/>
                <w:lang w:val="en-CA"/>
              </w:rPr>
            </w:pPr>
            <w:r w:rsidRPr="004437AE">
              <w:rPr>
                <w:i/>
                <w:sz w:val="22"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4437AE" w:rsidRPr="004437AE" w:rsidRDefault="004437AE" w:rsidP="004437AE">
            <w:pPr>
              <w:tabs>
                <w:tab w:val="clear" w:pos="794"/>
                <w:tab w:val="clear" w:pos="1191"/>
                <w:tab w:val="clear" w:pos="1588"/>
                <w:tab w:val="clear" w:pos="1985"/>
                <w:tab w:val="left" w:pos="360"/>
                <w:tab w:val="left" w:pos="720"/>
                <w:tab w:val="left" w:pos="1080"/>
                <w:tab w:val="left" w:pos="1440"/>
              </w:tabs>
              <w:spacing w:before="60" w:after="60"/>
              <w:jc w:val="left"/>
              <w:rPr>
                <w:sz w:val="22"/>
                <w:szCs w:val="22"/>
                <w:lang w:val="en-CA"/>
              </w:rPr>
            </w:pPr>
            <w:r w:rsidRPr="004437AE">
              <w:rPr>
                <w:rFonts w:hint="eastAsia"/>
                <w:sz w:val="22"/>
                <w:szCs w:val="22"/>
                <w:lang w:val="en-CA" w:eastAsia="ko-KR"/>
              </w:rPr>
              <w:t>Samsung Electronics Co. Ltd.</w:t>
            </w:r>
          </w:p>
        </w:tc>
      </w:tr>
    </w:tbl>
    <w:p w:rsidR="004437AE" w:rsidRPr="004437AE" w:rsidRDefault="004437AE" w:rsidP="004437AE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  <w:tab w:val="left" w:pos="1800"/>
          <w:tab w:val="right" w:pos="9360"/>
        </w:tabs>
        <w:spacing w:before="120" w:after="240"/>
        <w:jc w:val="center"/>
        <w:rPr>
          <w:sz w:val="22"/>
          <w:szCs w:val="22"/>
          <w:lang w:val="en-CA"/>
        </w:rPr>
      </w:pPr>
      <w:r w:rsidRPr="004437AE">
        <w:rPr>
          <w:sz w:val="22"/>
          <w:szCs w:val="22"/>
          <w:u w:val="single"/>
          <w:lang w:val="en-CA"/>
        </w:rPr>
        <w:t>_____________________________</w:t>
      </w:r>
    </w:p>
    <w:p w:rsidR="0071763F" w:rsidRDefault="0071763F" w:rsidP="0061567F">
      <w:pPr>
        <w:pStyle w:val="3H4"/>
        <w:numPr>
          <w:ilvl w:val="0"/>
          <w:numId w:val="0"/>
        </w:numPr>
        <w:rPr>
          <w:lang w:eastAsia="ko-KR"/>
        </w:rPr>
      </w:pPr>
    </w:p>
    <w:p w:rsidR="0061567F" w:rsidRPr="00F60F40" w:rsidRDefault="0061567F" w:rsidP="0061567F">
      <w:pPr>
        <w:pStyle w:val="3H4"/>
        <w:numPr>
          <w:ilvl w:val="0"/>
          <w:numId w:val="0"/>
        </w:numPr>
      </w:pPr>
      <w:r>
        <w:rPr>
          <w:rFonts w:hint="eastAsia"/>
          <w:lang w:eastAsia="ko-KR"/>
        </w:rPr>
        <w:t xml:space="preserve">H. 8.5.2.1.1 </w:t>
      </w:r>
      <w:r w:rsidRPr="00F60F40">
        <w:t xml:space="preserve">Derivation process for </w:t>
      </w:r>
      <w:proofErr w:type="spellStart"/>
      <w:r w:rsidRPr="00F60F40">
        <w:t>luma</w:t>
      </w:r>
      <w:proofErr w:type="spellEnd"/>
      <w:r w:rsidRPr="00F60F40">
        <w:t xml:space="preserve"> motion vectors for merge</w:t>
      </w:r>
      <w:bookmarkEnd w:id="0"/>
      <w:r w:rsidRPr="00F60F40">
        <w:t xml:space="preserve"> mode</w:t>
      </w:r>
      <w:bookmarkEnd w:id="1"/>
    </w:p>
    <w:p w:rsidR="0061567F" w:rsidRPr="00F60F40" w:rsidRDefault="0061567F" w:rsidP="0061567F">
      <w:pPr>
        <w:pStyle w:val="3N0"/>
        <w:rPr>
          <w:lang w:eastAsia="ko-KR"/>
        </w:rPr>
      </w:pPr>
      <w:r w:rsidRPr="00F60F40">
        <w:rPr>
          <w:lang w:eastAsia="ko-KR"/>
        </w:rPr>
        <w:t xml:space="preserve">This process is only invoked when </w:t>
      </w:r>
      <w:proofErr w:type="spellStart"/>
      <w:r w:rsidRPr="00F60F40">
        <w:rPr>
          <w:lang w:eastAsia="ko-KR"/>
        </w:rPr>
        <w:t>PredMode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] is equal to MODE_SKIP or </w:t>
      </w:r>
      <w:proofErr w:type="spellStart"/>
      <w:r w:rsidRPr="00F60F40">
        <w:rPr>
          <w:lang w:eastAsia="ko-KR"/>
        </w:rPr>
        <w:t>PredMode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> ] is equal to MODE_</w:t>
      </w:r>
      <w:r w:rsidRPr="00F60F40">
        <w:rPr>
          <w:rFonts w:eastAsia="MS Mincho"/>
          <w:lang w:eastAsia="ja-JP"/>
        </w:rPr>
        <w:t xml:space="preserve">INTER and </w:t>
      </w:r>
      <w:proofErr w:type="spellStart"/>
      <w:r w:rsidRPr="00F60F40">
        <w:rPr>
          <w:rFonts w:eastAsia="MS Mincho"/>
          <w:lang w:eastAsia="ja-JP"/>
        </w:rPr>
        <w:t>merge_flag</w:t>
      </w:r>
      <w:proofErr w:type="spellEnd"/>
      <w:r w:rsidRPr="00F60F40">
        <w:rPr>
          <w:rFonts w:eastAsia="MS Mincho"/>
          <w:lang w:eastAsia="ja-JP"/>
        </w:rPr>
        <w:t xml:space="preserve"> [ </w:t>
      </w:r>
      <w:proofErr w:type="spellStart"/>
      <w:r w:rsidRPr="00F60F40">
        <w:rPr>
          <w:rFonts w:eastAsia="MS Mincho"/>
          <w:lang w:eastAsia="ja-JP"/>
        </w:rPr>
        <w:t>xP</w:t>
      </w:r>
      <w:proofErr w:type="spellEnd"/>
      <w:r w:rsidRPr="00F60F40">
        <w:rPr>
          <w:rFonts w:eastAsia="MS Mincho"/>
          <w:lang w:eastAsia="ja-JP"/>
        </w:rPr>
        <w:t> ][ </w:t>
      </w:r>
      <w:proofErr w:type="spellStart"/>
      <w:r w:rsidRPr="00F60F40">
        <w:rPr>
          <w:rFonts w:eastAsia="MS Mincho"/>
          <w:lang w:eastAsia="ja-JP"/>
        </w:rPr>
        <w:t>yP</w:t>
      </w:r>
      <w:proofErr w:type="spellEnd"/>
      <w:r w:rsidRPr="00F60F40">
        <w:rPr>
          <w:rFonts w:eastAsia="MS Mincho"/>
          <w:lang w:eastAsia="ja-JP"/>
        </w:rPr>
        <w:t xml:space="preserve"> ] is equal to 1, where </w:t>
      </w:r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x</w:t>
      </w:r>
      <w:r w:rsidRPr="00F60F40">
        <w:rPr>
          <w:rFonts w:eastAsia="MS Mincho"/>
          <w:lang w:eastAsia="ja-JP"/>
        </w:rPr>
        <w:t>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</w:t>
      </w:r>
      <w:r w:rsidRPr="00F60F40">
        <w:rPr>
          <w:rFonts w:eastAsia="MS Mincho"/>
          <w:lang w:eastAsia="ja-JP"/>
        </w:rPr>
        <w:t>P</w:t>
      </w:r>
      <w:proofErr w:type="spellEnd"/>
      <w:r w:rsidRPr="00F60F40">
        <w:rPr>
          <w:lang w:eastAsia="ko-KR"/>
        </w:rPr>
        <w:t xml:space="preserve"> ) </w:t>
      </w:r>
      <w:r w:rsidRPr="00F60F40">
        <w:rPr>
          <w:rFonts w:eastAsia="MS Mincho"/>
          <w:lang w:eastAsia="ja-JP"/>
        </w:rPr>
        <w:t>specify</w:t>
      </w:r>
      <w:r w:rsidRPr="00F60F40">
        <w:rPr>
          <w:lang w:eastAsia="ko-KR"/>
        </w:rPr>
        <w:t xml:space="preserve">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picture.</w:t>
      </w:r>
    </w:p>
    <w:p w:rsidR="0061567F" w:rsidRPr="00F60F40" w:rsidRDefault="0061567F" w:rsidP="0061567F">
      <w:pPr>
        <w:pStyle w:val="3N0"/>
        <w:rPr>
          <w:lang w:eastAsia="ko-KR"/>
        </w:rPr>
      </w:pPr>
      <w:r w:rsidRPr="00F60F40">
        <w:rPr>
          <w:lang w:eastAsia="ko-KR"/>
        </w:rPr>
        <w:t>Inputs of this process are</w:t>
      </w:r>
    </w:p>
    <w:p w:rsidR="0061567F" w:rsidRPr="00F60F40" w:rsidRDefault="0061567F" w:rsidP="0061567F">
      <w:pPr>
        <w:pStyle w:val="3D0"/>
      </w:pPr>
      <w:r w:rsidRPr="00F60F40">
        <w:rPr>
          <w:lang w:eastAsia="ko-KR"/>
        </w:rPr>
        <w:t xml:space="preserve">a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) of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picture,</w:t>
      </w:r>
    </w:p>
    <w:p w:rsidR="0061567F" w:rsidRPr="00F60F40" w:rsidRDefault="0061567F" w:rsidP="0061567F">
      <w:pPr>
        <w:pStyle w:val="3D0"/>
      </w:pPr>
      <w:r w:rsidRPr="00F60F40">
        <w:rPr>
          <w:lang w:eastAsia="ko-KR"/>
        </w:rPr>
        <w:t xml:space="preserve">a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 of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picture,</w:t>
      </w:r>
    </w:p>
    <w:p w:rsidR="0061567F" w:rsidRPr="00F60F40" w:rsidRDefault="0061567F" w:rsidP="0061567F">
      <w:pPr>
        <w:pStyle w:val="3D0"/>
      </w:pPr>
      <w:r w:rsidRPr="00F60F40">
        <w:rPr>
          <w:lang w:eastAsia="ko-KR"/>
        </w:rPr>
        <w:t xml:space="preserve">a variable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 specifying the size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block,</w:t>
      </w:r>
    </w:p>
    <w:p w:rsidR="0061567F" w:rsidRPr="00F60F40" w:rsidRDefault="0061567F" w:rsidP="0061567F">
      <w:pPr>
        <w:pStyle w:val="3D0"/>
      </w:pPr>
      <w:r w:rsidRPr="00F60F40">
        <w:rPr>
          <w:lang w:eastAsia="ko-KR"/>
        </w:rPr>
        <w:t>variables</w:t>
      </w:r>
      <w:r w:rsidRPr="00F60F40">
        <w:t xml:space="preserve"> specifying the width and the height of the </w:t>
      </w:r>
      <w:proofErr w:type="spellStart"/>
      <w:r w:rsidRPr="00F60F40">
        <w:t>luma</w:t>
      </w:r>
      <w:proofErr w:type="spellEnd"/>
      <w:r w:rsidRPr="00F60F40">
        <w:t xml:space="preserve"> prediction block, </w:t>
      </w:r>
      <w:proofErr w:type="spellStart"/>
      <w:r w:rsidRPr="00F60F40">
        <w:t>nPbW</w:t>
      </w:r>
      <w:proofErr w:type="spellEnd"/>
      <w:r w:rsidRPr="00F60F40">
        <w:t xml:space="preserve"> and </w:t>
      </w:r>
      <w:proofErr w:type="spellStart"/>
      <w:r w:rsidRPr="00F60F40">
        <w:t>nPbH</w:t>
      </w:r>
      <w:proofErr w:type="spellEnd"/>
      <w:r w:rsidRPr="00F60F40">
        <w:t>,</w:t>
      </w:r>
    </w:p>
    <w:p w:rsidR="0061567F" w:rsidRPr="00F60F40" w:rsidRDefault="0061567F" w:rsidP="0061567F">
      <w:pPr>
        <w:pStyle w:val="3D0"/>
      </w:pPr>
      <w:proofErr w:type="gramStart"/>
      <w:r w:rsidRPr="00F60F40">
        <w:t>a</w:t>
      </w:r>
      <w:proofErr w:type="gramEnd"/>
      <w:r w:rsidRPr="00F60F40">
        <w:t xml:space="preserve"> </w:t>
      </w:r>
      <w:r w:rsidRPr="00F60F40">
        <w:rPr>
          <w:lang w:eastAsia="ko-KR"/>
        </w:rPr>
        <w:t>variable</w:t>
      </w:r>
      <w:r w:rsidRPr="00F60F40">
        <w:t xml:space="preserve"> </w:t>
      </w:r>
      <w:proofErr w:type="spellStart"/>
      <w:r w:rsidRPr="00F60F40">
        <w:t>partIdx</w:t>
      </w:r>
      <w:proofErr w:type="spellEnd"/>
      <w:r w:rsidRPr="00F60F40">
        <w:t xml:space="preserve"> specifying the index of the current prediction unit within the current coding unit.</w:t>
      </w:r>
    </w:p>
    <w:p w:rsidR="0061567F" w:rsidRPr="00F60F40" w:rsidRDefault="0061567F" w:rsidP="0061567F">
      <w:pPr>
        <w:pStyle w:val="3N0"/>
        <w:rPr>
          <w:lang w:eastAsia="ko-KR"/>
        </w:rPr>
      </w:pPr>
      <w:r w:rsidRPr="00F60F40">
        <w:rPr>
          <w:lang w:eastAsia="ko-KR"/>
        </w:rPr>
        <w:t>Outputs of this process are</w:t>
      </w:r>
    </w:p>
    <w:p w:rsidR="0061567F" w:rsidRPr="00F60F40" w:rsidRDefault="0061567F" w:rsidP="0061567F">
      <w:pPr>
        <w:pStyle w:val="3D0"/>
        <w:rPr>
          <w:lang w:eastAsia="ko-KR"/>
        </w:rPr>
      </w:pPr>
      <w:r w:rsidRPr="00F60F40">
        <w:t xml:space="preserve">the </w:t>
      </w:r>
      <w:proofErr w:type="spellStart"/>
      <w:r w:rsidRPr="00F60F40">
        <w:t>luma</w:t>
      </w:r>
      <w:proofErr w:type="spellEnd"/>
      <w:r w:rsidRPr="00F60F40">
        <w:rPr>
          <w:lang w:eastAsia="ko-KR"/>
        </w:rPr>
        <w:t xml:space="preserve"> motion vectors mvL0 and mvL1,</w:t>
      </w:r>
    </w:p>
    <w:p w:rsidR="0061567F" w:rsidRPr="00F60F40" w:rsidRDefault="0061567F" w:rsidP="0061567F">
      <w:pPr>
        <w:pStyle w:val="3D0"/>
      </w:pPr>
      <w:r w:rsidRPr="00F60F40">
        <w:t>the reference indices refIdxL0 and refIdxL1,</w:t>
      </w:r>
    </w:p>
    <w:p w:rsidR="0061567F" w:rsidRPr="00F60F40" w:rsidRDefault="0061567F" w:rsidP="0061567F">
      <w:pPr>
        <w:pStyle w:val="3D0"/>
      </w:pPr>
      <w:r w:rsidRPr="00F60F40">
        <w:t>the prediction list utilization flags predFlagL0 and predFlagL1,</w:t>
      </w:r>
    </w:p>
    <w:p w:rsidR="0061567F" w:rsidRPr="00D20A31" w:rsidRDefault="0061567F" w:rsidP="0061567F">
      <w:pPr>
        <w:pStyle w:val="3D0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the disparity vector availability flags ivpMvFlagL0 and ivpMvFlagL1,</w:t>
      </w:r>
    </w:p>
    <w:p w:rsidR="0061567F" w:rsidRPr="00D20A31" w:rsidRDefault="0061567F" w:rsidP="0061567F">
      <w:pPr>
        <w:pStyle w:val="3D0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the</w:t>
      </w:r>
      <w:proofErr w:type="gramEnd"/>
      <w:r w:rsidRPr="00D20A31">
        <w:rPr>
          <w:highlight w:val="cyan"/>
          <w:lang w:eastAsia="ko-KR"/>
        </w:rPr>
        <w:t xml:space="preserve"> disparity vectors ivpMvDispL0 and ivpMvDispL1.</w:t>
      </w:r>
    </w:p>
    <w:p w:rsidR="0061567F" w:rsidRPr="00D64341" w:rsidRDefault="0061567F" w:rsidP="0061567F">
      <w:pPr>
        <w:pStyle w:val="3D0"/>
        <w:rPr>
          <w:highlight w:val="cyan"/>
          <w:lang w:eastAsia="ko-KR"/>
        </w:rPr>
      </w:pPr>
      <w:r w:rsidRPr="00D64341">
        <w:rPr>
          <w:highlight w:val="cyan"/>
          <w:lang w:eastAsia="ko-KR"/>
        </w:rPr>
        <w:t xml:space="preserve">the flag </w:t>
      </w:r>
      <w:proofErr w:type="spellStart"/>
      <w:r w:rsidRPr="00D64341">
        <w:rPr>
          <w:highlight w:val="cyan"/>
          <w:lang w:eastAsia="ko-KR"/>
        </w:rPr>
        <w:t>vspModeFlag</w:t>
      </w:r>
      <w:proofErr w:type="spellEnd"/>
      <w:r w:rsidRPr="00D64341">
        <w:rPr>
          <w:highlight w:val="cyan"/>
          <w:lang w:eastAsia="ko-KR"/>
        </w:rPr>
        <w:t>, specifying, whether the current PU is coded using view synthesis prediction</w:t>
      </w:r>
      <w:r>
        <w:rPr>
          <w:highlight w:val="cyan"/>
          <w:lang w:eastAsia="ko-KR"/>
        </w:rPr>
        <w:t>,</w:t>
      </w:r>
      <w:r w:rsidRPr="00D64341">
        <w:rPr>
          <w:highlight w:val="cyan"/>
          <w:lang w:eastAsia="ko-KR"/>
        </w:rPr>
        <w:t xml:space="preserve"> </w:t>
      </w:r>
    </w:p>
    <w:p w:rsidR="0061567F" w:rsidRPr="00D64341" w:rsidRDefault="0061567F" w:rsidP="0061567F">
      <w:pPr>
        <w:pStyle w:val="3D0"/>
        <w:rPr>
          <w:highlight w:val="cyan"/>
          <w:lang w:eastAsia="ko-KR"/>
        </w:rPr>
      </w:pPr>
      <w:r w:rsidRPr="00D64341">
        <w:rPr>
          <w:highlight w:val="cyan"/>
          <w:lang w:eastAsia="ko-KR"/>
        </w:rPr>
        <w:t xml:space="preserve">the variable </w:t>
      </w:r>
      <w:proofErr w:type="spellStart"/>
      <w:r w:rsidRPr="00D64341">
        <w:rPr>
          <w:highlight w:val="cyan"/>
          <w:lang w:eastAsia="ko-KR"/>
        </w:rPr>
        <w:t>refViewIdx</w:t>
      </w:r>
      <w:proofErr w:type="spellEnd"/>
      <w:r w:rsidRPr="00D64341">
        <w:rPr>
          <w:highlight w:val="cyan"/>
          <w:lang w:eastAsia="ko-KR"/>
        </w:rPr>
        <w:t xml:space="preserve"> specifying a reference view for VSP</w:t>
      </w:r>
      <w:r>
        <w:rPr>
          <w:highlight w:val="cyan"/>
          <w:lang w:eastAsia="ko-KR"/>
        </w:rPr>
        <w:t>,</w:t>
      </w:r>
      <w:r w:rsidRPr="00D64341">
        <w:rPr>
          <w:highlight w:val="cyan"/>
          <w:lang w:eastAsia="ko-KR"/>
        </w:rPr>
        <w:t xml:space="preserve"> </w:t>
      </w:r>
    </w:p>
    <w:p w:rsidR="0061567F" w:rsidRPr="00D64341" w:rsidRDefault="0061567F" w:rsidP="0061567F">
      <w:pPr>
        <w:pStyle w:val="3D0"/>
        <w:rPr>
          <w:highlight w:val="cyan"/>
          <w:lang w:eastAsia="ko-KR"/>
        </w:rPr>
      </w:pPr>
      <w:proofErr w:type="gramStart"/>
      <w:r w:rsidRPr="00D64341">
        <w:rPr>
          <w:highlight w:val="cyan"/>
          <w:lang w:eastAsia="ko-KR"/>
        </w:rPr>
        <w:t>the</w:t>
      </w:r>
      <w:proofErr w:type="gramEnd"/>
      <w:r w:rsidRPr="00D64341">
        <w:rPr>
          <w:highlight w:val="cyan"/>
          <w:lang w:eastAsia="ko-KR"/>
        </w:rPr>
        <w:t xml:space="preserve"> flag </w:t>
      </w:r>
      <w:proofErr w:type="spellStart"/>
      <w:r w:rsidRPr="00D64341">
        <w:rPr>
          <w:highlight w:val="cyan"/>
          <w:lang w:eastAsia="ko-KR"/>
        </w:rPr>
        <w:t>availableFlagIvMC</w:t>
      </w:r>
      <w:proofErr w:type="spellEnd"/>
      <w:r w:rsidRPr="00D64341">
        <w:rPr>
          <w:highlight w:val="cyan"/>
          <w:lang w:eastAsia="ko-KR"/>
        </w:rPr>
        <w:t xml:space="preserve">, specifying whether the </w:t>
      </w:r>
      <w:proofErr w:type="spellStart"/>
      <w:r w:rsidRPr="00D64341">
        <w:rPr>
          <w:highlight w:val="cyan"/>
          <w:lang w:eastAsia="ko-KR"/>
        </w:rPr>
        <w:t>IvMc</w:t>
      </w:r>
      <w:proofErr w:type="spellEnd"/>
      <w:r w:rsidRPr="00D64341">
        <w:rPr>
          <w:highlight w:val="cyan"/>
          <w:lang w:eastAsia="ko-KR"/>
        </w:rPr>
        <w:t xml:space="preserve"> candidate is available. </w:t>
      </w:r>
    </w:p>
    <w:p w:rsidR="0061567F" w:rsidRPr="00F60F40" w:rsidRDefault="0061567F" w:rsidP="0061567F">
      <w:pPr>
        <w:pStyle w:val="3N0"/>
        <w:rPr>
          <w:lang w:eastAsia="ko-KR"/>
        </w:rPr>
      </w:pPr>
      <w:r w:rsidRPr="00F60F40">
        <w:rPr>
          <w:lang w:eastAsia="ko-KR"/>
        </w:rPr>
        <w:t xml:space="preserve">The variables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derived as follows.</w:t>
      </w:r>
    </w:p>
    <w:p w:rsidR="0061567F" w:rsidRPr="00F60F40" w:rsidRDefault="0061567F" w:rsidP="0061567F">
      <w:pPr>
        <w:pStyle w:val="3D1"/>
        <w:rPr>
          <w:lang w:eastAsia="ko-KR"/>
        </w:rPr>
      </w:pPr>
      <w:r w:rsidRPr="00F60F40">
        <w:rPr>
          <w:lang w:eastAsia="ko-KR"/>
        </w:rPr>
        <w:t xml:space="preserve">If log2_parallel_merge_level_minus2 is greater than 0 and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 is equal to 8,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set to 1.</w:t>
      </w:r>
    </w:p>
    <w:p w:rsidR="0061567F" w:rsidRPr="00F60F40" w:rsidRDefault="0061567F" w:rsidP="0061567F">
      <w:pPr>
        <w:pStyle w:val="3D1"/>
        <w:rPr>
          <w:lang w:eastAsia="ko-KR"/>
        </w:rPr>
      </w:pPr>
      <w:r w:rsidRPr="00F60F40">
        <w:rPr>
          <w:lang w:eastAsia="ko-KR"/>
        </w:rPr>
        <w:t xml:space="preserve">Otherwise,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set to 0.</w:t>
      </w:r>
    </w:p>
    <w:p w:rsidR="0061567F" w:rsidRPr="00F60F40" w:rsidRDefault="0061567F" w:rsidP="0061567F">
      <w:pPr>
        <w:pStyle w:val="3N0"/>
        <w:rPr>
          <w:lang w:eastAsia="ko-KR"/>
        </w:rPr>
      </w:pPr>
      <w:r w:rsidRPr="00F60F40">
        <w:rPr>
          <w:lang w:eastAsia="ko-KR"/>
        </w:rPr>
        <w:t xml:space="preserve">When </w:t>
      </w:r>
      <w:proofErr w:type="spellStart"/>
      <w:r w:rsidRPr="00D73D39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 is equal to 1, 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 xml:space="preserve"> is set equal to 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 is set equal to 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, and both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 are set equal to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>.</w:t>
      </w:r>
    </w:p>
    <w:p w:rsidR="0061567F" w:rsidRPr="00F60F40" w:rsidRDefault="0061567F" w:rsidP="0061567F">
      <w:pPr>
        <w:rPr>
          <w:lang w:eastAsia="ko-KR"/>
        </w:rPr>
      </w:pPr>
      <w:r w:rsidRPr="00F60F40">
        <w:rPr>
          <w:sz w:val="18"/>
          <w:szCs w:val="18"/>
        </w:rPr>
        <w:lastRenderedPageBreak/>
        <w:t>NOTE – </w:t>
      </w:r>
      <w:r w:rsidRPr="00F60F40">
        <w:rPr>
          <w:sz w:val="18"/>
          <w:szCs w:val="18"/>
          <w:lang w:eastAsia="ko-KR"/>
        </w:rPr>
        <w:t xml:space="preserve">When </w:t>
      </w:r>
      <w:proofErr w:type="spellStart"/>
      <w:r w:rsidRPr="00F60F40">
        <w:rPr>
          <w:sz w:val="18"/>
          <w:szCs w:val="18"/>
          <w:lang w:eastAsia="ko-KR"/>
        </w:rPr>
        <w:t>singleMCLFlag</w:t>
      </w:r>
      <w:proofErr w:type="spellEnd"/>
      <w:r w:rsidRPr="00F60F40">
        <w:rPr>
          <w:sz w:val="18"/>
          <w:szCs w:val="18"/>
          <w:lang w:eastAsia="ko-KR"/>
        </w:rPr>
        <w:t xml:space="preserve"> is equal to 1, </w:t>
      </w:r>
      <w:r w:rsidRPr="00F60F40">
        <w:rPr>
          <w:sz w:val="18"/>
          <w:szCs w:val="18"/>
        </w:rPr>
        <w:t xml:space="preserve">all the </w:t>
      </w:r>
      <w:r w:rsidRPr="00F60F40">
        <w:rPr>
          <w:sz w:val="18"/>
          <w:szCs w:val="18"/>
          <w:lang w:eastAsia="ko-KR"/>
        </w:rPr>
        <w:t>prediction unit</w:t>
      </w:r>
      <w:r w:rsidRPr="00F60F40">
        <w:rPr>
          <w:sz w:val="18"/>
          <w:szCs w:val="18"/>
        </w:rPr>
        <w:t xml:space="preserve">s </w:t>
      </w:r>
      <w:r w:rsidRPr="00F60F40">
        <w:rPr>
          <w:sz w:val="18"/>
          <w:szCs w:val="18"/>
          <w:lang w:eastAsia="ko-KR"/>
        </w:rPr>
        <w:t>of</w:t>
      </w:r>
      <w:r w:rsidRPr="00F60F40">
        <w:rPr>
          <w:sz w:val="18"/>
          <w:szCs w:val="18"/>
        </w:rPr>
        <w:t xml:space="preserve"> </w:t>
      </w:r>
      <w:r w:rsidRPr="00F60F40">
        <w:rPr>
          <w:sz w:val="18"/>
          <w:szCs w:val="18"/>
          <w:lang w:eastAsia="ko-KR"/>
        </w:rPr>
        <w:t xml:space="preserve">the current coding unit share </w:t>
      </w:r>
      <w:r w:rsidRPr="00F60F40">
        <w:rPr>
          <w:sz w:val="18"/>
          <w:szCs w:val="18"/>
        </w:rPr>
        <w:t xml:space="preserve">a </w:t>
      </w:r>
      <w:r w:rsidRPr="00F60F40">
        <w:rPr>
          <w:sz w:val="18"/>
          <w:szCs w:val="18"/>
          <w:lang w:eastAsia="ko-KR"/>
        </w:rPr>
        <w:t>single merge candidate list, which is identical to the merge candidate list of the 2Nx2N prediction unit.</w:t>
      </w:r>
    </w:p>
    <w:p w:rsidR="0061567F" w:rsidRPr="00F60F40" w:rsidRDefault="0061567F" w:rsidP="0061567F">
      <w:pPr>
        <w:pStyle w:val="3N0"/>
        <w:rPr>
          <w:lang w:eastAsia="ko-KR"/>
        </w:rPr>
      </w:pPr>
      <w:r w:rsidRPr="00F60F40">
        <w:rPr>
          <w:lang w:eastAsia="ko-KR"/>
        </w:rPr>
        <w:t xml:space="preserve">The </w:t>
      </w:r>
      <w:r w:rsidRPr="00F60F40">
        <w:rPr>
          <w:rFonts w:eastAsia="MS Mincho"/>
          <w:lang w:eastAsia="ja-JP"/>
        </w:rPr>
        <w:t>motion</w:t>
      </w:r>
      <w:r w:rsidRPr="00F60F40">
        <w:rPr>
          <w:lang w:eastAsia="ko-KR"/>
        </w:rPr>
        <w:t xml:space="preserve"> vectors mvL0 and mvL1, the reference indices refIdxL0 and refIdxL1, </w:t>
      </w:r>
      <w:r w:rsidRPr="00D20A31">
        <w:rPr>
          <w:strike/>
          <w:highlight w:val="cyan"/>
          <w:lang w:eastAsia="ko-KR"/>
        </w:rPr>
        <w:t xml:space="preserve">and </w:t>
      </w:r>
      <w:r w:rsidRPr="00F60F40">
        <w:rPr>
          <w:lang w:eastAsia="ko-KR"/>
        </w:rPr>
        <w:t>the prediction utilization flags predFlagL0 and predFlagL1</w:t>
      </w:r>
      <w:r w:rsidRPr="00D20A31">
        <w:rPr>
          <w:highlight w:val="cyan"/>
          <w:lang w:eastAsia="ko-KR"/>
        </w:rPr>
        <w:t>, the disparity vector availability flags ivpMvFlagL0 and ivpMvFlagL1, and the disparity vectors ivpMvDispL0 and ivpMvDispL1</w:t>
      </w:r>
      <w:r w:rsidRPr="00F60F40">
        <w:rPr>
          <w:lang w:eastAsia="ko-KR"/>
        </w:rPr>
        <w:t xml:space="preserve"> are derived as specified by the following ordered steps:</w:t>
      </w:r>
    </w:p>
    <w:p w:rsidR="0061567F" w:rsidRPr="00F60F40" w:rsidRDefault="0061567F" w:rsidP="0061567F">
      <w:pPr>
        <w:pStyle w:val="3U1"/>
        <w:numPr>
          <w:ilvl w:val="1"/>
          <w:numId w:val="10"/>
        </w:numPr>
        <w:rPr>
          <w:lang w:eastAsia="ko-KR"/>
        </w:rPr>
      </w:pPr>
      <w:r w:rsidRPr="00F60F40">
        <w:rPr>
          <w:lang w:eastAsia="ko-KR"/>
        </w:rPr>
        <w:t xml:space="preserve">The derivation process for </w:t>
      </w:r>
      <w:r w:rsidRPr="006945A4">
        <w:rPr>
          <w:highlight w:val="cyan"/>
          <w:lang w:eastAsia="ko-KR"/>
        </w:rPr>
        <w:t xml:space="preserve">spatial </w:t>
      </w:r>
      <w:r w:rsidRPr="00F60F40">
        <w:rPr>
          <w:lang w:eastAsia="ko-KR"/>
        </w:rPr>
        <w:t>merg</w:t>
      </w:r>
      <w:r w:rsidRPr="006945A4">
        <w:rPr>
          <w:highlight w:val="cyan"/>
          <w:lang w:eastAsia="ko-KR"/>
        </w:rPr>
        <w:t xml:space="preserve">e </w:t>
      </w:r>
      <w:proofErr w:type="spellStart"/>
      <w:r w:rsidRPr="006945A4">
        <w:rPr>
          <w:strike/>
          <w:highlight w:val="cyan"/>
          <w:lang w:eastAsia="ko-KR"/>
        </w:rPr>
        <w:t>ing</w:t>
      </w:r>
      <w:proofErr w:type="spellEnd"/>
      <w:r w:rsidRPr="00F60F40">
        <w:rPr>
          <w:lang w:eastAsia="ko-KR"/>
        </w:rPr>
        <w:t xml:space="preserve"> candidates </w:t>
      </w:r>
      <w:r w:rsidRPr="006945A4">
        <w:rPr>
          <w:strike/>
          <w:highlight w:val="cyan"/>
          <w:lang w:eastAsia="ko-KR"/>
        </w:rPr>
        <w:t xml:space="preserve">from </w:t>
      </w:r>
      <w:proofErr w:type="spellStart"/>
      <w:r w:rsidRPr="006945A4">
        <w:rPr>
          <w:strike/>
          <w:highlight w:val="cyan"/>
          <w:lang w:eastAsia="ko-KR"/>
        </w:rPr>
        <w:t>neighboring</w:t>
      </w:r>
      <w:proofErr w:type="spellEnd"/>
      <w:r w:rsidRPr="006945A4">
        <w:rPr>
          <w:strike/>
          <w:highlight w:val="cyan"/>
          <w:lang w:eastAsia="ko-KR"/>
        </w:rPr>
        <w:t xml:space="preserve"> prediction unit partitions </w:t>
      </w:r>
      <w:r w:rsidRPr="006945A4">
        <w:rPr>
          <w:highlight w:val="cyan"/>
          <w:lang w:eastAsia="ko-KR"/>
        </w:rPr>
        <w:t>as specified</w:t>
      </w:r>
      <w:r w:rsidRPr="00F60F40">
        <w:rPr>
          <w:lang w:eastAsia="ko-KR"/>
        </w:rPr>
        <w:t xml:space="preserve">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Pr="006945A4">
        <w:rPr>
          <w:highlight w:val="yellow"/>
          <w:lang w:eastAsia="ko-KR"/>
        </w:rPr>
        <w:t>G.8.5.2.1.2</w:t>
      </w:r>
      <w:r w:rsidRPr="00F60F40">
        <w:rPr>
          <w:lang w:eastAsia="ko-KR"/>
        </w:rPr>
        <w:t xml:space="preserve"> is invoked with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coding block location ( </w:t>
      </w:r>
      <w:proofErr w:type="spellStart"/>
      <w:r w:rsidRPr="00F60F40">
        <w:rPr>
          <w:lang w:eastAsia="ko-KR"/>
        </w:rPr>
        <w:t>xC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yC</w:t>
      </w:r>
      <w:proofErr w:type="spellEnd"/>
      <w:r w:rsidRPr="00F60F40">
        <w:rPr>
          <w:lang w:eastAsia="ko-KR"/>
        </w:rPr>
        <w:t xml:space="preserve"> ), the coding block size </w:t>
      </w:r>
      <w:proofErr w:type="spellStart"/>
      <w:r w:rsidRPr="00F60F40">
        <w:rPr>
          <w:lang w:eastAsia="ko-KR"/>
        </w:rPr>
        <w:t>nCS</w:t>
      </w:r>
      <w:proofErr w:type="spellEnd"/>
      <w:r w:rsidRPr="00F60F40">
        <w:rPr>
          <w:lang w:eastAsia="ko-KR"/>
        </w:rPr>
        <w:t xml:space="preserve">,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location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), the variable </w:t>
      </w:r>
      <w:proofErr w:type="spellStart"/>
      <w:r w:rsidRPr="00F60F40">
        <w:rPr>
          <w:lang w:eastAsia="ko-KR"/>
        </w:rPr>
        <w:t>singleMCLFlag</w:t>
      </w:r>
      <w:proofErr w:type="spellEnd"/>
      <w:r w:rsidRPr="00F60F40">
        <w:rPr>
          <w:lang w:eastAsia="ko-KR"/>
        </w:rPr>
        <w:t xml:space="preserve">, the width and the height of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 and the partition index </w:t>
      </w:r>
      <w:proofErr w:type="spellStart"/>
      <w:r w:rsidRPr="00F60F40">
        <w:rPr>
          <w:lang w:eastAsia="ko-KR"/>
        </w:rPr>
        <w:t>partIdx</w:t>
      </w:r>
      <w:proofErr w:type="spellEnd"/>
      <w:r w:rsidRPr="00F60F40">
        <w:rPr>
          <w:lang w:eastAsia="ko-KR"/>
        </w:rPr>
        <w:t xml:space="preserve"> as inputs and the output is assigned to the availability flags </w:t>
      </w:r>
      <w:proofErr w:type="spellStart"/>
      <w:r w:rsidRPr="00F60F40">
        <w:rPr>
          <w:lang w:eastAsia="ko-KR"/>
        </w:rPr>
        <w:t>availableFlagN</w:t>
      </w:r>
      <w:proofErr w:type="spellEnd"/>
      <w:r w:rsidRPr="00F60F40">
        <w:rPr>
          <w:lang w:eastAsia="ko-KR"/>
        </w:rPr>
        <w:t xml:space="preserve">, the reference indices refIdxL0N and refIdxL1N, </w:t>
      </w:r>
      <w:r w:rsidRPr="00F60F40">
        <w:t>the prediction list utilization flags predFlagL0N and predFlagL1N</w:t>
      </w:r>
      <w:r w:rsidRPr="00F60F40">
        <w:rPr>
          <w:lang w:eastAsia="ko-KR"/>
        </w:rPr>
        <w:t xml:space="preserve"> and the motion vectors mvL0N and mvL1N with N being replaced by A</w:t>
      </w:r>
      <w:r w:rsidRPr="006945A4">
        <w:rPr>
          <w:vertAlign w:val="subscript"/>
          <w:lang w:eastAsia="ko-KR"/>
        </w:rPr>
        <w:t>0</w:t>
      </w:r>
      <w:r w:rsidRPr="00F60F40">
        <w:rPr>
          <w:lang w:eastAsia="ko-KR"/>
        </w:rPr>
        <w:t>, A</w:t>
      </w:r>
      <w:r w:rsidRPr="006945A4">
        <w:rPr>
          <w:vertAlign w:val="subscript"/>
          <w:lang w:eastAsia="ko-KR"/>
        </w:rPr>
        <w:t>1</w:t>
      </w:r>
      <w:r w:rsidRPr="00F60F40">
        <w:rPr>
          <w:lang w:eastAsia="ko-KR"/>
        </w:rPr>
        <w:t>, B</w:t>
      </w:r>
      <w:r w:rsidRPr="006945A4">
        <w:rPr>
          <w:vertAlign w:val="subscript"/>
          <w:lang w:eastAsia="ko-KR"/>
        </w:rPr>
        <w:t>0</w:t>
      </w:r>
      <w:r w:rsidRPr="00F60F40">
        <w:rPr>
          <w:lang w:eastAsia="ko-KR"/>
        </w:rPr>
        <w:t>, B</w:t>
      </w:r>
      <w:r w:rsidRPr="006945A4">
        <w:rPr>
          <w:vertAlign w:val="subscript"/>
          <w:lang w:eastAsia="ko-KR"/>
        </w:rPr>
        <w:t>1</w:t>
      </w:r>
      <w:r w:rsidRPr="00F60F40">
        <w:rPr>
          <w:lang w:eastAsia="ko-KR"/>
        </w:rPr>
        <w:t xml:space="preserve"> or B</w:t>
      </w:r>
      <w:r w:rsidRPr="006945A4">
        <w:rPr>
          <w:vertAlign w:val="subscript"/>
          <w:lang w:eastAsia="ko-KR"/>
        </w:rPr>
        <w:t>2</w:t>
      </w:r>
      <w:r w:rsidRPr="00F60F40">
        <w:rPr>
          <w:lang w:eastAsia="ko-KR"/>
        </w:rPr>
        <w:t>.</w:t>
      </w:r>
    </w:p>
    <w:p w:rsidR="0061567F" w:rsidRPr="00F60F40" w:rsidRDefault="0061567F" w:rsidP="0061567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reference index for temporal merging candidate </w:t>
      </w: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 xml:space="preserve"> (with X being 0 or 1) is set equal to 0. </w:t>
      </w:r>
    </w:p>
    <w:p w:rsidR="0061567F" w:rsidRPr="00F60F40" w:rsidRDefault="0061567F" w:rsidP="0061567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derivation process for temporal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motion vector prediction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="00F4518B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_Ref344056949 \r \h </w:instrText>
      </w:r>
      <w:r w:rsidR="00F4518B">
        <w:rPr>
          <w:lang w:eastAsia="ko-KR"/>
        </w:rPr>
      </w:r>
      <w:r w:rsidR="00F4518B">
        <w:rPr>
          <w:lang w:eastAsia="ko-KR"/>
        </w:rPr>
        <w:fldChar w:fldCharType="separate"/>
      </w:r>
      <w:r>
        <w:rPr>
          <w:lang w:eastAsia="ko-KR"/>
        </w:rPr>
        <w:t>H.8.5.2.1.7</w:t>
      </w:r>
      <w:r w:rsidR="00F4518B">
        <w:rPr>
          <w:lang w:eastAsia="ko-KR"/>
        </w:rPr>
        <w:fldChar w:fldCharType="end"/>
      </w:r>
      <w:r w:rsidRPr="00C272EA">
        <w:rPr>
          <w:lang w:eastAsia="ko-KR"/>
        </w:rPr>
        <w:t xml:space="preserve"> </w:t>
      </w:r>
      <w:r w:rsidRPr="00F60F40">
        <w:rPr>
          <w:lang w:eastAsia="ko-KR"/>
        </w:rPr>
        <w:t xml:space="preserve">is invoked with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</w:t>
      </w:r>
      <w:proofErr w:type="gramStart"/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xP</w:t>
      </w:r>
      <w:proofErr w:type="spellEnd"/>
      <w:proofErr w:type="gram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), the width and the height of the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</w:t>
      </w:r>
      <w:proofErr w:type="spellStart"/>
      <w:r w:rsidRPr="00F60F40">
        <w:rPr>
          <w:lang w:eastAsia="ko-KR"/>
        </w:rPr>
        <w:t>nPbW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nPbH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refIdxLX</w:t>
      </w:r>
      <w:proofErr w:type="spellEnd"/>
      <w:r w:rsidRPr="00C272EA">
        <w:rPr>
          <w:highlight w:val="cyan"/>
          <w:lang w:eastAsia="ko-KR"/>
        </w:rPr>
        <w:t xml:space="preserve">, and </w:t>
      </w:r>
      <w:proofErr w:type="spellStart"/>
      <w:r w:rsidRPr="00C272EA">
        <w:rPr>
          <w:highlight w:val="cyan"/>
          <w:lang w:eastAsia="ko-KR"/>
        </w:rPr>
        <w:t>mergeFlag</w:t>
      </w:r>
      <w:proofErr w:type="spellEnd"/>
      <w:r w:rsidRPr="00C272EA">
        <w:rPr>
          <w:highlight w:val="cyan"/>
          <w:lang w:eastAsia="ko-KR"/>
        </w:rPr>
        <w:t xml:space="preserve"> being equal to 1</w:t>
      </w:r>
      <w:r w:rsidRPr="00F60F40">
        <w:rPr>
          <w:lang w:eastAsia="ko-KR"/>
        </w:rPr>
        <w:t xml:space="preserve"> as the inputs and with the output being the availability flag </w:t>
      </w:r>
      <w:proofErr w:type="spellStart"/>
      <w:r w:rsidRPr="00F60F40">
        <w:rPr>
          <w:lang w:eastAsia="ko-KR"/>
        </w:rPr>
        <w:t>availableFlagLXCol</w:t>
      </w:r>
      <w:proofErr w:type="spellEnd"/>
      <w:r>
        <w:rPr>
          <w:lang w:eastAsia="ko-KR"/>
        </w:rPr>
        <w:t>,</w:t>
      </w:r>
      <w:r w:rsidRPr="00F60F40">
        <w:rPr>
          <w:lang w:eastAsia="ko-KR"/>
        </w:rPr>
        <w:t xml:space="preserve"> the temporal motion vector </w:t>
      </w:r>
      <w:proofErr w:type="spellStart"/>
      <w:r w:rsidRPr="00F60F40">
        <w:rPr>
          <w:lang w:eastAsia="ko-KR"/>
        </w:rPr>
        <w:t>mvLXCol</w:t>
      </w:r>
      <w:proofErr w:type="spellEnd"/>
      <w:r w:rsidRPr="00C272EA">
        <w:rPr>
          <w:highlight w:val="cyan"/>
          <w:lang w:eastAsia="ko-KR"/>
        </w:rPr>
        <w:t xml:space="preserve">, and the reference index </w:t>
      </w:r>
      <w:proofErr w:type="spellStart"/>
      <w:r w:rsidRPr="00C272EA">
        <w:rPr>
          <w:highlight w:val="cyan"/>
          <w:lang w:eastAsia="ko-KR"/>
        </w:rPr>
        <w:t>refIdxLX</w:t>
      </w:r>
      <w:r w:rsidRPr="003B6ECC">
        <w:rPr>
          <w:highlight w:val="cyan"/>
          <w:lang w:eastAsia="ko-KR"/>
        </w:rPr>
        <w:t>Col</w:t>
      </w:r>
      <w:proofErr w:type="spellEnd"/>
      <w:r w:rsidRPr="00F60F40">
        <w:rPr>
          <w:lang w:eastAsia="ko-KR"/>
        </w:rPr>
        <w:t xml:space="preserve">. The variables </w:t>
      </w:r>
      <w:proofErr w:type="spellStart"/>
      <w:r w:rsidRPr="00F60F40">
        <w:rPr>
          <w:lang w:eastAsia="ko-KR"/>
        </w:rPr>
        <w:t>availableFlagCol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predFlagLXCol</w:t>
      </w:r>
      <w:proofErr w:type="spellEnd"/>
      <w:r w:rsidRPr="00F60F40">
        <w:rPr>
          <w:lang w:eastAsia="ko-KR"/>
        </w:rPr>
        <w:t xml:space="preserve"> (with X being 0 or 1, respectively) are derived as specified below.</w:t>
      </w:r>
    </w:p>
    <w:p w:rsidR="0061567F" w:rsidRPr="00F60F40" w:rsidRDefault="0061567F" w:rsidP="0061567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availableFlagCol</w:t>
      </w:r>
      <w:proofErr w:type="spellEnd"/>
      <w:r w:rsidRPr="00F60F40">
        <w:rPr>
          <w:lang w:eastAsia="ko-KR"/>
        </w:rPr>
        <w:t> = availableFlagL0Col | | availableFlagL1Col</w:t>
      </w:r>
      <w:r w:rsidRPr="00F60F40">
        <w:rPr>
          <w:lang w:eastAsia="ko-KR"/>
        </w:rPr>
        <w:tab/>
        <w:t>(</w:t>
      </w:r>
      <w:r w:rsidR="00F4518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518B">
        <w:rPr>
          <w:lang w:eastAsia="ko-KR"/>
        </w:rPr>
      </w:r>
      <w:r w:rsidR="00F4518B">
        <w:rPr>
          <w:lang w:eastAsia="ko-KR"/>
        </w:rPr>
        <w:fldChar w:fldCharType="separate"/>
      </w:r>
      <w:r>
        <w:rPr>
          <w:lang w:eastAsia="ko-KR"/>
        </w:rPr>
        <w:t>H</w:t>
      </w:r>
      <w:r w:rsidR="00F4518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4518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4518B" w:rsidRPr="00F60F40">
        <w:rPr>
          <w:lang w:eastAsia="ko-KR"/>
        </w:rPr>
        <w:fldChar w:fldCharType="separate"/>
      </w:r>
      <w:r>
        <w:rPr>
          <w:noProof/>
          <w:lang w:eastAsia="ko-KR"/>
        </w:rPr>
        <w:t>85</w:t>
      </w:r>
      <w:r w:rsidR="00F4518B" w:rsidRPr="00F60F40">
        <w:rPr>
          <w:lang w:eastAsia="ko-KR"/>
        </w:rPr>
        <w:fldChar w:fldCharType="end"/>
      </w:r>
      <w:r w:rsidRPr="00F60F40">
        <w:rPr>
          <w:lang w:eastAsia="ko-KR"/>
        </w:rPr>
        <w:t xml:space="preserve">) </w:t>
      </w:r>
      <w:r w:rsidRPr="00F60F40">
        <w:rPr>
          <w:lang w:eastAsia="ko-KR"/>
        </w:rPr>
        <w:br/>
      </w:r>
      <w:proofErr w:type="spellStart"/>
      <w:r w:rsidRPr="00F60F40">
        <w:rPr>
          <w:lang w:eastAsia="ko-KR"/>
        </w:rPr>
        <w:t>predFlagLXCol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availableFlagLXCol</w:t>
      </w:r>
      <w:proofErr w:type="spellEnd"/>
      <w:r w:rsidRPr="00F60F40"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F4518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518B">
        <w:rPr>
          <w:lang w:eastAsia="ko-KR"/>
        </w:rPr>
      </w:r>
      <w:r w:rsidR="00F4518B">
        <w:rPr>
          <w:lang w:eastAsia="ko-KR"/>
        </w:rPr>
        <w:fldChar w:fldCharType="separate"/>
      </w:r>
      <w:r>
        <w:rPr>
          <w:lang w:eastAsia="ko-KR"/>
        </w:rPr>
        <w:t>H</w:t>
      </w:r>
      <w:r w:rsidR="00F4518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4518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4518B" w:rsidRPr="00F60F40">
        <w:rPr>
          <w:lang w:eastAsia="ko-KR"/>
        </w:rPr>
        <w:fldChar w:fldCharType="separate"/>
      </w:r>
      <w:r>
        <w:rPr>
          <w:noProof/>
          <w:lang w:eastAsia="ko-KR"/>
        </w:rPr>
        <w:t>86</w:t>
      </w:r>
      <w:r w:rsidR="00F4518B" w:rsidRPr="00F60F40">
        <w:rPr>
          <w:lang w:eastAsia="ko-KR"/>
        </w:rPr>
        <w:fldChar w:fldCharType="end"/>
      </w:r>
      <w:r w:rsidRPr="00F60F40">
        <w:rPr>
          <w:lang w:eastAsia="ko-KR"/>
        </w:rPr>
        <w:t xml:space="preserve">) </w:t>
      </w:r>
    </w:p>
    <w:p w:rsidR="0061567F" w:rsidRPr="00D20A31" w:rsidRDefault="0061567F" w:rsidP="0061567F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Depending on </w:t>
      </w:r>
      <w:proofErr w:type="spellStart"/>
      <w:r>
        <w:rPr>
          <w:highlight w:val="cyan"/>
          <w:lang w:eastAsia="ko-KR"/>
        </w:rPr>
        <w:t>iv_mv_pred_</w:t>
      </w:r>
      <w:proofErr w:type="gramStart"/>
      <w:r>
        <w:rPr>
          <w:highlight w:val="cyan"/>
          <w:lang w:eastAsia="ko-KR"/>
        </w:rPr>
        <w:t>flag</w:t>
      </w:r>
      <w:proofErr w:type="spellEnd"/>
      <w:r w:rsidRPr="00B01DD0">
        <w:rPr>
          <w:highlight w:val="cyan"/>
        </w:rPr>
        <w:t>[</w:t>
      </w:r>
      <w:proofErr w:type="gramEnd"/>
      <w:r w:rsidRPr="00B01DD0">
        <w:rPr>
          <w:highlight w:val="cyan"/>
        </w:rPr>
        <w:t>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 w:rsidRPr="00D20A31">
        <w:rPr>
          <w:highlight w:val="cyan"/>
          <w:lang w:eastAsia="ko-KR"/>
        </w:rPr>
        <w:t>, the following applies.</w:t>
      </w:r>
    </w:p>
    <w:p w:rsidR="0061567F" w:rsidRPr="00D20A31" w:rsidRDefault="0061567F" w:rsidP="0061567F">
      <w:pPr>
        <w:pStyle w:val="3D2"/>
        <w:rPr>
          <w:highlight w:val="cyan"/>
        </w:rPr>
      </w:pPr>
      <w:r w:rsidRPr="00D20A31">
        <w:rPr>
          <w:highlight w:val="cyan"/>
        </w:rPr>
        <w:t xml:space="preserve">If </w:t>
      </w:r>
      <w:proofErr w:type="spellStart"/>
      <w:r w:rsidRPr="00D20A31">
        <w:rPr>
          <w:highlight w:val="cyan"/>
        </w:rPr>
        <w:t>multi_view_mv_pred_flag</w:t>
      </w:r>
      <w:proofErr w:type="spellEnd"/>
      <w:r w:rsidRPr="00D20A31">
        <w:rPr>
          <w:highlight w:val="cyan"/>
        </w:rPr>
        <w:t xml:space="preserve"> is equal to 0, the flags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</w:rPr>
        <w:t xml:space="preserve"> and </w:t>
      </w:r>
      <w:proofErr w:type="spellStart"/>
      <w:r w:rsidRPr="00D20A31">
        <w:rPr>
          <w:highlight w:val="cyan"/>
          <w:lang w:eastAsia="ko-KR"/>
        </w:rPr>
        <w:t>availableFlagIvDC</w:t>
      </w:r>
      <w:proofErr w:type="spellEnd"/>
      <w:r w:rsidRPr="00D20A31">
        <w:rPr>
          <w:highlight w:val="cyan"/>
        </w:rPr>
        <w:t xml:space="preserve"> are set equal to 0.</w:t>
      </w:r>
    </w:p>
    <w:p w:rsidR="0061567F" w:rsidRPr="00D20A31" w:rsidRDefault="0061567F" w:rsidP="0061567F">
      <w:pPr>
        <w:pStyle w:val="3D2"/>
        <w:rPr>
          <w:highlight w:val="cyan"/>
        </w:rPr>
      </w:pPr>
      <w:r w:rsidRPr="00D20A31">
        <w:rPr>
          <w:highlight w:val="cyan"/>
        </w:rPr>
        <w:t>Otherwise (</w:t>
      </w:r>
      <w:proofErr w:type="spellStart"/>
      <w:r>
        <w:rPr>
          <w:highlight w:val="cyan"/>
        </w:rPr>
        <w:t>iv_mv_pred_flag</w:t>
      </w:r>
      <w:proofErr w:type="spellEnd"/>
      <w:r w:rsidRPr="00B01DD0">
        <w:rPr>
          <w:highlight w:val="cyan"/>
        </w:rPr>
        <w:t>[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 w:rsidRPr="00D20A31">
        <w:rPr>
          <w:highlight w:val="cyan"/>
        </w:rPr>
        <w:t xml:space="preserve"> is equal to 1), the derivation process for the inter-view merge candidates as specified in </w:t>
      </w:r>
      <w:proofErr w:type="spellStart"/>
      <w:r w:rsidRPr="00D20A31">
        <w:rPr>
          <w:highlight w:val="cyan"/>
        </w:rPr>
        <w:t>subclause</w:t>
      </w:r>
      <w:proofErr w:type="spellEnd"/>
      <w:r w:rsidRPr="00D20A31">
        <w:rPr>
          <w:highlight w:val="cyan"/>
        </w:rPr>
        <w:t xml:space="preserve"> </w:t>
      </w:r>
      <w:r w:rsidR="00F4518B" w:rsidRPr="00D20A31">
        <w:rPr>
          <w:highlight w:val="cyan"/>
        </w:rPr>
        <w:fldChar w:fldCharType="begin" w:fldLock="1"/>
      </w:r>
      <w:r w:rsidRPr="00D20A31">
        <w:rPr>
          <w:highlight w:val="cyan"/>
        </w:rPr>
        <w:instrText xml:space="preserve"> REF _Ref332659247 \r \h </w:instrText>
      </w:r>
      <w:r w:rsidR="00F4518B" w:rsidRPr="00D20A31">
        <w:rPr>
          <w:highlight w:val="cyan"/>
        </w:rPr>
      </w:r>
      <w:r w:rsidR="00F4518B" w:rsidRPr="00D20A31">
        <w:rPr>
          <w:highlight w:val="cyan"/>
        </w:rPr>
        <w:fldChar w:fldCharType="separate"/>
      </w:r>
      <w:r>
        <w:rPr>
          <w:highlight w:val="cyan"/>
        </w:rPr>
        <w:t>H.8.5.2.1.9</w:t>
      </w:r>
      <w:r w:rsidR="00F4518B" w:rsidRPr="00D20A31">
        <w:rPr>
          <w:highlight w:val="cyan"/>
        </w:rPr>
        <w:fldChar w:fldCharType="end"/>
      </w:r>
      <w:r w:rsidRPr="00D20A31">
        <w:rPr>
          <w:highlight w:val="cyan"/>
        </w:rPr>
        <w:t xml:space="preserve"> is invoked with the </w:t>
      </w:r>
      <w:proofErr w:type="spellStart"/>
      <w:r w:rsidRPr="00D20A31">
        <w:rPr>
          <w:highlight w:val="cyan"/>
        </w:rPr>
        <w:t>luma</w:t>
      </w:r>
      <w:proofErr w:type="spellEnd"/>
      <w:r w:rsidRPr="00D20A31">
        <w:rPr>
          <w:highlight w:val="cyan"/>
        </w:rPr>
        <w:t xml:space="preserve"> location</w:t>
      </w:r>
      <w:r w:rsidRPr="00D20A31">
        <w:rPr>
          <w:highlight w:val="cyan"/>
          <w:lang w:eastAsia="ko-KR"/>
        </w:rPr>
        <w:t>s ( </w:t>
      </w:r>
      <w:proofErr w:type="spellStart"/>
      <w:r w:rsidRPr="00D20A31">
        <w:rPr>
          <w:highlight w:val="cyan"/>
          <w:lang w:eastAsia="ko-KR"/>
        </w:rPr>
        <w:t>xC</w:t>
      </w:r>
      <w:proofErr w:type="spellEnd"/>
      <w:r w:rsidRPr="00D20A31">
        <w:rPr>
          <w:highlight w:val="cyan"/>
          <w:lang w:eastAsia="ko-KR"/>
        </w:rPr>
        <w:t>, </w:t>
      </w:r>
      <w:proofErr w:type="spellStart"/>
      <w:r w:rsidRPr="00D20A31">
        <w:rPr>
          <w:highlight w:val="cyan"/>
          <w:lang w:eastAsia="ko-KR"/>
        </w:rPr>
        <w:t>yC</w:t>
      </w:r>
      <w:proofErr w:type="spellEnd"/>
      <w:r w:rsidRPr="00D20A31">
        <w:rPr>
          <w:highlight w:val="cyan"/>
          <w:lang w:eastAsia="ko-KR"/>
        </w:rPr>
        <w:t> ) and</w:t>
      </w:r>
      <w:r w:rsidRPr="00D20A31">
        <w:rPr>
          <w:highlight w:val="cyan"/>
        </w:rPr>
        <w:t xml:space="preserve"> ( </w:t>
      </w:r>
      <w:proofErr w:type="spellStart"/>
      <w:r w:rsidRPr="00D20A31">
        <w:rPr>
          <w:highlight w:val="cyan"/>
        </w:rPr>
        <w:t>xP</w:t>
      </w:r>
      <w:proofErr w:type="spellEnd"/>
      <w:r w:rsidRPr="00D20A31">
        <w:rPr>
          <w:highlight w:val="cyan"/>
        </w:rPr>
        <w:t>, </w:t>
      </w:r>
      <w:proofErr w:type="spellStart"/>
      <w:r w:rsidRPr="00D20A31">
        <w:rPr>
          <w:highlight w:val="cyan"/>
        </w:rPr>
        <w:t>yP</w:t>
      </w:r>
      <w:proofErr w:type="spellEnd"/>
      <w:r w:rsidRPr="00D20A31">
        <w:rPr>
          <w:highlight w:val="cyan"/>
        </w:rPr>
        <w:t> )</w:t>
      </w:r>
      <w:r w:rsidRPr="00D20A31">
        <w:rPr>
          <w:highlight w:val="cyan"/>
          <w:lang w:eastAsia="ko-KR"/>
        </w:rPr>
        <w:t xml:space="preserve">, the coding block size </w:t>
      </w:r>
      <w:proofErr w:type="spellStart"/>
      <w:r w:rsidRPr="00D20A31">
        <w:rPr>
          <w:highlight w:val="cyan"/>
          <w:lang w:eastAsia="ko-KR"/>
        </w:rPr>
        <w:t>nCS</w:t>
      </w:r>
      <w:proofErr w:type="spellEnd"/>
      <w:r w:rsidRPr="00D20A31">
        <w:rPr>
          <w:highlight w:val="cyan"/>
        </w:rPr>
        <w:t xml:space="preserve">, the variables </w:t>
      </w:r>
      <w:proofErr w:type="spellStart"/>
      <w:r w:rsidRPr="00D20A31">
        <w:rPr>
          <w:highlight w:val="cyan"/>
        </w:rPr>
        <w:t>nPSW</w:t>
      </w:r>
      <w:proofErr w:type="spellEnd"/>
      <w:r w:rsidRPr="00D20A31">
        <w:rPr>
          <w:highlight w:val="cyan"/>
        </w:rPr>
        <w:t xml:space="preserve"> and </w:t>
      </w:r>
      <w:proofErr w:type="spellStart"/>
      <w:r w:rsidRPr="00D20A31">
        <w:rPr>
          <w:highlight w:val="cyan"/>
        </w:rPr>
        <w:t>nPSH</w:t>
      </w:r>
      <w:proofErr w:type="spellEnd"/>
      <w:r w:rsidRPr="00D20A31">
        <w:rPr>
          <w:highlight w:val="cyan"/>
        </w:rPr>
        <w:t xml:space="preserve">, and </w:t>
      </w:r>
      <w:r w:rsidRPr="00D20A31">
        <w:rPr>
          <w:highlight w:val="cyan"/>
          <w:lang w:eastAsia="ko-KR"/>
        </w:rPr>
        <w:t xml:space="preserve">the partition index </w:t>
      </w:r>
      <w:proofErr w:type="spellStart"/>
      <w:r w:rsidRPr="00D20A31">
        <w:rPr>
          <w:highlight w:val="cyan"/>
          <w:lang w:eastAsia="ko-KR"/>
        </w:rPr>
        <w:t>partIdx</w:t>
      </w:r>
      <w:proofErr w:type="spellEnd"/>
      <w:r w:rsidRPr="00D20A31">
        <w:rPr>
          <w:highlight w:val="cyan"/>
          <w:lang w:eastAsia="ko-KR"/>
        </w:rPr>
        <w:t xml:space="preserve">, </w:t>
      </w:r>
      <w:r w:rsidRPr="00D20A31">
        <w:rPr>
          <w:highlight w:val="cyan"/>
        </w:rPr>
        <w:t xml:space="preserve">as the inputs and </w:t>
      </w:r>
      <w:r w:rsidRPr="00D20A31">
        <w:rPr>
          <w:highlight w:val="cyan"/>
          <w:lang w:eastAsia="ko-KR"/>
        </w:rPr>
        <w:t xml:space="preserve">the output is assigned to </w:t>
      </w:r>
      <w:r w:rsidRPr="00D20A31">
        <w:rPr>
          <w:highlight w:val="cyan"/>
        </w:rPr>
        <w:t xml:space="preserve">the view order index of the reference view </w:t>
      </w:r>
      <w:proofErr w:type="spellStart"/>
      <w:r w:rsidRPr="00D20A31">
        <w:rPr>
          <w:highlight w:val="cyan"/>
        </w:rPr>
        <w:t>refViewIdx</w:t>
      </w:r>
      <w:proofErr w:type="spellEnd"/>
      <w:r w:rsidRPr="00D20A31">
        <w:rPr>
          <w:highlight w:val="cyan"/>
        </w:rPr>
        <w:t xml:space="preserve">, </w:t>
      </w:r>
      <w:r w:rsidRPr="00D20A31">
        <w:rPr>
          <w:highlight w:val="cyan"/>
          <w:lang w:eastAsia="ko-KR"/>
        </w:rPr>
        <w:t xml:space="preserve">the availability flags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 xml:space="preserve"> and </w:t>
      </w:r>
      <w:proofErr w:type="spellStart"/>
      <w:r w:rsidRPr="00D20A31">
        <w:rPr>
          <w:highlight w:val="cyan"/>
          <w:lang w:eastAsia="ko-KR"/>
        </w:rPr>
        <w:t>availableFlagIvDC</w:t>
      </w:r>
      <w:proofErr w:type="spellEnd"/>
      <w:r w:rsidRPr="00D20A31">
        <w:rPr>
          <w:highlight w:val="cyan"/>
          <w:lang w:eastAsia="ko-KR"/>
        </w:rPr>
        <w:t xml:space="preserve">, the reference indices </w:t>
      </w:r>
      <w:proofErr w:type="spellStart"/>
      <w:r w:rsidRPr="00D20A31">
        <w:rPr>
          <w:highlight w:val="cyan"/>
          <w:lang w:eastAsia="ko-KR"/>
        </w:rPr>
        <w:t>refIdxLXIvMC</w:t>
      </w:r>
      <w:proofErr w:type="spellEnd"/>
      <w:r w:rsidRPr="00D20A31">
        <w:rPr>
          <w:highlight w:val="cyan"/>
          <w:lang w:eastAsia="ko-KR"/>
        </w:rPr>
        <w:t xml:space="preserve"> and </w:t>
      </w:r>
      <w:proofErr w:type="spellStart"/>
      <w:r w:rsidRPr="00D20A31">
        <w:rPr>
          <w:highlight w:val="cyan"/>
          <w:lang w:eastAsia="ko-KR"/>
        </w:rPr>
        <w:t>refIdxLXIvDC</w:t>
      </w:r>
      <w:proofErr w:type="spellEnd"/>
      <w:r w:rsidRPr="00D20A31">
        <w:rPr>
          <w:highlight w:val="cyan"/>
          <w:lang w:eastAsia="ko-KR"/>
        </w:rPr>
        <w:t xml:space="preserve">, </w:t>
      </w:r>
      <w:r w:rsidRPr="00D20A31">
        <w:rPr>
          <w:highlight w:val="cyan"/>
        </w:rPr>
        <w:t xml:space="preserve">the prediction list utilization flags </w:t>
      </w:r>
      <w:proofErr w:type="spellStart"/>
      <w:r w:rsidRPr="00D20A31">
        <w:rPr>
          <w:highlight w:val="cyan"/>
        </w:rPr>
        <w:t>predFlagLXIvMC</w:t>
      </w:r>
      <w:proofErr w:type="spellEnd"/>
      <w:r w:rsidRPr="00D20A31">
        <w:rPr>
          <w:highlight w:val="cyan"/>
        </w:rPr>
        <w:t xml:space="preserve"> and </w:t>
      </w:r>
      <w:proofErr w:type="spellStart"/>
      <w:r w:rsidRPr="00D20A31">
        <w:rPr>
          <w:highlight w:val="cyan"/>
        </w:rPr>
        <w:t>predFlagLXIvDC</w:t>
      </w:r>
      <w:proofErr w:type="spellEnd"/>
      <w:r w:rsidRPr="00D20A31">
        <w:rPr>
          <w:highlight w:val="cyan"/>
        </w:rPr>
        <w:t>,</w:t>
      </w:r>
      <w:r w:rsidRPr="00D20A31">
        <w:rPr>
          <w:highlight w:val="cyan"/>
          <w:lang w:eastAsia="ko-KR"/>
        </w:rPr>
        <w:t xml:space="preserve"> and the motion vectors </w:t>
      </w:r>
      <w:proofErr w:type="spellStart"/>
      <w:r w:rsidRPr="00D20A31">
        <w:rPr>
          <w:highlight w:val="cyan"/>
          <w:lang w:eastAsia="ko-KR"/>
        </w:rPr>
        <w:t>mvLXIvMC</w:t>
      </w:r>
      <w:proofErr w:type="spellEnd"/>
      <w:r w:rsidRPr="00D20A31">
        <w:rPr>
          <w:highlight w:val="cyan"/>
          <w:lang w:eastAsia="ko-KR"/>
        </w:rPr>
        <w:t xml:space="preserve"> and </w:t>
      </w:r>
      <w:proofErr w:type="spellStart"/>
      <w:r w:rsidRPr="00D20A31">
        <w:rPr>
          <w:highlight w:val="cyan"/>
          <w:lang w:eastAsia="ko-KR"/>
        </w:rPr>
        <w:t>mvLXIvDC</w:t>
      </w:r>
      <w:proofErr w:type="spellEnd"/>
      <w:r w:rsidRPr="00D20A31">
        <w:rPr>
          <w:highlight w:val="cyan"/>
          <w:lang w:eastAsia="ko-KR"/>
        </w:rPr>
        <w:t xml:space="preserve"> (with X being 0 or 1, respectively)</w:t>
      </w:r>
      <w:r w:rsidRPr="00D20A31">
        <w:rPr>
          <w:highlight w:val="cyan"/>
        </w:rPr>
        <w:t>, and</w:t>
      </w:r>
      <w:r w:rsidRPr="00D20A31">
        <w:rPr>
          <w:highlight w:val="cyan"/>
          <w:lang w:eastAsia="ko-KR"/>
        </w:rPr>
        <w:t xml:space="preserve"> the disparity vector </w:t>
      </w:r>
      <w:proofErr w:type="spellStart"/>
      <w:r w:rsidRPr="00D20A31">
        <w:rPr>
          <w:highlight w:val="cyan"/>
          <w:lang w:eastAsia="ko-KR"/>
        </w:rPr>
        <w:t>mvDisp</w:t>
      </w:r>
      <w:proofErr w:type="spellEnd"/>
      <w:r w:rsidRPr="00D20A31">
        <w:rPr>
          <w:highlight w:val="cyan"/>
          <w:lang w:eastAsia="ko-KR"/>
        </w:rPr>
        <w:t xml:space="preserve">. </w:t>
      </w:r>
    </w:p>
    <w:p w:rsidR="0061567F" w:rsidRDefault="0061567F" w:rsidP="0061567F">
      <w:pPr>
        <w:pStyle w:val="3U1"/>
        <w:tabs>
          <w:tab w:val="clear" w:pos="360"/>
        </w:tabs>
        <w:ind w:left="714" w:hanging="357"/>
        <w:rPr>
          <w:highlight w:val="cyan"/>
          <w:lang w:eastAsia="ko-KR"/>
        </w:rPr>
      </w:pPr>
      <w:r w:rsidRPr="006E262B">
        <w:rPr>
          <w:highlight w:val="cyan"/>
          <w:lang w:eastAsia="ko-KR"/>
        </w:rPr>
        <w:t xml:space="preserve">Depending on </w:t>
      </w:r>
      <w:proofErr w:type="spellStart"/>
      <w:r w:rsidRPr="00D6652F">
        <w:rPr>
          <w:highlight w:val="cyan"/>
          <w:lang w:eastAsia="ko-KR"/>
        </w:rPr>
        <w:t>view_synthesis_pred_flag</w:t>
      </w:r>
      <w:proofErr w:type="spellEnd"/>
      <w:r w:rsidRPr="006E262B">
        <w:rPr>
          <w:highlight w:val="cyan"/>
          <w:lang w:eastAsia="ko-KR"/>
        </w:rPr>
        <w:t>, the following applies.</w:t>
      </w:r>
    </w:p>
    <w:p w:rsidR="0061567F" w:rsidRPr="00D6652F" w:rsidRDefault="0061567F" w:rsidP="0061567F">
      <w:pPr>
        <w:pStyle w:val="3E2"/>
        <w:tabs>
          <w:tab w:val="clear" w:pos="360"/>
        </w:tabs>
        <w:rPr>
          <w:highlight w:val="yellow"/>
        </w:rPr>
      </w:pPr>
      <w:proofErr w:type="gramStart"/>
      <w:r w:rsidRPr="00D6652F">
        <w:rPr>
          <w:highlight w:val="yellow"/>
        </w:rPr>
        <w:t>[ Ed</w:t>
      </w:r>
      <w:proofErr w:type="gramEnd"/>
      <w:r w:rsidRPr="00D6652F">
        <w:rPr>
          <w:highlight w:val="yellow"/>
        </w:rPr>
        <w:t xml:space="preserve">. (GT): The variable </w:t>
      </w:r>
      <w:proofErr w:type="spellStart"/>
      <w:r w:rsidRPr="00D6652F">
        <w:rPr>
          <w:highlight w:val="yellow"/>
        </w:rPr>
        <w:t>view_synthesis_pred_flag</w:t>
      </w:r>
      <w:proofErr w:type="spellEnd"/>
      <w:r w:rsidRPr="00D6652F">
        <w:rPr>
          <w:highlight w:val="yellow"/>
        </w:rPr>
        <w:t xml:space="preserve"> is missing in software</w:t>
      </w:r>
      <w:r>
        <w:rPr>
          <w:highlight w:val="yellow"/>
        </w:rPr>
        <w:t xml:space="preserve"> and HLS</w:t>
      </w:r>
      <w:r w:rsidRPr="00D6652F">
        <w:rPr>
          <w:highlight w:val="yellow"/>
        </w:rPr>
        <w:t>. ]</w:t>
      </w:r>
    </w:p>
    <w:p w:rsidR="0061567F" w:rsidRPr="006E262B" w:rsidRDefault="0061567F" w:rsidP="0061567F">
      <w:pPr>
        <w:pStyle w:val="3D2"/>
        <w:rPr>
          <w:highlight w:val="cyan"/>
          <w:lang w:eastAsia="ko-KR"/>
        </w:rPr>
      </w:pPr>
      <w:r w:rsidRPr="006E262B">
        <w:rPr>
          <w:highlight w:val="cyan"/>
          <w:lang w:eastAsia="ko-KR"/>
        </w:rPr>
        <w:t xml:space="preserve">If </w:t>
      </w:r>
      <w:proofErr w:type="spellStart"/>
      <w:r w:rsidRPr="006E262B">
        <w:rPr>
          <w:highlight w:val="cyan"/>
          <w:lang w:eastAsia="ko-KR"/>
        </w:rPr>
        <w:t>view_synthesis_pred_flag</w:t>
      </w:r>
      <w:proofErr w:type="spellEnd"/>
      <w:r w:rsidRPr="006E262B">
        <w:rPr>
          <w:highlight w:val="cyan"/>
          <w:lang w:eastAsia="ko-KR"/>
        </w:rPr>
        <w:t xml:space="preserve"> is equal to 0, the </w:t>
      </w:r>
      <w:r>
        <w:rPr>
          <w:highlight w:val="cyan"/>
          <w:lang w:eastAsia="ko-KR"/>
        </w:rPr>
        <w:t xml:space="preserve">flag </w:t>
      </w:r>
      <w:proofErr w:type="spellStart"/>
      <w:r w:rsidRPr="006E262B">
        <w:rPr>
          <w:highlight w:val="cyan"/>
          <w:lang w:eastAsia="ko-KR"/>
        </w:rPr>
        <w:t>availableFlag</w:t>
      </w:r>
      <w:r>
        <w:rPr>
          <w:highlight w:val="cyan"/>
          <w:lang w:eastAsia="ko-KR"/>
        </w:rPr>
        <w:t>VSP</w:t>
      </w:r>
      <w:proofErr w:type="spellEnd"/>
      <w:r w:rsidRPr="006E262B">
        <w:rPr>
          <w:highlight w:val="cyan"/>
          <w:lang w:eastAsia="ko-KR"/>
        </w:rPr>
        <w:t xml:space="preserve"> is set equal to 0</w:t>
      </w:r>
      <w:r>
        <w:rPr>
          <w:highlight w:val="cyan"/>
          <w:lang w:eastAsia="ko-KR"/>
        </w:rPr>
        <w:t xml:space="preserve"> and the variable </w:t>
      </w:r>
      <w:proofErr w:type="spellStart"/>
      <w:r>
        <w:rPr>
          <w:highlight w:val="cyan"/>
          <w:lang w:eastAsia="ko-KR"/>
        </w:rPr>
        <w:t>refViewIdx</w:t>
      </w:r>
      <w:proofErr w:type="spellEnd"/>
      <w:r>
        <w:rPr>
          <w:highlight w:val="cyan"/>
          <w:lang w:eastAsia="ko-KR"/>
        </w:rPr>
        <w:t xml:space="preserve"> is set equal to </w:t>
      </w:r>
      <w:r w:rsidRPr="00D64341">
        <w:rPr>
          <w:highlight w:val="cyan"/>
          <w:lang w:eastAsia="ko-KR"/>
        </w:rPr>
        <w:t>−</w:t>
      </w:r>
      <w:r>
        <w:rPr>
          <w:highlight w:val="cyan"/>
          <w:lang w:eastAsia="ko-KR"/>
        </w:rPr>
        <w:t>1.</w:t>
      </w:r>
      <w:r w:rsidRPr="006E262B">
        <w:rPr>
          <w:highlight w:val="cyan"/>
          <w:lang w:eastAsia="ko-KR"/>
        </w:rPr>
        <w:t xml:space="preserve"> </w:t>
      </w:r>
    </w:p>
    <w:p w:rsidR="0061567F" w:rsidRPr="006E262B" w:rsidRDefault="0061567F" w:rsidP="0061567F">
      <w:pPr>
        <w:pStyle w:val="3D2"/>
        <w:rPr>
          <w:highlight w:val="cyan"/>
          <w:lang w:eastAsia="ko-KR"/>
        </w:rPr>
      </w:pPr>
      <w:r w:rsidRPr="006E262B">
        <w:rPr>
          <w:highlight w:val="cyan"/>
          <w:lang w:eastAsia="ko-KR"/>
        </w:rPr>
        <w:t>Otherwise (</w:t>
      </w:r>
      <w:proofErr w:type="spellStart"/>
      <w:r w:rsidRPr="00D6652F">
        <w:rPr>
          <w:highlight w:val="cyan"/>
          <w:lang w:eastAsia="ko-KR"/>
        </w:rPr>
        <w:t>view_synthesis_pred_flag</w:t>
      </w:r>
      <w:proofErr w:type="spellEnd"/>
      <w:r w:rsidRPr="006E262B">
        <w:rPr>
          <w:highlight w:val="cyan"/>
          <w:lang w:eastAsia="ko-KR"/>
        </w:rPr>
        <w:t xml:space="preserve"> is equal to 1), the derivation process for </w:t>
      </w:r>
      <w:r>
        <w:rPr>
          <w:highlight w:val="cyan"/>
          <w:lang w:eastAsia="ko-KR"/>
        </w:rPr>
        <w:t xml:space="preserve">a </w:t>
      </w:r>
      <w:r w:rsidRPr="006E262B">
        <w:rPr>
          <w:highlight w:val="cyan"/>
          <w:lang w:eastAsia="ko-KR"/>
        </w:rPr>
        <w:t xml:space="preserve">view synthesis prediction merge candidate as specified in </w:t>
      </w:r>
      <w:proofErr w:type="spellStart"/>
      <w:r w:rsidRPr="006E262B">
        <w:rPr>
          <w:highlight w:val="cyan"/>
          <w:lang w:eastAsia="ko-KR"/>
        </w:rPr>
        <w:t>subclause</w:t>
      </w:r>
      <w:proofErr w:type="spellEnd"/>
      <w:r w:rsidRPr="006E262B">
        <w:rPr>
          <w:highlight w:val="cyan"/>
          <w:lang w:eastAsia="ko-KR"/>
        </w:rPr>
        <w:t xml:space="preserve"> </w:t>
      </w:r>
      <w:r w:rsidR="00F4518B">
        <w:rPr>
          <w:highlight w:val="cyan"/>
          <w:lang w:eastAsia="ko-KR"/>
        </w:rPr>
        <w:fldChar w:fldCharType="begin" w:fldLock="1"/>
      </w:r>
      <w:r>
        <w:rPr>
          <w:highlight w:val="cyan"/>
          <w:lang w:eastAsia="ko-KR"/>
        </w:rPr>
        <w:instrText xml:space="preserve"> REF _Ref349923970 \r \h </w:instrText>
      </w:r>
      <w:r w:rsidR="00F4518B">
        <w:rPr>
          <w:highlight w:val="cyan"/>
          <w:lang w:eastAsia="ko-KR"/>
        </w:rPr>
      </w:r>
      <w:r w:rsidR="00F4518B">
        <w:rPr>
          <w:highlight w:val="cyan"/>
          <w:lang w:eastAsia="ko-KR"/>
        </w:rPr>
        <w:fldChar w:fldCharType="separate"/>
      </w:r>
      <w:r>
        <w:rPr>
          <w:highlight w:val="cyan"/>
          <w:lang w:eastAsia="ko-KR"/>
        </w:rPr>
        <w:t>H.8.5.2.1.12</w:t>
      </w:r>
      <w:r w:rsidR="00F4518B">
        <w:rPr>
          <w:highlight w:val="cyan"/>
          <w:lang w:eastAsia="ko-KR"/>
        </w:rPr>
        <w:fldChar w:fldCharType="end"/>
      </w:r>
      <w:r w:rsidRPr="006E262B">
        <w:rPr>
          <w:highlight w:val="cyan"/>
          <w:lang w:eastAsia="ko-KR"/>
        </w:rPr>
        <w:t xml:space="preserve"> is invoked with the </w:t>
      </w:r>
      <w:proofErr w:type="spellStart"/>
      <w:r w:rsidRPr="006E262B">
        <w:rPr>
          <w:highlight w:val="cyan"/>
          <w:lang w:eastAsia="ko-KR"/>
        </w:rPr>
        <w:t>luma</w:t>
      </w:r>
      <w:proofErr w:type="spellEnd"/>
      <w:r w:rsidRPr="006E262B">
        <w:rPr>
          <w:highlight w:val="cyan"/>
          <w:lang w:eastAsia="ko-KR"/>
        </w:rPr>
        <w:t xml:space="preserve"> locations (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xC</w:t>
      </w:r>
      <w:proofErr w:type="spellEnd"/>
      <w:r w:rsidRPr="006E262B">
        <w:rPr>
          <w:highlight w:val="cyan"/>
          <w:lang w:eastAsia="ko-KR"/>
        </w:rPr>
        <w:t>,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yC</w:t>
      </w:r>
      <w:proofErr w:type="spellEnd"/>
      <w:r>
        <w:rPr>
          <w:highlight w:val="cyan"/>
          <w:lang w:eastAsia="ko-KR"/>
        </w:rPr>
        <w:t> </w:t>
      </w:r>
      <w:r w:rsidRPr="006E262B">
        <w:rPr>
          <w:highlight w:val="cyan"/>
          <w:lang w:eastAsia="ko-KR"/>
        </w:rPr>
        <w:t>) and (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xP</w:t>
      </w:r>
      <w:proofErr w:type="spellEnd"/>
      <w:r w:rsidRPr="006E262B">
        <w:rPr>
          <w:highlight w:val="cyan"/>
          <w:lang w:eastAsia="ko-KR"/>
        </w:rPr>
        <w:t>,</w:t>
      </w:r>
      <w:r>
        <w:rPr>
          <w:highlight w:val="cyan"/>
          <w:lang w:eastAsia="ko-KR"/>
        </w:rPr>
        <w:t> </w:t>
      </w:r>
      <w:proofErr w:type="spellStart"/>
      <w:r w:rsidRPr="006E262B">
        <w:rPr>
          <w:highlight w:val="cyan"/>
          <w:lang w:eastAsia="ko-KR"/>
        </w:rPr>
        <w:t>yP</w:t>
      </w:r>
      <w:proofErr w:type="spellEnd"/>
      <w:r>
        <w:rPr>
          <w:highlight w:val="cyan"/>
          <w:lang w:eastAsia="ko-KR"/>
        </w:rPr>
        <w:t> </w:t>
      </w:r>
      <w:r w:rsidRPr="006E262B">
        <w:rPr>
          <w:highlight w:val="cyan"/>
          <w:lang w:eastAsia="ko-KR"/>
        </w:rPr>
        <w:t xml:space="preserve">), the coding block size </w:t>
      </w:r>
      <w:proofErr w:type="spellStart"/>
      <w:r w:rsidRPr="006E262B">
        <w:rPr>
          <w:highlight w:val="cyan"/>
          <w:lang w:eastAsia="ko-KR"/>
        </w:rPr>
        <w:t>nCS</w:t>
      </w:r>
      <w:proofErr w:type="spellEnd"/>
      <w:r w:rsidRPr="006E262B">
        <w:rPr>
          <w:highlight w:val="cyan"/>
          <w:lang w:eastAsia="ko-KR"/>
        </w:rPr>
        <w:t xml:space="preserve">, the variables </w:t>
      </w:r>
      <w:proofErr w:type="spellStart"/>
      <w:r w:rsidRPr="006E262B">
        <w:rPr>
          <w:highlight w:val="cyan"/>
          <w:lang w:eastAsia="ko-KR"/>
        </w:rPr>
        <w:t>nPSW</w:t>
      </w:r>
      <w:proofErr w:type="spellEnd"/>
      <w:r w:rsidRPr="006E262B">
        <w:rPr>
          <w:highlight w:val="cyan"/>
          <w:lang w:eastAsia="ko-KR"/>
        </w:rPr>
        <w:t xml:space="preserve"> and </w:t>
      </w:r>
      <w:proofErr w:type="spellStart"/>
      <w:r w:rsidRPr="006E262B">
        <w:rPr>
          <w:highlight w:val="cyan"/>
          <w:lang w:eastAsia="ko-KR"/>
        </w:rPr>
        <w:t>nPSH</w:t>
      </w:r>
      <w:proofErr w:type="spellEnd"/>
      <w:r w:rsidRPr="006E262B">
        <w:rPr>
          <w:highlight w:val="cyan"/>
          <w:lang w:eastAsia="ko-KR"/>
        </w:rPr>
        <w:t xml:space="preserve">, and the partition index </w:t>
      </w:r>
      <w:proofErr w:type="spellStart"/>
      <w:r w:rsidRPr="006E262B">
        <w:rPr>
          <w:highlight w:val="cyan"/>
          <w:lang w:eastAsia="ko-KR"/>
        </w:rPr>
        <w:t>partIdx</w:t>
      </w:r>
      <w:proofErr w:type="spellEnd"/>
      <w:r w:rsidRPr="006E262B">
        <w:rPr>
          <w:highlight w:val="cyan"/>
          <w:lang w:eastAsia="ko-KR"/>
        </w:rPr>
        <w:t xml:space="preserve"> as input and the output</w:t>
      </w:r>
      <w:r>
        <w:rPr>
          <w:highlight w:val="cyan"/>
          <w:lang w:eastAsia="ko-KR"/>
        </w:rPr>
        <w:t>s</w:t>
      </w:r>
      <w:r w:rsidRPr="006E262B">
        <w:rPr>
          <w:highlight w:val="cyan"/>
          <w:lang w:eastAsia="ko-KR"/>
        </w:rPr>
        <w:t xml:space="preserve"> </w:t>
      </w:r>
      <w:r>
        <w:rPr>
          <w:highlight w:val="cyan"/>
          <w:lang w:eastAsia="ko-KR"/>
        </w:rPr>
        <w:t>are</w:t>
      </w:r>
      <w:r w:rsidRPr="006E262B">
        <w:rPr>
          <w:highlight w:val="cyan"/>
          <w:lang w:eastAsia="ko-KR"/>
        </w:rPr>
        <w:t xml:space="preserve"> the availability flag </w:t>
      </w:r>
      <w:proofErr w:type="spellStart"/>
      <w:r w:rsidRPr="006E262B">
        <w:rPr>
          <w:highlight w:val="cyan"/>
          <w:lang w:eastAsia="ko-KR"/>
        </w:rPr>
        <w:t>availableFlagVSP</w:t>
      </w:r>
      <w:proofErr w:type="spellEnd"/>
      <w:r w:rsidRPr="006E262B">
        <w:rPr>
          <w:highlight w:val="cyan"/>
          <w:lang w:eastAsia="ko-KR"/>
        </w:rPr>
        <w:t xml:space="preserve">, the reference indices refIdxL0VSP and refIdxL1VSP, the prediction list utilization flags predFlagL0VSP and predFlagL1VSP, the motion vectors mvL0VSP and mvL1VSP, and </w:t>
      </w:r>
      <w:r w:rsidRPr="00DC4F41">
        <w:rPr>
          <w:highlight w:val="cyan"/>
          <w:lang w:eastAsia="ko-KR"/>
        </w:rPr>
        <w:t xml:space="preserve">reference view index </w:t>
      </w:r>
      <w:proofErr w:type="spellStart"/>
      <w:r w:rsidRPr="00DC4F41">
        <w:rPr>
          <w:highlight w:val="cyan"/>
          <w:lang w:eastAsia="ko-KR"/>
        </w:rPr>
        <w:t>refViewIdx</w:t>
      </w:r>
      <w:proofErr w:type="spellEnd"/>
      <w:r w:rsidRPr="006E262B">
        <w:rPr>
          <w:highlight w:val="cyan"/>
          <w:lang w:eastAsia="ko-KR"/>
        </w:rPr>
        <w:t>.</w:t>
      </w:r>
    </w:p>
    <w:p w:rsidR="0061567F" w:rsidRPr="00ED1707" w:rsidRDefault="0061567F" w:rsidP="0061567F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ED1707">
        <w:rPr>
          <w:highlight w:val="cyan"/>
          <w:lang w:eastAsia="ko-KR"/>
        </w:rPr>
        <w:t xml:space="preserve">Depending on </w:t>
      </w:r>
      <w:proofErr w:type="spellStart"/>
      <w:r w:rsidRPr="00ED1707">
        <w:rPr>
          <w:highlight w:val="cyan"/>
          <w:lang w:eastAsia="ko-KR"/>
        </w:rPr>
        <w:t>DepthFlag</w:t>
      </w:r>
      <w:proofErr w:type="spellEnd"/>
      <w:r w:rsidRPr="00ED1707">
        <w:rPr>
          <w:highlight w:val="cyan"/>
          <w:lang w:eastAsia="ko-KR"/>
        </w:rPr>
        <w:t>, the following applies.</w:t>
      </w:r>
    </w:p>
    <w:p w:rsidR="0061567F" w:rsidRPr="00ED1707" w:rsidRDefault="0061567F" w:rsidP="0061567F">
      <w:pPr>
        <w:pStyle w:val="3D2"/>
        <w:rPr>
          <w:highlight w:val="cyan"/>
        </w:rPr>
      </w:pPr>
      <w:r w:rsidRPr="00ED1707">
        <w:rPr>
          <w:highlight w:val="cyan"/>
        </w:rPr>
        <w:t xml:space="preserve">If </w:t>
      </w:r>
      <w:proofErr w:type="spellStart"/>
      <w:r w:rsidRPr="00ED1707">
        <w:rPr>
          <w:highlight w:val="cyan"/>
        </w:rPr>
        <w:t>DepthFlag</w:t>
      </w:r>
      <w:proofErr w:type="spellEnd"/>
      <w:r w:rsidRPr="00ED1707">
        <w:rPr>
          <w:highlight w:val="cyan"/>
        </w:rPr>
        <w:t xml:space="preserve"> is equal to 0</w:t>
      </w:r>
      <w:ins w:id="2" w:author="Samsung" w:date="2013-04-08T20:31:00Z">
        <w:r>
          <w:rPr>
            <w:rFonts w:hint="eastAsia"/>
            <w:highlight w:val="cyan"/>
            <w:lang w:eastAsia="ko-KR"/>
          </w:rPr>
          <w:t xml:space="preserve"> </w:t>
        </w:r>
        <w:r w:rsidRPr="0061567F">
          <w:rPr>
            <w:rFonts w:hint="eastAsia"/>
            <w:highlight w:val="green"/>
            <w:lang w:eastAsia="ko-KR"/>
          </w:rPr>
          <w:t xml:space="preserve">or </w:t>
        </w:r>
      </w:ins>
      <w:proofErr w:type="spellStart"/>
      <w:proofErr w:type="gramStart"/>
      <w:ins w:id="3" w:author="Samsung" w:date="2013-04-08T20:34:00Z">
        <w:r w:rsidRPr="0061567F">
          <w:rPr>
            <w:highlight w:val="green"/>
            <w:lang w:eastAsia="ko-KR"/>
          </w:rPr>
          <w:t>PartMode</w:t>
        </w:r>
        <w:proofErr w:type="spellEnd"/>
        <w:r w:rsidRPr="0061567F">
          <w:rPr>
            <w:highlight w:val="green"/>
            <w:lang w:eastAsia="ko-KR"/>
          </w:rPr>
          <w:t>[</w:t>
        </w:r>
        <w:proofErr w:type="gramEnd"/>
        <w:r w:rsidRPr="0061567F">
          <w:rPr>
            <w:highlight w:val="green"/>
            <w:lang w:eastAsia="ko-KR"/>
          </w:rPr>
          <w:t> </w:t>
        </w:r>
        <w:proofErr w:type="spellStart"/>
        <w:r w:rsidRPr="0061567F">
          <w:rPr>
            <w:highlight w:val="green"/>
            <w:lang w:eastAsia="ko-KR"/>
          </w:rPr>
          <w:t>xP</w:t>
        </w:r>
        <w:proofErr w:type="spellEnd"/>
        <w:r w:rsidRPr="0061567F">
          <w:rPr>
            <w:highlight w:val="green"/>
            <w:lang w:eastAsia="ko-KR"/>
          </w:rPr>
          <w:t> ][ </w:t>
        </w:r>
        <w:proofErr w:type="spellStart"/>
        <w:r w:rsidRPr="0061567F">
          <w:rPr>
            <w:highlight w:val="green"/>
            <w:lang w:eastAsia="ko-KR"/>
          </w:rPr>
          <w:t>yP</w:t>
        </w:r>
        <w:proofErr w:type="spellEnd"/>
        <w:r w:rsidRPr="0061567F">
          <w:rPr>
            <w:highlight w:val="green"/>
            <w:lang w:eastAsia="ko-KR"/>
          </w:rPr>
          <w:t> ] is</w:t>
        </w:r>
        <w:r w:rsidRPr="0061567F">
          <w:rPr>
            <w:rFonts w:hint="eastAsia"/>
            <w:highlight w:val="green"/>
            <w:lang w:eastAsia="ko-KR"/>
          </w:rPr>
          <w:t xml:space="preserve"> not</w:t>
        </w:r>
        <w:r w:rsidRPr="0061567F">
          <w:rPr>
            <w:highlight w:val="green"/>
            <w:lang w:eastAsia="ko-KR"/>
          </w:rPr>
          <w:t xml:space="preserve"> equal to PART_2Nx2N</w:t>
        </w:r>
      </w:ins>
      <w:r w:rsidRPr="00ED1707">
        <w:rPr>
          <w:highlight w:val="cyan"/>
        </w:rPr>
        <w:t xml:space="preserve">, the variable </w:t>
      </w:r>
      <w:proofErr w:type="spellStart"/>
      <w:r w:rsidRPr="00ED1707">
        <w:rPr>
          <w:highlight w:val="cyan"/>
        </w:rPr>
        <w:t>availableFlagT</w:t>
      </w:r>
      <w:proofErr w:type="spellEnd"/>
      <w:r w:rsidRPr="00ED1707">
        <w:rPr>
          <w:highlight w:val="cyan"/>
        </w:rPr>
        <w:t xml:space="preserve"> is set equal to 0.</w:t>
      </w:r>
    </w:p>
    <w:p w:rsidR="0061567F" w:rsidRPr="00ED1707" w:rsidRDefault="0061567F" w:rsidP="0061567F">
      <w:pPr>
        <w:pStyle w:val="3D2"/>
        <w:rPr>
          <w:highlight w:val="cyan"/>
          <w:lang w:eastAsia="ko-KR"/>
        </w:rPr>
      </w:pPr>
      <w:r w:rsidRPr="00ED1707">
        <w:rPr>
          <w:highlight w:val="cyan"/>
        </w:rPr>
        <w:t xml:space="preserve">Otherwise </w:t>
      </w:r>
      <w:proofErr w:type="gramStart"/>
      <w:r w:rsidRPr="00ED1707">
        <w:rPr>
          <w:highlight w:val="cyan"/>
        </w:rPr>
        <w:t xml:space="preserve">( </w:t>
      </w:r>
      <w:proofErr w:type="spellStart"/>
      <w:r w:rsidRPr="00ED1707">
        <w:rPr>
          <w:highlight w:val="cyan"/>
        </w:rPr>
        <w:t>DepthFlag</w:t>
      </w:r>
      <w:proofErr w:type="spellEnd"/>
      <w:proofErr w:type="gramEnd"/>
      <w:r w:rsidRPr="00ED1707">
        <w:rPr>
          <w:highlight w:val="cyan"/>
        </w:rPr>
        <w:t xml:space="preserve"> is equal to 1), the derivation process for the texture merging candidate as specified in </w:t>
      </w:r>
      <w:proofErr w:type="spellStart"/>
      <w:r w:rsidRPr="00ED1707">
        <w:rPr>
          <w:highlight w:val="cyan"/>
        </w:rPr>
        <w:t>subclause</w:t>
      </w:r>
      <w:proofErr w:type="spellEnd"/>
      <w:r w:rsidRPr="00ED1707">
        <w:rPr>
          <w:highlight w:val="cyan"/>
        </w:rPr>
        <w:t xml:space="preserve"> </w:t>
      </w:r>
      <w:r w:rsidR="00F4518B" w:rsidRPr="00ED1707">
        <w:rPr>
          <w:highlight w:val="cyan"/>
        </w:rPr>
        <w:fldChar w:fldCharType="begin" w:fldLock="1"/>
      </w:r>
      <w:r w:rsidRPr="00ED1707">
        <w:rPr>
          <w:highlight w:val="cyan"/>
        </w:rPr>
        <w:instrText xml:space="preserve"> REF _Ref350778187 \r \h </w:instrText>
      </w:r>
      <w:r w:rsidR="00F4518B" w:rsidRPr="00ED1707">
        <w:rPr>
          <w:highlight w:val="cyan"/>
        </w:rPr>
      </w:r>
      <w:r w:rsidR="00F4518B" w:rsidRPr="00ED1707">
        <w:rPr>
          <w:highlight w:val="cyan"/>
        </w:rPr>
        <w:fldChar w:fldCharType="separate"/>
      </w:r>
      <w:r>
        <w:rPr>
          <w:highlight w:val="cyan"/>
        </w:rPr>
        <w:t>H.8.5.2.1.13</w:t>
      </w:r>
      <w:r w:rsidR="00F4518B" w:rsidRPr="00ED1707">
        <w:rPr>
          <w:highlight w:val="cyan"/>
        </w:rPr>
        <w:fldChar w:fldCharType="end"/>
      </w:r>
      <w:r w:rsidRPr="00ED1707">
        <w:rPr>
          <w:highlight w:val="cyan"/>
        </w:rPr>
        <w:t xml:space="preserve"> is invoked with the </w:t>
      </w:r>
      <w:proofErr w:type="spellStart"/>
      <w:r w:rsidRPr="00ED1707">
        <w:rPr>
          <w:highlight w:val="cyan"/>
        </w:rPr>
        <w:t>luma</w:t>
      </w:r>
      <w:proofErr w:type="spellEnd"/>
      <w:r w:rsidRPr="00ED1707">
        <w:rPr>
          <w:highlight w:val="cyan"/>
        </w:rPr>
        <w:t xml:space="preserve"> location ( </w:t>
      </w:r>
      <w:proofErr w:type="spellStart"/>
      <w:r w:rsidRPr="00ED1707">
        <w:rPr>
          <w:highlight w:val="cyan"/>
        </w:rPr>
        <w:t>xP</w:t>
      </w:r>
      <w:proofErr w:type="spellEnd"/>
      <w:r w:rsidRPr="00ED1707">
        <w:rPr>
          <w:highlight w:val="cyan"/>
        </w:rPr>
        <w:t>, </w:t>
      </w:r>
      <w:proofErr w:type="spellStart"/>
      <w:r w:rsidRPr="00ED1707">
        <w:rPr>
          <w:highlight w:val="cyan"/>
        </w:rPr>
        <w:t>yP</w:t>
      </w:r>
      <w:proofErr w:type="spellEnd"/>
      <w:r w:rsidRPr="00ED1707">
        <w:rPr>
          <w:highlight w:val="cyan"/>
        </w:rPr>
        <w:t xml:space="preserve"> ), the variables </w:t>
      </w:r>
      <w:proofErr w:type="spellStart"/>
      <w:r w:rsidRPr="00ED1707">
        <w:rPr>
          <w:highlight w:val="cyan"/>
        </w:rPr>
        <w:t>nPSW</w:t>
      </w:r>
      <w:proofErr w:type="spellEnd"/>
      <w:r w:rsidRPr="00ED1707">
        <w:rPr>
          <w:highlight w:val="cyan"/>
        </w:rPr>
        <w:t xml:space="preserve"> and </w:t>
      </w:r>
      <w:proofErr w:type="spellStart"/>
      <w:r w:rsidRPr="00ED1707">
        <w:rPr>
          <w:highlight w:val="cyan"/>
        </w:rPr>
        <w:t>nPSH</w:t>
      </w:r>
      <w:proofErr w:type="spellEnd"/>
      <w:r w:rsidRPr="00ED1707">
        <w:rPr>
          <w:highlight w:val="cyan"/>
        </w:rPr>
        <w:t xml:space="preserve"> as the inputs and the outputs are the flag </w:t>
      </w:r>
      <w:proofErr w:type="spellStart"/>
      <w:r w:rsidRPr="00ED1707">
        <w:rPr>
          <w:highlight w:val="cyan"/>
        </w:rPr>
        <w:t>availableFlagT</w:t>
      </w:r>
      <w:proofErr w:type="spellEnd"/>
      <w:r w:rsidRPr="00ED1707">
        <w:rPr>
          <w:highlight w:val="cyan"/>
        </w:rPr>
        <w:t xml:space="preserve">, the prediction utilization </w:t>
      </w:r>
      <w:r w:rsidRPr="00ED1707">
        <w:rPr>
          <w:highlight w:val="cyan"/>
        </w:rPr>
        <w:lastRenderedPageBreak/>
        <w:t>flags predFlagL0T and predFlagL1T, the reference indices refIdxL0T and refIdxL1T, and the motion vectors mvL0T and mvL1</w:t>
      </w:r>
      <w:r>
        <w:rPr>
          <w:highlight w:val="cyan"/>
        </w:rPr>
        <w:t>T</w:t>
      </w:r>
      <w:r w:rsidRPr="00ED1707">
        <w:rPr>
          <w:highlight w:val="cyan"/>
        </w:rPr>
        <w:t>.</w:t>
      </w:r>
    </w:p>
    <w:p w:rsidR="0061567F" w:rsidRPr="00D20A31" w:rsidRDefault="0061567F" w:rsidP="0061567F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The merge candidate list, </w:t>
      </w:r>
      <w:proofErr w:type="spellStart"/>
      <w:r w:rsidRPr="00D20A31">
        <w:rPr>
          <w:highlight w:val="cyan"/>
          <w:lang w:eastAsia="ko-KR"/>
        </w:rPr>
        <w:t>mergeCandList</w:t>
      </w:r>
      <w:proofErr w:type="spellEnd"/>
      <w:r w:rsidRPr="00D20A31">
        <w:rPr>
          <w:highlight w:val="cyan"/>
          <w:lang w:eastAsia="ko-KR"/>
        </w:rPr>
        <w:t>, is constructed as specified by the following ordered steps.</w:t>
      </w:r>
    </w:p>
    <w:p w:rsidR="0061567F" w:rsidRPr="00D20A31" w:rsidRDefault="0061567F" w:rsidP="0061567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The variable </w:t>
      </w:r>
      <w:proofErr w:type="spellStart"/>
      <w:r w:rsidRPr="00D20A31">
        <w:rPr>
          <w:highlight w:val="cyan"/>
          <w:lang w:eastAsia="ko-KR"/>
        </w:rPr>
        <w:t>numMergeCand</w:t>
      </w:r>
      <w:proofErr w:type="spellEnd"/>
      <w:r w:rsidRPr="00D20A31">
        <w:rPr>
          <w:highlight w:val="cyan"/>
          <w:lang w:eastAsia="ko-KR"/>
        </w:rPr>
        <w:t xml:space="preserve"> is set equal to 0.</w:t>
      </w:r>
    </w:p>
    <w:p w:rsidR="0061567F" w:rsidRDefault="0061567F" w:rsidP="0061567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The variable </w:t>
      </w:r>
      <w:proofErr w:type="spellStart"/>
      <w:r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 is set equal to 0.</w:t>
      </w:r>
    </w:p>
    <w:p w:rsidR="0061567F" w:rsidRDefault="0061567F" w:rsidP="0061567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 is equal to 1</w:t>
      </w:r>
      <w:r w:rsidRPr="00D20A31">
        <w:rPr>
          <w:highlight w:val="cyan"/>
        </w:rPr>
        <w:t xml:space="preserve">, </w:t>
      </w:r>
      <w:r>
        <w:rPr>
          <w:highlight w:val="cyan"/>
        </w:rPr>
        <w:t xml:space="preserve">the </w:t>
      </w:r>
      <w:r w:rsidRPr="00392A35">
        <w:rPr>
          <w:highlight w:val="cyan"/>
        </w:rPr>
        <w:t>insertion process for a candidate from a potentially view synthesis predicted neighbour</w:t>
      </w:r>
      <w:r>
        <w:rPr>
          <w:highlight w:val="cyan"/>
        </w:rPr>
        <w:t xml:space="preserve">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F4518B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F4518B">
        <w:rPr>
          <w:highlight w:val="cyan"/>
        </w:rPr>
      </w:r>
      <w:r w:rsidR="00F4518B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F4518B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 w:rsidRPr="003207C9"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T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r w:rsidRPr="003207C9">
        <w:rPr>
          <w:highlight w:val="cyan"/>
          <w:lang w:eastAsia="ko-KR"/>
        </w:rPr>
        <w:t>( </w:t>
      </w:r>
      <w:proofErr w:type="spellStart"/>
      <w:r w:rsidRPr="003207C9">
        <w:rPr>
          <w:highlight w:val="cyan"/>
          <w:lang w:eastAsia="ko-KR"/>
        </w:rPr>
        <w:t>xP</w:t>
      </w:r>
      <w:proofErr w:type="spellEnd"/>
      <w:r w:rsidRPr="003207C9">
        <w:rPr>
          <w:highlight w:val="cyan"/>
          <w:lang w:eastAsia="ko-KR"/>
        </w:rPr>
        <w:t>, </w:t>
      </w:r>
      <w:proofErr w:type="spellStart"/>
      <w:r w:rsidRPr="003207C9">
        <w:rPr>
          <w:highlight w:val="cyan"/>
          <w:lang w:eastAsia="ko-KR"/>
        </w:rPr>
        <w:t>yP</w:t>
      </w:r>
      <w:proofErr w:type="spellEnd"/>
      <w:r w:rsidRPr="003207C9">
        <w:rPr>
          <w:highlight w:val="cyan"/>
          <w:lang w:eastAsia="ko-KR"/>
        </w:rPr>
        <w:t xml:space="preserve"> ), and </w:t>
      </w:r>
      <w:r>
        <w:rPr>
          <w:highlight w:val="cyan"/>
          <w:lang w:eastAsia="ko-KR"/>
        </w:rPr>
        <w:t xml:space="preserve">the </w:t>
      </w:r>
      <w:r w:rsidRPr="003207C9">
        <w:rPr>
          <w:highlight w:val="cyan"/>
          <w:lang w:eastAsia="ko-KR"/>
        </w:rPr>
        <w:t xml:space="preserve">variables </w:t>
      </w:r>
      <w:proofErr w:type="spellStart"/>
      <w:r w:rsidRPr="003207C9">
        <w:rPr>
          <w:highlight w:val="cyan"/>
        </w:rPr>
        <w:t>nPbW</w:t>
      </w:r>
      <w:proofErr w:type="spellEnd"/>
      <w:r w:rsidRPr="003207C9">
        <w:rPr>
          <w:highlight w:val="cyan"/>
        </w:rPr>
        <w:t xml:space="preserve"> and </w:t>
      </w:r>
      <w:proofErr w:type="spellStart"/>
      <w:r w:rsidRPr="003207C9">
        <w:rPr>
          <w:highlight w:val="cyan"/>
        </w:rPr>
        <w:t>nPbH</w:t>
      </w:r>
      <w:proofErr w:type="spellEnd"/>
      <w:r w:rsidRPr="003207C9">
        <w:rPr>
          <w:highlight w:val="cyan"/>
        </w:rPr>
        <w:t xml:space="preserve"> as the inputs</w:t>
      </w:r>
      <w:r w:rsidRPr="003207C9"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>.</w:t>
      </w:r>
      <w:r>
        <w:rPr>
          <w:highlight w:val="cyan"/>
          <w:lang w:eastAsia="ko-KR"/>
        </w:rPr>
        <w:t xml:space="preserve"> </w:t>
      </w:r>
    </w:p>
    <w:p w:rsidR="0061567F" w:rsidRPr="00D20A31" w:rsidRDefault="0061567F" w:rsidP="0061567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When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</w:rPr>
        <w:t xml:space="preserve"> is equal to 1, the entry </w:t>
      </w:r>
      <w:proofErr w:type="spellStart"/>
      <w:proofErr w:type="gramStart"/>
      <w:r w:rsidRPr="00D20A31">
        <w:rPr>
          <w:highlight w:val="cyan"/>
        </w:rPr>
        <w:t>mergeCandList</w:t>
      </w:r>
      <w:proofErr w:type="spellEnd"/>
      <w:r w:rsidRPr="00D20A31">
        <w:rPr>
          <w:highlight w:val="cyan"/>
        </w:rPr>
        <w:t>[</w:t>
      </w:r>
      <w:proofErr w:type="gramEnd"/>
      <w:r w:rsidRPr="00D20A31">
        <w:rPr>
          <w:highlight w:val="cyan"/>
        </w:rPr>
        <w:t> 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 ] is set equal to </w:t>
      </w:r>
      <w:proofErr w:type="spellStart"/>
      <w:r w:rsidRPr="00D20A31">
        <w:rPr>
          <w:highlight w:val="cyan"/>
        </w:rPr>
        <w:t>IvMC</w:t>
      </w:r>
      <w:proofErr w:type="spellEnd"/>
      <w:r w:rsidRPr="00D20A31">
        <w:rPr>
          <w:highlight w:val="cyan"/>
        </w:rPr>
        <w:t xml:space="preserve"> and the variable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increased by 1.</w:t>
      </w:r>
    </w:p>
    <w:p w:rsidR="0061567F" w:rsidRDefault="0061567F" w:rsidP="0061567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availableFlagA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  <w:lang w:eastAsia="ko-KR"/>
        </w:rPr>
        <w:t xml:space="preserve"> is equal to 1</w:t>
      </w:r>
      <w:r>
        <w:rPr>
          <w:highlight w:val="cyan"/>
          <w:lang w:eastAsia="ko-KR"/>
        </w:rPr>
        <w:t>, the following applies:</w:t>
      </w:r>
    </w:p>
    <w:p w:rsidR="0061567F" w:rsidRPr="00D20A31" w:rsidRDefault="0061567F" w:rsidP="0061567F">
      <w:pPr>
        <w:pStyle w:val="3D3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r w:rsidRPr="00D20A31">
        <w:rPr>
          <w:highlight w:val="cyan"/>
          <w:lang w:eastAsia="ko-KR"/>
        </w:rPr>
        <w:t xml:space="preserve">the following condition is true, </w:t>
      </w:r>
    </w:p>
    <w:p w:rsidR="0061567F" w:rsidRDefault="0061567F" w:rsidP="0061567F">
      <w:pPr>
        <w:pStyle w:val="3D4"/>
        <w:rPr>
          <w:highlight w:val="cyan"/>
        </w:rPr>
      </w:pPr>
      <w:proofErr w:type="spellStart"/>
      <w:r w:rsidRPr="00D20A31">
        <w:rPr>
          <w:highlight w:val="cyan"/>
          <w:lang w:eastAsia="ko-KR"/>
        </w:rPr>
        <w:t>availableFlag</w:t>
      </w:r>
      <w:r>
        <w:rPr>
          <w:highlight w:val="cyan"/>
          <w:lang w:eastAsia="ko-KR"/>
        </w:rPr>
        <w:t>T</w:t>
      </w:r>
      <w:proofErr w:type="spellEnd"/>
      <w:r w:rsidRPr="00D20A31">
        <w:rPr>
          <w:highlight w:val="cyan"/>
          <w:lang w:eastAsia="ko-KR"/>
        </w:rPr>
        <w:t> = = 0</w:t>
      </w:r>
      <w:r>
        <w:rPr>
          <w:highlight w:val="cyan"/>
          <w:lang w:eastAsia="ko-KR"/>
        </w:rPr>
        <w:t xml:space="preserve"> &amp;&amp;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>  = = 0,</w:t>
      </w:r>
    </w:p>
    <w:p w:rsidR="0061567F" w:rsidRPr="00D20A31" w:rsidRDefault="0061567F" w:rsidP="0061567F">
      <w:pPr>
        <w:pStyle w:val="3E4"/>
        <w:rPr>
          <w:highlight w:val="cyan"/>
        </w:rPr>
      </w:pPr>
      <w:r>
        <w:rPr>
          <w:highlight w:val="cyan"/>
        </w:rPr>
        <w:t xml:space="preserve">or one or more of the following conditions are true, with N being replaced by T and </w:t>
      </w:r>
      <w:proofErr w:type="spellStart"/>
      <w:r>
        <w:rPr>
          <w:highlight w:val="cyan"/>
        </w:rPr>
        <w:t>IvMC</w:t>
      </w:r>
      <w:proofErr w:type="spellEnd"/>
      <w:r>
        <w:rPr>
          <w:highlight w:val="cyan"/>
        </w:rPr>
        <w:t xml:space="preserve">: </w:t>
      </w:r>
    </w:p>
    <w:p w:rsidR="0061567F" w:rsidRPr="00D20A31" w:rsidRDefault="0061567F" w:rsidP="0061567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predFlagLX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predFlagLX</w:t>
      </w:r>
      <w:r w:rsidRPr="00D20A31">
        <w:rPr>
          <w:highlight w:val="cyan"/>
          <w:lang w:eastAsia="ko-KR"/>
        </w:rPr>
        <w:t>A</w:t>
      </w:r>
      <w:r w:rsidRPr="00D20A31">
        <w:rPr>
          <w:highlight w:val="cyan"/>
          <w:vertAlign w:val="subscript"/>
          <w:lang w:eastAsia="ko-KR"/>
        </w:rPr>
        <w:t xml:space="preserve">1, </w:t>
      </w:r>
      <w:r w:rsidRPr="00D20A31">
        <w:rPr>
          <w:highlight w:val="cyan"/>
        </w:rPr>
        <w:t>(with X being replaced by 0 and 1),</w:t>
      </w:r>
    </w:p>
    <w:p w:rsidR="0061567F" w:rsidRPr="00D20A31" w:rsidRDefault="0061567F" w:rsidP="0061567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mvLX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</w:t>
      </w:r>
      <w:r w:rsidRPr="00D20A31">
        <w:rPr>
          <w:highlight w:val="cyan"/>
          <w:lang w:eastAsia="ko-KR"/>
        </w:rPr>
        <w:t>mvLXA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61567F" w:rsidRPr="00D20A31" w:rsidRDefault="0061567F" w:rsidP="0061567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refIdxLX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refIdxLX</w:t>
      </w:r>
      <w:r w:rsidRPr="00D20A31">
        <w:rPr>
          <w:highlight w:val="cyan"/>
          <w:lang w:eastAsia="ko-KR"/>
        </w:rPr>
        <w:t>A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61567F" w:rsidRPr="00D20A31" w:rsidRDefault="0061567F" w:rsidP="0061567F">
      <w:pPr>
        <w:pStyle w:val="3N4"/>
        <w:rPr>
          <w:highlight w:val="cyan"/>
          <w:lang w:eastAsia="ko-KR"/>
        </w:rPr>
      </w:pPr>
      <w:r>
        <w:rPr>
          <w:highlight w:val="cyan"/>
        </w:rPr>
        <w:t xml:space="preserve">the </w:t>
      </w:r>
      <w:r w:rsidRPr="00392A35">
        <w:rPr>
          <w:highlight w:val="cyan"/>
        </w:rPr>
        <w:t>insertion process for a candidate from a potentially view synthesis predicted neighbour</w:t>
      </w:r>
      <w:r>
        <w:rPr>
          <w:highlight w:val="cyan"/>
        </w:rPr>
        <w:t xml:space="preserve">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F4518B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F4518B">
        <w:rPr>
          <w:highlight w:val="cyan"/>
        </w:rPr>
      </w:r>
      <w:r w:rsidR="00F4518B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F4518B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 w:rsidRPr="003207C9"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 w:rsidRPr="00D20A31">
        <w:rPr>
          <w:highlight w:val="cyan"/>
          <w:lang w:eastAsia="ko-KR"/>
        </w:rPr>
        <w:t>A</w:t>
      </w:r>
      <w:r w:rsidRPr="00D20A31"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proofErr w:type="gramStart"/>
      <w:r w:rsidRPr="003207C9">
        <w:rPr>
          <w:highlight w:val="cyan"/>
          <w:lang w:eastAsia="ko-KR"/>
        </w:rPr>
        <w:t>( </w:t>
      </w:r>
      <w:proofErr w:type="spellStart"/>
      <w:r w:rsidRPr="003207C9">
        <w:rPr>
          <w:highlight w:val="cyan"/>
          <w:lang w:eastAsia="ko-KR"/>
        </w:rPr>
        <w:t>xP</w:t>
      </w:r>
      <w:proofErr w:type="spellEnd"/>
      <w:proofErr w:type="gramEnd"/>
      <w:r w:rsidRPr="003207C9">
        <w:rPr>
          <w:highlight w:val="cyan"/>
          <w:lang w:eastAsia="ko-KR"/>
        </w:rPr>
        <w:t>, </w:t>
      </w:r>
      <w:proofErr w:type="spellStart"/>
      <w:r w:rsidRPr="003207C9">
        <w:rPr>
          <w:highlight w:val="cyan"/>
          <w:lang w:eastAsia="ko-KR"/>
        </w:rPr>
        <w:t>yP</w:t>
      </w:r>
      <w:proofErr w:type="spellEnd"/>
      <w:r w:rsidRPr="003207C9">
        <w:rPr>
          <w:highlight w:val="cyan"/>
          <w:lang w:eastAsia="ko-KR"/>
        </w:rPr>
        <w:t xml:space="preserve"> ), and </w:t>
      </w:r>
      <w:r>
        <w:rPr>
          <w:highlight w:val="cyan"/>
          <w:lang w:eastAsia="ko-KR"/>
        </w:rPr>
        <w:t xml:space="preserve">the </w:t>
      </w:r>
      <w:r w:rsidRPr="003207C9">
        <w:rPr>
          <w:highlight w:val="cyan"/>
          <w:lang w:eastAsia="ko-KR"/>
        </w:rPr>
        <w:t xml:space="preserve">variables </w:t>
      </w:r>
      <w:proofErr w:type="spellStart"/>
      <w:r w:rsidRPr="003207C9">
        <w:rPr>
          <w:highlight w:val="cyan"/>
        </w:rPr>
        <w:t>nPbW</w:t>
      </w:r>
      <w:proofErr w:type="spellEnd"/>
      <w:r w:rsidRPr="003207C9">
        <w:rPr>
          <w:highlight w:val="cyan"/>
        </w:rPr>
        <w:t xml:space="preserve"> and </w:t>
      </w:r>
      <w:proofErr w:type="spellStart"/>
      <w:r w:rsidRPr="003207C9">
        <w:rPr>
          <w:highlight w:val="cyan"/>
        </w:rPr>
        <w:t>nPbH</w:t>
      </w:r>
      <w:proofErr w:type="spellEnd"/>
      <w:r w:rsidRPr="003207C9">
        <w:rPr>
          <w:highlight w:val="cyan"/>
        </w:rPr>
        <w:t xml:space="preserve"> as the inputs</w:t>
      </w:r>
      <w:r w:rsidRPr="003207C9"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 xml:space="preserve">. </w:t>
      </w:r>
    </w:p>
    <w:p w:rsidR="0061567F" w:rsidRDefault="0061567F" w:rsidP="0061567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>is equal to 1</w:t>
      </w:r>
      <w:r w:rsidRPr="00D20A31">
        <w:rPr>
          <w:highlight w:val="cyan"/>
          <w:lang w:eastAsia="ko-KR"/>
        </w:rPr>
        <w:t xml:space="preserve">, </w:t>
      </w:r>
      <w:r>
        <w:rPr>
          <w:highlight w:val="cyan"/>
          <w:lang w:eastAsia="ko-KR"/>
        </w:rPr>
        <w:t xml:space="preserve">the following applies: </w:t>
      </w:r>
    </w:p>
    <w:p w:rsidR="0061567F" w:rsidRPr="00D20A31" w:rsidRDefault="0061567F" w:rsidP="0061567F">
      <w:pPr>
        <w:pStyle w:val="3D3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r w:rsidRPr="00D20A31">
        <w:rPr>
          <w:highlight w:val="cyan"/>
          <w:lang w:eastAsia="ko-KR"/>
        </w:rPr>
        <w:t xml:space="preserve">the following </w:t>
      </w:r>
      <w:r w:rsidRPr="00ED1707">
        <w:rPr>
          <w:highlight w:val="cyan"/>
        </w:rPr>
        <w:t>condition</w:t>
      </w:r>
      <w:r w:rsidRPr="00D20A31">
        <w:rPr>
          <w:highlight w:val="cyan"/>
          <w:lang w:eastAsia="ko-KR"/>
        </w:rPr>
        <w:t xml:space="preserve"> is true ,</w:t>
      </w:r>
    </w:p>
    <w:p w:rsidR="0061567F" w:rsidRDefault="0061567F" w:rsidP="0061567F">
      <w:pPr>
        <w:pStyle w:val="3D4"/>
        <w:rPr>
          <w:highlight w:val="cyan"/>
        </w:rPr>
      </w:pPr>
      <w:proofErr w:type="spellStart"/>
      <w:r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 = = 0 &amp;&amp; </w:t>
      </w: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> = = 0, </w:t>
      </w:r>
    </w:p>
    <w:p w:rsidR="0061567F" w:rsidRPr="00D20A31" w:rsidRDefault="0061567F" w:rsidP="0061567F">
      <w:pPr>
        <w:pStyle w:val="3N4"/>
        <w:rPr>
          <w:highlight w:val="cyan"/>
        </w:rPr>
      </w:pPr>
      <w:proofErr w:type="gramStart"/>
      <w:r>
        <w:rPr>
          <w:highlight w:val="cyan"/>
        </w:rPr>
        <w:t>or</w:t>
      </w:r>
      <w:proofErr w:type="gramEnd"/>
      <w:r>
        <w:rPr>
          <w:highlight w:val="cyan"/>
        </w:rPr>
        <w:t xml:space="preserve"> one or more of the following conditions is true, with N being replaced by T and </w:t>
      </w:r>
      <w:proofErr w:type="spellStart"/>
      <w:r>
        <w:rPr>
          <w:highlight w:val="cyan"/>
        </w:rPr>
        <w:t>IvMC</w:t>
      </w:r>
      <w:proofErr w:type="spellEnd"/>
      <w:r>
        <w:rPr>
          <w:highlight w:val="cyan"/>
        </w:rPr>
        <w:t>:</w:t>
      </w:r>
    </w:p>
    <w:p w:rsidR="0061567F" w:rsidRPr="00D20A31" w:rsidRDefault="0061567F" w:rsidP="0061567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predFlagLX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predFlagLX</w:t>
      </w:r>
      <w:r w:rsidRPr="00D20A31">
        <w:rPr>
          <w:highlight w:val="cyan"/>
          <w:lang w:eastAsia="ko-KR"/>
        </w:rPr>
        <w:t>B</w:t>
      </w:r>
      <w:r w:rsidRPr="00D20A31">
        <w:rPr>
          <w:highlight w:val="cyan"/>
          <w:vertAlign w:val="subscript"/>
          <w:lang w:eastAsia="ko-KR"/>
        </w:rPr>
        <w:t xml:space="preserve">1, </w:t>
      </w:r>
      <w:r w:rsidRPr="00D20A31">
        <w:rPr>
          <w:highlight w:val="cyan"/>
        </w:rPr>
        <w:t>(with X being replaced by 0 and 1),</w:t>
      </w:r>
    </w:p>
    <w:p w:rsidR="0061567F" w:rsidRPr="00D20A31" w:rsidRDefault="0061567F" w:rsidP="0061567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mvLX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</w:t>
      </w:r>
      <w:r w:rsidRPr="00D20A31">
        <w:rPr>
          <w:highlight w:val="cyan"/>
          <w:lang w:eastAsia="ko-KR"/>
        </w:rPr>
        <w:t>mvLXB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61567F" w:rsidRPr="00D20A31" w:rsidRDefault="0061567F" w:rsidP="0061567F">
      <w:pPr>
        <w:pStyle w:val="3D4"/>
        <w:rPr>
          <w:highlight w:val="cyan"/>
        </w:rPr>
      </w:pPr>
      <w:proofErr w:type="spellStart"/>
      <w:proofErr w:type="gramStart"/>
      <w:r>
        <w:rPr>
          <w:highlight w:val="cyan"/>
          <w:lang w:eastAsia="ko-KR"/>
        </w:rPr>
        <w:t>availableFlagN</w:t>
      </w:r>
      <w:proofErr w:type="spellEnd"/>
      <w:proofErr w:type="gramEnd"/>
      <w:r>
        <w:rPr>
          <w:highlight w:val="cyan"/>
          <w:lang w:eastAsia="ko-KR"/>
        </w:rPr>
        <w:t xml:space="preserve"> = = 1 &amp;&amp; </w:t>
      </w:r>
      <w:proofErr w:type="spellStart"/>
      <w:r w:rsidRPr="00D20A31">
        <w:rPr>
          <w:highlight w:val="cyan"/>
          <w:lang w:eastAsia="ko-KR"/>
        </w:rPr>
        <w:t>refIdxLX</w:t>
      </w:r>
      <w:r>
        <w:rPr>
          <w:highlight w:val="cyan"/>
          <w:lang w:eastAsia="ko-KR"/>
        </w:rPr>
        <w:t>N</w:t>
      </w:r>
      <w:proofErr w:type="spellEnd"/>
      <w:r w:rsidRPr="00D20A31">
        <w:rPr>
          <w:highlight w:val="cyan"/>
        </w:rPr>
        <w:t> ! = refIdxLX</w:t>
      </w:r>
      <w:r w:rsidRPr="00D20A31">
        <w:rPr>
          <w:highlight w:val="cyan"/>
          <w:lang w:eastAsia="ko-KR"/>
        </w:rPr>
        <w:t>B</w:t>
      </w:r>
      <w:r w:rsidRPr="00D20A31">
        <w:rPr>
          <w:highlight w:val="cyan"/>
          <w:vertAlign w:val="subscript"/>
          <w:lang w:eastAsia="ko-KR"/>
        </w:rPr>
        <w:t xml:space="preserve">1 </w:t>
      </w:r>
      <w:r w:rsidRPr="00D20A31">
        <w:rPr>
          <w:highlight w:val="cyan"/>
        </w:rPr>
        <w:t>(with X being replaced by 0 and 1),</w:t>
      </w:r>
    </w:p>
    <w:p w:rsidR="0061567F" w:rsidRPr="00D20A31" w:rsidRDefault="0061567F" w:rsidP="0061567F">
      <w:pPr>
        <w:pStyle w:val="3N4"/>
        <w:rPr>
          <w:highlight w:val="cyan"/>
          <w:lang w:eastAsia="ko-KR"/>
        </w:rPr>
      </w:pPr>
      <w:r>
        <w:rPr>
          <w:highlight w:val="cyan"/>
        </w:rPr>
        <w:t xml:space="preserve">the </w:t>
      </w:r>
      <w:r w:rsidRPr="00392A35">
        <w:rPr>
          <w:highlight w:val="cyan"/>
        </w:rPr>
        <w:t>insertion process for a candidate from a potentially view synthesis predicted neighbour</w:t>
      </w:r>
      <w:r>
        <w:rPr>
          <w:highlight w:val="cyan"/>
        </w:rPr>
        <w:t xml:space="preserve">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F4518B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F4518B">
        <w:rPr>
          <w:highlight w:val="cyan"/>
        </w:rPr>
      </w:r>
      <w:r w:rsidR="00F4518B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F4518B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 w:rsidRPr="003207C9"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B</w:t>
      </w:r>
      <w:r w:rsidRPr="00D20A31">
        <w:rPr>
          <w:highlight w:val="cyan"/>
          <w:vertAlign w:val="subscript"/>
          <w:lang w:eastAsia="ko-KR"/>
        </w:rPr>
        <w:t>1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proofErr w:type="gramStart"/>
      <w:r w:rsidRPr="003207C9">
        <w:rPr>
          <w:highlight w:val="cyan"/>
          <w:lang w:eastAsia="ko-KR"/>
        </w:rPr>
        <w:t>( </w:t>
      </w:r>
      <w:proofErr w:type="spellStart"/>
      <w:r w:rsidRPr="003207C9">
        <w:rPr>
          <w:highlight w:val="cyan"/>
          <w:lang w:eastAsia="ko-KR"/>
        </w:rPr>
        <w:t>xP</w:t>
      </w:r>
      <w:proofErr w:type="spellEnd"/>
      <w:proofErr w:type="gramEnd"/>
      <w:r w:rsidRPr="003207C9">
        <w:rPr>
          <w:highlight w:val="cyan"/>
          <w:lang w:eastAsia="ko-KR"/>
        </w:rPr>
        <w:t>, </w:t>
      </w:r>
      <w:proofErr w:type="spellStart"/>
      <w:r w:rsidRPr="003207C9">
        <w:rPr>
          <w:highlight w:val="cyan"/>
          <w:lang w:eastAsia="ko-KR"/>
        </w:rPr>
        <w:t>yP</w:t>
      </w:r>
      <w:proofErr w:type="spellEnd"/>
      <w:r w:rsidRPr="003207C9">
        <w:rPr>
          <w:highlight w:val="cyan"/>
          <w:lang w:eastAsia="ko-KR"/>
        </w:rPr>
        <w:t xml:space="preserve"> ), and </w:t>
      </w:r>
      <w:r>
        <w:rPr>
          <w:highlight w:val="cyan"/>
          <w:lang w:eastAsia="ko-KR"/>
        </w:rPr>
        <w:t xml:space="preserve">the </w:t>
      </w:r>
      <w:r w:rsidRPr="003207C9">
        <w:rPr>
          <w:highlight w:val="cyan"/>
          <w:lang w:eastAsia="ko-KR"/>
        </w:rPr>
        <w:t xml:space="preserve">variables </w:t>
      </w:r>
      <w:proofErr w:type="spellStart"/>
      <w:r w:rsidRPr="003207C9">
        <w:rPr>
          <w:highlight w:val="cyan"/>
        </w:rPr>
        <w:t>nPbW</w:t>
      </w:r>
      <w:proofErr w:type="spellEnd"/>
      <w:r w:rsidRPr="003207C9">
        <w:rPr>
          <w:highlight w:val="cyan"/>
        </w:rPr>
        <w:t xml:space="preserve"> and </w:t>
      </w:r>
      <w:proofErr w:type="spellStart"/>
      <w:r w:rsidRPr="003207C9">
        <w:rPr>
          <w:highlight w:val="cyan"/>
        </w:rPr>
        <w:t>nPbH</w:t>
      </w:r>
      <w:proofErr w:type="spellEnd"/>
      <w:r w:rsidRPr="003207C9">
        <w:rPr>
          <w:highlight w:val="cyan"/>
        </w:rPr>
        <w:t xml:space="preserve"> as the inputs</w:t>
      </w:r>
      <w:r w:rsidRPr="003207C9"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>
        <w:rPr>
          <w:highlight w:val="cyan"/>
        </w:rPr>
        <w:t xml:space="preserve">. </w:t>
      </w:r>
    </w:p>
    <w:p w:rsidR="0061567F" w:rsidRPr="00D20A31" w:rsidRDefault="0061567F" w:rsidP="0061567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availableFlagB</w:t>
      </w:r>
      <w:r w:rsidRPr="00D20A31">
        <w:rPr>
          <w:highlight w:val="cyan"/>
          <w:vertAlign w:val="subscript"/>
          <w:lang w:eastAsia="ko-KR"/>
        </w:rPr>
        <w:t>0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1, </w:t>
      </w:r>
      <w:r>
        <w:rPr>
          <w:highlight w:val="cyan"/>
        </w:rPr>
        <w:t xml:space="preserve">the </w:t>
      </w:r>
      <w:r w:rsidRPr="00392A35">
        <w:rPr>
          <w:highlight w:val="cyan"/>
        </w:rPr>
        <w:t xml:space="preserve">insertion process for a candidate from a potentially view synthesis </w:t>
      </w:r>
      <w:r w:rsidRPr="00392A35">
        <w:rPr>
          <w:highlight w:val="cyan"/>
          <w:lang w:eastAsia="ko-KR"/>
        </w:rPr>
        <w:t>predicted</w:t>
      </w:r>
      <w:r w:rsidRPr="00392A35">
        <w:rPr>
          <w:highlight w:val="cyan"/>
        </w:rPr>
        <w:t xml:space="preserve"> neighbour</w:t>
      </w:r>
      <w:r>
        <w:rPr>
          <w:highlight w:val="cyan"/>
        </w:rPr>
        <w:t xml:space="preserve">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F4518B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F4518B">
        <w:rPr>
          <w:highlight w:val="cyan"/>
        </w:rPr>
      </w:r>
      <w:r w:rsidR="00F4518B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F4518B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 w:rsidRPr="003207C9">
        <w:rPr>
          <w:highlight w:val="cyan"/>
          <w:lang w:eastAsia="ko-KR"/>
        </w:rPr>
        <w:t xml:space="preserve">, </w:t>
      </w:r>
      <w:r>
        <w:rPr>
          <w:highlight w:val="cyan"/>
        </w:rPr>
        <w:t>the candidate position indicator N being equal to B</w:t>
      </w:r>
      <w:r>
        <w:rPr>
          <w:highlight w:val="cyan"/>
          <w:vertAlign w:val="subscript"/>
          <w:lang w:eastAsia="ko-KR"/>
        </w:rPr>
        <w:t>0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r w:rsidRPr="003207C9">
        <w:rPr>
          <w:highlight w:val="cyan"/>
          <w:lang w:eastAsia="ko-KR"/>
        </w:rPr>
        <w:t>( </w:t>
      </w:r>
      <w:proofErr w:type="spellStart"/>
      <w:r w:rsidRPr="003207C9">
        <w:rPr>
          <w:highlight w:val="cyan"/>
          <w:lang w:eastAsia="ko-KR"/>
        </w:rPr>
        <w:t>xP</w:t>
      </w:r>
      <w:proofErr w:type="spellEnd"/>
      <w:r w:rsidRPr="003207C9">
        <w:rPr>
          <w:highlight w:val="cyan"/>
          <w:lang w:eastAsia="ko-KR"/>
        </w:rPr>
        <w:t>, </w:t>
      </w:r>
      <w:proofErr w:type="spellStart"/>
      <w:r w:rsidRPr="003207C9">
        <w:rPr>
          <w:highlight w:val="cyan"/>
          <w:lang w:eastAsia="ko-KR"/>
        </w:rPr>
        <w:t>yP</w:t>
      </w:r>
      <w:proofErr w:type="spellEnd"/>
      <w:r w:rsidRPr="003207C9">
        <w:rPr>
          <w:highlight w:val="cyan"/>
          <w:lang w:eastAsia="ko-KR"/>
        </w:rPr>
        <w:t xml:space="preserve"> ), and </w:t>
      </w:r>
      <w:r>
        <w:rPr>
          <w:highlight w:val="cyan"/>
          <w:lang w:eastAsia="ko-KR"/>
        </w:rPr>
        <w:t xml:space="preserve">the </w:t>
      </w:r>
      <w:r w:rsidRPr="003207C9">
        <w:rPr>
          <w:highlight w:val="cyan"/>
          <w:lang w:eastAsia="ko-KR"/>
        </w:rPr>
        <w:t xml:space="preserve">variables </w:t>
      </w:r>
      <w:proofErr w:type="spellStart"/>
      <w:r w:rsidRPr="003207C9">
        <w:rPr>
          <w:highlight w:val="cyan"/>
        </w:rPr>
        <w:t>nPbW</w:t>
      </w:r>
      <w:proofErr w:type="spellEnd"/>
      <w:r w:rsidRPr="003207C9">
        <w:rPr>
          <w:highlight w:val="cyan"/>
        </w:rPr>
        <w:t xml:space="preserve"> and </w:t>
      </w:r>
      <w:proofErr w:type="spellStart"/>
      <w:r w:rsidRPr="003207C9">
        <w:rPr>
          <w:highlight w:val="cyan"/>
        </w:rPr>
        <w:lastRenderedPageBreak/>
        <w:t>nPbH</w:t>
      </w:r>
      <w:proofErr w:type="spellEnd"/>
      <w:r w:rsidRPr="003207C9">
        <w:rPr>
          <w:highlight w:val="cyan"/>
        </w:rPr>
        <w:t xml:space="preserve"> as the inputs</w:t>
      </w:r>
      <w:r w:rsidRPr="003207C9"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 w:rsidRPr="00D20A31">
        <w:rPr>
          <w:highlight w:val="cyan"/>
        </w:rPr>
        <w:t>.</w:t>
      </w:r>
    </w:p>
    <w:p w:rsidR="0061567F" w:rsidRPr="00D20A31" w:rsidRDefault="0061567F" w:rsidP="0061567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</w:rPr>
      </w:pPr>
      <w:r w:rsidRPr="00D20A31">
        <w:rPr>
          <w:highlight w:val="cyan"/>
          <w:lang w:eastAsia="ko-KR"/>
        </w:rPr>
        <w:t xml:space="preserve">When </w:t>
      </w:r>
      <w:proofErr w:type="spellStart"/>
      <w:r w:rsidRPr="00D20A31">
        <w:rPr>
          <w:highlight w:val="cyan"/>
          <w:lang w:eastAsia="ko-KR"/>
        </w:rPr>
        <w:t>availableFlagIvDC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1, and one </w:t>
      </w:r>
      <w:r w:rsidRPr="00D20A31">
        <w:rPr>
          <w:highlight w:val="cyan"/>
          <w:lang w:eastAsia="ko-KR"/>
        </w:rPr>
        <w:t xml:space="preserve">or more </w:t>
      </w:r>
      <w:r w:rsidRPr="00D20A31">
        <w:rPr>
          <w:highlight w:val="cyan"/>
        </w:rPr>
        <w:t>of the following conditions is true,</w:t>
      </w:r>
    </w:p>
    <w:p w:rsidR="0061567F" w:rsidRPr="00D20A31" w:rsidRDefault="0061567F" w:rsidP="0061567F">
      <w:pPr>
        <w:pStyle w:val="3D3"/>
        <w:rPr>
          <w:highlight w:val="cyan"/>
        </w:rPr>
      </w:pPr>
      <w:r w:rsidRPr="0099643E">
        <w:rPr>
          <w:highlight w:val="cyan"/>
        </w:rPr>
        <w:t>availableFlagA1</w:t>
      </w:r>
      <w:r w:rsidRPr="00D20A31">
        <w:rPr>
          <w:highlight w:val="cyan"/>
          <w:lang w:eastAsia="ko-KR"/>
        </w:rPr>
        <w:t> = = 0, </w:t>
      </w:r>
    </w:p>
    <w:p w:rsidR="0061567F" w:rsidRPr="00D20A31" w:rsidRDefault="0061567F" w:rsidP="0061567F">
      <w:pPr>
        <w:pStyle w:val="3D3"/>
        <w:rPr>
          <w:highlight w:val="cyan"/>
        </w:rPr>
      </w:pPr>
      <w:proofErr w:type="gramStart"/>
      <w:r w:rsidRPr="0099643E">
        <w:rPr>
          <w:highlight w:val="cyan"/>
        </w:rPr>
        <w:t>predFlagLXA1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predFlagLX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, </w:t>
      </w:r>
      <w:r w:rsidRPr="00D20A31">
        <w:rPr>
          <w:highlight w:val="cyan"/>
        </w:rPr>
        <w:t>(with X being replaced by 0 and 1),</w:t>
      </w:r>
    </w:p>
    <w:p w:rsidR="0061567F" w:rsidRPr="00D20A31" w:rsidRDefault="0061567F" w:rsidP="0061567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mvLXA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  <w:lang w:eastAsia="ko-KR"/>
        </w:rPr>
        <w:t>mvLXIvDC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61567F" w:rsidRPr="00D20A31" w:rsidRDefault="0061567F" w:rsidP="0061567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refIdxLXA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refIdxLX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61567F" w:rsidRPr="00D20A31" w:rsidRDefault="0061567F" w:rsidP="0061567F">
      <w:pPr>
        <w:pStyle w:val="3N3"/>
        <w:rPr>
          <w:highlight w:val="cyan"/>
          <w:lang w:eastAsia="ko-KR"/>
        </w:rPr>
      </w:pPr>
      <w:proofErr w:type="gramStart"/>
      <w:r w:rsidRPr="00D20A31">
        <w:rPr>
          <w:highlight w:val="cyan"/>
          <w:lang w:eastAsia="ko-KR"/>
        </w:rPr>
        <w:t>and</w:t>
      </w:r>
      <w:proofErr w:type="gramEnd"/>
      <w:r w:rsidRPr="00D20A31">
        <w:rPr>
          <w:highlight w:val="cyan"/>
          <w:lang w:eastAsia="ko-KR"/>
        </w:rPr>
        <w:t xml:space="preserve"> one</w:t>
      </w:r>
      <w:r w:rsidRPr="005C394F">
        <w:rPr>
          <w:highlight w:val="cyan"/>
          <w:lang w:eastAsia="ko-KR"/>
        </w:rPr>
        <w:t xml:space="preserve"> </w:t>
      </w:r>
      <w:r w:rsidRPr="00D20A31">
        <w:rPr>
          <w:highlight w:val="cyan"/>
          <w:lang w:eastAsia="ko-KR"/>
        </w:rPr>
        <w:t>or more of the following conditions is true,</w:t>
      </w:r>
    </w:p>
    <w:p w:rsidR="0061567F" w:rsidRPr="00D20A31" w:rsidRDefault="0061567F" w:rsidP="0061567F">
      <w:pPr>
        <w:pStyle w:val="3D3"/>
        <w:rPr>
          <w:highlight w:val="cyan"/>
        </w:rPr>
      </w:pPr>
      <w:r w:rsidRPr="00D20A31">
        <w:rPr>
          <w:highlight w:val="cyan"/>
          <w:lang w:eastAsia="ko-KR"/>
        </w:rPr>
        <w:t>availableFlagB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  <w:lang w:eastAsia="ko-KR"/>
        </w:rPr>
        <w:t> = = 0,</w:t>
      </w:r>
    </w:p>
    <w:p w:rsidR="0061567F" w:rsidRPr="00D20A31" w:rsidRDefault="0061567F" w:rsidP="0061567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predFlagLXB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predFlagLX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, </w:t>
      </w:r>
      <w:r w:rsidRPr="00D20A31">
        <w:rPr>
          <w:highlight w:val="cyan"/>
        </w:rPr>
        <w:t>(with X being replaced by 0 and 1),</w:t>
      </w:r>
    </w:p>
    <w:p w:rsidR="0061567F" w:rsidRPr="00D20A31" w:rsidRDefault="0061567F" w:rsidP="0061567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mvLXB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  <w:lang w:eastAsia="ko-KR"/>
        </w:rPr>
        <w:t>mvLXIvDC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61567F" w:rsidRPr="00D20A31" w:rsidRDefault="0061567F" w:rsidP="0061567F">
      <w:pPr>
        <w:pStyle w:val="3D3"/>
        <w:rPr>
          <w:highlight w:val="cyan"/>
        </w:rPr>
      </w:pPr>
      <w:proofErr w:type="gramStart"/>
      <w:r w:rsidRPr="00D20A31">
        <w:rPr>
          <w:highlight w:val="cyan"/>
          <w:lang w:eastAsia="ko-KR"/>
        </w:rPr>
        <w:t>refIdxLXB</w:t>
      </w:r>
      <w:r w:rsidRPr="00D20A31">
        <w:rPr>
          <w:highlight w:val="cyan"/>
          <w:vertAlign w:val="subscript"/>
          <w:lang w:eastAsia="ko-KR"/>
        </w:rPr>
        <w:t>1</w:t>
      </w:r>
      <w:r w:rsidRPr="00D20A31">
        <w:rPr>
          <w:highlight w:val="cyan"/>
        </w:rPr>
        <w:t> ! </w:t>
      </w:r>
      <w:proofErr w:type="gramEnd"/>
      <w:r w:rsidRPr="00D20A31">
        <w:rPr>
          <w:highlight w:val="cyan"/>
        </w:rPr>
        <w:t>= </w:t>
      </w:r>
      <w:proofErr w:type="spellStart"/>
      <w:r w:rsidRPr="00D20A31">
        <w:rPr>
          <w:highlight w:val="cyan"/>
        </w:rPr>
        <w:t>refIdxLX</w:t>
      </w:r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vertAlign w:val="subscript"/>
          <w:lang w:eastAsia="ko-KR"/>
        </w:rPr>
        <w:t xml:space="preserve"> </w:t>
      </w:r>
      <w:r w:rsidRPr="00D20A31">
        <w:rPr>
          <w:highlight w:val="cyan"/>
        </w:rPr>
        <w:t>(with X being replaced by 0 and 1),</w:t>
      </w:r>
    </w:p>
    <w:p w:rsidR="0061567F" w:rsidRPr="00D20A31" w:rsidRDefault="0061567F" w:rsidP="0061567F">
      <w:pPr>
        <w:pStyle w:val="3N3"/>
        <w:rPr>
          <w:highlight w:val="cyan"/>
          <w:lang w:eastAsia="ko-KR"/>
        </w:rPr>
      </w:pPr>
      <w:proofErr w:type="gramStart"/>
      <w:r w:rsidRPr="00D20A31">
        <w:rPr>
          <w:highlight w:val="cyan"/>
        </w:rPr>
        <w:t>the</w:t>
      </w:r>
      <w:proofErr w:type="gramEnd"/>
      <w:r w:rsidRPr="00D20A31">
        <w:rPr>
          <w:highlight w:val="cyan"/>
        </w:rPr>
        <w:t xml:space="preserve"> entry </w:t>
      </w:r>
      <w:proofErr w:type="spellStart"/>
      <w:r w:rsidRPr="00D20A31">
        <w:rPr>
          <w:highlight w:val="cyan"/>
        </w:rPr>
        <w:t>mergeCandList</w:t>
      </w:r>
      <w:proofErr w:type="spellEnd"/>
      <w:r w:rsidRPr="00D20A31">
        <w:rPr>
          <w:highlight w:val="cyan"/>
        </w:rPr>
        <w:t>[ 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 ] is set equal to </w:t>
      </w:r>
      <w:proofErr w:type="spellStart"/>
      <w:r w:rsidRPr="00D20A31">
        <w:rPr>
          <w:highlight w:val="cyan"/>
          <w:lang w:eastAsia="ko-KR"/>
        </w:rPr>
        <w:t>IvDC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and the variable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increased by 1.</w:t>
      </w:r>
    </w:p>
    <w:p w:rsidR="0061567F" w:rsidRPr="00D20A31" w:rsidRDefault="0061567F" w:rsidP="0061567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availableFlagA</w:t>
      </w:r>
      <w:r w:rsidRPr="00D20A31">
        <w:rPr>
          <w:highlight w:val="cyan"/>
          <w:vertAlign w:val="subscript"/>
          <w:lang w:eastAsia="ko-KR"/>
        </w:rPr>
        <w:t>0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1, </w:t>
      </w:r>
      <w:r>
        <w:rPr>
          <w:highlight w:val="cyan"/>
        </w:rPr>
        <w:t xml:space="preserve">the </w:t>
      </w:r>
      <w:r w:rsidRPr="00392A35">
        <w:rPr>
          <w:highlight w:val="cyan"/>
        </w:rPr>
        <w:t>insertion process for a candidate from a potentially view synthesis predicted neighbour</w:t>
      </w:r>
      <w:r>
        <w:rPr>
          <w:highlight w:val="cyan"/>
        </w:rPr>
        <w:t xml:space="preserve">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F4518B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F4518B">
        <w:rPr>
          <w:highlight w:val="cyan"/>
        </w:rPr>
      </w:r>
      <w:r w:rsidR="00F4518B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F4518B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 w:rsidRPr="003207C9"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 w:rsidRPr="00D20A31">
        <w:rPr>
          <w:highlight w:val="cyan"/>
          <w:lang w:eastAsia="ko-KR"/>
        </w:rPr>
        <w:t>A</w:t>
      </w:r>
      <w:r>
        <w:rPr>
          <w:highlight w:val="cyan"/>
          <w:vertAlign w:val="subscript"/>
          <w:lang w:eastAsia="ko-KR"/>
        </w:rPr>
        <w:t>0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</w:t>
      </w:r>
      <w:r>
        <w:rPr>
          <w:highlight w:val="cyan"/>
          <w:lang w:eastAsia="ko-KR"/>
        </w:rPr>
        <w:t>location</w:t>
      </w:r>
      <w:r>
        <w:rPr>
          <w:highlight w:val="cyan"/>
        </w:rPr>
        <w:t xml:space="preserve"> </w:t>
      </w:r>
      <w:r w:rsidRPr="003207C9">
        <w:rPr>
          <w:highlight w:val="cyan"/>
          <w:lang w:eastAsia="ko-KR"/>
        </w:rPr>
        <w:t>( </w:t>
      </w:r>
      <w:proofErr w:type="spellStart"/>
      <w:r w:rsidRPr="003207C9">
        <w:rPr>
          <w:highlight w:val="cyan"/>
          <w:lang w:eastAsia="ko-KR"/>
        </w:rPr>
        <w:t>xP</w:t>
      </w:r>
      <w:proofErr w:type="spellEnd"/>
      <w:r w:rsidRPr="003207C9">
        <w:rPr>
          <w:highlight w:val="cyan"/>
          <w:lang w:eastAsia="ko-KR"/>
        </w:rPr>
        <w:t>, </w:t>
      </w:r>
      <w:proofErr w:type="spellStart"/>
      <w:r w:rsidRPr="003207C9">
        <w:rPr>
          <w:highlight w:val="cyan"/>
          <w:lang w:eastAsia="ko-KR"/>
        </w:rPr>
        <w:t>yP</w:t>
      </w:r>
      <w:proofErr w:type="spellEnd"/>
      <w:r w:rsidRPr="003207C9">
        <w:rPr>
          <w:highlight w:val="cyan"/>
          <w:lang w:eastAsia="ko-KR"/>
        </w:rPr>
        <w:t xml:space="preserve"> ), and </w:t>
      </w:r>
      <w:r>
        <w:rPr>
          <w:highlight w:val="cyan"/>
          <w:lang w:eastAsia="ko-KR"/>
        </w:rPr>
        <w:t xml:space="preserve">the </w:t>
      </w:r>
      <w:r w:rsidRPr="003207C9">
        <w:rPr>
          <w:highlight w:val="cyan"/>
          <w:lang w:eastAsia="ko-KR"/>
        </w:rPr>
        <w:t xml:space="preserve">variables </w:t>
      </w:r>
      <w:proofErr w:type="spellStart"/>
      <w:r w:rsidRPr="003207C9">
        <w:rPr>
          <w:highlight w:val="cyan"/>
        </w:rPr>
        <w:t>nPbW</w:t>
      </w:r>
      <w:proofErr w:type="spellEnd"/>
      <w:r w:rsidRPr="003207C9">
        <w:rPr>
          <w:highlight w:val="cyan"/>
        </w:rPr>
        <w:t xml:space="preserve"> and </w:t>
      </w:r>
      <w:proofErr w:type="spellStart"/>
      <w:r w:rsidRPr="003207C9">
        <w:rPr>
          <w:highlight w:val="cyan"/>
        </w:rPr>
        <w:t>nPbH</w:t>
      </w:r>
      <w:proofErr w:type="spellEnd"/>
      <w:r w:rsidRPr="003207C9">
        <w:rPr>
          <w:highlight w:val="cyan"/>
        </w:rPr>
        <w:t xml:space="preserve"> as the inputs</w:t>
      </w:r>
      <w:r w:rsidRPr="003207C9"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 w:rsidRPr="00D20A31">
        <w:rPr>
          <w:highlight w:val="cyan"/>
        </w:rPr>
        <w:t>.</w:t>
      </w:r>
    </w:p>
    <w:p w:rsidR="0061567F" w:rsidRPr="00D20A31" w:rsidRDefault="0061567F" w:rsidP="0061567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>When availableFlagB</w:t>
      </w:r>
      <w:r w:rsidRPr="00D20A31">
        <w:rPr>
          <w:highlight w:val="cyan"/>
          <w:vertAlign w:val="subscript"/>
          <w:lang w:eastAsia="ko-KR"/>
        </w:rPr>
        <w:t>2</w:t>
      </w:r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 and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less than 4 + </w:t>
      </w:r>
      <w:proofErr w:type="spellStart"/>
      <w:r>
        <w:rPr>
          <w:highlight w:val="cyan"/>
        </w:rPr>
        <w:t>iv_mv_pred_flag</w:t>
      </w:r>
      <w:proofErr w:type="spellEnd"/>
      <w:r w:rsidRPr="00B01DD0">
        <w:rPr>
          <w:highlight w:val="cyan"/>
        </w:rPr>
        <w:t>[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>
        <w:rPr>
          <w:highlight w:val="cyan"/>
        </w:rPr>
        <w:t> + </w:t>
      </w:r>
      <w:proofErr w:type="spellStart"/>
      <w:r>
        <w:rPr>
          <w:highlight w:val="cyan"/>
        </w:rPr>
        <w:t>DepthFlag</w:t>
      </w:r>
      <w:proofErr w:type="spellEnd"/>
      <w:r w:rsidRPr="00D20A31">
        <w:rPr>
          <w:highlight w:val="cyan"/>
        </w:rPr>
        <w:t xml:space="preserve">, </w:t>
      </w:r>
      <w:r>
        <w:rPr>
          <w:highlight w:val="cyan"/>
        </w:rPr>
        <w:t xml:space="preserve">the </w:t>
      </w:r>
      <w:r w:rsidRPr="00392A35">
        <w:rPr>
          <w:highlight w:val="cyan"/>
        </w:rPr>
        <w:t>insertion process for a candidate from a potentially view synthesis predicted neighbour</w:t>
      </w:r>
      <w:r>
        <w:rPr>
          <w:highlight w:val="cyan"/>
        </w:rPr>
        <w:t xml:space="preserve"> block as specified in </w:t>
      </w:r>
      <w:proofErr w:type="spellStart"/>
      <w:r>
        <w:rPr>
          <w:highlight w:val="cyan"/>
        </w:rPr>
        <w:t>subclause</w:t>
      </w:r>
      <w:proofErr w:type="spellEnd"/>
      <w:r>
        <w:rPr>
          <w:highlight w:val="cyan"/>
        </w:rPr>
        <w:t xml:space="preserve"> </w:t>
      </w:r>
      <w:r w:rsidR="00F4518B">
        <w:rPr>
          <w:highlight w:val="cyan"/>
        </w:rPr>
        <w:fldChar w:fldCharType="begin" w:fldLock="1"/>
      </w:r>
      <w:r>
        <w:rPr>
          <w:highlight w:val="cyan"/>
        </w:rPr>
        <w:instrText xml:space="preserve"> REF _Ref349918971 \r \h </w:instrText>
      </w:r>
      <w:r w:rsidR="00F4518B">
        <w:rPr>
          <w:highlight w:val="cyan"/>
        </w:rPr>
      </w:r>
      <w:r w:rsidR="00F4518B">
        <w:rPr>
          <w:highlight w:val="cyan"/>
        </w:rPr>
        <w:fldChar w:fldCharType="separate"/>
      </w:r>
      <w:r>
        <w:rPr>
          <w:highlight w:val="cyan"/>
        </w:rPr>
        <w:t>H.8.5.2.1.1.1</w:t>
      </w:r>
      <w:r w:rsidR="00F4518B">
        <w:rPr>
          <w:highlight w:val="cyan"/>
        </w:rPr>
        <w:fldChar w:fldCharType="end"/>
      </w:r>
      <w:r>
        <w:rPr>
          <w:highlight w:val="cyan"/>
        </w:rPr>
        <w:t xml:space="preserve"> is invoked with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, the variable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 w:rsidRPr="003207C9">
        <w:rPr>
          <w:highlight w:val="cyan"/>
          <w:lang w:eastAsia="ko-KR"/>
        </w:rPr>
        <w:t xml:space="preserve">, </w:t>
      </w:r>
      <w:r>
        <w:rPr>
          <w:highlight w:val="cyan"/>
        </w:rPr>
        <w:t xml:space="preserve">the candidate position indicator N being equal to </w:t>
      </w:r>
      <w:r>
        <w:rPr>
          <w:highlight w:val="cyan"/>
          <w:lang w:eastAsia="ko-KR"/>
        </w:rPr>
        <w:t>B</w:t>
      </w:r>
      <w:r>
        <w:rPr>
          <w:highlight w:val="cyan"/>
          <w:vertAlign w:val="subscript"/>
          <w:lang w:eastAsia="ko-KR"/>
        </w:rPr>
        <w:t>2</w:t>
      </w:r>
      <w:r>
        <w:rPr>
          <w:highlight w:val="cyan"/>
        </w:rPr>
        <w:t xml:space="preserve">, the </w:t>
      </w:r>
      <w:proofErr w:type="spellStart"/>
      <w:r>
        <w:rPr>
          <w:highlight w:val="cyan"/>
        </w:rPr>
        <w:t>luma</w:t>
      </w:r>
      <w:proofErr w:type="spellEnd"/>
      <w:r>
        <w:rPr>
          <w:highlight w:val="cyan"/>
        </w:rPr>
        <w:t xml:space="preserve"> location </w:t>
      </w:r>
      <w:r w:rsidRPr="003207C9">
        <w:rPr>
          <w:highlight w:val="cyan"/>
          <w:lang w:eastAsia="ko-KR"/>
        </w:rPr>
        <w:t>( </w:t>
      </w:r>
      <w:proofErr w:type="spellStart"/>
      <w:r w:rsidRPr="003207C9">
        <w:rPr>
          <w:highlight w:val="cyan"/>
          <w:lang w:eastAsia="ko-KR"/>
        </w:rPr>
        <w:t>xP</w:t>
      </w:r>
      <w:proofErr w:type="spellEnd"/>
      <w:r w:rsidRPr="003207C9">
        <w:rPr>
          <w:highlight w:val="cyan"/>
          <w:lang w:eastAsia="ko-KR"/>
        </w:rPr>
        <w:t>, </w:t>
      </w:r>
      <w:proofErr w:type="spellStart"/>
      <w:r w:rsidRPr="003207C9">
        <w:rPr>
          <w:highlight w:val="cyan"/>
          <w:lang w:eastAsia="ko-KR"/>
        </w:rPr>
        <w:t>yP</w:t>
      </w:r>
      <w:proofErr w:type="spellEnd"/>
      <w:r w:rsidRPr="003207C9">
        <w:rPr>
          <w:highlight w:val="cyan"/>
          <w:lang w:eastAsia="ko-KR"/>
        </w:rPr>
        <w:t xml:space="preserve"> ), and </w:t>
      </w:r>
      <w:r>
        <w:rPr>
          <w:highlight w:val="cyan"/>
          <w:lang w:eastAsia="ko-KR"/>
        </w:rPr>
        <w:t xml:space="preserve">the </w:t>
      </w:r>
      <w:r w:rsidRPr="003207C9">
        <w:rPr>
          <w:highlight w:val="cyan"/>
          <w:lang w:eastAsia="ko-KR"/>
        </w:rPr>
        <w:t xml:space="preserve">variables </w:t>
      </w:r>
      <w:proofErr w:type="spellStart"/>
      <w:r w:rsidRPr="003207C9">
        <w:rPr>
          <w:highlight w:val="cyan"/>
        </w:rPr>
        <w:t>nPbW</w:t>
      </w:r>
      <w:proofErr w:type="spellEnd"/>
      <w:r w:rsidRPr="003207C9">
        <w:rPr>
          <w:highlight w:val="cyan"/>
        </w:rPr>
        <w:t xml:space="preserve"> and </w:t>
      </w:r>
      <w:proofErr w:type="spellStart"/>
      <w:r w:rsidRPr="003207C9">
        <w:rPr>
          <w:highlight w:val="cyan"/>
        </w:rPr>
        <w:t>nPbH</w:t>
      </w:r>
      <w:proofErr w:type="spellEnd"/>
      <w:r w:rsidRPr="003207C9">
        <w:rPr>
          <w:highlight w:val="cyan"/>
        </w:rPr>
        <w:t xml:space="preserve"> as the inputs</w:t>
      </w:r>
      <w:r w:rsidRPr="003207C9">
        <w:rPr>
          <w:highlight w:val="cyan"/>
          <w:lang w:eastAsia="ko-KR"/>
        </w:rPr>
        <w:t xml:space="preserve"> </w:t>
      </w:r>
      <w:r>
        <w:rPr>
          <w:highlight w:val="cyan"/>
        </w:rPr>
        <w:t xml:space="preserve">and the outputs are the list </w:t>
      </w:r>
      <w:proofErr w:type="spellStart"/>
      <w:r>
        <w:rPr>
          <w:highlight w:val="cyan"/>
        </w:rPr>
        <w:t>mergeCandList</w:t>
      </w:r>
      <w:proofErr w:type="spellEnd"/>
      <w:r>
        <w:rPr>
          <w:highlight w:val="cyan"/>
        </w:rPr>
        <w:t xml:space="preserve">, the variable </w:t>
      </w:r>
      <w:proofErr w:type="spellStart"/>
      <w:r>
        <w:rPr>
          <w:highlight w:val="cyan"/>
        </w:rPr>
        <w:t>numMergeCand</w:t>
      </w:r>
      <w:proofErr w:type="spellEnd"/>
      <w:r>
        <w:rPr>
          <w:highlight w:val="cyan"/>
        </w:rPr>
        <w:t xml:space="preserve"> and the flag </w:t>
      </w:r>
      <w:proofErr w:type="spellStart"/>
      <w:r w:rsidRPr="003207C9">
        <w:rPr>
          <w:highlight w:val="cyan"/>
          <w:lang w:eastAsia="ko-KR"/>
        </w:rPr>
        <w:t>vspCandInListFlag</w:t>
      </w:r>
      <w:proofErr w:type="spellEnd"/>
      <w:r w:rsidRPr="00D20A31">
        <w:rPr>
          <w:highlight w:val="cyan"/>
        </w:rPr>
        <w:t>.</w:t>
      </w:r>
    </w:p>
    <w:p w:rsidR="0061567F" w:rsidRPr="009F7471" w:rsidRDefault="0061567F" w:rsidP="0061567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9F7471">
        <w:rPr>
          <w:highlight w:val="cyan"/>
          <w:lang w:eastAsia="ko-KR"/>
        </w:rPr>
        <w:t xml:space="preserve">When </w:t>
      </w:r>
      <w:proofErr w:type="spellStart"/>
      <w:r w:rsidRPr="009F7471">
        <w:rPr>
          <w:highlight w:val="cyan"/>
          <w:lang w:eastAsia="ko-KR"/>
        </w:rPr>
        <w:t>availableFlagVSP</w:t>
      </w:r>
      <w:proofErr w:type="spellEnd"/>
      <w:r w:rsidRPr="009F7471">
        <w:rPr>
          <w:highlight w:val="cyan"/>
          <w:lang w:eastAsia="ko-KR"/>
        </w:rPr>
        <w:t xml:space="preserve"> is equal to 1, </w:t>
      </w:r>
      <w:proofErr w:type="spellStart"/>
      <w:r w:rsidRPr="009F7471">
        <w:rPr>
          <w:highlight w:val="cyan"/>
          <w:lang w:eastAsia="ko-KR"/>
        </w:rPr>
        <w:t>numMergeCand</w:t>
      </w:r>
      <w:proofErr w:type="spellEnd"/>
      <w:r w:rsidRPr="009F7471">
        <w:rPr>
          <w:highlight w:val="cyan"/>
          <w:lang w:eastAsia="ko-KR"/>
        </w:rPr>
        <w:t xml:space="preserve"> is less than 4</w:t>
      </w:r>
      <w:r>
        <w:rPr>
          <w:highlight w:val="cyan"/>
          <w:lang w:eastAsia="ko-KR"/>
        </w:rPr>
        <w:t> </w:t>
      </w:r>
      <w:r w:rsidRPr="009F7471">
        <w:rPr>
          <w:highlight w:val="cyan"/>
          <w:lang w:eastAsia="ko-KR"/>
        </w:rPr>
        <w:t>+</w:t>
      </w:r>
      <w:r>
        <w:rPr>
          <w:highlight w:val="cyan"/>
          <w:lang w:eastAsia="ko-KR"/>
        </w:rPr>
        <w:t> </w:t>
      </w:r>
      <w:proofErr w:type="spellStart"/>
      <w:r>
        <w:rPr>
          <w:highlight w:val="cyan"/>
          <w:lang w:eastAsia="ko-KR"/>
        </w:rPr>
        <w:t>iv_mv_pred_flag</w:t>
      </w:r>
      <w:proofErr w:type="spellEnd"/>
      <w:r w:rsidRPr="00B01DD0">
        <w:rPr>
          <w:highlight w:val="cyan"/>
        </w:rPr>
        <w:t>[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>
        <w:rPr>
          <w:highlight w:val="cyan"/>
        </w:rPr>
        <w:t> + </w:t>
      </w:r>
      <w:proofErr w:type="spellStart"/>
      <w:r>
        <w:rPr>
          <w:highlight w:val="cyan"/>
        </w:rPr>
        <w:t>DepthFlag</w:t>
      </w:r>
      <w:proofErr w:type="spellEnd"/>
      <w:r w:rsidRPr="009F7471">
        <w:rPr>
          <w:highlight w:val="cyan"/>
          <w:lang w:eastAsia="ko-KR"/>
        </w:rPr>
        <w:t xml:space="preserve"> and </w:t>
      </w:r>
      <w:proofErr w:type="spellStart"/>
      <w:r w:rsidRPr="009F7471">
        <w:rPr>
          <w:highlight w:val="cyan"/>
          <w:lang w:eastAsia="ko-KR"/>
        </w:rPr>
        <w:t>vspCandInListFlag</w:t>
      </w:r>
      <w:proofErr w:type="spellEnd"/>
      <w:r w:rsidRPr="009F7471">
        <w:rPr>
          <w:highlight w:val="cyan"/>
          <w:lang w:eastAsia="ko-KR"/>
        </w:rPr>
        <w:t xml:space="preserve"> is 0, </w:t>
      </w:r>
      <w:proofErr w:type="spellStart"/>
      <w:r w:rsidRPr="009F7471">
        <w:rPr>
          <w:highlight w:val="cyan"/>
          <w:lang w:eastAsia="ko-KR"/>
        </w:rPr>
        <w:t>vspCandInListFlag</w:t>
      </w:r>
      <w:proofErr w:type="spellEnd"/>
      <w:r>
        <w:rPr>
          <w:highlight w:val="cyan"/>
          <w:lang w:eastAsia="ko-KR"/>
        </w:rPr>
        <w:t xml:space="preserve"> is set equal to 1</w:t>
      </w:r>
      <w:r w:rsidRPr="009F7471">
        <w:rPr>
          <w:highlight w:val="cyan"/>
          <w:lang w:eastAsia="ko-KR"/>
        </w:rPr>
        <w:t xml:space="preserve">, the entry </w:t>
      </w:r>
      <w:proofErr w:type="spellStart"/>
      <w:r w:rsidRPr="009F7471">
        <w:rPr>
          <w:highlight w:val="cyan"/>
          <w:lang w:eastAsia="ko-KR"/>
        </w:rPr>
        <w:t>mergeCandList</w:t>
      </w:r>
      <w:proofErr w:type="spellEnd"/>
      <w:r w:rsidRPr="009F7471">
        <w:rPr>
          <w:highlight w:val="cyan"/>
          <w:lang w:eastAsia="ko-KR"/>
        </w:rPr>
        <w:t>[</w:t>
      </w:r>
      <w:r>
        <w:rPr>
          <w:highlight w:val="cyan"/>
          <w:lang w:eastAsia="ko-KR"/>
        </w:rPr>
        <w:t> </w:t>
      </w:r>
      <w:proofErr w:type="spellStart"/>
      <w:r w:rsidRPr="009F7471"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> </w:t>
      </w:r>
      <w:r w:rsidRPr="009F7471">
        <w:rPr>
          <w:highlight w:val="cyan"/>
          <w:lang w:eastAsia="ko-KR"/>
        </w:rPr>
        <w:t>] is set equal to VSP</w:t>
      </w:r>
      <w:r>
        <w:rPr>
          <w:highlight w:val="cyan"/>
          <w:lang w:eastAsia="ko-KR"/>
        </w:rPr>
        <w:t xml:space="preserve"> and</w:t>
      </w:r>
      <w:r w:rsidRPr="009F7471">
        <w:rPr>
          <w:highlight w:val="cyan"/>
          <w:lang w:eastAsia="ko-KR"/>
        </w:rPr>
        <w:t xml:space="preserve"> the variable </w:t>
      </w:r>
      <w:proofErr w:type="spellStart"/>
      <w:r w:rsidRPr="009F7471">
        <w:rPr>
          <w:highlight w:val="cyan"/>
          <w:lang w:eastAsia="ko-KR"/>
        </w:rPr>
        <w:t>numMergeCand</w:t>
      </w:r>
      <w:proofErr w:type="spellEnd"/>
      <w:r w:rsidRPr="009F7471">
        <w:rPr>
          <w:highlight w:val="cyan"/>
          <w:lang w:eastAsia="ko-KR"/>
        </w:rPr>
        <w:t xml:space="preserve"> is increased by 1.</w:t>
      </w:r>
    </w:p>
    <w:p w:rsidR="0061567F" w:rsidRPr="00D20A31" w:rsidRDefault="0061567F" w:rsidP="0061567F">
      <w:pPr>
        <w:numPr>
          <w:ilvl w:val="1"/>
          <w:numId w:val="2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D20A31">
        <w:rPr>
          <w:highlight w:val="cyan"/>
          <w:lang w:eastAsia="ko-KR"/>
        </w:rPr>
        <w:t xml:space="preserve">When </w:t>
      </w:r>
      <w:proofErr w:type="spellStart"/>
      <w:r w:rsidRPr="00D20A31">
        <w:rPr>
          <w:highlight w:val="cyan"/>
          <w:lang w:eastAsia="ko-KR"/>
        </w:rPr>
        <w:t>availableFlagCol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highlight w:val="cyan"/>
        </w:rPr>
        <w:t xml:space="preserve">is equal to 1 and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less than 5 + </w:t>
      </w:r>
      <w:proofErr w:type="spellStart"/>
      <w:r>
        <w:rPr>
          <w:highlight w:val="cyan"/>
        </w:rPr>
        <w:t>iv_mv_pred_</w:t>
      </w:r>
      <w:proofErr w:type="gramStart"/>
      <w:r>
        <w:rPr>
          <w:highlight w:val="cyan"/>
        </w:rPr>
        <w:t>flag</w:t>
      </w:r>
      <w:proofErr w:type="spellEnd"/>
      <w:r w:rsidRPr="00B01DD0">
        <w:rPr>
          <w:highlight w:val="cyan"/>
        </w:rPr>
        <w:t>[</w:t>
      </w:r>
      <w:proofErr w:type="gramEnd"/>
      <w:r w:rsidRPr="00B01DD0">
        <w:rPr>
          <w:highlight w:val="cyan"/>
        </w:rPr>
        <w:t> </w:t>
      </w:r>
      <w:proofErr w:type="spellStart"/>
      <w:r w:rsidRPr="00B01DD0">
        <w:rPr>
          <w:highlight w:val="cyan"/>
        </w:rPr>
        <w:t>nuh_layer_id</w:t>
      </w:r>
      <w:proofErr w:type="spellEnd"/>
      <w:r w:rsidRPr="00B01DD0">
        <w:rPr>
          <w:highlight w:val="cyan"/>
        </w:rPr>
        <w:t> ]</w:t>
      </w:r>
      <w:r>
        <w:rPr>
          <w:highlight w:val="cyan"/>
        </w:rPr>
        <w:t> + </w:t>
      </w:r>
      <w:proofErr w:type="spellStart"/>
      <w:r>
        <w:rPr>
          <w:highlight w:val="cyan"/>
        </w:rPr>
        <w:t>DepthFlag</w:t>
      </w:r>
      <w:proofErr w:type="spellEnd"/>
      <w:r w:rsidRPr="00D20A31">
        <w:rPr>
          <w:highlight w:val="cyan"/>
        </w:rPr>
        <w:t xml:space="preserve">, the </w:t>
      </w:r>
      <w:r w:rsidRPr="00D20A31">
        <w:rPr>
          <w:highlight w:val="cyan"/>
          <w:lang w:eastAsia="ko-KR"/>
        </w:rPr>
        <w:t>entry</w:t>
      </w:r>
      <w:r w:rsidRPr="00D20A31">
        <w:rPr>
          <w:highlight w:val="cyan"/>
        </w:rPr>
        <w:t xml:space="preserve"> </w:t>
      </w:r>
      <w:proofErr w:type="spellStart"/>
      <w:r w:rsidRPr="00D20A31">
        <w:rPr>
          <w:highlight w:val="cyan"/>
        </w:rPr>
        <w:t>mergeCandList</w:t>
      </w:r>
      <w:proofErr w:type="spellEnd"/>
      <w:r w:rsidRPr="00D20A31">
        <w:rPr>
          <w:highlight w:val="cyan"/>
        </w:rPr>
        <w:t>[ 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 ] is set equal to </w:t>
      </w:r>
      <w:r w:rsidRPr="00D20A31">
        <w:rPr>
          <w:highlight w:val="cyan"/>
          <w:lang w:eastAsia="ko-KR"/>
        </w:rPr>
        <w:t xml:space="preserve">Col </w:t>
      </w:r>
      <w:r w:rsidRPr="00D20A31">
        <w:rPr>
          <w:highlight w:val="cyan"/>
        </w:rPr>
        <w:t xml:space="preserve">and the variable </w:t>
      </w:r>
      <w:proofErr w:type="spellStart"/>
      <w:r w:rsidRPr="00D20A31">
        <w:rPr>
          <w:highlight w:val="cyan"/>
        </w:rPr>
        <w:t>numMergeCand</w:t>
      </w:r>
      <w:proofErr w:type="spellEnd"/>
      <w:r w:rsidRPr="00D20A31">
        <w:rPr>
          <w:highlight w:val="cyan"/>
        </w:rPr>
        <w:t xml:space="preserve"> is increased by 1.</w:t>
      </w:r>
    </w:p>
    <w:p w:rsidR="0061567F" w:rsidRPr="00D20A31" w:rsidRDefault="0061567F" w:rsidP="0061567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A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</w:rPr>
        <w:t>,</w:t>
      </w:r>
      <w:r w:rsidRPr="00D20A31">
        <w:rPr>
          <w:strike/>
          <w:highlight w:val="cyan"/>
          <w:lang w:eastAsia="ko-KR"/>
        </w:rPr>
        <w:t xml:space="preserve"> if availableFlagA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61567F" w:rsidRPr="00D20A31" w:rsidRDefault="0061567F" w:rsidP="0061567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B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  <w:lang w:eastAsia="ko-KR"/>
        </w:rPr>
        <w:t>, if availableFlagB</w:t>
      </w:r>
      <w:r w:rsidRPr="00D20A31">
        <w:rPr>
          <w:strike/>
          <w:highlight w:val="cyan"/>
          <w:vertAlign w:val="subscript"/>
          <w:lang w:eastAsia="ko-KR"/>
        </w:rPr>
        <w:t>1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61567F" w:rsidRPr="00D20A31" w:rsidRDefault="0061567F" w:rsidP="0061567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B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  <w:lang w:eastAsia="ko-KR"/>
        </w:rPr>
        <w:t>, if availableFlagB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61567F" w:rsidRPr="00D20A31" w:rsidRDefault="0061567F" w:rsidP="0061567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A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</w:rPr>
        <w:t>,</w:t>
      </w:r>
      <w:r w:rsidRPr="00D20A31">
        <w:rPr>
          <w:strike/>
          <w:highlight w:val="cyan"/>
          <w:lang w:eastAsia="ko-KR"/>
        </w:rPr>
        <w:t xml:space="preserve"> if availableFlagA</w:t>
      </w:r>
      <w:r w:rsidRPr="00D20A31">
        <w:rPr>
          <w:strike/>
          <w:highlight w:val="cyan"/>
          <w:vertAlign w:val="subscript"/>
          <w:lang w:eastAsia="ko-KR"/>
        </w:rPr>
        <w:t>0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61567F" w:rsidRPr="00D20A31" w:rsidRDefault="0061567F" w:rsidP="0061567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>B</w:t>
      </w:r>
      <w:r w:rsidRPr="00D20A31">
        <w:rPr>
          <w:strike/>
          <w:highlight w:val="cyan"/>
          <w:vertAlign w:val="subscript"/>
          <w:lang w:eastAsia="ko-KR"/>
        </w:rPr>
        <w:t>2</w:t>
      </w:r>
      <w:r w:rsidRPr="00D20A31">
        <w:rPr>
          <w:strike/>
          <w:highlight w:val="cyan"/>
          <w:lang w:eastAsia="ko-KR"/>
        </w:rPr>
        <w:t>, if availableFlagB</w:t>
      </w:r>
      <w:r w:rsidRPr="00D20A31">
        <w:rPr>
          <w:strike/>
          <w:highlight w:val="cyan"/>
          <w:vertAlign w:val="subscript"/>
          <w:lang w:eastAsia="ko-KR"/>
        </w:rPr>
        <w:t>2</w:t>
      </w:r>
      <w:r w:rsidRPr="00D20A31">
        <w:rPr>
          <w:strike/>
          <w:highlight w:val="cyan"/>
          <w:lang w:eastAsia="ko-KR"/>
        </w:rPr>
        <w:t xml:space="preserve"> is equal to 1</w:t>
      </w:r>
    </w:p>
    <w:p w:rsidR="0061567F" w:rsidRPr="00D20A31" w:rsidRDefault="0061567F" w:rsidP="0061567F">
      <w:pPr>
        <w:numPr>
          <w:ilvl w:val="0"/>
          <w:numId w:val="1"/>
        </w:numPr>
        <w:tabs>
          <w:tab w:val="left" w:pos="284"/>
          <w:tab w:val="left" w:pos="432"/>
        </w:tabs>
        <w:ind w:left="709"/>
        <w:rPr>
          <w:strike/>
          <w:highlight w:val="cyan"/>
          <w:lang w:eastAsia="ko-KR"/>
        </w:rPr>
      </w:pPr>
      <w:r w:rsidRPr="00D20A31">
        <w:rPr>
          <w:strike/>
          <w:highlight w:val="cyan"/>
          <w:lang w:eastAsia="ko-KR"/>
        </w:rPr>
        <w:t xml:space="preserve">Col, if </w:t>
      </w:r>
      <w:proofErr w:type="spellStart"/>
      <w:r w:rsidRPr="00D20A31">
        <w:rPr>
          <w:strike/>
          <w:highlight w:val="cyan"/>
          <w:lang w:eastAsia="ko-KR"/>
        </w:rPr>
        <w:t>availableFlagCol</w:t>
      </w:r>
      <w:proofErr w:type="spellEnd"/>
      <w:r w:rsidRPr="00D20A31">
        <w:rPr>
          <w:strike/>
          <w:highlight w:val="cyan"/>
          <w:lang w:eastAsia="ko-KR"/>
        </w:rPr>
        <w:t xml:space="preserve"> is equal to 1</w:t>
      </w:r>
    </w:p>
    <w:p w:rsidR="0061567F" w:rsidRPr="00F60F40" w:rsidRDefault="0061567F" w:rsidP="0061567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variable </w:t>
      </w:r>
      <w:proofErr w:type="spellStart"/>
      <w:r w:rsidRPr="00D20A31">
        <w:rPr>
          <w:strike/>
          <w:highlight w:val="cyan"/>
          <w:lang w:eastAsia="ko-KR"/>
        </w:rPr>
        <w:t>numMergeCand</w:t>
      </w:r>
      <w:proofErr w:type="spellEnd"/>
      <w:r w:rsidRPr="00D20A31">
        <w:rPr>
          <w:strike/>
          <w:highlight w:val="cyan"/>
          <w:lang w:eastAsia="ko-KR"/>
        </w:rPr>
        <w:t xml:space="preserve"> and 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 xml:space="preserve"> </w:t>
      </w:r>
      <w:r w:rsidRPr="00D20A31">
        <w:rPr>
          <w:strike/>
          <w:highlight w:val="cyan"/>
          <w:lang w:eastAsia="ko-KR"/>
        </w:rPr>
        <w:t xml:space="preserve">are </w:t>
      </w:r>
      <w:r w:rsidRPr="00D20A31">
        <w:rPr>
          <w:highlight w:val="cyan"/>
          <w:lang w:eastAsia="ko-KR"/>
        </w:rPr>
        <w:t xml:space="preserve">is </w:t>
      </w:r>
      <w:r w:rsidRPr="00F60F40">
        <w:rPr>
          <w:lang w:eastAsia="ko-KR"/>
        </w:rPr>
        <w:t xml:space="preserve">set </w:t>
      </w:r>
      <w:r w:rsidRPr="00D20A31">
        <w:rPr>
          <w:highlight w:val="cyan"/>
          <w:lang w:eastAsia="ko-KR"/>
        </w:rPr>
        <w:t xml:space="preserve">equal to </w:t>
      </w:r>
      <w:proofErr w:type="spellStart"/>
      <w:r w:rsidRPr="00D20A31">
        <w:rPr>
          <w:highlight w:val="cyan"/>
          <w:lang w:eastAsia="ko-KR"/>
        </w:rPr>
        <w:t>numMergeCand</w:t>
      </w:r>
      <w:proofErr w:type="spellEnd"/>
      <w:r w:rsidRPr="00D20A31">
        <w:rPr>
          <w:highlight w:val="cyan"/>
          <w:lang w:eastAsia="ko-KR"/>
        </w:rPr>
        <w:t xml:space="preserve"> </w:t>
      </w:r>
      <w:r w:rsidRPr="00D20A31">
        <w:rPr>
          <w:strike/>
          <w:highlight w:val="cyan"/>
          <w:lang w:eastAsia="ko-KR"/>
        </w:rPr>
        <w:t xml:space="preserve">to the number of merging candidates in the </w:t>
      </w:r>
      <w:proofErr w:type="spellStart"/>
      <w:r w:rsidRPr="00D20A31">
        <w:rPr>
          <w:strike/>
          <w:highlight w:val="cyan"/>
          <w:lang w:eastAsia="ko-KR"/>
        </w:rPr>
        <w:t>mergeCandList</w:t>
      </w:r>
      <w:proofErr w:type="spellEnd"/>
      <w:r w:rsidRPr="00F60F40">
        <w:rPr>
          <w:lang w:eastAsia="ko-KR"/>
        </w:rPr>
        <w:t>.</w:t>
      </w:r>
    </w:p>
    <w:p w:rsidR="0061567F" w:rsidRPr="00F60F40" w:rsidRDefault="0061567F" w:rsidP="0061567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When </w:t>
      </w:r>
      <w:proofErr w:type="spellStart"/>
      <w:r w:rsidRPr="00F60F40">
        <w:rPr>
          <w:lang w:eastAsia="ko-KR"/>
        </w:rPr>
        <w:t>slice_type</w:t>
      </w:r>
      <w:proofErr w:type="spellEnd"/>
      <w:r w:rsidRPr="00F60F40">
        <w:rPr>
          <w:lang w:eastAsia="ko-KR"/>
        </w:rPr>
        <w:t xml:space="preserve"> is equal to B, the </w:t>
      </w:r>
      <w:r w:rsidRPr="00F60F40">
        <w:t>derivation process</w:t>
      </w:r>
      <w:r w:rsidRPr="00F60F40">
        <w:rPr>
          <w:lang w:eastAsia="ko-KR"/>
        </w:rPr>
        <w:t xml:space="preserve"> for combined bi-predictive merging candidates specified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Pr="00B82A1A">
        <w:rPr>
          <w:highlight w:val="yellow"/>
        </w:rPr>
        <w:t>8.5.2.1.3</w:t>
      </w:r>
      <w:r w:rsidRPr="00F60F40">
        <w:rPr>
          <w:lang w:eastAsia="ko-KR"/>
        </w:rPr>
        <w:t xml:space="preserve"> is invoked with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the reference indices refIdxL0N and refIdxL1N, </w:t>
      </w:r>
      <w:r w:rsidRPr="00F60F40">
        <w:t>the prediction list utilization flags predFlagL0N and predFlagL1N</w:t>
      </w:r>
      <w:r w:rsidRPr="00F60F40">
        <w:rPr>
          <w:lang w:eastAsia="ko-KR"/>
        </w:rPr>
        <w:t xml:space="preserve">, the motion vectors </w:t>
      </w:r>
      <w:r w:rsidRPr="00F60F40">
        <w:rPr>
          <w:lang w:eastAsia="ko-KR"/>
        </w:rPr>
        <w:lastRenderedPageBreak/>
        <w:t xml:space="preserve">mvL0N and mvL1N of </w:t>
      </w:r>
      <w:r w:rsidRPr="00F60F40">
        <w:t xml:space="preserve">every candidate N being in </w:t>
      </w:r>
      <w:proofErr w:type="spellStart"/>
      <w:r w:rsidRPr="00F60F40">
        <w:t>mergeCandList</w:t>
      </w:r>
      <w:proofErr w:type="spellEnd"/>
      <w:r w:rsidRPr="00F60F40">
        <w:t>,</w:t>
      </w:r>
      <w:r w:rsidRPr="00F60F40">
        <w:rPr>
          <w:lang w:eastAsia="ko-KR"/>
        </w:rPr>
        <w:t xml:space="preserve">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 xml:space="preserve"> and 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 xml:space="preserve"> given as input and the output is assigned to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>, the reference indices refIdxL0combCand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and refIdxL1combCand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, </w:t>
      </w:r>
      <w:r w:rsidRPr="00F60F40">
        <w:t>the prediction list utilization flags predFlagL0</w:t>
      </w:r>
      <w:r w:rsidRPr="00F60F40">
        <w:rPr>
          <w:lang w:eastAsia="ko-KR"/>
        </w:rPr>
        <w:t>combCand</w:t>
      </w:r>
      <w:r w:rsidRPr="00F60F40">
        <w:rPr>
          <w:vertAlign w:val="subscript"/>
          <w:lang w:eastAsia="ko-KR"/>
        </w:rPr>
        <w:t>k</w:t>
      </w:r>
      <w:r w:rsidRPr="00F60F40">
        <w:t xml:space="preserve"> and predFlagL1</w:t>
      </w:r>
      <w:r w:rsidRPr="00F60F40">
        <w:rPr>
          <w:lang w:eastAsia="ko-KR"/>
        </w:rPr>
        <w:t>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and the motion vectors mvL0combCand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and mvL1combCand</w:t>
      </w:r>
      <w:r w:rsidRPr="00F60F40">
        <w:rPr>
          <w:vertAlign w:val="subscript"/>
          <w:lang w:eastAsia="ko-KR"/>
        </w:rPr>
        <w:t>k</w:t>
      </w:r>
      <w:r w:rsidRPr="00F60F40">
        <w:rPr>
          <w:lang w:eastAsia="ko-KR"/>
        </w:rPr>
        <w:t xml:space="preserve"> of </w:t>
      </w:r>
      <w:r w:rsidRPr="00F60F40">
        <w:t xml:space="preserve">every new candidate </w:t>
      </w:r>
      <w:proofErr w:type="spellStart"/>
      <w:r w:rsidRPr="00F60F40">
        <w:rPr>
          <w:lang w:eastAsia="ko-KR"/>
        </w:rPr>
        <w:t>combCand</w:t>
      </w:r>
      <w:r w:rsidRPr="00F60F40">
        <w:rPr>
          <w:vertAlign w:val="subscript"/>
          <w:lang w:eastAsia="ko-KR"/>
        </w:rPr>
        <w:t>k</w:t>
      </w:r>
      <w:proofErr w:type="spellEnd"/>
      <w:r w:rsidRPr="00F60F40">
        <w:t xml:space="preserve"> being added in </w:t>
      </w:r>
      <w:proofErr w:type="spellStart"/>
      <w:r w:rsidRPr="00F60F40">
        <w:t>mergeCandList</w:t>
      </w:r>
      <w:proofErr w:type="spellEnd"/>
      <w:r w:rsidRPr="00F60F40">
        <w:t xml:space="preserve">. The number of candidates being added </w:t>
      </w:r>
      <w:proofErr w:type="spellStart"/>
      <w:r w:rsidRPr="00F60F40">
        <w:t>numCombMergeCand</w:t>
      </w:r>
      <w:proofErr w:type="spellEnd"/>
      <w:r w:rsidRPr="00F60F40">
        <w:t xml:space="preserve"> is set equal to </w:t>
      </w:r>
      <w:proofErr w:type="gramStart"/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numMergeCand</w:t>
      </w:r>
      <w:proofErr w:type="spellEnd"/>
      <w:proofErr w:type="gramEnd"/>
      <w:r w:rsidRPr="00F60F40">
        <w:rPr>
          <w:lang w:eastAsia="ko-KR"/>
        </w:rPr>
        <w:t> – 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 xml:space="preserve"> ). </w:t>
      </w:r>
      <w:r w:rsidRPr="00F60F40">
        <w:t xml:space="preserve">When </w:t>
      </w:r>
      <w:proofErr w:type="spellStart"/>
      <w:r w:rsidRPr="00F60F40">
        <w:t>numCombMergeCand</w:t>
      </w:r>
      <w:proofErr w:type="spellEnd"/>
      <w:r w:rsidRPr="00F60F40">
        <w:t xml:space="preserve"> is greater than 0,</w:t>
      </w:r>
      <w:r w:rsidRPr="00F60F40">
        <w:rPr>
          <w:lang w:eastAsia="ko-KR"/>
        </w:rPr>
        <w:t xml:space="preserve"> k ranges from 0 to </w:t>
      </w:r>
      <w:proofErr w:type="spellStart"/>
      <w:r w:rsidRPr="00F60F40">
        <w:t>numCombMergeCand</w:t>
      </w:r>
      <w:proofErr w:type="spellEnd"/>
      <w:r w:rsidRPr="00F60F40">
        <w:t> − 1, inclusive</w:t>
      </w:r>
      <w:r w:rsidRPr="00F60F40">
        <w:rPr>
          <w:lang w:eastAsia="ko-KR"/>
        </w:rPr>
        <w:t>.</w:t>
      </w:r>
    </w:p>
    <w:p w:rsidR="0061567F" w:rsidRPr="00F60F40" w:rsidRDefault="0061567F" w:rsidP="0061567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</w:t>
      </w:r>
      <w:r w:rsidRPr="00F60F40">
        <w:t>derivation process</w:t>
      </w:r>
      <w:r w:rsidRPr="00F60F40">
        <w:rPr>
          <w:lang w:eastAsia="ko-KR"/>
        </w:rPr>
        <w:t xml:space="preserve"> for zero motion vector merging candidates specified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Pr="00B82A1A">
        <w:rPr>
          <w:highlight w:val="yellow"/>
          <w:lang w:eastAsia="ko-KR"/>
        </w:rPr>
        <w:t>8.5.2.1.4</w:t>
      </w:r>
      <w:r w:rsidRPr="00F60F40">
        <w:rPr>
          <w:lang w:eastAsia="ko-KR"/>
        </w:rPr>
        <w:t xml:space="preserve"> is invoked with the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the reference indices refIdxL0N and refIdxL1N, the prediction list utilization flags predFlagL0N and predFlagL1N, the motion vectors mvL0N and mvL1N of every candidate N being in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 and the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 xml:space="preserve"> as the inputs and the output is assigned to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numMergeCand</w:t>
      </w:r>
      <w:proofErr w:type="spellEnd"/>
      <w:r w:rsidRPr="00F60F40">
        <w:rPr>
          <w:lang w:eastAsia="ko-KR"/>
        </w:rPr>
        <w:t>, the reference indices refIdxL0zeroCand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and refIdxL1zeroCand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>, the prediction list utilization flags predFlagL0zeroCand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and predFlagL1zeroCand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>, the motion vectors mvL0zeroCand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and mvL1zeroCand</w:t>
      </w:r>
      <w:r w:rsidRPr="00F60F40">
        <w:rPr>
          <w:vertAlign w:val="subscript"/>
          <w:lang w:eastAsia="ko-KR"/>
        </w:rPr>
        <w:t>m</w:t>
      </w:r>
      <w:r w:rsidRPr="00F60F40">
        <w:rPr>
          <w:lang w:eastAsia="ko-KR"/>
        </w:rPr>
        <w:t xml:space="preserve"> of every new candidate </w:t>
      </w:r>
      <w:proofErr w:type="spellStart"/>
      <w:r w:rsidRPr="00F60F40">
        <w:rPr>
          <w:lang w:eastAsia="ko-KR"/>
        </w:rPr>
        <w:t>zeroCand</w:t>
      </w:r>
      <w:r w:rsidRPr="00F60F40">
        <w:rPr>
          <w:vertAlign w:val="subscript"/>
          <w:lang w:eastAsia="ko-KR"/>
        </w:rPr>
        <w:t>m</w:t>
      </w:r>
      <w:proofErr w:type="spellEnd"/>
      <w:r w:rsidRPr="00F60F40">
        <w:rPr>
          <w:lang w:eastAsia="ko-KR"/>
        </w:rPr>
        <w:t xml:space="preserve"> being added in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t xml:space="preserve">. The number of candidates being added </w:t>
      </w:r>
      <w:proofErr w:type="spellStart"/>
      <w:r w:rsidRPr="00F60F40">
        <w:t>numZeroMergeCand</w:t>
      </w:r>
      <w:proofErr w:type="spellEnd"/>
      <w:r w:rsidRPr="00F60F40">
        <w:t xml:space="preserve"> is set equal to </w:t>
      </w:r>
      <w:proofErr w:type="gramStart"/>
      <w:r w:rsidRPr="00F60F40">
        <w:rPr>
          <w:lang w:eastAsia="ko-KR"/>
        </w:rPr>
        <w:t>( </w:t>
      </w:r>
      <w:proofErr w:type="spellStart"/>
      <w:r w:rsidRPr="00F60F40">
        <w:rPr>
          <w:lang w:eastAsia="ko-KR"/>
        </w:rPr>
        <w:t>numMergeCand</w:t>
      </w:r>
      <w:proofErr w:type="spellEnd"/>
      <w:proofErr w:type="gramEnd"/>
      <w:r w:rsidRPr="00F60F40">
        <w:rPr>
          <w:lang w:eastAsia="ko-KR"/>
        </w:rPr>
        <w:t> – </w:t>
      </w:r>
      <w:proofErr w:type="spellStart"/>
      <w:r w:rsidRPr="00F60F40">
        <w:rPr>
          <w:lang w:eastAsia="ko-KR"/>
        </w:rPr>
        <w:t>numOrigMergeCand</w:t>
      </w:r>
      <w:proofErr w:type="spellEnd"/>
      <w:r w:rsidRPr="00F60F40">
        <w:rPr>
          <w:lang w:eastAsia="ko-KR"/>
        </w:rPr>
        <w:t> – </w:t>
      </w:r>
      <w:proofErr w:type="spellStart"/>
      <w:r w:rsidRPr="00F60F40">
        <w:rPr>
          <w:lang w:eastAsia="ko-KR"/>
        </w:rPr>
        <w:t>numCombMergeCand</w:t>
      </w:r>
      <w:proofErr w:type="spellEnd"/>
      <w:r w:rsidRPr="00F60F40">
        <w:rPr>
          <w:lang w:eastAsia="ko-KR"/>
        </w:rPr>
        <w:t xml:space="preserve"> ). </w:t>
      </w:r>
      <w:r w:rsidRPr="00F60F40">
        <w:t xml:space="preserve">When </w:t>
      </w:r>
      <w:proofErr w:type="spellStart"/>
      <w:r w:rsidRPr="00F60F40">
        <w:t>numZeroMergeCand</w:t>
      </w:r>
      <w:proofErr w:type="spellEnd"/>
      <w:r w:rsidRPr="00F60F40">
        <w:t xml:space="preserve"> is greater than 0,</w:t>
      </w:r>
      <w:r w:rsidRPr="00F60F40">
        <w:rPr>
          <w:lang w:eastAsia="ko-KR"/>
        </w:rPr>
        <w:t xml:space="preserve"> m ranges from 0 to </w:t>
      </w:r>
      <w:proofErr w:type="spellStart"/>
      <w:r w:rsidRPr="00F60F40">
        <w:t>numZeroMergeCand</w:t>
      </w:r>
      <w:proofErr w:type="spellEnd"/>
      <w:r w:rsidRPr="00F60F40">
        <w:t> − 1, inclusive</w:t>
      </w:r>
      <w:r w:rsidRPr="00F60F40">
        <w:rPr>
          <w:lang w:eastAsia="ko-KR"/>
        </w:rPr>
        <w:t>.</w:t>
      </w:r>
    </w:p>
    <w:p w:rsidR="0061567F" w:rsidRPr="00F60F40" w:rsidRDefault="0061567F" w:rsidP="0061567F">
      <w:pPr>
        <w:pStyle w:val="3U1"/>
        <w:numPr>
          <w:ilvl w:val="1"/>
          <w:numId w:val="9"/>
        </w:numPr>
        <w:rPr>
          <w:lang w:eastAsia="ko-KR"/>
        </w:rPr>
      </w:pPr>
      <w:r w:rsidRPr="00F60F40">
        <w:rPr>
          <w:lang w:eastAsia="ko-KR"/>
        </w:rPr>
        <w:t xml:space="preserve">The following assignments are made with N being the candidate at position </w:t>
      </w: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F60F40">
        <w:rPr>
          <w:lang w:eastAsia="ko-KR"/>
        </w:rPr>
        <w:t xml:space="preserve"> in the merging candidate list 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 xml:space="preserve"> ( N = </w:t>
      </w:r>
      <w:proofErr w:type="spellStart"/>
      <w:r w:rsidRPr="00F60F40">
        <w:rPr>
          <w:lang w:eastAsia="ko-KR"/>
        </w:rPr>
        <w:t>mergeCandList</w:t>
      </w:r>
      <w:proofErr w:type="spellEnd"/>
      <w:r w:rsidRPr="00F60F40">
        <w:rPr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F60F40">
        <w:rPr>
          <w:lang w:eastAsia="ko-KR"/>
        </w:rPr>
        <w:t> ] ) and X being replaced by 0 or 1:</w:t>
      </w:r>
    </w:p>
    <w:p w:rsidR="0061567F" w:rsidRPr="00F60F40" w:rsidRDefault="0061567F" w:rsidP="0061567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mvLX</w:t>
      </w:r>
      <w:proofErr w:type="spellEnd"/>
      <w:r w:rsidRPr="00F60F40">
        <w:rPr>
          <w:lang w:eastAsia="ko-KR"/>
        </w:rPr>
        <w:t>[ 0 ] = </w:t>
      </w:r>
      <w:proofErr w:type="spellStart"/>
      <w:r w:rsidRPr="00F60F40">
        <w:rPr>
          <w:lang w:eastAsia="ko-KR"/>
        </w:rPr>
        <w:t>mvLXN</w:t>
      </w:r>
      <w:proofErr w:type="spellEnd"/>
      <w:r w:rsidRPr="00F60F40">
        <w:rPr>
          <w:lang w:eastAsia="ko-KR"/>
        </w:rPr>
        <w:t>[ 0 ]</w:t>
      </w:r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F4518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518B">
        <w:rPr>
          <w:lang w:eastAsia="ko-KR"/>
        </w:rPr>
      </w:r>
      <w:r w:rsidR="00F4518B">
        <w:rPr>
          <w:lang w:eastAsia="ko-KR"/>
        </w:rPr>
        <w:fldChar w:fldCharType="separate"/>
      </w:r>
      <w:r>
        <w:rPr>
          <w:lang w:eastAsia="ko-KR"/>
        </w:rPr>
        <w:t>H</w:t>
      </w:r>
      <w:r w:rsidR="00F4518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4518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4518B" w:rsidRPr="00F60F40">
        <w:rPr>
          <w:lang w:eastAsia="ko-KR"/>
        </w:rPr>
        <w:fldChar w:fldCharType="separate"/>
      </w:r>
      <w:r>
        <w:rPr>
          <w:noProof/>
          <w:lang w:eastAsia="ko-KR"/>
        </w:rPr>
        <w:t>87</w:t>
      </w:r>
      <w:r w:rsidR="00F4518B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61567F" w:rsidRPr="00F60F40" w:rsidRDefault="0061567F" w:rsidP="0061567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mvLX</w:t>
      </w:r>
      <w:proofErr w:type="spellEnd"/>
      <w:r w:rsidRPr="00F60F40">
        <w:rPr>
          <w:lang w:eastAsia="ko-KR"/>
        </w:rPr>
        <w:t>[ 1 ] = </w:t>
      </w:r>
      <w:proofErr w:type="spellStart"/>
      <w:r w:rsidRPr="00F60F40">
        <w:rPr>
          <w:lang w:eastAsia="ko-KR"/>
        </w:rPr>
        <w:t>mvLXN</w:t>
      </w:r>
      <w:proofErr w:type="spellEnd"/>
      <w:r w:rsidRPr="00F60F40">
        <w:rPr>
          <w:lang w:eastAsia="ko-KR"/>
        </w:rPr>
        <w:t>[ 1 ]</w:t>
      </w:r>
      <w:r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F4518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518B">
        <w:rPr>
          <w:lang w:eastAsia="ko-KR"/>
        </w:rPr>
      </w:r>
      <w:r w:rsidR="00F4518B">
        <w:rPr>
          <w:lang w:eastAsia="ko-KR"/>
        </w:rPr>
        <w:fldChar w:fldCharType="separate"/>
      </w:r>
      <w:r>
        <w:rPr>
          <w:lang w:eastAsia="ko-KR"/>
        </w:rPr>
        <w:t>H</w:t>
      </w:r>
      <w:r w:rsidR="00F4518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4518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4518B" w:rsidRPr="00F60F40">
        <w:rPr>
          <w:lang w:eastAsia="ko-KR"/>
        </w:rPr>
        <w:fldChar w:fldCharType="separate"/>
      </w:r>
      <w:r>
        <w:rPr>
          <w:noProof/>
          <w:lang w:eastAsia="ko-KR"/>
        </w:rPr>
        <w:t>88</w:t>
      </w:r>
      <w:r w:rsidR="00F4518B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61567F" w:rsidRPr="00F60F40" w:rsidRDefault="0061567F" w:rsidP="0061567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refIdxLXN</w:t>
      </w:r>
      <w:proofErr w:type="spellEnd"/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F4518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518B">
        <w:rPr>
          <w:lang w:eastAsia="ko-KR"/>
        </w:rPr>
      </w:r>
      <w:r w:rsidR="00F4518B">
        <w:rPr>
          <w:lang w:eastAsia="ko-KR"/>
        </w:rPr>
        <w:fldChar w:fldCharType="separate"/>
      </w:r>
      <w:r>
        <w:rPr>
          <w:lang w:eastAsia="ko-KR"/>
        </w:rPr>
        <w:t>H</w:t>
      </w:r>
      <w:r w:rsidR="00F4518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4518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4518B" w:rsidRPr="00F60F40">
        <w:rPr>
          <w:lang w:eastAsia="ko-KR"/>
        </w:rPr>
        <w:fldChar w:fldCharType="separate"/>
      </w:r>
      <w:r>
        <w:rPr>
          <w:noProof/>
          <w:lang w:eastAsia="ko-KR"/>
        </w:rPr>
        <w:t>89</w:t>
      </w:r>
      <w:r w:rsidR="00F4518B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61567F" w:rsidRPr="00F60F40" w:rsidRDefault="0061567F" w:rsidP="0061567F">
      <w:pPr>
        <w:pStyle w:val="3E3"/>
        <w:rPr>
          <w:lang w:eastAsia="ko-KR"/>
        </w:rPr>
      </w:pPr>
      <w:proofErr w:type="spellStart"/>
      <w:r w:rsidRPr="00F60F40">
        <w:rPr>
          <w:lang w:eastAsia="ko-KR"/>
        </w:rPr>
        <w:t>predFlagLX</w:t>
      </w:r>
      <w:proofErr w:type="spellEnd"/>
      <w:r w:rsidRPr="00F60F40">
        <w:rPr>
          <w:lang w:eastAsia="ko-KR"/>
        </w:rPr>
        <w:t> = </w:t>
      </w:r>
      <w:proofErr w:type="spellStart"/>
      <w:r w:rsidRPr="00F60F40">
        <w:rPr>
          <w:lang w:eastAsia="ko-KR"/>
        </w:rPr>
        <w:t>predFlagLXN</w:t>
      </w:r>
      <w:proofErr w:type="spellEnd"/>
      <w:r>
        <w:rPr>
          <w:lang w:eastAsia="ko-KR"/>
        </w:rPr>
        <w:tab/>
      </w:r>
      <w:r w:rsidRPr="00F60F40">
        <w:rPr>
          <w:lang w:eastAsia="ko-KR"/>
        </w:rPr>
        <w:tab/>
        <w:t>(</w:t>
      </w:r>
      <w:r w:rsidR="00F4518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518B">
        <w:rPr>
          <w:lang w:eastAsia="ko-KR"/>
        </w:rPr>
      </w:r>
      <w:r w:rsidR="00F4518B">
        <w:rPr>
          <w:lang w:eastAsia="ko-KR"/>
        </w:rPr>
        <w:fldChar w:fldCharType="separate"/>
      </w:r>
      <w:r>
        <w:rPr>
          <w:lang w:eastAsia="ko-KR"/>
        </w:rPr>
        <w:t>H</w:t>
      </w:r>
      <w:r w:rsidR="00F4518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4518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4518B" w:rsidRPr="00F60F40">
        <w:rPr>
          <w:lang w:eastAsia="ko-KR"/>
        </w:rPr>
        <w:fldChar w:fldCharType="separate"/>
      </w:r>
      <w:r>
        <w:rPr>
          <w:noProof/>
          <w:lang w:eastAsia="ko-KR"/>
        </w:rPr>
        <w:t>90</w:t>
      </w:r>
      <w:r w:rsidR="00F4518B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61567F" w:rsidRPr="00F60F40" w:rsidRDefault="0061567F" w:rsidP="0061567F">
      <w:pPr>
        <w:pStyle w:val="3U1"/>
        <w:numPr>
          <w:ilvl w:val="1"/>
          <w:numId w:val="9"/>
        </w:numPr>
        <w:rPr>
          <w:lang w:eastAsia="ko-KR"/>
        </w:rPr>
      </w:pPr>
      <w:r w:rsidRPr="00F60F40">
        <w:t xml:space="preserve">When </w:t>
      </w:r>
      <w:r w:rsidRPr="00F60F40">
        <w:rPr>
          <w:lang w:eastAsia="ko-KR"/>
        </w:rPr>
        <w:t>predFlagL0</w:t>
      </w:r>
      <w:r w:rsidRPr="00F60F40">
        <w:t xml:space="preserve"> is equal to 1 and predFlagL1 is equal to 1, and </w:t>
      </w:r>
      <w:proofErr w:type="gramStart"/>
      <w:r w:rsidRPr="00F60F40">
        <w:t>( </w:t>
      </w:r>
      <w:proofErr w:type="spellStart"/>
      <w:r w:rsidRPr="00F60F40">
        <w:t>nPbW</w:t>
      </w:r>
      <w:proofErr w:type="spellEnd"/>
      <w:proofErr w:type="gramEnd"/>
      <w:r w:rsidRPr="00F60F40">
        <w:t> + </w:t>
      </w:r>
      <w:proofErr w:type="spellStart"/>
      <w:r w:rsidRPr="00F60F40">
        <w:t>nPbH</w:t>
      </w:r>
      <w:proofErr w:type="spellEnd"/>
      <w:r w:rsidRPr="00F60F40">
        <w:t> ) is equal to 12, the following</w:t>
      </w:r>
      <w:r w:rsidRPr="00F60F40">
        <w:rPr>
          <w:lang w:eastAsia="ko-KR"/>
        </w:rPr>
        <w:t xml:space="preserve"> applies.</w:t>
      </w:r>
    </w:p>
    <w:p w:rsidR="0061567F" w:rsidRPr="00F60F40" w:rsidRDefault="0061567F" w:rsidP="0061567F">
      <w:pPr>
        <w:pStyle w:val="3E3"/>
        <w:rPr>
          <w:lang w:eastAsia="ko-KR"/>
        </w:rPr>
      </w:pPr>
      <w:r w:rsidRPr="00F60F40">
        <w:rPr>
          <w:lang w:eastAsia="ko-KR"/>
        </w:rPr>
        <w:t>refIdxL1 = −1</w:t>
      </w:r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F4518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518B">
        <w:rPr>
          <w:lang w:eastAsia="ko-KR"/>
        </w:rPr>
      </w:r>
      <w:r w:rsidR="00F4518B">
        <w:rPr>
          <w:lang w:eastAsia="ko-KR"/>
        </w:rPr>
        <w:fldChar w:fldCharType="separate"/>
      </w:r>
      <w:r>
        <w:rPr>
          <w:lang w:eastAsia="ko-KR"/>
        </w:rPr>
        <w:t>H</w:t>
      </w:r>
      <w:r w:rsidR="00F4518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4518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4518B" w:rsidRPr="00F60F40">
        <w:rPr>
          <w:lang w:eastAsia="ko-KR"/>
        </w:rPr>
        <w:fldChar w:fldCharType="separate"/>
      </w:r>
      <w:r>
        <w:rPr>
          <w:noProof/>
          <w:lang w:eastAsia="ko-KR"/>
        </w:rPr>
        <w:t>91</w:t>
      </w:r>
      <w:r w:rsidR="00F4518B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61567F" w:rsidRPr="00F60F40" w:rsidRDefault="0061567F" w:rsidP="0061567F">
      <w:pPr>
        <w:pStyle w:val="3E3"/>
        <w:rPr>
          <w:lang w:eastAsia="ko-KR"/>
        </w:rPr>
      </w:pPr>
      <w:r w:rsidRPr="00F60F40">
        <w:rPr>
          <w:lang w:eastAsia="ko-KR"/>
        </w:rPr>
        <w:t>predFlagL1 = 0</w:t>
      </w:r>
      <w:r w:rsidRPr="00F60F40">
        <w:rPr>
          <w:lang w:eastAsia="ko-KR"/>
        </w:rPr>
        <w:tab/>
      </w:r>
      <w:r>
        <w:rPr>
          <w:lang w:eastAsia="ko-KR"/>
        </w:rPr>
        <w:tab/>
      </w:r>
      <w:r w:rsidRPr="00F60F40">
        <w:rPr>
          <w:lang w:eastAsia="ko-KR"/>
        </w:rPr>
        <w:t>(</w:t>
      </w:r>
      <w:r w:rsidR="00F4518B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F4518B">
        <w:rPr>
          <w:lang w:eastAsia="ko-KR"/>
        </w:rPr>
      </w:r>
      <w:r w:rsidR="00F4518B">
        <w:rPr>
          <w:lang w:eastAsia="ko-KR"/>
        </w:rPr>
        <w:fldChar w:fldCharType="separate"/>
      </w:r>
      <w:r>
        <w:rPr>
          <w:lang w:eastAsia="ko-KR"/>
        </w:rPr>
        <w:t>H</w:t>
      </w:r>
      <w:r w:rsidR="00F4518B">
        <w:rPr>
          <w:lang w:eastAsia="ko-KR"/>
        </w:rPr>
        <w:fldChar w:fldCharType="end"/>
      </w:r>
      <w:r w:rsidRPr="00F60F40">
        <w:rPr>
          <w:lang w:eastAsia="ko-KR"/>
        </w:rPr>
        <w:noBreakHyphen/>
      </w:r>
      <w:r w:rsidR="00F4518B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F4518B" w:rsidRPr="00F60F40">
        <w:rPr>
          <w:lang w:eastAsia="ko-KR"/>
        </w:rPr>
        <w:fldChar w:fldCharType="separate"/>
      </w:r>
      <w:r>
        <w:rPr>
          <w:noProof/>
          <w:lang w:eastAsia="ko-KR"/>
        </w:rPr>
        <w:t>92</w:t>
      </w:r>
      <w:r w:rsidR="00F4518B" w:rsidRPr="00F60F40">
        <w:rPr>
          <w:lang w:eastAsia="ko-KR"/>
        </w:rPr>
        <w:fldChar w:fldCharType="end"/>
      </w:r>
      <w:r w:rsidRPr="00F60F40">
        <w:rPr>
          <w:lang w:eastAsia="ko-KR"/>
        </w:rPr>
        <w:t>)</w:t>
      </w:r>
    </w:p>
    <w:p w:rsidR="0061567F" w:rsidRPr="00D64341" w:rsidRDefault="0061567F" w:rsidP="0061567F">
      <w:pPr>
        <w:pStyle w:val="3U1"/>
        <w:numPr>
          <w:ilvl w:val="1"/>
          <w:numId w:val="9"/>
        </w:numPr>
        <w:rPr>
          <w:highlight w:val="cyan"/>
        </w:rPr>
      </w:pPr>
      <w:r w:rsidRPr="00D64341">
        <w:rPr>
          <w:highlight w:val="cyan"/>
        </w:rPr>
        <w:t xml:space="preserve">The variable </w:t>
      </w:r>
      <w:proofErr w:type="spellStart"/>
      <w:r w:rsidRPr="00D64341">
        <w:rPr>
          <w:highlight w:val="cyan"/>
        </w:rPr>
        <w:t>vspModeFlag</w:t>
      </w:r>
      <w:proofErr w:type="spellEnd"/>
      <w:r w:rsidRPr="00D64341">
        <w:rPr>
          <w:highlight w:val="cyan"/>
        </w:rPr>
        <w:t xml:space="preserve"> is set equal to (</w:t>
      </w:r>
      <w:r w:rsidRPr="00D64341">
        <w:rPr>
          <w:highlight w:val="cyan"/>
          <w:lang w:eastAsia="ko-KR"/>
        </w:rPr>
        <w:t> </w:t>
      </w:r>
      <w:proofErr w:type="spellStart"/>
      <w:r w:rsidRPr="00D64341">
        <w:rPr>
          <w:highlight w:val="cyan"/>
          <w:lang w:eastAsia="ko-KR"/>
        </w:rPr>
        <w:t>mergeCandList</w:t>
      </w:r>
      <w:proofErr w:type="spellEnd"/>
      <w:r w:rsidRPr="00D6434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D64341">
        <w:rPr>
          <w:highlight w:val="cyan"/>
          <w:lang w:eastAsia="ko-KR"/>
        </w:rPr>
        <w:t> ] = = VSP ).</w:t>
      </w:r>
      <w:r>
        <w:rPr>
          <w:highlight w:val="cyan"/>
          <w:lang w:eastAsia="ko-KR"/>
        </w:rPr>
        <w:t xml:space="preserve"> </w:t>
      </w:r>
    </w:p>
    <w:p w:rsidR="0061567F" w:rsidRPr="00902783" w:rsidRDefault="0061567F" w:rsidP="0061567F">
      <w:pPr>
        <w:pStyle w:val="3N2"/>
        <w:rPr>
          <w:highlight w:val="yellow"/>
        </w:rPr>
      </w:pPr>
      <w:r w:rsidRPr="00902783">
        <w:rPr>
          <w:highlight w:val="yellow"/>
        </w:rPr>
        <w:t xml:space="preserve">[Ed. (GT): In software </w:t>
      </w:r>
      <w:proofErr w:type="spellStart"/>
      <w:r w:rsidRPr="00902783">
        <w:rPr>
          <w:highlight w:val="yellow"/>
        </w:rPr>
        <w:t>VspModeFlag</w:t>
      </w:r>
      <w:proofErr w:type="spellEnd"/>
      <w:proofErr w:type="gramStart"/>
      <w:r w:rsidRPr="00026D60">
        <w:rPr>
          <w:highlight w:val="yellow"/>
        </w:rPr>
        <w:t>[ x</w:t>
      </w:r>
      <w:proofErr w:type="gramEnd"/>
      <w:r w:rsidRPr="00026D60">
        <w:rPr>
          <w:highlight w:val="yellow"/>
        </w:rPr>
        <w:t> ][ y ]</w:t>
      </w:r>
      <w:r w:rsidRPr="00902783">
        <w:rPr>
          <w:highlight w:val="yellow"/>
        </w:rPr>
        <w:t xml:space="preserve"> is used in several places (</w:t>
      </w:r>
      <w:proofErr w:type="spellStart"/>
      <w:r w:rsidRPr="00902783">
        <w:rPr>
          <w:highlight w:val="yellow"/>
        </w:rPr>
        <w:t>deblocking</w:t>
      </w:r>
      <w:proofErr w:type="spellEnd"/>
      <w:r w:rsidRPr="00902783">
        <w:rPr>
          <w:highlight w:val="yellow"/>
        </w:rPr>
        <w:t xml:space="preserve"> filter, AMVP</w:t>
      </w:r>
      <w:r>
        <w:rPr>
          <w:highlight w:val="yellow"/>
        </w:rPr>
        <w:t>)</w:t>
      </w:r>
      <w:r w:rsidRPr="00902783">
        <w:rPr>
          <w:highlight w:val="yellow"/>
        </w:rPr>
        <w:t xml:space="preserve"> </w:t>
      </w:r>
      <w:r>
        <w:rPr>
          <w:highlight w:val="yellow"/>
        </w:rPr>
        <w:t>t</w:t>
      </w:r>
      <w:r w:rsidRPr="00902783">
        <w:rPr>
          <w:highlight w:val="yellow"/>
        </w:rPr>
        <w:t>his is not yet reflected in the draft.]</w:t>
      </w:r>
    </w:p>
    <w:p w:rsidR="0061567F" w:rsidRPr="00A00265" w:rsidRDefault="0061567F" w:rsidP="0061567F">
      <w:pPr>
        <w:pStyle w:val="3U1"/>
        <w:numPr>
          <w:ilvl w:val="1"/>
          <w:numId w:val="9"/>
        </w:numPr>
        <w:rPr>
          <w:highlight w:val="cyan"/>
        </w:rPr>
      </w:pPr>
      <w:r w:rsidRPr="00A00265">
        <w:rPr>
          <w:highlight w:val="cyan"/>
        </w:rPr>
        <w:t xml:space="preserve">The </w:t>
      </w:r>
      <w:r w:rsidRPr="00A00265">
        <w:rPr>
          <w:highlight w:val="cyan"/>
          <w:lang w:eastAsia="ko-KR"/>
        </w:rPr>
        <w:t>disparity</w:t>
      </w:r>
      <w:r w:rsidRPr="00A00265">
        <w:rPr>
          <w:highlight w:val="cyan"/>
        </w:rPr>
        <w:t xml:space="preserve"> availability flag </w:t>
      </w:r>
      <w:proofErr w:type="spellStart"/>
      <w:r w:rsidRPr="00A00265">
        <w:rPr>
          <w:highlight w:val="cyan"/>
        </w:rPr>
        <w:t>ivpMvFlagLX</w:t>
      </w:r>
      <w:proofErr w:type="spellEnd"/>
      <w:r w:rsidRPr="00A00265">
        <w:rPr>
          <w:highlight w:val="cyan"/>
        </w:rPr>
        <w:t xml:space="preserve"> and the disparity vector </w:t>
      </w:r>
      <w:proofErr w:type="spellStart"/>
      <w:r w:rsidRPr="00A00265">
        <w:rPr>
          <w:highlight w:val="cyan"/>
        </w:rPr>
        <w:t>ivpMvDispLX</w:t>
      </w:r>
      <w:proofErr w:type="spellEnd"/>
      <w:r w:rsidRPr="00A00265">
        <w:rPr>
          <w:highlight w:val="cyan"/>
        </w:rPr>
        <w:t xml:space="preserve"> are derived as follows (with X being replace by 0 or 1).</w:t>
      </w:r>
    </w:p>
    <w:p w:rsidR="0061567F" w:rsidRPr="00D20A31" w:rsidRDefault="0061567F" w:rsidP="0061567F">
      <w:pPr>
        <w:pStyle w:val="3D2"/>
        <w:rPr>
          <w:highlight w:val="cyan"/>
        </w:rPr>
      </w:pPr>
      <w:r w:rsidRPr="00D20A31">
        <w:rPr>
          <w:highlight w:val="cyan"/>
          <w:lang w:eastAsia="ko-KR"/>
        </w:rPr>
        <w:t xml:space="preserve">If all of the following conditions are true, </w:t>
      </w:r>
      <w:proofErr w:type="spellStart"/>
      <w:r w:rsidRPr="00D20A31">
        <w:rPr>
          <w:highlight w:val="cyan"/>
          <w:lang w:eastAsia="ko-KR"/>
        </w:rPr>
        <w:t>ivpMvFlagLX</w:t>
      </w:r>
      <w:proofErr w:type="spellEnd"/>
      <w:r w:rsidRPr="00D20A31">
        <w:rPr>
          <w:highlight w:val="cyan"/>
          <w:lang w:eastAsia="ko-KR"/>
        </w:rPr>
        <w:t xml:space="preserve"> is set equal to 1 and </w:t>
      </w:r>
      <w:proofErr w:type="spellStart"/>
      <w:r w:rsidRPr="00D20A31">
        <w:rPr>
          <w:highlight w:val="cyan"/>
          <w:lang w:eastAsia="ko-KR"/>
        </w:rPr>
        <w:t>ivpMvDispLX</w:t>
      </w:r>
      <w:proofErr w:type="spellEnd"/>
      <w:r w:rsidRPr="00D20A31">
        <w:rPr>
          <w:highlight w:val="cyan"/>
          <w:lang w:eastAsia="ko-KR"/>
        </w:rPr>
        <w:t xml:space="preserve"> is set equal to </w:t>
      </w:r>
      <w:proofErr w:type="spellStart"/>
      <w:r w:rsidRPr="00D20A31">
        <w:rPr>
          <w:highlight w:val="cyan"/>
          <w:lang w:eastAsia="ko-KR"/>
        </w:rPr>
        <w:t>mvDisp</w:t>
      </w:r>
      <w:proofErr w:type="spellEnd"/>
      <w:r w:rsidRPr="0017311A">
        <w:rPr>
          <w:highlight w:val="yellow"/>
          <w:lang w:eastAsia="ko-KR"/>
        </w:rPr>
        <w:t xml:space="preserve"> [Ed. (GT) There is some redundancy in draft and software since </w:t>
      </w:r>
      <w:proofErr w:type="spellStart"/>
      <w:r w:rsidRPr="0017311A">
        <w:rPr>
          <w:highlight w:val="yellow"/>
          <w:lang w:eastAsia="ko-KR"/>
        </w:rPr>
        <w:t>ivpMvDispLX</w:t>
      </w:r>
      <w:proofErr w:type="spellEnd"/>
      <w:r w:rsidRPr="0017311A">
        <w:rPr>
          <w:highlight w:val="yellow"/>
          <w:lang w:eastAsia="ko-KR"/>
        </w:rPr>
        <w:t xml:space="preserve"> is derived for each list, although it is always equal for both lists.</w:t>
      </w:r>
      <w:r>
        <w:rPr>
          <w:rStyle w:val="3DVCnormalChar"/>
          <w:highlight w:val="yellow"/>
        </w:rPr>
        <w:t xml:space="preserve">(3D-I0008) </w:t>
      </w:r>
      <w:r w:rsidRPr="0017311A">
        <w:rPr>
          <w:highlight w:val="yellow"/>
          <w:lang w:eastAsia="ko-KR"/>
        </w:rPr>
        <w:t>]</w:t>
      </w:r>
    </w:p>
    <w:p w:rsidR="0061567F" w:rsidRPr="00D20A31" w:rsidRDefault="0061567F" w:rsidP="0061567F">
      <w:pPr>
        <w:pStyle w:val="3D3"/>
        <w:rPr>
          <w:highlight w:val="cyan"/>
        </w:rPr>
      </w:pPr>
      <w:proofErr w:type="spellStart"/>
      <w:r w:rsidRPr="00D20A31">
        <w:rPr>
          <w:highlight w:val="cyan"/>
          <w:lang w:eastAsia="ko-KR"/>
        </w:rPr>
        <w:t>availableFlagIvMC</w:t>
      </w:r>
      <w:proofErr w:type="spellEnd"/>
      <w:r w:rsidRPr="00D20A31">
        <w:rPr>
          <w:highlight w:val="cyan"/>
          <w:lang w:eastAsia="ko-KR"/>
        </w:rPr>
        <w:t> = = 1</w:t>
      </w:r>
    </w:p>
    <w:p w:rsidR="0061567F" w:rsidRPr="00D20A31" w:rsidRDefault="0061567F" w:rsidP="0061567F">
      <w:pPr>
        <w:pStyle w:val="3D3"/>
        <w:rPr>
          <w:highlight w:val="cyan"/>
        </w:rPr>
      </w:pPr>
      <w:proofErr w:type="spellStart"/>
      <w:r w:rsidRPr="00D20A31">
        <w:rPr>
          <w:highlight w:val="cyan"/>
          <w:lang w:eastAsia="ko-KR"/>
        </w:rPr>
        <w:t>merge_idx</w:t>
      </w:r>
      <w:proofErr w:type="spellEnd"/>
      <w:r w:rsidRPr="00D20A31">
        <w:rPr>
          <w:highlight w:val="cyan"/>
          <w:lang w:eastAsia="ko-KR"/>
        </w:rPr>
        <w:t>[ </w:t>
      </w:r>
      <w:proofErr w:type="spellStart"/>
      <w:r w:rsidRPr="00D20A31">
        <w:rPr>
          <w:highlight w:val="cyan"/>
          <w:lang w:eastAsia="ko-KR"/>
        </w:rPr>
        <w:t>xP</w:t>
      </w:r>
      <w:proofErr w:type="spellEnd"/>
      <w:r w:rsidRPr="00D20A31">
        <w:rPr>
          <w:highlight w:val="cyan"/>
          <w:lang w:eastAsia="ko-KR"/>
        </w:rPr>
        <w:t>][ </w:t>
      </w:r>
      <w:proofErr w:type="spellStart"/>
      <w:r w:rsidRPr="00D20A31">
        <w:rPr>
          <w:highlight w:val="cyan"/>
          <w:lang w:eastAsia="ko-KR"/>
        </w:rPr>
        <w:t>yP</w:t>
      </w:r>
      <w:proofErr w:type="spellEnd"/>
      <w:r w:rsidRPr="00D20A31">
        <w:rPr>
          <w:highlight w:val="cyan"/>
          <w:lang w:eastAsia="ko-KR"/>
        </w:rPr>
        <w:t> ]</w:t>
      </w:r>
      <w:r w:rsidRPr="00D20A31">
        <w:rPr>
          <w:highlight w:val="cyan"/>
        </w:rPr>
        <w:t> = = 0</w:t>
      </w:r>
    </w:p>
    <w:p w:rsidR="0061567F" w:rsidRPr="00D20A31" w:rsidRDefault="0061567F" w:rsidP="0061567F">
      <w:pPr>
        <w:pStyle w:val="3D3"/>
        <w:rPr>
          <w:highlight w:val="cyan"/>
        </w:rPr>
      </w:pPr>
      <w:proofErr w:type="spellStart"/>
      <w:r w:rsidRPr="00D20A31">
        <w:rPr>
          <w:highlight w:val="cyan"/>
        </w:rPr>
        <w:t>predFlagLXIvMC</w:t>
      </w:r>
      <w:proofErr w:type="spellEnd"/>
      <w:r w:rsidRPr="00D20A31">
        <w:rPr>
          <w:highlight w:val="cyan"/>
        </w:rPr>
        <w:t> = = 1</w:t>
      </w:r>
    </w:p>
    <w:p w:rsidR="0061567F" w:rsidRPr="0017311A" w:rsidRDefault="0061567F" w:rsidP="0061567F">
      <w:pPr>
        <w:pStyle w:val="3D3"/>
        <w:numPr>
          <w:ilvl w:val="0"/>
          <w:numId w:val="0"/>
        </w:numPr>
        <w:ind w:left="1428"/>
        <w:rPr>
          <w:highlight w:val="yellow"/>
        </w:rPr>
      </w:pPr>
      <w:r w:rsidRPr="0017311A">
        <w:rPr>
          <w:highlight w:val="yellow"/>
          <w:lang w:eastAsia="ko-KR"/>
        </w:rPr>
        <w:t xml:space="preserve">[Ed. (GT): </w:t>
      </w:r>
      <w:proofErr w:type="spellStart"/>
      <w:proofErr w:type="gramStart"/>
      <w:r w:rsidRPr="0017311A">
        <w:rPr>
          <w:highlight w:val="yellow"/>
          <w:lang w:eastAsia="ko-KR"/>
        </w:rPr>
        <w:t>PredMode</w:t>
      </w:r>
      <w:proofErr w:type="spellEnd"/>
      <w:r w:rsidRPr="0017311A">
        <w:rPr>
          <w:highlight w:val="yellow"/>
          <w:lang w:eastAsia="ko-KR"/>
        </w:rPr>
        <w:t>[</w:t>
      </w:r>
      <w:proofErr w:type="gramEnd"/>
      <w:r w:rsidRPr="0017311A">
        <w:rPr>
          <w:highlight w:val="yellow"/>
          <w:lang w:eastAsia="ko-KR"/>
        </w:rPr>
        <w:t> </w:t>
      </w:r>
      <w:proofErr w:type="spellStart"/>
      <w:r w:rsidRPr="00C15E97">
        <w:rPr>
          <w:rFonts w:eastAsia="SimSun"/>
          <w:highlight w:val="yellow"/>
          <w:lang w:eastAsia="ja-JP"/>
        </w:rPr>
        <w:t>xC</w:t>
      </w:r>
      <w:proofErr w:type="spellEnd"/>
      <w:r w:rsidRPr="0017311A">
        <w:rPr>
          <w:highlight w:val="yellow"/>
          <w:lang w:eastAsia="ko-KR"/>
        </w:rPr>
        <w:t> ][ </w:t>
      </w:r>
      <w:proofErr w:type="spellStart"/>
      <w:r w:rsidRPr="0017311A">
        <w:rPr>
          <w:highlight w:val="yellow"/>
          <w:lang w:eastAsia="ko-KR"/>
        </w:rPr>
        <w:t>yC</w:t>
      </w:r>
      <w:proofErr w:type="spellEnd"/>
      <w:r w:rsidRPr="0017311A">
        <w:rPr>
          <w:highlight w:val="yellow"/>
          <w:lang w:eastAsia="ko-KR"/>
        </w:rPr>
        <w:t> ] = = MODE_SKIP</w:t>
      </w:r>
      <w:r>
        <w:rPr>
          <w:highlight w:val="yellow"/>
          <w:lang w:eastAsia="ko-KR"/>
        </w:rPr>
        <w:t xml:space="preserve"> </w:t>
      </w:r>
      <w:r w:rsidRPr="0017311A">
        <w:rPr>
          <w:highlight w:val="yellow"/>
          <w:lang w:eastAsia="ko-KR"/>
        </w:rPr>
        <w:t>might be added here instead of testing it in the disparity vector derivation process]</w:t>
      </w:r>
    </w:p>
    <w:p w:rsidR="0061567F" w:rsidRPr="00D20A31" w:rsidRDefault="0061567F" w:rsidP="0061567F">
      <w:pPr>
        <w:pStyle w:val="3D2"/>
        <w:rPr>
          <w:highlight w:val="cyan"/>
        </w:rPr>
      </w:pPr>
      <w:r w:rsidRPr="00D20A31">
        <w:rPr>
          <w:highlight w:val="cyan"/>
          <w:lang w:eastAsia="ko-KR"/>
        </w:rPr>
        <w:t xml:space="preserve">Otherwise, </w:t>
      </w:r>
      <w:proofErr w:type="spellStart"/>
      <w:r w:rsidRPr="00D20A31">
        <w:rPr>
          <w:highlight w:val="cyan"/>
          <w:lang w:eastAsia="ko-KR"/>
        </w:rPr>
        <w:t>ivpMvFlagLX</w:t>
      </w:r>
      <w:proofErr w:type="spellEnd"/>
      <w:r w:rsidRPr="00D20A31">
        <w:rPr>
          <w:highlight w:val="cyan"/>
          <w:lang w:eastAsia="ko-KR"/>
        </w:rPr>
        <w:t xml:space="preserve"> is set equal to 0 and both components of </w:t>
      </w:r>
      <w:proofErr w:type="spellStart"/>
      <w:r w:rsidRPr="00D20A31">
        <w:rPr>
          <w:highlight w:val="cyan"/>
          <w:lang w:eastAsia="ko-KR"/>
        </w:rPr>
        <w:t>ivpMvDispLX</w:t>
      </w:r>
      <w:proofErr w:type="spellEnd"/>
      <w:r w:rsidRPr="00D20A31">
        <w:rPr>
          <w:highlight w:val="cyan"/>
          <w:lang w:eastAsia="ko-KR"/>
        </w:rPr>
        <w:t xml:space="preserve"> are set equal to 0. </w:t>
      </w:r>
    </w:p>
    <w:p w:rsidR="0061567F" w:rsidRDefault="0061567F" w:rsidP="0061567F">
      <w:pPr>
        <w:pStyle w:val="3H5"/>
        <w:numPr>
          <w:ilvl w:val="0"/>
          <w:numId w:val="0"/>
        </w:numPr>
      </w:pPr>
      <w:bookmarkStart w:id="4" w:name="_Ref349918971"/>
      <w:r>
        <w:rPr>
          <w:rFonts w:hint="eastAsia"/>
          <w:lang w:eastAsia="ko-KR"/>
        </w:rPr>
        <w:t xml:space="preserve">H.8.5.2.1.1 </w:t>
      </w:r>
      <w:r>
        <w:t>Insertion process for a candidate from a potentially view synthesis predicted neighbour</w:t>
      </w:r>
      <w:bookmarkEnd w:id="4"/>
      <w:r>
        <w:t xml:space="preserve"> block </w:t>
      </w:r>
    </w:p>
    <w:p w:rsidR="0061567F" w:rsidRPr="00F60F40" w:rsidRDefault="0061567F" w:rsidP="0061567F">
      <w:pPr>
        <w:pStyle w:val="3N0"/>
        <w:rPr>
          <w:lang w:eastAsia="ko-KR"/>
        </w:rPr>
      </w:pPr>
      <w:r w:rsidRPr="00F60F40">
        <w:rPr>
          <w:lang w:eastAsia="ko-KR"/>
        </w:rPr>
        <w:t>Inputs of this process are</w:t>
      </w:r>
    </w:p>
    <w:p w:rsidR="0061567F" w:rsidRDefault="0061567F" w:rsidP="0061567F">
      <w:pPr>
        <w:pStyle w:val="3D0"/>
      </w:pPr>
      <w:r>
        <w:rPr>
          <w:lang w:eastAsia="ko-KR"/>
        </w:rPr>
        <w:lastRenderedPageBreak/>
        <w:t xml:space="preserve">a merge candidate list </w:t>
      </w:r>
      <w:proofErr w:type="spellStart"/>
      <w:r w:rsidRPr="00F60F40">
        <w:rPr>
          <w:lang w:eastAsia="ko-KR"/>
        </w:rPr>
        <w:t>mergeCandList</w:t>
      </w:r>
      <w:proofErr w:type="spellEnd"/>
      <w:r>
        <w:rPr>
          <w:lang w:eastAsia="ko-KR"/>
        </w:rPr>
        <w:t xml:space="preserve">, </w:t>
      </w:r>
    </w:p>
    <w:p w:rsidR="0061567F" w:rsidRDefault="0061567F" w:rsidP="0061567F">
      <w:pPr>
        <w:pStyle w:val="3D0"/>
      </w:pPr>
      <w:r>
        <w:rPr>
          <w:lang w:eastAsia="ko-KR"/>
        </w:rPr>
        <w:t xml:space="preserve">a variable </w:t>
      </w:r>
      <w:proofErr w:type="spellStart"/>
      <w:r w:rsidRPr="008B14EA">
        <w:t>numMergeCand</w:t>
      </w:r>
      <w:proofErr w:type="spellEnd"/>
      <w:r>
        <w:t xml:space="preserve"> specifying the number of elements in </w:t>
      </w:r>
      <w:proofErr w:type="spellStart"/>
      <w:r>
        <w:t>mergeCandList</w:t>
      </w:r>
      <w:proofErr w:type="spellEnd"/>
      <w:r>
        <w:t>,</w:t>
      </w:r>
    </w:p>
    <w:p w:rsidR="0061567F" w:rsidRDefault="0061567F" w:rsidP="0061567F">
      <w:pPr>
        <w:pStyle w:val="3D0"/>
      </w:pPr>
      <w:r w:rsidRPr="008B14EA">
        <w:t>a candidate position indicator N</w:t>
      </w:r>
    </w:p>
    <w:p w:rsidR="0061567F" w:rsidRDefault="0061567F" w:rsidP="0061567F">
      <w:pPr>
        <w:pStyle w:val="3D0"/>
      </w:pP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variable </w:t>
      </w:r>
      <w:proofErr w:type="spellStart"/>
      <w:r w:rsidRPr="002159D7">
        <w:rPr>
          <w:lang w:eastAsia="ko-KR"/>
        </w:rPr>
        <w:t>vspCandInListFlag</w:t>
      </w:r>
      <w:proofErr w:type="spellEnd"/>
      <w:r>
        <w:rPr>
          <w:lang w:eastAsia="ko-KR"/>
        </w:rPr>
        <w:t xml:space="preserve"> specifying whether a VSP candidate is present in the list. </w:t>
      </w:r>
    </w:p>
    <w:p w:rsidR="0061567F" w:rsidRDefault="0061567F" w:rsidP="0061567F">
      <w:pPr>
        <w:pStyle w:val="3D0"/>
      </w:pPr>
      <w:r w:rsidRPr="00F60F40">
        <w:rPr>
          <w:lang w:eastAsia="ko-KR"/>
        </w:rPr>
        <w:t xml:space="preserve">a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xP</w:t>
      </w:r>
      <w:proofErr w:type="spellEnd"/>
      <w:r w:rsidRPr="00F60F40">
        <w:rPr>
          <w:lang w:eastAsia="ko-KR"/>
        </w:rPr>
        <w:t>, </w:t>
      </w:r>
      <w:proofErr w:type="spellStart"/>
      <w:r w:rsidRPr="00F60F40">
        <w:rPr>
          <w:lang w:eastAsia="ko-KR"/>
        </w:rPr>
        <w:t>yP</w:t>
      </w:r>
      <w:proofErr w:type="spellEnd"/>
      <w:r w:rsidRPr="00F60F40">
        <w:rPr>
          <w:lang w:eastAsia="ko-KR"/>
        </w:rPr>
        <w:t xml:space="preserve"> ) of the top-left sample of the current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prediction block relative to the top-left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sample of the current picture,</w:t>
      </w:r>
    </w:p>
    <w:p w:rsidR="0061567F" w:rsidRDefault="0061567F" w:rsidP="0061567F">
      <w:pPr>
        <w:pStyle w:val="3D0"/>
      </w:pPr>
      <w:proofErr w:type="gramStart"/>
      <w:r w:rsidRPr="00F60F40">
        <w:rPr>
          <w:lang w:eastAsia="ko-KR"/>
        </w:rPr>
        <w:t>variables</w:t>
      </w:r>
      <w:proofErr w:type="gramEnd"/>
      <w:r w:rsidRPr="00F60F40">
        <w:t xml:space="preserve"> </w:t>
      </w:r>
      <w:proofErr w:type="spellStart"/>
      <w:r w:rsidRPr="00F60F40">
        <w:t>nPbW</w:t>
      </w:r>
      <w:proofErr w:type="spellEnd"/>
      <w:r w:rsidRPr="00F60F40">
        <w:t xml:space="preserve"> and </w:t>
      </w:r>
      <w:proofErr w:type="spellStart"/>
      <w:r w:rsidRPr="00F60F40">
        <w:t>nPbH</w:t>
      </w:r>
      <w:proofErr w:type="spellEnd"/>
      <w:r>
        <w:t xml:space="preserve"> </w:t>
      </w:r>
      <w:r w:rsidRPr="00F60F40">
        <w:t xml:space="preserve">specifying the width and the height of the </w:t>
      </w:r>
      <w:proofErr w:type="spellStart"/>
      <w:r w:rsidRPr="00F60F40">
        <w:t>luma</w:t>
      </w:r>
      <w:proofErr w:type="spellEnd"/>
      <w:r w:rsidRPr="00F60F40">
        <w:t xml:space="preserve"> prediction block</w:t>
      </w:r>
      <w:r>
        <w:t>.</w:t>
      </w:r>
    </w:p>
    <w:p w:rsidR="0061567F" w:rsidRPr="00F60F40" w:rsidRDefault="0061567F" w:rsidP="0061567F">
      <w:pPr>
        <w:pStyle w:val="3N0"/>
        <w:rPr>
          <w:lang w:eastAsia="ko-KR"/>
        </w:rPr>
      </w:pPr>
      <w:r w:rsidRPr="00F60F40">
        <w:rPr>
          <w:lang w:eastAsia="ko-KR"/>
        </w:rPr>
        <w:t>Outputs of this process are</w:t>
      </w:r>
    </w:p>
    <w:p w:rsidR="0061567F" w:rsidRDefault="0061567F" w:rsidP="0061567F">
      <w:pPr>
        <w:pStyle w:val="3D0"/>
      </w:pPr>
      <w:r>
        <w:rPr>
          <w:lang w:eastAsia="ko-KR"/>
        </w:rPr>
        <w:t xml:space="preserve">a potentially modified merge candidate list </w:t>
      </w:r>
      <w:proofErr w:type="spellStart"/>
      <w:r w:rsidRPr="00F60F40">
        <w:rPr>
          <w:lang w:eastAsia="ko-KR"/>
        </w:rPr>
        <w:t>mergeCandList</w:t>
      </w:r>
      <w:proofErr w:type="spellEnd"/>
      <w:r>
        <w:rPr>
          <w:lang w:eastAsia="ko-KR"/>
        </w:rPr>
        <w:t xml:space="preserve">, </w:t>
      </w:r>
    </w:p>
    <w:p w:rsidR="0061567F" w:rsidRDefault="0061567F" w:rsidP="0061567F">
      <w:pPr>
        <w:pStyle w:val="3D0"/>
      </w:pPr>
      <w:r>
        <w:rPr>
          <w:lang w:eastAsia="ko-KR"/>
        </w:rPr>
        <w:t xml:space="preserve">a potentially modified variable </w:t>
      </w:r>
      <w:proofErr w:type="spellStart"/>
      <w:r w:rsidRPr="008B14EA">
        <w:t>numMergeCand</w:t>
      </w:r>
      <w:proofErr w:type="spellEnd"/>
      <w:r>
        <w:t xml:space="preserve"> specifying the number of elements in </w:t>
      </w:r>
      <w:proofErr w:type="spellStart"/>
      <w:r>
        <w:t>mergeCandList</w:t>
      </w:r>
      <w:proofErr w:type="spellEnd"/>
      <w:r>
        <w:t>,</w:t>
      </w:r>
    </w:p>
    <w:p w:rsidR="0061567F" w:rsidRPr="00F60F40" w:rsidRDefault="0061567F" w:rsidP="0061567F">
      <w:pPr>
        <w:pStyle w:val="3D0"/>
      </w:pPr>
      <w:proofErr w:type="gramStart"/>
      <w:r>
        <w:rPr>
          <w:lang w:eastAsia="ko-KR"/>
        </w:rPr>
        <w:t>a</w:t>
      </w:r>
      <w:proofErr w:type="gramEnd"/>
      <w:r>
        <w:rPr>
          <w:lang w:eastAsia="ko-KR"/>
        </w:rPr>
        <w:t xml:space="preserve"> potentially modified variable </w:t>
      </w:r>
      <w:proofErr w:type="spellStart"/>
      <w:r w:rsidRPr="002159D7">
        <w:rPr>
          <w:lang w:eastAsia="ko-KR"/>
        </w:rPr>
        <w:t>vspCandInListFlag</w:t>
      </w:r>
      <w:proofErr w:type="spellEnd"/>
      <w:r>
        <w:rPr>
          <w:lang w:eastAsia="ko-KR"/>
        </w:rPr>
        <w:t xml:space="preserve"> specifying whether a VSP candidate is present in the list. </w:t>
      </w:r>
    </w:p>
    <w:p w:rsidR="0061567F" w:rsidRDefault="0061567F" w:rsidP="0061567F">
      <w:pPr>
        <w:pStyle w:val="3N0"/>
      </w:pPr>
      <w:r>
        <w:t xml:space="preserve">The variable </w:t>
      </w:r>
      <w:proofErr w:type="spellStart"/>
      <w:r>
        <w:t>nbIsVspFlag</w:t>
      </w:r>
      <w:proofErr w:type="spellEnd"/>
      <w:r>
        <w:t xml:space="preserve"> is derived as specified in the following:</w:t>
      </w:r>
    </w:p>
    <w:p w:rsidR="0061567F" w:rsidRDefault="0061567F" w:rsidP="0061567F">
      <w:pPr>
        <w:pStyle w:val="3D0"/>
      </w:pPr>
      <w:r>
        <w:t xml:space="preserve">If N is equal to </w:t>
      </w:r>
      <w:r w:rsidRPr="002159D7">
        <w:t>A</w:t>
      </w:r>
      <w:r w:rsidRPr="002159D7">
        <w:rPr>
          <w:vertAlign w:val="subscript"/>
        </w:rPr>
        <w:t>1</w:t>
      </w:r>
      <w:r>
        <w:rPr>
          <w:vertAlign w:val="subscript"/>
        </w:rPr>
        <w:t xml:space="preserve"> </w:t>
      </w:r>
      <w:r>
        <w:t xml:space="preserve">, the variable </w:t>
      </w:r>
      <w:proofErr w:type="spellStart"/>
      <w:r>
        <w:t>nbIsVspFlag</w:t>
      </w:r>
      <w:proofErr w:type="spellEnd"/>
      <w:r>
        <w:t xml:space="preserve"> is set equal to </w:t>
      </w:r>
      <w:proofErr w:type="spellStart"/>
      <w:r>
        <w:t>VspModeFlag</w:t>
      </w:r>
      <w:proofErr w:type="spellEnd"/>
      <w:r>
        <w:t>[ </w:t>
      </w:r>
      <w:proofErr w:type="spellStart"/>
      <w:r w:rsidRPr="00943A5F">
        <w:rPr>
          <w:lang w:eastAsia="ko-KR"/>
        </w:rPr>
        <w:t>xP</w:t>
      </w:r>
      <w:proofErr w:type="spellEnd"/>
      <w:r w:rsidRPr="00943A5F">
        <w:rPr>
          <w:lang w:eastAsia="ko-KR"/>
        </w:rPr>
        <w:t> − 1</w:t>
      </w:r>
      <w:r>
        <w:rPr>
          <w:lang w:eastAsia="ko-KR"/>
        </w:rPr>
        <w:t> </w:t>
      </w:r>
      <w:r>
        <w:t>][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yP</w:t>
      </w:r>
      <w:proofErr w:type="spellEnd"/>
      <w:r w:rsidRPr="00943A5F">
        <w:rPr>
          <w:lang w:eastAsia="ko-KR"/>
        </w:rPr>
        <w:t> + </w:t>
      </w:r>
      <w:proofErr w:type="spellStart"/>
      <w:r w:rsidRPr="00943A5F">
        <w:rPr>
          <w:lang w:eastAsia="ko-KR"/>
        </w:rPr>
        <w:t>nPbH</w:t>
      </w:r>
      <w:proofErr w:type="spellEnd"/>
      <w:r w:rsidRPr="00943A5F">
        <w:rPr>
          <w:lang w:eastAsia="ko-KR"/>
        </w:rPr>
        <w:t> − 1 </w:t>
      </w:r>
      <w:r>
        <w:t>],</w:t>
      </w:r>
    </w:p>
    <w:p w:rsidR="0061567F" w:rsidRPr="008B14EA" w:rsidRDefault="0061567F" w:rsidP="0061567F">
      <w:pPr>
        <w:pStyle w:val="3D0"/>
      </w:pPr>
      <w:r>
        <w:t xml:space="preserve">Otherwise, if N is equal to </w:t>
      </w:r>
      <w:r w:rsidRPr="001A088A">
        <w:rPr>
          <w:lang w:eastAsia="ko-KR"/>
        </w:rPr>
        <w:t>B</w:t>
      </w:r>
      <w:r w:rsidRPr="001A088A">
        <w:rPr>
          <w:vertAlign w:val="subscript"/>
          <w:lang w:eastAsia="ko-KR"/>
        </w:rPr>
        <w:t>1</w:t>
      </w:r>
      <w:r>
        <w:rPr>
          <w:vertAlign w:val="subscript"/>
        </w:rPr>
        <w:t xml:space="preserve"> </w:t>
      </w:r>
      <w:r>
        <w:t xml:space="preserve">, </w:t>
      </w:r>
      <w:proofErr w:type="spellStart"/>
      <w:r>
        <w:t>nbIsVspFlag</w:t>
      </w:r>
      <w:proofErr w:type="spellEnd"/>
      <w:r>
        <w:t xml:space="preserve"> is set equal to </w:t>
      </w:r>
      <w:proofErr w:type="spellStart"/>
      <w:r>
        <w:t>VspModeFlag</w:t>
      </w:r>
      <w:proofErr w:type="spellEnd"/>
      <w:r>
        <w:rPr>
          <w:lang w:eastAsia="ko-KR"/>
        </w:rPr>
        <w:t>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xP</w:t>
      </w:r>
      <w:proofErr w:type="spellEnd"/>
      <w:r w:rsidRPr="00943A5F">
        <w:rPr>
          <w:lang w:eastAsia="ko-KR"/>
        </w:rPr>
        <w:t> + </w:t>
      </w:r>
      <w:proofErr w:type="spellStart"/>
      <w:r w:rsidRPr="00943A5F">
        <w:rPr>
          <w:lang w:eastAsia="ko-KR"/>
        </w:rPr>
        <w:t>nPbW</w:t>
      </w:r>
      <w:proofErr w:type="spellEnd"/>
      <w:r w:rsidRPr="00943A5F">
        <w:rPr>
          <w:lang w:eastAsia="ko-KR"/>
        </w:rPr>
        <w:t> − 1</w:t>
      </w:r>
      <w:r>
        <w:rPr>
          <w:lang w:eastAsia="ko-KR"/>
        </w:rPr>
        <w:t> </w:t>
      </w:r>
      <w:r>
        <w:t>][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yP</w:t>
      </w:r>
      <w:proofErr w:type="spellEnd"/>
      <w:r w:rsidRPr="00943A5F">
        <w:rPr>
          <w:lang w:eastAsia="ko-KR"/>
        </w:rPr>
        <w:t> − 1 </w:t>
      </w:r>
      <w:r>
        <w:rPr>
          <w:lang w:eastAsia="ko-KR"/>
        </w:rPr>
        <w:t>]</w:t>
      </w:r>
      <w:r>
        <w:t>,</w:t>
      </w:r>
    </w:p>
    <w:p w:rsidR="0061567F" w:rsidRPr="008B14EA" w:rsidRDefault="0061567F" w:rsidP="0061567F">
      <w:pPr>
        <w:pStyle w:val="3D0"/>
      </w:pPr>
      <w:r>
        <w:t xml:space="preserve">Otherwise, if N is equal to </w:t>
      </w:r>
      <w:r w:rsidRPr="001A088A">
        <w:rPr>
          <w:lang w:eastAsia="ko-KR"/>
        </w:rPr>
        <w:t>B</w:t>
      </w:r>
      <w:r w:rsidRPr="001A088A">
        <w:rPr>
          <w:vertAlign w:val="subscript"/>
          <w:lang w:eastAsia="ko-KR"/>
        </w:rPr>
        <w:t>0</w:t>
      </w:r>
      <w:r>
        <w:rPr>
          <w:vertAlign w:val="subscript"/>
        </w:rPr>
        <w:t xml:space="preserve"> </w:t>
      </w:r>
      <w:r>
        <w:t xml:space="preserve">, the variable </w:t>
      </w:r>
      <w:proofErr w:type="spellStart"/>
      <w:r>
        <w:t>nbIsVspFlag</w:t>
      </w:r>
      <w:proofErr w:type="spellEnd"/>
      <w:r>
        <w:t xml:space="preserve"> is set equal to </w:t>
      </w:r>
      <w:proofErr w:type="spellStart"/>
      <w:r>
        <w:t>VspModeFlag</w:t>
      </w:r>
      <w:proofErr w:type="spellEnd"/>
      <w:r>
        <w:rPr>
          <w:lang w:eastAsia="ko-KR"/>
        </w:rPr>
        <w:t>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xP</w:t>
      </w:r>
      <w:proofErr w:type="spellEnd"/>
      <w:r w:rsidRPr="00943A5F">
        <w:rPr>
          <w:lang w:eastAsia="ko-KR"/>
        </w:rPr>
        <w:t> + </w:t>
      </w:r>
      <w:proofErr w:type="spellStart"/>
      <w:r w:rsidRPr="00943A5F">
        <w:rPr>
          <w:lang w:eastAsia="ko-KR"/>
        </w:rPr>
        <w:t>nPbW</w:t>
      </w:r>
      <w:proofErr w:type="spellEnd"/>
      <w:r>
        <w:rPr>
          <w:lang w:eastAsia="ko-KR"/>
        </w:rPr>
        <w:t> </w:t>
      </w:r>
      <w:r>
        <w:t>][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yP</w:t>
      </w:r>
      <w:proofErr w:type="spellEnd"/>
      <w:r w:rsidRPr="00943A5F">
        <w:rPr>
          <w:lang w:eastAsia="ko-KR"/>
        </w:rPr>
        <w:t> − 1 </w:t>
      </w:r>
      <w:r>
        <w:rPr>
          <w:lang w:eastAsia="ko-KR"/>
        </w:rPr>
        <w:t>]</w:t>
      </w:r>
      <w:r>
        <w:t>,</w:t>
      </w:r>
    </w:p>
    <w:p w:rsidR="0061567F" w:rsidRPr="008B14EA" w:rsidRDefault="0061567F" w:rsidP="0061567F">
      <w:pPr>
        <w:pStyle w:val="3D0"/>
      </w:pPr>
      <w:r>
        <w:t xml:space="preserve">Otherwise, if N is equal to </w:t>
      </w:r>
      <w:r w:rsidRPr="002159D7">
        <w:t>A</w:t>
      </w:r>
      <w:r>
        <w:rPr>
          <w:vertAlign w:val="subscript"/>
        </w:rPr>
        <w:t xml:space="preserve">0 </w:t>
      </w:r>
      <w:r>
        <w:t xml:space="preserve">, the variable </w:t>
      </w:r>
      <w:proofErr w:type="spellStart"/>
      <w:r>
        <w:t>nbIsVspFlag</w:t>
      </w:r>
      <w:proofErr w:type="spellEnd"/>
      <w:r>
        <w:t xml:space="preserve"> is set equal to </w:t>
      </w:r>
      <w:proofErr w:type="spellStart"/>
      <w:r>
        <w:t>VspModeFlag</w:t>
      </w:r>
      <w:proofErr w:type="spellEnd"/>
      <w:r>
        <w:rPr>
          <w:lang w:eastAsia="ko-KR"/>
        </w:rPr>
        <w:t>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xP</w:t>
      </w:r>
      <w:proofErr w:type="spellEnd"/>
      <w:r w:rsidRPr="00943A5F">
        <w:rPr>
          <w:lang w:eastAsia="ko-KR"/>
        </w:rPr>
        <w:t> − 1</w:t>
      </w:r>
      <w:r>
        <w:rPr>
          <w:lang w:eastAsia="ko-KR"/>
        </w:rPr>
        <w:t> </w:t>
      </w:r>
      <w:r>
        <w:t>][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yP</w:t>
      </w:r>
      <w:proofErr w:type="spellEnd"/>
      <w:r w:rsidRPr="00943A5F">
        <w:rPr>
          <w:lang w:eastAsia="ko-KR"/>
        </w:rPr>
        <w:t> + </w:t>
      </w:r>
      <w:proofErr w:type="spellStart"/>
      <w:r w:rsidRPr="00943A5F">
        <w:rPr>
          <w:lang w:eastAsia="ko-KR"/>
        </w:rPr>
        <w:t>nPb</w:t>
      </w:r>
      <w:r>
        <w:rPr>
          <w:lang w:eastAsia="ko-KR"/>
        </w:rPr>
        <w:t>H</w:t>
      </w:r>
      <w:proofErr w:type="spellEnd"/>
      <w:r w:rsidRPr="00943A5F">
        <w:rPr>
          <w:lang w:eastAsia="ko-KR"/>
        </w:rPr>
        <w:t> </w:t>
      </w:r>
      <w:r>
        <w:rPr>
          <w:lang w:eastAsia="ko-KR"/>
        </w:rPr>
        <w:t>]</w:t>
      </w:r>
      <w:r>
        <w:t>,</w:t>
      </w:r>
    </w:p>
    <w:p w:rsidR="0061567F" w:rsidRDefault="0061567F" w:rsidP="0061567F">
      <w:pPr>
        <w:pStyle w:val="3D0"/>
      </w:pPr>
      <w:r>
        <w:t>Otherwise, if N is equal to B</w:t>
      </w:r>
      <w:r>
        <w:rPr>
          <w:vertAlign w:val="subscript"/>
        </w:rPr>
        <w:t xml:space="preserve">2 </w:t>
      </w:r>
      <w:r>
        <w:t xml:space="preserve">, the variable </w:t>
      </w:r>
      <w:proofErr w:type="spellStart"/>
      <w:r>
        <w:t>nbIsVspFlag</w:t>
      </w:r>
      <w:proofErr w:type="spellEnd"/>
      <w:r>
        <w:t xml:space="preserve"> is set equal to </w:t>
      </w:r>
      <w:proofErr w:type="spellStart"/>
      <w:r>
        <w:t>VspModeFlag</w:t>
      </w:r>
      <w:proofErr w:type="spellEnd"/>
      <w:r>
        <w:rPr>
          <w:lang w:eastAsia="ko-KR"/>
        </w:rPr>
        <w:t>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xP</w:t>
      </w:r>
      <w:proofErr w:type="spellEnd"/>
      <w:r w:rsidRPr="00943A5F">
        <w:rPr>
          <w:lang w:eastAsia="ko-KR"/>
        </w:rPr>
        <w:t> − 1</w:t>
      </w:r>
      <w:r>
        <w:rPr>
          <w:lang w:eastAsia="ko-KR"/>
        </w:rPr>
        <w:t> </w:t>
      </w:r>
      <w:r>
        <w:t>][</w:t>
      </w:r>
      <w:r w:rsidRPr="00943A5F">
        <w:rPr>
          <w:lang w:eastAsia="ko-KR"/>
        </w:rPr>
        <w:t> </w:t>
      </w:r>
      <w:proofErr w:type="spellStart"/>
      <w:r w:rsidRPr="00943A5F">
        <w:rPr>
          <w:lang w:eastAsia="ko-KR"/>
        </w:rPr>
        <w:t>yP</w:t>
      </w:r>
      <w:proofErr w:type="spellEnd"/>
      <w:r w:rsidRPr="00943A5F">
        <w:rPr>
          <w:lang w:eastAsia="ko-KR"/>
        </w:rPr>
        <w:t> − 1 </w:t>
      </w:r>
      <w:r>
        <w:rPr>
          <w:lang w:eastAsia="ko-KR"/>
        </w:rPr>
        <w:t>],</w:t>
      </w:r>
    </w:p>
    <w:p w:rsidR="0061567F" w:rsidRPr="0061567F" w:rsidDel="0061567F" w:rsidRDefault="0061567F" w:rsidP="0061567F">
      <w:pPr>
        <w:pStyle w:val="3D0"/>
        <w:rPr>
          <w:del w:id="5" w:author="Samsung" w:date="2013-04-08T20:40:00Z"/>
          <w:highlight w:val="green"/>
        </w:rPr>
      </w:pPr>
      <w:del w:id="6" w:author="Samsung" w:date="2013-04-08T20:40:00Z">
        <w:r w:rsidRPr="0061567F" w:rsidDel="0061567F">
          <w:rPr>
            <w:highlight w:val="green"/>
          </w:rPr>
          <w:delText>Otherwise, ( N is equal to T ), the following applies:</w:delText>
        </w:r>
      </w:del>
    </w:p>
    <w:p w:rsidR="0061567F" w:rsidRPr="0061567F" w:rsidDel="0061567F" w:rsidRDefault="0061567F" w:rsidP="0061567F">
      <w:pPr>
        <w:pStyle w:val="3D1"/>
        <w:rPr>
          <w:del w:id="7" w:author="Samsung" w:date="2013-04-08T20:40:00Z"/>
          <w:highlight w:val="green"/>
        </w:rPr>
      </w:pPr>
      <w:del w:id="8" w:author="Samsung" w:date="2013-04-08T20:40:00Z">
        <w:r w:rsidRPr="0061567F" w:rsidDel="0061567F">
          <w:rPr>
            <w:highlight w:val="green"/>
          </w:rPr>
          <w:delText xml:space="preserve">Let textPic be the picture with PicOrderCntVal and ViewIdx equal to PicOrderCnt and ViewIdx of the current picture and DepthFlag being equal to 0 </w:delText>
        </w:r>
      </w:del>
    </w:p>
    <w:p w:rsidR="0061567F" w:rsidRPr="0061567F" w:rsidDel="0061567F" w:rsidRDefault="0061567F" w:rsidP="0061567F">
      <w:pPr>
        <w:pStyle w:val="3D1"/>
        <w:rPr>
          <w:del w:id="9" w:author="Samsung" w:date="2013-04-08T20:40:00Z"/>
          <w:highlight w:val="green"/>
        </w:rPr>
      </w:pPr>
      <w:del w:id="10" w:author="Samsung" w:date="2013-04-08T20:40:00Z">
        <w:r w:rsidRPr="0061567F" w:rsidDel="0061567F">
          <w:rPr>
            <w:highlight w:val="green"/>
          </w:rPr>
          <w:delText>The variable textVspModeFlag is set equal to VspModeFlag of picture textPic.</w:delText>
        </w:r>
      </w:del>
    </w:p>
    <w:p w:rsidR="0061567F" w:rsidRPr="0061567F" w:rsidDel="0061567F" w:rsidRDefault="0061567F" w:rsidP="0061567F">
      <w:pPr>
        <w:pStyle w:val="3D1"/>
        <w:rPr>
          <w:del w:id="11" w:author="Samsung" w:date="2013-04-08T20:40:00Z"/>
          <w:highlight w:val="green"/>
        </w:rPr>
      </w:pPr>
      <w:del w:id="12" w:author="Samsung" w:date="2013-04-08T20:40:00Z">
        <w:r w:rsidRPr="0061567F" w:rsidDel="0061567F">
          <w:rPr>
            <w:highlight w:val="green"/>
          </w:rPr>
          <w:delText>The variable nbIsVspFlag is set equal to textVspModeFlag</w:delText>
        </w:r>
        <w:r w:rsidRPr="0061567F" w:rsidDel="0061567F">
          <w:rPr>
            <w:highlight w:val="green"/>
            <w:lang w:eastAsia="ko-KR"/>
          </w:rPr>
          <w:delText>[ xP + (nPbW &lt;&lt;  1) </w:delText>
        </w:r>
        <w:r w:rsidRPr="0061567F" w:rsidDel="0061567F">
          <w:rPr>
            <w:highlight w:val="green"/>
          </w:rPr>
          <w:delText>][</w:delText>
        </w:r>
        <w:r w:rsidRPr="0061567F" w:rsidDel="0061567F">
          <w:rPr>
            <w:highlight w:val="green"/>
            <w:lang w:eastAsia="ko-KR"/>
          </w:rPr>
          <w:delText xml:space="preserve"> yP + (nPbH &lt;&lt;  1) ] </w:delText>
        </w:r>
      </w:del>
    </w:p>
    <w:p w:rsidR="0061567F" w:rsidRDefault="0061567F" w:rsidP="0061567F">
      <w:pPr>
        <w:pStyle w:val="3E0"/>
        <w:tabs>
          <w:tab w:val="clear" w:pos="360"/>
        </w:tabs>
      </w:pPr>
      <w:r>
        <w:t xml:space="preserve">The variables </w:t>
      </w:r>
      <w:proofErr w:type="spellStart"/>
      <w:r>
        <w:t>mergeCandList</w:t>
      </w:r>
      <w:proofErr w:type="spellEnd"/>
      <w:r>
        <w:t xml:space="preserve">, </w:t>
      </w:r>
      <w:proofErr w:type="spellStart"/>
      <w:r>
        <w:t>numMergeCand</w:t>
      </w:r>
      <w:proofErr w:type="spellEnd"/>
      <w:r>
        <w:t xml:space="preserve"> and </w:t>
      </w:r>
      <w:proofErr w:type="spellStart"/>
      <w:r>
        <w:t>vspCandInListFlag</w:t>
      </w:r>
      <w:proofErr w:type="spellEnd"/>
      <w:r>
        <w:t xml:space="preserve"> are modified as specified in the following:</w:t>
      </w:r>
    </w:p>
    <w:p w:rsidR="0061567F" w:rsidRDefault="0061567F" w:rsidP="0061567F">
      <w:pPr>
        <w:pStyle w:val="3D0"/>
      </w:pPr>
      <w:r>
        <w:t xml:space="preserve">If </w:t>
      </w:r>
      <w:proofErr w:type="spellStart"/>
      <w:r>
        <w:t>nbIsVspFlag</w:t>
      </w:r>
      <w:proofErr w:type="spellEnd"/>
      <w:r>
        <w:t xml:space="preserve"> is equal to 0, </w:t>
      </w:r>
      <w:r w:rsidRPr="00851D70">
        <w:rPr>
          <w:lang w:eastAsia="ja-JP"/>
        </w:rPr>
        <w:t xml:space="preserve">the entry </w:t>
      </w:r>
      <w:proofErr w:type="spellStart"/>
      <w:proofErr w:type="gramStart"/>
      <w:r w:rsidRPr="00851D70">
        <w:rPr>
          <w:lang w:eastAsia="ja-JP"/>
        </w:rPr>
        <w:t>mergeCandList</w:t>
      </w:r>
      <w:proofErr w:type="spellEnd"/>
      <w:r w:rsidRPr="00851D70">
        <w:rPr>
          <w:lang w:eastAsia="ja-JP"/>
        </w:rPr>
        <w:t>[</w:t>
      </w:r>
      <w:proofErr w:type="gramEnd"/>
      <w:r w:rsidRPr="00851D70">
        <w:rPr>
          <w:lang w:eastAsia="ja-JP"/>
        </w:rPr>
        <w:t> </w:t>
      </w:r>
      <w:proofErr w:type="spellStart"/>
      <w:r w:rsidRPr="00851D70">
        <w:rPr>
          <w:lang w:eastAsia="ja-JP"/>
        </w:rPr>
        <w:t>numMergeCand</w:t>
      </w:r>
      <w:proofErr w:type="spellEnd"/>
      <w:r w:rsidRPr="00851D70">
        <w:rPr>
          <w:lang w:eastAsia="ja-JP"/>
        </w:rPr>
        <w:t xml:space="preserve"> ] is set equal to </w:t>
      </w:r>
      <w:r>
        <w:rPr>
          <w:lang w:eastAsia="ja-JP"/>
        </w:rPr>
        <w:t xml:space="preserve">N and the variable </w:t>
      </w:r>
      <w:proofErr w:type="spellStart"/>
      <w:r>
        <w:rPr>
          <w:lang w:eastAsia="ja-JP"/>
        </w:rPr>
        <w:t>numMergeCand</w:t>
      </w:r>
      <w:proofErr w:type="spellEnd"/>
      <w:r>
        <w:rPr>
          <w:lang w:eastAsia="ja-JP"/>
        </w:rPr>
        <w:t xml:space="preserve"> is increased by 1.</w:t>
      </w:r>
    </w:p>
    <w:p w:rsidR="0061567F" w:rsidRDefault="0061567F" w:rsidP="0061567F">
      <w:pPr>
        <w:pStyle w:val="3D0"/>
      </w:pPr>
      <w:r>
        <w:rPr>
          <w:lang w:eastAsia="ja-JP"/>
        </w:rPr>
        <w:t>Otherwise, (</w:t>
      </w:r>
      <w:r>
        <w:t> </w:t>
      </w:r>
      <w:proofErr w:type="spellStart"/>
      <w:r>
        <w:rPr>
          <w:lang w:eastAsia="ja-JP"/>
        </w:rPr>
        <w:t>nbIsVspFlag</w:t>
      </w:r>
      <w:proofErr w:type="spellEnd"/>
      <w:r>
        <w:rPr>
          <w:lang w:eastAsia="ja-JP"/>
        </w:rPr>
        <w:t xml:space="preserve"> is equal to 1 ), w</w:t>
      </w:r>
      <w:r>
        <w:t xml:space="preserve">hen </w:t>
      </w:r>
      <w:proofErr w:type="spellStart"/>
      <w:r>
        <w:t>vspCandInListFlag</w:t>
      </w:r>
      <w:proofErr w:type="spellEnd"/>
      <w:r>
        <w:t xml:space="preserve"> is equal to 0, the following applies: </w:t>
      </w:r>
    </w:p>
    <w:p w:rsidR="0061567F" w:rsidRDefault="0061567F" w:rsidP="0061567F">
      <w:pPr>
        <w:pStyle w:val="3D1"/>
      </w:pPr>
      <w:r>
        <w:t xml:space="preserve">The variable </w:t>
      </w:r>
      <w:proofErr w:type="spellStart"/>
      <w:r>
        <w:t>vspCandInListFlag</w:t>
      </w:r>
      <w:proofErr w:type="spellEnd"/>
      <w:r>
        <w:t xml:space="preserve"> is set equal to 1.</w:t>
      </w:r>
    </w:p>
    <w:p w:rsidR="0061567F" w:rsidRDefault="0061567F" w:rsidP="0061567F">
      <w:pPr>
        <w:pStyle w:val="3D1"/>
      </w:pPr>
      <w:r>
        <w:rPr>
          <w:lang w:eastAsia="ja-JP"/>
        </w:rPr>
        <w:t>T</w:t>
      </w:r>
      <w:r w:rsidRPr="00851D70">
        <w:rPr>
          <w:lang w:eastAsia="ja-JP"/>
        </w:rPr>
        <w:t xml:space="preserve">he entry </w:t>
      </w:r>
      <w:proofErr w:type="spellStart"/>
      <w:r w:rsidRPr="00851D70">
        <w:rPr>
          <w:lang w:eastAsia="ja-JP"/>
        </w:rPr>
        <w:t>mergeCandList</w:t>
      </w:r>
      <w:proofErr w:type="spellEnd"/>
      <w:r w:rsidRPr="00851D70">
        <w:rPr>
          <w:lang w:eastAsia="ja-JP"/>
        </w:rPr>
        <w:t>[ </w:t>
      </w:r>
      <w:proofErr w:type="spellStart"/>
      <w:r w:rsidRPr="00851D70">
        <w:rPr>
          <w:lang w:eastAsia="ja-JP"/>
        </w:rPr>
        <w:t>numMergeCand</w:t>
      </w:r>
      <w:proofErr w:type="spellEnd"/>
      <w:r w:rsidRPr="00851D70">
        <w:rPr>
          <w:lang w:eastAsia="ja-JP"/>
        </w:rPr>
        <w:t xml:space="preserve"> ] is set equal to </w:t>
      </w:r>
      <w:r>
        <w:rPr>
          <w:lang w:eastAsia="ja-JP"/>
        </w:rPr>
        <w:t xml:space="preserve">VSP </w:t>
      </w:r>
    </w:p>
    <w:p w:rsidR="0061567F" w:rsidRPr="00851D70" w:rsidRDefault="0061567F" w:rsidP="0061567F">
      <w:pPr>
        <w:pStyle w:val="3D1"/>
      </w:pPr>
      <w:r>
        <w:rPr>
          <w:lang w:eastAsia="ja-JP"/>
        </w:rPr>
        <w:t xml:space="preserve">The variable </w:t>
      </w:r>
      <w:proofErr w:type="spellStart"/>
      <w:r>
        <w:rPr>
          <w:lang w:eastAsia="ja-JP"/>
        </w:rPr>
        <w:t>numMergeCand</w:t>
      </w:r>
      <w:proofErr w:type="spellEnd"/>
      <w:r>
        <w:rPr>
          <w:lang w:eastAsia="ja-JP"/>
        </w:rPr>
        <w:t xml:space="preserve"> is set equal to (</w:t>
      </w:r>
      <w:proofErr w:type="spellStart"/>
      <w:r>
        <w:rPr>
          <w:lang w:eastAsia="ja-JP"/>
        </w:rPr>
        <w:t>numMergeCand</w:t>
      </w:r>
      <w:proofErr w:type="spellEnd"/>
      <w:r>
        <w:rPr>
          <w:lang w:eastAsia="ja-JP"/>
        </w:rPr>
        <w:t> + 1)</w:t>
      </w:r>
    </w:p>
    <w:p w:rsidR="002D7C2D" w:rsidRPr="0061567F" w:rsidRDefault="003E2E6A"/>
    <w:sectPr w:rsidR="002D7C2D" w:rsidRPr="0061567F" w:rsidSect="00EB5FE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E6A" w:rsidRDefault="003E2E6A" w:rsidP="0071763F">
      <w:pPr>
        <w:spacing w:before="0"/>
      </w:pPr>
      <w:r>
        <w:separator/>
      </w:r>
    </w:p>
  </w:endnote>
  <w:endnote w:type="continuationSeparator" w:id="0">
    <w:p w:rsidR="003E2E6A" w:rsidRDefault="003E2E6A" w:rsidP="0071763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E6A" w:rsidRDefault="003E2E6A" w:rsidP="0071763F">
      <w:pPr>
        <w:spacing w:before="0"/>
      </w:pPr>
      <w:r>
        <w:separator/>
      </w:r>
    </w:p>
  </w:footnote>
  <w:footnote w:type="continuationSeparator" w:id="0">
    <w:p w:rsidR="003E2E6A" w:rsidRDefault="003E2E6A" w:rsidP="0071763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</w:lvl>
    <w:lvl w:ilvl="2" w:tplc="0809001B" w:tentative="1">
      <w:start w:val="1"/>
      <w:numFmt w:val="lowerRoman"/>
      <w:lvlText w:val="%3."/>
      <w:lvlJc w:val="right"/>
      <w:pPr>
        <w:tabs>
          <w:tab w:val="num" w:pos="5040"/>
        </w:tabs>
        <w:ind w:left="432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400"/>
        </w:tabs>
        <w:ind w:left="504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120"/>
        </w:tabs>
        <w:ind w:left="57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E7005E"/>
    <w:multiLevelType w:val="multilevel"/>
    <w:tmpl w:val="34E6AECC"/>
    <w:numStyleLink w:val="3DHeading"/>
  </w:abstractNum>
  <w:abstractNum w:abstractNumId="2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D582C"/>
    <w:multiLevelType w:val="multilevel"/>
    <w:tmpl w:val="3A82E334"/>
    <w:numStyleLink w:val="3DEquation"/>
  </w:abstractNum>
  <w:abstractNum w:abstractNumId="6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7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8">
    <w:nsid w:val="5E860EA7"/>
    <w:multiLevelType w:val="multilevel"/>
    <w:tmpl w:val="EE04B4FE"/>
    <w:numStyleLink w:val="3DNumbering"/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5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8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0">
    <w:abstractNumId w:val="8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567F"/>
    <w:rsid w:val="003E2E6A"/>
    <w:rsid w:val="004437AE"/>
    <w:rsid w:val="0061567F"/>
    <w:rsid w:val="00627B26"/>
    <w:rsid w:val="0071763F"/>
    <w:rsid w:val="00894D3C"/>
    <w:rsid w:val="00E8195E"/>
    <w:rsid w:val="00EB5FE5"/>
    <w:rsid w:val="00F4518B"/>
    <w:rsid w:val="00F6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7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H0">
    <w:name w:val="3H0"/>
    <w:next w:val="3N0"/>
    <w:qFormat/>
    <w:rsid w:val="0061567F"/>
    <w:pPr>
      <w:keepNext/>
      <w:keepLines/>
      <w:numPr>
        <w:numId w:val="11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61567F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paragraph" w:customStyle="1" w:styleId="3H1">
    <w:name w:val="3H1"/>
    <w:basedOn w:val="3H0"/>
    <w:next w:val="3N0"/>
    <w:qFormat/>
    <w:rsid w:val="0061567F"/>
    <w:pPr>
      <w:numPr>
        <w:ilvl w:val="1"/>
      </w:numPr>
      <w:spacing w:before="181"/>
      <w:outlineLvl w:val="2"/>
    </w:pPr>
    <w:rPr>
      <w:sz w:val="20"/>
      <w:szCs w:val="20"/>
    </w:rPr>
  </w:style>
  <w:style w:type="character" w:customStyle="1" w:styleId="3N0Char">
    <w:name w:val="3N0 Char"/>
    <w:link w:val="3N0"/>
    <w:rsid w:val="0061567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61567F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61567F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61567F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link w:val="3DVCLevel5Char"/>
    <w:qFormat/>
    <w:rsid w:val="0061567F"/>
    <w:pPr>
      <w:numPr>
        <w:ilvl w:val="5"/>
      </w:numPr>
    </w:pPr>
  </w:style>
  <w:style w:type="character" w:customStyle="1" w:styleId="3H4Char">
    <w:name w:val="3H4 Char"/>
    <w:link w:val="3H4"/>
    <w:rsid w:val="0061567F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character" w:customStyle="1" w:styleId="3DVCLevel5Char">
    <w:name w:val="3DVC Level 5 Char"/>
    <w:link w:val="3H5"/>
    <w:rsid w:val="0061567F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numbering" w:customStyle="1" w:styleId="3DHeading">
    <w:name w:val="3D Heading"/>
    <w:uiPriority w:val="99"/>
    <w:rsid w:val="0061567F"/>
    <w:pPr>
      <w:numPr>
        <w:numId w:val="3"/>
      </w:numPr>
    </w:pPr>
  </w:style>
  <w:style w:type="paragraph" w:customStyle="1" w:styleId="3H6">
    <w:name w:val="3H6"/>
    <w:basedOn w:val="a"/>
    <w:rsid w:val="0061567F"/>
    <w:pPr>
      <w:numPr>
        <w:ilvl w:val="6"/>
        <w:numId w:val="11"/>
      </w:numPr>
    </w:pPr>
  </w:style>
  <w:style w:type="paragraph" w:customStyle="1" w:styleId="3H7">
    <w:name w:val="3H7"/>
    <w:basedOn w:val="a"/>
    <w:rsid w:val="0061567F"/>
    <w:pPr>
      <w:numPr>
        <w:ilvl w:val="7"/>
        <w:numId w:val="11"/>
      </w:numPr>
    </w:pPr>
  </w:style>
  <w:style w:type="paragraph" w:customStyle="1" w:styleId="3H8">
    <w:name w:val="3H8"/>
    <w:basedOn w:val="a"/>
    <w:rsid w:val="0061567F"/>
    <w:pPr>
      <w:numPr>
        <w:ilvl w:val="8"/>
        <w:numId w:val="11"/>
      </w:numPr>
    </w:pPr>
  </w:style>
  <w:style w:type="paragraph" w:customStyle="1" w:styleId="3DVCnormal">
    <w:name w:val="3DVC normal"/>
    <w:basedOn w:val="a"/>
    <w:link w:val="3DVCnormalChar"/>
    <w:qFormat/>
    <w:rsid w:val="0061567F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DVCnormalChar">
    <w:name w:val="3DVC normal Char"/>
    <w:link w:val="3DVCnormal"/>
    <w:rsid w:val="0061567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61567F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61567F"/>
    <w:pPr>
      <w:numPr>
        <w:ilvl w:val="1"/>
      </w:numPr>
    </w:pPr>
  </w:style>
  <w:style w:type="character" w:customStyle="1" w:styleId="3D0Char">
    <w:name w:val="3D0 Char"/>
    <w:link w:val="3D0"/>
    <w:rsid w:val="0061567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61567F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61567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61567F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61567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61567F"/>
    <w:pPr>
      <w:numPr>
        <w:ilvl w:val="4"/>
      </w:numPr>
      <w:tabs>
        <w:tab w:val="clear" w:pos="1588"/>
        <w:tab w:val="num" w:pos="1411"/>
      </w:tabs>
    </w:pPr>
  </w:style>
  <w:style w:type="character" w:customStyle="1" w:styleId="3D3Char">
    <w:name w:val="3D3 Char"/>
    <w:link w:val="3D3"/>
    <w:rsid w:val="0061567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5">
    <w:name w:val="3D5"/>
    <w:basedOn w:val="3D4"/>
    <w:qFormat/>
    <w:rsid w:val="0061567F"/>
    <w:pPr>
      <w:numPr>
        <w:ilvl w:val="5"/>
      </w:numPr>
      <w:tabs>
        <w:tab w:val="clear" w:pos="1985"/>
        <w:tab w:val="clear" w:pos="2125"/>
        <w:tab w:val="num" w:pos="360"/>
        <w:tab w:val="num" w:pos="1768"/>
      </w:tabs>
    </w:pPr>
  </w:style>
  <w:style w:type="character" w:customStyle="1" w:styleId="3D4Char">
    <w:name w:val="3D4 Char"/>
    <w:link w:val="3D4"/>
    <w:rsid w:val="0061567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6">
    <w:name w:val="3D6"/>
    <w:basedOn w:val="3D5"/>
    <w:qFormat/>
    <w:rsid w:val="0061567F"/>
    <w:pPr>
      <w:numPr>
        <w:ilvl w:val="6"/>
      </w:numPr>
      <w:tabs>
        <w:tab w:val="clear" w:pos="2381"/>
        <w:tab w:val="clear" w:pos="2482"/>
        <w:tab w:val="num" w:pos="360"/>
        <w:tab w:val="num" w:pos="1768"/>
      </w:tabs>
    </w:pPr>
  </w:style>
  <w:style w:type="paragraph" w:customStyle="1" w:styleId="3U1">
    <w:name w:val="3U1"/>
    <w:basedOn w:val="3N0"/>
    <w:qFormat/>
    <w:rsid w:val="0061567F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61567F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61567F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61567F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61567F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61567F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61567F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61567F"/>
    <w:pPr>
      <w:numPr>
        <w:ilvl w:val="7"/>
        <w:numId w:val="7"/>
      </w:numPr>
    </w:pPr>
  </w:style>
  <w:style w:type="paragraph" w:customStyle="1" w:styleId="3U8">
    <w:name w:val="3U8"/>
    <w:basedOn w:val="3U7"/>
    <w:qFormat/>
    <w:rsid w:val="0061567F"/>
    <w:pPr>
      <w:numPr>
        <w:ilvl w:val="8"/>
      </w:numPr>
    </w:pPr>
  </w:style>
  <w:style w:type="paragraph" w:customStyle="1" w:styleId="3D7">
    <w:name w:val="3D7"/>
    <w:basedOn w:val="a"/>
    <w:rsid w:val="0061567F"/>
    <w:pPr>
      <w:numPr>
        <w:ilvl w:val="7"/>
        <w:numId w:val="4"/>
      </w:numPr>
    </w:pPr>
  </w:style>
  <w:style w:type="paragraph" w:customStyle="1" w:styleId="3D8">
    <w:name w:val="3D8"/>
    <w:basedOn w:val="a"/>
    <w:rsid w:val="0061567F"/>
    <w:pPr>
      <w:numPr>
        <w:ilvl w:val="8"/>
        <w:numId w:val="4"/>
      </w:numPr>
    </w:pPr>
  </w:style>
  <w:style w:type="paragraph" w:customStyle="1" w:styleId="3E0">
    <w:name w:val="3E0"/>
    <w:basedOn w:val="3N0"/>
    <w:qFormat/>
    <w:rsid w:val="0061567F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61567F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61567F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61567F"/>
    <w:pPr>
      <w:numPr>
        <w:ilvl w:val="3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61567F"/>
    <w:pPr>
      <w:numPr>
        <w:ilvl w:val="4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61567F"/>
    <w:pPr>
      <w:numPr>
        <w:ilvl w:val="5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61567F"/>
    <w:pPr>
      <w:numPr>
        <w:ilvl w:val="6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61567F"/>
    <w:pPr>
      <w:numPr>
        <w:ilvl w:val="7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61567F"/>
    <w:pPr>
      <w:numPr>
        <w:ilvl w:val="8"/>
        <w:numId w:val="8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61567F"/>
    <w:pPr>
      <w:numPr>
        <w:numId w:val="5"/>
      </w:numPr>
    </w:pPr>
  </w:style>
  <w:style w:type="numbering" w:customStyle="1" w:styleId="3DNumbering">
    <w:name w:val="3D Numbering"/>
    <w:uiPriority w:val="99"/>
    <w:rsid w:val="0061567F"/>
    <w:pPr>
      <w:numPr>
        <w:numId w:val="6"/>
      </w:numPr>
    </w:pPr>
  </w:style>
  <w:style w:type="paragraph" w:customStyle="1" w:styleId="3N4">
    <w:name w:val="3N4"/>
    <w:basedOn w:val="3N0"/>
    <w:link w:val="3N4Char"/>
    <w:qFormat/>
    <w:rsid w:val="0061567F"/>
    <w:pPr>
      <w:ind w:left="1429"/>
    </w:pPr>
  </w:style>
  <w:style w:type="paragraph" w:customStyle="1" w:styleId="3N3">
    <w:name w:val="3N3"/>
    <w:basedOn w:val="3N4"/>
    <w:link w:val="3N3Char"/>
    <w:qFormat/>
    <w:rsid w:val="0061567F"/>
    <w:pPr>
      <w:ind w:left="1072"/>
    </w:pPr>
  </w:style>
  <w:style w:type="character" w:customStyle="1" w:styleId="3N4Char">
    <w:name w:val="3N4 Char"/>
    <w:link w:val="3N4"/>
    <w:rsid w:val="0061567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N3Char">
    <w:name w:val="3N3 Char"/>
    <w:link w:val="3N3"/>
    <w:rsid w:val="0061567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N2">
    <w:name w:val="3N2"/>
    <w:basedOn w:val="a"/>
    <w:link w:val="3N2Char"/>
    <w:qFormat/>
    <w:rsid w:val="0061567F"/>
    <w:pPr>
      <w:widowControl w:val="0"/>
      <w:tabs>
        <w:tab w:val="clear" w:pos="794"/>
        <w:tab w:val="clear" w:pos="1191"/>
        <w:tab w:val="clear" w:pos="1588"/>
        <w:tab w:val="clear" w:pos="1985"/>
      </w:tabs>
      <w:ind w:left="714"/>
    </w:pPr>
    <w:rPr>
      <w:lang w:eastAsia="ko-KR"/>
    </w:rPr>
  </w:style>
  <w:style w:type="character" w:customStyle="1" w:styleId="3N2Char">
    <w:name w:val="3N2 Char"/>
    <w:link w:val="3N2"/>
    <w:rsid w:val="0061567F"/>
    <w:rPr>
      <w:rFonts w:ascii="Times New Roman" w:eastAsia="맑은 고딕" w:hAnsi="Times New Roman" w:cs="Times New Roman"/>
      <w:kern w:val="0"/>
      <w:szCs w:val="20"/>
      <w:lang w:val="en-GB"/>
    </w:rPr>
  </w:style>
  <w:style w:type="paragraph" w:styleId="a3">
    <w:name w:val="Balloon Text"/>
    <w:basedOn w:val="a"/>
    <w:link w:val="Char"/>
    <w:uiPriority w:val="99"/>
    <w:semiHidden/>
    <w:unhideWhenUsed/>
    <w:rsid w:val="0061567F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61567F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4">
    <w:name w:val="Document Map"/>
    <w:basedOn w:val="a"/>
    <w:link w:val="Char0"/>
    <w:uiPriority w:val="99"/>
    <w:semiHidden/>
    <w:unhideWhenUsed/>
    <w:rsid w:val="0071763F"/>
    <w:rPr>
      <w:rFonts w:ascii="굴림" w:eastAsia="굴림"/>
      <w:sz w:val="18"/>
      <w:szCs w:val="18"/>
    </w:rPr>
  </w:style>
  <w:style w:type="character" w:customStyle="1" w:styleId="Char0">
    <w:name w:val="문서 구조 Char"/>
    <w:basedOn w:val="a0"/>
    <w:link w:val="a4"/>
    <w:uiPriority w:val="99"/>
    <w:semiHidden/>
    <w:rsid w:val="0071763F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paragraph" w:styleId="a5">
    <w:name w:val="header"/>
    <w:basedOn w:val="a"/>
    <w:link w:val="Char1"/>
    <w:uiPriority w:val="99"/>
    <w:semiHidden/>
    <w:unhideWhenUsed/>
    <w:rsid w:val="0071763F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5"/>
    <w:uiPriority w:val="99"/>
    <w:semiHidden/>
    <w:rsid w:val="0071763F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6">
    <w:name w:val="footer"/>
    <w:basedOn w:val="a"/>
    <w:link w:val="Char2"/>
    <w:uiPriority w:val="99"/>
    <w:semiHidden/>
    <w:unhideWhenUsed/>
    <w:rsid w:val="0071763F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6"/>
    <w:uiPriority w:val="99"/>
    <w:semiHidden/>
    <w:rsid w:val="0071763F"/>
    <w:rPr>
      <w:rFonts w:ascii="Times New Roman" w:eastAsia="맑은 고딕" w:hAnsi="Times New Roman" w:cs="Times New Roman"/>
      <w:kern w:val="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inyoung79.lee@samsung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2800</Words>
  <Characters>15966</Characters>
  <Application>Microsoft Office Word</Application>
  <DocSecurity>0</DocSecurity>
  <Lines>133</Lines>
  <Paragraphs>37</Paragraphs>
  <ScaleCrop>false</ScaleCrop>
  <Company/>
  <LinksUpToDate>false</LinksUpToDate>
  <CharactersWithSpaces>18729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3</cp:revision>
  <dcterms:created xsi:type="dcterms:W3CDTF">2013-04-08T11:27:00Z</dcterms:created>
  <dcterms:modified xsi:type="dcterms:W3CDTF">2013-04-13T13:16:00Z</dcterms:modified>
</cp:coreProperties>
</file>