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47259" w:rsidRPr="00A47259" w:rsidTr="00D67C0C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bookmarkStart w:id="0" w:name="_Ref332658649"/>
            <w:r w:rsidRPr="00A47259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pict>
                <v:group id="_x0000_s1102" style="position:absolute;margin-left:-4.35pt;margin-top:-27.5pt;width:23.3pt;height:24.6pt;z-index:251660288" coordorigin="9,2" coordsize="466,492">
                  <v:line id="_x0000_s1103" style="position:absolute" from="9,9" to="10,489" strokecolor="white" strokeweight="36e-5mm"/>
                  <v:line id="_x0000_s1104" style="position:absolute" from="9,493" to="474,494" strokecolor="white" strokeweight="36e-5mm"/>
                  <v:line id="_x0000_s1105" style="position:absolute;flip:y" from="474,9" to="475,493" strokecolor="white" strokeweight="36e-5mm"/>
                  <v:line id="_x0000_s1106" style="position:absolute;flip:x" from="9,9" to="471,10" strokecolor="white" strokeweight="36e-5mm"/>
                  <v:line id="_x0000_s1107" style="position:absolute" from="9,9" to="10,10" strokecolor="white" strokeweight="36e-5mm"/>
                  <v:shape id="_x0000_s110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10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11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11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11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11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11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11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11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11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11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11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12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12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12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12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2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2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rFonts w:ascii="Times New Roman" w:eastAsia="맑은 고딕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103" name="그림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맑은 고딕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102" name="그림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47259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t>Joint Collaborative Team on 3D Video Coding Extensions</w:t>
            </w:r>
          </w:p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t>of ITU-T SG 16 WP 3 and ISO/IEC JTC 1/SC 29/WG 11</w:t>
            </w:r>
          </w:p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 xml:space="preserve">4th Meeting: </w:t>
            </w:r>
            <w:proofErr w:type="spellStart"/>
            <w:r w:rsidRPr="00A47259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Incheon</w:t>
            </w:r>
            <w:proofErr w:type="spellEnd"/>
            <w:r w:rsidRPr="00A47259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, KR, 20–26 Apr. 2013</w:t>
            </w:r>
          </w:p>
        </w:tc>
        <w:tc>
          <w:tcPr>
            <w:tcW w:w="3168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136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u w:val="single"/>
                <w:lang w:val="en-CA"/>
              </w:rPr>
            </w:pPr>
            <w:r w:rsidRPr="00A47259"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lang w:val="en-CA" w:eastAsia="en-US"/>
              </w:rPr>
              <w:t>Document: JCT3V-D</w:t>
            </w:r>
            <w:r w:rsidRPr="00A47259">
              <w:rPr>
                <w:rFonts w:ascii="Times New Roman" w:eastAsia="맑은 고딕" w:hAnsi="Times New Roman" w:cs="Times New Roman" w:hint="eastAsia"/>
                <w:kern w:val="0"/>
                <w:sz w:val="22"/>
                <w:szCs w:val="20"/>
                <w:lang w:val="en-CA"/>
              </w:rPr>
              <w:t>0118</w:t>
            </w:r>
          </w:p>
        </w:tc>
      </w:tr>
    </w:tbl>
    <w:p w:rsidR="00A47259" w:rsidRPr="00A47259" w:rsidRDefault="00A47259" w:rsidP="00A47259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jc w:val="left"/>
        <w:textAlignment w:val="baseline"/>
        <w:rPr>
          <w:rFonts w:ascii="Times New Roman" w:eastAsia="맑은 고딕" w:hAnsi="Times New Roman" w:cs="Times New Roman"/>
          <w:kern w:val="0"/>
          <w:sz w:val="22"/>
          <w:szCs w:val="20"/>
          <w:lang w:val="en-CA" w:eastAsia="en-US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A47259" w:rsidRPr="00A47259" w:rsidTr="00D67C0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Title:</w:t>
            </w:r>
          </w:p>
        </w:tc>
        <w:tc>
          <w:tcPr>
            <w:tcW w:w="8118" w:type="dxa"/>
            <w:gridSpan w:val="3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 w:hint="eastAsia"/>
                <w:b/>
                <w:kern w:val="0"/>
                <w:sz w:val="22"/>
                <w:lang w:val="en-CA"/>
              </w:rPr>
              <w:t>Proposed text for JCT3V-D011</w:t>
            </w:r>
            <w:r>
              <w:rPr>
                <w:rFonts w:ascii="Times New Roman" w:eastAsia="맑은 고딕" w:hAnsi="Times New Roman" w:cs="Times New Roman" w:hint="eastAsia"/>
                <w:b/>
                <w:kern w:val="0"/>
                <w:sz w:val="22"/>
                <w:lang w:val="en-CA"/>
              </w:rPr>
              <w:t>8</w:t>
            </w:r>
          </w:p>
        </w:tc>
      </w:tr>
      <w:tr w:rsidR="00A47259" w:rsidRPr="00A47259" w:rsidTr="00D67C0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Status:</w:t>
            </w:r>
          </w:p>
        </w:tc>
        <w:tc>
          <w:tcPr>
            <w:tcW w:w="8118" w:type="dxa"/>
            <w:gridSpan w:val="3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  <w:t>Input document</w:t>
            </w:r>
          </w:p>
        </w:tc>
      </w:tr>
      <w:tr w:rsidR="00A47259" w:rsidRPr="00A47259" w:rsidTr="00D67C0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Purpose:</w:t>
            </w:r>
          </w:p>
        </w:tc>
        <w:tc>
          <w:tcPr>
            <w:tcW w:w="8118" w:type="dxa"/>
            <w:gridSpan w:val="3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Proposal</w:t>
            </w:r>
          </w:p>
        </w:tc>
      </w:tr>
      <w:tr w:rsidR="00A47259" w:rsidRPr="00A47259" w:rsidTr="00D67C0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Author(s) or</w:t>
            </w:r>
            <w:r w:rsidRPr="00A47259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br/>
              <w:t>Contact(s):</w:t>
            </w:r>
          </w:p>
        </w:tc>
        <w:tc>
          <w:tcPr>
            <w:tcW w:w="4050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</w:pPr>
            <w:r w:rsidRPr="00A47259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Jin Young Lee</w:t>
            </w:r>
          </w:p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</w:pPr>
            <w:proofErr w:type="spellStart"/>
            <w:r w:rsidRPr="00A47259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>Chanyul</w:t>
            </w:r>
            <w:proofErr w:type="spellEnd"/>
            <w:r w:rsidRPr="00A47259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 xml:space="preserve"> Kim</w:t>
            </w:r>
          </w:p>
        </w:tc>
        <w:tc>
          <w:tcPr>
            <w:tcW w:w="900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</w:pPr>
            <w:r w:rsidRPr="00A47259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br/>
              <w:t>Email:</w:t>
            </w:r>
          </w:p>
        </w:tc>
        <w:tc>
          <w:tcPr>
            <w:tcW w:w="3168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br/>
            </w:r>
            <w:hyperlink r:id="rId9" w:history="1">
              <w:r w:rsidRPr="00A47259">
                <w:rPr>
                  <w:rFonts w:ascii="Times New Roman" w:eastAsia="맑은 고딕" w:hAnsi="Times New Roman" w:cs="Times New Roman"/>
                  <w:color w:val="0000FF"/>
                  <w:kern w:val="0"/>
                  <w:sz w:val="22"/>
                  <w:u w:val="single"/>
                  <w:lang w:val="en-CA"/>
                </w:rPr>
                <w:t>jinyoung79.lee@samsung.com</w:t>
              </w:r>
            </w:hyperlink>
          </w:p>
        </w:tc>
      </w:tr>
      <w:tr w:rsidR="00A47259" w:rsidRPr="00A47259" w:rsidTr="00D67C0C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Source:</w:t>
            </w:r>
          </w:p>
        </w:tc>
        <w:tc>
          <w:tcPr>
            <w:tcW w:w="8118" w:type="dxa"/>
            <w:gridSpan w:val="3"/>
          </w:tcPr>
          <w:p w:rsidR="00A47259" w:rsidRPr="00A47259" w:rsidRDefault="00A47259" w:rsidP="00A4725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A47259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>Samsung Electronics Co. Ltd.</w:t>
            </w:r>
          </w:p>
        </w:tc>
      </w:tr>
    </w:tbl>
    <w:p w:rsidR="00A47259" w:rsidRPr="00A47259" w:rsidRDefault="00A47259" w:rsidP="00A47259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wordWrap/>
        <w:overflowPunct w:val="0"/>
        <w:adjustRightInd w:val="0"/>
        <w:spacing w:before="120" w:after="240"/>
        <w:jc w:val="center"/>
        <w:textAlignment w:val="baseline"/>
        <w:rPr>
          <w:rFonts w:ascii="Times New Roman" w:eastAsia="맑은 고딕" w:hAnsi="Times New Roman" w:cs="Times New Roman"/>
          <w:kern w:val="0"/>
          <w:sz w:val="22"/>
          <w:lang w:val="en-CA" w:eastAsia="en-US"/>
        </w:rPr>
      </w:pPr>
      <w:r w:rsidRPr="00A47259">
        <w:rPr>
          <w:rFonts w:ascii="Times New Roman" w:eastAsia="맑은 고딕" w:hAnsi="Times New Roman" w:cs="Times New Roman"/>
          <w:kern w:val="0"/>
          <w:sz w:val="22"/>
          <w:u w:val="single"/>
          <w:lang w:val="en-CA" w:eastAsia="en-US"/>
        </w:rPr>
        <w:t>_____________________________</w:t>
      </w:r>
    </w:p>
    <w:p w:rsidR="007F4919" w:rsidRDefault="007F4919" w:rsidP="00BE529E">
      <w:pPr>
        <w:pStyle w:val="3H3"/>
        <w:numPr>
          <w:ilvl w:val="0"/>
          <w:numId w:val="0"/>
        </w:numPr>
        <w:rPr>
          <w:lang w:eastAsia="ko-KR"/>
        </w:rPr>
      </w:pPr>
    </w:p>
    <w:p w:rsidR="00BE529E" w:rsidRPr="00F60F40" w:rsidRDefault="00BE529E" w:rsidP="00BE529E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H.8.5.2.1 </w:t>
      </w:r>
      <w:r w:rsidRPr="00F60F40">
        <w:t>Derivation process for motion vector components and reference indices</w:t>
      </w:r>
      <w:bookmarkEnd w:id="0"/>
    </w:p>
    <w:p w:rsidR="00BE529E" w:rsidRPr="00F60F40" w:rsidRDefault="00BE529E" w:rsidP="00BE529E">
      <w:pPr>
        <w:pStyle w:val="3N0"/>
      </w:pPr>
      <w:proofErr w:type="gramStart"/>
      <w:r w:rsidRPr="00F60F40">
        <w:rPr>
          <w:lang w:eastAsia="ko-KR"/>
        </w:rPr>
        <w:t>Input to this process are</w:t>
      </w:r>
      <w:proofErr w:type="gramEnd"/>
    </w:p>
    <w:p w:rsidR="00BE529E" w:rsidRPr="00F60F40" w:rsidRDefault="00BE529E" w:rsidP="00BE529E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BE529E" w:rsidRPr="00F60F40" w:rsidRDefault="00BE529E" w:rsidP="00BE529E">
      <w:pPr>
        <w:pStyle w:val="3D0"/>
      </w:pPr>
      <w:r w:rsidRPr="00F60F40">
        <w:t xml:space="preserve">a </w:t>
      </w:r>
      <w:proofErr w:type="spellStart"/>
      <w:r w:rsidRPr="00F60F40">
        <w:t>luma</w:t>
      </w:r>
      <w:proofErr w:type="spellEnd"/>
      <w:r w:rsidRPr="00F60F40">
        <w:t xml:space="preserve"> location ( </w:t>
      </w:r>
      <w:proofErr w:type="spellStart"/>
      <w:r w:rsidRPr="00F60F40">
        <w:t>xB</w:t>
      </w:r>
      <w:proofErr w:type="spellEnd"/>
      <w:r w:rsidRPr="00F60F40">
        <w:t>, </w:t>
      </w:r>
      <w:proofErr w:type="spellStart"/>
      <w:r w:rsidRPr="00F60F40">
        <w:t>yB</w:t>
      </w:r>
      <w:proofErr w:type="spellEnd"/>
      <w:r w:rsidRPr="00F60F40">
        <w:t xml:space="preserve"> ) of the top-left sample of the current </w:t>
      </w:r>
      <w:proofErr w:type="spellStart"/>
      <w:r w:rsidRPr="00F60F40">
        <w:t>luma</w:t>
      </w:r>
      <w:proofErr w:type="spellEnd"/>
      <w:r w:rsidRPr="00F60F40">
        <w:t xml:space="preserve"> prediction block relative to the top-left sample of the current </w:t>
      </w:r>
      <w:proofErr w:type="spellStart"/>
      <w:r w:rsidRPr="00F60F40">
        <w:t>luma</w:t>
      </w:r>
      <w:proofErr w:type="spellEnd"/>
      <w:r w:rsidRPr="00F60F40">
        <w:t xml:space="preserve"> coding block,</w:t>
      </w:r>
    </w:p>
    <w:p w:rsidR="00BE529E" w:rsidRPr="00F60F40" w:rsidRDefault="00BE529E" w:rsidP="00BE529E">
      <w:pPr>
        <w:pStyle w:val="3D0"/>
      </w:pPr>
      <w:r w:rsidRPr="00F60F40">
        <w:rPr>
          <w:lang w:eastAsia="ko-KR"/>
        </w:rPr>
        <w:t xml:space="preserve">a variable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 specifying the size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block,</w:t>
      </w:r>
    </w:p>
    <w:p w:rsidR="00BE529E" w:rsidRPr="00F60F40" w:rsidRDefault="00BE529E" w:rsidP="00BE529E">
      <w:pPr>
        <w:pStyle w:val="3D0"/>
      </w:pPr>
      <w:r w:rsidRPr="00F60F40">
        <w:t xml:space="preserve">variables specifying the width and the height of the </w:t>
      </w:r>
      <w:proofErr w:type="spellStart"/>
      <w:r w:rsidRPr="00F60F40">
        <w:t>luma</w:t>
      </w:r>
      <w:proofErr w:type="spellEnd"/>
      <w:r w:rsidRPr="00F60F40">
        <w:t xml:space="preserve"> prediction block, </w:t>
      </w:r>
      <w:proofErr w:type="spellStart"/>
      <w:r w:rsidRPr="00F60F40">
        <w:t>nPbW</w:t>
      </w:r>
      <w:proofErr w:type="spellEnd"/>
      <w:r w:rsidRPr="00F60F40">
        <w:t xml:space="preserve"> and </w:t>
      </w:r>
      <w:proofErr w:type="spellStart"/>
      <w:r w:rsidRPr="00F60F40">
        <w:t>nPbH</w:t>
      </w:r>
      <w:proofErr w:type="spellEnd"/>
      <w:r w:rsidRPr="00F60F40">
        <w:t>,</w:t>
      </w:r>
    </w:p>
    <w:p w:rsidR="00BE529E" w:rsidRPr="00F60F40" w:rsidRDefault="00BE529E" w:rsidP="00BE529E">
      <w:pPr>
        <w:pStyle w:val="3D0"/>
      </w:pPr>
      <w:proofErr w:type="gramStart"/>
      <w:r w:rsidRPr="00F60F40">
        <w:t>a</w:t>
      </w:r>
      <w:proofErr w:type="gramEnd"/>
      <w:r w:rsidRPr="00F60F40">
        <w:t xml:space="preserve"> variable </w:t>
      </w:r>
      <w:proofErr w:type="spellStart"/>
      <w:r w:rsidRPr="00F60F40">
        <w:t>partIdx</w:t>
      </w:r>
      <w:proofErr w:type="spellEnd"/>
      <w:r w:rsidRPr="00F60F40">
        <w:t xml:space="preserve"> specifying the index of the current prediction unit within the current coding unit.</w:t>
      </w:r>
    </w:p>
    <w:p w:rsidR="00BE529E" w:rsidRPr="00F60F40" w:rsidRDefault="00BE529E" w:rsidP="00BE529E">
      <w:pPr>
        <w:pStyle w:val="3N0"/>
        <w:rPr>
          <w:lang w:eastAsia="ko-KR"/>
        </w:rPr>
      </w:pPr>
      <w:r w:rsidRPr="00F60F40">
        <w:rPr>
          <w:lang w:eastAsia="ko-KR"/>
        </w:rPr>
        <w:t>Outputs of this process are</w:t>
      </w:r>
    </w:p>
    <w:p w:rsidR="00BE529E" w:rsidRPr="00F60F40" w:rsidRDefault="00BE529E" w:rsidP="00BE529E">
      <w:pPr>
        <w:pStyle w:val="3D0"/>
        <w:rPr>
          <w:lang w:eastAsia="ko-KR"/>
        </w:rPr>
      </w:pPr>
      <w:proofErr w:type="spellStart"/>
      <w:r w:rsidRPr="00F60F40">
        <w:t>luma</w:t>
      </w:r>
      <w:proofErr w:type="spellEnd"/>
      <w:r w:rsidRPr="00F60F40">
        <w:rPr>
          <w:lang w:eastAsia="ko-KR"/>
        </w:rPr>
        <w:t xml:space="preserve"> motion vectors mvL0 and mvL1</w:t>
      </w:r>
    </w:p>
    <w:p w:rsidR="00BE529E" w:rsidRPr="00F60F40" w:rsidRDefault="00BE529E" w:rsidP="00BE529E">
      <w:pPr>
        <w:pStyle w:val="3D0"/>
        <w:rPr>
          <w:lang w:eastAsia="ko-KR"/>
        </w:rPr>
      </w:pPr>
      <w:proofErr w:type="spellStart"/>
      <w:r w:rsidRPr="00F60F40">
        <w:rPr>
          <w:lang w:eastAsia="ko-KR"/>
        </w:rPr>
        <w:t>chroma</w:t>
      </w:r>
      <w:proofErr w:type="spellEnd"/>
      <w:r w:rsidRPr="00F60F40">
        <w:rPr>
          <w:lang w:eastAsia="ko-KR"/>
        </w:rPr>
        <w:t xml:space="preserve"> motion vectors mvCL0 and mvCL1,</w:t>
      </w:r>
    </w:p>
    <w:p w:rsidR="00BE529E" w:rsidRPr="00F60F40" w:rsidRDefault="00BE529E" w:rsidP="00BE529E">
      <w:pPr>
        <w:pStyle w:val="3D0"/>
        <w:rPr>
          <w:lang w:eastAsia="ko-KR"/>
        </w:rPr>
      </w:pPr>
      <w:r w:rsidRPr="00F60F40">
        <w:rPr>
          <w:lang w:eastAsia="ko-KR"/>
        </w:rPr>
        <w:t>reference indices refIdxL0 and refIdxL1,</w:t>
      </w:r>
    </w:p>
    <w:p w:rsidR="00BE529E" w:rsidRPr="00F60F40" w:rsidRDefault="00BE529E" w:rsidP="00BE529E">
      <w:pPr>
        <w:pStyle w:val="3D0"/>
        <w:rPr>
          <w:lang w:eastAsia="ko-KR"/>
        </w:rPr>
      </w:pPr>
      <w:proofErr w:type="gramStart"/>
      <w:r w:rsidRPr="00F60F40">
        <w:rPr>
          <w:lang w:eastAsia="ko-KR"/>
        </w:rPr>
        <w:t>prediction</w:t>
      </w:r>
      <w:proofErr w:type="gramEnd"/>
      <w:r w:rsidRPr="00F60F40">
        <w:rPr>
          <w:lang w:eastAsia="ko-KR"/>
        </w:rPr>
        <w:t xml:space="preserve"> list utilization flags predFlagL0 and predFlagL1.</w:t>
      </w:r>
    </w:p>
    <w:p w:rsidR="00BE529E" w:rsidRPr="00F60F40" w:rsidRDefault="00BE529E" w:rsidP="00BE529E">
      <w:pPr>
        <w:pStyle w:val="3N0"/>
        <w:rPr>
          <w:lang w:eastAsia="ko-KR"/>
        </w:rPr>
      </w:pPr>
      <w:r w:rsidRPr="00F60F40">
        <w:rPr>
          <w:lang w:eastAsia="ko-KR"/>
        </w:rPr>
        <w:t>Let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 specify the top-left sample location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 where 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+ </w:t>
      </w:r>
      <w:proofErr w:type="spellStart"/>
      <w:r w:rsidRPr="00F60F40">
        <w:rPr>
          <w:lang w:eastAsia="ko-KR"/>
        </w:rPr>
        <w:t>xB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> + </w:t>
      </w:r>
      <w:proofErr w:type="spellStart"/>
      <w:r w:rsidRPr="00F60F40">
        <w:rPr>
          <w:lang w:eastAsia="ko-KR"/>
        </w:rPr>
        <w:t>yB</w:t>
      </w:r>
      <w:proofErr w:type="spellEnd"/>
      <w:r w:rsidRPr="00F60F40">
        <w:rPr>
          <w:lang w:eastAsia="ko-KR"/>
        </w:rPr>
        <w:t>.</w:t>
      </w:r>
    </w:p>
    <w:p w:rsidR="00BE529E" w:rsidRPr="00F60F40" w:rsidRDefault="00BE529E" w:rsidP="00BE529E">
      <w:pPr>
        <w:pStyle w:val="3N0"/>
        <w:rPr>
          <w:lang w:eastAsia="ko-KR"/>
        </w:rPr>
      </w:pPr>
      <w:r w:rsidRPr="00F60F40">
        <w:rPr>
          <w:lang w:eastAsia="ko-KR"/>
        </w:rPr>
        <w:t xml:space="preserve">Let the variable </w:t>
      </w:r>
      <w:proofErr w:type="spellStart"/>
      <w:r w:rsidRPr="00F60F40">
        <w:rPr>
          <w:lang w:eastAsia="ko-KR"/>
        </w:rPr>
        <w:t>currPic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ListX</w:t>
      </w:r>
      <w:proofErr w:type="spellEnd"/>
      <w:r w:rsidRPr="00F60F40">
        <w:rPr>
          <w:lang w:eastAsia="ko-KR"/>
        </w:rPr>
        <w:t xml:space="preserve"> be the current picture and </w:t>
      </w:r>
      <w:proofErr w:type="spellStart"/>
      <w:r w:rsidRPr="00F60F40">
        <w:rPr>
          <w:lang w:eastAsia="ko-KR"/>
        </w:rPr>
        <w:t>RefPicListX</w:t>
      </w:r>
      <w:proofErr w:type="spellEnd"/>
      <w:r w:rsidRPr="00F60F40">
        <w:rPr>
          <w:lang w:eastAsia="ko-KR"/>
        </w:rPr>
        <w:t xml:space="preserve"> (with X being 0 or 1) of the current picture, respectively.</w:t>
      </w:r>
    </w:p>
    <w:p w:rsidR="00BE529E" w:rsidRPr="00F60F40" w:rsidRDefault="00BE529E" w:rsidP="00BE529E">
      <w:pPr>
        <w:pStyle w:val="3N0"/>
        <w:rPr>
          <w:lang w:eastAsia="ko-KR"/>
        </w:rPr>
      </w:pPr>
      <w:r w:rsidRPr="00F60F40">
        <w:rPr>
          <w:lang w:eastAsia="ko-KR"/>
        </w:rPr>
        <w:t xml:space="preserve">The function </w:t>
      </w:r>
      <w:proofErr w:type="spellStart"/>
      <w:proofErr w:type="gramStart"/>
      <w:r w:rsidRPr="00F60F40">
        <w:rPr>
          <w:lang w:eastAsia="ko-KR"/>
        </w:rPr>
        <w:t>LongTermRefPic</w:t>
      </w:r>
      <w:proofErr w:type="spellEnd"/>
      <w:r w:rsidRPr="00F60F40">
        <w:rPr>
          <w:lang w:eastAsia="ko-KR"/>
        </w:rPr>
        <w:t>(</w:t>
      </w:r>
      <w:proofErr w:type="gramEnd"/>
      <w:r w:rsidRPr="00F60F40">
        <w:rPr>
          <w:lang w:eastAsia="ko-KR"/>
        </w:rPr>
        <w:t> </w:t>
      </w:r>
      <w:proofErr w:type="spellStart"/>
      <w:r w:rsidRPr="00F60F40">
        <w:rPr>
          <w:lang w:eastAsia="ko-KR"/>
        </w:rPr>
        <w:t>picX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refIdx</w:t>
      </w:r>
      <w:proofErr w:type="spellEnd"/>
      <w:r w:rsidRPr="00F60F40">
        <w:rPr>
          <w:lang w:eastAsia="ko-KR"/>
        </w:rPr>
        <w:t xml:space="preserve">, LX ), with X being either 0 or 1, is defined as follows. If the picture with index </w:t>
      </w:r>
      <w:proofErr w:type="spellStart"/>
      <w:r w:rsidRPr="00F60F40">
        <w:rPr>
          <w:lang w:eastAsia="ko-KR"/>
        </w:rPr>
        <w:t>refIdx</w:t>
      </w:r>
      <w:proofErr w:type="spellEnd"/>
      <w:r w:rsidRPr="00F60F40">
        <w:rPr>
          <w:lang w:eastAsia="ko-KR"/>
        </w:rPr>
        <w:t xml:space="preserve"> from reference picture list LX of the picture </w:t>
      </w:r>
      <w:proofErr w:type="spellStart"/>
      <w:r w:rsidRPr="00F60F40">
        <w:rPr>
          <w:lang w:eastAsia="ko-KR"/>
        </w:rPr>
        <w:t>picX</w:t>
      </w:r>
      <w:proofErr w:type="spellEnd"/>
      <w:r w:rsidRPr="00F60F40">
        <w:rPr>
          <w:lang w:eastAsia="ko-KR"/>
        </w:rPr>
        <w:t xml:space="preserve"> was marked as "used for long term reference" at the time when </w:t>
      </w:r>
      <w:proofErr w:type="spellStart"/>
      <w:r w:rsidRPr="00F60F40">
        <w:rPr>
          <w:lang w:eastAsia="ko-KR"/>
        </w:rPr>
        <w:t>picX</w:t>
      </w:r>
      <w:proofErr w:type="spellEnd"/>
      <w:r w:rsidRPr="00F60F40">
        <w:rPr>
          <w:lang w:eastAsia="ko-KR"/>
        </w:rPr>
        <w:t xml:space="preserve"> was the current picture, </w:t>
      </w:r>
      <w:proofErr w:type="spellStart"/>
      <w:r w:rsidRPr="00F60F40">
        <w:rPr>
          <w:lang w:eastAsia="ko-KR"/>
        </w:rPr>
        <w:t>LongTermRefPic</w:t>
      </w:r>
      <w:proofErr w:type="spellEnd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picX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refIdx</w:t>
      </w:r>
      <w:proofErr w:type="spellEnd"/>
      <w:r w:rsidRPr="00F60F40">
        <w:rPr>
          <w:lang w:eastAsia="ko-KR"/>
        </w:rPr>
        <w:t xml:space="preserve">, LX ) is equal to 1; otherwise </w:t>
      </w:r>
      <w:proofErr w:type="spellStart"/>
      <w:r w:rsidRPr="00F60F40">
        <w:rPr>
          <w:lang w:eastAsia="ko-KR"/>
        </w:rPr>
        <w:t>LongTermRefPic</w:t>
      </w:r>
      <w:proofErr w:type="spellEnd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picX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refIdx</w:t>
      </w:r>
      <w:proofErr w:type="spellEnd"/>
      <w:r w:rsidRPr="00F60F40">
        <w:rPr>
          <w:lang w:eastAsia="ko-KR"/>
        </w:rPr>
        <w:t>, LX ) is equal to 0.</w:t>
      </w:r>
    </w:p>
    <w:p w:rsidR="00BE529E" w:rsidRDefault="00BE529E" w:rsidP="00BE529E">
      <w:pPr>
        <w:pStyle w:val="3N0"/>
        <w:rPr>
          <w:lang w:eastAsia="ko-KR"/>
        </w:rPr>
      </w:pPr>
      <w:r w:rsidRPr="008843A2">
        <w:rPr>
          <w:highlight w:val="cyan"/>
          <w:lang w:eastAsia="ko-KR"/>
        </w:rPr>
        <w:t xml:space="preserve">The flag </w:t>
      </w:r>
      <w:proofErr w:type="spellStart"/>
      <w:r w:rsidRPr="008843A2">
        <w:rPr>
          <w:highlight w:val="cyan"/>
          <w:lang w:eastAsia="ko-KR"/>
        </w:rPr>
        <w:t>vspModeFlag</w:t>
      </w:r>
      <w:proofErr w:type="spellEnd"/>
      <w:r w:rsidRPr="008843A2">
        <w:rPr>
          <w:highlight w:val="cyan"/>
          <w:lang w:eastAsia="ko-KR"/>
        </w:rPr>
        <w:t xml:space="preserve"> is set equal to 0, the variable </w:t>
      </w:r>
      <w:proofErr w:type="spellStart"/>
      <w:r w:rsidRPr="008843A2">
        <w:rPr>
          <w:highlight w:val="cyan"/>
          <w:lang w:eastAsia="ko-KR"/>
        </w:rPr>
        <w:t>refViewIdx</w:t>
      </w:r>
      <w:proofErr w:type="spellEnd"/>
      <w:r w:rsidRPr="008843A2">
        <w:rPr>
          <w:highlight w:val="cyan"/>
          <w:lang w:eastAsia="ko-KR"/>
        </w:rPr>
        <w:t xml:space="preserve"> is set equal to −1 and the</w:t>
      </w:r>
      <w:r>
        <w:rPr>
          <w:highlight w:val="cyan"/>
          <w:lang w:eastAsia="ko-KR"/>
        </w:rPr>
        <w:t xml:space="preserve"> </w:t>
      </w:r>
      <w:r w:rsidRPr="008843A2">
        <w:rPr>
          <w:highlight w:val="cyan"/>
          <w:lang w:eastAsia="ko-KR"/>
        </w:rPr>
        <w:t xml:space="preserve">flag </w:t>
      </w:r>
      <w:proofErr w:type="spellStart"/>
      <w:r w:rsidRPr="008843A2">
        <w:rPr>
          <w:highlight w:val="cyan"/>
          <w:lang w:eastAsia="ko-KR"/>
        </w:rPr>
        <w:t>availableFlagIvMC</w:t>
      </w:r>
      <w:proofErr w:type="spellEnd"/>
      <w:r w:rsidRPr="008843A2">
        <w:rPr>
          <w:highlight w:val="cyan"/>
          <w:lang w:eastAsia="ko-KR"/>
        </w:rPr>
        <w:t xml:space="preserve"> is set equal to 0.</w:t>
      </w:r>
    </w:p>
    <w:p w:rsidR="00BE529E" w:rsidRPr="00D20A31" w:rsidRDefault="00BE529E" w:rsidP="00BE529E">
      <w:pPr>
        <w:pStyle w:val="3N0"/>
        <w:rPr>
          <w:sz w:val="18"/>
          <w:szCs w:val="18"/>
          <w:highlight w:val="cyan"/>
        </w:rPr>
      </w:pPr>
      <w:r w:rsidRPr="00783BFD">
        <w:rPr>
          <w:highlight w:val="cyan"/>
        </w:rPr>
        <w:t>For X being replaced by 0 and</w:t>
      </w:r>
      <w:r>
        <w:rPr>
          <w:highlight w:val="cyan"/>
        </w:rPr>
        <w:t xml:space="preserve"> 1</w:t>
      </w:r>
      <w:r w:rsidRPr="00783BFD">
        <w:rPr>
          <w:highlight w:val="cyan"/>
        </w:rPr>
        <w:t>, t</w:t>
      </w:r>
      <w:r w:rsidRPr="00D20A31">
        <w:rPr>
          <w:highlight w:val="cyan"/>
        </w:rPr>
        <w:t xml:space="preserve">he variable </w:t>
      </w:r>
      <w:proofErr w:type="spellStart"/>
      <w:r w:rsidRPr="00D20A31">
        <w:rPr>
          <w:highlight w:val="cyan"/>
        </w:rPr>
        <w:t>ivpMvFlagLX</w:t>
      </w:r>
      <w:proofErr w:type="spellEnd"/>
      <w:r w:rsidRPr="00D20A31">
        <w:rPr>
          <w:highlight w:val="cyan"/>
        </w:rPr>
        <w:t xml:space="preserve"> and the variable </w:t>
      </w:r>
      <w:proofErr w:type="spellStart"/>
      <w:r w:rsidRPr="00D20A31">
        <w:rPr>
          <w:highlight w:val="cyan"/>
        </w:rPr>
        <w:t>ivpMvDispLX</w:t>
      </w:r>
      <w:proofErr w:type="spellEnd"/>
      <w:r w:rsidRPr="00D20A31">
        <w:rPr>
          <w:highlight w:val="cyan"/>
        </w:rPr>
        <w:t xml:space="preserve"> are derived as</w:t>
      </w:r>
      <w:r>
        <w:rPr>
          <w:highlight w:val="cyan"/>
        </w:rPr>
        <w:t>:</w:t>
      </w:r>
      <w:r w:rsidRPr="00D20A31">
        <w:rPr>
          <w:highlight w:val="cyan"/>
        </w:rPr>
        <w:t xml:space="preserve"> </w:t>
      </w:r>
    </w:p>
    <w:p w:rsidR="00BE529E" w:rsidRDefault="00BE529E" w:rsidP="00BE529E">
      <w:pPr>
        <w:pStyle w:val="3E1"/>
        <w:tabs>
          <w:tab w:val="clear" w:pos="360"/>
        </w:tabs>
      </w:pPr>
      <w:proofErr w:type="spellStart"/>
      <w:r w:rsidRPr="00D20A31">
        <w:rPr>
          <w:highlight w:val="cyan"/>
        </w:rPr>
        <w:t>ivpMvFlagLX</w:t>
      </w:r>
      <w:proofErr w:type="spellEnd"/>
      <w:r w:rsidRPr="00D20A31">
        <w:rPr>
          <w:highlight w:val="cyan"/>
        </w:rPr>
        <w:t> = 0</w:t>
      </w:r>
      <w:r w:rsidRPr="00D20A31">
        <w:rPr>
          <w:highlight w:val="cyan"/>
        </w:rPr>
        <w:tab/>
      </w:r>
      <w:r w:rsidRPr="00D20A31">
        <w:rPr>
          <w:highlight w:val="cyan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D20A31">
        <w:rPr>
          <w:highlight w:val="cyan"/>
        </w:rPr>
        <w:noBreakHyphen/>
      </w:r>
      <w:r w:rsidR="00804065" w:rsidRPr="00D20A31">
        <w:rPr>
          <w:highlight w:val="cyan"/>
        </w:rPr>
        <w:fldChar w:fldCharType="begin" w:fldLock="1"/>
      </w:r>
      <w:r w:rsidRPr="00D20A31">
        <w:rPr>
          <w:highlight w:val="cyan"/>
        </w:rPr>
        <w:instrText xml:space="preserve"> SEQ Equation \* ARABIC </w:instrText>
      </w:r>
      <w:r w:rsidR="00804065" w:rsidRPr="00D20A31">
        <w:rPr>
          <w:highlight w:val="cyan"/>
        </w:rPr>
        <w:fldChar w:fldCharType="separate"/>
      </w:r>
      <w:r>
        <w:rPr>
          <w:noProof/>
          <w:highlight w:val="cyan"/>
        </w:rPr>
        <w:t>68</w:t>
      </w:r>
      <w:r w:rsidR="00804065" w:rsidRPr="00D20A31">
        <w:rPr>
          <w:highlight w:val="cyan"/>
        </w:rPr>
        <w:fldChar w:fldCharType="end"/>
      </w:r>
      <w:r w:rsidRPr="00D20A31">
        <w:rPr>
          <w:highlight w:val="cyan"/>
        </w:rPr>
        <w:t>)</w:t>
      </w:r>
      <w:r w:rsidRPr="00D20A31">
        <w:rPr>
          <w:highlight w:val="cyan"/>
        </w:rPr>
        <w:br/>
      </w:r>
      <w:proofErr w:type="spellStart"/>
      <w:r w:rsidRPr="00D20A31">
        <w:rPr>
          <w:highlight w:val="cyan"/>
        </w:rPr>
        <w:t>ivpMvDispLX</w:t>
      </w:r>
      <w:proofErr w:type="spellEnd"/>
      <w:r w:rsidRPr="00D20A31">
        <w:rPr>
          <w:highlight w:val="cyan"/>
        </w:rPr>
        <w:t>[ 0 ] = 0</w:t>
      </w:r>
      <w:r w:rsidRPr="00D20A31">
        <w:rPr>
          <w:highlight w:val="cyan"/>
        </w:rPr>
        <w:tab/>
      </w:r>
      <w:r w:rsidRPr="00D20A31">
        <w:rPr>
          <w:highlight w:val="cyan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D20A31">
        <w:rPr>
          <w:highlight w:val="cyan"/>
        </w:rPr>
        <w:noBreakHyphen/>
      </w:r>
      <w:r w:rsidR="00804065" w:rsidRPr="00D20A31">
        <w:rPr>
          <w:highlight w:val="cyan"/>
        </w:rPr>
        <w:fldChar w:fldCharType="begin" w:fldLock="1"/>
      </w:r>
      <w:r w:rsidRPr="00D20A31">
        <w:rPr>
          <w:highlight w:val="cyan"/>
        </w:rPr>
        <w:instrText xml:space="preserve"> SEQ Equation \* ARABIC </w:instrText>
      </w:r>
      <w:r w:rsidR="00804065" w:rsidRPr="00D20A31">
        <w:rPr>
          <w:highlight w:val="cyan"/>
        </w:rPr>
        <w:fldChar w:fldCharType="separate"/>
      </w:r>
      <w:r>
        <w:rPr>
          <w:noProof/>
          <w:highlight w:val="cyan"/>
        </w:rPr>
        <w:t>69</w:t>
      </w:r>
      <w:r w:rsidR="00804065" w:rsidRPr="00D20A31">
        <w:rPr>
          <w:highlight w:val="cyan"/>
        </w:rPr>
        <w:fldChar w:fldCharType="end"/>
      </w:r>
      <w:r w:rsidRPr="00D20A31">
        <w:rPr>
          <w:highlight w:val="cyan"/>
        </w:rPr>
        <w:t>)</w:t>
      </w:r>
      <w:r w:rsidRPr="00D20A31">
        <w:rPr>
          <w:highlight w:val="cyan"/>
        </w:rPr>
        <w:br/>
      </w:r>
      <w:proofErr w:type="spellStart"/>
      <w:r w:rsidRPr="00D20A31">
        <w:rPr>
          <w:highlight w:val="cyan"/>
        </w:rPr>
        <w:t>ivpMvDispLX</w:t>
      </w:r>
      <w:proofErr w:type="spellEnd"/>
      <w:r w:rsidRPr="00D20A31">
        <w:rPr>
          <w:highlight w:val="cyan"/>
        </w:rPr>
        <w:t>[ 1 ] = 0</w:t>
      </w:r>
      <w:r w:rsidRPr="00D20A31">
        <w:rPr>
          <w:highlight w:val="cyan"/>
        </w:rPr>
        <w:tab/>
      </w:r>
      <w:r w:rsidRPr="00D20A31">
        <w:rPr>
          <w:highlight w:val="cyan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D20A31">
        <w:rPr>
          <w:highlight w:val="cyan"/>
        </w:rPr>
        <w:noBreakHyphen/>
      </w:r>
      <w:r w:rsidR="00804065" w:rsidRPr="00D20A31">
        <w:rPr>
          <w:highlight w:val="cyan"/>
        </w:rPr>
        <w:fldChar w:fldCharType="begin" w:fldLock="1"/>
      </w:r>
      <w:r w:rsidRPr="00D20A31">
        <w:rPr>
          <w:highlight w:val="cyan"/>
        </w:rPr>
        <w:instrText xml:space="preserve"> SEQ Equation \* ARABIC </w:instrText>
      </w:r>
      <w:r w:rsidR="00804065" w:rsidRPr="00D20A31">
        <w:rPr>
          <w:highlight w:val="cyan"/>
        </w:rPr>
        <w:fldChar w:fldCharType="separate"/>
      </w:r>
      <w:r>
        <w:rPr>
          <w:noProof/>
          <w:highlight w:val="cyan"/>
        </w:rPr>
        <w:t>70</w:t>
      </w:r>
      <w:r w:rsidR="00804065" w:rsidRPr="00D20A31">
        <w:rPr>
          <w:highlight w:val="cyan"/>
        </w:rPr>
        <w:fldChar w:fldCharType="end"/>
      </w:r>
      <w:r w:rsidRPr="00D20A31">
        <w:rPr>
          <w:highlight w:val="cyan"/>
        </w:rPr>
        <w:t>)</w:t>
      </w:r>
    </w:p>
    <w:p w:rsidR="00BE529E" w:rsidRPr="00F60F40" w:rsidRDefault="00BE529E" w:rsidP="00BE529E">
      <w:pPr>
        <w:pStyle w:val="3N0"/>
        <w:rPr>
          <w:lang w:eastAsia="ko-KR"/>
        </w:rPr>
      </w:pPr>
      <w:r w:rsidRPr="00F60F40">
        <w:rPr>
          <w:lang w:eastAsia="ko-KR"/>
        </w:rPr>
        <w:t>For the derivation of the variables mvL0 and mvL1, refIdxL0 and refIdxL1 as well as prefFlagL0 and prefFlagL1, the following applies.</w:t>
      </w:r>
    </w:p>
    <w:p w:rsidR="00BE529E" w:rsidRPr="00F60F40" w:rsidRDefault="00BE529E" w:rsidP="00BE529E">
      <w:pPr>
        <w:pStyle w:val="3D0"/>
        <w:rPr>
          <w:lang w:eastAsia="ko-KR"/>
        </w:rPr>
      </w:pPr>
      <w:r>
        <w:rPr>
          <w:lang w:eastAsia="ko-KR"/>
        </w:rPr>
        <w:lastRenderedPageBreak/>
        <w:t>I</w:t>
      </w:r>
      <w:r w:rsidRPr="00F60F40">
        <w:rPr>
          <w:lang w:eastAsia="ko-KR"/>
        </w:rPr>
        <w:t xml:space="preserve">f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] is equal to MODE_SKIP, the derivation process for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vectors for merge mode as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REF _Ref279147148 \r \h </w:instrText>
      </w:r>
      <w:r w:rsidR="00804065" w:rsidRPr="00F60F40">
        <w:rPr>
          <w:lang w:eastAsia="ko-KR"/>
        </w:rPr>
      </w:r>
      <w:r w:rsidR="00804065" w:rsidRPr="00F60F40">
        <w:rPr>
          <w:lang w:eastAsia="ko-KR"/>
        </w:rPr>
        <w:fldChar w:fldCharType="separate"/>
      </w:r>
      <w:r>
        <w:rPr>
          <w:lang w:eastAsia="ko-KR"/>
        </w:rPr>
        <w:t>H.8.5.2.1.1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),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variables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and the partition index </w:t>
      </w:r>
      <w:proofErr w:type="spellStart"/>
      <w:r w:rsidRPr="00F60F40">
        <w:rPr>
          <w:lang w:eastAsia="ko-KR"/>
        </w:rPr>
        <w:t>partIdx</w:t>
      </w:r>
      <w:proofErr w:type="spellEnd"/>
      <w:r w:rsidRPr="00F60F40">
        <w:rPr>
          <w:lang w:eastAsia="ko-KR"/>
        </w:rPr>
        <w:t xml:space="preserve"> as inputs and the output being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vectors mvL0, mvL1, the reference indices refIdxL0, refIdxL1, </w:t>
      </w:r>
      <w:r w:rsidRPr="009E250C">
        <w:rPr>
          <w:strike/>
          <w:highlight w:val="cyan"/>
          <w:lang w:eastAsia="ko-KR"/>
        </w:rPr>
        <w:t xml:space="preserve">and </w:t>
      </w:r>
      <w:r w:rsidRPr="00F60F40">
        <w:rPr>
          <w:lang w:eastAsia="ko-KR"/>
        </w:rPr>
        <w:t>the prediction list utilization flags predFlagL0 and predFlagL1</w:t>
      </w:r>
      <w:r w:rsidRPr="009E250C">
        <w:rPr>
          <w:highlight w:val="cyan"/>
          <w:lang w:eastAsia="ko-KR"/>
        </w:rPr>
        <w:t>, the disparity vector availability flags ivpMvFlagL0 and ivpMvFlagL1, the disparity vectors ivpMvDispL0 and ivpMvDispL1</w:t>
      </w:r>
      <w:r w:rsidRPr="00EC7B5C">
        <w:rPr>
          <w:highlight w:val="cyan"/>
          <w:lang w:eastAsia="ko-KR"/>
        </w:rPr>
        <w:t xml:space="preserve">, the flag </w:t>
      </w:r>
      <w:proofErr w:type="spellStart"/>
      <w:r w:rsidRPr="00EC7B5C">
        <w:rPr>
          <w:highlight w:val="cyan"/>
          <w:lang w:eastAsia="ko-KR"/>
        </w:rPr>
        <w:t>vspModeFlag</w:t>
      </w:r>
      <w:proofErr w:type="spellEnd"/>
      <w:r w:rsidRPr="00EC7B5C">
        <w:rPr>
          <w:highlight w:val="cyan"/>
          <w:lang w:eastAsia="ko-KR"/>
        </w:rPr>
        <w:t xml:space="preserve">, the variable </w:t>
      </w:r>
      <w:proofErr w:type="spellStart"/>
      <w:r w:rsidRPr="00EC7B5C">
        <w:rPr>
          <w:highlight w:val="cyan"/>
          <w:lang w:eastAsia="ko-KR"/>
        </w:rPr>
        <w:t>refViewIdx</w:t>
      </w:r>
      <w:proofErr w:type="spellEnd"/>
      <w:r w:rsidRPr="00EC7B5C">
        <w:rPr>
          <w:highlight w:val="cyan"/>
          <w:lang w:eastAsia="ko-KR"/>
        </w:rPr>
        <w:t xml:space="preserve"> and the flag </w:t>
      </w:r>
      <w:proofErr w:type="spellStart"/>
      <w:r w:rsidRPr="00EC7B5C">
        <w:rPr>
          <w:highlight w:val="cyan"/>
          <w:lang w:eastAsia="ko-KR"/>
        </w:rPr>
        <w:t>availableFlagIvMC</w:t>
      </w:r>
      <w:proofErr w:type="spellEnd"/>
      <w:r w:rsidRPr="00EC7B5C">
        <w:rPr>
          <w:highlight w:val="cyan"/>
          <w:lang w:eastAsia="ko-KR"/>
        </w:rPr>
        <w:t xml:space="preserve">. </w:t>
      </w:r>
      <w:r>
        <w:rPr>
          <w:lang w:eastAsia="ko-KR"/>
        </w:rPr>
        <w:t xml:space="preserve"> </w:t>
      </w:r>
      <w:r w:rsidRPr="00F60F40">
        <w:rPr>
          <w:lang w:eastAsia="ko-KR"/>
        </w:rPr>
        <w:t>.</w:t>
      </w:r>
    </w:p>
    <w:p w:rsidR="00BE529E" w:rsidRPr="00F60F40" w:rsidRDefault="00BE529E" w:rsidP="00BE529E">
      <w:pPr>
        <w:pStyle w:val="3D0"/>
        <w:rPr>
          <w:lang w:eastAsia="ko-KR"/>
        </w:rPr>
      </w:pPr>
      <w:r w:rsidRPr="00F60F40">
        <w:rPr>
          <w:lang w:eastAsia="ko-KR"/>
        </w:rPr>
        <w:t xml:space="preserve">Otherwise, if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] is equal to </w:t>
      </w:r>
      <w:r w:rsidRPr="00EC7B5C">
        <w:rPr>
          <w:rFonts w:eastAsia="MS Mincho"/>
          <w:lang w:eastAsia="ja-JP"/>
        </w:rPr>
        <w:t xml:space="preserve">MODE_INTER and </w:t>
      </w:r>
      <w:proofErr w:type="spellStart"/>
      <w:r w:rsidRPr="00EC7B5C">
        <w:rPr>
          <w:rFonts w:eastAsia="MS Mincho"/>
          <w:lang w:eastAsia="ja-JP"/>
        </w:rPr>
        <w:t>merge_flag</w:t>
      </w:r>
      <w:proofErr w:type="spellEnd"/>
      <w:r w:rsidRPr="00EC7B5C">
        <w:rPr>
          <w:rFonts w:eastAsia="MS Mincho"/>
          <w:lang w:eastAsia="ja-JP"/>
        </w:rPr>
        <w:t>[ </w:t>
      </w:r>
      <w:proofErr w:type="spellStart"/>
      <w:r w:rsidRPr="00EC7B5C">
        <w:rPr>
          <w:rFonts w:eastAsia="MS Mincho"/>
          <w:lang w:eastAsia="ja-JP"/>
        </w:rPr>
        <w:t>xP</w:t>
      </w:r>
      <w:proofErr w:type="spellEnd"/>
      <w:r w:rsidRPr="00EC7B5C">
        <w:rPr>
          <w:rFonts w:eastAsia="MS Mincho"/>
          <w:lang w:eastAsia="ja-JP"/>
        </w:rPr>
        <w:t> ][ </w:t>
      </w:r>
      <w:proofErr w:type="spellStart"/>
      <w:r w:rsidRPr="00EC7B5C">
        <w:rPr>
          <w:rFonts w:eastAsia="MS Mincho"/>
          <w:lang w:eastAsia="ja-JP"/>
        </w:rPr>
        <w:t>yP</w:t>
      </w:r>
      <w:proofErr w:type="spellEnd"/>
      <w:r w:rsidRPr="00EC7B5C">
        <w:rPr>
          <w:rFonts w:eastAsia="MS Mincho"/>
          <w:lang w:eastAsia="ja-JP"/>
        </w:rPr>
        <w:t> ] is equal to 1</w:t>
      </w:r>
      <w:r w:rsidRPr="00F60F40">
        <w:rPr>
          <w:lang w:eastAsia="ko-KR"/>
        </w:rPr>
        <w:t xml:space="preserve">, the derivation process for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vectors for merge mode as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REF _Ref279147148 \r \h </w:instrText>
      </w:r>
      <w:r w:rsidR="00804065" w:rsidRPr="00F60F40">
        <w:rPr>
          <w:lang w:eastAsia="ko-KR"/>
        </w:rPr>
      </w:r>
      <w:r w:rsidR="00804065" w:rsidRPr="00F60F40">
        <w:rPr>
          <w:lang w:eastAsia="ko-KR"/>
        </w:rPr>
        <w:fldChar w:fldCharType="separate"/>
      </w:r>
      <w:r>
        <w:rPr>
          <w:lang w:eastAsia="ko-KR"/>
        </w:rPr>
        <w:t>H.8.5.2.1.1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),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variables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and the partition index </w:t>
      </w:r>
      <w:proofErr w:type="spellStart"/>
      <w:r w:rsidRPr="00F60F40">
        <w:rPr>
          <w:lang w:eastAsia="ko-KR"/>
        </w:rPr>
        <w:t>partIdx</w:t>
      </w:r>
      <w:proofErr w:type="spellEnd"/>
      <w:r w:rsidRPr="00F60F40">
        <w:rPr>
          <w:lang w:eastAsia="ko-KR"/>
        </w:rPr>
        <w:t xml:space="preserve"> as inputs and the outputs being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vectors mvL0 and mvL1, the reference indices refIdxL0 and refIdxL1, the prediction utilization flags predFlagL0 and predFlagL1</w:t>
      </w:r>
      <w:r w:rsidRPr="00EC7B5C">
        <w:rPr>
          <w:highlight w:val="cyan"/>
          <w:lang w:eastAsia="ko-KR"/>
        </w:rPr>
        <w:t xml:space="preserve">, the disparity vector availability flags ivpMvFlagL0 and ivpMvFlagL1, the disparity vectors ivpMvDispL0 and ivpMvDispL1, the flag </w:t>
      </w:r>
      <w:proofErr w:type="spellStart"/>
      <w:r w:rsidRPr="00EC7B5C">
        <w:rPr>
          <w:highlight w:val="cyan"/>
          <w:lang w:eastAsia="ko-KR"/>
        </w:rPr>
        <w:t>vspModeFlag</w:t>
      </w:r>
      <w:proofErr w:type="spellEnd"/>
      <w:r w:rsidRPr="00EC7B5C">
        <w:rPr>
          <w:highlight w:val="cyan"/>
          <w:lang w:eastAsia="ko-KR"/>
        </w:rPr>
        <w:t xml:space="preserve">, the variable </w:t>
      </w:r>
      <w:proofErr w:type="spellStart"/>
      <w:r w:rsidRPr="00EC7B5C">
        <w:rPr>
          <w:highlight w:val="cyan"/>
          <w:lang w:eastAsia="ko-KR"/>
        </w:rPr>
        <w:t>refViewIdx</w:t>
      </w:r>
      <w:proofErr w:type="spellEnd"/>
      <w:r w:rsidRPr="00EC7B5C">
        <w:rPr>
          <w:highlight w:val="cyan"/>
          <w:lang w:eastAsia="ko-KR"/>
        </w:rPr>
        <w:t xml:space="preserve"> and the flag </w:t>
      </w:r>
      <w:proofErr w:type="spellStart"/>
      <w:r w:rsidRPr="00EC7B5C">
        <w:rPr>
          <w:highlight w:val="cyan"/>
          <w:lang w:eastAsia="ko-KR"/>
        </w:rPr>
        <w:t>availableFlagIvMC</w:t>
      </w:r>
      <w:proofErr w:type="spellEnd"/>
      <w:r w:rsidRPr="00EC7B5C">
        <w:rPr>
          <w:highlight w:val="cyan"/>
          <w:lang w:eastAsia="ko-KR"/>
        </w:rPr>
        <w:t xml:space="preserve">. </w:t>
      </w:r>
      <w:r w:rsidRPr="00F60F40">
        <w:rPr>
          <w:lang w:eastAsia="ko-KR"/>
        </w:rPr>
        <w:t>.</w:t>
      </w:r>
    </w:p>
    <w:p w:rsidR="00BE529E" w:rsidRPr="00F60F40" w:rsidRDefault="00BE529E" w:rsidP="00BE529E">
      <w:pPr>
        <w:pStyle w:val="3D0"/>
        <w:rPr>
          <w:lang w:eastAsia="ko-KR"/>
        </w:rPr>
      </w:pPr>
      <w:r w:rsidRPr="00F60F40">
        <w:rPr>
          <w:lang w:eastAsia="ko-KR"/>
        </w:rPr>
        <w:t xml:space="preserve">Otherwise, for X being replaced by either 0 or 1 in the variables </w:t>
      </w: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refIdxLX</w:t>
      </w:r>
      <w:proofErr w:type="spellEnd"/>
      <w:r>
        <w:rPr>
          <w:lang w:eastAsia="ko-KR"/>
        </w:rPr>
        <w:t xml:space="preserve"> </w:t>
      </w:r>
      <w:r w:rsidRPr="00F60F40">
        <w:rPr>
          <w:lang w:eastAsia="ko-KR"/>
        </w:rPr>
        <w:t xml:space="preserve">and in </w:t>
      </w:r>
      <w:proofErr w:type="spellStart"/>
      <w:r w:rsidRPr="00F60F40">
        <w:rPr>
          <w:lang w:eastAsia="ko-KR"/>
        </w:rPr>
        <w:t>Pred_LX</w:t>
      </w:r>
      <w:proofErr w:type="spellEnd"/>
      <w:r w:rsidRPr="00F60F40">
        <w:rPr>
          <w:lang w:eastAsia="ko-KR"/>
        </w:rPr>
        <w:t xml:space="preserve"> and in the syntax elements </w:t>
      </w:r>
      <w:proofErr w:type="spellStart"/>
      <w:r w:rsidRPr="00F60F40">
        <w:rPr>
          <w:lang w:eastAsia="ko-KR"/>
        </w:rPr>
        <w:t>ref_idx_lX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MvdLX</w:t>
      </w:r>
      <w:proofErr w:type="spellEnd"/>
      <w:r w:rsidRPr="00F60F40">
        <w:rPr>
          <w:lang w:eastAsia="ko-KR"/>
        </w:rPr>
        <w:t>, the following applies.</w:t>
      </w:r>
    </w:p>
    <w:p w:rsidR="00BE529E" w:rsidRPr="00F60F40" w:rsidRDefault="00BE529E" w:rsidP="00BE529E">
      <w:pPr>
        <w:pStyle w:val="3U2"/>
        <w:numPr>
          <w:ilvl w:val="2"/>
          <w:numId w:val="8"/>
        </w:numPr>
        <w:rPr>
          <w:lang w:eastAsia="ko-KR"/>
        </w:rPr>
      </w:pPr>
      <w:r w:rsidRPr="00F60F40">
        <w:rPr>
          <w:lang w:eastAsia="ko-KR"/>
        </w:rPr>
        <w:t xml:space="preserve">The variables </w:t>
      </w: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 xml:space="preserve"> are derived as follows.</w:t>
      </w:r>
    </w:p>
    <w:p w:rsidR="00BE529E" w:rsidRPr="00F60F40" w:rsidRDefault="00BE529E" w:rsidP="00BE529E">
      <w:pPr>
        <w:pStyle w:val="3D3"/>
        <w:rPr>
          <w:lang w:eastAsia="ko-KR"/>
        </w:rPr>
      </w:pPr>
      <w:r w:rsidRPr="00F60F40">
        <w:rPr>
          <w:lang w:eastAsia="ko-KR"/>
        </w:rPr>
        <w:t xml:space="preserve">If </w:t>
      </w:r>
      <w:proofErr w:type="spellStart"/>
      <w:r w:rsidRPr="00F60F40">
        <w:rPr>
          <w:lang w:eastAsia="ko-KR"/>
        </w:rPr>
        <w:t>inter_pred_idc</w:t>
      </w:r>
      <w:proofErr w:type="spellEnd"/>
      <w:r w:rsidRPr="00F60F40">
        <w:t>[ </w:t>
      </w:r>
      <w:proofErr w:type="spellStart"/>
      <w:r w:rsidRPr="00F60F40">
        <w:t>x</w:t>
      </w:r>
      <w:r w:rsidRPr="00F60F40">
        <w:rPr>
          <w:lang w:eastAsia="ko-KR"/>
        </w:rPr>
        <w:t>P</w:t>
      </w:r>
      <w:proofErr w:type="spellEnd"/>
      <w:r w:rsidRPr="00F60F40">
        <w:t> ][ </w:t>
      </w:r>
      <w:proofErr w:type="spellStart"/>
      <w:r w:rsidRPr="00F60F40">
        <w:t>y</w:t>
      </w:r>
      <w:r w:rsidRPr="00F60F40">
        <w:rPr>
          <w:lang w:eastAsia="ko-KR"/>
        </w:rPr>
        <w:t>P</w:t>
      </w:r>
      <w:proofErr w:type="spellEnd"/>
      <w:r w:rsidRPr="00F60F40">
        <w:t> ]</w:t>
      </w:r>
      <w:r w:rsidRPr="00F60F40">
        <w:rPr>
          <w:lang w:eastAsia="ko-KR"/>
        </w:rPr>
        <w:t xml:space="preserve"> is equal to </w:t>
      </w:r>
      <w:proofErr w:type="spellStart"/>
      <w:r w:rsidRPr="00F60F40">
        <w:rPr>
          <w:lang w:eastAsia="ko-KR"/>
        </w:rPr>
        <w:t>Pred_LX</w:t>
      </w:r>
      <w:proofErr w:type="spellEnd"/>
      <w:r w:rsidRPr="00F60F40">
        <w:rPr>
          <w:lang w:eastAsia="ko-KR"/>
        </w:rPr>
        <w:t xml:space="preserve"> or </w:t>
      </w:r>
      <w:proofErr w:type="spellStart"/>
      <w:r w:rsidRPr="00F60F40">
        <w:rPr>
          <w:lang w:eastAsia="ko-KR"/>
        </w:rPr>
        <w:t>Pred_BI</w:t>
      </w:r>
      <w:proofErr w:type="spellEnd"/>
      <w:r w:rsidRPr="00F60F40">
        <w:rPr>
          <w:lang w:eastAsia="ko-KR"/>
        </w:rPr>
        <w:t xml:space="preserve">, </w:t>
      </w:r>
    </w:p>
    <w:p w:rsidR="00BE529E" w:rsidRPr="00F60F40" w:rsidRDefault="00BE529E" w:rsidP="00BE529E">
      <w:pPr>
        <w:pStyle w:val="3E5"/>
        <w:rPr>
          <w:lang w:eastAsia="ko-KR"/>
        </w:rPr>
      </w:pP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ref_idx_lX</w:t>
      </w:r>
      <w:proofErr w:type="spellEnd"/>
      <w:r w:rsidRPr="00F60F40">
        <w:rPr>
          <w:lang w:eastAsia="ko-KR"/>
        </w:rPr>
        <w:t xml:space="preserve">[ 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 xml:space="preserve"> ][ 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 ]</w:t>
      </w:r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71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> = 1</w:t>
      </w:r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72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BE529E" w:rsidRPr="00F60F40" w:rsidRDefault="00BE529E" w:rsidP="00BE529E">
      <w:pPr>
        <w:pStyle w:val="3D3"/>
        <w:rPr>
          <w:lang w:eastAsia="ko-KR"/>
        </w:rPr>
      </w:pPr>
      <w:r w:rsidRPr="00F60F40">
        <w:rPr>
          <w:lang w:eastAsia="ko-KR"/>
        </w:rPr>
        <w:t xml:space="preserve">Otherwise, the variables </w:t>
      </w: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 xml:space="preserve"> are specified by</w:t>
      </w:r>
    </w:p>
    <w:p w:rsidR="00BE529E" w:rsidRPr="00F60F40" w:rsidRDefault="00BE529E" w:rsidP="00BE529E">
      <w:pPr>
        <w:pStyle w:val="3E5"/>
        <w:rPr>
          <w:lang w:eastAsia="ko-KR"/>
        </w:rPr>
      </w:pP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> = −1</w:t>
      </w:r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73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> = 0</w:t>
      </w:r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74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BE529E" w:rsidRPr="00F60F40" w:rsidRDefault="00BE529E" w:rsidP="00BE529E">
      <w:pPr>
        <w:pStyle w:val="3U2"/>
        <w:numPr>
          <w:ilvl w:val="2"/>
          <w:numId w:val="7"/>
        </w:numPr>
        <w:rPr>
          <w:lang w:eastAsia="ko-KR"/>
        </w:rPr>
      </w:pPr>
      <w:r w:rsidRPr="00F60F40">
        <w:rPr>
          <w:lang w:eastAsia="ko-KR"/>
        </w:rPr>
        <w:t xml:space="preserve">The variable </w:t>
      </w:r>
      <w:proofErr w:type="spellStart"/>
      <w:r w:rsidRPr="00F60F40">
        <w:rPr>
          <w:lang w:eastAsia="ko-KR"/>
        </w:rPr>
        <w:t>mvdLX</w:t>
      </w:r>
      <w:proofErr w:type="spellEnd"/>
      <w:r w:rsidRPr="00F60F40">
        <w:rPr>
          <w:lang w:eastAsia="ko-KR"/>
        </w:rPr>
        <w:t xml:space="preserve"> is derived as follows.</w:t>
      </w:r>
    </w:p>
    <w:p w:rsidR="00BE529E" w:rsidRPr="00F60F40" w:rsidRDefault="00BE529E" w:rsidP="00BE529E">
      <w:pPr>
        <w:pStyle w:val="3E4"/>
        <w:rPr>
          <w:lang w:eastAsia="ko-KR"/>
        </w:rPr>
      </w:pPr>
      <w:proofErr w:type="spellStart"/>
      <w:r w:rsidRPr="00F60F40">
        <w:rPr>
          <w:lang w:eastAsia="ko-KR"/>
        </w:rPr>
        <w:t>mvdLX</w:t>
      </w:r>
      <w:proofErr w:type="spellEnd"/>
      <w:r w:rsidRPr="00F60F40">
        <w:rPr>
          <w:lang w:eastAsia="ko-KR"/>
        </w:rPr>
        <w:t>[ 0 ] = </w:t>
      </w:r>
      <w:proofErr w:type="spellStart"/>
      <w:r w:rsidRPr="00F60F40">
        <w:rPr>
          <w:lang w:eastAsia="ko-KR"/>
        </w:rPr>
        <w:t>MvdLX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> ][ 0 ]</w:t>
      </w:r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75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mvdLX</w:t>
      </w:r>
      <w:proofErr w:type="spellEnd"/>
      <w:r w:rsidRPr="00F60F40">
        <w:rPr>
          <w:lang w:eastAsia="ko-KR"/>
        </w:rPr>
        <w:t>[ 1 ] = </w:t>
      </w:r>
      <w:proofErr w:type="spellStart"/>
      <w:r w:rsidRPr="00F60F40">
        <w:rPr>
          <w:lang w:eastAsia="ko-KR"/>
        </w:rPr>
        <w:t>MvdLX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> ][ 1 ]</w:t>
      </w:r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76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BE529E" w:rsidRPr="00F60F40" w:rsidRDefault="00BE529E" w:rsidP="00BE529E">
      <w:pPr>
        <w:pStyle w:val="3U2"/>
        <w:numPr>
          <w:ilvl w:val="2"/>
          <w:numId w:val="7"/>
        </w:numPr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 xml:space="preserve"> is equal to 1, the derivation process for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 prediction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> </w:t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REF _Ref332659105 \r \h </w:instrText>
      </w:r>
      <w:r w:rsidR="00804065" w:rsidRPr="00F60F40">
        <w:rPr>
          <w:lang w:eastAsia="ko-KR"/>
        </w:rPr>
      </w:r>
      <w:r w:rsidR="00804065" w:rsidRPr="00F60F40">
        <w:rPr>
          <w:lang w:eastAsia="ko-KR"/>
        </w:rPr>
        <w:fldChar w:fldCharType="separate"/>
      </w:r>
      <w:r>
        <w:rPr>
          <w:lang w:eastAsia="ko-KR"/>
        </w:rPr>
        <w:t>H.8.5.2.1.5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), the coding block size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,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variables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 xml:space="preserve">, and the partition index </w:t>
      </w:r>
      <w:proofErr w:type="spellStart"/>
      <w:r w:rsidRPr="00F60F40">
        <w:rPr>
          <w:lang w:eastAsia="ko-KR"/>
        </w:rPr>
        <w:t>partIdx</w:t>
      </w:r>
      <w:proofErr w:type="spellEnd"/>
      <w:r w:rsidRPr="00F60F40">
        <w:rPr>
          <w:lang w:eastAsia="ko-KR"/>
        </w:rPr>
        <w:t xml:space="preserve"> as the inputs and the output being </w:t>
      </w:r>
      <w:proofErr w:type="spellStart"/>
      <w:r w:rsidRPr="00F60F40">
        <w:rPr>
          <w:lang w:eastAsia="ko-KR"/>
        </w:rPr>
        <w:t>mvpLX</w:t>
      </w:r>
      <w:proofErr w:type="spellEnd"/>
      <w:r w:rsidRPr="00F60F40">
        <w:rPr>
          <w:lang w:eastAsia="ko-KR"/>
        </w:rPr>
        <w:t>.</w:t>
      </w:r>
    </w:p>
    <w:p w:rsidR="00BE529E" w:rsidRPr="00F60F40" w:rsidRDefault="00BE529E" w:rsidP="00BE529E">
      <w:pPr>
        <w:pStyle w:val="3U2"/>
        <w:numPr>
          <w:ilvl w:val="2"/>
          <w:numId w:val="7"/>
        </w:numPr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 xml:space="preserve"> is equal to 1,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 </w:t>
      </w: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 xml:space="preserve"> is derived as</w:t>
      </w:r>
    </w:p>
    <w:p w:rsidR="00BE529E" w:rsidRPr="00F60F40" w:rsidRDefault="00BE529E" w:rsidP="00BE529E">
      <w:pPr>
        <w:pStyle w:val="3E4"/>
        <w:rPr>
          <w:lang w:eastAsia="ko-KR"/>
        </w:rPr>
      </w:pPr>
      <w:proofErr w:type="spellStart"/>
      <w:r w:rsidRPr="00F60F40">
        <w:rPr>
          <w:lang w:eastAsia="ko-KR"/>
        </w:rPr>
        <w:t>uLX</w:t>
      </w:r>
      <w:proofErr w:type="spellEnd"/>
      <w:r w:rsidRPr="00F60F40">
        <w:rPr>
          <w:lang w:eastAsia="ko-KR"/>
        </w:rPr>
        <w:t>[ 0 ] = (</w:t>
      </w:r>
      <w:proofErr w:type="spellStart"/>
      <w:r w:rsidRPr="00F60F40">
        <w:rPr>
          <w:lang w:eastAsia="ko-KR"/>
        </w:rPr>
        <w:t>mvpLX</w:t>
      </w:r>
      <w:proofErr w:type="spellEnd"/>
      <w:r w:rsidRPr="00F60F40">
        <w:rPr>
          <w:lang w:eastAsia="ko-KR"/>
        </w:rPr>
        <w:t>[ 0 ] + </w:t>
      </w:r>
      <w:proofErr w:type="spellStart"/>
      <w:r w:rsidRPr="00F60F40">
        <w:rPr>
          <w:lang w:eastAsia="ko-KR"/>
        </w:rPr>
        <w:t>mvdLX</w:t>
      </w:r>
      <w:proofErr w:type="spellEnd"/>
      <w:r w:rsidRPr="00F60F40">
        <w:rPr>
          <w:lang w:eastAsia="ko-KR"/>
        </w:rPr>
        <w:t>[ 0 ] + 2</w:t>
      </w:r>
      <w:r w:rsidRPr="00F60F40">
        <w:rPr>
          <w:vertAlign w:val="superscript"/>
          <w:lang w:eastAsia="ko-KR"/>
        </w:rPr>
        <w:t>16</w:t>
      </w:r>
      <w:r w:rsidRPr="00F60F40">
        <w:rPr>
          <w:lang w:eastAsia="ko-KR"/>
        </w:rPr>
        <w:t>) % 2</w:t>
      </w:r>
      <w:r w:rsidRPr="00F60F40">
        <w:rPr>
          <w:vertAlign w:val="superscript"/>
          <w:lang w:eastAsia="ko-KR"/>
        </w:rPr>
        <w:t>16</w:t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77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 xml:space="preserve">[ 0 ] = ( </w:t>
      </w:r>
      <w:proofErr w:type="spellStart"/>
      <w:r w:rsidRPr="00F60F40">
        <w:rPr>
          <w:lang w:eastAsia="ko-KR"/>
        </w:rPr>
        <w:t>uLX</w:t>
      </w:r>
      <w:proofErr w:type="spellEnd"/>
      <w:r w:rsidRPr="00F60F40">
        <w:rPr>
          <w:lang w:eastAsia="ko-KR"/>
        </w:rPr>
        <w:t>[ 0 ] &gt;= 2</w:t>
      </w:r>
      <w:r w:rsidRPr="00F60F40">
        <w:rPr>
          <w:vertAlign w:val="superscript"/>
          <w:lang w:eastAsia="ko-KR"/>
        </w:rPr>
        <w:t>15</w:t>
      </w:r>
      <w:r w:rsidRPr="00F60F40">
        <w:rPr>
          <w:lang w:eastAsia="ko-KR"/>
        </w:rPr>
        <w:t xml:space="preserve"> ) ? ( </w:t>
      </w:r>
      <w:proofErr w:type="spellStart"/>
      <w:r w:rsidRPr="00F60F40">
        <w:rPr>
          <w:lang w:eastAsia="ko-KR"/>
        </w:rPr>
        <w:t>uLX</w:t>
      </w:r>
      <w:proofErr w:type="spellEnd"/>
      <w:r w:rsidRPr="00F60F40">
        <w:rPr>
          <w:lang w:eastAsia="ko-KR"/>
        </w:rPr>
        <w:t>[ 0 ] − 2</w:t>
      </w:r>
      <w:r w:rsidRPr="00F60F40">
        <w:rPr>
          <w:vertAlign w:val="superscript"/>
          <w:lang w:eastAsia="ko-KR"/>
        </w:rPr>
        <w:t>16</w:t>
      </w:r>
      <w:r w:rsidRPr="00F60F40">
        <w:rPr>
          <w:lang w:eastAsia="ko-KR"/>
        </w:rPr>
        <w:t xml:space="preserve"> ) : </w:t>
      </w:r>
      <w:proofErr w:type="spellStart"/>
      <w:r w:rsidRPr="00F60F40">
        <w:rPr>
          <w:lang w:eastAsia="ko-KR"/>
        </w:rPr>
        <w:t>uLX</w:t>
      </w:r>
      <w:proofErr w:type="spellEnd"/>
      <w:r w:rsidRPr="00F60F40">
        <w:rPr>
          <w:lang w:eastAsia="ko-KR"/>
        </w:rPr>
        <w:t>[ 0 ]</w:t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78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uLX</w:t>
      </w:r>
      <w:proofErr w:type="spellEnd"/>
      <w:r w:rsidRPr="00F60F40">
        <w:rPr>
          <w:lang w:eastAsia="ko-KR"/>
        </w:rPr>
        <w:t>[ 1 ] = (</w:t>
      </w:r>
      <w:proofErr w:type="spellStart"/>
      <w:r w:rsidRPr="00F60F40">
        <w:rPr>
          <w:lang w:eastAsia="ko-KR"/>
        </w:rPr>
        <w:t>mvpLX</w:t>
      </w:r>
      <w:proofErr w:type="spellEnd"/>
      <w:r w:rsidRPr="00F60F40">
        <w:rPr>
          <w:lang w:eastAsia="ko-KR"/>
        </w:rPr>
        <w:t>[ 1 ] + </w:t>
      </w:r>
      <w:proofErr w:type="spellStart"/>
      <w:r w:rsidRPr="00F60F40">
        <w:rPr>
          <w:lang w:eastAsia="ko-KR"/>
        </w:rPr>
        <w:t>mvdLX</w:t>
      </w:r>
      <w:proofErr w:type="spellEnd"/>
      <w:r w:rsidRPr="00F60F40">
        <w:rPr>
          <w:lang w:eastAsia="ko-KR"/>
        </w:rPr>
        <w:t>[ 1 ] + 2</w:t>
      </w:r>
      <w:r w:rsidRPr="00F60F40">
        <w:rPr>
          <w:vertAlign w:val="superscript"/>
          <w:lang w:eastAsia="ko-KR"/>
        </w:rPr>
        <w:t>16</w:t>
      </w:r>
      <w:r w:rsidRPr="00F60F40">
        <w:rPr>
          <w:lang w:eastAsia="ko-KR"/>
        </w:rPr>
        <w:t>) % 2</w:t>
      </w:r>
      <w:r w:rsidRPr="00F60F40">
        <w:rPr>
          <w:vertAlign w:val="superscript"/>
          <w:lang w:eastAsia="ko-KR"/>
        </w:rPr>
        <w:t>16</w:t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79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 xml:space="preserve">[ 1 ] = ( </w:t>
      </w:r>
      <w:proofErr w:type="spellStart"/>
      <w:r w:rsidRPr="00F60F40">
        <w:rPr>
          <w:lang w:eastAsia="ko-KR"/>
        </w:rPr>
        <w:t>uLX</w:t>
      </w:r>
      <w:proofErr w:type="spellEnd"/>
      <w:r w:rsidRPr="00F60F40">
        <w:rPr>
          <w:lang w:eastAsia="ko-KR"/>
        </w:rPr>
        <w:t>[ 1 ] &gt;= 2</w:t>
      </w:r>
      <w:r w:rsidRPr="00F60F40">
        <w:rPr>
          <w:vertAlign w:val="superscript"/>
          <w:lang w:eastAsia="ko-KR"/>
        </w:rPr>
        <w:t>15</w:t>
      </w:r>
      <w:r w:rsidRPr="00F60F40">
        <w:rPr>
          <w:lang w:eastAsia="ko-KR"/>
        </w:rPr>
        <w:t xml:space="preserve"> ) ? ( </w:t>
      </w:r>
      <w:proofErr w:type="spellStart"/>
      <w:r w:rsidRPr="00F60F40">
        <w:rPr>
          <w:lang w:eastAsia="ko-KR"/>
        </w:rPr>
        <w:t>uLX</w:t>
      </w:r>
      <w:proofErr w:type="spellEnd"/>
      <w:r w:rsidRPr="00F60F40">
        <w:rPr>
          <w:lang w:eastAsia="ko-KR"/>
        </w:rPr>
        <w:t>[ 1 ] − 2</w:t>
      </w:r>
      <w:r w:rsidRPr="00F60F40">
        <w:rPr>
          <w:vertAlign w:val="superscript"/>
          <w:lang w:eastAsia="ko-KR"/>
        </w:rPr>
        <w:t>16</w:t>
      </w:r>
      <w:r w:rsidRPr="00F60F40">
        <w:rPr>
          <w:lang w:eastAsia="ko-KR"/>
        </w:rPr>
        <w:t xml:space="preserve"> ) : </w:t>
      </w:r>
      <w:proofErr w:type="spellStart"/>
      <w:r w:rsidRPr="00F60F40">
        <w:rPr>
          <w:lang w:eastAsia="ko-KR"/>
        </w:rPr>
        <w:t>uLX</w:t>
      </w:r>
      <w:proofErr w:type="spellEnd"/>
      <w:r w:rsidRPr="00F60F40">
        <w:rPr>
          <w:lang w:eastAsia="ko-KR"/>
        </w:rPr>
        <w:t>[ 1 ]</w:t>
      </w:r>
      <w:r w:rsidRPr="00F60F40">
        <w:rPr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804065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804065" w:rsidRPr="00F60F40">
        <w:rPr>
          <w:lang w:eastAsia="ko-KR"/>
        </w:rPr>
        <w:fldChar w:fldCharType="separate"/>
      </w:r>
      <w:r>
        <w:rPr>
          <w:noProof/>
          <w:lang w:eastAsia="ko-KR"/>
        </w:rPr>
        <w:t>80</w:t>
      </w:r>
      <w:r w:rsidR="00804065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BE529E" w:rsidRPr="00F60F40" w:rsidRDefault="00BE529E" w:rsidP="00BE529E">
      <w:pPr>
        <w:pStyle w:val="3E4"/>
        <w:ind w:left="403"/>
        <w:rPr>
          <w:lang w:eastAsia="ko-KR"/>
        </w:rPr>
      </w:pPr>
      <w:r w:rsidRPr="003B780A">
        <w:rPr>
          <w:sz w:val="18"/>
          <w:szCs w:val="18"/>
        </w:rPr>
        <w:t>NOTE – </w:t>
      </w:r>
      <w:r w:rsidRPr="003B780A">
        <w:rPr>
          <w:sz w:val="18"/>
          <w:szCs w:val="18"/>
          <w:lang w:eastAsia="ko-KR"/>
        </w:rPr>
        <w:t xml:space="preserve">The resulting values of </w:t>
      </w: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 xml:space="preserve">[ 0 ] and </w:t>
      </w: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>[ 1 ] as specified above will always be in the range of −2</w:t>
      </w:r>
      <w:r w:rsidRPr="003B780A">
        <w:rPr>
          <w:vertAlign w:val="superscript"/>
          <w:lang w:eastAsia="ko-KR"/>
        </w:rPr>
        <w:t>15</w:t>
      </w:r>
      <w:r w:rsidRPr="00F60F40">
        <w:rPr>
          <w:lang w:eastAsia="ko-KR"/>
        </w:rPr>
        <w:t xml:space="preserve"> to 2</w:t>
      </w:r>
      <w:r w:rsidRPr="003B780A">
        <w:rPr>
          <w:vertAlign w:val="superscript"/>
          <w:lang w:eastAsia="ko-KR"/>
        </w:rPr>
        <w:t>15</w:t>
      </w:r>
      <w:r w:rsidRPr="00F60F40">
        <w:rPr>
          <w:lang w:eastAsia="ko-KR"/>
        </w:rPr>
        <w:t> − 1</w:t>
      </w:r>
      <w:r w:rsidRPr="003B780A">
        <w:rPr>
          <w:sz w:val="18"/>
          <w:szCs w:val="18"/>
          <w:lang w:eastAsia="ko-KR"/>
        </w:rPr>
        <w:t>.</w:t>
      </w:r>
    </w:p>
    <w:p w:rsidR="00BE529E" w:rsidRPr="00F60F40" w:rsidRDefault="00BE529E" w:rsidP="00BE529E">
      <w:pPr>
        <w:pStyle w:val="3N0"/>
      </w:pPr>
      <w:r w:rsidRPr="00F60F40">
        <w:t xml:space="preserve">When </w:t>
      </w:r>
      <w:proofErr w:type="spellStart"/>
      <w:r w:rsidRPr="00F60F40">
        <w:t>ChromaArrayType</w:t>
      </w:r>
      <w:proofErr w:type="spellEnd"/>
      <w:r w:rsidRPr="00F60F40">
        <w:t xml:space="preserve"> is not equal to 0 and </w:t>
      </w:r>
      <w:proofErr w:type="spellStart"/>
      <w:r w:rsidRPr="00F60F40">
        <w:t>predFlagLX</w:t>
      </w:r>
      <w:proofErr w:type="spellEnd"/>
      <w:r w:rsidRPr="00F60F40">
        <w:t xml:space="preserve"> (with X being either 0 or 1) is equal to 1, the derivation process for </w:t>
      </w:r>
      <w:proofErr w:type="spellStart"/>
      <w:r w:rsidRPr="00F60F40">
        <w:t>chroma</w:t>
      </w:r>
      <w:proofErr w:type="spellEnd"/>
      <w:r w:rsidRPr="00F60F40">
        <w:t xml:space="preserve"> motion vectors in </w:t>
      </w:r>
      <w:proofErr w:type="spellStart"/>
      <w:r w:rsidRPr="00F60F40">
        <w:t>subclause</w:t>
      </w:r>
      <w:proofErr w:type="spellEnd"/>
      <w:r w:rsidRPr="00F60F40">
        <w:t xml:space="preserve"> </w:t>
      </w:r>
      <w:r w:rsidRPr="00F60F40">
        <w:rPr>
          <w:highlight w:val="yellow"/>
        </w:rPr>
        <w:t>8.5.2.1.8</w:t>
      </w:r>
      <w:r w:rsidRPr="00F60F40">
        <w:t xml:space="preserve"> is invoked with </w:t>
      </w:r>
      <w:proofErr w:type="spellStart"/>
      <w:r w:rsidRPr="00F60F40">
        <w:t>mvLX</w:t>
      </w:r>
      <w:proofErr w:type="spellEnd"/>
      <w:r w:rsidRPr="00F60F40">
        <w:t xml:space="preserve"> and </w:t>
      </w:r>
      <w:proofErr w:type="spellStart"/>
      <w:r w:rsidRPr="00F60F40">
        <w:t>refIdxLX</w:t>
      </w:r>
      <w:proofErr w:type="spellEnd"/>
      <w:r w:rsidRPr="00F60F40">
        <w:t xml:space="preserve"> as inputs and the output being </w:t>
      </w:r>
      <w:proofErr w:type="spellStart"/>
      <w:r w:rsidRPr="00F60F40">
        <w:t>mvCLX</w:t>
      </w:r>
      <w:proofErr w:type="spellEnd"/>
      <w:r w:rsidRPr="00F60F40">
        <w:t>.</w:t>
      </w:r>
    </w:p>
    <w:p w:rsidR="00BE529E" w:rsidRDefault="00BE529E" w:rsidP="00BE529E">
      <w:pPr>
        <w:pStyle w:val="3N0"/>
        <w:rPr>
          <w:ins w:id="1" w:author="Samsung" w:date="2013-04-08T20:49:00Z"/>
          <w:highlight w:val="cyan"/>
          <w:lang w:eastAsia="ko-KR"/>
        </w:rPr>
      </w:pPr>
      <w:r w:rsidRPr="008843A2">
        <w:rPr>
          <w:highlight w:val="cyan"/>
          <w:lang w:eastAsia="ko-KR"/>
        </w:rPr>
        <w:t xml:space="preserve">If </w:t>
      </w:r>
      <w:proofErr w:type="spellStart"/>
      <w:r>
        <w:rPr>
          <w:highlight w:val="cyan"/>
        </w:rPr>
        <w:t>iv_res_pred_flag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8843A2">
        <w:rPr>
          <w:highlight w:val="cyan"/>
          <w:lang w:eastAsia="ko-KR"/>
        </w:rPr>
        <w:t xml:space="preserve"> is equal to 1, </w:t>
      </w:r>
      <w:proofErr w:type="spellStart"/>
      <w:r w:rsidRPr="008843A2">
        <w:rPr>
          <w:highlight w:val="cyan"/>
          <w:lang w:eastAsia="ko-KR"/>
        </w:rPr>
        <w:t>availableFlagIvMC</w:t>
      </w:r>
      <w:proofErr w:type="spellEnd"/>
      <w:r w:rsidRPr="008843A2">
        <w:rPr>
          <w:highlight w:val="cyan"/>
          <w:lang w:eastAsia="ko-KR"/>
        </w:rPr>
        <w:t xml:space="preserve"> is equal to 1, and </w:t>
      </w:r>
      <w:proofErr w:type="spellStart"/>
      <w:r w:rsidRPr="008843A2">
        <w:rPr>
          <w:highlight w:val="cyan"/>
          <w:lang w:eastAsia="ko-KR"/>
        </w:rPr>
        <w:t>PartMode</w:t>
      </w:r>
      <w:proofErr w:type="spellEnd"/>
      <w:r w:rsidRPr="008843A2">
        <w:rPr>
          <w:highlight w:val="cyan"/>
          <w:lang w:eastAsia="ko-KR"/>
        </w:rPr>
        <w:t>[ </w:t>
      </w:r>
      <w:proofErr w:type="spellStart"/>
      <w:r w:rsidRPr="008843A2">
        <w:rPr>
          <w:highlight w:val="cyan"/>
          <w:lang w:eastAsia="ko-KR"/>
        </w:rPr>
        <w:t>xP</w:t>
      </w:r>
      <w:proofErr w:type="spellEnd"/>
      <w:r w:rsidRPr="008843A2">
        <w:rPr>
          <w:highlight w:val="cyan"/>
          <w:lang w:eastAsia="ko-KR"/>
        </w:rPr>
        <w:t> ][ </w:t>
      </w:r>
      <w:proofErr w:type="spellStart"/>
      <w:r w:rsidRPr="008843A2">
        <w:rPr>
          <w:highlight w:val="cyan"/>
          <w:lang w:eastAsia="ko-KR"/>
        </w:rPr>
        <w:t>yP</w:t>
      </w:r>
      <w:proofErr w:type="spellEnd"/>
      <w:r w:rsidRPr="008843A2">
        <w:rPr>
          <w:highlight w:val="cyan"/>
          <w:lang w:eastAsia="ko-KR"/>
        </w:rPr>
        <w:t xml:space="preserve"> ] is equal to PART_2Nx2N, </w:t>
      </w:r>
      <w:proofErr w:type="spellStart"/>
      <w:r w:rsidRPr="008843A2">
        <w:rPr>
          <w:highlight w:val="cyan"/>
          <w:lang w:eastAsia="ko-KR"/>
        </w:rPr>
        <w:t>ResPredFlag</w:t>
      </w:r>
      <w:proofErr w:type="spellEnd"/>
      <w:r w:rsidRPr="008843A2">
        <w:rPr>
          <w:highlight w:val="cyan"/>
          <w:lang w:eastAsia="ko-KR"/>
        </w:rPr>
        <w:t>[ </w:t>
      </w:r>
      <w:proofErr w:type="spellStart"/>
      <w:r w:rsidRPr="008843A2">
        <w:rPr>
          <w:highlight w:val="cyan"/>
          <w:lang w:eastAsia="ko-KR"/>
        </w:rPr>
        <w:t>xP</w:t>
      </w:r>
      <w:proofErr w:type="spellEnd"/>
      <w:r w:rsidRPr="008843A2">
        <w:rPr>
          <w:highlight w:val="cyan"/>
          <w:lang w:eastAsia="ko-KR"/>
        </w:rPr>
        <w:t> ][ </w:t>
      </w:r>
      <w:proofErr w:type="spellStart"/>
      <w:r w:rsidRPr="008843A2">
        <w:rPr>
          <w:highlight w:val="cyan"/>
          <w:lang w:eastAsia="ko-KR"/>
        </w:rPr>
        <w:t>yP</w:t>
      </w:r>
      <w:proofErr w:type="spellEnd"/>
      <w:r w:rsidRPr="008843A2">
        <w:rPr>
          <w:highlight w:val="cyan"/>
          <w:lang w:eastAsia="ko-KR"/>
        </w:rPr>
        <w:t xml:space="preserve"> ] is set equal to </w:t>
      </w:r>
      <w:del w:id="2" w:author="Samsung" w:date="2013-04-08T20:56:00Z">
        <w:r w:rsidRPr="008843A2" w:rsidDel="006672DD">
          <w:rPr>
            <w:highlight w:val="cyan"/>
            <w:lang w:eastAsia="ko-KR"/>
          </w:rPr>
          <w:delText>0</w:delText>
        </w:r>
      </w:del>
      <w:ins w:id="3" w:author="Samsung" w:date="2013-04-08T20:56:00Z">
        <w:r w:rsidR="006672DD" w:rsidRPr="006672DD">
          <w:rPr>
            <w:rFonts w:hint="eastAsia"/>
            <w:highlight w:val="green"/>
            <w:lang w:eastAsia="ko-KR"/>
          </w:rPr>
          <w:t>1</w:t>
        </w:r>
      </w:ins>
      <w:r w:rsidRPr="008843A2">
        <w:rPr>
          <w:highlight w:val="cyan"/>
          <w:lang w:eastAsia="ko-KR"/>
        </w:rPr>
        <w:t xml:space="preserve">, otherwise ( </w:t>
      </w:r>
      <w:proofErr w:type="spellStart"/>
      <w:r>
        <w:rPr>
          <w:highlight w:val="cyan"/>
        </w:rPr>
        <w:t>iv_res_pred_flag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8843A2">
        <w:rPr>
          <w:highlight w:val="cyan"/>
          <w:lang w:eastAsia="ko-KR"/>
        </w:rPr>
        <w:t xml:space="preserve"> is equal to 0 or </w:t>
      </w:r>
      <w:proofErr w:type="spellStart"/>
      <w:r w:rsidRPr="008843A2">
        <w:rPr>
          <w:highlight w:val="cyan"/>
          <w:lang w:eastAsia="ko-KR"/>
        </w:rPr>
        <w:t>availableFlagIvMC</w:t>
      </w:r>
      <w:proofErr w:type="spellEnd"/>
      <w:r w:rsidRPr="008843A2">
        <w:rPr>
          <w:highlight w:val="cyan"/>
          <w:lang w:eastAsia="ko-KR"/>
        </w:rPr>
        <w:t xml:space="preserve"> is equal to 0 or </w:t>
      </w:r>
      <w:proofErr w:type="spellStart"/>
      <w:r w:rsidRPr="008843A2">
        <w:rPr>
          <w:highlight w:val="cyan"/>
          <w:lang w:eastAsia="ko-KR"/>
        </w:rPr>
        <w:t>PartMode</w:t>
      </w:r>
      <w:proofErr w:type="spellEnd"/>
      <w:r w:rsidRPr="008843A2">
        <w:rPr>
          <w:highlight w:val="cyan"/>
          <w:lang w:eastAsia="ko-KR"/>
        </w:rPr>
        <w:t>[ </w:t>
      </w:r>
      <w:proofErr w:type="spellStart"/>
      <w:r w:rsidRPr="008843A2">
        <w:rPr>
          <w:highlight w:val="cyan"/>
          <w:lang w:eastAsia="ko-KR"/>
        </w:rPr>
        <w:t>xP</w:t>
      </w:r>
      <w:proofErr w:type="spellEnd"/>
      <w:r w:rsidRPr="008843A2">
        <w:rPr>
          <w:highlight w:val="cyan"/>
          <w:lang w:eastAsia="ko-KR"/>
        </w:rPr>
        <w:t> ][ </w:t>
      </w:r>
      <w:proofErr w:type="spellStart"/>
      <w:r w:rsidRPr="008843A2">
        <w:rPr>
          <w:highlight w:val="cyan"/>
          <w:lang w:eastAsia="ko-KR"/>
        </w:rPr>
        <w:t>yP</w:t>
      </w:r>
      <w:proofErr w:type="spellEnd"/>
      <w:r w:rsidRPr="008843A2">
        <w:rPr>
          <w:highlight w:val="cyan"/>
          <w:lang w:eastAsia="ko-KR"/>
        </w:rPr>
        <w:t xml:space="preserve"> ] is not equal to PART_2Nx2N ), </w:t>
      </w:r>
      <w:proofErr w:type="spellStart"/>
      <w:r w:rsidRPr="008843A2">
        <w:rPr>
          <w:highlight w:val="cyan"/>
          <w:lang w:eastAsia="ko-KR"/>
        </w:rPr>
        <w:t>ResPredFlag</w:t>
      </w:r>
      <w:proofErr w:type="spellEnd"/>
      <w:r w:rsidRPr="008843A2">
        <w:rPr>
          <w:highlight w:val="cyan"/>
          <w:lang w:eastAsia="ko-KR"/>
        </w:rPr>
        <w:t>[ </w:t>
      </w:r>
      <w:proofErr w:type="spellStart"/>
      <w:r w:rsidRPr="008843A2">
        <w:rPr>
          <w:highlight w:val="cyan"/>
          <w:lang w:eastAsia="ko-KR"/>
        </w:rPr>
        <w:t>xP</w:t>
      </w:r>
      <w:proofErr w:type="spellEnd"/>
      <w:r w:rsidRPr="008843A2">
        <w:rPr>
          <w:highlight w:val="cyan"/>
          <w:lang w:eastAsia="ko-KR"/>
        </w:rPr>
        <w:t> ][ </w:t>
      </w:r>
      <w:proofErr w:type="spellStart"/>
      <w:r w:rsidRPr="008843A2">
        <w:rPr>
          <w:highlight w:val="cyan"/>
          <w:lang w:eastAsia="ko-KR"/>
        </w:rPr>
        <w:t>yP</w:t>
      </w:r>
      <w:proofErr w:type="spellEnd"/>
      <w:r w:rsidRPr="008843A2">
        <w:rPr>
          <w:highlight w:val="cyan"/>
          <w:lang w:eastAsia="ko-KR"/>
        </w:rPr>
        <w:t xml:space="preserve"> ] is set equal to 0. </w:t>
      </w:r>
    </w:p>
    <w:p w:rsidR="006672DD" w:rsidRPr="006672DD" w:rsidDel="006672DD" w:rsidRDefault="006672DD" w:rsidP="00BE529E">
      <w:pPr>
        <w:pStyle w:val="3N0"/>
        <w:rPr>
          <w:del w:id="4" w:author="Samsung" w:date="2013-04-08T20:49:00Z"/>
          <w:highlight w:val="green"/>
          <w:lang w:eastAsia="ko-KR"/>
        </w:rPr>
      </w:pPr>
      <w:ins w:id="5" w:author="Samsung" w:date="2013-04-08T20:49:00Z">
        <w:r w:rsidRPr="006672DD">
          <w:rPr>
            <w:highlight w:val="green"/>
            <w:lang w:eastAsia="ko-KR"/>
          </w:rPr>
          <w:t xml:space="preserve">If </w:t>
        </w:r>
      </w:ins>
      <w:proofErr w:type="spellStart"/>
      <w:ins w:id="6" w:author="Samsung" w:date="2013-04-08T20:54:00Z">
        <w:r w:rsidRPr="006672DD">
          <w:rPr>
            <w:highlight w:val="green"/>
            <w:lang w:eastAsia="ko-KR"/>
          </w:rPr>
          <w:t>view_synthesis_pred_flag</w:t>
        </w:r>
        <w:proofErr w:type="spellEnd"/>
        <w:r w:rsidRPr="006672DD">
          <w:rPr>
            <w:highlight w:val="green"/>
            <w:lang w:eastAsia="ko-KR"/>
          </w:rPr>
          <w:t xml:space="preserve"> </w:t>
        </w:r>
      </w:ins>
      <w:ins w:id="7" w:author="Samsung" w:date="2013-04-08T20:49:00Z">
        <w:r w:rsidRPr="006672DD">
          <w:rPr>
            <w:highlight w:val="green"/>
            <w:lang w:eastAsia="ko-KR"/>
          </w:rPr>
          <w:t xml:space="preserve">is equal to 1, </w:t>
        </w:r>
      </w:ins>
      <w:proofErr w:type="spellStart"/>
      <w:ins w:id="8" w:author="Samsung" w:date="2013-04-08T20:55:00Z">
        <w:r w:rsidRPr="006672DD">
          <w:rPr>
            <w:highlight w:val="green"/>
            <w:lang w:eastAsia="ko-KR"/>
          </w:rPr>
          <w:t>availableFlagVSP</w:t>
        </w:r>
      </w:ins>
      <w:proofErr w:type="spellEnd"/>
      <w:ins w:id="9" w:author="Samsung" w:date="2013-04-08T20:49:00Z">
        <w:r w:rsidRPr="006672DD">
          <w:rPr>
            <w:highlight w:val="green"/>
            <w:lang w:eastAsia="ko-KR"/>
          </w:rPr>
          <w:t xml:space="preserve"> is equal to 1, and </w:t>
        </w:r>
        <w:proofErr w:type="spellStart"/>
        <w:r w:rsidRPr="006672DD">
          <w:rPr>
            <w:highlight w:val="green"/>
            <w:lang w:eastAsia="ko-KR"/>
          </w:rPr>
          <w:t>PartMode</w:t>
        </w:r>
        <w:proofErr w:type="spellEnd"/>
        <w:r w:rsidRPr="006672DD">
          <w:rPr>
            <w:highlight w:val="green"/>
            <w:lang w:eastAsia="ko-KR"/>
          </w:rPr>
          <w:t>[ </w:t>
        </w:r>
        <w:proofErr w:type="spellStart"/>
        <w:r w:rsidRPr="006672DD">
          <w:rPr>
            <w:highlight w:val="green"/>
            <w:lang w:eastAsia="ko-KR"/>
          </w:rPr>
          <w:t>xP</w:t>
        </w:r>
        <w:proofErr w:type="spellEnd"/>
        <w:r w:rsidRPr="006672DD">
          <w:rPr>
            <w:highlight w:val="green"/>
            <w:lang w:eastAsia="ko-KR"/>
          </w:rPr>
          <w:t> ][ </w:t>
        </w:r>
        <w:proofErr w:type="spellStart"/>
        <w:r w:rsidRPr="006672DD">
          <w:rPr>
            <w:highlight w:val="green"/>
            <w:lang w:eastAsia="ko-KR"/>
          </w:rPr>
          <w:t>yP</w:t>
        </w:r>
        <w:proofErr w:type="spellEnd"/>
        <w:r w:rsidRPr="006672DD">
          <w:rPr>
            <w:highlight w:val="green"/>
            <w:lang w:eastAsia="ko-KR"/>
          </w:rPr>
          <w:t xml:space="preserve"> ] is equal to PART_2Nx2N, </w:t>
        </w:r>
      </w:ins>
      <w:proofErr w:type="spellStart"/>
      <w:ins w:id="10" w:author="Samsung" w:date="2013-04-08T20:56:00Z">
        <w:r w:rsidRPr="006672DD">
          <w:rPr>
            <w:highlight w:val="green"/>
            <w:lang w:eastAsia="ko-KR"/>
          </w:rPr>
          <w:t>VspModeFlag</w:t>
        </w:r>
        <w:proofErr w:type="spellEnd"/>
        <w:r w:rsidRPr="006672DD">
          <w:rPr>
            <w:highlight w:val="green"/>
            <w:lang w:eastAsia="ko-KR"/>
          </w:rPr>
          <w:t xml:space="preserve"> </w:t>
        </w:r>
      </w:ins>
      <w:ins w:id="11" w:author="Samsung" w:date="2013-04-08T20:49:00Z">
        <w:r w:rsidRPr="006672DD">
          <w:rPr>
            <w:highlight w:val="green"/>
            <w:lang w:eastAsia="ko-KR"/>
          </w:rPr>
          <w:t>[ </w:t>
        </w:r>
        <w:proofErr w:type="spellStart"/>
        <w:r w:rsidRPr="006672DD">
          <w:rPr>
            <w:highlight w:val="green"/>
            <w:lang w:eastAsia="ko-KR"/>
          </w:rPr>
          <w:t>xP</w:t>
        </w:r>
        <w:proofErr w:type="spellEnd"/>
        <w:r w:rsidRPr="006672DD">
          <w:rPr>
            <w:highlight w:val="green"/>
            <w:lang w:eastAsia="ko-KR"/>
          </w:rPr>
          <w:t> ][ </w:t>
        </w:r>
        <w:proofErr w:type="spellStart"/>
        <w:r w:rsidRPr="006672DD">
          <w:rPr>
            <w:highlight w:val="green"/>
            <w:lang w:eastAsia="ko-KR"/>
          </w:rPr>
          <w:t>yP</w:t>
        </w:r>
        <w:proofErr w:type="spellEnd"/>
        <w:r w:rsidRPr="006672DD">
          <w:rPr>
            <w:highlight w:val="green"/>
            <w:lang w:eastAsia="ko-KR"/>
          </w:rPr>
          <w:t xml:space="preserve"> ] is set equal to </w:t>
        </w:r>
      </w:ins>
      <w:ins w:id="12" w:author="Samsung" w:date="2013-04-08T20:56:00Z">
        <w:r w:rsidRPr="006672DD">
          <w:rPr>
            <w:rFonts w:hint="eastAsia"/>
            <w:highlight w:val="green"/>
            <w:lang w:eastAsia="ko-KR"/>
          </w:rPr>
          <w:t>1</w:t>
        </w:r>
      </w:ins>
      <w:ins w:id="13" w:author="Samsung" w:date="2013-04-08T20:49:00Z">
        <w:r w:rsidRPr="006672DD">
          <w:rPr>
            <w:highlight w:val="green"/>
            <w:lang w:eastAsia="ko-KR"/>
          </w:rPr>
          <w:t>, otherwise (</w:t>
        </w:r>
      </w:ins>
      <w:proofErr w:type="spellStart"/>
      <w:ins w:id="14" w:author="Samsung" w:date="2013-04-08T20:56:00Z">
        <w:r w:rsidRPr="006672DD">
          <w:rPr>
            <w:highlight w:val="green"/>
            <w:lang w:eastAsia="ko-KR"/>
          </w:rPr>
          <w:t>view_synthesis_pred_flag</w:t>
        </w:r>
        <w:proofErr w:type="spellEnd"/>
        <w:r w:rsidRPr="006672DD">
          <w:rPr>
            <w:highlight w:val="green"/>
            <w:lang w:eastAsia="ko-KR"/>
          </w:rPr>
          <w:t xml:space="preserve"> </w:t>
        </w:r>
      </w:ins>
      <w:ins w:id="15" w:author="Samsung" w:date="2013-04-08T20:49:00Z">
        <w:r w:rsidRPr="006672DD">
          <w:rPr>
            <w:highlight w:val="green"/>
            <w:lang w:eastAsia="ko-KR"/>
          </w:rPr>
          <w:t xml:space="preserve">is equal to 0 or </w:t>
        </w:r>
      </w:ins>
      <w:proofErr w:type="spellStart"/>
      <w:ins w:id="16" w:author="Samsung" w:date="2013-04-08T20:56:00Z">
        <w:r w:rsidRPr="006672DD">
          <w:rPr>
            <w:highlight w:val="green"/>
            <w:lang w:eastAsia="ko-KR"/>
          </w:rPr>
          <w:t>availableFlagVSP</w:t>
        </w:r>
      </w:ins>
      <w:proofErr w:type="spellEnd"/>
      <w:ins w:id="17" w:author="Samsung" w:date="2013-04-08T20:49:00Z">
        <w:r w:rsidRPr="006672DD">
          <w:rPr>
            <w:highlight w:val="green"/>
            <w:lang w:eastAsia="ko-KR"/>
          </w:rPr>
          <w:t xml:space="preserve"> is equal to 0 or </w:t>
        </w:r>
        <w:proofErr w:type="spellStart"/>
        <w:r w:rsidRPr="006672DD">
          <w:rPr>
            <w:highlight w:val="green"/>
            <w:lang w:eastAsia="ko-KR"/>
          </w:rPr>
          <w:t>PartMode</w:t>
        </w:r>
        <w:proofErr w:type="spellEnd"/>
        <w:r w:rsidRPr="006672DD">
          <w:rPr>
            <w:highlight w:val="green"/>
            <w:lang w:eastAsia="ko-KR"/>
          </w:rPr>
          <w:t>[ </w:t>
        </w:r>
        <w:proofErr w:type="spellStart"/>
        <w:r w:rsidRPr="006672DD">
          <w:rPr>
            <w:highlight w:val="green"/>
            <w:lang w:eastAsia="ko-KR"/>
          </w:rPr>
          <w:t>xP</w:t>
        </w:r>
        <w:proofErr w:type="spellEnd"/>
        <w:r w:rsidRPr="006672DD">
          <w:rPr>
            <w:highlight w:val="green"/>
            <w:lang w:eastAsia="ko-KR"/>
          </w:rPr>
          <w:t> ][ </w:t>
        </w:r>
        <w:proofErr w:type="spellStart"/>
        <w:r w:rsidRPr="006672DD">
          <w:rPr>
            <w:highlight w:val="green"/>
            <w:lang w:eastAsia="ko-KR"/>
          </w:rPr>
          <w:t>yP</w:t>
        </w:r>
        <w:proofErr w:type="spellEnd"/>
        <w:r w:rsidRPr="006672DD">
          <w:rPr>
            <w:highlight w:val="green"/>
            <w:lang w:eastAsia="ko-KR"/>
          </w:rPr>
          <w:t xml:space="preserve"> ] is not equal to PART_2Nx2N ), </w:t>
        </w:r>
      </w:ins>
      <w:proofErr w:type="spellStart"/>
      <w:ins w:id="18" w:author="Samsung" w:date="2013-04-08T20:56:00Z">
        <w:r w:rsidRPr="006672DD">
          <w:rPr>
            <w:highlight w:val="green"/>
            <w:lang w:eastAsia="ko-KR"/>
          </w:rPr>
          <w:t>VspModeFlag</w:t>
        </w:r>
        <w:proofErr w:type="spellEnd"/>
        <w:r w:rsidRPr="006672DD">
          <w:rPr>
            <w:highlight w:val="green"/>
            <w:lang w:eastAsia="ko-KR"/>
          </w:rPr>
          <w:t xml:space="preserve"> </w:t>
        </w:r>
      </w:ins>
      <w:ins w:id="19" w:author="Samsung" w:date="2013-04-08T20:49:00Z">
        <w:r w:rsidRPr="006672DD">
          <w:rPr>
            <w:highlight w:val="green"/>
            <w:lang w:eastAsia="ko-KR"/>
          </w:rPr>
          <w:t>[ </w:t>
        </w:r>
        <w:proofErr w:type="spellStart"/>
        <w:r w:rsidRPr="006672DD">
          <w:rPr>
            <w:highlight w:val="green"/>
            <w:lang w:eastAsia="ko-KR"/>
          </w:rPr>
          <w:t>xP</w:t>
        </w:r>
        <w:proofErr w:type="spellEnd"/>
        <w:r w:rsidRPr="006672DD">
          <w:rPr>
            <w:highlight w:val="green"/>
            <w:lang w:eastAsia="ko-KR"/>
          </w:rPr>
          <w:t> ][ </w:t>
        </w:r>
        <w:proofErr w:type="spellStart"/>
        <w:r w:rsidRPr="006672DD">
          <w:rPr>
            <w:highlight w:val="green"/>
            <w:lang w:eastAsia="ko-KR"/>
          </w:rPr>
          <w:t>yP</w:t>
        </w:r>
        <w:proofErr w:type="spellEnd"/>
        <w:r w:rsidRPr="006672DD">
          <w:rPr>
            <w:highlight w:val="green"/>
            <w:lang w:eastAsia="ko-KR"/>
          </w:rPr>
          <w:t xml:space="preserve"> ] is set equal to 0. </w:t>
        </w:r>
      </w:ins>
    </w:p>
    <w:p w:rsidR="00BE529E" w:rsidRPr="006672DD" w:rsidRDefault="00BE529E" w:rsidP="00BE529E">
      <w:pPr>
        <w:pStyle w:val="3N0"/>
        <w:rPr>
          <w:highlight w:val="cyan"/>
          <w:lang w:eastAsia="ko-KR"/>
        </w:rPr>
      </w:pPr>
    </w:p>
    <w:p w:rsidR="00BE529E" w:rsidRPr="00D20A31" w:rsidRDefault="00BE529E" w:rsidP="00BE529E">
      <w:pPr>
        <w:pStyle w:val="3N0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lastRenderedPageBreak/>
        <w:t>For use in derivation processes of variables invoked later in the decoding process, the following assignments are made for x = </w:t>
      </w:r>
      <w:proofErr w:type="spellStart"/>
      <w:r w:rsidRPr="00D20A31">
        <w:rPr>
          <w:highlight w:val="cyan"/>
          <w:lang w:eastAsia="ko-KR"/>
        </w:rPr>
        <w:t>x</w:t>
      </w:r>
      <w:r>
        <w:rPr>
          <w:highlight w:val="cyan"/>
          <w:lang w:eastAsia="ko-KR"/>
        </w:rPr>
        <w:t>P</w:t>
      </w:r>
      <w:proofErr w:type="spellEnd"/>
      <w:proofErr w:type="gramStart"/>
      <w:r w:rsidRPr="00D20A31">
        <w:rPr>
          <w:highlight w:val="cyan"/>
          <w:lang w:eastAsia="ko-KR"/>
        </w:rPr>
        <w:t>..</w:t>
      </w:r>
      <w:proofErr w:type="gramEnd"/>
      <w:r>
        <w:rPr>
          <w:highlight w:val="cyan"/>
          <w:lang w:eastAsia="ko-KR"/>
        </w:rPr>
        <w:t> </w:t>
      </w:r>
      <w:proofErr w:type="gramStart"/>
      <w:r>
        <w:rPr>
          <w:highlight w:val="cyan"/>
          <w:lang w:eastAsia="ko-KR"/>
        </w:rPr>
        <w:t>( </w:t>
      </w:r>
      <w:proofErr w:type="spellStart"/>
      <w:r w:rsidRPr="00D20A31">
        <w:rPr>
          <w:highlight w:val="cyan"/>
          <w:lang w:eastAsia="ko-KR"/>
        </w:rPr>
        <w:t>x</w:t>
      </w:r>
      <w:r>
        <w:rPr>
          <w:highlight w:val="cyan"/>
          <w:lang w:eastAsia="ko-KR"/>
        </w:rPr>
        <w:t>P</w:t>
      </w:r>
      <w:proofErr w:type="spellEnd"/>
      <w:proofErr w:type="gramEnd"/>
      <w:r w:rsidRPr="00D20A31">
        <w:rPr>
          <w:highlight w:val="cyan"/>
          <w:lang w:eastAsia="ko-KR"/>
        </w:rPr>
        <w:t> + </w:t>
      </w:r>
      <w:proofErr w:type="spellStart"/>
      <w:r w:rsidRPr="00D20A31">
        <w:rPr>
          <w:highlight w:val="cyan"/>
          <w:lang w:eastAsia="ko-KR"/>
        </w:rPr>
        <w:t>nPbW</w:t>
      </w:r>
      <w:proofErr w:type="spellEnd"/>
      <w:r w:rsidRPr="00D20A31">
        <w:rPr>
          <w:highlight w:val="cyan"/>
          <w:lang w:eastAsia="ko-KR"/>
        </w:rPr>
        <w:t> − 1</w:t>
      </w:r>
      <w:r>
        <w:rPr>
          <w:highlight w:val="cyan"/>
          <w:lang w:eastAsia="ko-KR"/>
        </w:rPr>
        <w:t> )</w:t>
      </w:r>
      <w:r w:rsidRPr="00D20A31">
        <w:rPr>
          <w:highlight w:val="cyan"/>
          <w:lang w:eastAsia="ko-KR"/>
        </w:rPr>
        <w:t>, y = </w:t>
      </w:r>
      <w:proofErr w:type="spellStart"/>
      <w:r w:rsidRPr="00D20A31">
        <w:rPr>
          <w:highlight w:val="cyan"/>
          <w:lang w:eastAsia="ko-KR"/>
        </w:rPr>
        <w:t>y</w:t>
      </w:r>
      <w:r>
        <w:rPr>
          <w:highlight w:val="cyan"/>
          <w:lang w:eastAsia="ko-KR"/>
        </w:rPr>
        <w:t>P</w:t>
      </w:r>
      <w:proofErr w:type="spellEnd"/>
      <w:r w:rsidRPr="00D20A31">
        <w:rPr>
          <w:highlight w:val="cyan"/>
          <w:lang w:eastAsia="ko-KR"/>
        </w:rPr>
        <w:t>..</w:t>
      </w:r>
      <w:proofErr w:type="gramStart"/>
      <w:r>
        <w:rPr>
          <w:highlight w:val="cyan"/>
          <w:lang w:eastAsia="ko-KR"/>
        </w:rPr>
        <w:t>( </w:t>
      </w:r>
      <w:proofErr w:type="spellStart"/>
      <w:r w:rsidRPr="00D20A31">
        <w:rPr>
          <w:highlight w:val="cyan"/>
          <w:lang w:eastAsia="ko-KR"/>
        </w:rPr>
        <w:t>y</w:t>
      </w:r>
      <w:r>
        <w:rPr>
          <w:highlight w:val="cyan"/>
          <w:lang w:eastAsia="ko-KR"/>
        </w:rPr>
        <w:t>P</w:t>
      </w:r>
      <w:proofErr w:type="spellEnd"/>
      <w:proofErr w:type="gramEnd"/>
      <w:r w:rsidRPr="00D20A31">
        <w:rPr>
          <w:highlight w:val="cyan"/>
          <w:lang w:eastAsia="ko-KR"/>
        </w:rPr>
        <w:t> + </w:t>
      </w:r>
      <w:proofErr w:type="spellStart"/>
      <w:r w:rsidRPr="00D20A31">
        <w:rPr>
          <w:highlight w:val="cyan"/>
          <w:lang w:eastAsia="ko-KR"/>
        </w:rPr>
        <w:t>nPbH</w:t>
      </w:r>
      <w:proofErr w:type="spellEnd"/>
      <w:r w:rsidRPr="00D20A31">
        <w:rPr>
          <w:highlight w:val="cyan"/>
          <w:lang w:eastAsia="ko-KR"/>
        </w:rPr>
        <w:t>− 1</w:t>
      </w:r>
      <w:r>
        <w:rPr>
          <w:highlight w:val="cyan"/>
          <w:lang w:eastAsia="ko-KR"/>
        </w:rPr>
        <w:t xml:space="preserve"> ) </w:t>
      </w:r>
      <w:r w:rsidRPr="00D20A31">
        <w:rPr>
          <w:highlight w:val="cyan"/>
          <w:lang w:eastAsia="ko-KR"/>
        </w:rPr>
        <w:t>(</w:t>
      </w:r>
      <w:proofErr w:type="gramStart"/>
      <w:r w:rsidRPr="00D20A31">
        <w:rPr>
          <w:highlight w:val="cyan"/>
          <w:lang w:eastAsia="ko-KR"/>
        </w:rPr>
        <w:t>with</w:t>
      </w:r>
      <w:proofErr w:type="gramEnd"/>
      <w:r w:rsidRPr="00D20A31">
        <w:rPr>
          <w:highlight w:val="cyan"/>
          <w:lang w:eastAsia="ko-KR"/>
        </w:rPr>
        <w:t xml:space="preserve"> X being either 0 or 1):</w:t>
      </w:r>
    </w:p>
    <w:p w:rsidR="00BE529E" w:rsidRPr="00D20A31" w:rsidRDefault="00BE529E" w:rsidP="00BE529E">
      <w:pPr>
        <w:pStyle w:val="3E1"/>
        <w:tabs>
          <w:tab w:val="clear" w:pos="360"/>
        </w:tabs>
        <w:rPr>
          <w:highlight w:val="cyan"/>
          <w:lang w:eastAsia="ko-KR"/>
        </w:rPr>
      </w:pP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>[ x ][ y ] = </w:t>
      </w: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ab/>
      </w:r>
      <w:r w:rsidRPr="00D20A31">
        <w:rPr>
          <w:highlight w:val="cyan"/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D20A31">
        <w:rPr>
          <w:highlight w:val="cyan"/>
          <w:lang w:eastAsia="ko-KR"/>
        </w:rPr>
        <w:noBreakHyphen/>
      </w:r>
      <w:r w:rsidR="00804065" w:rsidRPr="00D20A31">
        <w:rPr>
          <w:highlight w:val="cyan"/>
          <w:lang w:eastAsia="ko-KR"/>
        </w:rPr>
        <w:fldChar w:fldCharType="begin" w:fldLock="1"/>
      </w:r>
      <w:r w:rsidRPr="00D20A31">
        <w:rPr>
          <w:highlight w:val="cyan"/>
          <w:lang w:eastAsia="ko-KR"/>
        </w:rPr>
        <w:instrText xml:space="preserve"> SEQ Equation \* ARABIC </w:instrText>
      </w:r>
      <w:r w:rsidR="00804065" w:rsidRPr="00D20A31">
        <w:rPr>
          <w:highlight w:val="cyan"/>
          <w:lang w:eastAsia="ko-KR"/>
        </w:rPr>
        <w:fldChar w:fldCharType="separate"/>
      </w:r>
      <w:r>
        <w:rPr>
          <w:noProof/>
          <w:highlight w:val="cyan"/>
          <w:lang w:eastAsia="ko-KR"/>
        </w:rPr>
        <w:t>81</w:t>
      </w:r>
      <w:r w:rsidR="00804065" w:rsidRPr="00D20A31">
        <w:rPr>
          <w:highlight w:val="cyan"/>
          <w:lang w:eastAsia="ko-KR"/>
        </w:rPr>
        <w:fldChar w:fldCharType="end"/>
      </w:r>
      <w:r w:rsidRPr="00D20A31">
        <w:rPr>
          <w:highlight w:val="cyan"/>
          <w:lang w:eastAsia="ko-KR"/>
        </w:rPr>
        <w:t>)</w:t>
      </w:r>
      <w:r w:rsidRPr="00D20A31">
        <w:rPr>
          <w:highlight w:val="cyan"/>
          <w:lang w:eastAsia="ko-KR"/>
        </w:rPr>
        <w:br/>
      </w:r>
      <w:proofErr w:type="spellStart"/>
      <w:r w:rsidRPr="00D20A31">
        <w:rPr>
          <w:highlight w:val="cyan"/>
        </w:rPr>
        <w:t>IvpMvDispLX</w:t>
      </w:r>
      <w:proofErr w:type="spellEnd"/>
      <w:r w:rsidRPr="00D20A31">
        <w:rPr>
          <w:highlight w:val="cyan"/>
          <w:lang w:eastAsia="ko-KR"/>
        </w:rPr>
        <w:t>[ x ][ y ] = </w:t>
      </w:r>
      <w:proofErr w:type="spellStart"/>
      <w:r w:rsidRPr="00D20A31">
        <w:rPr>
          <w:highlight w:val="cyan"/>
          <w:lang w:eastAsia="ko-KR"/>
        </w:rPr>
        <w:t>ivpMvDispLX</w:t>
      </w:r>
      <w:proofErr w:type="spellEnd"/>
      <w:r w:rsidRPr="00D20A31">
        <w:rPr>
          <w:highlight w:val="cyan"/>
          <w:lang w:eastAsia="ko-KR"/>
        </w:rPr>
        <w:tab/>
      </w:r>
      <w:r w:rsidRPr="00D20A31">
        <w:rPr>
          <w:highlight w:val="cyan"/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D20A31">
        <w:rPr>
          <w:highlight w:val="cyan"/>
          <w:lang w:eastAsia="ko-KR"/>
        </w:rPr>
        <w:noBreakHyphen/>
      </w:r>
      <w:r w:rsidR="00804065" w:rsidRPr="00D20A31">
        <w:rPr>
          <w:highlight w:val="cyan"/>
          <w:lang w:eastAsia="ko-KR"/>
        </w:rPr>
        <w:fldChar w:fldCharType="begin" w:fldLock="1"/>
      </w:r>
      <w:r w:rsidRPr="00D20A31">
        <w:rPr>
          <w:highlight w:val="cyan"/>
          <w:lang w:eastAsia="ko-KR"/>
        </w:rPr>
        <w:instrText xml:space="preserve"> SEQ Equation \* ARABIC </w:instrText>
      </w:r>
      <w:r w:rsidR="00804065" w:rsidRPr="00D20A31">
        <w:rPr>
          <w:highlight w:val="cyan"/>
          <w:lang w:eastAsia="ko-KR"/>
        </w:rPr>
        <w:fldChar w:fldCharType="separate"/>
      </w:r>
      <w:r>
        <w:rPr>
          <w:noProof/>
          <w:highlight w:val="cyan"/>
          <w:lang w:eastAsia="ko-KR"/>
        </w:rPr>
        <w:t>82</w:t>
      </w:r>
      <w:r w:rsidR="00804065" w:rsidRPr="00D20A31">
        <w:rPr>
          <w:highlight w:val="cyan"/>
          <w:lang w:eastAsia="ko-KR"/>
        </w:rPr>
        <w:fldChar w:fldCharType="end"/>
      </w:r>
      <w:r w:rsidRPr="00D20A31">
        <w:rPr>
          <w:highlight w:val="cyan"/>
          <w:lang w:eastAsia="ko-KR"/>
        </w:rPr>
        <w:t>)</w:t>
      </w:r>
      <w:r>
        <w:rPr>
          <w:highlight w:val="cyan"/>
          <w:lang w:eastAsia="ko-KR"/>
        </w:rPr>
        <w:br/>
      </w:r>
      <w:del w:id="20" w:author="Samsung" w:date="2013-04-08T20:57:00Z">
        <w:r w:rsidDel="006672DD">
          <w:rPr>
            <w:highlight w:val="cyan"/>
            <w:lang w:eastAsia="ko-KR"/>
          </w:rPr>
          <w:delText>VspModeFlag</w:delText>
        </w:r>
        <w:r w:rsidRPr="00D20A31" w:rsidDel="006672DD">
          <w:rPr>
            <w:highlight w:val="cyan"/>
            <w:lang w:eastAsia="ko-KR"/>
          </w:rPr>
          <w:delText>[ x ][ y ] = </w:delText>
        </w:r>
        <w:r w:rsidDel="006672DD">
          <w:rPr>
            <w:highlight w:val="cyan"/>
            <w:lang w:eastAsia="ko-KR"/>
          </w:rPr>
          <w:delText>vspModeFlag</w:delText>
        </w:r>
        <w:r w:rsidRPr="00D20A31" w:rsidDel="006672DD">
          <w:rPr>
            <w:highlight w:val="cyan"/>
            <w:lang w:eastAsia="ko-KR"/>
          </w:rPr>
          <w:tab/>
        </w:r>
        <w:r w:rsidRPr="00D20A31" w:rsidDel="006672DD">
          <w:rPr>
            <w:highlight w:val="cyan"/>
            <w:lang w:eastAsia="ko-KR"/>
          </w:rPr>
          <w:tab/>
          <w:delText>(</w:delText>
        </w:r>
        <w:r w:rsidR="00804065" w:rsidDel="006672DD">
          <w:rPr>
            <w:lang w:eastAsia="ko-KR"/>
          </w:rPr>
          <w:fldChar w:fldCharType="begin" w:fldLock="1"/>
        </w:r>
        <w:r w:rsidDel="006672DD">
          <w:rPr>
            <w:lang w:eastAsia="ko-KR"/>
          </w:rPr>
          <w:delInstrText xml:space="preserve"> REF H \h </w:delInstrText>
        </w:r>
        <w:r w:rsidR="00804065" w:rsidDel="006672DD">
          <w:rPr>
            <w:lang w:eastAsia="ko-KR"/>
          </w:rPr>
        </w:r>
        <w:r w:rsidR="00804065" w:rsidDel="006672DD">
          <w:rPr>
            <w:lang w:eastAsia="ko-KR"/>
          </w:rPr>
          <w:fldChar w:fldCharType="separate"/>
        </w:r>
        <w:r w:rsidDel="006672DD">
          <w:rPr>
            <w:lang w:eastAsia="ko-KR"/>
          </w:rPr>
          <w:delText>H</w:delText>
        </w:r>
        <w:r w:rsidR="00804065" w:rsidDel="006672DD">
          <w:rPr>
            <w:lang w:eastAsia="ko-KR"/>
          </w:rPr>
          <w:fldChar w:fldCharType="end"/>
        </w:r>
        <w:r w:rsidRPr="00D20A31" w:rsidDel="006672DD">
          <w:rPr>
            <w:highlight w:val="cyan"/>
            <w:lang w:eastAsia="ko-KR"/>
          </w:rPr>
          <w:noBreakHyphen/>
        </w:r>
        <w:r w:rsidR="00804065" w:rsidRPr="00D20A31" w:rsidDel="006672DD">
          <w:rPr>
            <w:highlight w:val="cyan"/>
            <w:lang w:eastAsia="ko-KR"/>
          </w:rPr>
          <w:fldChar w:fldCharType="begin" w:fldLock="1"/>
        </w:r>
        <w:r w:rsidRPr="00D20A31" w:rsidDel="006672DD">
          <w:rPr>
            <w:highlight w:val="cyan"/>
            <w:lang w:eastAsia="ko-KR"/>
          </w:rPr>
          <w:delInstrText xml:space="preserve"> SEQ Equation \* ARABIC </w:delInstrText>
        </w:r>
        <w:r w:rsidR="00804065" w:rsidRPr="00D20A31" w:rsidDel="006672DD">
          <w:rPr>
            <w:highlight w:val="cyan"/>
            <w:lang w:eastAsia="ko-KR"/>
          </w:rPr>
          <w:fldChar w:fldCharType="separate"/>
        </w:r>
        <w:r w:rsidDel="006672DD">
          <w:rPr>
            <w:noProof/>
            <w:highlight w:val="cyan"/>
            <w:lang w:eastAsia="ko-KR"/>
          </w:rPr>
          <w:delText>83</w:delText>
        </w:r>
        <w:r w:rsidR="00804065" w:rsidRPr="00D20A31" w:rsidDel="006672DD">
          <w:rPr>
            <w:highlight w:val="cyan"/>
            <w:lang w:eastAsia="ko-KR"/>
          </w:rPr>
          <w:fldChar w:fldCharType="end"/>
        </w:r>
        <w:r w:rsidRPr="00D20A31" w:rsidDel="006672DD">
          <w:rPr>
            <w:highlight w:val="cyan"/>
            <w:lang w:eastAsia="ko-KR"/>
          </w:rPr>
          <w:delText>)</w:delText>
        </w:r>
      </w:del>
      <w:r>
        <w:rPr>
          <w:highlight w:val="cyan"/>
          <w:lang w:eastAsia="ko-KR"/>
        </w:rPr>
        <w:br/>
      </w:r>
      <w:proofErr w:type="spellStart"/>
      <w:r>
        <w:rPr>
          <w:highlight w:val="cyan"/>
          <w:lang w:eastAsia="ko-KR"/>
        </w:rPr>
        <w:t>RefViewIdx</w:t>
      </w:r>
      <w:proofErr w:type="spellEnd"/>
      <w:r w:rsidRPr="00D20A31">
        <w:rPr>
          <w:highlight w:val="cyan"/>
          <w:lang w:eastAsia="ko-KR"/>
        </w:rPr>
        <w:t>[ x ][ y ]</w:t>
      </w:r>
      <w:r>
        <w:rPr>
          <w:highlight w:val="cyan"/>
          <w:lang w:eastAsia="ko-KR"/>
        </w:rPr>
        <w:t> = </w:t>
      </w:r>
      <w:proofErr w:type="spellStart"/>
      <w:r>
        <w:rPr>
          <w:highlight w:val="cyan"/>
          <w:lang w:eastAsia="ko-KR"/>
        </w:rPr>
        <w:t>refViewIdx</w:t>
      </w:r>
      <w:proofErr w:type="spellEnd"/>
      <w:r w:rsidRPr="00D20A31">
        <w:rPr>
          <w:highlight w:val="cyan"/>
          <w:lang w:eastAsia="ko-KR"/>
        </w:rPr>
        <w:tab/>
      </w:r>
      <w:r w:rsidRPr="00D20A31">
        <w:rPr>
          <w:highlight w:val="cyan"/>
          <w:lang w:eastAsia="ko-KR"/>
        </w:rPr>
        <w:tab/>
        <w:t>(</w:t>
      </w:r>
      <w:r w:rsidR="00804065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804065">
        <w:rPr>
          <w:lang w:eastAsia="ko-KR"/>
        </w:rPr>
      </w:r>
      <w:r w:rsidR="00804065">
        <w:rPr>
          <w:lang w:eastAsia="ko-KR"/>
        </w:rPr>
        <w:fldChar w:fldCharType="separate"/>
      </w:r>
      <w:r>
        <w:rPr>
          <w:lang w:eastAsia="ko-KR"/>
        </w:rPr>
        <w:t>H</w:t>
      </w:r>
      <w:r w:rsidR="00804065">
        <w:rPr>
          <w:lang w:eastAsia="ko-KR"/>
        </w:rPr>
        <w:fldChar w:fldCharType="end"/>
      </w:r>
      <w:r w:rsidRPr="00D20A31">
        <w:rPr>
          <w:highlight w:val="cyan"/>
          <w:lang w:eastAsia="ko-KR"/>
        </w:rPr>
        <w:noBreakHyphen/>
      </w:r>
      <w:r w:rsidR="00804065" w:rsidRPr="00D20A31">
        <w:rPr>
          <w:highlight w:val="cyan"/>
          <w:lang w:eastAsia="ko-KR"/>
        </w:rPr>
        <w:fldChar w:fldCharType="begin" w:fldLock="1"/>
      </w:r>
      <w:r w:rsidRPr="00D20A31">
        <w:rPr>
          <w:highlight w:val="cyan"/>
          <w:lang w:eastAsia="ko-KR"/>
        </w:rPr>
        <w:instrText xml:space="preserve"> SEQ Equation \* ARABIC </w:instrText>
      </w:r>
      <w:r w:rsidR="00804065" w:rsidRPr="00D20A31">
        <w:rPr>
          <w:highlight w:val="cyan"/>
          <w:lang w:eastAsia="ko-KR"/>
        </w:rPr>
        <w:fldChar w:fldCharType="separate"/>
      </w:r>
      <w:r>
        <w:rPr>
          <w:noProof/>
          <w:highlight w:val="cyan"/>
          <w:lang w:eastAsia="ko-KR"/>
        </w:rPr>
        <w:t>84</w:t>
      </w:r>
      <w:r w:rsidR="00804065" w:rsidRPr="00D20A31">
        <w:rPr>
          <w:highlight w:val="cyan"/>
          <w:lang w:eastAsia="ko-KR"/>
        </w:rPr>
        <w:fldChar w:fldCharType="end"/>
      </w:r>
      <w:r w:rsidRPr="00D20A31">
        <w:rPr>
          <w:highlight w:val="cyan"/>
          <w:lang w:eastAsia="ko-KR"/>
        </w:rPr>
        <w:t>)</w:t>
      </w:r>
    </w:p>
    <w:p w:rsidR="002D7C2D" w:rsidRPr="00BE529E" w:rsidRDefault="0047686F">
      <w:pPr>
        <w:rPr>
          <w:lang w:val="en-GB"/>
        </w:rPr>
      </w:pPr>
    </w:p>
    <w:sectPr w:rsidR="002D7C2D" w:rsidRPr="00BE529E" w:rsidSect="00EB5FE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86F" w:rsidRDefault="0047686F" w:rsidP="007F4919">
      <w:r>
        <w:separator/>
      </w:r>
    </w:p>
  </w:endnote>
  <w:endnote w:type="continuationSeparator" w:id="0">
    <w:p w:rsidR="0047686F" w:rsidRDefault="0047686F" w:rsidP="007F4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86F" w:rsidRDefault="0047686F" w:rsidP="007F4919">
      <w:r>
        <w:separator/>
      </w:r>
    </w:p>
  </w:footnote>
  <w:footnote w:type="continuationSeparator" w:id="0">
    <w:p w:rsidR="0047686F" w:rsidRDefault="0047686F" w:rsidP="007F49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29E"/>
    <w:rsid w:val="0047686F"/>
    <w:rsid w:val="00627B26"/>
    <w:rsid w:val="006672DD"/>
    <w:rsid w:val="007F4919"/>
    <w:rsid w:val="00804065"/>
    <w:rsid w:val="00A41F01"/>
    <w:rsid w:val="00A47259"/>
    <w:rsid w:val="00A85A75"/>
    <w:rsid w:val="00BE529E"/>
    <w:rsid w:val="00E8195E"/>
    <w:rsid w:val="00EB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E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BE529E"/>
    <w:pPr>
      <w:keepNext/>
      <w:keepLines/>
      <w:numPr>
        <w:numId w:val="9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BE529E"/>
    <w:pPr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BE529E"/>
    <w:pPr>
      <w:numPr>
        <w:ilvl w:val="1"/>
      </w:numPr>
      <w:spacing w:before="181"/>
      <w:outlineLvl w:val="2"/>
    </w:pPr>
    <w:rPr>
      <w:sz w:val="20"/>
      <w:szCs w:val="20"/>
    </w:rPr>
  </w:style>
  <w:style w:type="character" w:customStyle="1" w:styleId="3N0Char">
    <w:name w:val="3N0 Char"/>
    <w:link w:val="3N0"/>
    <w:rsid w:val="00BE529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BE529E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BE529E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qFormat/>
    <w:rsid w:val="00BE529E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BE529E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5">
    <w:name w:val="3H5"/>
    <w:basedOn w:val="3H4"/>
    <w:next w:val="3N0"/>
    <w:qFormat/>
    <w:rsid w:val="00BE529E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BE529E"/>
    <w:pPr>
      <w:numPr>
        <w:numId w:val="1"/>
      </w:numPr>
    </w:pPr>
  </w:style>
  <w:style w:type="paragraph" w:customStyle="1" w:styleId="3H6">
    <w:name w:val="3H6"/>
    <w:basedOn w:val="a"/>
    <w:rsid w:val="00BE529E"/>
    <w:pPr>
      <w:widowControl/>
      <w:numPr>
        <w:ilvl w:val="6"/>
        <w:numId w:val="9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BE529E"/>
    <w:pPr>
      <w:widowControl/>
      <w:numPr>
        <w:ilvl w:val="7"/>
        <w:numId w:val="9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8">
    <w:name w:val="3H8"/>
    <w:basedOn w:val="a"/>
    <w:rsid w:val="00BE529E"/>
    <w:pPr>
      <w:widowControl/>
      <w:numPr>
        <w:ilvl w:val="8"/>
        <w:numId w:val="9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BE529E"/>
    <w:pPr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VCnormalChar">
    <w:name w:val="3DVC normal Char"/>
    <w:link w:val="3DVCnormal"/>
    <w:rsid w:val="00BE529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BE529E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BE529E"/>
    <w:pPr>
      <w:numPr>
        <w:ilvl w:val="1"/>
      </w:numPr>
    </w:pPr>
  </w:style>
  <w:style w:type="character" w:customStyle="1" w:styleId="3D0Char">
    <w:name w:val="3D0 Char"/>
    <w:link w:val="3D0"/>
    <w:rsid w:val="00BE529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qFormat/>
    <w:rsid w:val="00BE529E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BE529E"/>
    <w:pPr>
      <w:numPr>
        <w:ilvl w:val="3"/>
      </w:numPr>
      <w:tabs>
        <w:tab w:val="num" w:pos="1191"/>
      </w:tabs>
    </w:pPr>
  </w:style>
  <w:style w:type="paragraph" w:customStyle="1" w:styleId="3D4">
    <w:name w:val="3D4"/>
    <w:basedOn w:val="3D3"/>
    <w:qFormat/>
    <w:rsid w:val="00BE529E"/>
    <w:pPr>
      <w:numPr>
        <w:ilvl w:val="4"/>
      </w:numPr>
      <w:tabs>
        <w:tab w:val="clear" w:pos="1588"/>
        <w:tab w:val="clear" w:pos="1768"/>
        <w:tab w:val="num" w:pos="360"/>
        <w:tab w:val="num" w:pos="1411"/>
      </w:tabs>
    </w:pPr>
  </w:style>
  <w:style w:type="character" w:customStyle="1" w:styleId="3D3Char">
    <w:name w:val="3D3 Char"/>
    <w:link w:val="3D3"/>
    <w:rsid w:val="00BE529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BE529E"/>
    <w:pPr>
      <w:numPr>
        <w:ilvl w:val="5"/>
      </w:numPr>
      <w:tabs>
        <w:tab w:val="clear" w:pos="1985"/>
        <w:tab w:val="clear" w:pos="2125"/>
        <w:tab w:val="num" w:pos="360"/>
        <w:tab w:val="num" w:pos="1411"/>
      </w:tabs>
    </w:pPr>
  </w:style>
  <w:style w:type="paragraph" w:customStyle="1" w:styleId="3D6">
    <w:name w:val="3D6"/>
    <w:basedOn w:val="3D5"/>
    <w:qFormat/>
    <w:rsid w:val="00BE529E"/>
    <w:pPr>
      <w:numPr>
        <w:ilvl w:val="6"/>
      </w:numPr>
      <w:tabs>
        <w:tab w:val="clear" w:pos="2381"/>
        <w:tab w:val="clear" w:pos="2482"/>
        <w:tab w:val="num" w:pos="360"/>
        <w:tab w:val="num" w:pos="1411"/>
      </w:tabs>
    </w:pPr>
  </w:style>
  <w:style w:type="paragraph" w:customStyle="1" w:styleId="3U1">
    <w:name w:val="3U1"/>
    <w:basedOn w:val="3N0"/>
    <w:qFormat/>
    <w:rsid w:val="00BE529E"/>
    <w:pPr>
      <w:numPr>
        <w:ilvl w:val="1"/>
        <w:numId w:val="5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BE529E"/>
    <w:pPr>
      <w:numPr>
        <w:numId w:val="5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BE529E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BE529E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BE529E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BE529E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BE529E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BE529E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8">
    <w:name w:val="3U8"/>
    <w:basedOn w:val="3U7"/>
    <w:qFormat/>
    <w:rsid w:val="00BE529E"/>
    <w:pPr>
      <w:numPr>
        <w:ilvl w:val="8"/>
      </w:numPr>
    </w:pPr>
  </w:style>
  <w:style w:type="paragraph" w:customStyle="1" w:styleId="3D7">
    <w:name w:val="3D7"/>
    <w:basedOn w:val="a"/>
    <w:rsid w:val="00BE529E"/>
    <w:pPr>
      <w:widowControl/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8">
    <w:name w:val="3D8"/>
    <w:basedOn w:val="a"/>
    <w:rsid w:val="00BE529E"/>
    <w:pPr>
      <w:widowControl/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BE529E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BE529E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BE529E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BE529E"/>
    <w:pPr>
      <w:widowControl/>
      <w:numPr>
        <w:ilvl w:val="3"/>
        <w:numId w:val="6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BE529E"/>
    <w:pPr>
      <w:widowControl/>
      <w:numPr>
        <w:ilvl w:val="4"/>
        <w:numId w:val="6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BE529E"/>
    <w:pPr>
      <w:widowControl/>
      <w:numPr>
        <w:ilvl w:val="5"/>
        <w:numId w:val="6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BE529E"/>
    <w:pPr>
      <w:widowControl/>
      <w:numPr>
        <w:ilvl w:val="6"/>
        <w:numId w:val="6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BE529E"/>
    <w:pPr>
      <w:widowControl/>
      <w:numPr>
        <w:ilvl w:val="7"/>
        <w:numId w:val="6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BE529E"/>
    <w:pPr>
      <w:widowControl/>
      <w:numPr>
        <w:ilvl w:val="8"/>
        <w:numId w:val="6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BE529E"/>
    <w:pPr>
      <w:numPr>
        <w:numId w:val="3"/>
      </w:numPr>
    </w:pPr>
  </w:style>
  <w:style w:type="numbering" w:customStyle="1" w:styleId="3DNumbering">
    <w:name w:val="3D Numbering"/>
    <w:uiPriority w:val="99"/>
    <w:rsid w:val="00BE529E"/>
    <w:pPr>
      <w:numPr>
        <w:numId w:val="4"/>
      </w:numPr>
    </w:pPr>
  </w:style>
  <w:style w:type="paragraph" w:styleId="a3">
    <w:name w:val="Document Map"/>
    <w:basedOn w:val="a"/>
    <w:link w:val="Char"/>
    <w:uiPriority w:val="99"/>
    <w:semiHidden/>
    <w:unhideWhenUsed/>
    <w:rsid w:val="00BE529E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BE529E"/>
    <w:rPr>
      <w:rFonts w:ascii="굴림" w:eastAsia="굴림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6672D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6672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7F491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semiHidden/>
    <w:rsid w:val="007F4919"/>
  </w:style>
  <w:style w:type="paragraph" w:styleId="a6">
    <w:name w:val="footer"/>
    <w:basedOn w:val="a"/>
    <w:link w:val="Char2"/>
    <w:uiPriority w:val="99"/>
    <w:semiHidden/>
    <w:unhideWhenUsed/>
    <w:rsid w:val="007F4919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semiHidden/>
    <w:rsid w:val="007F49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1104</Words>
  <Characters>6298</Characters>
  <Application>Microsoft Office Word</Application>
  <DocSecurity>0</DocSecurity>
  <Lines>52</Lines>
  <Paragraphs>14</Paragraphs>
  <ScaleCrop>false</ScaleCrop>
  <Company/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</cp:revision>
  <dcterms:created xsi:type="dcterms:W3CDTF">2013-04-08T11:48:00Z</dcterms:created>
  <dcterms:modified xsi:type="dcterms:W3CDTF">2013-04-13T13:10:00Z</dcterms:modified>
</cp:coreProperties>
</file>