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9A2C9E" w:rsidRPr="006A2CF5" w:rsidTr="00292BF7">
        <w:tc>
          <w:tcPr>
            <w:tcW w:w="6408" w:type="dxa"/>
          </w:tcPr>
          <w:p w:rsidR="009A2C9E" w:rsidRPr="006A2CF5" w:rsidRDefault="00F73B6B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bookmarkStart w:id="0" w:name="_Ref271908485"/>
            <w:bookmarkStart w:id="1" w:name="_Ref279147148"/>
            <w:r w:rsidRPr="00F73B6B">
              <w:rPr>
                <w:b/>
                <w:sz w:val="22"/>
                <w:szCs w:val="22"/>
                <w:lang w:val="en-CA"/>
              </w:rPr>
              <w:pict>
                <v:group id="_x0000_s1124" style="position:absolute;margin-left:-4.35pt;margin-top:-27.5pt;width:23.3pt;height:24.6pt;z-index:251658240" coordorigin="9,2" coordsize="466,492">
                  <v:line id="_x0000_s1125" style="position:absolute" from="9,9" to="10,489" strokecolor="white" strokeweight="36e-5mm"/>
                  <v:line id="_x0000_s1126" style="position:absolute" from="9,493" to="474,494" strokecolor="white" strokeweight="36e-5mm"/>
                  <v:line id="_x0000_s1127" style="position:absolute;flip:y" from="474,9" to="475,493" strokecolor="white" strokeweight="36e-5mm"/>
                  <v:line id="_x0000_s1128" style="position:absolute;flip:x" from="9,9" to="471,10" strokecolor="white" strokeweight="36e-5mm"/>
                  <v:line id="_x0000_s1129" style="position:absolute" from="9,9" to="10,10" strokecolor="white" strokeweight="36e-5mm"/>
                  <v:shape id="_x0000_s1130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31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32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33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34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35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36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37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38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39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40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41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42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43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44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45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46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47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A2C9E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" name="그림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2C9E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4" name="그림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2C9E" w:rsidRPr="006A2CF5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6A2CF5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t xml:space="preserve">4th Meeting: </w:t>
            </w:r>
            <w:proofErr w:type="spellStart"/>
            <w:r w:rsidRPr="006A2CF5">
              <w:rPr>
                <w:sz w:val="22"/>
                <w:szCs w:val="22"/>
                <w:lang w:val="en-CA"/>
              </w:rPr>
              <w:t>Incheon</w:t>
            </w:r>
            <w:proofErr w:type="spellEnd"/>
            <w:r w:rsidRPr="006A2CF5">
              <w:rPr>
                <w:sz w:val="22"/>
                <w:szCs w:val="22"/>
                <w:lang w:val="en-CA"/>
              </w:rPr>
              <w:t>, KR, 20–26 Apr. 2013</w:t>
            </w:r>
          </w:p>
        </w:tc>
        <w:tc>
          <w:tcPr>
            <w:tcW w:w="316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jc w:val="left"/>
              <w:rPr>
                <w:sz w:val="22"/>
                <w:u w:val="single"/>
                <w:lang w:val="en-CA" w:eastAsia="ko-KR"/>
              </w:rPr>
            </w:pPr>
            <w:r w:rsidRPr="006A2CF5">
              <w:rPr>
                <w:sz w:val="22"/>
                <w:lang w:val="en-CA"/>
              </w:rPr>
              <w:t>Document: JCT3V-D</w:t>
            </w:r>
            <w:r w:rsidRPr="006A2CF5">
              <w:rPr>
                <w:rFonts w:hint="eastAsia"/>
                <w:sz w:val="22"/>
                <w:lang w:val="en-CA" w:eastAsia="ko-KR"/>
              </w:rPr>
              <w:t>0117</w:t>
            </w:r>
          </w:p>
        </w:tc>
      </w:tr>
    </w:tbl>
    <w:p w:rsidR="009A2C9E" w:rsidRPr="006A2CF5" w:rsidRDefault="009A2C9E" w:rsidP="009A2C9E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0"/>
        <w:jc w:val="left"/>
        <w:rPr>
          <w:sz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9A2C9E" w:rsidRPr="006A2CF5" w:rsidTr="00292BF7">
        <w:tc>
          <w:tcPr>
            <w:tcW w:w="145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b/>
                <w:sz w:val="22"/>
                <w:lang w:val="en-CA" w:eastAsia="ko-KR"/>
              </w:rPr>
            </w:pPr>
            <w:r>
              <w:rPr>
                <w:rFonts w:hint="eastAsia"/>
                <w:b/>
                <w:sz w:val="22"/>
                <w:szCs w:val="22"/>
                <w:lang w:val="en-CA" w:eastAsia="ko-KR"/>
              </w:rPr>
              <w:t>Proposed text for JCT3V-D</w:t>
            </w:r>
            <w:r w:rsidRPr="006A2CF5">
              <w:rPr>
                <w:rFonts w:hint="eastAsia"/>
                <w:sz w:val="22"/>
                <w:lang w:val="en-CA" w:eastAsia="ko-KR"/>
              </w:rPr>
              <w:t>0117</w:t>
            </w:r>
          </w:p>
        </w:tc>
      </w:tr>
      <w:tr w:rsidR="009A2C9E" w:rsidRPr="006A2CF5" w:rsidTr="00292BF7">
        <w:tc>
          <w:tcPr>
            <w:tcW w:w="145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9A2C9E" w:rsidRPr="006A2CF5" w:rsidTr="00292BF7">
        <w:tc>
          <w:tcPr>
            <w:tcW w:w="145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9A2C9E" w:rsidRPr="006A2CF5" w:rsidTr="00292BF7">
        <w:tc>
          <w:tcPr>
            <w:tcW w:w="145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Author(s) or</w:t>
            </w:r>
            <w:r w:rsidRPr="006A2CF5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 w:eastAsia="ko-KR"/>
              </w:rPr>
            </w:pPr>
            <w:r w:rsidRPr="006A2CF5">
              <w:rPr>
                <w:sz w:val="22"/>
                <w:szCs w:val="22"/>
                <w:lang w:val="en-CA"/>
              </w:rPr>
              <w:t>Jin Young Lee, Min Woo Park,</w:t>
            </w:r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Byeongdoo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Choi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, and </w:t>
            </w:r>
            <w:proofErr w:type="spellStart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Chanyul</w:t>
            </w:r>
            <w:proofErr w:type="spellEnd"/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 xml:space="preserve"> Kim</w:t>
            </w:r>
          </w:p>
        </w:tc>
        <w:tc>
          <w:tcPr>
            <w:tcW w:w="900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 w:eastAsia="ko-KR"/>
              </w:rPr>
            </w:pPr>
            <w:r w:rsidRPr="006A2CF5">
              <w:rPr>
                <w:sz w:val="22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sz w:val="22"/>
                <w:szCs w:val="22"/>
                <w:lang w:val="en-CA"/>
              </w:rPr>
              <w:br/>
            </w:r>
            <w:hyperlink r:id="rId9" w:history="1">
              <w:r w:rsidRPr="006A2CF5">
                <w:rPr>
                  <w:color w:val="0000FF"/>
                  <w:sz w:val="22"/>
                  <w:u w:val="single"/>
                  <w:lang w:val="en-CA" w:eastAsia="ko-KR"/>
                </w:rPr>
                <w:t>jinyoung79.lee@samsung.com</w:t>
              </w:r>
            </w:hyperlink>
          </w:p>
        </w:tc>
      </w:tr>
      <w:tr w:rsidR="009A2C9E" w:rsidRPr="006A2CF5" w:rsidTr="00292BF7">
        <w:tc>
          <w:tcPr>
            <w:tcW w:w="1458" w:type="dxa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6A2CF5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A2C9E" w:rsidRPr="006A2CF5" w:rsidRDefault="009A2C9E" w:rsidP="00292BF7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lang w:val="en-CA"/>
              </w:rPr>
            </w:pPr>
            <w:r w:rsidRPr="006A2CF5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9A2C9E" w:rsidRPr="006A2CF5" w:rsidRDefault="009A2C9E" w:rsidP="009A2C9E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6A2CF5">
        <w:rPr>
          <w:sz w:val="22"/>
          <w:szCs w:val="22"/>
          <w:u w:val="single"/>
          <w:lang w:val="en-CA"/>
        </w:rPr>
        <w:t>_____________________________</w:t>
      </w:r>
    </w:p>
    <w:p w:rsidR="00115174" w:rsidRDefault="00115174" w:rsidP="003075DF">
      <w:pPr>
        <w:pStyle w:val="3H4"/>
        <w:numPr>
          <w:ilvl w:val="0"/>
          <w:numId w:val="0"/>
        </w:numPr>
        <w:rPr>
          <w:lang w:eastAsia="ko-KR"/>
        </w:rPr>
      </w:pPr>
    </w:p>
    <w:p w:rsidR="003075DF" w:rsidRPr="00F60F40" w:rsidRDefault="003075DF" w:rsidP="003075DF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H8.5.2.1.1 </w:t>
      </w:r>
      <w:r w:rsidRPr="00F60F40">
        <w:t xml:space="preserve">Derivation process for </w:t>
      </w:r>
      <w:proofErr w:type="spellStart"/>
      <w:r w:rsidRPr="00F60F40">
        <w:t>luma</w:t>
      </w:r>
      <w:proofErr w:type="spellEnd"/>
      <w:r w:rsidRPr="00F60F40">
        <w:t xml:space="preserve"> motion vectors for merge</w:t>
      </w:r>
      <w:bookmarkEnd w:id="0"/>
      <w:r w:rsidRPr="00F60F40">
        <w:t xml:space="preserve"> mode</w:t>
      </w:r>
      <w:bookmarkEnd w:id="1"/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This process is only invoked when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] is equal to MODE_SKIP or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> ] is equal to MODE_</w:t>
      </w:r>
      <w:r w:rsidRPr="00F60F40">
        <w:rPr>
          <w:rFonts w:eastAsia="MS Mincho"/>
          <w:lang w:eastAsia="ja-JP"/>
        </w:rPr>
        <w:t xml:space="preserve">INTER and </w:t>
      </w:r>
      <w:proofErr w:type="spellStart"/>
      <w:r w:rsidRPr="00F60F40">
        <w:rPr>
          <w:rFonts w:eastAsia="MS Mincho"/>
          <w:lang w:eastAsia="ja-JP"/>
        </w:rPr>
        <w:t>merge_flag</w:t>
      </w:r>
      <w:proofErr w:type="spellEnd"/>
      <w:r w:rsidRPr="00F60F40">
        <w:rPr>
          <w:rFonts w:eastAsia="MS Mincho"/>
          <w:lang w:eastAsia="ja-JP"/>
        </w:rPr>
        <w:t xml:space="preserve"> [ </w:t>
      </w:r>
      <w:proofErr w:type="spellStart"/>
      <w:r w:rsidRPr="00F60F40">
        <w:rPr>
          <w:rFonts w:eastAsia="MS Mincho"/>
          <w:lang w:eastAsia="ja-JP"/>
        </w:rPr>
        <w:t>xP</w:t>
      </w:r>
      <w:proofErr w:type="spellEnd"/>
      <w:r w:rsidRPr="00F60F40">
        <w:rPr>
          <w:rFonts w:eastAsia="MS Mincho"/>
          <w:lang w:eastAsia="ja-JP"/>
        </w:rPr>
        <w:t> ][ </w:t>
      </w:r>
      <w:proofErr w:type="spellStart"/>
      <w:r w:rsidRPr="00F60F40">
        <w:rPr>
          <w:rFonts w:eastAsia="MS Mincho"/>
          <w:lang w:eastAsia="ja-JP"/>
        </w:rPr>
        <w:t>yP</w:t>
      </w:r>
      <w:proofErr w:type="spellEnd"/>
      <w:r w:rsidRPr="00F60F40">
        <w:rPr>
          <w:rFonts w:eastAsia="MS Mincho"/>
          <w:lang w:eastAsia="ja-JP"/>
        </w:rPr>
        <w:t xml:space="preserve"> ] is equal to 1, where </w:t>
      </w:r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 xml:space="preserve"> ) </w:t>
      </w:r>
      <w:r w:rsidRPr="00F60F40">
        <w:rPr>
          <w:rFonts w:eastAsia="MS Mincho"/>
          <w:lang w:eastAsia="ja-JP"/>
        </w:rPr>
        <w:t>specify</w:t>
      </w:r>
      <w:r w:rsidRPr="00F60F40">
        <w:rPr>
          <w:lang w:eastAsia="ko-KR"/>
        </w:rPr>
        <w:t xml:space="preserve">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 xml:space="preserve">a variable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specifying the size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block,</w:t>
      </w:r>
    </w:p>
    <w:p w:rsidR="003075DF" w:rsidRPr="00F60F40" w:rsidRDefault="003075DF" w:rsidP="003075DF">
      <w:pPr>
        <w:pStyle w:val="3D0"/>
      </w:pPr>
      <w:r w:rsidRPr="00F60F40">
        <w:rPr>
          <w:lang w:eastAsia="ko-KR"/>
        </w:rPr>
        <w:t>variables</w:t>
      </w:r>
      <w:r w:rsidRPr="00F60F40">
        <w:t xml:space="preserve"> 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block,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 w:rsidRPr="00F60F40">
        <w:t>,</w:t>
      </w:r>
    </w:p>
    <w:p w:rsidR="003075DF" w:rsidRPr="00F60F40" w:rsidRDefault="003075DF" w:rsidP="003075DF">
      <w:pPr>
        <w:pStyle w:val="3D0"/>
      </w:pPr>
      <w:proofErr w:type="gramStart"/>
      <w:r w:rsidRPr="00F60F40">
        <w:t>a</w:t>
      </w:r>
      <w:proofErr w:type="gramEnd"/>
      <w:r w:rsidRPr="00F60F40">
        <w:t xml:space="preserve"> </w:t>
      </w:r>
      <w:r w:rsidRPr="00F60F40">
        <w:rPr>
          <w:lang w:eastAsia="ko-KR"/>
        </w:rPr>
        <w:t>variable</w:t>
      </w:r>
      <w:r w:rsidRPr="00F60F40">
        <w:t xml:space="preserve"> </w:t>
      </w:r>
      <w:proofErr w:type="spellStart"/>
      <w:r w:rsidRPr="00F60F40">
        <w:t>partIdx</w:t>
      </w:r>
      <w:proofErr w:type="spellEnd"/>
      <w:r w:rsidRPr="00F60F40">
        <w:t xml:space="preserve"> specifying the index of the current prediction unit within the current coding unit.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3075DF" w:rsidRPr="00F60F40" w:rsidRDefault="003075DF" w:rsidP="003075DF">
      <w:pPr>
        <w:pStyle w:val="3D0"/>
        <w:rPr>
          <w:lang w:eastAsia="ko-KR"/>
        </w:rPr>
      </w:pPr>
      <w:r w:rsidRPr="00F60F40">
        <w:t xml:space="preserve">the </w:t>
      </w:r>
      <w:proofErr w:type="spellStart"/>
      <w:r w:rsidRPr="00F60F40">
        <w:t>luma</w:t>
      </w:r>
      <w:proofErr w:type="spellEnd"/>
      <w:r w:rsidRPr="00F60F40">
        <w:rPr>
          <w:lang w:eastAsia="ko-KR"/>
        </w:rPr>
        <w:t xml:space="preserve"> motion vectors mvL0 and mvL1,</w:t>
      </w:r>
    </w:p>
    <w:p w:rsidR="003075DF" w:rsidRPr="00F60F40" w:rsidRDefault="003075DF" w:rsidP="003075DF">
      <w:pPr>
        <w:pStyle w:val="3D0"/>
      </w:pPr>
      <w:r w:rsidRPr="00F60F40">
        <w:t>the reference indices refIdxL0 and refIdxL1,</w:t>
      </w:r>
    </w:p>
    <w:p w:rsidR="003075DF" w:rsidRPr="00F60F40" w:rsidRDefault="003075DF" w:rsidP="003075DF">
      <w:pPr>
        <w:pStyle w:val="3D0"/>
      </w:pPr>
      <w:r w:rsidRPr="00F60F40">
        <w:t>the prediction list utilization flags predFlagL0 and predFlagL1,</w:t>
      </w:r>
    </w:p>
    <w:p w:rsidR="003075DF" w:rsidRPr="00D20A31" w:rsidRDefault="003075DF" w:rsidP="003075DF">
      <w:pPr>
        <w:pStyle w:val="3D0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the disparity vector availability flags ivpMvFlagL0 and ivpMvFlagL1,</w:t>
      </w:r>
    </w:p>
    <w:p w:rsidR="003075DF" w:rsidRPr="00D20A31" w:rsidRDefault="003075DF" w:rsidP="003075DF">
      <w:pPr>
        <w:pStyle w:val="3D0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the</w:t>
      </w:r>
      <w:proofErr w:type="gramEnd"/>
      <w:r w:rsidRPr="00D20A31">
        <w:rPr>
          <w:highlight w:val="cyan"/>
          <w:lang w:eastAsia="ko-KR"/>
        </w:rPr>
        <w:t xml:space="preserve"> disparity vectors ivpMvDispL0 and ivpMvDispL1.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flag </w:t>
      </w:r>
      <w:proofErr w:type="spellStart"/>
      <w:r w:rsidRPr="00D64341">
        <w:rPr>
          <w:highlight w:val="cyan"/>
          <w:lang w:eastAsia="ko-KR"/>
        </w:rPr>
        <w:t>vspModeFlag</w:t>
      </w:r>
      <w:proofErr w:type="spellEnd"/>
      <w:r w:rsidRPr="00D64341">
        <w:rPr>
          <w:highlight w:val="cyan"/>
          <w:lang w:eastAsia="ko-KR"/>
        </w:rPr>
        <w:t>, specifying, whether the current PU is coded using view synthesis prediction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variable </w:t>
      </w:r>
      <w:proofErr w:type="spellStart"/>
      <w:r w:rsidRPr="00D64341">
        <w:rPr>
          <w:highlight w:val="cyan"/>
          <w:lang w:eastAsia="ko-KR"/>
        </w:rPr>
        <w:t>refViewIdx</w:t>
      </w:r>
      <w:proofErr w:type="spellEnd"/>
      <w:r w:rsidRPr="00D64341">
        <w:rPr>
          <w:highlight w:val="cyan"/>
          <w:lang w:eastAsia="ko-KR"/>
        </w:rPr>
        <w:t xml:space="preserve"> specifying a reference view for VSP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3075DF" w:rsidRPr="00D64341" w:rsidRDefault="003075DF" w:rsidP="003075DF">
      <w:pPr>
        <w:pStyle w:val="3D0"/>
        <w:rPr>
          <w:highlight w:val="cyan"/>
          <w:lang w:eastAsia="ko-KR"/>
        </w:rPr>
      </w:pPr>
      <w:proofErr w:type="gramStart"/>
      <w:r w:rsidRPr="00D64341">
        <w:rPr>
          <w:highlight w:val="cyan"/>
          <w:lang w:eastAsia="ko-KR"/>
        </w:rPr>
        <w:t>the</w:t>
      </w:r>
      <w:proofErr w:type="gramEnd"/>
      <w:r w:rsidRPr="00D64341">
        <w:rPr>
          <w:highlight w:val="cyan"/>
          <w:lang w:eastAsia="ko-KR"/>
        </w:rPr>
        <w:t xml:space="preserve"> flag </w:t>
      </w:r>
      <w:proofErr w:type="spellStart"/>
      <w:r w:rsidRPr="00D64341">
        <w:rPr>
          <w:highlight w:val="cyan"/>
          <w:lang w:eastAsia="ko-KR"/>
        </w:rPr>
        <w:t>availableFlagIvMC</w:t>
      </w:r>
      <w:proofErr w:type="spellEnd"/>
      <w:r w:rsidRPr="00D64341">
        <w:rPr>
          <w:highlight w:val="cyan"/>
          <w:lang w:eastAsia="ko-KR"/>
        </w:rPr>
        <w:t xml:space="preserve">, specifying whether the </w:t>
      </w:r>
      <w:proofErr w:type="spellStart"/>
      <w:r w:rsidRPr="00D64341">
        <w:rPr>
          <w:highlight w:val="cyan"/>
          <w:lang w:eastAsia="ko-KR"/>
        </w:rPr>
        <w:t>IvMc</w:t>
      </w:r>
      <w:proofErr w:type="spellEnd"/>
      <w:r w:rsidRPr="00D64341">
        <w:rPr>
          <w:highlight w:val="cyan"/>
          <w:lang w:eastAsia="ko-KR"/>
        </w:rPr>
        <w:t xml:space="preserve"> candidate is available. 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The variables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derived as follows.</w:t>
      </w:r>
    </w:p>
    <w:p w:rsidR="003075DF" w:rsidRPr="00F60F40" w:rsidRDefault="003075DF" w:rsidP="003075DF">
      <w:pPr>
        <w:pStyle w:val="3D1"/>
        <w:rPr>
          <w:lang w:eastAsia="ko-KR"/>
        </w:rPr>
      </w:pPr>
      <w:r w:rsidRPr="00F60F40">
        <w:rPr>
          <w:lang w:eastAsia="ko-KR"/>
        </w:rPr>
        <w:t xml:space="preserve">If log2_parallel_merge_level_minus2 is greater than 0 and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is equal to 8,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1.</w:t>
      </w:r>
    </w:p>
    <w:p w:rsidR="003075DF" w:rsidRPr="00F60F40" w:rsidRDefault="003075DF" w:rsidP="003075DF">
      <w:pPr>
        <w:pStyle w:val="3D1"/>
        <w:rPr>
          <w:lang w:eastAsia="ko-KR"/>
        </w:rPr>
      </w:pPr>
      <w:r w:rsidRPr="00F60F40">
        <w:rPr>
          <w:lang w:eastAsia="ko-KR"/>
        </w:rPr>
        <w:t xml:space="preserve">Otherwise,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0.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D73D39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equal to 1, 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, and both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are set equal to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>.</w:t>
      </w:r>
    </w:p>
    <w:p w:rsidR="003075DF" w:rsidRPr="00F60F40" w:rsidRDefault="003075DF" w:rsidP="003075DF">
      <w:pPr>
        <w:rPr>
          <w:lang w:eastAsia="ko-KR"/>
        </w:rPr>
      </w:pPr>
      <w:r w:rsidRPr="00F60F40">
        <w:rPr>
          <w:sz w:val="18"/>
          <w:szCs w:val="18"/>
        </w:rPr>
        <w:t>NOTE – </w:t>
      </w:r>
      <w:r w:rsidRPr="00F60F40">
        <w:rPr>
          <w:sz w:val="18"/>
          <w:szCs w:val="18"/>
          <w:lang w:eastAsia="ko-KR"/>
        </w:rPr>
        <w:t xml:space="preserve">When </w:t>
      </w:r>
      <w:proofErr w:type="spellStart"/>
      <w:r w:rsidRPr="00F60F40">
        <w:rPr>
          <w:sz w:val="18"/>
          <w:szCs w:val="18"/>
          <w:lang w:eastAsia="ko-KR"/>
        </w:rPr>
        <w:t>singleMCLFlag</w:t>
      </w:r>
      <w:proofErr w:type="spellEnd"/>
      <w:r w:rsidRPr="00F60F40">
        <w:rPr>
          <w:sz w:val="18"/>
          <w:szCs w:val="18"/>
          <w:lang w:eastAsia="ko-KR"/>
        </w:rPr>
        <w:t xml:space="preserve"> is equal to 1, </w:t>
      </w:r>
      <w:r w:rsidRPr="00F60F40">
        <w:rPr>
          <w:sz w:val="18"/>
          <w:szCs w:val="18"/>
        </w:rPr>
        <w:t xml:space="preserve">all the </w:t>
      </w:r>
      <w:r w:rsidRPr="00F60F40">
        <w:rPr>
          <w:sz w:val="18"/>
          <w:szCs w:val="18"/>
          <w:lang w:eastAsia="ko-KR"/>
        </w:rPr>
        <w:t>prediction unit</w:t>
      </w:r>
      <w:r w:rsidRPr="00F60F40">
        <w:rPr>
          <w:sz w:val="18"/>
          <w:szCs w:val="18"/>
        </w:rPr>
        <w:t xml:space="preserve">s </w:t>
      </w:r>
      <w:r w:rsidRPr="00F60F40">
        <w:rPr>
          <w:sz w:val="18"/>
          <w:szCs w:val="18"/>
          <w:lang w:eastAsia="ko-KR"/>
        </w:rPr>
        <w:t>of</w:t>
      </w:r>
      <w:r w:rsidRPr="00F60F40">
        <w:rPr>
          <w:sz w:val="18"/>
          <w:szCs w:val="18"/>
        </w:rPr>
        <w:t xml:space="preserve"> </w:t>
      </w:r>
      <w:r w:rsidRPr="00F60F40">
        <w:rPr>
          <w:sz w:val="18"/>
          <w:szCs w:val="18"/>
          <w:lang w:eastAsia="ko-KR"/>
        </w:rPr>
        <w:t xml:space="preserve">the current coding unit share </w:t>
      </w:r>
      <w:r w:rsidRPr="00F60F40">
        <w:rPr>
          <w:sz w:val="18"/>
          <w:szCs w:val="18"/>
        </w:rPr>
        <w:t xml:space="preserve">a </w:t>
      </w:r>
      <w:r w:rsidRPr="00F60F40"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3075DF" w:rsidRPr="00F60F40" w:rsidRDefault="003075DF" w:rsidP="003075DF">
      <w:pPr>
        <w:pStyle w:val="3N0"/>
        <w:rPr>
          <w:lang w:eastAsia="ko-KR"/>
        </w:rPr>
      </w:pPr>
      <w:r w:rsidRPr="00F60F40">
        <w:rPr>
          <w:lang w:eastAsia="ko-KR"/>
        </w:rPr>
        <w:lastRenderedPageBreak/>
        <w:t xml:space="preserve">The </w:t>
      </w:r>
      <w:r w:rsidRPr="00F60F40">
        <w:rPr>
          <w:rFonts w:eastAsia="MS Mincho"/>
          <w:lang w:eastAsia="ja-JP"/>
        </w:rPr>
        <w:t>motion</w:t>
      </w:r>
      <w:r w:rsidRPr="00F60F40">
        <w:rPr>
          <w:lang w:eastAsia="ko-KR"/>
        </w:rPr>
        <w:t xml:space="preserve"> vectors mvL0 and mvL1, the reference indices refIdxL0 and refIdxL1, </w:t>
      </w:r>
      <w:r w:rsidRPr="00D20A31">
        <w:rPr>
          <w:strike/>
          <w:highlight w:val="cyan"/>
          <w:lang w:eastAsia="ko-KR"/>
        </w:rPr>
        <w:t xml:space="preserve">and </w:t>
      </w:r>
      <w:r w:rsidRPr="00F60F40">
        <w:rPr>
          <w:lang w:eastAsia="ko-KR"/>
        </w:rPr>
        <w:t>the prediction utilization flags predFlagL0 and predFlagL1</w:t>
      </w:r>
      <w:r w:rsidRPr="00D20A31">
        <w:rPr>
          <w:highlight w:val="cyan"/>
          <w:lang w:eastAsia="ko-KR"/>
        </w:rPr>
        <w:t>, the disparity vector availability flags ivpMvFlagL0 and ivpMvFlagL1, and the disparity vectors ivpMvDispL0 and ivpMvDispL1</w:t>
      </w:r>
      <w:r w:rsidRPr="00F60F40">
        <w:rPr>
          <w:lang w:eastAsia="ko-KR"/>
        </w:rPr>
        <w:t xml:space="preserve"> are derived as specified by the following ordered steps:</w:t>
      </w:r>
    </w:p>
    <w:p w:rsidR="003075DF" w:rsidRPr="00F60F40" w:rsidRDefault="003075DF" w:rsidP="003075DF">
      <w:pPr>
        <w:pStyle w:val="3U1"/>
        <w:numPr>
          <w:ilvl w:val="1"/>
          <w:numId w:val="10"/>
        </w:numPr>
        <w:rPr>
          <w:lang w:eastAsia="ko-KR"/>
        </w:rPr>
      </w:pPr>
      <w:r w:rsidRPr="00F60F40">
        <w:rPr>
          <w:lang w:eastAsia="ko-KR"/>
        </w:rPr>
        <w:t xml:space="preserve">The derivation process for </w:t>
      </w:r>
      <w:r w:rsidRPr="006945A4">
        <w:rPr>
          <w:highlight w:val="cyan"/>
          <w:lang w:eastAsia="ko-KR"/>
        </w:rPr>
        <w:t xml:space="preserve">spatial </w:t>
      </w:r>
      <w:r w:rsidRPr="00F60F40">
        <w:rPr>
          <w:lang w:eastAsia="ko-KR"/>
        </w:rPr>
        <w:t>merg</w:t>
      </w:r>
      <w:r w:rsidRPr="006945A4">
        <w:rPr>
          <w:highlight w:val="cyan"/>
          <w:lang w:eastAsia="ko-KR"/>
        </w:rPr>
        <w:t xml:space="preserve">e </w:t>
      </w:r>
      <w:proofErr w:type="spellStart"/>
      <w:r w:rsidRPr="006945A4">
        <w:rPr>
          <w:strike/>
          <w:highlight w:val="cyan"/>
          <w:lang w:eastAsia="ko-KR"/>
        </w:rPr>
        <w:t>ing</w:t>
      </w:r>
      <w:proofErr w:type="spellEnd"/>
      <w:r w:rsidRPr="00F60F40">
        <w:rPr>
          <w:lang w:eastAsia="ko-KR"/>
        </w:rPr>
        <w:t xml:space="preserve"> candidates </w:t>
      </w:r>
      <w:r w:rsidRPr="006945A4">
        <w:rPr>
          <w:strike/>
          <w:highlight w:val="cyan"/>
          <w:lang w:eastAsia="ko-KR"/>
        </w:rPr>
        <w:t xml:space="preserve">from </w:t>
      </w:r>
      <w:proofErr w:type="spellStart"/>
      <w:r w:rsidRPr="006945A4">
        <w:rPr>
          <w:strike/>
          <w:highlight w:val="cyan"/>
          <w:lang w:eastAsia="ko-KR"/>
        </w:rPr>
        <w:t>neighboring</w:t>
      </w:r>
      <w:proofErr w:type="spellEnd"/>
      <w:r w:rsidRPr="006945A4">
        <w:rPr>
          <w:strike/>
          <w:highlight w:val="cyan"/>
          <w:lang w:eastAsia="ko-KR"/>
        </w:rPr>
        <w:t xml:space="preserve"> prediction unit partitions </w:t>
      </w:r>
      <w:r w:rsidRPr="006945A4">
        <w:rPr>
          <w:highlight w:val="cyan"/>
          <w:lang w:eastAsia="ko-KR"/>
        </w:rPr>
        <w:t>as specified</w:t>
      </w:r>
      <w:r w:rsidRPr="00F60F40">
        <w:rPr>
          <w:lang w:eastAsia="ko-KR"/>
        </w:rPr>
        <w:t xml:space="preserve">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6945A4">
        <w:rPr>
          <w:highlight w:val="yellow"/>
          <w:lang w:eastAsia="ko-KR"/>
        </w:rPr>
        <w:t>G.8.5.2.1.2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the coding block size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variable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inputs and the output is assigned to the availability flags </w:t>
      </w:r>
      <w:proofErr w:type="spellStart"/>
      <w:r w:rsidRPr="00F60F40">
        <w:rPr>
          <w:lang w:eastAsia="ko-KR"/>
        </w:rPr>
        <w:t>availableFlagN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 and the motion vectors mvL0N and mvL1N with N being replaced by A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A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 xml:space="preserve"> or B</w:t>
      </w:r>
      <w:r w:rsidRPr="006945A4">
        <w:rPr>
          <w:vertAlign w:val="subscript"/>
          <w:lang w:eastAsia="ko-KR"/>
        </w:rPr>
        <w:t>2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reference index for temporal merging candidate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 (with X being 0 or 1) is set equal to 0. 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derivation process for temporal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 prediction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F73B6B">
        <w:rPr>
          <w:lang w:eastAsia="ko-KR"/>
        </w:rPr>
        <w:fldChar w:fldCharType="end"/>
      </w:r>
      <w:r w:rsidRPr="00C272EA">
        <w:rPr>
          <w:lang w:eastAsia="ko-KR"/>
        </w:rPr>
        <w:t xml:space="preserve"> </w:t>
      </w:r>
      <w:r w:rsidRPr="00F60F40">
        <w:rPr>
          <w:lang w:eastAsia="ko-KR"/>
        </w:rPr>
        <w:t xml:space="preserve">is invoked with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xP</w:t>
      </w:r>
      <w:proofErr w:type="spellEnd"/>
      <w:proofErr w:type="gram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refIdxLX</w:t>
      </w:r>
      <w:proofErr w:type="spellEnd"/>
      <w:r w:rsidRPr="00C272EA">
        <w:rPr>
          <w:highlight w:val="cyan"/>
          <w:lang w:eastAsia="ko-KR"/>
        </w:rPr>
        <w:t xml:space="preserve">, and </w:t>
      </w:r>
      <w:proofErr w:type="spellStart"/>
      <w:r w:rsidRPr="00C272EA">
        <w:rPr>
          <w:highlight w:val="cyan"/>
          <w:lang w:eastAsia="ko-KR"/>
        </w:rPr>
        <w:t>mergeFlag</w:t>
      </w:r>
      <w:proofErr w:type="spellEnd"/>
      <w:r w:rsidRPr="00C272EA">
        <w:rPr>
          <w:highlight w:val="cyan"/>
          <w:lang w:eastAsia="ko-KR"/>
        </w:rPr>
        <w:t xml:space="preserve"> being equal to 1</w:t>
      </w:r>
      <w:r w:rsidRPr="00F60F40">
        <w:rPr>
          <w:lang w:eastAsia="ko-KR"/>
        </w:rPr>
        <w:t xml:space="preserve"> as the inputs and with the output being the availability flag </w:t>
      </w:r>
      <w:proofErr w:type="spellStart"/>
      <w:r w:rsidRPr="00F60F40">
        <w:rPr>
          <w:lang w:eastAsia="ko-KR"/>
        </w:rPr>
        <w:t>availableFlagLXCol</w:t>
      </w:r>
      <w:proofErr w:type="spellEnd"/>
      <w:r>
        <w:rPr>
          <w:lang w:eastAsia="ko-KR"/>
        </w:rPr>
        <w:t>,</w:t>
      </w:r>
      <w:r w:rsidRPr="00F60F40">
        <w:rPr>
          <w:lang w:eastAsia="ko-KR"/>
        </w:rPr>
        <w:t xml:space="preserve"> the temporal motion vector </w:t>
      </w:r>
      <w:proofErr w:type="spellStart"/>
      <w:r w:rsidRPr="00F60F40">
        <w:rPr>
          <w:lang w:eastAsia="ko-KR"/>
        </w:rPr>
        <w:t>mvLXCol</w:t>
      </w:r>
      <w:proofErr w:type="spellEnd"/>
      <w:r w:rsidRPr="00C272EA">
        <w:rPr>
          <w:highlight w:val="cyan"/>
          <w:lang w:eastAsia="ko-KR"/>
        </w:rPr>
        <w:t xml:space="preserve">, and the reference index </w:t>
      </w:r>
      <w:proofErr w:type="spellStart"/>
      <w:r w:rsidRPr="00C272EA">
        <w:rPr>
          <w:highlight w:val="cyan"/>
          <w:lang w:eastAsia="ko-KR"/>
        </w:rPr>
        <w:t>refIdxLX</w:t>
      </w:r>
      <w:r w:rsidRPr="003B6ECC">
        <w:rPr>
          <w:highlight w:val="cyan"/>
          <w:lang w:eastAsia="ko-KR"/>
        </w:rPr>
        <w:t>Col</w:t>
      </w:r>
      <w:proofErr w:type="spellEnd"/>
      <w:r w:rsidRPr="00F60F40">
        <w:rPr>
          <w:lang w:eastAsia="ko-KR"/>
        </w:rPr>
        <w:t xml:space="preserve">. The variables </w:t>
      </w: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 xml:space="preserve"> (with X being 0 or 1, respectively) are derived as specified below.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> = availableFlagL0Col | | availableFlagL1Col</w:t>
      </w:r>
      <w:r w:rsidRPr="00F60F40">
        <w:rPr>
          <w:lang w:eastAsia="ko-KR"/>
        </w:rPr>
        <w:tab/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availableFlagLXCol</w:t>
      </w:r>
      <w:proofErr w:type="spellEnd"/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</w:p>
    <w:p w:rsidR="003075DF" w:rsidRPr="00D20A31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  <w:lang w:eastAsia="ko-KR"/>
        </w:rPr>
        <w:t>, the following applies.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</w:rPr>
        <w:t xml:space="preserve">If </w:t>
      </w:r>
      <w:proofErr w:type="spellStart"/>
      <w:r w:rsidRPr="00D20A31">
        <w:rPr>
          <w:highlight w:val="cyan"/>
        </w:rPr>
        <w:t>multi_view_mv_pred_flag</w:t>
      </w:r>
      <w:proofErr w:type="spellEnd"/>
      <w:r w:rsidRPr="00D20A31">
        <w:rPr>
          <w:highlight w:val="cyan"/>
        </w:rPr>
        <w:t xml:space="preserve"> is equal to 0, the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</w:rPr>
        <w:t xml:space="preserve"> are set equal to 0.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</w:rPr>
        <w:t xml:space="preserve"> is equal to 1), the derivation process for the inter-view merge candidates as specified in </w:t>
      </w:r>
      <w:proofErr w:type="spellStart"/>
      <w:r w:rsidRPr="00D20A31">
        <w:rPr>
          <w:highlight w:val="cyan"/>
        </w:rPr>
        <w:t>subclause</w:t>
      </w:r>
      <w:proofErr w:type="spellEnd"/>
      <w:r w:rsidRPr="00D20A31">
        <w:rPr>
          <w:highlight w:val="cyan"/>
        </w:rPr>
        <w:t xml:space="preserve"> </w:t>
      </w:r>
      <w:r w:rsidR="00F73B6B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REF _Ref332659247 \r \h </w:instrText>
      </w:r>
      <w:r w:rsidR="00F73B6B" w:rsidRPr="00D20A31">
        <w:rPr>
          <w:highlight w:val="cyan"/>
        </w:rPr>
      </w:r>
      <w:r w:rsidR="00F73B6B" w:rsidRPr="00D20A31">
        <w:rPr>
          <w:highlight w:val="cyan"/>
        </w:rPr>
        <w:fldChar w:fldCharType="separate"/>
      </w:r>
      <w:r>
        <w:rPr>
          <w:highlight w:val="cyan"/>
        </w:rPr>
        <w:t>H.8.5.2.1.9</w:t>
      </w:r>
      <w:r w:rsidR="00F73B6B" w:rsidRPr="00D20A31">
        <w:rPr>
          <w:highlight w:val="cyan"/>
        </w:rPr>
        <w:fldChar w:fldCharType="end"/>
      </w:r>
      <w:r w:rsidRPr="00D20A31">
        <w:rPr>
          <w:highlight w:val="cyan"/>
        </w:rPr>
        <w:t xml:space="preserve"> is invoked with the </w:t>
      </w:r>
      <w:proofErr w:type="spellStart"/>
      <w:r w:rsidRPr="00D20A31">
        <w:rPr>
          <w:highlight w:val="cyan"/>
        </w:rPr>
        <w:t>luma</w:t>
      </w:r>
      <w:proofErr w:type="spellEnd"/>
      <w:r w:rsidRPr="00D20A31">
        <w:rPr>
          <w:highlight w:val="cyan"/>
        </w:rPr>
        <w:t xml:space="preserve"> location</w:t>
      </w:r>
      <w:r w:rsidRPr="00D20A31">
        <w:rPr>
          <w:highlight w:val="cyan"/>
          <w:lang w:eastAsia="ko-KR"/>
        </w:rPr>
        <w:t>s ( </w:t>
      </w:r>
      <w:proofErr w:type="spellStart"/>
      <w:r w:rsidRPr="00D20A31">
        <w:rPr>
          <w:highlight w:val="cyan"/>
          <w:lang w:eastAsia="ko-KR"/>
        </w:rPr>
        <w:t>xC</w:t>
      </w:r>
      <w:proofErr w:type="spellEnd"/>
      <w:r w:rsidRPr="00D20A31">
        <w:rPr>
          <w:highlight w:val="cyan"/>
          <w:lang w:eastAsia="ko-KR"/>
        </w:rPr>
        <w:t>, </w:t>
      </w:r>
      <w:proofErr w:type="spellStart"/>
      <w:r w:rsidRPr="00D20A31">
        <w:rPr>
          <w:highlight w:val="cyan"/>
          <w:lang w:eastAsia="ko-KR"/>
        </w:rPr>
        <w:t>yC</w:t>
      </w:r>
      <w:proofErr w:type="spellEnd"/>
      <w:r w:rsidRPr="00D20A31">
        <w:rPr>
          <w:highlight w:val="cyan"/>
          <w:lang w:eastAsia="ko-KR"/>
        </w:rPr>
        <w:t> ) and</w:t>
      </w:r>
      <w:r w:rsidRPr="00D20A31">
        <w:rPr>
          <w:highlight w:val="cyan"/>
        </w:rPr>
        <w:t xml:space="preserve"> ( </w:t>
      </w:r>
      <w:proofErr w:type="spellStart"/>
      <w:r w:rsidRPr="00D20A31">
        <w:rPr>
          <w:highlight w:val="cyan"/>
        </w:rPr>
        <w:t>xP</w:t>
      </w:r>
      <w:proofErr w:type="spellEnd"/>
      <w:r w:rsidRPr="00D20A31">
        <w:rPr>
          <w:highlight w:val="cyan"/>
        </w:rPr>
        <w:t>, </w:t>
      </w:r>
      <w:proofErr w:type="spellStart"/>
      <w:r w:rsidRPr="00D20A31">
        <w:rPr>
          <w:highlight w:val="cyan"/>
        </w:rPr>
        <w:t>yP</w:t>
      </w:r>
      <w:proofErr w:type="spellEnd"/>
      <w:r w:rsidRPr="00D20A31">
        <w:rPr>
          <w:highlight w:val="cyan"/>
        </w:rPr>
        <w:t> )</w:t>
      </w:r>
      <w:r w:rsidRPr="00D20A31">
        <w:rPr>
          <w:highlight w:val="cyan"/>
          <w:lang w:eastAsia="ko-KR"/>
        </w:rPr>
        <w:t xml:space="preserve">, the coding block size </w:t>
      </w:r>
      <w:proofErr w:type="spellStart"/>
      <w:r w:rsidRPr="00D20A31">
        <w:rPr>
          <w:highlight w:val="cyan"/>
          <w:lang w:eastAsia="ko-KR"/>
        </w:rPr>
        <w:t>nCS</w:t>
      </w:r>
      <w:proofErr w:type="spellEnd"/>
      <w:r w:rsidRPr="00D20A31">
        <w:rPr>
          <w:highlight w:val="cyan"/>
        </w:rPr>
        <w:t xml:space="preserve">, the variables </w:t>
      </w:r>
      <w:proofErr w:type="spellStart"/>
      <w:r w:rsidRPr="00D20A31">
        <w:rPr>
          <w:highlight w:val="cyan"/>
        </w:rPr>
        <w:t>nPSW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nPSH</w:t>
      </w:r>
      <w:proofErr w:type="spellEnd"/>
      <w:r w:rsidRPr="00D20A31">
        <w:rPr>
          <w:highlight w:val="cyan"/>
        </w:rPr>
        <w:t xml:space="preserve">, and </w:t>
      </w:r>
      <w:r w:rsidRPr="00D20A31">
        <w:rPr>
          <w:highlight w:val="cyan"/>
          <w:lang w:eastAsia="ko-KR"/>
        </w:rPr>
        <w:t xml:space="preserve">the partition index </w:t>
      </w:r>
      <w:proofErr w:type="spellStart"/>
      <w:r w:rsidRPr="00D20A31">
        <w:rPr>
          <w:highlight w:val="cyan"/>
          <w:lang w:eastAsia="ko-KR"/>
        </w:rPr>
        <w:t>partIdx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as the inputs and </w:t>
      </w:r>
      <w:r w:rsidRPr="00D20A31">
        <w:rPr>
          <w:highlight w:val="cyan"/>
          <w:lang w:eastAsia="ko-KR"/>
        </w:rPr>
        <w:t xml:space="preserve">the output is assigned to </w:t>
      </w:r>
      <w:r w:rsidRPr="00D20A31">
        <w:rPr>
          <w:highlight w:val="cyan"/>
        </w:rPr>
        <w:t xml:space="preserve">the view order index of the reference view </w:t>
      </w:r>
      <w:proofErr w:type="spellStart"/>
      <w:r w:rsidRPr="00D20A31">
        <w:rPr>
          <w:highlight w:val="cyan"/>
        </w:rPr>
        <w:t>refViewIdx</w:t>
      </w:r>
      <w:proofErr w:type="spellEnd"/>
      <w:r w:rsidRPr="00D20A31">
        <w:rPr>
          <w:highlight w:val="cyan"/>
        </w:rPr>
        <w:t xml:space="preserve">, </w:t>
      </w:r>
      <w:r w:rsidRPr="00D20A31">
        <w:rPr>
          <w:highlight w:val="cyan"/>
          <w:lang w:eastAsia="ko-KR"/>
        </w:rPr>
        <w:t xml:space="preserve">the availability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, the reference indices </w:t>
      </w:r>
      <w:proofErr w:type="spellStart"/>
      <w:r w:rsidRPr="00D20A31">
        <w:rPr>
          <w:highlight w:val="cyan"/>
          <w:lang w:eastAsia="ko-KR"/>
        </w:rPr>
        <w:t>refIdxLXIvMC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refIdxLXIvDC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the prediction list utilization flags </w:t>
      </w: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predFlagLXIvDC</w:t>
      </w:r>
      <w:proofErr w:type="spellEnd"/>
      <w:r w:rsidRPr="00D20A31">
        <w:rPr>
          <w:highlight w:val="cyan"/>
        </w:rPr>
        <w:t>,</w:t>
      </w:r>
      <w:r w:rsidRPr="00D20A31">
        <w:rPr>
          <w:highlight w:val="cyan"/>
          <w:lang w:eastAsia="ko-KR"/>
        </w:rPr>
        <w:t xml:space="preserve"> and the motion vectors </w:t>
      </w:r>
      <w:proofErr w:type="spellStart"/>
      <w:r w:rsidRPr="00D20A31">
        <w:rPr>
          <w:highlight w:val="cyan"/>
          <w:lang w:eastAsia="ko-KR"/>
        </w:rPr>
        <w:t>mvLXIvMC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lang w:eastAsia="ko-KR"/>
        </w:rPr>
        <w:t xml:space="preserve"> (with X being 0 or 1, respectively)</w:t>
      </w:r>
      <w:r w:rsidRPr="00D20A31">
        <w:rPr>
          <w:highlight w:val="cyan"/>
        </w:rPr>
        <w:t>, and</w:t>
      </w:r>
      <w:r w:rsidRPr="00D20A31">
        <w:rPr>
          <w:highlight w:val="cyan"/>
          <w:lang w:eastAsia="ko-KR"/>
        </w:rPr>
        <w:t xml:space="preserve"> the disparity vector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D20A31">
        <w:rPr>
          <w:highlight w:val="cyan"/>
          <w:lang w:eastAsia="ko-KR"/>
        </w:rPr>
        <w:t xml:space="preserve">. </w:t>
      </w:r>
    </w:p>
    <w:p w:rsidR="003075DF" w:rsidRDefault="003075DF" w:rsidP="003075DF">
      <w:pPr>
        <w:pStyle w:val="3U1"/>
        <w:tabs>
          <w:tab w:val="clear" w:pos="360"/>
        </w:tabs>
        <w:ind w:left="714" w:hanging="357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Depending on 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>, the following applies.</w:t>
      </w:r>
    </w:p>
    <w:p w:rsidR="003075DF" w:rsidRPr="00D6652F" w:rsidRDefault="003075DF" w:rsidP="003075DF">
      <w:pPr>
        <w:pStyle w:val="3E2"/>
        <w:tabs>
          <w:tab w:val="clear" w:pos="360"/>
        </w:tabs>
        <w:rPr>
          <w:highlight w:val="yellow"/>
        </w:rPr>
      </w:pPr>
      <w:proofErr w:type="gramStart"/>
      <w:r w:rsidRPr="00D6652F">
        <w:rPr>
          <w:highlight w:val="yellow"/>
        </w:rPr>
        <w:t>[ Ed</w:t>
      </w:r>
      <w:proofErr w:type="gramEnd"/>
      <w:r w:rsidRPr="00D6652F">
        <w:rPr>
          <w:highlight w:val="yellow"/>
        </w:rPr>
        <w:t xml:space="preserve">. (GT): The variable </w:t>
      </w:r>
      <w:proofErr w:type="spellStart"/>
      <w:r w:rsidRPr="00D6652F">
        <w:rPr>
          <w:highlight w:val="yellow"/>
        </w:rPr>
        <w:t>view_synthesis_pred_flag</w:t>
      </w:r>
      <w:proofErr w:type="spellEnd"/>
      <w:r w:rsidRPr="00D6652F">
        <w:rPr>
          <w:highlight w:val="yellow"/>
        </w:rPr>
        <w:t xml:space="preserve"> is missing in software</w:t>
      </w:r>
      <w:r>
        <w:rPr>
          <w:highlight w:val="yellow"/>
        </w:rPr>
        <w:t xml:space="preserve"> and HLS</w:t>
      </w:r>
      <w:r w:rsidRPr="00D6652F">
        <w:rPr>
          <w:highlight w:val="yellow"/>
        </w:rPr>
        <w:t>. ]</w:t>
      </w:r>
    </w:p>
    <w:p w:rsidR="003075DF" w:rsidRPr="006E262B" w:rsidRDefault="003075DF" w:rsidP="003075D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If </w:t>
      </w:r>
      <w:proofErr w:type="spellStart"/>
      <w:r w:rsidRPr="006E262B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0, the </w:t>
      </w:r>
      <w:r>
        <w:rPr>
          <w:highlight w:val="cyan"/>
          <w:lang w:eastAsia="ko-KR"/>
        </w:rPr>
        <w:t xml:space="preserve">flag </w:t>
      </w:r>
      <w:proofErr w:type="spellStart"/>
      <w:r w:rsidRPr="006E262B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VSP</w:t>
      </w:r>
      <w:proofErr w:type="spellEnd"/>
      <w:r w:rsidRPr="006E262B">
        <w:rPr>
          <w:highlight w:val="cyan"/>
          <w:lang w:eastAsia="ko-KR"/>
        </w:rPr>
        <w:t xml:space="preserve"> is set equal to 0</w:t>
      </w:r>
      <w:r>
        <w:rPr>
          <w:highlight w:val="cyan"/>
          <w:lang w:eastAsia="ko-KR"/>
        </w:rPr>
        <w:t xml:space="preserve">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</w:t>
      </w:r>
      <w:r w:rsidRPr="00D64341">
        <w:rPr>
          <w:highlight w:val="cyan"/>
          <w:lang w:eastAsia="ko-KR"/>
        </w:rPr>
        <w:t>−</w:t>
      </w:r>
      <w:r>
        <w:rPr>
          <w:highlight w:val="cyan"/>
          <w:lang w:eastAsia="ko-KR"/>
        </w:rPr>
        <w:t>1.</w:t>
      </w:r>
      <w:r w:rsidRPr="006E262B">
        <w:rPr>
          <w:highlight w:val="cyan"/>
          <w:lang w:eastAsia="ko-KR"/>
        </w:rPr>
        <w:t xml:space="preserve"> </w:t>
      </w:r>
    </w:p>
    <w:p w:rsidR="003075DF" w:rsidRPr="006E262B" w:rsidRDefault="003075DF" w:rsidP="003075D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>Otherwise (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1), the derivation process for </w:t>
      </w:r>
      <w:r>
        <w:rPr>
          <w:highlight w:val="cyan"/>
          <w:lang w:eastAsia="ko-KR"/>
        </w:rPr>
        <w:t xml:space="preserve">a </w:t>
      </w:r>
      <w:r w:rsidRPr="006E262B">
        <w:rPr>
          <w:highlight w:val="cyan"/>
          <w:lang w:eastAsia="ko-KR"/>
        </w:rPr>
        <w:t xml:space="preserve">view synthesis prediction merge candidate as specified in </w:t>
      </w:r>
      <w:proofErr w:type="spellStart"/>
      <w:r w:rsidRPr="006E262B">
        <w:rPr>
          <w:highlight w:val="cyan"/>
          <w:lang w:eastAsia="ko-KR"/>
        </w:rPr>
        <w:t>subclause</w:t>
      </w:r>
      <w:proofErr w:type="spellEnd"/>
      <w:r w:rsidRPr="006E262B">
        <w:rPr>
          <w:highlight w:val="cyan"/>
          <w:lang w:eastAsia="ko-KR"/>
        </w:rPr>
        <w:t xml:space="preserve"> </w:t>
      </w:r>
      <w:r w:rsidR="00F73B6B"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 w:rsidR="00F73B6B">
        <w:rPr>
          <w:highlight w:val="cyan"/>
          <w:lang w:eastAsia="ko-KR"/>
        </w:rPr>
      </w:r>
      <w:r w:rsidR="00F73B6B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 w:rsidR="00F73B6B">
        <w:rPr>
          <w:highlight w:val="cyan"/>
          <w:lang w:eastAsia="ko-KR"/>
        </w:rPr>
        <w:fldChar w:fldCharType="end"/>
      </w:r>
      <w:r w:rsidRPr="006E262B">
        <w:rPr>
          <w:highlight w:val="cyan"/>
          <w:lang w:eastAsia="ko-KR"/>
        </w:rPr>
        <w:t xml:space="preserve"> is invoked with the </w:t>
      </w:r>
      <w:proofErr w:type="spellStart"/>
      <w:r w:rsidRPr="006E262B">
        <w:rPr>
          <w:highlight w:val="cyan"/>
          <w:lang w:eastAsia="ko-KR"/>
        </w:rPr>
        <w:t>luma</w:t>
      </w:r>
      <w:proofErr w:type="spellEnd"/>
      <w:r w:rsidRPr="006E262B">
        <w:rPr>
          <w:highlight w:val="cyan"/>
          <w:lang w:eastAsia="ko-KR"/>
        </w:rPr>
        <w:t xml:space="preserve"> locations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xC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>) and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xP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 xml:space="preserve">), the coding block size </w:t>
      </w:r>
      <w:proofErr w:type="spellStart"/>
      <w:r w:rsidRPr="006E262B">
        <w:rPr>
          <w:highlight w:val="cyan"/>
          <w:lang w:eastAsia="ko-KR"/>
        </w:rPr>
        <w:t>nCS</w:t>
      </w:r>
      <w:proofErr w:type="spellEnd"/>
      <w:r w:rsidRPr="006E262B">
        <w:rPr>
          <w:highlight w:val="cyan"/>
          <w:lang w:eastAsia="ko-KR"/>
        </w:rPr>
        <w:t xml:space="preserve">, the variables </w:t>
      </w:r>
      <w:proofErr w:type="spellStart"/>
      <w:r w:rsidRPr="006E262B">
        <w:rPr>
          <w:highlight w:val="cyan"/>
          <w:lang w:eastAsia="ko-KR"/>
        </w:rPr>
        <w:t>nPSW</w:t>
      </w:r>
      <w:proofErr w:type="spellEnd"/>
      <w:r w:rsidRPr="006E262B">
        <w:rPr>
          <w:highlight w:val="cyan"/>
          <w:lang w:eastAsia="ko-KR"/>
        </w:rPr>
        <w:t xml:space="preserve"> and </w:t>
      </w:r>
      <w:proofErr w:type="spellStart"/>
      <w:r w:rsidRPr="006E262B">
        <w:rPr>
          <w:highlight w:val="cyan"/>
          <w:lang w:eastAsia="ko-KR"/>
        </w:rPr>
        <w:t>nPSH</w:t>
      </w:r>
      <w:proofErr w:type="spellEnd"/>
      <w:r w:rsidRPr="006E262B">
        <w:rPr>
          <w:highlight w:val="cyan"/>
          <w:lang w:eastAsia="ko-KR"/>
        </w:rPr>
        <w:t xml:space="preserve">, and the partition index </w:t>
      </w:r>
      <w:proofErr w:type="spellStart"/>
      <w:r w:rsidRPr="006E262B">
        <w:rPr>
          <w:highlight w:val="cyan"/>
          <w:lang w:eastAsia="ko-KR"/>
        </w:rPr>
        <w:t>partIdx</w:t>
      </w:r>
      <w:proofErr w:type="spellEnd"/>
      <w:r w:rsidRPr="006E262B">
        <w:rPr>
          <w:highlight w:val="cyan"/>
          <w:lang w:eastAsia="ko-KR"/>
        </w:rPr>
        <w:t xml:space="preserve"> as input and the output</w:t>
      </w:r>
      <w:r>
        <w:rPr>
          <w:highlight w:val="cyan"/>
          <w:lang w:eastAsia="ko-KR"/>
        </w:rPr>
        <w:t>s</w:t>
      </w:r>
      <w:r w:rsidRPr="006E262B">
        <w:rPr>
          <w:highlight w:val="cyan"/>
          <w:lang w:eastAsia="ko-KR"/>
        </w:rPr>
        <w:t xml:space="preserve"> </w:t>
      </w:r>
      <w:r>
        <w:rPr>
          <w:highlight w:val="cyan"/>
          <w:lang w:eastAsia="ko-KR"/>
        </w:rPr>
        <w:t>are</w:t>
      </w:r>
      <w:r w:rsidRPr="006E262B">
        <w:rPr>
          <w:highlight w:val="cyan"/>
          <w:lang w:eastAsia="ko-KR"/>
        </w:rPr>
        <w:t xml:space="preserve"> the availability flag </w:t>
      </w:r>
      <w:proofErr w:type="spellStart"/>
      <w:r w:rsidRPr="006E262B">
        <w:rPr>
          <w:highlight w:val="cyan"/>
          <w:lang w:eastAsia="ko-KR"/>
        </w:rPr>
        <w:t>availableFlagVSP</w:t>
      </w:r>
      <w:proofErr w:type="spellEnd"/>
      <w:r w:rsidRPr="006E262B"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</w:t>
      </w:r>
      <w:r w:rsidRPr="00DC4F41">
        <w:rPr>
          <w:highlight w:val="cyan"/>
          <w:lang w:eastAsia="ko-KR"/>
        </w:rPr>
        <w:t xml:space="preserve">reference view index </w:t>
      </w:r>
      <w:proofErr w:type="spellStart"/>
      <w:r w:rsidRPr="00DC4F41">
        <w:rPr>
          <w:highlight w:val="cyan"/>
          <w:lang w:eastAsia="ko-KR"/>
        </w:rPr>
        <w:t>refViewIdx</w:t>
      </w:r>
      <w:proofErr w:type="spellEnd"/>
      <w:r w:rsidRPr="006E262B">
        <w:rPr>
          <w:highlight w:val="cyan"/>
          <w:lang w:eastAsia="ko-KR"/>
        </w:rPr>
        <w:t>.</w:t>
      </w:r>
    </w:p>
    <w:p w:rsidR="003075DF" w:rsidRPr="00ED1707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ED1707">
        <w:rPr>
          <w:highlight w:val="cyan"/>
          <w:lang w:eastAsia="ko-KR"/>
        </w:rPr>
        <w:t xml:space="preserve">Depending on </w:t>
      </w:r>
      <w:proofErr w:type="spellStart"/>
      <w:r w:rsidRPr="00ED1707">
        <w:rPr>
          <w:highlight w:val="cyan"/>
          <w:lang w:eastAsia="ko-KR"/>
        </w:rPr>
        <w:t>DepthFlag</w:t>
      </w:r>
      <w:proofErr w:type="spellEnd"/>
      <w:r w:rsidRPr="00ED1707">
        <w:rPr>
          <w:highlight w:val="cyan"/>
          <w:lang w:eastAsia="ko-KR"/>
        </w:rPr>
        <w:t>, the following applies.</w:t>
      </w:r>
    </w:p>
    <w:p w:rsidR="003075DF" w:rsidRPr="00ED1707" w:rsidRDefault="003075DF" w:rsidP="003075DF">
      <w:pPr>
        <w:pStyle w:val="3D2"/>
        <w:rPr>
          <w:highlight w:val="cyan"/>
        </w:rPr>
      </w:pPr>
      <w:r w:rsidRPr="00ED1707">
        <w:rPr>
          <w:highlight w:val="cyan"/>
        </w:rPr>
        <w:t xml:space="preserve">If </w:t>
      </w:r>
      <w:proofErr w:type="spellStart"/>
      <w:r w:rsidRPr="00ED1707">
        <w:rPr>
          <w:highlight w:val="cyan"/>
        </w:rPr>
        <w:t>DepthFlag</w:t>
      </w:r>
      <w:proofErr w:type="spellEnd"/>
      <w:r w:rsidRPr="00ED1707">
        <w:rPr>
          <w:highlight w:val="cyan"/>
        </w:rPr>
        <w:t xml:space="preserve"> is equal to 0, the variable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 xml:space="preserve"> is set equal to 0.</w:t>
      </w:r>
    </w:p>
    <w:p w:rsidR="003075DF" w:rsidRPr="00ED1707" w:rsidRDefault="003075DF" w:rsidP="003075DF">
      <w:pPr>
        <w:pStyle w:val="3D2"/>
        <w:rPr>
          <w:highlight w:val="cyan"/>
          <w:lang w:eastAsia="ko-KR"/>
        </w:rPr>
      </w:pPr>
      <w:r w:rsidRPr="00ED1707">
        <w:rPr>
          <w:highlight w:val="cyan"/>
        </w:rPr>
        <w:t xml:space="preserve">Otherwise </w:t>
      </w:r>
      <w:proofErr w:type="gramStart"/>
      <w:r w:rsidRPr="00ED1707">
        <w:rPr>
          <w:highlight w:val="cyan"/>
        </w:rPr>
        <w:t xml:space="preserve">( </w:t>
      </w:r>
      <w:proofErr w:type="spellStart"/>
      <w:r w:rsidRPr="00ED1707">
        <w:rPr>
          <w:highlight w:val="cyan"/>
        </w:rPr>
        <w:t>DepthFlag</w:t>
      </w:r>
      <w:proofErr w:type="spellEnd"/>
      <w:proofErr w:type="gramEnd"/>
      <w:r w:rsidRPr="00ED1707">
        <w:rPr>
          <w:highlight w:val="cyan"/>
        </w:rPr>
        <w:t xml:space="preserve"> is equal to 1), the derivation process for the texture merging candidate as specified in </w:t>
      </w:r>
      <w:proofErr w:type="spellStart"/>
      <w:r w:rsidRPr="00ED1707">
        <w:rPr>
          <w:highlight w:val="cyan"/>
        </w:rPr>
        <w:t>subclause</w:t>
      </w:r>
      <w:proofErr w:type="spellEnd"/>
      <w:r w:rsidRPr="00ED1707">
        <w:rPr>
          <w:highlight w:val="cyan"/>
        </w:rPr>
        <w:t xml:space="preserve"> </w:t>
      </w:r>
      <w:r w:rsidR="00F73B6B" w:rsidRPr="00ED1707">
        <w:rPr>
          <w:highlight w:val="cyan"/>
        </w:rPr>
        <w:fldChar w:fldCharType="begin" w:fldLock="1"/>
      </w:r>
      <w:r w:rsidRPr="00ED1707">
        <w:rPr>
          <w:highlight w:val="cyan"/>
        </w:rPr>
        <w:instrText xml:space="preserve"> REF _Ref350778187 \r \h </w:instrText>
      </w:r>
      <w:r w:rsidR="00F73B6B" w:rsidRPr="00ED1707">
        <w:rPr>
          <w:highlight w:val="cyan"/>
        </w:rPr>
      </w:r>
      <w:r w:rsidR="00F73B6B" w:rsidRPr="00ED1707">
        <w:rPr>
          <w:highlight w:val="cyan"/>
        </w:rPr>
        <w:fldChar w:fldCharType="separate"/>
      </w:r>
      <w:r>
        <w:rPr>
          <w:highlight w:val="cyan"/>
        </w:rPr>
        <w:t>H.8.5.2.1.13</w:t>
      </w:r>
      <w:r w:rsidR="00F73B6B" w:rsidRPr="00ED1707">
        <w:rPr>
          <w:highlight w:val="cyan"/>
        </w:rPr>
        <w:fldChar w:fldCharType="end"/>
      </w:r>
      <w:r w:rsidRPr="00ED1707">
        <w:rPr>
          <w:highlight w:val="cyan"/>
        </w:rPr>
        <w:t xml:space="preserve"> is invoked with the </w:t>
      </w:r>
      <w:proofErr w:type="spellStart"/>
      <w:r w:rsidRPr="00ED1707">
        <w:rPr>
          <w:highlight w:val="cyan"/>
        </w:rPr>
        <w:t>luma</w:t>
      </w:r>
      <w:proofErr w:type="spellEnd"/>
      <w:r w:rsidRPr="00ED1707">
        <w:rPr>
          <w:highlight w:val="cyan"/>
        </w:rPr>
        <w:t xml:space="preserve"> location ( </w:t>
      </w:r>
      <w:proofErr w:type="spellStart"/>
      <w:r w:rsidRPr="00ED1707">
        <w:rPr>
          <w:highlight w:val="cyan"/>
        </w:rPr>
        <w:t>xP</w:t>
      </w:r>
      <w:proofErr w:type="spellEnd"/>
      <w:r w:rsidRPr="00ED1707">
        <w:rPr>
          <w:highlight w:val="cyan"/>
        </w:rPr>
        <w:t>, </w:t>
      </w:r>
      <w:proofErr w:type="spellStart"/>
      <w:r w:rsidRPr="00ED1707">
        <w:rPr>
          <w:highlight w:val="cyan"/>
        </w:rPr>
        <w:t>yP</w:t>
      </w:r>
      <w:proofErr w:type="spellEnd"/>
      <w:r w:rsidRPr="00ED1707">
        <w:rPr>
          <w:highlight w:val="cyan"/>
        </w:rPr>
        <w:t xml:space="preserve"> ), the variables </w:t>
      </w:r>
      <w:proofErr w:type="spellStart"/>
      <w:r w:rsidRPr="00ED1707">
        <w:rPr>
          <w:highlight w:val="cyan"/>
        </w:rPr>
        <w:t>nPSW</w:t>
      </w:r>
      <w:proofErr w:type="spellEnd"/>
      <w:r w:rsidRPr="00ED1707">
        <w:rPr>
          <w:highlight w:val="cyan"/>
        </w:rPr>
        <w:t xml:space="preserve"> and </w:t>
      </w:r>
      <w:proofErr w:type="spellStart"/>
      <w:r w:rsidRPr="00ED1707">
        <w:rPr>
          <w:highlight w:val="cyan"/>
        </w:rPr>
        <w:t>nPSH</w:t>
      </w:r>
      <w:proofErr w:type="spellEnd"/>
      <w:r w:rsidRPr="00ED1707">
        <w:rPr>
          <w:highlight w:val="cyan"/>
        </w:rPr>
        <w:t xml:space="preserve"> as the inputs and the outputs are the flag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>, the prediction utilization flags predFlagL0T and predFlagL1T, the reference indices refIdxL0T and refIdxL1T, and the motion vectors mvL0T and mvL1</w:t>
      </w:r>
      <w:r>
        <w:rPr>
          <w:highlight w:val="cyan"/>
        </w:rPr>
        <w:t>T</w:t>
      </w:r>
      <w:r w:rsidRPr="00ED1707">
        <w:rPr>
          <w:highlight w:val="cyan"/>
        </w:rPr>
        <w:t>.</w:t>
      </w:r>
    </w:p>
    <w:p w:rsidR="003075DF" w:rsidRPr="00D20A31" w:rsidRDefault="003075DF" w:rsidP="003075D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The merge candidate list, </w:t>
      </w:r>
      <w:proofErr w:type="spellStart"/>
      <w:r w:rsidRPr="00D20A31">
        <w:rPr>
          <w:highlight w:val="cyan"/>
          <w:lang w:eastAsia="ko-KR"/>
        </w:rPr>
        <w:t>mergeCandList</w:t>
      </w:r>
      <w:proofErr w:type="spellEnd"/>
      <w:r w:rsidRPr="00D20A31">
        <w:rPr>
          <w:highlight w:val="cyan"/>
          <w:lang w:eastAsia="ko-KR"/>
        </w:rPr>
        <w:t>, is constructed as specified by the following ordered steps.</w:t>
      </w: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lastRenderedPageBreak/>
        <w:t xml:space="preserve">The variable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is set equal to 0.</w:t>
      </w:r>
    </w:p>
    <w:p w:rsidR="003075DF" w:rsidDel="000E2083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del w:id="2" w:author="Samsung" w:date="2013-04-09T10:09:00Z"/>
          <w:highlight w:val="cyan"/>
          <w:lang w:eastAsia="ko-KR"/>
        </w:rPr>
      </w:pPr>
      <w:del w:id="3" w:author="Samsung" w:date="2013-04-09T10:09:00Z">
        <w:r w:rsidDel="000E2083">
          <w:rPr>
            <w:highlight w:val="cyan"/>
            <w:lang w:eastAsia="ko-KR"/>
          </w:rPr>
          <w:delText>The variable vspCandInListFlag is set equal to 0.</w:delText>
        </w:r>
      </w:del>
    </w:p>
    <w:p w:rsidR="001661F3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4" w:author="Samsung" w:date="2013-04-19T18:09:00Z"/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is equal to 1</w:t>
      </w:r>
      <w:r w:rsidRPr="00D20A31">
        <w:rPr>
          <w:highlight w:val="cyan"/>
        </w:rPr>
        <w:t xml:space="preserve">, </w:t>
      </w:r>
      <w:ins w:id="5" w:author="Samsung" w:date="2013-04-19T18:09:00Z">
        <w:r w:rsidR="001661F3" w:rsidRPr="001661F3">
          <w:rPr>
            <w:rFonts w:hint="eastAsia"/>
            <w:highlight w:val="green"/>
            <w:lang w:eastAsia="ko-KR"/>
          </w:rPr>
          <w:t>the following applies:</w:t>
        </w:r>
      </w:ins>
      <w:del w:id="6" w:author="Samsung" w:date="2013-04-09T09:57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as specified in subclause </w:delText>
        </w:r>
        <w:r w:rsidR="00F73B6B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F73B6B" w:rsidDel="00767C6E">
          <w:rPr>
            <w:highlight w:val="cyan"/>
          </w:rPr>
        </w:r>
        <w:r w:rsidR="00F73B6B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F73B6B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Del="00767C6E">
          <w:rPr>
            <w:highlight w:val="cyan"/>
            <w:lang w:eastAsia="ko-KR"/>
          </w:rPr>
          <w:delText>T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Del="00767C6E">
          <w:rPr>
            <w:highlight w:val="cyan"/>
          </w:rPr>
          <w:delText>.</w:delText>
        </w:r>
        <w:r w:rsidDel="00767C6E">
          <w:rPr>
            <w:highlight w:val="cyan"/>
            <w:lang w:eastAsia="ko-KR"/>
          </w:rPr>
          <w:delText xml:space="preserve"> </w:delText>
        </w:r>
      </w:del>
    </w:p>
    <w:p w:rsidR="001661F3" w:rsidRPr="001661F3" w:rsidRDefault="001661F3" w:rsidP="001661F3">
      <w:pPr>
        <w:pStyle w:val="3D1"/>
        <w:numPr>
          <w:ilvl w:val="0"/>
          <w:numId w:val="0"/>
        </w:numPr>
        <w:tabs>
          <w:tab w:val="clear" w:pos="1191"/>
        </w:tabs>
        <w:ind w:left="1440"/>
        <w:rPr>
          <w:ins w:id="7" w:author="Samsung" w:date="2013-04-19T18:09:00Z"/>
          <w:highlight w:val="green"/>
        </w:rPr>
      </w:pPr>
      <w:ins w:id="8" w:author="Samsung" w:date="2013-04-19T18:09:00Z">
        <w:r w:rsidRPr="001661F3">
          <w:rPr>
            <w:rFonts w:hint="eastAsia"/>
            <w:highlight w:val="green"/>
            <w:lang w:eastAsia="ko-KR"/>
          </w:rPr>
          <w:t xml:space="preserve">- </w:t>
        </w:r>
        <w:r w:rsidRPr="001661F3">
          <w:rPr>
            <w:highlight w:val="green"/>
          </w:rPr>
          <w:t xml:space="preserve">Let </w:t>
        </w:r>
        <w:proofErr w:type="spellStart"/>
        <w:r w:rsidRPr="001661F3">
          <w:rPr>
            <w:highlight w:val="green"/>
          </w:rPr>
          <w:t>textPic</w:t>
        </w:r>
        <w:proofErr w:type="spellEnd"/>
        <w:r w:rsidRPr="001661F3">
          <w:rPr>
            <w:highlight w:val="green"/>
          </w:rPr>
          <w:t xml:space="preserve"> be the picture with </w:t>
        </w:r>
        <w:proofErr w:type="spellStart"/>
        <w:r w:rsidRPr="001661F3">
          <w:rPr>
            <w:highlight w:val="green"/>
          </w:rPr>
          <w:t>PicOrderCntVal</w:t>
        </w:r>
        <w:proofErr w:type="spellEnd"/>
        <w:r w:rsidRPr="001661F3">
          <w:rPr>
            <w:highlight w:val="green"/>
          </w:rPr>
          <w:t xml:space="preserve"> and </w:t>
        </w:r>
        <w:proofErr w:type="spellStart"/>
        <w:r w:rsidRPr="001661F3">
          <w:rPr>
            <w:highlight w:val="green"/>
          </w:rPr>
          <w:t>ViewIdx</w:t>
        </w:r>
        <w:proofErr w:type="spellEnd"/>
        <w:r w:rsidRPr="001661F3">
          <w:rPr>
            <w:highlight w:val="green"/>
          </w:rPr>
          <w:t xml:space="preserve"> equal to </w:t>
        </w:r>
        <w:proofErr w:type="spellStart"/>
        <w:r w:rsidRPr="001661F3">
          <w:rPr>
            <w:highlight w:val="green"/>
          </w:rPr>
          <w:t>PicOrderCnt</w:t>
        </w:r>
        <w:proofErr w:type="spellEnd"/>
        <w:r w:rsidRPr="001661F3">
          <w:rPr>
            <w:highlight w:val="green"/>
          </w:rPr>
          <w:t xml:space="preserve"> and </w:t>
        </w:r>
        <w:proofErr w:type="spellStart"/>
        <w:r w:rsidRPr="001661F3">
          <w:rPr>
            <w:highlight w:val="green"/>
          </w:rPr>
          <w:t>ViewIdx</w:t>
        </w:r>
        <w:proofErr w:type="spellEnd"/>
        <w:r w:rsidRPr="001661F3">
          <w:rPr>
            <w:highlight w:val="green"/>
          </w:rPr>
          <w:t xml:space="preserve"> of the current picture and </w:t>
        </w:r>
        <w:proofErr w:type="spellStart"/>
        <w:r w:rsidRPr="001661F3">
          <w:rPr>
            <w:highlight w:val="green"/>
          </w:rPr>
          <w:t>DepthFlag</w:t>
        </w:r>
        <w:proofErr w:type="spellEnd"/>
        <w:r w:rsidRPr="001661F3">
          <w:rPr>
            <w:highlight w:val="green"/>
          </w:rPr>
          <w:t xml:space="preserve"> being equal to 0 </w:t>
        </w:r>
      </w:ins>
    </w:p>
    <w:p w:rsidR="001661F3" w:rsidRPr="001661F3" w:rsidRDefault="001661F3" w:rsidP="001661F3">
      <w:pPr>
        <w:pStyle w:val="3D1"/>
        <w:numPr>
          <w:ilvl w:val="0"/>
          <w:numId w:val="0"/>
        </w:numPr>
        <w:tabs>
          <w:tab w:val="clear" w:pos="1191"/>
        </w:tabs>
        <w:ind w:left="1440"/>
        <w:rPr>
          <w:ins w:id="9" w:author="Samsung" w:date="2013-04-19T18:09:00Z"/>
          <w:highlight w:val="green"/>
        </w:rPr>
      </w:pPr>
      <w:ins w:id="10" w:author="Samsung" w:date="2013-04-19T18:09:00Z">
        <w:r w:rsidRPr="001661F3">
          <w:rPr>
            <w:rFonts w:hint="eastAsia"/>
            <w:highlight w:val="green"/>
            <w:lang w:eastAsia="ko-KR"/>
          </w:rPr>
          <w:t xml:space="preserve">- </w:t>
        </w:r>
        <w:r w:rsidRPr="001661F3">
          <w:rPr>
            <w:highlight w:val="green"/>
          </w:rPr>
          <w:t xml:space="preserve">The variable </w:t>
        </w:r>
        <w:proofErr w:type="spellStart"/>
        <w:r w:rsidRPr="001661F3">
          <w:rPr>
            <w:highlight w:val="green"/>
          </w:rPr>
          <w:t>textVspModeFlag</w:t>
        </w:r>
        <w:proofErr w:type="spellEnd"/>
        <w:r w:rsidRPr="001661F3">
          <w:rPr>
            <w:highlight w:val="green"/>
          </w:rPr>
          <w:t xml:space="preserve"> is set equal to </w:t>
        </w:r>
        <w:proofErr w:type="spellStart"/>
        <w:r w:rsidRPr="001661F3">
          <w:rPr>
            <w:highlight w:val="green"/>
          </w:rPr>
          <w:t>VspModeFlag</w:t>
        </w:r>
        <w:proofErr w:type="spellEnd"/>
        <w:r w:rsidRPr="001661F3">
          <w:rPr>
            <w:highlight w:val="green"/>
          </w:rPr>
          <w:t xml:space="preserve"> of picture </w:t>
        </w:r>
        <w:proofErr w:type="spellStart"/>
        <w:r w:rsidRPr="001661F3">
          <w:rPr>
            <w:highlight w:val="green"/>
          </w:rPr>
          <w:t>textPic</w:t>
        </w:r>
        <w:proofErr w:type="spellEnd"/>
        <w:r w:rsidRPr="001661F3">
          <w:rPr>
            <w:highlight w:val="green"/>
          </w:rPr>
          <w:t>.</w:t>
        </w:r>
      </w:ins>
    </w:p>
    <w:p w:rsidR="003075DF" w:rsidRDefault="001661F3" w:rsidP="001661F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/>
        <w:rPr>
          <w:highlight w:val="cyan"/>
          <w:lang w:eastAsia="ko-KR"/>
        </w:rPr>
      </w:pPr>
      <w:ins w:id="11" w:author="Samsung" w:date="2013-04-19T18:09:00Z">
        <w:r w:rsidRPr="001661F3">
          <w:rPr>
            <w:highlight w:val="green"/>
            <w:lang w:eastAsia="ko-KR"/>
          </w:rPr>
          <w:t>I</w:t>
        </w:r>
        <w:r w:rsidRPr="001661F3">
          <w:rPr>
            <w:rFonts w:hint="eastAsia"/>
            <w:highlight w:val="green"/>
            <w:lang w:eastAsia="ko-KR"/>
          </w:rPr>
          <w:t xml:space="preserve">f </w:t>
        </w:r>
      </w:ins>
      <w:proofErr w:type="spellStart"/>
      <w:ins w:id="12" w:author="Samsung" w:date="2013-04-19T18:10:00Z">
        <w:r w:rsidRPr="001661F3">
          <w:rPr>
            <w:highlight w:val="green"/>
          </w:rPr>
          <w:t>textVspModeFlag</w:t>
        </w:r>
        <w:proofErr w:type="spellEnd"/>
        <w:r w:rsidRPr="001661F3">
          <w:rPr>
            <w:highlight w:val="green"/>
            <w:lang w:eastAsia="ko-KR"/>
          </w:rPr>
          <w:t>[ </w:t>
        </w:r>
        <w:proofErr w:type="spellStart"/>
        <w:r w:rsidRPr="001661F3">
          <w:rPr>
            <w:highlight w:val="green"/>
            <w:lang w:eastAsia="ko-KR"/>
          </w:rPr>
          <w:t>xP</w:t>
        </w:r>
        <w:proofErr w:type="spellEnd"/>
        <w:r w:rsidRPr="001661F3">
          <w:rPr>
            <w:highlight w:val="green"/>
            <w:lang w:eastAsia="ko-KR"/>
          </w:rPr>
          <w:t> + (</w:t>
        </w:r>
        <w:proofErr w:type="spellStart"/>
        <w:r w:rsidRPr="001661F3">
          <w:rPr>
            <w:highlight w:val="green"/>
            <w:lang w:eastAsia="ko-KR"/>
          </w:rPr>
          <w:t>nPbW</w:t>
        </w:r>
        <w:proofErr w:type="spellEnd"/>
        <w:r w:rsidRPr="001661F3">
          <w:rPr>
            <w:highlight w:val="green"/>
            <w:lang w:eastAsia="ko-KR"/>
          </w:rPr>
          <w:t xml:space="preserve"> &lt;&lt;  1) </w:t>
        </w:r>
        <w:r w:rsidRPr="001661F3">
          <w:rPr>
            <w:highlight w:val="green"/>
          </w:rPr>
          <w:t>][</w:t>
        </w:r>
        <w:r w:rsidRPr="001661F3">
          <w:rPr>
            <w:highlight w:val="green"/>
            <w:lang w:eastAsia="ko-KR"/>
          </w:rPr>
          <w:t> </w:t>
        </w:r>
        <w:proofErr w:type="spellStart"/>
        <w:r w:rsidRPr="001661F3">
          <w:rPr>
            <w:highlight w:val="green"/>
            <w:lang w:eastAsia="ko-KR"/>
          </w:rPr>
          <w:t>yP</w:t>
        </w:r>
        <w:proofErr w:type="spellEnd"/>
        <w:r w:rsidRPr="001661F3">
          <w:rPr>
            <w:highlight w:val="green"/>
            <w:lang w:eastAsia="ko-KR"/>
          </w:rPr>
          <w:t> + (</w:t>
        </w:r>
        <w:proofErr w:type="spellStart"/>
        <w:r w:rsidRPr="001661F3">
          <w:rPr>
            <w:highlight w:val="green"/>
            <w:lang w:eastAsia="ko-KR"/>
          </w:rPr>
          <w:t>nPbH</w:t>
        </w:r>
        <w:proofErr w:type="spellEnd"/>
        <w:r w:rsidRPr="001661F3">
          <w:rPr>
            <w:highlight w:val="green"/>
            <w:lang w:eastAsia="ko-KR"/>
          </w:rPr>
          <w:t xml:space="preserve"> &lt;&lt;  1) ]</w:t>
        </w:r>
        <w:r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13" w:author="Samsung" w:date="2013-04-19T18:15:00Z">
        <w:r w:rsidRPr="001661F3">
          <w:rPr>
            <w:rFonts w:hint="eastAsia"/>
            <w:highlight w:val="green"/>
            <w:lang w:eastAsia="ko-KR"/>
          </w:rPr>
          <w:t>t</w:t>
        </w:r>
      </w:ins>
      <w:ins w:id="14" w:author="Samsung" w:date="2013-04-09T09:57:00Z">
        <w:r w:rsidR="00767C6E" w:rsidRPr="001661F3">
          <w:rPr>
            <w:highlight w:val="green"/>
          </w:rPr>
          <w:t xml:space="preserve">he </w:t>
        </w:r>
        <w:r w:rsidR="00767C6E" w:rsidRPr="005720F7">
          <w:rPr>
            <w:highlight w:val="green"/>
          </w:rPr>
          <w:t xml:space="preserve">entry </w:t>
        </w:r>
        <w:proofErr w:type="spellStart"/>
        <w:r w:rsidR="00767C6E" w:rsidRPr="005720F7">
          <w:rPr>
            <w:highlight w:val="green"/>
          </w:rPr>
          <w:t>mergeCandList</w:t>
        </w:r>
        <w:proofErr w:type="spellEnd"/>
        <w:r w:rsidR="00767C6E" w:rsidRPr="005720F7">
          <w:rPr>
            <w:highlight w:val="green"/>
          </w:rPr>
          <w:t>[ 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 ] is set equal to </w:t>
        </w:r>
        <w:r w:rsidR="00767C6E" w:rsidRPr="005720F7">
          <w:rPr>
            <w:rFonts w:hint="eastAsia"/>
            <w:highlight w:val="green"/>
            <w:lang w:eastAsia="ko-KR"/>
          </w:rPr>
          <w:t>T</w:t>
        </w:r>
        <w:r w:rsidR="00767C6E" w:rsidRPr="005720F7">
          <w:rPr>
            <w:highlight w:val="green"/>
          </w:rPr>
          <w:t xml:space="preserve"> 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is equal to 1, the entry </w:t>
      </w:r>
      <w:proofErr w:type="spellStart"/>
      <w:proofErr w:type="gram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</w:t>
      </w:r>
      <w:proofErr w:type="gramEnd"/>
      <w:r w:rsidRPr="00D20A31">
        <w:rPr>
          <w:highlight w:val="cyan"/>
        </w:rPr>
        <w:t>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</w:rPr>
        <w:t>IvMC</w:t>
      </w:r>
      <w:proofErr w:type="spellEnd"/>
      <w:r w:rsidRPr="00D20A31">
        <w:rPr>
          <w:highlight w:val="cyan"/>
        </w:rPr>
        <w:t xml:space="preserve"> 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is equal to 1</w:t>
      </w:r>
      <w:r>
        <w:rPr>
          <w:highlight w:val="cyan"/>
          <w:lang w:eastAsia="ko-KR"/>
        </w:rPr>
        <w:t>, the following applies:</w:t>
      </w:r>
    </w:p>
    <w:p w:rsidR="003075DF" w:rsidRPr="00D20A31" w:rsidRDefault="003075DF" w:rsidP="003075D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condition is true, </w:t>
      </w:r>
    </w:p>
    <w:p w:rsidR="003075DF" w:rsidRDefault="003075DF" w:rsidP="003075DF">
      <w:pPr>
        <w:pStyle w:val="3D4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T</w:t>
      </w:r>
      <w:proofErr w:type="spellEnd"/>
      <w:r w:rsidRPr="00D20A31">
        <w:rPr>
          <w:highlight w:val="cyan"/>
          <w:lang w:eastAsia="ko-KR"/>
        </w:rPr>
        <w:t> = = 0</w:t>
      </w:r>
      <w:r>
        <w:rPr>
          <w:highlight w:val="cyan"/>
          <w:lang w:eastAsia="ko-KR"/>
        </w:rPr>
        <w:t xml:space="preserve">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 = = 0,</w:t>
      </w:r>
    </w:p>
    <w:p w:rsidR="003075DF" w:rsidRPr="00D20A31" w:rsidRDefault="003075DF" w:rsidP="003075DF">
      <w:pPr>
        <w:pStyle w:val="3E4"/>
        <w:rPr>
          <w:highlight w:val="cyan"/>
        </w:rPr>
      </w:pPr>
      <w:r>
        <w:rPr>
          <w:highlight w:val="cyan"/>
        </w:rPr>
        <w:t xml:space="preserve">or one or more of the following conditions are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: 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Default="003075DF" w:rsidP="003075DF">
      <w:pPr>
        <w:pStyle w:val="3D4"/>
        <w:rPr>
          <w:ins w:id="15" w:author="Samsung" w:date="2013-04-19T17:59:00Z"/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1661F3" w:rsidDel="00767C6E" w:rsidRDefault="003075DF" w:rsidP="001661F3">
      <w:pPr>
        <w:pStyle w:val="3D4"/>
        <w:rPr>
          <w:del w:id="16" w:author="Samsung" w:date="2013-04-09T09:58:00Z"/>
          <w:highlight w:val="green"/>
        </w:rPr>
      </w:pPr>
      <w:del w:id="17" w:author="Samsung" w:date="2013-04-09T09:58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F73B6B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F73B6B" w:rsidDel="00767C6E">
          <w:rPr>
            <w:highlight w:val="cyan"/>
          </w:rPr>
        </w:r>
        <w:r w:rsidR="00F73B6B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F73B6B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RPr="00D20A31" w:rsidDel="00767C6E">
          <w:rPr>
            <w:highlight w:val="cyan"/>
            <w:lang w:eastAsia="ko-KR"/>
          </w:rPr>
          <w:delText>A</w:delText>
        </w:r>
        <w:r w:rsidRPr="00D20A31" w:rsidDel="00767C6E">
          <w:rPr>
            <w:highlight w:val="cyan"/>
            <w:vertAlign w:val="subscript"/>
            <w:lang w:eastAsia="ko-KR"/>
          </w:rPr>
          <w:delText>1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Del="00767C6E">
          <w:rPr>
            <w:highlight w:val="cyan"/>
          </w:rPr>
          <w:delText xml:space="preserve">. </w:delText>
        </w:r>
      </w:del>
      <w:ins w:id="18" w:author="Samsung" w:date="2013-04-19T18:17:00Z">
        <w:r w:rsidR="001661F3" w:rsidRPr="001661F3">
          <w:rPr>
            <w:highlight w:val="green"/>
            <w:lang w:eastAsia="ko-KR"/>
          </w:rPr>
          <w:t>if</w:t>
        </w:r>
        <w:r w:rsidR="001661F3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1661F3" w:rsidRPr="001661F3">
          <w:rPr>
            <w:highlight w:val="green"/>
          </w:rPr>
          <w:t>VspModeFlag</w:t>
        </w:r>
        <w:proofErr w:type="spellEnd"/>
        <w:r w:rsidR="001661F3" w:rsidRPr="001661F3">
          <w:rPr>
            <w:highlight w:val="green"/>
          </w:rPr>
          <w:t>[ </w:t>
        </w:r>
        <w:proofErr w:type="spellStart"/>
        <w:r w:rsidR="001661F3" w:rsidRPr="001661F3">
          <w:rPr>
            <w:highlight w:val="green"/>
            <w:lang w:eastAsia="ko-KR"/>
          </w:rPr>
          <w:t>xP</w:t>
        </w:r>
        <w:proofErr w:type="spellEnd"/>
        <w:r w:rsidR="001661F3" w:rsidRPr="001661F3">
          <w:rPr>
            <w:highlight w:val="green"/>
            <w:lang w:eastAsia="ko-KR"/>
          </w:rPr>
          <w:t> − 1 </w:t>
        </w:r>
        <w:r w:rsidR="001661F3" w:rsidRPr="001661F3">
          <w:rPr>
            <w:highlight w:val="green"/>
          </w:rPr>
          <w:t>][</w:t>
        </w:r>
        <w:r w:rsidR="001661F3" w:rsidRPr="001661F3">
          <w:rPr>
            <w:highlight w:val="green"/>
            <w:lang w:eastAsia="ko-KR"/>
          </w:rPr>
          <w:t> </w:t>
        </w:r>
        <w:proofErr w:type="spellStart"/>
        <w:r w:rsidR="001661F3" w:rsidRPr="001661F3">
          <w:rPr>
            <w:highlight w:val="green"/>
            <w:lang w:eastAsia="ko-KR"/>
          </w:rPr>
          <w:t>yP</w:t>
        </w:r>
        <w:proofErr w:type="spellEnd"/>
        <w:r w:rsidR="001661F3" w:rsidRPr="001661F3">
          <w:rPr>
            <w:highlight w:val="green"/>
            <w:lang w:eastAsia="ko-KR"/>
          </w:rPr>
          <w:t> + </w:t>
        </w:r>
        <w:proofErr w:type="spellStart"/>
        <w:r w:rsidR="001661F3" w:rsidRPr="001661F3">
          <w:rPr>
            <w:highlight w:val="green"/>
            <w:lang w:eastAsia="ko-KR"/>
          </w:rPr>
          <w:t>nPbH</w:t>
        </w:r>
        <w:proofErr w:type="spellEnd"/>
        <w:r w:rsidR="001661F3" w:rsidRPr="001661F3">
          <w:rPr>
            <w:highlight w:val="green"/>
            <w:lang w:eastAsia="ko-KR"/>
          </w:rPr>
          <w:t> − 1 </w:t>
        </w:r>
        <w:r w:rsidR="001661F3" w:rsidRPr="001661F3">
          <w:rPr>
            <w:highlight w:val="green"/>
          </w:rPr>
          <w:t>]</w:t>
        </w:r>
        <w:r w:rsidR="001661F3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19" w:author="Samsung" w:date="2013-04-09T09:58:00Z">
        <w:r w:rsidR="00767C6E" w:rsidRPr="001661F3">
          <w:rPr>
            <w:highlight w:val="green"/>
          </w:rPr>
          <w:t xml:space="preserve">the entry </w:t>
        </w:r>
        <w:proofErr w:type="spellStart"/>
        <w:r w:rsidR="00767C6E" w:rsidRPr="001661F3">
          <w:rPr>
            <w:highlight w:val="green"/>
          </w:rPr>
          <w:t>mergeCandList</w:t>
        </w:r>
        <w:proofErr w:type="spellEnd"/>
        <w:r w:rsidR="00767C6E" w:rsidRPr="001661F3">
          <w:rPr>
            <w:highlight w:val="green"/>
          </w:rPr>
          <w:t>[ </w:t>
        </w:r>
        <w:proofErr w:type="spellStart"/>
        <w:r w:rsidR="00767C6E" w:rsidRPr="001661F3">
          <w:rPr>
            <w:highlight w:val="green"/>
          </w:rPr>
          <w:t>numMergeCand</w:t>
        </w:r>
        <w:proofErr w:type="spellEnd"/>
        <w:r w:rsidR="00767C6E" w:rsidRPr="001661F3">
          <w:rPr>
            <w:highlight w:val="green"/>
          </w:rPr>
          <w:t xml:space="preserve"> ] is set equal to </w:t>
        </w:r>
      </w:ins>
      <w:ins w:id="20" w:author="Samsung" w:date="2013-04-09T09:59:00Z">
        <w:r w:rsidR="00767C6E" w:rsidRPr="001661F3">
          <w:rPr>
            <w:highlight w:val="green"/>
            <w:lang w:eastAsia="ko-KR"/>
          </w:rPr>
          <w:t>A</w:t>
        </w:r>
        <w:r w:rsidR="00767C6E" w:rsidRPr="001661F3">
          <w:rPr>
            <w:highlight w:val="green"/>
            <w:vertAlign w:val="subscript"/>
            <w:lang w:eastAsia="ko-KR"/>
          </w:rPr>
          <w:t>1</w:t>
        </w:r>
      </w:ins>
      <w:ins w:id="21" w:author="Samsung" w:date="2013-04-09T09:58:00Z">
        <w:r w:rsidR="00767C6E" w:rsidRPr="001661F3">
          <w:rPr>
            <w:highlight w:val="green"/>
          </w:rPr>
          <w:t xml:space="preserve"> and the variable </w:t>
        </w:r>
        <w:proofErr w:type="spellStart"/>
        <w:r w:rsidR="00767C6E" w:rsidRPr="001661F3">
          <w:rPr>
            <w:highlight w:val="green"/>
          </w:rPr>
          <w:t>numMergeCand</w:t>
        </w:r>
        <w:proofErr w:type="spellEnd"/>
        <w:r w:rsidR="00767C6E" w:rsidRPr="001661F3">
          <w:rPr>
            <w:highlight w:val="green"/>
          </w:rPr>
          <w:t xml:space="preserve"> is increased by 1.</w:t>
        </w:r>
      </w:ins>
    </w:p>
    <w:p w:rsidR="003075DF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>is equal to 1</w:t>
      </w:r>
      <w:r w:rsidRPr="00D20A31">
        <w:rPr>
          <w:highlight w:val="cyan"/>
          <w:lang w:eastAsia="ko-KR"/>
        </w:rPr>
        <w:t xml:space="preserve">, </w:t>
      </w:r>
      <w:r>
        <w:rPr>
          <w:highlight w:val="cyan"/>
          <w:lang w:eastAsia="ko-KR"/>
        </w:rPr>
        <w:t xml:space="preserve">the following applies: </w:t>
      </w:r>
    </w:p>
    <w:p w:rsidR="003075DF" w:rsidRPr="00D20A31" w:rsidRDefault="003075DF" w:rsidP="003075D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</w:t>
      </w:r>
      <w:r w:rsidRPr="00ED1707">
        <w:rPr>
          <w:highlight w:val="cyan"/>
        </w:rPr>
        <w:t>condition</w:t>
      </w:r>
      <w:r w:rsidRPr="00D20A31">
        <w:rPr>
          <w:highlight w:val="cyan"/>
          <w:lang w:eastAsia="ko-KR"/>
        </w:rPr>
        <w:t xml:space="preserve"> is true ,</w:t>
      </w:r>
    </w:p>
    <w:p w:rsidR="003075DF" w:rsidRDefault="003075DF" w:rsidP="003075DF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= = 0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0, </w:t>
      </w:r>
    </w:p>
    <w:p w:rsidR="003075DF" w:rsidRPr="00D20A31" w:rsidRDefault="003075DF" w:rsidP="003075DF">
      <w:pPr>
        <w:pStyle w:val="3N4"/>
        <w:rPr>
          <w:highlight w:val="cyan"/>
        </w:rPr>
      </w:pPr>
      <w:proofErr w:type="gramStart"/>
      <w:r>
        <w:rPr>
          <w:highlight w:val="cyan"/>
        </w:rPr>
        <w:t>or</w:t>
      </w:r>
      <w:proofErr w:type="gramEnd"/>
      <w:r>
        <w:rPr>
          <w:highlight w:val="cyan"/>
        </w:rPr>
        <w:t xml:space="preserve"> one or more of the following conditions is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>: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Default="003075DF" w:rsidP="003075DF">
      <w:pPr>
        <w:pStyle w:val="3D4"/>
        <w:rPr>
          <w:ins w:id="22" w:author="Samsung" w:date="2013-04-19T18:11:00Z"/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3075DF" w:rsidRPr="001661F3" w:rsidDel="00767C6E" w:rsidRDefault="003075DF" w:rsidP="003075DF">
      <w:pPr>
        <w:pStyle w:val="3D4"/>
        <w:rPr>
          <w:del w:id="23" w:author="Samsung" w:date="2013-04-09T09:59:00Z"/>
          <w:highlight w:val="cyan"/>
          <w:lang w:eastAsia="ko-KR"/>
        </w:rPr>
      </w:pPr>
      <w:del w:id="24" w:author="Samsung" w:date="2013-04-09T09:59:00Z">
        <w:r w:rsidRPr="001661F3" w:rsidDel="00767C6E">
          <w:rPr>
            <w:highlight w:val="cyan"/>
          </w:rPr>
          <w:delText xml:space="preserve">the insertion process for a candidate from a potentially view synthesis predicted neighbour block as specified in subclause  is invoked with the list mergeCandList, the variable numMergeCand, the variable </w:delText>
        </w:r>
        <w:r w:rsidR="00F73B6B">
          <w:rPr>
            <w:highlight w:val="cyan"/>
            <w:lang w:eastAsia="ko-KR"/>
          </w:rPr>
          <w:delText xml:space="preserve">vspCandInListFlag, </w:delText>
        </w:r>
        <w:r w:rsidR="00F73B6B">
          <w:rPr>
            <w:highlight w:val="cyan"/>
          </w:rPr>
          <w:delText xml:space="preserve">the candidate position indicator N being equal to </w:delText>
        </w:r>
        <w:r w:rsidR="00F73B6B">
          <w:rPr>
            <w:highlight w:val="cyan"/>
            <w:lang w:eastAsia="ko-KR"/>
          </w:rPr>
          <w:delText>B</w:delText>
        </w:r>
        <w:r w:rsidR="00F73B6B">
          <w:rPr>
            <w:highlight w:val="cyan"/>
            <w:vertAlign w:val="subscript"/>
            <w:lang w:eastAsia="ko-KR"/>
          </w:rPr>
          <w:delText>1</w:delText>
        </w:r>
        <w:r w:rsidR="00F73B6B">
          <w:rPr>
            <w:highlight w:val="cyan"/>
          </w:rPr>
          <w:delText xml:space="preserve">, the luma location </w:delText>
        </w:r>
        <w:r w:rsidR="00F73B6B">
          <w:rPr>
            <w:highlight w:val="cyan"/>
            <w:lang w:eastAsia="ko-KR"/>
          </w:rPr>
          <w:delText xml:space="preserve">( xP, yP ), and the variables </w:delText>
        </w:r>
        <w:r w:rsidR="00F73B6B">
          <w:rPr>
            <w:highlight w:val="cyan"/>
          </w:rPr>
          <w:delText>nPbW and nPbH as the inputs</w:delText>
        </w:r>
        <w:r w:rsidR="00F73B6B">
          <w:rPr>
            <w:highlight w:val="cyan"/>
            <w:lang w:eastAsia="ko-KR"/>
          </w:rPr>
          <w:delText xml:space="preserve"> </w:delText>
        </w:r>
        <w:r w:rsidR="00F73B6B">
          <w:rPr>
            <w:highlight w:val="cyan"/>
          </w:rPr>
          <w:delText xml:space="preserve">and the outputs are the list mergeCandList, the variable numMergeCand and the flag </w:delText>
        </w:r>
        <w:r w:rsidR="00F73B6B">
          <w:rPr>
            <w:highlight w:val="cyan"/>
            <w:lang w:eastAsia="ko-KR"/>
          </w:rPr>
          <w:delText>vspCandInListFlag</w:delText>
        </w:r>
        <w:r w:rsidR="00F73B6B">
          <w:rPr>
            <w:highlight w:val="cyan"/>
          </w:rPr>
          <w:delText xml:space="preserve">. </w:delText>
        </w:r>
      </w:del>
      <w:ins w:id="25" w:author="Samsung" w:date="2013-04-19T18:18:00Z">
        <w:r w:rsidR="001661F3" w:rsidRPr="001661F3">
          <w:rPr>
            <w:highlight w:val="green"/>
            <w:lang w:eastAsia="ko-KR"/>
          </w:rPr>
          <w:t>if</w:t>
        </w:r>
        <w:r w:rsidR="001661F3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1661F3" w:rsidRPr="001661F3">
          <w:rPr>
            <w:highlight w:val="green"/>
          </w:rPr>
          <w:t>VspModeFlag</w:t>
        </w:r>
        <w:proofErr w:type="spellEnd"/>
        <w:r w:rsidR="001661F3" w:rsidRPr="001661F3">
          <w:rPr>
            <w:highlight w:val="green"/>
            <w:lang w:eastAsia="ko-KR"/>
          </w:rPr>
          <w:t>[ </w:t>
        </w:r>
        <w:proofErr w:type="spellStart"/>
        <w:r w:rsidR="001661F3" w:rsidRPr="001661F3">
          <w:rPr>
            <w:highlight w:val="green"/>
            <w:lang w:eastAsia="ko-KR"/>
          </w:rPr>
          <w:t>xP</w:t>
        </w:r>
        <w:proofErr w:type="spellEnd"/>
        <w:r w:rsidR="001661F3" w:rsidRPr="001661F3">
          <w:rPr>
            <w:highlight w:val="green"/>
            <w:lang w:eastAsia="ko-KR"/>
          </w:rPr>
          <w:t> + </w:t>
        </w:r>
        <w:proofErr w:type="spellStart"/>
        <w:r w:rsidR="001661F3" w:rsidRPr="001661F3">
          <w:rPr>
            <w:highlight w:val="green"/>
            <w:lang w:eastAsia="ko-KR"/>
          </w:rPr>
          <w:t>nPbW</w:t>
        </w:r>
        <w:proofErr w:type="spellEnd"/>
        <w:r w:rsidR="001661F3" w:rsidRPr="001661F3">
          <w:rPr>
            <w:highlight w:val="green"/>
            <w:lang w:eastAsia="ko-KR"/>
          </w:rPr>
          <w:t> − 1 </w:t>
        </w:r>
        <w:r w:rsidR="001661F3" w:rsidRPr="001661F3">
          <w:rPr>
            <w:highlight w:val="green"/>
          </w:rPr>
          <w:t>][</w:t>
        </w:r>
        <w:r w:rsidR="001661F3" w:rsidRPr="001661F3">
          <w:rPr>
            <w:highlight w:val="green"/>
            <w:lang w:eastAsia="ko-KR"/>
          </w:rPr>
          <w:t> </w:t>
        </w:r>
        <w:proofErr w:type="spellStart"/>
        <w:r w:rsidR="001661F3" w:rsidRPr="001661F3">
          <w:rPr>
            <w:highlight w:val="green"/>
            <w:lang w:eastAsia="ko-KR"/>
          </w:rPr>
          <w:t>yP</w:t>
        </w:r>
        <w:proofErr w:type="spellEnd"/>
        <w:r w:rsidR="001661F3" w:rsidRPr="001661F3">
          <w:rPr>
            <w:highlight w:val="green"/>
            <w:lang w:eastAsia="ko-KR"/>
          </w:rPr>
          <w:t> − 1 ]</w:t>
        </w:r>
        <w:r w:rsidR="001661F3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26" w:author="Samsung" w:date="2013-04-09T09:59:00Z">
        <w:r w:rsidR="00767C6E" w:rsidRPr="001661F3">
          <w:rPr>
            <w:highlight w:val="green"/>
          </w:rPr>
          <w:t xml:space="preserve">the entry </w:t>
        </w:r>
        <w:proofErr w:type="spellStart"/>
        <w:r w:rsidR="00767C6E" w:rsidRPr="001661F3">
          <w:rPr>
            <w:highlight w:val="green"/>
          </w:rPr>
          <w:lastRenderedPageBreak/>
          <w:t>mergeCandList</w:t>
        </w:r>
        <w:proofErr w:type="spellEnd"/>
        <w:r w:rsidR="00767C6E" w:rsidRPr="001661F3">
          <w:rPr>
            <w:highlight w:val="green"/>
          </w:rPr>
          <w:t>[ </w:t>
        </w:r>
        <w:proofErr w:type="spellStart"/>
        <w:r w:rsidR="00767C6E" w:rsidRPr="001661F3">
          <w:rPr>
            <w:highlight w:val="green"/>
          </w:rPr>
          <w:t>numMergeCand</w:t>
        </w:r>
        <w:proofErr w:type="spellEnd"/>
        <w:r w:rsidR="00767C6E" w:rsidRPr="001661F3">
          <w:rPr>
            <w:highlight w:val="green"/>
          </w:rPr>
          <w:t xml:space="preserve"> ] is set equal to </w:t>
        </w:r>
        <w:r w:rsidR="00767C6E" w:rsidRPr="001661F3">
          <w:rPr>
            <w:highlight w:val="green"/>
            <w:lang w:eastAsia="ko-KR"/>
          </w:rPr>
          <w:t>B</w:t>
        </w:r>
        <w:r w:rsidR="00767C6E" w:rsidRPr="001661F3">
          <w:rPr>
            <w:highlight w:val="green"/>
            <w:vertAlign w:val="subscript"/>
            <w:lang w:eastAsia="ko-KR"/>
          </w:rPr>
          <w:t>1</w:t>
        </w:r>
        <w:r w:rsidR="00767C6E" w:rsidRPr="001661F3">
          <w:rPr>
            <w:highlight w:val="green"/>
          </w:rPr>
          <w:t xml:space="preserve"> and the variable </w:t>
        </w:r>
        <w:proofErr w:type="spellStart"/>
        <w:r w:rsidR="00767C6E" w:rsidRPr="001661F3">
          <w:rPr>
            <w:highlight w:val="green"/>
          </w:rPr>
          <w:t>numMergeCand</w:t>
        </w:r>
        <w:proofErr w:type="spellEnd"/>
        <w:r w:rsidR="00767C6E" w:rsidRPr="001661F3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del w:id="27" w:author="Samsung" w:date="2013-04-09T09:59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 xml:space="preserve">insertion process for a candidate from a potentially view synthesis </w:delText>
        </w:r>
        <w:r w:rsidRPr="00392A35" w:rsidDel="00767C6E">
          <w:rPr>
            <w:highlight w:val="cyan"/>
            <w:lang w:eastAsia="ko-KR"/>
          </w:rPr>
          <w:delText>predicted</w:delText>
        </w:r>
        <w:r w:rsidRPr="00392A35" w:rsidDel="00767C6E">
          <w:rPr>
            <w:highlight w:val="cyan"/>
          </w:rPr>
          <w:delText xml:space="preserve"> neighbour</w:delText>
        </w:r>
        <w:r w:rsidDel="00767C6E">
          <w:rPr>
            <w:highlight w:val="cyan"/>
          </w:rPr>
          <w:delText xml:space="preserve"> block as specified in subclause </w:delText>
        </w:r>
        <w:r w:rsidR="00F73B6B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F73B6B" w:rsidDel="00767C6E">
          <w:rPr>
            <w:highlight w:val="cyan"/>
          </w:rPr>
        </w:r>
        <w:r w:rsidR="00F73B6B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F73B6B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>the candidate position indicator N being equal to B</w:delText>
        </w:r>
        <w:r w:rsidDel="00767C6E">
          <w:rPr>
            <w:highlight w:val="cyan"/>
            <w:vertAlign w:val="subscript"/>
            <w:lang w:eastAsia="ko-KR"/>
          </w:rPr>
          <w:delText>0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28" w:author="Samsung" w:date="2013-04-09T09:59:00Z">
        <w:r w:rsidR="00767C6E" w:rsidRPr="00767C6E">
          <w:rPr>
            <w:highlight w:val="cyan"/>
          </w:rPr>
          <w:t xml:space="preserve"> </w:t>
        </w:r>
      </w:ins>
      <w:ins w:id="29" w:author="Samsung" w:date="2013-04-19T18:16:00Z">
        <w:r w:rsidR="001661F3">
          <w:rPr>
            <w:highlight w:val="green"/>
            <w:lang w:eastAsia="ko-KR"/>
          </w:rPr>
          <w:t>if</w:t>
        </w:r>
      </w:ins>
      <w:ins w:id="30" w:author="Samsung" w:date="2013-04-19T18:12:00Z">
        <w:r w:rsidR="001661F3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1661F3" w:rsidRPr="001661F3">
          <w:rPr>
            <w:highlight w:val="green"/>
          </w:rPr>
          <w:t>VspModeFlag</w:t>
        </w:r>
        <w:proofErr w:type="spellEnd"/>
        <w:r w:rsidR="001661F3" w:rsidRPr="001661F3">
          <w:rPr>
            <w:highlight w:val="green"/>
            <w:lang w:eastAsia="ko-KR"/>
          </w:rPr>
          <w:t>[ </w:t>
        </w:r>
        <w:proofErr w:type="spellStart"/>
        <w:r w:rsidR="001661F3" w:rsidRPr="001661F3">
          <w:rPr>
            <w:highlight w:val="green"/>
            <w:lang w:eastAsia="ko-KR"/>
          </w:rPr>
          <w:t>xP</w:t>
        </w:r>
        <w:proofErr w:type="spellEnd"/>
        <w:r w:rsidR="001661F3" w:rsidRPr="001661F3">
          <w:rPr>
            <w:highlight w:val="green"/>
            <w:lang w:eastAsia="ko-KR"/>
          </w:rPr>
          <w:t> + </w:t>
        </w:r>
        <w:proofErr w:type="spellStart"/>
        <w:r w:rsidR="001661F3" w:rsidRPr="001661F3">
          <w:rPr>
            <w:highlight w:val="green"/>
            <w:lang w:eastAsia="ko-KR"/>
          </w:rPr>
          <w:t>nPbW</w:t>
        </w:r>
        <w:proofErr w:type="spellEnd"/>
        <w:r w:rsidR="001661F3" w:rsidRPr="001661F3">
          <w:rPr>
            <w:highlight w:val="green"/>
            <w:lang w:eastAsia="ko-KR"/>
          </w:rPr>
          <w:t> </w:t>
        </w:r>
        <w:r w:rsidR="001661F3" w:rsidRPr="001661F3">
          <w:rPr>
            <w:highlight w:val="green"/>
          </w:rPr>
          <w:t>][</w:t>
        </w:r>
        <w:r w:rsidR="001661F3" w:rsidRPr="001661F3">
          <w:rPr>
            <w:highlight w:val="green"/>
            <w:lang w:eastAsia="ko-KR"/>
          </w:rPr>
          <w:t> </w:t>
        </w:r>
        <w:proofErr w:type="spellStart"/>
        <w:r w:rsidR="001661F3" w:rsidRPr="001661F3">
          <w:rPr>
            <w:highlight w:val="green"/>
            <w:lang w:eastAsia="ko-KR"/>
          </w:rPr>
          <w:t>yP</w:t>
        </w:r>
        <w:proofErr w:type="spellEnd"/>
        <w:r w:rsidR="001661F3" w:rsidRPr="001661F3">
          <w:rPr>
            <w:highlight w:val="green"/>
            <w:lang w:eastAsia="ko-KR"/>
          </w:rPr>
          <w:t> − 1 ]</w:t>
        </w:r>
        <w:r w:rsidR="001661F3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31" w:author="Samsung" w:date="2013-04-09T09:59:00Z">
        <w:r w:rsidR="00767C6E" w:rsidRPr="001661F3">
          <w:rPr>
            <w:highlight w:val="green"/>
          </w:rPr>
          <w:t xml:space="preserve">the entry </w:t>
        </w:r>
        <w:proofErr w:type="spellStart"/>
        <w:r w:rsidR="00767C6E" w:rsidRPr="001661F3">
          <w:rPr>
            <w:highlight w:val="green"/>
          </w:rPr>
          <w:t>mergeCandList</w:t>
        </w:r>
        <w:proofErr w:type="spellEnd"/>
        <w:r w:rsidR="00767C6E" w:rsidRPr="001661F3">
          <w:rPr>
            <w:highlight w:val="green"/>
          </w:rPr>
          <w:t>[ </w:t>
        </w:r>
        <w:proofErr w:type="spellStart"/>
        <w:r w:rsidR="00767C6E" w:rsidRPr="001661F3">
          <w:rPr>
            <w:highlight w:val="green"/>
          </w:rPr>
          <w:t>numMergeCand</w:t>
        </w:r>
        <w:proofErr w:type="spellEnd"/>
        <w:r w:rsidR="00767C6E" w:rsidRPr="001661F3">
          <w:rPr>
            <w:highlight w:val="green"/>
          </w:rPr>
          <w:t xml:space="preserve"> ] is set equal to </w:t>
        </w:r>
        <w:r w:rsidR="00767C6E" w:rsidRPr="001661F3">
          <w:rPr>
            <w:highlight w:val="green"/>
            <w:lang w:eastAsia="ko-KR"/>
          </w:rPr>
          <w:t>B</w:t>
        </w:r>
        <w:r w:rsidR="00767C6E" w:rsidRPr="001661F3">
          <w:rPr>
            <w:highlight w:val="green"/>
            <w:vertAlign w:val="subscript"/>
            <w:lang w:eastAsia="ko-KR"/>
          </w:rPr>
          <w:t>0</w:t>
        </w:r>
        <w:r w:rsidR="00767C6E" w:rsidRPr="001661F3">
          <w:rPr>
            <w:highlight w:val="green"/>
          </w:rPr>
          <w:t xml:space="preserve"> </w:t>
        </w:r>
        <w:r w:rsidR="00767C6E" w:rsidRPr="005720F7">
          <w:rPr>
            <w:highlight w:val="green"/>
          </w:rPr>
          <w:t xml:space="preserve">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and one </w:t>
      </w:r>
      <w:r w:rsidRPr="00D20A31">
        <w:rPr>
          <w:highlight w:val="cyan"/>
          <w:lang w:eastAsia="ko-KR"/>
        </w:rPr>
        <w:t xml:space="preserve">or more </w:t>
      </w:r>
      <w:r w:rsidRPr="00D20A31">
        <w:rPr>
          <w:highlight w:val="cyan"/>
        </w:rPr>
        <w:t>of the following conditions is true,</w:t>
      </w:r>
    </w:p>
    <w:p w:rsidR="003075DF" w:rsidRPr="00D20A31" w:rsidRDefault="003075DF" w:rsidP="003075DF">
      <w:pPr>
        <w:pStyle w:val="3D3"/>
        <w:rPr>
          <w:highlight w:val="cyan"/>
        </w:rPr>
      </w:pPr>
      <w:r w:rsidRPr="0099643E">
        <w:rPr>
          <w:highlight w:val="cyan"/>
        </w:rPr>
        <w:t>availableFlagA1</w:t>
      </w:r>
      <w:r w:rsidRPr="00D20A31">
        <w:rPr>
          <w:highlight w:val="cyan"/>
          <w:lang w:eastAsia="ko-KR"/>
        </w:rPr>
        <w:t> = = 0, 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99643E">
        <w:rPr>
          <w:highlight w:val="cyan"/>
        </w:rPr>
        <w:t>predFlagLXA1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N3"/>
        <w:rPr>
          <w:highlight w:val="cyan"/>
          <w:lang w:eastAsia="ko-KR"/>
        </w:rPr>
      </w:pPr>
      <w:proofErr w:type="gramStart"/>
      <w:r w:rsidRPr="00D20A31">
        <w:rPr>
          <w:highlight w:val="cyan"/>
          <w:lang w:eastAsia="ko-KR"/>
        </w:rPr>
        <w:t>and</w:t>
      </w:r>
      <w:proofErr w:type="gramEnd"/>
      <w:r w:rsidRPr="00D20A31">
        <w:rPr>
          <w:highlight w:val="cyan"/>
          <w:lang w:eastAsia="ko-KR"/>
        </w:rPr>
        <w:t xml:space="preserve"> one</w:t>
      </w:r>
      <w:r w:rsidRPr="005C394F">
        <w:rPr>
          <w:highlight w:val="cyan"/>
          <w:lang w:eastAsia="ko-KR"/>
        </w:rPr>
        <w:t xml:space="preserve"> </w:t>
      </w:r>
      <w:r w:rsidRPr="00D20A31">
        <w:rPr>
          <w:highlight w:val="cyan"/>
          <w:lang w:eastAsia="ko-KR"/>
        </w:rPr>
        <w:t>or more of the following conditions is true,</w:t>
      </w:r>
    </w:p>
    <w:p w:rsidR="003075DF" w:rsidRPr="00D20A31" w:rsidRDefault="003075DF" w:rsidP="003075DF">
      <w:pPr>
        <w:pStyle w:val="3D3"/>
        <w:rPr>
          <w:highlight w:val="cyan"/>
        </w:rPr>
      </w:pPr>
      <w:r w:rsidRPr="00D20A31">
        <w:rPr>
          <w:highlight w:val="cyan"/>
          <w:lang w:eastAsia="ko-KR"/>
        </w:rPr>
        <w:t>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> = = 0,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predFlagLXB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3075DF" w:rsidRDefault="003075DF" w:rsidP="003075DF">
      <w:pPr>
        <w:pStyle w:val="3N3"/>
        <w:rPr>
          <w:ins w:id="32" w:author="Samsung" w:date="2013-04-09T09:50:00Z"/>
          <w:highlight w:val="cyan"/>
          <w:lang w:eastAsia="ko-KR"/>
        </w:rPr>
      </w:pPr>
      <w:proofErr w:type="gramStart"/>
      <w:r w:rsidRPr="00D20A31">
        <w:rPr>
          <w:highlight w:val="cyan"/>
        </w:rPr>
        <w:t>the</w:t>
      </w:r>
      <w:proofErr w:type="gramEnd"/>
      <w:r w:rsidRPr="00D20A31">
        <w:rPr>
          <w:highlight w:val="cyan"/>
        </w:rPr>
        <w:t xml:space="preserve"> entry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767C6E" w:rsidRPr="005720F7" w:rsidRDefault="00767C6E" w:rsidP="00767C6E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ins w:id="33" w:author="Samsung" w:date="2013-04-09T09:50:00Z"/>
          <w:highlight w:val="green"/>
          <w:lang w:eastAsia="ko-KR"/>
        </w:rPr>
      </w:pPr>
      <w:ins w:id="34" w:author="Samsung" w:date="2013-04-09T09:50:00Z">
        <w:r w:rsidRPr="005720F7">
          <w:rPr>
            <w:highlight w:val="green"/>
            <w:lang w:eastAsia="ko-KR"/>
          </w:rPr>
          <w:t xml:space="preserve">When </w:t>
        </w:r>
        <w:proofErr w:type="spellStart"/>
        <w:r w:rsidRPr="005720F7">
          <w:rPr>
            <w:highlight w:val="green"/>
            <w:lang w:eastAsia="ko-KR"/>
          </w:rPr>
          <w:t>availableFlagVSP</w:t>
        </w:r>
        <w:proofErr w:type="spellEnd"/>
        <w:r w:rsidRPr="005720F7">
          <w:rPr>
            <w:highlight w:val="green"/>
            <w:lang w:eastAsia="ko-KR"/>
          </w:rPr>
          <w:t xml:space="preserve"> is equal to 1, 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 is less than 4 + </w:t>
        </w:r>
        <w:proofErr w:type="spellStart"/>
        <w:r w:rsidRPr="005720F7">
          <w:rPr>
            <w:highlight w:val="green"/>
            <w:lang w:eastAsia="ko-KR"/>
          </w:rPr>
          <w:t>iv_mv_pred_</w:t>
        </w:r>
        <w:proofErr w:type="gramStart"/>
        <w:r w:rsidRPr="005720F7">
          <w:rPr>
            <w:highlight w:val="green"/>
            <w:lang w:eastAsia="ko-KR"/>
          </w:rPr>
          <w:t>flag</w:t>
        </w:r>
        <w:proofErr w:type="spellEnd"/>
        <w:r w:rsidRPr="005720F7">
          <w:rPr>
            <w:highlight w:val="green"/>
          </w:rPr>
          <w:t>[</w:t>
        </w:r>
        <w:proofErr w:type="gramEnd"/>
        <w:r w:rsidRPr="005720F7">
          <w:rPr>
            <w:highlight w:val="green"/>
          </w:rPr>
          <w:t> </w:t>
        </w:r>
        <w:proofErr w:type="spellStart"/>
        <w:r w:rsidRPr="005720F7">
          <w:rPr>
            <w:highlight w:val="green"/>
          </w:rPr>
          <w:t>nuh_layer_id</w:t>
        </w:r>
        <w:proofErr w:type="spellEnd"/>
        <w:r w:rsidRPr="005720F7">
          <w:rPr>
            <w:highlight w:val="green"/>
          </w:rPr>
          <w:t> ] + </w:t>
        </w:r>
        <w:proofErr w:type="spellStart"/>
        <w:r w:rsidRPr="005720F7">
          <w:rPr>
            <w:highlight w:val="green"/>
          </w:rPr>
          <w:t>DepthFlag</w:t>
        </w:r>
        <w:proofErr w:type="spellEnd"/>
        <w:r w:rsidRPr="005720F7">
          <w:rPr>
            <w:highlight w:val="green"/>
            <w:lang w:eastAsia="ko-KR"/>
          </w:rPr>
          <w:t xml:space="preserve">, the entry </w:t>
        </w:r>
        <w:proofErr w:type="spellStart"/>
        <w:r w:rsidRPr="005720F7">
          <w:rPr>
            <w:highlight w:val="green"/>
            <w:lang w:eastAsia="ko-KR"/>
          </w:rPr>
          <w:t>mergeCandList</w:t>
        </w:r>
        <w:proofErr w:type="spellEnd"/>
        <w:r w:rsidRPr="005720F7">
          <w:rPr>
            <w:highlight w:val="green"/>
            <w:lang w:eastAsia="ko-KR"/>
          </w:rPr>
          <w:t>[ 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 ] is set equal to VSP and the variable </w:t>
        </w:r>
        <w:proofErr w:type="spellStart"/>
        <w:r w:rsidRPr="005720F7">
          <w:rPr>
            <w:highlight w:val="green"/>
            <w:lang w:eastAsia="ko-KR"/>
          </w:rPr>
          <w:t>numMergeCand</w:t>
        </w:r>
        <w:proofErr w:type="spellEnd"/>
        <w:r w:rsidRPr="005720F7">
          <w:rPr>
            <w:highlight w:val="green"/>
            <w:lang w:eastAsia="ko-KR"/>
          </w:rPr>
          <w:t xml:space="preserve"> is increased by 1.</w:t>
        </w:r>
      </w:ins>
    </w:p>
    <w:p w:rsidR="00767C6E" w:rsidRPr="00767C6E" w:rsidDel="00767C6E" w:rsidRDefault="00767C6E" w:rsidP="003075DF">
      <w:pPr>
        <w:pStyle w:val="3N3"/>
        <w:rPr>
          <w:del w:id="35" w:author="Samsung" w:date="2013-04-09T09:59:00Z"/>
          <w:highlight w:val="cyan"/>
          <w:lang w:eastAsia="ko-KR"/>
        </w:rPr>
      </w:pPr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proofErr w:type="spellStart"/>
      <w:ins w:id="36" w:author="Samsung" w:date="2013-04-19T18:22:00Z">
        <w:r w:rsidR="001661F3" w:rsidRPr="005720F7">
          <w:rPr>
            <w:highlight w:val="green"/>
            <w:lang w:eastAsia="ko-KR"/>
          </w:rPr>
          <w:t>numMergeCand</w:t>
        </w:r>
        <w:proofErr w:type="spellEnd"/>
        <w:r w:rsidR="001661F3" w:rsidRPr="005720F7">
          <w:rPr>
            <w:highlight w:val="green"/>
            <w:lang w:eastAsia="ko-KR"/>
          </w:rPr>
          <w:t xml:space="preserve"> is less than 4 + </w:t>
        </w:r>
        <w:proofErr w:type="spellStart"/>
        <w:r w:rsidR="001661F3" w:rsidRPr="005720F7">
          <w:rPr>
            <w:highlight w:val="green"/>
            <w:lang w:eastAsia="ko-KR"/>
          </w:rPr>
          <w:t>iv_mv_pred_flag</w:t>
        </w:r>
        <w:proofErr w:type="spellEnd"/>
        <w:r w:rsidR="001661F3" w:rsidRPr="005720F7">
          <w:rPr>
            <w:highlight w:val="green"/>
          </w:rPr>
          <w:t>[ </w:t>
        </w:r>
        <w:proofErr w:type="spellStart"/>
        <w:r w:rsidR="001661F3" w:rsidRPr="005720F7">
          <w:rPr>
            <w:highlight w:val="green"/>
          </w:rPr>
          <w:t>nuh_layer_id</w:t>
        </w:r>
        <w:proofErr w:type="spellEnd"/>
        <w:r w:rsidR="001661F3" w:rsidRPr="005720F7">
          <w:rPr>
            <w:highlight w:val="green"/>
          </w:rPr>
          <w:t> ] + </w:t>
        </w:r>
        <w:proofErr w:type="spellStart"/>
        <w:r w:rsidR="001661F3" w:rsidRPr="005720F7">
          <w:rPr>
            <w:highlight w:val="green"/>
          </w:rPr>
          <w:t>DepthFlag</w:t>
        </w:r>
        <w:proofErr w:type="spellEnd"/>
        <w:r w:rsidR="001661F3" w:rsidRPr="005720F7">
          <w:rPr>
            <w:highlight w:val="green"/>
            <w:lang w:eastAsia="ko-KR"/>
          </w:rPr>
          <w:t>,</w:t>
        </w:r>
      </w:ins>
      <w:del w:id="37" w:author="Samsung" w:date="2013-04-09T09:59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F73B6B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F73B6B" w:rsidDel="00767C6E">
          <w:rPr>
            <w:highlight w:val="cyan"/>
          </w:rPr>
        </w:r>
        <w:r w:rsidR="00F73B6B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F73B6B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RPr="00D20A31" w:rsidDel="00767C6E">
          <w:rPr>
            <w:highlight w:val="cyan"/>
            <w:lang w:eastAsia="ko-KR"/>
          </w:rPr>
          <w:delText>A</w:delText>
        </w:r>
        <w:r w:rsidDel="00767C6E">
          <w:rPr>
            <w:highlight w:val="cyan"/>
            <w:vertAlign w:val="subscript"/>
            <w:lang w:eastAsia="ko-KR"/>
          </w:rPr>
          <w:delText>0</w:delText>
        </w:r>
        <w:r w:rsidDel="00767C6E">
          <w:rPr>
            <w:highlight w:val="cyan"/>
          </w:rPr>
          <w:delText xml:space="preserve">, the luma </w:delText>
        </w:r>
        <w:r w:rsidDel="00767C6E">
          <w:rPr>
            <w:highlight w:val="cyan"/>
            <w:lang w:eastAsia="ko-KR"/>
          </w:rPr>
          <w:delText>location</w:delText>
        </w:r>
        <w:r w:rsidDel="00767C6E">
          <w:rPr>
            <w:highlight w:val="cyan"/>
          </w:rPr>
          <w:delText xml:space="preserve">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38" w:author="Samsung" w:date="2013-04-09T10:00:00Z">
        <w:r w:rsidR="00767C6E" w:rsidRPr="00767C6E">
          <w:rPr>
            <w:highlight w:val="cyan"/>
          </w:rPr>
          <w:t xml:space="preserve"> </w:t>
        </w:r>
      </w:ins>
      <w:ins w:id="39" w:author="Samsung" w:date="2013-04-19T18:18:00Z">
        <w:r w:rsidR="001661F3">
          <w:rPr>
            <w:highlight w:val="green"/>
            <w:lang w:eastAsia="ko-KR"/>
          </w:rPr>
          <w:t>if</w:t>
        </w:r>
      </w:ins>
      <w:ins w:id="40" w:author="Samsung" w:date="2013-04-19T18:12:00Z">
        <w:r w:rsidR="001661F3" w:rsidRPr="001661F3">
          <w:rPr>
            <w:rFonts w:hint="eastAsia"/>
            <w:highlight w:val="green"/>
            <w:lang w:eastAsia="ko-KR"/>
          </w:rPr>
          <w:t xml:space="preserve"> </w:t>
        </w:r>
        <w:proofErr w:type="spellStart"/>
        <w:r w:rsidR="001661F3" w:rsidRPr="001661F3">
          <w:rPr>
            <w:highlight w:val="green"/>
          </w:rPr>
          <w:t>VspModeFlag</w:t>
        </w:r>
        <w:proofErr w:type="spellEnd"/>
        <w:r w:rsidR="001661F3" w:rsidRPr="001661F3">
          <w:rPr>
            <w:highlight w:val="green"/>
            <w:lang w:eastAsia="ko-KR"/>
          </w:rPr>
          <w:t>[ </w:t>
        </w:r>
        <w:proofErr w:type="spellStart"/>
        <w:r w:rsidR="001661F3" w:rsidRPr="001661F3">
          <w:rPr>
            <w:highlight w:val="green"/>
            <w:lang w:eastAsia="ko-KR"/>
          </w:rPr>
          <w:t>xP</w:t>
        </w:r>
        <w:proofErr w:type="spellEnd"/>
        <w:r w:rsidR="001661F3" w:rsidRPr="001661F3">
          <w:rPr>
            <w:highlight w:val="green"/>
            <w:lang w:eastAsia="ko-KR"/>
          </w:rPr>
          <w:t> − 1 </w:t>
        </w:r>
        <w:r w:rsidR="001661F3" w:rsidRPr="001661F3">
          <w:rPr>
            <w:highlight w:val="green"/>
          </w:rPr>
          <w:t>][</w:t>
        </w:r>
        <w:r w:rsidR="001661F3" w:rsidRPr="001661F3">
          <w:rPr>
            <w:highlight w:val="green"/>
            <w:lang w:eastAsia="ko-KR"/>
          </w:rPr>
          <w:t> </w:t>
        </w:r>
        <w:proofErr w:type="spellStart"/>
        <w:r w:rsidR="001661F3" w:rsidRPr="001661F3">
          <w:rPr>
            <w:highlight w:val="green"/>
            <w:lang w:eastAsia="ko-KR"/>
          </w:rPr>
          <w:t>yP</w:t>
        </w:r>
        <w:proofErr w:type="spellEnd"/>
        <w:r w:rsidR="001661F3" w:rsidRPr="001661F3">
          <w:rPr>
            <w:highlight w:val="green"/>
            <w:lang w:eastAsia="ko-KR"/>
          </w:rPr>
          <w:t> + </w:t>
        </w:r>
        <w:proofErr w:type="spellStart"/>
        <w:r w:rsidR="001661F3" w:rsidRPr="001661F3">
          <w:rPr>
            <w:highlight w:val="green"/>
            <w:lang w:eastAsia="ko-KR"/>
          </w:rPr>
          <w:t>nPbH</w:t>
        </w:r>
        <w:proofErr w:type="spellEnd"/>
        <w:r w:rsidR="001661F3" w:rsidRPr="001661F3">
          <w:rPr>
            <w:highlight w:val="green"/>
            <w:lang w:eastAsia="ko-KR"/>
          </w:rPr>
          <w:t> ]</w:t>
        </w:r>
        <w:r w:rsidR="001661F3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41" w:author="Samsung" w:date="2013-04-09T10:00:00Z">
        <w:r w:rsidR="00767C6E" w:rsidRPr="001661F3">
          <w:rPr>
            <w:highlight w:val="green"/>
          </w:rPr>
          <w:t xml:space="preserve">the </w:t>
        </w:r>
        <w:r w:rsidR="00767C6E" w:rsidRPr="005720F7">
          <w:rPr>
            <w:highlight w:val="green"/>
          </w:rPr>
          <w:t xml:space="preserve">entry </w:t>
        </w:r>
        <w:proofErr w:type="spellStart"/>
        <w:r w:rsidR="00767C6E" w:rsidRPr="005720F7">
          <w:rPr>
            <w:highlight w:val="green"/>
          </w:rPr>
          <w:t>mergeCandList</w:t>
        </w:r>
        <w:proofErr w:type="spellEnd"/>
        <w:r w:rsidR="00767C6E" w:rsidRPr="005720F7">
          <w:rPr>
            <w:highlight w:val="green"/>
          </w:rPr>
          <w:t>[ 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 ] is set equal to </w:t>
        </w:r>
        <w:r w:rsidR="00767C6E" w:rsidRPr="005720F7">
          <w:rPr>
            <w:highlight w:val="green"/>
            <w:lang w:eastAsia="ko-KR"/>
          </w:rPr>
          <w:t>A</w:t>
        </w:r>
        <w:r w:rsidR="00767C6E" w:rsidRPr="005720F7">
          <w:rPr>
            <w:highlight w:val="green"/>
            <w:vertAlign w:val="subscript"/>
            <w:lang w:eastAsia="ko-KR"/>
          </w:rPr>
          <w:t>0</w:t>
        </w:r>
        <w:r w:rsidR="00767C6E" w:rsidRPr="005720F7">
          <w:rPr>
            <w:highlight w:val="green"/>
          </w:rPr>
          <w:t xml:space="preserve"> and 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2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4 + 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</w:t>
      </w:r>
      <w:del w:id="42" w:author="Samsung" w:date="2013-04-09T10:00:00Z">
        <w:r w:rsidDel="00767C6E">
          <w:rPr>
            <w:highlight w:val="cyan"/>
          </w:rPr>
          <w:delText xml:space="preserve">the </w:delText>
        </w:r>
        <w:r w:rsidRPr="00392A35" w:rsidDel="00767C6E">
          <w:rPr>
            <w:highlight w:val="cyan"/>
          </w:rPr>
          <w:delText>insertion process for a candidate from a potentially view synthesis predicted neighbour</w:delText>
        </w:r>
        <w:r w:rsidDel="00767C6E">
          <w:rPr>
            <w:highlight w:val="cyan"/>
          </w:rPr>
          <w:delText xml:space="preserve"> block as specified in subclause </w:delText>
        </w:r>
        <w:r w:rsidR="00F73B6B" w:rsidDel="00767C6E">
          <w:rPr>
            <w:highlight w:val="cyan"/>
          </w:rPr>
          <w:fldChar w:fldCharType="begin" w:fldLock="1"/>
        </w:r>
        <w:r w:rsidDel="00767C6E">
          <w:rPr>
            <w:highlight w:val="cyan"/>
          </w:rPr>
          <w:delInstrText xml:space="preserve"> REF _Ref349918971 \r \h </w:delInstrText>
        </w:r>
        <w:r w:rsidR="00F73B6B" w:rsidDel="00767C6E">
          <w:rPr>
            <w:highlight w:val="cyan"/>
          </w:rPr>
        </w:r>
        <w:r w:rsidR="00F73B6B" w:rsidDel="00767C6E">
          <w:rPr>
            <w:highlight w:val="cyan"/>
          </w:rPr>
          <w:fldChar w:fldCharType="separate"/>
        </w:r>
        <w:r w:rsidDel="00767C6E">
          <w:rPr>
            <w:highlight w:val="cyan"/>
          </w:rPr>
          <w:delText>H.8.5.2.1.1.1</w:delText>
        </w:r>
        <w:r w:rsidR="00F73B6B" w:rsidDel="00767C6E">
          <w:rPr>
            <w:highlight w:val="cyan"/>
          </w:rPr>
          <w:fldChar w:fldCharType="end"/>
        </w:r>
        <w:r w:rsidDel="00767C6E">
          <w:rPr>
            <w:highlight w:val="cyan"/>
          </w:rPr>
          <w:delText xml:space="preserve"> is invoked with the list mergeCandList, the variable numMergeCand, the variable </w:delText>
        </w:r>
        <w:r w:rsidRPr="003207C9" w:rsidDel="00767C6E">
          <w:rPr>
            <w:highlight w:val="cyan"/>
            <w:lang w:eastAsia="ko-KR"/>
          </w:rPr>
          <w:delText xml:space="preserve">vspCandInListFlag, </w:delText>
        </w:r>
        <w:r w:rsidDel="00767C6E">
          <w:rPr>
            <w:highlight w:val="cyan"/>
          </w:rPr>
          <w:delText xml:space="preserve">the candidate position indicator N being equal to </w:delText>
        </w:r>
        <w:r w:rsidDel="00767C6E">
          <w:rPr>
            <w:highlight w:val="cyan"/>
            <w:lang w:eastAsia="ko-KR"/>
          </w:rPr>
          <w:delText>B</w:delText>
        </w:r>
        <w:r w:rsidDel="00767C6E">
          <w:rPr>
            <w:highlight w:val="cyan"/>
            <w:vertAlign w:val="subscript"/>
            <w:lang w:eastAsia="ko-KR"/>
          </w:rPr>
          <w:delText>2</w:delText>
        </w:r>
        <w:r w:rsidDel="00767C6E">
          <w:rPr>
            <w:highlight w:val="cyan"/>
          </w:rPr>
          <w:delText xml:space="preserve">, the luma location </w:delText>
        </w:r>
        <w:r w:rsidRPr="003207C9" w:rsidDel="00767C6E">
          <w:rPr>
            <w:highlight w:val="cyan"/>
            <w:lang w:eastAsia="ko-KR"/>
          </w:rPr>
          <w:delText xml:space="preserve">( xP, yP ), and </w:delText>
        </w:r>
        <w:r w:rsidDel="00767C6E">
          <w:rPr>
            <w:highlight w:val="cyan"/>
            <w:lang w:eastAsia="ko-KR"/>
          </w:rPr>
          <w:delText xml:space="preserve">the </w:delText>
        </w:r>
        <w:r w:rsidRPr="003207C9" w:rsidDel="00767C6E">
          <w:rPr>
            <w:highlight w:val="cyan"/>
            <w:lang w:eastAsia="ko-KR"/>
          </w:rPr>
          <w:delText xml:space="preserve">variables </w:delText>
        </w:r>
        <w:r w:rsidRPr="003207C9" w:rsidDel="00767C6E">
          <w:rPr>
            <w:highlight w:val="cyan"/>
          </w:rPr>
          <w:delText>nPbW and nPbH as the inputs</w:delText>
        </w:r>
        <w:r w:rsidRPr="003207C9" w:rsidDel="00767C6E">
          <w:rPr>
            <w:highlight w:val="cyan"/>
            <w:lang w:eastAsia="ko-KR"/>
          </w:rPr>
          <w:delText xml:space="preserve"> </w:delText>
        </w:r>
        <w:r w:rsidDel="00767C6E">
          <w:rPr>
            <w:highlight w:val="cyan"/>
          </w:rPr>
          <w:delText xml:space="preserve">and the outputs are the list mergeCandList, the variable numMergeCand and the flag </w:delText>
        </w:r>
        <w:r w:rsidRPr="003207C9" w:rsidDel="00767C6E">
          <w:rPr>
            <w:highlight w:val="cyan"/>
            <w:lang w:eastAsia="ko-KR"/>
          </w:rPr>
          <w:delText>vspCandInListFlag</w:delText>
        </w:r>
        <w:r w:rsidRPr="00D20A31" w:rsidDel="00767C6E">
          <w:rPr>
            <w:highlight w:val="cyan"/>
          </w:rPr>
          <w:delText>.</w:delText>
        </w:r>
      </w:del>
      <w:ins w:id="43" w:author="Samsung" w:date="2013-04-19T18:13:00Z">
        <w:r w:rsidR="001661F3">
          <w:rPr>
            <w:rFonts w:hint="eastAsia"/>
            <w:highlight w:val="cyan"/>
            <w:lang w:eastAsia="ko-KR"/>
          </w:rPr>
          <w:t xml:space="preserve"> </w:t>
        </w:r>
      </w:ins>
      <w:ins w:id="44" w:author="Samsung" w:date="2013-04-19T18:18:00Z">
        <w:r w:rsidR="001661F3">
          <w:rPr>
            <w:rFonts w:hint="eastAsia"/>
            <w:highlight w:val="green"/>
            <w:lang w:eastAsia="ko-KR"/>
          </w:rPr>
          <w:t>i</w:t>
        </w:r>
      </w:ins>
      <w:ins w:id="45" w:author="Samsung" w:date="2013-04-19T18:13:00Z">
        <w:r w:rsidR="001661F3" w:rsidRPr="001661F3">
          <w:rPr>
            <w:rFonts w:hint="eastAsia"/>
            <w:highlight w:val="green"/>
            <w:lang w:eastAsia="ko-KR"/>
          </w:rPr>
          <w:t xml:space="preserve">f </w:t>
        </w:r>
        <w:proofErr w:type="spellStart"/>
        <w:r w:rsidR="001661F3" w:rsidRPr="001661F3">
          <w:rPr>
            <w:highlight w:val="green"/>
          </w:rPr>
          <w:t>VspModeFlag</w:t>
        </w:r>
        <w:proofErr w:type="spellEnd"/>
        <w:r w:rsidR="001661F3" w:rsidRPr="001661F3">
          <w:rPr>
            <w:highlight w:val="green"/>
            <w:lang w:eastAsia="ko-KR"/>
          </w:rPr>
          <w:t>[ </w:t>
        </w:r>
        <w:proofErr w:type="spellStart"/>
        <w:r w:rsidR="001661F3" w:rsidRPr="001661F3">
          <w:rPr>
            <w:highlight w:val="green"/>
            <w:lang w:eastAsia="ko-KR"/>
          </w:rPr>
          <w:t>xP</w:t>
        </w:r>
        <w:proofErr w:type="spellEnd"/>
        <w:r w:rsidR="001661F3" w:rsidRPr="001661F3">
          <w:rPr>
            <w:highlight w:val="green"/>
            <w:lang w:eastAsia="ko-KR"/>
          </w:rPr>
          <w:t> − 1 </w:t>
        </w:r>
        <w:r w:rsidR="001661F3" w:rsidRPr="001661F3">
          <w:rPr>
            <w:highlight w:val="green"/>
          </w:rPr>
          <w:t>][</w:t>
        </w:r>
        <w:r w:rsidR="001661F3" w:rsidRPr="001661F3">
          <w:rPr>
            <w:highlight w:val="green"/>
            <w:lang w:eastAsia="ko-KR"/>
          </w:rPr>
          <w:t> </w:t>
        </w:r>
        <w:proofErr w:type="spellStart"/>
        <w:r w:rsidR="001661F3" w:rsidRPr="001661F3">
          <w:rPr>
            <w:highlight w:val="green"/>
            <w:lang w:eastAsia="ko-KR"/>
          </w:rPr>
          <w:t>yP</w:t>
        </w:r>
        <w:proofErr w:type="spellEnd"/>
        <w:r w:rsidR="001661F3" w:rsidRPr="001661F3">
          <w:rPr>
            <w:highlight w:val="green"/>
            <w:lang w:eastAsia="ko-KR"/>
          </w:rPr>
          <w:t> − 1 ]</w:t>
        </w:r>
        <w:r w:rsidR="001661F3" w:rsidRPr="001661F3">
          <w:rPr>
            <w:rFonts w:hint="eastAsia"/>
            <w:highlight w:val="green"/>
            <w:lang w:eastAsia="ko-KR"/>
          </w:rPr>
          <w:t xml:space="preserve"> is equal to 0, </w:t>
        </w:r>
      </w:ins>
      <w:ins w:id="46" w:author="Samsung" w:date="2013-04-09T10:00:00Z">
        <w:r w:rsidR="00767C6E" w:rsidRPr="001661F3">
          <w:rPr>
            <w:highlight w:val="green"/>
          </w:rPr>
          <w:t xml:space="preserve">the entry </w:t>
        </w:r>
        <w:proofErr w:type="spellStart"/>
        <w:r w:rsidR="00767C6E" w:rsidRPr="001661F3">
          <w:rPr>
            <w:highlight w:val="green"/>
          </w:rPr>
          <w:t>mergeCandList</w:t>
        </w:r>
        <w:proofErr w:type="spellEnd"/>
        <w:r w:rsidR="00767C6E" w:rsidRPr="001661F3">
          <w:rPr>
            <w:highlight w:val="green"/>
          </w:rPr>
          <w:t>[ </w:t>
        </w:r>
        <w:proofErr w:type="spellStart"/>
        <w:r w:rsidR="00767C6E" w:rsidRPr="001661F3">
          <w:rPr>
            <w:highlight w:val="green"/>
          </w:rPr>
          <w:t>numMergeCand</w:t>
        </w:r>
        <w:proofErr w:type="spellEnd"/>
        <w:r w:rsidR="00767C6E" w:rsidRPr="001661F3">
          <w:rPr>
            <w:highlight w:val="green"/>
          </w:rPr>
          <w:t xml:space="preserve"> ] is set equal to </w:t>
        </w:r>
        <w:r w:rsidR="00767C6E" w:rsidRPr="001661F3">
          <w:rPr>
            <w:highlight w:val="green"/>
            <w:lang w:eastAsia="ko-KR"/>
          </w:rPr>
          <w:t>B</w:t>
        </w:r>
        <w:r w:rsidR="00767C6E" w:rsidRPr="001661F3">
          <w:rPr>
            <w:highlight w:val="green"/>
            <w:vertAlign w:val="subscript"/>
            <w:lang w:eastAsia="ko-KR"/>
          </w:rPr>
          <w:t>2</w:t>
        </w:r>
        <w:r w:rsidR="00767C6E" w:rsidRPr="001661F3">
          <w:rPr>
            <w:highlight w:val="green"/>
          </w:rPr>
          <w:t xml:space="preserve"> and </w:t>
        </w:r>
        <w:r w:rsidR="00767C6E" w:rsidRPr="005720F7">
          <w:rPr>
            <w:highlight w:val="green"/>
          </w:rPr>
          <w:t xml:space="preserve">the variable </w:t>
        </w:r>
        <w:proofErr w:type="spellStart"/>
        <w:r w:rsidR="00767C6E" w:rsidRPr="005720F7">
          <w:rPr>
            <w:highlight w:val="green"/>
          </w:rPr>
          <w:t>numMergeCand</w:t>
        </w:r>
        <w:proofErr w:type="spellEnd"/>
        <w:r w:rsidR="00767C6E" w:rsidRPr="005720F7">
          <w:rPr>
            <w:highlight w:val="green"/>
          </w:rPr>
          <w:t xml:space="preserve"> is increased by 1.</w:t>
        </w:r>
      </w:ins>
    </w:p>
    <w:p w:rsidR="003075DF" w:rsidRPr="009F7471" w:rsidDel="00767C6E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del w:id="47" w:author="Samsung" w:date="2013-04-09T09:50:00Z"/>
          <w:highlight w:val="cyan"/>
          <w:lang w:eastAsia="ko-KR"/>
        </w:rPr>
      </w:pPr>
      <w:del w:id="48" w:author="Samsung" w:date="2013-04-09T09:50:00Z">
        <w:r w:rsidRPr="009F7471" w:rsidDel="00767C6E">
          <w:rPr>
            <w:highlight w:val="cyan"/>
            <w:lang w:eastAsia="ko-KR"/>
          </w:rPr>
          <w:delText>When availableFlagVSP is equal to 1, numMergeCand is less than 4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+</w:delText>
        </w:r>
        <w:r w:rsidDel="00767C6E">
          <w:rPr>
            <w:highlight w:val="cyan"/>
            <w:lang w:eastAsia="ko-KR"/>
          </w:rPr>
          <w:delText> iv_mv_pred_flag</w:delText>
        </w:r>
        <w:r w:rsidRPr="00B01DD0" w:rsidDel="00767C6E">
          <w:rPr>
            <w:highlight w:val="cyan"/>
          </w:rPr>
          <w:delText>[ nuh_layer_id ]</w:delText>
        </w:r>
        <w:r w:rsidDel="00767C6E">
          <w:rPr>
            <w:highlight w:val="cyan"/>
          </w:rPr>
          <w:delText> + DepthFlag</w:delText>
        </w:r>
        <w:r w:rsidRPr="009F7471" w:rsidDel="00767C6E">
          <w:rPr>
            <w:highlight w:val="cyan"/>
            <w:lang w:eastAsia="ko-KR"/>
          </w:rPr>
          <w:delText xml:space="preserve"> and vspCandInListFlag is 0, vspCandInListFlag</w:delText>
        </w:r>
        <w:r w:rsidDel="00767C6E">
          <w:rPr>
            <w:highlight w:val="cyan"/>
            <w:lang w:eastAsia="ko-KR"/>
          </w:rPr>
          <w:delText xml:space="preserve"> is set equal to 1</w:delText>
        </w:r>
        <w:r w:rsidRPr="009F7471" w:rsidDel="00767C6E">
          <w:rPr>
            <w:highlight w:val="cyan"/>
            <w:lang w:eastAsia="ko-KR"/>
          </w:rPr>
          <w:delText>, the entry mergeCandList[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numMergeCand</w:delText>
        </w:r>
        <w:r w:rsidDel="00767C6E">
          <w:rPr>
            <w:highlight w:val="cyan"/>
            <w:lang w:eastAsia="ko-KR"/>
          </w:rPr>
          <w:delText> </w:delText>
        </w:r>
        <w:r w:rsidRPr="009F7471" w:rsidDel="00767C6E">
          <w:rPr>
            <w:highlight w:val="cyan"/>
            <w:lang w:eastAsia="ko-KR"/>
          </w:rPr>
          <w:delText>] is set equal to VSP</w:delText>
        </w:r>
        <w:r w:rsidDel="00767C6E">
          <w:rPr>
            <w:highlight w:val="cyan"/>
            <w:lang w:eastAsia="ko-KR"/>
          </w:rPr>
          <w:delText xml:space="preserve"> and</w:delText>
        </w:r>
        <w:r w:rsidRPr="009F7471" w:rsidDel="00767C6E">
          <w:rPr>
            <w:highlight w:val="cyan"/>
            <w:lang w:eastAsia="ko-KR"/>
          </w:rPr>
          <w:delText xml:space="preserve"> the variable numMergeCand is increased by 1.</w:delText>
        </w:r>
      </w:del>
    </w:p>
    <w:p w:rsidR="003075DF" w:rsidRPr="00D20A31" w:rsidRDefault="003075DF" w:rsidP="003075D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lastRenderedPageBreak/>
        <w:t xml:space="preserve">When </w:t>
      </w:r>
      <w:proofErr w:type="spellStart"/>
      <w:r w:rsidRPr="00D20A31">
        <w:rPr>
          <w:highlight w:val="cyan"/>
          <w:lang w:eastAsia="ko-KR"/>
        </w:rPr>
        <w:t>availableFlagCol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5 + </w:t>
      </w:r>
      <w:proofErr w:type="spellStart"/>
      <w:r>
        <w:rPr>
          <w:highlight w:val="cyan"/>
        </w:rPr>
        <w:t>iv_mv_pred_</w:t>
      </w:r>
      <w:proofErr w:type="gramStart"/>
      <w:r>
        <w:rPr>
          <w:highlight w:val="cyan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the </w:t>
      </w:r>
      <w:r w:rsidRPr="00D20A31">
        <w:rPr>
          <w:highlight w:val="cyan"/>
          <w:lang w:eastAsia="ko-KR"/>
        </w:rPr>
        <w:t>entry</w:t>
      </w:r>
      <w:r w:rsidRPr="00D20A31">
        <w:rPr>
          <w:highlight w:val="cyan"/>
        </w:rPr>
        <w:t xml:space="preserve">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r w:rsidRPr="00D20A31">
        <w:rPr>
          <w:highlight w:val="cyan"/>
          <w:lang w:eastAsia="ko-KR"/>
        </w:rPr>
        <w:t xml:space="preserve">Col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D20A31" w:rsidRDefault="003075DF" w:rsidP="003075D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 xml:space="preserve">Col, if </w:t>
      </w:r>
      <w:proofErr w:type="spellStart"/>
      <w:r w:rsidRPr="00D20A31">
        <w:rPr>
          <w:strike/>
          <w:highlight w:val="cyan"/>
          <w:lang w:eastAsia="ko-KR"/>
        </w:rPr>
        <w:t>availableFlagCol</w:t>
      </w:r>
      <w:proofErr w:type="spellEnd"/>
      <w:r w:rsidRPr="00D20A31">
        <w:rPr>
          <w:strike/>
          <w:highlight w:val="cyan"/>
          <w:lang w:eastAsia="ko-KR"/>
        </w:rPr>
        <w:t xml:space="preserve"> is equal to 1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variable </w:t>
      </w:r>
      <w:proofErr w:type="spellStart"/>
      <w:r w:rsidRPr="00D20A31">
        <w:rPr>
          <w:strike/>
          <w:highlight w:val="cyan"/>
          <w:lang w:eastAsia="ko-KR"/>
        </w:rPr>
        <w:t>numMergeCand</w:t>
      </w:r>
      <w:proofErr w:type="spellEnd"/>
      <w:r w:rsidRPr="00D20A31">
        <w:rPr>
          <w:strike/>
          <w:highlight w:val="cyan"/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are </w:t>
      </w:r>
      <w:r w:rsidRPr="00D20A31">
        <w:rPr>
          <w:highlight w:val="cyan"/>
          <w:lang w:eastAsia="ko-KR"/>
        </w:rPr>
        <w:t xml:space="preserve">is </w:t>
      </w:r>
      <w:r w:rsidRPr="00F60F40">
        <w:rPr>
          <w:lang w:eastAsia="ko-KR"/>
        </w:rPr>
        <w:t xml:space="preserve">set </w:t>
      </w:r>
      <w:r w:rsidRPr="00D20A31">
        <w:rPr>
          <w:highlight w:val="cyan"/>
          <w:lang w:eastAsia="ko-KR"/>
        </w:rPr>
        <w:t xml:space="preserve">equal to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to the number of merging candidates in the </w:t>
      </w:r>
      <w:proofErr w:type="spellStart"/>
      <w:r w:rsidRPr="00D20A31">
        <w:rPr>
          <w:strike/>
          <w:highlight w:val="cyan"/>
          <w:lang w:eastAsia="ko-KR"/>
        </w:rPr>
        <w:t>mergeCandList</w:t>
      </w:r>
      <w:proofErr w:type="spellEnd"/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slice_type</w:t>
      </w:r>
      <w:proofErr w:type="spellEnd"/>
      <w:r w:rsidRPr="00F60F40">
        <w:rPr>
          <w:lang w:eastAsia="ko-KR"/>
        </w:rPr>
        <w:t xml:space="preserve"> is equal to B, the </w:t>
      </w:r>
      <w:r w:rsidRPr="00F60F40">
        <w:t>derivation process</w:t>
      </w:r>
      <w:r w:rsidRPr="00F60F40">
        <w:rPr>
          <w:lang w:eastAsia="ko-KR"/>
        </w:rPr>
        <w:t xml:space="preserve"> for combined bi-predictive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</w:rPr>
        <w:t>8.5.2.1.3</w:t>
      </w:r>
      <w:r w:rsidRPr="00F60F40">
        <w:rPr>
          <w:lang w:eastAsia="ko-KR"/>
        </w:rPr>
        <w:t xml:space="preserve"> is invoked with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, the motion vectors mvL0N and mvL1N of </w:t>
      </w:r>
      <w:r w:rsidRPr="00F60F40">
        <w:t xml:space="preserve">every candidate N being in </w:t>
      </w:r>
      <w:proofErr w:type="spellStart"/>
      <w:r w:rsidRPr="00F60F40">
        <w:t>mergeCandList</w:t>
      </w:r>
      <w:proofErr w:type="spellEnd"/>
      <w:r w:rsidRPr="00F60F40">
        <w:t>,</w:t>
      </w:r>
      <w:r w:rsidRPr="00F60F40">
        <w:rPr>
          <w:lang w:eastAsia="ko-KR"/>
        </w:rPr>
        <w:t xml:space="preserve">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given as input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refIdxL1combCand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, </w:t>
      </w:r>
      <w:r w:rsidRPr="00F60F40">
        <w:t>the prediction list utilization flags predFlagL0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t xml:space="preserve"> and predFlagL1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the motion vectors mvL0combCand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mvL1combCand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of </w:t>
      </w:r>
      <w:r w:rsidRPr="00F60F40">
        <w:t xml:space="preserve">every new candidate </w:t>
      </w:r>
      <w:proofErr w:type="spellStart"/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proofErr w:type="spellEnd"/>
      <w:r w:rsidRPr="00F60F40">
        <w:t xml:space="preserve"> being added in </w:t>
      </w:r>
      <w:proofErr w:type="spellStart"/>
      <w:r w:rsidRPr="00F60F40"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numCombMergeCand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numCombMergeCand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k ranges from 0 to </w:t>
      </w:r>
      <w:proofErr w:type="spellStart"/>
      <w:r w:rsidRPr="00F60F40">
        <w:t>numCombMergeCand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</w:t>
      </w:r>
      <w:r w:rsidRPr="00F60F40">
        <w:t>derivation process</w:t>
      </w:r>
      <w:r w:rsidRPr="00F60F40">
        <w:rPr>
          <w:lang w:eastAsia="ko-KR"/>
        </w:rPr>
        <w:t xml:space="preserve"> for zero motion vector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  <w:lang w:eastAsia="ko-KR"/>
        </w:rPr>
        <w:t>8.5.2.1.4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and the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as the inputs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refIdxL1zeroCand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prediction list utilization flags predFlagL0zeroCand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predFlagL1zeroCand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motion vectors mvL0zeroCand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mvL1zeroCand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of every new candidate </w:t>
      </w:r>
      <w:proofErr w:type="spellStart"/>
      <w:r w:rsidRPr="00F60F40">
        <w:rPr>
          <w:lang w:eastAsia="ko-KR"/>
        </w:rPr>
        <w:t>zeroCand</w:t>
      </w:r>
      <w:r w:rsidRPr="00F60F40">
        <w:rPr>
          <w:vertAlign w:val="subscript"/>
          <w:lang w:eastAsia="ko-KR"/>
        </w:rPr>
        <w:t>m</w:t>
      </w:r>
      <w:proofErr w:type="spellEnd"/>
      <w:r w:rsidRPr="00F60F40">
        <w:rPr>
          <w:lang w:eastAsia="ko-KR"/>
        </w:rPr>
        <w:t xml:space="preserve"> being added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numZeroMergeCand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numCombMergeCand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numZeroMergeCand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m ranges from 0 to </w:t>
      </w:r>
      <w:proofErr w:type="spellStart"/>
      <w:r w:rsidRPr="00F60F40">
        <w:t>numZeroMergeCand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following assignments are made with N being the candidate at position 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 xml:space="preserve"> in the merging candidate list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( N = 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> ] ) and X being replaced by 0 or 1: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[ 0 ]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[ 0 ]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[ 1 ]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[ 1 ]</w:t>
      </w:r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refIdxLXN</w:t>
      </w:r>
      <w:proofErr w:type="spellEnd"/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predFlagLXN</w:t>
      </w:r>
      <w:proofErr w:type="spellEnd"/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U1"/>
        <w:numPr>
          <w:ilvl w:val="1"/>
          <w:numId w:val="9"/>
        </w:numPr>
        <w:rPr>
          <w:lang w:eastAsia="ko-KR"/>
        </w:rPr>
      </w:pPr>
      <w:r w:rsidRPr="00F60F40">
        <w:t xml:space="preserve">When </w:t>
      </w:r>
      <w:r w:rsidRPr="00F60F40">
        <w:rPr>
          <w:lang w:eastAsia="ko-KR"/>
        </w:rPr>
        <w:t>predFlagL0</w:t>
      </w:r>
      <w:r w:rsidRPr="00F60F40">
        <w:t xml:space="preserve"> is equal to 1 and predFlagL1 is equal to 1, and </w:t>
      </w:r>
      <w:proofErr w:type="gramStart"/>
      <w:r w:rsidRPr="00F60F40">
        <w:t>( </w:t>
      </w:r>
      <w:proofErr w:type="spellStart"/>
      <w:r w:rsidRPr="00F60F40">
        <w:t>nPbW</w:t>
      </w:r>
      <w:proofErr w:type="spellEnd"/>
      <w:proofErr w:type="gramEnd"/>
      <w:r w:rsidRPr="00F60F40">
        <w:t> + </w:t>
      </w:r>
      <w:proofErr w:type="spellStart"/>
      <w:r w:rsidRPr="00F60F40">
        <w:t>nPbH</w:t>
      </w:r>
      <w:proofErr w:type="spellEnd"/>
      <w:r w:rsidRPr="00F60F40">
        <w:t> ) is equal to 12, the following</w:t>
      </w:r>
      <w:r w:rsidRPr="00F60F40">
        <w:rPr>
          <w:lang w:eastAsia="ko-KR"/>
        </w:rPr>
        <w:t xml:space="preserve"> applies.</w:t>
      </w:r>
    </w:p>
    <w:p w:rsidR="003075DF" w:rsidRPr="00F60F40" w:rsidRDefault="003075DF" w:rsidP="003075DF">
      <w:pPr>
        <w:pStyle w:val="3E3"/>
        <w:rPr>
          <w:lang w:eastAsia="ko-KR"/>
        </w:rPr>
      </w:pPr>
      <w:r w:rsidRPr="00F60F40">
        <w:rPr>
          <w:lang w:eastAsia="ko-KR"/>
        </w:rPr>
        <w:t>refIdxL1 = −1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91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F60F40" w:rsidRDefault="003075DF" w:rsidP="003075DF">
      <w:pPr>
        <w:pStyle w:val="3E3"/>
        <w:rPr>
          <w:lang w:eastAsia="ko-KR"/>
        </w:rPr>
      </w:pPr>
      <w:r w:rsidRPr="00F60F40">
        <w:rPr>
          <w:lang w:eastAsia="ko-KR"/>
        </w:rPr>
        <w:t>predFlagL1 = 0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73B6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73B6B">
        <w:rPr>
          <w:lang w:eastAsia="ko-KR"/>
        </w:rPr>
      </w:r>
      <w:r w:rsidR="00F73B6B">
        <w:rPr>
          <w:lang w:eastAsia="ko-KR"/>
        </w:rPr>
        <w:fldChar w:fldCharType="separate"/>
      </w:r>
      <w:r>
        <w:rPr>
          <w:lang w:eastAsia="ko-KR"/>
        </w:rPr>
        <w:t>H</w:t>
      </w:r>
      <w:r w:rsidR="00F73B6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73B6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73B6B" w:rsidRPr="00F60F40">
        <w:rPr>
          <w:lang w:eastAsia="ko-KR"/>
        </w:rPr>
        <w:fldChar w:fldCharType="separate"/>
      </w:r>
      <w:r>
        <w:rPr>
          <w:noProof/>
          <w:lang w:eastAsia="ko-KR"/>
        </w:rPr>
        <w:t>92</w:t>
      </w:r>
      <w:r w:rsidR="00F73B6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3075DF" w:rsidRPr="00D64341" w:rsidRDefault="003075DF" w:rsidP="003075DF">
      <w:pPr>
        <w:pStyle w:val="3U1"/>
        <w:numPr>
          <w:ilvl w:val="1"/>
          <w:numId w:val="9"/>
        </w:numPr>
        <w:rPr>
          <w:highlight w:val="cyan"/>
        </w:rPr>
      </w:pPr>
      <w:r w:rsidRPr="00D64341">
        <w:rPr>
          <w:highlight w:val="cyan"/>
        </w:rPr>
        <w:t xml:space="preserve">The variable </w:t>
      </w:r>
      <w:proofErr w:type="spellStart"/>
      <w:r w:rsidRPr="00D64341">
        <w:rPr>
          <w:highlight w:val="cyan"/>
        </w:rPr>
        <w:t>vspModeFlag</w:t>
      </w:r>
      <w:proofErr w:type="spellEnd"/>
      <w:r w:rsidRPr="00D64341">
        <w:rPr>
          <w:highlight w:val="cyan"/>
        </w:rPr>
        <w:t xml:space="preserve"> is set equal to (</w:t>
      </w:r>
      <w:r w:rsidRPr="00D64341">
        <w:rPr>
          <w:highlight w:val="cyan"/>
          <w:lang w:eastAsia="ko-KR"/>
        </w:rPr>
        <w:t> </w:t>
      </w:r>
      <w:proofErr w:type="spellStart"/>
      <w:r w:rsidRPr="00D64341">
        <w:rPr>
          <w:highlight w:val="cyan"/>
          <w:lang w:eastAsia="ko-KR"/>
        </w:rPr>
        <w:t>mergeCandList</w:t>
      </w:r>
      <w:proofErr w:type="spellEnd"/>
      <w:r w:rsidRPr="00D6434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64341">
        <w:rPr>
          <w:highlight w:val="cyan"/>
          <w:lang w:eastAsia="ko-KR"/>
        </w:rPr>
        <w:t> ] = = VSP ).</w:t>
      </w:r>
      <w:r>
        <w:rPr>
          <w:highlight w:val="cyan"/>
          <w:lang w:eastAsia="ko-KR"/>
        </w:rPr>
        <w:t xml:space="preserve"> </w:t>
      </w:r>
    </w:p>
    <w:p w:rsidR="003075DF" w:rsidRPr="00902783" w:rsidRDefault="003075DF" w:rsidP="003075DF">
      <w:pPr>
        <w:pStyle w:val="3N2"/>
        <w:rPr>
          <w:highlight w:val="yellow"/>
        </w:rPr>
      </w:pPr>
      <w:r w:rsidRPr="00902783">
        <w:rPr>
          <w:highlight w:val="yellow"/>
        </w:rPr>
        <w:t xml:space="preserve">[Ed. (GT): In software </w:t>
      </w:r>
      <w:proofErr w:type="spellStart"/>
      <w:r w:rsidRPr="00902783">
        <w:rPr>
          <w:highlight w:val="yellow"/>
        </w:rPr>
        <w:t>VspModeFlag</w:t>
      </w:r>
      <w:proofErr w:type="spellEnd"/>
      <w:proofErr w:type="gramStart"/>
      <w:r w:rsidRPr="00026D60">
        <w:rPr>
          <w:highlight w:val="yellow"/>
        </w:rPr>
        <w:t>[ x</w:t>
      </w:r>
      <w:proofErr w:type="gramEnd"/>
      <w:r w:rsidRPr="00026D60">
        <w:rPr>
          <w:highlight w:val="yellow"/>
        </w:rPr>
        <w:t> ][ y ]</w:t>
      </w:r>
      <w:r w:rsidRPr="00902783">
        <w:rPr>
          <w:highlight w:val="yellow"/>
        </w:rPr>
        <w:t xml:space="preserve"> is used in several places (</w:t>
      </w:r>
      <w:proofErr w:type="spellStart"/>
      <w:r w:rsidRPr="00902783">
        <w:rPr>
          <w:highlight w:val="yellow"/>
        </w:rPr>
        <w:t>deblocking</w:t>
      </w:r>
      <w:proofErr w:type="spellEnd"/>
      <w:r w:rsidRPr="00902783">
        <w:rPr>
          <w:highlight w:val="yellow"/>
        </w:rPr>
        <w:t xml:space="preserve"> filter, AMVP</w:t>
      </w:r>
      <w:r>
        <w:rPr>
          <w:highlight w:val="yellow"/>
        </w:rPr>
        <w:t>)</w:t>
      </w:r>
      <w:r w:rsidRPr="00902783">
        <w:rPr>
          <w:highlight w:val="yellow"/>
        </w:rPr>
        <w:t xml:space="preserve"> </w:t>
      </w:r>
      <w:r>
        <w:rPr>
          <w:highlight w:val="yellow"/>
        </w:rPr>
        <w:t>t</w:t>
      </w:r>
      <w:r w:rsidRPr="00902783">
        <w:rPr>
          <w:highlight w:val="yellow"/>
        </w:rPr>
        <w:t>his is not yet reflected in the draft.]</w:t>
      </w:r>
    </w:p>
    <w:p w:rsidR="003075DF" w:rsidRPr="00A00265" w:rsidRDefault="003075DF" w:rsidP="003075DF">
      <w:pPr>
        <w:pStyle w:val="3U1"/>
        <w:numPr>
          <w:ilvl w:val="1"/>
          <w:numId w:val="9"/>
        </w:numPr>
        <w:rPr>
          <w:highlight w:val="cyan"/>
        </w:rPr>
      </w:pPr>
      <w:r w:rsidRPr="00A00265">
        <w:rPr>
          <w:highlight w:val="cyan"/>
        </w:rPr>
        <w:t xml:space="preserve">The </w:t>
      </w:r>
      <w:r w:rsidRPr="00A00265">
        <w:rPr>
          <w:highlight w:val="cyan"/>
          <w:lang w:eastAsia="ko-KR"/>
        </w:rPr>
        <w:t>disparity</w:t>
      </w:r>
      <w:r w:rsidRPr="00A00265">
        <w:rPr>
          <w:highlight w:val="cyan"/>
        </w:rPr>
        <w:t xml:space="preserve"> availability flag </w:t>
      </w:r>
      <w:proofErr w:type="spellStart"/>
      <w:r w:rsidRPr="00A00265">
        <w:rPr>
          <w:highlight w:val="cyan"/>
        </w:rPr>
        <w:t>ivpMvFlagLX</w:t>
      </w:r>
      <w:proofErr w:type="spellEnd"/>
      <w:r w:rsidRPr="00A00265">
        <w:rPr>
          <w:highlight w:val="cyan"/>
        </w:rPr>
        <w:t xml:space="preserve"> and the disparity vector </w:t>
      </w:r>
      <w:proofErr w:type="spellStart"/>
      <w:r w:rsidRPr="00A00265">
        <w:rPr>
          <w:highlight w:val="cyan"/>
        </w:rPr>
        <w:t>ivpMvDispLX</w:t>
      </w:r>
      <w:proofErr w:type="spellEnd"/>
      <w:r w:rsidRPr="00A00265">
        <w:rPr>
          <w:highlight w:val="cyan"/>
        </w:rPr>
        <w:t xml:space="preserve"> are derived as </w:t>
      </w:r>
      <w:r w:rsidRPr="00A00265">
        <w:rPr>
          <w:highlight w:val="cyan"/>
        </w:rPr>
        <w:lastRenderedPageBreak/>
        <w:t>follows (with X being replace by 0 or 1).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If all of the following conditions are true,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1 and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is set equal to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17311A">
        <w:rPr>
          <w:highlight w:val="yellow"/>
          <w:lang w:eastAsia="ko-KR"/>
        </w:rPr>
        <w:t xml:space="preserve"> [Ed. (GT) There is some redundancy in draft and software since </w:t>
      </w:r>
      <w:proofErr w:type="spellStart"/>
      <w:r w:rsidRPr="0017311A">
        <w:rPr>
          <w:highlight w:val="yellow"/>
          <w:lang w:eastAsia="ko-KR"/>
        </w:rPr>
        <w:t>ivpMvDispLX</w:t>
      </w:r>
      <w:proofErr w:type="spellEnd"/>
      <w:r w:rsidRPr="0017311A">
        <w:rPr>
          <w:highlight w:val="yellow"/>
          <w:lang w:eastAsia="ko-KR"/>
        </w:rPr>
        <w:t xml:space="preserve"> is derived for each list, although it is always equal for both lists.</w:t>
      </w:r>
      <w:r>
        <w:rPr>
          <w:rStyle w:val="3DVCnormalChar"/>
          <w:highlight w:val="yellow"/>
        </w:rPr>
        <w:t xml:space="preserve">(3D-I0008) </w:t>
      </w:r>
      <w:r w:rsidRPr="0017311A">
        <w:rPr>
          <w:highlight w:val="yellow"/>
          <w:lang w:eastAsia="ko-KR"/>
        </w:rPr>
        <w:t>]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1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20A31">
        <w:rPr>
          <w:highlight w:val="cyan"/>
        </w:rPr>
        <w:t> = = 0</w:t>
      </w:r>
    </w:p>
    <w:p w:rsidR="003075DF" w:rsidRPr="00D20A31" w:rsidRDefault="003075DF" w:rsidP="003075DF">
      <w:pPr>
        <w:pStyle w:val="3D3"/>
        <w:rPr>
          <w:highlight w:val="cyan"/>
        </w:rPr>
      </w:pP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> = = 1</w:t>
      </w:r>
    </w:p>
    <w:p w:rsidR="003075DF" w:rsidRPr="0017311A" w:rsidRDefault="003075DF" w:rsidP="003075DF">
      <w:pPr>
        <w:pStyle w:val="3D3"/>
        <w:numPr>
          <w:ilvl w:val="0"/>
          <w:numId w:val="0"/>
        </w:numPr>
        <w:ind w:left="1428"/>
        <w:rPr>
          <w:highlight w:val="yellow"/>
        </w:rPr>
      </w:pPr>
      <w:r w:rsidRPr="0017311A">
        <w:rPr>
          <w:highlight w:val="yellow"/>
          <w:lang w:eastAsia="ko-KR"/>
        </w:rPr>
        <w:t xml:space="preserve">[Ed. (GT): </w:t>
      </w:r>
      <w:proofErr w:type="spellStart"/>
      <w:proofErr w:type="gramStart"/>
      <w:r w:rsidRPr="0017311A">
        <w:rPr>
          <w:highlight w:val="yellow"/>
          <w:lang w:eastAsia="ko-KR"/>
        </w:rPr>
        <w:t>PredMode</w:t>
      </w:r>
      <w:proofErr w:type="spellEnd"/>
      <w:r w:rsidRPr="0017311A">
        <w:rPr>
          <w:highlight w:val="yellow"/>
          <w:lang w:eastAsia="ko-KR"/>
        </w:rPr>
        <w:t>[</w:t>
      </w:r>
      <w:proofErr w:type="gramEnd"/>
      <w:r w:rsidRPr="0017311A">
        <w:rPr>
          <w:highlight w:val="yellow"/>
          <w:lang w:eastAsia="ko-KR"/>
        </w:rPr>
        <w:t> </w:t>
      </w:r>
      <w:proofErr w:type="spellStart"/>
      <w:r w:rsidRPr="00C15E97">
        <w:rPr>
          <w:rFonts w:eastAsia="SimSun"/>
          <w:highlight w:val="yellow"/>
          <w:lang w:eastAsia="ja-JP"/>
        </w:rPr>
        <w:t>xC</w:t>
      </w:r>
      <w:proofErr w:type="spellEnd"/>
      <w:r w:rsidRPr="0017311A">
        <w:rPr>
          <w:highlight w:val="yellow"/>
          <w:lang w:eastAsia="ko-KR"/>
        </w:rPr>
        <w:t> ][ </w:t>
      </w:r>
      <w:proofErr w:type="spellStart"/>
      <w:r w:rsidRPr="0017311A">
        <w:rPr>
          <w:highlight w:val="yellow"/>
          <w:lang w:eastAsia="ko-KR"/>
        </w:rPr>
        <w:t>yC</w:t>
      </w:r>
      <w:proofErr w:type="spellEnd"/>
      <w:r w:rsidRPr="0017311A">
        <w:rPr>
          <w:highlight w:val="yellow"/>
          <w:lang w:eastAsia="ko-KR"/>
        </w:rPr>
        <w:t> ] = = MODE_SKIP</w:t>
      </w:r>
      <w:r>
        <w:rPr>
          <w:highlight w:val="yellow"/>
          <w:lang w:eastAsia="ko-KR"/>
        </w:rPr>
        <w:t xml:space="preserve"> </w:t>
      </w:r>
      <w:r w:rsidRPr="0017311A">
        <w:rPr>
          <w:highlight w:val="yellow"/>
          <w:lang w:eastAsia="ko-KR"/>
        </w:rPr>
        <w:t>might be added here instead of testing it in the disparity vector derivation process]</w:t>
      </w:r>
    </w:p>
    <w:p w:rsidR="003075DF" w:rsidRPr="00D20A31" w:rsidRDefault="003075DF" w:rsidP="003075D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Otherwise,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0 and both components of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are set equal to 0. </w:t>
      </w:r>
    </w:p>
    <w:p w:rsidR="003075DF" w:rsidDel="005720F7" w:rsidRDefault="003075DF" w:rsidP="003075DF">
      <w:pPr>
        <w:pStyle w:val="3H5"/>
        <w:numPr>
          <w:ilvl w:val="0"/>
          <w:numId w:val="0"/>
        </w:numPr>
        <w:rPr>
          <w:del w:id="49" w:author="Samsung" w:date="2013-04-09T10:00:00Z"/>
        </w:rPr>
      </w:pPr>
      <w:bookmarkStart w:id="50" w:name="_Ref349918971"/>
      <w:del w:id="51" w:author="Samsung" w:date="2013-04-09T10:00:00Z">
        <w:r w:rsidDel="005720F7">
          <w:rPr>
            <w:rFonts w:hint="eastAsia"/>
            <w:lang w:eastAsia="ko-KR"/>
          </w:rPr>
          <w:delText xml:space="preserve">H8.5.2.1.1.1 </w:delText>
        </w:r>
        <w:r w:rsidDel="005720F7">
          <w:delText>Insertion process for a candidate from a potentially view synthesis predicted neighbour</w:delText>
        </w:r>
        <w:bookmarkEnd w:id="50"/>
        <w:r w:rsidDel="005720F7">
          <w:delText xml:space="preserve"> block </w:delText>
        </w:r>
      </w:del>
    </w:p>
    <w:p w:rsidR="003075DF" w:rsidRPr="00F60F40" w:rsidDel="005720F7" w:rsidRDefault="003075DF" w:rsidP="003075DF">
      <w:pPr>
        <w:pStyle w:val="3N0"/>
        <w:rPr>
          <w:del w:id="52" w:author="Samsung" w:date="2013-04-09T10:00:00Z"/>
          <w:lang w:eastAsia="ko-KR"/>
        </w:rPr>
      </w:pPr>
      <w:del w:id="53" w:author="Samsung" w:date="2013-04-09T10:00:00Z">
        <w:r w:rsidRPr="00F60F40" w:rsidDel="005720F7">
          <w:rPr>
            <w:lang w:eastAsia="ko-KR"/>
          </w:rPr>
          <w:delText>Inputs of this process are</w:delText>
        </w:r>
      </w:del>
    </w:p>
    <w:p w:rsidR="003075DF" w:rsidDel="005720F7" w:rsidRDefault="003075DF" w:rsidP="003075DF">
      <w:pPr>
        <w:pStyle w:val="3D0"/>
        <w:rPr>
          <w:del w:id="54" w:author="Samsung" w:date="2013-04-09T10:00:00Z"/>
        </w:rPr>
      </w:pPr>
      <w:del w:id="55" w:author="Samsung" w:date="2013-04-09T10:00:00Z">
        <w:r w:rsidDel="005720F7">
          <w:rPr>
            <w:lang w:eastAsia="ko-KR"/>
          </w:rPr>
          <w:delText xml:space="preserve">a merge candidate list </w:delText>
        </w:r>
        <w:r w:rsidRPr="00F60F40" w:rsidDel="005720F7">
          <w:rPr>
            <w:lang w:eastAsia="ko-KR"/>
          </w:rPr>
          <w:delText>mergeCandList</w:delText>
        </w:r>
        <w:r w:rsidDel="005720F7">
          <w:rPr>
            <w:lang w:eastAsia="ko-KR"/>
          </w:rPr>
          <w:delText xml:space="preserve">, </w:delText>
        </w:r>
      </w:del>
    </w:p>
    <w:p w:rsidR="003075DF" w:rsidDel="005720F7" w:rsidRDefault="003075DF" w:rsidP="003075DF">
      <w:pPr>
        <w:pStyle w:val="3D0"/>
        <w:rPr>
          <w:del w:id="56" w:author="Samsung" w:date="2013-04-09T10:00:00Z"/>
        </w:rPr>
      </w:pPr>
      <w:del w:id="57" w:author="Samsung" w:date="2013-04-09T10:00:00Z">
        <w:r w:rsidDel="005720F7">
          <w:rPr>
            <w:lang w:eastAsia="ko-KR"/>
          </w:rPr>
          <w:delText xml:space="preserve">a variable </w:delText>
        </w:r>
        <w:r w:rsidRPr="008B14EA" w:rsidDel="005720F7">
          <w:delText>numMergeCand</w:delText>
        </w:r>
        <w:r w:rsidDel="005720F7">
          <w:delText xml:space="preserve"> specifying the number of elements in mergeCandList,</w:delText>
        </w:r>
      </w:del>
    </w:p>
    <w:p w:rsidR="003075DF" w:rsidDel="005720F7" w:rsidRDefault="003075DF" w:rsidP="003075DF">
      <w:pPr>
        <w:pStyle w:val="3D0"/>
        <w:rPr>
          <w:del w:id="58" w:author="Samsung" w:date="2013-04-09T10:00:00Z"/>
        </w:rPr>
      </w:pPr>
      <w:del w:id="59" w:author="Samsung" w:date="2013-04-09T10:00:00Z">
        <w:r w:rsidRPr="008B14EA" w:rsidDel="005720F7">
          <w:delText>a candidate position indicator N</w:delText>
        </w:r>
      </w:del>
    </w:p>
    <w:p w:rsidR="003075DF" w:rsidDel="005720F7" w:rsidRDefault="003075DF" w:rsidP="003075DF">
      <w:pPr>
        <w:pStyle w:val="3D0"/>
        <w:rPr>
          <w:del w:id="60" w:author="Samsung" w:date="2013-04-09T10:00:00Z"/>
        </w:rPr>
      </w:pPr>
      <w:del w:id="61" w:author="Samsung" w:date="2013-04-09T10:00:00Z">
        <w:r w:rsidDel="005720F7">
          <w:rPr>
            <w:lang w:eastAsia="ko-KR"/>
          </w:rPr>
          <w:delText xml:space="preserve">a variable </w:delText>
        </w:r>
        <w:r w:rsidRPr="002159D7" w:rsidDel="005720F7">
          <w:rPr>
            <w:lang w:eastAsia="ko-KR"/>
          </w:rPr>
          <w:delText>vspCandInListFlag</w:delText>
        </w:r>
        <w:r w:rsidDel="005720F7">
          <w:rPr>
            <w:lang w:eastAsia="ko-KR"/>
          </w:rPr>
          <w:delText xml:space="preserve"> specifying whether a VSP candidate is present in the list. </w:delText>
        </w:r>
      </w:del>
    </w:p>
    <w:p w:rsidR="003075DF" w:rsidDel="005720F7" w:rsidRDefault="003075DF" w:rsidP="003075DF">
      <w:pPr>
        <w:pStyle w:val="3D0"/>
        <w:rPr>
          <w:del w:id="62" w:author="Samsung" w:date="2013-04-09T10:00:00Z"/>
        </w:rPr>
      </w:pPr>
      <w:del w:id="63" w:author="Samsung" w:date="2013-04-09T10:00:00Z">
        <w:r w:rsidRPr="00F60F40" w:rsidDel="005720F7">
          <w:rPr>
            <w:lang w:eastAsia="ko-KR"/>
          </w:rPr>
          <w:delText>a luma location ( xP, yP ) of the top-left sample of the current luma prediction block relative to the top-left luma sample of the current picture,</w:delText>
        </w:r>
      </w:del>
    </w:p>
    <w:p w:rsidR="003075DF" w:rsidDel="005720F7" w:rsidRDefault="003075DF" w:rsidP="003075DF">
      <w:pPr>
        <w:pStyle w:val="3D0"/>
        <w:rPr>
          <w:del w:id="64" w:author="Samsung" w:date="2013-04-09T10:00:00Z"/>
        </w:rPr>
      </w:pPr>
      <w:del w:id="65" w:author="Samsung" w:date="2013-04-09T10:00:00Z">
        <w:r w:rsidRPr="00F60F40" w:rsidDel="005720F7">
          <w:rPr>
            <w:lang w:eastAsia="ko-KR"/>
          </w:rPr>
          <w:delText>variables</w:delText>
        </w:r>
        <w:r w:rsidRPr="00F60F40" w:rsidDel="005720F7">
          <w:delText xml:space="preserve"> nPbW and nPbH</w:delText>
        </w:r>
        <w:r w:rsidDel="005720F7">
          <w:delText xml:space="preserve"> </w:delText>
        </w:r>
        <w:r w:rsidRPr="00F60F40" w:rsidDel="005720F7">
          <w:delText>specifying the width and the height of the luma prediction block</w:delText>
        </w:r>
        <w:r w:rsidDel="005720F7">
          <w:delText>.</w:delText>
        </w:r>
      </w:del>
    </w:p>
    <w:p w:rsidR="003075DF" w:rsidRPr="00F60F40" w:rsidDel="005720F7" w:rsidRDefault="003075DF" w:rsidP="003075DF">
      <w:pPr>
        <w:pStyle w:val="3N0"/>
        <w:rPr>
          <w:del w:id="66" w:author="Samsung" w:date="2013-04-09T10:00:00Z"/>
          <w:lang w:eastAsia="ko-KR"/>
        </w:rPr>
      </w:pPr>
      <w:del w:id="67" w:author="Samsung" w:date="2013-04-09T10:00:00Z">
        <w:r w:rsidRPr="00F60F40" w:rsidDel="005720F7">
          <w:rPr>
            <w:lang w:eastAsia="ko-KR"/>
          </w:rPr>
          <w:delText>Outputs of this process are</w:delText>
        </w:r>
      </w:del>
    </w:p>
    <w:p w:rsidR="003075DF" w:rsidDel="005720F7" w:rsidRDefault="003075DF" w:rsidP="003075DF">
      <w:pPr>
        <w:pStyle w:val="3D0"/>
        <w:rPr>
          <w:del w:id="68" w:author="Samsung" w:date="2013-04-09T10:00:00Z"/>
        </w:rPr>
      </w:pPr>
      <w:del w:id="69" w:author="Samsung" w:date="2013-04-09T10:00:00Z">
        <w:r w:rsidDel="005720F7">
          <w:rPr>
            <w:lang w:eastAsia="ko-KR"/>
          </w:rPr>
          <w:delText xml:space="preserve">a potentially modified merge candidate list </w:delText>
        </w:r>
        <w:r w:rsidRPr="00F60F40" w:rsidDel="005720F7">
          <w:rPr>
            <w:lang w:eastAsia="ko-KR"/>
          </w:rPr>
          <w:delText>mergeCandList</w:delText>
        </w:r>
        <w:r w:rsidDel="005720F7">
          <w:rPr>
            <w:lang w:eastAsia="ko-KR"/>
          </w:rPr>
          <w:delText xml:space="preserve">, </w:delText>
        </w:r>
      </w:del>
    </w:p>
    <w:p w:rsidR="003075DF" w:rsidDel="005720F7" w:rsidRDefault="003075DF" w:rsidP="003075DF">
      <w:pPr>
        <w:pStyle w:val="3D0"/>
        <w:rPr>
          <w:del w:id="70" w:author="Samsung" w:date="2013-04-09T10:00:00Z"/>
        </w:rPr>
      </w:pPr>
      <w:del w:id="71" w:author="Samsung" w:date="2013-04-09T10:00:00Z">
        <w:r w:rsidDel="005720F7">
          <w:rPr>
            <w:lang w:eastAsia="ko-KR"/>
          </w:rPr>
          <w:delText xml:space="preserve">a potentially modified variable </w:delText>
        </w:r>
        <w:r w:rsidRPr="008B14EA" w:rsidDel="005720F7">
          <w:delText>numMergeCand</w:delText>
        </w:r>
        <w:r w:rsidDel="005720F7">
          <w:delText xml:space="preserve"> specifying the number of elements in mergeCandList,</w:delText>
        </w:r>
      </w:del>
    </w:p>
    <w:p w:rsidR="003075DF" w:rsidRPr="00F60F40" w:rsidDel="005720F7" w:rsidRDefault="003075DF" w:rsidP="003075DF">
      <w:pPr>
        <w:pStyle w:val="3D0"/>
        <w:rPr>
          <w:del w:id="72" w:author="Samsung" w:date="2013-04-09T10:00:00Z"/>
        </w:rPr>
      </w:pPr>
      <w:del w:id="73" w:author="Samsung" w:date="2013-04-09T10:00:00Z">
        <w:r w:rsidDel="005720F7">
          <w:rPr>
            <w:lang w:eastAsia="ko-KR"/>
          </w:rPr>
          <w:delText xml:space="preserve">a potentially modified variable </w:delText>
        </w:r>
        <w:r w:rsidRPr="002159D7" w:rsidDel="005720F7">
          <w:rPr>
            <w:lang w:eastAsia="ko-KR"/>
          </w:rPr>
          <w:delText>vspCandInListFlag</w:delText>
        </w:r>
        <w:r w:rsidDel="005720F7">
          <w:rPr>
            <w:lang w:eastAsia="ko-KR"/>
          </w:rPr>
          <w:delText xml:space="preserve"> specifying whether a VSP candidate is present in the list. </w:delText>
        </w:r>
      </w:del>
    </w:p>
    <w:p w:rsidR="003075DF" w:rsidDel="005720F7" w:rsidRDefault="003075DF" w:rsidP="003075DF">
      <w:pPr>
        <w:pStyle w:val="3N0"/>
        <w:rPr>
          <w:del w:id="74" w:author="Samsung" w:date="2013-04-09T10:00:00Z"/>
        </w:rPr>
      </w:pPr>
      <w:del w:id="75" w:author="Samsung" w:date="2013-04-09T10:00:00Z">
        <w:r w:rsidDel="005720F7">
          <w:delText>The variable nbIsVspFlag is derived as specified in the following:</w:delText>
        </w:r>
      </w:del>
    </w:p>
    <w:p w:rsidR="003075DF" w:rsidDel="005720F7" w:rsidRDefault="003075DF" w:rsidP="003075DF">
      <w:pPr>
        <w:pStyle w:val="3D0"/>
        <w:rPr>
          <w:del w:id="76" w:author="Samsung" w:date="2013-04-09T10:00:00Z"/>
        </w:rPr>
      </w:pPr>
      <w:del w:id="77" w:author="Samsung" w:date="2013-04-09T10:00:00Z">
        <w:r w:rsidDel="005720F7">
          <w:delText xml:space="preserve">If N is equal to </w:delText>
        </w:r>
        <w:r w:rsidRPr="002159D7" w:rsidDel="005720F7">
          <w:delText>A</w:delText>
        </w:r>
        <w:r w:rsidRPr="002159D7" w:rsidDel="005720F7">
          <w:rPr>
            <w:vertAlign w:val="subscript"/>
          </w:rPr>
          <w:delText>1</w:delText>
        </w:r>
        <w:r w:rsidDel="005720F7">
          <w:rPr>
            <w:vertAlign w:val="subscript"/>
          </w:rPr>
          <w:delText xml:space="preserve"> </w:delText>
        </w:r>
        <w:r w:rsidDel="005720F7">
          <w:delText>, the variable nbIsVspFlag is set equal to VspModeFlag[ </w:delText>
        </w:r>
        <w:r w:rsidRPr="00943A5F" w:rsidDel="005720F7">
          <w:rPr>
            <w:lang w:eastAsia="ko-KR"/>
          </w:rPr>
          <w:delText>xP − 1</w:delText>
        </w:r>
        <w:r w:rsidDel="005720F7">
          <w:rPr>
            <w:lang w:eastAsia="ko-KR"/>
          </w:rPr>
          <w:delText> </w:delText>
        </w:r>
        <w:r w:rsidDel="005720F7">
          <w:delText>][</w:delText>
        </w:r>
        <w:r w:rsidRPr="00943A5F" w:rsidDel="005720F7">
          <w:rPr>
            <w:lang w:eastAsia="ko-KR"/>
          </w:rPr>
          <w:delText> yP + nPbH − 1 </w:delText>
        </w:r>
        <w:r w:rsidDel="005720F7">
          <w:delText>],</w:delText>
        </w:r>
      </w:del>
    </w:p>
    <w:p w:rsidR="003075DF" w:rsidRPr="008B14EA" w:rsidDel="005720F7" w:rsidRDefault="003075DF" w:rsidP="003075DF">
      <w:pPr>
        <w:pStyle w:val="3D0"/>
        <w:rPr>
          <w:del w:id="78" w:author="Samsung" w:date="2013-04-09T10:00:00Z"/>
        </w:rPr>
      </w:pPr>
      <w:del w:id="79" w:author="Samsung" w:date="2013-04-09T10:00:00Z">
        <w:r w:rsidDel="005720F7">
          <w:delText xml:space="preserve">Otherwise, if N is equal to </w:delText>
        </w:r>
        <w:r w:rsidRPr="001A088A" w:rsidDel="005720F7">
          <w:rPr>
            <w:lang w:eastAsia="ko-KR"/>
          </w:rPr>
          <w:delText>B</w:delText>
        </w:r>
        <w:r w:rsidRPr="001A088A" w:rsidDel="005720F7">
          <w:rPr>
            <w:vertAlign w:val="subscript"/>
            <w:lang w:eastAsia="ko-KR"/>
          </w:rPr>
          <w:delText>1</w:delText>
        </w:r>
        <w:r w:rsidDel="005720F7">
          <w:rPr>
            <w:vertAlign w:val="subscript"/>
          </w:rPr>
          <w:delText xml:space="preserve"> </w:delText>
        </w:r>
        <w:r w:rsidDel="005720F7">
          <w:delText>, nbIsVspFlag is set equal to VspModeFlag</w:delText>
        </w:r>
        <w:r w:rsidDel="005720F7">
          <w:rPr>
            <w:lang w:eastAsia="ko-KR"/>
          </w:rPr>
          <w:delText>[</w:delText>
        </w:r>
        <w:r w:rsidRPr="00943A5F" w:rsidDel="005720F7">
          <w:rPr>
            <w:lang w:eastAsia="ko-KR"/>
          </w:rPr>
          <w:delText> xP + nPbW − 1</w:delText>
        </w:r>
        <w:r w:rsidDel="005720F7">
          <w:rPr>
            <w:lang w:eastAsia="ko-KR"/>
          </w:rPr>
          <w:delText> </w:delText>
        </w:r>
        <w:r w:rsidDel="005720F7">
          <w:delText>][</w:delText>
        </w:r>
        <w:r w:rsidRPr="00943A5F" w:rsidDel="005720F7">
          <w:rPr>
            <w:lang w:eastAsia="ko-KR"/>
          </w:rPr>
          <w:delText> yP − 1 </w:delText>
        </w:r>
        <w:r w:rsidDel="005720F7">
          <w:rPr>
            <w:lang w:eastAsia="ko-KR"/>
          </w:rPr>
          <w:delText>]</w:delText>
        </w:r>
        <w:r w:rsidDel="005720F7">
          <w:delText>,</w:delText>
        </w:r>
      </w:del>
    </w:p>
    <w:p w:rsidR="003075DF" w:rsidRPr="008B14EA" w:rsidDel="005720F7" w:rsidRDefault="003075DF" w:rsidP="003075DF">
      <w:pPr>
        <w:pStyle w:val="3D0"/>
        <w:rPr>
          <w:del w:id="80" w:author="Samsung" w:date="2013-04-09T10:00:00Z"/>
        </w:rPr>
      </w:pPr>
      <w:del w:id="81" w:author="Samsung" w:date="2013-04-09T10:00:00Z">
        <w:r w:rsidDel="005720F7">
          <w:delText xml:space="preserve">Otherwise, if N is equal to </w:delText>
        </w:r>
        <w:r w:rsidRPr="001A088A" w:rsidDel="005720F7">
          <w:rPr>
            <w:lang w:eastAsia="ko-KR"/>
          </w:rPr>
          <w:delText>B</w:delText>
        </w:r>
        <w:r w:rsidRPr="001A088A" w:rsidDel="005720F7">
          <w:rPr>
            <w:vertAlign w:val="subscript"/>
            <w:lang w:eastAsia="ko-KR"/>
          </w:rPr>
          <w:delText>0</w:delText>
        </w:r>
        <w:r w:rsidDel="005720F7">
          <w:rPr>
            <w:vertAlign w:val="subscript"/>
          </w:rPr>
          <w:delText xml:space="preserve"> </w:delText>
        </w:r>
        <w:r w:rsidDel="005720F7">
          <w:delText>, the variable nbIsVspFlag is set equal to VspModeFlag</w:delText>
        </w:r>
        <w:r w:rsidDel="005720F7">
          <w:rPr>
            <w:lang w:eastAsia="ko-KR"/>
          </w:rPr>
          <w:delText>[</w:delText>
        </w:r>
        <w:r w:rsidRPr="00943A5F" w:rsidDel="005720F7">
          <w:rPr>
            <w:lang w:eastAsia="ko-KR"/>
          </w:rPr>
          <w:delText> xP + nPbW</w:delText>
        </w:r>
        <w:r w:rsidDel="005720F7">
          <w:rPr>
            <w:lang w:eastAsia="ko-KR"/>
          </w:rPr>
          <w:delText> </w:delText>
        </w:r>
        <w:r w:rsidDel="005720F7">
          <w:delText>][</w:delText>
        </w:r>
        <w:r w:rsidRPr="00943A5F" w:rsidDel="005720F7">
          <w:rPr>
            <w:lang w:eastAsia="ko-KR"/>
          </w:rPr>
          <w:delText> yP − 1 </w:delText>
        </w:r>
        <w:r w:rsidDel="005720F7">
          <w:rPr>
            <w:lang w:eastAsia="ko-KR"/>
          </w:rPr>
          <w:delText>]</w:delText>
        </w:r>
        <w:r w:rsidDel="005720F7">
          <w:delText>,</w:delText>
        </w:r>
      </w:del>
    </w:p>
    <w:p w:rsidR="003075DF" w:rsidRPr="008B14EA" w:rsidDel="005720F7" w:rsidRDefault="003075DF" w:rsidP="003075DF">
      <w:pPr>
        <w:pStyle w:val="3D0"/>
        <w:rPr>
          <w:del w:id="82" w:author="Samsung" w:date="2013-04-09T10:00:00Z"/>
        </w:rPr>
      </w:pPr>
      <w:del w:id="83" w:author="Samsung" w:date="2013-04-09T10:00:00Z">
        <w:r w:rsidDel="005720F7">
          <w:delText xml:space="preserve">Otherwise, if N is equal to </w:delText>
        </w:r>
        <w:r w:rsidRPr="002159D7" w:rsidDel="005720F7">
          <w:delText>A</w:delText>
        </w:r>
        <w:r w:rsidDel="005720F7">
          <w:rPr>
            <w:vertAlign w:val="subscript"/>
          </w:rPr>
          <w:delText xml:space="preserve">0 </w:delText>
        </w:r>
        <w:r w:rsidDel="005720F7">
          <w:delText>, the variable nbIsVspFlag is set equal to VspModeFlag</w:delText>
        </w:r>
        <w:r w:rsidDel="005720F7">
          <w:rPr>
            <w:lang w:eastAsia="ko-KR"/>
          </w:rPr>
          <w:delText>[</w:delText>
        </w:r>
        <w:r w:rsidRPr="00943A5F" w:rsidDel="005720F7">
          <w:rPr>
            <w:lang w:eastAsia="ko-KR"/>
          </w:rPr>
          <w:delText> xP − 1</w:delText>
        </w:r>
        <w:r w:rsidDel="005720F7">
          <w:rPr>
            <w:lang w:eastAsia="ko-KR"/>
          </w:rPr>
          <w:delText> </w:delText>
        </w:r>
        <w:r w:rsidDel="005720F7">
          <w:delText>][</w:delText>
        </w:r>
        <w:r w:rsidRPr="00943A5F" w:rsidDel="005720F7">
          <w:rPr>
            <w:lang w:eastAsia="ko-KR"/>
          </w:rPr>
          <w:delText> yP + nPb</w:delText>
        </w:r>
        <w:r w:rsidDel="005720F7">
          <w:rPr>
            <w:lang w:eastAsia="ko-KR"/>
          </w:rPr>
          <w:delText>H</w:delText>
        </w:r>
        <w:r w:rsidRPr="00943A5F" w:rsidDel="005720F7">
          <w:rPr>
            <w:lang w:eastAsia="ko-KR"/>
          </w:rPr>
          <w:delText> </w:delText>
        </w:r>
        <w:r w:rsidDel="005720F7">
          <w:rPr>
            <w:lang w:eastAsia="ko-KR"/>
          </w:rPr>
          <w:delText>]</w:delText>
        </w:r>
        <w:r w:rsidDel="005720F7">
          <w:delText>,</w:delText>
        </w:r>
      </w:del>
    </w:p>
    <w:p w:rsidR="003075DF" w:rsidDel="005720F7" w:rsidRDefault="003075DF" w:rsidP="003075DF">
      <w:pPr>
        <w:pStyle w:val="3D0"/>
        <w:rPr>
          <w:del w:id="84" w:author="Samsung" w:date="2013-04-09T10:00:00Z"/>
        </w:rPr>
      </w:pPr>
      <w:del w:id="85" w:author="Samsung" w:date="2013-04-09T10:00:00Z">
        <w:r w:rsidDel="005720F7">
          <w:delText>Otherwise, if N is equal to B</w:delText>
        </w:r>
        <w:r w:rsidDel="005720F7">
          <w:rPr>
            <w:vertAlign w:val="subscript"/>
          </w:rPr>
          <w:delText xml:space="preserve">2 </w:delText>
        </w:r>
        <w:r w:rsidDel="005720F7">
          <w:delText>, the variable nbIsVspFlag is set equal to VspModeFlag</w:delText>
        </w:r>
        <w:r w:rsidDel="005720F7">
          <w:rPr>
            <w:lang w:eastAsia="ko-KR"/>
          </w:rPr>
          <w:delText>[</w:delText>
        </w:r>
        <w:r w:rsidRPr="00943A5F" w:rsidDel="005720F7">
          <w:rPr>
            <w:lang w:eastAsia="ko-KR"/>
          </w:rPr>
          <w:delText> xP − 1</w:delText>
        </w:r>
        <w:r w:rsidDel="005720F7">
          <w:rPr>
            <w:lang w:eastAsia="ko-KR"/>
          </w:rPr>
          <w:delText> </w:delText>
        </w:r>
        <w:r w:rsidDel="005720F7">
          <w:delText>][</w:delText>
        </w:r>
        <w:r w:rsidRPr="00943A5F" w:rsidDel="005720F7">
          <w:rPr>
            <w:lang w:eastAsia="ko-KR"/>
          </w:rPr>
          <w:delText> yP − 1 </w:delText>
        </w:r>
        <w:r w:rsidDel="005720F7">
          <w:rPr>
            <w:lang w:eastAsia="ko-KR"/>
          </w:rPr>
          <w:delText>],</w:delText>
        </w:r>
      </w:del>
    </w:p>
    <w:p w:rsidR="003075DF" w:rsidDel="005720F7" w:rsidRDefault="003075DF" w:rsidP="003075DF">
      <w:pPr>
        <w:pStyle w:val="3D0"/>
        <w:rPr>
          <w:del w:id="86" w:author="Samsung" w:date="2013-04-09T10:00:00Z"/>
        </w:rPr>
      </w:pPr>
      <w:del w:id="87" w:author="Samsung" w:date="2013-04-09T10:00:00Z">
        <w:r w:rsidDel="005720F7">
          <w:delText>Otherwise, ( N is equal to T ), the following applies:</w:delText>
        </w:r>
      </w:del>
    </w:p>
    <w:p w:rsidR="003075DF" w:rsidDel="005720F7" w:rsidRDefault="003075DF" w:rsidP="003075DF">
      <w:pPr>
        <w:pStyle w:val="3D1"/>
        <w:rPr>
          <w:del w:id="88" w:author="Samsung" w:date="2013-04-09T10:00:00Z"/>
        </w:rPr>
      </w:pPr>
      <w:del w:id="89" w:author="Samsung" w:date="2013-04-09T10:00:00Z">
        <w:r w:rsidDel="005720F7">
          <w:delText xml:space="preserve">Let textPic be the picture with </w:delText>
        </w:r>
        <w:r w:rsidRPr="00943A5F" w:rsidDel="005720F7">
          <w:delText xml:space="preserve">PicOrderCntVal </w:delText>
        </w:r>
        <w:r w:rsidDel="005720F7">
          <w:delText xml:space="preserve">and ViewIdx equal to PicOrderCnt and ViewIdx of the current picture and DepthFlag being equal to 0 </w:delText>
        </w:r>
      </w:del>
    </w:p>
    <w:p w:rsidR="003075DF" w:rsidDel="005720F7" w:rsidRDefault="003075DF" w:rsidP="003075DF">
      <w:pPr>
        <w:pStyle w:val="3D1"/>
        <w:rPr>
          <w:del w:id="90" w:author="Samsung" w:date="2013-04-09T10:00:00Z"/>
        </w:rPr>
      </w:pPr>
      <w:del w:id="91" w:author="Samsung" w:date="2013-04-09T10:00:00Z">
        <w:r w:rsidDel="005720F7">
          <w:delText>The variable textVspModeFlag is set equal to VspModeFlag of picture textPic.</w:delText>
        </w:r>
      </w:del>
    </w:p>
    <w:p w:rsidR="003075DF" w:rsidDel="005720F7" w:rsidRDefault="003075DF" w:rsidP="003075DF">
      <w:pPr>
        <w:pStyle w:val="3D1"/>
        <w:rPr>
          <w:del w:id="92" w:author="Samsung" w:date="2013-04-09T10:00:00Z"/>
        </w:rPr>
      </w:pPr>
      <w:del w:id="93" w:author="Samsung" w:date="2013-04-09T10:00:00Z">
        <w:r w:rsidDel="005720F7">
          <w:delText>The variable nbIsVspFlag is set equal to textVspModeFlag</w:delText>
        </w:r>
        <w:r w:rsidDel="005720F7">
          <w:rPr>
            <w:lang w:eastAsia="ko-KR"/>
          </w:rPr>
          <w:delText>[</w:delText>
        </w:r>
        <w:r w:rsidRPr="00943A5F" w:rsidDel="005720F7">
          <w:rPr>
            <w:lang w:eastAsia="ko-KR"/>
          </w:rPr>
          <w:delText> xP </w:delText>
        </w:r>
        <w:r w:rsidDel="005720F7">
          <w:rPr>
            <w:lang w:eastAsia="ko-KR"/>
          </w:rPr>
          <w:delText>+ (nPbW &lt;&lt;  1) </w:delText>
        </w:r>
        <w:r w:rsidDel="005720F7">
          <w:delText>][</w:delText>
        </w:r>
        <w:r w:rsidRPr="00943A5F" w:rsidDel="005720F7">
          <w:rPr>
            <w:lang w:eastAsia="ko-KR"/>
          </w:rPr>
          <w:delText> </w:delText>
        </w:r>
        <w:r w:rsidDel="005720F7">
          <w:rPr>
            <w:lang w:eastAsia="ko-KR"/>
          </w:rPr>
          <w:delText>y</w:delText>
        </w:r>
        <w:r w:rsidRPr="00943A5F" w:rsidDel="005720F7">
          <w:rPr>
            <w:lang w:eastAsia="ko-KR"/>
          </w:rPr>
          <w:delText>P </w:delText>
        </w:r>
        <w:r w:rsidDel="005720F7">
          <w:rPr>
            <w:lang w:eastAsia="ko-KR"/>
          </w:rPr>
          <w:delText>+ (nPbH &lt;&lt;  1)</w:delText>
        </w:r>
        <w:r w:rsidRPr="00943A5F" w:rsidDel="005720F7">
          <w:rPr>
            <w:lang w:eastAsia="ko-KR"/>
          </w:rPr>
          <w:delText> </w:delText>
        </w:r>
        <w:r w:rsidDel="005720F7">
          <w:rPr>
            <w:lang w:eastAsia="ko-KR"/>
          </w:rPr>
          <w:delText xml:space="preserve">] </w:delText>
        </w:r>
      </w:del>
    </w:p>
    <w:p w:rsidR="003075DF" w:rsidDel="005720F7" w:rsidRDefault="003075DF" w:rsidP="003075DF">
      <w:pPr>
        <w:pStyle w:val="3E0"/>
        <w:tabs>
          <w:tab w:val="clear" w:pos="360"/>
        </w:tabs>
        <w:rPr>
          <w:del w:id="94" w:author="Samsung" w:date="2013-04-09T10:00:00Z"/>
        </w:rPr>
      </w:pPr>
      <w:del w:id="95" w:author="Samsung" w:date="2013-04-09T10:00:00Z">
        <w:r w:rsidDel="005720F7">
          <w:delText>The variables mergeCandList, numMergeCand and vspCandInListFlag are modified as specified in the following:</w:delText>
        </w:r>
      </w:del>
    </w:p>
    <w:p w:rsidR="003075DF" w:rsidDel="005720F7" w:rsidRDefault="003075DF" w:rsidP="003075DF">
      <w:pPr>
        <w:pStyle w:val="3D0"/>
        <w:rPr>
          <w:del w:id="96" w:author="Samsung" w:date="2013-04-09T10:00:00Z"/>
        </w:rPr>
      </w:pPr>
      <w:del w:id="97" w:author="Samsung" w:date="2013-04-09T10:00:00Z">
        <w:r w:rsidDel="005720F7">
          <w:delText xml:space="preserve">If nbIsVspFlag is equal to 0, </w:delText>
        </w:r>
        <w:r w:rsidRPr="00851D70" w:rsidDel="005720F7">
          <w:rPr>
            <w:lang w:eastAsia="ja-JP"/>
          </w:rPr>
          <w:delText xml:space="preserve">the entry mergeCandList[ numMergeCand ] is set equal to </w:delText>
        </w:r>
        <w:r w:rsidDel="005720F7">
          <w:rPr>
            <w:lang w:eastAsia="ja-JP"/>
          </w:rPr>
          <w:delText>N and the variable numMergeCand is increased by 1.</w:delText>
        </w:r>
      </w:del>
    </w:p>
    <w:p w:rsidR="003075DF" w:rsidDel="005720F7" w:rsidRDefault="003075DF" w:rsidP="003075DF">
      <w:pPr>
        <w:pStyle w:val="3D0"/>
        <w:rPr>
          <w:del w:id="98" w:author="Samsung" w:date="2013-04-09T10:00:00Z"/>
        </w:rPr>
      </w:pPr>
      <w:del w:id="99" w:author="Samsung" w:date="2013-04-09T10:00:00Z">
        <w:r w:rsidDel="005720F7">
          <w:rPr>
            <w:lang w:eastAsia="ja-JP"/>
          </w:rPr>
          <w:lastRenderedPageBreak/>
          <w:delText>Otherwise, (</w:delText>
        </w:r>
        <w:r w:rsidDel="005720F7">
          <w:delText> </w:delText>
        </w:r>
        <w:r w:rsidDel="005720F7">
          <w:rPr>
            <w:lang w:eastAsia="ja-JP"/>
          </w:rPr>
          <w:delText>nbIsVspFlag is equal to 1 ), w</w:delText>
        </w:r>
        <w:r w:rsidDel="005720F7">
          <w:delText xml:space="preserve">hen vspCandInListFlag is equal to 0, the following applies: </w:delText>
        </w:r>
      </w:del>
    </w:p>
    <w:p w:rsidR="003075DF" w:rsidDel="005720F7" w:rsidRDefault="003075DF" w:rsidP="003075DF">
      <w:pPr>
        <w:pStyle w:val="3D1"/>
        <w:rPr>
          <w:del w:id="100" w:author="Samsung" w:date="2013-04-09T10:00:00Z"/>
        </w:rPr>
      </w:pPr>
      <w:del w:id="101" w:author="Samsung" w:date="2013-04-09T10:00:00Z">
        <w:r w:rsidDel="005720F7">
          <w:delText>The variable vspCandInListFlag is set equal to 1.</w:delText>
        </w:r>
      </w:del>
    </w:p>
    <w:p w:rsidR="003075DF" w:rsidDel="005720F7" w:rsidRDefault="003075DF" w:rsidP="003075DF">
      <w:pPr>
        <w:pStyle w:val="3D1"/>
        <w:rPr>
          <w:del w:id="102" w:author="Samsung" w:date="2013-04-09T10:00:00Z"/>
        </w:rPr>
      </w:pPr>
      <w:del w:id="103" w:author="Samsung" w:date="2013-04-09T10:00:00Z">
        <w:r w:rsidDel="005720F7">
          <w:rPr>
            <w:lang w:eastAsia="ja-JP"/>
          </w:rPr>
          <w:delText>T</w:delText>
        </w:r>
        <w:r w:rsidRPr="00851D70" w:rsidDel="005720F7">
          <w:rPr>
            <w:lang w:eastAsia="ja-JP"/>
          </w:rPr>
          <w:delText xml:space="preserve">he entry mergeCandList[ numMergeCand ] is set equal to </w:delText>
        </w:r>
        <w:r w:rsidDel="005720F7">
          <w:rPr>
            <w:lang w:eastAsia="ja-JP"/>
          </w:rPr>
          <w:delText xml:space="preserve">VSP </w:delText>
        </w:r>
      </w:del>
    </w:p>
    <w:p w:rsidR="003075DF" w:rsidRPr="00851D70" w:rsidDel="005720F7" w:rsidRDefault="003075DF" w:rsidP="003075DF">
      <w:pPr>
        <w:pStyle w:val="3D1"/>
        <w:rPr>
          <w:del w:id="104" w:author="Samsung" w:date="2013-04-09T10:00:00Z"/>
        </w:rPr>
      </w:pPr>
      <w:del w:id="105" w:author="Samsung" w:date="2013-04-09T10:00:00Z">
        <w:r w:rsidDel="005720F7">
          <w:rPr>
            <w:lang w:eastAsia="ja-JP"/>
          </w:rPr>
          <w:delText>The variable numMergeCand is set equal to (numMergeCand + 1)</w:delText>
        </w:r>
      </w:del>
    </w:p>
    <w:p w:rsidR="002D7C2D" w:rsidRDefault="004E2F97">
      <w:pPr>
        <w:rPr>
          <w:lang w:eastAsia="ko-KR"/>
        </w:rPr>
      </w:pPr>
    </w:p>
    <w:p w:rsidR="00F66ACF" w:rsidRPr="00F66ACF" w:rsidRDefault="00F66ACF">
      <w:pPr>
        <w:rPr>
          <w:lang w:val="en-CA" w:eastAsia="ko-KR"/>
        </w:rPr>
      </w:pPr>
    </w:p>
    <w:sectPr w:rsidR="00F66ACF" w:rsidRPr="00F66ACF" w:rsidSect="00F4005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F97" w:rsidRPr="00F8172C" w:rsidRDefault="004E2F97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4E2F97" w:rsidRPr="00F8172C" w:rsidRDefault="004E2F97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F97" w:rsidRPr="00F8172C" w:rsidRDefault="004E2F97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4E2F97" w:rsidRPr="00F8172C" w:rsidRDefault="004E2F97" w:rsidP="00767C6E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75DF"/>
    <w:rsid w:val="00027E63"/>
    <w:rsid w:val="000E2083"/>
    <w:rsid w:val="00115174"/>
    <w:rsid w:val="001661F3"/>
    <w:rsid w:val="002257E3"/>
    <w:rsid w:val="0024258B"/>
    <w:rsid w:val="003075DF"/>
    <w:rsid w:val="004752F8"/>
    <w:rsid w:val="004E2F97"/>
    <w:rsid w:val="005720F7"/>
    <w:rsid w:val="00627B26"/>
    <w:rsid w:val="00767C6E"/>
    <w:rsid w:val="00803D19"/>
    <w:rsid w:val="008F1CD8"/>
    <w:rsid w:val="00962789"/>
    <w:rsid w:val="009A2C9E"/>
    <w:rsid w:val="00A45F77"/>
    <w:rsid w:val="00C4383F"/>
    <w:rsid w:val="00E8195E"/>
    <w:rsid w:val="00EC20C4"/>
    <w:rsid w:val="00F4005A"/>
    <w:rsid w:val="00F66ACF"/>
    <w:rsid w:val="00F73B6B"/>
    <w:rsid w:val="00FB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3075DF"/>
    <w:pPr>
      <w:keepNext/>
      <w:keepLines/>
      <w:numPr>
        <w:numId w:val="1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3075DF"/>
    <w:pPr>
      <w:numPr>
        <w:ilvl w:val="1"/>
      </w:numPr>
      <w:spacing w:before="181"/>
      <w:outlineLvl w:val="2"/>
    </w:pPr>
    <w:rPr>
      <w:sz w:val="20"/>
      <w:szCs w:val="20"/>
    </w:rPr>
  </w:style>
  <w:style w:type="character" w:customStyle="1" w:styleId="3N0Char">
    <w:name w:val="3N0 Char"/>
    <w:link w:val="3N0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3075DF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3075DF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3075DF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3075DF"/>
    <w:pPr>
      <w:numPr>
        <w:ilvl w:val="5"/>
      </w:numPr>
    </w:pPr>
  </w:style>
  <w:style w:type="character" w:customStyle="1" w:styleId="3H4Char">
    <w:name w:val="3H4 Char"/>
    <w:link w:val="3H4"/>
    <w:rsid w:val="003075D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VCLevel5Char">
    <w:name w:val="3DVC Level 5 Char"/>
    <w:link w:val="3H5"/>
    <w:rsid w:val="003075D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3075DF"/>
    <w:pPr>
      <w:numPr>
        <w:numId w:val="3"/>
      </w:numPr>
    </w:pPr>
  </w:style>
  <w:style w:type="paragraph" w:customStyle="1" w:styleId="3H6">
    <w:name w:val="3H6"/>
    <w:basedOn w:val="a"/>
    <w:rsid w:val="003075DF"/>
    <w:pPr>
      <w:numPr>
        <w:ilvl w:val="6"/>
        <w:numId w:val="11"/>
      </w:numPr>
    </w:pPr>
  </w:style>
  <w:style w:type="paragraph" w:customStyle="1" w:styleId="3H7">
    <w:name w:val="3H7"/>
    <w:basedOn w:val="a"/>
    <w:rsid w:val="003075DF"/>
    <w:pPr>
      <w:numPr>
        <w:ilvl w:val="7"/>
        <w:numId w:val="11"/>
      </w:numPr>
    </w:pPr>
  </w:style>
  <w:style w:type="paragraph" w:customStyle="1" w:styleId="3H8">
    <w:name w:val="3H8"/>
    <w:basedOn w:val="a"/>
    <w:rsid w:val="003075DF"/>
    <w:pPr>
      <w:numPr>
        <w:ilvl w:val="8"/>
        <w:numId w:val="11"/>
      </w:numPr>
    </w:pPr>
  </w:style>
  <w:style w:type="paragraph" w:customStyle="1" w:styleId="3DVCnormal">
    <w:name w:val="3DVC normal"/>
    <w:basedOn w:val="a"/>
    <w:link w:val="3DVCnormal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3075DF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075DF"/>
    <w:pPr>
      <w:numPr>
        <w:ilvl w:val="1"/>
      </w:numPr>
    </w:pPr>
  </w:style>
  <w:style w:type="character" w:customStyle="1" w:styleId="3D0Char">
    <w:name w:val="3D0 Char"/>
    <w:link w:val="3D0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3075DF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3075DF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3075DF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3075DF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3075DF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3075DF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3075DF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3075DF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3075DF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3075DF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3075DF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3075DF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3075DF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3075DF"/>
    <w:pPr>
      <w:numPr>
        <w:ilvl w:val="8"/>
      </w:numPr>
    </w:pPr>
  </w:style>
  <w:style w:type="paragraph" w:customStyle="1" w:styleId="3D7">
    <w:name w:val="3D7"/>
    <w:basedOn w:val="a"/>
    <w:rsid w:val="003075DF"/>
    <w:pPr>
      <w:numPr>
        <w:ilvl w:val="7"/>
        <w:numId w:val="4"/>
      </w:numPr>
    </w:pPr>
  </w:style>
  <w:style w:type="paragraph" w:customStyle="1" w:styleId="3D8">
    <w:name w:val="3D8"/>
    <w:basedOn w:val="a"/>
    <w:rsid w:val="003075DF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3075DF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3075DF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3075DF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3075DF"/>
    <w:pPr>
      <w:numPr>
        <w:ilvl w:val="3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3075DF"/>
    <w:pPr>
      <w:numPr>
        <w:ilvl w:val="4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3075DF"/>
    <w:pPr>
      <w:numPr>
        <w:ilvl w:val="5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3075DF"/>
    <w:pPr>
      <w:numPr>
        <w:ilvl w:val="6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3075DF"/>
    <w:pPr>
      <w:numPr>
        <w:ilvl w:val="7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3075DF"/>
    <w:pPr>
      <w:numPr>
        <w:ilvl w:val="8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3075DF"/>
    <w:pPr>
      <w:numPr>
        <w:numId w:val="5"/>
      </w:numPr>
    </w:pPr>
  </w:style>
  <w:style w:type="numbering" w:customStyle="1" w:styleId="3DNumbering">
    <w:name w:val="3D Numbering"/>
    <w:uiPriority w:val="99"/>
    <w:rsid w:val="003075DF"/>
    <w:pPr>
      <w:numPr>
        <w:numId w:val="6"/>
      </w:numPr>
    </w:pPr>
  </w:style>
  <w:style w:type="paragraph" w:customStyle="1" w:styleId="3N4">
    <w:name w:val="3N4"/>
    <w:basedOn w:val="3N0"/>
    <w:link w:val="3N4Char"/>
    <w:qFormat/>
    <w:rsid w:val="003075DF"/>
    <w:pPr>
      <w:ind w:left="1429"/>
    </w:pPr>
  </w:style>
  <w:style w:type="paragraph" w:customStyle="1" w:styleId="3N3">
    <w:name w:val="3N3"/>
    <w:basedOn w:val="3N4"/>
    <w:link w:val="3N3Char"/>
    <w:qFormat/>
    <w:rsid w:val="003075DF"/>
    <w:pPr>
      <w:ind w:left="1072"/>
    </w:pPr>
  </w:style>
  <w:style w:type="character" w:customStyle="1" w:styleId="3N4Char">
    <w:name w:val="3N4 Char"/>
    <w:link w:val="3N4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3075D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N2">
    <w:name w:val="3N2"/>
    <w:basedOn w:val="a"/>
    <w:link w:val="3N2Char"/>
    <w:qFormat/>
    <w:rsid w:val="003075DF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lang w:eastAsia="ko-KR"/>
    </w:rPr>
  </w:style>
  <w:style w:type="character" w:customStyle="1" w:styleId="3N2Char">
    <w:name w:val="3N2 Char"/>
    <w:link w:val="3N2"/>
    <w:rsid w:val="003075DF"/>
    <w:rPr>
      <w:rFonts w:ascii="Times New Roman" w:eastAsia="맑은 고딕" w:hAnsi="Times New Roman" w:cs="Times New Roman"/>
      <w:kern w:val="0"/>
      <w:szCs w:val="20"/>
      <w:lang w:val="en-GB"/>
    </w:rPr>
  </w:style>
  <w:style w:type="paragraph" w:styleId="a3">
    <w:name w:val="Document Map"/>
    <w:basedOn w:val="a"/>
    <w:link w:val="Char"/>
    <w:uiPriority w:val="99"/>
    <w:semiHidden/>
    <w:unhideWhenUsed/>
    <w:rsid w:val="003075DF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3075DF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header"/>
    <w:basedOn w:val="a"/>
    <w:link w:val="Char0"/>
    <w:uiPriority w:val="99"/>
    <w:semiHidden/>
    <w:unhideWhenUsed/>
    <w:rsid w:val="00767C6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767C6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footer"/>
    <w:basedOn w:val="a"/>
    <w:link w:val="Char1"/>
    <w:uiPriority w:val="99"/>
    <w:semiHidden/>
    <w:unhideWhenUsed/>
    <w:rsid w:val="00767C6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767C6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Balloon Text"/>
    <w:basedOn w:val="a"/>
    <w:link w:val="Char2"/>
    <w:uiPriority w:val="99"/>
    <w:semiHidden/>
    <w:unhideWhenUsed/>
    <w:rsid w:val="00767C6E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767C6E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character" w:styleId="a7">
    <w:name w:val="Hyperlink"/>
    <w:rsid w:val="001151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3021</Words>
  <Characters>17221</Characters>
  <Application>Microsoft Office Word</Application>
  <DocSecurity>0</DocSecurity>
  <Lines>143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2013-04-09T00:24:00Z</dcterms:created>
  <dcterms:modified xsi:type="dcterms:W3CDTF">2013-04-19T09:36:00Z</dcterms:modified>
</cp:coreProperties>
</file>