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83246E" w:rsidRPr="006E7EB5" w:rsidTr="007A50A4">
        <w:tc>
          <w:tcPr>
            <w:tcW w:w="6408" w:type="dxa"/>
          </w:tcPr>
          <w:p w:rsidR="0083246E" w:rsidRPr="006E7EB5" w:rsidRDefault="00174C08" w:rsidP="007A50A4">
            <w:pPr>
              <w:tabs>
                <w:tab w:val="left" w:pos="7200"/>
              </w:tabs>
              <w:rPr>
                <w:rFonts w:eastAsia="맑은 고딕"/>
                <w:b/>
                <w:sz w:val="22"/>
                <w:lang w:val="en-CA"/>
              </w:rPr>
            </w:pPr>
            <w:r>
              <w:rPr>
                <w:rFonts w:eastAsia="맑은 고딕"/>
                <w:b/>
                <w:sz w:val="22"/>
                <w:szCs w:val="22"/>
                <w:lang w:val="en-CA"/>
              </w:rPr>
              <w:pict>
                <v:group id="_x0000_s1026" style="position:absolute;margin-left:-4.35pt;margin-top:-27.5pt;width:23.3pt;height:24.6pt;z-index:251660288"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3246E" w:rsidRPr="0083246E">
              <w:rPr>
                <w:rFonts w:eastAsia="맑은 고딕"/>
                <w:b/>
                <w:noProof/>
                <w:sz w:val="22"/>
                <w:szCs w:val="22"/>
                <w:lang w:eastAsia="ko-KR"/>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3246E" w:rsidRPr="0083246E">
              <w:rPr>
                <w:rFonts w:eastAsia="맑은 고딕"/>
                <w:b/>
                <w:noProof/>
                <w:sz w:val="22"/>
                <w:szCs w:val="22"/>
                <w:lang w:eastAsia="ko-KR"/>
              </w:rPr>
              <w:drawing>
                <wp:anchor distT="0" distB="0" distL="114300" distR="114300" simplePos="0" relativeHeight="251662336"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83246E" w:rsidRPr="006E7EB5">
              <w:rPr>
                <w:rFonts w:eastAsia="맑은 고딕"/>
                <w:b/>
                <w:sz w:val="22"/>
                <w:szCs w:val="22"/>
                <w:lang w:val="en-CA"/>
              </w:rPr>
              <w:t>Joint Collaborative Team on 3D Video Coding Extensions</w:t>
            </w:r>
          </w:p>
          <w:p w:rsidR="0083246E" w:rsidRPr="006E7EB5" w:rsidRDefault="0083246E" w:rsidP="007A50A4">
            <w:pPr>
              <w:tabs>
                <w:tab w:val="left" w:pos="7200"/>
              </w:tabs>
              <w:rPr>
                <w:rFonts w:eastAsia="맑은 고딕"/>
                <w:b/>
                <w:sz w:val="22"/>
                <w:lang w:val="en-CA"/>
              </w:rPr>
            </w:pPr>
            <w:r w:rsidRPr="006E7EB5">
              <w:rPr>
                <w:rFonts w:eastAsia="맑은 고딕"/>
                <w:b/>
                <w:sz w:val="22"/>
                <w:szCs w:val="22"/>
                <w:lang w:val="en-CA"/>
              </w:rPr>
              <w:t>of ITU-T SG 16 WP 3 and ISO/IEC JTC 1/SC 29/WG 11</w:t>
            </w:r>
          </w:p>
          <w:p w:rsidR="0083246E" w:rsidRPr="006E7EB5" w:rsidRDefault="0083246E" w:rsidP="007A50A4">
            <w:pPr>
              <w:tabs>
                <w:tab w:val="left" w:pos="7200"/>
              </w:tabs>
              <w:rPr>
                <w:rFonts w:eastAsia="맑은 고딕"/>
                <w:b/>
                <w:sz w:val="22"/>
                <w:lang w:val="en-CA"/>
              </w:rPr>
            </w:pPr>
            <w:r w:rsidRPr="006E7EB5">
              <w:rPr>
                <w:rFonts w:eastAsia="맑은 고딕"/>
                <w:sz w:val="22"/>
                <w:szCs w:val="22"/>
                <w:lang w:val="en-CA"/>
              </w:rPr>
              <w:t>4th Meeting: Incheon, KR, 20–26 Apr. 2013</w:t>
            </w:r>
          </w:p>
        </w:tc>
        <w:tc>
          <w:tcPr>
            <w:tcW w:w="3168" w:type="dxa"/>
          </w:tcPr>
          <w:p w:rsidR="0083246E" w:rsidRPr="006E7EB5" w:rsidRDefault="0083246E" w:rsidP="007A50A4">
            <w:pPr>
              <w:tabs>
                <w:tab w:val="left" w:pos="7200"/>
              </w:tabs>
              <w:rPr>
                <w:rFonts w:eastAsia="맑은 고딕"/>
                <w:sz w:val="22"/>
                <w:u w:val="single"/>
                <w:lang w:val="en-CA"/>
              </w:rPr>
            </w:pPr>
            <w:r w:rsidRPr="006E7EB5">
              <w:rPr>
                <w:rFonts w:eastAsia="맑은 고딕"/>
                <w:sz w:val="22"/>
                <w:szCs w:val="22"/>
                <w:lang w:val="en-CA"/>
              </w:rPr>
              <w:t xml:space="preserve">Document: </w:t>
            </w:r>
            <w:r w:rsidR="003B0304" w:rsidRPr="003B0304">
              <w:rPr>
                <w:rFonts w:eastAsia="맑은 고딕"/>
                <w:sz w:val="22"/>
                <w:szCs w:val="22"/>
                <w:lang w:val="en-CA"/>
              </w:rPr>
              <w:t>JCT3V-D0116</w:t>
            </w:r>
          </w:p>
        </w:tc>
      </w:tr>
    </w:tbl>
    <w:p w:rsidR="0083246E" w:rsidRPr="006E7EB5" w:rsidRDefault="0083246E" w:rsidP="0083246E">
      <w:pPr>
        <w:rPr>
          <w:rFonts w:eastAsia="맑은 고딕"/>
          <w:sz w:val="22"/>
          <w:szCs w:val="22"/>
          <w:lang w:val="en-CA"/>
        </w:rPr>
      </w:pPr>
    </w:p>
    <w:tbl>
      <w:tblPr>
        <w:tblW w:w="0" w:type="auto"/>
        <w:tblLayout w:type="fixed"/>
        <w:tblLook w:val="0000" w:firstRow="0" w:lastRow="0" w:firstColumn="0" w:lastColumn="0" w:noHBand="0" w:noVBand="0"/>
      </w:tblPr>
      <w:tblGrid>
        <w:gridCol w:w="1458"/>
        <w:gridCol w:w="4050"/>
        <w:gridCol w:w="900"/>
        <w:gridCol w:w="3168"/>
      </w:tblGrid>
      <w:tr w:rsidR="0083246E" w:rsidRPr="006E7EB5" w:rsidTr="007A50A4">
        <w:tc>
          <w:tcPr>
            <w:tcW w:w="1458" w:type="dxa"/>
          </w:tcPr>
          <w:p w:rsidR="0083246E" w:rsidRPr="006E7EB5" w:rsidRDefault="0083246E" w:rsidP="007A50A4">
            <w:pPr>
              <w:spacing w:before="60" w:after="60"/>
              <w:rPr>
                <w:rFonts w:eastAsia="맑은 고딕"/>
                <w:i/>
                <w:sz w:val="22"/>
                <w:lang w:val="en-CA"/>
              </w:rPr>
            </w:pPr>
            <w:r w:rsidRPr="006E7EB5">
              <w:rPr>
                <w:rFonts w:eastAsia="맑은 고딕"/>
                <w:i/>
                <w:sz w:val="22"/>
                <w:szCs w:val="22"/>
                <w:lang w:val="en-CA"/>
              </w:rPr>
              <w:t>Title:</w:t>
            </w:r>
          </w:p>
        </w:tc>
        <w:tc>
          <w:tcPr>
            <w:tcW w:w="8118" w:type="dxa"/>
            <w:gridSpan w:val="3"/>
          </w:tcPr>
          <w:p w:rsidR="0083246E" w:rsidRPr="006E7EB5" w:rsidRDefault="0083246E" w:rsidP="007A50A4">
            <w:pPr>
              <w:spacing w:before="60" w:after="60"/>
              <w:rPr>
                <w:rFonts w:eastAsia="맑은 고딕"/>
                <w:b/>
                <w:sz w:val="22"/>
                <w:lang w:val="en-CA" w:eastAsia="ko-KR"/>
              </w:rPr>
            </w:pPr>
            <w:r>
              <w:rPr>
                <w:rFonts w:eastAsia="맑은 고딕" w:hint="eastAsia"/>
                <w:b/>
                <w:sz w:val="22"/>
                <w:szCs w:val="22"/>
                <w:lang w:val="en-CA" w:eastAsia="ko-KR"/>
              </w:rPr>
              <w:t>Proposed text for JCT3V-Dxxxx</w:t>
            </w:r>
          </w:p>
        </w:tc>
      </w:tr>
      <w:tr w:rsidR="0083246E" w:rsidRPr="006E7EB5" w:rsidTr="007A50A4">
        <w:tc>
          <w:tcPr>
            <w:tcW w:w="1458" w:type="dxa"/>
          </w:tcPr>
          <w:p w:rsidR="0083246E" w:rsidRPr="006E7EB5" w:rsidRDefault="0083246E" w:rsidP="007A50A4">
            <w:pPr>
              <w:spacing w:before="60" w:after="60"/>
              <w:rPr>
                <w:rFonts w:eastAsia="맑은 고딕"/>
                <w:i/>
                <w:sz w:val="22"/>
                <w:lang w:val="en-CA"/>
              </w:rPr>
            </w:pPr>
            <w:r w:rsidRPr="006E7EB5">
              <w:rPr>
                <w:rFonts w:eastAsia="맑은 고딕"/>
                <w:i/>
                <w:sz w:val="22"/>
                <w:szCs w:val="22"/>
                <w:lang w:val="en-CA"/>
              </w:rPr>
              <w:t>Status:</w:t>
            </w:r>
          </w:p>
        </w:tc>
        <w:tc>
          <w:tcPr>
            <w:tcW w:w="8118" w:type="dxa"/>
            <w:gridSpan w:val="3"/>
          </w:tcPr>
          <w:p w:rsidR="0083246E" w:rsidRPr="006E7EB5" w:rsidRDefault="0083246E" w:rsidP="007A50A4">
            <w:pPr>
              <w:spacing w:before="60" w:after="60"/>
              <w:rPr>
                <w:rFonts w:eastAsia="맑은 고딕"/>
                <w:sz w:val="22"/>
                <w:lang w:val="en-CA"/>
              </w:rPr>
            </w:pPr>
            <w:r w:rsidRPr="006E7EB5">
              <w:rPr>
                <w:rFonts w:eastAsia="맑은 고딕"/>
                <w:sz w:val="22"/>
                <w:szCs w:val="22"/>
                <w:lang w:val="en-CA" w:eastAsia="ko-KR"/>
              </w:rPr>
              <w:t>Input document</w:t>
            </w:r>
          </w:p>
        </w:tc>
      </w:tr>
      <w:tr w:rsidR="0083246E" w:rsidRPr="006E7EB5" w:rsidTr="007A50A4">
        <w:tc>
          <w:tcPr>
            <w:tcW w:w="1458" w:type="dxa"/>
          </w:tcPr>
          <w:p w:rsidR="0083246E" w:rsidRPr="006E7EB5" w:rsidRDefault="0083246E" w:rsidP="007A50A4">
            <w:pPr>
              <w:spacing w:before="60" w:after="60"/>
              <w:rPr>
                <w:rFonts w:eastAsia="맑은 고딕"/>
                <w:i/>
                <w:sz w:val="22"/>
                <w:lang w:val="en-CA"/>
              </w:rPr>
            </w:pPr>
            <w:r w:rsidRPr="006E7EB5">
              <w:rPr>
                <w:rFonts w:eastAsia="맑은 고딕"/>
                <w:i/>
                <w:sz w:val="22"/>
                <w:szCs w:val="22"/>
                <w:lang w:val="en-CA"/>
              </w:rPr>
              <w:t>Purpose:</w:t>
            </w:r>
          </w:p>
        </w:tc>
        <w:tc>
          <w:tcPr>
            <w:tcW w:w="8118" w:type="dxa"/>
            <w:gridSpan w:val="3"/>
          </w:tcPr>
          <w:p w:rsidR="0083246E" w:rsidRPr="006E7EB5" w:rsidRDefault="0083246E" w:rsidP="007A50A4">
            <w:pPr>
              <w:spacing w:before="60" w:after="60"/>
              <w:rPr>
                <w:rFonts w:eastAsia="맑은 고딕"/>
                <w:sz w:val="22"/>
                <w:lang w:val="en-CA"/>
              </w:rPr>
            </w:pPr>
            <w:r w:rsidRPr="006E7EB5">
              <w:rPr>
                <w:rFonts w:eastAsia="맑은 고딕"/>
                <w:sz w:val="22"/>
                <w:szCs w:val="22"/>
                <w:lang w:val="en-CA"/>
              </w:rPr>
              <w:t>Proposal</w:t>
            </w:r>
          </w:p>
        </w:tc>
      </w:tr>
      <w:tr w:rsidR="0083246E" w:rsidRPr="006E7EB5" w:rsidTr="007A50A4">
        <w:tc>
          <w:tcPr>
            <w:tcW w:w="1458" w:type="dxa"/>
          </w:tcPr>
          <w:p w:rsidR="0083246E" w:rsidRPr="006E7EB5" w:rsidRDefault="0083246E" w:rsidP="007A50A4">
            <w:pPr>
              <w:spacing w:before="60" w:after="60"/>
              <w:rPr>
                <w:rFonts w:eastAsia="맑은 고딕"/>
                <w:i/>
                <w:sz w:val="22"/>
                <w:lang w:val="en-CA"/>
              </w:rPr>
            </w:pPr>
            <w:r w:rsidRPr="006E7EB5">
              <w:rPr>
                <w:rFonts w:eastAsia="맑은 고딕"/>
                <w:i/>
                <w:sz w:val="22"/>
                <w:szCs w:val="22"/>
                <w:lang w:val="en-CA"/>
              </w:rPr>
              <w:t>Author(s) or</w:t>
            </w:r>
            <w:r w:rsidRPr="006E7EB5">
              <w:rPr>
                <w:rFonts w:eastAsia="맑은 고딕"/>
                <w:i/>
                <w:sz w:val="22"/>
                <w:szCs w:val="22"/>
                <w:lang w:val="en-CA"/>
              </w:rPr>
              <w:br/>
              <w:t>Contact(s):</w:t>
            </w:r>
          </w:p>
        </w:tc>
        <w:tc>
          <w:tcPr>
            <w:tcW w:w="4050" w:type="dxa"/>
          </w:tcPr>
          <w:p w:rsidR="0083246E" w:rsidRPr="006E7EB5" w:rsidRDefault="0083246E" w:rsidP="007A50A4">
            <w:pPr>
              <w:spacing w:before="60" w:after="60"/>
              <w:rPr>
                <w:rFonts w:eastAsia="맑은 고딕"/>
                <w:sz w:val="22"/>
                <w:lang w:val="en-CA" w:eastAsia="ko-KR"/>
              </w:rPr>
            </w:pPr>
            <w:r w:rsidRPr="006E7EB5">
              <w:rPr>
                <w:rFonts w:eastAsia="맑은 고딕"/>
                <w:sz w:val="22"/>
                <w:szCs w:val="22"/>
                <w:lang w:val="en-CA"/>
              </w:rPr>
              <w:t>Jin Young Lee, Min Woo Park,</w:t>
            </w:r>
            <w:r w:rsidRPr="006E7EB5">
              <w:rPr>
                <w:rFonts w:eastAsia="맑은 고딕" w:hint="eastAsia"/>
                <w:sz w:val="22"/>
                <w:szCs w:val="22"/>
                <w:lang w:val="en-CA" w:eastAsia="ko-KR"/>
              </w:rPr>
              <w:t xml:space="preserve"> Chanyul Kim (Samsung Electronics Co. Ltd.)</w:t>
            </w:r>
          </w:p>
          <w:p w:rsidR="0083246E" w:rsidRPr="006E7EB5" w:rsidRDefault="0083246E" w:rsidP="007A50A4">
            <w:pPr>
              <w:spacing w:before="60" w:after="60"/>
              <w:rPr>
                <w:rFonts w:eastAsia="맑은 고딕"/>
                <w:sz w:val="22"/>
                <w:lang w:val="en-CA" w:eastAsia="ko-KR"/>
              </w:rPr>
            </w:pPr>
            <w:r w:rsidRPr="006E7EB5">
              <w:rPr>
                <w:rFonts w:eastAsia="맑은 고딕"/>
                <w:sz w:val="22"/>
                <w:szCs w:val="22"/>
                <w:lang w:val="en-CA"/>
              </w:rPr>
              <w:t xml:space="preserve">Igor </w:t>
            </w:r>
            <w:proofErr w:type="spellStart"/>
            <w:r w:rsidRPr="006E7EB5">
              <w:rPr>
                <w:rFonts w:eastAsia="맑은 고딕"/>
                <w:sz w:val="22"/>
                <w:szCs w:val="22"/>
                <w:lang w:val="en-CA"/>
              </w:rPr>
              <w:t>Kovliga</w:t>
            </w:r>
            <w:proofErr w:type="spellEnd"/>
            <w:r w:rsidRPr="006E7EB5">
              <w:rPr>
                <w:rFonts w:eastAsia="맑은 고딕" w:hint="eastAsia"/>
                <w:sz w:val="22"/>
                <w:szCs w:val="22"/>
                <w:lang w:val="en-CA" w:eastAsia="ko-KR"/>
              </w:rPr>
              <w:t xml:space="preserve">, </w:t>
            </w:r>
            <w:r w:rsidRPr="006E7EB5">
              <w:rPr>
                <w:rFonts w:eastAsia="맑은 고딕"/>
                <w:sz w:val="22"/>
                <w:szCs w:val="22"/>
                <w:lang w:val="en-CA"/>
              </w:rPr>
              <w:t xml:space="preserve">Alexey </w:t>
            </w:r>
            <w:proofErr w:type="spellStart"/>
            <w:r w:rsidRPr="006E7EB5">
              <w:rPr>
                <w:rFonts w:eastAsia="맑은 고딕"/>
                <w:sz w:val="22"/>
                <w:szCs w:val="22"/>
                <w:lang w:val="en-CA"/>
              </w:rPr>
              <w:t>Fartukov</w:t>
            </w:r>
            <w:proofErr w:type="spellEnd"/>
            <w:r w:rsidRPr="006E7EB5">
              <w:rPr>
                <w:rFonts w:eastAsia="맑은 고딕" w:hint="eastAsia"/>
                <w:sz w:val="22"/>
                <w:szCs w:val="22"/>
                <w:lang w:val="en-CA" w:eastAsia="ko-KR"/>
              </w:rPr>
              <w:t>,</w:t>
            </w:r>
            <w:r w:rsidRPr="006E7EB5">
              <w:rPr>
                <w:rFonts w:eastAsia="맑은 고딕"/>
                <w:sz w:val="22"/>
                <w:szCs w:val="22"/>
                <w:lang w:val="en-CA"/>
              </w:rPr>
              <w:t xml:space="preserve"> Mikhail </w:t>
            </w:r>
            <w:proofErr w:type="spellStart"/>
            <w:r w:rsidRPr="006E7EB5">
              <w:rPr>
                <w:rFonts w:eastAsia="맑은 고딕"/>
                <w:sz w:val="22"/>
                <w:szCs w:val="22"/>
                <w:lang w:val="en-CA"/>
              </w:rPr>
              <w:t>Mishurovskiy</w:t>
            </w:r>
            <w:proofErr w:type="spellEnd"/>
            <w:r w:rsidRPr="006E7EB5">
              <w:rPr>
                <w:rFonts w:eastAsia="맑은 고딕" w:hint="eastAsia"/>
                <w:sz w:val="22"/>
                <w:szCs w:val="22"/>
                <w:lang w:val="en-CA" w:eastAsia="ko-KR"/>
              </w:rPr>
              <w:t xml:space="preserve"> (</w:t>
            </w:r>
            <w:r w:rsidR="008D3FD3" w:rsidRPr="00936BB9">
              <w:rPr>
                <w:szCs w:val="22"/>
                <w:lang w:eastAsia="ko-KR"/>
              </w:rPr>
              <w:t>Samsung R&amp;D Institute Russia</w:t>
            </w:r>
            <w:r w:rsidRPr="006E7EB5">
              <w:rPr>
                <w:rFonts w:eastAsia="맑은 고딕"/>
                <w:sz w:val="22"/>
                <w:szCs w:val="22"/>
                <w:lang w:val="en-CA"/>
              </w:rPr>
              <w:t>)</w:t>
            </w:r>
          </w:p>
        </w:tc>
        <w:tc>
          <w:tcPr>
            <w:tcW w:w="900" w:type="dxa"/>
          </w:tcPr>
          <w:p w:rsidR="0083246E" w:rsidRPr="006E7EB5" w:rsidRDefault="0083246E" w:rsidP="007A50A4">
            <w:pPr>
              <w:spacing w:before="60" w:after="60"/>
              <w:rPr>
                <w:rFonts w:eastAsia="맑은 고딕"/>
                <w:sz w:val="22"/>
                <w:lang w:val="en-CA"/>
              </w:rPr>
            </w:pPr>
            <w:r w:rsidRPr="006E7EB5">
              <w:rPr>
                <w:rFonts w:eastAsia="맑은 고딕"/>
                <w:sz w:val="22"/>
                <w:szCs w:val="22"/>
                <w:lang w:val="en-CA"/>
              </w:rPr>
              <w:br/>
              <w:t>Tel:</w:t>
            </w:r>
            <w:r w:rsidRPr="006E7EB5">
              <w:rPr>
                <w:rFonts w:eastAsia="맑은 고딕"/>
                <w:sz w:val="22"/>
                <w:szCs w:val="22"/>
                <w:lang w:val="en-CA"/>
              </w:rPr>
              <w:br/>
              <w:t>Email:</w:t>
            </w:r>
          </w:p>
        </w:tc>
        <w:tc>
          <w:tcPr>
            <w:tcW w:w="3168" w:type="dxa"/>
          </w:tcPr>
          <w:p w:rsidR="0083246E" w:rsidRPr="006E7EB5" w:rsidRDefault="0083246E" w:rsidP="007A50A4">
            <w:pPr>
              <w:spacing w:before="60" w:after="60"/>
              <w:rPr>
                <w:rFonts w:eastAsia="맑은 고딕"/>
                <w:sz w:val="22"/>
                <w:lang w:val="en-CA"/>
              </w:rPr>
            </w:pPr>
            <w:r w:rsidRPr="006E7EB5">
              <w:rPr>
                <w:rFonts w:eastAsia="맑은 고딕"/>
                <w:sz w:val="22"/>
                <w:szCs w:val="22"/>
                <w:lang w:val="en-CA"/>
              </w:rPr>
              <w:br/>
            </w:r>
            <w:hyperlink r:id="rId10" w:history="1">
              <w:r w:rsidRPr="0083246E">
                <w:rPr>
                  <w:rFonts w:eastAsia="맑은 고딕"/>
                  <w:color w:val="0000FF"/>
                  <w:sz w:val="22"/>
                  <w:szCs w:val="22"/>
                  <w:u w:val="single"/>
                  <w:lang w:val="en-CA" w:eastAsia="ko-KR"/>
                </w:rPr>
                <w:t>jinyoung79.lee@samsung.com</w:t>
              </w:r>
            </w:hyperlink>
            <w:r w:rsidRPr="006E7EB5">
              <w:rPr>
                <w:rFonts w:eastAsia="맑은 고딕"/>
                <w:sz w:val="22"/>
                <w:szCs w:val="22"/>
                <w:lang w:val="en-CA"/>
              </w:rPr>
              <w:br/>
            </w:r>
            <w:hyperlink r:id="rId11" w:history="1">
              <w:r w:rsidRPr="0083246E">
                <w:rPr>
                  <w:rFonts w:eastAsia="맑은 고딕"/>
                  <w:color w:val="0000FF"/>
                  <w:sz w:val="22"/>
                  <w:szCs w:val="22"/>
                  <w:u w:val="single"/>
                  <w:lang w:val="en-CA"/>
                </w:rPr>
                <w:t>i.kovliga@samsung.com</w:t>
              </w:r>
            </w:hyperlink>
          </w:p>
          <w:p w:rsidR="0083246E" w:rsidRPr="006E7EB5" w:rsidRDefault="0083246E" w:rsidP="007A50A4">
            <w:pPr>
              <w:spacing w:before="60" w:after="60"/>
              <w:rPr>
                <w:rFonts w:eastAsia="맑은 고딕"/>
                <w:sz w:val="22"/>
                <w:lang w:val="en-CA"/>
              </w:rPr>
            </w:pPr>
          </w:p>
        </w:tc>
      </w:tr>
      <w:tr w:rsidR="0083246E" w:rsidRPr="006E7EB5" w:rsidTr="007A50A4">
        <w:tc>
          <w:tcPr>
            <w:tcW w:w="1458" w:type="dxa"/>
          </w:tcPr>
          <w:p w:rsidR="0083246E" w:rsidRPr="006E7EB5" w:rsidRDefault="0083246E" w:rsidP="007A50A4">
            <w:pPr>
              <w:spacing w:before="60" w:after="60"/>
              <w:rPr>
                <w:rFonts w:eastAsia="맑은 고딕"/>
                <w:i/>
                <w:sz w:val="22"/>
                <w:lang w:val="en-CA"/>
              </w:rPr>
            </w:pPr>
            <w:r w:rsidRPr="006E7EB5">
              <w:rPr>
                <w:rFonts w:eastAsia="맑은 고딕"/>
                <w:i/>
                <w:sz w:val="22"/>
                <w:szCs w:val="22"/>
                <w:lang w:val="en-CA"/>
              </w:rPr>
              <w:t>Source:</w:t>
            </w:r>
          </w:p>
        </w:tc>
        <w:tc>
          <w:tcPr>
            <w:tcW w:w="8118" w:type="dxa"/>
            <w:gridSpan w:val="3"/>
          </w:tcPr>
          <w:p w:rsidR="0083246E" w:rsidRPr="006E7EB5" w:rsidRDefault="0083246E" w:rsidP="007A50A4">
            <w:pPr>
              <w:spacing w:before="60" w:after="60"/>
              <w:rPr>
                <w:rFonts w:eastAsia="맑은 고딕"/>
                <w:sz w:val="22"/>
                <w:lang w:val="en-CA"/>
              </w:rPr>
            </w:pPr>
            <w:r w:rsidRPr="006E7EB5">
              <w:rPr>
                <w:rFonts w:eastAsia="맑은 고딕" w:hint="eastAsia"/>
                <w:sz w:val="22"/>
                <w:szCs w:val="22"/>
                <w:lang w:val="en-CA" w:eastAsia="ko-KR"/>
              </w:rPr>
              <w:t xml:space="preserve">Samsung Electronics Co. Ltd. and </w:t>
            </w:r>
            <w:r w:rsidR="008D3FD3" w:rsidRPr="00936BB9">
              <w:rPr>
                <w:szCs w:val="22"/>
                <w:lang w:eastAsia="ko-KR"/>
              </w:rPr>
              <w:t>Samsung R&amp;D Institute Russia</w:t>
            </w:r>
          </w:p>
        </w:tc>
      </w:tr>
    </w:tbl>
    <w:p w:rsidR="0083246E" w:rsidRDefault="0083246E" w:rsidP="0083246E">
      <w:pPr>
        <w:tabs>
          <w:tab w:val="left" w:pos="1800"/>
          <w:tab w:val="right" w:pos="9360"/>
        </w:tabs>
        <w:spacing w:before="120" w:after="240"/>
        <w:jc w:val="center"/>
        <w:rPr>
          <w:rFonts w:eastAsia="맑은 고딕"/>
          <w:sz w:val="22"/>
          <w:szCs w:val="22"/>
          <w:u w:val="single"/>
          <w:lang w:val="en-CA" w:eastAsia="ko-KR"/>
        </w:rPr>
      </w:pPr>
      <w:r w:rsidRPr="006E7EB5">
        <w:rPr>
          <w:rFonts w:eastAsia="맑은 고딕"/>
          <w:sz w:val="22"/>
          <w:szCs w:val="22"/>
          <w:u w:val="single"/>
          <w:lang w:val="en-CA"/>
        </w:rPr>
        <w:t>_____________________________</w:t>
      </w:r>
    </w:p>
    <w:p w:rsidR="0083246E" w:rsidRPr="0083246E" w:rsidRDefault="0083246E" w:rsidP="0083246E">
      <w:pPr>
        <w:keepNext/>
        <w:widowControl w:val="0"/>
        <w:rPr>
          <w:rFonts w:eastAsiaTheme="minorEastAsia"/>
          <w:i/>
          <w:sz w:val="22"/>
          <w:szCs w:val="22"/>
          <w:lang w:eastAsia="ko-KR"/>
        </w:rPr>
      </w:pPr>
    </w:p>
    <w:p w:rsidR="0083246E" w:rsidRDefault="0083246E" w:rsidP="0083246E">
      <w:pPr>
        <w:keepNext/>
        <w:widowControl w:val="0"/>
        <w:rPr>
          <w:rFonts w:eastAsiaTheme="minorEastAsia"/>
          <w:i/>
          <w:sz w:val="22"/>
          <w:szCs w:val="22"/>
          <w:lang w:eastAsia="ko-KR"/>
        </w:rPr>
      </w:pPr>
      <w:r w:rsidRPr="0083246E">
        <w:rPr>
          <w:i/>
          <w:sz w:val="22"/>
          <w:szCs w:val="22"/>
        </w:rPr>
        <w:t>In 7.3.5</w:t>
      </w:r>
      <w:proofErr w:type="gramStart"/>
      <w:r w:rsidRPr="0083246E">
        <w:rPr>
          <w:i/>
          <w:sz w:val="22"/>
          <w:szCs w:val="22"/>
        </w:rPr>
        <w:t>,</w:t>
      </w:r>
      <w:r w:rsidRPr="0083246E">
        <w:rPr>
          <w:i/>
          <w:sz w:val="22"/>
          <w:szCs w:val="22"/>
          <w:lang w:eastAsia="ja-JP"/>
        </w:rPr>
        <w:t>Macroblock</w:t>
      </w:r>
      <w:proofErr w:type="gramEnd"/>
      <w:r w:rsidRPr="0083246E">
        <w:rPr>
          <w:i/>
          <w:sz w:val="22"/>
          <w:szCs w:val="22"/>
          <w:lang w:eastAsia="ja-JP"/>
        </w:rPr>
        <w:t xml:space="preserve"> layer</w:t>
      </w:r>
      <w:r w:rsidRPr="0083246E">
        <w:rPr>
          <w:rFonts w:hint="eastAsia"/>
          <w:i/>
          <w:sz w:val="22"/>
          <w:szCs w:val="22"/>
          <w:lang w:eastAsia="ja-JP"/>
        </w:rPr>
        <w:t xml:space="preserve"> syntax</w:t>
      </w:r>
      <w:r w:rsidRPr="0083246E">
        <w:rPr>
          <w:i/>
          <w:sz w:val="22"/>
          <w:szCs w:val="22"/>
        </w:rPr>
        <w:t>, replace the syntax table with:</w:t>
      </w:r>
    </w:p>
    <w:p w:rsidR="0083246E" w:rsidRPr="0083246E" w:rsidRDefault="0083246E" w:rsidP="0083246E">
      <w:pPr>
        <w:keepNext/>
        <w:widowControl w:val="0"/>
        <w:rPr>
          <w:rFonts w:eastAsiaTheme="minorEastAsia"/>
          <w:i/>
          <w:sz w:val="22"/>
          <w:szCs w:val="22"/>
          <w:lang w:eastAsia="ko-KR"/>
        </w:rPr>
      </w:pPr>
    </w:p>
    <w:tbl>
      <w:tblPr>
        <w:tblW w:w="8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3"/>
        <w:gridCol w:w="613"/>
        <w:gridCol w:w="1261"/>
      </w:tblGrid>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rFonts w:eastAsia="Times New Roman"/>
                <w:sz w:val="22"/>
                <w:lang w:val="en-GB"/>
              </w:rPr>
            </w:pPr>
            <w:proofErr w:type="spellStart"/>
            <w:r w:rsidRPr="0083246E">
              <w:rPr>
                <w:rFonts w:eastAsia="Times New Roman"/>
                <w:sz w:val="22"/>
                <w:szCs w:val="22"/>
                <w:lang w:val="en-GB"/>
              </w:rPr>
              <w:t>macroblock_layer</w:t>
            </w:r>
            <w:proofErr w:type="spellEnd"/>
            <w:r w:rsidRPr="0083246E">
              <w:rPr>
                <w:rFonts w:eastAsia="Times New Roman"/>
                <w:sz w:val="22"/>
                <w:szCs w:val="22"/>
                <w:lang w:val="en-GB"/>
              </w:rPr>
              <w:t>( ) {</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b/>
                <w:bCs/>
                <w:sz w:val="22"/>
                <w:lang w:val="en-GB"/>
              </w:rPr>
            </w:pPr>
            <w:r w:rsidRPr="0083246E">
              <w:rPr>
                <w:rFonts w:eastAsia="Times New Roman"/>
                <w:b/>
                <w:bCs/>
                <w:sz w:val="22"/>
                <w:szCs w:val="22"/>
                <w:lang w:val="en-GB"/>
              </w:rPr>
              <w:t>C</w:t>
            </w: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b/>
                <w:bCs/>
                <w:sz w:val="22"/>
                <w:lang w:val="en-GB"/>
              </w:rPr>
            </w:pPr>
            <w:r w:rsidRPr="0083246E">
              <w:rPr>
                <w:rFonts w:eastAsia="Times New Roman"/>
                <w:b/>
                <w:bCs/>
                <w:sz w:val="22"/>
                <w:szCs w:val="22"/>
                <w:lang w:val="en-GB"/>
              </w:rPr>
              <w:t>Descriptor</w:t>
            </w: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rFonts w:eastAsia="Times New Roman"/>
                <w:sz w:val="22"/>
                <w:lang w:val="en-GB"/>
              </w:rPr>
            </w:pPr>
            <w:r w:rsidRPr="0083246E">
              <w:rPr>
                <w:rFonts w:eastAsia="Times New Roman"/>
                <w:sz w:val="22"/>
                <w:szCs w:val="22"/>
                <w:lang w:val="en-GB"/>
              </w:rPr>
              <w:tab/>
              <w:t xml:space="preserve">if </w:t>
            </w:r>
            <w:r w:rsidRPr="0083246E">
              <w:rPr>
                <w:sz w:val="22"/>
                <w:szCs w:val="22"/>
                <w:lang w:val="en-GB"/>
              </w:rPr>
              <w:t xml:space="preserve">( </w:t>
            </w:r>
            <w:proofErr w:type="spellStart"/>
            <w:r w:rsidRPr="0083246E">
              <w:rPr>
                <w:sz w:val="22"/>
                <w:szCs w:val="22"/>
                <w:lang w:val="en-GB"/>
              </w:rPr>
              <w:t>IvmpEnabledFlag</w:t>
            </w:r>
            <w:proofErr w:type="spellEnd"/>
            <w:r w:rsidRPr="0083246E">
              <w:rPr>
                <w:sz w:val="22"/>
                <w:szCs w:val="22"/>
                <w:lang w:val="en-GB"/>
              </w:rPr>
              <w:t xml:space="preserve"> )</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b/>
                <w:bCs/>
                <w:sz w:val="22"/>
                <w:lang w:val="en-GB"/>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b/>
                <w:bCs/>
                <w:sz w:val="22"/>
                <w:lang w:val="en-GB"/>
              </w:rPr>
            </w:pP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rFonts w:eastAsia="Times New Roman"/>
                <w:sz w:val="22"/>
                <w:lang w:val="en-GB"/>
              </w:rPr>
            </w:pPr>
            <w:r w:rsidRPr="0083246E">
              <w:rPr>
                <w:sz w:val="22"/>
                <w:szCs w:val="22"/>
                <w:lang w:val="en-GB"/>
              </w:rPr>
              <w:tab/>
            </w:r>
            <w:r w:rsidRPr="0083246E">
              <w:rPr>
                <w:sz w:val="22"/>
                <w:szCs w:val="22"/>
                <w:lang w:val="en-GB"/>
              </w:rPr>
              <w:tab/>
            </w:r>
            <w:proofErr w:type="spellStart"/>
            <w:r w:rsidRPr="0083246E">
              <w:rPr>
                <w:b/>
                <w:sz w:val="22"/>
                <w:szCs w:val="22"/>
                <w:lang w:val="en-GB"/>
              </w:rPr>
              <w:t>mb_ivmp_flag</w:t>
            </w:r>
            <w:proofErr w:type="spellEnd"/>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b/>
                <w:bCs/>
                <w:sz w:val="22"/>
                <w:lang w:val="en-GB"/>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b/>
                <w:bCs/>
                <w:sz w:val="22"/>
                <w:lang w:val="en-GB"/>
              </w:rPr>
            </w:pPr>
            <w:r w:rsidRPr="0083246E">
              <w:rPr>
                <w:sz w:val="22"/>
                <w:szCs w:val="22"/>
                <w:lang w:val="en-GB"/>
              </w:rPr>
              <w:t xml:space="preserve">u(1) | </w:t>
            </w:r>
            <w:proofErr w:type="spellStart"/>
            <w:r w:rsidRPr="0083246E">
              <w:rPr>
                <w:sz w:val="22"/>
                <w:szCs w:val="22"/>
                <w:lang w:val="en-GB"/>
              </w:rPr>
              <w:t>ae</w:t>
            </w:r>
            <w:proofErr w:type="spellEnd"/>
            <w:r w:rsidRPr="0083246E">
              <w:rPr>
                <w:sz w:val="22"/>
                <w:szCs w:val="22"/>
                <w:lang w:val="en-GB"/>
              </w:rPr>
              <w:t>(v)</w:t>
            </w: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rFonts w:eastAsia="Times New Roman"/>
                <w:sz w:val="22"/>
                <w:lang w:val="en-GB"/>
              </w:rPr>
            </w:pPr>
            <w:r w:rsidRPr="0083246E">
              <w:rPr>
                <w:sz w:val="22"/>
                <w:szCs w:val="22"/>
                <w:lang w:val="en-GB"/>
              </w:rPr>
              <w:tab/>
              <w:t>if (!</w:t>
            </w:r>
            <w:proofErr w:type="spellStart"/>
            <w:r w:rsidRPr="0083246E">
              <w:rPr>
                <w:sz w:val="22"/>
                <w:szCs w:val="22"/>
                <w:lang w:val="en-GB"/>
              </w:rPr>
              <w:t>mb_ivmp_flag</w:t>
            </w:r>
            <w:proofErr w:type="spellEnd"/>
            <w:r w:rsidRPr="0083246E">
              <w:rPr>
                <w:sz w:val="22"/>
                <w:szCs w:val="22"/>
                <w:lang w:val="en-GB"/>
              </w:rPr>
              <w:t>) {</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b/>
                <w:bCs/>
                <w:sz w:val="22"/>
                <w:lang w:val="en-GB"/>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b/>
                <w:bCs/>
                <w:sz w:val="22"/>
                <w:lang w:val="en-GB"/>
              </w:rPr>
            </w:pP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sz w:val="22"/>
                <w:lang w:val="en-GB"/>
              </w:rPr>
            </w:pPr>
            <w:r w:rsidRPr="0083246E">
              <w:rPr>
                <w:rFonts w:eastAsia="맑은 고딕"/>
                <w:sz w:val="22"/>
                <w:szCs w:val="22"/>
                <w:lang w:val="en-GB" w:eastAsia="ko-KR"/>
              </w:rPr>
              <w:tab/>
            </w:r>
            <w:r w:rsidRPr="0083246E">
              <w:rPr>
                <w:rFonts w:eastAsia="맑은 고딕"/>
                <w:sz w:val="22"/>
                <w:szCs w:val="22"/>
                <w:lang w:val="en-GB" w:eastAsia="ko-KR"/>
              </w:rPr>
              <w:tab/>
            </w:r>
            <w:r w:rsidRPr="0083246E">
              <w:rPr>
                <w:rFonts w:eastAsia="맑은 고딕" w:hint="eastAsia"/>
                <w:sz w:val="22"/>
                <w:szCs w:val="22"/>
                <w:lang w:val="en-GB" w:eastAsia="ko-KR"/>
              </w:rPr>
              <w:t>if(</w:t>
            </w:r>
            <w:r w:rsidRPr="0083246E">
              <w:rPr>
                <w:rFonts w:eastAsia="맑은 고딕"/>
                <w:sz w:val="22"/>
                <w:szCs w:val="22"/>
                <w:lang w:val="en-GB" w:eastAsia="ko-KR"/>
              </w:rPr>
              <w:t xml:space="preserve"> </w:t>
            </w:r>
            <w:proofErr w:type="spellStart"/>
            <w:r w:rsidRPr="0083246E">
              <w:rPr>
                <w:rFonts w:eastAsia="맑은 고딕" w:hint="eastAsia"/>
                <w:sz w:val="22"/>
                <w:szCs w:val="22"/>
                <w:lang w:val="en-GB" w:eastAsia="ko-KR"/>
              </w:rPr>
              <w:t>DepthFlag</w:t>
            </w:r>
            <w:proofErr w:type="spellEnd"/>
            <w:r w:rsidRPr="0083246E">
              <w:rPr>
                <w:rFonts w:eastAsia="맑은 고딕" w:hint="eastAsia"/>
                <w:sz w:val="22"/>
                <w:szCs w:val="22"/>
                <w:lang w:val="en-GB" w:eastAsia="ko-KR"/>
              </w:rPr>
              <w:t xml:space="preserve"> </w:t>
            </w:r>
            <w:r w:rsidRPr="0083246E">
              <w:rPr>
                <w:rFonts w:eastAsia="맑은 고딕"/>
                <w:sz w:val="22"/>
                <w:szCs w:val="22"/>
                <w:lang w:val="en-GB" w:eastAsia="ko-KR"/>
              </w:rPr>
              <w:t xml:space="preserve"> </w:t>
            </w:r>
            <w:r w:rsidRPr="0083246E">
              <w:rPr>
                <w:rFonts w:eastAsia="맑은 고딕" w:hint="eastAsia"/>
                <w:sz w:val="22"/>
                <w:szCs w:val="22"/>
                <w:lang w:val="en-GB" w:eastAsia="ko-KR"/>
              </w:rPr>
              <w:t xml:space="preserve">&amp;&amp; </w:t>
            </w:r>
            <w:r w:rsidRPr="0083246E">
              <w:rPr>
                <w:rFonts w:eastAsia="맑은 고딕"/>
                <w:sz w:val="22"/>
                <w:szCs w:val="22"/>
                <w:lang w:val="en-GB" w:eastAsia="ko-KR"/>
              </w:rPr>
              <w:t xml:space="preserve"> </w:t>
            </w:r>
            <w:proofErr w:type="spellStart"/>
            <w:r w:rsidRPr="0083246E">
              <w:rPr>
                <w:rFonts w:eastAsia="맑은 고딕" w:hint="eastAsia"/>
                <w:sz w:val="22"/>
                <w:szCs w:val="22"/>
                <w:lang w:val="en-GB" w:eastAsia="ko-KR"/>
              </w:rPr>
              <w:t>disp_flag</w:t>
            </w:r>
            <w:proofErr w:type="spellEnd"/>
            <w:r w:rsidRPr="0083246E">
              <w:rPr>
                <w:rFonts w:eastAsia="맑은 고딕"/>
                <w:sz w:val="22"/>
                <w:szCs w:val="22"/>
                <w:lang w:val="en-GB" w:eastAsia="ko-KR"/>
              </w:rPr>
              <w:t xml:space="preserve"> </w:t>
            </w:r>
            <w:r w:rsidRPr="0083246E">
              <w:rPr>
                <w:rFonts w:eastAsia="맑은 고딕" w:hint="eastAsia"/>
                <w:sz w:val="22"/>
                <w:szCs w:val="22"/>
                <w:lang w:val="en-GB" w:eastAsia="ko-KR"/>
              </w:rPr>
              <w:t>)</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b/>
                <w:bCs/>
                <w:sz w:val="22"/>
                <w:lang w:val="en-GB"/>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b/>
                <w:bCs/>
                <w:sz w:val="22"/>
                <w:lang w:val="en-GB"/>
              </w:rPr>
            </w:pP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b/>
                <w:sz w:val="22"/>
                <w:lang w:val="en-GB"/>
              </w:rPr>
            </w:pPr>
            <w:r w:rsidRPr="0083246E">
              <w:rPr>
                <w:rFonts w:eastAsia="맑은 고딕"/>
                <w:sz w:val="22"/>
                <w:szCs w:val="22"/>
                <w:lang w:val="en-GB" w:eastAsia="ko-KR"/>
              </w:rPr>
              <w:tab/>
            </w:r>
            <w:r w:rsidRPr="0083246E">
              <w:rPr>
                <w:rFonts w:eastAsia="맑은 고딕"/>
                <w:sz w:val="22"/>
                <w:szCs w:val="22"/>
                <w:lang w:val="en-GB" w:eastAsia="ko-KR"/>
              </w:rPr>
              <w:tab/>
            </w:r>
            <w:r w:rsidRPr="0083246E">
              <w:rPr>
                <w:rFonts w:eastAsia="맑은 고딕"/>
                <w:sz w:val="22"/>
                <w:szCs w:val="22"/>
                <w:lang w:val="en-GB" w:eastAsia="ko-KR"/>
              </w:rPr>
              <w:tab/>
            </w:r>
            <w:proofErr w:type="spellStart"/>
            <w:r w:rsidRPr="0083246E">
              <w:rPr>
                <w:rFonts w:eastAsia="맑은 고딕" w:hint="eastAsia"/>
                <w:b/>
                <w:sz w:val="22"/>
                <w:szCs w:val="22"/>
                <w:lang w:val="en-GB" w:eastAsia="ko-KR"/>
              </w:rPr>
              <w:t>mb_disp_flag</w:t>
            </w:r>
            <w:proofErr w:type="spellEnd"/>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b/>
                <w:bCs/>
                <w:sz w:val="22"/>
                <w:lang w:val="en-GB"/>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b/>
                <w:bCs/>
                <w:sz w:val="22"/>
                <w:lang w:val="en-GB"/>
              </w:rPr>
            </w:pPr>
            <w:r w:rsidRPr="0083246E">
              <w:rPr>
                <w:sz w:val="22"/>
                <w:szCs w:val="22"/>
                <w:lang w:val="en-GB"/>
              </w:rPr>
              <w:t xml:space="preserve">u(1) | </w:t>
            </w:r>
            <w:proofErr w:type="spellStart"/>
            <w:r w:rsidRPr="0083246E">
              <w:rPr>
                <w:sz w:val="22"/>
                <w:szCs w:val="22"/>
                <w:lang w:val="en-GB"/>
              </w:rPr>
              <w:t>ae</w:t>
            </w:r>
            <w:proofErr w:type="spellEnd"/>
            <w:r w:rsidRPr="0083246E">
              <w:rPr>
                <w:sz w:val="22"/>
                <w:szCs w:val="22"/>
                <w:lang w:val="en-GB"/>
              </w:rPr>
              <w:t>(v)</w:t>
            </w: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sz w:val="22"/>
                <w:lang w:val="en-GB"/>
              </w:rPr>
            </w:pPr>
            <w:r w:rsidRPr="0083246E">
              <w:rPr>
                <w:rFonts w:eastAsia="맑은 고딕"/>
                <w:sz w:val="22"/>
                <w:szCs w:val="22"/>
                <w:lang w:val="en-GB" w:eastAsia="ko-KR"/>
              </w:rPr>
              <w:tab/>
            </w:r>
            <w:r w:rsidRPr="0083246E">
              <w:rPr>
                <w:rFonts w:eastAsia="맑은 고딕"/>
                <w:sz w:val="22"/>
                <w:szCs w:val="22"/>
                <w:lang w:val="en-GB" w:eastAsia="ko-KR"/>
              </w:rPr>
              <w:tab/>
            </w:r>
            <w:r w:rsidRPr="0083246E">
              <w:rPr>
                <w:rFonts w:eastAsia="맑은 고딕" w:hint="eastAsia"/>
                <w:sz w:val="22"/>
                <w:szCs w:val="22"/>
                <w:lang w:val="en-GB" w:eastAsia="ko-KR"/>
              </w:rPr>
              <w:t>if(!</w:t>
            </w:r>
            <w:proofErr w:type="spellStart"/>
            <w:r w:rsidRPr="0083246E">
              <w:rPr>
                <w:rFonts w:eastAsia="맑은 고딕" w:hint="eastAsia"/>
                <w:sz w:val="22"/>
                <w:szCs w:val="22"/>
                <w:lang w:val="en-GB" w:eastAsia="ko-KR"/>
              </w:rPr>
              <w:t>mb_disp_flag</w:t>
            </w:r>
            <w:proofErr w:type="spellEnd"/>
            <w:r w:rsidRPr="0083246E">
              <w:rPr>
                <w:rFonts w:eastAsia="맑은 고딕" w:hint="eastAsia"/>
                <w:sz w:val="22"/>
                <w:szCs w:val="22"/>
                <w:lang w:val="en-GB" w:eastAsia="ko-KR"/>
              </w:rPr>
              <w:t>){</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b/>
                <w:bCs/>
                <w:sz w:val="22"/>
                <w:lang w:val="en-GB"/>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b/>
                <w:bCs/>
                <w:sz w:val="22"/>
                <w:lang w:val="en-GB"/>
              </w:rPr>
            </w:pP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rFonts w:eastAsia="Times New Roman"/>
                <w:b/>
                <w:bCs/>
                <w:sz w:val="22"/>
                <w:lang w:val="en-GB"/>
              </w:rPr>
            </w:pPr>
            <w:r w:rsidRPr="0083246E">
              <w:rPr>
                <w:rFonts w:eastAsia="Times New Roman"/>
                <w:sz w:val="22"/>
                <w:szCs w:val="22"/>
                <w:lang w:val="en-GB"/>
              </w:rPr>
              <w:tab/>
            </w:r>
            <w:r w:rsidRPr="0083246E">
              <w:rPr>
                <w:rFonts w:eastAsia="Times New Roman"/>
                <w:sz w:val="22"/>
                <w:szCs w:val="22"/>
                <w:lang w:val="en-GB"/>
              </w:rPr>
              <w:tab/>
            </w:r>
            <w:r w:rsidRPr="0083246E">
              <w:rPr>
                <w:rFonts w:eastAsia="Times New Roman"/>
                <w:sz w:val="22"/>
                <w:szCs w:val="22"/>
                <w:lang w:val="en-GB"/>
              </w:rPr>
              <w:tab/>
            </w:r>
            <w:proofErr w:type="spellStart"/>
            <w:r w:rsidRPr="0083246E">
              <w:rPr>
                <w:rFonts w:eastAsia="Times New Roman"/>
                <w:b/>
                <w:bCs/>
                <w:sz w:val="22"/>
                <w:szCs w:val="22"/>
                <w:lang w:val="en-GB"/>
              </w:rPr>
              <w:t>mb_type</w:t>
            </w:r>
            <w:proofErr w:type="spellEnd"/>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sz w:val="22"/>
                <w:lang w:val="en-GB"/>
              </w:rPr>
            </w:pPr>
            <w:r w:rsidRPr="0083246E">
              <w:rPr>
                <w:rFonts w:eastAsia="Times New Roman"/>
                <w:sz w:val="22"/>
                <w:szCs w:val="22"/>
                <w:lang w:val="en-GB"/>
              </w:rPr>
              <w:t>2</w:t>
            </w: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sz w:val="22"/>
                <w:lang w:val="en-GB"/>
              </w:rPr>
            </w:pPr>
            <w:proofErr w:type="spellStart"/>
            <w:r w:rsidRPr="0083246E">
              <w:rPr>
                <w:rFonts w:eastAsia="Times New Roman"/>
                <w:sz w:val="22"/>
                <w:szCs w:val="22"/>
                <w:lang w:val="en-GB"/>
              </w:rPr>
              <w:t>ue</w:t>
            </w:r>
            <w:proofErr w:type="spellEnd"/>
            <w:r w:rsidRPr="0083246E">
              <w:rPr>
                <w:rFonts w:eastAsia="Times New Roman"/>
                <w:sz w:val="22"/>
                <w:szCs w:val="22"/>
                <w:lang w:val="en-GB"/>
              </w:rPr>
              <w:t xml:space="preserve">(v) | </w:t>
            </w:r>
            <w:proofErr w:type="spellStart"/>
            <w:r w:rsidRPr="0083246E">
              <w:rPr>
                <w:rFonts w:eastAsia="Times New Roman"/>
                <w:sz w:val="22"/>
                <w:szCs w:val="22"/>
                <w:lang w:val="en-GB"/>
              </w:rPr>
              <w:t>ae</w:t>
            </w:r>
            <w:proofErr w:type="spellEnd"/>
            <w:r w:rsidRPr="0083246E">
              <w:rPr>
                <w:rFonts w:eastAsia="Times New Roman"/>
                <w:sz w:val="22"/>
                <w:szCs w:val="22"/>
                <w:lang w:val="en-GB"/>
              </w:rPr>
              <w:t>(v)</w:t>
            </w: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rFonts w:eastAsia="Times New Roman"/>
                <w:sz w:val="22"/>
                <w:lang w:val="en-GB"/>
              </w:rPr>
            </w:pPr>
            <w:r w:rsidRPr="0083246E">
              <w:rPr>
                <w:rFonts w:eastAsia="Times New Roman"/>
                <w:sz w:val="22"/>
                <w:szCs w:val="22"/>
                <w:lang w:val="en-GB"/>
              </w:rPr>
              <w:tab/>
            </w:r>
            <w:r w:rsidRPr="0083246E">
              <w:rPr>
                <w:rFonts w:eastAsia="Times New Roman"/>
                <w:sz w:val="22"/>
                <w:szCs w:val="22"/>
                <w:lang w:val="en-GB"/>
              </w:rPr>
              <w:tab/>
            </w:r>
            <w:r w:rsidRPr="0083246E">
              <w:rPr>
                <w:rFonts w:eastAsia="Times New Roman"/>
                <w:sz w:val="22"/>
                <w:szCs w:val="22"/>
                <w:lang w:val="en-GB"/>
              </w:rPr>
              <w:tab/>
              <w:t xml:space="preserve">if( </w:t>
            </w:r>
            <w:proofErr w:type="spellStart"/>
            <w:r w:rsidRPr="0083246E">
              <w:rPr>
                <w:rFonts w:eastAsia="Times New Roman"/>
                <w:sz w:val="22"/>
                <w:szCs w:val="22"/>
                <w:lang w:val="en-GB"/>
              </w:rPr>
              <w:t>nal_unit_type</w:t>
            </w:r>
            <w:proofErr w:type="spellEnd"/>
            <w:r w:rsidRPr="0083246E">
              <w:rPr>
                <w:rFonts w:eastAsia="Times New Roman"/>
                <w:sz w:val="22"/>
                <w:szCs w:val="22"/>
                <w:lang w:val="en-GB"/>
              </w:rPr>
              <w:t xml:space="preserve">  = = 21  &amp;&amp;  !</w:t>
            </w:r>
            <w:proofErr w:type="spellStart"/>
            <w:r w:rsidRPr="0083246E">
              <w:rPr>
                <w:rFonts w:eastAsia="Times New Roman"/>
                <w:sz w:val="22"/>
                <w:szCs w:val="22"/>
                <w:lang w:val="en-GB"/>
              </w:rPr>
              <w:t>DepthFlag</w:t>
            </w:r>
            <w:proofErr w:type="spellEnd"/>
            <w:r w:rsidRPr="0083246E">
              <w:rPr>
                <w:rFonts w:eastAsia="Times New Roman"/>
                <w:sz w:val="22"/>
                <w:szCs w:val="22"/>
                <w:lang w:val="en-GB"/>
              </w:rPr>
              <w:t xml:space="preserve">  </w:t>
            </w:r>
            <w:r w:rsidRPr="0083246E">
              <w:rPr>
                <w:rFonts w:eastAsia="Times New Roman"/>
                <w:sz w:val="22"/>
                <w:szCs w:val="22"/>
                <w:lang w:val="en-GB"/>
              </w:rPr>
              <w:br/>
            </w:r>
            <w:r w:rsidRPr="0083246E">
              <w:rPr>
                <w:rFonts w:eastAsia="Times New Roman"/>
                <w:sz w:val="22"/>
                <w:szCs w:val="22"/>
                <w:lang w:val="en-GB"/>
              </w:rPr>
              <w:tab/>
            </w:r>
            <w:r w:rsidRPr="0083246E">
              <w:rPr>
                <w:rFonts w:eastAsia="Times New Roman"/>
                <w:sz w:val="22"/>
                <w:szCs w:val="22"/>
                <w:lang w:val="en-GB"/>
              </w:rPr>
              <w:tab/>
            </w:r>
            <w:r w:rsidRPr="0083246E">
              <w:rPr>
                <w:rFonts w:eastAsia="Times New Roman"/>
                <w:sz w:val="22"/>
                <w:szCs w:val="22"/>
                <w:lang w:val="en-GB"/>
              </w:rPr>
              <w:tab/>
            </w:r>
            <w:r w:rsidRPr="0083246E">
              <w:rPr>
                <w:rFonts w:eastAsia="Times New Roman"/>
                <w:sz w:val="22"/>
                <w:szCs w:val="22"/>
                <w:lang w:val="en-GB"/>
              </w:rPr>
              <w:tab/>
              <w:t xml:space="preserve">&amp;&amp;  </w:t>
            </w:r>
            <w:proofErr w:type="spellStart"/>
            <w:r w:rsidRPr="0083246E">
              <w:rPr>
                <w:rFonts w:eastAsia="Times New Roman"/>
                <w:sz w:val="22"/>
                <w:szCs w:val="22"/>
                <w:lang w:val="en-GB"/>
              </w:rPr>
              <w:t>slice_type</w:t>
            </w:r>
            <w:proofErr w:type="spellEnd"/>
            <w:r w:rsidRPr="0083246E">
              <w:rPr>
                <w:rFonts w:eastAsia="Times New Roman"/>
                <w:sz w:val="22"/>
                <w:szCs w:val="22"/>
                <w:lang w:val="en-GB"/>
              </w:rPr>
              <w:t xml:space="preserve">  = =  B</w:t>
            </w:r>
            <w:r w:rsidRPr="0083246E" w:rsidDel="008034BC">
              <w:rPr>
                <w:rFonts w:eastAsia="Times New Roman"/>
                <w:sz w:val="22"/>
                <w:szCs w:val="22"/>
                <w:lang w:val="en-GB"/>
              </w:rPr>
              <w:t xml:space="preserve"> </w:t>
            </w:r>
            <w:r w:rsidRPr="0083246E">
              <w:rPr>
                <w:rFonts w:eastAsia="Times New Roman"/>
                <w:sz w:val="22"/>
                <w:szCs w:val="22"/>
                <w:lang w:val="en-GB"/>
              </w:rPr>
              <w:br/>
            </w:r>
            <w:r w:rsidRPr="0083246E">
              <w:rPr>
                <w:rFonts w:eastAsia="Times New Roman"/>
                <w:sz w:val="22"/>
                <w:szCs w:val="22"/>
                <w:lang w:val="en-GB"/>
              </w:rPr>
              <w:tab/>
            </w:r>
            <w:r w:rsidRPr="0083246E">
              <w:rPr>
                <w:rFonts w:eastAsia="Times New Roman"/>
                <w:sz w:val="22"/>
                <w:szCs w:val="22"/>
                <w:lang w:val="en-GB"/>
              </w:rPr>
              <w:tab/>
            </w:r>
            <w:r w:rsidRPr="0083246E">
              <w:rPr>
                <w:rFonts w:eastAsia="Times New Roman"/>
                <w:sz w:val="22"/>
                <w:szCs w:val="22"/>
                <w:lang w:val="en-GB"/>
              </w:rPr>
              <w:tab/>
            </w:r>
            <w:r w:rsidRPr="0083246E">
              <w:rPr>
                <w:rFonts w:eastAsia="Times New Roman"/>
                <w:sz w:val="22"/>
                <w:szCs w:val="22"/>
                <w:lang w:val="en-GB"/>
              </w:rPr>
              <w:tab/>
              <w:t xml:space="preserve">&amp;&amp;  </w:t>
            </w:r>
            <w:proofErr w:type="spellStart"/>
            <w:r w:rsidRPr="0083246E">
              <w:rPr>
                <w:rFonts w:eastAsia="Times New Roman"/>
                <w:sz w:val="22"/>
                <w:szCs w:val="22"/>
                <w:lang w:val="en-GB"/>
              </w:rPr>
              <w:t>direct_spatial_mv_pred_flag</w:t>
            </w:r>
            <w:proofErr w:type="spellEnd"/>
            <w:r w:rsidRPr="0083246E">
              <w:rPr>
                <w:rFonts w:eastAsia="Times New Roman"/>
                <w:sz w:val="22"/>
                <w:szCs w:val="22"/>
                <w:lang w:val="en-GB"/>
              </w:rPr>
              <w:t xml:space="preserve">  &amp;&amp;  </w:t>
            </w:r>
            <w:proofErr w:type="spellStart"/>
            <w:r w:rsidRPr="0083246E">
              <w:rPr>
                <w:rFonts w:eastAsia="Times New Roman"/>
                <w:sz w:val="22"/>
                <w:szCs w:val="22"/>
                <w:lang w:val="en-GB"/>
              </w:rPr>
              <w:t>VspRefExist</w:t>
            </w:r>
            <w:proofErr w:type="spellEnd"/>
            <w:r w:rsidRPr="0083246E">
              <w:rPr>
                <w:rFonts w:eastAsia="Times New Roman"/>
                <w:sz w:val="22"/>
                <w:szCs w:val="22"/>
                <w:lang w:val="en-GB"/>
              </w:rPr>
              <w:br/>
            </w:r>
            <w:r w:rsidRPr="0083246E">
              <w:rPr>
                <w:rFonts w:eastAsia="Times New Roman"/>
                <w:sz w:val="22"/>
                <w:szCs w:val="22"/>
                <w:lang w:val="en-GB"/>
              </w:rPr>
              <w:tab/>
            </w:r>
            <w:r w:rsidRPr="0083246E">
              <w:rPr>
                <w:rFonts w:eastAsia="Times New Roman"/>
                <w:sz w:val="22"/>
                <w:szCs w:val="22"/>
                <w:lang w:val="en-GB"/>
              </w:rPr>
              <w:tab/>
            </w:r>
            <w:r w:rsidRPr="0083246E">
              <w:rPr>
                <w:rFonts w:eastAsia="Times New Roman"/>
                <w:sz w:val="22"/>
                <w:szCs w:val="22"/>
                <w:lang w:val="en-GB"/>
              </w:rPr>
              <w:tab/>
            </w:r>
            <w:r w:rsidRPr="0083246E">
              <w:rPr>
                <w:rFonts w:eastAsia="Times New Roman"/>
                <w:sz w:val="22"/>
                <w:szCs w:val="22"/>
                <w:lang w:val="en-GB"/>
              </w:rPr>
              <w:tab/>
              <w:t xml:space="preserve">&amp;&amp;  </w:t>
            </w:r>
            <w:proofErr w:type="spellStart"/>
            <w:r w:rsidRPr="0083246E">
              <w:rPr>
                <w:rFonts w:eastAsia="Times New Roman"/>
                <w:sz w:val="22"/>
                <w:szCs w:val="22"/>
                <w:lang w:val="en-GB"/>
              </w:rPr>
              <w:t>mb_type</w:t>
            </w:r>
            <w:proofErr w:type="spellEnd"/>
            <w:r w:rsidRPr="0083246E">
              <w:rPr>
                <w:rFonts w:eastAsia="Times New Roman"/>
                <w:sz w:val="22"/>
                <w:szCs w:val="22"/>
                <w:lang w:val="en-GB"/>
              </w:rPr>
              <w:t xml:space="preserve">  = =  B_Direct_16x16 )</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sz w:val="22"/>
                <w:lang w:val="en-GB"/>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sz w:val="22"/>
                <w:lang w:val="en-GB"/>
              </w:rPr>
            </w:pP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rFonts w:eastAsia="Times New Roman"/>
                <w:sz w:val="22"/>
                <w:lang w:val="en-GB"/>
              </w:rPr>
            </w:pPr>
            <w:r w:rsidRPr="0083246E">
              <w:rPr>
                <w:sz w:val="22"/>
                <w:szCs w:val="22"/>
                <w:lang w:val="en-GB"/>
              </w:rPr>
              <w:tab/>
            </w:r>
            <w:r w:rsidRPr="0083246E">
              <w:rPr>
                <w:sz w:val="22"/>
                <w:szCs w:val="22"/>
                <w:lang w:val="en-GB"/>
              </w:rPr>
              <w:tab/>
            </w:r>
            <w:r w:rsidRPr="0083246E">
              <w:rPr>
                <w:sz w:val="22"/>
                <w:szCs w:val="22"/>
                <w:lang w:val="en-GB"/>
              </w:rPr>
              <w:tab/>
            </w:r>
            <w:r w:rsidRPr="0083246E">
              <w:rPr>
                <w:sz w:val="22"/>
                <w:szCs w:val="22"/>
                <w:lang w:val="en-GB"/>
              </w:rPr>
              <w:tab/>
            </w:r>
            <w:proofErr w:type="spellStart"/>
            <w:r w:rsidRPr="0083246E">
              <w:rPr>
                <w:b/>
                <w:sz w:val="22"/>
                <w:szCs w:val="22"/>
                <w:lang w:val="en-GB"/>
              </w:rPr>
              <w:t>mb_direct_type_flag</w:t>
            </w:r>
            <w:proofErr w:type="spellEnd"/>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sz w:val="22"/>
                <w:lang w:val="en-GB"/>
              </w:rPr>
            </w:pPr>
            <w:r w:rsidRPr="0083246E">
              <w:rPr>
                <w:rFonts w:eastAsia="Times New Roman"/>
                <w:sz w:val="22"/>
                <w:szCs w:val="22"/>
                <w:lang w:val="en-GB"/>
              </w:rPr>
              <w:t>2</w:t>
            </w: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sz w:val="22"/>
                <w:lang w:val="en-GB"/>
              </w:rPr>
            </w:pPr>
            <w:r w:rsidRPr="0083246E">
              <w:rPr>
                <w:rFonts w:eastAsia="Times New Roman"/>
                <w:sz w:val="22"/>
                <w:szCs w:val="22"/>
                <w:lang w:val="en-GB"/>
              </w:rPr>
              <w:t xml:space="preserve">u(1) | </w:t>
            </w:r>
            <w:proofErr w:type="spellStart"/>
            <w:r w:rsidRPr="0083246E">
              <w:rPr>
                <w:rFonts w:eastAsia="Times New Roman"/>
                <w:sz w:val="22"/>
                <w:szCs w:val="22"/>
                <w:lang w:val="en-GB"/>
              </w:rPr>
              <w:t>ae</w:t>
            </w:r>
            <w:proofErr w:type="spellEnd"/>
            <w:r w:rsidRPr="0083246E">
              <w:rPr>
                <w:rFonts w:eastAsia="Times New Roman"/>
                <w:sz w:val="22"/>
                <w:szCs w:val="22"/>
                <w:lang w:val="en-GB"/>
              </w:rPr>
              <w:t>(v)</w:t>
            </w: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83246E">
            <w:pPr>
              <w:keepNext/>
              <w:keepLines/>
              <w:tabs>
                <w:tab w:val="left" w:pos="216"/>
                <w:tab w:val="left" w:pos="432"/>
                <w:tab w:val="left" w:pos="648"/>
                <w:tab w:val="left" w:pos="864"/>
                <w:tab w:val="left" w:pos="1080"/>
                <w:tab w:val="left" w:pos="1296"/>
                <w:tab w:val="left" w:pos="1512"/>
                <w:tab w:val="left" w:pos="1728"/>
                <w:tab w:val="left" w:pos="1944"/>
                <w:tab w:val="left" w:pos="2160"/>
              </w:tabs>
              <w:rPr>
                <w:sz w:val="22"/>
                <w:lang w:val="en-GB"/>
              </w:rPr>
            </w:pPr>
            <w:r w:rsidRPr="0083246E">
              <w:rPr>
                <w:sz w:val="22"/>
                <w:szCs w:val="22"/>
                <w:lang w:val="en-GB"/>
              </w:rPr>
              <w:tab/>
            </w:r>
            <w:r w:rsidRPr="0083246E">
              <w:rPr>
                <w:sz w:val="22"/>
                <w:szCs w:val="22"/>
                <w:lang w:val="en-GB"/>
              </w:rPr>
              <w:tab/>
            </w:r>
            <w:r w:rsidRPr="0083246E">
              <w:rPr>
                <w:sz w:val="22"/>
                <w:szCs w:val="22"/>
                <w:lang w:val="en-GB"/>
              </w:rPr>
              <w:tab/>
              <w:t xml:space="preserve">if( </w:t>
            </w:r>
            <w:proofErr w:type="spellStart"/>
            <w:r w:rsidRPr="0083246E">
              <w:rPr>
                <w:sz w:val="22"/>
                <w:szCs w:val="22"/>
                <w:lang w:val="en-GB"/>
              </w:rPr>
              <w:t>alc_sps_enable_flag</w:t>
            </w:r>
            <w:proofErr w:type="spellEnd"/>
            <w:r w:rsidRPr="0083246E">
              <w:rPr>
                <w:sz w:val="22"/>
                <w:szCs w:val="22"/>
                <w:lang w:val="en-GB"/>
              </w:rPr>
              <w:t xml:space="preserve">  &amp;&amp;  </w:t>
            </w:r>
            <w:proofErr w:type="spellStart"/>
            <w:r w:rsidRPr="0083246E">
              <w:rPr>
                <w:sz w:val="22"/>
                <w:szCs w:val="22"/>
                <w:lang w:val="en-GB"/>
              </w:rPr>
              <w:t>nal_unit_type</w:t>
            </w:r>
            <w:proofErr w:type="spellEnd"/>
            <w:r w:rsidRPr="0083246E">
              <w:rPr>
                <w:sz w:val="22"/>
                <w:szCs w:val="22"/>
                <w:lang w:val="en-GB"/>
              </w:rPr>
              <w:t xml:space="preserve">  = =  21  &amp;&amp;</w:t>
            </w:r>
            <w:r w:rsidRPr="0083246E">
              <w:rPr>
                <w:sz w:val="22"/>
                <w:szCs w:val="22"/>
                <w:lang w:val="en-GB"/>
              </w:rPr>
              <w:br/>
            </w:r>
            <w:r w:rsidRPr="0083246E">
              <w:rPr>
                <w:sz w:val="22"/>
                <w:szCs w:val="22"/>
                <w:lang w:val="en-GB"/>
              </w:rPr>
              <w:tab/>
            </w:r>
            <w:r w:rsidRPr="0083246E">
              <w:rPr>
                <w:sz w:val="22"/>
                <w:szCs w:val="22"/>
                <w:lang w:val="en-GB"/>
              </w:rPr>
              <w:tab/>
            </w:r>
            <w:r w:rsidRPr="0083246E">
              <w:rPr>
                <w:sz w:val="22"/>
                <w:szCs w:val="22"/>
                <w:lang w:val="en-GB"/>
              </w:rPr>
              <w:tab/>
            </w:r>
            <w:r w:rsidRPr="0083246E">
              <w:rPr>
                <w:sz w:val="22"/>
                <w:szCs w:val="22"/>
                <w:lang w:val="en-GB"/>
              </w:rPr>
              <w:tab/>
            </w:r>
            <w:proofErr w:type="spellStart"/>
            <w:r w:rsidRPr="0083246E">
              <w:rPr>
                <w:sz w:val="22"/>
                <w:szCs w:val="22"/>
                <w:lang w:val="en-GB"/>
              </w:rPr>
              <w:t>slice_type</w:t>
            </w:r>
            <w:proofErr w:type="spellEnd"/>
            <w:r w:rsidRPr="0083246E">
              <w:rPr>
                <w:sz w:val="22"/>
                <w:szCs w:val="22"/>
                <w:lang w:val="en-GB"/>
              </w:rPr>
              <w:t xml:space="preserve">  = =  P  &amp;&amp;  !</w:t>
            </w:r>
            <w:proofErr w:type="spellStart"/>
            <w:r w:rsidRPr="0083246E">
              <w:rPr>
                <w:sz w:val="22"/>
                <w:szCs w:val="22"/>
                <w:lang w:val="en-GB"/>
              </w:rPr>
              <w:t>DepthFlag</w:t>
            </w:r>
            <w:proofErr w:type="spellEnd"/>
            <w:r w:rsidRPr="0083246E">
              <w:rPr>
                <w:sz w:val="22"/>
                <w:szCs w:val="22"/>
                <w:lang w:val="en-GB"/>
              </w:rPr>
              <w:t xml:space="preserve">  &amp;&amp;</w:t>
            </w:r>
            <w:r w:rsidRPr="0083246E">
              <w:rPr>
                <w:sz w:val="22"/>
                <w:szCs w:val="22"/>
                <w:lang w:val="en-GB"/>
              </w:rPr>
              <w:br/>
            </w:r>
            <w:r w:rsidRPr="0083246E">
              <w:rPr>
                <w:sz w:val="22"/>
                <w:szCs w:val="22"/>
                <w:lang w:val="en-GB"/>
              </w:rPr>
              <w:tab/>
            </w:r>
            <w:r w:rsidRPr="0083246E">
              <w:rPr>
                <w:sz w:val="22"/>
                <w:szCs w:val="22"/>
                <w:lang w:val="en-GB"/>
              </w:rPr>
              <w:tab/>
            </w:r>
            <w:r w:rsidRPr="0083246E">
              <w:rPr>
                <w:sz w:val="22"/>
                <w:szCs w:val="22"/>
                <w:lang w:val="en-GB"/>
              </w:rPr>
              <w:tab/>
            </w:r>
            <w:r w:rsidRPr="0083246E">
              <w:rPr>
                <w:sz w:val="22"/>
                <w:szCs w:val="22"/>
                <w:lang w:val="en-GB"/>
              </w:rPr>
              <w:tab/>
              <w:t xml:space="preserve">( </w:t>
            </w:r>
            <w:proofErr w:type="spellStart"/>
            <w:r w:rsidRPr="0083246E">
              <w:rPr>
                <w:sz w:val="22"/>
                <w:szCs w:val="22"/>
                <w:lang w:val="en-GB"/>
              </w:rPr>
              <w:t>mb_type</w:t>
            </w:r>
            <w:proofErr w:type="spellEnd"/>
            <w:r w:rsidRPr="0083246E">
              <w:rPr>
                <w:sz w:val="22"/>
                <w:szCs w:val="22"/>
                <w:lang w:val="en-GB"/>
              </w:rPr>
              <w:t xml:space="preserve">  = =  P_L0_16x16  ||  </w:t>
            </w:r>
            <w:r w:rsidRPr="0083246E">
              <w:rPr>
                <w:sz w:val="22"/>
                <w:szCs w:val="22"/>
                <w:lang w:val="en-GB"/>
              </w:rPr>
              <w:br/>
            </w:r>
            <w:r w:rsidRPr="0083246E">
              <w:rPr>
                <w:sz w:val="22"/>
                <w:szCs w:val="22"/>
                <w:lang w:val="en-GB"/>
              </w:rPr>
              <w:tab/>
            </w:r>
            <w:r w:rsidRPr="0083246E">
              <w:rPr>
                <w:sz w:val="22"/>
                <w:szCs w:val="22"/>
                <w:lang w:val="en-GB"/>
              </w:rPr>
              <w:tab/>
            </w:r>
            <w:r w:rsidRPr="0083246E">
              <w:rPr>
                <w:sz w:val="22"/>
                <w:szCs w:val="22"/>
                <w:lang w:val="en-GB"/>
              </w:rPr>
              <w:tab/>
            </w:r>
            <w:r w:rsidRPr="0083246E">
              <w:rPr>
                <w:sz w:val="22"/>
                <w:szCs w:val="22"/>
                <w:lang w:val="en-GB"/>
              </w:rPr>
              <w:tab/>
            </w:r>
            <w:r w:rsidRPr="0083246E">
              <w:rPr>
                <w:sz w:val="22"/>
                <w:szCs w:val="22"/>
                <w:lang w:val="en-GB"/>
              </w:rPr>
              <w:tab/>
            </w:r>
            <w:proofErr w:type="spellStart"/>
            <w:r w:rsidRPr="0083246E">
              <w:rPr>
                <w:sz w:val="22"/>
                <w:szCs w:val="22"/>
                <w:lang w:val="en-GB"/>
              </w:rPr>
              <w:t>mb_type</w:t>
            </w:r>
            <w:proofErr w:type="spellEnd"/>
            <w:r w:rsidRPr="0083246E">
              <w:rPr>
                <w:sz w:val="22"/>
                <w:szCs w:val="22"/>
                <w:lang w:val="en-GB"/>
              </w:rPr>
              <w:t xml:space="preserve">  = =  P_L0_L0_16x8  ||</w:t>
            </w:r>
            <w:r w:rsidRPr="0083246E">
              <w:rPr>
                <w:sz w:val="22"/>
                <w:szCs w:val="22"/>
                <w:lang w:val="en-GB"/>
              </w:rPr>
              <w:br/>
            </w:r>
            <w:r w:rsidRPr="0083246E">
              <w:rPr>
                <w:sz w:val="22"/>
                <w:szCs w:val="22"/>
                <w:lang w:val="en-GB"/>
              </w:rPr>
              <w:tab/>
            </w:r>
            <w:r w:rsidRPr="0083246E">
              <w:rPr>
                <w:sz w:val="22"/>
                <w:szCs w:val="22"/>
                <w:lang w:val="en-GB"/>
              </w:rPr>
              <w:tab/>
            </w:r>
            <w:r w:rsidRPr="0083246E">
              <w:rPr>
                <w:sz w:val="22"/>
                <w:szCs w:val="22"/>
                <w:lang w:val="en-GB"/>
              </w:rPr>
              <w:tab/>
            </w:r>
            <w:r w:rsidRPr="0083246E">
              <w:rPr>
                <w:sz w:val="22"/>
                <w:szCs w:val="22"/>
                <w:lang w:val="en-GB"/>
              </w:rPr>
              <w:tab/>
            </w:r>
            <w:r w:rsidRPr="0083246E">
              <w:rPr>
                <w:sz w:val="22"/>
                <w:szCs w:val="22"/>
                <w:lang w:val="en-GB"/>
              </w:rPr>
              <w:tab/>
            </w:r>
            <w:proofErr w:type="spellStart"/>
            <w:r w:rsidRPr="0083246E">
              <w:rPr>
                <w:sz w:val="22"/>
                <w:szCs w:val="22"/>
                <w:lang w:val="en-GB"/>
              </w:rPr>
              <w:t>mb_type</w:t>
            </w:r>
            <w:proofErr w:type="spellEnd"/>
            <w:r w:rsidRPr="0083246E">
              <w:rPr>
                <w:sz w:val="22"/>
                <w:szCs w:val="22"/>
                <w:lang w:val="en-GB"/>
              </w:rPr>
              <w:t xml:space="preserve">  = =  P_L0_L0_8x16</w:t>
            </w:r>
            <w:del w:id="0" w:author="Samsung" w:date="2013-04-09T13:35:00Z">
              <w:r w:rsidRPr="0083246E" w:rsidDel="0083246E">
                <w:rPr>
                  <w:sz w:val="22"/>
                  <w:szCs w:val="22"/>
                  <w:lang w:val="en-GB"/>
                </w:rPr>
                <w:delText xml:space="preserve">  ||</w:delText>
              </w:r>
              <w:r w:rsidRPr="0083246E" w:rsidDel="0083246E">
                <w:rPr>
                  <w:sz w:val="22"/>
                  <w:szCs w:val="22"/>
                  <w:lang w:val="en-GB"/>
                </w:rPr>
                <w:br/>
              </w:r>
              <w:r w:rsidRPr="0083246E" w:rsidDel="0083246E">
                <w:rPr>
                  <w:sz w:val="22"/>
                  <w:szCs w:val="22"/>
                  <w:lang w:val="en-GB"/>
                </w:rPr>
                <w:tab/>
              </w:r>
              <w:r w:rsidRPr="0083246E" w:rsidDel="0083246E">
                <w:rPr>
                  <w:sz w:val="22"/>
                  <w:szCs w:val="22"/>
                  <w:lang w:val="en-GB"/>
                </w:rPr>
                <w:tab/>
              </w:r>
              <w:r w:rsidRPr="0083246E" w:rsidDel="0083246E">
                <w:rPr>
                  <w:sz w:val="22"/>
                  <w:szCs w:val="22"/>
                  <w:lang w:val="en-GB"/>
                </w:rPr>
                <w:tab/>
              </w:r>
              <w:r w:rsidRPr="0083246E" w:rsidDel="0083246E">
                <w:rPr>
                  <w:sz w:val="22"/>
                  <w:szCs w:val="22"/>
                  <w:lang w:val="en-GB"/>
                </w:rPr>
                <w:tab/>
              </w:r>
              <w:r w:rsidRPr="0083246E" w:rsidDel="0083246E">
                <w:rPr>
                  <w:sz w:val="22"/>
                  <w:szCs w:val="22"/>
                  <w:lang w:val="en-GB"/>
                </w:rPr>
                <w:tab/>
                <w:delText>mb_type  = =  P_8x8  ||</w:delText>
              </w:r>
              <w:r w:rsidRPr="0083246E" w:rsidDel="0083246E">
                <w:rPr>
                  <w:sz w:val="22"/>
                  <w:szCs w:val="22"/>
                  <w:lang w:val="en-GB"/>
                </w:rPr>
                <w:br/>
              </w:r>
              <w:r w:rsidRPr="0083246E" w:rsidDel="0083246E">
                <w:rPr>
                  <w:sz w:val="22"/>
                  <w:szCs w:val="22"/>
                  <w:lang w:val="en-GB"/>
                </w:rPr>
                <w:tab/>
              </w:r>
              <w:r w:rsidRPr="0083246E" w:rsidDel="0083246E">
                <w:rPr>
                  <w:sz w:val="22"/>
                  <w:szCs w:val="22"/>
                  <w:lang w:val="en-GB"/>
                </w:rPr>
                <w:tab/>
              </w:r>
              <w:r w:rsidRPr="0083246E" w:rsidDel="0083246E">
                <w:rPr>
                  <w:sz w:val="22"/>
                  <w:szCs w:val="22"/>
                  <w:lang w:val="en-GB"/>
                </w:rPr>
                <w:tab/>
              </w:r>
              <w:r w:rsidRPr="0083246E" w:rsidDel="0083246E">
                <w:rPr>
                  <w:sz w:val="22"/>
                  <w:szCs w:val="22"/>
                  <w:lang w:val="en-GB"/>
                </w:rPr>
                <w:tab/>
              </w:r>
              <w:r w:rsidRPr="0083246E" w:rsidDel="0083246E">
                <w:rPr>
                  <w:sz w:val="22"/>
                  <w:szCs w:val="22"/>
                  <w:lang w:val="en-GB"/>
                </w:rPr>
                <w:tab/>
                <w:delText xml:space="preserve">mb_type  = =  P_8x8ref0 ) </w:delText>
              </w:r>
            </w:del>
            <w:r w:rsidRPr="0083246E">
              <w:rPr>
                <w:sz w:val="22"/>
                <w:szCs w:val="22"/>
                <w:lang w:val="en-GB"/>
              </w:rPr>
              <w:t>)</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sz w:val="22"/>
                <w:lang w:val="en-GB"/>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sz w:val="22"/>
                <w:lang w:val="en-GB"/>
              </w:rPr>
            </w:pP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b/>
                <w:sz w:val="22"/>
                <w:lang w:val="en-GB"/>
              </w:rPr>
            </w:pPr>
            <w:r w:rsidRPr="0083246E">
              <w:rPr>
                <w:sz w:val="22"/>
                <w:szCs w:val="22"/>
                <w:lang w:val="en-GB"/>
              </w:rPr>
              <w:tab/>
            </w:r>
            <w:r w:rsidRPr="0083246E">
              <w:rPr>
                <w:sz w:val="22"/>
                <w:szCs w:val="22"/>
                <w:lang w:val="en-GB"/>
              </w:rPr>
              <w:tab/>
            </w:r>
            <w:r w:rsidRPr="0083246E">
              <w:rPr>
                <w:sz w:val="22"/>
                <w:szCs w:val="22"/>
                <w:lang w:val="en-GB"/>
              </w:rPr>
              <w:tab/>
            </w:r>
            <w:r w:rsidRPr="0083246E">
              <w:rPr>
                <w:sz w:val="22"/>
                <w:szCs w:val="22"/>
                <w:lang w:val="en-GB"/>
              </w:rPr>
              <w:tab/>
            </w:r>
            <w:proofErr w:type="spellStart"/>
            <w:r w:rsidRPr="0083246E">
              <w:rPr>
                <w:b/>
                <w:sz w:val="22"/>
                <w:szCs w:val="22"/>
                <w:lang w:val="en-GB"/>
              </w:rPr>
              <w:t>mb_alc_flag</w:t>
            </w:r>
            <w:proofErr w:type="spellEnd"/>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sz w:val="22"/>
                <w:lang w:val="en-GB"/>
              </w:rPr>
            </w:pPr>
            <w:r w:rsidRPr="0083246E">
              <w:rPr>
                <w:rFonts w:eastAsia="Times New Roman"/>
                <w:sz w:val="22"/>
                <w:szCs w:val="22"/>
                <w:lang w:val="en-GB"/>
              </w:rPr>
              <w:t>2</w:t>
            </w: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sz w:val="22"/>
                <w:lang w:val="en-GB"/>
              </w:rPr>
            </w:pPr>
            <w:r w:rsidRPr="0083246E">
              <w:rPr>
                <w:rFonts w:eastAsia="Times New Roman"/>
                <w:sz w:val="22"/>
                <w:szCs w:val="22"/>
                <w:lang w:val="en-GB"/>
              </w:rPr>
              <w:t xml:space="preserve">u(1) | </w:t>
            </w:r>
            <w:proofErr w:type="spellStart"/>
            <w:r w:rsidRPr="0083246E">
              <w:rPr>
                <w:rFonts w:eastAsia="Times New Roman"/>
                <w:sz w:val="22"/>
                <w:szCs w:val="22"/>
                <w:lang w:val="en-GB"/>
              </w:rPr>
              <w:t>ae</w:t>
            </w:r>
            <w:proofErr w:type="spellEnd"/>
            <w:r w:rsidRPr="0083246E">
              <w:rPr>
                <w:rFonts w:eastAsia="Times New Roman"/>
                <w:sz w:val="22"/>
                <w:szCs w:val="22"/>
                <w:lang w:val="en-GB"/>
              </w:rPr>
              <w:t>(v)</w:t>
            </w: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sz w:val="22"/>
                <w:lang w:val="en-GB"/>
              </w:rPr>
            </w:pPr>
            <w:r w:rsidRPr="0083246E">
              <w:rPr>
                <w:sz w:val="22"/>
                <w:szCs w:val="22"/>
                <w:lang w:val="en-GB"/>
              </w:rPr>
              <w:tab/>
            </w:r>
            <w:r w:rsidRPr="0083246E">
              <w:rPr>
                <w:sz w:val="22"/>
                <w:szCs w:val="22"/>
                <w:lang w:val="en-GB"/>
              </w:rPr>
              <w:tab/>
              <w:t>}</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sz w:val="22"/>
                <w:lang w:val="en-GB"/>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sz w:val="22"/>
                <w:lang w:val="en-GB"/>
              </w:rPr>
            </w:pP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tabs>
                <w:tab w:val="left" w:pos="216"/>
                <w:tab w:val="left" w:pos="432"/>
                <w:tab w:val="left" w:pos="648"/>
                <w:tab w:val="left" w:pos="864"/>
                <w:tab w:val="left" w:pos="1080"/>
                <w:tab w:val="left" w:pos="1296"/>
                <w:tab w:val="left" w:pos="1512"/>
                <w:tab w:val="left" w:pos="1728"/>
                <w:tab w:val="left" w:pos="1944"/>
                <w:tab w:val="left" w:pos="2160"/>
              </w:tabs>
              <w:rPr>
                <w:rFonts w:eastAsiaTheme="minorEastAsia"/>
                <w:sz w:val="22"/>
                <w:lang w:val="en-GB" w:eastAsia="ko-KR"/>
              </w:rPr>
            </w:pPr>
            <w:r w:rsidRPr="0083246E">
              <w:rPr>
                <w:sz w:val="22"/>
                <w:szCs w:val="22"/>
                <w:lang w:val="en-GB"/>
              </w:rPr>
              <w:tab/>
              <w:t>}</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sz w:val="22"/>
                <w:lang w:val="en-GB"/>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sz w:val="22"/>
                <w:lang w:val="en-GB"/>
              </w:rPr>
            </w:pPr>
          </w:p>
        </w:tc>
      </w:tr>
      <w:tr w:rsidR="0083246E" w:rsidRPr="0083246E" w:rsidTr="007A50A4">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83246E">
            <w:pPr>
              <w:keepNext/>
              <w:keepLines/>
              <w:tabs>
                <w:tab w:val="left" w:pos="216"/>
                <w:tab w:val="left" w:pos="432"/>
                <w:tab w:val="left" w:pos="648"/>
                <w:tab w:val="left" w:pos="864"/>
                <w:tab w:val="left" w:pos="1080"/>
                <w:tab w:val="left" w:pos="1296"/>
                <w:tab w:val="left" w:pos="1512"/>
                <w:tab w:val="left" w:pos="1728"/>
                <w:tab w:val="left" w:pos="1944"/>
                <w:tab w:val="left" w:pos="2160"/>
              </w:tabs>
              <w:jc w:val="center"/>
              <w:rPr>
                <w:rFonts w:eastAsiaTheme="minorEastAsia"/>
                <w:sz w:val="22"/>
                <w:lang w:val="en-GB" w:eastAsia="ko-KR"/>
              </w:rPr>
            </w:pPr>
            <w:r>
              <w:rPr>
                <w:rFonts w:eastAsiaTheme="minorEastAsia"/>
                <w:sz w:val="22"/>
                <w:szCs w:val="22"/>
                <w:lang w:val="en-GB" w:eastAsia="ko-KR"/>
              </w:rPr>
              <w:t>…</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center"/>
              <w:rPr>
                <w:rFonts w:eastAsia="Times New Roman"/>
                <w:sz w:val="22"/>
                <w:lang w:val="en-GB"/>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83246E" w:rsidRPr="0083246E" w:rsidRDefault="0083246E" w:rsidP="007A50A4">
            <w:pPr>
              <w:keepNext/>
              <w:keepLines/>
              <w:spacing w:after="60"/>
              <w:jc w:val="both"/>
              <w:rPr>
                <w:rFonts w:eastAsia="Times New Roman"/>
                <w:sz w:val="22"/>
                <w:lang w:val="en-GB"/>
              </w:rPr>
            </w:pPr>
          </w:p>
        </w:tc>
      </w:tr>
    </w:tbl>
    <w:p w:rsidR="0083246E" w:rsidRPr="0083246E" w:rsidRDefault="0083246E" w:rsidP="0083246E">
      <w:pPr>
        <w:widowControl w:val="0"/>
        <w:rPr>
          <w:sz w:val="22"/>
          <w:szCs w:val="22"/>
          <w:lang w:eastAsia="ja-JP"/>
        </w:rPr>
      </w:pPr>
    </w:p>
    <w:p w:rsidR="0083246E" w:rsidRPr="0083246E" w:rsidRDefault="0083246E" w:rsidP="0083246E">
      <w:pPr>
        <w:widowControl w:val="0"/>
        <w:tabs>
          <w:tab w:val="left" w:pos="794"/>
          <w:tab w:val="left" w:pos="1191"/>
          <w:tab w:val="left" w:pos="1588"/>
          <w:tab w:val="left" w:pos="1985"/>
        </w:tabs>
        <w:spacing w:before="136"/>
        <w:jc w:val="both"/>
        <w:rPr>
          <w:rFonts w:eastAsia="맑은 고딕"/>
          <w:bCs/>
          <w:color w:val="000000"/>
          <w:sz w:val="22"/>
          <w:szCs w:val="22"/>
          <w:lang w:eastAsia="ko-KR"/>
        </w:rPr>
      </w:pPr>
      <w:proofErr w:type="spellStart"/>
      <w:proofErr w:type="gramStart"/>
      <w:r w:rsidRPr="0083246E">
        <w:rPr>
          <w:rFonts w:eastAsia="맑은 고딕"/>
          <w:b/>
          <w:bCs/>
          <w:color w:val="000000"/>
          <w:sz w:val="22"/>
          <w:szCs w:val="22"/>
          <w:lang w:val="en-CA" w:eastAsia="ko-KR"/>
        </w:rPr>
        <w:t>mb_alc_flag</w:t>
      </w:r>
      <w:proofErr w:type="spellEnd"/>
      <w:proofErr w:type="gramEnd"/>
      <w:r w:rsidRPr="0083246E">
        <w:rPr>
          <w:rFonts w:eastAsia="맑은 고딕"/>
          <w:bCs/>
          <w:color w:val="000000"/>
          <w:sz w:val="22"/>
          <w:szCs w:val="22"/>
          <w:lang w:val="en-CA" w:eastAsia="ko-KR"/>
        </w:rPr>
        <w:t xml:space="preserve"> </w:t>
      </w:r>
      <w:r w:rsidRPr="0083246E">
        <w:rPr>
          <w:rFonts w:eastAsia="맑은 고딕"/>
          <w:sz w:val="22"/>
          <w:szCs w:val="22"/>
          <w:lang w:val="en-CA" w:eastAsia="ko-KR"/>
        </w:rPr>
        <w:t xml:space="preserve">equal to 1 </w:t>
      </w:r>
      <w:r w:rsidRPr="0083246E">
        <w:rPr>
          <w:rFonts w:eastAsia="맑은 고딕"/>
          <w:sz w:val="22"/>
          <w:szCs w:val="22"/>
          <w:lang w:eastAsia="ko-KR"/>
        </w:rPr>
        <w:t xml:space="preserve">specifies that the adaptive </w:t>
      </w:r>
      <w:r w:rsidRPr="0083246E">
        <w:rPr>
          <w:bCs/>
          <w:color w:val="000000"/>
          <w:sz w:val="22"/>
          <w:szCs w:val="22"/>
          <w:lang w:val="en-GB" w:eastAsia="ja-JP"/>
        </w:rPr>
        <w:t>luminance</w:t>
      </w:r>
      <w:r w:rsidRPr="0083246E">
        <w:rPr>
          <w:rFonts w:eastAsia="맑은 고딕"/>
          <w:sz w:val="22"/>
          <w:szCs w:val="22"/>
          <w:lang w:eastAsia="ko-KR"/>
        </w:rPr>
        <w:t xml:space="preserve"> compensation mode is in use for the current </w:t>
      </w:r>
      <w:proofErr w:type="spellStart"/>
      <w:r w:rsidRPr="0083246E">
        <w:rPr>
          <w:rFonts w:eastAsia="맑은 고딕"/>
          <w:sz w:val="22"/>
          <w:szCs w:val="22"/>
          <w:lang w:eastAsia="ko-KR"/>
        </w:rPr>
        <w:t>macroblock</w:t>
      </w:r>
      <w:proofErr w:type="spellEnd"/>
      <w:r w:rsidRPr="0083246E">
        <w:rPr>
          <w:rFonts w:eastAsia="맑은 고딕"/>
          <w:sz w:val="22"/>
          <w:szCs w:val="22"/>
          <w:lang w:eastAsia="ko-KR"/>
        </w:rPr>
        <w:t xml:space="preserve">. </w:t>
      </w:r>
      <w:proofErr w:type="spellStart"/>
      <w:proofErr w:type="gramStart"/>
      <w:r w:rsidRPr="0083246E">
        <w:rPr>
          <w:rFonts w:eastAsia="맑은 고딕"/>
          <w:sz w:val="22"/>
          <w:szCs w:val="22"/>
          <w:lang w:eastAsia="ko-KR"/>
        </w:rPr>
        <w:t>mb_alc_flag</w:t>
      </w:r>
      <w:proofErr w:type="spellEnd"/>
      <w:proofErr w:type="gramEnd"/>
      <w:r w:rsidRPr="0083246E">
        <w:rPr>
          <w:rFonts w:eastAsia="맑은 고딕"/>
          <w:sz w:val="22"/>
          <w:szCs w:val="22"/>
          <w:lang w:eastAsia="ko-KR"/>
        </w:rPr>
        <w:t xml:space="preserve"> equal to 0 specifies that the adaptive luminance compensation mode </w:t>
      </w:r>
      <w:r w:rsidRPr="0083246E">
        <w:rPr>
          <w:rFonts w:eastAsia="맑은 고딕"/>
          <w:sz w:val="22"/>
          <w:szCs w:val="22"/>
          <w:lang w:eastAsia="ko-KR"/>
        </w:rPr>
        <w:lastRenderedPageBreak/>
        <w:t xml:space="preserve">is not in use for the current </w:t>
      </w:r>
      <w:proofErr w:type="spellStart"/>
      <w:r w:rsidRPr="0083246E">
        <w:rPr>
          <w:rFonts w:eastAsia="맑은 고딕"/>
          <w:sz w:val="22"/>
          <w:szCs w:val="22"/>
          <w:lang w:eastAsia="ko-KR"/>
        </w:rPr>
        <w:t>macroblock</w:t>
      </w:r>
      <w:proofErr w:type="spellEnd"/>
      <w:r w:rsidRPr="0083246E">
        <w:rPr>
          <w:rFonts w:eastAsia="맑은 고딕"/>
          <w:sz w:val="22"/>
          <w:szCs w:val="22"/>
          <w:lang w:eastAsia="ko-KR"/>
        </w:rPr>
        <w:t xml:space="preserve">. </w:t>
      </w:r>
      <w:r w:rsidRPr="0083246E">
        <w:rPr>
          <w:rFonts w:eastAsia="맑은 고딕"/>
          <w:bCs/>
          <w:color w:val="000000"/>
          <w:sz w:val="22"/>
          <w:szCs w:val="22"/>
          <w:lang w:eastAsia="ko-KR"/>
        </w:rPr>
        <w:t xml:space="preserve">When </w:t>
      </w:r>
      <w:proofErr w:type="spellStart"/>
      <w:r w:rsidRPr="0083246E">
        <w:rPr>
          <w:rFonts w:eastAsia="맑은 고딕"/>
          <w:bCs/>
          <w:color w:val="000000"/>
          <w:sz w:val="22"/>
          <w:szCs w:val="22"/>
          <w:lang w:eastAsia="ko-KR"/>
        </w:rPr>
        <w:t>mb_alc_flag</w:t>
      </w:r>
      <w:proofErr w:type="spellEnd"/>
      <w:r w:rsidRPr="0083246E">
        <w:rPr>
          <w:rFonts w:eastAsia="맑은 고딕"/>
          <w:bCs/>
          <w:color w:val="000000"/>
          <w:sz w:val="22"/>
          <w:szCs w:val="22"/>
          <w:lang w:eastAsia="ko-KR"/>
        </w:rPr>
        <w:t xml:space="preserve"> is not present, it is inferred to be equal to 0. When </w:t>
      </w:r>
      <w:proofErr w:type="spellStart"/>
      <w:r w:rsidRPr="0083246E">
        <w:rPr>
          <w:rFonts w:eastAsia="맑은 고딕"/>
          <w:bCs/>
          <w:color w:val="000000"/>
          <w:sz w:val="22"/>
          <w:szCs w:val="22"/>
          <w:lang w:eastAsia="ko-KR"/>
        </w:rPr>
        <w:t>mb_alc</w:t>
      </w:r>
      <w:proofErr w:type="spellEnd"/>
      <w:r w:rsidRPr="0083246E">
        <w:rPr>
          <w:rFonts w:eastAsia="맑은 고딕"/>
          <w:bCs/>
          <w:color w:val="000000"/>
          <w:sz w:val="22"/>
          <w:szCs w:val="22"/>
          <w:lang w:eastAsia="ko-KR"/>
        </w:rPr>
        <w:t>_</w:t>
      </w:r>
      <w:r w:rsidRPr="0083246E">
        <w:rPr>
          <w:bCs/>
          <w:color w:val="000000"/>
          <w:sz w:val="22"/>
          <w:szCs w:val="22"/>
          <w:lang w:val="en-GB" w:eastAsia="ja-JP"/>
        </w:rPr>
        <w:t>flag</w:t>
      </w:r>
      <w:r w:rsidRPr="0083246E">
        <w:rPr>
          <w:rFonts w:eastAsia="맑은 고딕"/>
          <w:bCs/>
          <w:color w:val="000000"/>
          <w:sz w:val="22"/>
          <w:szCs w:val="22"/>
          <w:lang w:eastAsia="ko-KR"/>
        </w:rPr>
        <w:t xml:space="preserve"> is equal to 1, the current </w:t>
      </w:r>
      <w:proofErr w:type="spellStart"/>
      <w:r w:rsidRPr="0083246E">
        <w:rPr>
          <w:rFonts w:eastAsia="맑은 고딕"/>
          <w:bCs/>
          <w:color w:val="000000"/>
          <w:sz w:val="22"/>
          <w:szCs w:val="22"/>
          <w:lang w:eastAsia="ko-KR"/>
        </w:rPr>
        <w:t>macroblock</w:t>
      </w:r>
      <w:proofErr w:type="spellEnd"/>
      <w:r w:rsidRPr="0083246E">
        <w:rPr>
          <w:rFonts w:eastAsia="맑은 고딕"/>
          <w:bCs/>
          <w:color w:val="000000"/>
          <w:sz w:val="22"/>
          <w:szCs w:val="22"/>
          <w:lang w:eastAsia="ko-KR"/>
        </w:rPr>
        <w:t xml:space="preserve"> shall be coded as P_L0_16x16, P_L0_L0_16x8, </w:t>
      </w:r>
      <w:proofErr w:type="gramStart"/>
      <w:r w:rsidRPr="0083246E">
        <w:rPr>
          <w:rFonts w:eastAsia="맑은 고딕"/>
          <w:bCs/>
          <w:color w:val="000000"/>
          <w:sz w:val="22"/>
          <w:szCs w:val="22"/>
          <w:lang w:eastAsia="ko-KR"/>
        </w:rPr>
        <w:t>P</w:t>
      </w:r>
      <w:proofErr w:type="gramEnd"/>
      <w:r w:rsidRPr="0083246E">
        <w:rPr>
          <w:rFonts w:eastAsia="맑은 고딕"/>
          <w:bCs/>
          <w:color w:val="000000"/>
          <w:sz w:val="22"/>
          <w:szCs w:val="22"/>
          <w:lang w:eastAsia="ko-KR"/>
        </w:rPr>
        <w:t>_L0_L0_8x16</w:t>
      </w:r>
      <w:del w:id="1" w:author="Samsung" w:date="2013-04-09T13:35:00Z">
        <w:r w:rsidRPr="0083246E" w:rsidDel="0083246E">
          <w:rPr>
            <w:rFonts w:eastAsia="맑은 고딕"/>
            <w:bCs/>
            <w:color w:val="000000"/>
            <w:sz w:val="22"/>
            <w:szCs w:val="22"/>
            <w:lang w:eastAsia="ko-KR"/>
          </w:rPr>
          <w:delText>, P_8x8, or P_8x8ref0</w:delText>
        </w:r>
      </w:del>
      <w:r w:rsidRPr="0083246E">
        <w:rPr>
          <w:rFonts w:eastAsia="맑은 고딕"/>
          <w:bCs/>
          <w:color w:val="000000"/>
          <w:sz w:val="22"/>
          <w:szCs w:val="22"/>
          <w:lang w:eastAsia="ko-KR"/>
        </w:rPr>
        <w:t>.</w:t>
      </w:r>
    </w:p>
    <w:p w:rsidR="0083246E" w:rsidRPr="0083246E" w:rsidRDefault="0083246E" w:rsidP="0083246E">
      <w:pPr>
        <w:rPr>
          <w:rFonts w:eastAsiaTheme="minorEastAsia"/>
          <w:i/>
          <w:sz w:val="22"/>
          <w:szCs w:val="22"/>
          <w:lang w:eastAsia="ko-KR"/>
        </w:rPr>
      </w:pPr>
    </w:p>
    <w:p w:rsidR="0083246E" w:rsidRPr="0083246E" w:rsidRDefault="0083246E" w:rsidP="0083246E">
      <w:pPr>
        <w:pStyle w:val="Annex3"/>
        <w:jc w:val="left"/>
        <w:textAlignment w:val="auto"/>
        <w:rPr>
          <w:sz w:val="22"/>
          <w:szCs w:val="22"/>
        </w:rPr>
      </w:pPr>
      <w:bookmarkStart w:id="2" w:name="_Toc303680822"/>
      <w:bookmarkStart w:id="3" w:name="_Toc248045653"/>
      <w:bookmarkStart w:id="4" w:name="_Toc226457255"/>
      <w:bookmarkStart w:id="5" w:name="_Ref213731680"/>
      <w:bookmarkStart w:id="6" w:name="_Ref319670515"/>
      <w:bookmarkStart w:id="7" w:name="_Ref319678598"/>
      <w:bookmarkStart w:id="8" w:name="_Ref325037180"/>
      <w:bookmarkStart w:id="9" w:name="_Ref325037228"/>
      <w:bookmarkStart w:id="10" w:name="_Ref325037237"/>
      <w:bookmarkStart w:id="11" w:name="_Ref325037239"/>
      <w:bookmarkStart w:id="12" w:name="_Ref325037260"/>
      <w:r w:rsidRPr="0083246E">
        <w:rPr>
          <w:rFonts w:eastAsiaTheme="minorEastAsia" w:hint="eastAsia"/>
          <w:sz w:val="22"/>
          <w:szCs w:val="22"/>
          <w:lang w:val="en-US" w:eastAsia="ko-KR"/>
        </w:rPr>
        <w:t xml:space="preserve">J.8.3 </w:t>
      </w:r>
      <w:r w:rsidRPr="0083246E">
        <w:rPr>
          <w:rFonts w:hint="eastAsia"/>
          <w:sz w:val="22"/>
          <w:szCs w:val="22"/>
          <w:lang w:eastAsia="ja-JP"/>
        </w:rPr>
        <w:t>3DVC</w:t>
      </w:r>
      <w:r w:rsidRPr="0083246E">
        <w:rPr>
          <w:sz w:val="22"/>
          <w:szCs w:val="22"/>
        </w:rPr>
        <w:t xml:space="preserve"> inter prediction, inter-view prediction, view synthesis prediction and adaptive luminance compensation</w:t>
      </w:r>
      <w:bookmarkEnd w:id="2"/>
      <w:bookmarkEnd w:id="3"/>
      <w:bookmarkEnd w:id="4"/>
      <w:bookmarkEnd w:id="5"/>
      <w:bookmarkEnd w:id="6"/>
      <w:bookmarkEnd w:id="7"/>
      <w:bookmarkEnd w:id="8"/>
      <w:bookmarkEnd w:id="9"/>
      <w:bookmarkEnd w:id="10"/>
      <w:bookmarkEnd w:id="11"/>
      <w:bookmarkEnd w:id="12"/>
    </w:p>
    <w:p w:rsidR="0083246E" w:rsidRPr="008C171B" w:rsidRDefault="0083246E" w:rsidP="0083246E">
      <w:pPr>
        <w:widowControl w:val="0"/>
        <w:rPr>
          <w:ins w:id="13" w:author="JCT3V-C0054" w:date="2013-02-04T09:08:00Z"/>
          <w:sz w:val="22"/>
          <w:szCs w:val="22"/>
          <w:lang w:val="en-GB"/>
        </w:rPr>
      </w:pPr>
    </w:p>
    <w:p w:rsidR="0083246E" w:rsidRPr="0083246E" w:rsidRDefault="0083246E" w:rsidP="0083246E">
      <w:pPr>
        <w:widowControl w:val="0"/>
        <w:rPr>
          <w:sz w:val="22"/>
          <w:szCs w:val="22"/>
          <w:lang w:val="en-GB"/>
        </w:rPr>
      </w:pPr>
      <w:r w:rsidRPr="0083246E">
        <w:rPr>
          <w:sz w:val="22"/>
          <w:szCs w:val="22"/>
          <w:lang w:val="en-GB"/>
        </w:rPr>
        <w:t xml:space="preserve">Processes described in this </w:t>
      </w:r>
      <w:proofErr w:type="spellStart"/>
      <w:r w:rsidRPr="0083246E">
        <w:rPr>
          <w:sz w:val="22"/>
          <w:szCs w:val="22"/>
          <w:lang w:val="en-GB"/>
        </w:rPr>
        <w:t>subclause</w:t>
      </w:r>
      <w:proofErr w:type="spellEnd"/>
      <w:r w:rsidRPr="0083246E">
        <w:rPr>
          <w:sz w:val="22"/>
          <w:szCs w:val="22"/>
          <w:lang w:val="en-GB"/>
        </w:rPr>
        <w:t xml:space="preserve"> are invoked when decoding P and B </w:t>
      </w:r>
      <w:proofErr w:type="spellStart"/>
      <w:r w:rsidRPr="0083246E">
        <w:rPr>
          <w:sz w:val="22"/>
          <w:szCs w:val="22"/>
          <w:lang w:val="en-GB"/>
        </w:rPr>
        <w:t>macroblock</w:t>
      </w:r>
      <w:proofErr w:type="spellEnd"/>
      <w:r w:rsidRPr="0083246E">
        <w:rPr>
          <w:sz w:val="22"/>
          <w:szCs w:val="22"/>
          <w:lang w:val="en-GB"/>
        </w:rPr>
        <w:t xml:space="preserve"> types, and when </w:t>
      </w:r>
      <w:proofErr w:type="spellStart"/>
      <w:r w:rsidRPr="0083246E">
        <w:rPr>
          <w:sz w:val="22"/>
          <w:szCs w:val="22"/>
          <w:lang w:val="en-GB"/>
        </w:rPr>
        <w:t>nal_unit_type</w:t>
      </w:r>
      <w:proofErr w:type="spellEnd"/>
      <w:r w:rsidRPr="0083246E">
        <w:rPr>
          <w:sz w:val="22"/>
          <w:szCs w:val="22"/>
          <w:lang w:val="en-GB"/>
        </w:rPr>
        <w:t xml:space="preserve"> is equal to 21.</w:t>
      </w:r>
    </w:p>
    <w:p w:rsidR="0083246E" w:rsidRPr="0083246E" w:rsidRDefault="0083246E" w:rsidP="0083246E">
      <w:pPr>
        <w:spacing w:before="136"/>
        <w:rPr>
          <w:sz w:val="22"/>
          <w:szCs w:val="22"/>
          <w:lang w:val="en-GB"/>
        </w:rPr>
      </w:pPr>
      <w:r w:rsidRPr="0083246E">
        <w:rPr>
          <w:sz w:val="22"/>
          <w:szCs w:val="22"/>
          <w:lang w:val="en-GB"/>
        </w:rPr>
        <w:t xml:space="preserve">The variable log2Div is specified to be equal to </w:t>
      </w:r>
      <w:proofErr w:type="spellStart"/>
      <w:r w:rsidRPr="0083246E">
        <w:rPr>
          <w:sz w:val="22"/>
          <w:szCs w:val="22"/>
        </w:rPr>
        <w:t>BitDepth</w:t>
      </w:r>
      <w:r w:rsidRPr="0083246E">
        <w:rPr>
          <w:sz w:val="22"/>
          <w:szCs w:val="22"/>
          <w:vertAlign w:val="subscript"/>
        </w:rPr>
        <w:t>Y</w:t>
      </w:r>
      <w:proofErr w:type="spellEnd"/>
      <w:r w:rsidRPr="0083246E">
        <w:rPr>
          <w:sz w:val="22"/>
          <w:szCs w:val="22"/>
        </w:rPr>
        <w:t xml:space="preserve"> + 6.</w:t>
      </w:r>
    </w:p>
    <w:p w:rsidR="0083246E" w:rsidRPr="0083246E" w:rsidRDefault="0083246E" w:rsidP="0083246E">
      <w:pPr>
        <w:spacing w:before="136"/>
        <w:rPr>
          <w:sz w:val="22"/>
          <w:szCs w:val="22"/>
          <w:lang w:val="en-GB"/>
        </w:rPr>
      </w:pPr>
      <w:r w:rsidRPr="0083246E">
        <w:rPr>
          <w:sz w:val="22"/>
          <w:szCs w:val="22"/>
          <w:lang w:val="en-GB"/>
        </w:rPr>
        <w:t xml:space="preserve">The function </w:t>
      </w:r>
      <w:proofErr w:type="gramStart"/>
      <w:r w:rsidRPr="0083246E">
        <w:rPr>
          <w:sz w:val="22"/>
          <w:szCs w:val="22"/>
          <w:lang w:val="en-GB"/>
        </w:rPr>
        <w:t>Disparity(</w:t>
      </w:r>
      <w:proofErr w:type="gramEnd"/>
      <w:r w:rsidRPr="0083246E">
        <w:rPr>
          <w:sz w:val="22"/>
          <w:szCs w:val="22"/>
          <w:lang w:val="en-GB"/>
        </w:rPr>
        <w:t xml:space="preserve"> </w:t>
      </w:r>
      <w:proofErr w:type="spellStart"/>
      <w:r w:rsidRPr="0083246E">
        <w:rPr>
          <w:sz w:val="22"/>
          <w:szCs w:val="22"/>
          <w:lang w:val="en-GB"/>
        </w:rPr>
        <w:t>depthSample</w:t>
      </w:r>
      <w:proofErr w:type="spellEnd"/>
      <w:r w:rsidRPr="0083246E">
        <w:rPr>
          <w:sz w:val="22"/>
          <w:szCs w:val="22"/>
          <w:lang w:val="en-GB"/>
        </w:rPr>
        <w:t xml:space="preserve">, </w:t>
      </w:r>
      <w:proofErr w:type="spellStart"/>
      <w:r w:rsidRPr="0083246E">
        <w:rPr>
          <w:sz w:val="22"/>
          <w:szCs w:val="22"/>
          <w:lang w:val="en-GB"/>
        </w:rPr>
        <w:t>srcIndex</w:t>
      </w:r>
      <w:proofErr w:type="spellEnd"/>
      <w:r w:rsidRPr="0083246E">
        <w:rPr>
          <w:sz w:val="22"/>
          <w:szCs w:val="22"/>
          <w:lang w:val="en-GB"/>
        </w:rPr>
        <w:t xml:space="preserve">, </w:t>
      </w:r>
      <w:proofErr w:type="spellStart"/>
      <w:r w:rsidRPr="0083246E">
        <w:rPr>
          <w:sz w:val="22"/>
          <w:szCs w:val="22"/>
          <w:lang w:val="en-GB"/>
        </w:rPr>
        <w:t>refIndex</w:t>
      </w:r>
      <w:proofErr w:type="spellEnd"/>
      <w:r w:rsidRPr="0083246E">
        <w:rPr>
          <w:sz w:val="22"/>
          <w:szCs w:val="22"/>
          <w:lang w:val="en-GB"/>
        </w:rPr>
        <w:t xml:space="preserve"> ) is specified to return </w:t>
      </w:r>
      <w:proofErr w:type="spellStart"/>
      <w:r w:rsidRPr="0083246E">
        <w:rPr>
          <w:sz w:val="22"/>
          <w:szCs w:val="22"/>
          <w:lang w:val="en-GB"/>
        </w:rPr>
        <w:t>disparityValue</w:t>
      </w:r>
      <w:proofErr w:type="spellEnd"/>
      <w:r w:rsidRPr="0083246E">
        <w:rPr>
          <w:sz w:val="22"/>
          <w:szCs w:val="22"/>
          <w:lang w:val="en-GB"/>
        </w:rPr>
        <w:t xml:space="preserve"> specified as follows. </w:t>
      </w:r>
    </w:p>
    <w:p w:rsidR="0083246E" w:rsidRPr="0083246E" w:rsidRDefault="0083246E" w:rsidP="0083246E">
      <w:pPr>
        <w:pStyle w:val="Equation"/>
        <w:ind w:left="794"/>
      </w:pPr>
      <w:proofErr w:type="spellStart"/>
      <w:r w:rsidRPr="0083246E">
        <w:rPr>
          <w:lang w:eastAsia="ja-JP"/>
        </w:rPr>
        <w:t>disparityValue</w:t>
      </w:r>
      <w:proofErr w:type="spellEnd"/>
      <w:r w:rsidRPr="0083246E">
        <w:rPr>
          <w:lang w:val="en-US"/>
        </w:rPr>
        <w:t xml:space="preserve"> = ( </w:t>
      </w:r>
      <w:proofErr w:type="spellStart"/>
      <w:r w:rsidRPr="0083246E">
        <w:rPr>
          <w:lang w:val="en-US"/>
        </w:rPr>
        <w:t>NdrInverse</w:t>
      </w:r>
      <w:proofErr w:type="spellEnd"/>
      <w:r w:rsidRPr="0083246E">
        <w:rPr>
          <w:lang w:val="en-US"/>
        </w:rPr>
        <w:t>[ </w:t>
      </w:r>
      <w:proofErr w:type="spellStart"/>
      <w:r w:rsidRPr="0083246E">
        <w:rPr>
          <w:lang w:val="en-US"/>
        </w:rPr>
        <w:t>depthSample</w:t>
      </w:r>
      <w:proofErr w:type="spellEnd"/>
      <w:r w:rsidRPr="0083246E">
        <w:rPr>
          <w:lang w:val="en-US"/>
        </w:rPr>
        <w:t xml:space="preserve"> ] * </w:t>
      </w:r>
      <w:proofErr w:type="spellStart"/>
      <w:r w:rsidRPr="0083246E">
        <w:rPr>
          <w:lang w:val="en-US"/>
        </w:rPr>
        <w:t>DisparityScale</w:t>
      </w:r>
      <w:proofErr w:type="spellEnd"/>
      <w:r w:rsidRPr="0083246E">
        <w:rPr>
          <w:lang w:val="en-US"/>
        </w:rPr>
        <w:t>[ </w:t>
      </w:r>
      <w:proofErr w:type="spellStart"/>
      <w:r w:rsidRPr="0083246E">
        <w:rPr>
          <w:lang w:val="en-US"/>
        </w:rPr>
        <w:t>dps_id</w:t>
      </w:r>
      <w:proofErr w:type="spellEnd"/>
      <w:r w:rsidRPr="0083246E">
        <w:rPr>
          <w:lang w:val="en-US"/>
        </w:rPr>
        <w:t> ][ </w:t>
      </w:r>
      <w:proofErr w:type="spellStart"/>
      <w:r w:rsidRPr="0083246E">
        <w:rPr>
          <w:lang w:val="en-US"/>
        </w:rPr>
        <w:t>srcIndex</w:t>
      </w:r>
      <w:proofErr w:type="spellEnd"/>
      <w:r w:rsidRPr="0083246E">
        <w:rPr>
          <w:lang w:val="en-US"/>
        </w:rPr>
        <w:t> ][ </w:t>
      </w:r>
      <w:proofErr w:type="spellStart"/>
      <w:r w:rsidRPr="0083246E">
        <w:rPr>
          <w:lang w:val="en-US"/>
        </w:rPr>
        <w:t>refIndex</w:t>
      </w:r>
      <w:proofErr w:type="spellEnd"/>
      <w:r w:rsidRPr="0083246E">
        <w:rPr>
          <w:lang w:val="en-US"/>
        </w:rPr>
        <w:t xml:space="preserve"> ] + </w:t>
      </w:r>
      <w:r w:rsidRPr="0083246E">
        <w:rPr>
          <w:lang w:val="en-US"/>
        </w:rPr>
        <w:br/>
      </w:r>
      <w:r w:rsidRPr="0083246E">
        <w:rPr>
          <w:lang w:val="en-US"/>
        </w:rPr>
        <w:tab/>
        <w:t xml:space="preserve">( </w:t>
      </w:r>
      <w:proofErr w:type="spellStart"/>
      <w:r w:rsidRPr="0083246E">
        <w:rPr>
          <w:lang w:val="en-US"/>
        </w:rPr>
        <w:t>DisparityOffset</w:t>
      </w:r>
      <w:proofErr w:type="spellEnd"/>
      <w:r w:rsidRPr="0083246E">
        <w:rPr>
          <w:lang w:val="en-US"/>
        </w:rPr>
        <w:t>[ </w:t>
      </w:r>
      <w:proofErr w:type="spellStart"/>
      <w:r w:rsidRPr="0083246E">
        <w:rPr>
          <w:lang w:val="en-US"/>
        </w:rPr>
        <w:t>dps_id</w:t>
      </w:r>
      <w:proofErr w:type="spellEnd"/>
      <w:r w:rsidRPr="0083246E">
        <w:rPr>
          <w:lang w:val="en-US"/>
        </w:rPr>
        <w:t> ][ </w:t>
      </w:r>
      <w:proofErr w:type="spellStart"/>
      <w:r w:rsidRPr="0083246E">
        <w:rPr>
          <w:lang w:val="en-US"/>
        </w:rPr>
        <w:t>srcIndex</w:t>
      </w:r>
      <w:proofErr w:type="spellEnd"/>
      <w:r w:rsidRPr="0083246E">
        <w:rPr>
          <w:lang w:val="en-US"/>
        </w:rPr>
        <w:t> ][ </w:t>
      </w:r>
      <w:proofErr w:type="spellStart"/>
      <w:r w:rsidRPr="0083246E">
        <w:rPr>
          <w:lang w:val="en-US"/>
        </w:rPr>
        <w:t>refIndex</w:t>
      </w:r>
      <w:proofErr w:type="spellEnd"/>
      <w:r w:rsidRPr="0083246E">
        <w:rPr>
          <w:lang w:val="en-US"/>
        </w:rPr>
        <w:t xml:space="preserve"> ] &lt;&lt; </w:t>
      </w:r>
      <w:proofErr w:type="spellStart"/>
      <w:r w:rsidRPr="0083246E">
        <w:rPr>
          <w:lang w:val="en-US"/>
        </w:rPr>
        <w:t>BitDepth</w:t>
      </w:r>
      <w:r w:rsidRPr="0083246E">
        <w:rPr>
          <w:vertAlign w:val="subscript"/>
          <w:lang w:val="en-US"/>
        </w:rPr>
        <w:t>Y</w:t>
      </w:r>
      <w:proofErr w:type="spellEnd"/>
      <w:r w:rsidRPr="0083246E">
        <w:rPr>
          <w:lang w:val="en-US"/>
        </w:rPr>
        <w:t xml:space="preserve"> ) + </w:t>
      </w:r>
      <w:r w:rsidRPr="0083246E">
        <w:rPr>
          <w:lang w:val="en-US"/>
        </w:rPr>
        <w:br/>
      </w:r>
      <w:r w:rsidRPr="0083246E">
        <w:rPr>
          <w:lang w:val="en-US"/>
        </w:rPr>
        <w:tab/>
        <w:t>( 1 &lt;&lt; ( log2Div – 1 ) ) ) &gt;&gt; log2Div</w:t>
      </w:r>
    </w:p>
    <w:p w:rsidR="0083246E" w:rsidRPr="0083246E" w:rsidRDefault="0083246E" w:rsidP="0083246E">
      <w:pPr>
        <w:tabs>
          <w:tab w:val="left" w:pos="794"/>
          <w:tab w:val="left" w:pos="1191"/>
          <w:tab w:val="left" w:pos="1588"/>
          <w:tab w:val="left" w:pos="1985"/>
        </w:tabs>
        <w:spacing w:before="136"/>
        <w:jc w:val="both"/>
        <w:rPr>
          <w:rFonts w:eastAsia="Times New Roman"/>
          <w:sz w:val="22"/>
          <w:szCs w:val="22"/>
          <w:lang w:val="en-GB"/>
        </w:rPr>
      </w:pPr>
      <w:r w:rsidRPr="0083246E">
        <w:rPr>
          <w:rFonts w:eastAsia="Times New Roman"/>
          <w:sz w:val="22"/>
          <w:szCs w:val="22"/>
          <w:lang w:val="en-GB"/>
        </w:rPr>
        <w:t xml:space="preserve">When </w:t>
      </w:r>
      <w:proofErr w:type="spellStart"/>
      <w:r w:rsidRPr="0083246E">
        <w:rPr>
          <w:rFonts w:eastAsia="Times New Roman"/>
          <w:sz w:val="22"/>
          <w:szCs w:val="22"/>
          <w:lang w:val="en-GB"/>
        </w:rPr>
        <w:t>DepthFlag</w:t>
      </w:r>
      <w:proofErr w:type="spellEnd"/>
      <w:r w:rsidRPr="0083246E">
        <w:rPr>
          <w:rFonts w:eastAsia="Times New Roman"/>
          <w:sz w:val="22"/>
          <w:szCs w:val="22"/>
          <w:lang w:val="en-GB"/>
        </w:rPr>
        <w:t xml:space="preserve"> is equal to 0 and </w:t>
      </w:r>
      <w:proofErr w:type="spellStart"/>
      <w:r w:rsidRPr="0083246E">
        <w:rPr>
          <w:rFonts w:eastAsia="Times New Roman"/>
          <w:sz w:val="22"/>
          <w:szCs w:val="22"/>
          <w:lang w:val="en-GB"/>
        </w:rPr>
        <w:t>dmvp_flag</w:t>
      </w:r>
      <w:proofErr w:type="spellEnd"/>
      <w:r w:rsidRPr="0083246E">
        <w:rPr>
          <w:rFonts w:eastAsia="Times New Roman"/>
          <w:sz w:val="22"/>
          <w:szCs w:val="22"/>
          <w:lang w:val="en-GB"/>
        </w:rPr>
        <w:t xml:space="preserve"> is equal to 1, the variables DepthRefPicList0, DepthRefPicList1 for B slices, and </w:t>
      </w:r>
      <w:proofErr w:type="spellStart"/>
      <w:r w:rsidRPr="0083246E">
        <w:rPr>
          <w:rFonts w:eastAsia="Times New Roman"/>
          <w:sz w:val="22"/>
          <w:szCs w:val="22"/>
          <w:lang w:val="en-GB"/>
        </w:rPr>
        <w:t>DepthCurrPic</w:t>
      </w:r>
      <w:proofErr w:type="spellEnd"/>
      <w:r w:rsidRPr="0083246E">
        <w:rPr>
          <w:rFonts w:eastAsia="Times New Roman"/>
          <w:sz w:val="22"/>
          <w:szCs w:val="22"/>
          <w:lang w:val="en-GB"/>
        </w:rPr>
        <w:t xml:space="preserve"> are specified as follows. The variable DepthRefPicList0 is specified to consist of the depth view components of the view component pairs for which the texture view components are in RefPicList0 in the order that RefPicList0[ </w:t>
      </w:r>
      <w:proofErr w:type="spellStart"/>
      <w:r w:rsidRPr="0083246E">
        <w:rPr>
          <w:rFonts w:eastAsia="Times New Roman"/>
          <w:sz w:val="22"/>
          <w:szCs w:val="22"/>
          <w:lang w:val="en-GB"/>
        </w:rPr>
        <w:t>i</w:t>
      </w:r>
      <w:proofErr w:type="spellEnd"/>
      <w:r w:rsidRPr="0083246E">
        <w:rPr>
          <w:rFonts w:eastAsia="Times New Roman"/>
          <w:sz w:val="22"/>
          <w:szCs w:val="22"/>
          <w:lang w:val="en-GB"/>
        </w:rPr>
        <w:t> ] and DepthRefPicList0[ </w:t>
      </w:r>
      <w:proofErr w:type="spellStart"/>
      <w:r w:rsidRPr="0083246E">
        <w:rPr>
          <w:rFonts w:eastAsia="Times New Roman"/>
          <w:sz w:val="22"/>
          <w:szCs w:val="22"/>
          <w:lang w:val="en-GB"/>
        </w:rPr>
        <w:t>i</w:t>
      </w:r>
      <w:proofErr w:type="spellEnd"/>
      <w:r w:rsidRPr="0083246E">
        <w:rPr>
          <w:rFonts w:eastAsia="Times New Roman"/>
          <w:sz w:val="22"/>
          <w:szCs w:val="22"/>
          <w:lang w:val="en-GB"/>
        </w:rPr>
        <w:t xml:space="preserve"> ] form a view component pair for any value of </w:t>
      </w:r>
      <w:proofErr w:type="spellStart"/>
      <w:r w:rsidRPr="0083246E">
        <w:rPr>
          <w:rFonts w:eastAsia="Times New Roman"/>
          <w:sz w:val="22"/>
          <w:szCs w:val="22"/>
          <w:lang w:val="en-GB"/>
        </w:rPr>
        <w:t>i</w:t>
      </w:r>
      <w:proofErr w:type="spellEnd"/>
      <w:r w:rsidRPr="0083246E">
        <w:rPr>
          <w:rFonts w:eastAsia="Times New Roman"/>
          <w:sz w:val="22"/>
          <w:szCs w:val="22"/>
          <w:lang w:val="en-GB"/>
        </w:rPr>
        <w:t xml:space="preserve"> = 0..</w:t>
      </w:r>
      <w:r w:rsidRPr="0083246E">
        <w:rPr>
          <w:sz w:val="22"/>
          <w:szCs w:val="22"/>
        </w:rPr>
        <w:t xml:space="preserve"> num_ref_idx_l0_active_minus1. </w:t>
      </w:r>
      <w:r w:rsidRPr="0083246E">
        <w:rPr>
          <w:rFonts w:eastAsia="Times New Roman"/>
          <w:sz w:val="22"/>
          <w:szCs w:val="22"/>
          <w:lang w:val="en-GB"/>
        </w:rPr>
        <w:t>The variable DepthRefPicList1 is specified for B slices to consist of the depth view components of the view component pairs for which the texture view components are in RefPicList1 in the order that RefPicList1[ </w:t>
      </w:r>
      <w:proofErr w:type="spellStart"/>
      <w:r w:rsidRPr="0083246E">
        <w:rPr>
          <w:rFonts w:eastAsia="Times New Roman"/>
          <w:sz w:val="22"/>
          <w:szCs w:val="22"/>
          <w:lang w:val="en-GB"/>
        </w:rPr>
        <w:t>i</w:t>
      </w:r>
      <w:proofErr w:type="spellEnd"/>
      <w:r w:rsidRPr="0083246E">
        <w:rPr>
          <w:rFonts w:eastAsia="Times New Roman"/>
          <w:sz w:val="22"/>
          <w:szCs w:val="22"/>
          <w:lang w:val="en-GB"/>
        </w:rPr>
        <w:t> ] and DepthRefPicList1[ </w:t>
      </w:r>
      <w:proofErr w:type="spellStart"/>
      <w:r w:rsidRPr="0083246E">
        <w:rPr>
          <w:rFonts w:eastAsia="Times New Roman"/>
          <w:sz w:val="22"/>
          <w:szCs w:val="22"/>
          <w:lang w:val="en-GB"/>
        </w:rPr>
        <w:t>i</w:t>
      </w:r>
      <w:proofErr w:type="spellEnd"/>
      <w:r w:rsidRPr="0083246E">
        <w:rPr>
          <w:rFonts w:eastAsia="Times New Roman"/>
          <w:sz w:val="22"/>
          <w:szCs w:val="22"/>
          <w:lang w:val="en-GB"/>
        </w:rPr>
        <w:t xml:space="preserve"> ] form a view component pair for any value of </w:t>
      </w:r>
      <w:proofErr w:type="spellStart"/>
      <w:r w:rsidRPr="0083246E">
        <w:rPr>
          <w:rFonts w:eastAsia="Times New Roman"/>
          <w:sz w:val="22"/>
          <w:szCs w:val="22"/>
          <w:lang w:val="en-GB"/>
        </w:rPr>
        <w:t>i</w:t>
      </w:r>
      <w:proofErr w:type="spellEnd"/>
      <w:r w:rsidRPr="0083246E">
        <w:rPr>
          <w:rFonts w:eastAsia="Times New Roman"/>
          <w:sz w:val="22"/>
          <w:szCs w:val="22"/>
          <w:lang w:val="en-GB"/>
        </w:rPr>
        <w:t xml:space="preserve"> = 0..</w:t>
      </w:r>
      <w:r w:rsidRPr="0083246E">
        <w:rPr>
          <w:sz w:val="22"/>
          <w:szCs w:val="22"/>
        </w:rPr>
        <w:t xml:space="preserve"> num_ref_idx_l1_active_minus1. The variable </w:t>
      </w:r>
      <w:proofErr w:type="spellStart"/>
      <w:r w:rsidRPr="0083246E">
        <w:rPr>
          <w:sz w:val="22"/>
          <w:szCs w:val="22"/>
        </w:rPr>
        <w:t>DepthCurrPic</w:t>
      </w:r>
      <w:proofErr w:type="spellEnd"/>
      <w:r w:rsidRPr="0083246E">
        <w:rPr>
          <w:sz w:val="22"/>
          <w:szCs w:val="22"/>
        </w:rPr>
        <w:t xml:space="preserve"> is specified to be the </w:t>
      </w:r>
      <w:proofErr w:type="spellStart"/>
      <w:r w:rsidRPr="0083246E">
        <w:rPr>
          <w:sz w:val="22"/>
          <w:szCs w:val="22"/>
        </w:rPr>
        <w:t>upsampled</w:t>
      </w:r>
      <w:proofErr w:type="spellEnd"/>
      <w:r w:rsidRPr="0083246E">
        <w:rPr>
          <w:sz w:val="22"/>
          <w:szCs w:val="22"/>
        </w:rPr>
        <w:t xml:space="preserve"> decoded sample array of the depth view component of the view component pair for which the texture view component is the current texture view component. </w:t>
      </w:r>
    </w:p>
    <w:p w:rsidR="0083246E" w:rsidRPr="0083246E" w:rsidRDefault="0083246E" w:rsidP="0083246E">
      <w:pPr>
        <w:tabs>
          <w:tab w:val="left" w:pos="794"/>
          <w:tab w:val="left" w:pos="1191"/>
          <w:tab w:val="left" w:pos="1588"/>
          <w:tab w:val="left" w:pos="1985"/>
        </w:tabs>
        <w:spacing w:before="136"/>
        <w:jc w:val="both"/>
        <w:rPr>
          <w:rFonts w:eastAsia="Times New Roman"/>
          <w:sz w:val="22"/>
          <w:szCs w:val="22"/>
          <w:lang w:val="en-GB"/>
        </w:rPr>
      </w:pPr>
      <w:r w:rsidRPr="0083246E">
        <w:rPr>
          <w:rFonts w:eastAsia="Times New Roman"/>
          <w:sz w:val="22"/>
          <w:szCs w:val="22"/>
          <w:lang w:val="en-GB"/>
        </w:rPr>
        <w:t xml:space="preserve">The specifications in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 apply with the following changes.</w:t>
      </w:r>
    </w:p>
    <w:p w:rsidR="0083246E" w:rsidRPr="0083246E" w:rsidDel="0083246E" w:rsidRDefault="0083246E" w:rsidP="0083246E">
      <w:pPr>
        <w:tabs>
          <w:tab w:val="left" w:pos="400"/>
          <w:tab w:val="left" w:pos="1191"/>
          <w:tab w:val="left" w:pos="1588"/>
          <w:tab w:val="left" w:pos="1985"/>
        </w:tabs>
        <w:spacing w:before="136"/>
        <w:ind w:left="400" w:hanging="400"/>
        <w:jc w:val="both"/>
        <w:rPr>
          <w:del w:id="14" w:author="Samsung" w:date="2013-04-09T13:36:00Z"/>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r>
      <w:del w:id="15" w:author="Samsung" w:date="2013-04-09T13:36:00Z">
        <w:r w:rsidRPr="0083246E" w:rsidDel="0083246E">
          <w:rPr>
            <w:rFonts w:eastAsia="Times New Roman"/>
            <w:sz w:val="22"/>
            <w:szCs w:val="22"/>
            <w:lang w:val="en-GB"/>
          </w:rPr>
          <w:delText xml:space="preserve">If nal_unit_type is equal to 21, DepthFlag is equal to 0, dmvp_flag is equal to 1, mb_alc_flag is equal to 1 and </w:delText>
        </w:r>
      </w:del>
      <w:ins w:id="16" w:author="JCT3V-C0054" w:date="2013-02-04T09:07:00Z">
        <w:del w:id="17" w:author="Samsung" w:date="2013-04-09T13:36:00Z">
          <w:r w:rsidRPr="0083246E" w:rsidDel="0083246E">
            <w:rPr>
              <w:sz w:val="22"/>
              <w:szCs w:val="22"/>
            </w:rPr>
            <w:delText xml:space="preserve">mb_type is equal to P_8x8 or </w:delText>
          </w:r>
          <w:r w:rsidRPr="0083246E" w:rsidDel="0083246E">
            <w:rPr>
              <w:rFonts w:ascii="TimesNewRoman" w:hAnsi="TimesNewRoman" w:cs="TimesNewRoman"/>
              <w:sz w:val="22"/>
              <w:szCs w:val="22"/>
              <w:lang w:eastAsia="ru-RU"/>
            </w:rPr>
            <w:delText>P_8x8ref0</w:delText>
          </w:r>
        </w:del>
      </w:ins>
      <w:del w:id="18" w:author="Samsung" w:date="2013-04-09T13:36:00Z">
        <w:r w:rsidRPr="0083246E" w:rsidDel="0083246E">
          <w:rPr>
            <w:rFonts w:eastAsia="Times New Roman"/>
            <w:sz w:val="22"/>
            <w:szCs w:val="22"/>
            <w:lang w:val="en-GB"/>
          </w:rPr>
          <w:delText xml:space="preserve">transform_size_8x8_flag is equal to 0, subclause </w:delText>
        </w:r>
        <w:r w:rsidR="002C61A7" w:rsidRPr="0083246E" w:rsidDel="0083246E">
          <w:rPr>
            <w:rFonts w:eastAsia="Times New Roman"/>
            <w:sz w:val="22"/>
            <w:szCs w:val="22"/>
            <w:lang w:val="en-GB"/>
          </w:rPr>
          <w:fldChar w:fldCharType="begin"/>
        </w:r>
        <w:r w:rsidRPr="0083246E" w:rsidDel="0083246E">
          <w:rPr>
            <w:rFonts w:eastAsia="Times New Roman"/>
            <w:sz w:val="22"/>
            <w:szCs w:val="22"/>
            <w:lang w:val="en-GB"/>
          </w:rPr>
          <w:delInstrText xml:space="preserve"> REF _Ref340220899 \r \h </w:delInstrText>
        </w:r>
        <w:r w:rsidDel="0083246E">
          <w:rPr>
            <w:rFonts w:eastAsia="Times New Roman"/>
            <w:sz w:val="22"/>
            <w:szCs w:val="22"/>
            <w:lang w:val="en-GB"/>
          </w:rPr>
          <w:delInstrText xml:space="preserve"> \* MERGEFORMAT </w:delInstrText>
        </w:r>
        <w:r w:rsidR="002C61A7" w:rsidRPr="0083246E" w:rsidDel="0083246E">
          <w:rPr>
            <w:rFonts w:eastAsia="Times New Roman"/>
            <w:sz w:val="22"/>
            <w:szCs w:val="22"/>
            <w:lang w:val="en-GB"/>
          </w:rPr>
        </w:r>
        <w:r w:rsidR="002C61A7" w:rsidRPr="0083246E" w:rsidDel="0083246E">
          <w:rPr>
            <w:rFonts w:eastAsia="Times New Roman"/>
            <w:sz w:val="22"/>
            <w:szCs w:val="22"/>
            <w:lang w:val="en-GB"/>
          </w:rPr>
          <w:fldChar w:fldCharType="separate"/>
        </w:r>
        <w:r w:rsidRPr="0083246E" w:rsidDel="0083246E">
          <w:rPr>
            <w:rFonts w:eastAsia="Times New Roman"/>
            <w:sz w:val="22"/>
            <w:szCs w:val="22"/>
            <w:lang w:val="en-GB"/>
          </w:rPr>
          <w:delText>J.8.3.7</w:delText>
        </w:r>
        <w:r w:rsidR="002C61A7" w:rsidRPr="0083246E" w:rsidDel="0083246E">
          <w:rPr>
            <w:rFonts w:eastAsia="Times New Roman"/>
            <w:sz w:val="22"/>
            <w:szCs w:val="22"/>
            <w:lang w:val="en-GB"/>
          </w:rPr>
          <w:fldChar w:fldCharType="end"/>
        </w:r>
        <w:r w:rsidRPr="0083246E" w:rsidDel="0083246E">
          <w:rPr>
            <w:rFonts w:eastAsia="Times New Roman"/>
            <w:sz w:val="22"/>
            <w:szCs w:val="22"/>
            <w:lang w:val="en-GB"/>
          </w:rPr>
          <w:delText xml:space="preserve"> is invoked instead of subclause 8.4 for inter prediction. [Ed.(MH): Is this if-condition in a correct place because it states “instead of subclause 8.4” but appears within a substitute of subclause 8.4? Subclause </w:delText>
        </w:r>
        <w:r w:rsidR="002C61A7" w:rsidRPr="0083246E" w:rsidDel="0083246E">
          <w:rPr>
            <w:rFonts w:eastAsia="Times New Roman"/>
            <w:sz w:val="22"/>
            <w:szCs w:val="22"/>
            <w:lang w:val="en-GB"/>
          </w:rPr>
          <w:fldChar w:fldCharType="begin"/>
        </w:r>
        <w:r w:rsidRPr="0083246E" w:rsidDel="0083246E">
          <w:rPr>
            <w:rFonts w:eastAsia="Times New Roman"/>
            <w:sz w:val="22"/>
            <w:szCs w:val="22"/>
            <w:lang w:val="en-GB"/>
          </w:rPr>
          <w:delInstrText xml:space="preserve"> REF _Ref340220899 \r \h </w:delInstrText>
        </w:r>
        <w:r w:rsidDel="0083246E">
          <w:rPr>
            <w:rFonts w:eastAsia="Times New Roman"/>
            <w:sz w:val="22"/>
            <w:szCs w:val="22"/>
            <w:lang w:val="en-GB"/>
          </w:rPr>
          <w:delInstrText xml:space="preserve"> \* MERGEFORMAT </w:delInstrText>
        </w:r>
        <w:r w:rsidR="002C61A7" w:rsidRPr="0083246E" w:rsidDel="0083246E">
          <w:rPr>
            <w:rFonts w:eastAsia="Times New Roman"/>
            <w:sz w:val="22"/>
            <w:szCs w:val="22"/>
            <w:lang w:val="en-GB"/>
          </w:rPr>
        </w:r>
        <w:r w:rsidR="002C61A7" w:rsidRPr="0083246E" w:rsidDel="0083246E">
          <w:rPr>
            <w:rFonts w:eastAsia="Times New Roman"/>
            <w:sz w:val="22"/>
            <w:szCs w:val="22"/>
            <w:lang w:val="en-GB"/>
          </w:rPr>
          <w:fldChar w:fldCharType="separate"/>
        </w:r>
        <w:r w:rsidRPr="0083246E" w:rsidDel="0083246E">
          <w:rPr>
            <w:rFonts w:eastAsia="Times New Roman"/>
            <w:sz w:val="22"/>
            <w:szCs w:val="22"/>
            <w:lang w:val="en-GB"/>
          </w:rPr>
          <w:delText>J.8.3.7</w:delText>
        </w:r>
        <w:r w:rsidR="002C61A7" w:rsidRPr="0083246E" w:rsidDel="0083246E">
          <w:rPr>
            <w:rFonts w:eastAsia="Times New Roman"/>
            <w:sz w:val="22"/>
            <w:szCs w:val="22"/>
            <w:lang w:val="en-GB"/>
          </w:rPr>
          <w:fldChar w:fldCharType="end"/>
        </w:r>
        <w:r w:rsidRPr="0083246E" w:rsidDel="0083246E">
          <w:rPr>
            <w:rFonts w:eastAsia="Times New Roman"/>
            <w:sz w:val="22"/>
            <w:szCs w:val="22"/>
            <w:lang w:val="en-GB"/>
          </w:rPr>
          <w:delText xml:space="preserve"> seems to contain logic and invocations of other subclauses that are in the same level in this subclause – hence re-organizing subclause </w:delText>
        </w:r>
        <w:r w:rsidR="002C61A7" w:rsidRPr="0083246E" w:rsidDel="0083246E">
          <w:rPr>
            <w:rFonts w:eastAsia="Times New Roman"/>
            <w:sz w:val="22"/>
            <w:szCs w:val="22"/>
            <w:lang w:val="en-GB"/>
          </w:rPr>
          <w:fldChar w:fldCharType="begin"/>
        </w:r>
        <w:r w:rsidRPr="0083246E" w:rsidDel="0083246E">
          <w:rPr>
            <w:rFonts w:eastAsia="Times New Roman"/>
            <w:sz w:val="22"/>
            <w:szCs w:val="22"/>
            <w:lang w:val="en-GB"/>
          </w:rPr>
          <w:delInstrText xml:space="preserve"> REF _Ref340220899 \r \h </w:delInstrText>
        </w:r>
        <w:r w:rsidDel="0083246E">
          <w:rPr>
            <w:rFonts w:eastAsia="Times New Roman"/>
            <w:sz w:val="22"/>
            <w:szCs w:val="22"/>
            <w:lang w:val="en-GB"/>
          </w:rPr>
          <w:delInstrText xml:space="preserve"> \* MERGEFORMAT </w:delInstrText>
        </w:r>
        <w:r w:rsidR="002C61A7" w:rsidRPr="0083246E" w:rsidDel="0083246E">
          <w:rPr>
            <w:rFonts w:eastAsia="Times New Roman"/>
            <w:sz w:val="22"/>
            <w:szCs w:val="22"/>
            <w:lang w:val="en-GB"/>
          </w:rPr>
        </w:r>
        <w:r w:rsidR="002C61A7" w:rsidRPr="0083246E" w:rsidDel="0083246E">
          <w:rPr>
            <w:rFonts w:eastAsia="Times New Roman"/>
            <w:sz w:val="22"/>
            <w:szCs w:val="22"/>
            <w:lang w:val="en-GB"/>
          </w:rPr>
          <w:fldChar w:fldCharType="separate"/>
        </w:r>
        <w:r w:rsidRPr="0083246E" w:rsidDel="0083246E">
          <w:rPr>
            <w:rFonts w:eastAsia="Times New Roman"/>
            <w:sz w:val="22"/>
            <w:szCs w:val="22"/>
            <w:lang w:val="en-GB"/>
          </w:rPr>
          <w:delText>J.8.3.7</w:delText>
        </w:r>
        <w:r w:rsidR="002C61A7" w:rsidRPr="0083246E" w:rsidDel="0083246E">
          <w:rPr>
            <w:rFonts w:eastAsia="Times New Roman"/>
            <w:sz w:val="22"/>
            <w:szCs w:val="22"/>
            <w:lang w:val="en-GB"/>
          </w:rPr>
          <w:fldChar w:fldCharType="end"/>
        </w:r>
        <w:r w:rsidRPr="0083246E" w:rsidDel="0083246E">
          <w:rPr>
            <w:rFonts w:eastAsia="Times New Roman"/>
            <w:sz w:val="22"/>
            <w:szCs w:val="22"/>
            <w:lang w:val="en-GB"/>
          </w:rPr>
          <w:delText xml:space="preserve"> should be considered.]</w:delText>
        </w:r>
      </w:del>
    </w:p>
    <w:p w:rsidR="00C61E43" w:rsidRDefault="0083246E">
      <w:pPr>
        <w:tabs>
          <w:tab w:val="left" w:pos="400"/>
          <w:tab w:val="left" w:pos="1191"/>
          <w:tab w:val="left" w:pos="1588"/>
          <w:tab w:val="left" w:pos="1985"/>
        </w:tabs>
        <w:spacing w:before="136"/>
        <w:ind w:left="400" w:hanging="400"/>
        <w:jc w:val="both"/>
        <w:rPr>
          <w:rFonts w:eastAsia="Times New Roman"/>
          <w:sz w:val="22"/>
          <w:szCs w:val="22"/>
          <w:lang w:val="en-GB"/>
        </w:rPr>
      </w:pPr>
      <w:del w:id="19" w:author="Samsung" w:date="2013-04-09T13:36:00Z">
        <w:r w:rsidRPr="0083246E" w:rsidDel="0083246E">
          <w:rPr>
            <w:rFonts w:eastAsia="Times New Roman"/>
            <w:sz w:val="22"/>
            <w:szCs w:val="22"/>
            <w:lang w:val="en-GB"/>
          </w:rPr>
          <w:delText>–</w:delText>
        </w:r>
        <w:r w:rsidRPr="0083246E" w:rsidDel="0083246E">
          <w:rPr>
            <w:rFonts w:eastAsia="Times New Roman"/>
            <w:sz w:val="22"/>
            <w:szCs w:val="22"/>
            <w:lang w:val="en-GB"/>
          </w:rPr>
          <w:tab/>
          <w:delText xml:space="preserve">Otherwise, </w:delText>
        </w:r>
      </w:del>
      <w:proofErr w:type="gramStart"/>
      <w:r w:rsidRPr="0083246E">
        <w:rPr>
          <w:rFonts w:eastAsia="Times New Roman"/>
          <w:sz w:val="22"/>
          <w:szCs w:val="22"/>
          <w:lang w:val="en-GB"/>
        </w:rPr>
        <w:t>if</w:t>
      </w:r>
      <w:proofErr w:type="gramEnd"/>
      <w:r w:rsidRPr="0083246E">
        <w:rPr>
          <w:rFonts w:eastAsia="Times New Roman"/>
          <w:sz w:val="22"/>
          <w:szCs w:val="22"/>
          <w:lang w:val="en-GB"/>
        </w:rPr>
        <w:t xml:space="preserve"> </w:t>
      </w:r>
      <w:proofErr w:type="spellStart"/>
      <w:r w:rsidRPr="0083246E">
        <w:rPr>
          <w:rFonts w:eastAsia="Times New Roman"/>
          <w:sz w:val="22"/>
          <w:szCs w:val="22"/>
          <w:lang w:val="en-GB"/>
        </w:rPr>
        <w:t>nal_unit_type</w:t>
      </w:r>
      <w:proofErr w:type="spellEnd"/>
      <w:r w:rsidRPr="0083246E">
        <w:rPr>
          <w:rFonts w:eastAsia="Times New Roman"/>
          <w:sz w:val="22"/>
          <w:szCs w:val="22"/>
          <w:lang w:val="en-GB"/>
        </w:rPr>
        <w:t xml:space="preserve"> is equal to 21, </w:t>
      </w:r>
      <w:proofErr w:type="spellStart"/>
      <w:r w:rsidRPr="0083246E">
        <w:rPr>
          <w:rFonts w:eastAsia="Times New Roman"/>
          <w:sz w:val="22"/>
          <w:szCs w:val="22"/>
          <w:lang w:val="en-GB"/>
        </w:rPr>
        <w:t>DepthFlag</w:t>
      </w:r>
      <w:proofErr w:type="spellEnd"/>
      <w:r w:rsidRPr="0083246E">
        <w:rPr>
          <w:rFonts w:eastAsia="Times New Roman"/>
          <w:sz w:val="22"/>
          <w:szCs w:val="22"/>
          <w:lang w:val="en-GB"/>
        </w:rPr>
        <w:t xml:space="preserve"> is equal to 0, and </w:t>
      </w:r>
      <w:proofErr w:type="spellStart"/>
      <w:r w:rsidRPr="0083246E">
        <w:rPr>
          <w:rFonts w:eastAsia="Times New Roman"/>
          <w:sz w:val="22"/>
          <w:szCs w:val="22"/>
          <w:lang w:val="en-GB"/>
        </w:rPr>
        <w:t>dmvp_flag</w:t>
      </w:r>
      <w:proofErr w:type="spellEnd"/>
      <w:r w:rsidRPr="0083246E">
        <w:rPr>
          <w:rFonts w:eastAsia="Times New Roman"/>
          <w:sz w:val="22"/>
          <w:szCs w:val="22"/>
          <w:lang w:val="en-GB"/>
        </w:rPr>
        <w:t xml:space="preserve"> is equal to 1, the following applies:</w:t>
      </w:r>
    </w:p>
    <w:p w:rsidR="0083246E" w:rsidRPr="0083246E" w:rsidRDefault="0083246E" w:rsidP="0083246E">
      <w:pPr>
        <w:tabs>
          <w:tab w:val="left" w:pos="400"/>
          <w:tab w:val="left" w:pos="1191"/>
          <w:tab w:val="left" w:pos="1588"/>
          <w:tab w:val="left" w:pos="1985"/>
        </w:tabs>
        <w:spacing w:before="136"/>
        <w:ind w:left="800" w:hanging="400"/>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t xml:space="preserve">If </w:t>
      </w:r>
      <w:proofErr w:type="spellStart"/>
      <w:r w:rsidRPr="0083246E">
        <w:rPr>
          <w:rFonts w:eastAsia="Times New Roman"/>
          <w:sz w:val="22"/>
          <w:szCs w:val="22"/>
          <w:lang w:val="en-GB"/>
        </w:rPr>
        <w:t>mb_alc_skip_flag</w:t>
      </w:r>
      <w:proofErr w:type="spellEnd"/>
      <w:r w:rsidRPr="0083246E">
        <w:rPr>
          <w:rFonts w:eastAsia="Times New Roman"/>
          <w:sz w:val="22"/>
          <w:szCs w:val="22"/>
          <w:lang w:val="en-GB"/>
        </w:rPr>
        <w:t xml:space="preserve"> is equal to 0 and </w:t>
      </w:r>
      <w:proofErr w:type="spellStart"/>
      <w:r w:rsidRPr="0083246E">
        <w:rPr>
          <w:rFonts w:eastAsia="Times New Roman"/>
          <w:sz w:val="22"/>
          <w:szCs w:val="22"/>
          <w:lang w:val="en-GB"/>
        </w:rPr>
        <w:t>mb_alc_flag</w:t>
      </w:r>
      <w:proofErr w:type="spellEnd"/>
      <w:r w:rsidRPr="0083246E">
        <w:rPr>
          <w:rFonts w:eastAsia="Times New Roman"/>
          <w:sz w:val="22"/>
          <w:szCs w:val="22"/>
          <w:lang w:val="en-GB"/>
        </w:rPr>
        <w:t xml:space="preserve"> is equal to 0,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w:t>
      </w:r>
      <w:r w:rsidR="005F361E">
        <w:fldChar w:fldCharType="begin"/>
      </w:r>
      <w:r w:rsidR="005F361E">
        <w:instrText xml:space="preserve"> REF _Ref32720804 \r \h  \* MERGEFORMAT </w:instrText>
      </w:r>
      <w:r w:rsidR="005F361E">
        <w:fldChar w:fldCharType="separate"/>
      </w:r>
      <w:r w:rsidRPr="0083246E">
        <w:rPr>
          <w:rFonts w:eastAsia="Times New Roman"/>
          <w:sz w:val="22"/>
          <w:szCs w:val="22"/>
          <w:lang w:val="en-GB"/>
        </w:rPr>
        <w:t>J.8.3.1</w:t>
      </w:r>
      <w:r w:rsidR="005F361E">
        <w:fldChar w:fldCharType="end"/>
      </w:r>
      <w:r w:rsidRPr="0083246E">
        <w:rPr>
          <w:rFonts w:eastAsia="Times New Roman"/>
          <w:sz w:val="22"/>
          <w:szCs w:val="22"/>
          <w:lang w:val="en-GB"/>
        </w:rPr>
        <w:t xml:space="preserve"> is invoked instead of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8.4.1. </w:t>
      </w:r>
    </w:p>
    <w:p w:rsidR="0083246E" w:rsidRPr="0083246E" w:rsidRDefault="0083246E" w:rsidP="0083246E">
      <w:pPr>
        <w:tabs>
          <w:tab w:val="left" w:pos="400"/>
          <w:tab w:val="left" w:pos="1191"/>
          <w:tab w:val="left" w:pos="1588"/>
          <w:tab w:val="left" w:pos="1985"/>
        </w:tabs>
        <w:spacing w:before="136"/>
        <w:ind w:left="800" w:hanging="400"/>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t xml:space="preserve">If </w:t>
      </w:r>
      <w:proofErr w:type="spellStart"/>
      <w:r w:rsidRPr="0083246E">
        <w:rPr>
          <w:rFonts w:eastAsia="Times New Roman"/>
          <w:sz w:val="22"/>
          <w:szCs w:val="22"/>
          <w:lang w:val="en-GB"/>
        </w:rPr>
        <w:t>mb_alc_skip_flag</w:t>
      </w:r>
      <w:proofErr w:type="spellEnd"/>
      <w:r w:rsidRPr="0083246E">
        <w:rPr>
          <w:rFonts w:eastAsia="Times New Roman"/>
          <w:sz w:val="22"/>
          <w:szCs w:val="22"/>
          <w:lang w:val="en-GB"/>
        </w:rPr>
        <w:t xml:space="preserve"> is equal to 1 or </w:t>
      </w:r>
      <w:proofErr w:type="spellStart"/>
      <w:r w:rsidRPr="0083246E">
        <w:rPr>
          <w:rFonts w:eastAsia="Times New Roman"/>
          <w:sz w:val="22"/>
          <w:szCs w:val="22"/>
          <w:lang w:val="en-GB"/>
        </w:rPr>
        <w:t>mb_alc_flag</w:t>
      </w:r>
      <w:proofErr w:type="spellEnd"/>
      <w:r w:rsidRPr="0083246E">
        <w:rPr>
          <w:rFonts w:eastAsia="Times New Roman"/>
          <w:sz w:val="22"/>
          <w:szCs w:val="22"/>
          <w:lang w:val="en-GB"/>
        </w:rPr>
        <w:t xml:space="preserve"> is equal to 1,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w:t>
      </w:r>
      <w:r w:rsidR="005F361E">
        <w:fldChar w:fldCharType="begin"/>
      </w:r>
      <w:r w:rsidR="005F361E">
        <w:instrText xml:space="preserve"> REF _Ref340220809 \r \h  \* MERGEFORMAT </w:instrText>
      </w:r>
      <w:r w:rsidR="005F361E">
        <w:fldChar w:fldCharType="separate"/>
      </w:r>
      <w:r w:rsidRPr="0083246E">
        <w:rPr>
          <w:rFonts w:eastAsia="Times New Roman"/>
          <w:sz w:val="22"/>
          <w:szCs w:val="22"/>
          <w:lang w:val="en-GB"/>
        </w:rPr>
        <w:t>J.8.3.5</w:t>
      </w:r>
      <w:r w:rsidR="005F361E">
        <w:fldChar w:fldCharType="end"/>
      </w:r>
      <w:r w:rsidRPr="0083246E">
        <w:rPr>
          <w:rFonts w:eastAsia="Times New Roman"/>
          <w:sz w:val="22"/>
          <w:szCs w:val="22"/>
          <w:lang w:val="en-GB"/>
        </w:rPr>
        <w:t xml:space="preserve"> is invoked instead of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8.4.1 for the derivation of motion vector components and reference indices, and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w:t>
      </w:r>
      <w:r w:rsidR="005F361E">
        <w:fldChar w:fldCharType="begin"/>
      </w:r>
      <w:r w:rsidR="005F361E">
        <w:instrText xml:space="preserve"> REF _Ref340220833 \r \h  \* MERGEFORMAT </w:instrText>
      </w:r>
      <w:r w:rsidR="005F361E">
        <w:fldChar w:fldCharType="separate"/>
      </w:r>
      <w:r w:rsidRPr="0083246E">
        <w:rPr>
          <w:rFonts w:eastAsia="Times New Roman"/>
          <w:sz w:val="22"/>
          <w:szCs w:val="22"/>
          <w:lang w:val="en-GB"/>
        </w:rPr>
        <w:t>J.8.3.6</w:t>
      </w:r>
      <w:r w:rsidR="005F361E">
        <w:fldChar w:fldCharType="end"/>
      </w:r>
      <w:r w:rsidRPr="0083246E">
        <w:rPr>
          <w:rFonts w:eastAsia="Times New Roman"/>
          <w:sz w:val="22"/>
          <w:szCs w:val="22"/>
          <w:lang w:val="en-GB"/>
        </w:rPr>
        <w:t xml:space="preserve"> is invoked instead of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8.4.3 for the derivation of prediction weights. [Ed</w:t>
      </w:r>
      <w:proofErr w:type="gramStart"/>
      <w:r w:rsidRPr="0083246E">
        <w:rPr>
          <w:rFonts w:eastAsia="Times New Roman"/>
          <w:sz w:val="22"/>
          <w:szCs w:val="22"/>
          <w:lang w:val="en-GB"/>
        </w:rPr>
        <w:t>.(</w:t>
      </w:r>
      <w:proofErr w:type="gramEnd"/>
      <w:r w:rsidRPr="0083246E">
        <w:rPr>
          <w:rFonts w:eastAsia="Times New Roman"/>
          <w:sz w:val="22"/>
          <w:szCs w:val="22"/>
          <w:lang w:val="en-GB"/>
        </w:rPr>
        <w:t>MH):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w:t>
      </w:r>
      <w:r w:rsidR="005F361E">
        <w:fldChar w:fldCharType="begin"/>
      </w:r>
      <w:r w:rsidR="005F361E">
        <w:instrText xml:space="preserve"> REF _Ref340220833 \r \h  \* MERGEFORMAT </w:instrText>
      </w:r>
      <w:r w:rsidR="005F361E">
        <w:fldChar w:fldCharType="separate"/>
      </w:r>
      <w:r w:rsidRPr="0083246E">
        <w:rPr>
          <w:rFonts w:eastAsia="Times New Roman"/>
          <w:sz w:val="22"/>
          <w:szCs w:val="22"/>
          <w:lang w:val="en-GB"/>
        </w:rPr>
        <w:t>J.8.3.6</w:t>
      </w:r>
      <w:r w:rsidR="005F361E">
        <w:fldChar w:fldCharType="end"/>
      </w:r>
      <w:r w:rsidRPr="0083246E">
        <w:rPr>
          <w:rFonts w:eastAsia="Times New Roman"/>
          <w:sz w:val="22"/>
          <w:szCs w:val="22"/>
          <w:lang w:val="en-GB"/>
        </w:rPr>
        <w:t xml:space="preserve"> is invoked instead of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8.4.3 for the derivation of prediction weights” should be moved further down in the logic of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 that is between steps 3 and 4 in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w:t>
      </w:r>
    </w:p>
    <w:p w:rsidR="0083246E" w:rsidRPr="0083246E" w:rsidRDefault="0083246E" w:rsidP="0083246E">
      <w:pPr>
        <w:tabs>
          <w:tab w:val="left" w:pos="400"/>
          <w:tab w:val="left" w:pos="1191"/>
          <w:tab w:val="left" w:pos="1588"/>
          <w:tab w:val="left" w:pos="1985"/>
        </w:tabs>
        <w:spacing w:before="136"/>
        <w:ind w:left="400" w:hanging="400"/>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t xml:space="preserve">Otherwise, if </w:t>
      </w:r>
      <w:proofErr w:type="spellStart"/>
      <w:r w:rsidRPr="0083246E">
        <w:rPr>
          <w:rFonts w:eastAsia="Times New Roman"/>
          <w:sz w:val="22"/>
          <w:szCs w:val="22"/>
          <w:lang w:val="en-GB"/>
        </w:rPr>
        <w:t>nal_unit_type</w:t>
      </w:r>
      <w:proofErr w:type="spellEnd"/>
      <w:r w:rsidRPr="0083246E">
        <w:rPr>
          <w:rFonts w:eastAsia="Times New Roman"/>
          <w:sz w:val="22"/>
          <w:szCs w:val="22"/>
          <w:lang w:val="en-GB"/>
        </w:rPr>
        <w:t xml:space="preserve"> is equal to 21, </w:t>
      </w:r>
      <w:proofErr w:type="spellStart"/>
      <w:r w:rsidRPr="0083246E">
        <w:rPr>
          <w:rFonts w:eastAsia="Times New Roman"/>
          <w:sz w:val="22"/>
          <w:szCs w:val="22"/>
          <w:lang w:val="en-GB"/>
        </w:rPr>
        <w:t>DepthFlag</w:t>
      </w:r>
      <w:proofErr w:type="spellEnd"/>
      <w:r w:rsidRPr="0083246E">
        <w:rPr>
          <w:rFonts w:eastAsia="Times New Roman"/>
          <w:sz w:val="22"/>
          <w:szCs w:val="22"/>
          <w:lang w:val="en-GB"/>
        </w:rPr>
        <w:t xml:space="preserve"> is equal to 0, </w:t>
      </w:r>
      <w:proofErr w:type="spellStart"/>
      <w:r w:rsidRPr="0083246E">
        <w:rPr>
          <w:rFonts w:eastAsia="Times New Roman"/>
          <w:sz w:val="22"/>
          <w:szCs w:val="22"/>
          <w:lang w:val="en-GB"/>
        </w:rPr>
        <w:t>dmvp_flag</w:t>
      </w:r>
      <w:proofErr w:type="spellEnd"/>
      <w:r w:rsidRPr="0083246E">
        <w:rPr>
          <w:rFonts w:eastAsia="Times New Roman"/>
          <w:sz w:val="22"/>
          <w:szCs w:val="22"/>
          <w:lang w:val="en-GB"/>
        </w:rPr>
        <w:t xml:space="preserve"> is equal to 0, and </w:t>
      </w:r>
      <w:proofErr w:type="spellStart"/>
      <w:r w:rsidRPr="0083246E">
        <w:rPr>
          <w:rFonts w:eastAsia="Times New Roman"/>
          <w:sz w:val="22"/>
          <w:szCs w:val="22"/>
          <w:lang w:val="en-GB"/>
        </w:rPr>
        <w:t>mb_alc_skip_flag</w:t>
      </w:r>
      <w:proofErr w:type="spellEnd"/>
      <w:r w:rsidRPr="0083246E">
        <w:rPr>
          <w:rFonts w:eastAsia="Times New Roman"/>
          <w:sz w:val="22"/>
          <w:szCs w:val="22"/>
          <w:lang w:val="en-GB"/>
        </w:rPr>
        <w:t xml:space="preserve"> or </w:t>
      </w:r>
      <w:proofErr w:type="spellStart"/>
      <w:r w:rsidRPr="0083246E">
        <w:rPr>
          <w:rFonts w:eastAsia="Times New Roman"/>
          <w:sz w:val="22"/>
          <w:szCs w:val="22"/>
          <w:lang w:val="en-GB"/>
        </w:rPr>
        <w:t>mb_alc_flag</w:t>
      </w:r>
      <w:proofErr w:type="spellEnd"/>
      <w:r w:rsidRPr="0083246E">
        <w:rPr>
          <w:rFonts w:eastAsia="Times New Roman"/>
          <w:sz w:val="22"/>
          <w:szCs w:val="22"/>
          <w:lang w:val="en-GB"/>
        </w:rPr>
        <w:t xml:space="preserve"> is equal to 1,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w:t>
      </w:r>
      <w:r w:rsidR="005F361E">
        <w:fldChar w:fldCharType="begin"/>
      </w:r>
      <w:r w:rsidR="005F361E">
        <w:instrText xml:space="preserve"> REF _Ref340220809 \r \h  \* MERGEFORMAT </w:instrText>
      </w:r>
      <w:r w:rsidR="005F361E">
        <w:fldChar w:fldCharType="separate"/>
      </w:r>
      <w:r w:rsidRPr="0083246E">
        <w:rPr>
          <w:rFonts w:eastAsia="Times New Roman"/>
          <w:sz w:val="22"/>
          <w:szCs w:val="22"/>
          <w:lang w:val="en-GB"/>
        </w:rPr>
        <w:t>J.8.3.5</w:t>
      </w:r>
      <w:r w:rsidR="005F361E">
        <w:fldChar w:fldCharType="end"/>
      </w:r>
      <w:r w:rsidRPr="0083246E">
        <w:rPr>
          <w:rFonts w:eastAsia="Times New Roman"/>
          <w:sz w:val="22"/>
          <w:szCs w:val="22"/>
          <w:lang w:val="en-GB"/>
        </w:rPr>
        <w:t xml:space="preserve"> is invoked instead of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w:t>
      </w:r>
      <w:r w:rsidRPr="0083246E">
        <w:rPr>
          <w:rFonts w:eastAsia="Times New Roman"/>
          <w:sz w:val="22"/>
          <w:szCs w:val="22"/>
          <w:lang w:val="en-GB"/>
        </w:rPr>
        <w:lastRenderedPageBreak/>
        <w:t xml:space="preserve">8.4.1 for the derivation of motion vector components and reference indices, and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w:t>
      </w:r>
      <w:r w:rsidR="005F361E">
        <w:fldChar w:fldCharType="begin"/>
      </w:r>
      <w:r w:rsidR="005F361E">
        <w:instrText xml:space="preserve"> REF _Ref340220833 \r \h  \* MERGEFORMAT </w:instrText>
      </w:r>
      <w:r w:rsidR="005F361E">
        <w:fldChar w:fldCharType="separate"/>
      </w:r>
      <w:r w:rsidRPr="0083246E">
        <w:rPr>
          <w:rFonts w:eastAsia="Times New Roman"/>
          <w:sz w:val="22"/>
          <w:szCs w:val="22"/>
          <w:lang w:val="en-GB"/>
        </w:rPr>
        <w:t>J.8.3.6</w:t>
      </w:r>
      <w:r w:rsidR="005F361E">
        <w:fldChar w:fldCharType="end"/>
      </w:r>
      <w:r w:rsidRPr="0083246E">
        <w:rPr>
          <w:rFonts w:eastAsia="Times New Roman"/>
          <w:sz w:val="22"/>
          <w:szCs w:val="22"/>
          <w:lang w:val="en-GB"/>
        </w:rPr>
        <w:t xml:space="preserve"> is invoked instead of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8.4.3 for the derivation of prediction weights. [Ed</w:t>
      </w:r>
      <w:proofErr w:type="gramStart"/>
      <w:r w:rsidRPr="0083246E">
        <w:rPr>
          <w:rFonts w:eastAsia="Times New Roman"/>
          <w:sz w:val="22"/>
          <w:szCs w:val="22"/>
          <w:lang w:val="en-GB"/>
        </w:rPr>
        <w:t>.(</w:t>
      </w:r>
      <w:proofErr w:type="gramEnd"/>
      <w:r w:rsidRPr="0083246E">
        <w:rPr>
          <w:rFonts w:eastAsia="Times New Roman"/>
          <w:sz w:val="22"/>
          <w:szCs w:val="22"/>
          <w:lang w:val="en-GB"/>
        </w:rPr>
        <w:t>MH):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w:t>
      </w:r>
      <w:r w:rsidR="005F361E">
        <w:fldChar w:fldCharType="begin"/>
      </w:r>
      <w:r w:rsidR="005F361E">
        <w:instrText xml:space="preserve"> REF _Ref340220833 \r \h  \* MERGEFORMAT </w:instrText>
      </w:r>
      <w:r w:rsidR="005F361E">
        <w:fldChar w:fldCharType="separate"/>
      </w:r>
      <w:r w:rsidRPr="0083246E">
        <w:rPr>
          <w:rFonts w:eastAsia="Times New Roman"/>
          <w:sz w:val="22"/>
          <w:szCs w:val="22"/>
          <w:lang w:val="en-GB"/>
        </w:rPr>
        <w:t>J.8.3.6</w:t>
      </w:r>
      <w:r w:rsidR="005F361E">
        <w:fldChar w:fldCharType="end"/>
      </w:r>
      <w:r w:rsidRPr="0083246E">
        <w:rPr>
          <w:rFonts w:eastAsia="Times New Roman"/>
          <w:sz w:val="22"/>
          <w:szCs w:val="22"/>
          <w:lang w:val="en-GB"/>
        </w:rPr>
        <w:t xml:space="preserve"> is invoked instead of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8.4.3 for the derivation of prediction weights” should be moved further down in the logic of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 that is between steps 3 and 4 in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w:t>
      </w:r>
    </w:p>
    <w:p w:rsidR="0083246E" w:rsidRPr="0083246E" w:rsidRDefault="0083246E" w:rsidP="0083246E">
      <w:pPr>
        <w:tabs>
          <w:tab w:val="left" w:pos="400"/>
          <w:tab w:val="left" w:pos="1191"/>
          <w:tab w:val="left" w:pos="1588"/>
          <w:tab w:val="left" w:pos="1985"/>
        </w:tabs>
        <w:spacing w:before="136"/>
        <w:ind w:left="400" w:hanging="400"/>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t xml:space="preserve">When </w:t>
      </w:r>
      <w:proofErr w:type="spellStart"/>
      <w:r w:rsidRPr="0083246E">
        <w:rPr>
          <w:rFonts w:eastAsia="Times New Roman"/>
          <w:sz w:val="22"/>
          <w:szCs w:val="22"/>
          <w:lang w:val="en-GB"/>
        </w:rPr>
        <w:t>nal_unit_type</w:t>
      </w:r>
      <w:proofErr w:type="spellEnd"/>
      <w:r w:rsidRPr="0083246E">
        <w:rPr>
          <w:rFonts w:eastAsia="Times New Roman"/>
          <w:sz w:val="22"/>
          <w:szCs w:val="22"/>
          <w:lang w:val="en-GB"/>
        </w:rPr>
        <w:t xml:space="preserve"> is equal to 21, </w:t>
      </w:r>
      <w:proofErr w:type="spellStart"/>
      <w:r w:rsidRPr="0083246E">
        <w:rPr>
          <w:rFonts w:eastAsia="Times New Roman"/>
          <w:sz w:val="22"/>
          <w:szCs w:val="22"/>
          <w:lang w:val="en-GB"/>
        </w:rPr>
        <w:t>DepthFlag</w:t>
      </w:r>
      <w:proofErr w:type="spellEnd"/>
      <w:r w:rsidRPr="0083246E">
        <w:rPr>
          <w:rFonts w:eastAsia="Times New Roman"/>
          <w:sz w:val="22"/>
          <w:szCs w:val="22"/>
          <w:lang w:val="en-GB"/>
        </w:rPr>
        <w:t xml:space="preserve"> is equal to 1, and </w:t>
      </w:r>
      <w:proofErr w:type="spellStart"/>
      <w:r w:rsidRPr="0083246E">
        <w:rPr>
          <w:rFonts w:eastAsia="Times New Roman"/>
          <w:sz w:val="22"/>
          <w:szCs w:val="22"/>
          <w:lang w:val="en-GB"/>
        </w:rPr>
        <w:t>mb_ivmp_flag</w:t>
      </w:r>
      <w:proofErr w:type="spellEnd"/>
      <w:r w:rsidRPr="0083246E">
        <w:rPr>
          <w:rFonts w:eastAsia="Times New Roman"/>
          <w:sz w:val="22"/>
          <w:szCs w:val="22"/>
          <w:lang w:val="en-GB"/>
        </w:rPr>
        <w:t xml:space="preserve"> is equal to 1,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w:t>
      </w:r>
      <w:r w:rsidR="005F361E">
        <w:fldChar w:fldCharType="begin"/>
      </w:r>
      <w:r w:rsidR="005F361E">
        <w:instrText xml:space="preserve"> REF _Ref319660222 \r \h  \* MERGEFORMAT </w:instrText>
      </w:r>
      <w:r w:rsidR="005F361E">
        <w:fldChar w:fldCharType="separate"/>
      </w:r>
      <w:r w:rsidRPr="0083246E">
        <w:rPr>
          <w:rFonts w:eastAsia="Times New Roman"/>
          <w:sz w:val="22"/>
          <w:szCs w:val="22"/>
          <w:lang w:val="en-GB"/>
        </w:rPr>
        <w:t>J.8.3.3</w:t>
      </w:r>
      <w:r w:rsidR="005F361E">
        <w:fldChar w:fldCharType="end"/>
      </w:r>
      <w:r w:rsidRPr="0083246E">
        <w:rPr>
          <w:rFonts w:eastAsia="Times New Roman"/>
          <w:sz w:val="22"/>
          <w:szCs w:val="22"/>
          <w:lang w:val="en-GB"/>
        </w:rPr>
        <w:t xml:space="preserve"> is invoked instead of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8.4.1.</w:t>
      </w:r>
    </w:p>
    <w:p w:rsidR="0083246E" w:rsidRPr="0083246E" w:rsidRDefault="0083246E" w:rsidP="0083246E">
      <w:pPr>
        <w:tabs>
          <w:tab w:val="left" w:pos="400"/>
          <w:tab w:val="left" w:pos="1191"/>
          <w:tab w:val="left" w:pos="1588"/>
          <w:tab w:val="left" w:pos="1985"/>
        </w:tabs>
        <w:spacing w:before="136"/>
        <w:ind w:left="400" w:hanging="400"/>
        <w:jc w:val="both"/>
        <w:rPr>
          <w:rFonts w:eastAsia="Times New Roman"/>
          <w:sz w:val="22"/>
          <w:szCs w:val="22"/>
          <w:lang w:val="en-GB"/>
        </w:rPr>
      </w:pPr>
      <w:r w:rsidRPr="0083246E">
        <w:rPr>
          <w:sz w:val="22"/>
          <w:szCs w:val="22"/>
        </w:rPr>
        <w:t>–</w:t>
      </w:r>
      <w:r w:rsidRPr="0083246E">
        <w:rPr>
          <w:sz w:val="22"/>
          <w:szCs w:val="22"/>
        </w:rPr>
        <w:tab/>
      </w:r>
      <w:r w:rsidRPr="0083246E">
        <w:rPr>
          <w:rFonts w:eastAsia="Times New Roman"/>
          <w:sz w:val="22"/>
          <w:szCs w:val="22"/>
          <w:lang w:val="en-GB"/>
        </w:rPr>
        <w:t xml:space="preserve">The following additional step applied between steps 3 and 4 in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w:t>
      </w:r>
    </w:p>
    <w:p w:rsidR="0083246E" w:rsidRPr="0083246E" w:rsidRDefault="0083246E" w:rsidP="0083246E">
      <w:pPr>
        <w:tabs>
          <w:tab w:val="left" w:pos="400"/>
          <w:tab w:val="left" w:pos="1191"/>
          <w:tab w:val="left" w:pos="1588"/>
          <w:tab w:val="left" w:pos="1985"/>
        </w:tabs>
        <w:spacing w:before="136"/>
        <w:ind w:left="800" w:hanging="400"/>
        <w:jc w:val="both"/>
        <w:rPr>
          <w:rFonts w:eastAsia="Times New Roman"/>
          <w:sz w:val="22"/>
          <w:szCs w:val="22"/>
          <w:lang w:val="en-GB"/>
        </w:rPr>
      </w:pPr>
      <w:r w:rsidRPr="0083246E">
        <w:rPr>
          <w:sz w:val="22"/>
          <w:szCs w:val="22"/>
        </w:rPr>
        <w:t>–</w:t>
      </w:r>
      <w:r w:rsidRPr="0083246E">
        <w:rPr>
          <w:sz w:val="22"/>
          <w:szCs w:val="22"/>
        </w:rPr>
        <w:tab/>
      </w:r>
      <w:r w:rsidRPr="0083246E">
        <w:rPr>
          <w:rFonts w:eastAsia="Times New Roman"/>
          <w:sz w:val="22"/>
          <w:szCs w:val="22"/>
          <w:lang w:val="en-GB"/>
        </w:rPr>
        <w:t>When (</w:t>
      </w:r>
      <w:proofErr w:type="spellStart"/>
      <w:r w:rsidRPr="0083246E">
        <w:rPr>
          <w:rFonts w:eastAsia="Times New Roman"/>
          <w:sz w:val="22"/>
          <w:szCs w:val="22"/>
          <w:lang w:val="en-GB"/>
        </w:rPr>
        <w:t>nal_unit_type</w:t>
      </w:r>
      <w:proofErr w:type="spellEnd"/>
      <w:r w:rsidRPr="0083246E">
        <w:rPr>
          <w:rFonts w:eastAsia="Times New Roman"/>
          <w:sz w:val="22"/>
          <w:szCs w:val="22"/>
          <w:lang w:val="en-GB"/>
        </w:rPr>
        <w:t xml:space="preserve"> is equal to 21 and </w:t>
      </w:r>
      <w:proofErr w:type="spellStart"/>
      <w:r w:rsidRPr="0083246E">
        <w:rPr>
          <w:rFonts w:eastAsia="Times New Roman"/>
          <w:sz w:val="22"/>
          <w:szCs w:val="22"/>
          <w:lang w:val="en-GB"/>
        </w:rPr>
        <w:t>depth_weighted_pred_flag</w:t>
      </w:r>
      <w:proofErr w:type="spellEnd"/>
      <w:r w:rsidRPr="0083246E">
        <w:rPr>
          <w:rFonts w:eastAsia="Times New Roman"/>
          <w:sz w:val="22"/>
          <w:szCs w:val="22"/>
          <w:lang w:val="en-GB"/>
        </w:rPr>
        <w:t xml:space="preserve"> is equal to 1 and (</w:t>
      </w:r>
      <w:proofErr w:type="spellStart"/>
      <w:r w:rsidRPr="0083246E">
        <w:rPr>
          <w:rFonts w:eastAsia="Times New Roman"/>
          <w:sz w:val="22"/>
          <w:szCs w:val="22"/>
          <w:lang w:val="en-GB"/>
        </w:rPr>
        <w:t>slice_type</w:t>
      </w:r>
      <w:proofErr w:type="spellEnd"/>
      <w:r w:rsidRPr="0083246E">
        <w:rPr>
          <w:rFonts w:eastAsia="Times New Roman"/>
          <w:sz w:val="22"/>
          <w:szCs w:val="22"/>
          <w:lang w:val="en-GB"/>
        </w:rPr>
        <w:t> % 5) is equal to 0 or 3) or (</w:t>
      </w:r>
      <w:proofErr w:type="spellStart"/>
      <w:r w:rsidRPr="0083246E">
        <w:rPr>
          <w:rFonts w:eastAsia="Times New Roman"/>
          <w:sz w:val="22"/>
          <w:szCs w:val="22"/>
          <w:lang w:val="en-GB"/>
        </w:rPr>
        <w:t>depth_weighted_bipred_flag</w:t>
      </w:r>
      <w:proofErr w:type="spellEnd"/>
      <w:r w:rsidRPr="0083246E">
        <w:rPr>
          <w:rFonts w:eastAsia="Times New Roman"/>
          <w:sz w:val="22"/>
          <w:szCs w:val="22"/>
          <w:lang w:val="en-GB"/>
        </w:rPr>
        <w:t xml:space="preserve"> is equal to 1 and (</w:t>
      </w:r>
      <w:proofErr w:type="spellStart"/>
      <w:r w:rsidRPr="0083246E">
        <w:rPr>
          <w:rFonts w:eastAsia="Times New Roman"/>
          <w:sz w:val="22"/>
          <w:szCs w:val="22"/>
          <w:lang w:val="en-GB"/>
        </w:rPr>
        <w:t>slice_type</w:t>
      </w:r>
      <w:proofErr w:type="spellEnd"/>
      <w:r w:rsidRPr="0083246E">
        <w:rPr>
          <w:rFonts w:eastAsia="Times New Roman"/>
          <w:sz w:val="22"/>
          <w:szCs w:val="22"/>
          <w:lang w:val="en-GB"/>
        </w:rPr>
        <w:t xml:space="preserve"> % 5) is equal to 1), the derivation process for prediction weights in depth-range-based weighted prediction in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w:t>
      </w:r>
      <w:r w:rsidR="005F361E">
        <w:fldChar w:fldCharType="begin"/>
      </w:r>
      <w:r w:rsidR="005F361E">
        <w:instrText xml:space="preserve"> REF _Ref333908571 \r \h  \* MERGEFORMAT </w:instrText>
      </w:r>
      <w:r w:rsidR="005F361E">
        <w:fldChar w:fldCharType="separate"/>
      </w:r>
      <w:r w:rsidRPr="0083246E">
        <w:rPr>
          <w:rFonts w:eastAsia="Times New Roman"/>
          <w:sz w:val="22"/>
          <w:szCs w:val="22"/>
          <w:lang w:val="en-GB"/>
        </w:rPr>
        <w:t>J.8.3.4</w:t>
      </w:r>
      <w:r w:rsidR="005F361E">
        <w:fldChar w:fldCharType="end"/>
      </w:r>
      <w:r w:rsidRPr="0083246E">
        <w:rPr>
          <w:rFonts w:eastAsia="Times New Roman"/>
          <w:sz w:val="22"/>
          <w:szCs w:val="22"/>
          <w:lang w:val="en-GB"/>
        </w:rPr>
        <w:t xml:space="preserve"> is invoked. </w:t>
      </w:r>
    </w:p>
    <w:p w:rsidR="0083246E" w:rsidRPr="0083246E" w:rsidRDefault="0083246E" w:rsidP="0083246E">
      <w:pPr>
        <w:tabs>
          <w:tab w:val="left" w:pos="400"/>
          <w:tab w:val="left" w:pos="1191"/>
          <w:tab w:val="left" w:pos="1588"/>
          <w:tab w:val="left" w:pos="1985"/>
        </w:tabs>
        <w:spacing w:before="136"/>
        <w:ind w:left="400" w:hanging="400"/>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t xml:space="preserve">The following sentence “The decoding process for Inter prediction samples as specified in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8.4.2 is invoked.” in step 4 of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8.4 is replaced by “The decoding process for Inter or view synthesis prediction samples as specified in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w:t>
      </w:r>
      <w:r w:rsidR="005F361E">
        <w:fldChar w:fldCharType="begin"/>
      </w:r>
      <w:r w:rsidR="005F361E">
        <w:instrText xml:space="preserve"> REF _Ref340759266 \r \h  \* MERGEFORMAT </w:instrText>
      </w:r>
      <w:r w:rsidR="005F361E">
        <w:fldChar w:fldCharType="separate"/>
      </w:r>
      <w:r w:rsidRPr="0083246E">
        <w:rPr>
          <w:rFonts w:eastAsia="Times New Roman"/>
          <w:sz w:val="22"/>
          <w:szCs w:val="22"/>
          <w:lang w:val="en-GB"/>
        </w:rPr>
        <w:t>J.8.3.2</w:t>
      </w:r>
      <w:r w:rsidR="005F361E">
        <w:fldChar w:fldCharType="end"/>
      </w:r>
      <w:r w:rsidRPr="0083246E">
        <w:rPr>
          <w:rFonts w:eastAsia="Times New Roman"/>
          <w:sz w:val="22"/>
          <w:szCs w:val="22"/>
          <w:lang w:val="en-GB"/>
        </w:rPr>
        <w:t xml:space="preserve"> is invoked.”</w:t>
      </w:r>
    </w:p>
    <w:p w:rsidR="0083246E" w:rsidRPr="0083246E" w:rsidRDefault="0083246E" w:rsidP="0083246E">
      <w:pPr>
        <w:rPr>
          <w:rFonts w:eastAsiaTheme="minorEastAsia"/>
          <w:i/>
          <w:sz w:val="22"/>
          <w:szCs w:val="22"/>
          <w:lang w:val="en-GB" w:eastAsia="ko-KR"/>
        </w:rPr>
      </w:pPr>
    </w:p>
    <w:p w:rsidR="0083246E" w:rsidRPr="0083246E" w:rsidRDefault="0083246E" w:rsidP="0083246E">
      <w:pPr>
        <w:rPr>
          <w:rFonts w:eastAsiaTheme="minorEastAsia"/>
          <w:i/>
          <w:sz w:val="22"/>
          <w:szCs w:val="22"/>
          <w:lang w:eastAsia="ko-KR"/>
        </w:rPr>
      </w:pPr>
    </w:p>
    <w:p w:rsidR="0083246E" w:rsidRPr="0083246E" w:rsidRDefault="0083246E" w:rsidP="0083246E">
      <w:pPr>
        <w:pStyle w:val="Annex3"/>
        <w:tabs>
          <w:tab w:val="clear" w:pos="1588"/>
          <w:tab w:val="left" w:pos="709"/>
        </w:tabs>
        <w:textAlignment w:val="auto"/>
        <w:rPr>
          <w:sz w:val="22"/>
          <w:szCs w:val="22"/>
        </w:rPr>
      </w:pPr>
      <w:bookmarkStart w:id="20" w:name="_Ref340220833"/>
      <w:r w:rsidRPr="0083246E">
        <w:rPr>
          <w:rFonts w:eastAsiaTheme="minorEastAsia" w:hint="eastAsia"/>
          <w:sz w:val="22"/>
          <w:szCs w:val="22"/>
          <w:lang w:eastAsia="ko-KR"/>
        </w:rPr>
        <w:t xml:space="preserve">J.8.3.6 </w:t>
      </w:r>
      <w:r w:rsidRPr="0083246E">
        <w:rPr>
          <w:sz w:val="22"/>
          <w:szCs w:val="22"/>
        </w:rPr>
        <w:t>Derivation process for prediction weights in adaptive luminance compensation</w:t>
      </w:r>
      <w:bookmarkEnd w:id="20"/>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Inputs to this process are:</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r>
      <w:proofErr w:type="gramStart"/>
      <w:r w:rsidRPr="0083246E">
        <w:rPr>
          <w:rFonts w:eastAsia="Times New Roman"/>
          <w:sz w:val="22"/>
          <w:szCs w:val="22"/>
          <w:lang w:val="en-GB"/>
        </w:rPr>
        <w:t>reference</w:t>
      </w:r>
      <w:proofErr w:type="gramEnd"/>
      <w:r w:rsidRPr="0083246E">
        <w:rPr>
          <w:rFonts w:eastAsia="Times New Roman"/>
          <w:sz w:val="22"/>
          <w:szCs w:val="22"/>
          <w:lang w:val="en-GB"/>
        </w:rPr>
        <w:t xml:space="preserve"> index refIdxL0</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r>
      <w:proofErr w:type="gramStart"/>
      <w:r w:rsidRPr="0083246E">
        <w:rPr>
          <w:rFonts w:eastAsia="Times New Roman"/>
          <w:sz w:val="22"/>
          <w:szCs w:val="22"/>
          <w:lang w:val="en-GB"/>
        </w:rPr>
        <w:t>the</w:t>
      </w:r>
      <w:proofErr w:type="gramEnd"/>
      <w:r w:rsidRPr="0083246E">
        <w:rPr>
          <w:rFonts w:eastAsia="Times New Roman"/>
          <w:sz w:val="22"/>
          <w:szCs w:val="22"/>
          <w:lang w:val="en-GB"/>
        </w:rPr>
        <w:t xml:space="preserve">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sample array of the selected reference picture refPicL0L.</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r>
      <w:proofErr w:type="gramStart"/>
      <w:r w:rsidRPr="0083246E">
        <w:rPr>
          <w:rFonts w:eastAsia="Times New Roman"/>
          <w:sz w:val="22"/>
          <w:szCs w:val="22"/>
          <w:lang w:val="en-GB"/>
        </w:rPr>
        <w:t>the</w:t>
      </w:r>
      <w:proofErr w:type="gramEnd"/>
      <w:r w:rsidRPr="0083246E">
        <w:rPr>
          <w:rFonts w:eastAsia="Times New Roman"/>
          <w:sz w:val="22"/>
          <w:szCs w:val="22"/>
          <w:lang w:val="en-GB"/>
        </w:rPr>
        <w:t xml:space="preserve"> current partition given by its partition index </w:t>
      </w:r>
      <w:proofErr w:type="spellStart"/>
      <w:r w:rsidRPr="0083246E">
        <w:rPr>
          <w:rFonts w:eastAsia="Times New Roman"/>
          <w:sz w:val="22"/>
          <w:szCs w:val="22"/>
          <w:lang w:val="en-GB"/>
        </w:rPr>
        <w:t>mbPartIdx</w:t>
      </w:r>
      <w:proofErr w:type="spellEnd"/>
      <w:r w:rsidRPr="0083246E">
        <w:rPr>
          <w:rFonts w:eastAsia="Times New Roman"/>
          <w:sz w:val="22"/>
          <w:szCs w:val="22"/>
          <w:lang w:val="en-GB"/>
        </w:rPr>
        <w:t xml:space="preserve"> and its sub-</w:t>
      </w:r>
      <w:proofErr w:type="spellStart"/>
      <w:r w:rsidRPr="0083246E">
        <w:rPr>
          <w:rFonts w:eastAsia="Times New Roman"/>
          <w:sz w:val="22"/>
          <w:szCs w:val="22"/>
          <w:lang w:val="en-GB"/>
        </w:rPr>
        <w:t>macroblock</w:t>
      </w:r>
      <w:proofErr w:type="spellEnd"/>
      <w:r w:rsidRPr="0083246E">
        <w:rPr>
          <w:rFonts w:eastAsia="Times New Roman"/>
          <w:sz w:val="22"/>
          <w:szCs w:val="22"/>
          <w:lang w:val="en-GB"/>
        </w:rPr>
        <w:t xml:space="preserve"> partition index </w:t>
      </w:r>
      <w:proofErr w:type="spellStart"/>
      <w:r w:rsidRPr="0083246E">
        <w:rPr>
          <w:rFonts w:eastAsia="Times New Roman"/>
          <w:sz w:val="22"/>
          <w:szCs w:val="22"/>
          <w:lang w:val="en-GB"/>
        </w:rPr>
        <w:t>subMbPartIdx</w:t>
      </w:r>
      <w:proofErr w:type="spellEnd"/>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t>Luma4x4BlkIdx</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r>
      <w:proofErr w:type="gramStart"/>
      <w:r w:rsidRPr="0083246E">
        <w:rPr>
          <w:rFonts w:eastAsia="Times New Roman"/>
          <w:sz w:val="22"/>
          <w:szCs w:val="22"/>
          <w:lang w:val="en-GB"/>
        </w:rPr>
        <w:t>the</w:t>
      </w:r>
      <w:proofErr w:type="gramEnd"/>
      <w:r w:rsidRPr="0083246E">
        <w:rPr>
          <w:rFonts w:eastAsia="Times New Roman"/>
          <w:sz w:val="22"/>
          <w:szCs w:val="22"/>
          <w:lang w:val="en-GB"/>
        </w:rPr>
        <w:t xml:space="preserve"> width and height </w:t>
      </w:r>
      <w:proofErr w:type="spellStart"/>
      <w:r w:rsidRPr="0083246E">
        <w:rPr>
          <w:rFonts w:eastAsia="Times New Roman"/>
          <w:sz w:val="22"/>
          <w:szCs w:val="22"/>
          <w:lang w:val="en-GB"/>
        </w:rPr>
        <w:t>partWidth</w:t>
      </w:r>
      <w:proofErr w:type="spellEnd"/>
      <w:r w:rsidRPr="0083246E">
        <w:rPr>
          <w:rFonts w:eastAsia="Times New Roman"/>
          <w:sz w:val="22"/>
          <w:szCs w:val="22"/>
          <w:lang w:val="en-GB"/>
        </w:rPr>
        <w:t xml:space="preserve">, </w:t>
      </w:r>
      <w:proofErr w:type="spellStart"/>
      <w:r w:rsidRPr="0083246E">
        <w:rPr>
          <w:rFonts w:eastAsia="Times New Roman"/>
          <w:sz w:val="22"/>
          <w:szCs w:val="22"/>
          <w:lang w:val="en-GB"/>
        </w:rPr>
        <w:t>partHeight</w:t>
      </w:r>
      <w:proofErr w:type="spellEnd"/>
      <w:r w:rsidRPr="0083246E">
        <w:rPr>
          <w:rFonts w:eastAsia="Times New Roman"/>
          <w:sz w:val="22"/>
          <w:szCs w:val="22"/>
          <w:lang w:val="en-GB"/>
        </w:rPr>
        <w:t xml:space="preserve"> of this partition in </w:t>
      </w:r>
      <w:proofErr w:type="spellStart"/>
      <w:r w:rsidRPr="0083246E">
        <w:rPr>
          <w:rFonts w:eastAsia="Times New Roman"/>
          <w:sz w:val="22"/>
          <w:szCs w:val="22"/>
          <w:lang w:val="en-GB"/>
        </w:rPr>
        <w:t>luma</w:t>
      </w:r>
      <w:proofErr w:type="spellEnd"/>
      <w:r w:rsidRPr="0083246E">
        <w:rPr>
          <w:rFonts w:eastAsia="Times New Roman"/>
          <w:sz w:val="22"/>
          <w:szCs w:val="22"/>
          <w:lang w:val="en-GB"/>
        </w:rPr>
        <w:t>-sample units</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r>
      <w:proofErr w:type="gramStart"/>
      <w:r w:rsidRPr="0083246E">
        <w:rPr>
          <w:rFonts w:eastAsia="Times New Roman"/>
          <w:sz w:val="22"/>
          <w:szCs w:val="22"/>
          <w:lang w:val="en-GB"/>
        </w:rPr>
        <w:t>a</w:t>
      </w:r>
      <w:proofErr w:type="gramEnd"/>
      <w:r w:rsidRPr="0083246E">
        <w:rPr>
          <w:rFonts w:eastAsia="Times New Roman"/>
          <w:sz w:val="22"/>
          <w:szCs w:val="22"/>
          <w:lang w:val="en-GB"/>
        </w:rPr>
        <w:t xml:space="preserve">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motion vector mvL0 given in quarter-</w:t>
      </w:r>
      <w:proofErr w:type="spellStart"/>
      <w:r w:rsidRPr="0083246E">
        <w:rPr>
          <w:rFonts w:eastAsia="Times New Roman"/>
          <w:sz w:val="22"/>
          <w:szCs w:val="22"/>
          <w:lang w:val="en-GB"/>
        </w:rPr>
        <w:t>luma</w:t>
      </w:r>
      <w:proofErr w:type="spellEnd"/>
      <w:r w:rsidRPr="0083246E">
        <w:rPr>
          <w:rFonts w:eastAsia="Times New Roman"/>
          <w:sz w:val="22"/>
          <w:szCs w:val="22"/>
          <w:lang w:val="en-GB"/>
        </w:rPr>
        <w:t>-sample units</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r>
      <w:proofErr w:type="gramStart"/>
      <w:r w:rsidRPr="0083246E">
        <w:rPr>
          <w:rFonts w:eastAsia="Times New Roman"/>
          <w:sz w:val="22"/>
          <w:szCs w:val="22"/>
          <w:lang w:val="en-GB"/>
        </w:rPr>
        <w:t>array</w:t>
      </w:r>
      <w:proofErr w:type="gramEnd"/>
      <w:r w:rsidRPr="0083246E">
        <w:rPr>
          <w:rFonts w:eastAsia="Times New Roman"/>
          <w:sz w:val="22"/>
          <w:szCs w:val="22"/>
          <w:lang w:val="en-GB"/>
        </w:rPr>
        <w:t xml:space="preserve"> </w:t>
      </w:r>
      <w:proofErr w:type="spellStart"/>
      <w:r w:rsidRPr="0083246E">
        <w:rPr>
          <w:rFonts w:eastAsia="Times New Roman"/>
          <w:sz w:val="22"/>
          <w:szCs w:val="22"/>
          <w:lang w:val="en-GB"/>
        </w:rPr>
        <w:t>cSL</w:t>
      </w:r>
      <w:proofErr w:type="spellEnd"/>
      <w:r w:rsidRPr="0083246E">
        <w:rPr>
          <w:rFonts w:eastAsia="Times New Roman"/>
          <w:sz w:val="22"/>
          <w:szCs w:val="22"/>
          <w:lang w:val="en-GB"/>
        </w:rPr>
        <w:t xml:space="preserve"> containing already constructed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samples prior to </w:t>
      </w:r>
      <w:proofErr w:type="spellStart"/>
      <w:r w:rsidRPr="0083246E">
        <w:rPr>
          <w:rFonts w:eastAsia="Times New Roman"/>
          <w:sz w:val="22"/>
          <w:szCs w:val="22"/>
          <w:lang w:val="en-GB"/>
        </w:rPr>
        <w:t>deblocking</w:t>
      </w:r>
      <w:proofErr w:type="spellEnd"/>
      <w:r w:rsidRPr="0083246E">
        <w:rPr>
          <w:rFonts w:eastAsia="Times New Roman"/>
          <w:sz w:val="22"/>
          <w:szCs w:val="22"/>
          <w:lang w:val="en-GB"/>
        </w:rPr>
        <w:t xml:space="preserve"> filter process. </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Outputs of this process are:</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t xml:space="preserve">variables for weighted prediction of the current partition </w:t>
      </w:r>
      <w:proofErr w:type="spellStart"/>
      <w:r w:rsidRPr="0083246E">
        <w:rPr>
          <w:rFonts w:eastAsia="Times New Roman"/>
          <w:sz w:val="22"/>
          <w:szCs w:val="22"/>
          <w:lang w:val="en-GB"/>
        </w:rPr>
        <w:t>logWD</w:t>
      </w:r>
      <w:r w:rsidRPr="0083246E">
        <w:rPr>
          <w:rFonts w:eastAsia="Times New Roman"/>
          <w:sz w:val="22"/>
          <w:szCs w:val="22"/>
          <w:vertAlign w:val="subscript"/>
          <w:lang w:val="en-GB"/>
        </w:rPr>
        <w:t>C</w:t>
      </w:r>
      <w:proofErr w:type="spellEnd"/>
      <w:r w:rsidRPr="0083246E">
        <w:rPr>
          <w:rFonts w:eastAsia="Times New Roman"/>
          <w:sz w:val="22"/>
          <w:szCs w:val="22"/>
          <w:lang w:val="en-GB"/>
        </w:rPr>
        <w:t>, W0</w:t>
      </w:r>
      <w:r w:rsidRPr="0083246E">
        <w:rPr>
          <w:rFonts w:eastAsia="Times New Roman"/>
          <w:sz w:val="22"/>
          <w:szCs w:val="22"/>
          <w:vertAlign w:val="subscript"/>
          <w:lang w:val="en-GB"/>
        </w:rPr>
        <w:t>C</w:t>
      </w:r>
      <w:r w:rsidRPr="0083246E">
        <w:rPr>
          <w:rFonts w:eastAsia="Times New Roman"/>
          <w:sz w:val="22"/>
          <w:szCs w:val="22"/>
          <w:lang w:val="en-GB"/>
        </w:rPr>
        <w:t>, W1</w:t>
      </w:r>
      <w:r w:rsidRPr="0083246E">
        <w:rPr>
          <w:rFonts w:eastAsia="Times New Roman"/>
          <w:sz w:val="22"/>
          <w:szCs w:val="22"/>
          <w:vertAlign w:val="subscript"/>
          <w:lang w:val="en-GB"/>
        </w:rPr>
        <w:t>C</w:t>
      </w:r>
      <w:r w:rsidRPr="0083246E">
        <w:rPr>
          <w:rFonts w:eastAsia="Times New Roman"/>
          <w:sz w:val="22"/>
          <w:szCs w:val="22"/>
          <w:lang w:val="en-GB"/>
        </w:rPr>
        <w:t>,O0</w:t>
      </w:r>
      <w:r w:rsidRPr="0083246E">
        <w:rPr>
          <w:rFonts w:eastAsia="Times New Roman"/>
          <w:sz w:val="22"/>
          <w:szCs w:val="22"/>
          <w:vertAlign w:val="subscript"/>
          <w:lang w:val="en-GB"/>
        </w:rPr>
        <w:t>C</w:t>
      </w:r>
      <w:r w:rsidRPr="0083246E">
        <w:rPr>
          <w:rFonts w:eastAsia="Times New Roman"/>
          <w:sz w:val="22"/>
          <w:szCs w:val="22"/>
          <w:lang w:val="en-GB"/>
        </w:rPr>
        <w:t>, O1</w:t>
      </w:r>
      <w:r w:rsidRPr="0083246E">
        <w:rPr>
          <w:rFonts w:eastAsia="Times New Roman"/>
          <w:sz w:val="22"/>
          <w:szCs w:val="22"/>
          <w:vertAlign w:val="subscript"/>
          <w:lang w:val="en-GB"/>
        </w:rPr>
        <w:t>C</w:t>
      </w:r>
      <w:r w:rsidRPr="0083246E">
        <w:rPr>
          <w:rFonts w:eastAsia="Times New Roman"/>
          <w:sz w:val="22"/>
          <w:szCs w:val="22"/>
          <w:lang w:val="en-GB"/>
        </w:rPr>
        <w:t xml:space="preserve">, with C being replaced by L and, when </w:t>
      </w:r>
      <w:proofErr w:type="spellStart"/>
      <w:r w:rsidRPr="0083246E">
        <w:rPr>
          <w:rFonts w:eastAsia="Times New Roman"/>
          <w:sz w:val="22"/>
          <w:szCs w:val="22"/>
          <w:lang w:val="en-GB"/>
        </w:rPr>
        <w:t>ChromaArrayType</w:t>
      </w:r>
      <w:proofErr w:type="spellEnd"/>
      <w:r w:rsidRPr="0083246E">
        <w:rPr>
          <w:rFonts w:eastAsia="Times New Roman"/>
          <w:sz w:val="22"/>
          <w:szCs w:val="22"/>
          <w:lang w:val="en-GB"/>
        </w:rPr>
        <w:t xml:space="preserve"> is not equal to 0, </w:t>
      </w:r>
      <w:proofErr w:type="spellStart"/>
      <w:r w:rsidRPr="0083246E">
        <w:rPr>
          <w:rFonts w:eastAsia="Times New Roman"/>
          <w:sz w:val="22"/>
          <w:szCs w:val="22"/>
          <w:lang w:val="en-GB"/>
        </w:rPr>
        <w:t>Cb</w:t>
      </w:r>
      <w:proofErr w:type="spellEnd"/>
      <w:r w:rsidRPr="0083246E">
        <w:rPr>
          <w:rFonts w:eastAsia="Times New Roman"/>
          <w:sz w:val="22"/>
          <w:szCs w:val="22"/>
          <w:lang w:val="en-GB"/>
        </w:rPr>
        <w:t xml:space="preserve"> and Cr. [Ed. Some subscripts are incorrectly used or missing in this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and its siblings. For example W0</w:t>
      </w:r>
      <w:r w:rsidRPr="0083246E">
        <w:rPr>
          <w:rFonts w:eastAsia="Times New Roman"/>
          <w:sz w:val="22"/>
          <w:szCs w:val="22"/>
          <w:vertAlign w:val="subscript"/>
          <w:lang w:val="en-GB"/>
        </w:rPr>
        <w:t>C</w:t>
      </w:r>
      <w:r w:rsidRPr="0083246E">
        <w:rPr>
          <w:rFonts w:eastAsia="Times New Roman"/>
          <w:sz w:val="22"/>
          <w:szCs w:val="22"/>
          <w:lang w:val="en-GB"/>
        </w:rPr>
        <w:t xml:space="preserve"> should be W</w:t>
      </w:r>
      <w:r w:rsidRPr="0083246E">
        <w:rPr>
          <w:rFonts w:eastAsia="Times New Roman"/>
          <w:sz w:val="22"/>
          <w:szCs w:val="22"/>
          <w:vertAlign w:val="subscript"/>
          <w:lang w:val="en-GB"/>
        </w:rPr>
        <w:t>0C</w:t>
      </w:r>
      <w:r w:rsidRPr="0083246E">
        <w:rPr>
          <w:rFonts w:eastAsia="Times New Roman"/>
          <w:sz w:val="22"/>
          <w:szCs w:val="22"/>
          <w:lang w:val="en-GB"/>
        </w:rPr>
        <w:t>.]</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The variables </w:t>
      </w:r>
      <w:proofErr w:type="gramStart"/>
      <w:r w:rsidRPr="0083246E">
        <w:rPr>
          <w:rFonts w:eastAsia="Times New Roman"/>
          <w:sz w:val="22"/>
          <w:szCs w:val="22"/>
          <w:lang w:val="en-GB"/>
        </w:rPr>
        <w:t>W1</w:t>
      </w:r>
      <w:r w:rsidRPr="0083246E">
        <w:rPr>
          <w:rFonts w:eastAsia="Times New Roman"/>
          <w:sz w:val="22"/>
          <w:szCs w:val="22"/>
          <w:vertAlign w:val="subscript"/>
          <w:lang w:val="en-GB"/>
        </w:rPr>
        <w:t>C</w:t>
      </w:r>
      <w:r w:rsidRPr="0083246E">
        <w:rPr>
          <w:rFonts w:eastAsia="Times New Roman"/>
          <w:sz w:val="22"/>
          <w:szCs w:val="22"/>
          <w:lang w:val="en-GB"/>
        </w:rPr>
        <w:t xml:space="preserve"> ,</w:t>
      </w:r>
      <w:proofErr w:type="gramEnd"/>
      <w:r w:rsidRPr="0083246E">
        <w:rPr>
          <w:rFonts w:eastAsia="Times New Roman"/>
          <w:sz w:val="22"/>
          <w:szCs w:val="22"/>
          <w:lang w:val="en-GB"/>
        </w:rPr>
        <w:t xml:space="preserve"> O1</w:t>
      </w:r>
      <w:r w:rsidRPr="0083246E">
        <w:rPr>
          <w:rFonts w:eastAsia="Times New Roman"/>
          <w:sz w:val="22"/>
          <w:szCs w:val="22"/>
          <w:vertAlign w:val="subscript"/>
          <w:lang w:val="en-GB"/>
        </w:rPr>
        <w:t>C</w:t>
      </w:r>
      <w:r w:rsidRPr="0083246E">
        <w:rPr>
          <w:rFonts w:eastAsia="Times New Roman"/>
          <w:sz w:val="22"/>
          <w:szCs w:val="22"/>
          <w:lang w:val="en-GB"/>
        </w:rPr>
        <w:t xml:space="preserve"> are derived as follows for C is equal to L, </w:t>
      </w:r>
      <w:proofErr w:type="spellStart"/>
      <w:r w:rsidRPr="0083246E">
        <w:rPr>
          <w:rFonts w:eastAsia="Times New Roman"/>
          <w:sz w:val="22"/>
          <w:szCs w:val="22"/>
          <w:lang w:val="en-GB"/>
        </w:rPr>
        <w:t>Cb</w:t>
      </w:r>
      <w:proofErr w:type="spellEnd"/>
      <w:r w:rsidRPr="0083246E">
        <w:rPr>
          <w:rFonts w:eastAsia="Times New Roman"/>
          <w:sz w:val="22"/>
          <w:szCs w:val="22"/>
          <w:lang w:val="en-GB"/>
        </w:rPr>
        <w:t xml:space="preserve"> or Cr:</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   W1</w:t>
      </w:r>
      <w:r w:rsidRPr="0083246E">
        <w:rPr>
          <w:rFonts w:eastAsia="Times New Roman"/>
          <w:sz w:val="22"/>
          <w:szCs w:val="22"/>
          <w:vertAlign w:val="subscript"/>
          <w:lang w:val="en-GB"/>
        </w:rPr>
        <w:t>C</w:t>
      </w:r>
      <w:r w:rsidRPr="0083246E">
        <w:rPr>
          <w:rFonts w:eastAsia="Times New Roman"/>
          <w:sz w:val="22"/>
          <w:szCs w:val="22"/>
          <w:lang w:val="en-GB"/>
        </w:rPr>
        <w:t xml:space="preserve"> = 0</w:t>
      </w:r>
      <w:r w:rsidRPr="0083246E">
        <w:rPr>
          <w:rFonts w:eastAsia="Times New Roman"/>
          <w:sz w:val="22"/>
          <w:szCs w:val="22"/>
          <w:lang w:val="en-GB"/>
        </w:rPr>
        <w:tab/>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   O1</w:t>
      </w:r>
      <w:r w:rsidRPr="0083246E">
        <w:rPr>
          <w:rFonts w:eastAsia="Times New Roman"/>
          <w:sz w:val="22"/>
          <w:szCs w:val="22"/>
          <w:vertAlign w:val="subscript"/>
          <w:lang w:val="en-GB"/>
        </w:rPr>
        <w:t>C</w:t>
      </w:r>
      <w:r w:rsidRPr="0083246E">
        <w:rPr>
          <w:rFonts w:eastAsia="Times New Roman"/>
          <w:sz w:val="22"/>
          <w:szCs w:val="22"/>
          <w:lang w:val="en-GB"/>
        </w:rPr>
        <w:t xml:space="preserve"> = 0 </w:t>
      </w:r>
      <w:r w:rsidRPr="0083246E">
        <w:rPr>
          <w:rFonts w:eastAsia="Times New Roman"/>
          <w:sz w:val="22"/>
          <w:szCs w:val="22"/>
          <w:lang w:val="en-GB"/>
        </w:rPr>
        <w:tab/>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The variables </w:t>
      </w:r>
      <w:proofErr w:type="gramStart"/>
      <w:r w:rsidRPr="0083246E">
        <w:rPr>
          <w:rFonts w:eastAsia="Times New Roman"/>
          <w:sz w:val="22"/>
          <w:szCs w:val="22"/>
          <w:lang w:val="en-GB"/>
        </w:rPr>
        <w:t>W0C ,</w:t>
      </w:r>
      <w:proofErr w:type="gramEnd"/>
      <w:r w:rsidRPr="0083246E">
        <w:rPr>
          <w:rFonts w:eastAsia="Times New Roman"/>
          <w:sz w:val="22"/>
          <w:szCs w:val="22"/>
          <w:lang w:val="en-GB"/>
        </w:rPr>
        <w:t xml:space="preserve"> O0C are derived as follows for C if equal to </w:t>
      </w:r>
      <w:proofErr w:type="spellStart"/>
      <w:r w:rsidRPr="0083246E">
        <w:rPr>
          <w:rFonts w:eastAsia="Times New Roman"/>
          <w:sz w:val="22"/>
          <w:szCs w:val="22"/>
          <w:lang w:val="en-GB"/>
        </w:rPr>
        <w:t>Cb</w:t>
      </w:r>
      <w:proofErr w:type="spellEnd"/>
      <w:r w:rsidRPr="0083246E">
        <w:rPr>
          <w:rFonts w:eastAsia="Times New Roman"/>
          <w:sz w:val="22"/>
          <w:szCs w:val="22"/>
          <w:lang w:val="en-GB"/>
        </w:rPr>
        <w:t xml:space="preserve"> or Cr:</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   </w:t>
      </w:r>
      <w:proofErr w:type="spellStart"/>
      <w:proofErr w:type="gramStart"/>
      <w:r w:rsidRPr="0083246E">
        <w:rPr>
          <w:rFonts w:eastAsia="Times New Roman"/>
          <w:sz w:val="22"/>
          <w:szCs w:val="22"/>
          <w:lang w:val="en-GB"/>
        </w:rPr>
        <w:t>logWD</w:t>
      </w:r>
      <w:r w:rsidRPr="0083246E">
        <w:rPr>
          <w:rFonts w:eastAsia="Times New Roman"/>
          <w:sz w:val="22"/>
          <w:szCs w:val="22"/>
          <w:vertAlign w:val="subscript"/>
          <w:lang w:val="en-GB"/>
        </w:rPr>
        <w:t>C</w:t>
      </w:r>
      <w:proofErr w:type="spellEnd"/>
      <w:proofErr w:type="gramEnd"/>
      <w:r w:rsidRPr="0083246E">
        <w:rPr>
          <w:rFonts w:eastAsia="Times New Roman"/>
          <w:sz w:val="22"/>
          <w:szCs w:val="22"/>
          <w:lang w:val="en-GB"/>
        </w:rPr>
        <w:t xml:space="preserve"> = 15</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   W0</w:t>
      </w:r>
      <w:r w:rsidRPr="0083246E">
        <w:rPr>
          <w:rFonts w:eastAsia="Times New Roman"/>
          <w:sz w:val="22"/>
          <w:szCs w:val="22"/>
          <w:vertAlign w:val="subscript"/>
          <w:lang w:val="en-GB"/>
        </w:rPr>
        <w:t>C</w:t>
      </w:r>
      <w:r w:rsidRPr="0083246E">
        <w:rPr>
          <w:rFonts w:eastAsia="Times New Roman"/>
          <w:sz w:val="22"/>
          <w:szCs w:val="22"/>
          <w:lang w:val="en-GB"/>
        </w:rPr>
        <w:t xml:space="preserve"> = 1</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   O0</w:t>
      </w:r>
      <w:r w:rsidRPr="0083246E">
        <w:rPr>
          <w:rFonts w:eastAsia="Times New Roman"/>
          <w:sz w:val="22"/>
          <w:szCs w:val="22"/>
          <w:vertAlign w:val="subscript"/>
          <w:lang w:val="en-GB"/>
        </w:rPr>
        <w:t>C</w:t>
      </w:r>
      <w:r w:rsidRPr="0083246E">
        <w:rPr>
          <w:rFonts w:eastAsia="Times New Roman"/>
          <w:sz w:val="22"/>
          <w:szCs w:val="22"/>
          <w:lang w:val="en-GB"/>
        </w:rPr>
        <w:t>=0.</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When C is equal to L for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samples, </w:t>
      </w:r>
      <w:proofErr w:type="spellStart"/>
      <w:r w:rsidRPr="0083246E">
        <w:rPr>
          <w:rFonts w:eastAsia="Times New Roman"/>
          <w:sz w:val="22"/>
          <w:szCs w:val="22"/>
          <w:lang w:val="en-GB"/>
        </w:rPr>
        <w:t>subclauses</w:t>
      </w:r>
      <w:proofErr w:type="spellEnd"/>
      <w:r w:rsidRPr="0083246E">
        <w:rPr>
          <w:rFonts w:eastAsia="Times New Roman"/>
          <w:sz w:val="22"/>
          <w:szCs w:val="22"/>
          <w:lang w:val="en-GB"/>
        </w:rPr>
        <w:t xml:space="preserve"> J.8.3.6.1 through J.8.3.6.5 are invoked sequentially to derive </w:t>
      </w:r>
      <w:proofErr w:type="spellStart"/>
      <w:r w:rsidRPr="0083246E">
        <w:rPr>
          <w:rFonts w:eastAsia="Times New Roman"/>
          <w:sz w:val="22"/>
          <w:szCs w:val="22"/>
          <w:lang w:val="en-GB"/>
        </w:rPr>
        <w:t>LogWD</w:t>
      </w:r>
      <w:proofErr w:type="spellEnd"/>
      <w:r w:rsidRPr="0083246E">
        <w:rPr>
          <w:rFonts w:ascii="TimesNewRoman" w:hAnsi="TimesNewRoman" w:cs="TimesNewRoman"/>
          <w:sz w:val="22"/>
          <w:szCs w:val="22"/>
          <w:lang w:eastAsia="ru-RU"/>
        </w:rPr>
        <w:t>L,</w:t>
      </w:r>
      <w:r w:rsidRPr="0083246E">
        <w:rPr>
          <w:rFonts w:eastAsia="Times New Roman"/>
          <w:sz w:val="22"/>
          <w:szCs w:val="22"/>
          <w:lang w:val="en-GB"/>
        </w:rPr>
        <w:t xml:space="preserve"> W</w:t>
      </w:r>
      <w:r w:rsidRPr="0083246E">
        <w:rPr>
          <w:rFonts w:eastAsia="Times New Roman"/>
          <w:sz w:val="22"/>
          <w:szCs w:val="22"/>
          <w:vertAlign w:val="subscript"/>
          <w:lang w:val="en-GB"/>
        </w:rPr>
        <w:t>0C</w:t>
      </w:r>
      <w:r w:rsidRPr="0083246E">
        <w:rPr>
          <w:rFonts w:eastAsia="Times New Roman"/>
          <w:sz w:val="22"/>
          <w:szCs w:val="22"/>
          <w:lang w:val="en-GB"/>
        </w:rPr>
        <w:t>, and O</w:t>
      </w:r>
      <w:r w:rsidRPr="0083246E">
        <w:rPr>
          <w:rFonts w:eastAsia="Times New Roman"/>
          <w:sz w:val="22"/>
          <w:szCs w:val="22"/>
          <w:vertAlign w:val="subscript"/>
          <w:lang w:val="en-GB"/>
        </w:rPr>
        <w:t>0C</w:t>
      </w:r>
      <w:r w:rsidRPr="0083246E">
        <w:rPr>
          <w:rFonts w:eastAsia="Times New Roman"/>
          <w:sz w:val="22"/>
          <w:szCs w:val="22"/>
          <w:lang w:val="en-GB"/>
        </w:rPr>
        <w:t xml:space="preserve">. </w:t>
      </w:r>
    </w:p>
    <w:p w:rsidR="0083246E" w:rsidRPr="0083246E" w:rsidRDefault="0083246E" w:rsidP="0083246E">
      <w:pPr>
        <w:pStyle w:val="Annex3"/>
        <w:textAlignment w:val="auto"/>
        <w:rPr>
          <w:sz w:val="22"/>
          <w:szCs w:val="22"/>
        </w:rPr>
      </w:pPr>
      <w:r w:rsidRPr="0083246E">
        <w:rPr>
          <w:rFonts w:eastAsiaTheme="minorEastAsia" w:hint="eastAsia"/>
          <w:sz w:val="22"/>
          <w:szCs w:val="22"/>
          <w:lang w:eastAsia="ko-KR"/>
        </w:rPr>
        <w:lastRenderedPageBreak/>
        <w:t xml:space="preserve">J.8.3.6.1 </w:t>
      </w:r>
      <w:proofErr w:type="gramStart"/>
      <w:r w:rsidRPr="0083246E">
        <w:rPr>
          <w:sz w:val="22"/>
          <w:szCs w:val="22"/>
        </w:rPr>
        <w:t>Defining</w:t>
      </w:r>
      <w:proofErr w:type="gramEnd"/>
      <w:r w:rsidRPr="0083246E">
        <w:rPr>
          <w:sz w:val="22"/>
          <w:szCs w:val="22"/>
        </w:rPr>
        <w:t xml:space="preserve"> of coordinates and sizes of a </w:t>
      </w:r>
      <w:proofErr w:type="spellStart"/>
      <w:r w:rsidRPr="0083246E">
        <w:rPr>
          <w:sz w:val="22"/>
          <w:szCs w:val="22"/>
        </w:rPr>
        <w:t>luma</w:t>
      </w:r>
      <w:proofErr w:type="spellEnd"/>
      <w:r w:rsidRPr="0083246E">
        <w:rPr>
          <w:sz w:val="22"/>
          <w:szCs w:val="22"/>
        </w:rPr>
        <w:t xml:space="preserve"> block to be predicted</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Let </w:t>
      </w:r>
      <w:proofErr w:type="gramStart"/>
      <w:r w:rsidRPr="0083246E">
        <w:rPr>
          <w:rFonts w:eastAsia="Times New Roman"/>
          <w:sz w:val="22"/>
          <w:szCs w:val="22"/>
          <w:lang w:val="en-GB"/>
        </w:rPr>
        <w:t>( </w:t>
      </w:r>
      <w:proofErr w:type="spellStart"/>
      <w:r w:rsidRPr="0083246E">
        <w:rPr>
          <w:rFonts w:eastAsia="Times New Roman"/>
          <w:sz w:val="22"/>
          <w:szCs w:val="22"/>
          <w:lang w:val="en-GB"/>
        </w:rPr>
        <w:t>xM</w:t>
      </w:r>
      <w:proofErr w:type="spellEnd"/>
      <w:proofErr w:type="gramEnd"/>
      <w:r w:rsidRPr="0083246E">
        <w:rPr>
          <w:rFonts w:eastAsia="Times New Roman"/>
          <w:sz w:val="22"/>
          <w:szCs w:val="22"/>
          <w:lang w:val="en-GB"/>
        </w:rPr>
        <w:t>, </w:t>
      </w:r>
      <w:proofErr w:type="spellStart"/>
      <w:r w:rsidRPr="0083246E">
        <w:rPr>
          <w:rFonts w:eastAsia="Times New Roman"/>
          <w:sz w:val="22"/>
          <w:szCs w:val="22"/>
          <w:lang w:val="en-GB"/>
        </w:rPr>
        <w:t>yM</w:t>
      </w:r>
      <w:proofErr w:type="spellEnd"/>
      <w:r w:rsidRPr="0083246E">
        <w:rPr>
          <w:rFonts w:eastAsia="Times New Roman"/>
          <w:sz w:val="22"/>
          <w:szCs w:val="22"/>
          <w:lang w:val="en-GB"/>
        </w:rPr>
        <w:t xml:space="preserve"> ) be equal to the output of the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6.4.1 (the location of upper-left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sample for the current </w:t>
      </w:r>
      <w:proofErr w:type="spellStart"/>
      <w:r w:rsidRPr="0083246E">
        <w:rPr>
          <w:rFonts w:eastAsia="Times New Roman"/>
          <w:sz w:val="22"/>
          <w:szCs w:val="22"/>
          <w:lang w:val="en-GB"/>
        </w:rPr>
        <w:t>macroblock</w:t>
      </w:r>
      <w:proofErr w:type="spellEnd"/>
      <w:r w:rsidRPr="0083246E">
        <w:rPr>
          <w:rFonts w:eastAsia="Times New Roman"/>
          <w:sz w:val="22"/>
          <w:szCs w:val="22"/>
          <w:lang w:val="en-GB"/>
        </w:rPr>
        <w:t xml:space="preserve"> with address </w:t>
      </w:r>
      <w:proofErr w:type="spellStart"/>
      <w:r w:rsidRPr="0083246E">
        <w:rPr>
          <w:rFonts w:eastAsia="Times New Roman"/>
          <w:sz w:val="22"/>
          <w:szCs w:val="22"/>
          <w:lang w:val="en-GB"/>
        </w:rPr>
        <w:t>mbAddr</w:t>
      </w:r>
      <w:proofErr w:type="spellEnd"/>
      <w:r w:rsidRPr="0083246E">
        <w:rPr>
          <w:rFonts w:eastAsia="Times New Roman"/>
          <w:sz w:val="22"/>
          <w:szCs w:val="22"/>
          <w:lang w:val="en-GB"/>
        </w:rPr>
        <w:t xml:space="preserve"> relative to the upper-left sample of the picture). </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Let </w:t>
      </w:r>
      <w:proofErr w:type="gramStart"/>
      <w:r w:rsidRPr="0083246E">
        <w:rPr>
          <w:rFonts w:eastAsia="Times New Roman"/>
          <w:sz w:val="22"/>
          <w:szCs w:val="22"/>
          <w:lang w:val="en-GB"/>
        </w:rPr>
        <w:t>( </w:t>
      </w:r>
      <w:proofErr w:type="spellStart"/>
      <w:r w:rsidRPr="0083246E">
        <w:rPr>
          <w:rFonts w:eastAsia="Times New Roman"/>
          <w:sz w:val="22"/>
          <w:szCs w:val="22"/>
          <w:lang w:val="en-GB"/>
        </w:rPr>
        <w:t>xP</w:t>
      </w:r>
      <w:proofErr w:type="spellEnd"/>
      <w:proofErr w:type="gramEnd"/>
      <w:r w:rsidRPr="0083246E">
        <w:rPr>
          <w:rFonts w:eastAsia="Times New Roman"/>
          <w:sz w:val="22"/>
          <w:szCs w:val="22"/>
          <w:lang w:val="en-GB"/>
        </w:rPr>
        <w:t>, </w:t>
      </w:r>
      <w:proofErr w:type="spellStart"/>
      <w:r w:rsidRPr="0083246E">
        <w:rPr>
          <w:rFonts w:eastAsia="Times New Roman"/>
          <w:sz w:val="22"/>
          <w:szCs w:val="22"/>
          <w:lang w:val="en-GB"/>
        </w:rPr>
        <w:t>yP</w:t>
      </w:r>
      <w:proofErr w:type="spellEnd"/>
      <w:r w:rsidRPr="0083246E">
        <w:rPr>
          <w:rFonts w:eastAsia="Times New Roman"/>
          <w:sz w:val="22"/>
          <w:szCs w:val="22"/>
          <w:lang w:val="en-GB"/>
        </w:rPr>
        <w:t xml:space="preserve"> ) be equal to the output of the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6.4.2.1 (the location of upper-left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sample for the </w:t>
      </w:r>
      <w:proofErr w:type="spellStart"/>
      <w:r w:rsidRPr="0083246E">
        <w:rPr>
          <w:rFonts w:eastAsia="Times New Roman"/>
          <w:sz w:val="22"/>
          <w:szCs w:val="22"/>
          <w:lang w:val="en-GB"/>
        </w:rPr>
        <w:t>macroblock</w:t>
      </w:r>
      <w:proofErr w:type="spellEnd"/>
      <w:r w:rsidRPr="0083246E">
        <w:rPr>
          <w:rFonts w:eastAsia="Times New Roman"/>
          <w:sz w:val="22"/>
          <w:szCs w:val="22"/>
          <w:lang w:val="en-GB"/>
        </w:rPr>
        <w:t xml:space="preserve"> partition </w:t>
      </w:r>
      <w:proofErr w:type="spellStart"/>
      <w:r w:rsidRPr="0083246E">
        <w:rPr>
          <w:rFonts w:eastAsia="Times New Roman"/>
          <w:sz w:val="22"/>
          <w:szCs w:val="22"/>
          <w:lang w:val="en-GB"/>
        </w:rPr>
        <w:t>mbPartIdx</w:t>
      </w:r>
      <w:proofErr w:type="spellEnd"/>
      <w:r w:rsidRPr="0083246E">
        <w:rPr>
          <w:rFonts w:eastAsia="Times New Roman"/>
          <w:sz w:val="22"/>
          <w:szCs w:val="22"/>
          <w:lang w:val="en-GB"/>
        </w:rPr>
        <w:t xml:space="preserve">). </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Let ( </w:t>
      </w:r>
      <w:proofErr w:type="spellStart"/>
      <w:r w:rsidRPr="0083246E">
        <w:rPr>
          <w:rFonts w:eastAsia="Times New Roman"/>
          <w:sz w:val="22"/>
          <w:szCs w:val="22"/>
          <w:lang w:val="en-GB"/>
        </w:rPr>
        <w:t>xB</w:t>
      </w:r>
      <w:proofErr w:type="spellEnd"/>
      <w:r w:rsidRPr="0083246E">
        <w:rPr>
          <w:rFonts w:eastAsia="Times New Roman"/>
          <w:sz w:val="22"/>
          <w:szCs w:val="22"/>
          <w:lang w:val="en-GB"/>
        </w:rPr>
        <w:t>, </w:t>
      </w:r>
      <w:proofErr w:type="spellStart"/>
      <w:r w:rsidRPr="0083246E">
        <w:rPr>
          <w:rFonts w:eastAsia="Times New Roman"/>
          <w:sz w:val="22"/>
          <w:szCs w:val="22"/>
          <w:lang w:val="en-GB"/>
        </w:rPr>
        <w:t>yB</w:t>
      </w:r>
      <w:proofErr w:type="spellEnd"/>
      <w:r w:rsidRPr="0083246E">
        <w:rPr>
          <w:rFonts w:eastAsia="Times New Roman"/>
          <w:sz w:val="22"/>
          <w:szCs w:val="22"/>
          <w:lang w:val="en-GB"/>
        </w:rPr>
        <w:t xml:space="preserve"> ) be equal to the output of the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6.4.2.2 (the location of upper-left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sample for the 4x4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block defined by Luma4x4BlkIdx that can be 0...15) relative to the top-left sample of the sub-</w:t>
      </w:r>
      <w:proofErr w:type="spellStart"/>
      <w:r w:rsidRPr="0083246E">
        <w:rPr>
          <w:rFonts w:eastAsia="Times New Roman"/>
          <w:sz w:val="22"/>
          <w:szCs w:val="22"/>
          <w:lang w:val="en-GB"/>
        </w:rPr>
        <w:t>macroblock</w:t>
      </w:r>
      <w:proofErr w:type="spellEnd"/>
      <w:r w:rsidRPr="0083246E">
        <w:rPr>
          <w:rFonts w:eastAsia="Times New Roman"/>
          <w:sz w:val="22"/>
          <w:szCs w:val="22"/>
          <w:lang w:val="en-GB"/>
        </w:rPr>
        <w:t xml:space="preserve">. </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The </w:t>
      </w:r>
      <w:proofErr w:type="spellStart"/>
      <w:r w:rsidRPr="0083246E">
        <w:rPr>
          <w:rFonts w:eastAsia="Times New Roman"/>
          <w:sz w:val="22"/>
          <w:szCs w:val="22"/>
          <w:lang w:val="en-GB"/>
        </w:rPr>
        <w:t>vairables</w:t>
      </w:r>
      <w:proofErr w:type="spellEnd"/>
      <w:r w:rsidRPr="0083246E">
        <w:rPr>
          <w:rFonts w:eastAsia="Times New Roman"/>
          <w:sz w:val="22"/>
          <w:szCs w:val="22"/>
          <w:lang w:val="en-GB"/>
        </w:rPr>
        <w:t xml:space="preserve"> </w:t>
      </w:r>
      <w:proofErr w:type="spellStart"/>
      <w:r w:rsidRPr="0083246E">
        <w:rPr>
          <w:rFonts w:eastAsia="Times New Roman"/>
          <w:sz w:val="22"/>
          <w:szCs w:val="22"/>
          <w:lang w:val="en-GB"/>
        </w:rPr>
        <w:t>xT</w:t>
      </w:r>
      <w:proofErr w:type="spellEnd"/>
      <w:r w:rsidRPr="0083246E">
        <w:rPr>
          <w:rFonts w:eastAsia="Times New Roman"/>
          <w:sz w:val="22"/>
          <w:szCs w:val="22"/>
          <w:lang w:val="en-GB"/>
        </w:rPr>
        <w:t xml:space="preserve">, </w:t>
      </w:r>
      <w:proofErr w:type="spellStart"/>
      <w:proofErr w:type="gramStart"/>
      <w:r w:rsidRPr="0083246E">
        <w:rPr>
          <w:rFonts w:eastAsia="Times New Roman"/>
          <w:sz w:val="22"/>
          <w:szCs w:val="22"/>
          <w:lang w:val="en-GB"/>
        </w:rPr>
        <w:t>yT</w:t>
      </w:r>
      <w:proofErr w:type="spellEnd"/>
      <w:proofErr w:type="gramEnd"/>
      <w:r w:rsidRPr="0083246E">
        <w:rPr>
          <w:rFonts w:eastAsia="Times New Roman"/>
          <w:sz w:val="22"/>
          <w:szCs w:val="22"/>
          <w:lang w:val="en-GB"/>
        </w:rPr>
        <w:t xml:space="preserve">, </w:t>
      </w:r>
      <w:proofErr w:type="spellStart"/>
      <w:r w:rsidRPr="0083246E">
        <w:rPr>
          <w:rFonts w:eastAsia="Times New Roman"/>
          <w:sz w:val="22"/>
          <w:szCs w:val="22"/>
          <w:lang w:val="en-GB"/>
        </w:rPr>
        <w:t>xBlockWidth</w:t>
      </w:r>
      <w:proofErr w:type="spellEnd"/>
      <w:r w:rsidRPr="0083246E">
        <w:rPr>
          <w:rFonts w:eastAsia="Times New Roman"/>
          <w:sz w:val="22"/>
          <w:szCs w:val="22"/>
          <w:lang w:val="en-GB"/>
        </w:rPr>
        <w:t xml:space="preserve">, </w:t>
      </w:r>
      <w:proofErr w:type="spellStart"/>
      <w:r w:rsidRPr="0083246E">
        <w:rPr>
          <w:rFonts w:eastAsia="Times New Roman"/>
          <w:sz w:val="22"/>
          <w:szCs w:val="22"/>
          <w:lang w:val="en-GB"/>
        </w:rPr>
        <w:t>yBlockHeight</w:t>
      </w:r>
      <w:proofErr w:type="spellEnd"/>
      <w:r w:rsidRPr="0083246E">
        <w:rPr>
          <w:rFonts w:eastAsia="Times New Roman"/>
          <w:sz w:val="22"/>
          <w:szCs w:val="22"/>
          <w:lang w:val="en-GB"/>
        </w:rPr>
        <w:t xml:space="preserve"> are set as follows:</w:t>
      </w:r>
    </w:p>
    <w:p w:rsidR="0083246E" w:rsidRPr="0083246E" w:rsidRDefault="0083246E" w:rsidP="0083246E">
      <w:pPr>
        <w:spacing w:before="136"/>
        <w:jc w:val="both"/>
        <w:rPr>
          <w:sz w:val="22"/>
          <w:szCs w:val="22"/>
        </w:rPr>
      </w:pPr>
      <w:r w:rsidRPr="0083246E">
        <w:rPr>
          <w:rFonts w:eastAsia="Times New Roman"/>
          <w:sz w:val="22"/>
          <w:szCs w:val="22"/>
          <w:lang w:val="en-GB"/>
        </w:rPr>
        <w:t>–</w:t>
      </w:r>
      <w:r w:rsidRPr="0083246E">
        <w:rPr>
          <w:rFonts w:eastAsia="Times New Roman"/>
          <w:sz w:val="22"/>
          <w:szCs w:val="22"/>
          <w:lang w:val="en-GB"/>
        </w:rPr>
        <w:tab/>
      </w:r>
      <w:proofErr w:type="spellStart"/>
      <w:proofErr w:type="gramStart"/>
      <w:r w:rsidRPr="0083246E">
        <w:rPr>
          <w:sz w:val="22"/>
          <w:szCs w:val="22"/>
        </w:rPr>
        <w:t>xT</w:t>
      </w:r>
      <w:proofErr w:type="spellEnd"/>
      <w:proofErr w:type="gramEnd"/>
      <w:r w:rsidRPr="0083246E">
        <w:rPr>
          <w:sz w:val="22"/>
          <w:szCs w:val="22"/>
        </w:rPr>
        <w:t xml:space="preserve"> is set equal to </w:t>
      </w:r>
      <w:proofErr w:type="spellStart"/>
      <w:r w:rsidRPr="0083246E">
        <w:rPr>
          <w:sz w:val="22"/>
          <w:szCs w:val="22"/>
        </w:rPr>
        <w:t>xM</w:t>
      </w:r>
      <w:proofErr w:type="spellEnd"/>
      <w:r w:rsidRPr="0083246E">
        <w:rPr>
          <w:sz w:val="22"/>
          <w:szCs w:val="22"/>
        </w:rPr>
        <w:t xml:space="preserve"> + </w:t>
      </w:r>
      <w:proofErr w:type="spellStart"/>
      <w:r w:rsidRPr="0083246E">
        <w:rPr>
          <w:sz w:val="22"/>
          <w:szCs w:val="22"/>
        </w:rPr>
        <w:t>xP</w:t>
      </w:r>
      <w:proofErr w:type="spellEnd"/>
      <w:r w:rsidRPr="0083246E">
        <w:rPr>
          <w:sz w:val="22"/>
          <w:szCs w:val="22"/>
        </w:rPr>
        <w:t>;</w:t>
      </w:r>
    </w:p>
    <w:p w:rsidR="0083246E" w:rsidRPr="0083246E" w:rsidRDefault="0083246E" w:rsidP="0083246E">
      <w:pPr>
        <w:spacing w:before="136"/>
        <w:jc w:val="both"/>
        <w:rPr>
          <w:sz w:val="22"/>
          <w:szCs w:val="22"/>
        </w:rPr>
      </w:pPr>
      <w:r w:rsidRPr="0083246E">
        <w:rPr>
          <w:sz w:val="22"/>
          <w:szCs w:val="22"/>
        </w:rPr>
        <w:t>–</w:t>
      </w:r>
      <w:r w:rsidRPr="0083246E">
        <w:rPr>
          <w:sz w:val="22"/>
          <w:szCs w:val="22"/>
        </w:rPr>
        <w:tab/>
      </w:r>
      <w:proofErr w:type="spellStart"/>
      <w:proofErr w:type="gramStart"/>
      <w:r w:rsidRPr="0083246E">
        <w:rPr>
          <w:rFonts w:ascii="TimesNewRoman" w:hAnsi="TimesNewRoman" w:cs="TimesNewRoman"/>
          <w:sz w:val="22"/>
          <w:szCs w:val="22"/>
          <w:lang w:eastAsia="ru-RU"/>
        </w:rPr>
        <w:t>yT</w:t>
      </w:r>
      <w:proofErr w:type="spellEnd"/>
      <w:proofErr w:type="gramEnd"/>
      <w:r w:rsidRPr="0083246E">
        <w:rPr>
          <w:rFonts w:ascii="TimesNewRoman" w:hAnsi="TimesNewRoman" w:cs="TimesNewRoman"/>
          <w:sz w:val="22"/>
          <w:szCs w:val="22"/>
          <w:lang w:eastAsia="ru-RU"/>
        </w:rPr>
        <w:t xml:space="preserve"> is set equal to </w:t>
      </w:r>
      <w:proofErr w:type="spellStart"/>
      <w:r w:rsidRPr="0083246E">
        <w:rPr>
          <w:rFonts w:ascii="TimesNewRoman" w:hAnsi="TimesNewRoman" w:cs="TimesNewRoman"/>
          <w:sz w:val="22"/>
          <w:szCs w:val="22"/>
          <w:lang w:eastAsia="ru-RU"/>
        </w:rPr>
        <w:t>yM</w:t>
      </w:r>
      <w:proofErr w:type="spellEnd"/>
      <w:r w:rsidRPr="0083246E">
        <w:rPr>
          <w:rFonts w:ascii="TimesNewRoman" w:hAnsi="TimesNewRoman" w:cs="TimesNewRoman"/>
          <w:sz w:val="22"/>
          <w:szCs w:val="22"/>
          <w:lang w:eastAsia="ru-RU"/>
        </w:rPr>
        <w:t xml:space="preserve"> +</w:t>
      </w:r>
      <w:proofErr w:type="spellStart"/>
      <w:r w:rsidRPr="0083246E">
        <w:rPr>
          <w:rFonts w:ascii="TimesNewRoman" w:hAnsi="TimesNewRoman" w:cs="TimesNewRoman"/>
          <w:sz w:val="22"/>
          <w:szCs w:val="22"/>
          <w:lang w:eastAsia="ru-RU"/>
        </w:rPr>
        <w:t>yP</w:t>
      </w:r>
      <w:proofErr w:type="spellEnd"/>
      <w:r w:rsidRPr="0083246E">
        <w:rPr>
          <w:rFonts w:ascii="TimesNewRoman" w:hAnsi="TimesNewRoman" w:cs="TimesNewRoman"/>
          <w:sz w:val="22"/>
          <w:szCs w:val="22"/>
          <w:lang w:eastAsia="ru-RU"/>
        </w:rPr>
        <w:t>;</w:t>
      </w:r>
    </w:p>
    <w:p w:rsidR="0083246E" w:rsidRPr="0083246E" w:rsidRDefault="0083246E" w:rsidP="0083246E">
      <w:pPr>
        <w:spacing w:before="136"/>
        <w:jc w:val="both"/>
        <w:rPr>
          <w:sz w:val="22"/>
          <w:szCs w:val="22"/>
        </w:rPr>
      </w:pPr>
      <w:r w:rsidRPr="0083246E">
        <w:rPr>
          <w:sz w:val="22"/>
          <w:szCs w:val="22"/>
        </w:rPr>
        <w:t>–</w:t>
      </w:r>
      <w:r w:rsidRPr="0083246E">
        <w:rPr>
          <w:sz w:val="22"/>
          <w:szCs w:val="22"/>
        </w:rPr>
        <w:tab/>
      </w:r>
      <w:proofErr w:type="spellStart"/>
      <w:proofErr w:type="gramStart"/>
      <w:r w:rsidRPr="0083246E">
        <w:rPr>
          <w:rFonts w:ascii="TimesNewRoman" w:hAnsi="TimesNewRoman" w:cs="TimesNewRoman"/>
          <w:sz w:val="22"/>
          <w:szCs w:val="22"/>
          <w:lang w:eastAsia="ru-RU"/>
        </w:rPr>
        <w:t>xBlockWidth</w:t>
      </w:r>
      <w:proofErr w:type="spellEnd"/>
      <w:proofErr w:type="gramEnd"/>
      <w:r w:rsidRPr="0083246E">
        <w:rPr>
          <w:rFonts w:ascii="TimesNewRoman" w:hAnsi="TimesNewRoman" w:cs="TimesNewRoman"/>
          <w:sz w:val="22"/>
          <w:szCs w:val="22"/>
          <w:lang w:eastAsia="ru-RU"/>
        </w:rPr>
        <w:t xml:space="preserve"> is set equal to </w:t>
      </w:r>
      <w:proofErr w:type="spellStart"/>
      <w:r w:rsidRPr="0083246E">
        <w:rPr>
          <w:sz w:val="22"/>
          <w:szCs w:val="22"/>
        </w:rPr>
        <w:t>MbPartWidth</w:t>
      </w:r>
      <w:proofErr w:type="spellEnd"/>
      <w:r w:rsidRPr="0083246E">
        <w:rPr>
          <w:sz w:val="22"/>
          <w:szCs w:val="22"/>
        </w:rPr>
        <w:t>( </w:t>
      </w:r>
      <w:proofErr w:type="spellStart"/>
      <w:r w:rsidRPr="0083246E">
        <w:rPr>
          <w:sz w:val="22"/>
          <w:szCs w:val="22"/>
        </w:rPr>
        <w:t>mb_type</w:t>
      </w:r>
      <w:proofErr w:type="spellEnd"/>
      <w:r w:rsidRPr="0083246E">
        <w:rPr>
          <w:sz w:val="22"/>
          <w:szCs w:val="22"/>
        </w:rPr>
        <w:t> );</w:t>
      </w:r>
    </w:p>
    <w:p w:rsidR="0083246E" w:rsidRPr="0083246E" w:rsidRDefault="0083246E" w:rsidP="0083246E">
      <w:pPr>
        <w:spacing w:before="136"/>
        <w:jc w:val="both"/>
        <w:rPr>
          <w:sz w:val="22"/>
          <w:szCs w:val="22"/>
        </w:rPr>
      </w:pPr>
      <w:r w:rsidRPr="0083246E">
        <w:rPr>
          <w:sz w:val="22"/>
          <w:szCs w:val="22"/>
        </w:rPr>
        <w:t>–</w:t>
      </w:r>
      <w:r w:rsidRPr="0083246E">
        <w:rPr>
          <w:sz w:val="22"/>
          <w:szCs w:val="22"/>
        </w:rPr>
        <w:tab/>
      </w:r>
      <w:proofErr w:type="spellStart"/>
      <w:proofErr w:type="gramStart"/>
      <w:r w:rsidRPr="0083246E">
        <w:rPr>
          <w:rFonts w:eastAsia="Times New Roman"/>
          <w:sz w:val="22"/>
          <w:szCs w:val="22"/>
          <w:lang w:val="en-GB"/>
        </w:rPr>
        <w:t>yBlockHeight</w:t>
      </w:r>
      <w:proofErr w:type="spellEnd"/>
      <w:proofErr w:type="gramEnd"/>
      <w:r w:rsidRPr="0083246E">
        <w:rPr>
          <w:rFonts w:ascii="TimesNewRoman" w:hAnsi="TimesNewRoman" w:cs="TimesNewRoman"/>
          <w:sz w:val="22"/>
          <w:szCs w:val="22"/>
          <w:lang w:eastAsia="ru-RU"/>
        </w:rPr>
        <w:t xml:space="preserve"> is set equal to </w:t>
      </w:r>
      <w:proofErr w:type="spellStart"/>
      <w:r w:rsidRPr="0083246E">
        <w:rPr>
          <w:sz w:val="22"/>
          <w:szCs w:val="22"/>
        </w:rPr>
        <w:t>MbPartHeight</w:t>
      </w:r>
      <w:proofErr w:type="spellEnd"/>
      <w:r w:rsidRPr="0083246E">
        <w:rPr>
          <w:sz w:val="22"/>
          <w:szCs w:val="22"/>
        </w:rPr>
        <w:t>( </w:t>
      </w:r>
      <w:proofErr w:type="spellStart"/>
      <w:r w:rsidRPr="0083246E">
        <w:rPr>
          <w:sz w:val="22"/>
          <w:szCs w:val="22"/>
        </w:rPr>
        <w:t>mb_type</w:t>
      </w:r>
      <w:proofErr w:type="spellEnd"/>
      <w:r w:rsidRPr="0083246E">
        <w:rPr>
          <w:sz w:val="22"/>
          <w:szCs w:val="22"/>
        </w:rPr>
        <w:t> );</w:t>
      </w:r>
    </w:p>
    <w:p w:rsidR="0083246E" w:rsidRPr="0083246E" w:rsidDel="0083246E" w:rsidRDefault="0083246E" w:rsidP="0083246E">
      <w:pPr>
        <w:spacing w:before="136"/>
        <w:jc w:val="both"/>
        <w:rPr>
          <w:del w:id="21" w:author="Samsung" w:date="2013-04-09T13:38:00Z"/>
          <w:rFonts w:eastAsia="Times New Roman"/>
          <w:sz w:val="22"/>
          <w:szCs w:val="22"/>
          <w:lang w:val="en-GB"/>
        </w:rPr>
      </w:pPr>
      <w:del w:id="22" w:author="Samsung" w:date="2013-04-09T13:38:00Z">
        <w:r w:rsidRPr="0083246E" w:rsidDel="0083246E">
          <w:rPr>
            <w:rFonts w:eastAsia="Times New Roman"/>
            <w:sz w:val="22"/>
            <w:szCs w:val="22"/>
            <w:lang w:val="en-GB"/>
          </w:rPr>
          <w:delText>–</w:delText>
        </w:r>
        <w:r w:rsidRPr="0083246E" w:rsidDel="0083246E">
          <w:rPr>
            <w:rFonts w:eastAsia="Times New Roman"/>
            <w:sz w:val="22"/>
            <w:szCs w:val="22"/>
            <w:lang w:val="en-GB"/>
          </w:rPr>
          <w:tab/>
        </w:r>
        <w:r w:rsidRPr="0083246E" w:rsidDel="0083246E">
          <w:rPr>
            <w:rFonts w:ascii="TimesNewRoman" w:hAnsi="TimesNewRoman" w:cs="TimesNewRoman"/>
            <w:sz w:val="22"/>
            <w:szCs w:val="22"/>
            <w:lang w:eastAsia="ru-RU"/>
          </w:rPr>
          <w:delText xml:space="preserve">When the mb_type is equal to P_8x8 or P_8x8ref0 and sub_my_type is not P_L0_8x8, </w:delText>
        </w:r>
        <w:r w:rsidRPr="0083246E" w:rsidDel="0083246E">
          <w:rPr>
            <w:rFonts w:eastAsia="Times New Roman"/>
            <w:sz w:val="22"/>
            <w:szCs w:val="22"/>
            <w:lang w:val="en-GB"/>
          </w:rPr>
          <w:delText>the following applies</w:delText>
        </w:r>
      </w:del>
    </w:p>
    <w:p w:rsidR="0083246E" w:rsidRPr="0083246E" w:rsidDel="0083246E" w:rsidRDefault="0083246E" w:rsidP="0083246E">
      <w:pPr>
        <w:spacing w:before="136"/>
        <w:ind w:left="400"/>
        <w:rPr>
          <w:del w:id="23" w:author="Samsung" w:date="2013-04-09T13:38:00Z"/>
          <w:sz w:val="22"/>
          <w:szCs w:val="22"/>
        </w:rPr>
      </w:pPr>
      <w:del w:id="24" w:author="Samsung" w:date="2013-04-09T13:38:00Z">
        <w:r w:rsidRPr="0083246E" w:rsidDel="0083246E">
          <w:rPr>
            <w:sz w:val="22"/>
            <w:szCs w:val="22"/>
          </w:rPr>
          <w:delText>–</w:delText>
        </w:r>
        <w:r w:rsidRPr="0083246E" w:rsidDel="0083246E">
          <w:rPr>
            <w:sz w:val="22"/>
            <w:szCs w:val="22"/>
          </w:rPr>
          <w:tab/>
          <w:delText>xT += xB;</w:delText>
        </w:r>
      </w:del>
    </w:p>
    <w:p w:rsidR="0083246E" w:rsidRPr="0083246E" w:rsidDel="0083246E" w:rsidRDefault="0083246E" w:rsidP="0083246E">
      <w:pPr>
        <w:spacing w:before="136"/>
        <w:ind w:left="400"/>
        <w:rPr>
          <w:del w:id="25" w:author="Samsung" w:date="2013-04-09T13:38:00Z"/>
          <w:sz w:val="22"/>
          <w:szCs w:val="22"/>
        </w:rPr>
      </w:pPr>
      <w:del w:id="26" w:author="Samsung" w:date="2013-04-09T13:38:00Z">
        <w:r w:rsidRPr="0083246E" w:rsidDel="0083246E">
          <w:rPr>
            <w:sz w:val="22"/>
            <w:szCs w:val="22"/>
          </w:rPr>
          <w:delText>–</w:delText>
        </w:r>
        <w:r w:rsidRPr="0083246E" w:rsidDel="0083246E">
          <w:rPr>
            <w:sz w:val="22"/>
            <w:szCs w:val="22"/>
          </w:rPr>
          <w:tab/>
          <w:delText>yT += yB;</w:delText>
        </w:r>
      </w:del>
    </w:p>
    <w:p w:rsidR="0083246E" w:rsidRPr="0083246E" w:rsidDel="0083246E" w:rsidRDefault="0083246E" w:rsidP="0083246E">
      <w:pPr>
        <w:spacing w:before="136"/>
        <w:ind w:left="400"/>
        <w:rPr>
          <w:del w:id="27" w:author="Samsung" w:date="2013-04-09T13:38:00Z"/>
          <w:sz w:val="22"/>
          <w:szCs w:val="22"/>
        </w:rPr>
      </w:pPr>
      <w:del w:id="28" w:author="Samsung" w:date="2013-04-09T13:38:00Z">
        <w:r w:rsidRPr="0083246E" w:rsidDel="0083246E">
          <w:rPr>
            <w:sz w:val="22"/>
            <w:szCs w:val="22"/>
          </w:rPr>
          <w:delText>–</w:delText>
        </w:r>
        <w:r w:rsidRPr="0083246E" w:rsidDel="0083246E">
          <w:rPr>
            <w:sz w:val="22"/>
            <w:szCs w:val="22"/>
          </w:rPr>
          <w:tab/>
          <w:delText xml:space="preserve">xBlockWidth and </w:delText>
        </w:r>
        <w:r w:rsidRPr="0083246E" w:rsidDel="0083246E">
          <w:rPr>
            <w:rFonts w:eastAsia="Times New Roman"/>
            <w:sz w:val="22"/>
            <w:szCs w:val="22"/>
            <w:lang w:val="en-GB"/>
          </w:rPr>
          <w:delText>yBlockHeight</w:delText>
        </w:r>
        <w:r w:rsidRPr="0083246E" w:rsidDel="0083246E">
          <w:rPr>
            <w:sz w:val="22"/>
            <w:szCs w:val="22"/>
          </w:rPr>
          <w:delText xml:space="preserve"> are both set equal to 4.</w:delText>
        </w:r>
      </w:del>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If one or more of the following conditions are true, W0C is set to 1 and </w:t>
      </w:r>
      <w:proofErr w:type="spellStart"/>
      <w:r w:rsidRPr="0083246E">
        <w:rPr>
          <w:rFonts w:eastAsia="Times New Roman"/>
          <w:sz w:val="22"/>
          <w:szCs w:val="22"/>
          <w:lang w:val="en-GB"/>
        </w:rPr>
        <w:t>logWDC</w:t>
      </w:r>
      <w:proofErr w:type="spellEnd"/>
      <w:r w:rsidRPr="0083246E">
        <w:rPr>
          <w:rFonts w:eastAsia="Times New Roman"/>
          <w:sz w:val="22"/>
          <w:szCs w:val="22"/>
          <w:lang w:val="en-GB"/>
        </w:rPr>
        <w:t xml:space="preserve"> is set to 15. </w:t>
      </w:r>
    </w:p>
    <w:p w:rsidR="0083246E" w:rsidRPr="008C171B" w:rsidDel="008C171B" w:rsidRDefault="0083246E" w:rsidP="0083246E">
      <w:pPr>
        <w:spacing w:before="136"/>
        <w:jc w:val="both"/>
        <w:rPr>
          <w:del w:id="29" w:author="이진영" w:date="2013-04-25T12:23:00Z"/>
          <w:rFonts w:eastAsiaTheme="minorEastAsia" w:hint="eastAsia"/>
          <w:sz w:val="22"/>
          <w:szCs w:val="22"/>
          <w:lang w:val="en-GB" w:eastAsia="ko-KR"/>
        </w:rPr>
      </w:pPr>
      <w:del w:id="30" w:author="이진영" w:date="2013-04-25T12:23:00Z">
        <w:r w:rsidRPr="0083246E" w:rsidDel="008C171B">
          <w:rPr>
            <w:rFonts w:eastAsia="Times New Roman"/>
            <w:sz w:val="22"/>
            <w:szCs w:val="22"/>
            <w:lang w:val="en-GB"/>
          </w:rPr>
          <w:delText>–</w:delText>
        </w:r>
        <w:r w:rsidRPr="0083246E" w:rsidDel="008C171B">
          <w:rPr>
            <w:rFonts w:eastAsia="Times New Roman"/>
            <w:sz w:val="22"/>
            <w:szCs w:val="22"/>
            <w:lang w:val="en-GB"/>
          </w:rPr>
          <w:tab/>
        </w:r>
        <w:commentRangeStart w:id="31"/>
        <w:r w:rsidRPr="0083246E" w:rsidDel="008C171B">
          <w:rPr>
            <w:rFonts w:eastAsia="Times New Roman"/>
            <w:sz w:val="22"/>
            <w:szCs w:val="22"/>
            <w:lang w:val="en-GB"/>
          </w:rPr>
          <w:delText>xT is smaller than (xL +1) for xL = 3</w:delText>
        </w:r>
      </w:del>
      <w:ins w:id="32" w:author="Samsung" w:date="2013-04-09T13:45:00Z">
        <w:del w:id="33" w:author="이진영" w:date="2013-04-25T12:23:00Z">
          <w:r w:rsidRPr="0083246E" w:rsidDel="008C171B">
            <w:rPr>
              <w:rFonts w:eastAsiaTheme="minorEastAsia" w:hint="eastAsia"/>
              <w:sz w:val="22"/>
              <w:szCs w:val="22"/>
              <w:highlight w:val="green"/>
              <w:lang w:val="en-GB" w:eastAsia="ko-KR"/>
            </w:rPr>
            <w:delText>0</w:delText>
          </w:r>
        </w:del>
      </w:ins>
      <w:del w:id="34" w:author="이진영" w:date="2013-04-25T12:23:00Z">
        <w:r w:rsidRPr="0083246E" w:rsidDel="008C171B">
          <w:rPr>
            <w:rFonts w:eastAsia="Times New Roman"/>
            <w:sz w:val="22"/>
            <w:szCs w:val="22"/>
            <w:lang w:val="en-GB"/>
          </w:rPr>
          <w:delText>;</w:delText>
        </w:r>
        <w:commentRangeEnd w:id="31"/>
        <w:r w:rsidR="00836D35" w:rsidDel="008C171B">
          <w:rPr>
            <w:rStyle w:val="a7"/>
          </w:rPr>
          <w:commentReference w:id="31"/>
        </w:r>
      </w:del>
    </w:p>
    <w:p w:rsidR="0083246E" w:rsidRPr="0083246E" w:rsidDel="008C171B" w:rsidRDefault="0083246E" w:rsidP="0083246E">
      <w:pPr>
        <w:spacing w:before="136"/>
        <w:jc w:val="both"/>
        <w:rPr>
          <w:del w:id="35" w:author="이진영" w:date="2013-04-25T12:23:00Z"/>
          <w:rFonts w:eastAsia="Times New Roman"/>
          <w:sz w:val="22"/>
          <w:szCs w:val="22"/>
          <w:lang w:val="en-GB"/>
        </w:rPr>
      </w:pPr>
      <w:del w:id="36" w:author="이진영" w:date="2013-04-25T12:23:00Z">
        <w:r w:rsidRPr="0083246E" w:rsidDel="008C171B">
          <w:rPr>
            <w:rFonts w:eastAsia="Times New Roman"/>
            <w:sz w:val="22"/>
            <w:szCs w:val="22"/>
            <w:lang w:val="en-GB"/>
          </w:rPr>
          <w:delText>–</w:delText>
        </w:r>
        <w:r w:rsidRPr="0083246E" w:rsidDel="008C171B">
          <w:rPr>
            <w:rFonts w:eastAsia="Times New Roman"/>
            <w:sz w:val="22"/>
            <w:szCs w:val="22"/>
            <w:lang w:val="en-GB"/>
          </w:rPr>
          <w:tab/>
          <w:delText>yT is smaller than (yL + 1) for yL = 3</w:delText>
        </w:r>
      </w:del>
      <w:ins w:id="37" w:author="Samsung" w:date="2013-04-09T13:45:00Z">
        <w:del w:id="38" w:author="이진영" w:date="2013-04-25T12:23:00Z">
          <w:r w:rsidRPr="006E3CFE" w:rsidDel="008C171B">
            <w:rPr>
              <w:rFonts w:eastAsiaTheme="minorEastAsia" w:hint="eastAsia"/>
              <w:sz w:val="22"/>
              <w:szCs w:val="22"/>
              <w:lang w:val="en-GB" w:eastAsia="ko-KR"/>
            </w:rPr>
            <w:delText>0</w:delText>
          </w:r>
        </w:del>
      </w:ins>
      <w:del w:id="39" w:author="이진영" w:date="2013-04-25T12:23:00Z">
        <w:r w:rsidRPr="0083246E" w:rsidDel="008C171B">
          <w:rPr>
            <w:rFonts w:eastAsia="Times New Roman"/>
            <w:sz w:val="22"/>
            <w:szCs w:val="22"/>
            <w:lang w:val="en-GB"/>
          </w:rPr>
          <w:delText>;</w:delText>
        </w:r>
      </w:del>
    </w:p>
    <w:p w:rsidR="0083246E" w:rsidRPr="0083246E" w:rsidRDefault="0083246E" w:rsidP="0083246E">
      <w:pPr>
        <w:spacing w:before="136"/>
        <w:jc w:val="both"/>
        <w:rPr>
          <w:rFonts w:eastAsia="Times New Roman"/>
          <w:sz w:val="22"/>
          <w:szCs w:val="22"/>
          <w:lang w:val="en-GB"/>
        </w:rPr>
      </w:pPr>
      <w:commentRangeStart w:id="40"/>
      <w:r w:rsidRPr="0083246E">
        <w:rPr>
          <w:rFonts w:eastAsia="Times New Roman"/>
          <w:sz w:val="22"/>
          <w:szCs w:val="22"/>
          <w:lang w:val="en-GB"/>
        </w:rPr>
        <w:t>–</w:t>
      </w:r>
      <w:r w:rsidRPr="0083246E">
        <w:rPr>
          <w:rFonts w:eastAsia="Times New Roman"/>
          <w:sz w:val="22"/>
          <w:szCs w:val="22"/>
          <w:lang w:val="en-GB"/>
        </w:rPr>
        <w:tab/>
        <w:t>(</w:t>
      </w:r>
      <w:proofErr w:type="gramStart"/>
      <w:r w:rsidRPr="0083246E">
        <w:rPr>
          <w:rFonts w:eastAsia="Times New Roman"/>
          <w:sz w:val="22"/>
          <w:szCs w:val="22"/>
          <w:lang w:val="en-GB"/>
        </w:rPr>
        <w:t>mvL0[</w:t>
      </w:r>
      <w:proofErr w:type="gramEnd"/>
      <w:r w:rsidRPr="0083246E">
        <w:rPr>
          <w:rFonts w:eastAsia="Times New Roman"/>
          <w:sz w:val="22"/>
          <w:szCs w:val="22"/>
          <w:lang w:val="en-GB"/>
        </w:rPr>
        <w:t> 0 ] +((</w:t>
      </w:r>
      <w:proofErr w:type="spellStart"/>
      <w:r w:rsidRPr="0083246E">
        <w:rPr>
          <w:rFonts w:eastAsia="Times New Roman"/>
          <w:sz w:val="22"/>
          <w:szCs w:val="22"/>
          <w:lang w:val="en-GB"/>
        </w:rPr>
        <w:t>xT</w:t>
      </w:r>
      <w:proofErr w:type="spellEnd"/>
      <w:del w:id="41" w:author="이진영" w:date="2013-04-25T12:28:00Z">
        <w:r w:rsidRPr="0083246E" w:rsidDel="008C171B">
          <w:rPr>
            <w:rFonts w:eastAsia="Times New Roman"/>
            <w:sz w:val="22"/>
            <w:szCs w:val="22"/>
            <w:lang w:val="en-GB"/>
          </w:rPr>
          <w:delText xml:space="preserve"> – xL </w:delText>
        </w:r>
      </w:del>
      <w:r w:rsidRPr="0083246E">
        <w:rPr>
          <w:rFonts w:eastAsia="Times New Roman"/>
          <w:sz w:val="22"/>
          <w:szCs w:val="22"/>
          <w:lang w:val="en-GB"/>
        </w:rPr>
        <w:t>– 1)&lt;&lt;2)) is smaller than 0</w:t>
      </w:r>
      <w:del w:id="42" w:author="이진영" w:date="2013-04-25T12:29:00Z">
        <w:r w:rsidRPr="0083246E" w:rsidDel="008C171B">
          <w:rPr>
            <w:rFonts w:eastAsia="Times New Roman"/>
            <w:sz w:val="22"/>
            <w:szCs w:val="22"/>
            <w:lang w:val="en-GB"/>
          </w:rPr>
          <w:delText>, for xL = 3</w:delText>
        </w:r>
      </w:del>
      <w:ins w:id="43" w:author="Samsung" w:date="2013-04-09T13:45:00Z">
        <w:del w:id="44" w:author="이진영" w:date="2013-04-25T12:29:00Z">
          <w:r w:rsidRPr="0083246E" w:rsidDel="008C171B">
            <w:rPr>
              <w:rFonts w:eastAsiaTheme="minorEastAsia" w:hint="eastAsia"/>
              <w:sz w:val="22"/>
              <w:szCs w:val="22"/>
              <w:highlight w:val="green"/>
              <w:lang w:val="en-GB" w:eastAsia="ko-KR"/>
            </w:rPr>
            <w:delText>0</w:delText>
          </w:r>
        </w:del>
      </w:ins>
      <w:del w:id="45" w:author="이진영" w:date="2013-04-25T12:29:00Z">
        <w:r w:rsidRPr="0083246E" w:rsidDel="008C171B">
          <w:rPr>
            <w:rFonts w:eastAsia="Times New Roman"/>
            <w:sz w:val="22"/>
            <w:szCs w:val="22"/>
            <w:lang w:val="en-GB"/>
          </w:rPr>
          <w:delText>;</w:delText>
        </w:r>
      </w:del>
      <w:commentRangeEnd w:id="40"/>
      <w:r w:rsidR="00836D35">
        <w:rPr>
          <w:rStyle w:val="a7"/>
        </w:rPr>
        <w:commentReference w:id="40"/>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t>(</w:t>
      </w:r>
      <w:proofErr w:type="gramStart"/>
      <w:r w:rsidRPr="0083246E">
        <w:rPr>
          <w:rFonts w:eastAsia="Times New Roman"/>
          <w:sz w:val="22"/>
          <w:szCs w:val="22"/>
          <w:lang w:val="en-GB"/>
        </w:rPr>
        <w:t>mvL0[</w:t>
      </w:r>
      <w:proofErr w:type="gramEnd"/>
      <w:r w:rsidRPr="0083246E">
        <w:rPr>
          <w:rFonts w:eastAsia="Times New Roman"/>
          <w:sz w:val="22"/>
          <w:szCs w:val="22"/>
          <w:lang w:val="en-GB"/>
        </w:rPr>
        <w:t xml:space="preserve"> 1 ] +((</w:t>
      </w:r>
      <w:proofErr w:type="spellStart"/>
      <w:r w:rsidRPr="0083246E">
        <w:rPr>
          <w:rFonts w:eastAsia="Times New Roman"/>
          <w:sz w:val="22"/>
          <w:szCs w:val="22"/>
          <w:lang w:val="en-GB"/>
        </w:rPr>
        <w:t>yT</w:t>
      </w:r>
      <w:proofErr w:type="spellEnd"/>
      <w:del w:id="46" w:author="이진영" w:date="2013-04-25T12:29:00Z">
        <w:r w:rsidRPr="0083246E" w:rsidDel="008C171B">
          <w:rPr>
            <w:rFonts w:eastAsia="Times New Roman"/>
            <w:sz w:val="22"/>
            <w:szCs w:val="22"/>
            <w:lang w:val="en-GB"/>
          </w:rPr>
          <w:delText xml:space="preserve"> – yL </w:delText>
        </w:r>
      </w:del>
      <w:r w:rsidRPr="0083246E">
        <w:rPr>
          <w:rFonts w:eastAsia="Times New Roman"/>
          <w:sz w:val="22"/>
          <w:szCs w:val="22"/>
          <w:lang w:val="en-GB"/>
        </w:rPr>
        <w:t>– 1)&lt;&lt;2)) is smaller than 0</w:t>
      </w:r>
      <w:del w:id="47" w:author="이진영" w:date="2013-04-25T12:29:00Z">
        <w:r w:rsidRPr="0083246E" w:rsidDel="008C171B">
          <w:rPr>
            <w:rFonts w:eastAsia="Times New Roman"/>
            <w:sz w:val="22"/>
            <w:szCs w:val="22"/>
            <w:lang w:val="en-GB"/>
          </w:rPr>
          <w:delText xml:space="preserve"> for yL = 3</w:delText>
        </w:r>
      </w:del>
      <w:ins w:id="48" w:author="Samsung" w:date="2013-04-09T13:45:00Z">
        <w:del w:id="49" w:author="이진영" w:date="2013-04-25T12:29:00Z">
          <w:r w:rsidRPr="006E3CFE" w:rsidDel="008C171B">
            <w:rPr>
              <w:rFonts w:eastAsiaTheme="minorEastAsia" w:hint="eastAsia"/>
              <w:sz w:val="22"/>
              <w:szCs w:val="22"/>
              <w:lang w:val="en-GB" w:eastAsia="ko-KR"/>
            </w:rPr>
            <w:delText>0</w:delText>
          </w:r>
        </w:del>
      </w:ins>
      <w:del w:id="50" w:author="이진영" w:date="2013-04-25T12:29:00Z">
        <w:r w:rsidRPr="0083246E" w:rsidDel="008C171B">
          <w:rPr>
            <w:rFonts w:eastAsia="Times New Roman"/>
            <w:sz w:val="22"/>
            <w:szCs w:val="22"/>
            <w:lang w:val="en-GB"/>
          </w:rPr>
          <w:delText>;</w:delText>
        </w:r>
      </w:del>
    </w:p>
    <w:p w:rsidR="0083246E" w:rsidRPr="0083246E" w:rsidRDefault="0083246E" w:rsidP="0083246E">
      <w:pPr>
        <w:spacing w:before="136"/>
        <w:jc w:val="both"/>
        <w:rPr>
          <w:rFonts w:eastAsia="Times New Roman"/>
          <w:sz w:val="22"/>
          <w:szCs w:val="22"/>
          <w:lang w:val="en-GB"/>
        </w:rPr>
      </w:pPr>
      <w:commentRangeStart w:id="51"/>
      <w:r w:rsidRPr="0083246E">
        <w:rPr>
          <w:rFonts w:eastAsia="Times New Roman"/>
          <w:sz w:val="22"/>
          <w:szCs w:val="22"/>
          <w:lang w:val="en-GB"/>
        </w:rPr>
        <w:t>–</w:t>
      </w:r>
      <w:r w:rsidRPr="0083246E">
        <w:rPr>
          <w:rFonts w:eastAsia="Times New Roman"/>
          <w:sz w:val="22"/>
          <w:szCs w:val="22"/>
          <w:lang w:val="en-GB"/>
        </w:rPr>
        <w:tab/>
        <w:t>(</w:t>
      </w:r>
      <w:proofErr w:type="gramStart"/>
      <w:r w:rsidRPr="0083246E">
        <w:rPr>
          <w:rFonts w:eastAsia="Times New Roman"/>
          <w:sz w:val="22"/>
          <w:szCs w:val="22"/>
          <w:lang w:val="en-GB"/>
        </w:rPr>
        <w:t>mvL0[</w:t>
      </w:r>
      <w:proofErr w:type="gramEnd"/>
      <w:r w:rsidRPr="0083246E">
        <w:rPr>
          <w:rFonts w:eastAsia="Times New Roman"/>
          <w:sz w:val="22"/>
          <w:szCs w:val="22"/>
          <w:lang w:val="en-GB"/>
        </w:rPr>
        <w:t xml:space="preserve"> 0 ] +((</w:t>
      </w:r>
      <w:proofErr w:type="spellStart"/>
      <w:r w:rsidRPr="0083246E">
        <w:rPr>
          <w:rFonts w:eastAsia="Times New Roman"/>
          <w:sz w:val="22"/>
          <w:szCs w:val="22"/>
          <w:lang w:val="en-GB"/>
        </w:rPr>
        <w:t>xT</w:t>
      </w:r>
      <w:proofErr w:type="spellEnd"/>
      <w:r w:rsidRPr="0083246E">
        <w:rPr>
          <w:rFonts w:eastAsia="Times New Roman"/>
          <w:sz w:val="22"/>
          <w:szCs w:val="22"/>
          <w:lang w:val="en-GB"/>
        </w:rPr>
        <w:t xml:space="preserve"> + </w:t>
      </w:r>
      <w:proofErr w:type="spellStart"/>
      <w:r w:rsidRPr="0083246E">
        <w:rPr>
          <w:rFonts w:eastAsia="Times New Roman"/>
          <w:sz w:val="22"/>
          <w:szCs w:val="22"/>
          <w:lang w:val="en-GB"/>
        </w:rPr>
        <w:t>xBlockWidth</w:t>
      </w:r>
      <w:proofErr w:type="spellEnd"/>
      <w:r w:rsidRPr="0083246E">
        <w:rPr>
          <w:rFonts w:eastAsia="Times New Roman"/>
          <w:sz w:val="22"/>
          <w:szCs w:val="22"/>
          <w:lang w:val="en-GB"/>
        </w:rPr>
        <w:t>)&lt;&lt;2)) is larger or equal to (</w:t>
      </w:r>
      <w:proofErr w:type="spellStart"/>
      <w:r w:rsidRPr="0083246E">
        <w:rPr>
          <w:rFonts w:eastAsia="Times New Roman"/>
          <w:sz w:val="22"/>
          <w:szCs w:val="22"/>
          <w:lang w:val="en-GB"/>
        </w:rPr>
        <w:t>PicWidthInSamplesL</w:t>
      </w:r>
      <w:proofErr w:type="spellEnd"/>
      <w:r w:rsidRPr="0083246E">
        <w:rPr>
          <w:rFonts w:eastAsia="Times New Roman"/>
          <w:sz w:val="22"/>
          <w:szCs w:val="22"/>
          <w:lang w:val="en-GB"/>
        </w:rPr>
        <w:t>&lt;&lt;2);</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w:t>
      </w:r>
      <w:r w:rsidRPr="0083246E">
        <w:rPr>
          <w:rFonts w:eastAsia="Times New Roman"/>
          <w:sz w:val="22"/>
          <w:szCs w:val="22"/>
          <w:lang w:val="en-GB"/>
        </w:rPr>
        <w:tab/>
        <w:t>(</w:t>
      </w:r>
      <w:proofErr w:type="gramStart"/>
      <w:r w:rsidRPr="0083246E">
        <w:rPr>
          <w:rFonts w:eastAsia="Times New Roman"/>
          <w:sz w:val="22"/>
          <w:szCs w:val="22"/>
          <w:lang w:val="en-GB"/>
        </w:rPr>
        <w:t>mvL0[</w:t>
      </w:r>
      <w:proofErr w:type="gramEnd"/>
      <w:r w:rsidRPr="0083246E">
        <w:rPr>
          <w:rFonts w:eastAsia="Times New Roman"/>
          <w:sz w:val="22"/>
          <w:szCs w:val="22"/>
          <w:lang w:val="en-GB"/>
        </w:rPr>
        <w:t xml:space="preserve"> 1 ] +((</w:t>
      </w:r>
      <w:proofErr w:type="spellStart"/>
      <w:r w:rsidRPr="0083246E">
        <w:rPr>
          <w:rFonts w:eastAsia="Times New Roman"/>
          <w:sz w:val="22"/>
          <w:szCs w:val="22"/>
          <w:lang w:val="en-GB"/>
        </w:rPr>
        <w:t>yT</w:t>
      </w:r>
      <w:proofErr w:type="spellEnd"/>
      <w:r w:rsidRPr="0083246E">
        <w:rPr>
          <w:rFonts w:eastAsia="Times New Roman"/>
          <w:sz w:val="22"/>
          <w:szCs w:val="22"/>
          <w:lang w:val="en-GB"/>
        </w:rPr>
        <w:t xml:space="preserve"> + </w:t>
      </w:r>
      <w:proofErr w:type="spellStart"/>
      <w:r w:rsidRPr="0083246E">
        <w:rPr>
          <w:rFonts w:eastAsia="Times New Roman"/>
          <w:sz w:val="22"/>
          <w:szCs w:val="22"/>
          <w:lang w:val="en-GB"/>
        </w:rPr>
        <w:t>yBlockHeight</w:t>
      </w:r>
      <w:proofErr w:type="spellEnd"/>
      <w:r w:rsidRPr="0083246E">
        <w:rPr>
          <w:rFonts w:eastAsia="Times New Roman"/>
          <w:sz w:val="22"/>
          <w:szCs w:val="22"/>
          <w:lang w:val="en-GB"/>
        </w:rPr>
        <w:t>)&lt;&lt;2)) is larger or equal to (</w:t>
      </w:r>
      <w:proofErr w:type="spellStart"/>
      <w:r w:rsidRPr="0083246E">
        <w:rPr>
          <w:rFonts w:eastAsia="Times New Roman"/>
          <w:sz w:val="22"/>
          <w:szCs w:val="22"/>
          <w:lang w:val="en-GB"/>
        </w:rPr>
        <w:t>PicHeightInSamplesL</w:t>
      </w:r>
      <w:proofErr w:type="spellEnd"/>
      <w:r w:rsidRPr="0083246E">
        <w:rPr>
          <w:rFonts w:eastAsia="Times New Roman"/>
          <w:sz w:val="22"/>
          <w:szCs w:val="22"/>
          <w:lang w:val="en-GB"/>
        </w:rPr>
        <w:t>&lt;&lt;2).</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Otherwise </w:t>
      </w:r>
      <w:proofErr w:type="spellStart"/>
      <w:r w:rsidRPr="0083246E">
        <w:rPr>
          <w:rFonts w:eastAsia="Times New Roman"/>
          <w:sz w:val="22"/>
          <w:szCs w:val="22"/>
          <w:lang w:val="en-GB"/>
        </w:rPr>
        <w:t>LRef</w:t>
      </w:r>
      <w:proofErr w:type="spellEnd"/>
      <w:r w:rsidRPr="0083246E">
        <w:rPr>
          <w:rFonts w:eastAsia="Times New Roman"/>
          <w:sz w:val="22"/>
          <w:szCs w:val="22"/>
          <w:lang w:val="en-GB"/>
        </w:rPr>
        <w:t xml:space="preserve">, </w:t>
      </w:r>
      <w:proofErr w:type="spellStart"/>
      <w:r w:rsidRPr="0083246E">
        <w:rPr>
          <w:rFonts w:eastAsia="Times New Roman"/>
          <w:sz w:val="22"/>
          <w:szCs w:val="22"/>
          <w:lang w:val="en-GB"/>
        </w:rPr>
        <w:t>URef</w:t>
      </w:r>
      <w:proofErr w:type="spellEnd"/>
      <w:r w:rsidRPr="0083246E">
        <w:rPr>
          <w:rFonts w:eastAsia="Times New Roman"/>
          <w:sz w:val="22"/>
          <w:szCs w:val="22"/>
          <w:lang w:val="en-GB"/>
        </w:rPr>
        <w:t xml:space="preserve">, </w:t>
      </w:r>
      <w:proofErr w:type="spellStart"/>
      <w:r w:rsidRPr="0083246E">
        <w:rPr>
          <w:rFonts w:eastAsia="Times New Roman"/>
          <w:sz w:val="22"/>
          <w:szCs w:val="22"/>
          <w:lang w:val="en-GB"/>
        </w:rPr>
        <w:t>LRec</w:t>
      </w:r>
      <w:proofErr w:type="spellEnd"/>
      <w:r w:rsidRPr="0083246E">
        <w:rPr>
          <w:rFonts w:eastAsia="Times New Roman"/>
          <w:sz w:val="22"/>
          <w:szCs w:val="22"/>
          <w:lang w:val="en-GB"/>
        </w:rPr>
        <w:t xml:space="preserve">, </w:t>
      </w:r>
      <w:proofErr w:type="spellStart"/>
      <w:r w:rsidRPr="0083246E">
        <w:rPr>
          <w:rFonts w:eastAsia="Times New Roman"/>
          <w:sz w:val="22"/>
          <w:szCs w:val="22"/>
          <w:lang w:val="en-GB"/>
        </w:rPr>
        <w:t>URec</w:t>
      </w:r>
      <w:proofErr w:type="spellEnd"/>
      <w:r w:rsidRPr="0083246E">
        <w:rPr>
          <w:rFonts w:eastAsia="Times New Roman"/>
          <w:sz w:val="22"/>
          <w:szCs w:val="22"/>
          <w:lang w:val="en-GB"/>
        </w:rPr>
        <w:t xml:space="preserve"> sample values are derived as it is specified in J.8.3.6.2 and J.8.3.6.3 followed by calculation of variables </w:t>
      </w:r>
      <w:proofErr w:type="spellStart"/>
      <w:r w:rsidRPr="0083246E">
        <w:rPr>
          <w:rFonts w:eastAsia="Times New Roman"/>
          <w:sz w:val="22"/>
          <w:szCs w:val="22"/>
          <w:lang w:val="en-GB"/>
        </w:rPr>
        <w:t>NeighborRefSum</w:t>
      </w:r>
      <w:proofErr w:type="spellEnd"/>
      <w:r w:rsidRPr="0083246E">
        <w:rPr>
          <w:rFonts w:eastAsia="Times New Roman"/>
          <w:sz w:val="22"/>
          <w:szCs w:val="22"/>
          <w:lang w:val="en-GB"/>
        </w:rPr>
        <w:t xml:space="preserve">, </w:t>
      </w:r>
      <w:proofErr w:type="spellStart"/>
      <w:r w:rsidRPr="0083246E">
        <w:rPr>
          <w:rFonts w:eastAsia="Times New Roman"/>
          <w:sz w:val="22"/>
          <w:szCs w:val="22"/>
          <w:lang w:val="en-GB"/>
        </w:rPr>
        <w:t>NeighborSum</w:t>
      </w:r>
      <w:proofErr w:type="spellEnd"/>
      <w:r w:rsidRPr="0083246E">
        <w:rPr>
          <w:rFonts w:eastAsia="Times New Roman"/>
          <w:sz w:val="22"/>
          <w:szCs w:val="22"/>
          <w:lang w:val="en-GB"/>
        </w:rPr>
        <w:t xml:space="preserve"> and W0L, O0L specified in the </w:t>
      </w:r>
      <w:proofErr w:type="spellStart"/>
      <w:r w:rsidRPr="0083246E">
        <w:rPr>
          <w:rFonts w:eastAsia="Times New Roman"/>
          <w:sz w:val="22"/>
          <w:szCs w:val="22"/>
          <w:lang w:val="en-GB"/>
        </w:rPr>
        <w:t>subclause</w:t>
      </w:r>
      <w:proofErr w:type="spellEnd"/>
      <w:r w:rsidRPr="0083246E">
        <w:rPr>
          <w:rFonts w:eastAsia="Times New Roman"/>
          <w:sz w:val="22"/>
          <w:szCs w:val="22"/>
          <w:lang w:val="en-GB"/>
        </w:rPr>
        <w:t xml:space="preserve"> J.8.3.6.4 and J.8.3.6.5 correspondently.</w:t>
      </w:r>
      <w:commentRangeEnd w:id="51"/>
      <w:r w:rsidR="003F4F2E">
        <w:rPr>
          <w:rStyle w:val="a7"/>
        </w:rPr>
        <w:commentReference w:id="51"/>
      </w:r>
    </w:p>
    <w:p w:rsidR="0083246E" w:rsidRPr="0083246E" w:rsidRDefault="0083246E" w:rsidP="0083246E">
      <w:pPr>
        <w:pStyle w:val="Annex3"/>
        <w:textAlignment w:val="auto"/>
        <w:rPr>
          <w:sz w:val="22"/>
          <w:szCs w:val="22"/>
        </w:rPr>
      </w:pPr>
      <w:r w:rsidRPr="0083246E">
        <w:rPr>
          <w:rFonts w:eastAsiaTheme="minorEastAsia" w:hint="eastAsia"/>
          <w:sz w:val="22"/>
          <w:szCs w:val="22"/>
          <w:lang w:eastAsia="ko-KR"/>
        </w:rPr>
        <w:t xml:space="preserve">J.8.3.6.2 </w:t>
      </w:r>
      <w:r w:rsidRPr="0083246E">
        <w:rPr>
          <w:sz w:val="22"/>
          <w:szCs w:val="22"/>
        </w:rPr>
        <w:t>Deriving of left and up reference samples of the current block</w:t>
      </w:r>
    </w:p>
    <w:p w:rsidR="0083246E" w:rsidRPr="0083246E" w:rsidRDefault="0083246E" w:rsidP="0083246E">
      <w:pPr>
        <w:spacing w:before="136"/>
        <w:jc w:val="both"/>
        <w:rPr>
          <w:rFonts w:eastAsia="Times New Roman"/>
          <w:sz w:val="22"/>
          <w:szCs w:val="22"/>
          <w:lang w:val="en-GB"/>
        </w:rPr>
      </w:pPr>
      <w:proofErr w:type="spellStart"/>
      <w:r w:rsidRPr="0083246E">
        <w:rPr>
          <w:rFonts w:eastAsia="Times New Roman"/>
          <w:sz w:val="22"/>
          <w:szCs w:val="22"/>
          <w:lang w:val="en-GB"/>
        </w:rPr>
        <w:t>LRec</w:t>
      </w:r>
      <w:proofErr w:type="spellEnd"/>
      <w:r w:rsidRPr="0083246E">
        <w:rPr>
          <w:rFonts w:eastAsia="Times New Roman"/>
          <w:sz w:val="22"/>
          <w:szCs w:val="22"/>
          <w:lang w:val="en-GB"/>
        </w:rPr>
        <w:t xml:space="preserve"> and </w:t>
      </w:r>
      <w:proofErr w:type="spellStart"/>
      <w:r w:rsidRPr="0083246E">
        <w:rPr>
          <w:rFonts w:eastAsia="Times New Roman"/>
          <w:sz w:val="22"/>
          <w:szCs w:val="22"/>
          <w:lang w:val="en-GB"/>
        </w:rPr>
        <w:t>URec</w:t>
      </w:r>
      <w:proofErr w:type="spellEnd"/>
      <w:r w:rsidRPr="0083246E">
        <w:rPr>
          <w:rFonts w:eastAsia="Times New Roman"/>
          <w:sz w:val="22"/>
          <w:szCs w:val="22"/>
          <w:lang w:val="en-GB"/>
        </w:rPr>
        <w:t xml:space="preserve"> blocks belong to an (</w:t>
      </w:r>
      <w:proofErr w:type="spellStart"/>
      <w:r w:rsidRPr="0083246E">
        <w:rPr>
          <w:rFonts w:eastAsia="Times New Roman"/>
          <w:sz w:val="22"/>
          <w:szCs w:val="22"/>
          <w:lang w:val="en-GB"/>
        </w:rPr>
        <w:t>PicWidthInSamplesL</w:t>
      </w:r>
      <w:proofErr w:type="spellEnd"/>
      <w:proofErr w:type="gramStart"/>
      <w:r w:rsidRPr="0083246E">
        <w:rPr>
          <w:rFonts w:eastAsia="Times New Roman"/>
          <w:sz w:val="22"/>
          <w:szCs w:val="22"/>
          <w:lang w:val="en-GB"/>
        </w:rPr>
        <w:t>)x</w:t>
      </w:r>
      <w:proofErr w:type="gramEnd"/>
      <w:r w:rsidRPr="0083246E">
        <w:rPr>
          <w:rFonts w:eastAsia="Times New Roman"/>
          <w:sz w:val="22"/>
          <w:szCs w:val="22"/>
          <w:lang w:val="en-GB"/>
        </w:rPr>
        <w:t>(</w:t>
      </w:r>
      <w:proofErr w:type="spellStart"/>
      <w:r w:rsidRPr="0083246E">
        <w:rPr>
          <w:rFonts w:eastAsia="Times New Roman"/>
          <w:sz w:val="22"/>
          <w:szCs w:val="22"/>
          <w:lang w:val="en-GB"/>
        </w:rPr>
        <w:t>PicHeightInSamplesL</w:t>
      </w:r>
      <w:proofErr w:type="spellEnd"/>
      <w:r w:rsidRPr="0083246E">
        <w:rPr>
          <w:rFonts w:eastAsia="Times New Roman"/>
          <w:sz w:val="22"/>
          <w:szCs w:val="22"/>
          <w:lang w:val="en-GB"/>
        </w:rPr>
        <w:t xml:space="preserve">) array </w:t>
      </w:r>
      <w:proofErr w:type="spellStart"/>
      <w:r w:rsidRPr="0083246E">
        <w:rPr>
          <w:rFonts w:eastAsia="Times New Roman"/>
          <w:sz w:val="22"/>
          <w:szCs w:val="22"/>
          <w:lang w:val="en-GB"/>
        </w:rPr>
        <w:t>cSL</w:t>
      </w:r>
      <w:proofErr w:type="spellEnd"/>
      <w:r w:rsidRPr="0083246E">
        <w:rPr>
          <w:rFonts w:eastAsia="Times New Roman"/>
          <w:sz w:val="22"/>
          <w:szCs w:val="22"/>
          <w:lang w:val="en-GB"/>
        </w:rPr>
        <w:t xml:space="preserve"> containing constructed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samples prior to the </w:t>
      </w:r>
      <w:proofErr w:type="spellStart"/>
      <w:r w:rsidRPr="0083246E">
        <w:rPr>
          <w:rFonts w:eastAsia="Times New Roman"/>
          <w:sz w:val="22"/>
          <w:szCs w:val="22"/>
          <w:lang w:val="en-GB"/>
        </w:rPr>
        <w:t>deblocking</w:t>
      </w:r>
      <w:proofErr w:type="spellEnd"/>
      <w:r w:rsidRPr="0083246E">
        <w:rPr>
          <w:rFonts w:eastAsia="Times New Roman"/>
          <w:sz w:val="22"/>
          <w:szCs w:val="22"/>
          <w:lang w:val="en-GB"/>
        </w:rPr>
        <w:t xml:space="preserve"> filter process. </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Each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sample </w:t>
      </w:r>
      <w:proofErr w:type="spellStart"/>
      <w:proofErr w:type="gramStart"/>
      <w:r w:rsidRPr="0083246E">
        <w:rPr>
          <w:rFonts w:eastAsia="Times New Roman"/>
          <w:sz w:val="22"/>
          <w:szCs w:val="22"/>
          <w:lang w:val="en-GB"/>
        </w:rPr>
        <w:t>LRec</w:t>
      </w:r>
      <w:proofErr w:type="spellEnd"/>
      <w:r w:rsidRPr="0083246E">
        <w:rPr>
          <w:rFonts w:eastAsia="Times New Roman"/>
          <w:sz w:val="22"/>
          <w:szCs w:val="22"/>
          <w:lang w:val="en-GB"/>
        </w:rPr>
        <w:t>[</w:t>
      </w:r>
      <w:proofErr w:type="gramEnd"/>
      <w:r w:rsidRPr="0083246E">
        <w:rPr>
          <w:rFonts w:eastAsia="Times New Roman"/>
          <w:sz w:val="22"/>
          <w:szCs w:val="22"/>
          <w:lang w:val="en-GB"/>
        </w:rPr>
        <w:t> </w:t>
      </w:r>
      <w:del w:id="52" w:author="Ying Chen" w:date="2013-04-24T19:49:00Z">
        <w:r w:rsidRPr="0083246E" w:rsidDel="00836D35">
          <w:rPr>
            <w:rFonts w:eastAsia="Times New Roman"/>
            <w:sz w:val="22"/>
            <w:szCs w:val="22"/>
            <w:lang w:val="en-GB"/>
          </w:rPr>
          <w:delText>xL</w:delText>
        </w:r>
      </w:del>
      <w:ins w:id="53" w:author="Ying Chen" w:date="2013-04-24T19:49:00Z">
        <w:r w:rsidR="00836D35">
          <w:rPr>
            <w:rFonts w:eastAsia="Times New Roman"/>
            <w:sz w:val="22"/>
            <w:szCs w:val="22"/>
            <w:lang w:val="en-GB"/>
          </w:rPr>
          <w:t>0</w:t>
        </w:r>
      </w:ins>
      <w:r w:rsidRPr="0083246E">
        <w:rPr>
          <w:rFonts w:eastAsia="Times New Roman"/>
          <w:sz w:val="22"/>
          <w:szCs w:val="22"/>
          <w:lang w:val="en-GB"/>
        </w:rPr>
        <w:t>, </w:t>
      </w:r>
      <w:proofErr w:type="spellStart"/>
      <w:r w:rsidRPr="0083246E">
        <w:rPr>
          <w:rFonts w:eastAsia="Times New Roman"/>
          <w:sz w:val="22"/>
          <w:szCs w:val="22"/>
          <w:lang w:val="en-GB"/>
        </w:rPr>
        <w:t>yL</w:t>
      </w:r>
      <w:proofErr w:type="spellEnd"/>
      <w:r w:rsidRPr="0083246E">
        <w:rPr>
          <w:rFonts w:eastAsia="Times New Roman"/>
          <w:sz w:val="22"/>
          <w:szCs w:val="22"/>
          <w:lang w:val="en-GB"/>
        </w:rPr>
        <w:t> ]  (</w:t>
      </w:r>
      <w:del w:id="54" w:author="Ying Chen" w:date="2013-04-24T19:49:00Z">
        <w:r w:rsidRPr="0083246E" w:rsidDel="003F4F2E">
          <w:rPr>
            <w:rFonts w:eastAsia="Times New Roman"/>
            <w:sz w:val="22"/>
            <w:szCs w:val="22"/>
            <w:lang w:val="en-GB"/>
          </w:rPr>
          <w:delText>0&lt;=xL</w:delText>
        </w:r>
      </w:del>
      <w:ins w:id="55" w:author="Samsung" w:date="2013-04-09T13:46:00Z">
        <w:del w:id="56" w:author="Ying Chen" w:date="2013-04-24T19:49:00Z">
          <w:r w:rsidRPr="006E3CFE" w:rsidDel="003F4F2E">
            <w:rPr>
              <w:rFonts w:eastAsiaTheme="minorEastAsia" w:hint="eastAsia"/>
              <w:sz w:val="22"/>
              <w:szCs w:val="22"/>
              <w:lang w:val="en-GB" w:eastAsia="ko-KR"/>
            </w:rPr>
            <w:delText>=0</w:delText>
          </w:r>
        </w:del>
      </w:ins>
      <w:del w:id="57" w:author="Ying Chen" w:date="2013-04-24T19:49:00Z">
        <w:r w:rsidRPr="0083246E" w:rsidDel="003F4F2E">
          <w:rPr>
            <w:rFonts w:eastAsia="Times New Roman"/>
            <w:sz w:val="22"/>
            <w:szCs w:val="22"/>
            <w:lang w:val="en-GB"/>
          </w:rPr>
          <w:delText xml:space="preserve">&lt;=3, </w:delText>
        </w:r>
      </w:del>
      <w:r w:rsidRPr="0083246E">
        <w:rPr>
          <w:rFonts w:eastAsia="Times New Roman"/>
          <w:sz w:val="22"/>
          <w:szCs w:val="22"/>
          <w:lang w:val="en-GB"/>
        </w:rPr>
        <w:t>0&lt;=</w:t>
      </w:r>
      <w:proofErr w:type="spellStart"/>
      <w:r w:rsidRPr="0083246E">
        <w:rPr>
          <w:rFonts w:eastAsia="Times New Roman"/>
          <w:sz w:val="22"/>
          <w:szCs w:val="22"/>
          <w:lang w:val="en-GB"/>
        </w:rPr>
        <w:t>yL</w:t>
      </w:r>
      <w:proofErr w:type="spellEnd"/>
      <w:r w:rsidRPr="0083246E">
        <w:rPr>
          <w:rFonts w:eastAsia="Times New Roman"/>
          <w:sz w:val="22"/>
          <w:szCs w:val="22"/>
          <w:lang w:val="en-GB"/>
        </w:rPr>
        <w:t xml:space="preserve">&lt; </w:t>
      </w:r>
      <w:proofErr w:type="spellStart"/>
      <w:r w:rsidRPr="0083246E">
        <w:rPr>
          <w:rFonts w:eastAsia="Times New Roman"/>
          <w:sz w:val="22"/>
          <w:szCs w:val="22"/>
          <w:lang w:val="en-GB"/>
        </w:rPr>
        <w:t>yBlockHeight</w:t>
      </w:r>
      <w:proofErr w:type="spellEnd"/>
      <w:r w:rsidRPr="0083246E">
        <w:rPr>
          <w:rFonts w:eastAsia="Times New Roman"/>
          <w:sz w:val="22"/>
          <w:szCs w:val="22"/>
          <w:lang w:val="en-GB"/>
        </w:rPr>
        <w:t>) is defined as follows:</w:t>
      </w:r>
    </w:p>
    <w:p w:rsidR="0083246E" w:rsidRPr="0083246E" w:rsidRDefault="0083246E" w:rsidP="0083246E">
      <w:pPr>
        <w:spacing w:before="136"/>
        <w:jc w:val="both"/>
        <w:rPr>
          <w:rFonts w:eastAsia="Times New Roman"/>
          <w:sz w:val="22"/>
          <w:szCs w:val="22"/>
          <w:lang w:val="en-GB"/>
        </w:rPr>
      </w:pPr>
      <w:proofErr w:type="spellStart"/>
      <w:proofErr w:type="gramStart"/>
      <w:r w:rsidRPr="0083246E">
        <w:rPr>
          <w:rFonts w:eastAsia="Times New Roman"/>
          <w:sz w:val="22"/>
          <w:szCs w:val="22"/>
          <w:lang w:val="en-GB"/>
        </w:rPr>
        <w:t>LRec</w:t>
      </w:r>
      <w:proofErr w:type="spellEnd"/>
      <w:r w:rsidRPr="0083246E">
        <w:rPr>
          <w:rFonts w:eastAsia="Times New Roman"/>
          <w:sz w:val="22"/>
          <w:szCs w:val="22"/>
          <w:lang w:val="en-GB"/>
        </w:rPr>
        <w:t>[</w:t>
      </w:r>
      <w:proofErr w:type="gramEnd"/>
      <w:r w:rsidRPr="0083246E">
        <w:rPr>
          <w:rFonts w:eastAsia="Times New Roman"/>
          <w:sz w:val="22"/>
          <w:szCs w:val="22"/>
          <w:lang w:val="en-GB"/>
        </w:rPr>
        <w:t> </w:t>
      </w:r>
      <w:del w:id="58" w:author="Ying Chen" w:date="2013-04-24T19:49:00Z">
        <w:r w:rsidRPr="0083246E" w:rsidDel="003F4F2E">
          <w:rPr>
            <w:rFonts w:eastAsia="Times New Roman"/>
            <w:sz w:val="22"/>
            <w:szCs w:val="22"/>
            <w:lang w:val="en-GB"/>
          </w:rPr>
          <w:delText>xL</w:delText>
        </w:r>
      </w:del>
      <w:ins w:id="59" w:author="Ying Chen" w:date="2013-04-24T19:49:00Z">
        <w:r w:rsidR="003F4F2E">
          <w:rPr>
            <w:rFonts w:eastAsia="Times New Roman"/>
            <w:sz w:val="22"/>
            <w:szCs w:val="22"/>
            <w:lang w:val="en-GB"/>
          </w:rPr>
          <w:t>0</w:t>
        </w:r>
      </w:ins>
      <w:r w:rsidRPr="0083246E">
        <w:rPr>
          <w:rFonts w:eastAsia="Times New Roman"/>
          <w:sz w:val="22"/>
          <w:szCs w:val="22"/>
          <w:lang w:val="en-GB"/>
        </w:rPr>
        <w:t>, </w:t>
      </w:r>
      <w:proofErr w:type="spellStart"/>
      <w:r w:rsidRPr="0083246E">
        <w:rPr>
          <w:rFonts w:eastAsia="Times New Roman"/>
          <w:sz w:val="22"/>
          <w:szCs w:val="22"/>
          <w:lang w:val="en-GB"/>
        </w:rPr>
        <w:t>yL</w:t>
      </w:r>
      <w:proofErr w:type="spellEnd"/>
      <w:r w:rsidRPr="0083246E">
        <w:rPr>
          <w:rFonts w:eastAsia="Times New Roman"/>
          <w:sz w:val="22"/>
          <w:szCs w:val="22"/>
          <w:lang w:val="en-GB"/>
        </w:rPr>
        <w:t xml:space="preserve"> ] </w:t>
      </w:r>
      <w:commentRangeStart w:id="60"/>
      <w:r w:rsidRPr="0083246E">
        <w:rPr>
          <w:rFonts w:eastAsia="Times New Roman"/>
          <w:sz w:val="22"/>
          <w:szCs w:val="22"/>
          <w:lang w:val="en-GB"/>
        </w:rPr>
        <w:t xml:space="preserve">= </w:t>
      </w:r>
      <w:proofErr w:type="spellStart"/>
      <w:r w:rsidRPr="0083246E">
        <w:rPr>
          <w:rFonts w:eastAsia="Times New Roman"/>
          <w:sz w:val="22"/>
          <w:szCs w:val="22"/>
          <w:lang w:val="en-GB"/>
        </w:rPr>
        <w:t>cSL</w:t>
      </w:r>
      <w:proofErr w:type="spellEnd"/>
      <w:r w:rsidRPr="0083246E">
        <w:rPr>
          <w:rFonts w:eastAsia="Times New Roman"/>
          <w:sz w:val="22"/>
          <w:szCs w:val="22"/>
          <w:lang w:val="en-GB"/>
        </w:rPr>
        <w:t>[ </w:t>
      </w:r>
      <w:proofErr w:type="spellStart"/>
      <w:r w:rsidRPr="0083246E">
        <w:rPr>
          <w:rFonts w:eastAsia="Times New Roman"/>
          <w:sz w:val="22"/>
          <w:szCs w:val="22"/>
          <w:lang w:val="en-GB"/>
        </w:rPr>
        <w:t>xT</w:t>
      </w:r>
      <w:proofErr w:type="spellEnd"/>
      <w:r w:rsidRPr="0083246E">
        <w:rPr>
          <w:rFonts w:eastAsia="Times New Roman"/>
          <w:sz w:val="22"/>
          <w:szCs w:val="22"/>
          <w:lang w:val="en-GB"/>
        </w:rPr>
        <w:t> – 1</w:t>
      </w:r>
      <w:del w:id="61" w:author="이진영" w:date="2013-04-25T12:46:00Z">
        <w:r w:rsidRPr="0083246E" w:rsidDel="006E3CFE">
          <w:rPr>
            <w:rFonts w:eastAsia="Times New Roman"/>
            <w:sz w:val="22"/>
            <w:szCs w:val="22"/>
            <w:lang w:val="en-GB"/>
          </w:rPr>
          <w:delText> – xL</w:delText>
        </w:r>
      </w:del>
      <w:r w:rsidRPr="0083246E">
        <w:rPr>
          <w:rFonts w:eastAsia="Times New Roman"/>
          <w:sz w:val="22"/>
          <w:szCs w:val="22"/>
          <w:lang w:val="en-GB"/>
        </w:rPr>
        <w:t>, </w:t>
      </w:r>
      <w:proofErr w:type="spellStart"/>
      <w:r w:rsidRPr="0083246E">
        <w:rPr>
          <w:rFonts w:eastAsia="Times New Roman"/>
          <w:sz w:val="22"/>
          <w:szCs w:val="22"/>
          <w:lang w:val="en-GB"/>
        </w:rPr>
        <w:t>yT</w:t>
      </w:r>
      <w:proofErr w:type="spellEnd"/>
      <w:r w:rsidRPr="0083246E">
        <w:rPr>
          <w:rFonts w:eastAsia="Times New Roman"/>
          <w:sz w:val="22"/>
          <w:szCs w:val="22"/>
          <w:lang w:val="en-GB"/>
        </w:rPr>
        <w:t> + </w:t>
      </w:r>
      <w:proofErr w:type="spellStart"/>
      <w:r w:rsidRPr="0083246E">
        <w:rPr>
          <w:rFonts w:eastAsia="Times New Roman"/>
          <w:sz w:val="22"/>
          <w:szCs w:val="22"/>
          <w:lang w:val="en-GB"/>
        </w:rPr>
        <w:t>yL</w:t>
      </w:r>
      <w:proofErr w:type="spellEnd"/>
      <w:r w:rsidRPr="0083246E">
        <w:rPr>
          <w:rFonts w:eastAsia="Times New Roman"/>
          <w:sz w:val="22"/>
          <w:szCs w:val="22"/>
          <w:lang w:val="en-GB"/>
        </w:rPr>
        <w:t> ]</w:t>
      </w:r>
      <w:commentRangeEnd w:id="60"/>
      <w:r w:rsidR="003F4F2E">
        <w:rPr>
          <w:rStyle w:val="a7"/>
        </w:rPr>
        <w:commentReference w:id="60"/>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Each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sample </w:t>
      </w:r>
      <w:commentRangeStart w:id="62"/>
      <w:proofErr w:type="spellStart"/>
      <w:proofErr w:type="gramStart"/>
      <w:r w:rsidRPr="0083246E">
        <w:rPr>
          <w:rFonts w:eastAsia="Times New Roman"/>
          <w:sz w:val="22"/>
          <w:szCs w:val="22"/>
          <w:lang w:val="en-GB"/>
        </w:rPr>
        <w:t>URec</w:t>
      </w:r>
      <w:proofErr w:type="spellEnd"/>
      <w:r w:rsidRPr="0083246E">
        <w:rPr>
          <w:rFonts w:eastAsia="Times New Roman"/>
          <w:sz w:val="22"/>
          <w:szCs w:val="22"/>
          <w:lang w:val="en-GB"/>
        </w:rPr>
        <w:t>[</w:t>
      </w:r>
      <w:proofErr w:type="gramEnd"/>
      <w:r w:rsidRPr="0083246E">
        <w:rPr>
          <w:rFonts w:eastAsia="Times New Roman"/>
          <w:sz w:val="22"/>
          <w:szCs w:val="22"/>
          <w:lang w:val="en-GB"/>
        </w:rPr>
        <w:t> </w:t>
      </w:r>
      <w:proofErr w:type="spellStart"/>
      <w:r w:rsidRPr="0083246E">
        <w:rPr>
          <w:rFonts w:eastAsia="Times New Roman"/>
          <w:sz w:val="22"/>
          <w:szCs w:val="22"/>
          <w:lang w:val="en-GB"/>
        </w:rPr>
        <w:t>xL</w:t>
      </w:r>
      <w:proofErr w:type="spellEnd"/>
      <w:r w:rsidRPr="0083246E">
        <w:rPr>
          <w:rFonts w:eastAsia="Times New Roman"/>
          <w:sz w:val="22"/>
          <w:szCs w:val="22"/>
          <w:lang w:val="en-GB"/>
        </w:rPr>
        <w:t>, </w:t>
      </w:r>
      <w:del w:id="63" w:author="Ying Chen" w:date="2013-04-24T19:49:00Z">
        <w:r w:rsidRPr="0083246E" w:rsidDel="003F4F2E">
          <w:rPr>
            <w:rFonts w:eastAsia="Times New Roman"/>
            <w:sz w:val="22"/>
            <w:szCs w:val="22"/>
            <w:lang w:val="en-GB"/>
          </w:rPr>
          <w:delText>yL </w:delText>
        </w:r>
      </w:del>
      <w:ins w:id="64" w:author="Ying Chen" w:date="2013-04-24T19:49:00Z">
        <w:r w:rsidR="003F4F2E">
          <w:rPr>
            <w:rFonts w:eastAsia="Times New Roman"/>
            <w:sz w:val="22"/>
            <w:szCs w:val="22"/>
            <w:lang w:val="en-GB"/>
          </w:rPr>
          <w:t>0</w:t>
        </w:r>
        <w:r w:rsidR="003F4F2E" w:rsidRPr="0083246E">
          <w:rPr>
            <w:rFonts w:eastAsia="Times New Roman"/>
            <w:sz w:val="22"/>
            <w:szCs w:val="22"/>
            <w:lang w:val="en-GB"/>
          </w:rPr>
          <w:t> </w:t>
        </w:r>
      </w:ins>
      <w:r w:rsidRPr="0083246E">
        <w:rPr>
          <w:rFonts w:eastAsia="Times New Roman"/>
          <w:sz w:val="22"/>
          <w:szCs w:val="22"/>
          <w:lang w:val="en-GB"/>
        </w:rPr>
        <w:t>]  (0&lt;=</w:t>
      </w:r>
      <w:proofErr w:type="spellStart"/>
      <w:r w:rsidRPr="0083246E">
        <w:rPr>
          <w:rFonts w:eastAsia="Times New Roman"/>
          <w:sz w:val="22"/>
          <w:szCs w:val="22"/>
          <w:lang w:val="en-GB"/>
        </w:rPr>
        <w:t>xL</w:t>
      </w:r>
      <w:proofErr w:type="spellEnd"/>
      <w:r w:rsidRPr="0083246E">
        <w:rPr>
          <w:rFonts w:eastAsia="Times New Roman"/>
          <w:sz w:val="22"/>
          <w:szCs w:val="22"/>
          <w:lang w:val="en-GB"/>
        </w:rPr>
        <w:t>&lt;</w:t>
      </w:r>
      <w:r w:rsidRPr="0083246E">
        <w:rPr>
          <w:sz w:val="22"/>
          <w:szCs w:val="22"/>
        </w:rPr>
        <w:t xml:space="preserve"> </w:t>
      </w:r>
      <w:proofErr w:type="spellStart"/>
      <w:r w:rsidRPr="0083246E">
        <w:rPr>
          <w:rFonts w:eastAsia="Times New Roman"/>
          <w:sz w:val="22"/>
          <w:szCs w:val="22"/>
          <w:lang w:val="en-GB"/>
        </w:rPr>
        <w:t>xBlockWidth</w:t>
      </w:r>
      <w:proofErr w:type="spellEnd"/>
      <w:del w:id="65" w:author="Ying Chen" w:date="2013-04-24T19:49:00Z">
        <w:r w:rsidRPr="0083246E" w:rsidDel="003F4F2E">
          <w:rPr>
            <w:rFonts w:eastAsia="Times New Roman"/>
            <w:sz w:val="22"/>
            <w:szCs w:val="22"/>
            <w:lang w:val="en-GB"/>
          </w:rPr>
          <w:delText>, 0&lt;=yL</w:delText>
        </w:r>
      </w:del>
      <w:ins w:id="66" w:author="Samsung" w:date="2013-04-09T13:46:00Z">
        <w:del w:id="67" w:author="Ying Chen" w:date="2013-04-24T19:49:00Z">
          <w:r w:rsidRPr="0083246E" w:rsidDel="003F4F2E">
            <w:rPr>
              <w:rFonts w:eastAsiaTheme="minorEastAsia" w:hint="eastAsia"/>
              <w:sz w:val="22"/>
              <w:szCs w:val="22"/>
              <w:highlight w:val="green"/>
              <w:lang w:val="en-GB" w:eastAsia="ko-KR"/>
            </w:rPr>
            <w:delText>=0</w:delText>
          </w:r>
        </w:del>
      </w:ins>
      <w:del w:id="68" w:author="Ying Chen" w:date="2013-04-24T19:49:00Z">
        <w:r w:rsidRPr="0083246E" w:rsidDel="003F4F2E">
          <w:rPr>
            <w:rFonts w:eastAsia="Times New Roman"/>
            <w:sz w:val="22"/>
            <w:szCs w:val="22"/>
            <w:lang w:val="en-GB"/>
          </w:rPr>
          <w:delText>&lt;=3</w:delText>
        </w:r>
      </w:del>
      <w:r w:rsidRPr="0083246E">
        <w:rPr>
          <w:rFonts w:eastAsia="Times New Roman"/>
          <w:sz w:val="22"/>
          <w:szCs w:val="22"/>
          <w:lang w:val="en-GB"/>
        </w:rPr>
        <w:t>) is defined as follows:</w:t>
      </w:r>
    </w:p>
    <w:p w:rsidR="0083246E" w:rsidRPr="0083246E" w:rsidRDefault="0083246E" w:rsidP="0083246E">
      <w:pPr>
        <w:spacing w:before="136"/>
        <w:jc w:val="both"/>
        <w:rPr>
          <w:rFonts w:eastAsia="Times New Roman"/>
          <w:sz w:val="22"/>
          <w:szCs w:val="22"/>
          <w:lang w:val="en-GB"/>
        </w:rPr>
      </w:pPr>
      <w:proofErr w:type="spellStart"/>
      <w:proofErr w:type="gramStart"/>
      <w:r w:rsidRPr="0083246E">
        <w:rPr>
          <w:rFonts w:eastAsia="Times New Roman"/>
          <w:sz w:val="22"/>
          <w:szCs w:val="22"/>
          <w:lang w:val="en-GB"/>
        </w:rPr>
        <w:t>URec</w:t>
      </w:r>
      <w:proofErr w:type="spellEnd"/>
      <w:r w:rsidRPr="0083246E">
        <w:rPr>
          <w:rFonts w:eastAsia="Times New Roman"/>
          <w:sz w:val="22"/>
          <w:szCs w:val="22"/>
          <w:lang w:val="en-GB"/>
        </w:rPr>
        <w:t>[</w:t>
      </w:r>
      <w:proofErr w:type="gramEnd"/>
      <w:r w:rsidRPr="0083246E">
        <w:rPr>
          <w:rFonts w:eastAsia="Times New Roman"/>
          <w:sz w:val="22"/>
          <w:szCs w:val="22"/>
          <w:lang w:val="en-GB"/>
        </w:rPr>
        <w:t> </w:t>
      </w:r>
      <w:proofErr w:type="spellStart"/>
      <w:r w:rsidRPr="0083246E">
        <w:rPr>
          <w:rFonts w:eastAsia="Times New Roman"/>
          <w:sz w:val="22"/>
          <w:szCs w:val="22"/>
          <w:lang w:val="en-GB"/>
        </w:rPr>
        <w:t>xL</w:t>
      </w:r>
      <w:proofErr w:type="spellEnd"/>
      <w:r w:rsidRPr="0083246E">
        <w:rPr>
          <w:rFonts w:eastAsia="Times New Roman"/>
          <w:sz w:val="22"/>
          <w:szCs w:val="22"/>
          <w:lang w:val="en-GB"/>
        </w:rPr>
        <w:t>, </w:t>
      </w:r>
      <w:proofErr w:type="spellStart"/>
      <w:r w:rsidRPr="0083246E">
        <w:rPr>
          <w:rFonts w:eastAsia="Times New Roman"/>
          <w:sz w:val="22"/>
          <w:szCs w:val="22"/>
          <w:lang w:val="en-GB"/>
        </w:rPr>
        <w:t>yL</w:t>
      </w:r>
      <w:proofErr w:type="spellEnd"/>
      <w:r w:rsidRPr="0083246E">
        <w:rPr>
          <w:rFonts w:eastAsia="Times New Roman"/>
          <w:sz w:val="22"/>
          <w:szCs w:val="22"/>
          <w:lang w:val="en-GB"/>
        </w:rPr>
        <w:t xml:space="preserve"> ] = </w:t>
      </w:r>
      <w:proofErr w:type="spellStart"/>
      <w:r w:rsidRPr="0083246E">
        <w:rPr>
          <w:rFonts w:eastAsia="Times New Roman"/>
          <w:sz w:val="22"/>
          <w:szCs w:val="22"/>
          <w:lang w:val="en-GB"/>
        </w:rPr>
        <w:t>cSL</w:t>
      </w:r>
      <w:proofErr w:type="spellEnd"/>
      <w:r w:rsidRPr="0083246E">
        <w:rPr>
          <w:rFonts w:eastAsia="Times New Roman"/>
          <w:sz w:val="22"/>
          <w:szCs w:val="22"/>
          <w:lang w:val="en-GB"/>
        </w:rPr>
        <w:t>[ </w:t>
      </w:r>
      <w:proofErr w:type="spellStart"/>
      <w:r w:rsidRPr="0083246E">
        <w:rPr>
          <w:rFonts w:eastAsia="Times New Roman"/>
          <w:sz w:val="22"/>
          <w:szCs w:val="22"/>
          <w:lang w:val="en-GB"/>
        </w:rPr>
        <w:t>xT</w:t>
      </w:r>
      <w:proofErr w:type="spellEnd"/>
      <w:r w:rsidRPr="0083246E">
        <w:rPr>
          <w:rFonts w:eastAsia="Times New Roman"/>
          <w:sz w:val="22"/>
          <w:szCs w:val="22"/>
          <w:lang w:val="en-GB"/>
        </w:rPr>
        <w:t> + </w:t>
      </w:r>
      <w:proofErr w:type="spellStart"/>
      <w:r w:rsidRPr="0083246E">
        <w:rPr>
          <w:rFonts w:eastAsia="Times New Roman"/>
          <w:sz w:val="22"/>
          <w:szCs w:val="22"/>
          <w:lang w:val="en-GB"/>
        </w:rPr>
        <w:t>xL</w:t>
      </w:r>
      <w:proofErr w:type="spellEnd"/>
      <w:r w:rsidRPr="0083246E">
        <w:rPr>
          <w:rFonts w:eastAsia="Times New Roman"/>
          <w:sz w:val="22"/>
          <w:szCs w:val="22"/>
          <w:lang w:val="en-GB"/>
        </w:rPr>
        <w:t>, </w:t>
      </w:r>
      <w:proofErr w:type="spellStart"/>
      <w:r w:rsidRPr="0083246E">
        <w:rPr>
          <w:rFonts w:eastAsia="Times New Roman"/>
          <w:sz w:val="22"/>
          <w:szCs w:val="22"/>
          <w:lang w:val="en-GB"/>
        </w:rPr>
        <w:t>yT</w:t>
      </w:r>
      <w:proofErr w:type="spellEnd"/>
      <w:r w:rsidRPr="0083246E">
        <w:rPr>
          <w:rFonts w:eastAsia="Times New Roman"/>
          <w:sz w:val="22"/>
          <w:szCs w:val="22"/>
          <w:lang w:val="en-GB"/>
        </w:rPr>
        <w:t> – 1</w:t>
      </w:r>
      <w:del w:id="69" w:author="이진영" w:date="2013-04-25T12:47:00Z">
        <w:r w:rsidRPr="0083246E" w:rsidDel="006E3CFE">
          <w:rPr>
            <w:rFonts w:eastAsia="Times New Roman"/>
            <w:sz w:val="22"/>
            <w:szCs w:val="22"/>
            <w:lang w:val="en-GB"/>
          </w:rPr>
          <w:delText> – yL</w:delText>
        </w:r>
      </w:del>
      <w:r w:rsidRPr="0083246E">
        <w:rPr>
          <w:rFonts w:eastAsia="Times New Roman"/>
          <w:sz w:val="22"/>
          <w:szCs w:val="22"/>
          <w:lang w:val="en-GB"/>
        </w:rPr>
        <w:t>]</w:t>
      </w:r>
      <w:commentRangeEnd w:id="62"/>
      <w:r w:rsidR="003F4F2E">
        <w:rPr>
          <w:rStyle w:val="a7"/>
        </w:rPr>
        <w:commentReference w:id="62"/>
      </w:r>
    </w:p>
    <w:p w:rsidR="0083246E" w:rsidRPr="0083246E" w:rsidRDefault="001E43C6" w:rsidP="0083246E">
      <w:pPr>
        <w:pStyle w:val="Annex3"/>
        <w:textAlignment w:val="auto"/>
        <w:rPr>
          <w:sz w:val="22"/>
          <w:szCs w:val="22"/>
        </w:rPr>
      </w:pPr>
      <w:ins w:id="70" w:author="Ying Chen" w:date="2013-04-24T19:53:00Z">
        <w:r>
          <w:rPr>
            <w:rFonts w:eastAsiaTheme="minorEastAsia"/>
            <w:sz w:val="22"/>
            <w:szCs w:val="22"/>
            <w:lang w:eastAsia="ko-KR"/>
          </w:rPr>
          <w:tab/>
        </w:r>
      </w:ins>
      <w:r w:rsidR="0083246E" w:rsidRPr="0083246E">
        <w:rPr>
          <w:rFonts w:eastAsiaTheme="minorEastAsia" w:hint="eastAsia"/>
          <w:sz w:val="22"/>
          <w:szCs w:val="22"/>
          <w:lang w:eastAsia="ko-KR"/>
        </w:rPr>
        <w:t xml:space="preserve">J.8.3.6.3 </w:t>
      </w:r>
      <w:proofErr w:type="gramStart"/>
      <w:r w:rsidR="0083246E" w:rsidRPr="0083246E">
        <w:rPr>
          <w:sz w:val="22"/>
          <w:szCs w:val="22"/>
        </w:rPr>
        <w:t>Deriving</w:t>
      </w:r>
      <w:proofErr w:type="gramEnd"/>
      <w:r w:rsidR="0083246E" w:rsidRPr="0083246E">
        <w:rPr>
          <w:sz w:val="22"/>
          <w:szCs w:val="22"/>
        </w:rPr>
        <w:t xml:space="preserve"> of left and up reference samples of the reference block</w:t>
      </w:r>
    </w:p>
    <w:p w:rsidR="0083246E" w:rsidRPr="0083246E" w:rsidRDefault="0083246E" w:rsidP="0083246E">
      <w:pPr>
        <w:spacing w:before="136"/>
        <w:jc w:val="both"/>
        <w:rPr>
          <w:rFonts w:eastAsia="Times New Roman"/>
          <w:sz w:val="22"/>
          <w:szCs w:val="22"/>
          <w:lang w:val="en-GB"/>
        </w:rPr>
      </w:pPr>
      <w:r w:rsidRPr="0083246E">
        <w:rPr>
          <w:rFonts w:eastAsia="Times New Roman"/>
          <w:sz w:val="22"/>
          <w:szCs w:val="22"/>
          <w:lang w:val="en-GB"/>
        </w:rPr>
        <w:t xml:space="preserve">For each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sample location (</w:t>
      </w:r>
      <w:del w:id="71" w:author="이진영" w:date="2013-04-25T12:49:00Z">
        <w:r w:rsidRPr="0083246E" w:rsidDel="006E3CFE">
          <w:rPr>
            <w:rFonts w:eastAsia="Times New Roman"/>
            <w:sz w:val="22"/>
            <w:szCs w:val="22"/>
            <w:lang w:val="en-GB"/>
          </w:rPr>
          <w:delText>xL</w:delText>
        </w:r>
      </w:del>
      <w:ins w:id="72" w:author="이진영" w:date="2013-04-25T12:49:00Z">
        <w:r w:rsidR="006E3CFE">
          <w:rPr>
            <w:rFonts w:eastAsiaTheme="minorEastAsia" w:hint="eastAsia"/>
            <w:sz w:val="22"/>
            <w:szCs w:val="22"/>
            <w:lang w:val="en-GB" w:eastAsia="ko-KR"/>
          </w:rPr>
          <w:t>0</w:t>
        </w:r>
      </w:ins>
      <w:r w:rsidRPr="0083246E">
        <w:rPr>
          <w:rFonts w:eastAsia="Times New Roman"/>
          <w:sz w:val="22"/>
          <w:szCs w:val="22"/>
          <w:lang w:val="en-GB"/>
        </w:rPr>
        <w:t xml:space="preserve">, </w:t>
      </w:r>
      <w:proofErr w:type="spellStart"/>
      <w:r w:rsidRPr="0083246E">
        <w:rPr>
          <w:rFonts w:eastAsia="Times New Roman"/>
          <w:sz w:val="22"/>
          <w:szCs w:val="22"/>
          <w:lang w:val="en-GB"/>
        </w:rPr>
        <w:t>yL</w:t>
      </w:r>
      <w:proofErr w:type="spellEnd"/>
      <w:r w:rsidRPr="0083246E">
        <w:rPr>
          <w:rFonts w:eastAsia="Times New Roman"/>
          <w:sz w:val="22"/>
          <w:szCs w:val="22"/>
          <w:lang w:val="en-GB"/>
        </w:rPr>
        <w:t xml:space="preserve">) such as: </w:t>
      </w:r>
      <w:del w:id="73" w:author="Ying Chen" w:date="2013-04-24T19:54:00Z">
        <w:r w:rsidRPr="0083246E" w:rsidDel="001E43C6">
          <w:rPr>
            <w:rFonts w:eastAsia="Times New Roman"/>
            <w:sz w:val="22"/>
            <w:szCs w:val="22"/>
            <w:lang w:val="en-GB"/>
          </w:rPr>
          <w:delText>0&lt;=xL</w:delText>
        </w:r>
      </w:del>
      <w:ins w:id="74" w:author="Samsung" w:date="2013-04-09T13:46:00Z">
        <w:del w:id="75" w:author="Ying Chen" w:date="2013-04-24T19:54:00Z">
          <w:r w:rsidDel="001E43C6">
            <w:rPr>
              <w:rFonts w:eastAsiaTheme="minorEastAsia" w:hint="eastAsia"/>
              <w:sz w:val="22"/>
              <w:szCs w:val="22"/>
              <w:lang w:val="en-GB" w:eastAsia="ko-KR"/>
            </w:rPr>
            <w:delText>=0</w:delText>
          </w:r>
        </w:del>
      </w:ins>
      <w:del w:id="76" w:author="Ying Chen" w:date="2013-04-24T19:54:00Z">
        <w:r w:rsidRPr="0083246E" w:rsidDel="001E43C6">
          <w:rPr>
            <w:rFonts w:eastAsia="Times New Roman"/>
            <w:sz w:val="22"/>
            <w:szCs w:val="22"/>
            <w:lang w:val="en-GB"/>
          </w:rPr>
          <w:delText xml:space="preserve">&lt;=3 and </w:delText>
        </w:r>
      </w:del>
      <w:r w:rsidRPr="0083246E">
        <w:rPr>
          <w:rFonts w:eastAsia="Times New Roman"/>
          <w:sz w:val="22"/>
          <w:szCs w:val="22"/>
          <w:lang w:val="en-GB"/>
        </w:rPr>
        <w:t>0&lt;=</w:t>
      </w:r>
      <w:proofErr w:type="spellStart"/>
      <w:r w:rsidRPr="0083246E">
        <w:rPr>
          <w:rFonts w:eastAsia="Times New Roman"/>
          <w:sz w:val="22"/>
          <w:szCs w:val="22"/>
          <w:lang w:val="en-GB"/>
        </w:rPr>
        <w:t>yL</w:t>
      </w:r>
      <w:proofErr w:type="spellEnd"/>
      <w:r w:rsidRPr="0083246E">
        <w:rPr>
          <w:rFonts w:eastAsia="Times New Roman"/>
          <w:sz w:val="22"/>
          <w:szCs w:val="22"/>
          <w:lang w:val="en-GB"/>
        </w:rPr>
        <w:t xml:space="preserve">&lt; </w:t>
      </w:r>
      <w:proofErr w:type="spellStart"/>
      <w:r w:rsidRPr="0083246E">
        <w:rPr>
          <w:rFonts w:eastAsia="Times New Roman"/>
          <w:sz w:val="22"/>
          <w:szCs w:val="22"/>
          <w:lang w:val="en-GB"/>
        </w:rPr>
        <w:t>yBlockHeight</w:t>
      </w:r>
      <w:proofErr w:type="spellEnd"/>
      <w:r w:rsidRPr="0083246E">
        <w:rPr>
          <w:rFonts w:eastAsia="Times New Roman"/>
          <w:sz w:val="22"/>
          <w:szCs w:val="22"/>
          <w:lang w:val="en-GB"/>
        </w:rPr>
        <w:t xml:space="preserve"> inside </w:t>
      </w:r>
      <w:proofErr w:type="spellStart"/>
      <w:r w:rsidRPr="0083246E">
        <w:rPr>
          <w:rFonts w:eastAsia="Times New Roman"/>
          <w:sz w:val="22"/>
          <w:szCs w:val="22"/>
          <w:lang w:val="en-GB"/>
        </w:rPr>
        <w:t>LRef</w:t>
      </w:r>
      <w:proofErr w:type="spellEnd"/>
      <w:r w:rsidRPr="0083246E">
        <w:rPr>
          <w:rFonts w:eastAsia="Times New Roman"/>
          <w:sz w:val="22"/>
          <w:szCs w:val="22"/>
          <w:lang w:val="en-GB"/>
        </w:rPr>
        <w:t xml:space="preserve"> block, sample value </w:t>
      </w:r>
      <w:proofErr w:type="spellStart"/>
      <w:r w:rsidRPr="0083246E">
        <w:rPr>
          <w:rFonts w:eastAsia="Times New Roman"/>
          <w:sz w:val="22"/>
          <w:szCs w:val="22"/>
          <w:lang w:val="en-GB"/>
        </w:rPr>
        <w:t>LRef</w:t>
      </w:r>
      <w:proofErr w:type="spellEnd"/>
      <w:r w:rsidRPr="0083246E">
        <w:rPr>
          <w:rFonts w:eastAsia="Times New Roman"/>
          <w:sz w:val="22"/>
          <w:szCs w:val="22"/>
          <w:lang w:val="en-GB"/>
        </w:rPr>
        <w:t xml:space="preserve"> [</w:t>
      </w:r>
      <w:del w:id="77" w:author="이진영" w:date="2013-04-25T12:59:00Z">
        <w:r w:rsidRPr="0083246E" w:rsidDel="007E1192">
          <w:rPr>
            <w:rFonts w:eastAsia="Times New Roman"/>
            <w:sz w:val="22"/>
            <w:szCs w:val="22"/>
            <w:lang w:val="en-GB"/>
          </w:rPr>
          <w:delText>xL</w:delText>
        </w:r>
      </w:del>
      <w:ins w:id="78" w:author="이진영" w:date="2013-04-25T12:59:00Z">
        <w:r w:rsidR="007E1192">
          <w:rPr>
            <w:rFonts w:eastAsiaTheme="minorEastAsia" w:hint="eastAsia"/>
            <w:sz w:val="22"/>
            <w:szCs w:val="22"/>
            <w:lang w:val="en-GB" w:eastAsia="ko-KR"/>
          </w:rPr>
          <w:t>0</w:t>
        </w:r>
      </w:ins>
      <w:bookmarkStart w:id="79" w:name="_GoBack"/>
      <w:bookmarkEnd w:id="79"/>
      <w:r w:rsidRPr="0083246E">
        <w:rPr>
          <w:rFonts w:eastAsia="Times New Roman"/>
          <w:sz w:val="22"/>
          <w:szCs w:val="22"/>
          <w:lang w:val="en-GB"/>
        </w:rPr>
        <w:t xml:space="preserve">, </w:t>
      </w:r>
      <w:proofErr w:type="spellStart"/>
      <w:r w:rsidRPr="0083246E">
        <w:rPr>
          <w:rFonts w:eastAsia="Times New Roman"/>
          <w:sz w:val="22"/>
          <w:szCs w:val="22"/>
          <w:lang w:val="en-GB"/>
        </w:rPr>
        <w:t>yL</w:t>
      </w:r>
      <w:proofErr w:type="spellEnd"/>
      <w:r w:rsidRPr="0083246E">
        <w:rPr>
          <w:rFonts w:eastAsia="Times New Roman"/>
          <w:sz w:val="22"/>
          <w:szCs w:val="22"/>
          <w:lang w:val="en-GB"/>
        </w:rPr>
        <w:t>] is derived by the following ordered steps:</w:t>
      </w:r>
    </w:p>
    <w:p w:rsidR="0083246E" w:rsidRPr="0083246E" w:rsidRDefault="0083246E" w:rsidP="0083246E">
      <w:pPr>
        <w:overflowPunct/>
        <w:ind w:left="403"/>
        <w:textAlignment w:val="auto"/>
        <w:rPr>
          <w:rFonts w:ascii="TimesNewRoman" w:hAnsi="TimesNewRoman" w:cs="TimesNewRoman"/>
          <w:sz w:val="22"/>
          <w:szCs w:val="22"/>
          <w:lang w:eastAsia="ru-RU"/>
        </w:rPr>
      </w:pPr>
      <w:r w:rsidRPr="0083246E">
        <w:rPr>
          <w:rFonts w:ascii="TimesNewRoman" w:hAnsi="TimesNewRoman" w:cs="TimesNewRoman"/>
          <w:sz w:val="22"/>
          <w:szCs w:val="22"/>
          <w:lang w:eastAsia="ru-RU"/>
        </w:rPr>
        <w:lastRenderedPageBreak/>
        <w:t>1.</w:t>
      </w:r>
      <w:r w:rsidRPr="0083246E">
        <w:rPr>
          <w:rFonts w:ascii="TimesNewRoman" w:hAnsi="TimesNewRoman" w:cs="TimesNewRoman"/>
          <w:sz w:val="22"/>
          <w:szCs w:val="22"/>
          <w:lang w:eastAsia="ru-RU"/>
        </w:rPr>
        <w:tab/>
        <w:t xml:space="preserve">The variables </w:t>
      </w:r>
      <w:proofErr w:type="spellStart"/>
      <w:r w:rsidRPr="0083246E">
        <w:rPr>
          <w:rFonts w:ascii="TimesNewRoman" w:hAnsi="TimesNewRoman" w:cs="TimesNewRoman"/>
          <w:sz w:val="22"/>
          <w:szCs w:val="22"/>
          <w:lang w:eastAsia="ru-RU"/>
        </w:rPr>
        <w:t>xIntL</w:t>
      </w:r>
      <w:proofErr w:type="spellEnd"/>
      <w:r w:rsidRPr="0083246E">
        <w:rPr>
          <w:rFonts w:ascii="TimesNewRoman" w:hAnsi="TimesNewRoman" w:cs="TimesNewRoman"/>
          <w:sz w:val="22"/>
          <w:szCs w:val="22"/>
          <w:lang w:eastAsia="ru-RU"/>
        </w:rPr>
        <w:t xml:space="preserve">, </w:t>
      </w:r>
      <w:proofErr w:type="spellStart"/>
      <w:r w:rsidRPr="0083246E">
        <w:rPr>
          <w:rFonts w:ascii="TimesNewRoman" w:hAnsi="TimesNewRoman" w:cs="TimesNewRoman"/>
          <w:sz w:val="22"/>
          <w:szCs w:val="22"/>
          <w:lang w:eastAsia="ru-RU"/>
        </w:rPr>
        <w:t>yInt</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 xml:space="preserve">, </w:t>
      </w:r>
      <w:proofErr w:type="spellStart"/>
      <w:r w:rsidRPr="0083246E">
        <w:rPr>
          <w:rFonts w:ascii="TimesNewRoman" w:hAnsi="TimesNewRoman" w:cs="TimesNewRoman"/>
          <w:sz w:val="22"/>
          <w:szCs w:val="22"/>
          <w:lang w:eastAsia="ru-RU"/>
        </w:rPr>
        <w:t>xFrac</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 xml:space="preserve">, and </w:t>
      </w:r>
      <w:proofErr w:type="spellStart"/>
      <w:r w:rsidRPr="0083246E">
        <w:rPr>
          <w:rFonts w:ascii="TimesNewRoman" w:hAnsi="TimesNewRoman" w:cs="TimesNewRoman"/>
          <w:sz w:val="22"/>
          <w:szCs w:val="22"/>
          <w:lang w:eastAsia="ru-RU"/>
        </w:rPr>
        <w:t>yFrac</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 xml:space="preserve"> are derived by:</w:t>
      </w:r>
    </w:p>
    <w:p w:rsidR="0083246E" w:rsidRPr="0083246E" w:rsidRDefault="0083246E" w:rsidP="0083246E">
      <w:pPr>
        <w:tabs>
          <w:tab w:val="right" w:pos="9781"/>
        </w:tabs>
        <w:overflowPunct/>
        <w:ind w:left="806"/>
        <w:textAlignment w:val="auto"/>
        <w:rPr>
          <w:rFonts w:ascii="TimesNewRoman" w:hAnsi="TimesNewRoman" w:cs="TimesNewRoman"/>
          <w:sz w:val="22"/>
          <w:szCs w:val="22"/>
          <w:lang w:eastAsia="ru-RU"/>
        </w:rPr>
      </w:pPr>
      <w:proofErr w:type="spellStart"/>
      <w:proofErr w:type="gramStart"/>
      <w:r w:rsidRPr="0083246E">
        <w:rPr>
          <w:rFonts w:ascii="TimesNewRoman" w:hAnsi="TimesNewRoman" w:cs="TimesNewRoman"/>
          <w:sz w:val="22"/>
          <w:szCs w:val="22"/>
          <w:lang w:eastAsia="ru-RU"/>
        </w:rPr>
        <w:t>xInt</w:t>
      </w:r>
      <w:r w:rsidRPr="0083246E">
        <w:rPr>
          <w:rFonts w:ascii="TimesNewRoman" w:hAnsi="TimesNewRoman" w:cs="TimesNewRoman"/>
          <w:sz w:val="22"/>
          <w:szCs w:val="22"/>
          <w:vertAlign w:val="subscript"/>
          <w:lang w:eastAsia="ru-RU"/>
        </w:rPr>
        <w:t>L</w:t>
      </w:r>
      <w:proofErr w:type="spellEnd"/>
      <w:proofErr w:type="gramEnd"/>
      <w:r w:rsidRPr="0083246E">
        <w:rPr>
          <w:rFonts w:ascii="TimesNewRoman" w:hAnsi="TimesNewRoman" w:cs="TimesNewRoman"/>
          <w:sz w:val="22"/>
          <w:szCs w:val="22"/>
          <w:lang w:eastAsia="ru-RU"/>
        </w:rPr>
        <w:t xml:space="preserve"> = </w:t>
      </w:r>
      <w:proofErr w:type="spellStart"/>
      <w:r w:rsidRPr="0083246E">
        <w:rPr>
          <w:rFonts w:ascii="TimesNewRoman" w:hAnsi="TimesNewRoman" w:cs="TimesNewRoman"/>
          <w:sz w:val="22"/>
          <w:szCs w:val="22"/>
          <w:lang w:eastAsia="ru-RU"/>
        </w:rPr>
        <w:t>xT</w:t>
      </w:r>
      <w:proofErr w:type="spellEnd"/>
      <w:r w:rsidRPr="0083246E">
        <w:rPr>
          <w:rFonts w:ascii="TimesNewRoman" w:hAnsi="TimesNewRoman" w:cs="TimesNewRoman"/>
          <w:sz w:val="22"/>
          <w:szCs w:val="22"/>
          <w:lang w:eastAsia="ru-RU"/>
        </w:rPr>
        <w:t xml:space="preserve"> + (mvL0[ 0 ] &gt;&gt; 2) </w:t>
      </w:r>
      <w:del w:id="80" w:author="이진영" w:date="2013-04-25T12:49:00Z">
        <w:r w:rsidRPr="0083246E" w:rsidDel="006E3CFE">
          <w:rPr>
            <w:rFonts w:ascii="TimesNewRoman" w:hAnsi="TimesNewRoman" w:cs="TimesNewRoman"/>
            <w:sz w:val="22"/>
            <w:szCs w:val="22"/>
            <w:lang w:eastAsia="ru-RU"/>
          </w:rPr>
          <w:delText>- x</w:delText>
        </w:r>
        <w:r w:rsidRPr="0083246E" w:rsidDel="006E3CFE">
          <w:rPr>
            <w:rFonts w:ascii="TimesNewRoman" w:hAnsi="TimesNewRoman" w:cs="TimesNewRoman"/>
            <w:sz w:val="22"/>
            <w:szCs w:val="22"/>
            <w:vertAlign w:val="subscript"/>
            <w:lang w:eastAsia="ru-RU"/>
          </w:rPr>
          <w:delText>L</w:delText>
        </w:r>
      </w:del>
      <w:r w:rsidRPr="0083246E">
        <w:rPr>
          <w:rFonts w:ascii="TimesNewRoman" w:hAnsi="TimesNewRoman" w:cs="TimesNewRoman"/>
          <w:sz w:val="22"/>
          <w:szCs w:val="22"/>
          <w:lang w:eastAsia="ru-RU"/>
        </w:rPr>
        <w:t>-1</w:t>
      </w:r>
      <w:r w:rsidRPr="0083246E">
        <w:rPr>
          <w:rFonts w:ascii="TimesNewRoman" w:hAnsi="TimesNewRoman" w:cs="TimesNewRoman"/>
          <w:sz w:val="22"/>
          <w:szCs w:val="22"/>
          <w:lang w:eastAsia="ru-RU"/>
        </w:rPr>
        <w:tab/>
        <w:t>(J-8-XX)</w:t>
      </w:r>
    </w:p>
    <w:p w:rsidR="0083246E" w:rsidRPr="0083246E" w:rsidRDefault="0083246E" w:rsidP="0083246E">
      <w:pPr>
        <w:tabs>
          <w:tab w:val="right" w:pos="9781"/>
        </w:tabs>
        <w:overflowPunct/>
        <w:ind w:left="806"/>
        <w:textAlignment w:val="auto"/>
        <w:rPr>
          <w:rFonts w:ascii="TimesNewRoman" w:hAnsi="TimesNewRoman" w:cs="TimesNewRoman"/>
          <w:sz w:val="22"/>
          <w:szCs w:val="22"/>
          <w:lang w:eastAsia="ru-RU"/>
        </w:rPr>
      </w:pPr>
      <w:proofErr w:type="spellStart"/>
      <w:proofErr w:type="gramStart"/>
      <w:r w:rsidRPr="0083246E">
        <w:rPr>
          <w:rFonts w:ascii="TimesNewRoman" w:hAnsi="TimesNewRoman" w:cs="TimesNewRoman"/>
          <w:sz w:val="22"/>
          <w:szCs w:val="22"/>
          <w:lang w:eastAsia="ru-RU"/>
        </w:rPr>
        <w:t>yInt</w:t>
      </w:r>
      <w:r w:rsidRPr="0083246E">
        <w:rPr>
          <w:rFonts w:ascii="TimesNewRoman" w:hAnsi="TimesNewRoman" w:cs="TimesNewRoman"/>
          <w:sz w:val="22"/>
          <w:szCs w:val="22"/>
          <w:vertAlign w:val="subscript"/>
          <w:lang w:eastAsia="ru-RU"/>
        </w:rPr>
        <w:t>L</w:t>
      </w:r>
      <w:proofErr w:type="spellEnd"/>
      <w:proofErr w:type="gramEnd"/>
      <w:r w:rsidRPr="0083246E">
        <w:rPr>
          <w:rFonts w:ascii="TimesNewRoman" w:hAnsi="TimesNewRoman" w:cs="TimesNewRoman"/>
          <w:sz w:val="22"/>
          <w:szCs w:val="22"/>
          <w:lang w:eastAsia="ru-RU"/>
        </w:rPr>
        <w:t xml:space="preserve"> = </w:t>
      </w:r>
      <w:proofErr w:type="spellStart"/>
      <w:r w:rsidRPr="0083246E">
        <w:rPr>
          <w:rFonts w:ascii="TimesNewRoman" w:hAnsi="TimesNewRoman" w:cs="TimesNewRoman"/>
          <w:sz w:val="22"/>
          <w:szCs w:val="22"/>
          <w:lang w:eastAsia="ru-RU"/>
        </w:rPr>
        <w:t>yT</w:t>
      </w:r>
      <w:proofErr w:type="spellEnd"/>
      <w:r w:rsidRPr="0083246E">
        <w:rPr>
          <w:rFonts w:ascii="TimesNewRoman" w:hAnsi="TimesNewRoman" w:cs="TimesNewRoman"/>
          <w:sz w:val="22"/>
          <w:szCs w:val="22"/>
          <w:lang w:eastAsia="ru-RU"/>
        </w:rPr>
        <w:t xml:space="preserve"> + (mvL0[ 1 ] &gt;&gt; 2) + </w:t>
      </w:r>
      <w:proofErr w:type="spellStart"/>
      <w:r w:rsidRPr="0083246E">
        <w:rPr>
          <w:rFonts w:ascii="TimesNewRoman" w:hAnsi="TimesNewRoman" w:cs="TimesNewRoman"/>
          <w:sz w:val="22"/>
          <w:szCs w:val="22"/>
          <w:lang w:eastAsia="ru-RU"/>
        </w:rPr>
        <w:t>y</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ab/>
        <w:t>(J-8-XX)</w:t>
      </w:r>
    </w:p>
    <w:p w:rsidR="0083246E" w:rsidRPr="0083246E" w:rsidRDefault="0083246E" w:rsidP="0083246E">
      <w:pPr>
        <w:tabs>
          <w:tab w:val="right" w:pos="9781"/>
        </w:tabs>
        <w:overflowPunct/>
        <w:ind w:left="806"/>
        <w:textAlignment w:val="auto"/>
        <w:rPr>
          <w:rFonts w:ascii="TimesNewRoman" w:hAnsi="TimesNewRoman" w:cs="TimesNewRoman"/>
          <w:sz w:val="22"/>
          <w:szCs w:val="22"/>
          <w:lang w:eastAsia="ru-RU"/>
        </w:rPr>
      </w:pPr>
      <w:proofErr w:type="spellStart"/>
      <w:proofErr w:type="gramStart"/>
      <w:r w:rsidRPr="0083246E">
        <w:rPr>
          <w:rFonts w:ascii="TimesNewRoman" w:hAnsi="TimesNewRoman" w:cs="TimesNewRoman"/>
          <w:sz w:val="22"/>
          <w:szCs w:val="22"/>
          <w:lang w:eastAsia="ru-RU"/>
        </w:rPr>
        <w:t>xFrac</w:t>
      </w:r>
      <w:r w:rsidRPr="0083246E">
        <w:rPr>
          <w:rFonts w:ascii="TimesNewRoman" w:hAnsi="TimesNewRoman" w:cs="TimesNewRoman"/>
          <w:sz w:val="22"/>
          <w:szCs w:val="22"/>
          <w:vertAlign w:val="subscript"/>
          <w:lang w:eastAsia="ru-RU"/>
        </w:rPr>
        <w:t>L</w:t>
      </w:r>
      <w:proofErr w:type="spellEnd"/>
      <w:proofErr w:type="gramEnd"/>
      <w:r w:rsidRPr="0083246E">
        <w:rPr>
          <w:rFonts w:ascii="TimesNewRoman" w:hAnsi="TimesNewRoman" w:cs="TimesNewRoman"/>
          <w:sz w:val="22"/>
          <w:szCs w:val="22"/>
          <w:lang w:eastAsia="ru-RU"/>
        </w:rPr>
        <w:t>= mvL0[ 0 ] &amp; 3</w:t>
      </w:r>
      <w:r w:rsidRPr="0083246E">
        <w:rPr>
          <w:rFonts w:ascii="TimesNewRoman" w:hAnsi="TimesNewRoman" w:cs="TimesNewRoman"/>
          <w:sz w:val="22"/>
          <w:szCs w:val="22"/>
          <w:lang w:eastAsia="ru-RU"/>
        </w:rPr>
        <w:tab/>
        <w:t>(J-8-XX)</w:t>
      </w:r>
    </w:p>
    <w:p w:rsidR="0083246E" w:rsidRPr="0083246E" w:rsidRDefault="0083246E" w:rsidP="0083246E">
      <w:pPr>
        <w:tabs>
          <w:tab w:val="right" w:pos="9781"/>
        </w:tabs>
        <w:overflowPunct/>
        <w:ind w:left="806"/>
        <w:textAlignment w:val="auto"/>
        <w:rPr>
          <w:rFonts w:ascii="TimesNewRoman" w:hAnsi="TimesNewRoman" w:cs="TimesNewRoman"/>
          <w:sz w:val="22"/>
          <w:szCs w:val="22"/>
          <w:lang w:eastAsia="ru-RU"/>
        </w:rPr>
      </w:pPr>
      <w:proofErr w:type="spellStart"/>
      <w:proofErr w:type="gramStart"/>
      <w:r w:rsidRPr="0083246E">
        <w:rPr>
          <w:rFonts w:ascii="TimesNewRoman" w:hAnsi="TimesNewRoman" w:cs="TimesNewRoman"/>
          <w:sz w:val="22"/>
          <w:szCs w:val="22"/>
          <w:lang w:eastAsia="ru-RU"/>
        </w:rPr>
        <w:t>yFrac</w:t>
      </w:r>
      <w:r w:rsidRPr="0083246E">
        <w:rPr>
          <w:rFonts w:ascii="TimesNewRoman" w:hAnsi="TimesNewRoman" w:cs="TimesNewRoman"/>
          <w:sz w:val="22"/>
          <w:szCs w:val="22"/>
          <w:vertAlign w:val="subscript"/>
          <w:lang w:eastAsia="ru-RU"/>
        </w:rPr>
        <w:t>L</w:t>
      </w:r>
      <w:proofErr w:type="spellEnd"/>
      <w:proofErr w:type="gramEnd"/>
      <w:r w:rsidRPr="0083246E">
        <w:rPr>
          <w:rFonts w:ascii="TimesNewRoman" w:hAnsi="TimesNewRoman" w:cs="TimesNewRoman"/>
          <w:sz w:val="22"/>
          <w:szCs w:val="22"/>
          <w:lang w:eastAsia="ru-RU"/>
        </w:rPr>
        <w:t>= mvL0[ 1 ] &amp; 3</w:t>
      </w:r>
      <w:r w:rsidRPr="0083246E">
        <w:rPr>
          <w:rFonts w:ascii="TimesNewRoman" w:hAnsi="TimesNewRoman" w:cs="TimesNewRoman"/>
          <w:sz w:val="22"/>
          <w:szCs w:val="22"/>
          <w:lang w:eastAsia="ru-RU"/>
        </w:rPr>
        <w:tab/>
        <w:t>(J-8-XX)</w:t>
      </w:r>
    </w:p>
    <w:p w:rsidR="0083246E" w:rsidRPr="0083246E" w:rsidRDefault="0083246E" w:rsidP="0083246E">
      <w:pPr>
        <w:overflowPunct/>
        <w:ind w:left="403"/>
        <w:textAlignment w:val="auto"/>
        <w:rPr>
          <w:rFonts w:eastAsia="Times New Roman"/>
          <w:sz w:val="22"/>
          <w:szCs w:val="22"/>
          <w:lang w:val="en-GB"/>
        </w:rPr>
      </w:pPr>
      <w:r w:rsidRPr="0083246E">
        <w:rPr>
          <w:rFonts w:ascii="TimesNewRoman" w:hAnsi="TimesNewRoman" w:cs="TimesNewRoman"/>
          <w:sz w:val="22"/>
          <w:szCs w:val="22"/>
          <w:lang w:eastAsia="ru-RU"/>
        </w:rPr>
        <w:t>2.</w:t>
      </w:r>
      <w:r w:rsidRPr="0083246E">
        <w:rPr>
          <w:rFonts w:ascii="TimesNewRoman" w:hAnsi="TimesNewRoman" w:cs="TimesNewRoman"/>
          <w:sz w:val="22"/>
          <w:szCs w:val="22"/>
          <w:lang w:eastAsia="ru-RU"/>
        </w:rPr>
        <w:tab/>
      </w:r>
      <w:proofErr w:type="spellStart"/>
      <w:proofErr w:type="gramStart"/>
      <w:r w:rsidRPr="0083246E">
        <w:rPr>
          <w:rFonts w:ascii="TimesNewRoman" w:hAnsi="TimesNewRoman" w:cs="TimesNewRoman"/>
          <w:sz w:val="22"/>
          <w:szCs w:val="22"/>
          <w:lang w:eastAsia="ru-RU"/>
        </w:rPr>
        <w:t>LRef</w:t>
      </w:r>
      <w:proofErr w:type="spellEnd"/>
      <w:r w:rsidRPr="0083246E">
        <w:rPr>
          <w:rFonts w:ascii="TimesNewRoman" w:hAnsi="TimesNewRoman" w:cs="TimesNewRoman"/>
          <w:sz w:val="22"/>
          <w:szCs w:val="22"/>
          <w:lang w:eastAsia="ru-RU"/>
        </w:rPr>
        <w:t>[</w:t>
      </w:r>
      <w:proofErr w:type="gramEnd"/>
      <w:r w:rsidRPr="0083246E">
        <w:rPr>
          <w:rFonts w:ascii="TimesNewRoman" w:hAnsi="TimesNewRoman" w:cs="TimesNewRoman"/>
          <w:sz w:val="22"/>
          <w:szCs w:val="22"/>
          <w:lang w:eastAsia="ru-RU"/>
        </w:rPr>
        <w:t> </w:t>
      </w:r>
      <w:del w:id="81" w:author="이진영" w:date="2013-04-25T12:49:00Z">
        <w:r w:rsidRPr="0083246E" w:rsidDel="006E3CFE">
          <w:rPr>
            <w:rFonts w:ascii="TimesNewRoman" w:hAnsi="TimesNewRoman" w:cs="TimesNewRoman"/>
            <w:sz w:val="22"/>
            <w:szCs w:val="22"/>
            <w:lang w:eastAsia="ru-RU"/>
          </w:rPr>
          <w:delText>x</w:delText>
        </w:r>
        <w:r w:rsidRPr="0083246E" w:rsidDel="006E3CFE">
          <w:rPr>
            <w:rFonts w:ascii="TimesNewRoman" w:hAnsi="TimesNewRoman" w:cs="TimesNewRoman"/>
            <w:sz w:val="22"/>
            <w:szCs w:val="22"/>
            <w:vertAlign w:val="subscript"/>
            <w:lang w:eastAsia="ru-RU"/>
          </w:rPr>
          <w:delText>L</w:delText>
        </w:r>
      </w:del>
      <w:ins w:id="82" w:author="이진영" w:date="2013-04-25T12:49:00Z">
        <w:r w:rsidR="006E3CFE">
          <w:rPr>
            <w:rFonts w:ascii="TimesNewRoman" w:eastAsiaTheme="minorEastAsia" w:hAnsi="TimesNewRoman" w:cs="TimesNewRoman" w:hint="eastAsia"/>
            <w:sz w:val="22"/>
            <w:szCs w:val="22"/>
            <w:lang w:eastAsia="ko-KR"/>
          </w:rPr>
          <w:t>0</w:t>
        </w:r>
      </w:ins>
      <w:r w:rsidRPr="0083246E">
        <w:rPr>
          <w:rFonts w:ascii="TimesNewRoman" w:hAnsi="TimesNewRoman" w:cs="TimesNewRoman"/>
          <w:sz w:val="22"/>
          <w:szCs w:val="22"/>
          <w:lang w:eastAsia="ru-RU"/>
        </w:rPr>
        <w:t>, </w:t>
      </w:r>
      <w:proofErr w:type="spellStart"/>
      <w:r w:rsidRPr="0083246E">
        <w:rPr>
          <w:rFonts w:ascii="TimesNewRoman" w:hAnsi="TimesNewRoman" w:cs="TimesNewRoman"/>
          <w:sz w:val="22"/>
          <w:szCs w:val="22"/>
          <w:lang w:eastAsia="ru-RU"/>
        </w:rPr>
        <w:t>y</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 ] sample is derived as an output of the process specified in the 8.4.2.2.1 sub-clause with ( </w:t>
      </w:r>
      <w:proofErr w:type="spellStart"/>
      <w:r w:rsidRPr="0083246E">
        <w:rPr>
          <w:rFonts w:ascii="TimesNewRoman" w:hAnsi="TimesNewRoman" w:cs="TimesNewRoman"/>
          <w:sz w:val="22"/>
          <w:szCs w:val="22"/>
          <w:lang w:eastAsia="ru-RU"/>
        </w:rPr>
        <w:t>xInt</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 </w:t>
      </w:r>
      <w:proofErr w:type="spellStart"/>
      <w:r w:rsidRPr="0083246E">
        <w:rPr>
          <w:rFonts w:ascii="TimesNewRoman" w:hAnsi="TimesNewRoman" w:cs="TimesNewRoman"/>
          <w:sz w:val="22"/>
          <w:szCs w:val="22"/>
          <w:lang w:eastAsia="ru-RU"/>
        </w:rPr>
        <w:t>yInt</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 ( </w:t>
      </w:r>
      <w:proofErr w:type="spellStart"/>
      <w:r w:rsidRPr="0083246E">
        <w:rPr>
          <w:rFonts w:ascii="TimesNewRoman" w:hAnsi="TimesNewRoman" w:cs="TimesNewRoman"/>
          <w:sz w:val="22"/>
          <w:szCs w:val="22"/>
          <w:lang w:eastAsia="ru-RU"/>
        </w:rPr>
        <w:t>xFrac</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 </w:t>
      </w:r>
      <w:proofErr w:type="spellStart"/>
      <w:r w:rsidRPr="0083246E">
        <w:rPr>
          <w:rFonts w:ascii="TimesNewRoman" w:hAnsi="TimesNewRoman" w:cs="TimesNewRoman"/>
          <w:sz w:val="22"/>
          <w:szCs w:val="22"/>
          <w:lang w:eastAsia="ru-RU"/>
        </w:rPr>
        <w:t>yFrac</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 ) and refPicL0</w:t>
      </w:r>
      <w:r w:rsidRPr="0083246E">
        <w:rPr>
          <w:rFonts w:ascii="TimesNewRoman" w:hAnsi="TimesNewRoman" w:cs="TimesNewRoman"/>
          <w:sz w:val="22"/>
          <w:szCs w:val="22"/>
          <w:vertAlign w:val="subscript"/>
          <w:lang w:eastAsia="ru-RU"/>
        </w:rPr>
        <w:t>L</w:t>
      </w:r>
      <w:r w:rsidRPr="0083246E">
        <w:rPr>
          <w:rFonts w:ascii="TimesNewRoman" w:hAnsi="TimesNewRoman" w:cs="TimesNewRoman"/>
          <w:sz w:val="22"/>
          <w:szCs w:val="22"/>
          <w:lang w:eastAsia="ru-RU"/>
        </w:rPr>
        <w:t xml:space="preserve"> given as input</w:t>
      </w:r>
      <w:r w:rsidRPr="0083246E">
        <w:rPr>
          <w:rFonts w:eastAsia="Times New Roman"/>
          <w:sz w:val="22"/>
          <w:szCs w:val="22"/>
          <w:lang w:val="en-GB"/>
        </w:rPr>
        <w:t>.</w:t>
      </w:r>
    </w:p>
    <w:p w:rsidR="0083246E" w:rsidRPr="0083246E" w:rsidRDefault="0083246E" w:rsidP="0083246E">
      <w:pPr>
        <w:spacing w:before="136"/>
        <w:jc w:val="both"/>
        <w:rPr>
          <w:rFonts w:ascii="TimesNewRoman" w:hAnsi="TimesNewRoman" w:cs="TimesNewRoman"/>
          <w:sz w:val="22"/>
          <w:szCs w:val="22"/>
          <w:lang w:eastAsia="ru-RU"/>
        </w:rPr>
      </w:pPr>
      <w:r w:rsidRPr="0083246E">
        <w:rPr>
          <w:rFonts w:eastAsia="Times New Roman"/>
          <w:sz w:val="22"/>
          <w:szCs w:val="22"/>
          <w:lang w:val="en-GB"/>
        </w:rPr>
        <w:t xml:space="preserve">For each </w:t>
      </w:r>
      <w:proofErr w:type="spellStart"/>
      <w:r w:rsidRPr="0083246E">
        <w:rPr>
          <w:rFonts w:eastAsia="Times New Roman"/>
          <w:sz w:val="22"/>
          <w:szCs w:val="22"/>
          <w:lang w:val="en-GB"/>
        </w:rPr>
        <w:t>luma</w:t>
      </w:r>
      <w:proofErr w:type="spellEnd"/>
      <w:r w:rsidRPr="0083246E">
        <w:rPr>
          <w:rFonts w:eastAsia="Times New Roman"/>
          <w:sz w:val="22"/>
          <w:szCs w:val="22"/>
          <w:lang w:val="en-GB"/>
        </w:rPr>
        <w:t xml:space="preserve"> sample location ( </w:t>
      </w:r>
      <w:proofErr w:type="spellStart"/>
      <w:r w:rsidRPr="0083246E">
        <w:rPr>
          <w:rFonts w:eastAsia="Times New Roman"/>
          <w:sz w:val="22"/>
          <w:szCs w:val="22"/>
          <w:lang w:val="en-GB"/>
        </w:rPr>
        <w:t>x</w:t>
      </w:r>
      <w:r w:rsidRPr="0083246E">
        <w:rPr>
          <w:rFonts w:eastAsia="Times New Roman"/>
          <w:sz w:val="22"/>
          <w:szCs w:val="22"/>
          <w:vertAlign w:val="subscript"/>
          <w:lang w:val="en-GB"/>
        </w:rPr>
        <w:t>L</w:t>
      </w:r>
      <w:proofErr w:type="spellEnd"/>
      <w:r w:rsidRPr="0083246E">
        <w:rPr>
          <w:rFonts w:eastAsia="Times New Roman"/>
          <w:sz w:val="22"/>
          <w:szCs w:val="22"/>
          <w:lang w:val="en-GB"/>
        </w:rPr>
        <w:t>, </w:t>
      </w:r>
      <w:del w:id="83" w:author="Ying Chen" w:date="2013-04-24T19:51:00Z">
        <w:r w:rsidRPr="0083246E" w:rsidDel="003F4F2E">
          <w:rPr>
            <w:rFonts w:eastAsia="Times New Roman"/>
            <w:sz w:val="22"/>
            <w:szCs w:val="22"/>
            <w:lang w:val="en-GB"/>
          </w:rPr>
          <w:delText>y</w:delText>
        </w:r>
        <w:r w:rsidRPr="0083246E" w:rsidDel="003F4F2E">
          <w:rPr>
            <w:rFonts w:eastAsia="Times New Roman"/>
            <w:sz w:val="22"/>
            <w:szCs w:val="22"/>
            <w:vertAlign w:val="subscript"/>
            <w:lang w:val="en-GB"/>
          </w:rPr>
          <w:delText>L</w:delText>
        </w:r>
        <w:r w:rsidRPr="0083246E" w:rsidDel="003F4F2E">
          <w:rPr>
            <w:rFonts w:eastAsia="Times New Roman"/>
            <w:sz w:val="22"/>
            <w:szCs w:val="22"/>
            <w:lang w:val="en-GB"/>
          </w:rPr>
          <w:delText> </w:delText>
        </w:r>
      </w:del>
      <w:ins w:id="84" w:author="Ying Chen" w:date="2013-04-24T19:51:00Z">
        <w:r w:rsidR="003F4F2E">
          <w:rPr>
            <w:rFonts w:eastAsia="Times New Roman"/>
            <w:sz w:val="22"/>
            <w:szCs w:val="22"/>
            <w:lang w:val="en-GB"/>
          </w:rPr>
          <w:t>0</w:t>
        </w:r>
        <w:r w:rsidR="003F4F2E" w:rsidRPr="0083246E">
          <w:rPr>
            <w:rFonts w:eastAsia="Times New Roman"/>
            <w:sz w:val="22"/>
            <w:szCs w:val="22"/>
            <w:lang w:val="en-GB"/>
          </w:rPr>
          <w:t> </w:t>
        </w:r>
      </w:ins>
      <w:r w:rsidRPr="0083246E">
        <w:rPr>
          <w:rFonts w:eastAsia="Times New Roman"/>
          <w:sz w:val="22"/>
          <w:szCs w:val="22"/>
          <w:lang w:val="en-GB"/>
        </w:rPr>
        <w:t>) such as: 0&lt;=</w:t>
      </w:r>
      <w:proofErr w:type="spellStart"/>
      <w:r w:rsidRPr="0083246E">
        <w:rPr>
          <w:rFonts w:eastAsia="Times New Roman"/>
          <w:sz w:val="22"/>
          <w:szCs w:val="22"/>
          <w:lang w:val="en-GB"/>
        </w:rPr>
        <w:t>xL</w:t>
      </w:r>
      <w:proofErr w:type="spellEnd"/>
      <w:r w:rsidRPr="0083246E">
        <w:rPr>
          <w:rFonts w:eastAsia="Times New Roman"/>
          <w:sz w:val="22"/>
          <w:szCs w:val="22"/>
          <w:lang w:val="en-GB"/>
        </w:rPr>
        <w:t>&lt;</w:t>
      </w:r>
      <w:r w:rsidRPr="0083246E">
        <w:rPr>
          <w:sz w:val="22"/>
          <w:szCs w:val="22"/>
        </w:rPr>
        <w:t xml:space="preserve"> </w:t>
      </w:r>
      <w:proofErr w:type="spellStart"/>
      <w:r w:rsidRPr="0083246E">
        <w:rPr>
          <w:rFonts w:eastAsia="Times New Roman"/>
          <w:sz w:val="22"/>
          <w:szCs w:val="22"/>
          <w:lang w:val="en-GB"/>
        </w:rPr>
        <w:t>xBlockWidth</w:t>
      </w:r>
      <w:del w:id="85" w:author="Ying Chen" w:date="2013-04-24T19:52:00Z">
        <w:r w:rsidRPr="0083246E" w:rsidDel="003F4F2E">
          <w:rPr>
            <w:rFonts w:eastAsia="Times New Roman"/>
            <w:sz w:val="22"/>
            <w:szCs w:val="22"/>
            <w:lang w:val="en-GB"/>
          </w:rPr>
          <w:delText>, 0&lt;=yL</w:delText>
        </w:r>
      </w:del>
      <w:ins w:id="86" w:author="Samsung" w:date="2013-04-09T13:46:00Z">
        <w:del w:id="87" w:author="Ying Chen" w:date="2013-04-24T19:52:00Z">
          <w:r w:rsidDel="003F4F2E">
            <w:rPr>
              <w:rFonts w:eastAsiaTheme="minorEastAsia" w:hint="eastAsia"/>
              <w:sz w:val="22"/>
              <w:szCs w:val="22"/>
              <w:lang w:val="en-GB" w:eastAsia="ko-KR"/>
            </w:rPr>
            <w:delText>=0</w:delText>
          </w:r>
        </w:del>
      </w:ins>
      <w:del w:id="88" w:author="Ying Chen" w:date="2013-04-24T19:52:00Z">
        <w:r w:rsidRPr="0083246E" w:rsidDel="003F4F2E">
          <w:rPr>
            <w:rFonts w:eastAsia="Times New Roman"/>
            <w:sz w:val="22"/>
            <w:szCs w:val="22"/>
            <w:lang w:val="en-GB"/>
          </w:rPr>
          <w:delText>&lt;=3 i</w:delText>
        </w:r>
      </w:del>
      <w:r w:rsidRPr="0083246E">
        <w:rPr>
          <w:rFonts w:eastAsia="Times New Roman"/>
          <w:sz w:val="22"/>
          <w:szCs w:val="22"/>
          <w:lang w:val="en-GB"/>
        </w:rPr>
        <w:t>nside</w:t>
      </w:r>
      <w:proofErr w:type="spellEnd"/>
      <w:r w:rsidRPr="0083246E">
        <w:rPr>
          <w:rFonts w:eastAsia="Times New Roman"/>
          <w:sz w:val="22"/>
          <w:szCs w:val="22"/>
          <w:lang w:val="en-GB"/>
        </w:rPr>
        <w:t xml:space="preserve"> </w:t>
      </w:r>
      <w:proofErr w:type="spellStart"/>
      <w:r w:rsidRPr="0083246E">
        <w:rPr>
          <w:rFonts w:eastAsia="Times New Roman"/>
          <w:sz w:val="22"/>
          <w:szCs w:val="22"/>
          <w:lang w:val="en-GB"/>
        </w:rPr>
        <w:t>URef</w:t>
      </w:r>
      <w:proofErr w:type="spellEnd"/>
      <w:r w:rsidRPr="0083246E">
        <w:rPr>
          <w:rFonts w:eastAsia="Times New Roman"/>
          <w:sz w:val="22"/>
          <w:szCs w:val="22"/>
          <w:lang w:val="en-GB"/>
        </w:rPr>
        <w:t xml:space="preserve"> block sample value </w:t>
      </w:r>
      <w:proofErr w:type="spellStart"/>
      <w:r w:rsidRPr="0083246E">
        <w:rPr>
          <w:rFonts w:eastAsia="Times New Roman"/>
          <w:sz w:val="22"/>
          <w:szCs w:val="22"/>
          <w:lang w:val="en-GB"/>
        </w:rPr>
        <w:t>URef</w:t>
      </w:r>
      <w:proofErr w:type="spellEnd"/>
      <w:r w:rsidRPr="0083246E">
        <w:rPr>
          <w:rFonts w:eastAsia="Times New Roman"/>
          <w:sz w:val="22"/>
          <w:szCs w:val="22"/>
          <w:lang w:val="en-GB"/>
        </w:rPr>
        <w:t>[ </w:t>
      </w:r>
      <w:proofErr w:type="spellStart"/>
      <w:r w:rsidRPr="0083246E">
        <w:rPr>
          <w:rFonts w:eastAsia="Times New Roman"/>
          <w:sz w:val="22"/>
          <w:szCs w:val="22"/>
          <w:lang w:val="en-GB"/>
        </w:rPr>
        <w:t>x</w:t>
      </w:r>
      <w:r w:rsidRPr="0083246E">
        <w:rPr>
          <w:rFonts w:eastAsia="Times New Roman"/>
          <w:sz w:val="22"/>
          <w:szCs w:val="22"/>
          <w:vertAlign w:val="subscript"/>
          <w:lang w:val="en-GB"/>
        </w:rPr>
        <w:t>L</w:t>
      </w:r>
      <w:proofErr w:type="spellEnd"/>
      <w:r w:rsidRPr="0083246E">
        <w:rPr>
          <w:rFonts w:eastAsia="Times New Roman"/>
          <w:sz w:val="22"/>
          <w:szCs w:val="22"/>
          <w:lang w:val="en-GB"/>
        </w:rPr>
        <w:t>, </w:t>
      </w:r>
      <w:del w:id="89" w:author="이진영" w:date="2013-04-25T12:50:00Z">
        <w:r w:rsidRPr="0083246E" w:rsidDel="006E3CFE">
          <w:rPr>
            <w:rFonts w:eastAsia="Times New Roman"/>
            <w:sz w:val="22"/>
            <w:szCs w:val="22"/>
            <w:lang w:val="en-GB"/>
          </w:rPr>
          <w:delText>y</w:delText>
        </w:r>
        <w:r w:rsidRPr="0083246E" w:rsidDel="006E3CFE">
          <w:rPr>
            <w:rFonts w:eastAsia="Times New Roman"/>
            <w:sz w:val="22"/>
            <w:szCs w:val="22"/>
            <w:vertAlign w:val="subscript"/>
            <w:lang w:val="en-GB"/>
          </w:rPr>
          <w:delText>L</w:delText>
        </w:r>
        <w:r w:rsidRPr="0083246E" w:rsidDel="006E3CFE">
          <w:rPr>
            <w:rFonts w:eastAsia="Times New Roman"/>
            <w:sz w:val="22"/>
            <w:szCs w:val="22"/>
            <w:lang w:val="en-GB"/>
          </w:rPr>
          <w:delText> </w:delText>
        </w:r>
      </w:del>
      <w:ins w:id="90" w:author="이진영" w:date="2013-04-25T12:50:00Z">
        <w:r w:rsidR="006E3CFE">
          <w:rPr>
            <w:rFonts w:eastAsiaTheme="minorEastAsia" w:hint="eastAsia"/>
            <w:sz w:val="22"/>
            <w:szCs w:val="22"/>
            <w:lang w:val="en-GB" w:eastAsia="ko-KR"/>
          </w:rPr>
          <w:t>0</w:t>
        </w:r>
        <w:r w:rsidR="006E3CFE" w:rsidRPr="0083246E">
          <w:rPr>
            <w:rFonts w:eastAsia="Times New Roman"/>
            <w:sz w:val="22"/>
            <w:szCs w:val="22"/>
            <w:lang w:val="en-GB"/>
          </w:rPr>
          <w:t> </w:t>
        </w:r>
      </w:ins>
      <w:r w:rsidRPr="0083246E">
        <w:rPr>
          <w:rFonts w:eastAsia="Times New Roman"/>
          <w:sz w:val="22"/>
          <w:szCs w:val="22"/>
          <w:lang w:val="en-GB"/>
        </w:rPr>
        <w:t>] is derived by the following ordered steps:</w:t>
      </w:r>
    </w:p>
    <w:p w:rsidR="0083246E" w:rsidRPr="0083246E" w:rsidRDefault="0083246E" w:rsidP="0083246E">
      <w:pPr>
        <w:numPr>
          <w:ilvl w:val="0"/>
          <w:numId w:val="2"/>
        </w:numPr>
        <w:overflowPunct/>
        <w:textAlignment w:val="auto"/>
        <w:rPr>
          <w:rFonts w:ascii="TimesNewRoman" w:hAnsi="TimesNewRoman" w:cs="TimesNewRoman"/>
          <w:sz w:val="22"/>
          <w:szCs w:val="22"/>
          <w:lang w:eastAsia="ru-RU"/>
        </w:rPr>
      </w:pPr>
      <w:r w:rsidRPr="0083246E">
        <w:rPr>
          <w:rFonts w:ascii="TimesNewRoman" w:hAnsi="TimesNewRoman" w:cs="TimesNewRoman"/>
          <w:sz w:val="22"/>
          <w:szCs w:val="22"/>
          <w:lang w:eastAsia="ru-RU"/>
        </w:rPr>
        <w:t xml:space="preserve">The variables </w:t>
      </w:r>
      <w:proofErr w:type="spellStart"/>
      <w:r w:rsidRPr="0083246E">
        <w:rPr>
          <w:rFonts w:ascii="TimesNewRoman" w:hAnsi="TimesNewRoman" w:cs="TimesNewRoman"/>
          <w:sz w:val="22"/>
          <w:szCs w:val="22"/>
          <w:lang w:eastAsia="ru-RU"/>
        </w:rPr>
        <w:t>xIntL</w:t>
      </w:r>
      <w:proofErr w:type="spellEnd"/>
      <w:r w:rsidRPr="0083246E">
        <w:rPr>
          <w:rFonts w:ascii="TimesNewRoman" w:hAnsi="TimesNewRoman" w:cs="TimesNewRoman"/>
          <w:sz w:val="22"/>
          <w:szCs w:val="22"/>
          <w:lang w:eastAsia="ru-RU"/>
        </w:rPr>
        <w:t xml:space="preserve">, </w:t>
      </w:r>
      <w:proofErr w:type="spellStart"/>
      <w:r w:rsidRPr="0083246E">
        <w:rPr>
          <w:rFonts w:ascii="TimesNewRoman" w:hAnsi="TimesNewRoman" w:cs="TimesNewRoman"/>
          <w:sz w:val="22"/>
          <w:szCs w:val="22"/>
          <w:lang w:eastAsia="ru-RU"/>
        </w:rPr>
        <w:t>yInt</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 xml:space="preserve">, </w:t>
      </w:r>
      <w:proofErr w:type="spellStart"/>
      <w:r w:rsidRPr="0083246E">
        <w:rPr>
          <w:rFonts w:ascii="TimesNewRoman" w:hAnsi="TimesNewRoman" w:cs="TimesNewRoman"/>
          <w:sz w:val="22"/>
          <w:szCs w:val="22"/>
          <w:lang w:eastAsia="ru-RU"/>
        </w:rPr>
        <w:t>xFrac</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 xml:space="preserve">, and </w:t>
      </w:r>
      <w:proofErr w:type="spellStart"/>
      <w:r w:rsidRPr="0083246E">
        <w:rPr>
          <w:rFonts w:ascii="TimesNewRoman" w:hAnsi="TimesNewRoman" w:cs="TimesNewRoman"/>
          <w:sz w:val="22"/>
          <w:szCs w:val="22"/>
          <w:lang w:eastAsia="ru-RU"/>
        </w:rPr>
        <w:t>yFrac</w:t>
      </w:r>
      <w:r w:rsidRPr="0083246E">
        <w:rPr>
          <w:rFonts w:ascii="TimesNewRoman" w:hAnsi="TimesNewRoman" w:cs="TimesNewRoman"/>
          <w:sz w:val="22"/>
          <w:szCs w:val="22"/>
          <w:vertAlign w:val="subscript"/>
          <w:lang w:eastAsia="ru-RU"/>
        </w:rPr>
        <w:t>L</w:t>
      </w:r>
      <w:proofErr w:type="spellEnd"/>
      <w:r w:rsidRPr="0083246E">
        <w:rPr>
          <w:rFonts w:ascii="TimesNewRoman" w:hAnsi="TimesNewRoman" w:cs="TimesNewRoman"/>
          <w:sz w:val="22"/>
          <w:szCs w:val="22"/>
          <w:lang w:eastAsia="ru-RU"/>
        </w:rPr>
        <w:t xml:space="preserve"> are derived by:</w:t>
      </w:r>
    </w:p>
    <w:p w:rsidR="0083246E" w:rsidRPr="0083246E" w:rsidRDefault="0083246E" w:rsidP="0083246E">
      <w:pPr>
        <w:tabs>
          <w:tab w:val="right" w:pos="9781"/>
        </w:tabs>
        <w:overflowPunct/>
        <w:ind w:left="806"/>
        <w:textAlignment w:val="auto"/>
        <w:rPr>
          <w:rFonts w:ascii="TimesNewRoman" w:hAnsi="TimesNewRoman" w:cs="TimesNewRoman"/>
          <w:sz w:val="22"/>
          <w:szCs w:val="22"/>
          <w:lang w:eastAsia="ru-RU"/>
        </w:rPr>
      </w:pPr>
      <w:proofErr w:type="spellStart"/>
      <w:proofErr w:type="gramStart"/>
      <w:r w:rsidRPr="0083246E">
        <w:rPr>
          <w:rFonts w:ascii="TimesNewRoman" w:hAnsi="TimesNewRoman" w:cs="TimesNewRoman"/>
          <w:sz w:val="22"/>
          <w:szCs w:val="22"/>
          <w:lang w:eastAsia="ru-RU"/>
        </w:rPr>
        <w:t>xIntL</w:t>
      </w:r>
      <w:proofErr w:type="spellEnd"/>
      <w:proofErr w:type="gramEnd"/>
      <w:r w:rsidRPr="0083246E">
        <w:rPr>
          <w:rFonts w:ascii="TimesNewRoman" w:hAnsi="TimesNewRoman" w:cs="TimesNewRoman"/>
          <w:sz w:val="22"/>
          <w:szCs w:val="22"/>
          <w:lang w:eastAsia="ru-RU"/>
        </w:rPr>
        <w:t xml:space="preserve"> = </w:t>
      </w:r>
      <w:proofErr w:type="spellStart"/>
      <w:r w:rsidRPr="0083246E">
        <w:rPr>
          <w:rFonts w:ascii="TimesNewRoman" w:hAnsi="TimesNewRoman" w:cs="TimesNewRoman"/>
          <w:sz w:val="22"/>
          <w:szCs w:val="22"/>
          <w:lang w:eastAsia="ru-RU"/>
        </w:rPr>
        <w:t>xT</w:t>
      </w:r>
      <w:proofErr w:type="spellEnd"/>
      <w:r w:rsidRPr="0083246E">
        <w:rPr>
          <w:rFonts w:ascii="TimesNewRoman" w:hAnsi="TimesNewRoman" w:cs="TimesNewRoman"/>
          <w:sz w:val="22"/>
          <w:szCs w:val="22"/>
          <w:lang w:eastAsia="ru-RU"/>
        </w:rPr>
        <w:t xml:space="preserve"> + (mvL0[ 0 ] &gt;&gt; 2) + </w:t>
      </w:r>
      <w:proofErr w:type="spellStart"/>
      <w:r w:rsidRPr="0083246E">
        <w:rPr>
          <w:rFonts w:ascii="TimesNewRoman" w:hAnsi="TimesNewRoman" w:cs="TimesNewRoman"/>
          <w:sz w:val="22"/>
          <w:szCs w:val="22"/>
          <w:lang w:eastAsia="ru-RU"/>
        </w:rPr>
        <w:t>xL</w:t>
      </w:r>
      <w:proofErr w:type="spellEnd"/>
      <w:r w:rsidRPr="0083246E">
        <w:rPr>
          <w:rFonts w:ascii="TimesNewRoman" w:hAnsi="TimesNewRoman" w:cs="TimesNewRoman"/>
          <w:sz w:val="22"/>
          <w:szCs w:val="22"/>
          <w:lang w:eastAsia="ru-RU"/>
        </w:rPr>
        <w:tab/>
        <w:t>(J-8-XX)</w:t>
      </w:r>
    </w:p>
    <w:p w:rsidR="0083246E" w:rsidRPr="0083246E" w:rsidRDefault="0083246E" w:rsidP="0083246E">
      <w:pPr>
        <w:tabs>
          <w:tab w:val="right" w:pos="9781"/>
        </w:tabs>
        <w:overflowPunct/>
        <w:ind w:left="806"/>
        <w:textAlignment w:val="auto"/>
        <w:rPr>
          <w:rFonts w:ascii="TimesNewRoman" w:hAnsi="TimesNewRoman" w:cs="TimesNewRoman"/>
          <w:sz w:val="22"/>
          <w:szCs w:val="22"/>
          <w:lang w:eastAsia="ru-RU"/>
        </w:rPr>
      </w:pPr>
      <w:proofErr w:type="spellStart"/>
      <w:proofErr w:type="gramStart"/>
      <w:r w:rsidRPr="0083246E">
        <w:rPr>
          <w:rFonts w:ascii="TimesNewRoman" w:hAnsi="TimesNewRoman" w:cs="TimesNewRoman"/>
          <w:sz w:val="22"/>
          <w:szCs w:val="22"/>
          <w:lang w:eastAsia="ru-RU"/>
        </w:rPr>
        <w:t>yIntL</w:t>
      </w:r>
      <w:proofErr w:type="spellEnd"/>
      <w:proofErr w:type="gramEnd"/>
      <w:r w:rsidRPr="0083246E">
        <w:rPr>
          <w:rFonts w:ascii="TimesNewRoman" w:hAnsi="TimesNewRoman" w:cs="TimesNewRoman"/>
          <w:sz w:val="22"/>
          <w:szCs w:val="22"/>
          <w:lang w:eastAsia="ru-RU"/>
        </w:rPr>
        <w:t xml:space="preserve"> = </w:t>
      </w:r>
      <w:proofErr w:type="spellStart"/>
      <w:r w:rsidRPr="0083246E">
        <w:rPr>
          <w:rFonts w:ascii="TimesNewRoman" w:hAnsi="TimesNewRoman" w:cs="TimesNewRoman"/>
          <w:sz w:val="22"/>
          <w:szCs w:val="22"/>
          <w:lang w:eastAsia="ru-RU"/>
        </w:rPr>
        <w:t>yT</w:t>
      </w:r>
      <w:proofErr w:type="spellEnd"/>
      <w:r w:rsidRPr="0083246E">
        <w:rPr>
          <w:rFonts w:ascii="TimesNewRoman" w:hAnsi="TimesNewRoman" w:cs="TimesNewRoman"/>
          <w:sz w:val="22"/>
          <w:szCs w:val="22"/>
          <w:lang w:eastAsia="ru-RU"/>
        </w:rPr>
        <w:t xml:space="preserve"> + (mvL0[ 1 ] &gt;&gt; 2) </w:t>
      </w:r>
      <w:del w:id="91" w:author="이진영" w:date="2013-04-25T12:54:00Z">
        <w:r w:rsidRPr="0083246E" w:rsidDel="000503E6">
          <w:rPr>
            <w:rFonts w:ascii="TimesNewRoman" w:hAnsi="TimesNewRoman" w:cs="TimesNewRoman"/>
            <w:sz w:val="22"/>
            <w:szCs w:val="22"/>
            <w:lang w:eastAsia="ru-RU"/>
          </w:rPr>
          <w:delText>- yL</w:delText>
        </w:r>
      </w:del>
      <w:r w:rsidRPr="0083246E">
        <w:rPr>
          <w:rFonts w:ascii="TimesNewRoman" w:hAnsi="TimesNewRoman" w:cs="TimesNewRoman"/>
          <w:sz w:val="22"/>
          <w:szCs w:val="22"/>
          <w:lang w:eastAsia="ru-RU"/>
        </w:rPr>
        <w:t>-1</w:t>
      </w:r>
      <w:r w:rsidRPr="0083246E">
        <w:rPr>
          <w:rFonts w:ascii="TimesNewRoman" w:hAnsi="TimesNewRoman" w:cs="TimesNewRoman"/>
          <w:sz w:val="22"/>
          <w:szCs w:val="22"/>
          <w:lang w:eastAsia="ru-RU"/>
        </w:rPr>
        <w:tab/>
        <w:t>(J-8-XX)</w:t>
      </w:r>
    </w:p>
    <w:p w:rsidR="0083246E" w:rsidRPr="0083246E" w:rsidRDefault="0083246E" w:rsidP="0083246E">
      <w:pPr>
        <w:tabs>
          <w:tab w:val="right" w:pos="9781"/>
        </w:tabs>
        <w:overflowPunct/>
        <w:ind w:left="806"/>
        <w:textAlignment w:val="auto"/>
        <w:rPr>
          <w:rFonts w:ascii="TimesNewRoman" w:hAnsi="TimesNewRoman" w:cs="TimesNewRoman"/>
          <w:sz w:val="22"/>
          <w:szCs w:val="22"/>
          <w:lang w:eastAsia="ru-RU"/>
        </w:rPr>
      </w:pPr>
      <w:proofErr w:type="spellStart"/>
      <w:proofErr w:type="gramStart"/>
      <w:r w:rsidRPr="0083246E">
        <w:rPr>
          <w:rFonts w:ascii="TimesNewRoman" w:hAnsi="TimesNewRoman" w:cs="TimesNewRoman"/>
          <w:sz w:val="22"/>
          <w:szCs w:val="22"/>
          <w:lang w:eastAsia="ru-RU"/>
        </w:rPr>
        <w:t>xFrac</w:t>
      </w:r>
      <w:r w:rsidRPr="0083246E">
        <w:rPr>
          <w:rFonts w:ascii="TimesNewRoman" w:hAnsi="TimesNewRoman" w:cs="TimesNewRoman"/>
          <w:sz w:val="22"/>
          <w:szCs w:val="22"/>
          <w:vertAlign w:val="subscript"/>
          <w:lang w:eastAsia="ru-RU"/>
        </w:rPr>
        <w:t>L</w:t>
      </w:r>
      <w:proofErr w:type="spellEnd"/>
      <w:proofErr w:type="gramEnd"/>
      <w:r w:rsidRPr="0083246E">
        <w:rPr>
          <w:rFonts w:ascii="TimesNewRoman" w:hAnsi="TimesNewRoman" w:cs="TimesNewRoman"/>
          <w:sz w:val="22"/>
          <w:szCs w:val="22"/>
          <w:lang w:eastAsia="ru-RU"/>
        </w:rPr>
        <w:t xml:space="preserve"> = mvL0[ 0 ] &amp; 3</w:t>
      </w:r>
      <w:r w:rsidRPr="0083246E">
        <w:rPr>
          <w:rFonts w:ascii="TimesNewRoman" w:hAnsi="TimesNewRoman" w:cs="TimesNewRoman"/>
          <w:sz w:val="22"/>
          <w:szCs w:val="22"/>
          <w:lang w:eastAsia="ru-RU"/>
        </w:rPr>
        <w:tab/>
        <w:t>(J-8-XX)</w:t>
      </w:r>
    </w:p>
    <w:p w:rsidR="0083246E" w:rsidRPr="0083246E" w:rsidRDefault="0083246E" w:rsidP="0083246E">
      <w:pPr>
        <w:tabs>
          <w:tab w:val="right" w:pos="9781"/>
        </w:tabs>
        <w:overflowPunct/>
        <w:ind w:left="806"/>
        <w:textAlignment w:val="auto"/>
        <w:rPr>
          <w:rFonts w:ascii="TimesNewRoman" w:hAnsi="TimesNewRoman" w:cs="TimesNewRoman"/>
          <w:sz w:val="22"/>
          <w:szCs w:val="22"/>
          <w:lang w:eastAsia="ru-RU"/>
        </w:rPr>
      </w:pPr>
      <w:proofErr w:type="spellStart"/>
      <w:proofErr w:type="gramStart"/>
      <w:r w:rsidRPr="0083246E">
        <w:rPr>
          <w:rFonts w:ascii="TimesNewRoman" w:hAnsi="TimesNewRoman" w:cs="TimesNewRoman"/>
          <w:sz w:val="22"/>
          <w:szCs w:val="22"/>
          <w:lang w:eastAsia="ru-RU"/>
        </w:rPr>
        <w:t>yFrac</w:t>
      </w:r>
      <w:r w:rsidRPr="0083246E">
        <w:rPr>
          <w:rFonts w:ascii="TimesNewRoman" w:hAnsi="TimesNewRoman" w:cs="TimesNewRoman"/>
          <w:sz w:val="22"/>
          <w:szCs w:val="22"/>
          <w:vertAlign w:val="subscript"/>
          <w:lang w:eastAsia="ru-RU"/>
        </w:rPr>
        <w:t>L</w:t>
      </w:r>
      <w:proofErr w:type="spellEnd"/>
      <w:proofErr w:type="gramEnd"/>
      <w:r w:rsidRPr="0083246E">
        <w:rPr>
          <w:rFonts w:ascii="TimesNewRoman" w:hAnsi="TimesNewRoman" w:cs="TimesNewRoman"/>
          <w:sz w:val="22"/>
          <w:szCs w:val="22"/>
          <w:lang w:eastAsia="ru-RU"/>
        </w:rPr>
        <w:t>= mvL0[ 1 ] &amp; 3</w:t>
      </w:r>
      <w:r w:rsidRPr="0083246E">
        <w:rPr>
          <w:rFonts w:ascii="TimesNewRoman" w:hAnsi="TimesNewRoman" w:cs="TimesNewRoman"/>
          <w:sz w:val="22"/>
          <w:szCs w:val="22"/>
          <w:lang w:eastAsia="ru-RU"/>
        </w:rPr>
        <w:tab/>
        <w:t>(J-8-XX)</w:t>
      </w:r>
    </w:p>
    <w:p w:rsidR="0083246E" w:rsidRPr="0083246E" w:rsidRDefault="0083246E" w:rsidP="0083246E">
      <w:pPr>
        <w:numPr>
          <w:ilvl w:val="0"/>
          <w:numId w:val="2"/>
        </w:numPr>
        <w:overflowPunct/>
        <w:textAlignment w:val="auto"/>
        <w:rPr>
          <w:rFonts w:ascii="TimesNewRoman" w:hAnsi="TimesNewRoman" w:cs="TimesNewRoman"/>
          <w:sz w:val="22"/>
          <w:szCs w:val="22"/>
          <w:lang w:eastAsia="ru-RU"/>
        </w:rPr>
      </w:pPr>
      <w:proofErr w:type="spellStart"/>
      <w:proofErr w:type="gramStart"/>
      <w:r w:rsidRPr="0083246E">
        <w:rPr>
          <w:rFonts w:ascii="TimesNewRoman" w:hAnsi="TimesNewRoman" w:cs="TimesNewRoman"/>
          <w:sz w:val="22"/>
          <w:szCs w:val="22"/>
          <w:lang w:eastAsia="ru-RU"/>
        </w:rPr>
        <w:t>URef</w:t>
      </w:r>
      <w:proofErr w:type="spellEnd"/>
      <w:r w:rsidRPr="0083246E">
        <w:rPr>
          <w:rFonts w:ascii="TimesNewRoman" w:hAnsi="TimesNewRoman" w:cs="TimesNewRoman"/>
          <w:sz w:val="22"/>
          <w:szCs w:val="22"/>
          <w:lang w:eastAsia="ru-RU"/>
        </w:rPr>
        <w:t>[</w:t>
      </w:r>
      <w:proofErr w:type="gramEnd"/>
      <w:r w:rsidRPr="0083246E">
        <w:rPr>
          <w:rFonts w:ascii="TimesNewRoman" w:hAnsi="TimesNewRoman" w:cs="TimesNewRoman"/>
          <w:sz w:val="22"/>
          <w:szCs w:val="22"/>
          <w:lang w:eastAsia="ru-RU"/>
        </w:rPr>
        <w:t> </w:t>
      </w:r>
      <w:proofErr w:type="spellStart"/>
      <w:r w:rsidRPr="0083246E">
        <w:rPr>
          <w:rFonts w:ascii="TimesNewRoman" w:hAnsi="TimesNewRoman" w:cs="TimesNewRoman"/>
          <w:sz w:val="22"/>
          <w:szCs w:val="22"/>
          <w:lang w:eastAsia="ru-RU"/>
        </w:rPr>
        <w:t>xL</w:t>
      </w:r>
      <w:proofErr w:type="spellEnd"/>
      <w:r w:rsidRPr="0083246E">
        <w:rPr>
          <w:rFonts w:ascii="TimesNewRoman" w:hAnsi="TimesNewRoman" w:cs="TimesNewRoman"/>
          <w:sz w:val="22"/>
          <w:szCs w:val="22"/>
          <w:lang w:eastAsia="ru-RU"/>
        </w:rPr>
        <w:t>, </w:t>
      </w:r>
      <w:proofErr w:type="spellStart"/>
      <w:r w:rsidRPr="0083246E">
        <w:rPr>
          <w:rFonts w:ascii="TimesNewRoman" w:hAnsi="TimesNewRoman" w:cs="TimesNewRoman"/>
          <w:sz w:val="22"/>
          <w:szCs w:val="22"/>
          <w:lang w:eastAsia="ru-RU"/>
        </w:rPr>
        <w:t>yL</w:t>
      </w:r>
      <w:proofErr w:type="spellEnd"/>
      <w:r w:rsidRPr="0083246E">
        <w:rPr>
          <w:rFonts w:ascii="TimesNewRoman" w:hAnsi="TimesNewRoman" w:cs="TimesNewRoman"/>
          <w:sz w:val="22"/>
          <w:szCs w:val="22"/>
          <w:lang w:eastAsia="ru-RU"/>
        </w:rPr>
        <w:t> ] sample is derived as an output of the process specified in the 8.4.2.2.1 sub-clause with ( </w:t>
      </w:r>
      <w:proofErr w:type="spellStart"/>
      <w:r w:rsidRPr="0083246E">
        <w:rPr>
          <w:rFonts w:ascii="TimesNewRoman" w:hAnsi="TimesNewRoman" w:cs="TimesNewRoman"/>
          <w:sz w:val="22"/>
          <w:szCs w:val="22"/>
          <w:lang w:eastAsia="ru-RU"/>
        </w:rPr>
        <w:t>xIntL</w:t>
      </w:r>
      <w:proofErr w:type="spellEnd"/>
      <w:r w:rsidRPr="0083246E">
        <w:rPr>
          <w:rFonts w:ascii="TimesNewRoman" w:hAnsi="TimesNewRoman" w:cs="TimesNewRoman"/>
          <w:sz w:val="22"/>
          <w:szCs w:val="22"/>
          <w:lang w:eastAsia="ru-RU"/>
        </w:rPr>
        <w:t>, </w:t>
      </w:r>
      <w:proofErr w:type="spellStart"/>
      <w:r w:rsidRPr="0083246E">
        <w:rPr>
          <w:rFonts w:ascii="TimesNewRoman" w:hAnsi="TimesNewRoman" w:cs="TimesNewRoman"/>
          <w:sz w:val="22"/>
          <w:szCs w:val="22"/>
          <w:lang w:eastAsia="ru-RU"/>
        </w:rPr>
        <w:t>yIntL</w:t>
      </w:r>
      <w:proofErr w:type="spellEnd"/>
      <w:r w:rsidRPr="0083246E">
        <w:rPr>
          <w:rFonts w:ascii="TimesNewRoman" w:hAnsi="TimesNewRoman" w:cs="TimesNewRoman"/>
          <w:sz w:val="22"/>
          <w:szCs w:val="22"/>
          <w:lang w:eastAsia="ru-RU"/>
        </w:rPr>
        <w:t> ), ( </w:t>
      </w:r>
      <w:proofErr w:type="spellStart"/>
      <w:r w:rsidRPr="0083246E">
        <w:rPr>
          <w:rFonts w:ascii="TimesNewRoman" w:hAnsi="TimesNewRoman" w:cs="TimesNewRoman"/>
          <w:sz w:val="22"/>
          <w:szCs w:val="22"/>
          <w:lang w:eastAsia="ru-RU"/>
        </w:rPr>
        <w:t>xFracL</w:t>
      </w:r>
      <w:proofErr w:type="spellEnd"/>
      <w:r w:rsidRPr="0083246E">
        <w:rPr>
          <w:rFonts w:ascii="TimesNewRoman" w:hAnsi="TimesNewRoman" w:cs="TimesNewRoman"/>
          <w:sz w:val="22"/>
          <w:szCs w:val="22"/>
          <w:lang w:eastAsia="ru-RU"/>
        </w:rPr>
        <w:t>, </w:t>
      </w:r>
      <w:proofErr w:type="spellStart"/>
      <w:r w:rsidRPr="0083246E">
        <w:rPr>
          <w:rFonts w:ascii="TimesNewRoman" w:hAnsi="TimesNewRoman" w:cs="TimesNewRoman"/>
          <w:sz w:val="22"/>
          <w:szCs w:val="22"/>
          <w:lang w:eastAsia="ru-RU"/>
        </w:rPr>
        <w:t>yFracL</w:t>
      </w:r>
      <w:proofErr w:type="spellEnd"/>
      <w:r w:rsidRPr="0083246E">
        <w:rPr>
          <w:rFonts w:ascii="TimesNewRoman" w:hAnsi="TimesNewRoman" w:cs="TimesNewRoman"/>
          <w:sz w:val="22"/>
          <w:szCs w:val="22"/>
          <w:lang w:eastAsia="ru-RU"/>
        </w:rPr>
        <w:t> ) and refPicL0L given as input.</w:t>
      </w:r>
    </w:p>
    <w:p w:rsidR="0083246E" w:rsidRPr="0083246E" w:rsidRDefault="0083246E" w:rsidP="0083246E">
      <w:pPr>
        <w:pStyle w:val="Annex3"/>
        <w:textAlignment w:val="auto"/>
        <w:rPr>
          <w:sz w:val="22"/>
          <w:szCs w:val="22"/>
        </w:rPr>
      </w:pPr>
      <w:r w:rsidRPr="0083246E">
        <w:rPr>
          <w:rFonts w:eastAsiaTheme="minorEastAsia" w:hint="eastAsia"/>
          <w:sz w:val="22"/>
          <w:szCs w:val="22"/>
          <w:lang w:eastAsia="ko-KR"/>
        </w:rPr>
        <w:t xml:space="preserve">J.8.3.6.4 </w:t>
      </w:r>
      <w:proofErr w:type="spellStart"/>
      <w:r w:rsidRPr="0083246E">
        <w:rPr>
          <w:sz w:val="22"/>
          <w:szCs w:val="22"/>
        </w:rPr>
        <w:t>Deriviation</w:t>
      </w:r>
      <w:proofErr w:type="spellEnd"/>
      <w:r w:rsidRPr="0083246E">
        <w:rPr>
          <w:sz w:val="22"/>
          <w:szCs w:val="22"/>
        </w:rPr>
        <w:t xml:space="preserve"> of </w:t>
      </w:r>
      <w:proofErr w:type="spellStart"/>
      <w:r w:rsidRPr="0083246E">
        <w:rPr>
          <w:rFonts w:eastAsia="Times New Roman"/>
          <w:sz w:val="22"/>
          <w:szCs w:val="22"/>
        </w:rPr>
        <w:t>NeighborRefSum</w:t>
      </w:r>
      <w:proofErr w:type="spellEnd"/>
      <w:r w:rsidRPr="0083246E">
        <w:rPr>
          <w:rFonts w:eastAsia="Times New Roman"/>
          <w:sz w:val="22"/>
          <w:szCs w:val="22"/>
        </w:rPr>
        <w:t xml:space="preserve"> and </w:t>
      </w:r>
      <w:proofErr w:type="spellStart"/>
      <w:r w:rsidRPr="0083246E">
        <w:rPr>
          <w:rFonts w:eastAsia="Times New Roman"/>
          <w:sz w:val="22"/>
          <w:szCs w:val="22"/>
        </w:rPr>
        <w:t>NeighborSum</w:t>
      </w:r>
      <w:proofErr w:type="spellEnd"/>
    </w:p>
    <w:p w:rsidR="0083246E" w:rsidRPr="0083246E" w:rsidRDefault="0083246E" w:rsidP="0083246E">
      <w:pPr>
        <w:rPr>
          <w:sz w:val="22"/>
          <w:szCs w:val="22"/>
        </w:rPr>
      </w:pPr>
      <w:r w:rsidRPr="0083246E">
        <w:rPr>
          <w:sz w:val="22"/>
          <w:szCs w:val="22"/>
        </w:rPr>
        <w:t xml:space="preserve">Both </w:t>
      </w:r>
      <w:proofErr w:type="spellStart"/>
      <w:r w:rsidRPr="0083246E">
        <w:rPr>
          <w:sz w:val="22"/>
          <w:szCs w:val="22"/>
        </w:rPr>
        <w:t>NeighborRefSum</w:t>
      </w:r>
      <w:proofErr w:type="spellEnd"/>
      <w:r w:rsidRPr="0083246E">
        <w:rPr>
          <w:sz w:val="22"/>
          <w:szCs w:val="22"/>
        </w:rPr>
        <w:t xml:space="preserve"> and </w:t>
      </w:r>
      <w:proofErr w:type="spellStart"/>
      <w:r w:rsidRPr="0083246E">
        <w:rPr>
          <w:sz w:val="22"/>
          <w:szCs w:val="22"/>
        </w:rPr>
        <w:t>NeighborSum</w:t>
      </w:r>
      <w:proofErr w:type="spellEnd"/>
      <w:r w:rsidRPr="0083246E">
        <w:rPr>
          <w:sz w:val="22"/>
          <w:szCs w:val="22"/>
        </w:rPr>
        <w:t xml:space="preserve"> are set to 1 and further calculated as follows: </w:t>
      </w:r>
    </w:p>
    <w:p w:rsidR="0083246E" w:rsidRPr="0083246E" w:rsidRDefault="0083246E" w:rsidP="0083246E">
      <w:pPr>
        <w:ind w:left="400"/>
        <w:rPr>
          <w:sz w:val="22"/>
          <w:szCs w:val="22"/>
        </w:rPr>
      </w:pPr>
      <w:del w:id="92" w:author="Ying Chen" w:date="2013-04-24T19:52:00Z">
        <w:r w:rsidRPr="0083246E" w:rsidDel="003F4F2E">
          <w:rPr>
            <w:sz w:val="22"/>
            <w:szCs w:val="22"/>
          </w:rPr>
          <w:delText>for( i=0; i&lt;4</w:delText>
        </w:r>
      </w:del>
      <w:ins w:id="93" w:author="Samsung" w:date="2013-04-09T13:51:00Z">
        <w:del w:id="94" w:author="Ying Chen" w:date="2013-04-24T19:52:00Z">
          <w:r w:rsidRPr="006E3CFE" w:rsidDel="003F4F2E">
            <w:rPr>
              <w:rFonts w:eastAsiaTheme="minorEastAsia" w:hint="eastAsia"/>
              <w:sz w:val="22"/>
              <w:szCs w:val="22"/>
              <w:lang w:eastAsia="ko-KR"/>
            </w:rPr>
            <w:delText>1</w:delText>
          </w:r>
        </w:del>
      </w:ins>
      <w:del w:id="95" w:author="Ying Chen" w:date="2013-04-24T19:52:00Z">
        <w:r w:rsidRPr="0083246E" w:rsidDel="003F4F2E">
          <w:rPr>
            <w:sz w:val="22"/>
            <w:szCs w:val="22"/>
          </w:rPr>
          <w:delText>; i++ )</w:delText>
        </w:r>
      </w:del>
      <w:r w:rsidRPr="0083246E">
        <w:rPr>
          <w:sz w:val="22"/>
          <w:szCs w:val="22"/>
        </w:rPr>
        <w:br/>
      </w:r>
      <w:del w:id="96" w:author="Ying Chen" w:date="2013-04-24T19:54:00Z">
        <w:r w:rsidRPr="0083246E" w:rsidDel="001E43C6">
          <w:rPr>
            <w:sz w:val="22"/>
            <w:szCs w:val="22"/>
          </w:rPr>
          <w:tab/>
        </w:r>
      </w:del>
      <w:r w:rsidRPr="0083246E">
        <w:rPr>
          <w:sz w:val="22"/>
          <w:szCs w:val="22"/>
        </w:rPr>
        <w:t>for( j=0; j&lt;</w:t>
      </w:r>
      <w:r w:rsidRPr="0083246E">
        <w:rPr>
          <w:rFonts w:eastAsia="Times New Roman"/>
          <w:sz w:val="22"/>
          <w:szCs w:val="22"/>
          <w:lang w:val="en-GB"/>
        </w:rPr>
        <w:t xml:space="preserve"> </w:t>
      </w:r>
      <w:proofErr w:type="spellStart"/>
      <w:r w:rsidRPr="0083246E">
        <w:rPr>
          <w:rFonts w:eastAsia="Times New Roman"/>
          <w:sz w:val="22"/>
          <w:szCs w:val="22"/>
          <w:lang w:val="en-GB"/>
        </w:rPr>
        <w:t>yBlockHeight</w:t>
      </w:r>
      <w:proofErr w:type="spellEnd"/>
      <w:r w:rsidRPr="0083246E">
        <w:rPr>
          <w:sz w:val="22"/>
          <w:szCs w:val="22"/>
        </w:rPr>
        <w:t>;j++ )</w:t>
      </w:r>
      <w:r w:rsidRPr="0083246E">
        <w:rPr>
          <w:sz w:val="22"/>
          <w:szCs w:val="22"/>
        </w:rPr>
        <w:br/>
      </w:r>
      <w:del w:id="97" w:author="Ying Chen" w:date="2013-04-24T19:54:00Z">
        <w:r w:rsidRPr="0083246E" w:rsidDel="001E43C6">
          <w:rPr>
            <w:sz w:val="22"/>
            <w:szCs w:val="22"/>
          </w:rPr>
          <w:tab/>
        </w:r>
      </w:del>
      <w:r w:rsidRPr="0083246E">
        <w:rPr>
          <w:sz w:val="22"/>
          <w:szCs w:val="22"/>
        </w:rPr>
        <w:tab/>
        <w:t>if ( Abs( </w:t>
      </w:r>
      <w:proofErr w:type="spellStart"/>
      <w:r w:rsidRPr="0083246E">
        <w:rPr>
          <w:sz w:val="22"/>
          <w:szCs w:val="22"/>
        </w:rPr>
        <w:t>LRec</w:t>
      </w:r>
      <w:proofErr w:type="spellEnd"/>
      <w:r w:rsidRPr="0083246E">
        <w:rPr>
          <w:sz w:val="22"/>
          <w:szCs w:val="22"/>
        </w:rPr>
        <w:t>[ </w:t>
      </w:r>
      <w:del w:id="98" w:author="Ying Chen" w:date="2013-04-24T19:52:00Z">
        <w:r w:rsidRPr="0083246E" w:rsidDel="003F4F2E">
          <w:rPr>
            <w:sz w:val="22"/>
            <w:szCs w:val="22"/>
          </w:rPr>
          <w:delText>i</w:delText>
        </w:r>
      </w:del>
      <w:ins w:id="99" w:author="Ying Chen" w:date="2013-04-24T19:52:00Z">
        <w:r w:rsidR="003F4F2E">
          <w:rPr>
            <w:sz w:val="22"/>
            <w:szCs w:val="22"/>
          </w:rPr>
          <w:t>0</w:t>
        </w:r>
      </w:ins>
      <w:r w:rsidRPr="0083246E">
        <w:rPr>
          <w:sz w:val="22"/>
          <w:szCs w:val="22"/>
        </w:rPr>
        <w:t xml:space="preserve">, j ] - </w:t>
      </w:r>
      <w:proofErr w:type="spellStart"/>
      <w:r w:rsidRPr="0083246E">
        <w:rPr>
          <w:sz w:val="22"/>
          <w:szCs w:val="22"/>
        </w:rPr>
        <w:t>LRef</w:t>
      </w:r>
      <w:proofErr w:type="spellEnd"/>
      <w:r w:rsidRPr="0083246E">
        <w:rPr>
          <w:sz w:val="22"/>
          <w:szCs w:val="22"/>
        </w:rPr>
        <w:t>[ </w:t>
      </w:r>
      <w:del w:id="100" w:author="Ying Chen" w:date="2013-04-24T19:52:00Z">
        <w:r w:rsidRPr="0083246E" w:rsidDel="003F4F2E">
          <w:rPr>
            <w:sz w:val="22"/>
            <w:szCs w:val="22"/>
          </w:rPr>
          <w:delText>i</w:delText>
        </w:r>
      </w:del>
      <w:ins w:id="101" w:author="Ying Chen" w:date="2013-04-24T19:52:00Z">
        <w:r w:rsidR="003F4F2E">
          <w:rPr>
            <w:sz w:val="22"/>
            <w:szCs w:val="22"/>
          </w:rPr>
          <w:t>0</w:t>
        </w:r>
      </w:ins>
      <w:r w:rsidRPr="0083246E">
        <w:rPr>
          <w:sz w:val="22"/>
          <w:szCs w:val="22"/>
        </w:rPr>
        <w:t>,j ] )</w:t>
      </w:r>
      <w:r w:rsidRPr="0083246E">
        <w:rPr>
          <w:rFonts w:eastAsia="SimSun" w:hint="eastAsia"/>
          <w:sz w:val="22"/>
          <w:szCs w:val="22"/>
          <w:lang w:eastAsia="zh-CN"/>
        </w:rPr>
        <w:t xml:space="preserve"> </w:t>
      </w:r>
      <w:r w:rsidRPr="0083246E">
        <w:rPr>
          <w:rFonts w:eastAsia="SimSun"/>
          <w:sz w:val="22"/>
          <w:szCs w:val="22"/>
          <w:lang w:eastAsia="zh-CN"/>
        </w:rPr>
        <w:t xml:space="preserve">&lt; </w:t>
      </w:r>
      <w:r w:rsidRPr="0083246E">
        <w:rPr>
          <w:sz w:val="22"/>
          <w:szCs w:val="22"/>
        </w:rPr>
        <w:t>31 ) {</w:t>
      </w:r>
    </w:p>
    <w:p w:rsidR="0083246E" w:rsidRPr="0083246E" w:rsidRDefault="0083246E" w:rsidP="0083246E">
      <w:pPr>
        <w:ind w:left="400" w:firstLine="400"/>
        <w:rPr>
          <w:sz w:val="22"/>
          <w:szCs w:val="22"/>
        </w:rPr>
      </w:pPr>
      <w:del w:id="102" w:author="Ying Chen" w:date="2013-04-24T19:54:00Z">
        <w:r w:rsidRPr="0083246E" w:rsidDel="001E43C6">
          <w:rPr>
            <w:sz w:val="22"/>
            <w:szCs w:val="22"/>
          </w:rPr>
          <w:tab/>
        </w:r>
      </w:del>
      <w:r w:rsidRPr="0083246E">
        <w:rPr>
          <w:sz w:val="22"/>
          <w:szCs w:val="22"/>
        </w:rPr>
        <w:tab/>
      </w:r>
      <w:proofErr w:type="spellStart"/>
      <w:r w:rsidRPr="0083246E">
        <w:rPr>
          <w:sz w:val="22"/>
          <w:szCs w:val="22"/>
        </w:rPr>
        <w:t>NeighborRefSum</w:t>
      </w:r>
      <w:proofErr w:type="spellEnd"/>
      <w:r w:rsidRPr="0083246E">
        <w:rPr>
          <w:sz w:val="22"/>
          <w:szCs w:val="22"/>
        </w:rPr>
        <w:t xml:space="preserve"> = </w:t>
      </w:r>
      <w:proofErr w:type="spellStart"/>
      <w:r w:rsidRPr="0083246E">
        <w:rPr>
          <w:sz w:val="22"/>
          <w:szCs w:val="22"/>
        </w:rPr>
        <w:t>NeighborRefSum</w:t>
      </w:r>
      <w:proofErr w:type="spellEnd"/>
      <w:r w:rsidRPr="0083246E">
        <w:rPr>
          <w:sz w:val="22"/>
          <w:szCs w:val="22"/>
        </w:rPr>
        <w:t xml:space="preserve"> + </w:t>
      </w:r>
      <w:proofErr w:type="spellStart"/>
      <w:proofErr w:type="gramStart"/>
      <w:r w:rsidRPr="0083246E">
        <w:rPr>
          <w:sz w:val="22"/>
          <w:szCs w:val="22"/>
        </w:rPr>
        <w:t>LRef</w:t>
      </w:r>
      <w:proofErr w:type="spellEnd"/>
      <w:r w:rsidRPr="0083246E">
        <w:rPr>
          <w:sz w:val="22"/>
          <w:szCs w:val="22"/>
        </w:rPr>
        <w:t>[</w:t>
      </w:r>
      <w:proofErr w:type="gramEnd"/>
      <w:r w:rsidRPr="0083246E">
        <w:rPr>
          <w:sz w:val="22"/>
          <w:szCs w:val="22"/>
        </w:rPr>
        <w:t> </w:t>
      </w:r>
      <w:del w:id="103" w:author="Ying Chen" w:date="2013-04-24T19:52:00Z">
        <w:r w:rsidRPr="0083246E" w:rsidDel="003F4F2E">
          <w:rPr>
            <w:sz w:val="22"/>
            <w:szCs w:val="22"/>
          </w:rPr>
          <w:delText>i</w:delText>
        </w:r>
      </w:del>
      <w:ins w:id="104" w:author="Ying Chen" w:date="2013-04-24T19:52:00Z">
        <w:r w:rsidR="003F4F2E">
          <w:rPr>
            <w:sz w:val="22"/>
            <w:szCs w:val="22"/>
          </w:rPr>
          <w:t>0</w:t>
        </w:r>
      </w:ins>
      <w:r w:rsidRPr="0083246E">
        <w:rPr>
          <w:sz w:val="22"/>
          <w:szCs w:val="22"/>
        </w:rPr>
        <w:t>, j ]</w:t>
      </w:r>
    </w:p>
    <w:p w:rsidR="0083246E" w:rsidRPr="0083246E" w:rsidRDefault="0083246E" w:rsidP="0083246E">
      <w:pPr>
        <w:ind w:left="400" w:firstLine="400"/>
        <w:rPr>
          <w:sz w:val="22"/>
          <w:szCs w:val="22"/>
        </w:rPr>
      </w:pPr>
      <w:r w:rsidRPr="0083246E">
        <w:rPr>
          <w:sz w:val="22"/>
          <w:szCs w:val="22"/>
        </w:rPr>
        <w:tab/>
      </w:r>
      <w:del w:id="105" w:author="Ying Chen" w:date="2013-04-24T19:54:00Z">
        <w:r w:rsidRPr="0083246E" w:rsidDel="001E43C6">
          <w:rPr>
            <w:sz w:val="22"/>
            <w:szCs w:val="22"/>
          </w:rPr>
          <w:tab/>
        </w:r>
      </w:del>
      <w:proofErr w:type="spellStart"/>
      <w:r w:rsidRPr="0083246E">
        <w:rPr>
          <w:sz w:val="22"/>
          <w:szCs w:val="22"/>
        </w:rPr>
        <w:t>NeighborSum</w:t>
      </w:r>
      <w:proofErr w:type="spellEnd"/>
      <w:r w:rsidRPr="0083246E">
        <w:rPr>
          <w:sz w:val="22"/>
          <w:szCs w:val="22"/>
        </w:rPr>
        <w:t xml:space="preserve"> = </w:t>
      </w:r>
      <w:proofErr w:type="spellStart"/>
      <w:r w:rsidRPr="0083246E">
        <w:rPr>
          <w:sz w:val="22"/>
          <w:szCs w:val="22"/>
        </w:rPr>
        <w:t>NeighborSum</w:t>
      </w:r>
      <w:proofErr w:type="spellEnd"/>
      <w:r w:rsidRPr="0083246E">
        <w:rPr>
          <w:sz w:val="22"/>
          <w:szCs w:val="22"/>
        </w:rPr>
        <w:t xml:space="preserve"> + </w:t>
      </w:r>
      <w:proofErr w:type="spellStart"/>
      <w:proofErr w:type="gramStart"/>
      <w:r w:rsidRPr="0083246E">
        <w:rPr>
          <w:sz w:val="22"/>
          <w:szCs w:val="22"/>
        </w:rPr>
        <w:t>LRec</w:t>
      </w:r>
      <w:proofErr w:type="spellEnd"/>
      <w:r w:rsidRPr="0083246E">
        <w:rPr>
          <w:sz w:val="22"/>
          <w:szCs w:val="22"/>
        </w:rPr>
        <w:t>[</w:t>
      </w:r>
      <w:proofErr w:type="gramEnd"/>
      <w:r w:rsidRPr="0083246E">
        <w:rPr>
          <w:sz w:val="22"/>
          <w:szCs w:val="22"/>
        </w:rPr>
        <w:t> </w:t>
      </w:r>
      <w:del w:id="106" w:author="Ying Chen" w:date="2013-04-24T19:52:00Z">
        <w:r w:rsidRPr="0083246E" w:rsidDel="003F4F2E">
          <w:rPr>
            <w:sz w:val="22"/>
            <w:szCs w:val="22"/>
          </w:rPr>
          <w:delText>i</w:delText>
        </w:r>
      </w:del>
      <w:ins w:id="107" w:author="Ying Chen" w:date="2013-04-24T19:52:00Z">
        <w:r w:rsidR="003F4F2E">
          <w:rPr>
            <w:sz w:val="22"/>
            <w:szCs w:val="22"/>
          </w:rPr>
          <w:t>0</w:t>
        </w:r>
      </w:ins>
      <w:r w:rsidRPr="0083246E">
        <w:rPr>
          <w:sz w:val="22"/>
          <w:szCs w:val="22"/>
        </w:rPr>
        <w:t>, j ]</w:t>
      </w:r>
    </w:p>
    <w:p w:rsidR="0083246E" w:rsidRPr="0083246E" w:rsidDel="001E43C6" w:rsidRDefault="0083246E" w:rsidP="0083246E">
      <w:pPr>
        <w:ind w:left="400" w:firstLine="400"/>
        <w:rPr>
          <w:del w:id="108" w:author="Ying Chen" w:date="2013-04-24T19:54:00Z"/>
          <w:sz w:val="22"/>
          <w:szCs w:val="22"/>
        </w:rPr>
      </w:pPr>
      <w:del w:id="109" w:author="Ying Chen" w:date="2013-04-24T19:54:00Z">
        <w:r w:rsidRPr="0083246E" w:rsidDel="001E43C6">
          <w:rPr>
            <w:sz w:val="22"/>
            <w:szCs w:val="22"/>
          </w:rPr>
          <w:tab/>
        </w:r>
      </w:del>
      <w:r w:rsidRPr="0083246E">
        <w:rPr>
          <w:sz w:val="22"/>
          <w:szCs w:val="22"/>
        </w:rPr>
        <w:t>}</w:t>
      </w:r>
    </w:p>
    <w:p w:rsidR="0083246E" w:rsidRPr="0083246E" w:rsidRDefault="0083246E">
      <w:pPr>
        <w:ind w:left="400" w:firstLine="400"/>
        <w:rPr>
          <w:sz w:val="22"/>
          <w:szCs w:val="22"/>
        </w:rPr>
        <w:pPrChange w:id="110" w:author="Ying Chen" w:date="2013-04-24T19:54:00Z">
          <w:pPr/>
        </w:pPrChange>
      </w:pPr>
    </w:p>
    <w:p w:rsidR="0083246E" w:rsidRPr="0083246E" w:rsidRDefault="0083246E" w:rsidP="0083246E">
      <w:pPr>
        <w:ind w:left="400"/>
        <w:rPr>
          <w:sz w:val="22"/>
          <w:szCs w:val="22"/>
        </w:rPr>
      </w:pPr>
      <w:r w:rsidRPr="0083246E">
        <w:rPr>
          <w:sz w:val="22"/>
          <w:szCs w:val="22"/>
        </w:rPr>
        <w:t>for( </w:t>
      </w:r>
      <w:proofErr w:type="spellStart"/>
      <w:r w:rsidRPr="0083246E">
        <w:rPr>
          <w:sz w:val="22"/>
          <w:szCs w:val="22"/>
        </w:rPr>
        <w:t>i</w:t>
      </w:r>
      <w:proofErr w:type="spellEnd"/>
      <w:r w:rsidRPr="0083246E">
        <w:rPr>
          <w:sz w:val="22"/>
          <w:szCs w:val="22"/>
        </w:rPr>
        <w:t xml:space="preserve">=0; </w:t>
      </w:r>
      <w:proofErr w:type="spellStart"/>
      <w:r w:rsidRPr="0083246E">
        <w:rPr>
          <w:sz w:val="22"/>
          <w:szCs w:val="22"/>
        </w:rPr>
        <w:t>i</w:t>
      </w:r>
      <w:proofErr w:type="spellEnd"/>
      <w:r w:rsidRPr="0083246E">
        <w:rPr>
          <w:sz w:val="22"/>
          <w:szCs w:val="22"/>
        </w:rPr>
        <w:t xml:space="preserve">&lt; </w:t>
      </w:r>
      <w:proofErr w:type="spellStart"/>
      <w:r w:rsidRPr="0083246E">
        <w:rPr>
          <w:sz w:val="22"/>
          <w:szCs w:val="22"/>
        </w:rPr>
        <w:t>xBlockWidth</w:t>
      </w:r>
      <w:proofErr w:type="spellEnd"/>
      <w:r w:rsidRPr="0083246E">
        <w:rPr>
          <w:sz w:val="22"/>
          <w:szCs w:val="22"/>
        </w:rPr>
        <w:t xml:space="preserve">; </w:t>
      </w:r>
      <w:proofErr w:type="spellStart"/>
      <w:r w:rsidRPr="0083246E">
        <w:rPr>
          <w:sz w:val="22"/>
          <w:szCs w:val="22"/>
        </w:rPr>
        <w:t>i</w:t>
      </w:r>
      <w:proofErr w:type="spellEnd"/>
      <w:r w:rsidRPr="0083246E">
        <w:rPr>
          <w:sz w:val="22"/>
          <w:szCs w:val="22"/>
        </w:rPr>
        <w:t>++ )</w:t>
      </w:r>
      <w:r w:rsidRPr="0083246E">
        <w:rPr>
          <w:sz w:val="22"/>
          <w:szCs w:val="22"/>
        </w:rPr>
        <w:br/>
      </w:r>
      <w:del w:id="111" w:author="Ying Chen" w:date="2013-04-24T19:52:00Z">
        <w:r w:rsidRPr="0083246E" w:rsidDel="003F4F2E">
          <w:rPr>
            <w:sz w:val="22"/>
            <w:szCs w:val="22"/>
          </w:rPr>
          <w:tab/>
          <w:delText>for( j=0; j&lt;4</w:delText>
        </w:r>
      </w:del>
      <w:ins w:id="112" w:author="Samsung" w:date="2013-04-09T13:51:00Z">
        <w:del w:id="113" w:author="Ying Chen" w:date="2013-04-24T19:52:00Z">
          <w:r w:rsidRPr="006E3CFE" w:rsidDel="003F4F2E">
            <w:rPr>
              <w:rFonts w:eastAsiaTheme="minorEastAsia" w:hint="eastAsia"/>
              <w:sz w:val="22"/>
              <w:szCs w:val="22"/>
              <w:lang w:eastAsia="ko-KR"/>
            </w:rPr>
            <w:delText>1</w:delText>
          </w:r>
        </w:del>
      </w:ins>
      <w:del w:id="114" w:author="Ying Chen" w:date="2013-04-24T19:52:00Z">
        <w:r w:rsidRPr="0083246E" w:rsidDel="003F4F2E">
          <w:rPr>
            <w:sz w:val="22"/>
            <w:szCs w:val="22"/>
          </w:rPr>
          <w:delText>; j++ )</w:delText>
        </w:r>
      </w:del>
      <w:del w:id="115" w:author="Ying Chen" w:date="2013-04-24T19:55:00Z">
        <w:r w:rsidRPr="0083246E" w:rsidDel="001E43C6">
          <w:rPr>
            <w:sz w:val="22"/>
            <w:szCs w:val="22"/>
          </w:rPr>
          <w:br/>
        </w:r>
      </w:del>
      <w:r w:rsidRPr="0083246E">
        <w:rPr>
          <w:sz w:val="22"/>
          <w:szCs w:val="22"/>
        </w:rPr>
        <w:tab/>
      </w:r>
      <w:del w:id="116" w:author="Ying Chen" w:date="2013-04-24T19:54:00Z">
        <w:r w:rsidRPr="0083246E" w:rsidDel="001E43C6">
          <w:rPr>
            <w:sz w:val="22"/>
            <w:szCs w:val="22"/>
          </w:rPr>
          <w:tab/>
        </w:r>
      </w:del>
      <w:r w:rsidRPr="0083246E">
        <w:rPr>
          <w:sz w:val="22"/>
          <w:szCs w:val="22"/>
        </w:rPr>
        <w:t>if ( Abs( </w:t>
      </w:r>
      <w:proofErr w:type="spellStart"/>
      <w:r w:rsidRPr="0083246E">
        <w:rPr>
          <w:sz w:val="22"/>
          <w:szCs w:val="22"/>
        </w:rPr>
        <w:t>URec</w:t>
      </w:r>
      <w:proofErr w:type="spellEnd"/>
      <w:r w:rsidRPr="0083246E">
        <w:rPr>
          <w:sz w:val="22"/>
          <w:szCs w:val="22"/>
        </w:rPr>
        <w:t>[ </w:t>
      </w:r>
      <w:proofErr w:type="spellStart"/>
      <w:r w:rsidRPr="0083246E">
        <w:rPr>
          <w:sz w:val="22"/>
          <w:szCs w:val="22"/>
        </w:rPr>
        <w:t>i</w:t>
      </w:r>
      <w:proofErr w:type="spellEnd"/>
      <w:r w:rsidRPr="0083246E">
        <w:rPr>
          <w:sz w:val="22"/>
          <w:szCs w:val="22"/>
        </w:rPr>
        <w:t>, </w:t>
      </w:r>
      <w:del w:id="117" w:author="Ying Chen" w:date="2013-04-24T19:52:00Z">
        <w:r w:rsidRPr="0083246E" w:rsidDel="003F4F2E">
          <w:rPr>
            <w:sz w:val="22"/>
            <w:szCs w:val="22"/>
          </w:rPr>
          <w:delText>j </w:delText>
        </w:r>
      </w:del>
      <w:ins w:id="118" w:author="Ying Chen" w:date="2013-04-24T19:52:00Z">
        <w:r w:rsidR="003F4F2E">
          <w:rPr>
            <w:sz w:val="22"/>
            <w:szCs w:val="22"/>
          </w:rPr>
          <w:t>0</w:t>
        </w:r>
        <w:r w:rsidR="003F4F2E" w:rsidRPr="0083246E">
          <w:rPr>
            <w:sz w:val="22"/>
            <w:szCs w:val="22"/>
          </w:rPr>
          <w:t> </w:t>
        </w:r>
      </w:ins>
      <w:r w:rsidRPr="0083246E">
        <w:rPr>
          <w:sz w:val="22"/>
          <w:szCs w:val="22"/>
        </w:rPr>
        <w:t xml:space="preserve">] - </w:t>
      </w:r>
      <w:proofErr w:type="spellStart"/>
      <w:r w:rsidRPr="0083246E">
        <w:rPr>
          <w:sz w:val="22"/>
          <w:szCs w:val="22"/>
        </w:rPr>
        <w:t>URef</w:t>
      </w:r>
      <w:proofErr w:type="spellEnd"/>
      <w:r w:rsidRPr="0083246E">
        <w:rPr>
          <w:sz w:val="22"/>
          <w:szCs w:val="22"/>
        </w:rPr>
        <w:t>[ </w:t>
      </w:r>
      <w:proofErr w:type="spellStart"/>
      <w:r w:rsidRPr="0083246E">
        <w:rPr>
          <w:sz w:val="22"/>
          <w:szCs w:val="22"/>
        </w:rPr>
        <w:t>i</w:t>
      </w:r>
      <w:proofErr w:type="spellEnd"/>
      <w:r w:rsidRPr="0083246E">
        <w:rPr>
          <w:sz w:val="22"/>
          <w:szCs w:val="22"/>
        </w:rPr>
        <w:t> ,</w:t>
      </w:r>
      <w:del w:id="119" w:author="Ying Chen" w:date="2013-04-24T19:52:00Z">
        <w:r w:rsidRPr="0083246E" w:rsidDel="003F4F2E">
          <w:rPr>
            <w:sz w:val="22"/>
            <w:szCs w:val="22"/>
          </w:rPr>
          <w:delText>j </w:delText>
        </w:r>
      </w:del>
      <w:ins w:id="120" w:author="Ying Chen" w:date="2013-04-24T19:52:00Z">
        <w:r w:rsidR="003F4F2E">
          <w:rPr>
            <w:sz w:val="22"/>
            <w:szCs w:val="22"/>
          </w:rPr>
          <w:t>0</w:t>
        </w:r>
        <w:r w:rsidR="003F4F2E" w:rsidRPr="0083246E">
          <w:rPr>
            <w:sz w:val="22"/>
            <w:szCs w:val="22"/>
          </w:rPr>
          <w:t> </w:t>
        </w:r>
      </w:ins>
      <w:r w:rsidRPr="0083246E">
        <w:rPr>
          <w:sz w:val="22"/>
          <w:szCs w:val="22"/>
        </w:rPr>
        <w:t xml:space="preserve">] ) </w:t>
      </w:r>
      <w:r w:rsidRPr="0083246E">
        <w:rPr>
          <w:rFonts w:eastAsia="SimSun"/>
          <w:sz w:val="22"/>
          <w:szCs w:val="22"/>
          <w:lang w:eastAsia="zh-CN"/>
        </w:rPr>
        <w:t xml:space="preserve">&lt; </w:t>
      </w:r>
      <w:r w:rsidRPr="0083246E">
        <w:rPr>
          <w:sz w:val="22"/>
          <w:szCs w:val="22"/>
        </w:rPr>
        <w:t>31 ) {</w:t>
      </w:r>
    </w:p>
    <w:p w:rsidR="0083246E" w:rsidRPr="0083246E" w:rsidDel="001E43C6" w:rsidRDefault="0083246E" w:rsidP="0083246E">
      <w:pPr>
        <w:ind w:left="400" w:firstLine="400"/>
        <w:rPr>
          <w:del w:id="121" w:author="Ying Chen" w:date="2013-04-24T19:55:00Z"/>
          <w:sz w:val="22"/>
          <w:szCs w:val="22"/>
        </w:rPr>
      </w:pPr>
      <w:r w:rsidRPr="0083246E">
        <w:rPr>
          <w:sz w:val="22"/>
          <w:szCs w:val="22"/>
        </w:rPr>
        <w:tab/>
      </w:r>
      <w:del w:id="122" w:author="Ying Chen" w:date="2013-04-24T19:54:00Z">
        <w:r w:rsidRPr="0083246E" w:rsidDel="001E43C6">
          <w:rPr>
            <w:sz w:val="22"/>
            <w:szCs w:val="22"/>
          </w:rPr>
          <w:tab/>
        </w:r>
      </w:del>
      <w:proofErr w:type="spellStart"/>
      <w:r w:rsidRPr="0083246E">
        <w:rPr>
          <w:sz w:val="22"/>
          <w:szCs w:val="22"/>
        </w:rPr>
        <w:t>NeighborRefSum</w:t>
      </w:r>
      <w:proofErr w:type="spellEnd"/>
      <w:r w:rsidRPr="0083246E">
        <w:rPr>
          <w:sz w:val="22"/>
          <w:szCs w:val="22"/>
        </w:rPr>
        <w:t xml:space="preserve"> = </w:t>
      </w:r>
      <w:proofErr w:type="spellStart"/>
      <w:r w:rsidRPr="0083246E">
        <w:rPr>
          <w:sz w:val="22"/>
          <w:szCs w:val="22"/>
        </w:rPr>
        <w:t>NeighborRefSum</w:t>
      </w:r>
      <w:proofErr w:type="spellEnd"/>
      <w:r w:rsidRPr="0083246E">
        <w:rPr>
          <w:sz w:val="22"/>
          <w:szCs w:val="22"/>
        </w:rPr>
        <w:t xml:space="preserve"> + </w:t>
      </w:r>
      <w:proofErr w:type="spellStart"/>
      <w:proofErr w:type="gramStart"/>
      <w:r w:rsidRPr="0083246E">
        <w:rPr>
          <w:sz w:val="22"/>
          <w:szCs w:val="22"/>
        </w:rPr>
        <w:t>URef</w:t>
      </w:r>
      <w:proofErr w:type="spellEnd"/>
      <w:r w:rsidRPr="0083246E">
        <w:rPr>
          <w:sz w:val="22"/>
          <w:szCs w:val="22"/>
        </w:rPr>
        <w:t>[</w:t>
      </w:r>
      <w:proofErr w:type="gramEnd"/>
      <w:r w:rsidRPr="0083246E">
        <w:rPr>
          <w:sz w:val="22"/>
          <w:szCs w:val="22"/>
        </w:rPr>
        <w:t> </w:t>
      </w:r>
      <w:proofErr w:type="spellStart"/>
      <w:r w:rsidRPr="0083246E">
        <w:rPr>
          <w:sz w:val="22"/>
          <w:szCs w:val="22"/>
        </w:rPr>
        <w:t>i</w:t>
      </w:r>
      <w:proofErr w:type="spellEnd"/>
      <w:r w:rsidRPr="0083246E">
        <w:rPr>
          <w:sz w:val="22"/>
          <w:szCs w:val="22"/>
        </w:rPr>
        <w:t>, </w:t>
      </w:r>
      <w:del w:id="123" w:author="Ying Chen" w:date="2013-04-24T19:52:00Z">
        <w:r w:rsidRPr="0083246E" w:rsidDel="003F4F2E">
          <w:rPr>
            <w:sz w:val="22"/>
            <w:szCs w:val="22"/>
          </w:rPr>
          <w:delText>j </w:delText>
        </w:r>
      </w:del>
      <w:ins w:id="124" w:author="Ying Chen" w:date="2013-04-24T19:52:00Z">
        <w:r w:rsidR="003F4F2E">
          <w:rPr>
            <w:sz w:val="22"/>
            <w:szCs w:val="22"/>
          </w:rPr>
          <w:t>0</w:t>
        </w:r>
        <w:r w:rsidR="003F4F2E" w:rsidRPr="0083246E">
          <w:rPr>
            <w:sz w:val="22"/>
            <w:szCs w:val="22"/>
          </w:rPr>
          <w:t> </w:t>
        </w:r>
      </w:ins>
      <w:r w:rsidRPr="0083246E">
        <w:rPr>
          <w:sz w:val="22"/>
          <w:szCs w:val="22"/>
        </w:rPr>
        <w:t>]</w:t>
      </w:r>
    </w:p>
    <w:p w:rsidR="0083246E" w:rsidRPr="0083246E" w:rsidRDefault="001E43C6">
      <w:pPr>
        <w:ind w:left="400" w:firstLine="400"/>
        <w:rPr>
          <w:sz w:val="22"/>
          <w:szCs w:val="22"/>
        </w:rPr>
        <w:pPrChange w:id="125" w:author="Ying Chen" w:date="2013-04-24T19:55:00Z">
          <w:pPr>
            <w:ind w:left="1200" w:firstLine="400"/>
          </w:pPr>
        </w:pPrChange>
      </w:pPr>
      <w:ins w:id="126" w:author="Ying Chen" w:date="2013-04-24T19:55:00Z">
        <w:r>
          <w:rPr>
            <w:sz w:val="22"/>
            <w:szCs w:val="22"/>
          </w:rPr>
          <w:tab/>
        </w:r>
      </w:ins>
      <w:proofErr w:type="spellStart"/>
      <w:r w:rsidR="0083246E" w:rsidRPr="0083246E">
        <w:rPr>
          <w:sz w:val="22"/>
          <w:szCs w:val="22"/>
        </w:rPr>
        <w:t>NeighborSum</w:t>
      </w:r>
      <w:proofErr w:type="spellEnd"/>
      <w:r w:rsidR="0083246E" w:rsidRPr="0083246E">
        <w:rPr>
          <w:sz w:val="22"/>
          <w:szCs w:val="22"/>
        </w:rPr>
        <w:t xml:space="preserve"> = </w:t>
      </w:r>
      <w:ins w:id="127" w:author="Ying Chen" w:date="2013-04-24T19:55:00Z">
        <w:r>
          <w:rPr>
            <w:sz w:val="22"/>
            <w:szCs w:val="22"/>
          </w:rPr>
          <w:tab/>
        </w:r>
        <w:r>
          <w:rPr>
            <w:sz w:val="22"/>
            <w:szCs w:val="22"/>
          </w:rPr>
          <w:tab/>
        </w:r>
        <w:r>
          <w:rPr>
            <w:sz w:val="22"/>
            <w:szCs w:val="22"/>
          </w:rPr>
          <w:tab/>
        </w:r>
        <w:r>
          <w:rPr>
            <w:sz w:val="22"/>
            <w:szCs w:val="22"/>
          </w:rPr>
          <w:tab/>
        </w:r>
      </w:ins>
      <w:proofErr w:type="spellStart"/>
      <w:r w:rsidR="0083246E" w:rsidRPr="0083246E">
        <w:rPr>
          <w:sz w:val="22"/>
          <w:szCs w:val="22"/>
        </w:rPr>
        <w:t>NeighborSum</w:t>
      </w:r>
      <w:proofErr w:type="spellEnd"/>
      <w:r w:rsidR="0083246E" w:rsidRPr="0083246E">
        <w:rPr>
          <w:sz w:val="22"/>
          <w:szCs w:val="22"/>
        </w:rPr>
        <w:t xml:space="preserve"> + </w:t>
      </w:r>
      <w:proofErr w:type="spellStart"/>
      <w:proofErr w:type="gramStart"/>
      <w:r w:rsidR="0083246E" w:rsidRPr="0083246E">
        <w:rPr>
          <w:sz w:val="22"/>
          <w:szCs w:val="22"/>
        </w:rPr>
        <w:t>URec</w:t>
      </w:r>
      <w:proofErr w:type="spellEnd"/>
      <w:r w:rsidR="0083246E" w:rsidRPr="0083246E">
        <w:rPr>
          <w:sz w:val="22"/>
          <w:szCs w:val="22"/>
        </w:rPr>
        <w:t>[</w:t>
      </w:r>
      <w:proofErr w:type="gramEnd"/>
      <w:r w:rsidR="0083246E" w:rsidRPr="0083246E">
        <w:rPr>
          <w:sz w:val="22"/>
          <w:szCs w:val="22"/>
        </w:rPr>
        <w:t> </w:t>
      </w:r>
      <w:proofErr w:type="spellStart"/>
      <w:r w:rsidR="0083246E" w:rsidRPr="0083246E">
        <w:rPr>
          <w:sz w:val="22"/>
          <w:szCs w:val="22"/>
        </w:rPr>
        <w:t>i</w:t>
      </w:r>
      <w:proofErr w:type="spellEnd"/>
      <w:r w:rsidR="0083246E" w:rsidRPr="0083246E">
        <w:rPr>
          <w:sz w:val="22"/>
          <w:szCs w:val="22"/>
        </w:rPr>
        <w:t>, </w:t>
      </w:r>
      <w:del w:id="128" w:author="Ying Chen" w:date="2013-04-24T19:52:00Z">
        <w:r w:rsidR="0083246E" w:rsidRPr="0083246E" w:rsidDel="003F4F2E">
          <w:rPr>
            <w:sz w:val="22"/>
            <w:szCs w:val="22"/>
          </w:rPr>
          <w:delText>j </w:delText>
        </w:r>
      </w:del>
      <w:ins w:id="129" w:author="Ying Chen" w:date="2013-04-24T19:52:00Z">
        <w:r w:rsidR="003F4F2E">
          <w:rPr>
            <w:sz w:val="22"/>
            <w:szCs w:val="22"/>
          </w:rPr>
          <w:t>0</w:t>
        </w:r>
        <w:r w:rsidR="003F4F2E" w:rsidRPr="0083246E">
          <w:rPr>
            <w:sz w:val="22"/>
            <w:szCs w:val="22"/>
          </w:rPr>
          <w:t> </w:t>
        </w:r>
      </w:ins>
      <w:r w:rsidR="0083246E" w:rsidRPr="0083246E">
        <w:rPr>
          <w:sz w:val="22"/>
          <w:szCs w:val="22"/>
        </w:rPr>
        <w:t>]</w:t>
      </w:r>
    </w:p>
    <w:p w:rsidR="0083246E" w:rsidRPr="0083246E" w:rsidRDefault="0083246E" w:rsidP="0083246E">
      <w:pPr>
        <w:ind w:left="400" w:firstLine="400"/>
        <w:rPr>
          <w:sz w:val="22"/>
          <w:szCs w:val="22"/>
        </w:rPr>
      </w:pPr>
      <w:del w:id="130" w:author="Ying Chen" w:date="2013-04-24T19:55:00Z">
        <w:r w:rsidRPr="0083246E" w:rsidDel="001E43C6">
          <w:rPr>
            <w:sz w:val="22"/>
            <w:szCs w:val="22"/>
          </w:rPr>
          <w:tab/>
        </w:r>
      </w:del>
      <w:r w:rsidRPr="0083246E">
        <w:rPr>
          <w:sz w:val="22"/>
          <w:szCs w:val="22"/>
        </w:rPr>
        <w:t>}</w:t>
      </w:r>
    </w:p>
    <w:p w:rsidR="0083246E" w:rsidRPr="0083246E" w:rsidRDefault="0083246E" w:rsidP="0083246E">
      <w:pPr>
        <w:pStyle w:val="Annex3"/>
        <w:textAlignment w:val="auto"/>
        <w:rPr>
          <w:sz w:val="22"/>
          <w:szCs w:val="22"/>
        </w:rPr>
      </w:pPr>
      <w:r w:rsidRPr="0083246E">
        <w:rPr>
          <w:rFonts w:eastAsiaTheme="minorEastAsia" w:hint="eastAsia"/>
          <w:sz w:val="22"/>
          <w:szCs w:val="22"/>
          <w:lang w:eastAsia="ko-KR"/>
        </w:rPr>
        <w:t xml:space="preserve">J.8.3.6.5 </w:t>
      </w:r>
      <w:proofErr w:type="spellStart"/>
      <w:r w:rsidRPr="0083246E">
        <w:rPr>
          <w:sz w:val="22"/>
          <w:szCs w:val="22"/>
        </w:rPr>
        <w:t>Deriviation</w:t>
      </w:r>
      <w:proofErr w:type="spellEnd"/>
      <w:r w:rsidRPr="0083246E">
        <w:rPr>
          <w:sz w:val="22"/>
          <w:szCs w:val="22"/>
        </w:rPr>
        <w:t xml:space="preserve"> of prediction weights</w:t>
      </w:r>
    </w:p>
    <w:p w:rsidR="0083246E" w:rsidRPr="0083246E" w:rsidRDefault="0083246E" w:rsidP="0083246E">
      <w:pPr>
        <w:spacing w:before="136"/>
        <w:jc w:val="both"/>
        <w:rPr>
          <w:rFonts w:eastAsia="Times New Roman"/>
          <w:sz w:val="22"/>
          <w:szCs w:val="22"/>
          <w:lang w:val="en-GB"/>
        </w:rPr>
      </w:pPr>
      <w:proofErr w:type="spellStart"/>
      <w:r w:rsidRPr="0083246E">
        <w:rPr>
          <w:rFonts w:eastAsia="Times New Roman"/>
          <w:sz w:val="22"/>
          <w:szCs w:val="22"/>
          <w:lang w:val="en-GB"/>
        </w:rPr>
        <w:t>LogWD</w:t>
      </w:r>
      <w:proofErr w:type="spellEnd"/>
      <w:r w:rsidRPr="0083246E">
        <w:rPr>
          <w:rFonts w:ascii="TimesNewRoman" w:hAnsi="TimesNewRoman" w:cs="TimesNewRoman"/>
          <w:sz w:val="22"/>
          <w:szCs w:val="22"/>
          <w:lang w:eastAsia="ru-RU"/>
        </w:rPr>
        <w:t>L</w:t>
      </w:r>
      <w:r w:rsidRPr="0083246E">
        <w:rPr>
          <w:rFonts w:eastAsia="Times New Roman"/>
          <w:sz w:val="22"/>
          <w:szCs w:val="22"/>
          <w:lang w:val="en-GB"/>
        </w:rPr>
        <w:t xml:space="preserve"> is set to 15. O</w:t>
      </w:r>
      <w:r w:rsidRPr="0083246E">
        <w:rPr>
          <w:rFonts w:ascii="TimesNewRoman" w:hAnsi="TimesNewRoman" w:cs="TimesNewRoman"/>
          <w:sz w:val="22"/>
          <w:szCs w:val="22"/>
          <w:vertAlign w:val="subscript"/>
          <w:lang w:eastAsia="ru-RU"/>
        </w:rPr>
        <w:t>0L</w:t>
      </w:r>
      <w:r w:rsidRPr="0083246E">
        <w:rPr>
          <w:rFonts w:eastAsia="Times New Roman"/>
          <w:sz w:val="22"/>
          <w:szCs w:val="22"/>
          <w:lang w:val="en-GB"/>
        </w:rPr>
        <w:t xml:space="preserve"> is set to 0 and W</w:t>
      </w:r>
      <w:r w:rsidRPr="0083246E">
        <w:rPr>
          <w:rFonts w:ascii="TimesNewRoman" w:hAnsi="TimesNewRoman" w:cs="TimesNewRoman"/>
          <w:sz w:val="22"/>
          <w:szCs w:val="22"/>
          <w:vertAlign w:val="subscript"/>
          <w:lang w:eastAsia="ru-RU"/>
        </w:rPr>
        <w:t>0L</w:t>
      </w:r>
      <w:r w:rsidRPr="0083246E">
        <w:rPr>
          <w:rFonts w:eastAsia="Times New Roman"/>
          <w:sz w:val="22"/>
          <w:szCs w:val="22"/>
          <w:lang w:val="en-GB"/>
        </w:rPr>
        <w:t xml:space="preserve"> is derived as follows:</w:t>
      </w:r>
    </w:p>
    <w:p w:rsidR="0083246E" w:rsidRPr="0083246E" w:rsidRDefault="0083246E" w:rsidP="0083246E">
      <w:pPr>
        <w:spacing w:before="136"/>
        <w:jc w:val="both"/>
        <w:rPr>
          <w:sz w:val="22"/>
          <w:szCs w:val="22"/>
        </w:rPr>
      </w:pPr>
      <w:r w:rsidRPr="0083246E">
        <w:rPr>
          <w:rFonts w:eastAsia="Times New Roman"/>
          <w:sz w:val="22"/>
          <w:szCs w:val="22"/>
          <w:lang w:val="en-GB"/>
        </w:rPr>
        <w:t>If (</w:t>
      </w:r>
      <w:proofErr w:type="spellStart"/>
      <w:r w:rsidRPr="0083246E">
        <w:rPr>
          <w:sz w:val="22"/>
          <w:szCs w:val="22"/>
        </w:rPr>
        <w:t>NeighborSum</w:t>
      </w:r>
      <w:proofErr w:type="spellEnd"/>
      <w:r w:rsidRPr="0083246E">
        <w:rPr>
          <w:sz w:val="22"/>
          <w:szCs w:val="22"/>
        </w:rPr>
        <w:t>&gt;&gt;4) is equal to (</w:t>
      </w:r>
      <w:proofErr w:type="spellStart"/>
      <w:r w:rsidRPr="0083246E">
        <w:rPr>
          <w:sz w:val="22"/>
          <w:szCs w:val="22"/>
        </w:rPr>
        <w:t>NeighborRefSum</w:t>
      </w:r>
      <w:proofErr w:type="spellEnd"/>
      <w:r w:rsidRPr="0083246E">
        <w:rPr>
          <w:sz w:val="22"/>
          <w:szCs w:val="22"/>
        </w:rPr>
        <w:t xml:space="preserve"> &gt;&gt;4), </w:t>
      </w:r>
      <w:r w:rsidRPr="0083246E">
        <w:rPr>
          <w:rFonts w:eastAsia="Times New Roman"/>
          <w:sz w:val="22"/>
          <w:szCs w:val="22"/>
          <w:lang w:val="en-GB"/>
        </w:rPr>
        <w:t>W</w:t>
      </w:r>
      <w:r w:rsidRPr="0083246E">
        <w:rPr>
          <w:rFonts w:ascii="TimesNewRoman" w:hAnsi="TimesNewRoman" w:cs="TimesNewRoman"/>
          <w:sz w:val="22"/>
          <w:szCs w:val="22"/>
          <w:vertAlign w:val="subscript"/>
          <w:lang w:eastAsia="ru-RU"/>
        </w:rPr>
        <w:t>0L</w:t>
      </w:r>
      <w:r w:rsidRPr="0083246E">
        <w:rPr>
          <w:sz w:val="22"/>
          <w:szCs w:val="22"/>
        </w:rPr>
        <w:t xml:space="preserve"> is set to 1.</w:t>
      </w:r>
    </w:p>
    <w:p w:rsidR="0083246E" w:rsidRPr="0083246E" w:rsidRDefault="0083246E" w:rsidP="0083246E">
      <w:pPr>
        <w:spacing w:before="136"/>
        <w:jc w:val="both"/>
        <w:rPr>
          <w:rFonts w:eastAsia="Times New Roman"/>
          <w:sz w:val="22"/>
          <w:szCs w:val="22"/>
          <w:lang w:val="en-GB"/>
        </w:rPr>
      </w:pPr>
      <w:r w:rsidRPr="0083246E">
        <w:rPr>
          <w:sz w:val="22"/>
          <w:szCs w:val="22"/>
        </w:rPr>
        <w:t xml:space="preserve">Otherwise, </w:t>
      </w:r>
      <w:r w:rsidRPr="0083246E">
        <w:rPr>
          <w:rFonts w:eastAsia="Times New Roman"/>
          <w:sz w:val="22"/>
          <w:szCs w:val="22"/>
          <w:lang w:val="en-GB"/>
        </w:rPr>
        <w:t>W</w:t>
      </w:r>
      <w:r w:rsidRPr="0083246E">
        <w:rPr>
          <w:rFonts w:ascii="TimesNewRoman" w:hAnsi="TimesNewRoman" w:cs="TimesNewRoman"/>
          <w:sz w:val="22"/>
          <w:szCs w:val="22"/>
          <w:vertAlign w:val="subscript"/>
          <w:lang w:eastAsia="ru-RU"/>
        </w:rPr>
        <w:t xml:space="preserve">0L </w:t>
      </w:r>
      <w:r w:rsidRPr="0083246E">
        <w:rPr>
          <w:sz w:val="22"/>
          <w:szCs w:val="22"/>
        </w:rPr>
        <w:t>is equal to ((1&lt;&lt;</w:t>
      </w:r>
      <w:r w:rsidRPr="0083246E">
        <w:rPr>
          <w:rFonts w:eastAsia="Times New Roman"/>
          <w:sz w:val="22"/>
          <w:szCs w:val="22"/>
          <w:lang w:val="en-GB"/>
        </w:rPr>
        <w:t xml:space="preserve"> </w:t>
      </w:r>
      <w:proofErr w:type="spellStart"/>
      <w:r w:rsidRPr="0083246E">
        <w:rPr>
          <w:rFonts w:eastAsia="Times New Roman"/>
          <w:sz w:val="22"/>
          <w:szCs w:val="22"/>
          <w:lang w:val="en-GB"/>
        </w:rPr>
        <w:t>LogWD</w:t>
      </w:r>
      <w:proofErr w:type="spellEnd"/>
      <w:r w:rsidRPr="0083246E">
        <w:rPr>
          <w:rFonts w:ascii="TimesNewRoman" w:hAnsi="TimesNewRoman" w:cs="TimesNewRoman"/>
          <w:sz w:val="22"/>
          <w:szCs w:val="22"/>
          <w:lang w:eastAsia="ru-RU"/>
        </w:rPr>
        <w:t>L</w:t>
      </w:r>
      <w:r w:rsidRPr="0083246E">
        <w:rPr>
          <w:sz w:val="22"/>
          <w:szCs w:val="22"/>
        </w:rPr>
        <w:t xml:space="preserve">) * </w:t>
      </w:r>
      <w:proofErr w:type="spellStart"/>
      <w:r w:rsidRPr="0083246E">
        <w:rPr>
          <w:sz w:val="22"/>
          <w:szCs w:val="22"/>
        </w:rPr>
        <w:t>NeighborSum</w:t>
      </w:r>
      <w:proofErr w:type="spellEnd"/>
      <w:r w:rsidRPr="0083246E">
        <w:rPr>
          <w:sz w:val="22"/>
          <w:szCs w:val="22"/>
        </w:rPr>
        <w:t xml:space="preserve"> + (</w:t>
      </w:r>
      <w:proofErr w:type="spellStart"/>
      <w:r w:rsidRPr="0083246E">
        <w:rPr>
          <w:sz w:val="22"/>
          <w:szCs w:val="22"/>
        </w:rPr>
        <w:t>NeighborRefSum</w:t>
      </w:r>
      <w:proofErr w:type="spellEnd"/>
      <w:r w:rsidRPr="0083246E">
        <w:rPr>
          <w:sz w:val="22"/>
          <w:szCs w:val="22"/>
        </w:rPr>
        <w:t>&gt;&gt;1)) / </w:t>
      </w:r>
      <w:proofErr w:type="spellStart"/>
      <w:r w:rsidRPr="0083246E">
        <w:rPr>
          <w:sz w:val="22"/>
          <w:szCs w:val="22"/>
        </w:rPr>
        <w:t>NeighborRefSum</w:t>
      </w:r>
      <w:proofErr w:type="spellEnd"/>
      <w:r w:rsidRPr="0083246E">
        <w:rPr>
          <w:sz w:val="22"/>
          <w:szCs w:val="22"/>
        </w:rPr>
        <w:t>.</w:t>
      </w:r>
    </w:p>
    <w:p w:rsidR="0083246E" w:rsidRPr="0083246E" w:rsidDel="0083246E" w:rsidRDefault="0083246E" w:rsidP="0083246E">
      <w:pPr>
        <w:pStyle w:val="Annex3"/>
        <w:tabs>
          <w:tab w:val="clear" w:pos="1588"/>
        </w:tabs>
        <w:textAlignment w:val="auto"/>
        <w:rPr>
          <w:del w:id="131" w:author="Samsung" w:date="2013-04-09T13:36:00Z"/>
          <w:sz w:val="22"/>
          <w:szCs w:val="22"/>
          <w:lang w:val="en-US"/>
        </w:rPr>
      </w:pPr>
      <w:bookmarkStart w:id="132" w:name="_Ref340220899"/>
      <w:del w:id="133" w:author="Samsung" w:date="2013-04-09T13:36:00Z">
        <w:r w:rsidRPr="0083246E" w:rsidDel="0083246E">
          <w:rPr>
            <w:rFonts w:eastAsiaTheme="minorEastAsia" w:hint="eastAsia"/>
            <w:sz w:val="22"/>
            <w:szCs w:val="22"/>
            <w:lang w:val="en-US" w:eastAsia="ko-KR"/>
          </w:rPr>
          <w:delText xml:space="preserve">J.8.3.7 </w:delText>
        </w:r>
        <w:r w:rsidRPr="0083246E" w:rsidDel="0083246E">
          <w:rPr>
            <w:sz w:val="22"/>
            <w:szCs w:val="22"/>
            <w:lang w:val="en-US"/>
          </w:rPr>
          <w:delText>Inter prediction process with adaptive luminance compensation for 8x8 MB partitions</w:delText>
        </w:r>
        <w:bookmarkEnd w:id="132"/>
      </w:del>
    </w:p>
    <w:p w:rsidR="0083246E" w:rsidRPr="0083246E" w:rsidDel="0083246E" w:rsidRDefault="0083246E" w:rsidP="0083246E">
      <w:pPr>
        <w:spacing w:before="136"/>
        <w:jc w:val="both"/>
        <w:rPr>
          <w:del w:id="134" w:author="Samsung" w:date="2013-04-09T13:36:00Z"/>
          <w:sz w:val="22"/>
          <w:szCs w:val="22"/>
        </w:rPr>
      </w:pPr>
      <w:del w:id="135" w:author="Samsung" w:date="2013-04-09T13:36:00Z">
        <w:r w:rsidRPr="0083246E" w:rsidDel="0083246E">
          <w:rPr>
            <w:sz w:val="22"/>
            <w:szCs w:val="22"/>
          </w:rPr>
          <w:delText xml:space="preserve">This subclause is invoked for a macroblock in a texture view component only when mb_alc_flag is equal to 1, and mb_type is equal to P_8x8 or </w:delText>
        </w:r>
        <w:r w:rsidRPr="0083246E" w:rsidDel="0083246E">
          <w:rPr>
            <w:rFonts w:ascii="TimesNewRoman" w:hAnsi="TimesNewRoman" w:cs="TimesNewRoman"/>
            <w:sz w:val="22"/>
            <w:szCs w:val="22"/>
            <w:lang w:eastAsia="ru-RU"/>
          </w:rPr>
          <w:delText>P_8x8ref0</w:delText>
        </w:r>
        <w:r w:rsidRPr="0083246E" w:rsidDel="0083246E">
          <w:rPr>
            <w:sz w:val="22"/>
            <w:szCs w:val="22"/>
          </w:rPr>
          <w:delText xml:space="preserve">. </w:delText>
        </w:r>
      </w:del>
    </w:p>
    <w:p w:rsidR="0083246E" w:rsidRPr="0083246E" w:rsidDel="0083246E" w:rsidRDefault="0083246E" w:rsidP="0083246E">
      <w:pPr>
        <w:rPr>
          <w:del w:id="136" w:author="Samsung" w:date="2013-04-09T13:36:00Z"/>
          <w:sz w:val="22"/>
          <w:szCs w:val="22"/>
        </w:rPr>
      </w:pPr>
      <w:del w:id="137" w:author="Samsung" w:date="2013-04-09T13:36:00Z">
        <w:r w:rsidRPr="0083246E" w:rsidDel="0083246E">
          <w:rPr>
            <w:sz w:val="22"/>
            <w:szCs w:val="22"/>
          </w:rPr>
          <w:delText xml:space="preserve">The Inter prediction process for a macroblock consists of the following steps in order. </w:delText>
        </w:r>
      </w:del>
    </w:p>
    <w:p w:rsidR="0083246E" w:rsidRPr="0083246E" w:rsidDel="0083246E" w:rsidRDefault="0083246E" w:rsidP="0083246E">
      <w:pPr>
        <w:numPr>
          <w:ilvl w:val="0"/>
          <w:numId w:val="4"/>
        </w:numPr>
        <w:tabs>
          <w:tab w:val="left" w:pos="794"/>
          <w:tab w:val="left" w:pos="1191"/>
          <w:tab w:val="left" w:pos="1588"/>
          <w:tab w:val="left" w:pos="1985"/>
        </w:tabs>
        <w:spacing w:before="136"/>
        <w:jc w:val="both"/>
        <w:textAlignment w:val="auto"/>
        <w:rPr>
          <w:del w:id="138" w:author="Samsung" w:date="2013-04-09T13:36:00Z"/>
          <w:sz w:val="22"/>
          <w:szCs w:val="22"/>
        </w:rPr>
      </w:pPr>
      <w:del w:id="139" w:author="Samsung" w:date="2013-04-09T13:36:00Z">
        <w:r w:rsidRPr="0083246E" w:rsidDel="0083246E">
          <w:rPr>
            <w:sz w:val="22"/>
            <w:szCs w:val="22"/>
          </w:rPr>
          <w:delText xml:space="preserve">Subclause J.8.3.5 is invoked to derive motion vector components, reference indices and prediction weights as follows. </w:delText>
        </w:r>
      </w:del>
    </w:p>
    <w:p w:rsidR="0083246E" w:rsidRPr="0083246E" w:rsidDel="0083246E" w:rsidRDefault="0083246E" w:rsidP="0083246E">
      <w:pPr>
        <w:numPr>
          <w:ilvl w:val="0"/>
          <w:numId w:val="4"/>
        </w:numPr>
        <w:tabs>
          <w:tab w:val="left" w:pos="794"/>
          <w:tab w:val="left" w:pos="1191"/>
          <w:tab w:val="left" w:pos="1588"/>
          <w:tab w:val="left" w:pos="1985"/>
        </w:tabs>
        <w:spacing w:before="136"/>
        <w:jc w:val="both"/>
        <w:textAlignment w:val="auto"/>
        <w:rPr>
          <w:del w:id="140" w:author="Samsung" w:date="2013-04-09T13:36:00Z"/>
          <w:sz w:val="22"/>
          <w:szCs w:val="22"/>
        </w:rPr>
      </w:pPr>
      <w:del w:id="141" w:author="Samsung" w:date="2013-04-09T13:36:00Z">
        <w:r w:rsidRPr="0083246E" w:rsidDel="0083246E">
          <w:rPr>
            <w:sz w:val="22"/>
            <w:szCs w:val="22"/>
          </w:rPr>
          <w:delText>The variable MvCnt is incremented by subMvCnt.</w:delText>
        </w:r>
      </w:del>
    </w:p>
    <w:p w:rsidR="0083246E" w:rsidRPr="0083246E" w:rsidDel="0083246E" w:rsidRDefault="0083246E" w:rsidP="0083246E">
      <w:pPr>
        <w:numPr>
          <w:ilvl w:val="0"/>
          <w:numId w:val="4"/>
        </w:numPr>
        <w:tabs>
          <w:tab w:val="left" w:pos="794"/>
          <w:tab w:val="left" w:pos="1191"/>
          <w:tab w:val="left" w:pos="1588"/>
          <w:tab w:val="left" w:pos="1985"/>
        </w:tabs>
        <w:spacing w:before="136"/>
        <w:jc w:val="both"/>
        <w:textAlignment w:val="auto"/>
        <w:rPr>
          <w:del w:id="142" w:author="Samsung" w:date="2013-04-09T13:36:00Z"/>
          <w:sz w:val="22"/>
          <w:szCs w:val="22"/>
        </w:rPr>
      </w:pPr>
      <w:del w:id="143" w:author="Samsung" w:date="2013-04-09T13:36:00Z">
        <w:r w:rsidRPr="0083246E" w:rsidDel="0083246E">
          <w:rPr>
            <w:sz w:val="22"/>
            <w:szCs w:val="22"/>
          </w:rPr>
          <w:delText xml:space="preserve">For each macroblock partition mbPartIdx from 0 to 3, inclusive, if NumSubMbPart( sub_mb_type[ mbPartIdx ] ) is not equal to 1, subMbType[ mbPartIdx ] is set to sub_mb_type[ mbPartIdx ] and sub_mb_type[ mbPartIdx ] is set to P_L0_4x4. </w:delText>
        </w:r>
      </w:del>
    </w:p>
    <w:p w:rsidR="0083246E" w:rsidRPr="0083246E" w:rsidDel="0083246E" w:rsidRDefault="0083246E" w:rsidP="0083246E">
      <w:pPr>
        <w:numPr>
          <w:ilvl w:val="0"/>
          <w:numId w:val="4"/>
        </w:numPr>
        <w:tabs>
          <w:tab w:val="left" w:pos="794"/>
          <w:tab w:val="left" w:pos="1191"/>
          <w:tab w:val="left" w:pos="1588"/>
          <w:tab w:val="left" w:pos="1985"/>
        </w:tabs>
        <w:spacing w:before="136"/>
        <w:jc w:val="both"/>
        <w:textAlignment w:val="auto"/>
        <w:rPr>
          <w:del w:id="144" w:author="Samsung" w:date="2013-04-09T13:36:00Z"/>
          <w:sz w:val="22"/>
          <w:szCs w:val="22"/>
        </w:rPr>
      </w:pPr>
      <w:del w:id="145" w:author="Samsung" w:date="2013-04-09T13:36:00Z">
        <w:r w:rsidRPr="0083246E" w:rsidDel="0083246E">
          <w:rPr>
            <w:sz w:val="22"/>
            <w:szCs w:val="22"/>
          </w:rPr>
          <w:lastRenderedPageBreak/>
          <w:delText>The decoding process for Inter prediction samples for each macroblock partition mbPartIdx and a sub-macroblock partition subMbPartIdx consists of the following in ordered.</w:delText>
        </w:r>
      </w:del>
    </w:p>
    <w:p w:rsidR="0083246E" w:rsidRPr="0083246E" w:rsidDel="0083246E" w:rsidRDefault="0083246E" w:rsidP="0083246E">
      <w:pPr>
        <w:tabs>
          <w:tab w:val="left" w:pos="1134"/>
        </w:tabs>
        <w:ind w:left="360"/>
        <w:textAlignment w:val="auto"/>
        <w:rPr>
          <w:del w:id="146" w:author="Samsung" w:date="2013-04-09T13:36:00Z"/>
          <w:sz w:val="22"/>
          <w:szCs w:val="22"/>
        </w:rPr>
      </w:pPr>
      <w:del w:id="147" w:author="Samsung" w:date="2013-04-09T13:36:00Z">
        <w:r w:rsidRPr="0083246E" w:rsidDel="0083246E">
          <w:rPr>
            <w:sz w:val="22"/>
            <w:szCs w:val="22"/>
          </w:rPr>
          <w:delText>–</w:delText>
        </w:r>
        <w:r w:rsidRPr="0083246E" w:rsidDel="0083246E">
          <w:rPr>
            <w:sz w:val="22"/>
            <w:szCs w:val="22"/>
          </w:rPr>
          <w:tab/>
          <w:delText>Invoke the subclause J.8.3.6 to derive the prediction weights in adaptive luminance compensation.</w:delText>
        </w:r>
      </w:del>
    </w:p>
    <w:p w:rsidR="0083246E" w:rsidRPr="0083246E" w:rsidDel="0083246E" w:rsidRDefault="0083246E" w:rsidP="0083246E">
      <w:pPr>
        <w:tabs>
          <w:tab w:val="left" w:pos="1134"/>
        </w:tabs>
        <w:ind w:left="360"/>
        <w:textAlignment w:val="auto"/>
        <w:rPr>
          <w:del w:id="148" w:author="Samsung" w:date="2013-04-09T13:36:00Z"/>
          <w:sz w:val="22"/>
          <w:szCs w:val="22"/>
        </w:rPr>
      </w:pPr>
      <w:del w:id="149" w:author="Samsung" w:date="2013-04-09T13:36:00Z">
        <w:r w:rsidRPr="0083246E" w:rsidDel="0083246E">
          <w:rPr>
            <w:sz w:val="22"/>
            <w:szCs w:val="22"/>
          </w:rPr>
          <w:delText>–</w:delText>
        </w:r>
        <w:r w:rsidRPr="0083246E" w:rsidDel="0083246E">
          <w:rPr>
            <w:sz w:val="22"/>
            <w:szCs w:val="22"/>
          </w:rPr>
          <w:tab/>
          <w:delText xml:space="preserve">Invoke </w:delText>
        </w:r>
        <w:r w:rsidRPr="0083246E" w:rsidDel="0083246E">
          <w:rPr>
            <w:rFonts w:ascii="TimesNewRoman" w:hAnsi="TimesNewRoman" w:cs="TimesNewRoman"/>
            <w:sz w:val="22"/>
            <w:szCs w:val="22"/>
            <w:lang w:eastAsia="ru-RU"/>
          </w:rPr>
          <w:delText xml:space="preserve">subclause 8.4.2 to derive the inter prediction samples. </w:delText>
        </w:r>
      </w:del>
    </w:p>
    <w:p w:rsidR="0083246E" w:rsidRPr="0083246E" w:rsidDel="0083246E" w:rsidRDefault="0083246E" w:rsidP="0083246E">
      <w:pPr>
        <w:tabs>
          <w:tab w:val="left" w:pos="1134"/>
        </w:tabs>
        <w:ind w:left="360"/>
        <w:textAlignment w:val="auto"/>
        <w:rPr>
          <w:del w:id="150" w:author="Samsung" w:date="2013-04-09T13:36:00Z"/>
          <w:rFonts w:ascii="TimesNewRoman" w:hAnsi="TimesNewRoman" w:cs="TimesNewRoman"/>
          <w:sz w:val="22"/>
          <w:szCs w:val="22"/>
          <w:lang w:eastAsia="ru-RU"/>
        </w:rPr>
      </w:pPr>
      <w:del w:id="151" w:author="Samsung" w:date="2013-04-09T13:36:00Z">
        <w:r w:rsidRPr="0083246E" w:rsidDel="0083246E">
          <w:rPr>
            <w:sz w:val="22"/>
            <w:szCs w:val="22"/>
          </w:rPr>
          <w:delText>–</w:delText>
        </w:r>
        <w:r w:rsidRPr="0083246E" w:rsidDel="0083246E">
          <w:rPr>
            <w:sz w:val="22"/>
            <w:szCs w:val="22"/>
          </w:rPr>
          <w:tab/>
          <w:delText xml:space="preserve">Invoke </w:delText>
        </w:r>
        <w:r w:rsidRPr="0083246E" w:rsidDel="0083246E">
          <w:rPr>
            <w:rFonts w:ascii="TimesNewRoman" w:hAnsi="TimesNewRoman" w:cs="TimesNewRoman"/>
            <w:sz w:val="22"/>
            <w:szCs w:val="22"/>
            <w:lang w:eastAsia="ru-RU"/>
          </w:rPr>
          <w:delText>subclause 8.5 to derive the transform coefficients and construct the picture prior to deblocking</w:delText>
        </w:r>
      </w:del>
    </w:p>
    <w:p w:rsidR="0083246E" w:rsidRPr="0083246E" w:rsidDel="0083246E" w:rsidRDefault="0083246E" w:rsidP="0083246E">
      <w:pPr>
        <w:tabs>
          <w:tab w:val="left" w:pos="1134"/>
        </w:tabs>
        <w:ind w:left="360"/>
        <w:textAlignment w:val="auto"/>
        <w:rPr>
          <w:del w:id="152" w:author="Samsung" w:date="2013-04-09T13:36:00Z"/>
          <w:sz w:val="22"/>
          <w:szCs w:val="22"/>
        </w:rPr>
      </w:pPr>
      <w:del w:id="153" w:author="Samsung" w:date="2013-04-09T13:36:00Z">
        <w:r w:rsidRPr="0083246E" w:rsidDel="0083246E">
          <w:rPr>
            <w:rFonts w:ascii="TimesNewRoman" w:hAnsi="TimesNewRoman" w:cs="TimesNewRoman"/>
            <w:sz w:val="22"/>
            <w:szCs w:val="22"/>
            <w:lang w:eastAsia="ru-RU"/>
          </w:rPr>
          <w:delText>filter process</w:delText>
        </w:r>
        <w:r w:rsidRPr="0083246E" w:rsidDel="0083246E">
          <w:rPr>
            <w:sz w:val="22"/>
            <w:szCs w:val="22"/>
          </w:rPr>
          <w:delText>.</w:delText>
        </w:r>
      </w:del>
    </w:p>
    <w:p w:rsidR="0083246E" w:rsidRPr="0083246E" w:rsidDel="0083246E" w:rsidRDefault="0083246E" w:rsidP="0083246E">
      <w:pPr>
        <w:numPr>
          <w:ilvl w:val="0"/>
          <w:numId w:val="4"/>
        </w:numPr>
        <w:tabs>
          <w:tab w:val="left" w:pos="794"/>
          <w:tab w:val="left" w:pos="1191"/>
          <w:tab w:val="left" w:pos="1588"/>
          <w:tab w:val="left" w:pos="1985"/>
        </w:tabs>
        <w:spacing w:before="136"/>
        <w:jc w:val="both"/>
        <w:textAlignment w:val="auto"/>
        <w:rPr>
          <w:del w:id="154" w:author="Samsung" w:date="2013-04-09T13:36:00Z"/>
          <w:sz w:val="22"/>
          <w:szCs w:val="22"/>
        </w:rPr>
      </w:pPr>
      <w:del w:id="155" w:author="Samsung" w:date="2013-04-09T13:36:00Z">
        <w:r w:rsidRPr="0083246E" w:rsidDel="0083246E">
          <w:rPr>
            <w:sz w:val="22"/>
            <w:szCs w:val="22"/>
          </w:rPr>
          <w:delText xml:space="preserve">For each macroblock partition mbPartIdx from 0 to 3, inclusive, if NumSubMbPart( sub_mb_type[ mbPartIdx ] ) is not equal to 1, sub_mb_type[ mbPartIdx ] is set to subMbType[ mbPartIdx ]. </w:delText>
        </w:r>
      </w:del>
    </w:p>
    <w:p w:rsidR="002D7C2D" w:rsidRPr="00D47416" w:rsidRDefault="00174C08" w:rsidP="0083246E">
      <w:pPr>
        <w:rPr>
          <w:rFonts w:eastAsiaTheme="minorEastAsia"/>
          <w:sz w:val="22"/>
          <w:szCs w:val="22"/>
          <w:lang w:eastAsia="ko-KR"/>
        </w:rPr>
      </w:pPr>
    </w:p>
    <w:sectPr w:rsidR="002D7C2D" w:rsidRPr="00D47416" w:rsidSect="00C76C35">
      <w:pgSz w:w="11906" w:h="16838"/>
      <w:pgMar w:top="1701" w:right="1440" w:bottom="1440" w:left="1440" w:header="851" w:footer="992" w:gutter="0"/>
      <w:cols w:space="425"/>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1" w:author="Ying Chen" w:date="2013-04-24T19:48:00Z" w:initials="CY">
    <w:p w:rsidR="00836D35" w:rsidRDefault="00836D35">
      <w:pPr>
        <w:pStyle w:val="a8"/>
      </w:pPr>
      <w:r>
        <w:rPr>
          <w:rStyle w:val="a7"/>
        </w:rPr>
        <w:annotationRef/>
      </w:r>
      <w:r>
        <w:t>Simplify it to make it more straightforward.</w:t>
      </w:r>
    </w:p>
  </w:comment>
  <w:comment w:id="40" w:author="Ying Chen" w:date="2013-04-24T19:48:00Z" w:initials="CY">
    <w:p w:rsidR="00836D35" w:rsidRDefault="00836D35">
      <w:pPr>
        <w:pStyle w:val="a8"/>
      </w:pPr>
      <w:r>
        <w:rPr>
          <w:rStyle w:val="a7"/>
        </w:rPr>
        <w:annotationRef/>
      </w:r>
      <w:r>
        <w:t xml:space="preserve">Same as before. </w:t>
      </w:r>
    </w:p>
  </w:comment>
  <w:comment w:id="51" w:author="Ying Chen" w:date="2013-04-24T19:51:00Z" w:initials="CY">
    <w:p w:rsidR="003F4F2E" w:rsidRDefault="003F4F2E">
      <w:pPr>
        <w:pStyle w:val="a8"/>
      </w:pPr>
      <w:r>
        <w:rPr>
          <w:rStyle w:val="a7"/>
        </w:rPr>
        <w:annotationRef/>
      </w:r>
      <w:r>
        <w:t>Check all these equations.</w:t>
      </w:r>
    </w:p>
  </w:comment>
  <w:comment w:id="60" w:author="Ying Chen" w:date="2013-04-24T19:51:00Z" w:initials="CY">
    <w:p w:rsidR="003F4F2E" w:rsidRDefault="003F4F2E">
      <w:pPr>
        <w:pStyle w:val="a8"/>
      </w:pPr>
      <w:r>
        <w:rPr>
          <w:rStyle w:val="a7"/>
        </w:rPr>
        <w:annotationRef/>
      </w:r>
      <w:r>
        <w:t>Some other variables might need to be set to 0 or -1, please double check.</w:t>
      </w:r>
    </w:p>
  </w:comment>
  <w:comment w:id="62" w:author="Ying Chen" w:date="2013-04-24T19:51:00Z" w:initials="CY">
    <w:p w:rsidR="003F4F2E" w:rsidRDefault="003F4F2E">
      <w:pPr>
        <w:pStyle w:val="a8"/>
      </w:pPr>
      <w:r>
        <w:rPr>
          <w:rStyle w:val="a7"/>
        </w:rPr>
        <w:annotationRef/>
      </w:r>
      <w:r>
        <w:t>Same as above.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C08" w:rsidRDefault="00174C08" w:rsidP="00D47416">
      <w:r>
        <w:separator/>
      </w:r>
    </w:p>
  </w:endnote>
  <w:endnote w:type="continuationSeparator" w:id="0">
    <w:p w:rsidR="00174C08" w:rsidRDefault="00174C08" w:rsidP="00D4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29D77CFB" w:usb2="00000012" w:usb3="00000000" w:csb0="0008008D" w:csb1="00000000"/>
  </w:font>
  <w:font w:name="MS Mincho">
    <w:altName w:val="ＭＳ 明朝"/>
    <w:panose1 w:val="02020609040205080304"/>
    <w:charset w:val="80"/>
    <w:family w:val="modern"/>
    <w:pitch w:val="fixed"/>
    <w:sig w:usb0="E00002FF" w:usb1="6AC7FDFB" w:usb2="08000012" w:usb3="00000000" w:csb0="0002009F" w:csb1="00000000"/>
  </w:font>
  <w:font w:name="굴림">
    <w:altName w:val="Gulim"/>
    <w:panose1 w:val="020B0600000101010101"/>
    <w:charset w:val="81"/>
    <w:family w:val="moder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C08" w:rsidRDefault="00174C08" w:rsidP="00D47416">
      <w:r>
        <w:separator/>
      </w:r>
    </w:p>
  </w:footnote>
  <w:footnote w:type="continuationSeparator" w:id="0">
    <w:p w:rsidR="00174C08" w:rsidRDefault="00174C08" w:rsidP="00D474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55638"/>
    <w:multiLevelType w:val="hybridMultilevel"/>
    <w:tmpl w:val="A998DE0C"/>
    <w:lvl w:ilvl="0" w:tplc="FFFFFFFF">
      <w:start w:val="1"/>
      <w:numFmt w:val="decimal"/>
      <w:lvlText w:val="%1."/>
      <w:lvlJc w:val="left"/>
      <w:pPr>
        <w:ind w:left="760" w:hanging="360"/>
      </w:pPr>
    </w:lvl>
    <w:lvl w:ilvl="1" w:tplc="FFFFFFFF">
      <w:start w:val="1"/>
      <w:numFmt w:val="decimal"/>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1">
    <w:nsid w:val="553772FA"/>
    <w:multiLevelType w:val="hybridMultilevel"/>
    <w:tmpl w:val="E4E82282"/>
    <w:lvl w:ilvl="0" w:tplc="83D4C4D0">
      <w:start w:val="1"/>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
    <w:nsid w:val="5FF6209B"/>
    <w:multiLevelType w:val="hybridMultilevel"/>
    <w:tmpl w:val="48624668"/>
    <w:lvl w:ilvl="0" w:tplc="FFFFFFFF">
      <w:start w:val="1"/>
      <w:numFmt w:val="decimal"/>
      <w:lvlText w:val="%1."/>
      <w:lvlJc w:val="left"/>
      <w:pPr>
        <w:tabs>
          <w:tab w:val="num" w:pos="360"/>
        </w:tabs>
        <w:ind w:left="360" w:hanging="360"/>
      </w:pPr>
      <w:rPr>
        <w:rFont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3">
    <w:nsid w:val="6E4C1C3B"/>
    <w:multiLevelType w:val="multilevel"/>
    <w:tmpl w:val="0374E0E2"/>
    <w:lvl w:ilvl="0">
      <w:start w:val="1"/>
      <w:numFmt w:val="none"/>
      <w:suff w:val="nothing"/>
      <w:lvlText w:val="J"/>
      <w:lvlJc w:val="left"/>
      <w:pPr>
        <w:ind w:left="360" w:hanging="360"/>
      </w:pPr>
      <w:rPr>
        <w:rFonts w:hint="default"/>
        <w:vanish/>
        <w:lang w:val="en-US"/>
      </w:rPr>
    </w:lvl>
    <w:lvl w:ilvl="1">
      <w:start w:val="1"/>
      <w:numFmt w:val="decimal"/>
      <w:lvlText w:val="J.%2"/>
      <w:lvlJc w:val="left"/>
      <w:pPr>
        <w:tabs>
          <w:tab w:val="num" w:pos="1020"/>
        </w:tabs>
        <w:ind w:left="0" w:firstLine="0"/>
      </w:pPr>
      <w:rPr>
        <w:rFonts w:hint="default"/>
      </w:rPr>
    </w:lvl>
    <w:lvl w:ilvl="2">
      <w:start w:val="1"/>
      <w:numFmt w:val="decimal"/>
      <w:lvlText w:val="J.%2.%3"/>
      <w:lvlJc w:val="left"/>
      <w:pPr>
        <w:tabs>
          <w:tab w:val="num" w:pos="720"/>
        </w:tabs>
        <w:ind w:left="1224" w:hanging="1224"/>
      </w:pPr>
      <w:rPr>
        <w:rFonts w:hint="default"/>
      </w:rPr>
    </w:lvl>
    <w:lvl w:ilvl="3">
      <w:start w:val="1"/>
      <w:numFmt w:val="decimal"/>
      <w:lvlText w:val="%1J.%2.%3.%4"/>
      <w:lvlJc w:val="left"/>
      <w:pPr>
        <w:tabs>
          <w:tab w:val="num" w:pos="720"/>
        </w:tabs>
        <w:ind w:left="1728" w:hanging="1728"/>
      </w:pPr>
      <w:rPr>
        <w:rFonts w:hint="default"/>
        <w:lang w:val="en-US"/>
      </w:rPr>
    </w:lvl>
    <w:lvl w:ilvl="4">
      <w:start w:val="1"/>
      <w:numFmt w:val="decimal"/>
      <w:lvlText w:val="%1J.%2.%3.%4.%5"/>
      <w:lvlJc w:val="left"/>
      <w:pPr>
        <w:tabs>
          <w:tab w:val="num" w:pos="720"/>
        </w:tabs>
        <w:ind w:left="2232" w:hanging="2232"/>
      </w:pPr>
      <w:rPr>
        <w:rFonts w:hint="default"/>
      </w:rPr>
    </w:lvl>
    <w:lvl w:ilvl="5">
      <w:start w:val="1"/>
      <w:numFmt w:val="decimal"/>
      <w:lvlText w:val="%1J.%2.%3.%4.%5.%6"/>
      <w:lvlJc w:val="left"/>
      <w:pPr>
        <w:tabs>
          <w:tab w:val="num" w:pos="1080"/>
        </w:tabs>
        <w:ind w:left="0" w:firstLine="0"/>
      </w:pPr>
      <w:rPr>
        <w:rFonts w:hint="default"/>
      </w:rPr>
    </w:lvl>
    <w:lvl w:ilvl="6">
      <w:start w:val="1"/>
      <w:numFmt w:val="decimal"/>
      <w:lvlText w:val="%1J.%2.%3.%4.%5.%6.%7"/>
      <w:lvlJc w:val="left"/>
      <w:pPr>
        <w:tabs>
          <w:tab w:val="num" w:pos="1080"/>
        </w:tabs>
        <w:ind w:left="3240" w:hanging="3240"/>
      </w:pPr>
      <w:rPr>
        <w:rFonts w:hint="default"/>
      </w:rPr>
    </w:lvl>
    <w:lvl w:ilvl="7">
      <w:start w:val="1"/>
      <w:numFmt w:val="decimal"/>
      <w:lvlText w:val="%1J.%2.%3.%4.%5.%6.%7.%8"/>
      <w:lvlJc w:val="left"/>
      <w:pPr>
        <w:tabs>
          <w:tab w:val="num" w:pos="3960"/>
        </w:tabs>
        <w:ind w:left="3744" w:hanging="3744"/>
      </w:pPr>
      <w:rPr>
        <w:rFonts w:hint="default"/>
      </w:rPr>
    </w:lvl>
    <w:lvl w:ilvl="8">
      <w:start w:val="1"/>
      <w:numFmt w:val="decimal"/>
      <w:lvlText w:val="%1J.%2.%3.%4.%5.%6.%7.%8.%9"/>
      <w:lvlJc w:val="left"/>
      <w:pPr>
        <w:tabs>
          <w:tab w:val="num" w:pos="4680"/>
        </w:tabs>
        <w:ind w:left="4320" w:hanging="432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trackRevisions/>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246E"/>
    <w:rsid w:val="000503E6"/>
    <w:rsid w:val="00174C08"/>
    <w:rsid w:val="001E43C6"/>
    <w:rsid w:val="002C61A7"/>
    <w:rsid w:val="003B0304"/>
    <w:rsid w:val="003F4F2E"/>
    <w:rsid w:val="00493C82"/>
    <w:rsid w:val="005F361E"/>
    <w:rsid w:val="00627B26"/>
    <w:rsid w:val="006E3CFE"/>
    <w:rsid w:val="006E4898"/>
    <w:rsid w:val="007732A2"/>
    <w:rsid w:val="007B72B9"/>
    <w:rsid w:val="007E1192"/>
    <w:rsid w:val="0083246E"/>
    <w:rsid w:val="00836D35"/>
    <w:rsid w:val="008C171B"/>
    <w:rsid w:val="008D3FD3"/>
    <w:rsid w:val="00AD0B32"/>
    <w:rsid w:val="00C61E43"/>
    <w:rsid w:val="00C76C35"/>
    <w:rsid w:val="00D47416"/>
    <w:rsid w:val="00E8195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46E"/>
    <w:pPr>
      <w:overflowPunct w:val="0"/>
      <w:autoSpaceDE w:val="0"/>
      <w:autoSpaceDN w:val="0"/>
      <w:adjustRightInd w:val="0"/>
      <w:textAlignment w:val="baseline"/>
    </w:pPr>
    <w:rPr>
      <w:rFonts w:ascii="Times New Roman" w:eastAsia="MS Mincho" w:hAnsi="Times New Roman" w:cs="Times New Roman"/>
      <w:kern w:val="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ex3">
    <w:name w:val="Annex 3"/>
    <w:basedOn w:val="a"/>
    <w:next w:val="a"/>
    <w:uiPriority w:val="99"/>
    <w:rsid w:val="0083246E"/>
    <w:pPr>
      <w:keepNext/>
      <w:tabs>
        <w:tab w:val="left" w:pos="794"/>
        <w:tab w:val="left" w:pos="1191"/>
        <w:tab w:val="left" w:pos="1588"/>
        <w:tab w:val="left" w:pos="1985"/>
      </w:tabs>
      <w:spacing w:before="181"/>
      <w:jc w:val="both"/>
      <w:outlineLvl w:val="2"/>
    </w:pPr>
    <w:rPr>
      <w:b/>
      <w:bCs/>
      <w:lang w:val="en-GB"/>
    </w:rPr>
  </w:style>
  <w:style w:type="paragraph" w:customStyle="1" w:styleId="TableTitle">
    <w:name w:val="Table_Title"/>
    <w:basedOn w:val="a"/>
    <w:next w:val="a"/>
    <w:rsid w:val="0083246E"/>
    <w:pPr>
      <w:keepNext/>
      <w:tabs>
        <w:tab w:val="left" w:pos="794"/>
        <w:tab w:val="left" w:pos="1191"/>
        <w:tab w:val="left" w:pos="1588"/>
        <w:tab w:val="left" w:pos="1985"/>
      </w:tabs>
      <w:spacing w:before="240" w:after="113"/>
      <w:jc w:val="center"/>
    </w:pPr>
    <w:rPr>
      <w:b/>
      <w:bCs/>
      <w:lang w:val="en-GB"/>
    </w:rPr>
  </w:style>
  <w:style w:type="paragraph" w:styleId="a3">
    <w:name w:val="Balloon Text"/>
    <w:basedOn w:val="a"/>
    <w:link w:val="Char"/>
    <w:uiPriority w:val="99"/>
    <w:semiHidden/>
    <w:unhideWhenUsed/>
    <w:rsid w:val="0083246E"/>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83246E"/>
    <w:rPr>
      <w:rFonts w:asciiTheme="majorHAnsi" w:eastAsiaTheme="majorEastAsia" w:hAnsiTheme="majorHAnsi" w:cstheme="majorBidi"/>
      <w:kern w:val="0"/>
      <w:sz w:val="18"/>
      <w:szCs w:val="18"/>
      <w:lang w:eastAsia="en-US"/>
    </w:rPr>
  </w:style>
  <w:style w:type="paragraph" w:styleId="a4">
    <w:name w:val="Document Map"/>
    <w:basedOn w:val="a"/>
    <w:link w:val="Char0"/>
    <w:uiPriority w:val="99"/>
    <w:semiHidden/>
    <w:unhideWhenUsed/>
    <w:rsid w:val="0083246E"/>
    <w:rPr>
      <w:rFonts w:ascii="굴림" w:eastAsia="굴림"/>
      <w:sz w:val="18"/>
      <w:szCs w:val="18"/>
    </w:rPr>
  </w:style>
  <w:style w:type="character" w:customStyle="1" w:styleId="Char0">
    <w:name w:val="문서 구조 Char"/>
    <w:basedOn w:val="a0"/>
    <w:link w:val="a4"/>
    <w:uiPriority w:val="99"/>
    <w:semiHidden/>
    <w:rsid w:val="0083246E"/>
    <w:rPr>
      <w:rFonts w:ascii="굴림" w:eastAsia="굴림" w:hAnsi="Times New Roman" w:cs="Times New Roman"/>
      <w:kern w:val="0"/>
      <w:sz w:val="18"/>
      <w:szCs w:val="18"/>
      <w:lang w:eastAsia="en-US"/>
    </w:rPr>
  </w:style>
  <w:style w:type="paragraph" w:customStyle="1" w:styleId="Equation">
    <w:name w:val="Equation"/>
    <w:basedOn w:val="a"/>
    <w:rsid w:val="0083246E"/>
    <w:pPr>
      <w:tabs>
        <w:tab w:val="left" w:pos="794"/>
        <w:tab w:val="left" w:pos="1588"/>
        <w:tab w:val="center" w:pos="4849"/>
        <w:tab w:val="right" w:pos="9696"/>
      </w:tabs>
      <w:spacing w:before="193" w:after="240"/>
    </w:pPr>
    <w:rPr>
      <w:rFonts w:eastAsia="Times New Roman"/>
      <w:sz w:val="22"/>
      <w:szCs w:val="22"/>
      <w:lang w:val="en-GB"/>
    </w:rPr>
  </w:style>
  <w:style w:type="paragraph" w:styleId="a5">
    <w:name w:val="header"/>
    <w:basedOn w:val="a"/>
    <w:link w:val="Char1"/>
    <w:uiPriority w:val="99"/>
    <w:semiHidden/>
    <w:unhideWhenUsed/>
    <w:rsid w:val="00D47416"/>
    <w:pPr>
      <w:tabs>
        <w:tab w:val="center" w:pos="4513"/>
        <w:tab w:val="right" w:pos="9026"/>
      </w:tabs>
      <w:snapToGrid w:val="0"/>
    </w:pPr>
  </w:style>
  <w:style w:type="character" w:customStyle="1" w:styleId="Char1">
    <w:name w:val="머리글 Char"/>
    <w:basedOn w:val="a0"/>
    <w:link w:val="a5"/>
    <w:uiPriority w:val="99"/>
    <w:semiHidden/>
    <w:rsid w:val="00D47416"/>
    <w:rPr>
      <w:rFonts w:ascii="Times New Roman" w:eastAsia="MS Mincho" w:hAnsi="Times New Roman" w:cs="Times New Roman"/>
      <w:kern w:val="0"/>
      <w:szCs w:val="20"/>
      <w:lang w:eastAsia="en-US"/>
    </w:rPr>
  </w:style>
  <w:style w:type="paragraph" w:styleId="a6">
    <w:name w:val="footer"/>
    <w:basedOn w:val="a"/>
    <w:link w:val="Char2"/>
    <w:uiPriority w:val="99"/>
    <w:semiHidden/>
    <w:unhideWhenUsed/>
    <w:rsid w:val="00D47416"/>
    <w:pPr>
      <w:tabs>
        <w:tab w:val="center" w:pos="4513"/>
        <w:tab w:val="right" w:pos="9026"/>
      </w:tabs>
      <w:snapToGrid w:val="0"/>
    </w:pPr>
  </w:style>
  <w:style w:type="character" w:customStyle="1" w:styleId="Char2">
    <w:name w:val="바닥글 Char"/>
    <w:basedOn w:val="a0"/>
    <w:link w:val="a6"/>
    <w:uiPriority w:val="99"/>
    <w:semiHidden/>
    <w:rsid w:val="00D47416"/>
    <w:rPr>
      <w:rFonts w:ascii="Times New Roman" w:eastAsia="MS Mincho" w:hAnsi="Times New Roman" w:cs="Times New Roman"/>
      <w:kern w:val="0"/>
      <w:szCs w:val="20"/>
      <w:lang w:eastAsia="en-US"/>
    </w:rPr>
  </w:style>
  <w:style w:type="character" w:styleId="a7">
    <w:name w:val="annotation reference"/>
    <w:basedOn w:val="a0"/>
    <w:uiPriority w:val="99"/>
    <w:semiHidden/>
    <w:unhideWhenUsed/>
    <w:rsid w:val="00836D35"/>
    <w:rPr>
      <w:sz w:val="16"/>
      <w:szCs w:val="16"/>
    </w:rPr>
  </w:style>
  <w:style w:type="paragraph" w:styleId="a8">
    <w:name w:val="annotation text"/>
    <w:basedOn w:val="a"/>
    <w:link w:val="Char3"/>
    <w:uiPriority w:val="99"/>
    <w:semiHidden/>
    <w:unhideWhenUsed/>
    <w:rsid w:val="00836D35"/>
  </w:style>
  <w:style w:type="character" w:customStyle="1" w:styleId="Char3">
    <w:name w:val="메모 텍스트 Char"/>
    <w:basedOn w:val="a0"/>
    <w:link w:val="a8"/>
    <w:uiPriority w:val="99"/>
    <w:semiHidden/>
    <w:rsid w:val="00836D35"/>
    <w:rPr>
      <w:rFonts w:ascii="Times New Roman" w:eastAsia="MS Mincho" w:hAnsi="Times New Roman" w:cs="Times New Roman"/>
      <w:kern w:val="0"/>
      <w:szCs w:val="20"/>
      <w:lang w:eastAsia="en-US"/>
    </w:rPr>
  </w:style>
  <w:style w:type="paragraph" w:styleId="a9">
    <w:name w:val="annotation subject"/>
    <w:basedOn w:val="a8"/>
    <w:next w:val="a8"/>
    <w:link w:val="Char4"/>
    <w:uiPriority w:val="99"/>
    <w:semiHidden/>
    <w:unhideWhenUsed/>
    <w:rsid w:val="00836D35"/>
    <w:rPr>
      <w:b/>
      <w:bCs/>
    </w:rPr>
  </w:style>
  <w:style w:type="character" w:customStyle="1" w:styleId="Char4">
    <w:name w:val="메모 주제 Char"/>
    <w:basedOn w:val="Char3"/>
    <w:link w:val="a9"/>
    <w:uiPriority w:val="99"/>
    <w:semiHidden/>
    <w:rsid w:val="00836D35"/>
    <w:rPr>
      <w:rFonts w:ascii="Times New Roman" w:eastAsia="MS Mincho" w:hAnsi="Times New Roman" w:cs="Times New Roman"/>
      <w:b/>
      <w:bCs/>
      <w:kern w:val="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kovliga@samsung.com" TargetMode="External"/><Relationship Id="rId5" Type="http://schemas.openxmlformats.org/officeDocument/2006/relationships/webSettings" Target="webSettings.xml"/><Relationship Id="rId10" Type="http://schemas.openxmlformats.org/officeDocument/2006/relationships/hyperlink" Target="mailto:jinyoung79.lee@samsung.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6</Pages>
  <Words>2098</Words>
  <Characters>11960</Characters>
  <Application>Microsoft Office Word</Application>
  <DocSecurity>0</DocSecurity>
  <Lines>99</Lines>
  <Paragraphs>28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이진영</cp:lastModifiedBy>
  <cp:revision>11</cp:revision>
  <dcterms:created xsi:type="dcterms:W3CDTF">2013-04-09T04:27:00Z</dcterms:created>
  <dcterms:modified xsi:type="dcterms:W3CDTF">2013-04-25T04:00:00Z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-1308458956</vt:i4>
  </property>
  <property fmtid="{D5CDD505-2E9C-101B-9397-08002B2CF9AE}" pid="3" name="_NewReviewCycle">
    <vt:lpwstr/>
  </property>
  <property fmtid="{D5CDD505-2E9C-101B-9397-08002B2CF9AE}" pid="4" name="_EmailSubject">
    <vt:lpwstr>My comments and edits of D0116</vt:lpwstr>
  </property>
  <property fmtid="{D5CDD505-2E9C-101B-9397-08002B2CF9AE}" pid="5" name="_AuthorEmail">
    <vt:lpwstr>cheny@qti.qualcomm.com</vt:lpwstr>
  </property>
  <property fmtid="{D5CDD505-2E9C-101B-9397-08002B2CF9AE}" pid="6" name="_AuthorEmailDisplayName">
    <vt:lpwstr>Chen, Ying</vt:lpwstr>
  </property>
  <property fmtid="{D5CDD505-2E9C-101B-9397-08002B2CF9AE}" pid="7" name="_ReviewingToolsShownOnce">
    <vt:lpwstr/>
  </property>
</Properties>
</file>