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5E333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E333A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7214B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2718" w:type="dxa"/>
          </w:tcPr>
          <w:p w:rsidR="008A4B4C" w:rsidRPr="000C7FB7" w:rsidRDefault="00E61DAC" w:rsidP="00CD1C8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65592B">
              <w:rPr>
                <w:lang w:val="en-CA"/>
              </w:rPr>
              <w:t xml:space="preserve"> D</w:t>
            </w:r>
            <w:r w:rsidR="0065592B">
              <w:rPr>
                <w:highlight w:val="yellow"/>
                <w:u w:val="single"/>
                <w:lang w:val="en-CA"/>
              </w:rPr>
              <w:t>xx</w:t>
            </w:r>
            <w:r w:rsidR="0065592B" w:rsidRPr="005B217D">
              <w:rPr>
                <w:highlight w:val="yellow"/>
                <w:u w:val="single"/>
                <w:lang w:val="en-CA"/>
              </w:rPr>
              <w:t>xx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102120" w:rsidP="000630C0">
            <w:pPr>
              <w:spacing w:before="60" w:after="6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>CE</w:t>
            </w:r>
            <w:r w:rsidR="00555ABD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Pr="000C7FB7">
              <w:rPr>
                <w:b/>
                <w:szCs w:val="22"/>
                <w:lang w:val="en-CA"/>
              </w:rPr>
              <w:t>.</w:t>
            </w:r>
            <w:r w:rsidR="006D4289">
              <w:rPr>
                <w:rFonts w:hint="eastAsia"/>
                <w:b/>
                <w:szCs w:val="22"/>
                <w:lang w:val="en-CA" w:eastAsia="zh-CN"/>
              </w:rPr>
              <w:t xml:space="preserve">h </w:t>
            </w:r>
            <w:r>
              <w:rPr>
                <w:rFonts w:hint="eastAsia"/>
                <w:b/>
                <w:szCs w:val="22"/>
                <w:lang w:val="en-CA" w:eastAsia="zh-CN"/>
              </w:rPr>
              <w:t>related</w:t>
            </w:r>
            <w:r w:rsidRPr="000C7FB7">
              <w:rPr>
                <w:b/>
                <w:szCs w:val="22"/>
                <w:lang w:val="en-CA"/>
              </w:rPr>
              <w:t xml:space="preserve"> : </w:t>
            </w:r>
            <w:r w:rsidR="007544F7">
              <w:rPr>
                <w:rFonts w:hint="eastAsia"/>
                <w:b/>
                <w:szCs w:val="22"/>
                <w:lang w:val="en-CA" w:eastAsia="zh-CN"/>
              </w:rPr>
              <w:t xml:space="preserve">Simplified </w:t>
            </w:r>
            <w:r w:rsidR="00C416D3">
              <w:rPr>
                <w:rFonts w:hint="eastAsia"/>
                <w:b/>
                <w:szCs w:val="22"/>
                <w:lang w:val="en-CA" w:eastAsia="zh-CN"/>
              </w:rPr>
              <w:t>Inter Mode Coding</w:t>
            </w:r>
            <w:r w:rsidR="00EA5B5E">
              <w:rPr>
                <w:rFonts w:hint="eastAsia"/>
                <w:b/>
                <w:szCs w:val="22"/>
                <w:lang w:val="en-CA" w:eastAsia="zh-CN"/>
              </w:rPr>
              <w:t xml:space="preserve"> of</w:t>
            </w:r>
            <w:r w:rsidR="000630C0">
              <w:rPr>
                <w:rFonts w:hint="eastAsia"/>
                <w:b/>
                <w:szCs w:val="22"/>
                <w:lang w:val="en-CA" w:eastAsia="zh-CN"/>
              </w:rPr>
              <w:t xml:space="preserve"> Depth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Hongbin Liu (</w:t>
            </w:r>
            <w:hyperlink r:id="rId9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Jie Jia (</w:t>
            </w:r>
            <w:hyperlink r:id="rId10" w:history="1">
              <w:r w:rsidRPr="000C7FB7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 w:rsidRPr="000C7FB7"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BC6EB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u w:val="single"/>
          <w:lang w:val="en-CA" w:eastAsia="zh-CN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97DAA" w:rsidRDefault="00297DAA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Spec Change:</w:t>
      </w:r>
    </w:p>
    <w:p w:rsidR="0092748F" w:rsidRDefault="0092748F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  <w:r w:rsidRPr="0092748F">
        <w:rPr>
          <w:szCs w:val="22"/>
          <w:lang w:val="en-CA" w:eastAsia="zh-CN"/>
        </w:rPr>
        <w:t>H.7.3.9.1</w:t>
      </w:r>
      <w:r w:rsidRPr="0092748F">
        <w:rPr>
          <w:szCs w:val="22"/>
          <w:lang w:val="en-CA" w:eastAsia="zh-CN"/>
        </w:rPr>
        <w:tab/>
        <w:t>General Coding unit syntax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0"/>
        <w:gridCol w:w="1152"/>
      </w:tblGrid>
      <w:tr w:rsidR="0092748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92748F" w:rsidRPr="00181461" w:rsidRDefault="0092748F" w:rsidP="00C54382">
            <w:pPr>
              <w:pStyle w:val="3Table"/>
              <w:rPr>
                <w:highlight w:val="cyan"/>
              </w:rPr>
            </w:pPr>
            <w:r w:rsidRPr="00D20A31">
              <w:lastRenderedPageBreak/>
              <w:tab/>
            </w:r>
            <w:r w:rsidRPr="00D20A31">
              <w:tab/>
            </w:r>
            <w:r w:rsidRPr="00181461">
              <w:rPr>
                <w:highlight w:val="cyan"/>
              </w:rPr>
              <w:t xml:space="preserve">if ( icEnableFlag ) </w:t>
            </w:r>
          </w:p>
        </w:tc>
        <w:tc>
          <w:tcPr>
            <w:tcW w:w="1152" w:type="dxa"/>
          </w:tcPr>
          <w:p w:rsidR="0092748F" w:rsidRPr="00181461" w:rsidRDefault="0092748F" w:rsidP="00C54382">
            <w:pPr>
              <w:pStyle w:val="3Table"/>
              <w:rPr>
                <w:highlight w:val="cyan"/>
              </w:rPr>
            </w:pPr>
          </w:p>
        </w:tc>
      </w:tr>
      <w:tr w:rsidR="0092748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92748F" w:rsidRPr="00181461" w:rsidRDefault="0092748F" w:rsidP="00C54382">
            <w:pPr>
              <w:pStyle w:val="3Table"/>
              <w:rPr>
                <w:b/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ic_flag</w:t>
            </w:r>
          </w:p>
        </w:tc>
        <w:tc>
          <w:tcPr>
            <w:tcW w:w="1152" w:type="dxa"/>
          </w:tcPr>
          <w:p w:rsidR="0092748F" w:rsidRPr="00181461" w:rsidRDefault="0092748F" w:rsidP="00C54382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ae(v)</w:t>
            </w:r>
          </w:p>
        </w:tc>
      </w:tr>
      <w:tr w:rsidR="0092748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92748F" w:rsidRPr="0092748F" w:rsidRDefault="0092748F" w:rsidP="0092748F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    </w:t>
            </w:r>
            <w:r w:rsidRPr="0092748F">
              <w:rPr>
                <w:rFonts w:eastAsiaTheme="minorEastAsia"/>
                <w:highlight w:val="yellow"/>
                <w:lang w:eastAsia="zh-CN"/>
              </w:rPr>
              <w:t>if</w:t>
            </w: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( DepthFlag &amp;&amp; </w:t>
            </w:r>
            <w:r w:rsidRPr="0092748F">
              <w:rPr>
                <w:highlight w:val="yellow"/>
              </w:rPr>
              <w:t>PredMode[ x0 ][ y0 ] </w:t>
            </w:r>
            <w:r w:rsidRPr="0092748F">
              <w:rPr>
                <w:rFonts w:eastAsiaTheme="minorEastAsia" w:hint="eastAsia"/>
                <w:highlight w:val="yellow"/>
                <w:lang w:eastAsia="zh-CN"/>
              </w:rPr>
              <w:t>!</w:t>
            </w:r>
            <w:r w:rsidRPr="0092748F">
              <w:rPr>
                <w:highlight w:val="yellow"/>
              </w:rPr>
              <w:t> = MODE_INTRA</w:t>
            </w: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 &amp;&amp; !</w:t>
            </w:r>
            <w:r w:rsidRPr="0092748F">
              <w:rPr>
                <w:highlight w:val="yellow"/>
              </w:rPr>
              <w:t>skip_flag[ x0 ][ y0 ]</w:t>
            </w: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 )</w:t>
            </w:r>
          </w:p>
        </w:tc>
        <w:tc>
          <w:tcPr>
            <w:tcW w:w="1152" w:type="dxa"/>
          </w:tcPr>
          <w:p w:rsidR="0092748F" w:rsidRPr="0092748F" w:rsidRDefault="0092748F" w:rsidP="00C54382">
            <w:pPr>
              <w:pStyle w:val="3Table"/>
              <w:rPr>
                <w:highlight w:val="yellow"/>
              </w:rPr>
            </w:pPr>
          </w:p>
        </w:tc>
      </w:tr>
      <w:tr w:rsidR="0092748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92748F" w:rsidRPr="0092748F" w:rsidRDefault="0092748F" w:rsidP="00C54382">
            <w:pPr>
              <w:pStyle w:val="3Table"/>
              <w:rPr>
                <w:rFonts w:eastAsiaTheme="minorEastAsia"/>
                <w:b/>
                <w:highlight w:val="yellow"/>
                <w:lang w:eastAsia="zh-CN"/>
              </w:rPr>
            </w:pPr>
            <w:r w:rsidRPr="0092748F">
              <w:rPr>
                <w:rFonts w:eastAsiaTheme="minorEastAsia" w:hint="eastAsia"/>
                <w:highlight w:val="yellow"/>
                <w:lang w:eastAsia="zh-CN"/>
              </w:rPr>
              <w:t xml:space="preserve">      </w:t>
            </w:r>
            <w:r w:rsidRPr="0092748F">
              <w:rPr>
                <w:rFonts w:eastAsiaTheme="minorEastAsia"/>
                <w:b/>
                <w:highlight w:val="yellow"/>
                <w:lang w:eastAsia="zh-CN"/>
              </w:rPr>
              <w:t>inter</w:t>
            </w:r>
            <w:r w:rsidRPr="0092748F">
              <w:rPr>
                <w:rFonts w:eastAsiaTheme="minorEastAsia" w:hint="eastAsia"/>
                <w:b/>
                <w:highlight w:val="yellow"/>
                <w:lang w:eastAsia="zh-CN"/>
              </w:rPr>
              <w:t xml:space="preserve">_sdc_flag </w:t>
            </w:r>
          </w:p>
        </w:tc>
        <w:tc>
          <w:tcPr>
            <w:tcW w:w="1152" w:type="dxa"/>
          </w:tcPr>
          <w:p w:rsidR="0092748F" w:rsidRPr="0092748F" w:rsidRDefault="0092748F" w:rsidP="00C54382">
            <w:pPr>
              <w:pStyle w:val="3Table"/>
              <w:rPr>
                <w:highlight w:val="yellow"/>
              </w:rPr>
            </w:pPr>
            <w:r w:rsidRPr="0092748F">
              <w:rPr>
                <w:highlight w:val="yellow"/>
              </w:rPr>
              <w:t>ae(v)</w:t>
            </w:r>
          </w:p>
        </w:tc>
      </w:tr>
      <w:tr w:rsidR="008A37F0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8A37F0" w:rsidRPr="0092748F" w:rsidRDefault="008A37F0" w:rsidP="00C54382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</w:t>
            </w:r>
            <w:r>
              <w:rPr>
                <w:rFonts w:eastAsiaTheme="minorEastAsia"/>
                <w:highlight w:val="yellow"/>
                <w:lang w:eastAsia="zh-CN"/>
              </w:rPr>
              <w:t>if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 ( inter_sdc_flag )</w:t>
            </w:r>
          </w:p>
        </w:tc>
        <w:tc>
          <w:tcPr>
            <w:tcW w:w="1152" w:type="dxa"/>
          </w:tcPr>
          <w:p w:rsidR="008A37F0" w:rsidRPr="0092748F" w:rsidRDefault="008A37F0" w:rsidP="00C54382">
            <w:pPr>
              <w:pStyle w:val="3Table"/>
              <w:rPr>
                <w:highlight w:val="yellow"/>
              </w:rPr>
            </w:pPr>
          </w:p>
        </w:tc>
      </w:tr>
      <w:tr w:rsidR="008A37F0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8A37F0" w:rsidRPr="0092748F" w:rsidRDefault="008A37F0" w:rsidP="00C54382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{</w:t>
            </w:r>
          </w:p>
        </w:tc>
        <w:tc>
          <w:tcPr>
            <w:tcW w:w="1152" w:type="dxa"/>
          </w:tcPr>
          <w:p w:rsidR="008A37F0" w:rsidRPr="0092748F" w:rsidRDefault="008A37F0" w:rsidP="00C54382">
            <w:pPr>
              <w:pStyle w:val="3Table"/>
              <w:rPr>
                <w:highlight w:val="yellow"/>
              </w:rPr>
            </w:pPr>
          </w:p>
        </w:tc>
      </w:tr>
      <w:tr w:rsidR="008A37F0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8A37F0" w:rsidRPr="006F7AF2" w:rsidRDefault="008A37F0" w:rsidP="008A37F0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 w:rsidRPr="006F7AF2">
              <w:rPr>
                <w:rFonts w:eastAsiaTheme="minorEastAsia" w:hint="eastAsia"/>
                <w:highlight w:val="yellow"/>
                <w:lang w:eastAsia="zh-CN"/>
              </w:rPr>
              <w:t xml:space="preserve">      puNum = ( </w:t>
            </w:r>
            <w:r w:rsidRPr="006F7AF2">
              <w:rPr>
                <w:highlight w:val="yellow"/>
              </w:rPr>
              <w:t>PartMode  = =  PART_2Nx2N</w:t>
            </w:r>
            <w:r w:rsidRPr="006F7AF2">
              <w:rPr>
                <w:rFonts w:eastAsiaTheme="minorEastAsia" w:hint="eastAsia"/>
                <w:highlight w:val="yellow"/>
                <w:lang w:eastAsia="zh-CN"/>
              </w:rPr>
              <w:t xml:space="preserve"> ) ? 1 : ( </w:t>
            </w:r>
            <w:r w:rsidRPr="006F7AF2">
              <w:rPr>
                <w:highlight w:val="yellow"/>
              </w:rPr>
              <w:t>PartMode  = =  PART_NxN</w:t>
            </w:r>
            <w:r w:rsidRPr="006F7AF2">
              <w:rPr>
                <w:rFonts w:eastAsiaTheme="minorEastAsia" w:hint="eastAsia"/>
                <w:highlight w:val="yellow"/>
                <w:lang w:eastAsia="zh-CN"/>
              </w:rPr>
              <w:t xml:space="preserve"> ? 4 : 2 )</w:t>
            </w:r>
          </w:p>
        </w:tc>
        <w:tc>
          <w:tcPr>
            <w:tcW w:w="1152" w:type="dxa"/>
          </w:tcPr>
          <w:p w:rsidR="008A37F0" w:rsidRPr="006F7AF2" w:rsidRDefault="008A37F0" w:rsidP="00C54382">
            <w:pPr>
              <w:pStyle w:val="3Table"/>
              <w:rPr>
                <w:highlight w:val="yellow"/>
              </w:rPr>
            </w:pPr>
          </w:p>
        </w:tc>
      </w:tr>
      <w:tr w:rsidR="008A37F0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8A37F0" w:rsidRDefault="00FC674F" w:rsidP="00C54382">
            <w:pPr>
              <w:pStyle w:val="3Table"/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  </w:t>
            </w:r>
            <w:r>
              <w:rPr>
                <w:rFonts w:eastAsiaTheme="minorEastAsia"/>
                <w:highlight w:val="yellow"/>
                <w:lang w:eastAsia="zh-CN"/>
              </w:rPr>
              <w:t>for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( </w:t>
            </w:r>
            <w:r>
              <w:rPr>
                <w:rFonts w:eastAsiaTheme="minorEastAsia"/>
                <w:highlight w:val="yellow"/>
                <w:lang w:eastAsia="zh-CN"/>
              </w:rPr>
              <w:t>i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 = 0; </w:t>
            </w:r>
            <w:r>
              <w:rPr>
                <w:rFonts w:eastAsiaTheme="minorEastAsia"/>
                <w:highlight w:val="yellow"/>
                <w:lang w:eastAsia="zh-CN"/>
              </w:rPr>
              <w:t>i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 &lt; puNum; i++ )</w:t>
            </w:r>
          </w:p>
        </w:tc>
        <w:tc>
          <w:tcPr>
            <w:tcW w:w="1152" w:type="dxa"/>
          </w:tcPr>
          <w:p w:rsidR="008A37F0" w:rsidRPr="00FC674F" w:rsidRDefault="008A37F0" w:rsidP="00C54382">
            <w:pPr>
              <w:pStyle w:val="3Table"/>
              <w:rPr>
                <w:highlight w:val="yellow"/>
              </w:rPr>
            </w:pPr>
          </w:p>
        </w:tc>
      </w:tr>
      <w:tr w:rsidR="00FC674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FC674F" w:rsidRPr="00FC674F" w:rsidRDefault="00FC674F" w:rsidP="00615205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highlight w:val="yellow"/>
              </w:rPr>
            </w:pPr>
            <w:r w:rsidRPr="00FC674F">
              <w:rPr>
                <w:highlight w:val="yellow"/>
              </w:rPr>
              <w:tab/>
            </w:r>
            <w:r w:rsidRPr="00FC674F">
              <w:rPr>
                <w:highlight w:val="yellow"/>
              </w:rPr>
              <w:tab/>
            </w:r>
            <w:r>
              <w:rPr>
                <w:rFonts w:eastAsiaTheme="minorEastAsia" w:hint="eastAsia"/>
                <w:highlight w:val="yellow"/>
                <w:lang w:eastAsia="zh-CN"/>
              </w:rPr>
              <w:t>{</w:t>
            </w:r>
          </w:p>
        </w:tc>
        <w:tc>
          <w:tcPr>
            <w:tcW w:w="1152" w:type="dxa"/>
          </w:tcPr>
          <w:p w:rsidR="00FC674F" w:rsidRPr="00FC674F" w:rsidRDefault="00FC674F" w:rsidP="00C54382">
            <w:pPr>
              <w:pStyle w:val="3Table"/>
              <w:rPr>
                <w:highlight w:val="yellow"/>
              </w:rPr>
            </w:pPr>
          </w:p>
        </w:tc>
      </w:tr>
      <w:tr w:rsidR="00FC674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FC674F" w:rsidRPr="00FC674F" w:rsidRDefault="00FC674F" w:rsidP="007B5398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    </w:t>
            </w:r>
            <w:r w:rsidRPr="00FC674F">
              <w:rPr>
                <w:rFonts w:eastAsiaTheme="minorEastAsia"/>
                <w:b/>
                <w:highlight w:val="yellow"/>
                <w:lang w:eastAsia="zh-CN"/>
              </w:rPr>
              <w:t>inter</w:t>
            </w:r>
            <w:r w:rsidRPr="00FC674F">
              <w:rPr>
                <w:rFonts w:eastAsiaTheme="minorEastAsia" w:hint="eastAsia"/>
                <w:b/>
                <w:highlight w:val="yellow"/>
                <w:lang w:eastAsia="zh-CN"/>
              </w:rPr>
              <w:t>_sdc</w:t>
            </w:r>
            <w:r w:rsidRPr="00FC674F">
              <w:rPr>
                <w:b/>
                <w:highlight w:val="yellow"/>
              </w:rPr>
              <w:t>_</w:t>
            </w:r>
            <w:r w:rsidR="00251B4A">
              <w:rPr>
                <w:rFonts w:eastAsiaTheme="minorEastAsia" w:hint="eastAsia"/>
                <w:b/>
                <w:highlight w:val="yellow"/>
                <w:lang w:eastAsia="zh-CN"/>
              </w:rPr>
              <w:t>res</w:t>
            </w:r>
            <w:r w:rsidR="00D7485A">
              <w:rPr>
                <w:rFonts w:eastAsiaTheme="minorEastAsia" w:hint="eastAsia"/>
                <w:b/>
                <w:highlight w:val="yellow"/>
                <w:lang w:eastAsia="zh-CN"/>
              </w:rPr>
              <w:t>i</w:t>
            </w:r>
            <w:r w:rsidRPr="00FC674F">
              <w:rPr>
                <w:b/>
                <w:highlight w:val="yellow"/>
              </w:rPr>
              <w:t>_abs</w:t>
            </w:r>
            <w:r w:rsidR="007B5398" w:rsidRPr="00FC674F">
              <w:rPr>
                <w:highlight w:val="yellow"/>
              </w:rPr>
              <w:t xml:space="preserve"> </w:t>
            </w:r>
            <w:r w:rsidRPr="00FC674F">
              <w:rPr>
                <w:highlight w:val="yellow"/>
              </w:rPr>
              <w:t>[ x0 ][ y0 ]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[ </w:t>
            </w:r>
            <w:r>
              <w:rPr>
                <w:rFonts w:eastAsiaTheme="minorEastAsia"/>
                <w:highlight w:val="yellow"/>
                <w:lang w:eastAsia="zh-CN"/>
              </w:rPr>
              <w:t>i</w:t>
            </w:r>
            <w:r>
              <w:rPr>
                <w:rFonts w:eastAsiaTheme="minorEastAsia" w:hint="eastAsia"/>
                <w:highlight w:val="yellow"/>
                <w:lang w:eastAsia="zh-CN"/>
              </w:rPr>
              <w:t xml:space="preserve"> ]</w:t>
            </w:r>
          </w:p>
        </w:tc>
        <w:tc>
          <w:tcPr>
            <w:tcW w:w="1152" w:type="dxa"/>
          </w:tcPr>
          <w:p w:rsidR="00FC674F" w:rsidRPr="00FC674F" w:rsidRDefault="00FC674F" w:rsidP="00C54382">
            <w:pPr>
              <w:pStyle w:val="3Table"/>
              <w:rPr>
                <w:highlight w:val="yellow"/>
              </w:rPr>
            </w:pPr>
            <w:r w:rsidRPr="00FC674F">
              <w:rPr>
                <w:highlight w:val="yellow"/>
              </w:rPr>
              <w:t>ae(v)</w:t>
            </w:r>
          </w:p>
        </w:tc>
      </w:tr>
      <w:tr w:rsidR="00FC674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FC674F" w:rsidRDefault="00FC674F" w:rsidP="007B5398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    </w:t>
            </w:r>
            <w:r w:rsidR="00132EBA">
              <w:rPr>
                <w:rFonts w:eastAsiaTheme="minorEastAsia" w:hint="eastAsia"/>
                <w:highlight w:val="yellow"/>
                <w:lang w:eastAsia="zh-CN"/>
              </w:rPr>
              <w:t xml:space="preserve">if( </w:t>
            </w:r>
            <w:r w:rsidR="00132EBA" w:rsidRPr="00132EBA">
              <w:rPr>
                <w:rFonts w:eastAsiaTheme="minorEastAsia"/>
                <w:highlight w:val="yellow"/>
                <w:lang w:eastAsia="zh-CN"/>
              </w:rPr>
              <w:t>inter</w:t>
            </w:r>
            <w:r w:rsidR="00132EBA" w:rsidRPr="00132EBA">
              <w:rPr>
                <w:rFonts w:eastAsiaTheme="minorEastAsia" w:hint="eastAsia"/>
                <w:highlight w:val="yellow"/>
                <w:lang w:eastAsia="zh-CN"/>
              </w:rPr>
              <w:t>_sdc</w:t>
            </w:r>
            <w:r w:rsidR="00132EBA" w:rsidRPr="00132EBA">
              <w:rPr>
                <w:highlight w:val="yellow"/>
              </w:rPr>
              <w:t>_</w:t>
            </w:r>
            <w:r w:rsidR="00251B4A">
              <w:rPr>
                <w:rFonts w:eastAsiaTheme="minorEastAsia" w:hint="eastAsia"/>
                <w:highlight w:val="yellow"/>
                <w:lang w:eastAsia="zh-CN"/>
              </w:rPr>
              <w:t>res</w:t>
            </w:r>
            <w:r w:rsidR="00D7485A">
              <w:rPr>
                <w:rFonts w:eastAsiaTheme="minorEastAsia" w:hint="eastAsia"/>
                <w:highlight w:val="yellow"/>
                <w:lang w:eastAsia="zh-CN"/>
              </w:rPr>
              <w:t>i</w:t>
            </w:r>
            <w:r w:rsidR="00132EBA" w:rsidRPr="00132EBA">
              <w:rPr>
                <w:highlight w:val="yellow"/>
              </w:rPr>
              <w:t>_abs</w:t>
            </w:r>
            <w:r w:rsidR="007B5398" w:rsidRPr="00FC674F">
              <w:rPr>
                <w:highlight w:val="yellow"/>
              </w:rPr>
              <w:t xml:space="preserve"> </w:t>
            </w:r>
            <w:r w:rsidR="00132EBA" w:rsidRPr="00FC674F">
              <w:rPr>
                <w:highlight w:val="yellow"/>
              </w:rPr>
              <w:t>[ x0 ][ y0 ]</w:t>
            </w:r>
            <w:r w:rsidR="00132EBA">
              <w:rPr>
                <w:rFonts w:eastAsiaTheme="minorEastAsia" w:hint="eastAsia"/>
                <w:highlight w:val="yellow"/>
                <w:lang w:eastAsia="zh-CN"/>
              </w:rPr>
              <w:t xml:space="preserve">[ </w:t>
            </w:r>
            <w:r w:rsidR="00132EBA">
              <w:rPr>
                <w:rFonts w:eastAsiaTheme="minorEastAsia"/>
                <w:highlight w:val="yellow"/>
                <w:lang w:eastAsia="zh-CN"/>
              </w:rPr>
              <w:t>i</w:t>
            </w:r>
            <w:r w:rsidR="00132EBA">
              <w:rPr>
                <w:rFonts w:eastAsiaTheme="minorEastAsia" w:hint="eastAsia"/>
                <w:highlight w:val="yellow"/>
                <w:lang w:eastAsia="zh-CN"/>
              </w:rPr>
              <w:t xml:space="preserve"> ] )</w:t>
            </w:r>
          </w:p>
        </w:tc>
        <w:tc>
          <w:tcPr>
            <w:tcW w:w="1152" w:type="dxa"/>
          </w:tcPr>
          <w:p w:rsidR="00FC674F" w:rsidRPr="00FC674F" w:rsidRDefault="00FC674F" w:rsidP="00C54382">
            <w:pPr>
              <w:pStyle w:val="3Table"/>
              <w:rPr>
                <w:highlight w:val="yellow"/>
              </w:rPr>
            </w:pPr>
          </w:p>
        </w:tc>
      </w:tr>
      <w:tr w:rsidR="00FC674F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FC674F" w:rsidRPr="00D7485A" w:rsidRDefault="00D7485A" w:rsidP="00D7485A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rFonts w:eastAsiaTheme="minorEastAsia"/>
                <w:highlight w:val="yellow"/>
                <w:lang w:eastAsia="zh-CN"/>
              </w:rPr>
            </w:pPr>
            <w:r w:rsidRPr="00D7485A">
              <w:rPr>
                <w:rFonts w:eastAsiaTheme="minorEastAsia" w:hint="eastAsia"/>
                <w:highlight w:val="yellow"/>
                <w:lang w:eastAsia="zh-CN"/>
              </w:rPr>
              <w:t xml:space="preserve">          </w:t>
            </w:r>
            <w:r w:rsidRPr="00D7485A">
              <w:rPr>
                <w:rFonts w:eastAsiaTheme="minorEastAsia" w:hint="eastAsia"/>
                <w:b/>
                <w:highlight w:val="yellow"/>
                <w:lang w:eastAsia="zh-CN"/>
              </w:rPr>
              <w:t>inter_sdc_resi</w:t>
            </w:r>
            <w:r w:rsidRPr="00D7485A">
              <w:rPr>
                <w:rFonts w:eastAsiaTheme="minorEastAsia"/>
                <w:b/>
                <w:highlight w:val="yellow"/>
                <w:lang w:eastAsia="zh-CN"/>
              </w:rPr>
              <w:t>_sign_flag</w:t>
            </w:r>
            <w:r w:rsidRPr="00D7485A">
              <w:rPr>
                <w:rFonts w:eastAsiaTheme="minorEastAsia"/>
                <w:highlight w:val="yellow"/>
                <w:lang w:eastAsia="zh-CN"/>
              </w:rPr>
              <w:t>[ x0 ][ y0 ]</w:t>
            </w:r>
            <w:r w:rsidRPr="00D7485A">
              <w:rPr>
                <w:rFonts w:eastAsiaTheme="minorEastAsia" w:hint="eastAsia"/>
                <w:highlight w:val="yellow"/>
                <w:lang w:eastAsia="zh-CN"/>
              </w:rPr>
              <w:t>[ i ]</w:t>
            </w:r>
          </w:p>
        </w:tc>
        <w:tc>
          <w:tcPr>
            <w:tcW w:w="1152" w:type="dxa"/>
          </w:tcPr>
          <w:p w:rsidR="00FC674F" w:rsidRPr="00D7485A" w:rsidRDefault="00D7485A" w:rsidP="00C54382">
            <w:pPr>
              <w:pStyle w:val="3Table"/>
              <w:rPr>
                <w:highlight w:val="yellow"/>
              </w:rPr>
            </w:pPr>
            <w:r w:rsidRPr="00D7485A">
              <w:rPr>
                <w:highlight w:val="yellow"/>
              </w:rPr>
              <w:t>ae(v)</w:t>
            </w:r>
          </w:p>
        </w:tc>
      </w:tr>
      <w:tr w:rsidR="00D7485A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D7485A" w:rsidRPr="00D7485A" w:rsidRDefault="00D7485A" w:rsidP="00D7485A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  }</w:t>
            </w:r>
          </w:p>
        </w:tc>
        <w:tc>
          <w:tcPr>
            <w:tcW w:w="1152" w:type="dxa"/>
          </w:tcPr>
          <w:p w:rsidR="00D7485A" w:rsidRPr="00D7485A" w:rsidRDefault="00D7485A" w:rsidP="00C54382">
            <w:pPr>
              <w:pStyle w:val="3Table"/>
              <w:rPr>
                <w:highlight w:val="yellow"/>
              </w:rPr>
            </w:pPr>
          </w:p>
        </w:tc>
      </w:tr>
      <w:tr w:rsidR="00D7485A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D7485A" w:rsidRDefault="00D7485A" w:rsidP="00D7485A">
            <w:pPr>
              <w:pStyle w:val="3Table"/>
              <w:tabs>
                <w:tab w:val="clear" w:pos="432"/>
                <w:tab w:val="clear" w:pos="648"/>
                <w:tab w:val="left" w:pos="545"/>
              </w:tabs>
              <w:rPr>
                <w:rFonts w:eastAsiaTheme="minorEastAsia"/>
                <w:highlight w:val="yellow"/>
                <w:lang w:eastAsia="zh-CN"/>
              </w:rPr>
            </w:pPr>
            <w:r>
              <w:rPr>
                <w:rFonts w:eastAsiaTheme="minorEastAsia" w:hint="eastAsia"/>
                <w:highlight w:val="yellow"/>
                <w:lang w:eastAsia="zh-CN"/>
              </w:rPr>
              <w:t xml:space="preserve">    }</w:t>
            </w:r>
          </w:p>
        </w:tc>
        <w:tc>
          <w:tcPr>
            <w:tcW w:w="1152" w:type="dxa"/>
          </w:tcPr>
          <w:p w:rsidR="00D7485A" w:rsidRPr="00D7485A" w:rsidRDefault="00D7485A" w:rsidP="00C54382">
            <w:pPr>
              <w:pStyle w:val="3Table"/>
              <w:rPr>
                <w:highlight w:val="yellow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>if( !pcm_flag ) {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ab/>
              <w:t xml:space="preserve">if( PredMode[ x0 ][ y0 ]  !=  MODE_INTRA &amp;&amp; </w:t>
            </w:r>
            <w:r w:rsidRPr="00F60F40">
              <w:br/>
            </w: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  <w:t>!(PartMode  = =  PART_2Nx2N &amp;&amp; merge_flag[x0][y0]) )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0D3990" w:rsidRDefault="001B584D" w:rsidP="00C54382">
            <w:pPr>
              <w:pStyle w:val="3Table"/>
              <w:rPr>
                <w:b/>
              </w:rPr>
            </w:pP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</w:r>
            <w:r w:rsidRPr="000D3990">
              <w:rPr>
                <w:b/>
              </w:rPr>
              <w:t>no_residual_syntax_flag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  <w:r w:rsidRPr="00F60F40">
              <w:t>ae(v)</w:t>
            </w: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ab/>
              <w:t xml:space="preserve">if( !no_residual_syntax_flag </w:t>
            </w:r>
            <w:r w:rsidRPr="00181461">
              <w:rPr>
                <w:highlight w:val="cyan"/>
              </w:rPr>
              <w:t>&amp;&amp; !sdc_flag</w:t>
            </w:r>
            <w:r w:rsidR="0056044F">
              <w:rPr>
                <w:rFonts w:eastAsiaTheme="minorEastAsia" w:hint="eastAsia"/>
                <w:lang w:eastAsia="zh-CN"/>
              </w:rPr>
              <w:t xml:space="preserve"> &amp;&amp; </w:t>
            </w:r>
            <w:r w:rsidR="0056044F" w:rsidRPr="0056044F">
              <w:rPr>
                <w:rFonts w:eastAsiaTheme="minorEastAsia" w:hint="eastAsia"/>
                <w:highlight w:val="yellow"/>
                <w:lang w:eastAsia="zh-CN"/>
              </w:rPr>
              <w:t>!inter_sdc_flag</w:t>
            </w:r>
            <w:r w:rsidR="0056044F">
              <w:rPr>
                <w:rFonts w:eastAsiaTheme="minorEastAsia" w:hint="eastAsia"/>
                <w:lang w:eastAsia="zh-CN"/>
              </w:rPr>
              <w:t xml:space="preserve"> </w:t>
            </w:r>
            <w:r w:rsidRPr="00F60F40">
              <w:t>) {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  <w:t xml:space="preserve">MaxTrafoDepth = ( PredMode[ x0 ][ y0 ]  = =  MODE_INTRA ?  </w:t>
            </w:r>
            <w:r w:rsidRPr="00F60F40">
              <w:br/>
            </w: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  <w:t xml:space="preserve">max_transform_hierarchy_depth_intra  +  IntraSplitFlag  :  </w:t>
            </w:r>
            <w:r w:rsidRPr="00F60F40">
              <w:br/>
            </w: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  <w:t>max_transform_hierarchy_depth_inter )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Del="009C03F6" w:rsidRDefault="001B584D" w:rsidP="00C54382">
            <w:pPr>
              <w:pStyle w:val="3Table"/>
            </w:pPr>
            <w:r w:rsidRPr="00F60F40">
              <w:tab/>
            </w:r>
            <w:r w:rsidRPr="00D20A31">
              <w:tab/>
            </w:r>
            <w:r w:rsidRPr="00F60F40">
              <w:tab/>
            </w:r>
            <w:r w:rsidRPr="00F60F40">
              <w:tab/>
              <w:t>transform_tree( x0, y0 x0, y0, log2CbSize, 0, 0 )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F60F40" w:rsidRDefault="001B584D" w:rsidP="00C54382">
            <w:pPr>
              <w:pStyle w:val="3Table"/>
            </w:pPr>
            <w:r w:rsidRPr="00F60F40">
              <w:tab/>
            </w:r>
            <w:r w:rsidRPr="00F60F40">
              <w:tab/>
            </w:r>
            <w:r w:rsidRPr="00D20A31">
              <w:tab/>
            </w:r>
            <w:r w:rsidRPr="00F60F40">
              <w:t>}</w:t>
            </w:r>
          </w:p>
        </w:tc>
        <w:tc>
          <w:tcPr>
            <w:tcW w:w="1152" w:type="dxa"/>
          </w:tcPr>
          <w:p w:rsidR="001B584D" w:rsidRPr="00F60F40" w:rsidRDefault="001B584D" w:rsidP="00C54382">
            <w:pPr>
              <w:pStyle w:val="3Table"/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if( sdc_flag ) {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 xml:space="preserve">sdcNumSegments = ( sdc_pred_mode = = 1 ) ? 2 : 1 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for ( i = 0; i &lt; sdcNumSegments ; i++) {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sdc_residual_flag</w:t>
            </w:r>
            <w:r w:rsidRPr="00181461">
              <w:rPr>
                <w:highlight w:val="cyan"/>
              </w:rPr>
              <w:t>[ x0 ][ y0 ][ i 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ae(v)</w:t>
            </w: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if( sdc_residual_flag [ x0 ][ y0 ][ i ]) {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sdc_residual_sign_flag</w:t>
            </w:r>
            <w:r w:rsidRPr="00181461">
              <w:rPr>
                <w:highlight w:val="cyan"/>
              </w:rPr>
              <w:t>[ x0 ][ y0 ][ i ]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ae(v)</w:t>
            </w: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sdc_residual_abs_minus1</w:t>
            </w:r>
            <w:r w:rsidRPr="00181461">
              <w:rPr>
                <w:highlight w:val="cyan"/>
              </w:rPr>
              <w:t>[ x0 ][ y0 ][ i ]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ae(v)</w:t>
            </w: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}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}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}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  <w:tr w:rsidR="001B584D" w:rsidRPr="00181461" w:rsidTr="00FC674F">
        <w:trPr>
          <w:cantSplit/>
          <w:trHeight w:val="204"/>
          <w:jc w:val="center"/>
        </w:trPr>
        <w:tc>
          <w:tcPr>
            <w:tcW w:w="8600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}</w:t>
            </w:r>
          </w:p>
        </w:tc>
        <w:tc>
          <w:tcPr>
            <w:tcW w:w="1152" w:type="dxa"/>
          </w:tcPr>
          <w:p w:rsidR="001B584D" w:rsidRPr="00181461" w:rsidRDefault="001B584D" w:rsidP="00C54382">
            <w:pPr>
              <w:pStyle w:val="3Table"/>
              <w:rPr>
                <w:highlight w:val="cyan"/>
              </w:rPr>
            </w:pPr>
          </w:p>
        </w:tc>
      </w:tr>
    </w:tbl>
    <w:p w:rsidR="00297DAA" w:rsidRDefault="00297DAA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</w:p>
    <w:p w:rsidR="00C339C8" w:rsidRDefault="00C339C8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  <w:r w:rsidRPr="00C339C8">
        <w:rPr>
          <w:szCs w:val="22"/>
          <w:lang w:val="en-CA" w:eastAsia="zh-CN"/>
        </w:rPr>
        <w:t>H.7.4.9.1</w:t>
      </w:r>
      <w:r w:rsidRPr="00C339C8">
        <w:rPr>
          <w:szCs w:val="22"/>
          <w:lang w:val="en-CA" w:eastAsia="zh-CN"/>
        </w:rPr>
        <w:tab/>
        <w:t>General coding unit semantics</w:t>
      </w:r>
    </w:p>
    <w:p w:rsidR="00466AB5" w:rsidRPr="00A17492" w:rsidRDefault="00466AB5" w:rsidP="00466AB5">
      <w:pPr>
        <w:pStyle w:val="3N0"/>
        <w:rPr>
          <w:rFonts w:eastAsiaTheme="minorEastAsia"/>
          <w:highlight w:val="yellow"/>
          <w:lang w:eastAsia="zh-CN"/>
        </w:rPr>
      </w:pPr>
      <w:r w:rsidRPr="00A17492">
        <w:rPr>
          <w:rFonts w:eastAsiaTheme="minorEastAsia" w:hint="eastAsia"/>
          <w:b/>
          <w:highlight w:val="yellow"/>
          <w:lang w:val="en-CA" w:eastAsia="zh-CN"/>
        </w:rPr>
        <w:t>inter_sd</w:t>
      </w:r>
      <w:r w:rsidRPr="00A17492">
        <w:rPr>
          <w:b/>
          <w:highlight w:val="yellow"/>
        </w:rPr>
        <w:t xml:space="preserve">c_flag </w:t>
      </w:r>
      <w:r w:rsidRPr="00A17492">
        <w:rPr>
          <w:highlight w:val="yellow"/>
        </w:rPr>
        <w:t xml:space="preserve">equal to 1 specifies </w:t>
      </w:r>
      <w:r w:rsidR="00C339C8" w:rsidRPr="00A17492">
        <w:rPr>
          <w:rFonts w:eastAsiaTheme="minorEastAsia"/>
          <w:highlight w:val="yellow"/>
          <w:lang w:eastAsia="zh-CN"/>
        </w:rPr>
        <w:t>simplified</w:t>
      </w:r>
      <w:r w:rsidR="00C339C8" w:rsidRPr="00A17492">
        <w:rPr>
          <w:rFonts w:eastAsiaTheme="minorEastAsia" w:hint="eastAsia"/>
          <w:highlight w:val="yellow"/>
          <w:lang w:eastAsia="zh-CN"/>
        </w:rPr>
        <w:t xml:space="preserve"> depth coding of inter modes</w:t>
      </w:r>
      <w:r w:rsidRPr="00A17492">
        <w:rPr>
          <w:highlight w:val="yellow"/>
        </w:rPr>
        <w:t xml:space="preserve"> is used for the current coding unit. </w:t>
      </w:r>
      <w:r w:rsidR="00C339C8" w:rsidRPr="00A17492">
        <w:rPr>
          <w:rFonts w:eastAsiaTheme="minorEastAsia" w:hint="eastAsia"/>
          <w:highlight w:val="yellow"/>
          <w:lang w:eastAsia="zh-CN"/>
        </w:rPr>
        <w:t>inter_sd</w:t>
      </w:r>
      <w:r w:rsidRPr="00A17492">
        <w:rPr>
          <w:highlight w:val="yellow"/>
        </w:rPr>
        <w:t>c_flag</w:t>
      </w:r>
      <w:r w:rsidRPr="00A17492">
        <w:rPr>
          <w:b/>
          <w:highlight w:val="yellow"/>
        </w:rPr>
        <w:t xml:space="preserve"> </w:t>
      </w:r>
      <w:r w:rsidRPr="00A17492">
        <w:rPr>
          <w:highlight w:val="yellow"/>
        </w:rPr>
        <w:t xml:space="preserve">equal to 0 specifies </w:t>
      </w:r>
      <w:r w:rsidR="00C339C8" w:rsidRPr="00A17492">
        <w:rPr>
          <w:rFonts w:eastAsiaTheme="minorEastAsia"/>
          <w:highlight w:val="yellow"/>
          <w:lang w:eastAsia="zh-CN"/>
        </w:rPr>
        <w:t>simplified</w:t>
      </w:r>
      <w:r w:rsidR="00C339C8" w:rsidRPr="00A17492">
        <w:rPr>
          <w:rFonts w:eastAsiaTheme="minorEastAsia" w:hint="eastAsia"/>
          <w:highlight w:val="yellow"/>
          <w:lang w:eastAsia="zh-CN"/>
        </w:rPr>
        <w:t xml:space="preserve"> depth coding of inter modes</w:t>
      </w:r>
      <w:r w:rsidRPr="00A17492">
        <w:rPr>
          <w:highlight w:val="yellow"/>
        </w:rPr>
        <w:t xml:space="preserve"> is not used for the current coding unit. When not present, </w:t>
      </w:r>
      <w:r w:rsidR="00C339C8" w:rsidRPr="00A17492">
        <w:rPr>
          <w:rFonts w:eastAsiaTheme="minorEastAsia" w:hint="eastAsia"/>
          <w:highlight w:val="yellow"/>
          <w:lang w:eastAsia="zh-CN"/>
        </w:rPr>
        <w:t>inter_sd</w:t>
      </w:r>
      <w:r w:rsidR="00C339C8" w:rsidRPr="00A17492">
        <w:rPr>
          <w:highlight w:val="yellow"/>
        </w:rPr>
        <w:t>c_flag</w:t>
      </w:r>
      <w:r w:rsidRPr="00A17492">
        <w:rPr>
          <w:highlight w:val="yellow"/>
        </w:rPr>
        <w:t xml:space="preserve"> is inferred to be equal to 0.</w:t>
      </w:r>
    </w:p>
    <w:p w:rsidR="006A6075" w:rsidRPr="00A17492" w:rsidRDefault="006A6075" w:rsidP="006A6075">
      <w:pPr>
        <w:pStyle w:val="3S0"/>
        <w:rPr>
          <w:highlight w:val="yellow"/>
        </w:rPr>
      </w:pPr>
      <w:r w:rsidRPr="00A17492">
        <w:rPr>
          <w:rFonts w:eastAsiaTheme="minorEastAsia"/>
          <w:b/>
          <w:highlight w:val="yellow"/>
          <w:lang w:eastAsia="zh-CN"/>
        </w:rPr>
        <w:t>inter</w:t>
      </w:r>
      <w:r w:rsidRPr="00A17492">
        <w:rPr>
          <w:rFonts w:eastAsiaTheme="minorEastAsia" w:hint="eastAsia"/>
          <w:b/>
          <w:highlight w:val="yellow"/>
          <w:lang w:eastAsia="zh-CN"/>
        </w:rPr>
        <w:t>_sdc</w:t>
      </w:r>
      <w:r w:rsidRPr="00A17492">
        <w:rPr>
          <w:b/>
          <w:highlight w:val="yellow"/>
        </w:rPr>
        <w:t>_</w:t>
      </w:r>
      <w:r w:rsidRPr="00A17492">
        <w:rPr>
          <w:rFonts w:eastAsiaTheme="minorEastAsia" w:hint="eastAsia"/>
          <w:b/>
          <w:highlight w:val="yellow"/>
          <w:lang w:eastAsia="zh-CN"/>
        </w:rPr>
        <w:t>resi</w:t>
      </w:r>
      <w:r w:rsidRPr="00A17492">
        <w:rPr>
          <w:b/>
          <w:highlight w:val="yellow"/>
        </w:rPr>
        <w:t>_abs</w:t>
      </w:r>
      <w:r w:rsidRPr="00A17492">
        <w:rPr>
          <w:highlight w:val="yellow"/>
        </w:rPr>
        <w:t>[ x0 ][ y0 ]</w:t>
      </w:r>
      <w:r w:rsidRPr="00A17492">
        <w:rPr>
          <w:rFonts w:eastAsiaTheme="minorEastAsia" w:hint="eastAsia"/>
          <w:highlight w:val="yellow"/>
          <w:lang w:eastAsia="zh-CN"/>
        </w:rPr>
        <w:t>[i]</w:t>
      </w:r>
      <w:r w:rsidRPr="00A17492">
        <w:rPr>
          <w:highlight w:val="yellow"/>
        </w:rPr>
        <w:t>,</w:t>
      </w:r>
      <w:r w:rsidR="00AA40A6">
        <w:rPr>
          <w:rFonts w:eastAsiaTheme="minorEastAsia" w:hint="eastAsia"/>
          <w:highlight w:val="yellow"/>
          <w:lang w:eastAsia="zh-CN"/>
        </w:rPr>
        <w:t xml:space="preserve"> </w:t>
      </w:r>
      <w:r w:rsidRPr="00A17492">
        <w:rPr>
          <w:rFonts w:eastAsiaTheme="minorEastAsia" w:hint="eastAsia"/>
          <w:b/>
          <w:highlight w:val="yellow"/>
          <w:lang w:eastAsia="zh-CN"/>
        </w:rPr>
        <w:t>inter_sdc_resi</w:t>
      </w:r>
      <w:r w:rsidRPr="00A17492">
        <w:rPr>
          <w:rFonts w:eastAsiaTheme="minorEastAsia"/>
          <w:b/>
          <w:highlight w:val="yellow"/>
          <w:lang w:eastAsia="zh-CN"/>
        </w:rPr>
        <w:t>_sign_flag</w:t>
      </w:r>
      <w:r w:rsidRPr="00A17492">
        <w:rPr>
          <w:highlight w:val="yellow"/>
        </w:rPr>
        <w:t>[ x0 ][ y0 ]</w:t>
      </w:r>
      <w:r w:rsidRPr="00A17492">
        <w:rPr>
          <w:rFonts w:eastAsiaTheme="minorEastAsia" w:hint="eastAsia"/>
          <w:highlight w:val="yellow"/>
          <w:lang w:eastAsia="zh-CN"/>
        </w:rPr>
        <w:t>[i]</w:t>
      </w:r>
      <w:r w:rsidRPr="00A17492">
        <w:rPr>
          <w:b/>
          <w:highlight w:val="yellow"/>
        </w:rPr>
        <w:t xml:space="preserve"> </w:t>
      </w:r>
      <w:r w:rsidRPr="00A17492">
        <w:rPr>
          <w:highlight w:val="yellow"/>
        </w:rPr>
        <w:t xml:space="preserve">are used to derive </w:t>
      </w:r>
      <w:r w:rsidR="00972776" w:rsidRPr="00A17492">
        <w:rPr>
          <w:rFonts w:eastAsiaTheme="minorEastAsia" w:hint="eastAsia"/>
          <w:highlight w:val="yellow"/>
          <w:lang w:eastAsia="zh-CN"/>
        </w:rPr>
        <w:t>InterSdcResi</w:t>
      </w:r>
      <w:r w:rsidRPr="00A17492">
        <w:rPr>
          <w:highlight w:val="yellow"/>
        </w:rPr>
        <w:t>[ x0 ][ y0 ]</w:t>
      </w:r>
      <w:r w:rsidR="00972776" w:rsidRPr="00A17492">
        <w:rPr>
          <w:rFonts w:eastAsiaTheme="minorEastAsia" w:hint="eastAsia"/>
          <w:highlight w:val="yellow"/>
          <w:lang w:eastAsia="zh-CN"/>
        </w:rPr>
        <w:t>[</w:t>
      </w:r>
      <w:r w:rsidR="004219C2">
        <w:rPr>
          <w:rFonts w:eastAsiaTheme="minorEastAsia" w:hint="eastAsia"/>
          <w:highlight w:val="yellow"/>
          <w:lang w:eastAsia="zh-CN"/>
        </w:rPr>
        <w:t xml:space="preserve"> </w:t>
      </w:r>
      <w:r w:rsidR="00972776" w:rsidRPr="00A17492">
        <w:rPr>
          <w:rFonts w:eastAsiaTheme="minorEastAsia" w:hint="eastAsia"/>
          <w:highlight w:val="yellow"/>
          <w:lang w:eastAsia="zh-CN"/>
        </w:rPr>
        <w:t>i</w:t>
      </w:r>
      <w:r w:rsidR="004219C2">
        <w:rPr>
          <w:rFonts w:eastAsiaTheme="minorEastAsia" w:hint="eastAsia"/>
          <w:highlight w:val="yellow"/>
          <w:lang w:eastAsia="zh-CN"/>
        </w:rPr>
        <w:t xml:space="preserve"> </w:t>
      </w:r>
      <w:r w:rsidR="00972776" w:rsidRPr="00A17492">
        <w:rPr>
          <w:rFonts w:eastAsiaTheme="minorEastAsia" w:hint="eastAsia"/>
          <w:highlight w:val="yellow"/>
          <w:lang w:eastAsia="zh-CN"/>
        </w:rPr>
        <w:t>]</w:t>
      </w:r>
      <w:r w:rsidRPr="00A17492">
        <w:rPr>
          <w:highlight w:val="yellow"/>
        </w:rPr>
        <w:t xml:space="preserve"> as follows:</w:t>
      </w:r>
    </w:p>
    <w:p w:rsidR="006A6075" w:rsidRPr="00F60F40" w:rsidRDefault="00CD357C" w:rsidP="009A33C1">
      <w:pPr>
        <w:pStyle w:val="3E1"/>
        <w:numPr>
          <w:ilvl w:val="0"/>
          <w:numId w:val="0"/>
        </w:numPr>
        <w:rPr>
          <w:lang w:eastAsia="ko-KR"/>
        </w:rPr>
      </w:pPr>
      <w:r w:rsidRPr="009A33C1">
        <w:rPr>
          <w:rFonts w:eastAsiaTheme="minorEastAsia" w:hint="eastAsia"/>
          <w:highlight w:val="yellow"/>
          <w:lang w:eastAsia="zh-CN"/>
        </w:rPr>
        <w:t>InterSdcResi</w:t>
      </w:r>
      <w:r w:rsidR="006A6075" w:rsidRPr="009A33C1">
        <w:rPr>
          <w:highlight w:val="yellow"/>
        </w:rPr>
        <w:t>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x0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y0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</w:t>
      </w:r>
      <w:r w:rsidR="005D3939" w:rsidRPr="009A33C1">
        <w:rPr>
          <w:rFonts w:eastAsiaTheme="minorEastAsia" w:hint="eastAsia"/>
          <w:highlight w:val="yellow"/>
          <w:lang w:eastAsia="zh-CN"/>
        </w:rPr>
        <w:t>[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5D3939" w:rsidRPr="009A33C1">
        <w:rPr>
          <w:rFonts w:eastAsiaTheme="minorEastAsia" w:hint="eastAsia"/>
          <w:highlight w:val="yellow"/>
          <w:lang w:eastAsia="zh-CN"/>
        </w:rPr>
        <w:t>i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5D3939" w:rsidRPr="009A33C1">
        <w:rPr>
          <w:rFonts w:eastAsiaTheme="minorEastAsia" w:hint="eastAsia"/>
          <w:highlight w:val="yellow"/>
          <w:lang w:eastAsia="zh-CN"/>
        </w:rPr>
        <w:t>]</w:t>
      </w:r>
      <w:r w:rsidR="006A6075" w:rsidRPr="009A33C1">
        <w:rPr>
          <w:highlight w:val="yellow"/>
        </w:rPr>
        <w:t xml:space="preserve"> = ( 1 − 2 *</w:t>
      </w:r>
      <w:r w:rsidR="009A33C1" w:rsidRPr="009A33C1">
        <w:rPr>
          <w:highlight w:val="yellow"/>
        </w:rPr>
        <w:t xml:space="preserve"> inter_sdc_resi_sign_flag </w:t>
      </w:r>
      <w:r w:rsidR="006A6075" w:rsidRPr="009A33C1">
        <w:rPr>
          <w:highlight w:val="yellow"/>
        </w:rPr>
        <w:t>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x0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y0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</w:t>
      </w:r>
      <w:r w:rsidR="009A33C1" w:rsidRPr="009A33C1">
        <w:rPr>
          <w:rFonts w:eastAsiaTheme="minorEastAsia" w:hint="eastAsia"/>
          <w:highlight w:val="yellow"/>
          <w:lang w:eastAsia="zh-CN"/>
        </w:rPr>
        <w:t>[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9A33C1" w:rsidRPr="009A33C1">
        <w:rPr>
          <w:rFonts w:eastAsiaTheme="minorEastAsia" w:hint="eastAsia"/>
          <w:highlight w:val="yellow"/>
          <w:lang w:eastAsia="zh-CN"/>
        </w:rPr>
        <w:t>i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9A33C1" w:rsidRPr="009A33C1">
        <w:rPr>
          <w:rFonts w:eastAsiaTheme="minorEastAsia" w:hint="eastAsia"/>
          <w:highlight w:val="yellow"/>
          <w:lang w:eastAsia="zh-CN"/>
        </w:rPr>
        <w:t>]</w:t>
      </w:r>
      <w:r w:rsidR="006A6075" w:rsidRPr="009A33C1">
        <w:rPr>
          <w:highlight w:val="yellow"/>
        </w:rPr>
        <w:t> ) *</w:t>
      </w:r>
      <w:r w:rsidR="009A33C1" w:rsidRPr="00E23B0E">
        <w:rPr>
          <w:rFonts w:eastAsiaTheme="minorEastAsia"/>
          <w:highlight w:val="yellow"/>
          <w:lang w:eastAsia="zh-CN"/>
        </w:rPr>
        <w:t xml:space="preserve"> inter</w:t>
      </w:r>
      <w:r w:rsidR="009A33C1" w:rsidRPr="00E23B0E">
        <w:rPr>
          <w:rFonts w:eastAsiaTheme="minorEastAsia" w:hint="eastAsia"/>
          <w:highlight w:val="yellow"/>
          <w:lang w:eastAsia="zh-CN"/>
        </w:rPr>
        <w:t>_sdc</w:t>
      </w:r>
      <w:r w:rsidR="009A33C1" w:rsidRPr="00E23B0E">
        <w:rPr>
          <w:highlight w:val="yellow"/>
        </w:rPr>
        <w:t>_</w:t>
      </w:r>
      <w:r w:rsidR="009A33C1" w:rsidRPr="00E23B0E">
        <w:rPr>
          <w:rFonts w:eastAsiaTheme="minorEastAsia" w:hint="eastAsia"/>
          <w:highlight w:val="yellow"/>
          <w:lang w:eastAsia="zh-CN"/>
        </w:rPr>
        <w:t>resi</w:t>
      </w:r>
      <w:r w:rsidR="009A33C1" w:rsidRPr="00E23B0E">
        <w:rPr>
          <w:highlight w:val="yellow"/>
        </w:rPr>
        <w:t xml:space="preserve">_abs </w:t>
      </w:r>
      <w:r w:rsidR="006A6075" w:rsidRPr="009A33C1">
        <w:rPr>
          <w:highlight w:val="yellow"/>
        </w:rPr>
        <w:t>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x0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][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y0</w:t>
      </w:r>
      <w:r w:rsidR="006A6075" w:rsidRPr="009A33C1">
        <w:rPr>
          <w:b/>
          <w:highlight w:val="yellow"/>
        </w:rPr>
        <w:t> </w:t>
      </w:r>
      <w:r w:rsidR="006A6075" w:rsidRPr="009A33C1">
        <w:rPr>
          <w:highlight w:val="yellow"/>
        </w:rPr>
        <w:t>]</w:t>
      </w:r>
      <w:r w:rsidR="004A04EF">
        <w:rPr>
          <w:rFonts w:eastAsiaTheme="minorEastAsia" w:hint="eastAsia"/>
          <w:highlight w:val="yellow"/>
          <w:lang w:eastAsia="zh-CN"/>
        </w:rPr>
        <w:t>[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4A04EF">
        <w:rPr>
          <w:rFonts w:eastAsiaTheme="minorEastAsia" w:hint="eastAsia"/>
          <w:highlight w:val="yellow"/>
          <w:lang w:eastAsia="zh-CN"/>
        </w:rPr>
        <w:t>i</w:t>
      </w:r>
      <w:r w:rsidR="002F3764">
        <w:rPr>
          <w:rFonts w:eastAsiaTheme="minorEastAsia" w:hint="eastAsia"/>
          <w:highlight w:val="yellow"/>
          <w:lang w:eastAsia="zh-CN"/>
        </w:rPr>
        <w:t xml:space="preserve"> </w:t>
      </w:r>
      <w:r w:rsidR="004A04EF">
        <w:rPr>
          <w:rFonts w:eastAsiaTheme="minorEastAsia" w:hint="eastAsia"/>
          <w:highlight w:val="yellow"/>
          <w:lang w:eastAsia="zh-CN"/>
        </w:rPr>
        <w:t>]</w:t>
      </w:r>
      <w:r w:rsidR="006A6075" w:rsidRPr="009A33C1">
        <w:rPr>
          <w:highlight w:val="yellow"/>
        </w:rPr>
        <w:tab/>
      </w:r>
      <w:r w:rsidR="00F61A6E">
        <w:rPr>
          <w:rFonts w:eastAsiaTheme="minorEastAsia" w:hint="eastAsia"/>
          <w:highlight w:val="yellow"/>
          <w:lang w:eastAsia="zh-CN"/>
        </w:rPr>
        <w:t xml:space="preserve"> </w:t>
      </w:r>
      <w:r w:rsidR="006A6075" w:rsidRPr="009A33C1">
        <w:rPr>
          <w:highlight w:val="yellow"/>
          <w:lang w:eastAsia="ko-KR"/>
        </w:rPr>
        <w:t>(</w:t>
      </w:r>
      <w:fldSimple w:instr=" REF H \h  \* MERGEFORMAT " w:fldLock="1">
        <w:r w:rsidR="006A6075" w:rsidRPr="009A33C1">
          <w:rPr>
            <w:highlight w:val="yellow"/>
            <w:lang w:eastAsia="ko-KR"/>
          </w:rPr>
          <w:t>H</w:t>
        </w:r>
      </w:fldSimple>
      <w:r w:rsidR="006A6075" w:rsidRPr="009A33C1">
        <w:rPr>
          <w:highlight w:val="yellow"/>
          <w:lang w:eastAsia="ko-KR"/>
        </w:rPr>
        <w:noBreakHyphen/>
      </w:r>
      <w:r w:rsidR="005E333A" w:rsidRPr="009A33C1">
        <w:rPr>
          <w:highlight w:val="yellow"/>
          <w:lang w:eastAsia="ko-KR"/>
        </w:rPr>
        <w:fldChar w:fldCharType="begin" w:fldLock="1"/>
      </w:r>
      <w:r w:rsidR="006A6075" w:rsidRPr="009A33C1">
        <w:rPr>
          <w:highlight w:val="yellow"/>
          <w:lang w:eastAsia="ko-KR"/>
        </w:rPr>
        <w:instrText xml:space="preserve"> SEQ Equation \* ARABIC </w:instrText>
      </w:r>
      <w:r w:rsidR="005E333A" w:rsidRPr="009A33C1">
        <w:rPr>
          <w:highlight w:val="yellow"/>
          <w:lang w:eastAsia="ko-KR"/>
        </w:rPr>
        <w:fldChar w:fldCharType="separate"/>
      </w:r>
      <w:r w:rsidR="006A6075" w:rsidRPr="009A33C1">
        <w:rPr>
          <w:noProof/>
          <w:highlight w:val="yellow"/>
          <w:lang w:eastAsia="ko-KR"/>
        </w:rPr>
        <w:t>10</w:t>
      </w:r>
      <w:r w:rsidR="005E333A" w:rsidRPr="009A33C1">
        <w:rPr>
          <w:highlight w:val="yellow"/>
          <w:lang w:eastAsia="ko-KR"/>
        </w:rPr>
        <w:fldChar w:fldCharType="end"/>
      </w:r>
      <w:r w:rsidR="006A6075" w:rsidRPr="009A33C1">
        <w:rPr>
          <w:highlight w:val="yellow"/>
          <w:lang w:eastAsia="ko-KR"/>
        </w:rPr>
        <w:t>)</w:t>
      </w:r>
      <w:r w:rsidR="006A6075" w:rsidRPr="00F60F40">
        <w:rPr>
          <w:lang w:eastAsia="ko-KR"/>
        </w:rPr>
        <w:br/>
      </w:r>
    </w:p>
    <w:p w:rsidR="003A70D6" w:rsidRDefault="003A70D6" w:rsidP="003A70D6">
      <w:pPr>
        <w:pStyle w:val="3N0"/>
        <w:rPr>
          <w:rFonts w:eastAsiaTheme="minorEastAsia"/>
          <w:lang w:eastAsia="zh-CN"/>
        </w:rPr>
      </w:pPr>
      <w:r w:rsidRPr="003A70D6">
        <w:rPr>
          <w:rFonts w:eastAsiaTheme="minorEastAsia"/>
          <w:lang w:eastAsia="zh-CN"/>
        </w:rPr>
        <w:t>H.8.5.3</w:t>
      </w:r>
      <w:r w:rsidRPr="003A70D6">
        <w:rPr>
          <w:rFonts w:eastAsiaTheme="minorEastAsia"/>
          <w:lang w:eastAsia="zh-CN"/>
        </w:rPr>
        <w:tab/>
        <w:t>Decoding process for the residual signal of coding units coded in inter prediction mode</w:t>
      </w:r>
    </w:p>
    <w:p w:rsidR="002112F9" w:rsidRPr="0028029E" w:rsidRDefault="002112F9" w:rsidP="002112F9">
      <w:pPr>
        <w:pStyle w:val="3D0"/>
        <w:rPr>
          <w:highlight w:val="yellow"/>
          <w:lang w:eastAsia="zh-CN"/>
        </w:rPr>
      </w:pPr>
      <w:r w:rsidRPr="0028029E">
        <w:rPr>
          <w:rFonts w:hint="eastAsia"/>
          <w:highlight w:val="yellow"/>
          <w:lang w:eastAsia="zh-CN"/>
        </w:rPr>
        <w:t xml:space="preserve">if( </w:t>
      </w:r>
      <w:r w:rsidR="0028029E">
        <w:rPr>
          <w:rFonts w:eastAsiaTheme="minorEastAsia" w:hint="eastAsia"/>
          <w:highlight w:val="yellow"/>
          <w:lang w:eastAsia="zh-CN"/>
        </w:rPr>
        <w:t>!</w:t>
      </w:r>
      <w:r w:rsidRPr="0028029E">
        <w:rPr>
          <w:rFonts w:hint="eastAsia"/>
          <w:highlight w:val="yellow"/>
          <w:lang w:eastAsia="zh-CN"/>
        </w:rPr>
        <w:t>inter_sdc_flag )</w:t>
      </w:r>
    </w:p>
    <w:p w:rsidR="003A70D6" w:rsidRPr="003A70D6" w:rsidRDefault="003A70D6" w:rsidP="005309FB">
      <w:pPr>
        <w:pStyle w:val="3N0"/>
        <w:ind w:firstLineChars="250" w:firstLine="500"/>
        <w:rPr>
          <w:rFonts w:eastAsiaTheme="minorEastAsia"/>
          <w:lang w:eastAsia="zh-CN"/>
        </w:rPr>
      </w:pPr>
      <w:r w:rsidRPr="003A70D6">
        <w:rPr>
          <w:rFonts w:eastAsiaTheme="minorEastAsia"/>
          <w:lang w:eastAsia="zh-CN"/>
        </w:rPr>
        <w:lastRenderedPageBreak/>
        <w:t>The specific</w:t>
      </w:r>
      <w:r w:rsidR="00F25444">
        <w:rPr>
          <w:rFonts w:eastAsiaTheme="minorEastAsia"/>
          <w:lang w:eastAsia="zh-CN"/>
        </w:rPr>
        <w:t>ations in subclause 8.5.3 apply</w:t>
      </w:r>
    </w:p>
    <w:p w:rsidR="009061BB" w:rsidRPr="00BA21CD" w:rsidRDefault="00262808" w:rsidP="00C31168">
      <w:pPr>
        <w:pStyle w:val="3D0"/>
        <w:rPr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else</w:t>
      </w:r>
    </w:p>
    <w:p w:rsidR="00BA21CD" w:rsidRPr="001912CE" w:rsidRDefault="00BA21CD" w:rsidP="00BA21CD">
      <w:pPr>
        <w:pStyle w:val="3D1"/>
        <w:rPr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>derive horizontal and vertical offset xOff and yOff as follows:</w:t>
      </w:r>
    </w:p>
    <w:p w:rsidR="005E3F07" w:rsidRPr="001912CE" w:rsidRDefault="005E3F07" w:rsidP="005E3F07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if ( </w:t>
      </w:r>
      <w:r w:rsidRPr="001912CE">
        <w:rPr>
          <w:highlight w:val="yellow"/>
        </w:rPr>
        <w:t>PartMode  = =  PART_2Nx</w:t>
      </w:r>
      <w:r>
        <w:rPr>
          <w:rFonts w:eastAsiaTheme="minorEastAsia" w:hint="eastAsia"/>
          <w:highlight w:val="yellow"/>
          <w:lang w:eastAsia="zh-CN"/>
        </w:rPr>
        <w:t>2</w:t>
      </w:r>
      <w:r w:rsidRPr="001912CE">
        <w:rPr>
          <w:highlight w:val="yellow"/>
        </w:rPr>
        <w:t>N</w:t>
      </w:r>
      <w:r w:rsidRPr="001912CE">
        <w:rPr>
          <w:rFonts w:eastAsiaTheme="minorEastAsia" w:hint="eastAsia"/>
          <w:highlight w:val="yellow"/>
          <w:lang w:eastAsia="zh-CN"/>
        </w:rPr>
        <w:t xml:space="preserve"> )</w:t>
      </w:r>
    </w:p>
    <w:p w:rsidR="005E3F07" w:rsidRPr="005E3F07" w:rsidRDefault="005E3F07" w:rsidP="005E3F07">
      <w:pPr>
        <w:pStyle w:val="3D0"/>
        <w:numPr>
          <w:ilvl w:val="0"/>
          <w:numId w:val="0"/>
        </w:numPr>
        <w:ind w:leftChars="362" w:left="796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</w:t>
      </w:r>
    </w:p>
    <w:p w:rsidR="007C25BB" w:rsidRPr="001912CE" w:rsidRDefault="00FC0E3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else </w:t>
      </w:r>
      <w:r w:rsidR="007C25BB" w:rsidRPr="001912CE">
        <w:rPr>
          <w:rFonts w:eastAsiaTheme="minorEastAsia" w:hint="eastAsia"/>
          <w:highlight w:val="yellow"/>
          <w:lang w:eastAsia="zh-CN"/>
        </w:rPr>
        <w:t xml:space="preserve">if ( </w:t>
      </w:r>
      <w:r w:rsidR="007C25BB" w:rsidRPr="001912CE">
        <w:rPr>
          <w:highlight w:val="yellow"/>
        </w:rPr>
        <w:t>PartMode  = =  PART_2NxN</w:t>
      </w:r>
      <w:r w:rsidR="007C25BB" w:rsidRPr="001912CE">
        <w:rPr>
          <w:rFonts w:eastAsiaTheme="minorEastAsia" w:hint="eastAsia"/>
          <w:highlight w:val="yellow"/>
          <w:lang w:eastAsia="zh-CN"/>
        </w:rPr>
        <w:t xml:space="preserve"> )</w:t>
      </w:r>
    </w:p>
    <w:p w:rsidR="00E40C4C" w:rsidRPr="001912CE" w:rsidRDefault="00E40C4C" w:rsidP="00847995">
      <w:pPr>
        <w:pStyle w:val="3D0"/>
        <w:numPr>
          <w:ilvl w:val="0"/>
          <w:numId w:val="0"/>
        </w:numPr>
        <w:ind w:leftChars="362" w:left="796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</w:t>
      </w:r>
      <w:r w:rsidRPr="001912CE">
        <w:rPr>
          <w:rFonts w:hint="eastAsia"/>
          <w:highlight w:val="yellow"/>
          <w:lang w:eastAsia="zh-CN"/>
        </w:rPr>
        <w:t>,</w:t>
      </w:r>
    </w:p>
    <w:p w:rsidR="007C25BB" w:rsidRPr="001912CE" w:rsidRDefault="007C25BB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PART_2Nx</w:t>
      </w:r>
      <w:r w:rsidRPr="001912CE">
        <w:rPr>
          <w:rFonts w:eastAsiaTheme="minorEastAsia" w:hint="eastAsia"/>
          <w:highlight w:val="yellow"/>
          <w:lang w:eastAsia="zh-CN"/>
        </w:rPr>
        <w:t>nU )</w:t>
      </w:r>
    </w:p>
    <w:p w:rsidR="0043594E" w:rsidRPr="001912CE" w:rsidRDefault="0043594E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2</w:t>
      </w:r>
      <w:r w:rsidRPr="001912CE">
        <w:rPr>
          <w:rFonts w:hint="eastAsia"/>
          <w:highlight w:val="yellow"/>
          <w:lang w:eastAsia="zh-CN"/>
        </w:rPr>
        <w:t>,</w:t>
      </w:r>
    </w:p>
    <w:p w:rsidR="007C25BB" w:rsidRPr="001912CE" w:rsidRDefault="007C25BB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PART_2Nx</w:t>
      </w:r>
      <w:r w:rsidRPr="001912CE">
        <w:rPr>
          <w:rFonts w:eastAsiaTheme="minorEastAsia" w:hint="eastAsia"/>
          <w:highlight w:val="yellow"/>
          <w:lang w:eastAsia="zh-CN"/>
        </w:rPr>
        <w:t>nD )</w:t>
      </w:r>
    </w:p>
    <w:p w:rsidR="0085205E" w:rsidRPr="001912CE" w:rsidRDefault="0085205E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 xml:space="preserve">, yOff = </w:t>
      </w:r>
      <w:r w:rsidRPr="001912CE">
        <w:rPr>
          <w:rFonts w:eastAsiaTheme="minorEastAsia" w:hint="eastAsia"/>
          <w:highlight w:val="yellow"/>
          <w:lang w:eastAsia="zh-CN"/>
        </w:rPr>
        <w:t xml:space="preserve">(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1 ) + (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2 )</w:t>
      </w:r>
      <w:r w:rsidRPr="001912CE">
        <w:rPr>
          <w:rFonts w:hint="eastAsia"/>
          <w:highlight w:val="yellow"/>
          <w:lang w:eastAsia="zh-CN"/>
        </w:rPr>
        <w:t>,</w:t>
      </w:r>
    </w:p>
    <w:p w:rsidR="00D87EAE" w:rsidRPr="001912CE" w:rsidRDefault="00D87EA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PART_Nx</w:t>
      </w:r>
      <w:r w:rsidRPr="001912CE">
        <w:rPr>
          <w:rFonts w:eastAsiaTheme="minorEastAsia" w:hint="eastAsia"/>
          <w:highlight w:val="yellow"/>
          <w:lang w:eastAsia="zh-CN"/>
        </w:rPr>
        <w:t>2N )</w:t>
      </w:r>
    </w:p>
    <w:p w:rsidR="004C21E2" w:rsidRPr="001912CE" w:rsidRDefault="004C21E2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</w:t>
      </w:r>
    </w:p>
    <w:p w:rsidR="00D87EAE" w:rsidRPr="001912CE" w:rsidRDefault="00D87EA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</w:t>
      </w:r>
      <w:r w:rsidRPr="001912CE">
        <w:rPr>
          <w:rFonts w:eastAsiaTheme="minorEastAsia" w:hint="eastAsia"/>
          <w:highlight w:val="yellow"/>
          <w:lang w:eastAsia="zh-CN"/>
        </w:rPr>
        <w:t>nLx2N )</w:t>
      </w:r>
    </w:p>
    <w:p w:rsidR="008E3472" w:rsidRPr="001912CE" w:rsidRDefault="008E3472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2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</w:t>
      </w:r>
    </w:p>
    <w:p w:rsidR="00D87EAE" w:rsidRPr="001912CE" w:rsidRDefault="00D87EA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</w:t>
      </w:r>
      <w:r w:rsidRPr="001912CE">
        <w:rPr>
          <w:rFonts w:eastAsiaTheme="minorEastAsia" w:hint="eastAsia"/>
          <w:highlight w:val="yellow"/>
          <w:lang w:eastAsia="zh-CN"/>
        </w:rPr>
        <w:t>nRx2N )</w:t>
      </w:r>
    </w:p>
    <w:p w:rsidR="008E3472" w:rsidRPr="001912CE" w:rsidRDefault="008E3472" w:rsidP="00847995">
      <w:pPr>
        <w:pStyle w:val="3D0"/>
        <w:numPr>
          <w:ilvl w:val="0"/>
          <w:numId w:val="0"/>
        </w:numPr>
        <w:ind w:leftChars="360" w:left="792" w:firstLineChars="200" w:firstLine="400"/>
        <w:rPr>
          <w:rFonts w:eastAsiaTheme="minorEastAsia"/>
          <w:highlight w:val="yellow"/>
          <w:lang w:eastAsia="zh-CN"/>
        </w:rPr>
      </w:pPr>
      <w:r w:rsidRPr="001912CE">
        <w:rPr>
          <w:rFonts w:hint="eastAsia"/>
          <w:highlight w:val="yellow"/>
          <w:lang w:eastAsia="zh-CN"/>
        </w:rPr>
        <w:t xml:space="preserve">xOff = </w:t>
      </w:r>
      <w:r w:rsidRPr="001912CE">
        <w:rPr>
          <w:rFonts w:eastAsiaTheme="minorEastAsia" w:hint="eastAsia"/>
          <w:highlight w:val="yellow"/>
          <w:lang w:eastAsia="zh-CN"/>
        </w:rPr>
        <w:t xml:space="preserve">(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1 ) + (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2 )</w:t>
      </w:r>
      <w:r w:rsidRPr="001912CE">
        <w:rPr>
          <w:rFonts w:hint="eastAsia"/>
          <w:highlight w:val="yellow"/>
          <w:lang w:eastAsia="zh-CN"/>
        </w:rPr>
        <w:t>, yOff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hint="eastAsia"/>
          <w:highlight w:val="yellow"/>
          <w:lang w:eastAsia="zh-CN"/>
        </w:rPr>
        <w:t>,</w:t>
      </w:r>
    </w:p>
    <w:p w:rsidR="00D87EAE" w:rsidRPr="001912CE" w:rsidRDefault="00D87EAE" w:rsidP="00847995">
      <w:pPr>
        <w:pStyle w:val="3D1"/>
        <w:tabs>
          <w:tab w:val="clear" w:pos="697"/>
          <w:tab w:val="num" w:pos="1137"/>
        </w:tabs>
        <w:ind w:leftChars="362" w:left="1153"/>
        <w:rPr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else if ( </w:t>
      </w:r>
      <w:r w:rsidRPr="001912CE">
        <w:rPr>
          <w:highlight w:val="yellow"/>
        </w:rPr>
        <w:t>PartMode  = =  PART_</w:t>
      </w:r>
      <w:r w:rsidRPr="001912CE">
        <w:rPr>
          <w:rFonts w:eastAsiaTheme="minorEastAsia" w:hint="eastAsia"/>
          <w:highlight w:val="yellow"/>
          <w:lang w:eastAsia="zh-CN"/>
        </w:rPr>
        <w:t>NxN )</w:t>
      </w:r>
    </w:p>
    <w:p w:rsidR="007C25BB" w:rsidRDefault="002011BE" w:rsidP="00847995">
      <w:pPr>
        <w:pStyle w:val="3D0"/>
        <w:numPr>
          <w:ilvl w:val="0"/>
          <w:numId w:val="0"/>
        </w:numPr>
        <w:ind w:leftChars="362" w:left="796" w:firstLineChars="200" w:firstLine="400"/>
        <w:rPr>
          <w:rFonts w:eastAsiaTheme="minorEastAsia"/>
          <w:lang w:eastAsia="zh-CN"/>
        </w:rPr>
      </w:pPr>
      <w:r w:rsidRPr="001912CE">
        <w:rPr>
          <w:rFonts w:hint="eastAsia"/>
          <w:highlight w:val="yellow"/>
          <w:lang w:eastAsia="zh-CN"/>
        </w:rPr>
        <w:t>xOff = 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</w:t>
      </w:r>
      <w:r w:rsidRPr="001912CE">
        <w:rPr>
          <w:rFonts w:hint="eastAsia"/>
          <w:highlight w:val="yellow"/>
          <w:lang w:eastAsia="zh-CN"/>
        </w:rPr>
        <w:t>, yOff =</w:t>
      </w:r>
      <w:r w:rsidRPr="001912CE">
        <w:rPr>
          <w:rFonts w:eastAsiaTheme="minorEastAsia" w:hint="eastAsia"/>
          <w:highlight w:val="yellow"/>
          <w:lang w:eastAsia="zh-CN"/>
        </w:rPr>
        <w:t xml:space="preserve"> </w:t>
      </w:r>
      <w:r w:rsidRPr="001912CE">
        <w:rPr>
          <w:rFonts w:hint="eastAsia"/>
          <w:highlight w:val="yellow"/>
          <w:lang w:eastAsia="zh-CN"/>
        </w:rPr>
        <w:t>nCS</w:t>
      </w:r>
      <w:r w:rsidRPr="001912CE">
        <w:rPr>
          <w:rFonts w:hint="eastAsia"/>
          <w:highlight w:val="yellow"/>
          <w:vertAlign w:val="subscript"/>
          <w:lang w:eastAsia="zh-CN"/>
        </w:rPr>
        <w:t>L</w:t>
      </w:r>
      <w:r w:rsidRPr="001912CE">
        <w:rPr>
          <w:rFonts w:eastAsiaTheme="minorEastAsia" w:hint="eastAsia"/>
          <w:highlight w:val="yellow"/>
          <w:lang w:eastAsia="zh-CN"/>
        </w:rPr>
        <w:t xml:space="preserve"> &gt;&gt; 1</w:t>
      </w:r>
      <w:r w:rsidRPr="001912CE">
        <w:rPr>
          <w:rFonts w:hint="eastAsia"/>
          <w:highlight w:val="yellow"/>
          <w:lang w:eastAsia="zh-CN"/>
        </w:rPr>
        <w:t>,</w:t>
      </w:r>
    </w:p>
    <w:p w:rsidR="000F7616" w:rsidRPr="001912CE" w:rsidRDefault="00BE0550" w:rsidP="000F7616">
      <w:pPr>
        <w:pStyle w:val="3D1"/>
        <w:rPr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>derive</w:t>
      </w:r>
      <w:r w:rsidR="000F7616">
        <w:rPr>
          <w:rFonts w:eastAsiaTheme="minorEastAsia" w:hint="eastAsia"/>
          <w:highlight w:val="yellow"/>
          <w:lang w:eastAsia="zh-CN"/>
        </w:rPr>
        <w:t xml:space="preserve"> </w:t>
      </w:r>
      <w:r w:rsidR="00A4197E">
        <w:rPr>
          <w:rFonts w:eastAsiaTheme="minorEastAsia" w:hint="eastAsia"/>
          <w:highlight w:val="yellow"/>
          <w:lang w:eastAsia="zh-CN"/>
        </w:rPr>
        <w:t>residual array</w:t>
      </w:r>
      <w:r w:rsidR="000F7616">
        <w:rPr>
          <w:rFonts w:eastAsiaTheme="minorEastAsia" w:hint="eastAsia"/>
          <w:highlight w:val="yellow"/>
          <w:lang w:eastAsia="zh-CN"/>
        </w:rPr>
        <w:t xml:space="preserve"> </w:t>
      </w:r>
      <w:r w:rsidR="00132F3E">
        <w:rPr>
          <w:rFonts w:eastAsiaTheme="minorEastAsia" w:hint="eastAsia"/>
          <w:highlight w:val="yellow"/>
          <w:lang w:eastAsia="zh-CN"/>
        </w:rPr>
        <w:t>tmp</w:t>
      </w:r>
      <w:r w:rsidR="00132F3E" w:rsidRPr="0035288B">
        <w:rPr>
          <w:rFonts w:eastAsiaTheme="minorEastAsia" w:hint="eastAsia"/>
          <w:highlight w:val="yellow"/>
          <w:lang w:eastAsia="zh-CN"/>
        </w:rPr>
        <w:t>InterSdc</w:t>
      </w:r>
      <w:r w:rsidR="00132F3E" w:rsidRPr="009A33C1">
        <w:rPr>
          <w:rFonts w:eastAsiaTheme="minorEastAsia" w:hint="eastAsia"/>
          <w:highlight w:val="yellow"/>
          <w:lang w:eastAsia="zh-CN"/>
        </w:rPr>
        <w:t>Resi</w:t>
      </w:r>
      <w:r w:rsidR="00124F96">
        <w:rPr>
          <w:rFonts w:eastAsiaTheme="minorEastAsia" w:hint="eastAsia"/>
          <w:highlight w:val="yellow"/>
          <w:lang w:eastAsia="zh-CN"/>
        </w:rPr>
        <w:t>[4]</w:t>
      </w:r>
      <w:r w:rsidR="00132F3E">
        <w:rPr>
          <w:rFonts w:eastAsiaTheme="minorEastAsia" w:hint="eastAsia"/>
          <w:highlight w:val="yellow"/>
          <w:lang w:eastAsia="zh-CN"/>
        </w:rPr>
        <w:t xml:space="preserve"> </w:t>
      </w:r>
      <w:r w:rsidR="000F7616">
        <w:rPr>
          <w:rFonts w:eastAsiaTheme="minorEastAsia" w:hint="eastAsia"/>
          <w:highlight w:val="yellow"/>
          <w:lang w:eastAsia="zh-CN"/>
        </w:rPr>
        <w:t>as follows:</w:t>
      </w:r>
    </w:p>
    <w:p w:rsidR="00BA21CD" w:rsidRDefault="00BA21CD" w:rsidP="000F7616">
      <w:pPr>
        <w:pStyle w:val="3D1"/>
        <w:tabs>
          <w:tab w:val="clear" w:pos="697"/>
          <w:tab w:val="num" w:pos="1137"/>
        </w:tabs>
        <w:ind w:leftChars="362" w:left="1153"/>
        <w:rPr>
          <w:rFonts w:eastAsiaTheme="minorEastAsia"/>
          <w:highlight w:val="yellow"/>
          <w:lang w:eastAsia="zh-CN"/>
        </w:rPr>
      </w:pPr>
      <w:r w:rsidRPr="001912CE">
        <w:rPr>
          <w:rFonts w:eastAsiaTheme="minorEastAsia" w:hint="eastAsia"/>
          <w:highlight w:val="yellow"/>
          <w:lang w:eastAsia="zh-CN"/>
        </w:rPr>
        <w:t xml:space="preserve">if ( </w:t>
      </w:r>
      <w:r w:rsidRPr="000F7616">
        <w:rPr>
          <w:rFonts w:eastAsiaTheme="minorEastAsia"/>
          <w:highlight w:val="yellow"/>
          <w:lang w:eastAsia="zh-CN"/>
        </w:rPr>
        <w:t>PartMode  = =  PART_2Nx2N</w:t>
      </w:r>
      <w:r w:rsidRPr="001912CE">
        <w:rPr>
          <w:rFonts w:eastAsiaTheme="minorEastAsia" w:hint="eastAsia"/>
          <w:highlight w:val="yellow"/>
          <w:lang w:eastAsia="zh-CN"/>
        </w:rPr>
        <w:t xml:space="preserve"> )</w:t>
      </w:r>
    </w:p>
    <w:p w:rsidR="008E7D6E" w:rsidRPr="0035288B" w:rsidRDefault="008E7D6E" w:rsidP="008E7D6E">
      <w:pPr>
        <w:pStyle w:val="3N0"/>
        <w:rPr>
          <w:rFonts w:eastAsiaTheme="minorEastAsia"/>
          <w:highlight w:val="yellow"/>
          <w:lang w:eastAsia="zh-CN"/>
        </w:rPr>
      </w:pPr>
      <w:r w:rsidRPr="00D41B82"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 xml:space="preserve">           </w:t>
      </w:r>
      <w:r w:rsidRPr="0035288B">
        <w:rPr>
          <w:rFonts w:eastAsiaTheme="minorEastAsia"/>
          <w:highlight w:val="yellow"/>
          <w:lang w:eastAsia="zh-CN"/>
        </w:rPr>
        <w:t xml:space="preserve">for (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 xml:space="preserve"> = </w:t>
      </w:r>
      <w:r w:rsidR="0017047A">
        <w:rPr>
          <w:rFonts w:eastAsiaTheme="minorEastAsia" w:hint="eastAsia"/>
          <w:highlight w:val="yellow"/>
          <w:lang w:eastAsia="zh-CN"/>
        </w:rPr>
        <w:t>0</w:t>
      </w:r>
      <w:r w:rsidRPr="0035288B">
        <w:rPr>
          <w:rFonts w:eastAsiaTheme="minorEastAsia"/>
          <w:highlight w:val="yellow"/>
          <w:lang w:eastAsia="zh-CN"/>
        </w:rPr>
        <w:t xml:space="preserve">;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 xml:space="preserve"> &lt; </w:t>
      </w:r>
      <w:r w:rsidR="00020FC8">
        <w:rPr>
          <w:rFonts w:eastAsiaTheme="minorEastAsia" w:hint="eastAsia"/>
          <w:highlight w:val="yellow"/>
          <w:lang w:eastAsia="zh-CN"/>
        </w:rPr>
        <w:t>4</w:t>
      </w:r>
      <w:r w:rsidRPr="0035288B">
        <w:rPr>
          <w:rFonts w:eastAsiaTheme="minorEastAsia"/>
          <w:highlight w:val="yellow"/>
          <w:lang w:eastAsia="zh-CN"/>
        </w:rPr>
        <w:t xml:space="preserve">;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>++ )</w:t>
      </w:r>
    </w:p>
    <w:p w:rsidR="007D3AEA" w:rsidRPr="00FF00D8" w:rsidRDefault="00FF00D8" w:rsidP="007D3AEA">
      <w:pPr>
        <w:pStyle w:val="3D1"/>
        <w:numPr>
          <w:ilvl w:val="0"/>
          <w:numId w:val="0"/>
        </w:numPr>
        <w:ind w:left="1153"/>
        <w:rPr>
          <w:rFonts w:eastAsiaTheme="minorEastAsia"/>
          <w:highlight w:val="yellow"/>
          <w:lang w:eastAsia="zh-CN"/>
        </w:rPr>
      </w:pPr>
      <w:r w:rsidRPr="0035288B">
        <w:rPr>
          <w:rFonts w:eastAsiaTheme="minorEastAsia" w:hint="eastAsia"/>
          <w:highlight w:val="yellow"/>
          <w:lang w:eastAsia="zh-CN"/>
        </w:rPr>
        <w:t xml:space="preserve">   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="00020FC8" w:rsidRPr="009A33C1">
        <w:rPr>
          <w:rFonts w:eastAsiaTheme="minorEastAsia" w:hint="eastAsia"/>
          <w:highlight w:val="yellow"/>
          <w:lang w:eastAsia="zh-CN"/>
        </w:rPr>
        <w:t>[</w:t>
      </w:r>
      <w:r w:rsidR="00020FC8">
        <w:rPr>
          <w:rFonts w:eastAsiaTheme="minorEastAsia" w:hint="eastAsia"/>
          <w:highlight w:val="yellow"/>
          <w:lang w:eastAsia="zh-CN"/>
        </w:rPr>
        <w:t xml:space="preserve"> i </w:t>
      </w:r>
      <w:r w:rsidR="00020FC8" w:rsidRPr="009A33C1">
        <w:rPr>
          <w:rFonts w:eastAsiaTheme="minorEastAsia" w:hint="eastAsia"/>
          <w:highlight w:val="yellow"/>
          <w:lang w:eastAsia="zh-CN"/>
        </w:rPr>
        <w:t>]</w:t>
      </w:r>
      <w:r w:rsidR="00875A23" w:rsidRPr="0035288B">
        <w:rPr>
          <w:rFonts w:eastAsiaTheme="minorEastAsia" w:hint="eastAsia"/>
          <w:highlight w:val="yellow"/>
          <w:lang w:eastAsia="zh-CN"/>
        </w:rPr>
        <w:t xml:space="preserve"> = </w:t>
      </w:r>
      <w:r w:rsidR="00972E2C" w:rsidRPr="0035288B">
        <w:rPr>
          <w:rFonts w:eastAsiaTheme="minorEastAsia" w:hint="eastAsia"/>
          <w:highlight w:val="yellow"/>
          <w:lang w:eastAsia="zh-CN"/>
        </w:rPr>
        <w:t>InterSdc</w:t>
      </w:r>
      <w:r w:rsidR="00972E2C" w:rsidRPr="009A33C1">
        <w:rPr>
          <w:rFonts w:eastAsiaTheme="minorEastAsia" w:hint="eastAsia"/>
          <w:highlight w:val="yellow"/>
          <w:lang w:eastAsia="zh-CN"/>
        </w:rPr>
        <w:t>Resi</w:t>
      </w:r>
      <w:r w:rsidR="00972E2C" w:rsidRPr="009A33C1">
        <w:rPr>
          <w:highlight w:val="yellow"/>
        </w:rPr>
        <w:t>[</w:t>
      </w:r>
      <w:r w:rsidR="00972E2C" w:rsidRPr="009A33C1">
        <w:rPr>
          <w:b/>
          <w:highlight w:val="yellow"/>
        </w:rPr>
        <w:t> </w:t>
      </w:r>
      <w:r w:rsidR="00972E2C" w:rsidRPr="009A33C1">
        <w:rPr>
          <w:highlight w:val="yellow"/>
        </w:rPr>
        <w:t>x0</w:t>
      </w:r>
      <w:r w:rsidR="00972E2C" w:rsidRPr="009A33C1">
        <w:rPr>
          <w:b/>
          <w:highlight w:val="yellow"/>
        </w:rPr>
        <w:t> </w:t>
      </w:r>
      <w:r w:rsidR="00972E2C" w:rsidRPr="009A33C1">
        <w:rPr>
          <w:highlight w:val="yellow"/>
        </w:rPr>
        <w:t>][</w:t>
      </w:r>
      <w:r w:rsidR="00972E2C" w:rsidRPr="009A33C1">
        <w:rPr>
          <w:b/>
          <w:highlight w:val="yellow"/>
        </w:rPr>
        <w:t> </w:t>
      </w:r>
      <w:r w:rsidR="00972E2C" w:rsidRPr="009A33C1">
        <w:rPr>
          <w:highlight w:val="yellow"/>
        </w:rPr>
        <w:t>y0</w:t>
      </w:r>
      <w:r w:rsidR="00972E2C" w:rsidRPr="009A33C1">
        <w:rPr>
          <w:b/>
          <w:highlight w:val="yellow"/>
        </w:rPr>
        <w:t> </w:t>
      </w:r>
      <w:r w:rsidR="00972E2C" w:rsidRPr="009A33C1">
        <w:rPr>
          <w:highlight w:val="yellow"/>
        </w:rPr>
        <w:t>]</w:t>
      </w:r>
      <w:r w:rsidR="00972E2C" w:rsidRPr="009A33C1">
        <w:rPr>
          <w:rFonts w:eastAsiaTheme="minorEastAsia" w:hint="eastAsia"/>
          <w:highlight w:val="yellow"/>
          <w:lang w:eastAsia="zh-CN"/>
        </w:rPr>
        <w:t>[</w:t>
      </w:r>
      <w:r w:rsidR="00972E2C">
        <w:rPr>
          <w:rFonts w:eastAsiaTheme="minorEastAsia" w:hint="eastAsia"/>
          <w:highlight w:val="yellow"/>
          <w:lang w:eastAsia="zh-CN"/>
        </w:rPr>
        <w:t xml:space="preserve"> 0 </w:t>
      </w:r>
      <w:r w:rsidR="00972E2C" w:rsidRPr="009A33C1">
        <w:rPr>
          <w:rFonts w:eastAsiaTheme="minorEastAsia" w:hint="eastAsia"/>
          <w:highlight w:val="yellow"/>
          <w:lang w:eastAsia="zh-CN"/>
        </w:rPr>
        <w:t>]</w:t>
      </w:r>
      <w:r w:rsidR="00972E2C">
        <w:rPr>
          <w:rFonts w:eastAsiaTheme="minorEastAsia" w:hint="eastAsia"/>
          <w:highlight w:val="yellow"/>
          <w:lang w:eastAsia="zh-CN"/>
        </w:rPr>
        <w:t>;</w:t>
      </w:r>
    </w:p>
    <w:p w:rsidR="000D2C63" w:rsidRDefault="000F7616" w:rsidP="000D2C63">
      <w:pPr>
        <w:pStyle w:val="3D1"/>
        <w:tabs>
          <w:tab w:val="clear" w:pos="697"/>
          <w:tab w:val="num" w:pos="1137"/>
        </w:tabs>
        <w:ind w:leftChars="362" w:left="1153"/>
        <w:rPr>
          <w:rFonts w:eastAsiaTheme="minorEastAsia"/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else if( </w:t>
      </w:r>
      <w:r w:rsidRPr="000F7616">
        <w:rPr>
          <w:rFonts w:eastAsiaTheme="minorEastAsia"/>
          <w:highlight w:val="yellow"/>
          <w:lang w:eastAsia="zh-CN"/>
        </w:rPr>
        <w:t>PartMode  = =  PART_2NxN</w:t>
      </w:r>
      <w:r>
        <w:rPr>
          <w:rFonts w:eastAsiaTheme="minorEastAsia" w:hint="eastAsia"/>
          <w:highlight w:val="yellow"/>
          <w:lang w:eastAsia="zh-CN"/>
        </w:rPr>
        <w:t xml:space="preserve"> || </w:t>
      </w:r>
      <w:r w:rsidRPr="000F7616">
        <w:rPr>
          <w:rFonts w:eastAsiaTheme="minorEastAsia"/>
          <w:highlight w:val="yellow"/>
          <w:lang w:eastAsia="zh-CN"/>
        </w:rPr>
        <w:t>PartMode  = =  PART_2Nx</w:t>
      </w:r>
      <w:r>
        <w:rPr>
          <w:rFonts w:eastAsiaTheme="minorEastAsia" w:hint="eastAsia"/>
          <w:highlight w:val="yellow"/>
          <w:lang w:eastAsia="zh-CN"/>
        </w:rPr>
        <w:t xml:space="preserve">nU || </w:t>
      </w:r>
      <w:r>
        <w:rPr>
          <w:rFonts w:eastAsiaTheme="minorEastAsia"/>
          <w:highlight w:val="yellow"/>
          <w:lang w:eastAsia="zh-CN"/>
        </w:rPr>
        <w:t>PartMode  = =  PART_2Nx</w:t>
      </w:r>
      <w:r>
        <w:rPr>
          <w:rFonts w:eastAsiaTheme="minorEastAsia" w:hint="eastAsia"/>
          <w:highlight w:val="yellow"/>
          <w:lang w:eastAsia="zh-CN"/>
        </w:rPr>
        <w:t>nD )</w:t>
      </w:r>
    </w:p>
    <w:p w:rsidR="001F54E4" w:rsidRPr="001F54E4" w:rsidRDefault="001F54E4" w:rsidP="001F54E4">
      <w:pPr>
        <w:pStyle w:val="3D4"/>
        <w:rPr>
          <w:highlight w:val="yellow"/>
          <w:lang w:eastAsia="zh-CN"/>
        </w:rPr>
      </w:pPr>
      <w:r w:rsidRPr="000D2C63">
        <w:rPr>
          <w:rFonts w:hint="eastAsia"/>
          <w:highlight w:val="yellow"/>
          <w:lang w:eastAsia="zh-CN"/>
        </w:rPr>
        <w:t xml:space="preserve">set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</w:t>
      </w:r>
      <w:r>
        <w:rPr>
          <w:rFonts w:eastAsiaTheme="minorEastAsia" w:hint="eastAsia"/>
          <w:highlight w:val="yellow"/>
          <w:lang w:eastAsia="zh-CN"/>
        </w:rPr>
        <w:t>0</w:t>
      </w:r>
      <w:r w:rsidRPr="000D2C63">
        <w:rPr>
          <w:rFonts w:hint="eastAsia"/>
          <w:highlight w:val="yellow"/>
          <w:lang w:eastAsia="zh-CN"/>
        </w:rPr>
        <w:t xml:space="preserve"> ]</w:t>
      </w:r>
      <w:r>
        <w:rPr>
          <w:rFonts w:eastAsiaTheme="minorEastAsia" w:hint="eastAsia"/>
          <w:highlight w:val="yellow"/>
          <w:lang w:eastAsia="zh-CN"/>
        </w:rPr>
        <w:t xml:space="preserve"> and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[ 1 ] </w:t>
      </w:r>
      <w:r>
        <w:rPr>
          <w:rFonts w:eastAsiaTheme="minorEastAsia" w:hint="eastAsia"/>
          <w:highlight w:val="yellow"/>
          <w:lang w:eastAsia="zh-CN"/>
        </w:rPr>
        <w:t>to</w:t>
      </w:r>
      <w:r w:rsidRPr="000D2C63">
        <w:rPr>
          <w:rFonts w:hint="eastAsia"/>
          <w:highlight w:val="yellow"/>
          <w:lang w:eastAsia="zh-CN"/>
        </w:rPr>
        <w:t xml:space="preserve"> InterSdcResi</w:t>
      </w:r>
      <w:r w:rsidRPr="000D2C63">
        <w:rPr>
          <w:highlight w:val="yellow"/>
          <w:lang w:eastAsia="zh-CN"/>
        </w:rPr>
        <w:t>[ x0 ][ y0 ]</w:t>
      </w:r>
      <w:r w:rsidRPr="000D2C63">
        <w:rPr>
          <w:rFonts w:hint="eastAsia"/>
          <w:highlight w:val="yellow"/>
          <w:lang w:eastAsia="zh-CN"/>
        </w:rPr>
        <w:t>[ 0 ]</w:t>
      </w:r>
    </w:p>
    <w:p w:rsidR="000D2C63" w:rsidRDefault="004024E6" w:rsidP="000D2C63">
      <w:pPr>
        <w:pStyle w:val="3D4"/>
        <w:rPr>
          <w:highlight w:val="yellow"/>
          <w:lang w:eastAsia="zh-CN"/>
        </w:rPr>
      </w:pPr>
      <w:r w:rsidRPr="000D2C63">
        <w:rPr>
          <w:rFonts w:hint="eastAsia"/>
          <w:highlight w:val="yellow"/>
          <w:lang w:eastAsia="zh-CN"/>
        </w:rPr>
        <w:t xml:space="preserve">set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[ 2 ] and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>[ 3 ] to InterSdcResi</w:t>
      </w:r>
      <w:r w:rsidRPr="000D2C63">
        <w:rPr>
          <w:highlight w:val="yellow"/>
          <w:lang w:eastAsia="zh-CN"/>
        </w:rPr>
        <w:t>[ x0 ][ y0 ]</w:t>
      </w:r>
      <w:r w:rsidRPr="000D2C63">
        <w:rPr>
          <w:rFonts w:hint="eastAsia"/>
          <w:highlight w:val="yellow"/>
          <w:lang w:eastAsia="zh-CN"/>
        </w:rPr>
        <w:t>[ 1 ]</w:t>
      </w:r>
    </w:p>
    <w:p w:rsidR="007A3632" w:rsidRDefault="007A3632" w:rsidP="007A3632">
      <w:pPr>
        <w:pStyle w:val="3D1"/>
        <w:tabs>
          <w:tab w:val="clear" w:pos="697"/>
          <w:tab w:val="num" w:pos="1137"/>
        </w:tabs>
        <w:ind w:leftChars="362" w:left="1153"/>
        <w:rPr>
          <w:rFonts w:eastAsiaTheme="minorEastAsia"/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else if( </w:t>
      </w:r>
      <w:r>
        <w:rPr>
          <w:rFonts w:eastAsiaTheme="minorEastAsia"/>
          <w:highlight w:val="yellow"/>
          <w:lang w:eastAsia="zh-CN"/>
        </w:rPr>
        <w:t>PartMode  = =  PART_</w:t>
      </w:r>
      <w:r w:rsidRPr="000F7616">
        <w:rPr>
          <w:rFonts w:eastAsiaTheme="minorEastAsia"/>
          <w:highlight w:val="yellow"/>
          <w:lang w:eastAsia="zh-CN"/>
        </w:rPr>
        <w:t>Nx</w:t>
      </w:r>
      <w:r>
        <w:rPr>
          <w:rFonts w:eastAsiaTheme="minorEastAsia" w:hint="eastAsia"/>
          <w:highlight w:val="yellow"/>
          <w:lang w:eastAsia="zh-CN"/>
        </w:rPr>
        <w:t>2</w:t>
      </w:r>
      <w:r w:rsidRPr="000F7616">
        <w:rPr>
          <w:rFonts w:eastAsiaTheme="minorEastAsia"/>
          <w:highlight w:val="yellow"/>
          <w:lang w:eastAsia="zh-CN"/>
        </w:rPr>
        <w:t>N</w:t>
      </w:r>
      <w:r>
        <w:rPr>
          <w:rFonts w:eastAsiaTheme="minorEastAsia" w:hint="eastAsia"/>
          <w:highlight w:val="yellow"/>
          <w:lang w:eastAsia="zh-CN"/>
        </w:rPr>
        <w:t xml:space="preserve"> || </w:t>
      </w:r>
      <w:r>
        <w:rPr>
          <w:rFonts w:eastAsiaTheme="minorEastAsia"/>
          <w:highlight w:val="yellow"/>
          <w:lang w:eastAsia="zh-CN"/>
        </w:rPr>
        <w:t>PartMode  = =  PART_</w:t>
      </w:r>
      <w:r>
        <w:rPr>
          <w:rFonts w:eastAsiaTheme="minorEastAsia" w:hint="eastAsia"/>
          <w:highlight w:val="yellow"/>
          <w:lang w:eastAsia="zh-CN"/>
        </w:rPr>
        <w:t>nL</w:t>
      </w:r>
      <w:r w:rsidRPr="000F7616">
        <w:rPr>
          <w:rFonts w:eastAsiaTheme="minorEastAsia"/>
          <w:highlight w:val="yellow"/>
          <w:lang w:eastAsia="zh-CN"/>
        </w:rPr>
        <w:t>x</w:t>
      </w:r>
      <w:r>
        <w:rPr>
          <w:rFonts w:eastAsiaTheme="minorEastAsia" w:hint="eastAsia"/>
          <w:highlight w:val="yellow"/>
          <w:lang w:eastAsia="zh-CN"/>
        </w:rPr>
        <w:t xml:space="preserve">2N || </w:t>
      </w:r>
      <w:r>
        <w:rPr>
          <w:rFonts w:eastAsiaTheme="minorEastAsia"/>
          <w:highlight w:val="yellow"/>
          <w:lang w:eastAsia="zh-CN"/>
        </w:rPr>
        <w:t>PartMode  = =  PART_</w:t>
      </w:r>
      <w:r>
        <w:rPr>
          <w:rFonts w:eastAsiaTheme="minorEastAsia" w:hint="eastAsia"/>
          <w:highlight w:val="yellow"/>
          <w:lang w:eastAsia="zh-CN"/>
        </w:rPr>
        <w:t>nR</w:t>
      </w:r>
      <w:r>
        <w:rPr>
          <w:rFonts w:eastAsiaTheme="minorEastAsia"/>
          <w:highlight w:val="yellow"/>
          <w:lang w:eastAsia="zh-CN"/>
        </w:rPr>
        <w:t>x</w:t>
      </w:r>
      <w:r>
        <w:rPr>
          <w:rFonts w:eastAsiaTheme="minorEastAsia" w:hint="eastAsia"/>
          <w:highlight w:val="yellow"/>
          <w:lang w:eastAsia="zh-CN"/>
        </w:rPr>
        <w:t>2N )</w:t>
      </w:r>
    </w:p>
    <w:p w:rsidR="006526E4" w:rsidRPr="001F54E4" w:rsidRDefault="006526E4" w:rsidP="006526E4">
      <w:pPr>
        <w:pStyle w:val="3D4"/>
        <w:rPr>
          <w:highlight w:val="yellow"/>
          <w:lang w:eastAsia="zh-CN"/>
        </w:rPr>
      </w:pPr>
      <w:r w:rsidRPr="000D2C63">
        <w:rPr>
          <w:rFonts w:hint="eastAsia"/>
          <w:highlight w:val="yellow"/>
          <w:lang w:eastAsia="zh-CN"/>
        </w:rPr>
        <w:t xml:space="preserve">set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</w:t>
      </w:r>
      <w:r>
        <w:rPr>
          <w:rFonts w:eastAsiaTheme="minorEastAsia" w:hint="eastAsia"/>
          <w:highlight w:val="yellow"/>
          <w:lang w:eastAsia="zh-CN"/>
        </w:rPr>
        <w:t>0</w:t>
      </w:r>
      <w:r w:rsidRPr="000D2C63">
        <w:rPr>
          <w:rFonts w:hint="eastAsia"/>
          <w:highlight w:val="yellow"/>
          <w:lang w:eastAsia="zh-CN"/>
        </w:rPr>
        <w:t xml:space="preserve"> ]</w:t>
      </w:r>
      <w:r>
        <w:rPr>
          <w:rFonts w:eastAsiaTheme="minorEastAsia" w:hint="eastAsia"/>
          <w:highlight w:val="yellow"/>
          <w:lang w:eastAsia="zh-CN"/>
        </w:rPr>
        <w:t xml:space="preserve"> and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</w:t>
      </w:r>
      <w:r>
        <w:rPr>
          <w:rFonts w:eastAsiaTheme="minorEastAsia" w:hint="eastAsia"/>
          <w:highlight w:val="yellow"/>
          <w:lang w:eastAsia="zh-CN"/>
        </w:rPr>
        <w:t>2</w:t>
      </w:r>
      <w:r w:rsidRPr="000D2C63">
        <w:rPr>
          <w:rFonts w:hint="eastAsia"/>
          <w:highlight w:val="yellow"/>
          <w:lang w:eastAsia="zh-CN"/>
        </w:rPr>
        <w:t xml:space="preserve"> ] </w:t>
      </w:r>
      <w:r>
        <w:rPr>
          <w:rFonts w:eastAsiaTheme="minorEastAsia" w:hint="eastAsia"/>
          <w:highlight w:val="yellow"/>
          <w:lang w:eastAsia="zh-CN"/>
        </w:rPr>
        <w:t>to</w:t>
      </w:r>
      <w:r w:rsidRPr="000D2C63">
        <w:rPr>
          <w:rFonts w:hint="eastAsia"/>
          <w:highlight w:val="yellow"/>
          <w:lang w:eastAsia="zh-CN"/>
        </w:rPr>
        <w:t xml:space="preserve"> InterSdcResi</w:t>
      </w:r>
      <w:r w:rsidRPr="000D2C63">
        <w:rPr>
          <w:highlight w:val="yellow"/>
          <w:lang w:eastAsia="zh-CN"/>
        </w:rPr>
        <w:t>[ x0 ][ y0 ]</w:t>
      </w:r>
      <w:r w:rsidRPr="000D2C63">
        <w:rPr>
          <w:rFonts w:hint="eastAsia"/>
          <w:highlight w:val="yellow"/>
          <w:lang w:eastAsia="zh-CN"/>
        </w:rPr>
        <w:t>[ 0 ]</w:t>
      </w:r>
    </w:p>
    <w:p w:rsidR="006526E4" w:rsidRDefault="006526E4" w:rsidP="006526E4">
      <w:pPr>
        <w:pStyle w:val="3D4"/>
        <w:rPr>
          <w:highlight w:val="yellow"/>
          <w:lang w:eastAsia="zh-CN"/>
        </w:rPr>
      </w:pPr>
      <w:r w:rsidRPr="000D2C63">
        <w:rPr>
          <w:rFonts w:hint="eastAsia"/>
          <w:highlight w:val="yellow"/>
          <w:lang w:eastAsia="zh-CN"/>
        </w:rPr>
        <w:t xml:space="preserve">set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 xml:space="preserve">[ </w:t>
      </w:r>
      <w:r>
        <w:rPr>
          <w:rFonts w:eastAsiaTheme="minorEastAsia" w:hint="eastAsia"/>
          <w:highlight w:val="yellow"/>
          <w:lang w:eastAsia="zh-CN"/>
        </w:rPr>
        <w:t>1</w:t>
      </w:r>
      <w:r w:rsidRPr="000D2C63">
        <w:rPr>
          <w:rFonts w:hint="eastAsia"/>
          <w:highlight w:val="yellow"/>
          <w:lang w:eastAsia="zh-CN"/>
        </w:rPr>
        <w:t xml:space="preserve"> ] and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0D2C63">
        <w:rPr>
          <w:rFonts w:hint="eastAsia"/>
          <w:highlight w:val="yellow"/>
          <w:lang w:eastAsia="zh-CN"/>
        </w:rPr>
        <w:t>[ 3 ] to InterSdcResi</w:t>
      </w:r>
      <w:r w:rsidRPr="000D2C63">
        <w:rPr>
          <w:highlight w:val="yellow"/>
          <w:lang w:eastAsia="zh-CN"/>
        </w:rPr>
        <w:t>[ x0 ][ y0 ]</w:t>
      </w:r>
      <w:r w:rsidRPr="000D2C63">
        <w:rPr>
          <w:rFonts w:hint="eastAsia"/>
          <w:highlight w:val="yellow"/>
          <w:lang w:eastAsia="zh-CN"/>
        </w:rPr>
        <w:t>[ 1 ]</w:t>
      </w:r>
    </w:p>
    <w:p w:rsidR="007A3632" w:rsidRDefault="003E4CB6" w:rsidP="000F7616">
      <w:pPr>
        <w:pStyle w:val="3D1"/>
        <w:tabs>
          <w:tab w:val="clear" w:pos="697"/>
          <w:tab w:val="num" w:pos="1137"/>
        </w:tabs>
        <w:ind w:leftChars="362" w:left="1153"/>
        <w:rPr>
          <w:rFonts w:eastAsiaTheme="minorEastAsia"/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else </w:t>
      </w:r>
      <w:r w:rsidRPr="001912CE">
        <w:rPr>
          <w:rFonts w:eastAsiaTheme="minorEastAsia" w:hint="eastAsia"/>
          <w:highlight w:val="yellow"/>
          <w:lang w:eastAsia="zh-CN"/>
        </w:rPr>
        <w:t xml:space="preserve">if ( </w:t>
      </w:r>
      <w:r>
        <w:rPr>
          <w:rFonts w:eastAsiaTheme="minorEastAsia"/>
          <w:highlight w:val="yellow"/>
          <w:lang w:eastAsia="zh-CN"/>
        </w:rPr>
        <w:t>PartMode  = =  PART_</w:t>
      </w:r>
      <w:r w:rsidRPr="000F7616">
        <w:rPr>
          <w:rFonts w:eastAsiaTheme="minorEastAsia"/>
          <w:highlight w:val="yellow"/>
          <w:lang w:eastAsia="zh-CN"/>
        </w:rPr>
        <w:t>NxN</w:t>
      </w:r>
      <w:r w:rsidRPr="001912CE">
        <w:rPr>
          <w:rFonts w:eastAsiaTheme="minorEastAsia" w:hint="eastAsia"/>
          <w:highlight w:val="yellow"/>
          <w:lang w:eastAsia="zh-CN"/>
        </w:rPr>
        <w:t xml:space="preserve"> )</w:t>
      </w:r>
    </w:p>
    <w:p w:rsidR="00B17093" w:rsidRPr="0035288B" w:rsidRDefault="00B17093" w:rsidP="00B17093">
      <w:pPr>
        <w:pStyle w:val="3N0"/>
        <w:rPr>
          <w:rFonts w:eastAsiaTheme="minorEastAsia"/>
          <w:highlight w:val="yellow"/>
          <w:lang w:eastAsia="zh-CN"/>
        </w:rPr>
      </w:pPr>
      <w:r w:rsidRPr="00D41B82"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 xml:space="preserve">           </w:t>
      </w:r>
      <w:r w:rsidRPr="0035288B">
        <w:rPr>
          <w:rFonts w:eastAsiaTheme="minorEastAsia"/>
          <w:highlight w:val="yellow"/>
          <w:lang w:eastAsia="zh-CN"/>
        </w:rPr>
        <w:t xml:space="preserve">for (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 xml:space="preserve"> = </w:t>
      </w:r>
      <w:r w:rsidR="0017047A">
        <w:rPr>
          <w:rFonts w:eastAsiaTheme="minorEastAsia" w:hint="eastAsia"/>
          <w:highlight w:val="yellow"/>
          <w:lang w:eastAsia="zh-CN"/>
        </w:rPr>
        <w:t>0</w:t>
      </w:r>
      <w:r w:rsidRPr="0035288B">
        <w:rPr>
          <w:rFonts w:eastAsiaTheme="minorEastAsia"/>
          <w:highlight w:val="yellow"/>
          <w:lang w:eastAsia="zh-CN"/>
        </w:rPr>
        <w:t xml:space="preserve">;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 xml:space="preserve"> &lt; </w:t>
      </w:r>
      <w:r>
        <w:rPr>
          <w:rFonts w:eastAsiaTheme="minorEastAsia" w:hint="eastAsia"/>
          <w:highlight w:val="yellow"/>
          <w:lang w:eastAsia="zh-CN"/>
        </w:rPr>
        <w:t>4</w:t>
      </w:r>
      <w:r w:rsidRPr="0035288B">
        <w:rPr>
          <w:rFonts w:eastAsiaTheme="minorEastAsia"/>
          <w:highlight w:val="yellow"/>
          <w:lang w:eastAsia="zh-CN"/>
        </w:rPr>
        <w:t xml:space="preserve">; </w:t>
      </w:r>
      <w:r w:rsidRPr="0035288B">
        <w:rPr>
          <w:rFonts w:eastAsiaTheme="minorEastAsia" w:hint="eastAsia"/>
          <w:highlight w:val="yellow"/>
          <w:lang w:eastAsia="zh-CN"/>
        </w:rPr>
        <w:t>i</w:t>
      </w:r>
      <w:r w:rsidRPr="0035288B">
        <w:rPr>
          <w:rFonts w:eastAsiaTheme="minorEastAsia"/>
          <w:highlight w:val="yellow"/>
          <w:lang w:eastAsia="zh-CN"/>
        </w:rPr>
        <w:t>++ )</w:t>
      </w:r>
    </w:p>
    <w:p w:rsidR="00B17093" w:rsidRPr="00FF00D8" w:rsidRDefault="00B17093" w:rsidP="00B17093">
      <w:pPr>
        <w:pStyle w:val="3D1"/>
        <w:numPr>
          <w:ilvl w:val="0"/>
          <w:numId w:val="0"/>
        </w:numPr>
        <w:ind w:left="1153"/>
        <w:rPr>
          <w:rFonts w:eastAsiaTheme="minorEastAsia"/>
          <w:highlight w:val="yellow"/>
          <w:lang w:eastAsia="zh-CN"/>
        </w:rPr>
      </w:pPr>
      <w:r w:rsidRPr="0035288B">
        <w:rPr>
          <w:rFonts w:eastAsiaTheme="minorEastAsia" w:hint="eastAsia"/>
          <w:highlight w:val="yellow"/>
          <w:lang w:eastAsia="zh-CN"/>
        </w:rPr>
        <w:t xml:space="preserve">    </w:t>
      </w:r>
      <w:r w:rsidR="009C4C62">
        <w:rPr>
          <w:rFonts w:eastAsiaTheme="minorEastAsia" w:hint="eastAsia"/>
          <w:highlight w:val="yellow"/>
          <w:lang w:eastAsia="zh-CN"/>
        </w:rPr>
        <w:t>tmpInterSdcResi</w:t>
      </w:r>
      <w:r w:rsidRPr="009A33C1">
        <w:rPr>
          <w:rFonts w:eastAsiaTheme="minorEastAsia" w:hint="eastAsia"/>
          <w:highlight w:val="yellow"/>
          <w:lang w:eastAsia="zh-CN"/>
        </w:rPr>
        <w:t>[</w:t>
      </w:r>
      <w:r>
        <w:rPr>
          <w:rFonts w:eastAsiaTheme="minorEastAsia" w:hint="eastAsia"/>
          <w:highlight w:val="yellow"/>
          <w:lang w:eastAsia="zh-CN"/>
        </w:rPr>
        <w:t xml:space="preserve"> i </w:t>
      </w:r>
      <w:r w:rsidRPr="009A33C1">
        <w:rPr>
          <w:rFonts w:eastAsiaTheme="minorEastAsia" w:hint="eastAsia"/>
          <w:highlight w:val="yellow"/>
          <w:lang w:eastAsia="zh-CN"/>
        </w:rPr>
        <w:t>]</w:t>
      </w:r>
      <w:r w:rsidRPr="0035288B">
        <w:rPr>
          <w:rFonts w:eastAsiaTheme="minorEastAsia" w:hint="eastAsia"/>
          <w:highlight w:val="yellow"/>
          <w:lang w:eastAsia="zh-CN"/>
        </w:rPr>
        <w:t xml:space="preserve"> = InterSdc</w:t>
      </w:r>
      <w:r w:rsidRPr="009A33C1">
        <w:rPr>
          <w:rFonts w:eastAsiaTheme="minorEastAsia" w:hint="eastAsia"/>
          <w:highlight w:val="yellow"/>
          <w:lang w:eastAsia="zh-CN"/>
        </w:rPr>
        <w:t>Resi</w:t>
      </w:r>
      <w:r w:rsidRPr="009A33C1">
        <w:rPr>
          <w:highlight w:val="yellow"/>
        </w:rPr>
        <w:t>[</w:t>
      </w:r>
      <w:r w:rsidRPr="009A33C1">
        <w:rPr>
          <w:b/>
          <w:highlight w:val="yellow"/>
        </w:rPr>
        <w:t> </w:t>
      </w:r>
      <w:r w:rsidRPr="009A33C1">
        <w:rPr>
          <w:highlight w:val="yellow"/>
        </w:rPr>
        <w:t>x0</w:t>
      </w:r>
      <w:r w:rsidRPr="009A33C1">
        <w:rPr>
          <w:b/>
          <w:highlight w:val="yellow"/>
        </w:rPr>
        <w:t> </w:t>
      </w:r>
      <w:r w:rsidRPr="009A33C1">
        <w:rPr>
          <w:highlight w:val="yellow"/>
        </w:rPr>
        <w:t>][</w:t>
      </w:r>
      <w:r w:rsidRPr="009A33C1">
        <w:rPr>
          <w:b/>
          <w:highlight w:val="yellow"/>
        </w:rPr>
        <w:t> </w:t>
      </w:r>
      <w:r w:rsidRPr="009A33C1">
        <w:rPr>
          <w:highlight w:val="yellow"/>
        </w:rPr>
        <w:t>y0</w:t>
      </w:r>
      <w:r w:rsidRPr="009A33C1">
        <w:rPr>
          <w:b/>
          <w:highlight w:val="yellow"/>
        </w:rPr>
        <w:t> </w:t>
      </w:r>
      <w:r w:rsidRPr="009A33C1">
        <w:rPr>
          <w:highlight w:val="yellow"/>
        </w:rPr>
        <w:t>]</w:t>
      </w:r>
      <w:r w:rsidRPr="009A33C1">
        <w:rPr>
          <w:rFonts w:eastAsiaTheme="minorEastAsia" w:hint="eastAsia"/>
          <w:highlight w:val="yellow"/>
          <w:lang w:eastAsia="zh-CN"/>
        </w:rPr>
        <w:t>[</w:t>
      </w:r>
      <w:r>
        <w:rPr>
          <w:rFonts w:eastAsiaTheme="minorEastAsia" w:hint="eastAsia"/>
          <w:highlight w:val="yellow"/>
          <w:lang w:eastAsia="zh-CN"/>
        </w:rPr>
        <w:t xml:space="preserve"> </w:t>
      </w:r>
      <w:r w:rsidR="00D8146C">
        <w:rPr>
          <w:rFonts w:eastAsiaTheme="minorEastAsia" w:hint="eastAsia"/>
          <w:highlight w:val="yellow"/>
          <w:lang w:eastAsia="zh-CN"/>
        </w:rPr>
        <w:t>i</w:t>
      </w:r>
      <w:r>
        <w:rPr>
          <w:rFonts w:eastAsiaTheme="minorEastAsia" w:hint="eastAsia"/>
          <w:highlight w:val="yellow"/>
          <w:lang w:eastAsia="zh-CN"/>
        </w:rPr>
        <w:t xml:space="preserve"> </w:t>
      </w:r>
      <w:r w:rsidRPr="009A33C1">
        <w:rPr>
          <w:rFonts w:eastAsiaTheme="minorEastAsia" w:hint="eastAsia"/>
          <w:highlight w:val="yellow"/>
          <w:lang w:eastAsia="zh-CN"/>
        </w:rPr>
        <w:t>]</w:t>
      </w:r>
      <w:r>
        <w:rPr>
          <w:rFonts w:eastAsiaTheme="minorEastAsia" w:hint="eastAsia"/>
          <w:highlight w:val="yellow"/>
          <w:lang w:eastAsia="zh-CN"/>
        </w:rPr>
        <w:t>;</w:t>
      </w:r>
    </w:p>
    <w:p w:rsidR="00B17093" w:rsidRDefault="005C3F5F" w:rsidP="005C3F5F">
      <w:pPr>
        <w:pStyle w:val="3D1"/>
        <w:tabs>
          <w:tab w:val="clear" w:pos="697"/>
        </w:tabs>
        <w:rPr>
          <w:rFonts w:eastAsiaTheme="minorEastAsia"/>
          <w:highlight w:val="yellow"/>
          <w:lang w:eastAsia="zh-CN"/>
        </w:rPr>
      </w:pPr>
      <w:r>
        <w:rPr>
          <w:rFonts w:eastAsiaTheme="minorEastAsia" w:hint="eastAsia"/>
          <w:highlight w:val="yellow"/>
          <w:lang w:eastAsia="zh-CN"/>
        </w:rPr>
        <w:t xml:space="preserve">derive residual array </w:t>
      </w:r>
      <w:r w:rsidRPr="005C3F5F">
        <w:rPr>
          <w:rFonts w:eastAsiaTheme="minorEastAsia"/>
          <w:highlight w:val="yellow"/>
          <w:lang w:eastAsia="zh-CN"/>
        </w:rPr>
        <w:t>resSamples</w:t>
      </w:r>
      <w:r w:rsidRPr="005C3F5F">
        <w:rPr>
          <w:rFonts w:eastAsiaTheme="minorEastAsia"/>
          <w:highlight w:val="yellow"/>
          <w:vertAlign w:val="subscript"/>
          <w:lang w:eastAsia="zh-CN"/>
        </w:rPr>
        <w:t>L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 w:hint="eastAsia"/>
          <w:highlight w:val="yellow"/>
          <w:lang w:eastAsia="zh-CN"/>
        </w:rPr>
        <w:t>as follows:</w:t>
      </w:r>
    </w:p>
    <w:p w:rsidR="00D41B82" w:rsidRPr="00780206" w:rsidRDefault="0077727C" w:rsidP="00D41B82">
      <w:pPr>
        <w:pStyle w:val="3N0"/>
        <w:rPr>
          <w:rFonts w:eastAsiaTheme="minorEastAsia"/>
          <w:highlight w:val="yellow"/>
          <w:lang w:eastAsia="zh-CN"/>
        </w:rPr>
      </w:pPr>
      <w:r w:rsidRPr="00D41B82">
        <w:rPr>
          <w:rFonts w:eastAsiaTheme="minorEastAsia" w:hint="eastAsia"/>
          <w:lang w:eastAsia="zh-CN"/>
        </w:rPr>
        <w:t xml:space="preserve"> </w:t>
      </w:r>
      <w:r w:rsidR="00D41B82">
        <w:rPr>
          <w:rFonts w:eastAsiaTheme="minorEastAsia" w:hint="eastAsia"/>
          <w:lang w:eastAsia="zh-CN"/>
        </w:rPr>
        <w:t xml:space="preserve">   </w:t>
      </w:r>
      <w:r w:rsidR="00AF2898">
        <w:rPr>
          <w:rFonts w:eastAsiaTheme="minorEastAsia" w:hint="eastAsia"/>
          <w:lang w:eastAsia="zh-CN"/>
        </w:rPr>
        <w:t xml:space="preserve">  </w:t>
      </w:r>
      <w:r w:rsidR="00D41B82">
        <w:rPr>
          <w:rFonts w:eastAsiaTheme="minorEastAsia" w:hint="eastAsia"/>
          <w:lang w:eastAsia="zh-CN"/>
        </w:rPr>
        <w:t xml:space="preserve"> </w:t>
      </w:r>
      <w:r w:rsidR="00D41B82" w:rsidRPr="00780206">
        <w:rPr>
          <w:rFonts w:eastAsiaTheme="minorEastAsia"/>
          <w:highlight w:val="yellow"/>
          <w:lang w:eastAsia="zh-CN"/>
        </w:rPr>
        <w:t xml:space="preserve">for ( </w:t>
      </w:r>
      <w:r w:rsidR="004A4E18" w:rsidRPr="00780206">
        <w:rPr>
          <w:rFonts w:eastAsiaTheme="minorEastAsia" w:hint="eastAsia"/>
          <w:highlight w:val="yellow"/>
          <w:lang w:eastAsia="zh-CN"/>
        </w:rPr>
        <w:t>i</w:t>
      </w:r>
      <w:r w:rsidR="00D41B82" w:rsidRPr="00780206">
        <w:rPr>
          <w:rFonts w:eastAsiaTheme="minorEastAsia"/>
          <w:highlight w:val="yellow"/>
          <w:lang w:eastAsia="zh-CN"/>
        </w:rPr>
        <w:t xml:space="preserve"> = 0; </w:t>
      </w:r>
      <w:r w:rsidR="004A4E18" w:rsidRPr="00780206">
        <w:rPr>
          <w:rFonts w:eastAsiaTheme="minorEastAsia" w:hint="eastAsia"/>
          <w:highlight w:val="yellow"/>
          <w:lang w:eastAsia="zh-CN"/>
        </w:rPr>
        <w:t>i</w:t>
      </w:r>
      <w:r w:rsidR="00D41B82" w:rsidRPr="00780206">
        <w:rPr>
          <w:rFonts w:eastAsiaTheme="minorEastAsia"/>
          <w:highlight w:val="yellow"/>
          <w:lang w:eastAsia="zh-CN"/>
        </w:rPr>
        <w:t xml:space="preserve"> &lt; </w:t>
      </w:r>
      <w:r w:rsidR="00DA20FC" w:rsidRPr="00780206">
        <w:rPr>
          <w:rFonts w:eastAsiaTheme="minorEastAsia" w:hint="eastAsia"/>
          <w:highlight w:val="yellow"/>
          <w:lang w:eastAsia="zh-CN"/>
        </w:rPr>
        <w:t>y</w:t>
      </w:r>
      <w:r w:rsidR="004A4E18" w:rsidRPr="00780206">
        <w:rPr>
          <w:rFonts w:eastAsiaTheme="minorEastAsia" w:hint="eastAsia"/>
          <w:highlight w:val="yellow"/>
          <w:lang w:eastAsia="zh-CN"/>
        </w:rPr>
        <w:t>Off</w:t>
      </w:r>
      <w:r w:rsidR="00D41B82" w:rsidRPr="00780206">
        <w:rPr>
          <w:rFonts w:eastAsiaTheme="minorEastAsia"/>
          <w:highlight w:val="yellow"/>
          <w:lang w:eastAsia="zh-CN"/>
        </w:rPr>
        <w:t xml:space="preserve">; </w:t>
      </w:r>
      <w:r w:rsidR="004A4E18" w:rsidRPr="00780206">
        <w:rPr>
          <w:rFonts w:eastAsiaTheme="minorEastAsia" w:hint="eastAsia"/>
          <w:highlight w:val="yellow"/>
          <w:lang w:eastAsia="zh-CN"/>
        </w:rPr>
        <w:t>i</w:t>
      </w:r>
      <w:r w:rsidR="00D41B82" w:rsidRPr="00780206">
        <w:rPr>
          <w:rFonts w:eastAsiaTheme="minorEastAsia"/>
          <w:highlight w:val="yellow"/>
          <w:lang w:eastAsia="zh-CN"/>
        </w:rPr>
        <w:t>++ )</w:t>
      </w:r>
    </w:p>
    <w:p w:rsidR="00AF2898" w:rsidRPr="00780206" w:rsidRDefault="00AF2898" w:rsidP="00AF2898">
      <w:pPr>
        <w:pStyle w:val="3N0"/>
        <w:ind w:firstLineChars="350" w:firstLine="7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>{</w:t>
      </w:r>
    </w:p>
    <w:p w:rsidR="00262808" w:rsidRPr="00780206" w:rsidRDefault="00D41B82" w:rsidP="00AF2898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/>
          <w:highlight w:val="yellow"/>
          <w:lang w:eastAsia="zh-CN"/>
        </w:rPr>
        <w:tab/>
      </w:r>
      <w:r w:rsidR="00AF2898" w:rsidRPr="00780206">
        <w:rPr>
          <w:rFonts w:eastAsiaTheme="minorEastAsia" w:hint="eastAsia"/>
          <w:highlight w:val="yellow"/>
          <w:lang w:eastAsia="zh-CN"/>
        </w:rPr>
        <w:t xml:space="preserve">  </w:t>
      </w:r>
      <w:r w:rsidRPr="00780206">
        <w:rPr>
          <w:rFonts w:eastAsiaTheme="minorEastAsia"/>
          <w:highlight w:val="yellow"/>
          <w:lang w:eastAsia="zh-CN"/>
        </w:rPr>
        <w:t xml:space="preserve">for ( </w:t>
      </w:r>
      <w:r w:rsidR="004A4E18" w:rsidRPr="00780206">
        <w:rPr>
          <w:rFonts w:eastAsiaTheme="minorEastAsia" w:hint="eastAsia"/>
          <w:highlight w:val="yellow"/>
          <w:lang w:eastAsia="zh-CN"/>
        </w:rPr>
        <w:t xml:space="preserve">j </w:t>
      </w:r>
      <w:r w:rsidRPr="00780206">
        <w:rPr>
          <w:rFonts w:eastAsiaTheme="minorEastAsia"/>
          <w:highlight w:val="yellow"/>
          <w:lang w:eastAsia="zh-CN"/>
        </w:rPr>
        <w:t xml:space="preserve">= 0; </w:t>
      </w:r>
      <w:r w:rsidR="004A4E18" w:rsidRPr="00780206">
        <w:rPr>
          <w:rFonts w:eastAsiaTheme="minorEastAsia" w:hint="eastAsia"/>
          <w:highlight w:val="yellow"/>
          <w:lang w:eastAsia="zh-CN"/>
        </w:rPr>
        <w:t>j</w:t>
      </w:r>
      <w:r w:rsidRPr="00780206">
        <w:rPr>
          <w:rFonts w:eastAsiaTheme="minorEastAsia"/>
          <w:highlight w:val="yellow"/>
          <w:lang w:eastAsia="zh-CN"/>
        </w:rPr>
        <w:t xml:space="preserve"> &lt; </w:t>
      </w:r>
      <w:r w:rsidR="00DA20FC" w:rsidRPr="00780206">
        <w:rPr>
          <w:rFonts w:eastAsiaTheme="minorEastAsia" w:hint="eastAsia"/>
          <w:highlight w:val="yellow"/>
          <w:lang w:eastAsia="zh-CN"/>
        </w:rPr>
        <w:t>x</w:t>
      </w:r>
      <w:r w:rsidR="004A4E18" w:rsidRPr="00780206">
        <w:rPr>
          <w:rFonts w:eastAsiaTheme="minorEastAsia" w:hint="eastAsia"/>
          <w:highlight w:val="yellow"/>
          <w:lang w:eastAsia="zh-CN"/>
        </w:rPr>
        <w:t>Off</w:t>
      </w:r>
      <w:r w:rsidRPr="00780206">
        <w:rPr>
          <w:rFonts w:eastAsiaTheme="minorEastAsia"/>
          <w:highlight w:val="yellow"/>
          <w:lang w:eastAsia="zh-CN"/>
        </w:rPr>
        <w:t xml:space="preserve">; </w:t>
      </w:r>
      <w:r w:rsidR="004A4E18" w:rsidRPr="00780206">
        <w:rPr>
          <w:rFonts w:eastAsiaTheme="minorEastAsia" w:hint="eastAsia"/>
          <w:highlight w:val="yellow"/>
          <w:lang w:eastAsia="zh-CN"/>
        </w:rPr>
        <w:t>j</w:t>
      </w:r>
      <w:r w:rsidRPr="00780206">
        <w:rPr>
          <w:rFonts w:eastAsiaTheme="minorEastAsia"/>
          <w:highlight w:val="yellow"/>
          <w:lang w:eastAsia="zh-CN"/>
        </w:rPr>
        <w:t>++ )</w:t>
      </w:r>
    </w:p>
    <w:p w:rsidR="00AF2898" w:rsidRPr="00780206" w:rsidRDefault="00AF2898" w:rsidP="00AF2898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 xml:space="preserve">      </w:t>
      </w:r>
      <w:r w:rsidRPr="00780206">
        <w:rPr>
          <w:rFonts w:eastAsiaTheme="minorEastAsia"/>
          <w:highlight w:val="yellow"/>
          <w:lang w:eastAsia="zh-CN"/>
        </w:rPr>
        <w:t>resSamples</w:t>
      </w:r>
      <w:r w:rsidRPr="00780206">
        <w:rPr>
          <w:rFonts w:eastAsiaTheme="minor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 w:hint="eastAsia"/>
          <w:highlight w:val="yellow"/>
          <w:lang w:eastAsia="zh-CN"/>
        </w:rPr>
        <w:t>[ i ][ j ]</w:t>
      </w:r>
      <w:r w:rsidR="00303879" w:rsidRPr="00780206">
        <w:rPr>
          <w:rFonts w:eastAsiaTheme="minorEastAsia" w:hint="eastAsia"/>
          <w:highlight w:val="yellow"/>
          <w:lang w:eastAsia="zh-CN"/>
        </w:rPr>
        <w:t xml:space="preserve"> = tmpInterSdcResi[ 0 ];</w:t>
      </w:r>
    </w:p>
    <w:p w:rsidR="00303879" w:rsidRPr="00780206" w:rsidRDefault="00303879" w:rsidP="00303879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lastRenderedPageBreak/>
        <w:t xml:space="preserve">    </w:t>
      </w:r>
      <w:r w:rsidRPr="00780206">
        <w:rPr>
          <w:rFonts w:eastAsiaTheme="minorEastAsia"/>
          <w:highlight w:val="yellow"/>
          <w:lang w:eastAsia="zh-CN"/>
        </w:rPr>
        <w:t xml:space="preserve">for ( j = </w:t>
      </w:r>
      <w:r w:rsidR="00DA20FC" w:rsidRPr="00780206">
        <w:rPr>
          <w:rFonts w:eastAsiaTheme="minorEastAsia" w:hint="eastAsia"/>
          <w:highlight w:val="yellow"/>
          <w:lang w:eastAsia="zh-CN"/>
        </w:rPr>
        <w:t>x</w:t>
      </w:r>
      <w:r w:rsidRPr="00780206">
        <w:rPr>
          <w:rFonts w:eastAsiaTheme="minorEastAsia" w:hint="eastAsia"/>
          <w:highlight w:val="yellow"/>
          <w:lang w:eastAsia="zh-CN"/>
        </w:rPr>
        <w:t>Off</w:t>
      </w:r>
      <w:r w:rsidRPr="00780206">
        <w:rPr>
          <w:rFonts w:eastAsiaTheme="minorEastAsia"/>
          <w:highlight w:val="yellow"/>
          <w:lang w:eastAsia="zh-CN"/>
        </w:rPr>
        <w:t>; j &lt;</w:t>
      </w:r>
      <w:r w:rsidRPr="00780206">
        <w:rPr>
          <w:rFonts w:eastAsiaTheme="minorEastAsia" w:hint="eastAsia"/>
          <w:highlight w:val="yellow"/>
          <w:lang w:eastAsia="zh-CN"/>
        </w:rPr>
        <w:t xml:space="preserve"> </w:t>
      </w:r>
      <w:r w:rsidRPr="00780206">
        <w:rPr>
          <w:rFonts w:hint="eastAsia"/>
          <w:highlight w:val="yellow"/>
          <w:lang w:eastAsia="zh-CN"/>
        </w:rPr>
        <w:t>nCS</w:t>
      </w:r>
      <w:r w:rsidRPr="00780206">
        <w:rPr>
          <w:rFonts w:hint="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/>
          <w:highlight w:val="yellow"/>
          <w:lang w:eastAsia="zh-CN"/>
        </w:rPr>
        <w:t>; j++ )</w:t>
      </w:r>
    </w:p>
    <w:p w:rsidR="00303879" w:rsidRPr="00780206" w:rsidRDefault="00303879" w:rsidP="00303879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/>
          <w:highlight w:val="yellow"/>
          <w:lang w:eastAsia="zh-CN"/>
        </w:rPr>
        <w:t xml:space="preserve">      resSamples</w:t>
      </w:r>
      <w:r w:rsidR="007C3A23" w:rsidRPr="00780206">
        <w:rPr>
          <w:rFonts w:eastAsiaTheme="minorEastAsia"/>
          <w:highlight w:val="yellow"/>
          <w:lang w:eastAsia="zh-CN"/>
        </w:rPr>
        <w:t xml:space="preserve">L[ i ][ j ] = tmpInterSdcResi[ </w:t>
      </w:r>
      <w:r w:rsidR="007C3A23" w:rsidRPr="00780206">
        <w:rPr>
          <w:rFonts w:eastAsiaTheme="minorEastAsia" w:hint="eastAsia"/>
          <w:highlight w:val="yellow"/>
          <w:lang w:eastAsia="zh-CN"/>
        </w:rPr>
        <w:t>1</w:t>
      </w:r>
      <w:r w:rsidRPr="00780206">
        <w:rPr>
          <w:rFonts w:eastAsiaTheme="minorEastAsia"/>
          <w:highlight w:val="yellow"/>
          <w:lang w:eastAsia="zh-CN"/>
        </w:rPr>
        <w:t xml:space="preserve"> ];</w:t>
      </w:r>
    </w:p>
    <w:p w:rsidR="00EA1710" w:rsidRPr="00780206" w:rsidRDefault="00EA1710" w:rsidP="00EA1710">
      <w:pPr>
        <w:pStyle w:val="3N0"/>
        <w:ind w:firstLineChars="350" w:firstLine="7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>}</w:t>
      </w:r>
    </w:p>
    <w:p w:rsidR="00756370" w:rsidRPr="00780206" w:rsidRDefault="00756370" w:rsidP="00756370">
      <w:pPr>
        <w:pStyle w:val="3N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 xml:space="preserve">       </w:t>
      </w:r>
      <w:r w:rsidRPr="00780206">
        <w:rPr>
          <w:rFonts w:eastAsiaTheme="minorEastAsia"/>
          <w:highlight w:val="yellow"/>
          <w:lang w:eastAsia="zh-CN"/>
        </w:rPr>
        <w:t xml:space="preserve">for ( </w:t>
      </w:r>
      <w:r w:rsidRPr="00780206">
        <w:rPr>
          <w:rFonts w:eastAsiaTheme="minorEastAsia" w:hint="eastAsia"/>
          <w:highlight w:val="yellow"/>
          <w:lang w:eastAsia="zh-CN"/>
        </w:rPr>
        <w:t>i</w:t>
      </w:r>
      <w:r w:rsidRPr="00780206">
        <w:rPr>
          <w:rFonts w:eastAsiaTheme="minorEastAsia"/>
          <w:highlight w:val="yellow"/>
          <w:lang w:eastAsia="zh-CN"/>
        </w:rPr>
        <w:t xml:space="preserve"> = </w:t>
      </w:r>
      <w:r w:rsidR="008D7E6A" w:rsidRPr="00780206">
        <w:rPr>
          <w:rFonts w:eastAsiaTheme="minorEastAsia" w:hint="eastAsia"/>
          <w:highlight w:val="yellow"/>
          <w:lang w:eastAsia="zh-CN"/>
        </w:rPr>
        <w:t>yOff</w:t>
      </w:r>
      <w:r w:rsidRPr="00780206">
        <w:rPr>
          <w:rFonts w:eastAsiaTheme="minorEastAsia"/>
          <w:highlight w:val="yellow"/>
          <w:lang w:eastAsia="zh-CN"/>
        </w:rPr>
        <w:t xml:space="preserve">; </w:t>
      </w:r>
      <w:r w:rsidRPr="00780206">
        <w:rPr>
          <w:rFonts w:eastAsiaTheme="minorEastAsia" w:hint="eastAsia"/>
          <w:highlight w:val="yellow"/>
          <w:lang w:eastAsia="zh-CN"/>
        </w:rPr>
        <w:t>i</w:t>
      </w:r>
      <w:r w:rsidRPr="00780206">
        <w:rPr>
          <w:rFonts w:eastAsiaTheme="minorEastAsia"/>
          <w:highlight w:val="yellow"/>
          <w:lang w:eastAsia="zh-CN"/>
        </w:rPr>
        <w:t xml:space="preserve"> &lt;</w:t>
      </w:r>
      <w:r w:rsidR="008D7E6A" w:rsidRPr="00780206">
        <w:rPr>
          <w:rFonts w:eastAsiaTheme="minorEastAsia" w:hint="eastAsia"/>
          <w:highlight w:val="yellow"/>
          <w:lang w:eastAsia="zh-CN"/>
        </w:rPr>
        <w:t xml:space="preserve"> </w:t>
      </w:r>
      <w:r w:rsidR="008D7E6A" w:rsidRPr="00780206">
        <w:rPr>
          <w:rFonts w:hint="eastAsia"/>
          <w:highlight w:val="yellow"/>
          <w:lang w:eastAsia="zh-CN"/>
        </w:rPr>
        <w:t>nCS</w:t>
      </w:r>
      <w:r w:rsidR="008D7E6A" w:rsidRPr="00780206">
        <w:rPr>
          <w:rFonts w:hint="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/>
          <w:highlight w:val="yellow"/>
          <w:lang w:eastAsia="zh-CN"/>
        </w:rPr>
        <w:t xml:space="preserve">; </w:t>
      </w:r>
      <w:r w:rsidRPr="00780206">
        <w:rPr>
          <w:rFonts w:eastAsiaTheme="minorEastAsia" w:hint="eastAsia"/>
          <w:highlight w:val="yellow"/>
          <w:lang w:eastAsia="zh-CN"/>
        </w:rPr>
        <w:t>i</w:t>
      </w:r>
      <w:r w:rsidRPr="00780206">
        <w:rPr>
          <w:rFonts w:eastAsiaTheme="minorEastAsia"/>
          <w:highlight w:val="yellow"/>
          <w:lang w:eastAsia="zh-CN"/>
        </w:rPr>
        <w:t>++ )</w:t>
      </w:r>
    </w:p>
    <w:p w:rsidR="00756370" w:rsidRPr="00780206" w:rsidRDefault="00756370" w:rsidP="00756370">
      <w:pPr>
        <w:pStyle w:val="3N0"/>
        <w:ind w:firstLineChars="350" w:firstLine="7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>{</w:t>
      </w:r>
    </w:p>
    <w:p w:rsidR="00756370" w:rsidRPr="00780206" w:rsidRDefault="00756370" w:rsidP="00756370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/>
          <w:highlight w:val="yellow"/>
          <w:lang w:eastAsia="zh-CN"/>
        </w:rPr>
        <w:tab/>
      </w:r>
      <w:r w:rsidRPr="00780206">
        <w:rPr>
          <w:rFonts w:eastAsiaTheme="minorEastAsia" w:hint="eastAsia"/>
          <w:highlight w:val="yellow"/>
          <w:lang w:eastAsia="zh-CN"/>
        </w:rPr>
        <w:t xml:space="preserve">  </w:t>
      </w:r>
      <w:r w:rsidRPr="00780206">
        <w:rPr>
          <w:rFonts w:eastAsiaTheme="minorEastAsia"/>
          <w:highlight w:val="yellow"/>
          <w:lang w:eastAsia="zh-CN"/>
        </w:rPr>
        <w:t xml:space="preserve">for ( </w:t>
      </w:r>
      <w:r w:rsidRPr="00780206">
        <w:rPr>
          <w:rFonts w:eastAsiaTheme="minorEastAsia" w:hint="eastAsia"/>
          <w:highlight w:val="yellow"/>
          <w:lang w:eastAsia="zh-CN"/>
        </w:rPr>
        <w:t xml:space="preserve">j </w:t>
      </w:r>
      <w:r w:rsidRPr="00780206">
        <w:rPr>
          <w:rFonts w:eastAsiaTheme="minorEastAsia"/>
          <w:highlight w:val="yellow"/>
          <w:lang w:eastAsia="zh-CN"/>
        </w:rPr>
        <w:t xml:space="preserve">= 0; </w:t>
      </w:r>
      <w:r w:rsidRPr="00780206">
        <w:rPr>
          <w:rFonts w:eastAsiaTheme="minorEastAsia" w:hint="eastAsia"/>
          <w:highlight w:val="yellow"/>
          <w:lang w:eastAsia="zh-CN"/>
        </w:rPr>
        <w:t>j</w:t>
      </w:r>
      <w:r w:rsidRPr="00780206">
        <w:rPr>
          <w:rFonts w:eastAsiaTheme="minorEastAsia"/>
          <w:highlight w:val="yellow"/>
          <w:lang w:eastAsia="zh-CN"/>
        </w:rPr>
        <w:t xml:space="preserve"> &lt; </w:t>
      </w:r>
      <w:r w:rsidRPr="00780206">
        <w:rPr>
          <w:rFonts w:eastAsiaTheme="minorEastAsia" w:hint="eastAsia"/>
          <w:highlight w:val="yellow"/>
          <w:lang w:eastAsia="zh-CN"/>
        </w:rPr>
        <w:t>xOff</w:t>
      </w:r>
      <w:r w:rsidRPr="00780206">
        <w:rPr>
          <w:rFonts w:eastAsiaTheme="minorEastAsia"/>
          <w:highlight w:val="yellow"/>
          <w:lang w:eastAsia="zh-CN"/>
        </w:rPr>
        <w:t xml:space="preserve">; </w:t>
      </w:r>
      <w:r w:rsidRPr="00780206">
        <w:rPr>
          <w:rFonts w:eastAsiaTheme="minorEastAsia" w:hint="eastAsia"/>
          <w:highlight w:val="yellow"/>
          <w:lang w:eastAsia="zh-CN"/>
        </w:rPr>
        <w:t>j</w:t>
      </w:r>
      <w:r w:rsidRPr="00780206">
        <w:rPr>
          <w:rFonts w:eastAsiaTheme="minorEastAsia"/>
          <w:highlight w:val="yellow"/>
          <w:lang w:eastAsia="zh-CN"/>
        </w:rPr>
        <w:t>++ )</w:t>
      </w:r>
    </w:p>
    <w:p w:rsidR="00756370" w:rsidRPr="00780206" w:rsidRDefault="00756370" w:rsidP="00756370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 xml:space="preserve">      </w:t>
      </w:r>
      <w:r w:rsidRPr="00780206">
        <w:rPr>
          <w:rFonts w:eastAsiaTheme="minorEastAsia"/>
          <w:highlight w:val="yellow"/>
          <w:lang w:eastAsia="zh-CN"/>
        </w:rPr>
        <w:t>resSamples</w:t>
      </w:r>
      <w:r w:rsidRPr="00780206">
        <w:rPr>
          <w:rFonts w:eastAsiaTheme="minor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 w:hint="eastAsia"/>
          <w:highlight w:val="yellow"/>
          <w:lang w:eastAsia="zh-CN"/>
        </w:rPr>
        <w:t xml:space="preserve">[ i ][ j ] = tmpInterSdcResi[ </w:t>
      </w:r>
      <w:r w:rsidR="00444DD2">
        <w:rPr>
          <w:rFonts w:eastAsiaTheme="minorEastAsia" w:hint="eastAsia"/>
          <w:highlight w:val="yellow"/>
          <w:lang w:eastAsia="zh-CN"/>
        </w:rPr>
        <w:t>2</w:t>
      </w:r>
      <w:r w:rsidRPr="00780206">
        <w:rPr>
          <w:rFonts w:eastAsiaTheme="minorEastAsia" w:hint="eastAsia"/>
          <w:highlight w:val="yellow"/>
          <w:lang w:eastAsia="zh-CN"/>
        </w:rPr>
        <w:t xml:space="preserve"> ];</w:t>
      </w:r>
    </w:p>
    <w:p w:rsidR="00756370" w:rsidRPr="00780206" w:rsidRDefault="00756370" w:rsidP="00756370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 xml:space="preserve">    </w:t>
      </w:r>
      <w:r w:rsidRPr="00780206">
        <w:rPr>
          <w:rFonts w:eastAsiaTheme="minorEastAsia"/>
          <w:highlight w:val="yellow"/>
          <w:lang w:eastAsia="zh-CN"/>
        </w:rPr>
        <w:t xml:space="preserve">for ( j = </w:t>
      </w:r>
      <w:r w:rsidRPr="00780206">
        <w:rPr>
          <w:rFonts w:eastAsiaTheme="minorEastAsia" w:hint="eastAsia"/>
          <w:highlight w:val="yellow"/>
          <w:lang w:eastAsia="zh-CN"/>
        </w:rPr>
        <w:t>xOff</w:t>
      </w:r>
      <w:r w:rsidRPr="00780206">
        <w:rPr>
          <w:rFonts w:eastAsiaTheme="minorEastAsia"/>
          <w:highlight w:val="yellow"/>
          <w:lang w:eastAsia="zh-CN"/>
        </w:rPr>
        <w:t>; j &lt;</w:t>
      </w:r>
      <w:r w:rsidRPr="00780206">
        <w:rPr>
          <w:rFonts w:eastAsiaTheme="minorEastAsia" w:hint="eastAsia"/>
          <w:highlight w:val="yellow"/>
          <w:lang w:eastAsia="zh-CN"/>
        </w:rPr>
        <w:t xml:space="preserve"> </w:t>
      </w:r>
      <w:r w:rsidRPr="00780206">
        <w:rPr>
          <w:rFonts w:hint="eastAsia"/>
          <w:highlight w:val="yellow"/>
          <w:lang w:eastAsia="zh-CN"/>
        </w:rPr>
        <w:t>nCS</w:t>
      </w:r>
      <w:r w:rsidRPr="00780206">
        <w:rPr>
          <w:rFonts w:hint="eastAsia"/>
          <w:highlight w:val="yellow"/>
          <w:vertAlign w:val="subscript"/>
          <w:lang w:eastAsia="zh-CN"/>
        </w:rPr>
        <w:t>L</w:t>
      </w:r>
      <w:r w:rsidRPr="00780206">
        <w:rPr>
          <w:rFonts w:eastAsiaTheme="minorEastAsia"/>
          <w:highlight w:val="yellow"/>
          <w:lang w:eastAsia="zh-CN"/>
        </w:rPr>
        <w:t>; j++ )</w:t>
      </w:r>
    </w:p>
    <w:p w:rsidR="00756370" w:rsidRPr="00780206" w:rsidRDefault="00756370" w:rsidP="00756370">
      <w:pPr>
        <w:pStyle w:val="3N0"/>
        <w:ind w:firstLineChars="250" w:firstLine="500"/>
        <w:rPr>
          <w:rFonts w:eastAsiaTheme="minorEastAsia"/>
          <w:highlight w:val="yellow"/>
          <w:lang w:eastAsia="zh-CN"/>
        </w:rPr>
      </w:pPr>
      <w:r w:rsidRPr="00780206">
        <w:rPr>
          <w:rFonts w:eastAsiaTheme="minorEastAsia"/>
          <w:highlight w:val="yellow"/>
          <w:lang w:eastAsia="zh-CN"/>
        </w:rPr>
        <w:t xml:space="preserve">      resSamplesL[ i ][ j ] = tmpInterSdcResi[ </w:t>
      </w:r>
      <w:r w:rsidR="00444DD2">
        <w:rPr>
          <w:rFonts w:eastAsiaTheme="minorEastAsia" w:hint="eastAsia"/>
          <w:highlight w:val="yellow"/>
          <w:lang w:eastAsia="zh-CN"/>
        </w:rPr>
        <w:t>3</w:t>
      </w:r>
      <w:r w:rsidRPr="00780206">
        <w:rPr>
          <w:rFonts w:eastAsiaTheme="minorEastAsia"/>
          <w:highlight w:val="yellow"/>
          <w:lang w:eastAsia="zh-CN"/>
        </w:rPr>
        <w:t xml:space="preserve"> ];</w:t>
      </w:r>
    </w:p>
    <w:p w:rsidR="00756370" w:rsidRDefault="00756370" w:rsidP="00756370">
      <w:pPr>
        <w:pStyle w:val="3N0"/>
        <w:ind w:firstLineChars="350" w:firstLine="700"/>
        <w:rPr>
          <w:rFonts w:eastAsiaTheme="minorEastAsia"/>
          <w:lang w:eastAsia="zh-CN"/>
        </w:rPr>
      </w:pPr>
      <w:r w:rsidRPr="00780206">
        <w:rPr>
          <w:rFonts w:eastAsiaTheme="minorEastAsia" w:hint="eastAsia"/>
          <w:highlight w:val="yellow"/>
          <w:lang w:eastAsia="zh-CN"/>
        </w:rPr>
        <w:t>}</w:t>
      </w:r>
    </w:p>
    <w:p w:rsidR="00DA20FC" w:rsidRPr="00AF2898" w:rsidRDefault="00DA20FC" w:rsidP="00EA1710">
      <w:pPr>
        <w:pStyle w:val="3N0"/>
        <w:ind w:firstLineChars="350" w:firstLine="700"/>
        <w:rPr>
          <w:rFonts w:eastAsiaTheme="minorEastAsia"/>
          <w:lang w:eastAsia="zh-CN"/>
        </w:rPr>
      </w:pPr>
    </w:p>
    <w:p w:rsidR="00F25444" w:rsidRPr="00F25444" w:rsidRDefault="00F25444" w:rsidP="00F25444">
      <w:pPr>
        <w:pStyle w:val="3N0"/>
        <w:ind w:leftChars="200" w:left="440"/>
        <w:rPr>
          <w:rFonts w:eastAsiaTheme="minorEastAsia"/>
          <w:lang w:eastAsia="zh-CN"/>
        </w:rPr>
      </w:pPr>
      <w:r w:rsidRPr="003A70D6">
        <w:rPr>
          <w:rFonts w:eastAsiaTheme="minorEastAsia"/>
          <w:lang w:eastAsia="zh-CN"/>
        </w:rPr>
        <w:t>the following addition at the end of the subclause:</w:t>
      </w:r>
    </w:p>
    <w:p w:rsidR="00556C3A" w:rsidRPr="00E52D0B" w:rsidRDefault="00556C3A" w:rsidP="00C10137">
      <w:pPr>
        <w:pStyle w:val="3N0"/>
        <w:ind w:leftChars="200" w:left="440"/>
        <w:outlineLvl w:val="0"/>
        <w:rPr>
          <w:ins w:id="0" w:author="(3DE-01)" w:date="2013-03-06T15:24:00Z"/>
          <w:highlight w:val="cyan"/>
        </w:rPr>
      </w:pPr>
      <w:ins w:id="1" w:author="(3DE-01)" w:date="2013-03-06T15:24:00Z">
        <w:r>
          <w:rPr>
            <w:highlight w:val="cyan"/>
          </w:rPr>
          <w:t>For x in the range of 0 to n</w:t>
        </w:r>
      </w:ins>
      <w:ins w:id="2" w:author="(3DE-01)" w:date="2013-03-06T15:25:00Z">
        <w:r>
          <w:rPr>
            <w:highlight w:val="cyan"/>
          </w:rPr>
          <w:t>CS</w:t>
        </w:r>
        <w:r w:rsidRPr="00E52D0B">
          <w:rPr>
            <w:highlight w:val="cyan"/>
            <w:vertAlign w:val="subscript"/>
          </w:rPr>
          <w:t>L</w:t>
        </w:r>
      </w:ins>
      <w:ins w:id="3" w:author="(3DE-01)" w:date="2013-03-06T15:24:00Z">
        <w:r w:rsidRPr="00321882">
          <w:rPr>
            <w:highlight w:val="cyan"/>
          </w:rPr>
          <w:t xml:space="preserve"> − 1 and </w:t>
        </w:r>
        <w:r>
          <w:rPr>
            <w:highlight w:val="cyan"/>
          </w:rPr>
          <w:t xml:space="preserve">y in the range of 0 to </w:t>
        </w:r>
      </w:ins>
      <w:ins w:id="4" w:author="(3DE-01)" w:date="2013-03-06T15:25:00Z">
        <w:r>
          <w:rPr>
            <w:highlight w:val="cyan"/>
          </w:rPr>
          <w:t>nCS</w:t>
        </w:r>
        <w:r w:rsidRPr="00E52D0B">
          <w:rPr>
            <w:highlight w:val="cyan"/>
            <w:vertAlign w:val="subscript"/>
          </w:rPr>
          <w:t>L</w:t>
        </w:r>
      </w:ins>
      <w:ins w:id="5" w:author="(3DE-01)" w:date="2013-03-06T15:24:00Z">
        <w:r w:rsidRPr="00321882">
          <w:rPr>
            <w:highlight w:val="cyan"/>
          </w:rPr>
          <w:t xml:space="preserve"> − 1, the following applies: </w:t>
        </w:r>
      </w:ins>
    </w:p>
    <w:p w:rsidR="00556C3A" w:rsidRDefault="00556C3A" w:rsidP="00556C3A">
      <w:pPr>
        <w:pStyle w:val="3D1"/>
        <w:tabs>
          <w:tab w:val="clear" w:pos="697"/>
          <w:tab w:val="num" w:pos="1137"/>
        </w:tabs>
        <w:ind w:leftChars="362" w:left="1153"/>
        <w:rPr>
          <w:ins w:id="6" w:author="(3DE-01)" w:date="2013-03-06T15:27:00Z"/>
          <w:highlight w:val="cyan"/>
        </w:rPr>
      </w:pPr>
      <w:ins w:id="7" w:author="(3DE-01)" w:date="2013-03-06T15:24:00Z">
        <w:r w:rsidRPr="00E52D0B">
          <w:rPr>
            <w:highlight w:val="cyan"/>
          </w:rPr>
          <w:t>ResSamples</w:t>
        </w:r>
        <w:r w:rsidRPr="00E52D0B">
          <w:rPr>
            <w:highlight w:val="cyan"/>
            <w:vertAlign w:val="subscript"/>
          </w:rPr>
          <w:t>L</w:t>
        </w:r>
        <w:r w:rsidRPr="00E52D0B">
          <w:rPr>
            <w:highlight w:val="cyan"/>
          </w:rPr>
          <w:t>[ x</w:t>
        </w:r>
      </w:ins>
      <w:ins w:id="8" w:author="(3DE-01)" w:date="2013-03-06T15:26:00Z">
        <w:r>
          <w:rPr>
            <w:highlight w:val="cyan"/>
          </w:rPr>
          <w:t>C</w:t>
        </w:r>
      </w:ins>
      <w:ins w:id="9" w:author="(3DE-01)" w:date="2013-03-06T15:24:00Z">
        <w:r>
          <w:rPr>
            <w:highlight w:val="cyan"/>
          </w:rPr>
          <w:t> </w:t>
        </w:r>
        <w:r w:rsidRPr="00E52D0B">
          <w:rPr>
            <w:highlight w:val="cyan"/>
          </w:rPr>
          <w:t>+ x ][ y</w:t>
        </w:r>
      </w:ins>
      <w:ins w:id="10" w:author="(3DE-01)" w:date="2013-03-06T15:26:00Z">
        <w:r>
          <w:rPr>
            <w:highlight w:val="cyan"/>
          </w:rPr>
          <w:t>C</w:t>
        </w:r>
      </w:ins>
      <w:ins w:id="11" w:author="(3DE-01)" w:date="2013-03-06T15:24:00Z">
        <w:r w:rsidRPr="00E52D0B">
          <w:rPr>
            <w:highlight w:val="cyan"/>
          </w:rPr>
          <w:t> + y ]</w:t>
        </w:r>
        <w:r>
          <w:rPr>
            <w:highlight w:val="cyan"/>
          </w:rPr>
          <w:t xml:space="preserve"> is set equal to </w:t>
        </w:r>
      </w:ins>
      <w:ins w:id="12" w:author="(3DE-01)" w:date="2013-03-06T15:26:00Z">
        <w:r>
          <w:rPr>
            <w:highlight w:val="cyan"/>
          </w:rPr>
          <w:t>r</w:t>
        </w:r>
        <w:r w:rsidRPr="00E52D0B">
          <w:rPr>
            <w:highlight w:val="cyan"/>
          </w:rPr>
          <w:t>esSamples</w:t>
        </w:r>
        <w:r w:rsidRPr="00E52D0B">
          <w:rPr>
            <w:highlight w:val="cyan"/>
            <w:vertAlign w:val="subscript"/>
          </w:rPr>
          <w:t>L</w:t>
        </w:r>
        <w:r w:rsidRPr="00E52D0B">
          <w:rPr>
            <w:highlight w:val="cyan"/>
          </w:rPr>
          <w:t>[ x ]</w:t>
        </w:r>
        <w:r>
          <w:rPr>
            <w:highlight w:val="cyan"/>
          </w:rPr>
          <w:t>[</w:t>
        </w:r>
        <w:r w:rsidRPr="00E52D0B">
          <w:rPr>
            <w:highlight w:val="cyan"/>
          </w:rPr>
          <w:t> y ]</w:t>
        </w:r>
      </w:ins>
      <w:ins w:id="13" w:author="(3DE-01)" w:date="2013-03-06T15:24:00Z">
        <w:r>
          <w:rPr>
            <w:highlight w:val="cyan"/>
          </w:rPr>
          <w:t xml:space="preserve">. </w:t>
        </w:r>
      </w:ins>
    </w:p>
    <w:p w:rsidR="00556C3A" w:rsidRPr="00E52D0B" w:rsidRDefault="00556C3A" w:rsidP="00C10137">
      <w:pPr>
        <w:pStyle w:val="3N0"/>
        <w:ind w:leftChars="200" w:left="440"/>
        <w:outlineLvl w:val="0"/>
        <w:rPr>
          <w:ins w:id="14" w:author="(3DE-01)" w:date="2013-03-06T15:27:00Z"/>
          <w:highlight w:val="cyan"/>
        </w:rPr>
      </w:pPr>
      <w:ins w:id="15" w:author="(3DE-01)" w:date="2013-03-06T15:27:00Z">
        <w:r>
          <w:rPr>
            <w:highlight w:val="cyan"/>
          </w:rPr>
          <w:t>For x in the range of 0 to nCS</w:t>
        </w:r>
        <w:r>
          <w:rPr>
            <w:highlight w:val="cyan"/>
            <w:vertAlign w:val="subscript"/>
          </w:rPr>
          <w:t>C</w:t>
        </w:r>
        <w:r w:rsidRPr="00321882">
          <w:rPr>
            <w:highlight w:val="cyan"/>
          </w:rPr>
          <w:t xml:space="preserve"> − 1 and </w:t>
        </w:r>
        <w:r>
          <w:rPr>
            <w:highlight w:val="cyan"/>
          </w:rPr>
          <w:t>y in the range of 0 to nCS</w:t>
        </w:r>
        <w:r>
          <w:rPr>
            <w:highlight w:val="cyan"/>
            <w:vertAlign w:val="subscript"/>
          </w:rPr>
          <w:t>C</w:t>
        </w:r>
        <w:r w:rsidRPr="00321882">
          <w:rPr>
            <w:highlight w:val="cyan"/>
          </w:rPr>
          <w:t xml:space="preserve"> − 1, the following applies: </w:t>
        </w:r>
      </w:ins>
    </w:p>
    <w:p w:rsidR="00556C3A" w:rsidRPr="00E52D0B" w:rsidRDefault="00556C3A" w:rsidP="00556C3A">
      <w:pPr>
        <w:pStyle w:val="3D1"/>
        <w:tabs>
          <w:tab w:val="clear" w:pos="697"/>
          <w:tab w:val="num" w:pos="1137"/>
        </w:tabs>
        <w:ind w:leftChars="362" w:left="1153"/>
        <w:rPr>
          <w:ins w:id="16" w:author="(3DE-01)" w:date="2013-03-06T15:24:00Z"/>
          <w:highlight w:val="cyan"/>
        </w:rPr>
      </w:pPr>
      <w:ins w:id="17" w:author="(3DE-01)" w:date="2013-03-06T15:24:00Z">
        <w:r w:rsidRPr="00E52D0B">
          <w:rPr>
            <w:highlight w:val="cyan"/>
          </w:rPr>
          <w:t>ResSamples</w:t>
        </w:r>
        <w:r w:rsidRPr="00E52D0B">
          <w:rPr>
            <w:highlight w:val="cyan"/>
            <w:vertAlign w:val="subscript"/>
          </w:rPr>
          <w:t>Cb</w:t>
        </w:r>
        <w:r w:rsidRPr="00E52D0B">
          <w:rPr>
            <w:highlight w:val="cyan"/>
          </w:rPr>
          <w:t>[ </w:t>
        </w:r>
      </w:ins>
      <w:ins w:id="18" w:author="(3DE-01)" w:date="2013-03-06T15:27:00Z">
        <w:r w:rsidRPr="00E52D0B">
          <w:rPr>
            <w:highlight w:val="cyan"/>
          </w:rPr>
          <w:t>x</w:t>
        </w:r>
        <w:r>
          <w:rPr>
            <w:highlight w:val="cyan"/>
          </w:rPr>
          <w:t>C /2</w:t>
        </w:r>
      </w:ins>
      <w:ins w:id="19" w:author="(3DE-01)" w:date="2013-03-06T15:24:00Z">
        <w:r>
          <w:rPr>
            <w:highlight w:val="cyan"/>
          </w:rPr>
          <w:t> </w:t>
        </w:r>
        <w:r w:rsidRPr="00E52D0B">
          <w:rPr>
            <w:highlight w:val="cyan"/>
          </w:rPr>
          <w:t>+ x ][ </w:t>
        </w:r>
      </w:ins>
      <w:ins w:id="20" w:author="(3DE-01)" w:date="2013-03-06T15:28:00Z">
        <w:r>
          <w:rPr>
            <w:highlight w:val="cyan"/>
          </w:rPr>
          <w:t>yC /2 </w:t>
        </w:r>
        <w:r w:rsidRPr="00E52D0B">
          <w:rPr>
            <w:highlight w:val="cyan"/>
          </w:rPr>
          <w:t>+ x</w:t>
        </w:r>
      </w:ins>
      <w:ins w:id="21" w:author="(3DE-01)" w:date="2013-03-06T15:24:00Z">
        <w:r w:rsidRPr="00E52D0B">
          <w:rPr>
            <w:highlight w:val="cyan"/>
          </w:rPr>
          <w:t>]</w:t>
        </w:r>
        <w:r>
          <w:rPr>
            <w:highlight w:val="cyan"/>
          </w:rPr>
          <w:t xml:space="preserve"> is set equal to </w:t>
        </w:r>
      </w:ins>
      <w:ins w:id="22" w:author="(3DE-01)" w:date="2013-03-06T15:29:00Z">
        <w:r>
          <w:rPr>
            <w:highlight w:val="cyan"/>
          </w:rPr>
          <w:t>r</w:t>
        </w:r>
        <w:r w:rsidRPr="00E52D0B">
          <w:rPr>
            <w:highlight w:val="cyan"/>
          </w:rPr>
          <w:t>esSamples</w:t>
        </w:r>
        <w:r w:rsidRPr="00E52D0B">
          <w:rPr>
            <w:highlight w:val="cyan"/>
            <w:vertAlign w:val="subscript"/>
          </w:rPr>
          <w:t>Cb</w:t>
        </w:r>
        <w:r w:rsidRPr="00E52D0B">
          <w:rPr>
            <w:highlight w:val="cyan"/>
          </w:rPr>
          <w:t>[ x ]</w:t>
        </w:r>
        <w:r>
          <w:rPr>
            <w:highlight w:val="cyan"/>
          </w:rPr>
          <w:t>[</w:t>
        </w:r>
        <w:r w:rsidRPr="00E52D0B">
          <w:rPr>
            <w:highlight w:val="cyan"/>
          </w:rPr>
          <w:t> y ]</w:t>
        </w:r>
      </w:ins>
      <w:ins w:id="23" w:author="(3DE-01)" w:date="2013-03-06T15:24:00Z">
        <w:r>
          <w:rPr>
            <w:highlight w:val="cyan"/>
          </w:rPr>
          <w:t xml:space="preserve">. </w:t>
        </w:r>
      </w:ins>
    </w:p>
    <w:p w:rsidR="00556C3A" w:rsidRPr="00173CA2" w:rsidRDefault="00556C3A" w:rsidP="00556C3A">
      <w:pPr>
        <w:pStyle w:val="3D1"/>
        <w:tabs>
          <w:tab w:val="clear" w:pos="697"/>
          <w:tab w:val="num" w:pos="1137"/>
        </w:tabs>
        <w:ind w:leftChars="362" w:left="1153"/>
        <w:rPr>
          <w:ins w:id="24" w:author="(3DN-01,02/JCT3V-C0131,JCT3V-C0152)" w:date="2013-02-27T21:17:00Z"/>
          <w:highlight w:val="cyan"/>
        </w:rPr>
      </w:pPr>
      <w:ins w:id="25" w:author="(3DE-01)" w:date="2013-03-06T15:24:00Z">
        <w:r w:rsidRPr="00173CA2">
          <w:rPr>
            <w:highlight w:val="cyan"/>
          </w:rPr>
          <w:t>ResSamples</w:t>
        </w:r>
        <w:r w:rsidRPr="00173CA2">
          <w:rPr>
            <w:highlight w:val="cyan"/>
            <w:vertAlign w:val="subscript"/>
          </w:rPr>
          <w:t>Cr</w:t>
        </w:r>
        <w:r w:rsidRPr="00173CA2">
          <w:rPr>
            <w:highlight w:val="cyan"/>
          </w:rPr>
          <w:t>[ </w:t>
        </w:r>
      </w:ins>
      <w:ins w:id="26" w:author="(3DE-01)" w:date="2013-03-06T15:27:00Z">
        <w:r w:rsidRPr="00173CA2">
          <w:rPr>
            <w:highlight w:val="cyan"/>
          </w:rPr>
          <w:t>xC /2</w:t>
        </w:r>
      </w:ins>
      <w:ins w:id="27" w:author="(3DE-01)" w:date="2013-03-06T15:24:00Z">
        <w:r w:rsidRPr="00173CA2">
          <w:rPr>
            <w:highlight w:val="cyan"/>
          </w:rPr>
          <w:t> + x ][ </w:t>
        </w:r>
      </w:ins>
      <w:ins w:id="28" w:author="(3DE-01)" w:date="2013-03-06T15:28:00Z">
        <w:r w:rsidRPr="00173CA2">
          <w:rPr>
            <w:highlight w:val="cyan"/>
          </w:rPr>
          <w:t>yC /2 + x</w:t>
        </w:r>
      </w:ins>
      <w:ins w:id="29" w:author="(3DE-01)" w:date="2013-03-06T15:24:00Z">
        <w:r w:rsidRPr="00173CA2">
          <w:rPr>
            <w:highlight w:val="cyan"/>
          </w:rPr>
          <w:t xml:space="preserve"> ] is set equal </w:t>
        </w:r>
      </w:ins>
      <w:ins w:id="30" w:author="(3DE-01)" w:date="2013-03-06T15:29:00Z">
        <w:r w:rsidRPr="00173CA2">
          <w:rPr>
            <w:highlight w:val="cyan"/>
          </w:rPr>
          <w:t>to resSamples</w:t>
        </w:r>
        <w:r w:rsidRPr="00173CA2">
          <w:rPr>
            <w:highlight w:val="cyan"/>
            <w:vertAlign w:val="subscript"/>
          </w:rPr>
          <w:t>C</w:t>
        </w:r>
      </w:ins>
      <w:ins w:id="31" w:author="(3DE-01)" w:date="2013-03-06T15:30:00Z">
        <w:r w:rsidRPr="00173CA2">
          <w:rPr>
            <w:highlight w:val="cyan"/>
            <w:vertAlign w:val="subscript"/>
          </w:rPr>
          <w:t>r</w:t>
        </w:r>
      </w:ins>
      <w:ins w:id="32" w:author="(3DE-01)" w:date="2013-03-06T15:29:00Z">
        <w:r w:rsidRPr="00173CA2">
          <w:rPr>
            <w:highlight w:val="cyan"/>
          </w:rPr>
          <w:t>[ x ][ y ]</w:t>
        </w:r>
      </w:ins>
      <w:ins w:id="33" w:author="(3DE-01)" w:date="2013-03-06T15:24:00Z">
        <w:r w:rsidRPr="00173CA2">
          <w:rPr>
            <w:highlight w:val="cyan"/>
          </w:rPr>
          <w:t xml:space="preserve">. </w:t>
        </w:r>
      </w:ins>
    </w:p>
    <w:p w:rsidR="00556C3A" w:rsidRDefault="00556C3A" w:rsidP="00297DAA">
      <w:pPr>
        <w:tabs>
          <w:tab w:val="left" w:pos="1800"/>
          <w:tab w:val="right" w:pos="9360"/>
        </w:tabs>
        <w:spacing w:before="120" w:after="240"/>
        <w:rPr>
          <w:rFonts w:hint="eastAsia"/>
          <w:szCs w:val="22"/>
          <w:lang w:val="en-GB" w:eastAsia="zh-CN"/>
        </w:rPr>
      </w:pPr>
    </w:p>
    <w:p w:rsidR="002B32B6" w:rsidRDefault="002B32B6" w:rsidP="00297DAA">
      <w:pPr>
        <w:tabs>
          <w:tab w:val="left" w:pos="1800"/>
          <w:tab w:val="right" w:pos="9360"/>
        </w:tabs>
        <w:spacing w:before="120" w:after="240"/>
        <w:rPr>
          <w:rFonts w:hint="eastAsia"/>
          <w:szCs w:val="22"/>
          <w:lang w:val="en-GB" w:eastAsia="zh-CN"/>
        </w:rPr>
      </w:pPr>
      <w:r w:rsidRPr="002B32B6">
        <w:rPr>
          <w:szCs w:val="22"/>
          <w:lang w:val="en-GB" w:eastAsia="zh-CN"/>
        </w:rPr>
        <w:t>H.9.3.1.1</w:t>
      </w:r>
      <w:r w:rsidRPr="002B32B6">
        <w:rPr>
          <w:szCs w:val="22"/>
          <w:lang w:val="en-GB" w:eastAsia="zh-CN"/>
        </w:rPr>
        <w:tab/>
        <w:t>Initialization process for context variables</w:t>
      </w:r>
    </w:p>
    <w:p w:rsidR="002B32B6" w:rsidRPr="00F60F40" w:rsidRDefault="002B32B6" w:rsidP="002B32B6">
      <w:pPr>
        <w:pStyle w:val="aa"/>
        <w:spacing w:after="120"/>
        <w:rPr>
          <w:lang w:val="en-GB"/>
        </w:rPr>
      </w:pPr>
      <w:bookmarkStart w:id="34" w:name="_Ref341694597"/>
      <w:bookmarkStart w:id="35" w:name="_Toc351122453"/>
      <w:r w:rsidRPr="00F60F40">
        <w:rPr>
          <w:lang w:val="en-GB"/>
        </w:rPr>
        <w:t>Table </w:t>
      </w:r>
      <w:ins w:id="36" w:author="(3DE-05)" w:date="2013-03-13T19:36:00Z">
        <w:r>
          <w:fldChar w:fldCharType="begin" w:fldLock="1"/>
        </w:r>
        <w:r>
          <w:instrText xml:space="preserve"> REF H \h </w:instrText>
        </w:r>
      </w:ins>
      <w:ins w:id="37" w:author="(3DE-05)" w:date="2013-03-13T19:36:00Z">
        <w:r>
          <w:fldChar w:fldCharType="separate"/>
        </w:r>
      </w:ins>
      <w:ins w:id="38" w:author="(3DE-05)" w:date="2013-03-13T14:52:00Z">
        <w:r>
          <w:rPr>
            <w:lang w:eastAsia="ko-KR"/>
          </w:rPr>
          <w:t>H</w:t>
        </w:r>
      </w:ins>
      <w:ins w:id="39" w:author="(3DE-05)" w:date="2013-03-13T19:36:00Z">
        <w:r>
          <w:fldChar w:fldCharType="end"/>
        </w:r>
      </w:ins>
      <w:del w:id="40" w:author="(3DE-05)" w:date="2013-03-13T19:36:00Z">
        <w:r w:rsidRPr="00F60F40" w:rsidDel="00034714">
          <w:rPr>
            <w:lang w:val="en-GB"/>
          </w:rPr>
          <w:delText>G</w:delText>
        </w:r>
      </w:del>
      <w:r w:rsidRPr="00F60F40">
        <w:rPr>
          <w:lang w:val="en-GB"/>
        </w:rPr>
        <w:noBreakHyphen/>
      </w:r>
      <w:r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Pr="00F60F40">
        <w:rPr>
          <w:lang w:val="en-GB"/>
        </w:rPr>
        <w:fldChar w:fldCharType="separate"/>
      </w:r>
      <w:r>
        <w:rPr>
          <w:noProof/>
          <w:lang w:val="en-GB"/>
        </w:rPr>
        <w:t>13</w:t>
      </w:r>
      <w:r w:rsidRPr="00F60F40">
        <w:rPr>
          <w:lang w:val="en-GB"/>
        </w:rPr>
        <w:fldChar w:fldCharType="end"/>
      </w:r>
      <w:bookmarkEnd w:id="34"/>
      <w:r w:rsidRPr="00F60F40">
        <w:rPr>
          <w:lang w:val="en-GB"/>
        </w:rPr>
        <w:t xml:space="preserve"> – Association of ctxIdx and syntax elements for each initializationType in the initialization process</w:t>
      </w:r>
      <w:bookmarkEnd w:id="35"/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3393"/>
        <w:gridCol w:w="1043"/>
        <w:gridCol w:w="1052"/>
        <w:gridCol w:w="1088"/>
        <w:gridCol w:w="1122"/>
      </w:tblGrid>
      <w:tr w:rsidR="002B32B6" w:rsidRPr="00F60F40" w:rsidTr="00413EA7">
        <w:trPr>
          <w:jc w:val="center"/>
        </w:trPr>
        <w:tc>
          <w:tcPr>
            <w:tcW w:w="1770" w:type="dxa"/>
            <w:vMerge w:val="restart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3" w:type="dxa"/>
            <w:vMerge w:val="restart"/>
            <w:shd w:val="clear" w:color="auto" w:fill="auto"/>
            <w:vAlign w:val="center"/>
          </w:tcPr>
          <w:p w:rsidR="002B32B6" w:rsidRPr="00F60F40" w:rsidRDefault="002B32B6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:rsidR="002B32B6" w:rsidRPr="00F60F40" w:rsidRDefault="002B32B6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bCs/>
                <w:sz w:val="16"/>
                <w:szCs w:val="16"/>
              </w:rPr>
              <w:t>ctxIdxTable</w:t>
            </w:r>
          </w:p>
        </w:tc>
        <w:tc>
          <w:tcPr>
            <w:tcW w:w="3262" w:type="dxa"/>
            <w:gridSpan w:val="3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initType</w:t>
            </w:r>
          </w:p>
        </w:tc>
      </w:tr>
      <w:tr w:rsidR="002B32B6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3393" w:type="dxa"/>
            <w:vMerge/>
            <w:shd w:val="clear" w:color="auto" w:fill="auto"/>
            <w:vAlign w:val="center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2B32B6" w:rsidRPr="00F60F40" w:rsidRDefault="002B32B6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 w:val="restart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coding_unit()</w:t>
            </w:r>
          </w:p>
        </w:tc>
        <w:tc>
          <w:tcPr>
            <w:tcW w:w="339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dmm_flag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fldSimple w:instr=" REF _Ref341696524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41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14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dmm_mode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fldSimple w:instr=" REF _Ref341696526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42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  <w:lang w:eastAsia="ko-KR"/>
              </w:rPr>
              <w:t>wedge_full_tab_idx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fldSimple w:instr=" REF _Ref341696527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43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ins w:id="44" w:author="(3DN-14/JCT3V-C0044)" w:date="2013-03-11T20:50:00Z">
              <w:r w:rsidRPr="008B321B">
                <w:rPr>
                  <w:sz w:val="16"/>
                  <w:szCs w:val="16"/>
                  <w:lang w:eastAsia="ko-KR"/>
                </w:rPr>
                <w:t>wedge_predtex_tab_idx</w:t>
              </w:r>
            </w:ins>
          </w:p>
        </w:tc>
        <w:tc>
          <w:tcPr>
            <w:tcW w:w="1043" w:type="dxa"/>
            <w:shd w:val="clear" w:color="auto" w:fill="auto"/>
          </w:tcPr>
          <w:p w:rsidR="003F3D57" w:rsidRPr="008B321B" w:rsidRDefault="003F3D57" w:rsidP="00C54382">
            <w:pPr>
              <w:keepNext/>
              <w:rPr>
                <w:sz w:val="16"/>
                <w:szCs w:val="16"/>
              </w:rPr>
            </w:pPr>
            <w:ins w:id="45" w:author="(3DN-14/JCT3V-C0044)" w:date="2013-03-11T20:51:00Z">
              <w:r w:rsidRPr="008B321B">
                <w:rPr>
                  <w:sz w:val="16"/>
                  <w:szCs w:val="16"/>
                </w:rPr>
                <w:fldChar w:fldCharType="begin" w:fldLock="1"/>
              </w:r>
              <w:r w:rsidRPr="008B321B">
                <w:rPr>
                  <w:sz w:val="16"/>
                  <w:szCs w:val="16"/>
                </w:rPr>
                <w:instrText xml:space="preserve"> REF _Ref350798415 \h </w:instrText>
              </w:r>
            </w:ins>
            <w:r>
              <w:rPr>
                <w:sz w:val="16"/>
                <w:szCs w:val="16"/>
              </w:rPr>
              <w:instrText xml:space="preserve"> \* MERGEFORMAT </w:instrText>
            </w:r>
            <w:r w:rsidRPr="008B321B">
              <w:rPr>
                <w:sz w:val="16"/>
                <w:szCs w:val="16"/>
              </w:rPr>
            </w:r>
            <w:r w:rsidRPr="008B321B">
              <w:rPr>
                <w:sz w:val="16"/>
                <w:szCs w:val="16"/>
              </w:rPr>
              <w:fldChar w:fldCharType="separate"/>
            </w:r>
            <w:r w:rsidRPr="00C15E97">
              <w:rPr>
                <w:sz w:val="16"/>
                <w:szCs w:val="16"/>
              </w:rPr>
              <w:t>Table </w:t>
            </w:r>
            <w:ins w:id="46" w:author="(3DE-05)" w:date="2013-03-13T14:52:00Z">
              <w:r w:rsidRPr="00C15E97">
                <w:rPr>
                  <w:sz w:val="16"/>
                  <w:szCs w:val="16"/>
                </w:rPr>
                <w:t>H</w:t>
              </w:r>
            </w:ins>
            <w:r w:rsidRPr="00C15E97">
              <w:rPr>
                <w:sz w:val="16"/>
                <w:szCs w:val="16"/>
              </w:rPr>
              <w:noBreakHyphen/>
              <w:t>17</w:t>
            </w:r>
            <w:ins w:id="47" w:author="(3DN-14/JCT3V-C0044)" w:date="2013-03-11T20:51:00Z">
              <w:r w:rsidRPr="008B321B">
                <w:rPr>
                  <w:sz w:val="16"/>
                  <w:szCs w:val="16"/>
                </w:rPr>
                <w:fldChar w:fldCharType="end"/>
              </w:r>
            </w:ins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ins w:id="48" w:author="(3DN-14/JCT3V-C0044)" w:date="2013-03-11T20:51:00Z">
              <w:r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ins w:id="49" w:author="(3DN-14/JCT3V-C0044)" w:date="2013-03-11T20:51:00Z">
              <w:r>
                <w:rPr>
                  <w:sz w:val="16"/>
                  <w:szCs w:val="16"/>
                </w:rPr>
                <w:t>1</w:t>
              </w:r>
            </w:ins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ins w:id="50" w:author="(3DN-14/JCT3V-C0044)" w:date="2013-03-11T20:51:00Z">
              <w:r>
                <w:rPr>
                  <w:sz w:val="16"/>
                  <w:szCs w:val="16"/>
                </w:rPr>
                <w:t>2</w:t>
              </w:r>
            </w:ins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dmm_delta_end_flag</w:t>
            </w:r>
            <w:r w:rsidRPr="00F60F40">
              <w:rPr>
                <w:sz w:val="16"/>
                <w:szCs w:val="16"/>
                <w:lang w:eastAsia="ko-KR"/>
              </w:rPr>
              <w:br/>
              <w:t>dmm_delta_end_abs_minus1</w:t>
            </w:r>
          </w:p>
        </w:tc>
        <w:tc>
          <w:tcPr>
            <w:tcW w:w="1043" w:type="dxa"/>
            <w:shd w:val="clear" w:color="auto" w:fill="auto"/>
          </w:tcPr>
          <w:p w:rsidR="003F3D57" w:rsidRPr="00513612" w:rsidRDefault="003F3D57" w:rsidP="00C54382">
            <w:pPr>
              <w:rPr>
                <w:sz w:val="16"/>
                <w:szCs w:val="16"/>
              </w:rPr>
            </w:pPr>
            <w:fldSimple w:instr=" REF _Ref350798822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51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dmm_dc_1_abs</w:t>
            </w:r>
            <w:r w:rsidRPr="00F60F40">
              <w:rPr>
                <w:sz w:val="16"/>
                <w:szCs w:val="16"/>
                <w:lang w:eastAsia="ko-KR"/>
              </w:rPr>
              <w:br/>
              <w:t>dmm_dc_2_abs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fldSimple w:instr=" REF _Ref341708956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52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ic_flag</w:t>
            </w:r>
          </w:p>
        </w:tc>
        <w:tc>
          <w:tcPr>
            <w:tcW w:w="1043" w:type="dxa"/>
            <w:shd w:val="clear" w:color="auto" w:fill="auto"/>
          </w:tcPr>
          <w:p w:rsidR="003F3D57" w:rsidRPr="00352E9D" w:rsidRDefault="003F3D57" w:rsidP="00C54382">
            <w:pPr>
              <w:keepNext/>
              <w:rPr>
                <w:sz w:val="16"/>
                <w:szCs w:val="16"/>
              </w:rPr>
            </w:pPr>
            <w:fldSimple w:instr=" REF _Ref344054379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53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20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mvp_l0_idx</w:t>
            </w:r>
            <w:r w:rsidRPr="00F60F40">
              <w:rPr>
                <w:sz w:val="16"/>
                <w:szCs w:val="16"/>
                <w:lang w:eastAsia="ko-KR"/>
              </w:rPr>
              <w:br/>
              <w:t>mpv_l1_idx</w:t>
            </w:r>
          </w:p>
        </w:tc>
        <w:tc>
          <w:tcPr>
            <w:tcW w:w="1043" w:type="dxa"/>
            <w:shd w:val="clear" w:color="auto" w:fill="auto"/>
          </w:tcPr>
          <w:p w:rsidR="003F3D57" w:rsidRPr="00352E9D" w:rsidRDefault="003F3D57" w:rsidP="00C54382">
            <w:pPr>
              <w:keepNext/>
              <w:rPr>
                <w:sz w:val="16"/>
                <w:szCs w:val="16"/>
              </w:rPr>
            </w:pPr>
            <w:fldSimple w:instr=" REF _Ref344054384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54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2..3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fldSimple w:instr=" REF _Ref341971546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55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0..2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3..5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6..8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sdc_residual_flag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fldSimple w:instr=" REF _Ref341971554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56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0..1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2..3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4..5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sdc_residual_sign_flag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fldSimple w:instr=" REF _Ref341971561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57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sdc_residual_abs_minus1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fldSimple w:instr=" REF _Ref341971568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58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0..19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20..39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40..59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sdc_pred_mode</w:t>
            </w:r>
          </w:p>
        </w:tc>
        <w:tc>
          <w:tcPr>
            <w:tcW w:w="1043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fldSimple w:instr=" REF _Ref341963532 \h  \* MERGEFORMAT " w:fldLock="1">
              <w:r w:rsidRPr="00C15E97">
                <w:rPr>
                  <w:sz w:val="16"/>
                  <w:szCs w:val="16"/>
                </w:rPr>
                <w:t>Table </w:t>
              </w:r>
              <w:ins w:id="59" w:author="(3DE-05)" w:date="2013-03-13T14:52:00Z">
                <w:r w:rsidRPr="00C15E97">
                  <w:rPr>
                    <w:sz w:val="16"/>
                    <w:szCs w:val="16"/>
                  </w:rPr>
                  <w:t>H</w:t>
                </w:r>
              </w:ins>
              <w:r w:rsidRPr="00C15E97">
                <w:rPr>
                  <w:sz w:val="16"/>
                  <w:szCs w:val="16"/>
                </w:rPr>
                <w:noBreakHyphen/>
                <w:t>26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0..2</w:t>
            </w:r>
          </w:p>
        </w:tc>
        <w:tc>
          <w:tcPr>
            <w:tcW w:w="1088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3..5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6..8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9805C7" w:rsidRDefault="003F3D57" w:rsidP="00C54382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r w:rsidRPr="009805C7">
              <w:rPr>
                <w:rFonts w:hint="eastAsia"/>
                <w:sz w:val="16"/>
                <w:szCs w:val="16"/>
                <w:highlight w:val="yellow"/>
                <w:lang w:eastAsia="zh-CN"/>
              </w:rPr>
              <w:t>inter_</w:t>
            </w:r>
            <w:r w:rsidRPr="009805C7">
              <w:rPr>
                <w:sz w:val="16"/>
                <w:szCs w:val="16"/>
                <w:highlight w:val="yellow"/>
                <w:lang w:eastAsia="ko-KR"/>
              </w:rPr>
              <w:t>sdc_flag</w:t>
            </w:r>
          </w:p>
        </w:tc>
        <w:tc>
          <w:tcPr>
            <w:tcW w:w="1043" w:type="dxa"/>
            <w:shd w:val="clear" w:color="auto" w:fill="auto"/>
          </w:tcPr>
          <w:p w:rsidR="003F3D57" w:rsidRPr="009805C7" w:rsidRDefault="003F3D57" w:rsidP="002B61DC">
            <w:pPr>
              <w:keepNext/>
              <w:rPr>
                <w:rFonts w:hint="eastAsia"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Pr="009805C7">
                <w:rPr>
                  <w:sz w:val="16"/>
                  <w:szCs w:val="16"/>
                  <w:highlight w:val="yellow"/>
                </w:rPr>
                <w:t>Table H</w:t>
              </w:r>
              <w:r w:rsidRPr="009805C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9805C7">
              <w:rPr>
                <w:rFonts w:hint="eastAsia"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052" w:type="dxa"/>
            <w:shd w:val="clear" w:color="auto" w:fill="auto"/>
          </w:tcPr>
          <w:p w:rsidR="003F3D57" w:rsidRPr="009805C7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9805C7">
              <w:rPr>
                <w:sz w:val="16"/>
                <w:szCs w:val="16"/>
                <w:highlight w:val="yellow"/>
              </w:rPr>
              <w:t>0..2</w:t>
            </w:r>
          </w:p>
        </w:tc>
        <w:tc>
          <w:tcPr>
            <w:tcW w:w="1088" w:type="dxa"/>
            <w:shd w:val="clear" w:color="auto" w:fill="auto"/>
          </w:tcPr>
          <w:p w:rsidR="003F3D57" w:rsidRPr="009805C7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9805C7">
              <w:rPr>
                <w:sz w:val="16"/>
                <w:szCs w:val="16"/>
                <w:highlight w:val="yellow"/>
              </w:rPr>
              <w:t>3..5</w:t>
            </w:r>
          </w:p>
        </w:tc>
        <w:tc>
          <w:tcPr>
            <w:tcW w:w="1122" w:type="dxa"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  <w:r w:rsidRPr="009805C7">
              <w:rPr>
                <w:sz w:val="16"/>
                <w:szCs w:val="16"/>
                <w:highlight w:val="yellow"/>
              </w:rPr>
              <w:t>6..8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r w:rsidRPr="00BF7CD4">
              <w:rPr>
                <w:sz w:val="16"/>
                <w:szCs w:val="16"/>
                <w:highlight w:val="yellow"/>
                <w:lang w:eastAsia="ko-KR"/>
              </w:rPr>
              <w:t>inter_sdc_resi_abs</w:t>
            </w:r>
          </w:p>
        </w:tc>
        <w:tc>
          <w:tcPr>
            <w:tcW w:w="1043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fldSimple w:instr=" REF _Ref341708956 \h  \* MERGEFORMAT " w:fldLock="1">
              <w:r w:rsidRPr="00BF7CD4">
                <w:rPr>
                  <w:sz w:val="16"/>
                  <w:szCs w:val="16"/>
                  <w:highlight w:val="yellow"/>
                </w:rPr>
                <w:t>Table H</w:t>
              </w:r>
              <w:r w:rsidRPr="00BF7CD4">
                <w:rPr>
                  <w:sz w:val="16"/>
                  <w:szCs w:val="16"/>
                  <w:highlight w:val="yellow"/>
                </w:rPr>
                <w:noBreakHyphen/>
                <w:t>19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2</w:t>
            </w:r>
          </w:p>
        </w:tc>
      </w:tr>
      <w:tr w:rsidR="003F3D57" w:rsidRPr="00F60F40" w:rsidTr="00413EA7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3F3D57" w:rsidRPr="00F60F40" w:rsidRDefault="003F3D57" w:rsidP="00C543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3F3D57" w:rsidRPr="00BF7CD4" w:rsidRDefault="003F3D57" w:rsidP="00C54382">
            <w:pPr>
              <w:keepNext/>
              <w:rPr>
                <w:rFonts w:hint="eastAsia"/>
                <w:sz w:val="16"/>
                <w:szCs w:val="16"/>
                <w:highlight w:val="yellow"/>
                <w:lang w:eastAsia="zh-CN"/>
              </w:rPr>
            </w:pPr>
            <w:r>
              <w:rPr>
                <w:sz w:val="16"/>
                <w:szCs w:val="16"/>
                <w:highlight w:val="yellow"/>
                <w:lang w:eastAsia="ko-KR"/>
              </w:rPr>
              <w:t>inter_sdc_resi_</w:t>
            </w:r>
            <w:r>
              <w:rPr>
                <w:rFonts w:hint="eastAsia"/>
                <w:sz w:val="16"/>
                <w:szCs w:val="16"/>
                <w:highlight w:val="yellow"/>
                <w:lang w:eastAsia="zh-CN"/>
              </w:rPr>
              <w:t>sign_flag</w:t>
            </w:r>
          </w:p>
        </w:tc>
        <w:tc>
          <w:tcPr>
            <w:tcW w:w="1043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fldSimple w:instr=" REF _Ref341708956 \h  \* MERGEFORMAT " w:fldLock="1">
              <w:r w:rsidRPr="00BF7CD4">
                <w:rPr>
                  <w:sz w:val="16"/>
                  <w:szCs w:val="16"/>
                  <w:highlight w:val="yellow"/>
                </w:rPr>
                <w:t>Table H</w:t>
              </w:r>
              <w:r w:rsidRPr="00BF7CD4">
                <w:rPr>
                  <w:sz w:val="16"/>
                  <w:szCs w:val="16"/>
                  <w:highlight w:val="yellow"/>
                </w:rPr>
                <w:noBreakHyphen/>
                <w:t>19</w:t>
              </w:r>
            </w:fldSimple>
          </w:p>
        </w:tc>
        <w:tc>
          <w:tcPr>
            <w:tcW w:w="1052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3F3D57" w:rsidRPr="00BF7CD4" w:rsidRDefault="003F3D57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BF7CD4">
              <w:rPr>
                <w:sz w:val="16"/>
                <w:szCs w:val="16"/>
                <w:highlight w:val="yellow"/>
              </w:rPr>
              <w:t>2</w:t>
            </w:r>
          </w:p>
        </w:tc>
      </w:tr>
    </w:tbl>
    <w:p w:rsidR="00C10137" w:rsidRDefault="00C10137" w:rsidP="00297DAA">
      <w:pPr>
        <w:tabs>
          <w:tab w:val="left" w:pos="1800"/>
          <w:tab w:val="right" w:pos="9360"/>
        </w:tabs>
        <w:spacing w:before="120" w:after="240"/>
        <w:rPr>
          <w:rFonts w:hint="eastAsia"/>
          <w:szCs w:val="22"/>
          <w:lang w:val="en-GB" w:eastAsia="zh-CN"/>
        </w:rPr>
      </w:pPr>
    </w:p>
    <w:p w:rsidR="001F1C15" w:rsidRPr="003011DA" w:rsidRDefault="001F1C15" w:rsidP="001F1C15">
      <w:pPr>
        <w:pStyle w:val="aa"/>
        <w:spacing w:after="120"/>
        <w:rPr>
          <w:highlight w:val="yellow"/>
          <w:lang w:val="en-GB"/>
        </w:rPr>
      </w:pPr>
      <w:bookmarkStart w:id="60" w:name="_Ref341971546"/>
      <w:bookmarkStart w:id="61" w:name="_Toc351122461"/>
      <w:r w:rsidRPr="003011DA">
        <w:rPr>
          <w:highlight w:val="yellow"/>
          <w:lang w:val="en-GB"/>
        </w:rPr>
        <w:t>Table </w:t>
      </w:r>
      <w:ins w:id="62" w:author="(3DE-05)" w:date="2013-03-13T19:37:00Z">
        <w:r w:rsidRPr="003011DA">
          <w:rPr>
            <w:highlight w:val="yellow"/>
          </w:rPr>
          <w:fldChar w:fldCharType="begin" w:fldLock="1"/>
        </w:r>
        <w:r w:rsidRPr="003011DA">
          <w:rPr>
            <w:highlight w:val="yellow"/>
          </w:rPr>
          <w:instrText xml:space="preserve"> REF H \h </w:instrText>
        </w:r>
      </w:ins>
      <w:r w:rsidRPr="003011DA">
        <w:rPr>
          <w:highlight w:val="yellow"/>
        </w:rPr>
      </w:r>
      <w:r w:rsidR="003011DA">
        <w:rPr>
          <w:highlight w:val="yellow"/>
        </w:rPr>
        <w:instrText xml:space="preserve"> \* MERGEFORMAT </w:instrText>
      </w:r>
      <w:ins w:id="63" w:author="(3DE-05)" w:date="2013-03-13T19:37:00Z">
        <w:r w:rsidRPr="003011DA">
          <w:rPr>
            <w:highlight w:val="yellow"/>
          </w:rPr>
          <w:fldChar w:fldCharType="separate"/>
        </w:r>
      </w:ins>
      <w:ins w:id="64" w:author="(3DE-05)" w:date="2013-03-13T14:52:00Z">
        <w:r w:rsidRPr="003011DA">
          <w:rPr>
            <w:highlight w:val="yellow"/>
            <w:lang w:eastAsia="ko-KR"/>
          </w:rPr>
          <w:t>H</w:t>
        </w:r>
      </w:ins>
      <w:ins w:id="65" w:author="(3DE-05)" w:date="2013-03-13T19:37:00Z">
        <w:r w:rsidRPr="003011DA">
          <w:rPr>
            <w:highlight w:val="yellow"/>
          </w:rPr>
          <w:fldChar w:fldCharType="end"/>
        </w:r>
      </w:ins>
      <w:del w:id="66" w:author="(3DE-05)" w:date="2013-03-13T19:37:00Z">
        <w:r w:rsidRPr="003011DA" w:rsidDel="00034714">
          <w:rPr>
            <w:highlight w:val="yellow"/>
            <w:lang w:val="en-GB"/>
          </w:rPr>
          <w:delText>G</w:delText>
        </w:r>
      </w:del>
      <w:r w:rsidRPr="003011DA">
        <w:rPr>
          <w:highlight w:val="yellow"/>
          <w:lang w:val="en-GB"/>
        </w:rPr>
        <w:noBreakHyphen/>
      </w:r>
      <w:bookmarkEnd w:id="60"/>
      <w:r w:rsidR="004C63B9" w:rsidRPr="003011DA">
        <w:rPr>
          <w:rFonts w:eastAsiaTheme="minorEastAsia" w:hint="eastAsia"/>
          <w:highlight w:val="yellow"/>
          <w:lang w:val="en-GB" w:eastAsia="zh-CN"/>
        </w:rPr>
        <w:t>xx</w:t>
      </w:r>
      <w:r w:rsidRPr="003011DA">
        <w:rPr>
          <w:highlight w:val="yellow"/>
          <w:lang w:val="en-GB"/>
        </w:rPr>
        <w:t xml:space="preserve"> – Values of variable initValue for inter_sdc_flag ctxIdx</w:t>
      </w:r>
      <w:bookmarkEnd w:id="6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1F1C15" w:rsidRPr="003011DA" w:rsidTr="00C543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5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</w:pPr>
            <w:r w:rsidRPr="003011DA">
              <w:rPr>
                <w:rFonts w:eastAsiaTheme="minorEastAsia" w:hint="eastAsia"/>
                <w:b/>
                <w:kern w:val="2"/>
                <w:sz w:val="16"/>
                <w:szCs w:val="16"/>
                <w:highlight w:val="yellow"/>
                <w:lang w:eastAsia="zh-CN"/>
              </w:rPr>
              <w:t>inter_</w:t>
            </w:r>
            <w:r w:rsidRPr="003011DA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sdc_flag</w:t>
            </w:r>
          </w:p>
        </w:tc>
      </w:tr>
      <w:tr w:rsidR="001F1C15" w:rsidRPr="003011DA" w:rsidTr="00C543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C15" w:rsidRPr="003011DA" w:rsidRDefault="001F1C15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C15" w:rsidRPr="003011DA" w:rsidRDefault="001F1C15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8</w:t>
            </w:r>
          </w:p>
        </w:tc>
      </w:tr>
      <w:tr w:rsidR="00A54D62" w:rsidRPr="00F60F40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62" w:rsidRPr="003011DA" w:rsidRDefault="00A54D62" w:rsidP="00C5438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011DA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D62" w:rsidRPr="00A54D62" w:rsidRDefault="00A54D62" w:rsidP="00C54382">
            <w:pPr>
              <w:keepNext/>
              <w:spacing w:before="100" w:after="100" w:line="190" w:lineRule="exac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D62" w:rsidRPr="00A54D62" w:rsidRDefault="00A54D62" w:rsidP="00C54382">
            <w:pPr>
              <w:keepNext/>
              <w:spacing w:before="100" w:after="100" w:line="190" w:lineRule="exac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D62" w:rsidRPr="003011DA" w:rsidRDefault="00A54D62" w:rsidP="00C54382">
            <w:pPr>
              <w:keepNext/>
              <w:spacing w:before="100" w:after="100" w:line="190" w:lineRule="exac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62" w:rsidRPr="00A54D62" w:rsidRDefault="00A54D62" w:rsidP="00C54382">
            <w:pPr>
              <w:keepNext/>
              <w:spacing w:before="100" w:after="100" w:line="190" w:lineRule="exac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197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62" w:rsidRPr="00A54D62" w:rsidRDefault="00A54D62" w:rsidP="00C54382">
            <w:pPr>
              <w:keepNext/>
              <w:spacing w:before="100" w:after="100" w:line="190" w:lineRule="exac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185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62" w:rsidRPr="00A54D62" w:rsidRDefault="00A54D62" w:rsidP="00C54382">
            <w:pPr>
              <w:keepNext/>
              <w:spacing w:before="100" w:after="100" w:line="190" w:lineRule="exac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201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62" w:rsidRPr="00A54D62" w:rsidRDefault="00A54D62" w:rsidP="00C54382">
            <w:pPr>
              <w:keepNext/>
              <w:spacing w:before="100" w:after="100" w:line="190" w:lineRule="exac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197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62" w:rsidRPr="00A54D62" w:rsidRDefault="00A54D62" w:rsidP="00C54382">
            <w:pPr>
              <w:keepNext/>
              <w:spacing w:before="100" w:after="100" w:line="190" w:lineRule="exac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185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62" w:rsidRPr="00A54D62" w:rsidRDefault="00A54D62" w:rsidP="00C54382">
            <w:pPr>
              <w:keepNext/>
              <w:spacing w:before="100" w:after="100" w:line="190" w:lineRule="exac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201</w:t>
            </w:r>
          </w:p>
        </w:tc>
      </w:tr>
    </w:tbl>
    <w:p w:rsidR="00324530" w:rsidRPr="00385747" w:rsidRDefault="00324530" w:rsidP="00324530">
      <w:pPr>
        <w:pStyle w:val="aa"/>
        <w:spacing w:after="120"/>
        <w:rPr>
          <w:highlight w:val="yellow"/>
          <w:lang w:val="en-GB"/>
        </w:rPr>
      </w:pPr>
      <w:bookmarkStart w:id="67" w:name="_Ref341458384"/>
      <w:bookmarkStart w:id="68" w:name="_Toc351122466"/>
      <w:bookmarkStart w:id="69" w:name="_Ref341708956"/>
      <w:bookmarkStart w:id="70" w:name="_Toc351122459"/>
      <w:r w:rsidRPr="00385747">
        <w:rPr>
          <w:highlight w:val="yellow"/>
          <w:lang w:val="en-GB"/>
        </w:rPr>
        <w:t>Table </w:t>
      </w:r>
      <w:ins w:id="71" w:author="(3DE-05)" w:date="2013-03-13T19:37:00Z">
        <w:r w:rsidRPr="00385747">
          <w:rPr>
            <w:highlight w:val="yellow"/>
          </w:rPr>
          <w:fldChar w:fldCharType="begin" w:fldLock="1"/>
        </w:r>
        <w:r w:rsidRPr="00385747">
          <w:rPr>
            <w:highlight w:val="yellow"/>
          </w:rPr>
          <w:instrText xml:space="preserve"> REF H \h </w:instrText>
        </w:r>
      </w:ins>
      <w:r w:rsidRPr="00385747">
        <w:rPr>
          <w:highlight w:val="yellow"/>
        </w:rPr>
      </w:r>
      <w:r w:rsidR="00385747">
        <w:rPr>
          <w:highlight w:val="yellow"/>
        </w:rPr>
        <w:instrText xml:space="preserve"> \* MERGEFORMAT </w:instrText>
      </w:r>
      <w:ins w:id="72" w:author="(3DE-05)" w:date="2013-03-13T19:37:00Z">
        <w:r w:rsidRPr="00385747">
          <w:rPr>
            <w:highlight w:val="yellow"/>
          </w:rPr>
          <w:fldChar w:fldCharType="separate"/>
        </w:r>
      </w:ins>
      <w:ins w:id="73" w:author="(3DE-05)" w:date="2013-03-13T14:52:00Z">
        <w:r w:rsidRPr="00385747">
          <w:rPr>
            <w:highlight w:val="yellow"/>
            <w:lang w:eastAsia="ko-KR"/>
          </w:rPr>
          <w:t>H</w:t>
        </w:r>
      </w:ins>
      <w:ins w:id="74" w:author="(3DE-05)" w:date="2013-03-13T19:37:00Z">
        <w:r w:rsidRPr="00385747">
          <w:rPr>
            <w:highlight w:val="yellow"/>
          </w:rPr>
          <w:fldChar w:fldCharType="end"/>
        </w:r>
      </w:ins>
      <w:del w:id="75" w:author="(3DE-05)" w:date="2013-03-13T19:37:00Z">
        <w:r w:rsidRPr="00385747" w:rsidDel="00034714">
          <w:rPr>
            <w:highlight w:val="yellow"/>
            <w:lang w:val="en-GB"/>
          </w:rPr>
          <w:delText>G</w:delText>
        </w:r>
      </w:del>
      <w:r w:rsidRPr="00385747">
        <w:rPr>
          <w:highlight w:val="yellow"/>
          <w:lang w:val="en-GB"/>
        </w:rPr>
        <w:noBreakHyphen/>
      </w:r>
      <w:bookmarkEnd w:id="69"/>
      <w:r w:rsidRPr="00385747">
        <w:rPr>
          <w:rFonts w:eastAsiaTheme="minorEastAsia" w:hint="eastAsia"/>
          <w:highlight w:val="yellow"/>
          <w:lang w:val="en-GB" w:eastAsia="zh-CN"/>
        </w:rPr>
        <w:t>xx</w:t>
      </w:r>
      <w:r w:rsidRPr="00385747">
        <w:rPr>
          <w:highlight w:val="yellow"/>
          <w:lang w:val="en-GB"/>
        </w:rPr>
        <w:t xml:space="preserve"> – Values of variable initValue for </w:t>
      </w:r>
      <w:r w:rsidR="000B6B84" w:rsidRPr="00385747">
        <w:rPr>
          <w:highlight w:val="yellow"/>
          <w:lang w:val="en-GB"/>
        </w:rPr>
        <w:t>inter_sdc_resi_abs</w:t>
      </w:r>
      <w:r w:rsidRPr="00385747">
        <w:rPr>
          <w:rFonts w:eastAsia="PMingLiU"/>
          <w:highlight w:val="yellow"/>
          <w:lang w:val="en-GB" w:eastAsia="zh-TW"/>
        </w:rPr>
        <w:t xml:space="preserve"> </w:t>
      </w:r>
      <w:r w:rsidRPr="00385747">
        <w:rPr>
          <w:highlight w:val="yellow"/>
          <w:lang w:val="en-GB"/>
        </w:rPr>
        <w:t>ctxIdx</w:t>
      </w:r>
      <w:bookmarkEnd w:id="7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324530" w:rsidRPr="00385747" w:rsidTr="00C543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FA1AB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inter_sdc_resi_abs</w:t>
            </w:r>
          </w:p>
        </w:tc>
      </w:tr>
      <w:tr w:rsidR="00324530" w:rsidRPr="00385747" w:rsidTr="00C543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324530" w:rsidRPr="00F60F40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30" w:rsidRPr="00385747" w:rsidRDefault="00324530" w:rsidP="00C5438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385747" w:rsidRDefault="00324530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530" w:rsidRPr="00F60F40" w:rsidRDefault="00324530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A60974" w:rsidRPr="00385747" w:rsidRDefault="00A60974" w:rsidP="00A60974">
      <w:pPr>
        <w:pStyle w:val="aa"/>
        <w:spacing w:after="120"/>
        <w:rPr>
          <w:highlight w:val="yellow"/>
          <w:lang w:val="en-GB"/>
        </w:rPr>
      </w:pPr>
      <w:r w:rsidRPr="00385747">
        <w:rPr>
          <w:highlight w:val="yellow"/>
          <w:lang w:val="en-GB"/>
        </w:rPr>
        <w:t>Table </w:t>
      </w:r>
      <w:ins w:id="76" w:author="(3DE-05)" w:date="2013-03-13T19:37:00Z">
        <w:r w:rsidRPr="00385747">
          <w:rPr>
            <w:highlight w:val="yellow"/>
          </w:rPr>
          <w:fldChar w:fldCharType="begin" w:fldLock="1"/>
        </w:r>
        <w:r w:rsidRPr="00385747">
          <w:rPr>
            <w:highlight w:val="yellow"/>
          </w:rPr>
          <w:instrText xml:space="preserve"> REF H \h </w:instrText>
        </w:r>
      </w:ins>
      <w:r w:rsidRPr="00385747">
        <w:rPr>
          <w:highlight w:val="yellow"/>
        </w:rPr>
      </w:r>
      <w:r>
        <w:rPr>
          <w:highlight w:val="yellow"/>
        </w:rPr>
        <w:instrText xml:space="preserve"> \* MERGEFORMAT </w:instrText>
      </w:r>
      <w:ins w:id="77" w:author="(3DE-05)" w:date="2013-03-13T19:37:00Z">
        <w:r w:rsidRPr="00385747">
          <w:rPr>
            <w:highlight w:val="yellow"/>
          </w:rPr>
          <w:fldChar w:fldCharType="separate"/>
        </w:r>
      </w:ins>
      <w:ins w:id="78" w:author="(3DE-05)" w:date="2013-03-13T14:52:00Z">
        <w:r w:rsidRPr="00385747">
          <w:rPr>
            <w:highlight w:val="yellow"/>
            <w:lang w:eastAsia="ko-KR"/>
          </w:rPr>
          <w:t>H</w:t>
        </w:r>
      </w:ins>
      <w:ins w:id="79" w:author="(3DE-05)" w:date="2013-03-13T19:37:00Z">
        <w:r w:rsidRPr="00385747">
          <w:rPr>
            <w:highlight w:val="yellow"/>
          </w:rPr>
          <w:fldChar w:fldCharType="end"/>
        </w:r>
      </w:ins>
      <w:del w:id="80" w:author="(3DE-05)" w:date="2013-03-13T19:37:00Z">
        <w:r w:rsidRPr="00385747" w:rsidDel="00034714">
          <w:rPr>
            <w:highlight w:val="yellow"/>
            <w:lang w:val="en-GB"/>
          </w:rPr>
          <w:delText>G</w:delText>
        </w:r>
      </w:del>
      <w:r w:rsidRPr="00385747">
        <w:rPr>
          <w:highlight w:val="yellow"/>
          <w:lang w:val="en-GB"/>
        </w:rPr>
        <w:noBreakHyphen/>
      </w:r>
      <w:r w:rsidRPr="00385747">
        <w:rPr>
          <w:rFonts w:eastAsiaTheme="minorEastAsia" w:hint="eastAsia"/>
          <w:highlight w:val="yellow"/>
          <w:lang w:val="en-GB" w:eastAsia="zh-CN"/>
        </w:rPr>
        <w:t>xx</w:t>
      </w:r>
      <w:r w:rsidRPr="00385747">
        <w:rPr>
          <w:highlight w:val="yellow"/>
          <w:lang w:val="en-GB"/>
        </w:rPr>
        <w:t xml:space="preserve"> – Values of variable initValue for inter_sdc_resi_</w:t>
      </w:r>
      <w:r>
        <w:rPr>
          <w:rFonts w:eastAsiaTheme="minorEastAsia" w:hint="eastAsia"/>
          <w:highlight w:val="yellow"/>
          <w:lang w:val="en-GB" w:eastAsia="zh-CN"/>
        </w:rPr>
        <w:t>sign</w:t>
      </w:r>
      <w:r w:rsidR="00DD13B5">
        <w:rPr>
          <w:rFonts w:eastAsiaTheme="minorEastAsia" w:hint="eastAsia"/>
          <w:highlight w:val="yellow"/>
          <w:lang w:val="en-GB" w:eastAsia="zh-CN"/>
        </w:rPr>
        <w:t>_flag</w:t>
      </w:r>
      <w:r w:rsidRPr="00385747">
        <w:rPr>
          <w:rFonts w:eastAsia="PMingLiU"/>
          <w:highlight w:val="yellow"/>
          <w:lang w:val="en-GB" w:eastAsia="zh-TW"/>
        </w:rPr>
        <w:t xml:space="preserve"> </w:t>
      </w:r>
      <w:r w:rsidRPr="00385747">
        <w:rPr>
          <w:highlight w:val="yellow"/>
          <w:lang w:val="en-GB"/>
        </w:rPr>
        <w:t>ctxIdx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A60974" w:rsidRPr="00385747" w:rsidTr="00C543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A60974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Theme="minorEastAsia" w:hint="eastAsia"/>
                <w:b/>
                <w:kern w:val="2"/>
                <w:sz w:val="16"/>
                <w:szCs w:val="16"/>
                <w:highlight w:val="yellow"/>
                <w:lang w:eastAsia="zh-CN"/>
              </w:rPr>
            </w:pPr>
            <w:r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inter_sdc_resi_</w:t>
            </w:r>
            <w:r>
              <w:rPr>
                <w:rFonts w:eastAsiaTheme="minorEastAsia" w:hint="eastAsia"/>
                <w:b/>
                <w:kern w:val="2"/>
                <w:sz w:val="16"/>
                <w:szCs w:val="16"/>
                <w:highlight w:val="yellow"/>
                <w:lang w:eastAsia="zh-CN"/>
              </w:rPr>
              <w:t>sign</w:t>
            </w:r>
            <w:r w:rsidR="00DD13B5">
              <w:rPr>
                <w:rFonts w:eastAsiaTheme="minorEastAsia" w:hint="eastAsia"/>
                <w:b/>
                <w:kern w:val="2"/>
                <w:sz w:val="16"/>
                <w:szCs w:val="16"/>
                <w:highlight w:val="yellow"/>
                <w:lang w:eastAsia="zh-CN"/>
              </w:rPr>
              <w:t>_flag</w:t>
            </w:r>
          </w:p>
        </w:tc>
      </w:tr>
      <w:tr w:rsidR="00A60974" w:rsidRPr="00385747" w:rsidTr="00C543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A60974" w:rsidRPr="00F60F40" w:rsidTr="00C543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974" w:rsidRPr="00385747" w:rsidRDefault="00A60974" w:rsidP="00C5438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385747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385747" w:rsidRDefault="00A60974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974" w:rsidRPr="00F60F40" w:rsidRDefault="00A60974" w:rsidP="00C54382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385747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A60974" w:rsidRDefault="00D57244" w:rsidP="00D57244">
      <w:pPr>
        <w:pStyle w:val="aa"/>
        <w:spacing w:after="120"/>
        <w:jc w:val="left"/>
        <w:rPr>
          <w:rFonts w:eastAsiaTheme="minorEastAsia" w:hint="eastAsia"/>
          <w:lang w:val="en-GB" w:eastAsia="zh-CN"/>
        </w:rPr>
      </w:pPr>
      <w:r w:rsidRPr="00D57244">
        <w:rPr>
          <w:rFonts w:eastAsiaTheme="minorEastAsia"/>
          <w:lang w:val="en-GB" w:eastAsia="zh-CN"/>
        </w:rPr>
        <w:t>H.9.3.2</w:t>
      </w:r>
      <w:r w:rsidRPr="00D57244">
        <w:rPr>
          <w:rFonts w:eastAsiaTheme="minorEastAsia"/>
          <w:lang w:val="en-GB" w:eastAsia="zh-CN"/>
        </w:rPr>
        <w:tab/>
        <w:t>Binarization process</w:t>
      </w:r>
    </w:p>
    <w:p w:rsidR="001F1C15" w:rsidRPr="001D548D" w:rsidRDefault="001D548D" w:rsidP="001D548D">
      <w:pPr>
        <w:pStyle w:val="aa"/>
        <w:spacing w:after="120"/>
        <w:rPr>
          <w:rFonts w:eastAsiaTheme="minorEastAsia" w:hint="eastAsia"/>
          <w:lang w:val="en-GB" w:eastAsia="zh-CN"/>
        </w:rPr>
      </w:pPr>
      <w:r w:rsidRPr="00F60F40">
        <w:rPr>
          <w:lang w:val="en-GB"/>
        </w:rPr>
        <w:lastRenderedPageBreak/>
        <w:t>Table </w:t>
      </w:r>
      <w:ins w:id="81" w:author="(3DE-05)" w:date="2013-03-13T19:38:00Z">
        <w:r>
          <w:fldChar w:fldCharType="begin" w:fldLock="1"/>
        </w:r>
        <w:r>
          <w:instrText xml:space="preserve"> REF H \h </w:instrText>
        </w:r>
      </w:ins>
      <w:ins w:id="82" w:author="(3DE-05)" w:date="2013-03-13T19:38:00Z">
        <w:r>
          <w:fldChar w:fldCharType="separate"/>
        </w:r>
      </w:ins>
      <w:ins w:id="83" w:author="(3DE-05)" w:date="2013-03-13T14:52:00Z">
        <w:r>
          <w:rPr>
            <w:lang w:eastAsia="ko-KR"/>
          </w:rPr>
          <w:t>H</w:t>
        </w:r>
      </w:ins>
      <w:ins w:id="84" w:author="(3DE-05)" w:date="2013-03-13T19:38:00Z">
        <w:r>
          <w:fldChar w:fldCharType="end"/>
        </w:r>
      </w:ins>
      <w:del w:id="85" w:author="(3DE-05)" w:date="2013-03-13T19:38:00Z">
        <w:r w:rsidRPr="00F60F40" w:rsidDel="00034714">
          <w:rPr>
            <w:lang w:val="en-GB"/>
          </w:rPr>
          <w:delText>G</w:delText>
        </w:r>
      </w:del>
      <w:r w:rsidRPr="00F60F40">
        <w:rPr>
          <w:lang w:val="en-GB"/>
        </w:rPr>
        <w:noBreakHyphen/>
      </w:r>
      <w:r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Pr="00F60F40">
        <w:rPr>
          <w:lang w:val="en-GB"/>
        </w:rPr>
        <w:fldChar w:fldCharType="separate"/>
      </w:r>
      <w:r>
        <w:rPr>
          <w:noProof/>
          <w:lang w:val="en-GB"/>
        </w:rPr>
        <w:t>27</w:t>
      </w:r>
      <w:r w:rsidRPr="00F60F40">
        <w:rPr>
          <w:lang w:val="en-GB"/>
        </w:rPr>
        <w:fldChar w:fldCharType="end"/>
      </w:r>
      <w:bookmarkEnd w:id="67"/>
      <w:r w:rsidRPr="00F60F40">
        <w:rPr>
          <w:lang w:val="en-GB"/>
        </w:rPr>
        <w:t xml:space="preserve"> – Syntax elements and associated types of binarization, maxBinIdxCtx, ctxIdxTable, and ctxIdxOffset</w:t>
      </w:r>
      <w:bookmarkEnd w:id="68"/>
    </w:p>
    <w:tbl>
      <w:tblPr>
        <w:tblW w:w="9687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9"/>
        <w:gridCol w:w="838"/>
        <w:gridCol w:w="3088"/>
        <w:gridCol w:w="881"/>
        <w:gridCol w:w="1305"/>
        <w:gridCol w:w="1306"/>
      </w:tblGrid>
      <w:tr w:rsidR="0065674A" w:rsidRPr="00F60F40" w:rsidTr="00C54382">
        <w:trPr>
          <w:cantSplit/>
          <w:trHeight w:val="84"/>
          <w:jc w:val="center"/>
        </w:trPr>
        <w:tc>
          <w:tcPr>
            <w:tcW w:w="2269" w:type="dxa"/>
            <w:vMerge w:val="restart"/>
            <w:vAlign w:val="center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sdc_flag</w:t>
            </w:r>
          </w:p>
        </w:tc>
        <w:tc>
          <w:tcPr>
            <w:tcW w:w="838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60F40">
              <w:rPr>
                <w:rFonts w:eastAsia="MS Mincho"/>
                <w:iCs/>
                <w:kern w:val="2"/>
                <w:sz w:val="16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65674A" w:rsidRPr="00D80D91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D80D91">
              <w:rPr>
                <w:bCs/>
                <w:sz w:val="16"/>
                <w:szCs w:val="16"/>
              </w:rPr>
              <w:t>FL, cMax = 1</w:t>
            </w:r>
          </w:p>
        </w:tc>
        <w:tc>
          <w:tcPr>
            <w:tcW w:w="881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</w:tcPr>
          <w:p w:rsidR="0065674A" w:rsidRPr="00355E63" w:rsidRDefault="0065674A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lang w:eastAsia="zh-CN"/>
              </w:rPr>
            </w:pPr>
            <w:fldSimple w:instr=" REF _Ref341971546 \h  \* MERGEFORMAT " w:fldLock="1">
              <w:r w:rsidRPr="00C15E97">
                <w:rPr>
                  <w:sz w:val="16"/>
                  <w:szCs w:val="16"/>
                </w:rPr>
                <w:t>Table H</w:t>
              </w:r>
              <w:r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306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</w:tr>
      <w:tr w:rsidR="0065674A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8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60F40">
              <w:rPr>
                <w:rFonts w:eastAsia="MS Mincho"/>
                <w:iCs/>
                <w:kern w:val="2"/>
                <w:sz w:val="16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65674A" w:rsidRPr="00D80D91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1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</w:tcPr>
          <w:p w:rsidR="0065674A" w:rsidRPr="00355E63" w:rsidRDefault="0065674A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lang w:eastAsia="zh-CN"/>
              </w:rPr>
            </w:pPr>
            <w:fldSimple w:instr=" REF _Ref341971546 \h  \* MERGEFORMAT " w:fldLock="1">
              <w:r w:rsidRPr="00C15E97">
                <w:rPr>
                  <w:sz w:val="16"/>
                  <w:szCs w:val="16"/>
                </w:rPr>
                <w:t>Table H</w:t>
              </w:r>
              <w:r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306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3</w:t>
            </w:r>
          </w:p>
        </w:tc>
      </w:tr>
      <w:tr w:rsidR="0065674A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8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60F40">
              <w:rPr>
                <w:rFonts w:eastAsia="MS Mincho"/>
                <w:iCs/>
                <w:kern w:val="2"/>
                <w:sz w:val="16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65674A" w:rsidRPr="00D80D91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81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</w:tcPr>
          <w:p w:rsidR="0065674A" w:rsidRPr="00355E63" w:rsidRDefault="0065674A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lang w:eastAsia="zh-CN"/>
              </w:rPr>
            </w:pPr>
            <w:fldSimple w:instr=" REF _Ref341971546 \h  \* MERGEFORMAT " w:fldLock="1">
              <w:r w:rsidRPr="00C15E97">
                <w:rPr>
                  <w:sz w:val="16"/>
                  <w:szCs w:val="16"/>
                </w:rPr>
                <w:t>Table H</w:t>
              </w:r>
              <w:r w:rsidRPr="00C15E97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306" w:type="dxa"/>
          </w:tcPr>
          <w:p w:rsidR="0065674A" w:rsidRPr="00F60F40" w:rsidRDefault="0065674A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6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 w:val="restart"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inter_</w:t>
            </w:r>
            <w:r w:rsidRPr="00AA6297">
              <w:rPr>
                <w:bCs/>
                <w:sz w:val="16"/>
                <w:szCs w:val="16"/>
                <w:highlight w:val="yellow"/>
              </w:rPr>
              <w:t>sdc_flag</w:t>
            </w:r>
          </w:p>
        </w:tc>
        <w:tc>
          <w:tcPr>
            <w:tcW w:w="838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FL, cMax = 1</w:t>
            </w:r>
          </w:p>
        </w:tc>
        <w:tc>
          <w:tcPr>
            <w:tcW w:w="881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6C75FE" w:rsidRPr="00AA6297" w:rsidRDefault="006C75FE" w:rsidP="004A2F1C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Pr="00AA6297">
                <w:rPr>
                  <w:sz w:val="16"/>
                  <w:szCs w:val="16"/>
                  <w:highlight w:val="yellow"/>
                </w:rPr>
                <w:t>Table H</w:t>
              </w:r>
              <w:r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6C75FE" w:rsidRPr="00AA6297" w:rsidRDefault="006C75FE" w:rsidP="004A2F1C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Pr="00AA6297">
                <w:rPr>
                  <w:sz w:val="16"/>
                  <w:szCs w:val="16"/>
                  <w:highlight w:val="yellow"/>
                </w:rPr>
                <w:t>Table H</w:t>
              </w:r>
              <w:r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3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6C75FE" w:rsidRPr="00AA6297" w:rsidRDefault="006C75FE" w:rsidP="004A2F1C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Pr="00AA6297">
                <w:rPr>
                  <w:sz w:val="16"/>
                  <w:szCs w:val="16"/>
                  <w:highlight w:val="yellow"/>
                </w:rPr>
                <w:t>Table H</w:t>
              </w:r>
              <w:r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A6297" w:rsidRDefault="006C75FE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6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 w:val="restart"/>
            <w:vAlign w:val="center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sz w:val="16"/>
                <w:szCs w:val="16"/>
                <w:highlight w:val="yellow"/>
                <w:lang w:eastAsia="ko-KR"/>
              </w:rPr>
              <w:t>inter_sdc_resi_abs</w:t>
            </w:r>
          </w:p>
        </w:tc>
        <w:tc>
          <w:tcPr>
            <w:tcW w:w="838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  <w:highlight w:val="yellow"/>
              </w:rPr>
            </w:pPr>
            <w:r w:rsidRPr="00A74CF0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6C75FE" w:rsidRPr="00A74CF0" w:rsidRDefault="006C75FE" w:rsidP="00BC0B40">
            <w:pPr>
              <w:pStyle w:val="TableText"/>
              <w:keepNext/>
              <w:jc w:val="center"/>
              <w:rPr>
                <w:rFonts w:eastAsiaTheme="minorEastAsia" w:hint="eastAsia"/>
                <w:bCs/>
                <w:kern w:val="2"/>
                <w:sz w:val="16"/>
                <w:szCs w:val="16"/>
                <w:highlight w:val="yellow"/>
                <w:lang w:eastAsia="zh-CN"/>
              </w:rPr>
            </w:pPr>
            <w:r w:rsidRPr="00A74CF0">
              <w:rPr>
                <w:bCs/>
                <w:kern w:val="2"/>
                <w:sz w:val="16"/>
                <w:szCs w:val="16"/>
                <w:highlight w:val="yellow"/>
              </w:rPr>
              <w:t>UEG0</w:t>
            </w:r>
          </w:p>
        </w:tc>
        <w:tc>
          <w:tcPr>
            <w:tcW w:w="881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0</w:t>
            </w:r>
          </w:p>
        </w:tc>
        <w:tc>
          <w:tcPr>
            <w:tcW w:w="1305" w:type="dxa"/>
          </w:tcPr>
          <w:p w:rsidR="006C75FE" w:rsidRPr="00A74CF0" w:rsidRDefault="006C75FE" w:rsidP="00F02AEC">
            <w:pPr>
              <w:pStyle w:val="TableText"/>
              <w:keepNext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fldSimple w:instr=" REF _Ref341708956 \h  \* MERGEFORMAT " w:fldLock="1">
              <w:r w:rsidRPr="00A74CF0">
                <w:rPr>
                  <w:sz w:val="16"/>
                  <w:szCs w:val="16"/>
                  <w:highlight w:val="yellow"/>
                </w:rPr>
                <w:t>Table H</w:t>
              </w:r>
              <w:r w:rsidRPr="00A74CF0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A74CF0"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kern w:val="2"/>
                <w:sz w:val="16"/>
                <w:szCs w:val="16"/>
                <w:highlight w:val="yellow"/>
                <w:lang w:eastAsia="ko-KR"/>
              </w:rPr>
            </w:pPr>
            <w:r w:rsidRPr="00A74CF0">
              <w:rPr>
                <w:kern w:val="2"/>
                <w:sz w:val="16"/>
                <w:szCs w:val="16"/>
                <w:highlight w:val="yellow"/>
                <w:lang w:eastAsia="ko-KR"/>
              </w:rPr>
              <w:t>0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74CF0" w:rsidRDefault="006C75FE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838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  <w:highlight w:val="yellow"/>
              </w:rPr>
            </w:pPr>
            <w:r w:rsidRPr="00A74CF0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6C75FE" w:rsidRPr="00A74CF0" w:rsidRDefault="006C75FE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bCs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0</w:t>
            </w:r>
          </w:p>
        </w:tc>
        <w:tc>
          <w:tcPr>
            <w:tcW w:w="1305" w:type="dxa"/>
          </w:tcPr>
          <w:p w:rsidR="006C75FE" w:rsidRPr="00A74CF0" w:rsidRDefault="006C75FE" w:rsidP="00F02AEC">
            <w:pPr>
              <w:pStyle w:val="TableText"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fldSimple w:instr=" REF _Ref341708956 \h  \* MERGEFORMAT " w:fldLock="1">
              <w:r w:rsidRPr="00A74CF0">
                <w:rPr>
                  <w:sz w:val="16"/>
                  <w:szCs w:val="16"/>
                  <w:highlight w:val="yellow"/>
                </w:rPr>
                <w:t>Table H</w:t>
              </w:r>
              <w:r w:rsidRPr="00A74CF0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A74CF0"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</w:t>
            </w:r>
          </w:p>
        </w:tc>
      </w:tr>
      <w:tr w:rsidR="006C75FE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6C75FE" w:rsidRPr="00A74CF0" w:rsidRDefault="006C75FE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838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  <w:highlight w:val="yellow"/>
              </w:rPr>
            </w:pPr>
            <w:r w:rsidRPr="00A74CF0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6C75FE" w:rsidRPr="00A74CF0" w:rsidRDefault="006C75FE" w:rsidP="00C54382">
            <w:pPr>
              <w:keepNext/>
              <w:overflowPunct/>
              <w:autoSpaceDE/>
              <w:autoSpaceDN/>
              <w:adjustRightInd/>
              <w:spacing w:before="0"/>
              <w:rPr>
                <w:bCs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0</w:t>
            </w:r>
          </w:p>
        </w:tc>
        <w:tc>
          <w:tcPr>
            <w:tcW w:w="1305" w:type="dxa"/>
          </w:tcPr>
          <w:p w:rsidR="006C75FE" w:rsidRPr="00A74CF0" w:rsidRDefault="006C75FE" w:rsidP="00F02AEC">
            <w:pPr>
              <w:pStyle w:val="TableText"/>
              <w:keepNext/>
              <w:jc w:val="center"/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</w:pPr>
            <w:fldSimple w:instr=" REF _Ref341708956 \h  \* MERGEFORMAT " w:fldLock="1">
              <w:r w:rsidRPr="00A74CF0">
                <w:rPr>
                  <w:sz w:val="16"/>
                  <w:szCs w:val="16"/>
                  <w:highlight w:val="yellow"/>
                </w:rPr>
                <w:t>Table H</w:t>
              </w:r>
              <w:r w:rsidRPr="00A74CF0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A74CF0"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6C75FE" w:rsidRPr="00A74CF0" w:rsidRDefault="006C75FE" w:rsidP="00C5438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A74CF0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2</w:t>
            </w:r>
          </w:p>
        </w:tc>
      </w:tr>
      <w:tr w:rsidR="00C41251" w:rsidRPr="00F60F40" w:rsidTr="00C54382">
        <w:trPr>
          <w:cantSplit/>
          <w:trHeight w:val="82"/>
          <w:jc w:val="center"/>
        </w:trPr>
        <w:tc>
          <w:tcPr>
            <w:tcW w:w="2269" w:type="dxa"/>
            <w:vMerge w:val="restart"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>
              <w:rPr>
                <w:rFonts w:eastAsiaTheme="minorEastAsia" w:hint="eastAsia"/>
                <w:bCs/>
                <w:sz w:val="16"/>
                <w:szCs w:val="16"/>
                <w:highlight w:val="yellow"/>
                <w:lang w:eastAsia="zh-CN"/>
              </w:rPr>
              <w:t>inter_</w:t>
            </w:r>
            <w:r w:rsidRPr="00AA6297">
              <w:rPr>
                <w:bCs/>
                <w:sz w:val="16"/>
                <w:szCs w:val="16"/>
                <w:highlight w:val="yellow"/>
              </w:rPr>
              <w:t>sdc_flag</w:t>
            </w:r>
          </w:p>
        </w:tc>
        <w:tc>
          <w:tcPr>
            <w:tcW w:w="838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0</w:t>
            </w:r>
          </w:p>
        </w:tc>
        <w:tc>
          <w:tcPr>
            <w:tcW w:w="3088" w:type="dxa"/>
            <w:vMerge w:val="restart"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FL, cMax = 1</w:t>
            </w:r>
          </w:p>
        </w:tc>
        <w:tc>
          <w:tcPr>
            <w:tcW w:w="881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Pr="00AA6297">
                <w:rPr>
                  <w:sz w:val="16"/>
                  <w:szCs w:val="16"/>
                  <w:highlight w:val="yellow"/>
                </w:rPr>
                <w:t>Table H</w:t>
              </w:r>
              <w:r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</w:tr>
      <w:tr w:rsidR="00C41251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1</w:t>
            </w:r>
          </w:p>
        </w:tc>
        <w:tc>
          <w:tcPr>
            <w:tcW w:w="3088" w:type="dxa"/>
            <w:vMerge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Pr="00AA6297">
                <w:rPr>
                  <w:sz w:val="16"/>
                  <w:szCs w:val="16"/>
                  <w:highlight w:val="yellow"/>
                </w:rPr>
                <w:t>Table H</w:t>
              </w:r>
              <w:r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3</w:t>
            </w:r>
          </w:p>
        </w:tc>
      </w:tr>
      <w:tr w:rsidR="00C41251" w:rsidRPr="00F60F40" w:rsidTr="00C54382">
        <w:trPr>
          <w:cantSplit/>
          <w:trHeight w:val="82"/>
          <w:jc w:val="center"/>
        </w:trPr>
        <w:tc>
          <w:tcPr>
            <w:tcW w:w="2269" w:type="dxa"/>
            <w:vMerge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38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AA6297"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  <w:t>2</w:t>
            </w:r>
          </w:p>
        </w:tc>
        <w:tc>
          <w:tcPr>
            <w:tcW w:w="3088" w:type="dxa"/>
            <w:vMerge/>
            <w:vAlign w:val="center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81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305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rFonts w:eastAsia="宋体"/>
                <w:bCs/>
                <w:sz w:val="16"/>
                <w:szCs w:val="16"/>
                <w:highlight w:val="yellow"/>
                <w:lang w:eastAsia="zh-CN"/>
              </w:rPr>
            </w:pPr>
            <w:fldSimple w:instr=" REF _Ref341971546 \h  \* MERGEFORMAT " w:fldLock="1">
              <w:r w:rsidRPr="00AA6297">
                <w:rPr>
                  <w:sz w:val="16"/>
                  <w:szCs w:val="16"/>
                  <w:highlight w:val="yellow"/>
                </w:rPr>
                <w:t>Table H</w:t>
              </w:r>
              <w:r w:rsidRPr="00AA6297">
                <w:rPr>
                  <w:sz w:val="16"/>
                  <w:szCs w:val="16"/>
                  <w:highlight w:val="yellow"/>
                </w:rPr>
                <w:noBreakHyphen/>
              </w:r>
            </w:fldSimple>
            <w:r w:rsidRPr="00AA6297">
              <w:rPr>
                <w:rFonts w:eastAsia="宋体" w:hint="eastAsia"/>
                <w:bCs/>
                <w:sz w:val="16"/>
                <w:szCs w:val="16"/>
                <w:highlight w:val="yellow"/>
                <w:lang w:eastAsia="zh-CN"/>
              </w:rPr>
              <w:t>xx</w:t>
            </w:r>
          </w:p>
        </w:tc>
        <w:tc>
          <w:tcPr>
            <w:tcW w:w="1306" w:type="dxa"/>
          </w:tcPr>
          <w:p w:rsidR="00C41251" w:rsidRPr="00AA6297" w:rsidRDefault="00C41251" w:rsidP="00C54382">
            <w:pPr>
              <w:pStyle w:val="TableText"/>
              <w:keepNext/>
              <w:jc w:val="center"/>
              <w:rPr>
                <w:bCs/>
                <w:sz w:val="16"/>
                <w:szCs w:val="16"/>
                <w:highlight w:val="yellow"/>
              </w:rPr>
            </w:pPr>
            <w:r w:rsidRPr="00AA6297">
              <w:rPr>
                <w:bCs/>
                <w:sz w:val="16"/>
                <w:szCs w:val="16"/>
                <w:highlight w:val="yellow"/>
              </w:rPr>
              <w:t>6</w:t>
            </w:r>
          </w:p>
        </w:tc>
      </w:tr>
    </w:tbl>
    <w:p w:rsidR="003F2284" w:rsidRDefault="003F2284" w:rsidP="00297DAA">
      <w:pPr>
        <w:tabs>
          <w:tab w:val="left" w:pos="1800"/>
          <w:tab w:val="right" w:pos="9360"/>
        </w:tabs>
        <w:spacing w:before="120" w:after="240"/>
        <w:rPr>
          <w:rFonts w:hint="eastAsia"/>
          <w:szCs w:val="22"/>
          <w:lang w:val="en-GB" w:eastAsia="zh-CN"/>
        </w:rPr>
      </w:pPr>
    </w:p>
    <w:p w:rsidR="0065674A" w:rsidRDefault="00B66DE2" w:rsidP="00297DAA">
      <w:pPr>
        <w:tabs>
          <w:tab w:val="left" w:pos="1800"/>
          <w:tab w:val="right" w:pos="9360"/>
        </w:tabs>
        <w:spacing w:before="120" w:after="240"/>
        <w:rPr>
          <w:rFonts w:hint="eastAsia"/>
          <w:szCs w:val="22"/>
          <w:lang w:val="en-GB" w:eastAsia="zh-CN"/>
        </w:rPr>
      </w:pPr>
      <w:r w:rsidRPr="00B66DE2">
        <w:rPr>
          <w:szCs w:val="22"/>
          <w:lang w:val="en-GB" w:eastAsia="zh-CN"/>
        </w:rPr>
        <w:t>H.</w:t>
      </w:r>
      <w:r>
        <w:rPr>
          <w:rFonts w:hint="eastAsia"/>
          <w:szCs w:val="22"/>
          <w:lang w:val="en-GB" w:eastAsia="zh-CN"/>
        </w:rPr>
        <w:t>9</w:t>
      </w:r>
      <w:r w:rsidRPr="00B66DE2">
        <w:rPr>
          <w:szCs w:val="22"/>
          <w:lang w:val="en-GB" w:eastAsia="zh-CN"/>
        </w:rPr>
        <w:t>.</w:t>
      </w:r>
      <w:r>
        <w:rPr>
          <w:rFonts w:hint="eastAsia"/>
          <w:szCs w:val="22"/>
          <w:lang w:val="en-GB" w:eastAsia="zh-CN"/>
        </w:rPr>
        <w:t>3.3.1 De</w:t>
      </w:r>
      <w:r w:rsidRPr="00B66DE2">
        <w:rPr>
          <w:szCs w:val="22"/>
          <w:lang w:val="en-GB" w:eastAsia="zh-CN"/>
        </w:rPr>
        <w:t>rivation process for ctxIdx</w:t>
      </w:r>
    </w:p>
    <w:p w:rsidR="001D548D" w:rsidRPr="00F60F40" w:rsidRDefault="001D548D" w:rsidP="001D548D">
      <w:pPr>
        <w:pStyle w:val="aa"/>
        <w:spacing w:after="120"/>
        <w:rPr>
          <w:sz w:val="16"/>
          <w:szCs w:val="16"/>
          <w:lang w:val="en-GB"/>
        </w:rPr>
      </w:pPr>
      <w:bookmarkStart w:id="86" w:name="_Ref341456227"/>
      <w:bookmarkStart w:id="87" w:name="_Toc331260082"/>
      <w:bookmarkStart w:id="88" w:name="_Toc351122469"/>
      <w:r w:rsidRPr="00F60F40">
        <w:rPr>
          <w:lang w:val="en-GB"/>
        </w:rPr>
        <w:t>Table </w:t>
      </w:r>
      <w:ins w:id="89" w:author="(3DE-05)" w:date="2013-03-13T19:39:00Z">
        <w:r>
          <w:fldChar w:fldCharType="begin" w:fldLock="1"/>
        </w:r>
        <w:r>
          <w:instrText xml:space="preserve"> REF H \h </w:instrText>
        </w:r>
      </w:ins>
      <w:ins w:id="90" w:author="(3DE-05)" w:date="2013-03-13T19:39:00Z">
        <w:r>
          <w:fldChar w:fldCharType="separate"/>
        </w:r>
      </w:ins>
      <w:ins w:id="91" w:author="(3DE-05)" w:date="2013-03-13T14:52:00Z">
        <w:r>
          <w:rPr>
            <w:lang w:eastAsia="ko-KR"/>
          </w:rPr>
          <w:t>H</w:t>
        </w:r>
      </w:ins>
      <w:ins w:id="92" w:author="(3DE-05)" w:date="2013-03-13T19:39:00Z">
        <w:r>
          <w:fldChar w:fldCharType="end"/>
        </w:r>
      </w:ins>
      <w:del w:id="93" w:author="(3DE-05)" w:date="2013-03-13T19:39:00Z">
        <w:r w:rsidRPr="00F60F40" w:rsidDel="00034714">
          <w:rPr>
            <w:lang w:val="en-GB"/>
          </w:rPr>
          <w:delText>G</w:delText>
        </w:r>
      </w:del>
      <w:r w:rsidRPr="00F60F40">
        <w:rPr>
          <w:lang w:val="en-GB"/>
        </w:rPr>
        <w:noBreakHyphen/>
      </w:r>
      <w:r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Pr="00F60F40">
        <w:rPr>
          <w:lang w:val="en-GB"/>
        </w:rPr>
        <w:fldChar w:fldCharType="separate"/>
      </w:r>
      <w:r>
        <w:rPr>
          <w:noProof/>
          <w:lang w:val="en-GB"/>
        </w:rPr>
        <w:t>30</w:t>
      </w:r>
      <w:r w:rsidRPr="00F60F40">
        <w:rPr>
          <w:lang w:val="en-GB"/>
        </w:rPr>
        <w:fldChar w:fldCharType="end"/>
      </w:r>
      <w:bookmarkEnd w:id="86"/>
      <w:r w:rsidRPr="00F60F40">
        <w:rPr>
          <w:lang w:val="en-GB"/>
        </w:rPr>
        <w:t xml:space="preserve"> – Assignment of ctxIdxInc to syntax elements with context coded bins</w:t>
      </w:r>
      <w:bookmarkEnd w:id="87"/>
      <w:bookmarkEnd w:id="88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697"/>
        <w:gridCol w:w="1098"/>
        <w:gridCol w:w="1153"/>
        <w:gridCol w:w="1153"/>
        <w:gridCol w:w="1153"/>
        <w:gridCol w:w="1153"/>
      </w:tblGrid>
      <w:tr w:rsidR="001D548D" w:rsidRPr="00F60F40" w:rsidTr="001D548D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lastRenderedPageBreak/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binIdx</w:t>
            </w:r>
          </w:p>
        </w:tc>
      </w:tr>
      <w:tr w:rsidR="001D548D" w:rsidRPr="00F60F40" w:rsidTr="001D548D">
        <w:trPr>
          <w:tblHeader/>
          <w:jc w:val="center"/>
        </w:trPr>
        <w:tc>
          <w:tcPr>
            <w:tcW w:w="2264" w:type="dxa"/>
            <w:vMerge/>
          </w:tcPr>
          <w:p w:rsidR="001D548D" w:rsidRPr="00F60F40" w:rsidRDefault="001D548D" w:rsidP="00C54382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&gt;=5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dmm_flag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rFonts w:eastAsia="PMingLiU"/>
                <w:sz w:val="16"/>
                <w:szCs w:val="16"/>
                <w:lang w:eastAsia="zh-TW"/>
              </w:rPr>
              <w:t>dmm_mode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wedge_full_tab_idx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dmm_delta_end_flag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</w:rPr>
              <w:t>dmm_delta_end_abs_minus1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  <w:lang w:eastAsia="ko-KR"/>
              </w:rPr>
              <w:t>dmm_dc_1_abs</w:t>
            </w:r>
            <w:r w:rsidRPr="00F60F40">
              <w:rPr>
                <w:sz w:val="16"/>
                <w:szCs w:val="16"/>
                <w:lang w:eastAsia="ko-KR"/>
              </w:rPr>
              <w:br/>
              <w:t>dmm_dc_2_abs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sz w:val="16"/>
                <w:szCs w:val="16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res_pred_flag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8D" w:rsidRPr="00F60F40" w:rsidRDefault="001D548D" w:rsidP="00C54382">
            <w:pPr>
              <w:keepNext/>
              <w:rPr>
                <w:bCs/>
                <w:sz w:val="16"/>
                <w:szCs w:val="16"/>
              </w:rPr>
            </w:pPr>
            <w:r w:rsidRPr="00F60F40">
              <w:rPr>
                <w:bCs/>
                <w:sz w:val="16"/>
                <w:szCs w:val="16"/>
                <w:lang w:eastAsia="zh-CN"/>
              </w:rPr>
              <w:t>ic_</w:t>
            </w:r>
            <w:r w:rsidRPr="00F60F40">
              <w:rPr>
                <w:bCs/>
                <w:sz w:val="16"/>
                <w:szCs w:val="16"/>
              </w:rPr>
              <w:t>flag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  <w:lang w:eastAsia="zh-CN"/>
              </w:rPr>
            </w:pPr>
            <w:r w:rsidRPr="00F60F40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mvp_l0_idx,</w:t>
            </w: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br/>
              <w:t>mvp_l1_idx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b/>
                <w:kern w:val="2"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E65906" w:rsidRPr="00F60F40" w:rsidTr="00D06915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06" w:rsidRPr="001D548D" w:rsidRDefault="00E65906" w:rsidP="00C54382">
            <w:pPr>
              <w:keepNext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Theme="minorEastAsia" w:hint="eastAsia"/>
                <w:kern w:val="2"/>
                <w:sz w:val="16"/>
                <w:szCs w:val="16"/>
                <w:highlight w:val="yellow"/>
                <w:lang w:eastAsia="zh-CN"/>
              </w:rPr>
              <w:t>inter_</w:t>
            </w:r>
            <w:r w:rsidRPr="001D548D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sdc_flag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Pr="001D548D" w:rsidRDefault="00E65906" w:rsidP="00F1586D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1D548D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06" w:rsidRDefault="00E65906" w:rsidP="00E65906">
            <w:pPr>
              <w:jc w:val="center"/>
            </w:pPr>
            <w:r w:rsidRPr="00810A37">
              <w:rPr>
                <w:sz w:val="16"/>
                <w:szCs w:val="16"/>
                <w:highlight w:val="yellow"/>
              </w:rPr>
              <w:t>0</w:t>
            </w:r>
          </w:p>
        </w:tc>
      </w:tr>
      <w:tr w:rsidR="00E202BB" w:rsidRPr="00F60F40" w:rsidTr="00D265EB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BB" w:rsidRPr="00E202BB" w:rsidRDefault="00E202BB" w:rsidP="00C54382">
            <w:pPr>
              <w:keepNext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  <w:lang w:eastAsia="ko-KR"/>
              </w:rPr>
              <w:t>inter_sdc_resi_abs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BB" w:rsidRPr="00E202BB" w:rsidRDefault="00E202BB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rFonts w:eastAsia="MS Mincho"/>
                <w:sz w:val="16"/>
                <w:szCs w:val="16"/>
                <w:highlight w:val="yellow"/>
                <w:lang w:eastAsia="ja-JP"/>
              </w:rPr>
              <w:t>0</w:t>
            </w:r>
          </w:p>
        </w:tc>
      </w:tr>
      <w:tr w:rsidR="00F400FA" w:rsidRPr="00F60F40" w:rsidTr="00D265EB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FA" w:rsidRPr="00E202BB" w:rsidRDefault="00F400FA" w:rsidP="00C54382">
            <w:pPr>
              <w:keepNext/>
              <w:rPr>
                <w:rFonts w:hint="eastAsia"/>
                <w:sz w:val="16"/>
                <w:szCs w:val="16"/>
                <w:highlight w:val="yellow"/>
                <w:lang w:eastAsia="zh-CN"/>
              </w:rPr>
            </w:pPr>
            <w:r w:rsidRPr="00E202BB">
              <w:rPr>
                <w:sz w:val="16"/>
                <w:szCs w:val="16"/>
                <w:highlight w:val="yellow"/>
                <w:lang w:eastAsia="ko-KR"/>
              </w:rPr>
              <w:t>inter_sdc_resi_</w:t>
            </w:r>
            <w:r>
              <w:rPr>
                <w:rFonts w:hint="eastAsia"/>
                <w:sz w:val="16"/>
                <w:szCs w:val="16"/>
                <w:highlight w:val="yellow"/>
                <w:lang w:eastAsia="zh-CN"/>
              </w:rPr>
              <w:t>sign_flag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0FA" w:rsidRPr="00E202BB" w:rsidRDefault="00F400FA" w:rsidP="00C543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202BB">
              <w:rPr>
                <w:rFonts w:eastAsia="MS Mincho"/>
                <w:sz w:val="16"/>
                <w:szCs w:val="16"/>
                <w:highlight w:val="yellow"/>
                <w:lang w:eastAsia="ja-JP"/>
              </w:rPr>
              <w:t>0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0,1,2</w:t>
            </w:r>
            <w:r w:rsidRPr="00F60F40">
              <w:rPr>
                <w:sz w:val="16"/>
                <w:szCs w:val="16"/>
              </w:rPr>
              <w:br/>
              <w:t>(subclause G.9.3.3.1.1)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</w:t>
            </w:r>
            <w:r w:rsidRPr="00F60F40">
              <w:rPr>
                <w:sz w:val="16"/>
                <w:szCs w:val="16"/>
              </w:rPr>
              <w:br/>
              <w:t>(subclause G.9.3.3.1.7)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sdc_residual_sign_flag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</w:t>
            </w:r>
            <w:r w:rsidRPr="00F60F40">
              <w:rPr>
                <w:sz w:val="16"/>
                <w:szCs w:val="16"/>
              </w:rPr>
              <w:br/>
              <w:t>(subclause G.9.3.3.1.7)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sdc_residual_abs_minus1</w:t>
            </w:r>
          </w:p>
        </w:tc>
        <w:tc>
          <w:tcPr>
            <w:tcW w:w="7407" w:type="dxa"/>
            <w:gridSpan w:val="6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0,10</w:t>
            </w:r>
            <w:r w:rsidRPr="00F60F40">
              <w:rPr>
                <w:sz w:val="16"/>
                <w:szCs w:val="16"/>
              </w:rPr>
              <w:br/>
              <w:t xml:space="preserve">(subclause </w:t>
            </w:r>
            <w:r w:rsidRPr="00F60F40">
              <w:rPr>
                <w:sz w:val="16"/>
                <w:szCs w:val="16"/>
              </w:rPr>
              <w:fldChar w:fldCharType="begin" w:fldLock="1"/>
            </w:r>
            <w:r w:rsidRPr="00F60F40">
              <w:rPr>
                <w:sz w:val="16"/>
                <w:szCs w:val="16"/>
              </w:rPr>
              <w:instrText xml:space="preserve"> REF _Ref341973789 \r \h </w:instrText>
            </w:r>
            <w:r w:rsidRPr="00F60F40">
              <w:rPr>
                <w:sz w:val="16"/>
                <w:szCs w:val="16"/>
              </w:rPr>
            </w:r>
            <w:r w:rsidRPr="00F60F40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H.9.3.3.1.7</w:t>
            </w:r>
            <w:r w:rsidRPr="00F60F40">
              <w:rPr>
                <w:sz w:val="16"/>
                <w:szCs w:val="16"/>
              </w:rPr>
              <w:fldChar w:fldCharType="end"/>
            </w:r>
            <w:r w:rsidRPr="00F60F40">
              <w:rPr>
                <w:sz w:val="16"/>
                <w:szCs w:val="16"/>
              </w:rPr>
              <w:t>)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60F40">
              <w:rPr>
                <w:rFonts w:eastAsia="PMingLiU"/>
                <w:kern w:val="2"/>
                <w:sz w:val="16"/>
                <w:szCs w:val="16"/>
                <w:lang w:eastAsia="zh-TW"/>
              </w:rPr>
              <w:t>sdc_pred_mode</w:t>
            </w: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2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  <w:r w:rsidRPr="00F60F40">
              <w:rPr>
                <w:kern w:val="2"/>
                <w:sz w:val="16"/>
                <w:szCs w:val="16"/>
              </w:rPr>
              <w:t>na</w:t>
            </w: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na</w:t>
            </w:r>
          </w:p>
        </w:tc>
      </w:tr>
      <w:tr w:rsidR="001D548D" w:rsidRPr="00F60F40" w:rsidTr="001D548D">
        <w:trPr>
          <w:jc w:val="center"/>
        </w:trPr>
        <w:tc>
          <w:tcPr>
            <w:tcW w:w="2264" w:type="dxa"/>
          </w:tcPr>
          <w:p w:rsidR="001D548D" w:rsidRPr="00F60F40" w:rsidRDefault="001D548D" w:rsidP="00C54382">
            <w:pPr>
              <w:keepNext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</w:p>
        </w:tc>
        <w:tc>
          <w:tcPr>
            <w:tcW w:w="1697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1D548D" w:rsidRPr="00F60F40" w:rsidRDefault="001D548D" w:rsidP="00C54382">
            <w:pPr>
              <w:keepNext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1153" w:type="dxa"/>
          </w:tcPr>
          <w:p w:rsidR="001D548D" w:rsidRPr="00F60F40" w:rsidRDefault="001D548D" w:rsidP="00C54382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1D548D" w:rsidRPr="00556C3A" w:rsidRDefault="001D548D" w:rsidP="00297DAA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sectPr w:rsidR="001D548D" w:rsidRPr="00556C3A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414" w:rsidRDefault="00016414">
      <w:r>
        <w:separator/>
      </w:r>
    </w:p>
  </w:endnote>
  <w:endnote w:type="continuationSeparator" w:id="1">
    <w:p w:rsidR="00016414" w:rsidRDefault="00016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E333A">
      <w:rPr>
        <w:rStyle w:val="a5"/>
      </w:rPr>
      <w:fldChar w:fldCharType="begin"/>
    </w:r>
    <w:r>
      <w:rPr>
        <w:rStyle w:val="a5"/>
      </w:rPr>
      <w:instrText xml:space="preserve"> PAGE </w:instrText>
    </w:r>
    <w:r w:rsidR="005E333A">
      <w:rPr>
        <w:rStyle w:val="a5"/>
      </w:rPr>
      <w:fldChar w:fldCharType="separate"/>
    </w:r>
    <w:r w:rsidR="003F2284">
      <w:rPr>
        <w:rStyle w:val="a5"/>
        <w:noProof/>
      </w:rPr>
      <w:t>6</w:t>
    </w:r>
    <w:r w:rsidR="005E333A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E333A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E333A">
      <w:rPr>
        <w:rStyle w:val="a5"/>
      </w:rPr>
      <w:fldChar w:fldCharType="separate"/>
    </w:r>
    <w:r w:rsidR="00C10137">
      <w:rPr>
        <w:rStyle w:val="a5"/>
        <w:noProof/>
      </w:rPr>
      <w:t>2013-04-09</w:t>
    </w:r>
    <w:r w:rsidR="005E333A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414" w:rsidRDefault="00016414">
      <w:r>
        <w:separator/>
      </w:r>
    </w:p>
  </w:footnote>
  <w:footnote w:type="continuationSeparator" w:id="1">
    <w:p w:rsidR="00016414" w:rsidRDefault="000164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5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3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6"/>
  </w:num>
  <w:num w:numId="5">
    <w:abstractNumId w:val="17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20"/>
  </w:num>
  <w:num w:numId="13">
    <w:abstractNumId w:val="2"/>
  </w:num>
  <w:num w:numId="14">
    <w:abstractNumId w:val="15"/>
  </w:num>
  <w:num w:numId="15">
    <w:abstractNumId w:val="9"/>
  </w:num>
  <w:num w:numId="16">
    <w:abstractNumId w:val="23"/>
  </w:num>
  <w:num w:numId="17">
    <w:abstractNumId w:val="6"/>
  </w:num>
  <w:num w:numId="18">
    <w:abstractNumId w:val="10"/>
  </w:num>
  <w:num w:numId="19">
    <w:abstractNumId w:val="19"/>
  </w:num>
  <w:num w:numId="20">
    <w:abstractNumId w:val="22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6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4448"/>
    <w:rsid w:val="00006D8E"/>
    <w:rsid w:val="000117D2"/>
    <w:rsid w:val="00011A9D"/>
    <w:rsid w:val="00011D3D"/>
    <w:rsid w:val="00016414"/>
    <w:rsid w:val="00020FC8"/>
    <w:rsid w:val="00026EBF"/>
    <w:rsid w:val="000361F0"/>
    <w:rsid w:val="000434A7"/>
    <w:rsid w:val="000458BC"/>
    <w:rsid w:val="00045C41"/>
    <w:rsid w:val="00046C03"/>
    <w:rsid w:val="000540AD"/>
    <w:rsid w:val="00057C59"/>
    <w:rsid w:val="0006048A"/>
    <w:rsid w:val="00061385"/>
    <w:rsid w:val="000630C0"/>
    <w:rsid w:val="00072E91"/>
    <w:rsid w:val="0007614F"/>
    <w:rsid w:val="0008095C"/>
    <w:rsid w:val="00080AB2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64E1"/>
    <w:rsid w:val="000B1C6B"/>
    <w:rsid w:val="000B48BC"/>
    <w:rsid w:val="000B4FF9"/>
    <w:rsid w:val="000B6B84"/>
    <w:rsid w:val="000C09AC"/>
    <w:rsid w:val="000C59D5"/>
    <w:rsid w:val="000C71AE"/>
    <w:rsid w:val="000C757E"/>
    <w:rsid w:val="000C7FB7"/>
    <w:rsid w:val="000D2C63"/>
    <w:rsid w:val="000E00F3"/>
    <w:rsid w:val="000E14E0"/>
    <w:rsid w:val="000E7024"/>
    <w:rsid w:val="000F158C"/>
    <w:rsid w:val="000F2972"/>
    <w:rsid w:val="000F4304"/>
    <w:rsid w:val="000F7616"/>
    <w:rsid w:val="00102120"/>
    <w:rsid w:val="00102F3D"/>
    <w:rsid w:val="001035E1"/>
    <w:rsid w:val="0010643D"/>
    <w:rsid w:val="001119B9"/>
    <w:rsid w:val="001134C3"/>
    <w:rsid w:val="00124E38"/>
    <w:rsid w:val="00124F96"/>
    <w:rsid w:val="0012580B"/>
    <w:rsid w:val="00125D4C"/>
    <w:rsid w:val="00131F90"/>
    <w:rsid w:val="00132EBA"/>
    <w:rsid w:val="00132F3E"/>
    <w:rsid w:val="0013526E"/>
    <w:rsid w:val="0013615C"/>
    <w:rsid w:val="00136671"/>
    <w:rsid w:val="001372E5"/>
    <w:rsid w:val="0013745C"/>
    <w:rsid w:val="00153020"/>
    <w:rsid w:val="00155D2C"/>
    <w:rsid w:val="00157373"/>
    <w:rsid w:val="0015765F"/>
    <w:rsid w:val="00160734"/>
    <w:rsid w:val="00160B11"/>
    <w:rsid w:val="0017047A"/>
    <w:rsid w:val="001704A1"/>
    <w:rsid w:val="00170D5B"/>
    <w:rsid w:val="00171371"/>
    <w:rsid w:val="00172A83"/>
    <w:rsid w:val="00175A24"/>
    <w:rsid w:val="001863C6"/>
    <w:rsid w:val="00187E58"/>
    <w:rsid w:val="00187F33"/>
    <w:rsid w:val="001912CE"/>
    <w:rsid w:val="001A297E"/>
    <w:rsid w:val="001A368E"/>
    <w:rsid w:val="001A4429"/>
    <w:rsid w:val="001A67A3"/>
    <w:rsid w:val="001A7329"/>
    <w:rsid w:val="001A7BD5"/>
    <w:rsid w:val="001B1194"/>
    <w:rsid w:val="001B4E28"/>
    <w:rsid w:val="001B584D"/>
    <w:rsid w:val="001C0D44"/>
    <w:rsid w:val="001C1FEE"/>
    <w:rsid w:val="001C34C3"/>
    <w:rsid w:val="001C3525"/>
    <w:rsid w:val="001C48BE"/>
    <w:rsid w:val="001D0583"/>
    <w:rsid w:val="001D1BD2"/>
    <w:rsid w:val="001D2984"/>
    <w:rsid w:val="001D4904"/>
    <w:rsid w:val="001D548D"/>
    <w:rsid w:val="001D71B0"/>
    <w:rsid w:val="001D7D0A"/>
    <w:rsid w:val="001E02BE"/>
    <w:rsid w:val="001E3B37"/>
    <w:rsid w:val="001E4101"/>
    <w:rsid w:val="001E6FAB"/>
    <w:rsid w:val="001F0223"/>
    <w:rsid w:val="001F177E"/>
    <w:rsid w:val="001F1C15"/>
    <w:rsid w:val="001F2594"/>
    <w:rsid w:val="001F4BA6"/>
    <w:rsid w:val="001F54E4"/>
    <w:rsid w:val="001F55E1"/>
    <w:rsid w:val="002011BE"/>
    <w:rsid w:val="00204A0C"/>
    <w:rsid w:val="002055A6"/>
    <w:rsid w:val="00206460"/>
    <w:rsid w:val="002069B4"/>
    <w:rsid w:val="002112F9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41C5F"/>
    <w:rsid w:val="00242C9B"/>
    <w:rsid w:val="00251B4A"/>
    <w:rsid w:val="00252477"/>
    <w:rsid w:val="00255912"/>
    <w:rsid w:val="00262716"/>
    <w:rsid w:val="00262808"/>
    <w:rsid w:val="00263398"/>
    <w:rsid w:val="0027439D"/>
    <w:rsid w:val="0027456D"/>
    <w:rsid w:val="00274685"/>
    <w:rsid w:val="00275BCF"/>
    <w:rsid w:val="0028029E"/>
    <w:rsid w:val="00280323"/>
    <w:rsid w:val="002806A6"/>
    <w:rsid w:val="00283A89"/>
    <w:rsid w:val="00292257"/>
    <w:rsid w:val="00292E6D"/>
    <w:rsid w:val="002953A5"/>
    <w:rsid w:val="00297DAA"/>
    <w:rsid w:val="002A021B"/>
    <w:rsid w:val="002A2825"/>
    <w:rsid w:val="002A54E0"/>
    <w:rsid w:val="002A7A20"/>
    <w:rsid w:val="002A7E9C"/>
    <w:rsid w:val="002B1595"/>
    <w:rsid w:val="002B191D"/>
    <w:rsid w:val="002B2929"/>
    <w:rsid w:val="002B32B6"/>
    <w:rsid w:val="002B4FEC"/>
    <w:rsid w:val="002B5E00"/>
    <w:rsid w:val="002B61DC"/>
    <w:rsid w:val="002B7EBE"/>
    <w:rsid w:val="002C2C9F"/>
    <w:rsid w:val="002C44B8"/>
    <w:rsid w:val="002C7101"/>
    <w:rsid w:val="002D0242"/>
    <w:rsid w:val="002D0AF6"/>
    <w:rsid w:val="002D461A"/>
    <w:rsid w:val="002D4B62"/>
    <w:rsid w:val="002E00DF"/>
    <w:rsid w:val="002E0B87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2F3764"/>
    <w:rsid w:val="002F5B8F"/>
    <w:rsid w:val="00300281"/>
    <w:rsid w:val="00300B84"/>
    <w:rsid w:val="003011DA"/>
    <w:rsid w:val="0030269B"/>
    <w:rsid w:val="00303879"/>
    <w:rsid w:val="003038E2"/>
    <w:rsid w:val="00306206"/>
    <w:rsid w:val="00311A9D"/>
    <w:rsid w:val="00317812"/>
    <w:rsid w:val="00317D85"/>
    <w:rsid w:val="00322C1D"/>
    <w:rsid w:val="00324530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288B"/>
    <w:rsid w:val="003530FE"/>
    <w:rsid w:val="00357BAB"/>
    <w:rsid w:val="00364277"/>
    <w:rsid w:val="003706CC"/>
    <w:rsid w:val="003726DF"/>
    <w:rsid w:val="003762F0"/>
    <w:rsid w:val="00377710"/>
    <w:rsid w:val="003777AD"/>
    <w:rsid w:val="00377A49"/>
    <w:rsid w:val="00380C3A"/>
    <w:rsid w:val="00381957"/>
    <w:rsid w:val="003830E8"/>
    <w:rsid w:val="003854C4"/>
    <w:rsid w:val="00385747"/>
    <w:rsid w:val="003926F7"/>
    <w:rsid w:val="00392E32"/>
    <w:rsid w:val="00393313"/>
    <w:rsid w:val="00395C5A"/>
    <w:rsid w:val="003A2A82"/>
    <w:rsid w:val="003A2D8E"/>
    <w:rsid w:val="003A70D6"/>
    <w:rsid w:val="003B27FD"/>
    <w:rsid w:val="003B5F57"/>
    <w:rsid w:val="003B73DE"/>
    <w:rsid w:val="003C20E4"/>
    <w:rsid w:val="003C36C2"/>
    <w:rsid w:val="003C4525"/>
    <w:rsid w:val="003C5EA6"/>
    <w:rsid w:val="003C5ED6"/>
    <w:rsid w:val="003D2374"/>
    <w:rsid w:val="003D36F1"/>
    <w:rsid w:val="003D4551"/>
    <w:rsid w:val="003D5337"/>
    <w:rsid w:val="003E1175"/>
    <w:rsid w:val="003E17FB"/>
    <w:rsid w:val="003E4CB6"/>
    <w:rsid w:val="003E6F90"/>
    <w:rsid w:val="003E7FC4"/>
    <w:rsid w:val="003F2284"/>
    <w:rsid w:val="003F3652"/>
    <w:rsid w:val="003F3D57"/>
    <w:rsid w:val="003F5D0F"/>
    <w:rsid w:val="003F6CB8"/>
    <w:rsid w:val="003F7CE4"/>
    <w:rsid w:val="00401CFB"/>
    <w:rsid w:val="004024E6"/>
    <w:rsid w:val="00406AAD"/>
    <w:rsid w:val="00413C57"/>
    <w:rsid w:val="00413EA7"/>
    <w:rsid w:val="00414101"/>
    <w:rsid w:val="004150DD"/>
    <w:rsid w:val="00416059"/>
    <w:rsid w:val="00421169"/>
    <w:rsid w:val="004219C2"/>
    <w:rsid w:val="00422F2B"/>
    <w:rsid w:val="0042585C"/>
    <w:rsid w:val="00433DDB"/>
    <w:rsid w:val="00434FCB"/>
    <w:rsid w:val="0043594E"/>
    <w:rsid w:val="00437619"/>
    <w:rsid w:val="004408F6"/>
    <w:rsid w:val="00444DD2"/>
    <w:rsid w:val="0044708A"/>
    <w:rsid w:val="00454882"/>
    <w:rsid w:val="004562DF"/>
    <w:rsid w:val="0045788A"/>
    <w:rsid w:val="004632C6"/>
    <w:rsid w:val="00466AB5"/>
    <w:rsid w:val="0047299B"/>
    <w:rsid w:val="00474B40"/>
    <w:rsid w:val="0047787F"/>
    <w:rsid w:val="00481FCD"/>
    <w:rsid w:val="004825F0"/>
    <w:rsid w:val="00493E7D"/>
    <w:rsid w:val="004A04EF"/>
    <w:rsid w:val="004A0CC4"/>
    <w:rsid w:val="004A106D"/>
    <w:rsid w:val="004A2A63"/>
    <w:rsid w:val="004A2F1C"/>
    <w:rsid w:val="004A429C"/>
    <w:rsid w:val="004A4E18"/>
    <w:rsid w:val="004A64EB"/>
    <w:rsid w:val="004B07EA"/>
    <w:rsid w:val="004B210C"/>
    <w:rsid w:val="004B3094"/>
    <w:rsid w:val="004B44B5"/>
    <w:rsid w:val="004C0974"/>
    <w:rsid w:val="004C21E2"/>
    <w:rsid w:val="004C5FDF"/>
    <w:rsid w:val="004C63B9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1880"/>
    <w:rsid w:val="004F4FB8"/>
    <w:rsid w:val="004F5C38"/>
    <w:rsid w:val="004F61E3"/>
    <w:rsid w:val="00500C8A"/>
    <w:rsid w:val="005076EC"/>
    <w:rsid w:val="0051015C"/>
    <w:rsid w:val="0051288D"/>
    <w:rsid w:val="00516CF1"/>
    <w:rsid w:val="00520321"/>
    <w:rsid w:val="005238C2"/>
    <w:rsid w:val="005250C5"/>
    <w:rsid w:val="005252CB"/>
    <w:rsid w:val="00526623"/>
    <w:rsid w:val="005309FB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56C3A"/>
    <w:rsid w:val="005602C0"/>
    <w:rsid w:val="0056044F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3F5F"/>
    <w:rsid w:val="005C5A79"/>
    <w:rsid w:val="005C76CC"/>
    <w:rsid w:val="005D3939"/>
    <w:rsid w:val="005D65FF"/>
    <w:rsid w:val="005D79E8"/>
    <w:rsid w:val="005E1AC6"/>
    <w:rsid w:val="005E201C"/>
    <w:rsid w:val="005E333A"/>
    <w:rsid w:val="005E3F07"/>
    <w:rsid w:val="005E4A83"/>
    <w:rsid w:val="005E5070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5205"/>
    <w:rsid w:val="00616FD9"/>
    <w:rsid w:val="0062068C"/>
    <w:rsid w:val="006237B4"/>
    <w:rsid w:val="00624B33"/>
    <w:rsid w:val="00630AA2"/>
    <w:rsid w:val="00630FA3"/>
    <w:rsid w:val="00631EB8"/>
    <w:rsid w:val="0063609A"/>
    <w:rsid w:val="00642E48"/>
    <w:rsid w:val="00643A43"/>
    <w:rsid w:val="00646707"/>
    <w:rsid w:val="0064741C"/>
    <w:rsid w:val="006526E4"/>
    <w:rsid w:val="00652C04"/>
    <w:rsid w:val="006543AC"/>
    <w:rsid w:val="0065592B"/>
    <w:rsid w:val="00656365"/>
    <w:rsid w:val="0065674A"/>
    <w:rsid w:val="0066098D"/>
    <w:rsid w:val="00662E58"/>
    <w:rsid w:val="00663454"/>
    <w:rsid w:val="006645F4"/>
    <w:rsid w:val="00664DCF"/>
    <w:rsid w:val="0066523E"/>
    <w:rsid w:val="006710BB"/>
    <w:rsid w:val="00672F09"/>
    <w:rsid w:val="00673C62"/>
    <w:rsid w:val="006763A5"/>
    <w:rsid w:val="00676701"/>
    <w:rsid w:val="00686697"/>
    <w:rsid w:val="00693222"/>
    <w:rsid w:val="00696816"/>
    <w:rsid w:val="006A0618"/>
    <w:rsid w:val="006A43B9"/>
    <w:rsid w:val="006A6075"/>
    <w:rsid w:val="006A75BA"/>
    <w:rsid w:val="006B11BA"/>
    <w:rsid w:val="006B29E0"/>
    <w:rsid w:val="006C117B"/>
    <w:rsid w:val="006C5367"/>
    <w:rsid w:val="006C5D39"/>
    <w:rsid w:val="006C75FE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6F7AF2"/>
    <w:rsid w:val="00700082"/>
    <w:rsid w:val="00702EDC"/>
    <w:rsid w:val="00712D7D"/>
    <w:rsid w:val="00712F60"/>
    <w:rsid w:val="00714E95"/>
    <w:rsid w:val="00720590"/>
    <w:rsid w:val="00720789"/>
    <w:rsid w:val="00720E3B"/>
    <w:rsid w:val="00723C2E"/>
    <w:rsid w:val="00727681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56370"/>
    <w:rsid w:val="0076670C"/>
    <w:rsid w:val="00767384"/>
    <w:rsid w:val="00770571"/>
    <w:rsid w:val="007717AC"/>
    <w:rsid w:val="00772B59"/>
    <w:rsid w:val="00772D89"/>
    <w:rsid w:val="0077577D"/>
    <w:rsid w:val="00775F4D"/>
    <w:rsid w:val="007768FF"/>
    <w:rsid w:val="00776F62"/>
    <w:rsid w:val="0077727C"/>
    <w:rsid w:val="00780206"/>
    <w:rsid w:val="007824D3"/>
    <w:rsid w:val="00787507"/>
    <w:rsid w:val="00796EE3"/>
    <w:rsid w:val="007A11DE"/>
    <w:rsid w:val="007A3632"/>
    <w:rsid w:val="007A7D29"/>
    <w:rsid w:val="007B3664"/>
    <w:rsid w:val="007B4AB8"/>
    <w:rsid w:val="007B5398"/>
    <w:rsid w:val="007B6777"/>
    <w:rsid w:val="007C25BB"/>
    <w:rsid w:val="007C3A23"/>
    <w:rsid w:val="007C4830"/>
    <w:rsid w:val="007D2F54"/>
    <w:rsid w:val="007D3AEA"/>
    <w:rsid w:val="007D3BD4"/>
    <w:rsid w:val="007D627E"/>
    <w:rsid w:val="007D67A2"/>
    <w:rsid w:val="007E12F6"/>
    <w:rsid w:val="007E57AC"/>
    <w:rsid w:val="007F1F8B"/>
    <w:rsid w:val="007F67A1"/>
    <w:rsid w:val="008022C9"/>
    <w:rsid w:val="00811609"/>
    <w:rsid w:val="008121F1"/>
    <w:rsid w:val="008123C6"/>
    <w:rsid w:val="008206C8"/>
    <w:rsid w:val="008250D5"/>
    <w:rsid w:val="008338A7"/>
    <w:rsid w:val="00833E7C"/>
    <w:rsid w:val="00844102"/>
    <w:rsid w:val="008444E8"/>
    <w:rsid w:val="008466D0"/>
    <w:rsid w:val="00847995"/>
    <w:rsid w:val="0085205E"/>
    <w:rsid w:val="00862B99"/>
    <w:rsid w:val="00863EFA"/>
    <w:rsid w:val="008669F2"/>
    <w:rsid w:val="00867288"/>
    <w:rsid w:val="00872F7E"/>
    <w:rsid w:val="0087481F"/>
    <w:rsid w:val="00874A6C"/>
    <w:rsid w:val="00874BEE"/>
    <w:rsid w:val="00875A23"/>
    <w:rsid w:val="00876C65"/>
    <w:rsid w:val="00883100"/>
    <w:rsid w:val="00891887"/>
    <w:rsid w:val="008A1611"/>
    <w:rsid w:val="008A1838"/>
    <w:rsid w:val="008A352C"/>
    <w:rsid w:val="008A37F0"/>
    <w:rsid w:val="008A4B4C"/>
    <w:rsid w:val="008B241F"/>
    <w:rsid w:val="008B399D"/>
    <w:rsid w:val="008B6E9B"/>
    <w:rsid w:val="008C08CA"/>
    <w:rsid w:val="008C1F1D"/>
    <w:rsid w:val="008C239F"/>
    <w:rsid w:val="008C3427"/>
    <w:rsid w:val="008D2B0F"/>
    <w:rsid w:val="008D2C77"/>
    <w:rsid w:val="008D46E9"/>
    <w:rsid w:val="008D4DE3"/>
    <w:rsid w:val="008D7E6A"/>
    <w:rsid w:val="008E3472"/>
    <w:rsid w:val="008E480C"/>
    <w:rsid w:val="008E6099"/>
    <w:rsid w:val="008E7D6E"/>
    <w:rsid w:val="008F0C22"/>
    <w:rsid w:val="008F1CC8"/>
    <w:rsid w:val="008F57ED"/>
    <w:rsid w:val="00904A3D"/>
    <w:rsid w:val="009061BB"/>
    <w:rsid w:val="00907757"/>
    <w:rsid w:val="009116CF"/>
    <w:rsid w:val="0092005E"/>
    <w:rsid w:val="0092024B"/>
    <w:rsid w:val="009212B0"/>
    <w:rsid w:val="009234A5"/>
    <w:rsid w:val="00924D55"/>
    <w:rsid w:val="0092748F"/>
    <w:rsid w:val="0093300A"/>
    <w:rsid w:val="009336F7"/>
    <w:rsid w:val="00933C17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B36"/>
    <w:rsid w:val="00961C83"/>
    <w:rsid w:val="00972776"/>
    <w:rsid w:val="009728D1"/>
    <w:rsid w:val="00972E2C"/>
    <w:rsid w:val="00976361"/>
    <w:rsid w:val="00980194"/>
    <w:rsid w:val="009805C7"/>
    <w:rsid w:val="009843EE"/>
    <w:rsid w:val="0098551D"/>
    <w:rsid w:val="00985DE3"/>
    <w:rsid w:val="0099518F"/>
    <w:rsid w:val="00995736"/>
    <w:rsid w:val="0099592E"/>
    <w:rsid w:val="009A1013"/>
    <w:rsid w:val="009A1AD0"/>
    <w:rsid w:val="009A33C1"/>
    <w:rsid w:val="009A523D"/>
    <w:rsid w:val="009B155E"/>
    <w:rsid w:val="009B29E2"/>
    <w:rsid w:val="009C2692"/>
    <w:rsid w:val="009C4C62"/>
    <w:rsid w:val="009C5CB3"/>
    <w:rsid w:val="009C5D02"/>
    <w:rsid w:val="009E0141"/>
    <w:rsid w:val="009E17F2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17492"/>
    <w:rsid w:val="00A210AA"/>
    <w:rsid w:val="00A21913"/>
    <w:rsid w:val="00A24813"/>
    <w:rsid w:val="00A269B7"/>
    <w:rsid w:val="00A2758E"/>
    <w:rsid w:val="00A341BE"/>
    <w:rsid w:val="00A4197E"/>
    <w:rsid w:val="00A4428F"/>
    <w:rsid w:val="00A518C6"/>
    <w:rsid w:val="00A54D62"/>
    <w:rsid w:val="00A56B97"/>
    <w:rsid w:val="00A6093D"/>
    <w:rsid w:val="00A60974"/>
    <w:rsid w:val="00A626A8"/>
    <w:rsid w:val="00A637AE"/>
    <w:rsid w:val="00A67419"/>
    <w:rsid w:val="00A67C25"/>
    <w:rsid w:val="00A73340"/>
    <w:rsid w:val="00A73746"/>
    <w:rsid w:val="00A74CF0"/>
    <w:rsid w:val="00A76A6D"/>
    <w:rsid w:val="00A77A62"/>
    <w:rsid w:val="00A807BE"/>
    <w:rsid w:val="00A81A85"/>
    <w:rsid w:val="00A83253"/>
    <w:rsid w:val="00A85B09"/>
    <w:rsid w:val="00A85E06"/>
    <w:rsid w:val="00A901B4"/>
    <w:rsid w:val="00A97E8A"/>
    <w:rsid w:val="00A97F5E"/>
    <w:rsid w:val="00AA30C5"/>
    <w:rsid w:val="00AA40A6"/>
    <w:rsid w:val="00AA6297"/>
    <w:rsid w:val="00AA6E84"/>
    <w:rsid w:val="00AA7133"/>
    <w:rsid w:val="00AB0087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2898"/>
    <w:rsid w:val="00AF3224"/>
    <w:rsid w:val="00B07116"/>
    <w:rsid w:val="00B07CA7"/>
    <w:rsid w:val="00B1279A"/>
    <w:rsid w:val="00B14FF8"/>
    <w:rsid w:val="00B16A19"/>
    <w:rsid w:val="00B17093"/>
    <w:rsid w:val="00B20709"/>
    <w:rsid w:val="00B26E92"/>
    <w:rsid w:val="00B34CEA"/>
    <w:rsid w:val="00B51321"/>
    <w:rsid w:val="00B5222E"/>
    <w:rsid w:val="00B61C22"/>
    <w:rsid w:val="00B61C96"/>
    <w:rsid w:val="00B63BD3"/>
    <w:rsid w:val="00B66DE2"/>
    <w:rsid w:val="00B71649"/>
    <w:rsid w:val="00B73A2A"/>
    <w:rsid w:val="00B77C94"/>
    <w:rsid w:val="00B82170"/>
    <w:rsid w:val="00B934A4"/>
    <w:rsid w:val="00B94461"/>
    <w:rsid w:val="00B94B06"/>
    <w:rsid w:val="00B94C28"/>
    <w:rsid w:val="00B95A86"/>
    <w:rsid w:val="00B97AC7"/>
    <w:rsid w:val="00BA21CD"/>
    <w:rsid w:val="00BA7E5C"/>
    <w:rsid w:val="00BB2F22"/>
    <w:rsid w:val="00BB3B1C"/>
    <w:rsid w:val="00BB3BB7"/>
    <w:rsid w:val="00BC0B40"/>
    <w:rsid w:val="00BC10BA"/>
    <w:rsid w:val="00BC4B7B"/>
    <w:rsid w:val="00BC5AFD"/>
    <w:rsid w:val="00BC6EB5"/>
    <w:rsid w:val="00BD1E0F"/>
    <w:rsid w:val="00BE0550"/>
    <w:rsid w:val="00BE06CA"/>
    <w:rsid w:val="00BE5858"/>
    <w:rsid w:val="00BE5CD7"/>
    <w:rsid w:val="00BE7F0B"/>
    <w:rsid w:val="00BF2015"/>
    <w:rsid w:val="00BF4509"/>
    <w:rsid w:val="00BF4779"/>
    <w:rsid w:val="00BF7877"/>
    <w:rsid w:val="00BF7CD4"/>
    <w:rsid w:val="00C02D2F"/>
    <w:rsid w:val="00C04F43"/>
    <w:rsid w:val="00C0590F"/>
    <w:rsid w:val="00C0609D"/>
    <w:rsid w:val="00C10137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1168"/>
    <w:rsid w:val="00C339C8"/>
    <w:rsid w:val="00C35AB4"/>
    <w:rsid w:val="00C3723B"/>
    <w:rsid w:val="00C41251"/>
    <w:rsid w:val="00C416D3"/>
    <w:rsid w:val="00C45CFC"/>
    <w:rsid w:val="00C4730A"/>
    <w:rsid w:val="00C51243"/>
    <w:rsid w:val="00C606C9"/>
    <w:rsid w:val="00C7087B"/>
    <w:rsid w:val="00C72559"/>
    <w:rsid w:val="00C7434D"/>
    <w:rsid w:val="00C75FF3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67CF"/>
    <w:rsid w:val="00CB0175"/>
    <w:rsid w:val="00CB4ECB"/>
    <w:rsid w:val="00CB77D4"/>
    <w:rsid w:val="00CC0F75"/>
    <w:rsid w:val="00CC2AAE"/>
    <w:rsid w:val="00CC5A42"/>
    <w:rsid w:val="00CD0EAB"/>
    <w:rsid w:val="00CD1C8E"/>
    <w:rsid w:val="00CD357C"/>
    <w:rsid w:val="00CD6597"/>
    <w:rsid w:val="00CE008D"/>
    <w:rsid w:val="00CE0A4C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39AA"/>
    <w:rsid w:val="00D26AE2"/>
    <w:rsid w:val="00D30AA2"/>
    <w:rsid w:val="00D375DD"/>
    <w:rsid w:val="00D375F0"/>
    <w:rsid w:val="00D3767F"/>
    <w:rsid w:val="00D40263"/>
    <w:rsid w:val="00D41B82"/>
    <w:rsid w:val="00D41EE7"/>
    <w:rsid w:val="00D43B8D"/>
    <w:rsid w:val="00D446EC"/>
    <w:rsid w:val="00D50CAC"/>
    <w:rsid w:val="00D51BF0"/>
    <w:rsid w:val="00D5593C"/>
    <w:rsid w:val="00D55942"/>
    <w:rsid w:val="00D57244"/>
    <w:rsid w:val="00D74771"/>
    <w:rsid w:val="00D7485A"/>
    <w:rsid w:val="00D76EF5"/>
    <w:rsid w:val="00D807BF"/>
    <w:rsid w:val="00D8146C"/>
    <w:rsid w:val="00D83CCC"/>
    <w:rsid w:val="00D87EAE"/>
    <w:rsid w:val="00D96156"/>
    <w:rsid w:val="00D976A1"/>
    <w:rsid w:val="00DA0F60"/>
    <w:rsid w:val="00DA20FC"/>
    <w:rsid w:val="00DA7887"/>
    <w:rsid w:val="00DB2C26"/>
    <w:rsid w:val="00DB3890"/>
    <w:rsid w:val="00DB5CFD"/>
    <w:rsid w:val="00DC537E"/>
    <w:rsid w:val="00DC7E3D"/>
    <w:rsid w:val="00DD13B5"/>
    <w:rsid w:val="00DD1EC2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02BB"/>
    <w:rsid w:val="00E2128C"/>
    <w:rsid w:val="00E21F20"/>
    <w:rsid w:val="00E23B0E"/>
    <w:rsid w:val="00E25295"/>
    <w:rsid w:val="00E262D4"/>
    <w:rsid w:val="00E26E9B"/>
    <w:rsid w:val="00E27128"/>
    <w:rsid w:val="00E30349"/>
    <w:rsid w:val="00E30C84"/>
    <w:rsid w:val="00E33B07"/>
    <w:rsid w:val="00E36250"/>
    <w:rsid w:val="00E40C4C"/>
    <w:rsid w:val="00E415F7"/>
    <w:rsid w:val="00E45825"/>
    <w:rsid w:val="00E463CF"/>
    <w:rsid w:val="00E54511"/>
    <w:rsid w:val="00E61CD2"/>
    <w:rsid w:val="00E61DAC"/>
    <w:rsid w:val="00E65906"/>
    <w:rsid w:val="00E66D9B"/>
    <w:rsid w:val="00E72B80"/>
    <w:rsid w:val="00E730BB"/>
    <w:rsid w:val="00E73AB8"/>
    <w:rsid w:val="00E748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686C"/>
    <w:rsid w:val="00E97F4A"/>
    <w:rsid w:val="00EA1710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58B7"/>
    <w:rsid w:val="00ED2635"/>
    <w:rsid w:val="00ED4582"/>
    <w:rsid w:val="00EE28C3"/>
    <w:rsid w:val="00EE44B9"/>
    <w:rsid w:val="00EE547F"/>
    <w:rsid w:val="00EF1111"/>
    <w:rsid w:val="00EF140B"/>
    <w:rsid w:val="00EF48CC"/>
    <w:rsid w:val="00F01FA4"/>
    <w:rsid w:val="00F02AEC"/>
    <w:rsid w:val="00F03994"/>
    <w:rsid w:val="00F04F55"/>
    <w:rsid w:val="00F15456"/>
    <w:rsid w:val="00F1586D"/>
    <w:rsid w:val="00F16341"/>
    <w:rsid w:val="00F21D75"/>
    <w:rsid w:val="00F24DE8"/>
    <w:rsid w:val="00F25444"/>
    <w:rsid w:val="00F259FB"/>
    <w:rsid w:val="00F31316"/>
    <w:rsid w:val="00F373C4"/>
    <w:rsid w:val="00F37908"/>
    <w:rsid w:val="00F400FA"/>
    <w:rsid w:val="00F4672D"/>
    <w:rsid w:val="00F47A3F"/>
    <w:rsid w:val="00F522EE"/>
    <w:rsid w:val="00F549E8"/>
    <w:rsid w:val="00F55EE1"/>
    <w:rsid w:val="00F56C10"/>
    <w:rsid w:val="00F61A6E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AB0"/>
    <w:rsid w:val="00FA1CDB"/>
    <w:rsid w:val="00FA44E6"/>
    <w:rsid w:val="00FB0AB1"/>
    <w:rsid w:val="00FB0E84"/>
    <w:rsid w:val="00FB3150"/>
    <w:rsid w:val="00FB6943"/>
    <w:rsid w:val="00FB748B"/>
    <w:rsid w:val="00FC0E3E"/>
    <w:rsid w:val="00FC1E3C"/>
    <w:rsid w:val="00FC41DB"/>
    <w:rsid w:val="00FC674F"/>
    <w:rsid w:val="00FC708E"/>
    <w:rsid w:val="00FD01C2"/>
    <w:rsid w:val="00FD3A6E"/>
    <w:rsid w:val="00FE0224"/>
    <w:rsid w:val="00FE0647"/>
    <w:rsid w:val="00FE4268"/>
    <w:rsid w:val="00FF00D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3A70D6"/>
    <w:pPr>
      <w:numPr>
        <w:numId w:val="2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A70D6"/>
    <w:pPr>
      <w:numPr>
        <w:ilvl w:val="1"/>
      </w:numPr>
    </w:pPr>
  </w:style>
  <w:style w:type="paragraph" w:customStyle="1" w:styleId="3D2">
    <w:name w:val="3D2"/>
    <w:basedOn w:val="3D1"/>
    <w:qFormat/>
    <w:rsid w:val="003A70D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3A70D6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3A70D6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3A70D6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3A70D6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3A70D6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3A70D6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3A70D6"/>
    <w:pPr>
      <w:numPr>
        <w:ilvl w:val="8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2112F9"/>
    <w:rPr>
      <w:rFonts w:eastAsia="Malgun Gothic"/>
      <w:lang w:val="en-GB" w:eastAsia="en-US"/>
    </w:rPr>
  </w:style>
  <w:style w:type="paragraph" w:customStyle="1" w:styleId="TableText">
    <w:name w:val="Table_Text"/>
    <w:basedOn w:val="a"/>
    <w:rsid w:val="0065674A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7</Pages>
  <Words>1384</Words>
  <Characters>7894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9260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294</cp:revision>
  <dcterms:created xsi:type="dcterms:W3CDTF">2013-01-05T02:48:00Z</dcterms:created>
  <dcterms:modified xsi:type="dcterms:W3CDTF">2013-04-09T09:04:00Z</dcterms:modified>
</cp:coreProperties>
</file>