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0700F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700FE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7214B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2718" w:type="dxa"/>
          </w:tcPr>
          <w:p w:rsidR="008A4B4C" w:rsidRPr="000C7FB7" w:rsidRDefault="00E61DAC" w:rsidP="00CD1C8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65592B">
              <w:rPr>
                <w:lang w:val="en-CA"/>
              </w:rPr>
              <w:t xml:space="preserve"> D</w:t>
            </w:r>
            <w:r w:rsidR="0065592B">
              <w:rPr>
                <w:highlight w:val="yellow"/>
                <w:u w:val="single"/>
                <w:lang w:val="en-CA"/>
              </w:rPr>
              <w:t>xx</w:t>
            </w:r>
            <w:r w:rsidR="0065592B" w:rsidRPr="005B217D">
              <w:rPr>
                <w:highlight w:val="yellow"/>
                <w:u w:val="single"/>
                <w:lang w:val="en-CA"/>
              </w:rPr>
              <w:t>xx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102120" w:rsidP="00555ABD">
            <w:pPr>
              <w:spacing w:before="60" w:after="6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>CE</w:t>
            </w:r>
            <w:r w:rsidR="00555ABD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Pr="000C7FB7">
              <w:rPr>
                <w:b/>
                <w:szCs w:val="22"/>
                <w:lang w:val="en-CA"/>
              </w:rPr>
              <w:t>.</w:t>
            </w:r>
            <w:r w:rsidR="006D4289">
              <w:rPr>
                <w:rFonts w:hint="eastAsia"/>
                <w:b/>
                <w:szCs w:val="22"/>
                <w:lang w:val="en-CA" w:eastAsia="zh-CN"/>
              </w:rPr>
              <w:t xml:space="preserve">h </w:t>
            </w:r>
            <w:r>
              <w:rPr>
                <w:rFonts w:hint="eastAsia"/>
                <w:b/>
                <w:szCs w:val="22"/>
                <w:lang w:val="en-CA" w:eastAsia="zh-CN"/>
              </w:rPr>
              <w:t>related</w:t>
            </w:r>
            <w:r w:rsidRPr="000C7FB7">
              <w:rPr>
                <w:b/>
                <w:szCs w:val="22"/>
                <w:lang w:val="en-CA"/>
              </w:rPr>
              <w:t xml:space="preserve"> : </w:t>
            </w:r>
            <w:r w:rsidR="00555ABD">
              <w:rPr>
                <w:rFonts w:hint="eastAsia"/>
                <w:b/>
                <w:szCs w:val="22"/>
                <w:lang w:val="en-CA" w:eastAsia="zh-CN"/>
              </w:rPr>
              <w:t>Removal of DC from SDC Mode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</w:p>
          <w:p w:rsidR="00E97F4A" w:rsidRPr="000C7FB7" w:rsidRDefault="00E97F4A" w:rsidP="00BC6EB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B83036" w:rsidRPr="00B83036" w:rsidRDefault="00B83036" w:rsidP="00B83036">
      <w:pPr>
        <w:pStyle w:val="aa"/>
        <w:spacing w:after="120"/>
        <w:jc w:val="left"/>
        <w:rPr>
          <w:rFonts w:eastAsiaTheme="minorEastAsia" w:hint="eastAsia"/>
          <w:lang w:eastAsia="zh-CN"/>
        </w:rPr>
      </w:pPr>
      <w:bookmarkStart w:id="0" w:name="_Ref342859264"/>
      <w:r>
        <w:rPr>
          <w:rFonts w:eastAsiaTheme="minorEastAsia" w:hint="eastAsia"/>
          <w:lang w:eastAsia="zh-CN"/>
        </w:rPr>
        <w:t>Spec change:</w:t>
      </w:r>
    </w:p>
    <w:p w:rsidR="00B83036" w:rsidRPr="00B83036" w:rsidRDefault="00B83036" w:rsidP="00B83036">
      <w:pPr>
        <w:pStyle w:val="aa"/>
        <w:spacing w:after="120"/>
        <w:rPr>
          <w:strike/>
          <w:lang w:val="en-GB"/>
        </w:rPr>
      </w:pPr>
      <w:r w:rsidRPr="00B83036">
        <w:rPr>
          <w:strike/>
        </w:rPr>
        <w:t>Table </w:t>
      </w:r>
      <w:ins w:id="1" w:author="(3DE-05)" w:date="2013-03-13T19:33:00Z">
        <w:r w:rsidRPr="00B83036">
          <w:rPr>
            <w:strike/>
          </w:rPr>
          <w:fldChar w:fldCharType="begin" w:fldLock="1"/>
        </w:r>
        <w:r w:rsidRPr="00B83036">
          <w:rPr>
            <w:strike/>
          </w:rPr>
          <w:instrText xml:space="preserve"> REF H \h </w:instrText>
        </w:r>
      </w:ins>
      <w:r w:rsidRPr="00B83036">
        <w:rPr>
          <w:strike/>
        </w:rPr>
      </w:r>
      <w:r>
        <w:rPr>
          <w:strike/>
        </w:rPr>
        <w:instrText xml:space="preserve"> \* MERGEFORMAT </w:instrText>
      </w:r>
      <w:ins w:id="2" w:author="(3DE-05)" w:date="2013-03-13T19:33:00Z">
        <w:r w:rsidRPr="00B83036">
          <w:rPr>
            <w:strike/>
          </w:rPr>
          <w:fldChar w:fldCharType="separate"/>
        </w:r>
      </w:ins>
      <w:ins w:id="3" w:author="(3DE-05)" w:date="2013-03-13T14:52:00Z">
        <w:r w:rsidRPr="00B83036">
          <w:rPr>
            <w:strike/>
            <w:lang w:eastAsia="ko-KR"/>
          </w:rPr>
          <w:t>H</w:t>
        </w:r>
      </w:ins>
      <w:ins w:id="4" w:author="(3DE-05)" w:date="2013-03-13T19:33:00Z">
        <w:r w:rsidRPr="00B83036">
          <w:rPr>
            <w:strike/>
          </w:rPr>
          <w:fldChar w:fldCharType="end"/>
        </w:r>
      </w:ins>
      <w:del w:id="5" w:author="(3DE-05)" w:date="2013-03-13T19:33:00Z">
        <w:r w:rsidRPr="00B83036" w:rsidDel="00034714">
          <w:rPr>
            <w:strike/>
          </w:rPr>
          <w:delText>G</w:delText>
        </w:r>
      </w:del>
      <w:r w:rsidRPr="00B83036">
        <w:rPr>
          <w:strike/>
        </w:rPr>
        <w:noBreakHyphen/>
      </w:r>
      <w:r w:rsidRPr="00B83036">
        <w:rPr>
          <w:strike/>
        </w:rPr>
        <w:fldChar w:fldCharType="begin" w:fldLock="1"/>
      </w:r>
      <w:r w:rsidRPr="00B83036">
        <w:rPr>
          <w:strike/>
        </w:rPr>
        <w:instrText xml:space="preserve"> SEQ Table \* ARABIC \s 1 </w:instrText>
      </w:r>
      <w:r w:rsidRPr="00B83036">
        <w:rPr>
          <w:strike/>
        </w:rPr>
        <w:fldChar w:fldCharType="separate"/>
      </w:r>
      <w:r w:rsidRPr="00B83036">
        <w:rPr>
          <w:strike/>
          <w:noProof/>
        </w:rPr>
        <w:t>4</w:t>
      </w:r>
      <w:r w:rsidRPr="00B83036">
        <w:rPr>
          <w:strike/>
        </w:rPr>
        <w:fldChar w:fldCharType="end"/>
      </w:r>
      <w:r w:rsidRPr="00B83036">
        <w:rPr>
          <w:strike/>
          <w:lang w:eastAsia="ko-KR"/>
        </w:rPr>
        <w:t xml:space="preserve"> </w:t>
      </w:r>
      <w:r w:rsidRPr="00B83036">
        <w:rPr>
          <w:strike/>
        </w:rPr>
        <w:t xml:space="preserve">– </w:t>
      </w:r>
      <w:r w:rsidRPr="00B83036">
        <w:rPr>
          <w:strike/>
          <w:lang w:val="en-GB"/>
        </w:rPr>
        <w:t xml:space="preserve">Interpretation of sdc_pred_mode 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1546"/>
        <w:gridCol w:w="4101"/>
      </w:tblGrid>
      <w:tr w:rsidR="00B83036" w:rsidRPr="00B83036" w:rsidTr="00C54382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RDefault="00B83036" w:rsidP="00C54382">
            <w:pPr>
              <w:pStyle w:val="3S0"/>
              <w:rPr>
                <w:strike/>
              </w:rPr>
            </w:pPr>
            <w:r w:rsidRPr="00B83036">
              <w:rPr>
                <w:b/>
                <w:strike/>
              </w:rPr>
              <w:t>sdc_pred_mode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RDefault="00B83036" w:rsidP="00C54382">
            <w:pPr>
              <w:pStyle w:val="3S0"/>
              <w:rPr>
                <w:strike/>
              </w:rPr>
            </w:pPr>
            <w:r w:rsidRPr="00B83036">
              <w:rPr>
                <w:strike/>
              </w:rPr>
              <w:t>Associated Intra Prediction Mode</w:t>
            </w:r>
          </w:p>
        </w:tc>
      </w:tr>
      <w:tr w:rsidR="00B83036" w:rsidRPr="00B83036" w:rsidTr="00C54382">
        <w:trPr>
          <w:cantSplit/>
          <w:trHeight w:val="292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RDefault="00B83036" w:rsidP="00C54382">
            <w:pPr>
              <w:pStyle w:val="3S0"/>
              <w:rPr>
                <w:strike/>
              </w:rPr>
            </w:pPr>
            <w:r w:rsidRPr="00B83036">
              <w:rPr>
                <w:strike/>
              </w:rPr>
              <w:t>0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RDefault="00B83036" w:rsidP="00C54382">
            <w:pPr>
              <w:pStyle w:val="3S0"/>
              <w:rPr>
                <w:strike/>
              </w:rPr>
            </w:pPr>
            <w:r w:rsidRPr="00B83036">
              <w:rPr>
                <w:strike/>
                <w:lang w:eastAsia="ko-KR"/>
              </w:rPr>
              <w:t>Intra_DC</w:t>
            </w:r>
          </w:p>
        </w:tc>
      </w:tr>
      <w:tr w:rsidR="00B83036" w:rsidRPr="00B83036" w:rsidTr="00C54382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RDefault="00B83036" w:rsidP="00C54382">
            <w:pPr>
              <w:pStyle w:val="3S0"/>
              <w:rPr>
                <w:strike/>
              </w:rPr>
            </w:pPr>
            <w:r w:rsidRPr="00B83036">
              <w:rPr>
                <w:strike/>
              </w:rPr>
              <w:t>1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RDefault="00B83036" w:rsidP="00C54382">
            <w:pPr>
              <w:pStyle w:val="3S0"/>
              <w:rPr>
                <w:strike/>
              </w:rPr>
            </w:pPr>
            <w:r w:rsidRPr="00B83036">
              <w:rPr>
                <w:strike/>
                <w:lang w:eastAsia="ko-KR"/>
              </w:rPr>
              <w:t>Intra_DepthPartition( 35 )</w:t>
            </w:r>
            <w:r w:rsidRPr="00B83036" w:rsidDel="00381822">
              <w:rPr>
                <w:strike/>
                <w:lang w:eastAsia="ko-KR"/>
              </w:rPr>
              <w:t xml:space="preserve"> </w:t>
            </w:r>
          </w:p>
        </w:tc>
      </w:tr>
      <w:tr w:rsidR="00B83036" w:rsidRPr="00B83036" w:rsidDel="002B3F46" w:rsidTr="00C54382">
        <w:trPr>
          <w:cantSplit/>
          <w:trHeight w:val="305"/>
          <w:jc w:val="center"/>
          <w:del w:id="6" w:author="(3DN-16/JCT3V-C0096)" w:date="2013-03-05T17:41:00Z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Del="002B3F46" w:rsidRDefault="00B83036" w:rsidP="00C54382">
            <w:pPr>
              <w:pStyle w:val="3S0"/>
              <w:rPr>
                <w:del w:id="7" w:author="(3DN-16/JCT3V-C0096)" w:date="2013-03-05T17:41:00Z"/>
                <w:strike/>
              </w:rPr>
            </w:pPr>
            <w:del w:id="8" w:author="(3DN-16/JCT3V-C0096)" w:date="2013-03-05T17:41:00Z">
              <w:r w:rsidRPr="00B83036" w:rsidDel="002B3F46">
                <w:rPr>
                  <w:strike/>
                </w:rPr>
                <w:delText>2</w:delText>
              </w:r>
            </w:del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Del="002B3F46" w:rsidRDefault="00B83036" w:rsidP="00C54382">
            <w:pPr>
              <w:pStyle w:val="3S0"/>
              <w:rPr>
                <w:del w:id="9" w:author="(3DN-16/JCT3V-C0096)" w:date="2013-03-05T17:41:00Z"/>
                <w:strike/>
              </w:rPr>
            </w:pPr>
            <w:del w:id="10" w:author="(3DN-16/JCT3V-C0096)" w:date="2013-03-05T17:41:00Z">
              <w:r w:rsidRPr="00B83036" w:rsidDel="002B3F46">
                <w:rPr>
                  <w:strike/>
                  <w:lang w:eastAsia="ko-KR"/>
                </w:rPr>
                <w:delText>Intra_DepthPartition( 41 )</w:delText>
              </w:r>
              <w:r w:rsidRPr="00B83036" w:rsidDel="002B3F46">
                <w:rPr>
                  <w:strike/>
                </w:rPr>
                <w:delText xml:space="preserve"> </w:delText>
              </w:r>
            </w:del>
          </w:p>
        </w:tc>
      </w:tr>
      <w:tr w:rsidR="00B83036" w:rsidRPr="00B83036" w:rsidTr="00C54382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RDefault="00B83036" w:rsidP="00C54382">
            <w:pPr>
              <w:pStyle w:val="3S0"/>
              <w:rPr>
                <w:strike/>
              </w:rPr>
            </w:pPr>
            <w:ins w:id="11" w:author="(3DN-16/JCT3V-C0096)" w:date="2013-03-05T17:42:00Z">
              <w:r w:rsidRPr="00B83036">
                <w:rPr>
                  <w:strike/>
                </w:rPr>
                <w:t>2</w:t>
              </w:r>
            </w:ins>
            <w:del w:id="12" w:author="(3DN-16/JCT3V-C0096)" w:date="2013-03-05T17:42:00Z">
              <w:r w:rsidRPr="00B83036" w:rsidDel="002B3F46">
                <w:rPr>
                  <w:strike/>
                </w:rPr>
                <w:delText>3</w:delText>
              </w:r>
            </w:del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B83036" w:rsidRDefault="00B83036" w:rsidP="00C54382">
            <w:pPr>
              <w:pStyle w:val="3S0"/>
              <w:rPr>
                <w:strike/>
              </w:rPr>
            </w:pPr>
            <w:r w:rsidRPr="00B83036">
              <w:rPr>
                <w:strike/>
                <w:lang w:eastAsia="ko-KR"/>
              </w:rPr>
              <w:t>Intra_Planar</w:t>
            </w:r>
          </w:p>
        </w:tc>
      </w:tr>
    </w:tbl>
    <w:p w:rsidR="00B83036" w:rsidRPr="00B83036" w:rsidRDefault="00B83036" w:rsidP="00B83036">
      <w:pPr>
        <w:rPr>
          <w:rFonts w:hint="eastAsia"/>
          <w:strike/>
          <w:lang w:eastAsia="zh-CN"/>
        </w:rPr>
      </w:pPr>
    </w:p>
    <w:bookmarkEnd w:id="0"/>
    <w:p w:rsidR="00B83036" w:rsidRPr="00F60F40" w:rsidRDefault="00B83036" w:rsidP="00B83036">
      <w:pPr>
        <w:pStyle w:val="aa"/>
        <w:spacing w:after="120"/>
        <w:rPr>
          <w:lang w:val="en-GB"/>
        </w:rPr>
      </w:pPr>
      <w:r w:rsidRPr="00F60F40">
        <w:t>Table </w:t>
      </w:r>
      <w:ins w:id="13" w:author="(3DE-05)" w:date="2013-03-13T19:33:00Z">
        <w:r>
          <w:fldChar w:fldCharType="begin" w:fldLock="1"/>
        </w:r>
        <w:r>
          <w:instrText xml:space="preserve"> REF H \h </w:instrText>
        </w:r>
      </w:ins>
      <w:ins w:id="14" w:author="(3DE-05)" w:date="2013-03-13T19:33:00Z">
        <w:r>
          <w:fldChar w:fldCharType="separate"/>
        </w:r>
      </w:ins>
      <w:ins w:id="15" w:author="(3DE-05)" w:date="2013-03-13T14:52:00Z">
        <w:r>
          <w:rPr>
            <w:lang w:eastAsia="ko-KR"/>
          </w:rPr>
          <w:t>H</w:t>
        </w:r>
      </w:ins>
      <w:ins w:id="16" w:author="(3DE-05)" w:date="2013-03-13T19:33:00Z">
        <w:r>
          <w:fldChar w:fldCharType="end"/>
        </w:r>
      </w:ins>
      <w:del w:id="17" w:author="(3DE-05)" w:date="2013-03-13T19:33:00Z">
        <w:r w:rsidRPr="00F60F40" w:rsidDel="00034714">
          <w:delText>G</w:delText>
        </w:r>
      </w:del>
      <w:r w:rsidRPr="00F60F40">
        <w:noBreakHyphen/>
      </w:r>
      <w:fldSimple w:instr=" SEQ Table \* ARABIC \s 1 " w:fldLock="1">
        <w:r>
          <w:rPr>
            <w:noProof/>
          </w:rPr>
          <w:t>4</w:t>
        </w:r>
      </w:fldSimple>
      <w:r>
        <w:rPr>
          <w:lang w:eastAsia="ko-KR"/>
        </w:rPr>
        <w:t xml:space="preserve"> </w:t>
      </w:r>
      <w:r w:rsidRPr="00F60F40">
        <w:t>–</w:t>
      </w:r>
      <w:r>
        <w:t xml:space="preserve"> </w:t>
      </w:r>
      <w:r w:rsidRPr="00F60F40">
        <w:rPr>
          <w:lang w:val="en-GB"/>
        </w:rPr>
        <w:t>Interpretation of sdc_pred_mode</w:t>
      </w:r>
      <w:r>
        <w:rPr>
          <w:lang w:val="en-GB"/>
        </w:rPr>
        <w:t xml:space="preserve"> </w:t>
      </w:r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/>
      </w:tblPr>
      <w:tblGrid>
        <w:gridCol w:w="1546"/>
        <w:gridCol w:w="4101"/>
      </w:tblGrid>
      <w:tr w:rsidR="00B83036" w:rsidRPr="00F60F40" w:rsidTr="00C54382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F60F40" w:rsidRDefault="00B83036" w:rsidP="00C54382">
            <w:pPr>
              <w:pStyle w:val="3S0"/>
            </w:pPr>
            <w:r w:rsidRPr="00F60F40">
              <w:rPr>
                <w:b/>
              </w:rPr>
              <w:t>sdc_pred_mode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F60F40" w:rsidRDefault="00B83036" w:rsidP="00C54382">
            <w:pPr>
              <w:pStyle w:val="3S0"/>
            </w:pPr>
            <w:r w:rsidRPr="00F60F40">
              <w:t>Associated Intra Prediction Mode</w:t>
            </w:r>
          </w:p>
        </w:tc>
      </w:tr>
      <w:tr w:rsidR="00B83036" w:rsidRPr="00F60F40" w:rsidTr="00C54382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2764C6" w:rsidRDefault="00B83036" w:rsidP="00C54382">
            <w:pPr>
              <w:pStyle w:val="3S0"/>
              <w:rPr>
                <w:highlight w:val="yellow"/>
              </w:rPr>
            </w:pPr>
            <w:r w:rsidRPr="002764C6">
              <w:rPr>
                <w:highlight w:val="yellow"/>
              </w:rPr>
              <w:t>1</w:t>
            </w:r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2764C6" w:rsidRDefault="00B83036" w:rsidP="00C54382">
            <w:pPr>
              <w:pStyle w:val="3S0"/>
              <w:rPr>
                <w:highlight w:val="yellow"/>
              </w:rPr>
            </w:pPr>
            <w:r w:rsidRPr="002764C6">
              <w:rPr>
                <w:highlight w:val="yellow"/>
                <w:lang w:eastAsia="ko-KR"/>
              </w:rPr>
              <w:t>Intra_DepthPartition( 35 )</w:t>
            </w:r>
            <w:r w:rsidRPr="002764C6" w:rsidDel="00381822">
              <w:rPr>
                <w:highlight w:val="yellow"/>
                <w:lang w:eastAsia="ko-KR"/>
              </w:rPr>
              <w:t xml:space="preserve"> </w:t>
            </w:r>
          </w:p>
        </w:tc>
      </w:tr>
      <w:tr w:rsidR="00B83036" w:rsidRPr="00F60F40" w:rsidDel="002B3F46" w:rsidTr="00C54382">
        <w:trPr>
          <w:cantSplit/>
          <w:trHeight w:val="305"/>
          <w:jc w:val="center"/>
          <w:del w:id="18" w:author="(3DN-16/JCT3V-C0096)" w:date="2013-03-05T17:41:00Z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2764C6" w:rsidDel="002B3F46" w:rsidRDefault="00B83036" w:rsidP="00C54382">
            <w:pPr>
              <w:pStyle w:val="3S0"/>
              <w:rPr>
                <w:del w:id="19" w:author="(3DN-16/JCT3V-C0096)" w:date="2013-03-05T17:41:00Z"/>
                <w:highlight w:val="yellow"/>
              </w:rPr>
            </w:pPr>
            <w:del w:id="20" w:author="(3DN-16/JCT3V-C0096)" w:date="2013-03-05T17:41:00Z">
              <w:r w:rsidRPr="002764C6" w:rsidDel="002B3F46">
                <w:rPr>
                  <w:highlight w:val="yellow"/>
                </w:rPr>
                <w:delText>2</w:delText>
              </w:r>
            </w:del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2764C6" w:rsidDel="002B3F46" w:rsidRDefault="00B83036" w:rsidP="00C54382">
            <w:pPr>
              <w:pStyle w:val="3S0"/>
              <w:rPr>
                <w:del w:id="21" w:author="(3DN-16/JCT3V-C0096)" w:date="2013-03-05T17:41:00Z"/>
                <w:highlight w:val="yellow"/>
              </w:rPr>
            </w:pPr>
            <w:del w:id="22" w:author="(3DN-16/JCT3V-C0096)" w:date="2013-03-05T17:41:00Z">
              <w:r w:rsidRPr="002764C6" w:rsidDel="002B3F46">
                <w:rPr>
                  <w:highlight w:val="yellow"/>
                  <w:lang w:eastAsia="ko-KR"/>
                </w:rPr>
                <w:delText>Intra_DepthPartition( 41 )</w:delText>
              </w:r>
              <w:r w:rsidRPr="002764C6" w:rsidDel="002B3F46">
                <w:rPr>
                  <w:highlight w:val="yellow"/>
                </w:rPr>
                <w:delText xml:space="preserve"> </w:delText>
              </w:r>
            </w:del>
          </w:p>
        </w:tc>
      </w:tr>
      <w:tr w:rsidR="00B83036" w:rsidRPr="00F60F40" w:rsidTr="00C54382">
        <w:trPr>
          <w:cantSplit/>
          <w:trHeight w:val="305"/>
          <w:jc w:val="center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2764C6" w:rsidRDefault="00B83036" w:rsidP="00C54382">
            <w:pPr>
              <w:pStyle w:val="3S0"/>
              <w:rPr>
                <w:highlight w:val="yellow"/>
              </w:rPr>
            </w:pPr>
            <w:r w:rsidRPr="002764C6">
              <w:rPr>
                <w:rFonts w:eastAsiaTheme="minorEastAsia" w:hint="eastAsia"/>
                <w:highlight w:val="yellow"/>
                <w:lang w:eastAsia="zh-CN"/>
              </w:rPr>
              <w:t>0</w:t>
            </w:r>
            <w:del w:id="23" w:author="(3DN-16/JCT3V-C0096)" w:date="2013-03-05T17:42:00Z">
              <w:r w:rsidRPr="002764C6" w:rsidDel="002B3F46">
                <w:rPr>
                  <w:highlight w:val="yellow"/>
                </w:rPr>
                <w:delText>3</w:delText>
              </w:r>
            </w:del>
          </w:p>
        </w:tc>
        <w:tc>
          <w:tcPr>
            <w:tcW w:w="4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036" w:rsidRPr="002764C6" w:rsidRDefault="00B83036" w:rsidP="00C54382">
            <w:pPr>
              <w:pStyle w:val="3S0"/>
              <w:rPr>
                <w:highlight w:val="yellow"/>
              </w:rPr>
            </w:pPr>
            <w:r w:rsidRPr="002764C6">
              <w:rPr>
                <w:highlight w:val="yellow"/>
                <w:lang w:eastAsia="ko-KR"/>
              </w:rPr>
              <w:t>Intra_Planar</w:t>
            </w:r>
          </w:p>
        </w:tc>
      </w:tr>
    </w:tbl>
    <w:p w:rsidR="00F811E2" w:rsidRDefault="00F811E2" w:rsidP="005F3867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</w:p>
    <w:sectPr w:rsidR="00F811E2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DCB" w:rsidRDefault="00344DCB">
      <w:r>
        <w:separator/>
      </w:r>
    </w:p>
  </w:endnote>
  <w:endnote w:type="continuationSeparator" w:id="1">
    <w:p w:rsidR="00344DCB" w:rsidRDefault="00344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700FE">
      <w:rPr>
        <w:rStyle w:val="a5"/>
      </w:rPr>
      <w:fldChar w:fldCharType="begin"/>
    </w:r>
    <w:r>
      <w:rPr>
        <w:rStyle w:val="a5"/>
      </w:rPr>
      <w:instrText xml:space="preserve"> PAGE </w:instrText>
    </w:r>
    <w:r w:rsidR="000700FE">
      <w:rPr>
        <w:rStyle w:val="a5"/>
      </w:rPr>
      <w:fldChar w:fldCharType="separate"/>
    </w:r>
    <w:r w:rsidR="002764C6">
      <w:rPr>
        <w:rStyle w:val="a5"/>
        <w:noProof/>
      </w:rPr>
      <w:t>1</w:t>
    </w:r>
    <w:r w:rsidR="000700FE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700FE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700FE">
      <w:rPr>
        <w:rStyle w:val="a5"/>
      </w:rPr>
      <w:fldChar w:fldCharType="separate"/>
    </w:r>
    <w:r w:rsidR="007C4395">
      <w:rPr>
        <w:rStyle w:val="a5"/>
        <w:noProof/>
      </w:rPr>
      <w:t>2013-04-09</w:t>
    </w:r>
    <w:r w:rsidR="000700FE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DCB" w:rsidRDefault="00344DCB">
      <w:r>
        <w:separator/>
      </w:r>
    </w:p>
  </w:footnote>
  <w:footnote w:type="continuationSeparator" w:id="1">
    <w:p w:rsidR="00344DCB" w:rsidRDefault="00344D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26EBF"/>
    <w:rsid w:val="000361F0"/>
    <w:rsid w:val="000434A7"/>
    <w:rsid w:val="000458BC"/>
    <w:rsid w:val="00045C41"/>
    <w:rsid w:val="00046C03"/>
    <w:rsid w:val="000540AD"/>
    <w:rsid w:val="00057C59"/>
    <w:rsid w:val="0006048A"/>
    <w:rsid w:val="00061385"/>
    <w:rsid w:val="000700FE"/>
    <w:rsid w:val="00072E91"/>
    <w:rsid w:val="0007614F"/>
    <w:rsid w:val="0008095C"/>
    <w:rsid w:val="00080AB2"/>
    <w:rsid w:val="0008290E"/>
    <w:rsid w:val="00084347"/>
    <w:rsid w:val="000849FB"/>
    <w:rsid w:val="00084D5B"/>
    <w:rsid w:val="00085B12"/>
    <w:rsid w:val="00086E21"/>
    <w:rsid w:val="00091D86"/>
    <w:rsid w:val="000927EF"/>
    <w:rsid w:val="000974DD"/>
    <w:rsid w:val="00097FEC"/>
    <w:rsid w:val="000A64E1"/>
    <w:rsid w:val="000B1C6B"/>
    <w:rsid w:val="000B4FF9"/>
    <w:rsid w:val="000C09AC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3020"/>
    <w:rsid w:val="00155D2C"/>
    <w:rsid w:val="00157373"/>
    <w:rsid w:val="0015765F"/>
    <w:rsid w:val="00160734"/>
    <w:rsid w:val="00160B11"/>
    <w:rsid w:val="001704A1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3B37"/>
    <w:rsid w:val="001E4101"/>
    <w:rsid w:val="001E6FAB"/>
    <w:rsid w:val="001F0223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41C5F"/>
    <w:rsid w:val="00242C9B"/>
    <w:rsid w:val="00252477"/>
    <w:rsid w:val="00262716"/>
    <w:rsid w:val="00263398"/>
    <w:rsid w:val="0027439D"/>
    <w:rsid w:val="00274685"/>
    <w:rsid w:val="00275BCF"/>
    <w:rsid w:val="002764C6"/>
    <w:rsid w:val="002806A6"/>
    <w:rsid w:val="00292257"/>
    <w:rsid w:val="00292E6D"/>
    <w:rsid w:val="002A021B"/>
    <w:rsid w:val="002A54E0"/>
    <w:rsid w:val="002A5A63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7812"/>
    <w:rsid w:val="00317D85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4DCB"/>
    <w:rsid w:val="00345089"/>
    <w:rsid w:val="003511C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925C1"/>
    <w:rsid w:val="003926F7"/>
    <w:rsid w:val="00392E32"/>
    <w:rsid w:val="00395C5A"/>
    <w:rsid w:val="003A2A82"/>
    <w:rsid w:val="003A2D8E"/>
    <w:rsid w:val="003B5F57"/>
    <w:rsid w:val="003B73DE"/>
    <w:rsid w:val="003C20E4"/>
    <w:rsid w:val="003C36C2"/>
    <w:rsid w:val="003C4525"/>
    <w:rsid w:val="003C5EA6"/>
    <w:rsid w:val="003C5ED6"/>
    <w:rsid w:val="003D2374"/>
    <w:rsid w:val="003D5337"/>
    <w:rsid w:val="003E17FB"/>
    <w:rsid w:val="003E6F90"/>
    <w:rsid w:val="003E7FC4"/>
    <w:rsid w:val="003F3652"/>
    <w:rsid w:val="003F5D0F"/>
    <w:rsid w:val="003F7CE4"/>
    <w:rsid w:val="00401CFB"/>
    <w:rsid w:val="00406AAD"/>
    <w:rsid w:val="00413C57"/>
    <w:rsid w:val="00414101"/>
    <w:rsid w:val="00416059"/>
    <w:rsid w:val="00421169"/>
    <w:rsid w:val="00422F2B"/>
    <w:rsid w:val="0042585C"/>
    <w:rsid w:val="00433DDB"/>
    <w:rsid w:val="00434FCB"/>
    <w:rsid w:val="00437619"/>
    <w:rsid w:val="004408F6"/>
    <w:rsid w:val="0044708A"/>
    <w:rsid w:val="00454882"/>
    <w:rsid w:val="004562DF"/>
    <w:rsid w:val="0045788A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61E3"/>
    <w:rsid w:val="00500C8A"/>
    <w:rsid w:val="005076EC"/>
    <w:rsid w:val="0051015C"/>
    <w:rsid w:val="00516CF1"/>
    <w:rsid w:val="00520321"/>
    <w:rsid w:val="005238C2"/>
    <w:rsid w:val="005250C5"/>
    <w:rsid w:val="005252CB"/>
    <w:rsid w:val="00526623"/>
    <w:rsid w:val="00531AE9"/>
    <w:rsid w:val="0054012E"/>
    <w:rsid w:val="005413D0"/>
    <w:rsid w:val="00542089"/>
    <w:rsid w:val="00550A66"/>
    <w:rsid w:val="005515E0"/>
    <w:rsid w:val="00555ABD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D65FF"/>
    <w:rsid w:val="005D79E8"/>
    <w:rsid w:val="005E1AC6"/>
    <w:rsid w:val="005E201C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37B4"/>
    <w:rsid w:val="00624B33"/>
    <w:rsid w:val="00630AA2"/>
    <w:rsid w:val="00630FA3"/>
    <w:rsid w:val="00631EB8"/>
    <w:rsid w:val="0063609A"/>
    <w:rsid w:val="00642E48"/>
    <w:rsid w:val="00643A43"/>
    <w:rsid w:val="00646707"/>
    <w:rsid w:val="0064741C"/>
    <w:rsid w:val="00652C04"/>
    <w:rsid w:val="006543AC"/>
    <w:rsid w:val="0065592B"/>
    <w:rsid w:val="00656365"/>
    <w:rsid w:val="00662E58"/>
    <w:rsid w:val="006645F4"/>
    <w:rsid w:val="00664DCF"/>
    <w:rsid w:val="0066523E"/>
    <w:rsid w:val="00672F09"/>
    <w:rsid w:val="00673C62"/>
    <w:rsid w:val="006763A5"/>
    <w:rsid w:val="00676701"/>
    <w:rsid w:val="00686697"/>
    <w:rsid w:val="006872BC"/>
    <w:rsid w:val="00693222"/>
    <w:rsid w:val="006A43B9"/>
    <w:rsid w:val="006B11BA"/>
    <w:rsid w:val="006B29E0"/>
    <w:rsid w:val="006C5367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D93"/>
    <w:rsid w:val="007320D6"/>
    <w:rsid w:val="00745F6B"/>
    <w:rsid w:val="0075135C"/>
    <w:rsid w:val="0075585E"/>
    <w:rsid w:val="0076670C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14C6"/>
    <w:rsid w:val="007B3664"/>
    <w:rsid w:val="007B4AB8"/>
    <w:rsid w:val="007B6777"/>
    <w:rsid w:val="007C4395"/>
    <w:rsid w:val="007C4830"/>
    <w:rsid w:val="007D2F54"/>
    <w:rsid w:val="007D3BD4"/>
    <w:rsid w:val="007D67A2"/>
    <w:rsid w:val="007E57AC"/>
    <w:rsid w:val="007F1F8B"/>
    <w:rsid w:val="007F540F"/>
    <w:rsid w:val="007F67A1"/>
    <w:rsid w:val="00811609"/>
    <w:rsid w:val="008121F1"/>
    <w:rsid w:val="008123C6"/>
    <w:rsid w:val="008128C7"/>
    <w:rsid w:val="008206C8"/>
    <w:rsid w:val="008250D5"/>
    <w:rsid w:val="008338A7"/>
    <w:rsid w:val="00833E7C"/>
    <w:rsid w:val="00844102"/>
    <w:rsid w:val="008444E8"/>
    <w:rsid w:val="008466D0"/>
    <w:rsid w:val="00862B99"/>
    <w:rsid w:val="00863EFA"/>
    <w:rsid w:val="008669F2"/>
    <w:rsid w:val="00867288"/>
    <w:rsid w:val="00872F7E"/>
    <w:rsid w:val="0087481F"/>
    <w:rsid w:val="00874A6C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6E9B"/>
    <w:rsid w:val="008C08CA"/>
    <w:rsid w:val="008C1F1D"/>
    <w:rsid w:val="008C239F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901DAA"/>
    <w:rsid w:val="00907757"/>
    <w:rsid w:val="0092024B"/>
    <w:rsid w:val="009212B0"/>
    <w:rsid w:val="009234A5"/>
    <w:rsid w:val="00924D55"/>
    <w:rsid w:val="0093300A"/>
    <w:rsid w:val="009336F7"/>
    <w:rsid w:val="00933C17"/>
    <w:rsid w:val="009374A7"/>
    <w:rsid w:val="00940DA4"/>
    <w:rsid w:val="00941E41"/>
    <w:rsid w:val="0094578F"/>
    <w:rsid w:val="00950406"/>
    <w:rsid w:val="0095188C"/>
    <w:rsid w:val="00953CAF"/>
    <w:rsid w:val="00954A9C"/>
    <w:rsid w:val="00955216"/>
    <w:rsid w:val="00961C83"/>
    <w:rsid w:val="009728D1"/>
    <w:rsid w:val="00980194"/>
    <w:rsid w:val="0098551D"/>
    <w:rsid w:val="00985DE3"/>
    <w:rsid w:val="0099518F"/>
    <w:rsid w:val="00995736"/>
    <w:rsid w:val="0099592E"/>
    <w:rsid w:val="009A1013"/>
    <w:rsid w:val="009A1AD0"/>
    <w:rsid w:val="009A523D"/>
    <w:rsid w:val="009B29E2"/>
    <w:rsid w:val="009C2692"/>
    <w:rsid w:val="009C5CB3"/>
    <w:rsid w:val="009C5D02"/>
    <w:rsid w:val="009E0141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210AA"/>
    <w:rsid w:val="00A21913"/>
    <w:rsid w:val="00A24813"/>
    <w:rsid w:val="00A269B7"/>
    <w:rsid w:val="00A2758E"/>
    <w:rsid w:val="00A4428F"/>
    <w:rsid w:val="00A450AC"/>
    <w:rsid w:val="00A518C6"/>
    <w:rsid w:val="00A56B97"/>
    <w:rsid w:val="00A6093D"/>
    <w:rsid w:val="00A626A8"/>
    <w:rsid w:val="00A637AE"/>
    <w:rsid w:val="00A67C25"/>
    <w:rsid w:val="00A726B9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D2C58"/>
    <w:rsid w:val="00AE2F7D"/>
    <w:rsid w:val="00AE341B"/>
    <w:rsid w:val="00AE4FCB"/>
    <w:rsid w:val="00AF3224"/>
    <w:rsid w:val="00B07116"/>
    <w:rsid w:val="00B07CA7"/>
    <w:rsid w:val="00B1279A"/>
    <w:rsid w:val="00B14FF8"/>
    <w:rsid w:val="00B20709"/>
    <w:rsid w:val="00B34CEA"/>
    <w:rsid w:val="00B51321"/>
    <w:rsid w:val="00B5222E"/>
    <w:rsid w:val="00B61C96"/>
    <w:rsid w:val="00B63BD3"/>
    <w:rsid w:val="00B71649"/>
    <w:rsid w:val="00B73796"/>
    <w:rsid w:val="00B73A2A"/>
    <w:rsid w:val="00B77C94"/>
    <w:rsid w:val="00B83036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5CFC"/>
    <w:rsid w:val="00C4730A"/>
    <w:rsid w:val="00C606C9"/>
    <w:rsid w:val="00C7087B"/>
    <w:rsid w:val="00C7434D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306B"/>
    <w:rsid w:val="00CA64BF"/>
    <w:rsid w:val="00CB0175"/>
    <w:rsid w:val="00CB77D4"/>
    <w:rsid w:val="00CC0F75"/>
    <w:rsid w:val="00CC2AAE"/>
    <w:rsid w:val="00CC5A42"/>
    <w:rsid w:val="00CD0EAB"/>
    <w:rsid w:val="00CD1C8E"/>
    <w:rsid w:val="00CD6597"/>
    <w:rsid w:val="00CE008D"/>
    <w:rsid w:val="00CE0A4C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26AE2"/>
    <w:rsid w:val="00D30AA2"/>
    <w:rsid w:val="00D375DD"/>
    <w:rsid w:val="00D3767F"/>
    <w:rsid w:val="00D40263"/>
    <w:rsid w:val="00D41EE7"/>
    <w:rsid w:val="00D43B8D"/>
    <w:rsid w:val="00D446EC"/>
    <w:rsid w:val="00D50CAC"/>
    <w:rsid w:val="00D51BF0"/>
    <w:rsid w:val="00D55942"/>
    <w:rsid w:val="00D74771"/>
    <w:rsid w:val="00D807BF"/>
    <w:rsid w:val="00D83CCC"/>
    <w:rsid w:val="00D96156"/>
    <w:rsid w:val="00D976A1"/>
    <w:rsid w:val="00DA0F60"/>
    <w:rsid w:val="00DA7887"/>
    <w:rsid w:val="00DB2C26"/>
    <w:rsid w:val="00DB3890"/>
    <w:rsid w:val="00DB5CFD"/>
    <w:rsid w:val="00DC537E"/>
    <w:rsid w:val="00DC7E3D"/>
    <w:rsid w:val="00DD1EC2"/>
    <w:rsid w:val="00DE391F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163"/>
    <w:rsid w:val="00E3625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6C4C"/>
    <w:rsid w:val="00E90521"/>
    <w:rsid w:val="00E92F53"/>
    <w:rsid w:val="00E9686C"/>
    <w:rsid w:val="00E97F4A"/>
    <w:rsid w:val="00EA6089"/>
    <w:rsid w:val="00EA6D01"/>
    <w:rsid w:val="00EA7A79"/>
    <w:rsid w:val="00EA7B39"/>
    <w:rsid w:val="00EB5D0A"/>
    <w:rsid w:val="00EB7AB1"/>
    <w:rsid w:val="00EC1142"/>
    <w:rsid w:val="00EC58B7"/>
    <w:rsid w:val="00ED2635"/>
    <w:rsid w:val="00ED4582"/>
    <w:rsid w:val="00EE44B9"/>
    <w:rsid w:val="00EE547F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2751A"/>
    <w:rsid w:val="00F31316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B0AB1"/>
    <w:rsid w:val="00FB0E84"/>
    <w:rsid w:val="00FB3150"/>
    <w:rsid w:val="00FB6943"/>
    <w:rsid w:val="00FB748B"/>
    <w:rsid w:val="00FC41DB"/>
    <w:rsid w:val="00FC708E"/>
    <w:rsid w:val="00FD01C2"/>
    <w:rsid w:val="00FD3A6E"/>
    <w:rsid w:val="00FE0224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839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86</cp:revision>
  <dcterms:created xsi:type="dcterms:W3CDTF">2013-01-05T02:48:00Z</dcterms:created>
  <dcterms:modified xsi:type="dcterms:W3CDTF">2013-04-09T06:35:00Z</dcterms:modified>
</cp:coreProperties>
</file>