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3B7AAB" w:rsidRPr="008E375C" w:rsidTr="007D6EC8">
        <w:tc>
          <w:tcPr>
            <w:tcW w:w="6858" w:type="dxa"/>
          </w:tcPr>
          <w:p w:rsidR="0057146E" w:rsidRPr="008E375C" w:rsidRDefault="0052315E" w:rsidP="0057146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2315E">
              <w:rPr>
                <w:b/>
                <w:szCs w:val="22"/>
                <w:lang w:val="en-CA"/>
              </w:rPr>
              <w:pict>
                <v:group id="_x0000_s1104" style="position:absolute;margin-left:-4.35pt;margin-top:-27.5pt;width:23.3pt;height:24.6pt;z-index:251656704" coordorigin="9,2" coordsize="466,492">
                  <v:line id="_x0000_s1105" style="position:absolute" from="9,9" to="10,489" strokecolor="white" strokeweight="36e-5mm"/>
                  <v:line id="_x0000_s1106" style="position:absolute" from="9,493" to="474,494" strokecolor="white" strokeweight="36e-5mm"/>
                  <v:line id="_x0000_s1107" style="position:absolute;flip:y" from="474,9" to="475,493" strokecolor="white" strokeweight="36e-5mm"/>
                  <v:line id="_x0000_s1108" style="position:absolute;flip:x" from="9,9" to="471,10" strokecolor="white" strokeweight="36e-5mm"/>
                  <v:line id="_x0000_s1109" style="position:absolute" from="9,9" to="10,10" strokecolor="white" strokeweight="36e-5mm"/>
                  <v:shape id="_x0000_s1110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111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112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113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114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115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116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117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118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119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120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121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122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123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124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125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126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127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9374D2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105" name="図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374D2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104" name="図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7146E" w:rsidRPr="008E375C">
              <w:rPr>
                <w:b/>
                <w:szCs w:val="22"/>
                <w:lang w:val="en-CA"/>
              </w:rPr>
              <w:t>Joint Collaborative Team on 3D Video Coding Extension Development</w:t>
            </w:r>
          </w:p>
          <w:p w:rsidR="0057146E" w:rsidRPr="008E375C" w:rsidRDefault="0057146E" w:rsidP="0057146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E375C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3B7AAB" w:rsidRPr="008E375C" w:rsidRDefault="0057146E" w:rsidP="0057146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3rd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Geneva, CH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17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3B7AAB" w:rsidRPr="008E375C" w:rsidRDefault="0057146E" w:rsidP="007D6EC8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>
              <w:rPr>
                <w:lang w:val="en-CA"/>
              </w:rPr>
              <w:t>Document: JCT3V-</w:t>
            </w:r>
            <w:r>
              <w:rPr>
                <w:rFonts w:hint="eastAsia"/>
                <w:lang w:val="en-CA" w:eastAsia="ja-JP"/>
              </w:rPr>
              <w:t>C</w:t>
            </w:r>
            <w:r w:rsidR="00F54D7B">
              <w:rPr>
                <w:rFonts w:hint="eastAsia"/>
                <w:u w:val="single"/>
                <w:lang w:val="en-CA" w:eastAsia="ja-JP"/>
              </w:rPr>
              <w:t>019</w:t>
            </w:r>
            <w:ins w:id="0" w:author="s124087_0209" w:date="2013-01-17T02:48:00Z">
              <w:r w:rsidR="009374D2">
                <w:rPr>
                  <w:rFonts w:hint="eastAsia"/>
                  <w:u w:val="single"/>
                  <w:lang w:val="en-CA" w:eastAsia="ja-JP"/>
                </w:rPr>
                <w:t>7</w:t>
              </w:r>
            </w:ins>
            <w:del w:id="1" w:author="s124087_0209" w:date="2013-01-17T02:48:00Z">
              <w:r w:rsidR="00F54D7B" w:rsidDel="009374D2">
                <w:rPr>
                  <w:rFonts w:hint="eastAsia"/>
                  <w:u w:val="single"/>
                  <w:lang w:val="en-CA" w:eastAsia="ja-JP"/>
                </w:rPr>
                <w:delText>6</w:delText>
              </w:r>
            </w:del>
          </w:p>
        </w:tc>
      </w:tr>
    </w:tbl>
    <w:p w:rsidR="003B7AAB" w:rsidRPr="005B217D" w:rsidRDefault="003B7AAB" w:rsidP="003B7AAB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3B7AAB" w:rsidRPr="008E375C" w:rsidTr="007D6EC8">
        <w:tc>
          <w:tcPr>
            <w:tcW w:w="1458" w:type="dxa"/>
          </w:tcPr>
          <w:p w:rsidR="003B7AAB" w:rsidRPr="008E375C" w:rsidRDefault="003B7AAB" w:rsidP="007D6EC8">
            <w:pPr>
              <w:spacing w:before="60" w:after="60"/>
              <w:rPr>
                <w:i/>
                <w:szCs w:val="22"/>
                <w:lang w:val="en-CA"/>
              </w:rPr>
            </w:pPr>
            <w:r w:rsidRPr="008E375C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3B7AAB" w:rsidRPr="00025479" w:rsidRDefault="00137055" w:rsidP="00F54D7B">
            <w:pPr>
              <w:spacing w:before="60" w:after="60"/>
              <w:rPr>
                <w:b/>
                <w:szCs w:val="22"/>
                <w:lang w:val="en-CA" w:eastAsia="ja-JP"/>
              </w:rPr>
            </w:pPr>
            <w:r w:rsidRPr="00137055">
              <w:rPr>
                <w:b/>
                <w:lang w:eastAsia="ja-JP"/>
              </w:rPr>
              <w:t>3D-CE2.h-related: Crosscheck of results on disparity vector derivation (JCT3V-C0097)</w:t>
            </w:r>
          </w:p>
        </w:tc>
      </w:tr>
      <w:tr w:rsidR="003B7AAB" w:rsidRPr="008E375C" w:rsidTr="007D6EC8">
        <w:tc>
          <w:tcPr>
            <w:tcW w:w="1458" w:type="dxa"/>
          </w:tcPr>
          <w:p w:rsidR="003B7AAB" w:rsidRPr="008E375C" w:rsidRDefault="003B7AAB" w:rsidP="007D6EC8">
            <w:pPr>
              <w:spacing w:before="60" w:after="60"/>
              <w:rPr>
                <w:i/>
                <w:szCs w:val="22"/>
                <w:lang w:val="en-CA"/>
              </w:rPr>
            </w:pPr>
            <w:r w:rsidRPr="008E375C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3B7AAB" w:rsidRPr="008E375C" w:rsidRDefault="003B7AAB" w:rsidP="007D6EC8">
            <w:pPr>
              <w:spacing w:before="60" w:after="60"/>
              <w:rPr>
                <w:szCs w:val="22"/>
                <w:lang w:val="en-CA"/>
              </w:rPr>
            </w:pPr>
            <w:r w:rsidRPr="008E375C">
              <w:rPr>
                <w:szCs w:val="22"/>
                <w:lang w:val="en-CA"/>
              </w:rPr>
              <w:t>Input Document</w:t>
            </w:r>
          </w:p>
        </w:tc>
      </w:tr>
      <w:tr w:rsidR="003B7AAB" w:rsidRPr="008E375C" w:rsidTr="007D6EC8">
        <w:tc>
          <w:tcPr>
            <w:tcW w:w="1458" w:type="dxa"/>
          </w:tcPr>
          <w:p w:rsidR="003B7AAB" w:rsidRPr="008E375C" w:rsidRDefault="003B7AAB" w:rsidP="007D6EC8">
            <w:pPr>
              <w:spacing w:before="60" w:after="60"/>
              <w:rPr>
                <w:i/>
                <w:szCs w:val="22"/>
                <w:lang w:val="en-CA"/>
              </w:rPr>
            </w:pPr>
            <w:r w:rsidRPr="008E375C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3B7AAB" w:rsidRPr="008E375C" w:rsidRDefault="003B7AAB" w:rsidP="007D6EC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ja-JP"/>
              </w:rPr>
              <w:t>Information</w:t>
            </w:r>
          </w:p>
        </w:tc>
      </w:tr>
      <w:tr w:rsidR="003B7AAB" w:rsidRPr="008E375C" w:rsidTr="007D6EC8">
        <w:tc>
          <w:tcPr>
            <w:tcW w:w="1458" w:type="dxa"/>
          </w:tcPr>
          <w:p w:rsidR="003B7AAB" w:rsidRPr="008E375C" w:rsidRDefault="003B7AAB" w:rsidP="007D6EC8">
            <w:pPr>
              <w:spacing w:before="60" w:after="60"/>
              <w:rPr>
                <w:i/>
                <w:szCs w:val="22"/>
                <w:lang w:val="en-CA"/>
              </w:rPr>
            </w:pPr>
            <w:r w:rsidRPr="008E375C">
              <w:rPr>
                <w:i/>
                <w:szCs w:val="22"/>
                <w:lang w:val="en-CA"/>
              </w:rPr>
              <w:t>Author(s) or</w:t>
            </w:r>
            <w:r w:rsidRPr="008E375C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B7AAB" w:rsidRPr="0057146E" w:rsidRDefault="003B7AAB" w:rsidP="007D6EC8">
            <w:pPr>
              <w:spacing w:before="60" w:after="60"/>
              <w:rPr>
                <w:szCs w:val="22"/>
                <w:lang w:eastAsia="ja-JP"/>
              </w:rPr>
            </w:pPr>
            <w:r w:rsidRPr="008E375C">
              <w:rPr>
                <w:rFonts w:hint="eastAsia"/>
                <w:szCs w:val="22"/>
                <w:lang w:eastAsia="ja-JP"/>
              </w:rPr>
              <w:t xml:space="preserve">Tomohiro </w:t>
            </w:r>
            <w:proofErr w:type="spellStart"/>
            <w:r w:rsidRPr="008E375C">
              <w:rPr>
                <w:rFonts w:hint="eastAsia"/>
                <w:szCs w:val="22"/>
                <w:lang w:eastAsia="ja-JP"/>
              </w:rPr>
              <w:t>Ikai</w:t>
            </w:r>
            <w:proofErr w:type="spellEnd"/>
            <w:r w:rsidRPr="008E375C">
              <w:rPr>
                <w:szCs w:val="22"/>
                <w:lang w:val="en-CA"/>
              </w:rPr>
              <w:br/>
            </w:r>
          </w:p>
          <w:p w:rsidR="003B7AAB" w:rsidRPr="008E375C" w:rsidRDefault="003B7AAB" w:rsidP="007D6EC8">
            <w:pPr>
              <w:spacing w:before="60" w:after="60"/>
              <w:rPr>
                <w:szCs w:val="22"/>
                <w:lang w:eastAsia="ja-JP"/>
              </w:rPr>
            </w:pPr>
            <w:r w:rsidRPr="008E375C">
              <w:rPr>
                <w:szCs w:val="22"/>
                <w:lang w:eastAsia="ja-JP"/>
              </w:rPr>
              <w:t xml:space="preserve">1-9-2 </w:t>
            </w:r>
            <w:proofErr w:type="spellStart"/>
            <w:r w:rsidRPr="008E375C">
              <w:rPr>
                <w:szCs w:val="22"/>
                <w:lang w:eastAsia="ja-JP"/>
              </w:rPr>
              <w:t>Nakase</w:t>
            </w:r>
            <w:proofErr w:type="spellEnd"/>
            <w:r w:rsidRPr="008E375C">
              <w:rPr>
                <w:szCs w:val="22"/>
                <w:lang w:eastAsia="ja-JP"/>
              </w:rPr>
              <w:t>, Mihama-</w:t>
            </w:r>
            <w:proofErr w:type="spellStart"/>
            <w:r w:rsidRPr="008E375C">
              <w:rPr>
                <w:szCs w:val="22"/>
                <w:lang w:eastAsia="ja-JP"/>
              </w:rPr>
              <w:t>ku</w:t>
            </w:r>
            <w:proofErr w:type="spellEnd"/>
            <w:r w:rsidRPr="008E375C">
              <w:rPr>
                <w:szCs w:val="22"/>
                <w:lang w:eastAsia="ja-JP"/>
              </w:rPr>
              <w:t>, Chiba-</w:t>
            </w:r>
            <w:proofErr w:type="spellStart"/>
            <w:r w:rsidRPr="008E375C">
              <w:rPr>
                <w:szCs w:val="22"/>
                <w:lang w:eastAsia="ja-JP"/>
              </w:rPr>
              <w:t>shi</w:t>
            </w:r>
            <w:proofErr w:type="spellEnd"/>
            <w:r w:rsidRPr="008E375C">
              <w:rPr>
                <w:szCs w:val="22"/>
                <w:lang w:eastAsia="ja-JP"/>
              </w:rPr>
              <w:t>,</w:t>
            </w:r>
            <w:r w:rsidRPr="006F23BD">
              <w:rPr>
                <w:rFonts w:eastAsia="Calibri"/>
                <w:szCs w:val="22"/>
              </w:rPr>
              <w:t xml:space="preserve"> </w:t>
            </w:r>
            <w:r w:rsidRPr="008E375C">
              <w:rPr>
                <w:szCs w:val="22"/>
                <w:lang w:eastAsia="ja-JP"/>
              </w:rPr>
              <w:t>Chiba 261-8520</w:t>
            </w:r>
          </w:p>
          <w:p w:rsidR="003B7AAB" w:rsidRPr="008E375C" w:rsidRDefault="003B7AAB" w:rsidP="007D6EC8">
            <w:pPr>
              <w:spacing w:before="60" w:after="60"/>
              <w:rPr>
                <w:szCs w:val="22"/>
                <w:lang w:eastAsia="ja-JP"/>
              </w:rPr>
            </w:pPr>
            <w:r w:rsidRPr="008E375C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3B7AAB" w:rsidRPr="008E375C" w:rsidRDefault="003B7AAB" w:rsidP="007D6EC8">
            <w:pPr>
              <w:spacing w:before="60" w:after="60"/>
              <w:rPr>
                <w:szCs w:val="22"/>
                <w:lang w:val="en-CA"/>
              </w:rPr>
            </w:pPr>
            <w:r w:rsidRPr="008E375C">
              <w:rPr>
                <w:szCs w:val="22"/>
                <w:lang w:val="en-CA"/>
              </w:rPr>
              <w:br/>
              <w:t>Tel:</w:t>
            </w:r>
            <w:r w:rsidRPr="008E375C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B7AAB" w:rsidRPr="008E375C" w:rsidRDefault="003B7AAB" w:rsidP="007D6EC8">
            <w:pPr>
              <w:spacing w:before="60" w:after="60"/>
              <w:rPr>
                <w:szCs w:val="22"/>
                <w:lang w:eastAsia="ja-JP"/>
              </w:rPr>
            </w:pPr>
            <w:r w:rsidRPr="008E375C">
              <w:rPr>
                <w:szCs w:val="22"/>
                <w:lang w:val="en-CA"/>
              </w:rPr>
              <w:br/>
            </w:r>
            <w:r w:rsidRPr="008E375C">
              <w:rPr>
                <w:szCs w:val="22"/>
              </w:rPr>
              <w:t>+81-43-299-8526</w:t>
            </w:r>
            <w:r w:rsidRPr="008E375C">
              <w:rPr>
                <w:szCs w:val="22"/>
                <w:lang w:val="en-CA"/>
              </w:rPr>
              <w:br/>
            </w:r>
            <w:hyperlink r:id="rId9" w:history="1">
              <w:r w:rsidRPr="008E375C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3B7AAB" w:rsidRPr="008E375C" w:rsidTr="007D6EC8">
        <w:tc>
          <w:tcPr>
            <w:tcW w:w="1458" w:type="dxa"/>
          </w:tcPr>
          <w:p w:rsidR="003B7AAB" w:rsidRPr="008E375C" w:rsidRDefault="003B7AAB" w:rsidP="007D6EC8">
            <w:pPr>
              <w:spacing w:before="60" w:after="60"/>
              <w:rPr>
                <w:i/>
                <w:szCs w:val="22"/>
                <w:lang w:val="en-CA"/>
              </w:rPr>
            </w:pPr>
            <w:r w:rsidRPr="008E375C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B7AAB" w:rsidRPr="008E375C" w:rsidRDefault="003B7AAB" w:rsidP="007D6EC8">
            <w:pPr>
              <w:spacing w:before="60" w:after="60"/>
              <w:rPr>
                <w:szCs w:val="22"/>
                <w:lang w:val="en-CA"/>
              </w:rPr>
            </w:pPr>
            <w:r w:rsidRPr="008E375C">
              <w:rPr>
                <w:szCs w:val="22"/>
                <w:lang w:eastAsia="ja-JP"/>
              </w:rPr>
              <w:t>SHARP Corporation</w:t>
            </w:r>
          </w:p>
        </w:tc>
      </w:tr>
    </w:tbl>
    <w:p w:rsidR="003B7AAB" w:rsidRPr="005B217D" w:rsidRDefault="003B7AAB" w:rsidP="003B7AAB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B7AAB" w:rsidRPr="005B217D" w:rsidRDefault="003B7AAB" w:rsidP="003B7AAB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100E2" w:rsidRDefault="003B7AAB" w:rsidP="00172D68">
      <w:pPr>
        <w:outlineLvl w:val="0"/>
        <w:rPr>
          <w:lang w:eastAsia="ja-JP"/>
        </w:rPr>
      </w:pPr>
      <w:r>
        <w:rPr>
          <w:rFonts w:hint="eastAsia"/>
          <w:lang w:eastAsia="ja-JP"/>
        </w:rPr>
        <w:t>This contribution report</w:t>
      </w:r>
      <w:r w:rsidR="00346F1A">
        <w:rPr>
          <w:rFonts w:hint="eastAsia"/>
          <w:lang w:eastAsia="ja-JP"/>
        </w:rPr>
        <w:t>s a cross-chec</w:t>
      </w:r>
      <w:r w:rsidR="00172D68">
        <w:rPr>
          <w:rFonts w:hint="eastAsia"/>
          <w:lang w:eastAsia="ja-JP"/>
        </w:rPr>
        <w:t xml:space="preserve">k of </w:t>
      </w:r>
      <w:r w:rsidR="00137055">
        <w:rPr>
          <w:lang w:eastAsia="ja-JP"/>
        </w:rPr>
        <w:t>disparity</w:t>
      </w:r>
      <w:r w:rsidR="00137055">
        <w:rPr>
          <w:rFonts w:hint="eastAsia"/>
          <w:lang w:eastAsia="ja-JP"/>
        </w:rPr>
        <w:t xml:space="preserve"> vector derivation process in inter-view candidate creation</w:t>
      </w:r>
      <w:r w:rsidR="001E760E">
        <w:rPr>
          <w:rFonts w:hint="eastAsia"/>
          <w:lang w:eastAsia="ja-JP"/>
        </w:rPr>
        <w:t xml:space="preserve"> in </w:t>
      </w:r>
      <w:r w:rsidR="001E760E" w:rsidRPr="00CB135D">
        <w:rPr>
          <w:lang w:eastAsia="ja-JP"/>
        </w:rPr>
        <w:t>JCT3V-C0097</w:t>
      </w:r>
      <w:r w:rsidR="00172D68">
        <w:rPr>
          <w:rFonts w:hint="eastAsia"/>
          <w:lang w:eastAsia="ja-JP"/>
        </w:rPr>
        <w:t>. E</w:t>
      </w:r>
      <w:r>
        <w:rPr>
          <w:rFonts w:hint="eastAsia"/>
          <w:lang w:eastAsia="ja-JP"/>
        </w:rPr>
        <w:t>xperiment result</w:t>
      </w:r>
      <w:r w:rsidR="00CD5159">
        <w:rPr>
          <w:rFonts w:hint="eastAsia"/>
          <w:lang w:eastAsia="ja-JP"/>
        </w:rPr>
        <w:t>s</w:t>
      </w:r>
      <w:r w:rsidR="00540B85">
        <w:rPr>
          <w:rFonts w:hint="eastAsia"/>
          <w:lang w:eastAsia="ja-JP"/>
        </w:rPr>
        <w:t xml:space="preserve"> perfectly match</w:t>
      </w:r>
      <w:r>
        <w:rPr>
          <w:rFonts w:hint="eastAsia"/>
          <w:lang w:eastAsia="ja-JP"/>
        </w:rPr>
        <w:t xml:space="preserve"> with those provided by the proponent. The softwar</w:t>
      </w:r>
      <w:r w:rsidR="005C0DDB">
        <w:rPr>
          <w:rFonts w:hint="eastAsia"/>
          <w:lang w:eastAsia="ja-JP"/>
        </w:rPr>
        <w:t xml:space="preserve">e </w:t>
      </w:r>
      <w:ins w:id="2" w:author="s124087_0209" w:date="2013-01-17T02:52:00Z">
        <w:r w:rsidR="00707F04">
          <w:rPr>
            <w:rFonts w:hint="eastAsia"/>
            <w:lang w:eastAsia="ja-JP"/>
          </w:rPr>
          <w:t>was</w:t>
        </w:r>
      </w:ins>
      <w:del w:id="3" w:author="s124087_0209" w:date="2013-01-17T02:52:00Z">
        <w:r w:rsidR="005C0DDB" w:rsidDel="00707F04">
          <w:rPr>
            <w:rFonts w:hint="eastAsia"/>
            <w:lang w:eastAsia="ja-JP"/>
          </w:rPr>
          <w:delText>are</w:delText>
        </w:r>
      </w:del>
      <w:r w:rsidR="005C0DDB">
        <w:rPr>
          <w:rFonts w:hint="eastAsia"/>
          <w:lang w:eastAsia="ja-JP"/>
        </w:rPr>
        <w:t xml:space="preserve"> also studied</w:t>
      </w:r>
      <w:r w:rsidR="009F77B2">
        <w:rPr>
          <w:rFonts w:hint="eastAsia"/>
          <w:lang w:eastAsia="ja-JP"/>
        </w:rPr>
        <w:t xml:space="preserve"> and confirmed that it </w:t>
      </w:r>
      <w:ins w:id="4" w:author="s124087_0209" w:date="2013-01-17T02:52:00Z">
        <w:r w:rsidR="00707F04">
          <w:rPr>
            <w:rFonts w:hint="eastAsia"/>
            <w:lang w:eastAsia="ja-JP"/>
          </w:rPr>
          <w:t>is</w:t>
        </w:r>
      </w:ins>
      <w:del w:id="5" w:author="s124087_0209" w:date="2013-01-17T02:52:00Z">
        <w:r w:rsidR="009F77B2" w:rsidDel="00707F04">
          <w:rPr>
            <w:rFonts w:hint="eastAsia"/>
            <w:lang w:eastAsia="ja-JP"/>
          </w:rPr>
          <w:delText>are</w:delText>
        </w:r>
      </w:del>
      <w:r w:rsidR="009F77B2">
        <w:rPr>
          <w:rFonts w:hint="eastAsia"/>
          <w:lang w:eastAsia="ja-JP"/>
        </w:rPr>
        <w:t xml:space="preserve"> correctly implemented</w:t>
      </w:r>
      <w:r>
        <w:rPr>
          <w:rFonts w:hint="eastAsia"/>
          <w:lang w:eastAsia="ja-JP"/>
        </w:rPr>
        <w:t>.</w:t>
      </w:r>
    </w:p>
    <w:p w:rsidR="00C40C63" w:rsidRDefault="00CB135D" w:rsidP="003B7AAB">
      <w:pPr>
        <w:outlineLvl w:val="0"/>
        <w:rPr>
          <w:lang w:val="en-CA" w:eastAsia="ja-JP"/>
        </w:rPr>
      </w:pPr>
      <w:r w:rsidRPr="00CB135D">
        <w:rPr>
          <w:lang w:eastAsia="ja-JP"/>
        </w:rPr>
        <w:t>JCT3V-C0097</w:t>
      </w:r>
      <w:r w:rsidRPr="00CB135D">
        <w:rPr>
          <w:rFonts w:hint="eastAsia"/>
          <w:lang w:eastAsia="ja-JP"/>
        </w:rPr>
        <w:t xml:space="preserve"> Scheme 1</w:t>
      </w:r>
      <w:r>
        <w:rPr>
          <w:rFonts w:hint="eastAsia"/>
          <w:lang w:eastAsia="ja-JP"/>
        </w:rPr>
        <w:t xml:space="preserve"> uses the </w:t>
      </w:r>
      <w:r>
        <w:rPr>
          <w:rFonts w:hint="eastAsia"/>
          <w:lang w:val="en-CA" w:eastAsia="ja-JP"/>
        </w:rPr>
        <w:t xml:space="preserve">temporal MV as the first candidate of the </w:t>
      </w:r>
      <w:r>
        <w:rPr>
          <w:lang w:val="en-CA" w:eastAsia="ja-JP"/>
        </w:rPr>
        <w:t>disparity</w:t>
      </w:r>
      <w:r>
        <w:rPr>
          <w:rFonts w:hint="eastAsia"/>
          <w:lang w:val="en-CA" w:eastAsia="ja-JP"/>
        </w:rPr>
        <w:t xml:space="preserve"> vector derivation process which is used in Merge, AMVP </w:t>
      </w:r>
      <w:r w:rsidR="00CF1E1B">
        <w:rPr>
          <w:rFonts w:hint="eastAsia"/>
          <w:lang w:val="en-CA" w:eastAsia="ja-JP"/>
        </w:rPr>
        <w:t xml:space="preserve">and residual prediction process, while </w:t>
      </w:r>
      <w:r w:rsidR="00CF1E1B">
        <w:rPr>
          <w:rFonts w:hint="eastAsia"/>
          <w:lang w:eastAsia="ja-JP"/>
        </w:rPr>
        <w:t xml:space="preserve">the </w:t>
      </w:r>
      <w:r w:rsidR="00CF1E1B">
        <w:rPr>
          <w:rFonts w:hint="eastAsia"/>
          <w:lang w:val="en-CA" w:eastAsia="ja-JP"/>
        </w:rPr>
        <w:t xml:space="preserve">temporal MV is put after </w:t>
      </w:r>
      <w:r w:rsidR="00CF1E1B">
        <w:rPr>
          <w:lang w:val="en-CA" w:eastAsia="ja-JP"/>
        </w:rPr>
        <w:t>spe</w:t>
      </w:r>
      <w:r w:rsidR="00CF1E1B">
        <w:rPr>
          <w:rFonts w:hint="eastAsia"/>
          <w:lang w:val="en-CA" w:eastAsia="ja-JP"/>
        </w:rPr>
        <w:t>c</w:t>
      </w:r>
      <w:r w:rsidR="00CF1E1B">
        <w:rPr>
          <w:lang w:val="en-CA" w:eastAsia="ja-JP"/>
        </w:rPr>
        <w:t xml:space="preserve">ial </w:t>
      </w:r>
      <w:proofErr w:type="spellStart"/>
      <w:r w:rsidR="00CF1E1B">
        <w:rPr>
          <w:rFonts w:hint="eastAsia"/>
          <w:lang w:val="en-CA" w:eastAsia="ja-JP"/>
        </w:rPr>
        <w:t>MVcandidates</w:t>
      </w:r>
      <w:proofErr w:type="spellEnd"/>
      <w:r w:rsidR="00CF1E1B">
        <w:rPr>
          <w:rFonts w:hint="eastAsia"/>
          <w:lang w:val="en-CA" w:eastAsia="ja-JP"/>
        </w:rPr>
        <w:t xml:space="preserve"> in </w:t>
      </w:r>
      <w:r w:rsidR="00580BBA">
        <w:rPr>
          <w:rFonts w:hint="eastAsia"/>
          <w:lang w:val="en-CA" w:eastAsia="ja-JP"/>
        </w:rPr>
        <w:t xml:space="preserve">the current </w:t>
      </w:r>
      <w:r w:rsidR="00CF1E1B">
        <w:rPr>
          <w:rFonts w:hint="eastAsia"/>
          <w:lang w:val="en-CA" w:eastAsia="ja-JP"/>
        </w:rPr>
        <w:t>HTM.</w:t>
      </w:r>
      <w:r w:rsidR="00C40C63">
        <w:rPr>
          <w:rFonts w:hint="eastAsia"/>
          <w:lang w:val="en-CA" w:eastAsia="ja-JP"/>
        </w:rPr>
        <w:t xml:space="preserve"> It is reported that the </w:t>
      </w:r>
      <w:r w:rsidR="00C40C63">
        <w:rPr>
          <w:lang w:val="en-CA" w:eastAsia="ja-JP"/>
        </w:rPr>
        <w:t>scheme improve coding efficiency by 0.1 % in coded &amp; synthesis on CTC.</w:t>
      </w:r>
    </w:p>
    <w:p w:rsidR="005A54DF" w:rsidRDefault="00C40C63" w:rsidP="005A54DF">
      <w:pPr>
        <w:outlineLvl w:val="0"/>
        <w:rPr>
          <w:lang w:val="en-CA" w:eastAsia="ja-JP"/>
        </w:rPr>
      </w:pPr>
      <w:r w:rsidRPr="00CB135D">
        <w:rPr>
          <w:lang w:eastAsia="ja-JP"/>
        </w:rPr>
        <w:t>JCT3V-C0097</w:t>
      </w:r>
      <w:r w:rsidRPr="00CB135D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 xml:space="preserve">Scheme 2 proposes to remove </w:t>
      </w:r>
      <w:r w:rsidR="00FB3015">
        <w:rPr>
          <w:rFonts w:hint="eastAsia"/>
          <w:lang w:eastAsia="ja-JP"/>
        </w:rPr>
        <w:t xml:space="preserve">the usage of </w:t>
      </w:r>
      <w:r w:rsidR="00F0351F">
        <w:rPr>
          <w:rFonts w:hint="eastAsia"/>
          <w:lang w:val="en-CA" w:eastAsia="ja-JP"/>
        </w:rPr>
        <w:t>DV_MCP</w:t>
      </w:r>
      <w:r w:rsidR="00FB3015">
        <w:rPr>
          <w:rFonts w:hint="eastAsia"/>
          <w:lang w:val="en-CA" w:eastAsia="ja-JP"/>
        </w:rPr>
        <w:t xml:space="preserve"> vectors which are the </w:t>
      </w:r>
      <w:r w:rsidR="00FB3015">
        <w:rPr>
          <w:lang w:val="en-CA" w:eastAsia="ja-JP"/>
        </w:rPr>
        <w:t>disparity</w:t>
      </w:r>
      <w:r w:rsidR="00FB3015">
        <w:rPr>
          <w:rFonts w:hint="eastAsia"/>
          <w:lang w:val="en-CA" w:eastAsia="ja-JP"/>
        </w:rPr>
        <w:t xml:space="preserve"> vectors which is used to derive base layer</w:t>
      </w:r>
      <w:r w:rsidR="00FB3015">
        <w:rPr>
          <w:lang w:val="en-CA" w:eastAsia="ja-JP"/>
        </w:rPr>
        <w:t>’</w:t>
      </w:r>
      <w:r w:rsidR="00FB3015">
        <w:rPr>
          <w:rFonts w:hint="eastAsia"/>
          <w:lang w:val="en-CA" w:eastAsia="ja-JP"/>
        </w:rPr>
        <w:t>s motion vector.</w:t>
      </w:r>
      <w:r w:rsidR="005A54DF">
        <w:rPr>
          <w:rFonts w:hint="eastAsia"/>
          <w:lang w:val="en-CA" w:eastAsia="ja-JP"/>
        </w:rPr>
        <w:t xml:space="preserve"> It is reported that the </w:t>
      </w:r>
      <w:r w:rsidR="005A54DF">
        <w:rPr>
          <w:lang w:val="en-CA" w:eastAsia="ja-JP"/>
        </w:rPr>
        <w:t xml:space="preserve">scheme </w:t>
      </w:r>
      <w:r w:rsidR="005A54DF">
        <w:rPr>
          <w:rFonts w:hint="eastAsia"/>
          <w:lang w:val="en-CA" w:eastAsia="ja-JP"/>
        </w:rPr>
        <w:t>bring</w:t>
      </w:r>
      <w:r w:rsidR="005A54DF">
        <w:rPr>
          <w:lang w:val="en-CA" w:eastAsia="ja-JP"/>
        </w:rPr>
        <w:t xml:space="preserve"> </w:t>
      </w:r>
      <w:r w:rsidR="005A54DF">
        <w:rPr>
          <w:rFonts w:hint="eastAsia"/>
          <w:lang w:val="en-CA" w:eastAsia="ja-JP"/>
        </w:rPr>
        <w:t xml:space="preserve">0.1 </w:t>
      </w:r>
      <w:proofErr w:type="gramStart"/>
      <w:r w:rsidR="005A54DF">
        <w:rPr>
          <w:rFonts w:hint="eastAsia"/>
          <w:lang w:val="en-CA" w:eastAsia="ja-JP"/>
        </w:rPr>
        <w:t>%  loss</w:t>
      </w:r>
      <w:proofErr w:type="gramEnd"/>
      <w:r w:rsidR="005A54DF">
        <w:rPr>
          <w:rFonts w:hint="eastAsia"/>
          <w:lang w:val="en-CA" w:eastAsia="ja-JP"/>
        </w:rPr>
        <w:t xml:space="preserve"> </w:t>
      </w:r>
      <w:r w:rsidR="005A54DF">
        <w:rPr>
          <w:lang w:val="en-CA" w:eastAsia="ja-JP"/>
        </w:rPr>
        <w:t>in coded &amp; synthesis on CTC.</w:t>
      </w:r>
    </w:p>
    <w:p w:rsidR="00C40C63" w:rsidRPr="00C40C63" w:rsidRDefault="00183C6B" w:rsidP="003B7AAB">
      <w:pPr>
        <w:outlineLvl w:val="0"/>
        <w:rPr>
          <w:lang w:val="en-CA" w:eastAsia="ja-JP"/>
        </w:rPr>
      </w:pPr>
      <w:r>
        <w:rPr>
          <w:rFonts w:hint="eastAsia"/>
          <w:lang w:val="en-CA" w:eastAsia="ja-JP"/>
        </w:rPr>
        <w:t xml:space="preserve">It is reported that </w:t>
      </w:r>
      <w:r w:rsidR="00CD00BE" w:rsidRPr="00CB135D">
        <w:rPr>
          <w:lang w:eastAsia="ja-JP"/>
        </w:rPr>
        <w:t>JCT3V-C0097</w:t>
      </w:r>
      <w:r w:rsidR="00CD00BE" w:rsidRPr="00CB135D">
        <w:rPr>
          <w:rFonts w:hint="eastAsia"/>
          <w:lang w:eastAsia="ja-JP"/>
        </w:rPr>
        <w:t xml:space="preserve"> </w:t>
      </w:r>
      <w:r w:rsidR="00CD00BE">
        <w:rPr>
          <w:rFonts w:hint="eastAsia"/>
          <w:lang w:eastAsia="ja-JP"/>
        </w:rPr>
        <w:t>Scheme 1+2 brings no loss</w:t>
      </w:r>
      <w:r w:rsidR="00A70EDB">
        <w:rPr>
          <w:rFonts w:hint="eastAsia"/>
          <w:lang w:eastAsia="ja-JP"/>
        </w:rPr>
        <w:t>.</w:t>
      </w:r>
    </w:p>
    <w:p w:rsidR="00CB135D" w:rsidRDefault="00CB135D" w:rsidP="003B7AAB">
      <w:pPr>
        <w:outlineLvl w:val="0"/>
        <w:rPr>
          <w:lang w:eastAsia="ja-JP"/>
        </w:rPr>
      </w:pPr>
    </w:p>
    <w:p w:rsidR="000840E8" w:rsidRPr="00B615E2" w:rsidRDefault="008143AA" w:rsidP="00AA51D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Verification</w:t>
      </w:r>
    </w:p>
    <w:p w:rsidR="00AA51DA" w:rsidRDefault="00EE5B9C" w:rsidP="00F04512">
      <w:pPr>
        <w:jc w:val="center"/>
        <w:rPr>
          <w:lang w:val="en-CA" w:eastAsia="ja-JP"/>
        </w:rPr>
      </w:pPr>
      <w:r>
        <w:rPr>
          <w:rFonts w:hint="eastAsia"/>
          <w:lang w:eastAsia="ja-JP"/>
        </w:rPr>
        <w:t>Table 1</w:t>
      </w:r>
      <w:r w:rsidR="00B615E2">
        <w:rPr>
          <w:rFonts w:hint="eastAsia"/>
          <w:lang w:eastAsia="ja-JP"/>
        </w:rPr>
        <w:t xml:space="preserve"> Tested scheme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1"/>
        <w:gridCol w:w="1911"/>
        <w:gridCol w:w="1912"/>
        <w:gridCol w:w="1912"/>
        <w:gridCol w:w="1912"/>
      </w:tblGrid>
      <w:tr w:rsidR="00ED3BB5" w:rsidRPr="00826D31" w:rsidTr="00826D31">
        <w:tc>
          <w:tcPr>
            <w:tcW w:w="1911" w:type="dxa"/>
          </w:tcPr>
          <w:p w:rsidR="00ED3BB5" w:rsidRPr="00826D31" w:rsidRDefault="00ED3BB5" w:rsidP="00AA51DA">
            <w:pPr>
              <w:rPr>
                <w:lang w:val="en-CA" w:eastAsia="ja-JP"/>
              </w:rPr>
            </w:pPr>
          </w:p>
        </w:tc>
        <w:tc>
          <w:tcPr>
            <w:tcW w:w="1911" w:type="dxa"/>
          </w:tcPr>
          <w:p w:rsidR="00ED3BB5" w:rsidRDefault="00ED3BB5" w:rsidP="00826D31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HTM5.</w:t>
            </w:r>
            <w:r w:rsidR="00BC58B1">
              <w:rPr>
                <w:rFonts w:hint="eastAsia"/>
                <w:lang w:eastAsia="ja-JP"/>
              </w:rPr>
              <w:t>0.1</w:t>
            </w:r>
          </w:p>
        </w:tc>
        <w:tc>
          <w:tcPr>
            <w:tcW w:w="1912" w:type="dxa"/>
          </w:tcPr>
          <w:p w:rsidR="00ED3BB5" w:rsidRDefault="00ED3BB5" w:rsidP="00826D31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Test 1</w:t>
            </w:r>
          </w:p>
        </w:tc>
        <w:tc>
          <w:tcPr>
            <w:tcW w:w="1912" w:type="dxa"/>
          </w:tcPr>
          <w:p w:rsidR="00ED3BB5" w:rsidRDefault="00ED3BB5" w:rsidP="00826D31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Test 2 </w:t>
            </w:r>
          </w:p>
        </w:tc>
        <w:tc>
          <w:tcPr>
            <w:tcW w:w="1912" w:type="dxa"/>
          </w:tcPr>
          <w:p w:rsidR="00ED3BB5" w:rsidRDefault="00ED3BB5" w:rsidP="00826D31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Test 3</w:t>
            </w:r>
          </w:p>
          <w:p w:rsidR="00ED3BB5" w:rsidRDefault="00ED3BB5" w:rsidP="00826D31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(Test1 + Test2)</w:t>
            </w:r>
          </w:p>
        </w:tc>
      </w:tr>
      <w:tr w:rsidR="005C0DDB" w:rsidRPr="00826D31" w:rsidTr="00826D31">
        <w:tc>
          <w:tcPr>
            <w:tcW w:w="1911" w:type="dxa"/>
          </w:tcPr>
          <w:p w:rsidR="005C0DDB" w:rsidRDefault="005C0DDB" w:rsidP="00AA51DA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 xml:space="preserve">Position of </w:t>
            </w:r>
          </w:p>
          <w:p w:rsidR="005C0DDB" w:rsidRPr="00826D31" w:rsidRDefault="005C0DDB" w:rsidP="00AA51DA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temporal MV candidate</w:t>
            </w:r>
          </w:p>
        </w:tc>
        <w:tc>
          <w:tcPr>
            <w:tcW w:w="1911" w:type="dxa"/>
          </w:tcPr>
          <w:p w:rsidR="005C0DDB" w:rsidRPr="00826D31" w:rsidRDefault="005C0DDB" w:rsidP="00F2183B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 xml:space="preserve">After </w:t>
            </w:r>
            <w:r>
              <w:rPr>
                <w:lang w:val="en-CA" w:eastAsia="ja-JP"/>
              </w:rPr>
              <w:t>spe</w:t>
            </w:r>
            <w:r>
              <w:rPr>
                <w:rFonts w:hint="eastAsia"/>
                <w:lang w:val="en-CA" w:eastAsia="ja-JP"/>
              </w:rPr>
              <w:t>c</w:t>
            </w:r>
            <w:r>
              <w:rPr>
                <w:lang w:val="en-CA" w:eastAsia="ja-JP"/>
              </w:rPr>
              <w:t xml:space="preserve">ial </w:t>
            </w:r>
            <w:proofErr w:type="spellStart"/>
            <w:r>
              <w:rPr>
                <w:rFonts w:hint="eastAsia"/>
                <w:lang w:val="en-CA" w:eastAsia="ja-JP"/>
              </w:rPr>
              <w:t>MVcandidates</w:t>
            </w:r>
            <w:proofErr w:type="spellEnd"/>
          </w:p>
        </w:tc>
        <w:tc>
          <w:tcPr>
            <w:tcW w:w="1912" w:type="dxa"/>
          </w:tcPr>
          <w:p w:rsidR="005C0DDB" w:rsidRPr="00826D31" w:rsidRDefault="005C0DDB" w:rsidP="00F0287D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First candidate</w:t>
            </w:r>
          </w:p>
        </w:tc>
        <w:tc>
          <w:tcPr>
            <w:tcW w:w="1912" w:type="dxa"/>
          </w:tcPr>
          <w:p w:rsidR="004054E8" w:rsidRPr="00826D31" w:rsidRDefault="004054E8" w:rsidP="00AA51DA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Same as CTC</w:t>
            </w:r>
          </w:p>
        </w:tc>
        <w:tc>
          <w:tcPr>
            <w:tcW w:w="1912" w:type="dxa"/>
          </w:tcPr>
          <w:p w:rsidR="005C0DDB" w:rsidRPr="00826D31" w:rsidRDefault="00D100C7" w:rsidP="00AA51DA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First candidate</w:t>
            </w:r>
          </w:p>
        </w:tc>
      </w:tr>
      <w:tr w:rsidR="005C0DDB" w:rsidRPr="00826D31" w:rsidTr="00826D31">
        <w:tc>
          <w:tcPr>
            <w:tcW w:w="1911" w:type="dxa"/>
          </w:tcPr>
          <w:p w:rsidR="005C0DDB" w:rsidRPr="00826D31" w:rsidRDefault="00F0351F" w:rsidP="00AA51DA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DV_MCP</w:t>
            </w:r>
          </w:p>
        </w:tc>
        <w:tc>
          <w:tcPr>
            <w:tcW w:w="1911" w:type="dxa"/>
          </w:tcPr>
          <w:p w:rsidR="005C0DDB" w:rsidRPr="00826D31" w:rsidRDefault="005C0DDB" w:rsidP="00AA51DA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Yes</w:t>
            </w:r>
          </w:p>
        </w:tc>
        <w:tc>
          <w:tcPr>
            <w:tcW w:w="1912" w:type="dxa"/>
          </w:tcPr>
          <w:p w:rsidR="005C0DDB" w:rsidRPr="00826D31" w:rsidRDefault="005C0DDB" w:rsidP="00AA51DA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Same as CTC</w:t>
            </w:r>
          </w:p>
        </w:tc>
        <w:tc>
          <w:tcPr>
            <w:tcW w:w="1912" w:type="dxa"/>
          </w:tcPr>
          <w:p w:rsidR="005C0DDB" w:rsidRPr="00826D31" w:rsidRDefault="005C0DDB" w:rsidP="00AA51DA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No</w:t>
            </w:r>
          </w:p>
        </w:tc>
        <w:tc>
          <w:tcPr>
            <w:tcW w:w="1912" w:type="dxa"/>
          </w:tcPr>
          <w:p w:rsidR="005C0DDB" w:rsidRPr="00826D31" w:rsidRDefault="005C0DDB" w:rsidP="00AA51DA">
            <w:pPr>
              <w:rPr>
                <w:lang w:val="en-CA" w:eastAsia="ja-JP"/>
              </w:rPr>
            </w:pPr>
            <w:r>
              <w:rPr>
                <w:rFonts w:hint="eastAsia"/>
                <w:lang w:val="en-CA" w:eastAsia="ja-JP"/>
              </w:rPr>
              <w:t>No</w:t>
            </w:r>
          </w:p>
        </w:tc>
      </w:tr>
    </w:tbl>
    <w:p w:rsidR="00605212" w:rsidRDefault="00605212" w:rsidP="00605212">
      <w:pPr>
        <w:rPr>
          <w:lang w:val="en-CA" w:eastAsia="ja-JP"/>
        </w:rPr>
      </w:pPr>
    </w:p>
    <w:p w:rsidR="003B7AAB" w:rsidRDefault="003B7AAB" w:rsidP="003B7AAB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Experimental results</w:t>
      </w:r>
    </w:p>
    <w:p w:rsidR="003B7AAB" w:rsidRDefault="003B7AAB" w:rsidP="003B7AAB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The experiment result </w:t>
      </w:r>
      <w:r w:rsidR="003D606B">
        <w:rPr>
          <w:rFonts w:hint="eastAsia"/>
          <w:lang w:val="en-CA" w:eastAsia="ja-JP"/>
        </w:rPr>
        <w:t xml:space="preserve">on CTC by cross-checker </w:t>
      </w:r>
      <w:r w:rsidR="00621F11">
        <w:rPr>
          <w:rFonts w:hint="eastAsia"/>
          <w:lang w:val="en-CA" w:eastAsia="ja-JP"/>
        </w:rPr>
        <w:t>is shown in Table 1 to Table 3</w:t>
      </w:r>
    </w:p>
    <w:p w:rsidR="007F5CE5" w:rsidRDefault="004071D2" w:rsidP="00621F11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1 </w:t>
      </w:r>
      <w:r w:rsidR="00533B15">
        <w:rPr>
          <w:rFonts w:hint="eastAsia"/>
          <w:lang w:val="en-CA" w:eastAsia="ja-JP"/>
        </w:rPr>
        <w:t>Use temporal MV</w:t>
      </w:r>
      <w:r w:rsidR="00485886">
        <w:rPr>
          <w:rFonts w:hint="eastAsia"/>
          <w:lang w:val="en-CA" w:eastAsia="ja-JP"/>
        </w:rPr>
        <w:t xml:space="preserve"> </w:t>
      </w:r>
      <w:r w:rsidR="00533B15">
        <w:rPr>
          <w:rFonts w:hint="eastAsia"/>
          <w:lang w:val="en-CA" w:eastAsia="ja-JP"/>
        </w:rPr>
        <w:t xml:space="preserve">as first </w:t>
      </w:r>
      <w:proofErr w:type="gramStart"/>
      <w:r w:rsidR="00533B15">
        <w:rPr>
          <w:rFonts w:hint="eastAsia"/>
          <w:lang w:val="en-CA" w:eastAsia="ja-JP"/>
        </w:rPr>
        <w:t>candidate</w:t>
      </w:r>
      <w:r w:rsidR="00485886">
        <w:rPr>
          <w:rFonts w:hint="eastAsia"/>
          <w:lang w:val="en-CA" w:eastAsia="ja-JP"/>
        </w:rPr>
        <w:t>(</w:t>
      </w:r>
      <w:proofErr w:type="gramEnd"/>
      <w:r w:rsidR="00485886">
        <w:rPr>
          <w:rFonts w:hint="eastAsia"/>
          <w:lang w:val="en-CA" w:eastAsia="ja-JP"/>
        </w:rPr>
        <w:t>Test 1)</w:t>
      </w:r>
      <w:r w:rsidR="00D77ECD">
        <w:rPr>
          <w:rFonts w:hint="eastAsia"/>
          <w:lang w:val="en-CA" w:eastAsia="ja-JP"/>
        </w:rPr>
        <w:t xml:space="preserve"> </w:t>
      </w:r>
    </w:p>
    <w:tbl>
      <w:tblPr>
        <w:tblW w:w="9226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238"/>
        <w:gridCol w:w="875"/>
        <w:gridCol w:w="875"/>
        <w:gridCol w:w="876"/>
        <w:gridCol w:w="876"/>
        <w:gridCol w:w="1052"/>
        <w:gridCol w:w="1052"/>
        <w:gridCol w:w="876"/>
        <w:gridCol w:w="876"/>
        <w:gridCol w:w="876"/>
      </w:tblGrid>
      <w:tr w:rsidR="005A2486" w:rsidRPr="005A2486" w:rsidTr="005A2486">
        <w:trPr>
          <w:trHeight w:val="300"/>
        </w:trPr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only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synthesized only 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coded &amp; synthesized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GhostTownFly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102.8%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103.7%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102.9%</w:t>
            </w:r>
          </w:p>
        </w:tc>
      </w:tr>
      <w:tr w:rsidR="005A2486" w:rsidRPr="005A2486" w:rsidTr="005A2486">
        <w:trPr>
          <w:trHeight w:val="315"/>
        </w:trPr>
        <w:tc>
          <w:tcPr>
            <w:tcW w:w="11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101.7%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102.9%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5A2486" w:rsidRPr="005A2486" w:rsidTr="005A2486">
        <w:trPr>
          <w:trHeight w:val="315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103.1%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101.6%</w:t>
            </w:r>
          </w:p>
        </w:tc>
      </w:tr>
    </w:tbl>
    <w:p w:rsidR="005A2486" w:rsidRDefault="005A2486" w:rsidP="00621F11">
      <w:pPr>
        <w:jc w:val="center"/>
        <w:rPr>
          <w:lang w:val="en-CA" w:eastAsia="ja-JP"/>
        </w:rPr>
      </w:pPr>
    </w:p>
    <w:p w:rsidR="007F5CE5" w:rsidRDefault="00131498" w:rsidP="00621F11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2 </w:t>
      </w:r>
      <w:r w:rsidR="00533B15">
        <w:rPr>
          <w:rFonts w:hint="eastAsia"/>
          <w:lang w:val="en-CA" w:eastAsia="ja-JP"/>
        </w:rPr>
        <w:t>Remove of DV_MCP</w:t>
      </w:r>
      <w:r w:rsidR="002A3B9B">
        <w:rPr>
          <w:rFonts w:hint="eastAsia"/>
          <w:lang w:val="en-CA" w:eastAsia="ja-JP"/>
        </w:rPr>
        <w:t xml:space="preserve"> </w:t>
      </w:r>
      <w:r w:rsidR="008A4403">
        <w:rPr>
          <w:rFonts w:hint="eastAsia"/>
          <w:lang w:val="en-CA" w:eastAsia="ja-JP"/>
        </w:rPr>
        <w:t>(</w:t>
      </w:r>
      <w:r w:rsidR="007F5CE5">
        <w:rPr>
          <w:rFonts w:hint="eastAsia"/>
          <w:lang w:val="en-CA" w:eastAsia="ja-JP"/>
        </w:rPr>
        <w:t>Test 2</w:t>
      </w:r>
      <w:r w:rsidR="008A4403">
        <w:rPr>
          <w:rFonts w:hint="eastAsia"/>
          <w:lang w:val="en-CA" w:eastAsia="ja-JP"/>
        </w:rPr>
        <w:t>)</w:t>
      </w:r>
      <w:r w:rsidR="00D77ECD">
        <w:rPr>
          <w:rFonts w:hint="eastAsia"/>
          <w:lang w:val="en-CA" w:eastAsia="ja-JP"/>
        </w:rPr>
        <w:t xml:space="preserve"> </w:t>
      </w:r>
    </w:p>
    <w:tbl>
      <w:tblPr>
        <w:tblW w:w="9226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238"/>
        <w:gridCol w:w="875"/>
        <w:gridCol w:w="875"/>
        <w:gridCol w:w="876"/>
        <w:gridCol w:w="876"/>
        <w:gridCol w:w="1052"/>
        <w:gridCol w:w="1052"/>
        <w:gridCol w:w="876"/>
        <w:gridCol w:w="876"/>
        <w:gridCol w:w="876"/>
      </w:tblGrid>
      <w:tr w:rsidR="005A2486" w:rsidRPr="005A2486" w:rsidTr="005A2486">
        <w:trPr>
          <w:trHeight w:val="300"/>
        </w:trPr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only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synthesized only 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coded &amp; synthesized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101.1%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93.6%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GhostTownFly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102.6%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103.9%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102.8%</w:t>
            </w:r>
          </w:p>
        </w:tc>
      </w:tr>
      <w:tr w:rsidR="005A2486" w:rsidRPr="005A2486" w:rsidTr="005A2486">
        <w:trPr>
          <w:trHeight w:val="315"/>
        </w:trPr>
        <w:tc>
          <w:tcPr>
            <w:tcW w:w="11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103.0%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94.9%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5A2486" w:rsidRPr="005A2486" w:rsidTr="005A2486">
        <w:trPr>
          <w:trHeight w:val="315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103.1%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0.2%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96.1%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101.9%</w:t>
            </w:r>
          </w:p>
        </w:tc>
      </w:tr>
    </w:tbl>
    <w:p w:rsidR="005A2486" w:rsidRDefault="005A2486" w:rsidP="00621F11">
      <w:pPr>
        <w:jc w:val="center"/>
        <w:rPr>
          <w:lang w:val="en-CA" w:eastAsia="ja-JP"/>
        </w:rPr>
      </w:pPr>
    </w:p>
    <w:p w:rsidR="00D11E51" w:rsidRDefault="000F2221" w:rsidP="00D77ECD">
      <w:pPr>
        <w:jc w:val="center"/>
        <w:rPr>
          <w:lang w:val="en-CA" w:eastAsia="ja-JP"/>
        </w:rPr>
      </w:pPr>
      <w:r>
        <w:rPr>
          <w:rFonts w:hint="eastAsia"/>
          <w:lang w:val="en-CA" w:eastAsia="ja-JP"/>
        </w:rPr>
        <w:t xml:space="preserve">Table </w:t>
      </w:r>
      <w:r w:rsidR="008A4403">
        <w:rPr>
          <w:rFonts w:hint="eastAsia"/>
          <w:lang w:val="en-CA" w:eastAsia="ja-JP"/>
        </w:rPr>
        <w:t>3</w:t>
      </w:r>
      <w:r>
        <w:rPr>
          <w:rFonts w:hint="eastAsia"/>
          <w:lang w:val="en-CA" w:eastAsia="ja-JP"/>
        </w:rPr>
        <w:t xml:space="preserve"> </w:t>
      </w:r>
      <w:r w:rsidR="00D84023">
        <w:rPr>
          <w:rFonts w:hint="eastAsia"/>
          <w:lang w:val="en-CA" w:eastAsia="ja-JP"/>
        </w:rPr>
        <w:t xml:space="preserve">Use temporal MV as first </w:t>
      </w:r>
      <w:r w:rsidR="00D84023">
        <w:rPr>
          <w:lang w:val="en-CA" w:eastAsia="ja-JP"/>
        </w:rPr>
        <w:t xml:space="preserve">candidate and </w:t>
      </w:r>
      <w:r w:rsidR="00D84023">
        <w:rPr>
          <w:rFonts w:hint="eastAsia"/>
          <w:lang w:val="en-CA" w:eastAsia="ja-JP"/>
        </w:rPr>
        <w:t>Remove of DV_MC</w:t>
      </w:r>
      <w:r w:rsidR="00D54F35">
        <w:rPr>
          <w:rFonts w:hint="eastAsia"/>
          <w:lang w:val="en-CA" w:eastAsia="ja-JP"/>
        </w:rPr>
        <w:t xml:space="preserve"> (</w:t>
      </w:r>
      <w:r w:rsidR="006132F8">
        <w:rPr>
          <w:rFonts w:hint="eastAsia"/>
          <w:lang w:val="en-CA" w:eastAsia="ja-JP"/>
        </w:rPr>
        <w:t>Test1 + Test2</w:t>
      </w:r>
      <w:r w:rsidR="00D54F35">
        <w:rPr>
          <w:rFonts w:hint="eastAsia"/>
          <w:lang w:val="en-CA" w:eastAsia="ja-JP"/>
        </w:rPr>
        <w:t>)</w:t>
      </w:r>
    </w:p>
    <w:tbl>
      <w:tblPr>
        <w:tblW w:w="9226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238"/>
        <w:gridCol w:w="875"/>
        <w:gridCol w:w="875"/>
        <w:gridCol w:w="876"/>
        <w:gridCol w:w="876"/>
        <w:gridCol w:w="1052"/>
        <w:gridCol w:w="1052"/>
        <w:gridCol w:w="876"/>
        <w:gridCol w:w="876"/>
        <w:gridCol w:w="876"/>
      </w:tblGrid>
      <w:tr w:rsidR="005A2486" w:rsidRPr="005A2486" w:rsidTr="005A2486">
        <w:trPr>
          <w:trHeight w:val="300"/>
        </w:trPr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only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synthesized only 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coded &amp; synthesized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94.4%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95.4%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101.4%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93.8%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GhostTownFly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103.7%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103.2%</w:t>
            </w:r>
          </w:p>
        </w:tc>
      </w:tr>
      <w:tr w:rsidR="005A2486" w:rsidRPr="005A2486" w:rsidTr="005A2486">
        <w:trPr>
          <w:trHeight w:val="315"/>
        </w:trPr>
        <w:tc>
          <w:tcPr>
            <w:tcW w:w="11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103.3%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94.5%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</w:tr>
      <w:tr w:rsidR="005A2486" w:rsidRPr="005A2486" w:rsidTr="005A2486">
        <w:trPr>
          <w:trHeight w:val="315"/>
        </w:trPr>
        <w:tc>
          <w:tcPr>
            <w:tcW w:w="110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102.9%</w:t>
            </w:r>
          </w:p>
        </w:tc>
      </w:tr>
      <w:tr w:rsidR="005A2486" w:rsidRPr="005A2486" w:rsidTr="005A2486">
        <w:trPr>
          <w:trHeight w:val="300"/>
        </w:trPr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95.9%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2486" w:rsidRPr="005A2486" w:rsidRDefault="005A2486" w:rsidP="005A248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5A248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101.9%</w:t>
            </w:r>
          </w:p>
        </w:tc>
      </w:tr>
    </w:tbl>
    <w:p w:rsidR="007F5CE5" w:rsidRDefault="007F5CE5" w:rsidP="00D77ECD">
      <w:pPr>
        <w:jc w:val="center"/>
        <w:rPr>
          <w:lang w:val="en-CA" w:eastAsia="ja-JP"/>
        </w:rPr>
      </w:pPr>
    </w:p>
    <w:p w:rsidR="003B7AAB" w:rsidRPr="005B217D" w:rsidRDefault="003B7AAB" w:rsidP="003B7AAB">
      <w:pPr>
        <w:pStyle w:val="1"/>
        <w:ind w:left="360" w:hanging="360"/>
        <w:rPr>
          <w:lang w:val="en-CA"/>
        </w:rPr>
      </w:pPr>
      <w:r>
        <w:rPr>
          <w:rFonts w:hint="eastAsia"/>
          <w:lang w:val="en-CA" w:eastAsia="ja-JP"/>
        </w:rPr>
        <w:lastRenderedPageBreak/>
        <w:t>References</w:t>
      </w:r>
    </w:p>
    <w:p w:rsidR="003B7AAB" w:rsidRDefault="003B7AAB" w:rsidP="003B7AAB">
      <w:pPr>
        <w:rPr>
          <w:szCs w:val="22"/>
          <w:lang w:val="en-CA" w:eastAsia="ja-JP"/>
        </w:rPr>
      </w:pPr>
      <w:r w:rsidRPr="005758DA">
        <w:rPr>
          <w:rFonts w:hint="eastAsia"/>
          <w:lang w:eastAsia="ja-JP"/>
        </w:rPr>
        <w:t>[1]</w:t>
      </w:r>
      <w:r w:rsidR="005C7FDE">
        <w:rPr>
          <w:rFonts w:hint="eastAsia"/>
          <w:lang w:eastAsia="ja-JP"/>
        </w:rPr>
        <w:t xml:space="preserve"> </w:t>
      </w:r>
      <w:r w:rsidR="003C556A" w:rsidRPr="003C556A">
        <w:rPr>
          <w:lang w:eastAsia="ja-JP"/>
        </w:rPr>
        <w:t>J. Y. Lee,</w:t>
      </w:r>
      <w:r w:rsidR="003C556A">
        <w:rPr>
          <w:lang w:eastAsia="ja-JP"/>
        </w:rPr>
        <w:t xml:space="preserve"> H.-C. </w:t>
      </w:r>
      <w:proofErr w:type="gramStart"/>
      <w:r w:rsidR="003C556A">
        <w:rPr>
          <w:lang w:eastAsia="ja-JP"/>
        </w:rPr>
        <w:t>Wey, D.-S.</w:t>
      </w:r>
      <w:proofErr w:type="gramEnd"/>
      <w:r w:rsidR="003C556A">
        <w:rPr>
          <w:lang w:eastAsia="ja-JP"/>
        </w:rPr>
        <w:t xml:space="preserve"> Park</w:t>
      </w:r>
      <w:r w:rsidRPr="005758DA">
        <w:rPr>
          <w:rFonts w:hint="eastAsia"/>
          <w:lang w:eastAsia="ja-JP"/>
        </w:rPr>
        <w:t xml:space="preserve">, </w:t>
      </w:r>
      <w:r w:rsidRPr="005758DA">
        <w:rPr>
          <w:lang w:eastAsia="ja-JP"/>
        </w:rPr>
        <w:t>“</w:t>
      </w:r>
      <w:r w:rsidR="003C556A" w:rsidRPr="003C556A">
        <w:rPr>
          <w:lang w:eastAsia="ja-JP"/>
        </w:rPr>
        <w:t>3D-CE2.h related results on disparity vector derivation</w:t>
      </w:r>
      <w:r w:rsidRPr="005758DA">
        <w:rPr>
          <w:rFonts w:hint="eastAsia"/>
          <w:lang w:eastAsia="ja-JP"/>
        </w:rPr>
        <w:t xml:space="preserve">, </w:t>
      </w:r>
      <w:r w:rsidRPr="005758DA">
        <w:rPr>
          <w:lang w:eastAsia="ja-JP"/>
        </w:rPr>
        <w:t>“</w:t>
      </w:r>
      <w:r w:rsidR="005C7FDE">
        <w:rPr>
          <w:rFonts w:hint="eastAsia"/>
          <w:lang w:eastAsia="ja-JP"/>
        </w:rPr>
        <w:t>JCT3V-C0</w:t>
      </w:r>
      <w:r w:rsidR="003C556A">
        <w:rPr>
          <w:rFonts w:hint="eastAsia"/>
          <w:lang w:eastAsia="ja-JP"/>
        </w:rPr>
        <w:t>097</w:t>
      </w:r>
      <w:r w:rsidRPr="005758DA">
        <w:rPr>
          <w:rFonts w:hint="eastAsia"/>
          <w:lang w:eastAsia="ja-JP"/>
        </w:rPr>
        <w:t>, JCT3V</w:t>
      </w:r>
      <w:r w:rsidRPr="005758DA">
        <w:rPr>
          <w:lang w:eastAsia="ja-JP"/>
        </w:rPr>
        <w:t xml:space="preserve"> </w:t>
      </w:r>
      <w:r w:rsidR="003C28F8">
        <w:rPr>
          <w:szCs w:val="22"/>
          <w:lang w:val="en-CA"/>
        </w:rPr>
        <w:t>3rd</w:t>
      </w:r>
      <w:r w:rsidR="003C28F8" w:rsidRPr="005B217D">
        <w:rPr>
          <w:szCs w:val="22"/>
          <w:lang w:val="en-CA"/>
        </w:rPr>
        <w:t xml:space="preserve"> Meeting: </w:t>
      </w:r>
      <w:r w:rsidR="003C28F8">
        <w:rPr>
          <w:szCs w:val="22"/>
          <w:lang w:val="en-CA"/>
        </w:rPr>
        <w:t>Geneva, CH</w:t>
      </w:r>
      <w:r w:rsidR="003C28F8" w:rsidRPr="005E1AC6">
        <w:rPr>
          <w:szCs w:val="22"/>
          <w:lang w:val="en-CA"/>
        </w:rPr>
        <w:t xml:space="preserve">, </w:t>
      </w:r>
      <w:r w:rsidR="003C28F8">
        <w:rPr>
          <w:szCs w:val="22"/>
          <w:lang w:val="en-CA"/>
        </w:rPr>
        <w:t>17</w:t>
      </w:r>
      <w:r w:rsidR="003C28F8" w:rsidRPr="005E1AC6">
        <w:rPr>
          <w:szCs w:val="22"/>
          <w:lang w:val="en-CA"/>
        </w:rPr>
        <w:t>–</w:t>
      </w:r>
      <w:r w:rsidR="003C28F8">
        <w:rPr>
          <w:szCs w:val="22"/>
          <w:lang w:val="en-CA"/>
        </w:rPr>
        <w:t>23</w:t>
      </w:r>
      <w:r w:rsidR="003C28F8" w:rsidRPr="005E1AC6">
        <w:rPr>
          <w:szCs w:val="22"/>
          <w:lang w:val="en-CA"/>
        </w:rPr>
        <w:t xml:space="preserve"> </w:t>
      </w:r>
      <w:r w:rsidR="003C28F8">
        <w:rPr>
          <w:szCs w:val="22"/>
          <w:lang w:val="en-CA"/>
        </w:rPr>
        <w:t>Jan.</w:t>
      </w:r>
      <w:r w:rsidR="003C28F8" w:rsidRPr="005E1AC6">
        <w:rPr>
          <w:szCs w:val="22"/>
          <w:lang w:val="en-CA"/>
        </w:rPr>
        <w:t xml:space="preserve"> 201</w:t>
      </w:r>
      <w:r w:rsidR="003C28F8">
        <w:rPr>
          <w:szCs w:val="22"/>
          <w:lang w:val="en-CA"/>
        </w:rPr>
        <w:t>3</w:t>
      </w:r>
    </w:p>
    <w:p w:rsidR="00CF35FD" w:rsidRPr="005758DA" w:rsidRDefault="00CF35FD" w:rsidP="003B7AAB">
      <w:pPr>
        <w:rPr>
          <w:lang w:eastAsia="ja-JP"/>
        </w:rPr>
      </w:pPr>
    </w:p>
    <w:p w:rsidR="003B7AAB" w:rsidRPr="005B217D" w:rsidRDefault="003B7AAB" w:rsidP="003B7AAB">
      <w:pPr>
        <w:pStyle w:val="1"/>
        <w:rPr>
          <w:lang w:val="en-CA"/>
        </w:rPr>
      </w:pPr>
      <w:r w:rsidRPr="005B217D">
        <w:rPr>
          <w:lang w:val="en-CA"/>
        </w:rPr>
        <w:t>Patent rights declaration(s)</w:t>
      </w:r>
    </w:p>
    <w:p w:rsidR="003B7AAB" w:rsidRPr="005B217D" w:rsidRDefault="003B7AAB" w:rsidP="003B7AAB">
      <w:pPr>
        <w:jc w:val="both"/>
        <w:rPr>
          <w:szCs w:val="22"/>
          <w:lang w:val="en-CA"/>
        </w:rPr>
      </w:pPr>
      <w:r w:rsidRPr="006F23BD">
        <w:rPr>
          <w:rFonts w:hint="eastAsia"/>
          <w:b/>
          <w:szCs w:val="22"/>
          <w:lang w:eastAsia="ja-JP"/>
        </w:rPr>
        <w:t xml:space="preserve">Sharp </w:t>
      </w:r>
      <w:r w:rsidRPr="00021D58">
        <w:rPr>
          <w:b/>
          <w:szCs w:val="22"/>
          <w:lang w:val="en-CA"/>
        </w:rPr>
        <w:t>Corporation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3B7AAB" w:rsidRPr="005B217D" w:rsidRDefault="003B7AAB" w:rsidP="003B7AAB">
      <w:pPr>
        <w:jc w:val="both"/>
        <w:rPr>
          <w:szCs w:val="22"/>
          <w:lang w:val="en-CA"/>
        </w:rPr>
      </w:pPr>
    </w:p>
    <w:p w:rsidR="007F1F8B" w:rsidRPr="003B7AAB" w:rsidRDefault="007F1F8B" w:rsidP="003B7AAB">
      <w:pPr>
        <w:rPr>
          <w:szCs w:val="22"/>
          <w:lang w:val="en-CA"/>
        </w:rPr>
      </w:pPr>
    </w:p>
    <w:sectPr w:rsidR="007F1F8B" w:rsidRPr="003B7AAB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8E4" w:rsidRDefault="00CA28E4">
      <w:r>
        <w:separator/>
      </w:r>
    </w:p>
  </w:endnote>
  <w:endnote w:type="continuationSeparator" w:id="0">
    <w:p w:rsidR="00CA28E4" w:rsidRDefault="00CA2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92B" w:rsidRDefault="00A4092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2315E">
      <w:rPr>
        <w:rStyle w:val="a5"/>
      </w:rPr>
      <w:fldChar w:fldCharType="begin"/>
    </w:r>
    <w:r>
      <w:rPr>
        <w:rStyle w:val="a5"/>
      </w:rPr>
      <w:instrText xml:space="preserve"> PAGE </w:instrText>
    </w:r>
    <w:r w:rsidR="0052315E">
      <w:rPr>
        <w:rStyle w:val="a5"/>
      </w:rPr>
      <w:fldChar w:fldCharType="separate"/>
    </w:r>
    <w:r w:rsidR="00707F04">
      <w:rPr>
        <w:rStyle w:val="a5"/>
        <w:noProof/>
      </w:rPr>
      <w:t>1</w:t>
    </w:r>
    <w:r w:rsidR="0052315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2315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2315E">
      <w:rPr>
        <w:rStyle w:val="a5"/>
      </w:rPr>
      <w:fldChar w:fldCharType="separate"/>
    </w:r>
    <w:ins w:id="6" w:author="s124087_0209" w:date="2013-01-17T02:50:00Z">
      <w:r w:rsidR="00707F04">
        <w:rPr>
          <w:rStyle w:val="a5"/>
          <w:noProof/>
        </w:rPr>
        <w:t>2013-01-17</w:t>
      </w:r>
    </w:ins>
    <w:del w:id="7" w:author="s124087_0209" w:date="2013-01-17T02:50:00Z">
      <w:r w:rsidR="009374D2" w:rsidDel="00707F04">
        <w:rPr>
          <w:rStyle w:val="a5"/>
          <w:noProof/>
        </w:rPr>
        <w:delText>2013-01-15</w:delText>
      </w:r>
    </w:del>
    <w:r w:rsidR="0052315E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8E4" w:rsidRDefault="00CA28E4">
      <w:r>
        <w:separator/>
      </w:r>
    </w:p>
  </w:footnote>
  <w:footnote w:type="continuationSeparator" w:id="0">
    <w:p w:rsidR="00CA28E4" w:rsidRDefault="00CA28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CF32085"/>
    <w:multiLevelType w:val="hybridMultilevel"/>
    <w:tmpl w:val="95209960"/>
    <w:lvl w:ilvl="0" w:tplc="232E23EC">
      <w:start w:val="4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4733ED3"/>
    <w:multiLevelType w:val="hybridMultilevel"/>
    <w:tmpl w:val="2C02CDE6"/>
    <w:lvl w:ilvl="0" w:tplc="0409000F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919ED22E">
      <w:numFmt w:val="bullet"/>
      <w:lvlText w:val="–"/>
      <w:lvlJc w:val="left"/>
      <w:pPr>
        <w:tabs>
          <w:tab w:val="num" w:pos="1599"/>
        </w:tabs>
        <w:ind w:left="1599" w:hanging="405"/>
      </w:pPr>
      <w:rPr>
        <w:rFonts w:ascii="Times New Roman" w:eastAsia="Batang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4"/>
        </w:tabs>
        <w:ind w:left="1994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94"/>
        </w:tabs>
        <w:ind w:left="2394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794"/>
        </w:tabs>
        <w:ind w:left="2794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94"/>
        </w:tabs>
        <w:ind w:left="3194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94"/>
        </w:tabs>
        <w:ind w:left="3594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994"/>
        </w:tabs>
        <w:ind w:left="3994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0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1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2DD"/>
    <w:rsid w:val="00003D7F"/>
    <w:rsid w:val="000100E2"/>
    <w:rsid w:val="00014180"/>
    <w:rsid w:val="00021BCD"/>
    <w:rsid w:val="00024C87"/>
    <w:rsid w:val="00025479"/>
    <w:rsid w:val="0004261A"/>
    <w:rsid w:val="000458BC"/>
    <w:rsid w:val="00045C41"/>
    <w:rsid w:val="00046C03"/>
    <w:rsid w:val="00056080"/>
    <w:rsid w:val="00057079"/>
    <w:rsid w:val="00065A6F"/>
    <w:rsid w:val="0007599C"/>
    <w:rsid w:val="0007614F"/>
    <w:rsid w:val="000771A0"/>
    <w:rsid w:val="00077734"/>
    <w:rsid w:val="000840E8"/>
    <w:rsid w:val="00090822"/>
    <w:rsid w:val="00092F1D"/>
    <w:rsid w:val="00097512"/>
    <w:rsid w:val="00097D3E"/>
    <w:rsid w:val="000A7292"/>
    <w:rsid w:val="000B1C0B"/>
    <w:rsid w:val="000B1C6B"/>
    <w:rsid w:val="000B4FF9"/>
    <w:rsid w:val="000B5AD0"/>
    <w:rsid w:val="000C09AC"/>
    <w:rsid w:val="000C0E98"/>
    <w:rsid w:val="000C5057"/>
    <w:rsid w:val="000E00F3"/>
    <w:rsid w:val="000E1F62"/>
    <w:rsid w:val="000E6D23"/>
    <w:rsid w:val="000F158C"/>
    <w:rsid w:val="000F2221"/>
    <w:rsid w:val="00100CBC"/>
    <w:rsid w:val="00101D16"/>
    <w:rsid w:val="00101E2D"/>
    <w:rsid w:val="00102F3D"/>
    <w:rsid w:val="0010643D"/>
    <w:rsid w:val="001128F6"/>
    <w:rsid w:val="00121D64"/>
    <w:rsid w:val="00124ADF"/>
    <w:rsid w:val="00124E38"/>
    <w:rsid w:val="0012580B"/>
    <w:rsid w:val="00130404"/>
    <w:rsid w:val="00131498"/>
    <w:rsid w:val="00131BA2"/>
    <w:rsid w:val="00131F90"/>
    <w:rsid w:val="0013526E"/>
    <w:rsid w:val="00137055"/>
    <w:rsid w:val="001434C9"/>
    <w:rsid w:val="001448C1"/>
    <w:rsid w:val="00160795"/>
    <w:rsid w:val="00171371"/>
    <w:rsid w:val="00172D68"/>
    <w:rsid w:val="00175A24"/>
    <w:rsid w:val="0017730B"/>
    <w:rsid w:val="00183C6B"/>
    <w:rsid w:val="00184BB6"/>
    <w:rsid w:val="00187E58"/>
    <w:rsid w:val="001A2050"/>
    <w:rsid w:val="001A297E"/>
    <w:rsid w:val="001A368E"/>
    <w:rsid w:val="001A7329"/>
    <w:rsid w:val="001B251B"/>
    <w:rsid w:val="001B27F0"/>
    <w:rsid w:val="001B4E28"/>
    <w:rsid w:val="001B4EB1"/>
    <w:rsid w:val="001C0C98"/>
    <w:rsid w:val="001C26CF"/>
    <w:rsid w:val="001C3525"/>
    <w:rsid w:val="001D0F04"/>
    <w:rsid w:val="001D1BD2"/>
    <w:rsid w:val="001D556D"/>
    <w:rsid w:val="001D6E35"/>
    <w:rsid w:val="001E02BE"/>
    <w:rsid w:val="001E3B37"/>
    <w:rsid w:val="001E5D4B"/>
    <w:rsid w:val="001E760E"/>
    <w:rsid w:val="001F2594"/>
    <w:rsid w:val="001F5327"/>
    <w:rsid w:val="001F7B23"/>
    <w:rsid w:val="00202ED1"/>
    <w:rsid w:val="00204EBD"/>
    <w:rsid w:val="002055A6"/>
    <w:rsid w:val="00206460"/>
    <w:rsid w:val="002069B4"/>
    <w:rsid w:val="00215DFC"/>
    <w:rsid w:val="002212DF"/>
    <w:rsid w:val="00223D0C"/>
    <w:rsid w:val="00227BA7"/>
    <w:rsid w:val="00233E4E"/>
    <w:rsid w:val="0024586F"/>
    <w:rsid w:val="00253D56"/>
    <w:rsid w:val="00253E31"/>
    <w:rsid w:val="00257E57"/>
    <w:rsid w:val="00260EE1"/>
    <w:rsid w:val="00263398"/>
    <w:rsid w:val="00263EE3"/>
    <w:rsid w:val="00275BCF"/>
    <w:rsid w:val="002823F2"/>
    <w:rsid w:val="00292257"/>
    <w:rsid w:val="002924E5"/>
    <w:rsid w:val="002A3B9B"/>
    <w:rsid w:val="002A54E0"/>
    <w:rsid w:val="002B1595"/>
    <w:rsid w:val="002B191D"/>
    <w:rsid w:val="002B7757"/>
    <w:rsid w:val="002C5793"/>
    <w:rsid w:val="002D0AF6"/>
    <w:rsid w:val="002D3FDE"/>
    <w:rsid w:val="002D7DB7"/>
    <w:rsid w:val="002E1077"/>
    <w:rsid w:val="002F164D"/>
    <w:rsid w:val="00305247"/>
    <w:rsid w:val="00306206"/>
    <w:rsid w:val="00307C40"/>
    <w:rsid w:val="00312501"/>
    <w:rsid w:val="00312B06"/>
    <w:rsid w:val="00315E4D"/>
    <w:rsid w:val="00317303"/>
    <w:rsid w:val="00317D85"/>
    <w:rsid w:val="00320725"/>
    <w:rsid w:val="00322866"/>
    <w:rsid w:val="00326FD7"/>
    <w:rsid w:val="00327C56"/>
    <w:rsid w:val="00330DD0"/>
    <w:rsid w:val="003315A1"/>
    <w:rsid w:val="00335F51"/>
    <w:rsid w:val="003373EC"/>
    <w:rsid w:val="00341D4C"/>
    <w:rsid w:val="00342FF4"/>
    <w:rsid w:val="00346F1A"/>
    <w:rsid w:val="00347EEB"/>
    <w:rsid w:val="00353824"/>
    <w:rsid w:val="00354C61"/>
    <w:rsid w:val="0036005C"/>
    <w:rsid w:val="00361615"/>
    <w:rsid w:val="00361F18"/>
    <w:rsid w:val="00365B50"/>
    <w:rsid w:val="003706CC"/>
    <w:rsid w:val="00377534"/>
    <w:rsid w:val="00377710"/>
    <w:rsid w:val="0038655F"/>
    <w:rsid w:val="00392D37"/>
    <w:rsid w:val="003A2D8E"/>
    <w:rsid w:val="003A39A3"/>
    <w:rsid w:val="003B05E2"/>
    <w:rsid w:val="003B7AAB"/>
    <w:rsid w:val="003C20E4"/>
    <w:rsid w:val="003C28F8"/>
    <w:rsid w:val="003C556A"/>
    <w:rsid w:val="003C7D51"/>
    <w:rsid w:val="003D4EAD"/>
    <w:rsid w:val="003D606B"/>
    <w:rsid w:val="003D7714"/>
    <w:rsid w:val="003E6F90"/>
    <w:rsid w:val="003F3260"/>
    <w:rsid w:val="003F5D0F"/>
    <w:rsid w:val="00400407"/>
    <w:rsid w:val="004054E8"/>
    <w:rsid w:val="00406FB7"/>
    <w:rsid w:val="004071D2"/>
    <w:rsid w:val="004107BD"/>
    <w:rsid w:val="00414101"/>
    <w:rsid w:val="00423F2E"/>
    <w:rsid w:val="004302DD"/>
    <w:rsid w:val="00433DDB"/>
    <w:rsid w:val="00437619"/>
    <w:rsid w:val="00453FC5"/>
    <w:rsid w:val="00475035"/>
    <w:rsid w:val="00480401"/>
    <w:rsid w:val="00482935"/>
    <w:rsid w:val="004832D0"/>
    <w:rsid w:val="0048502E"/>
    <w:rsid w:val="00485886"/>
    <w:rsid w:val="004912A8"/>
    <w:rsid w:val="0049463B"/>
    <w:rsid w:val="00496669"/>
    <w:rsid w:val="004A2A63"/>
    <w:rsid w:val="004A5802"/>
    <w:rsid w:val="004A6DEB"/>
    <w:rsid w:val="004A7187"/>
    <w:rsid w:val="004B210C"/>
    <w:rsid w:val="004B3A45"/>
    <w:rsid w:val="004D405F"/>
    <w:rsid w:val="004E4F4F"/>
    <w:rsid w:val="004E6789"/>
    <w:rsid w:val="004F4F84"/>
    <w:rsid w:val="004F61E3"/>
    <w:rsid w:val="00501AED"/>
    <w:rsid w:val="00501B73"/>
    <w:rsid w:val="005041C0"/>
    <w:rsid w:val="00505E4D"/>
    <w:rsid w:val="0051015C"/>
    <w:rsid w:val="00513582"/>
    <w:rsid w:val="00516CF1"/>
    <w:rsid w:val="0052315E"/>
    <w:rsid w:val="00531AE9"/>
    <w:rsid w:val="00533AD6"/>
    <w:rsid w:val="00533B15"/>
    <w:rsid w:val="00540B85"/>
    <w:rsid w:val="0054231A"/>
    <w:rsid w:val="005424EF"/>
    <w:rsid w:val="00550A66"/>
    <w:rsid w:val="005663F5"/>
    <w:rsid w:val="005678F4"/>
    <w:rsid w:val="00567EC7"/>
    <w:rsid w:val="00570013"/>
    <w:rsid w:val="0057146E"/>
    <w:rsid w:val="005801A2"/>
    <w:rsid w:val="00580BBA"/>
    <w:rsid w:val="00594727"/>
    <w:rsid w:val="005952A5"/>
    <w:rsid w:val="00597519"/>
    <w:rsid w:val="005A2486"/>
    <w:rsid w:val="005A33A1"/>
    <w:rsid w:val="005A54DF"/>
    <w:rsid w:val="005B217D"/>
    <w:rsid w:val="005B616B"/>
    <w:rsid w:val="005B78E1"/>
    <w:rsid w:val="005C0DDB"/>
    <w:rsid w:val="005C385F"/>
    <w:rsid w:val="005C7FDE"/>
    <w:rsid w:val="005D09F1"/>
    <w:rsid w:val="005D7687"/>
    <w:rsid w:val="005E186C"/>
    <w:rsid w:val="005E1AC6"/>
    <w:rsid w:val="005F14CC"/>
    <w:rsid w:val="005F2B5D"/>
    <w:rsid w:val="005F2E09"/>
    <w:rsid w:val="005F40A0"/>
    <w:rsid w:val="005F6558"/>
    <w:rsid w:val="005F6F1B"/>
    <w:rsid w:val="00604348"/>
    <w:rsid w:val="00605212"/>
    <w:rsid w:val="00610D43"/>
    <w:rsid w:val="00611134"/>
    <w:rsid w:val="006132F8"/>
    <w:rsid w:val="00615AAD"/>
    <w:rsid w:val="00617CBC"/>
    <w:rsid w:val="00621F11"/>
    <w:rsid w:val="00624B33"/>
    <w:rsid w:val="00630796"/>
    <w:rsid w:val="00630AA2"/>
    <w:rsid w:val="006407FD"/>
    <w:rsid w:val="00640FAA"/>
    <w:rsid w:val="00642408"/>
    <w:rsid w:val="0064261C"/>
    <w:rsid w:val="00646707"/>
    <w:rsid w:val="006579F4"/>
    <w:rsid w:val="00662E58"/>
    <w:rsid w:val="00664DCF"/>
    <w:rsid w:val="0066508F"/>
    <w:rsid w:val="006653BB"/>
    <w:rsid w:val="0067181C"/>
    <w:rsid w:val="00672AB6"/>
    <w:rsid w:val="00674F5F"/>
    <w:rsid w:val="00682DB7"/>
    <w:rsid w:val="00690FC3"/>
    <w:rsid w:val="00691572"/>
    <w:rsid w:val="006928A5"/>
    <w:rsid w:val="00694EA0"/>
    <w:rsid w:val="006A301E"/>
    <w:rsid w:val="006A5711"/>
    <w:rsid w:val="006A7CB7"/>
    <w:rsid w:val="006B3B77"/>
    <w:rsid w:val="006C041E"/>
    <w:rsid w:val="006C5D39"/>
    <w:rsid w:val="006E2810"/>
    <w:rsid w:val="006E5417"/>
    <w:rsid w:val="006E5C3D"/>
    <w:rsid w:val="006F1543"/>
    <w:rsid w:val="006F5B95"/>
    <w:rsid w:val="006F6171"/>
    <w:rsid w:val="006F75DA"/>
    <w:rsid w:val="00705612"/>
    <w:rsid w:val="00707F04"/>
    <w:rsid w:val="00712F60"/>
    <w:rsid w:val="00713AF5"/>
    <w:rsid w:val="00720E3B"/>
    <w:rsid w:val="00721943"/>
    <w:rsid w:val="007220F4"/>
    <w:rsid w:val="0073256A"/>
    <w:rsid w:val="00732A84"/>
    <w:rsid w:val="00742C7F"/>
    <w:rsid w:val="00743078"/>
    <w:rsid w:val="00745F6B"/>
    <w:rsid w:val="0075585E"/>
    <w:rsid w:val="007567DC"/>
    <w:rsid w:val="007627DD"/>
    <w:rsid w:val="00770571"/>
    <w:rsid w:val="007768FF"/>
    <w:rsid w:val="00782308"/>
    <w:rsid w:val="007824D3"/>
    <w:rsid w:val="00786714"/>
    <w:rsid w:val="007900FC"/>
    <w:rsid w:val="007924E8"/>
    <w:rsid w:val="00796EE3"/>
    <w:rsid w:val="007A7D29"/>
    <w:rsid w:val="007B137A"/>
    <w:rsid w:val="007B4AB8"/>
    <w:rsid w:val="007C0490"/>
    <w:rsid w:val="007C1442"/>
    <w:rsid w:val="007C16C8"/>
    <w:rsid w:val="007C358F"/>
    <w:rsid w:val="007D078A"/>
    <w:rsid w:val="007D3E86"/>
    <w:rsid w:val="007D6EC8"/>
    <w:rsid w:val="007E2CE6"/>
    <w:rsid w:val="007E56E0"/>
    <w:rsid w:val="007E7AD4"/>
    <w:rsid w:val="007F0135"/>
    <w:rsid w:val="007F19D0"/>
    <w:rsid w:val="007F1F8B"/>
    <w:rsid w:val="007F5CE5"/>
    <w:rsid w:val="007F67A1"/>
    <w:rsid w:val="008023DA"/>
    <w:rsid w:val="0080269A"/>
    <w:rsid w:val="008070EA"/>
    <w:rsid w:val="008143AA"/>
    <w:rsid w:val="00815F6D"/>
    <w:rsid w:val="008206C8"/>
    <w:rsid w:val="00826844"/>
    <w:rsid w:val="00826D31"/>
    <w:rsid w:val="00836895"/>
    <w:rsid w:val="008445E2"/>
    <w:rsid w:val="00844959"/>
    <w:rsid w:val="00851BB9"/>
    <w:rsid w:val="0085775F"/>
    <w:rsid w:val="00863351"/>
    <w:rsid w:val="00874A6C"/>
    <w:rsid w:val="008759E8"/>
    <w:rsid w:val="00876C65"/>
    <w:rsid w:val="0088080C"/>
    <w:rsid w:val="008810FC"/>
    <w:rsid w:val="008908D7"/>
    <w:rsid w:val="0089314C"/>
    <w:rsid w:val="008975DD"/>
    <w:rsid w:val="008A3ED4"/>
    <w:rsid w:val="008A4403"/>
    <w:rsid w:val="008A45C5"/>
    <w:rsid w:val="008A4B4C"/>
    <w:rsid w:val="008B17EF"/>
    <w:rsid w:val="008C239F"/>
    <w:rsid w:val="008D5240"/>
    <w:rsid w:val="008D6C1B"/>
    <w:rsid w:val="008E1B6E"/>
    <w:rsid w:val="008E375C"/>
    <w:rsid w:val="008E480C"/>
    <w:rsid w:val="008F2B2B"/>
    <w:rsid w:val="00900B29"/>
    <w:rsid w:val="0090201A"/>
    <w:rsid w:val="00905FA1"/>
    <w:rsid w:val="00907757"/>
    <w:rsid w:val="00907C2F"/>
    <w:rsid w:val="009135DC"/>
    <w:rsid w:val="009163C4"/>
    <w:rsid w:val="009212B0"/>
    <w:rsid w:val="009234A5"/>
    <w:rsid w:val="009310D4"/>
    <w:rsid w:val="009336F7"/>
    <w:rsid w:val="00935D1C"/>
    <w:rsid w:val="00936EF7"/>
    <w:rsid w:val="009374A7"/>
    <w:rsid w:val="009374D2"/>
    <w:rsid w:val="00942856"/>
    <w:rsid w:val="00944C5D"/>
    <w:rsid w:val="00950911"/>
    <w:rsid w:val="00954FED"/>
    <w:rsid w:val="009570B7"/>
    <w:rsid w:val="00971517"/>
    <w:rsid w:val="009731B1"/>
    <w:rsid w:val="00973396"/>
    <w:rsid w:val="0098551D"/>
    <w:rsid w:val="00990C7F"/>
    <w:rsid w:val="0099518F"/>
    <w:rsid w:val="009A523D"/>
    <w:rsid w:val="009A64DF"/>
    <w:rsid w:val="009B03F5"/>
    <w:rsid w:val="009B1F24"/>
    <w:rsid w:val="009D2CD6"/>
    <w:rsid w:val="009D53AC"/>
    <w:rsid w:val="009D5755"/>
    <w:rsid w:val="009E30D7"/>
    <w:rsid w:val="009E32DE"/>
    <w:rsid w:val="009E3DC2"/>
    <w:rsid w:val="009F496B"/>
    <w:rsid w:val="009F7338"/>
    <w:rsid w:val="009F77B2"/>
    <w:rsid w:val="00A01439"/>
    <w:rsid w:val="00A02DDC"/>
    <w:rsid w:val="00A02E61"/>
    <w:rsid w:val="00A05CFF"/>
    <w:rsid w:val="00A14D17"/>
    <w:rsid w:val="00A2758E"/>
    <w:rsid w:val="00A279CB"/>
    <w:rsid w:val="00A314A9"/>
    <w:rsid w:val="00A4092B"/>
    <w:rsid w:val="00A42F45"/>
    <w:rsid w:val="00A469A5"/>
    <w:rsid w:val="00A56808"/>
    <w:rsid w:val="00A56B97"/>
    <w:rsid w:val="00A6093D"/>
    <w:rsid w:val="00A6274A"/>
    <w:rsid w:val="00A70EDB"/>
    <w:rsid w:val="00A76A6D"/>
    <w:rsid w:val="00A83253"/>
    <w:rsid w:val="00A92744"/>
    <w:rsid w:val="00A92ADC"/>
    <w:rsid w:val="00AA51DA"/>
    <w:rsid w:val="00AA6E84"/>
    <w:rsid w:val="00AB2494"/>
    <w:rsid w:val="00AB5EC0"/>
    <w:rsid w:val="00AC1C13"/>
    <w:rsid w:val="00AC2C34"/>
    <w:rsid w:val="00AC32B9"/>
    <w:rsid w:val="00AC4398"/>
    <w:rsid w:val="00AD563B"/>
    <w:rsid w:val="00AD6BBB"/>
    <w:rsid w:val="00AE0EC1"/>
    <w:rsid w:val="00AE3153"/>
    <w:rsid w:val="00AE341B"/>
    <w:rsid w:val="00B0400C"/>
    <w:rsid w:val="00B07CA7"/>
    <w:rsid w:val="00B1207C"/>
    <w:rsid w:val="00B1279A"/>
    <w:rsid w:val="00B13B8F"/>
    <w:rsid w:val="00B149CC"/>
    <w:rsid w:val="00B17C31"/>
    <w:rsid w:val="00B17D05"/>
    <w:rsid w:val="00B21C2B"/>
    <w:rsid w:val="00B22B6D"/>
    <w:rsid w:val="00B25B8F"/>
    <w:rsid w:val="00B33067"/>
    <w:rsid w:val="00B35BDC"/>
    <w:rsid w:val="00B42A78"/>
    <w:rsid w:val="00B5222E"/>
    <w:rsid w:val="00B53A94"/>
    <w:rsid w:val="00B615E2"/>
    <w:rsid w:val="00B61C96"/>
    <w:rsid w:val="00B678CD"/>
    <w:rsid w:val="00B73A2A"/>
    <w:rsid w:val="00B74ABA"/>
    <w:rsid w:val="00B80AB0"/>
    <w:rsid w:val="00B84101"/>
    <w:rsid w:val="00B920BE"/>
    <w:rsid w:val="00B94B06"/>
    <w:rsid w:val="00B94C28"/>
    <w:rsid w:val="00BB744D"/>
    <w:rsid w:val="00BC10BA"/>
    <w:rsid w:val="00BC158D"/>
    <w:rsid w:val="00BC58B1"/>
    <w:rsid w:val="00BC5AFD"/>
    <w:rsid w:val="00BD5B73"/>
    <w:rsid w:val="00BD7027"/>
    <w:rsid w:val="00BD7B85"/>
    <w:rsid w:val="00BE7CD0"/>
    <w:rsid w:val="00BF1395"/>
    <w:rsid w:val="00BF4B94"/>
    <w:rsid w:val="00BF6C71"/>
    <w:rsid w:val="00C04F43"/>
    <w:rsid w:val="00C0609D"/>
    <w:rsid w:val="00C115AB"/>
    <w:rsid w:val="00C13A36"/>
    <w:rsid w:val="00C14A8D"/>
    <w:rsid w:val="00C21B7F"/>
    <w:rsid w:val="00C240C3"/>
    <w:rsid w:val="00C245A0"/>
    <w:rsid w:val="00C260F2"/>
    <w:rsid w:val="00C27082"/>
    <w:rsid w:val="00C272FD"/>
    <w:rsid w:val="00C30249"/>
    <w:rsid w:val="00C319D1"/>
    <w:rsid w:val="00C321EC"/>
    <w:rsid w:val="00C33C8B"/>
    <w:rsid w:val="00C34635"/>
    <w:rsid w:val="00C370E1"/>
    <w:rsid w:val="00C3723B"/>
    <w:rsid w:val="00C40C63"/>
    <w:rsid w:val="00C52E0D"/>
    <w:rsid w:val="00C567A1"/>
    <w:rsid w:val="00C56CAD"/>
    <w:rsid w:val="00C606C9"/>
    <w:rsid w:val="00C61832"/>
    <w:rsid w:val="00C67459"/>
    <w:rsid w:val="00C75EAB"/>
    <w:rsid w:val="00C76A9F"/>
    <w:rsid w:val="00C80288"/>
    <w:rsid w:val="00C827FA"/>
    <w:rsid w:val="00C84003"/>
    <w:rsid w:val="00C856F1"/>
    <w:rsid w:val="00C90650"/>
    <w:rsid w:val="00C9094F"/>
    <w:rsid w:val="00C960AC"/>
    <w:rsid w:val="00C97D78"/>
    <w:rsid w:val="00CA229C"/>
    <w:rsid w:val="00CA28E4"/>
    <w:rsid w:val="00CA524A"/>
    <w:rsid w:val="00CA7D9D"/>
    <w:rsid w:val="00CB135D"/>
    <w:rsid w:val="00CC0416"/>
    <w:rsid w:val="00CC273D"/>
    <w:rsid w:val="00CC2A63"/>
    <w:rsid w:val="00CC2AAE"/>
    <w:rsid w:val="00CC430A"/>
    <w:rsid w:val="00CC5A42"/>
    <w:rsid w:val="00CD00BE"/>
    <w:rsid w:val="00CD0EAB"/>
    <w:rsid w:val="00CD5159"/>
    <w:rsid w:val="00CE0A4C"/>
    <w:rsid w:val="00CE1706"/>
    <w:rsid w:val="00CE557F"/>
    <w:rsid w:val="00CF01CD"/>
    <w:rsid w:val="00CF0E88"/>
    <w:rsid w:val="00CF1E1B"/>
    <w:rsid w:val="00CF34DB"/>
    <w:rsid w:val="00CF34EA"/>
    <w:rsid w:val="00CF35FD"/>
    <w:rsid w:val="00CF558F"/>
    <w:rsid w:val="00CF5F72"/>
    <w:rsid w:val="00CF6B01"/>
    <w:rsid w:val="00D06F27"/>
    <w:rsid w:val="00D073E2"/>
    <w:rsid w:val="00D100C7"/>
    <w:rsid w:val="00D11E51"/>
    <w:rsid w:val="00D12393"/>
    <w:rsid w:val="00D16315"/>
    <w:rsid w:val="00D245C9"/>
    <w:rsid w:val="00D256D0"/>
    <w:rsid w:val="00D31D5E"/>
    <w:rsid w:val="00D336EC"/>
    <w:rsid w:val="00D34D5D"/>
    <w:rsid w:val="00D43FDB"/>
    <w:rsid w:val="00D446EC"/>
    <w:rsid w:val="00D51BF0"/>
    <w:rsid w:val="00D533C6"/>
    <w:rsid w:val="00D5405B"/>
    <w:rsid w:val="00D54F35"/>
    <w:rsid w:val="00D55942"/>
    <w:rsid w:val="00D62A3A"/>
    <w:rsid w:val="00D668D8"/>
    <w:rsid w:val="00D67043"/>
    <w:rsid w:val="00D77ECD"/>
    <w:rsid w:val="00D807BF"/>
    <w:rsid w:val="00D84023"/>
    <w:rsid w:val="00D8695F"/>
    <w:rsid w:val="00D92103"/>
    <w:rsid w:val="00DA5ECB"/>
    <w:rsid w:val="00DA6513"/>
    <w:rsid w:val="00DA7887"/>
    <w:rsid w:val="00DB18FF"/>
    <w:rsid w:val="00DB2C26"/>
    <w:rsid w:val="00DC2416"/>
    <w:rsid w:val="00DC25F1"/>
    <w:rsid w:val="00DD55CC"/>
    <w:rsid w:val="00DE038B"/>
    <w:rsid w:val="00DE2BD7"/>
    <w:rsid w:val="00DE3E07"/>
    <w:rsid w:val="00DE6B43"/>
    <w:rsid w:val="00DE7099"/>
    <w:rsid w:val="00E003F1"/>
    <w:rsid w:val="00E0243F"/>
    <w:rsid w:val="00E03DEE"/>
    <w:rsid w:val="00E06F34"/>
    <w:rsid w:val="00E11923"/>
    <w:rsid w:val="00E11F4E"/>
    <w:rsid w:val="00E21F20"/>
    <w:rsid w:val="00E25C31"/>
    <w:rsid w:val="00E2621E"/>
    <w:rsid w:val="00E262D4"/>
    <w:rsid w:val="00E32638"/>
    <w:rsid w:val="00E36250"/>
    <w:rsid w:val="00E421FE"/>
    <w:rsid w:val="00E463CF"/>
    <w:rsid w:val="00E512D6"/>
    <w:rsid w:val="00E54511"/>
    <w:rsid w:val="00E5547C"/>
    <w:rsid w:val="00E55959"/>
    <w:rsid w:val="00E60461"/>
    <w:rsid w:val="00E61DAC"/>
    <w:rsid w:val="00E63E7A"/>
    <w:rsid w:val="00E72B80"/>
    <w:rsid w:val="00E75FE3"/>
    <w:rsid w:val="00E86C4C"/>
    <w:rsid w:val="00EA6089"/>
    <w:rsid w:val="00EB7AB1"/>
    <w:rsid w:val="00EC43BD"/>
    <w:rsid w:val="00EC49D2"/>
    <w:rsid w:val="00ED3BB5"/>
    <w:rsid w:val="00EE037F"/>
    <w:rsid w:val="00EE5B9C"/>
    <w:rsid w:val="00EE5FD7"/>
    <w:rsid w:val="00EF2360"/>
    <w:rsid w:val="00EF48CC"/>
    <w:rsid w:val="00EF4F57"/>
    <w:rsid w:val="00F0287D"/>
    <w:rsid w:val="00F0351F"/>
    <w:rsid w:val="00F04512"/>
    <w:rsid w:val="00F1080D"/>
    <w:rsid w:val="00F15046"/>
    <w:rsid w:val="00F2183B"/>
    <w:rsid w:val="00F27058"/>
    <w:rsid w:val="00F30E47"/>
    <w:rsid w:val="00F31F21"/>
    <w:rsid w:val="00F54D7B"/>
    <w:rsid w:val="00F61089"/>
    <w:rsid w:val="00F65FC2"/>
    <w:rsid w:val="00F73032"/>
    <w:rsid w:val="00F737C8"/>
    <w:rsid w:val="00F836C9"/>
    <w:rsid w:val="00F848FC"/>
    <w:rsid w:val="00F86172"/>
    <w:rsid w:val="00F91B0E"/>
    <w:rsid w:val="00F9282A"/>
    <w:rsid w:val="00F96BAD"/>
    <w:rsid w:val="00FA14E5"/>
    <w:rsid w:val="00FA1A80"/>
    <w:rsid w:val="00FA52E9"/>
    <w:rsid w:val="00FB0E84"/>
    <w:rsid w:val="00FB3015"/>
    <w:rsid w:val="00FB62D0"/>
    <w:rsid w:val="00FC4E08"/>
    <w:rsid w:val="00FD013F"/>
    <w:rsid w:val="00FD01C2"/>
    <w:rsid w:val="00FE2254"/>
    <w:rsid w:val="00FE2416"/>
    <w:rsid w:val="00FE6584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315E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2315E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2315E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C245A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table" w:styleId="ab">
    <w:name w:val="Table Grid"/>
    <w:basedOn w:val="a1"/>
    <w:rsid w:val="00A409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見出し 1 (文字)"/>
    <w:basedOn w:val="a0"/>
    <w:link w:val="1"/>
    <w:rsid w:val="008143AA"/>
    <w:rPr>
      <w:rFonts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kai.tomohiro@sharp.c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4771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2</cp:revision>
  <cp:lastPrinted>2012-09-21T07:36:00Z</cp:lastPrinted>
  <dcterms:created xsi:type="dcterms:W3CDTF">2013-01-16T17:53:00Z</dcterms:created>
  <dcterms:modified xsi:type="dcterms:W3CDTF">2013-01-16T17:53:00Z</dcterms:modified>
</cp:coreProperties>
</file>