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F9" w:rsidRPr="00E82CF9" w:rsidRDefault="00E82CF9" w:rsidP="00E82CF9">
      <w:pPr>
        <w:pStyle w:val="ListParagraph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</w:rPr>
      </w:pPr>
      <w:bookmarkStart w:id="0" w:name="_Toc344063269"/>
    </w:p>
    <w:p w:rsidR="00E82CF9" w:rsidRPr="00E82CF9" w:rsidRDefault="00E82CF9" w:rsidP="00E82CF9">
      <w:pPr>
        <w:pStyle w:val="ListParagraph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</w:rPr>
      </w:pPr>
    </w:p>
    <w:p w:rsidR="00E82CF9" w:rsidRPr="00E82CF9" w:rsidRDefault="00E82CF9" w:rsidP="00E82CF9">
      <w:pPr>
        <w:pStyle w:val="ListParagraph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</w:rPr>
      </w:pPr>
    </w:p>
    <w:p w:rsidR="00E82CF9" w:rsidRPr="00E82CF9" w:rsidRDefault="00E82CF9" w:rsidP="00E82CF9">
      <w:pPr>
        <w:pStyle w:val="ListParagraph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</w:rPr>
      </w:pPr>
    </w:p>
    <w:p w:rsidR="00E82CF9" w:rsidRPr="00E82CF9" w:rsidRDefault="00E82CF9" w:rsidP="00E82CF9">
      <w:pPr>
        <w:pStyle w:val="ListParagraph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</w:rPr>
      </w:pPr>
    </w:p>
    <w:p w:rsidR="00E82CF9" w:rsidRPr="00E82CF9" w:rsidRDefault="00E82CF9" w:rsidP="00E82CF9">
      <w:pPr>
        <w:pStyle w:val="ListParagraph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</w:rPr>
      </w:pPr>
    </w:p>
    <w:p w:rsidR="00E82CF9" w:rsidRPr="00E82CF9" w:rsidRDefault="00E82CF9" w:rsidP="00E82CF9">
      <w:pPr>
        <w:pStyle w:val="ListParagraph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</w:rPr>
      </w:pPr>
    </w:p>
    <w:p w:rsidR="00E82CF9" w:rsidRPr="00E82CF9" w:rsidRDefault="00E82CF9" w:rsidP="00E82CF9">
      <w:pPr>
        <w:pStyle w:val="ListParagraph"/>
        <w:keepNext/>
        <w:keepLines/>
        <w:numPr>
          <w:ilvl w:val="1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</w:rPr>
      </w:pPr>
    </w:p>
    <w:p w:rsidR="00E82CF9" w:rsidRPr="00E82CF9" w:rsidRDefault="00E82CF9" w:rsidP="00E82CF9">
      <w:pPr>
        <w:pStyle w:val="ListParagraph"/>
        <w:keepNext/>
        <w:keepLines/>
        <w:numPr>
          <w:ilvl w:val="1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</w:rPr>
      </w:pPr>
    </w:p>
    <w:p w:rsidR="00E82CF9" w:rsidRPr="00E82CF9" w:rsidRDefault="00E82CF9" w:rsidP="00E82CF9">
      <w:pPr>
        <w:pStyle w:val="ListParagraph"/>
        <w:keepNext/>
        <w:keepLines/>
        <w:numPr>
          <w:ilvl w:val="1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</w:rPr>
      </w:pPr>
    </w:p>
    <w:p w:rsidR="00E82CF9" w:rsidRPr="00E82CF9" w:rsidRDefault="00E82CF9" w:rsidP="00E82CF9">
      <w:pPr>
        <w:pStyle w:val="ListParagraph"/>
        <w:keepNext/>
        <w:keepLines/>
        <w:numPr>
          <w:ilvl w:val="1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</w:rPr>
      </w:pPr>
    </w:p>
    <w:p w:rsidR="00E82CF9" w:rsidRPr="00E82CF9" w:rsidRDefault="00E82CF9" w:rsidP="00E82CF9">
      <w:pPr>
        <w:pStyle w:val="ListParagraph"/>
        <w:keepNext/>
        <w:keepLines/>
        <w:numPr>
          <w:ilvl w:val="2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3"/>
        <w:rPr>
          <w:rFonts w:eastAsiaTheme="minorHAnsi"/>
          <w:b/>
          <w:vanish/>
          <w:sz w:val="22"/>
          <w:szCs w:val="22"/>
        </w:rPr>
      </w:pPr>
    </w:p>
    <w:p w:rsidR="00E82CF9" w:rsidRPr="00E82CF9" w:rsidRDefault="00E82CF9" w:rsidP="00E82CF9">
      <w:pPr>
        <w:pStyle w:val="ListParagraph"/>
        <w:keepNext/>
        <w:keepLines/>
        <w:numPr>
          <w:ilvl w:val="2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3"/>
        <w:rPr>
          <w:rFonts w:eastAsiaTheme="minorHAnsi"/>
          <w:b/>
          <w:vanish/>
          <w:sz w:val="22"/>
          <w:szCs w:val="22"/>
        </w:rPr>
      </w:pPr>
    </w:p>
    <w:p w:rsidR="00E82CF9" w:rsidRPr="00E82CF9" w:rsidRDefault="00E82CF9" w:rsidP="00E82CF9">
      <w:pPr>
        <w:pStyle w:val="ListParagraph"/>
        <w:keepNext/>
        <w:keepLines/>
        <w:numPr>
          <w:ilvl w:val="2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3"/>
        <w:rPr>
          <w:rFonts w:eastAsiaTheme="minorHAnsi"/>
          <w:b/>
          <w:vanish/>
          <w:sz w:val="22"/>
          <w:szCs w:val="22"/>
        </w:rPr>
      </w:pPr>
    </w:p>
    <w:p w:rsidR="00E82CF9" w:rsidRPr="00E82CF9" w:rsidRDefault="00E82CF9" w:rsidP="00E82CF9">
      <w:pPr>
        <w:pStyle w:val="ListParagraph"/>
        <w:keepNext/>
        <w:keepLines/>
        <w:numPr>
          <w:ilvl w:val="2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3"/>
        <w:rPr>
          <w:rFonts w:eastAsiaTheme="minorHAnsi"/>
          <w:b/>
          <w:vanish/>
          <w:sz w:val="22"/>
          <w:szCs w:val="22"/>
        </w:rPr>
      </w:pPr>
    </w:p>
    <w:p w:rsidR="00E82CF9" w:rsidRPr="00E82CF9" w:rsidRDefault="00E82CF9" w:rsidP="00E82CF9">
      <w:pPr>
        <w:pStyle w:val="ListParagraph"/>
        <w:keepNext/>
        <w:keepLines/>
        <w:numPr>
          <w:ilvl w:val="2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3"/>
        <w:rPr>
          <w:rFonts w:eastAsiaTheme="minorHAnsi"/>
          <w:b/>
          <w:vanish/>
          <w:sz w:val="22"/>
          <w:szCs w:val="22"/>
        </w:rPr>
      </w:pPr>
    </w:p>
    <w:p w:rsidR="00E82CF9" w:rsidRPr="00E82CF9" w:rsidRDefault="00E82CF9" w:rsidP="00E82CF9">
      <w:pPr>
        <w:pStyle w:val="ListParagraph"/>
        <w:keepNext/>
        <w:keepLines/>
        <w:numPr>
          <w:ilvl w:val="2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3"/>
        <w:rPr>
          <w:rFonts w:eastAsiaTheme="minorHAnsi"/>
          <w:b/>
          <w:vanish/>
          <w:sz w:val="22"/>
          <w:szCs w:val="22"/>
        </w:rPr>
      </w:pPr>
    </w:p>
    <w:p w:rsidR="00E82CF9" w:rsidRPr="00E82CF9" w:rsidRDefault="00E82CF9" w:rsidP="00E82CF9">
      <w:pPr>
        <w:pStyle w:val="ListParagraph"/>
        <w:keepNext/>
        <w:keepLines/>
        <w:numPr>
          <w:ilvl w:val="2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3"/>
        <w:rPr>
          <w:rFonts w:eastAsiaTheme="minorHAnsi"/>
          <w:b/>
          <w:vanish/>
          <w:sz w:val="22"/>
          <w:szCs w:val="22"/>
        </w:rPr>
      </w:pPr>
    </w:p>
    <w:p w:rsidR="00E82CF9" w:rsidRDefault="00E82CF9" w:rsidP="00E82CF9">
      <w:pPr>
        <w:pStyle w:val="3H2"/>
      </w:pPr>
      <w:r>
        <w:t xml:space="preserve">Coding </w:t>
      </w:r>
      <w:proofErr w:type="spellStart"/>
      <w:r>
        <w:t>quadtree</w:t>
      </w:r>
      <w:proofErr w:type="spellEnd"/>
      <w:r>
        <w:t xml:space="preserve"> semantics</w:t>
      </w:r>
      <w:bookmarkEnd w:id="0"/>
    </w:p>
    <w:p w:rsidR="00E82CF9" w:rsidRPr="006B6CF7" w:rsidRDefault="00E82CF9" w:rsidP="00E82CF9">
      <w:pPr>
        <w:pStyle w:val="3N0"/>
      </w:pPr>
      <w:bookmarkStart w:id="1" w:name="_Toc331592185"/>
      <w:r w:rsidRPr="006B6CF7">
        <w:rPr>
          <w:bCs/>
        </w:rPr>
        <w:t>The</w:t>
      </w:r>
      <w:r w:rsidRPr="006B6CF7">
        <w:t xml:space="preserve"> specifications in </w:t>
      </w:r>
      <w:proofErr w:type="spellStart"/>
      <w:r w:rsidRPr="006B6CF7">
        <w:t>subclause</w:t>
      </w:r>
      <w:proofErr w:type="spellEnd"/>
      <w:r w:rsidRPr="006B6CF7">
        <w:t xml:space="preserve"> 7.4.8 apply.</w:t>
      </w:r>
    </w:p>
    <w:p w:rsidR="00E82CF9" w:rsidRPr="006B6CF7" w:rsidRDefault="00E82CF9" w:rsidP="00E82CF9">
      <w:pPr>
        <w:pStyle w:val="3N0"/>
      </w:pPr>
      <w:r w:rsidRPr="006B6CF7">
        <w:t xml:space="preserve">[Ed. (GT): Numbering of syntax and semantics in JCTVC-J1003_d7 do not match from </w:t>
      </w:r>
      <w:proofErr w:type="spellStart"/>
      <w:r w:rsidRPr="006B6CF7">
        <w:t>subclause</w:t>
      </w:r>
      <w:proofErr w:type="spellEnd"/>
      <w:r w:rsidRPr="006B6CF7">
        <w:t xml:space="preserve"> 7.4.8 on. However, the "correct" numbering of syntax is used here assuming that JCTVC-J1003_d7 would match.] </w:t>
      </w:r>
    </w:p>
    <w:p w:rsidR="00E82CF9" w:rsidRPr="006B6CF7" w:rsidRDefault="00E82CF9" w:rsidP="00E82CF9">
      <w:pPr>
        <w:pStyle w:val="3S0"/>
      </w:pPr>
      <w:r w:rsidRPr="006B6CF7">
        <w:t xml:space="preserve">The variable </w:t>
      </w:r>
      <w:proofErr w:type="spellStart"/>
      <w:r w:rsidRPr="006B6CF7">
        <w:t>predSplitCuFlag</w:t>
      </w:r>
      <w:proofErr w:type="spellEnd"/>
      <w:r w:rsidRPr="006B6CF7">
        <w:t xml:space="preserve"> specifying whether the </w:t>
      </w:r>
      <w:proofErr w:type="spellStart"/>
      <w:r w:rsidRPr="006B6CF7">
        <w:t>split_cu_flag</w:t>
      </w:r>
      <w:proofErr w:type="spellEnd"/>
      <w:r w:rsidRPr="006B6CF7">
        <w:t xml:space="preserve"> is predicted by inter-component prediction is derived as specified in the following. </w:t>
      </w:r>
    </w:p>
    <w:p w:rsidR="00E82CF9" w:rsidRPr="006B6CF7" w:rsidRDefault="00E82CF9" w:rsidP="00E82CF9">
      <w:pPr>
        <w:pStyle w:val="3D1"/>
        <w:rPr>
          <w:lang w:eastAsia="ko-KR"/>
        </w:rPr>
      </w:pPr>
      <w:r w:rsidRPr="006B6CF7">
        <w:t xml:space="preserve">If </w:t>
      </w:r>
      <w:proofErr w:type="spellStart"/>
      <w:r w:rsidRPr="006B6CF7">
        <w:t>slice_type</w:t>
      </w:r>
      <w:proofErr w:type="spellEnd"/>
      <w:r w:rsidRPr="006B6CF7">
        <w:t xml:space="preserve"> is not equal to I and </w:t>
      </w:r>
      <w:ins w:id="2" w:author="brust" w:date="2013-01-03T18:54:00Z">
        <w:r w:rsidR="00BC78FF" w:rsidRPr="00943A5F">
          <w:rPr>
            <w:noProof/>
          </w:rPr>
          <w:t>RapPicFlag</w:t>
        </w:r>
        <w:r w:rsidR="00BC78FF" w:rsidRPr="006B6CF7">
          <w:t xml:space="preserve"> </w:t>
        </w:r>
        <w:r w:rsidR="00BC78FF">
          <w:t xml:space="preserve">is equal to 0 and </w:t>
        </w:r>
      </w:ins>
      <w:proofErr w:type="spellStart"/>
      <w:r w:rsidRPr="006B6CF7">
        <w:t>lim_qt_pred_flag</w:t>
      </w:r>
      <w:proofErr w:type="spellEnd"/>
      <w:r w:rsidRPr="006B6CF7">
        <w:t xml:space="preserve"> is equal to 1, </w:t>
      </w:r>
      <w:proofErr w:type="spellStart"/>
      <w:r w:rsidRPr="006B6CF7">
        <w:t>predSplitCuFlag</w:t>
      </w:r>
      <w:proofErr w:type="spellEnd"/>
      <w:r w:rsidRPr="006B6CF7">
        <w:t xml:space="preserve"> is set equal to </w:t>
      </w:r>
      <w:proofErr w:type="spellStart"/>
      <w:r w:rsidRPr="006B6CF7">
        <w:t>TextureCtDepth</w:t>
      </w:r>
      <w:proofErr w:type="spellEnd"/>
      <w:r w:rsidRPr="006B6CF7">
        <w:t xml:space="preserve">[ x0 ][ y0 ] &lt;= </w:t>
      </w:r>
      <w:proofErr w:type="spellStart"/>
      <w:r w:rsidRPr="006B6CF7">
        <w:t>ctDepth</w:t>
      </w:r>
      <w:proofErr w:type="spellEnd"/>
      <w:r w:rsidRPr="006B6CF7">
        <w:t xml:space="preserve"> </w:t>
      </w:r>
    </w:p>
    <w:p w:rsidR="00E82CF9" w:rsidRPr="006B6CF7" w:rsidRDefault="00E82CF9" w:rsidP="00E82CF9">
      <w:pPr>
        <w:pStyle w:val="3D1"/>
      </w:pPr>
      <w:r w:rsidRPr="006B6CF7">
        <w:t>Otherwise (</w:t>
      </w:r>
      <w:proofErr w:type="spellStart"/>
      <w:r w:rsidRPr="006B6CF7">
        <w:t>slice_type</w:t>
      </w:r>
      <w:proofErr w:type="spellEnd"/>
      <w:r w:rsidRPr="006B6CF7">
        <w:t xml:space="preserve"> is equal to I or </w:t>
      </w:r>
      <w:ins w:id="3" w:author="brust" w:date="2013-01-03T18:56:00Z">
        <w:r w:rsidR="00BC78FF" w:rsidRPr="00943A5F">
          <w:rPr>
            <w:noProof/>
          </w:rPr>
          <w:t>RapPicFlag</w:t>
        </w:r>
        <w:r w:rsidR="00BC78FF" w:rsidRPr="006B6CF7">
          <w:t xml:space="preserve"> </w:t>
        </w:r>
        <w:r w:rsidR="00BC78FF">
          <w:t xml:space="preserve">is equal to 1 or </w:t>
        </w:r>
      </w:ins>
      <w:proofErr w:type="spellStart"/>
      <w:r w:rsidRPr="006B6CF7">
        <w:t>lim_qt_pred_flag</w:t>
      </w:r>
      <w:proofErr w:type="spellEnd"/>
      <w:r w:rsidRPr="006B6CF7">
        <w:t xml:space="preserve"> is equal to 0), </w:t>
      </w:r>
      <w:proofErr w:type="spellStart"/>
      <w:r w:rsidRPr="006B6CF7">
        <w:t>predSplitCuFlag</w:t>
      </w:r>
      <w:proofErr w:type="spellEnd"/>
      <w:r w:rsidRPr="006B6CF7">
        <w:t xml:space="preserve"> is set equal to 0. </w:t>
      </w:r>
    </w:p>
    <w:p w:rsidR="00E82CF9" w:rsidRPr="006B6CF7" w:rsidRDefault="00E82CF9" w:rsidP="00E82CF9">
      <w:proofErr w:type="spellStart"/>
      <w:r w:rsidRPr="006B6CF7">
        <w:rPr>
          <w:b/>
        </w:rPr>
        <w:t>split_cu_flag</w:t>
      </w:r>
      <w:proofErr w:type="spellEnd"/>
      <w:proofErr w:type="gramStart"/>
      <w:r w:rsidRPr="006B6CF7">
        <w:t>[ x0</w:t>
      </w:r>
      <w:proofErr w:type="gramEnd"/>
      <w:r w:rsidRPr="006B6CF7">
        <w:t xml:space="preserve"> ][ y0 ] specifies whether a coding unit is split into coding units with half horizontal and vertical size. The array indices x0, y0 specify the location </w:t>
      </w:r>
      <w:proofErr w:type="gramStart"/>
      <w:r w:rsidRPr="006B6CF7">
        <w:t>( x0</w:t>
      </w:r>
      <w:proofErr w:type="gramEnd"/>
      <w:r w:rsidRPr="006B6CF7">
        <w:t xml:space="preserve">, y0 ) of the top-left </w:t>
      </w:r>
      <w:proofErr w:type="spellStart"/>
      <w:r w:rsidRPr="006B6CF7">
        <w:t>luma</w:t>
      </w:r>
      <w:proofErr w:type="spellEnd"/>
      <w:r w:rsidRPr="006B6CF7">
        <w:t xml:space="preserve"> sample of the considered coding block relative to the top-left </w:t>
      </w:r>
      <w:proofErr w:type="spellStart"/>
      <w:r w:rsidRPr="006B6CF7">
        <w:t>luma</w:t>
      </w:r>
      <w:proofErr w:type="spellEnd"/>
      <w:r w:rsidRPr="006B6CF7">
        <w:t xml:space="preserve"> sample of the picture.</w:t>
      </w:r>
    </w:p>
    <w:p w:rsidR="00E82CF9" w:rsidRPr="006B6CF7" w:rsidRDefault="00E82CF9" w:rsidP="00E82CF9">
      <w:r w:rsidRPr="006B6CF7">
        <w:t xml:space="preserve">When </w:t>
      </w:r>
      <w:proofErr w:type="spellStart"/>
      <w:r w:rsidRPr="006B6CF7">
        <w:t>split_cu_flag</w:t>
      </w:r>
      <w:proofErr w:type="spellEnd"/>
      <w:proofErr w:type="gramStart"/>
      <w:r w:rsidRPr="006B6CF7">
        <w:t>[ x0</w:t>
      </w:r>
      <w:proofErr w:type="gramEnd"/>
      <w:r w:rsidRPr="006B6CF7">
        <w:t> ][ y0 ] is not present the following applies.</w:t>
      </w:r>
    </w:p>
    <w:p w:rsidR="00E82CF9" w:rsidRPr="006B6CF7" w:rsidRDefault="00E82CF9" w:rsidP="00E82CF9">
      <w:pPr>
        <w:pStyle w:val="3D1"/>
      </w:pPr>
      <w:r w:rsidRPr="006B6CF7">
        <w:rPr>
          <w:lang w:eastAsia="ko-KR"/>
        </w:rPr>
        <w:t>If</w:t>
      </w:r>
      <w:r w:rsidRPr="006B6CF7">
        <w:t xml:space="preserve"> </w:t>
      </w:r>
      <w:r w:rsidRPr="006B6CF7">
        <w:rPr>
          <w:lang w:eastAsia="ko-KR"/>
        </w:rPr>
        <w:t>log2CbSize</w:t>
      </w:r>
      <w:r w:rsidRPr="006B6CF7">
        <w:t xml:space="preserve"> is greater than Log2MinCbSizeY and </w:t>
      </w:r>
      <w:proofErr w:type="spellStart"/>
      <w:r w:rsidRPr="006B6CF7">
        <w:t>predSplitCuFlag</w:t>
      </w:r>
      <w:proofErr w:type="spellEnd"/>
      <w:r w:rsidRPr="006B6CF7">
        <w:t xml:space="preserve"> is equal to 0 and </w:t>
      </w:r>
      <w:proofErr w:type="spellStart"/>
      <w:r w:rsidRPr="006B6CF7">
        <w:t>MotionInhFlag</w:t>
      </w:r>
      <w:proofErr w:type="spellEnd"/>
      <w:r w:rsidRPr="006B6CF7">
        <w:t xml:space="preserve">[ x0 ][ y0 ] is equal to 0, the value of </w:t>
      </w:r>
      <w:proofErr w:type="spellStart"/>
      <w:r w:rsidRPr="006B6CF7">
        <w:t>split_cu_flag</w:t>
      </w:r>
      <w:proofErr w:type="spellEnd"/>
      <w:r w:rsidRPr="006B6CF7">
        <w:t>[ x0 ][ y0 ] is inferred to be equal to 1.</w:t>
      </w:r>
    </w:p>
    <w:p w:rsidR="00E82CF9" w:rsidRPr="006B6CF7" w:rsidRDefault="00E82CF9" w:rsidP="00E82CF9">
      <w:pPr>
        <w:pStyle w:val="3D1"/>
      </w:pPr>
      <w:r w:rsidRPr="006B6CF7">
        <w:rPr>
          <w:lang w:eastAsia="ko-KR"/>
        </w:rPr>
        <w:t>Otherwise</w:t>
      </w:r>
      <w:r w:rsidRPr="006B6CF7">
        <w:t xml:space="preserve"> (log2CbSize is equal to Log2MinCbSizeY or </w:t>
      </w:r>
      <w:proofErr w:type="spellStart"/>
      <w:r w:rsidRPr="006B6CF7">
        <w:t>predSplitCuFlag</w:t>
      </w:r>
      <w:proofErr w:type="spellEnd"/>
      <w:r w:rsidRPr="006B6CF7">
        <w:t xml:space="preserve"> is equal to 1 or </w:t>
      </w:r>
      <w:proofErr w:type="spellStart"/>
      <w:r w:rsidRPr="006B6CF7">
        <w:t>MotionInhFlag</w:t>
      </w:r>
      <w:proofErr w:type="spellEnd"/>
      <w:proofErr w:type="gramStart"/>
      <w:r w:rsidRPr="006B6CF7">
        <w:t>[ x0</w:t>
      </w:r>
      <w:proofErr w:type="gramEnd"/>
      <w:r w:rsidRPr="006B6CF7">
        <w:t xml:space="preserve"> ][ y0 ] is equal to 1), the value of </w:t>
      </w:r>
      <w:proofErr w:type="spellStart"/>
      <w:r w:rsidRPr="006B6CF7">
        <w:t>split_cu_flag</w:t>
      </w:r>
      <w:proofErr w:type="spellEnd"/>
      <w:r w:rsidRPr="006B6CF7">
        <w:t>[ x0 ][ y0 ] is inferred to be equal to 0.</w:t>
      </w:r>
    </w:p>
    <w:p w:rsidR="00E82CF9" w:rsidRPr="006B6CF7" w:rsidRDefault="00E82CF9" w:rsidP="00E82CF9">
      <w:pPr>
        <w:pStyle w:val="3H2"/>
      </w:pPr>
      <w:bookmarkStart w:id="4" w:name="_Toc344063270"/>
      <w:r w:rsidRPr="006B6CF7">
        <w:t>Coding unit semantics</w:t>
      </w:r>
      <w:bookmarkEnd w:id="1"/>
      <w:bookmarkEnd w:id="4"/>
    </w:p>
    <w:p w:rsidR="00E82CF9" w:rsidRPr="006B6CF7" w:rsidRDefault="00E82CF9" w:rsidP="00E82CF9">
      <w:pPr>
        <w:pStyle w:val="3H3"/>
      </w:pPr>
      <w:r w:rsidRPr="006B6CF7">
        <w:t>General coding unit semantics</w:t>
      </w:r>
    </w:p>
    <w:p w:rsidR="00E82CF9" w:rsidRPr="006B6CF7" w:rsidRDefault="00E82CF9" w:rsidP="00E82CF9">
      <w:pPr>
        <w:pStyle w:val="3S0"/>
      </w:pPr>
      <w:r w:rsidRPr="006B6CF7">
        <w:t xml:space="preserve">The </w:t>
      </w:r>
      <w:proofErr w:type="gramStart"/>
      <w:r w:rsidRPr="006B6CF7">
        <w:t xml:space="preserve">specification in </w:t>
      </w:r>
      <w:proofErr w:type="spellStart"/>
      <w:r w:rsidRPr="006B6CF7">
        <w:t>subclause</w:t>
      </w:r>
      <w:proofErr w:type="spellEnd"/>
      <w:r w:rsidRPr="006B6CF7">
        <w:t xml:space="preserve"> F.7.4.9.1 apply</w:t>
      </w:r>
      <w:proofErr w:type="gramEnd"/>
      <w:r w:rsidRPr="006B6CF7">
        <w:t xml:space="preserve"> with the following modifications and additions.</w:t>
      </w:r>
    </w:p>
    <w:p w:rsidR="00E82CF9" w:rsidRPr="006B6CF7" w:rsidRDefault="00E82CF9" w:rsidP="00E82CF9">
      <w:pPr>
        <w:pStyle w:val="3S0"/>
      </w:pPr>
      <w:r w:rsidRPr="006B6CF7">
        <w:t xml:space="preserve">If </w:t>
      </w:r>
      <w:proofErr w:type="spellStart"/>
      <w:r w:rsidRPr="006B6CF7">
        <w:t>slice_type</w:t>
      </w:r>
      <w:proofErr w:type="spellEnd"/>
      <w:r w:rsidRPr="006B6CF7">
        <w:t xml:space="preserve"> is not equal to I and </w:t>
      </w:r>
      <w:ins w:id="5" w:author="brust" w:date="2013-01-03T18:59:00Z">
        <w:r w:rsidR="00BC78FF" w:rsidRPr="00943A5F">
          <w:rPr>
            <w:noProof/>
          </w:rPr>
          <w:t>RapPicFlag</w:t>
        </w:r>
        <w:r w:rsidR="00BC78FF" w:rsidRPr="006B6CF7">
          <w:t xml:space="preserve"> </w:t>
        </w:r>
        <w:r w:rsidR="00BC78FF">
          <w:t xml:space="preserve">is equal to 0 and </w:t>
        </w:r>
      </w:ins>
      <w:proofErr w:type="spellStart"/>
      <w:r w:rsidRPr="006B6CF7">
        <w:t>lim_qt_pred_flag</w:t>
      </w:r>
      <w:proofErr w:type="spellEnd"/>
      <w:r w:rsidRPr="006B6CF7">
        <w:t xml:space="preserve"> is equal to 1, the variable </w:t>
      </w:r>
      <w:proofErr w:type="spellStart"/>
      <w:r w:rsidRPr="006B6CF7">
        <w:t>predPartModeFlag</w:t>
      </w:r>
      <w:proofErr w:type="spellEnd"/>
      <w:r w:rsidRPr="006B6CF7">
        <w:t xml:space="preserve"> specifying whether </w:t>
      </w:r>
      <w:proofErr w:type="spellStart"/>
      <w:r w:rsidRPr="006B6CF7">
        <w:t>part_mode</w:t>
      </w:r>
      <w:proofErr w:type="spellEnd"/>
      <w:r w:rsidRPr="006B6CF7">
        <w:t xml:space="preserve"> is predicted by inter-component prediction is derived as follows. </w:t>
      </w:r>
    </w:p>
    <w:p w:rsidR="00E82CF9" w:rsidRPr="006B6CF7" w:rsidRDefault="00E82CF9" w:rsidP="00E82CF9">
      <w:pPr>
        <w:tabs>
          <w:tab w:val="clear" w:pos="794"/>
          <w:tab w:val="clear" w:pos="1191"/>
          <w:tab w:val="clear" w:pos="1588"/>
          <w:tab w:val="clear" w:pos="1985"/>
          <w:tab w:val="left" w:pos="851"/>
          <w:tab w:val="left" w:pos="1134"/>
          <w:tab w:val="left" w:pos="1418"/>
          <w:tab w:val="right" w:pos="9730"/>
        </w:tabs>
        <w:ind w:left="567"/>
        <w:jc w:val="left"/>
        <w:rPr>
          <w:lang w:eastAsia="ko-KR"/>
        </w:rPr>
      </w:pPr>
      <w:proofErr w:type="spellStart"/>
      <w:r w:rsidRPr="006B6CF7">
        <w:rPr>
          <w:lang w:eastAsia="ko-KR"/>
        </w:rPr>
        <w:t>predPartModeFlag</w:t>
      </w:r>
      <w:proofErr w:type="spellEnd"/>
      <w:r w:rsidRPr="006B6CF7">
        <w:t xml:space="preserve"> = ( TextureCtDepth[ x0 ][ y0 ] = = ctDepth ) &amp;&amp; ( TexturePartMode[ x0 ][ y0 ] ! = PART_</w:t>
      </w:r>
      <w:proofErr w:type="gramStart"/>
      <w:r w:rsidRPr="006B6CF7">
        <w:t>NxN )</w:t>
      </w:r>
      <w:proofErr w:type="gramEnd"/>
      <w:r w:rsidRPr="006B6CF7">
        <w:tab/>
      </w:r>
      <w:r w:rsidRPr="006B6CF7">
        <w:rPr>
          <w:lang w:eastAsia="ko-KR"/>
        </w:rPr>
        <w:t>(G</w:t>
      </w:r>
      <w:r w:rsidRPr="006B6CF7">
        <w:rPr>
          <w:lang w:eastAsia="ko-KR"/>
        </w:rPr>
        <w:noBreakHyphen/>
      </w:r>
      <w:r w:rsidRPr="006B6CF7">
        <w:rPr>
          <w:lang w:eastAsia="ko-KR"/>
        </w:rPr>
        <w:fldChar w:fldCharType="begin" w:fldLock="1"/>
      </w:r>
      <w:r w:rsidRPr="006B6CF7">
        <w:rPr>
          <w:lang w:eastAsia="ko-KR"/>
        </w:rPr>
        <w:instrText xml:space="preserve"> SEQ Equation \* ARABIC </w:instrText>
      </w:r>
      <w:r w:rsidRPr="006B6CF7">
        <w:rPr>
          <w:lang w:eastAsia="ko-KR"/>
        </w:rPr>
        <w:fldChar w:fldCharType="separate"/>
      </w:r>
      <w:r w:rsidRPr="006B6CF7">
        <w:rPr>
          <w:noProof/>
          <w:lang w:eastAsia="ko-KR"/>
        </w:rPr>
        <w:t>17</w:t>
      </w:r>
      <w:r w:rsidRPr="006B6CF7">
        <w:rPr>
          <w:lang w:eastAsia="ko-KR"/>
        </w:rPr>
        <w:fldChar w:fldCharType="end"/>
      </w:r>
      <w:r w:rsidRPr="006B6CF7">
        <w:rPr>
          <w:lang w:eastAsia="ko-KR"/>
        </w:rPr>
        <w:t>)</w:t>
      </w:r>
      <w:r w:rsidRPr="006B6CF7">
        <w:t xml:space="preserve"> </w:t>
      </w:r>
    </w:p>
    <w:p w:rsidR="00E82CF9" w:rsidRDefault="00E82CF9" w:rsidP="00E82CF9">
      <w:pPr>
        <w:pStyle w:val="3S0"/>
      </w:pPr>
      <w:r w:rsidRPr="006B6CF7">
        <w:t>Otherwise (</w:t>
      </w:r>
      <w:proofErr w:type="spellStart"/>
      <w:r w:rsidRPr="006B6CF7">
        <w:t>slice_type</w:t>
      </w:r>
      <w:proofErr w:type="spellEnd"/>
      <w:r w:rsidRPr="006B6CF7">
        <w:t xml:space="preserve"> is equal to I or </w:t>
      </w:r>
      <w:ins w:id="6" w:author="brust" w:date="2013-01-03T18:59:00Z">
        <w:r w:rsidR="00BC78FF" w:rsidRPr="00943A5F">
          <w:rPr>
            <w:noProof/>
          </w:rPr>
          <w:t>RapPicFlag</w:t>
        </w:r>
        <w:r w:rsidR="00BC78FF" w:rsidRPr="006B6CF7">
          <w:t xml:space="preserve"> </w:t>
        </w:r>
        <w:r w:rsidR="00BC78FF">
          <w:t xml:space="preserve">is equal to 1 or </w:t>
        </w:r>
      </w:ins>
      <w:bookmarkStart w:id="7" w:name="_GoBack"/>
      <w:bookmarkEnd w:id="7"/>
      <w:proofErr w:type="spellStart"/>
      <w:r w:rsidRPr="006B6CF7">
        <w:t>lim_qt_pred_flag</w:t>
      </w:r>
      <w:proofErr w:type="spellEnd"/>
      <w:r w:rsidRPr="006B6CF7">
        <w:t xml:space="preserve"> is equal to 0), </w:t>
      </w:r>
      <w:proofErr w:type="spellStart"/>
      <w:r w:rsidRPr="006B6CF7">
        <w:t>predPartModeFlag</w:t>
      </w:r>
      <w:proofErr w:type="spellEnd"/>
      <w:r w:rsidRPr="006B6CF7">
        <w:t xml:space="preserve"> is set equal to 0.</w:t>
      </w:r>
      <w:r>
        <w:t xml:space="preserve"> </w:t>
      </w:r>
    </w:p>
    <w:p w:rsidR="00A67D4C" w:rsidRDefault="00A67D4C"/>
    <w:sectPr w:rsidR="00A67D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A4211"/>
    <w:multiLevelType w:val="multilevel"/>
    <w:tmpl w:val="475E490A"/>
    <w:numStyleLink w:val="3DHeading"/>
  </w:abstractNum>
  <w:abstractNum w:abstractNumId="1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lvl w:ilvl="5">
        <w:start w:val="1"/>
        <w:numFmt w:val="decimal"/>
        <w:pStyle w:val="3H5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cs="Times New Roman" w:hint="default"/>
          <w:b/>
          <w:i w:val="0"/>
        </w:rPr>
      </w:lvl>
    </w:lvlOverride>
    <w:lvlOverride w:ilvl="6">
      <w:lvl w:ilvl="6">
        <w:start w:val="1"/>
        <w:numFmt w:val="decimal"/>
        <w:pStyle w:val="3H6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cs="Times New Roman" w:hint="default"/>
          <w:b/>
          <w:i w:val="0"/>
          <w:sz w:val="20"/>
        </w:rPr>
      </w:lvl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CF9"/>
    <w:rsid w:val="00110116"/>
    <w:rsid w:val="00355767"/>
    <w:rsid w:val="006B6CF7"/>
    <w:rsid w:val="00A67D4C"/>
    <w:rsid w:val="00BC78FF"/>
    <w:rsid w:val="00C97CE9"/>
    <w:rsid w:val="00E8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CF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3N0">
    <w:name w:val="3N0"/>
    <w:basedOn w:val="Normal"/>
    <w:link w:val="3N0Char"/>
    <w:qFormat/>
    <w:rsid w:val="00E82CF9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0">
    <w:name w:val="3H0"/>
    <w:next w:val="3N0"/>
    <w:qFormat/>
    <w:rsid w:val="00E82CF9"/>
    <w:pPr>
      <w:keepNext/>
      <w:keepLines/>
      <w:numPr>
        <w:numId w:val="1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/>
    </w:rPr>
  </w:style>
  <w:style w:type="character" w:customStyle="1" w:styleId="3N0Char">
    <w:name w:val="3N0 Char"/>
    <w:link w:val="3N0"/>
    <w:locked/>
    <w:rsid w:val="00E82CF9"/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3H1">
    <w:name w:val="3H1"/>
    <w:basedOn w:val="3H0"/>
    <w:next w:val="3N0"/>
    <w:qFormat/>
    <w:rsid w:val="00E82CF9"/>
    <w:pPr>
      <w:numPr>
        <w:ilvl w:val="1"/>
      </w:numPr>
      <w:spacing w:before="181"/>
      <w:outlineLvl w:val="2"/>
    </w:pPr>
    <w:rPr>
      <w:sz w:val="20"/>
    </w:rPr>
  </w:style>
  <w:style w:type="character" w:customStyle="1" w:styleId="3H2Char">
    <w:name w:val="3H2 Char"/>
    <w:link w:val="3H2"/>
    <w:locked/>
    <w:rsid w:val="00E82CF9"/>
    <w:rPr>
      <w:rFonts w:ascii="Times New Roman" w:hAnsi="Times New Roman" w:cs="Times New Roman"/>
      <w:b/>
      <w:lang w:val="en-GB"/>
    </w:rPr>
  </w:style>
  <w:style w:type="paragraph" w:customStyle="1" w:styleId="3H2">
    <w:name w:val="3H2"/>
    <w:basedOn w:val="3H1"/>
    <w:next w:val="3N0"/>
    <w:link w:val="3H2Char"/>
    <w:qFormat/>
    <w:rsid w:val="00E82CF9"/>
    <w:pPr>
      <w:numPr>
        <w:ilvl w:val="2"/>
      </w:numPr>
      <w:outlineLvl w:val="3"/>
    </w:pPr>
    <w:rPr>
      <w:rFonts w:eastAsiaTheme="minorHAnsi"/>
      <w:sz w:val="22"/>
      <w:szCs w:val="22"/>
    </w:rPr>
  </w:style>
  <w:style w:type="character" w:customStyle="1" w:styleId="3H3Char">
    <w:name w:val="3H3 Char"/>
    <w:basedOn w:val="3H2Char"/>
    <w:link w:val="3H3"/>
    <w:locked/>
    <w:rsid w:val="00E82CF9"/>
    <w:rPr>
      <w:rFonts w:ascii="Times New Roman" w:hAnsi="Times New Roman" w:cs="Times New Roman"/>
      <w:b/>
      <w:lang w:val="en-GB"/>
    </w:rPr>
  </w:style>
  <w:style w:type="paragraph" w:customStyle="1" w:styleId="3H3">
    <w:name w:val="3H3"/>
    <w:basedOn w:val="3H2"/>
    <w:next w:val="3N0"/>
    <w:link w:val="3H3Char"/>
    <w:qFormat/>
    <w:rsid w:val="00E82CF9"/>
    <w:pPr>
      <w:numPr>
        <w:ilvl w:val="3"/>
      </w:numPr>
      <w:ind w:left="0"/>
      <w:outlineLvl w:val="4"/>
    </w:pPr>
  </w:style>
  <w:style w:type="paragraph" w:customStyle="1" w:styleId="3H4">
    <w:name w:val="3H4"/>
    <w:basedOn w:val="3H3"/>
    <w:next w:val="3N0"/>
    <w:qFormat/>
    <w:rsid w:val="00E82CF9"/>
    <w:pPr>
      <w:numPr>
        <w:ilvl w:val="4"/>
      </w:numPr>
      <w:tabs>
        <w:tab w:val="clear" w:pos="936"/>
        <w:tab w:val="num" w:pos="360"/>
        <w:tab w:val="num" w:pos="794"/>
      </w:tabs>
      <w:ind w:left="0"/>
      <w:outlineLvl w:val="5"/>
    </w:pPr>
  </w:style>
  <w:style w:type="character" w:customStyle="1" w:styleId="3S0Char">
    <w:name w:val="3S0 Char"/>
    <w:link w:val="3S0"/>
    <w:locked/>
    <w:rsid w:val="00E82CF9"/>
    <w:rPr>
      <w:rFonts w:ascii="Times New Roman" w:hAnsi="Times New Roman" w:cs="Times New Roman"/>
      <w:lang w:val="en-GB"/>
    </w:rPr>
  </w:style>
  <w:style w:type="paragraph" w:customStyle="1" w:styleId="3S0">
    <w:name w:val="3S0"/>
    <w:basedOn w:val="Normal"/>
    <w:link w:val="3S0Char"/>
    <w:qFormat/>
    <w:rsid w:val="00E82CF9"/>
    <w:rPr>
      <w:rFonts w:eastAsiaTheme="minorHAnsi"/>
      <w:sz w:val="22"/>
      <w:szCs w:val="22"/>
    </w:rPr>
  </w:style>
  <w:style w:type="paragraph" w:customStyle="1" w:styleId="3H5">
    <w:name w:val="3H5"/>
    <w:basedOn w:val="3H4"/>
    <w:next w:val="3N0"/>
    <w:qFormat/>
    <w:rsid w:val="00E82CF9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E82CF9"/>
    <w:pPr>
      <w:numPr>
        <w:ilvl w:val="6"/>
        <w:numId w:val="1"/>
      </w:numPr>
    </w:pPr>
  </w:style>
  <w:style w:type="paragraph" w:customStyle="1" w:styleId="3H7">
    <w:name w:val="3H7"/>
    <w:basedOn w:val="Normal"/>
    <w:rsid w:val="00E82CF9"/>
    <w:pPr>
      <w:numPr>
        <w:ilvl w:val="7"/>
        <w:numId w:val="1"/>
      </w:numPr>
    </w:pPr>
  </w:style>
  <w:style w:type="paragraph" w:customStyle="1" w:styleId="3H8">
    <w:name w:val="3H8"/>
    <w:basedOn w:val="Normal"/>
    <w:rsid w:val="00E82CF9"/>
    <w:pPr>
      <w:numPr>
        <w:ilvl w:val="8"/>
        <w:numId w:val="1"/>
      </w:numPr>
    </w:pPr>
  </w:style>
  <w:style w:type="paragraph" w:customStyle="1" w:styleId="3D0">
    <w:name w:val="3D0"/>
    <w:basedOn w:val="3N0"/>
    <w:qFormat/>
    <w:rsid w:val="00E82CF9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character" w:customStyle="1" w:styleId="3D1Char">
    <w:name w:val="3D1 Char"/>
    <w:basedOn w:val="DefaultParagraphFont"/>
    <w:link w:val="3D1"/>
    <w:locked/>
    <w:rsid w:val="00E82CF9"/>
    <w:rPr>
      <w:rFonts w:ascii="Times New Roman" w:hAnsi="Times New Roman" w:cs="Times New Roman"/>
      <w:lang w:val="en-GB"/>
    </w:rPr>
  </w:style>
  <w:style w:type="paragraph" w:customStyle="1" w:styleId="3D1">
    <w:name w:val="3D1"/>
    <w:basedOn w:val="3D0"/>
    <w:link w:val="3D1Char"/>
    <w:qFormat/>
    <w:rsid w:val="00E82CF9"/>
    <w:pPr>
      <w:numPr>
        <w:ilvl w:val="1"/>
      </w:numPr>
    </w:pPr>
    <w:rPr>
      <w:rFonts w:eastAsiaTheme="minorHAnsi"/>
      <w:sz w:val="22"/>
      <w:szCs w:val="22"/>
    </w:rPr>
  </w:style>
  <w:style w:type="paragraph" w:customStyle="1" w:styleId="3D2">
    <w:name w:val="3D2"/>
    <w:basedOn w:val="3D1"/>
    <w:qFormat/>
    <w:rsid w:val="00E82CF9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E82CF9"/>
    <w:pPr>
      <w:numPr>
        <w:ilvl w:val="3"/>
      </w:numPr>
      <w:tabs>
        <w:tab w:val="clear" w:pos="1411"/>
        <w:tab w:val="num" w:pos="360"/>
      </w:tabs>
    </w:pPr>
  </w:style>
  <w:style w:type="paragraph" w:customStyle="1" w:styleId="3D4">
    <w:name w:val="3D4"/>
    <w:basedOn w:val="3D3"/>
    <w:qFormat/>
    <w:rsid w:val="00E82CF9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E82CF9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E82CF9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Normal"/>
    <w:rsid w:val="00E82CF9"/>
    <w:pPr>
      <w:numPr>
        <w:ilvl w:val="7"/>
        <w:numId w:val="2"/>
      </w:numPr>
    </w:pPr>
  </w:style>
  <w:style w:type="paragraph" w:customStyle="1" w:styleId="3D8">
    <w:name w:val="3D8"/>
    <w:basedOn w:val="Normal"/>
    <w:rsid w:val="00E82CF9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E82CF9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E82C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CF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3N0">
    <w:name w:val="3N0"/>
    <w:basedOn w:val="Normal"/>
    <w:link w:val="3N0Char"/>
    <w:qFormat/>
    <w:rsid w:val="00E82CF9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0">
    <w:name w:val="3H0"/>
    <w:next w:val="3N0"/>
    <w:qFormat/>
    <w:rsid w:val="00E82CF9"/>
    <w:pPr>
      <w:keepNext/>
      <w:keepLines/>
      <w:numPr>
        <w:numId w:val="1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/>
    </w:rPr>
  </w:style>
  <w:style w:type="character" w:customStyle="1" w:styleId="3N0Char">
    <w:name w:val="3N0 Char"/>
    <w:link w:val="3N0"/>
    <w:locked/>
    <w:rsid w:val="00E82CF9"/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3H1">
    <w:name w:val="3H1"/>
    <w:basedOn w:val="3H0"/>
    <w:next w:val="3N0"/>
    <w:qFormat/>
    <w:rsid w:val="00E82CF9"/>
    <w:pPr>
      <w:numPr>
        <w:ilvl w:val="1"/>
      </w:numPr>
      <w:spacing w:before="181"/>
      <w:outlineLvl w:val="2"/>
    </w:pPr>
    <w:rPr>
      <w:sz w:val="20"/>
    </w:rPr>
  </w:style>
  <w:style w:type="character" w:customStyle="1" w:styleId="3H2Char">
    <w:name w:val="3H2 Char"/>
    <w:link w:val="3H2"/>
    <w:locked/>
    <w:rsid w:val="00E82CF9"/>
    <w:rPr>
      <w:rFonts w:ascii="Times New Roman" w:hAnsi="Times New Roman" w:cs="Times New Roman"/>
      <w:b/>
      <w:lang w:val="en-GB"/>
    </w:rPr>
  </w:style>
  <w:style w:type="paragraph" w:customStyle="1" w:styleId="3H2">
    <w:name w:val="3H2"/>
    <w:basedOn w:val="3H1"/>
    <w:next w:val="3N0"/>
    <w:link w:val="3H2Char"/>
    <w:qFormat/>
    <w:rsid w:val="00E82CF9"/>
    <w:pPr>
      <w:numPr>
        <w:ilvl w:val="2"/>
      </w:numPr>
      <w:outlineLvl w:val="3"/>
    </w:pPr>
    <w:rPr>
      <w:rFonts w:eastAsiaTheme="minorHAnsi"/>
      <w:sz w:val="22"/>
      <w:szCs w:val="22"/>
    </w:rPr>
  </w:style>
  <w:style w:type="character" w:customStyle="1" w:styleId="3H3Char">
    <w:name w:val="3H3 Char"/>
    <w:basedOn w:val="3H2Char"/>
    <w:link w:val="3H3"/>
    <w:locked/>
    <w:rsid w:val="00E82CF9"/>
    <w:rPr>
      <w:rFonts w:ascii="Times New Roman" w:hAnsi="Times New Roman" w:cs="Times New Roman"/>
      <w:b/>
      <w:lang w:val="en-GB"/>
    </w:rPr>
  </w:style>
  <w:style w:type="paragraph" w:customStyle="1" w:styleId="3H3">
    <w:name w:val="3H3"/>
    <w:basedOn w:val="3H2"/>
    <w:next w:val="3N0"/>
    <w:link w:val="3H3Char"/>
    <w:qFormat/>
    <w:rsid w:val="00E82CF9"/>
    <w:pPr>
      <w:numPr>
        <w:ilvl w:val="3"/>
      </w:numPr>
      <w:ind w:left="0"/>
      <w:outlineLvl w:val="4"/>
    </w:pPr>
  </w:style>
  <w:style w:type="paragraph" w:customStyle="1" w:styleId="3H4">
    <w:name w:val="3H4"/>
    <w:basedOn w:val="3H3"/>
    <w:next w:val="3N0"/>
    <w:qFormat/>
    <w:rsid w:val="00E82CF9"/>
    <w:pPr>
      <w:numPr>
        <w:ilvl w:val="4"/>
      </w:numPr>
      <w:tabs>
        <w:tab w:val="clear" w:pos="936"/>
        <w:tab w:val="num" w:pos="360"/>
        <w:tab w:val="num" w:pos="794"/>
      </w:tabs>
      <w:ind w:left="0"/>
      <w:outlineLvl w:val="5"/>
    </w:pPr>
  </w:style>
  <w:style w:type="character" w:customStyle="1" w:styleId="3S0Char">
    <w:name w:val="3S0 Char"/>
    <w:link w:val="3S0"/>
    <w:locked/>
    <w:rsid w:val="00E82CF9"/>
    <w:rPr>
      <w:rFonts w:ascii="Times New Roman" w:hAnsi="Times New Roman" w:cs="Times New Roman"/>
      <w:lang w:val="en-GB"/>
    </w:rPr>
  </w:style>
  <w:style w:type="paragraph" w:customStyle="1" w:styleId="3S0">
    <w:name w:val="3S0"/>
    <w:basedOn w:val="Normal"/>
    <w:link w:val="3S0Char"/>
    <w:qFormat/>
    <w:rsid w:val="00E82CF9"/>
    <w:rPr>
      <w:rFonts w:eastAsiaTheme="minorHAnsi"/>
      <w:sz w:val="22"/>
      <w:szCs w:val="22"/>
    </w:rPr>
  </w:style>
  <w:style w:type="paragraph" w:customStyle="1" w:styleId="3H5">
    <w:name w:val="3H5"/>
    <w:basedOn w:val="3H4"/>
    <w:next w:val="3N0"/>
    <w:qFormat/>
    <w:rsid w:val="00E82CF9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E82CF9"/>
    <w:pPr>
      <w:numPr>
        <w:ilvl w:val="6"/>
        <w:numId w:val="1"/>
      </w:numPr>
    </w:pPr>
  </w:style>
  <w:style w:type="paragraph" w:customStyle="1" w:styleId="3H7">
    <w:name w:val="3H7"/>
    <w:basedOn w:val="Normal"/>
    <w:rsid w:val="00E82CF9"/>
    <w:pPr>
      <w:numPr>
        <w:ilvl w:val="7"/>
        <w:numId w:val="1"/>
      </w:numPr>
    </w:pPr>
  </w:style>
  <w:style w:type="paragraph" w:customStyle="1" w:styleId="3H8">
    <w:name w:val="3H8"/>
    <w:basedOn w:val="Normal"/>
    <w:rsid w:val="00E82CF9"/>
    <w:pPr>
      <w:numPr>
        <w:ilvl w:val="8"/>
        <w:numId w:val="1"/>
      </w:numPr>
    </w:pPr>
  </w:style>
  <w:style w:type="paragraph" w:customStyle="1" w:styleId="3D0">
    <w:name w:val="3D0"/>
    <w:basedOn w:val="3N0"/>
    <w:qFormat/>
    <w:rsid w:val="00E82CF9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character" w:customStyle="1" w:styleId="3D1Char">
    <w:name w:val="3D1 Char"/>
    <w:basedOn w:val="DefaultParagraphFont"/>
    <w:link w:val="3D1"/>
    <w:locked/>
    <w:rsid w:val="00E82CF9"/>
    <w:rPr>
      <w:rFonts w:ascii="Times New Roman" w:hAnsi="Times New Roman" w:cs="Times New Roman"/>
      <w:lang w:val="en-GB"/>
    </w:rPr>
  </w:style>
  <w:style w:type="paragraph" w:customStyle="1" w:styleId="3D1">
    <w:name w:val="3D1"/>
    <w:basedOn w:val="3D0"/>
    <w:link w:val="3D1Char"/>
    <w:qFormat/>
    <w:rsid w:val="00E82CF9"/>
    <w:pPr>
      <w:numPr>
        <w:ilvl w:val="1"/>
      </w:numPr>
    </w:pPr>
    <w:rPr>
      <w:rFonts w:eastAsiaTheme="minorHAnsi"/>
      <w:sz w:val="22"/>
      <w:szCs w:val="22"/>
    </w:rPr>
  </w:style>
  <w:style w:type="paragraph" w:customStyle="1" w:styleId="3D2">
    <w:name w:val="3D2"/>
    <w:basedOn w:val="3D1"/>
    <w:qFormat/>
    <w:rsid w:val="00E82CF9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E82CF9"/>
    <w:pPr>
      <w:numPr>
        <w:ilvl w:val="3"/>
      </w:numPr>
      <w:tabs>
        <w:tab w:val="clear" w:pos="1411"/>
        <w:tab w:val="num" w:pos="360"/>
      </w:tabs>
    </w:pPr>
  </w:style>
  <w:style w:type="paragraph" w:customStyle="1" w:styleId="3D4">
    <w:name w:val="3D4"/>
    <w:basedOn w:val="3D3"/>
    <w:qFormat/>
    <w:rsid w:val="00E82CF9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E82CF9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E82CF9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Normal"/>
    <w:rsid w:val="00E82CF9"/>
    <w:pPr>
      <w:numPr>
        <w:ilvl w:val="7"/>
        <w:numId w:val="2"/>
      </w:numPr>
    </w:pPr>
  </w:style>
  <w:style w:type="paragraph" w:customStyle="1" w:styleId="3D8">
    <w:name w:val="3D8"/>
    <w:basedOn w:val="Normal"/>
    <w:rsid w:val="00E82CF9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E82CF9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E82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brust</dc:creator>
  <cp:lastModifiedBy>brust</cp:lastModifiedBy>
  <cp:revision>2</cp:revision>
  <dcterms:created xsi:type="dcterms:W3CDTF">2013-01-03T18:04:00Z</dcterms:created>
  <dcterms:modified xsi:type="dcterms:W3CDTF">2013-01-03T18:04:00Z</dcterms:modified>
</cp:coreProperties>
</file>