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B27280" w:rsidTr="00E21F20">
        <w:tc>
          <w:tcPr>
            <w:tcW w:w="6858" w:type="dxa"/>
          </w:tcPr>
          <w:p w:rsidR="006C5D39" w:rsidRPr="00B27280" w:rsidRDefault="00940640" w:rsidP="00C97D78">
            <w:pPr>
              <w:tabs>
                <w:tab w:val="left" w:pos="7200"/>
              </w:tabs>
              <w:spacing w:before="0"/>
              <w:rPr>
                <w:b/>
                <w:szCs w:val="22"/>
                <w:lang w:val="en-CA"/>
              </w:rPr>
            </w:pPr>
            <w:r w:rsidRPr="00940640">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5580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5580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B27280">
              <w:rPr>
                <w:b/>
                <w:szCs w:val="22"/>
                <w:lang w:val="en-CA"/>
              </w:rPr>
              <w:t xml:space="preserve">Joint </w:t>
            </w:r>
            <w:r w:rsidR="006C5D39" w:rsidRPr="00B27280">
              <w:rPr>
                <w:b/>
                <w:szCs w:val="22"/>
                <w:lang w:val="en-CA"/>
              </w:rPr>
              <w:t>Collaborative</w:t>
            </w:r>
            <w:r w:rsidR="00E61DAC" w:rsidRPr="00B27280">
              <w:rPr>
                <w:b/>
                <w:szCs w:val="22"/>
                <w:lang w:val="en-CA"/>
              </w:rPr>
              <w:t xml:space="preserve"> Team </w:t>
            </w:r>
            <w:r w:rsidR="006C5D39" w:rsidRPr="00B27280">
              <w:rPr>
                <w:b/>
                <w:szCs w:val="22"/>
                <w:lang w:val="en-CA"/>
              </w:rPr>
              <w:t xml:space="preserve">on </w:t>
            </w:r>
            <w:r w:rsidR="00E21F20" w:rsidRPr="00B27280">
              <w:rPr>
                <w:b/>
                <w:szCs w:val="22"/>
                <w:lang w:val="en-CA"/>
              </w:rPr>
              <w:t>3D Video Coding Extension Development</w:t>
            </w:r>
          </w:p>
          <w:p w:rsidR="00E61DAC" w:rsidRPr="00B27280" w:rsidRDefault="00E54511" w:rsidP="00C97D78">
            <w:pPr>
              <w:tabs>
                <w:tab w:val="left" w:pos="7200"/>
              </w:tabs>
              <w:spacing w:before="0"/>
              <w:rPr>
                <w:b/>
                <w:szCs w:val="22"/>
                <w:lang w:val="en-CA"/>
              </w:rPr>
            </w:pPr>
            <w:r w:rsidRPr="00B27280">
              <w:rPr>
                <w:b/>
                <w:szCs w:val="22"/>
                <w:lang w:val="en-CA"/>
              </w:rPr>
              <w:t xml:space="preserve">of </w:t>
            </w:r>
            <w:r w:rsidR="007F1F8B" w:rsidRPr="00B27280">
              <w:rPr>
                <w:b/>
                <w:szCs w:val="22"/>
                <w:lang w:val="en-CA"/>
              </w:rPr>
              <w:t>ITU-T SG</w:t>
            </w:r>
            <w:r w:rsidR="005E1AC6" w:rsidRPr="00B27280">
              <w:rPr>
                <w:b/>
                <w:szCs w:val="22"/>
                <w:lang w:val="en-CA"/>
              </w:rPr>
              <w:t> </w:t>
            </w:r>
            <w:r w:rsidR="007F1F8B" w:rsidRPr="00B27280">
              <w:rPr>
                <w:b/>
                <w:szCs w:val="22"/>
                <w:lang w:val="en-CA"/>
              </w:rPr>
              <w:t>16 WP</w:t>
            </w:r>
            <w:r w:rsidR="005E1AC6" w:rsidRPr="00B27280">
              <w:rPr>
                <w:b/>
                <w:szCs w:val="22"/>
                <w:lang w:val="en-CA"/>
              </w:rPr>
              <w:t> </w:t>
            </w:r>
            <w:r w:rsidR="007F1F8B" w:rsidRPr="00B27280">
              <w:rPr>
                <w:b/>
                <w:szCs w:val="22"/>
                <w:lang w:val="en-CA"/>
              </w:rPr>
              <w:t>3 and ISO/IEC JTC</w:t>
            </w:r>
            <w:r w:rsidR="005E1AC6" w:rsidRPr="00B27280">
              <w:rPr>
                <w:b/>
                <w:szCs w:val="22"/>
                <w:lang w:val="en-CA"/>
              </w:rPr>
              <w:t> </w:t>
            </w:r>
            <w:r w:rsidR="007F1F8B" w:rsidRPr="00B27280">
              <w:rPr>
                <w:b/>
                <w:szCs w:val="22"/>
                <w:lang w:val="en-CA"/>
              </w:rPr>
              <w:t>1/SC</w:t>
            </w:r>
            <w:r w:rsidR="005E1AC6" w:rsidRPr="00B27280">
              <w:rPr>
                <w:b/>
                <w:szCs w:val="22"/>
                <w:lang w:val="en-CA"/>
              </w:rPr>
              <w:t> </w:t>
            </w:r>
            <w:r w:rsidR="007F1F8B" w:rsidRPr="00B27280">
              <w:rPr>
                <w:b/>
                <w:szCs w:val="22"/>
                <w:lang w:val="en-CA"/>
              </w:rPr>
              <w:t>29/WG</w:t>
            </w:r>
            <w:r w:rsidR="005E1AC6" w:rsidRPr="00B27280">
              <w:rPr>
                <w:b/>
                <w:szCs w:val="22"/>
                <w:lang w:val="en-CA"/>
              </w:rPr>
              <w:t> </w:t>
            </w:r>
            <w:r w:rsidR="007F1F8B" w:rsidRPr="00B27280">
              <w:rPr>
                <w:b/>
                <w:szCs w:val="22"/>
                <w:lang w:val="en-CA"/>
              </w:rPr>
              <w:t>11</w:t>
            </w:r>
          </w:p>
          <w:p w:rsidR="00E61DAC" w:rsidRPr="00B27280" w:rsidRDefault="002274E0" w:rsidP="000B4FF9">
            <w:pPr>
              <w:tabs>
                <w:tab w:val="left" w:pos="7200"/>
              </w:tabs>
              <w:spacing w:before="0"/>
              <w:rPr>
                <w:b/>
                <w:szCs w:val="22"/>
                <w:lang w:val="en-CA"/>
              </w:rPr>
            </w:pPr>
            <w:r>
              <w:rPr>
                <w:rFonts w:eastAsia="PMingLiU"/>
                <w:szCs w:val="22"/>
                <w:lang w:val="en-CA"/>
              </w:rPr>
              <w:t>3rd</w:t>
            </w:r>
            <w:r w:rsidRPr="005B217D">
              <w:rPr>
                <w:rFonts w:eastAsia="PMingLiU"/>
                <w:szCs w:val="22"/>
                <w:lang w:val="en-CA"/>
              </w:rPr>
              <w:t xml:space="preserve"> Meeting: </w:t>
            </w:r>
            <w:r>
              <w:rPr>
                <w:rFonts w:eastAsia="PMingLiU"/>
                <w:szCs w:val="22"/>
                <w:lang w:val="en-CA"/>
              </w:rPr>
              <w:t>Geneva, CH</w:t>
            </w:r>
            <w:r w:rsidRPr="005E1AC6">
              <w:rPr>
                <w:rFonts w:eastAsia="PMingLiU"/>
                <w:szCs w:val="22"/>
                <w:lang w:val="en-CA"/>
              </w:rPr>
              <w:t xml:space="preserve">, </w:t>
            </w:r>
            <w:r>
              <w:rPr>
                <w:rFonts w:eastAsia="PMingLiU"/>
                <w:szCs w:val="22"/>
                <w:lang w:val="en-CA"/>
              </w:rPr>
              <w:t>17</w:t>
            </w:r>
            <w:r w:rsidRPr="005E1AC6">
              <w:rPr>
                <w:rFonts w:eastAsia="PMingLiU"/>
                <w:szCs w:val="22"/>
                <w:lang w:val="en-CA"/>
              </w:rPr>
              <w:t>–</w:t>
            </w:r>
            <w:r>
              <w:rPr>
                <w:rFonts w:eastAsia="PMingLiU"/>
                <w:szCs w:val="22"/>
                <w:lang w:val="en-CA"/>
              </w:rPr>
              <w:t>23</w:t>
            </w:r>
            <w:r w:rsidRPr="005E1AC6">
              <w:rPr>
                <w:rFonts w:eastAsia="PMingLiU"/>
                <w:szCs w:val="22"/>
                <w:lang w:val="en-CA"/>
              </w:rPr>
              <w:t xml:space="preserve"> </w:t>
            </w:r>
            <w:r>
              <w:rPr>
                <w:rFonts w:eastAsia="PMingLiU"/>
                <w:szCs w:val="22"/>
                <w:lang w:val="en-CA"/>
              </w:rPr>
              <w:t>Jan.</w:t>
            </w:r>
            <w:r w:rsidRPr="005E1AC6">
              <w:rPr>
                <w:rFonts w:eastAsia="PMingLiU"/>
                <w:szCs w:val="22"/>
                <w:lang w:val="en-CA"/>
              </w:rPr>
              <w:t xml:space="preserve"> 201</w:t>
            </w:r>
            <w:r>
              <w:rPr>
                <w:rFonts w:eastAsia="PMingLiU"/>
                <w:szCs w:val="22"/>
                <w:lang w:val="en-CA"/>
              </w:rPr>
              <w:t>3</w:t>
            </w:r>
          </w:p>
        </w:tc>
        <w:tc>
          <w:tcPr>
            <w:tcW w:w="2718" w:type="dxa"/>
          </w:tcPr>
          <w:p w:rsidR="008A4B4C" w:rsidRPr="00356A05" w:rsidRDefault="00E61DAC" w:rsidP="00B658D0">
            <w:pPr>
              <w:tabs>
                <w:tab w:val="left" w:pos="7200"/>
              </w:tabs>
              <w:rPr>
                <w:lang w:val="en-CA" w:eastAsia="zh-TW"/>
              </w:rPr>
            </w:pPr>
            <w:r w:rsidRPr="00356A05">
              <w:rPr>
                <w:lang w:val="en-CA"/>
              </w:rPr>
              <w:t>Document</w:t>
            </w:r>
            <w:r w:rsidR="006C5D39" w:rsidRPr="00356A05">
              <w:rPr>
                <w:lang w:val="en-CA"/>
              </w:rPr>
              <w:t xml:space="preserve">: </w:t>
            </w:r>
            <w:r w:rsidR="00CA0C78" w:rsidRPr="00CA0C78">
              <w:rPr>
                <w:lang w:val="en-CA"/>
              </w:rPr>
              <w:t>JCT3V-C</w:t>
            </w:r>
            <w:r w:rsidR="00CA0C78" w:rsidRPr="00CA0C78">
              <w:rPr>
                <w:lang w:val="en-CA" w:eastAsia="zh-TW"/>
              </w:rPr>
              <w:t>0</w:t>
            </w:r>
            <w:r w:rsidR="00B658D0">
              <w:rPr>
                <w:lang w:val="en-CA"/>
              </w:rPr>
              <w:t>149</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B27280">
        <w:tc>
          <w:tcPr>
            <w:tcW w:w="1458" w:type="dxa"/>
          </w:tcPr>
          <w:p w:rsidR="00E61DAC" w:rsidRPr="00B27280" w:rsidRDefault="00E61DAC">
            <w:pPr>
              <w:spacing w:before="60" w:after="60"/>
              <w:rPr>
                <w:i/>
                <w:szCs w:val="22"/>
                <w:lang w:val="en-CA"/>
              </w:rPr>
            </w:pPr>
            <w:bookmarkStart w:id="0" w:name="OLE_LINK3"/>
            <w:bookmarkStart w:id="1" w:name="OLE_LINK4"/>
            <w:bookmarkStart w:id="2" w:name="OLE_LINK22"/>
            <w:bookmarkStart w:id="3" w:name="OLE_LINK24"/>
            <w:bookmarkStart w:id="4" w:name="OLE_LINK42"/>
            <w:bookmarkStart w:id="5" w:name="OLE_LINK43"/>
            <w:r w:rsidRPr="00B27280">
              <w:rPr>
                <w:i/>
                <w:szCs w:val="22"/>
                <w:lang w:val="en-CA"/>
              </w:rPr>
              <w:t>Title:</w:t>
            </w:r>
          </w:p>
        </w:tc>
        <w:tc>
          <w:tcPr>
            <w:tcW w:w="8118" w:type="dxa"/>
            <w:gridSpan w:val="3"/>
          </w:tcPr>
          <w:p w:rsidR="00E61DAC" w:rsidRPr="00B27280" w:rsidRDefault="00367D2A" w:rsidP="00E01F26">
            <w:pPr>
              <w:spacing w:before="60" w:after="60"/>
              <w:rPr>
                <w:b/>
                <w:szCs w:val="22"/>
                <w:lang w:val="en-CA" w:eastAsia="zh-TW"/>
              </w:rPr>
            </w:pPr>
            <w:bookmarkStart w:id="6" w:name="OLE_LINK27"/>
            <w:bookmarkStart w:id="7" w:name="OLE_LINK28"/>
            <w:bookmarkStart w:id="8" w:name="OLE_LINK154"/>
            <w:bookmarkStart w:id="9" w:name="OLE_LINK15"/>
            <w:bookmarkStart w:id="10" w:name="OLE_LINK16"/>
            <w:r w:rsidRPr="00367D2A">
              <w:rPr>
                <w:b/>
                <w:szCs w:val="22"/>
                <w:lang w:val="en-CA"/>
              </w:rPr>
              <w:t xml:space="preserve">3D-CE5.h </w:t>
            </w:r>
            <w:r w:rsidR="00481634" w:rsidRPr="00367D2A">
              <w:rPr>
                <w:b/>
                <w:szCs w:val="22"/>
                <w:lang w:val="en-CA"/>
              </w:rPr>
              <w:t>related</w:t>
            </w:r>
            <w:r w:rsidR="00481634">
              <w:rPr>
                <w:b/>
                <w:szCs w:val="22"/>
                <w:lang w:val="en-CA"/>
              </w:rPr>
              <w:t>:</w:t>
            </w:r>
            <w:r w:rsidR="00481634" w:rsidRPr="00367D2A">
              <w:rPr>
                <w:b/>
                <w:szCs w:val="22"/>
                <w:lang w:val="en-CA"/>
              </w:rPr>
              <w:t xml:space="preserve"> </w:t>
            </w:r>
            <w:bookmarkStart w:id="11" w:name="OLE_LINK66"/>
            <w:bookmarkStart w:id="12" w:name="OLE_LINK67"/>
            <w:r w:rsidR="00481634" w:rsidRPr="00367D2A">
              <w:rPr>
                <w:b/>
                <w:szCs w:val="22"/>
                <w:lang w:val="en-CA"/>
              </w:rPr>
              <w:t>Explicit</w:t>
            </w:r>
            <w:r w:rsidRPr="00367D2A">
              <w:rPr>
                <w:b/>
                <w:szCs w:val="22"/>
                <w:lang w:val="en-CA"/>
              </w:rPr>
              <w:t xml:space="preserve"> </w:t>
            </w:r>
            <w:bookmarkStart w:id="13" w:name="OLE_LINK157"/>
            <w:bookmarkStart w:id="14" w:name="OLE_LINK158"/>
            <w:r w:rsidR="00944780">
              <w:rPr>
                <w:b/>
                <w:szCs w:val="22"/>
                <w:lang w:val="en-CA"/>
              </w:rPr>
              <w:t>signaling</w:t>
            </w:r>
            <w:r w:rsidR="00A50D84">
              <w:rPr>
                <w:b/>
                <w:szCs w:val="22"/>
                <w:lang w:val="en-CA"/>
              </w:rPr>
              <w:t xml:space="preserve"> </w:t>
            </w:r>
            <w:bookmarkEnd w:id="13"/>
            <w:bookmarkEnd w:id="14"/>
            <w:r w:rsidR="00A50D84">
              <w:rPr>
                <w:b/>
                <w:szCs w:val="22"/>
                <w:lang w:val="en-CA"/>
              </w:rPr>
              <w:t xml:space="preserve">of the second </w:t>
            </w:r>
            <w:bookmarkStart w:id="15" w:name="OLE_LINK152"/>
            <w:bookmarkStart w:id="16" w:name="OLE_LINK153"/>
            <w:r w:rsidR="004C590D">
              <w:rPr>
                <w:b/>
                <w:szCs w:val="22"/>
                <w:lang w:val="en-CA"/>
              </w:rPr>
              <w:t>collocated</w:t>
            </w:r>
            <w:r w:rsidRPr="00367D2A">
              <w:rPr>
                <w:b/>
                <w:szCs w:val="22"/>
                <w:lang w:val="en-CA"/>
              </w:rPr>
              <w:t xml:space="preserve"> </w:t>
            </w:r>
            <w:bookmarkEnd w:id="15"/>
            <w:bookmarkEnd w:id="16"/>
            <w:r w:rsidRPr="00367D2A">
              <w:rPr>
                <w:b/>
                <w:szCs w:val="22"/>
                <w:lang w:val="en-CA"/>
              </w:rPr>
              <w:t>picture</w:t>
            </w:r>
            <w:r w:rsidR="00944780">
              <w:rPr>
                <w:b/>
                <w:szCs w:val="22"/>
                <w:lang w:val="en-CA"/>
              </w:rPr>
              <w:t xml:space="preserve"> for 3D</w:t>
            </w:r>
            <w:bookmarkEnd w:id="6"/>
            <w:bookmarkEnd w:id="7"/>
            <w:bookmarkEnd w:id="8"/>
            <w:bookmarkEnd w:id="11"/>
            <w:bookmarkEnd w:id="12"/>
            <w:r w:rsidR="00E01F26">
              <w:rPr>
                <w:rFonts w:hint="eastAsia"/>
                <w:b/>
                <w:szCs w:val="22"/>
                <w:lang w:val="en-CA" w:eastAsia="zh-TW"/>
              </w:rPr>
              <w:t>-HEVC</w:t>
            </w:r>
            <w:bookmarkEnd w:id="9"/>
            <w:bookmarkEnd w:id="10"/>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Status:</w:t>
            </w:r>
          </w:p>
        </w:tc>
        <w:tc>
          <w:tcPr>
            <w:tcW w:w="8118" w:type="dxa"/>
            <w:gridSpan w:val="3"/>
          </w:tcPr>
          <w:p w:rsidR="00E61DAC" w:rsidRPr="00B27280" w:rsidRDefault="00E61DAC" w:rsidP="00405050">
            <w:pPr>
              <w:spacing w:before="60" w:after="60"/>
              <w:rPr>
                <w:szCs w:val="22"/>
                <w:lang w:val="en-CA"/>
              </w:rPr>
            </w:pPr>
            <w:r w:rsidRPr="00B27280">
              <w:rPr>
                <w:szCs w:val="22"/>
                <w:lang w:val="en-CA"/>
              </w:rPr>
              <w:t>Input Document</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Purpose:</w:t>
            </w:r>
          </w:p>
        </w:tc>
        <w:tc>
          <w:tcPr>
            <w:tcW w:w="8118" w:type="dxa"/>
            <w:gridSpan w:val="3"/>
          </w:tcPr>
          <w:p w:rsidR="00E61DAC" w:rsidRPr="00B27280" w:rsidRDefault="00E61DAC" w:rsidP="00405050">
            <w:pPr>
              <w:spacing w:before="60" w:after="60"/>
              <w:rPr>
                <w:szCs w:val="22"/>
                <w:lang w:val="en-CA"/>
              </w:rPr>
            </w:pPr>
            <w:r w:rsidRPr="00B27280">
              <w:rPr>
                <w:szCs w:val="22"/>
                <w:lang w:val="en-CA"/>
              </w:rPr>
              <w:t>Proposal</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Author(s) or</w:t>
            </w:r>
            <w:r w:rsidRPr="00B27280">
              <w:rPr>
                <w:i/>
                <w:szCs w:val="22"/>
                <w:lang w:val="en-CA"/>
              </w:rPr>
              <w:br/>
              <w:t>Contact(s):</w:t>
            </w:r>
          </w:p>
        </w:tc>
        <w:tc>
          <w:tcPr>
            <w:tcW w:w="4050" w:type="dxa"/>
          </w:tcPr>
          <w:p w:rsidR="004F367E" w:rsidRDefault="003C7474" w:rsidP="00C12021">
            <w:pPr>
              <w:spacing w:before="60" w:after="60"/>
              <w:rPr>
                <w:szCs w:val="22"/>
                <w:lang w:eastAsia="zh-TW"/>
              </w:rPr>
            </w:pPr>
            <w:r>
              <w:rPr>
                <w:lang w:eastAsia="ja-JP"/>
              </w:rPr>
              <w:t>Kai Zhang,</w:t>
            </w:r>
            <w:r w:rsidRPr="00B27280">
              <w:rPr>
                <w:szCs w:val="22"/>
                <w:lang w:eastAsia="zh-TW"/>
              </w:rPr>
              <w:t xml:space="preserve"> </w:t>
            </w:r>
            <w:r w:rsidR="00924C87" w:rsidRPr="00B27280">
              <w:rPr>
                <w:szCs w:val="22"/>
                <w:lang w:eastAsia="zh-TW"/>
              </w:rPr>
              <w:t>Jicheng An</w:t>
            </w:r>
            <w:r w:rsidR="00BD70CC">
              <w:rPr>
                <w:rFonts w:hint="eastAsia"/>
                <w:lang w:eastAsia="zh-TW"/>
              </w:rPr>
              <w:t>, Shawmin Lei</w:t>
            </w:r>
          </w:p>
          <w:p w:rsidR="00E61DAC" w:rsidRPr="00B27280" w:rsidRDefault="00BD70CC" w:rsidP="00F72681">
            <w:pPr>
              <w:spacing w:before="60" w:after="60"/>
              <w:rPr>
                <w:szCs w:val="22"/>
                <w:lang w:val="en-CA" w:eastAsia="zh-TW"/>
              </w:rPr>
            </w:pPr>
            <w:r>
              <w:rPr>
                <w:rFonts w:hint="eastAsia"/>
                <w:szCs w:val="22"/>
                <w:lang w:eastAsia="zh-TW"/>
              </w:rPr>
              <w:t>MediaTek Beijing</w:t>
            </w:r>
            <w:r>
              <w:rPr>
                <w:rFonts w:hint="eastAsia"/>
                <w:szCs w:val="22"/>
                <w:lang w:eastAsia="zh-TW"/>
              </w:rPr>
              <w:br/>
            </w:r>
            <w:r w:rsidR="004F367E">
              <w:rPr>
                <w:szCs w:val="22"/>
              </w:rPr>
              <w:t xml:space="preserve">North Building </w:t>
            </w:r>
            <w:smartTag w:uri="urn:schemas-microsoft-com:office:smarttags" w:element="chmetcnv">
              <w:smartTagPr>
                <w:attr w:name="TCSC" w:val="0"/>
                <w:attr w:name="NumberType" w:val="1"/>
                <w:attr w:name="Negative" w:val="False"/>
                <w:attr w:name="HasSpace" w:val="False"/>
                <w:attr w:name="SourceValue" w:val="10"/>
                <w:attr w:name="UnitName" w:val="F"/>
              </w:smartTagPr>
              <w:r w:rsidR="004F367E">
                <w:rPr>
                  <w:szCs w:val="22"/>
                </w:rPr>
                <w:t>10F</w:t>
              </w:r>
            </w:smartTag>
            <w:r w:rsidR="004F367E">
              <w:rPr>
                <w:szCs w:val="22"/>
              </w:rPr>
              <w:t>, Raycom Infotech Park Tower C, No. 2 Kexueyuan South Rd., Haidian District, Beijing, China 100190</w:t>
            </w:r>
          </w:p>
        </w:tc>
        <w:tc>
          <w:tcPr>
            <w:tcW w:w="900" w:type="dxa"/>
          </w:tcPr>
          <w:p w:rsidR="00E61DAC" w:rsidRPr="00B27280" w:rsidRDefault="00E61DAC" w:rsidP="00C25DE7">
            <w:pPr>
              <w:spacing w:before="60" w:after="60"/>
              <w:rPr>
                <w:szCs w:val="22"/>
                <w:lang w:val="en-CA"/>
              </w:rPr>
            </w:pPr>
            <w:r w:rsidRPr="00B27280">
              <w:rPr>
                <w:szCs w:val="22"/>
                <w:lang w:val="en-CA"/>
              </w:rPr>
              <w:br/>
              <w:t>Tel:</w:t>
            </w:r>
            <w:r w:rsidRPr="00B27280">
              <w:rPr>
                <w:szCs w:val="22"/>
                <w:lang w:val="en-CA"/>
              </w:rPr>
              <w:br/>
              <w:t>Email:</w:t>
            </w:r>
          </w:p>
        </w:tc>
        <w:tc>
          <w:tcPr>
            <w:tcW w:w="3168" w:type="dxa"/>
          </w:tcPr>
          <w:p w:rsidR="00E61DAC" w:rsidRPr="00B27280" w:rsidRDefault="00924C87" w:rsidP="00F72681">
            <w:pPr>
              <w:spacing w:before="60" w:after="60"/>
              <w:rPr>
                <w:szCs w:val="22"/>
                <w:lang w:val="en-CA"/>
              </w:rPr>
            </w:pPr>
            <w:r w:rsidRPr="00B27280">
              <w:rPr>
                <w:szCs w:val="22"/>
                <w:lang w:eastAsia="zh-TW"/>
              </w:rPr>
              <w:t>Shawmin Lei</w:t>
            </w:r>
            <w:r w:rsidRPr="00B27280">
              <w:rPr>
                <w:szCs w:val="22"/>
              </w:rPr>
              <w:br/>
            </w:r>
            <w:r w:rsidRPr="00B27280">
              <w:rPr>
                <w:szCs w:val="22"/>
                <w:lang w:eastAsia="zh-TW"/>
              </w:rPr>
              <w:t>+886-3-5670766 ext. 25555</w:t>
            </w:r>
            <w:r w:rsidR="00E61DAC" w:rsidRPr="00B27280">
              <w:rPr>
                <w:szCs w:val="22"/>
                <w:lang w:val="en-CA"/>
              </w:rPr>
              <w:br/>
            </w:r>
            <w:r w:rsidRPr="00B27280">
              <w:rPr>
                <w:szCs w:val="22"/>
                <w:lang w:eastAsia="zh-TW"/>
              </w:rPr>
              <w:t>{</w:t>
            </w:r>
            <w:r w:rsidR="004B5F1F">
              <w:rPr>
                <w:szCs w:val="22"/>
                <w:lang w:eastAsia="zh-TW"/>
              </w:rPr>
              <w:t>kai.zhang</w:t>
            </w:r>
            <w:r w:rsidR="004B5F1F" w:rsidRPr="00B27280">
              <w:rPr>
                <w:rFonts w:hint="eastAsia"/>
                <w:szCs w:val="22"/>
                <w:lang w:eastAsia="zh-TW"/>
              </w:rPr>
              <w:t>,</w:t>
            </w:r>
            <w:r w:rsidR="004B5F1F">
              <w:rPr>
                <w:szCs w:val="22"/>
                <w:lang w:eastAsia="zh-TW"/>
              </w:rPr>
              <w:t xml:space="preserve"> </w:t>
            </w:r>
            <w:r w:rsidRPr="00B27280">
              <w:rPr>
                <w:rFonts w:hint="eastAsia"/>
                <w:szCs w:val="22"/>
                <w:lang w:eastAsia="zh-TW"/>
              </w:rPr>
              <w:t>j</w:t>
            </w:r>
            <w:r w:rsidRPr="00B27280">
              <w:rPr>
                <w:szCs w:val="22"/>
                <w:lang w:eastAsia="zh-TW"/>
              </w:rPr>
              <w:t>icheng</w:t>
            </w:r>
            <w:r w:rsidRPr="00B27280">
              <w:rPr>
                <w:rFonts w:hint="eastAsia"/>
                <w:szCs w:val="22"/>
                <w:lang w:eastAsia="zh-TW"/>
              </w:rPr>
              <w:t xml:space="preserve">.an, </w:t>
            </w:r>
            <w:r w:rsidRPr="00B27280">
              <w:rPr>
                <w:szCs w:val="22"/>
                <w:lang w:eastAsia="zh-TW"/>
              </w:rPr>
              <w:t>shawmin.lei}@mediatek.com</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Source:</w:t>
            </w:r>
          </w:p>
        </w:tc>
        <w:tc>
          <w:tcPr>
            <w:tcW w:w="8118" w:type="dxa"/>
            <w:gridSpan w:val="3"/>
          </w:tcPr>
          <w:p w:rsidR="00E61DAC" w:rsidRPr="00B27280" w:rsidRDefault="00405050">
            <w:pPr>
              <w:spacing w:before="60" w:after="60"/>
              <w:rPr>
                <w:szCs w:val="22"/>
                <w:lang w:val="en-CA"/>
              </w:rPr>
            </w:pPr>
            <w:bookmarkStart w:id="17" w:name="OLE_LINK8"/>
            <w:bookmarkStart w:id="18" w:name="OLE_LINK7"/>
            <w:r w:rsidRPr="00405050">
              <w:rPr>
                <w:rFonts w:eastAsia="Batang"/>
                <w:lang w:eastAsia="ko-KR"/>
              </w:rPr>
              <w:t>MediaTek Inc.</w:t>
            </w:r>
            <w:bookmarkEnd w:id="17"/>
            <w:bookmarkEnd w:id="18"/>
          </w:p>
        </w:tc>
      </w:tr>
    </w:tbl>
    <w:bookmarkEnd w:id="0"/>
    <w:bookmarkEnd w:id="1"/>
    <w:bookmarkEnd w:id="2"/>
    <w:bookmarkEnd w:id="3"/>
    <w:bookmarkEnd w:id="4"/>
    <w:bookmarkEnd w:id="5"/>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7F153E" w:rsidRDefault="003C7474" w:rsidP="009234A5">
      <w:pPr>
        <w:jc w:val="both"/>
        <w:rPr>
          <w:szCs w:val="22"/>
          <w:lang w:val="en-CA" w:eastAsia="zh-TW"/>
        </w:rPr>
      </w:pPr>
      <w:bookmarkStart w:id="19" w:name="OLE_LINK215"/>
      <w:bookmarkStart w:id="20" w:name="OLE_LINK216"/>
      <w:bookmarkStart w:id="21" w:name="OLE_LINK30"/>
      <w:bookmarkStart w:id="22" w:name="OLE_LINK31"/>
      <w:bookmarkStart w:id="23" w:name="OLE_LINK155"/>
      <w:bookmarkStart w:id="24" w:name="OLE_LINK156"/>
      <w:r>
        <w:rPr>
          <w:lang w:eastAsia="ko-KR"/>
        </w:rPr>
        <w:t xml:space="preserve">In the current HTM, </w:t>
      </w:r>
      <w:bookmarkEnd w:id="19"/>
      <w:bookmarkEnd w:id="20"/>
      <w:r w:rsidR="002274E0">
        <w:rPr>
          <w:rFonts w:hint="eastAsia"/>
          <w:lang w:eastAsia="zh-TW"/>
        </w:rPr>
        <w:t>a</w:t>
      </w:r>
      <w:r w:rsidR="002274E0">
        <w:rPr>
          <w:lang w:eastAsia="ko-KR"/>
        </w:rPr>
        <w:t xml:space="preserve"> </w:t>
      </w:r>
      <w:r w:rsidR="00132C1A">
        <w:rPr>
          <w:lang w:eastAsia="ko-KR"/>
        </w:rPr>
        <w:t xml:space="preserve">second </w:t>
      </w:r>
      <w:bookmarkStart w:id="25" w:name="OLE_LINK5"/>
      <w:bookmarkStart w:id="26" w:name="OLE_LINK6"/>
      <w:r w:rsidR="004C590D">
        <w:rPr>
          <w:lang w:eastAsia="ko-KR"/>
        </w:rPr>
        <w:t>collocated</w:t>
      </w:r>
      <w:r w:rsidR="00132C1A">
        <w:rPr>
          <w:lang w:eastAsia="ko-KR"/>
        </w:rPr>
        <w:t xml:space="preserve"> picture </w:t>
      </w:r>
      <w:bookmarkEnd w:id="25"/>
      <w:bookmarkEnd w:id="26"/>
      <w:r w:rsidR="00132C1A">
        <w:rPr>
          <w:lang w:eastAsia="ko-KR"/>
        </w:rPr>
        <w:t xml:space="preserve">is </w:t>
      </w:r>
      <w:r w:rsidR="002274E0">
        <w:rPr>
          <w:rFonts w:hint="eastAsia"/>
          <w:lang w:eastAsia="zh-TW"/>
        </w:rPr>
        <w:t>used</w:t>
      </w:r>
      <w:r w:rsidR="002274E0">
        <w:rPr>
          <w:lang w:eastAsia="ko-KR"/>
        </w:rPr>
        <w:t xml:space="preserve"> </w:t>
      </w:r>
      <w:r w:rsidR="00132C1A">
        <w:rPr>
          <w:lang w:eastAsia="ko-KR"/>
        </w:rPr>
        <w:t xml:space="preserve">in </w:t>
      </w:r>
      <w:bookmarkStart w:id="27" w:name="OLE_LINK1"/>
      <w:bookmarkStart w:id="28" w:name="OLE_LINK2"/>
      <w:r w:rsidR="00132C1A">
        <w:rPr>
          <w:lang w:eastAsia="ko-KR"/>
        </w:rPr>
        <w:t>the DV derivation process</w:t>
      </w:r>
      <w:bookmarkEnd w:id="27"/>
      <w:bookmarkEnd w:id="28"/>
      <w:bookmarkEnd w:id="21"/>
      <w:bookmarkEnd w:id="22"/>
      <w:r w:rsidR="00502B85">
        <w:rPr>
          <w:rFonts w:hint="eastAsia"/>
          <w:lang w:eastAsia="zh-TW"/>
        </w:rPr>
        <w:t xml:space="preserve">, where </w:t>
      </w:r>
      <w:bookmarkStart w:id="29" w:name="OLE_LINK32"/>
      <w:bookmarkStart w:id="30" w:name="OLE_LINK33"/>
      <w:r w:rsidR="00502B85">
        <w:rPr>
          <w:rFonts w:hint="eastAsia"/>
          <w:lang w:eastAsia="zh-TW"/>
        </w:rPr>
        <w:t>t</w:t>
      </w:r>
      <w:r w:rsidR="00A50D84">
        <w:rPr>
          <w:lang w:eastAsia="zh-TW"/>
        </w:rPr>
        <w:t xml:space="preserve">he second </w:t>
      </w:r>
      <w:r w:rsidR="004C590D">
        <w:rPr>
          <w:lang w:eastAsia="zh-TW"/>
        </w:rPr>
        <w:t>collocated</w:t>
      </w:r>
      <w:r w:rsidR="00A50D84">
        <w:rPr>
          <w:lang w:eastAsia="zh-TW"/>
        </w:rPr>
        <w:t xml:space="preserve"> picture is derived implicitly</w:t>
      </w:r>
      <w:bookmarkEnd w:id="29"/>
      <w:bookmarkEnd w:id="30"/>
      <w:r w:rsidR="00D411E5">
        <w:rPr>
          <w:rFonts w:hint="eastAsia"/>
          <w:lang w:eastAsia="zh-TW"/>
        </w:rPr>
        <w:t xml:space="preserve"> and depend</w:t>
      </w:r>
      <w:r w:rsidR="00502B85">
        <w:rPr>
          <w:rFonts w:hint="eastAsia"/>
          <w:lang w:eastAsia="zh-TW"/>
        </w:rPr>
        <w:t>ent</w:t>
      </w:r>
      <w:r w:rsidR="00D411E5">
        <w:rPr>
          <w:rFonts w:hint="eastAsia"/>
          <w:lang w:eastAsia="zh-TW"/>
        </w:rPr>
        <w:t xml:space="preserve"> on the temporal ID in the NAL header</w:t>
      </w:r>
      <w:r w:rsidR="00A50D84">
        <w:rPr>
          <w:lang w:eastAsia="zh-TW"/>
        </w:rPr>
        <w:t>.</w:t>
      </w:r>
      <w:r w:rsidR="00D411E5">
        <w:rPr>
          <w:rFonts w:hint="eastAsia"/>
          <w:lang w:eastAsia="zh-TW"/>
        </w:rPr>
        <w:t xml:space="preserve"> </w:t>
      </w:r>
      <w:r w:rsidR="00063E90">
        <w:rPr>
          <w:rFonts w:hint="eastAsia"/>
          <w:lang w:eastAsia="zh-TW"/>
        </w:rPr>
        <w:t xml:space="preserve">In order to </w:t>
      </w:r>
      <w:r w:rsidR="00572179">
        <w:rPr>
          <w:rFonts w:hint="eastAsia"/>
          <w:lang w:eastAsia="zh-TW"/>
        </w:rPr>
        <w:t>unify with the first collocated picture and provide more encoder flexibility</w:t>
      </w:r>
      <w:r w:rsidR="00063E90">
        <w:rPr>
          <w:rFonts w:hint="eastAsia"/>
          <w:lang w:eastAsia="zh-TW"/>
        </w:rPr>
        <w:t>,</w:t>
      </w:r>
      <w:r w:rsidR="00A50D84">
        <w:rPr>
          <w:lang w:eastAsia="zh-TW"/>
        </w:rPr>
        <w:t xml:space="preserve"> </w:t>
      </w:r>
      <w:bookmarkStart w:id="31" w:name="OLE_LINK34"/>
      <w:bookmarkStart w:id="32" w:name="OLE_LINK35"/>
      <w:bookmarkStart w:id="33" w:name="OLE_LINK123"/>
      <w:bookmarkStart w:id="34" w:name="OLE_LINK124"/>
      <w:r w:rsidR="00063E90">
        <w:rPr>
          <w:rFonts w:hint="eastAsia"/>
          <w:lang w:eastAsia="zh-TW"/>
        </w:rPr>
        <w:t xml:space="preserve">it is proposed to signal the reference index of the </w:t>
      </w:r>
      <w:r w:rsidR="00063E90">
        <w:rPr>
          <w:lang w:eastAsia="zh-TW"/>
        </w:rPr>
        <w:t>second</w:t>
      </w:r>
      <w:r w:rsidR="00063E90">
        <w:rPr>
          <w:rFonts w:hint="eastAsia"/>
          <w:lang w:eastAsia="zh-TW"/>
        </w:rPr>
        <w:t xml:space="preserve"> collocated picture in the slice header explicitly as the first collocated picture</w:t>
      </w:r>
      <w:bookmarkEnd w:id="31"/>
      <w:bookmarkEnd w:id="32"/>
      <w:r w:rsidR="00136EF0">
        <w:rPr>
          <w:rFonts w:hint="eastAsia"/>
          <w:lang w:eastAsia="zh-TW"/>
        </w:rPr>
        <w:t xml:space="preserve"> is also coded in the slice header</w:t>
      </w:r>
      <w:r w:rsidR="00B32CA3">
        <w:rPr>
          <w:lang w:eastAsia="ko-KR"/>
        </w:rPr>
        <w:t>.</w:t>
      </w:r>
      <w:bookmarkEnd w:id="33"/>
      <w:bookmarkEnd w:id="34"/>
      <w:r w:rsidR="00B32CA3">
        <w:rPr>
          <w:lang w:eastAsia="ko-KR"/>
        </w:rPr>
        <w:t xml:space="preserve"> </w:t>
      </w:r>
      <w:r w:rsidR="00BC5C43">
        <w:rPr>
          <w:rFonts w:hint="eastAsia"/>
          <w:lang w:eastAsia="zh-TW"/>
        </w:rPr>
        <w:t>It is reported</w:t>
      </w:r>
      <w:r w:rsidR="00524956">
        <w:rPr>
          <w:lang w:eastAsia="ko-KR"/>
        </w:rPr>
        <w:t xml:space="preserve"> that the </w:t>
      </w:r>
      <w:bookmarkStart w:id="35" w:name="OLE_LINK70"/>
      <w:bookmarkStart w:id="36" w:name="OLE_LINK71"/>
      <w:r w:rsidR="00572179">
        <w:rPr>
          <w:rFonts w:hint="eastAsia"/>
          <w:lang w:eastAsia="zh-TW"/>
        </w:rPr>
        <w:t xml:space="preserve">explicit signaling </w:t>
      </w:r>
      <w:bookmarkEnd w:id="35"/>
      <w:bookmarkEnd w:id="36"/>
      <w:r w:rsidR="00572179">
        <w:rPr>
          <w:rFonts w:hint="eastAsia"/>
          <w:lang w:eastAsia="zh-TW"/>
        </w:rPr>
        <w:t>does not cause any</w:t>
      </w:r>
      <w:r w:rsidR="00136EF0">
        <w:rPr>
          <w:rFonts w:hint="eastAsia"/>
          <w:lang w:eastAsia="zh-TW"/>
        </w:rPr>
        <w:t xml:space="preserve"> </w:t>
      </w:r>
      <w:bookmarkStart w:id="37" w:name="OLE_LINK36"/>
      <w:bookmarkStart w:id="38" w:name="OLE_LINK37"/>
      <w:r w:rsidR="00136EF0">
        <w:rPr>
          <w:rFonts w:hint="eastAsia"/>
          <w:lang w:eastAsia="zh-TW"/>
        </w:rPr>
        <w:t>coding efficiency loss for coded and synthesized video</w:t>
      </w:r>
      <w:r w:rsidR="00F910ED">
        <w:rPr>
          <w:rFonts w:hint="eastAsia"/>
          <w:lang w:eastAsia="zh-TW"/>
        </w:rPr>
        <w:t>s</w:t>
      </w:r>
      <w:bookmarkEnd w:id="37"/>
      <w:bookmarkEnd w:id="38"/>
      <w:r w:rsidR="00E414AE">
        <w:rPr>
          <w:lang w:eastAsia="ko-KR"/>
        </w:rPr>
        <w:t>.</w:t>
      </w:r>
      <w:bookmarkEnd w:id="23"/>
      <w:bookmarkEnd w:id="24"/>
    </w:p>
    <w:p w:rsidR="003C2FA0" w:rsidRDefault="00745F6B" w:rsidP="00E11923">
      <w:pPr>
        <w:pStyle w:val="1"/>
        <w:rPr>
          <w:lang w:val="en-CA" w:eastAsia="zh-TW"/>
        </w:rPr>
      </w:pPr>
      <w:r w:rsidRPr="005B217D">
        <w:rPr>
          <w:lang w:val="en-CA"/>
        </w:rPr>
        <w:t>Introduction</w:t>
      </w:r>
    </w:p>
    <w:p w:rsidR="00E414AE" w:rsidRDefault="00BC3A66" w:rsidP="00F31212">
      <w:pPr>
        <w:jc w:val="both"/>
        <w:rPr>
          <w:lang w:eastAsia="zh-TW"/>
        </w:rPr>
      </w:pPr>
      <w:bookmarkStart w:id="39" w:name="OLE_LINK11"/>
      <w:bookmarkStart w:id="40" w:name="OLE_LINK12"/>
      <w:bookmarkStart w:id="41" w:name="OLE_LINK90"/>
      <w:bookmarkStart w:id="42" w:name="OLE_LINK91"/>
      <w:r>
        <w:rPr>
          <w:lang w:eastAsia="zh-TW"/>
        </w:rPr>
        <w:t>Disparity Vector (DV) plays a</w:t>
      </w:r>
      <w:r w:rsidR="0096506A">
        <w:rPr>
          <w:lang w:eastAsia="zh-TW"/>
        </w:rPr>
        <w:t xml:space="preserve"> very</w:t>
      </w:r>
      <w:r>
        <w:rPr>
          <w:lang w:eastAsia="zh-TW"/>
        </w:rPr>
        <w:t xml:space="preserve"> important role in the current HTM</w:t>
      </w:r>
      <w:r w:rsidR="00E414AE">
        <w:rPr>
          <w:lang w:eastAsia="zh-TW"/>
        </w:rPr>
        <w:t xml:space="preserve"> [1].</w:t>
      </w:r>
      <w:bookmarkEnd w:id="39"/>
      <w:bookmarkEnd w:id="40"/>
      <w:r w:rsidR="00395F3F">
        <w:rPr>
          <w:lang w:eastAsia="zh-TW"/>
        </w:rPr>
        <w:t xml:space="preserve"> Besides being used in inter-view prediction directly, DV is also utilized in inter-view motion vector (MV) prediction and inter-view residual prediction.</w:t>
      </w:r>
      <w:r w:rsidR="007328B1">
        <w:rPr>
          <w:lang w:eastAsia="zh-TW"/>
        </w:rPr>
        <w:t xml:space="preserve"> In the </w:t>
      </w:r>
      <w:r w:rsidR="00AA465C">
        <w:rPr>
          <w:rFonts w:hint="eastAsia"/>
          <w:lang w:eastAsia="zh-TW"/>
        </w:rPr>
        <w:t>inter-view MV prediction and inter-view residual prediction</w:t>
      </w:r>
      <w:r w:rsidR="007328B1">
        <w:rPr>
          <w:lang w:eastAsia="zh-TW"/>
        </w:rPr>
        <w:t xml:space="preserve">, DV is estimated instead of </w:t>
      </w:r>
      <w:r w:rsidR="0044343B">
        <w:rPr>
          <w:lang w:eastAsia="zh-TW"/>
        </w:rPr>
        <w:t>being sent</w:t>
      </w:r>
      <w:r w:rsidR="007328B1">
        <w:rPr>
          <w:lang w:eastAsia="zh-TW"/>
        </w:rPr>
        <w:t xml:space="preserve"> from the encoder to the decoder.</w:t>
      </w:r>
      <w:r w:rsidR="0044343B">
        <w:rPr>
          <w:lang w:eastAsia="zh-TW"/>
        </w:rPr>
        <w:t xml:space="preserve"> In the current HTM, the estimated DV is derived from the DV in </w:t>
      </w:r>
      <w:r w:rsidR="009D3399">
        <w:rPr>
          <w:lang w:eastAsia="zh-TW"/>
        </w:rPr>
        <w:t xml:space="preserve">spatial and temporal </w:t>
      </w:r>
      <w:r w:rsidR="0044343B">
        <w:rPr>
          <w:lang w:eastAsia="zh-TW"/>
        </w:rPr>
        <w:t xml:space="preserve">neighboring blocks [2]. DV-MCP [3], which </w:t>
      </w:r>
      <w:r w:rsidR="00B26812">
        <w:rPr>
          <w:rFonts w:hint="eastAsia"/>
          <w:lang w:eastAsia="zh-TW"/>
        </w:rPr>
        <w:t>uses</w:t>
      </w:r>
      <w:r w:rsidR="00B26812">
        <w:rPr>
          <w:lang w:eastAsia="zh-TW"/>
        </w:rPr>
        <w:t xml:space="preserve"> </w:t>
      </w:r>
      <w:r w:rsidR="0044343B">
        <w:rPr>
          <w:lang w:eastAsia="zh-TW"/>
        </w:rPr>
        <w:t>DVs used for inter-view MV prediction in neighboring merge blocks</w:t>
      </w:r>
      <w:r w:rsidR="009D3399">
        <w:rPr>
          <w:lang w:eastAsia="zh-TW"/>
        </w:rPr>
        <w:t xml:space="preserve"> </w:t>
      </w:r>
      <w:r w:rsidR="00B26812">
        <w:rPr>
          <w:rFonts w:hint="eastAsia"/>
          <w:lang w:eastAsia="zh-TW"/>
        </w:rPr>
        <w:t>in</w:t>
      </w:r>
      <w:r w:rsidR="009D3399">
        <w:rPr>
          <w:lang w:eastAsia="zh-TW"/>
        </w:rPr>
        <w:t xml:space="preserve"> the DV derivation process, has also been adopted into the current HTM.</w:t>
      </w:r>
      <w:bookmarkEnd w:id="41"/>
      <w:bookmarkEnd w:id="42"/>
    </w:p>
    <w:p w:rsidR="00BC3A66" w:rsidRDefault="006B2599" w:rsidP="00BC3A66">
      <w:pPr>
        <w:jc w:val="both"/>
        <w:rPr>
          <w:lang w:eastAsia="zh-TW"/>
        </w:rPr>
      </w:pPr>
      <w:r>
        <w:rPr>
          <w:lang w:eastAsia="zh-TW"/>
        </w:rPr>
        <w:tab/>
      </w:r>
      <w:bookmarkStart w:id="43" w:name="OLE_LINK241"/>
      <w:bookmarkStart w:id="44" w:name="OLE_LINK242"/>
      <w:r w:rsidR="00194F73">
        <w:t xml:space="preserve">To utilize temporal neighboring blocks sufficiently, HTM </w:t>
      </w:r>
      <w:r w:rsidR="00B26812">
        <w:rPr>
          <w:rFonts w:hint="eastAsia"/>
          <w:lang w:eastAsia="zh-TW"/>
        </w:rPr>
        <w:t xml:space="preserve">currently </w:t>
      </w:r>
      <w:r w:rsidR="00194F73">
        <w:t>use</w:t>
      </w:r>
      <w:r w:rsidR="00B26812">
        <w:rPr>
          <w:rFonts w:hint="eastAsia"/>
          <w:lang w:eastAsia="zh-TW"/>
        </w:rPr>
        <w:t>s</w:t>
      </w:r>
      <w:r w:rsidR="00194F73">
        <w:t xml:space="preserve"> two collocated pictures in the DV derivation process [4]. Temporal neighboring blocks in the two collocated pictures are checked in an order to find the candidate DV in the DV derivation process. The first collocated picture is the same as the one used in the </w:t>
      </w:r>
      <w:r w:rsidR="00194F73">
        <w:rPr>
          <w:lang w:val="en-CA"/>
        </w:rPr>
        <w:t xml:space="preserve">Temporal Motion Vector Prediction (TMVP) </w:t>
      </w:r>
      <w:r w:rsidR="00194F73">
        <w:t xml:space="preserve">process. </w:t>
      </w:r>
      <w:r w:rsidR="004B3FBD">
        <w:rPr>
          <w:rFonts w:hint="eastAsia"/>
          <w:lang w:eastAsia="zh-TW"/>
        </w:rPr>
        <w:t>T</w:t>
      </w:r>
      <w:r w:rsidR="00194F73">
        <w:t>he second collocated picture is another reference picture</w:t>
      </w:r>
      <w:r w:rsidR="004B3FBD">
        <w:rPr>
          <w:rFonts w:hint="eastAsia"/>
          <w:lang w:eastAsia="zh-TW"/>
        </w:rPr>
        <w:t>,</w:t>
      </w:r>
      <w:r w:rsidR="00194F73">
        <w:t xml:space="preserve"> which is different from the first collocated picture. Unlike the first collocated picture, which is signaled explicitly in the slice header, </w:t>
      </w:r>
      <w:bookmarkStart w:id="45" w:name="OLE_LINK13"/>
      <w:bookmarkStart w:id="46" w:name="OLE_LINK14"/>
      <w:r w:rsidR="00194F73">
        <w:t>the second collocated picture is derived implicitly both on the encoder and the decoder following the same rule.</w:t>
      </w:r>
      <w:bookmarkEnd w:id="45"/>
      <w:bookmarkEnd w:id="46"/>
    </w:p>
    <w:p w:rsidR="00AB44A7" w:rsidRDefault="00AB44A7" w:rsidP="00AB44A7">
      <w:pPr>
        <w:jc w:val="both"/>
        <w:rPr>
          <w:lang w:val="en-CA"/>
        </w:rPr>
      </w:pPr>
      <w:r>
        <w:rPr>
          <w:lang w:val="en-CA"/>
        </w:rPr>
        <w:tab/>
      </w:r>
      <w:bookmarkStart w:id="47" w:name="OLE_LINK96"/>
      <w:bookmarkStart w:id="48" w:name="OLE_LINK97"/>
      <w:r>
        <w:rPr>
          <w:lang w:val="en-CA"/>
        </w:rPr>
        <w:t xml:space="preserve">The second </w:t>
      </w:r>
      <w:r w:rsidR="004C590D">
        <w:rPr>
          <w:lang w:val="en-CA"/>
        </w:rPr>
        <w:t>collocated</w:t>
      </w:r>
      <w:r>
        <w:rPr>
          <w:lang w:val="en-CA"/>
        </w:rPr>
        <w:t xml:space="preserve"> picture is derived in the reference picture lists with the ascending order of reference picture indices, and added into the candidate list, given as follows:</w:t>
      </w:r>
    </w:p>
    <w:p w:rsidR="00AB44A7" w:rsidRDefault="00AB44A7" w:rsidP="00AB44A7">
      <w:pPr>
        <w:numPr>
          <w:ilvl w:val="0"/>
          <w:numId w:val="55"/>
        </w:numPr>
        <w:jc w:val="both"/>
        <w:rPr>
          <w:lang w:val="en-CA"/>
        </w:rPr>
      </w:pPr>
      <w:r>
        <w:rPr>
          <w:lang w:val="en-CA"/>
        </w:rPr>
        <w:t xml:space="preserve">A random access point (RAP) is searched in the reference picture lists. If found, the RAP is placed into the candidate list for the second picture and the derivation process is completed. In a case that the RAP is </w:t>
      </w:r>
      <w:r w:rsidR="004B3FBD">
        <w:rPr>
          <w:rFonts w:hint="eastAsia"/>
          <w:lang w:val="en-CA" w:eastAsia="zh-TW"/>
        </w:rPr>
        <w:t>un</w:t>
      </w:r>
      <w:r>
        <w:rPr>
          <w:lang w:val="en-CA"/>
        </w:rPr>
        <w:t>available for the current picture, go to step (2).</w:t>
      </w:r>
    </w:p>
    <w:p w:rsidR="00AB44A7" w:rsidRDefault="00AB44A7" w:rsidP="00AB44A7">
      <w:pPr>
        <w:numPr>
          <w:ilvl w:val="0"/>
          <w:numId w:val="55"/>
        </w:numPr>
        <w:jc w:val="both"/>
        <w:rPr>
          <w:lang w:val="en-CA"/>
        </w:rPr>
      </w:pPr>
      <w:r>
        <w:rPr>
          <w:lang w:val="en-CA"/>
        </w:rPr>
        <w:t xml:space="preserve">A picture with the lowest </w:t>
      </w:r>
      <w:bookmarkStart w:id="49" w:name="OLE_LINK17"/>
      <w:bookmarkStart w:id="50" w:name="OLE_LINK18"/>
      <w:r>
        <w:rPr>
          <w:lang w:val="en-CA"/>
        </w:rPr>
        <w:t>temporal</w:t>
      </w:r>
      <w:r w:rsidR="000056DB">
        <w:rPr>
          <w:rFonts w:hint="eastAsia"/>
          <w:lang w:val="en-CA" w:eastAsia="zh-TW"/>
        </w:rPr>
        <w:t xml:space="preserve"> </w:t>
      </w:r>
      <w:r>
        <w:rPr>
          <w:lang w:val="en-CA"/>
        </w:rPr>
        <w:t>ID</w:t>
      </w:r>
      <w:bookmarkEnd w:id="49"/>
      <w:bookmarkEnd w:id="50"/>
      <w:r>
        <w:rPr>
          <w:lang w:val="en-CA"/>
        </w:rPr>
        <w:t xml:space="preserve"> (TID) is searched out and placed into the candidate list of the temporal pictures as the second entry.</w:t>
      </w:r>
    </w:p>
    <w:p w:rsidR="00D15186" w:rsidRDefault="00AB44A7" w:rsidP="00415285">
      <w:pPr>
        <w:numPr>
          <w:ilvl w:val="0"/>
          <w:numId w:val="55"/>
        </w:numPr>
        <w:jc w:val="both"/>
        <w:rPr>
          <w:lang w:eastAsia="zh-TW"/>
        </w:rPr>
      </w:pPr>
      <w:r>
        <w:rPr>
          <w:lang w:val="en-CA"/>
        </w:rPr>
        <w:t>If multiple pictures with the same lowest TID exist, a picture of less POC difference with the current picture is chosen.</w:t>
      </w:r>
      <w:bookmarkStart w:id="51" w:name="OLE_LINK56"/>
      <w:bookmarkStart w:id="52" w:name="OLE_LINK63"/>
      <w:bookmarkEnd w:id="47"/>
      <w:bookmarkEnd w:id="48"/>
    </w:p>
    <w:bookmarkEnd w:id="43"/>
    <w:bookmarkEnd w:id="44"/>
    <w:bookmarkEnd w:id="51"/>
    <w:bookmarkEnd w:id="52"/>
    <w:p w:rsidR="00D15186" w:rsidRDefault="00C708D4">
      <w:pPr>
        <w:pStyle w:val="1"/>
        <w:rPr>
          <w:lang w:val="en-CA" w:eastAsia="zh-TW"/>
        </w:rPr>
      </w:pPr>
      <w:r>
        <w:rPr>
          <w:lang w:val="en-CA" w:eastAsia="zh-TW"/>
        </w:rPr>
        <w:lastRenderedPageBreak/>
        <w:t>Proposed method</w:t>
      </w:r>
    </w:p>
    <w:p w:rsidR="001E6D26" w:rsidRDefault="001E6D26" w:rsidP="001E6D26">
      <w:pPr>
        <w:jc w:val="both"/>
      </w:pPr>
      <w:bookmarkStart w:id="53" w:name="OLE_LINK320"/>
      <w:bookmarkStart w:id="54" w:name="OLE_LINK321"/>
      <w:bookmarkStart w:id="55" w:name="OLE_LINK87"/>
      <w:bookmarkStart w:id="56" w:name="OLE_LINK88"/>
      <w:r>
        <w:rPr>
          <w:rFonts w:hint="eastAsia"/>
          <w:lang w:val="en-CA" w:eastAsia="zh-TW"/>
        </w:rPr>
        <w:t xml:space="preserve">During the standardization of HEVC version 1, </w:t>
      </w:r>
      <w:bookmarkEnd w:id="53"/>
      <w:bookmarkEnd w:id="54"/>
      <w:r>
        <w:rPr>
          <w:rFonts w:hint="eastAsia"/>
          <w:lang w:val="en-CA" w:eastAsia="zh-TW"/>
        </w:rPr>
        <w:t>the first collocated picture was implicitly derived, and only one collocated picture is used for each slice in HEVC format. Although the implicit derivation work</w:t>
      </w:r>
      <w:r w:rsidR="002276D9">
        <w:rPr>
          <w:rFonts w:hint="eastAsia"/>
          <w:lang w:val="en-CA" w:eastAsia="zh-TW"/>
        </w:rPr>
        <w:t>ed</w:t>
      </w:r>
      <w:r>
        <w:rPr>
          <w:rFonts w:hint="eastAsia"/>
          <w:lang w:val="en-CA" w:eastAsia="zh-TW"/>
        </w:rPr>
        <w:t xml:space="preserve"> </w:t>
      </w:r>
      <w:r w:rsidR="00203483">
        <w:rPr>
          <w:rFonts w:hint="eastAsia"/>
          <w:lang w:val="en-CA" w:eastAsia="zh-TW"/>
        </w:rPr>
        <w:t>properly</w:t>
      </w:r>
      <w:r>
        <w:rPr>
          <w:rFonts w:hint="eastAsia"/>
          <w:lang w:val="en-CA" w:eastAsia="zh-TW"/>
        </w:rPr>
        <w:t xml:space="preserve"> in common test conditions, it is not guaranteed to work well in all other conditions. In order to </w:t>
      </w:r>
      <w:r w:rsidR="00203483">
        <w:rPr>
          <w:rFonts w:hint="eastAsia"/>
          <w:lang w:val="en-CA" w:eastAsia="zh-TW"/>
        </w:rPr>
        <w:t xml:space="preserve">provide more encoder </w:t>
      </w:r>
      <w:r w:rsidR="00203483">
        <w:rPr>
          <w:lang w:val="en-CA" w:eastAsia="zh-TW"/>
        </w:rPr>
        <w:t>flexibility</w:t>
      </w:r>
      <w:r w:rsidR="00203483">
        <w:rPr>
          <w:rFonts w:hint="eastAsia"/>
          <w:lang w:val="en-CA" w:eastAsia="zh-TW"/>
        </w:rPr>
        <w:t xml:space="preserve">, a </w:t>
      </w:r>
      <w:r w:rsidR="00203483">
        <w:rPr>
          <w:lang w:val="en-CA" w:eastAsia="zh-TW"/>
        </w:rPr>
        <w:t>straightforward</w:t>
      </w:r>
      <w:r w:rsidR="00203483">
        <w:rPr>
          <w:rFonts w:hint="eastAsia"/>
          <w:lang w:val="en-CA" w:eastAsia="zh-TW"/>
        </w:rPr>
        <w:t xml:space="preserve"> method, which explicitly signals the reference index of the collocated picture in slice header, was tested and found no coding efficiency loss</w:t>
      </w:r>
      <w:r w:rsidR="004B5C37">
        <w:rPr>
          <w:rFonts w:hint="eastAsia"/>
          <w:lang w:val="en-CA" w:eastAsia="zh-TW"/>
        </w:rPr>
        <w:t xml:space="preserve"> </w:t>
      </w:r>
      <w:r w:rsidR="00F23AC6">
        <w:rPr>
          <w:rFonts w:hint="eastAsia"/>
          <w:lang w:val="en-CA" w:eastAsia="zh-TW"/>
        </w:rPr>
        <w:t>in comparison with the implicit method</w:t>
      </w:r>
      <w:r w:rsidR="00203483">
        <w:rPr>
          <w:rFonts w:hint="eastAsia"/>
          <w:lang w:val="en-CA" w:eastAsia="zh-TW"/>
        </w:rPr>
        <w:t>. Therefore, the latest HEVC standard uses the explicit signaling for the collocated picture.</w:t>
      </w:r>
    </w:p>
    <w:p w:rsidR="00DB7B1C" w:rsidRDefault="00203483" w:rsidP="00DB7B1C">
      <w:pPr>
        <w:jc w:val="both"/>
        <w:rPr>
          <w:lang w:eastAsia="zh-TW"/>
        </w:rPr>
      </w:pPr>
      <w:r>
        <w:rPr>
          <w:rFonts w:hint="eastAsia"/>
          <w:lang w:eastAsia="zh-TW"/>
        </w:rPr>
        <w:t xml:space="preserve">Based on the above reason, for 3D-HEVC, we propose to explicitly signal the reference index of the </w:t>
      </w:r>
      <w:r>
        <w:rPr>
          <w:lang w:eastAsia="zh-TW"/>
        </w:rPr>
        <w:t>second</w:t>
      </w:r>
      <w:r>
        <w:rPr>
          <w:rFonts w:hint="eastAsia"/>
          <w:lang w:eastAsia="zh-TW"/>
        </w:rPr>
        <w:t xml:space="preserve"> collocated picture in slice header as the first collocated picture is also coded in slice header</w:t>
      </w:r>
      <w:r>
        <w:rPr>
          <w:lang w:eastAsia="ko-KR"/>
        </w:rPr>
        <w:t>.</w:t>
      </w:r>
    </w:p>
    <w:bookmarkEnd w:id="55"/>
    <w:bookmarkEnd w:id="56"/>
    <w:p w:rsidR="00D15186" w:rsidRDefault="008B181B">
      <w:pPr>
        <w:pStyle w:val="1"/>
        <w:numPr>
          <w:ilvl w:val="0"/>
          <w:numId w:val="29"/>
        </w:numPr>
        <w:rPr>
          <w:lang w:val="en-CA" w:eastAsia="zh-TW"/>
        </w:rPr>
      </w:pPr>
      <w:r>
        <w:rPr>
          <w:lang w:val="en-CA" w:eastAsia="zh-TW"/>
        </w:rPr>
        <w:t>Experimental results</w:t>
      </w:r>
    </w:p>
    <w:p w:rsidR="003B673F" w:rsidRDefault="00445535" w:rsidP="006401C0">
      <w:pPr>
        <w:jc w:val="both"/>
        <w:rPr>
          <w:lang w:eastAsia="zh-TW"/>
        </w:rPr>
      </w:pPr>
      <w:r>
        <w:rPr>
          <w:rFonts w:eastAsia="Malgun Gothic"/>
          <w:lang w:eastAsia="ko-KR"/>
        </w:rPr>
        <w:t xml:space="preserve">The </w:t>
      </w:r>
      <w:r>
        <w:rPr>
          <w:lang w:eastAsia="zh-TW"/>
        </w:rPr>
        <w:t xml:space="preserve">proposed </w:t>
      </w:r>
      <w:r w:rsidR="00C70812">
        <w:rPr>
          <w:rFonts w:hint="eastAsia"/>
          <w:lang w:eastAsia="zh-TW"/>
        </w:rPr>
        <w:t>explicit signaling i</w:t>
      </w:r>
      <w:r>
        <w:rPr>
          <w:lang w:eastAsia="zh-TW"/>
        </w:rPr>
        <w:t>s</w:t>
      </w:r>
      <w:r>
        <w:rPr>
          <w:rFonts w:eastAsia="Malgun Gothic"/>
          <w:lang w:eastAsia="ko-KR"/>
        </w:rPr>
        <w:t xml:space="preserve"> </w:t>
      </w:r>
      <w:r w:rsidR="00C70812">
        <w:rPr>
          <w:rFonts w:hint="eastAsia"/>
          <w:lang w:eastAsia="zh-TW"/>
        </w:rPr>
        <w:t>implemented</w:t>
      </w:r>
      <w:r>
        <w:rPr>
          <w:rFonts w:eastAsia="Malgun Gothic"/>
          <w:lang w:eastAsia="ko-KR"/>
        </w:rPr>
        <w:t xml:space="preserve"> on </w:t>
      </w:r>
      <w:r w:rsidR="00256543">
        <w:rPr>
          <w:rFonts w:hint="eastAsia"/>
          <w:lang w:eastAsia="zh-CN"/>
        </w:rPr>
        <w:t>H</w:t>
      </w:r>
      <w:r>
        <w:rPr>
          <w:rFonts w:eastAsia="Malgun Gothic"/>
          <w:lang w:eastAsia="ko-KR"/>
        </w:rPr>
        <w:t>TM</w:t>
      </w:r>
      <w:r w:rsidR="005C31FE">
        <w:rPr>
          <w:rFonts w:hint="eastAsia"/>
          <w:lang w:eastAsia="zh-CN"/>
        </w:rPr>
        <w:t>-</w:t>
      </w:r>
      <w:r w:rsidR="00F7148F">
        <w:rPr>
          <w:lang w:eastAsia="zh-CN"/>
        </w:rPr>
        <w:t>5</w:t>
      </w:r>
      <w:r>
        <w:rPr>
          <w:rFonts w:eastAsia="Malgun Gothic"/>
          <w:lang w:eastAsia="ko-KR"/>
        </w:rPr>
        <w:t>.</w:t>
      </w:r>
      <w:r w:rsidR="00CF062B">
        <w:rPr>
          <w:rFonts w:eastAsia="Malgun Gothic"/>
          <w:lang w:eastAsia="ko-KR"/>
        </w:rPr>
        <w:t>0.</w:t>
      </w:r>
      <w:r w:rsidR="00256543">
        <w:rPr>
          <w:rFonts w:hint="eastAsia"/>
          <w:lang w:eastAsia="zh-CN"/>
        </w:rPr>
        <w:t>1</w:t>
      </w:r>
      <w:r w:rsidR="0020193D">
        <w:rPr>
          <w:lang w:eastAsia="ko-KR"/>
        </w:rPr>
        <w:t>[5]</w:t>
      </w:r>
      <w:r w:rsidR="00C70812">
        <w:rPr>
          <w:rFonts w:hint="eastAsia"/>
          <w:lang w:eastAsia="zh-TW"/>
        </w:rPr>
        <w:t xml:space="preserve"> and tested</w:t>
      </w:r>
      <w:r w:rsidR="00F267D2">
        <w:rPr>
          <w:lang w:eastAsia="ko-KR"/>
        </w:rPr>
        <w:t xml:space="preserve"> under</w:t>
      </w:r>
      <w:r w:rsidR="00C70812">
        <w:rPr>
          <w:rFonts w:hint="eastAsia"/>
          <w:lang w:eastAsia="zh-TW"/>
        </w:rPr>
        <w:t xml:space="preserve"> the</w:t>
      </w:r>
      <w:r w:rsidR="00F267D2">
        <w:rPr>
          <w:lang w:eastAsia="ko-KR"/>
        </w:rPr>
        <w:t xml:space="preserve"> common test condition</w:t>
      </w:r>
      <w:r w:rsidR="00535EFC">
        <w:rPr>
          <w:lang w:eastAsia="ko-KR"/>
        </w:rPr>
        <w:t xml:space="preserve"> [</w:t>
      </w:r>
      <w:r w:rsidR="0020193D">
        <w:rPr>
          <w:lang w:eastAsia="ko-KR"/>
        </w:rPr>
        <w:t>6</w:t>
      </w:r>
      <w:r w:rsidR="00535EFC">
        <w:rPr>
          <w:lang w:eastAsia="ko-KR"/>
        </w:rPr>
        <w:t>]</w:t>
      </w:r>
      <w:r w:rsidR="00F7148F">
        <w:rPr>
          <w:lang w:eastAsia="ko-KR"/>
        </w:rPr>
        <w:t xml:space="preserve">. </w:t>
      </w:r>
      <w:r w:rsidR="00C742D5">
        <w:rPr>
          <w:lang w:eastAsia="ko-KR"/>
        </w:rPr>
        <w:t>T</w:t>
      </w:r>
      <w:r w:rsidR="00727A0D">
        <w:rPr>
          <w:lang w:eastAsia="ko-KR"/>
        </w:rPr>
        <w:t xml:space="preserve">he results are </w:t>
      </w:r>
      <w:r w:rsidR="00C70812">
        <w:rPr>
          <w:rFonts w:hint="eastAsia"/>
          <w:lang w:eastAsia="zh-TW"/>
        </w:rPr>
        <w:t>shown</w:t>
      </w:r>
      <w:r w:rsidR="00727A0D">
        <w:rPr>
          <w:lang w:eastAsia="ko-KR"/>
        </w:rPr>
        <w:t xml:space="preserve"> in Table </w:t>
      </w:r>
      <w:r w:rsidR="0028549B">
        <w:rPr>
          <w:lang w:eastAsia="ko-KR"/>
        </w:rPr>
        <w:t>1</w:t>
      </w:r>
      <w:r w:rsidR="0032728E">
        <w:rPr>
          <w:rFonts w:hint="eastAsia"/>
          <w:lang w:eastAsia="zh-TW"/>
        </w:rPr>
        <w:t>, where</w:t>
      </w:r>
      <w:r w:rsidR="00F56B05">
        <w:rPr>
          <w:lang w:eastAsia="ko-KR"/>
        </w:rPr>
        <w:t xml:space="preserve"> the </w:t>
      </w:r>
      <w:r w:rsidR="00C70812">
        <w:rPr>
          <w:rFonts w:hint="eastAsia"/>
          <w:lang w:eastAsia="zh-TW"/>
        </w:rPr>
        <w:t xml:space="preserve">impact on coding efficiency </w:t>
      </w:r>
      <w:r w:rsidR="00A471F9">
        <w:rPr>
          <w:rFonts w:hint="eastAsia"/>
          <w:lang w:eastAsia="zh-TW"/>
        </w:rPr>
        <w:t>is</w:t>
      </w:r>
      <w:r w:rsidR="00C70812">
        <w:rPr>
          <w:rFonts w:hint="eastAsia"/>
          <w:lang w:eastAsia="zh-TW"/>
        </w:rPr>
        <w:t xml:space="preserve"> negligible.</w:t>
      </w:r>
    </w:p>
    <w:bookmarkStart w:id="57" w:name="OLE_LINK38"/>
    <w:bookmarkStart w:id="58" w:name="OLE_LINK39"/>
    <w:p w:rsidR="00DE36F0" w:rsidRDefault="00940640">
      <w:pPr>
        <w:jc w:val="center"/>
        <w:rPr>
          <w:lang w:eastAsia="zh-TW"/>
        </w:rPr>
      </w:pPr>
      <w:r>
        <w:pict>
          <v:shapetype id="_x0000_t202" coordsize="21600,21600" o:spt="202" path="m,l,21600r21600,l21600,xe">
            <v:stroke joinstyle="miter"/>
            <v:path gradientshapeok="t" o:connecttype="rect"/>
          </v:shapetype>
          <v:shape id="_x0000_s1050" type="#_x0000_t202" style="width:469.6pt;height:177.1pt;mso-left-percent:-10001;mso-top-percent:-10001;mso-position-horizontal:absolute;mso-position-horizontal-relative:char;mso-position-vertical:absolute;mso-position-vertical-relative:line;mso-left-percent:-10001;mso-top-percent:-10001;mso-width-relative:margin;mso-height-relative:margin" stroked="f">
            <v:textbox style="mso-next-textbox:#_x0000_s1050">
              <w:txbxContent>
                <w:p w:rsidR="006401C0" w:rsidRDefault="006401C0" w:rsidP="006401C0">
                  <w:pPr>
                    <w:jc w:val="center"/>
                    <w:rPr>
                      <w:b/>
                      <w:szCs w:val="24"/>
                      <w:lang w:eastAsia="zh-TW"/>
                    </w:rPr>
                  </w:pPr>
                  <w:r w:rsidRPr="006401C0">
                    <w:rPr>
                      <w:b/>
                      <w:szCs w:val="24"/>
                      <w:lang w:eastAsia="zh-TW"/>
                    </w:rPr>
                    <w:t>Table 1.  Results of the proposed explicit signaling for the second collocated picture</w:t>
                  </w:r>
                </w:p>
                <w:p w:rsidR="006401C0" w:rsidRPr="006401C0" w:rsidRDefault="0098035A" w:rsidP="006401C0">
                  <w:pPr>
                    <w:jc w:val="center"/>
                  </w:pPr>
                  <w:r w:rsidRPr="0098035A">
                    <w:rPr>
                      <w:noProof/>
                      <w:lang w:eastAsia="zh-CN"/>
                    </w:rPr>
                    <w:drawing>
                      <wp:inline distT="0" distB="0" distL="0" distR="0">
                        <wp:extent cx="5781040" cy="1728434"/>
                        <wp:effectExtent l="1905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81040" cy="1728434"/>
                                </a:xfrm>
                                <a:prstGeom prst="rect">
                                  <a:avLst/>
                                </a:prstGeom>
                                <a:noFill/>
                                <a:ln w="9525">
                                  <a:noFill/>
                                  <a:miter lim="800000"/>
                                  <a:headEnd/>
                                  <a:tailEnd/>
                                </a:ln>
                              </pic:spPr>
                            </pic:pic>
                          </a:graphicData>
                        </a:graphic>
                      </wp:inline>
                    </w:drawing>
                  </w:r>
                </w:p>
              </w:txbxContent>
            </v:textbox>
            <w10:wrap type="none"/>
            <w10:anchorlock/>
          </v:shape>
        </w:pict>
      </w:r>
      <w:bookmarkEnd w:id="57"/>
      <w:bookmarkEnd w:id="58"/>
    </w:p>
    <w:p w:rsidR="003B673F" w:rsidRDefault="003B673F" w:rsidP="00E11923">
      <w:pPr>
        <w:pStyle w:val="1"/>
        <w:rPr>
          <w:lang w:val="en-CA" w:eastAsia="zh-TW"/>
        </w:rPr>
      </w:pPr>
      <w:r>
        <w:rPr>
          <w:lang w:val="en-CA" w:eastAsia="zh-TW"/>
        </w:rPr>
        <w:t>Working draft modifications</w:t>
      </w:r>
    </w:p>
    <w:p w:rsidR="00717A31" w:rsidRDefault="006758EB" w:rsidP="00DE36F0">
      <w:pPr>
        <w:rPr>
          <w:i/>
        </w:rPr>
      </w:pPr>
      <w:r>
        <w:rPr>
          <w:rFonts w:hint="eastAsia"/>
          <w:lang w:val="en-CA" w:eastAsia="zh-TW"/>
        </w:rPr>
        <w:t>T</w:t>
      </w:r>
      <w:r w:rsidR="00717A31" w:rsidRPr="00DE36F0">
        <w:rPr>
          <w:lang w:val="en-CA" w:eastAsia="zh-TW"/>
        </w:rPr>
        <w:t xml:space="preserve">he </w:t>
      </w:r>
      <w:r w:rsidR="00D92AA9">
        <w:rPr>
          <w:rFonts w:hint="eastAsia"/>
          <w:lang w:val="en-CA" w:eastAsia="zh-TW"/>
        </w:rPr>
        <w:t xml:space="preserve">proposed working draft </w:t>
      </w:r>
      <w:r w:rsidR="005453B4">
        <w:rPr>
          <w:rFonts w:hint="eastAsia"/>
          <w:lang w:val="en-CA" w:eastAsia="zh-TW"/>
        </w:rPr>
        <w:t>modification</w:t>
      </w:r>
      <w:r w:rsidR="00D92AA9">
        <w:rPr>
          <w:rFonts w:hint="eastAsia"/>
          <w:lang w:val="en-CA" w:eastAsia="zh-TW"/>
        </w:rPr>
        <w:t>s</w:t>
      </w:r>
      <w:r w:rsidR="005453B4">
        <w:rPr>
          <w:rFonts w:hint="eastAsia"/>
          <w:lang w:val="en-CA" w:eastAsia="zh-TW"/>
        </w:rPr>
        <w:t xml:space="preserve"> </w:t>
      </w:r>
      <w:r w:rsidR="00D92AA9">
        <w:rPr>
          <w:rFonts w:hint="eastAsia"/>
          <w:lang w:val="en-CA" w:eastAsia="zh-TW"/>
        </w:rPr>
        <w:t>are</w:t>
      </w:r>
      <w:r w:rsidR="00DE36F0">
        <w:rPr>
          <w:rFonts w:hint="eastAsia"/>
          <w:lang w:val="en-CA" w:eastAsia="zh-TW"/>
        </w:rPr>
        <w:t xml:space="preserve"> as follows.</w:t>
      </w:r>
    </w:p>
    <w:tbl>
      <w:tblPr>
        <w:tblW w:w="9750"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04"/>
        <w:gridCol w:w="1146"/>
      </w:tblGrid>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F51DC9">
            <w:pPr>
              <w:pStyle w:val="3Table"/>
              <w:rPr>
                <w:lang w:eastAsia="zh-TW"/>
              </w:rPr>
            </w:pPr>
            <w:r>
              <w:rPr>
                <w:rFonts w:hint="eastAsia"/>
                <w:lang w:eastAsia="zh-TW"/>
              </w:rPr>
              <w:lastRenderedPageBreak/>
              <w:t>slice_header( )</w:t>
            </w:r>
            <w:r w:rsidR="00F06DE8">
              <w:rPr>
                <w:rFonts w:hint="eastAsia"/>
                <w:lang w:eastAsia="zh-TW"/>
              </w:rPr>
              <w:t xml:space="preserve"> {</w:t>
            </w:r>
          </w:p>
        </w:tc>
        <w:tc>
          <w:tcPr>
            <w:tcW w:w="1146" w:type="dxa"/>
            <w:tcBorders>
              <w:top w:val="single" w:sz="4" w:space="0" w:color="auto"/>
              <w:left w:val="single" w:sz="4" w:space="0" w:color="auto"/>
              <w:bottom w:val="single" w:sz="4" w:space="0" w:color="auto"/>
              <w:right w:val="single" w:sz="4" w:space="0" w:color="auto"/>
            </w:tcBorders>
          </w:tcPr>
          <w:p w:rsidR="00717A31" w:rsidRDefault="00717A31">
            <w:pPr>
              <w:pStyle w:val="3Table"/>
              <w:rPr>
                <w:rFonts w:eastAsia="MS Mincho"/>
                <w:lang w:eastAsia="ja-JP"/>
              </w:rPr>
            </w:pPr>
          </w:p>
        </w:tc>
      </w:tr>
      <w:tr w:rsidR="00F51DC9"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F51DC9" w:rsidRDefault="00F51DC9">
            <w:pPr>
              <w:pStyle w:val="3Table"/>
              <w:rPr>
                <w:lang w:eastAsia="zh-TW"/>
              </w:rPr>
            </w:pPr>
            <w:r>
              <w:t>…</w:t>
            </w:r>
          </w:p>
        </w:tc>
        <w:tc>
          <w:tcPr>
            <w:tcW w:w="1146" w:type="dxa"/>
            <w:tcBorders>
              <w:top w:val="single" w:sz="4" w:space="0" w:color="auto"/>
              <w:left w:val="single" w:sz="4" w:space="0" w:color="auto"/>
              <w:bottom w:val="single" w:sz="4" w:space="0" w:color="auto"/>
              <w:right w:val="single" w:sz="4" w:space="0" w:color="auto"/>
            </w:tcBorders>
          </w:tcPr>
          <w:p w:rsidR="00F51DC9" w:rsidRDefault="00F51DC9">
            <w:pPr>
              <w:pStyle w:val="3Table"/>
              <w:rPr>
                <w:rFonts w:eastAsia="MS Mincho"/>
                <w:lang w:eastAsia="ja-JP"/>
              </w:rPr>
            </w:pPr>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r>
              <w:tab/>
            </w:r>
            <w:r>
              <w:tab/>
            </w:r>
            <w:r>
              <w:tab/>
              <w:t xml:space="preserve">if( </w:t>
            </w:r>
            <w:bookmarkStart w:id="59" w:name="OLE_LINK117"/>
            <w:bookmarkStart w:id="60" w:name="OLE_LINK118"/>
            <w:r>
              <w:t xml:space="preserve">slice_temporal_mvp_enable_flag </w:t>
            </w:r>
            <w:bookmarkEnd w:id="59"/>
            <w:bookmarkEnd w:id="60"/>
            <w:r>
              <w:t>) {</w:t>
            </w:r>
          </w:p>
        </w:tc>
        <w:tc>
          <w:tcPr>
            <w:tcW w:w="1146" w:type="dxa"/>
            <w:tcBorders>
              <w:top w:val="single" w:sz="4" w:space="0" w:color="auto"/>
              <w:left w:val="single" w:sz="4" w:space="0" w:color="auto"/>
              <w:bottom w:val="single" w:sz="4" w:space="0" w:color="auto"/>
              <w:right w:val="single" w:sz="4" w:space="0" w:color="auto"/>
            </w:tcBorders>
          </w:tcPr>
          <w:p w:rsidR="00717A31" w:rsidRDefault="00717A31">
            <w:pPr>
              <w:pStyle w:val="3Table"/>
              <w:rPr>
                <w:rFonts w:eastAsia="MS Mincho"/>
                <w:lang w:eastAsia="ja-JP"/>
              </w:rPr>
            </w:pPr>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bookmarkStart w:id="61" w:name="OLE_LINK103"/>
            <w:bookmarkStart w:id="62" w:name="OLE_LINK104"/>
            <w:bookmarkStart w:id="63" w:name="OLE_LINK101"/>
            <w:bookmarkStart w:id="64" w:name="OLE_LINK102"/>
            <w:r>
              <w:tab/>
            </w:r>
            <w:r>
              <w:tab/>
            </w:r>
            <w:r>
              <w:tab/>
            </w:r>
            <w:r>
              <w:tab/>
            </w:r>
            <w:bookmarkStart w:id="65" w:name="OLE_LINK105"/>
            <w:bookmarkStart w:id="66" w:name="OLE_LINK106"/>
            <w:r>
              <w:t>if( slice_type  = =  B )</w:t>
            </w:r>
            <w:bookmarkEnd w:id="65"/>
            <w:bookmarkEnd w:id="66"/>
          </w:p>
        </w:tc>
        <w:tc>
          <w:tcPr>
            <w:tcW w:w="1146" w:type="dxa"/>
            <w:tcBorders>
              <w:top w:val="single" w:sz="4" w:space="0" w:color="auto"/>
              <w:left w:val="single" w:sz="4" w:space="0" w:color="auto"/>
              <w:bottom w:val="single" w:sz="4" w:space="0" w:color="auto"/>
              <w:right w:val="single" w:sz="4" w:space="0" w:color="auto"/>
            </w:tcBorders>
          </w:tcPr>
          <w:p w:rsidR="00717A31" w:rsidRDefault="00717A31">
            <w:pPr>
              <w:pStyle w:val="3Table"/>
              <w:rPr>
                <w:rFonts w:eastAsia="MS Mincho"/>
                <w:lang w:eastAsia="ja-JP"/>
              </w:rPr>
            </w:pPr>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r>
              <w:tab/>
            </w:r>
            <w:r>
              <w:tab/>
            </w:r>
            <w:r>
              <w:tab/>
            </w:r>
            <w:r>
              <w:tab/>
            </w:r>
            <w:r>
              <w:tab/>
            </w:r>
            <w:bookmarkStart w:id="67" w:name="OLE_LINK107"/>
            <w:bookmarkStart w:id="68" w:name="OLE_LINK108"/>
            <w:r>
              <w:rPr>
                <w:b/>
              </w:rPr>
              <w:t>collocated_from_l0_flag</w:t>
            </w:r>
            <w:bookmarkEnd w:id="67"/>
            <w:bookmarkEnd w:id="68"/>
          </w:p>
        </w:tc>
        <w:tc>
          <w:tcPr>
            <w:tcW w:w="1146" w:type="dxa"/>
            <w:tcBorders>
              <w:top w:val="single" w:sz="4" w:space="0" w:color="auto"/>
              <w:left w:val="single" w:sz="4" w:space="0" w:color="auto"/>
              <w:bottom w:val="single" w:sz="4" w:space="0" w:color="auto"/>
              <w:right w:val="single" w:sz="4" w:space="0" w:color="auto"/>
            </w:tcBorders>
            <w:hideMark/>
          </w:tcPr>
          <w:p w:rsidR="00717A31" w:rsidRDefault="00717A31">
            <w:pPr>
              <w:pStyle w:val="3Table"/>
              <w:rPr>
                <w:rFonts w:eastAsia="MS Mincho"/>
                <w:lang w:eastAsia="ja-JP"/>
              </w:rPr>
            </w:pPr>
            <w:bookmarkStart w:id="69" w:name="OLE_LINK111"/>
            <w:bookmarkStart w:id="70" w:name="OLE_LINK112"/>
            <w:r>
              <w:t>u(1)</w:t>
            </w:r>
            <w:bookmarkEnd w:id="69"/>
            <w:bookmarkEnd w:id="70"/>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bookmarkStart w:id="71" w:name="OLE_LINK109"/>
            <w:bookmarkStart w:id="72" w:name="OLE_LINK110"/>
            <w:r>
              <w:tab/>
            </w:r>
            <w:r>
              <w:tab/>
            </w:r>
            <w:r>
              <w:tab/>
            </w:r>
            <w:r>
              <w:tab/>
              <w:t>if( ( collocated_from_l0_flag  &amp;&amp;  num_ref_idx_l0_active_minus1 &gt; 0 )</w:t>
            </w:r>
            <w:r>
              <w:br/>
            </w:r>
            <w:r>
              <w:tab/>
            </w:r>
            <w:r>
              <w:tab/>
            </w:r>
            <w:r>
              <w:tab/>
            </w:r>
            <w:r>
              <w:tab/>
            </w:r>
            <w:r>
              <w:tab/>
              <w:t>| |  ( !collocated_from_l0_flag  &amp;&amp;</w:t>
            </w:r>
            <w:r>
              <w:br/>
            </w:r>
            <w:r>
              <w:tab/>
            </w:r>
            <w:r>
              <w:tab/>
            </w:r>
            <w:r>
              <w:tab/>
            </w:r>
            <w:r>
              <w:tab/>
            </w:r>
            <w:r>
              <w:tab/>
            </w:r>
            <w:r>
              <w:tab/>
            </w:r>
            <w:r>
              <w:tab/>
              <w:t>num_ref_idx_l1_active_minus1 &gt; 0 ) )</w:t>
            </w:r>
            <w:bookmarkEnd w:id="71"/>
            <w:bookmarkEnd w:id="72"/>
          </w:p>
        </w:tc>
        <w:tc>
          <w:tcPr>
            <w:tcW w:w="1146" w:type="dxa"/>
            <w:tcBorders>
              <w:top w:val="single" w:sz="4" w:space="0" w:color="auto"/>
              <w:left w:val="single" w:sz="4" w:space="0" w:color="auto"/>
              <w:bottom w:val="single" w:sz="4" w:space="0" w:color="auto"/>
              <w:right w:val="single" w:sz="4" w:space="0" w:color="auto"/>
            </w:tcBorders>
          </w:tcPr>
          <w:p w:rsidR="00717A31" w:rsidRDefault="00717A31">
            <w:pPr>
              <w:pStyle w:val="3Table"/>
              <w:rPr>
                <w:rFonts w:eastAsia="MS Mincho"/>
                <w:lang w:eastAsia="ja-JP"/>
              </w:rPr>
            </w:pPr>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bookmarkStart w:id="73" w:name="OLE_LINK113"/>
            <w:bookmarkStart w:id="74" w:name="OLE_LINK114"/>
            <w:r>
              <w:tab/>
            </w:r>
            <w:r>
              <w:tab/>
            </w:r>
            <w:r>
              <w:tab/>
            </w:r>
            <w:r>
              <w:tab/>
            </w:r>
            <w:r>
              <w:tab/>
            </w:r>
            <w:bookmarkStart w:id="75" w:name="OLE_LINK115"/>
            <w:bookmarkStart w:id="76" w:name="OLE_LINK116"/>
            <w:r>
              <w:rPr>
                <w:b/>
              </w:rPr>
              <w:t>collocated_ref_idx</w:t>
            </w:r>
            <w:bookmarkEnd w:id="75"/>
            <w:bookmarkEnd w:id="76"/>
          </w:p>
        </w:tc>
        <w:tc>
          <w:tcPr>
            <w:tcW w:w="1146" w:type="dxa"/>
            <w:tcBorders>
              <w:top w:val="single" w:sz="4" w:space="0" w:color="auto"/>
              <w:left w:val="single" w:sz="4" w:space="0" w:color="auto"/>
              <w:bottom w:val="single" w:sz="4" w:space="0" w:color="auto"/>
              <w:right w:val="single" w:sz="4" w:space="0" w:color="auto"/>
            </w:tcBorders>
            <w:hideMark/>
          </w:tcPr>
          <w:p w:rsidR="00717A31" w:rsidRDefault="00717A31">
            <w:pPr>
              <w:pStyle w:val="3Table"/>
              <w:rPr>
                <w:rFonts w:eastAsia="MS Mincho"/>
                <w:lang w:eastAsia="ja-JP"/>
              </w:rPr>
            </w:pPr>
            <w:r>
              <w:t>ue(v)</w:t>
            </w:r>
          </w:p>
        </w:tc>
      </w:tr>
      <w:bookmarkEnd w:id="61"/>
      <w:bookmarkEnd w:id="62"/>
      <w:bookmarkEnd w:id="73"/>
      <w:bookmarkEnd w:id="74"/>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717A31" w:rsidRDefault="00717A31">
            <w:pPr>
              <w:pStyle w:val="3Table"/>
            </w:pPr>
            <w:r>
              <w:tab/>
            </w:r>
            <w:r>
              <w:tab/>
            </w:r>
            <w:r>
              <w:tab/>
              <w:t>}</w:t>
            </w:r>
          </w:p>
        </w:tc>
        <w:tc>
          <w:tcPr>
            <w:tcW w:w="1146" w:type="dxa"/>
            <w:tcBorders>
              <w:top w:val="single" w:sz="4" w:space="0" w:color="auto"/>
              <w:left w:val="single" w:sz="4" w:space="0" w:color="auto"/>
              <w:bottom w:val="single" w:sz="4" w:space="0" w:color="auto"/>
              <w:right w:val="single" w:sz="4" w:space="0" w:color="auto"/>
            </w:tcBorders>
          </w:tcPr>
          <w:p w:rsidR="00717A31" w:rsidRDefault="00717A31">
            <w:pPr>
              <w:pStyle w:val="3Table"/>
              <w:rPr>
                <w:rFonts w:eastAsia="MS Mincho"/>
                <w:lang w:eastAsia="ja-JP"/>
              </w:rPr>
            </w:pPr>
          </w:p>
        </w:tc>
      </w:tr>
      <w:tr w:rsidR="00717A31"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4D1949" w:rsidRPr="00DE36F0" w:rsidRDefault="00047782">
            <w:pPr>
              <w:pStyle w:val="3Table"/>
              <w:rPr>
                <w:highlight w:val="yellow"/>
              </w:rPr>
            </w:pPr>
            <w:bookmarkStart w:id="77" w:name="OLE_LINK159"/>
            <w:bookmarkStart w:id="78" w:name="OLE_LINK160"/>
            <w:bookmarkStart w:id="79" w:name="OLE_LINK161"/>
            <w:bookmarkEnd w:id="63"/>
            <w:bookmarkEnd w:id="64"/>
            <w:r w:rsidRPr="00DE36F0">
              <w:rPr>
                <w:highlight w:val="yellow"/>
                <w:lang w:val="en-US"/>
              </w:rPr>
              <w:t xml:space="preserve">      i</w:t>
            </w:r>
            <w:r w:rsidRPr="00DE36F0">
              <w:rPr>
                <w:highlight w:val="yellow"/>
              </w:rPr>
              <w:t>f(</w:t>
            </w:r>
            <w:r w:rsidR="004D1949" w:rsidRPr="00DE36F0">
              <w:rPr>
                <w:highlight w:val="yellow"/>
              </w:rPr>
              <w:t>slice_temporal_mvp_enable_flag &amp;&amp;</w:t>
            </w:r>
          </w:p>
          <w:p w:rsidR="00717A31" w:rsidRPr="00DE36F0" w:rsidRDefault="004D1949">
            <w:pPr>
              <w:pStyle w:val="3Table"/>
              <w:rPr>
                <w:highlight w:val="yellow"/>
              </w:rPr>
            </w:pPr>
            <w:r w:rsidRPr="00DE36F0">
              <w:rPr>
                <w:highlight w:val="yellow"/>
              </w:rPr>
              <w:t xml:space="preserve">        (</w:t>
            </w:r>
            <w:r w:rsidR="00047782" w:rsidRPr="00DE36F0">
              <w:rPr>
                <w:highlight w:val="yellow"/>
              </w:rPr>
              <w:t>multi_view_mv_pred_flag || multi_view_mv_pred_flag</w:t>
            </w:r>
            <w:r w:rsidRPr="00DE36F0">
              <w:rPr>
                <w:highlight w:val="yellow"/>
              </w:rPr>
              <w:t>)</w:t>
            </w:r>
            <w:r w:rsidR="00047782" w:rsidRPr="00DE36F0">
              <w:rPr>
                <w:highlight w:val="yellow"/>
              </w:rPr>
              <w:t>){</w:t>
            </w:r>
          </w:p>
        </w:tc>
        <w:tc>
          <w:tcPr>
            <w:tcW w:w="1146" w:type="dxa"/>
            <w:tcBorders>
              <w:top w:val="single" w:sz="4" w:space="0" w:color="auto"/>
              <w:left w:val="single" w:sz="4" w:space="0" w:color="auto"/>
              <w:bottom w:val="single" w:sz="4" w:space="0" w:color="auto"/>
              <w:right w:val="single" w:sz="4" w:space="0" w:color="auto"/>
            </w:tcBorders>
          </w:tcPr>
          <w:p w:rsidR="00717A31" w:rsidRPr="00DE36F0" w:rsidRDefault="00717A31">
            <w:pPr>
              <w:pStyle w:val="3Table"/>
              <w:rPr>
                <w:rFonts w:eastAsia="MS Mincho"/>
                <w:highlight w:val="yellow"/>
                <w:lang w:eastAsia="ja-JP"/>
              </w:rPr>
            </w:pPr>
          </w:p>
        </w:tc>
      </w:tr>
      <w:tr w:rsidR="00047782"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047782" w:rsidRPr="00DE36F0" w:rsidRDefault="00047782">
            <w:pPr>
              <w:pStyle w:val="3Table"/>
              <w:rPr>
                <w:highlight w:val="yellow"/>
                <w:lang w:val="en-US"/>
              </w:rPr>
            </w:pPr>
            <w:r w:rsidRPr="00DE36F0">
              <w:rPr>
                <w:highlight w:val="yellow"/>
                <w:lang w:val="en-US"/>
              </w:rPr>
              <w:t xml:space="preserve">         </w:t>
            </w:r>
            <w:r w:rsidRPr="00DE36F0">
              <w:rPr>
                <w:highlight w:val="yellow"/>
              </w:rPr>
              <w:t>if( slice_type  = =  B )</w:t>
            </w:r>
          </w:p>
        </w:tc>
        <w:tc>
          <w:tcPr>
            <w:tcW w:w="1146" w:type="dxa"/>
            <w:tcBorders>
              <w:top w:val="single" w:sz="4" w:space="0" w:color="auto"/>
              <w:left w:val="single" w:sz="4" w:space="0" w:color="auto"/>
              <w:bottom w:val="single" w:sz="4" w:space="0" w:color="auto"/>
              <w:right w:val="single" w:sz="4" w:space="0" w:color="auto"/>
            </w:tcBorders>
          </w:tcPr>
          <w:p w:rsidR="00047782" w:rsidRPr="00DE36F0" w:rsidRDefault="00047782">
            <w:pPr>
              <w:pStyle w:val="3Table"/>
              <w:rPr>
                <w:rFonts w:eastAsia="MS Mincho"/>
                <w:highlight w:val="yellow"/>
                <w:lang w:eastAsia="ja-JP"/>
              </w:rPr>
            </w:pPr>
          </w:p>
        </w:tc>
      </w:tr>
      <w:tr w:rsidR="00047782"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047782" w:rsidRPr="00DE36F0" w:rsidRDefault="00047782" w:rsidP="00047782">
            <w:pPr>
              <w:pStyle w:val="3Table"/>
              <w:rPr>
                <w:highlight w:val="yellow"/>
                <w:lang w:val="en-US"/>
              </w:rPr>
            </w:pPr>
            <w:r w:rsidRPr="00DE36F0">
              <w:rPr>
                <w:b/>
                <w:highlight w:val="yellow"/>
              </w:rPr>
              <w:t xml:space="preserve">           second_collocated_from_l0_flag</w:t>
            </w:r>
          </w:p>
        </w:tc>
        <w:tc>
          <w:tcPr>
            <w:tcW w:w="1146" w:type="dxa"/>
            <w:tcBorders>
              <w:top w:val="single" w:sz="4" w:space="0" w:color="auto"/>
              <w:left w:val="single" w:sz="4" w:space="0" w:color="auto"/>
              <w:bottom w:val="single" w:sz="4" w:space="0" w:color="auto"/>
              <w:right w:val="single" w:sz="4" w:space="0" w:color="auto"/>
            </w:tcBorders>
          </w:tcPr>
          <w:p w:rsidR="00047782" w:rsidRPr="00DE36F0" w:rsidRDefault="00047782">
            <w:pPr>
              <w:pStyle w:val="3Table"/>
              <w:rPr>
                <w:rFonts w:eastAsia="MS Mincho"/>
                <w:highlight w:val="yellow"/>
                <w:lang w:eastAsia="ja-JP"/>
              </w:rPr>
            </w:pPr>
            <w:r w:rsidRPr="00DE36F0">
              <w:rPr>
                <w:highlight w:val="yellow"/>
              </w:rPr>
              <w:t>u(1)</w:t>
            </w:r>
          </w:p>
        </w:tc>
      </w:tr>
      <w:tr w:rsidR="00047782"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047782" w:rsidRPr="00DE36F0" w:rsidRDefault="00047782">
            <w:pPr>
              <w:pStyle w:val="3Table"/>
              <w:rPr>
                <w:highlight w:val="yellow"/>
                <w:lang w:val="en-US"/>
              </w:rPr>
            </w:pPr>
            <w:r w:rsidRPr="00DE36F0">
              <w:rPr>
                <w:highlight w:val="yellow"/>
              </w:rPr>
              <w:tab/>
            </w:r>
            <w:r w:rsidRPr="00DE36F0">
              <w:rPr>
                <w:highlight w:val="yellow"/>
              </w:rPr>
              <w:tab/>
            </w:r>
            <w:r w:rsidRPr="00DE36F0">
              <w:rPr>
                <w:highlight w:val="yellow"/>
              </w:rPr>
              <w:tab/>
            </w:r>
            <w:r w:rsidRPr="00DE36F0">
              <w:rPr>
                <w:highlight w:val="yellow"/>
              </w:rPr>
              <w:tab/>
              <w:t>if( ( collocated_from_l0_flag  &amp;&amp;  num_ref_idx_l0_active_minus1 &gt; 0 )</w:t>
            </w:r>
            <w:r w:rsidRPr="00DE36F0">
              <w:rPr>
                <w:highlight w:val="yellow"/>
              </w:rPr>
              <w:br/>
            </w:r>
            <w:r w:rsidRPr="00DE36F0">
              <w:rPr>
                <w:highlight w:val="yellow"/>
              </w:rPr>
              <w:tab/>
            </w:r>
            <w:r w:rsidRPr="00DE36F0">
              <w:rPr>
                <w:highlight w:val="yellow"/>
              </w:rPr>
              <w:tab/>
            </w:r>
            <w:r w:rsidRPr="00DE36F0">
              <w:rPr>
                <w:highlight w:val="yellow"/>
              </w:rPr>
              <w:tab/>
            </w:r>
            <w:r w:rsidRPr="00DE36F0">
              <w:rPr>
                <w:highlight w:val="yellow"/>
              </w:rPr>
              <w:tab/>
            </w:r>
            <w:r w:rsidRPr="00DE36F0">
              <w:rPr>
                <w:highlight w:val="yellow"/>
              </w:rPr>
              <w:tab/>
              <w:t>| |  ( !collocated_from_l0_flag  &amp;&amp;</w:t>
            </w:r>
            <w:r w:rsidRPr="00DE36F0">
              <w:rPr>
                <w:highlight w:val="yellow"/>
              </w:rPr>
              <w:br/>
            </w:r>
            <w:r w:rsidRPr="00DE36F0">
              <w:rPr>
                <w:highlight w:val="yellow"/>
              </w:rPr>
              <w:tab/>
            </w:r>
            <w:r w:rsidRPr="00DE36F0">
              <w:rPr>
                <w:highlight w:val="yellow"/>
              </w:rPr>
              <w:tab/>
            </w:r>
            <w:r w:rsidRPr="00DE36F0">
              <w:rPr>
                <w:highlight w:val="yellow"/>
              </w:rPr>
              <w:tab/>
            </w:r>
            <w:r w:rsidRPr="00DE36F0">
              <w:rPr>
                <w:highlight w:val="yellow"/>
              </w:rPr>
              <w:tab/>
            </w:r>
            <w:r w:rsidRPr="00DE36F0">
              <w:rPr>
                <w:highlight w:val="yellow"/>
              </w:rPr>
              <w:tab/>
            </w:r>
            <w:r w:rsidRPr="00DE36F0">
              <w:rPr>
                <w:highlight w:val="yellow"/>
              </w:rPr>
              <w:tab/>
            </w:r>
            <w:r w:rsidRPr="00DE36F0">
              <w:rPr>
                <w:highlight w:val="yellow"/>
              </w:rPr>
              <w:tab/>
              <w:t>num_ref_idx_l1_active_minus1 &gt; 0 ) )</w:t>
            </w:r>
          </w:p>
        </w:tc>
        <w:tc>
          <w:tcPr>
            <w:tcW w:w="1146" w:type="dxa"/>
            <w:tcBorders>
              <w:top w:val="single" w:sz="4" w:space="0" w:color="auto"/>
              <w:left w:val="single" w:sz="4" w:space="0" w:color="auto"/>
              <w:bottom w:val="single" w:sz="4" w:space="0" w:color="auto"/>
              <w:right w:val="single" w:sz="4" w:space="0" w:color="auto"/>
            </w:tcBorders>
          </w:tcPr>
          <w:p w:rsidR="00047782" w:rsidRPr="00DE36F0" w:rsidRDefault="00047782">
            <w:pPr>
              <w:pStyle w:val="3Table"/>
              <w:rPr>
                <w:rFonts w:eastAsia="MS Mincho"/>
                <w:highlight w:val="yellow"/>
                <w:lang w:eastAsia="ja-JP"/>
              </w:rPr>
            </w:pPr>
          </w:p>
        </w:tc>
      </w:tr>
      <w:tr w:rsidR="00047782"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047782" w:rsidRPr="00DE36F0" w:rsidRDefault="00047782">
            <w:pPr>
              <w:pStyle w:val="3Table"/>
              <w:rPr>
                <w:highlight w:val="yellow"/>
                <w:lang w:val="en-US"/>
              </w:rPr>
            </w:pPr>
            <w:r w:rsidRPr="00DE36F0">
              <w:rPr>
                <w:b/>
                <w:highlight w:val="yellow"/>
              </w:rPr>
              <w:t xml:space="preserve">           second_collocated_ref_idx</w:t>
            </w:r>
          </w:p>
        </w:tc>
        <w:tc>
          <w:tcPr>
            <w:tcW w:w="1146" w:type="dxa"/>
            <w:tcBorders>
              <w:top w:val="single" w:sz="4" w:space="0" w:color="auto"/>
              <w:left w:val="single" w:sz="4" w:space="0" w:color="auto"/>
              <w:bottom w:val="single" w:sz="4" w:space="0" w:color="auto"/>
              <w:right w:val="single" w:sz="4" w:space="0" w:color="auto"/>
            </w:tcBorders>
          </w:tcPr>
          <w:p w:rsidR="00047782" w:rsidRPr="00DE36F0" w:rsidRDefault="00047782">
            <w:pPr>
              <w:pStyle w:val="3Table"/>
              <w:rPr>
                <w:rFonts w:eastAsia="MS Mincho"/>
                <w:highlight w:val="yellow"/>
                <w:lang w:eastAsia="ja-JP"/>
              </w:rPr>
            </w:pPr>
            <w:r w:rsidRPr="00DE36F0">
              <w:rPr>
                <w:highlight w:val="yellow"/>
              </w:rPr>
              <w:t>ue(v)</w:t>
            </w:r>
          </w:p>
        </w:tc>
      </w:tr>
      <w:tr w:rsidR="00047782"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047782" w:rsidRPr="00DE36F0" w:rsidRDefault="00047782">
            <w:pPr>
              <w:pStyle w:val="3Table"/>
              <w:rPr>
                <w:highlight w:val="yellow"/>
              </w:rPr>
            </w:pPr>
            <w:r w:rsidRPr="00DE36F0">
              <w:rPr>
                <w:b/>
                <w:highlight w:val="yellow"/>
              </w:rPr>
              <w:t xml:space="preserve">       </w:t>
            </w:r>
            <w:r w:rsidRPr="00DE36F0">
              <w:rPr>
                <w:highlight w:val="yellow"/>
              </w:rPr>
              <w:t>}</w:t>
            </w:r>
          </w:p>
        </w:tc>
        <w:tc>
          <w:tcPr>
            <w:tcW w:w="1146" w:type="dxa"/>
            <w:tcBorders>
              <w:top w:val="single" w:sz="4" w:space="0" w:color="auto"/>
              <w:left w:val="single" w:sz="4" w:space="0" w:color="auto"/>
              <w:bottom w:val="single" w:sz="4" w:space="0" w:color="auto"/>
              <w:right w:val="single" w:sz="4" w:space="0" w:color="auto"/>
            </w:tcBorders>
          </w:tcPr>
          <w:p w:rsidR="00047782" w:rsidRPr="00DE36F0" w:rsidRDefault="00047782">
            <w:pPr>
              <w:pStyle w:val="3Table"/>
              <w:rPr>
                <w:highlight w:val="yellow"/>
              </w:rPr>
            </w:pPr>
          </w:p>
        </w:tc>
      </w:tr>
      <w:tr w:rsidR="00DE36F0"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DE36F0" w:rsidRPr="00DE36F0" w:rsidRDefault="00DE36F0">
            <w:pPr>
              <w:pStyle w:val="3Table"/>
              <w:rPr>
                <w:b/>
                <w:highlight w:val="yellow"/>
                <w:lang w:eastAsia="zh-TW"/>
              </w:rPr>
            </w:pPr>
            <w:r>
              <w:t>…</w:t>
            </w:r>
          </w:p>
        </w:tc>
        <w:tc>
          <w:tcPr>
            <w:tcW w:w="1146" w:type="dxa"/>
            <w:tcBorders>
              <w:top w:val="single" w:sz="4" w:space="0" w:color="auto"/>
              <w:left w:val="single" w:sz="4" w:space="0" w:color="auto"/>
              <w:bottom w:val="single" w:sz="4" w:space="0" w:color="auto"/>
              <w:right w:val="single" w:sz="4" w:space="0" w:color="auto"/>
            </w:tcBorders>
          </w:tcPr>
          <w:p w:rsidR="00DE36F0" w:rsidRPr="00DE36F0" w:rsidRDefault="00DE36F0">
            <w:pPr>
              <w:pStyle w:val="3Table"/>
              <w:rPr>
                <w:highlight w:val="yellow"/>
              </w:rPr>
            </w:pPr>
          </w:p>
        </w:tc>
      </w:tr>
      <w:tr w:rsidR="00F06DE8" w:rsidTr="00717A31">
        <w:trPr>
          <w:cantSplit/>
          <w:trHeight w:val="204"/>
          <w:jc w:val="center"/>
        </w:trPr>
        <w:tc>
          <w:tcPr>
            <w:tcW w:w="8604" w:type="dxa"/>
            <w:tcBorders>
              <w:top w:val="single" w:sz="4" w:space="0" w:color="auto"/>
              <w:left w:val="single" w:sz="4" w:space="0" w:color="auto"/>
              <w:bottom w:val="single" w:sz="4" w:space="0" w:color="auto"/>
              <w:right w:val="single" w:sz="4" w:space="0" w:color="auto"/>
            </w:tcBorders>
            <w:hideMark/>
          </w:tcPr>
          <w:p w:rsidR="00F06DE8" w:rsidRDefault="00F06DE8">
            <w:pPr>
              <w:pStyle w:val="3Table"/>
              <w:rPr>
                <w:lang w:eastAsia="zh-TW"/>
              </w:rPr>
            </w:pPr>
            <w:r>
              <w:rPr>
                <w:rFonts w:hint="eastAsia"/>
                <w:lang w:eastAsia="zh-TW"/>
              </w:rPr>
              <w:t>}</w:t>
            </w:r>
          </w:p>
        </w:tc>
        <w:tc>
          <w:tcPr>
            <w:tcW w:w="1146" w:type="dxa"/>
            <w:tcBorders>
              <w:top w:val="single" w:sz="4" w:space="0" w:color="auto"/>
              <w:left w:val="single" w:sz="4" w:space="0" w:color="auto"/>
              <w:bottom w:val="single" w:sz="4" w:space="0" w:color="auto"/>
              <w:right w:val="single" w:sz="4" w:space="0" w:color="auto"/>
            </w:tcBorders>
          </w:tcPr>
          <w:p w:rsidR="00F06DE8" w:rsidRPr="00DE36F0" w:rsidRDefault="00F06DE8">
            <w:pPr>
              <w:pStyle w:val="3Table"/>
              <w:rPr>
                <w:highlight w:val="yellow"/>
              </w:rPr>
            </w:pPr>
          </w:p>
        </w:tc>
      </w:tr>
    </w:tbl>
    <w:bookmarkEnd w:id="77"/>
    <w:bookmarkEnd w:id="78"/>
    <w:bookmarkEnd w:id="79"/>
    <w:p w:rsidR="00BB31DE" w:rsidRPr="00DE36F0" w:rsidRDefault="00BB31DE" w:rsidP="00DE36F0">
      <w:pPr>
        <w:tabs>
          <w:tab w:val="clear" w:pos="360"/>
        </w:tabs>
        <w:rPr>
          <w:noProof/>
          <w:highlight w:val="yellow"/>
          <w:lang w:eastAsia="ko-KR"/>
        </w:rPr>
      </w:pPr>
      <w:r w:rsidRPr="00DE36F0">
        <w:rPr>
          <w:b/>
          <w:highlight w:val="yellow"/>
          <w:lang w:eastAsia="ko-KR"/>
        </w:rPr>
        <w:t>second_</w:t>
      </w:r>
      <w:bookmarkStart w:id="80" w:name="OLE_LINK125"/>
      <w:bookmarkStart w:id="81" w:name="OLE_LINK126"/>
      <w:r w:rsidRPr="00DE36F0">
        <w:rPr>
          <w:b/>
          <w:noProof/>
          <w:highlight w:val="yellow"/>
          <w:lang w:eastAsia="ko-KR"/>
        </w:rPr>
        <w:t>collocated_from_l0_flag</w:t>
      </w:r>
      <w:bookmarkEnd w:id="80"/>
      <w:bookmarkEnd w:id="81"/>
      <w:r w:rsidRPr="00DE36F0">
        <w:rPr>
          <w:noProof/>
          <w:highlight w:val="yellow"/>
          <w:lang w:eastAsia="ko-KR"/>
        </w:rPr>
        <w:t xml:space="preserve"> equal to 1 specifies the second picture that contains the collocated partition </w:t>
      </w:r>
      <w:bookmarkStart w:id="82" w:name="OLE_LINK129"/>
      <w:bookmarkStart w:id="83" w:name="OLE_LINK130"/>
      <w:r w:rsidRPr="00DE36F0">
        <w:rPr>
          <w:noProof/>
          <w:highlight w:val="yellow"/>
          <w:lang w:eastAsia="ko-KR"/>
        </w:rPr>
        <w:t xml:space="preserve">in the </w:t>
      </w:r>
      <w:bookmarkStart w:id="84" w:name="OLE_LINK137"/>
      <w:bookmarkStart w:id="85" w:name="OLE_LINK138"/>
      <w:r w:rsidRPr="00DE36F0">
        <w:rPr>
          <w:noProof/>
          <w:highlight w:val="yellow"/>
          <w:lang w:eastAsia="ko-KR"/>
        </w:rPr>
        <w:t>derivation process</w:t>
      </w:r>
      <w:bookmarkEnd w:id="82"/>
      <w:bookmarkEnd w:id="83"/>
      <w:r w:rsidRPr="00DE36F0">
        <w:rPr>
          <w:noProof/>
          <w:highlight w:val="yellow"/>
          <w:lang w:eastAsia="ko-KR"/>
        </w:rPr>
        <w:t xml:space="preserve"> </w:t>
      </w:r>
      <w:r w:rsidR="00FC7FA6" w:rsidRPr="00DE36F0">
        <w:rPr>
          <w:noProof/>
          <w:highlight w:val="yellow"/>
          <w:lang w:eastAsia="ko-KR"/>
        </w:rPr>
        <w:t>for a disparity vector</w:t>
      </w:r>
      <w:bookmarkEnd w:id="84"/>
      <w:bookmarkEnd w:id="85"/>
      <w:r w:rsidR="00FC7FA6" w:rsidRPr="00DE36F0">
        <w:rPr>
          <w:noProof/>
          <w:highlight w:val="yellow"/>
          <w:lang w:eastAsia="ko-KR"/>
        </w:rPr>
        <w:t xml:space="preserve"> </w:t>
      </w:r>
      <w:r w:rsidRPr="00DE36F0">
        <w:rPr>
          <w:noProof/>
          <w:highlight w:val="yellow"/>
          <w:lang w:eastAsia="ko-KR"/>
        </w:rPr>
        <w:t>is derived from list 0, otherwise the picture is derived from list 1.When second_</w:t>
      </w:r>
      <w:bookmarkStart w:id="86" w:name="OLE_LINK127"/>
      <w:bookmarkStart w:id="87" w:name="OLE_LINK128"/>
      <w:r w:rsidRPr="00DE36F0">
        <w:rPr>
          <w:noProof/>
          <w:highlight w:val="yellow"/>
          <w:lang w:eastAsia="ko-KR"/>
        </w:rPr>
        <w:t>collocated_from_l0_flag</w:t>
      </w:r>
      <w:bookmarkEnd w:id="86"/>
      <w:bookmarkEnd w:id="87"/>
      <w:r w:rsidRPr="00DE36F0">
        <w:rPr>
          <w:noProof/>
          <w:highlight w:val="yellow"/>
          <w:lang w:eastAsia="ko-KR"/>
        </w:rPr>
        <w:t xml:space="preserve"> is not present, it is inferred to be equal to collocated_from_l0_flag.</w:t>
      </w:r>
    </w:p>
    <w:p w:rsidR="00D46BDB" w:rsidRPr="00D46BDB" w:rsidRDefault="00BB31DE" w:rsidP="00DE36F0">
      <w:pPr>
        <w:tabs>
          <w:tab w:val="clear" w:pos="720"/>
        </w:tabs>
        <w:rPr>
          <w:i/>
          <w:lang w:val="en-CA" w:eastAsia="zh-TW"/>
        </w:rPr>
      </w:pPr>
      <w:r w:rsidRPr="00DE36F0">
        <w:rPr>
          <w:b/>
          <w:noProof/>
          <w:szCs w:val="22"/>
          <w:highlight w:val="yellow"/>
        </w:rPr>
        <w:t xml:space="preserve">second_collocated_ref_idx </w:t>
      </w:r>
      <w:r w:rsidRPr="00DE36F0">
        <w:rPr>
          <w:noProof/>
          <w:szCs w:val="22"/>
          <w:highlight w:val="yellow"/>
        </w:rPr>
        <w:t>specifies the reference index of the second picture that contains the collocated partition</w:t>
      </w:r>
      <w:r w:rsidRPr="00DE36F0">
        <w:rPr>
          <w:noProof/>
          <w:highlight w:val="yellow"/>
          <w:lang w:eastAsia="ko-KR"/>
        </w:rPr>
        <w:t xml:space="preserve"> in the </w:t>
      </w:r>
      <w:r w:rsidR="00FC7FA6" w:rsidRPr="00DE36F0">
        <w:rPr>
          <w:noProof/>
          <w:highlight w:val="yellow"/>
          <w:lang w:eastAsia="ko-KR"/>
        </w:rPr>
        <w:t>derivation process for a disparity vector</w:t>
      </w:r>
      <w:r w:rsidRPr="00DE36F0">
        <w:rPr>
          <w:noProof/>
          <w:szCs w:val="22"/>
          <w:highlight w:val="yellow"/>
        </w:rPr>
        <w:t xml:space="preserve">. When the current slice is a P slice, </w:t>
      </w:r>
      <w:bookmarkStart w:id="88" w:name="OLE_LINK131"/>
      <w:bookmarkStart w:id="89" w:name="OLE_LINK132"/>
      <w:r w:rsidRPr="00DE36F0">
        <w:rPr>
          <w:noProof/>
          <w:szCs w:val="22"/>
          <w:highlight w:val="yellow"/>
        </w:rPr>
        <w:t>second_</w:t>
      </w:r>
      <w:bookmarkEnd w:id="88"/>
      <w:bookmarkEnd w:id="89"/>
      <w:r w:rsidRPr="00DE36F0">
        <w:rPr>
          <w:noProof/>
          <w:szCs w:val="22"/>
          <w:highlight w:val="yellow"/>
        </w:rPr>
        <w:t>collocated_ref_idx refers to a picture in list 0. When the current slice is a B slice, second_collocated_ref_idx refers to a picture in list 0 if second_collocated_from_l0 is 1, otherwise it refers to a picture in list 1. second_collocated_ref_idx shall always refer to a valid list entry, and the resulting picture shall be the same for all slices of a coded picture.</w:t>
      </w:r>
      <w:r w:rsidRPr="00DE36F0">
        <w:rPr>
          <w:noProof/>
          <w:szCs w:val="22"/>
          <w:highlight w:val="yellow"/>
          <w:lang w:eastAsia="ko-KR"/>
        </w:rPr>
        <w:t xml:space="preserve"> </w:t>
      </w:r>
      <w:r w:rsidRPr="00DE36F0">
        <w:rPr>
          <w:noProof/>
          <w:szCs w:val="22"/>
          <w:highlight w:val="yellow"/>
        </w:rPr>
        <w:t>When second_</w:t>
      </w:r>
      <w:bookmarkStart w:id="90" w:name="OLE_LINK133"/>
      <w:bookmarkStart w:id="91" w:name="OLE_LINK134"/>
      <w:r w:rsidRPr="00DE36F0">
        <w:rPr>
          <w:noProof/>
          <w:szCs w:val="22"/>
          <w:highlight w:val="yellow"/>
        </w:rPr>
        <w:t>collocated_ref_idx</w:t>
      </w:r>
      <w:bookmarkEnd w:id="90"/>
      <w:bookmarkEnd w:id="91"/>
      <w:r w:rsidRPr="00DE36F0">
        <w:rPr>
          <w:noProof/>
          <w:szCs w:val="22"/>
          <w:highlight w:val="yellow"/>
        </w:rPr>
        <w:t xml:space="preserve"> is not present, it is inferred to be equal to collocated_ref_idx.</w:t>
      </w:r>
      <w:bookmarkStart w:id="92" w:name="OLE_LINK266"/>
      <w:bookmarkStart w:id="93" w:name="OLE_LINK267"/>
    </w:p>
    <w:p w:rsidR="00D46BDB" w:rsidRDefault="00D46BDB" w:rsidP="00DE36F0">
      <w:pPr>
        <w:pStyle w:val="3H2"/>
        <w:numPr>
          <w:ilvl w:val="0"/>
          <w:numId w:val="0"/>
        </w:numPr>
      </w:pPr>
      <w:bookmarkStart w:id="94" w:name="_Toc344063283"/>
      <w:bookmarkStart w:id="95" w:name="OLE_LINK151"/>
      <w:bookmarkStart w:id="96" w:name="OLE_LINK270"/>
      <w:bookmarkStart w:id="97" w:name="OLE_LINK271"/>
      <w:bookmarkEnd w:id="92"/>
      <w:bookmarkEnd w:id="93"/>
      <w:r>
        <w:t>Derivation process for the candidate picture list for disparity vector derivation</w:t>
      </w:r>
      <w:bookmarkEnd w:id="94"/>
      <w:bookmarkEnd w:id="95"/>
    </w:p>
    <w:p w:rsidR="00D46BDB" w:rsidRDefault="00D46BDB" w:rsidP="00D46BDB">
      <w:pPr>
        <w:rPr>
          <w:lang w:eastAsia="zh-TW"/>
        </w:rPr>
      </w:pPr>
      <w:bookmarkStart w:id="98" w:name="OLE_LINK139"/>
      <w:bookmarkStart w:id="99" w:name="OLE_LINK140"/>
      <w:r>
        <w:t>The variable NumDdvCandPics is set equal to 0 and the candidate picture list DdvCandPicList with a number of NumDdvCandPics elements is constructed as follows.</w:t>
      </w:r>
    </w:p>
    <w:p w:rsidR="00D46BDB" w:rsidRDefault="00D46BDB" w:rsidP="00D46BDB">
      <w:pPr>
        <w:pStyle w:val="3DVCnormal"/>
        <w:jc w:val="left"/>
      </w:pPr>
      <w:r>
        <w:t>When slice_temporal_mvp_enable_flag is equal to 1 the following ordered steps apply:</w:t>
      </w:r>
    </w:p>
    <w:p w:rsidR="00D46BDB" w:rsidRDefault="00D46BDB" w:rsidP="00D46BDB">
      <w:pPr>
        <w:pStyle w:val="3N0"/>
        <w:numPr>
          <w:ilvl w:val="0"/>
          <w:numId w:val="57"/>
        </w:numPr>
        <w:rPr>
          <w:rFonts w:eastAsiaTheme="minorEastAsia"/>
          <w:lang w:eastAsia="ko-KR"/>
        </w:rPr>
      </w:pPr>
      <w:r>
        <w:t>DdvCandPicList</w:t>
      </w:r>
      <w:r>
        <w:rPr>
          <w:rFonts w:eastAsiaTheme="minorEastAsia"/>
          <w:lang w:eastAsia="ko-KR"/>
        </w:rPr>
        <w:t>[ 0 ] is set equal to RefPicListX[ collocated_ref_idx ], with X equal to 1-collocated_from_l0_flag</w:t>
      </w:r>
      <w:r w:rsidRPr="00AA0EC2">
        <w:rPr>
          <w:rFonts w:eastAsiaTheme="minorEastAsia"/>
          <w:strike/>
          <w:highlight w:val="cyan"/>
          <w:lang w:eastAsia="ko-KR"/>
        </w:rPr>
        <w:t xml:space="preserve">, and </w:t>
      </w:r>
      <w:r w:rsidRPr="00AA0EC2">
        <w:rPr>
          <w:strike/>
          <w:highlight w:val="cyan"/>
        </w:rPr>
        <w:t>NumDdvCandPics  is set equal to 1</w:t>
      </w:r>
      <w:r>
        <w:t>.</w:t>
      </w:r>
    </w:p>
    <w:bookmarkEnd w:id="98"/>
    <w:bookmarkEnd w:id="99"/>
    <w:p w:rsidR="00D46BDB" w:rsidRDefault="00AA0EC2" w:rsidP="00D46BDB">
      <w:pPr>
        <w:pStyle w:val="3N0"/>
        <w:numPr>
          <w:ilvl w:val="0"/>
          <w:numId w:val="57"/>
        </w:numPr>
        <w:rPr>
          <w:rFonts w:eastAsiaTheme="minorEastAsia"/>
          <w:lang w:eastAsia="ko-KR"/>
        </w:rPr>
      </w:pPr>
      <w:r w:rsidRPr="00AA0EC2">
        <w:rPr>
          <w:highlight w:val="yellow"/>
        </w:rPr>
        <w:t>DdvCandPicList[ 1 ] is set equal to RefPicListX[ second_collocated_ref_idx ], with X equal to 1-second_collocated_from_l0_flag.</w:t>
      </w:r>
      <w:r w:rsidRPr="00AA0EC2">
        <w:rPr>
          <w:rFonts w:eastAsiaTheme="minorEastAsia" w:hint="eastAsia"/>
          <w:strike/>
          <w:highlight w:val="cyan"/>
          <w:lang w:eastAsia="zh-TW"/>
        </w:rPr>
        <w:t xml:space="preserve"> </w:t>
      </w:r>
      <w:r w:rsidR="00D46BDB" w:rsidRPr="00AA0EC2">
        <w:rPr>
          <w:strike/>
          <w:highlight w:val="cyan"/>
        </w:rPr>
        <w:t xml:space="preserve">The variable </w:t>
      </w:r>
      <w:r w:rsidR="00D46BDB" w:rsidRPr="00AA0EC2">
        <w:rPr>
          <w:strike/>
          <w:highlight w:val="cyan"/>
          <w:lang w:eastAsia="ko-KR"/>
        </w:rPr>
        <w:t>lowestTemporalIDRefs</w:t>
      </w:r>
      <w:r w:rsidR="00D46BDB" w:rsidRPr="00AA0EC2">
        <w:rPr>
          <w:strike/>
          <w:highlight w:val="cyan"/>
        </w:rPr>
        <w:t xml:space="preserve"> is set equal to 7.</w:t>
      </w:r>
    </w:p>
    <w:p w:rsidR="00D46BDB" w:rsidRDefault="00AA0EC2" w:rsidP="00D46BDB">
      <w:pPr>
        <w:pStyle w:val="3N0"/>
        <w:numPr>
          <w:ilvl w:val="0"/>
          <w:numId w:val="57"/>
        </w:numPr>
        <w:rPr>
          <w:rFonts w:eastAsiaTheme="minorEastAsia"/>
          <w:lang w:eastAsia="ko-KR"/>
        </w:rPr>
      </w:pPr>
      <w:r w:rsidRPr="00AA0EC2">
        <w:rPr>
          <w:highlight w:val="yellow"/>
        </w:rPr>
        <w:t>If PicOrderCnt(DdvCandPicList[ 0 ]) equals to PicOrderCnt(DdvCandPicList[ 1 ]), NumDdvCandPics is set equal to 1. Otherwise, it is set equal to 2.</w:t>
      </w:r>
      <w:r w:rsidRPr="00AA0EC2">
        <w:rPr>
          <w:rFonts w:eastAsiaTheme="minorEastAsia" w:hint="eastAsia"/>
          <w:strike/>
          <w:highlight w:val="cyan"/>
          <w:lang w:eastAsia="zh-TW"/>
        </w:rPr>
        <w:t xml:space="preserve"> </w:t>
      </w:r>
      <w:r w:rsidR="00D46BDB" w:rsidRPr="00AA0EC2">
        <w:rPr>
          <w:strike/>
          <w:highlight w:val="cyan"/>
        </w:rPr>
        <w:t xml:space="preserve">NumDdvCandPics, DdvCandPicList[ 1 ] and </w:t>
      </w:r>
      <w:r w:rsidR="00D46BDB" w:rsidRPr="00AA0EC2">
        <w:rPr>
          <w:strike/>
          <w:highlight w:val="cyan"/>
          <w:lang w:eastAsia="ko-KR"/>
        </w:rPr>
        <w:t>lowestTemporalIDRefs</w:t>
      </w:r>
      <w:r w:rsidR="00D46BDB" w:rsidRPr="00AA0EC2">
        <w:rPr>
          <w:strike/>
          <w:highlight w:val="cyan"/>
        </w:rPr>
        <w:t xml:space="preserve"> are derived</w:t>
      </w:r>
      <w:r w:rsidRPr="00AA0EC2">
        <w:rPr>
          <w:strike/>
          <w:highlight w:val="cyan"/>
        </w:rPr>
        <w:t xml:space="preserve"> as specified in the following.</w:t>
      </w:r>
    </w:p>
    <w:p w:rsidR="00D46BDB" w:rsidRPr="00AA0EC2" w:rsidRDefault="00D46BDB" w:rsidP="00D46BDB">
      <w:pPr>
        <w:tabs>
          <w:tab w:val="left" w:pos="1276"/>
          <w:tab w:val="left" w:pos="1560"/>
          <w:tab w:val="left" w:pos="1843"/>
          <w:tab w:val="left" w:pos="2127"/>
        </w:tabs>
        <w:ind w:left="993"/>
        <w:rPr>
          <w:rFonts w:eastAsia="Malgun Gothic"/>
          <w:strike/>
          <w:lang w:eastAsia="ko-KR"/>
        </w:rPr>
      </w:pPr>
      <w:r w:rsidRPr="00AA0EC2">
        <w:rPr>
          <w:strike/>
          <w:highlight w:val="cyan"/>
        </w:rPr>
        <w:t>for ( dir = 0; dir &lt; 2 ; dir++) {</w:t>
      </w:r>
      <w:r w:rsidRPr="00AA0EC2">
        <w:rPr>
          <w:strike/>
          <w:highlight w:val="cyan"/>
        </w:rPr>
        <w:br/>
      </w:r>
      <w:r w:rsidRPr="00AA0EC2">
        <w:rPr>
          <w:strike/>
          <w:highlight w:val="cyan"/>
        </w:rPr>
        <w:tab/>
        <w:t xml:space="preserve">X = dir ? </w:t>
      </w:r>
      <w:r w:rsidRPr="00AA0EC2">
        <w:rPr>
          <w:strike/>
          <w:highlight w:val="cyan"/>
          <w:lang w:eastAsia="ko-KR"/>
        </w:rPr>
        <w:t>collocated_from_l0_flag : (1- collocated_from_l0_flag)</w:t>
      </w:r>
      <w:r w:rsidRPr="00AA0EC2">
        <w:rPr>
          <w:strike/>
          <w:highlight w:val="cyan"/>
        </w:rPr>
        <w:br/>
      </w:r>
      <w:r w:rsidRPr="00AA0EC2">
        <w:rPr>
          <w:strike/>
          <w:highlight w:val="cyan"/>
        </w:rPr>
        <w:tab/>
        <w:t xml:space="preserve">for ( i =0 ; i &lt;= </w:t>
      </w:r>
      <w:r w:rsidRPr="00AA0EC2">
        <w:rPr>
          <w:strike/>
          <w:highlight w:val="cyan"/>
          <w:lang w:eastAsia="ko-KR"/>
        </w:rPr>
        <w:t>num_ref_idx_lX_default_active_minus1; i++) {</w:t>
      </w:r>
      <w:r w:rsidRPr="00AA0EC2">
        <w:rPr>
          <w:strike/>
          <w:highlight w:val="cyan"/>
          <w:lang w:eastAsia="ko-KR"/>
        </w:rPr>
        <w:br/>
      </w:r>
      <w:r w:rsidRPr="00AA0EC2">
        <w:rPr>
          <w:strike/>
          <w:highlight w:val="cyan"/>
          <w:lang w:eastAsia="ko-KR"/>
        </w:rPr>
        <w:tab/>
      </w:r>
      <w:r w:rsidRPr="00AA0EC2">
        <w:rPr>
          <w:strike/>
          <w:highlight w:val="cyan"/>
          <w:lang w:eastAsia="ko-KR"/>
        </w:rPr>
        <w:tab/>
        <w:t>if (</w:t>
      </w:r>
      <w:r w:rsidRPr="00AA0EC2">
        <w:rPr>
          <w:strike/>
          <w:highlight w:val="cyan"/>
          <w:lang w:eastAsia="ko-KR"/>
        </w:rPr>
        <w:tab/>
        <w:t> ViewIdx of the current view component is equal to ViewIdx of RefPicListX[ i ]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&amp;&amp; (X = = collocated_from_l0_flag || i != collocated_ref_idx ) </w:t>
      </w:r>
      <w:r w:rsidRPr="00AA0EC2">
        <w:rPr>
          <w:strike/>
          <w:highlight w:val="cyan"/>
          <w:lang w:eastAsia="ko-KR"/>
        </w:rPr>
        <w:br/>
      </w:r>
      <w:r w:rsidRPr="00AA0EC2">
        <w:rPr>
          <w:strike/>
          <w:highlight w:val="cyan"/>
          <w:lang w:eastAsia="ko-KR"/>
        </w:rPr>
        <w:lastRenderedPageBreak/>
        <w:tab/>
      </w:r>
      <w:r w:rsidRPr="00AA0EC2">
        <w:rPr>
          <w:strike/>
          <w:highlight w:val="cyan"/>
          <w:lang w:eastAsia="ko-KR"/>
        </w:rPr>
        <w:tab/>
      </w:r>
      <w:r w:rsidRPr="00AA0EC2">
        <w:rPr>
          <w:strike/>
          <w:highlight w:val="cyan"/>
          <w:lang w:eastAsia="ko-KR"/>
        </w:rPr>
        <w:tab/>
        <w:t>&amp;&amp; ( NumDdvCandPics ! = 2))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 xml:space="preserve">if (RefPicListX[ i ] is a random access view component) </w:t>
      </w:r>
      <w:r w:rsidRPr="00AA0EC2">
        <w:rPr>
          <w:strike/>
          <w:highlight w:val="cyan"/>
          <w:lang w:eastAsia="ko-KR"/>
        </w:rPr>
        <w:tab/>
        <w:t>{</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r>
      <w:r w:rsidRPr="00AA0EC2">
        <w:rPr>
          <w:strike/>
          <w:highlight w:val="cyan"/>
          <w:lang w:eastAsia="ko-KR"/>
        </w:rPr>
        <w:tab/>
        <w:t>DdvCandPicsList[ 1 ]</w:t>
      </w:r>
      <w:r w:rsidRPr="00AA0EC2">
        <w:rPr>
          <w:strike/>
          <w:highlight w:val="cyan"/>
        </w:rPr>
        <w:t xml:space="preserve"> = </w:t>
      </w:r>
      <w:r w:rsidRPr="00AA0EC2">
        <w:rPr>
          <w:strike/>
          <w:highlight w:val="cyan"/>
          <w:lang w:eastAsia="ko-KR"/>
        </w:rPr>
        <w:t>RefPicListX[ i ]</w:t>
      </w:r>
      <w:r w:rsidRPr="00AA0EC2">
        <w:rPr>
          <w:strike/>
          <w:highlight w:val="cyan"/>
        </w:rPr>
        <w:br/>
      </w:r>
      <w:r w:rsidRPr="00AA0EC2">
        <w:rPr>
          <w:strike/>
          <w:highlight w:val="cyan"/>
        </w:rPr>
        <w:tab/>
      </w:r>
      <w:r w:rsidRPr="00AA0EC2">
        <w:rPr>
          <w:strike/>
          <w:highlight w:val="cyan"/>
        </w:rPr>
        <w:tab/>
      </w:r>
      <w:r w:rsidRPr="00AA0EC2">
        <w:rPr>
          <w:strike/>
          <w:highlight w:val="cyan"/>
        </w:rPr>
        <w:tab/>
      </w:r>
      <w:r w:rsidRPr="00AA0EC2">
        <w:rPr>
          <w:strike/>
          <w:highlight w:val="cyan"/>
        </w:rPr>
        <w:tab/>
        <w:t>NumDdvCandPics =2</w:t>
      </w:r>
      <w:r w:rsidRPr="00AA0EC2">
        <w:rPr>
          <w:strike/>
          <w:highlight w:val="cyan"/>
        </w:rPr>
        <w:br/>
      </w:r>
      <w:r w:rsidRPr="00AA0EC2">
        <w:rPr>
          <w:strike/>
          <w:highlight w:val="cyan"/>
        </w:rPr>
        <w:tab/>
      </w:r>
      <w:r w:rsidRPr="00AA0EC2">
        <w:rPr>
          <w:strike/>
          <w:highlight w:val="cyan"/>
        </w:rPr>
        <w:tab/>
      </w:r>
      <w:r w:rsidRPr="00AA0EC2">
        <w:rPr>
          <w:strike/>
          <w:highlight w:val="cyan"/>
        </w:rPr>
        <w:tab/>
        <w:t>}</w:t>
      </w:r>
      <w:r w:rsidRPr="00AA0EC2">
        <w:rPr>
          <w:strike/>
          <w:highlight w:val="cyan"/>
        </w:rPr>
        <w:br/>
      </w:r>
      <w:r w:rsidRPr="00AA0EC2">
        <w:rPr>
          <w:strike/>
          <w:highlight w:val="cyan"/>
        </w:rPr>
        <w:tab/>
      </w:r>
      <w:r w:rsidRPr="00AA0EC2">
        <w:rPr>
          <w:strike/>
          <w:highlight w:val="cyan"/>
        </w:rPr>
        <w:tab/>
      </w:r>
      <w:r w:rsidRPr="00AA0EC2">
        <w:rPr>
          <w:strike/>
          <w:highlight w:val="cyan"/>
        </w:rPr>
        <w:tab/>
        <w:t xml:space="preserve">else if ( lowestTemporalIDRefs &gt; TemporalID of </w:t>
      </w:r>
      <w:r w:rsidRPr="00AA0EC2">
        <w:rPr>
          <w:strike/>
          <w:highlight w:val="cyan"/>
          <w:lang w:eastAsia="ko-KR"/>
        </w:rPr>
        <w:t>RefPicListX[ i ]</w:t>
      </w:r>
      <w:r w:rsidRPr="00AA0EC2">
        <w:rPr>
          <w:strike/>
          <w:highlight w:val="cyan"/>
        </w:rPr>
        <w:t>)</w:t>
      </w:r>
      <w:r w:rsidRPr="00AA0EC2">
        <w:rPr>
          <w:strike/>
          <w:highlight w:val="cyan"/>
        </w:rPr>
        <w:br/>
      </w:r>
      <w:r w:rsidRPr="00AA0EC2">
        <w:rPr>
          <w:strike/>
          <w:highlight w:val="cyan"/>
        </w:rPr>
        <w:tab/>
      </w:r>
      <w:r w:rsidRPr="00AA0EC2">
        <w:rPr>
          <w:strike/>
          <w:highlight w:val="cyan"/>
        </w:rPr>
        <w:tab/>
      </w:r>
      <w:r w:rsidRPr="00AA0EC2">
        <w:rPr>
          <w:strike/>
          <w:highlight w:val="cyan"/>
        </w:rPr>
        <w:tab/>
      </w:r>
      <w:r w:rsidRPr="00AA0EC2">
        <w:rPr>
          <w:strike/>
          <w:highlight w:val="cyan"/>
        </w:rPr>
        <w:tab/>
        <w:t xml:space="preserve">lowestTemporalIDRefs = TemporalID of </w:t>
      </w:r>
      <w:r w:rsidRPr="00AA0EC2">
        <w:rPr>
          <w:strike/>
          <w:highlight w:val="cyan"/>
          <w:lang w:eastAsia="ko-KR"/>
        </w:rPr>
        <w:t>RefPicListX[ i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rPr>
        <w:t>}</w:t>
      </w:r>
      <w:r w:rsidRPr="00AA0EC2">
        <w:rPr>
          <w:strike/>
          <w:highlight w:val="cyan"/>
          <w:lang w:eastAsia="ko-KR"/>
        </w:rPr>
        <w:br/>
      </w:r>
      <w:r w:rsidRPr="00AA0EC2">
        <w:rPr>
          <w:strike/>
          <w:highlight w:val="cyan"/>
          <w:lang w:eastAsia="ko-KR"/>
        </w:rPr>
        <w:tab/>
        <w:t>}</w:t>
      </w:r>
      <w:r w:rsidRPr="00AA0EC2">
        <w:rPr>
          <w:strike/>
          <w:highlight w:val="cyan"/>
          <w:lang w:eastAsia="ko-KR"/>
        </w:rPr>
        <w:br/>
        <w:t>}</w:t>
      </w:r>
    </w:p>
    <w:p w:rsidR="00D46BDB" w:rsidRPr="00AA0EC2" w:rsidRDefault="00D46BDB" w:rsidP="00D46BDB">
      <w:pPr>
        <w:pStyle w:val="3N0"/>
        <w:numPr>
          <w:ilvl w:val="0"/>
          <w:numId w:val="57"/>
        </w:numPr>
        <w:rPr>
          <w:strike/>
          <w:highlight w:val="cyan"/>
          <w:lang w:eastAsia="ko-KR"/>
        </w:rPr>
      </w:pPr>
      <w:r w:rsidRPr="00AA0EC2">
        <w:rPr>
          <w:strike/>
          <w:highlight w:val="cyan"/>
          <w:lang w:eastAsia="ko-KR"/>
        </w:rPr>
        <w:t xml:space="preserve">When NumDdvCandPics is </w:t>
      </w:r>
      <w:r w:rsidRPr="00AA0EC2">
        <w:rPr>
          <w:strike/>
          <w:highlight w:val="cyan"/>
        </w:rPr>
        <w:t>equal</w:t>
      </w:r>
      <w:r w:rsidRPr="00AA0EC2">
        <w:rPr>
          <w:strike/>
          <w:highlight w:val="cyan"/>
          <w:lang w:eastAsia="ko-KR"/>
        </w:rPr>
        <w:t xml:space="preserve"> to 1, the following applies.</w:t>
      </w:r>
    </w:p>
    <w:p w:rsidR="00D46BDB" w:rsidRPr="00AA0EC2" w:rsidRDefault="00D46BDB" w:rsidP="00D46BDB">
      <w:pPr>
        <w:tabs>
          <w:tab w:val="left" w:pos="1276"/>
          <w:tab w:val="left" w:pos="1560"/>
          <w:tab w:val="left" w:pos="1843"/>
          <w:tab w:val="left" w:pos="2127"/>
        </w:tabs>
        <w:ind w:left="993"/>
        <w:rPr>
          <w:strike/>
        </w:rPr>
      </w:pPr>
      <w:r w:rsidRPr="00AA0EC2">
        <w:rPr>
          <w:strike/>
          <w:highlight w:val="cyan"/>
        </w:rPr>
        <w:t>pocDistance</w:t>
      </w:r>
      <w:r w:rsidRPr="00AA0EC2">
        <w:rPr>
          <w:strike/>
          <w:highlight w:val="cyan"/>
          <w:lang w:eastAsia="ko-KR"/>
        </w:rPr>
        <w:t xml:space="preserve"> =255</w:t>
      </w:r>
      <w:r w:rsidRPr="00AA0EC2">
        <w:rPr>
          <w:strike/>
          <w:highlight w:val="cyan"/>
          <w:lang w:eastAsia="ko-KR"/>
        </w:rPr>
        <w:br/>
      </w:r>
      <w:r w:rsidRPr="00AA0EC2">
        <w:rPr>
          <w:strike/>
          <w:highlight w:val="cyan"/>
        </w:rPr>
        <w:t>for ( dir = 0; dir &lt; 2 ; dir++) {</w:t>
      </w:r>
      <w:r w:rsidRPr="00AA0EC2">
        <w:rPr>
          <w:strike/>
          <w:highlight w:val="cyan"/>
        </w:rPr>
        <w:br/>
      </w:r>
      <w:r w:rsidRPr="00AA0EC2">
        <w:rPr>
          <w:strike/>
          <w:highlight w:val="cyan"/>
        </w:rPr>
        <w:tab/>
        <w:t xml:space="preserve">X = dir ? </w:t>
      </w:r>
      <w:r w:rsidRPr="00AA0EC2">
        <w:rPr>
          <w:strike/>
          <w:highlight w:val="cyan"/>
          <w:lang w:eastAsia="ko-KR"/>
        </w:rPr>
        <w:t>collocated_from_l0_flag : (1- collocated_from_l0_flag)</w:t>
      </w:r>
      <w:r w:rsidRPr="00AA0EC2">
        <w:rPr>
          <w:strike/>
          <w:highlight w:val="cyan"/>
          <w:lang w:eastAsia="ko-KR"/>
        </w:rPr>
        <w:br/>
      </w:r>
      <w:r w:rsidRPr="00AA0EC2">
        <w:rPr>
          <w:strike/>
          <w:highlight w:val="cyan"/>
          <w:lang w:eastAsia="ko-KR"/>
        </w:rPr>
        <w:tab/>
      </w:r>
      <w:r w:rsidRPr="00AA0EC2">
        <w:rPr>
          <w:strike/>
          <w:highlight w:val="cyan"/>
        </w:rPr>
        <w:t xml:space="preserve">for ( i =0 ; i &lt;= </w:t>
      </w:r>
      <w:r w:rsidRPr="00AA0EC2">
        <w:rPr>
          <w:strike/>
          <w:highlight w:val="cyan"/>
          <w:lang w:eastAsia="ko-KR"/>
        </w:rPr>
        <w:t>num_ref_idx_lX_default_active_minus1; i++) {</w:t>
      </w:r>
      <w:r w:rsidRPr="00AA0EC2">
        <w:rPr>
          <w:strike/>
          <w:highlight w:val="cyan"/>
          <w:lang w:eastAsia="ko-KR"/>
        </w:rPr>
        <w:br/>
      </w:r>
      <w:r w:rsidRPr="00AA0EC2">
        <w:rPr>
          <w:strike/>
          <w:highlight w:val="cyan"/>
          <w:lang w:eastAsia="ko-KR"/>
        </w:rPr>
        <w:tab/>
      </w:r>
      <w:r w:rsidRPr="00AA0EC2">
        <w:rPr>
          <w:strike/>
          <w:highlight w:val="cyan"/>
          <w:lang w:eastAsia="ko-KR"/>
        </w:rPr>
        <w:tab/>
        <w:t>if (</w:t>
      </w:r>
      <w:r w:rsidRPr="00AA0EC2">
        <w:rPr>
          <w:strike/>
          <w:highlight w:val="cyan"/>
          <w:lang w:eastAsia="ko-KR"/>
        </w:rPr>
        <w:tab/>
        <w:t>ViewIdx of the current view component is equal to ViewIdx of RefPicListX[ i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&amp;&amp; (X = = collocated_from_l0_flag || i != collocated_ref_idx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 xml:space="preserve">&amp;&amp; </w:t>
      </w:r>
      <w:r w:rsidRPr="00AA0EC2">
        <w:rPr>
          <w:strike/>
          <w:highlight w:val="cyan"/>
        </w:rPr>
        <w:t xml:space="preserve">TemporalID of </w:t>
      </w:r>
      <w:r w:rsidRPr="00AA0EC2">
        <w:rPr>
          <w:strike/>
          <w:highlight w:val="cyan"/>
          <w:lang w:eastAsia="ko-KR"/>
        </w:rPr>
        <w:t xml:space="preserve">RefPicListX[ i ] = = </w:t>
      </w:r>
      <w:r w:rsidRPr="00AA0EC2">
        <w:rPr>
          <w:strike/>
          <w:highlight w:val="cyan"/>
        </w:rPr>
        <w:t>lowestTemporalIDRefs</w:t>
      </w:r>
      <w:r w:rsidRPr="00AA0EC2">
        <w:rPr>
          <w:strike/>
          <w:highlight w:val="cyan"/>
          <w:lang w:eastAsia="ko-KR"/>
        </w:rPr>
        <w:t xml:space="preserve">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&amp;&amp; (Abs(</w:t>
      </w:r>
      <w:r w:rsidRPr="00AA0EC2">
        <w:rPr>
          <w:strike/>
          <w:highlight w:val="cyan"/>
          <w:lang w:eastAsia="zh-CN"/>
        </w:rPr>
        <w:t> </w:t>
      </w:r>
      <w:r w:rsidRPr="00AA0EC2">
        <w:rPr>
          <w:strike/>
          <w:highlight w:val="cyan"/>
          <w:lang w:eastAsia="ko-KR"/>
        </w:rPr>
        <w:t>PicOrderCntVal – </w:t>
      </w:r>
      <w:bookmarkStart w:id="100" w:name="OLE_LINK143"/>
      <w:bookmarkStart w:id="101" w:name="OLE_LINK144"/>
      <w:r w:rsidRPr="00AA0EC2">
        <w:rPr>
          <w:strike/>
          <w:highlight w:val="cyan"/>
          <w:lang w:eastAsia="ko-KR"/>
        </w:rPr>
        <w:t>PicOrderCnt</w:t>
      </w:r>
      <w:bookmarkEnd w:id="100"/>
      <w:bookmarkEnd w:id="101"/>
      <w:r w:rsidRPr="00AA0EC2">
        <w:rPr>
          <w:strike/>
          <w:highlight w:val="cyan"/>
          <w:lang w:eastAsia="ko-KR"/>
        </w:rPr>
        <w:t>( </w:t>
      </w:r>
      <w:r w:rsidRPr="00AA0EC2">
        <w:rPr>
          <w:strike/>
          <w:highlight w:val="cyan"/>
          <w:lang w:eastAsia="zh-CN"/>
        </w:rPr>
        <w:t>RefPicListX</w:t>
      </w:r>
      <w:r w:rsidRPr="00AA0EC2">
        <w:rPr>
          <w:strike/>
          <w:highlight w:val="cyan"/>
          <w:lang w:eastAsia="ko-KR"/>
        </w:rPr>
        <w:t>[ i ] ) ) &lt; pocDistance)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pocDistance = Abs(</w:t>
      </w:r>
      <w:r w:rsidRPr="00AA0EC2">
        <w:rPr>
          <w:strike/>
          <w:highlight w:val="cyan"/>
          <w:lang w:eastAsia="zh-CN"/>
        </w:rPr>
        <w:t> </w:t>
      </w:r>
      <w:r w:rsidRPr="00AA0EC2">
        <w:rPr>
          <w:strike/>
          <w:highlight w:val="cyan"/>
          <w:lang w:eastAsia="ko-KR"/>
        </w:rPr>
        <w:t>PicOrderCntVal – PicOrderCnt( </w:t>
      </w:r>
      <w:r w:rsidRPr="00AA0EC2">
        <w:rPr>
          <w:strike/>
          <w:highlight w:val="cyan"/>
          <w:lang w:eastAsia="zh-CN"/>
        </w:rPr>
        <w:t>RefPicListX</w:t>
      </w:r>
      <w:r w:rsidRPr="00AA0EC2">
        <w:rPr>
          <w:strike/>
          <w:highlight w:val="cyan"/>
          <w:lang w:eastAsia="ko-KR"/>
        </w:rPr>
        <w:t>[ i ] )</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Z = X</w:t>
      </w:r>
      <w:r w:rsidRPr="00AA0EC2">
        <w:rPr>
          <w:strike/>
          <w:highlight w:val="cyan"/>
          <w:lang w:eastAsia="ko-KR"/>
        </w:rPr>
        <w:br/>
      </w:r>
      <w:r w:rsidRPr="00AA0EC2">
        <w:rPr>
          <w:strike/>
          <w:highlight w:val="cyan"/>
          <w:lang w:eastAsia="ko-KR"/>
        </w:rPr>
        <w:tab/>
      </w:r>
      <w:r w:rsidRPr="00AA0EC2">
        <w:rPr>
          <w:strike/>
          <w:highlight w:val="cyan"/>
          <w:lang w:eastAsia="ko-KR"/>
        </w:rPr>
        <w:tab/>
      </w:r>
      <w:r w:rsidRPr="00AA0EC2">
        <w:rPr>
          <w:strike/>
          <w:highlight w:val="cyan"/>
          <w:lang w:eastAsia="ko-KR"/>
        </w:rPr>
        <w:tab/>
        <w:t>idx = i</w:t>
      </w:r>
      <w:r w:rsidRPr="00AA0EC2">
        <w:rPr>
          <w:strike/>
          <w:highlight w:val="cyan"/>
          <w:lang w:eastAsia="ko-KR"/>
        </w:rPr>
        <w:br/>
      </w:r>
      <w:r w:rsidRPr="00AA0EC2">
        <w:rPr>
          <w:strike/>
          <w:highlight w:val="cyan"/>
          <w:lang w:eastAsia="ko-KR"/>
        </w:rPr>
        <w:tab/>
      </w:r>
      <w:r w:rsidRPr="00AA0EC2">
        <w:rPr>
          <w:strike/>
          <w:highlight w:val="cyan"/>
          <w:lang w:eastAsia="ko-KR"/>
        </w:rPr>
        <w:tab/>
        <w:t>}</w:t>
      </w:r>
      <w:r w:rsidRPr="00AA0EC2">
        <w:rPr>
          <w:strike/>
          <w:highlight w:val="cyan"/>
          <w:lang w:eastAsia="ko-KR"/>
        </w:rPr>
        <w:br/>
      </w:r>
      <w:r w:rsidRPr="00AA0EC2">
        <w:rPr>
          <w:strike/>
          <w:highlight w:val="cyan"/>
          <w:lang w:eastAsia="zh-CN"/>
        </w:rPr>
        <w:t xml:space="preserve"> </w:t>
      </w:r>
      <w:r w:rsidRPr="00AA0EC2">
        <w:rPr>
          <w:strike/>
          <w:highlight w:val="cyan"/>
          <w:lang w:eastAsia="zh-CN"/>
        </w:rPr>
        <w:tab/>
        <w:t>}</w:t>
      </w:r>
      <w:r w:rsidRPr="00AA0EC2">
        <w:rPr>
          <w:strike/>
          <w:highlight w:val="cyan"/>
          <w:lang w:eastAsia="zh-CN"/>
        </w:rPr>
        <w:br/>
        <w:t>}</w:t>
      </w:r>
      <w:r w:rsidRPr="00AA0EC2">
        <w:rPr>
          <w:strike/>
          <w:highlight w:val="cyan"/>
          <w:lang w:eastAsia="ko-KR"/>
        </w:rPr>
        <w:br/>
        <w:t>if (pocDistance &lt; 255) {</w:t>
      </w:r>
      <w:r w:rsidRPr="00AA0EC2">
        <w:rPr>
          <w:strike/>
          <w:highlight w:val="cyan"/>
          <w:lang w:eastAsia="ko-KR"/>
        </w:rPr>
        <w:br/>
      </w:r>
      <w:r w:rsidRPr="00AA0EC2">
        <w:rPr>
          <w:strike/>
          <w:highlight w:val="cyan"/>
          <w:lang w:eastAsia="ko-KR"/>
        </w:rPr>
        <w:tab/>
        <w:t>DdvCandPicsList[ 1 ] = RefPicListZ[ idx ]</w:t>
      </w:r>
      <w:r w:rsidRPr="00AA0EC2">
        <w:rPr>
          <w:strike/>
          <w:highlight w:val="cyan"/>
          <w:lang w:eastAsia="ko-KR"/>
        </w:rPr>
        <w:br/>
      </w:r>
      <w:r w:rsidRPr="00AA0EC2">
        <w:rPr>
          <w:strike/>
          <w:highlight w:val="cyan"/>
          <w:lang w:eastAsia="ko-KR"/>
        </w:rPr>
        <w:tab/>
      </w:r>
      <w:r w:rsidRPr="00AA0EC2">
        <w:rPr>
          <w:strike/>
          <w:highlight w:val="cyan"/>
        </w:rPr>
        <w:t>NumDdvCandPics =2</w:t>
      </w:r>
      <w:r w:rsidRPr="00AA0EC2">
        <w:rPr>
          <w:strike/>
          <w:highlight w:val="cyan"/>
        </w:rPr>
        <w:br/>
      </w:r>
      <w:r w:rsidRPr="00AA0EC2">
        <w:rPr>
          <w:strike/>
          <w:highlight w:val="cyan"/>
          <w:lang w:eastAsia="ko-KR"/>
        </w:rPr>
        <w:t>}</w:t>
      </w:r>
    </w:p>
    <w:bookmarkEnd w:id="96"/>
    <w:bookmarkEnd w:id="97"/>
    <w:p w:rsidR="00947D8B" w:rsidRDefault="00947D8B" w:rsidP="00E11923">
      <w:pPr>
        <w:pStyle w:val="1"/>
        <w:rPr>
          <w:lang w:val="en-CA" w:eastAsia="zh-TW"/>
        </w:rPr>
      </w:pPr>
      <w:r>
        <w:rPr>
          <w:rFonts w:hint="eastAsia"/>
          <w:lang w:val="en-CA" w:eastAsia="zh-TW"/>
        </w:rPr>
        <w:t>Conclusion</w:t>
      </w:r>
    </w:p>
    <w:p w:rsidR="00947D8B" w:rsidRDefault="00C742D5" w:rsidP="00445535">
      <w:pPr>
        <w:jc w:val="both"/>
        <w:rPr>
          <w:lang w:eastAsia="zh-TW"/>
        </w:rPr>
      </w:pPr>
      <w:r>
        <w:rPr>
          <w:lang w:eastAsia="zh-TW"/>
        </w:rPr>
        <w:t xml:space="preserve">In this proposal, </w:t>
      </w:r>
      <w:r w:rsidR="009538DE">
        <w:rPr>
          <w:lang w:eastAsia="zh-TW"/>
        </w:rPr>
        <w:t xml:space="preserve">an explicit signaling method of the second </w:t>
      </w:r>
      <w:r w:rsidR="004C590D">
        <w:rPr>
          <w:lang w:eastAsia="zh-TW"/>
        </w:rPr>
        <w:t>collocated</w:t>
      </w:r>
      <w:r w:rsidR="009538DE">
        <w:rPr>
          <w:lang w:eastAsia="zh-TW"/>
        </w:rPr>
        <w:t xml:space="preserve"> picture is proposed</w:t>
      </w:r>
      <w:r w:rsidR="00164001">
        <w:rPr>
          <w:lang w:eastAsia="ko-KR"/>
        </w:rPr>
        <w:t>.</w:t>
      </w:r>
      <w:r w:rsidR="009538DE">
        <w:rPr>
          <w:lang w:eastAsia="ko-KR"/>
        </w:rPr>
        <w:t xml:space="preserve"> Compared with the implicit </w:t>
      </w:r>
      <w:r w:rsidR="004068A2">
        <w:rPr>
          <w:rFonts w:hint="eastAsia"/>
          <w:lang w:eastAsia="zh-TW"/>
        </w:rPr>
        <w:t>method</w:t>
      </w:r>
      <w:r w:rsidR="009538DE">
        <w:rPr>
          <w:lang w:eastAsia="ko-KR"/>
        </w:rPr>
        <w:t xml:space="preserve"> in the current HTM, the explicit method </w:t>
      </w:r>
      <w:r w:rsidR="004068A2">
        <w:rPr>
          <w:rFonts w:hint="eastAsia"/>
          <w:lang w:eastAsia="zh-TW"/>
        </w:rPr>
        <w:t xml:space="preserve">provides more encoder </w:t>
      </w:r>
      <w:r w:rsidR="004068A2">
        <w:rPr>
          <w:lang w:eastAsia="zh-TW"/>
        </w:rPr>
        <w:t>flexibility</w:t>
      </w:r>
      <w:r w:rsidR="004068A2">
        <w:rPr>
          <w:rFonts w:hint="eastAsia"/>
          <w:lang w:eastAsia="zh-TW"/>
        </w:rPr>
        <w:t xml:space="preserve"> without sacrificing coding efficiency. Moreover, it can be </w:t>
      </w:r>
      <w:r w:rsidR="00682744">
        <w:rPr>
          <w:rFonts w:hint="eastAsia"/>
          <w:lang w:eastAsia="zh-TW"/>
        </w:rPr>
        <w:t>unified</w:t>
      </w:r>
      <w:r w:rsidR="004068A2">
        <w:rPr>
          <w:rFonts w:hint="eastAsia"/>
          <w:lang w:eastAsia="zh-TW"/>
        </w:rPr>
        <w:t xml:space="preserve"> with the explicit signaling of the first collocated picture.</w:t>
      </w:r>
    </w:p>
    <w:p w:rsidR="001F2594" w:rsidRPr="005B217D" w:rsidRDefault="00947D8B" w:rsidP="00E11923">
      <w:pPr>
        <w:pStyle w:val="1"/>
        <w:rPr>
          <w:lang w:val="en-CA"/>
        </w:rPr>
      </w:pPr>
      <w:bookmarkStart w:id="102" w:name="OLE_LINK57"/>
      <w:bookmarkStart w:id="103" w:name="OLE_LINK58"/>
      <w:r>
        <w:rPr>
          <w:lang w:val="en-CA"/>
        </w:rPr>
        <w:t>Patent rights declaration</w:t>
      </w:r>
      <w:r w:rsidRPr="005B217D">
        <w:rPr>
          <w:lang w:val="en-CA"/>
        </w:rPr>
        <w:t xml:space="preserve"> </w:t>
      </w:r>
      <w:r w:rsidR="00B94B06" w:rsidRPr="005B217D">
        <w:rPr>
          <w:lang w:val="en-CA"/>
        </w:rPr>
        <w:t>(s)</w:t>
      </w:r>
    </w:p>
    <w:p w:rsidR="00342FF4" w:rsidRDefault="00CD7D1C" w:rsidP="009234A5">
      <w:pPr>
        <w:jc w:val="both"/>
        <w:rPr>
          <w:b/>
          <w:szCs w:val="22"/>
          <w:lang w:val="en-CA" w:eastAsia="zh-CN"/>
        </w:rPr>
      </w:pPr>
      <w:bookmarkStart w:id="104" w:name="OLE_LINK59"/>
      <w:bookmarkStart w:id="105" w:name="OLE_LINK60"/>
      <w:r>
        <w:rPr>
          <w:b/>
          <w:szCs w:val="22"/>
          <w:lang w:eastAsia="zh-TW"/>
        </w:rPr>
        <w:t>MediaTek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4910C8" w:rsidRDefault="00B672DC" w:rsidP="004910C8">
      <w:pPr>
        <w:pStyle w:val="1"/>
        <w:ind w:left="360" w:hanging="360"/>
        <w:rPr>
          <w:lang w:val="en-CA"/>
        </w:rPr>
      </w:pPr>
      <w:bookmarkStart w:id="106" w:name="OLE_LINK245"/>
      <w:bookmarkStart w:id="107" w:name="OLE_LINK246"/>
      <w:bookmarkEnd w:id="102"/>
      <w:bookmarkEnd w:id="103"/>
      <w:bookmarkEnd w:id="104"/>
      <w:bookmarkEnd w:id="105"/>
      <w:r>
        <w:rPr>
          <w:rFonts w:hint="eastAsia"/>
          <w:lang w:val="en-CA" w:eastAsia="zh-CN"/>
        </w:rPr>
        <w:t>R</w:t>
      </w:r>
      <w:r w:rsidRPr="00B672DC">
        <w:rPr>
          <w:rFonts w:hint="eastAsia"/>
          <w:lang w:val="en-CA"/>
        </w:rPr>
        <w:t>eferences</w:t>
      </w:r>
    </w:p>
    <w:p w:rsidR="00BE15F0" w:rsidRPr="00BE15F0" w:rsidRDefault="00BE15F0" w:rsidP="00BE15F0">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rPr>
      </w:pPr>
      <w:bookmarkStart w:id="108" w:name="OLE_LINK149"/>
      <w:bookmarkStart w:id="109" w:name="OLE_LINK150"/>
      <w:bookmarkEnd w:id="106"/>
      <w:bookmarkEnd w:id="107"/>
      <w:r w:rsidRPr="00BE15F0">
        <w:rPr>
          <w:sz w:val="22"/>
          <w:szCs w:val="22"/>
        </w:rPr>
        <w:t xml:space="preserve">G. Tech, K. Wegner Y. Chen, </w:t>
      </w:r>
      <w:bookmarkStart w:id="110" w:name="OLE_LINK79"/>
      <w:bookmarkStart w:id="111" w:name="OLE_LINK78"/>
      <w:r w:rsidRPr="00BE15F0">
        <w:rPr>
          <w:sz w:val="22"/>
          <w:szCs w:val="22"/>
        </w:rPr>
        <w:t>S. Yea</w:t>
      </w:r>
      <w:bookmarkEnd w:id="110"/>
      <w:bookmarkEnd w:id="111"/>
      <w:r w:rsidRPr="00BE15F0">
        <w:rPr>
          <w:sz w:val="22"/>
          <w:szCs w:val="22"/>
        </w:rPr>
        <w:t xml:space="preserve">, “3D-HEVC Test Model 2,” </w:t>
      </w:r>
      <w:bookmarkStart w:id="112" w:name="OLE_LINK72"/>
      <w:bookmarkStart w:id="113" w:name="OLE_LINK73"/>
      <w:r w:rsidRPr="00BE15F0">
        <w:rPr>
          <w:sz w:val="22"/>
          <w:szCs w:val="22"/>
        </w:rPr>
        <w:t>Document of Joint Collaborative Team on 3D Video Coding Extension Development, JCT3V-B1005, October, 2012.</w:t>
      </w:r>
    </w:p>
    <w:p w:rsidR="00BD70CC" w:rsidRPr="00BE15F0" w:rsidRDefault="002B5BDA" w:rsidP="00BD70CC">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r w:rsidRPr="00BE15F0">
        <w:rPr>
          <w:sz w:val="22"/>
          <w:szCs w:val="22"/>
        </w:rPr>
        <w:t>L</w:t>
      </w:r>
      <w:r w:rsidR="00BD70CC" w:rsidRPr="00BE15F0">
        <w:rPr>
          <w:rFonts w:eastAsiaTheme="minorEastAsia" w:hint="eastAsia"/>
          <w:sz w:val="22"/>
          <w:szCs w:val="22"/>
        </w:rPr>
        <w:t>.</w:t>
      </w:r>
      <w:r w:rsidRPr="00BE15F0">
        <w:rPr>
          <w:sz w:val="22"/>
          <w:szCs w:val="22"/>
        </w:rPr>
        <w:t xml:space="preserve"> Zhang</w:t>
      </w:r>
      <w:r w:rsidRPr="00BE15F0">
        <w:rPr>
          <w:sz w:val="22"/>
          <w:szCs w:val="22"/>
          <w:lang w:val="en-CA"/>
        </w:rPr>
        <w:t xml:space="preserve">, </w:t>
      </w:r>
      <w:r w:rsidRPr="00BE15F0">
        <w:rPr>
          <w:sz w:val="22"/>
          <w:szCs w:val="22"/>
        </w:rPr>
        <w:t>Y</w:t>
      </w:r>
      <w:r w:rsidR="00BD70CC" w:rsidRPr="00BE15F0">
        <w:rPr>
          <w:rFonts w:eastAsiaTheme="minorEastAsia" w:hint="eastAsia"/>
          <w:sz w:val="22"/>
          <w:szCs w:val="22"/>
        </w:rPr>
        <w:t>.</w:t>
      </w:r>
      <w:r w:rsidRPr="00BE15F0">
        <w:rPr>
          <w:sz w:val="22"/>
          <w:szCs w:val="22"/>
        </w:rPr>
        <w:t xml:space="preserve"> Chen</w:t>
      </w:r>
      <w:r w:rsidRPr="00BE15F0">
        <w:rPr>
          <w:sz w:val="22"/>
          <w:szCs w:val="22"/>
          <w:lang w:val="en-CA"/>
        </w:rPr>
        <w:t>, M</w:t>
      </w:r>
      <w:r w:rsidR="00BD70CC" w:rsidRPr="00BE15F0">
        <w:rPr>
          <w:rFonts w:eastAsiaTheme="minorEastAsia" w:hint="eastAsia"/>
          <w:sz w:val="22"/>
          <w:szCs w:val="22"/>
          <w:lang w:val="en-CA"/>
        </w:rPr>
        <w:t>.</w:t>
      </w:r>
      <w:r w:rsidRPr="00BE15F0">
        <w:rPr>
          <w:sz w:val="22"/>
          <w:szCs w:val="22"/>
          <w:lang w:val="en-CA"/>
        </w:rPr>
        <w:t xml:space="preserve"> </w:t>
      </w:r>
      <w:r w:rsidRPr="00BE15F0">
        <w:rPr>
          <w:sz w:val="22"/>
          <w:szCs w:val="22"/>
        </w:rPr>
        <w:t>Karczewicz, “3D-CE5.h related: Disparity vector derivation for multiview video and 3DV</w:t>
      </w:r>
      <w:r w:rsidR="00BD70CC" w:rsidRPr="00BE15F0">
        <w:rPr>
          <w:rFonts w:eastAsiaTheme="minorEastAsia" w:hint="eastAsia"/>
          <w:sz w:val="22"/>
          <w:szCs w:val="22"/>
        </w:rPr>
        <w:t>,</w:t>
      </w:r>
      <w:r w:rsidRPr="00BE15F0">
        <w:rPr>
          <w:sz w:val="22"/>
          <w:szCs w:val="22"/>
        </w:rPr>
        <w:t>”</w:t>
      </w:r>
      <w:r w:rsidR="00BD70CC" w:rsidRPr="00BE15F0">
        <w:rPr>
          <w:rFonts w:eastAsiaTheme="minorEastAsia" w:hint="eastAsia"/>
          <w:sz w:val="22"/>
          <w:szCs w:val="22"/>
        </w:rPr>
        <w:t xml:space="preserve"> Document of </w:t>
      </w:r>
      <w:r w:rsidRPr="00BE15F0">
        <w:rPr>
          <w:sz w:val="22"/>
          <w:szCs w:val="22"/>
        </w:rPr>
        <w:t>ISO/IEC JTC 1/SC 29/WG 11, m24937, April</w:t>
      </w:r>
      <w:r w:rsidR="00BD70CC" w:rsidRPr="00BE15F0">
        <w:rPr>
          <w:rFonts w:eastAsiaTheme="minorEastAsia" w:hint="eastAsia"/>
          <w:sz w:val="22"/>
          <w:szCs w:val="22"/>
        </w:rPr>
        <w:t>,</w:t>
      </w:r>
      <w:r w:rsidRPr="00BE15F0">
        <w:rPr>
          <w:sz w:val="22"/>
          <w:szCs w:val="22"/>
        </w:rPr>
        <w:t xml:space="preserve"> 2012.</w:t>
      </w:r>
      <w:bookmarkEnd w:id="112"/>
      <w:bookmarkEnd w:id="113"/>
    </w:p>
    <w:p w:rsidR="00BD70CC" w:rsidRPr="0096506A" w:rsidRDefault="002B5BDA" w:rsidP="00BD70CC">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r w:rsidRPr="002B5BDA">
        <w:rPr>
          <w:sz w:val="22"/>
          <w:szCs w:val="22"/>
          <w:lang w:val="en-CA" w:eastAsia="ko-KR"/>
        </w:rPr>
        <w:t>J</w:t>
      </w:r>
      <w:r w:rsidRPr="002B5BDA">
        <w:rPr>
          <w:rFonts w:eastAsiaTheme="minorEastAsia"/>
          <w:sz w:val="22"/>
          <w:szCs w:val="22"/>
          <w:lang w:val="en-CA"/>
        </w:rPr>
        <w:t>.</w:t>
      </w:r>
      <w:r w:rsidRPr="002B5BDA">
        <w:rPr>
          <w:sz w:val="22"/>
          <w:szCs w:val="22"/>
          <w:lang w:val="en-CA" w:eastAsia="ko-KR"/>
        </w:rPr>
        <w:t xml:space="preserve"> Sung, M</w:t>
      </w:r>
      <w:r w:rsidRPr="002B5BDA">
        <w:rPr>
          <w:rFonts w:eastAsiaTheme="minorEastAsia"/>
          <w:sz w:val="22"/>
          <w:szCs w:val="22"/>
          <w:lang w:val="en-CA"/>
        </w:rPr>
        <w:t>.</w:t>
      </w:r>
      <w:r w:rsidRPr="002B5BDA">
        <w:rPr>
          <w:sz w:val="22"/>
          <w:szCs w:val="22"/>
          <w:lang w:val="en-CA" w:eastAsia="ko-KR"/>
        </w:rPr>
        <w:t xml:space="preserve"> Koo, S</w:t>
      </w:r>
      <w:r w:rsidRPr="002B5BDA">
        <w:rPr>
          <w:rFonts w:eastAsiaTheme="minorEastAsia"/>
          <w:sz w:val="22"/>
          <w:szCs w:val="22"/>
          <w:lang w:val="en-CA"/>
        </w:rPr>
        <w:t>.</w:t>
      </w:r>
      <w:r w:rsidRPr="002B5BDA">
        <w:rPr>
          <w:sz w:val="22"/>
          <w:szCs w:val="22"/>
          <w:lang w:val="en-CA" w:eastAsia="ko-KR"/>
        </w:rPr>
        <w:t xml:space="preserve"> Yea, </w:t>
      </w:r>
      <w:bookmarkStart w:id="114" w:name="OLE_LINK9"/>
      <w:bookmarkStart w:id="115" w:name="OLE_LINK10"/>
      <w:r w:rsidRPr="002B5BDA">
        <w:rPr>
          <w:sz w:val="22"/>
          <w:szCs w:val="22"/>
          <w:lang w:val="en-CA" w:eastAsia="ko-KR"/>
        </w:rPr>
        <w:t>“3D-CE5.h: Simplification of disparity vector derivation for HEVC-based 3D video coding</w:t>
      </w:r>
      <w:r w:rsidRPr="002B5BDA">
        <w:rPr>
          <w:rFonts w:eastAsiaTheme="minorEastAsia"/>
          <w:sz w:val="22"/>
          <w:szCs w:val="22"/>
          <w:lang w:val="en-CA"/>
        </w:rPr>
        <w:t>,</w:t>
      </w:r>
      <w:r w:rsidRPr="002B5BDA">
        <w:rPr>
          <w:sz w:val="22"/>
          <w:szCs w:val="22"/>
          <w:lang w:val="en-CA" w:eastAsia="ko-KR"/>
        </w:rPr>
        <w:t>”</w:t>
      </w:r>
      <w:r w:rsidRPr="002B5BDA">
        <w:rPr>
          <w:rFonts w:eastAsiaTheme="minorEastAsia"/>
          <w:sz w:val="22"/>
          <w:szCs w:val="22"/>
          <w:lang w:val="en-CA"/>
        </w:rPr>
        <w:t xml:space="preserve"> Document of</w:t>
      </w:r>
      <w:r w:rsidRPr="002B5BDA">
        <w:rPr>
          <w:sz w:val="22"/>
          <w:szCs w:val="22"/>
          <w:lang w:val="en-CA" w:eastAsia="ko-KR"/>
        </w:rPr>
        <w:t xml:space="preserve"> Joint Collaborative Team on 3D Video Coding Extension Development, JCT3V-A0126, July</w:t>
      </w:r>
      <w:r w:rsidRPr="002B5BDA">
        <w:rPr>
          <w:rFonts w:eastAsiaTheme="minorEastAsia"/>
          <w:sz w:val="22"/>
          <w:szCs w:val="22"/>
          <w:lang w:val="en-CA"/>
        </w:rPr>
        <w:t>,</w:t>
      </w:r>
      <w:r w:rsidRPr="002B5BDA">
        <w:rPr>
          <w:sz w:val="22"/>
          <w:szCs w:val="22"/>
          <w:lang w:val="en-CA" w:eastAsia="ko-KR"/>
        </w:rPr>
        <w:t xml:space="preserve"> 2012.</w:t>
      </w:r>
    </w:p>
    <w:bookmarkEnd w:id="114"/>
    <w:bookmarkEnd w:id="115"/>
    <w:p w:rsidR="0096506A" w:rsidRPr="00241190" w:rsidRDefault="0096506A" w:rsidP="00241190">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r w:rsidRPr="0096506A">
        <w:rPr>
          <w:sz w:val="22"/>
          <w:szCs w:val="22"/>
          <w:lang w:val="en-CA" w:eastAsia="ko-KR"/>
        </w:rPr>
        <w:lastRenderedPageBreak/>
        <w:t>J. Kang, Y. Chen, L. Zhang and M. Karczewicz</w:t>
      </w:r>
      <w:r>
        <w:rPr>
          <w:sz w:val="22"/>
          <w:szCs w:val="22"/>
          <w:lang w:val="en-CA" w:eastAsia="ko-KR"/>
        </w:rPr>
        <w:t xml:space="preserve">, </w:t>
      </w:r>
      <w:r w:rsidR="00241190">
        <w:rPr>
          <w:sz w:val="22"/>
          <w:szCs w:val="22"/>
          <w:lang w:val="en-CA" w:eastAsia="ko-KR"/>
        </w:rPr>
        <w:t>“</w:t>
      </w:r>
      <w:r w:rsidR="00241190" w:rsidRPr="00241190">
        <w:rPr>
          <w:sz w:val="22"/>
          <w:szCs w:val="22"/>
          <w:lang w:val="en-CA" w:eastAsia="ko-KR"/>
        </w:rPr>
        <w:t>3D-CE5.h related: Improvements for disparity vector derivation,</w:t>
      </w:r>
      <w:r w:rsidR="00241190">
        <w:rPr>
          <w:sz w:val="22"/>
          <w:szCs w:val="22"/>
          <w:lang w:val="en-CA" w:eastAsia="ko-KR"/>
        </w:rPr>
        <w:t>”</w:t>
      </w:r>
      <w:r w:rsidR="00241190" w:rsidRPr="00241190">
        <w:rPr>
          <w:sz w:val="22"/>
          <w:szCs w:val="22"/>
          <w:lang w:val="en-CA" w:eastAsia="ko-KR"/>
        </w:rPr>
        <w:t xml:space="preserve"> </w:t>
      </w:r>
      <w:bookmarkStart w:id="116" w:name="OLE_LINK83"/>
      <w:bookmarkStart w:id="117" w:name="OLE_LINK84"/>
      <w:r w:rsidR="00241190">
        <w:rPr>
          <w:rFonts w:eastAsiaTheme="minorEastAsia"/>
          <w:sz w:val="22"/>
          <w:szCs w:val="22"/>
          <w:lang w:val="en-CA"/>
        </w:rPr>
        <w:t>Document of</w:t>
      </w:r>
      <w:r w:rsidR="00241190">
        <w:rPr>
          <w:sz w:val="22"/>
          <w:szCs w:val="22"/>
          <w:lang w:val="en-CA" w:eastAsia="ko-KR"/>
        </w:rPr>
        <w:t xml:space="preserve"> Joint Collaborative Team on 3D Video Coding Extension Development, JCT3V-B0047, October</w:t>
      </w:r>
      <w:r w:rsidR="00241190">
        <w:rPr>
          <w:rFonts w:eastAsiaTheme="minorEastAsia"/>
          <w:sz w:val="22"/>
          <w:szCs w:val="22"/>
          <w:lang w:val="en-CA"/>
        </w:rPr>
        <w:t>,</w:t>
      </w:r>
      <w:r w:rsidR="00241190">
        <w:rPr>
          <w:sz w:val="22"/>
          <w:szCs w:val="22"/>
          <w:lang w:val="en-CA" w:eastAsia="ko-KR"/>
        </w:rPr>
        <w:t xml:space="preserve"> 2012.</w:t>
      </w:r>
    </w:p>
    <w:bookmarkEnd w:id="116"/>
    <w:bookmarkEnd w:id="117"/>
    <w:p w:rsidR="00BD70CC" w:rsidRPr="00BD70CC" w:rsidRDefault="002B5BDA" w:rsidP="00BD70CC">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GB"/>
        </w:rPr>
      </w:pPr>
      <w:r w:rsidRPr="002B5BDA">
        <w:rPr>
          <w:rFonts w:eastAsiaTheme="minorEastAsia"/>
          <w:sz w:val="22"/>
          <w:szCs w:val="22"/>
          <w:lang w:val="en-CA" w:eastAsia="zh-CN"/>
        </w:rPr>
        <w:t>HTM-</w:t>
      </w:r>
      <w:r w:rsidR="0096506A">
        <w:rPr>
          <w:rFonts w:eastAsiaTheme="minorEastAsia"/>
          <w:sz w:val="22"/>
          <w:szCs w:val="22"/>
          <w:lang w:val="en-CA" w:eastAsia="zh-CN"/>
        </w:rPr>
        <w:t>5</w:t>
      </w:r>
      <w:r w:rsidRPr="002B5BDA">
        <w:rPr>
          <w:rFonts w:eastAsiaTheme="minorEastAsia"/>
          <w:sz w:val="22"/>
          <w:szCs w:val="22"/>
          <w:lang w:val="en-CA" w:eastAsia="zh-CN"/>
        </w:rPr>
        <w:t xml:space="preserve">.0.1, </w:t>
      </w:r>
      <w:hyperlink r:id="rId11" w:history="1">
        <w:r w:rsidR="0096506A" w:rsidRPr="00E12A34">
          <w:rPr>
            <w:rStyle w:val="a6"/>
            <w:rFonts w:eastAsiaTheme="minorEastAsia"/>
            <w:sz w:val="22"/>
            <w:szCs w:val="22"/>
            <w:lang w:val="en-CA" w:eastAsia="zh-CN"/>
          </w:rPr>
          <w:t>https://hevc.hhi.fraunhofer.de/svn/svn_3DVCSoftware/tags/HTM-5.0.1/</w:t>
        </w:r>
      </w:hyperlink>
    </w:p>
    <w:p w:rsidR="00D15186" w:rsidRDefault="002B5BDA">
      <w:pPr>
        <w:pStyle w:val="aa"/>
        <w:numPr>
          <w:ilvl w:val="0"/>
          <w:numId w:val="28"/>
        </w:numPr>
        <w:tabs>
          <w:tab w:val="left" w:pos="360"/>
          <w:tab w:val="left" w:pos="720"/>
          <w:tab w:val="left" w:pos="1080"/>
          <w:tab w:val="left" w:pos="1440"/>
        </w:tabs>
        <w:overflowPunct w:val="0"/>
        <w:autoSpaceDE w:val="0"/>
        <w:autoSpaceDN w:val="0"/>
        <w:adjustRightInd w:val="0"/>
        <w:spacing w:before="136"/>
        <w:ind w:leftChars="0"/>
        <w:contextualSpacing/>
        <w:jc w:val="both"/>
        <w:rPr>
          <w:szCs w:val="22"/>
          <w:lang w:val="en-GB"/>
        </w:rPr>
      </w:pPr>
      <w:bookmarkStart w:id="118" w:name="OLE_LINK61"/>
      <w:bookmarkStart w:id="119" w:name="OLE_LINK62"/>
      <w:r w:rsidRPr="002B5BDA">
        <w:rPr>
          <w:sz w:val="22"/>
          <w:szCs w:val="22"/>
          <w:lang w:eastAsia="zh-CN"/>
        </w:rPr>
        <w:t>D</w:t>
      </w:r>
      <w:r w:rsidRPr="002B5BDA">
        <w:rPr>
          <w:rFonts w:eastAsiaTheme="minorEastAsia"/>
          <w:sz w:val="22"/>
          <w:szCs w:val="22"/>
        </w:rPr>
        <w:t>.</w:t>
      </w:r>
      <w:r w:rsidRPr="002B5BDA">
        <w:rPr>
          <w:sz w:val="22"/>
          <w:szCs w:val="22"/>
          <w:lang w:eastAsia="zh-CN"/>
        </w:rPr>
        <w:t xml:space="preserve"> Rusanovskyy, K</w:t>
      </w:r>
      <w:r w:rsidRPr="002B5BDA">
        <w:rPr>
          <w:rFonts w:eastAsiaTheme="minorEastAsia"/>
          <w:sz w:val="22"/>
          <w:szCs w:val="22"/>
        </w:rPr>
        <w:t>.</w:t>
      </w:r>
      <w:r w:rsidRPr="002B5BDA">
        <w:rPr>
          <w:sz w:val="22"/>
          <w:szCs w:val="22"/>
          <w:lang w:eastAsia="zh-CN"/>
        </w:rPr>
        <w:t xml:space="preserve"> Müller, A</w:t>
      </w:r>
      <w:r w:rsidRPr="002B5BDA">
        <w:rPr>
          <w:rFonts w:eastAsiaTheme="minorEastAsia"/>
          <w:sz w:val="22"/>
          <w:szCs w:val="22"/>
        </w:rPr>
        <w:t>.</w:t>
      </w:r>
      <w:r w:rsidRPr="002B5BDA">
        <w:rPr>
          <w:sz w:val="22"/>
          <w:szCs w:val="22"/>
          <w:lang w:eastAsia="zh-CN"/>
        </w:rPr>
        <w:t xml:space="preserve"> Vetro,</w:t>
      </w:r>
      <w:r w:rsidRPr="002B5BDA">
        <w:rPr>
          <w:sz w:val="22"/>
          <w:szCs w:val="22"/>
          <w:lang w:val="en-GB" w:eastAsia="en-US"/>
        </w:rPr>
        <w:t xml:space="preserve"> “</w:t>
      </w:r>
      <w:r w:rsidRPr="002B5BDA">
        <w:rPr>
          <w:sz w:val="22"/>
          <w:szCs w:val="22"/>
          <w:lang w:eastAsia="zh-CN"/>
        </w:rPr>
        <w:t xml:space="preserve">Common </w:t>
      </w:r>
      <w:r w:rsidRPr="002B5BDA">
        <w:rPr>
          <w:sz w:val="22"/>
          <w:szCs w:val="22"/>
        </w:rPr>
        <w:t>t</w:t>
      </w:r>
      <w:r w:rsidRPr="002B5BDA">
        <w:rPr>
          <w:sz w:val="22"/>
          <w:szCs w:val="22"/>
          <w:lang w:eastAsia="zh-CN"/>
        </w:rPr>
        <w:t xml:space="preserve">est </w:t>
      </w:r>
      <w:r w:rsidRPr="002B5BDA">
        <w:rPr>
          <w:sz w:val="22"/>
          <w:szCs w:val="22"/>
        </w:rPr>
        <w:t>c</w:t>
      </w:r>
      <w:r w:rsidRPr="002B5BDA">
        <w:rPr>
          <w:sz w:val="22"/>
          <w:szCs w:val="22"/>
          <w:lang w:eastAsia="zh-CN"/>
        </w:rPr>
        <w:t>onditions of 3DV Core Experiments</w:t>
      </w:r>
      <w:r w:rsidRPr="002B5BDA">
        <w:rPr>
          <w:rFonts w:eastAsia="PMingLiU"/>
          <w:sz w:val="22"/>
          <w:szCs w:val="22"/>
          <w:lang w:val="en-GB"/>
        </w:rPr>
        <w:t>,</w:t>
      </w:r>
      <w:r w:rsidRPr="002B5BDA">
        <w:rPr>
          <w:sz w:val="22"/>
          <w:szCs w:val="22"/>
          <w:lang w:val="en-GB" w:eastAsia="en-US"/>
        </w:rPr>
        <w:t xml:space="preserve">” Document of Joint Collaborative Team on </w:t>
      </w:r>
      <w:r w:rsidRPr="002B5BDA">
        <w:rPr>
          <w:rFonts w:eastAsiaTheme="minorEastAsia"/>
          <w:sz w:val="22"/>
          <w:szCs w:val="22"/>
          <w:lang w:val="en-GB"/>
        </w:rPr>
        <w:t xml:space="preserve">3D </w:t>
      </w:r>
      <w:r w:rsidRPr="002B5BDA">
        <w:rPr>
          <w:sz w:val="22"/>
          <w:szCs w:val="22"/>
          <w:lang w:val="en-GB" w:eastAsia="en-US"/>
        </w:rPr>
        <w:t>Video Coding</w:t>
      </w:r>
      <w:r w:rsidRPr="002B5BDA">
        <w:rPr>
          <w:rFonts w:eastAsiaTheme="minorEastAsia"/>
          <w:sz w:val="22"/>
          <w:szCs w:val="22"/>
          <w:lang w:val="en-GB"/>
        </w:rPr>
        <w:t xml:space="preserve"> Extension Development</w:t>
      </w:r>
      <w:r w:rsidRPr="002B5BDA">
        <w:rPr>
          <w:sz w:val="22"/>
          <w:szCs w:val="22"/>
          <w:lang w:val="en-GB" w:eastAsia="en-US"/>
        </w:rPr>
        <w:t>, JCT</w:t>
      </w:r>
      <w:r w:rsidRPr="002B5BDA">
        <w:rPr>
          <w:rFonts w:eastAsiaTheme="minorEastAsia"/>
          <w:sz w:val="22"/>
          <w:szCs w:val="22"/>
          <w:lang w:val="en-GB"/>
        </w:rPr>
        <w:t>3</w:t>
      </w:r>
      <w:r w:rsidRPr="002B5BDA">
        <w:rPr>
          <w:sz w:val="22"/>
          <w:szCs w:val="22"/>
          <w:lang w:val="en-GB" w:eastAsia="en-US"/>
        </w:rPr>
        <w:t>V-</w:t>
      </w:r>
      <w:r w:rsidRPr="002B5BDA">
        <w:rPr>
          <w:rFonts w:eastAsia="PMingLiU"/>
          <w:sz w:val="22"/>
          <w:szCs w:val="22"/>
          <w:lang w:val="en-GB"/>
        </w:rPr>
        <w:t>A1100</w:t>
      </w:r>
      <w:r w:rsidRPr="002B5BDA">
        <w:rPr>
          <w:sz w:val="22"/>
          <w:szCs w:val="22"/>
          <w:lang w:val="en-GB" w:eastAsia="en-US"/>
        </w:rPr>
        <w:t>,</w:t>
      </w:r>
      <w:r w:rsidRPr="002B5BDA">
        <w:rPr>
          <w:rFonts w:eastAsia="PMingLiU"/>
          <w:sz w:val="22"/>
          <w:szCs w:val="22"/>
          <w:lang w:val="en-GB"/>
        </w:rPr>
        <w:t xml:space="preserve"> July,</w:t>
      </w:r>
      <w:r w:rsidRPr="002B5BDA">
        <w:rPr>
          <w:sz w:val="22"/>
          <w:szCs w:val="22"/>
          <w:lang w:val="en-GB" w:eastAsia="en-US"/>
        </w:rPr>
        <w:t xml:space="preserve"> 2012.</w:t>
      </w:r>
      <w:bookmarkEnd w:id="118"/>
      <w:bookmarkEnd w:id="119"/>
      <w:bookmarkEnd w:id="108"/>
      <w:bookmarkEnd w:id="109"/>
    </w:p>
    <w:sectPr w:rsidR="00D15186" w:rsidSect="00A01439">
      <w:footerReference w:type="default" r:id="rId1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DD3" w:rsidRDefault="005C7DD3">
      <w:r>
        <w:separator/>
      </w:r>
    </w:p>
  </w:endnote>
  <w:endnote w:type="continuationSeparator" w:id="0">
    <w:p w:rsidR="005C7DD3" w:rsidRDefault="005C7D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00000000" w:usb1="09D77CFB" w:usb2="00000012" w:usb3="00000000" w:csb0="00080001" w:csb1="00000000"/>
  </w:font>
  <w:font w:name="PMingLiU">
    <w:altName w:val="新細明體"/>
    <w:panose1 w:val="02020300000000000000"/>
    <w:charset w:val="88"/>
    <w:family w:val="roman"/>
    <w:pitch w:val="variable"/>
    <w:sig w:usb0="00000003" w:usb1="080E0000"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FKai-SB">
    <w:altName w:val="Arial Unicode MS"/>
    <w:charset w:val="88"/>
    <w:family w:val="script"/>
    <w:pitch w:val="fixed"/>
    <w:sig w:usb0="00000000"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DD3" w:rsidRDefault="005C7DD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40640">
      <w:rPr>
        <w:rStyle w:val="a5"/>
      </w:rPr>
      <w:fldChar w:fldCharType="begin"/>
    </w:r>
    <w:r>
      <w:rPr>
        <w:rStyle w:val="a5"/>
      </w:rPr>
      <w:instrText xml:space="preserve"> PAGE </w:instrText>
    </w:r>
    <w:r w:rsidR="00940640">
      <w:rPr>
        <w:rStyle w:val="a5"/>
      </w:rPr>
      <w:fldChar w:fldCharType="separate"/>
    </w:r>
    <w:r w:rsidR="00B658D0">
      <w:rPr>
        <w:rStyle w:val="a5"/>
        <w:noProof/>
      </w:rPr>
      <w:t>1</w:t>
    </w:r>
    <w:r w:rsidR="00940640">
      <w:rPr>
        <w:rStyle w:val="a5"/>
      </w:rPr>
      <w:fldChar w:fldCharType="end"/>
    </w:r>
    <w:r>
      <w:rPr>
        <w:rStyle w:val="a5"/>
      </w:rPr>
      <w:tab/>
      <w:t xml:space="preserve">Date Saved: </w:t>
    </w:r>
    <w:r w:rsidR="00940640">
      <w:rPr>
        <w:rStyle w:val="a5"/>
      </w:rPr>
      <w:fldChar w:fldCharType="begin"/>
    </w:r>
    <w:r>
      <w:rPr>
        <w:rStyle w:val="a5"/>
      </w:rPr>
      <w:instrText xml:space="preserve"> SAVEDATE  \@ "yyyy-MM-dd"  \* MERGEFORMAT </w:instrText>
    </w:r>
    <w:r w:rsidR="00940640">
      <w:rPr>
        <w:rStyle w:val="a5"/>
      </w:rPr>
      <w:fldChar w:fldCharType="separate"/>
    </w:r>
    <w:r w:rsidR="00B658D0">
      <w:rPr>
        <w:rStyle w:val="a5"/>
        <w:noProof/>
      </w:rPr>
      <w:t>2013-01-08</w:t>
    </w:r>
    <w:r w:rsidR="00940640">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DD3" w:rsidRDefault="005C7DD3">
      <w:r>
        <w:separator/>
      </w:r>
    </w:p>
  </w:footnote>
  <w:footnote w:type="continuationSeparator" w:id="0">
    <w:p w:rsidR="005C7DD3" w:rsidRDefault="005C7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89279D6"/>
    <w:multiLevelType w:val="hybridMultilevel"/>
    <w:tmpl w:val="8E780E3E"/>
    <w:lvl w:ilvl="0" w:tplc="8640D484">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9AB069C"/>
    <w:multiLevelType w:val="hybridMultilevel"/>
    <w:tmpl w:val="6BDA18D2"/>
    <w:lvl w:ilvl="0" w:tplc="8F6ED064">
      <w:start w:val="1"/>
      <w:numFmt w:val="decimalZero"/>
      <w:lvlText w:val="[00%1]"/>
      <w:lvlJc w:val="left"/>
      <w:pPr>
        <w:tabs>
          <w:tab w:val="num" w:pos="1134"/>
        </w:tabs>
        <w:ind w:left="0" w:firstLine="0"/>
      </w:pPr>
      <w:rPr>
        <w:rFonts w:ascii="Times New Roman" w:hAnsi="Times New Roman" w:cs="Times New Roman" w:hint="default"/>
        <w:b/>
        <w:i w:val="0"/>
        <w:sz w:val="24"/>
        <w:szCs w:val="24"/>
        <w:lang w:val="en-US"/>
      </w:rPr>
    </w:lvl>
    <w:lvl w:ilvl="1" w:tplc="E4B0E2B2">
      <w:start w:val="1"/>
      <w:numFmt w:val="decimal"/>
      <w:lvlText w:val="%2."/>
      <w:lvlJc w:val="left"/>
      <w:pPr>
        <w:tabs>
          <w:tab w:val="num" w:pos="1440"/>
        </w:tabs>
        <w:ind w:left="1440" w:hanging="480"/>
      </w:pPr>
    </w:lvl>
    <w:lvl w:ilvl="2" w:tplc="E4B0E2B2">
      <w:start w:val="1"/>
      <w:numFmt w:val="decimal"/>
      <w:lvlText w:val="%3."/>
      <w:lvlJc w:val="left"/>
      <w:pPr>
        <w:tabs>
          <w:tab w:val="num" w:pos="1920"/>
        </w:tabs>
        <w:ind w:left="1920" w:hanging="4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DD60CF0"/>
    <w:multiLevelType w:val="hybridMultilevel"/>
    <w:tmpl w:val="63D8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AA4211"/>
    <w:multiLevelType w:val="multilevel"/>
    <w:tmpl w:val="475E490A"/>
    <w:numStyleLink w:val="3DHeading"/>
  </w:abstractNum>
  <w:abstractNum w:abstractNumId="8">
    <w:nsid w:val="16642D53"/>
    <w:multiLevelType w:val="hybridMultilevel"/>
    <w:tmpl w:val="5AFA93A2"/>
    <w:lvl w:ilvl="0" w:tplc="FC6EB6DA">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6F3079"/>
    <w:multiLevelType w:val="hybridMultilevel"/>
    <w:tmpl w:val="85EAE1C4"/>
    <w:lvl w:ilvl="0" w:tplc="0409000F">
      <w:start w:val="1"/>
      <w:numFmt w:val="decimal"/>
      <w:lvlText w:val="%1."/>
      <w:lvlJc w:val="left"/>
      <w:pPr>
        <w:tabs>
          <w:tab w:val="num" w:pos="400"/>
        </w:tabs>
        <w:ind w:left="400" w:hanging="400"/>
      </w:pPr>
      <w:rPr>
        <w:rFonts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8FE7AAF"/>
    <w:multiLevelType w:val="hybridMultilevel"/>
    <w:tmpl w:val="CCE05004"/>
    <w:lvl w:ilvl="0" w:tplc="FFFFFFFF">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7A74F3"/>
    <w:multiLevelType w:val="hybridMultilevel"/>
    <w:tmpl w:val="7034115E"/>
    <w:lvl w:ilvl="0" w:tplc="15522D04">
      <w:start w:val="1"/>
      <w:numFmt w:val="decimal"/>
      <w:lvlText w:val="%1."/>
      <w:lvlJc w:val="left"/>
      <w:pPr>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B9606EE"/>
    <w:multiLevelType w:val="hybridMultilevel"/>
    <w:tmpl w:val="261EBD0C"/>
    <w:lvl w:ilvl="0" w:tplc="919ED22E">
      <w:numFmt w:val="bullet"/>
      <w:lvlText w:val="-"/>
      <w:lvlJc w:val="left"/>
      <w:pPr>
        <w:ind w:left="480" w:hanging="480"/>
      </w:pPr>
      <w:rPr>
        <w:rFonts w:ascii="Times New Roman" w:eastAsia="Malgun Gothic"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860"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5">
    <w:nsid w:val="26A23D2C"/>
    <w:multiLevelType w:val="hybridMultilevel"/>
    <w:tmpl w:val="88324A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9416B0E"/>
    <w:multiLevelType w:val="hybridMultilevel"/>
    <w:tmpl w:val="E03E2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652149"/>
    <w:multiLevelType w:val="hybridMultilevel"/>
    <w:tmpl w:val="C76E4854"/>
    <w:lvl w:ilvl="0" w:tplc="C9E03B38">
      <w:start w:val="1"/>
      <w:numFmt w:val="decimal"/>
      <w:lvlText w:val="%1."/>
      <w:lvlJc w:val="left"/>
      <w:pPr>
        <w:tabs>
          <w:tab w:val="num" w:pos="1194"/>
        </w:tabs>
        <w:ind w:left="1194" w:hanging="400"/>
      </w:pPr>
      <w:rPr>
        <w:rFonts w:cs="Times New Roman"/>
      </w:rPr>
    </w:lvl>
    <w:lvl w:ilvl="1" w:tplc="5E462D9C">
      <w:start w:val="1"/>
      <w:numFmt w:val="lowerLetter"/>
      <w:lvlText w:val="%2."/>
      <w:lvlJc w:val="left"/>
      <w:pPr>
        <w:ind w:left="1440" w:hanging="360"/>
      </w:pPr>
    </w:lvl>
    <w:lvl w:ilvl="2" w:tplc="0BB810A4">
      <w:start w:val="1"/>
      <w:numFmt w:val="lowerRoman"/>
      <w:lvlText w:val="%3."/>
      <w:lvlJc w:val="right"/>
      <w:pPr>
        <w:ind w:left="2160" w:hanging="180"/>
      </w:pPr>
    </w:lvl>
    <w:lvl w:ilvl="3" w:tplc="B3EE5B78">
      <w:start w:val="1"/>
      <w:numFmt w:val="decimal"/>
      <w:lvlText w:val="%4."/>
      <w:lvlJc w:val="left"/>
      <w:pPr>
        <w:tabs>
          <w:tab w:val="num" w:pos="2880"/>
        </w:tabs>
        <w:ind w:left="2880" w:hanging="360"/>
      </w:pPr>
    </w:lvl>
    <w:lvl w:ilvl="4" w:tplc="736A3DFE">
      <w:start w:val="1"/>
      <w:numFmt w:val="decimal"/>
      <w:lvlText w:val="%5."/>
      <w:lvlJc w:val="left"/>
      <w:pPr>
        <w:tabs>
          <w:tab w:val="num" w:pos="3600"/>
        </w:tabs>
        <w:ind w:left="3600" w:hanging="360"/>
      </w:pPr>
    </w:lvl>
    <w:lvl w:ilvl="5" w:tplc="C212CC5C">
      <w:start w:val="1"/>
      <w:numFmt w:val="decimal"/>
      <w:lvlText w:val="%6."/>
      <w:lvlJc w:val="left"/>
      <w:pPr>
        <w:tabs>
          <w:tab w:val="num" w:pos="4320"/>
        </w:tabs>
        <w:ind w:left="4320" w:hanging="360"/>
      </w:pPr>
    </w:lvl>
    <w:lvl w:ilvl="6" w:tplc="6DEEB072">
      <w:start w:val="1"/>
      <w:numFmt w:val="decimal"/>
      <w:lvlText w:val="%7."/>
      <w:lvlJc w:val="left"/>
      <w:pPr>
        <w:tabs>
          <w:tab w:val="num" w:pos="5040"/>
        </w:tabs>
        <w:ind w:left="5040" w:hanging="360"/>
      </w:pPr>
    </w:lvl>
    <w:lvl w:ilvl="7" w:tplc="7B282BAC">
      <w:start w:val="1"/>
      <w:numFmt w:val="decimal"/>
      <w:lvlText w:val="%8."/>
      <w:lvlJc w:val="left"/>
      <w:pPr>
        <w:tabs>
          <w:tab w:val="num" w:pos="5760"/>
        </w:tabs>
        <w:ind w:left="5760" w:hanging="360"/>
      </w:pPr>
    </w:lvl>
    <w:lvl w:ilvl="8" w:tplc="EAF07FD6">
      <w:start w:val="1"/>
      <w:numFmt w:val="decimal"/>
      <w:lvlText w:val="%9."/>
      <w:lvlJc w:val="left"/>
      <w:pPr>
        <w:tabs>
          <w:tab w:val="num" w:pos="6480"/>
        </w:tabs>
        <w:ind w:left="6480" w:hanging="360"/>
      </w:pPr>
    </w:lvl>
  </w:abstractNum>
  <w:abstractNum w:abstractNumId="18">
    <w:nsid w:val="2D84558A"/>
    <w:multiLevelType w:val="hybridMultilevel"/>
    <w:tmpl w:val="A9521E12"/>
    <w:lvl w:ilvl="0" w:tplc="04090019">
      <w:start w:val="1"/>
      <w:numFmt w:val="lowerLetter"/>
      <w:lvlText w:val="%1."/>
      <w:lvlJc w:val="left"/>
      <w:pPr>
        <w:tabs>
          <w:tab w:val="num" w:pos="760"/>
        </w:tabs>
        <w:ind w:left="760" w:hanging="400"/>
      </w:pPr>
    </w:lvl>
    <w:lvl w:ilvl="1" w:tplc="0A1E61F6">
      <w:start w:val="1"/>
      <w:numFmt w:val="lowerLetter"/>
      <w:lvlText w:val="%2."/>
      <w:lvlJc w:val="left"/>
      <w:pPr>
        <w:ind w:left="1006" w:hanging="360"/>
      </w:pPr>
    </w:lvl>
    <w:lvl w:ilvl="2" w:tplc="B164E7D6">
      <w:start w:val="1"/>
      <w:numFmt w:val="decimal"/>
      <w:lvlText w:val="%3."/>
      <w:lvlJc w:val="left"/>
      <w:pPr>
        <w:tabs>
          <w:tab w:val="num" w:pos="1726"/>
        </w:tabs>
        <w:ind w:left="1726" w:hanging="360"/>
      </w:pPr>
    </w:lvl>
    <w:lvl w:ilvl="3" w:tplc="B4964D94">
      <w:start w:val="1"/>
      <w:numFmt w:val="decimal"/>
      <w:lvlText w:val="%4."/>
      <w:lvlJc w:val="left"/>
      <w:pPr>
        <w:tabs>
          <w:tab w:val="num" w:pos="2446"/>
        </w:tabs>
        <w:ind w:left="2446" w:hanging="360"/>
      </w:pPr>
    </w:lvl>
    <w:lvl w:ilvl="4" w:tplc="8B06F4A0">
      <w:start w:val="1"/>
      <w:numFmt w:val="decimal"/>
      <w:lvlText w:val="%5."/>
      <w:lvlJc w:val="left"/>
      <w:pPr>
        <w:tabs>
          <w:tab w:val="num" w:pos="3166"/>
        </w:tabs>
        <w:ind w:left="3166" w:hanging="360"/>
      </w:pPr>
    </w:lvl>
    <w:lvl w:ilvl="5" w:tplc="24986398">
      <w:start w:val="1"/>
      <w:numFmt w:val="decimal"/>
      <w:lvlText w:val="%6."/>
      <w:lvlJc w:val="left"/>
      <w:pPr>
        <w:tabs>
          <w:tab w:val="num" w:pos="3886"/>
        </w:tabs>
        <w:ind w:left="3886" w:hanging="360"/>
      </w:pPr>
    </w:lvl>
    <w:lvl w:ilvl="6" w:tplc="337A177C">
      <w:start w:val="1"/>
      <w:numFmt w:val="decimal"/>
      <w:lvlText w:val="%7."/>
      <w:lvlJc w:val="left"/>
      <w:pPr>
        <w:tabs>
          <w:tab w:val="num" w:pos="4606"/>
        </w:tabs>
        <w:ind w:left="4606" w:hanging="360"/>
      </w:pPr>
    </w:lvl>
    <w:lvl w:ilvl="7" w:tplc="43B608AA">
      <w:start w:val="1"/>
      <w:numFmt w:val="decimal"/>
      <w:lvlText w:val="%8."/>
      <w:lvlJc w:val="left"/>
      <w:pPr>
        <w:tabs>
          <w:tab w:val="num" w:pos="5326"/>
        </w:tabs>
        <w:ind w:left="5326" w:hanging="360"/>
      </w:pPr>
    </w:lvl>
    <w:lvl w:ilvl="8" w:tplc="A10242CE">
      <w:start w:val="1"/>
      <w:numFmt w:val="decimal"/>
      <w:lvlText w:val="%9."/>
      <w:lvlJc w:val="left"/>
      <w:pPr>
        <w:tabs>
          <w:tab w:val="num" w:pos="6046"/>
        </w:tabs>
        <w:ind w:left="6046" w:hanging="360"/>
      </w:pPr>
    </w:lvl>
  </w:abstractNum>
  <w:abstractNum w:abstractNumId="19">
    <w:nsid w:val="339A4C82"/>
    <w:multiLevelType w:val="hybridMultilevel"/>
    <w:tmpl w:val="E85CC696"/>
    <w:lvl w:ilvl="0" w:tplc="1CC652FC">
      <w:start w:val="1"/>
      <w:numFmt w:val="decimal"/>
      <w:lvlText w:val="%1."/>
      <w:lvlJc w:val="left"/>
      <w:pPr>
        <w:tabs>
          <w:tab w:val="num" w:pos="1194"/>
        </w:tabs>
        <w:ind w:left="1194" w:hanging="400"/>
      </w:pPr>
      <w:rPr>
        <w:rFonts w:cs="Times New Roman"/>
      </w:rPr>
    </w:lvl>
    <w:lvl w:ilvl="1" w:tplc="0A1E61F6">
      <w:start w:val="1"/>
      <w:numFmt w:val="lowerLetter"/>
      <w:lvlText w:val="%2."/>
      <w:lvlJc w:val="left"/>
      <w:pPr>
        <w:ind w:left="1440" w:hanging="360"/>
      </w:pPr>
    </w:lvl>
    <w:lvl w:ilvl="2" w:tplc="B164E7D6">
      <w:start w:val="1"/>
      <w:numFmt w:val="decimal"/>
      <w:lvlText w:val="%3."/>
      <w:lvlJc w:val="left"/>
      <w:pPr>
        <w:tabs>
          <w:tab w:val="num" w:pos="2160"/>
        </w:tabs>
        <w:ind w:left="2160" w:hanging="36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2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1433AD"/>
    <w:multiLevelType w:val="hybridMultilevel"/>
    <w:tmpl w:val="50F2B360"/>
    <w:lvl w:ilvl="0" w:tplc="0A1E61F6">
      <w:start w:val="1"/>
      <w:numFmt w:val="lowerLetter"/>
      <w:lvlText w:val="%1."/>
      <w:lvlJc w:val="left"/>
      <w:pPr>
        <w:ind w:left="72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nsid w:val="48650D2D"/>
    <w:multiLevelType w:val="hybridMultilevel"/>
    <w:tmpl w:val="390ABEFA"/>
    <w:lvl w:ilvl="0" w:tplc="0A1E61F6">
      <w:start w:val="1"/>
      <w:numFmt w:val="lowerLetter"/>
      <w:lvlText w:val="%1."/>
      <w:lvlJc w:val="left"/>
      <w:pPr>
        <w:tabs>
          <w:tab w:val="num" w:pos="400"/>
        </w:tabs>
        <w:ind w:left="400" w:hanging="400"/>
      </w:pPr>
      <w:rPr>
        <w:rFonts w:hint="eastAsia"/>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0407000F">
      <w:start w:val="1"/>
      <w:numFmt w:val="decimal"/>
      <w:lvlText w:val="%3."/>
      <w:lvlJc w:val="left"/>
      <w:pPr>
        <w:tabs>
          <w:tab w:val="num" w:pos="1200"/>
        </w:tabs>
        <w:ind w:left="1200" w:hanging="400"/>
      </w:p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3E0831"/>
    <w:multiLevelType w:val="hybridMultilevel"/>
    <w:tmpl w:val="8E1C36C6"/>
    <w:lvl w:ilvl="0" w:tplc="3BE4F7A6">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cs="Times New Roman" w:hint="default"/>
      </w:rPr>
    </w:lvl>
    <w:lvl w:ilvl="2" w:tplc="B2A64256">
      <w:start w:val="1"/>
      <w:numFmt w:val="decimal"/>
      <w:lvlText w:val="%3."/>
      <w:lvlJc w:val="left"/>
      <w:pPr>
        <w:tabs>
          <w:tab w:val="num" w:pos="2160"/>
        </w:tabs>
        <w:ind w:left="2160" w:hanging="360"/>
      </w:pPr>
    </w:lvl>
    <w:lvl w:ilvl="3" w:tplc="4350C420">
      <w:start w:val="1"/>
      <w:numFmt w:val="decimal"/>
      <w:lvlText w:val="%4."/>
      <w:lvlJc w:val="left"/>
      <w:pPr>
        <w:tabs>
          <w:tab w:val="num" w:pos="2880"/>
        </w:tabs>
        <w:ind w:left="2880" w:hanging="360"/>
      </w:pPr>
    </w:lvl>
    <w:lvl w:ilvl="4" w:tplc="AE6007B6">
      <w:start w:val="1"/>
      <w:numFmt w:val="decimal"/>
      <w:lvlText w:val="%5."/>
      <w:lvlJc w:val="left"/>
      <w:pPr>
        <w:tabs>
          <w:tab w:val="num" w:pos="3600"/>
        </w:tabs>
        <w:ind w:left="3600" w:hanging="360"/>
      </w:pPr>
    </w:lvl>
    <w:lvl w:ilvl="5" w:tplc="2720508E">
      <w:start w:val="1"/>
      <w:numFmt w:val="decimal"/>
      <w:lvlText w:val="%6."/>
      <w:lvlJc w:val="left"/>
      <w:pPr>
        <w:tabs>
          <w:tab w:val="num" w:pos="4320"/>
        </w:tabs>
        <w:ind w:left="4320" w:hanging="360"/>
      </w:pPr>
    </w:lvl>
    <w:lvl w:ilvl="6" w:tplc="EB0A8F58">
      <w:start w:val="1"/>
      <w:numFmt w:val="decimal"/>
      <w:lvlText w:val="%7."/>
      <w:lvlJc w:val="left"/>
      <w:pPr>
        <w:tabs>
          <w:tab w:val="num" w:pos="5040"/>
        </w:tabs>
        <w:ind w:left="5040" w:hanging="360"/>
      </w:pPr>
    </w:lvl>
    <w:lvl w:ilvl="7" w:tplc="AA82D408">
      <w:start w:val="1"/>
      <w:numFmt w:val="decimal"/>
      <w:lvlText w:val="%8."/>
      <w:lvlJc w:val="left"/>
      <w:pPr>
        <w:tabs>
          <w:tab w:val="num" w:pos="5760"/>
        </w:tabs>
        <w:ind w:left="5760" w:hanging="360"/>
      </w:pPr>
    </w:lvl>
    <w:lvl w:ilvl="8" w:tplc="D95895A6">
      <w:start w:val="1"/>
      <w:numFmt w:val="decimal"/>
      <w:lvlText w:val="%9."/>
      <w:lvlJc w:val="left"/>
      <w:pPr>
        <w:tabs>
          <w:tab w:val="num" w:pos="6480"/>
        </w:tabs>
        <w:ind w:left="6480" w:hanging="360"/>
      </w:pPr>
    </w:lvl>
  </w:abstractNum>
  <w:abstractNum w:abstractNumId="26">
    <w:nsid w:val="52CD4742"/>
    <w:multiLevelType w:val="hybridMultilevel"/>
    <w:tmpl w:val="1F8EE1EA"/>
    <w:lvl w:ilvl="0" w:tplc="04070019">
      <w:start w:val="1"/>
      <w:numFmt w:val="lowerLetter"/>
      <w:lvlText w:val="%1."/>
      <w:lvlJc w:val="left"/>
      <w:pPr>
        <w:ind w:left="1166" w:hanging="360"/>
      </w:pPr>
    </w:lvl>
    <w:lvl w:ilvl="1" w:tplc="9D9A8B68">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FC22C2"/>
    <w:multiLevelType w:val="hybridMultilevel"/>
    <w:tmpl w:val="5A029476"/>
    <w:lvl w:ilvl="0" w:tplc="225A437E">
      <w:start w:val="3"/>
      <w:numFmt w:val="decimal"/>
      <w:lvlText w:val="%1."/>
      <w:lvlJc w:val="left"/>
      <w:pPr>
        <w:tabs>
          <w:tab w:val="num" w:pos="400"/>
        </w:tabs>
        <w:ind w:left="400" w:hanging="40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4E6E12"/>
    <w:multiLevelType w:val="hybridMultilevel"/>
    <w:tmpl w:val="AC3A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G.%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cs="Times New Roman" w:hint="default"/>
        <w:b/>
        <w:i w:val="0"/>
        <w:sz w:val="20"/>
      </w:rPr>
    </w:lvl>
    <w:lvl w:ilvl="4">
      <w:start w:val="1"/>
      <w:numFmt w:val="decimal"/>
      <w:pStyle w:val="3H4"/>
      <w:lvlText w:val="G.%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cs="Times New Roman" w:hint="default"/>
        <w:b/>
        <w:i w:val="0"/>
      </w:rPr>
    </w:lvl>
    <w:lvl w:ilvl="6">
      <w:start w:val="1"/>
      <w:numFmt w:val="decimal"/>
      <w:pStyle w:val="3H6"/>
      <w:lvlText w:val="G.%1.%2.%3.%4.%5.%6.%7"/>
      <w:lvlJc w:val="left"/>
      <w:pPr>
        <w:tabs>
          <w:tab w:val="num" w:pos="794"/>
        </w:tabs>
        <w:ind w:left="0" w:firstLine="0"/>
      </w:pPr>
      <w:rPr>
        <w:rFonts w:ascii="Times New Roman Bold" w:hAnsi="Times New Roman Bold" w:cs="Times New Roman"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cs="Times New Roman" w:hint="default"/>
        <w:b/>
        <w:i w:val="0"/>
      </w:rPr>
    </w:lvl>
    <w:lvl w:ilvl="8">
      <w:start w:val="1"/>
      <w:numFmt w:val="decimal"/>
      <w:pStyle w:val="3H8"/>
      <w:lvlText w:val="G.%1.%2.%3.%4.%5.%6.%7.%8.%9"/>
      <w:lvlJc w:val="left"/>
      <w:pPr>
        <w:tabs>
          <w:tab w:val="num" w:pos="794"/>
        </w:tabs>
        <w:ind w:left="0" w:firstLine="0"/>
      </w:pPr>
      <w:rPr>
        <w:rFonts w:ascii="Times New Roman Bold" w:hAnsi="Times New Roman Bold" w:cs="Times New Roman" w:hint="default"/>
        <w:b/>
        <w:i w:val="0"/>
        <w:sz w:val="20"/>
      </w:rPr>
    </w:lvl>
  </w:abstractNum>
  <w:abstractNum w:abstractNumId="31">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cs="Times New Roman" w:hint="default"/>
      </w:rPr>
    </w:lvl>
    <w:lvl w:ilvl="1" w:tplc="0407000F">
      <w:start w:val="1"/>
      <w:numFmt w:val="decimal"/>
      <w:lvlText w:val="%2."/>
      <w:lvlJc w:val="left"/>
      <w:pPr>
        <w:tabs>
          <w:tab w:val="num" w:pos="800"/>
        </w:tabs>
        <w:ind w:left="800" w:hanging="400"/>
      </w:pPr>
    </w:lvl>
    <w:lvl w:ilvl="2" w:tplc="09F69ECA">
      <w:start w:val="5"/>
      <w:numFmt w:val="bullet"/>
      <w:lvlText w:val="–"/>
      <w:lvlJc w:val="left"/>
      <w:pPr>
        <w:tabs>
          <w:tab w:val="num" w:pos="1200"/>
        </w:tabs>
        <w:ind w:left="1200" w:hanging="400"/>
      </w:pPr>
      <w:rPr>
        <w:rFonts w:ascii="Times New Roman" w:eastAsia="Times New Roman" w:hAnsi="Times New Roman" w:cs="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start w:val="1"/>
      <w:numFmt w:val="decimal"/>
      <w:lvlText w:val="%5."/>
      <w:lvlJc w:val="left"/>
      <w:pPr>
        <w:tabs>
          <w:tab w:val="num" w:pos="3600"/>
        </w:tabs>
        <w:ind w:left="3600" w:hanging="360"/>
      </w:pPr>
    </w:lvl>
    <w:lvl w:ilvl="5" w:tplc="D3560A1E">
      <w:start w:val="1"/>
      <w:numFmt w:val="decimal"/>
      <w:lvlText w:val="%6."/>
      <w:lvlJc w:val="left"/>
      <w:pPr>
        <w:tabs>
          <w:tab w:val="num" w:pos="4320"/>
        </w:tabs>
        <w:ind w:left="4320" w:hanging="360"/>
      </w:pPr>
    </w:lvl>
    <w:lvl w:ilvl="6" w:tplc="6C2ADEF4">
      <w:start w:val="1"/>
      <w:numFmt w:val="decimal"/>
      <w:lvlText w:val="%7."/>
      <w:lvlJc w:val="left"/>
      <w:pPr>
        <w:tabs>
          <w:tab w:val="num" w:pos="5040"/>
        </w:tabs>
        <w:ind w:left="5040" w:hanging="360"/>
      </w:pPr>
    </w:lvl>
    <w:lvl w:ilvl="7" w:tplc="C3DEC4AA">
      <w:start w:val="1"/>
      <w:numFmt w:val="decimal"/>
      <w:lvlText w:val="%8."/>
      <w:lvlJc w:val="left"/>
      <w:pPr>
        <w:tabs>
          <w:tab w:val="num" w:pos="5760"/>
        </w:tabs>
        <w:ind w:left="5760" w:hanging="360"/>
      </w:pPr>
    </w:lvl>
    <w:lvl w:ilvl="8" w:tplc="55447968">
      <w:start w:val="1"/>
      <w:numFmt w:val="decimal"/>
      <w:lvlText w:val="%9."/>
      <w:lvlJc w:val="left"/>
      <w:pPr>
        <w:tabs>
          <w:tab w:val="num" w:pos="6480"/>
        </w:tabs>
        <w:ind w:left="6480" w:hanging="360"/>
      </w:pPr>
    </w:lvl>
  </w:abstractNum>
  <w:abstractNum w:abstractNumId="32">
    <w:nsid w:val="642A5E76"/>
    <w:multiLevelType w:val="hybridMultilevel"/>
    <w:tmpl w:val="6E50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FB76C5"/>
    <w:multiLevelType w:val="hybridMultilevel"/>
    <w:tmpl w:val="0CF42FA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76D7D00"/>
    <w:multiLevelType w:val="hybridMultilevel"/>
    <w:tmpl w:val="274CEB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67C67760"/>
    <w:multiLevelType w:val="hybridMultilevel"/>
    <w:tmpl w:val="D946DA52"/>
    <w:lvl w:ilvl="0" w:tplc="C9BA65B2">
      <w:start w:val="3"/>
      <w:numFmt w:val="bullet"/>
      <w:lvlText w:val="–"/>
      <w:lvlJc w:val="left"/>
      <w:pPr>
        <w:ind w:left="1215" w:hanging="360"/>
      </w:pPr>
      <w:rPr>
        <w:rFonts w:ascii="Times New Roman" w:eastAsia="PMingLiU" w:hAnsi="Times New Roman" w:cs="Times New Roman"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36">
    <w:nsid w:val="6B6E1FC2"/>
    <w:multiLevelType w:val="hybridMultilevel"/>
    <w:tmpl w:val="0A747B0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3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8">
    <w:nsid w:val="72BF4D95"/>
    <w:multiLevelType w:val="hybridMultilevel"/>
    <w:tmpl w:val="22A45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583781"/>
    <w:multiLevelType w:val="hybridMultilevel"/>
    <w:tmpl w:val="4E882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060BE8">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7"/>
  </w:num>
  <w:num w:numId="3">
    <w:abstractNumId w:val="27"/>
  </w:num>
  <w:num w:numId="4">
    <w:abstractNumId w:val="23"/>
  </w:num>
  <w:num w:numId="5">
    <w:abstractNumId w:val="24"/>
  </w:num>
  <w:num w:numId="6">
    <w:abstractNumId w:val="14"/>
  </w:num>
  <w:num w:numId="7">
    <w:abstractNumId w:val="20"/>
  </w:num>
  <w:num w:numId="8">
    <w:abstractNumId w:val="14"/>
  </w:num>
  <w:num w:numId="9">
    <w:abstractNumId w:val="1"/>
  </w:num>
  <w:num w:numId="10">
    <w:abstractNumId w:val="13"/>
  </w:num>
  <w:num w:numId="11">
    <w:abstractNumId w:val="6"/>
  </w:num>
  <w:num w:numId="12">
    <w:abstractNumId w:val="1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8"/>
  </w:num>
  <w:num w:numId="20">
    <w:abstractNumId w:val="15"/>
  </w:num>
  <w:num w:numId="21">
    <w:abstractNumId w:val="1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6"/>
  </w:num>
  <w:num w:numId="25">
    <w:abstractNumId w:val="5"/>
  </w:num>
  <w:num w:numId="26">
    <w:abstractNumId w:val="14"/>
  </w:num>
  <w:num w:numId="27">
    <w:abstractNumId w:val="29"/>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3"/>
    </w:lvlOverride>
  </w:num>
  <w:num w:numId="30">
    <w:abstractNumId w:val="14"/>
    <w:lvlOverride w:ilvl="0">
      <w:startOverride w:val="2"/>
    </w:lvlOverride>
    <w:lvlOverride w:ilvl="1">
      <w:startOverride w:val="2"/>
    </w:lvlOverride>
  </w:num>
  <w:num w:numId="31">
    <w:abstractNumId w:val="14"/>
    <w:lvlOverride w:ilvl="0">
      <w:startOverride w:val="2"/>
    </w:lvlOverride>
    <w:lvlOverride w:ilvl="1">
      <w:startOverride w:val="2"/>
    </w:lvlOverride>
  </w:num>
  <w:num w:numId="32">
    <w:abstractNumId w:val="14"/>
    <w:lvlOverride w:ilvl="0">
      <w:startOverride w:val="2"/>
    </w:lvlOverride>
    <w:lvlOverride w:ilvl="1">
      <w:startOverride w:val="2"/>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2"/>
  </w:num>
  <w:num w:numId="42">
    <w:abstractNumId w:val="9"/>
  </w:num>
  <w:num w:numId="43">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3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10"/>
  </w:num>
  <w:num w:numId="54">
    <w:abstractNumId w:val="25"/>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 w:ilvl="0">
        <w:start w:val="1"/>
        <w:numFmt w:val="decimal"/>
        <w:lvlText w:val=""/>
        <w:lvlJc w:val="left"/>
        <w:pPr>
          <w:ind w:left="0" w:firstLine="0"/>
        </w:pPr>
        <w:rPr>
          <w:rFonts w:ascii="Times New Roman" w:hAnsi="Times New Roman" w:cs="Times New Roman" w:hint="default"/>
          <w:b/>
          <w:i w:val="0"/>
          <w:sz w:val="22"/>
        </w:rPr>
      </w:lvl>
    </w:lvlOverride>
    <w:lvlOverride w:ilvl="1">
      <w:startOverride w:val="1"/>
      <w:lvl w:ilvl="1">
        <w:start w:val="1"/>
        <w:numFmt w:val="decimal"/>
        <w:lvlText w:val=""/>
        <w:lvlJc w:val="left"/>
        <w:pPr>
          <w:ind w:left="0" w:firstLine="0"/>
        </w:pPr>
        <w:rPr>
          <w:rFonts w:ascii="Times New Roman Bold" w:hAnsi="Times New Roman Bold" w:cs="Times New Roman" w:hint="default"/>
          <w:b/>
          <w:i w:val="0"/>
          <w:sz w:val="20"/>
        </w:rPr>
      </w:lvl>
    </w:lvlOverride>
    <w:lvlOverride w:ilvl="2">
      <w:startOverride w:val="1"/>
      <w:lvl w:ilvl="2">
        <w:start w:val="1"/>
        <w:numFmt w:val="decimal"/>
        <w:lvlText w:val=""/>
        <w:lvlJc w:val="left"/>
        <w:pPr>
          <w:ind w:left="0" w:firstLine="0"/>
        </w:pPr>
        <w:rPr>
          <w:rFonts w:ascii="Times New Roman Bold" w:hAnsi="Times New Roman Bold" w:cs="Times New Roman" w:hint="default"/>
          <w:b/>
          <w:i w:val="0"/>
          <w:sz w:val="20"/>
        </w:rPr>
      </w:lvl>
    </w:lvlOverride>
    <w:lvlOverride w:ilvl="3">
      <w:startOverride w:val="1"/>
      <w:lvl w:ilvl="3">
        <w:start w:val="1"/>
        <w:numFmt w:val="decimal"/>
        <w:lvlText w:val=""/>
        <w:lvlJc w:val="left"/>
        <w:pPr>
          <w:ind w:left="0" w:firstLine="0"/>
        </w:pPr>
        <w:rPr>
          <w:rFonts w:ascii="Times New Roman Bold" w:hAnsi="Times New Roman Bold" w:cs="Times New Roman" w:hint="default"/>
          <w:b/>
          <w:i w:val="0"/>
          <w:sz w:val="20"/>
        </w:rPr>
      </w:lvl>
    </w:lvlOverride>
    <w:lvlOverride w:ilvl="4">
      <w:startOverride w:val="1"/>
      <w:lvl w:ilvl="4">
        <w:start w:val="1"/>
        <w:numFmt w:val="decimal"/>
        <w:lvlText w:val=""/>
        <w:lvlJc w:val="left"/>
        <w:pPr>
          <w:ind w:left="0" w:firstLine="0"/>
        </w:pPr>
        <w:rPr>
          <w:rFonts w:ascii="Times New Roman Bold" w:hAnsi="Times New Roman Bold" w:cs="Times New Roman" w:hint="default"/>
          <w:b/>
          <w:i w:val="0"/>
          <w:sz w:val="20"/>
        </w:rPr>
      </w:lvl>
    </w:lvlOverride>
    <w:lvlOverride w:ilvl="5">
      <w:startOverride w:val="1"/>
      <w:lvl w:ilvl="5">
        <w:start w:val="1"/>
        <w:numFmt w:val="decimal"/>
        <w:lvlText w:val="G.%1.%2.%3.%4.%5.%6"/>
        <w:lvlJc w:val="left"/>
        <w:pPr>
          <w:tabs>
            <w:tab w:val="num" w:pos="794"/>
          </w:tabs>
          <w:ind w:left="0" w:firstLine="0"/>
        </w:pPr>
        <w:rPr>
          <w:rFonts w:ascii="Times New Roman Bold" w:hAnsi="Times New Roman Bold" w:cs="Times New Roman" w:hint="default"/>
          <w:b/>
          <w:i w:val="0"/>
        </w:rPr>
      </w:lvl>
    </w:lvlOverride>
    <w:lvlOverride w:ilvl="6">
      <w:startOverride w:val="1"/>
      <w:lvl w:ilvl="6">
        <w:start w:val="1"/>
        <w:numFmt w:val="decimal"/>
        <w:lvlText w:val="G.%1.%2.%3.%4.%5.%6.%7"/>
        <w:lvlJc w:val="left"/>
        <w:pPr>
          <w:tabs>
            <w:tab w:val="num" w:pos="794"/>
          </w:tabs>
          <w:ind w:left="0" w:firstLine="0"/>
        </w:pPr>
        <w:rPr>
          <w:rFonts w:ascii="Times New Roman Bold" w:hAnsi="Times New Roman Bold" w:cs="Times New Roman" w:hint="default"/>
          <w:b/>
          <w:i w:val="0"/>
          <w:sz w:val="20"/>
        </w:r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56DB"/>
    <w:rsid w:val="0001323E"/>
    <w:rsid w:val="00014329"/>
    <w:rsid w:val="00016399"/>
    <w:rsid w:val="00026023"/>
    <w:rsid w:val="00031F3C"/>
    <w:rsid w:val="000370EC"/>
    <w:rsid w:val="00040202"/>
    <w:rsid w:val="000430A5"/>
    <w:rsid w:val="000455C7"/>
    <w:rsid w:val="000458BC"/>
    <w:rsid w:val="00045C41"/>
    <w:rsid w:val="00045CC8"/>
    <w:rsid w:val="0004645C"/>
    <w:rsid w:val="00046C03"/>
    <w:rsid w:val="00047782"/>
    <w:rsid w:val="000507DA"/>
    <w:rsid w:val="0005689D"/>
    <w:rsid w:val="00063E90"/>
    <w:rsid w:val="0006459C"/>
    <w:rsid w:val="00073FF2"/>
    <w:rsid w:val="00075AB4"/>
    <w:rsid w:val="0007614F"/>
    <w:rsid w:val="00077621"/>
    <w:rsid w:val="00087553"/>
    <w:rsid w:val="000A0506"/>
    <w:rsid w:val="000A0BC6"/>
    <w:rsid w:val="000A1C45"/>
    <w:rsid w:val="000A3B05"/>
    <w:rsid w:val="000B1C6B"/>
    <w:rsid w:val="000B4FF9"/>
    <w:rsid w:val="000B7032"/>
    <w:rsid w:val="000C09AC"/>
    <w:rsid w:val="000D4304"/>
    <w:rsid w:val="000E00F3"/>
    <w:rsid w:val="000E7024"/>
    <w:rsid w:val="000F04ED"/>
    <w:rsid w:val="000F0CB7"/>
    <w:rsid w:val="000F158C"/>
    <w:rsid w:val="000F5207"/>
    <w:rsid w:val="0010096E"/>
    <w:rsid w:val="00102F3D"/>
    <w:rsid w:val="0010477C"/>
    <w:rsid w:val="0010643D"/>
    <w:rsid w:val="00116C46"/>
    <w:rsid w:val="00124E38"/>
    <w:rsid w:val="0012580B"/>
    <w:rsid w:val="00125D61"/>
    <w:rsid w:val="00131F90"/>
    <w:rsid w:val="00132C1A"/>
    <w:rsid w:val="0013526E"/>
    <w:rsid w:val="0013558F"/>
    <w:rsid w:val="00136EF0"/>
    <w:rsid w:val="00147F77"/>
    <w:rsid w:val="00157B72"/>
    <w:rsid w:val="00164001"/>
    <w:rsid w:val="00171201"/>
    <w:rsid w:val="00171371"/>
    <w:rsid w:val="00172E17"/>
    <w:rsid w:val="00175A24"/>
    <w:rsid w:val="001768CB"/>
    <w:rsid w:val="00187E58"/>
    <w:rsid w:val="00187E7F"/>
    <w:rsid w:val="00194F73"/>
    <w:rsid w:val="001A0302"/>
    <w:rsid w:val="001A297E"/>
    <w:rsid w:val="001A368E"/>
    <w:rsid w:val="001A7329"/>
    <w:rsid w:val="001B4788"/>
    <w:rsid w:val="001B4E28"/>
    <w:rsid w:val="001C3525"/>
    <w:rsid w:val="001C662F"/>
    <w:rsid w:val="001D1BD2"/>
    <w:rsid w:val="001D2998"/>
    <w:rsid w:val="001D2FF0"/>
    <w:rsid w:val="001D76D3"/>
    <w:rsid w:val="001E02BE"/>
    <w:rsid w:val="001E17F9"/>
    <w:rsid w:val="001E33BD"/>
    <w:rsid w:val="001E3B37"/>
    <w:rsid w:val="001E44E7"/>
    <w:rsid w:val="001E4D66"/>
    <w:rsid w:val="001E6D26"/>
    <w:rsid w:val="001F2594"/>
    <w:rsid w:val="001F43E4"/>
    <w:rsid w:val="001F5961"/>
    <w:rsid w:val="0020193D"/>
    <w:rsid w:val="00203483"/>
    <w:rsid w:val="002055A6"/>
    <w:rsid w:val="002055FB"/>
    <w:rsid w:val="00206460"/>
    <w:rsid w:val="002069B4"/>
    <w:rsid w:val="00210AFC"/>
    <w:rsid w:val="00215DFC"/>
    <w:rsid w:val="002212DF"/>
    <w:rsid w:val="00222565"/>
    <w:rsid w:val="002274E0"/>
    <w:rsid w:val="002276D9"/>
    <w:rsid w:val="00227BA7"/>
    <w:rsid w:val="00234F94"/>
    <w:rsid w:val="00241190"/>
    <w:rsid w:val="002458B0"/>
    <w:rsid w:val="002479BB"/>
    <w:rsid w:val="002556AF"/>
    <w:rsid w:val="00256543"/>
    <w:rsid w:val="00262A30"/>
    <w:rsid w:val="00263398"/>
    <w:rsid w:val="0026413F"/>
    <w:rsid w:val="00264B74"/>
    <w:rsid w:val="00267844"/>
    <w:rsid w:val="002724FD"/>
    <w:rsid w:val="00275BCF"/>
    <w:rsid w:val="0028105C"/>
    <w:rsid w:val="0028549B"/>
    <w:rsid w:val="0028624C"/>
    <w:rsid w:val="00292257"/>
    <w:rsid w:val="002960F0"/>
    <w:rsid w:val="002A54E0"/>
    <w:rsid w:val="002B1595"/>
    <w:rsid w:val="002B191D"/>
    <w:rsid w:val="002B26F2"/>
    <w:rsid w:val="002B5629"/>
    <w:rsid w:val="002B5BDA"/>
    <w:rsid w:val="002C4DD1"/>
    <w:rsid w:val="002D0AF6"/>
    <w:rsid w:val="002D57B1"/>
    <w:rsid w:val="002E5C86"/>
    <w:rsid w:val="002F0952"/>
    <w:rsid w:val="002F164D"/>
    <w:rsid w:val="002F4501"/>
    <w:rsid w:val="002F5048"/>
    <w:rsid w:val="002F7AE1"/>
    <w:rsid w:val="00306206"/>
    <w:rsid w:val="00306513"/>
    <w:rsid w:val="0031157B"/>
    <w:rsid w:val="00317D85"/>
    <w:rsid w:val="00326204"/>
    <w:rsid w:val="0032728E"/>
    <w:rsid w:val="00327C56"/>
    <w:rsid w:val="003315A1"/>
    <w:rsid w:val="00332107"/>
    <w:rsid w:val="00334AB9"/>
    <w:rsid w:val="00335CF7"/>
    <w:rsid w:val="003373EC"/>
    <w:rsid w:val="00342FF4"/>
    <w:rsid w:val="0035229E"/>
    <w:rsid w:val="00353A7C"/>
    <w:rsid w:val="0035501A"/>
    <w:rsid w:val="00356A05"/>
    <w:rsid w:val="00361618"/>
    <w:rsid w:val="0036505D"/>
    <w:rsid w:val="00367D2A"/>
    <w:rsid w:val="003706CC"/>
    <w:rsid w:val="003751AC"/>
    <w:rsid w:val="00377710"/>
    <w:rsid w:val="00387C82"/>
    <w:rsid w:val="00390EFA"/>
    <w:rsid w:val="0039316B"/>
    <w:rsid w:val="00395F3F"/>
    <w:rsid w:val="003A2D8E"/>
    <w:rsid w:val="003B673F"/>
    <w:rsid w:val="003C1A72"/>
    <w:rsid w:val="003C20E4"/>
    <w:rsid w:val="003C2FA0"/>
    <w:rsid w:val="003C7474"/>
    <w:rsid w:val="003D44B8"/>
    <w:rsid w:val="003D625D"/>
    <w:rsid w:val="003E17A7"/>
    <w:rsid w:val="003E24F0"/>
    <w:rsid w:val="003E2C4D"/>
    <w:rsid w:val="003E6F90"/>
    <w:rsid w:val="003F0815"/>
    <w:rsid w:val="003F4E80"/>
    <w:rsid w:val="003F5D0F"/>
    <w:rsid w:val="00405050"/>
    <w:rsid w:val="004068A2"/>
    <w:rsid w:val="0041179F"/>
    <w:rsid w:val="00414101"/>
    <w:rsid w:val="00415285"/>
    <w:rsid w:val="0041694F"/>
    <w:rsid w:val="00433DDB"/>
    <w:rsid w:val="00437619"/>
    <w:rsid w:val="004412F1"/>
    <w:rsid w:val="00442FD1"/>
    <w:rsid w:val="0044343B"/>
    <w:rsid w:val="00445535"/>
    <w:rsid w:val="004569F3"/>
    <w:rsid w:val="004674E3"/>
    <w:rsid w:val="00481634"/>
    <w:rsid w:val="00481DE2"/>
    <w:rsid w:val="004910C8"/>
    <w:rsid w:val="004913ED"/>
    <w:rsid w:val="00492E01"/>
    <w:rsid w:val="004936C1"/>
    <w:rsid w:val="00496BB2"/>
    <w:rsid w:val="004A0070"/>
    <w:rsid w:val="004A0D2F"/>
    <w:rsid w:val="004A2A63"/>
    <w:rsid w:val="004B210C"/>
    <w:rsid w:val="004B3FBD"/>
    <w:rsid w:val="004B5C37"/>
    <w:rsid w:val="004B5F1F"/>
    <w:rsid w:val="004C590D"/>
    <w:rsid w:val="004D1949"/>
    <w:rsid w:val="004D405F"/>
    <w:rsid w:val="004E4F4F"/>
    <w:rsid w:val="004E6789"/>
    <w:rsid w:val="004F0808"/>
    <w:rsid w:val="004F367E"/>
    <w:rsid w:val="004F4FE3"/>
    <w:rsid w:val="004F61E3"/>
    <w:rsid w:val="00500159"/>
    <w:rsid w:val="00502B85"/>
    <w:rsid w:val="00504C86"/>
    <w:rsid w:val="00506447"/>
    <w:rsid w:val="0051015C"/>
    <w:rsid w:val="00514EC0"/>
    <w:rsid w:val="00516CF1"/>
    <w:rsid w:val="00524956"/>
    <w:rsid w:val="0053031C"/>
    <w:rsid w:val="00531AE9"/>
    <w:rsid w:val="00535EFC"/>
    <w:rsid w:val="00541EBD"/>
    <w:rsid w:val="005453B4"/>
    <w:rsid w:val="00545CB6"/>
    <w:rsid w:val="00550A66"/>
    <w:rsid w:val="00552181"/>
    <w:rsid w:val="0055306D"/>
    <w:rsid w:val="0056761D"/>
    <w:rsid w:val="00567EC7"/>
    <w:rsid w:val="00570013"/>
    <w:rsid w:val="00570EE3"/>
    <w:rsid w:val="00571199"/>
    <w:rsid w:val="00572179"/>
    <w:rsid w:val="005801A2"/>
    <w:rsid w:val="00585886"/>
    <w:rsid w:val="005952A5"/>
    <w:rsid w:val="0059551D"/>
    <w:rsid w:val="005A33A1"/>
    <w:rsid w:val="005A4A05"/>
    <w:rsid w:val="005A7050"/>
    <w:rsid w:val="005A78CC"/>
    <w:rsid w:val="005A7D40"/>
    <w:rsid w:val="005B217D"/>
    <w:rsid w:val="005B36DF"/>
    <w:rsid w:val="005B7C9D"/>
    <w:rsid w:val="005C31FE"/>
    <w:rsid w:val="005C385F"/>
    <w:rsid w:val="005C3AAF"/>
    <w:rsid w:val="005C7DD3"/>
    <w:rsid w:val="005E1AC6"/>
    <w:rsid w:val="005F3AED"/>
    <w:rsid w:val="005F40AA"/>
    <w:rsid w:val="005F4D1C"/>
    <w:rsid w:val="005F6F1B"/>
    <w:rsid w:val="0060365D"/>
    <w:rsid w:val="00604268"/>
    <w:rsid w:val="00604674"/>
    <w:rsid w:val="006050C6"/>
    <w:rsid w:val="00614A98"/>
    <w:rsid w:val="006221C2"/>
    <w:rsid w:val="00624B33"/>
    <w:rsid w:val="00630AA2"/>
    <w:rsid w:val="006401C0"/>
    <w:rsid w:val="006459F1"/>
    <w:rsid w:val="00646707"/>
    <w:rsid w:val="006478A6"/>
    <w:rsid w:val="0065162F"/>
    <w:rsid w:val="00662E58"/>
    <w:rsid w:val="00664654"/>
    <w:rsid w:val="00664DCF"/>
    <w:rsid w:val="00665ADF"/>
    <w:rsid w:val="0067528B"/>
    <w:rsid w:val="006758EB"/>
    <w:rsid w:val="006806BE"/>
    <w:rsid w:val="00682744"/>
    <w:rsid w:val="00695140"/>
    <w:rsid w:val="006A7097"/>
    <w:rsid w:val="006A760C"/>
    <w:rsid w:val="006B2599"/>
    <w:rsid w:val="006B2EC6"/>
    <w:rsid w:val="006C0549"/>
    <w:rsid w:val="006C5D39"/>
    <w:rsid w:val="006D0799"/>
    <w:rsid w:val="006D1C73"/>
    <w:rsid w:val="006E2810"/>
    <w:rsid w:val="006E2AE4"/>
    <w:rsid w:val="006E4B5D"/>
    <w:rsid w:val="006E5417"/>
    <w:rsid w:val="006F0E48"/>
    <w:rsid w:val="00712F60"/>
    <w:rsid w:val="00717A31"/>
    <w:rsid w:val="00720E3B"/>
    <w:rsid w:val="00727A0D"/>
    <w:rsid w:val="007328B1"/>
    <w:rsid w:val="00742B9C"/>
    <w:rsid w:val="00742D6D"/>
    <w:rsid w:val="00745F6B"/>
    <w:rsid w:val="00746ACC"/>
    <w:rsid w:val="00747133"/>
    <w:rsid w:val="00753C75"/>
    <w:rsid w:val="0075585E"/>
    <w:rsid w:val="007602C8"/>
    <w:rsid w:val="00760E4B"/>
    <w:rsid w:val="00762522"/>
    <w:rsid w:val="00763A1D"/>
    <w:rsid w:val="0076610C"/>
    <w:rsid w:val="0077003D"/>
    <w:rsid w:val="00770571"/>
    <w:rsid w:val="00775D18"/>
    <w:rsid w:val="007768FF"/>
    <w:rsid w:val="007824D3"/>
    <w:rsid w:val="00796EE3"/>
    <w:rsid w:val="007A7D29"/>
    <w:rsid w:val="007B1545"/>
    <w:rsid w:val="007B4AB8"/>
    <w:rsid w:val="007C152C"/>
    <w:rsid w:val="007C1CE2"/>
    <w:rsid w:val="007D0E9A"/>
    <w:rsid w:val="007E0B44"/>
    <w:rsid w:val="007E1B6A"/>
    <w:rsid w:val="007E2DEE"/>
    <w:rsid w:val="007E4C38"/>
    <w:rsid w:val="007F153E"/>
    <w:rsid w:val="007F1F8B"/>
    <w:rsid w:val="007F67A1"/>
    <w:rsid w:val="008206C8"/>
    <w:rsid w:val="0082318D"/>
    <w:rsid w:val="00842FF4"/>
    <w:rsid w:val="00845580"/>
    <w:rsid w:val="00855804"/>
    <w:rsid w:val="00855E9F"/>
    <w:rsid w:val="00855F3E"/>
    <w:rsid w:val="0086131A"/>
    <w:rsid w:val="00871919"/>
    <w:rsid w:val="00874100"/>
    <w:rsid w:val="00874A6C"/>
    <w:rsid w:val="00876C65"/>
    <w:rsid w:val="008A4B4C"/>
    <w:rsid w:val="008B181B"/>
    <w:rsid w:val="008B24BA"/>
    <w:rsid w:val="008C178A"/>
    <w:rsid w:val="008C239F"/>
    <w:rsid w:val="008D487E"/>
    <w:rsid w:val="008D59BD"/>
    <w:rsid w:val="008E3198"/>
    <w:rsid w:val="008E44DB"/>
    <w:rsid w:val="008E480C"/>
    <w:rsid w:val="008F21FF"/>
    <w:rsid w:val="008F5C7E"/>
    <w:rsid w:val="00907757"/>
    <w:rsid w:val="009212B0"/>
    <w:rsid w:val="009234A5"/>
    <w:rsid w:val="00924BB3"/>
    <w:rsid w:val="00924C87"/>
    <w:rsid w:val="009336F7"/>
    <w:rsid w:val="0093403E"/>
    <w:rsid w:val="009374A7"/>
    <w:rsid w:val="00940640"/>
    <w:rsid w:val="00943A7F"/>
    <w:rsid w:val="00944780"/>
    <w:rsid w:val="00947D8B"/>
    <w:rsid w:val="009538DE"/>
    <w:rsid w:val="0096506A"/>
    <w:rsid w:val="00966AE2"/>
    <w:rsid w:val="0098035A"/>
    <w:rsid w:val="0098551D"/>
    <w:rsid w:val="00991692"/>
    <w:rsid w:val="0099325A"/>
    <w:rsid w:val="0099518F"/>
    <w:rsid w:val="009A0BC3"/>
    <w:rsid w:val="009A39E7"/>
    <w:rsid w:val="009A523D"/>
    <w:rsid w:val="009A6B26"/>
    <w:rsid w:val="009B5953"/>
    <w:rsid w:val="009C171B"/>
    <w:rsid w:val="009C22FB"/>
    <w:rsid w:val="009C387D"/>
    <w:rsid w:val="009D15DD"/>
    <w:rsid w:val="009D2443"/>
    <w:rsid w:val="009D3399"/>
    <w:rsid w:val="009D6412"/>
    <w:rsid w:val="009F230B"/>
    <w:rsid w:val="009F496B"/>
    <w:rsid w:val="009F5DBE"/>
    <w:rsid w:val="009F7338"/>
    <w:rsid w:val="00A01087"/>
    <w:rsid w:val="00A01439"/>
    <w:rsid w:val="00A02E61"/>
    <w:rsid w:val="00A05CFF"/>
    <w:rsid w:val="00A2758E"/>
    <w:rsid w:val="00A3176A"/>
    <w:rsid w:val="00A471F9"/>
    <w:rsid w:val="00A507B5"/>
    <w:rsid w:val="00A50D84"/>
    <w:rsid w:val="00A56B97"/>
    <w:rsid w:val="00A6093D"/>
    <w:rsid w:val="00A76A6D"/>
    <w:rsid w:val="00A83253"/>
    <w:rsid w:val="00A90D71"/>
    <w:rsid w:val="00AA0EC2"/>
    <w:rsid w:val="00AA465C"/>
    <w:rsid w:val="00AA6E84"/>
    <w:rsid w:val="00AB2494"/>
    <w:rsid w:val="00AB3F5B"/>
    <w:rsid w:val="00AB44A7"/>
    <w:rsid w:val="00AC02AB"/>
    <w:rsid w:val="00AC0DF6"/>
    <w:rsid w:val="00AC534C"/>
    <w:rsid w:val="00AE341B"/>
    <w:rsid w:val="00AF1D5D"/>
    <w:rsid w:val="00AF7447"/>
    <w:rsid w:val="00AF7739"/>
    <w:rsid w:val="00AF7B5E"/>
    <w:rsid w:val="00B00082"/>
    <w:rsid w:val="00B067DD"/>
    <w:rsid w:val="00B07382"/>
    <w:rsid w:val="00B07CA7"/>
    <w:rsid w:val="00B1279A"/>
    <w:rsid w:val="00B229C3"/>
    <w:rsid w:val="00B25F73"/>
    <w:rsid w:val="00B26812"/>
    <w:rsid w:val="00B27280"/>
    <w:rsid w:val="00B31636"/>
    <w:rsid w:val="00B32CA3"/>
    <w:rsid w:val="00B40991"/>
    <w:rsid w:val="00B421F9"/>
    <w:rsid w:val="00B441D1"/>
    <w:rsid w:val="00B5200B"/>
    <w:rsid w:val="00B5222E"/>
    <w:rsid w:val="00B5437E"/>
    <w:rsid w:val="00B61C96"/>
    <w:rsid w:val="00B62F90"/>
    <w:rsid w:val="00B658D0"/>
    <w:rsid w:val="00B672DC"/>
    <w:rsid w:val="00B676C5"/>
    <w:rsid w:val="00B73A2A"/>
    <w:rsid w:val="00B94B06"/>
    <w:rsid w:val="00B94C28"/>
    <w:rsid w:val="00B975A6"/>
    <w:rsid w:val="00BB31DE"/>
    <w:rsid w:val="00BC10BA"/>
    <w:rsid w:val="00BC3A66"/>
    <w:rsid w:val="00BC5AFD"/>
    <w:rsid w:val="00BC5C43"/>
    <w:rsid w:val="00BD0E26"/>
    <w:rsid w:val="00BD6A98"/>
    <w:rsid w:val="00BD70CC"/>
    <w:rsid w:val="00BD7860"/>
    <w:rsid w:val="00BE0ACF"/>
    <w:rsid w:val="00BE15F0"/>
    <w:rsid w:val="00BE39CE"/>
    <w:rsid w:val="00BF39AE"/>
    <w:rsid w:val="00C00B81"/>
    <w:rsid w:val="00C03051"/>
    <w:rsid w:val="00C04F43"/>
    <w:rsid w:val="00C05BB0"/>
    <w:rsid w:val="00C0609D"/>
    <w:rsid w:val="00C115AB"/>
    <w:rsid w:val="00C12021"/>
    <w:rsid w:val="00C1490D"/>
    <w:rsid w:val="00C1764D"/>
    <w:rsid w:val="00C21E17"/>
    <w:rsid w:val="00C23865"/>
    <w:rsid w:val="00C243AC"/>
    <w:rsid w:val="00C25DE7"/>
    <w:rsid w:val="00C30249"/>
    <w:rsid w:val="00C36B0A"/>
    <w:rsid w:val="00C36D02"/>
    <w:rsid w:val="00C3723B"/>
    <w:rsid w:val="00C37B42"/>
    <w:rsid w:val="00C401E8"/>
    <w:rsid w:val="00C428BD"/>
    <w:rsid w:val="00C606C9"/>
    <w:rsid w:val="00C6118B"/>
    <w:rsid w:val="00C629EA"/>
    <w:rsid w:val="00C6516C"/>
    <w:rsid w:val="00C6554A"/>
    <w:rsid w:val="00C70812"/>
    <w:rsid w:val="00C708D4"/>
    <w:rsid w:val="00C742D5"/>
    <w:rsid w:val="00C77AC0"/>
    <w:rsid w:val="00C80288"/>
    <w:rsid w:val="00C84003"/>
    <w:rsid w:val="00C90650"/>
    <w:rsid w:val="00C97D78"/>
    <w:rsid w:val="00CA0C78"/>
    <w:rsid w:val="00CA2E82"/>
    <w:rsid w:val="00CB5111"/>
    <w:rsid w:val="00CB7304"/>
    <w:rsid w:val="00CC2AAE"/>
    <w:rsid w:val="00CC5A42"/>
    <w:rsid w:val="00CC6122"/>
    <w:rsid w:val="00CD0EAB"/>
    <w:rsid w:val="00CD7D1C"/>
    <w:rsid w:val="00CE0A4C"/>
    <w:rsid w:val="00CF062B"/>
    <w:rsid w:val="00CF065C"/>
    <w:rsid w:val="00CF34DB"/>
    <w:rsid w:val="00CF558F"/>
    <w:rsid w:val="00CF61A2"/>
    <w:rsid w:val="00D0113E"/>
    <w:rsid w:val="00D04A65"/>
    <w:rsid w:val="00D073E2"/>
    <w:rsid w:val="00D1303E"/>
    <w:rsid w:val="00D15186"/>
    <w:rsid w:val="00D35948"/>
    <w:rsid w:val="00D40DDC"/>
    <w:rsid w:val="00D411E5"/>
    <w:rsid w:val="00D446EC"/>
    <w:rsid w:val="00D44D51"/>
    <w:rsid w:val="00D45FF8"/>
    <w:rsid w:val="00D46BDB"/>
    <w:rsid w:val="00D51BF0"/>
    <w:rsid w:val="00D522BF"/>
    <w:rsid w:val="00D55942"/>
    <w:rsid w:val="00D5623A"/>
    <w:rsid w:val="00D636DA"/>
    <w:rsid w:val="00D807BF"/>
    <w:rsid w:val="00D84878"/>
    <w:rsid w:val="00D915ED"/>
    <w:rsid w:val="00D92AA9"/>
    <w:rsid w:val="00D92E5C"/>
    <w:rsid w:val="00DA170A"/>
    <w:rsid w:val="00DA7887"/>
    <w:rsid w:val="00DB2C26"/>
    <w:rsid w:val="00DB6F77"/>
    <w:rsid w:val="00DB7B1C"/>
    <w:rsid w:val="00DC3CEB"/>
    <w:rsid w:val="00DD71AD"/>
    <w:rsid w:val="00DE36F0"/>
    <w:rsid w:val="00DE6B43"/>
    <w:rsid w:val="00DF3F07"/>
    <w:rsid w:val="00DF61DA"/>
    <w:rsid w:val="00E01F26"/>
    <w:rsid w:val="00E11923"/>
    <w:rsid w:val="00E17B19"/>
    <w:rsid w:val="00E21F20"/>
    <w:rsid w:val="00E21F41"/>
    <w:rsid w:val="00E262D4"/>
    <w:rsid w:val="00E26313"/>
    <w:rsid w:val="00E27B77"/>
    <w:rsid w:val="00E36250"/>
    <w:rsid w:val="00E409DD"/>
    <w:rsid w:val="00E40EAC"/>
    <w:rsid w:val="00E414AE"/>
    <w:rsid w:val="00E463CF"/>
    <w:rsid w:val="00E464F2"/>
    <w:rsid w:val="00E47494"/>
    <w:rsid w:val="00E51E5C"/>
    <w:rsid w:val="00E54511"/>
    <w:rsid w:val="00E61DAC"/>
    <w:rsid w:val="00E72B80"/>
    <w:rsid w:val="00E75FE3"/>
    <w:rsid w:val="00E763B4"/>
    <w:rsid w:val="00E840CE"/>
    <w:rsid w:val="00E86C4C"/>
    <w:rsid w:val="00E87C78"/>
    <w:rsid w:val="00E927C9"/>
    <w:rsid w:val="00EA6089"/>
    <w:rsid w:val="00EB17C5"/>
    <w:rsid w:val="00EB2A00"/>
    <w:rsid w:val="00EB7AB1"/>
    <w:rsid w:val="00EF179E"/>
    <w:rsid w:val="00EF48CC"/>
    <w:rsid w:val="00EF658B"/>
    <w:rsid w:val="00F037FC"/>
    <w:rsid w:val="00F047BE"/>
    <w:rsid w:val="00F06DE8"/>
    <w:rsid w:val="00F16835"/>
    <w:rsid w:val="00F21745"/>
    <w:rsid w:val="00F23AC6"/>
    <w:rsid w:val="00F267D2"/>
    <w:rsid w:val="00F26890"/>
    <w:rsid w:val="00F31212"/>
    <w:rsid w:val="00F3414D"/>
    <w:rsid w:val="00F344D1"/>
    <w:rsid w:val="00F40E33"/>
    <w:rsid w:val="00F51DC9"/>
    <w:rsid w:val="00F52F02"/>
    <w:rsid w:val="00F56B05"/>
    <w:rsid w:val="00F7148F"/>
    <w:rsid w:val="00F72681"/>
    <w:rsid w:val="00F73032"/>
    <w:rsid w:val="00F76F0B"/>
    <w:rsid w:val="00F848FC"/>
    <w:rsid w:val="00F910ED"/>
    <w:rsid w:val="00F9282A"/>
    <w:rsid w:val="00F95DCF"/>
    <w:rsid w:val="00F96BAD"/>
    <w:rsid w:val="00FA7CEB"/>
    <w:rsid w:val="00FB0E84"/>
    <w:rsid w:val="00FC7FA6"/>
    <w:rsid w:val="00FD01C2"/>
    <w:rsid w:val="00FD0B9B"/>
    <w:rsid w:val="00FD24C1"/>
    <w:rsid w:val="00FD4E29"/>
    <w:rsid w:val="00FE0F93"/>
    <w:rsid w:val="00FE3D30"/>
    <w:rsid w:val="00FF0673"/>
    <w:rsid w:val="00FF0CE3"/>
    <w:rsid w:val="00FF232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FA6"/>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F4D1C"/>
    <w:pPr>
      <w:tabs>
        <w:tab w:val="center" w:pos="4320"/>
        <w:tab w:val="right" w:pos="8640"/>
      </w:tabs>
    </w:pPr>
  </w:style>
  <w:style w:type="paragraph" w:styleId="a4">
    <w:name w:val="footer"/>
    <w:basedOn w:val="a"/>
    <w:rsid w:val="005F4D1C"/>
    <w:pPr>
      <w:tabs>
        <w:tab w:val="center" w:pos="4320"/>
        <w:tab w:val="right" w:pos="8640"/>
      </w:tabs>
    </w:pPr>
  </w:style>
  <w:style w:type="character" w:styleId="a5">
    <w:name w:val="page number"/>
    <w:basedOn w:val="a0"/>
    <w:rsid w:val="005F4D1C"/>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文档结构图 Char"/>
    <w:link w:val="a9"/>
    <w:rsid w:val="00E11923"/>
    <w:rPr>
      <w:rFonts w:ascii="Tahoma" w:hAnsi="Tahoma" w:cs="Tahoma"/>
      <w:sz w:val="16"/>
      <w:szCs w:val="16"/>
      <w:lang w:eastAsia="en-US"/>
    </w:rPr>
  </w:style>
  <w:style w:type="paragraph" w:styleId="aa">
    <w:name w:val="List Paragraph"/>
    <w:basedOn w:val="a"/>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ab">
    <w:name w:val="caption"/>
    <w:basedOn w:val="a"/>
    <w:next w:val="a"/>
    <w:unhideWhenUsed/>
    <w:qFormat/>
    <w:rsid w:val="00F267D2"/>
    <w:rPr>
      <w:rFonts w:eastAsia="Malgun Gothic"/>
      <w:b/>
      <w:bCs/>
      <w:sz w:val="20"/>
    </w:rPr>
  </w:style>
  <w:style w:type="table" w:customStyle="1" w:styleId="10">
    <w:name w:val="浅色底纹1"/>
    <w:basedOn w:val="a1"/>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0">
    <w:name w:val="Table Classic 2"/>
    <w:basedOn w:val="a1"/>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1">
    <w:name w:val="Table Colorful 2"/>
    <w:basedOn w:val="a1"/>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1">
    <w:name w:val="樣式1 字元 字元 字元"/>
    <w:basedOn w:val="a0"/>
    <w:link w:val="12"/>
    <w:locked/>
    <w:rsid w:val="00F31212"/>
    <w:rPr>
      <w:rFonts w:ascii="DFKai-SB" w:eastAsia="DFKai-SB" w:hAnsi="DFKai-SB"/>
      <w:kern w:val="2"/>
      <w:sz w:val="24"/>
      <w:szCs w:val="24"/>
      <w:lang w:eastAsia="zh-TW"/>
    </w:rPr>
  </w:style>
  <w:style w:type="paragraph" w:customStyle="1" w:styleId="12">
    <w:name w:val="樣式1 字元 字元"/>
    <w:basedOn w:val="a"/>
    <w:link w:val="11"/>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3">
    <w:name w:val="樣式1 字元 字元 字元 字元 字元"/>
    <w:basedOn w:val="a0"/>
    <w:link w:val="14"/>
    <w:locked/>
    <w:rsid w:val="00171201"/>
    <w:rPr>
      <w:rFonts w:ascii="DFKai-SB" w:eastAsia="DFKai-SB" w:hAnsi="DFKai-SB"/>
      <w:kern w:val="2"/>
      <w:sz w:val="24"/>
      <w:szCs w:val="24"/>
      <w:lang w:eastAsia="zh-TW"/>
    </w:rPr>
  </w:style>
  <w:style w:type="paragraph" w:customStyle="1" w:styleId="14">
    <w:name w:val="樣式1 字元 字元 字元 字元"/>
    <w:basedOn w:val="a"/>
    <w:link w:val="13"/>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textblue3">
    <w:name w:val="text_blue3"/>
    <w:basedOn w:val="a0"/>
    <w:rsid w:val="005C3AAF"/>
    <w:rPr>
      <w:color w:val="236FD4"/>
    </w:rPr>
  </w:style>
  <w:style w:type="table" w:styleId="ac">
    <w:name w:val="Table Grid"/>
    <w:basedOn w:val="a1"/>
    <w:rsid w:val="002E5C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0">
    <w:name w:val="Table Grid 5"/>
    <w:basedOn w:val="a1"/>
    <w:rsid w:val="002E5C86"/>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ad">
    <w:name w:val="annotation reference"/>
    <w:basedOn w:val="a0"/>
    <w:rsid w:val="00C36D02"/>
    <w:rPr>
      <w:sz w:val="18"/>
      <w:szCs w:val="18"/>
    </w:rPr>
  </w:style>
  <w:style w:type="paragraph" w:styleId="ae">
    <w:name w:val="annotation text"/>
    <w:basedOn w:val="a"/>
    <w:link w:val="Char0"/>
    <w:rsid w:val="00C36D02"/>
  </w:style>
  <w:style w:type="character" w:customStyle="1" w:styleId="Char0">
    <w:name w:val="批注文字 Char"/>
    <w:basedOn w:val="a0"/>
    <w:link w:val="ae"/>
    <w:rsid w:val="00C36D02"/>
    <w:rPr>
      <w:sz w:val="22"/>
      <w:lang w:eastAsia="en-US"/>
    </w:rPr>
  </w:style>
  <w:style w:type="paragraph" w:styleId="af">
    <w:name w:val="annotation subject"/>
    <w:basedOn w:val="ae"/>
    <w:next w:val="ae"/>
    <w:link w:val="Char1"/>
    <w:rsid w:val="00C36D02"/>
    <w:rPr>
      <w:b/>
      <w:bCs/>
    </w:rPr>
  </w:style>
  <w:style w:type="character" w:customStyle="1" w:styleId="Char1">
    <w:name w:val="批注主题 Char"/>
    <w:basedOn w:val="Char0"/>
    <w:link w:val="af"/>
    <w:rsid w:val="00C36D02"/>
    <w:rPr>
      <w:b/>
      <w:bCs/>
    </w:rPr>
  </w:style>
  <w:style w:type="table" w:customStyle="1" w:styleId="15">
    <w:name w:val="浅色网格1"/>
    <w:basedOn w:val="a1"/>
    <w:uiPriority w:val="62"/>
    <w:rsid w:val="00506447"/>
    <w:rPr>
      <w:rFonts w:asciiTheme="minorHAnsi" w:hAnsiTheme="minorHAnsi" w:cstheme="minorBidi"/>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3NChar">
    <w:name w:val="3N Char"/>
    <w:link w:val="3N"/>
    <w:locked/>
    <w:rsid w:val="001C662F"/>
    <w:rPr>
      <w:lang w:val="en-GB" w:eastAsia="en-US"/>
    </w:rPr>
  </w:style>
  <w:style w:type="paragraph" w:customStyle="1" w:styleId="3N">
    <w:name w:val="3N"/>
    <w:basedOn w:val="a"/>
    <w:link w:val="3NChar"/>
    <w:qFormat/>
    <w:rsid w:val="001C662F"/>
    <w:pPr>
      <w:widowControl w:val="0"/>
      <w:tabs>
        <w:tab w:val="clear" w:pos="360"/>
        <w:tab w:val="clear" w:pos="720"/>
        <w:tab w:val="clear" w:pos="1080"/>
        <w:tab w:val="clear" w:pos="1440"/>
      </w:tabs>
      <w:jc w:val="both"/>
    </w:pPr>
    <w:rPr>
      <w:sz w:val="20"/>
      <w:lang w:val="en-GB"/>
    </w:rPr>
  </w:style>
  <w:style w:type="paragraph" w:customStyle="1" w:styleId="Equation">
    <w:name w:val="Equation"/>
    <w:basedOn w:val="a"/>
    <w:uiPriority w:val="99"/>
    <w:rsid w:val="009D15D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3N"/>
    <w:qFormat/>
    <w:rsid w:val="009D15DD"/>
    <w:pPr>
      <w:keepNext/>
      <w:keepLines/>
      <w:numPr>
        <w:numId w:val="52"/>
      </w:numPr>
      <w:spacing w:before="313"/>
      <w:jc w:val="both"/>
      <w:outlineLvl w:val="1"/>
    </w:pPr>
    <w:rPr>
      <w:rFonts w:eastAsia="Malgun Gothic"/>
      <w:b/>
      <w:sz w:val="22"/>
      <w:lang w:val="en-GB" w:eastAsia="en-US"/>
    </w:rPr>
  </w:style>
  <w:style w:type="paragraph" w:customStyle="1" w:styleId="3H1">
    <w:name w:val="3H1"/>
    <w:basedOn w:val="3H0"/>
    <w:next w:val="3N"/>
    <w:qFormat/>
    <w:rsid w:val="009D15DD"/>
    <w:pPr>
      <w:numPr>
        <w:ilvl w:val="1"/>
      </w:numPr>
      <w:spacing w:before="181"/>
      <w:outlineLvl w:val="2"/>
    </w:pPr>
    <w:rPr>
      <w:sz w:val="20"/>
    </w:rPr>
  </w:style>
  <w:style w:type="paragraph" w:customStyle="1" w:styleId="3H2">
    <w:name w:val="3H2"/>
    <w:basedOn w:val="3H1"/>
    <w:next w:val="3N"/>
    <w:link w:val="3H2Char"/>
    <w:qFormat/>
    <w:rsid w:val="009D15DD"/>
    <w:pPr>
      <w:numPr>
        <w:ilvl w:val="2"/>
      </w:numPr>
      <w:outlineLvl w:val="3"/>
    </w:pPr>
  </w:style>
  <w:style w:type="paragraph" w:customStyle="1" w:styleId="3H3">
    <w:name w:val="3H3"/>
    <w:basedOn w:val="3H2"/>
    <w:next w:val="3N"/>
    <w:qFormat/>
    <w:rsid w:val="009D15DD"/>
    <w:pPr>
      <w:numPr>
        <w:ilvl w:val="3"/>
      </w:numPr>
      <w:ind w:left="0"/>
      <w:outlineLvl w:val="4"/>
    </w:pPr>
  </w:style>
  <w:style w:type="character" w:customStyle="1" w:styleId="3H4Char">
    <w:name w:val="3H4 Char"/>
    <w:basedOn w:val="a0"/>
    <w:link w:val="3H4"/>
    <w:locked/>
    <w:rsid w:val="009D15DD"/>
    <w:rPr>
      <w:b/>
      <w:lang w:val="en-GB" w:eastAsia="en-US"/>
    </w:rPr>
  </w:style>
  <w:style w:type="paragraph" w:customStyle="1" w:styleId="3H4">
    <w:name w:val="3H4"/>
    <w:basedOn w:val="3H3"/>
    <w:next w:val="3N"/>
    <w:link w:val="3H4Char"/>
    <w:qFormat/>
    <w:rsid w:val="009D15DD"/>
    <w:pPr>
      <w:numPr>
        <w:ilvl w:val="4"/>
      </w:numPr>
      <w:outlineLvl w:val="5"/>
    </w:pPr>
    <w:rPr>
      <w:rFonts w:eastAsia="PMingLiU"/>
    </w:rPr>
  </w:style>
  <w:style w:type="paragraph" w:customStyle="1" w:styleId="3H5">
    <w:name w:val="3H5"/>
    <w:basedOn w:val="3H4"/>
    <w:next w:val="3N"/>
    <w:qFormat/>
    <w:rsid w:val="009D15DD"/>
    <w:pPr>
      <w:numPr>
        <w:ilvl w:val="5"/>
      </w:numPr>
      <w:tabs>
        <w:tab w:val="clear" w:pos="794"/>
        <w:tab w:val="num" w:pos="360"/>
      </w:tabs>
      <w:ind w:left="360" w:hanging="360"/>
    </w:pPr>
  </w:style>
  <w:style w:type="paragraph" w:customStyle="1" w:styleId="3H6">
    <w:name w:val="3H6"/>
    <w:basedOn w:val="a"/>
    <w:rsid w:val="009D15DD"/>
    <w:pPr>
      <w:numPr>
        <w:ilvl w:val="6"/>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9D15DD"/>
    <w:pPr>
      <w:numPr>
        <w:ilvl w:val="7"/>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a"/>
    <w:rsid w:val="009D15DD"/>
    <w:pPr>
      <w:numPr>
        <w:ilvl w:val="8"/>
        <w:numId w:val="52"/>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9D15DD"/>
    <w:pPr>
      <w:numPr>
        <w:numId w:val="52"/>
      </w:numPr>
    </w:pPr>
  </w:style>
  <w:style w:type="character" w:customStyle="1" w:styleId="3TableChar">
    <w:name w:val="3Table Char"/>
    <w:link w:val="3Table"/>
    <w:locked/>
    <w:rsid w:val="00717A31"/>
    <w:rPr>
      <w:lang w:val="en-GB" w:eastAsia="ko-KR"/>
    </w:rPr>
  </w:style>
  <w:style w:type="paragraph" w:customStyle="1" w:styleId="3Table">
    <w:name w:val="3Table"/>
    <w:basedOn w:val="a"/>
    <w:link w:val="3TableChar"/>
    <w:qFormat/>
    <w:rsid w:val="00717A31"/>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sz w:val="20"/>
      <w:lang w:val="en-GB" w:eastAsia="ko-KR"/>
    </w:rPr>
  </w:style>
  <w:style w:type="paragraph" w:customStyle="1" w:styleId="3N0">
    <w:name w:val="3N0"/>
    <w:basedOn w:val="a"/>
    <w:link w:val="3N0Char"/>
    <w:qFormat/>
    <w:rsid w:val="00D46BDB"/>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locked/>
    <w:rsid w:val="00D46BDB"/>
    <w:rPr>
      <w:rFonts w:eastAsia="Malgun Gothic"/>
      <w:lang w:val="en-GB" w:eastAsia="en-US"/>
    </w:rPr>
  </w:style>
  <w:style w:type="character" w:customStyle="1" w:styleId="3H2Char">
    <w:name w:val="3H2 Char"/>
    <w:link w:val="3H2"/>
    <w:locked/>
    <w:rsid w:val="00D46BDB"/>
    <w:rPr>
      <w:rFonts w:eastAsia="Malgun Gothic"/>
      <w:b/>
      <w:lang w:val="en-GB" w:eastAsia="en-US"/>
    </w:rPr>
  </w:style>
  <w:style w:type="character" w:customStyle="1" w:styleId="3DVCnormalChar">
    <w:name w:val="3DVC normal Char"/>
    <w:link w:val="3DVCnormal"/>
    <w:locked/>
    <w:rsid w:val="00D46BDB"/>
    <w:rPr>
      <w:lang w:val="en-GB" w:eastAsia="en-US"/>
    </w:rPr>
  </w:style>
  <w:style w:type="paragraph" w:customStyle="1" w:styleId="3DVCnormal">
    <w:name w:val="3DVC normal"/>
    <w:basedOn w:val="a"/>
    <w:link w:val="3DVCnormalChar"/>
    <w:qFormat/>
    <w:rsid w:val="00D46BDB"/>
    <w:pPr>
      <w:widowControl w:val="0"/>
      <w:tabs>
        <w:tab w:val="clear" w:pos="360"/>
        <w:tab w:val="clear" w:pos="720"/>
        <w:tab w:val="clear" w:pos="1080"/>
        <w:tab w:val="clear" w:pos="1440"/>
      </w:tabs>
      <w:jc w:val="both"/>
    </w:pPr>
    <w:rPr>
      <w:sz w:val="20"/>
      <w:lang w:val="en-GB"/>
    </w:rPr>
  </w:style>
</w:styles>
</file>

<file path=word/webSettings.xml><?xml version="1.0" encoding="utf-8"?>
<w:webSettings xmlns:r="http://schemas.openxmlformats.org/officeDocument/2006/relationships" xmlns:w="http://schemas.openxmlformats.org/wordprocessingml/2006/main">
  <w:divs>
    <w:div w:id="32387668">
      <w:bodyDiv w:val="1"/>
      <w:marLeft w:val="0"/>
      <w:marRight w:val="0"/>
      <w:marTop w:val="0"/>
      <w:marBottom w:val="0"/>
      <w:divBdr>
        <w:top w:val="none" w:sz="0" w:space="0" w:color="auto"/>
        <w:left w:val="none" w:sz="0" w:space="0" w:color="auto"/>
        <w:bottom w:val="none" w:sz="0" w:space="0" w:color="auto"/>
        <w:right w:val="none" w:sz="0" w:space="0" w:color="auto"/>
      </w:divBdr>
    </w:div>
    <w:div w:id="33970989">
      <w:bodyDiv w:val="1"/>
      <w:marLeft w:val="0"/>
      <w:marRight w:val="0"/>
      <w:marTop w:val="0"/>
      <w:marBottom w:val="0"/>
      <w:divBdr>
        <w:top w:val="none" w:sz="0" w:space="0" w:color="auto"/>
        <w:left w:val="none" w:sz="0" w:space="0" w:color="auto"/>
        <w:bottom w:val="none" w:sz="0" w:space="0" w:color="auto"/>
        <w:right w:val="none" w:sz="0" w:space="0" w:color="auto"/>
      </w:divBdr>
    </w:div>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100997231">
      <w:bodyDiv w:val="1"/>
      <w:marLeft w:val="0"/>
      <w:marRight w:val="0"/>
      <w:marTop w:val="0"/>
      <w:marBottom w:val="0"/>
      <w:divBdr>
        <w:top w:val="none" w:sz="0" w:space="0" w:color="auto"/>
        <w:left w:val="none" w:sz="0" w:space="0" w:color="auto"/>
        <w:bottom w:val="none" w:sz="0" w:space="0" w:color="auto"/>
        <w:right w:val="none" w:sz="0" w:space="0" w:color="auto"/>
      </w:divBdr>
    </w:div>
    <w:div w:id="112359851">
      <w:bodyDiv w:val="1"/>
      <w:marLeft w:val="0"/>
      <w:marRight w:val="0"/>
      <w:marTop w:val="0"/>
      <w:marBottom w:val="0"/>
      <w:divBdr>
        <w:top w:val="none" w:sz="0" w:space="0" w:color="auto"/>
        <w:left w:val="none" w:sz="0" w:space="0" w:color="auto"/>
        <w:bottom w:val="none" w:sz="0" w:space="0" w:color="auto"/>
        <w:right w:val="none" w:sz="0" w:space="0" w:color="auto"/>
      </w:divBdr>
    </w:div>
    <w:div w:id="130293327">
      <w:bodyDiv w:val="1"/>
      <w:marLeft w:val="0"/>
      <w:marRight w:val="0"/>
      <w:marTop w:val="0"/>
      <w:marBottom w:val="0"/>
      <w:divBdr>
        <w:top w:val="none" w:sz="0" w:space="0" w:color="auto"/>
        <w:left w:val="none" w:sz="0" w:space="0" w:color="auto"/>
        <w:bottom w:val="none" w:sz="0" w:space="0" w:color="auto"/>
        <w:right w:val="none" w:sz="0" w:space="0" w:color="auto"/>
      </w:divBdr>
    </w:div>
    <w:div w:id="182279998">
      <w:bodyDiv w:val="1"/>
      <w:marLeft w:val="0"/>
      <w:marRight w:val="0"/>
      <w:marTop w:val="0"/>
      <w:marBottom w:val="0"/>
      <w:divBdr>
        <w:top w:val="none" w:sz="0" w:space="0" w:color="auto"/>
        <w:left w:val="none" w:sz="0" w:space="0" w:color="auto"/>
        <w:bottom w:val="none" w:sz="0" w:space="0" w:color="auto"/>
        <w:right w:val="none" w:sz="0" w:space="0" w:color="auto"/>
      </w:divBdr>
    </w:div>
    <w:div w:id="195430025">
      <w:bodyDiv w:val="1"/>
      <w:marLeft w:val="0"/>
      <w:marRight w:val="0"/>
      <w:marTop w:val="0"/>
      <w:marBottom w:val="0"/>
      <w:divBdr>
        <w:top w:val="none" w:sz="0" w:space="0" w:color="auto"/>
        <w:left w:val="none" w:sz="0" w:space="0" w:color="auto"/>
        <w:bottom w:val="none" w:sz="0" w:space="0" w:color="auto"/>
        <w:right w:val="none" w:sz="0" w:space="0" w:color="auto"/>
      </w:divBdr>
    </w:div>
    <w:div w:id="212470920">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367150608">
      <w:bodyDiv w:val="1"/>
      <w:marLeft w:val="0"/>
      <w:marRight w:val="0"/>
      <w:marTop w:val="0"/>
      <w:marBottom w:val="0"/>
      <w:divBdr>
        <w:top w:val="none" w:sz="0" w:space="0" w:color="auto"/>
        <w:left w:val="none" w:sz="0" w:space="0" w:color="auto"/>
        <w:bottom w:val="none" w:sz="0" w:space="0" w:color="auto"/>
        <w:right w:val="none" w:sz="0" w:space="0" w:color="auto"/>
      </w:divBdr>
    </w:div>
    <w:div w:id="384522385">
      <w:bodyDiv w:val="1"/>
      <w:marLeft w:val="0"/>
      <w:marRight w:val="0"/>
      <w:marTop w:val="0"/>
      <w:marBottom w:val="0"/>
      <w:divBdr>
        <w:top w:val="none" w:sz="0" w:space="0" w:color="auto"/>
        <w:left w:val="none" w:sz="0" w:space="0" w:color="auto"/>
        <w:bottom w:val="none" w:sz="0" w:space="0" w:color="auto"/>
        <w:right w:val="none" w:sz="0" w:space="0" w:color="auto"/>
      </w:divBdr>
    </w:div>
    <w:div w:id="411781278">
      <w:bodyDiv w:val="1"/>
      <w:marLeft w:val="0"/>
      <w:marRight w:val="0"/>
      <w:marTop w:val="0"/>
      <w:marBottom w:val="0"/>
      <w:divBdr>
        <w:top w:val="none" w:sz="0" w:space="0" w:color="auto"/>
        <w:left w:val="none" w:sz="0" w:space="0" w:color="auto"/>
        <w:bottom w:val="none" w:sz="0" w:space="0" w:color="auto"/>
        <w:right w:val="none" w:sz="0" w:space="0" w:color="auto"/>
      </w:divBdr>
    </w:div>
    <w:div w:id="421537997">
      <w:bodyDiv w:val="1"/>
      <w:marLeft w:val="0"/>
      <w:marRight w:val="0"/>
      <w:marTop w:val="0"/>
      <w:marBottom w:val="0"/>
      <w:divBdr>
        <w:top w:val="none" w:sz="0" w:space="0" w:color="auto"/>
        <w:left w:val="none" w:sz="0" w:space="0" w:color="auto"/>
        <w:bottom w:val="none" w:sz="0" w:space="0" w:color="auto"/>
        <w:right w:val="none" w:sz="0" w:space="0" w:color="auto"/>
      </w:divBdr>
    </w:div>
    <w:div w:id="451901752">
      <w:bodyDiv w:val="1"/>
      <w:marLeft w:val="0"/>
      <w:marRight w:val="0"/>
      <w:marTop w:val="0"/>
      <w:marBottom w:val="0"/>
      <w:divBdr>
        <w:top w:val="none" w:sz="0" w:space="0" w:color="auto"/>
        <w:left w:val="none" w:sz="0" w:space="0" w:color="auto"/>
        <w:bottom w:val="none" w:sz="0" w:space="0" w:color="auto"/>
        <w:right w:val="none" w:sz="0" w:space="0" w:color="auto"/>
      </w:divBdr>
    </w:div>
    <w:div w:id="457377319">
      <w:bodyDiv w:val="1"/>
      <w:marLeft w:val="0"/>
      <w:marRight w:val="0"/>
      <w:marTop w:val="0"/>
      <w:marBottom w:val="0"/>
      <w:divBdr>
        <w:top w:val="none" w:sz="0" w:space="0" w:color="auto"/>
        <w:left w:val="none" w:sz="0" w:space="0" w:color="auto"/>
        <w:bottom w:val="none" w:sz="0" w:space="0" w:color="auto"/>
        <w:right w:val="none" w:sz="0" w:space="0" w:color="auto"/>
      </w:divBdr>
    </w:div>
    <w:div w:id="460730594">
      <w:bodyDiv w:val="1"/>
      <w:marLeft w:val="0"/>
      <w:marRight w:val="0"/>
      <w:marTop w:val="0"/>
      <w:marBottom w:val="0"/>
      <w:divBdr>
        <w:top w:val="none" w:sz="0" w:space="0" w:color="auto"/>
        <w:left w:val="none" w:sz="0" w:space="0" w:color="auto"/>
        <w:bottom w:val="none" w:sz="0" w:space="0" w:color="auto"/>
        <w:right w:val="none" w:sz="0" w:space="0" w:color="auto"/>
      </w:divBdr>
    </w:div>
    <w:div w:id="464742448">
      <w:bodyDiv w:val="1"/>
      <w:marLeft w:val="0"/>
      <w:marRight w:val="0"/>
      <w:marTop w:val="0"/>
      <w:marBottom w:val="0"/>
      <w:divBdr>
        <w:top w:val="none" w:sz="0" w:space="0" w:color="auto"/>
        <w:left w:val="none" w:sz="0" w:space="0" w:color="auto"/>
        <w:bottom w:val="none" w:sz="0" w:space="0" w:color="auto"/>
        <w:right w:val="none" w:sz="0" w:space="0" w:color="auto"/>
      </w:divBdr>
    </w:div>
    <w:div w:id="514658576">
      <w:bodyDiv w:val="1"/>
      <w:marLeft w:val="0"/>
      <w:marRight w:val="0"/>
      <w:marTop w:val="0"/>
      <w:marBottom w:val="0"/>
      <w:divBdr>
        <w:top w:val="none" w:sz="0" w:space="0" w:color="auto"/>
        <w:left w:val="none" w:sz="0" w:space="0" w:color="auto"/>
        <w:bottom w:val="none" w:sz="0" w:space="0" w:color="auto"/>
        <w:right w:val="none" w:sz="0" w:space="0" w:color="auto"/>
      </w:divBdr>
    </w:div>
    <w:div w:id="557208174">
      <w:bodyDiv w:val="1"/>
      <w:marLeft w:val="0"/>
      <w:marRight w:val="0"/>
      <w:marTop w:val="0"/>
      <w:marBottom w:val="0"/>
      <w:divBdr>
        <w:top w:val="none" w:sz="0" w:space="0" w:color="auto"/>
        <w:left w:val="none" w:sz="0" w:space="0" w:color="auto"/>
        <w:bottom w:val="none" w:sz="0" w:space="0" w:color="auto"/>
        <w:right w:val="none" w:sz="0" w:space="0" w:color="auto"/>
      </w:divBdr>
    </w:div>
    <w:div w:id="637493646">
      <w:bodyDiv w:val="1"/>
      <w:marLeft w:val="0"/>
      <w:marRight w:val="0"/>
      <w:marTop w:val="0"/>
      <w:marBottom w:val="0"/>
      <w:divBdr>
        <w:top w:val="none" w:sz="0" w:space="0" w:color="auto"/>
        <w:left w:val="none" w:sz="0" w:space="0" w:color="auto"/>
        <w:bottom w:val="none" w:sz="0" w:space="0" w:color="auto"/>
        <w:right w:val="none" w:sz="0" w:space="0" w:color="auto"/>
      </w:divBdr>
    </w:div>
    <w:div w:id="708723405">
      <w:bodyDiv w:val="1"/>
      <w:marLeft w:val="0"/>
      <w:marRight w:val="0"/>
      <w:marTop w:val="0"/>
      <w:marBottom w:val="0"/>
      <w:divBdr>
        <w:top w:val="none" w:sz="0" w:space="0" w:color="auto"/>
        <w:left w:val="none" w:sz="0" w:space="0" w:color="auto"/>
        <w:bottom w:val="none" w:sz="0" w:space="0" w:color="auto"/>
        <w:right w:val="none" w:sz="0" w:space="0" w:color="auto"/>
      </w:divBdr>
    </w:div>
    <w:div w:id="709262600">
      <w:bodyDiv w:val="1"/>
      <w:marLeft w:val="0"/>
      <w:marRight w:val="0"/>
      <w:marTop w:val="0"/>
      <w:marBottom w:val="0"/>
      <w:divBdr>
        <w:top w:val="none" w:sz="0" w:space="0" w:color="auto"/>
        <w:left w:val="none" w:sz="0" w:space="0" w:color="auto"/>
        <w:bottom w:val="none" w:sz="0" w:space="0" w:color="auto"/>
        <w:right w:val="none" w:sz="0" w:space="0" w:color="auto"/>
      </w:divBdr>
    </w:div>
    <w:div w:id="749425969">
      <w:bodyDiv w:val="1"/>
      <w:marLeft w:val="0"/>
      <w:marRight w:val="0"/>
      <w:marTop w:val="0"/>
      <w:marBottom w:val="0"/>
      <w:divBdr>
        <w:top w:val="none" w:sz="0" w:space="0" w:color="auto"/>
        <w:left w:val="none" w:sz="0" w:space="0" w:color="auto"/>
        <w:bottom w:val="none" w:sz="0" w:space="0" w:color="auto"/>
        <w:right w:val="none" w:sz="0" w:space="0" w:color="auto"/>
      </w:divBdr>
    </w:div>
    <w:div w:id="765266469">
      <w:bodyDiv w:val="1"/>
      <w:marLeft w:val="0"/>
      <w:marRight w:val="0"/>
      <w:marTop w:val="0"/>
      <w:marBottom w:val="0"/>
      <w:divBdr>
        <w:top w:val="none" w:sz="0" w:space="0" w:color="auto"/>
        <w:left w:val="none" w:sz="0" w:space="0" w:color="auto"/>
        <w:bottom w:val="none" w:sz="0" w:space="0" w:color="auto"/>
        <w:right w:val="none" w:sz="0" w:space="0" w:color="auto"/>
      </w:divBdr>
    </w:div>
    <w:div w:id="78612339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37891321">
      <w:bodyDiv w:val="1"/>
      <w:marLeft w:val="0"/>
      <w:marRight w:val="0"/>
      <w:marTop w:val="0"/>
      <w:marBottom w:val="0"/>
      <w:divBdr>
        <w:top w:val="none" w:sz="0" w:space="0" w:color="auto"/>
        <w:left w:val="none" w:sz="0" w:space="0" w:color="auto"/>
        <w:bottom w:val="none" w:sz="0" w:space="0" w:color="auto"/>
        <w:right w:val="none" w:sz="0" w:space="0" w:color="auto"/>
      </w:divBdr>
    </w:div>
    <w:div w:id="840268754">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77149064">
      <w:bodyDiv w:val="1"/>
      <w:marLeft w:val="0"/>
      <w:marRight w:val="0"/>
      <w:marTop w:val="0"/>
      <w:marBottom w:val="0"/>
      <w:divBdr>
        <w:top w:val="none" w:sz="0" w:space="0" w:color="auto"/>
        <w:left w:val="none" w:sz="0" w:space="0" w:color="auto"/>
        <w:bottom w:val="none" w:sz="0" w:space="0" w:color="auto"/>
        <w:right w:val="none" w:sz="0" w:space="0" w:color="auto"/>
      </w:divBdr>
    </w:div>
    <w:div w:id="977952363">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3700654">
      <w:bodyDiv w:val="1"/>
      <w:marLeft w:val="0"/>
      <w:marRight w:val="0"/>
      <w:marTop w:val="0"/>
      <w:marBottom w:val="0"/>
      <w:divBdr>
        <w:top w:val="none" w:sz="0" w:space="0" w:color="auto"/>
        <w:left w:val="none" w:sz="0" w:space="0" w:color="auto"/>
        <w:bottom w:val="none" w:sz="0" w:space="0" w:color="auto"/>
        <w:right w:val="none" w:sz="0" w:space="0" w:color="auto"/>
      </w:divBdr>
    </w:div>
    <w:div w:id="1009335630">
      <w:bodyDiv w:val="1"/>
      <w:marLeft w:val="0"/>
      <w:marRight w:val="0"/>
      <w:marTop w:val="0"/>
      <w:marBottom w:val="0"/>
      <w:divBdr>
        <w:top w:val="none" w:sz="0" w:space="0" w:color="auto"/>
        <w:left w:val="none" w:sz="0" w:space="0" w:color="auto"/>
        <w:bottom w:val="none" w:sz="0" w:space="0" w:color="auto"/>
        <w:right w:val="none" w:sz="0" w:space="0" w:color="auto"/>
      </w:divBdr>
    </w:div>
    <w:div w:id="1012025053">
      <w:bodyDiv w:val="1"/>
      <w:marLeft w:val="0"/>
      <w:marRight w:val="0"/>
      <w:marTop w:val="0"/>
      <w:marBottom w:val="0"/>
      <w:divBdr>
        <w:top w:val="none" w:sz="0" w:space="0" w:color="auto"/>
        <w:left w:val="none" w:sz="0" w:space="0" w:color="auto"/>
        <w:bottom w:val="none" w:sz="0" w:space="0" w:color="auto"/>
        <w:right w:val="none" w:sz="0" w:space="0" w:color="auto"/>
      </w:divBdr>
    </w:div>
    <w:div w:id="1024941685">
      <w:bodyDiv w:val="1"/>
      <w:marLeft w:val="0"/>
      <w:marRight w:val="0"/>
      <w:marTop w:val="0"/>
      <w:marBottom w:val="0"/>
      <w:divBdr>
        <w:top w:val="none" w:sz="0" w:space="0" w:color="auto"/>
        <w:left w:val="none" w:sz="0" w:space="0" w:color="auto"/>
        <w:bottom w:val="none" w:sz="0" w:space="0" w:color="auto"/>
        <w:right w:val="none" w:sz="0" w:space="0" w:color="auto"/>
      </w:divBdr>
    </w:div>
    <w:div w:id="1027683735">
      <w:bodyDiv w:val="1"/>
      <w:marLeft w:val="0"/>
      <w:marRight w:val="0"/>
      <w:marTop w:val="0"/>
      <w:marBottom w:val="0"/>
      <w:divBdr>
        <w:top w:val="none" w:sz="0" w:space="0" w:color="auto"/>
        <w:left w:val="none" w:sz="0" w:space="0" w:color="auto"/>
        <w:bottom w:val="none" w:sz="0" w:space="0" w:color="auto"/>
        <w:right w:val="none" w:sz="0" w:space="0" w:color="auto"/>
      </w:divBdr>
    </w:div>
    <w:div w:id="1028681637">
      <w:bodyDiv w:val="1"/>
      <w:marLeft w:val="0"/>
      <w:marRight w:val="0"/>
      <w:marTop w:val="0"/>
      <w:marBottom w:val="0"/>
      <w:divBdr>
        <w:top w:val="none" w:sz="0" w:space="0" w:color="auto"/>
        <w:left w:val="none" w:sz="0" w:space="0" w:color="auto"/>
        <w:bottom w:val="none" w:sz="0" w:space="0" w:color="auto"/>
        <w:right w:val="none" w:sz="0" w:space="0" w:color="auto"/>
      </w:divBdr>
    </w:div>
    <w:div w:id="1042559088">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38574933">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76406872">
      <w:bodyDiv w:val="1"/>
      <w:marLeft w:val="0"/>
      <w:marRight w:val="0"/>
      <w:marTop w:val="0"/>
      <w:marBottom w:val="0"/>
      <w:divBdr>
        <w:top w:val="none" w:sz="0" w:space="0" w:color="auto"/>
        <w:left w:val="none" w:sz="0" w:space="0" w:color="auto"/>
        <w:bottom w:val="none" w:sz="0" w:space="0" w:color="auto"/>
        <w:right w:val="none" w:sz="0" w:space="0" w:color="auto"/>
      </w:divBdr>
    </w:div>
    <w:div w:id="1310359324">
      <w:bodyDiv w:val="1"/>
      <w:marLeft w:val="0"/>
      <w:marRight w:val="0"/>
      <w:marTop w:val="0"/>
      <w:marBottom w:val="0"/>
      <w:divBdr>
        <w:top w:val="none" w:sz="0" w:space="0" w:color="auto"/>
        <w:left w:val="none" w:sz="0" w:space="0" w:color="auto"/>
        <w:bottom w:val="none" w:sz="0" w:space="0" w:color="auto"/>
        <w:right w:val="none" w:sz="0" w:space="0" w:color="auto"/>
      </w:divBdr>
    </w:div>
    <w:div w:id="1314068875">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3755790">
      <w:bodyDiv w:val="1"/>
      <w:marLeft w:val="0"/>
      <w:marRight w:val="0"/>
      <w:marTop w:val="0"/>
      <w:marBottom w:val="0"/>
      <w:divBdr>
        <w:top w:val="none" w:sz="0" w:space="0" w:color="auto"/>
        <w:left w:val="none" w:sz="0" w:space="0" w:color="auto"/>
        <w:bottom w:val="none" w:sz="0" w:space="0" w:color="auto"/>
        <w:right w:val="none" w:sz="0" w:space="0" w:color="auto"/>
      </w:divBdr>
    </w:div>
    <w:div w:id="1335960137">
      <w:bodyDiv w:val="1"/>
      <w:marLeft w:val="0"/>
      <w:marRight w:val="0"/>
      <w:marTop w:val="0"/>
      <w:marBottom w:val="0"/>
      <w:divBdr>
        <w:top w:val="none" w:sz="0" w:space="0" w:color="auto"/>
        <w:left w:val="none" w:sz="0" w:space="0" w:color="auto"/>
        <w:bottom w:val="none" w:sz="0" w:space="0" w:color="auto"/>
        <w:right w:val="none" w:sz="0" w:space="0" w:color="auto"/>
      </w:divBdr>
    </w:div>
    <w:div w:id="142275198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516924214">
      <w:bodyDiv w:val="1"/>
      <w:marLeft w:val="0"/>
      <w:marRight w:val="0"/>
      <w:marTop w:val="0"/>
      <w:marBottom w:val="0"/>
      <w:divBdr>
        <w:top w:val="none" w:sz="0" w:space="0" w:color="auto"/>
        <w:left w:val="none" w:sz="0" w:space="0" w:color="auto"/>
        <w:bottom w:val="none" w:sz="0" w:space="0" w:color="auto"/>
        <w:right w:val="none" w:sz="0" w:space="0" w:color="auto"/>
      </w:divBdr>
    </w:div>
    <w:div w:id="1521896762">
      <w:bodyDiv w:val="1"/>
      <w:marLeft w:val="0"/>
      <w:marRight w:val="0"/>
      <w:marTop w:val="0"/>
      <w:marBottom w:val="0"/>
      <w:divBdr>
        <w:top w:val="none" w:sz="0" w:space="0" w:color="auto"/>
        <w:left w:val="none" w:sz="0" w:space="0" w:color="auto"/>
        <w:bottom w:val="none" w:sz="0" w:space="0" w:color="auto"/>
        <w:right w:val="none" w:sz="0" w:space="0" w:color="auto"/>
      </w:divBdr>
    </w:div>
    <w:div w:id="1566834727">
      <w:bodyDiv w:val="1"/>
      <w:marLeft w:val="0"/>
      <w:marRight w:val="0"/>
      <w:marTop w:val="0"/>
      <w:marBottom w:val="0"/>
      <w:divBdr>
        <w:top w:val="none" w:sz="0" w:space="0" w:color="auto"/>
        <w:left w:val="none" w:sz="0" w:space="0" w:color="auto"/>
        <w:bottom w:val="none" w:sz="0" w:space="0" w:color="auto"/>
        <w:right w:val="none" w:sz="0" w:space="0" w:color="auto"/>
      </w:divBdr>
    </w:div>
    <w:div w:id="1595436593">
      <w:bodyDiv w:val="1"/>
      <w:marLeft w:val="0"/>
      <w:marRight w:val="0"/>
      <w:marTop w:val="0"/>
      <w:marBottom w:val="0"/>
      <w:divBdr>
        <w:top w:val="none" w:sz="0" w:space="0" w:color="auto"/>
        <w:left w:val="none" w:sz="0" w:space="0" w:color="auto"/>
        <w:bottom w:val="none" w:sz="0" w:space="0" w:color="auto"/>
        <w:right w:val="none" w:sz="0" w:space="0" w:color="auto"/>
      </w:divBdr>
    </w:div>
    <w:div w:id="1626035219">
      <w:bodyDiv w:val="1"/>
      <w:marLeft w:val="0"/>
      <w:marRight w:val="0"/>
      <w:marTop w:val="0"/>
      <w:marBottom w:val="0"/>
      <w:divBdr>
        <w:top w:val="none" w:sz="0" w:space="0" w:color="auto"/>
        <w:left w:val="none" w:sz="0" w:space="0" w:color="auto"/>
        <w:bottom w:val="none" w:sz="0" w:space="0" w:color="auto"/>
        <w:right w:val="none" w:sz="0" w:space="0" w:color="auto"/>
      </w:divBdr>
    </w:div>
    <w:div w:id="1641763178">
      <w:bodyDiv w:val="1"/>
      <w:marLeft w:val="0"/>
      <w:marRight w:val="0"/>
      <w:marTop w:val="0"/>
      <w:marBottom w:val="0"/>
      <w:divBdr>
        <w:top w:val="none" w:sz="0" w:space="0" w:color="auto"/>
        <w:left w:val="none" w:sz="0" w:space="0" w:color="auto"/>
        <w:bottom w:val="none" w:sz="0" w:space="0" w:color="auto"/>
        <w:right w:val="none" w:sz="0" w:space="0" w:color="auto"/>
      </w:divBdr>
    </w:div>
    <w:div w:id="1651716671">
      <w:bodyDiv w:val="1"/>
      <w:marLeft w:val="0"/>
      <w:marRight w:val="0"/>
      <w:marTop w:val="0"/>
      <w:marBottom w:val="0"/>
      <w:divBdr>
        <w:top w:val="none" w:sz="0" w:space="0" w:color="auto"/>
        <w:left w:val="none" w:sz="0" w:space="0" w:color="auto"/>
        <w:bottom w:val="none" w:sz="0" w:space="0" w:color="auto"/>
        <w:right w:val="none" w:sz="0" w:space="0" w:color="auto"/>
      </w:divBdr>
    </w:div>
    <w:div w:id="168166621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5030560">
      <w:bodyDiv w:val="1"/>
      <w:marLeft w:val="0"/>
      <w:marRight w:val="0"/>
      <w:marTop w:val="0"/>
      <w:marBottom w:val="0"/>
      <w:divBdr>
        <w:top w:val="none" w:sz="0" w:space="0" w:color="auto"/>
        <w:left w:val="none" w:sz="0" w:space="0" w:color="auto"/>
        <w:bottom w:val="none" w:sz="0" w:space="0" w:color="auto"/>
        <w:right w:val="none" w:sz="0" w:space="0" w:color="auto"/>
      </w:divBdr>
    </w:div>
    <w:div w:id="1815759338">
      <w:bodyDiv w:val="1"/>
      <w:marLeft w:val="0"/>
      <w:marRight w:val="0"/>
      <w:marTop w:val="0"/>
      <w:marBottom w:val="0"/>
      <w:divBdr>
        <w:top w:val="none" w:sz="0" w:space="0" w:color="auto"/>
        <w:left w:val="none" w:sz="0" w:space="0" w:color="auto"/>
        <w:bottom w:val="none" w:sz="0" w:space="0" w:color="auto"/>
        <w:right w:val="none" w:sz="0" w:space="0" w:color="auto"/>
      </w:divBdr>
    </w:div>
    <w:div w:id="1828202114">
      <w:bodyDiv w:val="1"/>
      <w:marLeft w:val="0"/>
      <w:marRight w:val="0"/>
      <w:marTop w:val="0"/>
      <w:marBottom w:val="0"/>
      <w:divBdr>
        <w:top w:val="none" w:sz="0" w:space="0" w:color="auto"/>
        <w:left w:val="none" w:sz="0" w:space="0" w:color="auto"/>
        <w:bottom w:val="none" w:sz="0" w:space="0" w:color="auto"/>
        <w:right w:val="none" w:sz="0" w:space="0" w:color="auto"/>
      </w:divBdr>
    </w:div>
    <w:div w:id="1849715975">
      <w:bodyDiv w:val="1"/>
      <w:marLeft w:val="0"/>
      <w:marRight w:val="0"/>
      <w:marTop w:val="0"/>
      <w:marBottom w:val="0"/>
      <w:divBdr>
        <w:top w:val="none" w:sz="0" w:space="0" w:color="auto"/>
        <w:left w:val="none" w:sz="0" w:space="0" w:color="auto"/>
        <w:bottom w:val="none" w:sz="0" w:space="0" w:color="auto"/>
        <w:right w:val="none" w:sz="0" w:space="0" w:color="auto"/>
      </w:divBdr>
    </w:div>
    <w:div w:id="1862234809">
      <w:bodyDiv w:val="1"/>
      <w:marLeft w:val="0"/>
      <w:marRight w:val="0"/>
      <w:marTop w:val="0"/>
      <w:marBottom w:val="0"/>
      <w:divBdr>
        <w:top w:val="none" w:sz="0" w:space="0" w:color="auto"/>
        <w:left w:val="none" w:sz="0" w:space="0" w:color="auto"/>
        <w:bottom w:val="none" w:sz="0" w:space="0" w:color="auto"/>
        <w:right w:val="none" w:sz="0" w:space="0" w:color="auto"/>
      </w:divBdr>
    </w:div>
    <w:div w:id="1929343832">
      <w:bodyDiv w:val="1"/>
      <w:marLeft w:val="0"/>
      <w:marRight w:val="0"/>
      <w:marTop w:val="0"/>
      <w:marBottom w:val="0"/>
      <w:divBdr>
        <w:top w:val="none" w:sz="0" w:space="0" w:color="auto"/>
        <w:left w:val="none" w:sz="0" w:space="0" w:color="auto"/>
        <w:bottom w:val="none" w:sz="0" w:space="0" w:color="auto"/>
        <w:right w:val="none" w:sz="0" w:space="0" w:color="auto"/>
      </w:divBdr>
    </w:div>
    <w:div w:id="1934236940">
      <w:bodyDiv w:val="1"/>
      <w:marLeft w:val="0"/>
      <w:marRight w:val="0"/>
      <w:marTop w:val="0"/>
      <w:marBottom w:val="0"/>
      <w:divBdr>
        <w:top w:val="none" w:sz="0" w:space="0" w:color="auto"/>
        <w:left w:val="none" w:sz="0" w:space="0" w:color="auto"/>
        <w:bottom w:val="none" w:sz="0" w:space="0" w:color="auto"/>
        <w:right w:val="none" w:sz="0" w:space="0" w:color="auto"/>
      </w:divBdr>
    </w:div>
    <w:div w:id="2024278025">
      <w:bodyDiv w:val="1"/>
      <w:marLeft w:val="0"/>
      <w:marRight w:val="0"/>
      <w:marTop w:val="0"/>
      <w:marBottom w:val="0"/>
      <w:divBdr>
        <w:top w:val="none" w:sz="0" w:space="0" w:color="auto"/>
        <w:left w:val="none" w:sz="0" w:space="0" w:color="auto"/>
        <w:bottom w:val="none" w:sz="0" w:space="0" w:color="auto"/>
        <w:right w:val="none" w:sz="0" w:space="0" w:color="auto"/>
      </w:divBdr>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113741797">
      <w:bodyDiv w:val="1"/>
      <w:marLeft w:val="0"/>
      <w:marRight w:val="0"/>
      <w:marTop w:val="0"/>
      <w:marBottom w:val="0"/>
      <w:divBdr>
        <w:top w:val="none" w:sz="0" w:space="0" w:color="auto"/>
        <w:left w:val="none" w:sz="0" w:space="0" w:color="auto"/>
        <w:bottom w:val="none" w:sz="0" w:space="0" w:color="auto"/>
        <w:right w:val="none" w:sz="0" w:space="0" w:color="auto"/>
      </w:divBdr>
    </w:div>
    <w:div w:id="2115250352">
      <w:bodyDiv w:val="1"/>
      <w:marLeft w:val="0"/>
      <w:marRight w:val="0"/>
      <w:marTop w:val="0"/>
      <w:marBottom w:val="0"/>
      <w:divBdr>
        <w:top w:val="none" w:sz="0" w:space="0" w:color="auto"/>
        <w:left w:val="none" w:sz="0" w:space="0" w:color="auto"/>
        <w:bottom w:val="none" w:sz="0" w:space="0" w:color="auto"/>
        <w:right w:val="none" w:sz="0" w:space="0" w:color="auto"/>
      </w:divBdr>
    </w:div>
    <w:div w:id="21349771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c.hhi.fraunhofer.de/svn/svn_3DVCSoftware/tags/HTM-5.0.1/" TargetMode="Externa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F442A-FDB4-429C-BFD5-49768BAB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2927</TotalTime>
  <Pages>5</Pages>
  <Words>1559</Words>
  <Characters>8892</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mediatek</cp:lastModifiedBy>
  <cp:revision>48</cp:revision>
  <cp:lastPrinted>1601-01-01T00:00:00Z</cp:lastPrinted>
  <dcterms:created xsi:type="dcterms:W3CDTF">2013-01-04T03:49:00Z</dcterms:created>
  <dcterms:modified xsi:type="dcterms:W3CDTF">2013-01-11T01:32:00Z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853144492</vt:i4>
  </property>
  <property fmtid="{D5CDD505-2E9C-101B-9397-08002B2CF9AE}" pid="3" name="_NewReviewCycle">
    <vt:lpwstr/>
  </property>
  <property fmtid="{D5CDD505-2E9C-101B-9397-08002B2CF9AE}" pid="4" name="_EmailSubject">
    <vt:lpwstr>Kai's high-level syntax proposal</vt:lpwstr>
  </property>
  <property fmtid="{D5CDD505-2E9C-101B-9397-08002B2CF9AE}" pid="5" name="_AuthorEmail">
    <vt:lpwstr>yuwen.huang@mediatek.com</vt:lpwstr>
  </property>
  <property fmtid="{D5CDD505-2E9C-101B-9397-08002B2CF9AE}" pid="6" name="_AuthorEmailDisplayName">
    <vt:lpwstr>YW Huang (黃毓文)</vt:lpwstr>
  </property>
  <property fmtid="{D5CDD505-2E9C-101B-9397-08002B2CF9AE}" pid="7" name="_PreviousAdHocReviewCycleID">
    <vt:i4>-1529704062</vt:i4>
  </property>
</Properties>
</file>