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F89" w:rsidRPr="00F60F40" w:rsidRDefault="00CD7F89" w:rsidP="00CD7F89">
      <w:pPr>
        <w:pStyle w:val="3H4"/>
      </w:pPr>
      <w:bookmarkStart w:id="0" w:name="_Ref327895369"/>
      <w:r w:rsidRPr="00F60F40">
        <w:t>Inter-view residual prediction process</w:t>
      </w:r>
      <w:bookmarkEnd w:id="0"/>
    </w:p>
    <w:p w:rsidR="00CD7F89" w:rsidRDefault="00CD7F89">
      <w:r>
        <w:t>…</w:t>
      </w:r>
    </w:p>
    <w:p w:rsidR="00CD7F89" w:rsidRPr="00F60F40" w:rsidRDefault="00CD7F89" w:rsidP="00CD7F89">
      <w:pPr>
        <w:pStyle w:val="3N0"/>
        <w:rPr>
          <w:lang w:eastAsia="ko-KR"/>
        </w:rPr>
      </w:pPr>
      <w:r w:rsidRPr="00F60F40">
        <w:rPr>
          <w:lang w:eastAsia="ko-KR"/>
        </w:rPr>
        <w:t xml:space="preserve">The variable </w:t>
      </w:r>
      <w:r>
        <w:rPr>
          <w:lang w:eastAsia="ko-KR"/>
        </w:rPr>
        <w:t>log2resPredDenom</w:t>
      </w:r>
      <w:r w:rsidRPr="00F60F40">
        <w:rPr>
          <w:lang w:eastAsia="ko-KR"/>
        </w:rPr>
        <w:t xml:space="preserve"> is set equal to 0 and the following ordered steps apply. </w:t>
      </w:r>
    </w:p>
    <w:p w:rsidR="00CD7F89" w:rsidRPr="00F60F40" w:rsidRDefault="00CD7F89" w:rsidP="00CD7F89">
      <w:pPr>
        <w:pStyle w:val="3U1"/>
        <w:numPr>
          <w:ilvl w:val="1"/>
          <w:numId w:val="7"/>
        </w:numPr>
        <w:rPr>
          <w:rFonts w:eastAsia="MS Mincho"/>
          <w:lang w:eastAsia="ko-KR"/>
        </w:rPr>
      </w:pPr>
      <w:r w:rsidRPr="00F60F40">
        <w:rPr>
          <w:lang w:eastAsia="zh-CN"/>
        </w:rPr>
        <w:t xml:space="preserve">When predFlagL0 is equal to 1 and </w:t>
      </w:r>
      <w:proofErr w:type="spellStart"/>
      <w:r w:rsidRPr="00F60F40">
        <w:rPr>
          <w:lang w:eastAsia="zh-CN"/>
        </w:rPr>
        <w:t>ViewIdx</w:t>
      </w:r>
      <w:proofErr w:type="spellEnd"/>
      <w:r w:rsidRPr="00F60F40">
        <w:rPr>
          <w:lang w:eastAsia="zh-CN"/>
        </w:rPr>
        <w:t xml:space="preserve"> is not equal to the view order index of </w:t>
      </w:r>
      <w:proofErr w:type="gramStart"/>
      <w:r w:rsidRPr="00F60F40">
        <w:rPr>
          <w:lang w:eastAsia="zh-CN"/>
        </w:rPr>
        <w:t>RefPicListL0[</w:t>
      </w:r>
      <w:proofErr w:type="gramEnd"/>
      <w:r w:rsidRPr="00F60F40">
        <w:rPr>
          <w:lang w:eastAsia="zh-CN"/>
        </w:rPr>
        <w:t xml:space="preserve"> refIdxL0 ], </w:t>
      </w:r>
      <w:r>
        <w:rPr>
          <w:lang w:eastAsia="ko-KR"/>
        </w:rPr>
        <w:t>log2resPredDenom</w:t>
      </w:r>
      <w:r w:rsidRPr="00F60F40">
        <w:rPr>
          <w:lang w:eastAsia="zh-CN"/>
        </w:rPr>
        <w:t xml:space="preserve"> is set equal to </w:t>
      </w:r>
      <w:r>
        <w:rPr>
          <w:lang w:eastAsia="ko-KR"/>
        </w:rPr>
        <w:t>log2resPredDenom</w:t>
      </w:r>
      <w:r w:rsidRPr="00F60F40">
        <w:rPr>
          <w:lang w:eastAsia="zh-CN"/>
        </w:rPr>
        <w:t xml:space="preserve"> </w:t>
      </w:r>
      <w:r w:rsidRPr="00F60F40">
        <w:t>+</w:t>
      </w:r>
      <w:r w:rsidRPr="00F60F40">
        <w:rPr>
          <w:lang w:eastAsia="zh-CN"/>
        </w:rPr>
        <w:t xml:space="preserve"> 1. </w:t>
      </w:r>
    </w:p>
    <w:p w:rsidR="00CD7F89" w:rsidRPr="00F60F40" w:rsidRDefault="00CD7F89" w:rsidP="00CD7F89">
      <w:pPr>
        <w:pStyle w:val="3U1"/>
        <w:tabs>
          <w:tab w:val="clear" w:pos="360"/>
        </w:tabs>
        <w:ind w:hanging="357"/>
        <w:rPr>
          <w:rFonts w:eastAsia="MS Mincho"/>
          <w:lang w:eastAsia="ko-KR"/>
        </w:rPr>
      </w:pPr>
      <w:r w:rsidRPr="00F60F40">
        <w:rPr>
          <w:lang w:eastAsia="zh-CN"/>
        </w:rPr>
        <w:t xml:space="preserve">When predFlagL1 is equal to 1 and </w:t>
      </w:r>
      <w:proofErr w:type="spellStart"/>
      <w:r w:rsidRPr="00F60F40">
        <w:rPr>
          <w:lang w:eastAsia="zh-CN"/>
        </w:rPr>
        <w:t>ViewIdx</w:t>
      </w:r>
      <w:proofErr w:type="spellEnd"/>
      <w:r w:rsidRPr="00F60F40">
        <w:rPr>
          <w:lang w:eastAsia="zh-CN"/>
        </w:rPr>
        <w:t xml:space="preserve"> is not equal to the view order index of </w:t>
      </w:r>
      <w:proofErr w:type="gramStart"/>
      <w:r w:rsidRPr="00F60F40">
        <w:rPr>
          <w:lang w:eastAsia="zh-CN"/>
        </w:rPr>
        <w:t>RefPicListL1[</w:t>
      </w:r>
      <w:proofErr w:type="gramEnd"/>
      <w:r w:rsidRPr="00F60F40">
        <w:rPr>
          <w:lang w:eastAsia="zh-CN"/>
        </w:rPr>
        <w:t xml:space="preserve"> refIdxL1 ], </w:t>
      </w:r>
      <w:r>
        <w:rPr>
          <w:lang w:eastAsia="ko-KR"/>
        </w:rPr>
        <w:t>log2resPredDenom</w:t>
      </w:r>
      <w:r w:rsidRPr="00F60F40">
        <w:rPr>
          <w:lang w:eastAsia="zh-CN"/>
        </w:rPr>
        <w:t xml:space="preserve"> is set equal to </w:t>
      </w:r>
      <w:r>
        <w:rPr>
          <w:lang w:eastAsia="ko-KR"/>
        </w:rPr>
        <w:t>log2resPredDenom</w:t>
      </w:r>
      <w:r w:rsidRPr="00F60F40">
        <w:rPr>
          <w:lang w:eastAsia="zh-CN"/>
        </w:rPr>
        <w:t xml:space="preserve"> </w:t>
      </w:r>
      <w:r w:rsidRPr="00F60F40">
        <w:t>+</w:t>
      </w:r>
      <w:r w:rsidRPr="00F60F40">
        <w:rPr>
          <w:lang w:eastAsia="zh-CN"/>
        </w:rPr>
        <w:t xml:space="preserve"> 1. </w:t>
      </w:r>
    </w:p>
    <w:p w:rsidR="00CD7F89" w:rsidRPr="00F60F40" w:rsidDel="00862532" w:rsidRDefault="00CD7F89" w:rsidP="00CD7F89">
      <w:pPr>
        <w:pStyle w:val="3U1"/>
        <w:tabs>
          <w:tab w:val="clear" w:pos="360"/>
        </w:tabs>
        <w:ind w:hanging="357"/>
        <w:rPr>
          <w:del w:id="1" w:author="Samsung" w:date="2013-01-10T16:33:00Z"/>
          <w:rFonts w:eastAsia="MS Mincho"/>
          <w:lang w:eastAsia="ko-KR"/>
        </w:rPr>
      </w:pPr>
      <w:del w:id="2" w:author="Samsung" w:date="2013-01-10T16:33:00Z">
        <w:r w:rsidRPr="00F60F40" w:rsidDel="00862532">
          <w:rPr>
            <w:lang w:eastAsia="zh-CN"/>
          </w:rPr>
          <w:delText xml:space="preserve">The variable </w:delText>
        </w:r>
        <w:r w:rsidDel="00862532">
          <w:rPr>
            <w:lang w:eastAsia="zh-CN"/>
          </w:rPr>
          <w:delText>log2MaxResPredDenom</w:delText>
        </w:r>
        <w:r w:rsidRPr="00F60F40" w:rsidDel="00862532">
          <w:rPr>
            <w:lang w:eastAsia="zh-CN"/>
          </w:rPr>
          <w:delText xml:space="preserve"> is derived by</w:delText>
        </w:r>
      </w:del>
    </w:p>
    <w:p w:rsidR="00CD7F89" w:rsidRPr="00F60F40" w:rsidRDefault="00CD7F89" w:rsidP="00862532">
      <w:pPr>
        <w:pStyle w:val="3U1"/>
        <w:numPr>
          <w:ilvl w:val="0"/>
          <w:numId w:val="0"/>
        </w:numPr>
        <w:rPr>
          <w:lang w:eastAsia="ko-KR"/>
        </w:rPr>
      </w:pPr>
      <w:del w:id="3" w:author="Samsung" w:date="2013-01-10T16:27:00Z">
        <w:r w:rsidRPr="00862532" w:rsidDel="00F67C56">
          <w:rPr>
            <w:rFonts w:eastAsia="MS Mincho"/>
            <w:lang w:eastAsia="ko-KR"/>
          </w:rPr>
          <w:delText xml:space="preserve">log2MaxResPredDenom = </w:delText>
        </w:r>
        <w:r w:rsidRPr="00F60F40" w:rsidDel="00F67C56">
          <w:rPr>
            <w:lang w:eastAsia="ko-KR"/>
          </w:rPr>
          <w:delText>( ( predFlagL0 = = 1 ) &amp;&amp; ( predFlagL1 == 1 ) ? 1 : 0 )</w:delText>
        </w:r>
      </w:del>
      <w:del w:id="4" w:author="Samsung" w:date="2013-01-10T16:31:00Z">
        <w:r w:rsidRPr="00F60F40" w:rsidDel="00862532">
          <w:rPr>
            <w:lang w:eastAsia="ko-KR"/>
          </w:rPr>
          <w:tab/>
        </w:r>
        <w:r w:rsidRPr="00F60F40" w:rsidDel="00862532">
          <w:delText>(G</w:delText>
        </w:r>
        <w:r w:rsidRPr="00F60F40" w:rsidDel="00862532">
          <w:noBreakHyphen/>
        </w:r>
        <w:r w:rsidR="00492108" w:rsidDel="00862532">
          <w:fldChar w:fldCharType="begin" w:fldLock="1"/>
        </w:r>
        <w:r w:rsidR="00492108" w:rsidDel="00862532">
          <w:delInstrText xml:space="preserve"> SEQ Equation \* ARABIC </w:delInstrText>
        </w:r>
        <w:r w:rsidR="00492108" w:rsidDel="00862532">
          <w:fldChar w:fldCharType="separate"/>
        </w:r>
        <w:r w:rsidDel="00862532">
          <w:rPr>
            <w:noProof/>
          </w:rPr>
          <w:delText>188</w:delText>
        </w:r>
        <w:r w:rsidR="00492108" w:rsidDel="00862532">
          <w:fldChar w:fldCharType="end"/>
        </w:r>
        <w:r w:rsidRPr="00F60F40" w:rsidDel="00862532">
          <w:delText>)</w:delText>
        </w:r>
      </w:del>
    </w:p>
    <w:p w:rsidR="00CD7F89" w:rsidRPr="00F60F40" w:rsidRDefault="00CD7F89" w:rsidP="00CD7F89">
      <w:pPr>
        <w:pStyle w:val="3N0"/>
        <w:rPr>
          <w:lang w:eastAsia="ko-KR"/>
        </w:rPr>
      </w:pPr>
      <w:r w:rsidRPr="00F60F40">
        <w:rPr>
          <w:lang w:eastAsia="ko-KR"/>
        </w:rPr>
        <w:t xml:space="preserve">When </w:t>
      </w:r>
      <w:r>
        <w:rPr>
          <w:lang w:eastAsia="ko-KR"/>
        </w:rPr>
        <w:t>log2resPredDenom</w:t>
      </w:r>
      <w:r w:rsidRPr="00F60F40">
        <w:rPr>
          <w:lang w:eastAsia="ko-KR"/>
        </w:rPr>
        <w:t xml:space="preserve"> is greater than </w:t>
      </w:r>
      <w:del w:id="5" w:author="Samsung" w:date="2013-01-10T16:28:00Z">
        <w:r w:rsidDel="00F67C56">
          <w:rPr>
            <w:lang w:eastAsia="ko-KR"/>
          </w:rPr>
          <w:delText>log2MaxResPredDenom</w:delText>
        </w:r>
        <w:r w:rsidRPr="00F60F40" w:rsidDel="00F67C56">
          <w:rPr>
            <w:lang w:eastAsia="ko-KR"/>
          </w:rPr>
          <w:delText xml:space="preserve"> </w:delText>
        </w:r>
      </w:del>
      <w:ins w:id="6" w:author="Samsung" w:date="2013-01-10T16:28:00Z">
        <w:r w:rsidR="00F67C56">
          <w:rPr>
            <w:rFonts w:hint="eastAsia"/>
            <w:lang w:eastAsia="ko-KR"/>
          </w:rPr>
          <w:t>0</w:t>
        </w:r>
        <w:r w:rsidR="00F67C56" w:rsidRPr="00F60F40">
          <w:rPr>
            <w:lang w:eastAsia="ko-KR"/>
          </w:rPr>
          <w:t xml:space="preserve"> </w:t>
        </w:r>
      </w:ins>
      <w:r w:rsidRPr="00F60F40">
        <w:rPr>
          <w:lang w:eastAsia="ko-KR"/>
        </w:rPr>
        <w:t xml:space="preserve">the whole decoding process of this sub-clause terminates. </w:t>
      </w:r>
    </w:p>
    <w:p w:rsidR="00CD7F89" w:rsidRPr="00F60F40" w:rsidRDefault="00CD7F89" w:rsidP="00CD7F89">
      <w:pPr>
        <w:pStyle w:val="3N0"/>
        <w:rPr>
          <w:lang w:eastAsia="ko-KR"/>
        </w:rPr>
      </w:pPr>
      <w:r w:rsidRPr="00F60F40">
        <w:rPr>
          <w:lang w:eastAsia="ko-KR"/>
        </w:rPr>
        <w:t>For y proceeding over the values 0</w:t>
      </w:r>
      <w:proofErr w:type="gramStart"/>
      <w:r w:rsidRPr="00F60F40">
        <w:rPr>
          <w:lang w:eastAsia="ko-KR"/>
        </w:rPr>
        <w:t>..(</w:t>
      </w:r>
      <w:proofErr w:type="spellStart"/>
      <w:proofErr w:type="gramEnd"/>
      <w:r w:rsidRPr="00F60F40">
        <w:rPr>
          <w:lang w:eastAsia="ko-KR"/>
        </w:rPr>
        <w:t>nPSH</w:t>
      </w:r>
      <w:proofErr w:type="spellEnd"/>
      <w:r w:rsidRPr="00F60F40">
        <w:rPr>
          <w:lang w:eastAsia="ko-KR"/>
        </w:rPr>
        <w:t> – 1) and x proceeding over the values 0..(</w:t>
      </w:r>
      <w:proofErr w:type="spellStart"/>
      <w:r w:rsidRPr="00F60F40">
        <w:rPr>
          <w:lang w:eastAsia="ko-KR"/>
        </w:rPr>
        <w:t>nPSW</w:t>
      </w:r>
      <w:proofErr w:type="spellEnd"/>
      <w:r w:rsidRPr="00F60F40">
        <w:rPr>
          <w:lang w:eastAsia="ko-KR"/>
        </w:rPr>
        <w:t> – 1), the following ordered steps apply.</w:t>
      </w:r>
    </w:p>
    <w:p w:rsidR="00862532" w:rsidRPr="00862532" w:rsidRDefault="00862532" w:rsidP="00862532">
      <w:pPr>
        <w:pStyle w:val="3U1"/>
        <w:numPr>
          <w:ilvl w:val="1"/>
          <w:numId w:val="9"/>
        </w:numPr>
        <w:tabs>
          <w:tab w:val="left" w:pos="720"/>
        </w:tabs>
        <w:textAlignment w:val="auto"/>
        <w:rPr>
          <w:ins w:id="7" w:author="Samsung" w:date="2013-01-10T16:31:00Z"/>
          <w:lang w:eastAsia="ko-KR"/>
        </w:rPr>
      </w:pPr>
      <w:ins w:id="8" w:author="Samsung" w:date="2013-01-10T16:31:00Z">
        <w:r w:rsidRPr="00862532">
          <w:rPr>
            <w:lang w:eastAsia="ko-KR"/>
          </w:rPr>
          <w:t xml:space="preserve">The variables </w:t>
        </w:r>
        <w:proofErr w:type="spellStart"/>
        <w:r w:rsidRPr="00862532">
          <w:rPr>
            <w:lang w:eastAsia="ko-KR"/>
          </w:rPr>
          <w:t>xR</w:t>
        </w:r>
        <w:proofErr w:type="spellEnd"/>
        <w:r w:rsidRPr="00862532">
          <w:rPr>
            <w:lang w:eastAsia="ko-KR"/>
          </w:rPr>
          <w:t xml:space="preserve"> is derived by</w:t>
        </w:r>
      </w:ins>
    </w:p>
    <w:p w:rsidR="00862532" w:rsidRPr="00862532" w:rsidRDefault="00862532" w:rsidP="00862532">
      <w:pPr>
        <w:pStyle w:val="3E3"/>
        <w:numPr>
          <w:ilvl w:val="3"/>
          <w:numId w:val="8"/>
        </w:numPr>
        <w:textAlignment w:val="auto"/>
        <w:rPr>
          <w:ins w:id="9" w:author="Samsung" w:date="2013-01-10T16:31:00Z"/>
          <w:lang w:eastAsia="ko-KR"/>
        </w:rPr>
      </w:pPr>
      <w:ins w:id="10" w:author="Samsung" w:date="2013-01-10T16:31:00Z">
        <w:r w:rsidRPr="00862532">
          <w:rPr>
            <w:lang w:eastAsia="ko-KR"/>
          </w:rPr>
          <w:t xml:space="preserve">xR0 = Clip3( 0, </w:t>
        </w:r>
        <w:proofErr w:type="spellStart"/>
        <w:r w:rsidRPr="00862532">
          <w:t>PicWidthInSamples</w:t>
        </w:r>
        <w:r w:rsidRPr="00862532">
          <w:rPr>
            <w:vertAlign w:val="subscript"/>
          </w:rPr>
          <w:t>L</w:t>
        </w:r>
        <w:proofErr w:type="spellEnd"/>
        <w:r w:rsidRPr="00862532">
          <w:t> – 1,</w:t>
        </w:r>
        <w:r w:rsidRPr="00862532">
          <w:rPr>
            <w:lang w:eastAsia="ko-KR"/>
          </w:rPr>
          <w:t xml:space="preserve"> </w:t>
        </w:r>
        <w:proofErr w:type="spellStart"/>
        <w:r w:rsidRPr="00862532">
          <w:rPr>
            <w:lang w:eastAsia="ko-KR"/>
          </w:rPr>
          <w:t>xP</w:t>
        </w:r>
        <w:proofErr w:type="spellEnd"/>
        <w:r w:rsidRPr="00862532">
          <w:rPr>
            <w:lang w:eastAsia="ko-KR"/>
          </w:rPr>
          <w:t xml:space="preserve"> + x + ((</w:t>
        </w:r>
        <w:proofErr w:type="spellStart"/>
        <w:r w:rsidRPr="00862532">
          <w:rPr>
            <w:lang w:eastAsia="ko-KR"/>
          </w:rPr>
          <w:t>mvDisp</w:t>
        </w:r>
        <w:proofErr w:type="spellEnd"/>
        <w:r w:rsidRPr="00862532">
          <w:rPr>
            <w:lang w:eastAsia="ko-KR"/>
          </w:rPr>
          <w:t>[ 0 ]+2) &gt;&gt; 2 ) )</w:t>
        </w:r>
        <w:r w:rsidRPr="00862532">
          <w:rPr>
            <w:lang w:eastAsia="ko-KR"/>
          </w:rPr>
          <w:tab/>
        </w:r>
        <w:r w:rsidRPr="00862532">
          <w:t>(G</w:t>
        </w:r>
        <w:r w:rsidRPr="00862532">
          <w:noBreakHyphen/>
        </w:r>
        <w:r w:rsidRPr="00862532">
          <w:fldChar w:fldCharType="begin" w:fldLock="1"/>
        </w:r>
        <w:r w:rsidRPr="00862532">
          <w:instrText xml:space="preserve"> SEQ Equation \* ARABIC </w:instrText>
        </w:r>
        <w:r w:rsidRPr="00862532">
          <w:fldChar w:fldCharType="separate"/>
        </w:r>
        <w:r w:rsidRPr="00862532">
          <w:rPr>
            <w:noProof/>
          </w:rPr>
          <w:t>189</w:t>
        </w:r>
        <w:r w:rsidRPr="00862532">
          <w:fldChar w:fldCharType="end"/>
        </w:r>
        <w:r w:rsidRPr="00862532">
          <w:t>)</w:t>
        </w:r>
      </w:ins>
    </w:p>
    <w:p w:rsidR="00CD7F89" w:rsidRPr="00F60F40" w:rsidDel="00862532" w:rsidRDefault="00CD7F89" w:rsidP="00CD7F89">
      <w:pPr>
        <w:pStyle w:val="3U1"/>
        <w:numPr>
          <w:ilvl w:val="1"/>
          <w:numId w:val="7"/>
        </w:numPr>
        <w:rPr>
          <w:del w:id="11" w:author="Samsung" w:date="2013-01-10T16:31:00Z"/>
          <w:lang w:eastAsia="ko-KR"/>
        </w:rPr>
      </w:pPr>
      <w:del w:id="12" w:author="Samsung" w:date="2013-01-10T16:31:00Z">
        <w:r w:rsidRPr="00F60F40" w:rsidDel="00862532">
          <w:rPr>
            <w:lang w:eastAsia="ko-KR"/>
          </w:rPr>
          <w:delText>The variables xR0, xR1, w0, and w1 are derived by</w:delText>
        </w:r>
      </w:del>
    </w:p>
    <w:p w:rsidR="00CD7F89" w:rsidRPr="00F60F40" w:rsidDel="00862532" w:rsidRDefault="00CD7F89" w:rsidP="00CD7F89">
      <w:pPr>
        <w:pStyle w:val="3E3"/>
        <w:rPr>
          <w:del w:id="13" w:author="Samsung" w:date="2013-01-10T16:31:00Z"/>
          <w:lang w:eastAsia="ko-KR"/>
        </w:rPr>
      </w:pPr>
      <w:del w:id="14" w:author="Samsung" w:date="2013-01-10T16:31:00Z">
        <w:r w:rsidRPr="00F60F40" w:rsidDel="00862532">
          <w:rPr>
            <w:lang w:eastAsia="ko-KR"/>
          </w:rPr>
          <w:delText xml:space="preserve">xR0 = Clip3( 0, </w:delText>
        </w:r>
        <w:r w:rsidRPr="00F60F40" w:rsidDel="00862532">
          <w:delText>PicWidthInSamples</w:delText>
        </w:r>
        <w:r w:rsidRPr="00F60F40" w:rsidDel="00862532">
          <w:rPr>
            <w:vertAlign w:val="subscript"/>
          </w:rPr>
          <w:delText>L</w:delText>
        </w:r>
        <w:r w:rsidRPr="00F60F40" w:rsidDel="00862532">
          <w:delText> – 1,</w:delText>
        </w:r>
        <w:r w:rsidRPr="00F60F40" w:rsidDel="00862532">
          <w:rPr>
            <w:lang w:eastAsia="ko-KR"/>
          </w:rPr>
          <w:delText xml:space="preserve"> xP + x + (mvDisp[ 0 ] &gt;&gt; 2 ) )</w:delText>
        </w:r>
        <w:r w:rsidRPr="00F60F40" w:rsidDel="00862532">
          <w:rPr>
            <w:lang w:eastAsia="ko-KR"/>
          </w:rPr>
          <w:tab/>
        </w:r>
        <w:r w:rsidRPr="00F60F40" w:rsidDel="00862532">
          <w:delText>(G</w:delText>
        </w:r>
        <w:r w:rsidRPr="00F60F40" w:rsidDel="00862532">
          <w:noBreakHyphen/>
        </w:r>
        <w:r w:rsidR="00492108" w:rsidDel="00862532">
          <w:fldChar w:fldCharType="begin" w:fldLock="1"/>
        </w:r>
        <w:r w:rsidR="00492108" w:rsidDel="00862532">
          <w:delInstrText xml:space="preserve"> SEQ Equation \* ARABIC </w:delInstrText>
        </w:r>
        <w:r w:rsidR="00492108" w:rsidDel="00862532">
          <w:fldChar w:fldCharType="separate"/>
        </w:r>
        <w:r w:rsidDel="00862532">
          <w:rPr>
            <w:noProof/>
          </w:rPr>
          <w:delText>189</w:delText>
        </w:r>
        <w:r w:rsidR="00492108" w:rsidDel="00862532">
          <w:fldChar w:fldCharType="end"/>
        </w:r>
        <w:r w:rsidRPr="00F60F40" w:rsidDel="00862532">
          <w:delText>)</w:delText>
        </w:r>
        <w:r w:rsidRPr="00F60F40" w:rsidDel="00862532">
          <w:br/>
        </w:r>
        <w:r w:rsidRPr="00F60F40" w:rsidDel="00862532">
          <w:rPr>
            <w:lang w:eastAsia="ko-KR"/>
          </w:rPr>
          <w:delText xml:space="preserve">xR1 = Clip3( 0, </w:delText>
        </w:r>
        <w:r w:rsidRPr="00F60F40" w:rsidDel="00862532">
          <w:delText>PicWidthInSamples</w:delText>
        </w:r>
        <w:r w:rsidRPr="00F60F40" w:rsidDel="00862532">
          <w:rPr>
            <w:vertAlign w:val="subscript"/>
          </w:rPr>
          <w:delText>L</w:delText>
        </w:r>
        <w:r w:rsidRPr="00F60F40" w:rsidDel="00862532">
          <w:delText> – 1,</w:delText>
        </w:r>
        <w:r w:rsidRPr="00F60F40" w:rsidDel="00862532">
          <w:rPr>
            <w:lang w:eastAsia="ko-KR"/>
          </w:rPr>
          <w:delText xml:space="preserve"> xP + x + (mvDisp[ 0 ] &gt;&gt; 2 ) + 1 )</w:delText>
        </w:r>
        <w:r w:rsidRPr="00F60F40" w:rsidDel="00862532">
          <w:rPr>
            <w:lang w:eastAsia="ko-KR"/>
          </w:rPr>
          <w:tab/>
        </w:r>
        <w:r w:rsidRPr="00F60F40" w:rsidDel="00862532">
          <w:delText>(G</w:delText>
        </w:r>
        <w:r w:rsidRPr="00F60F40" w:rsidDel="00862532">
          <w:noBreakHyphen/>
        </w:r>
        <w:r w:rsidR="00492108" w:rsidDel="00862532">
          <w:fldChar w:fldCharType="begin" w:fldLock="1"/>
        </w:r>
        <w:r w:rsidR="00492108" w:rsidDel="00862532">
          <w:delInstrText xml:space="preserve"> SEQ Equation \* ARABIC </w:delInstrText>
        </w:r>
        <w:r w:rsidR="00492108" w:rsidDel="00862532">
          <w:fldChar w:fldCharType="separate"/>
        </w:r>
        <w:r w:rsidDel="00862532">
          <w:rPr>
            <w:noProof/>
          </w:rPr>
          <w:delText>190</w:delText>
        </w:r>
        <w:r w:rsidR="00492108" w:rsidDel="00862532">
          <w:fldChar w:fldCharType="end"/>
        </w:r>
        <w:r w:rsidRPr="00F60F40" w:rsidDel="00862532">
          <w:delText>)</w:delText>
        </w:r>
        <w:r w:rsidRPr="00F60F40" w:rsidDel="00862532">
          <w:br/>
        </w:r>
        <w:r w:rsidRPr="00F60F40" w:rsidDel="00862532">
          <w:rPr>
            <w:lang w:eastAsia="ko-KR"/>
          </w:rPr>
          <w:delText>w0 = 4 – mvDisp[0] + ( ( mvDisp[0] &gt;&gt; 2 ) &lt;&lt; 2 )</w:delText>
        </w:r>
        <w:r w:rsidRPr="00F60F40" w:rsidDel="00862532">
          <w:rPr>
            <w:lang w:eastAsia="ko-KR"/>
          </w:rPr>
          <w:tab/>
        </w:r>
        <w:r w:rsidRPr="00F60F40" w:rsidDel="00862532">
          <w:delText>(G</w:delText>
        </w:r>
        <w:r w:rsidRPr="00F60F40" w:rsidDel="00862532">
          <w:noBreakHyphen/>
        </w:r>
        <w:r w:rsidR="00492108" w:rsidDel="00862532">
          <w:fldChar w:fldCharType="begin" w:fldLock="1"/>
        </w:r>
        <w:r w:rsidR="00492108" w:rsidDel="00862532">
          <w:delInstrText xml:space="preserve"> SEQ Equation \* ARABIC </w:delInstrText>
        </w:r>
        <w:r w:rsidR="00492108" w:rsidDel="00862532">
          <w:fldChar w:fldCharType="separate"/>
        </w:r>
        <w:r w:rsidDel="00862532">
          <w:rPr>
            <w:noProof/>
          </w:rPr>
          <w:delText>191</w:delText>
        </w:r>
        <w:r w:rsidR="00492108" w:rsidDel="00862532">
          <w:fldChar w:fldCharType="end"/>
        </w:r>
        <w:r w:rsidRPr="00F60F40" w:rsidDel="00862532">
          <w:delText>)</w:delText>
        </w:r>
        <w:r w:rsidRPr="00F60F40" w:rsidDel="00862532">
          <w:br/>
        </w:r>
        <w:r w:rsidRPr="00F60F40" w:rsidDel="00862532">
          <w:rPr>
            <w:lang w:eastAsia="ko-KR"/>
          </w:rPr>
          <w:delText>w1 = mvDisp[0] − ( ( mvDisp[0] &gt;&gt; 2 ) &lt;&lt; 2 )</w:delText>
        </w:r>
        <w:r w:rsidRPr="00F60F40" w:rsidDel="00862532">
          <w:rPr>
            <w:lang w:eastAsia="ko-KR"/>
          </w:rPr>
          <w:tab/>
        </w:r>
        <w:r w:rsidRPr="00F60F40" w:rsidDel="00862532">
          <w:rPr>
            <w:lang w:eastAsia="ko-KR"/>
          </w:rPr>
          <w:tab/>
        </w:r>
        <w:r w:rsidRPr="00F60F40" w:rsidDel="00862532">
          <w:delText>(G</w:delText>
        </w:r>
        <w:r w:rsidRPr="00F60F40" w:rsidDel="00862532">
          <w:noBreakHyphen/>
        </w:r>
        <w:r w:rsidR="00492108" w:rsidDel="00862532">
          <w:fldChar w:fldCharType="begin" w:fldLock="1"/>
        </w:r>
        <w:r w:rsidR="00492108" w:rsidDel="00862532">
          <w:delInstrText xml:space="preserve"> SEQ Equation \* ARABIC </w:delInstrText>
        </w:r>
        <w:r w:rsidR="00492108" w:rsidDel="00862532">
          <w:fldChar w:fldCharType="separate"/>
        </w:r>
        <w:r w:rsidDel="00862532">
          <w:rPr>
            <w:noProof/>
          </w:rPr>
          <w:delText>192</w:delText>
        </w:r>
        <w:r w:rsidR="00492108" w:rsidDel="00862532">
          <w:fldChar w:fldCharType="end"/>
        </w:r>
        <w:r w:rsidRPr="00F60F40" w:rsidDel="00862532">
          <w:delText>)</w:delText>
        </w:r>
      </w:del>
    </w:p>
    <w:p w:rsidR="00CD7F89" w:rsidRPr="00F60F40" w:rsidRDefault="00CD7F89" w:rsidP="00CD7F89">
      <w:pPr>
        <w:pStyle w:val="3U1"/>
        <w:tabs>
          <w:tab w:val="clear" w:pos="360"/>
        </w:tabs>
        <w:ind w:hanging="357"/>
        <w:rPr>
          <w:lang w:eastAsia="ko-KR"/>
        </w:rPr>
      </w:pPr>
      <w:r w:rsidRPr="00F60F40">
        <w:rPr>
          <w:lang w:eastAsia="ko-KR"/>
        </w:rPr>
        <w:t xml:space="preserve">The sample </w:t>
      </w:r>
      <w:proofErr w:type="spellStart"/>
      <w:r w:rsidRPr="00F60F40">
        <w:rPr>
          <w:lang w:eastAsia="ko-KR"/>
        </w:rPr>
        <w:t>predSamples</w:t>
      </w:r>
      <w:r w:rsidRPr="00F60F40">
        <w:rPr>
          <w:vertAlign w:val="subscript"/>
          <w:lang w:eastAsia="ko-KR"/>
        </w:rPr>
        <w:t>L</w:t>
      </w:r>
      <w:proofErr w:type="spellEnd"/>
      <w:r w:rsidRPr="00F60F40">
        <w:rPr>
          <w:lang w:eastAsia="ko-KR"/>
        </w:rPr>
        <w:t>[ x, y ] is modified by</w:t>
      </w:r>
    </w:p>
    <w:p w:rsidR="00CD7F89" w:rsidRPr="00F60F40" w:rsidRDefault="00CD7F89" w:rsidP="00CD7F89">
      <w:pPr>
        <w:pStyle w:val="3E3"/>
        <w:rPr>
          <w:lang w:eastAsia="ko-KR"/>
        </w:rPr>
      </w:pPr>
      <w:proofErr w:type="spellStart"/>
      <w:r w:rsidRPr="00F60F40">
        <w:rPr>
          <w:lang w:eastAsia="ko-KR"/>
        </w:rPr>
        <w:t>delta</w:t>
      </w:r>
      <w:r w:rsidRPr="00F60F40">
        <w:rPr>
          <w:vertAlign w:val="subscript"/>
          <w:lang w:eastAsia="ko-KR"/>
        </w:rPr>
        <w:t>L</w:t>
      </w:r>
      <w:proofErr w:type="spellEnd"/>
      <w:r w:rsidRPr="00F60F40">
        <w:rPr>
          <w:lang w:eastAsia="ko-KR"/>
        </w:rPr>
        <w:t xml:space="preserve"> = </w:t>
      </w:r>
      <w:proofErr w:type="spellStart"/>
      <w:ins w:id="15" w:author="Samsung" w:date="2013-01-10T16:31:00Z">
        <w:r w:rsidR="00862532" w:rsidRPr="00862532">
          <w:rPr>
            <w:lang w:eastAsia="ko-KR"/>
          </w:rPr>
          <w:t>refResSamples</w:t>
        </w:r>
        <w:r w:rsidR="00862532" w:rsidRPr="00862532">
          <w:rPr>
            <w:vertAlign w:val="subscript"/>
            <w:lang w:eastAsia="ko-KR"/>
          </w:rPr>
          <w:t>L</w:t>
        </w:r>
        <w:proofErr w:type="spellEnd"/>
        <w:r w:rsidR="00862532" w:rsidRPr="00862532">
          <w:rPr>
            <w:lang w:eastAsia="ko-KR"/>
          </w:rPr>
          <w:t>[ </w:t>
        </w:r>
        <w:proofErr w:type="spellStart"/>
        <w:r w:rsidR="00862532" w:rsidRPr="00862532">
          <w:rPr>
            <w:lang w:eastAsia="ko-KR"/>
          </w:rPr>
          <w:t>xR</w:t>
        </w:r>
        <w:proofErr w:type="spellEnd"/>
        <w:r w:rsidR="00862532" w:rsidRPr="00862532">
          <w:rPr>
            <w:lang w:eastAsia="ko-KR"/>
          </w:rPr>
          <w:t xml:space="preserve">, y ] </w:t>
        </w:r>
      </w:ins>
      <w:del w:id="16" w:author="Samsung" w:date="2013-01-10T16:32:00Z">
        <w:r w:rsidRPr="00F60F40" w:rsidDel="00862532">
          <w:rPr>
            <w:lang w:eastAsia="ko-KR"/>
          </w:rPr>
          <w:delText>( w0 * refResSamples</w:delText>
        </w:r>
        <w:r w:rsidRPr="00F60F40" w:rsidDel="00862532">
          <w:rPr>
            <w:vertAlign w:val="subscript"/>
            <w:lang w:eastAsia="ko-KR"/>
          </w:rPr>
          <w:delText>L</w:delText>
        </w:r>
        <w:r w:rsidRPr="00F60F40" w:rsidDel="00862532">
          <w:rPr>
            <w:lang w:eastAsia="ko-KR"/>
          </w:rPr>
          <w:delText>[ xR0, y ] + w1 * refResSamples</w:delText>
        </w:r>
        <w:r w:rsidRPr="00F60F40" w:rsidDel="00862532">
          <w:rPr>
            <w:vertAlign w:val="subscript"/>
            <w:lang w:eastAsia="ko-KR"/>
          </w:rPr>
          <w:delText>L</w:delText>
        </w:r>
        <w:r w:rsidRPr="00F60F40" w:rsidDel="00862532">
          <w:rPr>
            <w:lang w:eastAsia="ko-KR"/>
          </w:rPr>
          <w:delText>[ xR1, y ] + 4 ) &gt;&gt; 3</w:delText>
        </w:r>
        <w:r w:rsidRPr="00F60F40" w:rsidDel="00862532">
          <w:rPr>
            <w:lang w:eastAsia="ko-KR"/>
          </w:rPr>
          <w:tab/>
        </w:r>
        <w:r w:rsidRPr="00F60F40" w:rsidDel="00862532">
          <w:delText>(G</w:delText>
        </w:r>
        <w:r w:rsidRPr="00F60F40" w:rsidDel="00862532">
          <w:noBreakHyphen/>
        </w:r>
        <w:r w:rsidR="00492108" w:rsidDel="00862532">
          <w:fldChar w:fldCharType="begin" w:fldLock="1"/>
        </w:r>
        <w:r w:rsidR="00492108" w:rsidDel="00862532">
          <w:delInstrText xml:space="preserve"> SEQ Equation \* ARABIC </w:delInstrText>
        </w:r>
        <w:r w:rsidR="00492108" w:rsidDel="00862532">
          <w:fldChar w:fldCharType="separate"/>
        </w:r>
        <w:r w:rsidDel="00862532">
          <w:rPr>
            <w:noProof/>
          </w:rPr>
          <w:delText>193</w:delText>
        </w:r>
        <w:r w:rsidR="00492108" w:rsidDel="00862532">
          <w:fldChar w:fldCharType="end"/>
        </w:r>
        <w:r w:rsidRPr="00F60F40" w:rsidDel="00862532">
          <w:delText>)</w:delText>
        </w:r>
      </w:del>
      <w:r w:rsidRPr="00F60F40">
        <w:rPr>
          <w:lang w:eastAsia="ko-KR"/>
        </w:rPr>
        <w:br/>
      </w:r>
      <w:proofErr w:type="spellStart"/>
      <w:r w:rsidRPr="00F60F40">
        <w:rPr>
          <w:lang w:eastAsia="ko-KR"/>
        </w:rPr>
        <w:t>predSamples</w:t>
      </w:r>
      <w:r w:rsidRPr="00F60F40">
        <w:rPr>
          <w:vertAlign w:val="subscript"/>
          <w:lang w:eastAsia="ko-KR"/>
        </w:rPr>
        <w:t>L</w:t>
      </w:r>
      <w:proofErr w:type="spellEnd"/>
      <w:r w:rsidRPr="00F60F40">
        <w:rPr>
          <w:lang w:eastAsia="ko-KR"/>
        </w:rPr>
        <w:t xml:space="preserve">[ x, y ] = </w:t>
      </w:r>
      <w:proofErr w:type="spellStart"/>
      <w:r w:rsidRPr="00F60F40">
        <w:rPr>
          <w:lang w:eastAsia="ko-KR"/>
        </w:rPr>
        <w:t>predSamples</w:t>
      </w:r>
      <w:r w:rsidRPr="00F60F40">
        <w:rPr>
          <w:vertAlign w:val="subscript"/>
          <w:lang w:eastAsia="ko-KR"/>
        </w:rPr>
        <w:t>L</w:t>
      </w:r>
      <w:proofErr w:type="spellEnd"/>
      <w:r w:rsidRPr="00F60F40">
        <w:rPr>
          <w:lang w:eastAsia="ko-KR"/>
        </w:rPr>
        <w:t xml:space="preserve">[ x, y ] + ( </w:t>
      </w:r>
      <w:proofErr w:type="spellStart"/>
      <w:r w:rsidRPr="00F60F40">
        <w:rPr>
          <w:lang w:eastAsia="ko-KR"/>
        </w:rPr>
        <w:t>delta</w:t>
      </w:r>
      <w:r w:rsidRPr="00F60F40">
        <w:rPr>
          <w:vertAlign w:val="subscript"/>
          <w:lang w:eastAsia="ko-KR"/>
        </w:rPr>
        <w:t>L</w:t>
      </w:r>
      <w:proofErr w:type="spellEnd"/>
      <w:del w:id="17" w:author="Samsung" w:date="2013-01-10T16:16:00Z">
        <w:r w:rsidRPr="00F60F40" w:rsidDel="00CD7F89">
          <w:rPr>
            <w:lang w:eastAsia="ko-KR"/>
          </w:rPr>
          <w:delText xml:space="preserve"> &gt;&gt; </w:delText>
        </w:r>
        <w:r w:rsidDel="00CD7F89">
          <w:rPr>
            <w:lang w:eastAsia="ko-KR"/>
          </w:rPr>
          <w:delText>log2resPredDenom</w:delText>
        </w:r>
        <w:r w:rsidRPr="00F60F40" w:rsidDel="00CD7F89">
          <w:rPr>
            <w:lang w:eastAsia="ko-KR"/>
          </w:rPr>
          <w:delText xml:space="preserve"> </w:delText>
        </w:r>
      </w:del>
      <w:r w:rsidRPr="00F60F40">
        <w:rPr>
          <w:lang w:eastAsia="ko-KR"/>
        </w:rPr>
        <w:t>)</w:t>
      </w:r>
      <w:r w:rsidRPr="00F60F40">
        <w:rPr>
          <w:lang w:eastAsia="ko-KR"/>
        </w:rPr>
        <w:tab/>
      </w:r>
      <w:r w:rsidRPr="00F60F40">
        <w:t>(G</w:t>
      </w:r>
      <w:r w:rsidRPr="00F60F40">
        <w:noBreakHyphen/>
      </w:r>
      <w:fldSimple w:instr=" SEQ Equation \* ARABIC " w:fldLock="1">
        <w:r>
          <w:rPr>
            <w:noProof/>
          </w:rPr>
          <w:t>194</w:t>
        </w:r>
      </w:fldSimple>
      <w:r w:rsidRPr="00F60F40">
        <w:t>)</w:t>
      </w:r>
    </w:p>
    <w:p w:rsidR="00CD7F89" w:rsidRPr="00F60F40" w:rsidRDefault="00CD7F89" w:rsidP="00CD7F89">
      <w:pPr>
        <w:pStyle w:val="3N0"/>
        <w:rPr>
          <w:lang w:eastAsia="ko-KR"/>
        </w:rPr>
      </w:pPr>
      <w:r w:rsidRPr="00F60F40">
        <w:rPr>
          <w:lang w:eastAsia="ko-KR"/>
        </w:rPr>
        <w:t>For y proceeding over the values 0</w:t>
      </w:r>
      <w:proofErr w:type="gramStart"/>
      <w:r w:rsidRPr="00F60F40">
        <w:rPr>
          <w:lang w:eastAsia="ko-KR"/>
        </w:rPr>
        <w:t>..(</w:t>
      </w:r>
      <w:proofErr w:type="spellStart"/>
      <w:proofErr w:type="gramEnd"/>
      <w:r w:rsidRPr="00F60F40">
        <w:rPr>
          <w:lang w:eastAsia="ko-KR"/>
        </w:rPr>
        <w:t>nPSH</w:t>
      </w:r>
      <w:proofErr w:type="spellEnd"/>
      <w:r w:rsidRPr="00F60F40">
        <w:rPr>
          <w:lang w:eastAsia="ko-KR"/>
        </w:rPr>
        <w:t> / 2 – 1) and x proceeding over the values 0..(</w:t>
      </w:r>
      <w:proofErr w:type="spellStart"/>
      <w:r w:rsidRPr="00F60F40">
        <w:rPr>
          <w:lang w:eastAsia="ko-KR"/>
        </w:rPr>
        <w:t>nPSW</w:t>
      </w:r>
      <w:proofErr w:type="spellEnd"/>
      <w:r w:rsidRPr="00F60F40">
        <w:rPr>
          <w:lang w:eastAsia="ko-KR"/>
        </w:rPr>
        <w:t> / 2 – 1), the following ordered steps are specified:</w:t>
      </w:r>
    </w:p>
    <w:p w:rsidR="00862532" w:rsidRPr="00862532" w:rsidRDefault="00862532" w:rsidP="00862532">
      <w:pPr>
        <w:pStyle w:val="3U1"/>
        <w:numPr>
          <w:ilvl w:val="1"/>
          <w:numId w:val="7"/>
        </w:numPr>
        <w:tabs>
          <w:tab w:val="left" w:pos="720"/>
        </w:tabs>
        <w:textAlignment w:val="auto"/>
        <w:rPr>
          <w:ins w:id="18" w:author="Samsung" w:date="2013-01-10T16:32:00Z"/>
          <w:lang w:eastAsia="ko-KR"/>
        </w:rPr>
      </w:pPr>
      <w:ins w:id="19" w:author="Samsung" w:date="2013-01-10T16:32:00Z">
        <w:r w:rsidRPr="00862532">
          <w:rPr>
            <w:lang w:eastAsia="ko-KR"/>
          </w:rPr>
          <w:t xml:space="preserve">The variables </w:t>
        </w:r>
        <w:proofErr w:type="spellStart"/>
        <w:r w:rsidRPr="00862532">
          <w:rPr>
            <w:lang w:eastAsia="ko-KR"/>
          </w:rPr>
          <w:t>xR</w:t>
        </w:r>
        <w:proofErr w:type="spellEnd"/>
        <w:r w:rsidRPr="00862532">
          <w:rPr>
            <w:lang w:eastAsia="ko-KR"/>
          </w:rPr>
          <w:t xml:space="preserve"> is derived by</w:t>
        </w:r>
      </w:ins>
    </w:p>
    <w:p w:rsidR="00862532" w:rsidRPr="00862532" w:rsidRDefault="00862532" w:rsidP="00862532">
      <w:pPr>
        <w:pStyle w:val="3E3"/>
        <w:numPr>
          <w:ilvl w:val="3"/>
          <w:numId w:val="8"/>
        </w:numPr>
        <w:textAlignment w:val="auto"/>
        <w:rPr>
          <w:ins w:id="20" w:author="Samsung" w:date="2013-01-10T16:32:00Z"/>
          <w:lang w:eastAsia="ko-KR"/>
        </w:rPr>
      </w:pPr>
      <w:proofErr w:type="spellStart"/>
      <w:ins w:id="21" w:author="Samsung" w:date="2013-01-10T16:32:00Z">
        <w:r w:rsidRPr="00862532">
          <w:rPr>
            <w:lang w:eastAsia="ko-KR"/>
          </w:rPr>
          <w:t>xR</w:t>
        </w:r>
        <w:proofErr w:type="spellEnd"/>
        <w:r w:rsidRPr="00862532">
          <w:rPr>
            <w:lang w:eastAsia="ko-KR"/>
          </w:rPr>
          <w:t xml:space="preserve"> = Clip3( 0, </w:t>
        </w:r>
        <w:proofErr w:type="spellStart"/>
        <w:r w:rsidRPr="00862532">
          <w:t>PicWidthInSamples</w:t>
        </w:r>
        <w:r w:rsidRPr="00862532">
          <w:rPr>
            <w:vertAlign w:val="subscript"/>
          </w:rPr>
          <w:t>L</w:t>
        </w:r>
        <w:proofErr w:type="spellEnd"/>
        <w:r w:rsidRPr="00862532">
          <w:t> / 2 – 1,</w:t>
        </w:r>
        <w:r w:rsidRPr="00862532">
          <w:rPr>
            <w:lang w:eastAsia="ko-KR"/>
          </w:rPr>
          <w:t xml:space="preserve"> </w:t>
        </w:r>
        <w:proofErr w:type="spellStart"/>
        <w:r w:rsidRPr="00862532">
          <w:rPr>
            <w:lang w:eastAsia="ko-KR"/>
          </w:rPr>
          <w:t>xP</w:t>
        </w:r>
        <w:proofErr w:type="spellEnd"/>
        <w:r w:rsidRPr="00862532">
          <w:rPr>
            <w:lang w:eastAsia="ko-KR"/>
          </w:rPr>
          <w:t> / 2 + x + ((</w:t>
        </w:r>
        <w:proofErr w:type="spellStart"/>
        <w:r w:rsidRPr="00862532">
          <w:rPr>
            <w:lang w:eastAsia="ko-KR"/>
          </w:rPr>
          <w:t>mvDisp</w:t>
        </w:r>
        <w:proofErr w:type="spellEnd"/>
        <w:r w:rsidRPr="00862532">
          <w:rPr>
            <w:lang w:eastAsia="ko-KR"/>
          </w:rPr>
          <w:t>[0]+4) &gt;&gt; 3 ) )</w:t>
        </w:r>
        <w:r w:rsidRPr="00862532">
          <w:rPr>
            <w:lang w:eastAsia="ko-KR"/>
          </w:rPr>
          <w:tab/>
        </w:r>
        <w:r w:rsidRPr="00862532">
          <w:t>(G</w:t>
        </w:r>
        <w:r w:rsidRPr="00862532">
          <w:noBreakHyphen/>
        </w:r>
        <w:r w:rsidRPr="00862532">
          <w:fldChar w:fldCharType="begin" w:fldLock="1"/>
        </w:r>
        <w:r w:rsidRPr="00862532">
          <w:instrText xml:space="preserve"> SEQ Equation \* ARABIC </w:instrText>
        </w:r>
        <w:r w:rsidRPr="00862532">
          <w:fldChar w:fldCharType="separate"/>
        </w:r>
        <w:r w:rsidRPr="00862532">
          <w:rPr>
            <w:noProof/>
          </w:rPr>
          <w:t>195</w:t>
        </w:r>
        <w:r w:rsidRPr="00862532">
          <w:fldChar w:fldCharType="end"/>
        </w:r>
        <w:r w:rsidRPr="00862532">
          <w:t>)</w:t>
        </w:r>
      </w:ins>
    </w:p>
    <w:p w:rsidR="00CD7F89" w:rsidRPr="00F60F40" w:rsidDel="00862532" w:rsidRDefault="00CD7F89" w:rsidP="00CD7F89">
      <w:pPr>
        <w:pStyle w:val="3U1"/>
        <w:numPr>
          <w:ilvl w:val="1"/>
          <w:numId w:val="7"/>
        </w:numPr>
        <w:rPr>
          <w:del w:id="22" w:author="Samsung" w:date="2013-01-10T16:32:00Z"/>
          <w:lang w:eastAsia="ko-KR"/>
        </w:rPr>
      </w:pPr>
      <w:del w:id="23" w:author="Samsung" w:date="2013-01-10T16:32:00Z">
        <w:r w:rsidRPr="00F60F40" w:rsidDel="00862532">
          <w:rPr>
            <w:lang w:eastAsia="ko-KR"/>
          </w:rPr>
          <w:delText>The variables xR0, xR1, w0, and w1 are derived by</w:delText>
        </w:r>
      </w:del>
    </w:p>
    <w:p w:rsidR="00CD7F89" w:rsidRPr="00F60F40" w:rsidDel="00862532" w:rsidRDefault="00CD7F89" w:rsidP="00CD7F89">
      <w:pPr>
        <w:pStyle w:val="3E3"/>
        <w:rPr>
          <w:del w:id="24" w:author="Samsung" w:date="2013-01-10T16:32:00Z"/>
          <w:lang w:eastAsia="ko-KR"/>
        </w:rPr>
      </w:pPr>
      <w:del w:id="25" w:author="Samsung" w:date="2013-01-10T16:32:00Z">
        <w:r w:rsidRPr="00F60F40" w:rsidDel="00862532">
          <w:rPr>
            <w:lang w:eastAsia="ko-KR"/>
          </w:rPr>
          <w:delText xml:space="preserve">xR0 = Clip3( 0, </w:delText>
        </w:r>
        <w:r w:rsidRPr="00F60F40" w:rsidDel="00862532">
          <w:delText>PicWidthInSamples</w:delText>
        </w:r>
        <w:r w:rsidRPr="00F60F40" w:rsidDel="00862532">
          <w:rPr>
            <w:vertAlign w:val="subscript"/>
          </w:rPr>
          <w:delText>L</w:delText>
        </w:r>
        <w:r w:rsidRPr="00F60F40" w:rsidDel="00862532">
          <w:delText> / 2 – 1,</w:delText>
        </w:r>
        <w:r w:rsidRPr="00F60F40" w:rsidDel="00862532">
          <w:rPr>
            <w:lang w:eastAsia="ko-KR"/>
          </w:rPr>
          <w:delText xml:space="preserve"> xP / 2 + x + (mvDisp[0] &gt;&gt; 3 ) )</w:delText>
        </w:r>
        <w:r w:rsidRPr="00F60F40" w:rsidDel="00862532">
          <w:rPr>
            <w:lang w:eastAsia="ko-KR"/>
          </w:rPr>
          <w:tab/>
        </w:r>
        <w:r w:rsidRPr="00F60F40" w:rsidDel="00862532">
          <w:delText>(G</w:delText>
        </w:r>
        <w:r w:rsidRPr="00F60F40" w:rsidDel="00862532">
          <w:noBreakHyphen/>
        </w:r>
        <w:r w:rsidR="00492108" w:rsidDel="00862532">
          <w:fldChar w:fldCharType="begin" w:fldLock="1"/>
        </w:r>
        <w:r w:rsidR="00492108" w:rsidDel="00862532">
          <w:delInstrText xml:space="preserve"> SEQ Equation \* ARABIC </w:delInstrText>
        </w:r>
        <w:r w:rsidR="00492108" w:rsidDel="00862532">
          <w:fldChar w:fldCharType="separate"/>
        </w:r>
        <w:r w:rsidDel="00862532">
          <w:rPr>
            <w:noProof/>
          </w:rPr>
          <w:delText>195</w:delText>
        </w:r>
        <w:r w:rsidR="00492108" w:rsidDel="00862532">
          <w:fldChar w:fldCharType="end"/>
        </w:r>
        <w:r w:rsidRPr="00F60F40" w:rsidDel="00862532">
          <w:delText>)</w:delText>
        </w:r>
        <w:r w:rsidRPr="00F60F40" w:rsidDel="00862532">
          <w:br/>
        </w:r>
        <w:r w:rsidRPr="00F60F40" w:rsidDel="00862532">
          <w:rPr>
            <w:lang w:eastAsia="ko-KR"/>
          </w:rPr>
          <w:delText xml:space="preserve">xR1 = Clip3( 0, </w:delText>
        </w:r>
        <w:r w:rsidRPr="00F60F40" w:rsidDel="00862532">
          <w:delText>PicWidthInSamples</w:delText>
        </w:r>
        <w:r w:rsidRPr="00F60F40" w:rsidDel="00862532">
          <w:rPr>
            <w:vertAlign w:val="subscript"/>
          </w:rPr>
          <w:delText>L</w:delText>
        </w:r>
        <w:r w:rsidRPr="00F60F40" w:rsidDel="00862532">
          <w:delText> / 2 – 1,</w:delText>
        </w:r>
        <w:r w:rsidRPr="00F60F40" w:rsidDel="00862532">
          <w:rPr>
            <w:lang w:eastAsia="ko-KR"/>
          </w:rPr>
          <w:delText xml:space="preserve"> xP / 2 + x + (mvDisp[0] &gt;&gt; 3 ) + 1 )</w:delText>
        </w:r>
        <w:r w:rsidRPr="00F60F40" w:rsidDel="00862532">
          <w:rPr>
            <w:lang w:eastAsia="ko-KR"/>
          </w:rPr>
          <w:tab/>
        </w:r>
        <w:r w:rsidRPr="00F60F40" w:rsidDel="00862532">
          <w:delText>(G</w:delText>
        </w:r>
        <w:r w:rsidRPr="00F60F40" w:rsidDel="00862532">
          <w:noBreakHyphen/>
        </w:r>
        <w:r w:rsidR="00492108" w:rsidDel="00862532">
          <w:fldChar w:fldCharType="begin" w:fldLock="1"/>
        </w:r>
        <w:r w:rsidR="00492108" w:rsidDel="00862532">
          <w:delInstrText xml:space="preserve"> SEQ Equation \* ARABIC </w:delInstrText>
        </w:r>
        <w:r w:rsidR="00492108" w:rsidDel="00862532">
          <w:fldChar w:fldCharType="separate"/>
        </w:r>
        <w:r w:rsidDel="00862532">
          <w:rPr>
            <w:noProof/>
          </w:rPr>
          <w:delText>196</w:delText>
        </w:r>
        <w:r w:rsidR="00492108" w:rsidDel="00862532">
          <w:fldChar w:fldCharType="end"/>
        </w:r>
        <w:r w:rsidRPr="00F60F40" w:rsidDel="00862532">
          <w:delText>)</w:delText>
        </w:r>
        <w:r w:rsidRPr="00F60F40" w:rsidDel="00862532">
          <w:br/>
        </w:r>
        <w:r w:rsidRPr="00F60F40" w:rsidDel="00862532">
          <w:rPr>
            <w:lang w:eastAsia="ko-KR"/>
          </w:rPr>
          <w:delText>w0 = 8 – mvDisp[0] + ( (mvDisp[0] &gt;&gt; 3 ) &lt;&lt; 3 )</w:delText>
        </w:r>
        <w:r w:rsidRPr="00F60F40" w:rsidDel="00862532">
          <w:rPr>
            <w:lang w:eastAsia="ko-KR"/>
          </w:rPr>
          <w:tab/>
        </w:r>
        <w:r w:rsidRPr="00F60F40" w:rsidDel="00862532">
          <w:delText>(G</w:delText>
        </w:r>
        <w:r w:rsidRPr="00F60F40" w:rsidDel="00862532">
          <w:noBreakHyphen/>
        </w:r>
        <w:r w:rsidR="00492108" w:rsidDel="00862532">
          <w:fldChar w:fldCharType="begin" w:fldLock="1"/>
        </w:r>
        <w:r w:rsidR="00492108" w:rsidDel="00862532">
          <w:delInstrText xml:space="preserve"> SEQ Equation \* ARABIC </w:delInstrText>
        </w:r>
        <w:r w:rsidR="00492108" w:rsidDel="00862532">
          <w:fldChar w:fldCharType="separate"/>
        </w:r>
        <w:r w:rsidDel="00862532">
          <w:rPr>
            <w:noProof/>
          </w:rPr>
          <w:delText>197</w:delText>
        </w:r>
        <w:r w:rsidR="00492108" w:rsidDel="00862532">
          <w:fldChar w:fldCharType="end"/>
        </w:r>
        <w:r w:rsidRPr="00F60F40" w:rsidDel="00862532">
          <w:delText>)</w:delText>
        </w:r>
        <w:r w:rsidRPr="00F60F40" w:rsidDel="00862532">
          <w:br/>
        </w:r>
        <w:r w:rsidRPr="00F60F40" w:rsidDel="00862532">
          <w:rPr>
            <w:lang w:eastAsia="ko-KR"/>
          </w:rPr>
          <w:delText>w1 = mvDisp[0] − ( (</w:delText>
        </w:r>
        <w:r w:rsidRPr="00F60F40" w:rsidDel="00862532">
          <w:delText>mvDisp</w:delText>
        </w:r>
        <w:r w:rsidRPr="00F60F40" w:rsidDel="00862532">
          <w:rPr>
            <w:lang w:eastAsia="ko-KR"/>
          </w:rPr>
          <w:delText>[0] &gt;&gt; 3 ) &lt;&lt; 3 )</w:delText>
        </w:r>
        <w:r w:rsidRPr="00F60F40" w:rsidDel="00862532">
          <w:rPr>
            <w:lang w:eastAsia="ko-KR"/>
          </w:rPr>
          <w:tab/>
        </w:r>
        <w:r w:rsidRPr="00F60F40" w:rsidDel="00862532">
          <w:rPr>
            <w:lang w:eastAsia="ko-KR"/>
          </w:rPr>
          <w:tab/>
        </w:r>
        <w:r w:rsidRPr="00F60F40" w:rsidDel="00862532">
          <w:delText>(G</w:delText>
        </w:r>
        <w:r w:rsidRPr="00F60F40" w:rsidDel="00862532">
          <w:noBreakHyphen/>
        </w:r>
        <w:r w:rsidR="00492108" w:rsidDel="00862532">
          <w:fldChar w:fldCharType="begin" w:fldLock="1"/>
        </w:r>
        <w:r w:rsidR="00492108" w:rsidDel="00862532">
          <w:delInstrText xml:space="preserve"> SEQ Equation \* ARABIC </w:delInstrText>
        </w:r>
        <w:r w:rsidR="00492108" w:rsidDel="00862532">
          <w:fldChar w:fldCharType="separate"/>
        </w:r>
        <w:r w:rsidDel="00862532">
          <w:rPr>
            <w:noProof/>
          </w:rPr>
          <w:delText>198</w:delText>
        </w:r>
        <w:r w:rsidR="00492108" w:rsidDel="00862532">
          <w:fldChar w:fldCharType="end"/>
        </w:r>
        <w:r w:rsidRPr="00F60F40" w:rsidDel="00862532">
          <w:delText>)</w:delText>
        </w:r>
      </w:del>
    </w:p>
    <w:p w:rsidR="00CD7F89" w:rsidRPr="00F60F40" w:rsidRDefault="00CD7F89" w:rsidP="00CD7F89">
      <w:pPr>
        <w:pStyle w:val="3U1"/>
        <w:tabs>
          <w:tab w:val="clear" w:pos="360"/>
        </w:tabs>
        <w:ind w:hanging="357"/>
        <w:rPr>
          <w:lang w:eastAsia="ko-KR"/>
        </w:rPr>
      </w:pPr>
      <w:r w:rsidRPr="00F60F40">
        <w:rPr>
          <w:lang w:eastAsia="ko-KR"/>
        </w:rPr>
        <w:t xml:space="preserve">The sample </w:t>
      </w:r>
      <w:proofErr w:type="spellStart"/>
      <w:r w:rsidRPr="00F60F40">
        <w:rPr>
          <w:lang w:eastAsia="ko-KR"/>
        </w:rPr>
        <w:t>predSamples</w:t>
      </w:r>
      <w:r w:rsidRPr="00F60F40">
        <w:rPr>
          <w:vertAlign w:val="subscript"/>
          <w:lang w:eastAsia="ko-KR"/>
        </w:rPr>
        <w:t>Cb</w:t>
      </w:r>
      <w:proofErr w:type="spellEnd"/>
      <w:r w:rsidRPr="00F60F40">
        <w:rPr>
          <w:lang w:eastAsia="ko-KR"/>
        </w:rPr>
        <w:t>[ x, y ] is modified by</w:t>
      </w:r>
    </w:p>
    <w:p w:rsidR="00CD7F89" w:rsidRPr="00F60F40" w:rsidRDefault="00CD7F89" w:rsidP="00CD7F89">
      <w:pPr>
        <w:pStyle w:val="3E3"/>
        <w:rPr>
          <w:lang w:eastAsia="ko-KR"/>
        </w:rPr>
      </w:pPr>
      <w:proofErr w:type="spellStart"/>
      <w:r w:rsidRPr="00F60F40">
        <w:rPr>
          <w:lang w:eastAsia="ko-KR"/>
        </w:rPr>
        <w:t>delta</w:t>
      </w:r>
      <w:r w:rsidRPr="00F60F40">
        <w:rPr>
          <w:vertAlign w:val="subscript"/>
          <w:lang w:eastAsia="ko-KR"/>
        </w:rPr>
        <w:t>Cb</w:t>
      </w:r>
      <w:proofErr w:type="spellEnd"/>
      <w:r w:rsidRPr="00F60F40">
        <w:rPr>
          <w:lang w:eastAsia="ko-KR"/>
        </w:rPr>
        <w:t xml:space="preserve"> = </w:t>
      </w:r>
      <w:proofErr w:type="spellStart"/>
      <w:ins w:id="26" w:author="Samsung" w:date="2013-01-10T16:32:00Z">
        <w:r w:rsidR="00862532" w:rsidRPr="00862532">
          <w:rPr>
            <w:lang w:eastAsia="ko-KR"/>
          </w:rPr>
          <w:t>refResSamples</w:t>
        </w:r>
        <w:r w:rsidR="00862532" w:rsidRPr="00862532">
          <w:rPr>
            <w:vertAlign w:val="subscript"/>
            <w:lang w:eastAsia="ko-KR"/>
          </w:rPr>
          <w:t>Cb</w:t>
        </w:r>
        <w:proofErr w:type="spellEnd"/>
        <w:r w:rsidR="00862532" w:rsidRPr="00862532">
          <w:rPr>
            <w:lang w:eastAsia="ko-KR"/>
          </w:rPr>
          <w:t>[ </w:t>
        </w:r>
        <w:proofErr w:type="spellStart"/>
        <w:r w:rsidR="00862532" w:rsidRPr="00862532">
          <w:rPr>
            <w:lang w:eastAsia="ko-KR"/>
          </w:rPr>
          <w:t>xR</w:t>
        </w:r>
        <w:proofErr w:type="spellEnd"/>
        <w:r w:rsidR="00862532" w:rsidRPr="00862532">
          <w:rPr>
            <w:lang w:eastAsia="ko-KR"/>
          </w:rPr>
          <w:t xml:space="preserve">, y ] </w:t>
        </w:r>
      </w:ins>
      <w:del w:id="27" w:author="Samsung" w:date="2013-01-10T16:32:00Z">
        <w:r w:rsidRPr="00F60F40" w:rsidDel="00862532">
          <w:rPr>
            <w:lang w:eastAsia="ko-KR"/>
          </w:rPr>
          <w:delText>( w0 * refResSamples</w:delText>
        </w:r>
        <w:r w:rsidRPr="00F60F40" w:rsidDel="00862532">
          <w:rPr>
            <w:vertAlign w:val="subscript"/>
            <w:lang w:eastAsia="ko-KR"/>
          </w:rPr>
          <w:delText>Cb</w:delText>
        </w:r>
        <w:r w:rsidRPr="00F60F40" w:rsidDel="00862532">
          <w:rPr>
            <w:lang w:eastAsia="ko-KR"/>
          </w:rPr>
          <w:delText>[ xR0, y ] + w1 * refResSamples</w:delText>
        </w:r>
        <w:r w:rsidRPr="00F60F40" w:rsidDel="00862532">
          <w:rPr>
            <w:vertAlign w:val="subscript"/>
            <w:lang w:eastAsia="ko-KR"/>
          </w:rPr>
          <w:delText>Cb</w:delText>
        </w:r>
        <w:r w:rsidRPr="00F60F40" w:rsidDel="00862532">
          <w:rPr>
            <w:lang w:eastAsia="ko-KR"/>
          </w:rPr>
          <w:delText>[ xR1, y ] + 8 ) &gt;&gt; 4</w:delText>
        </w:r>
        <w:r w:rsidRPr="00F60F40" w:rsidDel="00862532">
          <w:rPr>
            <w:lang w:eastAsia="ko-KR"/>
          </w:rPr>
          <w:tab/>
        </w:r>
        <w:r w:rsidRPr="00F60F40" w:rsidDel="00862532">
          <w:delText>(G</w:delText>
        </w:r>
        <w:r w:rsidRPr="00F60F40" w:rsidDel="00862532">
          <w:noBreakHyphen/>
        </w:r>
        <w:r w:rsidR="00492108" w:rsidDel="00862532">
          <w:fldChar w:fldCharType="begin" w:fldLock="1"/>
        </w:r>
        <w:r w:rsidR="00492108" w:rsidDel="00862532">
          <w:delInstrText xml:space="preserve"> SEQ Equation \* ARABIC </w:delInstrText>
        </w:r>
        <w:r w:rsidR="00492108" w:rsidDel="00862532">
          <w:fldChar w:fldCharType="separate"/>
        </w:r>
        <w:r w:rsidDel="00862532">
          <w:rPr>
            <w:noProof/>
          </w:rPr>
          <w:delText>199</w:delText>
        </w:r>
        <w:r w:rsidR="00492108" w:rsidDel="00862532">
          <w:fldChar w:fldCharType="end"/>
        </w:r>
        <w:r w:rsidRPr="00F60F40" w:rsidDel="00862532">
          <w:delText>)</w:delText>
        </w:r>
        <w:r w:rsidRPr="00F60F40" w:rsidDel="00862532">
          <w:rPr>
            <w:lang w:eastAsia="ko-KR"/>
          </w:rPr>
          <w:br/>
        </w:r>
      </w:del>
      <w:proofErr w:type="spellStart"/>
      <w:r w:rsidRPr="00F60F40">
        <w:rPr>
          <w:lang w:eastAsia="ko-KR"/>
        </w:rPr>
        <w:t>predSamples</w:t>
      </w:r>
      <w:r w:rsidRPr="00F60F40">
        <w:rPr>
          <w:vertAlign w:val="subscript"/>
          <w:lang w:eastAsia="ko-KR"/>
        </w:rPr>
        <w:t>Cb</w:t>
      </w:r>
      <w:proofErr w:type="spellEnd"/>
      <w:r w:rsidRPr="00F60F40">
        <w:rPr>
          <w:lang w:eastAsia="ko-KR"/>
        </w:rPr>
        <w:t xml:space="preserve">[ x, y ] = </w:t>
      </w:r>
      <w:proofErr w:type="spellStart"/>
      <w:r w:rsidRPr="00F60F40">
        <w:rPr>
          <w:lang w:eastAsia="ko-KR"/>
        </w:rPr>
        <w:t>predSamples</w:t>
      </w:r>
      <w:r w:rsidRPr="00F60F40">
        <w:rPr>
          <w:vertAlign w:val="subscript"/>
          <w:lang w:eastAsia="ko-KR"/>
        </w:rPr>
        <w:t>Cb</w:t>
      </w:r>
      <w:proofErr w:type="spellEnd"/>
      <w:r w:rsidRPr="00F60F40">
        <w:rPr>
          <w:lang w:eastAsia="ko-KR"/>
        </w:rPr>
        <w:t xml:space="preserve">[ x, y ] + ( </w:t>
      </w:r>
      <w:proofErr w:type="spellStart"/>
      <w:r w:rsidRPr="00F60F40">
        <w:rPr>
          <w:lang w:eastAsia="ko-KR"/>
        </w:rPr>
        <w:t>delta</w:t>
      </w:r>
      <w:r w:rsidRPr="00F60F40">
        <w:rPr>
          <w:vertAlign w:val="subscript"/>
          <w:lang w:eastAsia="ko-KR"/>
        </w:rPr>
        <w:t>Cb</w:t>
      </w:r>
      <w:proofErr w:type="spellEnd"/>
      <w:del w:id="28" w:author="Samsung" w:date="2013-01-10T16:16:00Z">
        <w:r w:rsidRPr="00F60F40" w:rsidDel="00CD7F89">
          <w:rPr>
            <w:vertAlign w:val="subscript"/>
            <w:lang w:eastAsia="ko-KR"/>
          </w:rPr>
          <w:delText xml:space="preserve"> </w:delText>
        </w:r>
        <w:r w:rsidRPr="00F60F40" w:rsidDel="00CD7F89">
          <w:rPr>
            <w:lang w:eastAsia="ko-KR"/>
          </w:rPr>
          <w:delText xml:space="preserve"> &gt;&gt; </w:delText>
        </w:r>
        <w:r w:rsidDel="00CD7F89">
          <w:rPr>
            <w:lang w:eastAsia="ko-KR"/>
          </w:rPr>
          <w:delText>log2resPredDenom</w:delText>
        </w:r>
        <w:r w:rsidRPr="00F60F40" w:rsidDel="00CD7F89">
          <w:rPr>
            <w:lang w:eastAsia="ko-KR"/>
          </w:rPr>
          <w:delText xml:space="preserve"> </w:delText>
        </w:r>
      </w:del>
      <w:r w:rsidRPr="00F60F40">
        <w:rPr>
          <w:lang w:eastAsia="ko-KR"/>
        </w:rPr>
        <w:t>)</w:t>
      </w:r>
      <w:r w:rsidRPr="00F60F40">
        <w:rPr>
          <w:lang w:eastAsia="ko-KR"/>
        </w:rPr>
        <w:tab/>
      </w:r>
      <w:r w:rsidRPr="00F60F40">
        <w:t>(G</w:t>
      </w:r>
      <w:r w:rsidRPr="00F60F40">
        <w:noBreakHyphen/>
      </w:r>
      <w:fldSimple w:instr=" SEQ Equation \* ARABIC " w:fldLock="1">
        <w:r>
          <w:rPr>
            <w:noProof/>
          </w:rPr>
          <w:t>200</w:t>
        </w:r>
      </w:fldSimple>
      <w:r w:rsidRPr="00F60F40">
        <w:t>)</w:t>
      </w:r>
    </w:p>
    <w:p w:rsidR="00CD7F89" w:rsidRPr="00F60F40" w:rsidRDefault="00CD7F89" w:rsidP="00CD7F89">
      <w:pPr>
        <w:pStyle w:val="3U1"/>
        <w:tabs>
          <w:tab w:val="clear" w:pos="360"/>
        </w:tabs>
        <w:ind w:hanging="357"/>
        <w:rPr>
          <w:lang w:eastAsia="ko-KR"/>
        </w:rPr>
      </w:pPr>
      <w:r w:rsidRPr="00F60F40">
        <w:rPr>
          <w:lang w:eastAsia="ko-KR"/>
        </w:rPr>
        <w:t xml:space="preserve">The sample </w:t>
      </w:r>
      <w:proofErr w:type="spellStart"/>
      <w:r w:rsidRPr="00F60F40">
        <w:rPr>
          <w:lang w:eastAsia="ko-KR"/>
        </w:rPr>
        <w:t>predSamples</w:t>
      </w:r>
      <w:r w:rsidRPr="00F60F40">
        <w:rPr>
          <w:vertAlign w:val="subscript"/>
          <w:lang w:eastAsia="ko-KR"/>
        </w:rPr>
        <w:t>Cr</w:t>
      </w:r>
      <w:proofErr w:type="spellEnd"/>
      <w:r w:rsidRPr="00F60F40">
        <w:rPr>
          <w:lang w:eastAsia="ko-KR"/>
        </w:rPr>
        <w:t>[ x, y ] is modified by</w:t>
      </w:r>
    </w:p>
    <w:p w:rsidR="00CD7F89" w:rsidRPr="00F60F40" w:rsidRDefault="00CD7F89" w:rsidP="00CD7F89">
      <w:pPr>
        <w:pStyle w:val="3E3"/>
      </w:pPr>
      <w:proofErr w:type="spellStart"/>
      <w:r w:rsidRPr="00F60F40">
        <w:rPr>
          <w:lang w:eastAsia="ko-KR"/>
        </w:rPr>
        <w:t>delta</w:t>
      </w:r>
      <w:r w:rsidRPr="00F60F40">
        <w:rPr>
          <w:vertAlign w:val="subscript"/>
          <w:lang w:eastAsia="ko-KR"/>
        </w:rPr>
        <w:t>Cr</w:t>
      </w:r>
      <w:proofErr w:type="spellEnd"/>
      <w:r w:rsidRPr="00F60F40">
        <w:rPr>
          <w:lang w:eastAsia="ko-KR"/>
        </w:rPr>
        <w:t xml:space="preserve"> = </w:t>
      </w:r>
      <w:proofErr w:type="spellStart"/>
      <w:ins w:id="29" w:author="Samsung" w:date="2013-01-10T16:32:00Z">
        <w:r w:rsidR="00862532" w:rsidRPr="00862532">
          <w:rPr>
            <w:lang w:eastAsia="ko-KR"/>
          </w:rPr>
          <w:t>refResSamples</w:t>
        </w:r>
        <w:r w:rsidR="00862532" w:rsidRPr="00862532">
          <w:rPr>
            <w:vertAlign w:val="subscript"/>
            <w:lang w:eastAsia="ko-KR"/>
          </w:rPr>
          <w:t>Cr</w:t>
        </w:r>
        <w:proofErr w:type="spellEnd"/>
        <w:r w:rsidR="00862532" w:rsidRPr="00862532">
          <w:rPr>
            <w:lang w:eastAsia="ko-KR"/>
          </w:rPr>
          <w:t>[ </w:t>
        </w:r>
        <w:proofErr w:type="spellStart"/>
        <w:r w:rsidR="00862532" w:rsidRPr="00862532">
          <w:rPr>
            <w:lang w:eastAsia="ko-KR"/>
          </w:rPr>
          <w:t>xR</w:t>
        </w:r>
        <w:proofErr w:type="spellEnd"/>
        <w:r w:rsidR="00862532" w:rsidRPr="00862532">
          <w:rPr>
            <w:lang w:eastAsia="ko-KR"/>
          </w:rPr>
          <w:t xml:space="preserve">, y ] </w:t>
        </w:r>
      </w:ins>
      <w:del w:id="30" w:author="Samsung" w:date="2013-01-10T16:32:00Z">
        <w:r w:rsidRPr="00F60F40" w:rsidDel="00862532">
          <w:rPr>
            <w:lang w:eastAsia="ko-KR"/>
          </w:rPr>
          <w:delText>( w0 * refResSamples</w:delText>
        </w:r>
        <w:r w:rsidRPr="00F60F40" w:rsidDel="00862532">
          <w:rPr>
            <w:vertAlign w:val="subscript"/>
            <w:lang w:eastAsia="ko-KR"/>
          </w:rPr>
          <w:delText>Cr</w:delText>
        </w:r>
        <w:r w:rsidRPr="00F60F40" w:rsidDel="00862532">
          <w:rPr>
            <w:lang w:eastAsia="ko-KR"/>
          </w:rPr>
          <w:delText>[ xR0, y ] + w1 * refResSamples</w:delText>
        </w:r>
        <w:r w:rsidRPr="00F60F40" w:rsidDel="00862532">
          <w:rPr>
            <w:vertAlign w:val="subscript"/>
            <w:lang w:eastAsia="ko-KR"/>
          </w:rPr>
          <w:delText>Cr</w:delText>
        </w:r>
        <w:r w:rsidRPr="00F60F40" w:rsidDel="00862532">
          <w:rPr>
            <w:lang w:eastAsia="ko-KR"/>
          </w:rPr>
          <w:delText>[ xR1, y ] + 8 ) &gt;&gt; 4</w:delText>
        </w:r>
        <w:r w:rsidRPr="00F60F40" w:rsidDel="00862532">
          <w:rPr>
            <w:lang w:eastAsia="ko-KR"/>
          </w:rPr>
          <w:tab/>
        </w:r>
        <w:r w:rsidRPr="00F60F40" w:rsidDel="00862532">
          <w:delText>(G</w:delText>
        </w:r>
        <w:r w:rsidRPr="00F60F40" w:rsidDel="00862532">
          <w:noBreakHyphen/>
        </w:r>
        <w:r w:rsidR="00492108" w:rsidDel="00862532">
          <w:fldChar w:fldCharType="begin" w:fldLock="1"/>
        </w:r>
        <w:r w:rsidR="00492108" w:rsidDel="00862532">
          <w:delInstrText xml:space="preserve"> SEQ Equation \* ARABIC </w:delInstrText>
        </w:r>
        <w:r w:rsidR="00492108" w:rsidDel="00862532">
          <w:fldChar w:fldCharType="separate"/>
        </w:r>
        <w:r w:rsidDel="00862532">
          <w:rPr>
            <w:noProof/>
          </w:rPr>
          <w:delText>201</w:delText>
        </w:r>
        <w:r w:rsidR="00492108" w:rsidDel="00862532">
          <w:fldChar w:fldCharType="end"/>
        </w:r>
        <w:r w:rsidRPr="00F60F40" w:rsidDel="00862532">
          <w:delText>)</w:delText>
        </w:r>
      </w:del>
      <w:r w:rsidRPr="00F60F40">
        <w:rPr>
          <w:lang w:eastAsia="ko-KR"/>
        </w:rPr>
        <w:br/>
      </w:r>
      <w:proofErr w:type="spellStart"/>
      <w:r w:rsidRPr="00F60F40">
        <w:rPr>
          <w:lang w:eastAsia="ko-KR"/>
        </w:rPr>
        <w:t>predSamples</w:t>
      </w:r>
      <w:r w:rsidRPr="00F60F40">
        <w:rPr>
          <w:vertAlign w:val="subscript"/>
          <w:lang w:eastAsia="ko-KR"/>
        </w:rPr>
        <w:t>Cr</w:t>
      </w:r>
      <w:proofErr w:type="spellEnd"/>
      <w:r w:rsidRPr="00F60F40">
        <w:rPr>
          <w:lang w:eastAsia="ko-KR"/>
        </w:rPr>
        <w:t xml:space="preserve">[ x, y ] = </w:t>
      </w:r>
      <w:proofErr w:type="spellStart"/>
      <w:r w:rsidRPr="00F60F40">
        <w:rPr>
          <w:lang w:eastAsia="ko-KR"/>
        </w:rPr>
        <w:t>predSamples</w:t>
      </w:r>
      <w:r w:rsidRPr="00F60F40">
        <w:rPr>
          <w:vertAlign w:val="subscript"/>
          <w:lang w:eastAsia="ko-KR"/>
        </w:rPr>
        <w:t>Cr</w:t>
      </w:r>
      <w:proofErr w:type="spellEnd"/>
      <w:r w:rsidRPr="00F60F40">
        <w:rPr>
          <w:lang w:eastAsia="ko-KR"/>
        </w:rPr>
        <w:t xml:space="preserve">[ x, y ] + ( </w:t>
      </w:r>
      <w:proofErr w:type="spellStart"/>
      <w:r w:rsidRPr="00F60F40">
        <w:rPr>
          <w:lang w:eastAsia="ko-KR"/>
        </w:rPr>
        <w:t>delta</w:t>
      </w:r>
      <w:r w:rsidRPr="00F60F40">
        <w:rPr>
          <w:vertAlign w:val="subscript"/>
          <w:lang w:eastAsia="ko-KR"/>
        </w:rPr>
        <w:t>Cr</w:t>
      </w:r>
      <w:proofErr w:type="spellEnd"/>
      <w:del w:id="31" w:author="Samsung" w:date="2013-01-10T16:16:00Z">
        <w:r w:rsidRPr="00F60F40" w:rsidDel="00CD7F89">
          <w:rPr>
            <w:vertAlign w:val="subscript"/>
            <w:lang w:eastAsia="ko-KR"/>
          </w:rPr>
          <w:delText xml:space="preserve"> </w:delText>
        </w:r>
        <w:r w:rsidRPr="00F60F40" w:rsidDel="00CD7F89">
          <w:rPr>
            <w:lang w:eastAsia="ko-KR"/>
          </w:rPr>
          <w:delText xml:space="preserve"> &gt;&gt; </w:delText>
        </w:r>
        <w:r w:rsidDel="00CD7F89">
          <w:rPr>
            <w:lang w:eastAsia="ko-KR"/>
          </w:rPr>
          <w:delText>log2resPredDenom</w:delText>
        </w:r>
        <w:r w:rsidRPr="00F60F40" w:rsidDel="00CD7F89">
          <w:rPr>
            <w:lang w:eastAsia="ko-KR"/>
          </w:rPr>
          <w:delText xml:space="preserve"> </w:delText>
        </w:r>
      </w:del>
      <w:r w:rsidRPr="00F60F40">
        <w:rPr>
          <w:lang w:eastAsia="ko-KR"/>
        </w:rPr>
        <w:t>)</w:t>
      </w:r>
      <w:r w:rsidRPr="00F60F40">
        <w:rPr>
          <w:lang w:eastAsia="ko-KR"/>
        </w:rPr>
        <w:tab/>
      </w:r>
      <w:r w:rsidRPr="00F60F40">
        <w:t>(G</w:t>
      </w:r>
      <w:r w:rsidRPr="00F60F40">
        <w:noBreakHyphen/>
      </w:r>
      <w:fldSimple w:instr=" SEQ Equation \* ARABIC " w:fldLock="1">
        <w:r>
          <w:rPr>
            <w:noProof/>
          </w:rPr>
          <w:t>202</w:t>
        </w:r>
      </w:fldSimple>
      <w:r w:rsidRPr="00F60F40">
        <w:t>)</w:t>
      </w:r>
    </w:p>
    <w:p w:rsidR="00CD7F89" w:rsidRPr="00CD7F89" w:rsidRDefault="00CD7F89" w:rsidP="00CD7F89">
      <w:pPr>
        <w:pStyle w:val="3N0"/>
      </w:pPr>
    </w:p>
    <w:sectPr w:rsidR="00CD7F89" w:rsidRPr="00CD7F89" w:rsidSect="00D27B7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0E63" w:rsidRDefault="00790E63" w:rsidP="00862532">
      <w:r>
        <w:separator/>
      </w:r>
    </w:p>
  </w:endnote>
  <w:endnote w:type="continuationSeparator" w:id="0">
    <w:p w:rsidR="00790E63" w:rsidRDefault="00790E63" w:rsidP="008625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0E63" w:rsidRDefault="00790E63" w:rsidP="00862532">
      <w:r>
        <w:separator/>
      </w:r>
    </w:p>
  </w:footnote>
  <w:footnote w:type="continuationSeparator" w:id="0">
    <w:p w:rsidR="00790E63" w:rsidRDefault="00790E63" w:rsidP="008625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A4211"/>
    <w:multiLevelType w:val="multilevel"/>
    <w:tmpl w:val="475E490A"/>
    <w:numStyleLink w:val="3DHeading"/>
  </w:abstractNum>
  <w:abstractNum w:abstractNumId="1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2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3">
    <w:nsid w:val="39FD582C"/>
    <w:multiLevelType w:val="multilevel"/>
    <w:tmpl w:val="3A82E334"/>
    <w:numStyleLink w:val="3DEquation"/>
  </w:abstractNum>
  <w:abstractNum w:abstractNumId="4">
    <w:nsid w:val="566F2FBF"/>
    <w:multiLevelType w:val="multilevel"/>
    <w:tmpl w:val="475E490A"/>
    <w:styleLink w:val="3DHeading"/>
    <w:lvl w:ilvl="0">
      <w:start w:val="1"/>
      <w:numFmt w:val="decimal"/>
      <w:pStyle w:val="3H0"/>
      <w:lvlText w:val="G.%1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3H1"/>
      <w:lvlText w:val="G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G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G.%1.%2.%3.%4"/>
      <w:lvlJc w:val="left"/>
      <w:pPr>
        <w:tabs>
          <w:tab w:val="num" w:pos="1361"/>
        </w:tabs>
        <w:ind w:left="567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G.%1.%2.%3.%4.%5"/>
      <w:lvlJc w:val="left"/>
      <w:pPr>
        <w:tabs>
          <w:tab w:val="num" w:pos="936"/>
        </w:tabs>
        <w:ind w:left="142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G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G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G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5">
    <w:nsid w:val="5E860EA7"/>
    <w:multiLevelType w:val="multilevel"/>
    <w:tmpl w:val="EE04B4FE"/>
    <w:numStyleLink w:val="3DNumbering"/>
  </w:abstractNum>
  <w:num w:numId="1">
    <w:abstractNumId w:val="4"/>
  </w:num>
  <w:num w:numId="2">
    <w:abstractNumId w:val="0"/>
    <w:lvlOverride w:ilvl="0">
      <w:lvl w:ilvl="0">
        <w:numFmt w:val="decimal"/>
        <w:pStyle w:val="3H0"/>
        <w:lvlText w:val=""/>
        <w:lvlJc w:val="left"/>
      </w:lvl>
    </w:lvlOverride>
    <w:lvlOverride w:ilvl="1">
      <w:lvl w:ilvl="1">
        <w:numFmt w:val="decimal"/>
        <w:pStyle w:val="3H1"/>
        <w:lvlText w:val=""/>
        <w:lvlJc w:val="left"/>
      </w:lvl>
    </w:lvlOverride>
    <w:lvlOverride w:ilvl="2">
      <w:lvl w:ilvl="2">
        <w:numFmt w:val="decimal"/>
        <w:pStyle w:val="3H2"/>
        <w:lvlText w:val=""/>
        <w:lvlJc w:val="left"/>
      </w:lvl>
    </w:lvlOverride>
    <w:lvlOverride w:ilvl="3">
      <w:lvl w:ilvl="3">
        <w:numFmt w:val="decimal"/>
        <w:pStyle w:val="3H3"/>
        <w:lvlText w:val=""/>
        <w:lvlJc w:val="left"/>
      </w:lvl>
    </w:lvlOverride>
    <w:lvlOverride w:ilvl="4">
      <w:lvl w:ilvl="4">
        <w:numFmt w:val="decimal"/>
        <w:pStyle w:val="3H4"/>
        <w:lvlText w:val=""/>
        <w:lvlJc w:val="left"/>
      </w:lvl>
    </w:lvlOverride>
    <w:lvlOverride w:ilvl="5">
      <w:lvl w:ilvl="5">
        <w:start w:val="1"/>
        <w:numFmt w:val="decimal"/>
        <w:pStyle w:val="3H5"/>
        <w:lvlText w:val="G.%1.%2.%3.%4.%5.%6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</w:rPr>
      </w:lvl>
    </w:lvlOverride>
    <w:lvlOverride w:ilvl="6">
      <w:lvl w:ilvl="6">
        <w:start w:val="1"/>
        <w:numFmt w:val="decimal"/>
        <w:pStyle w:val="3H6"/>
        <w:lvlText w:val="G.%1.%2.%3.%4.%5.%6.%7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</w:num>
  <w:num w:numId="3">
    <w:abstractNumId w:val="2"/>
  </w:num>
  <w:num w:numId="4">
    <w:abstractNumId w:val="1"/>
  </w:num>
  <w:num w:numId="5">
    <w:abstractNumId w:val="5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6">
    <w:abstractNumId w:val="3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7">
    <w:abstractNumId w:val="5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8">
    <w:abstractNumId w:val="3"/>
    <w:lvlOverride w:ilvl="0">
      <w:startOverride w:val="1"/>
      <w:lvl w:ilvl="0">
        <w:start w:val="1"/>
        <w:numFmt w:val="decimal"/>
        <w:pStyle w:val="3E0"/>
        <w:lvlText w:val="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pStyle w:val="3E1"/>
        <w:lvlText w:val=""/>
        <w:lvlJc w:val="left"/>
        <w:pPr>
          <w:ind w:left="0" w:firstLine="0"/>
        </w:pPr>
      </w:lvl>
    </w:lvlOverride>
    <w:lvlOverride w:ilvl="2">
      <w:startOverride w:val="1"/>
      <w:lvl w:ilvl="2">
        <w:start w:val="1"/>
        <w:numFmt w:val="decimal"/>
        <w:pStyle w:val="3E2"/>
        <w:lvlText w:val=""/>
        <w:lvlJc w:val="left"/>
        <w:pPr>
          <w:ind w:left="0" w:firstLine="0"/>
        </w:pPr>
      </w:lvl>
    </w:lvlOverride>
    <w:lvlOverride w:ilvl="3">
      <w:startOverride w:val="1"/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pStyle w:val="3E5"/>
        <w:lvlText w:val=""/>
        <w:lvlJc w:val="left"/>
      </w:lvl>
    </w:lvlOverride>
    <w:lvlOverride w:ilvl="6">
      <w:startOverride w:val="1"/>
      <w:lvl w:ilvl="6">
        <w:start w:val="1"/>
        <w:numFmt w:val="decimal"/>
        <w:pStyle w:val="3E6"/>
        <w:lvlText w:val=""/>
        <w:lvlJc w:val="left"/>
      </w:lvl>
    </w:lvlOverride>
    <w:lvlOverride w:ilvl="7">
      <w:startOverride w:val="1"/>
      <w:lvl w:ilvl="7">
        <w:start w:val="1"/>
        <w:numFmt w:val="decimal"/>
        <w:pStyle w:val="3E7"/>
        <w:lvlText w:val=""/>
        <w:lvlJc w:val="left"/>
      </w:lvl>
    </w:lvlOverride>
    <w:lvlOverride w:ilvl="8">
      <w:startOverride w:val="1"/>
      <w:lvl w:ilvl="8">
        <w:start w:val="1"/>
        <w:numFmt w:val="decimal"/>
        <w:pStyle w:val="3E8"/>
        <w:lvlText w:val=""/>
        <w:lvlJc w:val="left"/>
      </w:lvl>
    </w:lvlOverride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6"/>
  <w:bordersDoNotSurroundHeader/>
  <w:bordersDoNotSurroundFooter/>
  <w:proofState w:spelling="clean" w:grammar="clean"/>
  <w:trackRevision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D7F89"/>
    <w:rsid w:val="00492108"/>
    <w:rsid w:val="005B0CC8"/>
    <w:rsid w:val="00627B26"/>
    <w:rsid w:val="00790E63"/>
    <w:rsid w:val="00862532"/>
    <w:rsid w:val="00CD7F89"/>
    <w:rsid w:val="00D27B77"/>
    <w:rsid w:val="00E8195E"/>
    <w:rsid w:val="00F67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B77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H0">
    <w:name w:val="3H0"/>
    <w:next w:val="a"/>
    <w:qFormat/>
    <w:rsid w:val="00CD7F89"/>
    <w:pPr>
      <w:keepNext/>
      <w:keepLines/>
      <w:numPr>
        <w:numId w:val="2"/>
      </w:numPr>
      <w:spacing w:before="313"/>
      <w:jc w:val="both"/>
      <w:outlineLvl w:val="1"/>
    </w:pPr>
    <w:rPr>
      <w:rFonts w:ascii="Times New Roman" w:eastAsia="바탕" w:hAnsi="Times New Roman" w:cs="Times New Roman"/>
      <w:b/>
      <w:kern w:val="0"/>
      <w:sz w:val="22"/>
      <w:szCs w:val="20"/>
      <w:lang w:val="en-GB" w:eastAsia="en-US"/>
    </w:rPr>
  </w:style>
  <w:style w:type="paragraph" w:customStyle="1" w:styleId="3H1">
    <w:name w:val="3H1"/>
    <w:basedOn w:val="3H0"/>
    <w:next w:val="a"/>
    <w:qFormat/>
    <w:rsid w:val="00CD7F89"/>
    <w:pPr>
      <w:numPr>
        <w:ilvl w:val="1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qFormat/>
    <w:rsid w:val="00CD7F89"/>
    <w:pPr>
      <w:numPr>
        <w:ilvl w:val="2"/>
      </w:numPr>
      <w:outlineLvl w:val="3"/>
    </w:pPr>
  </w:style>
  <w:style w:type="paragraph" w:customStyle="1" w:styleId="3H3">
    <w:name w:val="3H3"/>
    <w:basedOn w:val="3H2"/>
    <w:next w:val="a"/>
    <w:qFormat/>
    <w:rsid w:val="00CD7F89"/>
    <w:pPr>
      <w:numPr>
        <w:ilvl w:val="3"/>
      </w:numPr>
      <w:outlineLvl w:val="4"/>
    </w:pPr>
  </w:style>
  <w:style w:type="paragraph" w:customStyle="1" w:styleId="3H4">
    <w:name w:val="3H4"/>
    <w:basedOn w:val="3H3"/>
    <w:next w:val="a"/>
    <w:link w:val="3H4Char"/>
    <w:qFormat/>
    <w:rsid w:val="00CD7F89"/>
    <w:pPr>
      <w:numPr>
        <w:ilvl w:val="4"/>
      </w:numPr>
      <w:tabs>
        <w:tab w:val="num" w:pos="794"/>
      </w:tabs>
      <w:outlineLvl w:val="5"/>
    </w:pPr>
  </w:style>
  <w:style w:type="paragraph" w:customStyle="1" w:styleId="3H5">
    <w:name w:val="3H5"/>
    <w:basedOn w:val="3H4"/>
    <w:next w:val="a"/>
    <w:qFormat/>
    <w:rsid w:val="00CD7F89"/>
    <w:pPr>
      <w:numPr>
        <w:ilvl w:val="5"/>
      </w:numPr>
      <w:tabs>
        <w:tab w:val="clear" w:pos="794"/>
        <w:tab w:val="num" w:pos="360"/>
      </w:tabs>
    </w:pPr>
  </w:style>
  <w:style w:type="character" w:customStyle="1" w:styleId="3H4Char">
    <w:name w:val="3H4 Char"/>
    <w:basedOn w:val="a0"/>
    <w:link w:val="3H4"/>
    <w:rsid w:val="00CD7F89"/>
    <w:rPr>
      <w:rFonts w:ascii="Times New Roman" w:eastAsia="바탕" w:hAnsi="Times New Roman" w:cs="Times New Roman"/>
      <w:b/>
      <w:kern w:val="0"/>
      <w:szCs w:val="20"/>
      <w:lang w:val="en-GB" w:eastAsia="en-US"/>
    </w:rPr>
  </w:style>
  <w:style w:type="numbering" w:customStyle="1" w:styleId="3DHeading">
    <w:name w:val="3D Heading"/>
    <w:uiPriority w:val="99"/>
    <w:rsid w:val="00CD7F89"/>
    <w:pPr>
      <w:numPr>
        <w:numId w:val="1"/>
      </w:numPr>
    </w:pPr>
  </w:style>
  <w:style w:type="paragraph" w:customStyle="1" w:styleId="3H6">
    <w:name w:val="3H6"/>
    <w:basedOn w:val="a"/>
    <w:rsid w:val="00CD7F89"/>
    <w:pPr>
      <w:widowControl/>
      <w:numPr>
        <w:ilvl w:val="6"/>
        <w:numId w:val="2"/>
      </w:numPr>
      <w:tabs>
        <w:tab w:val="left" w:pos="1191"/>
        <w:tab w:val="left" w:pos="1588"/>
        <w:tab w:val="left" w:pos="1985"/>
      </w:tabs>
      <w:wordWrap/>
      <w:overflowPunct w:val="0"/>
      <w:adjustRightInd w:val="0"/>
      <w:spacing w:before="136"/>
      <w:textAlignment w:val="baseline"/>
    </w:pPr>
    <w:rPr>
      <w:rFonts w:ascii="Times New Roman" w:eastAsia="바탕" w:hAnsi="Times New Roman" w:cs="Times New Roman"/>
      <w:kern w:val="0"/>
      <w:szCs w:val="20"/>
      <w:lang w:val="en-GB" w:eastAsia="en-US"/>
    </w:rPr>
  </w:style>
  <w:style w:type="paragraph" w:customStyle="1" w:styleId="3H7">
    <w:name w:val="3H7"/>
    <w:basedOn w:val="a"/>
    <w:rsid w:val="00CD7F89"/>
    <w:pPr>
      <w:widowControl/>
      <w:numPr>
        <w:ilvl w:val="7"/>
        <w:numId w:val="2"/>
      </w:numPr>
      <w:tabs>
        <w:tab w:val="left" w:pos="1191"/>
        <w:tab w:val="left" w:pos="1588"/>
        <w:tab w:val="left" w:pos="1985"/>
      </w:tabs>
      <w:wordWrap/>
      <w:overflowPunct w:val="0"/>
      <w:adjustRightInd w:val="0"/>
      <w:spacing w:before="136"/>
      <w:textAlignment w:val="baseline"/>
    </w:pPr>
    <w:rPr>
      <w:rFonts w:ascii="Times New Roman" w:eastAsia="바탕" w:hAnsi="Times New Roman" w:cs="Times New Roman"/>
      <w:kern w:val="0"/>
      <w:szCs w:val="20"/>
      <w:lang w:val="en-GB" w:eastAsia="en-US"/>
    </w:rPr>
  </w:style>
  <w:style w:type="paragraph" w:customStyle="1" w:styleId="3H8">
    <w:name w:val="3H8"/>
    <w:basedOn w:val="a"/>
    <w:rsid w:val="00CD7F89"/>
    <w:pPr>
      <w:widowControl/>
      <w:numPr>
        <w:ilvl w:val="8"/>
        <w:numId w:val="2"/>
      </w:numPr>
      <w:tabs>
        <w:tab w:val="left" w:pos="1191"/>
        <w:tab w:val="left" w:pos="1588"/>
        <w:tab w:val="left" w:pos="1985"/>
      </w:tabs>
      <w:wordWrap/>
      <w:overflowPunct w:val="0"/>
      <w:adjustRightInd w:val="0"/>
      <w:spacing w:before="136"/>
      <w:textAlignment w:val="baseline"/>
    </w:pPr>
    <w:rPr>
      <w:rFonts w:ascii="Times New Roman" w:eastAsia="바탕" w:hAnsi="Times New Roman" w:cs="Times New Roman"/>
      <w:kern w:val="0"/>
      <w:szCs w:val="20"/>
      <w:lang w:val="en-GB" w:eastAsia="en-US"/>
    </w:rPr>
  </w:style>
  <w:style w:type="paragraph" w:customStyle="1" w:styleId="3N0">
    <w:name w:val="3N0"/>
    <w:basedOn w:val="a"/>
    <w:link w:val="3N0Char"/>
    <w:qFormat/>
    <w:rsid w:val="00CD7F89"/>
    <w:pPr>
      <w:wordWrap/>
      <w:overflowPunct w:val="0"/>
      <w:adjustRightInd w:val="0"/>
      <w:spacing w:before="136"/>
      <w:textAlignment w:val="baseline"/>
    </w:pPr>
    <w:rPr>
      <w:rFonts w:ascii="Times New Roman" w:eastAsia="바탕" w:hAnsi="Times New Roman" w:cs="Times New Roman"/>
      <w:kern w:val="0"/>
      <w:szCs w:val="20"/>
      <w:lang w:val="en-GB" w:eastAsia="en-US"/>
    </w:rPr>
  </w:style>
  <w:style w:type="character" w:customStyle="1" w:styleId="3N0Char">
    <w:name w:val="3N0 Char"/>
    <w:link w:val="3N0"/>
    <w:rsid w:val="00CD7F89"/>
    <w:rPr>
      <w:rFonts w:ascii="Times New Roman" w:eastAsia="바탕" w:hAnsi="Times New Roman" w:cs="Times New Roman"/>
      <w:kern w:val="0"/>
      <w:szCs w:val="20"/>
      <w:lang w:val="en-GB" w:eastAsia="en-US"/>
    </w:rPr>
  </w:style>
  <w:style w:type="paragraph" w:customStyle="1" w:styleId="3U1">
    <w:name w:val="3U1"/>
    <w:basedOn w:val="3N0"/>
    <w:qFormat/>
    <w:rsid w:val="00CD7F89"/>
    <w:pPr>
      <w:numPr>
        <w:ilvl w:val="1"/>
        <w:numId w:val="5"/>
      </w:numPr>
      <w:tabs>
        <w:tab w:val="num" w:pos="360"/>
      </w:tabs>
      <w:ind w:left="714" w:firstLine="0"/>
    </w:pPr>
  </w:style>
  <w:style w:type="paragraph" w:customStyle="1" w:styleId="3U0">
    <w:name w:val="3U0"/>
    <w:basedOn w:val="3N0"/>
    <w:qFormat/>
    <w:rsid w:val="00CD7F89"/>
    <w:pPr>
      <w:numPr>
        <w:numId w:val="5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CD7F89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CD7F89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CD7F89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CD7F89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CD7F89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a"/>
    <w:qFormat/>
    <w:rsid w:val="00CD7F89"/>
    <w:pPr>
      <w:widowControl/>
      <w:numPr>
        <w:ilvl w:val="7"/>
        <w:numId w:val="5"/>
      </w:numPr>
      <w:tabs>
        <w:tab w:val="left" w:pos="794"/>
        <w:tab w:val="left" w:pos="1191"/>
        <w:tab w:val="left" w:pos="1588"/>
        <w:tab w:val="left" w:pos="1985"/>
      </w:tabs>
      <w:wordWrap/>
      <w:overflowPunct w:val="0"/>
      <w:adjustRightInd w:val="0"/>
      <w:spacing w:before="136"/>
      <w:textAlignment w:val="baseline"/>
    </w:pPr>
    <w:rPr>
      <w:rFonts w:ascii="Times New Roman" w:eastAsia="바탕" w:hAnsi="Times New Roman" w:cs="Times New Roman"/>
      <w:kern w:val="0"/>
      <w:szCs w:val="20"/>
      <w:lang w:val="en-GB" w:eastAsia="en-US"/>
    </w:rPr>
  </w:style>
  <w:style w:type="paragraph" w:customStyle="1" w:styleId="3U8">
    <w:name w:val="3U8"/>
    <w:basedOn w:val="3U7"/>
    <w:qFormat/>
    <w:rsid w:val="00CD7F89"/>
    <w:pPr>
      <w:numPr>
        <w:ilvl w:val="8"/>
      </w:numPr>
    </w:pPr>
  </w:style>
  <w:style w:type="paragraph" w:customStyle="1" w:styleId="3E0">
    <w:name w:val="3E0"/>
    <w:basedOn w:val="3N0"/>
    <w:qFormat/>
    <w:rsid w:val="00CD7F89"/>
    <w:pPr>
      <w:numPr>
        <w:numId w:val="6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CD7F89"/>
    <w:pPr>
      <w:numPr>
        <w:ilvl w:val="1"/>
      </w:numPr>
      <w:tabs>
        <w:tab w:val="num" w:pos="360"/>
      </w:tabs>
      <w:ind w:left="357"/>
    </w:pPr>
  </w:style>
  <w:style w:type="paragraph" w:customStyle="1" w:styleId="3E2">
    <w:name w:val="3E2"/>
    <w:basedOn w:val="3E1"/>
    <w:qFormat/>
    <w:rsid w:val="00CD7F89"/>
    <w:pPr>
      <w:numPr>
        <w:ilvl w:val="2"/>
      </w:numPr>
      <w:tabs>
        <w:tab w:val="num" w:pos="360"/>
      </w:tabs>
      <w:ind w:left="714"/>
    </w:pPr>
  </w:style>
  <w:style w:type="paragraph" w:customStyle="1" w:styleId="3E3">
    <w:name w:val="3E3"/>
    <w:basedOn w:val="a"/>
    <w:qFormat/>
    <w:rsid w:val="00CD7F89"/>
    <w:pPr>
      <w:widowControl/>
      <w:numPr>
        <w:ilvl w:val="3"/>
        <w:numId w:val="6"/>
      </w:numPr>
      <w:tabs>
        <w:tab w:val="center" w:pos="4865"/>
        <w:tab w:val="right" w:pos="9730"/>
      </w:tabs>
      <w:wordWrap/>
      <w:overflowPunct w:val="0"/>
      <w:adjustRightInd w:val="0"/>
      <w:spacing w:before="136"/>
      <w:textAlignment w:val="baseline"/>
    </w:pPr>
    <w:rPr>
      <w:rFonts w:ascii="Times New Roman" w:eastAsia="바탕" w:hAnsi="Times New Roman" w:cs="Times New Roman"/>
      <w:kern w:val="0"/>
      <w:szCs w:val="20"/>
      <w:lang w:val="en-GB" w:eastAsia="en-US"/>
    </w:rPr>
  </w:style>
  <w:style w:type="paragraph" w:customStyle="1" w:styleId="3E4">
    <w:name w:val="3E4"/>
    <w:basedOn w:val="a"/>
    <w:qFormat/>
    <w:rsid w:val="00CD7F89"/>
    <w:pPr>
      <w:widowControl/>
      <w:numPr>
        <w:ilvl w:val="4"/>
        <w:numId w:val="6"/>
      </w:numPr>
      <w:tabs>
        <w:tab w:val="center" w:pos="4865"/>
        <w:tab w:val="right" w:pos="9730"/>
      </w:tabs>
      <w:wordWrap/>
      <w:overflowPunct w:val="0"/>
      <w:adjustRightInd w:val="0"/>
      <w:spacing w:before="136"/>
      <w:textAlignment w:val="baseline"/>
    </w:pPr>
    <w:rPr>
      <w:rFonts w:ascii="Times New Roman" w:eastAsia="바탕" w:hAnsi="Times New Roman" w:cs="Times New Roman"/>
      <w:kern w:val="0"/>
      <w:szCs w:val="20"/>
      <w:lang w:val="en-GB" w:eastAsia="en-US"/>
    </w:rPr>
  </w:style>
  <w:style w:type="paragraph" w:customStyle="1" w:styleId="3E5">
    <w:name w:val="3E5"/>
    <w:basedOn w:val="a"/>
    <w:qFormat/>
    <w:rsid w:val="00CD7F89"/>
    <w:pPr>
      <w:widowControl/>
      <w:numPr>
        <w:ilvl w:val="5"/>
        <w:numId w:val="6"/>
      </w:numPr>
      <w:tabs>
        <w:tab w:val="center" w:pos="4864"/>
        <w:tab w:val="right" w:pos="9729"/>
      </w:tabs>
      <w:wordWrap/>
      <w:overflowPunct w:val="0"/>
      <w:adjustRightInd w:val="0"/>
      <w:spacing w:before="136"/>
      <w:textAlignment w:val="baseline"/>
    </w:pPr>
    <w:rPr>
      <w:rFonts w:ascii="Times New Roman" w:eastAsia="바탕" w:hAnsi="Times New Roman" w:cs="Times New Roman"/>
      <w:kern w:val="0"/>
      <w:szCs w:val="20"/>
      <w:lang w:val="en-GB" w:eastAsia="en-US"/>
    </w:rPr>
  </w:style>
  <w:style w:type="paragraph" w:customStyle="1" w:styleId="3E6">
    <w:name w:val="3E6"/>
    <w:basedOn w:val="a"/>
    <w:qFormat/>
    <w:rsid w:val="00CD7F89"/>
    <w:pPr>
      <w:widowControl/>
      <w:numPr>
        <w:ilvl w:val="6"/>
        <w:numId w:val="6"/>
      </w:numPr>
      <w:tabs>
        <w:tab w:val="center" w:pos="4864"/>
        <w:tab w:val="right" w:pos="9729"/>
      </w:tabs>
      <w:wordWrap/>
      <w:overflowPunct w:val="0"/>
      <w:adjustRightInd w:val="0"/>
      <w:spacing w:before="136"/>
      <w:textAlignment w:val="baseline"/>
    </w:pPr>
    <w:rPr>
      <w:rFonts w:ascii="Times New Roman" w:eastAsia="바탕" w:hAnsi="Times New Roman" w:cs="Times New Roman"/>
      <w:kern w:val="0"/>
      <w:szCs w:val="20"/>
      <w:lang w:val="en-GB" w:eastAsia="en-US"/>
    </w:rPr>
  </w:style>
  <w:style w:type="paragraph" w:customStyle="1" w:styleId="3E7">
    <w:name w:val="3E7"/>
    <w:basedOn w:val="a"/>
    <w:qFormat/>
    <w:rsid w:val="00CD7F89"/>
    <w:pPr>
      <w:widowControl/>
      <w:numPr>
        <w:ilvl w:val="7"/>
        <w:numId w:val="6"/>
      </w:numPr>
      <w:tabs>
        <w:tab w:val="center" w:pos="4864"/>
        <w:tab w:val="right" w:pos="9729"/>
      </w:tabs>
      <w:wordWrap/>
      <w:overflowPunct w:val="0"/>
      <w:adjustRightInd w:val="0"/>
      <w:spacing w:before="136"/>
      <w:textAlignment w:val="baseline"/>
    </w:pPr>
    <w:rPr>
      <w:rFonts w:ascii="Times New Roman" w:eastAsia="바탕" w:hAnsi="Times New Roman" w:cs="Times New Roman"/>
      <w:kern w:val="0"/>
      <w:szCs w:val="20"/>
      <w:lang w:val="en-GB" w:eastAsia="en-US"/>
    </w:rPr>
  </w:style>
  <w:style w:type="paragraph" w:customStyle="1" w:styleId="3E8">
    <w:name w:val="3E8"/>
    <w:basedOn w:val="a"/>
    <w:qFormat/>
    <w:rsid w:val="00CD7F89"/>
    <w:pPr>
      <w:widowControl/>
      <w:numPr>
        <w:ilvl w:val="8"/>
        <w:numId w:val="6"/>
      </w:numPr>
      <w:tabs>
        <w:tab w:val="center" w:pos="4864"/>
        <w:tab w:val="right" w:pos="9729"/>
      </w:tabs>
      <w:wordWrap/>
      <w:overflowPunct w:val="0"/>
      <w:adjustRightInd w:val="0"/>
      <w:spacing w:before="136"/>
      <w:textAlignment w:val="baseline"/>
    </w:pPr>
    <w:rPr>
      <w:rFonts w:ascii="Times New Roman" w:eastAsia="바탕" w:hAnsi="Times New Roman" w:cs="Times New Roman"/>
      <w:kern w:val="0"/>
      <w:szCs w:val="20"/>
      <w:lang w:val="en-GB" w:eastAsia="en-US"/>
    </w:rPr>
  </w:style>
  <w:style w:type="numbering" w:customStyle="1" w:styleId="3DEquation">
    <w:name w:val="3D Equation"/>
    <w:uiPriority w:val="99"/>
    <w:rsid w:val="00CD7F89"/>
    <w:pPr>
      <w:numPr>
        <w:numId w:val="3"/>
      </w:numPr>
    </w:pPr>
  </w:style>
  <w:style w:type="numbering" w:customStyle="1" w:styleId="3DNumbering">
    <w:name w:val="3D Numbering"/>
    <w:uiPriority w:val="99"/>
    <w:rsid w:val="00CD7F89"/>
    <w:pPr>
      <w:numPr>
        <w:numId w:val="4"/>
      </w:numPr>
    </w:pPr>
  </w:style>
  <w:style w:type="paragraph" w:styleId="a3">
    <w:name w:val="header"/>
    <w:basedOn w:val="a"/>
    <w:link w:val="Char"/>
    <w:uiPriority w:val="99"/>
    <w:semiHidden/>
    <w:unhideWhenUsed/>
    <w:rsid w:val="0086253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862532"/>
  </w:style>
  <w:style w:type="paragraph" w:styleId="a4">
    <w:name w:val="footer"/>
    <w:basedOn w:val="a"/>
    <w:link w:val="Char0"/>
    <w:uiPriority w:val="99"/>
    <w:semiHidden/>
    <w:unhideWhenUsed/>
    <w:rsid w:val="0086253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862532"/>
  </w:style>
  <w:style w:type="paragraph" w:styleId="a5">
    <w:name w:val="Balloon Text"/>
    <w:basedOn w:val="a"/>
    <w:link w:val="Char1"/>
    <w:uiPriority w:val="99"/>
    <w:semiHidden/>
    <w:unhideWhenUsed/>
    <w:rsid w:val="0086253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86253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3</cp:revision>
  <dcterms:created xsi:type="dcterms:W3CDTF">2013-01-10T07:13:00Z</dcterms:created>
  <dcterms:modified xsi:type="dcterms:W3CDTF">2013-01-10T07:34:00Z</dcterms:modified>
</cp:coreProperties>
</file>