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96E" w:rsidRPr="00F60F40" w:rsidRDefault="00D8396E" w:rsidP="00D8396E">
      <w:pPr>
        <w:pStyle w:val="3H4"/>
        <w:numPr>
          <w:ilvl w:val="0"/>
          <w:numId w:val="0"/>
        </w:numPr>
      </w:pPr>
      <w:bookmarkStart w:id="0" w:name="_Ref327895459"/>
      <w:bookmarkStart w:id="1" w:name="_Ref327881662"/>
      <w:r>
        <w:t>G.8.5.2.1.13</w:t>
      </w:r>
      <w:r>
        <w:tab/>
      </w:r>
      <w:r w:rsidRPr="00F60F40">
        <w:t xml:space="preserve">Derivation process for a disparity vector </w:t>
      </w:r>
    </w:p>
    <w:p w:rsidR="0078073C" w:rsidRPr="00F60F40" w:rsidRDefault="00B073F6" w:rsidP="00BE424C">
      <w:pPr>
        <w:pStyle w:val="3N0"/>
      </w:pPr>
      <w:r w:rsidRPr="00F60F40">
        <w:t>Inputs to this process are:</w:t>
      </w:r>
    </w:p>
    <w:p w:rsidR="005558BD" w:rsidRPr="00F60F40" w:rsidRDefault="005558BD" w:rsidP="00BE424C">
      <w:pPr>
        <w:pStyle w:val="3D0"/>
        <w:rPr>
          <w:lang w:eastAsia="ko-KR"/>
        </w:rPr>
      </w:pPr>
      <w:r w:rsidRPr="00F60F40">
        <w:rPr>
          <w:lang w:eastAsia="ko-KR"/>
        </w:rPr>
        <w:t>a luma location ( xC, yC ) of the top-left sample of the current luma coding block relative to the top-left luma sample of the current picture</w:t>
      </w:r>
      <w:r w:rsidRPr="00F60F40">
        <w:t>,</w:t>
      </w:r>
    </w:p>
    <w:p w:rsidR="0078073C" w:rsidRPr="00F60F40" w:rsidRDefault="00B073F6" w:rsidP="00BE424C">
      <w:pPr>
        <w:pStyle w:val="3D0"/>
      </w:pPr>
      <w:r w:rsidRPr="00F60F40">
        <w:t>a luma location ( xP, yP ) of the top-left luma sample of the current prediction unit relative to the top-left luma sample of the current picture,</w:t>
      </w:r>
    </w:p>
    <w:p w:rsidR="00BC524D" w:rsidRPr="00F60F40" w:rsidRDefault="00BC524D" w:rsidP="00BE424C">
      <w:pPr>
        <w:pStyle w:val="3D0"/>
      </w:pPr>
      <w:r w:rsidRPr="00F60F40">
        <w:rPr>
          <w:lang w:eastAsia="ko-KR"/>
        </w:rPr>
        <w:t>a variable nCS specifying the size of the current luma coding block,</w:t>
      </w:r>
    </w:p>
    <w:p w:rsidR="0068437F" w:rsidRPr="00F60F40" w:rsidRDefault="00B073F6" w:rsidP="00BE424C">
      <w:pPr>
        <w:pStyle w:val="3D0"/>
      </w:pPr>
      <w:r w:rsidRPr="00F60F40">
        <w:t>variables nPSW and nPSH specifying the width and the height, respectively, of the current prediction unit</w:t>
      </w:r>
      <w:r w:rsidR="00152284" w:rsidRPr="00F60F40">
        <w:t>,</w:t>
      </w:r>
      <w:r w:rsidR="0068437F" w:rsidRPr="00F60F40">
        <w:t xml:space="preserve"> </w:t>
      </w:r>
    </w:p>
    <w:p w:rsidR="00923970" w:rsidRDefault="005F1C73" w:rsidP="00BE424C">
      <w:pPr>
        <w:pStyle w:val="3D0"/>
      </w:pPr>
      <w:proofErr w:type="gramStart"/>
      <w:r w:rsidRPr="00F60F40">
        <w:t>a</w:t>
      </w:r>
      <w:proofErr w:type="gramEnd"/>
      <w:r w:rsidRPr="00F60F40">
        <w:t xml:space="preserve"> variable partIdx specifying the index of the current prediction unit within the current coding unit</w:t>
      </w:r>
      <w:r w:rsidR="00923970">
        <w:t>.</w:t>
      </w:r>
    </w:p>
    <w:p w:rsidR="005F1C73" w:rsidRPr="00F60F40" w:rsidRDefault="00923970" w:rsidP="00923970">
      <w:pPr>
        <w:pStyle w:val="3D0"/>
        <w:numPr>
          <w:ilvl w:val="0"/>
          <w:numId w:val="0"/>
        </w:numPr>
      </w:pPr>
      <w:r w:rsidRPr="00F60F40">
        <w:t>Outputs of this process are:</w:t>
      </w:r>
    </w:p>
    <w:p w:rsidR="00F05F9E" w:rsidRPr="00F60F40" w:rsidRDefault="0068437F" w:rsidP="00EE1D39">
      <w:pPr>
        <w:pStyle w:val="3D0"/>
      </w:pPr>
      <w:proofErr w:type="gramStart"/>
      <w:r w:rsidRPr="00F60F40">
        <w:t>a</w:t>
      </w:r>
      <w:proofErr w:type="gramEnd"/>
      <w:r w:rsidRPr="00F60F40">
        <w:t xml:space="preserve"> view </w:t>
      </w:r>
      <w:r w:rsidR="00C20C6B">
        <w:t>order index</w:t>
      </w:r>
      <w:r w:rsidR="00C20C6B" w:rsidRPr="00F60F40">
        <w:t xml:space="preserve"> </w:t>
      </w:r>
      <w:r w:rsidRPr="00F60F40">
        <w:t>refViewIdx specifying a reference view.</w:t>
      </w:r>
    </w:p>
    <w:p w:rsidR="0078073C" w:rsidRPr="00F60F40" w:rsidRDefault="00B073F6" w:rsidP="00EE1D39">
      <w:pPr>
        <w:pStyle w:val="3D0"/>
      </w:pPr>
      <w:r w:rsidRPr="00F60F40">
        <w:t>a flag availableDV specifying whether the disparity vector is available,</w:t>
      </w:r>
    </w:p>
    <w:p w:rsidR="0078073C" w:rsidRPr="00F60F40" w:rsidRDefault="00B073F6" w:rsidP="00BE424C">
      <w:pPr>
        <w:pStyle w:val="3D0"/>
      </w:pPr>
      <w:proofErr w:type="gramStart"/>
      <w:r w:rsidRPr="00F60F40">
        <w:t>a</w:t>
      </w:r>
      <w:proofErr w:type="gramEnd"/>
      <w:r w:rsidRPr="00F60F40">
        <w:t xml:space="preserve"> disparity vector mvDisp.</w:t>
      </w:r>
    </w:p>
    <w:p w:rsidR="00E2034E" w:rsidRPr="00F60F40" w:rsidRDefault="00E2034E" w:rsidP="00BE424C">
      <w:pPr>
        <w:pStyle w:val="3N0"/>
      </w:pPr>
      <w:r w:rsidRPr="00F60F40">
        <w:rPr>
          <w:lang w:eastAsia="ko-KR"/>
        </w:rPr>
        <w:t xml:space="preserve">The flag </w:t>
      </w:r>
      <w:r w:rsidRPr="00F60F40">
        <w:t xml:space="preserve">availableDV is set equal to 0, and both components of the disparity vector mvDisp are set equal to 0. </w:t>
      </w:r>
    </w:p>
    <w:p w:rsidR="005558BD" w:rsidRPr="00F60F40" w:rsidRDefault="00333509" w:rsidP="00BE424C">
      <w:pPr>
        <w:pStyle w:val="3N0"/>
        <w:rPr>
          <w:lang w:eastAsia="ko-KR"/>
        </w:rPr>
      </w:pPr>
      <w:r w:rsidRPr="00F60F40">
        <w:rPr>
          <w:lang w:eastAsia="ko-KR"/>
        </w:rPr>
        <w:t>The</w:t>
      </w:r>
      <w:r w:rsidR="005558BD" w:rsidRPr="00F60F40">
        <w:rPr>
          <w:lang w:eastAsia="ko-KR"/>
        </w:rPr>
        <w:t xml:space="preserve"> </w:t>
      </w:r>
      <w:r w:rsidR="005558BD" w:rsidRPr="00F60F40">
        <w:t>variable</w:t>
      </w:r>
      <w:r w:rsidR="005558BD" w:rsidRPr="00F60F40">
        <w:rPr>
          <w:lang w:eastAsia="ko-KR"/>
        </w:rPr>
        <w:t xml:space="preserve"> </w:t>
      </w:r>
      <w:r w:rsidR="00B5399A" w:rsidRPr="00F60F40">
        <w:rPr>
          <w:lang w:eastAsia="ko-KR"/>
        </w:rPr>
        <w:t>checkParallelMergeFlag is deriv</w:t>
      </w:r>
      <w:r w:rsidR="005558BD" w:rsidRPr="00F60F40">
        <w:rPr>
          <w:lang w:eastAsia="ko-KR"/>
        </w:rPr>
        <w:t xml:space="preserve">ed as follows. </w:t>
      </w:r>
    </w:p>
    <w:p w:rsidR="005558BD" w:rsidRPr="00F60F40" w:rsidRDefault="005558BD" w:rsidP="00BE424C">
      <w:pPr>
        <w:pStyle w:val="3D0"/>
        <w:rPr>
          <w:lang w:eastAsia="ko-KR"/>
        </w:rPr>
      </w:pPr>
      <w:r w:rsidRPr="00F60F40">
        <w:rPr>
          <w:lang w:eastAsia="ko-KR"/>
        </w:rPr>
        <w:t xml:space="preserve">If one or more of the following conditions are true, checkParallelMergeFlag is set </w:t>
      </w:r>
      <w:r w:rsidR="00084471" w:rsidRPr="00F60F40">
        <w:rPr>
          <w:lang w:eastAsia="ko-KR"/>
        </w:rPr>
        <w:t xml:space="preserve">equal </w:t>
      </w:r>
      <w:r w:rsidRPr="00F60F40">
        <w:rPr>
          <w:lang w:eastAsia="ko-KR"/>
        </w:rPr>
        <w:t>to 1.</w:t>
      </w:r>
    </w:p>
    <w:p w:rsidR="005558BD" w:rsidRPr="00F60F40" w:rsidRDefault="005558BD" w:rsidP="00BE424C">
      <w:pPr>
        <w:pStyle w:val="3D1"/>
        <w:rPr>
          <w:lang w:eastAsia="ko-KR"/>
        </w:rPr>
      </w:pPr>
      <w:r w:rsidRPr="00F60F40">
        <w:rPr>
          <w:lang w:eastAsia="ko-KR"/>
        </w:rPr>
        <w:t>PredMode[</w:t>
      </w:r>
      <w:r w:rsidR="00511505" w:rsidRPr="00F60F40">
        <w:rPr>
          <w:lang w:eastAsia="ko-KR"/>
        </w:rPr>
        <w:t> </w:t>
      </w:r>
      <w:r w:rsidRPr="00F60F40">
        <w:rPr>
          <w:lang w:eastAsia="ko-KR"/>
        </w:rPr>
        <w:t>xC</w:t>
      </w:r>
      <w:r w:rsidR="00511505" w:rsidRPr="00F60F40">
        <w:rPr>
          <w:lang w:eastAsia="ko-KR"/>
        </w:rPr>
        <w:t> </w:t>
      </w:r>
      <w:r w:rsidRPr="00F60F40">
        <w:rPr>
          <w:lang w:eastAsia="ko-KR"/>
        </w:rPr>
        <w:t>][</w:t>
      </w:r>
      <w:r w:rsidR="00511505" w:rsidRPr="00F60F40">
        <w:rPr>
          <w:lang w:eastAsia="ko-KR"/>
        </w:rPr>
        <w:t> </w:t>
      </w:r>
      <w:r w:rsidRPr="00F60F40">
        <w:rPr>
          <w:lang w:eastAsia="ko-KR"/>
        </w:rPr>
        <w:t>yC</w:t>
      </w:r>
      <w:r w:rsidR="00511505" w:rsidRPr="00F60F40">
        <w:rPr>
          <w:lang w:eastAsia="ko-KR"/>
        </w:rPr>
        <w:t> </w:t>
      </w:r>
      <w:r w:rsidRPr="00F60F40">
        <w:rPr>
          <w:lang w:eastAsia="ko-KR"/>
        </w:rPr>
        <w:t>] is equal to MODE_SKIP</w:t>
      </w:r>
    </w:p>
    <w:p w:rsidR="005558BD" w:rsidRPr="00F60F40" w:rsidRDefault="005558BD" w:rsidP="00BE424C">
      <w:pPr>
        <w:pStyle w:val="3D1"/>
        <w:rPr>
          <w:lang w:eastAsia="ko-KR"/>
        </w:rPr>
      </w:pPr>
      <w:r w:rsidRPr="00F60F40">
        <w:rPr>
          <w:lang w:eastAsia="ko-KR"/>
        </w:rPr>
        <w:t>PredMode[</w:t>
      </w:r>
      <w:r w:rsidR="00511505" w:rsidRPr="00F60F40">
        <w:rPr>
          <w:lang w:eastAsia="ko-KR"/>
        </w:rPr>
        <w:t> </w:t>
      </w:r>
      <w:r w:rsidRPr="00F60F40">
        <w:rPr>
          <w:lang w:eastAsia="ko-KR"/>
        </w:rPr>
        <w:t>xC</w:t>
      </w:r>
      <w:r w:rsidR="00511505" w:rsidRPr="00F60F40">
        <w:rPr>
          <w:lang w:eastAsia="ko-KR"/>
        </w:rPr>
        <w:t> </w:t>
      </w:r>
      <w:r w:rsidRPr="00F60F40">
        <w:rPr>
          <w:lang w:eastAsia="ko-KR"/>
        </w:rPr>
        <w:t>][</w:t>
      </w:r>
      <w:r w:rsidR="00511505" w:rsidRPr="00F60F40">
        <w:rPr>
          <w:lang w:eastAsia="ko-KR"/>
        </w:rPr>
        <w:t> </w:t>
      </w:r>
      <w:r w:rsidRPr="00F60F40">
        <w:rPr>
          <w:lang w:eastAsia="ko-KR"/>
        </w:rPr>
        <w:t>yC</w:t>
      </w:r>
      <w:r w:rsidR="00511505" w:rsidRPr="00F60F40">
        <w:rPr>
          <w:lang w:eastAsia="ko-KR"/>
        </w:rPr>
        <w:t> </w:t>
      </w:r>
      <w:r w:rsidRPr="00F60F40">
        <w:rPr>
          <w:lang w:eastAsia="ko-KR"/>
        </w:rPr>
        <w:t>] is equal to MODE_INTER and merge_flag[</w:t>
      </w:r>
      <w:r w:rsidR="00511505" w:rsidRPr="00F60F40">
        <w:rPr>
          <w:lang w:eastAsia="ko-KR"/>
        </w:rPr>
        <w:t> </w:t>
      </w:r>
      <w:r w:rsidRPr="00F60F40">
        <w:rPr>
          <w:lang w:eastAsia="ko-KR"/>
        </w:rPr>
        <w:t>xP</w:t>
      </w:r>
      <w:r w:rsidR="00511505" w:rsidRPr="00F60F40">
        <w:rPr>
          <w:lang w:eastAsia="ko-KR"/>
        </w:rPr>
        <w:t> </w:t>
      </w:r>
      <w:r w:rsidRPr="00F60F40">
        <w:rPr>
          <w:lang w:eastAsia="ko-KR"/>
        </w:rPr>
        <w:t>][</w:t>
      </w:r>
      <w:r w:rsidR="00511505" w:rsidRPr="00F60F40">
        <w:rPr>
          <w:lang w:eastAsia="ko-KR"/>
        </w:rPr>
        <w:t> </w:t>
      </w:r>
      <w:r w:rsidRPr="00F60F40">
        <w:rPr>
          <w:lang w:eastAsia="ko-KR"/>
        </w:rPr>
        <w:t>yP</w:t>
      </w:r>
      <w:r w:rsidR="00511505" w:rsidRPr="00F60F40">
        <w:rPr>
          <w:lang w:eastAsia="ko-KR"/>
        </w:rPr>
        <w:t> </w:t>
      </w:r>
      <w:r w:rsidRPr="00F60F40">
        <w:rPr>
          <w:lang w:eastAsia="ko-KR"/>
        </w:rPr>
        <w:t>] is equal to 1.</w:t>
      </w:r>
    </w:p>
    <w:p w:rsidR="005558BD" w:rsidRPr="00F60F40" w:rsidRDefault="005558BD" w:rsidP="00BE424C">
      <w:pPr>
        <w:pStyle w:val="3D0"/>
        <w:rPr>
          <w:lang w:eastAsia="ko-KR"/>
        </w:rPr>
      </w:pPr>
      <w:r w:rsidRPr="00F60F40">
        <w:rPr>
          <w:lang w:eastAsia="ko-KR"/>
        </w:rPr>
        <w:t xml:space="preserve">Otherwise, checkParallelMergeFlag is set </w:t>
      </w:r>
      <w:r w:rsidR="0092371D">
        <w:rPr>
          <w:lang w:eastAsia="ko-KR"/>
        </w:rPr>
        <w:t xml:space="preserve">equal </w:t>
      </w:r>
      <w:r w:rsidRPr="00F60F40">
        <w:rPr>
          <w:lang w:eastAsia="ko-KR"/>
        </w:rPr>
        <w:t>to 0.</w:t>
      </w:r>
    </w:p>
    <w:p w:rsidR="0078073C" w:rsidRDefault="00B073F6" w:rsidP="00BE424C">
      <w:pPr>
        <w:pStyle w:val="3N0"/>
        <w:rPr>
          <w:ins w:id="2" w:author="만든 이"/>
          <w:rFonts w:hint="eastAsia"/>
          <w:lang w:eastAsia="ko-KR"/>
        </w:rPr>
      </w:pPr>
      <w:r w:rsidRPr="00F60F40">
        <w:rPr>
          <w:lang w:eastAsia="ko-KR"/>
        </w:rPr>
        <w:t xml:space="preserve">The </w:t>
      </w:r>
      <w:r w:rsidRPr="00F60F40">
        <w:t>motion</w:t>
      </w:r>
      <w:r w:rsidRPr="00F60F40">
        <w:rPr>
          <w:lang w:eastAsia="ko-KR"/>
        </w:rPr>
        <w:t xml:space="preserve"> vector </w:t>
      </w:r>
      <w:r w:rsidRPr="00F60F40">
        <w:t>mvDisp</w:t>
      </w:r>
      <w:r w:rsidRPr="00F60F40">
        <w:rPr>
          <w:lang w:eastAsia="ko-KR"/>
        </w:rPr>
        <w:t xml:space="preserve"> and the availability flag </w:t>
      </w:r>
      <w:r w:rsidRPr="00F60F40">
        <w:t xml:space="preserve">availableDV </w:t>
      </w:r>
      <w:r w:rsidRPr="00F60F40">
        <w:rPr>
          <w:lang w:eastAsia="ko-KR"/>
        </w:rPr>
        <w:t xml:space="preserve">are derived in the following ordered steps and the whole decoding process of this sub-clause terminates once </w:t>
      </w:r>
      <w:r w:rsidRPr="00F60F40">
        <w:t xml:space="preserve">availableDV is set </w:t>
      </w:r>
      <w:r w:rsidR="0012417D">
        <w:t xml:space="preserve">equal </w:t>
      </w:r>
      <w:r w:rsidRPr="00F60F40">
        <w:t>to 1</w:t>
      </w:r>
      <w:r w:rsidRPr="00F60F40">
        <w:rPr>
          <w:lang w:eastAsia="ko-KR"/>
        </w:rPr>
        <w:t>.</w:t>
      </w:r>
    </w:p>
    <w:p w:rsidR="00D8396E" w:rsidRPr="00F60F40" w:rsidRDefault="00D8396E" w:rsidP="00D8396E">
      <w:pPr>
        <w:pStyle w:val="3U1"/>
        <w:rPr>
          <w:ins w:id="3" w:author="만든 이"/>
        </w:rPr>
      </w:pPr>
      <w:ins w:id="4" w:author="만든 이">
        <w:r w:rsidRPr="00F60F40">
          <w:rPr>
            <w:lang w:eastAsia="ko-KR"/>
          </w:rPr>
          <w:t xml:space="preserve">The </w:t>
        </w:r>
        <w:r w:rsidRPr="00F60F40">
          <w:t>derivation</w:t>
        </w:r>
        <w:r w:rsidRPr="00F60F40">
          <w:rPr>
            <w:lang w:eastAsia="ko-KR"/>
          </w:rPr>
          <w:t xml:space="preserve"> process for a disparity vector from temporal neighbour block as specified in </w:t>
        </w:r>
        <w:r w:rsidRPr="00F60F40">
          <w:rPr>
            <w:lang w:eastAsia="ko-KR"/>
          </w:rPr>
          <w:fldChar w:fldCharType="begin" w:fldLock="1"/>
        </w:r>
        <w:r w:rsidRPr="00F60F40">
          <w:rPr>
            <w:lang w:eastAsia="ko-KR"/>
          </w:rPr>
          <w:instrText xml:space="preserve"> REF _Ref334472133 \r \h </w:instrText>
        </w:r>
        <w:r w:rsidRPr="00F60F40">
          <w:rPr>
            <w:lang w:eastAsia="ko-KR"/>
          </w:rPr>
        </w:r>
        <w:r w:rsidRPr="00F60F40">
          <w:rPr>
            <w:lang w:eastAsia="ko-KR"/>
          </w:rPr>
          <w:fldChar w:fldCharType="separate"/>
        </w:r>
        <w:r>
          <w:rPr>
            <w:lang w:eastAsia="ko-KR"/>
          </w:rPr>
          <w:t>G.8.5.2.1.16</w:t>
        </w:r>
        <w:r w:rsidRPr="00F60F40">
          <w:rPr>
            <w:lang w:eastAsia="ko-KR"/>
          </w:rPr>
          <w:fldChar w:fldCharType="end"/>
        </w:r>
        <w:r w:rsidRPr="00F60F40">
          <w:rPr>
            <w:lang w:eastAsia="ko-KR"/>
          </w:rPr>
          <w:t xml:space="preserve"> is invoked with a </w:t>
        </w:r>
        <w:proofErr w:type="spellStart"/>
        <w:r w:rsidRPr="00F60F40">
          <w:rPr>
            <w:lang w:eastAsia="ko-KR"/>
          </w:rPr>
          <w:t>luma</w:t>
        </w:r>
        <w:proofErr w:type="spellEnd"/>
        <w:r w:rsidRPr="00F60F40">
          <w:rPr>
            <w:lang w:eastAsia="ko-KR"/>
          </w:rPr>
          <w:t xml:space="preserve"> location ( </w:t>
        </w:r>
        <w:proofErr w:type="spellStart"/>
        <w:r w:rsidRPr="00F60F40">
          <w:rPr>
            <w:lang w:eastAsia="ko-KR"/>
          </w:rPr>
          <w:t>xP</w:t>
        </w:r>
        <w:proofErr w:type="spellEnd"/>
        <w:r w:rsidRPr="00F60F40">
          <w:rPr>
            <w:lang w:eastAsia="ko-KR"/>
          </w:rPr>
          <w:t>, </w:t>
        </w:r>
        <w:proofErr w:type="spellStart"/>
        <w:r w:rsidRPr="00F60F40">
          <w:rPr>
            <w:lang w:eastAsia="ko-KR"/>
          </w:rPr>
          <w:t>yP</w:t>
        </w:r>
        <w:proofErr w:type="spellEnd"/>
        <w:r w:rsidRPr="00F60F40">
          <w:rPr>
            <w:lang w:eastAsia="ko-KR"/>
          </w:rPr>
          <w:t xml:space="preserve"> ), variables </w:t>
        </w:r>
        <w:proofErr w:type="spellStart"/>
        <w:r w:rsidRPr="00F60F40">
          <w:rPr>
            <w:lang w:eastAsia="ko-KR"/>
          </w:rPr>
          <w:t>nPSW</w:t>
        </w:r>
        <w:proofErr w:type="spellEnd"/>
        <w:r w:rsidRPr="00F60F40">
          <w:rPr>
            <w:lang w:eastAsia="ko-KR"/>
          </w:rPr>
          <w:t xml:space="preserve"> and </w:t>
        </w:r>
        <w:proofErr w:type="spellStart"/>
        <w:r w:rsidRPr="00F60F40">
          <w:rPr>
            <w:lang w:eastAsia="ko-KR"/>
          </w:rPr>
          <w:t>nPSH</w:t>
        </w:r>
        <w:proofErr w:type="spellEnd"/>
        <w:r w:rsidRPr="00F60F40">
          <w:rPr>
            <w:lang w:eastAsia="ko-KR"/>
          </w:rPr>
          <w:t xml:space="preserve"> as inputs, and </w:t>
        </w:r>
        <w:r w:rsidRPr="00F60F40">
          <w:t xml:space="preserve">flag </w:t>
        </w:r>
        <w:proofErr w:type="spellStart"/>
        <w:r w:rsidRPr="00F60F40">
          <w:t>availableDV</w:t>
        </w:r>
        <w:proofErr w:type="spellEnd"/>
        <w:r w:rsidRPr="00F60F40">
          <w:rPr>
            <w:lang w:eastAsia="ko-KR"/>
          </w:rPr>
          <w:t>, and</w:t>
        </w:r>
        <w:r w:rsidRPr="00F60F40">
          <w:t xml:space="preserve"> disparity vector </w:t>
        </w:r>
        <w:proofErr w:type="spellStart"/>
        <w:r w:rsidRPr="00F60F40">
          <w:t>mvDisp</w:t>
        </w:r>
        <w:proofErr w:type="spellEnd"/>
        <w:r w:rsidRPr="00F60F40">
          <w:t xml:space="preserve"> outputs</w:t>
        </w:r>
      </w:ins>
    </w:p>
    <w:p w:rsidR="00D8396E" w:rsidRPr="00D8396E" w:rsidDel="00D8396E" w:rsidRDefault="00D8396E" w:rsidP="00BE424C">
      <w:pPr>
        <w:pStyle w:val="3N0"/>
        <w:rPr>
          <w:del w:id="5" w:author="만든 이"/>
          <w:lang w:eastAsia="ko-KR"/>
        </w:rPr>
      </w:pPr>
    </w:p>
    <w:p w:rsidR="0078073C" w:rsidRPr="00F60F40" w:rsidRDefault="00D8396E" w:rsidP="00D8396E">
      <w:pPr>
        <w:pStyle w:val="3U1"/>
        <w:numPr>
          <w:ilvl w:val="0"/>
          <w:numId w:val="0"/>
        </w:numPr>
        <w:ind w:left="714" w:hanging="357"/>
      </w:pPr>
      <w:ins w:id="6" w:author="만든 이">
        <w:r>
          <w:rPr>
            <w:rFonts w:hint="eastAsia"/>
            <w:lang w:eastAsia="ko-KR"/>
          </w:rPr>
          <w:t xml:space="preserve">2. </w:t>
        </w:r>
      </w:ins>
      <w:r w:rsidR="00B073F6" w:rsidRPr="00F60F40">
        <w:t xml:space="preserve">For </w:t>
      </w:r>
      <w:r w:rsidR="00B073F6" w:rsidRPr="00F60F40">
        <w:rPr>
          <w:lang w:eastAsia="ko-KR"/>
        </w:rPr>
        <w:t>each</w:t>
      </w:r>
      <w:r w:rsidR="00B073F6" w:rsidRPr="00F60F40">
        <w:t xml:space="preserve"> N being </w:t>
      </w:r>
      <w:r w:rsidR="00B073F6" w:rsidRPr="00F60F40">
        <w:rPr>
          <w:lang w:eastAsia="ko-KR"/>
        </w:rPr>
        <w:t>A</w:t>
      </w:r>
      <w:r w:rsidR="00B073F6" w:rsidRPr="00BE424C">
        <w:rPr>
          <w:vertAlign w:val="subscript"/>
          <w:lang w:eastAsia="ko-KR"/>
        </w:rPr>
        <w:t>1</w:t>
      </w:r>
      <w:r w:rsidR="00B073F6" w:rsidRPr="00F60F40">
        <w:rPr>
          <w:lang w:eastAsia="ko-KR"/>
        </w:rPr>
        <w:t>, B</w:t>
      </w:r>
      <w:r w:rsidR="00B073F6" w:rsidRPr="00BE424C">
        <w:rPr>
          <w:vertAlign w:val="subscript"/>
          <w:lang w:eastAsia="ko-KR"/>
        </w:rPr>
        <w:t>1</w:t>
      </w:r>
      <w:r w:rsidR="00B073F6" w:rsidRPr="00F60F40">
        <w:rPr>
          <w:lang w:eastAsia="ko-KR"/>
        </w:rPr>
        <w:t xml:space="preserve">, </w:t>
      </w:r>
      <w:r w:rsidR="00D719C8" w:rsidRPr="00F60F40">
        <w:rPr>
          <w:lang w:eastAsia="ko-KR"/>
        </w:rPr>
        <w:t>B</w:t>
      </w:r>
      <w:r w:rsidR="00D719C8" w:rsidRPr="00BE424C">
        <w:rPr>
          <w:vertAlign w:val="subscript"/>
          <w:lang w:eastAsia="ko-KR"/>
        </w:rPr>
        <w:t>0</w:t>
      </w:r>
      <w:r w:rsidR="00B073F6" w:rsidRPr="00F60F40">
        <w:rPr>
          <w:lang w:eastAsia="ko-KR"/>
        </w:rPr>
        <w:t xml:space="preserve">, </w:t>
      </w:r>
      <w:r w:rsidR="00D719C8" w:rsidRPr="00F60F40">
        <w:rPr>
          <w:lang w:eastAsia="ko-KR"/>
        </w:rPr>
        <w:t>A</w:t>
      </w:r>
      <w:r w:rsidR="00D719C8" w:rsidRPr="00BE424C">
        <w:rPr>
          <w:vertAlign w:val="subscript"/>
          <w:lang w:eastAsia="ko-KR"/>
        </w:rPr>
        <w:t>0</w:t>
      </w:r>
      <w:r w:rsidR="00B073F6" w:rsidRPr="00F60F40">
        <w:rPr>
          <w:lang w:eastAsia="ko-KR"/>
        </w:rPr>
        <w:t>, or B</w:t>
      </w:r>
      <w:r w:rsidR="00B073F6" w:rsidRPr="00BE424C">
        <w:rPr>
          <w:vertAlign w:val="subscript"/>
          <w:lang w:eastAsia="ko-KR"/>
        </w:rPr>
        <w:t>2</w:t>
      </w:r>
      <w:r w:rsidR="00B073F6" w:rsidRPr="00F60F40">
        <w:t>,</w:t>
      </w:r>
      <w:r w:rsidR="000B6484" w:rsidRPr="00F60F40">
        <w:t xml:space="preserve"> </w:t>
      </w:r>
      <w:r w:rsidR="00B073F6" w:rsidRPr="00F60F40">
        <w:t>and ( xN, yN ) being ( xP − 1,  yP + nPSH − 1 ), ( xP + nPSW − 1,  yP − 1 ), ( xP + nPSW,  yP − 1 ), ( xP − 1,  yP + nPSH  ), or ( xP − 1,  yP − 1 ), the following applies.</w:t>
      </w:r>
    </w:p>
    <w:p w:rsidR="00F05F9E" w:rsidRPr="00F60F40" w:rsidRDefault="00B073F6" w:rsidP="00516DAF">
      <w:pPr>
        <w:pStyle w:val="aff4"/>
        <w:numPr>
          <w:ilvl w:val="0"/>
          <w:numId w:val="99"/>
        </w:numPr>
        <w:tabs>
          <w:tab w:val="left" w:pos="400"/>
        </w:tabs>
        <w:ind w:left="1071" w:hanging="357"/>
      </w:pPr>
      <w:r w:rsidRPr="00F60F40">
        <w:rPr>
          <w:lang w:eastAsia="ko-KR"/>
        </w:rPr>
        <w:t>When yP</w:t>
      </w:r>
      <w:r w:rsidRPr="00F60F40">
        <w:rPr>
          <w:rFonts w:eastAsia="MS Gothic" w:cs="MS Gothic"/>
          <w:lang w:eastAsia="ko-KR"/>
        </w:rPr>
        <w:t>−</w:t>
      </w:r>
      <w:r w:rsidRPr="00F60F40">
        <w:rPr>
          <w:lang w:eastAsia="ko-KR"/>
        </w:rPr>
        <w:t>1 is less than (</w:t>
      </w:r>
      <w:proofErr w:type="gramStart"/>
      <w:r w:rsidRPr="00F60F40">
        <w:rPr>
          <w:lang w:eastAsia="ko-KR"/>
        </w:rPr>
        <w:t>( yC</w:t>
      </w:r>
      <w:proofErr w:type="gramEnd"/>
      <w:r w:rsidRPr="00F60F40">
        <w:rPr>
          <w:lang w:eastAsia="ko-KR"/>
        </w:rPr>
        <w:t> &gt;&gt; Log2CtbSizeY ) &lt;&lt; Log2CtbSizeY), the following applies.</w:t>
      </w:r>
    </w:p>
    <w:p w:rsidR="0078073C" w:rsidRPr="00F60F40" w:rsidRDefault="00B073F6" w:rsidP="00400618">
      <w:pPr>
        <w:pStyle w:val="3E4"/>
        <w:rPr>
          <w:lang w:eastAsia="ko-KR"/>
        </w:rPr>
      </w:pPr>
      <w:r w:rsidRPr="00F60F40">
        <w:rPr>
          <w:lang w:eastAsia="ko-KR"/>
        </w:rPr>
        <w:t>xB</w:t>
      </w:r>
      <w:r w:rsidRPr="00F60F40">
        <w:rPr>
          <w:vertAlign w:val="subscript"/>
          <w:lang w:eastAsia="ko-KR"/>
        </w:rPr>
        <w:t>0</w:t>
      </w:r>
      <w:r w:rsidRPr="00F60F40">
        <w:rPr>
          <w:lang w:eastAsia="ko-KR"/>
        </w:rPr>
        <w:t xml:space="preserve"> = ((xB</w:t>
      </w:r>
      <w:r w:rsidRPr="00F60F40">
        <w:rPr>
          <w:vertAlign w:val="subscript"/>
          <w:lang w:eastAsia="ko-KR"/>
        </w:rPr>
        <w:t>0</w:t>
      </w:r>
      <w:r w:rsidRPr="00F60F40">
        <w:rPr>
          <w:lang w:eastAsia="ko-KR"/>
        </w:rPr>
        <w:t>&gt;&gt;3)&lt;&lt;3) + ((xB</w:t>
      </w:r>
      <w:r w:rsidRPr="00F60F40">
        <w:rPr>
          <w:vertAlign w:val="subscript"/>
          <w:lang w:eastAsia="ko-KR"/>
        </w:rPr>
        <w:t>0</w:t>
      </w:r>
      <w:r w:rsidRPr="00F60F40">
        <w:rPr>
          <w:lang w:eastAsia="ko-KR"/>
        </w:rPr>
        <w:t>&gt;&gt;3)&amp;1)*7</w:t>
      </w:r>
      <w:r w:rsidRPr="00F60F40">
        <w:tab/>
      </w:r>
      <w:r w:rsidRPr="00F60F40">
        <w:tab/>
      </w:r>
      <w:r w:rsidR="00701DFC" w:rsidRPr="00F60F40">
        <w:t>(G</w:t>
      </w:r>
      <w:r w:rsidRPr="00F60F40">
        <w:noBreakHyphen/>
      </w:r>
      <w:r w:rsidR="00835662" w:rsidRPr="00F60F40">
        <w:fldChar w:fldCharType="begin" w:fldLock="1"/>
      </w:r>
      <w:r w:rsidRPr="00F60F40">
        <w:instrText xml:space="preserve"> SEQ Equation \* ARABIC \s 1 </w:instrText>
      </w:r>
      <w:r w:rsidR="00835662" w:rsidRPr="00F60F40">
        <w:fldChar w:fldCharType="separate"/>
      </w:r>
      <w:r w:rsidR="00831B99">
        <w:rPr>
          <w:noProof/>
        </w:rPr>
        <w:t>115</w:t>
      </w:r>
      <w:r w:rsidR="00835662" w:rsidRPr="00F60F40">
        <w:fldChar w:fldCharType="end"/>
      </w:r>
      <w:r w:rsidRPr="00F60F40">
        <w:t>)</w:t>
      </w:r>
      <w:r w:rsidRPr="00F60F40">
        <w:br/>
      </w:r>
      <w:r w:rsidRPr="00F60F40">
        <w:rPr>
          <w:lang w:eastAsia="ko-KR"/>
        </w:rPr>
        <w:t>xB</w:t>
      </w:r>
      <w:r w:rsidRPr="00F60F40">
        <w:rPr>
          <w:vertAlign w:val="subscript"/>
          <w:lang w:eastAsia="ko-KR"/>
        </w:rPr>
        <w:t>1</w:t>
      </w:r>
      <w:r w:rsidRPr="00F60F40">
        <w:rPr>
          <w:lang w:eastAsia="ko-KR"/>
        </w:rPr>
        <w:t xml:space="preserve"> = ((xB</w:t>
      </w:r>
      <w:r w:rsidRPr="00F60F40">
        <w:rPr>
          <w:vertAlign w:val="subscript"/>
          <w:lang w:eastAsia="ko-KR"/>
        </w:rPr>
        <w:t>1</w:t>
      </w:r>
      <w:r w:rsidRPr="00F60F40">
        <w:rPr>
          <w:lang w:eastAsia="ko-KR"/>
        </w:rPr>
        <w:t>&gt;&gt;3)&lt;&lt;3) + ((xB</w:t>
      </w:r>
      <w:r w:rsidRPr="00F60F40">
        <w:rPr>
          <w:vertAlign w:val="subscript"/>
          <w:lang w:eastAsia="ko-KR"/>
        </w:rPr>
        <w:t>1</w:t>
      </w:r>
      <w:r w:rsidRPr="00F60F40">
        <w:rPr>
          <w:lang w:eastAsia="ko-KR"/>
        </w:rPr>
        <w:t>&gt;&gt;3)&amp;1)*7</w:t>
      </w:r>
      <w:r w:rsidRPr="00F60F40">
        <w:rPr>
          <w:lang w:eastAsia="ko-KR"/>
        </w:rPr>
        <w:tab/>
      </w:r>
      <w:r w:rsidRPr="00F60F40">
        <w:rPr>
          <w:lang w:eastAsia="ko-KR"/>
        </w:rPr>
        <w:tab/>
      </w:r>
      <w:r w:rsidR="00701DFC" w:rsidRPr="00F60F40">
        <w:rPr>
          <w:lang w:eastAsia="ko-KR"/>
        </w:rPr>
        <w:t>(G</w:t>
      </w:r>
      <w:r w:rsidRPr="00F60F40">
        <w:rPr>
          <w:lang w:eastAsia="ko-KR"/>
        </w:rPr>
        <w:noBreakHyphen/>
      </w:r>
      <w:r w:rsidR="00835662" w:rsidRPr="00F60F40">
        <w:rPr>
          <w:lang w:eastAsia="ko-KR"/>
        </w:rPr>
        <w:fldChar w:fldCharType="begin" w:fldLock="1"/>
      </w:r>
      <w:r w:rsidRPr="00F60F40">
        <w:rPr>
          <w:lang w:eastAsia="ko-KR"/>
        </w:rPr>
        <w:instrText xml:space="preserve"> SEQ Equation \* ARABIC \s 1 </w:instrText>
      </w:r>
      <w:r w:rsidR="00835662" w:rsidRPr="00F60F40">
        <w:rPr>
          <w:lang w:eastAsia="ko-KR"/>
        </w:rPr>
        <w:fldChar w:fldCharType="separate"/>
      </w:r>
      <w:r w:rsidR="00831B99">
        <w:rPr>
          <w:noProof/>
          <w:lang w:eastAsia="ko-KR"/>
        </w:rPr>
        <w:t>116</w:t>
      </w:r>
      <w:r w:rsidR="00835662" w:rsidRPr="00F60F40">
        <w:rPr>
          <w:lang w:eastAsia="ko-KR"/>
        </w:rPr>
        <w:fldChar w:fldCharType="end"/>
      </w:r>
      <w:r w:rsidRPr="00F60F40">
        <w:rPr>
          <w:lang w:eastAsia="ko-KR"/>
        </w:rPr>
        <w:t>)</w:t>
      </w:r>
      <w:r w:rsidRPr="00F60F40">
        <w:rPr>
          <w:lang w:eastAsia="ko-KR"/>
        </w:rPr>
        <w:br/>
        <w:t>xB</w:t>
      </w:r>
      <w:r w:rsidRPr="00F60F40">
        <w:rPr>
          <w:vertAlign w:val="subscript"/>
          <w:lang w:eastAsia="ko-KR"/>
        </w:rPr>
        <w:t>2</w:t>
      </w:r>
      <w:r w:rsidRPr="00F60F40">
        <w:rPr>
          <w:lang w:eastAsia="ko-KR"/>
        </w:rPr>
        <w:t xml:space="preserve"> = ((xB</w:t>
      </w:r>
      <w:r w:rsidRPr="00F60F40">
        <w:rPr>
          <w:vertAlign w:val="subscript"/>
          <w:lang w:eastAsia="ko-KR"/>
        </w:rPr>
        <w:t>2</w:t>
      </w:r>
      <w:r w:rsidRPr="00F60F40">
        <w:rPr>
          <w:lang w:eastAsia="ko-KR"/>
        </w:rPr>
        <w:t>&gt;&gt;3)&lt;&lt;3) + ((xB</w:t>
      </w:r>
      <w:r w:rsidRPr="00F60F40">
        <w:rPr>
          <w:vertAlign w:val="subscript"/>
          <w:lang w:eastAsia="ko-KR"/>
        </w:rPr>
        <w:t>2</w:t>
      </w:r>
      <w:r w:rsidRPr="00F60F40">
        <w:rPr>
          <w:lang w:eastAsia="ko-KR"/>
        </w:rPr>
        <w:t>&gt;&gt;3)&amp;1)*7</w:t>
      </w:r>
      <w:r w:rsidRPr="00F60F40">
        <w:rPr>
          <w:lang w:eastAsia="ko-KR"/>
        </w:rPr>
        <w:tab/>
      </w:r>
      <w:r w:rsidRPr="00F60F40">
        <w:rPr>
          <w:lang w:eastAsia="ko-KR"/>
        </w:rPr>
        <w:tab/>
      </w:r>
      <w:r w:rsidR="00701DFC" w:rsidRPr="00F60F40">
        <w:rPr>
          <w:lang w:eastAsia="ko-KR"/>
        </w:rPr>
        <w:t>(G</w:t>
      </w:r>
      <w:r w:rsidRPr="00F60F40">
        <w:rPr>
          <w:lang w:eastAsia="ko-KR"/>
        </w:rPr>
        <w:noBreakHyphen/>
      </w:r>
      <w:r w:rsidR="00835662" w:rsidRPr="00F60F40">
        <w:rPr>
          <w:lang w:eastAsia="ko-KR"/>
        </w:rPr>
        <w:fldChar w:fldCharType="begin" w:fldLock="1"/>
      </w:r>
      <w:r w:rsidRPr="00F60F40">
        <w:rPr>
          <w:lang w:eastAsia="ko-KR"/>
        </w:rPr>
        <w:instrText xml:space="preserve"> SEQ Equation \* ARABIC \s 1 </w:instrText>
      </w:r>
      <w:r w:rsidR="00835662" w:rsidRPr="00F60F40">
        <w:rPr>
          <w:lang w:eastAsia="ko-KR"/>
        </w:rPr>
        <w:fldChar w:fldCharType="separate"/>
      </w:r>
      <w:r w:rsidR="00831B99">
        <w:rPr>
          <w:noProof/>
          <w:lang w:eastAsia="ko-KR"/>
        </w:rPr>
        <w:t>117</w:t>
      </w:r>
      <w:r w:rsidR="00835662" w:rsidRPr="00F60F40">
        <w:rPr>
          <w:lang w:eastAsia="ko-KR"/>
        </w:rPr>
        <w:fldChar w:fldCharType="end"/>
      </w:r>
      <w:r w:rsidRPr="00F60F40">
        <w:rPr>
          <w:lang w:eastAsia="ko-KR"/>
        </w:rPr>
        <w:t>)</w:t>
      </w:r>
    </w:p>
    <w:p w:rsidR="00E715A3" w:rsidRPr="00F60F40" w:rsidRDefault="00E715A3" w:rsidP="00516DAF">
      <w:pPr>
        <w:pStyle w:val="aff4"/>
        <w:numPr>
          <w:ilvl w:val="0"/>
          <w:numId w:val="99"/>
        </w:numPr>
        <w:tabs>
          <w:tab w:val="left" w:pos="400"/>
        </w:tabs>
        <w:ind w:left="1071" w:hanging="357"/>
        <w:rPr>
          <w:lang w:eastAsia="ko-KR"/>
        </w:rPr>
      </w:pPr>
      <w:r w:rsidRPr="00F60F40">
        <w:rPr>
          <w:lang w:eastAsia="ko-KR"/>
        </w:rPr>
        <w:t>The availability derivation process for a prediction block as specified in subclause </w:t>
      </w:r>
      <w:r w:rsidRPr="00F60F40">
        <w:rPr>
          <w:highlight w:val="yellow"/>
          <w:lang w:eastAsia="ko-KR"/>
        </w:rPr>
        <w:t>6.4.2</w:t>
      </w:r>
      <w:r w:rsidRPr="00F60F40">
        <w:rPr>
          <w:lang w:eastAsia="ko-KR"/>
        </w:rPr>
        <w:t xml:space="preserve"> is invoked with the luma location </w:t>
      </w:r>
      <w:proofErr w:type="gramStart"/>
      <w:r w:rsidRPr="00F60F40">
        <w:rPr>
          <w:lang w:eastAsia="ko-KR"/>
        </w:rPr>
        <w:t>( xC</w:t>
      </w:r>
      <w:proofErr w:type="gramEnd"/>
      <w:r w:rsidRPr="00F60F40">
        <w:rPr>
          <w:lang w:eastAsia="ko-KR"/>
        </w:rPr>
        <w:t xml:space="preserve">, yC ), the current luma coding block size nCbS set equal to nCS, the luma location ( xP, yP ), the width and the height of the luma prediction block nPbW and nPbH, </w:t>
      </w:r>
      <w:r w:rsidR="00111240" w:rsidRPr="00F60F40">
        <w:rPr>
          <w:lang w:eastAsia="ko-KR"/>
        </w:rPr>
        <w:t xml:space="preserve">the partition index partIdx, and </w:t>
      </w:r>
      <w:r w:rsidRPr="00F60F40">
        <w:rPr>
          <w:lang w:eastAsia="ko-KR"/>
        </w:rPr>
        <w:t>t</w:t>
      </w:r>
      <w:r w:rsidR="00111240" w:rsidRPr="00F60F40">
        <w:rPr>
          <w:lang w:eastAsia="ko-KR"/>
        </w:rPr>
        <w:t xml:space="preserve">he luma location ( xN, yN ) </w:t>
      </w:r>
      <w:r w:rsidRPr="00F60F40">
        <w:rPr>
          <w:lang w:eastAsia="ko-KR"/>
        </w:rPr>
        <w:t>as inputs and the output is assigned to the prediction block availability flag availableN.</w:t>
      </w:r>
    </w:p>
    <w:p w:rsidR="000B5556" w:rsidRPr="00F60F40" w:rsidRDefault="004747A0" w:rsidP="00516DAF">
      <w:pPr>
        <w:pStyle w:val="aff4"/>
        <w:numPr>
          <w:ilvl w:val="0"/>
          <w:numId w:val="99"/>
        </w:numPr>
        <w:tabs>
          <w:tab w:val="left" w:pos="400"/>
        </w:tabs>
        <w:ind w:left="1071" w:hanging="357"/>
        <w:rPr>
          <w:lang w:eastAsia="ko-KR"/>
        </w:rPr>
      </w:pPr>
      <w:r w:rsidRPr="00F60F40">
        <w:rPr>
          <w:lang w:eastAsia="ko-KR"/>
        </w:rPr>
        <w:t>When</w:t>
      </w:r>
      <w:r w:rsidR="00DD1E1E" w:rsidRPr="00F60F40">
        <w:rPr>
          <w:lang w:eastAsia="zh-CN"/>
        </w:rPr>
        <w:t xml:space="preserve"> </w:t>
      </w:r>
      <w:r w:rsidR="000B5556" w:rsidRPr="00F60F40">
        <w:rPr>
          <w:lang w:eastAsia="zh-CN"/>
        </w:rPr>
        <w:t xml:space="preserve">all of the following conditions are true, </w:t>
      </w:r>
      <w:r w:rsidR="000B5556" w:rsidRPr="00F60F40">
        <w:rPr>
          <w:lang w:eastAsia="ko-KR"/>
        </w:rPr>
        <w:t>available</w:t>
      </w:r>
      <w:r w:rsidR="000B5556" w:rsidRPr="00F60F40">
        <w:rPr>
          <w:lang w:eastAsia="zh-CN"/>
        </w:rPr>
        <w:t>A</w:t>
      </w:r>
      <w:r w:rsidR="000B5556" w:rsidRPr="00F60F40">
        <w:rPr>
          <w:vertAlign w:val="subscript"/>
          <w:lang w:eastAsia="zh-CN"/>
        </w:rPr>
        <w:t>1</w:t>
      </w:r>
      <w:r w:rsidR="000B5556" w:rsidRPr="00F60F40">
        <w:rPr>
          <w:lang w:eastAsia="zh-CN"/>
        </w:rPr>
        <w:t xml:space="preserve"> is set equal to </w:t>
      </w:r>
      <w:r w:rsidR="000B5556" w:rsidRPr="00F60F40">
        <w:rPr>
          <w:rFonts w:eastAsia="SimSun"/>
          <w:lang w:eastAsia="zh-CN"/>
        </w:rPr>
        <w:t>0</w:t>
      </w:r>
      <w:r w:rsidR="000B5556" w:rsidRPr="00F60F40">
        <w:rPr>
          <w:lang w:eastAsia="zh-CN"/>
        </w:rPr>
        <w:t>.</w:t>
      </w:r>
    </w:p>
    <w:p w:rsidR="000B5556" w:rsidRPr="00F60F40" w:rsidRDefault="00DD1E1E" w:rsidP="00BE424C">
      <w:pPr>
        <w:pStyle w:val="3D3"/>
        <w:rPr>
          <w:lang w:eastAsia="ko-KR"/>
        </w:rPr>
      </w:pPr>
      <w:r w:rsidRPr="00F60F40">
        <w:rPr>
          <w:lang w:eastAsia="ko-KR"/>
        </w:rPr>
        <w:t xml:space="preserve">N is equal to </w:t>
      </w:r>
      <w:r w:rsidRPr="00F60F40">
        <w:rPr>
          <w:rFonts w:eastAsia="SimSun"/>
          <w:lang w:eastAsia="zh-CN"/>
        </w:rPr>
        <w:t>A</w:t>
      </w:r>
      <w:r w:rsidRPr="00F60F40">
        <w:rPr>
          <w:vertAlign w:val="subscript"/>
          <w:lang w:eastAsia="ko-KR"/>
        </w:rPr>
        <w:t>1</w:t>
      </w:r>
    </w:p>
    <w:p w:rsidR="000B5556" w:rsidRPr="00F60F40" w:rsidRDefault="00DD1E1E" w:rsidP="00BE424C">
      <w:pPr>
        <w:pStyle w:val="3D3"/>
        <w:rPr>
          <w:lang w:eastAsia="ko-KR"/>
        </w:rPr>
      </w:pPr>
      <w:r w:rsidRPr="00F60F40">
        <w:t xml:space="preserve">PartMode </w:t>
      </w:r>
      <w:r w:rsidRPr="00F60F40">
        <w:rPr>
          <w:lang w:eastAsia="ko-KR"/>
        </w:rPr>
        <w:t>of</w:t>
      </w:r>
      <w:r w:rsidRPr="00F60F40">
        <w:t xml:space="preserve"> the current </w:t>
      </w:r>
      <w:r w:rsidR="000B5556" w:rsidRPr="00F60F40">
        <w:t xml:space="preserve">prediction </w:t>
      </w:r>
      <w:r w:rsidRPr="00F60F40">
        <w:t>unit is PART_Nx</w:t>
      </w:r>
      <w:r w:rsidR="000B5556" w:rsidRPr="00F60F40">
        <w:t>2N or PART_nLx2N or PART_nRx2N</w:t>
      </w:r>
    </w:p>
    <w:p w:rsidR="00DD1E1E" w:rsidRPr="00F60F40" w:rsidRDefault="00DD1E1E" w:rsidP="00BE424C">
      <w:pPr>
        <w:pStyle w:val="3D3"/>
        <w:rPr>
          <w:lang w:eastAsia="ko-KR"/>
        </w:rPr>
      </w:pPr>
      <w:r w:rsidRPr="00F60F40">
        <w:t xml:space="preserve">partIdx is </w:t>
      </w:r>
      <w:r w:rsidRPr="00F60F40">
        <w:rPr>
          <w:lang w:eastAsia="ko-KR"/>
        </w:rPr>
        <w:t>equal</w:t>
      </w:r>
      <w:r w:rsidRPr="00F60F40">
        <w:t xml:space="preserve"> to 1</w:t>
      </w:r>
    </w:p>
    <w:p w:rsidR="000B5556" w:rsidRPr="00F60F40" w:rsidRDefault="004747A0" w:rsidP="00516DAF">
      <w:pPr>
        <w:pStyle w:val="aff4"/>
        <w:numPr>
          <w:ilvl w:val="0"/>
          <w:numId w:val="99"/>
        </w:numPr>
        <w:tabs>
          <w:tab w:val="left" w:pos="400"/>
        </w:tabs>
        <w:ind w:left="1071" w:hanging="357"/>
        <w:rPr>
          <w:lang w:eastAsia="ko-KR"/>
        </w:rPr>
      </w:pPr>
      <w:r w:rsidRPr="00F60F40">
        <w:rPr>
          <w:lang w:eastAsia="ko-KR"/>
        </w:rPr>
        <w:t>When</w:t>
      </w:r>
      <w:r w:rsidR="00DD1E1E" w:rsidRPr="00F60F40">
        <w:rPr>
          <w:lang w:eastAsia="ko-KR"/>
        </w:rPr>
        <w:t xml:space="preserve"> </w:t>
      </w:r>
      <w:r w:rsidR="000B5556" w:rsidRPr="00F60F40">
        <w:rPr>
          <w:lang w:eastAsia="ko-KR"/>
        </w:rPr>
        <w:t>all of the following conditions are true, availableB</w:t>
      </w:r>
      <w:r w:rsidR="000B5556" w:rsidRPr="00F60F40">
        <w:rPr>
          <w:vertAlign w:val="subscript"/>
          <w:lang w:eastAsia="ko-KR"/>
        </w:rPr>
        <w:t>1</w:t>
      </w:r>
      <w:r w:rsidR="000B5556" w:rsidRPr="00F60F40">
        <w:rPr>
          <w:lang w:eastAsia="ko-KR"/>
        </w:rPr>
        <w:t xml:space="preserve"> is set equal to 0.</w:t>
      </w:r>
    </w:p>
    <w:p w:rsidR="000B5556" w:rsidRPr="00F60F40" w:rsidRDefault="00DD1E1E" w:rsidP="00BE424C">
      <w:pPr>
        <w:pStyle w:val="3D3"/>
        <w:rPr>
          <w:lang w:eastAsia="ko-KR"/>
        </w:rPr>
      </w:pPr>
      <w:r w:rsidRPr="00F60F40">
        <w:rPr>
          <w:lang w:eastAsia="ko-KR"/>
        </w:rPr>
        <w:t>N is equal to B</w:t>
      </w:r>
      <w:r w:rsidRPr="00BE424C">
        <w:rPr>
          <w:lang w:eastAsia="ko-KR"/>
        </w:rPr>
        <w:t>1</w:t>
      </w:r>
    </w:p>
    <w:p w:rsidR="000B5556" w:rsidRPr="00F60F40" w:rsidRDefault="00DD1E1E" w:rsidP="00BE424C">
      <w:pPr>
        <w:pStyle w:val="3D3"/>
        <w:rPr>
          <w:lang w:eastAsia="ko-KR"/>
        </w:rPr>
      </w:pPr>
      <w:r w:rsidRPr="00F60F40">
        <w:rPr>
          <w:lang w:eastAsia="ko-KR"/>
        </w:rPr>
        <w:t xml:space="preserve">PartMode of the current prediction unit is PART_2NxN or PART_2NxnU or PART_2NxnD </w:t>
      </w:r>
    </w:p>
    <w:p w:rsidR="00BE67CC" w:rsidRPr="00F60F40" w:rsidRDefault="00DD1E1E" w:rsidP="00BE424C">
      <w:pPr>
        <w:pStyle w:val="3D3"/>
        <w:rPr>
          <w:lang w:eastAsia="ko-KR"/>
        </w:rPr>
      </w:pPr>
      <w:r w:rsidRPr="00F60F40">
        <w:rPr>
          <w:lang w:eastAsia="ko-KR"/>
        </w:rPr>
        <w:lastRenderedPageBreak/>
        <w:t>partIdx is equal to 1</w:t>
      </w:r>
    </w:p>
    <w:p w:rsidR="00BD7931" w:rsidRPr="00F60F40" w:rsidRDefault="00BD7931" w:rsidP="00516DAF">
      <w:pPr>
        <w:pStyle w:val="aff4"/>
        <w:numPr>
          <w:ilvl w:val="0"/>
          <w:numId w:val="99"/>
        </w:numPr>
        <w:tabs>
          <w:tab w:val="left" w:pos="400"/>
        </w:tabs>
        <w:ind w:left="1071" w:hanging="357"/>
        <w:rPr>
          <w:lang w:eastAsia="ko-KR"/>
        </w:rPr>
      </w:pPr>
      <w:r w:rsidRPr="00F60F40">
        <w:rPr>
          <w:lang w:eastAsia="ko-KR"/>
        </w:rPr>
        <w:t>When all of the following conditions are true, availableN is set equal to 0.</w:t>
      </w:r>
    </w:p>
    <w:p w:rsidR="00BD7931" w:rsidRPr="00F60F40" w:rsidRDefault="00BD7931" w:rsidP="00BE424C">
      <w:pPr>
        <w:pStyle w:val="3D3"/>
        <w:rPr>
          <w:lang w:eastAsia="ko-KR"/>
        </w:rPr>
      </w:pPr>
      <w:r w:rsidRPr="00F60F40">
        <w:rPr>
          <w:lang w:eastAsia="ko-KR"/>
        </w:rPr>
        <w:t xml:space="preserve">checkParallelMergeFlag is equal to 1 </w:t>
      </w:r>
    </w:p>
    <w:p w:rsidR="00BD7931" w:rsidRPr="00F60F40" w:rsidRDefault="00BD7931" w:rsidP="00400618">
      <w:pPr>
        <w:pStyle w:val="3D3"/>
        <w:jc w:val="left"/>
        <w:rPr>
          <w:lang w:eastAsia="ko-KR"/>
        </w:rPr>
      </w:pPr>
      <w:r w:rsidRPr="00F60F40">
        <w:rPr>
          <w:lang w:eastAsia="ko-KR"/>
        </w:rPr>
        <w:t>(xP &gt;&gt; (log2_parallel_merge_level_minus2 + 2)</w:t>
      </w:r>
      <w:r w:rsidR="0012417D">
        <w:rPr>
          <w:lang w:eastAsia="ko-KR"/>
        </w:rPr>
        <w:t> </w:t>
      </w:r>
      <w:r w:rsidRPr="00F60F40">
        <w:rPr>
          <w:lang w:eastAsia="ko-KR"/>
        </w:rPr>
        <w:t>) is equal to</w:t>
      </w:r>
      <w:r w:rsidR="00400618">
        <w:rPr>
          <w:lang w:eastAsia="ko-KR"/>
        </w:rPr>
        <w:br/>
      </w:r>
      <w:r w:rsidRPr="00F60F40">
        <w:rPr>
          <w:lang w:eastAsia="ko-KR"/>
        </w:rPr>
        <w:t>(xN &gt;&gt; (log2_parallel_merge_level_minus2 + 2)</w:t>
      </w:r>
      <w:r w:rsidR="0012417D">
        <w:rPr>
          <w:lang w:eastAsia="ko-KR"/>
        </w:rPr>
        <w:t> </w:t>
      </w:r>
      <w:r w:rsidRPr="00F60F40">
        <w:rPr>
          <w:lang w:eastAsia="ko-KR"/>
        </w:rPr>
        <w:t xml:space="preserve">) </w:t>
      </w:r>
    </w:p>
    <w:p w:rsidR="00BD7931" w:rsidRPr="00F60F40" w:rsidRDefault="00BD7931" w:rsidP="00400618">
      <w:pPr>
        <w:pStyle w:val="3D3"/>
        <w:jc w:val="left"/>
        <w:rPr>
          <w:lang w:eastAsia="ko-KR"/>
        </w:rPr>
      </w:pPr>
      <w:r w:rsidRPr="00F60F40">
        <w:rPr>
          <w:lang w:eastAsia="ko-KR"/>
        </w:rPr>
        <w:t>(</w:t>
      </w:r>
      <w:proofErr w:type="gramStart"/>
      <w:r w:rsidRPr="00F60F40">
        <w:rPr>
          <w:lang w:eastAsia="ko-KR"/>
        </w:rPr>
        <w:t>yP</w:t>
      </w:r>
      <w:proofErr w:type="gramEnd"/>
      <w:r w:rsidRPr="00F60F40">
        <w:rPr>
          <w:lang w:eastAsia="ko-KR"/>
        </w:rPr>
        <w:t> &gt;&gt; (log2_parallel_merge_level_minus2 + 2)</w:t>
      </w:r>
      <w:r w:rsidR="0012417D">
        <w:rPr>
          <w:lang w:eastAsia="ko-KR"/>
        </w:rPr>
        <w:t> </w:t>
      </w:r>
      <w:r w:rsidRPr="00F60F40">
        <w:rPr>
          <w:lang w:eastAsia="ko-KR"/>
        </w:rPr>
        <w:t>) is equal to (yN &gt;&gt; (log2_parallel_merge_level_minus2 + 2)</w:t>
      </w:r>
      <w:r w:rsidR="0012417D">
        <w:rPr>
          <w:lang w:eastAsia="ko-KR"/>
        </w:rPr>
        <w:t> </w:t>
      </w:r>
      <w:r w:rsidRPr="00F60F40">
        <w:rPr>
          <w:lang w:eastAsia="ko-KR"/>
        </w:rPr>
        <w:t>).</w:t>
      </w:r>
    </w:p>
    <w:p w:rsidR="00BE67CC" w:rsidRPr="00F60F40" w:rsidDel="00D8396E" w:rsidRDefault="00942CF5" w:rsidP="00516DAF">
      <w:pPr>
        <w:pStyle w:val="aff4"/>
        <w:numPr>
          <w:ilvl w:val="0"/>
          <w:numId w:val="99"/>
        </w:numPr>
        <w:tabs>
          <w:tab w:val="left" w:pos="400"/>
        </w:tabs>
        <w:ind w:left="1071" w:hanging="357"/>
        <w:rPr>
          <w:del w:id="7" w:author="만든 이"/>
          <w:lang w:eastAsia="ko-KR"/>
        </w:rPr>
      </w:pPr>
      <w:del w:id="8" w:author="만든 이">
        <w:r w:rsidRPr="00F60F40" w:rsidDel="00D8396E">
          <w:rPr>
            <w:lang w:eastAsia="ko-KR"/>
          </w:rPr>
          <w:delText>The</w:delText>
        </w:r>
        <w:r w:rsidR="00BE67CC" w:rsidRPr="00F60F40" w:rsidDel="00D8396E">
          <w:rPr>
            <w:lang w:eastAsia="ko-KR"/>
          </w:rPr>
          <w:delText xml:space="preserve"> flag availableIvpMvSearchFlagN is set equal to availableN.</w:delText>
        </w:r>
      </w:del>
    </w:p>
    <w:p w:rsidR="00BE67CC" w:rsidRPr="00F60F40" w:rsidDel="00D8396E" w:rsidRDefault="004747A0" w:rsidP="00516DAF">
      <w:pPr>
        <w:pStyle w:val="aff4"/>
        <w:numPr>
          <w:ilvl w:val="0"/>
          <w:numId w:val="99"/>
        </w:numPr>
        <w:tabs>
          <w:tab w:val="left" w:pos="400"/>
        </w:tabs>
        <w:ind w:left="1071" w:hanging="357"/>
        <w:rPr>
          <w:del w:id="9" w:author="만든 이"/>
          <w:lang w:eastAsia="ko-KR"/>
        </w:rPr>
      </w:pPr>
      <w:del w:id="10" w:author="만든 이">
        <w:r w:rsidRPr="00F60F40" w:rsidDel="00D8396E">
          <w:rPr>
            <w:lang w:eastAsia="ko-KR"/>
          </w:rPr>
          <w:delText>When</w:delText>
        </w:r>
        <w:r w:rsidR="00BE67CC" w:rsidRPr="00F60F40" w:rsidDel="00D8396E">
          <w:rPr>
            <w:lang w:eastAsia="ko-KR"/>
          </w:rPr>
          <w:delText xml:space="preserve"> one of the following conditions is</w:delText>
        </w:r>
        <w:r w:rsidR="00BD7931" w:rsidRPr="00F60F40" w:rsidDel="00D8396E">
          <w:rPr>
            <w:lang w:eastAsia="ko-KR"/>
          </w:rPr>
          <w:delText xml:space="preserve"> true, </w:delText>
        </w:r>
        <w:r w:rsidR="00BE67CC" w:rsidRPr="00F60F40" w:rsidDel="00D8396E">
          <w:rPr>
            <w:lang w:eastAsia="ko-KR"/>
          </w:rPr>
          <w:delText>availableIvpMvSearchFlagN is set equal to 0.</w:delText>
        </w:r>
      </w:del>
    </w:p>
    <w:p w:rsidR="00BE67CC" w:rsidRPr="00F60F40" w:rsidDel="00D8396E" w:rsidRDefault="00BE67CC" w:rsidP="00400618">
      <w:pPr>
        <w:pStyle w:val="3D3"/>
        <w:jc w:val="left"/>
        <w:rPr>
          <w:del w:id="11" w:author="만든 이"/>
          <w:lang w:eastAsia="ko-KR"/>
        </w:rPr>
      </w:pPr>
      <w:del w:id="12" w:author="만든 이">
        <w:r w:rsidRPr="00F60F40" w:rsidDel="00D8396E">
          <w:rPr>
            <w:lang w:eastAsia="ko-KR"/>
          </w:rPr>
          <w:delText>N is equal to B</w:delText>
        </w:r>
        <w:r w:rsidRPr="00BE424C" w:rsidDel="00D8396E">
          <w:rPr>
            <w:lang w:eastAsia="ko-KR"/>
          </w:rPr>
          <w:delText>0</w:delText>
        </w:r>
        <w:r w:rsidRPr="00F60F40" w:rsidDel="00D8396E">
          <w:rPr>
            <w:lang w:eastAsia="ko-KR"/>
          </w:rPr>
          <w:delText xml:space="preserve"> and (( yN &gt;&gt; Log2CtbSizeY ) &lt;&lt; Log2CtbSizeY) is less than (( yC &gt;&gt; Log2CtbSizeY ) &lt;&lt; Log2CtbSizeY)</w:delText>
        </w:r>
      </w:del>
    </w:p>
    <w:p w:rsidR="00BE67CC" w:rsidRPr="00F60F40" w:rsidDel="00D8396E" w:rsidRDefault="00BE67CC" w:rsidP="00400618">
      <w:pPr>
        <w:pStyle w:val="3D3"/>
        <w:jc w:val="left"/>
        <w:rPr>
          <w:del w:id="13" w:author="만든 이"/>
          <w:lang w:eastAsia="ko-KR"/>
        </w:rPr>
      </w:pPr>
      <w:del w:id="14" w:author="만든 이">
        <w:r w:rsidRPr="00F60F40" w:rsidDel="00D8396E">
          <w:rPr>
            <w:lang w:eastAsia="ko-KR"/>
          </w:rPr>
          <w:delText>N is equal to B</w:delText>
        </w:r>
        <w:r w:rsidRPr="00BE424C" w:rsidDel="00D8396E">
          <w:rPr>
            <w:lang w:eastAsia="ko-KR"/>
          </w:rPr>
          <w:delText>1</w:delText>
        </w:r>
        <w:r w:rsidRPr="00F60F40" w:rsidDel="00D8396E">
          <w:rPr>
            <w:lang w:eastAsia="ko-KR"/>
          </w:rPr>
          <w:delText xml:space="preserve"> and (( yN &gt;&gt; Log2CtbSizeY ) &lt;&lt; Log2CtbSizeY) is less than (( yC &gt;&gt; Log2CtbSizeY ) &lt;&lt; Log2CtbSizeY)</w:delText>
        </w:r>
      </w:del>
    </w:p>
    <w:p w:rsidR="00DD1E1E" w:rsidRPr="00F60F40" w:rsidDel="00D8396E" w:rsidRDefault="00BE67CC" w:rsidP="00400618">
      <w:pPr>
        <w:pStyle w:val="3D3"/>
        <w:jc w:val="left"/>
        <w:rPr>
          <w:del w:id="15" w:author="만든 이"/>
          <w:lang w:eastAsia="ko-KR"/>
        </w:rPr>
      </w:pPr>
      <w:del w:id="16" w:author="만든 이">
        <w:r w:rsidRPr="00F60F40" w:rsidDel="00D8396E">
          <w:rPr>
            <w:lang w:eastAsia="ko-KR"/>
          </w:rPr>
          <w:delText>N is equal to B</w:delText>
        </w:r>
        <w:r w:rsidRPr="00BE424C" w:rsidDel="00D8396E">
          <w:rPr>
            <w:lang w:eastAsia="ko-KR"/>
          </w:rPr>
          <w:delText>2</w:delText>
        </w:r>
        <w:r w:rsidRPr="00F60F40" w:rsidDel="00D8396E">
          <w:rPr>
            <w:lang w:eastAsia="ko-KR"/>
          </w:rPr>
          <w:delText xml:space="preserve"> and (( yN &gt;&gt; Log2CtbSizeY ) &lt;&lt; Log2CtbSizeY) is less than (( yC &gt;&gt; Log2CtbSizeY ) &lt;&lt; Log2CtbSizeY)</w:delText>
        </w:r>
      </w:del>
    </w:p>
    <w:p w:rsidR="001D4C94" w:rsidRPr="00F60F40" w:rsidDel="00D8396E" w:rsidRDefault="001D4C94" w:rsidP="00516DAF">
      <w:pPr>
        <w:pStyle w:val="aff4"/>
        <w:numPr>
          <w:ilvl w:val="0"/>
          <w:numId w:val="99"/>
        </w:numPr>
        <w:tabs>
          <w:tab w:val="left" w:pos="400"/>
        </w:tabs>
        <w:ind w:left="1071" w:hanging="357"/>
        <w:rPr>
          <w:del w:id="17" w:author="만든 이"/>
          <w:lang w:eastAsia="ko-KR"/>
        </w:rPr>
      </w:pPr>
      <w:del w:id="18" w:author="만든 이">
        <w:r w:rsidRPr="00F60F40" w:rsidDel="00D8396E">
          <w:delText xml:space="preserve">The </w:delText>
        </w:r>
        <w:r w:rsidRPr="00F60F40" w:rsidDel="00D8396E">
          <w:rPr>
            <w:lang w:eastAsia="ko-KR"/>
          </w:rPr>
          <w:delText>flags</w:delText>
        </w:r>
        <w:r w:rsidRPr="00F60F40" w:rsidDel="00D8396E">
          <w:delText xml:space="preserve"> availableFlagIvpMvN0 and availableFlagIvpMvN1 are set equal to 0. </w:delText>
        </w:r>
      </w:del>
    </w:p>
    <w:p w:rsidR="00F05F9E" w:rsidRPr="00F60F40" w:rsidRDefault="00B073F6" w:rsidP="00516DAF">
      <w:pPr>
        <w:pStyle w:val="aff4"/>
        <w:numPr>
          <w:ilvl w:val="0"/>
          <w:numId w:val="99"/>
        </w:numPr>
        <w:tabs>
          <w:tab w:val="left" w:pos="400"/>
        </w:tabs>
        <w:ind w:left="1071" w:hanging="357"/>
        <w:rPr>
          <w:lang w:eastAsia="ko-KR"/>
        </w:rPr>
      </w:pPr>
      <w:r w:rsidRPr="00F60F40">
        <w:t xml:space="preserve">For </w:t>
      </w:r>
      <w:r w:rsidRPr="00F60F40">
        <w:rPr>
          <w:lang w:eastAsia="ko-KR"/>
        </w:rPr>
        <w:t>each</w:t>
      </w:r>
      <w:r w:rsidRPr="00F60F40">
        <w:t xml:space="preserve"> X from 0 to 1,</w:t>
      </w:r>
      <w:r w:rsidR="00040835" w:rsidRPr="00F60F40">
        <w:t xml:space="preserve"> </w:t>
      </w:r>
      <w:r w:rsidR="00040835" w:rsidRPr="00F60F40">
        <w:rPr>
          <w:lang w:eastAsia="ko-KR"/>
        </w:rPr>
        <w:t>the following applies</w:t>
      </w:r>
      <w:r w:rsidR="00AE1CF3" w:rsidRPr="00F60F40">
        <w:rPr>
          <w:lang w:eastAsia="ko-KR"/>
        </w:rPr>
        <w:t xml:space="preserve">, </w:t>
      </w:r>
      <w:r w:rsidR="00BD7931" w:rsidRPr="00F60F40">
        <w:rPr>
          <w:lang w:eastAsia="ko-KR"/>
        </w:rPr>
        <w:t xml:space="preserve">when </w:t>
      </w:r>
      <w:r w:rsidR="00AE1CF3" w:rsidRPr="00F60F40">
        <w:rPr>
          <w:lang w:eastAsia="ko-KR"/>
        </w:rPr>
        <w:t>availableN is equal to 1 and PredFlagLX[ </w:t>
      </w:r>
      <w:r w:rsidR="00AE1CF3" w:rsidRPr="00F60F40">
        <w:t>xN</w:t>
      </w:r>
      <w:r w:rsidR="00AE1CF3" w:rsidRPr="00F60F40">
        <w:rPr>
          <w:lang w:eastAsia="ko-KR"/>
        </w:rPr>
        <w:t> ][ yN ] is equal to 1</w:t>
      </w:r>
      <w:r w:rsidR="004B6CDA" w:rsidRPr="00F60F40">
        <w:rPr>
          <w:lang w:eastAsia="ko-KR"/>
        </w:rPr>
        <w:t xml:space="preserve"> </w:t>
      </w:r>
    </w:p>
    <w:p w:rsidR="00F05F9E" w:rsidRPr="00F60F40" w:rsidRDefault="002E6D36" w:rsidP="00BE424C">
      <w:pPr>
        <w:pStyle w:val="3D3"/>
        <w:rPr>
          <w:lang w:eastAsia="ko-KR"/>
        </w:rPr>
      </w:pPr>
      <w:r w:rsidRPr="00F60F40">
        <w:rPr>
          <w:lang w:eastAsia="ko-KR"/>
        </w:rPr>
        <w:t>I</w:t>
      </w:r>
      <w:r w:rsidR="00B073F6" w:rsidRPr="00F60F40">
        <w:rPr>
          <w:lang w:eastAsia="ko-KR"/>
        </w:rPr>
        <w:t>f RefPicListX[ </w:t>
      </w:r>
      <w:r w:rsidR="00C56542" w:rsidRPr="00F60F40">
        <w:rPr>
          <w:lang w:eastAsia="ko-KR"/>
        </w:rPr>
        <w:t>R</w:t>
      </w:r>
      <w:r w:rsidR="00B073F6" w:rsidRPr="00F60F40">
        <w:rPr>
          <w:lang w:eastAsia="ko-KR"/>
        </w:rPr>
        <w:t>efIdxLX[ xN ][ yN ] ] is an inter-view reference picture, the following appl</w:t>
      </w:r>
      <w:r w:rsidR="001D4C94" w:rsidRPr="00F60F40">
        <w:rPr>
          <w:lang w:eastAsia="ko-KR"/>
        </w:rPr>
        <w:t>ies</w:t>
      </w:r>
      <w:r w:rsidR="00B073F6" w:rsidRPr="00F60F40">
        <w:rPr>
          <w:lang w:eastAsia="ko-KR"/>
        </w:rPr>
        <w:t>:</w:t>
      </w:r>
    </w:p>
    <w:p w:rsidR="00EA7E88" w:rsidRPr="00F60F40" w:rsidRDefault="00923970" w:rsidP="00923970">
      <w:pPr>
        <w:pStyle w:val="3E5"/>
        <w:jc w:val="left"/>
      </w:pPr>
      <w:r w:rsidRPr="00F60F40">
        <w:rPr>
          <w:lang w:eastAsia="ko-KR"/>
        </w:rPr>
        <w:t>refViewIdx</w:t>
      </w:r>
      <w:r>
        <w:rPr>
          <w:lang w:eastAsia="ko-KR"/>
        </w:rPr>
        <w:t xml:space="preserve"> = ViewIdx( </w:t>
      </w:r>
      <w:r w:rsidRPr="00F60F40">
        <w:rPr>
          <w:lang w:eastAsia="ko-KR"/>
        </w:rPr>
        <w:t>RefPicListX[ RefIdxLX[ xN ][ yN ] ]</w:t>
      </w:r>
      <w:r>
        <w:rPr>
          <w:lang w:eastAsia="ko-KR"/>
        </w:rPr>
        <w:t> )</w:t>
      </w:r>
      <w:r w:rsidR="0094637E">
        <w:rPr>
          <w:lang w:eastAsia="ko-KR"/>
        </w:rPr>
        <w:tab/>
      </w:r>
      <w:r w:rsidR="0094637E" w:rsidRPr="00F60F40">
        <w:t>(</w:t>
      </w:r>
      <w:r w:rsidR="0094637E" w:rsidRPr="00356FFC">
        <w:t>G</w:t>
      </w:r>
      <w:r w:rsidR="0094637E" w:rsidRPr="00356FFC">
        <w:noBreakHyphen/>
      </w:r>
      <w:r w:rsidR="00835662" w:rsidRPr="00356FFC">
        <w:fldChar w:fldCharType="begin" w:fldLock="1"/>
      </w:r>
      <w:r w:rsidR="0094637E" w:rsidRPr="00356FFC">
        <w:instrText xml:space="preserve"> SEQ Equation \* ARABIC </w:instrText>
      </w:r>
      <w:r w:rsidR="00835662" w:rsidRPr="00356FFC">
        <w:fldChar w:fldCharType="separate"/>
      </w:r>
      <w:r w:rsidR="00831B99">
        <w:rPr>
          <w:noProof/>
        </w:rPr>
        <w:t>118</w:t>
      </w:r>
      <w:r w:rsidR="00835662" w:rsidRPr="00356FFC">
        <w:fldChar w:fldCharType="end"/>
      </w:r>
      <w:r w:rsidR="0094637E" w:rsidRPr="00F60F40">
        <w:t>)</w:t>
      </w:r>
      <w:r>
        <w:br/>
      </w:r>
      <w:r w:rsidR="00B073F6" w:rsidRPr="00F60F40">
        <w:t>mvDisp</w:t>
      </w:r>
      <w:r w:rsidR="008035EB" w:rsidRPr="00F60F40">
        <w:t> = </w:t>
      </w:r>
      <w:r w:rsidR="00BE424C">
        <w:t>M</w:t>
      </w:r>
      <w:r w:rsidR="00BE424C" w:rsidRPr="00F60F40">
        <w:t>vLXN</w:t>
      </w:r>
      <w:r w:rsidR="00B073F6" w:rsidRPr="00F60F40">
        <w:rPr>
          <w:lang w:eastAsia="ko-KR"/>
        </w:rPr>
        <w:t>[ xN ][ yN ]</w:t>
      </w:r>
      <w:r w:rsidR="00B073F6" w:rsidRPr="00F60F40">
        <w:tab/>
      </w:r>
      <w:r w:rsidR="00B073F6" w:rsidRPr="00F60F40">
        <w:tab/>
      </w:r>
      <w:r w:rsidR="00701DFC" w:rsidRPr="00F60F40">
        <w:t>(G</w:t>
      </w:r>
      <w:r w:rsidR="00B073F6" w:rsidRPr="00F60F40">
        <w:noBreakHyphen/>
      </w:r>
      <w:r w:rsidR="00835662" w:rsidRPr="00F60F40">
        <w:fldChar w:fldCharType="begin" w:fldLock="1"/>
      </w:r>
      <w:r w:rsidR="00B073F6" w:rsidRPr="00F60F40">
        <w:instrText xml:space="preserve"> SEQ Equation \* ARABIC </w:instrText>
      </w:r>
      <w:r w:rsidR="00835662" w:rsidRPr="00F60F40">
        <w:fldChar w:fldCharType="separate"/>
      </w:r>
      <w:r w:rsidR="00831B99">
        <w:rPr>
          <w:noProof/>
        </w:rPr>
        <w:t>119</w:t>
      </w:r>
      <w:r w:rsidR="00835662" w:rsidRPr="00F60F40">
        <w:fldChar w:fldCharType="end"/>
      </w:r>
      <w:r w:rsidR="00B073F6" w:rsidRPr="00F60F40">
        <w:t>)</w:t>
      </w:r>
      <w:r w:rsidR="00B073F6" w:rsidRPr="00F60F40">
        <w:br/>
        <w:t>availableDV</w:t>
      </w:r>
      <w:r w:rsidR="008035EB" w:rsidRPr="00F60F40">
        <w:t> = </w:t>
      </w:r>
      <w:r w:rsidR="00B073F6" w:rsidRPr="00F60F40">
        <w:t>1</w:t>
      </w:r>
      <w:r w:rsidR="00B073F6" w:rsidRPr="00F60F40">
        <w:tab/>
      </w:r>
      <w:r w:rsidR="00B073F6" w:rsidRPr="00F60F40">
        <w:tab/>
      </w:r>
      <w:r w:rsidR="00701DFC" w:rsidRPr="00F60F40">
        <w:t>(G</w:t>
      </w:r>
      <w:r w:rsidR="00B073F6" w:rsidRPr="00F60F40">
        <w:noBreakHyphen/>
      </w:r>
      <w:r w:rsidR="00835662" w:rsidRPr="00F60F40">
        <w:fldChar w:fldCharType="begin" w:fldLock="1"/>
      </w:r>
      <w:r w:rsidR="00B073F6" w:rsidRPr="00F60F40">
        <w:instrText xml:space="preserve"> SEQ Equation \* ARABIC </w:instrText>
      </w:r>
      <w:r w:rsidR="00835662" w:rsidRPr="00F60F40">
        <w:fldChar w:fldCharType="separate"/>
      </w:r>
      <w:r w:rsidR="00831B99">
        <w:rPr>
          <w:noProof/>
        </w:rPr>
        <w:t>120</w:t>
      </w:r>
      <w:r w:rsidR="00835662" w:rsidRPr="00F60F40">
        <w:fldChar w:fldCharType="end"/>
      </w:r>
      <w:r w:rsidR="00B073F6" w:rsidRPr="00F60F40">
        <w:t>)</w:t>
      </w:r>
    </w:p>
    <w:p w:rsidR="001D4C94" w:rsidRPr="00F60F40" w:rsidDel="00D8396E" w:rsidRDefault="005C15BE" w:rsidP="00400618">
      <w:pPr>
        <w:pStyle w:val="3D3"/>
        <w:rPr>
          <w:del w:id="19" w:author="만든 이"/>
          <w:lang w:eastAsia="ko-KR"/>
        </w:rPr>
      </w:pPr>
      <w:del w:id="20" w:author="만든 이">
        <w:r w:rsidRPr="00F60F40" w:rsidDel="00D8396E">
          <w:rPr>
            <w:lang w:eastAsia="ko-KR"/>
          </w:rPr>
          <w:delText>Otherwise</w:delText>
        </w:r>
        <w:r w:rsidR="00F87BD4" w:rsidRPr="00F60F40" w:rsidDel="00D8396E">
          <w:rPr>
            <w:lang w:eastAsia="ko-KR"/>
          </w:rPr>
          <w:delText xml:space="preserve"> (RefPicListX[ RefIdxLX[ xN ][ yN ] ] is not an inter-view reference picture),</w:delText>
        </w:r>
        <w:r w:rsidRPr="00F60F40" w:rsidDel="00D8396E">
          <w:rPr>
            <w:lang w:eastAsia="ko-KR"/>
          </w:rPr>
          <w:delText xml:space="preserve"> </w:delText>
        </w:r>
        <w:r w:rsidR="001D4C94" w:rsidRPr="00F60F40" w:rsidDel="00D8396E">
          <w:rPr>
            <w:lang w:eastAsia="ko-KR"/>
          </w:rPr>
          <w:delText xml:space="preserve">the following applies. </w:delText>
        </w:r>
      </w:del>
    </w:p>
    <w:p w:rsidR="00F05F9E" w:rsidRPr="00F60F40" w:rsidDel="00D8396E" w:rsidRDefault="001D4C94" w:rsidP="00400618">
      <w:pPr>
        <w:pStyle w:val="3D4"/>
        <w:rPr>
          <w:del w:id="21" w:author="만든 이"/>
        </w:rPr>
      </w:pPr>
      <w:del w:id="22" w:author="만든 이">
        <w:r w:rsidRPr="00F60F40" w:rsidDel="00D8396E">
          <w:delText xml:space="preserve">When </w:delText>
        </w:r>
        <w:r w:rsidR="00E715A3" w:rsidRPr="00F60F40" w:rsidDel="00D8396E">
          <w:delText>availableIvpMvSearchFlagN is equal to 1</w:delText>
        </w:r>
        <w:r w:rsidRPr="00F60F40" w:rsidDel="00D8396E">
          <w:delText xml:space="preserve"> and</w:delText>
        </w:r>
        <w:r w:rsidR="00E715A3" w:rsidRPr="00F60F40" w:rsidDel="00D8396E">
          <w:delText xml:space="preserve"> </w:delText>
        </w:r>
        <w:r w:rsidR="005C15BE" w:rsidRPr="00F60F40" w:rsidDel="00D8396E">
          <w:rPr>
            <w:lang w:eastAsia="ko-KR"/>
          </w:rPr>
          <w:delText>PredMode[</w:delText>
        </w:r>
        <w:r w:rsidR="007B394C" w:rsidRPr="00F60F40" w:rsidDel="00D8396E">
          <w:rPr>
            <w:lang w:eastAsia="ko-KR"/>
          </w:rPr>
          <w:delText> </w:delText>
        </w:r>
        <w:r w:rsidR="005C15BE" w:rsidRPr="00F60F40" w:rsidDel="00D8396E">
          <w:rPr>
            <w:lang w:eastAsia="ko-KR"/>
          </w:rPr>
          <w:delText>xN</w:delText>
        </w:r>
        <w:r w:rsidR="007B394C" w:rsidRPr="00F60F40" w:rsidDel="00D8396E">
          <w:rPr>
            <w:lang w:eastAsia="ko-KR"/>
          </w:rPr>
          <w:delText> </w:delText>
        </w:r>
        <w:r w:rsidR="005C15BE" w:rsidRPr="00F60F40" w:rsidDel="00D8396E">
          <w:rPr>
            <w:lang w:eastAsia="ko-KR"/>
          </w:rPr>
          <w:delText>][</w:delText>
        </w:r>
        <w:r w:rsidR="007B394C" w:rsidRPr="00F60F40" w:rsidDel="00D8396E">
          <w:rPr>
            <w:lang w:eastAsia="ko-KR"/>
          </w:rPr>
          <w:delText> </w:delText>
        </w:r>
        <w:r w:rsidR="005C15BE" w:rsidRPr="00F60F40" w:rsidDel="00D8396E">
          <w:rPr>
            <w:lang w:eastAsia="ko-KR"/>
          </w:rPr>
          <w:delText>yN</w:delText>
        </w:r>
        <w:r w:rsidR="007B394C" w:rsidRPr="00F60F40" w:rsidDel="00D8396E">
          <w:rPr>
            <w:lang w:eastAsia="ko-KR"/>
          </w:rPr>
          <w:delText> </w:delText>
        </w:r>
        <w:r w:rsidR="005C15BE" w:rsidRPr="00F60F40" w:rsidDel="00D8396E">
          <w:rPr>
            <w:lang w:eastAsia="ko-KR"/>
          </w:rPr>
          <w:delText>] is equal to MODE_SKIP and IvpMvFlagLX[</w:delText>
        </w:r>
        <w:r w:rsidR="008035EB" w:rsidRPr="00F60F40" w:rsidDel="00D8396E">
          <w:rPr>
            <w:lang w:eastAsia="ko-KR"/>
          </w:rPr>
          <w:delText> xN</w:delText>
        </w:r>
        <w:r w:rsidR="0012417D" w:rsidRPr="00F60F40" w:rsidDel="00D8396E">
          <w:rPr>
            <w:lang w:eastAsia="ko-KR"/>
          </w:rPr>
          <w:delText> ][ </w:delText>
        </w:r>
        <w:r w:rsidR="008035EB" w:rsidRPr="00F60F40" w:rsidDel="00D8396E">
          <w:rPr>
            <w:lang w:eastAsia="ko-KR"/>
          </w:rPr>
          <w:delText>yN </w:delText>
        </w:r>
        <w:r w:rsidR="005C15BE" w:rsidRPr="00F60F40" w:rsidDel="00D8396E">
          <w:rPr>
            <w:lang w:eastAsia="ko-KR"/>
          </w:rPr>
          <w:delText>] is equal to 1, the following appl</w:delText>
        </w:r>
        <w:r w:rsidR="008F7FDA" w:rsidRPr="00F60F40" w:rsidDel="00D8396E">
          <w:rPr>
            <w:lang w:eastAsia="ko-KR"/>
          </w:rPr>
          <w:delText>ies</w:delText>
        </w:r>
        <w:r w:rsidR="005C15BE" w:rsidRPr="00F60F40" w:rsidDel="00D8396E">
          <w:rPr>
            <w:lang w:eastAsia="ko-KR"/>
          </w:rPr>
          <w:delText>:</w:delText>
        </w:r>
      </w:del>
    </w:p>
    <w:p w:rsidR="009E30F1" w:rsidRPr="00F60F40" w:rsidRDefault="005C15BE" w:rsidP="00400618">
      <w:pPr>
        <w:pStyle w:val="3E6"/>
      </w:pPr>
      <w:del w:id="23" w:author="만든 이">
        <w:r w:rsidRPr="00F60F40" w:rsidDel="00D8396E">
          <w:rPr>
            <w:lang w:eastAsia="ko-KR"/>
          </w:rPr>
          <w:delText>ivpMvDisp</w:delText>
        </w:r>
        <w:r w:rsidR="00BE424C" w:rsidRPr="00F60F40" w:rsidDel="00D8396E">
          <w:rPr>
            <w:lang w:eastAsia="ko-KR"/>
          </w:rPr>
          <w:delText>LXN</w:delText>
        </w:r>
        <w:r w:rsidR="008035EB" w:rsidRPr="00F60F40" w:rsidDel="00D8396E">
          <w:delText> = </w:delText>
        </w:r>
        <w:r w:rsidRPr="00F60F40" w:rsidDel="00D8396E">
          <w:delText>IvpMvDispLX[</w:delText>
        </w:r>
        <w:r w:rsidR="007B394C" w:rsidRPr="00F60F40" w:rsidDel="00D8396E">
          <w:delText> </w:delText>
        </w:r>
        <w:r w:rsidRPr="00F60F40" w:rsidDel="00D8396E">
          <w:delText>xN</w:delText>
        </w:r>
        <w:r w:rsidR="0012417D" w:rsidRPr="00F60F40" w:rsidDel="00D8396E">
          <w:rPr>
            <w:lang w:eastAsia="ko-KR"/>
          </w:rPr>
          <w:delText> ][ </w:delText>
        </w:r>
        <w:r w:rsidRPr="00F60F40" w:rsidDel="00D8396E">
          <w:delText>yN</w:delText>
        </w:r>
        <w:r w:rsidR="007B394C" w:rsidRPr="00F60F40" w:rsidDel="00D8396E">
          <w:delText> </w:delText>
        </w:r>
        <w:r w:rsidRPr="00F60F40" w:rsidDel="00D8396E">
          <w:delText>]</w:delText>
        </w:r>
        <w:r w:rsidRPr="00F60F40" w:rsidDel="00D8396E">
          <w:tab/>
          <w:delText>(G</w:delText>
        </w:r>
        <w:r w:rsidRPr="00F60F40" w:rsidDel="00D8396E">
          <w:noBreakHyphen/>
        </w:r>
        <w:r w:rsidR="00835662" w:rsidRPr="00F60F40" w:rsidDel="00D8396E">
          <w:fldChar w:fldCharType="begin" w:fldLock="1"/>
        </w:r>
        <w:r w:rsidR="00745C95" w:rsidRPr="00F60F40" w:rsidDel="00D8396E">
          <w:delInstrText xml:space="preserve"> SEQ Equation \* ARABIC </w:delInstrText>
        </w:r>
        <w:r w:rsidR="00835662" w:rsidRPr="00F60F40" w:rsidDel="00D8396E">
          <w:fldChar w:fldCharType="separate"/>
        </w:r>
        <w:r w:rsidR="00831B99" w:rsidDel="00D8396E">
          <w:rPr>
            <w:noProof/>
          </w:rPr>
          <w:delText>121</w:delText>
        </w:r>
        <w:r w:rsidR="00835662" w:rsidRPr="00F60F40" w:rsidDel="00D8396E">
          <w:fldChar w:fldCharType="end"/>
        </w:r>
        <w:r w:rsidRPr="00F60F40" w:rsidDel="00D8396E">
          <w:delText>)</w:delText>
        </w:r>
        <w:r w:rsidRPr="00F60F40" w:rsidDel="00D8396E">
          <w:br/>
          <w:delText>availableFlagIvpMv</w:delText>
        </w:r>
        <w:r w:rsidR="00BE424C" w:rsidRPr="00F60F40" w:rsidDel="00D8396E">
          <w:delText>LXN</w:delText>
        </w:r>
        <w:r w:rsidR="008035EB" w:rsidRPr="00F60F40" w:rsidDel="00D8396E">
          <w:delText> = </w:delText>
        </w:r>
        <w:r w:rsidRPr="00F60F40" w:rsidDel="00D8396E">
          <w:delText>1</w:delText>
        </w:r>
        <w:r w:rsidRPr="00F60F40" w:rsidDel="00D8396E">
          <w:tab/>
        </w:r>
      </w:del>
      <w:r w:rsidR="005679BC">
        <w:tab/>
      </w:r>
      <w:r w:rsidRPr="00F60F40">
        <w:t>(G</w:t>
      </w:r>
      <w:r w:rsidRPr="00F60F40">
        <w:noBreakHyphen/>
      </w:r>
      <w:r w:rsidR="00835662" w:rsidRPr="00F60F40">
        <w:fldChar w:fldCharType="begin" w:fldLock="1"/>
      </w:r>
      <w:r w:rsidR="00745C95" w:rsidRPr="00F60F40">
        <w:instrText xml:space="preserve"> SEQ Equation \* ARABIC </w:instrText>
      </w:r>
      <w:r w:rsidR="00835662" w:rsidRPr="00F60F40">
        <w:fldChar w:fldCharType="separate"/>
      </w:r>
      <w:r w:rsidR="00831B99">
        <w:rPr>
          <w:noProof/>
        </w:rPr>
        <w:t>122</w:t>
      </w:r>
      <w:r w:rsidR="00835662" w:rsidRPr="00F60F40">
        <w:fldChar w:fldCharType="end"/>
      </w:r>
      <w:r w:rsidRPr="00F60F40">
        <w:t>)</w:t>
      </w:r>
    </w:p>
    <w:p w:rsidR="0065316D" w:rsidRPr="00F60F40" w:rsidDel="00D8396E" w:rsidRDefault="0065316D" w:rsidP="00BE424C">
      <w:pPr>
        <w:pStyle w:val="3U1"/>
        <w:rPr>
          <w:del w:id="24" w:author="만든 이"/>
        </w:rPr>
      </w:pPr>
      <w:del w:id="25" w:author="만든 이">
        <w:r w:rsidRPr="00F60F40" w:rsidDel="00D8396E">
          <w:rPr>
            <w:lang w:eastAsia="ko-KR"/>
          </w:rPr>
          <w:delText xml:space="preserve">The </w:delText>
        </w:r>
        <w:r w:rsidRPr="00F60F40" w:rsidDel="00D8396E">
          <w:delText>derivation</w:delText>
        </w:r>
        <w:r w:rsidRPr="00F60F40" w:rsidDel="00D8396E">
          <w:rPr>
            <w:lang w:eastAsia="ko-KR"/>
          </w:rPr>
          <w:delText xml:space="preserve"> process for a disparity vector from temporal neighbour block as specified in </w:delText>
        </w:r>
        <w:r w:rsidR="00835662" w:rsidRPr="00F60F40" w:rsidDel="00D8396E">
          <w:rPr>
            <w:lang w:eastAsia="ko-KR"/>
          </w:rPr>
          <w:fldChar w:fldCharType="begin" w:fldLock="1"/>
        </w:r>
        <w:r w:rsidR="00B57FD4" w:rsidRPr="00F60F40" w:rsidDel="00D8396E">
          <w:rPr>
            <w:lang w:eastAsia="ko-KR"/>
          </w:rPr>
          <w:delInstrText xml:space="preserve"> REF _Ref334472133 \r \h </w:delInstrText>
        </w:r>
        <w:r w:rsidR="00835662" w:rsidRPr="00F60F40" w:rsidDel="00D8396E">
          <w:rPr>
            <w:lang w:eastAsia="ko-KR"/>
          </w:rPr>
        </w:r>
        <w:r w:rsidR="00835662" w:rsidRPr="00F60F40" w:rsidDel="00D8396E">
          <w:rPr>
            <w:lang w:eastAsia="ko-KR"/>
          </w:rPr>
          <w:fldChar w:fldCharType="separate"/>
        </w:r>
        <w:r w:rsidR="00831B99" w:rsidDel="00D8396E">
          <w:rPr>
            <w:lang w:eastAsia="ko-KR"/>
          </w:rPr>
          <w:delText>G.8.5.2.1.16</w:delText>
        </w:r>
        <w:r w:rsidR="00835662" w:rsidRPr="00F60F40" w:rsidDel="00D8396E">
          <w:rPr>
            <w:lang w:eastAsia="ko-KR"/>
          </w:rPr>
          <w:fldChar w:fldCharType="end"/>
        </w:r>
        <w:r w:rsidRPr="00F60F40" w:rsidDel="00D8396E">
          <w:rPr>
            <w:lang w:eastAsia="ko-KR"/>
          </w:rPr>
          <w:delText xml:space="preserve"> is invoked with a luma location (</w:delText>
        </w:r>
        <w:r w:rsidR="003D0504" w:rsidRPr="00F60F40" w:rsidDel="00D8396E">
          <w:rPr>
            <w:lang w:eastAsia="ko-KR"/>
          </w:rPr>
          <w:delText> </w:delText>
        </w:r>
        <w:r w:rsidRPr="00F60F40" w:rsidDel="00D8396E">
          <w:rPr>
            <w:lang w:eastAsia="ko-KR"/>
          </w:rPr>
          <w:delText>xP,</w:delText>
        </w:r>
        <w:r w:rsidR="003D0504" w:rsidRPr="00F60F40" w:rsidDel="00D8396E">
          <w:rPr>
            <w:lang w:eastAsia="ko-KR"/>
          </w:rPr>
          <w:delText> </w:delText>
        </w:r>
        <w:r w:rsidRPr="00F60F40" w:rsidDel="00D8396E">
          <w:rPr>
            <w:lang w:eastAsia="ko-KR"/>
          </w:rPr>
          <w:delText>yP</w:delText>
        </w:r>
        <w:r w:rsidR="003D0504" w:rsidRPr="00F60F40" w:rsidDel="00D8396E">
          <w:rPr>
            <w:lang w:eastAsia="ko-KR"/>
          </w:rPr>
          <w:delText> </w:delText>
        </w:r>
        <w:r w:rsidRPr="00F60F40" w:rsidDel="00D8396E">
          <w:rPr>
            <w:lang w:eastAsia="ko-KR"/>
          </w:rPr>
          <w:delText xml:space="preserve">), variables nPSW and nPSH as inputs, and </w:delText>
        </w:r>
        <w:r w:rsidRPr="00F60F40" w:rsidDel="00D8396E">
          <w:delText>flag availableDV</w:delText>
        </w:r>
        <w:r w:rsidRPr="00F60F40" w:rsidDel="00D8396E">
          <w:rPr>
            <w:lang w:eastAsia="ko-KR"/>
          </w:rPr>
          <w:delText>,</w:delText>
        </w:r>
        <w:r w:rsidR="0069500E" w:rsidRPr="00F60F40" w:rsidDel="00D8396E">
          <w:rPr>
            <w:lang w:eastAsia="ko-KR"/>
          </w:rPr>
          <w:delText xml:space="preserve"> and</w:delText>
        </w:r>
        <w:r w:rsidRPr="00F60F40" w:rsidDel="00D8396E">
          <w:delText xml:space="preserve"> disparity vector mvDisp outputs</w:delText>
        </w:r>
      </w:del>
    </w:p>
    <w:p w:rsidR="0065316D" w:rsidRPr="00F60F40" w:rsidDel="00D8396E" w:rsidRDefault="0065316D" w:rsidP="00D8396E">
      <w:pPr>
        <w:pStyle w:val="3U1"/>
        <w:rPr>
          <w:del w:id="26" w:author="만든 이"/>
        </w:rPr>
      </w:pPr>
      <w:del w:id="27" w:author="만든 이">
        <w:r w:rsidRPr="00F60F40" w:rsidDel="00D8396E">
          <w:rPr>
            <w:lang w:eastAsia="ko-KR"/>
          </w:rPr>
          <w:delText xml:space="preserve">For </w:delText>
        </w:r>
        <w:r w:rsidRPr="00F60F40" w:rsidDel="00D8396E">
          <w:delText>each</w:delText>
        </w:r>
        <w:r w:rsidRPr="00F60F40" w:rsidDel="00D8396E">
          <w:rPr>
            <w:lang w:eastAsia="ko-KR"/>
          </w:rPr>
          <w:delText xml:space="preserve"> N being A</w:delText>
        </w:r>
        <w:r w:rsidRPr="00F60F40" w:rsidDel="00D8396E">
          <w:rPr>
            <w:vertAlign w:val="subscript"/>
            <w:lang w:eastAsia="ko-KR"/>
          </w:rPr>
          <w:delText>1</w:delText>
        </w:r>
        <w:r w:rsidRPr="00F60F40" w:rsidDel="00D8396E">
          <w:rPr>
            <w:lang w:eastAsia="ko-KR"/>
          </w:rPr>
          <w:delText>, B</w:delText>
        </w:r>
        <w:r w:rsidRPr="00F60F40" w:rsidDel="00D8396E">
          <w:rPr>
            <w:vertAlign w:val="subscript"/>
            <w:lang w:eastAsia="ko-KR"/>
          </w:rPr>
          <w:delText>1</w:delText>
        </w:r>
        <w:r w:rsidRPr="00F60F40" w:rsidDel="00D8396E">
          <w:rPr>
            <w:lang w:eastAsia="ko-KR"/>
          </w:rPr>
          <w:delText xml:space="preserve">, </w:delText>
        </w:r>
        <w:r w:rsidR="00530B3A" w:rsidRPr="00F60F40" w:rsidDel="00D8396E">
          <w:rPr>
            <w:lang w:eastAsia="ko-KR"/>
          </w:rPr>
          <w:delText>B</w:delText>
        </w:r>
        <w:r w:rsidR="00530B3A" w:rsidRPr="00F60F40" w:rsidDel="00D8396E">
          <w:rPr>
            <w:vertAlign w:val="subscript"/>
            <w:lang w:eastAsia="ko-KR"/>
          </w:rPr>
          <w:delText>0</w:delText>
        </w:r>
        <w:r w:rsidRPr="00F60F40" w:rsidDel="00D8396E">
          <w:rPr>
            <w:lang w:eastAsia="ko-KR"/>
          </w:rPr>
          <w:delText xml:space="preserve">, </w:delText>
        </w:r>
        <w:r w:rsidR="00530B3A" w:rsidRPr="00F60F40" w:rsidDel="00D8396E">
          <w:rPr>
            <w:lang w:eastAsia="ko-KR"/>
          </w:rPr>
          <w:delText>A</w:delText>
        </w:r>
        <w:r w:rsidR="00530B3A" w:rsidRPr="00F60F40" w:rsidDel="00D8396E">
          <w:rPr>
            <w:vertAlign w:val="subscript"/>
            <w:lang w:eastAsia="ko-KR"/>
          </w:rPr>
          <w:delText>0</w:delText>
        </w:r>
        <w:r w:rsidRPr="00F60F40" w:rsidDel="00D8396E">
          <w:rPr>
            <w:lang w:eastAsia="ko-KR"/>
          </w:rPr>
          <w:delText xml:space="preserve">, </w:delText>
        </w:r>
        <w:r w:rsidR="0069500E" w:rsidRPr="00F60F40" w:rsidDel="00D8396E">
          <w:rPr>
            <w:lang w:eastAsia="ko-KR"/>
          </w:rPr>
          <w:delText xml:space="preserve">and </w:delText>
        </w:r>
        <w:r w:rsidRPr="00F60F40" w:rsidDel="00D8396E">
          <w:rPr>
            <w:lang w:eastAsia="ko-KR"/>
          </w:rPr>
          <w:delText>B</w:delText>
        </w:r>
        <w:r w:rsidRPr="00F60F40" w:rsidDel="00D8396E">
          <w:rPr>
            <w:vertAlign w:val="subscript"/>
            <w:lang w:eastAsia="ko-KR"/>
          </w:rPr>
          <w:delText>2</w:delText>
        </w:r>
        <w:r w:rsidRPr="00F60F40" w:rsidDel="00D8396E">
          <w:rPr>
            <w:lang w:eastAsia="ko-KR"/>
          </w:rPr>
          <w:delText xml:space="preserve">, </w:delText>
        </w:r>
        <w:r w:rsidRPr="00F60F40" w:rsidDel="00D8396E">
          <w:delText>the following applies.</w:delText>
        </w:r>
      </w:del>
    </w:p>
    <w:p w:rsidR="00F05F9E" w:rsidRPr="00F60F40" w:rsidDel="00D8396E" w:rsidRDefault="0065316D" w:rsidP="00D8396E">
      <w:pPr>
        <w:pStyle w:val="3U1"/>
        <w:rPr>
          <w:del w:id="28" w:author="만든 이"/>
        </w:rPr>
      </w:pPr>
      <w:del w:id="29" w:author="만든 이">
        <w:r w:rsidRPr="00F60F40" w:rsidDel="00D8396E">
          <w:delText>For each X from 0 to 1, the following applies.</w:delText>
        </w:r>
      </w:del>
    </w:p>
    <w:p w:rsidR="00F05F9E" w:rsidRPr="00F60F40" w:rsidDel="00D8396E" w:rsidRDefault="0069500E" w:rsidP="00D8396E">
      <w:pPr>
        <w:pStyle w:val="3U1"/>
        <w:rPr>
          <w:del w:id="30" w:author="만든 이"/>
        </w:rPr>
      </w:pPr>
      <w:del w:id="31" w:author="만든 이">
        <w:r w:rsidRPr="00F60F40" w:rsidDel="00D8396E">
          <w:rPr>
            <w:lang w:eastAsia="ko-KR"/>
          </w:rPr>
          <w:delText xml:space="preserve">When </w:delText>
        </w:r>
        <w:r w:rsidR="0065316D" w:rsidRPr="00F60F40" w:rsidDel="00D8396E">
          <w:rPr>
            <w:lang w:eastAsia="ko-KR"/>
          </w:rPr>
          <w:delText>availableFlagIvpMv</w:delText>
        </w:r>
        <w:r w:rsidR="00BE424C" w:rsidRPr="00F60F40" w:rsidDel="00D8396E">
          <w:delText>LXN</w:delText>
        </w:r>
        <w:r w:rsidR="0065316D" w:rsidRPr="00F60F40" w:rsidDel="00D8396E">
          <w:rPr>
            <w:lang w:eastAsia="ko-KR"/>
          </w:rPr>
          <w:delText xml:space="preserve"> is equal to 1, the following appl</w:delText>
        </w:r>
        <w:r w:rsidR="00065F28" w:rsidRPr="00F60F40" w:rsidDel="00D8396E">
          <w:rPr>
            <w:lang w:eastAsia="ko-KR"/>
          </w:rPr>
          <w:delText>ies</w:delText>
        </w:r>
        <w:r w:rsidR="0065316D" w:rsidRPr="00F60F40" w:rsidDel="00D8396E">
          <w:rPr>
            <w:lang w:eastAsia="ko-KR"/>
          </w:rPr>
          <w:delText>:</w:delText>
        </w:r>
      </w:del>
    </w:p>
    <w:p w:rsidR="00D0559D" w:rsidRPr="00F60F40" w:rsidRDefault="0065316D" w:rsidP="00D8396E">
      <w:pPr>
        <w:pStyle w:val="3U1"/>
      </w:pPr>
      <w:del w:id="32" w:author="만든 이">
        <w:r w:rsidRPr="00F60F40" w:rsidDel="00D8396E">
          <w:delText>mvDisp</w:delText>
        </w:r>
        <w:r w:rsidR="008035EB" w:rsidRPr="00F60F40" w:rsidDel="00D8396E">
          <w:rPr>
            <w:lang w:eastAsia="ko-KR"/>
          </w:rPr>
          <w:delText> = </w:delText>
        </w:r>
        <w:r w:rsidRPr="00F60F40" w:rsidDel="00D8396E">
          <w:rPr>
            <w:lang w:eastAsia="ko-KR"/>
          </w:rPr>
          <w:delText>ivpMvDisp</w:delText>
        </w:r>
        <w:r w:rsidR="00BE424C" w:rsidRPr="00F60F40" w:rsidDel="00D8396E">
          <w:delText>LXN</w:delText>
        </w:r>
        <w:r w:rsidRPr="00F60F40" w:rsidDel="00D8396E">
          <w:rPr>
            <w:lang w:eastAsia="ko-KR"/>
          </w:rPr>
          <w:tab/>
        </w:r>
        <w:r w:rsidRPr="00F60F40" w:rsidDel="00D8396E">
          <w:rPr>
            <w:lang w:eastAsia="ko-KR"/>
          </w:rPr>
          <w:tab/>
        </w:r>
        <w:r w:rsidRPr="00F60F40" w:rsidDel="00D8396E">
          <w:delText>(G</w:delText>
        </w:r>
        <w:r w:rsidRPr="00F60F40" w:rsidDel="00D8396E">
          <w:noBreakHyphen/>
        </w:r>
        <w:r w:rsidR="00835662" w:rsidRPr="00F60F40" w:rsidDel="00D8396E">
          <w:fldChar w:fldCharType="begin" w:fldLock="1"/>
        </w:r>
        <w:r w:rsidR="00745C95" w:rsidRPr="00F60F40" w:rsidDel="00D8396E">
          <w:delInstrText xml:space="preserve"> SEQ Equation \* ARABIC </w:delInstrText>
        </w:r>
        <w:r w:rsidR="00835662" w:rsidRPr="00F60F40" w:rsidDel="00D8396E">
          <w:fldChar w:fldCharType="separate"/>
        </w:r>
        <w:r w:rsidR="00831B99" w:rsidDel="00D8396E">
          <w:rPr>
            <w:noProof/>
          </w:rPr>
          <w:delText>123</w:delText>
        </w:r>
        <w:r w:rsidR="00835662" w:rsidRPr="00F60F40" w:rsidDel="00D8396E">
          <w:fldChar w:fldCharType="end"/>
        </w:r>
        <w:r w:rsidRPr="00F60F40" w:rsidDel="00D8396E">
          <w:delText>)</w:delText>
        </w:r>
        <w:r w:rsidRPr="00F60F40" w:rsidDel="00D8396E">
          <w:br/>
        </w:r>
        <w:r w:rsidRPr="00F60F40" w:rsidDel="00D8396E">
          <w:rPr>
            <w:lang w:eastAsia="ko-KR"/>
          </w:rPr>
          <w:delText>availableDV</w:delText>
        </w:r>
        <w:r w:rsidR="008035EB" w:rsidRPr="00F60F40" w:rsidDel="00D8396E">
          <w:rPr>
            <w:lang w:eastAsia="ko-KR"/>
          </w:rPr>
          <w:delText> = </w:delText>
        </w:r>
        <w:r w:rsidRPr="00F60F40" w:rsidDel="00D8396E">
          <w:rPr>
            <w:lang w:eastAsia="ko-KR"/>
          </w:rPr>
          <w:delText>1</w:delText>
        </w:r>
      </w:del>
      <w:bookmarkEnd w:id="0"/>
      <w:bookmarkEnd w:id="1"/>
    </w:p>
    <w:sectPr w:rsidR="00D0559D" w:rsidRPr="00F60F40" w:rsidSect="003E2D23">
      <w:headerReference w:type="even" r:id="rId8"/>
      <w:headerReference w:type="default" r:id="rId9"/>
      <w:footerReference w:type="even" r:id="rId10"/>
      <w:footerReference w:type="default" r:id="rId11"/>
      <w:headerReference w:type="first" r:id="rId12"/>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BB0" w:rsidRDefault="001C2BB0">
      <w:r>
        <w:separator/>
      </w:r>
    </w:p>
    <w:p w:rsidR="001C2BB0" w:rsidRDefault="001C2BB0"/>
  </w:endnote>
  <w:endnote w:type="continuationSeparator" w:id="0">
    <w:p w:rsidR="001C2BB0" w:rsidRDefault="001C2BB0">
      <w:r>
        <w:continuationSeparator/>
      </w:r>
    </w:p>
    <w:p w:rsidR="001C2BB0" w:rsidRDefault="001C2BB0"/>
  </w:endnote>
  <w:endnote w:type="continuationNotice" w:id="1">
    <w:p w:rsidR="001C2BB0" w:rsidRDefault="001C2BB0">
      <w:pPr>
        <w:spacing w:before="0"/>
      </w:pPr>
    </w:p>
    <w:p w:rsidR="001C2BB0" w:rsidRDefault="001C2BB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Batang">
    <w:panose1 w:val="00000000000000000000"/>
    <w:charset w:val="00"/>
    <w:family w:val="roman"/>
    <w:notTrueType/>
    <w:pitch w:val="default"/>
    <w:sig w:usb0="00000000" w:usb1="00000000" w:usb2="00000000" w:usb3="00000000" w:csb0="0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1"/>
    <w:family w:val="modern"/>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A31" w:rsidRDefault="00835662" w:rsidP="003E2D23">
    <w:pPr>
      <w:pStyle w:val="af1"/>
      <w:tabs>
        <w:tab w:val="clear" w:pos="4849"/>
        <w:tab w:val="clear" w:pos="9725"/>
        <w:tab w:val="right" w:pos="8222"/>
        <w:tab w:val="right" w:pos="9696"/>
      </w:tabs>
    </w:pPr>
    <w:r w:rsidRPr="00945869">
      <w:rPr>
        <w:bCs/>
      </w:rPr>
      <w:fldChar w:fldCharType="begin"/>
    </w:r>
    <w:r w:rsidR="00D20A31" w:rsidRPr="00945869">
      <w:rPr>
        <w:bCs/>
        <w:lang w:val="de-DE"/>
      </w:rPr>
      <w:instrText xml:space="preserve"> PAGE   \* MERGEFORMAT </w:instrText>
    </w:r>
    <w:r w:rsidRPr="00945869">
      <w:rPr>
        <w:bCs/>
      </w:rPr>
      <w:fldChar w:fldCharType="separate"/>
    </w:r>
    <w:r w:rsidR="00C17DB0">
      <w:rPr>
        <w:bCs/>
        <w:noProof/>
        <w:lang w:val="de-DE"/>
      </w:rPr>
      <w:t>2</w:t>
    </w:r>
    <w:r w:rsidRPr="00945869">
      <w:rPr>
        <w:bCs/>
      </w:rPr>
      <w:fldChar w:fldCharType="end"/>
    </w:r>
    <w:r w:rsidR="00D20A31">
      <w:rPr>
        <w:b/>
        <w:bCs/>
      </w:rPr>
      <w:tab/>
      <w:t>3D-HEVC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A31" w:rsidRPr="002760AE" w:rsidRDefault="00D20A31" w:rsidP="00430A6B">
    <w:pPr>
      <w:pStyle w:val="af1"/>
      <w:tabs>
        <w:tab w:val="clear" w:pos="4849"/>
        <w:tab w:val="clear" w:pos="9725"/>
        <w:tab w:val="right" w:pos="8789"/>
        <w:tab w:val="right" w:pos="9696"/>
      </w:tabs>
      <w:rPr>
        <w:rFonts w:eastAsia="Times New Roman"/>
        <w:b/>
        <w:lang w:val="en-US"/>
      </w:rPr>
    </w:pPr>
    <w:r>
      <w:rPr>
        <w:b/>
        <w:bCs/>
        <w:lang w:val="en-US"/>
      </w:rPr>
      <w:tab/>
    </w:r>
    <w:r>
      <w:rPr>
        <w:b/>
        <w:bCs/>
        <w:lang w:val="en-US"/>
      </w:rPr>
      <w:tab/>
    </w:r>
    <w:r>
      <w:rPr>
        <w:rFonts w:eastAsia="Times New Roman"/>
        <w:b/>
        <w:lang w:val="en-US"/>
      </w:rPr>
      <w:t xml:space="preserve">3D-HEVC </w:t>
    </w:r>
    <w:r>
      <w:rPr>
        <w:rFonts w:eastAsia="Times New Roman"/>
        <w:b/>
        <w:lang w:val="en-US"/>
      </w:rPr>
      <w:tab/>
    </w:r>
    <w:r w:rsidR="00835662" w:rsidRPr="00D7598F">
      <w:rPr>
        <w:bCs/>
        <w:lang w:val="fr-CH"/>
      </w:rPr>
      <w:fldChar w:fldCharType="begin"/>
    </w:r>
    <w:r w:rsidRPr="00D7598F">
      <w:rPr>
        <w:bCs/>
        <w:lang w:val="fr-CH"/>
      </w:rPr>
      <w:instrText xml:space="preserve"> PAGE   \* MERGEFORMAT </w:instrText>
    </w:r>
    <w:r w:rsidR="00835662" w:rsidRPr="00D7598F">
      <w:rPr>
        <w:bCs/>
        <w:lang w:val="fr-CH"/>
      </w:rPr>
      <w:fldChar w:fldCharType="separate"/>
    </w:r>
    <w:r w:rsidR="00D8396E">
      <w:rPr>
        <w:bCs/>
        <w:noProof/>
        <w:lang w:val="fr-CH"/>
      </w:rPr>
      <w:t>23</w:t>
    </w:r>
    <w:r w:rsidR="00835662" w:rsidRPr="00D7598F">
      <w:rPr>
        <w:bCs/>
        <w:lang w:val="fr-CH"/>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BB0" w:rsidRDefault="001C2BB0">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1C2BB0" w:rsidRDefault="001C2BB0"/>
    <w:p w:rsidR="001C2BB0" w:rsidRDefault="001C2BB0"/>
  </w:footnote>
  <w:footnote w:type="continuationSeparator" w:id="0">
    <w:p w:rsidR="001C2BB0" w:rsidRDefault="001C2BB0">
      <w:r>
        <w:continuationSeparator/>
      </w:r>
    </w:p>
    <w:p w:rsidR="001C2BB0" w:rsidRDefault="001C2BB0"/>
  </w:footnote>
  <w:footnote w:type="continuationNotice" w:id="1">
    <w:p w:rsidR="001C2BB0" w:rsidRDefault="001C2BB0">
      <w:pPr>
        <w:spacing w:before="0"/>
      </w:pPr>
    </w:p>
    <w:p w:rsidR="001C2BB0" w:rsidRDefault="001C2BB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A31" w:rsidRDefault="00D20A31" w:rsidP="003E2D23">
    <w:pPr>
      <w:pStyle w:val="af1"/>
      <w:tabs>
        <w:tab w:val="clear" w:pos="4849"/>
        <w:tab w:val="clear" w:pos="9725"/>
        <w:tab w:val="right" w:pos="8222"/>
        <w:tab w:val="right" w:pos="9696"/>
      </w:tabs>
    </w:pPr>
    <w:r>
      <w:rPr>
        <w:rFonts w:eastAsia="Times New Roman"/>
        <w:b/>
        <w:lang w:val="en-US"/>
      </w:rPr>
      <w:tab/>
    </w:r>
    <w:r>
      <w:rPr>
        <w:rFonts w:eastAsia="Times New Roman"/>
        <w:b/>
        <w:lang w:val="en-US"/>
      </w:rPr>
      <w:tab/>
    </w:r>
    <w:r>
      <w:rPr>
        <w:rFonts w:eastAsia="Times New Roman"/>
        <w:b/>
        <w:lang w:val="en-US"/>
      </w:rPr>
      <w:tab/>
      <w:t>3D-HEVC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A31" w:rsidRDefault="00D20A31" w:rsidP="003E2D23">
    <w:pPr>
      <w:tabs>
        <w:tab w:val="clear" w:pos="1191"/>
        <w:tab w:val="clear" w:pos="1588"/>
        <w:tab w:val="clear" w:pos="1985"/>
        <w:tab w:val="left" w:pos="1723"/>
      </w:tabs>
    </w:pPr>
    <w:r>
      <w:rPr>
        <w:b/>
        <w:bCs/>
      </w:rPr>
      <w:t>3D-HEVC</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A31" w:rsidRDefault="00D20A31" w:rsidP="003E2D23">
    <w:pPr>
      <w:pStyle w:val="af1"/>
      <w:tabs>
        <w:tab w:val="clear" w:pos="4849"/>
        <w:tab w:val="clear" w:pos="9725"/>
        <w:tab w:val="right" w:pos="8222"/>
        <w:tab w:val="right" w:pos="9696"/>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V"/>
      <w:lvlJc w:val="left"/>
      <w:pPr>
        <w:tabs>
          <w:tab w:val="num" w:pos="1440"/>
        </w:tabs>
        <w:ind w:left="1440" w:hanging="360"/>
      </w:pPr>
      <w:rPr>
        <w:rFonts w:cs="Times New Roman"/>
      </w:rPr>
    </w:lvl>
  </w:abstractNum>
  <w:abstractNum w:abstractNumId="1">
    <w:nsid w:val="FFFFFF88"/>
    <w:multiLevelType w:val="singleLevel"/>
    <w:tmpl w:val="1298AD8C"/>
    <w:lvl w:ilvl="0">
      <w:numFmt w:val="none"/>
      <w:pStyle w:val="a"/>
      <w:lvlText w:val=""/>
      <w:lvlJc w:val="left"/>
      <w:pPr>
        <w:tabs>
          <w:tab w:val="num" w:pos="360"/>
        </w:tabs>
      </w:p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lvl>
  </w:abstractNum>
  <w:abstractNum w:abstractNumId="3">
    <w:nsid w:val="00000006"/>
    <w:multiLevelType w:val="singleLevel"/>
    <w:tmpl w:val="00000006"/>
    <w:name w:val="WW8Num21"/>
    <w:lvl w:ilvl="0">
      <w:start w:val="5"/>
      <w:numFmt w:val="bullet"/>
      <w:lvlText w:val="–"/>
      <w:lvlJc w:val="left"/>
      <w:pPr>
        <w:tabs>
          <w:tab w:val="num" w:pos="0"/>
        </w:tabs>
        <w:ind w:left="360" w:hanging="360"/>
      </w:pPr>
    </w:lvl>
  </w:abstractNum>
  <w:abstractNum w:abstractNumId="4">
    <w:nsid w:val="0000000B"/>
    <w:multiLevelType w:val="singleLevel"/>
    <w:tmpl w:val="86CCB078"/>
    <w:name w:val="WW8Num11"/>
    <w:lvl w:ilvl="0">
      <w:numFmt w:val="none"/>
      <w:lvlText w:val=""/>
      <w:lvlJc w:val="left"/>
      <w:pPr>
        <w:tabs>
          <w:tab w:val="num" w:pos="360"/>
        </w:tabs>
      </w:pPr>
    </w:lvl>
  </w:abstractNum>
  <w:abstractNum w:abstractNumId="5">
    <w:nsid w:val="0000000D"/>
    <w:multiLevelType w:val="multilevel"/>
    <w:tmpl w:val="949E09BC"/>
    <w:name w:val="WW8Num13"/>
    <w:lvl w:ilvl="0">
      <w:numFmt w:val="none"/>
      <w:lvlText w:val=""/>
      <w:lvlJc w:val="left"/>
      <w:pPr>
        <w:tabs>
          <w:tab w:val="num" w:pos="360"/>
        </w:tabs>
      </w:pPr>
    </w:lvl>
    <w:lvl w:ilvl="1">
      <w:start w:val="1"/>
      <w:numFmt w:val="lowerLetter"/>
      <w:lvlText w:val="%1."/>
      <w:lvlJc w:val="left"/>
      <w:pPr>
        <w:tabs>
          <w:tab w:val="num" w:pos="0"/>
        </w:tabs>
        <w:ind w:left="1440" w:hanging="360"/>
      </w:pPr>
    </w:lvl>
    <w:lvl w:ilvl="2">
      <w:numFmt w:val="none"/>
      <w:lvlText w:val=""/>
      <w:lvlJc w:val="left"/>
      <w:pPr>
        <w:tabs>
          <w:tab w:val="num" w:pos="360"/>
        </w:tabs>
      </w:pPr>
    </w:lvl>
    <w:lvl w:ilvl="3">
      <w:start w:val="1"/>
      <w:numFmt w:val="decimal"/>
      <w:lvlText w:val="%3."/>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nsid w:val="0239033D"/>
    <w:multiLevelType w:val="multilevel"/>
    <w:tmpl w:val="B7F8323C"/>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8">
    <w:nsid w:val="05B34CCA"/>
    <w:multiLevelType w:val="hybridMultilevel"/>
    <w:tmpl w:val="6F60351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4320" w:hanging="180"/>
      </w:pPr>
    </w:lvl>
    <w:lvl w:ilvl="5" w:tplc="04090011" w:tentative="1">
      <w:start w:val="1"/>
      <w:numFmt w:val="decimalEnclosedCircle"/>
      <w:lvlText w:val="%6"/>
      <w:lvlJc w:val="left"/>
      <w:pPr>
        <w:ind w:left="5040" w:hanging="360"/>
      </w:pPr>
    </w:lvl>
    <w:lvl w:ilvl="6" w:tplc="0409000F" w:tentative="1">
      <w:start w:val="1"/>
      <w:numFmt w:val="decimal"/>
      <w:lvlText w:val="%7."/>
      <w:lvlJc w:val="left"/>
      <w:pPr>
        <w:ind w:left="5760" w:hanging="360"/>
      </w:pPr>
    </w:lvl>
    <w:lvl w:ilvl="7" w:tplc="04090017" w:tentative="1">
      <w:start w:val="1"/>
      <w:numFmt w:val="aiueoFullWidth"/>
      <w:lvlText w:val="(%8)"/>
      <w:lvlJc w:val="left"/>
      <w:pPr>
        <w:ind w:left="6480" w:hanging="180"/>
      </w:pPr>
    </w:lvl>
    <w:lvl w:ilvl="8" w:tplc="04090011" w:tentative="1">
      <w:start w:val="1"/>
      <w:numFmt w:val="decimalEnclosedCircle"/>
      <w:lvlText w:val="%9"/>
      <w:lvlJc w:val="left"/>
    </w:lvl>
  </w:abstractNum>
  <w:abstractNum w:abstractNumId="9">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1">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lvl>
    <w:lvl w:ilvl="2" w:tplc="0809001B" w:tentative="1">
      <w:start w:val="1"/>
      <w:numFmt w:val="lowerRoman"/>
      <w:lvlText w:val="%3."/>
      <w:lvlJc w:val="right"/>
      <w:pPr>
        <w:tabs>
          <w:tab w:val="num" w:pos="5040"/>
        </w:tabs>
        <w:ind w:left="4320"/>
      </w:pPr>
    </w:lvl>
    <w:lvl w:ilvl="3" w:tplc="0809000F" w:tentative="1">
      <w:start w:val="1"/>
      <w:numFmt w:val="decimal"/>
      <w:lvlText w:val="%4."/>
      <w:lvlJc w:val="left"/>
      <w:pPr>
        <w:tabs>
          <w:tab w:val="num" w:pos="5400"/>
        </w:tabs>
        <w:ind w:left="5040"/>
      </w:pPr>
    </w:lvl>
    <w:lvl w:ilvl="4" w:tplc="08090019" w:tentative="1">
      <w:start w:val="1"/>
      <w:numFmt w:val="lowerLetter"/>
      <w:lvlText w:val="%5."/>
      <w:lvlJc w:val="left"/>
      <w:pPr>
        <w:tabs>
          <w:tab w:val="num" w:pos="6120"/>
        </w:tabs>
        <w:ind w:left="57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3">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9F536DE"/>
    <w:multiLevelType w:val="multilevel"/>
    <w:tmpl w:val="0F800578"/>
    <w:lvl w:ilvl="0">
      <w:start w:val="1"/>
      <w:numFmt w:val="decimal"/>
      <w:pStyle w:val="1"/>
      <w:lvlText w:val="%1."/>
      <w:lvlJc w:val="left"/>
      <w:pPr>
        <w:ind w:left="360" w:hanging="360"/>
      </w:pPr>
      <w:rPr>
        <w:rFonts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lang w:val="en-US"/>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5">
    <w:nsid w:val="0A7143B8"/>
    <w:multiLevelType w:val="hybridMultilevel"/>
    <w:tmpl w:val="534284DE"/>
    <w:lvl w:ilvl="0" w:tplc="A00682B4">
      <w:start w:val="5"/>
      <w:numFmt w:val="bullet"/>
      <w:lvlText w:val="–"/>
      <w:lvlJc w:val="left"/>
      <w:pPr>
        <w:tabs>
          <w:tab w:val="num" w:pos="1251"/>
        </w:tabs>
        <w:ind w:left="1251" w:hanging="400"/>
      </w:pPr>
      <w:rPr>
        <w:rFonts w:ascii="Times New Roman" w:eastAsia="Times New Roman" w:hAnsi="Times New Roman" w:hint="default"/>
      </w:rPr>
    </w:lvl>
    <w:lvl w:ilvl="1" w:tplc="04070003">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6">
    <w:nsid w:val="0F543AEC"/>
    <w:multiLevelType w:val="hybridMultilevel"/>
    <w:tmpl w:val="1A4E811C"/>
    <w:lvl w:ilvl="0" w:tplc="1276BEE6">
      <w:start w:val="1"/>
      <w:numFmt w:val="bullet"/>
      <w:lvlText w:val="−"/>
      <w:lvlJc w:val="left"/>
      <w:pPr>
        <w:ind w:left="1069" w:hanging="360"/>
      </w:pPr>
      <w:rPr>
        <w:rFonts w:ascii="Courier New" w:hAnsi="Courier New" w:hint="default"/>
      </w:rPr>
    </w:lvl>
    <w:lvl w:ilvl="1" w:tplc="1276BEE6">
      <w:start w:val="1"/>
      <w:numFmt w:val="bullet"/>
      <w:lvlText w:val="−"/>
      <w:lvlJc w:val="left"/>
      <w:pPr>
        <w:ind w:left="1788" w:hanging="360"/>
      </w:pPr>
      <w:rPr>
        <w:rFonts w:ascii="Courier New" w:hAnsi="Courier New" w:hint="default"/>
      </w:rPr>
    </w:lvl>
    <w:lvl w:ilvl="2" w:tplc="0407001B">
      <w:start w:val="1"/>
      <w:numFmt w:val="bullet"/>
      <w:lvlText w:val=""/>
      <w:lvlJc w:val="left"/>
      <w:pPr>
        <w:ind w:left="2508" w:hanging="360"/>
      </w:pPr>
      <w:rPr>
        <w:rFonts w:ascii="Wingdings" w:hAnsi="Wingdings" w:hint="default"/>
      </w:rPr>
    </w:lvl>
    <w:lvl w:ilvl="3" w:tplc="0407000F" w:tentative="1">
      <w:start w:val="1"/>
      <w:numFmt w:val="bullet"/>
      <w:lvlText w:val=""/>
      <w:lvlJc w:val="left"/>
      <w:pPr>
        <w:ind w:left="3228" w:hanging="360"/>
      </w:pPr>
      <w:rPr>
        <w:rFonts w:ascii="Symbol" w:hAnsi="Symbol" w:hint="default"/>
      </w:rPr>
    </w:lvl>
    <w:lvl w:ilvl="4" w:tplc="04070019" w:tentative="1">
      <w:start w:val="1"/>
      <w:numFmt w:val="bullet"/>
      <w:lvlText w:val="o"/>
      <w:lvlJc w:val="left"/>
      <w:pPr>
        <w:ind w:left="3948" w:hanging="360"/>
      </w:pPr>
      <w:rPr>
        <w:rFonts w:ascii="Courier New" w:hAnsi="Courier New" w:cs="Courier New" w:hint="default"/>
      </w:rPr>
    </w:lvl>
    <w:lvl w:ilvl="5" w:tplc="0407001B" w:tentative="1">
      <w:start w:val="1"/>
      <w:numFmt w:val="bullet"/>
      <w:lvlText w:val=""/>
      <w:lvlJc w:val="left"/>
      <w:pPr>
        <w:ind w:left="4668" w:hanging="360"/>
      </w:pPr>
      <w:rPr>
        <w:rFonts w:ascii="Wingdings" w:hAnsi="Wingdings" w:hint="default"/>
      </w:rPr>
    </w:lvl>
    <w:lvl w:ilvl="6" w:tplc="0407000F" w:tentative="1">
      <w:start w:val="1"/>
      <w:numFmt w:val="bullet"/>
      <w:lvlText w:val=""/>
      <w:lvlJc w:val="left"/>
      <w:pPr>
        <w:ind w:left="5388" w:hanging="360"/>
      </w:pPr>
      <w:rPr>
        <w:rFonts w:ascii="Symbol" w:hAnsi="Symbol" w:hint="default"/>
      </w:rPr>
    </w:lvl>
    <w:lvl w:ilvl="7" w:tplc="04070019" w:tentative="1">
      <w:start w:val="1"/>
      <w:numFmt w:val="bullet"/>
      <w:lvlText w:val="o"/>
      <w:lvlJc w:val="left"/>
      <w:pPr>
        <w:ind w:left="6108" w:hanging="360"/>
      </w:pPr>
      <w:rPr>
        <w:rFonts w:ascii="Courier New" w:hAnsi="Courier New" w:cs="Courier New" w:hint="default"/>
      </w:rPr>
    </w:lvl>
    <w:lvl w:ilvl="8" w:tplc="0407001B" w:tentative="1">
      <w:start w:val="1"/>
      <w:numFmt w:val="bullet"/>
      <w:lvlText w:val=""/>
      <w:lvlJc w:val="left"/>
      <w:pPr>
        <w:ind w:left="6828" w:hanging="360"/>
      </w:pPr>
      <w:rPr>
        <w:rFonts w:ascii="Wingdings" w:hAnsi="Wingdings" w:hint="default"/>
      </w:rPr>
    </w:lvl>
  </w:abstractNum>
  <w:abstractNum w:abstractNumId="17">
    <w:nsid w:val="12AA4211"/>
    <w:multiLevelType w:val="multilevel"/>
    <w:tmpl w:val="475E490A"/>
    <w:numStyleLink w:val="3DHeading"/>
  </w:abstractNum>
  <w:abstractNum w:abstractNumId="18">
    <w:nsid w:val="15116EED"/>
    <w:multiLevelType w:val="hybridMultilevel"/>
    <w:tmpl w:val="0B46C9EE"/>
    <w:lvl w:ilvl="0" w:tplc="F1C6EEDC">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1537215E"/>
    <w:multiLevelType w:val="hybridMultilevel"/>
    <w:tmpl w:val="B30EAD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18576696"/>
    <w:multiLevelType w:val="hybridMultilevel"/>
    <w:tmpl w:val="85D006CC"/>
    <w:lvl w:ilvl="0" w:tplc="CCE27728">
      <w:start w:val="1"/>
      <w:numFmt w:val="bullet"/>
      <w:lvlText w:val="–"/>
      <w:lvlJc w:val="left"/>
      <w:pPr>
        <w:ind w:left="1480" w:hanging="360"/>
      </w:pPr>
      <w:rPr>
        <w:rFonts w:ascii="Courier New" w:hAnsi="Courier New" w:hint="default"/>
      </w:rPr>
    </w:lvl>
    <w:lvl w:ilvl="1" w:tplc="04090003">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1">
    <w:nsid w:val="19FA4EE3"/>
    <w:multiLevelType w:val="multilevel"/>
    <w:tmpl w:val="229ADAA2"/>
    <w:lvl w:ilvl="0">
      <w:start w:val="1"/>
      <w:numFmt w:val="decimal"/>
      <w:lvlText w:val="%1."/>
      <w:lvlJc w:val="left"/>
      <w:pPr>
        <w:ind w:left="360" w:hanging="360"/>
      </w:pPr>
      <w:rPr>
        <w:rFonts w:hint="default"/>
      </w:rPr>
    </w:lvl>
    <w:lvl w:ilvl="1" w:tentative="1">
      <w:start w:val="1"/>
      <w:numFmt w:val="upperLetter"/>
      <w:lvlText w:val="%V"/>
      <w:lvlJc w:val="left"/>
      <w:pPr>
        <w:ind w:left="800" w:hanging="400"/>
      </w:pPr>
    </w:lvl>
    <w:lvl w:ilvl="2" w:tentative="1">
      <w:start w:val="1"/>
      <w:numFmt w:val="lowerRoman"/>
      <w:lvlText w:val="%V"/>
      <w:lvlJc w:val="right"/>
      <w:pPr>
        <w:ind w:left="1200" w:hanging="400"/>
      </w:pPr>
    </w:lvl>
    <w:lvl w:ilvl="3" w:tentative="1">
      <w:start w:val="1"/>
      <w:numFmt w:val="decimal"/>
      <w:lvlText w:val="%లĤ%ﺛ.3葞ୀ葠)涍葞ࡰ葠.涍葞֠葠"/>
      <w:lvlJc w:val="left"/>
      <w:pPr>
        <w:ind w:left="1600" w:hanging="400"/>
      </w:pPr>
    </w:lvl>
    <w:lvl w:ilvl="4" w:tentative="1">
      <w:start w:val="1"/>
      <w:numFmt w:val="upperLetter"/>
      <w:lvlText w:val="%V"/>
      <w:lvlJc w:val="left"/>
      <w:pPr>
        <w:ind w:left="2000" w:hanging="400"/>
      </w:pPr>
    </w:lvl>
    <w:lvl w:ilvl="5">
      <w:numFmt w:val="none"/>
      <w:lvlText w:val=""/>
      <w:lvlJc w:val="left"/>
      <w:pPr>
        <w:tabs>
          <w:tab w:val="num" w:pos="360"/>
        </w:tabs>
      </w:pPr>
    </w:lvl>
    <w:lvl w:ilvl="6">
      <w:numFmt w:val="none"/>
      <w:lvlText w:val=""/>
      <w:lvlJc w:val="left"/>
      <w:pPr>
        <w:tabs>
          <w:tab w:val="num" w:pos="360"/>
        </w:tabs>
      </w:pPr>
    </w:lvl>
    <w:lvl w:ilvl="7" w:tentative="1">
      <w:start w:val="1"/>
      <w:numFmt w:val="upperLetter"/>
      <w:lvlText w:val="%7."/>
      <w:lvlJc w:val="left"/>
      <w:pPr>
        <w:ind w:left="3200" w:hanging="400"/>
      </w:pPr>
    </w:lvl>
    <w:lvl w:ilvl="8" w:tentative="1">
      <w:start w:val="1"/>
      <w:numFmt w:val="lowerRoman"/>
      <w:lvlText w:val="%6."/>
      <w:lvlJc w:val="right"/>
      <w:pPr>
        <w:ind w:left="3600" w:hanging="400"/>
      </w:pPr>
    </w:lvl>
  </w:abstractNum>
  <w:abstractNum w:abstractNumId="22">
    <w:nsid w:val="1AFE392B"/>
    <w:multiLevelType w:val="hybridMultilevel"/>
    <w:tmpl w:val="AB06A9EE"/>
    <w:lvl w:ilvl="0" w:tplc="8A6E1A68">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24">
    <w:nsid w:val="20895026"/>
    <w:multiLevelType w:val="multilevel"/>
    <w:tmpl w:val="33ACDBAA"/>
    <w:lvl w:ilvl="0">
      <w:start w:val="1"/>
      <w:numFmt w:val="bullet"/>
      <w:lvlText w:val=""/>
      <w:lvlJc w:val="left"/>
      <w:pPr>
        <w:ind w:left="432" w:hanging="432"/>
      </w:pPr>
      <w:rPr>
        <w:rFonts w:ascii="Symbol" w:hAnsi="Symbol"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25D75D17"/>
    <w:multiLevelType w:val="hybridMultilevel"/>
    <w:tmpl w:val="05C0E306"/>
    <w:lvl w:ilvl="0" w:tplc="04070019">
      <w:start w:val="1"/>
      <w:numFmt w:val="lowerLetter"/>
      <w:lvlText w:val="%1."/>
      <w:lvlJc w:val="left"/>
      <w:pPr>
        <w:ind w:left="1166" w:hanging="360"/>
      </w:pPr>
      <w:rPr>
        <w:rFonts w:hint="default"/>
      </w:rPr>
    </w:lvl>
    <w:lvl w:ilvl="1" w:tplc="F8800976">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6">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27">
    <w:nsid w:val="27610122"/>
    <w:multiLevelType w:val="hybridMultilevel"/>
    <w:tmpl w:val="6A2C80F6"/>
    <w:lvl w:ilvl="0" w:tplc="69DEDD56">
      <w:start w:val="1"/>
      <w:numFmt w:val="bullet"/>
      <w:lvlText w:val=""/>
      <w:lvlJc w:val="left"/>
      <w:pPr>
        <w:ind w:left="720" w:hanging="360"/>
      </w:pPr>
      <w:rPr>
        <w:rFonts w:ascii="Symbol" w:hAnsi="Symbol" w:hint="default"/>
      </w:rPr>
    </w:lvl>
    <w:lvl w:ilvl="1" w:tplc="C310AF98" w:tentative="1">
      <w:start w:val="1"/>
      <w:numFmt w:val="bullet"/>
      <w:lvlText w:val="o"/>
      <w:lvlJc w:val="left"/>
      <w:pPr>
        <w:ind w:left="1440" w:hanging="360"/>
      </w:pPr>
      <w:rPr>
        <w:rFonts w:ascii="Courier New" w:hAnsi="Courier New" w:cs="Courier New" w:hint="default"/>
      </w:rPr>
    </w:lvl>
    <w:lvl w:ilvl="2" w:tplc="D75C7748" w:tentative="1">
      <w:start w:val="1"/>
      <w:numFmt w:val="bullet"/>
      <w:lvlText w:val=""/>
      <w:lvlJc w:val="left"/>
      <w:pPr>
        <w:ind w:left="2160" w:hanging="360"/>
      </w:pPr>
      <w:rPr>
        <w:rFonts w:ascii="Wingdings" w:hAnsi="Wingdings" w:hint="default"/>
      </w:rPr>
    </w:lvl>
    <w:lvl w:ilvl="3" w:tplc="6F1A9168" w:tentative="1">
      <w:start w:val="1"/>
      <w:numFmt w:val="bullet"/>
      <w:lvlText w:val=""/>
      <w:lvlJc w:val="left"/>
      <w:pPr>
        <w:ind w:left="2880" w:hanging="360"/>
      </w:pPr>
      <w:rPr>
        <w:rFonts w:ascii="Symbol" w:hAnsi="Symbol" w:hint="default"/>
      </w:rPr>
    </w:lvl>
    <w:lvl w:ilvl="4" w:tplc="E242B880" w:tentative="1">
      <w:start w:val="1"/>
      <w:numFmt w:val="bullet"/>
      <w:lvlText w:val="o"/>
      <w:lvlJc w:val="left"/>
      <w:pPr>
        <w:ind w:left="3600" w:hanging="360"/>
      </w:pPr>
      <w:rPr>
        <w:rFonts w:ascii="Courier New" w:hAnsi="Courier New" w:cs="Courier New" w:hint="default"/>
      </w:rPr>
    </w:lvl>
    <w:lvl w:ilvl="5" w:tplc="A8B245C2" w:tentative="1">
      <w:start w:val="1"/>
      <w:numFmt w:val="bullet"/>
      <w:lvlText w:val=""/>
      <w:lvlJc w:val="left"/>
      <w:pPr>
        <w:ind w:left="4320" w:hanging="360"/>
      </w:pPr>
      <w:rPr>
        <w:rFonts w:ascii="Wingdings" w:hAnsi="Wingdings" w:hint="default"/>
      </w:rPr>
    </w:lvl>
    <w:lvl w:ilvl="6" w:tplc="B53AF58C" w:tentative="1">
      <w:start w:val="1"/>
      <w:numFmt w:val="bullet"/>
      <w:lvlText w:val=""/>
      <w:lvlJc w:val="left"/>
      <w:pPr>
        <w:ind w:left="5040" w:hanging="360"/>
      </w:pPr>
      <w:rPr>
        <w:rFonts w:ascii="Symbol" w:hAnsi="Symbol" w:hint="default"/>
      </w:rPr>
    </w:lvl>
    <w:lvl w:ilvl="7" w:tplc="A2D2BD6C" w:tentative="1">
      <w:start w:val="1"/>
      <w:numFmt w:val="bullet"/>
      <w:lvlText w:val="o"/>
      <w:lvlJc w:val="left"/>
      <w:pPr>
        <w:ind w:left="5760" w:hanging="360"/>
      </w:pPr>
      <w:rPr>
        <w:rFonts w:ascii="Courier New" w:hAnsi="Courier New" w:cs="Courier New" w:hint="default"/>
      </w:rPr>
    </w:lvl>
    <w:lvl w:ilvl="8" w:tplc="901E5C3C" w:tentative="1">
      <w:start w:val="1"/>
      <w:numFmt w:val="bullet"/>
      <w:lvlText w:val=""/>
      <w:lvlJc w:val="left"/>
      <w:pPr>
        <w:ind w:left="6480" w:hanging="360"/>
      </w:pPr>
      <w:rPr>
        <w:rFonts w:ascii="Wingdings" w:hAnsi="Wingdings" w:hint="default"/>
      </w:rPr>
    </w:lvl>
  </w:abstractNum>
  <w:abstractNum w:abstractNumId="28">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29">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2F435DAE"/>
    <w:multiLevelType w:val="hybridMultilevel"/>
    <w:tmpl w:val="9BF48CF0"/>
    <w:lvl w:ilvl="0" w:tplc="00529E04">
      <w:start w:val="1"/>
      <w:numFmt w:val="decimal"/>
      <w:lvlText w:val="%1."/>
      <w:lvlJc w:val="left"/>
      <w:pPr>
        <w:ind w:left="720" w:hanging="360"/>
      </w:pPr>
    </w:lvl>
    <w:lvl w:ilvl="1" w:tplc="763E8C3E">
      <w:start w:val="1"/>
      <w:numFmt w:val="lowerLetter"/>
      <w:lvlText w:val="%2."/>
      <w:lvlJc w:val="left"/>
      <w:pPr>
        <w:ind w:left="1440" w:hanging="360"/>
      </w:pPr>
    </w:lvl>
    <w:lvl w:ilvl="2" w:tplc="C824C816" w:tentative="1">
      <w:start w:val="1"/>
      <w:numFmt w:val="lowerRoman"/>
      <w:lvlText w:val="%3."/>
      <w:lvlJc w:val="right"/>
      <w:pPr>
        <w:ind w:left="2160" w:hanging="180"/>
      </w:pPr>
    </w:lvl>
    <w:lvl w:ilvl="3" w:tplc="881AE2BA" w:tentative="1">
      <w:start w:val="1"/>
      <w:numFmt w:val="decimal"/>
      <w:lvlText w:val="%4."/>
      <w:lvlJc w:val="left"/>
      <w:pPr>
        <w:ind w:left="2880" w:hanging="360"/>
      </w:pPr>
    </w:lvl>
    <w:lvl w:ilvl="4" w:tplc="81C27938" w:tentative="1">
      <w:start w:val="1"/>
      <w:numFmt w:val="lowerLetter"/>
      <w:lvlText w:val="%5."/>
      <w:lvlJc w:val="left"/>
      <w:pPr>
        <w:ind w:left="3600" w:hanging="360"/>
      </w:pPr>
    </w:lvl>
    <w:lvl w:ilvl="5" w:tplc="D83ABCBC" w:tentative="1">
      <w:start w:val="1"/>
      <w:numFmt w:val="lowerRoman"/>
      <w:lvlText w:val="%6."/>
      <w:lvlJc w:val="right"/>
      <w:pPr>
        <w:ind w:left="4320" w:hanging="180"/>
      </w:pPr>
    </w:lvl>
    <w:lvl w:ilvl="6" w:tplc="224AF2A2" w:tentative="1">
      <w:start w:val="1"/>
      <w:numFmt w:val="decimal"/>
      <w:lvlText w:val="%7."/>
      <w:lvlJc w:val="left"/>
      <w:pPr>
        <w:ind w:left="5040" w:hanging="360"/>
      </w:pPr>
    </w:lvl>
    <w:lvl w:ilvl="7" w:tplc="D9C05E38" w:tentative="1">
      <w:start w:val="1"/>
      <w:numFmt w:val="lowerLetter"/>
      <w:lvlText w:val="%8."/>
      <w:lvlJc w:val="left"/>
      <w:pPr>
        <w:ind w:left="5760" w:hanging="360"/>
      </w:pPr>
    </w:lvl>
    <w:lvl w:ilvl="8" w:tplc="DFBA7A6A" w:tentative="1">
      <w:start w:val="1"/>
      <w:numFmt w:val="lowerRoman"/>
      <w:lvlText w:val="%9."/>
      <w:lvlJc w:val="right"/>
      <w:pPr>
        <w:ind w:left="6480" w:hanging="180"/>
      </w:pPr>
    </w:lvl>
  </w:abstractNum>
  <w:abstractNum w:abstractNumId="32">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33">
    <w:nsid w:val="339A4C82"/>
    <w:multiLevelType w:val="hybridMultilevel"/>
    <w:tmpl w:val="67E406D2"/>
    <w:lvl w:ilvl="0" w:tplc="1CC652FC">
      <w:start w:val="1"/>
      <w:numFmt w:val="decimal"/>
      <w:lvlText w:val="%1."/>
      <w:lvlJc w:val="left"/>
      <w:pPr>
        <w:tabs>
          <w:tab w:val="num" w:pos="1194"/>
        </w:tabs>
        <w:ind w:left="1194" w:hanging="400"/>
      </w:pPr>
      <w:rPr>
        <w:rFonts w:cs="Times New Roman" w:hint="eastAsia"/>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34">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5">
    <w:nsid w:val="38C227A0"/>
    <w:multiLevelType w:val="hybridMultilevel"/>
    <w:tmpl w:val="012A1AC8"/>
    <w:lvl w:ilvl="0" w:tplc="3E3E2D16">
      <w:start w:val="1"/>
      <w:numFmt w:val="decimal"/>
      <w:lvlText w:val="%1."/>
      <w:lvlJc w:val="left"/>
      <w:pPr>
        <w:tabs>
          <w:tab w:val="num" w:pos="709"/>
        </w:tabs>
        <w:ind w:left="709" w:hanging="400"/>
      </w:pPr>
      <w:rPr>
        <w:rFonts w:cs="Times New Roman"/>
        <w:lang w:val="en-US"/>
      </w:rPr>
    </w:lvl>
    <w:lvl w:ilvl="1" w:tplc="3006C5FE">
      <w:start w:val="1"/>
      <w:numFmt w:val="lowerLetter"/>
      <w:lvlText w:val="%2."/>
      <w:lvlJc w:val="left"/>
      <w:pPr>
        <w:tabs>
          <w:tab w:val="num" w:pos="1749"/>
        </w:tabs>
        <w:ind w:left="1749" w:hanging="360"/>
      </w:pPr>
      <w:rPr>
        <w:rFonts w:cs="Times New Roman"/>
      </w:rPr>
    </w:lvl>
    <w:lvl w:ilvl="2" w:tplc="38C409A8" w:tentative="1">
      <w:start w:val="1"/>
      <w:numFmt w:val="lowerRoman"/>
      <w:lvlText w:val="%3."/>
      <w:lvlJc w:val="right"/>
      <w:pPr>
        <w:tabs>
          <w:tab w:val="num" w:pos="2469"/>
        </w:tabs>
        <w:ind w:left="2469" w:hanging="180"/>
      </w:pPr>
      <w:rPr>
        <w:rFonts w:cs="Times New Roman"/>
      </w:rPr>
    </w:lvl>
    <w:lvl w:ilvl="3" w:tplc="DF2AECE8" w:tentative="1">
      <w:start w:val="1"/>
      <w:numFmt w:val="decimal"/>
      <w:lvlText w:val="%4."/>
      <w:lvlJc w:val="left"/>
      <w:pPr>
        <w:tabs>
          <w:tab w:val="num" w:pos="3189"/>
        </w:tabs>
        <w:ind w:left="3189" w:hanging="360"/>
      </w:pPr>
      <w:rPr>
        <w:rFonts w:cs="Times New Roman"/>
      </w:rPr>
    </w:lvl>
    <w:lvl w:ilvl="4" w:tplc="0AC4763A" w:tentative="1">
      <w:start w:val="1"/>
      <w:numFmt w:val="lowerLetter"/>
      <w:lvlText w:val="%5."/>
      <w:lvlJc w:val="left"/>
      <w:pPr>
        <w:tabs>
          <w:tab w:val="num" w:pos="3909"/>
        </w:tabs>
        <w:ind w:left="3909" w:hanging="360"/>
      </w:pPr>
      <w:rPr>
        <w:rFonts w:cs="Times New Roman"/>
      </w:rPr>
    </w:lvl>
    <w:lvl w:ilvl="5" w:tplc="22F0A128" w:tentative="1">
      <w:start w:val="1"/>
      <w:numFmt w:val="lowerRoman"/>
      <w:lvlText w:val="%6."/>
      <w:lvlJc w:val="right"/>
      <w:pPr>
        <w:tabs>
          <w:tab w:val="num" w:pos="4629"/>
        </w:tabs>
        <w:ind w:left="4629" w:hanging="180"/>
      </w:pPr>
      <w:rPr>
        <w:rFonts w:cs="Times New Roman"/>
      </w:rPr>
    </w:lvl>
    <w:lvl w:ilvl="6" w:tplc="124E907A" w:tentative="1">
      <w:start w:val="1"/>
      <w:numFmt w:val="decimal"/>
      <w:lvlText w:val="%7."/>
      <w:lvlJc w:val="left"/>
      <w:pPr>
        <w:tabs>
          <w:tab w:val="num" w:pos="5349"/>
        </w:tabs>
        <w:ind w:left="5349" w:hanging="360"/>
      </w:pPr>
      <w:rPr>
        <w:rFonts w:cs="Times New Roman"/>
      </w:rPr>
    </w:lvl>
    <w:lvl w:ilvl="7" w:tplc="0BE0E6F8" w:tentative="1">
      <w:start w:val="1"/>
      <w:numFmt w:val="lowerLetter"/>
      <w:lvlText w:val="%8."/>
      <w:lvlJc w:val="left"/>
      <w:pPr>
        <w:tabs>
          <w:tab w:val="num" w:pos="6069"/>
        </w:tabs>
        <w:ind w:left="6069" w:hanging="360"/>
      </w:pPr>
      <w:rPr>
        <w:rFonts w:cs="Times New Roman"/>
      </w:rPr>
    </w:lvl>
    <w:lvl w:ilvl="8" w:tplc="540CDF38" w:tentative="1">
      <w:start w:val="1"/>
      <w:numFmt w:val="lowerRoman"/>
      <w:lvlText w:val="%9."/>
      <w:lvlJc w:val="right"/>
      <w:pPr>
        <w:tabs>
          <w:tab w:val="num" w:pos="6789"/>
        </w:tabs>
        <w:ind w:left="6789" w:hanging="180"/>
      </w:pPr>
      <w:rPr>
        <w:rFonts w:cs="Times New Roman"/>
      </w:rPr>
    </w:lvl>
  </w:abstractNum>
  <w:abstractNum w:abstractNumId="36">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7">
    <w:nsid w:val="39FD582C"/>
    <w:multiLevelType w:val="multilevel"/>
    <w:tmpl w:val="3A82E334"/>
    <w:numStyleLink w:val="3DEquation"/>
  </w:abstractNum>
  <w:abstractNum w:abstractNumId="38">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9">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40">
    <w:nsid w:val="3B83588A"/>
    <w:multiLevelType w:val="hybridMultilevel"/>
    <w:tmpl w:val="E668D83E"/>
    <w:lvl w:ilvl="0" w:tplc="E038527C">
      <w:start w:val="1"/>
      <w:numFmt w:val="lowerLetter"/>
      <w:lvlText w:val="%1)"/>
      <w:lvlJc w:val="left"/>
      <w:pPr>
        <w:ind w:left="420" w:hanging="420"/>
      </w:pPr>
    </w:lvl>
    <w:lvl w:ilvl="1" w:tplc="B5945FC2" w:tentative="1">
      <w:start w:val="1"/>
      <w:numFmt w:val="lowerLetter"/>
      <w:lvlText w:val="%2)"/>
      <w:lvlJc w:val="left"/>
      <w:pPr>
        <w:ind w:left="840" w:hanging="420"/>
      </w:pPr>
    </w:lvl>
    <w:lvl w:ilvl="2" w:tplc="FFDAF812" w:tentative="1">
      <w:start w:val="1"/>
      <w:numFmt w:val="lowerRoman"/>
      <w:lvlText w:val="%3."/>
      <w:lvlJc w:val="right"/>
      <w:pPr>
        <w:ind w:left="1260" w:hanging="420"/>
      </w:pPr>
    </w:lvl>
    <w:lvl w:ilvl="3" w:tplc="56DA477C" w:tentative="1">
      <w:start w:val="1"/>
      <w:numFmt w:val="decimal"/>
      <w:lvlText w:val="%4."/>
      <w:lvlJc w:val="left"/>
      <w:pPr>
        <w:ind w:left="1680" w:hanging="420"/>
      </w:pPr>
    </w:lvl>
    <w:lvl w:ilvl="4" w:tplc="D7686388" w:tentative="1">
      <w:start w:val="1"/>
      <w:numFmt w:val="lowerLetter"/>
      <w:lvlText w:val="%5)"/>
      <w:lvlJc w:val="left"/>
      <w:pPr>
        <w:ind w:left="2100" w:hanging="420"/>
      </w:pPr>
    </w:lvl>
    <w:lvl w:ilvl="5" w:tplc="EA2C2050" w:tentative="1">
      <w:start w:val="1"/>
      <w:numFmt w:val="lowerRoman"/>
      <w:lvlText w:val="%6."/>
      <w:lvlJc w:val="right"/>
      <w:pPr>
        <w:ind w:left="2520" w:hanging="420"/>
      </w:pPr>
    </w:lvl>
    <w:lvl w:ilvl="6" w:tplc="1C6E0B9E" w:tentative="1">
      <w:start w:val="1"/>
      <w:numFmt w:val="decimal"/>
      <w:lvlText w:val="%7."/>
      <w:lvlJc w:val="left"/>
      <w:pPr>
        <w:ind w:left="2940" w:hanging="420"/>
      </w:pPr>
    </w:lvl>
    <w:lvl w:ilvl="7" w:tplc="F224007C" w:tentative="1">
      <w:start w:val="1"/>
      <w:numFmt w:val="lowerLetter"/>
      <w:lvlText w:val="%8)"/>
      <w:lvlJc w:val="left"/>
      <w:pPr>
        <w:ind w:left="3360" w:hanging="420"/>
      </w:pPr>
    </w:lvl>
    <w:lvl w:ilvl="8" w:tplc="D660BEA0" w:tentative="1">
      <w:start w:val="1"/>
      <w:numFmt w:val="lowerRoman"/>
      <w:lvlText w:val="%9."/>
      <w:lvlJc w:val="right"/>
      <w:pPr>
        <w:ind w:left="3780" w:hanging="420"/>
      </w:pPr>
    </w:lvl>
  </w:abstractNum>
  <w:abstractNum w:abstractNumId="41">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42">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43">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44">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nsid w:val="46AE4E42"/>
    <w:multiLevelType w:val="hybridMultilevel"/>
    <w:tmpl w:val="16425DE6"/>
    <w:lvl w:ilvl="0" w:tplc="5DA636D6">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nsid w:val="48650D2D"/>
    <w:multiLevelType w:val="hybridMultilevel"/>
    <w:tmpl w:val="66F2DEBE"/>
    <w:lvl w:ilvl="0" w:tplc="7B8C3B44">
      <w:start w:val="1"/>
      <w:numFmt w:val="bullet"/>
      <w:lvlText w:val="-"/>
      <w:lvlJc w:val="left"/>
      <w:pPr>
        <w:tabs>
          <w:tab w:val="num" w:pos="400"/>
        </w:tabs>
        <w:ind w:left="400" w:hanging="400"/>
      </w:pPr>
      <w:rPr>
        <w:rFonts w:ascii="Batang" w:eastAsia="Batang" w:hAnsi="Batang" w:hint="eastAsia"/>
      </w:rPr>
    </w:lvl>
    <w:lvl w:ilvl="1" w:tplc="CFC8B494">
      <w:start w:val="5"/>
      <w:numFmt w:val="bullet"/>
      <w:lvlText w:val="–"/>
      <w:lvlJc w:val="left"/>
      <w:pPr>
        <w:tabs>
          <w:tab w:val="num" w:pos="800"/>
        </w:tabs>
        <w:ind w:left="800" w:hanging="400"/>
      </w:pPr>
      <w:rPr>
        <w:rFonts w:ascii="Times New Roman" w:eastAsia="Times New Roman" w:hAnsi="Times New Roman" w:hint="default"/>
      </w:rPr>
    </w:lvl>
    <w:lvl w:ilvl="2" w:tplc="0407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7">
    <w:nsid w:val="4ADB7A46"/>
    <w:multiLevelType w:val="hybridMultilevel"/>
    <w:tmpl w:val="239A2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4E2D5707"/>
    <w:multiLevelType w:val="hybridMultilevel"/>
    <w:tmpl w:val="E000ED62"/>
    <w:lvl w:ilvl="0" w:tplc="0407000F">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49">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50">
    <w:nsid w:val="52CD4742"/>
    <w:multiLevelType w:val="hybridMultilevel"/>
    <w:tmpl w:val="05C0E306"/>
    <w:lvl w:ilvl="0" w:tplc="04070019">
      <w:start w:val="1"/>
      <w:numFmt w:val="lowerLetter"/>
      <w:lvlText w:val="%1."/>
      <w:lvlJc w:val="left"/>
      <w:pPr>
        <w:ind w:left="1166" w:hanging="360"/>
      </w:pPr>
      <w:rPr>
        <w:rFonts w:hint="default"/>
      </w:rPr>
    </w:lvl>
    <w:lvl w:ilvl="1" w:tplc="F8800976">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1">
    <w:nsid w:val="5317570A"/>
    <w:multiLevelType w:val="hybridMultilevel"/>
    <w:tmpl w:val="EF705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53C2105D"/>
    <w:multiLevelType w:val="hybridMultilevel"/>
    <w:tmpl w:val="EB5E1D12"/>
    <w:lvl w:ilvl="0" w:tplc="A9C0A824">
      <w:start w:val="1"/>
      <w:numFmt w:val="bullet"/>
      <w:lvlText w:val=""/>
      <w:lvlJc w:val="left"/>
      <w:pPr>
        <w:ind w:left="720" w:hanging="360"/>
      </w:pPr>
      <w:rPr>
        <w:rFonts w:ascii="Symbol" w:hAnsi="Symbol" w:hint="default"/>
      </w:rPr>
    </w:lvl>
    <w:lvl w:ilvl="1" w:tplc="F67821FC" w:tentative="1">
      <w:start w:val="1"/>
      <w:numFmt w:val="bullet"/>
      <w:lvlText w:val="o"/>
      <w:lvlJc w:val="left"/>
      <w:pPr>
        <w:ind w:left="1440" w:hanging="360"/>
      </w:pPr>
      <w:rPr>
        <w:rFonts w:ascii="Courier New" w:hAnsi="Courier New" w:cs="Courier New" w:hint="default"/>
      </w:rPr>
    </w:lvl>
    <w:lvl w:ilvl="2" w:tplc="1BEEBA1A" w:tentative="1">
      <w:start w:val="1"/>
      <w:numFmt w:val="bullet"/>
      <w:lvlText w:val=""/>
      <w:lvlJc w:val="left"/>
      <w:pPr>
        <w:ind w:left="2160" w:hanging="360"/>
      </w:pPr>
      <w:rPr>
        <w:rFonts w:ascii="Wingdings" w:hAnsi="Wingdings" w:hint="default"/>
      </w:rPr>
    </w:lvl>
    <w:lvl w:ilvl="3" w:tplc="1AF231C2" w:tentative="1">
      <w:start w:val="1"/>
      <w:numFmt w:val="bullet"/>
      <w:lvlText w:val=""/>
      <w:lvlJc w:val="left"/>
      <w:pPr>
        <w:ind w:left="2880" w:hanging="360"/>
      </w:pPr>
      <w:rPr>
        <w:rFonts w:ascii="Symbol" w:hAnsi="Symbol" w:hint="default"/>
      </w:rPr>
    </w:lvl>
    <w:lvl w:ilvl="4" w:tplc="70386FEE" w:tentative="1">
      <w:start w:val="1"/>
      <w:numFmt w:val="bullet"/>
      <w:lvlText w:val="o"/>
      <w:lvlJc w:val="left"/>
      <w:pPr>
        <w:ind w:left="3600" w:hanging="360"/>
      </w:pPr>
      <w:rPr>
        <w:rFonts w:ascii="Courier New" w:hAnsi="Courier New" w:cs="Courier New" w:hint="default"/>
      </w:rPr>
    </w:lvl>
    <w:lvl w:ilvl="5" w:tplc="6EC85142" w:tentative="1">
      <w:start w:val="1"/>
      <w:numFmt w:val="bullet"/>
      <w:lvlText w:val=""/>
      <w:lvlJc w:val="left"/>
      <w:pPr>
        <w:ind w:left="4320" w:hanging="360"/>
      </w:pPr>
      <w:rPr>
        <w:rFonts w:ascii="Wingdings" w:hAnsi="Wingdings" w:hint="default"/>
      </w:rPr>
    </w:lvl>
    <w:lvl w:ilvl="6" w:tplc="EC202C9C" w:tentative="1">
      <w:start w:val="1"/>
      <w:numFmt w:val="bullet"/>
      <w:lvlText w:val=""/>
      <w:lvlJc w:val="left"/>
      <w:pPr>
        <w:ind w:left="5040" w:hanging="360"/>
      </w:pPr>
      <w:rPr>
        <w:rFonts w:ascii="Symbol" w:hAnsi="Symbol" w:hint="default"/>
      </w:rPr>
    </w:lvl>
    <w:lvl w:ilvl="7" w:tplc="C06A57F8" w:tentative="1">
      <w:start w:val="1"/>
      <w:numFmt w:val="bullet"/>
      <w:lvlText w:val="o"/>
      <w:lvlJc w:val="left"/>
      <w:pPr>
        <w:ind w:left="5760" w:hanging="360"/>
      </w:pPr>
      <w:rPr>
        <w:rFonts w:ascii="Courier New" w:hAnsi="Courier New" w:cs="Courier New" w:hint="default"/>
      </w:rPr>
    </w:lvl>
    <w:lvl w:ilvl="8" w:tplc="20441852" w:tentative="1">
      <w:start w:val="1"/>
      <w:numFmt w:val="bullet"/>
      <w:lvlText w:val=""/>
      <w:lvlJc w:val="left"/>
      <w:pPr>
        <w:ind w:left="6480" w:hanging="360"/>
      </w:pPr>
      <w:rPr>
        <w:rFonts w:ascii="Wingdings" w:hAnsi="Wingdings" w:hint="default"/>
      </w:rPr>
    </w:lvl>
  </w:abstractNum>
  <w:abstractNum w:abstractNumId="54">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55">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936"/>
        </w:tabs>
        <w:ind w:left="142"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56">
    <w:nsid w:val="576A43C1"/>
    <w:multiLevelType w:val="multilevel"/>
    <w:tmpl w:val="B7F8323C"/>
    <w:numStyleLink w:val="SVCBullets"/>
  </w:abstractNum>
  <w:abstractNum w:abstractNumId="57">
    <w:nsid w:val="584230C2"/>
    <w:multiLevelType w:val="hybridMultilevel"/>
    <w:tmpl w:val="8C6E04C6"/>
    <w:lvl w:ilvl="0" w:tplc="0458160C">
      <w:start w:val="5"/>
      <w:numFmt w:val="bullet"/>
      <w:lvlText w:val="–"/>
      <w:lvlJc w:val="left"/>
      <w:pPr>
        <w:ind w:left="1069" w:hanging="360"/>
      </w:pPr>
      <w:rPr>
        <w:rFonts w:ascii="Times New Roman" w:eastAsia="Times New Roman" w:hAnsi="Times New Roman" w:hint="default"/>
      </w:rPr>
    </w:lvl>
    <w:lvl w:ilvl="1" w:tplc="2B4C804C">
      <w:start w:val="5"/>
      <w:numFmt w:val="bullet"/>
      <w:lvlText w:val="–"/>
      <w:lvlJc w:val="left"/>
      <w:pPr>
        <w:ind w:left="1789" w:hanging="360"/>
      </w:pPr>
      <w:rPr>
        <w:rFonts w:ascii="Times New Roman" w:eastAsia="Times New Roman" w:hAnsi="Times New Roman" w:hint="default"/>
      </w:rPr>
    </w:lvl>
    <w:lvl w:ilvl="2" w:tplc="59C41B98" w:tentative="1">
      <w:start w:val="1"/>
      <w:numFmt w:val="bullet"/>
      <w:lvlText w:val=""/>
      <w:lvlJc w:val="left"/>
      <w:pPr>
        <w:ind w:left="2509" w:hanging="360"/>
      </w:pPr>
      <w:rPr>
        <w:rFonts w:ascii="Wingdings" w:hAnsi="Wingdings" w:hint="default"/>
      </w:rPr>
    </w:lvl>
    <w:lvl w:ilvl="3" w:tplc="DFF0A2C0" w:tentative="1">
      <w:start w:val="1"/>
      <w:numFmt w:val="bullet"/>
      <w:lvlText w:val=""/>
      <w:lvlJc w:val="left"/>
      <w:pPr>
        <w:ind w:left="3229" w:hanging="360"/>
      </w:pPr>
      <w:rPr>
        <w:rFonts w:ascii="Symbol" w:hAnsi="Symbol" w:hint="default"/>
      </w:rPr>
    </w:lvl>
    <w:lvl w:ilvl="4" w:tplc="14464642" w:tentative="1">
      <w:start w:val="1"/>
      <w:numFmt w:val="bullet"/>
      <w:lvlText w:val="o"/>
      <w:lvlJc w:val="left"/>
      <w:pPr>
        <w:ind w:left="3949" w:hanging="360"/>
      </w:pPr>
      <w:rPr>
        <w:rFonts w:ascii="Courier New" w:hAnsi="Courier New" w:cs="Courier New" w:hint="default"/>
      </w:rPr>
    </w:lvl>
    <w:lvl w:ilvl="5" w:tplc="B91E25D4" w:tentative="1">
      <w:start w:val="1"/>
      <w:numFmt w:val="bullet"/>
      <w:lvlText w:val=""/>
      <w:lvlJc w:val="left"/>
      <w:pPr>
        <w:ind w:left="4669" w:hanging="360"/>
      </w:pPr>
      <w:rPr>
        <w:rFonts w:ascii="Wingdings" w:hAnsi="Wingdings" w:hint="default"/>
      </w:rPr>
    </w:lvl>
    <w:lvl w:ilvl="6" w:tplc="8E34E774" w:tentative="1">
      <w:start w:val="1"/>
      <w:numFmt w:val="bullet"/>
      <w:lvlText w:val=""/>
      <w:lvlJc w:val="left"/>
      <w:pPr>
        <w:ind w:left="5389" w:hanging="360"/>
      </w:pPr>
      <w:rPr>
        <w:rFonts w:ascii="Symbol" w:hAnsi="Symbol" w:hint="default"/>
      </w:rPr>
    </w:lvl>
    <w:lvl w:ilvl="7" w:tplc="E5D6C51A" w:tentative="1">
      <w:start w:val="1"/>
      <w:numFmt w:val="bullet"/>
      <w:lvlText w:val="o"/>
      <w:lvlJc w:val="left"/>
      <w:pPr>
        <w:ind w:left="6109" w:hanging="360"/>
      </w:pPr>
      <w:rPr>
        <w:rFonts w:ascii="Courier New" w:hAnsi="Courier New" w:cs="Courier New" w:hint="default"/>
      </w:rPr>
    </w:lvl>
    <w:lvl w:ilvl="8" w:tplc="2646B60A" w:tentative="1">
      <w:start w:val="1"/>
      <w:numFmt w:val="bullet"/>
      <w:lvlText w:val=""/>
      <w:lvlJc w:val="left"/>
      <w:pPr>
        <w:ind w:left="6829" w:hanging="360"/>
      </w:pPr>
      <w:rPr>
        <w:rFonts w:ascii="Wingdings" w:hAnsi="Wingdings" w:hint="default"/>
      </w:rPr>
    </w:lvl>
  </w:abstractNum>
  <w:abstractNum w:abstractNumId="58">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9">
    <w:nsid w:val="5B370E42"/>
    <w:multiLevelType w:val="hybridMultilevel"/>
    <w:tmpl w:val="7B60B6B2"/>
    <w:lvl w:ilvl="0" w:tplc="1276BEE6">
      <w:start w:val="1"/>
      <w:numFmt w:val="bullet"/>
      <w:lvlText w:val="−"/>
      <w:lvlJc w:val="left"/>
      <w:pPr>
        <w:ind w:left="1069" w:hanging="360"/>
      </w:pPr>
      <w:rPr>
        <w:rFonts w:ascii="Courier New" w:hAnsi="Courier New" w:hint="default"/>
      </w:rPr>
    </w:lvl>
    <w:lvl w:ilvl="1" w:tplc="04070003" w:tentative="1">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0">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61">
    <w:nsid w:val="5E860EA7"/>
    <w:multiLevelType w:val="multilevel"/>
    <w:tmpl w:val="EE04B4FE"/>
    <w:numStyleLink w:val="3DNumbering"/>
  </w:abstractNum>
  <w:abstractNum w:abstractNumId="62">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63">
    <w:nsid w:val="64334DAE"/>
    <w:multiLevelType w:val="hybridMultilevel"/>
    <w:tmpl w:val="8CE22A2C"/>
    <w:lvl w:ilvl="0" w:tplc="CBF86450">
      <w:start w:val="1"/>
      <w:numFmt w:val="decimal"/>
      <w:lvlText w:val="%1."/>
      <w:lvlJc w:val="left"/>
      <w:pPr>
        <w:tabs>
          <w:tab w:val="num" w:pos="400"/>
        </w:tabs>
        <w:ind w:left="400" w:hanging="400"/>
      </w:pPr>
      <w:rPr>
        <w:rFonts w:cs="Times New Roman"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4">
    <w:nsid w:val="65762D71"/>
    <w:multiLevelType w:val="hybridMultilevel"/>
    <w:tmpl w:val="59C67850"/>
    <w:lvl w:ilvl="0" w:tplc="00529E04">
      <w:start w:val="1"/>
      <w:numFmt w:val="decimal"/>
      <w:lvlText w:val="%1."/>
      <w:lvlJc w:val="left"/>
      <w:pPr>
        <w:ind w:left="720" w:hanging="360"/>
      </w:pPr>
    </w:lvl>
    <w:lvl w:ilvl="1" w:tplc="FFFFFFFF">
      <w:start w:val="5"/>
      <w:numFmt w:val="bullet"/>
      <w:lvlText w:val="–"/>
      <w:lvlJc w:val="left"/>
      <w:pPr>
        <w:ind w:left="1440" w:hanging="360"/>
      </w:pPr>
      <w:rPr>
        <w:rFonts w:ascii="Times New Roman" w:eastAsia="Times New Roman" w:hAnsi="Times New Roman" w:hint="default"/>
      </w:rPr>
    </w:lvl>
    <w:lvl w:ilvl="2" w:tplc="C824C816" w:tentative="1">
      <w:start w:val="1"/>
      <w:numFmt w:val="lowerRoman"/>
      <w:lvlText w:val="%3."/>
      <w:lvlJc w:val="right"/>
      <w:pPr>
        <w:ind w:left="2160" w:hanging="180"/>
      </w:pPr>
    </w:lvl>
    <w:lvl w:ilvl="3" w:tplc="881AE2BA" w:tentative="1">
      <w:start w:val="1"/>
      <w:numFmt w:val="decimal"/>
      <w:lvlText w:val="%4."/>
      <w:lvlJc w:val="left"/>
      <w:pPr>
        <w:ind w:left="2880" w:hanging="360"/>
      </w:pPr>
    </w:lvl>
    <w:lvl w:ilvl="4" w:tplc="81C27938" w:tentative="1">
      <w:start w:val="1"/>
      <w:numFmt w:val="lowerLetter"/>
      <w:lvlText w:val="%5."/>
      <w:lvlJc w:val="left"/>
      <w:pPr>
        <w:ind w:left="3600" w:hanging="360"/>
      </w:pPr>
    </w:lvl>
    <w:lvl w:ilvl="5" w:tplc="D83ABCBC" w:tentative="1">
      <w:start w:val="1"/>
      <w:numFmt w:val="lowerRoman"/>
      <w:lvlText w:val="%6."/>
      <w:lvlJc w:val="right"/>
      <w:pPr>
        <w:ind w:left="4320" w:hanging="180"/>
      </w:pPr>
    </w:lvl>
    <w:lvl w:ilvl="6" w:tplc="224AF2A2" w:tentative="1">
      <w:start w:val="1"/>
      <w:numFmt w:val="decimal"/>
      <w:lvlText w:val="%7."/>
      <w:lvlJc w:val="left"/>
      <w:pPr>
        <w:ind w:left="5040" w:hanging="360"/>
      </w:pPr>
    </w:lvl>
    <w:lvl w:ilvl="7" w:tplc="D9C05E38" w:tentative="1">
      <w:start w:val="1"/>
      <w:numFmt w:val="lowerLetter"/>
      <w:lvlText w:val="%8."/>
      <w:lvlJc w:val="left"/>
      <w:pPr>
        <w:ind w:left="5760" w:hanging="360"/>
      </w:pPr>
    </w:lvl>
    <w:lvl w:ilvl="8" w:tplc="DFBA7A6A" w:tentative="1">
      <w:start w:val="1"/>
      <w:numFmt w:val="lowerRoman"/>
      <w:lvlText w:val="%9."/>
      <w:lvlJc w:val="right"/>
      <w:pPr>
        <w:ind w:left="6480" w:hanging="180"/>
      </w:pPr>
    </w:lvl>
  </w:abstractNum>
  <w:abstractNum w:abstractNumId="65">
    <w:nsid w:val="661635BB"/>
    <w:multiLevelType w:val="hybridMultilevel"/>
    <w:tmpl w:val="025A74A0"/>
    <w:lvl w:ilvl="0" w:tplc="DB387252">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66">
    <w:nsid w:val="66E233C1"/>
    <w:multiLevelType w:val="hybridMultilevel"/>
    <w:tmpl w:val="1A7A2516"/>
    <w:lvl w:ilvl="0" w:tplc="0407000F">
      <w:start w:val="1"/>
      <w:numFmt w:val="decimal"/>
      <w:lvlText w:val="%1."/>
      <w:lvlJc w:val="left"/>
      <w:pPr>
        <w:ind w:left="1069" w:hanging="360"/>
      </w:pPr>
      <w:rPr>
        <w:rFonts w:hint="default"/>
      </w:rPr>
    </w:lvl>
    <w:lvl w:ilvl="1" w:tplc="1276BEE6">
      <w:start w:val="1"/>
      <w:numFmt w:val="bullet"/>
      <w:lvlText w:val="−"/>
      <w:lvlJc w:val="left"/>
      <w:pPr>
        <w:ind w:left="1788" w:hanging="360"/>
      </w:pPr>
      <w:rPr>
        <w:rFonts w:ascii="Courier New" w:hAnsi="Courier New" w:hint="default"/>
      </w:rPr>
    </w:lvl>
    <w:lvl w:ilvl="2" w:tplc="0407001B" w:tentative="1">
      <w:start w:val="1"/>
      <w:numFmt w:val="bullet"/>
      <w:lvlText w:val=""/>
      <w:lvlJc w:val="left"/>
      <w:pPr>
        <w:ind w:left="2508" w:hanging="360"/>
      </w:pPr>
      <w:rPr>
        <w:rFonts w:ascii="Wingdings" w:hAnsi="Wingdings" w:hint="default"/>
      </w:rPr>
    </w:lvl>
    <w:lvl w:ilvl="3" w:tplc="0407000F" w:tentative="1">
      <w:start w:val="1"/>
      <w:numFmt w:val="bullet"/>
      <w:lvlText w:val=""/>
      <w:lvlJc w:val="left"/>
      <w:pPr>
        <w:ind w:left="3228" w:hanging="360"/>
      </w:pPr>
      <w:rPr>
        <w:rFonts w:ascii="Symbol" w:hAnsi="Symbol" w:hint="default"/>
      </w:rPr>
    </w:lvl>
    <w:lvl w:ilvl="4" w:tplc="04070019" w:tentative="1">
      <w:start w:val="1"/>
      <w:numFmt w:val="bullet"/>
      <w:lvlText w:val="o"/>
      <w:lvlJc w:val="left"/>
      <w:pPr>
        <w:ind w:left="3948" w:hanging="360"/>
      </w:pPr>
      <w:rPr>
        <w:rFonts w:ascii="Courier New" w:hAnsi="Courier New" w:cs="Courier New" w:hint="default"/>
      </w:rPr>
    </w:lvl>
    <w:lvl w:ilvl="5" w:tplc="0407001B" w:tentative="1">
      <w:start w:val="1"/>
      <w:numFmt w:val="bullet"/>
      <w:lvlText w:val=""/>
      <w:lvlJc w:val="left"/>
      <w:pPr>
        <w:ind w:left="4668" w:hanging="360"/>
      </w:pPr>
      <w:rPr>
        <w:rFonts w:ascii="Wingdings" w:hAnsi="Wingdings" w:hint="default"/>
      </w:rPr>
    </w:lvl>
    <w:lvl w:ilvl="6" w:tplc="0407000F" w:tentative="1">
      <w:start w:val="1"/>
      <w:numFmt w:val="bullet"/>
      <w:lvlText w:val=""/>
      <w:lvlJc w:val="left"/>
      <w:pPr>
        <w:ind w:left="5388" w:hanging="360"/>
      </w:pPr>
      <w:rPr>
        <w:rFonts w:ascii="Symbol" w:hAnsi="Symbol" w:hint="default"/>
      </w:rPr>
    </w:lvl>
    <w:lvl w:ilvl="7" w:tplc="04070019" w:tentative="1">
      <w:start w:val="1"/>
      <w:numFmt w:val="bullet"/>
      <w:lvlText w:val="o"/>
      <w:lvlJc w:val="left"/>
      <w:pPr>
        <w:ind w:left="6108" w:hanging="360"/>
      </w:pPr>
      <w:rPr>
        <w:rFonts w:ascii="Courier New" w:hAnsi="Courier New" w:cs="Courier New" w:hint="default"/>
      </w:rPr>
    </w:lvl>
    <w:lvl w:ilvl="8" w:tplc="0407001B" w:tentative="1">
      <w:start w:val="1"/>
      <w:numFmt w:val="bullet"/>
      <w:lvlText w:val=""/>
      <w:lvlJc w:val="left"/>
      <w:pPr>
        <w:ind w:left="6828" w:hanging="360"/>
      </w:pPr>
      <w:rPr>
        <w:rFonts w:ascii="Wingdings" w:hAnsi="Wingdings" w:hint="default"/>
      </w:rPr>
    </w:lvl>
  </w:abstractNum>
  <w:abstractNum w:abstractNumId="67">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9">
    <w:nsid w:val="700128FB"/>
    <w:multiLevelType w:val="hybridMultilevel"/>
    <w:tmpl w:val="D93C6296"/>
    <w:lvl w:ilvl="0" w:tplc="E7D6BE52">
      <w:start w:val="1"/>
      <w:numFmt w:val="lowerRoman"/>
      <w:lvlText w:val="%1)"/>
      <w:lvlJc w:val="left"/>
      <w:pPr>
        <w:ind w:left="3769" w:hanging="720"/>
      </w:pPr>
      <w:rPr>
        <w:rFonts w:hint="default"/>
      </w:rPr>
    </w:lvl>
    <w:lvl w:ilvl="1" w:tplc="04090019" w:tentative="1">
      <w:start w:val="1"/>
      <w:numFmt w:val="upperLetter"/>
      <w:lvlText w:val="%2."/>
      <w:lvlJc w:val="left"/>
      <w:pPr>
        <w:ind w:left="3849" w:hanging="400"/>
      </w:pPr>
    </w:lvl>
    <w:lvl w:ilvl="2" w:tplc="0409001B" w:tentative="1">
      <w:start w:val="1"/>
      <w:numFmt w:val="lowerRoman"/>
      <w:lvlText w:val="%3."/>
      <w:lvlJc w:val="right"/>
      <w:pPr>
        <w:ind w:left="4249" w:hanging="400"/>
      </w:pPr>
    </w:lvl>
    <w:lvl w:ilvl="3" w:tplc="0409000F" w:tentative="1">
      <w:start w:val="1"/>
      <w:numFmt w:val="decimal"/>
      <w:lvlText w:val="%4."/>
      <w:lvlJc w:val="left"/>
      <w:pPr>
        <w:ind w:left="4649" w:hanging="400"/>
      </w:pPr>
    </w:lvl>
    <w:lvl w:ilvl="4" w:tplc="04090019" w:tentative="1">
      <w:start w:val="1"/>
      <w:numFmt w:val="upperLetter"/>
      <w:lvlText w:val="%5."/>
      <w:lvlJc w:val="left"/>
      <w:pPr>
        <w:ind w:left="5049" w:hanging="400"/>
      </w:pPr>
    </w:lvl>
    <w:lvl w:ilvl="5" w:tplc="0409001B" w:tentative="1">
      <w:start w:val="1"/>
      <w:numFmt w:val="lowerRoman"/>
      <w:lvlText w:val="%6."/>
      <w:lvlJc w:val="right"/>
      <w:pPr>
        <w:ind w:left="5449" w:hanging="400"/>
      </w:pPr>
    </w:lvl>
    <w:lvl w:ilvl="6" w:tplc="0409000F" w:tentative="1">
      <w:start w:val="1"/>
      <w:numFmt w:val="decimal"/>
      <w:lvlText w:val="%7."/>
      <w:lvlJc w:val="left"/>
      <w:pPr>
        <w:ind w:left="5849" w:hanging="400"/>
      </w:pPr>
    </w:lvl>
    <w:lvl w:ilvl="7" w:tplc="04090019" w:tentative="1">
      <w:start w:val="1"/>
      <w:numFmt w:val="upperLetter"/>
      <w:lvlText w:val="%8."/>
      <w:lvlJc w:val="left"/>
      <w:pPr>
        <w:ind w:left="6249" w:hanging="400"/>
      </w:pPr>
    </w:lvl>
    <w:lvl w:ilvl="8" w:tplc="0409001B" w:tentative="1">
      <w:start w:val="1"/>
      <w:numFmt w:val="lowerRoman"/>
      <w:lvlText w:val="%9."/>
      <w:lvlJc w:val="right"/>
      <w:pPr>
        <w:ind w:left="6649" w:hanging="400"/>
      </w:pPr>
    </w:lvl>
  </w:abstractNum>
  <w:abstractNum w:abstractNumId="70">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72">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73">
    <w:nsid w:val="748B535D"/>
    <w:multiLevelType w:val="hybridMultilevel"/>
    <w:tmpl w:val="D2B02578"/>
    <w:lvl w:ilvl="0" w:tplc="2A6606A8">
      <w:start w:val="5"/>
      <w:numFmt w:val="bullet"/>
      <w:lvlText w:val="–"/>
      <w:lvlJc w:val="left"/>
      <w:pPr>
        <w:ind w:left="786" w:hanging="360"/>
      </w:pPr>
      <w:rPr>
        <w:rFonts w:ascii="Times New Roman" w:eastAsia="Times New Roman" w:hAnsi="Times New Roman" w:hint="default"/>
      </w:rPr>
    </w:lvl>
    <w:lvl w:ilvl="1" w:tplc="D9923B14" w:tentative="1">
      <w:start w:val="1"/>
      <w:numFmt w:val="bullet"/>
      <w:lvlText w:val="o"/>
      <w:lvlJc w:val="left"/>
      <w:pPr>
        <w:ind w:left="1506" w:hanging="360"/>
      </w:pPr>
      <w:rPr>
        <w:rFonts w:ascii="Courier New" w:hAnsi="Courier New" w:cs="Courier New" w:hint="default"/>
      </w:rPr>
    </w:lvl>
    <w:lvl w:ilvl="2" w:tplc="CD4A3ED8" w:tentative="1">
      <w:start w:val="1"/>
      <w:numFmt w:val="bullet"/>
      <w:lvlText w:val=""/>
      <w:lvlJc w:val="left"/>
      <w:pPr>
        <w:ind w:left="2226" w:hanging="360"/>
      </w:pPr>
      <w:rPr>
        <w:rFonts w:ascii="Wingdings" w:hAnsi="Wingdings" w:hint="default"/>
      </w:rPr>
    </w:lvl>
    <w:lvl w:ilvl="3" w:tplc="4AF28288" w:tentative="1">
      <w:start w:val="1"/>
      <w:numFmt w:val="bullet"/>
      <w:lvlText w:val=""/>
      <w:lvlJc w:val="left"/>
      <w:pPr>
        <w:ind w:left="2946" w:hanging="360"/>
      </w:pPr>
      <w:rPr>
        <w:rFonts w:ascii="Symbol" w:hAnsi="Symbol" w:hint="default"/>
      </w:rPr>
    </w:lvl>
    <w:lvl w:ilvl="4" w:tplc="021AE7C8" w:tentative="1">
      <w:start w:val="1"/>
      <w:numFmt w:val="bullet"/>
      <w:lvlText w:val="o"/>
      <w:lvlJc w:val="left"/>
      <w:pPr>
        <w:ind w:left="3666" w:hanging="360"/>
      </w:pPr>
      <w:rPr>
        <w:rFonts w:ascii="Courier New" w:hAnsi="Courier New" w:cs="Courier New" w:hint="default"/>
      </w:rPr>
    </w:lvl>
    <w:lvl w:ilvl="5" w:tplc="8DBAA75A" w:tentative="1">
      <w:start w:val="1"/>
      <w:numFmt w:val="bullet"/>
      <w:lvlText w:val=""/>
      <w:lvlJc w:val="left"/>
      <w:pPr>
        <w:ind w:left="4386" w:hanging="360"/>
      </w:pPr>
      <w:rPr>
        <w:rFonts w:ascii="Wingdings" w:hAnsi="Wingdings" w:hint="default"/>
      </w:rPr>
    </w:lvl>
    <w:lvl w:ilvl="6" w:tplc="967827C4" w:tentative="1">
      <w:start w:val="1"/>
      <w:numFmt w:val="bullet"/>
      <w:lvlText w:val=""/>
      <w:lvlJc w:val="left"/>
      <w:pPr>
        <w:ind w:left="5106" w:hanging="360"/>
      </w:pPr>
      <w:rPr>
        <w:rFonts w:ascii="Symbol" w:hAnsi="Symbol" w:hint="default"/>
      </w:rPr>
    </w:lvl>
    <w:lvl w:ilvl="7" w:tplc="CD18A7F2" w:tentative="1">
      <w:start w:val="1"/>
      <w:numFmt w:val="bullet"/>
      <w:lvlText w:val="o"/>
      <w:lvlJc w:val="left"/>
      <w:pPr>
        <w:ind w:left="5826" w:hanging="360"/>
      </w:pPr>
      <w:rPr>
        <w:rFonts w:ascii="Courier New" w:hAnsi="Courier New" w:cs="Courier New" w:hint="default"/>
      </w:rPr>
    </w:lvl>
    <w:lvl w:ilvl="8" w:tplc="8E329EAE" w:tentative="1">
      <w:start w:val="1"/>
      <w:numFmt w:val="bullet"/>
      <w:lvlText w:val=""/>
      <w:lvlJc w:val="left"/>
      <w:pPr>
        <w:ind w:left="6546" w:hanging="360"/>
      </w:pPr>
      <w:rPr>
        <w:rFonts w:ascii="Wingdings" w:hAnsi="Wingdings" w:hint="default"/>
      </w:rPr>
    </w:lvl>
  </w:abstractNum>
  <w:abstractNum w:abstractNumId="7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5">
    <w:nsid w:val="7ADB72EE"/>
    <w:multiLevelType w:val="multilevel"/>
    <w:tmpl w:val="E3F24040"/>
    <w:lvl w:ilvl="0">
      <w:start w:val="1"/>
      <w:numFmt w:val="decimal"/>
      <w:lvlText w:val="%1."/>
      <w:lvlJc w:val="left"/>
      <w:pPr>
        <w:ind w:left="760" w:hanging="360"/>
      </w:pPr>
    </w:lvl>
    <w:lvl w:ilvl="1">
      <w:start w:val="1"/>
      <w:numFmt w:val="lowerLetter"/>
      <w:lvlText w:val="%2."/>
      <w:lvlJc w:val="left"/>
      <w:pPr>
        <w:ind w:left="760" w:hanging="360"/>
      </w:pPr>
    </w:lvl>
    <w:lvl w:ilvl="2">
      <w:start w:val="1"/>
      <w:numFmt w:val="lowerRoman"/>
      <w:lvlText w:val="%3."/>
      <w:lvlJc w:val="right"/>
      <w:pPr>
        <w:ind w:left="1480" w:hanging="180"/>
      </w:pPr>
    </w:lvl>
    <w:lvl w:ilvl="3" w:tentative="1">
      <w:start w:val="1"/>
      <w:numFmt w:val="decimal"/>
      <w:lvlText w:val="%4."/>
      <w:lvlJc w:val="left"/>
      <w:pPr>
        <w:ind w:left="2200" w:hanging="360"/>
      </w:pPr>
    </w:lvl>
    <w:lvl w:ilvl="4" w:tentative="1">
      <w:start w:val="1"/>
      <w:numFmt w:val="lowerLetter"/>
      <w:lvlText w:val="%5."/>
      <w:lvlJc w:val="left"/>
      <w:pPr>
        <w:ind w:left="2920" w:hanging="360"/>
      </w:pPr>
    </w:lvl>
    <w:lvl w:ilvl="5" w:tentative="1">
      <w:start w:val="1"/>
      <w:numFmt w:val="lowerRoman"/>
      <w:lvlText w:val="%6."/>
      <w:lvlJc w:val="right"/>
      <w:pPr>
        <w:ind w:left="3640" w:hanging="180"/>
      </w:pPr>
    </w:lvl>
    <w:lvl w:ilvl="6" w:tentative="1">
      <w:start w:val="1"/>
      <w:numFmt w:val="decimal"/>
      <w:lvlText w:val="%7."/>
      <w:lvlJc w:val="left"/>
      <w:pPr>
        <w:ind w:left="4360" w:hanging="360"/>
      </w:pPr>
    </w:lvl>
    <w:lvl w:ilvl="7" w:tentative="1">
      <w:start w:val="1"/>
      <w:numFmt w:val="lowerLetter"/>
      <w:lvlText w:val="%8."/>
      <w:lvlJc w:val="left"/>
      <w:pPr>
        <w:ind w:left="5080" w:hanging="360"/>
      </w:pPr>
    </w:lvl>
    <w:lvl w:ilvl="8" w:tentative="1">
      <w:start w:val="1"/>
      <w:numFmt w:val="lowerRoman"/>
      <w:lvlText w:val="%9."/>
      <w:lvlJc w:val="right"/>
      <w:pPr>
        <w:ind w:left="5800" w:hanging="180"/>
      </w:pPr>
    </w:lvl>
  </w:abstractNum>
  <w:abstractNum w:abstractNumId="76">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4"/>
  </w:num>
  <w:num w:numId="4">
    <w:abstractNumId w:val="71"/>
  </w:num>
  <w:num w:numId="5">
    <w:abstractNumId w:val="41"/>
  </w:num>
  <w:num w:numId="6">
    <w:abstractNumId w:val="52"/>
  </w:num>
  <w:num w:numId="7">
    <w:abstractNumId w:val="54"/>
  </w:num>
  <w:num w:numId="8">
    <w:abstractNumId w:val="13"/>
  </w:num>
  <w:num w:numId="9">
    <w:abstractNumId w:val="23"/>
  </w:num>
  <w:num w:numId="10">
    <w:abstractNumId w:val="43"/>
  </w:num>
  <w:num w:numId="11">
    <w:abstractNumId w:val="26"/>
  </w:num>
  <w:num w:numId="12">
    <w:abstractNumId w:val="10"/>
  </w:num>
  <w:num w:numId="13">
    <w:abstractNumId w:val="74"/>
  </w:num>
  <w:num w:numId="14">
    <w:abstractNumId w:val="76"/>
  </w:num>
  <w:num w:numId="15">
    <w:abstractNumId w:val="39"/>
  </w:num>
  <w:num w:numId="16">
    <w:abstractNumId w:val="9"/>
  </w:num>
  <w:num w:numId="17">
    <w:abstractNumId w:val="12"/>
  </w:num>
  <w:num w:numId="18">
    <w:abstractNumId w:val="34"/>
  </w:num>
  <w:num w:numId="19">
    <w:abstractNumId w:val="70"/>
  </w:num>
  <w:num w:numId="20">
    <w:abstractNumId w:val="56"/>
  </w:num>
  <w:num w:numId="21">
    <w:abstractNumId w:val="11"/>
  </w:num>
  <w:num w:numId="22">
    <w:abstractNumId w:val="62"/>
  </w:num>
  <w:num w:numId="23">
    <w:abstractNumId w:val="60"/>
  </w:num>
  <w:num w:numId="24">
    <w:abstractNumId w:val="33"/>
  </w:num>
  <w:num w:numId="25">
    <w:abstractNumId w:val="31"/>
  </w:num>
  <w:num w:numId="26">
    <w:abstractNumId w:val="57"/>
  </w:num>
  <w:num w:numId="27">
    <w:abstractNumId w:val="35"/>
  </w:num>
  <w:num w:numId="28">
    <w:abstractNumId w:val="19"/>
  </w:num>
  <w:num w:numId="29">
    <w:abstractNumId w:val="65"/>
  </w:num>
  <w:num w:numId="30">
    <w:abstractNumId w:val="53"/>
  </w:num>
  <w:num w:numId="31">
    <w:abstractNumId w:val="47"/>
  </w:num>
  <w:num w:numId="32">
    <w:abstractNumId w:val="48"/>
  </w:num>
  <w:num w:numId="33">
    <w:abstractNumId w:val="27"/>
  </w:num>
  <w:num w:numId="34">
    <w:abstractNumId w:val="72"/>
  </w:num>
  <w:num w:numId="35">
    <w:abstractNumId w:val="8"/>
  </w:num>
  <w:num w:numId="36">
    <w:abstractNumId w:val="21"/>
  </w:num>
  <w:num w:numId="37">
    <w:abstractNumId w:val="18"/>
  </w:num>
  <w:num w:numId="38">
    <w:abstractNumId w:val="40"/>
  </w:num>
  <w:num w:numId="39">
    <w:abstractNumId w:val="22"/>
  </w:num>
  <w:num w:numId="40">
    <w:abstractNumId w:val="24"/>
  </w:num>
  <w:num w:numId="41">
    <w:abstractNumId w:val="73"/>
  </w:num>
  <w:num w:numId="42">
    <w:abstractNumId w:val="55"/>
  </w:num>
  <w:num w:numId="43">
    <w:abstractNumId w:val="17"/>
    <w:lvlOverride w:ilvl="0">
      <w:lvl w:ilvl="0">
        <w:numFmt w:val="decimal"/>
        <w:pStyle w:val="3H0"/>
        <w:lvlText w:val=""/>
        <w:lvlJc w:val="left"/>
      </w:lvl>
    </w:lvlOverride>
    <w:lvlOverride w:ilvl="1">
      <w:lvl w:ilvl="1">
        <w:numFmt w:val="decimal"/>
        <w:pStyle w:val="3H1"/>
        <w:lvlText w:val=""/>
        <w:lvlJc w:val="left"/>
      </w:lvl>
    </w:lvlOverride>
    <w:lvlOverride w:ilvl="2">
      <w:lvl w:ilvl="2">
        <w:numFmt w:val="decimal"/>
        <w:pStyle w:val="3H2"/>
        <w:lvlText w:val=""/>
        <w:lvlJc w:val="left"/>
      </w:lvl>
    </w:lvlOverride>
    <w:lvlOverride w:ilvl="3">
      <w:lvl w:ilvl="3">
        <w:numFmt w:val="decimal"/>
        <w:pStyle w:val="3H3"/>
        <w:lvlText w:val=""/>
        <w:lvlJc w:val="left"/>
      </w:lvl>
    </w:lvlOverride>
    <w:lvlOverride w:ilvl="4">
      <w:lvl w:ilvl="4">
        <w:numFmt w:val="decimal"/>
        <w:pStyle w:val="3H4"/>
        <w:lvlText w:val=""/>
        <w:lvlJc w:val="left"/>
      </w:lvl>
    </w:lvlOverride>
    <w:lvlOverride w:ilvl="5">
      <w:lvl w:ilvl="5">
        <w:start w:val="1"/>
        <w:numFmt w:val="decimal"/>
        <w:pStyle w:val="3H5"/>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Override>
  </w:num>
  <w:num w:numId="44">
    <w:abstractNumId w:val="49"/>
  </w:num>
  <w:num w:numId="45">
    <w:abstractNumId w:val="69"/>
  </w:num>
  <w:num w:numId="46">
    <w:abstractNumId w:val="63"/>
  </w:num>
  <w:num w:numId="47">
    <w:abstractNumId w:val="45"/>
  </w:num>
  <w:num w:numId="48">
    <w:abstractNumId w:val="29"/>
  </w:num>
  <w:num w:numId="49">
    <w:abstractNumId w:val="46"/>
  </w:num>
  <w:num w:numId="50">
    <w:abstractNumId w:val="15"/>
  </w:num>
  <w:num w:numId="51">
    <w:abstractNumId w:val="50"/>
  </w:num>
  <w:num w:numId="52">
    <w:abstractNumId w:val="7"/>
  </w:num>
  <w:num w:numId="53">
    <w:abstractNumId w:val="67"/>
  </w:num>
  <w:num w:numId="54">
    <w:abstractNumId w:val="64"/>
  </w:num>
  <w:num w:numId="55">
    <w:abstractNumId w:val="42"/>
  </w:num>
  <w:num w:numId="56">
    <w:abstractNumId w:val="51"/>
  </w:num>
  <w:num w:numId="57">
    <w:abstractNumId w:val="66"/>
  </w:num>
  <w:num w:numId="58">
    <w:abstractNumId w:val="16"/>
  </w:num>
  <w:num w:numId="59">
    <w:abstractNumId w:val="59"/>
  </w:num>
  <w:num w:numId="60">
    <w:abstractNumId w:val="30"/>
  </w:num>
  <w:num w:numId="61">
    <w:abstractNumId w:val="58"/>
  </w:num>
  <w:num w:numId="62">
    <w:abstractNumId w:val="36"/>
  </w:num>
  <w:num w:numId="63">
    <w:abstractNumId w:val="44"/>
  </w:num>
  <w:num w:numId="64">
    <w:abstractNumId w:val="68"/>
  </w:num>
  <w:num w:numId="65">
    <w:abstractNumId w:val="6"/>
  </w:num>
  <w:num w:numId="66">
    <w:abstractNumId w:val="38"/>
  </w:num>
  <w:num w:numId="67">
    <w:abstractNumId w:val="32"/>
  </w:num>
  <w:num w:numId="68">
    <w:abstractNumId w:val="28"/>
  </w:num>
  <w:num w:numId="69">
    <w:abstractNumId w:val="6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70">
    <w:abstractNumId w:val="3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7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75">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6">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7">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8">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9">
    <w:abstractNumId w:val="6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0">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1">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2">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3">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4">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5">
    <w:abstractNumId w:val="6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6">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7">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8">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9">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0">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1">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2">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3">
    <w:abstractNumId w:val="20"/>
  </w:num>
  <w:num w:numId="94">
    <w:abstractNumId w:val="75"/>
  </w:num>
  <w:num w:numId="95">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6">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7">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8">
    <w:abstractNumId w:val="17"/>
  </w:num>
  <w:num w:numId="99">
    <w:abstractNumId w:val="25"/>
  </w:num>
  <w:num w:numId="100">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1">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2">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3">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4">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5">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6">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7">
    <w:abstractNumId w:val="3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08">
    <w:abstractNumId w:val="6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removePersonalInformation/>
  <w:removeDateAndTime/>
  <w:printFractionalCharacterWidth/>
  <w:bordersDoNotSurroundHeader/>
  <w:bordersDoNotSurroundFooter/>
  <w:hideGrammaticalErrors/>
  <w:proofState w:spelling="clean" w:grammar="clean"/>
  <w:stylePaneFormatFilter w:val="1004"/>
  <w:stylePaneSortMethod w:val="0002"/>
  <w:trackRevisions/>
  <w:doNotTrackFormatting/>
  <w:defaultTabStop w:val="4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5122"/>
  </w:hdrShapeDefaults>
  <w:footnotePr>
    <w:footnote w:id="-1"/>
    <w:footnote w:id="0"/>
    <w:footnote w:id="1"/>
  </w:footnotePr>
  <w:endnotePr>
    <w:endnote w:id="-1"/>
    <w:endnote w:id="0"/>
    <w:endnote w:id="1"/>
  </w:endnotePr>
  <w:compat>
    <w:useFELayout/>
  </w:compat>
  <w:rsids>
    <w:rsidRoot w:val="00591FD4"/>
    <w:rsid w:val="0000004B"/>
    <w:rsid w:val="00000664"/>
    <w:rsid w:val="00000BCC"/>
    <w:rsid w:val="00000DC9"/>
    <w:rsid w:val="00000E34"/>
    <w:rsid w:val="0000115B"/>
    <w:rsid w:val="00001AA0"/>
    <w:rsid w:val="00001CA3"/>
    <w:rsid w:val="00001DD9"/>
    <w:rsid w:val="000020AB"/>
    <w:rsid w:val="00002373"/>
    <w:rsid w:val="00002870"/>
    <w:rsid w:val="00002CCC"/>
    <w:rsid w:val="00002E83"/>
    <w:rsid w:val="00003144"/>
    <w:rsid w:val="000032D2"/>
    <w:rsid w:val="00003413"/>
    <w:rsid w:val="0000383A"/>
    <w:rsid w:val="000038A9"/>
    <w:rsid w:val="00004176"/>
    <w:rsid w:val="00004387"/>
    <w:rsid w:val="000043EB"/>
    <w:rsid w:val="0000440D"/>
    <w:rsid w:val="000044E1"/>
    <w:rsid w:val="0000473E"/>
    <w:rsid w:val="000047C4"/>
    <w:rsid w:val="00004882"/>
    <w:rsid w:val="000049E1"/>
    <w:rsid w:val="00004A1B"/>
    <w:rsid w:val="00004C94"/>
    <w:rsid w:val="00004CB5"/>
    <w:rsid w:val="00004FA0"/>
    <w:rsid w:val="000050C8"/>
    <w:rsid w:val="00005292"/>
    <w:rsid w:val="000056CF"/>
    <w:rsid w:val="00005991"/>
    <w:rsid w:val="00005CF4"/>
    <w:rsid w:val="00006DD2"/>
    <w:rsid w:val="00006E6B"/>
    <w:rsid w:val="00006EA1"/>
    <w:rsid w:val="00007257"/>
    <w:rsid w:val="0000730A"/>
    <w:rsid w:val="0000730D"/>
    <w:rsid w:val="0000756E"/>
    <w:rsid w:val="00007B90"/>
    <w:rsid w:val="00007E5B"/>
    <w:rsid w:val="0001007A"/>
    <w:rsid w:val="0001010A"/>
    <w:rsid w:val="0001049B"/>
    <w:rsid w:val="00010769"/>
    <w:rsid w:val="00010B7B"/>
    <w:rsid w:val="00010FDC"/>
    <w:rsid w:val="00011459"/>
    <w:rsid w:val="00011DF0"/>
    <w:rsid w:val="0001204F"/>
    <w:rsid w:val="000120A5"/>
    <w:rsid w:val="00012112"/>
    <w:rsid w:val="0001229E"/>
    <w:rsid w:val="00012308"/>
    <w:rsid w:val="0001242E"/>
    <w:rsid w:val="00012582"/>
    <w:rsid w:val="000127CC"/>
    <w:rsid w:val="0001294D"/>
    <w:rsid w:val="00012DC3"/>
    <w:rsid w:val="00012DEA"/>
    <w:rsid w:val="0001305F"/>
    <w:rsid w:val="0001308C"/>
    <w:rsid w:val="000131A8"/>
    <w:rsid w:val="000131C2"/>
    <w:rsid w:val="00013417"/>
    <w:rsid w:val="00013425"/>
    <w:rsid w:val="00013558"/>
    <w:rsid w:val="0001382C"/>
    <w:rsid w:val="000138BB"/>
    <w:rsid w:val="00013EFB"/>
    <w:rsid w:val="00013F09"/>
    <w:rsid w:val="00013F8C"/>
    <w:rsid w:val="0001444E"/>
    <w:rsid w:val="000144F7"/>
    <w:rsid w:val="00014B98"/>
    <w:rsid w:val="00014D8D"/>
    <w:rsid w:val="00014E1A"/>
    <w:rsid w:val="00014FAD"/>
    <w:rsid w:val="0001536B"/>
    <w:rsid w:val="0001540D"/>
    <w:rsid w:val="0001581D"/>
    <w:rsid w:val="0001591A"/>
    <w:rsid w:val="00015AC5"/>
    <w:rsid w:val="00015CCA"/>
    <w:rsid w:val="00015F34"/>
    <w:rsid w:val="000160AF"/>
    <w:rsid w:val="0001610F"/>
    <w:rsid w:val="000162D2"/>
    <w:rsid w:val="0001631A"/>
    <w:rsid w:val="0001656F"/>
    <w:rsid w:val="0001678C"/>
    <w:rsid w:val="0001681C"/>
    <w:rsid w:val="000169A5"/>
    <w:rsid w:val="00016B09"/>
    <w:rsid w:val="00016B9D"/>
    <w:rsid w:val="00016DC0"/>
    <w:rsid w:val="00016E7D"/>
    <w:rsid w:val="000170D1"/>
    <w:rsid w:val="00017912"/>
    <w:rsid w:val="000179DC"/>
    <w:rsid w:val="00017BCA"/>
    <w:rsid w:val="000207BB"/>
    <w:rsid w:val="00020A5E"/>
    <w:rsid w:val="00020F12"/>
    <w:rsid w:val="0002173F"/>
    <w:rsid w:val="00021769"/>
    <w:rsid w:val="00021DC5"/>
    <w:rsid w:val="00022084"/>
    <w:rsid w:val="00022160"/>
    <w:rsid w:val="0002251F"/>
    <w:rsid w:val="00022B88"/>
    <w:rsid w:val="00022C55"/>
    <w:rsid w:val="00022DC2"/>
    <w:rsid w:val="00022EA8"/>
    <w:rsid w:val="00023196"/>
    <w:rsid w:val="0002377F"/>
    <w:rsid w:val="00023B9E"/>
    <w:rsid w:val="00023EA8"/>
    <w:rsid w:val="00024192"/>
    <w:rsid w:val="000241BC"/>
    <w:rsid w:val="0002466F"/>
    <w:rsid w:val="00024EF0"/>
    <w:rsid w:val="00024FED"/>
    <w:rsid w:val="00025323"/>
    <w:rsid w:val="0002532C"/>
    <w:rsid w:val="0002566B"/>
    <w:rsid w:val="00025A31"/>
    <w:rsid w:val="00025BA3"/>
    <w:rsid w:val="00026B73"/>
    <w:rsid w:val="00026CF1"/>
    <w:rsid w:val="00026EE8"/>
    <w:rsid w:val="00026EE9"/>
    <w:rsid w:val="00026FC3"/>
    <w:rsid w:val="000272B9"/>
    <w:rsid w:val="00027A9B"/>
    <w:rsid w:val="00030740"/>
    <w:rsid w:val="00030BF9"/>
    <w:rsid w:val="00030E5C"/>
    <w:rsid w:val="00031324"/>
    <w:rsid w:val="00031426"/>
    <w:rsid w:val="000315CE"/>
    <w:rsid w:val="000315FD"/>
    <w:rsid w:val="00031AF8"/>
    <w:rsid w:val="00031F72"/>
    <w:rsid w:val="00032113"/>
    <w:rsid w:val="00032565"/>
    <w:rsid w:val="000327CA"/>
    <w:rsid w:val="000329C0"/>
    <w:rsid w:val="00032A82"/>
    <w:rsid w:val="00033012"/>
    <w:rsid w:val="00033063"/>
    <w:rsid w:val="000330B7"/>
    <w:rsid w:val="000334DD"/>
    <w:rsid w:val="00033A2E"/>
    <w:rsid w:val="00033A6B"/>
    <w:rsid w:val="00033B68"/>
    <w:rsid w:val="00034090"/>
    <w:rsid w:val="00034192"/>
    <w:rsid w:val="000345C3"/>
    <w:rsid w:val="000349F2"/>
    <w:rsid w:val="00034AA4"/>
    <w:rsid w:val="0003533A"/>
    <w:rsid w:val="00035422"/>
    <w:rsid w:val="00035723"/>
    <w:rsid w:val="0003587A"/>
    <w:rsid w:val="000358CB"/>
    <w:rsid w:val="00035E0C"/>
    <w:rsid w:val="00035F07"/>
    <w:rsid w:val="00035F10"/>
    <w:rsid w:val="00036318"/>
    <w:rsid w:val="0003684C"/>
    <w:rsid w:val="00036CE1"/>
    <w:rsid w:val="00036ED6"/>
    <w:rsid w:val="000370D1"/>
    <w:rsid w:val="000373B2"/>
    <w:rsid w:val="0003752F"/>
    <w:rsid w:val="00037796"/>
    <w:rsid w:val="000400C4"/>
    <w:rsid w:val="000400DD"/>
    <w:rsid w:val="00040568"/>
    <w:rsid w:val="0004057F"/>
    <w:rsid w:val="00040832"/>
    <w:rsid w:val="00040835"/>
    <w:rsid w:val="000409A1"/>
    <w:rsid w:val="000409F3"/>
    <w:rsid w:val="00040B8B"/>
    <w:rsid w:val="00040BCB"/>
    <w:rsid w:val="00041138"/>
    <w:rsid w:val="00041170"/>
    <w:rsid w:val="000414E9"/>
    <w:rsid w:val="0004152C"/>
    <w:rsid w:val="0004163E"/>
    <w:rsid w:val="0004186B"/>
    <w:rsid w:val="00041A68"/>
    <w:rsid w:val="00041AAE"/>
    <w:rsid w:val="00042073"/>
    <w:rsid w:val="00042666"/>
    <w:rsid w:val="00042770"/>
    <w:rsid w:val="000427A6"/>
    <w:rsid w:val="00042B2A"/>
    <w:rsid w:val="00042C6B"/>
    <w:rsid w:val="00042FC5"/>
    <w:rsid w:val="00043003"/>
    <w:rsid w:val="00043998"/>
    <w:rsid w:val="00043A6F"/>
    <w:rsid w:val="00043BCA"/>
    <w:rsid w:val="00043F21"/>
    <w:rsid w:val="000440BA"/>
    <w:rsid w:val="000445A4"/>
    <w:rsid w:val="000448BF"/>
    <w:rsid w:val="0004523D"/>
    <w:rsid w:val="000454CB"/>
    <w:rsid w:val="00045D0D"/>
    <w:rsid w:val="000460A7"/>
    <w:rsid w:val="000460DC"/>
    <w:rsid w:val="0004643D"/>
    <w:rsid w:val="00046443"/>
    <w:rsid w:val="0004646C"/>
    <w:rsid w:val="000464F0"/>
    <w:rsid w:val="00046686"/>
    <w:rsid w:val="00046770"/>
    <w:rsid w:val="00046CA4"/>
    <w:rsid w:val="00047028"/>
    <w:rsid w:val="0004716E"/>
    <w:rsid w:val="000471A3"/>
    <w:rsid w:val="000475FC"/>
    <w:rsid w:val="0004778C"/>
    <w:rsid w:val="00047B06"/>
    <w:rsid w:val="000503EA"/>
    <w:rsid w:val="00050CBB"/>
    <w:rsid w:val="00050D2D"/>
    <w:rsid w:val="000512E0"/>
    <w:rsid w:val="00051735"/>
    <w:rsid w:val="00051A2C"/>
    <w:rsid w:val="00051E55"/>
    <w:rsid w:val="0005212F"/>
    <w:rsid w:val="0005225D"/>
    <w:rsid w:val="0005239C"/>
    <w:rsid w:val="000524FC"/>
    <w:rsid w:val="00052A99"/>
    <w:rsid w:val="00052E20"/>
    <w:rsid w:val="00052E7D"/>
    <w:rsid w:val="00052FC4"/>
    <w:rsid w:val="00053041"/>
    <w:rsid w:val="00053200"/>
    <w:rsid w:val="000534AE"/>
    <w:rsid w:val="000535EF"/>
    <w:rsid w:val="000536A6"/>
    <w:rsid w:val="00053F1B"/>
    <w:rsid w:val="000541E5"/>
    <w:rsid w:val="0005421C"/>
    <w:rsid w:val="00054312"/>
    <w:rsid w:val="00054341"/>
    <w:rsid w:val="0005458B"/>
    <w:rsid w:val="000545EE"/>
    <w:rsid w:val="0005489A"/>
    <w:rsid w:val="00054CE9"/>
    <w:rsid w:val="00055056"/>
    <w:rsid w:val="00055435"/>
    <w:rsid w:val="000554B9"/>
    <w:rsid w:val="00055667"/>
    <w:rsid w:val="00055D6C"/>
    <w:rsid w:val="00055E06"/>
    <w:rsid w:val="00055F14"/>
    <w:rsid w:val="0005615E"/>
    <w:rsid w:val="000563B7"/>
    <w:rsid w:val="000563B9"/>
    <w:rsid w:val="000570B3"/>
    <w:rsid w:val="00057481"/>
    <w:rsid w:val="0005790F"/>
    <w:rsid w:val="00057A56"/>
    <w:rsid w:val="000601E5"/>
    <w:rsid w:val="00060289"/>
    <w:rsid w:val="0006081E"/>
    <w:rsid w:val="0006084F"/>
    <w:rsid w:val="00060A0B"/>
    <w:rsid w:val="00060A64"/>
    <w:rsid w:val="00060DB2"/>
    <w:rsid w:val="00060E85"/>
    <w:rsid w:val="00061205"/>
    <w:rsid w:val="00061572"/>
    <w:rsid w:val="00061611"/>
    <w:rsid w:val="00061684"/>
    <w:rsid w:val="000616B2"/>
    <w:rsid w:val="00061A5F"/>
    <w:rsid w:val="00061BA4"/>
    <w:rsid w:val="00061DA3"/>
    <w:rsid w:val="00061DD3"/>
    <w:rsid w:val="00061E1D"/>
    <w:rsid w:val="00062393"/>
    <w:rsid w:val="00062638"/>
    <w:rsid w:val="00062A64"/>
    <w:rsid w:val="00062A68"/>
    <w:rsid w:val="00062AB8"/>
    <w:rsid w:val="00063272"/>
    <w:rsid w:val="000634E8"/>
    <w:rsid w:val="0006351F"/>
    <w:rsid w:val="00063B97"/>
    <w:rsid w:val="00063BEA"/>
    <w:rsid w:val="000641E6"/>
    <w:rsid w:val="00064220"/>
    <w:rsid w:val="000642A8"/>
    <w:rsid w:val="00065007"/>
    <w:rsid w:val="00065091"/>
    <w:rsid w:val="0006527A"/>
    <w:rsid w:val="000652EE"/>
    <w:rsid w:val="000653C7"/>
    <w:rsid w:val="0006547B"/>
    <w:rsid w:val="00065714"/>
    <w:rsid w:val="0006588C"/>
    <w:rsid w:val="00065F28"/>
    <w:rsid w:val="000667E9"/>
    <w:rsid w:val="00066987"/>
    <w:rsid w:val="00066ADD"/>
    <w:rsid w:val="00066E98"/>
    <w:rsid w:val="00066F9C"/>
    <w:rsid w:val="0006738A"/>
    <w:rsid w:val="000675F0"/>
    <w:rsid w:val="0006791E"/>
    <w:rsid w:val="00067A88"/>
    <w:rsid w:val="00067B3D"/>
    <w:rsid w:val="00067D81"/>
    <w:rsid w:val="00067EFC"/>
    <w:rsid w:val="00067F59"/>
    <w:rsid w:val="000700BE"/>
    <w:rsid w:val="000702E1"/>
    <w:rsid w:val="000703D6"/>
    <w:rsid w:val="000705AF"/>
    <w:rsid w:val="00070785"/>
    <w:rsid w:val="00070857"/>
    <w:rsid w:val="000708DB"/>
    <w:rsid w:val="00070908"/>
    <w:rsid w:val="00070A9A"/>
    <w:rsid w:val="00071056"/>
    <w:rsid w:val="000712E9"/>
    <w:rsid w:val="0007154D"/>
    <w:rsid w:val="00071C48"/>
    <w:rsid w:val="00071D15"/>
    <w:rsid w:val="00071DF3"/>
    <w:rsid w:val="0007212D"/>
    <w:rsid w:val="000723ED"/>
    <w:rsid w:val="00072667"/>
    <w:rsid w:val="000726A6"/>
    <w:rsid w:val="0007285E"/>
    <w:rsid w:val="00072983"/>
    <w:rsid w:val="00072A86"/>
    <w:rsid w:val="00073321"/>
    <w:rsid w:val="0007349F"/>
    <w:rsid w:val="000739EB"/>
    <w:rsid w:val="00073A0E"/>
    <w:rsid w:val="00074008"/>
    <w:rsid w:val="00074120"/>
    <w:rsid w:val="00074817"/>
    <w:rsid w:val="00074D08"/>
    <w:rsid w:val="00074F68"/>
    <w:rsid w:val="00075524"/>
    <w:rsid w:val="00075563"/>
    <w:rsid w:val="00075A4D"/>
    <w:rsid w:val="00075EFB"/>
    <w:rsid w:val="00076126"/>
    <w:rsid w:val="0007615F"/>
    <w:rsid w:val="00076277"/>
    <w:rsid w:val="000763C6"/>
    <w:rsid w:val="0007655A"/>
    <w:rsid w:val="00076561"/>
    <w:rsid w:val="00076757"/>
    <w:rsid w:val="00076771"/>
    <w:rsid w:val="000769FF"/>
    <w:rsid w:val="00076CBA"/>
    <w:rsid w:val="000772A2"/>
    <w:rsid w:val="000773D4"/>
    <w:rsid w:val="0007754D"/>
    <w:rsid w:val="0007792B"/>
    <w:rsid w:val="0007793A"/>
    <w:rsid w:val="00077A28"/>
    <w:rsid w:val="00077B06"/>
    <w:rsid w:val="00077BC1"/>
    <w:rsid w:val="00077CAD"/>
    <w:rsid w:val="00077E13"/>
    <w:rsid w:val="000802E3"/>
    <w:rsid w:val="00080735"/>
    <w:rsid w:val="0008098F"/>
    <w:rsid w:val="00080B89"/>
    <w:rsid w:val="00080D73"/>
    <w:rsid w:val="00080DF1"/>
    <w:rsid w:val="00080EEE"/>
    <w:rsid w:val="00080F25"/>
    <w:rsid w:val="00080F99"/>
    <w:rsid w:val="00081042"/>
    <w:rsid w:val="0008146B"/>
    <w:rsid w:val="000816C0"/>
    <w:rsid w:val="000816FB"/>
    <w:rsid w:val="000818B7"/>
    <w:rsid w:val="00081B43"/>
    <w:rsid w:val="00081C22"/>
    <w:rsid w:val="00081FAD"/>
    <w:rsid w:val="00081FF1"/>
    <w:rsid w:val="0008218A"/>
    <w:rsid w:val="0008271D"/>
    <w:rsid w:val="00082B05"/>
    <w:rsid w:val="00083948"/>
    <w:rsid w:val="00083AFA"/>
    <w:rsid w:val="00083BED"/>
    <w:rsid w:val="00083D3D"/>
    <w:rsid w:val="00083DC9"/>
    <w:rsid w:val="00084211"/>
    <w:rsid w:val="00084404"/>
    <w:rsid w:val="0008440A"/>
    <w:rsid w:val="00084471"/>
    <w:rsid w:val="0008488E"/>
    <w:rsid w:val="00084F7C"/>
    <w:rsid w:val="00085022"/>
    <w:rsid w:val="0008533B"/>
    <w:rsid w:val="0008562E"/>
    <w:rsid w:val="00085819"/>
    <w:rsid w:val="00085B34"/>
    <w:rsid w:val="00085CBC"/>
    <w:rsid w:val="000862D8"/>
    <w:rsid w:val="0008680A"/>
    <w:rsid w:val="000869E2"/>
    <w:rsid w:val="00086B20"/>
    <w:rsid w:val="00086BC7"/>
    <w:rsid w:val="00086EAD"/>
    <w:rsid w:val="0008716E"/>
    <w:rsid w:val="000871AD"/>
    <w:rsid w:val="00087221"/>
    <w:rsid w:val="00087395"/>
    <w:rsid w:val="000873BA"/>
    <w:rsid w:val="000875F3"/>
    <w:rsid w:val="0008765E"/>
    <w:rsid w:val="00087BD5"/>
    <w:rsid w:val="00087CEE"/>
    <w:rsid w:val="00087D64"/>
    <w:rsid w:val="00090024"/>
    <w:rsid w:val="0009046E"/>
    <w:rsid w:val="000904B8"/>
    <w:rsid w:val="00090583"/>
    <w:rsid w:val="00090599"/>
    <w:rsid w:val="00090BBA"/>
    <w:rsid w:val="00090DA7"/>
    <w:rsid w:val="000912DA"/>
    <w:rsid w:val="0009152F"/>
    <w:rsid w:val="000917F3"/>
    <w:rsid w:val="000918F3"/>
    <w:rsid w:val="00091BFD"/>
    <w:rsid w:val="00091E0C"/>
    <w:rsid w:val="00091F09"/>
    <w:rsid w:val="00092065"/>
    <w:rsid w:val="0009231A"/>
    <w:rsid w:val="00092471"/>
    <w:rsid w:val="000925EF"/>
    <w:rsid w:val="000926A7"/>
    <w:rsid w:val="000929A7"/>
    <w:rsid w:val="00092D7F"/>
    <w:rsid w:val="00092EFF"/>
    <w:rsid w:val="00093201"/>
    <w:rsid w:val="00093826"/>
    <w:rsid w:val="00093D7F"/>
    <w:rsid w:val="0009461C"/>
    <w:rsid w:val="00094A6E"/>
    <w:rsid w:val="00094B98"/>
    <w:rsid w:val="00094E42"/>
    <w:rsid w:val="00095202"/>
    <w:rsid w:val="00095342"/>
    <w:rsid w:val="00095472"/>
    <w:rsid w:val="000957AD"/>
    <w:rsid w:val="000958DB"/>
    <w:rsid w:val="00095977"/>
    <w:rsid w:val="00095A5D"/>
    <w:rsid w:val="00095C7F"/>
    <w:rsid w:val="00095DAE"/>
    <w:rsid w:val="00095E3C"/>
    <w:rsid w:val="00096112"/>
    <w:rsid w:val="00096293"/>
    <w:rsid w:val="000962AC"/>
    <w:rsid w:val="00096928"/>
    <w:rsid w:val="00096BA2"/>
    <w:rsid w:val="00096C42"/>
    <w:rsid w:val="00096D3A"/>
    <w:rsid w:val="00096E53"/>
    <w:rsid w:val="000973F9"/>
    <w:rsid w:val="00097467"/>
    <w:rsid w:val="00097788"/>
    <w:rsid w:val="00097DD7"/>
    <w:rsid w:val="00097EBE"/>
    <w:rsid w:val="000A0420"/>
    <w:rsid w:val="000A04A2"/>
    <w:rsid w:val="000A04C5"/>
    <w:rsid w:val="000A09D0"/>
    <w:rsid w:val="000A0C82"/>
    <w:rsid w:val="000A0D56"/>
    <w:rsid w:val="000A15B3"/>
    <w:rsid w:val="000A1CA3"/>
    <w:rsid w:val="000A1E1A"/>
    <w:rsid w:val="000A20D5"/>
    <w:rsid w:val="000A2A9A"/>
    <w:rsid w:val="000A2EB3"/>
    <w:rsid w:val="000A2FD1"/>
    <w:rsid w:val="000A3A38"/>
    <w:rsid w:val="000A3F2A"/>
    <w:rsid w:val="000A43B2"/>
    <w:rsid w:val="000A446D"/>
    <w:rsid w:val="000A4560"/>
    <w:rsid w:val="000A460E"/>
    <w:rsid w:val="000A4760"/>
    <w:rsid w:val="000A4849"/>
    <w:rsid w:val="000A4AE5"/>
    <w:rsid w:val="000A4D7C"/>
    <w:rsid w:val="000A5103"/>
    <w:rsid w:val="000A527C"/>
    <w:rsid w:val="000A5AC2"/>
    <w:rsid w:val="000A610F"/>
    <w:rsid w:val="000A61B2"/>
    <w:rsid w:val="000A64AC"/>
    <w:rsid w:val="000A6534"/>
    <w:rsid w:val="000A6723"/>
    <w:rsid w:val="000A6C2B"/>
    <w:rsid w:val="000A6C84"/>
    <w:rsid w:val="000A6D38"/>
    <w:rsid w:val="000A6DFA"/>
    <w:rsid w:val="000A7012"/>
    <w:rsid w:val="000A7159"/>
    <w:rsid w:val="000A74A9"/>
    <w:rsid w:val="000A74BF"/>
    <w:rsid w:val="000A779C"/>
    <w:rsid w:val="000A7874"/>
    <w:rsid w:val="000A7F26"/>
    <w:rsid w:val="000B0160"/>
    <w:rsid w:val="000B0296"/>
    <w:rsid w:val="000B032A"/>
    <w:rsid w:val="000B061E"/>
    <w:rsid w:val="000B0620"/>
    <w:rsid w:val="000B0B97"/>
    <w:rsid w:val="000B0C56"/>
    <w:rsid w:val="000B10DE"/>
    <w:rsid w:val="000B120E"/>
    <w:rsid w:val="000B1388"/>
    <w:rsid w:val="000B1CE1"/>
    <w:rsid w:val="000B1DEF"/>
    <w:rsid w:val="000B2465"/>
    <w:rsid w:val="000B2C37"/>
    <w:rsid w:val="000B307E"/>
    <w:rsid w:val="000B32E7"/>
    <w:rsid w:val="000B3AC9"/>
    <w:rsid w:val="000B3E3F"/>
    <w:rsid w:val="000B4005"/>
    <w:rsid w:val="000B45CF"/>
    <w:rsid w:val="000B4798"/>
    <w:rsid w:val="000B49CA"/>
    <w:rsid w:val="000B4DEB"/>
    <w:rsid w:val="000B5191"/>
    <w:rsid w:val="000B5349"/>
    <w:rsid w:val="000B5556"/>
    <w:rsid w:val="000B55F2"/>
    <w:rsid w:val="000B5BDE"/>
    <w:rsid w:val="000B5D09"/>
    <w:rsid w:val="000B5DCA"/>
    <w:rsid w:val="000B60AB"/>
    <w:rsid w:val="000B615B"/>
    <w:rsid w:val="000B6250"/>
    <w:rsid w:val="000B6484"/>
    <w:rsid w:val="000B6882"/>
    <w:rsid w:val="000B6900"/>
    <w:rsid w:val="000B6BB5"/>
    <w:rsid w:val="000B6CC1"/>
    <w:rsid w:val="000B6D6D"/>
    <w:rsid w:val="000B74CB"/>
    <w:rsid w:val="000B7AA2"/>
    <w:rsid w:val="000B7AF3"/>
    <w:rsid w:val="000B7CF7"/>
    <w:rsid w:val="000C013A"/>
    <w:rsid w:val="000C01F4"/>
    <w:rsid w:val="000C0202"/>
    <w:rsid w:val="000C0333"/>
    <w:rsid w:val="000C0542"/>
    <w:rsid w:val="000C087A"/>
    <w:rsid w:val="000C08D7"/>
    <w:rsid w:val="000C0A2B"/>
    <w:rsid w:val="000C0CBC"/>
    <w:rsid w:val="000C0D45"/>
    <w:rsid w:val="000C139C"/>
    <w:rsid w:val="000C1568"/>
    <w:rsid w:val="000C1F8E"/>
    <w:rsid w:val="000C2532"/>
    <w:rsid w:val="000C27EF"/>
    <w:rsid w:val="000C28AC"/>
    <w:rsid w:val="000C2B9E"/>
    <w:rsid w:val="000C2D0A"/>
    <w:rsid w:val="000C2EBD"/>
    <w:rsid w:val="000C321F"/>
    <w:rsid w:val="000C3684"/>
    <w:rsid w:val="000C369B"/>
    <w:rsid w:val="000C36A1"/>
    <w:rsid w:val="000C3806"/>
    <w:rsid w:val="000C3985"/>
    <w:rsid w:val="000C3A61"/>
    <w:rsid w:val="000C40CA"/>
    <w:rsid w:val="000C41C1"/>
    <w:rsid w:val="000C445A"/>
    <w:rsid w:val="000C467C"/>
    <w:rsid w:val="000C48EC"/>
    <w:rsid w:val="000C4A74"/>
    <w:rsid w:val="000C5231"/>
    <w:rsid w:val="000C52B4"/>
    <w:rsid w:val="000C535B"/>
    <w:rsid w:val="000C5437"/>
    <w:rsid w:val="000C5610"/>
    <w:rsid w:val="000C5957"/>
    <w:rsid w:val="000C59F2"/>
    <w:rsid w:val="000C6236"/>
    <w:rsid w:val="000C62AD"/>
    <w:rsid w:val="000C646C"/>
    <w:rsid w:val="000C6857"/>
    <w:rsid w:val="000C6CFD"/>
    <w:rsid w:val="000C7103"/>
    <w:rsid w:val="000C7459"/>
    <w:rsid w:val="000C7461"/>
    <w:rsid w:val="000C780F"/>
    <w:rsid w:val="000C7A7E"/>
    <w:rsid w:val="000C7F26"/>
    <w:rsid w:val="000C7F33"/>
    <w:rsid w:val="000D0165"/>
    <w:rsid w:val="000D0790"/>
    <w:rsid w:val="000D0895"/>
    <w:rsid w:val="000D1A3D"/>
    <w:rsid w:val="000D1D44"/>
    <w:rsid w:val="000D2165"/>
    <w:rsid w:val="000D21E8"/>
    <w:rsid w:val="000D24E3"/>
    <w:rsid w:val="000D26A2"/>
    <w:rsid w:val="000D26D1"/>
    <w:rsid w:val="000D2A6F"/>
    <w:rsid w:val="000D2D3F"/>
    <w:rsid w:val="000D30D3"/>
    <w:rsid w:val="000D311B"/>
    <w:rsid w:val="000D3251"/>
    <w:rsid w:val="000D3776"/>
    <w:rsid w:val="000D382B"/>
    <w:rsid w:val="000D3990"/>
    <w:rsid w:val="000D3F64"/>
    <w:rsid w:val="000D43DA"/>
    <w:rsid w:val="000D444D"/>
    <w:rsid w:val="000D4511"/>
    <w:rsid w:val="000D453D"/>
    <w:rsid w:val="000D45F2"/>
    <w:rsid w:val="000D4750"/>
    <w:rsid w:val="000D47CC"/>
    <w:rsid w:val="000D4AEF"/>
    <w:rsid w:val="000D4AFF"/>
    <w:rsid w:val="000D4C7A"/>
    <w:rsid w:val="000D4DDE"/>
    <w:rsid w:val="000D4E77"/>
    <w:rsid w:val="000D4F33"/>
    <w:rsid w:val="000D5040"/>
    <w:rsid w:val="000D5063"/>
    <w:rsid w:val="000D52E1"/>
    <w:rsid w:val="000D5914"/>
    <w:rsid w:val="000D5A80"/>
    <w:rsid w:val="000D5DA7"/>
    <w:rsid w:val="000D5E3A"/>
    <w:rsid w:val="000D5EAB"/>
    <w:rsid w:val="000D6126"/>
    <w:rsid w:val="000D617A"/>
    <w:rsid w:val="000D63FA"/>
    <w:rsid w:val="000D67E9"/>
    <w:rsid w:val="000D6805"/>
    <w:rsid w:val="000D6D1C"/>
    <w:rsid w:val="000D700F"/>
    <w:rsid w:val="000D71EC"/>
    <w:rsid w:val="000D74AC"/>
    <w:rsid w:val="000D74F2"/>
    <w:rsid w:val="000D7E45"/>
    <w:rsid w:val="000D7E61"/>
    <w:rsid w:val="000D7F38"/>
    <w:rsid w:val="000E02B9"/>
    <w:rsid w:val="000E0332"/>
    <w:rsid w:val="000E040E"/>
    <w:rsid w:val="000E0D97"/>
    <w:rsid w:val="000E108E"/>
    <w:rsid w:val="000E15DE"/>
    <w:rsid w:val="000E1621"/>
    <w:rsid w:val="000E19E6"/>
    <w:rsid w:val="000E1E27"/>
    <w:rsid w:val="000E21CE"/>
    <w:rsid w:val="000E2280"/>
    <w:rsid w:val="000E2342"/>
    <w:rsid w:val="000E27E8"/>
    <w:rsid w:val="000E2893"/>
    <w:rsid w:val="000E30CA"/>
    <w:rsid w:val="000E3217"/>
    <w:rsid w:val="000E32B5"/>
    <w:rsid w:val="000E3667"/>
    <w:rsid w:val="000E39D8"/>
    <w:rsid w:val="000E3D99"/>
    <w:rsid w:val="000E3DD3"/>
    <w:rsid w:val="000E3E8A"/>
    <w:rsid w:val="000E3FD9"/>
    <w:rsid w:val="000E4570"/>
    <w:rsid w:val="000E4701"/>
    <w:rsid w:val="000E4C7E"/>
    <w:rsid w:val="000E4CFA"/>
    <w:rsid w:val="000E4D55"/>
    <w:rsid w:val="000E5753"/>
    <w:rsid w:val="000E5D73"/>
    <w:rsid w:val="000E5DC5"/>
    <w:rsid w:val="000E5E32"/>
    <w:rsid w:val="000E6044"/>
    <w:rsid w:val="000E6083"/>
    <w:rsid w:val="000E68D8"/>
    <w:rsid w:val="000E69F4"/>
    <w:rsid w:val="000E6A92"/>
    <w:rsid w:val="000E6AD6"/>
    <w:rsid w:val="000E6C2B"/>
    <w:rsid w:val="000E6EB3"/>
    <w:rsid w:val="000E6F1E"/>
    <w:rsid w:val="000E702C"/>
    <w:rsid w:val="000E718E"/>
    <w:rsid w:val="000E719D"/>
    <w:rsid w:val="000E75FF"/>
    <w:rsid w:val="000E77AB"/>
    <w:rsid w:val="000E79AE"/>
    <w:rsid w:val="000F0015"/>
    <w:rsid w:val="000F0016"/>
    <w:rsid w:val="000F00CA"/>
    <w:rsid w:val="000F0200"/>
    <w:rsid w:val="000F04BB"/>
    <w:rsid w:val="000F0528"/>
    <w:rsid w:val="000F068C"/>
    <w:rsid w:val="000F0A6C"/>
    <w:rsid w:val="000F0BAD"/>
    <w:rsid w:val="000F0C3E"/>
    <w:rsid w:val="000F0CD2"/>
    <w:rsid w:val="000F0FA4"/>
    <w:rsid w:val="000F177E"/>
    <w:rsid w:val="000F1FA6"/>
    <w:rsid w:val="000F247E"/>
    <w:rsid w:val="000F28B4"/>
    <w:rsid w:val="000F2901"/>
    <w:rsid w:val="000F2A4B"/>
    <w:rsid w:val="000F2D22"/>
    <w:rsid w:val="000F2E77"/>
    <w:rsid w:val="000F3284"/>
    <w:rsid w:val="000F3496"/>
    <w:rsid w:val="000F36B7"/>
    <w:rsid w:val="000F37B9"/>
    <w:rsid w:val="000F3AAE"/>
    <w:rsid w:val="000F3DF7"/>
    <w:rsid w:val="000F4090"/>
    <w:rsid w:val="000F42B9"/>
    <w:rsid w:val="000F42CA"/>
    <w:rsid w:val="000F4309"/>
    <w:rsid w:val="000F4535"/>
    <w:rsid w:val="000F4712"/>
    <w:rsid w:val="000F4820"/>
    <w:rsid w:val="000F4C6A"/>
    <w:rsid w:val="000F596B"/>
    <w:rsid w:val="000F5C09"/>
    <w:rsid w:val="000F67DB"/>
    <w:rsid w:val="000F68F1"/>
    <w:rsid w:val="000F6932"/>
    <w:rsid w:val="000F69B0"/>
    <w:rsid w:val="000F6A60"/>
    <w:rsid w:val="000F6B05"/>
    <w:rsid w:val="000F6D47"/>
    <w:rsid w:val="000F6E6E"/>
    <w:rsid w:val="000F6FC8"/>
    <w:rsid w:val="000F743A"/>
    <w:rsid w:val="000F7596"/>
    <w:rsid w:val="000F7936"/>
    <w:rsid w:val="000F7BB8"/>
    <w:rsid w:val="001004D0"/>
    <w:rsid w:val="00100610"/>
    <w:rsid w:val="0010084C"/>
    <w:rsid w:val="00100ECD"/>
    <w:rsid w:val="00100F63"/>
    <w:rsid w:val="00100FFB"/>
    <w:rsid w:val="00101550"/>
    <w:rsid w:val="00101B4A"/>
    <w:rsid w:val="00101C0F"/>
    <w:rsid w:val="00102651"/>
    <w:rsid w:val="00102740"/>
    <w:rsid w:val="00102949"/>
    <w:rsid w:val="00102AFE"/>
    <w:rsid w:val="00102D9B"/>
    <w:rsid w:val="00102EE4"/>
    <w:rsid w:val="00102F3C"/>
    <w:rsid w:val="0010316B"/>
    <w:rsid w:val="001033A3"/>
    <w:rsid w:val="00103434"/>
    <w:rsid w:val="00103B43"/>
    <w:rsid w:val="00103E66"/>
    <w:rsid w:val="00103EF2"/>
    <w:rsid w:val="00104020"/>
    <w:rsid w:val="001040BA"/>
    <w:rsid w:val="0010428B"/>
    <w:rsid w:val="00104427"/>
    <w:rsid w:val="001044E5"/>
    <w:rsid w:val="001047E9"/>
    <w:rsid w:val="001048C8"/>
    <w:rsid w:val="00104FEB"/>
    <w:rsid w:val="001050D0"/>
    <w:rsid w:val="00105221"/>
    <w:rsid w:val="001052B3"/>
    <w:rsid w:val="001054AC"/>
    <w:rsid w:val="001056BE"/>
    <w:rsid w:val="00105C2B"/>
    <w:rsid w:val="00105CBC"/>
    <w:rsid w:val="00105ED9"/>
    <w:rsid w:val="00106198"/>
    <w:rsid w:val="0010638A"/>
    <w:rsid w:val="00106412"/>
    <w:rsid w:val="00106A9C"/>
    <w:rsid w:val="00106AA6"/>
    <w:rsid w:val="00106AAD"/>
    <w:rsid w:val="001071A5"/>
    <w:rsid w:val="00107676"/>
    <w:rsid w:val="00107927"/>
    <w:rsid w:val="0010795E"/>
    <w:rsid w:val="00107B54"/>
    <w:rsid w:val="001103FA"/>
    <w:rsid w:val="001105A7"/>
    <w:rsid w:val="00110673"/>
    <w:rsid w:val="00110CEC"/>
    <w:rsid w:val="00110EB7"/>
    <w:rsid w:val="00110FFF"/>
    <w:rsid w:val="00111240"/>
    <w:rsid w:val="00111534"/>
    <w:rsid w:val="00111B0E"/>
    <w:rsid w:val="00111DFA"/>
    <w:rsid w:val="001124A5"/>
    <w:rsid w:val="00112628"/>
    <w:rsid w:val="001127E8"/>
    <w:rsid w:val="00112BA5"/>
    <w:rsid w:val="00112C77"/>
    <w:rsid w:val="001131E8"/>
    <w:rsid w:val="001133F8"/>
    <w:rsid w:val="00113559"/>
    <w:rsid w:val="0011363B"/>
    <w:rsid w:val="00113812"/>
    <w:rsid w:val="0011387A"/>
    <w:rsid w:val="0011391D"/>
    <w:rsid w:val="00113A0B"/>
    <w:rsid w:val="00113A88"/>
    <w:rsid w:val="00114156"/>
    <w:rsid w:val="001141C0"/>
    <w:rsid w:val="001141FC"/>
    <w:rsid w:val="00114410"/>
    <w:rsid w:val="0011453A"/>
    <w:rsid w:val="00114583"/>
    <w:rsid w:val="0011467A"/>
    <w:rsid w:val="00114C9A"/>
    <w:rsid w:val="00114F88"/>
    <w:rsid w:val="00114FED"/>
    <w:rsid w:val="00115107"/>
    <w:rsid w:val="001151DC"/>
    <w:rsid w:val="0011548C"/>
    <w:rsid w:val="001155AC"/>
    <w:rsid w:val="001158E7"/>
    <w:rsid w:val="00115956"/>
    <w:rsid w:val="00115BC7"/>
    <w:rsid w:val="00115DD1"/>
    <w:rsid w:val="00115E68"/>
    <w:rsid w:val="0011624C"/>
    <w:rsid w:val="001165EF"/>
    <w:rsid w:val="0011673A"/>
    <w:rsid w:val="001167FD"/>
    <w:rsid w:val="00116CAE"/>
    <w:rsid w:val="00116CF0"/>
    <w:rsid w:val="00116D55"/>
    <w:rsid w:val="0011736D"/>
    <w:rsid w:val="0011738D"/>
    <w:rsid w:val="00117B3D"/>
    <w:rsid w:val="00117D87"/>
    <w:rsid w:val="00117DE6"/>
    <w:rsid w:val="00117E78"/>
    <w:rsid w:val="00117FDB"/>
    <w:rsid w:val="001204EC"/>
    <w:rsid w:val="00120537"/>
    <w:rsid w:val="00120CEF"/>
    <w:rsid w:val="00120ED5"/>
    <w:rsid w:val="00121069"/>
    <w:rsid w:val="0012126A"/>
    <w:rsid w:val="001212CB"/>
    <w:rsid w:val="0012168B"/>
    <w:rsid w:val="001218F5"/>
    <w:rsid w:val="00121BAB"/>
    <w:rsid w:val="00121F4E"/>
    <w:rsid w:val="00122412"/>
    <w:rsid w:val="0012271C"/>
    <w:rsid w:val="0012285F"/>
    <w:rsid w:val="00122BDD"/>
    <w:rsid w:val="00122F30"/>
    <w:rsid w:val="00123054"/>
    <w:rsid w:val="00123A95"/>
    <w:rsid w:val="00123BFB"/>
    <w:rsid w:val="00123C6A"/>
    <w:rsid w:val="00123CBF"/>
    <w:rsid w:val="00123DD9"/>
    <w:rsid w:val="001240C6"/>
    <w:rsid w:val="0012417D"/>
    <w:rsid w:val="00124ABC"/>
    <w:rsid w:val="00124C14"/>
    <w:rsid w:val="00124C40"/>
    <w:rsid w:val="00125617"/>
    <w:rsid w:val="001257A7"/>
    <w:rsid w:val="001259B7"/>
    <w:rsid w:val="00125CB5"/>
    <w:rsid w:val="001261FD"/>
    <w:rsid w:val="00126279"/>
    <w:rsid w:val="0012642B"/>
    <w:rsid w:val="0012642F"/>
    <w:rsid w:val="0012659C"/>
    <w:rsid w:val="001267CC"/>
    <w:rsid w:val="001268BE"/>
    <w:rsid w:val="00126C07"/>
    <w:rsid w:val="0012720C"/>
    <w:rsid w:val="00127674"/>
    <w:rsid w:val="00127697"/>
    <w:rsid w:val="001276CF"/>
    <w:rsid w:val="00127774"/>
    <w:rsid w:val="00127DAA"/>
    <w:rsid w:val="0013010D"/>
    <w:rsid w:val="00130116"/>
    <w:rsid w:val="001301AC"/>
    <w:rsid w:val="001304AF"/>
    <w:rsid w:val="001305EB"/>
    <w:rsid w:val="0013060A"/>
    <w:rsid w:val="001307B6"/>
    <w:rsid w:val="00130986"/>
    <w:rsid w:val="00130A97"/>
    <w:rsid w:val="00130AAC"/>
    <w:rsid w:val="00130B54"/>
    <w:rsid w:val="00130E52"/>
    <w:rsid w:val="00131405"/>
    <w:rsid w:val="00131563"/>
    <w:rsid w:val="00131DA3"/>
    <w:rsid w:val="00132579"/>
    <w:rsid w:val="00132903"/>
    <w:rsid w:val="00132C2D"/>
    <w:rsid w:val="0013349E"/>
    <w:rsid w:val="001336F7"/>
    <w:rsid w:val="0013418E"/>
    <w:rsid w:val="00134206"/>
    <w:rsid w:val="001343C0"/>
    <w:rsid w:val="00134463"/>
    <w:rsid w:val="00134CBC"/>
    <w:rsid w:val="00134F7C"/>
    <w:rsid w:val="0013520D"/>
    <w:rsid w:val="001355BB"/>
    <w:rsid w:val="0013590A"/>
    <w:rsid w:val="00135C5A"/>
    <w:rsid w:val="00135DCC"/>
    <w:rsid w:val="00135E85"/>
    <w:rsid w:val="00136176"/>
    <w:rsid w:val="001363A0"/>
    <w:rsid w:val="001364B2"/>
    <w:rsid w:val="0013654B"/>
    <w:rsid w:val="00136942"/>
    <w:rsid w:val="001369F1"/>
    <w:rsid w:val="00136A41"/>
    <w:rsid w:val="00136E1E"/>
    <w:rsid w:val="00136EF9"/>
    <w:rsid w:val="00136FAC"/>
    <w:rsid w:val="00137148"/>
    <w:rsid w:val="00137323"/>
    <w:rsid w:val="0013768F"/>
    <w:rsid w:val="001401C2"/>
    <w:rsid w:val="001401E6"/>
    <w:rsid w:val="00140671"/>
    <w:rsid w:val="0014097E"/>
    <w:rsid w:val="00140A3B"/>
    <w:rsid w:val="00140F2D"/>
    <w:rsid w:val="00141934"/>
    <w:rsid w:val="00141A62"/>
    <w:rsid w:val="00141BFF"/>
    <w:rsid w:val="0014215B"/>
    <w:rsid w:val="001427D7"/>
    <w:rsid w:val="00142827"/>
    <w:rsid w:val="0014297E"/>
    <w:rsid w:val="00142A31"/>
    <w:rsid w:val="00142BA7"/>
    <w:rsid w:val="00142DCC"/>
    <w:rsid w:val="0014321C"/>
    <w:rsid w:val="001432C5"/>
    <w:rsid w:val="0014345B"/>
    <w:rsid w:val="001436A2"/>
    <w:rsid w:val="00143AEA"/>
    <w:rsid w:val="00143B04"/>
    <w:rsid w:val="00143C9C"/>
    <w:rsid w:val="00143F6A"/>
    <w:rsid w:val="00144252"/>
    <w:rsid w:val="00144415"/>
    <w:rsid w:val="00144489"/>
    <w:rsid w:val="00144C6E"/>
    <w:rsid w:val="00144D64"/>
    <w:rsid w:val="00144D74"/>
    <w:rsid w:val="0014572E"/>
    <w:rsid w:val="0014587C"/>
    <w:rsid w:val="001459C6"/>
    <w:rsid w:val="00145A97"/>
    <w:rsid w:val="00145B53"/>
    <w:rsid w:val="00145D9B"/>
    <w:rsid w:val="00145EB9"/>
    <w:rsid w:val="00145FE9"/>
    <w:rsid w:val="001463E1"/>
    <w:rsid w:val="001464CF"/>
    <w:rsid w:val="001465C5"/>
    <w:rsid w:val="001465FB"/>
    <w:rsid w:val="00146808"/>
    <w:rsid w:val="001469AA"/>
    <w:rsid w:val="00146A6E"/>
    <w:rsid w:val="00146B39"/>
    <w:rsid w:val="00146C7C"/>
    <w:rsid w:val="00146DD0"/>
    <w:rsid w:val="001472BB"/>
    <w:rsid w:val="00147388"/>
    <w:rsid w:val="001475B8"/>
    <w:rsid w:val="00147885"/>
    <w:rsid w:val="001478DF"/>
    <w:rsid w:val="00147E98"/>
    <w:rsid w:val="00147FE6"/>
    <w:rsid w:val="001500A8"/>
    <w:rsid w:val="00150144"/>
    <w:rsid w:val="00150486"/>
    <w:rsid w:val="001506CC"/>
    <w:rsid w:val="0015088D"/>
    <w:rsid w:val="00150911"/>
    <w:rsid w:val="00150E3A"/>
    <w:rsid w:val="00150EE6"/>
    <w:rsid w:val="00150FAA"/>
    <w:rsid w:val="00151099"/>
    <w:rsid w:val="001513D0"/>
    <w:rsid w:val="001517D1"/>
    <w:rsid w:val="00151864"/>
    <w:rsid w:val="00151871"/>
    <w:rsid w:val="00151A31"/>
    <w:rsid w:val="00151AD8"/>
    <w:rsid w:val="00151B10"/>
    <w:rsid w:val="00151ED1"/>
    <w:rsid w:val="00151FD6"/>
    <w:rsid w:val="00152175"/>
    <w:rsid w:val="001521B8"/>
    <w:rsid w:val="001521DD"/>
    <w:rsid w:val="00152284"/>
    <w:rsid w:val="00152767"/>
    <w:rsid w:val="00152838"/>
    <w:rsid w:val="00152914"/>
    <w:rsid w:val="00152975"/>
    <w:rsid w:val="00152C6B"/>
    <w:rsid w:val="00152D80"/>
    <w:rsid w:val="00152F8C"/>
    <w:rsid w:val="00153EC6"/>
    <w:rsid w:val="001542E4"/>
    <w:rsid w:val="00154325"/>
    <w:rsid w:val="001543B7"/>
    <w:rsid w:val="00154945"/>
    <w:rsid w:val="00154B7A"/>
    <w:rsid w:val="00154C7F"/>
    <w:rsid w:val="00154DD0"/>
    <w:rsid w:val="00154EF1"/>
    <w:rsid w:val="001553A1"/>
    <w:rsid w:val="001556FD"/>
    <w:rsid w:val="00155B1D"/>
    <w:rsid w:val="00155E60"/>
    <w:rsid w:val="001563D3"/>
    <w:rsid w:val="001563EB"/>
    <w:rsid w:val="00156645"/>
    <w:rsid w:val="0015679E"/>
    <w:rsid w:val="0015693F"/>
    <w:rsid w:val="001570F1"/>
    <w:rsid w:val="00157174"/>
    <w:rsid w:val="00157187"/>
    <w:rsid w:val="001575BB"/>
    <w:rsid w:val="001577FA"/>
    <w:rsid w:val="001579DC"/>
    <w:rsid w:val="001600A4"/>
    <w:rsid w:val="00160164"/>
    <w:rsid w:val="001601CB"/>
    <w:rsid w:val="0016027C"/>
    <w:rsid w:val="001603F7"/>
    <w:rsid w:val="00160403"/>
    <w:rsid w:val="001605EE"/>
    <w:rsid w:val="001605F6"/>
    <w:rsid w:val="001608B3"/>
    <w:rsid w:val="001608C1"/>
    <w:rsid w:val="00160D33"/>
    <w:rsid w:val="00161058"/>
    <w:rsid w:val="00161085"/>
    <w:rsid w:val="00161AA6"/>
    <w:rsid w:val="001622ED"/>
    <w:rsid w:val="0016233E"/>
    <w:rsid w:val="00162365"/>
    <w:rsid w:val="00162772"/>
    <w:rsid w:val="001627F1"/>
    <w:rsid w:val="00162938"/>
    <w:rsid w:val="00162C9A"/>
    <w:rsid w:val="00162DE4"/>
    <w:rsid w:val="0016356C"/>
    <w:rsid w:val="0016361F"/>
    <w:rsid w:val="00163A70"/>
    <w:rsid w:val="00163CAD"/>
    <w:rsid w:val="00163D19"/>
    <w:rsid w:val="00163FB4"/>
    <w:rsid w:val="0016420A"/>
    <w:rsid w:val="0016479F"/>
    <w:rsid w:val="0016503A"/>
    <w:rsid w:val="0016527E"/>
    <w:rsid w:val="001653B3"/>
    <w:rsid w:val="00165803"/>
    <w:rsid w:val="00165A34"/>
    <w:rsid w:val="00165A3B"/>
    <w:rsid w:val="00165B7C"/>
    <w:rsid w:val="001662BF"/>
    <w:rsid w:val="001663C0"/>
    <w:rsid w:val="0016656F"/>
    <w:rsid w:val="001665F6"/>
    <w:rsid w:val="00166A94"/>
    <w:rsid w:val="001670FA"/>
    <w:rsid w:val="0016744C"/>
    <w:rsid w:val="0016764C"/>
    <w:rsid w:val="00167665"/>
    <w:rsid w:val="00167947"/>
    <w:rsid w:val="00167950"/>
    <w:rsid w:val="00167DAC"/>
    <w:rsid w:val="00167EF5"/>
    <w:rsid w:val="0017017D"/>
    <w:rsid w:val="00170330"/>
    <w:rsid w:val="00170353"/>
    <w:rsid w:val="001703CE"/>
    <w:rsid w:val="0017098D"/>
    <w:rsid w:val="00170A35"/>
    <w:rsid w:val="00170C86"/>
    <w:rsid w:val="00170EFA"/>
    <w:rsid w:val="00171126"/>
    <w:rsid w:val="001716BE"/>
    <w:rsid w:val="001717E5"/>
    <w:rsid w:val="00171800"/>
    <w:rsid w:val="00171922"/>
    <w:rsid w:val="0017193F"/>
    <w:rsid w:val="00171940"/>
    <w:rsid w:val="00171973"/>
    <w:rsid w:val="001725E4"/>
    <w:rsid w:val="0017266B"/>
    <w:rsid w:val="0017270D"/>
    <w:rsid w:val="001728E8"/>
    <w:rsid w:val="00172A65"/>
    <w:rsid w:val="00172F4A"/>
    <w:rsid w:val="0017311A"/>
    <w:rsid w:val="00173261"/>
    <w:rsid w:val="00173586"/>
    <w:rsid w:val="0017392D"/>
    <w:rsid w:val="00173BD1"/>
    <w:rsid w:val="00173CEC"/>
    <w:rsid w:val="00173E79"/>
    <w:rsid w:val="001741D9"/>
    <w:rsid w:val="001742C3"/>
    <w:rsid w:val="001745EC"/>
    <w:rsid w:val="0017486E"/>
    <w:rsid w:val="00174D4A"/>
    <w:rsid w:val="00175556"/>
    <w:rsid w:val="0017576C"/>
    <w:rsid w:val="00175844"/>
    <w:rsid w:val="00175A63"/>
    <w:rsid w:val="00175BE4"/>
    <w:rsid w:val="00175D2D"/>
    <w:rsid w:val="00175D71"/>
    <w:rsid w:val="00176023"/>
    <w:rsid w:val="001760CC"/>
    <w:rsid w:val="0017611A"/>
    <w:rsid w:val="0017624C"/>
    <w:rsid w:val="00176330"/>
    <w:rsid w:val="0017637D"/>
    <w:rsid w:val="001766FB"/>
    <w:rsid w:val="00176886"/>
    <w:rsid w:val="001769A7"/>
    <w:rsid w:val="00176C05"/>
    <w:rsid w:val="00176C5E"/>
    <w:rsid w:val="00176E04"/>
    <w:rsid w:val="0017703C"/>
    <w:rsid w:val="00177151"/>
    <w:rsid w:val="00177453"/>
    <w:rsid w:val="001778AE"/>
    <w:rsid w:val="001778C0"/>
    <w:rsid w:val="00177A13"/>
    <w:rsid w:val="00177C87"/>
    <w:rsid w:val="00177D7D"/>
    <w:rsid w:val="00177DCB"/>
    <w:rsid w:val="00177E2E"/>
    <w:rsid w:val="00177FD3"/>
    <w:rsid w:val="0018009F"/>
    <w:rsid w:val="001801DA"/>
    <w:rsid w:val="0018064C"/>
    <w:rsid w:val="00180DB3"/>
    <w:rsid w:val="00181072"/>
    <w:rsid w:val="00181461"/>
    <w:rsid w:val="001817FE"/>
    <w:rsid w:val="00181EF0"/>
    <w:rsid w:val="001821AC"/>
    <w:rsid w:val="0018224A"/>
    <w:rsid w:val="00182816"/>
    <w:rsid w:val="001828C4"/>
    <w:rsid w:val="00182A27"/>
    <w:rsid w:val="00182A62"/>
    <w:rsid w:val="00182D39"/>
    <w:rsid w:val="00183023"/>
    <w:rsid w:val="001830F0"/>
    <w:rsid w:val="001830F3"/>
    <w:rsid w:val="00183317"/>
    <w:rsid w:val="0018340B"/>
    <w:rsid w:val="00183434"/>
    <w:rsid w:val="0018351A"/>
    <w:rsid w:val="001836BE"/>
    <w:rsid w:val="001838A0"/>
    <w:rsid w:val="00184153"/>
    <w:rsid w:val="001846BC"/>
    <w:rsid w:val="0018476C"/>
    <w:rsid w:val="001849F3"/>
    <w:rsid w:val="00184DA3"/>
    <w:rsid w:val="00184F90"/>
    <w:rsid w:val="00185553"/>
    <w:rsid w:val="0018557A"/>
    <w:rsid w:val="00185773"/>
    <w:rsid w:val="001857E8"/>
    <w:rsid w:val="00185B30"/>
    <w:rsid w:val="00185B59"/>
    <w:rsid w:val="00185BB6"/>
    <w:rsid w:val="00185E2A"/>
    <w:rsid w:val="001861EA"/>
    <w:rsid w:val="001863B0"/>
    <w:rsid w:val="001864C7"/>
    <w:rsid w:val="0018667E"/>
    <w:rsid w:val="00186ECA"/>
    <w:rsid w:val="00187091"/>
    <w:rsid w:val="001873CC"/>
    <w:rsid w:val="001878F4"/>
    <w:rsid w:val="00187C0D"/>
    <w:rsid w:val="00187D2B"/>
    <w:rsid w:val="00187F28"/>
    <w:rsid w:val="00187FA1"/>
    <w:rsid w:val="00190024"/>
    <w:rsid w:val="00190177"/>
    <w:rsid w:val="00190441"/>
    <w:rsid w:val="0019068B"/>
    <w:rsid w:val="00190697"/>
    <w:rsid w:val="0019085B"/>
    <w:rsid w:val="00190B6A"/>
    <w:rsid w:val="00190C0B"/>
    <w:rsid w:val="00190E71"/>
    <w:rsid w:val="00191058"/>
    <w:rsid w:val="001916A0"/>
    <w:rsid w:val="001917C9"/>
    <w:rsid w:val="00191835"/>
    <w:rsid w:val="001918D4"/>
    <w:rsid w:val="001918E7"/>
    <w:rsid w:val="00191BE7"/>
    <w:rsid w:val="00191D94"/>
    <w:rsid w:val="00191F1E"/>
    <w:rsid w:val="00191FDD"/>
    <w:rsid w:val="0019207F"/>
    <w:rsid w:val="00192F6E"/>
    <w:rsid w:val="001932FB"/>
    <w:rsid w:val="001934E2"/>
    <w:rsid w:val="00193752"/>
    <w:rsid w:val="00193933"/>
    <w:rsid w:val="00193D6D"/>
    <w:rsid w:val="00193DD1"/>
    <w:rsid w:val="00193E57"/>
    <w:rsid w:val="001942E2"/>
    <w:rsid w:val="001943D4"/>
    <w:rsid w:val="0019471A"/>
    <w:rsid w:val="00194998"/>
    <w:rsid w:val="00194AB6"/>
    <w:rsid w:val="00194C1E"/>
    <w:rsid w:val="00195081"/>
    <w:rsid w:val="001953DB"/>
    <w:rsid w:val="00195B2D"/>
    <w:rsid w:val="00195BE7"/>
    <w:rsid w:val="00196071"/>
    <w:rsid w:val="00196391"/>
    <w:rsid w:val="001963FE"/>
    <w:rsid w:val="00196426"/>
    <w:rsid w:val="00196CF5"/>
    <w:rsid w:val="00196E61"/>
    <w:rsid w:val="001975BE"/>
    <w:rsid w:val="00197807"/>
    <w:rsid w:val="00197AD3"/>
    <w:rsid w:val="00197AF5"/>
    <w:rsid w:val="00197BC6"/>
    <w:rsid w:val="00197C7D"/>
    <w:rsid w:val="001A00E3"/>
    <w:rsid w:val="001A0212"/>
    <w:rsid w:val="001A06E0"/>
    <w:rsid w:val="001A0AD0"/>
    <w:rsid w:val="001A0CF4"/>
    <w:rsid w:val="001A0D93"/>
    <w:rsid w:val="001A119F"/>
    <w:rsid w:val="001A1904"/>
    <w:rsid w:val="001A1A23"/>
    <w:rsid w:val="001A1F9F"/>
    <w:rsid w:val="001A26BD"/>
    <w:rsid w:val="001A284F"/>
    <w:rsid w:val="001A2C7B"/>
    <w:rsid w:val="001A2F58"/>
    <w:rsid w:val="001A3137"/>
    <w:rsid w:val="001A31F5"/>
    <w:rsid w:val="001A3639"/>
    <w:rsid w:val="001A38A2"/>
    <w:rsid w:val="001A3BE6"/>
    <w:rsid w:val="001A3C3B"/>
    <w:rsid w:val="001A4588"/>
    <w:rsid w:val="001A4724"/>
    <w:rsid w:val="001A4921"/>
    <w:rsid w:val="001A4D43"/>
    <w:rsid w:val="001A4EEC"/>
    <w:rsid w:val="001A529E"/>
    <w:rsid w:val="001A5881"/>
    <w:rsid w:val="001A5891"/>
    <w:rsid w:val="001A5A80"/>
    <w:rsid w:val="001A5AE2"/>
    <w:rsid w:val="001A5F32"/>
    <w:rsid w:val="001A6164"/>
    <w:rsid w:val="001A62E4"/>
    <w:rsid w:val="001A640C"/>
    <w:rsid w:val="001A6645"/>
    <w:rsid w:val="001A66FF"/>
    <w:rsid w:val="001A6A38"/>
    <w:rsid w:val="001A6DE3"/>
    <w:rsid w:val="001A6EA2"/>
    <w:rsid w:val="001A6FEB"/>
    <w:rsid w:val="001A74B9"/>
    <w:rsid w:val="001A757F"/>
    <w:rsid w:val="001A75E9"/>
    <w:rsid w:val="001A7670"/>
    <w:rsid w:val="001A7859"/>
    <w:rsid w:val="001A7889"/>
    <w:rsid w:val="001A7D28"/>
    <w:rsid w:val="001B0103"/>
    <w:rsid w:val="001B0F1D"/>
    <w:rsid w:val="001B11C3"/>
    <w:rsid w:val="001B1508"/>
    <w:rsid w:val="001B16AE"/>
    <w:rsid w:val="001B18B5"/>
    <w:rsid w:val="001B1C4F"/>
    <w:rsid w:val="001B1C5B"/>
    <w:rsid w:val="001B1D25"/>
    <w:rsid w:val="001B2BE9"/>
    <w:rsid w:val="001B2CEF"/>
    <w:rsid w:val="001B2E0E"/>
    <w:rsid w:val="001B3002"/>
    <w:rsid w:val="001B3091"/>
    <w:rsid w:val="001B3194"/>
    <w:rsid w:val="001B34B8"/>
    <w:rsid w:val="001B353A"/>
    <w:rsid w:val="001B35C6"/>
    <w:rsid w:val="001B37CC"/>
    <w:rsid w:val="001B395A"/>
    <w:rsid w:val="001B40D7"/>
    <w:rsid w:val="001B4175"/>
    <w:rsid w:val="001B498A"/>
    <w:rsid w:val="001B4A5B"/>
    <w:rsid w:val="001B4BB3"/>
    <w:rsid w:val="001B4DC6"/>
    <w:rsid w:val="001B589B"/>
    <w:rsid w:val="001B5A01"/>
    <w:rsid w:val="001B5C84"/>
    <w:rsid w:val="001B5F6D"/>
    <w:rsid w:val="001B60EC"/>
    <w:rsid w:val="001B6131"/>
    <w:rsid w:val="001B61D9"/>
    <w:rsid w:val="001B62A0"/>
    <w:rsid w:val="001B6314"/>
    <w:rsid w:val="001B637D"/>
    <w:rsid w:val="001B6689"/>
    <w:rsid w:val="001B6734"/>
    <w:rsid w:val="001B6752"/>
    <w:rsid w:val="001B6948"/>
    <w:rsid w:val="001B6BD1"/>
    <w:rsid w:val="001B7178"/>
    <w:rsid w:val="001B7292"/>
    <w:rsid w:val="001B7531"/>
    <w:rsid w:val="001B7590"/>
    <w:rsid w:val="001B75A8"/>
    <w:rsid w:val="001B7688"/>
    <w:rsid w:val="001B7798"/>
    <w:rsid w:val="001C02EC"/>
    <w:rsid w:val="001C046D"/>
    <w:rsid w:val="001C05EA"/>
    <w:rsid w:val="001C075F"/>
    <w:rsid w:val="001C0A25"/>
    <w:rsid w:val="001C0F0B"/>
    <w:rsid w:val="001C1025"/>
    <w:rsid w:val="001C1266"/>
    <w:rsid w:val="001C132B"/>
    <w:rsid w:val="001C1361"/>
    <w:rsid w:val="001C152F"/>
    <w:rsid w:val="001C15A0"/>
    <w:rsid w:val="001C1BA7"/>
    <w:rsid w:val="001C1CC2"/>
    <w:rsid w:val="001C1D3C"/>
    <w:rsid w:val="001C1DD9"/>
    <w:rsid w:val="001C1F70"/>
    <w:rsid w:val="001C2361"/>
    <w:rsid w:val="001C27A5"/>
    <w:rsid w:val="001C2BB0"/>
    <w:rsid w:val="001C2E52"/>
    <w:rsid w:val="001C2FC3"/>
    <w:rsid w:val="001C3023"/>
    <w:rsid w:val="001C3159"/>
    <w:rsid w:val="001C323A"/>
    <w:rsid w:val="001C3271"/>
    <w:rsid w:val="001C3319"/>
    <w:rsid w:val="001C363E"/>
    <w:rsid w:val="001C37F2"/>
    <w:rsid w:val="001C3888"/>
    <w:rsid w:val="001C39EE"/>
    <w:rsid w:val="001C4131"/>
    <w:rsid w:val="001C444C"/>
    <w:rsid w:val="001C47DF"/>
    <w:rsid w:val="001C4800"/>
    <w:rsid w:val="001C4976"/>
    <w:rsid w:val="001C49F6"/>
    <w:rsid w:val="001C4CC1"/>
    <w:rsid w:val="001C4E5F"/>
    <w:rsid w:val="001C4FFC"/>
    <w:rsid w:val="001C51A8"/>
    <w:rsid w:val="001C5834"/>
    <w:rsid w:val="001C5AF0"/>
    <w:rsid w:val="001C5E58"/>
    <w:rsid w:val="001C653B"/>
    <w:rsid w:val="001C68AB"/>
    <w:rsid w:val="001C6B3F"/>
    <w:rsid w:val="001C6C10"/>
    <w:rsid w:val="001C6E8A"/>
    <w:rsid w:val="001C6F47"/>
    <w:rsid w:val="001C6FE0"/>
    <w:rsid w:val="001C71D0"/>
    <w:rsid w:val="001C7A2C"/>
    <w:rsid w:val="001C7CFE"/>
    <w:rsid w:val="001C7DD9"/>
    <w:rsid w:val="001D00BC"/>
    <w:rsid w:val="001D0321"/>
    <w:rsid w:val="001D04E9"/>
    <w:rsid w:val="001D056A"/>
    <w:rsid w:val="001D06A7"/>
    <w:rsid w:val="001D0DB9"/>
    <w:rsid w:val="001D0E05"/>
    <w:rsid w:val="001D0FE6"/>
    <w:rsid w:val="001D113F"/>
    <w:rsid w:val="001D1887"/>
    <w:rsid w:val="001D190C"/>
    <w:rsid w:val="001D1A4C"/>
    <w:rsid w:val="001D1AC4"/>
    <w:rsid w:val="001D1B71"/>
    <w:rsid w:val="001D2354"/>
    <w:rsid w:val="001D2609"/>
    <w:rsid w:val="001D29B5"/>
    <w:rsid w:val="001D2A3F"/>
    <w:rsid w:val="001D2B24"/>
    <w:rsid w:val="001D30AF"/>
    <w:rsid w:val="001D3369"/>
    <w:rsid w:val="001D351E"/>
    <w:rsid w:val="001D358D"/>
    <w:rsid w:val="001D375C"/>
    <w:rsid w:val="001D3844"/>
    <w:rsid w:val="001D386E"/>
    <w:rsid w:val="001D3E8D"/>
    <w:rsid w:val="001D424F"/>
    <w:rsid w:val="001D452A"/>
    <w:rsid w:val="001D45C7"/>
    <w:rsid w:val="001D469B"/>
    <w:rsid w:val="001D4B9A"/>
    <w:rsid w:val="001D4BD7"/>
    <w:rsid w:val="001D4C80"/>
    <w:rsid w:val="001D4C94"/>
    <w:rsid w:val="001D4DE0"/>
    <w:rsid w:val="001D4F9B"/>
    <w:rsid w:val="001D5225"/>
    <w:rsid w:val="001D523B"/>
    <w:rsid w:val="001D5359"/>
    <w:rsid w:val="001D588E"/>
    <w:rsid w:val="001D5954"/>
    <w:rsid w:val="001D5ADE"/>
    <w:rsid w:val="001D5DCA"/>
    <w:rsid w:val="001D6111"/>
    <w:rsid w:val="001D614D"/>
    <w:rsid w:val="001D6369"/>
    <w:rsid w:val="001D683E"/>
    <w:rsid w:val="001D6A84"/>
    <w:rsid w:val="001D6DE3"/>
    <w:rsid w:val="001D7183"/>
    <w:rsid w:val="001D73B8"/>
    <w:rsid w:val="001D76A6"/>
    <w:rsid w:val="001D7843"/>
    <w:rsid w:val="001D79F7"/>
    <w:rsid w:val="001D7B2E"/>
    <w:rsid w:val="001D7D11"/>
    <w:rsid w:val="001E0314"/>
    <w:rsid w:val="001E0414"/>
    <w:rsid w:val="001E11F3"/>
    <w:rsid w:val="001E1593"/>
    <w:rsid w:val="001E1AD3"/>
    <w:rsid w:val="001E1B50"/>
    <w:rsid w:val="001E1BD8"/>
    <w:rsid w:val="001E200D"/>
    <w:rsid w:val="001E2430"/>
    <w:rsid w:val="001E28CE"/>
    <w:rsid w:val="001E2A69"/>
    <w:rsid w:val="001E2BEA"/>
    <w:rsid w:val="001E2CAA"/>
    <w:rsid w:val="001E2CAD"/>
    <w:rsid w:val="001E2F4E"/>
    <w:rsid w:val="001E2F71"/>
    <w:rsid w:val="001E30CC"/>
    <w:rsid w:val="001E33CD"/>
    <w:rsid w:val="001E3576"/>
    <w:rsid w:val="001E3728"/>
    <w:rsid w:val="001E3887"/>
    <w:rsid w:val="001E3F3A"/>
    <w:rsid w:val="001E43D5"/>
    <w:rsid w:val="001E4499"/>
    <w:rsid w:val="001E457F"/>
    <w:rsid w:val="001E4F68"/>
    <w:rsid w:val="001E4FFE"/>
    <w:rsid w:val="001E51B6"/>
    <w:rsid w:val="001E5449"/>
    <w:rsid w:val="001E55D4"/>
    <w:rsid w:val="001E56C4"/>
    <w:rsid w:val="001E5718"/>
    <w:rsid w:val="001E5A1A"/>
    <w:rsid w:val="001E5D2D"/>
    <w:rsid w:val="001E5F8B"/>
    <w:rsid w:val="001E6058"/>
    <w:rsid w:val="001E653D"/>
    <w:rsid w:val="001E674F"/>
    <w:rsid w:val="001E6787"/>
    <w:rsid w:val="001E6923"/>
    <w:rsid w:val="001E6A87"/>
    <w:rsid w:val="001E7029"/>
    <w:rsid w:val="001E70CA"/>
    <w:rsid w:val="001E72CB"/>
    <w:rsid w:val="001E73F5"/>
    <w:rsid w:val="001E7490"/>
    <w:rsid w:val="001E7534"/>
    <w:rsid w:val="001E775B"/>
    <w:rsid w:val="001E77F2"/>
    <w:rsid w:val="001E7BC9"/>
    <w:rsid w:val="001E7F38"/>
    <w:rsid w:val="001F0136"/>
    <w:rsid w:val="001F0402"/>
    <w:rsid w:val="001F0AA5"/>
    <w:rsid w:val="001F0B22"/>
    <w:rsid w:val="001F0CF8"/>
    <w:rsid w:val="001F0F7C"/>
    <w:rsid w:val="001F1118"/>
    <w:rsid w:val="001F11C2"/>
    <w:rsid w:val="001F1343"/>
    <w:rsid w:val="001F178A"/>
    <w:rsid w:val="001F1CB3"/>
    <w:rsid w:val="001F1EE4"/>
    <w:rsid w:val="001F2218"/>
    <w:rsid w:val="001F2496"/>
    <w:rsid w:val="001F2DAD"/>
    <w:rsid w:val="001F2E2D"/>
    <w:rsid w:val="001F3077"/>
    <w:rsid w:val="001F3155"/>
    <w:rsid w:val="001F3280"/>
    <w:rsid w:val="001F37EE"/>
    <w:rsid w:val="001F3806"/>
    <w:rsid w:val="001F3896"/>
    <w:rsid w:val="001F3BD2"/>
    <w:rsid w:val="001F4201"/>
    <w:rsid w:val="001F43DA"/>
    <w:rsid w:val="001F43F9"/>
    <w:rsid w:val="001F48F3"/>
    <w:rsid w:val="001F4C1A"/>
    <w:rsid w:val="001F4DA6"/>
    <w:rsid w:val="001F4FA6"/>
    <w:rsid w:val="001F5401"/>
    <w:rsid w:val="001F57B5"/>
    <w:rsid w:val="001F5958"/>
    <w:rsid w:val="001F5A3B"/>
    <w:rsid w:val="001F5A46"/>
    <w:rsid w:val="001F5C4C"/>
    <w:rsid w:val="001F5CAE"/>
    <w:rsid w:val="001F663E"/>
    <w:rsid w:val="001F6931"/>
    <w:rsid w:val="001F6FFB"/>
    <w:rsid w:val="001F71AB"/>
    <w:rsid w:val="001F76DF"/>
    <w:rsid w:val="001F77BD"/>
    <w:rsid w:val="001F7BC8"/>
    <w:rsid w:val="00200276"/>
    <w:rsid w:val="002003BD"/>
    <w:rsid w:val="0020085C"/>
    <w:rsid w:val="00200C24"/>
    <w:rsid w:val="00200CC8"/>
    <w:rsid w:val="00200D1D"/>
    <w:rsid w:val="00200F44"/>
    <w:rsid w:val="00201023"/>
    <w:rsid w:val="00201327"/>
    <w:rsid w:val="00201D03"/>
    <w:rsid w:val="002020D8"/>
    <w:rsid w:val="002024F2"/>
    <w:rsid w:val="00202D15"/>
    <w:rsid w:val="00202E25"/>
    <w:rsid w:val="00202E6E"/>
    <w:rsid w:val="002037E4"/>
    <w:rsid w:val="00203AE6"/>
    <w:rsid w:val="00203D1C"/>
    <w:rsid w:val="00204132"/>
    <w:rsid w:val="002042A9"/>
    <w:rsid w:val="00204340"/>
    <w:rsid w:val="00204C4D"/>
    <w:rsid w:val="00204EEF"/>
    <w:rsid w:val="0020519A"/>
    <w:rsid w:val="00205525"/>
    <w:rsid w:val="0020565A"/>
    <w:rsid w:val="0020580D"/>
    <w:rsid w:val="00205CBE"/>
    <w:rsid w:val="00205EDC"/>
    <w:rsid w:val="00205FBC"/>
    <w:rsid w:val="00206030"/>
    <w:rsid w:val="002061B9"/>
    <w:rsid w:val="0020658B"/>
    <w:rsid w:val="0020675D"/>
    <w:rsid w:val="00206A72"/>
    <w:rsid w:val="00206A82"/>
    <w:rsid w:val="00206ECB"/>
    <w:rsid w:val="00206F1C"/>
    <w:rsid w:val="00206F4F"/>
    <w:rsid w:val="00207078"/>
    <w:rsid w:val="002070EB"/>
    <w:rsid w:val="00207BEE"/>
    <w:rsid w:val="00207D0D"/>
    <w:rsid w:val="00207E1A"/>
    <w:rsid w:val="0021006C"/>
    <w:rsid w:val="00210515"/>
    <w:rsid w:val="00210652"/>
    <w:rsid w:val="002106CB"/>
    <w:rsid w:val="0021072E"/>
    <w:rsid w:val="00210743"/>
    <w:rsid w:val="002108ED"/>
    <w:rsid w:val="002108FF"/>
    <w:rsid w:val="00210A56"/>
    <w:rsid w:val="00210A8F"/>
    <w:rsid w:val="00210D8E"/>
    <w:rsid w:val="002110F3"/>
    <w:rsid w:val="002112E6"/>
    <w:rsid w:val="0021176B"/>
    <w:rsid w:val="00211B6A"/>
    <w:rsid w:val="00211C9A"/>
    <w:rsid w:val="00211F8E"/>
    <w:rsid w:val="00212203"/>
    <w:rsid w:val="002124EA"/>
    <w:rsid w:val="00212689"/>
    <w:rsid w:val="002127CA"/>
    <w:rsid w:val="002129D3"/>
    <w:rsid w:val="00213042"/>
    <w:rsid w:val="002130DD"/>
    <w:rsid w:val="00213288"/>
    <w:rsid w:val="00213499"/>
    <w:rsid w:val="00213A0A"/>
    <w:rsid w:val="00213BE8"/>
    <w:rsid w:val="00213D49"/>
    <w:rsid w:val="00213D84"/>
    <w:rsid w:val="00214882"/>
    <w:rsid w:val="00214E5E"/>
    <w:rsid w:val="00214FD3"/>
    <w:rsid w:val="0021507B"/>
    <w:rsid w:val="002153D9"/>
    <w:rsid w:val="0021548C"/>
    <w:rsid w:val="00215AD8"/>
    <w:rsid w:val="00215EB1"/>
    <w:rsid w:val="00216276"/>
    <w:rsid w:val="002166F0"/>
    <w:rsid w:val="00216890"/>
    <w:rsid w:val="00216A16"/>
    <w:rsid w:val="00216AB6"/>
    <w:rsid w:val="00216BB6"/>
    <w:rsid w:val="00216C91"/>
    <w:rsid w:val="00217025"/>
    <w:rsid w:val="00217303"/>
    <w:rsid w:val="0021743D"/>
    <w:rsid w:val="0021759E"/>
    <w:rsid w:val="002178B0"/>
    <w:rsid w:val="00217E48"/>
    <w:rsid w:val="00217E78"/>
    <w:rsid w:val="002200ED"/>
    <w:rsid w:val="00220324"/>
    <w:rsid w:val="00220612"/>
    <w:rsid w:val="002208CF"/>
    <w:rsid w:val="0022096A"/>
    <w:rsid w:val="00220AD7"/>
    <w:rsid w:val="00220D16"/>
    <w:rsid w:val="00220DD7"/>
    <w:rsid w:val="00220EAD"/>
    <w:rsid w:val="00221962"/>
    <w:rsid w:val="00221D40"/>
    <w:rsid w:val="00222258"/>
    <w:rsid w:val="00222552"/>
    <w:rsid w:val="002225F0"/>
    <w:rsid w:val="00222970"/>
    <w:rsid w:val="00222C21"/>
    <w:rsid w:val="00222F82"/>
    <w:rsid w:val="0022327C"/>
    <w:rsid w:val="00223567"/>
    <w:rsid w:val="00223B21"/>
    <w:rsid w:val="00223B5D"/>
    <w:rsid w:val="00223EF3"/>
    <w:rsid w:val="002240CD"/>
    <w:rsid w:val="002247AF"/>
    <w:rsid w:val="0022487A"/>
    <w:rsid w:val="0022487F"/>
    <w:rsid w:val="00224B90"/>
    <w:rsid w:val="00224F15"/>
    <w:rsid w:val="002251C9"/>
    <w:rsid w:val="0022521B"/>
    <w:rsid w:val="002257CE"/>
    <w:rsid w:val="002258BD"/>
    <w:rsid w:val="002258E8"/>
    <w:rsid w:val="00225BA3"/>
    <w:rsid w:val="00225C5C"/>
    <w:rsid w:val="00225C84"/>
    <w:rsid w:val="00225CB4"/>
    <w:rsid w:val="00225D35"/>
    <w:rsid w:val="002260F3"/>
    <w:rsid w:val="00226231"/>
    <w:rsid w:val="0022628B"/>
    <w:rsid w:val="00226366"/>
    <w:rsid w:val="002265C3"/>
    <w:rsid w:val="002267B1"/>
    <w:rsid w:val="00226A23"/>
    <w:rsid w:val="00226C17"/>
    <w:rsid w:val="00226CDB"/>
    <w:rsid w:val="0022716C"/>
    <w:rsid w:val="002272EC"/>
    <w:rsid w:val="00227666"/>
    <w:rsid w:val="002278C0"/>
    <w:rsid w:val="00227C0C"/>
    <w:rsid w:val="00227F7C"/>
    <w:rsid w:val="00227FA9"/>
    <w:rsid w:val="00230108"/>
    <w:rsid w:val="00230D57"/>
    <w:rsid w:val="00230E40"/>
    <w:rsid w:val="00231026"/>
    <w:rsid w:val="00231170"/>
    <w:rsid w:val="002314C5"/>
    <w:rsid w:val="00231701"/>
    <w:rsid w:val="00231ABA"/>
    <w:rsid w:val="00231CB3"/>
    <w:rsid w:val="00231F8E"/>
    <w:rsid w:val="00231F94"/>
    <w:rsid w:val="00232353"/>
    <w:rsid w:val="00232755"/>
    <w:rsid w:val="0023283A"/>
    <w:rsid w:val="002329D5"/>
    <w:rsid w:val="00232C89"/>
    <w:rsid w:val="00232DB3"/>
    <w:rsid w:val="00232F5C"/>
    <w:rsid w:val="00233463"/>
    <w:rsid w:val="002335AD"/>
    <w:rsid w:val="00233605"/>
    <w:rsid w:val="002337DF"/>
    <w:rsid w:val="00233907"/>
    <w:rsid w:val="00233AC3"/>
    <w:rsid w:val="00233BED"/>
    <w:rsid w:val="00233C04"/>
    <w:rsid w:val="00234500"/>
    <w:rsid w:val="00234641"/>
    <w:rsid w:val="002347B9"/>
    <w:rsid w:val="00234C6D"/>
    <w:rsid w:val="0023562D"/>
    <w:rsid w:val="00235E49"/>
    <w:rsid w:val="00235E5C"/>
    <w:rsid w:val="002360D3"/>
    <w:rsid w:val="002365B9"/>
    <w:rsid w:val="002365D6"/>
    <w:rsid w:val="0023677F"/>
    <w:rsid w:val="0023685E"/>
    <w:rsid w:val="0023694C"/>
    <w:rsid w:val="00236BE5"/>
    <w:rsid w:val="002373F3"/>
    <w:rsid w:val="0023755F"/>
    <w:rsid w:val="0023781D"/>
    <w:rsid w:val="0023794C"/>
    <w:rsid w:val="00237DF6"/>
    <w:rsid w:val="00237F7F"/>
    <w:rsid w:val="00237FAE"/>
    <w:rsid w:val="002401FF"/>
    <w:rsid w:val="002403FD"/>
    <w:rsid w:val="00240AFF"/>
    <w:rsid w:val="00240B02"/>
    <w:rsid w:val="00240CA7"/>
    <w:rsid w:val="00240F54"/>
    <w:rsid w:val="002410FC"/>
    <w:rsid w:val="00241FBF"/>
    <w:rsid w:val="00242331"/>
    <w:rsid w:val="00242788"/>
    <w:rsid w:val="00242ACD"/>
    <w:rsid w:val="00242B2C"/>
    <w:rsid w:val="00242BAC"/>
    <w:rsid w:val="00242BEB"/>
    <w:rsid w:val="00242CB8"/>
    <w:rsid w:val="00243040"/>
    <w:rsid w:val="0024319E"/>
    <w:rsid w:val="0024335B"/>
    <w:rsid w:val="00243A33"/>
    <w:rsid w:val="00243DA5"/>
    <w:rsid w:val="00243DE7"/>
    <w:rsid w:val="00243EAE"/>
    <w:rsid w:val="00244098"/>
    <w:rsid w:val="002445C8"/>
    <w:rsid w:val="00244664"/>
    <w:rsid w:val="002447E6"/>
    <w:rsid w:val="00244C3A"/>
    <w:rsid w:val="0024519C"/>
    <w:rsid w:val="00245358"/>
    <w:rsid w:val="002453E5"/>
    <w:rsid w:val="002456DE"/>
    <w:rsid w:val="002456FB"/>
    <w:rsid w:val="002457C0"/>
    <w:rsid w:val="002457E9"/>
    <w:rsid w:val="0024598D"/>
    <w:rsid w:val="00245A19"/>
    <w:rsid w:val="00245BE3"/>
    <w:rsid w:val="00245E23"/>
    <w:rsid w:val="002463F4"/>
    <w:rsid w:val="00246A46"/>
    <w:rsid w:val="00246AD5"/>
    <w:rsid w:val="00246CD1"/>
    <w:rsid w:val="002472B1"/>
    <w:rsid w:val="002474F3"/>
    <w:rsid w:val="0024751E"/>
    <w:rsid w:val="002477A0"/>
    <w:rsid w:val="00247A0B"/>
    <w:rsid w:val="00247D0B"/>
    <w:rsid w:val="00247E3A"/>
    <w:rsid w:val="0025028F"/>
    <w:rsid w:val="00250372"/>
    <w:rsid w:val="0025044D"/>
    <w:rsid w:val="002505A7"/>
    <w:rsid w:val="002505C1"/>
    <w:rsid w:val="0025067A"/>
    <w:rsid w:val="00250B7D"/>
    <w:rsid w:val="00250DF3"/>
    <w:rsid w:val="0025113C"/>
    <w:rsid w:val="002514D0"/>
    <w:rsid w:val="00251673"/>
    <w:rsid w:val="002519D3"/>
    <w:rsid w:val="00251B3A"/>
    <w:rsid w:val="00251B54"/>
    <w:rsid w:val="00251D14"/>
    <w:rsid w:val="00251F2F"/>
    <w:rsid w:val="00252101"/>
    <w:rsid w:val="00252778"/>
    <w:rsid w:val="00252B7D"/>
    <w:rsid w:val="00252C2F"/>
    <w:rsid w:val="00252DD9"/>
    <w:rsid w:val="0025347C"/>
    <w:rsid w:val="002538B9"/>
    <w:rsid w:val="00253957"/>
    <w:rsid w:val="00253AE6"/>
    <w:rsid w:val="00253E50"/>
    <w:rsid w:val="002541AA"/>
    <w:rsid w:val="002545DF"/>
    <w:rsid w:val="00254934"/>
    <w:rsid w:val="00254946"/>
    <w:rsid w:val="00255CD8"/>
    <w:rsid w:val="00255E77"/>
    <w:rsid w:val="0025601B"/>
    <w:rsid w:val="00256052"/>
    <w:rsid w:val="002564DB"/>
    <w:rsid w:val="00256711"/>
    <w:rsid w:val="00256A43"/>
    <w:rsid w:val="00256B92"/>
    <w:rsid w:val="00256CBF"/>
    <w:rsid w:val="00256E02"/>
    <w:rsid w:val="00256F60"/>
    <w:rsid w:val="00257121"/>
    <w:rsid w:val="00257854"/>
    <w:rsid w:val="0025798A"/>
    <w:rsid w:val="00257AB3"/>
    <w:rsid w:val="00257FD4"/>
    <w:rsid w:val="0026010A"/>
    <w:rsid w:val="0026022A"/>
    <w:rsid w:val="00260646"/>
    <w:rsid w:val="00260789"/>
    <w:rsid w:val="002609F7"/>
    <w:rsid w:val="00260BA5"/>
    <w:rsid w:val="00260DFF"/>
    <w:rsid w:val="00260F16"/>
    <w:rsid w:val="00261024"/>
    <w:rsid w:val="00261084"/>
    <w:rsid w:val="002614A4"/>
    <w:rsid w:val="00261995"/>
    <w:rsid w:val="00261F5C"/>
    <w:rsid w:val="002621F8"/>
    <w:rsid w:val="00262B95"/>
    <w:rsid w:val="00262CCC"/>
    <w:rsid w:val="00262E0C"/>
    <w:rsid w:val="00262EA7"/>
    <w:rsid w:val="0026316E"/>
    <w:rsid w:val="002633E2"/>
    <w:rsid w:val="002638E4"/>
    <w:rsid w:val="002639A2"/>
    <w:rsid w:val="00263F41"/>
    <w:rsid w:val="002642B8"/>
    <w:rsid w:val="0026441A"/>
    <w:rsid w:val="00264585"/>
    <w:rsid w:val="00264B4C"/>
    <w:rsid w:val="00264CC3"/>
    <w:rsid w:val="00264E45"/>
    <w:rsid w:val="00265247"/>
    <w:rsid w:val="00265544"/>
    <w:rsid w:val="00265A7E"/>
    <w:rsid w:val="00266018"/>
    <w:rsid w:val="0026631F"/>
    <w:rsid w:val="002664A6"/>
    <w:rsid w:val="00266575"/>
    <w:rsid w:val="0026669A"/>
    <w:rsid w:val="00266B59"/>
    <w:rsid w:val="00266BF5"/>
    <w:rsid w:val="00266C3E"/>
    <w:rsid w:val="00267480"/>
    <w:rsid w:val="002675D5"/>
    <w:rsid w:val="002676C6"/>
    <w:rsid w:val="00267D2D"/>
    <w:rsid w:val="00267E1C"/>
    <w:rsid w:val="00267F17"/>
    <w:rsid w:val="00270236"/>
    <w:rsid w:val="0027037C"/>
    <w:rsid w:val="0027042A"/>
    <w:rsid w:val="00270727"/>
    <w:rsid w:val="002709FC"/>
    <w:rsid w:val="00270A37"/>
    <w:rsid w:val="00270C4C"/>
    <w:rsid w:val="00270D0C"/>
    <w:rsid w:val="00271057"/>
    <w:rsid w:val="002710E6"/>
    <w:rsid w:val="0027111D"/>
    <w:rsid w:val="00271202"/>
    <w:rsid w:val="002719BD"/>
    <w:rsid w:val="00271A26"/>
    <w:rsid w:val="002724E3"/>
    <w:rsid w:val="00272D61"/>
    <w:rsid w:val="0027318F"/>
    <w:rsid w:val="002737CF"/>
    <w:rsid w:val="00274415"/>
    <w:rsid w:val="002749C1"/>
    <w:rsid w:val="00274A51"/>
    <w:rsid w:val="00274B7E"/>
    <w:rsid w:val="002750EB"/>
    <w:rsid w:val="00275129"/>
    <w:rsid w:val="0027528A"/>
    <w:rsid w:val="002753BE"/>
    <w:rsid w:val="002753D0"/>
    <w:rsid w:val="002758DA"/>
    <w:rsid w:val="0027591A"/>
    <w:rsid w:val="002759A5"/>
    <w:rsid w:val="00275F3E"/>
    <w:rsid w:val="002760AE"/>
    <w:rsid w:val="00276371"/>
    <w:rsid w:val="0027690E"/>
    <w:rsid w:val="00276973"/>
    <w:rsid w:val="00276FD1"/>
    <w:rsid w:val="002770E7"/>
    <w:rsid w:val="00277497"/>
    <w:rsid w:val="00277794"/>
    <w:rsid w:val="00277B75"/>
    <w:rsid w:val="00277BA0"/>
    <w:rsid w:val="00277BC2"/>
    <w:rsid w:val="0028010F"/>
    <w:rsid w:val="00280251"/>
    <w:rsid w:val="00280263"/>
    <w:rsid w:val="0028028F"/>
    <w:rsid w:val="0028050E"/>
    <w:rsid w:val="002805BF"/>
    <w:rsid w:val="00280792"/>
    <w:rsid w:val="00280B23"/>
    <w:rsid w:val="00280D90"/>
    <w:rsid w:val="00280E41"/>
    <w:rsid w:val="00280FD8"/>
    <w:rsid w:val="0028133D"/>
    <w:rsid w:val="00281B69"/>
    <w:rsid w:val="00281E2D"/>
    <w:rsid w:val="00281F58"/>
    <w:rsid w:val="0028200C"/>
    <w:rsid w:val="00282179"/>
    <w:rsid w:val="002821C2"/>
    <w:rsid w:val="0028245A"/>
    <w:rsid w:val="00282534"/>
    <w:rsid w:val="0028266B"/>
    <w:rsid w:val="00282727"/>
    <w:rsid w:val="00282B32"/>
    <w:rsid w:val="00282EE6"/>
    <w:rsid w:val="00282F3B"/>
    <w:rsid w:val="00282F4C"/>
    <w:rsid w:val="00282FF7"/>
    <w:rsid w:val="002830DC"/>
    <w:rsid w:val="0028337A"/>
    <w:rsid w:val="002834A4"/>
    <w:rsid w:val="0028351B"/>
    <w:rsid w:val="0028371E"/>
    <w:rsid w:val="0028386C"/>
    <w:rsid w:val="00283E45"/>
    <w:rsid w:val="00284257"/>
    <w:rsid w:val="00284806"/>
    <w:rsid w:val="00284ADF"/>
    <w:rsid w:val="00284BD9"/>
    <w:rsid w:val="00284CE5"/>
    <w:rsid w:val="00284E80"/>
    <w:rsid w:val="002854AC"/>
    <w:rsid w:val="00285676"/>
    <w:rsid w:val="0028583D"/>
    <w:rsid w:val="0028603B"/>
    <w:rsid w:val="0028626C"/>
    <w:rsid w:val="0028637E"/>
    <w:rsid w:val="002864F6"/>
    <w:rsid w:val="00286597"/>
    <w:rsid w:val="002866A8"/>
    <w:rsid w:val="002866B0"/>
    <w:rsid w:val="00286961"/>
    <w:rsid w:val="002869F4"/>
    <w:rsid w:val="00286A2E"/>
    <w:rsid w:val="00286AAA"/>
    <w:rsid w:val="00287174"/>
    <w:rsid w:val="00287362"/>
    <w:rsid w:val="002876C3"/>
    <w:rsid w:val="00287898"/>
    <w:rsid w:val="0028790B"/>
    <w:rsid w:val="002879D7"/>
    <w:rsid w:val="00287AE4"/>
    <w:rsid w:val="00287F46"/>
    <w:rsid w:val="002901A7"/>
    <w:rsid w:val="002901F1"/>
    <w:rsid w:val="002902A4"/>
    <w:rsid w:val="00290629"/>
    <w:rsid w:val="00290638"/>
    <w:rsid w:val="00290C8D"/>
    <w:rsid w:val="00290D8C"/>
    <w:rsid w:val="00290E80"/>
    <w:rsid w:val="002911F5"/>
    <w:rsid w:val="002911F6"/>
    <w:rsid w:val="0029133C"/>
    <w:rsid w:val="002915F5"/>
    <w:rsid w:val="00291AD5"/>
    <w:rsid w:val="00291AF7"/>
    <w:rsid w:val="00291BA2"/>
    <w:rsid w:val="00291E0F"/>
    <w:rsid w:val="002923F9"/>
    <w:rsid w:val="00292A97"/>
    <w:rsid w:val="00292E21"/>
    <w:rsid w:val="0029341B"/>
    <w:rsid w:val="00293534"/>
    <w:rsid w:val="002935A5"/>
    <w:rsid w:val="00293699"/>
    <w:rsid w:val="00293D42"/>
    <w:rsid w:val="00293E48"/>
    <w:rsid w:val="00293F68"/>
    <w:rsid w:val="00293FE4"/>
    <w:rsid w:val="00294583"/>
    <w:rsid w:val="0029482B"/>
    <w:rsid w:val="002949EF"/>
    <w:rsid w:val="00294EF8"/>
    <w:rsid w:val="00294FF6"/>
    <w:rsid w:val="00295047"/>
    <w:rsid w:val="0029510B"/>
    <w:rsid w:val="00295155"/>
    <w:rsid w:val="00295418"/>
    <w:rsid w:val="002957AB"/>
    <w:rsid w:val="0029582C"/>
    <w:rsid w:val="002958CB"/>
    <w:rsid w:val="00295AC7"/>
    <w:rsid w:val="00295BA2"/>
    <w:rsid w:val="00296054"/>
    <w:rsid w:val="002960EB"/>
    <w:rsid w:val="00296913"/>
    <w:rsid w:val="00296BF2"/>
    <w:rsid w:val="00296EA0"/>
    <w:rsid w:val="00296FB5"/>
    <w:rsid w:val="00296FC3"/>
    <w:rsid w:val="0029703E"/>
    <w:rsid w:val="002970D1"/>
    <w:rsid w:val="00297420"/>
    <w:rsid w:val="0029746B"/>
    <w:rsid w:val="00297AE6"/>
    <w:rsid w:val="00297BE0"/>
    <w:rsid w:val="00297DFE"/>
    <w:rsid w:val="002A00EC"/>
    <w:rsid w:val="002A047E"/>
    <w:rsid w:val="002A04BF"/>
    <w:rsid w:val="002A06B1"/>
    <w:rsid w:val="002A08B4"/>
    <w:rsid w:val="002A0907"/>
    <w:rsid w:val="002A0A59"/>
    <w:rsid w:val="002A0B14"/>
    <w:rsid w:val="002A0F11"/>
    <w:rsid w:val="002A0FBF"/>
    <w:rsid w:val="002A1023"/>
    <w:rsid w:val="002A10DF"/>
    <w:rsid w:val="002A111C"/>
    <w:rsid w:val="002A11B8"/>
    <w:rsid w:val="002A1200"/>
    <w:rsid w:val="002A1391"/>
    <w:rsid w:val="002A13FD"/>
    <w:rsid w:val="002A1439"/>
    <w:rsid w:val="002A1B17"/>
    <w:rsid w:val="002A1BC3"/>
    <w:rsid w:val="002A1D97"/>
    <w:rsid w:val="002A20D6"/>
    <w:rsid w:val="002A221C"/>
    <w:rsid w:val="002A2808"/>
    <w:rsid w:val="002A2950"/>
    <w:rsid w:val="002A2E2E"/>
    <w:rsid w:val="002A3084"/>
    <w:rsid w:val="002A336B"/>
    <w:rsid w:val="002A3944"/>
    <w:rsid w:val="002A3B88"/>
    <w:rsid w:val="002A3C27"/>
    <w:rsid w:val="002A4011"/>
    <w:rsid w:val="002A4341"/>
    <w:rsid w:val="002A4797"/>
    <w:rsid w:val="002A4BAA"/>
    <w:rsid w:val="002A4BF6"/>
    <w:rsid w:val="002A4E2A"/>
    <w:rsid w:val="002A51D2"/>
    <w:rsid w:val="002A5346"/>
    <w:rsid w:val="002A53C2"/>
    <w:rsid w:val="002A55A6"/>
    <w:rsid w:val="002A57C2"/>
    <w:rsid w:val="002A5F96"/>
    <w:rsid w:val="002A61BF"/>
    <w:rsid w:val="002A6F55"/>
    <w:rsid w:val="002A6F71"/>
    <w:rsid w:val="002A709C"/>
    <w:rsid w:val="002A785F"/>
    <w:rsid w:val="002A790A"/>
    <w:rsid w:val="002A7A01"/>
    <w:rsid w:val="002A7E25"/>
    <w:rsid w:val="002A7F3F"/>
    <w:rsid w:val="002B00D7"/>
    <w:rsid w:val="002B048B"/>
    <w:rsid w:val="002B0A46"/>
    <w:rsid w:val="002B0EBC"/>
    <w:rsid w:val="002B1457"/>
    <w:rsid w:val="002B1498"/>
    <w:rsid w:val="002B1913"/>
    <w:rsid w:val="002B191D"/>
    <w:rsid w:val="002B19D7"/>
    <w:rsid w:val="002B1A12"/>
    <w:rsid w:val="002B1C1B"/>
    <w:rsid w:val="002B1E0F"/>
    <w:rsid w:val="002B23BC"/>
    <w:rsid w:val="002B23FF"/>
    <w:rsid w:val="002B24C3"/>
    <w:rsid w:val="002B28F2"/>
    <w:rsid w:val="002B2D5F"/>
    <w:rsid w:val="002B324E"/>
    <w:rsid w:val="002B338E"/>
    <w:rsid w:val="002B35DC"/>
    <w:rsid w:val="002B382E"/>
    <w:rsid w:val="002B3BF6"/>
    <w:rsid w:val="002B4108"/>
    <w:rsid w:val="002B4CAC"/>
    <w:rsid w:val="002B5364"/>
    <w:rsid w:val="002B55D0"/>
    <w:rsid w:val="002B55D3"/>
    <w:rsid w:val="002B5741"/>
    <w:rsid w:val="002B57A4"/>
    <w:rsid w:val="002B5AE3"/>
    <w:rsid w:val="002B6123"/>
    <w:rsid w:val="002B6142"/>
    <w:rsid w:val="002B653E"/>
    <w:rsid w:val="002B65B9"/>
    <w:rsid w:val="002B6DAA"/>
    <w:rsid w:val="002B7157"/>
    <w:rsid w:val="002B716D"/>
    <w:rsid w:val="002B7448"/>
    <w:rsid w:val="002B7613"/>
    <w:rsid w:val="002B76AF"/>
    <w:rsid w:val="002B76EE"/>
    <w:rsid w:val="002B782F"/>
    <w:rsid w:val="002B7870"/>
    <w:rsid w:val="002B7F45"/>
    <w:rsid w:val="002C0088"/>
    <w:rsid w:val="002C01AE"/>
    <w:rsid w:val="002C0CBB"/>
    <w:rsid w:val="002C0F5F"/>
    <w:rsid w:val="002C101C"/>
    <w:rsid w:val="002C1309"/>
    <w:rsid w:val="002C165C"/>
    <w:rsid w:val="002C1E7A"/>
    <w:rsid w:val="002C201F"/>
    <w:rsid w:val="002C276D"/>
    <w:rsid w:val="002C287B"/>
    <w:rsid w:val="002C29A1"/>
    <w:rsid w:val="002C2CC5"/>
    <w:rsid w:val="002C3290"/>
    <w:rsid w:val="002C3869"/>
    <w:rsid w:val="002C3960"/>
    <w:rsid w:val="002C3AA2"/>
    <w:rsid w:val="002C3B81"/>
    <w:rsid w:val="002C3C66"/>
    <w:rsid w:val="002C419D"/>
    <w:rsid w:val="002C43F9"/>
    <w:rsid w:val="002C443B"/>
    <w:rsid w:val="002C44D6"/>
    <w:rsid w:val="002C45E0"/>
    <w:rsid w:val="002C46F3"/>
    <w:rsid w:val="002C4988"/>
    <w:rsid w:val="002C50E2"/>
    <w:rsid w:val="002C524B"/>
    <w:rsid w:val="002C54A7"/>
    <w:rsid w:val="002C586B"/>
    <w:rsid w:val="002C591F"/>
    <w:rsid w:val="002C5C1E"/>
    <w:rsid w:val="002C5ED7"/>
    <w:rsid w:val="002C6010"/>
    <w:rsid w:val="002C6567"/>
    <w:rsid w:val="002C6D6F"/>
    <w:rsid w:val="002C6E1C"/>
    <w:rsid w:val="002C7113"/>
    <w:rsid w:val="002C7873"/>
    <w:rsid w:val="002C798C"/>
    <w:rsid w:val="002C7B34"/>
    <w:rsid w:val="002D0588"/>
    <w:rsid w:val="002D07F0"/>
    <w:rsid w:val="002D08DA"/>
    <w:rsid w:val="002D0A84"/>
    <w:rsid w:val="002D0F9B"/>
    <w:rsid w:val="002D11CA"/>
    <w:rsid w:val="002D1510"/>
    <w:rsid w:val="002D16B5"/>
    <w:rsid w:val="002D179B"/>
    <w:rsid w:val="002D18DF"/>
    <w:rsid w:val="002D19A8"/>
    <w:rsid w:val="002D2102"/>
    <w:rsid w:val="002D2546"/>
    <w:rsid w:val="002D26F6"/>
    <w:rsid w:val="002D2BD9"/>
    <w:rsid w:val="002D2EC4"/>
    <w:rsid w:val="002D2F39"/>
    <w:rsid w:val="002D304C"/>
    <w:rsid w:val="002D3063"/>
    <w:rsid w:val="002D3286"/>
    <w:rsid w:val="002D34EB"/>
    <w:rsid w:val="002D35A7"/>
    <w:rsid w:val="002D38B9"/>
    <w:rsid w:val="002D38EB"/>
    <w:rsid w:val="002D39A5"/>
    <w:rsid w:val="002D3EAA"/>
    <w:rsid w:val="002D4098"/>
    <w:rsid w:val="002D435D"/>
    <w:rsid w:val="002D46B9"/>
    <w:rsid w:val="002D470E"/>
    <w:rsid w:val="002D49E9"/>
    <w:rsid w:val="002D514A"/>
    <w:rsid w:val="002D517C"/>
    <w:rsid w:val="002D51DB"/>
    <w:rsid w:val="002D5653"/>
    <w:rsid w:val="002D5A90"/>
    <w:rsid w:val="002D6172"/>
    <w:rsid w:val="002D64D9"/>
    <w:rsid w:val="002D6578"/>
    <w:rsid w:val="002D66B7"/>
    <w:rsid w:val="002D6DFC"/>
    <w:rsid w:val="002D70EC"/>
    <w:rsid w:val="002D76B0"/>
    <w:rsid w:val="002D76B4"/>
    <w:rsid w:val="002D76D1"/>
    <w:rsid w:val="002D7843"/>
    <w:rsid w:val="002D7C51"/>
    <w:rsid w:val="002E01B9"/>
    <w:rsid w:val="002E0B46"/>
    <w:rsid w:val="002E0D6E"/>
    <w:rsid w:val="002E1071"/>
    <w:rsid w:val="002E153E"/>
    <w:rsid w:val="002E1A47"/>
    <w:rsid w:val="002E1D7F"/>
    <w:rsid w:val="002E219C"/>
    <w:rsid w:val="002E2356"/>
    <w:rsid w:val="002E2894"/>
    <w:rsid w:val="002E2D95"/>
    <w:rsid w:val="002E2DFD"/>
    <w:rsid w:val="002E307E"/>
    <w:rsid w:val="002E3217"/>
    <w:rsid w:val="002E3755"/>
    <w:rsid w:val="002E3A81"/>
    <w:rsid w:val="002E3DE8"/>
    <w:rsid w:val="002E3FF4"/>
    <w:rsid w:val="002E4007"/>
    <w:rsid w:val="002E4073"/>
    <w:rsid w:val="002E41A8"/>
    <w:rsid w:val="002E42BB"/>
    <w:rsid w:val="002E4686"/>
    <w:rsid w:val="002E4E45"/>
    <w:rsid w:val="002E4EBC"/>
    <w:rsid w:val="002E50C9"/>
    <w:rsid w:val="002E53FB"/>
    <w:rsid w:val="002E5576"/>
    <w:rsid w:val="002E5598"/>
    <w:rsid w:val="002E56AD"/>
    <w:rsid w:val="002E5815"/>
    <w:rsid w:val="002E58BD"/>
    <w:rsid w:val="002E5E11"/>
    <w:rsid w:val="002E611E"/>
    <w:rsid w:val="002E6236"/>
    <w:rsid w:val="002E6D36"/>
    <w:rsid w:val="002E723E"/>
    <w:rsid w:val="002E7950"/>
    <w:rsid w:val="002E7FC1"/>
    <w:rsid w:val="002F01C3"/>
    <w:rsid w:val="002F01DE"/>
    <w:rsid w:val="002F03E2"/>
    <w:rsid w:val="002F040B"/>
    <w:rsid w:val="002F0425"/>
    <w:rsid w:val="002F0761"/>
    <w:rsid w:val="002F0DD1"/>
    <w:rsid w:val="002F0F7B"/>
    <w:rsid w:val="002F1136"/>
    <w:rsid w:val="002F122F"/>
    <w:rsid w:val="002F15FD"/>
    <w:rsid w:val="002F1C73"/>
    <w:rsid w:val="002F1C7C"/>
    <w:rsid w:val="002F1CE5"/>
    <w:rsid w:val="002F22DD"/>
    <w:rsid w:val="002F24B0"/>
    <w:rsid w:val="002F25B2"/>
    <w:rsid w:val="002F2875"/>
    <w:rsid w:val="002F29DE"/>
    <w:rsid w:val="002F2A9D"/>
    <w:rsid w:val="002F2C66"/>
    <w:rsid w:val="002F30F8"/>
    <w:rsid w:val="002F31E6"/>
    <w:rsid w:val="002F3446"/>
    <w:rsid w:val="002F3522"/>
    <w:rsid w:val="002F35FC"/>
    <w:rsid w:val="002F39AC"/>
    <w:rsid w:val="002F39E3"/>
    <w:rsid w:val="002F3A86"/>
    <w:rsid w:val="002F3C9A"/>
    <w:rsid w:val="002F3DB2"/>
    <w:rsid w:val="002F40D3"/>
    <w:rsid w:val="002F4336"/>
    <w:rsid w:val="002F4404"/>
    <w:rsid w:val="002F4551"/>
    <w:rsid w:val="002F4801"/>
    <w:rsid w:val="002F4A57"/>
    <w:rsid w:val="002F513C"/>
    <w:rsid w:val="002F53E4"/>
    <w:rsid w:val="002F54F7"/>
    <w:rsid w:val="002F5926"/>
    <w:rsid w:val="002F5AAF"/>
    <w:rsid w:val="002F61F3"/>
    <w:rsid w:val="002F62B1"/>
    <w:rsid w:val="002F6BF9"/>
    <w:rsid w:val="002F7092"/>
    <w:rsid w:val="002F72BE"/>
    <w:rsid w:val="002F76B2"/>
    <w:rsid w:val="002F78C3"/>
    <w:rsid w:val="002F7A10"/>
    <w:rsid w:val="00300360"/>
    <w:rsid w:val="00300933"/>
    <w:rsid w:val="00300968"/>
    <w:rsid w:val="00300DA2"/>
    <w:rsid w:val="00301032"/>
    <w:rsid w:val="00301117"/>
    <w:rsid w:val="0030116B"/>
    <w:rsid w:val="003011EE"/>
    <w:rsid w:val="003018CB"/>
    <w:rsid w:val="003019A6"/>
    <w:rsid w:val="00301ABC"/>
    <w:rsid w:val="00301BBF"/>
    <w:rsid w:val="00301E45"/>
    <w:rsid w:val="0030278F"/>
    <w:rsid w:val="00302AB6"/>
    <w:rsid w:val="00302C15"/>
    <w:rsid w:val="00302EFD"/>
    <w:rsid w:val="00303071"/>
    <w:rsid w:val="003035E7"/>
    <w:rsid w:val="00303C4D"/>
    <w:rsid w:val="00303F45"/>
    <w:rsid w:val="0030406E"/>
    <w:rsid w:val="00304072"/>
    <w:rsid w:val="003040B8"/>
    <w:rsid w:val="00304388"/>
    <w:rsid w:val="0030439D"/>
    <w:rsid w:val="003043FC"/>
    <w:rsid w:val="003044DB"/>
    <w:rsid w:val="003047BD"/>
    <w:rsid w:val="00304A3F"/>
    <w:rsid w:val="00304B85"/>
    <w:rsid w:val="00304CAF"/>
    <w:rsid w:val="0030541B"/>
    <w:rsid w:val="003054C5"/>
    <w:rsid w:val="0030589F"/>
    <w:rsid w:val="003058C3"/>
    <w:rsid w:val="00305938"/>
    <w:rsid w:val="003059D6"/>
    <w:rsid w:val="00305B2A"/>
    <w:rsid w:val="00305C57"/>
    <w:rsid w:val="00305D09"/>
    <w:rsid w:val="003065EA"/>
    <w:rsid w:val="003067CD"/>
    <w:rsid w:val="00306837"/>
    <w:rsid w:val="00306876"/>
    <w:rsid w:val="00306D25"/>
    <w:rsid w:val="00306D9F"/>
    <w:rsid w:val="00306DA8"/>
    <w:rsid w:val="00306DEA"/>
    <w:rsid w:val="003070D4"/>
    <w:rsid w:val="00307214"/>
    <w:rsid w:val="00307324"/>
    <w:rsid w:val="003076FD"/>
    <w:rsid w:val="0030773C"/>
    <w:rsid w:val="003079B4"/>
    <w:rsid w:val="00307A32"/>
    <w:rsid w:val="00310059"/>
    <w:rsid w:val="00310176"/>
    <w:rsid w:val="0031079C"/>
    <w:rsid w:val="00310AF2"/>
    <w:rsid w:val="00310C3E"/>
    <w:rsid w:val="00310C56"/>
    <w:rsid w:val="003114E8"/>
    <w:rsid w:val="003114ED"/>
    <w:rsid w:val="003116C8"/>
    <w:rsid w:val="00311807"/>
    <w:rsid w:val="00311838"/>
    <w:rsid w:val="003119C5"/>
    <w:rsid w:val="00311AEA"/>
    <w:rsid w:val="00311BE9"/>
    <w:rsid w:val="00311DEC"/>
    <w:rsid w:val="003128F0"/>
    <w:rsid w:val="00312BED"/>
    <w:rsid w:val="003132B4"/>
    <w:rsid w:val="003132D1"/>
    <w:rsid w:val="0031335F"/>
    <w:rsid w:val="00313635"/>
    <w:rsid w:val="003136D2"/>
    <w:rsid w:val="00313C9F"/>
    <w:rsid w:val="0031405B"/>
    <w:rsid w:val="003142CB"/>
    <w:rsid w:val="00314480"/>
    <w:rsid w:val="00314495"/>
    <w:rsid w:val="0031492F"/>
    <w:rsid w:val="003149DC"/>
    <w:rsid w:val="00314C93"/>
    <w:rsid w:val="0031516D"/>
    <w:rsid w:val="0031534E"/>
    <w:rsid w:val="00315372"/>
    <w:rsid w:val="003158C9"/>
    <w:rsid w:val="00315972"/>
    <w:rsid w:val="00315CEB"/>
    <w:rsid w:val="003163C0"/>
    <w:rsid w:val="0031663D"/>
    <w:rsid w:val="00316908"/>
    <w:rsid w:val="00316C99"/>
    <w:rsid w:val="00316F63"/>
    <w:rsid w:val="003170CA"/>
    <w:rsid w:val="0031727F"/>
    <w:rsid w:val="00317297"/>
    <w:rsid w:val="003178F0"/>
    <w:rsid w:val="00317A24"/>
    <w:rsid w:val="00317F01"/>
    <w:rsid w:val="00320089"/>
    <w:rsid w:val="003204FF"/>
    <w:rsid w:val="00320AE8"/>
    <w:rsid w:val="00320CEC"/>
    <w:rsid w:val="00320D9B"/>
    <w:rsid w:val="00320DBC"/>
    <w:rsid w:val="00320E50"/>
    <w:rsid w:val="0032138B"/>
    <w:rsid w:val="0032155F"/>
    <w:rsid w:val="00321575"/>
    <w:rsid w:val="00321A14"/>
    <w:rsid w:val="00321F34"/>
    <w:rsid w:val="00321FD9"/>
    <w:rsid w:val="0032202F"/>
    <w:rsid w:val="003220CF"/>
    <w:rsid w:val="003224B8"/>
    <w:rsid w:val="0032265B"/>
    <w:rsid w:val="003228CA"/>
    <w:rsid w:val="0032322B"/>
    <w:rsid w:val="00323233"/>
    <w:rsid w:val="003234EC"/>
    <w:rsid w:val="003238BF"/>
    <w:rsid w:val="00323D1B"/>
    <w:rsid w:val="00323E1A"/>
    <w:rsid w:val="00323F90"/>
    <w:rsid w:val="0032404A"/>
    <w:rsid w:val="00324439"/>
    <w:rsid w:val="003245BD"/>
    <w:rsid w:val="00324B11"/>
    <w:rsid w:val="003250A2"/>
    <w:rsid w:val="0032529D"/>
    <w:rsid w:val="00325D86"/>
    <w:rsid w:val="0032612B"/>
    <w:rsid w:val="0032616B"/>
    <w:rsid w:val="003263A3"/>
    <w:rsid w:val="00326A19"/>
    <w:rsid w:val="00326B51"/>
    <w:rsid w:val="00327072"/>
    <w:rsid w:val="003274CF"/>
    <w:rsid w:val="00327589"/>
    <w:rsid w:val="00327686"/>
    <w:rsid w:val="00327704"/>
    <w:rsid w:val="003277F8"/>
    <w:rsid w:val="00327B1A"/>
    <w:rsid w:val="00327EB3"/>
    <w:rsid w:val="00330659"/>
    <w:rsid w:val="00330690"/>
    <w:rsid w:val="00330849"/>
    <w:rsid w:val="003309A6"/>
    <w:rsid w:val="00331136"/>
    <w:rsid w:val="003311C7"/>
    <w:rsid w:val="003314B0"/>
    <w:rsid w:val="003314D0"/>
    <w:rsid w:val="003317E2"/>
    <w:rsid w:val="00331E79"/>
    <w:rsid w:val="00331F97"/>
    <w:rsid w:val="0033224B"/>
    <w:rsid w:val="0033249C"/>
    <w:rsid w:val="003326DF"/>
    <w:rsid w:val="0033290B"/>
    <w:rsid w:val="00332B59"/>
    <w:rsid w:val="00332D6D"/>
    <w:rsid w:val="00332D9E"/>
    <w:rsid w:val="00332DFF"/>
    <w:rsid w:val="00333509"/>
    <w:rsid w:val="0033367F"/>
    <w:rsid w:val="003336F0"/>
    <w:rsid w:val="003339D7"/>
    <w:rsid w:val="00333D26"/>
    <w:rsid w:val="00333EED"/>
    <w:rsid w:val="003340DA"/>
    <w:rsid w:val="00334188"/>
    <w:rsid w:val="003341FA"/>
    <w:rsid w:val="00334476"/>
    <w:rsid w:val="00334A58"/>
    <w:rsid w:val="00334ACB"/>
    <w:rsid w:val="00334E4E"/>
    <w:rsid w:val="00334E5F"/>
    <w:rsid w:val="00335079"/>
    <w:rsid w:val="00335225"/>
    <w:rsid w:val="003352E4"/>
    <w:rsid w:val="00335DF8"/>
    <w:rsid w:val="00336490"/>
    <w:rsid w:val="0033656E"/>
    <w:rsid w:val="003368F8"/>
    <w:rsid w:val="00336B0F"/>
    <w:rsid w:val="00336EA7"/>
    <w:rsid w:val="00337234"/>
    <w:rsid w:val="0033763F"/>
    <w:rsid w:val="0033791E"/>
    <w:rsid w:val="003379A7"/>
    <w:rsid w:val="00337EBB"/>
    <w:rsid w:val="003402C3"/>
    <w:rsid w:val="0034059C"/>
    <w:rsid w:val="003405AC"/>
    <w:rsid w:val="003405FA"/>
    <w:rsid w:val="00340A38"/>
    <w:rsid w:val="00340AA0"/>
    <w:rsid w:val="00340BDC"/>
    <w:rsid w:val="00340D0C"/>
    <w:rsid w:val="00340E81"/>
    <w:rsid w:val="0034104A"/>
    <w:rsid w:val="00341345"/>
    <w:rsid w:val="00341A5D"/>
    <w:rsid w:val="00341BC9"/>
    <w:rsid w:val="00341D04"/>
    <w:rsid w:val="00341D74"/>
    <w:rsid w:val="00341DDB"/>
    <w:rsid w:val="003422F5"/>
    <w:rsid w:val="003423D1"/>
    <w:rsid w:val="0034259D"/>
    <w:rsid w:val="003427DE"/>
    <w:rsid w:val="003428B2"/>
    <w:rsid w:val="0034346E"/>
    <w:rsid w:val="003434E7"/>
    <w:rsid w:val="00343A03"/>
    <w:rsid w:val="00343A47"/>
    <w:rsid w:val="00343F33"/>
    <w:rsid w:val="0034404F"/>
    <w:rsid w:val="003445E2"/>
    <w:rsid w:val="003447A3"/>
    <w:rsid w:val="0034484D"/>
    <w:rsid w:val="00344BCB"/>
    <w:rsid w:val="00344CAA"/>
    <w:rsid w:val="00344DE0"/>
    <w:rsid w:val="00344DEF"/>
    <w:rsid w:val="0034502F"/>
    <w:rsid w:val="003451E0"/>
    <w:rsid w:val="0034555B"/>
    <w:rsid w:val="00345648"/>
    <w:rsid w:val="00345883"/>
    <w:rsid w:val="00345891"/>
    <w:rsid w:val="00346268"/>
    <w:rsid w:val="00346582"/>
    <w:rsid w:val="0034663B"/>
    <w:rsid w:val="003467DF"/>
    <w:rsid w:val="00346819"/>
    <w:rsid w:val="00346E1D"/>
    <w:rsid w:val="00346F5C"/>
    <w:rsid w:val="003471B2"/>
    <w:rsid w:val="003471B8"/>
    <w:rsid w:val="00347B3B"/>
    <w:rsid w:val="00347C00"/>
    <w:rsid w:val="00347C28"/>
    <w:rsid w:val="00347C3F"/>
    <w:rsid w:val="00347C5B"/>
    <w:rsid w:val="00347ECB"/>
    <w:rsid w:val="00347F45"/>
    <w:rsid w:val="00347FD2"/>
    <w:rsid w:val="00350211"/>
    <w:rsid w:val="00350444"/>
    <w:rsid w:val="003504D8"/>
    <w:rsid w:val="0035059C"/>
    <w:rsid w:val="00350AB6"/>
    <w:rsid w:val="00350C95"/>
    <w:rsid w:val="00350FF6"/>
    <w:rsid w:val="00351343"/>
    <w:rsid w:val="003513AA"/>
    <w:rsid w:val="00351CF7"/>
    <w:rsid w:val="00351DB1"/>
    <w:rsid w:val="00351E4E"/>
    <w:rsid w:val="003522A0"/>
    <w:rsid w:val="00352583"/>
    <w:rsid w:val="003529C9"/>
    <w:rsid w:val="00352A34"/>
    <w:rsid w:val="00352D36"/>
    <w:rsid w:val="00352E31"/>
    <w:rsid w:val="00352E9D"/>
    <w:rsid w:val="00353089"/>
    <w:rsid w:val="003533E9"/>
    <w:rsid w:val="0035366A"/>
    <w:rsid w:val="00353A13"/>
    <w:rsid w:val="00353C59"/>
    <w:rsid w:val="00353CB2"/>
    <w:rsid w:val="003540C1"/>
    <w:rsid w:val="00354A82"/>
    <w:rsid w:val="003550EA"/>
    <w:rsid w:val="00355274"/>
    <w:rsid w:val="003554BB"/>
    <w:rsid w:val="003555C5"/>
    <w:rsid w:val="00355764"/>
    <w:rsid w:val="00355CDF"/>
    <w:rsid w:val="00355E63"/>
    <w:rsid w:val="00356787"/>
    <w:rsid w:val="00356D43"/>
    <w:rsid w:val="00356FFC"/>
    <w:rsid w:val="0035705C"/>
    <w:rsid w:val="00357225"/>
    <w:rsid w:val="003575E6"/>
    <w:rsid w:val="00357997"/>
    <w:rsid w:val="003579CF"/>
    <w:rsid w:val="003579D8"/>
    <w:rsid w:val="00357DB4"/>
    <w:rsid w:val="00357F87"/>
    <w:rsid w:val="003600F2"/>
    <w:rsid w:val="00360202"/>
    <w:rsid w:val="003605E3"/>
    <w:rsid w:val="00360687"/>
    <w:rsid w:val="00360761"/>
    <w:rsid w:val="00360A6C"/>
    <w:rsid w:val="00360A84"/>
    <w:rsid w:val="00360B48"/>
    <w:rsid w:val="00360CBB"/>
    <w:rsid w:val="0036109A"/>
    <w:rsid w:val="00361351"/>
    <w:rsid w:val="003619FD"/>
    <w:rsid w:val="00361D52"/>
    <w:rsid w:val="00361F35"/>
    <w:rsid w:val="00361FDE"/>
    <w:rsid w:val="003624E9"/>
    <w:rsid w:val="00362763"/>
    <w:rsid w:val="00362B8E"/>
    <w:rsid w:val="00362C03"/>
    <w:rsid w:val="00362F41"/>
    <w:rsid w:val="00362FC6"/>
    <w:rsid w:val="003630C8"/>
    <w:rsid w:val="0036339D"/>
    <w:rsid w:val="003633E0"/>
    <w:rsid w:val="003639F5"/>
    <w:rsid w:val="00363B85"/>
    <w:rsid w:val="00363C70"/>
    <w:rsid w:val="00363EFA"/>
    <w:rsid w:val="00364936"/>
    <w:rsid w:val="00364975"/>
    <w:rsid w:val="003649EA"/>
    <w:rsid w:val="00364CD5"/>
    <w:rsid w:val="00364E8E"/>
    <w:rsid w:val="00365113"/>
    <w:rsid w:val="003651C9"/>
    <w:rsid w:val="00365326"/>
    <w:rsid w:val="0036534E"/>
    <w:rsid w:val="003656AB"/>
    <w:rsid w:val="00365A73"/>
    <w:rsid w:val="00365ADB"/>
    <w:rsid w:val="00365BD7"/>
    <w:rsid w:val="00365C95"/>
    <w:rsid w:val="00365CC1"/>
    <w:rsid w:val="00365E7D"/>
    <w:rsid w:val="0036623D"/>
    <w:rsid w:val="00366546"/>
    <w:rsid w:val="00366811"/>
    <w:rsid w:val="00367529"/>
    <w:rsid w:val="0036755C"/>
    <w:rsid w:val="00367853"/>
    <w:rsid w:val="00367A3A"/>
    <w:rsid w:val="00367B01"/>
    <w:rsid w:val="00367CE8"/>
    <w:rsid w:val="0037049B"/>
    <w:rsid w:val="00370644"/>
    <w:rsid w:val="0037089C"/>
    <w:rsid w:val="00370B57"/>
    <w:rsid w:val="00370E17"/>
    <w:rsid w:val="00370FEE"/>
    <w:rsid w:val="003711A4"/>
    <w:rsid w:val="00371366"/>
    <w:rsid w:val="003717BF"/>
    <w:rsid w:val="0037181D"/>
    <w:rsid w:val="00371B66"/>
    <w:rsid w:val="00371B9C"/>
    <w:rsid w:val="003722CB"/>
    <w:rsid w:val="00372343"/>
    <w:rsid w:val="00372A2C"/>
    <w:rsid w:val="00373224"/>
    <w:rsid w:val="0037324A"/>
    <w:rsid w:val="00373291"/>
    <w:rsid w:val="00373333"/>
    <w:rsid w:val="00373492"/>
    <w:rsid w:val="00373562"/>
    <w:rsid w:val="003736B3"/>
    <w:rsid w:val="003738B4"/>
    <w:rsid w:val="003738B5"/>
    <w:rsid w:val="00373C32"/>
    <w:rsid w:val="00373C5D"/>
    <w:rsid w:val="00374033"/>
    <w:rsid w:val="003741E9"/>
    <w:rsid w:val="00374579"/>
    <w:rsid w:val="00374931"/>
    <w:rsid w:val="00374A17"/>
    <w:rsid w:val="00375065"/>
    <w:rsid w:val="003752A2"/>
    <w:rsid w:val="00375473"/>
    <w:rsid w:val="003754D5"/>
    <w:rsid w:val="003758F7"/>
    <w:rsid w:val="00375A9C"/>
    <w:rsid w:val="003761EA"/>
    <w:rsid w:val="003764C5"/>
    <w:rsid w:val="003764F6"/>
    <w:rsid w:val="00376646"/>
    <w:rsid w:val="003767E1"/>
    <w:rsid w:val="0037687D"/>
    <w:rsid w:val="00376A07"/>
    <w:rsid w:val="00377749"/>
    <w:rsid w:val="003778B7"/>
    <w:rsid w:val="00377B5E"/>
    <w:rsid w:val="00377C31"/>
    <w:rsid w:val="00377C67"/>
    <w:rsid w:val="00377CAA"/>
    <w:rsid w:val="00377E16"/>
    <w:rsid w:val="00377FE9"/>
    <w:rsid w:val="0038004A"/>
    <w:rsid w:val="003802C1"/>
    <w:rsid w:val="00380311"/>
    <w:rsid w:val="00380824"/>
    <w:rsid w:val="003809DC"/>
    <w:rsid w:val="00380BFA"/>
    <w:rsid w:val="00380E2B"/>
    <w:rsid w:val="00381822"/>
    <w:rsid w:val="00381870"/>
    <w:rsid w:val="00381CC2"/>
    <w:rsid w:val="00382179"/>
    <w:rsid w:val="003823F8"/>
    <w:rsid w:val="003824F2"/>
    <w:rsid w:val="00382918"/>
    <w:rsid w:val="00383241"/>
    <w:rsid w:val="003833E5"/>
    <w:rsid w:val="0038348A"/>
    <w:rsid w:val="003837EE"/>
    <w:rsid w:val="00383ABA"/>
    <w:rsid w:val="00383C4B"/>
    <w:rsid w:val="003846AC"/>
    <w:rsid w:val="003846B3"/>
    <w:rsid w:val="00384700"/>
    <w:rsid w:val="00384788"/>
    <w:rsid w:val="0038493C"/>
    <w:rsid w:val="003851DF"/>
    <w:rsid w:val="0038535B"/>
    <w:rsid w:val="003859C4"/>
    <w:rsid w:val="00385A25"/>
    <w:rsid w:val="00385C5D"/>
    <w:rsid w:val="00385D37"/>
    <w:rsid w:val="00385DA8"/>
    <w:rsid w:val="00386193"/>
    <w:rsid w:val="0038623E"/>
    <w:rsid w:val="0038685C"/>
    <w:rsid w:val="00386E08"/>
    <w:rsid w:val="00386E60"/>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1DE1"/>
    <w:rsid w:val="003921FA"/>
    <w:rsid w:val="0039252A"/>
    <w:rsid w:val="0039252E"/>
    <w:rsid w:val="003925B5"/>
    <w:rsid w:val="0039299D"/>
    <w:rsid w:val="00392A7D"/>
    <w:rsid w:val="00392D00"/>
    <w:rsid w:val="00392E94"/>
    <w:rsid w:val="00393082"/>
    <w:rsid w:val="003931C6"/>
    <w:rsid w:val="0039326D"/>
    <w:rsid w:val="00393C0A"/>
    <w:rsid w:val="0039454C"/>
    <w:rsid w:val="00394B0E"/>
    <w:rsid w:val="00394B62"/>
    <w:rsid w:val="00394D14"/>
    <w:rsid w:val="00394E3B"/>
    <w:rsid w:val="003950AF"/>
    <w:rsid w:val="00395176"/>
    <w:rsid w:val="003952F8"/>
    <w:rsid w:val="0039532F"/>
    <w:rsid w:val="0039567A"/>
    <w:rsid w:val="00395695"/>
    <w:rsid w:val="00395B17"/>
    <w:rsid w:val="00395DCA"/>
    <w:rsid w:val="00395DEA"/>
    <w:rsid w:val="00395E47"/>
    <w:rsid w:val="00395EE2"/>
    <w:rsid w:val="003963D1"/>
    <w:rsid w:val="003965D9"/>
    <w:rsid w:val="00396716"/>
    <w:rsid w:val="00396914"/>
    <w:rsid w:val="00397049"/>
    <w:rsid w:val="003976F2"/>
    <w:rsid w:val="003976F3"/>
    <w:rsid w:val="00397BD6"/>
    <w:rsid w:val="00397F99"/>
    <w:rsid w:val="003A0672"/>
    <w:rsid w:val="003A0818"/>
    <w:rsid w:val="003A08FE"/>
    <w:rsid w:val="003A0912"/>
    <w:rsid w:val="003A0A15"/>
    <w:rsid w:val="003A0BC2"/>
    <w:rsid w:val="003A0F76"/>
    <w:rsid w:val="003A1A05"/>
    <w:rsid w:val="003A1B9C"/>
    <w:rsid w:val="003A1C15"/>
    <w:rsid w:val="003A2038"/>
    <w:rsid w:val="003A2283"/>
    <w:rsid w:val="003A233B"/>
    <w:rsid w:val="003A2427"/>
    <w:rsid w:val="003A260B"/>
    <w:rsid w:val="003A27EF"/>
    <w:rsid w:val="003A2BA0"/>
    <w:rsid w:val="003A2CDB"/>
    <w:rsid w:val="003A2D97"/>
    <w:rsid w:val="003A3189"/>
    <w:rsid w:val="003A33B6"/>
    <w:rsid w:val="003A3517"/>
    <w:rsid w:val="003A35B5"/>
    <w:rsid w:val="003A3675"/>
    <w:rsid w:val="003A37D9"/>
    <w:rsid w:val="003A393E"/>
    <w:rsid w:val="003A3C88"/>
    <w:rsid w:val="003A3C8F"/>
    <w:rsid w:val="003A3D06"/>
    <w:rsid w:val="003A3F9F"/>
    <w:rsid w:val="003A406C"/>
    <w:rsid w:val="003A4384"/>
    <w:rsid w:val="003A46E2"/>
    <w:rsid w:val="003A4718"/>
    <w:rsid w:val="003A47BF"/>
    <w:rsid w:val="003A4FBA"/>
    <w:rsid w:val="003A5554"/>
    <w:rsid w:val="003A5B2C"/>
    <w:rsid w:val="003A5B72"/>
    <w:rsid w:val="003A5EA7"/>
    <w:rsid w:val="003A6069"/>
    <w:rsid w:val="003A620E"/>
    <w:rsid w:val="003A63DC"/>
    <w:rsid w:val="003A65FF"/>
    <w:rsid w:val="003A697C"/>
    <w:rsid w:val="003A6EB5"/>
    <w:rsid w:val="003A72A1"/>
    <w:rsid w:val="003A73BD"/>
    <w:rsid w:val="003A73BF"/>
    <w:rsid w:val="003A7598"/>
    <w:rsid w:val="003A762E"/>
    <w:rsid w:val="003A7767"/>
    <w:rsid w:val="003A7920"/>
    <w:rsid w:val="003A7CD0"/>
    <w:rsid w:val="003A7D9D"/>
    <w:rsid w:val="003A7DA7"/>
    <w:rsid w:val="003B023F"/>
    <w:rsid w:val="003B0256"/>
    <w:rsid w:val="003B0375"/>
    <w:rsid w:val="003B0773"/>
    <w:rsid w:val="003B0BB6"/>
    <w:rsid w:val="003B0BD4"/>
    <w:rsid w:val="003B0C0E"/>
    <w:rsid w:val="003B0CD2"/>
    <w:rsid w:val="003B103C"/>
    <w:rsid w:val="003B1054"/>
    <w:rsid w:val="003B13AC"/>
    <w:rsid w:val="003B14CA"/>
    <w:rsid w:val="003B1817"/>
    <w:rsid w:val="003B19CF"/>
    <w:rsid w:val="003B1BBD"/>
    <w:rsid w:val="003B1C2D"/>
    <w:rsid w:val="003B1DA5"/>
    <w:rsid w:val="003B1E82"/>
    <w:rsid w:val="003B1EFC"/>
    <w:rsid w:val="003B1FE5"/>
    <w:rsid w:val="003B20DC"/>
    <w:rsid w:val="003B25EA"/>
    <w:rsid w:val="003B2648"/>
    <w:rsid w:val="003B27CB"/>
    <w:rsid w:val="003B2D38"/>
    <w:rsid w:val="003B33E4"/>
    <w:rsid w:val="003B354B"/>
    <w:rsid w:val="003B380E"/>
    <w:rsid w:val="003B3A7E"/>
    <w:rsid w:val="003B3B7A"/>
    <w:rsid w:val="003B3C26"/>
    <w:rsid w:val="003B3EA1"/>
    <w:rsid w:val="003B3FFD"/>
    <w:rsid w:val="003B4896"/>
    <w:rsid w:val="003B4B38"/>
    <w:rsid w:val="003B4D63"/>
    <w:rsid w:val="003B5436"/>
    <w:rsid w:val="003B55F8"/>
    <w:rsid w:val="003B5C51"/>
    <w:rsid w:val="003B604A"/>
    <w:rsid w:val="003B62AE"/>
    <w:rsid w:val="003B62CD"/>
    <w:rsid w:val="003B636C"/>
    <w:rsid w:val="003B669D"/>
    <w:rsid w:val="003B66DB"/>
    <w:rsid w:val="003B68AB"/>
    <w:rsid w:val="003B6B53"/>
    <w:rsid w:val="003B70AD"/>
    <w:rsid w:val="003B7640"/>
    <w:rsid w:val="003B7869"/>
    <w:rsid w:val="003B7A71"/>
    <w:rsid w:val="003B7AB4"/>
    <w:rsid w:val="003B7D8B"/>
    <w:rsid w:val="003C040E"/>
    <w:rsid w:val="003C0460"/>
    <w:rsid w:val="003C0545"/>
    <w:rsid w:val="003C081F"/>
    <w:rsid w:val="003C0829"/>
    <w:rsid w:val="003C0969"/>
    <w:rsid w:val="003C0E54"/>
    <w:rsid w:val="003C0FA1"/>
    <w:rsid w:val="003C127A"/>
    <w:rsid w:val="003C1B15"/>
    <w:rsid w:val="003C1B78"/>
    <w:rsid w:val="003C1D39"/>
    <w:rsid w:val="003C1DC6"/>
    <w:rsid w:val="003C1E9E"/>
    <w:rsid w:val="003C2202"/>
    <w:rsid w:val="003C22ED"/>
    <w:rsid w:val="003C2475"/>
    <w:rsid w:val="003C27D9"/>
    <w:rsid w:val="003C2EDA"/>
    <w:rsid w:val="003C2F8C"/>
    <w:rsid w:val="003C36F1"/>
    <w:rsid w:val="003C371D"/>
    <w:rsid w:val="003C3CD1"/>
    <w:rsid w:val="003C3E83"/>
    <w:rsid w:val="003C40C5"/>
    <w:rsid w:val="003C40CF"/>
    <w:rsid w:val="003C40FE"/>
    <w:rsid w:val="003C42CD"/>
    <w:rsid w:val="003C444B"/>
    <w:rsid w:val="003C4588"/>
    <w:rsid w:val="003C4632"/>
    <w:rsid w:val="003C495B"/>
    <w:rsid w:val="003C4986"/>
    <w:rsid w:val="003C4AE6"/>
    <w:rsid w:val="003C5640"/>
    <w:rsid w:val="003C57FD"/>
    <w:rsid w:val="003C5E64"/>
    <w:rsid w:val="003C61A2"/>
    <w:rsid w:val="003C6203"/>
    <w:rsid w:val="003C6433"/>
    <w:rsid w:val="003C6C0A"/>
    <w:rsid w:val="003C7161"/>
    <w:rsid w:val="003C7341"/>
    <w:rsid w:val="003C7784"/>
    <w:rsid w:val="003C79C7"/>
    <w:rsid w:val="003C7B71"/>
    <w:rsid w:val="003C7B88"/>
    <w:rsid w:val="003C7D02"/>
    <w:rsid w:val="003C7F8B"/>
    <w:rsid w:val="003D0281"/>
    <w:rsid w:val="003D045D"/>
    <w:rsid w:val="003D0504"/>
    <w:rsid w:val="003D050F"/>
    <w:rsid w:val="003D0933"/>
    <w:rsid w:val="003D0AE9"/>
    <w:rsid w:val="003D0C92"/>
    <w:rsid w:val="003D0CCC"/>
    <w:rsid w:val="003D0F7D"/>
    <w:rsid w:val="003D113F"/>
    <w:rsid w:val="003D11FC"/>
    <w:rsid w:val="003D1343"/>
    <w:rsid w:val="003D17B1"/>
    <w:rsid w:val="003D1E3E"/>
    <w:rsid w:val="003D21EC"/>
    <w:rsid w:val="003D22AF"/>
    <w:rsid w:val="003D2619"/>
    <w:rsid w:val="003D2790"/>
    <w:rsid w:val="003D27D1"/>
    <w:rsid w:val="003D288C"/>
    <w:rsid w:val="003D290B"/>
    <w:rsid w:val="003D2A42"/>
    <w:rsid w:val="003D2AF7"/>
    <w:rsid w:val="003D2E06"/>
    <w:rsid w:val="003D2EC9"/>
    <w:rsid w:val="003D30D5"/>
    <w:rsid w:val="003D31EC"/>
    <w:rsid w:val="003D3959"/>
    <w:rsid w:val="003D396C"/>
    <w:rsid w:val="003D3A2B"/>
    <w:rsid w:val="003D3CAB"/>
    <w:rsid w:val="003D3D00"/>
    <w:rsid w:val="003D4084"/>
    <w:rsid w:val="003D42E4"/>
    <w:rsid w:val="003D503A"/>
    <w:rsid w:val="003D50E5"/>
    <w:rsid w:val="003D53C2"/>
    <w:rsid w:val="003D5609"/>
    <w:rsid w:val="003D5D62"/>
    <w:rsid w:val="003D5E3E"/>
    <w:rsid w:val="003D5F00"/>
    <w:rsid w:val="003D65AD"/>
    <w:rsid w:val="003D6A9C"/>
    <w:rsid w:val="003D6BFE"/>
    <w:rsid w:val="003D6E6D"/>
    <w:rsid w:val="003D701E"/>
    <w:rsid w:val="003D7D7D"/>
    <w:rsid w:val="003D7DF0"/>
    <w:rsid w:val="003D7E40"/>
    <w:rsid w:val="003E0153"/>
    <w:rsid w:val="003E0240"/>
    <w:rsid w:val="003E02EA"/>
    <w:rsid w:val="003E074B"/>
    <w:rsid w:val="003E08DA"/>
    <w:rsid w:val="003E0D2C"/>
    <w:rsid w:val="003E0EBE"/>
    <w:rsid w:val="003E1561"/>
    <w:rsid w:val="003E1759"/>
    <w:rsid w:val="003E1920"/>
    <w:rsid w:val="003E1AC4"/>
    <w:rsid w:val="003E27AE"/>
    <w:rsid w:val="003E29F3"/>
    <w:rsid w:val="003E2D23"/>
    <w:rsid w:val="003E2D48"/>
    <w:rsid w:val="003E2DAE"/>
    <w:rsid w:val="003E3062"/>
    <w:rsid w:val="003E35E7"/>
    <w:rsid w:val="003E3DF0"/>
    <w:rsid w:val="003E3E55"/>
    <w:rsid w:val="003E4491"/>
    <w:rsid w:val="003E4512"/>
    <w:rsid w:val="003E4725"/>
    <w:rsid w:val="003E491D"/>
    <w:rsid w:val="003E4B11"/>
    <w:rsid w:val="003E4BEF"/>
    <w:rsid w:val="003E511B"/>
    <w:rsid w:val="003E5329"/>
    <w:rsid w:val="003E5620"/>
    <w:rsid w:val="003E5F20"/>
    <w:rsid w:val="003E5F33"/>
    <w:rsid w:val="003E6114"/>
    <w:rsid w:val="003E627F"/>
    <w:rsid w:val="003E6405"/>
    <w:rsid w:val="003E6559"/>
    <w:rsid w:val="003E6618"/>
    <w:rsid w:val="003E6655"/>
    <w:rsid w:val="003E66D5"/>
    <w:rsid w:val="003E6E96"/>
    <w:rsid w:val="003E6F78"/>
    <w:rsid w:val="003E72AE"/>
    <w:rsid w:val="003E74CE"/>
    <w:rsid w:val="003E74DD"/>
    <w:rsid w:val="003E766D"/>
    <w:rsid w:val="003E78C3"/>
    <w:rsid w:val="003E7C33"/>
    <w:rsid w:val="003F0200"/>
    <w:rsid w:val="003F03E0"/>
    <w:rsid w:val="003F043E"/>
    <w:rsid w:val="003F05C9"/>
    <w:rsid w:val="003F06E4"/>
    <w:rsid w:val="003F0898"/>
    <w:rsid w:val="003F0DA0"/>
    <w:rsid w:val="003F0F1A"/>
    <w:rsid w:val="003F0F1B"/>
    <w:rsid w:val="003F0F28"/>
    <w:rsid w:val="003F0F7D"/>
    <w:rsid w:val="003F1176"/>
    <w:rsid w:val="003F1356"/>
    <w:rsid w:val="003F17AE"/>
    <w:rsid w:val="003F1936"/>
    <w:rsid w:val="003F1C57"/>
    <w:rsid w:val="003F1FFA"/>
    <w:rsid w:val="003F20EB"/>
    <w:rsid w:val="003F23AA"/>
    <w:rsid w:val="003F27AA"/>
    <w:rsid w:val="003F2851"/>
    <w:rsid w:val="003F28B1"/>
    <w:rsid w:val="003F2F52"/>
    <w:rsid w:val="003F314A"/>
    <w:rsid w:val="003F320B"/>
    <w:rsid w:val="003F3549"/>
    <w:rsid w:val="003F361A"/>
    <w:rsid w:val="003F3771"/>
    <w:rsid w:val="003F394F"/>
    <w:rsid w:val="003F3C2E"/>
    <w:rsid w:val="003F3C40"/>
    <w:rsid w:val="003F3FBC"/>
    <w:rsid w:val="003F409E"/>
    <w:rsid w:val="003F48D1"/>
    <w:rsid w:val="003F4C2A"/>
    <w:rsid w:val="003F4CBA"/>
    <w:rsid w:val="003F4D28"/>
    <w:rsid w:val="003F527A"/>
    <w:rsid w:val="003F5285"/>
    <w:rsid w:val="003F59D6"/>
    <w:rsid w:val="003F5AD4"/>
    <w:rsid w:val="003F5C19"/>
    <w:rsid w:val="003F63F6"/>
    <w:rsid w:val="003F643F"/>
    <w:rsid w:val="003F6449"/>
    <w:rsid w:val="003F65B8"/>
    <w:rsid w:val="003F65CB"/>
    <w:rsid w:val="003F6879"/>
    <w:rsid w:val="003F6A4B"/>
    <w:rsid w:val="003F71FF"/>
    <w:rsid w:val="003F7201"/>
    <w:rsid w:val="003F7211"/>
    <w:rsid w:val="003F73C0"/>
    <w:rsid w:val="003F7525"/>
    <w:rsid w:val="003F75B6"/>
    <w:rsid w:val="003F791A"/>
    <w:rsid w:val="003F7953"/>
    <w:rsid w:val="003F796D"/>
    <w:rsid w:val="003F7D15"/>
    <w:rsid w:val="003F7E46"/>
    <w:rsid w:val="003F7E53"/>
    <w:rsid w:val="003F7E72"/>
    <w:rsid w:val="00400091"/>
    <w:rsid w:val="00400499"/>
    <w:rsid w:val="004004C8"/>
    <w:rsid w:val="00400618"/>
    <w:rsid w:val="004006F2"/>
    <w:rsid w:val="004007CB"/>
    <w:rsid w:val="00400933"/>
    <w:rsid w:val="00400F6D"/>
    <w:rsid w:val="0040126B"/>
    <w:rsid w:val="00401662"/>
    <w:rsid w:val="00401D46"/>
    <w:rsid w:val="00401D6C"/>
    <w:rsid w:val="00401EAF"/>
    <w:rsid w:val="004028CD"/>
    <w:rsid w:val="00402A39"/>
    <w:rsid w:val="00402C84"/>
    <w:rsid w:val="00402E42"/>
    <w:rsid w:val="0040302A"/>
    <w:rsid w:val="0040385E"/>
    <w:rsid w:val="00403B5E"/>
    <w:rsid w:val="00403BFF"/>
    <w:rsid w:val="00403CD7"/>
    <w:rsid w:val="00403DAF"/>
    <w:rsid w:val="00403E8E"/>
    <w:rsid w:val="004042A6"/>
    <w:rsid w:val="00404474"/>
    <w:rsid w:val="004046E7"/>
    <w:rsid w:val="00404853"/>
    <w:rsid w:val="00404DF0"/>
    <w:rsid w:val="00404F0D"/>
    <w:rsid w:val="004050AA"/>
    <w:rsid w:val="00405226"/>
    <w:rsid w:val="0040524D"/>
    <w:rsid w:val="004056B1"/>
    <w:rsid w:val="00405896"/>
    <w:rsid w:val="00405C55"/>
    <w:rsid w:val="00405D7E"/>
    <w:rsid w:val="00405EF8"/>
    <w:rsid w:val="00405FDF"/>
    <w:rsid w:val="0040605B"/>
    <w:rsid w:val="00406A01"/>
    <w:rsid w:val="004077D1"/>
    <w:rsid w:val="00407E46"/>
    <w:rsid w:val="00410653"/>
    <w:rsid w:val="004107D6"/>
    <w:rsid w:val="00410896"/>
    <w:rsid w:val="004115F8"/>
    <w:rsid w:val="0041165D"/>
    <w:rsid w:val="004116A7"/>
    <w:rsid w:val="00411DB5"/>
    <w:rsid w:val="00411EBF"/>
    <w:rsid w:val="00411F56"/>
    <w:rsid w:val="00412326"/>
    <w:rsid w:val="0041241A"/>
    <w:rsid w:val="00412473"/>
    <w:rsid w:val="00412A62"/>
    <w:rsid w:val="00412D29"/>
    <w:rsid w:val="00412F34"/>
    <w:rsid w:val="0041319C"/>
    <w:rsid w:val="00413262"/>
    <w:rsid w:val="004133FC"/>
    <w:rsid w:val="00413564"/>
    <w:rsid w:val="0041356B"/>
    <w:rsid w:val="00413596"/>
    <w:rsid w:val="0041367B"/>
    <w:rsid w:val="00413774"/>
    <w:rsid w:val="004137D5"/>
    <w:rsid w:val="00413C17"/>
    <w:rsid w:val="00413F13"/>
    <w:rsid w:val="004150B4"/>
    <w:rsid w:val="004152DE"/>
    <w:rsid w:val="00415533"/>
    <w:rsid w:val="00415AAA"/>
    <w:rsid w:val="00415B0E"/>
    <w:rsid w:val="00415CB7"/>
    <w:rsid w:val="00415D69"/>
    <w:rsid w:val="0041603D"/>
    <w:rsid w:val="004166CF"/>
    <w:rsid w:val="004167B8"/>
    <w:rsid w:val="00416819"/>
    <w:rsid w:val="004168C2"/>
    <w:rsid w:val="004169A4"/>
    <w:rsid w:val="0041716C"/>
    <w:rsid w:val="004171A1"/>
    <w:rsid w:val="00417326"/>
    <w:rsid w:val="00417543"/>
    <w:rsid w:val="0041769D"/>
    <w:rsid w:val="00417B05"/>
    <w:rsid w:val="00417E01"/>
    <w:rsid w:val="00417F2A"/>
    <w:rsid w:val="00417FE5"/>
    <w:rsid w:val="0042013F"/>
    <w:rsid w:val="004204B7"/>
    <w:rsid w:val="004206D2"/>
    <w:rsid w:val="00420AEF"/>
    <w:rsid w:val="00420CE4"/>
    <w:rsid w:val="004210A2"/>
    <w:rsid w:val="004213CF"/>
    <w:rsid w:val="004214F3"/>
    <w:rsid w:val="00421AC4"/>
    <w:rsid w:val="00421CF7"/>
    <w:rsid w:val="00421D71"/>
    <w:rsid w:val="00421F60"/>
    <w:rsid w:val="004220F8"/>
    <w:rsid w:val="00422457"/>
    <w:rsid w:val="0042256D"/>
    <w:rsid w:val="004229D0"/>
    <w:rsid w:val="004229FC"/>
    <w:rsid w:val="00422BD9"/>
    <w:rsid w:val="004237BE"/>
    <w:rsid w:val="0042380E"/>
    <w:rsid w:val="0042389A"/>
    <w:rsid w:val="00423992"/>
    <w:rsid w:val="00423A82"/>
    <w:rsid w:val="00423A8B"/>
    <w:rsid w:val="0042416F"/>
    <w:rsid w:val="004241C4"/>
    <w:rsid w:val="00424337"/>
    <w:rsid w:val="00424575"/>
    <w:rsid w:val="004246E7"/>
    <w:rsid w:val="00424765"/>
    <w:rsid w:val="0042498C"/>
    <w:rsid w:val="00424B19"/>
    <w:rsid w:val="00424B5D"/>
    <w:rsid w:val="00424BE7"/>
    <w:rsid w:val="00424CF9"/>
    <w:rsid w:val="004253D7"/>
    <w:rsid w:val="0042556D"/>
    <w:rsid w:val="00425835"/>
    <w:rsid w:val="004258B6"/>
    <w:rsid w:val="00425C5D"/>
    <w:rsid w:val="00425DC0"/>
    <w:rsid w:val="0042601C"/>
    <w:rsid w:val="0042614B"/>
    <w:rsid w:val="004261B0"/>
    <w:rsid w:val="0042649F"/>
    <w:rsid w:val="0042677D"/>
    <w:rsid w:val="00426866"/>
    <w:rsid w:val="00427607"/>
    <w:rsid w:val="0042777B"/>
    <w:rsid w:val="00427983"/>
    <w:rsid w:val="004301C1"/>
    <w:rsid w:val="004305E3"/>
    <w:rsid w:val="00430A6B"/>
    <w:rsid w:val="00430C00"/>
    <w:rsid w:val="004310C8"/>
    <w:rsid w:val="00431128"/>
    <w:rsid w:val="004318A8"/>
    <w:rsid w:val="00431B77"/>
    <w:rsid w:val="00431B93"/>
    <w:rsid w:val="00431C1D"/>
    <w:rsid w:val="00431DDE"/>
    <w:rsid w:val="00431FB9"/>
    <w:rsid w:val="0043203F"/>
    <w:rsid w:val="0043228E"/>
    <w:rsid w:val="00432396"/>
    <w:rsid w:val="00432514"/>
    <w:rsid w:val="00432D11"/>
    <w:rsid w:val="0043303B"/>
    <w:rsid w:val="004334BE"/>
    <w:rsid w:val="004335DB"/>
    <w:rsid w:val="00433641"/>
    <w:rsid w:val="004336DB"/>
    <w:rsid w:val="00433C21"/>
    <w:rsid w:val="00434329"/>
    <w:rsid w:val="004343A2"/>
    <w:rsid w:val="00434671"/>
    <w:rsid w:val="004348F2"/>
    <w:rsid w:val="00434A1D"/>
    <w:rsid w:val="00434B87"/>
    <w:rsid w:val="00434C6A"/>
    <w:rsid w:val="00434DC7"/>
    <w:rsid w:val="00434E61"/>
    <w:rsid w:val="00434F26"/>
    <w:rsid w:val="00434F4C"/>
    <w:rsid w:val="00435590"/>
    <w:rsid w:val="00435880"/>
    <w:rsid w:val="00435C1B"/>
    <w:rsid w:val="00435C9B"/>
    <w:rsid w:val="00435D67"/>
    <w:rsid w:val="00436689"/>
    <w:rsid w:val="004367A6"/>
    <w:rsid w:val="004368D8"/>
    <w:rsid w:val="00436941"/>
    <w:rsid w:val="00436A59"/>
    <w:rsid w:val="00436C15"/>
    <w:rsid w:val="00436FDE"/>
    <w:rsid w:val="0043704A"/>
    <w:rsid w:val="004370DF"/>
    <w:rsid w:val="00437210"/>
    <w:rsid w:val="0043762B"/>
    <w:rsid w:val="00437966"/>
    <w:rsid w:val="004379CF"/>
    <w:rsid w:val="00437BC3"/>
    <w:rsid w:val="0044013E"/>
    <w:rsid w:val="004403FD"/>
    <w:rsid w:val="00440560"/>
    <w:rsid w:val="00440618"/>
    <w:rsid w:val="00440877"/>
    <w:rsid w:val="00440896"/>
    <w:rsid w:val="00440BB7"/>
    <w:rsid w:val="00440C7A"/>
    <w:rsid w:val="00440EEA"/>
    <w:rsid w:val="00440F03"/>
    <w:rsid w:val="00440F05"/>
    <w:rsid w:val="00440FFC"/>
    <w:rsid w:val="00441491"/>
    <w:rsid w:val="004417DA"/>
    <w:rsid w:val="00441A47"/>
    <w:rsid w:val="00441D82"/>
    <w:rsid w:val="004422CA"/>
    <w:rsid w:val="004422DE"/>
    <w:rsid w:val="004426C8"/>
    <w:rsid w:val="00442844"/>
    <w:rsid w:val="004429E7"/>
    <w:rsid w:val="004429EC"/>
    <w:rsid w:val="00442ED5"/>
    <w:rsid w:val="00443197"/>
    <w:rsid w:val="00443794"/>
    <w:rsid w:val="00443931"/>
    <w:rsid w:val="00443BCA"/>
    <w:rsid w:val="004440FC"/>
    <w:rsid w:val="00444214"/>
    <w:rsid w:val="00444304"/>
    <w:rsid w:val="0044442D"/>
    <w:rsid w:val="004444C5"/>
    <w:rsid w:val="00444EE8"/>
    <w:rsid w:val="0044513F"/>
    <w:rsid w:val="004452F4"/>
    <w:rsid w:val="004457CF"/>
    <w:rsid w:val="00445EEA"/>
    <w:rsid w:val="004461B7"/>
    <w:rsid w:val="00446493"/>
    <w:rsid w:val="00446541"/>
    <w:rsid w:val="00446766"/>
    <w:rsid w:val="004468A6"/>
    <w:rsid w:val="0044690B"/>
    <w:rsid w:val="00446F4E"/>
    <w:rsid w:val="00446FAE"/>
    <w:rsid w:val="00447815"/>
    <w:rsid w:val="004478FB"/>
    <w:rsid w:val="004479FA"/>
    <w:rsid w:val="00447A51"/>
    <w:rsid w:val="00447C85"/>
    <w:rsid w:val="004500AB"/>
    <w:rsid w:val="00450114"/>
    <w:rsid w:val="00450221"/>
    <w:rsid w:val="00450772"/>
    <w:rsid w:val="0045099C"/>
    <w:rsid w:val="00450B6B"/>
    <w:rsid w:val="00450F46"/>
    <w:rsid w:val="00450FD0"/>
    <w:rsid w:val="004514E3"/>
    <w:rsid w:val="00451680"/>
    <w:rsid w:val="00451A88"/>
    <w:rsid w:val="0045213F"/>
    <w:rsid w:val="004521C6"/>
    <w:rsid w:val="00452605"/>
    <w:rsid w:val="00452961"/>
    <w:rsid w:val="00452B4F"/>
    <w:rsid w:val="00452C7D"/>
    <w:rsid w:val="00452C8D"/>
    <w:rsid w:val="00452D62"/>
    <w:rsid w:val="00452E9C"/>
    <w:rsid w:val="00452FF7"/>
    <w:rsid w:val="0045379D"/>
    <w:rsid w:val="00453A40"/>
    <w:rsid w:val="00453BA1"/>
    <w:rsid w:val="00453E45"/>
    <w:rsid w:val="00453F43"/>
    <w:rsid w:val="004544BA"/>
    <w:rsid w:val="004547A8"/>
    <w:rsid w:val="00454A69"/>
    <w:rsid w:val="00454D48"/>
    <w:rsid w:val="00455101"/>
    <w:rsid w:val="004553C2"/>
    <w:rsid w:val="00455450"/>
    <w:rsid w:val="00455A2B"/>
    <w:rsid w:val="00455DA9"/>
    <w:rsid w:val="004561E0"/>
    <w:rsid w:val="004568B9"/>
    <w:rsid w:val="00456C1D"/>
    <w:rsid w:val="00456C55"/>
    <w:rsid w:val="00456EBB"/>
    <w:rsid w:val="00456FC7"/>
    <w:rsid w:val="0045752F"/>
    <w:rsid w:val="00457619"/>
    <w:rsid w:val="0045782D"/>
    <w:rsid w:val="00457E01"/>
    <w:rsid w:val="00457FF0"/>
    <w:rsid w:val="0046003A"/>
    <w:rsid w:val="00460AE7"/>
    <w:rsid w:val="00460B3C"/>
    <w:rsid w:val="00460CC0"/>
    <w:rsid w:val="004610EF"/>
    <w:rsid w:val="0046121D"/>
    <w:rsid w:val="00461381"/>
    <w:rsid w:val="004619B0"/>
    <w:rsid w:val="00461E4A"/>
    <w:rsid w:val="00461EBC"/>
    <w:rsid w:val="004620B1"/>
    <w:rsid w:val="00462541"/>
    <w:rsid w:val="00462965"/>
    <w:rsid w:val="004629EA"/>
    <w:rsid w:val="00462E60"/>
    <w:rsid w:val="004630FB"/>
    <w:rsid w:val="00463AF5"/>
    <w:rsid w:val="00463BDE"/>
    <w:rsid w:val="00463C20"/>
    <w:rsid w:val="00463F4D"/>
    <w:rsid w:val="004642D1"/>
    <w:rsid w:val="0046451B"/>
    <w:rsid w:val="00464773"/>
    <w:rsid w:val="0046478C"/>
    <w:rsid w:val="00464800"/>
    <w:rsid w:val="00464B0E"/>
    <w:rsid w:val="00464B1A"/>
    <w:rsid w:val="00465011"/>
    <w:rsid w:val="004652ED"/>
    <w:rsid w:val="004654DA"/>
    <w:rsid w:val="00465738"/>
    <w:rsid w:val="00465942"/>
    <w:rsid w:val="00466186"/>
    <w:rsid w:val="00466257"/>
    <w:rsid w:val="004664C0"/>
    <w:rsid w:val="00466636"/>
    <w:rsid w:val="004667D9"/>
    <w:rsid w:val="00466A4E"/>
    <w:rsid w:val="0046700B"/>
    <w:rsid w:val="00467395"/>
    <w:rsid w:val="00467962"/>
    <w:rsid w:val="00467BB9"/>
    <w:rsid w:val="00467BD5"/>
    <w:rsid w:val="00467DED"/>
    <w:rsid w:val="0047047F"/>
    <w:rsid w:val="004707A8"/>
    <w:rsid w:val="004708F8"/>
    <w:rsid w:val="00470D37"/>
    <w:rsid w:val="00470F50"/>
    <w:rsid w:val="0047119D"/>
    <w:rsid w:val="00471768"/>
    <w:rsid w:val="004719C9"/>
    <w:rsid w:val="00471A56"/>
    <w:rsid w:val="00471B82"/>
    <w:rsid w:val="00471CFD"/>
    <w:rsid w:val="00471E08"/>
    <w:rsid w:val="00471E2A"/>
    <w:rsid w:val="00471FC3"/>
    <w:rsid w:val="00472277"/>
    <w:rsid w:val="0047243F"/>
    <w:rsid w:val="00472830"/>
    <w:rsid w:val="00472CA1"/>
    <w:rsid w:val="00473010"/>
    <w:rsid w:val="0047335D"/>
    <w:rsid w:val="004736DB"/>
    <w:rsid w:val="004736EE"/>
    <w:rsid w:val="004736F4"/>
    <w:rsid w:val="00473A56"/>
    <w:rsid w:val="00473B1F"/>
    <w:rsid w:val="00473BF1"/>
    <w:rsid w:val="00474052"/>
    <w:rsid w:val="00474112"/>
    <w:rsid w:val="0047468E"/>
    <w:rsid w:val="004747A0"/>
    <w:rsid w:val="00474B89"/>
    <w:rsid w:val="00474D53"/>
    <w:rsid w:val="00474DD4"/>
    <w:rsid w:val="00474F37"/>
    <w:rsid w:val="00475186"/>
    <w:rsid w:val="00475AB8"/>
    <w:rsid w:val="00475D42"/>
    <w:rsid w:val="00475F12"/>
    <w:rsid w:val="00475F4C"/>
    <w:rsid w:val="0047606E"/>
    <w:rsid w:val="00476163"/>
    <w:rsid w:val="00476FD2"/>
    <w:rsid w:val="004774E8"/>
    <w:rsid w:val="0047785B"/>
    <w:rsid w:val="004779A3"/>
    <w:rsid w:val="00477B85"/>
    <w:rsid w:val="00480207"/>
    <w:rsid w:val="0048021C"/>
    <w:rsid w:val="00480339"/>
    <w:rsid w:val="004810C8"/>
    <w:rsid w:val="0048115C"/>
    <w:rsid w:val="004811AA"/>
    <w:rsid w:val="00481635"/>
    <w:rsid w:val="004818AB"/>
    <w:rsid w:val="0048199D"/>
    <w:rsid w:val="004821C3"/>
    <w:rsid w:val="004821D7"/>
    <w:rsid w:val="00482908"/>
    <w:rsid w:val="00482BB1"/>
    <w:rsid w:val="00482EC8"/>
    <w:rsid w:val="004837B5"/>
    <w:rsid w:val="00483B4D"/>
    <w:rsid w:val="004841E8"/>
    <w:rsid w:val="004843E4"/>
    <w:rsid w:val="0048445D"/>
    <w:rsid w:val="00484BF3"/>
    <w:rsid w:val="00484F88"/>
    <w:rsid w:val="0048545A"/>
    <w:rsid w:val="00485633"/>
    <w:rsid w:val="0048565F"/>
    <w:rsid w:val="0048581B"/>
    <w:rsid w:val="00485C70"/>
    <w:rsid w:val="00485DF3"/>
    <w:rsid w:val="00485E4F"/>
    <w:rsid w:val="004861B2"/>
    <w:rsid w:val="0048665D"/>
    <w:rsid w:val="004867D6"/>
    <w:rsid w:val="00486A5F"/>
    <w:rsid w:val="00486ADF"/>
    <w:rsid w:val="00486BB0"/>
    <w:rsid w:val="00486D66"/>
    <w:rsid w:val="00486D84"/>
    <w:rsid w:val="00487416"/>
    <w:rsid w:val="004900BF"/>
    <w:rsid w:val="004901EC"/>
    <w:rsid w:val="0049020C"/>
    <w:rsid w:val="0049022D"/>
    <w:rsid w:val="00490581"/>
    <w:rsid w:val="00490B54"/>
    <w:rsid w:val="00490BF5"/>
    <w:rsid w:val="00490DB3"/>
    <w:rsid w:val="0049131C"/>
    <w:rsid w:val="00491384"/>
    <w:rsid w:val="00491567"/>
    <w:rsid w:val="00491864"/>
    <w:rsid w:val="004919D4"/>
    <w:rsid w:val="00491E75"/>
    <w:rsid w:val="004920DD"/>
    <w:rsid w:val="00492247"/>
    <w:rsid w:val="004925AD"/>
    <w:rsid w:val="00492ACD"/>
    <w:rsid w:val="00492DAC"/>
    <w:rsid w:val="00492E54"/>
    <w:rsid w:val="00492FF7"/>
    <w:rsid w:val="0049311F"/>
    <w:rsid w:val="0049335D"/>
    <w:rsid w:val="004935C5"/>
    <w:rsid w:val="00493AE2"/>
    <w:rsid w:val="00493E30"/>
    <w:rsid w:val="0049421B"/>
    <w:rsid w:val="00494A17"/>
    <w:rsid w:val="00494D08"/>
    <w:rsid w:val="00494DBC"/>
    <w:rsid w:val="00494EEF"/>
    <w:rsid w:val="00495417"/>
    <w:rsid w:val="00495A95"/>
    <w:rsid w:val="00495DFB"/>
    <w:rsid w:val="00496392"/>
    <w:rsid w:val="0049664C"/>
    <w:rsid w:val="004968DA"/>
    <w:rsid w:val="00496BAD"/>
    <w:rsid w:val="00497204"/>
    <w:rsid w:val="004972CA"/>
    <w:rsid w:val="0049735C"/>
    <w:rsid w:val="004976A1"/>
    <w:rsid w:val="00497C15"/>
    <w:rsid w:val="00497D9A"/>
    <w:rsid w:val="00497DC4"/>
    <w:rsid w:val="00497F44"/>
    <w:rsid w:val="004A059D"/>
    <w:rsid w:val="004A0BC3"/>
    <w:rsid w:val="004A0D66"/>
    <w:rsid w:val="004A0E63"/>
    <w:rsid w:val="004A1641"/>
    <w:rsid w:val="004A16AD"/>
    <w:rsid w:val="004A1B1A"/>
    <w:rsid w:val="004A23AF"/>
    <w:rsid w:val="004A2ABD"/>
    <w:rsid w:val="004A31A5"/>
    <w:rsid w:val="004A3729"/>
    <w:rsid w:val="004A378E"/>
    <w:rsid w:val="004A3DA3"/>
    <w:rsid w:val="004A3FDD"/>
    <w:rsid w:val="004A43CE"/>
    <w:rsid w:val="004A44D3"/>
    <w:rsid w:val="004A49BD"/>
    <w:rsid w:val="004A4DFB"/>
    <w:rsid w:val="004A527C"/>
    <w:rsid w:val="004A529C"/>
    <w:rsid w:val="004A52E7"/>
    <w:rsid w:val="004A53CC"/>
    <w:rsid w:val="004A5540"/>
    <w:rsid w:val="004A5A72"/>
    <w:rsid w:val="004A5D75"/>
    <w:rsid w:val="004A6020"/>
    <w:rsid w:val="004A6F14"/>
    <w:rsid w:val="004A7159"/>
    <w:rsid w:val="004A7204"/>
    <w:rsid w:val="004A72DF"/>
    <w:rsid w:val="004A74CC"/>
    <w:rsid w:val="004B03B7"/>
    <w:rsid w:val="004B046D"/>
    <w:rsid w:val="004B0491"/>
    <w:rsid w:val="004B089F"/>
    <w:rsid w:val="004B099D"/>
    <w:rsid w:val="004B0D99"/>
    <w:rsid w:val="004B0EAE"/>
    <w:rsid w:val="004B11C5"/>
    <w:rsid w:val="004B163E"/>
    <w:rsid w:val="004B176E"/>
    <w:rsid w:val="004B1950"/>
    <w:rsid w:val="004B1951"/>
    <w:rsid w:val="004B199F"/>
    <w:rsid w:val="004B2053"/>
    <w:rsid w:val="004B23C4"/>
    <w:rsid w:val="004B26E9"/>
    <w:rsid w:val="004B2733"/>
    <w:rsid w:val="004B336A"/>
    <w:rsid w:val="004B3585"/>
    <w:rsid w:val="004B3A85"/>
    <w:rsid w:val="004B41CF"/>
    <w:rsid w:val="004B467F"/>
    <w:rsid w:val="004B46C0"/>
    <w:rsid w:val="004B46E2"/>
    <w:rsid w:val="004B47DA"/>
    <w:rsid w:val="004B4819"/>
    <w:rsid w:val="004B4A52"/>
    <w:rsid w:val="004B4E62"/>
    <w:rsid w:val="004B5168"/>
    <w:rsid w:val="004B5372"/>
    <w:rsid w:val="004B5793"/>
    <w:rsid w:val="004B5A6C"/>
    <w:rsid w:val="004B5D50"/>
    <w:rsid w:val="004B5EDF"/>
    <w:rsid w:val="004B60AC"/>
    <w:rsid w:val="004B6452"/>
    <w:rsid w:val="004B6453"/>
    <w:rsid w:val="004B66D3"/>
    <w:rsid w:val="004B6778"/>
    <w:rsid w:val="004B67C6"/>
    <w:rsid w:val="004B683D"/>
    <w:rsid w:val="004B6C44"/>
    <w:rsid w:val="004B6CDA"/>
    <w:rsid w:val="004B6DA1"/>
    <w:rsid w:val="004B6DF4"/>
    <w:rsid w:val="004B78F7"/>
    <w:rsid w:val="004B7AC3"/>
    <w:rsid w:val="004C0009"/>
    <w:rsid w:val="004C0013"/>
    <w:rsid w:val="004C01B2"/>
    <w:rsid w:val="004C055F"/>
    <w:rsid w:val="004C059E"/>
    <w:rsid w:val="004C07DC"/>
    <w:rsid w:val="004C0BC1"/>
    <w:rsid w:val="004C0D3F"/>
    <w:rsid w:val="004C0E5B"/>
    <w:rsid w:val="004C0FA7"/>
    <w:rsid w:val="004C1144"/>
    <w:rsid w:val="004C1E29"/>
    <w:rsid w:val="004C1E2B"/>
    <w:rsid w:val="004C223A"/>
    <w:rsid w:val="004C22F0"/>
    <w:rsid w:val="004C231C"/>
    <w:rsid w:val="004C2664"/>
    <w:rsid w:val="004C26DA"/>
    <w:rsid w:val="004C29A0"/>
    <w:rsid w:val="004C2AEE"/>
    <w:rsid w:val="004C2C7C"/>
    <w:rsid w:val="004C33A9"/>
    <w:rsid w:val="004C33D5"/>
    <w:rsid w:val="004C36FD"/>
    <w:rsid w:val="004C3EFF"/>
    <w:rsid w:val="004C3FD0"/>
    <w:rsid w:val="004C42FB"/>
    <w:rsid w:val="004C4FAB"/>
    <w:rsid w:val="004C52BF"/>
    <w:rsid w:val="004C534A"/>
    <w:rsid w:val="004C57B6"/>
    <w:rsid w:val="004C60B8"/>
    <w:rsid w:val="004C6269"/>
    <w:rsid w:val="004C637A"/>
    <w:rsid w:val="004C66EE"/>
    <w:rsid w:val="004C683A"/>
    <w:rsid w:val="004C684D"/>
    <w:rsid w:val="004C687C"/>
    <w:rsid w:val="004C693C"/>
    <w:rsid w:val="004C693E"/>
    <w:rsid w:val="004C6A5D"/>
    <w:rsid w:val="004C6CE7"/>
    <w:rsid w:val="004C6E78"/>
    <w:rsid w:val="004C70FE"/>
    <w:rsid w:val="004C73A2"/>
    <w:rsid w:val="004C7505"/>
    <w:rsid w:val="004C77DB"/>
    <w:rsid w:val="004C781E"/>
    <w:rsid w:val="004C7B3B"/>
    <w:rsid w:val="004C7D1C"/>
    <w:rsid w:val="004C7E64"/>
    <w:rsid w:val="004C7F56"/>
    <w:rsid w:val="004D0360"/>
    <w:rsid w:val="004D05DC"/>
    <w:rsid w:val="004D0A16"/>
    <w:rsid w:val="004D0C20"/>
    <w:rsid w:val="004D1025"/>
    <w:rsid w:val="004D150B"/>
    <w:rsid w:val="004D15AD"/>
    <w:rsid w:val="004D1659"/>
    <w:rsid w:val="004D17D2"/>
    <w:rsid w:val="004D1A0B"/>
    <w:rsid w:val="004D1A3C"/>
    <w:rsid w:val="004D1C2D"/>
    <w:rsid w:val="004D2166"/>
    <w:rsid w:val="004D249C"/>
    <w:rsid w:val="004D26B5"/>
    <w:rsid w:val="004D2AA7"/>
    <w:rsid w:val="004D2D66"/>
    <w:rsid w:val="004D2E39"/>
    <w:rsid w:val="004D2E60"/>
    <w:rsid w:val="004D2ED0"/>
    <w:rsid w:val="004D3082"/>
    <w:rsid w:val="004D318E"/>
    <w:rsid w:val="004D323B"/>
    <w:rsid w:val="004D35C3"/>
    <w:rsid w:val="004D385C"/>
    <w:rsid w:val="004D388C"/>
    <w:rsid w:val="004D40CE"/>
    <w:rsid w:val="004D41BD"/>
    <w:rsid w:val="004D4281"/>
    <w:rsid w:val="004D4BCD"/>
    <w:rsid w:val="004D4DC0"/>
    <w:rsid w:val="004D53E2"/>
    <w:rsid w:val="004D6360"/>
    <w:rsid w:val="004D637A"/>
    <w:rsid w:val="004D637C"/>
    <w:rsid w:val="004D64D5"/>
    <w:rsid w:val="004D6600"/>
    <w:rsid w:val="004D6882"/>
    <w:rsid w:val="004D6D65"/>
    <w:rsid w:val="004D6DA1"/>
    <w:rsid w:val="004D707F"/>
    <w:rsid w:val="004D7135"/>
    <w:rsid w:val="004D75B8"/>
    <w:rsid w:val="004D79FA"/>
    <w:rsid w:val="004D7A49"/>
    <w:rsid w:val="004D7B84"/>
    <w:rsid w:val="004E00BE"/>
    <w:rsid w:val="004E01F9"/>
    <w:rsid w:val="004E026C"/>
    <w:rsid w:val="004E0593"/>
    <w:rsid w:val="004E0758"/>
    <w:rsid w:val="004E0DE8"/>
    <w:rsid w:val="004E0EFB"/>
    <w:rsid w:val="004E138A"/>
    <w:rsid w:val="004E17F6"/>
    <w:rsid w:val="004E186F"/>
    <w:rsid w:val="004E1876"/>
    <w:rsid w:val="004E192A"/>
    <w:rsid w:val="004E19FE"/>
    <w:rsid w:val="004E1AED"/>
    <w:rsid w:val="004E1D6B"/>
    <w:rsid w:val="004E1E7F"/>
    <w:rsid w:val="004E1F48"/>
    <w:rsid w:val="004E2287"/>
    <w:rsid w:val="004E2301"/>
    <w:rsid w:val="004E245F"/>
    <w:rsid w:val="004E2673"/>
    <w:rsid w:val="004E2755"/>
    <w:rsid w:val="004E2B3F"/>
    <w:rsid w:val="004E2DA7"/>
    <w:rsid w:val="004E2E3D"/>
    <w:rsid w:val="004E3027"/>
    <w:rsid w:val="004E30B8"/>
    <w:rsid w:val="004E3437"/>
    <w:rsid w:val="004E344A"/>
    <w:rsid w:val="004E37BC"/>
    <w:rsid w:val="004E3B06"/>
    <w:rsid w:val="004E3E2B"/>
    <w:rsid w:val="004E407D"/>
    <w:rsid w:val="004E4209"/>
    <w:rsid w:val="004E420A"/>
    <w:rsid w:val="004E4659"/>
    <w:rsid w:val="004E4916"/>
    <w:rsid w:val="004E4B8A"/>
    <w:rsid w:val="004E4DB5"/>
    <w:rsid w:val="004E4F02"/>
    <w:rsid w:val="004E5388"/>
    <w:rsid w:val="004E549A"/>
    <w:rsid w:val="004E55AC"/>
    <w:rsid w:val="004E570A"/>
    <w:rsid w:val="004E6095"/>
    <w:rsid w:val="004E633F"/>
    <w:rsid w:val="004E69C0"/>
    <w:rsid w:val="004E6A9F"/>
    <w:rsid w:val="004E6F54"/>
    <w:rsid w:val="004E6FA8"/>
    <w:rsid w:val="004E756E"/>
    <w:rsid w:val="004E76F5"/>
    <w:rsid w:val="004E7939"/>
    <w:rsid w:val="004E7A50"/>
    <w:rsid w:val="004E7A53"/>
    <w:rsid w:val="004E7C14"/>
    <w:rsid w:val="004F02A1"/>
    <w:rsid w:val="004F0328"/>
    <w:rsid w:val="004F0436"/>
    <w:rsid w:val="004F07A1"/>
    <w:rsid w:val="004F0C7A"/>
    <w:rsid w:val="004F0EA7"/>
    <w:rsid w:val="004F0F42"/>
    <w:rsid w:val="004F14F0"/>
    <w:rsid w:val="004F17CD"/>
    <w:rsid w:val="004F1D77"/>
    <w:rsid w:val="004F21CA"/>
    <w:rsid w:val="004F24F1"/>
    <w:rsid w:val="004F2731"/>
    <w:rsid w:val="004F2896"/>
    <w:rsid w:val="004F2A4A"/>
    <w:rsid w:val="004F2C80"/>
    <w:rsid w:val="004F3664"/>
    <w:rsid w:val="004F3979"/>
    <w:rsid w:val="004F3C8E"/>
    <w:rsid w:val="004F3F98"/>
    <w:rsid w:val="004F4774"/>
    <w:rsid w:val="004F4827"/>
    <w:rsid w:val="004F4A12"/>
    <w:rsid w:val="004F4E43"/>
    <w:rsid w:val="004F4FBD"/>
    <w:rsid w:val="004F51CA"/>
    <w:rsid w:val="004F5269"/>
    <w:rsid w:val="004F562C"/>
    <w:rsid w:val="004F56B7"/>
    <w:rsid w:val="004F5BE1"/>
    <w:rsid w:val="004F5CB1"/>
    <w:rsid w:val="004F5F83"/>
    <w:rsid w:val="004F5FA1"/>
    <w:rsid w:val="004F5FB9"/>
    <w:rsid w:val="004F632E"/>
    <w:rsid w:val="004F6548"/>
    <w:rsid w:val="004F6608"/>
    <w:rsid w:val="004F6AB8"/>
    <w:rsid w:val="004F6C05"/>
    <w:rsid w:val="004F6E3C"/>
    <w:rsid w:val="004F6E42"/>
    <w:rsid w:val="004F74C7"/>
    <w:rsid w:val="004F7544"/>
    <w:rsid w:val="004F794C"/>
    <w:rsid w:val="004F7973"/>
    <w:rsid w:val="004F7C0E"/>
    <w:rsid w:val="004F7EC6"/>
    <w:rsid w:val="004F7F82"/>
    <w:rsid w:val="005002CE"/>
    <w:rsid w:val="0050040D"/>
    <w:rsid w:val="00500629"/>
    <w:rsid w:val="0050063D"/>
    <w:rsid w:val="005007D3"/>
    <w:rsid w:val="00500B1C"/>
    <w:rsid w:val="00500B65"/>
    <w:rsid w:val="00500C8E"/>
    <w:rsid w:val="00500E3F"/>
    <w:rsid w:val="005015FB"/>
    <w:rsid w:val="00501679"/>
    <w:rsid w:val="00501881"/>
    <w:rsid w:val="00501899"/>
    <w:rsid w:val="0050199A"/>
    <w:rsid w:val="005019C1"/>
    <w:rsid w:val="00501A7C"/>
    <w:rsid w:val="00502CAF"/>
    <w:rsid w:val="00502E73"/>
    <w:rsid w:val="00503558"/>
    <w:rsid w:val="005038A6"/>
    <w:rsid w:val="00503B4C"/>
    <w:rsid w:val="00503EE4"/>
    <w:rsid w:val="00503FFE"/>
    <w:rsid w:val="0050419F"/>
    <w:rsid w:val="00504526"/>
    <w:rsid w:val="00504A8C"/>
    <w:rsid w:val="00504C86"/>
    <w:rsid w:val="00504D00"/>
    <w:rsid w:val="00504F5F"/>
    <w:rsid w:val="005055B2"/>
    <w:rsid w:val="005059F1"/>
    <w:rsid w:val="00505DF4"/>
    <w:rsid w:val="00505E53"/>
    <w:rsid w:val="00505F96"/>
    <w:rsid w:val="005065B0"/>
    <w:rsid w:val="00506803"/>
    <w:rsid w:val="00506858"/>
    <w:rsid w:val="00506860"/>
    <w:rsid w:val="00506ABE"/>
    <w:rsid w:val="00506B85"/>
    <w:rsid w:val="005070FB"/>
    <w:rsid w:val="00507700"/>
    <w:rsid w:val="00507818"/>
    <w:rsid w:val="005079A5"/>
    <w:rsid w:val="00507C33"/>
    <w:rsid w:val="00507C92"/>
    <w:rsid w:val="00507F8D"/>
    <w:rsid w:val="00510446"/>
    <w:rsid w:val="00510C02"/>
    <w:rsid w:val="005110D3"/>
    <w:rsid w:val="005110FA"/>
    <w:rsid w:val="00511162"/>
    <w:rsid w:val="0051139B"/>
    <w:rsid w:val="005114C4"/>
    <w:rsid w:val="00511505"/>
    <w:rsid w:val="00511526"/>
    <w:rsid w:val="00511B4D"/>
    <w:rsid w:val="00511D9F"/>
    <w:rsid w:val="00512491"/>
    <w:rsid w:val="00512612"/>
    <w:rsid w:val="00512621"/>
    <w:rsid w:val="005129BE"/>
    <w:rsid w:val="00512C4B"/>
    <w:rsid w:val="00512D8F"/>
    <w:rsid w:val="005130FD"/>
    <w:rsid w:val="00513F00"/>
    <w:rsid w:val="00514200"/>
    <w:rsid w:val="00514922"/>
    <w:rsid w:val="00514CB7"/>
    <w:rsid w:val="00514E01"/>
    <w:rsid w:val="00514E33"/>
    <w:rsid w:val="00514FDE"/>
    <w:rsid w:val="005151A5"/>
    <w:rsid w:val="0051540D"/>
    <w:rsid w:val="00515589"/>
    <w:rsid w:val="00515735"/>
    <w:rsid w:val="00515807"/>
    <w:rsid w:val="005159AC"/>
    <w:rsid w:val="00515ECE"/>
    <w:rsid w:val="005161AB"/>
    <w:rsid w:val="005164E1"/>
    <w:rsid w:val="00516817"/>
    <w:rsid w:val="00516AD2"/>
    <w:rsid w:val="00516D65"/>
    <w:rsid w:val="00516DAF"/>
    <w:rsid w:val="00517322"/>
    <w:rsid w:val="00517A6B"/>
    <w:rsid w:val="00517D14"/>
    <w:rsid w:val="005202C2"/>
    <w:rsid w:val="005205A8"/>
    <w:rsid w:val="005207EA"/>
    <w:rsid w:val="005208CB"/>
    <w:rsid w:val="005209A8"/>
    <w:rsid w:val="00520DC6"/>
    <w:rsid w:val="00520F93"/>
    <w:rsid w:val="005215C1"/>
    <w:rsid w:val="00521891"/>
    <w:rsid w:val="00521B38"/>
    <w:rsid w:val="00521D1C"/>
    <w:rsid w:val="00522CD7"/>
    <w:rsid w:val="00522D34"/>
    <w:rsid w:val="00522F84"/>
    <w:rsid w:val="00522F85"/>
    <w:rsid w:val="005231C8"/>
    <w:rsid w:val="0052328C"/>
    <w:rsid w:val="00523654"/>
    <w:rsid w:val="00523CB6"/>
    <w:rsid w:val="00523CFE"/>
    <w:rsid w:val="00524146"/>
    <w:rsid w:val="00524276"/>
    <w:rsid w:val="005243E1"/>
    <w:rsid w:val="00524672"/>
    <w:rsid w:val="005247C4"/>
    <w:rsid w:val="005249CD"/>
    <w:rsid w:val="00524B89"/>
    <w:rsid w:val="00524C8E"/>
    <w:rsid w:val="00524E32"/>
    <w:rsid w:val="00524E89"/>
    <w:rsid w:val="005251D2"/>
    <w:rsid w:val="00525285"/>
    <w:rsid w:val="00525A68"/>
    <w:rsid w:val="00525B7D"/>
    <w:rsid w:val="00525D60"/>
    <w:rsid w:val="00525E1E"/>
    <w:rsid w:val="00525E8F"/>
    <w:rsid w:val="00525EB3"/>
    <w:rsid w:val="0052625D"/>
    <w:rsid w:val="005268EB"/>
    <w:rsid w:val="00526A88"/>
    <w:rsid w:val="00526AA0"/>
    <w:rsid w:val="00526BA6"/>
    <w:rsid w:val="005270DD"/>
    <w:rsid w:val="005274F1"/>
    <w:rsid w:val="005278DE"/>
    <w:rsid w:val="00527C0D"/>
    <w:rsid w:val="00527DB6"/>
    <w:rsid w:val="00527FED"/>
    <w:rsid w:val="00530002"/>
    <w:rsid w:val="0053033C"/>
    <w:rsid w:val="005303C8"/>
    <w:rsid w:val="00530B37"/>
    <w:rsid w:val="00530B3A"/>
    <w:rsid w:val="00530CBE"/>
    <w:rsid w:val="00530FE6"/>
    <w:rsid w:val="00531489"/>
    <w:rsid w:val="0053164C"/>
    <w:rsid w:val="00531737"/>
    <w:rsid w:val="00531887"/>
    <w:rsid w:val="005319F1"/>
    <w:rsid w:val="00531CC5"/>
    <w:rsid w:val="00532186"/>
    <w:rsid w:val="005324C8"/>
    <w:rsid w:val="00532DA6"/>
    <w:rsid w:val="0053308A"/>
    <w:rsid w:val="005331E5"/>
    <w:rsid w:val="005332A8"/>
    <w:rsid w:val="005332A9"/>
    <w:rsid w:val="00533914"/>
    <w:rsid w:val="00533972"/>
    <w:rsid w:val="00533F41"/>
    <w:rsid w:val="0053401A"/>
    <w:rsid w:val="005340F7"/>
    <w:rsid w:val="00534138"/>
    <w:rsid w:val="00534171"/>
    <w:rsid w:val="0053445B"/>
    <w:rsid w:val="005344BF"/>
    <w:rsid w:val="00534844"/>
    <w:rsid w:val="005348CD"/>
    <w:rsid w:val="00534BDB"/>
    <w:rsid w:val="00534DDE"/>
    <w:rsid w:val="00534EA3"/>
    <w:rsid w:val="00535867"/>
    <w:rsid w:val="005359F4"/>
    <w:rsid w:val="00535A11"/>
    <w:rsid w:val="00535A8D"/>
    <w:rsid w:val="00535CB8"/>
    <w:rsid w:val="005364A4"/>
    <w:rsid w:val="005364ED"/>
    <w:rsid w:val="00536545"/>
    <w:rsid w:val="00536610"/>
    <w:rsid w:val="005366D2"/>
    <w:rsid w:val="00536B61"/>
    <w:rsid w:val="00537300"/>
    <w:rsid w:val="00537602"/>
    <w:rsid w:val="0053794F"/>
    <w:rsid w:val="00537BA2"/>
    <w:rsid w:val="00537C9B"/>
    <w:rsid w:val="0054007D"/>
    <w:rsid w:val="0054037E"/>
    <w:rsid w:val="00540429"/>
    <w:rsid w:val="00540580"/>
    <w:rsid w:val="00540799"/>
    <w:rsid w:val="00540A13"/>
    <w:rsid w:val="00540B6B"/>
    <w:rsid w:val="00541032"/>
    <w:rsid w:val="00541271"/>
    <w:rsid w:val="00541338"/>
    <w:rsid w:val="005413D0"/>
    <w:rsid w:val="005418D7"/>
    <w:rsid w:val="00541FA4"/>
    <w:rsid w:val="00541FEA"/>
    <w:rsid w:val="0054207E"/>
    <w:rsid w:val="00542226"/>
    <w:rsid w:val="00542292"/>
    <w:rsid w:val="00542BAA"/>
    <w:rsid w:val="00542D88"/>
    <w:rsid w:val="00542FBE"/>
    <w:rsid w:val="0054318E"/>
    <w:rsid w:val="0054325C"/>
    <w:rsid w:val="00543359"/>
    <w:rsid w:val="00543612"/>
    <w:rsid w:val="005436D4"/>
    <w:rsid w:val="00543CA8"/>
    <w:rsid w:val="00544082"/>
    <w:rsid w:val="00544096"/>
    <w:rsid w:val="005441CC"/>
    <w:rsid w:val="00544236"/>
    <w:rsid w:val="005446ED"/>
    <w:rsid w:val="00544FBB"/>
    <w:rsid w:val="00545B92"/>
    <w:rsid w:val="00545D99"/>
    <w:rsid w:val="00545DC0"/>
    <w:rsid w:val="00545E27"/>
    <w:rsid w:val="00545F10"/>
    <w:rsid w:val="00545F39"/>
    <w:rsid w:val="00546032"/>
    <w:rsid w:val="005460E8"/>
    <w:rsid w:val="00546200"/>
    <w:rsid w:val="00546898"/>
    <w:rsid w:val="005469A5"/>
    <w:rsid w:val="00546E5B"/>
    <w:rsid w:val="00546F35"/>
    <w:rsid w:val="00546FD1"/>
    <w:rsid w:val="005471A8"/>
    <w:rsid w:val="005472C9"/>
    <w:rsid w:val="0054737E"/>
    <w:rsid w:val="00547A8D"/>
    <w:rsid w:val="00547D06"/>
    <w:rsid w:val="00547FFC"/>
    <w:rsid w:val="00550327"/>
    <w:rsid w:val="00550A76"/>
    <w:rsid w:val="00550D9E"/>
    <w:rsid w:val="0055108A"/>
    <w:rsid w:val="005510FF"/>
    <w:rsid w:val="005519BE"/>
    <w:rsid w:val="005519BF"/>
    <w:rsid w:val="00551A7A"/>
    <w:rsid w:val="00552013"/>
    <w:rsid w:val="00552060"/>
    <w:rsid w:val="0055215C"/>
    <w:rsid w:val="0055222B"/>
    <w:rsid w:val="005527AF"/>
    <w:rsid w:val="005527B9"/>
    <w:rsid w:val="0055287D"/>
    <w:rsid w:val="005531E1"/>
    <w:rsid w:val="0055326B"/>
    <w:rsid w:val="00553593"/>
    <w:rsid w:val="00553782"/>
    <w:rsid w:val="005537BD"/>
    <w:rsid w:val="005543CF"/>
    <w:rsid w:val="005548C4"/>
    <w:rsid w:val="00554B58"/>
    <w:rsid w:val="00555149"/>
    <w:rsid w:val="0055519F"/>
    <w:rsid w:val="00555429"/>
    <w:rsid w:val="005554A0"/>
    <w:rsid w:val="0055551E"/>
    <w:rsid w:val="0055564A"/>
    <w:rsid w:val="005558BD"/>
    <w:rsid w:val="00555D7E"/>
    <w:rsid w:val="00555F21"/>
    <w:rsid w:val="00556235"/>
    <w:rsid w:val="005563F6"/>
    <w:rsid w:val="00556682"/>
    <w:rsid w:val="005566EA"/>
    <w:rsid w:val="00556CC7"/>
    <w:rsid w:val="00556F4A"/>
    <w:rsid w:val="0055703E"/>
    <w:rsid w:val="005574FC"/>
    <w:rsid w:val="0055780F"/>
    <w:rsid w:val="005578E7"/>
    <w:rsid w:val="00557936"/>
    <w:rsid w:val="00557A74"/>
    <w:rsid w:val="00557C11"/>
    <w:rsid w:val="005600D1"/>
    <w:rsid w:val="0056010E"/>
    <w:rsid w:val="00560197"/>
    <w:rsid w:val="005603E9"/>
    <w:rsid w:val="00560B40"/>
    <w:rsid w:val="00560B9E"/>
    <w:rsid w:val="00560C9B"/>
    <w:rsid w:val="00560EE1"/>
    <w:rsid w:val="0056158B"/>
    <w:rsid w:val="00561592"/>
    <w:rsid w:val="005615C9"/>
    <w:rsid w:val="0056185F"/>
    <w:rsid w:val="00562228"/>
    <w:rsid w:val="00562342"/>
    <w:rsid w:val="005629DB"/>
    <w:rsid w:val="00562BB0"/>
    <w:rsid w:val="005630DB"/>
    <w:rsid w:val="00563383"/>
    <w:rsid w:val="00563657"/>
    <w:rsid w:val="00563743"/>
    <w:rsid w:val="00563987"/>
    <w:rsid w:val="00563ABA"/>
    <w:rsid w:val="00563D3C"/>
    <w:rsid w:val="00563EDB"/>
    <w:rsid w:val="00563F85"/>
    <w:rsid w:val="00564125"/>
    <w:rsid w:val="00564388"/>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42E"/>
    <w:rsid w:val="005678AD"/>
    <w:rsid w:val="005679BC"/>
    <w:rsid w:val="00570299"/>
    <w:rsid w:val="00570604"/>
    <w:rsid w:val="005706EB"/>
    <w:rsid w:val="00570DB8"/>
    <w:rsid w:val="00570F61"/>
    <w:rsid w:val="00571360"/>
    <w:rsid w:val="005714BF"/>
    <w:rsid w:val="005716D1"/>
    <w:rsid w:val="0057184E"/>
    <w:rsid w:val="00571B96"/>
    <w:rsid w:val="00571CCD"/>
    <w:rsid w:val="005723F1"/>
    <w:rsid w:val="0057241D"/>
    <w:rsid w:val="0057247C"/>
    <w:rsid w:val="00572581"/>
    <w:rsid w:val="005725C8"/>
    <w:rsid w:val="00572A78"/>
    <w:rsid w:val="00572B71"/>
    <w:rsid w:val="00572C8E"/>
    <w:rsid w:val="00572CBA"/>
    <w:rsid w:val="00572EA9"/>
    <w:rsid w:val="00572ECA"/>
    <w:rsid w:val="00573198"/>
    <w:rsid w:val="0057358C"/>
    <w:rsid w:val="0057384E"/>
    <w:rsid w:val="00573AF7"/>
    <w:rsid w:val="00573B36"/>
    <w:rsid w:val="00573B8B"/>
    <w:rsid w:val="00573DA7"/>
    <w:rsid w:val="00573F89"/>
    <w:rsid w:val="0057413B"/>
    <w:rsid w:val="0057425B"/>
    <w:rsid w:val="005746B5"/>
    <w:rsid w:val="00574830"/>
    <w:rsid w:val="00574937"/>
    <w:rsid w:val="00574A6F"/>
    <w:rsid w:val="00574A99"/>
    <w:rsid w:val="00574C57"/>
    <w:rsid w:val="00574D8D"/>
    <w:rsid w:val="00574E75"/>
    <w:rsid w:val="005751C1"/>
    <w:rsid w:val="00575279"/>
    <w:rsid w:val="005753B6"/>
    <w:rsid w:val="00575683"/>
    <w:rsid w:val="00575E3F"/>
    <w:rsid w:val="0057670F"/>
    <w:rsid w:val="0057692E"/>
    <w:rsid w:val="005769E4"/>
    <w:rsid w:val="00576B0F"/>
    <w:rsid w:val="00576C7B"/>
    <w:rsid w:val="00576D2F"/>
    <w:rsid w:val="0057724C"/>
    <w:rsid w:val="0057772D"/>
    <w:rsid w:val="005778B9"/>
    <w:rsid w:val="00577964"/>
    <w:rsid w:val="00577CD5"/>
    <w:rsid w:val="00577D55"/>
    <w:rsid w:val="00577E0B"/>
    <w:rsid w:val="00577E76"/>
    <w:rsid w:val="005802D3"/>
    <w:rsid w:val="005803AD"/>
    <w:rsid w:val="005803EA"/>
    <w:rsid w:val="0058056F"/>
    <w:rsid w:val="0058063E"/>
    <w:rsid w:val="0058080B"/>
    <w:rsid w:val="00580BB8"/>
    <w:rsid w:val="00580CC1"/>
    <w:rsid w:val="00580D4E"/>
    <w:rsid w:val="00580D62"/>
    <w:rsid w:val="00580EC0"/>
    <w:rsid w:val="0058112A"/>
    <w:rsid w:val="0058135A"/>
    <w:rsid w:val="005816F3"/>
    <w:rsid w:val="00581AA9"/>
    <w:rsid w:val="00581BD4"/>
    <w:rsid w:val="0058209B"/>
    <w:rsid w:val="00582811"/>
    <w:rsid w:val="00582F9B"/>
    <w:rsid w:val="00583058"/>
    <w:rsid w:val="00583584"/>
    <w:rsid w:val="0058358F"/>
    <w:rsid w:val="00583A64"/>
    <w:rsid w:val="00583BFD"/>
    <w:rsid w:val="00583D89"/>
    <w:rsid w:val="00583DCC"/>
    <w:rsid w:val="0058406B"/>
    <w:rsid w:val="005840D3"/>
    <w:rsid w:val="00584169"/>
    <w:rsid w:val="005842E3"/>
    <w:rsid w:val="005846F1"/>
    <w:rsid w:val="00584738"/>
    <w:rsid w:val="005848CA"/>
    <w:rsid w:val="005849C5"/>
    <w:rsid w:val="00584C83"/>
    <w:rsid w:val="00584EA5"/>
    <w:rsid w:val="00584FD8"/>
    <w:rsid w:val="00585344"/>
    <w:rsid w:val="005856BC"/>
    <w:rsid w:val="00585715"/>
    <w:rsid w:val="00585838"/>
    <w:rsid w:val="00585917"/>
    <w:rsid w:val="00585E7E"/>
    <w:rsid w:val="00586042"/>
    <w:rsid w:val="0058609E"/>
    <w:rsid w:val="005860D5"/>
    <w:rsid w:val="0058657C"/>
    <w:rsid w:val="005865C2"/>
    <w:rsid w:val="00586651"/>
    <w:rsid w:val="0058685B"/>
    <w:rsid w:val="0058698E"/>
    <w:rsid w:val="00586B3E"/>
    <w:rsid w:val="00586BAA"/>
    <w:rsid w:val="00586C00"/>
    <w:rsid w:val="00586D87"/>
    <w:rsid w:val="00586E7A"/>
    <w:rsid w:val="0058728B"/>
    <w:rsid w:val="00587ABD"/>
    <w:rsid w:val="00587C03"/>
    <w:rsid w:val="00587DC6"/>
    <w:rsid w:val="00587FAE"/>
    <w:rsid w:val="00590064"/>
    <w:rsid w:val="00590121"/>
    <w:rsid w:val="00590143"/>
    <w:rsid w:val="0059026B"/>
    <w:rsid w:val="005903B5"/>
    <w:rsid w:val="00590625"/>
    <w:rsid w:val="00590891"/>
    <w:rsid w:val="005909B9"/>
    <w:rsid w:val="00591032"/>
    <w:rsid w:val="0059103A"/>
    <w:rsid w:val="0059120B"/>
    <w:rsid w:val="005913E4"/>
    <w:rsid w:val="00591E45"/>
    <w:rsid w:val="00591FD4"/>
    <w:rsid w:val="00591FEC"/>
    <w:rsid w:val="005920DA"/>
    <w:rsid w:val="00592272"/>
    <w:rsid w:val="005922C8"/>
    <w:rsid w:val="00592514"/>
    <w:rsid w:val="00592848"/>
    <w:rsid w:val="005929F5"/>
    <w:rsid w:val="00592A37"/>
    <w:rsid w:val="00592C50"/>
    <w:rsid w:val="005931A4"/>
    <w:rsid w:val="0059320B"/>
    <w:rsid w:val="00593333"/>
    <w:rsid w:val="00593455"/>
    <w:rsid w:val="005936F8"/>
    <w:rsid w:val="005937EB"/>
    <w:rsid w:val="0059388D"/>
    <w:rsid w:val="00593B30"/>
    <w:rsid w:val="00593F21"/>
    <w:rsid w:val="00594202"/>
    <w:rsid w:val="0059423C"/>
    <w:rsid w:val="00594399"/>
    <w:rsid w:val="005945C9"/>
    <w:rsid w:val="0059485A"/>
    <w:rsid w:val="00594B4F"/>
    <w:rsid w:val="005950E6"/>
    <w:rsid w:val="00595344"/>
    <w:rsid w:val="00595410"/>
    <w:rsid w:val="00595573"/>
    <w:rsid w:val="005956EF"/>
    <w:rsid w:val="00595710"/>
    <w:rsid w:val="00595810"/>
    <w:rsid w:val="00595940"/>
    <w:rsid w:val="005959A6"/>
    <w:rsid w:val="00595A46"/>
    <w:rsid w:val="00595DAA"/>
    <w:rsid w:val="00596344"/>
    <w:rsid w:val="0059653D"/>
    <w:rsid w:val="00596640"/>
    <w:rsid w:val="00596C04"/>
    <w:rsid w:val="00596CD4"/>
    <w:rsid w:val="00596CEB"/>
    <w:rsid w:val="00596E4F"/>
    <w:rsid w:val="00596EA6"/>
    <w:rsid w:val="005973E0"/>
    <w:rsid w:val="005978D2"/>
    <w:rsid w:val="0059790A"/>
    <w:rsid w:val="0059796C"/>
    <w:rsid w:val="00597AA8"/>
    <w:rsid w:val="00597F81"/>
    <w:rsid w:val="005A0272"/>
    <w:rsid w:val="005A041B"/>
    <w:rsid w:val="005A06B1"/>
    <w:rsid w:val="005A07F6"/>
    <w:rsid w:val="005A0B93"/>
    <w:rsid w:val="005A0C76"/>
    <w:rsid w:val="005A0DD9"/>
    <w:rsid w:val="005A14CD"/>
    <w:rsid w:val="005A158F"/>
    <w:rsid w:val="005A1BFF"/>
    <w:rsid w:val="005A1D44"/>
    <w:rsid w:val="005A1E63"/>
    <w:rsid w:val="005A2633"/>
    <w:rsid w:val="005A26C5"/>
    <w:rsid w:val="005A2760"/>
    <w:rsid w:val="005A29CC"/>
    <w:rsid w:val="005A29D2"/>
    <w:rsid w:val="005A2C2B"/>
    <w:rsid w:val="005A2C58"/>
    <w:rsid w:val="005A2D8E"/>
    <w:rsid w:val="005A2E98"/>
    <w:rsid w:val="005A3513"/>
    <w:rsid w:val="005A3A12"/>
    <w:rsid w:val="005A3D68"/>
    <w:rsid w:val="005A3E51"/>
    <w:rsid w:val="005A3E9A"/>
    <w:rsid w:val="005A4314"/>
    <w:rsid w:val="005A44CB"/>
    <w:rsid w:val="005A4530"/>
    <w:rsid w:val="005A46FB"/>
    <w:rsid w:val="005A499C"/>
    <w:rsid w:val="005A4BD8"/>
    <w:rsid w:val="005A4CB2"/>
    <w:rsid w:val="005A5409"/>
    <w:rsid w:val="005A545C"/>
    <w:rsid w:val="005A5556"/>
    <w:rsid w:val="005A5843"/>
    <w:rsid w:val="005A5A2B"/>
    <w:rsid w:val="005A5CA0"/>
    <w:rsid w:val="005A6981"/>
    <w:rsid w:val="005A6FF3"/>
    <w:rsid w:val="005A72FD"/>
    <w:rsid w:val="005A79AC"/>
    <w:rsid w:val="005A7ADE"/>
    <w:rsid w:val="005A7B94"/>
    <w:rsid w:val="005A7CAC"/>
    <w:rsid w:val="005A7D9E"/>
    <w:rsid w:val="005B0148"/>
    <w:rsid w:val="005B04F9"/>
    <w:rsid w:val="005B0896"/>
    <w:rsid w:val="005B0E3C"/>
    <w:rsid w:val="005B123E"/>
    <w:rsid w:val="005B1358"/>
    <w:rsid w:val="005B16D1"/>
    <w:rsid w:val="005B1859"/>
    <w:rsid w:val="005B1BB3"/>
    <w:rsid w:val="005B1F12"/>
    <w:rsid w:val="005B1F77"/>
    <w:rsid w:val="005B2014"/>
    <w:rsid w:val="005B2239"/>
    <w:rsid w:val="005B22CB"/>
    <w:rsid w:val="005B29C4"/>
    <w:rsid w:val="005B2B91"/>
    <w:rsid w:val="005B2F61"/>
    <w:rsid w:val="005B2FC8"/>
    <w:rsid w:val="005B372C"/>
    <w:rsid w:val="005B381F"/>
    <w:rsid w:val="005B3D4D"/>
    <w:rsid w:val="005B40BA"/>
    <w:rsid w:val="005B4100"/>
    <w:rsid w:val="005B4388"/>
    <w:rsid w:val="005B452D"/>
    <w:rsid w:val="005B4921"/>
    <w:rsid w:val="005B49A5"/>
    <w:rsid w:val="005B49BA"/>
    <w:rsid w:val="005B4A28"/>
    <w:rsid w:val="005B4AF3"/>
    <w:rsid w:val="005B4B6A"/>
    <w:rsid w:val="005B4C2E"/>
    <w:rsid w:val="005B4D87"/>
    <w:rsid w:val="005B4DAA"/>
    <w:rsid w:val="005B5007"/>
    <w:rsid w:val="005B5147"/>
    <w:rsid w:val="005B5608"/>
    <w:rsid w:val="005B5D5D"/>
    <w:rsid w:val="005B61D3"/>
    <w:rsid w:val="005B61FC"/>
    <w:rsid w:val="005B632A"/>
    <w:rsid w:val="005B6496"/>
    <w:rsid w:val="005B6614"/>
    <w:rsid w:val="005B6C47"/>
    <w:rsid w:val="005B6CFC"/>
    <w:rsid w:val="005B6FCB"/>
    <w:rsid w:val="005B71E3"/>
    <w:rsid w:val="005B7540"/>
    <w:rsid w:val="005B7633"/>
    <w:rsid w:val="005B7AA1"/>
    <w:rsid w:val="005B7F76"/>
    <w:rsid w:val="005C0E6C"/>
    <w:rsid w:val="005C0EE3"/>
    <w:rsid w:val="005C15BE"/>
    <w:rsid w:val="005C1FDB"/>
    <w:rsid w:val="005C26B7"/>
    <w:rsid w:val="005C2C9E"/>
    <w:rsid w:val="005C2EE2"/>
    <w:rsid w:val="005C3298"/>
    <w:rsid w:val="005C43FD"/>
    <w:rsid w:val="005C44DE"/>
    <w:rsid w:val="005C4B94"/>
    <w:rsid w:val="005C4D9B"/>
    <w:rsid w:val="005C4DBB"/>
    <w:rsid w:val="005C502A"/>
    <w:rsid w:val="005C50EA"/>
    <w:rsid w:val="005C512B"/>
    <w:rsid w:val="005C5D47"/>
    <w:rsid w:val="005C5EAB"/>
    <w:rsid w:val="005C6454"/>
    <w:rsid w:val="005C6459"/>
    <w:rsid w:val="005C64AC"/>
    <w:rsid w:val="005C6691"/>
    <w:rsid w:val="005C6838"/>
    <w:rsid w:val="005C6AAD"/>
    <w:rsid w:val="005C6B11"/>
    <w:rsid w:val="005C6B81"/>
    <w:rsid w:val="005C71D4"/>
    <w:rsid w:val="005C721C"/>
    <w:rsid w:val="005C7390"/>
    <w:rsid w:val="005C76E8"/>
    <w:rsid w:val="005C7784"/>
    <w:rsid w:val="005C7A07"/>
    <w:rsid w:val="005C7E71"/>
    <w:rsid w:val="005D0018"/>
    <w:rsid w:val="005D0246"/>
    <w:rsid w:val="005D0301"/>
    <w:rsid w:val="005D073A"/>
    <w:rsid w:val="005D07DD"/>
    <w:rsid w:val="005D08C6"/>
    <w:rsid w:val="005D0DFB"/>
    <w:rsid w:val="005D11A1"/>
    <w:rsid w:val="005D1425"/>
    <w:rsid w:val="005D15F4"/>
    <w:rsid w:val="005D17A0"/>
    <w:rsid w:val="005D19FB"/>
    <w:rsid w:val="005D1D1E"/>
    <w:rsid w:val="005D1D8D"/>
    <w:rsid w:val="005D279B"/>
    <w:rsid w:val="005D2A3C"/>
    <w:rsid w:val="005D3075"/>
    <w:rsid w:val="005D31F5"/>
    <w:rsid w:val="005D34B0"/>
    <w:rsid w:val="005D3520"/>
    <w:rsid w:val="005D3651"/>
    <w:rsid w:val="005D3870"/>
    <w:rsid w:val="005D4191"/>
    <w:rsid w:val="005D4354"/>
    <w:rsid w:val="005D43C3"/>
    <w:rsid w:val="005D488A"/>
    <w:rsid w:val="005D4A6F"/>
    <w:rsid w:val="005D5000"/>
    <w:rsid w:val="005D585B"/>
    <w:rsid w:val="005D5FC5"/>
    <w:rsid w:val="005D6110"/>
    <w:rsid w:val="005D61B9"/>
    <w:rsid w:val="005D621E"/>
    <w:rsid w:val="005D63C7"/>
    <w:rsid w:val="005D63FD"/>
    <w:rsid w:val="005D66B8"/>
    <w:rsid w:val="005D681A"/>
    <w:rsid w:val="005D6946"/>
    <w:rsid w:val="005D6AE0"/>
    <w:rsid w:val="005D6C22"/>
    <w:rsid w:val="005D7A91"/>
    <w:rsid w:val="005E0228"/>
    <w:rsid w:val="005E0259"/>
    <w:rsid w:val="005E045A"/>
    <w:rsid w:val="005E0583"/>
    <w:rsid w:val="005E0BD4"/>
    <w:rsid w:val="005E0C8C"/>
    <w:rsid w:val="005E0E39"/>
    <w:rsid w:val="005E12F7"/>
    <w:rsid w:val="005E16E8"/>
    <w:rsid w:val="005E1BD2"/>
    <w:rsid w:val="005E1D09"/>
    <w:rsid w:val="005E1F96"/>
    <w:rsid w:val="005E2099"/>
    <w:rsid w:val="005E28EE"/>
    <w:rsid w:val="005E314C"/>
    <w:rsid w:val="005E32AC"/>
    <w:rsid w:val="005E374F"/>
    <w:rsid w:val="005E3FCE"/>
    <w:rsid w:val="005E4080"/>
    <w:rsid w:val="005E4353"/>
    <w:rsid w:val="005E4672"/>
    <w:rsid w:val="005E46BD"/>
    <w:rsid w:val="005E47A5"/>
    <w:rsid w:val="005E5210"/>
    <w:rsid w:val="005E52CD"/>
    <w:rsid w:val="005E5649"/>
    <w:rsid w:val="005E58BC"/>
    <w:rsid w:val="005E5A60"/>
    <w:rsid w:val="005E5AAD"/>
    <w:rsid w:val="005E5C95"/>
    <w:rsid w:val="005E6238"/>
    <w:rsid w:val="005E624D"/>
    <w:rsid w:val="005E65F7"/>
    <w:rsid w:val="005E6627"/>
    <w:rsid w:val="005E66A2"/>
    <w:rsid w:val="005E66B9"/>
    <w:rsid w:val="005E6D1A"/>
    <w:rsid w:val="005E6F2D"/>
    <w:rsid w:val="005E7526"/>
    <w:rsid w:val="005E786B"/>
    <w:rsid w:val="005E7DC1"/>
    <w:rsid w:val="005F01B5"/>
    <w:rsid w:val="005F0296"/>
    <w:rsid w:val="005F0435"/>
    <w:rsid w:val="005F052D"/>
    <w:rsid w:val="005F0877"/>
    <w:rsid w:val="005F09D3"/>
    <w:rsid w:val="005F0A24"/>
    <w:rsid w:val="005F0E51"/>
    <w:rsid w:val="005F0E58"/>
    <w:rsid w:val="005F0EBA"/>
    <w:rsid w:val="005F1015"/>
    <w:rsid w:val="005F141E"/>
    <w:rsid w:val="005F15B6"/>
    <w:rsid w:val="005F1C73"/>
    <w:rsid w:val="005F25E7"/>
    <w:rsid w:val="005F2AC7"/>
    <w:rsid w:val="005F2BA7"/>
    <w:rsid w:val="005F2C32"/>
    <w:rsid w:val="005F2C9A"/>
    <w:rsid w:val="005F2E1C"/>
    <w:rsid w:val="005F311D"/>
    <w:rsid w:val="005F31A0"/>
    <w:rsid w:val="005F32CA"/>
    <w:rsid w:val="005F3CE2"/>
    <w:rsid w:val="005F3DAF"/>
    <w:rsid w:val="005F3DDA"/>
    <w:rsid w:val="005F3E6A"/>
    <w:rsid w:val="005F40B0"/>
    <w:rsid w:val="005F449A"/>
    <w:rsid w:val="005F4C83"/>
    <w:rsid w:val="005F4D58"/>
    <w:rsid w:val="005F4F99"/>
    <w:rsid w:val="005F51C7"/>
    <w:rsid w:val="005F524C"/>
    <w:rsid w:val="005F5371"/>
    <w:rsid w:val="005F5383"/>
    <w:rsid w:val="005F55FD"/>
    <w:rsid w:val="005F5D53"/>
    <w:rsid w:val="005F5E4E"/>
    <w:rsid w:val="005F5F2C"/>
    <w:rsid w:val="005F6277"/>
    <w:rsid w:val="005F6358"/>
    <w:rsid w:val="005F65B9"/>
    <w:rsid w:val="005F6C51"/>
    <w:rsid w:val="005F7229"/>
    <w:rsid w:val="005F7245"/>
    <w:rsid w:val="005F742E"/>
    <w:rsid w:val="005F74B3"/>
    <w:rsid w:val="005F767F"/>
    <w:rsid w:val="005F780F"/>
    <w:rsid w:val="005F7DEA"/>
    <w:rsid w:val="005F7EE4"/>
    <w:rsid w:val="0060081D"/>
    <w:rsid w:val="00600A2A"/>
    <w:rsid w:val="00600BB3"/>
    <w:rsid w:val="00600D4F"/>
    <w:rsid w:val="00600F69"/>
    <w:rsid w:val="00601534"/>
    <w:rsid w:val="006015A7"/>
    <w:rsid w:val="00601A5A"/>
    <w:rsid w:val="00601DE8"/>
    <w:rsid w:val="006024F2"/>
    <w:rsid w:val="00602905"/>
    <w:rsid w:val="00602A5E"/>
    <w:rsid w:val="00602ACE"/>
    <w:rsid w:val="0060332E"/>
    <w:rsid w:val="00603427"/>
    <w:rsid w:val="00603A7B"/>
    <w:rsid w:val="00603B3E"/>
    <w:rsid w:val="00603E1E"/>
    <w:rsid w:val="006040A7"/>
    <w:rsid w:val="0060415D"/>
    <w:rsid w:val="006045A1"/>
    <w:rsid w:val="006049B1"/>
    <w:rsid w:val="00604A5D"/>
    <w:rsid w:val="00604AB1"/>
    <w:rsid w:val="00604ACC"/>
    <w:rsid w:val="00604D61"/>
    <w:rsid w:val="00604DD8"/>
    <w:rsid w:val="0060507A"/>
    <w:rsid w:val="00605260"/>
    <w:rsid w:val="00605A08"/>
    <w:rsid w:val="00605C13"/>
    <w:rsid w:val="00605D78"/>
    <w:rsid w:val="00605E4D"/>
    <w:rsid w:val="0060606B"/>
    <w:rsid w:val="006060D8"/>
    <w:rsid w:val="006060EA"/>
    <w:rsid w:val="006060FA"/>
    <w:rsid w:val="0060631C"/>
    <w:rsid w:val="00606645"/>
    <w:rsid w:val="00606F72"/>
    <w:rsid w:val="006070F9"/>
    <w:rsid w:val="006075D4"/>
    <w:rsid w:val="0060798B"/>
    <w:rsid w:val="00607B56"/>
    <w:rsid w:val="0061034E"/>
    <w:rsid w:val="006103E8"/>
    <w:rsid w:val="0061068D"/>
    <w:rsid w:val="006106D4"/>
    <w:rsid w:val="00610715"/>
    <w:rsid w:val="006109E7"/>
    <w:rsid w:val="0061146D"/>
    <w:rsid w:val="0061150F"/>
    <w:rsid w:val="006116F4"/>
    <w:rsid w:val="006118DE"/>
    <w:rsid w:val="00611934"/>
    <w:rsid w:val="00611B3C"/>
    <w:rsid w:val="00611D52"/>
    <w:rsid w:val="00612102"/>
    <w:rsid w:val="0061239F"/>
    <w:rsid w:val="00612726"/>
    <w:rsid w:val="0061282E"/>
    <w:rsid w:val="00612A64"/>
    <w:rsid w:val="00612D23"/>
    <w:rsid w:val="006130C5"/>
    <w:rsid w:val="00613340"/>
    <w:rsid w:val="00613601"/>
    <w:rsid w:val="0061377E"/>
    <w:rsid w:val="00613933"/>
    <w:rsid w:val="00613D7E"/>
    <w:rsid w:val="00613E91"/>
    <w:rsid w:val="00613ECF"/>
    <w:rsid w:val="00614290"/>
    <w:rsid w:val="0061441A"/>
    <w:rsid w:val="006144B3"/>
    <w:rsid w:val="006145DB"/>
    <w:rsid w:val="00615384"/>
    <w:rsid w:val="00615449"/>
    <w:rsid w:val="00615828"/>
    <w:rsid w:val="006159E5"/>
    <w:rsid w:val="00615A25"/>
    <w:rsid w:val="00615CC8"/>
    <w:rsid w:val="0061611F"/>
    <w:rsid w:val="00616250"/>
    <w:rsid w:val="006167F7"/>
    <w:rsid w:val="00616C35"/>
    <w:rsid w:val="00616C48"/>
    <w:rsid w:val="00616EB7"/>
    <w:rsid w:val="00617134"/>
    <w:rsid w:val="0061733A"/>
    <w:rsid w:val="006173BB"/>
    <w:rsid w:val="006177B7"/>
    <w:rsid w:val="00617C18"/>
    <w:rsid w:val="00617CF9"/>
    <w:rsid w:val="00617E2D"/>
    <w:rsid w:val="00617F31"/>
    <w:rsid w:val="006200BB"/>
    <w:rsid w:val="00620689"/>
    <w:rsid w:val="0062075B"/>
    <w:rsid w:val="006209DF"/>
    <w:rsid w:val="00620D32"/>
    <w:rsid w:val="00620E39"/>
    <w:rsid w:val="00621353"/>
    <w:rsid w:val="00621B29"/>
    <w:rsid w:val="00621CC6"/>
    <w:rsid w:val="00621E78"/>
    <w:rsid w:val="00621FD7"/>
    <w:rsid w:val="0062215B"/>
    <w:rsid w:val="006226A9"/>
    <w:rsid w:val="006226E6"/>
    <w:rsid w:val="006227A5"/>
    <w:rsid w:val="00622914"/>
    <w:rsid w:val="00622A50"/>
    <w:rsid w:val="00622C12"/>
    <w:rsid w:val="00622CE4"/>
    <w:rsid w:val="00622DE9"/>
    <w:rsid w:val="00622E49"/>
    <w:rsid w:val="00623078"/>
    <w:rsid w:val="0062308D"/>
    <w:rsid w:val="006234BD"/>
    <w:rsid w:val="006235FB"/>
    <w:rsid w:val="00623D50"/>
    <w:rsid w:val="00623E6B"/>
    <w:rsid w:val="00623F1F"/>
    <w:rsid w:val="00623F20"/>
    <w:rsid w:val="0062403D"/>
    <w:rsid w:val="006242D3"/>
    <w:rsid w:val="00624748"/>
    <w:rsid w:val="00624D2D"/>
    <w:rsid w:val="00624FCB"/>
    <w:rsid w:val="00625028"/>
    <w:rsid w:val="00625032"/>
    <w:rsid w:val="00625121"/>
    <w:rsid w:val="006256B7"/>
    <w:rsid w:val="0062573D"/>
    <w:rsid w:val="00625748"/>
    <w:rsid w:val="0062576E"/>
    <w:rsid w:val="006259C1"/>
    <w:rsid w:val="00625A54"/>
    <w:rsid w:val="00626039"/>
    <w:rsid w:val="00626223"/>
    <w:rsid w:val="00626463"/>
    <w:rsid w:val="0062656B"/>
    <w:rsid w:val="006269A5"/>
    <w:rsid w:val="00626AF6"/>
    <w:rsid w:val="00626B66"/>
    <w:rsid w:val="006271FE"/>
    <w:rsid w:val="0062735B"/>
    <w:rsid w:val="00627547"/>
    <w:rsid w:val="006277BD"/>
    <w:rsid w:val="00627EDC"/>
    <w:rsid w:val="0063005F"/>
    <w:rsid w:val="00630346"/>
    <w:rsid w:val="00630450"/>
    <w:rsid w:val="00630996"/>
    <w:rsid w:val="00630A8E"/>
    <w:rsid w:val="00630C38"/>
    <w:rsid w:val="00631247"/>
    <w:rsid w:val="00631CA9"/>
    <w:rsid w:val="00631EFA"/>
    <w:rsid w:val="00631F48"/>
    <w:rsid w:val="0063208E"/>
    <w:rsid w:val="00632141"/>
    <w:rsid w:val="00632234"/>
    <w:rsid w:val="00632509"/>
    <w:rsid w:val="0063251A"/>
    <w:rsid w:val="00632A47"/>
    <w:rsid w:val="00632AF3"/>
    <w:rsid w:val="0063314B"/>
    <w:rsid w:val="0063363B"/>
    <w:rsid w:val="00633D9E"/>
    <w:rsid w:val="00633F3D"/>
    <w:rsid w:val="00633F87"/>
    <w:rsid w:val="00634092"/>
    <w:rsid w:val="0063430A"/>
    <w:rsid w:val="006343FE"/>
    <w:rsid w:val="0063458E"/>
    <w:rsid w:val="0063463D"/>
    <w:rsid w:val="006348ED"/>
    <w:rsid w:val="00634A57"/>
    <w:rsid w:val="00634B03"/>
    <w:rsid w:val="00634C64"/>
    <w:rsid w:val="00635050"/>
    <w:rsid w:val="00635265"/>
    <w:rsid w:val="00635512"/>
    <w:rsid w:val="0063570F"/>
    <w:rsid w:val="00635B00"/>
    <w:rsid w:val="00635CEA"/>
    <w:rsid w:val="00636056"/>
    <w:rsid w:val="00636499"/>
    <w:rsid w:val="00636606"/>
    <w:rsid w:val="006367E1"/>
    <w:rsid w:val="0063691C"/>
    <w:rsid w:val="00636CD3"/>
    <w:rsid w:val="00636EB7"/>
    <w:rsid w:val="00636EF4"/>
    <w:rsid w:val="00637130"/>
    <w:rsid w:val="00637136"/>
    <w:rsid w:val="0063761F"/>
    <w:rsid w:val="006401B8"/>
    <w:rsid w:val="00640385"/>
    <w:rsid w:val="0064066E"/>
    <w:rsid w:val="00640897"/>
    <w:rsid w:val="006408CF"/>
    <w:rsid w:val="00641127"/>
    <w:rsid w:val="0064119E"/>
    <w:rsid w:val="006419D3"/>
    <w:rsid w:val="00641A2A"/>
    <w:rsid w:val="00641A50"/>
    <w:rsid w:val="00641A80"/>
    <w:rsid w:val="00641B7D"/>
    <w:rsid w:val="00641FB5"/>
    <w:rsid w:val="006423C2"/>
    <w:rsid w:val="006427A8"/>
    <w:rsid w:val="0064304C"/>
    <w:rsid w:val="006430B9"/>
    <w:rsid w:val="0064310D"/>
    <w:rsid w:val="0064318A"/>
    <w:rsid w:val="006433D7"/>
    <w:rsid w:val="00643B36"/>
    <w:rsid w:val="00643C5A"/>
    <w:rsid w:val="00643D99"/>
    <w:rsid w:val="00643FB8"/>
    <w:rsid w:val="0064405B"/>
    <w:rsid w:val="006440AB"/>
    <w:rsid w:val="0064415E"/>
    <w:rsid w:val="00644162"/>
    <w:rsid w:val="006441E7"/>
    <w:rsid w:val="006442CD"/>
    <w:rsid w:val="00644748"/>
    <w:rsid w:val="0064496E"/>
    <w:rsid w:val="0064518B"/>
    <w:rsid w:val="00645239"/>
    <w:rsid w:val="0064533E"/>
    <w:rsid w:val="006456B0"/>
    <w:rsid w:val="00645757"/>
    <w:rsid w:val="00645B31"/>
    <w:rsid w:val="00645C6D"/>
    <w:rsid w:val="00646834"/>
    <w:rsid w:val="00646C85"/>
    <w:rsid w:val="006472D9"/>
    <w:rsid w:val="00647501"/>
    <w:rsid w:val="006475B5"/>
    <w:rsid w:val="006477C5"/>
    <w:rsid w:val="00647869"/>
    <w:rsid w:val="00647E4F"/>
    <w:rsid w:val="00647E94"/>
    <w:rsid w:val="00650117"/>
    <w:rsid w:val="00650316"/>
    <w:rsid w:val="006506EA"/>
    <w:rsid w:val="0065073B"/>
    <w:rsid w:val="006507EA"/>
    <w:rsid w:val="00650872"/>
    <w:rsid w:val="00650B01"/>
    <w:rsid w:val="00651505"/>
    <w:rsid w:val="0065184E"/>
    <w:rsid w:val="00651C8F"/>
    <w:rsid w:val="00651CDE"/>
    <w:rsid w:val="00651D2D"/>
    <w:rsid w:val="00652419"/>
    <w:rsid w:val="006526DD"/>
    <w:rsid w:val="006529F6"/>
    <w:rsid w:val="00652F7E"/>
    <w:rsid w:val="0065316D"/>
    <w:rsid w:val="0065320F"/>
    <w:rsid w:val="00653523"/>
    <w:rsid w:val="00653565"/>
    <w:rsid w:val="00653594"/>
    <w:rsid w:val="006535E5"/>
    <w:rsid w:val="00653645"/>
    <w:rsid w:val="00653658"/>
    <w:rsid w:val="00653844"/>
    <w:rsid w:val="00653A4A"/>
    <w:rsid w:val="00653C13"/>
    <w:rsid w:val="00653CF4"/>
    <w:rsid w:val="006540A4"/>
    <w:rsid w:val="006542CD"/>
    <w:rsid w:val="006546C0"/>
    <w:rsid w:val="00654DDC"/>
    <w:rsid w:val="00654F1C"/>
    <w:rsid w:val="00655220"/>
    <w:rsid w:val="0065558B"/>
    <w:rsid w:val="00655F7D"/>
    <w:rsid w:val="00655F9B"/>
    <w:rsid w:val="0065621B"/>
    <w:rsid w:val="0065627C"/>
    <w:rsid w:val="00656745"/>
    <w:rsid w:val="00656A84"/>
    <w:rsid w:val="00656A8A"/>
    <w:rsid w:val="00656D5E"/>
    <w:rsid w:val="00656E1F"/>
    <w:rsid w:val="00656FE5"/>
    <w:rsid w:val="00657105"/>
    <w:rsid w:val="00657129"/>
    <w:rsid w:val="0065715E"/>
    <w:rsid w:val="00657188"/>
    <w:rsid w:val="00657230"/>
    <w:rsid w:val="00657B83"/>
    <w:rsid w:val="00657B8B"/>
    <w:rsid w:val="00657C76"/>
    <w:rsid w:val="00657C9C"/>
    <w:rsid w:val="006600CB"/>
    <w:rsid w:val="006601EE"/>
    <w:rsid w:val="006603EE"/>
    <w:rsid w:val="00660505"/>
    <w:rsid w:val="00660B53"/>
    <w:rsid w:val="00660D22"/>
    <w:rsid w:val="006611AC"/>
    <w:rsid w:val="006611CD"/>
    <w:rsid w:val="00661413"/>
    <w:rsid w:val="0066145A"/>
    <w:rsid w:val="006615CD"/>
    <w:rsid w:val="00661865"/>
    <w:rsid w:val="00661934"/>
    <w:rsid w:val="00661992"/>
    <w:rsid w:val="00661B9C"/>
    <w:rsid w:val="00661C59"/>
    <w:rsid w:val="00661EB6"/>
    <w:rsid w:val="00661F59"/>
    <w:rsid w:val="00662602"/>
    <w:rsid w:val="006626D9"/>
    <w:rsid w:val="00662E7C"/>
    <w:rsid w:val="00663550"/>
    <w:rsid w:val="00663707"/>
    <w:rsid w:val="00663CB2"/>
    <w:rsid w:val="00663CCE"/>
    <w:rsid w:val="00663D7B"/>
    <w:rsid w:val="00663EA2"/>
    <w:rsid w:val="00663EED"/>
    <w:rsid w:val="00663F11"/>
    <w:rsid w:val="006640A3"/>
    <w:rsid w:val="006640E5"/>
    <w:rsid w:val="00664800"/>
    <w:rsid w:val="0066487A"/>
    <w:rsid w:val="00664B14"/>
    <w:rsid w:val="00664D5C"/>
    <w:rsid w:val="00665149"/>
    <w:rsid w:val="00665501"/>
    <w:rsid w:val="006659D0"/>
    <w:rsid w:val="00665C04"/>
    <w:rsid w:val="00665ED6"/>
    <w:rsid w:val="00666A47"/>
    <w:rsid w:val="00666AAC"/>
    <w:rsid w:val="00666C23"/>
    <w:rsid w:val="00666E25"/>
    <w:rsid w:val="006674F8"/>
    <w:rsid w:val="006677B7"/>
    <w:rsid w:val="006677C6"/>
    <w:rsid w:val="00667D64"/>
    <w:rsid w:val="006708C5"/>
    <w:rsid w:val="00670A45"/>
    <w:rsid w:val="00670BC9"/>
    <w:rsid w:val="00670FD0"/>
    <w:rsid w:val="00671111"/>
    <w:rsid w:val="00671220"/>
    <w:rsid w:val="006712AD"/>
    <w:rsid w:val="006712D1"/>
    <w:rsid w:val="00671678"/>
    <w:rsid w:val="006719DC"/>
    <w:rsid w:val="00671BB9"/>
    <w:rsid w:val="00671C95"/>
    <w:rsid w:val="00671D38"/>
    <w:rsid w:val="00672032"/>
    <w:rsid w:val="00672B10"/>
    <w:rsid w:val="00672E3C"/>
    <w:rsid w:val="00672F6C"/>
    <w:rsid w:val="006731B2"/>
    <w:rsid w:val="006733C4"/>
    <w:rsid w:val="006733E2"/>
    <w:rsid w:val="006734CF"/>
    <w:rsid w:val="0067361C"/>
    <w:rsid w:val="006739CE"/>
    <w:rsid w:val="00673D0B"/>
    <w:rsid w:val="00673DE7"/>
    <w:rsid w:val="00674014"/>
    <w:rsid w:val="0067409B"/>
    <w:rsid w:val="0067415D"/>
    <w:rsid w:val="006745D2"/>
    <w:rsid w:val="00674C82"/>
    <w:rsid w:val="00674D1F"/>
    <w:rsid w:val="006753A5"/>
    <w:rsid w:val="0067547B"/>
    <w:rsid w:val="006757C0"/>
    <w:rsid w:val="00675BC0"/>
    <w:rsid w:val="00675F7A"/>
    <w:rsid w:val="00676400"/>
    <w:rsid w:val="00676635"/>
    <w:rsid w:val="00676A4F"/>
    <w:rsid w:val="00676B1B"/>
    <w:rsid w:val="00676B2F"/>
    <w:rsid w:val="00676C43"/>
    <w:rsid w:val="00676E71"/>
    <w:rsid w:val="00677AEF"/>
    <w:rsid w:val="00677D88"/>
    <w:rsid w:val="00677FF3"/>
    <w:rsid w:val="00680166"/>
    <w:rsid w:val="00680333"/>
    <w:rsid w:val="00680820"/>
    <w:rsid w:val="0068093C"/>
    <w:rsid w:val="00680A48"/>
    <w:rsid w:val="00680CBF"/>
    <w:rsid w:val="00680D7F"/>
    <w:rsid w:val="0068101F"/>
    <w:rsid w:val="0068172D"/>
    <w:rsid w:val="00681754"/>
    <w:rsid w:val="00681F72"/>
    <w:rsid w:val="006821E4"/>
    <w:rsid w:val="00682486"/>
    <w:rsid w:val="00682761"/>
    <w:rsid w:val="0068288F"/>
    <w:rsid w:val="006828B8"/>
    <w:rsid w:val="00682A63"/>
    <w:rsid w:val="00682C49"/>
    <w:rsid w:val="00682E2C"/>
    <w:rsid w:val="00682E80"/>
    <w:rsid w:val="00682EA2"/>
    <w:rsid w:val="00682EB0"/>
    <w:rsid w:val="0068342E"/>
    <w:rsid w:val="00683488"/>
    <w:rsid w:val="00683606"/>
    <w:rsid w:val="0068388B"/>
    <w:rsid w:val="00683D1A"/>
    <w:rsid w:val="00683E67"/>
    <w:rsid w:val="006841BE"/>
    <w:rsid w:val="0068437F"/>
    <w:rsid w:val="006843DC"/>
    <w:rsid w:val="006846B2"/>
    <w:rsid w:val="00684882"/>
    <w:rsid w:val="00684F68"/>
    <w:rsid w:val="006853BB"/>
    <w:rsid w:val="006853E4"/>
    <w:rsid w:val="006855A0"/>
    <w:rsid w:val="006855F5"/>
    <w:rsid w:val="006861FB"/>
    <w:rsid w:val="006865A3"/>
    <w:rsid w:val="006866EF"/>
    <w:rsid w:val="00686733"/>
    <w:rsid w:val="0068684B"/>
    <w:rsid w:val="006869B1"/>
    <w:rsid w:val="00686AB7"/>
    <w:rsid w:val="00686BF9"/>
    <w:rsid w:val="0068741E"/>
    <w:rsid w:val="00687492"/>
    <w:rsid w:val="00687683"/>
    <w:rsid w:val="00687E8A"/>
    <w:rsid w:val="006902AB"/>
    <w:rsid w:val="00690471"/>
    <w:rsid w:val="006905EF"/>
    <w:rsid w:val="006907FA"/>
    <w:rsid w:val="0069105E"/>
    <w:rsid w:val="00691A1F"/>
    <w:rsid w:val="006920D7"/>
    <w:rsid w:val="006921E8"/>
    <w:rsid w:val="00692AD9"/>
    <w:rsid w:val="00692D01"/>
    <w:rsid w:val="00692E3C"/>
    <w:rsid w:val="00692E43"/>
    <w:rsid w:val="00692E5E"/>
    <w:rsid w:val="00692FB4"/>
    <w:rsid w:val="00692FC2"/>
    <w:rsid w:val="006930F3"/>
    <w:rsid w:val="00693110"/>
    <w:rsid w:val="006932DD"/>
    <w:rsid w:val="00693A60"/>
    <w:rsid w:val="00693BE1"/>
    <w:rsid w:val="00693CA6"/>
    <w:rsid w:val="00693FEA"/>
    <w:rsid w:val="0069408D"/>
    <w:rsid w:val="006942C5"/>
    <w:rsid w:val="00694322"/>
    <w:rsid w:val="0069469C"/>
    <w:rsid w:val="006947FF"/>
    <w:rsid w:val="00694C2A"/>
    <w:rsid w:val="00694CCB"/>
    <w:rsid w:val="00694CE4"/>
    <w:rsid w:val="00694E2C"/>
    <w:rsid w:val="0069500E"/>
    <w:rsid w:val="0069505C"/>
    <w:rsid w:val="0069538C"/>
    <w:rsid w:val="006956C9"/>
    <w:rsid w:val="00695826"/>
    <w:rsid w:val="006958EF"/>
    <w:rsid w:val="00695C74"/>
    <w:rsid w:val="00695DCB"/>
    <w:rsid w:val="006963BA"/>
    <w:rsid w:val="006963FA"/>
    <w:rsid w:val="006966CD"/>
    <w:rsid w:val="00696FE0"/>
    <w:rsid w:val="00697238"/>
    <w:rsid w:val="0069733E"/>
    <w:rsid w:val="006973F5"/>
    <w:rsid w:val="00697BF6"/>
    <w:rsid w:val="00697C45"/>
    <w:rsid w:val="006A03D3"/>
    <w:rsid w:val="006A05CD"/>
    <w:rsid w:val="006A0683"/>
    <w:rsid w:val="006A07CF"/>
    <w:rsid w:val="006A0864"/>
    <w:rsid w:val="006A09DF"/>
    <w:rsid w:val="006A0D50"/>
    <w:rsid w:val="006A0D57"/>
    <w:rsid w:val="006A15A0"/>
    <w:rsid w:val="006A1B97"/>
    <w:rsid w:val="006A1D84"/>
    <w:rsid w:val="006A21CC"/>
    <w:rsid w:val="006A2ACD"/>
    <w:rsid w:val="006A2E51"/>
    <w:rsid w:val="006A2FED"/>
    <w:rsid w:val="006A3600"/>
    <w:rsid w:val="006A3942"/>
    <w:rsid w:val="006A3FAE"/>
    <w:rsid w:val="006A406E"/>
    <w:rsid w:val="006A409C"/>
    <w:rsid w:val="006A4581"/>
    <w:rsid w:val="006A4713"/>
    <w:rsid w:val="006A4A63"/>
    <w:rsid w:val="006A4BA3"/>
    <w:rsid w:val="006A4DCA"/>
    <w:rsid w:val="006A522D"/>
    <w:rsid w:val="006A5AF8"/>
    <w:rsid w:val="006A5B81"/>
    <w:rsid w:val="006A5D64"/>
    <w:rsid w:val="006A5EFF"/>
    <w:rsid w:val="006A63C9"/>
    <w:rsid w:val="006A6778"/>
    <w:rsid w:val="006A6AF9"/>
    <w:rsid w:val="006A6C6E"/>
    <w:rsid w:val="006A6C99"/>
    <w:rsid w:val="006A6D92"/>
    <w:rsid w:val="006A712A"/>
    <w:rsid w:val="006A7329"/>
    <w:rsid w:val="006A7A71"/>
    <w:rsid w:val="006A7B20"/>
    <w:rsid w:val="006A7C60"/>
    <w:rsid w:val="006A7DCC"/>
    <w:rsid w:val="006B0165"/>
    <w:rsid w:val="006B02DA"/>
    <w:rsid w:val="006B0546"/>
    <w:rsid w:val="006B0636"/>
    <w:rsid w:val="006B073D"/>
    <w:rsid w:val="006B097F"/>
    <w:rsid w:val="006B0BD9"/>
    <w:rsid w:val="006B0D5E"/>
    <w:rsid w:val="006B0F85"/>
    <w:rsid w:val="006B1063"/>
    <w:rsid w:val="006B10B0"/>
    <w:rsid w:val="006B155E"/>
    <w:rsid w:val="006B1840"/>
    <w:rsid w:val="006B1ACC"/>
    <w:rsid w:val="006B1B3B"/>
    <w:rsid w:val="006B1EF4"/>
    <w:rsid w:val="006B28D7"/>
    <w:rsid w:val="006B2A0C"/>
    <w:rsid w:val="006B2FC7"/>
    <w:rsid w:val="006B300A"/>
    <w:rsid w:val="006B31A6"/>
    <w:rsid w:val="006B324D"/>
    <w:rsid w:val="006B32AF"/>
    <w:rsid w:val="006B32B8"/>
    <w:rsid w:val="006B3435"/>
    <w:rsid w:val="006B346B"/>
    <w:rsid w:val="006B34A4"/>
    <w:rsid w:val="006B36C7"/>
    <w:rsid w:val="006B375D"/>
    <w:rsid w:val="006B37D0"/>
    <w:rsid w:val="006B43A2"/>
    <w:rsid w:val="006B43A9"/>
    <w:rsid w:val="006B463B"/>
    <w:rsid w:val="006B48B7"/>
    <w:rsid w:val="006B48FB"/>
    <w:rsid w:val="006B4958"/>
    <w:rsid w:val="006B4A09"/>
    <w:rsid w:val="006B4BB4"/>
    <w:rsid w:val="006B4DB5"/>
    <w:rsid w:val="006B4E42"/>
    <w:rsid w:val="006B4F73"/>
    <w:rsid w:val="006B57A2"/>
    <w:rsid w:val="006B5A12"/>
    <w:rsid w:val="006B64B1"/>
    <w:rsid w:val="006B670D"/>
    <w:rsid w:val="006B67B3"/>
    <w:rsid w:val="006B6E8C"/>
    <w:rsid w:val="006B7112"/>
    <w:rsid w:val="006B7152"/>
    <w:rsid w:val="006B7593"/>
    <w:rsid w:val="006B79B2"/>
    <w:rsid w:val="006B7A60"/>
    <w:rsid w:val="006B7ADE"/>
    <w:rsid w:val="006B7D90"/>
    <w:rsid w:val="006C021B"/>
    <w:rsid w:val="006C0248"/>
    <w:rsid w:val="006C0802"/>
    <w:rsid w:val="006C0A1F"/>
    <w:rsid w:val="006C0ABF"/>
    <w:rsid w:val="006C0B76"/>
    <w:rsid w:val="006C10DE"/>
    <w:rsid w:val="006C14B5"/>
    <w:rsid w:val="006C15D3"/>
    <w:rsid w:val="006C1654"/>
    <w:rsid w:val="006C1E0F"/>
    <w:rsid w:val="006C27D7"/>
    <w:rsid w:val="006C28F7"/>
    <w:rsid w:val="006C29FA"/>
    <w:rsid w:val="006C2A71"/>
    <w:rsid w:val="006C2A9F"/>
    <w:rsid w:val="006C2AD4"/>
    <w:rsid w:val="006C2F13"/>
    <w:rsid w:val="006C2F9A"/>
    <w:rsid w:val="006C356A"/>
    <w:rsid w:val="006C3721"/>
    <w:rsid w:val="006C37A6"/>
    <w:rsid w:val="006C380A"/>
    <w:rsid w:val="006C3DC0"/>
    <w:rsid w:val="006C40AA"/>
    <w:rsid w:val="006C4586"/>
    <w:rsid w:val="006C4ED2"/>
    <w:rsid w:val="006C4FC5"/>
    <w:rsid w:val="006C50A8"/>
    <w:rsid w:val="006C5563"/>
    <w:rsid w:val="006C56C3"/>
    <w:rsid w:val="006C56CE"/>
    <w:rsid w:val="006C5BCE"/>
    <w:rsid w:val="006C5D2D"/>
    <w:rsid w:val="006C6049"/>
    <w:rsid w:val="006C60F9"/>
    <w:rsid w:val="006C61C2"/>
    <w:rsid w:val="006C6733"/>
    <w:rsid w:val="006C68A0"/>
    <w:rsid w:val="006C6AFA"/>
    <w:rsid w:val="006C6C0A"/>
    <w:rsid w:val="006C6D61"/>
    <w:rsid w:val="006C6EBE"/>
    <w:rsid w:val="006C71F8"/>
    <w:rsid w:val="006C7258"/>
    <w:rsid w:val="006C7C9D"/>
    <w:rsid w:val="006C7DAC"/>
    <w:rsid w:val="006D000A"/>
    <w:rsid w:val="006D0896"/>
    <w:rsid w:val="006D0B8E"/>
    <w:rsid w:val="006D0D4B"/>
    <w:rsid w:val="006D0D89"/>
    <w:rsid w:val="006D0EC7"/>
    <w:rsid w:val="006D0F02"/>
    <w:rsid w:val="006D0F3D"/>
    <w:rsid w:val="006D0F53"/>
    <w:rsid w:val="006D10EA"/>
    <w:rsid w:val="006D10F6"/>
    <w:rsid w:val="006D160A"/>
    <w:rsid w:val="006D18B1"/>
    <w:rsid w:val="006D1A16"/>
    <w:rsid w:val="006D1CF7"/>
    <w:rsid w:val="006D1D1E"/>
    <w:rsid w:val="006D1F5D"/>
    <w:rsid w:val="006D20F7"/>
    <w:rsid w:val="006D21A1"/>
    <w:rsid w:val="006D223F"/>
    <w:rsid w:val="006D25B3"/>
    <w:rsid w:val="006D2653"/>
    <w:rsid w:val="006D281E"/>
    <w:rsid w:val="006D2AC7"/>
    <w:rsid w:val="006D2AF6"/>
    <w:rsid w:val="006D2B38"/>
    <w:rsid w:val="006D2BD7"/>
    <w:rsid w:val="006D3233"/>
    <w:rsid w:val="006D3452"/>
    <w:rsid w:val="006D3940"/>
    <w:rsid w:val="006D3CF9"/>
    <w:rsid w:val="006D3E6B"/>
    <w:rsid w:val="006D4228"/>
    <w:rsid w:val="006D435E"/>
    <w:rsid w:val="006D45C2"/>
    <w:rsid w:val="006D5093"/>
    <w:rsid w:val="006D50E9"/>
    <w:rsid w:val="006D51F3"/>
    <w:rsid w:val="006D55A8"/>
    <w:rsid w:val="006D56F8"/>
    <w:rsid w:val="006D59F9"/>
    <w:rsid w:val="006D5AD9"/>
    <w:rsid w:val="006D5B16"/>
    <w:rsid w:val="006D5B73"/>
    <w:rsid w:val="006D5ED5"/>
    <w:rsid w:val="006D6134"/>
    <w:rsid w:val="006D641F"/>
    <w:rsid w:val="006D6571"/>
    <w:rsid w:val="006D65F7"/>
    <w:rsid w:val="006D6AD1"/>
    <w:rsid w:val="006D6B3A"/>
    <w:rsid w:val="006D6FB9"/>
    <w:rsid w:val="006D7121"/>
    <w:rsid w:val="006D71DC"/>
    <w:rsid w:val="006D7399"/>
    <w:rsid w:val="006D7493"/>
    <w:rsid w:val="006D78A5"/>
    <w:rsid w:val="006D7A17"/>
    <w:rsid w:val="006D7D43"/>
    <w:rsid w:val="006D7E28"/>
    <w:rsid w:val="006D7E6D"/>
    <w:rsid w:val="006D7EF1"/>
    <w:rsid w:val="006E0040"/>
    <w:rsid w:val="006E0802"/>
    <w:rsid w:val="006E08FE"/>
    <w:rsid w:val="006E097E"/>
    <w:rsid w:val="006E0ABA"/>
    <w:rsid w:val="006E0ACB"/>
    <w:rsid w:val="006E0D04"/>
    <w:rsid w:val="006E0F0E"/>
    <w:rsid w:val="006E1208"/>
    <w:rsid w:val="006E1273"/>
    <w:rsid w:val="006E12A3"/>
    <w:rsid w:val="006E146F"/>
    <w:rsid w:val="006E157E"/>
    <w:rsid w:val="006E1606"/>
    <w:rsid w:val="006E16A7"/>
    <w:rsid w:val="006E1799"/>
    <w:rsid w:val="006E1E26"/>
    <w:rsid w:val="006E2777"/>
    <w:rsid w:val="006E32B8"/>
    <w:rsid w:val="006E34CF"/>
    <w:rsid w:val="006E359A"/>
    <w:rsid w:val="006E36EF"/>
    <w:rsid w:val="006E3873"/>
    <w:rsid w:val="006E3CAE"/>
    <w:rsid w:val="006E3F06"/>
    <w:rsid w:val="006E3FC3"/>
    <w:rsid w:val="006E46F1"/>
    <w:rsid w:val="006E4AF9"/>
    <w:rsid w:val="006E4DFA"/>
    <w:rsid w:val="006E544C"/>
    <w:rsid w:val="006E548E"/>
    <w:rsid w:val="006E5577"/>
    <w:rsid w:val="006E63EF"/>
    <w:rsid w:val="006E6478"/>
    <w:rsid w:val="006E669A"/>
    <w:rsid w:val="006E673E"/>
    <w:rsid w:val="006E69CC"/>
    <w:rsid w:val="006E6EF5"/>
    <w:rsid w:val="006E6F37"/>
    <w:rsid w:val="006E71FA"/>
    <w:rsid w:val="006E7283"/>
    <w:rsid w:val="006E751B"/>
    <w:rsid w:val="006E7791"/>
    <w:rsid w:val="006E77D5"/>
    <w:rsid w:val="006E79BB"/>
    <w:rsid w:val="006E7BC2"/>
    <w:rsid w:val="006E7F0D"/>
    <w:rsid w:val="006F046A"/>
    <w:rsid w:val="006F088F"/>
    <w:rsid w:val="006F17B5"/>
    <w:rsid w:val="006F1AE1"/>
    <w:rsid w:val="006F1F6C"/>
    <w:rsid w:val="006F265E"/>
    <w:rsid w:val="006F2986"/>
    <w:rsid w:val="006F2EDC"/>
    <w:rsid w:val="006F3154"/>
    <w:rsid w:val="006F346E"/>
    <w:rsid w:val="006F34E0"/>
    <w:rsid w:val="006F3770"/>
    <w:rsid w:val="006F3967"/>
    <w:rsid w:val="006F39BA"/>
    <w:rsid w:val="006F3A30"/>
    <w:rsid w:val="006F3A95"/>
    <w:rsid w:val="006F3AB5"/>
    <w:rsid w:val="006F3E6E"/>
    <w:rsid w:val="006F3E77"/>
    <w:rsid w:val="006F41FE"/>
    <w:rsid w:val="006F4316"/>
    <w:rsid w:val="006F44F0"/>
    <w:rsid w:val="006F4712"/>
    <w:rsid w:val="006F4A47"/>
    <w:rsid w:val="006F4CD7"/>
    <w:rsid w:val="006F4D32"/>
    <w:rsid w:val="006F4DF8"/>
    <w:rsid w:val="006F4EDE"/>
    <w:rsid w:val="006F530E"/>
    <w:rsid w:val="006F545D"/>
    <w:rsid w:val="006F5467"/>
    <w:rsid w:val="006F5505"/>
    <w:rsid w:val="006F5959"/>
    <w:rsid w:val="006F5D0F"/>
    <w:rsid w:val="006F5DC0"/>
    <w:rsid w:val="006F61D6"/>
    <w:rsid w:val="006F6364"/>
    <w:rsid w:val="006F64D4"/>
    <w:rsid w:val="006F65F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1DFC"/>
    <w:rsid w:val="0070214E"/>
    <w:rsid w:val="007024F2"/>
    <w:rsid w:val="00702846"/>
    <w:rsid w:val="00702CA4"/>
    <w:rsid w:val="007030F5"/>
    <w:rsid w:val="007031E1"/>
    <w:rsid w:val="00703582"/>
    <w:rsid w:val="007035FD"/>
    <w:rsid w:val="007039CA"/>
    <w:rsid w:val="00703A03"/>
    <w:rsid w:val="00703D9A"/>
    <w:rsid w:val="00703F80"/>
    <w:rsid w:val="00703F9E"/>
    <w:rsid w:val="00704178"/>
    <w:rsid w:val="00704211"/>
    <w:rsid w:val="00704322"/>
    <w:rsid w:val="00704438"/>
    <w:rsid w:val="0070443A"/>
    <w:rsid w:val="00704472"/>
    <w:rsid w:val="00704520"/>
    <w:rsid w:val="007045F8"/>
    <w:rsid w:val="007048A3"/>
    <w:rsid w:val="00704C7E"/>
    <w:rsid w:val="00705A94"/>
    <w:rsid w:val="007064FA"/>
    <w:rsid w:val="007066BB"/>
    <w:rsid w:val="007069FE"/>
    <w:rsid w:val="00707BF5"/>
    <w:rsid w:val="007102F2"/>
    <w:rsid w:val="0071046A"/>
    <w:rsid w:val="007107CB"/>
    <w:rsid w:val="007109A8"/>
    <w:rsid w:val="00711060"/>
    <w:rsid w:val="007111DA"/>
    <w:rsid w:val="0071120B"/>
    <w:rsid w:val="0071151F"/>
    <w:rsid w:val="0071191B"/>
    <w:rsid w:val="007119F8"/>
    <w:rsid w:val="00711D5F"/>
    <w:rsid w:val="00712586"/>
    <w:rsid w:val="00712EC0"/>
    <w:rsid w:val="00713289"/>
    <w:rsid w:val="00713316"/>
    <w:rsid w:val="00713451"/>
    <w:rsid w:val="0071381C"/>
    <w:rsid w:val="007139B0"/>
    <w:rsid w:val="00713A34"/>
    <w:rsid w:val="0071415E"/>
    <w:rsid w:val="0071492E"/>
    <w:rsid w:val="007149D2"/>
    <w:rsid w:val="00714BC7"/>
    <w:rsid w:val="00714EBE"/>
    <w:rsid w:val="00715202"/>
    <w:rsid w:val="00715409"/>
    <w:rsid w:val="0071587F"/>
    <w:rsid w:val="00715FD3"/>
    <w:rsid w:val="007160B6"/>
    <w:rsid w:val="007161B8"/>
    <w:rsid w:val="00716281"/>
    <w:rsid w:val="007165CB"/>
    <w:rsid w:val="0071698D"/>
    <w:rsid w:val="00716B52"/>
    <w:rsid w:val="00716C0F"/>
    <w:rsid w:val="00716E06"/>
    <w:rsid w:val="00716E81"/>
    <w:rsid w:val="00717332"/>
    <w:rsid w:val="0071770A"/>
    <w:rsid w:val="00717862"/>
    <w:rsid w:val="007179BF"/>
    <w:rsid w:val="00717A7D"/>
    <w:rsid w:val="00717C93"/>
    <w:rsid w:val="00717CAD"/>
    <w:rsid w:val="00717CE8"/>
    <w:rsid w:val="007200DC"/>
    <w:rsid w:val="0072012D"/>
    <w:rsid w:val="0072016F"/>
    <w:rsid w:val="0072046F"/>
    <w:rsid w:val="0072074A"/>
    <w:rsid w:val="00720865"/>
    <w:rsid w:val="00720C46"/>
    <w:rsid w:val="00721317"/>
    <w:rsid w:val="00721BB4"/>
    <w:rsid w:val="00721E66"/>
    <w:rsid w:val="00722D9E"/>
    <w:rsid w:val="007233A0"/>
    <w:rsid w:val="0072363F"/>
    <w:rsid w:val="00723808"/>
    <w:rsid w:val="00723C8B"/>
    <w:rsid w:val="00724B2F"/>
    <w:rsid w:val="00724E92"/>
    <w:rsid w:val="00724F4F"/>
    <w:rsid w:val="00724F5E"/>
    <w:rsid w:val="00725074"/>
    <w:rsid w:val="00725100"/>
    <w:rsid w:val="0072575F"/>
    <w:rsid w:val="00725860"/>
    <w:rsid w:val="007258B6"/>
    <w:rsid w:val="0072598E"/>
    <w:rsid w:val="00725B6F"/>
    <w:rsid w:val="007261C9"/>
    <w:rsid w:val="007265D6"/>
    <w:rsid w:val="00726729"/>
    <w:rsid w:val="00726743"/>
    <w:rsid w:val="00726CE4"/>
    <w:rsid w:val="00726CF2"/>
    <w:rsid w:val="00726E62"/>
    <w:rsid w:val="00726F0E"/>
    <w:rsid w:val="00727350"/>
    <w:rsid w:val="00727410"/>
    <w:rsid w:val="007274A5"/>
    <w:rsid w:val="00727700"/>
    <w:rsid w:val="00727B6A"/>
    <w:rsid w:val="00730040"/>
    <w:rsid w:val="0073019D"/>
    <w:rsid w:val="0073039F"/>
    <w:rsid w:val="00730492"/>
    <w:rsid w:val="00730535"/>
    <w:rsid w:val="00730677"/>
    <w:rsid w:val="00730F24"/>
    <w:rsid w:val="007312E3"/>
    <w:rsid w:val="007314C4"/>
    <w:rsid w:val="00731691"/>
    <w:rsid w:val="0073175F"/>
    <w:rsid w:val="00731964"/>
    <w:rsid w:val="00731E00"/>
    <w:rsid w:val="0073203D"/>
    <w:rsid w:val="00732112"/>
    <w:rsid w:val="00732258"/>
    <w:rsid w:val="00732378"/>
    <w:rsid w:val="007323D0"/>
    <w:rsid w:val="0073264E"/>
    <w:rsid w:val="00732737"/>
    <w:rsid w:val="00732D52"/>
    <w:rsid w:val="00733254"/>
    <w:rsid w:val="00733397"/>
    <w:rsid w:val="007333A3"/>
    <w:rsid w:val="00733488"/>
    <w:rsid w:val="00733B49"/>
    <w:rsid w:val="00733DEA"/>
    <w:rsid w:val="00734182"/>
    <w:rsid w:val="007345A4"/>
    <w:rsid w:val="00734A20"/>
    <w:rsid w:val="00734A23"/>
    <w:rsid w:val="00734C53"/>
    <w:rsid w:val="00734CCC"/>
    <w:rsid w:val="00734E51"/>
    <w:rsid w:val="00734EE5"/>
    <w:rsid w:val="0073543E"/>
    <w:rsid w:val="0073572D"/>
    <w:rsid w:val="00735B29"/>
    <w:rsid w:val="00735C0D"/>
    <w:rsid w:val="00735D34"/>
    <w:rsid w:val="00735F19"/>
    <w:rsid w:val="007362C3"/>
    <w:rsid w:val="00736578"/>
    <w:rsid w:val="007365CB"/>
    <w:rsid w:val="00736A50"/>
    <w:rsid w:val="00736C66"/>
    <w:rsid w:val="00736CDD"/>
    <w:rsid w:val="007370C1"/>
    <w:rsid w:val="0073724D"/>
    <w:rsid w:val="007372BC"/>
    <w:rsid w:val="007372D0"/>
    <w:rsid w:val="0073733E"/>
    <w:rsid w:val="007373DA"/>
    <w:rsid w:val="0073750E"/>
    <w:rsid w:val="00737582"/>
    <w:rsid w:val="007378D9"/>
    <w:rsid w:val="007379C1"/>
    <w:rsid w:val="00737EA9"/>
    <w:rsid w:val="00737EBC"/>
    <w:rsid w:val="00740080"/>
    <w:rsid w:val="007400EB"/>
    <w:rsid w:val="00740298"/>
    <w:rsid w:val="007403A0"/>
    <w:rsid w:val="007403A3"/>
    <w:rsid w:val="00740A21"/>
    <w:rsid w:val="00740B06"/>
    <w:rsid w:val="00740CDA"/>
    <w:rsid w:val="00740F4B"/>
    <w:rsid w:val="00741216"/>
    <w:rsid w:val="0074137E"/>
    <w:rsid w:val="007415A7"/>
    <w:rsid w:val="00742B0D"/>
    <w:rsid w:val="00742F2A"/>
    <w:rsid w:val="00742FDE"/>
    <w:rsid w:val="007431A0"/>
    <w:rsid w:val="00743342"/>
    <w:rsid w:val="007434A9"/>
    <w:rsid w:val="007435A1"/>
    <w:rsid w:val="00743631"/>
    <w:rsid w:val="00744362"/>
    <w:rsid w:val="00744743"/>
    <w:rsid w:val="007447B3"/>
    <w:rsid w:val="007449AA"/>
    <w:rsid w:val="00744B3E"/>
    <w:rsid w:val="007453C7"/>
    <w:rsid w:val="0074556D"/>
    <w:rsid w:val="00745689"/>
    <w:rsid w:val="00745B08"/>
    <w:rsid w:val="00745C24"/>
    <w:rsid w:val="00745C95"/>
    <w:rsid w:val="00745DD9"/>
    <w:rsid w:val="00745E9A"/>
    <w:rsid w:val="00745EA0"/>
    <w:rsid w:val="0074609B"/>
    <w:rsid w:val="0074632E"/>
    <w:rsid w:val="0074653E"/>
    <w:rsid w:val="0074658D"/>
    <w:rsid w:val="00746952"/>
    <w:rsid w:val="0074697F"/>
    <w:rsid w:val="00746A71"/>
    <w:rsid w:val="00746B07"/>
    <w:rsid w:val="00746B08"/>
    <w:rsid w:val="00746C51"/>
    <w:rsid w:val="00746D4A"/>
    <w:rsid w:val="00746F68"/>
    <w:rsid w:val="00747016"/>
    <w:rsid w:val="00747039"/>
    <w:rsid w:val="007472CA"/>
    <w:rsid w:val="00747613"/>
    <w:rsid w:val="007479A9"/>
    <w:rsid w:val="00747E72"/>
    <w:rsid w:val="0075054A"/>
    <w:rsid w:val="0075061F"/>
    <w:rsid w:val="00750633"/>
    <w:rsid w:val="007507AA"/>
    <w:rsid w:val="00750B09"/>
    <w:rsid w:val="0075128D"/>
    <w:rsid w:val="0075170B"/>
    <w:rsid w:val="00751794"/>
    <w:rsid w:val="00751A15"/>
    <w:rsid w:val="00751A97"/>
    <w:rsid w:val="00751ADA"/>
    <w:rsid w:val="00751FA3"/>
    <w:rsid w:val="00752009"/>
    <w:rsid w:val="007524BF"/>
    <w:rsid w:val="00752691"/>
    <w:rsid w:val="00752738"/>
    <w:rsid w:val="00752DAE"/>
    <w:rsid w:val="00752EAB"/>
    <w:rsid w:val="0075310D"/>
    <w:rsid w:val="007533F7"/>
    <w:rsid w:val="00753416"/>
    <w:rsid w:val="0075342E"/>
    <w:rsid w:val="007535DB"/>
    <w:rsid w:val="007535DE"/>
    <w:rsid w:val="00753944"/>
    <w:rsid w:val="00753B6A"/>
    <w:rsid w:val="00753F8B"/>
    <w:rsid w:val="007541DC"/>
    <w:rsid w:val="00754871"/>
    <w:rsid w:val="00754B42"/>
    <w:rsid w:val="00754C01"/>
    <w:rsid w:val="00754DD0"/>
    <w:rsid w:val="0075509A"/>
    <w:rsid w:val="007555CC"/>
    <w:rsid w:val="0075576B"/>
    <w:rsid w:val="007557A1"/>
    <w:rsid w:val="00755903"/>
    <w:rsid w:val="00755955"/>
    <w:rsid w:val="00755C49"/>
    <w:rsid w:val="00756088"/>
    <w:rsid w:val="007563B4"/>
    <w:rsid w:val="007563CD"/>
    <w:rsid w:val="00756572"/>
    <w:rsid w:val="00756637"/>
    <w:rsid w:val="007567AD"/>
    <w:rsid w:val="00756B05"/>
    <w:rsid w:val="00756B85"/>
    <w:rsid w:val="00756E90"/>
    <w:rsid w:val="00757446"/>
    <w:rsid w:val="007574F3"/>
    <w:rsid w:val="00757547"/>
    <w:rsid w:val="00757687"/>
    <w:rsid w:val="00757729"/>
    <w:rsid w:val="00760024"/>
    <w:rsid w:val="00760258"/>
    <w:rsid w:val="007603E5"/>
    <w:rsid w:val="007604B3"/>
    <w:rsid w:val="0076083D"/>
    <w:rsid w:val="0076094F"/>
    <w:rsid w:val="0076099A"/>
    <w:rsid w:val="00760BAF"/>
    <w:rsid w:val="00760D49"/>
    <w:rsid w:val="00760D9A"/>
    <w:rsid w:val="0076106B"/>
    <w:rsid w:val="00761330"/>
    <w:rsid w:val="00761946"/>
    <w:rsid w:val="00761B41"/>
    <w:rsid w:val="00761E99"/>
    <w:rsid w:val="00761F7F"/>
    <w:rsid w:val="00761FAE"/>
    <w:rsid w:val="007620B6"/>
    <w:rsid w:val="00762154"/>
    <w:rsid w:val="00762378"/>
    <w:rsid w:val="007623CC"/>
    <w:rsid w:val="007627ED"/>
    <w:rsid w:val="00762CB6"/>
    <w:rsid w:val="00762F17"/>
    <w:rsid w:val="0076310A"/>
    <w:rsid w:val="00763419"/>
    <w:rsid w:val="00763499"/>
    <w:rsid w:val="00763833"/>
    <w:rsid w:val="007638B2"/>
    <w:rsid w:val="00763A98"/>
    <w:rsid w:val="00763C0B"/>
    <w:rsid w:val="00763EF0"/>
    <w:rsid w:val="00763EF3"/>
    <w:rsid w:val="00763EF7"/>
    <w:rsid w:val="00763FBB"/>
    <w:rsid w:val="0076411C"/>
    <w:rsid w:val="0076439F"/>
    <w:rsid w:val="00764BCF"/>
    <w:rsid w:val="00764CDC"/>
    <w:rsid w:val="00764E71"/>
    <w:rsid w:val="00764F2C"/>
    <w:rsid w:val="00765250"/>
    <w:rsid w:val="00765287"/>
    <w:rsid w:val="0076591B"/>
    <w:rsid w:val="007659F2"/>
    <w:rsid w:val="00765A22"/>
    <w:rsid w:val="00765B43"/>
    <w:rsid w:val="007662CF"/>
    <w:rsid w:val="007662F7"/>
    <w:rsid w:val="0076642B"/>
    <w:rsid w:val="007664CF"/>
    <w:rsid w:val="00766705"/>
    <w:rsid w:val="007668CD"/>
    <w:rsid w:val="00766C09"/>
    <w:rsid w:val="00766E7B"/>
    <w:rsid w:val="00766F36"/>
    <w:rsid w:val="00767298"/>
    <w:rsid w:val="007672B8"/>
    <w:rsid w:val="007672F1"/>
    <w:rsid w:val="00767333"/>
    <w:rsid w:val="00767554"/>
    <w:rsid w:val="00767E3E"/>
    <w:rsid w:val="00767E91"/>
    <w:rsid w:val="00767EBE"/>
    <w:rsid w:val="0077026C"/>
    <w:rsid w:val="00770301"/>
    <w:rsid w:val="00770313"/>
    <w:rsid w:val="00770407"/>
    <w:rsid w:val="00770609"/>
    <w:rsid w:val="0077066F"/>
    <w:rsid w:val="00770757"/>
    <w:rsid w:val="00770D10"/>
    <w:rsid w:val="00770D12"/>
    <w:rsid w:val="007710EE"/>
    <w:rsid w:val="00771625"/>
    <w:rsid w:val="00771687"/>
    <w:rsid w:val="00771A83"/>
    <w:rsid w:val="00771D6B"/>
    <w:rsid w:val="00771E0B"/>
    <w:rsid w:val="0077207F"/>
    <w:rsid w:val="007721C7"/>
    <w:rsid w:val="00772384"/>
    <w:rsid w:val="00772948"/>
    <w:rsid w:val="00772A79"/>
    <w:rsid w:val="00772AFD"/>
    <w:rsid w:val="00772BD5"/>
    <w:rsid w:val="0077305E"/>
    <w:rsid w:val="007738DB"/>
    <w:rsid w:val="00773DBA"/>
    <w:rsid w:val="00773E9B"/>
    <w:rsid w:val="00773FF0"/>
    <w:rsid w:val="00773FF8"/>
    <w:rsid w:val="00774180"/>
    <w:rsid w:val="00774429"/>
    <w:rsid w:val="00774711"/>
    <w:rsid w:val="00774759"/>
    <w:rsid w:val="00774857"/>
    <w:rsid w:val="007748E8"/>
    <w:rsid w:val="00774D34"/>
    <w:rsid w:val="00774D8E"/>
    <w:rsid w:val="00774F8F"/>
    <w:rsid w:val="00775389"/>
    <w:rsid w:val="007753DE"/>
    <w:rsid w:val="00775761"/>
    <w:rsid w:val="00775A29"/>
    <w:rsid w:val="00775B94"/>
    <w:rsid w:val="00775F77"/>
    <w:rsid w:val="00776118"/>
    <w:rsid w:val="00776207"/>
    <w:rsid w:val="0077648E"/>
    <w:rsid w:val="007768F7"/>
    <w:rsid w:val="007769C6"/>
    <w:rsid w:val="00776B15"/>
    <w:rsid w:val="00776D8C"/>
    <w:rsid w:val="00777337"/>
    <w:rsid w:val="007775B1"/>
    <w:rsid w:val="00777643"/>
    <w:rsid w:val="00777A49"/>
    <w:rsid w:val="00777AED"/>
    <w:rsid w:val="00780386"/>
    <w:rsid w:val="00780512"/>
    <w:rsid w:val="0078072B"/>
    <w:rsid w:val="0078073C"/>
    <w:rsid w:val="00780833"/>
    <w:rsid w:val="00780870"/>
    <w:rsid w:val="00780B4D"/>
    <w:rsid w:val="00780F18"/>
    <w:rsid w:val="00780F5A"/>
    <w:rsid w:val="007812C3"/>
    <w:rsid w:val="0078156C"/>
    <w:rsid w:val="007818CD"/>
    <w:rsid w:val="0078197A"/>
    <w:rsid w:val="00781C77"/>
    <w:rsid w:val="00781F17"/>
    <w:rsid w:val="0078201E"/>
    <w:rsid w:val="00782371"/>
    <w:rsid w:val="007828CA"/>
    <w:rsid w:val="00782C81"/>
    <w:rsid w:val="00782ED2"/>
    <w:rsid w:val="00783087"/>
    <w:rsid w:val="0078311A"/>
    <w:rsid w:val="007837AE"/>
    <w:rsid w:val="007837BC"/>
    <w:rsid w:val="00783978"/>
    <w:rsid w:val="007839DB"/>
    <w:rsid w:val="00783BC7"/>
    <w:rsid w:val="00783FD5"/>
    <w:rsid w:val="0078466E"/>
    <w:rsid w:val="00784683"/>
    <w:rsid w:val="00784739"/>
    <w:rsid w:val="00784D94"/>
    <w:rsid w:val="00784DA6"/>
    <w:rsid w:val="00785292"/>
    <w:rsid w:val="00785D04"/>
    <w:rsid w:val="00786595"/>
    <w:rsid w:val="00786B33"/>
    <w:rsid w:val="00786CBE"/>
    <w:rsid w:val="00786D1A"/>
    <w:rsid w:val="0078760D"/>
    <w:rsid w:val="00787E70"/>
    <w:rsid w:val="00787F0B"/>
    <w:rsid w:val="0079075D"/>
    <w:rsid w:val="00790D53"/>
    <w:rsid w:val="00790D86"/>
    <w:rsid w:val="007912CA"/>
    <w:rsid w:val="0079139C"/>
    <w:rsid w:val="007913EB"/>
    <w:rsid w:val="007919AB"/>
    <w:rsid w:val="00791ABE"/>
    <w:rsid w:val="00791C0E"/>
    <w:rsid w:val="00791C40"/>
    <w:rsid w:val="007920D5"/>
    <w:rsid w:val="0079217E"/>
    <w:rsid w:val="00792531"/>
    <w:rsid w:val="007925A5"/>
    <w:rsid w:val="007929D2"/>
    <w:rsid w:val="00792CFD"/>
    <w:rsid w:val="00792DD1"/>
    <w:rsid w:val="00793159"/>
    <w:rsid w:val="00793172"/>
    <w:rsid w:val="0079348C"/>
    <w:rsid w:val="007934E7"/>
    <w:rsid w:val="00793504"/>
    <w:rsid w:val="00793687"/>
    <w:rsid w:val="0079375E"/>
    <w:rsid w:val="00793859"/>
    <w:rsid w:val="007938D3"/>
    <w:rsid w:val="0079390B"/>
    <w:rsid w:val="00793D55"/>
    <w:rsid w:val="00793D6B"/>
    <w:rsid w:val="0079423A"/>
    <w:rsid w:val="007944E6"/>
    <w:rsid w:val="0079450A"/>
    <w:rsid w:val="007945D2"/>
    <w:rsid w:val="00794B40"/>
    <w:rsid w:val="00794FA4"/>
    <w:rsid w:val="007952E9"/>
    <w:rsid w:val="0079581B"/>
    <w:rsid w:val="00795A96"/>
    <w:rsid w:val="00796097"/>
    <w:rsid w:val="0079609C"/>
    <w:rsid w:val="007966D3"/>
    <w:rsid w:val="0079685E"/>
    <w:rsid w:val="00796C8A"/>
    <w:rsid w:val="00796D2C"/>
    <w:rsid w:val="00796FEF"/>
    <w:rsid w:val="007976C3"/>
    <w:rsid w:val="007977A4"/>
    <w:rsid w:val="007A015B"/>
    <w:rsid w:val="007A034F"/>
    <w:rsid w:val="007A0928"/>
    <w:rsid w:val="007A09A5"/>
    <w:rsid w:val="007A0C02"/>
    <w:rsid w:val="007A0FFD"/>
    <w:rsid w:val="007A1146"/>
    <w:rsid w:val="007A1469"/>
    <w:rsid w:val="007A14CC"/>
    <w:rsid w:val="007A1CDA"/>
    <w:rsid w:val="007A1D1A"/>
    <w:rsid w:val="007A234B"/>
    <w:rsid w:val="007A237F"/>
    <w:rsid w:val="007A2457"/>
    <w:rsid w:val="007A26B8"/>
    <w:rsid w:val="007A26EC"/>
    <w:rsid w:val="007A2770"/>
    <w:rsid w:val="007A2D74"/>
    <w:rsid w:val="007A2E98"/>
    <w:rsid w:val="007A314B"/>
    <w:rsid w:val="007A365D"/>
    <w:rsid w:val="007A370C"/>
    <w:rsid w:val="007A38BA"/>
    <w:rsid w:val="007A392A"/>
    <w:rsid w:val="007A399D"/>
    <w:rsid w:val="007A39C1"/>
    <w:rsid w:val="007A3BDB"/>
    <w:rsid w:val="007A3CDD"/>
    <w:rsid w:val="007A3D40"/>
    <w:rsid w:val="007A408B"/>
    <w:rsid w:val="007A4517"/>
    <w:rsid w:val="007A4563"/>
    <w:rsid w:val="007A4C35"/>
    <w:rsid w:val="007A528C"/>
    <w:rsid w:val="007A55D2"/>
    <w:rsid w:val="007A56D8"/>
    <w:rsid w:val="007A5714"/>
    <w:rsid w:val="007A59FC"/>
    <w:rsid w:val="007A5EAF"/>
    <w:rsid w:val="007A62C5"/>
    <w:rsid w:val="007A6455"/>
    <w:rsid w:val="007A666A"/>
    <w:rsid w:val="007A6696"/>
    <w:rsid w:val="007A66B1"/>
    <w:rsid w:val="007A6CDC"/>
    <w:rsid w:val="007A6CF4"/>
    <w:rsid w:val="007A6D80"/>
    <w:rsid w:val="007A7267"/>
    <w:rsid w:val="007A758F"/>
    <w:rsid w:val="007A7782"/>
    <w:rsid w:val="007A7935"/>
    <w:rsid w:val="007A7A90"/>
    <w:rsid w:val="007A7D16"/>
    <w:rsid w:val="007B0704"/>
    <w:rsid w:val="007B0C24"/>
    <w:rsid w:val="007B0CD8"/>
    <w:rsid w:val="007B1145"/>
    <w:rsid w:val="007B14F8"/>
    <w:rsid w:val="007B1AF3"/>
    <w:rsid w:val="007B1D07"/>
    <w:rsid w:val="007B1DCD"/>
    <w:rsid w:val="007B1E94"/>
    <w:rsid w:val="007B25BF"/>
    <w:rsid w:val="007B28FF"/>
    <w:rsid w:val="007B2C1A"/>
    <w:rsid w:val="007B2FAA"/>
    <w:rsid w:val="007B3521"/>
    <w:rsid w:val="007B394C"/>
    <w:rsid w:val="007B3B85"/>
    <w:rsid w:val="007B4233"/>
    <w:rsid w:val="007B4373"/>
    <w:rsid w:val="007B46A2"/>
    <w:rsid w:val="007B51C4"/>
    <w:rsid w:val="007B5A01"/>
    <w:rsid w:val="007B5A9E"/>
    <w:rsid w:val="007B5BD0"/>
    <w:rsid w:val="007B5CA4"/>
    <w:rsid w:val="007B5F9E"/>
    <w:rsid w:val="007B634B"/>
    <w:rsid w:val="007B642F"/>
    <w:rsid w:val="007B647E"/>
    <w:rsid w:val="007B66FA"/>
    <w:rsid w:val="007B6802"/>
    <w:rsid w:val="007B6FDF"/>
    <w:rsid w:val="007B7239"/>
    <w:rsid w:val="007B73BC"/>
    <w:rsid w:val="007B7BE8"/>
    <w:rsid w:val="007B7E86"/>
    <w:rsid w:val="007B7EE7"/>
    <w:rsid w:val="007C01CC"/>
    <w:rsid w:val="007C02C2"/>
    <w:rsid w:val="007C02D5"/>
    <w:rsid w:val="007C0A79"/>
    <w:rsid w:val="007C0AF2"/>
    <w:rsid w:val="007C0B74"/>
    <w:rsid w:val="007C0D10"/>
    <w:rsid w:val="007C15E5"/>
    <w:rsid w:val="007C1668"/>
    <w:rsid w:val="007C1992"/>
    <w:rsid w:val="007C206B"/>
    <w:rsid w:val="007C229C"/>
    <w:rsid w:val="007C2780"/>
    <w:rsid w:val="007C284A"/>
    <w:rsid w:val="007C28E7"/>
    <w:rsid w:val="007C2F7C"/>
    <w:rsid w:val="007C2FDF"/>
    <w:rsid w:val="007C3612"/>
    <w:rsid w:val="007C365F"/>
    <w:rsid w:val="007C36DB"/>
    <w:rsid w:val="007C371E"/>
    <w:rsid w:val="007C38D5"/>
    <w:rsid w:val="007C3959"/>
    <w:rsid w:val="007C3C89"/>
    <w:rsid w:val="007C4010"/>
    <w:rsid w:val="007C419E"/>
    <w:rsid w:val="007C41B4"/>
    <w:rsid w:val="007C4225"/>
    <w:rsid w:val="007C45F1"/>
    <w:rsid w:val="007C48FD"/>
    <w:rsid w:val="007C4A2C"/>
    <w:rsid w:val="007C4A57"/>
    <w:rsid w:val="007C4B3C"/>
    <w:rsid w:val="007C4BA1"/>
    <w:rsid w:val="007C4F58"/>
    <w:rsid w:val="007C52C0"/>
    <w:rsid w:val="007C53EE"/>
    <w:rsid w:val="007C5BA1"/>
    <w:rsid w:val="007C5D1F"/>
    <w:rsid w:val="007C6290"/>
    <w:rsid w:val="007C6375"/>
    <w:rsid w:val="007C643D"/>
    <w:rsid w:val="007C685B"/>
    <w:rsid w:val="007C72CE"/>
    <w:rsid w:val="007C7343"/>
    <w:rsid w:val="007C742B"/>
    <w:rsid w:val="007C77A6"/>
    <w:rsid w:val="007C7E07"/>
    <w:rsid w:val="007D02E3"/>
    <w:rsid w:val="007D059B"/>
    <w:rsid w:val="007D05DC"/>
    <w:rsid w:val="007D0E0A"/>
    <w:rsid w:val="007D0EA9"/>
    <w:rsid w:val="007D0EB7"/>
    <w:rsid w:val="007D10A5"/>
    <w:rsid w:val="007D1256"/>
    <w:rsid w:val="007D1285"/>
    <w:rsid w:val="007D13AC"/>
    <w:rsid w:val="007D165C"/>
    <w:rsid w:val="007D1875"/>
    <w:rsid w:val="007D18D6"/>
    <w:rsid w:val="007D1DDB"/>
    <w:rsid w:val="007D1E1E"/>
    <w:rsid w:val="007D1E53"/>
    <w:rsid w:val="007D2342"/>
    <w:rsid w:val="007D2716"/>
    <w:rsid w:val="007D2834"/>
    <w:rsid w:val="007D2885"/>
    <w:rsid w:val="007D2A5E"/>
    <w:rsid w:val="007D2CEA"/>
    <w:rsid w:val="007D3071"/>
    <w:rsid w:val="007D3227"/>
    <w:rsid w:val="007D378F"/>
    <w:rsid w:val="007D3AA7"/>
    <w:rsid w:val="007D3B70"/>
    <w:rsid w:val="007D3C63"/>
    <w:rsid w:val="007D3CFE"/>
    <w:rsid w:val="007D3E04"/>
    <w:rsid w:val="007D3FD1"/>
    <w:rsid w:val="007D40A2"/>
    <w:rsid w:val="007D411A"/>
    <w:rsid w:val="007D4696"/>
    <w:rsid w:val="007D4743"/>
    <w:rsid w:val="007D4A74"/>
    <w:rsid w:val="007D4C71"/>
    <w:rsid w:val="007D4CC0"/>
    <w:rsid w:val="007D4EED"/>
    <w:rsid w:val="007D50FE"/>
    <w:rsid w:val="007D52DB"/>
    <w:rsid w:val="007D5616"/>
    <w:rsid w:val="007D56CF"/>
    <w:rsid w:val="007D5767"/>
    <w:rsid w:val="007D5933"/>
    <w:rsid w:val="007D5E9F"/>
    <w:rsid w:val="007D61B8"/>
    <w:rsid w:val="007D62F7"/>
    <w:rsid w:val="007D66A0"/>
    <w:rsid w:val="007D6784"/>
    <w:rsid w:val="007D68C8"/>
    <w:rsid w:val="007D6F56"/>
    <w:rsid w:val="007D753E"/>
    <w:rsid w:val="007D76CB"/>
    <w:rsid w:val="007D78B7"/>
    <w:rsid w:val="007D7B70"/>
    <w:rsid w:val="007E00E7"/>
    <w:rsid w:val="007E0197"/>
    <w:rsid w:val="007E0824"/>
    <w:rsid w:val="007E082E"/>
    <w:rsid w:val="007E0C77"/>
    <w:rsid w:val="007E0D70"/>
    <w:rsid w:val="007E1179"/>
    <w:rsid w:val="007E11EF"/>
    <w:rsid w:val="007E13C1"/>
    <w:rsid w:val="007E16F6"/>
    <w:rsid w:val="007E17E9"/>
    <w:rsid w:val="007E1947"/>
    <w:rsid w:val="007E1953"/>
    <w:rsid w:val="007E1E1A"/>
    <w:rsid w:val="007E2421"/>
    <w:rsid w:val="007E3930"/>
    <w:rsid w:val="007E3B79"/>
    <w:rsid w:val="007E3D16"/>
    <w:rsid w:val="007E3FF0"/>
    <w:rsid w:val="007E4320"/>
    <w:rsid w:val="007E447E"/>
    <w:rsid w:val="007E4941"/>
    <w:rsid w:val="007E4DD5"/>
    <w:rsid w:val="007E4E05"/>
    <w:rsid w:val="007E4F35"/>
    <w:rsid w:val="007E5025"/>
    <w:rsid w:val="007E5072"/>
    <w:rsid w:val="007E508B"/>
    <w:rsid w:val="007E5120"/>
    <w:rsid w:val="007E59B0"/>
    <w:rsid w:val="007E5A4C"/>
    <w:rsid w:val="007E5C66"/>
    <w:rsid w:val="007E5D42"/>
    <w:rsid w:val="007E63D9"/>
    <w:rsid w:val="007E67A8"/>
    <w:rsid w:val="007E6BC9"/>
    <w:rsid w:val="007E6D9A"/>
    <w:rsid w:val="007E6E2B"/>
    <w:rsid w:val="007E6EA2"/>
    <w:rsid w:val="007E7348"/>
    <w:rsid w:val="007E73C5"/>
    <w:rsid w:val="007E73E3"/>
    <w:rsid w:val="007E756A"/>
    <w:rsid w:val="007E7571"/>
    <w:rsid w:val="007E777D"/>
    <w:rsid w:val="007E78DD"/>
    <w:rsid w:val="007E7C51"/>
    <w:rsid w:val="007E7E8B"/>
    <w:rsid w:val="007F0147"/>
    <w:rsid w:val="007F0B8A"/>
    <w:rsid w:val="007F0C99"/>
    <w:rsid w:val="007F0CF1"/>
    <w:rsid w:val="007F0DEE"/>
    <w:rsid w:val="007F0F66"/>
    <w:rsid w:val="007F1207"/>
    <w:rsid w:val="007F18A1"/>
    <w:rsid w:val="007F18FF"/>
    <w:rsid w:val="007F1C11"/>
    <w:rsid w:val="007F1EF4"/>
    <w:rsid w:val="007F2157"/>
    <w:rsid w:val="007F22EA"/>
    <w:rsid w:val="007F242B"/>
    <w:rsid w:val="007F24F0"/>
    <w:rsid w:val="007F258A"/>
    <w:rsid w:val="007F28CE"/>
    <w:rsid w:val="007F2DB6"/>
    <w:rsid w:val="007F31B7"/>
    <w:rsid w:val="007F34E6"/>
    <w:rsid w:val="007F34EE"/>
    <w:rsid w:val="007F365C"/>
    <w:rsid w:val="007F381D"/>
    <w:rsid w:val="007F3B39"/>
    <w:rsid w:val="007F49EE"/>
    <w:rsid w:val="007F4E39"/>
    <w:rsid w:val="007F526B"/>
    <w:rsid w:val="007F53C0"/>
    <w:rsid w:val="007F541D"/>
    <w:rsid w:val="007F584B"/>
    <w:rsid w:val="007F59BC"/>
    <w:rsid w:val="007F5EC2"/>
    <w:rsid w:val="007F6035"/>
    <w:rsid w:val="007F6133"/>
    <w:rsid w:val="007F6292"/>
    <w:rsid w:val="007F66BD"/>
    <w:rsid w:val="007F6ACF"/>
    <w:rsid w:val="007F6FFD"/>
    <w:rsid w:val="007F71BC"/>
    <w:rsid w:val="007F71E6"/>
    <w:rsid w:val="007F77C6"/>
    <w:rsid w:val="007F7969"/>
    <w:rsid w:val="007F7ADA"/>
    <w:rsid w:val="007F7BB4"/>
    <w:rsid w:val="008000DE"/>
    <w:rsid w:val="0080070F"/>
    <w:rsid w:val="00800DE6"/>
    <w:rsid w:val="00800F95"/>
    <w:rsid w:val="00801003"/>
    <w:rsid w:val="00801291"/>
    <w:rsid w:val="0080154B"/>
    <w:rsid w:val="008016D9"/>
    <w:rsid w:val="008018DB"/>
    <w:rsid w:val="008018FC"/>
    <w:rsid w:val="00801A40"/>
    <w:rsid w:val="00801AC1"/>
    <w:rsid w:val="00801F17"/>
    <w:rsid w:val="00801F77"/>
    <w:rsid w:val="0080213A"/>
    <w:rsid w:val="008021B8"/>
    <w:rsid w:val="008021FE"/>
    <w:rsid w:val="00802242"/>
    <w:rsid w:val="008022B8"/>
    <w:rsid w:val="008025E5"/>
    <w:rsid w:val="008027C9"/>
    <w:rsid w:val="008028CA"/>
    <w:rsid w:val="008028D2"/>
    <w:rsid w:val="00802A21"/>
    <w:rsid w:val="00802C36"/>
    <w:rsid w:val="00802DAA"/>
    <w:rsid w:val="00802E72"/>
    <w:rsid w:val="0080303A"/>
    <w:rsid w:val="008033B7"/>
    <w:rsid w:val="00803449"/>
    <w:rsid w:val="008035EB"/>
    <w:rsid w:val="00803A86"/>
    <w:rsid w:val="00803D7A"/>
    <w:rsid w:val="00804462"/>
    <w:rsid w:val="0080491C"/>
    <w:rsid w:val="00804B64"/>
    <w:rsid w:val="00804C1F"/>
    <w:rsid w:val="00804E7C"/>
    <w:rsid w:val="00804EC6"/>
    <w:rsid w:val="00804FDD"/>
    <w:rsid w:val="00805C94"/>
    <w:rsid w:val="00806036"/>
    <w:rsid w:val="00806260"/>
    <w:rsid w:val="00806439"/>
    <w:rsid w:val="008067C1"/>
    <w:rsid w:val="0080684E"/>
    <w:rsid w:val="00806967"/>
    <w:rsid w:val="008069C1"/>
    <w:rsid w:val="00806C9D"/>
    <w:rsid w:val="00806D08"/>
    <w:rsid w:val="00807389"/>
    <w:rsid w:val="00807904"/>
    <w:rsid w:val="00807944"/>
    <w:rsid w:val="00807B7B"/>
    <w:rsid w:val="00807B9B"/>
    <w:rsid w:val="00807CA8"/>
    <w:rsid w:val="0081002B"/>
    <w:rsid w:val="008100E9"/>
    <w:rsid w:val="008100F4"/>
    <w:rsid w:val="008102F6"/>
    <w:rsid w:val="0081037D"/>
    <w:rsid w:val="008103B7"/>
    <w:rsid w:val="008104ED"/>
    <w:rsid w:val="0081082E"/>
    <w:rsid w:val="0081113A"/>
    <w:rsid w:val="0081157A"/>
    <w:rsid w:val="00811623"/>
    <w:rsid w:val="00811B95"/>
    <w:rsid w:val="00811E3F"/>
    <w:rsid w:val="00811EB3"/>
    <w:rsid w:val="00812244"/>
    <w:rsid w:val="008122CF"/>
    <w:rsid w:val="0081244A"/>
    <w:rsid w:val="0081244C"/>
    <w:rsid w:val="0081298B"/>
    <w:rsid w:val="00812C5E"/>
    <w:rsid w:val="00812DBD"/>
    <w:rsid w:val="00812ED9"/>
    <w:rsid w:val="00813082"/>
    <w:rsid w:val="00813276"/>
    <w:rsid w:val="008134BC"/>
    <w:rsid w:val="00813965"/>
    <w:rsid w:val="00813C6A"/>
    <w:rsid w:val="00813D2D"/>
    <w:rsid w:val="00813DE9"/>
    <w:rsid w:val="00814523"/>
    <w:rsid w:val="008145BC"/>
    <w:rsid w:val="008146D5"/>
    <w:rsid w:val="00814804"/>
    <w:rsid w:val="00814904"/>
    <w:rsid w:val="00814D81"/>
    <w:rsid w:val="00814E8E"/>
    <w:rsid w:val="00814F99"/>
    <w:rsid w:val="00815105"/>
    <w:rsid w:val="00815215"/>
    <w:rsid w:val="008158E8"/>
    <w:rsid w:val="00815998"/>
    <w:rsid w:val="00815A63"/>
    <w:rsid w:val="00815BC3"/>
    <w:rsid w:val="00815DF3"/>
    <w:rsid w:val="008160BA"/>
    <w:rsid w:val="008161AF"/>
    <w:rsid w:val="0081625A"/>
    <w:rsid w:val="00816669"/>
    <w:rsid w:val="0081677B"/>
    <w:rsid w:val="008167ED"/>
    <w:rsid w:val="008169A8"/>
    <w:rsid w:val="00816C0F"/>
    <w:rsid w:val="008170F1"/>
    <w:rsid w:val="00817280"/>
    <w:rsid w:val="00817A81"/>
    <w:rsid w:val="00817B4C"/>
    <w:rsid w:val="00817CB6"/>
    <w:rsid w:val="0082001A"/>
    <w:rsid w:val="00820072"/>
    <w:rsid w:val="0082012F"/>
    <w:rsid w:val="00820225"/>
    <w:rsid w:val="008202F5"/>
    <w:rsid w:val="00820887"/>
    <w:rsid w:val="00820912"/>
    <w:rsid w:val="00820994"/>
    <w:rsid w:val="00821205"/>
    <w:rsid w:val="00821349"/>
    <w:rsid w:val="00821839"/>
    <w:rsid w:val="00821A95"/>
    <w:rsid w:val="00821D03"/>
    <w:rsid w:val="00821E88"/>
    <w:rsid w:val="008224BB"/>
    <w:rsid w:val="008225ED"/>
    <w:rsid w:val="008230BA"/>
    <w:rsid w:val="0082316D"/>
    <w:rsid w:val="008231D5"/>
    <w:rsid w:val="008232C1"/>
    <w:rsid w:val="0082371D"/>
    <w:rsid w:val="00823884"/>
    <w:rsid w:val="0082388E"/>
    <w:rsid w:val="00823B13"/>
    <w:rsid w:val="00824554"/>
    <w:rsid w:val="008247CD"/>
    <w:rsid w:val="0082512F"/>
    <w:rsid w:val="00825544"/>
    <w:rsid w:val="00825BC0"/>
    <w:rsid w:val="00825BD2"/>
    <w:rsid w:val="00825D0B"/>
    <w:rsid w:val="00825E7A"/>
    <w:rsid w:val="008260CC"/>
    <w:rsid w:val="0082656D"/>
    <w:rsid w:val="008266CA"/>
    <w:rsid w:val="008267EB"/>
    <w:rsid w:val="008269F5"/>
    <w:rsid w:val="00826B70"/>
    <w:rsid w:val="008270BF"/>
    <w:rsid w:val="00827353"/>
    <w:rsid w:val="008273DB"/>
    <w:rsid w:val="00827B73"/>
    <w:rsid w:val="00827FCC"/>
    <w:rsid w:val="00830572"/>
    <w:rsid w:val="008307FE"/>
    <w:rsid w:val="00830C59"/>
    <w:rsid w:val="00830CB3"/>
    <w:rsid w:val="00831080"/>
    <w:rsid w:val="008314BE"/>
    <w:rsid w:val="00831B99"/>
    <w:rsid w:val="00831CEA"/>
    <w:rsid w:val="00831D7E"/>
    <w:rsid w:val="00831DC4"/>
    <w:rsid w:val="00831E01"/>
    <w:rsid w:val="008327FE"/>
    <w:rsid w:val="008328BD"/>
    <w:rsid w:val="00832B38"/>
    <w:rsid w:val="008336A1"/>
    <w:rsid w:val="008337E2"/>
    <w:rsid w:val="00833AB3"/>
    <w:rsid w:val="00833D13"/>
    <w:rsid w:val="00833EEE"/>
    <w:rsid w:val="00834015"/>
    <w:rsid w:val="00834102"/>
    <w:rsid w:val="0083489B"/>
    <w:rsid w:val="00834998"/>
    <w:rsid w:val="00834CE6"/>
    <w:rsid w:val="0083534A"/>
    <w:rsid w:val="008355DC"/>
    <w:rsid w:val="00835605"/>
    <w:rsid w:val="00835662"/>
    <w:rsid w:val="008357BF"/>
    <w:rsid w:val="008359E4"/>
    <w:rsid w:val="00835A5D"/>
    <w:rsid w:val="00835C14"/>
    <w:rsid w:val="00835D98"/>
    <w:rsid w:val="0083711B"/>
    <w:rsid w:val="0083719E"/>
    <w:rsid w:val="008374AD"/>
    <w:rsid w:val="00840202"/>
    <w:rsid w:val="00840246"/>
    <w:rsid w:val="0084024E"/>
    <w:rsid w:val="0084079E"/>
    <w:rsid w:val="00840850"/>
    <w:rsid w:val="008408D7"/>
    <w:rsid w:val="00840AA4"/>
    <w:rsid w:val="00840B90"/>
    <w:rsid w:val="00840C7D"/>
    <w:rsid w:val="0084142C"/>
    <w:rsid w:val="00841591"/>
    <w:rsid w:val="0084185B"/>
    <w:rsid w:val="0084252B"/>
    <w:rsid w:val="0084276F"/>
    <w:rsid w:val="00842D25"/>
    <w:rsid w:val="00843788"/>
    <w:rsid w:val="00843FE2"/>
    <w:rsid w:val="00844121"/>
    <w:rsid w:val="0084462A"/>
    <w:rsid w:val="00844A3D"/>
    <w:rsid w:val="00844E71"/>
    <w:rsid w:val="0084505A"/>
    <w:rsid w:val="0084521E"/>
    <w:rsid w:val="008454FD"/>
    <w:rsid w:val="00845566"/>
    <w:rsid w:val="008456FA"/>
    <w:rsid w:val="00845CDF"/>
    <w:rsid w:val="00845DB3"/>
    <w:rsid w:val="008460A9"/>
    <w:rsid w:val="00846446"/>
    <w:rsid w:val="00846529"/>
    <w:rsid w:val="008466FA"/>
    <w:rsid w:val="0084694F"/>
    <w:rsid w:val="00846955"/>
    <w:rsid w:val="00846B29"/>
    <w:rsid w:val="00846C78"/>
    <w:rsid w:val="00846C99"/>
    <w:rsid w:val="00846D63"/>
    <w:rsid w:val="00846E49"/>
    <w:rsid w:val="00846F82"/>
    <w:rsid w:val="00846FA9"/>
    <w:rsid w:val="00847146"/>
    <w:rsid w:val="008474B6"/>
    <w:rsid w:val="00847631"/>
    <w:rsid w:val="00847735"/>
    <w:rsid w:val="0084774F"/>
    <w:rsid w:val="00847CA6"/>
    <w:rsid w:val="00850A72"/>
    <w:rsid w:val="00851353"/>
    <w:rsid w:val="008513B7"/>
    <w:rsid w:val="0085142C"/>
    <w:rsid w:val="00851661"/>
    <w:rsid w:val="0085171A"/>
    <w:rsid w:val="008525BA"/>
    <w:rsid w:val="0085284F"/>
    <w:rsid w:val="008528DC"/>
    <w:rsid w:val="00852CC3"/>
    <w:rsid w:val="00852D4D"/>
    <w:rsid w:val="00852E46"/>
    <w:rsid w:val="00852EE6"/>
    <w:rsid w:val="00852FE2"/>
    <w:rsid w:val="0085308E"/>
    <w:rsid w:val="008531AC"/>
    <w:rsid w:val="00853B30"/>
    <w:rsid w:val="00853C4A"/>
    <w:rsid w:val="00854267"/>
    <w:rsid w:val="0085428F"/>
    <w:rsid w:val="0085447C"/>
    <w:rsid w:val="00854496"/>
    <w:rsid w:val="0085454D"/>
    <w:rsid w:val="00854656"/>
    <w:rsid w:val="0085483E"/>
    <w:rsid w:val="00854AE3"/>
    <w:rsid w:val="0085597C"/>
    <w:rsid w:val="00855CDE"/>
    <w:rsid w:val="00856097"/>
    <w:rsid w:val="008564C3"/>
    <w:rsid w:val="0085651F"/>
    <w:rsid w:val="008568B4"/>
    <w:rsid w:val="0085722F"/>
    <w:rsid w:val="00857294"/>
    <w:rsid w:val="0085730F"/>
    <w:rsid w:val="00857929"/>
    <w:rsid w:val="0085798E"/>
    <w:rsid w:val="00857CA1"/>
    <w:rsid w:val="008604CB"/>
    <w:rsid w:val="0086067B"/>
    <w:rsid w:val="00860B69"/>
    <w:rsid w:val="00860D55"/>
    <w:rsid w:val="008610F7"/>
    <w:rsid w:val="00861317"/>
    <w:rsid w:val="00861692"/>
    <w:rsid w:val="00861798"/>
    <w:rsid w:val="008618C7"/>
    <w:rsid w:val="008619BF"/>
    <w:rsid w:val="00861ABD"/>
    <w:rsid w:val="008620DE"/>
    <w:rsid w:val="0086247E"/>
    <w:rsid w:val="00862552"/>
    <w:rsid w:val="00862844"/>
    <w:rsid w:val="0086285C"/>
    <w:rsid w:val="00862CBF"/>
    <w:rsid w:val="00862DA6"/>
    <w:rsid w:val="00863129"/>
    <w:rsid w:val="00863224"/>
    <w:rsid w:val="008633DB"/>
    <w:rsid w:val="0086349D"/>
    <w:rsid w:val="00863592"/>
    <w:rsid w:val="00863883"/>
    <w:rsid w:val="008639C8"/>
    <w:rsid w:val="00863AFF"/>
    <w:rsid w:val="00863F18"/>
    <w:rsid w:val="00864244"/>
    <w:rsid w:val="008642F2"/>
    <w:rsid w:val="008644D1"/>
    <w:rsid w:val="00864598"/>
    <w:rsid w:val="008645A6"/>
    <w:rsid w:val="0086484B"/>
    <w:rsid w:val="0086490D"/>
    <w:rsid w:val="00864FDA"/>
    <w:rsid w:val="00865042"/>
    <w:rsid w:val="008650AA"/>
    <w:rsid w:val="0086517D"/>
    <w:rsid w:val="00865241"/>
    <w:rsid w:val="00865391"/>
    <w:rsid w:val="008654E2"/>
    <w:rsid w:val="00865728"/>
    <w:rsid w:val="00865990"/>
    <w:rsid w:val="00865E7B"/>
    <w:rsid w:val="00866195"/>
    <w:rsid w:val="008661E2"/>
    <w:rsid w:val="0086624A"/>
    <w:rsid w:val="008665C6"/>
    <w:rsid w:val="00866716"/>
    <w:rsid w:val="00866C88"/>
    <w:rsid w:val="00866D42"/>
    <w:rsid w:val="00866D4D"/>
    <w:rsid w:val="008672E8"/>
    <w:rsid w:val="008674BA"/>
    <w:rsid w:val="00867827"/>
    <w:rsid w:val="00867A51"/>
    <w:rsid w:val="00867CA6"/>
    <w:rsid w:val="00870591"/>
    <w:rsid w:val="00870DEA"/>
    <w:rsid w:val="00871EAB"/>
    <w:rsid w:val="00872189"/>
    <w:rsid w:val="008721BE"/>
    <w:rsid w:val="00872285"/>
    <w:rsid w:val="008722F4"/>
    <w:rsid w:val="008725B6"/>
    <w:rsid w:val="00872804"/>
    <w:rsid w:val="008728B9"/>
    <w:rsid w:val="00872E4E"/>
    <w:rsid w:val="00872E55"/>
    <w:rsid w:val="008731BA"/>
    <w:rsid w:val="00873255"/>
    <w:rsid w:val="008732CD"/>
    <w:rsid w:val="0087332E"/>
    <w:rsid w:val="0087345C"/>
    <w:rsid w:val="008736B8"/>
    <w:rsid w:val="00873A4C"/>
    <w:rsid w:val="00873ED9"/>
    <w:rsid w:val="00874126"/>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1E5"/>
    <w:rsid w:val="00877879"/>
    <w:rsid w:val="0087790B"/>
    <w:rsid w:val="00877A98"/>
    <w:rsid w:val="0088001B"/>
    <w:rsid w:val="0088050C"/>
    <w:rsid w:val="00880518"/>
    <w:rsid w:val="008805C9"/>
    <w:rsid w:val="0088181D"/>
    <w:rsid w:val="00881900"/>
    <w:rsid w:val="00881D2E"/>
    <w:rsid w:val="00882698"/>
    <w:rsid w:val="008829EC"/>
    <w:rsid w:val="00882B46"/>
    <w:rsid w:val="00882D90"/>
    <w:rsid w:val="0088350D"/>
    <w:rsid w:val="00883868"/>
    <w:rsid w:val="0088386C"/>
    <w:rsid w:val="00883CFE"/>
    <w:rsid w:val="00884113"/>
    <w:rsid w:val="00884335"/>
    <w:rsid w:val="00884401"/>
    <w:rsid w:val="0088448D"/>
    <w:rsid w:val="008845C8"/>
    <w:rsid w:val="00884754"/>
    <w:rsid w:val="00884ACE"/>
    <w:rsid w:val="00884AEA"/>
    <w:rsid w:val="00884CAE"/>
    <w:rsid w:val="00884F2D"/>
    <w:rsid w:val="00884F92"/>
    <w:rsid w:val="00885199"/>
    <w:rsid w:val="008853F3"/>
    <w:rsid w:val="00885556"/>
    <w:rsid w:val="00885959"/>
    <w:rsid w:val="008860F7"/>
    <w:rsid w:val="00886176"/>
    <w:rsid w:val="0088655A"/>
    <w:rsid w:val="00886669"/>
    <w:rsid w:val="00886877"/>
    <w:rsid w:val="008868AD"/>
    <w:rsid w:val="00886A53"/>
    <w:rsid w:val="008870C8"/>
    <w:rsid w:val="0088736A"/>
    <w:rsid w:val="008873CF"/>
    <w:rsid w:val="008879B8"/>
    <w:rsid w:val="00887A35"/>
    <w:rsid w:val="00887AE3"/>
    <w:rsid w:val="00887CE2"/>
    <w:rsid w:val="00890679"/>
    <w:rsid w:val="00890837"/>
    <w:rsid w:val="00890CD2"/>
    <w:rsid w:val="00890CDF"/>
    <w:rsid w:val="00891103"/>
    <w:rsid w:val="00891224"/>
    <w:rsid w:val="00891B8F"/>
    <w:rsid w:val="00891CE0"/>
    <w:rsid w:val="00891FF2"/>
    <w:rsid w:val="00892199"/>
    <w:rsid w:val="008922C4"/>
    <w:rsid w:val="0089246C"/>
    <w:rsid w:val="008927B9"/>
    <w:rsid w:val="008928E4"/>
    <w:rsid w:val="00892951"/>
    <w:rsid w:val="00892CA8"/>
    <w:rsid w:val="0089359A"/>
    <w:rsid w:val="00893734"/>
    <w:rsid w:val="00893B36"/>
    <w:rsid w:val="00893FB4"/>
    <w:rsid w:val="00894155"/>
    <w:rsid w:val="00894671"/>
    <w:rsid w:val="008947BF"/>
    <w:rsid w:val="00894806"/>
    <w:rsid w:val="008949A9"/>
    <w:rsid w:val="00894AED"/>
    <w:rsid w:val="00894FAB"/>
    <w:rsid w:val="00895185"/>
    <w:rsid w:val="00895281"/>
    <w:rsid w:val="00895429"/>
    <w:rsid w:val="00895910"/>
    <w:rsid w:val="00895CFE"/>
    <w:rsid w:val="00895EF2"/>
    <w:rsid w:val="0089632C"/>
    <w:rsid w:val="008964EE"/>
    <w:rsid w:val="008966E3"/>
    <w:rsid w:val="00896989"/>
    <w:rsid w:val="00897071"/>
    <w:rsid w:val="00897505"/>
    <w:rsid w:val="0089764A"/>
    <w:rsid w:val="008A0586"/>
    <w:rsid w:val="008A0724"/>
    <w:rsid w:val="008A09A2"/>
    <w:rsid w:val="008A09AD"/>
    <w:rsid w:val="008A0B32"/>
    <w:rsid w:val="008A0E9B"/>
    <w:rsid w:val="008A1118"/>
    <w:rsid w:val="008A11D8"/>
    <w:rsid w:val="008A174E"/>
    <w:rsid w:val="008A19B2"/>
    <w:rsid w:val="008A1B32"/>
    <w:rsid w:val="008A2506"/>
    <w:rsid w:val="008A25EB"/>
    <w:rsid w:val="008A2A6E"/>
    <w:rsid w:val="008A2C8F"/>
    <w:rsid w:val="008A2DB5"/>
    <w:rsid w:val="008A2DEE"/>
    <w:rsid w:val="008A2E43"/>
    <w:rsid w:val="008A2F08"/>
    <w:rsid w:val="008A2F0E"/>
    <w:rsid w:val="008A2F5E"/>
    <w:rsid w:val="008A3365"/>
    <w:rsid w:val="008A3695"/>
    <w:rsid w:val="008A4129"/>
    <w:rsid w:val="008A4729"/>
    <w:rsid w:val="008A491F"/>
    <w:rsid w:val="008A4926"/>
    <w:rsid w:val="008A4A55"/>
    <w:rsid w:val="008A4BA9"/>
    <w:rsid w:val="008A4BE4"/>
    <w:rsid w:val="008A4DE0"/>
    <w:rsid w:val="008A4E8B"/>
    <w:rsid w:val="008A52B8"/>
    <w:rsid w:val="008A52F0"/>
    <w:rsid w:val="008A556B"/>
    <w:rsid w:val="008A6483"/>
    <w:rsid w:val="008A6893"/>
    <w:rsid w:val="008A6A3F"/>
    <w:rsid w:val="008A6B3A"/>
    <w:rsid w:val="008A6C54"/>
    <w:rsid w:val="008A6EE3"/>
    <w:rsid w:val="008A7416"/>
    <w:rsid w:val="008A74A2"/>
    <w:rsid w:val="008B0522"/>
    <w:rsid w:val="008B096A"/>
    <w:rsid w:val="008B0A80"/>
    <w:rsid w:val="008B0F03"/>
    <w:rsid w:val="008B1109"/>
    <w:rsid w:val="008B1B95"/>
    <w:rsid w:val="008B1BE6"/>
    <w:rsid w:val="008B1FA0"/>
    <w:rsid w:val="008B2091"/>
    <w:rsid w:val="008B209A"/>
    <w:rsid w:val="008B25AC"/>
    <w:rsid w:val="008B2705"/>
    <w:rsid w:val="008B275E"/>
    <w:rsid w:val="008B28E7"/>
    <w:rsid w:val="008B2C46"/>
    <w:rsid w:val="008B34F2"/>
    <w:rsid w:val="008B380D"/>
    <w:rsid w:val="008B383C"/>
    <w:rsid w:val="008B3D38"/>
    <w:rsid w:val="008B3D59"/>
    <w:rsid w:val="008B3DE4"/>
    <w:rsid w:val="008B3FF0"/>
    <w:rsid w:val="008B45C0"/>
    <w:rsid w:val="008B46EE"/>
    <w:rsid w:val="008B48F5"/>
    <w:rsid w:val="008B5449"/>
    <w:rsid w:val="008B550A"/>
    <w:rsid w:val="008B5526"/>
    <w:rsid w:val="008B5766"/>
    <w:rsid w:val="008B584A"/>
    <w:rsid w:val="008B5D73"/>
    <w:rsid w:val="008B5F63"/>
    <w:rsid w:val="008B5FF8"/>
    <w:rsid w:val="008B60EE"/>
    <w:rsid w:val="008B60FA"/>
    <w:rsid w:val="008B6566"/>
    <w:rsid w:val="008B6EDD"/>
    <w:rsid w:val="008B6F42"/>
    <w:rsid w:val="008B72D1"/>
    <w:rsid w:val="008B765E"/>
    <w:rsid w:val="008B7B4A"/>
    <w:rsid w:val="008B7CED"/>
    <w:rsid w:val="008B7D00"/>
    <w:rsid w:val="008C007A"/>
    <w:rsid w:val="008C031A"/>
    <w:rsid w:val="008C055D"/>
    <w:rsid w:val="008C0609"/>
    <w:rsid w:val="008C067B"/>
    <w:rsid w:val="008C080D"/>
    <w:rsid w:val="008C0C9A"/>
    <w:rsid w:val="008C0D38"/>
    <w:rsid w:val="008C0D65"/>
    <w:rsid w:val="008C12CA"/>
    <w:rsid w:val="008C1517"/>
    <w:rsid w:val="008C16AB"/>
    <w:rsid w:val="008C186E"/>
    <w:rsid w:val="008C1D63"/>
    <w:rsid w:val="008C20F1"/>
    <w:rsid w:val="008C213C"/>
    <w:rsid w:val="008C2340"/>
    <w:rsid w:val="008C2416"/>
    <w:rsid w:val="008C2708"/>
    <w:rsid w:val="008C27AB"/>
    <w:rsid w:val="008C295D"/>
    <w:rsid w:val="008C2F43"/>
    <w:rsid w:val="008C386F"/>
    <w:rsid w:val="008C39F9"/>
    <w:rsid w:val="008C43BD"/>
    <w:rsid w:val="008C473C"/>
    <w:rsid w:val="008C48BF"/>
    <w:rsid w:val="008C4A6A"/>
    <w:rsid w:val="008C4BB0"/>
    <w:rsid w:val="008C51C8"/>
    <w:rsid w:val="008C57CA"/>
    <w:rsid w:val="008C5BE5"/>
    <w:rsid w:val="008C5C5E"/>
    <w:rsid w:val="008C5F39"/>
    <w:rsid w:val="008C6061"/>
    <w:rsid w:val="008C63D9"/>
    <w:rsid w:val="008C6824"/>
    <w:rsid w:val="008C688A"/>
    <w:rsid w:val="008C68E4"/>
    <w:rsid w:val="008C6B74"/>
    <w:rsid w:val="008C6E38"/>
    <w:rsid w:val="008C6F40"/>
    <w:rsid w:val="008C6F76"/>
    <w:rsid w:val="008C6FCC"/>
    <w:rsid w:val="008C70D5"/>
    <w:rsid w:val="008C743F"/>
    <w:rsid w:val="008C74CC"/>
    <w:rsid w:val="008C7837"/>
    <w:rsid w:val="008C78C0"/>
    <w:rsid w:val="008C7C46"/>
    <w:rsid w:val="008C7CB4"/>
    <w:rsid w:val="008C7F5D"/>
    <w:rsid w:val="008D02C5"/>
    <w:rsid w:val="008D06FE"/>
    <w:rsid w:val="008D090E"/>
    <w:rsid w:val="008D09BA"/>
    <w:rsid w:val="008D0CBA"/>
    <w:rsid w:val="008D151E"/>
    <w:rsid w:val="008D18D9"/>
    <w:rsid w:val="008D1973"/>
    <w:rsid w:val="008D1CA9"/>
    <w:rsid w:val="008D1D9B"/>
    <w:rsid w:val="008D20FE"/>
    <w:rsid w:val="008D211F"/>
    <w:rsid w:val="008D2320"/>
    <w:rsid w:val="008D3099"/>
    <w:rsid w:val="008D30B7"/>
    <w:rsid w:val="008D3450"/>
    <w:rsid w:val="008D3457"/>
    <w:rsid w:val="008D3973"/>
    <w:rsid w:val="008D4063"/>
    <w:rsid w:val="008D4772"/>
    <w:rsid w:val="008D4791"/>
    <w:rsid w:val="008D4DA5"/>
    <w:rsid w:val="008D5527"/>
    <w:rsid w:val="008D5529"/>
    <w:rsid w:val="008D5562"/>
    <w:rsid w:val="008D56C0"/>
    <w:rsid w:val="008D5716"/>
    <w:rsid w:val="008D5C49"/>
    <w:rsid w:val="008D65B9"/>
    <w:rsid w:val="008D6609"/>
    <w:rsid w:val="008D66D2"/>
    <w:rsid w:val="008D6892"/>
    <w:rsid w:val="008D68F0"/>
    <w:rsid w:val="008D6ACE"/>
    <w:rsid w:val="008D6CEA"/>
    <w:rsid w:val="008D6E88"/>
    <w:rsid w:val="008D72B0"/>
    <w:rsid w:val="008D72E6"/>
    <w:rsid w:val="008D73C6"/>
    <w:rsid w:val="008D7416"/>
    <w:rsid w:val="008D7649"/>
    <w:rsid w:val="008D7869"/>
    <w:rsid w:val="008D7885"/>
    <w:rsid w:val="008D7C20"/>
    <w:rsid w:val="008D7C40"/>
    <w:rsid w:val="008D7F18"/>
    <w:rsid w:val="008E0804"/>
    <w:rsid w:val="008E088B"/>
    <w:rsid w:val="008E1041"/>
    <w:rsid w:val="008E12F9"/>
    <w:rsid w:val="008E135E"/>
    <w:rsid w:val="008E15C4"/>
    <w:rsid w:val="008E162B"/>
    <w:rsid w:val="008E1A31"/>
    <w:rsid w:val="008E1B71"/>
    <w:rsid w:val="008E2485"/>
    <w:rsid w:val="008E29D6"/>
    <w:rsid w:val="008E2A03"/>
    <w:rsid w:val="008E2CA1"/>
    <w:rsid w:val="008E32F6"/>
    <w:rsid w:val="008E33A5"/>
    <w:rsid w:val="008E343D"/>
    <w:rsid w:val="008E35AA"/>
    <w:rsid w:val="008E3E52"/>
    <w:rsid w:val="008E4461"/>
    <w:rsid w:val="008E488A"/>
    <w:rsid w:val="008E48AC"/>
    <w:rsid w:val="008E4BD8"/>
    <w:rsid w:val="008E4CF6"/>
    <w:rsid w:val="008E4F21"/>
    <w:rsid w:val="008E5045"/>
    <w:rsid w:val="008E5077"/>
    <w:rsid w:val="008E5109"/>
    <w:rsid w:val="008E5E3E"/>
    <w:rsid w:val="008E5FEE"/>
    <w:rsid w:val="008E6046"/>
    <w:rsid w:val="008E60DA"/>
    <w:rsid w:val="008E61CF"/>
    <w:rsid w:val="008E65FE"/>
    <w:rsid w:val="008E69D2"/>
    <w:rsid w:val="008E6FE4"/>
    <w:rsid w:val="008E712F"/>
    <w:rsid w:val="008E7214"/>
    <w:rsid w:val="008E7329"/>
    <w:rsid w:val="008E738B"/>
    <w:rsid w:val="008E7474"/>
    <w:rsid w:val="008E763F"/>
    <w:rsid w:val="008E7915"/>
    <w:rsid w:val="008E7C97"/>
    <w:rsid w:val="008E7FBF"/>
    <w:rsid w:val="008F08C3"/>
    <w:rsid w:val="008F0E3C"/>
    <w:rsid w:val="008F0FB0"/>
    <w:rsid w:val="008F107B"/>
    <w:rsid w:val="008F10B7"/>
    <w:rsid w:val="008F1409"/>
    <w:rsid w:val="008F14FD"/>
    <w:rsid w:val="008F17CF"/>
    <w:rsid w:val="008F1A8C"/>
    <w:rsid w:val="008F20CA"/>
    <w:rsid w:val="008F22FA"/>
    <w:rsid w:val="008F27F8"/>
    <w:rsid w:val="008F282F"/>
    <w:rsid w:val="008F29AB"/>
    <w:rsid w:val="008F2B77"/>
    <w:rsid w:val="008F2DBC"/>
    <w:rsid w:val="008F2EFF"/>
    <w:rsid w:val="008F2F92"/>
    <w:rsid w:val="008F3022"/>
    <w:rsid w:val="008F3132"/>
    <w:rsid w:val="008F367F"/>
    <w:rsid w:val="008F36DF"/>
    <w:rsid w:val="008F3872"/>
    <w:rsid w:val="008F3DDE"/>
    <w:rsid w:val="008F411C"/>
    <w:rsid w:val="008F4334"/>
    <w:rsid w:val="008F4594"/>
    <w:rsid w:val="008F48F0"/>
    <w:rsid w:val="008F4C66"/>
    <w:rsid w:val="008F4D94"/>
    <w:rsid w:val="008F4E1A"/>
    <w:rsid w:val="008F56FF"/>
    <w:rsid w:val="008F572A"/>
    <w:rsid w:val="008F59AE"/>
    <w:rsid w:val="008F59D3"/>
    <w:rsid w:val="008F5BA7"/>
    <w:rsid w:val="008F6216"/>
    <w:rsid w:val="008F6670"/>
    <w:rsid w:val="008F6A4A"/>
    <w:rsid w:val="008F6B5D"/>
    <w:rsid w:val="008F6C13"/>
    <w:rsid w:val="008F6D37"/>
    <w:rsid w:val="008F6F45"/>
    <w:rsid w:val="008F7329"/>
    <w:rsid w:val="008F7379"/>
    <w:rsid w:val="008F7408"/>
    <w:rsid w:val="008F7D93"/>
    <w:rsid w:val="008F7F4F"/>
    <w:rsid w:val="008F7FDA"/>
    <w:rsid w:val="0090023D"/>
    <w:rsid w:val="009005EE"/>
    <w:rsid w:val="00900864"/>
    <w:rsid w:val="0090093D"/>
    <w:rsid w:val="00900A10"/>
    <w:rsid w:val="0090161A"/>
    <w:rsid w:val="009016EC"/>
    <w:rsid w:val="009021CA"/>
    <w:rsid w:val="00902C26"/>
    <w:rsid w:val="00902E02"/>
    <w:rsid w:val="00902F4A"/>
    <w:rsid w:val="0090318A"/>
    <w:rsid w:val="009034AA"/>
    <w:rsid w:val="00903ACA"/>
    <w:rsid w:val="00903FC6"/>
    <w:rsid w:val="00904356"/>
    <w:rsid w:val="00904380"/>
    <w:rsid w:val="00904790"/>
    <w:rsid w:val="00904825"/>
    <w:rsid w:val="00904BDC"/>
    <w:rsid w:val="00904C81"/>
    <w:rsid w:val="009050F8"/>
    <w:rsid w:val="00905A02"/>
    <w:rsid w:val="00905B08"/>
    <w:rsid w:val="00905BF7"/>
    <w:rsid w:val="00905F45"/>
    <w:rsid w:val="0090634A"/>
    <w:rsid w:val="00906D9B"/>
    <w:rsid w:val="00906E77"/>
    <w:rsid w:val="00906FE9"/>
    <w:rsid w:val="00907292"/>
    <w:rsid w:val="009073A4"/>
    <w:rsid w:val="009076C6"/>
    <w:rsid w:val="00910019"/>
    <w:rsid w:val="0091019F"/>
    <w:rsid w:val="00910235"/>
    <w:rsid w:val="0091057A"/>
    <w:rsid w:val="00910AC5"/>
    <w:rsid w:val="00910D1D"/>
    <w:rsid w:val="00910D9F"/>
    <w:rsid w:val="00910E6C"/>
    <w:rsid w:val="00910FF0"/>
    <w:rsid w:val="00911006"/>
    <w:rsid w:val="0091139C"/>
    <w:rsid w:val="00911479"/>
    <w:rsid w:val="00911519"/>
    <w:rsid w:val="009115FF"/>
    <w:rsid w:val="009116D1"/>
    <w:rsid w:val="00911918"/>
    <w:rsid w:val="00911929"/>
    <w:rsid w:val="00911B71"/>
    <w:rsid w:val="00911C14"/>
    <w:rsid w:val="00912548"/>
    <w:rsid w:val="009125B7"/>
    <w:rsid w:val="00912887"/>
    <w:rsid w:val="009128B4"/>
    <w:rsid w:val="009128D7"/>
    <w:rsid w:val="00912997"/>
    <w:rsid w:val="009129F5"/>
    <w:rsid w:val="00912C7A"/>
    <w:rsid w:val="0091317B"/>
    <w:rsid w:val="009135F1"/>
    <w:rsid w:val="00913631"/>
    <w:rsid w:val="00913648"/>
    <w:rsid w:val="009136FF"/>
    <w:rsid w:val="009138C4"/>
    <w:rsid w:val="009140EC"/>
    <w:rsid w:val="00914591"/>
    <w:rsid w:val="00914948"/>
    <w:rsid w:val="009149F1"/>
    <w:rsid w:val="00914AC4"/>
    <w:rsid w:val="00914B4F"/>
    <w:rsid w:val="00914D2A"/>
    <w:rsid w:val="0091578B"/>
    <w:rsid w:val="00915844"/>
    <w:rsid w:val="00915880"/>
    <w:rsid w:val="00915BF2"/>
    <w:rsid w:val="00915D17"/>
    <w:rsid w:val="00915D3B"/>
    <w:rsid w:val="009165A8"/>
    <w:rsid w:val="0091696C"/>
    <w:rsid w:val="00916BCC"/>
    <w:rsid w:val="00916CCC"/>
    <w:rsid w:val="0091716A"/>
    <w:rsid w:val="00917299"/>
    <w:rsid w:val="009175F4"/>
    <w:rsid w:val="00917AF6"/>
    <w:rsid w:val="0092013A"/>
    <w:rsid w:val="009201FF"/>
    <w:rsid w:val="0092023D"/>
    <w:rsid w:val="009202E8"/>
    <w:rsid w:val="00920544"/>
    <w:rsid w:val="0092074A"/>
    <w:rsid w:val="00920895"/>
    <w:rsid w:val="00920ABF"/>
    <w:rsid w:val="00920AD0"/>
    <w:rsid w:val="00920E40"/>
    <w:rsid w:val="00920F2F"/>
    <w:rsid w:val="0092106B"/>
    <w:rsid w:val="009210F2"/>
    <w:rsid w:val="009212AA"/>
    <w:rsid w:val="00921575"/>
    <w:rsid w:val="009218EE"/>
    <w:rsid w:val="00921979"/>
    <w:rsid w:val="00921A44"/>
    <w:rsid w:val="00921B3B"/>
    <w:rsid w:val="00921B50"/>
    <w:rsid w:val="00921CCF"/>
    <w:rsid w:val="0092226D"/>
    <w:rsid w:val="009222DB"/>
    <w:rsid w:val="009225C0"/>
    <w:rsid w:val="009228A7"/>
    <w:rsid w:val="00922D50"/>
    <w:rsid w:val="009231F9"/>
    <w:rsid w:val="0092371D"/>
    <w:rsid w:val="0092394F"/>
    <w:rsid w:val="00923970"/>
    <w:rsid w:val="009239BC"/>
    <w:rsid w:val="00923A46"/>
    <w:rsid w:val="00923BAC"/>
    <w:rsid w:val="00924061"/>
    <w:rsid w:val="00924366"/>
    <w:rsid w:val="00924752"/>
    <w:rsid w:val="009248BE"/>
    <w:rsid w:val="00924A3C"/>
    <w:rsid w:val="00924B76"/>
    <w:rsid w:val="00924BA0"/>
    <w:rsid w:val="00924C91"/>
    <w:rsid w:val="00924D14"/>
    <w:rsid w:val="009257EC"/>
    <w:rsid w:val="009259DE"/>
    <w:rsid w:val="00926072"/>
    <w:rsid w:val="009262DF"/>
    <w:rsid w:val="0092630E"/>
    <w:rsid w:val="0092682F"/>
    <w:rsid w:val="00926ACC"/>
    <w:rsid w:val="00926C9A"/>
    <w:rsid w:val="00927024"/>
    <w:rsid w:val="0092725A"/>
    <w:rsid w:val="00927504"/>
    <w:rsid w:val="00927767"/>
    <w:rsid w:val="00927D3E"/>
    <w:rsid w:val="00927EDC"/>
    <w:rsid w:val="00927FCC"/>
    <w:rsid w:val="00930381"/>
    <w:rsid w:val="009304E2"/>
    <w:rsid w:val="00930820"/>
    <w:rsid w:val="00930E16"/>
    <w:rsid w:val="00930FEF"/>
    <w:rsid w:val="00930FFD"/>
    <w:rsid w:val="0093123A"/>
    <w:rsid w:val="00931291"/>
    <w:rsid w:val="009312FC"/>
    <w:rsid w:val="009316E7"/>
    <w:rsid w:val="009318A0"/>
    <w:rsid w:val="009318D2"/>
    <w:rsid w:val="009319C9"/>
    <w:rsid w:val="009319CA"/>
    <w:rsid w:val="00931B5F"/>
    <w:rsid w:val="00931C5F"/>
    <w:rsid w:val="00931EB9"/>
    <w:rsid w:val="00932287"/>
    <w:rsid w:val="00932623"/>
    <w:rsid w:val="009326D9"/>
    <w:rsid w:val="00932C76"/>
    <w:rsid w:val="00933515"/>
    <w:rsid w:val="00933A45"/>
    <w:rsid w:val="00933A52"/>
    <w:rsid w:val="00934037"/>
    <w:rsid w:val="0093405F"/>
    <w:rsid w:val="0093414A"/>
    <w:rsid w:val="009341B7"/>
    <w:rsid w:val="0093436B"/>
    <w:rsid w:val="00934392"/>
    <w:rsid w:val="00934937"/>
    <w:rsid w:val="00934E19"/>
    <w:rsid w:val="0093521B"/>
    <w:rsid w:val="00935260"/>
    <w:rsid w:val="00935292"/>
    <w:rsid w:val="00935427"/>
    <w:rsid w:val="009356AB"/>
    <w:rsid w:val="00935905"/>
    <w:rsid w:val="00936061"/>
    <w:rsid w:val="00936177"/>
    <w:rsid w:val="0093632A"/>
    <w:rsid w:val="00936432"/>
    <w:rsid w:val="00936581"/>
    <w:rsid w:val="0093663F"/>
    <w:rsid w:val="00936B86"/>
    <w:rsid w:val="00936C4A"/>
    <w:rsid w:val="00936DF8"/>
    <w:rsid w:val="0093750A"/>
    <w:rsid w:val="0093756C"/>
    <w:rsid w:val="0093757D"/>
    <w:rsid w:val="0093764A"/>
    <w:rsid w:val="0093775F"/>
    <w:rsid w:val="00937E92"/>
    <w:rsid w:val="00937ED9"/>
    <w:rsid w:val="00937EE3"/>
    <w:rsid w:val="0094030B"/>
    <w:rsid w:val="00940A49"/>
    <w:rsid w:val="0094113E"/>
    <w:rsid w:val="00941561"/>
    <w:rsid w:val="00941C2D"/>
    <w:rsid w:val="00941E98"/>
    <w:rsid w:val="00942376"/>
    <w:rsid w:val="0094247F"/>
    <w:rsid w:val="009427E9"/>
    <w:rsid w:val="009428F1"/>
    <w:rsid w:val="009429D7"/>
    <w:rsid w:val="00942A92"/>
    <w:rsid w:val="00942C70"/>
    <w:rsid w:val="00942CF5"/>
    <w:rsid w:val="00942D3F"/>
    <w:rsid w:val="00942D7C"/>
    <w:rsid w:val="009430AF"/>
    <w:rsid w:val="00943B61"/>
    <w:rsid w:val="00943D9B"/>
    <w:rsid w:val="00943DB3"/>
    <w:rsid w:val="00943FE7"/>
    <w:rsid w:val="009441EC"/>
    <w:rsid w:val="009442D3"/>
    <w:rsid w:val="009447E2"/>
    <w:rsid w:val="009449B3"/>
    <w:rsid w:val="009449E8"/>
    <w:rsid w:val="00945130"/>
    <w:rsid w:val="009452BD"/>
    <w:rsid w:val="009454DD"/>
    <w:rsid w:val="00945712"/>
    <w:rsid w:val="00945869"/>
    <w:rsid w:val="00945B79"/>
    <w:rsid w:val="00945FC3"/>
    <w:rsid w:val="00946308"/>
    <w:rsid w:val="00946366"/>
    <w:rsid w:val="0094637E"/>
    <w:rsid w:val="00946573"/>
    <w:rsid w:val="0094672C"/>
    <w:rsid w:val="00946AE6"/>
    <w:rsid w:val="00946D5D"/>
    <w:rsid w:val="00947152"/>
    <w:rsid w:val="009477B4"/>
    <w:rsid w:val="00947977"/>
    <w:rsid w:val="00947A8A"/>
    <w:rsid w:val="009506CB"/>
    <w:rsid w:val="0095072D"/>
    <w:rsid w:val="00950830"/>
    <w:rsid w:val="0095086A"/>
    <w:rsid w:val="0095087E"/>
    <w:rsid w:val="0095088F"/>
    <w:rsid w:val="00950F49"/>
    <w:rsid w:val="00951211"/>
    <w:rsid w:val="009517FC"/>
    <w:rsid w:val="00951D74"/>
    <w:rsid w:val="00951DD2"/>
    <w:rsid w:val="00952342"/>
    <w:rsid w:val="00952486"/>
    <w:rsid w:val="00952512"/>
    <w:rsid w:val="00952769"/>
    <w:rsid w:val="00952ADD"/>
    <w:rsid w:val="00952B66"/>
    <w:rsid w:val="00952D16"/>
    <w:rsid w:val="00952F85"/>
    <w:rsid w:val="00953109"/>
    <w:rsid w:val="00953DEB"/>
    <w:rsid w:val="009540BB"/>
    <w:rsid w:val="009542A9"/>
    <w:rsid w:val="00954310"/>
    <w:rsid w:val="0095446A"/>
    <w:rsid w:val="009545BE"/>
    <w:rsid w:val="0095466B"/>
    <w:rsid w:val="009548CA"/>
    <w:rsid w:val="00954D46"/>
    <w:rsid w:val="00954E51"/>
    <w:rsid w:val="0095509D"/>
    <w:rsid w:val="00955198"/>
    <w:rsid w:val="009558E1"/>
    <w:rsid w:val="00955DD1"/>
    <w:rsid w:val="0095612C"/>
    <w:rsid w:val="009561DF"/>
    <w:rsid w:val="00956294"/>
    <w:rsid w:val="00956833"/>
    <w:rsid w:val="0095690A"/>
    <w:rsid w:val="00956974"/>
    <w:rsid w:val="00956A95"/>
    <w:rsid w:val="00956AD0"/>
    <w:rsid w:val="00956B2A"/>
    <w:rsid w:val="00956BC0"/>
    <w:rsid w:val="0095716D"/>
    <w:rsid w:val="00957203"/>
    <w:rsid w:val="009573D1"/>
    <w:rsid w:val="00957505"/>
    <w:rsid w:val="009575E2"/>
    <w:rsid w:val="00957A84"/>
    <w:rsid w:val="00957DAE"/>
    <w:rsid w:val="00957FFC"/>
    <w:rsid w:val="00960588"/>
    <w:rsid w:val="009606A1"/>
    <w:rsid w:val="009609E2"/>
    <w:rsid w:val="00960B37"/>
    <w:rsid w:val="00960C5E"/>
    <w:rsid w:val="00960CFC"/>
    <w:rsid w:val="00960ED3"/>
    <w:rsid w:val="00961583"/>
    <w:rsid w:val="00962183"/>
    <w:rsid w:val="009623B4"/>
    <w:rsid w:val="0096259D"/>
    <w:rsid w:val="00962860"/>
    <w:rsid w:val="00962D6F"/>
    <w:rsid w:val="00962E5D"/>
    <w:rsid w:val="0096339C"/>
    <w:rsid w:val="009633BB"/>
    <w:rsid w:val="009634DA"/>
    <w:rsid w:val="009634F0"/>
    <w:rsid w:val="00963ED2"/>
    <w:rsid w:val="009642D8"/>
    <w:rsid w:val="009646F1"/>
    <w:rsid w:val="00964E28"/>
    <w:rsid w:val="0096526E"/>
    <w:rsid w:val="00965500"/>
    <w:rsid w:val="0096550A"/>
    <w:rsid w:val="0096551C"/>
    <w:rsid w:val="009655C9"/>
    <w:rsid w:val="00965806"/>
    <w:rsid w:val="00965860"/>
    <w:rsid w:val="00965910"/>
    <w:rsid w:val="00965CE6"/>
    <w:rsid w:val="009662E9"/>
    <w:rsid w:val="009667C2"/>
    <w:rsid w:val="009668A6"/>
    <w:rsid w:val="00966A6D"/>
    <w:rsid w:val="009671F9"/>
    <w:rsid w:val="00967951"/>
    <w:rsid w:val="00967A22"/>
    <w:rsid w:val="00967B63"/>
    <w:rsid w:val="00967BF9"/>
    <w:rsid w:val="00967F58"/>
    <w:rsid w:val="00970608"/>
    <w:rsid w:val="0097082E"/>
    <w:rsid w:val="00970BB0"/>
    <w:rsid w:val="00970BD9"/>
    <w:rsid w:val="00970D81"/>
    <w:rsid w:val="0097105D"/>
    <w:rsid w:val="009715A7"/>
    <w:rsid w:val="00971799"/>
    <w:rsid w:val="00971C4E"/>
    <w:rsid w:val="00971FC1"/>
    <w:rsid w:val="0097206A"/>
    <w:rsid w:val="0097224D"/>
    <w:rsid w:val="00973005"/>
    <w:rsid w:val="009730E2"/>
    <w:rsid w:val="00973361"/>
    <w:rsid w:val="009733D9"/>
    <w:rsid w:val="009733DF"/>
    <w:rsid w:val="009734DC"/>
    <w:rsid w:val="0097359A"/>
    <w:rsid w:val="009736C8"/>
    <w:rsid w:val="00973762"/>
    <w:rsid w:val="009738A6"/>
    <w:rsid w:val="009739A2"/>
    <w:rsid w:val="00973AD8"/>
    <w:rsid w:val="00973DA7"/>
    <w:rsid w:val="00974613"/>
    <w:rsid w:val="00974C94"/>
    <w:rsid w:val="00974D0D"/>
    <w:rsid w:val="00975304"/>
    <w:rsid w:val="009753E3"/>
    <w:rsid w:val="00975466"/>
    <w:rsid w:val="009757BD"/>
    <w:rsid w:val="00975823"/>
    <w:rsid w:val="00975954"/>
    <w:rsid w:val="00975A8F"/>
    <w:rsid w:val="00975BCF"/>
    <w:rsid w:val="00975ED4"/>
    <w:rsid w:val="00975F07"/>
    <w:rsid w:val="009762B6"/>
    <w:rsid w:val="00976752"/>
    <w:rsid w:val="0097710D"/>
    <w:rsid w:val="0097727A"/>
    <w:rsid w:val="00977280"/>
    <w:rsid w:val="009772CB"/>
    <w:rsid w:val="009774E8"/>
    <w:rsid w:val="009776DD"/>
    <w:rsid w:val="00977823"/>
    <w:rsid w:val="00977A24"/>
    <w:rsid w:val="00977C4D"/>
    <w:rsid w:val="00977D0C"/>
    <w:rsid w:val="00977DA3"/>
    <w:rsid w:val="009800A5"/>
    <w:rsid w:val="0098014B"/>
    <w:rsid w:val="009801F7"/>
    <w:rsid w:val="009802C4"/>
    <w:rsid w:val="00980611"/>
    <w:rsid w:val="00980805"/>
    <w:rsid w:val="0098085C"/>
    <w:rsid w:val="009814D0"/>
    <w:rsid w:val="0098151F"/>
    <w:rsid w:val="009815BE"/>
    <w:rsid w:val="009815E1"/>
    <w:rsid w:val="00981671"/>
    <w:rsid w:val="0098178E"/>
    <w:rsid w:val="0098245F"/>
    <w:rsid w:val="0098249E"/>
    <w:rsid w:val="009829A8"/>
    <w:rsid w:val="00982DFB"/>
    <w:rsid w:val="00983671"/>
    <w:rsid w:val="00983769"/>
    <w:rsid w:val="009838A1"/>
    <w:rsid w:val="00983AD1"/>
    <w:rsid w:val="00983BD0"/>
    <w:rsid w:val="00983D93"/>
    <w:rsid w:val="00983E3C"/>
    <w:rsid w:val="009841AA"/>
    <w:rsid w:val="00984342"/>
    <w:rsid w:val="009844D6"/>
    <w:rsid w:val="0098458B"/>
    <w:rsid w:val="00984E1A"/>
    <w:rsid w:val="00985070"/>
    <w:rsid w:val="0098546B"/>
    <w:rsid w:val="00985C90"/>
    <w:rsid w:val="00985DFD"/>
    <w:rsid w:val="00986347"/>
    <w:rsid w:val="00986986"/>
    <w:rsid w:val="00986D60"/>
    <w:rsid w:val="00986D85"/>
    <w:rsid w:val="00986E92"/>
    <w:rsid w:val="0098710C"/>
    <w:rsid w:val="00987369"/>
    <w:rsid w:val="0098748D"/>
    <w:rsid w:val="0098751E"/>
    <w:rsid w:val="0098768E"/>
    <w:rsid w:val="009876C5"/>
    <w:rsid w:val="009877FA"/>
    <w:rsid w:val="00987843"/>
    <w:rsid w:val="00987C61"/>
    <w:rsid w:val="00987D87"/>
    <w:rsid w:val="00987DC7"/>
    <w:rsid w:val="00987F95"/>
    <w:rsid w:val="0099032D"/>
    <w:rsid w:val="009904CA"/>
    <w:rsid w:val="0099068D"/>
    <w:rsid w:val="00991523"/>
    <w:rsid w:val="009918AF"/>
    <w:rsid w:val="009919BD"/>
    <w:rsid w:val="009919DD"/>
    <w:rsid w:val="00991B19"/>
    <w:rsid w:val="00991C75"/>
    <w:rsid w:val="00991DC3"/>
    <w:rsid w:val="0099216F"/>
    <w:rsid w:val="009924E0"/>
    <w:rsid w:val="00992828"/>
    <w:rsid w:val="00992ABE"/>
    <w:rsid w:val="00992DBB"/>
    <w:rsid w:val="00992E32"/>
    <w:rsid w:val="0099323E"/>
    <w:rsid w:val="009934E6"/>
    <w:rsid w:val="00993558"/>
    <w:rsid w:val="00993C04"/>
    <w:rsid w:val="00993CC7"/>
    <w:rsid w:val="00993E7B"/>
    <w:rsid w:val="00993E7E"/>
    <w:rsid w:val="009941B6"/>
    <w:rsid w:val="009943AD"/>
    <w:rsid w:val="00994529"/>
    <w:rsid w:val="00994BB8"/>
    <w:rsid w:val="00994CB5"/>
    <w:rsid w:val="00994DC1"/>
    <w:rsid w:val="00994F7F"/>
    <w:rsid w:val="0099505D"/>
    <w:rsid w:val="00995091"/>
    <w:rsid w:val="009951A2"/>
    <w:rsid w:val="00995285"/>
    <w:rsid w:val="0099541C"/>
    <w:rsid w:val="00995507"/>
    <w:rsid w:val="00995781"/>
    <w:rsid w:val="00995828"/>
    <w:rsid w:val="00995BF4"/>
    <w:rsid w:val="00995FBB"/>
    <w:rsid w:val="009960F9"/>
    <w:rsid w:val="00996444"/>
    <w:rsid w:val="009965A9"/>
    <w:rsid w:val="009969BB"/>
    <w:rsid w:val="00996EC0"/>
    <w:rsid w:val="00996EF4"/>
    <w:rsid w:val="0099711C"/>
    <w:rsid w:val="0099737A"/>
    <w:rsid w:val="009A00CA"/>
    <w:rsid w:val="009A0307"/>
    <w:rsid w:val="009A0667"/>
    <w:rsid w:val="009A06DB"/>
    <w:rsid w:val="009A08AF"/>
    <w:rsid w:val="009A09D8"/>
    <w:rsid w:val="009A0DED"/>
    <w:rsid w:val="009A0F3A"/>
    <w:rsid w:val="009A154A"/>
    <w:rsid w:val="009A175E"/>
    <w:rsid w:val="009A18D4"/>
    <w:rsid w:val="009A198E"/>
    <w:rsid w:val="009A1BDD"/>
    <w:rsid w:val="009A1DF1"/>
    <w:rsid w:val="009A1F2B"/>
    <w:rsid w:val="009A2229"/>
    <w:rsid w:val="009A22CF"/>
    <w:rsid w:val="009A2501"/>
    <w:rsid w:val="009A25D3"/>
    <w:rsid w:val="009A25EC"/>
    <w:rsid w:val="009A29D9"/>
    <w:rsid w:val="009A2ACB"/>
    <w:rsid w:val="009A2CC9"/>
    <w:rsid w:val="009A2D4A"/>
    <w:rsid w:val="009A3681"/>
    <w:rsid w:val="009A36F9"/>
    <w:rsid w:val="009A3764"/>
    <w:rsid w:val="009A3786"/>
    <w:rsid w:val="009A39A9"/>
    <w:rsid w:val="009A3AFE"/>
    <w:rsid w:val="009A3BF2"/>
    <w:rsid w:val="009A3F1F"/>
    <w:rsid w:val="009A407A"/>
    <w:rsid w:val="009A47D4"/>
    <w:rsid w:val="009A4C0B"/>
    <w:rsid w:val="009A4C66"/>
    <w:rsid w:val="009A5153"/>
    <w:rsid w:val="009A549B"/>
    <w:rsid w:val="009A5AE4"/>
    <w:rsid w:val="009A5D03"/>
    <w:rsid w:val="009A5D0B"/>
    <w:rsid w:val="009A5DC7"/>
    <w:rsid w:val="009A5EAB"/>
    <w:rsid w:val="009A60B1"/>
    <w:rsid w:val="009A61A5"/>
    <w:rsid w:val="009A649D"/>
    <w:rsid w:val="009A68DA"/>
    <w:rsid w:val="009A68E6"/>
    <w:rsid w:val="009A6FAE"/>
    <w:rsid w:val="009A71A6"/>
    <w:rsid w:val="009A7336"/>
    <w:rsid w:val="009A7F7D"/>
    <w:rsid w:val="009A7F82"/>
    <w:rsid w:val="009B007D"/>
    <w:rsid w:val="009B0222"/>
    <w:rsid w:val="009B1044"/>
    <w:rsid w:val="009B14DE"/>
    <w:rsid w:val="009B1D52"/>
    <w:rsid w:val="009B206A"/>
    <w:rsid w:val="009B23D8"/>
    <w:rsid w:val="009B299E"/>
    <w:rsid w:val="009B29C4"/>
    <w:rsid w:val="009B34DD"/>
    <w:rsid w:val="009B35F1"/>
    <w:rsid w:val="009B3653"/>
    <w:rsid w:val="009B389A"/>
    <w:rsid w:val="009B39E9"/>
    <w:rsid w:val="009B4010"/>
    <w:rsid w:val="009B40DA"/>
    <w:rsid w:val="009B41A4"/>
    <w:rsid w:val="009B41F8"/>
    <w:rsid w:val="009B4698"/>
    <w:rsid w:val="009B4E3D"/>
    <w:rsid w:val="009B4E7E"/>
    <w:rsid w:val="009B520C"/>
    <w:rsid w:val="009B54E3"/>
    <w:rsid w:val="009B595D"/>
    <w:rsid w:val="009B5EA5"/>
    <w:rsid w:val="009B5F3B"/>
    <w:rsid w:val="009B685A"/>
    <w:rsid w:val="009B6951"/>
    <w:rsid w:val="009B6A59"/>
    <w:rsid w:val="009B6C22"/>
    <w:rsid w:val="009B6C6E"/>
    <w:rsid w:val="009B6D40"/>
    <w:rsid w:val="009B7012"/>
    <w:rsid w:val="009B75E4"/>
    <w:rsid w:val="009B7E7D"/>
    <w:rsid w:val="009B7F14"/>
    <w:rsid w:val="009C03F6"/>
    <w:rsid w:val="009C0898"/>
    <w:rsid w:val="009C0ABE"/>
    <w:rsid w:val="009C0C11"/>
    <w:rsid w:val="009C1132"/>
    <w:rsid w:val="009C1246"/>
    <w:rsid w:val="009C12E7"/>
    <w:rsid w:val="009C13A7"/>
    <w:rsid w:val="009C145A"/>
    <w:rsid w:val="009C1466"/>
    <w:rsid w:val="009C15BA"/>
    <w:rsid w:val="009C1749"/>
    <w:rsid w:val="009C17FF"/>
    <w:rsid w:val="009C1C3C"/>
    <w:rsid w:val="009C28DE"/>
    <w:rsid w:val="009C3530"/>
    <w:rsid w:val="009C3598"/>
    <w:rsid w:val="009C3952"/>
    <w:rsid w:val="009C39BD"/>
    <w:rsid w:val="009C3B7F"/>
    <w:rsid w:val="009C3BD4"/>
    <w:rsid w:val="009C3C05"/>
    <w:rsid w:val="009C4711"/>
    <w:rsid w:val="009C4EA3"/>
    <w:rsid w:val="009C4F38"/>
    <w:rsid w:val="009C54FB"/>
    <w:rsid w:val="009C5B41"/>
    <w:rsid w:val="009C5E87"/>
    <w:rsid w:val="009C607D"/>
    <w:rsid w:val="009C61BD"/>
    <w:rsid w:val="009C659A"/>
    <w:rsid w:val="009C6859"/>
    <w:rsid w:val="009C68BA"/>
    <w:rsid w:val="009C6BBF"/>
    <w:rsid w:val="009C7261"/>
    <w:rsid w:val="009C7790"/>
    <w:rsid w:val="009C7842"/>
    <w:rsid w:val="009D056A"/>
    <w:rsid w:val="009D059B"/>
    <w:rsid w:val="009D0711"/>
    <w:rsid w:val="009D0B2D"/>
    <w:rsid w:val="009D18CF"/>
    <w:rsid w:val="009D1C12"/>
    <w:rsid w:val="009D2098"/>
    <w:rsid w:val="009D2380"/>
    <w:rsid w:val="009D245C"/>
    <w:rsid w:val="009D2550"/>
    <w:rsid w:val="009D28D0"/>
    <w:rsid w:val="009D2B0F"/>
    <w:rsid w:val="009D2EB5"/>
    <w:rsid w:val="009D3117"/>
    <w:rsid w:val="009D3449"/>
    <w:rsid w:val="009D3526"/>
    <w:rsid w:val="009D363B"/>
    <w:rsid w:val="009D37C6"/>
    <w:rsid w:val="009D3BFC"/>
    <w:rsid w:val="009D3C5B"/>
    <w:rsid w:val="009D3D32"/>
    <w:rsid w:val="009D3E49"/>
    <w:rsid w:val="009D3FBE"/>
    <w:rsid w:val="009D4119"/>
    <w:rsid w:val="009D447A"/>
    <w:rsid w:val="009D4D1D"/>
    <w:rsid w:val="009D4F29"/>
    <w:rsid w:val="009D4F39"/>
    <w:rsid w:val="009D5200"/>
    <w:rsid w:val="009D5495"/>
    <w:rsid w:val="009D5646"/>
    <w:rsid w:val="009D59DF"/>
    <w:rsid w:val="009D5BA7"/>
    <w:rsid w:val="009D5C86"/>
    <w:rsid w:val="009D60BC"/>
    <w:rsid w:val="009D615C"/>
    <w:rsid w:val="009D61A2"/>
    <w:rsid w:val="009D64C7"/>
    <w:rsid w:val="009D6755"/>
    <w:rsid w:val="009D6A03"/>
    <w:rsid w:val="009D6B22"/>
    <w:rsid w:val="009D6D13"/>
    <w:rsid w:val="009D6E38"/>
    <w:rsid w:val="009D6F73"/>
    <w:rsid w:val="009D7112"/>
    <w:rsid w:val="009D716D"/>
    <w:rsid w:val="009D72DD"/>
    <w:rsid w:val="009D73EB"/>
    <w:rsid w:val="009D7479"/>
    <w:rsid w:val="009D7702"/>
    <w:rsid w:val="009D7773"/>
    <w:rsid w:val="009D77FD"/>
    <w:rsid w:val="009D7878"/>
    <w:rsid w:val="009E02CF"/>
    <w:rsid w:val="009E06E5"/>
    <w:rsid w:val="009E079A"/>
    <w:rsid w:val="009E1120"/>
    <w:rsid w:val="009E15A8"/>
    <w:rsid w:val="009E1E4C"/>
    <w:rsid w:val="009E21C6"/>
    <w:rsid w:val="009E250C"/>
    <w:rsid w:val="009E263E"/>
    <w:rsid w:val="009E2A73"/>
    <w:rsid w:val="009E2DA6"/>
    <w:rsid w:val="009E2DE9"/>
    <w:rsid w:val="009E2E30"/>
    <w:rsid w:val="009E2F57"/>
    <w:rsid w:val="009E30F1"/>
    <w:rsid w:val="009E31B1"/>
    <w:rsid w:val="009E322A"/>
    <w:rsid w:val="009E328C"/>
    <w:rsid w:val="009E329D"/>
    <w:rsid w:val="009E341A"/>
    <w:rsid w:val="009E35B6"/>
    <w:rsid w:val="009E3C94"/>
    <w:rsid w:val="009E406F"/>
    <w:rsid w:val="009E43AA"/>
    <w:rsid w:val="009E4406"/>
    <w:rsid w:val="009E46EB"/>
    <w:rsid w:val="009E47AB"/>
    <w:rsid w:val="009E4985"/>
    <w:rsid w:val="009E4AA8"/>
    <w:rsid w:val="009E4BEB"/>
    <w:rsid w:val="009E58F1"/>
    <w:rsid w:val="009E5A16"/>
    <w:rsid w:val="009E5A4C"/>
    <w:rsid w:val="009E5C85"/>
    <w:rsid w:val="009E5EFA"/>
    <w:rsid w:val="009E5F71"/>
    <w:rsid w:val="009E604F"/>
    <w:rsid w:val="009E62F6"/>
    <w:rsid w:val="009E63DA"/>
    <w:rsid w:val="009E6557"/>
    <w:rsid w:val="009E65D9"/>
    <w:rsid w:val="009E6D04"/>
    <w:rsid w:val="009E6EAC"/>
    <w:rsid w:val="009E7104"/>
    <w:rsid w:val="009E7376"/>
    <w:rsid w:val="009E7484"/>
    <w:rsid w:val="009E76FD"/>
    <w:rsid w:val="009E7700"/>
    <w:rsid w:val="009E7729"/>
    <w:rsid w:val="009E7BC6"/>
    <w:rsid w:val="009F00A6"/>
    <w:rsid w:val="009F0470"/>
    <w:rsid w:val="009F054A"/>
    <w:rsid w:val="009F0658"/>
    <w:rsid w:val="009F06CE"/>
    <w:rsid w:val="009F0839"/>
    <w:rsid w:val="009F0A0F"/>
    <w:rsid w:val="009F0EE0"/>
    <w:rsid w:val="009F1031"/>
    <w:rsid w:val="009F1AAE"/>
    <w:rsid w:val="009F1BCC"/>
    <w:rsid w:val="009F23BE"/>
    <w:rsid w:val="009F2EBD"/>
    <w:rsid w:val="009F2FC2"/>
    <w:rsid w:val="009F3400"/>
    <w:rsid w:val="009F36A6"/>
    <w:rsid w:val="009F39F3"/>
    <w:rsid w:val="009F3B47"/>
    <w:rsid w:val="009F3D18"/>
    <w:rsid w:val="009F3E94"/>
    <w:rsid w:val="009F3F7B"/>
    <w:rsid w:val="009F4527"/>
    <w:rsid w:val="009F4643"/>
    <w:rsid w:val="009F476E"/>
    <w:rsid w:val="009F485B"/>
    <w:rsid w:val="009F4A42"/>
    <w:rsid w:val="009F4C58"/>
    <w:rsid w:val="009F4CBB"/>
    <w:rsid w:val="009F4CBD"/>
    <w:rsid w:val="009F4E0B"/>
    <w:rsid w:val="009F5189"/>
    <w:rsid w:val="009F518E"/>
    <w:rsid w:val="009F5C4F"/>
    <w:rsid w:val="009F601E"/>
    <w:rsid w:val="009F60BF"/>
    <w:rsid w:val="009F6127"/>
    <w:rsid w:val="009F6242"/>
    <w:rsid w:val="009F6487"/>
    <w:rsid w:val="009F64B8"/>
    <w:rsid w:val="009F6895"/>
    <w:rsid w:val="009F6BA1"/>
    <w:rsid w:val="009F6EA8"/>
    <w:rsid w:val="009F7077"/>
    <w:rsid w:val="009F714A"/>
    <w:rsid w:val="009F7540"/>
    <w:rsid w:val="009F7A75"/>
    <w:rsid w:val="009F7AC4"/>
    <w:rsid w:val="009F7F3E"/>
    <w:rsid w:val="009F7F47"/>
    <w:rsid w:val="00A0015E"/>
    <w:rsid w:val="00A00636"/>
    <w:rsid w:val="00A00C40"/>
    <w:rsid w:val="00A00D4A"/>
    <w:rsid w:val="00A0124F"/>
    <w:rsid w:val="00A0141A"/>
    <w:rsid w:val="00A01463"/>
    <w:rsid w:val="00A0147A"/>
    <w:rsid w:val="00A014AA"/>
    <w:rsid w:val="00A0173E"/>
    <w:rsid w:val="00A01A58"/>
    <w:rsid w:val="00A01BE4"/>
    <w:rsid w:val="00A01DEA"/>
    <w:rsid w:val="00A01E06"/>
    <w:rsid w:val="00A020BB"/>
    <w:rsid w:val="00A02185"/>
    <w:rsid w:val="00A022D6"/>
    <w:rsid w:val="00A0286B"/>
    <w:rsid w:val="00A028D3"/>
    <w:rsid w:val="00A029B9"/>
    <w:rsid w:val="00A02F39"/>
    <w:rsid w:val="00A0302A"/>
    <w:rsid w:val="00A03205"/>
    <w:rsid w:val="00A0325A"/>
    <w:rsid w:val="00A03279"/>
    <w:rsid w:val="00A036E6"/>
    <w:rsid w:val="00A0398F"/>
    <w:rsid w:val="00A03BDA"/>
    <w:rsid w:val="00A03BDE"/>
    <w:rsid w:val="00A03DC7"/>
    <w:rsid w:val="00A0415E"/>
    <w:rsid w:val="00A04459"/>
    <w:rsid w:val="00A04821"/>
    <w:rsid w:val="00A049D1"/>
    <w:rsid w:val="00A04A84"/>
    <w:rsid w:val="00A0502E"/>
    <w:rsid w:val="00A0520D"/>
    <w:rsid w:val="00A05244"/>
    <w:rsid w:val="00A05270"/>
    <w:rsid w:val="00A054AC"/>
    <w:rsid w:val="00A054C4"/>
    <w:rsid w:val="00A056CA"/>
    <w:rsid w:val="00A056CD"/>
    <w:rsid w:val="00A056EF"/>
    <w:rsid w:val="00A05AC1"/>
    <w:rsid w:val="00A06323"/>
    <w:rsid w:val="00A06499"/>
    <w:rsid w:val="00A06910"/>
    <w:rsid w:val="00A06A55"/>
    <w:rsid w:val="00A06FFB"/>
    <w:rsid w:val="00A07216"/>
    <w:rsid w:val="00A073C1"/>
    <w:rsid w:val="00A075A0"/>
    <w:rsid w:val="00A075FA"/>
    <w:rsid w:val="00A07A80"/>
    <w:rsid w:val="00A07BC9"/>
    <w:rsid w:val="00A07FB9"/>
    <w:rsid w:val="00A104DE"/>
    <w:rsid w:val="00A1052A"/>
    <w:rsid w:val="00A105D6"/>
    <w:rsid w:val="00A10762"/>
    <w:rsid w:val="00A107E6"/>
    <w:rsid w:val="00A10B1F"/>
    <w:rsid w:val="00A11074"/>
    <w:rsid w:val="00A116AC"/>
    <w:rsid w:val="00A1189B"/>
    <w:rsid w:val="00A11B68"/>
    <w:rsid w:val="00A11F1E"/>
    <w:rsid w:val="00A121DA"/>
    <w:rsid w:val="00A123EF"/>
    <w:rsid w:val="00A1258A"/>
    <w:rsid w:val="00A127E4"/>
    <w:rsid w:val="00A128AE"/>
    <w:rsid w:val="00A12915"/>
    <w:rsid w:val="00A12966"/>
    <w:rsid w:val="00A12B3A"/>
    <w:rsid w:val="00A12BE3"/>
    <w:rsid w:val="00A12D65"/>
    <w:rsid w:val="00A130FB"/>
    <w:rsid w:val="00A134D3"/>
    <w:rsid w:val="00A13593"/>
    <w:rsid w:val="00A136EE"/>
    <w:rsid w:val="00A1376F"/>
    <w:rsid w:val="00A139F1"/>
    <w:rsid w:val="00A13A3E"/>
    <w:rsid w:val="00A141DF"/>
    <w:rsid w:val="00A14C21"/>
    <w:rsid w:val="00A14E30"/>
    <w:rsid w:val="00A150E3"/>
    <w:rsid w:val="00A15124"/>
    <w:rsid w:val="00A1523A"/>
    <w:rsid w:val="00A15931"/>
    <w:rsid w:val="00A15C71"/>
    <w:rsid w:val="00A15EB0"/>
    <w:rsid w:val="00A15F7B"/>
    <w:rsid w:val="00A16031"/>
    <w:rsid w:val="00A160B0"/>
    <w:rsid w:val="00A161B6"/>
    <w:rsid w:val="00A16305"/>
    <w:rsid w:val="00A16405"/>
    <w:rsid w:val="00A1657F"/>
    <w:rsid w:val="00A16596"/>
    <w:rsid w:val="00A16AEF"/>
    <w:rsid w:val="00A172FD"/>
    <w:rsid w:val="00A1775F"/>
    <w:rsid w:val="00A1778A"/>
    <w:rsid w:val="00A205BA"/>
    <w:rsid w:val="00A2092C"/>
    <w:rsid w:val="00A209DF"/>
    <w:rsid w:val="00A20E1E"/>
    <w:rsid w:val="00A20E71"/>
    <w:rsid w:val="00A20F01"/>
    <w:rsid w:val="00A213E0"/>
    <w:rsid w:val="00A214E6"/>
    <w:rsid w:val="00A21587"/>
    <w:rsid w:val="00A21633"/>
    <w:rsid w:val="00A21C21"/>
    <w:rsid w:val="00A21C6B"/>
    <w:rsid w:val="00A21D82"/>
    <w:rsid w:val="00A21EC3"/>
    <w:rsid w:val="00A22122"/>
    <w:rsid w:val="00A22499"/>
    <w:rsid w:val="00A22598"/>
    <w:rsid w:val="00A226F9"/>
    <w:rsid w:val="00A22BE9"/>
    <w:rsid w:val="00A22D93"/>
    <w:rsid w:val="00A2300D"/>
    <w:rsid w:val="00A231EC"/>
    <w:rsid w:val="00A2326D"/>
    <w:rsid w:val="00A2398C"/>
    <w:rsid w:val="00A23A41"/>
    <w:rsid w:val="00A23D93"/>
    <w:rsid w:val="00A24150"/>
    <w:rsid w:val="00A247EF"/>
    <w:rsid w:val="00A254A7"/>
    <w:rsid w:val="00A25691"/>
    <w:rsid w:val="00A25A7F"/>
    <w:rsid w:val="00A25BA2"/>
    <w:rsid w:val="00A25C33"/>
    <w:rsid w:val="00A25DD1"/>
    <w:rsid w:val="00A25F53"/>
    <w:rsid w:val="00A26183"/>
    <w:rsid w:val="00A2622F"/>
    <w:rsid w:val="00A26236"/>
    <w:rsid w:val="00A264E7"/>
    <w:rsid w:val="00A267C4"/>
    <w:rsid w:val="00A2682F"/>
    <w:rsid w:val="00A26BDF"/>
    <w:rsid w:val="00A2727E"/>
    <w:rsid w:val="00A2743F"/>
    <w:rsid w:val="00A2751C"/>
    <w:rsid w:val="00A27613"/>
    <w:rsid w:val="00A278CC"/>
    <w:rsid w:val="00A27A1B"/>
    <w:rsid w:val="00A27F05"/>
    <w:rsid w:val="00A300B9"/>
    <w:rsid w:val="00A30101"/>
    <w:rsid w:val="00A30A1A"/>
    <w:rsid w:val="00A30A85"/>
    <w:rsid w:val="00A30ABA"/>
    <w:rsid w:val="00A30EFE"/>
    <w:rsid w:val="00A30F40"/>
    <w:rsid w:val="00A31111"/>
    <w:rsid w:val="00A311CC"/>
    <w:rsid w:val="00A311E4"/>
    <w:rsid w:val="00A3144A"/>
    <w:rsid w:val="00A314EA"/>
    <w:rsid w:val="00A31637"/>
    <w:rsid w:val="00A31B3B"/>
    <w:rsid w:val="00A321D6"/>
    <w:rsid w:val="00A32307"/>
    <w:rsid w:val="00A32391"/>
    <w:rsid w:val="00A324D4"/>
    <w:rsid w:val="00A329C6"/>
    <w:rsid w:val="00A32A95"/>
    <w:rsid w:val="00A32D1B"/>
    <w:rsid w:val="00A3324E"/>
    <w:rsid w:val="00A3326D"/>
    <w:rsid w:val="00A3331A"/>
    <w:rsid w:val="00A3336E"/>
    <w:rsid w:val="00A33395"/>
    <w:rsid w:val="00A33399"/>
    <w:rsid w:val="00A339A0"/>
    <w:rsid w:val="00A339E7"/>
    <w:rsid w:val="00A33CA2"/>
    <w:rsid w:val="00A33E1C"/>
    <w:rsid w:val="00A343C7"/>
    <w:rsid w:val="00A34939"/>
    <w:rsid w:val="00A34A01"/>
    <w:rsid w:val="00A34F85"/>
    <w:rsid w:val="00A35102"/>
    <w:rsid w:val="00A352AE"/>
    <w:rsid w:val="00A353A1"/>
    <w:rsid w:val="00A35593"/>
    <w:rsid w:val="00A359F9"/>
    <w:rsid w:val="00A35DA1"/>
    <w:rsid w:val="00A35DB1"/>
    <w:rsid w:val="00A35F30"/>
    <w:rsid w:val="00A3654D"/>
    <w:rsid w:val="00A368E5"/>
    <w:rsid w:val="00A3691C"/>
    <w:rsid w:val="00A36CFB"/>
    <w:rsid w:val="00A36FCC"/>
    <w:rsid w:val="00A37072"/>
    <w:rsid w:val="00A370ED"/>
    <w:rsid w:val="00A37261"/>
    <w:rsid w:val="00A37342"/>
    <w:rsid w:val="00A37451"/>
    <w:rsid w:val="00A374CC"/>
    <w:rsid w:val="00A37656"/>
    <w:rsid w:val="00A378B3"/>
    <w:rsid w:val="00A3796C"/>
    <w:rsid w:val="00A379F8"/>
    <w:rsid w:val="00A37BF1"/>
    <w:rsid w:val="00A401B5"/>
    <w:rsid w:val="00A40356"/>
    <w:rsid w:val="00A40379"/>
    <w:rsid w:val="00A40D3C"/>
    <w:rsid w:val="00A40F31"/>
    <w:rsid w:val="00A41312"/>
    <w:rsid w:val="00A4173D"/>
    <w:rsid w:val="00A41C79"/>
    <w:rsid w:val="00A41D0B"/>
    <w:rsid w:val="00A41D16"/>
    <w:rsid w:val="00A41F30"/>
    <w:rsid w:val="00A42014"/>
    <w:rsid w:val="00A421A2"/>
    <w:rsid w:val="00A4262F"/>
    <w:rsid w:val="00A427FA"/>
    <w:rsid w:val="00A429AA"/>
    <w:rsid w:val="00A42A97"/>
    <w:rsid w:val="00A43314"/>
    <w:rsid w:val="00A4345E"/>
    <w:rsid w:val="00A43C6B"/>
    <w:rsid w:val="00A43CB3"/>
    <w:rsid w:val="00A43F57"/>
    <w:rsid w:val="00A44358"/>
    <w:rsid w:val="00A4448C"/>
    <w:rsid w:val="00A44B84"/>
    <w:rsid w:val="00A452F5"/>
    <w:rsid w:val="00A4541E"/>
    <w:rsid w:val="00A4542B"/>
    <w:rsid w:val="00A4582A"/>
    <w:rsid w:val="00A45B8F"/>
    <w:rsid w:val="00A45D85"/>
    <w:rsid w:val="00A45D99"/>
    <w:rsid w:val="00A45FD9"/>
    <w:rsid w:val="00A46436"/>
    <w:rsid w:val="00A465FC"/>
    <w:rsid w:val="00A4670A"/>
    <w:rsid w:val="00A46763"/>
    <w:rsid w:val="00A46953"/>
    <w:rsid w:val="00A46A07"/>
    <w:rsid w:val="00A46EF8"/>
    <w:rsid w:val="00A470DB"/>
    <w:rsid w:val="00A4714B"/>
    <w:rsid w:val="00A47496"/>
    <w:rsid w:val="00A4750F"/>
    <w:rsid w:val="00A47519"/>
    <w:rsid w:val="00A4779F"/>
    <w:rsid w:val="00A477BC"/>
    <w:rsid w:val="00A47A50"/>
    <w:rsid w:val="00A47DEF"/>
    <w:rsid w:val="00A501FB"/>
    <w:rsid w:val="00A506D7"/>
    <w:rsid w:val="00A5084E"/>
    <w:rsid w:val="00A50AF9"/>
    <w:rsid w:val="00A50C81"/>
    <w:rsid w:val="00A511FB"/>
    <w:rsid w:val="00A5122F"/>
    <w:rsid w:val="00A51306"/>
    <w:rsid w:val="00A5133F"/>
    <w:rsid w:val="00A514EE"/>
    <w:rsid w:val="00A516FE"/>
    <w:rsid w:val="00A51ACF"/>
    <w:rsid w:val="00A52098"/>
    <w:rsid w:val="00A5247D"/>
    <w:rsid w:val="00A529D0"/>
    <w:rsid w:val="00A52AF5"/>
    <w:rsid w:val="00A52D3C"/>
    <w:rsid w:val="00A531FB"/>
    <w:rsid w:val="00A5385D"/>
    <w:rsid w:val="00A54277"/>
    <w:rsid w:val="00A5465A"/>
    <w:rsid w:val="00A546BA"/>
    <w:rsid w:val="00A5478A"/>
    <w:rsid w:val="00A549D4"/>
    <w:rsid w:val="00A54A22"/>
    <w:rsid w:val="00A54C3B"/>
    <w:rsid w:val="00A54F10"/>
    <w:rsid w:val="00A54F8C"/>
    <w:rsid w:val="00A55184"/>
    <w:rsid w:val="00A551B1"/>
    <w:rsid w:val="00A5520E"/>
    <w:rsid w:val="00A5567D"/>
    <w:rsid w:val="00A55765"/>
    <w:rsid w:val="00A55809"/>
    <w:rsid w:val="00A55A61"/>
    <w:rsid w:val="00A55ECC"/>
    <w:rsid w:val="00A560F3"/>
    <w:rsid w:val="00A56584"/>
    <w:rsid w:val="00A56697"/>
    <w:rsid w:val="00A56824"/>
    <w:rsid w:val="00A56895"/>
    <w:rsid w:val="00A5698D"/>
    <w:rsid w:val="00A56A96"/>
    <w:rsid w:val="00A56E5D"/>
    <w:rsid w:val="00A571DC"/>
    <w:rsid w:val="00A57228"/>
    <w:rsid w:val="00A5746E"/>
    <w:rsid w:val="00A5752B"/>
    <w:rsid w:val="00A57826"/>
    <w:rsid w:val="00A578FC"/>
    <w:rsid w:val="00A57965"/>
    <w:rsid w:val="00A57B91"/>
    <w:rsid w:val="00A57C67"/>
    <w:rsid w:val="00A57D13"/>
    <w:rsid w:val="00A60445"/>
    <w:rsid w:val="00A6044E"/>
    <w:rsid w:val="00A60578"/>
    <w:rsid w:val="00A60C1E"/>
    <w:rsid w:val="00A60DFA"/>
    <w:rsid w:val="00A610DF"/>
    <w:rsid w:val="00A612D8"/>
    <w:rsid w:val="00A6176F"/>
    <w:rsid w:val="00A61841"/>
    <w:rsid w:val="00A61A24"/>
    <w:rsid w:val="00A61BC8"/>
    <w:rsid w:val="00A621AD"/>
    <w:rsid w:val="00A624DB"/>
    <w:rsid w:val="00A624EF"/>
    <w:rsid w:val="00A627D3"/>
    <w:rsid w:val="00A62A52"/>
    <w:rsid w:val="00A62AB8"/>
    <w:rsid w:val="00A62E73"/>
    <w:rsid w:val="00A63165"/>
    <w:rsid w:val="00A63434"/>
    <w:rsid w:val="00A63520"/>
    <w:rsid w:val="00A63924"/>
    <w:rsid w:val="00A63AA5"/>
    <w:rsid w:val="00A63E6A"/>
    <w:rsid w:val="00A63E8B"/>
    <w:rsid w:val="00A64014"/>
    <w:rsid w:val="00A642C2"/>
    <w:rsid w:val="00A642E5"/>
    <w:rsid w:val="00A649E1"/>
    <w:rsid w:val="00A64C2B"/>
    <w:rsid w:val="00A64EB5"/>
    <w:rsid w:val="00A65006"/>
    <w:rsid w:val="00A65734"/>
    <w:rsid w:val="00A6582C"/>
    <w:rsid w:val="00A65B62"/>
    <w:rsid w:val="00A65CFD"/>
    <w:rsid w:val="00A65FA5"/>
    <w:rsid w:val="00A66132"/>
    <w:rsid w:val="00A6621C"/>
    <w:rsid w:val="00A6640D"/>
    <w:rsid w:val="00A66470"/>
    <w:rsid w:val="00A6679D"/>
    <w:rsid w:val="00A6692E"/>
    <w:rsid w:val="00A66C2E"/>
    <w:rsid w:val="00A66D2B"/>
    <w:rsid w:val="00A67023"/>
    <w:rsid w:val="00A670C0"/>
    <w:rsid w:val="00A672AD"/>
    <w:rsid w:val="00A67673"/>
    <w:rsid w:val="00A676C8"/>
    <w:rsid w:val="00A67826"/>
    <w:rsid w:val="00A67972"/>
    <w:rsid w:val="00A67ABE"/>
    <w:rsid w:val="00A67DF3"/>
    <w:rsid w:val="00A67E7F"/>
    <w:rsid w:val="00A70627"/>
    <w:rsid w:val="00A70D50"/>
    <w:rsid w:val="00A70E69"/>
    <w:rsid w:val="00A71064"/>
    <w:rsid w:val="00A7116C"/>
    <w:rsid w:val="00A712A0"/>
    <w:rsid w:val="00A71715"/>
    <w:rsid w:val="00A71A04"/>
    <w:rsid w:val="00A7208C"/>
    <w:rsid w:val="00A7216A"/>
    <w:rsid w:val="00A7218D"/>
    <w:rsid w:val="00A724A0"/>
    <w:rsid w:val="00A724F1"/>
    <w:rsid w:val="00A72637"/>
    <w:rsid w:val="00A7291F"/>
    <w:rsid w:val="00A72C57"/>
    <w:rsid w:val="00A72E0F"/>
    <w:rsid w:val="00A73513"/>
    <w:rsid w:val="00A7367F"/>
    <w:rsid w:val="00A73753"/>
    <w:rsid w:val="00A73899"/>
    <w:rsid w:val="00A739C9"/>
    <w:rsid w:val="00A73A57"/>
    <w:rsid w:val="00A73DD9"/>
    <w:rsid w:val="00A73E6F"/>
    <w:rsid w:val="00A74018"/>
    <w:rsid w:val="00A740CD"/>
    <w:rsid w:val="00A746F1"/>
    <w:rsid w:val="00A74793"/>
    <w:rsid w:val="00A7487D"/>
    <w:rsid w:val="00A749FD"/>
    <w:rsid w:val="00A74A8F"/>
    <w:rsid w:val="00A7501F"/>
    <w:rsid w:val="00A75059"/>
    <w:rsid w:val="00A75428"/>
    <w:rsid w:val="00A75C5C"/>
    <w:rsid w:val="00A75EC1"/>
    <w:rsid w:val="00A75F26"/>
    <w:rsid w:val="00A76347"/>
    <w:rsid w:val="00A76F33"/>
    <w:rsid w:val="00A771B9"/>
    <w:rsid w:val="00A77315"/>
    <w:rsid w:val="00A77734"/>
    <w:rsid w:val="00A7775F"/>
    <w:rsid w:val="00A779ED"/>
    <w:rsid w:val="00A77D05"/>
    <w:rsid w:val="00A77EF4"/>
    <w:rsid w:val="00A77FC6"/>
    <w:rsid w:val="00A77FE4"/>
    <w:rsid w:val="00A803E7"/>
    <w:rsid w:val="00A806A9"/>
    <w:rsid w:val="00A80725"/>
    <w:rsid w:val="00A812F4"/>
    <w:rsid w:val="00A81455"/>
    <w:rsid w:val="00A81504"/>
    <w:rsid w:val="00A81FD8"/>
    <w:rsid w:val="00A821F8"/>
    <w:rsid w:val="00A824AA"/>
    <w:rsid w:val="00A82514"/>
    <w:rsid w:val="00A825B9"/>
    <w:rsid w:val="00A8298E"/>
    <w:rsid w:val="00A82B9F"/>
    <w:rsid w:val="00A8301D"/>
    <w:rsid w:val="00A831AC"/>
    <w:rsid w:val="00A83562"/>
    <w:rsid w:val="00A836D9"/>
    <w:rsid w:val="00A83BEE"/>
    <w:rsid w:val="00A83C8C"/>
    <w:rsid w:val="00A83CBA"/>
    <w:rsid w:val="00A83CF9"/>
    <w:rsid w:val="00A84001"/>
    <w:rsid w:val="00A842D8"/>
    <w:rsid w:val="00A842ED"/>
    <w:rsid w:val="00A84648"/>
    <w:rsid w:val="00A84A79"/>
    <w:rsid w:val="00A84D41"/>
    <w:rsid w:val="00A84EF9"/>
    <w:rsid w:val="00A84FBE"/>
    <w:rsid w:val="00A852BE"/>
    <w:rsid w:val="00A854AC"/>
    <w:rsid w:val="00A856E5"/>
    <w:rsid w:val="00A85AC3"/>
    <w:rsid w:val="00A85C46"/>
    <w:rsid w:val="00A85F8F"/>
    <w:rsid w:val="00A85FA7"/>
    <w:rsid w:val="00A8602B"/>
    <w:rsid w:val="00A86370"/>
    <w:rsid w:val="00A86477"/>
    <w:rsid w:val="00A867C4"/>
    <w:rsid w:val="00A86A18"/>
    <w:rsid w:val="00A86D36"/>
    <w:rsid w:val="00A86D72"/>
    <w:rsid w:val="00A86DEC"/>
    <w:rsid w:val="00A87326"/>
    <w:rsid w:val="00A873E2"/>
    <w:rsid w:val="00A874C8"/>
    <w:rsid w:val="00A87768"/>
    <w:rsid w:val="00A877B0"/>
    <w:rsid w:val="00A90461"/>
    <w:rsid w:val="00A906CB"/>
    <w:rsid w:val="00A90CF6"/>
    <w:rsid w:val="00A90EF4"/>
    <w:rsid w:val="00A90EFB"/>
    <w:rsid w:val="00A90F2B"/>
    <w:rsid w:val="00A911FB"/>
    <w:rsid w:val="00A91386"/>
    <w:rsid w:val="00A91473"/>
    <w:rsid w:val="00A91484"/>
    <w:rsid w:val="00A91783"/>
    <w:rsid w:val="00A91AFE"/>
    <w:rsid w:val="00A9231A"/>
    <w:rsid w:val="00A92434"/>
    <w:rsid w:val="00A925E9"/>
    <w:rsid w:val="00A92681"/>
    <w:rsid w:val="00A9277B"/>
    <w:rsid w:val="00A927B8"/>
    <w:rsid w:val="00A92EE1"/>
    <w:rsid w:val="00A930BB"/>
    <w:rsid w:val="00A9312C"/>
    <w:rsid w:val="00A936B0"/>
    <w:rsid w:val="00A938E0"/>
    <w:rsid w:val="00A93A7F"/>
    <w:rsid w:val="00A93E04"/>
    <w:rsid w:val="00A93E81"/>
    <w:rsid w:val="00A945CD"/>
    <w:rsid w:val="00A94FB9"/>
    <w:rsid w:val="00A951DB"/>
    <w:rsid w:val="00A956EB"/>
    <w:rsid w:val="00A95C38"/>
    <w:rsid w:val="00A95D51"/>
    <w:rsid w:val="00A95F09"/>
    <w:rsid w:val="00A961B7"/>
    <w:rsid w:val="00A96206"/>
    <w:rsid w:val="00A96361"/>
    <w:rsid w:val="00A96565"/>
    <w:rsid w:val="00A96588"/>
    <w:rsid w:val="00A96641"/>
    <w:rsid w:val="00A968AA"/>
    <w:rsid w:val="00A969B2"/>
    <w:rsid w:val="00A96F6C"/>
    <w:rsid w:val="00A970C3"/>
    <w:rsid w:val="00A971E7"/>
    <w:rsid w:val="00A9728F"/>
    <w:rsid w:val="00A979DC"/>
    <w:rsid w:val="00A97D15"/>
    <w:rsid w:val="00A97EB3"/>
    <w:rsid w:val="00AA0317"/>
    <w:rsid w:val="00AA073C"/>
    <w:rsid w:val="00AA09BD"/>
    <w:rsid w:val="00AA0D9C"/>
    <w:rsid w:val="00AA0E64"/>
    <w:rsid w:val="00AA0F0B"/>
    <w:rsid w:val="00AA0F62"/>
    <w:rsid w:val="00AA145A"/>
    <w:rsid w:val="00AA1742"/>
    <w:rsid w:val="00AA1765"/>
    <w:rsid w:val="00AA1A99"/>
    <w:rsid w:val="00AA1AEF"/>
    <w:rsid w:val="00AA1B34"/>
    <w:rsid w:val="00AA201B"/>
    <w:rsid w:val="00AA2444"/>
    <w:rsid w:val="00AA28F5"/>
    <w:rsid w:val="00AA2A27"/>
    <w:rsid w:val="00AA2F65"/>
    <w:rsid w:val="00AA30D0"/>
    <w:rsid w:val="00AA311E"/>
    <w:rsid w:val="00AA3B4B"/>
    <w:rsid w:val="00AA3C73"/>
    <w:rsid w:val="00AA3DE7"/>
    <w:rsid w:val="00AA3E64"/>
    <w:rsid w:val="00AA3EB8"/>
    <w:rsid w:val="00AA3FB5"/>
    <w:rsid w:val="00AA4131"/>
    <w:rsid w:val="00AA41A8"/>
    <w:rsid w:val="00AA4307"/>
    <w:rsid w:val="00AA48EA"/>
    <w:rsid w:val="00AA49FC"/>
    <w:rsid w:val="00AA4E4C"/>
    <w:rsid w:val="00AA4F45"/>
    <w:rsid w:val="00AA554C"/>
    <w:rsid w:val="00AA5584"/>
    <w:rsid w:val="00AA57E5"/>
    <w:rsid w:val="00AA59F9"/>
    <w:rsid w:val="00AA5C76"/>
    <w:rsid w:val="00AA5E2B"/>
    <w:rsid w:val="00AA6323"/>
    <w:rsid w:val="00AA65A2"/>
    <w:rsid w:val="00AA6820"/>
    <w:rsid w:val="00AA704C"/>
    <w:rsid w:val="00AA7130"/>
    <w:rsid w:val="00AA77DC"/>
    <w:rsid w:val="00AA7D1F"/>
    <w:rsid w:val="00AA7E97"/>
    <w:rsid w:val="00AB0392"/>
    <w:rsid w:val="00AB0478"/>
    <w:rsid w:val="00AB0813"/>
    <w:rsid w:val="00AB094A"/>
    <w:rsid w:val="00AB0D49"/>
    <w:rsid w:val="00AB0D86"/>
    <w:rsid w:val="00AB0DF8"/>
    <w:rsid w:val="00AB110F"/>
    <w:rsid w:val="00AB1187"/>
    <w:rsid w:val="00AB1443"/>
    <w:rsid w:val="00AB1BE2"/>
    <w:rsid w:val="00AB1E6F"/>
    <w:rsid w:val="00AB2101"/>
    <w:rsid w:val="00AB255F"/>
    <w:rsid w:val="00AB28FD"/>
    <w:rsid w:val="00AB2923"/>
    <w:rsid w:val="00AB2A4B"/>
    <w:rsid w:val="00AB2B9A"/>
    <w:rsid w:val="00AB2BAA"/>
    <w:rsid w:val="00AB3704"/>
    <w:rsid w:val="00AB390B"/>
    <w:rsid w:val="00AB3EDC"/>
    <w:rsid w:val="00AB44C9"/>
    <w:rsid w:val="00AB47B2"/>
    <w:rsid w:val="00AB4922"/>
    <w:rsid w:val="00AB493F"/>
    <w:rsid w:val="00AB4B2C"/>
    <w:rsid w:val="00AB4CD8"/>
    <w:rsid w:val="00AB51BC"/>
    <w:rsid w:val="00AB51FE"/>
    <w:rsid w:val="00AB569F"/>
    <w:rsid w:val="00AB62AA"/>
    <w:rsid w:val="00AB62C8"/>
    <w:rsid w:val="00AB657F"/>
    <w:rsid w:val="00AB678D"/>
    <w:rsid w:val="00AB6A39"/>
    <w:rsid w:val="00AB6C09"/>
    <w:rsid w:val="00AB7044"/>
    <w:rsid w:val="00AB7190"/>
    <w:rsid w:val="00AB71FC"/>
    <w:rsid w:val="00AB7466"/>
    <w:rsid w:val="00AB76AB"/>
    <w:rsid w:val="00AB7896"/>
    <w:rsid w:val="00AB78AC"/>
    <w:rsid w:val="00AB79BF"/>
    <w:rsid w:val="00AB7F0D"/>
    <w:rsid w:val="00AC027A"/>
    <w:rsid w:val="00AC0953"/>
    <w:rsid w:val="00AC0A90"/>
    <w:rsid w:val="00AC0DCF"/>
    <w:rsid w:val="00AC1092"/>
    <w:rsid w:val="00AC12BF"/>
    <w:rsid w:val="00AC1BC1"/>
    <w:rsid w:val="00AC1E2B"/>
    <w:rsid w:val="00AC2152"/>
    <w:rsid w:val="00AC2190"/>
    <w:rsid w:val="00AC21C9"/>
    <w:rsid w:val="00AC243B"/>
    <w:rsid w:val="00AC26B5"/>
    <w:rsid w:val="00AC2AD4"/>
    <w:rsid w:val="00AC2D2A"/>
    <w:rsid w:val="00AC2DC4"/>
    <w:rsid w:val="00AC2E0E"/>
    <w:rsid w:val="00AC2E58"/>
    <w:rsid w:val="00AC3442"/>
    <w:rsid w:val="00AC37B4"/>
    <w:rsid w:val="00AC3F7D"/>
    <w:rsid w:val="00AC3FF0"/>
    <w:rsid w:val="00AC45D9"/>
    <w:rsid w:val="00AC4877"/>
    <w:rsid w:val="00AC4944"/>
    <w:rsid w:val="00AC4998"/>
    <w:rsid w:val="00AC4D8D"/>
    <w:rsid w:val="00AC4EC4"/>
    <w:rsid w:val="00AC5170"/>
    <w:rsid w:val="00AC52D9"/>
    <w:rsid w:val="00AC5647"/>
    <w:rsid w:val="00AC5662"/>
    <w:rsid w:val="00AC56D4"/>
    <w:rsid w:val="00AC5AED"/>
    <w:rsid w:val="00AC5E3F"/>
    <w:rsid w:val="00AC5E73"/>
    <w:rsid w:val="00AC63E9"/>
    <w:rsid w:val="00AC68C7"/>
    <w:rsid w:val="00AC69D4"/>
    <w:rsid w:val="00AC6BD3"/>
    <w:rsid w:val="00AC6C27"/>
    <w:rsid w:val="00AC6C49"/>
    <w:rsid w:val="00AC6F25"/>
    <w:rsid w:val="00AC7244"/>
    <w:rsid w:val="00AC7326"/>
    <w:rsid w:val="00AC744C"/>
    <w:rsid w:val="00AC7758"/>
    <w:rsid w:val="00AC77A0"/>
    <w:rsid w:val="00AC77D0"/>
    <w:rsid w:val="00AC7991"/>
    <w:rsid w:val="00AC7CA9"/>
    <w:rsid w:val="00AC7EB1"/>
    <w:rsid w:val="00AD0126"/>
    <w:rsid w:val="00AD04FA"/>
    <w:rsid w:val="00AD0669"/>
    <w:rsid w:val="00AD095B"/>
    <w:rsid w:val="00AD09B6"/>
    <w:rsid w:val="00AD09C0"/>
    <w:rsid w:val="00AD0C69"/>
    <w:rsid w:val="00AD0CA8"/>
    <w:rsid w:val="00AD0D80"/>
    <w:rsid w:val="00AD0E97"/>
    <w:rsid w:val="00AD0EB5"/>
    <w:rsid w:val="00AD0F2C"/>
    <w:rsid w:val="00AD1005"/>
    <w:rsid w:val="00AD19EB"/>
    <w:rsid w:val="00AD1A49"/>
    <w:rsid w:val="00AD1AE6"/>
    <w:rsid w:val="00AD2199"/>
    <w:rsid w:val="00AD23F7"/>
    <w:rsid w:val="00AD2998"/>
    <w:rsid w:val="00AD2DF1"/>
    <w:rsid w:val="00AD33E8"/>
    <w:rsid w:val="00AD36A6"/>
    <w:rsid w:val="00AD3876"/>
    <w:rsid w:val="00AD39E5"/>
    <w:rsid w:val="00AD3D7C"/>
    <w:rsid w:val="00AD4386"/>
    <w:rsid w:val="00AD4C93"/>
    <w:rsid w:val="00AD4CC3"/>
    <w:rsid w:val="00AD4E70"/>
    <w:rsid w:val="00AD569A"/>
    <w:rsid w:val="00AD5768"/>
    <w:rsid w:val="00AD5DAA"/>
    <w:rsid w:val="00AD5E67"/>
    <w:rsid w:val="00AD6055"/>
    <w:rsid w:val="00AD612F"/>
    <w:rsid w:val="00AD68FE"/>
    <w:rsid w:val="00AD6C45"/>
    <w:rsid w:val="00AD6CE2"/>
    <w:rsid w:val="00AD706A"/>
    <w:rsid w:val="00AD711B"/>
    <w:rsid w:val="00AD7293"/>
    <w:rsid w:val="00AD75FD"/>
    <w:rsid w:val="00AD760C"/>
    <w:rsid w:val="00AD76FB"/>
    <w:rsid w:val="00AD782A"/>
    <w:rsid w:val="00AD7911"/>
    <w:rsid w:val="00AD79D5"/>
    <w:rsid w:val="00AD7A1E"/>
    <w:rsid w:val="00AD7A87"/>
    <w:rsid w:val="00AD7BFD"/>
    <w:rsid w:val="00AE071B"/>
    <w:rsid w:val="00AE0C84"/>
    <w:rsid w:val="00AE1400"/>
    <w:rsid w:val="00AE1CF3"/>
    <w:rsid w:val="00AE1FE7"/>
    <w:rsid w:val="00AE2106"/>
    <w:rsid w:val="00AE21CC"/>
    <w:rsid w:val="00AE2632"/>
    <w:rsid w:val="00AE27D5"/>
    <w:rsid w:val="00AE28DE"/>
    <w:rsid w:val="00AE28E4"/>
    <w:rsid w:val="00AE3349"/>
    <w:rsid w:val="00AE341B"/>
    <w:rsid w:val="00AE34F0"/>
    <w:rsid w:val="00AE37BD"/>
    <w:rsid w:val="00AE3B4D"/>
    <w:rsid w:val="00AE3F9A"/>
    <w:rsid w:val="00AE4583"/>
    <w:rsid w:val="00AE579F"/>
    <w:rsid w:val="00AE5A4C"/>
    <w:rsid w:val="00AE5BB0"/>
    <w:rsid w:val="00AE5D18"/>
    <w:rsid w:val="00AE62C4"/>
    <w:rsid w:val="00AE648A"/>
    <w:rsid w:val="00AE659B"/>
    <w:rsid w:val="00AE6BE9"/>
    <w:rsid w:val="00AE6E43"/>
    <w:rsid w:val="00AE6F01"/>
    <w:rsid w:val="00AE7167"/>
    <w:rsid w:val="00AE7739"/>
    <w:rsid w:val="00AE77F1"/>
    <w:rsid w:val="00AF02D7"/>
    <w:rsid w:val="00AF085A"/>
    <w:rsid w:val="00AF0861"/>
    <w:rsid w:val="00AF0BEF"/>
    <w:rsid w:val="00AF0D1B"/>
    <w:rsid w:val="00AF0DD6"/>
    <w:rsid w:val="00AF1303"/>
    <w:rsid w:val="00AF133A"/>
    <w:rsid w:val="00AF1C0A"/>
    <w:rsid w:val="00AF2076"/>
    <w:rsid w:val="00AF209D"/>
    <w:rsid w:val="00AF214A"/>
    <w:rsid w:val="00AF21FF"/>
    <w:rsid w:val="00AF22B9"/>
    <w:rsid w:val="00AF2403"/>
    <w:rsid w:val="00AF246E"/>
    <w:rsid w:val="00AF25D1"/>
    <w:rsid w:val="00AF2624"/>
    <w:rsid w:val="00AF2851"/>
    <w:rsid w:val="00AF38BC"/>
    <w:rsid w:val="00AF393A"/>
    <w:rsid w:val="00AF3C3F"/>
    <w:rsid w:val="00AF3D10"/>
    <w:rsid w:val="00AF3D3F"/>
    <w:rsid w:val="00AF3E40"/>
    <w:rsid w:val="00AF4057"/>
    <w:rsid w:val="00AF40F7"/>
    <w:rsid w:val="00AF4116"/>
    <w:rsid w:val="00AF4130"/>
    <w:rsid w:val="00AF43F8"/>
    <w:rsid w:val="00AF475A"/>
    <w:rsid w:val="00AF47E7"/>
    <w:rsid w:val="00AF4972"/>
    <w:rsid w:val="00AF4BF5"/>
    <w:rsid w:val="00AF4C60"/>
    <w:rsid w:val="00AF4DC7"/>
    <w:rsid w:val="00AF507C"/>
    <w:rsid w:val="00AF50A9"/>
    <w:rsid w:val="00AF5A8D"/>
    <w:rsid w:val="00AF5F7E"/>
    <w:rsid w:val="00AF65B8"/>
    <w:rsid w:val="00AF66CE"/>
    <w:rsid w:val="00AF6D04"/>
    <w:rsid w:val="00AF7411"/>
    <w:rsid w:val="00AF74BC"/>
    <w:rsid w:val="00AF7578"/>
    <w:rsid w:val="00AF75E8"/>
    <w:rsid w:val="00AF7B8B"/>
    <w:rsid w:val="00AF7D7E"/>
    <w:rsid w:val="00AF7F99"/>
    <w:rsid w:val="00AF7F9B"/>
    <w:rsid w:val="00B001AF"/>
    <w:rsid w:val="00B002A9"/>
    <w:rsid w:val="00B00538"/>
    <w:rsid w:val="00B006AD"/>
    <w:rsid w:val="00B00945"/>
    <w:rsid w:val="00B00997"/>
    <w:rsid w:val="00B0131A"/>
    <w:rsid w:val="00B0145A"/>
    <w:rsid w:val="00B014E5"/>
    <w:rsid w:val="00B01619"/>
    <w:rsid w:val="00B0164D"/>
    <w:rsid w:val="00B016BB"/>
    <w:rsid w:val="00B0189D"/>
    <w:rsid w:val="00B01AC2"/>
    <w:rsid w:val="00B01C4A"/>
    <w:rsid w:val="00B025AF"/>
    <w:rsid w:val="00B029F0"/>
    <w:rsid w:val="00B02BB8"/>
    <w:rsid w:val="00B02E74"/>
    <w:rsid w:val="00B02EE4"/>
    <w:rsid w:val="00B030CF"/>
    <w:rsid w:val="00B0324A"/>
    <w:rsid w:val="00B03582"/>
    <w:rsid w:val="00B0361E"/>
    <w:rsid w:val="00B039A7"/>
    <w:rsid w:val="00B040E3"/>
    <w:rsid w:val="00B04121"/>
    <w:rsid w:val="00B041C0"/>
    <w:rsid w:val="00B046DB"/>
    <w:rsid w:val="00B049A0"/>
    <w:rsid w:val="00B04B56"/>
    <w:rsid w:val="00B04C56"/>
    <w:rsid w:val="00B04D91"/>
    <w:rsid w:val="00B04EA8"/>
    <w:rsid w:val="00B04F0B"/>
    <w:rsid w:val="00B051E2"/>
    <w:rsid w:val="00B05682"/>
    <w:rsid w:val="00B056D1"/>
    <w:rsid w:val="00B05717"/>
    <w:rsid w:val="00B05991"/>
    <w:rsid w:val="00B05C00"/>
    <w:rsid w:val="00B05F6E"/>
    <w:rsid w:val="00B06797"/>
    <w:rsid w:val="00B06A2F"/>
    <w:rsid w:val="00B07041"/>
    <w:rsid w:val="00B070B3"/>
    <w:rsid w:val="00B070B5"/>
    <w:rsid w:val="00B073F6"/>
    <w:rsid w:val="00B07503"/>
    <w:rsid w:val="00B07B73"/>
    <w:rsid w:val="00B1006D"/>
    <w:rsid w:val="00B100F7"/>
    <w:rsid w:val="00B1051C"/>
    <w:rsid w:val="00B106D8"/>
    <w:rsid w:val="00B106EB"/>
    <w:rsid w:val="00B10B1E"/>
    <w:rsid w:val="00B10C76"/>
    <w:rsid w:val="00B10EC7"/>
    <w:rsid w:val="00B111DD"/>
    <w:rsid w:val="00B11A6D"/>
    <w:rsid w:val="00B11BC8"/>
    <w:rsid w:val="00B11BE0"/>
    <w:rsid w:val="00B11BF5"/>
    <w:rsid w:val="00B11D9A"/>
    <w:rsid w:val="00B11FBD"/>
    <w:rsid w:val="00B125E0"/>
    <w:rsid w:val="00B12931"/>
    <w:rsid w:val="00B12BFC"/>
    <w:rsid w:val="00B137DA"/>
    <w:rsid w:val="00B13B83"/>
    <w:rsid w:val="00B13B8E"/>
    <w:rsid w:val="00B13CA2"/>
    <w:rsid w:val="00B13E2F"/>
    <w:rsid w:val="00B14248"/>
    <w:rsid w:val="00B146AF"/>
    <w:rsid w:val="00B14B93"/>
    <w:rsid w:val="00B150F2"/>
    <w:rsid w:val="00B1520A"/>
    <w:rsid w:val="00B15260"/>
    <w:rsid w:val="00B1531B"/>
    <w:rsid w:val="00B15BD7"/>
    <w:rsid w:val="00B15CC2"/>
    <w:rsid w:val="00B1608A"/>
    <w:rsid w:val="00B16206"/>
    <w:rsid w:val="00B1624C"/>
    <w:rsid w:val="00B163C7"/>
    <w:rsid w:val="00B166D6"/>
    <w:rsid w:val="00B16BF6"/>
    <w:rsid w:val="00B16F62"/>
    <w:rsid w:val="00B175A9"/>
    <w:rsid w:val="00B17602"/>
    <w:rsid w:val="00B17BF6"/>
    <w:rsid w:val="00B17C5F"/>
    <w:rsid w:val="00B201CD"/>
    <w:rsid w:val="00B2048F"/>
    <w:rsid w:val="00B206A0"/>
    <w:rsid w:val="00B20A60"/>
    <w:rsid w:val="00B20FC6"/>
    <w:rsid w:val="00B21176"/>
    <w:rsid w:val="00B21381"/>
    <w:rsid w:val="00B2189D"/>
    <w:rsid w:val="00B21AD6"/>
    <w:rsid w:val="00B21B05"/>
    <w:rsid w:val="00B22362"/>
    <w:rsid w:val="00B226D8"/>
    <w:rsid w:val="00B227C5"/>
    <w:rsid w:val="00B22922"/>
    <w:rsid w:val="00B22967"/>
    <w:rsid w:val="00B22A9D"/>
    <w:rsid w:val="00B22D7B"/>
    <w:rsid w:val="00B22DBF"/>
    <w:rsid w:val="00B230B8"/>
    <w:rsid w:val="00B233EC"/>
    <w:rsid w:val="00B2345B"/>
    <w:rsid w:val="00B23558"/>
    <w:rsid w:val="00B23811"/>
    <w:rsid w:val="00B238DD"/>
    <w:rsid w:val="00B23D9E"/>
    <w:rsid w:val="00B23DDD"/>
    <w:rsid w:val="00B241FA"/>
    <w:rsid w:val="00B2473D"/>
    <w:rsid w:val="00B2487B"/>
    <w:rsid w:val="00B24EDA"/>
    <w:rsid w:val="00B250BE"/>
    <w:rsid w:val="00B256E8"/>
    <w:rsid w:val="00B25814"/>
    <w:rsid w:val="00B25AD4"/>
    <w:rsid w:val="00B25D0A"/>
    <w:rsid w:val="00B25D35"/>
    <w:rsid w:val="00B25E0B"/>
    <w:rsid w:val="00B25E8D"/>
    <w:rsid w:val="00B25F7E"/>
    <w:rsid w:val="00B261FB"/>
    <w:rsid w:val="00B26637"/>
    <w:rsid w:val="00B2688A"/>
    <w:rsid w:val="00B26AA0"/>
    <w:rsid w:val="00B26C8F"/>
    <w:rsid w:val="00B26D08"/>
    <w:rsid w:val="00B26F94"/>
    <w:rsid w:val="00B2719D"/>
    <w:rsid w:val="00B275AD"/>
    <w:rsid w:val="00B27840"/>
    <w:rsid w:val="00B27F09"/>
    <w:rsid w:val="00B30581"/>
    <w:rsid w:val="00B305D8"/>
    <w:rsid w:val="00B30BAB"/>
    <w:rsid w:val="00B30C07"/>
    <w:rsid w:val="00B31296"/>
    <w:rsid w:val="00B31560"/>
    <w:rsid w:val="00B316B0"/>
    <w:rsid w:val="00B318DA"/>
    <w:rsid w:val="00B319CC"/>
    <w:rsid w:val="00B31EFE"/>
    <w:rsid w:val="00B32177"/>
    <w:rsid w:val="00B32252"/>
    <w:rsid w:val="00B323DA"/>
    <w:rsid w:val="00B32401"/>
    <w:rsid w:val="00B3243B"/>
    <w:rsid w:val="00B32529"/>
    <w:rsid w:val="00B3259F"/>
    <w:rsid w:val="00B32BD9"/>
    <w:rsid w:val="00B32D0D"/>
    <w:rsid w:val="00B32E7D"/>
    <w:rsid w:val="00B331D0"/>
    <w:rsid w:val="00B3383D"/>
    <w:rsid w:val="00B33BC1"/>
    <w:rsid w:val="00B3413A"/>
    <w:rsid w:val="00B34332"/>
    <w:rsid w:val="00B34490"/>
    <w:rsid w:val="00B348A9"/>
    <w:rsid w:val="00B35125"/>
    <w:rsid w:val="00B356BA"/>
    <w:rsid w:val="00B35919"/>
    <w:rsid w:val="00B35986"/>
    <w:rsid w:val="00B359CB"/>
    <w:rsid w:val="00B35A73"/>
    <w:rsid w:val="00B35E6A"/>
    <w:rsid w:val="00B36083"/>
    <w:rsid w:val="00B362F1"/>
    <w:rsid w:val="00B36385"/>
    <w:rsid w:val="00B36811"/>
    <w:rsid w:val="00B36853"/>
    <w:rsid w:val="00B369A4"/>
    <w:rsid w:val="00B36D90"/>
    <w:rsid w:val="00B37211"/>
    <w:rsid w:val="00B372C7"/>
    <w:rsid w:val="00B37359"/>
    <w:rsid w:val="00B3748B"/>
    <w:rsid w:val="00B3778D"/>
    <w:rsid w:val="00B37865"/>
    <w:rsid w:val="00B3794D"/>
    <w:rsid w:val="00B37ADE"/>
    <w:rsid w:val="00B37B64"/>
    <w:rsid w:val="00B37C3F"/>
    <w:rsid w:val="00B37D69"/>
    <w:rsid w:val="00B37F3F"/>
    <w:rsid w:val="00B40192"/>
    <w:rsid w:val="00B401DD"/>
    <w:rsid w:val="00B4022E"/>
    <w:rsid w:val="00B40272"/>
    <w:rsid w:val="00B403C9"/>
    <w:rsid w:val="00B404F2"/>
    <w:rsid w:val="00B40813"/>
    <w:rsid w:val="00B409C2"/>
    <w:rsid w:val="00B40AA2"/>
    <w:rsid w:val="00B40F65"/>
    <w:rsid w:val="00B41463"/>
    <w:rsid w:val="00B41A1E"/>
    <w:rsid w:val="00B42870"/>
    <w:rsid w:val="00B42C5A"/>
    <w:rsid w:val="00B42CFE"/>
    <w:rsid w:val="00B43012"/>
    <w:rsid w:val="00B433CD"/>
    <w:rsid w:val="00B43435"/>
    <w:rsid w:val="00B437DF"/>
    <w:rsid w:val="00B43F05"/>
    <w:rsid w:val="00B44257"/>
    <w:rsid w:val="00B4435C"/>
    <w:rsid w:val="00B44415"/>
    <w:rsid w:val="00B44448"/>
    <w:rsid w:val="00B446AB"/>
    <w:rsid w:val="00B449FE"/>
    <w:rsid w:val="00B44BFE"/>
    <w:rsid w:val="00B44CEB"/>
    <w:rsid w:val="00B45080"/>
    <w:rsid w:val="00B45543"/>
    <w:rsid w:val="00B45BAB"/>
    <w:rsid w:val="00B45C61"/>
    <w:rsid w:val="00B45EE1"/>
    <w:rsid w:val="00B45FE6"/>
    <w:rsid w:val="00B46082"/>
    <w:rsid w:val="00B460A7"/>
    <w:rsid w:val="00B46418"/>
    <w:rsid w:val="00B467D1"/>
    <w:rsid w:val="00B4737F"/>
    <w:rsid w:val="00B4738C"/>
    <w:rsid w:val="00B47C11"/>
    <w:rsid w:val="00B47C87"/>
    <w:rsid w:val="00B47E5F"/>
    <w:rsid w:val="00B47EBB"/>
    <w:rsid w:val="00B50261"/>
    <w:rsid w:val="00B50575"/>
    <w:rsid w:val="00B50598"/>
    <w:rsid w:val="00B50769"/>
    <w:rsid w:val="00B50915"/>
    <w:rsid w:val="00B512FF"/>
    <w:rsid w:val="00B51991"/>
    <w:rsid w:val="00B51AC1"/>
    <w:rsid w:val="00B52423"/>
    <w:rsid w:val="00B52824"/>
    <w:rsid w:val="00B52A5C"/>
    <w:rsid w:val="00B52B14"/>
    <w:rsid w:val="00B52B83"/>
    <w:rsid w:val="00B52BE0"/>
    <w:rsid w:val="00B52C97"/>
    <w:rsid w:val="00B52E65"/>
    <w:rsid w:val="00B52F66"/>
    <w:rsid w:val="00B533E5"/>
    <w:rsid w:val="00B53442"/>
    <w:rsid w:val="00B535AD"/>
    <w:rsid w:val="00B5399A"/>
    <w:rsid w:val="00B53A20"/>
    <w:rsid w:val="00B53E3B"/>
    <w:rsid w:val="00B53FC9"/>
    <w:rsid w:val="00B53FEA"/>
    <w:rsid w:val="00B53FF6"/>
    <w:rsid w:val="00B54058"/>
    <w:rsid w:val="00B542E8"/>
    <w:rsid w:val="00B547BD"/>
    <w:rsid w:val="00B54913"/>
    <w:rsid w:val="00B54BA5"/>
    <w:rsid w:val="00B54EAA"/>
    <w:rsid w:val="00B54FCA"/>
    <w:rsid w:val="00B5502A"/>
    <w:rsid w:val="00B55482"/>
    <w:rsid w:val="00B5562D"/>
    <w:rsid w:val="00B556DA"/>
    <w:rsid w:val="00B55C6D"/>
    <w:rsid w:val="00B56193"/>
    <w:rsid w:val="00B56323"/>
    <w:rsid w:val="00B5672D"/>
    <w:rsid w:val="00B568D0"/>
    <w:rsid w:val="00B5690E"/>
    <w:rsid w:val="00B5708F"/>
    <w:rsid w:val="00B5717D"/>
    <w:rsid w:val="00B57310"/>
    <w:rsid w:val="00B574E8"/>
    <w:rsid w:val="00B574ED"/>
    <w:rsid w:val="00B5753E"/>
    <w:rsid w:val="00B576B7"/>
    <w:rsid w:val="00B57BA1"/>
    <w:rsid w:val="00B57C47"/>
    <w:rsid w:val="00B57FD4"/>
    <w:rsid w:val="00B6029C"/>
    <w:rsid w:val="00B603E8"/>
    <w:rsid w:val="00B60687"/>
    <w:rsid w:val="00B60931"/>
    <w:rsid w:val="00B60A5D"/>
    <w:rsid w:val="00B60E8B"/>
    <w:rsid w:val="00B610E1"/>
    <w:rsid w:val="00B612B6"/>
    <w:rsid w:val="00B6138C"/>
    <w:rsid w:val="00B613A1"/>
    <w:rsid w:val="00B615C4"/>
    <w:rsid w:val="00B6173E"/>
    <w:rsid w:val="00B61A23"/>
    <w:rsid w:val="00B61EE4"/>
    <w:rsid w:val="00B62277"/>
    <w:rsid w:val="00B6260F"/>
    <w:rsid w:val="00B62638"/>
    <w:rsid w:val="00B6283F"/>
    <w:rsid w:val="00B63165"/>
    <w:rsid w:val="00B631C1"/>
    <w:rsid w:val="00B635A1"/>
    <w:rsid w:val="00B63805"/>
    <w:rsid w:val="00B63B66"/>
    <w:rsid w:val="00B63C8B"/>
    <w:rsid w:val="00B63D66"/>
    <w:rsid w:val="00B63E9B"/>
    <w:rsid w:val="00B63F58"/>
    <w:rsid w:val="00B640B6"/>
    <w:rsid w:val="00B64431"/>
    <w:rsid w:val="00B64CDF"/>
    <w:rsid w:val="00B64D40"/>
    <w:rsid w:val="00B64E16"/>
    <w:rsid w:val="00B64E68"/>
    <w:rsid w:val="00B65187"/>
    <w:rsid w:val="00B65959"/>
    <w:rsid w:val="00B65BD6"/>
    <w:rsid w:val="00B65DFE"/>
    <w:rsid w:val="00B65F8F"/>
    <w:rsid w:val="00B664B6"/>
    <w:rsid w:val="00B66832"/>
    <w:rsid w:val="00B668CA"/>
    <w:rsid w:val="00B66C90"/>
    <w:rsid w:val="00B66CA7"/>
    <w:rsid w:val="00B66E38"/>
    <w:rsid w:val="00B66EE9"/>
    <w:rsid w:val="00B67859"/>
    <w:rsid w:val="00B67B34"/>
    <w:rsid w:val="00B67CF0"/>
    <w:rsid w:val="00B67FE4"/>
    <w:rsid w:val="00B7034D"/>
    <w:rsid w:val="00B704D9"/>
    <w:rsid w:val="00B70894"/>
    <w:rsid w:val="00B70BAC"/>
    <w:rsid w:val="00B710F0"/>
    <w:rsid w:val="00B71130"/>
    <w:rsid w:val="00B7138B"/>
    <w:rsid w:val="00B71543"/>
    <w:rsid w:val="00B71680"/>
    <w:rsid w:val="00B71822"/>
    <w:rsid w:val="00B718D8"/>
    <w:rsid w:val="00B7223D"/>
    <w:rsid w:val="00B72279"/>
    <w:rsid w:val="00B72468"/>
    <w:rsid w:val="00B72792"/>
    <w:rsid w:val="00B7297A"/>
    <w:rsid w:val="00B72B1C"/>
    <w:rsid w:val="00B72B21"/>
    <w:rsid w:val="00B72F5F"/>
    <w:rsid w:val="00B736FE"/>
    <w:rsid w:val="00B73AC0"/>
    <w:rsid w:val="00B73FD9"/>
    <w:rsid w:val="00B749A9"/>
    <w:rsid w:val="00B74E01"/>
    <w:rsid w:val="00B75049"/>
    <w:rsid w:val="00B75785"/>
    <w:rsid w:val="00B759FD"/>
    <w:rsid w:val="00B75A44"/>
    <w:rsid w:val="00B75AEF"/>
    <w:rsid w:val="00B75E13"/>
    <w:rsid w:val="00B75FAC"/>
    <w:rsid w:val="00B762E8"/>
    <w:rsid w:val="00B76628"/>
    <w:rsid w:val="00B76A4F"/>
    <w:rsid w:val="00B76C2A"/>
    <w:rsid w:val="00B76E90"/>
    <w:rsid w:val="00B7701D"/>
    <w:rsid w:val="00B7723D"/>
    <w:rsid w:val="00B7759C"/>
    <w:rsid w:val="00B779A5"/>
    <w:rsid w:val="00B779D1"/>
    <w:rsid w:val="00B77ABB"/>
    <w:rsid w:val="00B77C21"/>
    <w:rsid w:val="00B77D0E"/>
    <w:rsid w:val="00B80138"/>
    <w:rsid w:val="00B8016B"/>
    <w:rsid w:val="00B803E2"/>
    <w:rsid w:val="00B80553"/>
    <w:rsid w:val="00B8059A"/>
    <w:rsid w:val="00B806E7"/>
    <w:rsid w:val="00B808C5"/>
    <w:rsid w:val="00B8093F"/>
    <w:rsid w:val="00B80B2A"/>
    <w:rsid w:val="00B80B39"/>
    <w:rsid w:val="00B8104F"/>
    <w:rsid w:val="00B810B4"/>
    <w:rsid w:val="00B81108"/>
    <w:rsid w:val="00B813F9"/>
    <w:rsid w:val="00B81879"/>
    <w:rsid w:val="00B81AFD"/>
    <w:rsid w:val="00B81D07"/>
    <w:rsid w:val="00B81D77"/>
    <w:rsid w:val="00B8216A"/>
    <w:rsid w:val="00B8225F"/>
    <w:rsid w:val="00B8276A"/>
    <w:rsid w:val="00B8296E"/>
    <w:rsid w:val="00B82A1A"/>
    <w:rsid w:val="00B82A1B"/>
    <w:rsid w:val="00B82A83"/>
    <w:rsid w:val="00B82AF3"/>
    <w:rsid w:val="00B82C2B"/>
    <w:rsid w:val="00B82DF8"/>
    <w:rsid w:val="00B8355F"/>
    <w:rsid w:val="00B83796"/>
    <w:rsid w:val="00B83936"/>
    <w:rsid w:val="00B83A08"/>
    <w:rsid w:val="00B83AA2"/>
    <w:rsid w:val="00B84069"/>
    <w:rsid w:val="00B84415"/>
    <w:rsid w:val="00B84437"/>
    <w:rsid w:val="00B84517"/>
    <w:rsid w:val="00B84699"/>
    <w:rsid w:val="00B84768"/>
    <w:rsid w:val="00B84A04"/>
    <w:rsid w:val="00B84A8D"/>
    <w:rsid w:val="00B84CCC"/>
    <w:rsid w:val="00B85333"/>
    <w:rsid w:val="00B854CC"/>
    <w:rsid w:val="00B854CF"/>
    <w:rsid w:val="00B85511"/>
    <w:rsid w:val="00B8569D"/>
    <w:rsid w:val="00B857D1"/>
    <w:rsid w:val="00B8590B"/>
    <w:rsid w:val="00B85AAE"/>
    <w:rsid w:val="00B8623F"/>
    <w:rsid w:val="00B867AC"/>
    <w:rsid w:val="00B86841"/>
    <w:rsid w:val="00B871D4"/>
    <w:rsid w:val="00B87331"/>
    <w:rsid w:val="00B87410"/>
    <w:rsid w:val="00B874C4"/>
    <w:rsid w:val="00B90063"/>
    <w:rsid w:val="00B904B8"/>
    <w:rsid w:val="00B90553"/>
    <w:rsid w:val="00B90A09"/>
    <w:rsid w:val="00B90A20"/>
    <w:rsid w:val="00B90A57"/>
    <w:rsid w:val="00B90E13"/>
    <w:rsid w:val="00B919FF"/>
    <w:rsid w:val="00B91B24"/>
    <w:rsid w:val="00B91BE3"/>
    <w:rsid w:val="00B91E45"/>
    <w:rsid w:val="00B91F7F"/>
    <w:rsid w:val="00B921A9"/>
    <w:rsid w:val="00B9231E"/>
    <w:rsid w:val="00B92D01"/>
    <w:rsid w:val="00B92D2C"/>
    <w:rsid w:val="00B93599"/>
    <w:rsid w:val="00B93889"/>
    <w:rsid w:val="00B93C1D"/>
    <w:rsid w:val="00B93E92"/>
    <w:rsid w:val="00B9409F"/>
    <w:rsid w:val="00B9413F"/>
    <w:rsid w:val="00B9476A"/>
    <w:rsid w:val="00B949F2"/>
    <w:rsid w:val="00B94A75"/>
    <w:rsid w:val="00B952FE"/>
    <w:rsid w:val="00B95324"/>
    <w:rsid w:val="00B9554D"/>
    <w:rsid w:val="00B9557C"/>
    <w:rsid w:val="00B9560D"/>
    <w:rsid w:val="00B96389"/>
    <w:rsid w:val="00B9664B"/>
    <w:rsid w:val="00B967E3"/>
    <w:rsid w:val="00B969EE"/>
    <w:rsid w:val="00B96FA0"/>
    <w:rsid w:val="00B97228"/>
    <w:rsid w:val="00B975B4"/>
    <w:rsid w:val="00B9765D"/>
    <w:rsid w:val="00B97AD2"/>
    <w:rsid w:val="00B97E29"/>
    <w:rsid w:val="00B97E68"/>
    <w:rsid w:val="00BA011C"/>
    <w:rsid w:val="00BA0153"/>
    <w:rsid w:val="00BA0283"/>
    <w:rsid w:val="00BA0439"/>
    <w:rsid w:val="00BA1181"/>
    <w:rsid w:val="00BA118F"/>
    <w:rsid w:val="00BA124F"/>
    <w:rsid w:val="00BA12E1"/>
    <w:rsid w:val="00BA14A9"/>
    <w:rsid w:val="00BA14AC"/>
    <w:rsid w:val="00BA16F2"/>
    <w:rsid w:val="00BA1907"/>
    <w:rsid w:val="00BA1929"/>
    <w:rsid w:val="00BA1C58"/>
    <w:rsid w:val="00BA1CC5"/>
    <w:rsid w:val="00BA1E46"/>
    <w:rsid w:val="00BA1EFA"/>
    <w:rsid w:val="00BA1F34"/>
    <w:rsid w:val="00BA1F4D"/>
    <w:rsid w:val="00BA1FDE"/>
    <w:rsid w:val="00BA202D"/>
    <w:rsid w:val="00BA24D8"/>
    <w:rsid w:val="00BA2530"/>
    <w:rsid w:val="00BA2A4A"/>
    <w:rsid w:val="00BA31BA"/>
    <w:rsid w:val="00BA36E8"/>
    <w:rsid w:val="00BA38A8"/>
    <w:rsid w:val="00BA3A75"/>
    <w:rsid w:val="00BA3D89"/>
    <w:rsid w:val="00BA3E15"/>
    <w:rsid w:val="00BA43A9"/>
    <w:rsid w:val="00BA43F5"/>
    <w:rsid w:val="00BA44F5"/>
    <w:rsid w:val="00BA47EE"/>
    <w:rsid w:val="00BA4F40"/>
    <w:rsid w:val="00BA50A7"/>
    <w:rsid w:val="00BA56CC"/>
    <w:rsid w:val="00BA5974"/>
    <w:rsid w:val="00BA5AA7"/>
    <w:rsid w:val="00BA64F4"/>
    <w:rsid w:val="00BA6836"/>
    <w:rsid w:val="00BA6B35"/>
    <w:rsid w:val="00BA6C5B"/>
    <w:rsid w:val="00BA6FC7"/>
    <w:rsid w:val="00BA718E"/>
    <w:rsid w:val="00BA7375"/>
    <w:rsid w:val="00BA73EC"/>
    <w:rsid w:val="00BA7410"/>
    <w:rsid w:val="00BA7698"/>
    <w:rsid w:val="00BA774F"/>
    <w:rsid w:val="00BA79F0"/>
    <w:rsid w:val="00BA7AD4"/>
    <w:rsid w:val="00BA7E9A"/>
    <w:rsid w:val="00BB0B9E"/>
    <w:rsid w:val="00BB0C4E"/>
    <w:rsid w:val="00BB1FAE"/>
    <w:rsid w:val="00BB210F"/>
    <w:rsid w:val="00BB22E0"/>
    <w:rsid w:val="00BB231F"/>
    <w:rsid w:val="00BB2332"/>
    <w:rsid w:val="00BB27B2"/>
    <w:rsid w:val="00BB2BAC"/>
    <w:rsid w:val="00BB2DA1"/>
    <w:rsid w:val="00BB2E5F"/>
    <w:rsid w:val="00BB2F5F"/>
    <w:rsid w:val="00BB3304"/>
    <w:rsid w:val="00BB3453"/>
    <w:rsid w:val="00BB3851"/>
    <w:rsid w:val="00BB389A"/>
    <w:rsid w:val="00BB3B25"/>
    <w:rsid w:val="00BB3B56"/>
    <w:rsid w:val="00BB3B91"/>
    <w:rsid w:val="00BB3E93"/>
    <w:rsid w:val="00BB3F22"/>
    <w:rsid w:val="00BB4178"/>
    <w:rsid w:val="00BB4248"/>
    <w:rsid w:val="00BB49A9"/>
    <w:rsid w:val="00BB4B9A"/>
    <w:rsid w:val="00BB4C33"/>
    <w:rsid w:val="00BB4D4F"/>
    <w:rsid w:val="00BB5073"/>
    <w:rsid w:val="00BB50F6"/>
    <w:rsid w:val="00BB533F"/>
    <w:rsid w:val="00BB5902"/>
    <w:rsid w:val="00BB5DC8"/>
    <w:rsid w:val="00BB5F07"/>
    <w:rsid w:val="00BB6023"/>
    <w:rsid w:val="00BB611B"/>
    <w:rsid w:val="00BB632A"/>
    <w:rsid w:val="00BB6599"/>
    <w:rsid w:val="00BB6A6A"/>
    <w:rsid w:val="00BB6C1D"/>
    <w:rsid w:val="00BB6C68"/>
    <w:rsid w:val="00BB6EC3"/>
    <w:rsid w:val="00BB6F15"/>
    <w:rsid w:val="00BB711A"/>
    <w:rsid w:val="00BB7605"/>
    <w:rsid w:val="00BC0E4A"/>
    <w:rsid w:val="00BC0F29"/>
    <w:rsid w:val="00BC12BD"/>
    <w:rsid w:val="00BC13F9"/>
    <w:rsid w:val="00BC14CB"/>
    <w:rsid w:val="00BC15AE"/>
    <w:rsid w:val="00BC1656"/>
    <w:rsid w:val="00BC1887"/>
    <w:rsid w:val="00BC1A64"/>
    <w:rsid w:val="00BC1CFD"/>
    <w:rsid w:val="00BC1F79"/>
    <w:rsid w:val="00BC202A"/>
    <w:rsid w:val="00BC21EF"/>
    <w:rsid w:val="00BC2578"/>
    <w:rsid w:val="00BC25CD"/>
    <w:rsid w:val="00BC26FB"/>
    <w:rsid w:val="00BC296A"/>
    <w:rsid w:val="00BC2A14"/>
    <w:rsid w:val="00BC2A31"/>
    <w:rsid w:val="00BC2D12"/>
    <w:rsid w:val="00BC2F91"/>
    <w:rsid w:val="00BC2FC2"/>
    <w:rsid w:val="00BC30AD"/>
    <w:rsid w:val="00BC32E2"/>
    <w:rsid w:val="00BC337F"/>
    <w:rsid w:val="00BC346E"/>
    <w:rsid w:val="00BC379E"/>
    <w:rsid w:val="00BC3854"/>
    <w:rsid w:val="00BC3977"/>
    <w:rsid w:val="00BC3B97"/>
    <w:rsid w:val="00BC3CF0"/>
    <w:rsid w:val="00BC3EB4"/>
    <w:rsid w:val="00BC3FBB"/>
    <w:rsid w:val="00BC445F"/>
    <w:rsid w:val="00BC4625"/>
    <w:rsid w:val="00BC464B"/>
    <w:rsid w:val="00BC4942"/>
    <w:rsid w:val="00BC4CBC"/>
    <w:rsid w:val="00BC4CC7"/>
    <w:rsid w:val="00BC4CD3"/>
    <w:rsid w:val="00BC4CFE"/>
    <w:rsid w:val="00BC50B8"/>
    <w:rsid w:val="00BC511B"/>
    <w:rsid w:val="00BC524D"/>
    <w:rsid w:val="00BC54E2"/>
    <w:rsid w:val="00BC562E"/>
    <w:rsid w:val="00BC6225"/>
    <w:rsid w:val="00BC6453"/>
    <w:rsid w:val="00BC6546"/>
    <w:rsid w:val="00BC66F0"/>
    <w:rsid w:val="00BC67F2"/>
    <w:rsid w:val="00BC6B74"/>
    <w:rsid w:val="00BC6D02"/>
    <w:rsid w:val="00BC7BBE"/>
    <w:rsid w:val="00BD027C"/>
    <w:rsid w:val="00BD02D3"/>
    <w:rsid w:val="00BD0361"/>
    <w:rsid w:val="00BD03D4"/>
    <w:rsid w:val="00BD04F5"/>
    <w:rsid w:val="00BD0658"/>
    <w:rsid w:val="00BD09FB"/>
    <w:rsid w:val="00BD0BEC"/>
    <w:rsid w:val="00BD0DA1"/>
    <w:rsid w:val="00BD0EFA"/>
    <w:rsid w:val="00BD127C"/>
    <w:rsid w:val="00BD1313"/>
    <w:rsid w:val="00BD154D"/>
    <w:rsid w:val="00BD1920"/>
    <w:rsid w:val="00BD279E"/>
    <w:rsid w:val="00BD27B5"/>
    <w:rsid w:val="00BD293F"/>
    <w:rsid w:val="00BD2A03"/>
    <w:rsid w:val="00BD3148"/>
    <w:rsid w:val="00BD31C1"/>
    <w:rsid w:val="00BD3259"/>
    <w:rsid w:val="00BD3294"/>
    <w:rsid w:val="00BD32A9"/>
    <w:rsid w:val="00BD3310"/>
    <w:rsid w:val="00BD3DDC"/>
    <w:rsid w:val="00BD3EB2"/>
    <w:rsid w:val="00BD4212"/>
    <w:rsid w:val="00BD42B8"/>
    <w:rsid w:val="00BD43E7"/>
    <w:rsid w:val="00BD45CB"/>
    <w:rsid w:val="00BD4A77"/>
    <w:rsid w:val="00BD4D0C"/>
    <w:rsid w:val="00BD4E74"/>
    <w:rsid w:val="00BD52FF"/>
    <w:rsid w:val="00BD538C"/>
    <w:rsid w:val="00BD562E"/>
    <w:rsid w:val="00BD5853"/>
    <w:rsid w:val="00BD5C2F"/>
    <w:rsid w:val="00BD5CC4"/>
    <w:rsid w:val="00BD5E88"/>
    <w:rsid w:val="00BD5ED2"/>
    <w:rsid w:val="00BD6077"/>
    <w:rsid w:val="00BD6117"/>
    <w:rsid w:val="00BD68F5"/>
    <w:rsid w:val="00BD6A77"/>
    <w:rsid w:val="00BD748D"/>
    <w:rsid w:val="00BD7931"/>
    <w:rsid w:val="00BD79F8"/>
    <w:rsid w:val="00BD7E3F"/>
    <w:rsid w:val="00BE0044"/>
    <w:rsid w:val="00BE06D4"/>
    <w:rsid w:val="00BE0A5B"/>
    <w:rsid w:val="00BE0C08"/>
    <w:rsid w:val="00BE0C1A"/>
    <w:rsid w:val="00BE0DA0"/>
    <w:rsid w:val="00BE0EBA"/>
    <w:rsid w:val="00BE0F46"/>
    <w:rsid w:val="00BE0F4E"/>
    <w:rsid w:val="00BE0FE8"/>
    <w:rsid w:val="00BE1093"/>
    <w:rsid w:val="00BE12A1"/>
    <w:rsid w:val="00BE133F"/>
    <w:rsid w:val="00BE1C21"/>
    <w:rsid w:val="00BE1FB2"/>
    <w:rsid w:val="00BE221C"/>
    <w:rsid w:val="00BE22B0"/>
    <w:rsid w:val="00BE35D2"/>
    <w:rsid w:val="00BE3854"/>
    <w:rsid w:val="00BE3868"/>
    <w:rsid w:val="00BE3B14"/>
    <w:rsid w:val="00BE3D6E"/>
    <w:rsid w:val="00BE423C"/>
    <w:rsid w:val="00BE424C"/>
    <w:rsid w:val="00BE4322"/>
    <w:rsid w:val="00BE4426"/>
    <w:rsid w:val="00BE4516"/>
    <w:rsid w:val="00BE481A"/>
    <w:rsid w:val="00BE49D9"/>
    <w:rsid w:val="00BE5144"/>
    <w:rsid w:val="00BE5337"/>
    <w:rsid w:val="00BE5A5A"/>
    <w:rsid w:val="00BE5A87"/>
    <w:rsid w:val="00BE5F44"/>
    <w:rsid w:val="00BE67CC"/>
    <w:rsid w:val="00BE67F5"/>
    <w:rsid w:val="00BE68D4"/>
    <w:rsid w:val="00BE6B5F"/>
    <w:rsid w:val="00BE6CB0"/>
    <w:rsid w:val="00BE6D70"/>
    <w:rsid w:val="00BE6E38"/>
    <w:rsid w:val="00BE70E3"/>
    <w:rsid w:val="00BE70E8"/>
    <w:rsid w:val="00BE7402"/>
    <w:rsid w:val="00BE749D"/>
    <w:rsid w:val="00BE74E3"/>
    <w:rsid w:val="00BE766B"/>
    <w:rsid w:val="00BE77E0"/>
    <w:rsid w:val="00BE7813"/>
    <w:rsid w:val="00BE78F7"/>
    <w:rsid w:val="00BE7A8E"/>
    <w:rsid w:val="00BE7DE1"/>
    <w:rsid w:val="00BF074E"/>
    <w:rsid w:val="00BF0CCD"/>
    <w:rsid w:val="00BF0FB3"/>
    <w:rsid w:val="00BF147A"/>
    <w:rsid w:val="00BF14CD"/>
    <w:rsid w:val="00BF1834"/>
    <w:rsid w:val="00BF1CD9"/>
    <w:rsid w:val="00BF1D3F"/>
    <w:rsid w:val="00BF1D72"/>
    <w:rsid w:val="00BF205A"/>
    <w:rsid w:val="00BF2067"/>
    <w:rsid w:val="00BF24A5"/>
    <w:rsid w:val="00BF287B"/>
    <w:rsid w:val="00BF2EC1"/>
    <w:rsid w:val="00BF2FD2"/>
    <w:rsid w:val="00BF338E"/>
    <w:rsid w:val="00BF38BC"/>
    <w:rsid w:val="00BF393E"/>
    <w:rsid w:val="00BF3AAC"/>
    <w:rsid w:val="00BF3AC4"/>
    <w:rsid w:val="00BF3B65"/>
    <w:rsid w:val="00BF3D88"/>
    <w:rsid w:val="00BF3F71"/>
    <w:rsid w:val="00BF40E3"/>
    <w:rsid w:val="00BF4505"/>
    <w:rsid w:val="00BF4745"/>
    <w:rsid w:val="00BF47B5"/>
    <w:rsid w:val="00BF4C0F"/>
    <w:rsid w:val="00BF4C65"/>
    <w:rsid w:val="00BF4E6E"/>
    <w:rsid w:val="00BF52BA"/>
    <w:rsid w:val="00BF5649"/>
    <w:rsid w:val="00BF5845"/>
    <w:rsid w:val="00BF5F19"/>
    <w:rsid w:val="00BF5F93"/>
    <w:rsid w:val="00BF62C4"/>
    <w:rsid w:val="00BF63BA"/>
    <w:rsid w:val="00BF6B08"/>
    <w:rsid w:val="00BF769D"/>
    <w:rsid w:val="00BF77B4"/>
    <w:rsid w:val="00BF79AE"/>
    <w:rsid w:val="00BF7BBF"/>
    <w:rsid w:val="00C0046A"/>
    <w:rsid w:val="00C007B5"/>
    <w:rsid w:val="00C0086B"/>
    <w:rsid w:val="00C015A3"/>
    <w:rsid w:val="00C01620"/>
    <w:rsid w:val="00C018B4"/>
    <w:rsid w:val="00C01AB7"/>
    <w:rsid w:val="00C01D9B"/>
    <w:rsid w:val="00C01FF3"/>
    <w:rsid w:val="00C020DF"/>
    <w:rsid w:val="00C02669"/>
    <w:rsid w:val="00C02A82"/>
    <w:rsid w:val="00C02CE2"/>
    <w:rsid w:val="00C02D97"/>
    <w:rsid w:val="00C0395F"/>
    <w:rsid w:val="00C03DE0"/>
    <w:rsid w:val="00C03E75"/>
    <w:rsid w:val="00C044D5"/>
    <w:rsid w:val="00C046D0"/>
    <w:rsid w:val="00C0487B"/>
    <w:rsid w:val="00C048BD"/>
    <w:rsid w:val="00C04A10"/>
    <w:rsid w:val="00C04BC7"/>
    <w:rsid w:val="00C04C14"/>
    <w:rsid w:val="00C04DB7"/>
    <w:rsid w:val="00C04DF6"/>
    <w:rsid w:val="00C0551C"/>
    <w:rsid w:val="00C0554D"/>
    <w:rsid w:val="00C055D0"/>
    <w:rsid w:val="00C05C7F"/>
    <w:rsid w:val="00C06203"/>
    <w:rsid w:val="00C063D3"/>
    <w:rsid w:val="00C06834"/>
    <w:rsid w:val="00C06875"/>
    <w:rsid w:val="00C074AB"/>
    <w:rsid w:val="00C077BF"/>
    <w:rsid w:val="00C07ADA"/>
    <w:rsid w:val="00C1070E"/>
    <w:rsid w:val="00C1074D"/>
    <w:rsid w:val="00C108B7"/>
    <w:rsid w:val="00C117E5"/>
    <w:rsid w:val="00C119CC"/>
    <w:rsid w:val="00C11A38"/>
    <w:rsid w:val="00C11B1C"/>
    <w:rsid w:val="00C11B5D"/>
    <w:rsid w:val="00C11F35"/>
    <w:rsid w:val="00C126CB"/>
    <w:rsid w:val="00C128B7"/>
    <w:rsid w:val="00C12B45"/>
    <w:rsid w:val="00C12BA1"/>
    <w:rsid w:val="00C12D3A"/>
    <w:rsid w:val="00C12EE6"/>
    <w:rsid w:val="00C13416"/>
    <w:rsid w:val="00C13ABE"/>
    <w:rsid w:val="00C13B34"/>
    <w:rsid w:val="00C14145"/>
    <w:rsid w:val="00C14236"/>
    <w:rsid w:val="00C14933"/>
    <w:rsid w:val="00C14CAB"/>
    <w:rsid w:val="00C14D18"/>
    <w:rsid w:val="00C14D48"/>
    <w:rsid w:val="00C15132"/>
    <w:rsid w:val="00C151C5"/>
    <w:rsid w:val="00C151F0"/>
    <w:rsid w:val="00C152FB"/>
    <w:rsid w:val="00C15504"/>
    <w:rsid w:val="00C15619"/>
    <w:rsid w:val="00C1574B"/>
    <w:rsid w:val="00C15C89"/>
    <w:rsid w:val="00C15D9A"/>
    <w:rsid w:val="00C15E00"/>
    <w:rsid w:val="00C16088"/>
    <w:rsid w:val="00C16197"/>
    <w:rsid w:val="00C163FA"/>
    <w:rsid w:val="00C16693"/>
    <w:rsid w:val="00C16709"/>
    <w:rsid w:val="00C167DE"/>
    <w:rsid w:val="00C16926"/>
    <w:rsid w:val="00C16FEF"/>
    <w:rsid w:val="00C17116"/>
    <w:rsid w:val="00C171AE"/>
    <w:rsid w:val="00C1725F"/>
    <w:rsid w:val="00C1733E"/>
    <w:rsid w:val="00C175EC"/>
    <w:rsid w:val="00C17653"/>
    <w:rsid w:val="00C1778E"/>
    <w:rsid w:val="00C17A0A"/>
    <w:rsid w:val="00C17AFA"/>
    <w:rsid w:val="00C17DB0"/>
    <w:rsid w:val="00C20067"/>
    <w:rsid w:val="00C20131"/>
    <w:rsid w:val="00C20282"/>
    <w:rsid w:val="00C2032A"/>
    <w:rsid w:val="00C20587"/>
    <w:rsid w:val="00C208CE"/>
    <w:rsid w:val="00C20C6B"/>
    <w:rsid w:val="00C21345"/>
    <w:rsid w:val="00C2136E"/>
    <w:rsid w:val="00C213D5"/>
    <w:rsid w:val="00C21421"/>
    <w:rsid w:val="00C217CD"/>
    <w:rsid w:val="00C217DC"/>
    <w:rsid w:val="00C218E2"/>
    <w:rsid w:val="00C21A67"/>
    <w:rsid w:val="00C2225C"/>
    <w:rsid w:val="00C2226D"/>
    <w:rsid w:val="00C222F3"/>
    <w:rsid w:val="00C224C7"/>
    <w:rsid w:val="00C2254F"/>
    <w:rsid w:val="00C22A78"/>
    <w:rsid w:val="00C22B73"/>
    <w:rsid w:val="00C237CB"/>
    <w:rsid w:val="00C23973"/>
    <w:rsid w:val="00C23A7A"/>
    <w:rsid w:val="00C23AD9"/>
    <w:rsid w:val="00C23AE2"/>
    <w:rsid w:val="00C23CB5"/>
    <w:rsid w:val="00C23EB2"/>
    <w:rsid w:val="00C23F1B"/>
    <w:rsid w:val="00C23F66"/>
    <w:rsid w:val="00C23FD4"/>
    <w:rsid w:val="00C24AAF"/>
    <w:rsid w:val="00C24E44"/>
    <w:rsid w:val="00C250DD"/>
    <w:rsid w:val="00C25209"/>
    <w:rsid w:val="00C252B7"/>
    <w:rsid w:val="00C255C2"/>
    <w:rsid w:val="00C258B8"/>
    <w:rsid w:val="00C25BA4"/>
    <w:rsid w:val="00C25BA9"/>
    <w:rsid w:val="00C25C80"/>
    <w:rsid w:val="00C25E3B"/>
    <w:rsid w:val="00C25E40"/>
    <w:rsid w:val="00C25EA4"/>
    <w:rsid w:val="00C260C4"/>
    <w:rsid w:val="00C26462"/>
    <w:rsid w:val="00C265E4"/>
    <w:rsid w:val="00C266A6"/>
    <w:rsid w:val="00C268A2"/>
    <w:rsid w:val="00C26F68"/>
    <w:rsid w:val="00C27063"/>
    <w:rsid w:val="00C272E8"/>
    <w:rsid w:val="00C27783"/>
    <w:rsid w:val="00C27848"/>
    <w:rsid w:val="00C27EE6"/>
    <w:rsid w:val="00C300E5"/>
    <w:rsid w:val="00C30554"/>
    <w:rsid w:val="00C305F0"/>
    <w:rsid w:val="00C306DD"/>
    <w:rsid w:val="00C308F1"/>
    <w:rsid w:val="00C30904"/>
    <w:rsid w:val="00C310C8"/>
    <w:rsid w:val="00C31395"/>
    <w:rsid w:val="00C3155A"/>
    <w:rsid w:val="00C316DB"/>
    <w:rsid w:val="00C31B8C"/>
    <w:rsid w:val="00C31C83"/>
    <w:rsid w:val="00C31DF0"/>
    <w:rsid w:val="00C32138"/>
    <w:rsid w:val="00C32172"/>
    <w:rsid w:val="00C325C7"/>
    <w:rsid w:val="00C325F1"/>
    <w:rsid w:val="00C32841"/>
    <w:rsid w:val="00C32ACB"/>
    <w:rsid w:val="00C32B2F"/>
    <w:rsid w:val="00C32B48"/>
    <w:rsid w:val="00C32DB5"/>
    <w:rsid w:val="00C332C2"/>
    <w:rsid w:val="00C333EB"/>
    <w:rsid w:val="00C3378A"/>
    <w:rsid w:val="00C33CBE"/>
    <w:rsid w:val="00C33CF7"/>
    <w:rsid w:val="00C33DC3"/>
    <w:rsid w:val="00C33DEE"/>
    <w:rsid w:val="00C33E5B"/>
    <w:rsid w:val="00C33F8E"/>
    <w:rsid w:val="00C340F8"/>
    <w:rsid w:val="00C342D1"/>
    <w:rsid w:val="00C344D7"/>
    <w:rsid w:val="00C345F5"/>
    <w:rsid w:val="00C347F2"/>
    <w:rsid w:val="00C34808"/>
    <w:rsid w:val="00C34CC9"/>
    <w:rsid w:val="00C34D39"/>
    <w:rsid w:val="00C35282"/>
    <w:rsid w:val="00C353F0"/>
    <w:rsid w:val="00C3564B"/>
    <w:rsid w:val="00C35785"/>
    <w:rsid w:val="00C3585D"/>
    <w:rsid w:val="00C358E1"/>
    <w:rsid w:val="00C359AE"/>
    <w:rsid w:val="00C35A8C"/>
    <w:rsid w:val="00C35C0E"/>
    <w:rsid w:val="00C35EE7"/>
    <w:rsid w:val="00C35FB7"/>
    <w:rsid w:val="00C36741"/>
    <w:rsid w:val="00C368D0"/>
    <w:rsid w:val="00C369CC"/>
    <w:rsid w:val="00C36A58"/>
    <w:rsid w:val="00C36BC4"/>
    <w:rsid w:val="00C36E24"/>
    <w:rsid w:val="00C37372"/>
    <w:rsid w:val="00C37625"/>
    <w:rsid w:val="00C37EDE"/>
    <w:rsid w:val="00C37FA5"/>
    <w:rsid w:val="00C40222"/>
    <w:rsid w:val="00C4055D"/>
    <w:rsid w:val="00C40803"/>
    <w:rsid w:val="00C40AF1"/>
    <w:rsid w:val="00C40B59"/>
    <w:rsid w:val="00C40EB5"/>
    <w:rsid w:val="00C40F3F"/>
    <w:rsid w:val="00C4104B"/>
    <w:rsid w:val="00C4151B"/>
    <w:rsid w:val="00C417CE"/>
    <w:rsid w:val="00C41A3F"/>
    <w:rsid w:val="00C41C97"/>
    <w:rsid w:val="00C41EF6"/>
    <w:rsid w:val="00C4224A"/>
    <w:rsid w:val="00C42390"/>
    <w:rsid w:val="00C42408"/>
    <w:rsid w:val="00C424E1"/>
    <w:rsid w:val="00C42680"/>
    <w:rsid w:val="00C42F90"/>
    <w:rsid w:val="00C42FC6"/>
    <w:rsid w:val="00C430D1"/>
    <w:rsid w:val="00C43449"/>
    <w:rsid w:val="00C439E4"/>
    <w:rsid w:val="00C43BF2"/>
    <w:rsid w:val="00C43BF6"/>
    <w:rsid w:val="00C44690"/>
    <w:rsid w:val="00C4469A"/>
    <w:rsid w:val="00C44BDC"/>
    <w:rsid w:val="00C44DF1"/>
    <w:rsid w:val="00C45411"/>
    <w:rsid w:val="00C455A5"/>
    <w:rsid w:val="00C45700"/>
    <w:rsid w:val="00C45928"/>
    <w:rsid w:val="00C4594A"/>
    <w:rsid w:val="00C45960"/>
    <w:rsid w:val="00C45B8F"/>
    <w:rsid w:val="00C4621A"/>
    <w:rsid w:val="00C462CC"/>
    <w:rsid w:val="00C464CF"/>
    <w:rsid w:val="00C4672F"/>
    <w:rsid w:val="00C47211"/>
    <w:rsid w:val="00C47290"/>
    <w:rsid w:val="00C47344"/>
    <w:rsid w:val="00C474F3"/>
    <w:rsid w:val="00C4760C"/>
    <w:rsid w:val="00C479EC"/>
    <w:rsid w:val="00C47B05"/>
    <w:rsid w:val="00C47C1A"/>
    <w:rsid w:val="00C47F63"/>
    <w:rsid w:val="00C50287"/>
    <w:rsid w:val="00C506D4"/>
    <w:rsid w:val="00C50A18"/>
    <w:rsid w:val="00C50F73"/>
    <w:rsid w:val="00C50F92"/>
    <w:rsid w:val="00C511E2"/>
    <w:rsid w:val="00C51405"/>
    <w:rsid w:val="00C514CC"/>
    <w:rsid w:val="00C51786"/>
    <w:rsid w:val="00C51F24"/>
    <w:rsid w:val="00C52152"/>
    <w:rsid w:val="00C52D2E"/>
    <w:rsid w:val="00C5303F"/>
    <w:rsid w:val="00C531D1"/>
    <w:rsid w:val="00C532D0"/>
    <w:rsid w:val="00C535BA"/>
    <w:rsid w:val="00C536B8"/>
    <w:rsid w:val="00C53E4D"/>
    <w:rsid w:val="00C53EAB"/>
    <w:rsid w:val="00C542A0"/>
    <w:rsid w:val="00C547EC"/>
    <w:rsid w:val="00C547FE"/>
    <w:rsid w:val="00C54EA8"/>
    <w:rsid w:val="00C54F84"/>
    <w:rsid w:val="00C55343"/>
    <w:rsid w:val="00C5559D"/>
    <w:rsid w:val="00C55C4C"/>
    <w:rsid w:val="00C55F79"/>
    <w:rsid w:val="00C56053"/>
    <w:rsid w:val="00C5617E"/>
    <w:rsid w:val="00C562B4"/>
    <w:rsid w:val="00C56542"/>
    <w:rsid w:val="00C565D8"/>
    <w:rsid w:val="00C56BEA"/>
    <w:rsid w:val="00C56E31"/>
    <w:rsid w:val="00C56E5E"/>
    <w:rsid w:val="00C56F1E"/>
    <w:rsid w:val="00C56FCE"/>
    <w:rsid w:val="00C572B4"/>
    <w:rsid w:val="00C5744B"/>
    <w:rsid w:val="00C5772B"/>
    <w:rsid w:val="00C57C36"/>
    <w:rsid w:val="00C60119"/>
    <w:rsid w:val="00C6019B"/>
    <w:rsid w:val="00C602B1"/>
    <w:rsid w:val="00C6032E"/>
    <w:rsid w:val="00C60447"/>
    <w:rsid w:val="00C604F1"/>
    <w:rsid w:val="00C607D1"/>
    <w:rsid w:val="00C607E7"/>
    <w:rsid w:val="00C60962"/>
    <w:rsid w:val="00C60BA4"/>
    <w:rsid w:val="00C60FD2"/>
    <w:rsid w:val="00C60FF8"/>
    <w:rsid w:val="00C610BF"/>
    <w:rsid w:val="00C613A5"/>
    <w:rsid w:val="00C61A7A"/>
    <w:rsid w:val="00C61D03"/>
    <w:rsid w:val="00C61F8F"/>
    <w:rsid w:val="00C625F0"/>
    <w:rsid w:val="00C62D2A"/>
    <w:rsid w:val="00C62E94"/>
    <w:rsid w:val="00C62F2F"/>
    <w:rsid w:val="00C63591"/>
    <w:rsid w:val="00C63C25"/>
    <w:rsid w:val="00C646F2"/>
    <w:rsid w:val="00C64856"/>
    <w:rsid w:val="00C649E3"/>
    <w:rsid w:val="00C649E9"/>
    <w:rsid w:val="00C649EC"/>
    <w:rsid w:val="00C64F2C"/>
    <w:rsid w:val="00C652A0"/>
    <w:rsid w:val="00C65477"/>
    <w:rsid w:val="00C656AC"/>
    <w:rsid w:val="00C65793"/>
    <w:rsid w:val="00C65A7E"/>
    <w:rsid w:val="00C65CFF"/>
    <w:rsid w:val="00C65F90"/>
    <w:rsid w:val="00C661B6"/>
    <w:rsid w:val="00C663EE"/>
    <w:rsid w:val="00C66541"/>
    <w:rsid w:val="00C66726"/>
    <w:rsid w:val="00C66877"/>
    <w:rsid w:val="00C66A09"/>
    <w:rsid w:val="00C66DFD"/>
    <w:rsid w:val="00C66E15"/>
    <w:rsid w:val="00C66F82"/>
    <w:rsid w:val="00C67349"/>
    <w:rsid w:val="00C675D6"/>
    <w:rsid w:val="00C67654"/>
    <w:rsid w:val="00C676D0"/>
    <w:rsid w:val="00C677E7"/>
    <w:rsid w:val="00C67918"/>
    <w:rsid w:val="00C67E40"/>
    <w:rsid w:val="00C67E88"/>
    <w:rsid w:val="00C67FB6"/>
    <w:rsid w:val="00C70067"/>
    <w:rsid w:val="00C70079"/>
    <w:rsid w:val="00C70417"/>
    <w:rsid w:val="00C70CD7"/>
    <w:rsid w:val="00C70EBA"/>
    <w:rsid w:val="00C7143E"/>
    <w:rsid w:val="00C719A7"/>
    <w:rsid w:val="00C71E32"/>
    <w:rsid w:val="00C7243B"/>
    <w:rsid w:val="00C724A8"/>
    <w:rsid w:val="00C7258D"/>
    <w:rsid w:val="00C725B8"/>
    <w:rsid w:val="00C728AE"/>
    <w:rsid w:val="00C72A07"/>
    <w:rsid w:val="00C72BB1"/>
    <w:rsid w:val="00C72D37"/>
    <w:rsid w:val="00C72FCD"/>
    <w:rsid w:val="00C72FDB"/>
    <w:rsid w:val="00C735C8"/>
    <w:rsid w:val="00C73651"/>
    <w:rsid w:val="00C736D9"/>
    <w:rsid w:val="00C736EC"/>
    <w:rsid w:val="00C73A1E"/>
    <w:rsid w:val="00C73A4E"/>
    <w:rsid w:val="00C73EEF"/>
    <w:rsid w:val="00C73F0A"/>
    <w:rsid w:val="00C74467"/>
    <w:rsid w:val="00C74573"/>
    <w:rsid w:val="00C747C7"/>
    <w:rsid w:val="00C74869"/>
    <w:rsid w:val="00C74C41"/>
    <w:rsid w:val="00C74CF6"/>
    <w:rsid w:val="00C74DE5"/>
    <w:rsid w:val="00C75A5B"/>
    <w:rsid w:val="00C75D27"/>
    <w:rsid w:val="00C75E30"/>
    <w:rsid w:val="00C7629C"/>
    <w:rsid w:val="00C762A2"/>
    <w:rsid w:val="00C76857"/>
    <w:rsid w:val="00C76A10"/>
    <w:rsid w:val="00C76BA9"/>
    <w:rsid w:val="00C76C08"/>
    <w:rsid w:val="00C76EDE"/>
    <w:rsid w:val="00C77265"/>
    <w:rsid w:val="00C772F1"/>
    <w:rsid w:val="00C772FB"/>
    <w:rsid w:val="00C77453"/>
    <w:rsid w:val="00C77487"/>
    <w:rsid w:val="00C776A4"/>
    <w:rsid w:val="00C779FB"/>
    <w:rsid w:val="00C77E09"/>
    <w:rsid w:val="00C77F9F"/>
    <w:rsid w:val="00C80002"/>
    <w:rsid w:val="00C81443"/>
    <w:rsid w:val="00C818C4"/>
    <w:rsid w:val="00C81A25"/>
    <w:rsid w:val="00C81B96"/>
    <w:rsid w:val="00C81D04"/>
    <w:rsid w:val="00C81FA2"/>
    <w:rsid w:val="00C8208D"/>
    <w:rsid w:val="00C827D0"/>
    <w:rsid w:val="00C829DE"/>
    <w:rsid w:val="00C8333C"/>
    <w:rsid w:val="00C8335A"/>
    <w:rsid w:val="00C84033"/>
    <w:rsid w:val="00C84215"/>
    <w:rsid w:val="00C84272"/>
    <w:rsid w:val="00C8452A"/>
    <w:rsid w:val="00C84903"/>
    <w:rsid w:val="00C84F6E"/>
    <w:rsid w:val="00C8525D"/>
    <w:rsid w:val="00C85381"/>
    <w:rsid w:val="00C858E7"/>
    <w:rsid w:val="00C8594E"/>
    <w:rsid w:val="00C85966"/>
    <w:rsid w:val="00C85B03"/>
    <w:rsid w:val="00C85CCE"/>
    <w:rsid w:val="00C85D10"/>
    <w:rsid w:val="00C85D67"/>
    <w:rsid w:val="00C85D78"/>
    <w:rsid w:val="00C85DD0"/>
    <w:rsid w:val="00C8625E"/>
    <w:rsid w:val="00C86453"/>
    <w:rsid w:val="00C86510"/>
    <w:rsid w:val="00C866BD"/>
    <w:rsid w:val="00C86714"/>
    <w:rsid w:val="00C86718"/>
    <w:rsid w:val="00C86B32"/>
    <w:rsid w:val="00C86E34"/>
    <w:rsid w:val="00C86EB1"/>
    <w:rsid w:val="00C8785B"/>
    <w:rsid w:val="00C87AEE"/>
    <w:rsid w:val="00C87BBD"/>
    <w:rsid w:val="00C90032"/>
    <w:rsid w:val="00C9009B"/>
    <w:rsid w:val="00C90299"/>
    <w:rsid w:val="00C90323"/>
    <w:rsid w:val="00C90350"/>
    <w:rsid w:val="00C90387"/>
    <w:rsid w:val="00C90493"/>
    <w:rsid w:val="00C90782"/>
    <w:rsid w:val="00C90832"/>
    <w:rsid w:val="00C90A4D"/>
    <w:rsid w:val="00C90D8F"/>
    <w:rsid w:val="00C910D4"/>
    <w:rsid w:val="00C91154"/>
    <w:rsid w:val="00C9123A"/>
    <w:rsid w:val="00C913F3"/>
    <w:rsid w:val="00C9140F"/>
    <w:rsid w:val="00C91836"/>
    <w:rsid w:val="00C91875"/>
    <w:rsid w:val="00C919FD"/>
    <w:rsid w:val="00C91AB2"/>
    <w:rsid w:val="00C92043"/>
    <w:rsid w:val="00C920B8"/>
    <w:rsid w:val="00C9239F"/>
    <w:rsid w:val="00C92428"/>
    <w:rsid w:val="00C9242E"/>
    <w:rsid w:val="00C926D3"/>
    <w:rsid w:val="00C92D7D"/>
    <w:rsid w:val="00C93081"/>
    <w:rsid w:val="00C931B9"/>
    <w:rsid w:val="00C933A1"/>
    <w:rsid w:val="00C93424"/>
    <w:rsid w:val="00C9358D"/>
    <w:rsid w:val="00C93639"/>
    <w:rsid w:val="00C93703"/>
    <w:rsid w:val="00C938E5"/>
    <w:rsid w:val="00C9398F"/>
    <w:rsid w:val="00C93997"/>
    <w:rsid w:val="00C93A54"/>
    <w:rsid w:val="00C93AD7"/>
    <w:rsid w:val="00C93DE2"/>
    <w:rsid w:val="00C94255"/>
    <w:rsid w:val="00C9434A"/>
    <w:rsid w:val="00C94365"/>
    <w:rsid w:val="00C949CE"/>
    <w:rsid w:val="00C94D38"/>
    <w:rsid w:val="00C9509C"/>
    <w:rsid w:val="00C95291"/>
    <w:rsid w:val="00C9571B"/>
    <w:rsid w:val="00C95946"/>
    <w:rsid w:val="00C95A00"/>
    <w:rsid w:val="00C95A8E"/>
    <w:rsid w:val="00C95B0D"/>
    <w:rsid w:val="00C95CED"/>
    <w:rsid w:val="00C95FE9"/>
    <w:rsid w:val="00C9611D"/>
    <w:rsid w:val="00C9674B"/>
    <w:rsid w:val="00C968D9"/>
    <w:rsid w:val="00C96929"/>
    <w:rsid w:val="00C9766C"/>
    <w:rsid w:val="00C97A31"/>
    <w:rsid w:val="00C97BE8"/>
    <w:rsid w:val="00C97D8F"/>
    <w:rsid w:val="00C97FF5"/>
    <w:rsid w:val="00CA0006"/>
    <w:rsid w:val="00CA0083"/>
    <w:rsid w:val="00CA0372"/>
    <w:rsid w:val="00CA0414"/>
    <w:rsid w:val="00CA0828"/>
    <w:rsid w:val="00CA0984"/>
    <w:rsid w:val="00CA0B2C"/>
    <w:rsid w:val="00CA0B52"/>
    <w:rsid w:val="00CA0FE6"/>
    <w:rsid w:val="00CA14AA"/>
    <w:rsid w:val="00CA19F1"/>
    <w:rsid w:val="00CA1A88"/>
    <w:rsid w:val="00CA1D49"/>
    <w:rsid w:val="00CA1E12"/>
    <w:rsid w:val="00CA1ED8"/>
    <w:rsid w:val="00CA27FF"/>
    <w:rsid w:val="00CA2FDE"/>
    <w:rsid w:val="00CA327C"/>
    <w:rsid w:val="00CA34F9"/>
    <w:rsid w:val="00CA359E"/>
    <w:rsid w:val="00CA360B"/>
    <w:rsid w:val="00CA3918"/>
    <w:rsid w:val="00CA395D"/>
    <w:rsid w:val="00CA3CB9"/>
    <w:rsid w:val="00CA4065"/>
    <w:rsid w:val="00CA40FB"/>
    <w:rsid w:val="00CA427E"/>
    <w:rsid w:val="00CA46C6"/>
    <w:rsid w:val="00CA48D3"/>
    <w:rsid w:val="00CA4D16"/>
    <w:rsid w:val="00CA5335"/>
    <w:rsid w:val="00CA5E9F"/>
    <w:rsid w:val="00CA600D"/>
    <w:rsid w:val="00CA60E2"/>
    <w:rsid w:val="00CA6121"/>
    <w:rsid w:val="00CA729D"/>
    <w:rsid w:val="00CA7786"/>
    <w:rsid w:val="00CA789A"/>
    <w:rsid w:val="00CA7B21"/>
    <w:rsid w:val="00CA7C31"/>
    <w:rsid w:val="00CA7D1F"/>
    <w:rsid w:val="00CA7FF8"/>
    <w:rsid w:val="00CB002E"/>
    <w:rsid w:val="00CB006A"/>
    <w:rsid w:val="00CB04EC"/>
    <w:rsid w:val="00CB0914"/>
    <w:rsid w:val="00CB0C93"/>
    <w:rsid w:val="00CB0DD4"/>
    <w:rsid w:val="00CB0F9D"/>
    <w:rsid w:val="00CB10B1"/>
    <w:rsid w:val="00CB111F"/>
    <w:rsid w:val="00CB1650"/>
    <w:rsid w:val="00CB185F"/>
    <w:rsid w:val="00CB1B12"/>
    <w:rsid w:val="00CB1D5D"/>
    <w:rsid w:val="00CB1D93"/>
    <w:rsid w:val="00CB2194"/>
    <w:rsid w:val="00CB232D"/>
    <w:rsid w:val="00CB251A"/>
    <w:rsid w:val="00CB2A57"/>
    <w:rsid w:val="00CB2BA8"/>
    <w:rsid w:val="00CB2EC4"/>
    <w:rsid w:val="00CB2F15"/>
    <w:rsid w:val="00CB3654"/>
    <w:rsid w:val="00CB3A0A"/>
    <w:rsid w:val="00CB3A84"/>
    <w:rsid w:val="00CB3DB0"/>
    <w:rsid w:val="00CB3F39"/>
    <w:rsid w:val="00CB3F61"/>
    <w:rsid w:val="00CB413A"/>
    <w:rsid w:val="00CB4558"/>
    <w:rsid w:val="00CB4589"/>
    <w:rsid w:val="00CB45C7"/>
    <w:rsid w:val="00CB46B2"/>
    <w:rsid w:val="00CB4831"/>
    <w:rsid w:val="00CB49A9"/>
    <w:rsid w:val="00CB4A71"/>
    <w:rsid w:val="00CB4E7D"/>
    <w:rsid w:val="00CB50E5"/>
    <w:rsid w:val="00CB5693"/>
    <w:rsid w:val="00CB573A"/>
    <w:rsid w:val="00CB5B47"/>
    <w:rsid w:val="00CB5B6B"/>
    <w:rsid w:val="00CB5B9C"/>
    <w:rsid w:val="00CB5E45"/>
    <w:rsid w:val="00CB5F14"/>
    <w:rsid w:val="00CB63D6"/>
    <w:rsid w:val="00CB6A08"/>
    <w:rsid w:val="00CB6B34"/>
    <w:rsid w:val="00CB6BBB"/>
    <w:rsid w:val="00CB6DB9"/>
    <w:rsid w:val="00CB736D"/>
    <w:rsid w:val="00CB7395"/>
    <w:rsid w:val="00CB74E7"/>
    <w:rsid w:val="00CB773C"/>
    <w:rsid w:val="00CB7CF2"/>
    <w:rsid w:val="00CB7D0B"/>
    <w:rsid w:val="00CB7D2B"/>
    <w:rsid w:val="00CB7F65"/>
    <w:rsid w:val="00CB7F7A"/>
    <w:rsid w:val="00CC00C1"/>
    <w:rsid w:val="00CC0112"/>
    <w:rsid w:val="00CC0247"/>
    <w:rsid w:val="00CC02C6"/>
    <w:rsid w:val="00CC0483"/>
    <w:rsid w:val="00CC0A11"/>
    <w:rsid w:val="00CC0EC7"/>
    <w:rsid w:val="00CC0FAE"/>
    <w:rsid w:val="00CC1184"/>
    <w:rsid w:val="00CC132B"/>
    <w:rsid w:val="00CC15F7"/>
    <w:rsid w:val="00CC165B"/>
    <w:rsid w:val="00CC17BA"/>
    <w:rsid w:val="00CC1898"/>
    <w:rsid w:val="00CC21FE"/>
    <w:rsid w:val="00CC221C"/>
    <w:rsid w:val="00CC2233"/>
    <w:rsid w:val="00CC2310"/>
    <w:rsid w:val="00CC23A8"/>
    <w:rsid w:val="00CC278B"/>
    <w:rsid w:val="00CC28BD"/>
    <w:rsid w:val="00CC2995"/>
    <w:rsid w:val="00CC2D11"/>
    <w:rsid w:val="00CC30BB"/>
    <w:rsid w:val="00CC339D"/>
    <w:rsid w:val="00CC340B"/>
    <w:rsid w:val="00CC34EA"/>
    <w:rsid w:val="00CC3757"/>
    <w:rsid w:val="00CC3DC1"/>
    <w:rsid w:val="00CC3DD8"/>
    <w:rsid w:val="00CC4411"/>
    <w:rsid w:val="00CC44AE"/>
    <w:rsid w:val="00CC5021"/>
    <w:rsid w:val="00CC514C"/>
    <w:rsid w:val="00CC5437"/>
    <w:rsid w:val="00CC54CD"/>
    <w:rsid w:val="00CC598B"/>
    <w:rsid w:val="00CC5A08"/>
    <w:rsid w:val="00CC5BB4"/>
    <w:rsid w:val="00CC5C3D"/>
    <w:rsid w:val="00CC6252"/>
    <w:rsid w:val="00CC628B"/>
    <w:rsid w:val="00CC6448"/>
    <w:rsid w:val="00CC6818"/>
    <w:rsid w:val="00CC68A0"/>
    <w:rsid w:val="00CC6993"/>
    <w:rsid w:val="00CC6E93"/>
    <w:rsid w:val="00CC70EA"/>
    <w:rsid w:val="00CC71C8"/>
    <w:rsid w:val="00CC729C"/>
    <w:rsid w:val="00CC72C5"/>
    <w:rsid w:val="00CC7B98"/>
    <w:rsid w:val="00CC7EDB"/>
    <w:rsid w:val="00CD0243"/>
    <w:rsid w:val="00CD0495"/>
    <w:rsid w:val="00CD065E"/>
    <w:rsid w:val="00CD07D7"/>
    <w:rsid w:val="00CD0AD1"/>
    <w:rsid w:val="00CD0E9B"/>
    <w:rsid w:val="00CD0EBA"/>
    <w:rsid w:val="00CD138B"/>
    <w:rsid w:val="00CD13B8"/>
    <w:rsid w:val="00CD13D6"/>
    <w:rsid w:val="00CD1404"/>
    <w:rsid w:val="00CD16CD"/>
    <w:rsid w:val="00CD1734"/>
    <w:rsid w:val="00CD1B1F"/>
    <w:rsid w:val="00CD25DD"/>
    <w:rsid w:val="00CD26A0"/>
    <w:rsid w:val="00CD26AC"/>
    <w:rsid w:val="00CD26CF"/>
    <w:rsid w:val="00CD2754"/>
    <w:rsid w:val="00CD2C0D"/>
    <w:rsid w:val="00CD2C7C"/>
    <w:rsid w:val="00CD2E81"/>
    <w:rsid w:val="00CD32B0"/>
    <w:rsid w:val="00CD35D9"/>
    <w:rsid w:val="00CD38DB"/>
    <w:rsid w:val="00CD3D11"/>
    <w:rsid w:val="00CD4091"/>
    <w:rsid w:val="00CD429F"/>
    <w:rsid w:val="00CD4406"/>
    <w:rsid w:val="00CD454B"/>
    <w:rsid w:val="00CD470C"/>
    <w:rsid w:val="00CD492C"/>
    <w:rsid w:val="00CD49D1"/>
    <w:rsid w:val="00CD4C75"/>
    <w:rsid w:val="00CD4DDD"/>
    <w:rsid w:val="00CD4E02"/>
    <w:rsid w:val="00CD4FA3"/>
    <w:rsid w:val="00CD5215"/>
    <w:rsid w:val="00CD53B2"/>
    <w:rsid w:val="00CD5432"/>
    <w:rsid w:val="00CD5564"/>
    <w:rsid w:val="00CD55D4"/>
    <w:rsid w:val="00CD5688"/>
    <w:rsid w:val="00CD58A7"/>
    <w:rsid w:val="00CD5BFE"/>
    <w:rsid w:val="00CD60D7"/>
    <w:rsid w:val="00CD61F1"/>
    <w:rsid w:val="00CD6248"/>
    <w:rsid w:val="00CD6A9E"/>
    <w:rsid w:val="00CD6C61"/>
    <w:rsid w:val="00CD7056"/>
    <w:rsid w:val="00CD7098"/>
    <w:rsid w:val="00CD7349"/>
    <w:rsid w:val="00CD78FF"/>
    <w:rsid w:val="00CD7927"/>
    <w:rsid w:val="00CD7C8E"/>
    <w:rsid w:val="00CE048C"/>
    <w:rsid w:val="00CE0635"/>
    <w:rsid w:val="00CE0814"/>
    <w:rsid w:val="00CE0CB0"/>
    <w:rsid w:val="00CE0DF4"/>
    <w:rsid w:val="00CE1200"/>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321F"/>
    <w:rsid w:val="00CE37CC"/>
    <w:rsid w:val="00CE3888"/>
    <w:rsid w:val="00CE3936"/>
    <w:rsid w:val="00CE394D"/>
    <w:rsid w:val="00CE398F"/>
    <w:rsid w:val="00CE3A4E"/>
    <w:rsid w:val="00CE3AE2"/>
    <w:rsid w:val="00CE3B74"/>
    <w:rsid w:val="00CE4396"/>
    <w:rsid w:val="00CE4511"/>
    <w:rsid w:val="00CE4563"/>
    <w:rsid w:val="00CE4AB1"/>
    <w:rsid w:val="00CE517A"/>
    <w:rsid w:val="00CE5299"/>
    <w:rsid w:val="00CE54BA"/>
    <w:rsid w:val="00CE551F"/>
    <w:rsid w:val="00CE5A26"/>
    <w:rsid w:val="00CE5F08"/>
    <w:rsid w:val="00CE644F"/>
    <w:rsid w:val="00CE65A5"/>
    <w:rsid w:val="00CE6A1B"/>
    <w:rsid w:val="00CE6D49"/>
    <w:rsid w:val="00CE6E46"/>
    <w:rsid w:val="00CE6E7A"/>
    <w:rsid w:val="00CE7127"/>
    <w:rsid w:val="00CE746F"/>
    <w:rsid w:val="00CE76A4"/>
    <w:rsid w:val="00CE77D0"/>
    <w:rsid w:val="00CE7913"/>
    <w:rsid w:val="00CE7925"/>
    <w:rsid w:val="00CE7BE1"/>
    <w:rsid w:val="00CF0043"/>
    <w:rsid w:val="00CF01C5"/>
    <w:rsid w:val="00CF03C7"/>
    <w:rsid w:val="00CF04B6"/>
    <w:rsid w:val="00CF05D8"/>
    <w:rsid w:val="00CF096E"/>
    <w:rsid w:val="00CF09C5"/>
    <w:rsid w:val="00CF0BD2"/>
    <w:rsid w:val="00CF0C21"/>
    <w:rsid w:val="00CF0DD4"/>
    <w:rsid w:val="00CF1196"/>
    <w:rsid w:val="00CF1E17"/>
    <w:rsid w:val="00CF2018"/>
    <w:rsid w:val="00CF2198"/>
    <w:rsid w:val="00CF2374"/>
    <w:rsid w:val="00CF24A3"/>
    <w:rsid w:val="00CF2644"/>
    <w:rsid w:val="00CF311F"/>
    <w:rsid w:val="00CF321A"/>
    <w:rsid w:val="00CF3474"/>
    <w:rsid w:val="00CF44BA"/>
    <w:rsid w:val="00CF472C"/>
    <w:rsid w:val="00CF491A"/>
    <w:rsid w:val="00CF4B2F"/>
    <w:rsid w:val="00CF4C3E"/>
    <w:rsid w:val="00CF53C8"/>
    <w:rsid w:val="00CF5568"/>
    <w:rsid w:val="00CF57A4"/>
    <w:rsid w:val="00CF594A"/>
    <w:rsid w:val="00CF5F93"/>
    <w:rsid w:val="00CF61F4"/>
    <w:rsid w:val="00CF61FC"/>
    <w:rsid w:val="00CF6347"/>
    <w:rsid w:val="00CF635B"/>
    <w:rsid w:val="00CF6441"/>
    <w:rsid w:val="00CF657B"/>
    <w:rsid w:val="00CF65ED"/>
    <w:rsid w:val="00CF6896"/>
    <w:rsid w:val="00CF6D4A"/>
    <w:rsid w:val="00CF76CE"/>
    <w:rsid w:val="00D005EE"/>
    <w:rsid w:val="00D0094A"/>
    <w:rsid w:val="00D00991"/>
    <w:rsid w:val="00D0112F"/>
    <w:rsid w:val="00D012D5"/>
    <w:rsid w:val="00D0157F"/>
    <w:rsid w:val="00D01A63"/>
    <w:rsid w:val="00D01B25"/>
    <w:rsid w:val="00D020FE"/>
    <w:rsid w:val="00D022EA"/>
    <w:rsid w:val="00D02416"/>
    <w:rsid w:val="00D025AB"/>
    <w:rsid w:val="00D02A96"/>
    <w:rsid w:val="00D02CAA"/>
    <w:rsid w:val="00D03168"/>
    <w:rsid w:val="00D03340"/>
    <w:rsid w:val="00D0351C"/>
    <w:rsid w:val="00D035B4"/>
    <w:rsid w:val="00D035C4"/>
    <w:rsid w:val="00D0362E"/>
    <w:rsid w:val="00D037D1"/>
    <w:rsid w:val="00D037D5"/>
    <w:rsid w:val="00D0396E"/>
    <w:rsid w:val="00D039F7"/>
    <w:rsid w:val="00D03EF8"/>
    <w:rsid w:val="00D04384"/>
    <w:rsid w:val="00D044C5"/>
    <w:rsid w:val="00D05227"/>
    <w:rsid w:val="00D0559D"/>
    <w:rsid w:val="00D0560B"/>
    <w:rsid w:val="00D05648"/>
    <w:rsid w:val="00D05761"/>
    <w:rsid w:val="00D05DEF"/>
    <w:rsid w:val="00D061D1"/>
    <w:rsid w:val="00D06D38"/>
    <w:rsid w:val="00D06E2E"/>
    <w:rsid w:val="00D06F2D"/>
    <w:rsid w:val="00D072E9"/>
    <w:rsid w:val="00D074F3"/>
    <w:rsid w:val="00D0774C"/>
    <w:rsid w:val="00D07A7C"/>
    <w:rsid w:val="00D07AA6"/>
    <w:rsid w:val="00D07CB2"/>
    <w:rsid w:val="00D07FE5"/>
    <w:rsid w:val="00D10145"/>
    <w:rsid w:val="00D105B4"/>
    <w:rsid w:val="00D10626"/>
    <w:rsid w:val="00D10812"/>
    <w:rsid w:val="00D108C6"/>
    <w:rsid w:val="00D1097A"/>
    <w:rsid w:val="00D10D55"/>
    <w:rsid w:val="00D10F83"/>
    <w:rsid w:val="00D113DB"/>
    <w:rsid w:val="00D114D7"/>
    <w:rsid w:val="00D11999"/>
    <w:rsid w:val="00D11A56"/>
    <w:rsid w:val="00D11C44"/>
    <w:rsid w:val="00D11C56"/>
    <w:rsid w:val="00D12170"/>
    <w:rsid w:val="00D121C5"/>
    <w:rsid w:val="00D12313"/>
    <w:rsid w:val="00D126F7"/>
    <w:rsid w:val="00D129A4"/>
    <w:rsid w:val="00D129B0"/>
    <w:rsid w:val="00D12B4C"/>
    <w:rsid w:val="00D12EAF"/>
    <w:rsid w:val="00D12F82"/>
    <w:rsid w:val="00D13282"/>
    <w:rsid w:val="00D134A6"/>
    <w:rsid w:val="00D134F4"/>
    <w:rsid w:val="00D13564"/>
    <w:rsid w:val="00D136BA"/>
    <w:rsid w:val="00D13ED0"/>
    <w:rsid w:val="00D13FC7"/>
    <w:rsid w:val="00D14014"/>
    <w:rsid w:val="00D14120"/>
    <w:rsid w:val="00D14434"/>
    <w:rsid w:val="00D144F1"/>
    <w:rsid w:val="00D146F9"/>
    <w:rsid w:val="00D14EB8"/>
    <w:rsid w:val="00D14F22"/>
    <w:rsid w:val="00D15B25"/>
    <w:rsid w:val="00D15B9E"/>
    <w:rsid w:val="00D15F70"/>
    <w:rsid w:val="00D16047"/>
    <w:rsid w:val="00D16185"/>
    <w:rsid w:val="00D161A8"/>
    <w:rsid w:val="00D161DF"/>
    <w:rsid w:val="00D1630B"/>
    <w:rsid w:val="00D164B5"/>
    <w:rsid w:val="00D167E0"/>
    <w:rsid w:val="00D168B8"/>
    <w:rsid w:val="00D16AFB"/>
    <w:rsid w:val="00D16D4A"/>
    <w:rsid w:val="00D17029"/>
    <w:rsid w:val="00D1716A"/>
    <w:rsid w:val="00D174B8"/>
    <w:rsid w:val="00D174DB"/>
    <w:rsid w:val="00D176A8"/>
    <w:rsid w:val="00D17CD9"/>
    <w:rsid w:val="00D17EB4"/>
    <w:rsid w:val="00D17F05"/>
    <w:rsid w:val="00D20149"/>
    <w:rsid w:val="00D20382"/>
    <w:rsid w:val="00D20582"/>
    <w:rsid w:val="00D20826"/>
    <w:rsid w:val="00D208F0"/>
    <w:rsid w:val="00D20A31"/>
    <w:rsid w:val="00D20A69"/>
    <w:rsid w:val="00D20AB2"/>
    <w:rsid w:val="00D20C28"/>
    <w:rsid w:val="00D20C80"/>
    <w:rsid w:val="00D20E57"/>
    <w:rsid w:val="00D21447"/>
    <w:rsid w:val="00D21633"/>
    <w:rsid w:val="00D2191B"/>
    <w:rsid w:val="00D21D3E"/>
    <w:rsid w:val="00D21DF8"/>
    <w:rsid w:val="00D21F4D"/>
    <w:rsid w:val="00D21F7C"/>
    <w:rsid w:val="00D21F8C"/>
    <w:rsid w:val="00D22375"/>
    <w:rsid w:val="00D228E6"/>
    <w:rsid w:val="00D22A64"/>
    <w:rsid w:val="00D22E42"/>
    <w:rsid w:val="00D23092"/>
    <w:rsid w:val="00D2337F"/>
    <w:rsid w:val="00D23410"/>
    <w:rsid w:val="00D234C5"/>
    <w:rsid w:val="00D2350B"/>
    <w:rsid w:val="00D2363F"/>
    <w:rsid w:val="00D2372E"/>
    <w:rsid w:val="00D238C6"/>
    <w:rsid w:val="00D239D0"/>
    <w:rsid w:val="00D23F78"/>
    <w:rsid w:val="00D24226"/>
    <w:rsid w:val="00D24545"/>
    <w:rsid w:val="00D249F6"/>
    <w:rsid w:val="00D24EB4"/>
    <w:rsid w:val="00D250C0"/>
    <w:rsid w:val="00D25128"/>
    <w:rsid w:val="00D25237"/>
    <w:rsid w:val="00D25545"/>
    <w:rsid w:val="00D255ED"/>
    <w:rsid w:val="00D25779"/>
    <w:rsid w:val="00D257B4"/>
    <w:rsid w:val="00D25801"/>
    <w:rsid w:val="00D25B16"/>
    <w:rsid w:val="00D25CF3"/>
    <w:rsid w:val="00D25EA0"/>
    <w:rsid w:val="00D25F28"/>
    <w:rsid w:val="00D26044"/>
    <w:rsid w:val="00D261C8"/>
    <w:rsid w:val="00D26774"/>
    <w:rsid w:val="00D26C05"/>
    <w:rsid w:val="00D26D11"/>
    <w:rsid w:val="00D26E04"/>
    <w:rsid w:val="00D26FA5"/>
    <w:rsid w:val="00D271B9"/>
    <w:rsid w:val="00D27543"/>
    <w:rsid w:val="00D276B7"/>
    <w:rsid w:val="00D27FEE"/>
    <w:rsid w:val="00D27FF0"/>
    <w:rsid w:val="00D3046E"/>
    <w:rsid w:val="00D3070E"/>
    <w:rsid w:val="00D30BA1"/>
    <w:rsid w:val="00D30C46"/>
    <w:rsid w:val="00D30DC7"/>
    <w:rsid w:val="00D30EC3"/>
    <w:rsid w:val="00D3104D"/>
    <w:rsid w:val="00D3165F"/>
    <w:rsid w:val="00D3188B"/>
    <w:rsid w:val="00D31A2C"/>
    <w:rsid w:val="00D324D8"/>
    <w:rsid w:val="00D328CD"/>
    <w:rsid w:val="00D32A99"/>
    <w:rsid w:val="00D32D9E"/>
    <w:rsid w:val="00D32E32"/>
    <w:rsid w:val="00D33074"/>
    <w:rsid w:val="00D33384"/>
    <w:rsid w:val="00D33942"/>
    <w:rsid w:val="00D33D0B"/>
    <w:rsid w:val="00D340F5"/>
    <w:rsid w:val="00D346CA"/>
    <w:rsid w:val="00D349EE"/>
    <w:rsid w:val="00D34ADA"/>
    <w:rsid w:val="00D34AEF"/>
    <w:rsid w:val="00D34E1A"/>
    <w:rsid w:val="00D34F80"/>
    <w:rsid w:val="00D351E0"/>
    <w:rsid w:val="00D35254"/>
    <w:rsid w:val="00D35510"/>
    <w:rsid w:val="00D35790"/>
    <w:rsid w:val="00D35F25"/>
    <w:rsid w:val="00D360C3"/>
    <w:rsid w:val="00D362E5"/>
    <w:rsid w:val="00D3632B"/>
    <w:rsid w:val="00D36357"/>
    <w:rsid w:val="00D364A4"/>
    <w:rsid w:val="00D36723"/>
    <w:rsid w:val="00D3699A"/>
    <w:rsid w:val="00D36AD9"/>
    <w:rsid w:val="00D36AEA"/>
    <w:rsid w:val="00D36B58"/>
    <w:rsid w:val="00D36E23"/>
    <w:rsid w:val="00D37802"/>
    <w:rsid w:val="00D37988"/>
    <w:rsid w:val="00D37AD5"/>
    <w:rsid w:val="00D37B8F"/>
    <w:rsid w:val="00D37C74"/>
    <w:rsid w:val="00D37FFC"/>
    <w:rsid w:val="00D40840"/>
    <w:rsid w:val="00D411B6"/>
    <w:rsid w:val="00D41314"/>
    <w:rsid w:val="00D41610"/>
    <w:rsid w:val="00D4224E"/>
    <w:rsid w:val="00D4233F"/>
    <w:rsid w:val="00D42399"/>
    <w:rsid w:val="00D42482"/>
    <w:rsid w:val="00D4262E"/>
    <w:rsid w:val="00D428F7"/>
    <w:rsid w:val="00D42C3C"/>
    <w:rsid w:val="00D42C95"/>
    <w:rsid w:val="00D43264"/>
    <w:rsid w:val="00D435F5"/>
    <w:rsid w:val="00D43C06"/>
    <w:rsid w:val="00D43E8E"/>
    <w:rsid w:val="00D44115"/>
    <w:rsid w:val="00D444F9"/>
    <w:rsid w:val="00D4486A"/>
    <w:rsid w:val="00D44B54"/>
    <w:rsid w:val="00D44BB4"/>
    <w:rsid w:val="00D44D96"/>
    <w:rsid w:val="00D451F6"/>
    <w:rsid w:val="00D45810"/>
    <w:rsid w:val="00D46014"/>
    <w:rsid w:val="00D462F4"/>
    <w:rsid w:val="00D46482"/>
    <w:rsid w:val="00D465A3"/>
    <w:rsid w:val="00D46775"/>
    <w:rsid w:val="00D46786"/>
    <w:rsid w:val="00D467D6"/>
    <w:rsid w:val="00D469DF"/>
    <w:rsid w:val="00D46B50"/>
    <w:rsid w:val="00D46B5B"/>
    <w:rsid w:val="00D46EEE"/>
    <w:rsid w:val="00D4719E"/>
    <w:rsid w:val="00D47777"/>
    <w:rsid w:val="00D47836"/>
    <w:rsid w:val="00D47A99"/>
    <w:rsid w:val="00D47FFB"/>
    <w:rsid w:val="00D5066E"/>
    <w:rsid w:val="00D507AB"/>
    <w:rsid w:val="00D50893"/>
    <w:rsid w:val="00D50CD3"/>
    <w:rsid w:val="00D50F78"/>
    <w:rsid w:val="00D50F7C"/>
    <w:rsid w:val="00D51097"/>
    <w:rsid w:val="00D51299"/>
    <w:rsid w:val="00D51311"/>
    <w:rsid w:val="00D5136E"/>
    <w:rsid w:val="00D5139F"/>
    <w:rsid w:val="00D51554"/>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3244"/>
    <w:rsid w:val="00D5332D"/>
    <w:rsid w:val="00D53A8D"/>
    <w:rsid w:val="00D53F96"/>
    <w:rsid w:val="00D546AC"/>
    <w:rsid w:val="00D546CD"/>
    <w:rsid w:val="00D54704"/>
    <w:rsid w:val="00D54767"/>
    <w:rsid w:val="00D548EF"/>
    <w:rsid w:val="00D54ADF"/>
    <w:rsid w:val="00D5515F"/>
    <w:rsid w:val="00D55206"/>
    <w:rsid w:val="00D558F5"/>
    <w:rsid w:val="00D55930"/>
    <w:rsid w:val="00D55AB2"/>
    <w:rsid w:val="00D55B17"/>
    <w:rsid w:val="00D55B37"/>
    <w:rsid w:val="00D55B72"/>
    <w:rsid w:val="00D55EE6"/>
    <w:rsid w:val="00D55FE8"/>
    <w:rsid w:val="00D5602D"/>
    <w:rsid w:val="00D56335"/>
    <w:rsid w:val="00D566FE"/>
    <w:rsid w:val="00D56CDF"/>
    <w:rsid w:val="00D57051"/>
    <w:rsid w:val="00D57082"/>
    <w:rsid w:val="00D57386"/>
    <w:rsid w:val="00D57AA5"/>
    <w:rsid w:val="00D57E42"/>
    <w:rsid w:val="00D600F2"/>
    <w:rsid w:val="00D60582"/>
    <w:rsid w:val="00D60C5C"/>
    <w:rsid w:val="00D60F39"/>
    <w:rsid w:val="00D6106B"/>
    <w:rsid w:val="00D61199"/>
    <w:rsid w:val="00D611BF"/>
    <w:rsid w:val="00D61462"/>
    <w:rsid w:val="00D614F4"/>
    <w:rsid w:val="00D6152A"/>
    <w:rsid w:val="00D6165A"/>
    <w:rsid w:val="00D616BC"/>
    <w:rsid w:val="00D61701"/>
    <w:rsid w:val="00D61935"/>
    <w:rsid w:val="00D6194B"/>
    <w:rsid w:val="00D61CD8"/>
    <w:rsid w:val="00D61EB1"/>
    <w:rsid w:val="00D61FF3"/>
    <w:rsid w:val="00D62447"/>
    <w:rsid w:val="00D62567"/>
    <w:rsid w:val="00D6284C"/>
    <w:rsid w:val="00D62951"/>
    <w:rsid w:val="00D629C3"/>
    <w:rsid w:val="00D62A8E"/>
    <w:rsid w:val="00D62CCD"/>
    <w:rsid w:val="00D62F91"/>
    <w:rsid w:val="00D63394"/>
    <w:rsid w:val="00D636DB"/>
    <w:rsid w:val="00D63912"/>
    <w:rsid w:val="00D63A05"/>
    <w:rsid w:val="00D6441B"/>
    <w:rsid w:val="00D649DE"/>
    <w:rsid w:val="00D64AD0"/>
    <w:rsid w:val="00D64B42"/>
    <w:rsid w:val="00D64F2B"/>
    <w:rsid w:val="00D65337"/>
    <w:rsid w:val="00D65391"/>
    <w:rsid w:val="00D656F5"/>
    <w:rsid w:val="00D65856"/>
    <w:rsid w:val="00D66592"/>
    <w:rsid w:val="00D66D01"/>
    <w:rsid w:val="00D66E90"/>
    <w:rsid w:val="00D66EA6"/>
    <w:rsid w:val="00D670CE"/>
    <w:rsid w:val="00D672DA"/>
    <w:rsid w:val="00D67843"/>
    <w:rsid w:val="00D67AF9"/>
    <w:rsid w:val="00D70069"/>
    <w:rsid w:val="00D700AE"/>
    <w:rsid w:val="00D701B3"/>
    <w:rsid w:val="00D70290"/>
    <w:rsid w:val="00D7069D"/>
    <w:rsid w:val="00D70702"/>
    <w:rsid w:val="00D707BB"/>
    <w:rsid w:val="00D70960"/>
    <w:rsid w:val="00D70F5A"/>
    <w:rsid w:val="00D7111D"/>
    <w:rsid w:val="00D71469"/>
    <w:rsid w:val="00D7198E"/>
    <w:rsid w:val="00D719C8"/>
    <w:rsid w:val="00D71C1A"/>
    <w:rsid w:val="00D72260"/>
    <w:rsid w:val="00D724EB"/>
    <w:rsid w:val="00D72B8B"/>
    <w:rsid w:val="00D72DEA"/>
    <w:rsid w:val="00D72FC1"/>
    <w:rsid w:val="00D73353"/>
    <w:rsid w:val="00D733F2"/>
    <w:rsid w:val="00D73784"/>
    <w:rsid w:val="00D73AC3"/>
    <w:rsid w:val="00D73BBF"/>
    <w:rsid w:val="00D73D18"/>
    <w:rsid w:val="00D73D39"/>
    <w:rsid w:val="00D741D1"/>
    <w:rsid w:val="00D74201"/>
    <w:rsid w:val="00D744A0"/>
    <w:rsid w:val="00D746D2"/>
    <w:rsid w:val="00D748C6"/>
    <w:rsid w:val="00D749C0"/>
    <w:rsid w:val="00D74B25"/>
    <w:rsid w:val="00D74C4D"/>
    <w:rsid w:val="00D7524F"/>
    <w:rsid w:val="00D7541A"/>
    <w:rsid w:val="00D75470"/>
    <w:rsid w:val="00D755B9"/>
    <w:rsid w:val="00D755F7"/>
    <w:rsid w:val="00D75947"/>
    <w:rsid w:val="00D75958"/>
    <w:rsid w:val="00D7598F"/>
    <w:rsid w:val="00D75EB9"/>
    <w:rsid w:val="00D763D4"/>
    <w:rsid w:val="00D768D6"/>
    <w:rsid w:val="00D76A95"/>
    <w:rsid w:val="00D77036"/>
    <w:rsid w:val="00D770D2"/>
    <w:rsid w:val="00D771A1"/>
    <w:rsid w:val="00D77356"/>
    <w:rsid w:val="00D7773C"/>
    <w:rsid w:val="00D77956"/>
    <w:rsid w:val="00D77E47"/>
    <w:rsid w:val="00D801CE"/>
    <w:rsid w:val="00D8020B"/>
    <w:rsid w:val="00D803DF"/>
    <w:rsid w:val="00D80432"/>
    <w:rsid w:val="00D8045D"/>
    <w:rsid w:val="00D8084E"/>
    <w:rsid w:val="00D80951"/>
    <w:rsid w:val="00D80D91"/>
    <w:rsid w:val="00D80DFA"/>
    <w:rsid w:val="00D80E44"/>
    <w:rsid w:val="00D8135C"/>
    <w:rsid w:val="00D81403"/>
    <w:rsid w:val="00D81561"/>
    <w:rsid w:val="00D816AC"/>
    <w:rsid w:val="00D81BE1"/>
    <w:rsid w:val="00D81EB3"/>
    <w:rsid w:val="00D82B15"/>
    <w:rsid w:val="00D82D1F"/>
    <w:rsid w:val="00D82F7A"/>
    <w:rsid w:val="00D82FBB"/>
    <w:rsid w:val="00D837C5"/>
    <w:rsid w:val="00D8396E"/>
    <w:rsid w:val="00D83D8E"/>
    <w:rsid w:val="00D83F53"/>
    <w:rsid w:val="00D8443F"/>
    <w:rsid w:val="00D84B28"/>
    <w:rsid w:val="00D84B3A"/>
    <w:rsid w:val="00D84BF8"/>
    <w:rsid w:val="00D8508F"/>
    <w:rsid w:val="00D85202"/>
    <w:rsid w:val="00D85E0B"/>
    <w:rsid w:val="00D86013"/>
    <w:rsid w:val="00D861A7"/>
    <w:rsid w:val="00D861BD"/>
    <w:rsid w:val="00D861DB"/>
    <w:rsid w:val="00D8628E"/>
    <w:rsid w:val="00D862FA"/>
    <w:rsid w:val="00D86557"/>
    <w:rsid w:val="00D86832"/>
    <w:rsid w:val="00D86FC1"/>
    <w:rsid w:val="00D87279"/>
    <w:rsid w:val="00D876B3"/>
    <w:rsid w:val="00D87B4E"/>
    <w:rsid w:val="00D87F47"/>
    <w:rsid w:val="00D9031C"/>
    <w:rsid w:val="00D90722"/>
    <w:rsid w:val="00D90788"/>
    <w:rsid w:val="00D9120D"/>
    <w:rsid w:val="00D91299"/>
    <w:rsid w:val="00D91432"/>
    <w:rsid w:val="00D9166F"/>
    <w:rsid w:val="00D91843"/>
    <w:rsid w:val="00D91C3B"/>
    <w:rsid w:val="00D92057"/>
    <w:rsid w:val="00D9210D"/>
    <w:rsid w:val="00D9224E"/>
    <w:rsid w:val="00D9237E"/>
    <w:rsid w:val="00D923DC"/>
    <w:rsid w:val="00D92E55"/>
    <w:rsid w:val="00D931DF"/>
    <w:rsid w:val="00D93471"/>
    <w:rsid w:val="00D934B5"/>
    <w:rsid w:val="00D934EF"/>
    <w:rsid w:val="00D935AB"/>
    <w:rsid w:val="00D9377B"/>
    <w:rsid w:val="00D93B08"/>
    <w:rsid w:val="00D93BCC"/>
    <w:rsid w:val="00D9422F"/>
    <w:rsid w:val="00D94737"/>
    <w:rsid w:val="00D947B1"/>
    <w:rsid w:val="00D94CFC"/>
    <w:rsid w:val="00D94D42"/>
    <w:rsid w:val="00D9502F"/>
    <w:rsid w:val="00D95354"/>
    <w:rsid w:val="00D9574D"/>
    <w:rsid w:val="00D957BD"/>
    <w:rsid w:val="00D95A6C"/>
    <w:rsid w:val="00D96206"/>
    <w:rsid w:val="00D96645"/>
    <w:rsid w:val="00D96754"/>
    <w:rsid w:val="00D96AD1"/>
    <w:rsid w:val="00D96E90"/>
    <w:rsid w:val="00D96FE6"/>
    <w:rsid w:val="00D9717F"/>
    <w:rsid w:val="00D97516"/>
    <w:rsid w:val="00D975CE"/>
    <w:rsid w:val="00DA0187"/>
    <w:rsid w:val="00DA01C7"/>
    <w:rsid w:val="00DA02D6"/>
    <w:rsid w:val="00DA02E3"/>
    <w:rsid w:val="00DA081D"/>
    <w:rsid w:val="00DA0AF2"/>
    <w:rsid w:val="00DA0E66"/>
    <w:rsid w:val="00DA1916"/>
    <w:rsid w:val="00DA2363"/>
    <w:rsid w:val="00DA25AE"/>
    <w:rsid w:val="00DA274E"/>
    <w:rsid w:val="00DA2806"/>
    <w:rsid w:val="00DA29BA"/>
    <w:rsid w:val="00DA2ADD"/>
    <w:rsid w:val="00DA2B7F"/>
    <w:rsid w:val="00DA2F60"/>
    <w:rsid w:val="00DA2F6B"/>
    <w:rsid w:val="00DA3319"/>
    <w:rsid w:val="00DA33B2"/>
    <w:rsid w:val="00DA344E"/>
    <w:rsid w:val="00DA3C41"/>
    <w:rsid w:val="00DA3CD4"/>
    <w:rsid w:val="00DA406D"/>
    <w:rsid w:val="00DA4089"/>
    <w:rsid w:val="00DA4355"/>
    <w:rsid w:val="00DA52BB"/>
    <w:rsid w:val="00DA56DD"/>
    <w:rsid w:val="00DA59DB"/>
    <w:rsid w:val="00DA5CA8"/>
    <w:rsid w:val="00DA5E87"/>
    <w:rsid w:val="00DA5FDC"/>
    <w:rsid w:val="00DA61CB"/>
    <w:rsid w:val="00DA6480"/>
    <w:rsid w:val="00DA66B3"/>
    <w:rsid w:val="00DA6921"/>
    <w:rsid w:val="00DA6B18"/>
    <w:rsid w:val="00DA791A"/>
    <w:rsid w:val="00DA79A5"/>
    <w:rsid w:val="00DA7CA7"/>
    <w:rsid w:val="00DB02F6"/>
    <w:rsid w:val="00DB0486"/>
    <w:rsid w:val="00DB05A4"/>
    <w:rsid w:val="00DB0701"/>
    <w:rsid w:val="00DB08BE"/>
    <w:rsid w:val="00DB0C2E"/>
    <w:rsid w:val="00DB1139"/>
    <w:rsid w:val="00DB194F"/>
    <w:rsid w:val="00DB1956"/>
    <w:rsid w:val="00DB1B0F"/>
    <w:rsid w:val="00DB1BB4"/>
    <w:rsid w:val="00DB1C3D"/>
    <w:rsid w:val="00DB1F8D"/>
    <w:rsid w:val="00DB2068"/>
    <w:rsid w:val="00DB22CF"/>
    <w:rsid w:val="00DB285F"/>
    <w:rsid w:val="00DB287C"/>
    <w:rsid w:val="00DB296D"/>
    <w:rsid w:val="00DB3367"/>
    <w:rsid w:val="00DB3521"/>
    <w:rsid w:val="00DB3606"/>
    <w:rsid w:val="00DB3B10"/>
    <w:rsid w:val="00DB3DBF"/>
    <w:rsid w:val="00DB415D"/>
    <w:rsid w:val="00DB45AE"/>
    <w:rsid w:val="00DB46E0"/>
    <w:rsid w:val="00DB46FD"/>
    <w:rsid w:val="00DB4833"/>
    <w:rsid w:val="00DB494E"/>
    <w:rsid w:val="00DB49F3"/>
    <w:rsid w:val="00DB4AD8"/>
    <w:rsid w:val="00DB4B6B"/>
    <w:rsid w:val="00DB4CB1"/>
    <w:rsid w:val="00DB4EE8"/>
    <w:rsid w:val="00DB4FC7"/>
    <w:rsid w:val="00DB4FFD"/>
    <w:rsid w:val="00DB57D3"/>
    <w:rsid w:val="00DB5A56"/>
    <w:rsid w:val="00DB5A93"/>
    <w:rsid w:val="00DB5E65"/>
    <w:rsid w:val="00DB5E9A"/>
    <w:rsid w:val="00DB6055"/>
    <w:rsid w:val="00DB6229"/>
    <w:rsid w:val="00DB62FD"/>
    <w:rsid w:val="00DB6964"/>
    <w:rsid w:val="00DB6BD8"/>
    <w:rsid w:val="00DB7240"/>
    <w:rsid w:val="00DB7737"/>
    <w:rsid w:val="00DB7A42"/>
    <w:rsid w:val="00DB7D25"/>
    <w:rsid w:val="00DB7F5B"/>
    <w:rsid w:val="00DC0225"/>
    <w:rsid w:val="00DC030D"/>
    <w:rsid w:val="00DC0354"/>
    <w:rsid w:val="00DC0AE3"/>
    <w:rsid w:val="00DC195F"/>
    <w:rsid w:val="00DC2497"/>
    <w:rsid w:val="00DC26B8"/>
    <w:rsid w:val="00DC27FC"/>
    <w:rsid w:val="00DC2D39"/>
    <w:rsid w:val="00DC2DB6"/>
    <w:rsid w:val="00DC31F9"/>
    <w:rsid w:val="00DC3923"/>
    <w:rsid w:val="00DC3963"/>
    <w:rsid w:val="00DC3AED"/>
    <w:rsid w:val="00DC3B8E"/>
    <w:rsid w:val="00DC3EC4"/>
    <w:rsid w:val="00DC3F2B"/>
    <w:rsid w:val="00DC3F9B"/>
    <w:rsid w:val="00DC46AD"/>
    <w:rsid w:val="00DC4ACA"/>
    <w:rsid w:val="00DC4CD5"/>
    <w:rsid w:val="00DC4FC1"/>
    <w:rsid w:val="00DC52C7"/>
    <w:rsid w:val="00DC57FC"/>
    <w:rsid w:val="00DC58A3"/>
    <w:rsid w:val="00DC5A32"/>
    <w:rsid w:val="00DC5B68"/>
    <w:rsid w:val="00DC5C70"/>
    <w:rsid w:val="00DC5DC9"/>
    <w:rsid w:val="00DC64CC"/>
    <w:rsid w:val="00DC659E"/>
    <w:rsid w:val="00DC667C"/>
    <w:rsid w:val="00DC6A51"/>
    <w:rsid w:val="00DC6C5C"/>
    <w:rsid w:val="00DC6ED3"/>
    <w:rsid w:val="00DC6EE9"/>
    <w:rsid w:val="00DC6F17"/>
    <w:rsid w:val="00DC6F7C"/>
    <w:rsid w:val="00DC7126"/>
    <w:rsid w:val="00DC73BC"/>
    <w:rsid w:val="00DC741F"/>
    <w:rsid w:val="00DC748C"/>
    <w:rsid w:val="00DC765C"/>
    <w:rsid w:val="00DC7664"/>
    <w:rsid w:val="00DC791A"/>
    <w:rsid w:val="00DC7A58"/>
    <w:rsid w:val="00DC7BBE"/>
    <w:rsid w:val="00DC7F10"/>
    <w:rsid w:val="00DD02B8"/>
    <w:rsid w:val="00DD067B"/>
    <w:rsid w:val="00DD07EE"/>
    <w:rsid w:val="00DD1177"/>
    <w:rsid w:val="00DD1598"/>
    <w:rsid w:val="00DD1DA3"/>
    <w:rsid w:val="00DD1E1E"/>
    <w:rsid w:val="00DD1E46"/>
    <w:rsid w:val="00DD2033"/>
    <w:rsid w:val="00DD2154"/>
    <w:rsid w:val="00DD225B"/>
    <w:rsid w:val="00DD2556"/>
    <w:rsid w:val="00DD26ED"/>
    <w:rsid w:val="00DD290F"/>
    <w:rsid w:val="00DD2BCA"/>
    <w:rsid w:val="00DD2CBB"/>
    <w:rsid w:val="00DD2D1A"/>
    <w:rsid w:val="00DD3025"/>
    <w:rsid w:val="00DD3217"/>
    <w:rsid w:val="00DD339B"/>
    <w:rsid w:val="00DD3419"/>
    <w:rsid w:val="00DD346B"/>
    <w:rsid w:val="00DD3D34"/>
    <w:rsid w:val="00DD4121"/>
    <w:rsid w:val="00DD41FD"/>
    <w:rsid w:val="00DD42F2"/>
    <w:rsid w:val="00DD42F8"/>
    <w:rsid w:val="00DD443A"/>
    <w:rsid w:val="00DD465A"/>
    <w:rsid w:val="00DD47B7"/>
    <w:rsid w:val="00DD488E"/>
    <w:rsid w:val="00DD49F0"/>
    <w:rsid w:val="00DD4A63"/>
    <w:rsid w:val="00DD4F36"/>
    <w:rsid w:val="00DD4FD2"/>
    <w:rsid w:val="00DD5152"/>
    <w:rsid w:val="00DD51FC"/>
    <w:rsid w:val="00DD52B7"/>
    <w:rsid w:val="00DD5333"/>
    <w:rsid w:val="00DD56AA"/>
    <w:rsid w:val="00DD59AE"/>
    <w:rsid w:val="00DD5A87"/>
    <w:rsid w:val="00DD5CC2"/>
    <w:rsid w:val="00DD5D34"/>
    <w:rsid w:val="00DD5E83"/>
    <w:rsid w:val="00DD5F9B"/>
    <w:rsid w:val="00DD6398"/>
    <w:rsid w:val="00DD65ED"/>
    <w:rsid w:val="00DD671D"/>
    <w:rsid w:val="00DD7234"/>
    <w:rsid w:val="00DD787D"/>
    <w:rsid w:val="00DD78AF"/>
    <w:rsid w:val="00DE020F"/>
    <w:rsid w:val="00DE059F"/>
    <w:rsid w:val="00DE0A90"/>
    <w:rsid w:val="00DE0C71"/>
    <w:rsid w:val="00DE13AD"/>
    <w:rsid w:val="00DE153F"/>
    <w:rsid w:val="00DE16B7"/>
    <w:rsid w:val="00DE1F82"/>
    <w:rsid w:val="00DE2004"/>
    <w:rsid w:val="00DE20EE"/>
    <w:rsid w:val="00DE281B"/>
    <w:rsid w:val="00DE2F79"/>
    <w:rsid w:val="00DE2FEC"/>
    <w:rsid w:val="00DE3664"/>
    <w:rsid w:val="00DE37E4"/>
    <w:rsid w:val="00DE3C0A"/>
    <w:rsid w:val="00DE3C7F"/>
    <w:rsid w:val="00DE4204"/>
    <w:rsid w:val="00DE45B2"/>
    <w:rsid w:val="00DE485C"/>
    <w:rsid w:val="00DE48E0"/>
    <w:rsid w:val="00DE4BE7"/>
    <w:rsid w:val="00DE4C59"/>
    <w:rsid w:val="00DE4F42"/>
    <w:rsid w:val="00DE5115"/>
    <w:rsid w:val="00DE55B0"/>
    <w:rsid w:val="00DE55F7"/>
    <w:rsid w:val="00DE567E"/>
    <w:rsid w:val="00DE569F"/>
    <w:rsid w:val="00DE5997"/>
    <w:rsid w:val="00DE5D3F"/>
    <w:rsid w:val="00DE5F6D"/>
    <w:rsid w:val="00DE6207"/>
    <w:rsid w:val="00DE6652"/>
    <w:rsid w:val="00DE68FE"/>
    <w:rsid w:val="00DE6919"/>
    <w:rsid w:val="00DE6945"/>
    <w:rsid w:val="00DE6A76"/>
    <w:rsid w:val="00DE6C77"/>
    <w:rsid w:val="00DE6D3F"/>
    <w:rsid w:val="00DE6E52"/>
    <w:rsid w:val="00DE701A"/>
    <w:rsid w:val="00DE708F"/>
    <w:rsid w:val="00DE7283"/>
    <w:rsid w:val="00DE72AC"/>
    <w:rsid w:val="00DE7385"/>
    <w:rsid w:val="00DE76B0"/>
    <w:rsid w:val="00DE78F6"/>
    <w:rsid w:val="00DF033B"/>
    <w:rsid w:val="00DF0435"/>
    <w:rsid w:val="00DF0545"/>
    <w:rsid w:val="00DF0BAF"/>
    <w:rsid w:val="00DF0C58"/>
    <w:rsid w:val="00DF0C70"/>
    <w:rsid w:val="00DF0CA9"/>
    <w:rsid w:val="00DF0FF0"/>
    <w:rsid w:val="00DF12BB"/>
    <w:rsid w:val="00DF12D1"/>
    <w:rsid w:val="00DF1639"/>
    <w:rsid w:val="00DF163A"/>
    <w:rsid w:val="00DF1FB6"/>
    <w:rsid w:val="00DF201D"/>
    <w:rsid w:val="00DF2303"/>
    <w:rsid w:val="00DF264E"/>
    <w:rsid w:val="00DF26F5"/>
    <w:rsid w:val="00DF2983"/>
    <w:rsid w:val="00DF2C6B"/>
    <w:rsid w:val="00DF30C6"/>
    <w:rsid w:val="00DF3183"/>
    <w:rsid w:val="00DF31DC"/>
    <w:rsid w:val="00DF323F"/>
    <w:rsid w:val="00DF479E"/>
    <w:rsid w:val="00DF49CE"/>
    <w:rsid w:val="00DF4F78"/>
    <w:rsid w:val="00DF5872"/>
    <w:rsid w:val="00DF5AA5"/>
    <w:rsid w:val="00DF5CDA"/>
    <w:rsid w:val="00DF5F58"/>
    <w:rsid w:val="00DF603D"/>
    <w:rsid w:val="00DF60DF"/>
    <w:rsid w:val="00DF63F0"/>
    <w:rsid w:val="00DF6779"/>
    <w:rsid w:val="00DF6E32"/>
    <w:rsid w:val="00DF6E52"/>
    <w:rsid w:val="00DF6FC3"/>
    <w:rsid w:val="00DF7406"/>
    <w:rsid w:val="00DF74BF"/>
    <w:rsid w:val="00DF7DB1"/>
    <w:rsid w:val="00E00113"/>
    <w:rsid w:val="00E0042E"/>
    <w:rsid w:val="00E00652"/>
    <w:rsid w:val="00E00716"/>
    <w:rsid w:val="00E00750"/>
    <w:rsid w:val="00E00A68"/>
    <w:rsid w:val="00E00C86"/>
    <w:rsid w:val="00E00D09"/>
    <w:rsid w:val="00E00DFD"/>
    <w:rsid w:val="00E0114D"/>
    <w:rsid w:val="00E01510"/>
    <w:rsid w:val="00E01587"/>
    <w:rsid w:val="00E017A1"/>
    <w:rsid w:val="00E01BC5"/>
    <w:rsid w:val="00E02464"/>
    <w:rsid w:val="00E027A8"/>
    <w:rsid w:val="00E0289F"/>
    <w:rsid w:val="00E028CE"/>
    <w:rsid w:val="00E0298C"/>
    <w:rsid w:val="00E02AD4"/>
    <w:rsid w:val="00E02DAC"/>
    <w:rsid w:val="00E02E4B"/>
    <w:rsid w:val="00E031AC"/>
    <w:rsid w:val="00E03451"/>
    <w:rsid w:val="00E0345F"/>
    <w:rsid w:val="00E034D8"/>
    <w:rsid w:val="00E036EA"/>
    <w:rsid w:val="00E03E0B"/>
    <w:rsid w:val="00E04240"/>
    <w:rsid w:val="00E044EC"/>
    <w:rsid w:val="00E04640"/>
    <w:rsid w:val="00E0470C"/>
    <w:rsid w:val="00E04E1F"/>
    <w:rsid w:val="00E04E98"/>
    <w:rsid w:val="00E0525E"/>
    <w:rsid w:val="00E05560"/>
    <w:rsid w:val="00E05688"/>
    <w:rsid w:val="00E05761"/>
    <w:rsid w:val="00E05B8C"/>
    <w:rsid w:val="00E05D68"/>
    <w:rsid w:val="00E05F42"/>
    <w:rsid w:val="00E06345"/>
    <w:rsid w:val="00E0643B"/>
    <w:rsid w:val="00E064C1"/>
    <w:rsid w:val="00E067B8"/>
    <w:rsid w:val="00E06CE1"/>
    <w:rsid w:val="00E07234"/>
    <w:rsid w:val="00E07FB5"/>
    <w:rsid w:val="00E10025"/>
    <w:rsid w:val="00E100C9"/>
    <w:rsid w:val="00E10174"/>
    <w:rsid w:val="00E1022B"/>
    <w:rsid w:val="00E10783"/>
    <w:rsid w:val="00E107E2"/>
    <w:rsid w:val="00E10814"/>
    <w:rsid w:val="00E108A4"/>
    <w:rsid w:val="00E10B26"/>
    <w:rsid w:val="00E10F4D"/>
    <w:rsid w:val="00E1125D"/>
    <w:rsid w:val="00E11744"/>
    <w:rsid w:val="00E118F2"/>
    <w:rsid w:val="00E11BFA"/>
    <w:rsid w:val="00E11C77"/>
    <w:rsid w:val="00E11C78"/>
    <w:rsid w:val="00E11C9E"/>
    <w:rsid w:val="00E11F51"/>
    <w:rsid w:val="00E11FC2"/>
    <w:rsid w:val="00E120BD"/>
    <w:rsid w:val="00E120E7"/>
    <w:rsid w:val="00E12221"/>
    <w:rsid w:val="00E12733"/>
    <w:rsid w:val="00E12E7F"/>
    <w:rsid w:val="00E12EDC"/>
    <w:rsid w:val="00E12FF0"/>
    <w:rsid w:val="00E133E0"/>
    <w:rsid w:val="00E1380E"/>
    <w:rsid w:val="00E1383C"/>
    <w:rsid w:val="00E13B3C"/>
    <w:rsid w:val="00E13D8C"/>
    <w:rsid w:val="00E14050"/>
    <w:rsid w:val="00E1406C"/>
    <w:rsid w:val="00E1409E"/>
    <w:rsid w:val="00E14358"/>
    <w:rsid w:val="00E146C1"/>
    <w:rsid w:val="00E15235"/>
    <w:rsid w:val="00E15616"/>
    <w:rsid w:val="00E159F7"/>
    <w:rsid w:val="00E15B14"/>
    <w:rsid w:val="00E15BE7"/>
    <w:rsid w:val="00E15E8E"/>
    <w:rsid w:val="00E1601F"/>
    <w:rsid w:val="00E161AA"/>
    <w:rsid w:val="00E16211"/>
    <w:rsid w:val="00E16422"/>
    <w:rsid w:val="00E16531"/>
    <w:rsid w:val="00E165C4"/>
    <w:rsid w:val="00E166E1"/>
    <w:rsid w:val="00E16A0E"/>
    <w:rsid w:val="00E16B1D"/>
    <w:rsid w:val="00E16C13"/>
    <w:rsid w:val="00E16DF3"/>
    <w:rsid w:val="00E1738B"/>
    <w:rsid w:val="00E17555"/>
    <w:rsid w:val="00E17628"/>
    <w:rsid w:val="00E176B2"/>
    <w:rsid w:val="00E1772E"/>
    <w:rsid w:val="00E17739"/>
    <w:rsid w:val="00E1775E"/>
    <w:rsid w:val="00E177E9"/>
    <w:rsid w:val="00E17D52"/>
    <w:rsid w:val="00E17E0A"/>
    <w:rsid w:val="00E17E87"/>
    <w:rsid w:val="00E17F08"/>
    <w:rsid w:val="00E2013E"/>
    <w:rsid w:val="00E2034E"/>
    <w:rsid w:val="00E20661"/>
    <w:rsid w:val="00E2083A"/>
    <w:rsid w:val="00E2097B"/>
    <w:rsid w:val="00E20DB9"/>
    <w:rsid w:val="00E20DC6"/>
    <w:rsid w:val="00E21445"/>
    <w:rsid w:val="00E214E5"/>
    <w:rsid w:val="00E216EA"/>
    <w:rsid w:val="00E21782"/>
    <w:rsid w:val="00E21797"/>
    <w:rsid w:val="00E21FCD"/>
    <w:rsid w:val="00E2229D"/>
    <w:rsid w:val="00E222B6"/>
    <w:rsid w:val="00E22399"/>
    <w:rsid w:val="00E224BC"/>
    <w:rsid w:val="00E2267F"/>
    <w:rsid w:val="00E2275C"/>
    <w:rsid w:val="00E22901"/>
    <w:rsid w:val="00E23404"/>
    <w:rsid w:val="00E23A64"/>
    <w:rsid w:val="00E23BFF"/>
    <w:rsid w:val="00E23CD1"/>
    <w:rsid w:val="00E23E6B"/>
    <w:rsid w:val="00E23F9F"/>
    <w:rsid w:val="00E23FFF"/>
    <w:rsid w:val="00E241C8"/>
    <w:rsid w:val="00E241E3"/>
    <w:rsid w:val="00E244DB"/>
    <w:rsid w:val="00E24741"/>
    <w:rsid w:val="00E24D6E"/>
    <w:rsid w:val="00E25195"/>
    <w:rsid w:val="00E2534E"/>
    <w:rsid w:val="00E253BE"/>
    <w:rsid w:val="00E2587B"/>
    <w:rsid w:val="00E25BA0"/>
    <w:rsid w:val="00E260D9"/>
    <w:rsid w:val="00E26225"/>
    <w:rsid w:val="00E26332"/>
    <w:rsid w:val="00E26333"/>
    <w:rsid w:val="00E26580"/>
    <w:rsid w:val="00E26632"/>
    <w:rsid w:val="00E26871"/>
    <w:rsid w:val="00E2698F"/>
    <w:rsid w:val="00E26A26"/>
    <w:rsid w:val="00E26B95"/>
    <w:rsid w:val="00E26BD8"/>
    <w:rsid w:val="00E26D5B"/>
    <w:rsid w:val="00E26E32"/>
    <w:rsid w:val="00E2753B"/>
    <w:rsid w:val="00E276B0"/>
    <w:rsid w:val="00E27831"/>
    <w:rsid w:val="00E27DAD"/>
    <w:rsid w:val="00E27F21"/>
    <w:rsid w:val="00E30AC2"/>
    <w:rsid w:val="00E30B42"/>
    <w:rsid w:val="00E30BF4"/>
    <w:rsid w:val="00E30C93"/>
    <w:rsid w:val="00E30CFD"/>
    <w:rsid w:val="00E30DA3"/>
    <w:rsid w:val="00E31147"/>
    <w:rsid w:val="00E31206"/>
    <w:rsid w:val="00E318CB"/>
    <w:rsid w:val="00E3196E"/>
    <w:rsid w:val="00E31A1F"/>
    <w:rsid w:val="00E31A30"/>
    <w:rsid w:val="00E31AE9"/>
    <w:rsid w:val="00E31F11"/>
    <w:rsid w:val="00E32045"/>
    <w:rsid w:val="00E32285"/>
    <w:rsid w:val="00E32335"/>
    <w:rsid w:val="00E3266F"/>
    <w:rsid w:val="00E32823"/>
    <w:rsid w:val="00E32CBE"/>
    <w:rsid w:val="00E32FA1"/>
    <w:rsid w:val="00E3321D"/>
    <w:rsid w:val="00E3328F"/>
    <w:rsid w:val="00E332A2"/>
    <w:rsid w:val="00E334AC"/>
    <w:rsid w:val="00E33521"/>
    <w:rsid w:val="00E33569"/>
    <w:rsid w:val="00E33BE3"/>
    <w:rsid w:val="00E345A6"/>
    <w:rsid w:val="00E347CC"/>
    <w:rsid w:val="00E34AB3"/>
    <w:rsid w:val="00E357A6"/>
    <w:rsid w:val="00E35935"/>
    <w:rsid w:val="00E35B1B"/>
    <w:rsid w:val="00E35C6C"/>
    <w:rsid w:val="00E35FF5"/>
    <w:rsid w:val="00E36209"/>
    <w:rsid w:val="00E3668A"/>
    <w:rsid w:val="00E366D2"/>
    <w:rsid w:val="00E368D3"/>
    <w:rsid w:val="00E369F4"/>
    <w:rsid w:val="00E36CDD"/>
    <w:rsid w:val="00E3718A"/>
    <w:rsid w:val="00E371B4"/>
    <w:rsid w:val="00E371FB"/>
    <w:rsid w:val="00E3751F"/>
    <w:rsid w:val="00E3759A"/>
    <w:rsid w:val="00E37618"/>
    <w:rsid w:val="00E37A1F"/>
    <w:rsid w:val="00E37A96"/>
    <w:rsid w:val="00E37B61"/>
    <w:rsid w:val="00E4015A"/>
    <w:rsid w:val="00E405B0"/>
    <w:rsid w:val="00E4078A"/>
    <w:rsid w:val="00E40823"/>
    <w:rsid w:val="00E408D1"/>
    <w:rsid w:val="00E40A70"/>
    <w:rsid w:val="00E40D27"/>
    <w:rsid w:val="00E40E96"/>
    <w:rsid w:val="00E40EFF"/>
    <w:rsid w:val="00E40F45"/>
    <w:rsid w:val="00E41481"/>
    <w:rsid w:val="00E41595"/>
    <w:rsid w:val="00E41656"/>
    <w:rsid w:val="00E418A9"/>
    <w:rsid w:val="00E41A60"/>
    <w:rsid w:val="00E42147"/>
    <w:rsid w:val="00E424A6"/>
    <w:rsid w:val="00E4279D"/>
    <w:rsid w:val="00E4287B"/>
    <w:rsid w:val="00E428CD"/>
    <w:rsid w:val="00E428D2"/>
    <w:rsid w:val="00E430CE"/>
    <w:rsid w:val="00E43910"/>
    <w:rsid w:val="00E43AA5"/>
    <w:rsid w:val="00E43CFF"/>
    <w:rsid w:val="00E443C4"/>
    <w:rsid w:val="00E444DD"/>
    <w:rsid w:val="00E445C8"/>
    <w:rsid w:val="00E4475E"/>
    <w:rsid w:val="00E44DC4"/>
    <w:rsid w:val="00E44EB2"/>
    <w:rsid w:val="00E44ED7"/>
    <w:rsid w:val="00E450EC"/>
    <w:rsid w:val="00E4510C"/>
    <w:rsid w:val="00E45153"/>
    <w:rsid w:val="00E45656"/>
    <w:rsid w:val="00E45954"/>
    <w:rsid w:val="00E45D91"/>
    <w:rsid w:val="00E462D8"/>
    <w:rsid w:val="00E465CE"/>
    <w:rsid w:val="00E465D4"/>
    <w:rsid w:val="00E465DD"/>
    <w:rsid w:val="00E46645"/>
    <w:rsid w:val="00E46912"/>
    <w:rsid w:val="00E46B9E"/>
    <w:rsid w:val="00E46F2A"/>
    <w:rsid w:val="00E470AC"/>
    <w:rsid w:val="00E47193"/>
    <w:rsid w:val="00E4762B"/>
    <w:rsid w:val="00E47875"/>
    <w:rsid w:val="00E478ED"/>
    <w:rsid w:val="00E47A62"/>
    <w:rsid w:val="00E47EC9"/>
    <w:rsid w:val="00E47F8E"/>
    <w:rsid w:val="00E5006D"/>
    <w:rsid w:val="00E502A2"/>
    <w:rsid w:val="00E5031B"/>
    <w:rsid w:val="00E50BFF"/>
    <w:rsid w:val="00E50C28"/>
    <w:rsid w:val="00E50ED8"/>
    <w:rsid w:val="00E51465"/>
    <w:rsid w:val="00E514E5"/>
    <w:rsid w:val="00E5196B"/>
    <w:rsid w:val="00E51F79"/>
    <w:rsid w:val="00E5208E"/>
    <w:rsid w:val="00E5215D"/>
    <w:rsid w:val="00E5231F"/>
    <w:rsid w:val="00E5248D"/>
    <w:rsid w:val="00E52720"/>
    <w:rsid w:val="00E527FF"/>
    <w:rsid w:val="00E5282D"/>
    <w:rsid w:val="00E52921"/>
    <w:rsid w:val="00E529EB"/>
    <w:rsid w:val="00E52B55"/>
    <w:rsid w:val="00E52BD9"/>
    <w:rsid w:val="00E5305B"/>
    <w:rsid w:val="00E53259"/>
    <w:rsid w:val="00E53283"/>
    <w:rsid w:val="00E534ED"/>
    <w:rsid w:val="00E5367B"/>
    <w:rsid w:val="00E53AB9"/>
    <w:rsid w:val="00E53C5F"/>
    <w:rsid w:val="00E53EB4"/>
    <w:rsid w:val="00E5431C"/>
    <w:rsid w:val="00E54619"/>
    <w:rsid w:val="00E546E0"/>
    <w:rsid w:val="00E54BEC"/>
    <w:rsid w:val="00E54DCC"/>
    <w:rsid w:val="00E54FEC"/>
    <w:rsid w:val="00E5524A"/>
    <w:rsid w:val="00E552F2"/>
    <w:rsid w:val="00E55376"/>
    <w:rsid w:val="00E555AE"/>
    <w:rsid w:val="00E555B8"/>
    <w:rsid w:val="00E5586F"/>
    <w:rsid w:val="00E55932"/>
    <w:rsid w:val="00E55F0A"/>
    <w:rsid w:val="00E563AA"/>
    <w:rsid w:val="00E56733"/>
    <w:rsid w:val="00E568A7"/>
    <w:rsid w:val="00E56F39"/>
    <w:rsid w:val="00E56F45"/>
    <w:rsid w:val="00E57294"/>
    <w:rsid w:val="00E5735D"/>
    <w:rsid w:val="00E5758D"/>
    <w:rsid w:val="00E576A1"/>
    <w:rsid w:val="00E57ADC"/>
    <w:rsid w:val="00E57CB8"/>
    <w:rsid w:val="00E57FB6"/>
    <w:rsid w:val="00E60544"/>
    <w:rsid w:val="00E606DA"/>
    <w:rsid w:val="00E60DCB"/>
    <w:rsid w:val="00E60E1F"/>
    <w:rsid w:val="00E610B6"/>
    <w:rsid w:val="00E61115"/>
    <w:rsid w:val="00E61644"/>
    <w:rsid w:val="00E617E5"/>
    <w:rsid w:val="00E61BA2"/>
    <w:rsid w:val="00E61D4E"/>
    <w:rsid w:val="00E625CE"/>
    <w:rsid w:val="00E62852"/>
    <w:rsid w:val="00E62C39"/>
    <w:rsid w:val="00E62F93"/>
    <w:rsid w:val="00E63441"/>
    <w:rsid w:val="00E636BB"/>
    <w:rsid w:val="00E6378C"/>
    <w:rsid w:val="00E6388F"/>
    <w:rsid w:val="00E63B3F"/>
    <w:rsid w:val="00E63BE7"/>
    <w:rsid w:val="00E63D85"/>
    <w:rsid w:val="00E64044"/>
    <w:rsid w:val="00E64496"/>
    <w:rsid w:val="00E644E2"/>
    <w:rsid w:val="00E64B24"/>
    <w:rsid w:val="00E64F04"/>
    <w:rsid w:val="00E65519"/>
    <w:rsid w:val="00E656E1"/>
    <w:rsid w:val="00E6571F"/>
    <w:rsid w:val="00E65D4C"/>
    <w:rsid w:val="00E66049"/>
    <w:rsid w:val="00E66097"/>
    <w:rsid w:val="00E666A6"/>
    <w:rsid w:val="00E66CA8"/>
    <w:rsid w:val="00E676CC"/>
    <w:rsid w:val="00E67845"/>
    <w:rsid w:val="00E7023F"/>
    <w:rsid w:val="00E70279"/>
    <w:rsid w:val="00E702F5"/>
    <w:rsid w:val="00E706A0"/>
    <w:rsid w:val="00E70DB5"/>
    <w:rsid w:val="00E70DD1"/>
    <w:rsid w:val="00E71375"/>
    <w:rsid w:val="00E71449"/>
    <w:rsid w:val="00E714F2"/>
    <w:rsid w:val="00E715A3"/>
    <w:rsid w:val="00E71710"/>
    <w:rsid w:val="00E719E9"/>
    <w:rsid w:val="00E725AB"/>
    <w:rsid w:val="00E725AF"/>
    <w:rsid w:val="00E725F2"/>
    <w:rsid w:val="00E72718"/>
    <w:rsid w:val="00E72781"/>
    <w:rsid w:val="00E72ACB"/>
    <w:rsid w:val="00E72C1B"/>
    <w:rsid w:val="00E72D8D"/>
    <w:rsid w:val="00E73219"/>
    <w:rsid w:val="00E7351B"/>
    <w:rsid w:val="00E73EB3"/>
    <w:rsid w:val="00E7421D"/>
    <w:rsid w:val="00E743D4"/>
    <w:rsid w:val="00E7484D"/>
    <w:rsid w:val="00E74A7C"/>
    <w:rsid w:val="00E74E24"/>
    <w:rsid w:val="00E7506F"/>
    <w:rsid w:val="00E750E1"/>
    <w:rsid w:val="00E75326"/>
    <w:rsid w:val="00E753C1"/>
    <w:rsid w:val="00E75503"/>
    <w:rsid w:val="00E75882"/>
    <w:rsid w:val="00E75AC7"/>
    <w:rsid w:val="00E762A1"/>
    <w:rsid w:val="00E76365"/>
    <w:rsid w:val="00E7637E"/>
    <w:rsid w:val="00E763A5"/>
    <w:rsid w:val="00E7663D"/>
    <w:rsid w:val="00E7711E"/>
    <w:rsid w:val="00E77417"/>
    <w:rsid w:val="00E776B1"/>
    <w:rsid w:val="00E77A91"/>
    <w:rsid w:val="00E77D5E"/>
    <w:rsid w:val="00E77DF0"/>
    <w:rsid w:val="00E77EAC"/>
    <w:rsid w:val="00E77EB9"/>
    <w:rsid w:val="00E77EC2"/>
    <w:rsid w:val="00E77F95"/>
    <w:rsid w:val="00E77F9B"/>
    <w:rsid w:val="00E806C0"/>
    <w:rsid w:val="00E807F2"/>
    <w:rsid w:val="00E80857"/>
    <w:rsid w:val="00E80901"/>
    <w:rsid w:val="00E80A9B"/>
    <w:rsid w:val="00E80D84"/>
    <w:rsid w:val="00E80D89"/>
    <w:rsid w:val="00E80F66"/>
    <w:rsid w:val="00E80FF7"/>
    <w:rsid w:val="00E81578"/>
    <w:rsid w:val="00E815C0"/>
    <w:rsid w:val="00E81752"/>
    <w:rsid w:val="00E81835"/>
    <w:rsid w:val="00E81865"/>
    <w:rsid w:val="00E81942"/>
    <w:rsid w:val="00E823E9"/>
    <w:rsid w:val="00E82564"/>
    <w:rsid w:val="00E8267C"/>
    <w:rsid w:val="00E827D1"/>
    <w:rsid w:val="00E82863"/>
    <w:rsid w:val="00E82A87"/>
    <w:rsid w:val="00E82D2A"/>
    <w:rsid w:val="00E83211"/>
    <w:rsid w:val="00E83B26"/>
    <w:rsid w:val="00E8461A"/>
    <w:rsid w:val="00E84860"/>
    <w:rsid w:val="00E84BD1"/>
    <w:rsid w:val="00E84E7D"/>
    <w:rsid w:val="00E84EB6"/>
    <w:rsid w:val="00E859FE"/>
    <w:rsid w:val="00E85C52"/>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80C"/>
    <w:rsid w:val="00E91945"/>
    <w:rsid w:val="00E91B0D"/>
    <w:rsid w:val="00E91B76"/>
    <w:rsid w:val="00E920B7"/>
    <w:rsid w:val="00E922EC"/>
    <w:rsid w:val="00E92CF6"/>
    <w:rsid w:val="00E92F30"/>
    <w:rsid w:val="00E9322D"/>
    <w:rsid w:val="00E934CD"/>
    <w:rsid w:val="00E93673"/>
    <w:rsid w:val="00E93716"/>
    <w:rsid w:val="00E937DB"/>
    <w:rsid w:val="00E93A03"/>
    <w:rsid w:val="00E93F3D"/>
    <w:rsid w:val="00E94092"/>
    <w:rsid w:val="00E94294"/>
    <w:rsid w:val="00E943CF"/>
    <w:rsid w:val="00E952F1"/>
    <w:rsid w:val="00E9543F"/>
    <w:rsid w:val="00E95938"/>
    <w:rsid w:val="00E9599B"/>
    <w:rsid w:val="00E95AD8"/>
    <w:rsid w:val="00E95AE4"/>
    <w:rsid w:val="00E95E50"/>
    <w:rsid w:val="00E95F37"/>
    <w:rsid w:val="00E96058"/>
    <w:rsid w:val="00E96280"/>
    <w:rsid w:val="00E963DF"/>
    <w:rsid w:val="00E9651C"/>
    <w:rsid w:val="00E966A0"/>
    <w:rsid w:val="00E9724A"/>
    <w:rsid w:val="00E97737"/>
    <w:rsid w:val="00E97A56"/>
    <w:rsid w:val="00E97CAF"/>
    <w:rsid w:val="00EA01A1"/>
    <w:rsid w:val="00EA0319"/>
    <w:rsid w:val="00EA035D"/>
    <w:rsid w:val="00EA079D"/>
    <w:rsid w:val="00EA0A60"/>
    <w:rsid w:val="00EA0B1E"/>
    <w:rsid w:val="00EA0D35"/>
    <w:rsid w:val="00EA1010"/>
    <w:rsid w:val="00EA1034"/>
    <w:rsid w:val="00EA10B4"/>
    <w:rsid w:val="00EA110C"/>
    <w:rsid w:val="00EA15F5"/>
    <w:rsid w:val="00EA18C5"/>
    <w:rsid w:val="00EA1B00"/>
    <w:rsid w:val="00EA1BC5"/>
    <w:rsid w:val="00EA1D48"/>
    <w:rsid w:val="00EA1D4D"/>
    <w:rsid w:val="00EA1EEB"/>
    <w:rsid w:val="00EA1EF5"/>
    <w:rsid w:val="00EA2054"/>
    <w:rsid w:val="00EA207B"/>
    <w:rsid w:val="00EA21ED"/>
    <w:rsid w:val="00EA251D"/>
    <w:rsid w:val="00EA26AE"/>
    <w:rsid w:val="00EA29F0"/>
    <w:rsid w:val="00EA2A96"/>
    <w:rsid w:val="00EA2CDC"/>
    <w:rsid w:val="00EA2DCC"/>
    <w:rsid w:val="00EA307B"/>
    <w:rsid w:val="00EA3105"/>
    <w:rsid w:val="00EA3A07"/>
    <w:rsid w:val="00EA3BCB"/>
    <w:rsid w:val="00EA3DBA"/>
    <w:rsid w:val="00EA4488"/>
    <w:rsid w:val="00EA4807"/>
    <w:rsid w:val="00EA48AC"/>
    <w:rsid w:val="00EA4B0B"/>
    <w:rsid w:val="00EA4EB0"/>
    <w:rsid w:val="00EA5054"/>
    <w:rsid w:val="00EA50B3"/>
    <w:rsid w:val="00EA569C"/>
    <w:rsid w:val="00EA56AC"/>
    <w:rsid w:val="00EA5889"/>
    <w:rsid w:val="00EA5A6E"/>
    <w:rsid w:val="00EA5F52"/>
    <w:rsid w:val="00EA6149"/>
    <w:rsid w:val="00EA65C2"/>
    <w:rsid w:val="00EA66B0"/>
    <w:rsid w:val="00EA67A6"/>
    <w:rsid w:val="00EA68AC"/>
    <w:rsid w:val="00EA69F7"/>
    <w:rsid w:val="00EA6D98"/>
    <w:rsid w:val="00EA7218"/>
    <w:rsid w:val="00EA7977"/>
    <w:rsid w:val="00EA79A5"/>
    <w:rsid w:val="00EA7BF7"/>
    <w:rsid w:val="00EA7E88"/>
    <w:rsid w:val="00EA7FE4"/>
    <w:rsid w:val="00EB01D8"/>
    <w:rsid w:val="00EB0730"/>
    <w:rsid w:val="00EB0982"/>
    <w:rsid w:val="00EB0A29"/>
    <w:rsid w:val="00EB0A58"/>
    <w:rsid w:val="00EB0E91"/>
    <w:rsid w:val="00EB14A9"/>
    <w:rsid w:val="00EB154A"/>
    <w:rsid w:val="00EB1A93"/>
    <w:rsid w:val="00EB206C"/>
    <w:rsid w:val="00EB2211"/>
    <w:rsid w:val="00EB24B6"/>
    <w:rsid w:val="00EB2961"/>
    <w:rsid w:val="00EB2D54"/>
    <w:rsid w:val="00EB2F3C"/>
    <w:rsid w:val="00EB347C"/>
    <w:rsid w:val="00EB351F"/>
    <w:rsid w:val="00EB35D6"/>
    <w:rsid w:val="00EB36E1"/>
    <w:rsid w:val="00EB38C5"/>
    <w:rsid w:val="00EB39A0"/>
    <w:rsid w:val="00EB41A9"/>
    <w:rsid w:val="00EB447A"/>
    <w:rsid w:val="00EB467E"/>
    <w:rsid w:val="00EB47B1"/>
    <w:rsid w:val="00EB4B00"/>
    <w:rsid w:val="00EB5110"/>
    <w:rsid w:val="00EB558F"/>
    <w:rsid w:val="00EB5619"/>
    <w:rsid w:val="00EB5965"/>
    <w:rsid w:val="00EB5AD1"/>
    <w:rsid w:val="00EB5D84"/>
    <w:rsid w:val="00EB5E3B"/>
    <w:rsid w:val="00EB61B2"/>
    <w:rsid w:val="00EB6232"/>
    <w:rsid w:val="00EB6499"/>
    <w:rsid w:val="00EB6D48"/>
    <w:rsid w:val="00EB6F2F"/>
    <w:rsid w:val="00EB7622"/>
    <w:rsid w:val="00EB77AB"/>
    <w:rsid w:val="00EB7CEF"/>
    <w:rsid w:val="00EB7ED5"/>
    <w:rsid w:val="00EC01BB"/>
    <w:rsid w:val="00EC0258"/>
    <w:rsid w:val="00EC03E0"/>
    <w:rsid w:val="00EC0642"/>
    <w:rsid w:val="00EC0997"/>
    <w:rsid w:val="00EC0CA9"/>
    <w:rsid w:val="00EC10E6"/>
    <w:rsid w:val="00EC15D9"/>
    <w:rsid w:val="00EC1700"/>
    <w:rsid w:val="00EC1FA1"/>
    <w:rsid w:val="00EC20C2"/>
    <w:rsid w:val="00EC2291"/>
    <w:rsid w:val="00EC2899"/>
    <w:rsid w:val="00EC31E7"/>
    <w:rsid w:val="00EC3339"/>
    <w:rsid w:val="00EC36A6"/>
    <w:rsid w:val="00EC38C6"/>
    <w:rsid w:val="00EC39AA"/>
    <w:rsid w:val="00EC3DD0"/>
    <w:rsid w:val="00EC4264"/>
    <w:rsid w:val="00EC465F"/>
    <w:rsid w:val="00EC51A3"/>
    <w:rsid w:val="00EC5999"/>
    <w:rsid w:val="00EC5B6A"/>
    <w:rsid w:val="00EC5E1B"/>
    <w:rsid w:val="00EC61C2"/>
    <w:rsid w:val="00EC61FE"/>
    <w:rsid w:val="00EC62A0"/>
    <w:rsid w:val="00EC62A9"/>
    <w:rsid w:val="00EC6598"/>
    <w:rsid w:val="00EC67CF"/>
    <w:rsid w:val="00EC6D51"/>
    <w:rsid w:val="00EC6F39"/>
    <w:rsid w:val="00EC6F64"/>
    <w:rsid w:val="00EC723E"/>
    <w:rsid w:val="00EC745C"/>
    <w:rsid w:val="00EC7483"/>
    <w:rsid w:val="00EC7736"/>
    <w:rsid w:val="00EC7BA0"/>
    <w:rsid w:val="00EC7ED6"/>
    <w:rsid w:val="00ED0536"/>
    <w:rsid w:val="00ED0571"/>
    <w:rsid w:val="00ED0665"/>
    <w:rsid w:val="00ED07F7"/>
    <w:rsid w:val="00ED09A2"/>
    <w:rsid w:val="00ED0B2C"/>
    <w:rsid w:val="00ED126F"/>
    <w:rsid w:val="00ED13ED"/>
    <w:rsid w:val="00ED165C"/>
    <w:rsid w:val="00ED18B0"/>
    <w:rsid w:val="00ED1BFF"/>
    <w:rsid w:val="00ED1E31"/>
    <w:rsid w:val="00ED1FA4"/>
    <w:rsid w:val="00ED21B6"/>
    <w:rsid w:val="00ED2201"/>
    <w:rsid w:val="00ED25BE"/>
    <w:rsid w:val="00ED25C0"/>
    <w:rsid w:val="00ED260D"/>
    <w:rsid w:val="00ED2764"/>
    <w:rsid w:val="00ED28CF"/>
    <w:rsid w:val="00ED2C7D"/>
    <w:rsid w:val="00ED2FAA"/>
    <w:rsid w:val="00ED3027"/>
    <w:rsid w:val="00ED3392"/>
    <w:rsid w:val="00ED351F"/>
    <w:rsid w:val="00ED3882"/>
    <w:rsid w:val="00ED3C85"/>
    <w:rsid w:val="00ED3D93"/>
    <w:rsid w:val="00ED3E0A"/>
    <w:rsid w:val="00ED40CF"/>
    <w:rsid w:val="00ED413C"/>
    <w:rsid w:val="00ED45F4"/>
    <w:rsid w:val="00ED50EF"/>
    <w:rsid w:val="00ED53FA"/>
    <w:rsid w:val="00ED59BB"/>
    <w:rsid w:val="00ED5BB7"/>
    <w:rsid w:val="00ED5BF9"/>
    <w:rsid w:val="00ED5C6C"/>
    <w:rsid w:val="00ED5DC0"/>
    <w:rsid w:val="00ED5E1A"/>
    <w:rsid w:val="00ED5EAC"/>
    <w:rsid w:val="00ED5EE3"/>
    <w:rsid w:val="00ED62AA"/>
    <w:rsid w:val="00ED64BC"/>
    <w:rsid w:val="00ED6DDB"/>
    <w:rsid w:val="00ED72D4"/>
    <w:rsid w:val="00ED755F"/>
    <w:rsid w:val="00ED76E1"/>
    <w:rsid w:val="00ED76E3"/>
    <w:rsid w:val="00EE069D"/>
    <w:rsid w:val="00EE0BE4"/>
    <w:rsid w:val="00EE0CE6"/>
    <w:rsid w:val="00EE0FD8"/>
    <w:rsid w:val="00EE1419"/>
    <w:rsid w:val="00EE1D39"/>
    <w:rsid w:val="00EE2166"/>
    <w:rsid w:val="00EE243B"/>
    <w:rsid w:val="00EE257C"/>
    <w:rsid w:val="00EE2B4F"/>
    <w:rsid w:val="00EE2E96"/>
    <w:rsid w:val="00EE388A"/>
    <w:rsid w:val="00EE3E9C"/>
    <w:rsid w:val="00EE3FFD"/>
    <w:rsid w:val="00EE4144"/>
    <w:rsid w:val="00EE4ED5"/>
    <w:rsid w:val="00EE4EEF"/>
    <w:rsid w:val="00EE507F"/>
    <w:rsid w:val="00EE513D"/>
    <w:rsid w:val="00EE5238"/>
    <w:rsid w:val="00EE5372"/>
    <w:rsid w:val="00EE53FA"/>
    <w:rsid w:val="00EE56D0"/>
    <w:rsid w:val="00EE57DA"/>
    <w:rsid w:val="00EE5D0F"/>
    <w:rsid w:val="00EE5F5A"/>
    <w:rsid w:val="00EE6230"/>
    <w:rsid w:val="00EE6785"/>
    <w:rsid w:val="00EE711E"/>
    <w:rsid w:val="00EE7136"/>
    <w:rsid w:val="00EE7250"/>
    <w:rsid w:val="00EE7457"/>
    <w:rsid w:val="00EE7882"/>
    <w:rsid w:val="00EE7B2D"/>
    <w:rsid w:val="00EE7BA0"/>
    <w:rsid w:val="00EE7BF6"/>
    <w:rsid w:val="00EE7D67"/>
    <w:rsid w:val="00EF022C"/>
    <w:rsid w:val="00EF0300"/>
    <w:rsid w:val="00EF06DE"/>
    <w:rsid w:val="00EF0C34"/>
    <w:rsid w:val="00EF0F51"/>
    <w:rsid w:val="00EF0FFB"/>
    <w:rsid w:val="00EF1865"/>
    <w:rsid w:val="00EF19E6"/>
    <w:rsid w:val="00EF1A48"/>
    <w:rsid w:val="00EF1D80"/>
    <w:rsid w:val="00EF1E49"/>
    <w:rsid w:val="00EF1E6F"/>
    <w:rsid w:val="00EF1F06"/>
    <w:rsid w:val="00EF1F91"/>
    <w:rsid w:val="00EF215C"/>
    <w:rsid w:val="00EF29A7"/>
    <w:rsid w:val="00EF2C92"/>
    <w:rsid w:val="00EF2FE4"/>
    <w:rsid w:val="00EF3C53"/>
    <w:rsid w:val="00EF4248"/>
    <w:rsid w:val="00EF4580"/>
    <w:rsid w:val="00EF475D"/>
    <w:rsid w:val="00EF49BA"/>
    <w:rsid w:val="00EF4C21"/>
    <w:rsid w:val="00EF506E"/>
    <w:rsid w:val="00EF50E8"/>
    <w:rsid w:val="00EF52E6"/>
    <w:rsid w:val="00EF543B"/>
    <w:rsid w:val="00EF548B"/>
    <w:rsid w:val="00EF5A6D"/>
    <w:rsid w:val="00EF5D58"/>
    <w:rsid w:val="00EF5EDB"/>
    <w:rsid w:val="00EF5F49"/>
    <w:rsid w:val="00EF627B"/>
    <w:rsid w:val="00EF656C"/>
    <w:rsid w:val="00EF6A3D"/>
    <w:rsid w:val="00EF6BA7"/>
    <w:rsid w:val="00EF6C72"/>
    <w:rsid w:val="00EF70C7"/>
    <w:rsid w:val="00EF7101"/>
    <w:rsid w:val="00EF722A"/>
    <w:rsid w:val="00EF72E5"/>
    <w:rsid w:val="00EF74A6"/>
    <w:rsid w:val="00EF78C4"/>
    <w:rsid w:val="00EF7A9D"/>
    <w:rsid w:val="00F004F7"/>
    <w:rsid w:val="00F007D8"/>
    <w:rsid w:val="00F0085C"/>
    <w:rsid w:val="00F008C6"/>
    <w:rsid w:val="00F00B95"/>
    <w:rsid w:val="00F00D41"/>
    <w:rsid w:val="00F0128E"/>
    <w:rsid w:val="00F01432"/>
    <w:rsid w:val="00F0165F"/>
    <w:rsid w:val="00F0177B"/>
    <w:rsid w:val="00F017C0"/>
    <w:rsid w:val="00F0196B"/>
    <w:rsid w:val="00F01D46"/>
    <w:rsid w:val="00F02381"/>
    <w:rsid w:val="00F02785"/>
    <w:rsid w:val="00F0282E"/>
    <w:rsid w:val="00F029FC"/>
    <w:rsid w:val="00F02AB0"/>
    <w:rsid w:val="00F02AF4"/>
    <w:rsid w:val="00F02B75"/>
    <w:rsid w:val="00F02D15"/>
    <w:rsid w:val="00F038A9"/>
    <w:rsid w:val="00F039D0"/>
    <w:rsid w:val="00F03F1F"/>
    <w:rsid w:val="00F03F6A"/>
    <w:rsid w:val="00F04191"/>
    <w:rsid w:val="00F04238"/>
    <w:rsid w:val="00F044AF"/>
    <w:rsid w:val="00F04597"/>
    <w:rsid w:val="00F04A82"/>
    <w:rsid w:val="00F04A89"/>
    <w:rsid w:val="00F04C21"/>
    <w:rsid w:val="00F04C68"/>
    <w:rsid w:val="00F04DC7"/>
    <w:rsid w:val="00F04ED6"/>
    <w:rsid w:val="00F05085"/>
    <w:rsid w:val="00F050D3"/>
    <w:rsid w:val="00F0535F"/>
    <w:rsid w:val="00F0547E"/>
    <w:rsid w:val="00F05F9E"/>
    <w:rsid w:val="00F06342"/>
    <w:rsid w:val="00F0643F"/>
    <w:rsid w:val="00F06653"/>
    <w:rsid w:val="00F06741"/>
    <w:rsid w:val="00F0686D"/>
    <w:rsid w:val="00F069FE"/>
    <w:rsid w:val="00F06B9B"/>
    <w:rsid w:val="00F071DB"/>
    <w:rsid w:val="00F075E1"/>
    <w:rsid w:val="00F07B84"/>
    <w:rsid w:val="00F07DC5"/>
    <w:rsid w:val="00F07FB8"/>
    <w:rsid w:val="00F1030B"/>
    <w:rsid w:val="00F1031C"/>
    <w:rsid w:val="00F10342"/>
    <w:rsid w:val="00F103B6"/>
    <w:rsid w:val="00F104C9"/>
    <w:rsid w:val="00F105F3"/>
    <w:rsid w:val="00F11326"/>
    <w:rsid w:val="00F118C7"/>
    <w:rsid w:val="00F11E6D"/>
    <w:rsid w:val="00F1249E"/>
    <w:rsid w:val="00F124BF"/>
    <w:rsid w:val="00F1295A"/>
    <w:rsid w:val="00F129DB"/>
    <w:rsid w:val="00F131F9"/>
    <w:rsid w:val="00F1325C"/>
    <w:rsid w:val="00F134A9"/>
    <w:rsid w:val="00F13576"/>
    <w:rsid w:val="00F13C1C"/>
    <w:rsid w:val="00F1451F"/>
    <w:rsid w:val="00F145FD"/>
    <w:rsid w:val="00F14657"/>
    <w:rsid w:val="00F14940"/>
    <w:rsid w:val="00F15058"/>
    <w:rsid w:val="00F15175"/>
    <w:rsid w:val="00F1564A"/>
    <w:rsid w:val="00F15B0F"/>
    <w:rsid w:val="00F164B2"/>
    <w:rsid w:val="00F16760"/>
    <w:rsid w:val="00F168FA"/>
    <w:rsid w:val="00F16A2B"/>
    <w:rsid w:val="00F16AFB"/>
    <w:rsid w:val="00F16FC9"/>
    <w:rsid w:val="00F1700C"/>
    <w:rsid w:val="00F1725D"/>
    <w:rsid w:val="00F1766E"/>
    <w:rsid w:val="00F17990"/>
    <w:rsid w:val="00F17BB3"/>
    <w:rsid w:val="00F17BE7"/>
    <w:rsid w:val="00F17C9C"/>
    <w:rsid w:val="00F20295"/>
    <w:rsid w:val="00F20431"/>
    <w:rsid w:val="00F20761"/>
    <w:rsid w:val="00F209FD"/>
    <w:rsid w:val="00F21035"/>
    <w:rsid w:val="00F212B9"/>
    <w:rsid w:val="00F21331"/>
    <w:rsid w:val="00F213C0"/>
    <w:rsid w:val="00F21E27"/>
    <w:rsid w:val="00F220C0"/>
    <w:rsid w:val="00F220EE"/>
    <w:rsid w:val="00F22405"/>
    <w:rsid w:val="00F2288A"/>
    <w:rsid w:val="00F22DF6"/>
    <w:rsid w:val="00F2332E"/>
    <w:rsid w:val="00F23358"/>
    <w:rsid w:val="00F23A1A"/>
    <w:rsid w:val="00F23C52"/>
    <w:rsid w:val="00F24179"/>
    <w:rsid w:val="00F2445F"/>
    <w:rsid w:val="00F24467"/>
    <w:rsid w:val="00F2462B"/>
    <w:rsid w:val="00F24728"/>
    <w:rsid w:val="00F24ADA"/>
    <w:rsid w:val="00F24BE8"/>
    <w:rsid w:val="00F24CE5"/>
    <w:rsid w:val="00F24CEF"/>
    <w:rsid w:val="00F24D09"/>
    <w:rsid w:val="00F24EE1"/>
    <w:rsid w:val="00F24F53"/>
    <w:rsid w:val="00F254F2"/>
    <w:rsid w:val="00F25738"/>
    <w:rsid w:val="00F25771"/>
    <w:rsid w:val="00F26178"/>
    <w:rsid w:val="00F26437"/>
    <w:rsid w:val="00F26771"/>
    <w:rsid w:val="00F268A0"/>
    <w:rsid w:val="00F26FF2"/>
    <w:rsid w:val="00F2719C"/>
    <w:rsid w:val="00F27655"/>
    <w:rsid w:val="00F2797E"/>
    <w:rsid w:val="00F27BEF"/>
    <w:rsid w:val="00F27BF7"/>
    <w:rsid w:val="00F300C7"/>
    <w:rsid w:val="00F302AC"/>
    <w:rsid w:val="00F305A6"/>
    <w:rsid w:val="00F30B7D"/>
    <w:rsid w:val="00F30DD1"/>
    <w:rsid w:val="00F30E48"/>
    <w:rsid w:val="00F31352"/>
    <w:rsid w:val="00F31429"/>
    <w:rsid w:val="00F314F4"/>
    <w:rsid w:val="00F31631"/>
    <w:rsid w:val="00F3188F"/>
    <w:rsid w:val="00F31C67"/>
    <w:rsid w:val="00F31C9C"/>
    <w:rsid w:val="00F31D5B"/>
    <w:rsid w:val="00F31DCE"/>
    <w:rsid w:val="00F31EF3"/>
    <w:rsid w:val="00F31FE4"/>
    <w:rsid w:val="00F322C1"/>
    <w:rsid w:val="00F326F2"/>
    <w:rsid w:val="00F3278B"/>
    <w:rsid w:val="00F32D44"/>
    <w:rsid w:val="00F32F14"/>
    <w:rsid w:val="00F33308"/>
    <w:rsid w:val="00F333E9"/>
    <w:rsid w:val="00F33502"/>
    <w:rsid w:val="00F33A06"/>
    <w:rsid w:val="00F34014"/>
    <w:rsid w:val="00F340C9"/>
    <w:rsid w:val="00F345CC"/>
    <w:rsid w:val="00F347A6"/>
    <w:rsid w:val="00F348B2"/>
    <w:rsid w:val="00F34C17"/>
    <w:rsid w:val="00F34C33"/>
    <w:rsid w:val="00F352A0"/>
    <w:rsid w:val="00F35682"/>
    <w:rsid w:val="00F35D3C"/>
    <w:rsid w:val="00F35DB9"/>
    <w:rsid w:val="00F35E97"/>
    <w:rsid w:val="00F360C9"/>
    <w:rsid w:val="00F36133"/>
    <w:rsid w:val="00F36266"/>
    <w:rsid w:val="00F364A2"/>
    <w:rsid w:val="00F3696B"/>
    <w:rsid w:val="00F36ACF"/>
    <w:rsid w:val="00F36D04"/>
    <w:rsid w:val="00F370CD"/>
    <w:rsid w:val="00F371FD"/>
    <w:rsid w:val="00F3757D"/>
    <w:rsid w:val="00F375EC"/>
    <w:rsid w:val="00F378D0"/>
    <w:rsid w:val="00F379DA"/>
    <w:rsid w:val="00F37C54"/>
    <w:rsid w:val="00F37CC1"/>
    <w:rsid w:val="00F37D60"/>
    <w:rsid w:val="00F401F2"/>
    <w:rsid w:val="00F4034A"/>
    <w:rsid w:val="00F4043D"/>
    <w:rsid w:val="00F406B7"/>
    <w:rsid w:val="00F40797"/>
    <w:rsid w:val="00F40798"/>
    <w:rsid w:val="00F40960"/>
    <w:rsid w:val="00F409BE"/>
    <w:rsid w:val="00F40B21"/>
    <w:rsid w:val="00F41303"/>
    <w:rsid w:val="00F4167B"/>
    <w:rsid w:val="00F41697"/>
    <w:rsid w:val="00F41809"/>
    <w:rsid w:val="00F418A9"/>
    <w:rsid w:val="00F419B5"/>
    <w:rsid w:val="00F41A12"/>
    <w:rsid w:val="00F41CEA"/>
    <w:rsid w:val="00F41E13"/>
    <w:rsid w:val="00F42265"/>
    <w:rsid w:val="00F42772"/>
    <w:rsid w:val="00F4278B"/>
    <w:rsid w:val="00F42930"/>
    <w:rsid w:val="00F42EF7"/>
    <w:rsid w:val="00F4310D"/>
    <w:rsid w:val="00F43DDE"/>
    <w:rsid w:val="00F43F54"/>
    <w:rsid w:val="00F445EE"/>
    <w:rsid w:val="00F4487B"/>
    <w:rsid w:val="00F44F85"/>
    <w:rsid w:val="00F45376"/>
    <w:rsid w:val="00F45B78"/>
    <w:rsid w:val="00F45D49"/>
    <w:rsid w:val="00F45D88"/>
    <w:rsid w:val="00F45DCD"/>
    <w:rsid w:val="00F46262"/>
    <w:rsid w:val="00F4636C"/>
    <w:rsid w:val="00F46494"/>
    <w:rsid w:val="00F467F9"/>
    <w:rsid w:val="00F46902"/>
    <w:rsid w:val="00F472DB"/>
    <w:rsid w:val="00F474BC"/>
    <w:rsid w:val="00F475D4"/>
    <w:rsid w:val="00F47735"/>
    <w:rsid w:val="00F47754"/>
    <w:rsid w:val="00F47F39"/>
    <w:rsid w:val="00F47F74"/>
    <w:rsid w:val="00F50249"/>
    <w:rsid w:val="00F5030A"/>
    <w:rsid w:val="00F50311"/>
    <w:rsid w:val="00F50423"/>
    <w:rsid w:val="00F5046C"/>
    <w:rsid w:val="00F5050C"/>
    <w:rsid w:val="00F505FE"/>
    <w:rsid w:val="00F5061A"/>
    <w:rsid w:val="00F50663"/>
    <w:rsid w:val="00F50C51"/>
    <w:rsid w:val="00F51234"/>
    <w:rsid w:val="00F51635"/>
    <w:rsid w:val="00F519D9"/>
    <w:rsid w:val="00F51A78"/>
    <w:rsid w:val="00F52221"/>
    <w:rsid w:val="00F5229C"/>
    <w:rsid w:val="00F52A3A"/>
    <w:rsid w:val="00F53219"/>
    <w:rsid w:val="00F53499"/>
    <w:rsid w:val="00F53572"/>
    <w:rsid w:val="00F53814"/>
    <w:rsid w:val="00F5381B"/>
    <w:rsid w:val="00F53B56"/>
    <w:rsid w:val="00F53C00"/>
    <w:rsid w:val="00F5406B"/>
    <w:rsid w:val="00F5440B"/>
    <w:rsid w:val="00F54559"/>
    <w:rsid w:val="00F54730"/>
    <w:rsid w:val="00F54B45"/>
    <w:rsid w:val="00F54C60"/>
    <w:rsid w:val="00F552F2"/>
    <w:rsid w:val="00F553E6"/>
    <w:rsid w:val="00F5541B"/>
    <w:rsid w:val="00F55537"/>
    <w:rsid w:val="00F55876"/>
    <w:rsid w:val="00F55C5E"/>
    <w:rsid w:val="00F5603A"/>
    <w:rsid w:val="00F5606B"/>
    <w:rsid w:val="00F560DB"/>
    <w:rsid w:val="00F5616C"/>
    <w:rsid w:val="00F5627A"/>
    <w:rsid w:val="00F563C3"/>
    <w:rsid w:val="00F564AF"/>
    <w:rsid w:val="00F56579"/>
    <w:rsid w:val="00F565A1"/>
    <w:rsid w:val="00F566EF"/>
    <w:rsid w:val="00F56C12"/>
    <w:rsid w:val="00F56D9A"/>
    <w:rsid w:val="00F57124"/>
    <w:rsid w:val="00F574D3"/>
    <w:rsid w:val="00F57522"/>
    <w:rsid w:val="00F57690"/>
    <w:rsid w:val="00F576F5"/>
    <w:rsid w:val="00F5794E"/>
    <w:rsid w:val="00F57A21"/>
    <w:rsid w:val="00F57E4B"/>
    <w:rsid w:val="00F6008D"/>
    <w:rsid w:val="00F604A1"/>
    <w:rsid w:val="00F604F3"/>
    <w:rsid w:val="00F60B41"/>
    <w:rsid w:val="00F60F40"/>
    <w:rsid w:val="00F61B7B"/>
    <w:rsid w:val="00F61C19"/>
    <w:rsid w:val="00F61D79"/>
    <w:rsid w:val="00F628C5"/>
    <w:rsid w:val="00F62A42"/>
    <w:rsid w:val="00F62AAE"/>
    <w:rsid w:val="00F62E06"/>
    <w:rsid w:val="00F631C2"/>
    <w:rsid w:val="00F635C7"/>
    <w:rsid w:val="00F63E01"/>
    <w:rsid w:val="00F63E75"/>
    <w:rsid w:val="00F63F06"/>
    <w:rsid w:val="00F63F10"/>
    <w:rsid w:val="00F64062"/>
    <w:rsid w:val="00F640ED"/>
    <w:rsid w:val="00F640EF"/>
    <w:rsid w:val="00F6429D"/>
    <w:rsid w:val="00F6443E"/>
    <w:rsid w:val="00F64709"/>
    <w:rsid w:val="00F64732"/>
    <w:rsid w:val="00F64A61"/>
    <w:rsid w:val="00F64B86"/>
    <w:rsid w:val="00F64FC5"/>
    <w:rsid w:val="00F650E6"/>
    <w:rsid w:val="00F65138"/>
    <w:rsid w:val="00F6525E"/>
    <w:rsid w:val="00F65299"/>
    <w:rsid w:val="00F65520"/>
    <w:rsid w:val="00F656F9"/>
    <w:rsid w:val="00F658DE"/>
    <w:rsid w:val="00F66275"/>
    <w:rsid w:val="00F663AE"/>
    <w:rsid w:val="00F667AF"/>
    <w:rsid w:val="00F66AB8"/>
    <w:rsid w:val="00F66D77"/>
    <w:rsid w:val="00F66EEB"/>
    <w:rsid w:val="00F6715C"/>
    <w:rsid w:val="00F67234"/>
    <w:rsid w:val="00F67318"/>
    <w:rsid w:val="00F673B4"/>
    <w:rsid w:val="00F67796"/>
    <w:rsid w:val="00F67D42"/>
    <w:rsid w:val="00F67E1E"/>
    <w:rsid w:val="00F7019B"/>
    <w:rsid w:val="00F70B82"/>
    <w:rsid w:val="00F70BDE"/>
    <w:rsid w:val="00F70F8D"/>
    <w:rsid w:val="00F7124A"/>
    <w:rsid w:val="00F71546"/>
    <w:rsid w:val="00F715E9"/>
    <w:rsid w:val="00F71C4D"/>
    <w:rsid w:val="00F71C93"/>
    <w:rsid w:val="00F71D42"/>
    <w:rsid w:val="00F71D99"/>
    <w:rsid w:val="00F71F0C"/>
    <w:rsid w:val="00F7205D"/>
    <w:rsid w:val="00F7208E"/>
    <w:rsid w:val="00F72317"/>
    <w:rsid w:val="00F725B8"/>
    <w:rsid w:val="00F72971"/>
    <w:rsid w:val="00F72AEF"/>
    <w:rsid w:val="00F72AF9"/>
    <w:rsid w:val="00F72B0E"/>
    <w:rsid w:val="00F72B46"/>
    <w:rsid w:val="00F72B74"/>
    <w:rsid w:val="00F72C06"/>
    <w:rsid w:val="00F72C89"/>
    <w:rsid w:val="00F72DF6"/>
    <w:rsid w:val="00F7303C"/>
    <w:rsid w:val="00F73168"/>
    <w:rsid w:val="00F73201"/>
    <w:rsid w:val="00F73324"/>
    <w:rsid w:val="00F73919"/>
    <w:rsid w:val="00F73978"/>
    <w:rsid w:val="00F73BC8"/>
    <w:rsid w:val="00F73DDA"/>
    <w:rsid w:val="00F74307"/>
    <w:rsid w:val="00F744A9"/>
    <w:rsid w:val="00F74644"/>
    <w:rsid w:val="00F74779"/>
    <w:rsid w:val="00F74892"/>
    <w:rsid w:val="00F748AC"/>
    <w:rsid w:val="00F749D8"/>
    <w:rsid w:val="00F74C70"/>
    <w:rsid w:val="00F74C84"/>
    <w:rsid w:val="00F74CFB"/>
    <w:rsid w:val="00F74E47"/>
    <w:rsid w:val="00F750A9"/>
    <w:rsid w:val="00F7565E"/>
    <w:rsid w:val="00F757A9"/>
    <w:rsid w:val="00F757C4"/>
    <w:rsid w:val="00F75871"/>
    <w:rsid w:val="00F7588B"/>
    <w:rsid w:val="00F759FE"/>
    <w:rsid w:val="00F75C27"/>
    <w:rsid w:val="00F75C43"/>
    <w:rsid w:val="00F763DC"/>
    <w:rsid w:val="00F763FE"/>
    <w:rsid w:val="00F76AA5"/>
    <w:rsid w:val="00F76C80"/>
    <w:rsid w:val="00F76FB1"/>
    <w:rsid w:val="00F772C3"/>
    <w:rsid w:val="00F774D3"/>
    <w:rsid w:val="00F7751C"/>
    <w:rsid w:val="00F77E1A"/>
    <w:rsid w:val="00F8036E"/>
    <w:rsid w:val="00F809AB"/>
    <w:rsid w:val="00F8134B"/>
    <w:rsid w:val="00F815CB"/>
    <w:rsid w:val="00F81C4A"/>
    <w:rsid w:val="00F821E7"/>
    <w:rsid w:val="00F82587"/>
    <w:rsid w:val="00F827C7"/>
    <w:rsid w:val="00F82DE0"/>
    <w:rsid w:val="00F83151"/>
    <w:rsid w:val="00F8352A"/>
    <w:rsid w:val="00F83567"/>
    <w:rsid w:val="00F8359A"/>
    <w:rsid w:val="00F835CE"/>
    <w:rsid w:val="00F838C2"/>
    <w:rsid w:val="00F83ABE"/>
    <w:rsid w:val="00F83C7A"/>
    <w:rsid w:val="00F83DD7"/>
    <w:rsid w:val="00F84137"/>
    <w:rsid w:val="00F846FB"/>
    <w:rsid w:val="00F848F2"/>
    <w:rsid w:val="00F84925"/>
    <w:rsid w:val="00F84BD4"/>
    <w:rsid w:val="00F84C9B"/>
    <w:rsid w:val="00F84FCE"/>
    <w:rsid w:val="00F856B1"/>
    <w:rsid w:val="00F856F9"/>
    <w:rsid w:val="00F8573B"/>
    <w:rsid w:val="00F85D98"/>
    <w:rsid w:val="00F85DD1"/>
    <w:rsid w:val="00F86003"/>
    <w:rsid w:val="00F86228"/>
    <w:rsid w:val="00F8624B"/>
    <w:rsid w:val="00F8637E"/>
    <w:rsid w:val="00F863F5"/>
    <w:rsid w:val="00F86534"/>
    <w:rsid w:val="00F8661E"/>
    <w:rsid w:val="00F866AC"/>
    <w:rsid w:val="00F86A43"/>
    <w:rsid w:val="00F86A48"/>
    <w:rsid w:val="00F86CE8"/>
    <w:rsid w:val="00F86D1C"/>
    <w:rsid w:val="00F86D21"/>
    <w:rsid w:val="00F86D6A"/>
    <w:rsid w:val="00F86F31"/>
    <w:rsid w:val="00F87214"/>
    <w:rsid w:val="00F87374"/>
    <w:rsid w:val="00F87923"/>
    <w:rsid w:val="00F87BD4"/>
    <w:rsid w:val="00F87C70"/>
    <w:rsid w:val="00F87C95"/>
    <w:rsid w:val="00F87DB1"/>
    <w:rsid w:val="00F90AE7"/>
    <w:rsid w:val="00F90DB7"/>
    <w:rsid w:val="00F90DFA"/>
    <w:rsid w:val="00F90E76"/>
    <w:rsid w:val="00F91031"/>
    <w:rsid w:val="00F914FA"/>
    <w:rsid w:val="00F91AB6"/>
    <w:rsid w:val="00F91C15"/>
    <w:rsid w:val="00F91D18"/>
    <w:rsid w:val="00F91D82"/>
    <w:rsid w:val="00F91F55"/>
    <w:rsid w:val="00F9200B"/>
    <w:rsid w:val="00F921DF"/>
    <w:rsid w:val="00F9291D"/>
    <w:rsid w:val="00F92EBC"/>
    <w:rsid w:val="00F92F0D"/>
    <w:rsid w:val="00F9314D"/>
    <w:rsid w:val="00F931FD"/>
    <w:rsid w:val="00F9331F"/>
    <w:rsid w:val="00F93805"/>
    <w:rsid w:val="00F93ABF"/>
    <w:rsid w:val="00F93DDD"/>
    <w:rsid w:val="00F9417B"/>
    <w:rsid w:val="00F943F1"/>
    <w:rsid w:val="00F9460E"/>
    <w:rsid w:val="00F94B13"/>
    <w:rsid w:val="00F94B38"/>
    <w:rsid w:val="00F94B84"/>
    <w:rsid w:val="00F94C0B"/>
    <w:rsid w:val="00F94EEF"/>
    <w:rsid w:val="00F9500B"/>
    <w:rsid w:val="00F951D7"/>
    <w:rsid w:val="00F95244"/>
    <w:rsid w:val="00F9526B"/>
    <w:rsid w:val="00F953B5"/>
    <w:rsid w:val="00F959D3"/>
    <w:rsid w:val="00F95B40"/>
    <w:rsid w:val="00F95B52"/>
    <w:rsid w:val="00F95C29"/>
    <w:rsid w:val="00F95E31"/>
    <w:rsid w:val="00F9602A"/>
    <w:rsid w:val="00F96037"/>
    <w:rsid w:val="00F9618D"/>
    <w:rsid w:val="00F965F7"/>
    <w:rsid w:val="00F96718"/>
    <w:rsid w:val="00F96A40"/>
    <w:rsid w:val="00F96BA1"/>
    <w:rsid w:val="00F96E56"/>
    <w:rsid w:val="00F96E7A"/>
    <w:rsid w:val="00F96FE4"/>
    <w:rsid w:val="00F97046"/>
    <w:rsid w:val="00F97173"/>
    <w:rsid w:val="00F97337"/>
    <w:rsid w:val="00F9739F"/>
    <w:rsid w:val="00F97596"/>
    <w:rsid w:val="00F97642"/>
    <w:rsid w:val="00F97698"/>
    <w:rsid w:val="00F97827"/>
    <w:rsid w:val="00F97A05"/>
    <w:rsid w:val="00F97CFC"/>
    <w:rsid w:val="00F97EC7"/>
    <w:rsid w:val="00F97F3B"/>
    <w:rsid w:val="00FA004C"/>
    <w:rsid w:val="00FA006A"/>
    <w:rsid w:val="00FA03C6"/>
    <w:rsid w:val="00FA0505"/>
    <w:rsid w:val="00FA06B5"/>
    <w:rsid w:val="00FA07E2"/>
    <w:rsid w:val="00FA0BDB"/>
    <w:rsid w:val="00FA0DE4"/>
    <w:rsid w:val="00FA0E55"/>
    <w:rsid w:val="00FA0FF3"/>
    <w:rsid w:val="00FA147F"/>
    <w:rsid w:val="00FA167C"/>
    <w:rsid w:val="00FA18AF"/>
    <w:rsid w:val="00FA1C28"/>
    <w:rsid w:val="00FA1DF8"/>
    <w:rsid w:val="00FA1E85"/>
    <w:rsid w:val="00FA2409"/>
    <w:rsid w:val="00FA281E"/>
    <w:rsid w:val="00FA299F"/>
    <w:rsid w:val="00FA2B97"/>
    <w:rsid w:val="00FA2CAE"/>
    <w:rsid w:val="00FA2F4C"/>
    <w:rsid w:val="00FA34B8"/>
    <w:rsid w:val="00FA3520"/>
    <w:rsid w:val="00FA3760"/>
    <w:rsid w:val="00FA3A53"/>
    <w:rsid w:val="00FA3AE2"/>
    <w:rsid w:val="00FA3C7A"/>
    <w:rsid w:val="00FA3CFF"/>
    <w:rsid w:val="00FA3EA6"/>
    <w:rsid w:val="00FA3F6A"/>
    <w:rsid w:val="00FA3F8C"/>
    <w:rsid w:val="00FA4055"/>
    <w:rsid w:val="00FA41C5"/>
    <w:rsid w:val="00FA4215"/>
    <w:rsid w:val="00FA43DE"/>
    <w:rsid w:val="00FA4507"/>
    <w:rsid w:val="00FA4872"/>
    <w:rsid w:val="00FA4B80"/>
    <w:rsid w:val="00FA573D"/>
    <w:rsid w:val="00FA5D39"/>
    <w:rsid w:val="00FA5E8E"/>
    <w:rsid w:val="00FA60AD"/>
    <w:rsid w:val="00FA615B"/>
    <w:rsid w:val="00FA6443"/>
    <w:rsid w:val="00FA6554"/>
    <w:rsid w:val="00FA6725"/>
    <w:rsid w:val="00FA6ACC"/>
    <w:rsid w:val="00FA6C8F"/>
    <w:rsid w:val="00FA735A"/>
    <w:rsid w:val="00FA7497"/>
    <w:rsid w:val="00FA7644"/>
    <w:rsid w:val="00FA78CB"/>
    <w:rsid w:val="00FA7E81"/>
    <w:rsid w:val="00FB022B"/>
    <w:rsid w:val="00FB044A"/>
    <w:rsid w:val="00FB11A5"/>
    <w:rsid w:val="00FB185B"/>
    <w:rsid w:val="00FB18B6"/>
    <w:rsid w:val="00FB19DF"/>
    <w:rsid w:val="00FB1D21"/>
    <w:rsid w:val="00FB1DF4"/>
    <w:rsid w:val="00FB2216"/>
    <w:rsid w:val="00FB2527"/>
    <w:rsid w:val="00FB2903"/>
    <w:rsid w:val="00FB2D0C"/>
    <w:rsid w:val="00FB2DEA"/>
    <w:rsid w:val="00FB3172"/>
    <w:rsid w:val="00FB3660"/>
    <w:rsid w:val="00FB3747"/>
    <w:rsid w:val="00FB37DE"/>
    <w:rsid w:val="00FB38A4"/>
    <w:rsid w:val="00FB3A58"/>
    <w:rsid w:val="00FB4190"/>
    <w:rsid w:val="00FB4268"/>
    <w:rsid w:val="00FB4482"/>
    <w:rsid w:val="00FB4774"/>
    <w:rsid w:val="00FB4D2F"/>
    <w:rsid w:val="00FB50E4"/>
    <w:rsid w:val="00FB522C"/>
    <w:rsid w:val="00FB526D"/>
    <w:rsid w:val="00FB588C"/>
    <w:rsid w:val="00FB5C23"/>
    <w:rsid w:val="00FB5CD0"/>
    <w:rsid w:val="00FB61EE"/>
    <w:rsid w:val="00FB642B"/>
    <w:rsid w:val="00FB66DC"/>
    <w:rsid w:val="00FB69F2"/>
    <w:rsid w:val="00FB6B07"/>
    <w:rsid w:val="00FB708A"/>
    <w:rsid w:val="00FB70EA"/>
    <w:rsid w:val="00FB739A"/>
    <w:rsid w:val="00FB73FC"/>
    <w:rsid w:val="00FB74F7"/>
    <w:rsid w:val="00FB7A9B"/>
    <w:rsid w:val="00FB7C45"/>
    <w:rsid w:val="00FB7DA5"/>
    <w:rsid w:val="00FC0FC9"/>
    <w:rsid w:val="00FC1051"/>
    <w:rsid w:val="00FC1182"/>
    <w:rsid w:val="00FC122D"/>
    <w:rsid w:val="00FC1336"/>
    <w:rsid w:val="00FC1966"/>
    <w:rsid w:val="00FC1A7C"/>
    <w:rsid w:val="00FC1D74"/>
    <w:rsid w:val="00FC2D62"/>
    <w:rsid w:val="00FC31E2"/>
    <w:rsid w:val="00FC348F"/>
    <w:rsid w:val="00FC34B7"/>
    <w:rsid w:val="00FC3513"/>
    <w:rsid w:val="00FC353F"/>
    <w:rsid w:val="00FC3AF4"/>
    <w:rsid w:val="00FC3D19"/>
    <w:rsid w:val="00FC3F55"/>
    <w:rsid w:val="00FC4894"/>
    <w:rsid w:val="00FC49FF"/>
    <w:rsid w:val="00FC4A3B"/>
    <w:rsid w:val="00FC4C78"/>
    <w:rsid w:val="00FC4D74"/>
    <w:rsid w:val="00FC4DCA"/>
    <w:rsid w:val="00FC4F0E"/>
    <w:rsid w:val="00FC5103"/>
    <w:rsid w:val="00FC5108"/>
    <w:rsid w:val="00FC523C"/>
    <w:rsid w:val="00FC5865"/>
    <w:rsid w:val="00FC5A5D"/>
    <w:rsid w:val="00FC5CFA"/>
    <w:rsid w:val="00FC5D42"/>
    <w:rsid w:val="00FC610F"/>
    <w:rsid w:val="00FC63A1"/>
    <w:rsid w:val="00FC640E"/>
    <w:rsid w:val="00FC6613"/>
    <w:rsid w:val="00FC691E"/>
    <w:rsid w:val="00FC6BEE"/>
    <w:rsid w:val="00FC6C8E"/>
    <w:rsid w:val="00FC74F7"/>
    <w:rsid w:val="00FC7768"/>
    <w:rsid w:val="00FC78A6"/>
    <w:rsid w:val="00FC79AC"/>
    <w:rsid w:val="00FC7A11"/>
    <w:rsid w:val="00FC7F40"/>
    <w:rsid w:val="00FC7FC6"/>
    <w:rsid w:val="00FC7FC8"/>
    <w:rsid w:val="00FD0041"/>
    <w:rsid w:val="00FD0141"/>
    <w:rsid w:val="00FD0180"/>
    <w:rsid w:val="00FD0389"/>
    <w:rsid w:val="00FD09C5"/>
    <w:rsid w:val="00FD0B01"/>
    <w:rsid w:val="00FD0DFF"/>
    <w:rsid w:val="00FD0EE2"/>
    <w:rsid w:val="00FD1194"/>
    <w:rsid w:val="00FD13C2"/>
    <w:rsid w:val="00FD1494"/>
    <w:rsid w:val="00FD1533"/>
    <w:rsid w:val="00FD162C"/>
    <w:rsid w:val="00FD1B01"/>
    <w:rsid w:val="00FD1BD1"/>
    <w:rsid w:val="00FD1CCA"/>
    <w:rsid w:val="00FD1E87"/>
    <w:rsid w:val="00FD232C"/>
    <w:rsid w:val="00FD2370"/>
    <w:rsid w:val="00FD23B2"/>
    <w:rsid w:val="00FD23D4"/>
    <w:rsid w:val="00FD2427"/>
    <w:rsid w:val="00FD2492"/>
    <w:rsid w:val="00FD2676"/>
    <w:rsid w:val="00FD28D2"/>
    <w:rsid w:val="00FD2983"/>
    <w:rsid w:val="00FD2D41"/>
    <w:rsid w:val="00FD32B8"/>
    <w:rsid w:val="00FD32C2"/>
    <w:rsid w:val="00FD35EC"/>
    <w:rsid w:val="00FD36D3"/>
    <w:rsid w:val="00FD37F3"/>
    <w:rsid w:val="00FD3A1A"/>
    <w:rsid w:val="00FD3CD0"/>
    <w:rsid w:val="00FD42C6"/>
    <w:rsid w:val="00FD4427"/>
    <w:rsid w:val="00FD4881"/>
    <w:rsid w:val="00FD4886"/>
    <w:rsid w:val="00FD4996"/>
    <w:rsid w:val="00FD4A42"/>
    <w:rsid w:val="00FD4DD2"/>
    <w:rsid w:val="00FD4FEE"/>
    <w:rsid w:val="00FD5792"/>
    <w:rsid w:val="00FD5A57"/>
    <w:rsid w:val="00FD5C4E"/>
    <w:rsid w:val="00FD5F4C"/>
    <w:rsid w:val="00FD6151"/>
    <w:rsid w:val="00FD6CD4"/>
    <w:rsid w:val="00FD70B2"/>
    <w:rsid w:val="00FD71AD"/>
    <w:rsid w:val="00FD7832"/>
    <w:rsid w:val="00FD7889"/>
    <w:rsid w:val="00FD78C5"/>
    <w:rsid w:val="00FD7B93"/>
    <w:rsid w:val="00FD7C3A"/>
    <w:rsid w:val="00FE02AD"/>
    <w:rsid w:val="00FE0329"/>
    <w:rsid w:val="00FE0937"/>
    <w:rsid w:val="00FE0AF2"/>
    <w:rsid w:val="00FE0B2C"/>
    <w:rsid w:val="00FE0CFF"/>
    <w:rsid w:val="00FE0E8B"/>
    <w:rsid w:val="00FE0FA7"/>
    <w:rsid w:val="00FE106F"/>
    <w:rsid w:val="00FE196B"/>
    <w:rsid w:val="00FE1AA8"/>
    <w:rsid w:val="00FE1CD4"/>
    <w:rsid w:val="00FE1CDD"/>
    <w:rsid w:val="00FE1E21"/>
    <w:rsid w:val="00FE1E95"/>
    <w:rsid w:val="00FE209B"/>
    <w:rsid w:val="00FE243A"/>
    <w:rsid w:val="00FE25A8"/>
    <w:rsid w:val="00FE27A3"/>
    <w:rsid w:val="00FE2DB1"/>
    <w:rsid w:val="00FE2DEE"/>
    <w:rsid w:val="00FE3852"/>
    <w:rsid w:val="00FE3B83"/>
    <w:rsid w:val="00FE3C70"/>
    <w:rsid w:val="00FE3CBE"/>
    <w:rsid w:val="00FE3DD3"/>
    <w:rsid w:val="00FE3EA4"/>
    <w:rsid w:val="00FE3FC1"/>
    <w:rsid w:val="00FE4146"/>
    <w:rsid w:val="00FE4194"/>
    <w:rsid w:val="00FE4323"/>
    <w:rsid w:val="00FE43F1"/>
    <w:rsid w:val="00FE4517"/>
    <w:rsid w:val="00FE4572"/>
    <w:rsid w:val="00FE4C2B"/>
    <w:rsid w:val="00FE4C9F"/>
    <w:rsid w:val="00FE58C4"/>
    <w:rsid w:val="00FE5AE3"/>
    <w:rsid w:val="00FE5D59"/>
    <w:rsid w:val="00FE62DF"/>
    <w:rsid w:val="00FE638A"/>
    <w:rsid w:val="00FE6394"/>
    <w:rsid w:val="00FE6407"/>
    <w:rsid w:val="00FE6415"/>
    <w:rsid w:val="00FE6725"/>
    <w:rsid w:val="00FE6A79"/>
    <w:rsid w:val="00FE6AAA"/>
    <w:rsid w:val="00FE6BA1"/>
    <w:rsid w:val="00FE6CD1"/>
    <w:rsid w:val="00FE6CF0"/>
    <w:rsid w:val="00FE70C1"/>
    <w:rsid w:val="00FE72CE"/>
    <w:rsid w:val="00FE72D5"/>
    <w:rsid w:val="00FE7326"/>
    <w:rsid w:val="00FE769D"/>
    <w:rsid w:val="00FE78E0"/>
    <w:rsid w:val="00FE7B67"/>
    <w:rsid w:val="00FE7C6A"/>
    <w:rsid w:val="00FE7CA6"/>
    <w:rsid w:val="00FE7DC0"/>
    <w:rsid w:val="00FF03F6"/>
    <w:rsid w:val="00FF077B"/>
    <w:rsid w:val="00FF07FA"/>
    <w:rsid w:val="00FF0AF1"/>
    <w:rsid w:val="00FF0BE0"/>
    <w:rsid w:val="00FF1089"/>
    <w:rsid w:val="00FF11E6"/>
    <w:rsid w:val="00FF12F4"/>
    <w:rsid w:val="00FF1337"/>
    <w:rsid w:val="00FF1355"/>
    <w:rsid w:val="00FF186A"/>
    <w:rsid w:val="00FF1988"/>
    <w:rsid w:val="00FF1A06"/>
    <w:rsid w:val="00FF1A93"/>
    <w:rsid w:val="00FF1B06"/>
    <w:rsid w:val="00FF2166"/>
    <w:rsid w:val="00FF21D8"/>
    <w:rsid w:val="00FF224C"/>
    <w:rsid w:val="00FF23B0"/>
    <w:rsid w:val="00FF24CC"/>
    <w:rsid w:val="00FF2AA4"/>
    <w:rsid w:val="00FF2E88"/>
    <w:rsid w:val="00FF2F8D"/>
    <w:rsid w:val="00FF334E"/>
    <w:rsid w:val="00FF38F7"/>
    <w:rsid w:val="00FF3A9E"/>
    <w:rsid w:val="00FF4223"/>
    <w:rsid w:val="00FF431D"/>
    <w:rsid w:val="00FF46FE"/>
    <w:rsid w:val="00FF4739"/>
    <w:rsid w:val="00FF4908"/>
    <w:rsid w:val="00FF4B38"/>
    <w:rsid w:val="00FF4CA0"/>
    <w:rsid w:val="00FF4CAE"/>
    <w:rsid w:val="00FF526F"/>
    <w:rsid w:val="00FF5542"/>
    <w:rsid w:val="00FF5548"/>
    <w:rsid w:val="00FF5A10"/>
    <w:rsid w:val="00FF5A6D"/>
    <w:rsid w:val="00FF5BA8"/>
    <w:rsid w:val="00FF5BAA"/>
    <w:rsid w:val="00FF5BD2"/>
    <w:rsid w:val="00FF5E3B"/>
    <w:rsid w:val="00FF60AE"/>
    <w:rsid w:val="00FF6267"/>
    <w:rsid w:val="00FF6292"/>
    <w:rsid w:val="00FF62DB"/>
    <w:rsid w:val="00FF636A"/>
    <w:rsid w:val="00FF64B9"/>
    <w:rsid w:val="00FF6584"/>
    <w:rsid w:val="00FF66D8"/>
    <w:rsid w:val="00FF698C"/>
    <w:rsid w:val="00FF6AA8"/>
    <w:rsid w:val="00FF6D86"/>
    <w:rsid w:val="00FF72EC"/>
    <w:rsid w:val="00FF73CF"/>
    <w:rsid w:val="00FF7712"/>
    <w:rsid w:val="00FF78E3"/>
    <w:rsid w:val="00FF7A53"/>
    <w:rsid w:val="00FF7B3B"/>
    <w:rsid w:val="00FF7B65"/>
    <w:rsid w:val="00FF7C5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바탕" w:hAnsi="Times" w:cs="Times New Roman"/>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a7">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7"/>
    <w:next w:val="a7"/>
    <w:link w:val="1Char"/>
    <w:uiPriority w:val="99"/>
    <w:qFormat/>
    <w:rsid w:val="00B95324"/>
    <w:pPr>
      <w:keepNext/>
      <w:keepLines/>
      <w:numPr>
        <w:numId w:val="3"/>
      </w:numPr>
      <w:spacing w:before="480"/>
      <w:jc w:val="left"/>
      <w:outlineLvl w:val="0"/>
    </w:pPr>
    <w:rPr>
      <w:rFonts w:ascii="Times" w:hAnsi="Times"/>
      <w:b/>
      <w:bCs/>
      <w:sz w:val="24"/>
      <w:szCs w:val="24"/>
    </w:rPr>
  </w:style>
  <w:style w:type="paragraph" w:styleId="2">
    <w:name w:val="heading 2"/>
    <w:basedOn w:val="a7"/>
    <w:next w:val="a7"/>
    <w:link w:val="2Char"/>
    <w:uiPriority w:val="99"/>
    <w:qFormat/>
    <w:rsid w:val="00DE5D3F"/>
    <w:pPr>
      <w:keepNext/>
      <w:keepLines/>
      <w:numPr>
        <w:ilvl w:val="1"/>
        <w:numId w:val="3"/>
      </w:numPr>
      <w:spacing w:before="313"/>
      <w:outlineLvl w:val="1"/>
    </w:pPr>
    <w:rPr>
      <w:rFonts w:ascii="Times" w:hAnsi="Times"/>
      <w:b/>
      <w:bCs/>
      <w:sz w:val="22"/>
      <w:szCs w:val="22"/>
    </w:rPr>
  </w:style>
  <w:style w:type="paragraph" w:styleId="3">
    <w:name w:val="heading 3"/>
    <w:basedOn w:val="a7"/>
    <w:next w:val="a7"/>
    <w:link w:val="3Char"/>
    <w:uiPriority w:val="99"/>
    <w:qFormat/>
    <w:rsid w:val="00D33942"/>
    <w:pPr>
      <w:keepNext/>
      <w:keepLines/>
      <w:numPr>
        <w:ilvl w:val="2"/>
        <w:numId w:val="3"/>
      </w:numPr>
      <w:spacing w:before="181"/>
      <w:outlineLvl w:val="2"/>
    </w:pPr>
    <w:rPr>
      <w:b/>
      <w:bCs/>
    </w:rPr>
  </w:style>
  <w:style w:type="paragraph" w:styleId="4">
    <w:name w:val="heading 4"/>
    <w:aliases w:val="Heading 4 Char1,Heading 4 Char Char"/>
    <w:basedOn w:val="3"/>
    <w:next w:val="a7"/>
    <w:link w:val="4Char"/>
    <w:uiPriority w:val="99"/>
    <w:qFormat/>
    <w:rsid w:val="00F97642"/>
    <w:pPr>
      <w:numPr>
        <w:ilvl w:val="3"/>
      </w:numPr>
      <w:ind w:hanging="1870"/>
      <w:jc w:val="left"/>
      <w:outlineLvl w:val="3"/>
    </w:pPr>
  </w:style>
  <w:style w:type="paragraph" w:styleId="50">
    <w:name w:val="heading 5"/>
    <w:basedOn w:val="3"/>
    <w:next w:val="a7"/>
    <w:link w:val="5Char"/>
    <w:uiPriority w:val="99"/>
    <w:qFormat/>
    <w:rsid w:val="00D07A7C"/>
    <w:pPr>
      <w:numPr>
        <w:ilvl w:val="4"/>
      </w:numPr>
      <w:tabs>
        <w:tab w:val="left" w:pos="907"/>
      </w:tabs>
      <w:ind w:left="1701" w:hanging="1701"/>
      <w:outlineLvl w:val="4"/>
    </w:pPr>
  </w:style>
  <w:style w:type="paragraph" w:styleId="6">
    <w:name w:val="heading 6"/>
    <w:basedOn w:val="3"/>
    <w:next w:val="a7"/>
    <w:link w:val="6Char"/>
    <w:uiPriority w:val="99"/>
    <w:qFormat/>
    <w:rsid w:val="00FC2D62"/>
    <w:pPr>
      <w:numPr>
        <w:ilvl w:val="5"/>
      </w:numPr>
      <w:ind w:left="0" w:firstLine="0"/>
      <w:outlineLvl w:val="5"/>
    </w:pPr>
    <w:rPr>
      <w:rFonts w:ascii="Times" w:hAnsi="Times"/>
    </w:rPr>
  </w:style>
  <w:style w:type="paragraph" w:styleId="7">
    <w:name w:val="heading 7"/>
    <w:basedOn w:val="6"/>
    <w:next w:val="a7"/>
    <w:link w:val="7Char"/>
    <w:qFormat/>
    <w:rsid w:val="00DE5D3F"/>
    <w:pPr>
      <w:outlineLvl w:val="6"/>
    </w:pPr>
  </w:style>
  <w:style w:type="paragraph" w:styleId="8">
    <w:name w:val="heading 8"/>
    <w:basedOn w:val="7"/>
    <w:next w:val="a7"/>
    <w:link w:val="8Char"/>
    <w:qFormat/>
    <w:rsid w:val="00DE5D3F"/>
    <w:pPr>
      <w:outlineLvl w:val="7"/>
    </w:pPr>
  </w:style>
  <w:style w:type="paragraph" w:styleId="9">
    <w:name w:val="heading 9"/>
    <w:basedOn w:val="8"/>
    <w:next w:val="a7"/>
    <w:link w:val="9Char"/>
    <w:uiPriority w:val="99"/>
    <w:qFormat/>
    <w:rsid w:val="00DE5D3F"/>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Char">
    <w:name w:val="제목 1 Char"/>
    <w:link w:val="1"/>
    <w:uiPriority w:val="99"/>
    <w:locked/>
    <w:rsid w:val="00B95324"/>
    <w:rPr>
      <w:b/>
      <w:bCs/>
      <w:sz w:val="24"/>
      <w:szCs w:val="24"/>
      <w:lang w:val="en-GB" w:eastAsia="en-US"/>
    </w:rPr>
  </w:style>
  <w:style w:type="character" w:customStyle="1" w:styleId="2Char">
    <w:name w:val="제목 2 Char"/>
    <w:link w:val="2"/>
    <w:uiPriority w:val="99"/>
    <w:locked/>
    <w:rsid w:val="00F75C43"/>
    <w:rPr>
      <w:b/>
      <w:bCs/>
      <w:sz w:val="22"/>
      <w:szCs w:val="22"/>
      <w:lang w:val="en-GB" w:eastAsia="en-US"/>
    </w:rPr>
  </w:style>
  <w:style w:type="character" w:customStyle="1" w:styleId="3Char">
    <w:name w:val="제목 3 Char"/>
    <w:link w:val="3"/>
    <w:uiPriority w:val="99"/>
    <w:locked/>
    <w:rsid w:val="00D33942"/>
    <w:rPr>
      <w:rFonts w:ascii="Times New Roman" w:hAnsi="Times New Roman"/>
      <w:b/>
      <w:bCs/>
      <w:lang w:val="en-GB" w:eastAsia="en-US"/>
    </w:rPr>
  </w:style>
  <w:style w:type="character" w:customStyle="1" w:styleId="4Char">
    <w:name w:val="제목 4 Char"/>
    <w:aliases w:val="Heading 4 Char1 Char,Heading 4 Char Char Char"/>
    <w:link w:val="4"/>
    <w:uiPriority w:val="99"/>
    <w:locked/>
    <w:rsid w:val="00F97642"/>
    <w:rPr>
      <w:rFonts w:ascii="Times New Roman" w:hAnsi="Times New Roman"/>
      <w:b/>
      <w:bCs/>
      <w:lang w:val="en-GB" w:eastAsia="en-US"/>
    </w:rPr>
  </w:style>
  <w:style w:type="character" w:customStyle="1" w:styleId="5Char">
    <w:name w:val="제목 5 Char"/>
    <w:link w:val="50"/>
    <w:uiPriority w:val="99"/>
    <w:locked/>
    <w:rsid w:val="00D07A7C"/>
    <w:rPr>
      <w:rFonts w:ascii="Times New Roman" w:hAnsi="Times New Roman"/>
      <w:b/>
      <w:bCs/>
      <w:lang w:val="en-GB" w:eastAsia="en-US"/>
    </w:rPr>
  </w:style>
  <w:style w:type="character" w:customStyle="1" w:styleId="6Char">
    <w:name w:val="제목 6 Char"/>
    <w:link w:val="6"/>
    <w:uiPriority w:val="99"/>
    <w:locked/>
    <w:rsid w:val="00FC2D62"/>
    <w:rPr>
      <w:b/>
      <w:bCs/>
      <w:lang w:val="en-GB" w:eastAsia="en-US"/>
    </w:rPr>
  </w:style>
  <w:style w:type="character" w:customStyle="1" w:styleId="7Char">
    <w:name w:val="제목 7 Char"/>
    <w:link w:val="7"/>
    <w:locked/>
    <w:rsid w:val="00047B06"/>
    <w:rPr>
      <w:b/>
      <w:bCs/>
      <w:lang w:val="en-GB" w:eastAsia="en-US"/>
    </w:rPr>
  </w:style>
  <w:style w:type="character" w:customStyle="1" w:styleId="8Char">
    <w:name w:val="제목 8 Char"/>
    <w:link w:val="8"/>
    <w:locked/>
    <w:rsid w:val="00047B06"/>
    <w:rPr>
      <w:b/>
      <w:bCs/>
      <w:lang w:val="en-GB" w:eastAsia="en-US"/>
    </w:rPr>
  </w:style>
  <w:style w:type="character" w:customStyle="1" w:styleId="9Char">
    <w:name w:val="제목 9 Char"/>
    <w:link w:val="9"/>
    <w:uiPriority w:val="99"/>
    <w:locked/>
    <w:rsid w:val="00047B06"/>
    <w:rPr>
      <w:b/>
      <w:bCs/>
      <w:lang w:val="en-GB" w:eastAsia="en-US"/>
    </w:rPr>
  </w:style>
  <w:style w:type="paragraph" w:styleId="ab">
    <w:name w:val="Body Text Indent"/>
    <w:basedOn w:val="a7"/>
    <w:link w:val="Char"/>
    <w:uiPriority w:val="99"/>
    <w:rsid w:val="00DE5D3F"/>
    <w:pPr>
      <w:spacing w:after="120" w:line="480" w:lineRule="auto"/>
    </w:pPr>
  </w:style>
  <w:style w:type="character" w:customStyle="1" w:styleId="Char">
    <w:name w:val="본문 들여쓰기 Char"/>
    <w:link w:val="ab"/>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c">
    <w:name w:val="annotation reference"/>
    <w:uiPriority w:val="99"/>
    <w:semiHidden/>
    <w:rsid w:val="00DE5D3F"/>
    <w:rPr>
      <w:rFonts w:cs="Times New Roman"/>
      <w:sz w:val="16"/>
      <w:szCs w:val="16"/>
    </w:rPr>
  </w:style>
  <w:style w:type="paragraph" w:styleId="ad">
    <w:name w:val="annotation text"/>
    <w:basedOn w:val="a7"/>
    <w:link w:val="Char0"/>
    <w:uiPriority w:val="99"/>
    <w:semiHidden/>
    <w:rsid w:val="00DE5D3F"/>
  </w:style>
  <w:style w:type="character" w:customStyle="1" w:styleId="Char0">
    <w:name w:val="메모 텍스트 Char"/>
    <w:link w:val="ad"/>
    <w:uiPriority w:val="99"/>
    <w:semiHidden/>
    <w:locked/>
    <w:rsid w:val="00F75C43"/>
    <w:rPr>
      <w:rFonts w:ascii="Times New Roman" w:hAnsi="Times New Roman" w:cs="Times New Roman"/>
      <w:sz w:val="20"/>
      <w:szCs w:val="20"/>
      <w:lang w:val="en-GB"/>
    </w:rPr>
  </w:style>
  <w:style w:type="paragraph" w:styleId="80">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0">
    <w:name w:val="toc 7"/>
    <w:basedOn w:val="32"/>
    <w:autoRedefine/>
    <w:uiPriority w:val="39"/>
    <w:rsid w:val="0063570F"/>
    <w:pPr>
      <w:ind w:left="2382" w:hanging="1191"/>
    </w:pPr>
  </w:style>
  <w:style w:type="paragraph" w:styleId="32">
    <w:name w:val="toc 3"/>
    <w:basedOn w:val="a7"/>
    <w:next w:val="a7"/>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0">
    <w:name w:val="toc 6"/>
    <w:basedOn w:val="32"/>
    <w:autoRedefine/>
    <w:uiPriority w:val="39"/>
    <w:rsid w:val="0063570F"/>
    <w:pPr>
      <w:ind w:left="2098" w:hanging="1106"/>
    </w:pPr>
  </w:style>
  <w:style w:type="paragraph" w:styleId="51">
    <w:name w:val="toc 5"/>
    <w:basedOn w:val="32"/>
    <w:autoRedefine/>
    <w:uiPriority w:val="39"/>
    <w:rsid w:val="0063570F"/>
    <w:pPr>
      <w:ind w:left="1758" w:hanging="964"/>
    </w:pPr>
  </w:style>
  <w:style w:type="paragraph" w:styleId="42">
    <w:name w:val="toc 4"/>
    <w:basedOn w:val="32"/>
    <w:next w:val="51"/>
    <w:autoRedefine/>
    <w:uiPriority w:val="39"/>
    <w:rsid w:val="0063570F"/>
    <w:pPr>
      <w:ind w:left="1502" w:hanging="907"/>
    </w:pPr>
  </w:style>
  <w:style w:type="paragraph" w:styleId="22">
    <w:name w:val="toc 2"/>
    <w:basedOn w:val="10"/>
    <w:next w:val="32"/>
    <w:autoRedefine/>
    <w:uiPriority w:val="39"/>
    <w:rsid w:val="000D74AC"/>
    <w:pPr>
      <w:tabs>
        <w:tab w:val="clear" w:pos="9629"/>
        <w:tab w:val="right" w:leader="dot" w:pos="9628"/>
      </w:tabs>
      <w:spacing w:before="29"/>
      <w:ind w:left="793" w:hanging="595"/>
    </w:pPr>
    <w:rPr>
      <w:bCs w:val="0"/>
      <w:iCs/>
      <w:noProof/>
    </w:rPr>
  </w:style>
  <w:style w:type="paragraph" w:styleId="10">
    <w:name w:val="toc 1"/>
    <w:basedOn w:val="a7"/>
    <w:next w:val="22"/>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71">
    <w:name w:val="index 7"/>
    <w:basedOn w:val="a7"/>
    <w:next w:val="a7"/>
    <w:autoRedefine/>
    <w:uiPriority w:val="99"/>
    <w:semiHidden/>
    <w:rsid w:val="00DE5D3F"/>
    <w:pPr>
      <w:ind w:left="1698"/>
    </w:pPr>
  </w:style>
  <w:style w:type="paragraph" w:styleId="61">
    <w:name w:val="index 6"/>
    <w:basedOn w:val="a7"/>
    <w:next w:val="a7"/>
    <w:autoRedefine/>
    <w:uiPriority w:val="99"/>
    <w:semiHidden/>
    <w:rsid w:val="00DE5D3F"/>
    <w:pPr>
      <w:ind w:left="1415"/>
    </w:pPr>
  </w:style>
  <w:style w:type="paragraph" w:styleId="52">
    <w:name w:val="index 5"/>
    <w:basedOn w:val="a7"/>
    <w:next w:val="a7"/>
    <w:autoRedefine/>
    <w:uiPriority w:val="99"/>
    <w:semiHidden/>
    <w:rsid w:val="00DE5D3F"/>
    <w:pPr>
      <w:ind w:left="1132"/>
    </w:pPr>
  </w:style>
  <w:style w:type="paragraph" w:styleId="43">
    <w:name w:val="index 4"/>
    <w:basedOn w:val="a7"/>
    <w:next w:val="a7"/>
    <w:autoRedefine/>
    <w:uiPriority w:val="99"/>
    <w:semiHidden/>
    <w:rsid w:val="00DE5D3F"/>
    <w:pPr>
      <w:ind w:left="849"/>
    </w:pPr>
  </w:style>
  <w:style w:type="paragraph" w:styleId="33">
    <w:name w:val="index 3"/>
    <w:basedOn w:val="a7"/>
    <w:next w:val="a7"/>
    <w:autoRedefine/>
    <w:uiPriority w:val="99"/>
    <w:semiHidden/>
    <w:rsid w:val="00DE5D3F"/>
    <w:pPr>
      <w:ind w:left="566"/>
    </w:pPr>
  </w:style>
  <w:style w:type="paragraph" w:styleId="23">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ae">
    <w:name w:val="line number"/>
    <w:uiPriority w:val="99"/>
    <w:rsid w:val="00DE5D3F"/>
    <w:rPr>
      <w:rFonts w:cs="Times New Roman"/>
    </w:rPr>
  </w:style>
  <w:style w:type="paragraph" w:styleId="af">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0">
    <w:name w:val="footer"/>
    <w:basedOn w:val="a7"/>
    <w:link w:val="Char1"/>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Char1">
    <w:name w:val="바닥글 Char"/>
    <w:link w:val="af0"/>
    <w:uiPriority w:val="99"/>
    <w:locked/>
    <w:rsid w:val="00F75C43"/>
    <w:rPr>
      <w:rFonts w:ascii="Times New Roman" w:hAnsi="Times New Roman" w:cs="Times New Roman"/>
      <w:sz w:val="20"/>
      <w:szCs w:val="20"/>
      <w:lang w:val="en-GB"/>
    </w:rPr>
  </w:style>
  <w:style w:type="paragraph" w:styleId="af1">
    <w:name w:val="header"/>
    <w:aliases w:val="h,Header/Footer"/>
    <w:basedOn w:val="a7"/>
    <w:link w:val="Char2"/>
    <w:uiPriority w:val="99"/>
    <w:rsid w:val="00DE5D3F"/>
    <w:pPr>
      <w:tabs>
        <w:tab w:val="clear" w:pos="794"/>
        <w:tab w:val="clear" w:pos="1191"/>
        <w:tab w:val="clear" w:pos="1588"/>
        <w:tab w:val="clear" w:pos="1985"/>
        <w:tab w:val="left" w:pos="907"/>
        <w:tab w:val="center" w:pos="4849"/>
        <w:tab w:val="right" w:pos="9725"/>
      </w:tabs>
    </w:pPr>
  </w:style>
  <w:style w:type="character" w:customStyle="1" w:styleId="Char2">
    <w:name w:val="머리글 Char"/>
    <w:aliases w:val="h Char,Header/Footer Char"/>
    <w:link w:val="af1"/>
    <w:uiPriority w:val="99"/>
    <w:locked/>
    <w:rsid w:val="00F75C43"/>
    <w:rPr>
      <w:rFonts w:ascii="Times New Roman" w:hAnsi="Times New Roman" w:cs="Times New Roman"/>
      <w:sz w:val="20"/>
      <w:szCs w:val="20"/>
      <w:lang w:val="en-GB"/>
    </w:rPr>
  </w:style>
  <w:style w:type="character" w:styleId="af2">
    <w:name w:val="footnote reference"/>
    <w:uiPriority w:val="99"/>
    <w:semiHidden/>
    <w:rsid w:val="00DE5D3F"/>
    <w:rPr>
      <w:rFonts w:cs="Times New Roman"/>
      <w:position w:val="6"/>
      <w:sz w:val="16"/>
      <w:szCs w:val="16"/>
    </w:rPr>
  </w:style>
  <w:style w:type="paragraph" w:styleId="af3">
    <w:name w:val="footnote text"/>
    <w:basedOn w:val="a7"/>
    <w:link w:val="Char3"/>
    <w:uiPriority w:val="99"/>
    <w:semiHidden/>
    <w:rsid w:val="00DE5D3F"/>
    <w:pPr>
      <w:tabs>
        <w:tab w:val="left" w:pos="256"/>
      </w:tabs>
    </w:pPr>
  </w:style>
  <w:style w:type="character" w:customStyle="1" w:styleId="Char3">
    <w:name w:val="각주 텍스트 Char"/>
    <w:link w:val="af3"/>
    <w:uiPriority w:val="99"/>
    <w:semiHidden/>
    <w:locked/>
    <w:rsid w:val="00F75C43"/>
    <w:rPr>
      <w:rFonts w:ascii="Times New Roman" w:hAnsi="Times New Roman" w:cs="Times New Roman"/>
      <w:sz w:val="20"/>
      <w:szCs w:val="20"/>
      <w:lang w:val="en-GB"/>
    </w:rPr>
  </w:style>
  <w:style w:type="paragraph" w:styleId="af4">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5">
    <w:name w:val="Title"/>
    <w:basedOn w:val="a7"/>
    <w:next w:val="heading1aftertitle"/>
    <w:link w:val="Char4"/>
    <w:uiPriority w:val="99"/>
    <w:qFormat/>
    <w:rsid w:val="00DE5D3F"/>
    <w:pPr>
      <w:spacing w:before="840" w:after="480"/>
      <w:jc w:val="center"/>
    </w:pPr>
    <w:rPr>
      <w:rFonts w:ascii="Cambria" w:hAnsi="Cambria"/>
      <w:b/>
      <w:bCs/>
      <w:kern w:val="28"/>
      <w:sz w:val="32"/>
      <w:szCs w:val="32"/>
    </w:rPr>
  </w:style>
  <w:style w:type="character" w:customStyle="1" w:styleId="Char4">
    <w:name w:val="제목 Char"/>
    <w:link w:val="af5"/>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a7"/>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6">
    <w:name w:val="caption"/>
    <w:basedOn w:val="a7"/>
    <w:next w:val="a7"/>
    <w:link w:val="Char5"/>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7">
    <w:name w:val="table of figures"/>
    <w:basedOn w:val="a7"/>
    <w:next w:val="a7"/>
    <w:uiPriority w:val="99"/>
    <w:rsid w:val="00DE5D3F"/>
    <w:pPr>
      <w:tabs>
        <w:tab w:val="clear" w:pos="794"/>
        <w:tab w:val="clear" w:pos="1191"/>
        <w:tab w:val="clear" w:pos="1588"/>
        <w:tab w:val="clear" w:pos="1985"/>
      </w:tabs>
      <w:ind w:left="400" w:hanging="400"/>
    </w:pPr>
  </w:style>
  <w:style w:type="paragraph" w:styleId="90">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8">
    <w:name w:val="Hyperlink"/>
    <w:uiPriority w:val="99"/>
    <w:rsid w:val="00DE5D3F"/>
    <w:rPr>
      <w:rFonts w:cs="Times New Roman"/>
      <w:color w:val="0000FF"/>
      <w:u w:val="single"/>
    </w:rPr>
  </w:style>
  <w:style w:type="paragraph" w:styleId="af9">
    <w:name w:val="Body Text"/>
    <w:basedOn w:val="a7"/>
    <w:link w:val="Char6"/>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Char6">
    <w:name w:val="본문 Char"/>
    <w:link w:val="af9"/>
    <w:uiPriority w:val="99"/>
    <w:locked/>
    <w:rsid w:val="00DE5D3F"/>
    <w:rPr>
      <w:rFonts w:eastAsia="Batang" w:cs="Times New Roman"/>
      <w:sz w:val="22"/>
      <w:szCs w:val="22"/>
      <w:lang w:val="en-US" w:eastAsia="en-US"/>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a">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b">
    <w:name w:val="Document Map"/>
    <w:basedOn w:val="a7"/>
    <w:link w:val="Char7"/>
    <w:uiPriority w:val="99"/>
    <w:semiHidden/>
    <w:rsid w:val="001C0A25"/>
    <w:pPr>
      <w:shd w:val="clear" w:color="auto" w:fill="000080"/>
    </w:pPr>
    <w:rPr>
      <w:sz w:val="16"/>
    </w:rPr>
  </w:style>
  <w:style w:type="character" w:customStyle="1" w:styleId="Char7">
    <w:name w:val="문서 구조 Char"/>
    <w:link w:val="afb"/>
    <w:uiPriority w:val="99"/>
    <w:semiHidden/>
    <w:locked/>
    <w:rsid w:val="001C0A25"/>
    <w:rPr>
      <w:rFonts w:ascii="Times New Roman" w:hAnsi="Times New Roman"/>
      <w:sz w:val="16"/>
      <w:shd w:val="clear" w:color="auto" w:fill="000080"/>
      <w:lang w:val="en-GB"/>
    </w:rPr>
  </w:style>
  <w:style w:type="paragraph" w:styleId="34">
    <w:name w:val="Body Text Indent 3"/>
    <w:basedOn w:val="a7"/>
    <w:link w:val="3Char0"/>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Char0">
    <w:name w:val="본문 들여쓰기 3 Char"/>
    <w:link w:val="34"/>
    <w:uiPriority w:val="99"/>
    <w:locked/>
    <w:rsid w:val="00F75C43"/>
    <w:rPr>
      <w:rFonts w:ascii="Times New Roman" w:hAnsi="Times New Roman" w:cs="Times New Roman"/>
      <w:sz w:val="16"/>
      <w:szCs w:val="16"/>
      <w:lang w:val="en-GB"/>
    </w:rPr>
  </w:style>
  <w:style w:type="paragraph" w:styleId="24">
    <w:name w:val="Body Text Indent 2"/>
    <w:basedOn w:val="a7"/>
    <w:link w:val="2Char0"/>
    <w:uiPriority w:val="99"/>
    <w:rsid w:val="00DE5D3F"/>
    <w:pPr>
      <w:spacing w:after="120" w:line="480" w:lineRule="auto"/>
      <w:ind w:left="283"/>
    </w:pPr>
  </w:style>
  <w:style w:type="character" w:customStyle="1" w:styleId="2Char0">
    <w:name w:val="본문 들여쓰기 2 Char"/>
    <w:link w:val="24"/>
    <w:uiPriority w:val="99"/>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d"/>
    <w:next w:val="ad"/>
    <w:uiPriority w:val="99"/>
    <w:semiHidden/>
    <w:rsid w:val="00DE5D3F"/>
    <w:rPr>
      <w:b/>
      <w:bCs/>
    </w:rPr>
  </w:style>
  <w:style w:type="paragraph" w:styleId="35">
    <w:name w:val="Body Text 3"/>
    <w:basedOn w:val="a7"/>
    <w:link w:val="3Char1"/>
    <w:uiPriority w:val="99"/>
    <w:rsid w:val="00DE5D3F"/>
    <w:pPr>
      <w:spacing w:after="120"/>
    </w:pPr>
    <w:rPr>
      <w:sz w:val="16"/>
      <w:szCs w:val="16"/>
    </w:rPr>
  </w:style>
  <w:style w:type="character" w:customStyle="1" w:styleId="3Char1">
    <w:name w:val="본문 3 Char"/>
    <w:link w:val="35"/>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link w:val="Annex2Char"/>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5">
    <w:name w:val="Body Text 2"/>
    <w:basedOn w:val="a7"/>
    <w:link w:val="2Char1"/>
    <w:uiPriority w:val="99"/>
    <w:rsid w:val="00DE5D3F"/>
    <w:pPr>
      <w:spacing w:after="120" w:line="480" w:lineRule="auto"/>
    </w:pPr>
  </w:style>
  <w:style w:type="character" w:customStyle="1" w:styleId="2Char1">
    <w:name w:val="본문 2 Char"/>
    <w:link w:val="25"/>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c">
    <w:name w:val="Balloon Text"/>
    <w:basedOn w:val="a7"/>
    <w:link w:val="Char8"/>
    <w:uiPriority w:val="99"/>
    <w:semiHidden/>
    <w:rsid w:val="00146B39"/>
    <w:rPr>
      <w:sz w:val="16"/>
    </w:rPr>
  </w:style>
  <w:style w:type="character" w:customStyle="1" w:styleId="Char8">
    <w:name w:val="풍선 도움말 텍스트 Char"/>
    <w:link w:val="afc"/>
    <w:uiPriority w:val="99"/>
    <w:semiHidden/>
    <w:locked/>
    <w:rsid w:val="00146B39"/>
    <w:rPr>
      <w:rFonts w:ascii="Times New Roman" w:hAnsi="Times New Roman"/>
      <w:sz w:val="16"/>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0"/>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d">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a7"/>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aff">
    <w:name w:val="endnote text"/>
    <w:basedOn w:val="a7"/>
    <w:link w:val="Char9"/>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Char9">
    <w:name w:val="미주 텍스트 Char"/>
    <w:link w:val="aff"/>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d"/>
    <w:next w:val="ad"/>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0">
    <w:name w:val="annotation subject"/>
    <w:basedOn w:val="ad"/>
    <w:next w:val="ad"/>
    <w:link w:val="Chara"/>
    <w:uiPriority w:val="99"/>
    <w:semiHidden/>
    <w:rsid w:val="00E47875"/>
    <w:rPr>
      <w:b/>
      <w:bCs/>
    </w:rPr>
  </w:style>
  <w:style w:type="character" w:customStyle="1" w:styleId="Chara">
    <w:name w:val="메모 주제 Char"/>
    <w:link w:val="aff0"/>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11"/>
      </w:numPr>
      <w:ind w:left="403" w:hanging="403"/>
      <w:textAlignment w:val="auto"/>
    </w:pPr>
  </w:style>
  <w:style w:type="paragraph" w:customStyle="1" w:styleId="LegendeFigure">
    <w:name w:val="Legende Figure"/>
    <w:basedOn w:val="af6"/>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1"/>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a7"/>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44">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
    <w:name w:val="HTML Preformatted"/>
    <w:basedOn w:val="a7"/>
    <w:link w:val="HTML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Char">
    <w:name w:val="미리 서식이 지정된 HTML Char"/>
    <w:link w:val="HTML"/>
    <w:uiPriority w:val="99"/>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a0">
    <w:name w:val="List Continue"/>
    <w:aliases w:val="list 1,list-1"/>
    <w:basedOn w:val="a7"/>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0"/>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0"/>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BA3A75"/>
    <w:pPr>
      <w:spacing w:before="480"/>
    </w:pPr>
    <w:rPr>
      <w:rFonts w:ascii="Times" w:hAnsi="Times"/>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1">
    <w:name w:val="Date"/>
    <w:basedOn w:val="a7"/>
    <w:next w:val="a7"/>
    <w:link w:val="Charb"/>
    <w:uiPriority w:val="99"/>
    <w:rsid w:val="00BA3A75"/>
  </w:style>
  <w:style w:type="character" w:customStyle="1" w:styleId="Charb">
    <w:name w:val="날짜 Char"/>
    <w:link w:val="aff1"/>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har5">
    <w:name w:val="캡션 Char"/>
    <w:link w:val="af6"/>
    <w:uiPriority w:val="35"/>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aff2">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a7"/>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a7"/>
    <w:uiPriority w:val="34"/>
    <w:qFormat/>
    <w:rsid w:val="00C60962"/>
    <w:pPr>
      <w:ind w:left="720"/>
    </w:pPr>
  </w:style>
  <w:style w:type="paragraph" w:customStyle="1" w:styleId="ColorfulList-Accent12">
    <w:name w:val="Colorful List - Accent 12"/>
    <w:basedOn w:val="a7"/>
    <w:uiPriority w:val="34"/>
    <w:qFormat/>
    <w:rsid w:val="00F039D0"/>
    <w:pPr>
      <w:ind w:left="720"/>
      <w:textAlignment w:val="auto"/>
    </w:pPr>
  </w:style>
  <w:style w:type="paragraph" w:styleId="11">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aff3">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736A50"/>
    <w:pPr>
      <w:keepNext/>
      <w:keepLines/>
      <w:numPr>
        <w:numId w:val="43"/>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basedOn w:val="Annex2Char"/>
    <w:rsid w:val="0076099A"/>
    <w:rPr>
      <w:rFonts w:ascii="Times New Roman" w:hAnsi="Times New Roman"/>
      <w:b/>
      <w:bCs/>
      <w:sz w:val="22"/>
      <w:szCs w:val="22"/>
      <w:lang w:val="en-GB" w:eastAsia="en-US"/>
    </w:rPr>
  </w:style>
  <w:style w:type="paragraph" w:customStyle="1" w:styleId="3N0">
    <w:name w:val="3N0"/>
    <w:basedOn w:val="a7"/>
    <w:link w:val="3N0Char"/>
    <w:qFormat/>
    <w:rsid w:val="00C649E3"/>
    <w:pPr>
      <w:widowControl w:val="0"/>
      <w:tabs>
        <w:tab w:val="clear" w:pos="794"/>
        <w:tab w:val="clear" w:pos="1191"/>
        <w:tab w:val="clear" w:pos="1588"/>
        <w:tab w:val="clear" w:pos="1985"/>
      </w:tabs>
    </w:pPr>
  </w:style>
  <w:style w:type="character" w:customStyle="1" w:styleId="3L1NoteChar">
    <w:name w:val="3L1Note Char"/>
    <w:basedOn w:val="3L1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basedOn w:val="Annex3Char2"/>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basedOn w:val="3H1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C649E3"/>
    <w:pPr>
      <w:numPr>
        <w:ilvl w:val="4"/>
      </w:numPr>
      <w:tabs>
        <w:tab w:val="num" w:pos="794"/>
      </w:tabs>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basedOn w:val="3H2Char"/>
    <w:rsid w:val="00BB5DC8"/>
    <w:rPr>
      <w:rFonts w:ascii="Times New Roman" w:hAnsi="Times New Roman"/>
      <w:b/>
      <w:lang w:val="en-GB" w:eastAsia="en-US"/>
    </w:rPr>
  </w:style>
  <w:style w:type="paragraph" w:customStyle="1" w:styleId="3S0">
    <w:name w:val="3S0"/>
    <w:basedOn w:val="a7"/>
    <w:link w:val="3S0Char"/>
    <w:qFormat/>
    <w:rsid w:val="00B23D9E"/>
  </w:style>
  <w:style w:type="character" w:customStyle="1" w:styleId="3H3Char">
    <w:name w:val="3H3 Char"/>
    <w:basedOn w:val="3H2Char"/>
    <w:link w:val="3H3"/>
    <w:rsid w:val="00E478ED"/>
    <w:rPr>
      <w:rFonts w:ascii="Times New Roman" w:hAnsi="Times New Roman"/>
      <w:b/>
      <w:lang w:val="en-GB" w:eastAsia="en-US"/>
    </w:rPr>
  </w:style>
  <w:style w:type="character" w:customStyle="1" w:styleId="3DVCLevel4Char">
    <w:name w:val="3DVC Level 4 Char"/>
    <w:basedOn w:val="3H3Char"/>
    <w:rsid w:val="004F0328"/>
    <w:rPr>
      <w:rFonts w:ascii="Times New Roman" w:hAnsi="Times New Roman"/>
      <w:b/>
      <w:lang w:val="en-GB" w:eastAsia="en-US"/>
    </w:rPr>
  </w:style>
  <w:style w:type="paragraph" w:styleId="aff4">
    <w:name w:val="List Paragraph"/>
    <w:basedOn w:val="a7"/>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a7"/>
    <w:link w:val="3EdNotesChar"/>
    <w:qFormat/>
    <w:rsid w:val="00C649E3"/>
    <w:pPr>
      <w:numPr>
        <w:numId w:val="39"/>
      </w:numPr>
      <w:tabs>
        <w:tab w:val="clear" w:pos="794"/>
        <w:tab w:val="left" w:pos="284"/>
      </w:tabs>
      <w:spacing w:before="0"/>
    </w:pPr>
  </w:style>
  <w:style w:type="character" w:customStyle="1" w:styleId="3H4Char">
    <w:name w:val="3H4 Char"/>
    <w:basedOn w:val="3H3Char"/>
    <w:link w:val="3H4"/>
    <w:rsid w:val="00C649E3"/>
    <w:rPr>
      <w:rFonts w:ascii="Times New Roman" w:hAnsi="Times New Roman"/>
      <w:b/>
      <w:lang w:val="en-GB" w:eastAsia="en-US"/>
    </w:rPr>
  </w:style>
  <w:style w:type="character" w:customStyle="1" w:styleId="3DVCLevel5Char">
    <w:name w:val="3DVC Level 5 Char"/>
    <w:basedOn w:val="3H4Char"/>
    <w:link w:val="3H5"/>
    <w:rsid w:val="00C649E3"/>
    <w:rPr>
      <w:rFonts w:ascii="Times New Roman" w:hAnsi="Times New Roman"/>
      <w:b/>
      <w:lang w:val="en-GB" w:eastAsia="en-US"/>
    </w:rPr>
  </w:style>
  <w:style w:type="character" w:styleId="aff5">
    <w:name w:val="Placeholder Text"/>
    <w:basedOn w:val="a8"/>
    <w:uiPriority w:val="99"/>
    <w:semiHidden/>
    <w:rsid w:val="00B95324"/>
    <w:rPr>
      <w:color w:val="808080"/>
    </w:rPr>
  </w:style>
  <w:style w:type="character" w:customStyle="1" w:styleId="3EdNotesChar">
    <w:name w:val="3EdNotes Char"/>
    <w:basedOn w:val="a8"/>
    <w:link w:val="3EdNotes"/>
    <w:rsid w:val="008D3973"/>
    <w:rPr>
      <w:rFonts w:ascii="Times New Roman" w:hAnsi="Times New Roman"/>
      <w:lang w:val="en-GB" w:eastAsia="en-US"/>
    </w:rPr>
  </w:style>
  <w:style w:type="paragraph" w:customStyle="1" w:styleId="FigureCaption">
    <w:name w:val="Figure Caption"/>
    <w:basedOn w:val="a7"/>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aff6">
    <w:name w:val="Plain Text"/>
    <w:basedOn w:val="a7"/>
    <w:link w:val="Charc"/>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lang w:val="de-DE"/>
    </w:rPr>
  </w:style>
  <w:style w:type="character" w:customStyle="1" w:styleId="Charc">
    <w:name w:val="글자만 Char"/>
    <w:basedOn w:val="a8"/>
    <w:link w:val="aff6"/>
    <w:uiPriority w:val="99"/>
    <w:semiHidden/>
    <w:rsid w:val="00B95324"/>
    <w:rPr>
      <w:rFonts w:ascii="Calibri" w:eastAsia="Calibri" w:hAnsi="Calibri" w:cs="Times New Roman"/>
      <w:sz w:val="22"/>
      <w:szCs w:val="21"/>
      <w:lang w:eastAsia="en-US"/>
    </w:rPr>
  </w:style>
  <w:style w:type="paragraph" w:styleId="TOC">
    <w:name w:val="TOC Heading"/>
    <w:basedOn w:val="a7"/>
    <w:next w:val="a7"/>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a7"/>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aff7">
    <w:name w:val="Normal (Web)"/>
    <w:basedOn w:val="a7"/>
    <w:uiPriority w:val="99"/>
    <w:semiHidden/>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caps/>
      <w:sz w:val="24"/>
      <w:szCs w:val="24"/>
    </w:rPr>
  </w:style>
  <w:style w:type="character" w:customStyle="1" w:styleId="3H0Char">
    <w:name w:val="3H0 Char"/>
    <w:basedOn w:val="Annex2Char"/>
    <w:link w:val="3H0"/>
    <w:rsid w:val="00736A50"/>
    <w:rPr>
      <w:rFonts w:ascii="Times New Roman" w:hAnsi="Times New Roman"/>
      <w:b/>
      <w:bCs w:val="0"/>
      <w:sz w:val="22"/>
      <w:szCs w:val="22"/>
      <w:lang w:val="en-GB" w:eastAsia="en-US"/>
    </w:rPr>
  </w:style>
  <w:style w:type="character" w:customStyle="1" w:styleId="3TOCLOFLOTChar">
    <w:name w:val="3TOCLOFLOT Char"/>
    <w:basedOn w:val="3H0Char"/>
    <w:link w:val="3TOCLOFLOT"/>
    <w:rsid w:val="00834015"/>
    <w:rPr>
      <w:rFonts w:ascii="Times New Roman" w:hAnsi="Times New Roman"/>
      <w:b/>
      <w:bCs/>
      <w:caps/>
      <w:sz w:val="24"/>
      <w:szCs w:val="24"/>
      <w:lang w:val="en-GB" w:eastAsia="en-US"/>
    </w:rPr>
  </w:style>
  <w:style w:type="paragraph" w:customStyle="1" w:styleId="EquationTab">
    <w:name w:val="EquationTab"/>
    <w:basedOn w:val="a7"/>
    <w:link w:val="EquationTabChar"/>
    <w:qFormat/>
    <w:rsid w:val="003B7640"/>
  </w:style>
  <w:style w:type="character" w:customStyle="1" w:styleId="EquationTabChar">
    <w:name w:val="EquationTab Char"/>
    <w:basedOn w:val="a8"/>
    <w:link w:val="EquationTab"/>
    <w:rsid w:val="003B7640"/>
    <w:rPr>
      <w:rFonts w:ascii="Times New Roman" w:hAnsi="Times New Roman"/>
      <w:lang w:val="en-GB" w:eastAsia="en-US"/>
    </w:rPr>
  </w:style>
  <w:style w:type="numbering" w:customStyle="1" w:styleId="3DHeading">
    <w:name w:val="3D Heading"/>
    <w:uiPriority w:val="99"/>
    <w:rsid w:val="007F6292"/>
    <w:pPr>
      <w:numPr>
        <w:numId w:val="42"/>
      </w:numPr>
    </w:pPr>
  </w:style>
  <w:style w:type="paragraph" w:customStyle="1" w:styleId="3H6">
    <w:name w:val="3H6"/>
    <w:basedOn w:val="a7"/>
    <w:rsid w:val="007F6292"/>
    <w:pPr>
      <w:numPr>
        <w:ilvl w:val="6"/>
        <w:numId w:val="43"/>
      </w:numPr>
    </w:pPr>
  </w:style>
  <w:style w:type="paragraph" w:customStyle="1" w:styleId="3H7">
    <w:name w:val="3H7"/>
    <w:basedOn w:val="a7"/>
    <w:rsid w:val="007F6292"/>
    <w:pPr>
      <w:numPr>
        <w:ilvl w:val="7"/>
        <w:numId w:val="43"/>
      </w:numPr>
    </w:pPr>
  </w:style>
  <w:style w:type="paragraph" w:customStyle="1" w:styleId="3H8">
    <w:name w:val="3H8"/>
    <w:basedOn w:val="a7"/>
    <w:rsid w:val="007F6292"/>
    <w:pPr>
      <w:numPr>
        <w:ilvl w:val="8"/>
        <w:numId w:val="43"/>
      </w:numPr>
    </w:pPr>
  </w:style>
  <w:style w:type="paragraph" w:customStyle="1" w:styleId="3H9">
    <w:name w:val="3H9"/>
    <w:basedOn w:val="a7"/>
    <w:rsid w:val="00C649E3"/>
  </w:style>
  <w:style w:type="paragraph" w:customStyle="1" w:styleId="3DVCAnnexSem0">
    <w:name w:val="3DVC Annex Sem 0"/>
    <w:basedOn w:val="a7"/>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a7"/>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55"/>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basedOn w:val="3DVCnormalChar"/>
    <w:link w:val="3D0"/>
    <w:rsid w:val="00334E4E"/>
    <w:rPr>
      <w:rFonts w:ascii="Times New Roman" w:hAnsi="Times New Roman"/>
      <w:lang w:val="en-GB" w:eastAsia="en-US"/>
    </w:rPr>
  </w:style>
  <w:style w:type="paragraph" w:customStyle="1" w:styleId="3D2">
    <w:name w:val="3D2"/>
    <w:basedOn w:val="3D1"/>
    <w:link w:val="3D2Char"/>
    <w:qFormat/>
    <w:rsid w:val="0098546B"/>
    <w:pPr>
      <w:numPr>
        <w:ilvl w:val="2"/>
      </w:numPr>
      <w:tabs>
        <w:tab w:val="clear" w:pos="340"/>
        <w:tab w:val="clear" w:pos="794"/>
        <w:tab w:val="num" w:pos="1191"/>
      </w:tabs>
      <w:ind w:left="1071"/>
    </w:pPr>
  </w:style>
  <w:style w:type="character" w:customStyle="1" w:styleId="3D1Char">
    <w:name w:val="3D1 Char"/>
    <w:basedOn w:val="3D0Char"/>
    <w:link w:val="3D1"/>
    <w:rsid w:val="00205525"/>
    <w:rPr>
      <w:rFonts w:ascii="Times New Roman" w:hAnsi="Times New Roman"/>
      <w:lang w:val="en-GB" w:eastAsia="en-US"/>
    </w:rPr>
  </w:style>
  <w:style w:type="paragraph" w:customStyle="1" w:styleId="3D3">
    <w:name w:val="3D3"/>
    <w:basedOn w:val="3D2"/>
    <w:link w:val="3D3Char"/>
    <w:qFormat/>
    <w:rsid w:val="00205525"/>
    <w:pPr>
      <w:numPr>
        <w:ilvl w:val="3"/>
      </w:numPr>
    </w:pPr>
  </w:style>
  <w:style w:type="character" w:customStyle="1" w:styleId="3D2Char">
    <w:name w:val="3D2 Char"/>
    <w:basedOn w:val="3D1Char"/>
    <w:link w:val="3D2"/>
    <w:rsid w:val="0098546B"/>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s>
    </w:pPr>
  </w:style>
  <w:style w:type="character" w:customStyle="1" w:styleId="3D3Char">
    <w:name w:val="3D3 Char"/>
    <w:basedOn w:val="3D2Char"/>
    <w:link w:val="3D3"/>
    <w:rsid w:val="00205525"/>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s>
    </w:pPr>
  </w:style>
  <w:style w:type="character" w:customStyle="1" w:styleId="3D4Char">
    <w:name w:val="3D4 Char"/>
    <w:basedOn w:val="3D3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s>
    </w:pPr>
  </w:style>
  <w:style w:type="character" w:customStyle="1" w:styleId="3D5Char">
    <w:name w:val="3D5 Char"/>
    <w:basedOn w:val="3D4Char"/>
    <w:link w:val="3D5"/>
    <w:rsid w:val="00205525"/>
    <w:rPr>
      <w:rFonts w:ascii="Times New Roman" w:hAnsi="Times New Roman"/>
      <w:lang w:val="en-GB" w:eastAsia="en-US"/>
    </w:rPr>
  </w:style>
  <w:style w:type="paragraph" w:customStyle="1" w:styleId="3Tabs">
    <w:name w:val="3 Tabs"/>
    <w:basedOn w:val="3N0"/>
    <w:link w:val="3TabsChar"/>
    <w:qFormat/>
    <w:rsid w:val="0017266B"/>
    <w:pPr>
      <w:tabs>
        <w:tab w:val="left" w:pos="357"/>
        <w:tab w:val="left" w:pos="714"/>
        <w:tab w:val="left" w:pos="1071"/>
        <w:tab w:val="left" w:pos="1429"/>
        <w:tab w:val="left" w:pos="1786"/>
        <w:tab w:val="left" w:pos="2143"/>
        <w:tab w:val="left" w:pos="2500"/>
        <w:tab w:val="left" w:pos="2857"/>
      </w:tabs>
      <w:spacing w:before="240" w:after="120"/>
      <w:ind w:left="357"/>
      <w:jc w:val="left"/>
    </w:pPr>
  </w:style>
  <w:style w:type="character" w:customStyle="1" w:styleId="3D6Char">
    <w:name w:val="3D6 Char"/>
    <w:basedOn w:val="3D5Char"/>
    <w:link w:val="3D6"/>
    <w:rsid w:val="001F5401"/>
    <w:rPr>
      <w:rFonts w:ascii="Times New Roman" w:hAnsi="Times New Roman"/>
      <w:lang w:val="en-GB" w:eastAsia="en-US"/>
    </w:rPr>
  </w:style>
  <w:style w:type="paragraph" w:customStyle="1" w:styleId="3U1">
    <w:name w:val="3U1"/>
    <w:basedOn w:val="3N0"/>
    <w:qFormat/>
    <w:rsid w:val="009943AD"/>
    <w:pPr>
      <w:numPr>
        <w:ilvl w:val="1"/>
        <w:numId w:val="69"/>
      </w:numPr>
      <w:ind w:left="714"/>
    </w:pPr>
  </w:style>
  <w:style w:type="paragraph" w:customStyle="1" w:styleId="3U0">
    <w:name w:val="3U0"/>
    <w:basedOn w:val="3N0"/>
    <w:qFormat/>
    <w:rsid w:val="00846E49"/>
    <w:pPr>
      <w:numPr>
        <w:numId w:val="69"/>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a7"/>
    <w:qFormat/>
    <w:rsid w:val="00846E49"/>
    <w:pPr>
      <w:numPr>
        <w:ilvl w:val="7"/>
        <w:numId w:val="69"/>
      </w:numPr>
    </w:pPr>
  </w:style>
  <w:style w:type="paragraph" w:customStyle="1" w:styleId="3U8">
    <w:name w:val="3U8"/>
    <w:basedOn w:val="3U7"/>
    <w:qFormat/>
    <w:rsid w:val="00846E49"/>
    <w:pPr>
      <w:numPr>
        <w:ilvl w:val="8"/>
      </w:numPr>
    </w:pPr>
  </w:style>
  <w:style w:type="character" w:styleId="aff8">
    <w:name w:val="Strong"/>
    <w:basedOn w:val="a8"/>
    <w:qFormat/>
    <w:rsid w:val="00D43C06"/>
    <w:rPr>
      <w:b/>
      <w:bCs/>
    </w:rPr>
  </w:style>
  <w:style w:type="paragraph" w:customStyle="1" w:styleId="3D7">
    <w:name w:val="3D7"/>
    <w:basedOn w:val="a7"/>
    <w:rsid w:val="006B3435"/>
    <w:pPr>
      <w:numPr>
        <w:ilvl w:val="7"/>
        <w:numId w:val="55"/>
      </w:numPr>
    </w:pPr>
  </w:style>
  <w:style w:type="paragraph" w:customStyle="1" w:styleId="3D8">
    <w:name w:val="3D8"/>
    <w:basedOn w:val="a7"/>
    <w:rsid w:val="006B3435"/>
    <w:pPr>
      <w:numPr>
        <w:ilvl w:val="8"/>
        <w:numId w:val="55"/>
      </w:numPr>
    </w:pPr>
  </w:style>
  <w:style w:type="paragraph" w:customStyle="1" w:styleId="3E0">
    <w:name w:val="3E0"/>
    <w:basedOn w:val="3N0"/>
    <w:qFormat/>
    <w:rsid w:val="006B4E42"/>
    <w:pPr>
      <w:numPr>
        <w:numId w:val="70"/>
      </w:numPr>
      <w:tabs>
        <w:tab w:val="center" w:pos="4865"/>
        <w:tab w:val="right" w:pos="9730"/>
      </w:tabs>
      <w:jc w:val="left"/>
    </w:pPr>
  </w:style>
  <w:style w:type="numbering" w:customStyle="1" w:styleId="3Dash">
    <w:name w:val="3Dash"/>
    <w:uiPriority w:val="99"/>
    <w:rsid w:val="00B854CC"/>
    <w:pPr>
      <w:numPr>
        <w:numId w:val="66"/>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a7"/>
    <w:qFormat/>
    <w:rsid w:val="006B4E42"/>
    <w:pPr>
      <w:numPr>
        <w:ilvl w:val="3"/>
        <w:numId w:val="70"/>
      </w:numPr>
      <w:tabs>
        <w:tab w:val="clear" w:pos="794"/>
        <w:tab w:val="clear" w:pos="1191"/>
        <w:tab w:val="clear" w:pos="1588"/>
        <w:tab w:val="clear" w:pos="1985"/>
        <w:tab w:val="center" w:pos="4865"/>
        <w:tab w:val="right" w:pos="9730"/>
      </w:tabs>
    </w:pPr>
  </w:style>
  <w:style w:type="paragraph" w:customStyle="1" w:styleId="3E4">
    <w:name w:val="3E4"/>
    <w:basedOn w:val="a7"/>
    <w:qFormat/>
    <w:rsid w:val="006B4E42"/>
    <w:pPr>
      <w:numPr>
        <w:ilvl w:val="4"/>
        <w:numId w:val="70"/>
      </w:numPr>
      <w:tabs>
        <w:tab w:val="clear" w:pos="794"/>
        <w:tab w:val="clear" w:pos="1191"/>
        <w:tab w:val="clear" w:pos="1588"/>
        <w:tab w:val="clear" w:pos="1985"/>
        <w:tab w:val="center" w:pos="4865"/>
        <w:tab w:val="right" w:pos="9730"/>
      </w:tabs>
    </w:pPr>
  </w:style>
  <w:style w:type="paragraph" w:customStyle="1" w:styleId="3E5">
    <w:name w:val="3E5"/>
    <w:basedOn w:val="a7"/>
    <w:qFormat/>
    <w:rsid w:val="006B4E42"/>
    <w:pPr>
      <w:numPr>
        <w:ilvl w:val="5"/>
        <w:numId w:val="70"/>
      </w:numPr>
      <w:tabs>
        <w:tab w:val="clear" w:pos="794"/>
        <w:tab w:val="clear" w:pos="1191"/>
        <w:tab w:val="clear" w:pos="1588"/>
        <w:tab w:val="clear" w:pos="1985"/>
        <w:tab w:val="center" w:pos="4864"/>
        <w:tab w:val="right" w:pos="9729"/>
      </w:tabs>
    </w:pPr>
  </w:style>
  <w:style w:type="paragraph" w:customStyle="1" w:styleId="3E6">
    <w:name w:val="3E6"/>
    <w:basedOn w:val="a7"/>
    <w:qFormat/>
    <w:rsid w:val="006B4E42"/>
    <w:pPr>
      <w:numPr>
        <w:ilvl w:val="6"/>
        <w:numId w:val="70"/>
      </w:numPr>
      <w:tabs>
        <w:tab w:val="clear" w:pos="794"/>
        <w:tab w:val="clear" w:pos="1191"/>
        <w:tab w:val="clear" w:pos="1588"/>
        <w:tab w:val="clear" w:pos="1985"/>
        <w:tab w:val="center" w:pos="4864"/>
        <w:tab w:val="right" w:pos="9729"/>
      </w:tabs>
    </w:pPr>
  </w:style>
  <w:style w:type="paragraph" w:customStyle="1" w:styleId="3E7">
    <w:name w:val="3E7"/>
    <w:basedOn w:val="a7"/>
    <w:qFormat/>
    <w:rsid w:val="006B4E42"/>
    <w:pPr>
      <w:numPr>
        <w:ilvl w:val="7"/>
        <w:numId w:val="70"/>
      </w:numPr>
      <w:tabs>
        <w:tab w:val="clear" w:pos="794"/>
        <w:tab w:val="clear" w:pos="1191"/>
        <w:tab w:val="clear" w:pos="1588"/>
        <w:tab w:val="clear" w:pos="1985"/>
        <w:tab w:val="center" w:pos="4864"/>
        <w:tab w:val="right" w:pos="9729"/>
      </w:tabs>
    </w:pPr>
  </w:style>
  <w:style w:type="paragraph" w:customStyle="1" w:styleId="3E8">
    <w:name w:val="3E8"/>
    <w:basedOn w:val="a7"/>
    <w:qFormat/>
    <w:rsid w:val="006B4E42"/>
    <w:pPr>
      <w:numPr>
        <w:ilvl w:val="8"/>
        <w:numId w:val="70"/>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67"/>
      </w:numPr>
    </w:pPr>
  </w:style>
  <w:style w:type="numbering" w:customStyle="1" w:styleId="3DNumbering">
    <w:name w:val="3D Numbering"/>
    <w:uiPriority w:val="99"/>
    <w:rsid w:val="00846E49"/>
    <w:pPr>
      <w:numPr>
        <w:numId w:val="68"/>
      </w:numPr>
    </w:pPr>
  </w:style>
  <w:style w:type="character" w:customStyle="1" w:styleId="3TabsChar">
    <w:name w:val="3 Tabs Char"/>
    <w:basedOn w:val="a8"/>
    <w:link w:val="3Tabs"/>
    <w:rsid w:val="0017266B"/>
    <w:rPr>
      <w:rFonts w:ascii="Times New Roman" w:hAnsi="Times New Roman"/>
      <w:lang w:val="en-GB" w:eastAsia="en-US"/>
    </w:rPr>
  </w:style>
  <w:style w:type="paragraph" w:customStyle="1" w:styleId="3N4">
    <w:name w:val="3N4"/>
    <w:basedOn w:val="3N0"/>
    <w:qFormat/>
    <w:rsid w:val="00D73D39"/>
    <w:pPr>
      <w:ind w:left="142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Normal">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Heading1">
    <w:name w:val="heading 1"/>
    <w:basedOn w:val="Normal"/>
    <w:next w:val="Normal"/>
    <w:link w:val="Heading1Char"/>
    <w:uiPriority w:val="99"/>
    <w:qFormat/>
    <w:rsid w:val="00B95324"/>
    <w:pPr>
      <w:keepNext/>
      <w:keepLines/>
      <w:numPr>
        <w:numId w:val="3"/>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3"/>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33942"/>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97642"/>
    <w:pPr>
      <w:numPr>
        <w:ilvl w:val="3"/>
      </w:numPr>
      <w:ind w:hanging="1870"/>
      <w:jc w:val="left"/>
      <w:outlineLvl w:val="3"/>
    </w:pPr>
  </w:style>
  <w:style w:type="paragraph" w:styleId="Heading5">
    <w:name w:val="heading 5"/>
    <w:basedOn w:val="Heading3"/>
    <w:next w:val="Normal"/>
    <w:link w:val="Heading5Char"/>
    <w:uiPriority w:val="99"/>
    <w:qFormat/>
    <w:rsid w:val="00D07A7C"/>
    <w:pPr>
      <w:numPr>
        <w:ilvl w:val="4"/>
      </w:numPr>
      <w:tabs>
        <w:tab w:val="left" w:pos="907"/>
      </w:tabs>
      <w:ind w:left="1701" w:hanging="1701"/>
      <w:outlineLvl w:val="4"/>
    </w:pPr>
  </w:style>
  <w:style w:type="paragraph" w:styleId="Heading6">
    <w:name w:val="heading 6"/>
    <w:basedOn w:val="Heading3"/>
    <w:next w:val="Normal"/>
    <w:link w:val="Heading6Char"/>
    <w:uiPriority w:val="99"/>
    <w:qFormat/>
    <w:rsid w:val="00FC2D62"/>
    <w:pPr>
      <w:numPr>
        <w:ilvl w:val="5"/>
      </w:numPr>
      <w:ind w:left="0" w:firstLine="0"/>
      <w:outlineLvl w:val="5"/>
    </w:pPr>
    <w:rPr>
      <w:rFonts w:ascii="Times" w:hAnsi="Times"/>
    </w:rPr>
  </w:style>
  <w:style w:type="paragraph" w:styleId="Heading7">
    <w:name w:val="heading 7"/>
    <w:basedOn w:val="Heading6"/>
    <w:next w:val="Normal"/>
    <w:link w:val="Heading7Char"/>
    <w:qFormat/>
    <w:rsid w:val="00DE5D3F"/>
    <w:pPr>
      <w:outlineLvl w:val="6"/>
    </w:pPr>
  </w:style>
  <w:style w:type="paragraph" w:styleId="Heading8">
    <w:name w:val="heading 8"/>
    <w:basedOn w:val="Heading7"/>
    <w:next w:val="Normal"/>
    <w:link w:val="Heading8Char"/>
    <w:qFormat/>
    <w:rsid w:val="00DE5D3F"/>
    <w:pPr>
      <w:outlineLvl w:val="7"/>
    </w:pPr>
  </w:style>
  <w:style w:type="paragraph" w:styleId="Heading9">
    <w:name w:val="heading 9"/>
    <w:basedOn w:val="Heading8"/>
    <w:next w:val="Normal"/>
    <w:link w:val="Heading9Char"/>
    <w:uiPriority w:val="99"/>
    <w:qFormat/>
    <w:rsid w:val="00DE5D3F"/>
    <w:p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95324"/>
    <w:rPr>
      <w:b/>
      <w:bCs/>
      <w:sz w:val="24"/>
      <w:szCs w:val="24"/>
      <w:lang w:val="en-GB" w:eastAsia="en-US"/>
    </w:rPr>
  </w:style>
  <w:style w:type="character" w:customStyle="1" w:styleId="Heading2Char">
    <w:name w:val="Heading 2 Char"/>
    <w:link w:val="Heading2"/>
    <w:uiPriority w:val="99"/>
    <w:locked/>
    <w:rsid w:val="00F75C43"/>
    <w:rPr>
      <w:b/>
      <w:bCs/>
      <w:sz w:val="22"/>
      <w:szCs w:val="22"/>
      <w:lang w:val="en-GB" w:eastAsia="en-US"/>
    </w:rPr>
  </w:style>
  <w:style w:type="character" w:customStyle="1" w:styleId="Heading3Char">
    <w:name w:val="Heading 3 Char"/>
    <w:link w:val="Heading3"/>
    <w:uiPriority w:val="99"/>
    <w:locked/>
    <w:rsid w:val="00D33942"/>
    <w:rPr>
      <w:rFonts w:ascii="Times New Roman" w:hAnsi="Times New Roman"/>
      <w:b/>
      <w:bCs/>
      <w:lang w:val="en-GB" w:eastAsia="en-US"/>
    </w:rPr>
  </w:style>
  <w:style w:type="character" w:customStyle="1" w:styleId="Heading4Char">
    <w:name w:val="Heading 4 Char"/>
    <w:aliases w:val="Heading 4 Char1 Char,Heading 4 Char Char Char"/>
    <w:link w:val="Heading4"/>
    <w:uiPriority w:val="99"/>
    <w:locked/>
    <w:rsid w:val="00F97642"/>
    <w:rPr>
      <w:rFonts w:ascii="Times New Roman" w:hAnsi="Times New Roman"/>
      <w:b/>
      <w:bCs/>
      <w:lang w:val="en-GB" w:eastAsia="en-US"/>
    </w:rPr>
  </w:style>
  <w:style w:type="character" w:customStyle="1" w:styleId="Heading5Char">
    <w:name w:val="Heading 5 Char"/>
    <w:link w:val="Heading5"/>
    <w:uiPriority w:val="99"/>
    <w:locked/>
    <w:rsid w:val="00D07A7C"/>
    <w:rPr>
      <w:rFonts w:ascii="Times New Roman" w:hAnsi="Times New Roman"/>
      <w:b/>
      <w:bCs/>
      <w:lang w:val="en-GB" w:eastAsia="en-US"/>
    </w:rPr>
  </w:style>
  <w:style w:type="character" w:customStyle="1" w:styleId="Heading6Char">
    <w:name w:val="Heading 6 Char"/>
    <w:link w:val="Heading6"/>
    <w:uiPriority w:val="99"/>
    <w:locked/>
    <w:rsid w:val="00FC2D62"/>
    <w:rPr>
      <w:b/>
      <w:bCs/>
      <w:lang w:val="en-GB" w:eastAsia="en-US"/>
    </w:rPr>
  </w:style>
  <w:style w:type="character" w:customStyle="1" w:styleId="Heading7Char">
    <w:name w:val="Heading 7 Char"/>
    <w:link w:val="Heading7"/>
    <w:locked/>
    <w:rsid w:val="00047B06"/>
    <w:rPr>
      <w:b/>
      <w:bCs/>
      <w:lang w:val="en-GB" w:eastAsia="en-US"/>
    </w:rPr>
  </w:style>
  <w:style w:type="character" w:customStyle="1" w:styleId="Heading8Char">
    <w:name w:val="Heading 8 Char"/>
    <w:link w:val="Heading8"/>
    <w:locked/>
    <w:rsid w:val="00047B06"/>
    <w:rPr>
      <w:b/>
      <w:bCs/>
      <w:lang w:val="en-GB" w:eastAsia="en-US"/>
    </w:rPr>
  </w:style>
  <w:style w:type="character" w:customStyle="1" w:styleId="Heading9Char">
    <w:name w:val="Heading 9 Char"/>
    <w:link w:val="Heading9"/>
    <w:uiPriority w:val="99"/>
    <w:locked/>
    <w:rsid w:val="00047B06"/>
    <w:rPr>
      <w:b/>
      <w:bCs/>
      <w:lang w:val="en-GB" w:eastAsia="en-US"/>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link w:val="Annex2Char"/>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11"/>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uiPriority w:val="35"/>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736A50"/>
    <w:pPr>
      <w:keepNext/>
      <w:keepLines/>
      <w:numPr>
        <w:numId w:val="43"/>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basedOn w:val="Annex2Char"/>
    <w:rsid w:val="0076099A"/>
    <w:rPr>
      <w:rFonts w:ascii="Times New Roman" w:hAnsi="Times New Roman"/>
      <w:b/>
      <w:bCs/>
      <w:sz w:val="22"/>
      <w:szCs w:val="22"/>
      <w:lang w:val="en-GB" w:eastAsia="en-US"/>
    </w:rPr>
  </w:style>
  <w:style w:type="paragraph" w:customStyle="1" w:styleId="3N0">
    <w:name w:val="3N0"/>
    <w:basedOn w:val="Normal"/>
    <w:link w:val="3N0Char"/>
    <w:qFormat/>
    <w:rsid w:val="00C649E3"/>
    <w:pPr>
      <w:widowControl w:val="0"/>
      <w:tabs>
        <w:tab w:val="clear" w:pos="794"/>
        <w:tab w:val="clear" w:pos="1191"/>
        <w:tab w:val="clear" w:pos="1588"/>
        <w:tab w:val="clear" w:pos="1985"/>
      </w:tabs>
    </w:pPr>
  </w:style>
  <w:style w:type="character" w:customStyle="1" w:styleId="3L1NoteChar">
    <w:name w:val="3L1Note Char"/>
    <w:basedOn w:val="3L1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basedOn w:val="Annex3Char2"/>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basedOn w:val="3H1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ind w:left="0"/>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C649E3"/>
    <w:pPr>
      <w:numPr>
        <w:ilvl w:val="4"/>
      </w:numPr>
      <w:tabs>
        <w:tab w:val="clear" w:pos="936"/>
        <w:tab w:val="num" w:pos="794"/>
      </w:tabs>
      <w:ind w:left="0"/>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basedOn w:val="3H2Char"/>
    <w:rsid w:val="00BB5DC8"/>
    <w:rPr>
      <w:rFonts w:ascii="Times New Roman" w:hAnsi="Times New Roman"/>
      <w:b/>
      <w:lang w:val="en-GB" w:eastAsia="en-US"/>
    </w:rPr>
  </w:style>
  <w:style w:type="paragraph" w:customStyle="1" w:styleId="3S0">
    <w:name w:val="3S0"/>
    <w:basedOn w:val="Normal"/>
    <w:link w:val="3S0Char"/>
    <w:qFormat/>
    <w:rsid w:val="00B23D9E"/>
  </w:style>
  <w:style w:type="character" w:customStyle="1" w:styleId="3H3Char">
    <w:name w:val="3H3 Char"/>
    <w:basedOn w:val="3H2Char"/>
    <w:link w:val="3H3"/>
    <w:rsid w:val="00E478ED"/>
    <w:rPr>
      <w:rFonts w:ascii="Times New Roman" w:hAnsi="Times New Roman"/>
      <w:b/>
      <w:lang w:val="en-GB" w:eastAsia="en-US"/>
    </w:rPr>
  </w:style>
  <w:style w:type="character" w:customStyle="1" w:styleId="3DVCLevel4Char">
    <w:name w:val="3DVC Level 4 Char"/>
    <w:basedOn w:val="3H3Char"/>
    <w:rsid w:val="004F0328"/>
    <w:rPr>
      <w:rFonts w:ascii="Times New Roman" w:hAnsi="Times New Roman"/>
      <w:b/>
      <w:lang w:val="en-GB" w:eastAsia="en-US"/>
    </w:rPr>
  </w:style>
  <w:style w:type="paragraph" w:styleId="ListParagraph">
    <w:name w:val="List Paragraph"/>
    <w:basedOn w:val="Normal"/>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Normal"/>
    <w:link w:val="3EdNotesChar"/>
    <w:qFormat/>
    <w:rsid w:val="00C649E3"/>
    <w:pPr>
      <w:numPr>
        <w:numId w:val="39"/>
      </w:numPr>
      <w:tabs>
        <w:tab w:val="clear" w:pos="794"/>
        <w:tab w:val="left" w:pos="284"/>
      </w:tabs>
      <w:spacing w:before="0"/>
    </w:pPr>
  </w:style>
  <w:style w:type="character" w:customStyle="1" w:styleId="3H4Char">
    <w:name w:val="3H4 Char"/>
    <w:basedOn w:val="3H3Char"/>
    <w:link w:val="3H4"/>
    <w:rsid w:val="00C649E3"/>
    <w:rPr>
      <w:rFonts w:ascii="Times New Roman" w:hAnsi="Times New Roman"/>
      <w:b/>
      <w:lang w:val="en-GB" w:eastAsia="en-US"/>
    </w:rPr>
  </w:style>
  <w:style w:type="character" w:customStyle="1" w:styleId="3DVCLevel5Char">
    <w:name w:val="3DVC Level 5 Char"/>
    <w:basedOn w:val="3H4Char"/>
    <w:link w:val="3H5"/>
    <w:rsid w:val="00C649E3"/>
    <w:rPr>
      <w:rFonts w:ascii="Times New Roman" w:hAnsi="Times New Roman"/>
      <w:b/>
      <w:lang w:val="en-GB" w:eastAsia="en-US"/>
    </w:rPr>
  </w:style>
  <w:style w:type="character" w:styleId="PlaceholderText">
    <w:name w:val="Placeholder Text"/>
    <w:basedOn w:val="DefaultParagraphFont"/>
    <w:uiPriority w:val="99"/>
    <w:semiHidden/>
    <w:rsid w:val="00B95324"/>
    <w:rPr>
      <w:color w:val="808080"/>
    </w:rPr>
  </w:style>
  <w:style w:type="character" w:customStyle="1" w:styleId="3EdNotesChar">
    <w:name w:val="3EdNotes Char"/>
    <w:basedOn w:val="DefaultParagraphFont"/>
    <w:link w:val="3EdNotes"/>
    <w:rsid w:val="008D3973"/>
    <w:rPr>
      <w:rFonts w:ascii="Times New Roman" w:hAnsi="Times New Roman"/>
      <w:lang w:val="en-GB" w:eastAsia="en-US"/>
    </w:rPr>
  </w:style>
  <w:style w:type="paragraph" w:customStyle="1" w:styleId="FigureCaption">
    <w:name w:val="Figure Caption"/>
    <w:basedOn w:val="Normal"/>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PlainText">
    <w:name w:val="Plain Text"/>
    <w:basedOn w:val="Normal"/>
    <w:link w:val="PlainTextChar"/>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lang w:val="de-DE"/>
    </w:rPr>
  </w:style>
  <w:style w:type="character" w:customStyle="1" w:styleId="PlainTextChar">
    <w:name w:val="Plain Text Char"/>
    <w:basedOn w:val="DefaultParagraphFont"/>
    <w:link w:val="PlainText"/>
    <w:uiPriority w:val="99"/>
    <w:semiHidden/>
    <w:rsid w:val="00B95324"/>
    <w:rPr>
      <w:rFonts w:ascii="Calibri" w:eastAsia="Calibri" w:hAnsi="Calibri" w:cs="Times New Roman"/>
      <w:sz w:val="22"/>
      <w:szCs w:val="21"/>
      <w:lang w:eastAsia="en-US"/>
    </w:rPr>
  </w:style>
  <w:style w:type="paragraph" w:styleId="TOCHeading">
    <w:name w:val="TOC Heading"/>
    <w:basedOn w:val="Normal"/>
    <w:next w:val="Normal"/>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Normal"/>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semiHidden/>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caps/>
      <w:sz w:val="24"/>
      <w:szCs w:val="24"/>
    </w:rPr>
  </w:style>
  <w:style w:type="character" w:customStyle="1" w:styleId="3H0Char">
    <w:name w:val="3H0 Char"/>
    <w:basedOn w:val="Annex2Char"/>
    <w:link w:val="3H0"/>
    <w:rsid w:val="00736A50"/>
    <w:rPr>
      <w:rFonts w:ascii="Times New Roman" w:hAnsi="Times New Roman"/>
      <w:b/>
      <w:bCs w:val="0"/>
      <w:sz w:val="22"/>
      <w:szCs w:val="22"/>
      <w:lang w:val="en-GB" w:eastAsia="en-US"/>
    </w:rPr>
  </w:style>
  <w:style w:type="character" w:customStyle="1" w:styleId="3TOCLOFLOTChar">
    <w:name w:val="3TOCLOFLOT Char"/>
    <w:basedOn w:val="3H0Char"/>
    <w:link w:val="3TOCLOFLOT"/>
    <w:rsid w:val="00834015"/>
    <w:rPr>
      <w:rFonts w:ascii="Times New Roman" w:hAnsi="Times New Roman"/>
      <w:b/>
      <w:bCs/>
      <w:caps/>
      <w:sz w:val="24"/>
      <w:szCs w:val="24"/>
      <w:lang w:val="en-GB" w:eastAsia="en-US"/>
    </w:rPr>
  </w:style>
  <w:style w:type="paragraph" w:customStyle="1" w:styleId="EquationTab">
    <w:name w:val="EquationTab"/>
    <w:basedOn w:val="Normal"/>
    <w:link w:val="EquationTabChar"/>
    <w:qFormat/>
    <w:rsid w:val="003B7640"/>
  </w:style>
  <w:style w:type="character" w:customStyle="1" w:styleId="EquationTabChar">
    <w:name w:val="EquationTab Char"/>
    <w:basedOn w:val="DefaultParagraphFont"/>
    <w:link w:val="EquationTab"/>
    <w:rsid w:val="003B7640"/>
    <w:rPr>
      <w:rFonts w:ascii="Times New Roman" w:hAnsi="Times New Roman"/>
      <w:lang w:val="en-GB" w:eastAsia="en-US"/>
    </w:rPr>
  </w:style>
  <w:style w:type="numbering" w:customStyle="1" w:styleId="3DHeading">
    <w:name w:val="3D Heading"/>
    <w:uiPriority w:val="99"/>
    <w:rsid w:val="007F6292"/>
    <w:pPr>
      <w:numPr>
        <w:numId w:val="42"/>
      </w:numPr>
    </w:pPr>
  </w:style>
  <w:style w:type="paragraph" w:customStyle="1" w:styleId="3H6">
    <w:name w:val="3H6"/>
    <w:basedOn w:val="Normal"/>
    <w:rsid w:val="007F6292"/>
    <w:pPr>
      <w:numPr>
        <w:ilvl w:val="6"/>
        <w:numId w:val="43"/>
      </w:numPr>
    </w:pPr>
  </w:style>
  <w:style w:type="paragraph" w:customStyle="1" w:styleId="3H7">
    <w:name w:val="3H7"/>
    <w:basedOn w:val="Normal"/>
    <w:rsid w:val="007F6292"/>
    <w:pPr>
      <w:numPr>
        <w:ilvl w:val="7"/>
        <w:numId w:val="43"/>
      </w:numPr>
    </w:pPr>
  </w:style>
  <w:style w:type="paragraph" w:customStyle="1" w:styleId="3H8">
    <w:name w:val="3H8"/>
    <w:basedOn w:val="Normal"/>
    <w:rsid w:val="007F6292"/>
    <w:pPr>
      <w:numPr>
        <w:ilvl w:val="8"/>
        <w:numId w:val="43"/>
      </w:numPr>
    </w:pPr>
  </w:style>
  <w:style w:type="paragraph" w:customStyle="1" w:styleId="3H9">
    <w:name w:val="3H9"/>
    <w:basedOn w:val="Normal"/>
    <w:rsid w:val="00C649E3"/>
  </w:style>
  <w:style w:type="paragraph" w:customStyle="1" w:styleId="3DVCAnnexSem0">
    <w:name w:val="3DVC Annex Sem 0"/>
    <w:basedOn w:val="Normal"/>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Normal"/>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55"/>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basedOn w:val="3DVCnormalChar"/>
    <w:link w:val="3D0"/>
    <w:rsid w:val="00334E4E"/>
    <w:rPr>
      <w:rFonts w:ascii="Times New Roman" w:hAnsi="Times New Roman"/>
      <w:lang w:val="en-GB" w:eastAsia="en-US"/>
    </w:rPr>
  </w:style>
  <w:style w:type="paragraph" w:customStyle="1" w:styleId="3D2">
    <w:name w:val="3D2"/>
    <w:basedOn w:val="3D1"/>
    <w:link w:val="3D2Char"/>
    <w:qFormat/>
    <w:rsid w:val="0098546B"/>
    <w:pPr>
      <w:numPr>
        <w:ilvl w:val="2"/>
      </w:numPr>
      <w:tabs>
        <w:tab w:val="clear" w:pos="340"/>
        <w:tab w:val="clear" w:pos="794"/>
        <w:tab w:val="num" w:pos="1191"/>
      </w:tabs>
      <w:ind w:left="1071"/>
    </w:pPr>
  </w:style>
  <w:style w:type="character" w:customStyle="1" w:styleId="3D1Char">
    <w:name w:val="3D1 Char"/>
    <w:basedOn w:val="3D0Char"/>
    <w:link w:val="3D1"/>
    <w:rsid w:val="00205525"/>
    <w:rPr>
      <w:rFonts w:ascii="Times New Roman" w:hAnsi="Times New Roman"/>
      <w:lang w:val="en-GB" w:eastAsia="en-US"/>
    </w:rPr>
  </w:style>
  <w:style w:type="paragraph" w:customStyle="1" w:styleId="3D3">
    <w:name w:val="3D3"/>
    <w:basedOn w:val="3D2"/>
    <w:link w:val="3D3Char"/>
    <w:qFormat/>
    <w:rsid w:val="00205525"/>
    <w:pPr>
      <w:numPr>
        <w:ilvl w:val="3"/>
      </w:numPr>
    </w:pPr>
  </w:style>
  <w:style w:type="character" w:customStyle="1" w:styleId="3D2Char">
    <w:name w:val="3D2 Char"/>
    <w:basedOn w:val="3D1Char"/>
    <w:link w:val="3D2"/>
    <w:rsid w:val="0098546B"/>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s>
    </w:pPr>
  </w:style>
  <w:style w:type="character" w:customStyle="1" w:styleId="3D3Char">
    <w:name w:val="3D3 Char"/>
    <w:basedOn w:val="3D2Char"/>
    <w:link w:val="3D3"/>
    <w:rsid w:val="00205525"/>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s>
    </w:pPr>
  </w:style>
  <w:style w:type="character" w:customStyle="1" w:styleId="3D4Char">
    <w:name w:val="3D4 Char"/>
    <w:basedOn w:val="3D3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s>
    </w:pPr>
  </w:style>
  <w:style w:type="character" w:customStyle="1" w:styleId="3D5Char">
    <w:name w:val="3D5 Char"/>
    <w:basedOn w:val="3D4Char"/>
    <w:link w:val="3D5"/>
    <w:rsid w:val="00205525"/>
    <w:rPr>
      <w:rFonts w:ascii="Times New Roman" w:hAnsi="Times New Roman"/>
      <w:lang w:val="en-GB" w:eastAsia="en-US"/>
    </w:rPr>
  </w:style>
  <w:style w:type="paragraph" w:customStyle="1" w:styleId="3Tabs">
    <w:name w:val="3 Tabs"/>
    <w:basedOn w:val="3N0"/>
    <w:link w:val="3TabsChar"/>
    <w:qFormat/>
    <w:rsid w:val="0017266B"/>
    <w:pPr>
      <w:tabs>
        <w:tab w:val="left" w:pos="357"/>
        <w:tab w:val="left" w:pos="714"/>
        <w:tab w:val="left" w:pos="1071"/>
        <w:tab w:val="left" w:pos="1429"/>
        <w:tab w:val="left" w:pos="1786"/>
        <w:tab w:val="left" w:pos="2143"/>
        <w:tab w:val="left" w:pos="2500"/>
        <w:tab w:val="left" w:pos="2857"/>
      </w:tabs>
      <w:spacing w:before="240" w:after="120"/>
      <w:ind w:left="357"/>
      <w:jc w:val="left"/>
    </w:pPr>
  </w:style>
  <w:style w:type="character" w:customStyle="1" w:styleId="3D6Char">
    <w:name w:val="3D6 Char"/>
    <w:basedOn w:val="3D5Char"/>
    <w:link w:val="3D6"/>
    <w:rsid w:val="001F5401"/>
    <w:rPr>
      <w:rFonts w:ascii="Times New Roman" w:hAnsi="Times New Roman"/>
      <w:lang w:val="en-GB" w:eastAsia="en-US"/>
    </w:rPr>
  </w:style>
  <w:style w:type="paragraph" w:customStyle="1" w:styleId="3U1">
    <w:name w:val="3U1"/>
    <w:basedOn w:val="3N0"/>
    <w:qFormat/>
    <w:rsid w:val="009943AD"/>
    <w:pPr>
      <w:numPr>
        <w:ilvl w:val="1"/>
        <w:numId w:val="69"/>
      </w:numPr>
      <w:ind w:left="714"/>
    </w:pPr>
  </w:style>
  <w:style w:type="paragraph" w:customStyle="1" w:styleId="3U0">
    <w:name w:val="3U0"/>
    <w:basedOn w:val="3N0"/>
    <w:qFormat/>
    <w:rsid w:val="00846E49"/>
    <w:pPr>
      <w:numPr>
        <w:numId w:val="69"/>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Normal"/>
    <w:qFormat/>
    <w:rsid w:val="00846E49"/>
    <w:pPr>
      <w:numPr>
        <w:ilvl w:val="7"/>
        <w:numId w:val="69"/>
      </w:numPr>
    </w:pPr>
  </w:style>
  <w:style w:type="paragraph" w:customStyle="1" w:styleId="3U8">
    <w:name w:val="3U8"/>
    <w:basedOn w:val="3U7"/>
    <w:qFormat/>
    <w:rsid w:val="00846E49"/>
    <w:pPr>
      <w:numPr>
        <w:ilvl w:val="8"/>
      </w:numPr>
    </w:pPr>
  </w:style>
  <w:style w:type="character" w:styleId="Strong">
    <w:name w:val="Strong"/>
    <w:basedOn w:val="DefaultParagraphFont"/>
    <w:qFormat/>
    <w:rsid w:val="00D43C06"/>
    <w:rPr>
      <w:b/>
      <w:bCs/>
    </w:rPr>
  </w:style>
  <w:style w:type="paragraph" w:customStyle="1" w:styleId="3D7">
    <w:name w:val="3D7"/>
    <w:basedOn w:val="Normal"/>
    <w:rsid w:val="006B3435"/>
    <w:pPr>
      <w:numPr>
        <w:ilvl w:val="7"/>
        <w:numId w:val="55"/>
      </w:numPr>
    </w:pPr>
  </w:style>
  <w:style w:type="paragraph" w:customStyle="1" w:styleId="3D8">
    <w:name w:val="3D8"/>
    <w:basedOn w:val="Normal"/>
    <w:rsid w:val="006B3435"/>
    <w:pPr>
      <w:numPr>
        <w:ilvl w:val="8"/>
        <w:numId w:val="55"/>
      </w:numPr>
    </w:pPr>
  </w:style>
  <w:style w:type="paragraph" w:customStyle="1" w:styleId="3E0">
    <w:name w:val="3E0"/>
    <w:basedOn w:val="3N0"/>
    <w:qFormat/>
    <w:rsid w:val="006B4E42"/>
    <w:pPr>
      <w:numPr>
        <w:numId w:val="70"/>
      </w:numPr>
      <w:tabs>
        <w:tab w:val="center" w:pos="4865"/>
        <w:tab w:val="right" w:pos="9730"/>
      </w:tabs>
      <w:jc w:val="left"/>
    </w:pPr>
  </w:style>
  <w:style w:type="numbering" w:customStyle="1" w:styleId="3Dash">
    <w:name w:val="3Dash"/>
    <w:uiPriority w:val="99"/>
    <w:rsid w:val="00B854CC"/>
    <w:pPr>
      <w:numPr>
        <w:numId w:val="66"/>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Normal"/>
    <w:qFormat/>
    <w:rsid w:val="006B4E42"/>
    <w:pPr>
      <w:numPr>
        <w:ilvl w:val="3"/>
        <w:numId w:val="70"/>
      </w:numPr>
      <w:tabs>
        <w:tab w:val="clear" w:pos="794"/>
        <w:tab w:val="clear" w:pos="1191"/>
        <w:tab w:val="clear" w:pos="1588"/>
        <w:tab w:val="clear" w:pos="1985"/>
        <w:tab w:val="center" w:pos="4865"/>
        <w:tab w:val="right" w:pos="9730"/>
      </w:tabs>
    </w:pPr>
  </w:style>
  <w:style w:type="paragraph" w:customStyle="1" w:styleId="3E4">
    <w:name w:val="3E4"/>
    <w:basedOn w:val="Normal"/>
    <w:qFormat/>
    <w:rsid w:val="006B4E42"/>
    <w:pPr>
      <w:numPr>
        <w:ilvl w:val="4"/>
        <w:numId w:val="70"/>
      </w:numPr>
      <w:tabs>
        <w:tab w:val="clear" w:pos="794"/>
        <w:tab w:val="clear" w:pos="1191"/>
        <w:tab w:val="clear" w:pos="1588"/>
        <w:tab w:val="clear" w:pos="1985"/>
        <w:tab w:val="center" w:pos="4865"/>
        <w:tab w:val="right" w:pos="9730"/>
      </w:tabs>
    </w:pPr>
  </w:style>
  <w:style w:type="paragraph" w:customStyle="1" w:styleId="3E5">
    <w:name w:val="3E5"/>
    <w:basedOn w:val="Normal"/>
    <w:qFormat/>
    <w:rsid w:val="006B4E42"/>
    <w:pPr>
      <w:numPr>
        <w:ilvl w:val="5"/>
        <w:numId w:val="70"/>
      </w:numPr>
      <w:tabs>
        <w:tab w:val="clear" w:pos="794"/>
        <w:tab w:val="clear" w:pos="1191"/>
        <w:tab w:val="clear" w:pos="1588"/>
        <w:tab w:val="clear" w:pos="1985"/>
        <w:tab w:val="center" w:pos="4864"/>
        <w:tab w:val="right" w:pos="9729"/>
      </w:tabs>
    </w:pPr>
  </w:style>
  <w:style w:type="paragraph" w:customStyle="1" w:styleId="3E6">
    <w:name w:val="3E6"/>
    <w:basedOn w:val="Normal"/>
    <w:qFormat/>
    <w:rsid w:val="006B4E42"/>
    <w:pPr>
      <w:numPr>
        <w:ilvl w:val="6"/>
        <w:numId w:val="70"/>
      </w:numPr>
      <w:tabs>
        <w:tab w:val="clear" w:pos="794"/>
        <w:tab w:val="clear" w:pos="1191"/>
        <w:tab w:val="clear" w:pos="1588"/>
        <w:tab w:val="clear" w:pos="1985"/>
        <w:tab w:val="center" w:pos="4864"/>
        <w:tab w:val="right" w:pos="9729"/>
      </w:tabs>
    </w:pPr>
  </w:style>
  <w:style w:type="paragraph" w:customStyle="1" w:styleId="3E7">
    <w:name w:val="3E7"/>
    <w:basedOn w:val="Normal"/>
    <w:qFormat/>
    <w:rsid w:val="006B4E42"/>
    <w:pPr>
      <w:numPr>
        <w:ilvl w:val="7"/>
        <w:numId w:val="70"/>
      </w:numPr>
      <w:tabs>
        <w:tab w:val="clear" w:pos="794"/>
        <w:tab w:val="clear" w:pos="1191"/>
        <w:tab w:val="clear" w:pos="1588"/>
        <w:tab w:val="clear" w:pos="1985"/>
        <w:tab w:val="center" w:pos="4864"/>
        <w:tab w:val="right" w:pos="9729"/>
      </w:tabs>
    </w:pPr>
  </w:style>
  <w:style w:type="paragraph" w:customStyle="1" w:styleId="3E8">
    <w:name w:val="3E8"/>
    <w:basedOn w:val="Normal"/>
    <w:qFormat/>
    <w:rsid w:val="006B4E42"/>
    <w:pPr>
      <w:numPr>
        <w:ilvl w:val="8"/>
        <w:numId w:val="70"/>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67"/>
      </w:numPr>
    </w:pPr>
  </w:style>
  <w:style w:type="numbering" w:customStyle="1" w:styleId="3DNumbering">
    <w:name w:val="3D Numbering"/>
    <w:uiPriority w:val="99"/>
    <w:rsid w:val="00846E49"/>
    <w:pPr>
      <w:numPr>
        <w:numId w:val="68"/>
      </w:numPr>
    </w:pPr>
  </w:style>
  <w:style w:type="character" w:customStyle="1" w:styleId="3TabsChar">
    <w:name w:val="3 Tabs Char"/>
    <w:basedOn w:val="DefaultParagraphFont"/>
    <w:link w:val="3Tabs"/>
    <w:rsid w:val="0017266B"/>
    <w:rPr>
      <w:rFonts w:ascii="Times New Roman" w:hAnsi="Times New Roman"/>
      <w:lang w:val="en-GB" w:eastAsia="en-US"/>
    </w:rPr>
  </w:style>
  <w:style w:type="paragraph" w:customStyle="1" w:styleId="3N4">
    <w:name w:val="3N4"/>
    <w:basedOn w:val="3N0"/>
    <w:qFormat/>
    <w:rsid w:val="00D73D39"/>
    <w:pPr>
      <w:ind w:left="1429"/>
    </w:pPr>
  </w:style>
</w:styles>
</file>

<file path=word/webSettings.xml><?xml version="1.0" encoding="utf-8"?>
<w:webSettings xmlns:r="http://schemas.openxmlformats.org/officeDocument/2006/relationships" xmlns:w="http://schemas.openxmlformats.org/wordprocessingml/2006/main">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CB62A64A-154D-43F6-A481-5AEC77309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4607</Characters>
  <Application>Microsoft Office Word</Application>
  <DocSecurity>0</DocSecurity>
  <Lines>38</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LinksUpToDate>false</LinksUpToDate>
  <CharactersWithSpaces>5405</CharactersWithSpaces>
  <SharedDoc>false</SharedDoc>
  <HLinks>
    <vt:vector size="918" baseType="variant">
      <vt:variant>
        <vt:i4>1835126</vt:i4>
      </vt:variant>
      <vt:variant>
        <vt:i4>1935</vt:i4>
      </vt:variant>
      <vt:variant>
        <vt:i4>0</vt:i4>
      </vt:variant>
      <vt:variant>
        <vt:i4>5</vt:i4>
      </vt:variant>
      <vt:variant>
        <vt:lpwstr>mailto:kwegner@multimedia.edu.pl</vt:lpwstr>
      </vt:variant>
      <vt:variant>
        <vt:lpwstr/>
      </vt:variant>
      <vt:variant>
        <vt:i4>8126554</vt:i4>
      </vt:variant>
      <vt:variant>
        <vt:i4>1932</vt:i4>
      </vt:variant>
      <vt:variant>
        <vt:i4>0</vt:i4>
      </vt:variant>
      <vt:variant>
        <vt:i4>5</vt:i4>
      </vt:variant>
      <vt:variant>
        <vt:lpwstr>mailto:gerhard.tech@hhi.fraunhofer.de</vt:lpwstr>
      </vt:variant>
      <vt:variant>
        <vt:lpwstr/>
      </vt:variant>
      <vt:variant>
        <vt:i4>4456558</vt:i4>
      </vt:variant>
      <vt:variant>
        <vt:i4>1929</vt:i4>
      </vt:variant>
      <vt:variant>
        <vt:i4>0</vt:i4>
      </vt:variant>
      <vt:variant>
        <vt:i4>5</vt:i4>
      </vt:variant>
      <vt:variant>
        <vt:lpwstr>https://hevc.hhi.fraunhofer.de/svn/svn_3DVCSoftware/</vt:lpwstr>
      </vt:variant>
      <vt:variant>
        <vt:lpwstr/>
      </vt:variant>
      <vt:variant>
        <vt:i4>1769523</vt:i4>
      </vt:variant>
      <vt:variant>
        <vt:i4>902</vt:i4>
      </vt:variant>
      <vt:variant>
        <vt:i4>0</vt:i4>
      </vt:variant>
      <vt:variant>
        <vt:i4>5</vt:i4>
      </vt:variant>
      <vt:variant>
        <vt:lpwstr/>
      </vt:variant>
      <vt:variant>
        <vt:lpwstr>_Toc331593890</vt:lpwstr>
      </vt:variant>
      <vt:variant>
        <vt:i4>1703987</vt:i4>
      </vt:variant>
      <vt:variant>
        <vt:i4>896</vt:i4>
      </vt:variant>
      <vt:variant>
        <vt:i4>0</vt:i4>
      </vt:variant>
      <vt:variant>
        <vt:i4>5</vt:i4>
      </vt:variant>
      <vt:variant>
        <vt:lpwstr/>
      </vt:variant>
      <vt:variant>
        <vt:lpwstr>_Toc331593889</vt:lpwstr>
      </vt:variant>
      <vt:variant>
        <vt:i4>1703987</vt:i4>
      </vt:variant>
      <vt:variant>
        <vt:i4>887</vt:i4>
      </vt:variant>
      <vt:variant>
        <vt:i4>0</vt:i4>
      </vt:variant>
      <vt:variant>
        <vt:i4>5</vt:i4>
      </vt:variant>
      <vt:variant>
        <vt:lpwstr/>
      </vt:variant>
      <vt:variant>
        <vt:lpwstr>_Toc331593888</vt:lpwstr>
      </vt:variant>
      <vt:variant>
        <vt:i4>1703987</vt:i4>
      </vt:variant>
      <vt:variant>
        <vt:i4>881</vt:i4>
      </vt:variant>
      <vt:variant>
        <vt:i4>0</vt:i4>
      </vt:variant>
      <vt:variant>
        <vt:i4>5</vt:i4>
      </vt:variant>
      <vt:variant>
        <vt:lpwstr/>
      </vt:variant>
      <vt:variant>
        <vt:lpwstr>_Toc331593887</vt:lpwstr>
      </vt:variant>
      <vt:variant>
        <vt:i4>1703987</vt:i4>
      </vt:variant>
      <vt:variant>
        <vt:i4>875</vt:i4>
      </vt:variant>
      <vt:variant>
        <vt:i4>0</vt:i4>
      </vt:variant>
      <vt:variant>
        <vt:i4>5</vt:i4>
      </vt:variant>
      <vt:variant>
        <vt:lpwstr/>
      </vt:variant>
      <vt:variant>
        <vt:lpwstr>_Toc331593886</vt:lpwstr>
      </vt:variant>
      <vt:variant>
        <vt:i4>1703987</vt:i4>
      </vt:variant>
      <vt:variant>
        <vt:i4>869</vt:i4>
      </vt:variant>
      <vt:variant>
        <vt:i4>0</vt:i4>
      </vt:variant>
      <vt:variant>
        <vt:i4>5</vt:i4>
      </vt:variant>
      <vt:variant>
        <vt:lpwstr/>
      </vt:variant>
      <vt:variant>
        <vt:lpwstr>_Toc331593885</vt:lpwstr>
      </vt:variant>
      <vt:variant>
        <vt:i4>1703987</vt:i4>
      </vt:variant>
      <vt:variant>
        <vt:i4>863</vt:i4>
      </vt:variant>
      <vt:variant>
        <vt:i4>0</vt:i4>
      </vt:variant>
      <vt:variant>
        <vt:i4>5</vt:i4>
      </vt:variant>
      <vt:variant>
        <vt:lpwstr/>
      </vt:variant>
      <vt:variant>
        <vt:lpwstr>_Toc331593884</vt:lpwstr>
      </vt:variant>
      <vt:variant>
        <vt:i4>1703987</vt:i4>
      </vt:variant>
      <vt:variant>
        <vt:i4>857</vt:i4>
      </vt:variant>
      <vt:variant>
        <vt:i4>0</vt:i4>
      </vt:variant>
      <vt:variant>
        <vt:i4>5</vt:i4>
      </vt:variant>
      <vt:variant>
        <vt:lpwstr/>
      </vt:variant>
      <vt:variant>
        <vt:lpwstr>_Toc331593883</vt:lpwstr>
      </vt:variant>
      <vt:variant>
        <vt:i4>1703987</vt:i4>
      </vt:variant>
      <vt:variant>
        <vt:i4>851</vt:i4>
      </vt:variant>
      <vt:variant>
        <vt:i4>0</vt:i4>
      </vt:variant>
      <vt:variant>
        <vt:i4>5</vt:i4>
      </vt:variant>
      <vt:variant>
        <vt:lpwstr/>
      </vt:variant>
      <vt:variant>
        <vt:lpwstr>_Toc331593882</vt:lpwstr>
      </vt:variant>
      <vt:variant>
        <vt:i4>1703987</vt:i4>
      </vt:variant>
      <vt:variant>
        <vt:i4>845</vt:i4>
      </vt:variant>
      <vt:variant>
        <vt:i4>0</vt:i4>
      </vt:variant>
      <vt:variant>
        <vt:i4>5</vt:i4>
      </vt:variant>
      <vt:variant>
        <vt:lpwstr/>
      </vt:variant>
      <vt:variant>
        <vt:lpwstr>_Toc331593881</vt:lpwstr>
      </vt:variant>
      <vt:variant>
        <vt:i4>1703987</vt:i4>
      </vt:variant>
      <vt:variant>
        <vt:i4>839</vt:i4>
      </vt:variant>
      <vt:variant>
        <vt:i4>0</vt:i4>
      </vt:variant>
      <vt:variant>
        <vt:i4>5</vt:i4>
      </vt:variant>
      <vt:variant>
        <vt:lpwstr/>
      </vt:variant>
      <vt:variant>
        <vt:lpwstr>_Toc331593880</vt:lpwstr>
      </vt:variant>
      <vt:variant>
        <vt:i4>1376307</vt:i4>
      </vt:variant>
      <vt:variant>
        <vt:i4>833</vt:i4>
      </vt:variant>
      <vt:variant>
        <vt:i4>0</vt:i4>
      </vt:variant>
      <vt:variant>
        <vt:i4>5</vt:i4>
      </vt:variant>
      <vt:variant>
        <vt:lpwstr/>
      </vt:variant>
      <vt:variant>
        <vt:lpwstr>_Toc331593879</vt:lpwstr>
      </vt:variant>
      <vt:variant>
        <vt:i4>1376307</vt:i4>
      </vt:variant>
      <vt:variant>
        <vt:i4>827</vt:i4>
      </vt:variant>
      <vt:variant>
        <vt:i4>0</vt:i4>
      </vt:variant>
      <vt:variant>
        <vt:i4>5</vt:i4>
      </vt:variant>
      <vt:variant>
        <vt:lpwstr/>
      </vt:variant>
      <vt:variant>
        <vt:lpwstr>_Toc331593878</vt:lpwstr>
      </vt:variant>
      <vt:variant>
        <vt:i4>1376307</vt:i4>
      </vt:variant>
      <vt:variant>
        <vt:i4>821</vt:i4>
      </vt:variant>
      <vt:variant>
        <vt:i4>0</vt:i4>
      </vt:variant>
      <vt:variant>
        <vt:i4>5</vt:i4>
      </vt:variant>
      <vt:variant>
        <vt:lpwstr/>
      </vt:variant>
      <vt:variant>
        <vt:lpwstr>_Toc331593877</vt:lpwstr>
      </vt:variant>
      <vt:variant>
        <vt:i4>1376307</vt:i4>
      </vt:variant>
      <vt:variant>
        <vt:i4>815</vt:i4>
      </vt:variant>
      <vt:variant>
        <vt:i4>0</vt:i4>
      </vt:variant>
      <vt:variant>
        <vt:i4>5</vt:i4>
      </vt:variant>
      <vt:variant>
        <vt:lpwstr/>
      </vt:variant>
      <vt:variant>
        <vt:lpwstr>_Toc331593876</vt:lpwstr>
      </vt:variant>
      <vt:variant>
        <vt:i4>1376307</vt:i4>
      </vt:variant>
      <vt:variant>
        <vt:i4>809</vt:i4>
      </vt:variant>
      <vt:variant>
        <vt:i4>0</vt:i4>
      </vt:variant>
      <vt:variant>
        <vt:i4>5</vt:i4>
      </vt:variant>
      <vt:variant>
        <vt:lpwstr/>
      </vt:variant>
      <vt:variant>
        <vt:lpwstr>_Toc331593875</vt:lpwstr>
      </vt:variant>
      <vt:variant>
        <vt:i4>1376307</vt:i4>
      </vt:variant>
      <vt:variant>
        <vt:i4>803</vt:i4>
      </vt:variant>
      <vt:variant>
        <vt:i4>0</vt:i4>
      </vt:variant>
      <vt:variant>
        <vt:i4>5</vt:i4>
      </vt:variant>
      <vt:variant>
        <vt:lpwstr/>
      </vt:variant>
      <vt:variant>
        <vt:lpwstr>_Toc331593874</vt:lpwstr>
      </vt:variant>
      <vt:variant>
        <vt:i4>1376307</vt:i4>
      </vt:variant>
      <vt:variant>
        <vt:i4>797</vt:i4>
      </vt:variant>
      <vt:variant>
        <vt:i4>0</vt:i4>
      </vt:variant>
      <vt:variant>
        <vt:i4>5</vt:i4>
      </vt:variant>
      <vt:variant>
        <vt:lpwstr/>
      </vt:variant>
      <vt:variant>
        <vt:lpwstr>_Toc331593873</vt:lpwstr>
      </vt:variant>
      <vt:variant>
        <vt:i4>1376307</vt:i4>
      </vt:variant>
      <vt:variant>
        <vt:i4>791</vt:i4>
      </vt:variant>
      <vt:variant>
        <vt:i4>0</vt:i4>
      </vt:variant>
      <vt:variant>
        <vt:i4>5</vt:i4>
      </vt:variant>
      <vt:variant>
        <vt:lpwstr/>
      </vt:variant>
      <vt:variant>
        <vt:lpwstr>_Toc331593872</vt:lpwstr>
      </vt:variant>
      <vt:variant>
        <vt:i4>1376307</vt:i4>
      </vt:variant>
      <vt:variant>
        <vt:i4>785</vt:i4>
      </vt:variant>
      <vt:variant>
        <vt:i4>0</vt:i4>
      </vt:variant>
      <vt:variant>
        <vt:i4>5</vt:i4>
      </vt:variant>
      <vt:variant>
        <vt:lpwstr/>
      </vt:variant>
      <vt:variant>
        <vt:lpwstr>_Toc331593871</vt:lpwstr>
      </vt:variant>
      <vt:variant>
        <vt:i4>1376307</vt:i4>
      </vt:variant>
      <vt:variant>
        <vt:i4>779</vt:i4>
      </vt:variant>
      <vt:variant>
        <vt:i4>0</vt:i4>
      </vt:variant>
      <vt:variant>
        <vt:i4>5</vt:i4>
      </vt:variant>
      <vt:variant>
        <vt:lpwstr/>
      </vt:variant>
      <vt:variant>
        <vt:lpwstr>_Toc331593870</vt:lpwstr>
      </vt:variant>
      <vt:variant>
        <vt:i4>1310771</vt:i4>
      </vt:variant>
      <vt:variant>
        <vt:i4>773</vt:i4>
      </vt:variant>
      <vt:variant>
        <vt:i4>0</vt:i4>
      </vt:variant>
      <vt:variant>
        <vt:i4>5</vt:i4>
      </vt:variant>
      <vt:variant>
        <vt:lpwstr/>
      </vt:variant>
      <vt:variant>
        <vt:lpwstr>_Toc331593869</vt:lpwstr>
      </vt:variant>
      <vt:variant>
        <vt:i4>1310771</vt:i4>
      </vt:variant>
      <vt:variant>
        <vt:i4>767</vt:i4>
      </vt:variant>
      <vt:variant>
        <vt:i4>0</vt:i4>
      </vt:variant>
      <vt:variant>
        <vt:i4>5</vt:i4>
      </vt:variant>
      <vt:variant>
        <vt:lpwstr/>
      </vt:variant>
      <vt:variant>
        <vt:lpwstr>_Toc331593868</vt:lpwstr>
      </vt:variant>
      <vt:variant>
        <vt:i4>1310771</vt:i4>
      </vt:variant>
      <vt:variant>
        <vt:i4>761</vt:i4>
      </vt:variant>
      <vt:variant>
        <vt:i4>0</vt:i4>
      </vt:variant>
      <vt:variant>
        <vt:i4>5</vt:i4>
      </vt:variant>
      <vt:variant>
        <vt:lpwstr/>
      </vt:variant>
      <vt:variant>
        <vt:lpwstr>_Toc331593867</vt:lpwstr>
      </vt:variant>
      <vt:variant>
        <vt:i4>1310771</vt:i4>
      </vt:variant>
      <vt:variant>
        <vt:i4>755</vt:i4>
      </vt:variant>
      <vt:variant>
        <vt:i4>0</vt:i4>
      </vt:variant>
      <vt:variant>
        <vt:i4>5</vt:i4>
      </vt:variant>
      <vt:variant>
        <vt:lpwstr/>
      </vt:variant>
      <vt:variant>
        <vt:lpwstr>_Toc331593866</vt:lpwstr>
      </vt:variant>
      <vt:variant>
        <vt:i4>1310771</vt:i4>
      </vt:variant>
      <vt:variant>
        <vt:i4>749</vt:i4>
      </vt:variant>
      <vt:variant>
        <vt:i4>0</vt:i4>
      </vt:variant>
      <vt:variant>
        <vt:i4>5</vt:i4>
      </vt:variant>
      <vt:variant>
        <vt:lpwstr/>
      </vt:variant>
      <vt:variant>
        <vt:lpwstr>_Toc331593865</vt:lpwstr>
      </vt:variant>
      <vt:variant>
        <vt:i4>1310771</vt:i4>
      </vt:variant>
      <vt:variant>
        <vt:i4>743</vt:i4>
      </vt:variant>
      <vt:variant>
        <vt:i4>0</vt:i4>
      </vt:variant>
      <vt:variant>
        <vt:i4>5</vt:i4>
      </vt:variant>
      <vt:variant>
        <vt:lpwstr/>
      </vt:variant>
      <vt:variant>
        <vt:lpwstr>_Toc331593864</vt:lpwstr>
      </vt:variant>
      <vt:variant>
        <vt:i4>1310771</vt:i4>
      </vt:variant>
      <vt:variant>
        <vt:i4>737</vt:i4>
      </vt:variant>
      <vt:variant>
        <vt:i4>0</vt:i4>
      </vt:variant>
      <vt:variant>
        <vt:i4>5</vt:i4>
      </vt:variant>
      <vt:variant>
        <vt:lpwstr/>
      </vt:variant>
      <vt:variant>
        <vt:lpwstr>_Toc331593863</vt:lpwstr>
      </vt:variant>
      <vt:variant>
        <vt:i4>1310771</vt:i4>
      </vt:variant>
      <vt:variant>
        <vt:i4>731</vt:i4>
      </vt:variant>
      <vt:variant>
        <vt:i4>0</vt:i4>
      </vt:variant>
      <vt:variant>
        <vt:i4>5</vt:i4>
      </vt:variant>
      <vt:variant>
        <vt:lpwstr/>
      </vt:variant>
      <vt:variant>
        <vt:lpwstr>_Toc331593862</vt:lpwstr>
      </vt:variant>
      <vt:variant>
        <vt:i4>1310771</vt:i4>
      </vt:variant>
      <vt:variant>
        <vt:i4>725</vt:i4>
      </vt:variant>
      <vt:variant>
        <vt:i4>0</vt:i4>
      </vt:variant>
      <vt:variant>
        <vt:i4>5</vt:i4>
      </vt:variant>
      <vt:variant>
        <vt:lpwstr/>
      </vt:variant>
      <vt:variant>
        <vt:lpwstr>_Toc331593861</vt:lpwstr>
      </vt:variant>
      <vt:variant>
        <vt:i4>1310771</vt:i4>
      </vt:variant>
      <vt:variant>
        <vt:i4>719</vt:i4>
      </vt:variant>
      <vt:variant>
        <vt:i4>0</vt:i4>
      </vt:variant>
      <vt:variant>
        <vt:i4>5</vt:i4>
      </vt:variant>
      <vt:variant>
        <vt:lpwstr/>
      </vt:variant>
      <vt:variant>
        <vt:lpwstr>_Toc331593860</vt:lpwstr>
      </vt:variant>
      <vt:variant>
        <vt:i4>1507379</vt:i4>
      </vt:variant>
      <vt:variant>
        <vt:i4>713</vt:i4>
      </vt:variant>
      <vt:variant>
        <vt:i4>0</vt:i4>
      </vt:variant>
      <vt:variant>
        <vt:i4>5</vt:i4>
      </vt:variant>
      <vt:variant>
        <vt:lpwstr/>
      </vt:variant>
      <vt:variant>
        <vt:lpwstr>_Toc331593859</vt:lpwstr>
      </vt:variant>
      <vt:variant>
        <vt:i4>1507379</vt:i4>
      </vt:variant>
      <vt:variant>
        <vt:i4>707</vt:i4>
      </vt:variant>
      <vt:variant>
        <vt:i4>0</vt:i4>
      </vt:variant>
      <vt:variant>
        <vt:i4>5</vt:i4>
      </vt:variant>
      <vt:variant>
        <vt:lpwstr/>
      </vt:variant>
      <vt:variant>
        <vt:lpwstr>_Toc331593858</vt:lpwstr>
      </vt:variant>
      <vt:variant>
        <vt:i4>1507379</vt:i4>
      </vt:variant>
      <vt:variant>
        <vt:i4>698</vt:i4>
      </vt:variant>
      <vt:variant>
        <vt:i4>0</vt:i4>
      </vt:variant>
      <vt:variant>
        <vt:i4>5</vt:i4>
      </vt:variant>
      <vt:variant>
        <vt:lpwstr/>
      </vt:variant>
      <vt:variant>
        <vt:lpwstr>_Toc331593857</vt:lpwstr>
      </vt:variant>
      <vt:variant>
        <vt:i4>1507379</vt:i4>
      </vt:variant>
      <vt:variant>
        <vt:i4>692</vt:i4>
      </vt:variant>
      <vt:variant>
        <vt:i4>0</vt:i4>
      </vt:variant>
      <vt:variant>
        <vt:i4>5</vt:i4>
      </vt:variant>
      <vt:variant>
        <vt:lpwstr/>
      </vt:variant>
      <vt:variant>
        <vt:lpwstr>_Toc331593856</vt:lpwstr>
      </vt:variant>
      <vt:variant>
        <vt:i4>1507379</vt:i4>
      </vt:variant>
      <vt:variant>
        <vt:i4>686</vt:i4>
      </vt:variant>
      <vt:variant>
        <vt:i4>0</vt:i4>
      </vt:variant>
      <vt:variant>
        <vt:i4>5</vt:i4>
      </vt:variant>
      <vt:variant>
        <vt:lpwstr/>
      </vt:variant>
      <vt:variant>
        <vt:lpwstr>_Toc331593855</vt:lpwstr>
      </vt:variant>
      <vt:variant>
        <vt:i4>1507379</vt:i4>
      </vt:variant>
      <vt:variant>
        <vt:i4>680</vt:i4>
      </vt:variant>
      <vt:variant>
        <vt:i4>0</vt:i4>
      </vt:variant>
      <vt:variant>
        <vt:i4>5</vt:i4>
      </vt:variant>
      <vt:variant>
        <vt:lpwstr/>
      </vt:variant>
      <vt:variant>
        <vt:lpwstr>_Toc331593854</vt:lpwstr>
      </vt:variant>
      <vt:variant>
        <vt:i4>1507379</vt:i4>
      </vt:variant>
      <vt:variant>
        <vt:i4>674</vt:i4>
      </vt:variant>
      <vt:variant>
        <vt:i4>0</vt:i4>
      </vt:variant>
      <vt:variant>
        <vt:i4>5</vt:i4>
      </vt:variant>
      <vt:variant>
        <vt:lpwstr/>
      </vt:variant>
      <vt:variant>
        <vt:lpwstr>_Toc331593853</vt:lpwstr>
      </vt:variant>
      <vt:variant>
        <vt:i4>1507379</vt:i4>
      </vt:variant>
      <vt:variant>
        <vt:i4>668</vt:i4>
      </vt:variant>
      <vt:variant>
        <vt:i4>0</vt:i4>
      </vt:variant>
      <vt:variant>
        <vt:i4>5</vt:i4>
      </vt:variant>
      <vt:variant>
        <vt:lpwstr/>
      </vt:variant>
      <vt:variant>
        <vt:lpwstr>_Toc331593852</vt:lpwstr>
      </vt:variant>
      <vt:variant>
        <vt:i4>1507379</vt:i4>
      </vt:variant>
      <vt:variant>
        <vt:i4>662</vt:i4>
      </vt:variant>
      <vt:variant>
        <vt:i4>0</vt:i4>
      </vt:variant>
      <vt:variant>
        <vt:i4>5</vt:i4>
      </vt:variant>
      <vt:variant>
        <vt:lpwstr/>
      </vt:variant>
      <vt:variant>
        <vt:lpwstr>_Toc331593851</vt:lpwstr>
      </vt:variant>
      <vt:variant>
        <vt:i4>1507379</vt:i4>
      </vt:variant>
      <vt:variant>
        <vt:i4>656</vt:i4>
      </vt:variant>
      <vt:variant>
        <vt:i4>0</vt:i4>
      </vt:variant>
      <vt:variant>
        <vt:i4>5</vt:i4>
      </vt:variant>
      <vt:variant>
        <vt:lpwstr/>
      </vt:variant>
      <vt:variant>
        <vt:lpwstr>_Toc331593850</vt:lpwstr>
      </vt:variant>
      <vt:variant>
        <vt:i4>1441843</vt:i4>
      </vt:variant>
      <vt:variant>
        <vt:i4>650</vt:i4>
      </vt:variant>
      <vt:variant>
        <vt:i4>0</vt:i4>
      </vt:variant>
      <vt:variant>
        <vt:i4>5</vt:i4>
      </vt:variant>
      <vt:variant>
        <vt:lpwstr/>
      </vt:variant>
      <vt:variant>
        <vt:lpwstr>_Toc331593849</vt:lpwstr>
      </vt:variant>
      <vt:variant>
        <vt:i4>1441843</vt:i4>
      </vt:variant>
      <vt:variant>
        <vt:i4>644</vt:i4>
      </vt:variant>
      <vt:variant>
        <vt:i4>0</vt:i4>
      </vt:variant>
      <vt:variant>
        <vt:i4>5</vt:i4>
      </vt:variant>
      <vt:variant>
        <vt:lpwstr/>
      </vt:variant>
      <vt:variant>
        <vt:lpwstr>_Toc331593848</vt:lpwstr>
      </vt:variant>
      <vt:variant>
        <vt:i4>1441843</vt:i4>
      </vt:variant>
      <vt:variant>
        <vt:i4>638</vt:i4>
      </vt:variant>
      <vt:variant>
        <vt:i4>0</vt:i4>
      </vt:variant>
      <vt:variant>
        <vt:i4>5</vt:i4>
      </vt:variant>
      <vt:variant>
        <vt:lpwstr/>
      </vt:variant>
      <vt:variant>
        <vt:lpwstr>_Toc331593847</vt:lpwstr>
      </vt:variant>
      <vt:variant>
        <vt:i4>1441843</vt:i4>
      </vt:variant>
      <vt:variant>
        <vt:i4>632</vt:i4>
      </vt:variant>
      <vt:variant>
        <vt:i4>0</vt:i4>
      </vt:variant>
      <vt:variant>
        <vt:i4>5</vt:i4>
      </vt:variant>
      <vt:variant>
        <vt:lpwstr/>
      </vt:variant>
      <vt:variant>
        <vt:lpwstr>_Toc331593846</vt:lpwstr>
      </vt:variant>
      <vt:variant>
        <vt:i4>1441843</vt:i4>
      </vt:variant>
      <vt:variant>
        <vt:i4>626</vt:i4>
      </vt:variant>
      <vt:variant>
        <vt:i4>0</vt:i4>
      </vt:variant>
      <vt:variant>
        <vt:i4>5</vt:i4>
      </vt:variant>
      <vt:variant>
        <vt:lpwstr/>
      </vt:variant>
      <vt:variant>
        <vt:lpwstr>_Toc331593845</vt:lpwstr>
      </vt:variant>
      <vt:variant>
        <vt:i4>1441843</vt:i4>
      </vt:variant>
      <vt:variant>
        <vt:i4>620</vt:i4>
      </vt:variant>
      <vt:variant>
        <vt:i4>0</vt:i4>
      </vt:variant>
      <vt:variant>
        <vt:i4>5</vt:i4>
      </vt:variant>
      <vt:variant>
        <vt:lpwstr/>
      </vt:variant>
      <vt:variant>
        <vt:lpwstr>_Toc331593844</vt:lpwstr>
      </vt:variant>
      <vt:variant>
        <vt:i4>1441843</vt:i4>
      </vt:variant>
      <vt:variant>
        <vt:i4>614</vt:i4>
      </vt:variant>
      <vt:variant>
        <vt:i4>0</vt:i4>
      </vt:variant>
      <vt:variant>
        <vt:i4>5</vt:i4>
      </vt:variant>
      <vt:variant>
        <vt:lpwstr/>
      </vt:variant>
      <vt:variant>
        <vt:lpwstr>_Toc331593843</vt:lpwstr>
      </vt:variant>
      <vt:variant>
        <vt:i4>1441843</vt:i4>
      </vt:variant>
      <vt:variant>
        <vt:i4>608</vt:i4>
      </vt:variant>
      <vt:variant>
        <vt:i4>0</vt:i4>
      </vt:variant>
      <vt:variant>
        <vt:i4>5</vt:i4>
      </vt:variant>
      <vt:variant>
        <vt:lpwstr/>
      </vt:variant>
      <vt:variant>
        <vt:lpwstr>_Toc331593842</vt:lpwstr>
      </vt:variant>
      <vt:variant>
        <vt:i4>1441843</vt:i4>
      </vt:variant>
      <vt:variant>
        <vt:i4>602</vt:i4>
      </vt:variant>
      <vt:variant>
        <vt:i4>0</vt:i4>
      </vt:variant>
      <vt:variant>
        <vt:i4>5</vt:i4>
      </vt:variant>
      <vt:variant>
        <vt:lpwstr/>
      </vt:variant>
      <vt:variant>
        <vt:lpwstr>_Toc331593841</vt:lpwstr>
      </vt:variant>
      <vt:variant>
        <vt:i4>1441843</vt:i4>
      </vt:variant>
      <vt:variant>
        <vt:i4>596</vt:i4>
      </vt:variant>
      <vt:variant>
        <vt:i4>0</vt:i4>
      </vt:variant>
      <vt:variant>
        <vt:i4>5</vt:i4>
      </vt:variant>
      <vt:variant>
        <vt:lpwstr/>
      </vt:variant>
      <vt:variant>
        <vt:lpwstr>_Toc331593840</vt:lpwstr>
      </vt:variant>
      <vt:variant>
        <vt:i4>1114163</vt:i4>
      </vt:variant>
      <vt:variant>
        <vt:i4>590</vt:i4>
      </vt:variant>
      <vt:variant>
        <vt:i4>0</vt:i4>
      </vt:variant>
      <vt:variant>
        <vt:i4>5</vt:i4>
      </vt:variant>
      <vt:variant>
        <vt:lpwstr/>
      </vt:variant>
      <vt:variant>
        <vt:lpwstr>_Toc331593839</vt:lpwstr>
      </vt:variant>
      <vt:variant>
        <vt:i4>1114163</vt:i4>
      </vt:variant>
      <vt:variant>
        <vt:i4>584</vt:i4>
      </vt:variant>
      <vt:variant>
        <vt:i4>0</vt:i4>
      </vt:variant>
      <vt:variant>
        <vt:i4>5</vt:i4>
      </vt:variant>
      <vt:variant>
        <vt:lpwstr/>
      </vt:variant>
      <vt:variant>
        <vt:lpwstr>_Toc331593838</vt:lpwstr>
      </vt:variant>
      <vt:variant>
        <vt:i4>1114163</vt:i4>
      </vt:variant>
      <vt:variant>
        <vt:i4>578</vt:i4>
      </vt:variant>
      <vt:variant>
        <vt:i4>0</vt:i4>
      </vt:variant>
      <vt:variant>
        <vt:i4>5</vt:i4>
      </vt:variant>
      <vt:variant>
        <vt:lpwstr/>
      </vt:variant>
      <vt:variant>
        <vt:lpwstr>_Toc331593837</vt:lpwstr>
      </vt:variant>
      <vt:variant>
        <vt:i4>1114163</vt:i4>
      </vt:variant>
      <vt:variant>
        <vt:i4>572</vt:i4>
      </vt:variant>
      <vt:variant>
        <vt:i4>0</vt:i4>
      </vt:variant>
      <vt:variant>
        <vt:i4>5</vt:i4>
      </vt:variant>
      <vt:variant>
        <vt:lpwstr/>
      </vt:variant>
      <vt:variant>
        <vt:lpwstr>_Toc331593836</vt:lpwstr>
      </vt:variant>
      <vt:variant>
        <vt:i4>1114163</vt:i4>
      </vt:variant>
      <vt:variant>
        <vt:i4>566</vt:i4>
      </vt:variant>
      <vt:variant>
        <vt:i4>0</vt:i4>
      </vt:variant>
      <vt:variant>
        <vt:i4>5</vt:i4>
      </vt:variant>
      <vt:variant>
        <vt:lpwstr/>
      </vt:variant>
      <vt:variant>
        <vt:lpwstr>_Toc331593835</vt:lpwstr>
      </vt:variant>
      <vt:variant>
        <vt:i4>1114163</vt:i4>
      </vt:variant>
      <vt:variant>
        <vt:i4>560</vt:i4>
      </vt:variant>
      <vt:variant>
        <vt:i4>0</vt:i4>
      </vt:variant>
      <vt:variant>
        <vt:i4>5</vt:i4>
      </vt:variant>
      <vt:variant>
        <vt:lpwstr/>
      </vt:variant>
      <vt:variant>
        <vt:lpwstr>_Toc331593834</vt:lpwstr>
      </vt:variant>
      <vt:variant>
        <vt:i4>1114163</vt:i4>
      </vt:variant>
      <vt:variant>
        <vt:i4>554</vt:i4>
      </vt:variant>
      <vt:variant>
        <vt:i4>0</vt:i4>
      </vt:variant>
      <vt:variant>
        <vt:i4>5</vt:i4>
      </vt:variant>
      <vt:variant>
        <vt:lpwstr/>
      </vt:variant>
      <vt:variant>
        <vt:lpwstr>_Toc331593833</vt:lpwstr>
      </vt:variant>
      <vt:variant>
        <vt:i4>1114163</vt:i4>
      </vt:variant>
      <vt:variant>
        <vt:i4>548</vt:i4>
      </vt:variant>
      <vt:variant>
        <vt:i4>0</vt:i4>
      </vt:variant>
      <vt:variant>
        <vt:i4>5</vt:i4>
      </vt:variant>
      <vt:variant>
        <vt:lpwstr/>
      </vt:variant>
      <vt:variant>
        <vt:lpwstr>_Toc331593832</vt:lpwstr>
      </vt:variant>
      <vt:variant>
        <vt:i4>1114163</vt:i4>
      </vt:variant>
      <vt:variant>
        <vt:i4>542</vt:i4>
      </vt:variant>
      <vt:variant>
        <vt:i4>0</vt:i4>
      </vt:variant>
      <vt:variant>
        <vt:i4>5</vt:i4>
      </vt:variant>
      <vt:variant>
        <vt:lpwstr/>
      </vt:variant>
      <vt:variant>
        <vt:lpwstr>_Toc331593831</vt:lpwstr>
      </vt:variant>
      <vt:variant>
        <vt:i4>1114163</vt:i4>
      </vt:variant>
      <vt:variant>
        <vt:i4>536</vt:i4>
      </vt:variant>
      <vt:variant>
        <vt:i4>0</vt:i4>
      </vt:variant>
      <vt:variant>
        <vt:i4>5</vt:i4>
      </vt:variant>
      <vt:variant>
        <vt:lpwstr/>
      </vt:variant>
      <vt:variant>
        <vt:lpwstr>_Toc331593830</vt:lpwstr>
      </vt:variant>
      <vt:variant>
        <vt:i4>1048627</vt:i4>
      </vt:variant>
      <vt:variant>
        <vt:i4>530</vt:i4>
      </vt:variant>
      <vt:variant>
        <vt:i4>0</vt:i4>
      </vt:variant>
      <vt:variant>
        <vt:i4>5</vt:i4>
      </vt:variant>
      <vt:variant>
        <vt:lpwstr/>
      </vt:variant>
      <vt:variant>
        <vt:lpwstr>_Toc331593829</vt:lpwstr>
      </vt:variant>
      <vt:variant>
        <vt:i4>1048627</vt:i4>
      </vt:variant>
      <vt:variant>
        <vt:i4>524</vt:i4>
      </vt:variant>
      <vt:variant>
        <vt:i4>0</vt:i4>
      </vt:variant>
      <vt:variant>
        <vt:i4>5</vt:i4>
      </vt:variant>
      <vt:variant>
        <vt:lpwstr/>
      </vt:variant>
      <vt:variant>
        <vt:lpwstr>_Toc331593828</vt:lpwstr>
      </vt:variant>
      <vt:variant>
        <vt:i4>1048627</vt:i4>
      </vt:variant>
      <vt:variant>
        <vt:i4>518</vt:i4>
      </vt:variant>
      <vt:variant>
        <vt:i4>0</vt:i4>
      </vt:variant>
      <vt:variant>
        <vt:i4>5</vt:i4>
      </vt:variant>
      <vt:variant>
        <vt:lpwstr/>
      </vt:variant>
      <vt:variant>
        <vt:lpwstr>_Toc331593827</vt:lpwstr>
      </vt:variant>
      <vt:variant>
        <vt:i4>1048627</vt:i4>
      </vt:variant>
      <vt:variant>
        <vt:i4>512</vt:i4>
      </vt:variant>
      <vt:variant>
        <vt:i4>0</vt:i4>
      </vt:variant>
      <vt:variant>
        <vt:i4>5</vt:i4>
      </vt:variant>
      <vt:variant>
        <vt:lpwstr/>
      </vt:variant>
      <vt:variant>
        <vt:lpwstr>_Toc331593826</vt:lpwstr>
      </vt:variant>
      <vt:variant>
        <vt:i4>1048627</vt:i4>
      </vt:variant>
      <vt:variant>
        <vt:i4>506</vt:i4>
      </vt:variant>
      <vt:variant>
        <vt:i4>0</vt:i4>
      </vt:variant>
      <vt:variant>
        <vt:i4>5</vt:i4>
      </vt:variant>
      <vt:variant>
        <vt:lpwstr/>
      </vt:variant>
      <vt:variant>
        <vt:lpwstr>_Toc331593825</vt:lpwstr>
      </vt:variant>
      <vt:variant>
        <vt:i4>1048627</vt:i4>
      </vt:variant>
      <vt:variant>
        <vt:i4>500</vt:i4>
      </vt:variant>
      <vt:variant>
        <vt:i4>0</vt:i4>
      </vt:variant>
      <vt:variant>
        <vt:i4>5</vt:i4>
      </vt:variant>
      <vt:variant>
        <vt:lpwstr/>
      </vt:variant>
      <vt:variant>
        <vt:lpwstr>_Toc331593824</vt:lpwstr>
      </vt:variant>
      <vt:variant>
        <vt:i4>1048627</vt:i4>
      </vt:variant>
      <vt:variant>
        <vt:i4>494</vt:i4>
      </vt:variant>
      <vt:variant>
        <vt:i4>0</vt:i4>
      </vt:variant>
      <vt:variant>
        <vt:i4>5</vt:i4>
      </vt:variant>
      <vt:variant>
        <vt:lpwstr/>
      </vt:variant>
      <vt:variant>
        <vt:lpwstr>_Toc331593823</vt:lpwstr>
      </vt:variant>
      <vt:variant>
        <vt:i4>1048627</vt:i4>
      </vt:variant>
      <vt:variant>
        <vt:i4>488</vt:i4>
      </vt:variant>
      <vt:variant>
        <vt:i4>0</vt:i4>
      </vt:variant>
      <vt:variant>
        <vt:i4>5</vt:i4>
      </vt:variant>
      <vt:variant>
        <vt:lpwstr/>
      </vt:variant>
      <vt:variant>
        <vt:lpwstr>_Toc331593822</vt:lpwstr>
      </vt:variant>
      <vt:variant>
        <vt:i4>1048627</vt:i4>
      </vt:variant>
      <vt:variant>
        <vt:i4>482</vt:i4>
      </vt:variant>
      <vt:variant>
        <vt:i4>0</vt:i4>
      </vt:variant>
      <vt:variant>
        <vt:i4>5</vt:i4>
      </vt:variant>
      <vt:variant>
        <vt:lpwstr/>
      </vt:variant>
      <vt:variant>
        <vt:lpwstr>_Toc331593821</vt:lpwstr>
      </vt:variant>
      <vt:variant>
        <vt:i4>1048627</vt:i4>
      </vt:variant>
      <vt:variant>
        <vt:i4>476</vt:i4>
      </vt:variant>
      <vt:variant>
        <vt:i4>0</vt:i4>
      </vt:variant>
      <vt:variant>
        <vt:i4>5</vt:i4>
      </vt:variant>
      <vt:variant>
        <vt:lpwstr/>
      </vt:variant>
      <vt:variant>
        <vt:lpwstr>_Toc331593820</vt:lpwstr>
      </vt:variant>
      <vt:variant>
        <vt:i4>1245235</vt:i4>
      </vt:variant>
      <vt:variant>
        <vt:i4>470</vt:i4>
      </vt:variant>
      <vt:variant>
        <vt:i4>0</vt:i4>
      </vt:variant>
      <vt:variant>
        <vt:i4>5</vt:i4>
      </vt:variant>
      <vt:variant>
        <vt:lpwstr/>
      </vt:variant>
      <vt:variant>
        <vt:lpwstr>_Toc331593819</vt:lpwstr>
      </vt:variant>
      <vt:variant>
        <vt:i4>1245235</vt:i4>
      </vt:variant>
      <vt:variant>
        <vt:i4>464</vt:i4>
      </vt:variant>
      <vt:variant>
        <vt:i4>0</vt:i4>
      </vt:variant>
      <vt:variant>
        <vt:i4>5</vt:i4>
      </vt:variant>
      <vt:variant>
        <vt:lpwstr/>
      </vt:variant>
      <vt:variant>
        <vt:lpwstr>_Toc331593818</vt:lpwstr>
      </vt:variant>
      <vt:variant>
        <vt:i4>1245235</vt:i4>
      </vt:variant>
      <vt:variant>
        <vt:i4>458</vt:i4>
      </vt:variant>
      <vt:variant>
        <vt:i4>0</vt:i4>
      </vt:variant>
      <vt:variant>
        <vt:i4>5</vt:i4>
      </vt:variant>
      <vt:variant>
        <vt:lpwstr/>
      </vt:variant>
      <vt:variant>
        <vt:lpwstr>_Toc331593817</vt:lpwstr>
      </vt:variant>
      <vt:variant>
        <vt:i4>1245235</vt:i4>
      </vt:variant>
      <vt:variant>
        <vt:i4>452</vt:i4>
      </vt:variant>
      <vt:variant>
        <vt:i4>0</vt:i4>
      </vt:variant>
      <vt:variant>
        <vt:i4>5</vt:i4>
      </vt:variant>
      <vt:variant>
        <vt:lpwstr/>
      </vt:variant>
      <vt:variant>
        <vt:lpwstr>_Toc331593816</vt:lpwstr>
      </vt:variant>
      <vt:variant>
        <vt:i4>1245235</vt:i4>
      </vt:variant>
      <vt:variant>
        <vt:i4>446</vt:i4>
      </vt:variant>
      <vt:variant>
        <vt:i4>0</vt:i4>
      </vt:variant>
      <vt:variant>
        <vt:i4>5</vt:i4>
      </vt:variant>
      <vt:variant>
        <vt:lpwstr/>
      </vt:variant>
      <vt:variant>
        <vt:lpwstr>_Toc331593815</vt:lpwstr>
      </vt:variant>
      <vt:variant>
        <vt:i4>1245235</vt:i4>
      </vt:variant>
      <vt:variant>
        <vt:i4>440</vt:i4>
      </vt:variant>
      <vt:variant>
        <vt:i4>0</vt:i4>
      </vt:variant>
      <vt:variant>
        <vt:i4>5</vt:i4>
      </vt:variant>
      <vt:variant>
        <vt:lpwstr/>
      </vt:variant>
      <vt:variant>
        <vt:lpwstr>_Toc331593814</vt:lpwstr>
      </vt:variant>
      <vt:variant>
        <vt:i4>1245235</vt:i4>
      </vt:variant>
      <vt:variant>
        <vt:i4>434</vt:i4>
      </vt:variant>
      <vt:variant>
        <vt:i4>0</vt:i4>
      </vt:variant>
      <vt:variant>
        <vt:i4>5</vt:i4>
      </vt:variant>
      <vt:variant>
        <vt:lpwstr/>
      </vt:variant>
      <vt:variant>
        <vt:lpwstr>_Toc331593813</vt:lpwstr>
      </vt:variant>
      <vt:variant>
        <vt:i4>1245235</vt:i4>
      </vt:variant>
      <vt:variant>
        <vt:i4>428</vt:i4>
      </vt:variant>
      <vt:variant>
        <vt:i4>0</vt:i4>
      </vt:variant>
      <vt:variant>
        <vt:i4>5</vt:i4>
      </vt:variant>
      <vt:variant>
        <vt:lpwstr/>
      </vt:variant>
      <vt:variant>
        <vt:lpwstr>_Toc331593812</vt:lpwstr>
      </vt:variant>
      <vt:variant>
        <vt:i4>1245235</vt:i4>
      </vt:variant>
      <vt:variant>
        <vt:i4>422</vt:i4>
      </vt:variant>
      <vt:variant>
        <vt:i4>0</vt:i4>
      </vt:variant>
      <vt:variant>
        <vt:i4>5</vt:i4>
      </vt:variant>
      <vt:variant>
        <vt:lpwstr/>
      </vt:variant>
      <vt:variant>
        <vt:lpwstr>_Toc331593811</vt:lpwstr>
      </vt:variant>
      <vt:variant>
        <vt:i4>1245235</vt:i4>
      </vt:variant>
      <vt:variant>
        <vt:i4>416</vt:i4>
      </vt:variant>
      <vt:variant>
        <vt:i4>0</vt:i4>
      </vt:variant>
      <vt:variant>
        <vt:i4>5</vt:i4>
      </vt:variant>
      <vt:variant>
        <vt:lpwstr/>
      </vt:variant>
      <vt:variant>
        <vt:lpwstr>_Toc331593810</vt:lpwstr>
      </vt:variant>
      <vt:variant>
        <vt:i4>1179699</vt:i4>
      </vt:variant>
      <vt:variant>
        <vt:i4>410</vt:i4>
      </vt:variant>
      <vt:variant>
        <vt:i4>0</vt:i4>
      </vt:variant>
      <vt:variant>
        <vt:i4>5</vt:i4>
      </vt:variant>
      <vt:variant>
        <vt:lpwstr/>
      </vt:variant>
      <vt:variant>
        <vt:lpwstr>_Toc331593809</vt:lpwstr>
      </vt:variant>
      <vt:variant>
        <vt:i4>1179699</vt:i4>
      </vt:variant>
      <vt:variant>
        <vt:i4>404</vt:i4>
      </vt:variant>
      <vt:variant>
        <vt:i4>0</vt:i4>
      </vt:variant>
      <vt:variant>
        <vt:i4>5</vt:i4>
      </vt:variant>
      <vt:variant>
        <vt:lpwstr/>
      </vt:variant>
      <vt:variant>
        <vt:lpwstr>_Toc331593808</vt:lpwstr>
      </vt:variant>
      <vt:variant>
        <vt:i4>1179699</vt:i4>
      </vt:variant>
      <vt:variant>
        <vt:i4>398</vt:i4>
      </vt:variant>
      <vt:variant>
        <vt:i4>0</vt:i4>
      </vt:variant>
      <vt:variant>
        <vt:i4>5</vt:i4>
      </vt:variant>
      <vt:variant>
        <vt:lpwstr/>
      </vt:variant>
      <vt:variant>
        <vt:lpwstr>_Toc331593807</vt:lpwstr>
      </vt:variant>
      <vt:variant>
        <vt:i4>1179699</vt:i4>
      </vt:variant>
      <vt:variant>
        <vt:i4>392</vt:i4>
      </vt:variant>
      <vt:variant>
        <vt:i4>0</vt:i4>
      </vt:variant>
      <vt:variant>
        <vt:i4>5</vt:i4>
      </vt:variant>
      <vt:variant>
        <vt:lpwstr/>
      </vt:variant>
      <vt:variant>
        <vt:lpwstr>_Toc331593806</vt:lpwstr>
      </vt:variant>
      <vt:variant>
        <vt:i4>1179699</vt:i4>
      </vt:variant>
      <vt:variant>
        <vt:i4>386</vt:i4>
      </vt:variant>
      <vt:variant>
        <vt:i4>0</vt:i4>
      </vt:variant>
      <vt:variant>
        <vt:i4>5</vt:i4>
      </vt:variant>
      <vt:variant>
        <vt:lpwstr/>
      </vt:variant>
      <vt:variant>
        <vt:lpwstr>_Toc331593805</vt:lpwstr>
      </vt:variant>
      <vt:variant>
        <vt:i4>1179699</vt:i4>
      </vt:variant>
      <vt:variant>
        <vt:i4>380</vt:i4>
      </vt:variant>
      <vt:variant>
        <vt:i4>0</vt:i4>
      </vt:variant>
      <vt:variant>
        <vt:i4>5</vt:i4>
      </vt:variant>
      <vt:variant>
        <vt:lpwstr/>
      </vt:variant>
      <vt:variant>
        <vt:lpwstr>_Toc331593804</vt:lpwstr>
      </vt:variant>
      <vt:variant>
        <vt:i4>1179699</vt:i4>
      </vt:variant>
      <vt:variant>
        <vt:i4>374</vt:i4>
      </vt:variant>
      <vt:variant>
        <vt:i4>0</vt:i4>
      </vt:variant>
      <vt:variant>
        <vt:i4>5</vt:i4>
      </vt:variant>
      <vt:variant>
        <vt:lpwstr/>
      </vt:variant>
      <vt:variant>
        <vt:lpwstr>_Toc331593803</vt:lpwstr>
      </vt:variant>
      <vt:variant>
        <vt:i4>1179699</vt:i4>
      </vt:variant>
      <vt:variant>
        <vt:i4>368</vt:i4>
      </vt:variant>
      <vt:variant>
        <vt:i4>0</vt:i4>
      </vt:variant>
      <vt:variant>
        <vt:i4>5</vt:i4>
      </vt:variant>
      <vt:variant>
        <vt:lpwstr/>
      </vt:variant>
      <vt:variant>
        <vt:lpwstr>_Toc331593802</vt:lpwstr>
      </vt:variant>
      <vt:variant>
        <vt:i4>1179699</vt:i4>
      </vt:variant>
      <vt:variant>
        <vt:i4>362</vt:i4>
      </vt:variant>
      <vt:variant>
        <vt:i4>0</vt:i4>
      </vt:variant>
      <vt:variant>
        <vt:i4>5</vt:i4>
      </vt:variant>
      <vt:variant>
        <vt:lpwstr/>
      </vt:variant>
      <vt:variant>
        <vt:lpwstr>_Toc331593801</vt:lpwstr>
      </vt:variant>
      <vt:variant>
        <vt:i4>1179699</vt:i4>
      </vt:variant>
      <vt:variant>
        <vt:i4>356</vt:i4>
      </vt:variant>
      <vt:variant>
        <vt:i4>0</vt:i4>
      </vt:variant>
      <vt:variant>
        <vt:i4>5</vt:i4>
      </vt:variant>
      <vt:variant>
        <vt:lpwstr/>
      </vt:variant>
      <vt:variant>
        <vt:lpwstr>_Toc331593800</vt:lpwstr>
      </vt:variant>
      <vt:variant>
        <vt:i4>1769532</vt:i4>
      </vt:variant>
      <vt:variant>
        <vt:i4>350</vt:i4>
      </vt:variant>
      <vt:variant>
        <vt:i4>0</vt:i4>
      </vt:variant>
      <vt:variant>
        <vt:i4>5</vt:i4>
      </vt:variant>
      <vt:variant>
        <vt:lpwstr/>
      </vt:variant>
      <vt:variant>
        <vt:lpwstr>_Toc331593799</vt:lpwstr>
      </vt:variant>
      <vt:variant>
        <vt:i4>1769532</vt:i4>
      </vt:variant>
      <vt:variant>
        <vt:i4>344</vt:i4>
      </vt:variant>
      <vt:variant>
        <vt:i4>0</vt:i4>
      </vt:variant>
      <vt:variant>
        <vt:i4>5</vt:i4>
      </vt:variant>
      <vt:variant>
        <vt:lpwstr/>
      </vt:variant>
      <vt:variant>
        <vt:lpwstr>_Toc331593798</vt:lpwstr>
      </vt:variant>
      <vt:variant>
        <vt:i4>1769532</vt:i4>
      </vt:variant>
      <vt:variant>
        <vt:i4>338</vt:i4>
      </vt:variant>
      <vt:variant>
        <vt:i4>0</vt:i4>
      </vt:variant>
      <vt:variant>
        <vt:i4>5</vt:i4>
      </vt:variant>
      <vt:variant>
        <vt:lpwstr/>
      </vt:variant>
      <vt:variant>
        <vt:lpwstr>_Toc331593797</vt:lpwstr>
      </vt:variant>
      <vt:variant>
        <vt:i4>1769532</vt:i4>
      </vt:variant>
      <vt:variant>
        <vt:i4>332</vt:i4>
      </vt:variant>
      <vt:variant>
        <vt:i4>0</vt:i4>
      </vt:variant>
      <vt:variant>
        <vt:i4>5</vt:i4>
      </vt:variant>
      <vt:variant>
        <vt:lpwstr/>
      </vt:variant>
      <vt:variant>
        <vt:lpwstr>_Toc331593796</vt:lpwstr>
      </vt:variant>
      <vt:variant>
        <vt:i4>1769532</vt:i4>
      </vt:variant>
      <vt:variant>
        <vt:i4>326</vt:i4>
      </vt:variant>
      <vt:variant>
        <vt:i4>0</vt:i4>
      </vt:variant>
      <vt:variant>
        <vt:i4>5</vt:i4>
      </vt:variant>
      <vt:variant>
        <vt:lpwstr/>
      </vt:variant>
      <vt:variant>
        <vt:lpwstr>_Toc331593795</vt:lpwstr>
      </vt:variant>
      <vt:variant>
        <vt:i4>1769532</vt:i4>
      </vt:variant>
      <vt:variant>
        <vt:i4>320</vt:i4>
      </vt:variant>
      <vt:variant>
        <vt:i4>0</vt:i4>
      </vt:variant>
      <vt:variant>
        <vt:i4>5</vt:i4>
      </vt:variant>
      <vt:variant>
        <vt:lpwstr/>
      </vt:variant>
      <vt:variant>
        <vt:lpwstr>_Toc331593794</vt:lpwstr>
      </vt:variant>
      <vt:variant>
        <vt:i4>1769532</vt:i4>
      </vt:variant>
      <vt:variant>
        <vt:i4>314</vt:i4>
      </vt:variant>
      <vt:variant>
        <vt:i4>0</vt:i4>
      </vt:variant>
      <vt:variant>
        <vt:i4>5</vt:i4>
      </vt:variant>
      <vt:variant>
        <vt:lpwstr/>
      </vt:variant>
      <vt:variant>
        <vt:lpwstr>_Toc331593793</vt:lpwstr>
      </vt:variant>
      <vt:variant>
        <vt:i4>1769532</vt:i4>
      </vt:variant>
      <vt:variant>
        <vt:i4>308</vt:i4>
      </vt:variant>
      <vt:variant>
        <vt:i4>0</vt:i4>
      </vt:variant>
      <vt:variant>
        <vt:i4>5</vt:i4>
      </vt:variant>
      <vt:variant>
        <vt:lpwstr/>
      </vt:variant>
      <vt:variant>
        <vt:lpwstr>_Toc331593792</vt:lpwstr>
      </vt:variant>
      <vt:variant>
        <vt:i4>1769532</vt:i4>
      </vt:variant>
      <vt:variant>
        <vt:i4>302</vt:i4>
      </vt:variant>
      <vt:variant>
        <vt:i4>0</vt:i4>
      </vt:variant>
      <vt:variant>
        <vt:i4>5</vt:i4>
      </vt:variant>
      <vt:variant>
        <vt:lpwstr/>
      </vt:variant>
      <vt:variant>
        <vt:lpwstr>_Toc331593791</vt:lpwstr>
      </vt:variant>
      <vt:variant>
        <vt:i4>1769532</vt:i4>
      </vt:variant>
      <vt:variant>
        <vt:i4>296</vt:i4>
      </vt:variant>
      <vt:variant>
        <vt:i4>0</vt:i4>
      </vt:variant>
      <vt:variant>
        <vt:i4>5</vt:i4>
      </vt:variant>
      <vt:variant>
        <vt:lpwstr/>
      </vt:variant>
      <vt:variant>
        <vt:lpwstr>_Toc331593790</vt:lpwstr>
      </vt:variant>
      <vt:variant>
        <vt:i4>1703996</vt:i4>
      </vt:variant>
      <vt:variant>
        <vt:i4>290</vt:i4>
      </vt:variant>
      <vt:variant>
        <vt:i4>0</vt:i4>
      </vt:variant>
      <vt:variant>
        <vt:i4>5</vt:i4>
      </vt:variant>
      <vt:variant>
        <vt:lpwstr/>
      </vt:variant>
      <vt:variant>
        <vt:lpwstr>_Toc331593789</vt:lpwstr>
      </vt:variant>
      <vt:variant>
        <vt:i4>1703996</vt:i4>
      </vt:variant>
      <vt:variant>
        <vt:i4>284</vt:i4>
      </vt:variant>
      <vt:variant>
        <vt:i4>0</vt:i4>
      </vt:variant>
      <vt:variant>
        <vt:i4>5</vt:i4>
      </vt:variant>
      <vt:variant>
        <vt:lpwstr/>
      </vt:variant>
      <vt:variant>
        <vt:lpwstr>_Toc331593788</vt:lpwstr>
      </vt:variant>
      <vt:variant>
        <vt:i4>1703996</vt:i4>
      </vt:variant>
      <vt:variant>
        <vt:i4>278</vt:i4>
      </vt:variant>
      <vt:variant>
        <vt:i4>0</vt:i4>
      </vt:variant>
      <vt:variant>
        <vt:i4>5</vt:i4>
      </vt:variant>
      <vt:variant>
        <vt:lpwstr/>
      </vt:variant>
      <vt:variant>
        <vt:lpwstr>_Toc331593787</vt:lpwstr>
      </vt:variant>
      <vt:variant>
        <vt:i4>1703996</vt:i4>
      </vt:variant>
      <vt:variant>
        <vt:i4>272</vt:i4>
      </vt:variant>
      <vt:variant>
        <vt:i4>0</vt:i4>
      </vt:variant>
      <vt:variant>
        <vt:i4>5</vt:i4>
      </vt:variant>
      <vt:variant>
        <vt:lpwstr/>
      </vt:variant>
      <vt:variant>
        <vt:lpwstr>_Toc331593786</vt:lpwstr>
      </vt:variant>
      <vt:variant>
        <vt:i4>1703996</vt:i4>
      </vt:variant>
      <vt:variant>
        <vt:i4>266</vt:i4>
      </vt:variant>
      <vt:variant>
        <vt:i4>0</vt:i4>
      </vt:variant>
      <vt:variant>
        <vt:i4>5</vt:i4>
      </vt:variant>
      <vt:variant>
        <vt:lpwstr/>
      </vt:variant>
      <vt:variant>
        <vt:lpwstr>_Toc331593785</vt:lpwstr>
      </vt:variant>
      <vt:variant>
        <vt:i4>1703996</vt:i4>
      </vt:variant>
      <vt:variant>
        <vt:i4>260</vt:i4>
      </vt:variant>
      <vt:variant>
        <vt:i4>0</vt:i4>
      </vt:variant>
      <vt:variant>
        <vt:i4>5</vt:i4>
      </vt:variant>
      <vt:variant>
        <vt:lpwstr/>
      </vt:variant>
      <vt:variant>
        <vt:lpwstr>_Toc331593784</vt:lpwstr>
      </vt:variant>
      <vt:variant>
        <vt:i4>1703996</vt:i4>
      </vt:variant>
      <vt:variant>
        <vt:i4>254</vt:i4>
      </vt:variant>
      <vt:variant>
        <vt:i4>0</vt:i4>
      </vt:variant>
      <vt:variant>
        <vt:i4>5</vt:i4>
      </vt:variant>
      <vt:variant>
        <vt:lpwstr/>
      </vt:variant>
      <vt:variant>
        <vt:lpwstr>_Toc331593783</vt:lpwstr>
      </vt:variant>
      <vt:variant>
        <vt:i4>1703996</vt:i4>
      </vt:variant>
      <vt:variant>
        <vt:i4>248</vt:i4>
      </vt:variant>
      <vt:variant>
        <vt:i4>0</vt:i4>
      </vt:variant>
      <vt:variant>
        <vt:i4>5</vt:i4>
      </vt:variant>
      <vt:variant>
        <vt:lpwstr/>
      </vt:variant>
      <vt:variant>
        <vt:lpwstr>_Toc331593782</vt:lpwstr>
      </vt:variant>
      <vt:variant>
        <vt:i4>1703996</vt:i4>
      </vt:variant>
      <vt:variant>
        <vt:i4>242</vt:i4>
      </vt:variant>
      <vt:variant>
        <vt:i4>0</vt:i4>
      </vt:variant>
      <vt:variant>
        <vt:i4>5</vt:i4>
      </vt:variant>
      <vt:variant>
        <vt:lpwstr/>
      </vt:variant>
      <vt:variant>
        <vt:lpwstr>_Toc331593781</vt:lpwstr>
      </vt:variant>
      <vt:variant>
        <vt:i4>1703996</vt:i4>
      </vt:variant>
      <vt:variant>
        <vt:i4>236</vt:i4>
      </vt:variant>
      <vt:variant>
        <vt:i4>0</vt:i4>
      </vt:variant>
      <vt:variant>
        <vt:i4>5</vt:i4>
      </vt:variant>
      <vt:variant>
        <vt:lpwstr/>
      </vt:variant>
      <vt:variant>
        <vt:lpwstr>_Toc331593780</vt:lpwstr>
      </vt:variant>
      <vt:variant>
        <vt:i4>1376316</vt:i4>
      </vt:variant>
      <vt:variant>
        <vt:i4>230</vt:i4>
      </vt:variant>
      <vt:variant>
        <vt:i4>0</vt:i4>
      </vt:variant>
      <vt:variant>
        <vt:i4>5</vt:i4>
      </vt:variant>
      <vt:variant>
        <vt:lpwstr/>
      </vt:variant>
      <vt:variant>
        <vt:lpwstr>_Toc331593779</vt:lpwstr>
      </vt:variant>
      <vt:variant>
        <vt:i4>1376316</vt:i4>
      </vt:variant>
      <vt:variant>
        <vt:i4>224</vt:i4>
      </vt:variant>
      <vt:variant>
        <vt:i4>0</vt:i4>
      </vt:variant>
      <vt:variant>
        <vt:i4>5</vt:i4>
      </vt:variant>
      <vt:variant>
        <vt:lpwstr/>
      </vt:variant>
      <vt:variant>
        <vt:lpwstr>_Toc331593778</vt:lpwstr>
      </vt:variant>
      <vt:variant>
        <vt:i4>1376316</vt:i4>
      </vt:variant>
      <vt:variant>
        <vt:i4>218</vt:i4>
      </vt:variant>
      <vt:variant>
        <vt:i4>0</vt:i4>
      </vt:variant>
      <vt:variant>
        <vt:i4>5</vt:i4>
      </vt:variant>
      <vt:variant>
        <vt:lpwstr/>
      </vt:variant>
      <vt:variant>
        <vt:lpwstr>_Toc331593777</vt:lpwstr>
      </vt:variant>
      <vt:variant>
        <vt:i4>1376316</vt:i4>
      </vt:variant>
      <vt:variant>
        <vt:i4>212</vt:i4>
      </vt:variant>
      <vt:variant>
        <vt:i4>0</vt:i4>
      </vt:variant>
      <vt:variant>
        <vt:i4>5</vt:i4>
      </vt:variant>
      <vt:variant>
        <vt:lpwstr/>
      </vt:variant>
      <vt:variant>
        <vt:lpwstr>_Toc331593776</vt:lpwstr>
      </vt:variant>
      <vt:variant>
        <vt:i4>1376316</vt:i4>
      </vt:variant>
      <vt:variant>
        <vt:i4>206</vt:i4>
      </vt:variant>
      <vt:variant>
        <vt:i4>0</vt:i4>
      </vt:variant>
      <vt:variant>
        <vt:i4>5</vt:i4>
      </vt:variant>
      <vt:variant>
        <vt:lpwstr/>
      </vt:variant>
      <vt:variant>
        <vt:lpwstr>_Toc331593775</vt:lpwstr>
      </vt:variant>
      <vt:variant>
        <vt:i4>1376316</vt:i4>
      </vt:variant>
      <vt:variant>
        <vt:i4>200</vt:i4>
      </vt:variant>
      <vt:variant>
        <vt:i4>0</vt:i4>
      </vt:variant>
      <vt:variant>
        <vt:i4>5</vt:i4>
      </vt:variant>
      <vt:variant>
        <vt:lpwstr/>
      </vt:variant>
      <vt:variant>
        <vt:lpwstr>_Toc331593774</vt:lpwstr>
      </vt:variant>
      <vt:variant>
        <vt:i4>1376316</vt:i4>
      </vt:variant>
      <vt:variant>
        <vt:i4>194</vt:i4>
      </vt:variant>
      <vt:variant>
        <vt:i4>0</vt:i4>
      </vt:variant>
      <vt:variant>
        <vt:i4>5</vt:i4>
      </vt:variant>
      <vt:variant>
        <vt:lpwstr/>
      </vt:variant>
      <vt:variant>
        <vt:lpwstr>_Toc331593773</vt:lpwstr>
      </vt:variant>
      <vt:variant>
        <vt:i4>1376316</vt:i4>
      </vt:variant>
      <vt:variant>
        <vt:i4>188</vt:i4>
      </vt:variant>
      <vt:variant>
        <vt:i4>0</vt:i4>
      </vt:variant>
      <vt:variant>
        <vt:i4>5</vt:i4>
      </vt:variant>
      <vt:variant>
        <vt:lpwstr/>
      </vt:variant>
      <vt:variant>
        <vt:lpwstr>_Toc331593772</vt:lpwstr>
      </vt:variant>
      <vt:variant>
        <vt:i4>1376316</vt:i4>
      </vt:variant>
      <vt:variant>
        <vt:i4>182</vt:i4>
      </vt:variant>
      <vt:variant>
        <vt:i4>0</vt:i4>
      </vt:variant>
      <vt:variant>
        <vt:i4>5</vt:i4>
      </vt:variant>
      <vt:variant>
        <vt:lpwstr/>
      </vt:variant>
      <vt:variant>
        <vt:lpwstr>_Toc331593771</vt:lpwstr>
      </vt:variant>
      <vt:variant>
        <vt:i4>1376316</vt:i4>
      </vt:variant>
      <vt:variant>
        <vt:i4>176</vt:i4>
      </vt:variant>
      <vt:variant>
        <vt:i4>0</vt:i4>
      </vt:variant>
      <vt:variant>
        <vt:i4>5</vt:i4>
      </vt:variant>
      <vt:variant>
        <vt:lpwstr/>
      </vt:variant>
      <vt:variant>
        <vt:lpwstr>_Toc331593770</vt:lpwstr>
      </vt:variant>
      <vt:variant>
        <vt:i4>1310780</vt:i4>
      </vt:variant>
      <vt:variant>
        <vt:i4>170</vt:i4>
      </vt:variant>
      <vt:variant>
        <vt:i4>0</vt:i4>
      </vt:variant>
      <vt:variant>
        <vt:i4>5</vt:i4>
      </vt:variant>
      <vt:variant>
        <vt:lpwstr/>
      </vt:variant>
      <vt:variant>
        <vt:lpwstr>_Toc331593769</vt:lpwstr>
      </vt:variant>
      <vt:variant>
        <vt:i4>1310780</vt:i4>
      </vt:variant>
      <vt:variant>
        <vt:i4>164</vt:i4>
      </vt:variant>
      <vt:variant>
        <vt:i4>0</vt:i4>
      </vt:variant>
      <vt:variant>
        <vt:i4>5</vt:i4>
      </vt:variant>
      <vt:variant>
        <vt:lpwstr/>
      </vt:variant>
      <vt:variant>
        <vt:lpwstr>_Toc331593768</vt:lpwstr>
      </vt:variant>
      <vt:variant>
        <vt:i4>1310780</vt:i4>
      </vt:variant>
      <vt:variant>
        <vt:i4>158</vt:i4>
      </vt:variant>
      <vt:variant>
        <vt:i4>0</vt:i4>
      </vt:variant>
      <vt:variant>
        <vt:i4>5</vt:i4>
      </vt:variant>
      <vt:variant>
        <vt:lpwstr/>
      </vt:variant>
      <vt:variant>
        <vt:lpwstr>_Toc331593767</vt:lpwstr>
      </vt:variant>
      <vt:variant>
        <vt:i4>1310780</vt:i4>
      </vt:variant>
      <vt:variant>
        <vt:i4>152</vt:i4>
      </vt:variant>
      <vt:variant>
        <vt:i4>0</vt:i4>
      </vt:variant>
      <vt:variant>
        <vt:i4>5</vt:i4>
      </vt:variant>
      <vt:variant>
        <vt:lpwstr/>
      </vt:variant>
      <vt:variant>
        <vt:lpwstr>_Toc331593766</vt:lpwstr>
      </vt:variant>
      <vt:variant>
        <vt:i4>1310780</vt:i4>
      </vt:variant>
      <vt:variant>
        <vt:i4>146</vt:i4>
      </vt:variant>
      <vt:variant>
        <vt:i4>0</vt:i4>
      </vt:variant>
      <vt:variant>
        <vt:i4>5</vt:i4>
      </vt:variant>
      <vt:variant>
        <vt:lpwstr/>
      </vt:variant>
      <vt:variant>
        <vt:lpwstr>_Toc331593765</vt:lpwstr>
      </vt:variant>
      <vt:variant>
        <vt:i4>1310780</vt:i4>
      </vt:variant>
      <vt:variant>
        <vt:i4>140</vt:i4>
      </vt:variant>
      <vt:variant>
        <vt:i4>0</vt:i4>
      </vt:variant>
      <vt:variant>
        <vt:i4>5</vt:i4>
      </vt:variant>
      <vt:variant>
        <vt:lpwstr/>
      </vt:variant>
      <vt:variant>
        <vt:lpwstr>_Toc331593764</vt:lpwstr>
      </vt:variant>
      <vt:variant>
        <vt:i4>1310780</vt:i4>
      </vt:variant>
      <vt:variant>
        <vt:i4>134</vt:i4>
      </vt:variant>
      <vt:variant>
        <vt:i4>0</vt:i4>
      </vt:variant>
      <vt:variant>
        <vt:i4>5</vt:i4>
      </vt:variant>
      <vt:variant>
        <vt:lpwstr/>
      </vt:variant>
      <vt:variant>
        <vt:lpwstr>_Toc331593763</vt:lpwstr>
      </vt:variant>
      <vt:variant>
        <vt:i4>1310780</vt:i4>
      </vt:variant>
      <vt:variant>
        <vt:i4>128</vt:i4>
      </vt:variant>
      <vt:variant>
        <vt:i4>0</vt:i4>
      </vt:variant>
      <vt:variant>
        <vt:i4>5</vt:i4>
      </vt:variant>
      <vt:variant>
        <vt:lpwstr/>
      </vt:variant>
      <vt:variant>
        <vt:lpwstr>_Toc331593762</vt:lpwstr>
      </vt:variant>
      <vt:variant>
        <vt:i4>1310780</vt:i4>
      </vt:variant>
      <vt:variant>
        <vt:i4>122</vt:i4>
      </vt:variant>
      <vt:variant>
        <vt:i4>0</vt:i4>
      </vt:variant>
      <vt:variant>
        <vt:i4>5</vt:i4>
      </vt:variant>
      <vt:variant>
        <vt:lpwstr/>
      </vt:variant>
      <vt:variant>
        <vt:lpwstr>_Toc331593761</vt:lpwstr>
      </vt:variant>
      <vt:variant>
        <vt:i4>1310780</vt:i4>
      </vt:variant>
      <vt:variant>
        <vt:i4>116</vt:i4>
      </vt:variant>
      <vt:variant>
        <vt:i4>0</vt:i4>
      </vt:variant>
      <vt:variant>
        <vt:i4>5</vt:i4>
      </vt:variant>
      <vt:variant>
        <vt:lpwstr/>
      </vt:variant>
      <vt:variant>
        <vt:lpwstr>_Toc331593760</vt:lpwstr>
      </vt:variant>
      <vt:variant>
        <vt:i4>1507388</vt:i4>
      </vt:variant>
      <vt:variant>
        <vt:i4>110</vt:i4>
      </vt:variant>
      <vt:variant>
        <vt:i4>0</vt:i4>
      </vt:variant>
      <vt:variant>
        <vt:i4>5</vt:i4>
      </vt:variant>
      <vt:variant>
        <vt:lpwstr/>
      </vt:variant>
      <vt:variant>
        <vt:lpwstr>_Toc331593759</vt:lpwstr>
      </vt:variant>
      <vt:variant>
        <vt:i4>1507388</vt:i4>
      </vt:variant>
      <vt:variant>
        <vt:i4>104</vt:i4>
      </vt:variant>
      <vt:variant>
        <vt:i4>0</vt:i4>
      </vt:variant>
      <vt:variant>
        <vt:i4>5</vt:i4>
      </vt:variant>
      <vt:variant>
        <vt:lpwstr/>
      </vt:variant>
      <vt:variant>
        <vt:lpwstr>_Toc331593758</vt:lpwstr>
      </vt:variant>
      <vt:variant>
        <vt:i4>1507388</vt:i4>
      </vt:variant>
      <vt:variant>
        <vt:i4>98</vt:i4>
      </vt:variant>
      <vt:variant>
        <vt:i4>0</vt:i4>
      </vt:variant>
      <vt:variant>
        <vt:i4>5</vt:i4>
      </vt:variant>
      <vt:variant>
        <vt:lpwstr/>
      </vt:variant>
      <vt:variant>
        <vt:lpwstr>_Toc331593757</vt:lpwstr>
      </vt:variant>
      <vt:variant>
        <vt:i4>1507388</vt:i4>
      </vt:variant>
      <vt:variant>
        <vt:i4>92</vt:i4>
      </vt:variant>
      <vt:variant>
        <vt:i4>0</vt:i4>
      </vt:variant>
      <vt:variant>
        <vt:i4>5</vt:i4>
      </vt:variant>
      <vt:variant>
        <vt:lpwstr/>
      </vt:variant>
      <vt:variant>
        <vt:lpwstr>_Toc331593756</vt:lpwstr>
      </vt:variant>
      <vt:variant>
        <vt:i4>1507388</vt:i4>
      </vt:variant>
      <vt:variant>
        <vt:i4>86</vt:i4>
      </vt:variant>
      <vt:variant>
        <vt:i4>0</vt:i4>
      </vt:variant>
      <vt:variant>
        <vt:i4>5</vt:i4>
      </vt:variant>
      <vt:variant>
        <vt:lpwstr/>
      </vt:variant>
      <vt:variant>
        <vt:lpwstr>_Toc331593755</vt:lpwstr>
      </vt:variant>
      <vt:variant>
        <vt:i4>1507388</vt:i4>
      </vt:variant>
      <vt:variant>
        <vt:i4>80</vt:i4>
      </vt:variant>
      <vt:variant>
        <vt:i4>0</vt:i4>
      </vt:variant>
      <vt:variant>
        <vt:i4>5</vt:i4>
      </vt:variant>
      <vt:variant>
        <vt:lpwstr/>
      </vt:variant>
      <vt:variant>
        <vt:lpwstr>_Toc331593754</vt:lpwstr>
      </vt:variant>
      <vt:variant>
        <vt:i4>1507388</vt:i4>
      </vt:variant>
      <vt:variant>
        <vt:i4>74</vt:i4>
      </vt:variant>
      <vt:variant>
        <vt:i4>0</vt:i4>
      </vt:variant>
      <vt:variant>
        <vt:i4>5</vt:i4>
      </vt:variant>
      <vt:variant>
        <vt:lpwstr/>
      </vt:variant>
      <vt:variant>
        <vt:lpwstr>_Toc331593753</vt:lpwstr>
      </vt:variant>
      <vt:variant>
        <vt:i4>1507388</vt:i4>
      </vt:variant>
      <vt:variant>
        <vt:i4>68</vt:i4>
      </vt:variant>
      <vt:variant>
        <vt:i4>0</vt:i4>
      </vt:variant>
      <vt:variant>
        <vt:i4>5</vt:i4>
      </vt:variant>
      <vt:variant>
        <vt:lpwstr/>
      </vt:variant>
      <vt:variant>
        <vt:lpwstr>_Toc331593752</vt:lpwstr>
      </vt:variant>
      <vt:variant>
        <vt:i4>1507388</vt:i4>
      </vt:variant>
      <vt:variant>
        <vt:i4>62</vt:i4>
      </vt:variant>
      <vt:variant>
        <vt:i4>0</vt:i4>
      </vt:variant>
      <vt:variant>
        <vt:i4>5</vt:i4>
      </vt:variant>
      <vt:variant>
        <vt:lpwstr/>
      </vt:variant>
      <vt:variant>
        <vt:lpwstr>_Toc331593751</vt:lpwstr>
      </vt:variant>
      <vt:variant>
        <vt:i4>1507388</vt:i4>
      </vt:variant>
      <vt:variant>
        <vt:i4>56</vt:i4>
      </vt:variant>
      <vt:variant>
        <vt:i4>0</vt:i4>
      </vt:variant>
      <vt:variant>
        <vt:i4>5</vt:i4>
      </vt:variant>
      <vt:variant>
        <vt:lpwstr/>
      </vt:variant>
      <vt:variant>
        <vt:lpwstr>_Toc331593750</vt:lpwstr>
      </vt:variant>
      <vt:variant>
        <vt:i4>1441852</vt:i4>
      </vt:variant>
      <vt:variant>
        <vt:i4>50</vt:i4>
      </vt:variant>
      <vt:variant>
        <vt:i4>0</vt:i4>
      </vt:variant>
      <vt:variant>
        <vt:i4>5</vt:i4>
      </vt:variant>
      <vt:variant>
        <vt:lpwstr/>
      </vt:variant>
      <vt:variant>
        <vt:lpwstr>_Toc331593749</vt:lpwstr>
      </vt:variant>
      <vt:variant>
        <vt:i4>1441852</vt:i4>
      </vt:variant>
      <vt:variant>
        <vt:i4>44</vt:i4>
      </vt:variant>
      <vt:variant>
        <vt:i4>0</vt:i4>
      </vt:variant>
      <vt:variant>
        <vt:i4>5</vt:i4>
      </vt:variant>
      <vt:variant>
        <vt:lpwstr/>
      </vt:variant>
      <vt:variant>
        <vt:lpwstr>_Toc331593748</vt:lpwstr>
      </vt:variant>
      <vt:variant>
        <vt:i4>1441852</vt:i4>
      </vt:variant>
      <vt:variant>
        <vt:i4>38</vt:i4>
      </vt:variant>
      <vt:variant>
        <vt:i4>0</vt:i4>
      </vt:variant>
      <vt:variant>
        <vt:i4>5</vt:i4>
      </vt:variant>
      <vt:variant>
        <vt:lpwstr/>
      </vt:variant>
      <vt:variant>
        <vt:lpwstr>_Toc331593747</vt:lpwstr>
      </vt:variant>
      <vt:variant>
        <vt:i4>1441852</vt:i4>
      </vt:variant>
      <vt:variant>
        <vt:i4>32</vt:i4>
      </vt:variant>
      <vt:variant>
        <vt:i4>0</vt:i4>
      </vt:variant>
      <vt:variant>
        <vt:i4>5</vt:i4>
      </vt:variant>
      <vt:variant>
        <vt:lpwstr/>
      </vt:variant>
      <vt:variant>
        <vt:lpwstr>_Toc331593746</vt:lpwstr>
      </vt:variant>
      <vt:variant>
        <vt:i4>1441852</vt:i4>
      </vt:variant>
      <vt:variant>
        <vt:i4>26</vt:i4>
      </vt:variant>
      <vt:variant>
        <vt:i4>0</vt:i4>
      </vt:variant>
      <vt:variant>
        <vt:i4>5</vt:i4>
      </vt:variant>
      <vt:variant>
        <vt:lpwstr/>
      </vt:variant>
      <vt:variant>
        <vt:lpwstr>_Toc331593745</vt:lpwstr>
      </vt:variant>
      <vt:variant>
        <vt:i4>1441852</vt:i4>
      </vt:variant>
      <vt:variant>
        <vt:i4>20</vt:i4>
      </vt:variant>
      <vt:variant>
        <vt:i4>0</vt:i4>
      </vt:variant>
      <vt:variant>
        <vt:i4>5</vt:i4>
      </vt:variant>
      <vt:variant>
        <vt:lpwstr/>
      </vt:variant>
      <vt:variant>
        <vt:lpwstr>_Toc331593744</vt:lpwstr>
      </vt:variant>
      <vt:variant>
        <vt:i4>1441852</vt:i4>
      </vt:variant>
      <vt:variant>
        <vt:i4>14</vt:i4>
      </vt:variant>
      <vt:variant>
        <vt:i4>0</vt:i4>
      </vt:variant>
      <vt:variant>
        <vt:i4>5</vt:i4>
      </vt:variant>
      <vt:variant>
        <vt:lpwstr/>
      </vt:variant>
      <vt:variant>
        <vt:lpwstr>_Toc331593743</vt:lpwstr>
      </vt:variant>
      <vt:variant>
        <vt:i4>1441852</vt:i4>
      </vt:variant>
      <vt:variant>
        <vt:i4>8</vt:i4>
      </vt:variant>
      <vt:variant>
        <vt:i4>0</vt:i4>
      </vt:variant>
      <vt:variant>
        <vt:i4>5</vt:i4>
      </vt:variant>
      <vt:variant>
        <vt:lpwstr/>
      </vt:variant>
      <vt:variant>
        <vt:lpwstr>_Toc331593742</vt:lpwstr>
      </vt:variant>
      <vt:variant>
        <vt:i4>1441852</vt:i4>
      </vt:variant>
      <vt:variant>
        <vt:i4>2</vt:i4>
      </vt:variant>
      <vt:variant>
        <vt:i4>0</vt:i4>
      </vt:variant>
      <vt:variant>
        <vt:i4>5</vt:i4>
      </vt:variant>
      <vt:variant>
        <vt:lpwstr/>
      </vt:variant>
      <vt:variant>
        <vt:lpwstr>_Toc331593741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2012-12-23T21:10:00Z</dcterms:created>
  <dcterms:modified xsi:type="dcterms:W3CDTF">2013-01-10T05:25:00Z</dcterms:modified>
</cp:coreProperties>
</file>