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F92C0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rsidR="008A4B4C" w:rsidRPr="005B217D" w:rsidRDefault="00E61DAC" w:rsidP="00D4233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642C26" w:rsidRPr="00D4233D">
              <w:rPr>
                <w:lang w:val="en-CA"/>
              </w:rPr>
              <w:t>C</w:t>
            </w:r>
            <w:r w:rsidR="00D4233D" w:rsidRPr="00D4233D">
              <w:rPr>
                <w:u w:val="single"/>
                <w:lang w:val="en-CA"/>
              </w:rPr>
              <w:t>0062</w:t>
            </w:r>
            <w:ins w:id="0" w:author="Adarsh K. Ramasubramonian" w:date="2013-01-21T14:12:00Z">
              <w:r w:rsidR="007809D3">
                <w:rPr>
                  <w:u w:val="single"/>
                  <w:lang w:val="en-CA"/>
                </w:rPr>
                <w:t>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444948" w:rsidP="00E31C88">
            <w:pPr>
              <w:spacing w:before="60" w:after="60"/>
              <w:rPr>
                <w:b/>
                <w:szCs w:val="22"/>
                <w:lang w:val="en-CA"/>
              </w:rPr>
            </w:pPr>
            <w:r>
              <w:rPr>
                <w:b/>
                <w:szCs w:val="22"/>
                <w:lang w:val="en-CA"/>
              </w:rPr>
              <w:t xml:space="preserve">AHG7: </w:t>
            </w:r>
            <w:r w:rsidR="00E31C88">
              <w:rPr>
                <w:b/>
                <w:szCs w:val="22"/>
                <w:lang w:val="en-CA"/>
              </w:rPr>
              <w:t>Parallel decoding SEI message for</w:t>
            </w:r>
            <w:r w:rsidR="001D6119">
              <w:rPr>
                <w:b/>
                <w:szCs w:val="22"/>
                <w:lang w:val="en-CA"/>
              </w:rPr>
              <w:t xml:space="preserve"> </w:t>
            </w:r>
            <w:r w:rsidR="00E31C88">
              <w:rPr>
                <w:b/>
                <w:szCs w:val="22"/>
                <w:lang w:val="en-CA"/>
              </w:rPr>
              <w:t>MV-HEVC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1D6119" w:rsidP="00E21F20">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1D6119">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1D6119" w:rsidRDefault="001D6119" w:rsidP="001D6119">
            <w:pPr>
              <w:spacing w:before="60" w:after="60"/>
              <w:rPr>
                <w:szCs w:val="22"/>
                <w:lang w:val="fi-FI"/>
              </w:rPr>
            </w:pPr>
            <w:r w:rsidRPr="00CB084C">
              <w:rPr>
                <w:szCs w:val="22"/>
                <w:lang w:val="fi-FI"/>
              </w:rPr>
              <w:t>Ying Chen</w:t>
            </w:r>
            <w:r>
              <w:rPr>
                <w:szCs w:val="22"/>
                <w:lang w:val="fi-FI"/>
              </w:rPr>
              <w:br/>
            </w:r>
            <w:proofErr w:type="spellStart"/>
            <w:r w:rsidR="00B2283E">
              <w:rPr>
                <w:szCs w:val="22"/>
                <w:lang w:val="en-CA"/>
              </w:rPr>
              <w:t>Vadim</w:t>
            </w:r>
            <w:proofErr w:type="spellEnd"/>
            <w:r w:rsidR="00B2283E">
              <w:rPr>
                <w:szCs w:val="22"/>
                <w:lang w:val="en-CA"/>
              </w:rPr>
              <w:t xml:space="preserve"> </w:t>
            </w:r>
            <w:proofErr w:type="spellStart"/>
            <w:r w:rsidR="00B2283E">
              <w:rPr>
                <w:szCs w:val="22"/>
                <w:lang w:val="en-CA"/>
              </w:rPr>
              <w:t>Seregin</w:t>
            </w:r>
            <w:proofErr w:type="spellEnd"/>
            <w:r w:rsidR="00B2283E">
              <w:rPr>
                <w:szCs w:val="22"/>
                <w:lang w:val="en-CA"/>
              </w:rPr>
              <w:br/>
              <w:t>Adarsh K. Ramasubramonian</w:t>
            </w:r>
            <w:r w:rsidR="00B2283E">
              <w:rPr>
                <w:szCs w:val="22"/>
                <w:lang w:val="en-CA"/>
              </w:rPr>
              <w:br/>
              <w:t>Li Zhang</w:t>
            </w:r>
            <w:r w:rsidR="00B2283E">
              <w:rPr>
                <w:szCs w:val="22"/>
                <w:lang w:val="en-CA"/>
              </w:rPr>
              <w:br/>
              <w:t>Ye-Kui Wang</w:t>
            </w:r>
          </w:p>
          <w:p w:rsidR="001D6119" w:rsidRPr="00CB084C" w:rsidRDefault="001D6119" w:rsidP="001D6119">
            <w:pPr>
              <w:spacing w:before="60" w:after="60"/>
              <w:rPr>
                <w:szCs w:val="22"/>
                <w:lang w:val="fi-FI"/>
              </w:rPr>
            </w:pPr>
          </w:p>
          <w:p w:rsidR="00E61DAC" w:rsidRPr="005B217D" w:rsidRDefault="001D6119" w:rsidP="001D6119">
            <w:pPr>
              <w:spacing w:before="60" w:after="60"/>
              <w:rPr>
                <w:szCs w:val="22"/>
                <w:lang w:val="en-CA"/>
              </w:rPr>
            </w:pPr>
            <w:r w:rsidRPr="002F5939">
              <w:rPr>
                <w:szCs w:val="22"/>
              </w:rPr>
              <w:t>5775 Morehouse Dr</w:t>
            </w:r>
            <w:r>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FF4224" w:rsidRDefault="00FF4224" w:rsidP="00FF4224">
            <w:pPr>
              <w:spacing w:before="60" w:after="60"/>
              <w:rPr>
                <w:rStyle w:val="Hyperlink"/>
              </w:rPr>
            </w:pPr>
            <w:r w:rsidRPr="003825F9">
              <w:rPr>
                <w:szCs w:val="22"/>
              </w:rPr>
              <w:t>1-858-845-6589</w:t>
            </w:r>
            <w:r>
              <w:rPr>
                <w:szCs w:val="22"/>
              </w:rPr>
              <w:br/>
            </w:r>
            <w:hyperlink r:id="rId10" w:history="1">
              <w:r w:rsidRPr="00C954C2">
                <w:rPr>
                  <w:rStyle w:val="Hyperlink"/>
                </w:rPr>
                <w:t>cheny@qti.qualcomm.com</w:t>
              </w:r>
            </w:hyperlink>
          </w:p>
          <w:p w:rsidR="00B2283E" w:rsidRDefault="00BC7183" w:rsidP="00FF4224">
            <w:pPr>
              <w:spacing w:before="60" w:after="60"/>
              <w:rPr>
                <w:color w:val="0000FF"/>
                <w:szCs w:val="22"/>
                <w:u w:val="single"/>
              </w:rPr>
            </w:pPr>
            <w:hyperlink r:id="rId11" w:history="1">
              <w:r w:rsidR="00B2283E" w:rsidRPr="00122A8D">
                <w:rPr>
                  <w:rStyle w:val="Hyperlink"/>
                  <w:szCs w:val="22"/>
                </w:rPr>
                <w:t>vseregin@qti.qualcomm.com</w:t>
              </w:r>
            </w:hyperlink>
          </w:p>
          <w:p w:rsidR="00B2283E" w:rsidRDefault="00BC7183" w:rsidP="00FF4224">
            <w:pPr>
              <w:spacing w:before="60" w:after="60"/>
              <w:rPr>
                <w:color w:val="0000FF"/>
                <w:szCs w:val="22"/>
                <w:u w:val="single"/>
              </w:rPr>
            </w:pPr>
            <w:hyperlink r:id="rId12" w:history="1">
              <w:r w:rsidR="00B2283E" w:rsidRPr="00B153BE">
                <w:rPr>
                  <w:rStyle w:val="Hyperlink"/>
                  <w:kern w:val="2"/>
                  <w:szCs w:val="22"/>
                  <w:lang w:eastAsia="zh-CN"/>
                </w:rPr>
                <w:t>aramasub@qti.qualcomm.com</w:t>
              </w:r>
            </w:hyperlink>
          </w:p>
          <w:p w:rsidR="00B2283E" w:rsidRDefault="00BC7183" w:rsidP="00FF4224">
            <w:pPr>
              <w:spacing w:before="60" w:after="60"/>
              <w:rPr>
                <w:color w:val="0000FF"/>
                <w:szCs w:val="22"/>
                <w:u w:val="single"/>
              </w:rPr>
            </w:pPr>
            <w:hyperlink r:id="rId13" w:history="1">
              <w:r w:rsidR="00B2283E" w:rsidRPr="00122A8D">
                <w:rPr>
                  <w:rStyle w:val="Hyperlink"/>
                  <w:szCs w:val="22"/>
                </w:rPr>
                <w:t>lizhang@qti.qualcomm.com</w:t>
              </w:r>
            </w:hyperlink>
          </w:p>
          <w:p w:rsidR="00B2283E" w:rsidRDefault="00BC7183" w:rsidP="00FF4224">
            <w:pPr>
              <w:spacing w:before="60" w:after="60"/>
            </w:pPr>
            <w:hyperlink r:id="rId14" w:history="1">
              <w:r w:rsidR="00B2283E" w:rsidRPr="00122A8D">
                <w:rPr>
                  <w:rStyle w:val="Hyperlink"/>
                  <w:szCs w:val="22"/>
                </w:rPr>
                <w:t>yekuiw@qti.qualcomm.com</w:t>
              </w:r>
            </w:hyperlink>
          </w:p>
          <w:p w:rsidR="00E61DAC" w:rsidRPr="005B217D" w:rsidRDefault="00E61DAC" w:rsidP="00B2283E">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91418">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809D3" w:rsidRDefault="007D4EA1" w:rsidP="009234A5">
      <w:pPr>
        <w:jc w:val="both"/>
        <w:rPr>
          <w:ins w:id="1" w:author="Adarsh K. Ramasubramonian" w:date="2013-01-21T14:12:00Z"/>
          <w:szCs w:val="22"/>
          <w:lang w:val="en-CA"/>
        </w:rPr>
      </w:pPr>
      <w:r>
        <w:rPr>
          <w:szCs w:val="22"/>
          <w:lang w:val="en-CA"/>
        </w:rPr>
        <w:t xml:space="preserve">A parallel decoding SEI message for MV-HEVC similar to the parallel decoding SEI message in MVC is proposed with three modifications: 1) the delay required for parallel decoding is signalled in unit of coding tree </w:t>
      </w:r>
      <w:r w:rsidR="00C34C96">
        <w:rPr>
          <w:szCs w:val="22"/>
          <w:lang w:val="en-CA"/>
        </w:rPr>
        <w:t xml:space="preserve">units </w:t>
      </w:r>
      <w:r>
        <w:rPr>
          <w:szCs w:val="22"/>
          <w:lang w:val="en-CA"/>
        </w:rPr>
        <w:t>(</w:t>
      </w:r>
      <w:r w:rsidR="00C34C96">
        <w:rPr>
          <w:szCs w:val="22"/>
          <w:lang w:val="en-CA"/>
        </w:rPr>
        <w:t>CTU</w:t>
      </w:r>
      <w:r>
        <w:rPr>
          <w:szCs w:val="22"/>
          <w:lang w:val="en-CA"/>
        </w:rPr>
        <w:t xml:space="preserve">); 2) the horizontal </w:t>
      </w:r>
      <w:r w:rsidR="00C34C96">
        <w:rPr>
          <w:szCs w:val="22"/>
          <w:lang w:val="en-CA"/>
        </w:rPr>
        <w:t xml:space="preserve">CTU </w:t>
      </w:r>
      <w:r>
        <w:rPr>
          <w:szCs w:val="22"/>
          <w:lang w:val="en-CA"/>
        </w:rPr>
        <w:t xml:space="preserve">delay is also signalled to avoid large increased delay caused by the size of a </w:t>
      </w:r>
      <w:r w:rsidR="00C34C96">
        <w:rPr>
          <w:szCs w:val="22"/>
          <w:lang w:val="en-CA"/>
        </w:rPr>
        <w:t>CTU</w:t>
      </w:r>
      <w:r>
        <w:rPr>
          <w:szCs w:val="22"/>
          <w:lang w:val="en-CA"/>
        </w:rPr>
        <w:t>; 3) the delay is signalled once for all the non-base views and is applicable to any view that utilizes inter-view prediction.</w:t>
      </w:r>
    </w:p>
    <w:p w:rsidR="00263398" w:rsidRPr="005B217D" w:rsidRDefault="007809D3" w:rsidP="009234A5">
      <w:pPr>
        <w:jc w:val="both"/>
        <w:rPr>
          <w:szCs w:val="22"/>
          <w:lang w:val="en-CA"/>
        </w:rPr>
      </w:pPr>
      <w:ins w:id="2" w:author="Adarsh K. Ramasubramonian" w:date="2013-01-21T14:12:00Z">
        <w:r>
          <w:rPr>
            <w:szCs w:val="22"/>
            <w:lang w:val="en-CA"/>
          </w:rPr>
          <w:t>Revision 1 of this document</w:t>
        </w:r>
      </w:ins>
      <w:ins w:id="3" w:author="Adarsh K. Ramasubramonian" w:date="2013-01-21T14:13:00Z">
        <w:r>
          <w:rPr>
            <w:szCs w:val="22"/>
            <w:lang w:val="en-CA"/>
          </w:rPr>
          <w:t xml:space="preserve"> includes </w:t>
        </w:r>
      </w:ins>
      <w:ins w:id="4" w:author="Adarsh K. Ramasubramonian" w:date="2013-01-21T14:14:00Z">
        <w:r>
          <w:rPr>
            <w:szCs w:val="22"/>
            <w:lang w:val="en-CA"/>
          </w:rPr>
          <w:t xml:space="preserve">comments </w:t>
        </w:r>
      </w:ins>
      <w:ins w:id="5" w:author="Adarsh K. Ramasubramonian" w:date="2013-01-22T09:29:00Z">
        <w:r w:rsidR="008637B1">
          <w:rPr>
            <w:szCs w:val="22"/>
            <w:lang w:val="en-CA"/>
          </w:rPr>
          <w:t>that addresses some of the</w:t>
        </w:r>
      </w:ins>
      <w:ins w:id="6" w:author="Adarsh K. Ramasubramonian" w:date="2013-01-21T14:14:00Z">
        <w:r>
          <w:rPr>
            <w:szCs w:val="22"/>
            <w:lang w:val="en-CA"/>
          </w:rPr>
          <w:t xml:space="preserve"> concerns raised</w:t>
        </w:r>
      </w:ins>
      <w:ins w:id="7" w:author="Adarsh K. Ramasubramonian" w:date="2013-01-21T14:35:00Z">
        <w:r w:rsidR="009C3187">
          <w:rPr>
            <w:szCs w:val="22"/>
            <w:lang w:val="en-CA"/>
          </w:rPr>
          <w:t xml:space="preserve"> during the </w:t>
        </w:r>
      </w:ins>
      <w:ins w:id="8" w:author="Adarsh K. Ramasubramonian" w:date="2013-01-22T09:30:00Z">
        <w:r w:rsidR="008637B1">
          <w:rPr>
            <w:szCs w:val="22"/>
            <w:lang w:val="en-CA"/>
          </w:rPr>
          <w:t xml:space="preserve">review of original version of this document, as described in Section </w:t>
        </w:r>
      </w:ins>
      <w:ins w:id="9" w:author="Adarsh K. Ramasubramonian" w:date="2013-01-22T09:31:00Z">
        <w:r w:rsidR="008637B1">
          <w:rPr>
            <w:szCs w:val="22"/>
            <w:lang w:val="en-CA"/>
          </w:rPr>
          <w:t>4 of JCT3V-C0062r1.</w:t>
        </w:r>
      </w:ins>
    </w:p>
    <w:p w:rsidR="00745F6B" w:rsidRPr="005B217D" w:rsidRDefault="00745F6B" w:rsidP="00E11923">
      <w:pPr>
        <w:pStyle w:val="Heading1"/>
        <w:rPr>
          <w:lang w:val="en-CA"/>
        </w:rPr>
      </w:pPr>
      <w:r w:rsidRPr="005B217D">
        <w:rPr>
          <w:lang w:val="en-CA"/>
        </w:rPr>
        <w:t>Introduction</w:t>
      </w:r>
    </w:p>
    <w:p w:rsidR="00F97022" w:rsidRDefault="00F97022" w:rsidP="00636EEE">
      <w:pPr>
        <w:jc w:val="both"/>
      </w:pPr>
    </w:p>
    <w:p w:rsidR="00F97022" w:rsidRDefault="00F97022" w:rsidP="00F97022">
      <w:pPr>
        <w:pStyle w:val="Heading2"/>
      </w:pPr>
      <w:r>
        <w:t>Example of the LCU delay in horizontal and vertical directions</w:t>
      </w:r>
    </w:p>
    <w:p w:rsidR="00ED34E1" w:rsidRDefault="00411F9E" w:rsidP="00636EEE">
      <w:pPr>
        <w:jc w:val="both"/>
      </w:pPr>
      <w:r>
        <w:t xml:space="preserve">There is </w:t>
      </w:r>
      <w:r w:rsidR="00C34C96">
        <w:t xml:space="preserve">a </w:t>
      </w:r>
      <w:r>
        <w:t xml:space="preserve">delay </w:t>
      </w:r>
      <w:r w:rsidR="00C34C96">
        <w:t xml:space="preserve">of CTUs </w:t>
      </w:r>
      <w:r>
        <w:t>if it is desired to decode base view and enhancement views in parallel.</w:t>
      </w:r>
      <w:r w:rsidDel="00411F9E">
        <w:t xml:space="preserve"> </w:t>
      </w:r>
      <w:r w:rsidR="00811532">
        <w:t xml:space="preserve">In </w:t>
      </w:r>
      <w:r>
        <w:t xml:space="preserve">Fig.1, base and enhancement views are depicted. </w:t>
      </w:r>
      <w:r w:rsidR="00ED34E1">
        <w:t>Assume</w:t>
      </w:r>
      <w:r>
        <w:t xml:space="preserve"> </w:t>
      </w:r>
      <w:r w:rsidR="00811532">
        <w:t xml:space="preserve">that </w:t>
      </w:r>
      <w:r>
        <w:t xml:space="preserve">the current block in the enhancement view </w:t>
      </w:r>
      <w:r w:rsidR="00811532">
        <w:t xml:space="preserve">is </w:t>
      </w:r>
      <w:r>
        <w:t xml:space="preserve">using inter-view prediction with </w:t>
      </w:r>
      <w:r w:rsidR="00ED34E1">
        <w:t xml:space="preserve">a disparity motion vector </w:t>
      </w:r>
      <w:r>
        <w:t xml:space="preserve">MV. </w:t>
      </w:r>
    </w:p>
    <w:p w:rsidR="00411F9E" w:rsidRDefault="00411F9E" w:rsidP="00636EEE">
      <w:pPr>
        <w:jc w:val="both"/>
      </w:pPr>
      <w:r>
        <w:t xml:space="preserve">In the beginning, let’s assume </w:t>
      </w:r>
      <w:r w:rsidR="00B702F6">
        <w:t xml:space="preserve">that </w:t>
      </w:r>
      <w:r>
        <w:t xml:space="preserve">the </w:t>
      </w:r>
      <w:r w:rsidR="00B40F3C">
        <w:t xml:space="preserve">in-loop filtering </w:t>
      </w:r>
      <w:r>
        <w:t xml:space="preserve">processes like </w:t>
      </w:r>
      <w:proofErr w:type="spellStart"/>
      <w:r>
        <w:t>deblocking</w:t>
      </w:r>
      <w:proofErr w:type="spellEnd"/>
      <w:r>
        <w:t xml:space="preserve"> filter and SAO are </w:t>
      </w:r>
      <w:r w:rsidR="00B40F3C">
        <w:t>performed</w:t>
      </w:r>
      <w:r>
        <w:t xml:space="preserve"> on </w:t>
      </w:r>
      <w:r w:rsidR="00D66E7C">
        <w:t xml:space="preserve">CTU (also known as largest coding unit, </w:t>
      </w:r>
      <w:r>
        <w:t>LCU</w:t>
      </w:r>
      <w:r w:rsidR="00D66E7C">
        <w:t>)</w:t>
      </w:r>
      <w:r>
        <w:t xml:space="preserve"> basis</w:t>
      </w:r>
      <w:r w:rsidR="00201C21">
        <w:t>.</w:t>
      </w:r>
    </w:p>
    <w:p w:rsidR="00201C21" w:rsidRDefault="00B40F3C" w:rsidP="00636EEE">
      <w:pPr>
        <w:jc w:val="both"/>
      </w:pPr>
      <w:r>
        <w:t>To get the full reconstructed pixels in the base view to be used for inter-view prediction, the pixels in the referenced LCU should be fully reconstructed</w:t>
      </w:r>
      <w:r w:rsidR="00811532">
        <w:t>,</w:t>
      </w:r>
      <w:r>
        <w:t xml:space="preserve"> meaning in-loop filtered. To achieve this, the immediate neighbor</w:t>
      </w:r>
      <w:r w:rsidR="00373D65">
        <w:t>ing</w:t>
      </w:r>
      <w:r>
        <w:t xml:space="preserve"> LCUs have to be at least de</w:t>
      </w:r>
      <w:r w:rsidR="00D66E7C">
        <w:t>-</w:t>
      </w:r>
      <w:r>
        <w:t xml:space="preserve">blocked, and </w:t>
      </w:r>
      <w:r w:rsidR="00811532">
        <w:t xml:space="preserve">the </w:t>
      </w:r>
      <w:r>
        <w:t>neighbor</w:t>
      </w:r>
      <w:r w:rsidR="00373D65">
        <w:t>ing</w:t>
      </w:r>
      <w:r>
        <w:t xml:space="preserve"> LCUs for </w:t>
      </w:r>
      <w:r w:rsidR="00373D65">
        <w:t xml:space="preserve">those de-blocked LCUs </w:t>
      </w:r>
      <w:r>
        <w:t>have to be at least inverse transformed</w:t>
      </w:r>
      <w:r w:rsidR="00373D65">
        <w:t xml:space="preserve"> (e.g., after motion compensation)</w:t>
      </w:r>
      <w:r>
        <w:t>. So, for the case tha</w:t>
      </w:r>
      <w:r w:rsidR="00B702F6">
        <w:t>t</w:t>
      </w:r>
      <w:r>
        <w:t xml:space="preserve"> decoder processes are performed on LCU basis there is </w:t>
      </w:r>
      <w:r w:rsidR="00811532">
        <w:t xml:space="preserve">a delay of </w:t>
      </w:r>
      <w:r>
        <w:t xml:space="preserve">three LCU rows in </w:t>
      </w:r>
      <w:r w:rsidR="00811532">
        <w:t xml:space="preserve">the </w:t>
      </w:r>
      <w:r>
        <w:t>vertical direction for the enhancement view decoding</w:t>
      </w:r>
      <w:r w:rsidR="00373D65">
        <w:t xml:space="preserve">, unless the vertical component of MV </w:t>
      </w:r>
      <w:r w:rsidR="00373D65" w:rsidRPr="00A54E7D">
        <w:t>is always 0</w:t>
      </w:r>
      <w:r>
        <w:t>. In other words, to start decoding the enhancement view at least three LCU rows of the base view should be available</w:t>
      </w:r>
      <w:r w:rsidR="00752CE3">
        <w:t xml:space="preserve"> even if the MV has a very small magnitude</w:t>
      </w:r>
      <w:r>
        <w:t>. The LCU row containing the inter-view prediction has to have full reconstructed data, the next LCU row has to have at least de</w:t>
      </w:r>
      <w:r w:rsidR="00373D65">
        <w:t>-</w:t>
      </w:r>
      <w:r>
        <w:t>blocked pixels, and the third LCU row has to have at least the pixels after invers</w:t>
      </w:r>
      <w:r w:rsidR="00201C21">
        <w:t>e</w:t>
      </w:r>
      <w:r>
        <w:t xml:space="preserve"> transform.</w:t>
      </w:r>
      <w:r w:rsidR="00201C21">
        <w:t xml:space="preserve"> </w:t>
      </w:r>
    </w:p>
    <w:p w:rsidR="00201C21" w:rsidRDefault="00201C21" w:rsidP="00636EEE">
      <w:pPr>
        <w:jc w:val="both"/>
      </w:pPr>
      <w:r>
        <w:lastRenderedPageBreak/>
        <w:t xml:space="preserve">Let’s simplify it to the case that three above mentioned LCU rows require full reconstruction. </w:t>
      </w:r>
      <w:r w:rsidR="00BA053A">
        <w:t xml:space="preserve">Assume the LCU address of the </w:t>
      </w:r>
      <w:r w:rsidR="00653D50">
        <w:t>reference</w:t>
      </w:r>
      <w:r w:rsidR="00BA053A">
        <w:t xml:space="preserve"> block is (</w:t>
      </w:r>
      <w:proofErr w:type="spellStart"/>
      <w:r w:rsidR="00BA053A">
        <w:t>LCUaddrX</w:t>
      </w:r>
      <w:proofErr w:type="spellEnd"/>
      <w:r w:rsidR="00BA053A">
        <w:t xml:space="preserve">, </w:t>
      </w:r>
      <w:proofErr w:type="spellStart"/>
      <w:r w:rsidR="00BA053A">
        <w:t>LCUaddrY</w:t>
      </w:r>
      <w:proofErr w:type="spellEnd"/>
      <w:r w:rsidR="00BA053A">
        <w:t xml:space="preserve">). </w:t>
      </w:r>
      <w:r>
        <w:t xml:space="preserve">In this case, the part of the base view picture located, starting from the </w:t>
      </w:r>
      <w:proofErr w:type="spellStart"/>
      <w:r>
        <w:t>LCUaddrY</w:t>
      </w:r>
      <w:proofErr w:type="spellEnd"/>
      <w:r>
        <w:t xml:space="preserve"> + 2, cannot be used for inter-view prediction.</w:t>
      </w:r>
    </w:p>
    <w:p w:rsidR="00F97022" w:rsidRDefault="00201C21" w:rsidP="00636EEE">
      <w:pPr>
        <w:jc w:val="both"/>
      </w:pPr>
      <w:r>
        <w:t xml:space="preserve">Doing the same analysis, assuming </w:t>
      </w:r>
      <w:r w:rsidR="00B702F6">
        <w:t xml:space="preserve">that </w:t>
      </w:r>
      <w:r>
        <w:t xml:space="preserve">there is a horizontal restriction for the inter-view prediction, the part of the base view picture located after </w:t>
      </w:r>
      <w:proofErr w:type="spellStart"/>
      <w:r>
        <w:t>LCUaddrX</w:t>
      </w:r>
      <w:proofErr w:type="spellEnd"/>
      <w:r>
        <w:t xml:space="preserve"> + 2 cannot be referred for inter-view prediction.</w:t>
      </w:r>
    </w:p>
    <w:p w:rsidR="008D2E3D" w:rsidRDefault="008D2E3D" w:rsidP="00636EEE">
      <w:pPr>
        <w:jc w:val="both"/>
      </w:pPr>
      <w:r>
        <w:t>If reference block is located at the LCU boundary in the base view, th</w:t>
      </w:r>
      <w:r w:rsidR="00B702F6">
        <w:t>en</w:t>
      </w:r>
      <w:r>
        <w:t xml:space="preserve"> </w:t>
      </w:r>
      <w:r w:rsidR="00811532">
        <w:t xml:space="preserve">the </w:t>
      </w:r>
      <w:r>
        <w:t>neighbor</w:t>
      </w:r>
      <w:r w:rsidR="00B702F6">
        <w:t>ing</w:t>
      </w:r>
      <w:r>
        <w:t xml:space="preserve"> LCU</w:t>
      </w:r>
      <w:r w:rsidR="00811532">
        <w:t>s</w:t>
      </w:r>
      <w:r>
        <w:t xml:space="preserve"> have to have full reconstructed pixels that will be necessary for the interpolation.</w:t>
      </w:r>
    </w:p>
    <w:p w:rsidR="008D2E3D" w:rsidRDefault="008D2E3D" w:rsidP="00636EEE">
      <w:pPr>
        <w:jc w:val="both"/>
      </w:pPr>
      <w:r>
        <w:t>So, the delay can be increased by one in horizontal and vertical direct</w:t>
      </w:r>
      <w:r w:rsidR="00FD2BB8">
        <w:t>i</w:t>
      </w:r>
      <w:r>
        <w:t>ons, i.e.</w:t>
      </w:r>
      <w:r w:rsidR="00FD2BB8" w:rsidRPr="00FD2BB8">
        <w:t xml:space="preserve"> </w:t>
      </w:r>
      <w:proofErr w:type="spellStart"/>
      <w:r w:rsidR="00FD2BB8">
        <w:t>LCUaddrY</w:t>
      </w:r>
      <w:proofErr w:type="spellEnd"/>
      <w:r w:rsidR="00FD2BB8">
        <w:t xml:space="preserve"> + 3 and </w:t>
      </w:r>
      <w:proofErr w:type="spellStart"/>
      <w:r w:rsidR="00FD2BB8">
        <w:t>LCUaddrX</w:t>
      </w:r>
      <w:proofErr w:type="spellEnd"/>
      <w:r w:rsidR="00FD2BB8">
        <w:t xml:space="preserve"> + 3.</w:t>
      </w:r>
    </w:p>
    <w:p w:rsidR="008D2E3D" w:rsidRDefault="008E4B98" w:rsidP="00636EEE">
      <w:pPr>
        <w:jc w:val="both"/>
      </w:pPr>
      <w:r>
        <w:object w:dxaOrig="15225" w:dyaOrig="7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24.25pt" o:ole="">
            <v:imagedata r:id="rId15" o:title=""/>
          </v:shape>
          <o:OLEObject Type="Embed" ProgID="Visio.Drawing.11" ShapeID="_x0000_i1025" DrawAspect="Content" ObjectID="_1420352749" r:id="rId16"/>
        </w:object>
      </w:r>
    </w:p>
    <w:p w:rsidR="008B2C5E" w:rsidRDefault="008B2C5E" w:rsidP="00C34C96">
      <w:pPr>
        <w:jc w:val="center"/>
      </w:pPr>
      <w:r>
        <w:t>Fig. 1. Illustration of the LCU rows delay.</w:t>
      </w:r>
    </w:p>
    <w:p w:rsidR="00F97022" w:rsidRDefault="00F97022" w:rsidP="00F97022">
      <w:pPr>
        <w:pStyle w:val="Heading2"/>
      </w:pPr>
      <w:r>
        <w:t>Discussions on impact on decoder implementations</w:t>
      </w:r>
    </w:p>
    <w:p w:rsidR="00F97022" w:rsidRDefault="00201C21" w:rsidP="00F97022">
      <w:pPr>
        <w:jc w:val="both"/>
      </w:pPr>
      <w:r>
        <w:t>In above section, there is an assumption that decoding processes are performed on LCU basis. If we assume that</w:t>
      </w:r>
      <w:r w:rsidR="00FD2BB8">
        <w:t xml:space="preserve"> </w:t>
      </w:r>
      <w:r w:rsidR="007C2641">
        <w:t xml:space="preserve">the </w:t>
      </w:r>
      <w:r w:rsidR="00FD2BB8">
        <w:t>decoding process can be done line by line</w:t>
      </w:r>
      <w:r w:rsidR="00B702F6">
        <w:t>,</w:t>
      </w:r>
      <w:r w:rsidR="00FD2BB8">
        <w:t xml:space="preserve"> th</w:t>
      </w:r>
      <w:r w:rsidR="00B702F6">
        <w:t>e</w:t>
      </w:r>
      <w:r w:rsidR="00FD2BB8">
        <w:t xml:space="preserve">n the unreferenced base view picture can be expressed in the number of lines and columns. The part of the base view </w:t>
      </w:r>
      <w:r w:rsidR="007C2641">
        <w:t xml:space="preserve">that </w:t>
      </w:r>
      <w:r w:rsidR="00FD2BB8">
        <w:t>should not be referenced start</w:t>
      </w:r>
      <w:r w:rsidR="007C2641">
        <w:t>s</w:t>
      </w:r>
      <w:r w:rsidR="00380053">
        <w:t xml:space="preserve"> from </w:t>
      </w:r>
      <w:r w:rsidR="00FD2BB8">
        <w:t>the point (</w:t>
      </w:r>
      <w:proofErr w:type="spellStart"/>
      <w:r w:rsidR="00FD2BB8">
        <w:t>BottomRightX</w:t>
      </w:r>
      <w:proofErr w:type="spellEnd"/>
      <w:r w:rsidR="00FD2BB8">
        <w:t xml:space="preserve"> + 8, </w:t>
      </w:r>
      <w:proofErr w:type="spellStart"/>
      <w:r w:rsidR="00FD2BB8">
        <w:t>BottomRightY</w:t>
      </w:r>
      <w:proofErr w:type="spellEnd"/>
      <w:r w:rsidR="00FD2BB8">
        <w:t xml:space="preserve"> + 8) with the coordinates in horizontal and vertical directions, since 4 pixels are need for interpolation, 3 pixels for </w:t>
      </w:r>
      <w:proofErr w:type="spellStart"/>
      <w:r w:rsidR="00FD2BB8">
        <w:t>deblocking</w:t>
      </w:r>
      <w:proofErr w:type="spellEnd"/>
      <w:r w:rsidR="00FD2BB8">
        <w:t xml:space="preserve"> and 1 pixel for SAO.</w:t>
      </w:r>
      <w:r w:rsidR="00380053">
        <w:t xml:space="preserve"> Here, </w:t>
      </w:r>
      <w:proofErr w:type="spellStart"/>
      <w:r w:rsidR="00380053">
        <w:t>BottomRight</w:t>
      </w:r>
      <w:proofErr w:type="spellEnd"/>
      <w:r w:rsidR="00380053">
        <w:t xml:space="preserve"> is the point at the bottom right corner of the referenced block in the base view.</w:t>
      </w:r>
      <w:r w:rsidR="00BA053A">
        <w:t xml:space="preserve"> It is noticed that in this case, two LCU rows delay may be typically sufficient for parallel decoding if the magnitude of disparity motion vectors are relatively small. </w:t>
      </w:r>
    </w:p>
    <w:p w:rsidR="00F97022" w:rsidRDefault="00F97022" w:rsidP="00636EEE">
      <w:pPr>
        <w:jc w:val="both"/>
      </w:pPr>
    </w:p>
    <w:p w:rsidR="00636EEE" w:rsidRDefault="00636EEE" w:rsidP="00636EEE">
      <w:pPr>
        <w:pStyle w:val="Heading1"/>
        <w:rPr>
          <w:lang w:val="en-CA"/>
        </w:rPr>
      </w:pPr>
      <w:r>
        <w:rPr>
          <w:lang w:val="en-CA"/>
        </w:rPr>
        <w:t>Proposal</w:t>
      </w:r>
    </w:p>
    <w:p w:rsidR="00572963" w:rsidRDefault="00E27183" w:rsidP="00572963">
      <w:pPr>
        <w:jc w:val="both"/>
        <w:rPr>
          <w:noProof/>
        </w:rPr>
      </w:pPr>
      <w:r>
        <w:t xml:space="preserve">It is proposed that the MVC parallel decoding SEI message is </w:t>
      </w:r>
      <w:r w:rsidR="00ED2A17">
        <w:t xml:space="preserve">simplified and used for MV-HEVC, by allowing signaling of the horizontal delay. </w:t>
      </w:r>
      <w:r w:rsidR="00DF5A1D">
        <w:t>Similar to the parallel decoding SEI message</w:t>
      </w:r>
      <w:r w:rsidR="00B702F6">
        <w:t xml:space="preserve"> in MVC</w:t>
      </w:r>
      <w:r w:rsidR="00DF5A1D">
        <w:t>, it is assumed such an SEI message is present and applicable when raster scan decoding order applies.</w:t>
      </w:r>
    </w:p>
    <w:p w:rsidR="00DF43E4" w:rsidRDefault="00EB2493" w:rsidP="00EB2493">
      <w:pPr>
        <w:pStyle w:val="Heading2"/>
        <w:rPr>
          <w:noProof/>
        </w:rPr>
      </w:pPr>
      <w:r w:rsidRPr="00EB2493">
        <w:rPr>
          <w:noProof/>
        </w:rPr>
        <w:t xml:space="preserve">Parallel decoding information SEI message </w:t>
      </w:r>
      <w:r w:rsidR="007C2641">
        <w:rPr>
          <w:noProof/>
        </w:rPr>
        <w:t>s</w:t>
      </w:r>
      <w:r w:rsidR="002C1CD1">
        <w:rPr>
          <w:noProof/>
        </w:rPr>
        <w:t>yntax</w:t>
      </w:r>
    </w:p>
    <w:p w:rsidR="00DF43E4" w:rsidRDefault="00DF43E4" w:rsidP="00636EEE">
      <w:pPr>
        <w:jc w:val="both"/>
        <w:rPr>
          <w:noProof/>
        </w:rPr>
      </w:pPr>
    </w:p>
    <w:tbl>
      <w:tblPr>
        <w:tblW w:w="8013" w:type="dxa"/>
        <w:jc w:val="center"/>
        <w:tblInd w:w="648" w:type="dxa"/>
        <w:tblLayout w:type="fixed"/>
        <w:tblLook w:val="0000" w:firstRow="0" w:lastRow="0" w:firstColumn="0" w:lastColumn="0" w:noHBand="0" w:noVBand="0"/>
      </w:tblPr>
      <w:tblGrid>
        <w:gridCol w:w="6774"/>
        <w:gridCol w:w="1239"/>
      </w:tblGrid>
      <w:tr w:rsidR="00EB2493" w:rsidRPr="000B6900" w:rsidTr="00C3301C">
        <w:trPr>
          <w:cantSplit/>
          <w:jc w:val="center"/>
        </w:trPr>
        <w:tc>
          <w:tcPr>
            <w:tcW w:w="6774" w:type="dxa"/>
            <w:tcBorders>
              <w:top w:val="single" w:sz="6" w:space="0" w:color="auto"/>
              <w:left w:val="single" w:sz="6" w:space="0" w:color="auto"/>
              <w:bottom w:val="single" w:sz="2" w:space="0" w:color="auto"/>
              <w:right w:val="single" w:sz="6" w:space="0" w:color="auto"/>
            </w:tcBorders>
          </w:tcPr>
          <w:p w:rsidR="00EB2493" w:rsidRPr="000B6900" w:rsidRDefault="00EB2493" w:rsidP="00C3301C">
            <w:pPr>
              <w:pStyle w:val="tablesyntax"/>
            </w:pPr>
            <w:proofErr w:type="spellStart"/>
            <w:r>
              <w:rPr>
                <w:lang w:eastAsia="ja-JP"/>
              </w:rPr>
              <w:lastRenderedPageBreak/>
              <w:t>parallel_decoding_info</w:t>
            </w:r>
            <w:proofErr w:type="spellEnd"/>
            <w:r>
              <w:t>( </w:t>
            </w:r>
            <w:proofErr w:type="spellStart"/>
            <w:r>
              <w:rPr>
                <w:rFonts w:hint="eastAsia"/>
                <w:lang w:eastAsia="ja-JP"/>
              </w:rPr>
              <w:t>payloadSize</w:t>
            </w:r>
            <w:proofErr w:type="spellEnd"/>
            <w:r>
              <w:rPr>
                <w:rFonts w:hint="eastAsia"/>
                <w:lang w:eastAsia="ja-JP"/>
              </w:rPr>
              <w:t xml:space="preserve"> </w:t>
            </w:r>
            <w:r>
              <w:t>) {</w:t>
            </w:r>
          </w:p>
        </w:tc>
        <w:tc>
          <w:tcPr>
            <w:tcW w:w="1239" w:type="dxa"/>
            <w:tcBorders>
              <w:top w:val="single" w:sz="6" w:space="0" w:color="auto"/>
              <w:left w:val="single" w:sz="6" w:space="0" w:color="auto"/>
              <w:bottom w:val="single" w:sz="2" w:space="0" w:color="auto"/>
              <w:right w:val="single" w:sz="6" w:space="0" w:color="auto"/>
            </w:tcBorders>
          </w:tcPr>
          <w:p w:rsidR="00EB2493" w:rsidRPr="000B6900" w:rsidRDefault="00EB2493" w:rsidP="00C3301C">
            <w:pPr>
              <w:pStyle w:val="tableheading"/>
            </w:pPr>
            <w:r>
              <w:t>Descriptor</w:t>
            </w:r>
          </w:p>
        </w:tc>
      </w:tr>
      <w:tr w:rsidR="00EB2493" w:rsidRPr="000B6900" w:rsidTr="00C3301C">
        <w:trPr>
          <w:cantSplit/>
          <w:jc w:val="center"/>
        </w:trPr>
        <w:tc>
          <w:tcPr>
            <w:tcW w:w="6774" w:type="dxa"/>
            <w:tcBorders>
              <w:top w:val="single" w:sz="6" w:space="0" w:color="auto"/>
              <w:left w:val="single" w:sz="6" w:space="0" w:color="auto"/>
              <w:bottom w:val="single" w:sz="2" w:space="0" w:color="auto"/>
              <w:right w:val="single" w:sz="6" w:space="0" w:color="auto"/>
            </w:tcBorders>
          </w:tcPr>
          <w:p w:rsidR="00EB2493" w:rsidRPr="000B6900" w:rsidRDefault="00EB2493" w:rsidP="00C3301C">
            <w:pPr>
              <w:pStyle w:val="tablesyntax"/>
              <w:rPr>
                <w:b/>
                <w:bCs/>
              </w:rPr>
            </w:pPr>
            <w:r>
              <w:rPr>
                <w:lang w:val="da-DK"/>
              </w:rPr>
              <w:tab/>
            </w:r>
            <w:proofErr w:type="spellStart"/>
            <w:r>
              <w:rPr>
                <w:b/>
                <w:bCs/>
              </w:rPr>
              <w:t>video_parameter_set_id</w:t>
            </w:r>
            <w:proofErr w:type="spellEnd"/>
          </w:p>
        </w:tc>
        <w:tc>
          <w:tcPr>
            <w:tcW w:w="1239" w:type="dxa"/>
            <w:tcBorders>
              <w:top w:val="single" w:sz="6" w:space="0" w:color="auto"/>
              <w:left w:val="single" w:sz="6" w:space="0" w:color="auto"/>
              <w:bottom w:val="single" w:sz="2" w:space="0" w:color="auto"/>
              <w:right w:val="single" w:sz="6" w:space="0" w:color="auto"/>
            </w:tcBorders>
          </w:tcPr>
          <w:p w:rsidR="00EB2493" w:rsidRPr="000B6900" w:rsidRDefault="00EB2493" w:rsidP="00C3301C">
            <w:pPr>
              <w:pStyle w:val="tablecell"/>
            </w:pPr>
            <w:proofErr w:type="spellStart"/>
            <w:r>
              <w:t>ue</w:t>
            </w:r>
            <w:proofErr w:type="spellEnd"/>
            <w:r>
              <w:t>(v)</w:t>
            </w:r>
          </w:p>
        </w:tc>
      </w:tr>
      <w:tr w:rsidR="00EB2493" w:rsidRPr="00096355" w:rsidTr="00C3301C">
        <w:trPr>
          <w:cantSplit/>
          <w:jc w:val="center"/>
        </w:trPr>
        <w:tc>
          <w:tcPr>
            <w:tcW w:w="6774" w:type="dxa"/>
            <w:tcBorders>
              <w:top w:val="single" w:sz="2" w:space="0" w:color="auto"/>
              <w:left w:val="single" w:sz="6" w:space="0" w:color="auto"/>
              <w:bottom w:val="single" w:sz="2" w:space="0" w:color="auto"/>
              <w:right w:val="single" w:sz="6" w:space="0" w:color="auto"/>
            </w:tcBorders>
          </w:tcPr>
          <w:p w:rsidR="00EB2493" w:rsidRPr="00096355" w:rsidRDefault="00EB2493" w:rsidP="00E025F3">
            <w:pPr>
              <w:pStyle w:val="tablesyntax"/>
              <w:rPr>
                <w:b/>
                <w:bCs/>
                <w:lang w:val="da-DK"/>
              </w:rPr>
            </w:pPr>
            <w:r>
              <w:rPr>
                <w:b/>
                <w:bCs/>
                <w:lang w:val="da-DK"/>
              </w:rPr>
              <w:tab/>
            </w:r>
            <w:r w:rsidRPr="00F10A8A">
              <w:rPr>
                <w:b/>
                <w:bCs/>
                <w:lang w:val="da-DK"/>
              </w:rPr>
              <w:t>pdi_init_delay</w:t>
            </w:r>
            <w:r w:rsidRPr="00046A5B">
              <w:rPr>
                <w:b/>
                <w:bCs/>
                <w:lang w:val="sv-SE"/>
              </w:rPr>
              <w:t>_</w:t>
            </w:r>
            <w:r>
              <w:rPr>
                <w:b/>
                <w:bCs/>
                <w:lang w:val="sv-SE"/>
              </w:rPr>
              <w:t>ct</w:t>
            </w:r>
            <w:r w:rsidR="00E025F3">
              <w:rPr>
                <w:b/>
                <w:bCs/>
                <w:lang w:val="sv-SE"/>
              </w:rPr>
              <w:t>u</w:t>
            </w:r>
            <w:r>
              <w:rPr>
                <w:b/>
                <w:bCs/>
                <w:lang w:val="sv-SE"/>
              </w:rPr>
              <w:t>_vertical_</w:t>
            </w:r>
            <w:r w:rsidRPr="00046A5B">
              <w:rPr>
                <w:b/>
                <w:bCs/>
                <w:lang w:val="sv-SE"/>
              </w:rPr>
              <w:t>minus</w:t>
            </w:r>
            <w:r>
              <w:rPr>
                <w:b/>
                <w:bCs/>
                <w:lang w:val="sv-SE"/>
              </w:rPr>
              <w:t>2</w:t>
            </w:r>
          </w:p>
        </w:tc>
        <w:tc>
          <w:tcPr>
            <w:tcW w:w="1239" w:type="dxa"/>
            <w:tcBorders>
              <w:top w:val="single" w:sz="2" w:space="0" w:color="auto"/>
              <w:left w:val="single" w:sz="6" w:space="0" w:color="auto"/>
              <w:bottom w:val="single" w:sz="2" w:space="0" w:color="auto"/>
              <w:right w:val="single" w:sz="6" w:space="0" w:color="auto"/>
            </w:tcBorders>
          </w:tcPr>
          <w:p w:rsidR="00EB2493" w:rsidRPr="00096355" w:rsidRDefault="00EB2493" w:rsidP="00C3301C">
            <w:pPr>
              <w:pStyle w:val="tablecell"/>
              <w:rPr>
                <w:lang w:val="da-DK"/>
              </w:rPr>
            </w:pPr>
            <w:proofErr w:type="spellStart"/>
            <w:r>
              <w:t>ue</w:t>
            </w:r>
            <w:proofErr w:type="spellEnd"/>
            <w:r>
              <w:t>(v)</w:t>
            </w:r>
          </w:p>
        </w:tc>
      </w:tr>
      <w:tr w:rsidR="00EB2493" w:rsidRPr="00096355" w:rsidTr="00C3301C">
        <w:trPr>
          <w:cantSplit/>
          <w:jc w:val="center"/>
        </w:trPr>
        <w:tc>
          <w:tcPr>
            <w:tcW w:w="6774" w:type="dxa"/>
            <w:tcBorders>
              <w:top w:val="single" w:sz="2" w:space="0" w:color="auto"/>
              <w:left w:val="single" w:sz="6" w:space="0" w:color="auto"/>
              <w:bottom w:val="single" w:sz="2" w:space="0" w:color="auto"/>
              <w:right w:val="single" w:sz="6" w:space="0" w:color="auto"/>
            </w:tcBorders>
          </w:tcPr>
          <w:p w:rsidR="00EB2493" w:rsidRDefault="00EB2493" w:rsidP="00E025F3">
            <w:pPr>
              <w:pStyle w:val="tablesyntax"/>
              <w:rPr>
                <w:b/>
                <w:bCs/>
                <w:lang w:val="da-DK"/>
              </w:rPr>
            </w:pPr>
            <w:r>
              <w:rPr>
                <w:b/>
                <w:bCs/>
                <w:lang w:val="da-DK"/>
              </w:rPr>
              <w:tab/>
            </w:r>
            <w:r w:rsidRPr="00F10A8A">
              <w:rPr>
                <w:b/>
                <w:bCs/>
                <w:lang w:val="da-DK"/>
              </w:rPr>
              <w:t>pdi_init_delay</w:t>
            </w:r>
            <w:r w:rsidRPr="00046A5B">
              <w:rPr>
                <w:b/>
                <w:bCs/>
                <w:lang w:val="sv-SE"/>
              </w:rPr>
              <w:t>_</w:t>
            </w:r>
            <w:r>
              <w:rPr>
                <w:b/>
                <w:bCs/>
                <w:lang w:val="sv-SE"/>
              </w:rPr>
              <w:t>ct</w:t>
            </w:r>
            <w:r w:rsidR="00E025F3">
              <w:rPr>
                <w:b/>
                <w:bCs/>
                <w:lang w:val="sv-SE"/>
              </w:rPr>
              <w:t>u</w:t>
            </w:r>
            <w:r>
              <w:rPr>
                <w:b/>
                <w:bCs/>
                <w:lang w:val="sv-SE"/>
              </w:rPr>
              <w:t>_horizontal_</w:t>
            </w:r>
            <w:r w:rsidRPr="00046A5B">
              <w:rPr>
                <w:b/>
                <w:bCs/>
                <w:lang w:val="sv-SE"/>
              </w:rPr>
              <w:t>minus</w:t>
            </w:r>
            <w:r>
              <w:rPr>
                <w:b/>
                <w:bCs/>
                <w:lang w:val="sv-SE"/>
              </w:rPr>
              <w:t>2</w:t>
            </w:r>
          </w:p>
        </w:tc>
        <w:tc>
          <w:tcPr>
            <w:tcW w:w="1239" w:type="dxa"/>
            <w:tcBorders>
              <w:top w:val="single" w:sz="2" w:space="0" w:color="auto"/>
              <w:left w:val="single" w:sz="6" w:space="0" w:color="auto"/>
              <w:bottom w:val="single" w:sz="2" w:space="0" w:color="auto"/>
              <w:right w:val="single" w:sz="6" w:space="0" w:color="auto"/>
            </w:tcBorders>
          </w:tcPr>
          <w:p w:rsidR="00EB2493" w:rsidRDefault="00EB2493" w:rsidP="00C3301C">
            <w:pPr>
              <w:pStyle w:val="tablecell"/>
            </w:pPr>
            <w:proofErr w:type="spellStart"/>
            <w:r>
              <w:t>ue</w:t>
            </w:r>
            <w:proofErr w:type="spellEnd"/>
            <w:r>
              <w:t>(v)</w:t>
            </w:r>
          </w:p>
        </w:tc>
      </w:tr>
      <w:tr w:rsidR="00EB2493" w:rsidRPr="00096355" w:rsidTr="00C3301C">
        <w:trPr>
          <w:cantSplit/>
          <w:jc w:val="center"/>
        </w:trPr>
        <w:tc>
          <w:tcPr>
            <w:tcW w:w="6774" w:type="dxa"/>
            <w:tcBorders>
              <w:top w:val="single" w:sz="2" w:space="0" w:color="auto"/>
              <w:left w:val="single" w:sz="6" w:space="0" w:color="auto"/>
              <w:bottom w:val="single" w:sz="2" w:space="0" w:color="auto"/>
              <w:right w:val="single" w:sz="6" w:space="0" w:color="auto"/>
            </w:tcBorders>
          </w:tcPr>
          <w:p w:rsidR="00EB2493" w:rsidRPr="00096355" w:rsidRDefault="00EB2493" w:rsidP="00C3301C">
            <w:pPr>
              <w:pStyle w:val="tablesyntax"/>
              <w:rPr>
                <w:b/>
                <w:bCs/>
                <w:lang w:val="da-DK"/>
              </w:rPr>
            </w:pPr>
            <w:r w:rsidRPr="00F261E2">
              <w:rPr>
                <w:lang w:val="en-US"/>
              </w:rPr>
              <w:t>}</w:t>
            </w:r>
          </w:p>
        </w:tc>
        <w:tc>
          <w:tcPr>
            <w:tcW w:w="1239" w:type="dxa"/>
            <w:tcBorders>
              <w:top w:val="single" w:sz="2" w:space="0" w:color="auto"/>
              <w:left w:val="single" w:sz="6" w:space="0" w:color="auto"/>
              <w:bottom w:val="single" w:sz="2" w:space="0" w:color="auto"/>
              <w:right w:val="single" w:sz="6" w:space="0" w:color="auto"/>
            </w:tcBorders>
          </w:tcPr>
          <w:p w:rsidR="00EB2493" w:rsidRPr="00096355" w:rsidRDefault="00EB2493" w:rsidP="00C3301C">
            <w:pPr>
              <w:pStyle w:val="tablecell"/>
              <w:rPr>
                <w:lang w:val="da-DK"/>
              </w:rPr>
            </w:pPr>
          </w:p>
        </w:tc>
      </w:tr>
    </w:tbl>
    <w:p w:rsidR="002C1CD1" w:rsidRDefault="002C1CD1" w:rsidP="00636EEE">
      <w:pPr>
        <w:jc w:val="both"/>
        <w:rPr>
          <w:noProof/>
        </w:rPr>
      </w:pPr>
    </w:p>
    <w:p w:rsidR="002C1CD1" w:rsidRDefault="002C1CD1" w:rsidP="002C1CD1">
      <w:pPr>
        <w:pStyle w:val="Heading2"/>
        <w:rPr>
          <w:noProof/>
        </w:rPr>
      </w:pPr>
      <w:r>
        <w:rPr>
          <w:noProof/>
        </w:rPr>
        <w:t>Semantics</w:t>
      </w:r>
    </w:p>
    <w:p w:rsidR="00EB2493" w:rsidRPr="001E48F9" w:rsidRDefault="00EB2493" w:rsidP="00EB2493">
      <w:pPr>
        <w:widowControl w:val="0"/>
        <w:tabs>
          <w:tab w:val="left" w:pos="794"/>
          <w:tab w:val="left" w:pos="1191"/>
          <w:tab w:val="left" w:pos="1588"/>
          <w:tab w:val="left" w:pos="1985"/>
        </w:tabs>
        <w:jc w:val="both"/>
        <w:rPr>
          <w:bCs/>
          <w:sz w:val="20"/>
          <w:lang w:val="en-GB"/>
        </w:rPr>
      </w:pPr>
      <w:proofErr w:type="spellStart"/>
      <w:r w:rsidRPr="009556B4">
        <w:rPr>
          <w:b/>
          <w:bCs/>
          <w:sz w:val="20"/>
          <w:lang w:val="en-GB"/>
        </w:rPr>
        <w:t>video_parameter_set_id</w:t>
      </w:r>
      <w:proofErr w:type="spellEnd"/>
      <w:r>
        <w:rPr>
          <w:b/>
          <w:bCs/>
          <w:sz w:val="20"/>
          <w:lang w:val="en-GB"/>
        </w:rPr>
        <w:t xml:space="preserve"> </w:t>
      </w:r>
      <w:r w:rsidRPr="001E48F9">
        <w:rPr>
          <w:bCs/>
          <w:sz w:val="20"/>
          <w:lang w:val="en-GB"/>
        </w:rPr>
        <w:t xml:space="preserve">specifies a </w:t>
      </w:r>
      <w:r>
        <w:rPr>
          <w:bCs/>
          <w:sz w:val="20"/>
          <w:lang w:val="en-GB"/>
        </w:rPr>
        <w:t xml:space="preserve">video </w:t>
      </w:r>
      <w:r w:rsidRPr="001E48F9">
        <w:rPr>
          <w:bCs/>
          <w:sz w:val="20"/>
          <w:lang w:val="en-GB"/>
        </w:rPr>
        <w:t xml:space="preserve">parameter set that contains the inter-view dependency relationship information. The value of </w:t>
      </w:r>
      <w:proofErr w:type="spellStart"/>
      <w:r>
        <w:rPr>
          <w:bCs/>
          <w:sz w:val="20"/>
          <w:lang w:val="en-GB"/>
        </w:rPr>
        <w:t>video</w:t>
      </w:r>
      <w:r w:rsidRPr="001E48F9">
        <w:rPr>
          <w:bCs/>
          <w:sz w:val="20"/>
          <w:lang w:val="en-GB"/>
        </w:rPr>
        <w:t>_parameter_set_id</w:t>
      </w:r>
      <w:proofErr w:type="spellEnd"/>
      <w:r w:rsidRPr="001E48F9">
        <w:rPr>
          <w:bCs/>
          <w:sz w:val="20"/>
          <w:lang w:val="en-GB"/>
        </w:rPr>
        <w:t xml:space="preserve"> shall be equal to the val</w:t>
      </w:r>
      <w:r w:rsidRPr="0001405C">
        <w:rPr>
          <w:bCs/>
          <w:sz w:val="20"/>
          <w:lang w:val="en-GB"/>
        </w:rPr>
        <w:t xml:space="preserve">ue of </w:t>
      </w:r>
      <w:proofErr w:type="spellStart"/>
      <w:r>
        <w:rPr>
          <w:bCs/>
          <w:sz w:val="20"/>
          <w:lang w:val="en-GB"/>
        </w:rPr>
        <w:t>video</w:t>
      </w:r>
      <w:r w:rsidRPr="001E48F9">
        <w:rPr>
          <w:bCs/>
          <w:sz w:val="20"/>
          <w:lang w:val="en-GB"/>
        </w:rPr>
        <w:t>_parameter_set_id</w:t>
      </w:r>
      <w:proofErr w:type="spellEnd"/>
      <w:r w:rsidRPr="001E48F9">
        <w:rPr>
          <w:bCs/>
          <w:sz w:val="20"/>
          <w:lang w:val="en-GB"/>
        </w:rPr>
        <w:t xml:space="preserve"> referenced by a view component of the coded picture of the access unit containing the parallel decoding information SEI message. </w:t>
      </w:r>
    </w:p>
    <w:p w:rsidR="00EB2493" w:rsidRDefault="00EB2493" w:rsidP="00EB2493">
      <w:pPr>
        <w:widowControl w:val="0"/>
        <w:tabs>
          <w:tab w:val="left" w:pos="794"/>
          <w:tab w:val="left" w:pos="1191"/>
          <w:tab w:val="left" w:pos="1588"/>
          <w:tab w:val="left" w:pos="1985"/>
        </w:tabs>
        <w:jc w:val="both"/>
        <w:rPr>
          <w:sz w:val="20"/>
          <w:lang w:val="en-GB"/>
        </w:rPr>
      </w:pPr>
      <w:r w:rsidRPr="006D1E5F">
        <w:rPr>
          <w:b/>
          <w:bCs/>
          <w:sz w:val="20"/>
          <w:lang w:val="en-GB"/>
        </w:rPr>
        <w:t>pdi_init_delay_</w:t>
      </w:r>
      <w:r>
        <w:rPr>
          <w:b/>
          <w:bCs/>
          <w:sz w:val="20"/>
          <w:lang w:val="en-GB"/>
        </w:rPr>
        <w:t>ct</w:t>
      </w:r>
      <w:r w:rsidR="00E025F3">
        <w:rPr>
          <w:b/>
          <w:bCs/>
          <w:sz w:val="20"/>
          <w:lang w:val="en-GB"/>
        </w:rPr>
        <w:t>u</w:t>
      </w:r>
      <w:r w:rsidRPr="006D1E5F">
        <w:rPr>
          <w:b/>
          <w:bCs/>
          <w:sz w:val="20"/>
          <w:lang w:val="en-GB"/>
        </w:rPr>
        <w:t>_</w:t>
      </w:r>
      <w:r>
        <w:rPr>
          <w:b/>
          <w:bCs/>
          <w:sz w:val="20"/>
          <w:lang w:val="en-GB"/>
        </w:rPr>
        <w:t>vertical</w:t>
      </w:r>
      <w:r w:rsidRPr="006D1E5F">
        <w:rPr>
          <w:b/>
          <w:bCs/>
          <w:sz w:val="20"/>
          <w:lang w:val="en-GB"/>
        </w:rPr>
        <w:t>_minus</w:t>
      </w:r>
      <w:r>
        <w:rPr>
          <w:b/>
          <w:bCs/>
          <w:sz w:val="20"/>
          <w:lang w:val="en-GB"/>
        </w:rPr>
        <w:t xml:space="preserve">2 </w:t>
      </w:r>
      <w:r w:rsidRPr="001E48F9">
        <w:rPr>
          <w:bCs/>
          <w:sz w:val="20"/>
          <w:lang w:val="en-GB"/>
        </w:rPr>
        <w:t>and</w:t>
      </w:r>
      <w:r w:rsidRPr="007F6108">
        <w:rPr>
          <w:sz w:val="20"/>
          <w:lang w:val="en-GB"/>
        </w:rPr>
        <w:t xml:space="preserve"> </w:t>
      </w:r>
      <w:r w:rsidRPr="001E48F9">
        <w:rPr>
          <w:b/>
          <w:sz w:val="20"/>
          <w:lang w:val="en-GB"/>
        </w:rPr>
        <w:t>pdi_init_delay_c</w:t>
      </w:r>
      <w:r>
        <w:rPr>
          <w:b/>
          <w:sz w:val="20"/>
          <w:lang w:val="en-GB"/>
        </w:rPr>
        <w:t>t</w:t>
      </w:r>
      <w:r w:rsidR="00E025F3">
        <w:rPr>
          <w:b/>
          <w:sz w:val="20"/>
          <w:lang w:val="en-GB"/>
        </w:rPr>
        <w:t>u</w:t>
      </w:r>
      <w:r w:rsidRPr="001E48F9">
        <w:rPr>
          <w:b/>
          <w:sz w:val="20"/>
          <w:lang w:val="en-GB"/>
        </w:rPr>
        <w:t>_horizontal_minus</w:t>
      </w:r>
      <w:r>
        <w:rPr>
          <w:b/>
          <w:sz w:val="20"/>
          <w:lang w:val="en-GB"/>
        </w:rPr>
        <w:t>2</w:t>
      </w:r>
      <w:r>
        <w:rPr>
          <w:sz w:val="20"/>
          <w:lang w:val="en-GB"/>
        </w:rPr>
        <w:t xml:space="preserve"> specify</w:t>
      </w:r>
      <w:r w:rsidRPr="007F6108">
        <w:rPr>
          <w:sz w:val="20"/>
          <w:lang w:val="en-GB"/>
        </w:rPr>
        <w:t xml:space="preserve"> the un</w:t>
      </w:r>
      <w:r>
        <w:rPr>
          <w:sz w:val="20"/>
          <w:lang w:val="en-GB"/>
        </w:rPr>
        <w:t xml:space="preserve">available reference area in any reference </w:t>
      </w:r>
      <w:r w:rsidRPr="007F6108">
        <w:rPr>
          <w:sz w:val="20"/>
          <w:lang w:val="en-GB"/>
        </w:rPr>
        <w:t>view component that shall not be used for inter-view reference by the coded view component</w:t>
      </w:r>
      <w:r>
        <w:rPr>
          <w:sz w:val="20"/>
          <w:lang w:val="en-GB"/>
        </w:rPr>
        <w:t xml:space="preserve"> </w:t>
      </w:r>
      <w:r w:rsidR="00072539">
        <w:rPr>
          <w:sz w:val="20"/>
          <w:lang w:val="en-GB"/>
        </w:rPr>
        <w:t xml:space="preserve">that </w:t>
      </w:r>
      <w:r>
        <w:rPr>
          <w:sz w:val="20"/>
          <w:lang w:val="en-GB"/>
        </w:rPr>
        <w:t xml:space="preserve">uses inter-view prediction as specified in the active video parameter </w:t>
      </w:r>
      <w:r w:rsidR="00DF300C">
        <w:rPr>
          <w:sz w:val="20"/>
          <w:lang w:val="en-GB"/>
        </w:rPr>
        <w:t xml:space="preserve">set </w:t>
      </w:r>
      <w:r w:rsidR="001172F7">
        <w:rPr>
          <w:sz w:val="20"/>
          <w:lang w:val="en-GB"/>
        </w:rPr>
        <w:t xml:space="preserve">identified by </w:t>
      </w:r>
      <w:proofErr w:type="spellStart"/>
      <w:r>
        <w:rPr>
          <w:sz w:val="20"/>
          <w:lang w:val="en-GB"/>
        </w:rPr>
        <w:t>video</w:t>
      </w:r>
      <w:r w:rsidRPr="007F6108">
        <w:rPr>
          <w:sz w:val="20"/>
          <w:lang w:val="en-GB"/>
        </w:rPr>
        <w:t>_parameter_set_id</w:t>
      </w:r>
      <w:proofErr w:type="spellEnd"/>
      <w:r w:rsidRPr="007F6108">
        <w:rPr>
          <w:sz w:val="20"/>
          <w:lang w:val="en-GB"/>
        </w:rPr>
        <w:t xml:space="preserve">. </w:t>
      </w:r>
    </w:p>
    <w:p w:rsidR="000D4102" w:rsidRDefault="00444948" w:rsidP="00EB2493">
      <w:pPr>
        <w:widowControl w:val="0"/>
        <w:tabs>
          <w:tab w:val="left" w:pos="794"/>
          <w:tab w:val="left" w:pos="1191"/>
          <w:tab w:val="left" w:pos="1588"/>
          <w:tab w:val="left" w:pos="1985"/>
        </w:tabs>
        <w:jc w:val="both"/>
        <w:rPr>
          <w:sz w:val="20"/>
          <w:lang w:val="en-GB"/>
        </w:rPr>
      </w:pPr>
      <w:r>
        <w:rPr>
          <w:sz w:val="20"/>
          <w:lang w:val="en-GB"/>
        </w:rPr>
        <w:t>The v</w:t>
      </w:r>
      <w:r w:rsidR="00EB2493">
        <w:rPr>
          <w:sz w:val="20"/>
          <w:lang w:val="en-GB"/>
        </w:rPr>
        <w:t xml:space="preserve">ariable </w:t>
      </w:r>
      <w:proofErr w:type="spellStart"/>
      <w:r w:rsidR="00EB2493">
        <w:rPr>
          <w:sz w:val="20"/>
          <w:lang w:val="en-GB"/>
        </w:rPr>
        <w:t>horCtb</w:t>
      </w:r>
      <w:proofErr w:type="spellEnd"/>
      <w:r w:rsidR="00EB2493">
        <w:rPr>
          <w:sz w:val="20"/>
          <w:lang w:val="en-GB"/>
        </w:rPr>
        <w:t xml:space="preserve"> is derived as</w:t>
      </w:r>
      <w:r w:rsidR="00871C70">
        <w:rPr>
          <w:sz w:val="20"/>
          <w:lang w:val="en-GB"/>
        </w:rPr>
        <w:t xml:space="preserve"> follows.</w:t>
      </w:r>
    </w:p>
    <w:p w:rsidR="00EB2493" w:rsidRDefault="00EB2493" w:rsidP="00860D8C">
      <w:pPr>
        <w:widowControl w:val="0"/>
        <w:tabs>
          <w:tab w:val="left" w:pos="1191"/>
          <w:tab w:val="left" w:pos="1588"/>
          <w:tab w:val="left" w:pos="1985"/>
        </w:tabs>
        <w:ind w:left="360"/>
        <w:rPr>
          <w:bCs/>
          <w:sz w:val="20"/>
          <w:lang w:val="en-GB"/>
        </w:rPr>
      </w:pPr>
      <w:proofErr w:type="spellStart"/>
      <w:r>
        <w:rPr>
          <w:sz w:val="20"/>
          <w:lang w:val="en-GB"/>
        </w:rPr>
        <w:t>horCtb</w:t>
      </w:r>
      <w:proofErr w:type="spellEnd"/>
      <w:r>
        <w:rPr>
          <w:sz w:val="20"/>
          <w:lang w:val="en-GB"/>
        </w:rPr>
        <w:t xml:space="preserve"> = </w:t>
      </w:r>
      <w:r w:rsidRPr="001E48F9">
        <w:rPr>
          <w:bCs/>
          <w:sz w:val="20"/>
          <w:lang w:val="en-GB"/>
        </w:rPr>
        <w:t>pdi_init_delay_ct</w:t>
      </w:r>
      <w:r w:rsidR="00E025F3">
        <w:rPr>
          <w:bCs/>
          <w:sz w:val="20"/>
          <w:lang w:val="en-GB"/>
        </w:rPr>
        <w:t>u</w:t>
      </w:r>
      <w:r w:rsidRPr="001E48F9">
        <w:rPr>
          <w:bCs/>
          <w:sz w:val="20"/>
          <w:lang w:val="en-GB"/>
        </w:rPr>
        <w:t>_</w:t>
      </w:r>
      <w:r>
        <w:rPr>
          <w:bCs/>
          <w:sz w:val="20"/>
          <w:lang w:val="en-GB"/>
        </w:rPr>
        <w:t>horizontal</w:t>
      </w:r>
      <w:r w:rsidRPr="001E48F9">
        <w:rPr>
          <w:bCs/>
          <w:sz w:val="20"/>
          <w:lang w:val="en-GB"/>
        </w:rPr>
        <w:t>_minus</w:t>
      </w:r>
      <w:r>
        <w:rPr>
          <w:bCs/>
          <w:sz w:val="20"/>
          <w:lang w:val="en-GB"/>
        </w:rPr>
        <w:t>2</w:t>
      </w:r>
      <w:r w:rsidRPr="001E48F9">
        <w:rPr>
          <w:bCs/>
          <w:sz w:val="20"/>
          <w:lang w:val="en-GB"/>
        </w:rPr>
        <w:t xml:space="preserve"> </w:t>
      </w:r>
      <w:r w:rsidR="00072539">
        <w:rPr>
          <w:bCs/>
          <w:sz w:val="20"/>
          <w:lang w:val="en-GB"/>
        </w:rPr>
        <w:br/>
      </w:r>
      <w:r w:rsidR="00072539">
        <w:rPr>
          <w:bCs/>
          <w:sz w:val="20"/>
          <w:lang w:val="en-GB"/>
        </w:rPr>
        <w:tab/>
      </w:r>
      <w:r w:rsidR="00072539">
        <w:rPr>
          <w:bCs/>
          <w:sz w:val="20"/>
          <w:lang w:val="en-GB"/>
        </w:rPr>
        <w:tab/>
      </w:r>
      <w:r w:rsidR="00072539">
        <w:rPr>
          <w:bCs/>
          <w:sz w:val="20"/>
          <w:lang w:val="en-GB"/>
        </w:rPr>
        <w:tab/>
      </w:r>
      <w:r w:rsidR="00072539">
        <w:rPr>
          <w:bCs/>
          <w:sz w:val="20"/>
          <w:lang w:val="en-GB"/>
        </w:rPr>
        <w:tab/>
      </w:r>
      <w:r w:rsidRPr="001E48F9">
        <w:rPr>
          <w:bCs/>
          <w:sz w:val="20"/>
          <w:lang w:val="en-GB"/>
        </w:rPr>
        <w:t xml:space="preserve">? </w:t>
      </w:r>
      <w:r w:rsidRPr="00653D20">
        <w:rPr>
          <w:bCs/>
          <w:sz w:val="20"/>
          <w:lang w:val="en-GB"/>
        </w:rPr>
        <w:t>pdi_</w:t>
      </w:r>
      <w:r>
        <w:rPr>
          <w:bCs/>
          <w:sz w:val="20"/>
          <w:lang w:val="en-GB"/>
        </w:rPr>
        <w:t>init_delay_ct</w:t>
      </w:r>
      <w:r w:rsidR="00E025F3">
        <w:rPr>
          <w:bCs/>
          <w:sz w:val="20"/>
          <w:lang w:val="en-GB"/>
        </w:rPr>
        <w:t>u</w:t>
      </w:r>
      <w:r>
        <w:rPr>
          <w:bCs/>
          <w:sz w:val="20"/>
          <w:lang w:val="en-GB"/>
        </w:rPr>
        <w:t>_horizontal_minus2 + 2 + (</w:t>
      </w:r>
      <w:r w:rsidR="00871C70">
        <w:rPr>
          <w:bCs/>
          <w:sz w:val="20"/>
          <w:lang w:val="en-GB"/>
        </w:rPr>
        <w:t xml:space="preserve"> </w:t>
      </w:r>
      <w:proofErr w:type="spellStart"/>
      <w:r w:rsidRPr="0001405C">
        <w:rPr>
          <w:sz w:val="20"/>
          <w:lang w:val="en-GB"/>
        </w:rPr>
        <w:t>CtbAddrInRS</w:t>
      </w:r>
      <w:proofErr w:type="spellEnd"/>
      <w:r w:rsidR="00871C70">
        <w:rPr>
          <w:sz w:val="20"/>
          <w:lang w:val="en-GB"/>
        </w:rPr>
        <w:t xml:space="preserve"> </w:t>
      </w:r>
      <w:r>
        <w:rPr>
          <w:sz w:val="20"/>
          <w:lang w:val="en-GB"/>
        </w:rPr>
        <w:t>%</w:t>
      </w:r>
      <w:r w:rsidR="00871C70">
        <w:rPr>
          <w:sz w:val="20"/>
          <w:lang w:val="en-GB"/>
        </w:rPr>
        <w:t xml:space="preserve"> </w:t>
      </w:r>
      <w:proofErr w:type="spellStart"/>
      <w:r w:rsidRPr="00750F73">
        <w:rPr>
          <w:sz w:val="20"/>
          <w:lang w:val="en-GB"/>
        </w:rPr>
        <w:t>PicWidthInCtbsY</w:t>
      </w:r>
      <w:proofErr w:type="spellEnd"/>
      <w:r w:rsidR="00871C70">
        <w:rPr>
          <w:sz w:val="20"/>
          <w:lang w:val="en-GB"/>
        </w:rPr>
        <w:t xml:space="preserve"> </w:t>
      </w:r>
      <w:r>
        <w:rPr>
          <w:sz w:val="20"/>
          <w:lang w:val="en-GB"/>
        </w:rPr>
        <w:t>)</w:t>
      </w:r>
      <w:r>
        <w:rPr>
          <w:bCs/>
          <w:sz w:val="20"/>
          <w:lang w:val="en-GB"/>
        </w:rPr>
        <w:t xml:space="preserve"> : 0</w:t>
      </w:r>
    </w:p>
    <w:p w:rsidR="00EB2493" w:rsidRDefault="00871C70" w:rsidP="00EB2493">
      <w:pPr>
        <w:widowControl w:val="0"/>
        <w:tabs>
          <w:tab w:val="left" w:pos="794"/>
          <w:tab w:val="left" w:pos="1191"/>
          <w:tab w:val="left" w:pos="1588"/>
          <w:tab w:val="left" w:pos="1985"/>
        </w:tabs>
        <w:jc w:val="both"/>
        <w:rPr>
          <w:sz w:val="20"/>
          <w:lang w:val="en-GB"/>
        </w:rPr>
      </w:pPr>
      <w:r>
        <w:rPr>
          <w:sz w:val="20"/>
          <w:lang w:val="en-GB"/>
        </w:rPr>
        <w:t>The v</w:t>
      </w:r>
      <w:r w:rsidR="00EB2493">
        <w:rPr>
          <w:sz w:val="20"/>
          <w:lang w:val="en-GB"/>
        </w:rPr>
        <w:t xml:space="preserve">ariable </w:t>
      </w:r>
      <w:proofErr w:type="spellStart"/>
      <w:r w:rsidR="00EB2493">
        <w:rPr>
          <w:sz w:val="20"/>
          <w:lang w:val="en-GB"/>
        </w:rPr>
        <w:t>verCtb</w:t>
      </w:r>
      <w:proofErr w:type="spellEnd"/>
      <w:r w:rsidR="00EB2493">
        <w:rPr>
          <w:sz w:val="20"/>
          <w:lang w:val="en-GB"/>
        </w:rPr>
        <w:t xml:space="preserve"> is derived as</w:t>
      </w:r>
      <w:r>
        <w:rPr>
          <w:sz w:val="20"/>
          <w:lang w:val="en-GB"/>
        </w:rPr>
        <w:t xml:space="preserve"> follows.</w:t>
      </w:r>
    </w:p>
    <w:p w:rsidR="00EB2493" w:rsidRDefault="00EB2493" w:rsidP="00860D8C">
      <w:pPr>
        <w:widowControl w:val="0"/>
        <w:tabs>
          <w:tab w:val="left" w:pos="794"/>
          <w:tab w:val="left" w:pos="1191"/>
          <w:tab w:val="left" w:pos="1588"/>
          <w:tab w:val="left" w:pos="1985"/>
        </w:tabs>
        <w:ind w:left="360"/>
        <w:jc w:val="both"/>
        <w:rPr>
          <w:sz w:val="20"/>
          <w:lang w:val="en-GB"/>
        </w:rPr>
      </w:pPr>
      <w:proofErr w:type="spellStart"/>
      <w:r>
        <w:rPr>
          <w:sz w:val="20"/>
          <w:lang w:val="en-GB"/>
        </w:rPr>
        <w:t>verCtb</w:t>
      </w:r>
      <w:proofErr w:type="spellEnd"/>
      <w:r>
        <w:rPr>
          <w:sz w:val="20"/>
          <w:lang w:val="en-GB"/>
        </w:rPr>
        <w:t xml:space="preserve"> =</w:t>
      </w:r>
      <w:r w:rsidRPr="00653D20">
        <w:rPr>
          <w:sz w:val="20"/>
          <w:lang w:val="en-GB"/>
        </w:rPr>
        <w:t xml:space="preserve"> </w:t>
      </w:r>
      <w:r w:rsidRPr="0001405C">
        <w:rPr>
          <w:sz w:val="20"/>
          <w:lang w:val="en-GB"/>
        </w:rPr>
        <w:t>CtbAddrInRS</w:t>
      </w:r>
      <w:r w:rsidRPr="007F6108">
        <w:rPr>
          <w:sz w:val="20"/>
          <w:lang w:val="en-GB"/>
        </w:rPr>
        <w:t> / </w:t>
      </w:r>
      <w:r w:rsidRPr="00750F73">
        <w:rPr>
          <w:sz w:val="20"/>
          <w:lang w:val="en-GB"/>
        </w:rPr>
        <w:t>PicWidthInCtbsY</w:t>
      </w:r>
      <w:r w:rsidRPr="007F6108">
        <w:rPr>
          <w:sz w:val="20"/>
          <w:lang w:val="en-GB"/>
        </w:rPr>
        <w:t> + </w:t>
      </w:r>
      <w:r w:rsidRPr="00333C6F">
        <w:rPr>
          <w:sz w:val="20"/>
          <w:lang w:val="en-GB"/>
        </w:rPr>
        <w:t>pdi_init_delay_ct</w:t>
      </w:r>
      <w:r w:rsidR="00E025F3">
        <w:rPr>
          <w:sz w:val="20"/>
          <w:lang w:val="en-GB"/>
        </w:rPr>
        <w:t>u</w:t>
      </w:r>
      <w:r w:rsidRPr="00333C6F">
        <w:rPr>
          <w:sz w:val="20"/>
          <w:lang w:val="en-GB"/>
        </w:rPr>
        <w:t>_</w:t>
      </w:r>
      <w:r>
        <w:rPr>
          <w:sz w:val="20"/>
          <w:lang w:val="en-GB"/>
        </w:rPr>
        <w:t>vertical</w:t>
      </w:r>
      <w:r w:rsidRPr="00333C6F">
        <w:rPr>
          <w:sz w:val="20"/>
          <w:lang w:val="en-GB"/>
        </w:rPr>
        <w:t>_minus</w:t>
      </w:r>
      <w:r>
        <w:rPr>
          <w:sz w:val="20"/>
          <w:lang w:val="en-GB"/>
        </w:rPr>
        <w:t>2</w:t>
      </w:r>
      <w:r w:rsidRPr="007F6108">
        <w:rPr>
          <w:sz w:val="20"/>
          <w:lang w:val="en-GB"/>
        </w:rPr>
        <w:t> + </w:t>
      </w:r>
      <w:r>
        <w:rPr>
          <w:sz w:val="20"/>
          <w:lang w:val="en-GB"/>
        </w:rPr>
        <w:t>2</w:t>
      </w:r>
    </w:p>
    <w:p w:rsidR="00EB2493" w:rsidRDefault="00EB2493" w:rsidP="00EB2493">
      <w:pPr>
        <w:widowControl w:val="0"/>
        <w:tabs>
          <w:tab w:val="left" w:pos="794"/>
          <w:tab w:val="left" w:pos="1191"/>
          <w:tab w:val="left" w:pos="1588"/>
          <w:tab w:val="left" w:pos="1985"/>
        </w:tabs>
        <w:jc w:val="both"/>
        <w:rPr>
          <w:sz w:val="20"/>
          <w:lang w:val="en-GB"/>
        </w:rPr>
      </w:pPr>
      <w:r>
        <w:rPr>
          <w:sz w:val="20"/>
          <w:lang w:val="en-GB"/>
        </w:rPr>
        <w:t xml:space="preserve">The </w:t>
      </w:r>
      <w:r w:rsidR="003A21D8">
        <w:rPr>
          <w:sz w:val="20"/>
          <w:lang w:val="en-GB"/>
        </w:rPr>
        <w:t xml:space="preserve">variable </w:t>
      </w:r>
      <w:proofErr w:type="spellStart"/>
      <w:r>
        <w:rPr>
          <w:sz w:val="20"/>
          <w:lang w:val="en-GB"/>
        </w:rPr>
        <w:t>refCtbAddr</w:t>
      </w:r>
      <w:proofErr w:type="spellEnd"/>
      <w:r>
        <w:rPr>
          <w:sz w:val="20"/>
          <w:lang w:val="en-GB"/>
        </w:rPr>
        <w:t xml:space="preserve"> </w:t>
      </w:r>
      <w:r w:rsidR="003A21D8">
        <w:rPr>
          <w:sz w:val="20"/>
          <w:lang w:val="en-GB"/>
        </w:rPr>
        <w:t xml:space="preserve">that denotes the address of </w:t>
      </w:r>
      <w:proofErr w:type="spellStart"/>
      <w:r w:rsidR="003A21D8">
        <w:rPr>
          <w:sz w:val="20"/>
          <w:lang w:val="en-GB"/>
        </w:rPr>
        <w:t>refCtb</w:t>
      </w:r>
      <w:proofErr w:type="spellEnd"/>
      <w:r w:rsidR="003A21D8">
        <w:rPr>
          <w:sz w:val="20"/>
          <w:lang w:val="en-GB"/>
        </w:rPr>
        <w:t xml:space="preserve"> </w:t>
      </w:r>
      <w:r>
        <w:rPr>
          <w:sz w:val="20"/>
          <w:lang w:val="en-GB"/>
        </w:rPr>
        <w:t>is derived as</w:t>
      </w:r>
      <w:r w:rsidR="003A21D8">
        <w:rPr>
          <w:sz w:val="20"/>
          <w:lang w:val="en-GB"/>
        </w:rPr>
        <w:t xml:space="preserve"> follows.</w:t>
      </w:r>
      <w:r>
        <w:rPr>
          <w:sz w:val="20"/>
          <w:lang w:val="en-GB"/>
        </w:rPr>
        <w:t xml:space="preserve"> </w:t>
      </w:r>
    </w:p>
    <w:p w:rsidR="00EB2493" w:rsidRDefault="00EB2493" w:rsidP="00860D8C">
      <w:pPr>
        <w:widowControl w:val="0"/>
        <w:tabs>
          <w:tab w:val="left" w:pos="794"/>
          <w:tab w:val="left" w:pos="1191"/>
          <w:tab w:val="left" w:pos="1588"/>
          <w:tab w:val="left" w:pos="1985"/>
        </w:tabs>
        <w:ind w:left="360"/>
        <w:jc w:val="both"/>
        <w:rPr>
          <w:sz w:val="20"/>
          <w:lang w:val="en-GB"/>
        </w:rPr>
      </w:pPr>
      <w:proofErr w:type="spellStart"/>
      <w:r>
        <w:rPr>
          <w:sz w:val="20"/>
          <w:lang w:val="en-GB"/>
        </w:rPr>
        <w:t>refCtbAddr</w:t>
      </w:r>
      <w:proofErr w:type="spellEnd"/>
      <w:r>
        <w:rPr>
          <w:sz w:val="20"/>
          <w:lang w:val="en-GB"/>
        </w:rPr>
        <w:t xml:space="preserve"> =Min(</w:t>
      </w:r>
      <w:r w:rsidR="00871C70">
        <w:rPr>
          <w:sz w:val="20"/>
          <w:lang w:val="en-GB"/>
        </w:rPr>
        <w:t> </w:t>
      </w:r>
      <w:proofErr w:type="spellStart"/>
      <w:r>
        <w:rPr>
          <w:sz w:val="20"/>
          <w:lang w:val="en-GB"/>
        </w:rPr>
        <w:t>horCtb</w:t>
      </w:r>
      <w:proofErr w:type="spellEnd"/>
      <w:r>
        <w:rPr>
          <w:sz w:val="20"/>
          <w:lang w:val="en-GB"/>
        </w:rPr>
        <w:t xml:space="preserve">, </w:t>
      </w:r>
      <w:proofErr w:type="spellStart"/>
      <w:r w:rsidRPr="00750F73">
        <w:rPr>
          <w:sz w:val="20"/>
          <w:lang w:val="en-GB"/>
        </w:rPr>
        <w:t>PicWidthInCtbsY</w:t>
      </w:r>
      <w:proofErr w:type="spellEnd"/>
      <w:r w:rsidR="00871C70">
        <w:rPr>
          <w:sz w:val="20"/>
          <w:lang w:val="en-GB"/>
        </w:rPr>
        <w:t> </w:t>
      </w:r>
      <w:r>
        <w:rPr>
          <w:sz w:val="20"/>
          <w:lang w:val="en-GB"/>
        </w:rPr>
        <w:t>) + </w:t>
      </w:r>
      <w:proofErr w:type="spellStart"/>
      <w:r>
        <w:rPr>
          <w:sz w:val="20"/>
          <w:lang w:val="en-GB"/>
        </w:rPr>
        <w:t>verCtb</w:t>
      </w:r>
      <w:proofErr w:type="spellEnd"/>
      <w:r w:rsidR="00871C70">
        <w:rPr>
          <w:sz w:val="20"/>
          <w:lang w:val="en-GB"/>
        </w:rPr>
        <w:t> </w:t>
      </w:r>
      <w:r>
        <w:rPr>
          <w:sz w:val="20"/>
          <w:lang w:val="en-GB"/>
        </w:rPr>
        <w:t>* </w:t>
      </w:r>
      <w:proofErr w:type="spellStart"/>
      <w:r w:rsidRPr="00750F73">
        <w:rPr>
          <w:sz w:val="20"/>
          <w:lang w:val="en-GB"/>
        </w:rPr>
        <w:t>PicWidthInCtbsY</w:t>
      </w:r>
      <w:proofErr w:type="spellEnd"/>
      <w:r w:rsidRPr="007F6108">
        <w:rPr>
          <w:sz w:val="20"/>
          <w:lang w:val="en-GB"/>
        </w:rPr>
        <w:t> </w:t>
      </w:r>
      <w:r>
        <w:rPr>
          <w:sz w:val="20"/>
          <w:lang w:val="en-GB"/>
        </w:rPr>
        <w:t>.</w:t>
      </w:r>
    </w:p>
    <w:p w:rsidR="00EB2493" w:rsidRDefault="00EB2493" w:rsidP="00EB2493">
      <w:pPr>
        <w:widowControl w:val="0"/>
        <w:tabs>
          <w:tab w:val="left" w:pos="794"/>
          <w:tab w:val="left" w:pos="1191"/>
          <w:tab w:val="left" w:pos="1588"/>
          <w:tab w:val="left" w:pos="1985"/>
        </w:tabs>
        <w:jc w:val="both"/>
        <w:rPr>
          <w:bCs/>
          <w:sz w:val="20"/>
          <w:lang w:val="en-GB"/>
        </w:rPr>
      </w:pPr>
      <w:r w:rsidRPr="007F6108">
        <w:rPr>
          <w:sz w:val="20"/>
          <w:lang w:val="en-GB"/>
        </w:rPr>
        <w:t xml:space="preserve">The unavailable reference area </w:t>
      </w:r>
      <w:r>
        <w:rPr>
          <w:sz w:val="20"/>
          <w:lang w:val="en-GB"/>
        </w:rPr>
        <w:t>includes all the coding tree</w:t>
      </w:r>
      <w:r w:rsidR="00AF52BB">
        <w:rPr>
          <w:sz w:val="20"/>
          <w:lang w:val="en-GB"/>
        </w:rPr>
        <w:t xml:space="preserve"> units</w:t>
      </w:r>
      <w:r>
        <w:rPr>
          <w:sz w:val="20"/>
          <w:lang w:val="en-GB"/>
        </w:rPr>
        <w:t xml:space="preserve"> with an address equal or larger than </w:t>
      </w:r>
      <w:proofErr w:type="spellStart"/>
      <w:r>
        <w:rPr>
          <w:sz w:val="20"/>
          <w:lang w:val="en-GB"/>
        </w:rPr>
        <w:t>refCtbAddr</w:t>
      </w:r>
      <w:proofErr w:type="spellEnd"/>
      <w:r>
        <w:rPr>
          <w:sz w:val="20"/>
          <w:lang w:val="en-GB"/>
        </w:rPr>
        <w:t xml:space="preserve">. </w:t>
      </w:r>
      <w:r w:rsidRPr="00BC481C">
        <w:rPr>
          <w:sz w:val="20"/>
          <w:lang w:val="en-GB"/>
        </w:rPr>
        <w:t xml:space="preserve">When decoding the coded view component, samples from the unavailable reference area from the view component </w:t>
      </w:r>
      <w:r>
        <w:rPr>
          <w:sz w:val="20"/>
          <w:lang w:val="en-GB"/>
        </w:rPr>
        <w:t xml:space="preserve">of a reference view </w:t>
      </w:r>
      <w:r w:rsidRPr="00BC481C">
        <w:rPr>
          <w:sz w:val="20"/>
          <w:lang w:val="en-GB"/>
        </w:rPr>
        <w:t>shall not be referred to by the inter-view prediction process</w:t>
      </w:r>
      <w:r>
        <w:rPr>
          <w:sz w:val="20"/>
          <w:lang w:val="en-GB"/>
        </w:rPr>
        <w:t>.</w:t>
      </w:r>
    </w:p>
    <w:p w:rsidR="00E27183" w:rsidRDefault="00E27183" w:rsidP="00E27183">
      <w:pPr>
        <w:pStyle w:val="Heading1"/>
        <w:rPr>
          <w:lang w:val="en-CA"/>
        </w:rPr>
      </w:pPr>
      <w:r>
        <w:rPr>
          <w:lang w:val="en-CA"/>
        </w:rPr>
        <w:t>Discussions</w:t>
      </w:r>
    </w:p>
    <w:p w:rsidR="00E27183" w:rsidRDefault="0016744A" w:rsidP="00636EEE">
      <w:pPr>
        <w:jc w:val="both"/>
        <w:rPr>
          <w:noProof/>
        </w:rPr>
      </w:pPr>
      <w:r>
        <w:t xml:space="preserve">Due to different decoder implementations, more precise signaling of </w:t>
      </w:r>
      <w:r w:rsidR="00D80A43">
        <w:t xml:space="preserve">the delay might not benefit all </w:t>
      </w:r>
      <w:r w:rsidR="007C2641">
        <w:t xml:space="preserve">conforming </w:t>
      </w:r>
      <w:r w:rsidR="00D80A43">
        <w:t xml:space="preserve">decoders from the </w:t>
      </w:r>
      <w:r w:rsidR="00CE3A7F">
        <w:t xml:space="preserve">perspective of </w:t>
      </w:r>
      <w:r w:rsidR="00D80A43">
        <w:t xml:space="preserve">decoding delay for parallel decoding. </w:t>
      </w:r>
      <w:r w:rsidR="00A15E0A">
        <w:t xml:space="preserve">So, it is safe to always assume the </w:t>
      </w:r>
      <w:r w:rsidR="00992AA1">
        <w:t xml:space="preserve">worst case. </w:t>
      </w:r>
      <w:r w:rsidR="000E70FE">
        <w:t xml:space="preserve">In other words, </w:t>
      </w:r>
      <w:r w:rsidR="007C2641">
        <w:t xml:space="preserve">although </w:t>
      </w:r>
      <w:r w:rsidR="000E70FE">
        <w:t>more accurate si</w:t>
      </w:r>
      <w:r w:rsidR="00871C70">
        <w:t>gna</w:t>
      </w:r>
      <w:r w:rsidR="000E70FE">
        <w:t xml:space="preserve">ling of delay </w:t>
      </w:r>
      <w:r w:rsidR="007C2641">
        <w:t>might be helpful for certain decoders, it</w:t>
      </w:r>
      <w:r w:rsidR="007C2641" w:rsidDel="00871C70">
        <w:t xml:space="preserve"> </w:t>
      </w:r>
      <w:r w:rsidR="000E70FE">
        <w:t xml:space="preserve">need </w:t>
      </w:r>
      <w:r w:rsidR="00871C70">
        <w:t xml:space="preserve">not </w:t>
      </w:r>
      <w:r w:rsidR="000E70FE">
        <w:t>be specified in the mandatory part of the bitstream since it is difficult to be used by the normative decoding process</w:t>
      </w:r>
      <w:r w:rsidR="007C2641">
        <w:t>.</w:t>
      </w:r>
    </w:p>
    <w:p w:rsidR="009C3187" w:rsidRDefault="009C3187" w:rsidP="00E11923">
      <w:pPr>
        <w:pStyle w:val="Heading1"/>
        <w:rPr>
          <w:ins w:id="10" w:author="Adarsh K. Ramasubramonian" w:date="2013-01-21T14:39:00Z"/>
          <w:lang w:val="en-CA"/>
        </w:rPr>
      </w:pPr>
      <w:ins w:id="11" w:author="Adarsh K. Ramasubramonian" w:date="2013-01-21T14:38:00Z">
        <w:r>
          <w:rPr>
            <w:lang w:val="en-CA"/>
          </w:rPr>
          <w:t>Revised Proposal</w:t>
        </w:r>
      </w:ins>
    </w:p>
    <w:p w:rsidR="000063FE" w:rsidRDefault="000063FE" w:rsidP="000063FE">
      <w:pPr>
        <w:jc w:val="both"/>
        <w:rPr>
          <w:ins w:id="12" w:author="Adarsh K. Ramasubramonian" w:date="2013-01-21T14:39:00Z"/>
          <w:noProof/>
        </w:rPr>
      </w:pPr>
      <w:ins w:id="13" w:author="Adarsh K. Ramasubramonian" w:date="2013-01-21T14:39:00Z">
        <w:r>
          <w:t xml:space="preserve">It is proposed that the MVC parallel decoding SEI message is </w:t>
        </w:r>
      </w:ins>
      <w:ins w:id="14" w:author="Adarsh K. Ramasubramonian" w:date="2013-01-21T14:40:00Z">
        <w:r>
          <w:t xml:space="preserve">modified for </w:t>
        </w:r>
      </w:ins>
      <w:ins w:id="15" w:author="Adarsh K. Ramasubramonian" w:date="2013-01-21T14:39:00Z">
        <w:r>
          <w:t xml:space="preserve">used </w:t>
        </w:r>
      </w:ins>
      <w:ins w:id="16" w:author="Adarsh K. Ramasubramonian" w:date="2013-01-21T14:40:00Z">
        <w:r>
          <w:t xml:space="preserve">in </w:t>
        </w:r>
      </w:ins>
      <w:ins w:id="17" w:author="Adarsh K. Ramasubramonian" w:date="2013-01-21T14:39:00Z">
        <w:r>
          <w:t>MV-HEVC, by allowing signaling of the horizontal delay. Similar to the parallel decoding SEI message in MVC, it is assumed such an SEI message is present and applicable when raster scan decoding order applies.</w:t>
        </w:r>
      </w:ins>
    </w:p>
    <w:p w:rsidR="000063FE" w:rsidRDefault="000063FE" w:rsidP="000063FE">
      <w:pPr>
        <w:pStyle w:val="Heading2"/>
        <w:rPr>
          <w:ins w:id="18" w:author="Adarsh K. Ramasubramonian" w:date="2013-01-21T14:40:00Z"/>
          <w:noProof/>
        </w:rPr>
      </w:pPr>
      <w:ins w:id="19" w:author="Adarsh K. Ramasubramonian" w:date="2013-01-21T14:40:00Z">
        <w:r w:rsidRPr="00EB2493">
          <w:rPr>
            <w:noProof/>
          </w:rPr>
          <w:t xml:space="preserve">Parallel decoding information SEI message </w:t>
        </w:r>
        <w:r>
          <w:rPr>
            <w:noProof/>
          </w:rPr>
          <w:t>syntax</w:t>
        </w:r>
      </w:ins>
    </w:p>
    <w:p w:rsidR="000063FE" w:rsidRDefault="000063FE" w:rsidP="000063FE">
      <w:pPr>
        <w:jc w:val="both"/>
        <w:rPr>
          <w:ins w:id="20" w:author="Adarsh K. Ramasubramonian" w:date="2013-01-21T14:40:00Z"/>
          <w:noProof/>
        </w:rPr>
      </w:pPr>
    </w:p>
    <w:tbl>
      <w:tblPr>
        <w:tblW w:w="8013" w:type="dxa"/>
        <w:jc w:val="center"/>
        <w:tblInd w:w="648" w:type="dxa"/>
        <w:tblLayout w:type="fixed"/>
        <w:tblLook w:val="0000" w:firstRow="0" w:lastRow="0" w:firstColumn="0" w:lastColumn="0" w:noHBand="0" w:noVBand="0"/>
      </w:tblPr>
      <w:tblGrid>
        <w:gridCol w:w="6774"/>
        <w:gridCol w:w="1239"/>
      </w:tblGrid>
      <w:tr w:rsidR="000063FE" w:rsidRPr="000B6900" w:rsidTr="00826364">
        <w:trPr>
          <w:cantSplit/>
          <w:jc w:val="center"/>
          <w:ins w:id="21" w:author="Adarsh K. Ramasubramonian" w:date="2013-01-21T14:40:00Z"/>
        </w:trPr>
        <w:tc>
          <w:tcPr>
            <w:tcW w:w="6774" w:type="dxa"/>
            <w:tcBorders>
              <w:top w:val="single" w:sz="6" w:space="0" w:color="auto"/>
              <w:left w:val="single" w:sz="6" w:space="0" w:color="auto"/>
              <w:bottom w:val="single" w:sz="2" w:space="0" w:color="auto"/>
              <w:right w:val="single" w:sz="6" w:space="0" w:color="auto"/>
            </w:tcBorders>
          </w:tcPr>
          <w:p w:rsidR="000063FE" w:rsidRPr="000B6900" w:rsidRDefault="000063FE" w:rsidP="00826364">
            <w:pPr>
              <w:pStyle w:val="tablesyntax"/>
              <w:rPr>
                <w:ins w:id="22" w:author="Adarsh K. Ramasubramonian" w:date="2013-01-21T14:40:00Z"/>
              </w:rPr>
            </w:pPr>
            <w:proofErr w:type="spellStart"/>
            <w:ins w:id="23" w:author="Adarsh K. Ramasubramonian" w:date="2013-01-21T14:40:00Z">
              <w:r>
                <w:rPr>
                  <w:lang w:eastAsia="ja-JP"/>
                </w:rPr>
                <w:lastRenderedPageBreak/>
                <w:t>parallel_decoding_info</w:t>
              </w:r>
              <w:proofErr w:type="spellEnd"/>
              <w:r>
                <w:t>( </w:t>
              </w:r>
              <w:proofErr w:type="spellStart"/>
              <w:r>
                <w:rPr>
                  <w:rFonts w:hint="eastAsia"/>
                  <w:lang w:eastAsia="ja-JP"/>
                </w:rPr>
                <w:t>payloadSize</w:t>
              </w:r>
              <w:proofErr w:type="spellEnd"/>
              <w:r>
                <w:rPr>
                  <w:rFonts w:hint="eastAsia"/>
                  <w:lang w:eastAsia="ja-JP"/>
                </w:rPr>
                <w:t xml:space="preserve"> </w:t>
              </w:r>
              <w:r>
                <w:t>) {</w:t>
              </w:r>
            </w:ins>
          </w:p>
        </w:tc>
        <w:tc>
          <w:tcPr>
            <w:tcW w:w="1239" w:type="dxa"/>
            <w:tcBorders>
              <w:top w:val="single" w:sz="6" w:space="0" w:color="auto"/>
              <w:left w:val="single" w:sz="6" w:space="0" w:color="auto"/>
              <w:bottom w:val="single" w:sz="2" w:space="0" w:color="auto"/>
              <w:right w:val="single" w:sz="6" w:space="0" w:color="auto"/>
            </w:tcBorders>
          </w:tcPr>
          <w:p w:rsidR="000063FE" w:rsidRPr="000B6900" w:rsidRDefault="000063FE" w:rsidP="00826364">
            <w:pPr>
              <w:pStyle w:val="tableheading"/>
              <w:rPr>
                <w:ins w:id="24" w:author="Adarsh K. Ramasubramonian" w:date="2013-01-21T14:40:00Z"/>
              </w:rPr>
            </w:pPr>
            <w:ins w:id="25" w:author="Adarsh K. Ramasubramonian" w:date="2013-01-21T14:40:00Z">
              <w:r>
                <w:t>Descriptor</w:t>
              </w:r>
            </w:ins>
          </w:p>
        </w:tc>
      </w:tr>
      <w:tr w:rsidR="000063FE" w:rsidRPr="000B6900" w:rsidTr="00826364">
        <w:trPr>
          <w:cantSplit/>
          <w:jc w:val="center"/>
          <w:ins w:id="26" w:author="Adarsh K. Ramasubramonian" w:date="2013-01-21T14:40:00Z"/>
        </w:trPr>
        <w:tc>
          <w:tcPr>
            <w:tcW w:w="6774" w:type="dxa"/>
            <w:tcBorders>
              <w:top w:val="single" w:sz="6" w:space="0" w:color="auto"/>
              <w:left w:val="single" w:sz="6" w:space="0" w:color="auto"/>
              <w:bottom w:val="single" w:sz="2" w:space="0" w:color="auto"/>
              <w:right w:val="single" w:sz="6" w:space="0" w:color="auto"/>
            </w:tcBorders>
          </w:tcPr>
          <w:p w:rsidR="000063FE" w:rsidRPr="000B6900" w:rsidRDefault="000063FE" w:rsidP="00826364">
            <w:pPr>
              <w:pStyle w:val="tablesyntax"/>
              <w:rPr>
                <w:ins w:id="27" w:author="Adarsh K. Ramasubramonian" w:date="2013-01-21T14:40:00Z"/>
                <w:b/>
                <w:bCs/>
              </w:rPr>
            </w:pPr>
            <w:ins w:id="28" w:author="Adarsh K. Ramasubramonian" w:date="2013-01-21T14:40:00Z">
              <w:r>
                <w:rPr>
                  <w:lang w:val="da-DK"/>
                </w:rPr>
                <w:tab/>
              </w:r>
              <w:proofErr w:type="spellStart"/>
              <w:r>
                <w:rPr>
                  <w:b/>
                  <w:bCs/>
                </w:rPr>
                <w:t>video_parameter_set_id</w:t>
              </w:r>
              <w:proofErr w:type="spellEnd"/>
            </w:ins>
          </w:p>
        </w:tc>
        <w:tc>
          <w:tcPr>
            <w:tcW w:w="1239" w:type="dxa"/>
            <w:tcBorders>
              <w:top w:val="single" w:sz="6" w:space="0" w:color="auto"/>
              <w:left w:val="single" w:sz="6" w:space="0" w:color="auto"/>
              <w:bottom w:val="single" w:sz="2" w:space="0" w:color="auto"/>
              <w:right w:val="single" w:sz="6" w:space="0" w:color="auto"/>
            </w:tcBorders>
          </w:tcPr>
          <w:p w:rsidR="000063FE" w:rsidRPr="000B6900" w:rsidRDefault="000063FE" w:rsidP="00826364">
            <w:pPr>
              <w:pStyle w:val="tablecell"/>
              <w:rPr>
                <w:ins w:id="29" w:author="Adarsh K. Ramasubramonian" w:date="2013-01-21T14:40:00Z"/>
              </w:rPr>
            </w:pPr>
            <w:proofErr w:type="spellStart"/>
            <w:ins w:id="30" w:author="Adarsh K. Ramasubramonian" w:date="2013-01-21T14:40:00Z">
              <w:r>
                <w:t>ue</w:t>
              </w:r>
              <w:proofErr w:type="spellEnd"/>
              <w:r>
                <w:t>(v)</w:t>
              </w:r>
            </w:ins>
          </w:p>
        </w:tc>
      </w:tr>
      <w:tr w:rsidR="000063FE" w:rsidRPr="00096355" w:rsidTr="00826364">
        <w:trPr>
          <w:cantSplit/>
          <w:jc w:val="center"/>
          <w:ins w:id="31" w:author="Adarsh K. Ramasubramonian" w:date="2013-01-21T14:41:00Z"/>
        </w:trPr>
        <w:tc>
          <w:tcPr>
            <w:tcW w:w="6774" w:type="dxa"/>
            <w:tcBorders>
              <w:top w:val="single" w:sz="2" w:space="0" w:color="auto"/>
              <w:left w:val="single" w:sz="6" w:space="0" w:color="auto"/>
              <w:bottom w:val="single" w:sz="2" w:space="0" w:color="auto"/>
              <w:right w:val="single" w:sz="6" w:space="0" w:color="auto"/>
            </w:tcBorders>
          </w:tcPr>
          <w:p w:rsidR="000063FE" w:rsidRPr="007A2B0F" w:rsidRDefault="000063FE" w:rsidP="00826364">
            <w:pPr>
              <w:pStyle w:val="tablesyntax"/>
              <w:rPr>
                <w:ins w:id="32" w:author="Adarsh K. Ramasubramonian" w:date="2013-01-21T14:41:00Z"/>
                <w:bCs/>
                <w:lang w:val="da-DK"/>
              </w:rPr>
            </w:pPr>
            <w:ins w:id="33" w:author="Adarsh K. Ramasubramonian" w:date="2013-01-21T14:41:00Z">
              <w:r>
                <w:rPr>
                  <w:b/>
                  <w:bCs/>
                  <w:lang w:val="da-DK"/>
                </w:rPr>
                <w:tab/>
              </w:r>
              <w:r>
                <w:rPr>
                  <w:bCs/>
                  <w:lang w:val="da-DK"/>
                </w:rPr>
                <w:t xml:space="preserve">for( i = </w:t>
              </w:r>
            </w:ins>
            <w:ins w:id="34" w:author="Adarsh K. Ramasubramonian" w:date="2013-01-21T14:43:00Z">
              <w:r>
                <w:rPr>
                  <w:bCs/>
                  <w:lang w:val="da-DK"/>
                </w:rPr>
                <w:t>1</w:t>
              </w:r>
            </w:ins>
            <w:ins w:id="35" w:author="Adarsh K. Ramasubramonian" w:date="2013-01-21T14:41:00Z">
              <w:r>
                <w:rPr>
                  <w:bCs/>
                  <w:lang w:val="da-DK"/>
                </w:rPr>
                <w:t>; i &lt;</w:t>
              </w:r>
            </w:ins>
            <w:ins w:id="36" w:author="Adarsh K. Ramasubramonian" w:date="2013-01-21T14:42:00Z">
              <w:r>
                <w:rPr>
                  <w:bCs/>
                  <w:lang w:val="da-DK"/>
                </w:rPr>
                <w:t>= num_views_minus1; i++ ) {</w:t>
              </w:r>
            </w:ins>
          </w:p>
        </w:tc>
        <w:tc>
          <w:tcPr>
            <w:tcW w:w="1239" w:type="dxa"/>
            <w:tcBorders>
              <w:top w:val="single" w:sz="2" w:space="0" w:color="auto"/>
              <w:left w:val="single" w:sz="6" w:space="0" w:color="auto"/>
              <w:bottom w:val="single" w:sz="2" w:space="0" w:color="auto"/>
              <w:right w:val="single" w:sz="6" w:space="0" w:color="auto"/>
            </w:tcBorders>
          </w:tcPr>
          <w:p w:rsidR="000063FE" w:rsidRDefault="000063FE" w:rsidP="00826364">
            <w:pPr>
              <w:pStyle w:val="tablecell"/>
              <w:rPr>
                <w:ins w:id="37" w:author="Adarsh K. Ramasubramonian" w:date="2013-01-21T14:41:00Z"/>
              </w:rPr>
            </w:pPr>
          </w:p>
        </w:tc>
      </w:tr>
      <w:tr w:rsidR="00570FD7" w:rsidRPr="00096355" w:rsidTr="00826364">
        <w:trPr>
          <w:cantSplit/>
          <w:jc w:val="center"/>
          <w:ins w:id="38" w:author="Adarsh K. Ramasubramonian" w:date="2013-01-21T15:48:00Z"/>
        </w:trPr>
        <w:tc>
          <w:tcPr>
            <w:tcW w:w="6774" w:type="dxa"/>
            <w:tcBorders>
              <w:top w:val="single" w:sz="2" w:space="0" w:color="auto"/>
              <w:left w:val="single" w:sz="6" w:space="0" w:color="auto"/>
              <w:bottom w:val="single" w:sz="2" w:space="0" w:color="auto"/>
              <w:right w:val="single" w:sz="6" w:space="0" w:color="auto"/>
            </w:tcBorders>
          </w:tcPr>
          <w:p w:rsidR="00570FD7" w:rsidRPr="007A2B0F" w:rsidRDefault="00570FD7" w:rsidP="00826364">
            <w:pPr>
              <w:pStyle w:val="tablesyntax"/>
              <w:rPr>
                <w:ins w:id="39" w:author="Adarsh K. Ramasubramonian" w:date="2013-01-21T15:48:00Z"/>
                <w:bCs/>
                <w:lang w:val="da-DK"/>
              </w:rPr>
            </w:pPr>
            <w:ins w:id="40" w:author="Adarsh K. Ramasubramonian" w:date="2013-01-21T15:48:00Z">
              <w:r w:rsidRPr="007A2B0F">
                <w:rPr>
                  <w:bCs/>
                  <w:lang w:val="da-DK"/>
                </w:rPr>
                <w:tab/>
              </w:r>
              <w:r w:rsidRPr="007A2B0F">
                <w:rPr>
                  <w:bCs/>
                  <w:lang w:val="da-DK"/>
                </w:rPr>
                <w:tab/>
              </w:r>
              <w:r>
                <w:rPr>
                  <w:bCs/>
                  <w:lang w:val="da-DK"/>
                </w:rPr>
                <w:t xml:space="preserve">for( j = 0; j &lt; </w:t>
              </w:r>
            </w:ins>
            <w:ins w:id="41" w:author="Adarsh K. Ramasubramonian" w:date="2013-01-21T15:49:00Z">
              <w:r>
                <w:rPr>
                  <w:bCs/>
                  <w:lang w:val="da-DK"/>
                </w:rPr>
                <w:t>num_direct_ref_layers[ i ]; j++ ) {</w:t>
              </w:r>
            </w:ins>
          </w:p>
        </w:tc>
        <w:tc>
          <w:tcPr>
            <w:tcW w:w="1239" w:type="dxa"/>
            <w:tcBorders>
              <w:top w:val="single" w:sz="2" w:space="0" w:color="auto"/>
              <w:left w:val="single" w:sz="6" w:space="0" w:color="auto"/>
              <w:bottom w:val="single" w:sz="2" w:space="0" w:color="auto"/>
              <w:right w:val="single" w:sz="6" w:space="0" w:color="auto"/>
            </w:tcBorders>
          </w:tcPr>
          <w:p w:rsidR="00570FD7" w:rsidRDefault="00570FD7" w:rsidP="00826364">
            <w:pPr>
              <w:pStyle w:val="tablecell"/>
              <w:rPr>
                <w:ins w:id="42" w:author="Adarsh K. Ramasubramonian" w:date="2013-01-21T15:48:00Z"/>
              </w:rPr>
            </w:pPr>
          </w:p>
        </w:tc>
      </w:tr>
      <w:tr w:rsidR="000063FE" w:rsidRPr="00096355" w:rsidTr="00826364">
        <w:trPr>
          <w:cantSplit/>
          <w:jc w:val="center"/>
          <w:ins w:id="43" w:author="Adarsh K. Ramasubramonian" w:date="2013-01-21T14:40:00Z"/>
        </w:trPr>
        <w:tc>
          <w:tcPr>
            <w:tcW w:w="6774" w:type="dxa"/>
            <w:tcBorders>
              <w:top w:val="single" w:sz="2" w:space="0" w:color="auto"/>
              <w:left w:val="single" w:sz="6" w:space="0" w:color="auto"/>
              <w:bottom w:val="single" w:sz="2" w:space="0" w:color="auto"/>
              <w:right w:val="single" w:sz="6" w:space="0" w:color="auto"/>
            </w:tcBorders>
          </w:tcPr>
          <w:p w:rsidR="000063FE" w:rsidRPr="00096355" w:rsidRDefault="000063FE" w:rsidP="00826364">
            <w:pPr>
              <w:pStyle w:val="tablesyntax"/>
              <w:rPr>
                <w:ins w:id="44" w:author="Adarsh K. Ramasubramonian" w:date="2013-01-21T14:40:00Z"/>
                <w:b/>
                <w:bCs/>
                <w:lang w:val="da-DK"/>
              </w:rPr>
            </w:pPr>
            <w:ins w:id="45" w:author="Adarsh K. Ramasubramonian" w:date="2013-01-21T14:40:00Z">
              <w:r>
                <w:rPr>
                  <w:b/>
                  <w:bCs/>
                  <w:lang w:val="da-DK"/>
                </w:rPr>
                <w:tab/>
              </w:r>
            </w:ins>
            <w:ins w:id="46" w:author="Adarsh K. Ramasubramonian" w:date="2013-01-21T14:41:00Z">
              <w:r>
                <w:rPr>
                  <w:b/>
                  <w:bCs/>
                  <w:lang w:val="da-DK"/>
                </w:rPr>
                <w:tab/>
              </w:r>
            </w:ins>
            <w:ins w:id="47" w:author="Adarsh K. Ramasubramonian" w:date="2013-01-21T15:48:00Z">
              <w:r w:rsidR="00570FD7">
                <w:rPr>
                  <w:b/>
                  <w:bCs/>
                  <w:lang w:val="da-DK"/>
                </w:rPr>
                <w:tab/>
              </w:r>
            </w:ins>
            <w:ins w:id="48" w:author="Adarsh K. Ramasubramonian" w:date="2013-01-21T14:40:00Z">
              <w:r w:rsidRPr="00F10A8A">
                <w:rPr>
                  <w:b/>
                  <w:bCs/>
                  <w:lang w:val="da-DK"/>
                </w:rPr>
                <w:t>pdi_init_delay</w:t>
              </w:r>
              <w:r w:rsidRPr="00046A5B">
                <w:rPr>
                  <w:b/>
                  <w:bCs/>
                  <w:lang w:val="sv-SE"/>
                </w:rPr>
                <w:t>_</w:t>
              </w:r>
              <w:r>
                <w:rPr>
                  <w:b/>
                  <w:bCs/>
                  <w:lang w:val="sv-SE"/>
                </w:rPr>
                <w:t>ctu_vertical_</w:t>
              </w:r>
              <w:r w:rsidRPr="00046A5B">
                <w:rPr>
                  <w:b/>
                  <w:bCs/>
                  <w:lang w:val="sv-SE"/>
                </w:rPr>
                <w:t>minus</w:t>
              </w:r>
              <w:r>
                <w:rPr>
                  <w:b/>
                  <w:bCs/>
                  <w:lang w:val="sv-SE"/>
                </w:rPr>
                <w:t>2</w:t>
              </w:r>
            </w:ins>
            <w:ins w:id="49" w:author="Adarsh K. Ramasubramonian" w:date="2013-01-21T14:44:00Z">
              <w:r>
                <w:rPr>
                  <w:b/>
                  <w:bCs/>
                  <w:lang w:val="sv-SE"/>
                </w:rPr>
                <w:t>[ i ]</w:t>
              </w:r>
            </w:ins>
            <w:ins w:id="50" w:author="Adarsh K. Ramasubramonian" w:date="2013-01-21T15:49:00Z">
              <w:r w:rsidR="00570FD7">
                <w:rPr>
                  <w:b/>
                  <w:bCs/>
                  <w:lang w:val="sv-SE"/>
                </w:rPr>
                <w:t>[ j ]</w:t>
              </w:r>
            </w:ins>
          </w:p>
        </w:tc>
        <w:tc>
          <w:tcPr>
            <w:tcW w:w="1239" w:type="dxa"/>
            <w:tcBorders>
              <w:top w:val="single" w:sz="2" w:space="0" w:color="auto"/>
              <w:left w:val="single" w:sz="6" w:space="0" w:color="auto"/>
              <w:bottom w:val="single" w:sz="2" w:space="0" w:color="auto"/>
              <w:right w:val="single" w:sz="6" w:space="0" w:color="auto"/>
            </w:tcBorders>
          </w:tcPr>
          <w:p w:rsidR="000063FE" w:rsidRPr="00096355" w:rsidRDefault="000063FE" w:rsidP="00826364">
            <w:pPr>
              <w:pStyle w:val="tablecell"/>
              <w:rPr>
                <w:ins w:id="51" w:author="Adarsh K. Ramasubramonian" w:date="2013-01-21T14:40:00Z"/>
                <w:lang w:val="da-DK"/>
              </w:rPr>
            </w:pPr>
            <w:proofErr w:type="spellStart"/>
            <w:ins w:id="52" w:author="Adarsh K. Ramasubramonian" w:date="2013-01-21T14:40:00Z">
              <w:r>
                <w:t>ue</w:t>
              </w:r>
              <w:proofErr w:type="spellEnd"/>
              <w:r>
                <w:t>(v)</w:t>
              </w:r>
            </w:ins>
          </w:p>
        </w:tc>
      </w:tr>
      <w:tr w:rsidR="000063FE" w:rsidRPr="00096355" w:rsidTr="00826364">
        <w:trPr>
          <w:cantSplit/>
          <w:jc w:val="center"/>
          <w:ins w:id="53" w:author="Adarsh K. Ramasubramonian" w:date="2013-01-21T14:40:00Z"/>
        </w:trPr>
        <w:tc>
          <w:tcPr>
            <w:tcW w:w="6774" w:type="dxa"/>
            <w:tcBorders>
              <w:top w:val="single" w:sz="2" w:space="0" w:color="auto"/>
              <w:left w:val="single" w:sz="6" w:space="0" w:color="auto"/>
              <w:bottom w:val="single" w:sz="2" w:space="0" w:color="auto"/>
              <w:right w:val="single" w:sz="6" w:space="0" w:color="auto"/>
            </w:tcBorders>
          </w:tcPr>
          <w:p w:rsidR="000063FE" w:rsidRDefault="000063FE" w:rsidP="00826364">
            <w:pPr>
              <w:pStyle w:val="tablesyntax"/>
              <w:rPr>
                <w:ins w:id="54" w:author="Adarsh K. Ramasubramonian" w:date="2013-01-21T14:40:00Z"/>
                <w:b/>
                <w:bCs/>
                <w:lang w:val="da-DK"/>
              </w:rPr>
            </w:pPr>
            <w:ins w:id="55" w:author="Adarsh K. Ramasubramonian" w:date="2013-01-21T14:40:00Z">
              <w:r>
                <w:rPr>
                  <w:b/>
                  <w:bCs/>
                  <w:lang w:val="da-DK"/>
                </w:rPr>
                <w:tab/>
              </w:r>
            </w:ins>
            <w:ins w:id="56" w:author="Adarsh K. Ramasubramonian" w:date="2013-01-21T14:41:00Z">
              <w:r>
                <w:rPr>
                  <w:b/>
                  <w:bCs/>
                  <w:lang w:val="da-DK"/>
                </w:rPr>
                <w:tab/>
              </w:r>
            </w:ins>
            <w:ins w:id="57" w:author="Adarsh K. Ramasubramonian" w:date="2013-01-21T15:48:00Z">
              <w:r w:rsidR="00570FD7">
                <w:rPr>
                  <w:b/>
                  <w:bCs/>
                  <w:lang w:val="da-DK"/>
                </w:rPr>
                <w:tab/>
              </w:r>
            </w:ins>
            <w:ins w:id="58" w:author="Adarsh K. Ramasubramonian" w:date="2013-01-21T14:40:00Z">
              <w:r w:rsidRPr="00F10A8A">
                <w:rPr>
                  <w:b/>
                  <w:bCs/>
                  <w:lang w:val="da-DK"/>
                </w:rPr>
                <w:t>pdi_init_delay</w:t>
              </w:r>
              <w:r w:rsidRPr="00046A5B">
                <w:rPr>
                  <w:b/>
                  <w:bCs/>
                  <w:lang w:val="sv-SE"/>
                </w:rPr>
                <w:t>_</w:t>
              </w:r>
              <w:r>
                <w:rPr>
                  <w:b/>
                  <w:bCs/>
                  <w:lang w:val="sv-SE"/>
                </w:rPr>
                <w:t>ctu_horizontal_</w:t>
              </w:r>
              <w:r w:rsidRPr="00046A5B">
                <w:rPr>
                  <w:b/>
                  <w:bCs/>
                  <w:lang w:val="sv-SE"/>
                </w:rPr>
                <w:t>minus</w:t>
              </w:r>
              <w:r>
                <w:rPr>
                  <w:b/>
                  <w:bCs/>
                  <w:lang w:val="sv-SE"/>
                </w:rPr>
                <w:t>2</w:t>
              </w:r>
            </w:ins>
            <w:ins w:id="59" w:author="Adarsh K. Ramasubramonian" w:date="2013-01-21T14:44:00Z">
              <w:r>
                <w:rPr>
                  <w:b/>
                  <w:bCs/>
                  <w:lang w:val="sv-SE"/>
                </w:rPr>
                <w:t>[ i ]</w:t>
              </w:r>
            </w:ins>
            <w:ins w:id="60" w:author="Adarsh K. Ramasubramonian" w:date="2013-01-21T15:49:00Z">
              <w:r w:rsidR="00570FD7">
                <w:rPr>
                  <w:b/>
                  <w:bCs/>
                  <w:lang w:val="sv-SE"/>
                </w:rPr>
                <w:t>[ j ]</w:t>
              </w:r>
            </w:ins>
          </w:p>
        </w:tc>
        <w:tc>
          <w:tcPr>
            <w:tcW w:w="1239" w:type="dxa"/>
            <w:tcBorders>
              <w:top w:val="single" w:sz="2" w:space="0" w:color="auto"/>
              <w:left w:val="single" w:sz="6" w:space="0" w:color="auto"/>
              <w:bottom w:val="single" w:sz="2" w:space="0" w:color="auto"/>
              <w:right w:val="single" w:sz="6" w:space="0" w:color="auto"/>
            </w:tcBorders>
          </w:tcPr>
          <w:p w:rsidR="000063FE" w:rsidRDefault="000063FE" w:rsidP="00826364">
            <w:pPr>
              <w:pStyle w:val="tablecell"/>
              <w:rPr>
                <w:ins w:id="61" w:author="Adarsh K. Ramasubramonian" w:date="2013-01-21T14:40:00Z"/>
              </w:rPr>
            </w:pPr>
            <w:proofErr w:type="spellStart"/>
            <w:ins w:id="62" w:author="Adarsh K. Ramasubramonian" w:date="2013-01-21T14:40:00Z">
              <w:r>
                <w:t>ue</w:t>
              </w:r>
              <w:proofErr w:type="spellEnd"/>
              <w:r>
                <w:t>(v)</w:t>
              </w:r>
            </w:ins>
          </w:p>
        </w:tc>
      </w:tr>
      <w:tr w:rsidR="00570FD7" w:rsidRPr="00096355" w:rsidTr="00826364">
        <w:trPr>
          <w:cantSplit/>
          <w:jc w:val="center"/>
          <w:ins w:id="63" w:author="Adarsh K. Ramasubramonian" w:date="2013-01-21T15:50:00Z"/>
        </w:trPr>
        <w:tc>
          <w:tcPr>
            <w:tcW w:w="6774" w:type="dxa"/>
            <w:tcBorders>
              <w:top w:val="single" w:sz="2" w:space="0" w:color="auto"/>
              <w:left w:val="single" w:sz="6" w:space="0" w:color="auto"/>
              <w:bottom w:val="single" w:sz="2" w:space="0" w:color="auto"/>
              <w:right w:val="single" w:sz="6" w:space="0" w:color="auto"/>
            </w:tcBorders>
          </w:tcPr>
          <w:p w:rsidR="00570FD7" w:rsidRDefault="00570FD7" w:rsidP="00826364">
            <w:pPr>
              <w:pStyle w:val="tablesyntax"/>
              <w:rPr>
                <w:ins w:id="64" w:author="Adarsh K. Ramasubramonian" w:date="2013-01-21T15:50:00Z"/>
                <w:lang w:val="en-US"/>
              </w:rPr>
            </w:pPr>
            <w:ins w:id="65" w:author="Adarsh K. Ramasubramonian" w:date="2013-01-21T15:50:00Z">
              <w:r>
                <w:rPr>
                  <w:lang w:val="en-US"/>
                </w:rPr>
                <w:tab/>
              </w:r>
              <w:r>
                <w:rPr>
                  <w:lang w:val="en-US"/>
                </w:rPr>
                <w:tab/>
                <w:t>}</w:t>
              </w:r>
            </w:ins>
          </w:p>
        </w:tc>
        <w:tc>
          <w:tcPr>
            <w:tcW w:w="1239" w:type="dxa"/>
            <w:tcBorders>
              <w:top w:val="single" w:sz="2" w:space="0" w:color="auto"/>
              <w:left w:val="single" w:sz="6" w:space="0" w:color="auto"/>
              <w:bottom w:val="single" w:sz="2" w:space="0" w:color="auto"/>
              <w:right w:val="single" w:sz="6" w:space="0" w:color="auto"/>
            </w:tcBorders>
          </w:tcPr>
          <w:p w:rsidR="00570FD7" w:rsidRPr="00096355" w:rsidRDefault="00570FD7" w:rsidP="00826364">
            <w:pPr>
              <w:pStyle w:val="tablecell"/>
              <w:rPr>
                <w:ins w:id="66" w:author="Adarsh K. Ramasubramonian" w:date="2013-01-21T15:50:00Z"/>
                <w:lang w:val="da-DK"/>
              </w:rPr>
            </w:pPr>
          </w:p>
        </w:tc>
      </w:tr>
      <w:tr w:rsidR="000063FE" w:rsidRPr="00096355" w:rsidTr="00826364">
        <w:trPr>
          <w:cantSplit/>
          <w:jc w:val="center"/>
          <w:ins w:id="67" w:author="Adarsh K. Ramasubramonian" w:date="2013-01-21T14:41:00Z"/>
        </w:trPr>
        <w:tc>
          <w:tcPr>
            <w:tcW w:w="6774" w:type="dxa"/>
            <w:tcBorders>
              <w:top w:val="single" w:sz="2" w:space="0" w:color="auto"/>
              <w:left w:val="single" w:sz="6" w:space="0" w:color="auto"/>
              <w:bottom w:val="single" w:sz="2" w:space="0" w:color="auto"/>
              <w:right w:val="single" w:sz="6" w:space="0" w:color="auto"/>
            </w:tcBorders>
          </w:tcPr>
          <w:p w:rsidR="000063FE" w:rsidRPr="00F261E2" w:rsidRDefault="002E3D09" w:rsidP="00826364">
            <w:pPr>
              <w:pStyle w:val="tablesyntax"/>
              <w:rPr>
                <w:ins w:id="68" w:author="Adarsh K. Ramasubramonian" w:date="2013-01-21T14:41:00Z"/>
                <w:lang w:val="en-US"/>
              </w:rPr>
            </w:pPr>
            <w:ins w:id="69" w:author="Adarsh K. Ramasubramonian" w:date="2013-01-21T15:39:00Z">
              <w:r>
                <w:rPr>
                  <w:lang w:val="en-US"/>
                </w:rPr>
                <w:tab/>
                <w:t>}</w:t>
              </w:r>
            </w:ins>
          </w:p>
        </w:tc>
        <w:tc>
          <w:tcPr>
            <w:tcW w:w="1239" w:type="dxa"/>
            <w:tcBorders>
              <w:top w:val="single" w:sz="2" w:space="0" w:color="auto"/>
              <w:left w:val="single" w:sz="6" w:space="0" w:color="auto"/>
              <w:bottom w:val="single" w:sz="2" w:space="0" w:color="auto"/>
              <w:right w:val="single" w:sz="6" w:space="0" w:color="auto"/>
            </w:tcBorders>
          </w:tcPr>
          <w:p w:rsidR="000063FE" w:rsidRPr="00096355" w:rsidRDefault="000063FE" w:rsidP="00826364">
            <w:pPr>
              <w:pStyle w:val="tablecell"/>
              <w:rPr>
                <w:ins w:id="70" w:author="Adarsh K. Ramasubramonian" w:date="2013-01-21T14:41:00Z"/>
                <w:lang w:val="da-DK"/>
              </w:rPr>
            </w:pPr>
          </w:p>
        </w:tc>
      </w:tr>
      <w:tr w:rsidR="000063FE" w:rsidRPr="00096355" w:rsidTr="00826364">
        <w:trPr>
          <w:cantSplit/>
          <w:jc w:val="center"/>
          <w:ins w:id="71" w:author="Adarsh K. Ramasubramonian" w:date="2013-01-21T14:40:00Z"/>
        </w:trPr>
        <w:tc>
          <w:tcPr>
            <w:tcW w:w="6774" w:type="dxa"/>
            <w:tcBorders>
              <w:top w:val="single" w:sz="2" w:space="0" w:color="auto"/>
              <w:left w:val="single" w:sz="6" w:space="0" w:color="auto"/>
              <w:bottom w:val="single" w:sz="2" w:space="0" w:color="auto"/>
              <w:right w:val="single" w:sz="6" w:space="0" w:color="auto"/>
            </w:tcBorders>
          </w:tcPr>
          <w:p w:rsidR="000063FE" w:rsidRPr="00096355" w:rsidRDefault="000063FE" w:rsidP="00826364">
            <w:pPr>
              <w:pStyle w:val="tablesyntax"/>
              <w:rPr>
                <w:ins w:id="72" w:author="Adarsh K. Ramasubramonian" w:date="2013-01-21T14:40:00Z"/>
                <w:b/>
                <w:bCs/>
                <w:lang w:val="da-DK"/>
              </w:rPr>
            </w:pPr>
            <w:ins w:id="73" w:author="Adarsh K. Ramasubramonian" w:date="2013-01-21T14:40:00Z">
              <w:r w:rsidRPr="00F261E2">
                <w:rPr>
                  <w:lang w:val="en-US"/>
                </w:rPr>
                <w:t>}</w:t>
              </w:r>
            </w:ins>
          </w:p>
        </w:tc>
        <w:tc>
          <w:tcPr>
            <w:tcW w:w="1239" w:type="dxa"/>
            <w:tcBorders>
              <w:top w:val="single" w:sz="2" w:space="0" w:color="auto"/>
              <w:left w:val="single" w:sz="6" w:space="0" w:color="auto"/>
              <w:bottom w:val="single" w:sz="2" w:space="0" w:color="auto"/>
              <w:right w:val="single" w:sz="6" w:space="0" w:color="auto"/>
            </w:tcBorders>
          </w:tcPr>
          <w:p w:rsidR="000063FE" w:rsidRPr="00096355" w:rsidRDefault="000063FE" w:rsidP="00826364">
            <w:pPr>
              <w:pStyle w:val="tablecell"/>
              <w:rPr>
                <w:ins w:id="74" w:author="Adarsh K. Ramasubramonian" w:date="2013-01-21T14:40:00Z"/>
                <w:lang w:val="da-DK"/>
              </w:rPr>
            </w:pPr>
          </w:p>
        </w:tc>
      </w:tr>
    </w:tbl>
    <w:p w:rsidR="000063FE" w:rsidRDefault="000063FE" w:rsidP="000063FE">
      <w:pPr>
        <w:jc w:val="both"/>
        <w:rPr>
          <w:ins w:id="75" w:author="Adarsh K. Ramasubramonian" w:date="2013-01-21T14:40:00Z"/>
          <w:noProof/>
        </w:rPr>
      </w:pPr>
    </w:p>
    <w:p w:rsidR="000063FE" w:rsidRDefault="002D0421" w:rsidP="000063FE">
      <w:pPr>
        <w:pStyle w:val="Heading2"/>
        <w:rPr>
          <w:ins w:id="76" w:author="Adarsh K. Ramasubramonian" w:date="2013-01-21T17:08:00Z"/>
          <w:noProof/>
        </w:rPr>
      </w:pPr>
      <w:ins w:id="77" w:author="Adarsh K. Ramasubramonian" w:date="2013-01-21T17:09:00Z">
        <w:r>
          <w:rPr>
            <w:noProof/>
          </w:rPr>
          <w:t>Parallel decoding information SEI message s</w:t>
        </w:r>
      </w:ins>
      <w:ins w:id="78" w:author="Adarsh K. Ramasubramonian" w:date="2013-01-21T14:40:00Z">
        <w:r w:rsidR="000063FE">
          <w:rPr>
            <w:noProof/>
          </w:rPr>
          <w:t>emantics</w:t>
        </w:r>
      </w:ins>
    </w:p>
    <w:p w:rsidR="002D0421" w:rsidRDefault="002D0421" w:rsidP="002D0421">
      <w:pPr>
        <w:rPr>
          <w:ins w:id="79" w:author="Adarsh K. Ramasubramonian" w:date="2013-01-21T17:08:00Z"/>
        </w:rPr>
      </w:pPr>
      <w:ins w:id="80" w:author="Adarsh K. Ramasubramonian" w:date="2013-01-21T17:08:00Z">
        <w:r>
          <w:t xml:space="preserve">The parallel decoding information SEI message may be associated with any access unit. The information </w:t>
        </w:r>
        <w:proofErr w:type="spellStart"/>
        <w:r>
          <w:t>signalled</w:t>
        </w:r>
        <w:proofErr w:type="spellEnd"/>
        <w:r>
          <w:t xml:space="preserve"> in the SEI message applies to all the access units from the access unit the SEI message is associated with to the next access unit,</w:t>
        </w:r>
      </w:ins>
      <w:ins w:id="81" w:author="Adarsh K. Ramasubramonian" w:date="2013-01-21T17:09:00Z">
        <w:r>
          <w:t xml:space="preserve"> </w:t>
        </w:r>
      </w:ins>
      <w:ins w:id="82" w:author="Adarsh K. Ramasubramonian" w:date="2013-01-21T17:08:00Z">
        <w:r>
          <w:t>in decoding order, containing an SEI message of the same type, exclusively, or to the end of the coded video sequence,</w:t>
        </w:r>
      </w:ins>
      <w:ins w:id="83" w:author="Adarsh K. Ramasubramonian" w:date="2013-01-21T17:09:00Z">
        <w:r>
          <w:t xml:space="preserve"> </w:t>
        </w:r>
      </w:ins>
      <w:ins w:id="84" w:author="Adarsh K. Ramasubramonian" w:date="2013-01-21T17:08:00Z">
        <w:r>
          <w:t>whichever is earlier in decoding order.</w:t>
        </w:r>
      </w:ins>
    </w:p>
    <w:p w:rsidR="002D0421" w:rsidRPr="00B92420" w:rsidRDefault="002D0421" w:rsidP="00B92420">
      <w:pPr>
        <w:rPr>
          <w:ins w:id="85" w:author="Adarsh K. Ramasubramonian" w:date="2013-01-21T14:40:00Z"/>
        </w:rPr>
      </w:pPr>
      <w:ins w:id="86" w:author="Adarsh K. Ramasubramonian" w:date="2013-01-21T17:08:00Z">
        <w:r>
          <w:t xml:space="preserve">Some view components for which the parallel decoding information is </w:t>
        </w:r>
        <w:proofErr w:type="spellStart"/>
        <w:r>
          <w:t>signalled</w:t>
        </w:r>
        <w:proofErr w:type="spellEnd"/>
        <w:r>
          <w:t xml:space="preserve"> in a parallel decoding information SEI</w:t>
        </w:r>
      </w:ins>
      <w:ins w:id="87" w:author="Adarsh K. Ramasubramonian" w:date="2013-01-21T17:09:00Z">
        <w:r>
          <w:t xml:space="preserve"> </w:t>
        </w:r>
      </w:ins>
      <w:ins w:id="88" w:author="Adarsh K. Ramasubramonian" w:date="2013-01-21T17:08:00Z">
        <w:r>
          <w:t>message may not be present in the coded video sequence.</w:t>
        </w:r>
      </w:ins>
    </w:p>
    <w:p w:rsidR="000063FE" w:rsidRPr="001E48F9" w:rsidRDefault="000063FE" w:rsidP="000063FE">
      <w:pPr>
        <w:widowControl w:val="0"/>
        <w:tabs>
          <w:tab w:val="left" w:pos="794"/>
          <w:tab w:val="left" w:pos="1191"/>
          <w:tab w:val="left" w:pos="1588"/>
          <w:tab w:val="left" w:pos="1985"/>
        </w:tabs>
        <w:jc w:val="both"/>
        <w:rPr>
          <w:ins w:id="89" w:author="Adarsh K. Ramasubramonian" w:date="2013-01-21T14:40:00Z"/>
          <w:bCs/>
          <w:sz w:val="20"/>
          <w:lang w:val="en-GB"/>
        </w:rPr>
      </w:pPr>
      <w:proofErr w:type="spellStart"/>
      <w:ins w:id="90" w:author="Adarsh K. Ramasubramonian" w:date="2013-01-21T14:40:00Z">
        <w:r w:rsidRPr="009556B4">
          <w:rPr>
            <w:b/>
            <w:bCs/>
            <w:sz w:val="20"/>
            <w:lang w:val="en-GB"/>
          </w:rPr>
          <w:t>video_parameter_set_id</w:t>
        </w:r>
        <w:proofErr w:type="spellEnd"/>
        <w:r>
          <w:rPr>
            <w:b/>
            <w:bCs/>
            <w:sz w:val="20"/>
            <w:lang w:val="en-GB"/>
          </w:rPr>
          <w:t xml:space="preserve"> </w:t>
        </w:r>
        <w:r w:rsidRPr="001E48F9">
          <w:rPr>
            <w:bCs/>
            <w:sz w:val="20"/>
            <w:lang w:val="en-GB"/>
          </w:rPr>
          <w:t xml:space="preserve">specifies a </w:t>
        </w:r>
        <w:r>
          <w:rPr>
            <w:bCs/>
            <w:sz w:val="20"/>
            <w:lang w:val="en-GB"/>
          </w:rPr>
          <w:t xml:space="preserve">video </w:t>
        </w:r>
        <w:r w:rsidRPr="001E48F9">
          <w:rPr>
            <w:bCs/>
            <w:sz w:val="20"/>
            <w:lang w:val="en-GB"/>
          </w:rPr>
          <w:t xml:space="preserve">parameter set that contains the inter-view dependency relationship information. The value of </w:t>
        </w:r>
        <w:proofErr w:type="spellStart"/>
        <w:r>
          <w:rPr>
            <w:bCs/>
            <w:sz w:val="20"/>
            <w:lang w:val="en-GB"/>
          </w:rPr>
          <w:t>video</w:t>
        </w:r>
        <w:r w:rsidRPr="001E48F9">
          <w:rPr>
            <w:bCs/>
            <w:sz w:val="20"/>
            <w:lang w:val="en-GB"/>
          </w:rPr>
          <w:t>_parameter_set_id</w:t>
        </w:r>
        <w:proofErr w:type="spellEnd"/>
        <w:r w:rsidRPr="001E48F9">
          <w:rPr>
            <w:bCs/>
            <w:sz w:val="20"/>
            <w:lang w:val="en-GB"/>
          </w:rPr>
          <w:t xml:space="preserve"> shall be equal to the val</w:t>
        </w:r>
        <w:r w:rsidRPr="0001405C">
          <w:rPr>
            <w:bCs/>
            <w:sz w:val="20"/>
            <w:lang w:val="en-GB"/>
          </w:rPr>
          <w:t xml:space="preserve">ue of </w:t>
        </w:r>
        <w:proofErr w:type="spellStart"/>
        <w:r>
          <w:rPr>
            <w:bCs/>
            <w:sz w:val="20"/>
            <w:lang w:val="en-GB"/>
          </w:rPr>
          <w:t>video</w:t>
        </w:r>
        <w:r w:rsidRPr="001E48F9">
          <w:rPr>
            <w:bCs/>
            <w:sz w:val="20"/>
            <w:lang w:val="en-GB"/>
          </w:rPr>
          <w:t>_parameter_set_id</w:t>
        </w:r>
        <w:proofErr w:type="spellEnd"/>
        <w:r w:rsidRPr="001E48F9">
          <w:rPr>
            <w:bCs/>
            <w:sz w:val="20"/>
            <w:lang w:val="en-GB"/>
          </w:rPr>
          <w:t xml:space="preserve"> referenced by a view component of the coded picture of the access unit containing the parallel decoding information SEI message. </w:t>
        </w:r>
      </w:ins>
    </w:p>
    <w:p w:rsidR="00B06EE2" w:rsidRDefault="00B06EE2" w:rsidP="00B06EE2">
      <w:pPr>
        <w:widowControl w:val="0"/>
        <w:tabs>
          <w:tab w:val="left" w:pos="794"/>
          <w:tab w:val="left" w:pos="1191"/>
          <w:tab w:val="left" w:pos="1588"/>
          <w:tab w:val="left" w:pos="1985"/>
        </w:tabs>
        <w:jc w:val="both"/>
        <w:rPr>
          <w:ins w:id="91" w:author="Adarsh K. Ramasubramonian" w:date="2013-01-21T17:40:00Z"/>
          <w:sz w:val="20"/>
          <w:lang w:val="en-GB"/>
        </w:rPr>
      </w:pPr>
      <w:ins w:id="92" w:author="Adarsh K. Ramasubramonian" w:date="2013-01-21T17:40:00Z">
        <w:r>
          <w:rPr>
            <w:sz w:val="20"/>
            <w:lang w:val="en-GB"/>
          </w:rPr>
          <w:t xml:space="preserve">The variable </w:t>
        </w:r>
      </w:ins>
      <w:ins w:id="93" w:author="Adarsh K. Ramasubramonian" w:date="2013-01-21T18:19:00Z">
        <w:r w:rsidR="004E77E6">
          <w:rPr>
            <w:sz w:val="20"/>
            <w:lang w:val="en-GB"/>
          </w:rPr>
          <w:t>ref</w:t>
        </w:r>
      </w:ins>
      <w:ins w:id="94" w:author="Adarsh K. Ramasubramonian" w:date="2013-01-21T18:22:00Z">
        <w:r w:rsidR="00ED5DA9">
          <w:rPr>
            <w:sz w:val="20"/>
            <w:lang w:val="en-GB"/>
          </w:rPr>
          <w:t>Log2</w:t>
        </w:r>
      </w:ins>
      <w:ins w:id="95" w:author="Adarsh K. Ramasubramonian" w:date="2013-01-21T18:19:00Z">
        <w:r w:rsidR="004E77E6">
          <w:rPr>
            <w:sz w:val="20"/>
            <w:lang w:val="en-GB"/>
          </w:rPr>
          <w:t xml:space="preserve">CtbSizeY, </w:t>
        </w:r>
      </w:ins>
      <w:proofErr w:type="spellStart"/>
      <w:ins w:id="96" w:author="Adarsh K. Ramasubramonian" w:date="2013-01-21T17:41:00Z">
        <w:r>
          <w:rPr>
            <w:sz w:val="20"/>
            <w:lang w:val="en-GB"/>
          </w:rPr>
          <w:t>r</w:t>
        </w:r>
      </w:ins>
      <w:ins w:id="97" w:author="Adarsh K. Ramasubramonian" w:date="2013-01-21T17:40:00Z">
        <w:r>
          <w:rPr>
            <w:sz w:val="20"/>
            <w:lang w:val="en-GB"/>
          </w:rPr>
          <w:t>efPicWidthInCtbsY</w:t>
        </w:r>
        <w:proofErr w:type="spellEnd"/>
        <w:r>
          <w:rPr>
            <w:sz w:val="20"/>
            <w:lang w:val="en-GB"/>
          </w:rPr>
          <w:t>[ </w:t>
        </w:r>
        <w:proofErr w:type="spellStart"/>
        <w:r>
          <w:rPr>
            <w:sz w:val="20"/>
            <w:lang w:val="en-GB"/>
          </w:rPr>
          <w:t>i</w:t>
        </w:r>
        <w:proofErr w:type="spellEnd"/>
        <w:r>
          <w:rPr>
            <w:sz w:val="20"/>
            <w:lang w:val="en-GB"/>
          </w:rPr>
          <w:t> ][ j ]</w:t>
        </w:r>
      </w:ins>
      <w:ins w:id="98" w:author="Adarsh K. Ramasubramonian" w:date="2013-01-21T17:44:00Z">
        <w:r w:rsidR="0037506A">
          <w:rPr>
            <w:sz w:val="20"/>
            <w:lang w:val="en-GB"/>
          </w:rPr>
          <w:t xml:space="preserve"> and </w:t>
        </w:r>
        <w:proofErr w:type="spellStart"/>
        <w:r w:rsidR="0037506A">
          <w:rPr>
            <w:sz w:val="20"/>
            <w:lang w:val="en-GB"/>
          </w:rPr>
          <w:t>refPicHeightInCtbsY</w:t>
        </w:r>
        <w:proofErr w:type="spellEnd"/>
        <w:r w:rsidR="0037506A">
          <w:rPr>
            <w:sz w:val="20"/>
            <w:lang w:val="en-GB"/>
          </w:rPr>
          <w:t>[ </w:t>
        </w:r>
        <w:proofErr w:type="spellStart"/>
        <w:r w:rsidR="0037506A">
          <w:rPr>
            <w:sz w:val="20"/>
            <w:lang w:val="en-GB"/>
          </w:rPr>
          <w:t>i</w:t>
        </w:r>
        <w:proofErr w:type="spellEnd"/>
        <w:r w:rsidR="0037506A">
          <w:rPr>
            <w:sz w:val="20"/>
            <w:lang w:val="en-GB"/>
          </w:rPr>
          <w:t>][ j ]</w:t>
        </w:r>
      </w:ins>
      <w:ins w:id="99" w:author="Adarsh K. Ramasubramonian" w:date="2013-01-21T17:40:00Z">
        <w:r>
          <w:rPr>
            <w:sz w:val="20"/>
            <w:lang w:val="en-GB"/>
          </w:rPr>
          <w:t xml:space="preserve"> </w:t>
        </w:r>
      </w:ins>
      <w:ins w:id="100" w:author="Adarsh K. Ramasubramonian" w:date="2013-01-21T19:12:00Z">
        <w:r w:rsidR="0057139D">
          <w:rPr>
            <w:sz w:val="20"/>
            <w:lang w:val="en-GB"/>
          </w:rPr>
          <w:t xml:space="preserve">are set </w:t>
        </w:r>
      </w:ins>
      <w:ins w:id="101" w:author="Adarsh K. Ramasubramonian" w:date="2013-01-21T17:40:00Z">
        <w:r>
          <w:rPr>
            <w:sz w:val="20"/>
            <w:lang w:val="en-GB"/>
          </w:rPr>
          <w:t xml:space="preserve">equal the </w:t>
        </w:r>
      </w:ins>
      <w:ins w:id="102" w:author="Adarsh K. Ramasubramonian" w:date="2013-01-21T18:22:00Z">
        <w:r w:rsidR="00ED5DA9">
          <w:rPr>
            <w:sz w:val="20"/>
            <w:lang w:val="en-GB"/>
          </w:rPr>
          <w:t>Log2</w:t>
        </w:r>
      </w:ins>
      <w:ins w:id="103" w:author="Adarsh K. Ramasubramonian" w:date="2013-01-21T18:19:00Z">
        <w:r w:rsidR="004E77E6">
          <w:rPr>
            <w:sz w:val="20"/>
            <w:lang w:val="en-GB"/>
          </w:rPr>
          <w:t xml:space="preserve">CtbSizeY, </w:t>
        </w:r>
      </w:ins>
      <w:proofErr w:type="spellStart"/>
      <w:ins w:id="104" w:author="Adarsh K. Ramasubramonian" w:date="2013-01-21T17:40:00Z">
        <w:r>
          <w:rPr>
            <w:sz w:val="20"/>
            <w:lang w:val="en-GB"/>
          </w:rPr>
          <w:t>PicWidthInCtbsY</w:t>
        </w:r>
        <w:proofErr w:type="spellEnd"/>
        <w:r>
          <w:rPr>
            <w:sz w:val="20"/>
            <w:lang w:val="en-GB"/>
          </w:rPr>
          <w:t xml:space="preserve"> </w:t>
        </w:r>
      </w:ins>
      <w:ins w:id="105" w:author="Adarsh K. Ramasubramonian" w:date="2013-01-21T17:44:00Z">
        <w:r w:rsidR="0037506A">
          <w:rPr>
            <w:sz w:val="20"/>
            <w:lang w:val="en-GB"/>
          </w:rPr>
          <w:t xml:space="preserve">and </w:t>
        </w:r>
        <w:proofErr w:type="spellStart"/>
        <w:r w:rsidR="0037506A">
          <w:rPr>
            <w:sz w:val="20"/>
            <w:lang w:val="en-GB"/>
          </w:rPr>
          <w:t>PicHeightInCtbsY</w:t>
        </w:r>
        <w:proofErr w:type="spellEnd"/>
        <w:r w:rsidR="0037506A">
          <w:rPr>
            <w:sz w:val="20"/>
            <w:lang w:val="en-GB"/>
          </w:rPr>
          <w:t xml:space="preserve">, respectively, </w:t>
        </w:r>
      </w:ins>
      <w:ins w:id="106" w:author="Adarsh K. Ramasubramonian" w:date="2013-01-21T17:40:00Z">
        <w:r>
          <w:rPr>
            <w:sz w:val="20"/>
            <w:lang w:val="en-GB"/>
          </w:rPr>
          <w:t>for the view component of the j-</w:t>
        </w:r>
        <w:proofErr w:type="spellStart"/>
        <w:r>
          <w:rPr>
            <w:sz w:val="20"/>
            <w:lang w:val="en-GB"/>
          </w:rPr>
          <w:t>th</w:t>
        </w:r>
        <w:proofErr w:type="spellEnd"/>
        <w:r>
          <w:rPr>
            <w:sz w:val="20"/>
            <w:lang w:val="en-GB"/>
          </w:rPr>
          <w:t xml:space="preserve"> reference view of the coded view component </w:t>
        </w:r>
        <w:proofErr w:type="spellStart"/>
        <w:r>
          <w:rPr>
            <w:sz w:val="20"/>
            <w:lang w:val="en-GB"/>
          </w:rPr>
          <w:t>i</w:t>
        </w:r>
        <w:proofErr w:type="spellEnd"/>
        <w:r>
          <w:rPr>
            <w:sz w:val="20"/>
            <w:lang w:val="en-GB"/>
          </w:rPr>
          <w:t>.</w:t>
        </w:r>
      </w:ins>
    </w:p>
    <w:p w:rsidR="000063FE" w:rsidRDefault="000063FE" w:rsidP="000063FE">
      <w:pPr>
        <w:widowControl w:val="0"/>
        <w:tabs>
          <w:tab w:val="left" w:pos="794"/>
          <w:tab w:val="left" w:pos="1191"/>
          <w:tab w:val="left" w:pos="1588"/>
          <w:tab w:val="left" w:pos="1985"/>
        </w:tabs>
        <w:jc w:val="both"/>
        <w:rPr>
          <w:ins w:id="107" w:author="Adarsh K. Ramasubramonian" w:date="2013-01-21T16:48:00Z"/>
          <w:sz w:val="20"/>
          <w:lang w:val="en-GB"/>
        </w:rPr>
      </w:pPr>
      <w:ins w:id="108" w:author="Adarsh K. Ramasubramonian" w:date="2013-01-21T14:40:00Z">
        <w:r w:rsidRPr="006D1E5F">
          <w:rPr>
            <w:b/>
            <w:bCs/>
            <w:sz w:val="20"/>
            <w:lang w:val="en-GB"/>
          </w:rPr>
          <w:t>pdi_init_delay_</w:t>
        </w:r>
        <w:r>
          <w:rPr>
            <w:b/>
            <w:bCs/>
            <w:sz w:val="20"/>
            <w:lang w:val="en-GB"/>
          </w:rPr>
          <w:t>ctu</w:t>
        </w:r>
        <w:r w:rsidRPr="006D1E5F">
          <w:rPr>
            <w:b/>
            <w:bCs/>
            <w:sz w:val="20"/>
            <w:lang w:val="en-GB"/>
          </w:rPr>
          <w:t>_</w:t>
        </w:r>
        <w:r>
          <w:rPr>
            <w:b/>
            <w:bCs/>
            <w:sz w:val="20"/>
            <w:lang w:val="en-GB"/>
          </w:rPr>
          <w:t>vertical</w:t>
        </w:r>
        <w:r w:rsidRPr="006D1E5F">
          <w:rPr>
            <w:b/>
            <w:bCs/>
            <w:sz w:val="20"/>
            <w:lang w:val="en-GB"/>
          </w:rPr>
          <w:t>_minus</w:t>
        </w:r>
        <w:r>
          <w:rPr>
            <w:b/>
            <w:bCs/>
            <w:sz w:val="20"/>
            <w:lang w:val="en-GB"/>
          </w:rPr>
          <w:t>2</w:t>
        </w:r>
      </w:ins>
      <w:ins w:id="109" w:author="Adarsh K. Ramasubramonian" w:date="2013-01-21T14:44:00Z">
        <w:r>
          <w:rPr>
            <w:b/>
            <w:bCs/>
            <w:sz w:val="20"/>
            <w:lang w:val="en-GB"/>
          </w:rPr>
          <w:t>[ </w:t>
        </w:r>
        <w:proofErr w:type="spellStart"/>
        <w:r>
          <w:rPr>
            <w:b/>
            <w:bCs/>
            <w:sz w:val="20"/>
            <w:lang w:val="en-GB"/>
          </w:rPr>
          <w:t>i</w:t>
        </w:r>
        <w:proofErr w:type="spellEnd"/>
        <w:r>
          <w:rPr>
            <w:b/>
            <w:bCs/>
            <w:sz w:val="20"/>
            <w:lang w:val="en-GB"/>
          </w:rPr>
          <w:t> ]</w:t>
        </w:r>
      </w:ins>
      <w:ins w:id="110" w:author="Adarsh K. Ramasubramonian" w:date="2013-01-21T15:50:00Z">
        <w:r w:rsidR="00C26DFA">
          <w:rPr>
            <w:b/>
            <w:bCs/>
            <w:sz w:val="20"/>
            <w:lang w:val="en-GB"/>
          </w:rPr>
          <w:t>[ j ]</w:t>
        </w:r>
      </w:ins>
      <w:ins w:id="111" w:author="Adarsh K. Ramasubramonian" w:date="2013-01-21T14:40:00Z">
        <w:r>
          <w:rPr>
            <w:b/>
            <w:bCs/>
            <w:sz w:val="20"/>
            <w:lang w:val="en-GB"/>
          </w:rPr>
          <w:t xml:space="preserve"> </w:t>
        </w:r>
        <w:r w:rsidRPr="001E48F9">
          <w:rPr>
            <w:bCs/>
            <w:sz w:val="20"/>
            <w:lang w:val="en-GB"/>
          </w:rPr>
          <w:t>and</w:t>
        </w:r>
        <w:r w:rsidRPr="007F6108">
          <w:rPr>
            <w:sz w:val="20"/>
            <w:lang w:val="en-GB"/>
          </w:rPr>
          <w:t xml:space="preserve"> </w:t>
        </w:r>
        <w:r w:rsidRPr="001E48F9">
          <w:rPr>
            <w:b/>
            <w:sz w:val="20"/>
            <w:lang w:val="en-GB"/>
          </w:rPr>
          <w:t>pdi_init_delay_c</w:t>
        </w:r>
        <w:r>
          <w:rPr>
            <w:b/>
            <w:sz w:val="20"/>
            <w:lang w:val="en-GB"/>
          </w:rPr>
          <w:t>tu</w:t>
        </w:r>
        <w:r w:rsidRPr="001E48F9">
          <w:rPr>
            <w:b/>
            <w:sz w:val="20"/>
            <w:lang w:val="en-GB"/>
          </w:rPr>
          <w:t>_horizontal_minus</w:t>
        </w:r>
        <w:r>
          <w:rPr>
            <w:b/>
            <w:sz w:val="20"/>
            <w:lang w:val="en-GB"/>
          </w:rPr>
          <w:t>2</w:t>
        </w:r>
      </w:ins>
      <w:ins w:id="112" w:author="Adarsh K. Ramasubramonian" w:date="2013-01-21T14:44:00Z">
        <w:r>
          <w:rPr>
            <w:b/>
            <w:sz w:val="20"/>
            <w:lang w:val="en-GB"/>
          </w:rPr>
          <w:t>[ </w:t>
        </w:r>
        <w:proofErr w:type="spellStart"/>
        <w:r>
          <w:rPr>
            <w:b/>
            <w:sz w:val="20"/>
            <w:lang w:val="en-GB"/>
          </w:rPr>
          <w:t>i</w:t>
        </w:r>
        <w:proofErr w:type="spellEnd"/>
        <w:r>
          <w:rPr>
            <w:b/>
            <w:sz w:val="20"/>
            <w:lang w:val="en-GB"/>
          </w:rPr>
          <w:t> ]</w:t>
        </w:r>
      </w:ins>
      <w:ins w:id="113" w:author="Adarsh K. Ramasubramonian" w:date="2013-01-21T15:50:00Z">
        <w:r w:rsidR="00C26DFA">
          <w:rPr>
            <w:b/>
            <w:sz w:val="20"/>
            <w:lang w:val="en-GB"/>
          </w:rPr>
          <w:t>[ j ]</w:t>
        </w:r>
      </w:ins>
      <w:ins w:id="114" w:author="Adarsh K. Ramasubramonian" w:date="2013-01-21T14:40:00Z">
        <w:r>
          <w:rPr>
            <w:sz w:val="20"/>
            <w:lang w:val="en-GB"/>
          </w:rPr>
          <w:t xml:space="preserve"> specify</w:t>
        </w:r>
        <w:r w:rsidRPr="007F6108">
          <w:rPr>
            <w:sz w:val="20"/>
            <w:lang w:val="en-GB"/>
          </w:rPr>
          <w:t xml:space="preserve"> the un</w:t>
        </w:r>
        <w:r>
          <w:rPr>
            <w:sz w:val="20"/>
            <w:lang w:val="en-GB"/>
          </w:rPr>
          <w:t xml:space="preserve">available reference area </w:t>
        </w:r>
      </w:ins>
      <w:ins w:id="115" w:author="Adarsh K. Ramasubramonian" w:date="2013-01-21T16:46:00Z">
        <w:r w:rsidR="007A2B0F">
          <w:rPr>
            <w:sz w:val="20"/>
            <w:lang w:val="en-GB"/>
          </w:rPr>
          <w:t>in</w:t>
        </w:r>
      </w:ins>
      <w:ins w:id="116" w:author="Adarsh K. Ramasubramonian" w:date="2013-01-21T16:52:00Z">
        <w:r w:rsidR="007A2B0F">
          <w:rPr>
            <w:sz w:val="20"/>
            <w:lang w:val="en-GB"/>
          </w:rPr>
          <w:t xml:space="preserve"> the</w:t>
        </w:r>
      </w:ins>
      <w:ins w:id="117" w:author="Adarsh K. Ramasubramonian" w:date="2013-01-21T16:51:00Z">
        <w:r w:rsidR="007A2B0F">
          <w:rPr>
            <w:sz w:val="20"/>
            <w:lang w:val="en-GB"/>
          </w:rPr>
          <w:t xml:space="preserve"> j-</w:t>
        </w:r>
        <w:proofErr w:type="spellStart"/>
        <w:r w:rsidR="007A2B0F">
          <w:rPr>
            <w:sz w:val="20"/>
            <w:lang w:val="en-GB"/>
          </w:rPr>
          <w:t>th</w:t>
        </w:r>
      </w:ins>
      <w:proofErr w:type="spellEnd"/>
      <w:ins w:id="118" w:author="Adarsh K. Ramasubramonian" w:date="2013-01-21T16:46:00Z">
        <w:r w:rsidR="007A2B0F">
          <w:rPr>
            <w:sz w:val="20"/>
            <w:lang w:val="en-GB"/>
          </w:rPr>
          <w:t xml:space="preserve"> </w:t>
        </w:r>
      </w:ins>
      <w:ins w:id="119" w:author="Adarsh K. Ramasubramonian" w:date="2013-01-21T14:40:00Z">
        <w:r>
          <w:rPr>
            <w:sz w:val="20"/>
            <w:lang w:val="en-GB"/>
          </w:rPr>
          <w:t xml:space="preserve">reference </w:t>
        </w:r>
        <w:r w:rsidRPr="007F6108">
          <w:rPr>
            <w:sz w:val="20"/>
            <w:lang w:val="en-GB"/>
          </w:rPr>
          <w:t xml:space="preserve">view component </w:t>
        </w:r>
      </w:ins>
      <w:ins w:id="120" w:author="Adarsh K. Ramasubramonian" w:date="2013-01-21T16:51:00Z">
        <w:r w:rsidR="007A2B0F">
          <w:rPr>
            <w:sz w:val="20"/>
            <w:lang w:val="en-GB"/>
          </w:rPr>
          <w:t xml:space="preserve">of </w:t>
        </w:r>
      </w:ins>
      <w:proofErr w:type="spellStart"/>
      <w:ins w:id="121" w:author="Adarsh K. Ramasubramonian" w:date="2013-01-21T16:52:00Z">
        <w:r w:rsidR="007A2B0F">
          <w:rPr>
            <w:sz w:val="20"/>
            <w:lang w:val="en-GB"/>
          </w:rPr>
          <w:t>i-th</w:t>
        </w:r>
        <w:proofErr w:type="spellEnd"/>
        <w:r w:rsidR="007A2B0F">
          <w:rPr>
            <w:sz w:val="20"/>
            <w:lang w:val="en-GB"/>
          </w:rPr>
          <w:t xml:space="preserve"> </w:t>
        </w:r>
      </w:ins>
      <w:ins w:id="122" w:author="Adarsh K. Ramasubramonian" w:date="2013-01-21T16:51:00Z">
        <w:r w:rsidR="007A2B0F">
          <w:rPr>
            <w:sz w:val="20"/>
            <w:lang w:val="en-GB"/>
          </w:rPr>
          <w:t xml:space="preserve">coded view component </w:t>
        </w:r>
      </w:ins>
      <w:ins w:id="123" w:author="Adarsh K. Ramasubramonian" w:date="2013-01-21T16:53:00Z">
        <w:r w:rsidR="007A2B0F">
          <w:rPr>
            <w:sz w:val="20"/>
            <w:lang w:val="en-GB"/>
          </w:rPr>
          <w:t>which</w:t>
        </w:r>
      </w:ins>
      <w:ins w:id="124" w:author="Adarsh K. Ramasubramonian" w:date="2013-01-21T14:40:00Z">
        <w:r w:rsidR="007A2B0F">
          <w:rPr>
            <w:sz w:val="20"/>
            <w:lang w:val="en-GB"/>
          </w:rPr>
          <w:t xml:space="preserve"> </w:t>
        </w:r>
        <w:r w:rsidRPr="007F6108">
          <w:rPr>
            <w:sz w:val="20"/>
            <w:lang w:val="en-GB"/>
          </w:rPr>
          <w:t xml:space="preserve">shall not be used for inter-view reference by the </w:t>
        </w:r>
      </w:ins>
      <w:proofErr w:type="spellStart"/>
      <w:ins w:id="125" w:author="Adarsh K. Ramasubramonian" w:date="2013-01-21T16:47:00Z">
        <w:r w:rsidR="007A2B0F">
          <w:rPr>
            <w:sz w:val="20"/>
            <w:lang w:val="en-GB"/>
          </w:rPr>
          <w:t>i-th</w:t>
        </w:r>
        <w:proofErr w:type="spellEnd"/>
        <w:r w:rsidR="007A2B0F">
          <w:rPr>
            <w:sz w:val="20"/>
            <w:lang w:val="en-GB"/>
          </w:rPr>
          <w:t xml:space="preserve"> </w:t>
        </w:r>
      </w:ins>
      <w:ins w:id="126" w:author="Adarsh K. Ramasubramonian" w:date="2013-01-21T14:40:00Z">
        <w:r w:rsidRPr="007F6108">
          <w:rPr>
            <w:sz w:val="20"/>
            <w:lang w:val="en-GB"/>
          </w:rPr>
          <w:t>coded view component</w:t>
        </w:r>
        <w:r>
          <w:rPr>
            <w:sz w:val="20"/>
            <w:lang w:val="en-GB"/>
          </w:rPr>
          <w:t xml:space="preserve"> </w:t>
        </w:r>
      </w:ins>
      <w:ins w:id="127" w:author="Adarsh K. Ramasubramonian" w:date="2013-01-21T16:54:00Z">
        <w:r w:rsidR="007A2B0F">
          <w:rPr>
            <w:sz w:val="20"/>
            <w:lang w:val="en-GB"/>
          </w:rPr>
          <w:t xml:space="preserve">that uses inter-view prediction </w:t>
        </w:r>
      </w:ins>
      <w:ins w:id="128" w:author="Adarsh K. Ramasubramonian" w:date="2013-01-21T14:40:00Z">
        <w:r>
          <w:rPr>
            <w:sz w:val="20"/>
            <w:lang w:val="en-GB"/>
          </w:rPr>
          <w:t xml:space="preserve">specified in the active video parameter set identified by </w:t>
        </w:r>
        <w:proofErr w:type="spellStart"/>
        <w:r>
          <w:rPr>
            <w:sz w:val="20"/>
            <w:lang w:val="en-GB"/>
          </w:rPr>
          <w:t>video</w:t>
        </w:r>
        <w:r w:rsidRPr="007F6108">
          <w:rPr>
            <w:sz w:val="20"/>
            <w:lang w:val="en-GB"/>
          </w:rPr>
          <w:t>_parameter_set_id</w:t>
        </w:r>
        <w:proofErr w:type="spellEnd"/>
        <w:r w:rsidRPr="007F6108">
          <w:rPr>
            <w:sz w:val="20"/>
            <w:lang w:val="en-GB"/>
          </w:rPr>
          <w:t xml:space="preserve">. </w:t>
        </w:r>
      </w:ins>
      <w:ins w:id="129" w:author="Adarsh K. Ramasubramonian" w:date="2013-01-21T17:37:00Z">
        <w:r w:rsidR="003B172C">
          <w:rPr>
            <w:sz w:val="20"/>
            <w:lang w:val="en-GB"/>
          </w:rPr>
          <w:t>The range of pdi_unit_delay_ctu_vertical_minus2[ </w:t>
        </w:r>
        <w:proofErr w:type="spellStart"/>
        <w:r w:rsidR="003B172C">
          <w:rPr>
            <w:sz w:val="20"/>
            <w:lang w:val="en-GB"/>
          </w:rPr>
          <w:t>i</w:t>
        </w:r>
        <w:proofErr w:type="spellEnd"/>
        <w:r w:rsidR="003B172C">
          <w:rPr>
            <w:sz w:val="20"/>
            <w:lang w:val="en-GB"/>
          </w:rPr>
          <w:t> ][ j ] shall</w:t>
        </w:r>
        <w:r w:rsidR="00B06EE2">
          <w:rPr>
            <w:sz w:val="20"/>
            <w:lang w:val="en-GB"/>
          </w:rPr>
          <w:t xml:space="preserve"> be 0 to </w:t>
        </w:r>
      </w:ins>
      <w:proofErr w:type="spellStart"/>
      <w:ins w:id="130" w:author="Adarsh K. Ramasubramonian" w:date="2013-01-21T17:41:00Z">
        <w:r w:rsidR="00B06EE2">
          <w:rPr>
            <w:sz w:val="20"/>
            <w:lang w:val="en-GB"/>
          </w:rPr>
          <w:t>r</w:t>
        </w:r>
      </w:ins>
      <w:ins w:id="131" w:author="Adarsh K. Ramasubramonian" w:date="2013-01-21T17:37:00Z">
        <w:r w:rsidR="0057139D">
          <w:rPr>
            <w:sz w:val="20"/>
            <w:lang w:val="en-GB"/>
          </w:rPr>
          <w:t>efPi</w:t>
        </w:r>
      </w:ins>
      <w:ins w:id="132" w:author="Adarsh K. Ramasubramonian" w:date="2013-01-21T19:19:00Z">
        <w:r w:rsidR="0057139D">
          <w:rPr>
            <w:sz w:val="20"/>
            <w:lang w:val="en-GB"/>
          </w:rPr>
          <w:t>cHeight</w:t>
        </w:r>
      </w:ins>
      <w:ins w:id="133" w:author="Adarsh K. Ramasubramonian" w:date="2013-01-21T17:37:00Z">
        <w:r w:rsidR="003B172C">
          <w:rPr>
            <w:sz w:val="20"/>
            <w:lang w:val="en-GB"/>
          </w:rPr>
          <w:t>InCtbs</w:t>
        </w:r>
      </w:ins>
      <w:proofErr w:type="spellEnd"/>
      <w:ins w:id="134" w:author="Adarsh K. Ramasubramonian" w:date="2013-01-21T17:39:00Z">
        <w:r w:rsidR="003B172C">
          <w:rPr>
            <w:sz w:val="20"/>
            <w:lang w:val="en-GB"/>
          </w:rPr>
          <w:tab/>
          <w:t> </w:t>
        </w:r>
        <w:r w:rsidR="003B172C">
          <w:rPr>
            <w:sz w:val="20"/>
            <w:lang w:val="en-GB"/>
          </w:rPr>
          <w:noBreakHyphen/>
          <w:t> 3, inclusive.</w:t>
        </w:r>
      </w:ins>
      <w:ins w:id="135" w:author="Adarsh K. Ramasubramonian" w:date="2013-01-21T17:40:00Z">
        <w:r w:rsidR="003B172C">
          <w:rPr>
            <w:sz w:val="20"/>
            <w:lang w:val="en-GB"/>
          </w:rPr>
          <w:t xml:space="preserve"> The rang</w:t>
        </w:r>
        <w:r w:rsidR="00B06EE2">
          <w:rPr>
            <w:sz w:val="20"/>
            <w:lang w:val="en-GB"/>
          </w:rPr>
          <w:t>e of pdi_unit_delay_ctu_</w:t>
        </w:r>
      </w:ins>
      <w:ins w:id="136" w:author="Adarsh K. Ramasubramonian" w:date="2013-01-21T17:41:00Z">
        <w:r w:rsidR="00B06EE2">
          <w:rPr>
            <w:sz w:val="20"/>
            <w:lang w:val="en-GB"/>
          </w:rPr>
          <w:t>horizontal</w:t>
        </w:r>
      </w:ins>
      <w:ins w:id="137" w:author="Adarsh K. Ramasubramonian" w:date="2013-01-21T17:40:00Z">
        <w:r w:rsidR="003B172C">
          <w:rPr>
            <w:sz w:val="20"/>
            <w:lang w:val="en-GB"/>
          </w:rPr>
          <w:t>_minus2[ </w:t>
        </w:r>
        <w:proofErr w:type="spellStart"/>
        <w:r w:rsidR="003B172C">
          <w:rPr>
            <w:sz w:val="20"/>
            <w:lang w:val="en-GB"/>
          </w:rPr>
          <w:t>i</w:t>
        </w:r>
        <w:proofErr w:type="spellEnd"/>
        <w:r w:rsidR="003B172C">
          <w:rPr>
            <w:sz w:val="20"/>
            <w:lang w:val="en-GB"/>
          </w:rPr>
          <w:t> ][ j ] shall</w:t>
        </w:r>
        <w:r w:rsidR="00B06EE2">
          <w:rPr>
            <w:sz w:val="20"/>
            <w:lang w:val="en-GB"/>
          </w:rPr>
          <w:t xml:space="preserve"> be 0 to </w:t>
        </w:r>
      </w:ins>
      <w:proofErr w:type="spellStart"/>
      <w:ins w:id="138" w:author="Adarsh K. Ramasubramonian" w:date="2013-01-21T17:41:00Z">
        <w:r w:rsidR="00B06EE2">
          <w:rPr>
            <w:sz w:val="20"/>
            <w:lang w:val="en-GB"/>
          </w:rPr>
          <w:t>r</w:t>
        </w:r>
      </w:ins>
      <w:ins w:id="139" w:author="Adarsh K. Ramasubramonian" w:date="2013-01-21T17:40:00Z">
        <w:r w:rsidR="00B06EE2">
          <w:rPr>
            <w:sz w:val="20"/>
            <w:lang w:val="en-GB"/>
          </w:rPr>
          <w:t>efPic</w:t>
        </w:r>
      </w:ins>
      <w:ins w:id="140" w:author="Adarsh K. Ramasubramonian" w:date="2013-01-21T19:19:00Z">
        <w:r w:rsidR="0057139D">
          <w:rPr>
            <w:sz w:val="20"/>
            <w:lang w:val="en-GB"/>
          </w:rPr>
          <w:t>Width</w:t>
        </w:r>
      </w:ins>
      <w:ins w:id="141" w:author="Adarsh K. Ramasubramonian" w:date="2013-01-21T17:40:00Z">
        <w:r w:rsidR="003B172C">
          <w:rPr>
            <w:sz w:val="20"/>
            <w:lang w:val="en-GB"/>
          </w:rPr>
          <w:t>InCtbs</w:t>
        </w:r>
        <w:proofErr w:type="spellEnd"/>
        <w:r w:rsidR="003B172C">
          <w:rPr>
            <w:sz w:val="20"/>
            <w:lang w:val="en-GB"/>
          </w:rPr>
          <w:tab/>
          <w:t> </w:t>
        </w:r>
        <w:r w:rsidR="003B172C">
          <w:rPr>
            <w:sz w:val="20"/>
            <w:lang w:val="en-GB"/>
          </w:rPr>
          <w:noBreakHyphen/>
          <w:t> 3, inclusive.</w:t>
        </w:r>
      </w:ins>
    </w:p>
    <w:p w:rsidR="000063FE" w:rsidRDefault="000063FE" w:rsidP="000063FE">
      <w:pPr>
        <w:widowControl w:val="0"/>
        <w:tabs>
          <w:tab w:val="left" w:pos="794"/>
          <w:tab w:val="left" w:pos="1191"/>
          <w:tab w:val="left" w:pos="1588"/>
          <w:tab w:val="left" w:pos="1985"/>
        </w:tabs>
        <w:jc w:val="both"/>
        <w:rPr>
          <w:ins w:id="142" w:author="Adarsh K. Ramasubramonian" w:date="2013-01-21T14:40:00Z"/>
          <w:sz w:val="20"/>
          <w:lang w:val="en-GB"/>
        </w:rPr>
      </w:pPr>
      <w:ins w:id="143" w:author="Adarsh K. Ramasubramonian" w:date="2013-01-21T14:40:00Z">
        <w:r>
          <w:rPr>
            <w:sz w:val="20"/>
            <w:lang w:val="en-GB"/>
          </w:rPr>
          <w:t xml:space="preserve">The variable </w:t>
        </w:r>
        <w:proofErr w:type="spellStart"/>
        <w:r>
          <w:rPr>
            <w:sz w:val="20"/>
            <w:lang w:val="en-GB"/>
          </w:rPr>
          <w:t>horCtb</w:t>
        </w:r>
      </w:ins>
      <w:proofErr w:type="spellEnd"/>
      <w:ins w:id="144"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145" w:author="Adarsh K. Ramasubramonian" w:date="2013-01-21T14:40:00Z">
        <w:r>
          <w:rPr>
            <w:sz w:val="20"/>
            <w:lang w:val="en-GB"/>
          </w:rPr>
          <w:t xml:space="preserve"> is derived as follows.</w:t>
        </w:r>
      </w:ins>
    </w:p>
    <w:p w:rsidR="000063FE" w:rsidRDefault="000063FE" w:rsidP="000063FE">
      <w:pPr>
        <w:widowControl w:val="0"/>
        <w:tabs>
          <w:tab w:val="left" w:pos="1191"/>
          <w:tab w:val="left" w:pos="1588"/>
          <w:tab w:val="left" w:pos="1985"/>
        </w:tabs>
        <w:ind w:left="360"/>
        <w:rPr>
          <w:ins w:id="146" w:author="Adarsh K. Ramasubramonian" w:date="2013-01-21T14:40:00Z"/>
          <w:bCs/>
          <w:sz w:val="20"/>
          <w:lang w:val="en-GB"/>
        </w:rPr>
      </w:pPr>
      <w:proofErr w:type="spellStart"/>
      <w:ins w:id="147" w:author="Adarsh K. Ramasubramonian" w:date="2013-01-21T14:40:00Z">
        <w:r>
          <w:rPr>
            <w:sz w:val="20"/>
            <w:lang w:val="en-GB"/>
          </w:rPr>
          <w:t>horCtb</w:t>
        </w:r>
      </w:ins>
      <w:proofErr w:type="spellEnd"/>
      <w:ins w:id="148"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149" w:author="Adarsh K. Ramasubramonian" w:date="2013-01-21T14:40:00Z">
        <w:r>
          <w:rPr>
            <w:sz w:val="20"/>
            <w:lang w:val="en-GB"/>
          </w:rPr>
          <w:t xml:space="preserve"> = </w:t>
        </w:r>
      </w:ins>
      <w:ins w:id="150" w:author="Adarsh K. Ramasubramonian" w:date="2013-01-21T19:57:00Z">
        <w:r w:rsidR="00E0621F" w:rsidRPr="00653D20">
          <w:rPr>
            <w:bCs/>
            <w:sz w:val="20"/>
            <w:lang w:val="en-GB"/>
          </w:rPr>
          <w:t>pdi_</w:t>
        </w:r>
        <w:r w:rsidR="00E0621F">
          <w:rPr>
            <w:bCs/>
            <w:sz w:val="20"/>
            <w:lang w:val="en-GB"/>
          </w:rPr>
          <w:t>init_delay_ctu_horizontal_minus2[ </w:t>
        </w:r>
        <w:proofErr w:type="spellStart"/>
        <w:r w:rsidR="00E0621F">
          <w:rPr>
            <w:bCs/>
            <w:sz w:val="20"/>
            <w:lang w:val="en-GB"/>
          </w:rPr>
          <w:t>i</w:t>
        </w:r>
        <w:proofErr w:type="spellEnd"/>
        <w:r w:rsidR="00E0621F">
          <w:rPr>
            <w:bCs/>
            <w:sz w:val="20"/>
            <w:lang w:val="en-GB"/>
          </w:rPr>
          <w:t xml:space="preserve"> ][ j ] ? </w:t>
        </w:r>
        <w:r w:rsidR="00E0621F">
          <w:rPr>
            <w:bCs/>
            <w:sz w:val="20"/>
            <w:lang w:val="en-GB"/>
          </w:rPr>
          <w:br/>
        </w:r>
        <w:r w:rsidR="00E0621F">
          <w:rPr>
            <w:bCs/>
            <w:sz w:val="20"/>
            <w:lang w:val="en-GB"/>
          </w:rPr>
          <w:tab/>
        </w:r>
        <w:r w:rsidR="00E0621F">
          <w:rPr>
            <w:bCs/>
            <w:sz w:val="20"/>
            <w:lang w:val="en-GB"/>
          </w:rPr>
          <w:tab/>
        </w:r>
        <w:r w:rsidR="00E0621F">
          <w:rPr>
            <w:bCs/>
            <w:sz w:val="20"/>
            <w:lang w:val="en-GB"/>
          </w:rPr>
          <w:tab/>
        </w:r>
        <w:r w:rsidR="00E0621F">
          <w:rPr>
            <w:bCs/>
            <w:sz w:val="20"/>
            <w:lang w:val="en-GB"/>
          </w:rPr>
          <w:tab/>
        </w:r>
        <w:r w:rsidR="00E0621F">
          <w:rPr>
            <w:bCs/>
            <w:sz w:val="20"/>
            <w:lang w:val="en-GB"/>
          </w:rPr>
          <w:tab/>
        </w:r>
        <w:r w:rsidR="00E0621F">
          <w:rPr>
            <w:bCs/>
            <w:sz w:val="20"/>
            <w:lang w:val="en-GB"/>
          </w:rPr>
          <w:tab/>
        </w:r>
      </w:ins>
      <w:ins w:id="151" w:author="Adarsh K. Ramasubramonian" w:date="2013-01-21T14:40:00Z">
        <w:r w:rsidRPr="00653D20">
          <w:rPr>
            <w:bCs/>
            <w:sz w:val="20"/>
            <w:lang w:val="en-GB"/>
          </w:rPr>
          <w:t>pdi_</w:t>
        </w:r>
        <w:r>
          <w:rPr>
            <w:bCs/>
            <w:sz w:val="20"/>
            <w:lang w:val="en-GB"/>
          </w:rPr>
          <w:t>init_delay_ctu_horizontal_minus2</w:t>
        </w:r>
      </w:ins>
      <w:ins w:id="152" w:author="Adarsh K. Ramasubramonian" w:date="2013-01-21T14:44:00Z">
        <w:r>
          <w:rPr>
            <w:bCs/>
            <w:sz w:val="20"/>
            <w:lang w:val="en-GB"/>
          </w:rPr>
          <w:t>[ </w:t>
        </w:r>
        <w:proofErr w:type="spellStart"/>
        <w:r>
          <w:rPr>
            <w:bCs/>
            <w:sz w:val="20"/>
            <w:lang w:val="en-GB"/>
          </w:rPr>
          <w:t>i</w:t>
        </w:r>
        <w:proofErr w:type="spellEnd"/>
        <w:r>
          <w:rPr>
            <w:bCs/>
            <w:sz w:val="20"/>
            <w:lang w:val="en-GB"/>
          </w:rPr>
          <w:t> ]</w:t>
        </w:r>
      </w:ins>
      <w:ins w:id="153" w:author="Adarsh K. Ramasubramonian" w:date="2013-01-21T16:45:00Z">
        <w:r w:rsidR="007A2B0F">
          <w:rPr>
            <w:bCs/>
            <w:sz w:val="20"/>
            <w:lang w:val="en-GB"/>
          </w:rPr>
          <w:t>[ j ]</w:t>
        </w:r>
      </w:ins>
      <w:ins w:id="154" w:author="Adarsh K. Ramasubramonian" w:date="2013-01-21T14:40:00Z">
        <w:r>
          <w:rPr>
            <w:bCs/>
            <w:sz w:val="20"/>
            <w:lang w:val="en-GB"/>
          </w:rPr>
          <w:t xml:space="preserve"> + 2 </w:t>
        </w:r>
      </w:ins>
      <w:ins w:id="155" w:author="Adarsh K. Ramasubramonian" w:date="2013-01-21T19:58:00Z">
        <w:r w:rsidR="00E0621F">
          <w:rPr>
            <w:bCs/>
            <w:sz w:val="20"/>
            <w:lang w:val="en-GB"/>
          </w:rPr>
          <w:t>: 0</w:t>
        </w:r>
      </w:ins>
    </w:p>
    <w:p w:rsidR="000063FE" w:rsidRDefault="000063FE" w:rsidP="000063FE">
      <w:pPr>
        <w:widowControl w:val="0"/>
        <w:tabs>
          <w:tab w:val="left" w:pos="794"/>
          <w:tab w:val="left" w:pos="1191"/>
          <w:tab w:val="left" w:pos="1588"/>
          <w:tab w:val="left" w:pos="1985"/>
        </w:tabs>
        <w:jc w:val="both"/>
        <w:rPr>
          <w:ins w:id="156" w:author="Adarsh K. Ramasubramonian" w:date="2013-01-21T14:40:00Z"/>
          <w:sz w:val="20"/>
          <w:lang w:val="en-GB"/>
        </w:rPr>
      </w:pPr>
      <w:ins w:id="157" w:author="Adarsh K. Ramasubramonian" w:date="2013-01-21T14:40:00Z">
        <w:r>
          <w:rPr>
            <w:sz w:val="20"/>
            <w:lang w:val="en-GB"/>
          </w:rPr>
          <w:t xml:space="preserve">The variable </w:t>
        </w:r>
        <w:proofErr w:type="spellStart"/>
        <w:r>
          <w:rPr>
            <w:sz w:val="20"/>
            <w:lang w:val="en-GB"/>
          </w:rPr>
          <w:t>verCtb</w:t>
        </w:r>
      </w:ins>
      <w:proofErr w:type="spellEnd"/>
      <w:ins w:id="158"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159" w:author="Adarsh K. Ramasubramonian" w:date="2013-01-21T14:40:00Z">
        <w:r>
          <w:rPr>
            <w:sz w:val="20"/>
            <w:lang w:val="en-GB"/>
          </w:rPr>
          <w:t xml:space="preserve"> is derived as follows.</w:t>
        </w:r>
      </w:ins>
    </w:p>
    <w:p w:rsidR="000063FE" w:rsidRDefault="000063FE" w:rsidP="003A03C6">
      <w:pPr>
        <w:widowControl w:val="0"/>
        <w:tabs>
          <w:tab w:val="left" w:pos="794"/>
          <w:tab w:val="left" w:pos="1191"/>
          <w:tab w:val="left" w:pos="1588"/>
          <w:tab w:val="left" w:pos="1985"/>
        </w:tabs>
        <w:ind w:left="360"/>
        <w:rPr>
          <w:ins w:id="160" w:author="Adarsh K. Ramasubramonian" w:date="2013-01-21T18:37:00Z"/>
          <w:sz w:val="20"/>
          <w:lang w:val="en-GB"/>
        </w:rPr>
      </w:pPr>
      <w:proofErr w:type="spellStart"/>
      <w:ins w:id="161" w:author="Adarsh K. Ramasubramonian" w:date="2013-01-21T14:40:00Z">
        <w:r>
          <w:rPr>
            <w:sz w:val="20"/>
            <w:lang w:val="en-GB"/>
          </w:rPr>
          <w:t>verCtb</w:t>
        </w:r>
      </w:ins>
      <w:proofErr w:type="spellEnd"/>
      <w:ins w:id="162"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163" w:author="Adarsh K. Ramasubramonian" w:date="2013-01-21T14:40:00Z">
        <w:r>
          <w:rPr>
            <w:sz w:val="20"/>
            <w:lang w:val="en-GB"/>
          </w:rPr>
          <w:t xml:space="preserve"> =</w:t>
        </w:r>
        <w:r w:rsidRPr="00653D20">
          <w:rPr>
            <w:sz w:val="20"/>
            <w:lang w:val="en-GB"/>
          </w:rPr>
          <w:t xml:space="preserve"> </w:t>
        </w:r>
      </w:ins>
      <w:ins w:id="164" w:author="Adarsh K. Ramasubramonian" w:date="2013-01-21T19:58:00Z">
        <w:r w:rsidR="00E0621F" w:rsidRPr="00333C6F">
          <w:rPr>
            <w:sz w:val="20"/>
            <w:lang w:val="en-GB"/>
          </w:rPr>
          <w:t>pdi_init_delay_ct</w:t>
        </w:r>
        <w:r w:rsidR="00E0621F">
          <w:rPr>
            <w:sz w:val="20"/>
            <w:lang w:val="en-GB"/>
          </w:rPr>
          <w:t>u</w:t>
        </w:r>
        <w:r w:rsidR="00E0621F" w:rsidRPr="00333C6F">
          <w:rPr>
            <w:sz w:val="20"/>
            <w:lang w:val="en-GB"/>
          </w:rPr>
          <w:t>_</w:t>
        </w:r>
        <w:r w:rsidR="00E0621F">
          <w:rPr>
            <w:sz w:val="20"/>
            <w:lang w:val="en-GB"/>
          </w:rPr>
          <w:t>vertical</w:t>
        </w:r>
        <w:r w:rsidR="00E0621F" w:rsidRPr="00333C6F">
          <w:rPr>
            <w:sz w:val="20"/>
            <w:lang w:val="en-GB"/>
          </w:rPr>
          <w:t>_minus</w:t>
        </w:r>
        <w:r w:rsidR="00E0621F">
          <w:rPr>
            <w:sz w:val="20"/>
            <w:lang w:val="en-GB"/>
          </w:rPr>
          <w:t>2[ </w:t>
        </w:r>
        <w:proofErr w:type="spellStart"/>
        <w:r w:rsidR="00E0621F">
          <w:rPr>
            <w:sz w:val="20"/>
            <w:lang w:val="en-GB"/>
          </w:rPr>
          <w:t>i</w:t>
        </w:r>
        <w:proofErr w:type="spellEnd"/>
        <w:r w:rsidR="00E0621F">
          <w:rPr>
            <w:sz w:val="20"/>
            <w:lang w:val="en-GB"/>
          </w:rPr>
          <w:t> ][ j ] ?</w:t>
        </w:r>
        <w:r w:rsidR="00E0621F">
          <w:rPr>
            <w:sz w:val="20"/>
            <w:lang w:val="en-GB"/>
          </w:rPr>
          <w:br/>
        </w:r>
        <w:r w:rsidR="00E0621F">
          <w:rPr>
            <w:sz w:val="20"/>
            <w:lang w:val="en-GB"/>
          </w:rPr>
          <w:tab/>
        </w:r>
        <w:r w:rsidR="00E0621F">
          <w:rPr>
            <w:sz w:val="20"/>
            <w:lang w:val="en-GB"/>
          </w:rPr>
          <w:tab/>
        </w:r>
        <w:r w:rsidR="00E0621F">
          <w:rPr>
            <w:sz w:val="20"/>
            <w:lang w:val="en-GB"/>
          </w:rPr>
          <w:tab/>
        </w:r>
        <w:r w:rsidR="00E0621F">
          <w:rPr>
            <w:sz w:val="20"/>
            <w:lang w:val="en-GB"/>
          </w:rPr>
          <w:tab/>
        </w:r>
        <w:r w:rsidR="00E0621F">
          <w:rPr>
            <w:sz w:val="20"/>
            <w:lang w:val="en-GB"/>
          </w:rPr>
          <w:tab/>
        </w:r>
        <w:r w:rsidR="00E0621F">
          <w:rPr>
            <w:sz w:val="20"/>
            <w:lang w:val="en-GB"/>
          </w:rPr>
          <w:tab/>
        </w:r>
        <w:r w:rsidR="00E0621F">
          <w:rPr>
            <w:sz w:val="20"/>
            <w:lang w:val="en-GB"/>
          </w:rPr>
          <w:tab/>
          <w:t xml:space="preserve"> </w:t>
        </w:r>
      </w:ins>
      <w:ins w:id="165" w:author="Adarsh K. Ramasubramonian" w:date="2013-01-21T14:40:00Z">
        <w:r w:rsidRPr="00333C6F">
          <w:rPr>
            <w:sz w:val="20"/>
            <w:lang w:val="en-GB"/>
          </w:rPr>
          <w:t>pdi_init_delay_ct</w:t>
        </w:r>
        <w:r>
          <w:rPr>
            <w:sz w:val="20"/>
            <w:lang w:val="en-GB"/>
          </w:rPr>
          <w:t>u</w:t>
        </w:r>
        <w:r w:rsidRPr="00333C6F">
          <w:rPr>
            <w:sz w:val="20"/>
            <w:lang w:val="en-GB"/>
          </w:rPr>
          <w:t>_</w:t>
        </w:r>
        <w:r>
          <w:rPr>
            <w:sz w:val="20"/>
            <w:lang w:val="en-GB"/>
          </w:rPr>
          <w:t>vertical</w:t>
        </w:r>
        <w:r w:rsidRPr="00333C6F">
          <w:rPr>
            <w:sz w:val="20"/>
            <w:lang w:val="en-GB"/>
          </w:rPr>
          <w:t>_minus</w:t>
        </w:r>
        <w:r>
          <w:rPr>
            <w:sz w:val="20"/>
            <w:lang w:val="en-GB"/>
          </w:rPr>
          <w:t>2</w:t>
        </w:r>
      </w:ins>
      <w:ins w:id="166" w:author="Adarsh K. Ramasubramonian" w:date="2013-01-21T14:44:00Z">
        <w:r>
          <w:rPr>
            <w:sz w:val="20"/>
            <w:lang w:val="en-GB"/>
          </w:rPr>
          <w:t>[ </w:t>
        </w:r>
      </w:ins>
      <w:proofErr w:type="spellStart"/>
      <w:ins w:id="167" w:author="Adarsh K. Ramasubramonian" w:date="2013-01-21T14:45:00Z">
        <w:r>
          <w:rPr>
            <w:sz w:val="20"/>
            <w:lang w:val="en-GB"/>
          </w:rPr>
          <w:t>i</w:t>
        </w:r>
        <w:proofErr w:type="spellEnd"/>
        <w:r>
          <w:rPr>
            <w:sz w:val="20"/>
            <w:lang w:val="en-GB"/>
          </w:rPr>
          <w:t> ]</w:t>
        </w:r>
      </w:ins>
      <w:ins w:id="168" w:author="Adarsh K. Ramasubramonian" w:date="2013-01-21T16:46:00Z">
        <w:r w:rsidR="007A2B0F">
          <w:rPr>
            <w:sz w:val="20"/>
            <w:lang w:val="en-GB"/>
          </w:rPr>
          <w:t>[ j ]</w:t>
        </w:r>
      </w:ins>
      <w:ins w:id="169" w:author="Adarsh K. Ramasubramonian" w:date="2013-01-21T14:40:00Z">
        <w:r w:rsidRPr="007F6108">
          <w:rPr>
            <w:sz w:val="20"/>
            <w:lang w:val="en-GB"/>
          </w:rPr>
          <w:t> + </w:t>
        </w:r>
        <w:r>
          <w:rPr>
            <w:sz w:val="20"/>
            <w:lang w:val="en-GB"/>
          </w:rPr>
          <w:t>2</w:t>
        </w:r>
      </w:ins>
      <w:ins w:id="170" w:author="Adarsh K. Ramasubramonian" w:date="2013-01-21T19:58:00Z">
        <w:r w:rsidR="00E0621F">
          <w:rPr>
            <w:sz w:val="20"/>
            <w:lang w:val="en-GB"/>
          </w:rPr>
          <w:t xml:space="preserve"> : 0</w:t>
        </w:r>
      </w:ins>
    </w:p>
    <w:p w:rsidR="004546EB" w:rsidRDefault="004546EB" w:rsidP="001441BF">
      <w:pPr>
        <w:widowControl w:val="0"/>
        <w:tabs>
          <w:tab w:val="left" w:pos="794"/>
          <w:tab w:val="left" w:pos="1191"/>
          <w:tab w:val="left" w:pos="1588"/>
          <w:tab w:val="left" w:pos="1985"/>
        </w:tabs>
        <w:jc w:val="both"/>
        <w:rPr>
          <w:ins w:id="171" w:author="Adarsh K. Ramasubramonian" w:date="2013-01-21T18:37:00Z"/>
          <w:sz w:val="20"/>
          <w:lang w:val="en-GB"/>
        </w:rPr>
      </w:pPr>
      <w:ins w:id="172" w:author="Adarsh K. Ramasubramonian" w:date="2013-01-21T18:37:00Z">
        <w:r>
          <w:rPr>
            <w:sz w:val="20"/>
            <w:lang w:val="en-GB"/>
          </w:rPr>
          <w:t xml:space="preserve">The variable </w:t>
        </w:r>
        <w:proofErr w:type="spellStart"/>
        <w:r>
          <w:rPr>
            <w:sz w:val="20"/>
            <w:lang w:val="en-GB"/>
          </w:rPr>
          <w:t>ctbAddr</w:t>
        </w:r>
        <w:proofErr w:type="spellEnd"/>
        <w:r>
          <w:rPr>
            <w:sz w:val="20"/>
            <w:lang w:val="en-GB"/>
          </w:rPr>
          <w:t xml:space="preserve"> is derived as follows.</w:t>
        </w:r>
      </w:ins>
    </w:p>
    <w:p w:rsidR="004546EB" w:rsidRDefault="00DA7698" w:rsidP="001441BF">
      <w:pPr>
        <w:widowControl w:val="0"/>
        <w:tabs>
          <w:tab w:val="left" w:pos="794"/>
          <w:tab w:val="left" w:pos="1191"/>
          <w:tab w:val="left" w:pos="1588"/>
          <w:tab w:val="left" w:pos="1985"/>
        </w:tabs>
        <w:ind w:left="360"/>
        <w:rPr>
          <w:ins w:id="173" w:author="Adarsh K. Ramasubramonian" w:date="2013-01-21T14:40:00Z"/>
          <w:sz w:val="20"/>
          <w:lang w:val="en-GB"/>
        </w:rPr>
      </w:pPr>
      <w:ins w:id="174" w:author="Adarsh K. Ramasubramonian" w:date="2013-01-21T18:38:00Z">
        <w:r>
          <w:rPr>
            <w:sz w:val="20"/>
            <w:lang w:val="en-GB"/>
          </w:rPr>
          <w:t>if(</w:t>
        </w:r>
      </w:ins>
      <w:ins w:id="175" w:author="Adarsh K. Ramasubramonian" w:date="2013-01-22T09:28:00Z">
        <w:r w:rsidR="003A03C6">
          <w:rPr>
            <w:sz w:val="20"/>
            <w:lang w:val="en-GB"/>
          </w:rPr>
          <w:t> </w:t>
        </w:r>
      </w:ins>
      <w:ins w:id="176" w:author="Adarsh K. Ramasubramonian" w:date="2013-01-21T18:38:00Z">
        <w:r>
          <w:rPr>
            <w:sz w:val="20"/>
            <w:lang w:val="en-GB"/>
          </w:rPr>
          <w:t>Log2CtbSize</w:t>
        </w:r>
      </w:ins>
      <w:ins w:id="177" w:author="Adarsh K. Ramasubramonian" w:date="2013-01-22T09:25:00Z">
        <w:r w:rsidR="003A03C6">
          <w:rPr>
            <w:sz w:val="20"/>
            <w:lang w:val="en-GB"/>
          </w:rPr>
          <w:t>Y</w:t>
        </w:r>
      </w:ins>
      <w:ins w:id="178" w:author="Adarsh K. Ramasubramonian" w:date="2013-01-21T18:38:00Z">
        <w:r>
          <w:rPr>
            <w:sz w:val="20"/>
            <w:lang w:val="en-GB"/>
          </w:rPr>
          <w:t xml:space="preserve"> </w:t>
        </w:r>
      </w:ins>
      <w:ins w:id="179" w:author="Adarsh K. Ramasubramonian" w:date="2013-01-21T18:41:00Z">
        <w:r>
          <w:rPr>
            <w:sz w:val="20"/>
            <w:lang w:val="en-GB"/>
          </w:rPr>
          <w:t>&lt;</w:t>
        </w:r>
      </w:ins>
      <w:ins w:id="180" w:author="Adarsh K. Ramasubramonian" w:date="2013-01-21T18:38:00Z">
        <w:r w:rsidR="004546EB">
          <w:rPr>
            <w:sz w:val="20"/>
            <w:lang w:val="en-GB"/>
          </w:rPr>
          <w:t xml:space="preserve"> refLog2CtbSize</w:t>
        </w:r>
      </w:ins>
      <w:ins w:id="181" w:author="Adarsh K. Ramasubramonian" w:date="2013-01-22T09:26:00Z">
        <w:r w:rsidR="003A03C6">
          <w:rPr>
            <w:sz w:val="20"/>
            <w:lang w:val="en-GB"/>
          </w:rPr>
          <w:t>Y</w:t>
        </w:r>
      </w:ins>
      <w:ins w:id="182" w:author="Adarsh K. Ramasubramonian" w:date="2013-01-22T09:28:00Z">
        <w:r w:rsidR="003A03C6">
          <w:rPr>
            <w:sz w:val="20"/>
            <w:lang w:val="en-GB"/>
          </w:rPr>
          <w:t> </w:t>
        </w:r>
      </w:ins>
      <w:ins w:id="183" w:author="Adarsh K. Ramasubramonian" w:date="2013-01-21T18:38:00Z">
        <w:r w:rsidR="004546EB">
          <w:rPr>
            <w:sz w:val="20"/>
            <w:lang w:val="en-GB"/>
          </w:rPr>
          <w:t>)</w:t>
        </w:r>
        <w:r w:rsidR="004546EB">
          <w:rPr>
            <w:sz w:val="20"/>
            <w:lang w:val="en-GB"/>
          </w:rPr>
          <w:br/>
        </w:r>
        <w:r w:rsidR="004546EB">
          <w:rPr>
            <w:sz w:val="20"/>
            <w:lang w:val="en-GB"/>
          </w:rPr>
          <w:tab/>
        </w:r>
      </w:ins>
      <w:proofErr w:type="spellStart"/>
      <w:ins w:id="184" w:author="Adarsh K. Ramasubramonian" w:date="2013-01-21T18:37:00Z">
        <w:r w:rsidR="004546EB">
          <w:rPr>
            <w:sz w:val="20"/>
            <w:lang w:val="en-GB"/>
          </w:rPr>
          <w:t>ctbAddr</w:t>
        </w:r>
      </w:ins>
      <w:proofErr w:type="spellEnd"/>
      <w:ins w:id="185" w:author="Adarsh K. Ramasubramonian" w:date="2013-01-21T18:38:00Z">
        <w:r w:rsidR="004546EB">
          <w:rPr>
            <w:sz w:val="20"/>
            <w:lang w:val="en-GB"/>
          </w:rPr>
          <w:t xml:space="preserve"> = </w:t>
        </w:r>
      </w:ins>
      <w:proofErr w:type="spellStart"/>
      <w:ins w:id="186" w:author="Adarsh K. Ramasubramonian" w:date="2013-01-21T18:45:00Z">
        <w:r>
          <w:rPr>
            <w:sz w:val="20"/>
            <w:lang w:val="en-GB"/>
          </w:rPr>
          <w:t>CtbAddrInRS</w:t>
        </w:r>
        <w:proofErr w:type="spellEnd"/>
        <w:r>
          <w:rPr>
            <w:sz w:val="20"/>
            <w:lang w:val="en-GB"/>
          </w:rPr>
          <w:t xml:space="preserve"> &gt;&gt; </w:t>
        </w:r>
      </w:ins>
      <w:ins w:id="187" w:author="Adarsh K. Ramasubramonian" w:date="2013-01-21T20:10:00Z">
        <w:r w:rsidR="00BD57F3">
          <w:rPr>
            <w:sz w:val="20"/>
            <w:lang w:val="en-GB"/>
          </w:rPr>
          <w:t>( </w:t>
        </w:r>
      </w:ins>
      <w:ins w:id="188" w:author="Adarsh K. Ramasubramonian" w:date="2013-01-21T18:45:00Z">
        <w:r>
          <w:rPr>
            <w:sz w:val="20"/>
            <w:lang w:val="en-GB"/>
          </w:rPr>
          <w:t>(</w:t>
        </w:r>
      </w:ins>
      <w:ins w:id="189" w:author="Adarsh K. Ramasubramonian" w:date="2013-01-21T18:46:00Z">
        <w:r>
          <w:rPr>
            <w:sz w:val="20"/>
            <w:lang w:val="en-GB"/>
          </w:rPr>
          <w:t> </w:t>
        </w:r>
      </w:ins>
      <w:ins w:id="190" w:author="Adarsh K. Ramasubramonian" w:date="2013-01-21T18:45:00Z">
        <w:r>
          <w:rPr>
            <w:sz w:val="20"/>
            <w:lang w:val="en-GB"/>
          </w:rPr>
          <w:t>refLog2CtbSize</w:t>
        </w:r>
      </w:ins>
      <w:ins w:id="191" w:author="Adarsh K. Ramasubramonian" w:date="2013-01-22T09:26:00Z">
        <w:r w:rsidR="003A03C6">
          <w:rPr>
            <w:sz w:val="20"/>
            <w:lang w:val="en-GB"/>
          </w:rPr>
          <w:t>Y</w:t>
        </w:r>
      </w:ins>
      <w:ins w:id="192" w:author="Adarsh K. Ramasubramonian" w:date="2013-01-21T18:45:00Z">
        <w:r>
          <w:rPr>
            <w:sz w:val="20"/>
            <w:lang w:val="en-GB"/>
          </w:rPr>
          <w:t xml:space="preserve"> – Log2CtbSize</w:t>
        </w:r>
      </w:ins>
      <w:ins w:id="193" w:author="Adarsh K. Ramasubramonian" w:date="2013-01-22T09:26:00Z">
        <w:r w:rsidR="003A03C6">
          <w:rPr>
            <w:sz w:val="20"/>
            <w:lang w:val="en-GB"/>
          </w:rPr>
          <w:t>Y</w:t>
        </w:r>
      </w:ins>
      <w:ins w:id="194" w:author="Adarsh K. Ramasubramonian" w:date="2013-01-21T18:46:00Z">
        <w:r>
          <w:rPr>
            <w:sz w:val="20"/>
            <w:lang w:val="en-GB"/>
          </w:rPr>
          <w:t> </w:t>
        </w:r>
      </w:ins>
      <w:ins w:id="195" w:author="Adarsh K. Ramasubramonian" w:date="2013-01-21T18:45:00Z">
        <w:r>
          <w:rPr>
            <w:sz w:val="20"/>
            <w:lang w:val="en-GB"/>
          </w:rPr>
          <w:t>)</w:t>
        </w:r>
      </w:ins>
      <w:ins w:id="196" w:author="Adarsh K. Ramasubramonian" w:date="2013-01-21T20:10:00Z">
        <w:r w:rsidR="00BD57F3">
          <w:rPr>
            <w:sz w:val="20"/>
            <w:lang w:val="en-GB"/>
          </w:rPr>
          <w:t> * 2))</w:t>
        </w:r>
      </w:ins>
      <w:ins w:id="197" w:author="Adarsh K. Ramasubramonian" w:date="2013-01-21T18:45:00Z">
        <w:r>
          <w:rPr>
            <w:sz w:val="20"/>
            <w:lang w:val="en-GB"/>
          </w:rPr>
          <w:br/>
          <w:t>else</w:t>
        </w:r>
        <w:r>
          <w:rPr>
            <w:sz w:val="20"/>
            <w:lang w:val="en-GB"/>
          </w:rPr>
          <w:br/>
        </w:r>
        <w:r>
          <w:rPr>
            <w:sz w:val="20"/>
            <w:lang w:val="en-GB"/>
          </w:rPr>
          <w:tab/>
        </w:r>
        <w:proofErr w:type="spellStart"/>
        <w:r>
          <w:rPr>
            <w:sz w:val="20"/>
            <w:lang w:val="en-GB"/>
          </w:rPr>
          <w:t>ctbAddr</w:t>
        </w:r>
        <w:proofErr w:type="spellEnd"/>
        <w:r>
          <w:rPr>
            <w:sz w:val="20"/>
            <w:lang w:val="en-GB"/>
          </w:rPr>
          <w:t xml:space="preserve"> = </w:t>
        </w:r>
        <w:proofErr w:type="spellStart"/>
        <w:r>
          <w:rPr>
            <w:sz w:val="20"/>
            <w:lang w:val="en-GB"/>
          </w:rPr>
          <w:t>CtbAddrInRS</w:t>
        </w:r>
        <w:proofErr w:type="spellEnd"/>
        <w:r>
          <w:rPr>
            <w:sz w:val="20"/>
            <w:lang w:val="en-GB"/>
          </w:rPr>
          <w:t xml:space="preserve"> &lt;&lt; </w:t>
        </w:r>
      </w:ins>
      <w:ins w:id="198" w:author="Adarsh K. Ramasubramonian" w:date="2013-01-21T20:10:00Z">
        <w:r w:rsidR="00BD57F3">
          <w:rPr>
            <w:sz w:val="20"/>
            <w:lang w:val="en-GB"/>
          </w:rPr>
          <w:t>( </w:t>
        </w:r>
      </w:ins>
      <w:ins w:id="199" w:author="Adarsh K. Ramasubramonian" w:date="2013-01-21T18:45:00Z">
        <w:r>
          <w:rPr>
            <w:sz w:val="20"/>
            <w:lang w:val="en-GB"/>
          </w:rPr>
          <w:t>(</w:t>
        </w:r>
      </w:ins>
      <w:ins w:id="200" w:author="Adarsh K. Ramasubramonian" w:date="2013-01-21T18:46:00Z">
        <w:r>
          <w:t> </w:t>
        </w:r>
      </w:ins>
      <w:ins w:id="201" w:author="Adarsh K. Ramasubramonian" w:date="2013-01-21T18:45:00Z">
        <w:r>
          <w:rPr>
            <w:sz w:val="20"/>
            <w:lang w:val="en-GB"/>
          </w:rPr>
          <w:t>Log2CtbSize</w:t>
        </w:r>
      </w:ins>
      <w:ins w:id="202" w:author="Adarsh K. Ramasubramonian" w:date="2013-01-22T09:26:00Z">
        <w:r w:rsidR="003A03C6">
          <w:rPr>
            <w:sz w:val="20"/>
            <w:lang w:val="en-GB"/>
          </w:rPr>
          <w:t>Y</w:t>
        </w:r>
      </w:ins>
      <w:ins w:id="203" w:author="Adarsh K. Ramasubramonian" w:date="2013-01-21T18:46:00Z">
        <w:r>
          <w:rPr>
            <w:sz w:val="20"/>
            <w:lang w:val="en-GB"/>
          </w:rPr>
          <w:t> </w:t>
        </w:r>
        <w:r>
          <w:rPr>
            <w:sz w:val="20"/>
            <w:lang w:val="en-GB"/>
          </w:rPr>
          <w:noBreakHyphen/>
          <w:t> </w:t>
        </w:r>
      </w:ins>
      <w:ins w:id="204" w:author="Adarsh K. Ramasubramonian" w:date="2013-01-21T18:45:00Z">
        <w:r>
          <w:rPr>
            <w:sz w:val="20"/>
            <w:lang w:val="en-GB"/>
          </w:rPr>
          <w:t xml:space="preserve"> </w:t>
        </w:r>
      </w:ins>
      <w:ins w:id="205" w:author="Adarsh K. Ramasubramonian" w:date="2013-01-21T18:46:00Z">
        <w:r>
          <w:rPr>
            <w:sz w:val="20"/>
            <w:lang w:val="en-GB"/>
          </w:rPr>
          <w:t>refLog2CtbSize</w:t>
        </w:r>
      </w:ins>
      <w:ins w:id="206" w:author="Adarsh K. Ramasubramonian" w:date="2013-01-22T09:26:00Z">
        <w:r w:rsidR="003A03C6">
          <w:rPr>
            <w:sz w:val="20"/>
            <w:lang w:val="en-GB"/>
          </w:rPr>
          <w:t>Y</w:t>
        </w:r>
      </w:ins>
      <w:ins w:id="207" w:author="Adarsh K. Ramasubramonian" w:date="2013-01-21T18:46:00Z">
        <w:r>
          <w:rPr>
            <w:sz w:val="20"/>
            <w:lang w:val="en-GB"/>
          </w:rPr>
          <w:t> )</w:t>
        </w:r>
      </w:ins>
      <w:ins w:id="208" w:author="Adarsh K. Ramasubramonian" w:date="2013-01-21T20:10:00Z">
        <w:r w:rsidR="00BD57F3">
          <w:rPr>
            <w:sz w:val="20"/>
            <w:lang w:val="en-GB"/>
          </w:rPr>
          <w:t> * 2 )</w:t>
        </w:r>
      </w:ins>
    </w:p>
    <w:p w:rsidR="000063FE" w:rsidRDefault="000063FE" w:rsidP="000063FE">
      <w:pPr>
        <w:widowControl w:val="0"/>
        <w:tabs>
          <w:tab w:val="left" w:pos="794"/>
          <w:tab w:val="left" w:pos="1191"/>
          <w:tab w:val="left" w:pos="1588"/>
          <w:tab w:val="left" w:pos="1985"/>
        </w:tabs>
        <w:jc w:val="both"/>
        <w:rPr>
          <w:ins w:id="209" w:author="Adarsh K. Ramasubramonian" w:date="2013-01-21T14:40:00Z"/>
          <w:sz w:val="20"/>
          <w:lang w:val="en-GB"/>
        </w:rPr>
      </w:pPr>
      <w:ins w:id="210" w:author="Adarsh K. Ramasubramonian" w:date="2013-01-21T14:40:00Z">
        <w:r>
          <w:rPr>
            <w:sz w:val="20"/>
            <w:lang w:val="en-GB"/>
          </w:rPr>
          <w:t xml:space="preserve">The variable </w:t>
        </w:r>
        <w:proofErr w:type="spellStart"/>
        <w:r>
          <w:rPr>
            <w:sz w:val="20"/>
            <w:lang w:val="en-GB"/>
          </w:rPr>
          <w:t>refCtbAddr</w:t>
        </w:r>
      </w:ins>
      <w:proofErr w:type="spellEnd"/>
      <w:ins w:id="211" w:author="Adarsh K. Ramasubramonian" w:date="2013-01-21T16:55:00Z">
        <w:r w:rsidR="007A2B0F">
          <w:rPr>
            <w:sz w:val="20"/>
            <w:lang w:val="en-GB"/>
          </w:rPr>
          <w:t>[ </w:t>
        </w:r>
        <w:proofErr w:type="spellStart"/>
        <w:r w:rsidR="007A2B0F">
          <w:rPr>
            <w:sz w:val="20"/>
            <w:lang w:val="en-GB"/>
          </w:rPr>
          <w:t>i</w:t>
        </w:r>
        <w:proofErr w:type="spellEnd"/>
        <w:r w:rsidR="007A2B0F">
          <w:rPr>
            <w:sz w:val="20"/>
            <w:lang w:val="en-GB"/>
          </w:rPr>
          <w:t> ][ j ]</w:t>
        </w:r>
      </w:ins>
      <w:ins w:id="212" w:author="Adarsh K. Ramasubramonian" w:date="2013-01-21T14:40:00Z">
        <w:r>
          <w:rPr>
            <w:sz w:val="20"/>
            <w:lang w:val="en-GB"/>
          </w:rPr>
          <w:t xml:space="preserve"> that denotes the address of </w:t>
        </w:r>
        <w:proofErr w:type="spellStart"/>
        <w:r>
          <w:rPr>
            <w:sz w:val="20"/>
            <w:lang w:val="en-GB"/>
          </w:rPr>
          <w:t>refCtb</w:t>
        </w:r>
      </w:ins>
      <w:proofErr w:type="spellEnd"/>
      <w:ins w:id="213" w:author="Adarsh K. Ramasubramonian" w:date="2013-01-21T16:55:00Z">
        <w:r w:rsidR="007A2B0F">
          <w:rPr>
            <w:sz w:val="20"/>
            <w:lang w:val="en-GB"/>
          </w:rPr>
          <w:t>[ </w:t>
        </w:r>
        <w:proofErr w:type="spellStart"/>
        <w:r w:rsidR="007A2B0F">
          <w:rPr>
            <w:sz w:val="20"/>
            <w:lang w:val="en-GB"/>
          </w:rPr>
          <w:t>i</w:t>
        </w:r>
        <w:proofErr w:type="spellEnd"/>
        <w:r w:rsidR="007A2B0F">
          <w:rPr>
            <w:sz w:val="20"/>
            <w:lang w:val="en-GB"/>
          </w:rPr>
          <w:t> ][ j ]</w:t>
        </w:r>
      </w:ins>
      <w:ins w:id="214" w:author="Adarsh K. Ramasubramonian" w:date="2013-01-21T14:40:00Z">
        <w:r>
          <w:rPr>
            <w:sz w:val="20"/>
            <w:lang w:val="en-GB"/>
          </w:rPr>
          <w:t xml:space="preserve"> is derived as follows. </w:t>
        </w:r>
      </w:ins>
    </w:p>
    <w:p w:rsidR="000063FE" w:rsidRDefault="004546EB" w:rsidP="001441BF">
      <w:pPr>
        <w:widowControl w:val="0"/>
        <w:tabs>
          <w:tab w:val="clear" w:pos="360"/>
          <w:tab w:val="left" w:pos="794"/>
          <w:tab w:val="left" w:pos="1191"/>
          <w:tab w:val="left" w:pos="1588"/>
          <w:tab w:val="left" w:pos="1985"/>
        </w:tabs>
        <w:ind w:left="360"/>
        <w:rPr>
          <w:ins w:id="215" w:author="Adarsh K. Ramasubramonian" w:date="2013-01-21T14:40:00Z"/>
          <w:sz w:val="20"/>
          <w:lang w:val="en-GB"/>
        </w:rPr>
      </w:pPr>
      <w:ins w:id="216" w:author="Adarsh K. Ramasubramonian" w:date="2013-01-21T18:36:00Z">
        <w:r>
          <w:rPr>
            <w:sz w:val="20"/>
            <w:lang w:val="en-GB"/>
          </w:rPr>
          <w:tab/>
        </w:r>
      </w:ins>
      <w:proofErr w:type="spellStart"/>
      <w:ins w:id="217" w:author="Adarsh K. Ramasubramonian" w:date="2013-01-21T14:40:00Z">
        <w:r w:rsidR="000063FE">
          <w:rPr>
            <w:sz w:val="20"/>
            <w:lang w:val="en-GB"/>
          </w:rPr>
          <w:t>refCtbAddr</w:t>
        </w:r>
      </w:ins>
      <w:proofErr w:type="spellEnd"/>
      <w:ins w:id="218" w:author="Adarsh K. Ramasubramonian" w:date="2013-01-21T16:55:00Z">
        <w:r w:rsidR="007A2B0F">
          <w:rPr>
            <w:sz w:val="20"/>
            <w:lang w:val="en-GB"/>
          </w:rPr>
          <w:t>[ </w:t>
        </w:r>
        <w:proofErr w:type="spellStart"/>
        <w:r w:rsidR="007A2B0F">
          <w:rPr>
            <w:sz w:val="20"/>
            <w:lang w:val="en-GB"/>
          </w:rPr>
          <w:t>i</w:t>
        </w:r>
        <w:proofErr w:type="spellEnd"/>
        <w:r w:rsidR="007A2B0F">
          <w:rPr>
            <w:sz w:val="20"/>
            <w:lang w:val="en-GB"/>
          </w:rPr>
          <w:t> ][ j ]</w:t>
        </w:r>
      </w:ins>
      <w:ins w:id="219" w:author="Adarsh K. Ramasubramonian" w:date="2013-01-21T14:40:00Z">
        <w:r w:rsidR="000063FE">
          <w:rPr>
            <w:sz w:val="20"/>
            <w:lang w:val="en-GB"/>
          </w:rPr>
          <w:t xml:space="preserve"> =</w:t>
        </w:r>
      </w:ins>
      <w:ins w:id="220" w:author="Adarsh K. Ramasubramonian" w:date="2013-01-21T17:45:00Z">
        <w:r w:rsidR="0037506A">
          <w:rPr>
            <w:sz w:val="20"/>
            <w:lang w:val="en-GB"/>
          </w:rPr>
          <w:t xml:space="preserve"> </w:t>
        </w:r>
      </w:ins>
      <w:proofErr w:type="spellStart"/>
      <w:ins w:id="221" w:author="Adarsh K. Ramasubramonian" w:date="2013-01-21T14:40:00Z">
        <w:r w:rsidR="000063FE">
          <w:rPr>
            <w:sz w:val="20"/>
            <w:lang w:val="en-GB"/>
          </w:rPr>
          <w:t>horCtb</w:t>
        </w:r>
      </w:ins>
      <w:proofErr w:type="spellEnd"/>
      <w:ins w:id="222"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223" w:author="Adarsh K. Ramasubramonian" w:date="2013-01-21T17:45:00Z">
        <w:r w:rsidR="0037506A">
          <w:rPr>
            <w:sz w:val="20"/>
            <w:lang w:val="en-GB"/>
          </w:rPr>
          <w:t xml:space="preserve"> </w:t>
        </w:r>
      </w:ins>
      <w:ins w:id="224" w:author="Adarsh K. Ramasubramonian" w:date="2013-01-21T17:04:00Z">
        <w:r w:rsidR="00E9790F">
          <w:rPr>
            <w:sz w:val="20"/>
            <w:lang w:val="en-GB"/>
          </w:rPr>
          <w:t xml:space="preserve">+ </w:t>
        </w:r>
      </w:ins>
      <w:proofErr w:type="spellStart"/>
      <w:ins w:id="225" w:author="Adarsh K. Ramasubramonian" w:date="2013-01-21T14:40:00Z">
        <w:r w:rsidR="000063FE">
          <w:rPr>
            <w:sz w:val="20"/>
            <w:lang w:val="en-GB"/>
          </w:rPr>
          <w:t>verCtb</w:t>
        </w:r>
      </w:ins>
      <w:proofErr w:type="spellEnd"/>
      <w:ins w:id="226" w:author="Adarsh K. Ramasubramonian" w:date="2013-01-21T16:54:00Z">
        <w:r w:rsidR="007A2B0F">
          <w:rPr>
            <w:sz w:val="20"/>
            <w:lang w:val="en-GB"/>
          </w:rPr>
          <w:t>[ </w:t>
        </w:r>
        <w:proofErr w:type="spellStart"/>
        <w:r w:rsidR="007A2B0F">
          <w:rPr>
            <w:sz w:val="20"/>
            <w:lang w:val="en-GB"/>
          </w:rPr>
          <w:t>i</w:t>
        </w:r>
        <w:proofErr w:type="spellEnd"/>
        <w:r w:rsidR="007A2B0F">
          <w:rPr>
            <w:sz w:val="20"/>
            <w:lang w:val="en-GB"/>
          </w:rPr>
          <w:t> ][ j ]</w:t>
        </w:r>
      </w:ins>
      <w:ins w:id="227" w:author="Adarsh K. Ramasubramonian" w:date="2013-01-21T17:42:00Z">
        <w:r w:rsidR="00B06EE2">
          <w:rPr>
            <w:sz w:val="20"/>
            <w:lang w:val="en-GB"/>
          </w:rPr>
          <w:t> </w:t>
        </w:r>
      </w:ins>
      <w:ins w:id="228" w:author="Adarsh K. Ramasubramonian" w:date="2013-01-21T14:40:00Z">
        <w:r w:rsidR="000063FE">
          <w:rPr>
            <w:sz w:val="20"/>
            <w:lang w:val="en-GB"/>
          </w:rPr>
          <w:t>*</w:t>
        </w:r>
      </w:ins>
      <w:ins w:id="229" w:author="Adarsh K. Ramasubramonian" w:date="2013-01-21T17:42:00Z">
        <w:r w:rsidR="00B06EE2">
          <w:rPr>
            <w:sz w:val="20"/>
            <w:lang w:val="en-GB"/>
          </w:rPr>
          <w:t> </w:t>
        </w:r>
      </w:ins>
      <w:proofErr w:type="spellStart"/>
      <w:ins w:id="230" w:author="Adarsh K. Ramasubramonian" w:date="2013-01-21T16:55:00Z">
        <w:r w:rsidR="00B06EE2">
          <w:rPr>
            <w:sz w:val="20"/>
            <w:lang w:val="en-GB"/>
          </w:rPr>
          <w:t>r</w:t>
        </w:r>
        <w:r w:rsidR="007A2B0F">
          <w:rPr>
            <w:sz w:val="20"/>
            <w:lang w:val="en-GB"/>
          </w:rPr>
          <w:t>ef</w:t>
        </w:r>
      </w:ins>
      <w:ins w:id="231" w:author="Adarsh K. Ramasubramonian" w:date="2013-01-21T14:40:00Z">
        <w:r w:rsidR="000063FE" w:rsidRPr="00750F73">
          <w:rPr>
            <w:sz w:val="20"/>
            <w:lang w:val="en-GB"/>
          </w:rPr>
          <w:t>PicWidthInCtbsY</w:t>
        </w:r>
      </w:ins>
      <w:proofErr w:type="spellEnd"/>
      <w:ins w:id="232" w:author="Adarsh K. Ramasubramonian" w:date="2013-01-21T16:55:00Z">
        <w:r w:rsidR="00E9790F">
          <w:rPr>
            <w:sz w:val="20"/>
            <w:lang w:val="en-GB"/>
          </w:rPr>
          <w:t>[ </w:t>
        </w:r>
        <w:proofErr w:type="spellStart"/>
        <w:r w:rsidR="00E9790F">
          <w:rPr>
            <w:sz w:val="20"/>
            <w:lang w:val="en-GB"/>
          </w:rPr>
          <w:t>i</w:t>
        </w:r>
        <w:proofErr w:type="spellEnd"/>
        <w:r w:rsidR="00E9790F">
          <w:rPr>
            <w:sz w:val="20"/>
            <w:lang w:val="en-GB"/>
          </w:rPr>
          <w:t> ][ j ]</w:t>
        </w:r>
      </w:ins>
      <w:ins w:id="233" w:author="Adarsh K. Ramasubramonian" w:date="2013-01-21T18:16:00Z">
        <w:r w:rsidR="004E77E6">
          <w:rPr>
            <w:sz w:val="20"/>
            <w:lang w:val="en-GB"/>
          </w:rPr>
          <w:t xml:space="preserve"> + </w:t>
        </w:r>
      </w:ins>
      <w:proofErr w:type="spellStart"/>
      <w:ins w:id="234" w:author="Adarsh K. Ramasubramonian" w:date="2013-01-21T18:45:00Z">
        <w:r w:rsidR="00DA7698">
          <w:rPr>
            <w:sz w:val="20"/>
            <w:lang w:val="en-GB"/>
          </w:rPr>
          <w:t>ctbAddr</w:t>
        </w:r>
      </w:ins>
      <w:proofErr w:type="spellEnd"/>
    </w:p>
    <w:p w:rsidR="000063FE" w:rsidRDefault="000063FE" w:rsidP="000063FE">
      <w:pPr>
        <w:widowControl w:val="0"/>
        <w:tabs>
          <w:tab w:val="left" w:pos="794"/>
          <w:tab w:val="left" w:pos="1191"/>
          <w:tab w:val="left" w:pos="1588"/>
          <w:tab w:val="left" w:pos="1985"/>
        </w:tabs>
        <w:jc w:val="both"/>
        <w:rPr>
          <w:ins w:id="235" w:author="Adarsh K. Ramasubramonian" w:date="2013-01-21T14:40:00Z"/>
          <w:bCs/>
          <w:sz w:val="20"/>
          <w:lang w:val="en-GB"/>
        </w:rPr>
      </w:pPr>
      <w:ins w:id="236" w:author="Adarsh K. Ramasubramonian" w:date="2013-01-21T14:40:00Z">
        <w:r w:rsidRPr="007F6108">
          <w:rPr>
            <w:sz w:val="20"/>
            <w:lang w:val="en-GB"/>
          </w:rPr>
          <w:t>The unavailable reference area</w:t>
        </w:r>
      </w:ins>
      <w:ins w:id="237" w:author="Adarsh K. Ramasubramonian" w:date="2013-01-21T17:43:00Z">
        <w:r w:rsidR="00B06EE2">
          <w:rPr>
            <w:sz w:val="20"/>
            <w:lang w:val="en-GB"/>
          </w:rPr>
          <w:t xml:space="preserve"> in the j-</w:t>
        </w:r>
        <w:proofErr w:type="spellStart"/>
        <w:r w:rsidR="00B06EE2">
          <w:rPr>
            <w:sz w:val="20"/>
            <w:lang w:val="en-GB"/>
          </w:rPr>
          <w:t>th</w:t>
        </w:r>
        <w:proofErr w:type="spellEnd"/>
        <w:r w:rsidR="00B06EE2">
          <w:rPr>
            <w:sz w:val="20"/>
            <w:lang w:val="en-GB"/>
          </w:rPr>
          <w:t xml:space="preserve"> reference view of the coded view component </w:t>
        </w:r>
        <w:proofErr w:type="spellStart"/>
        <w:r w:rsidR="00B06EE2">
          <w:rPr>
            <w:sz w:val="20"/>
            <w:lang w:val="en-GB"/>
          </w:rPr>
          <w:t>i</w:t>
        </w:r>
      </w:ins>
      <w:proofErr w:type="spellEnd"/>
      <w:ins w:id="238" w:author="Adarsh K. Ramasubramonian" w:date="2013-01-21T14:40:00Z">
        <w:r w:rsidRPr="007F6108">
          <w:rPr>
            <w:sz w:val="20"/>
            <w:lang w:val="en-GB"/>
          </w:rPr>
          <w:t xml:space="preserve"> </w:t>
        </w:r>
        <w:r>
          <w:rPr>
            <w:sz w:val="20"/>
            <w:lang w:val="en-GB"/>
          </w:rPr>
          <w:t>includes all the coding tree units</w:t>
        </w:r>
      </w:ins>
      <w:ins w:id="239" w:author="Adarsh K. Ramasubramonian" w:date="2013-01-21T17:42:00Z">
        <w:r w:rsidR="00B06EE2">
          <w:rPr>
            <w:sz w:val="20"/>
            <w:lang w:val="en-GB"/>
          </w:rPr>
          <w:t xml:space="preserve"> </w:t>
        </w:r>
      </w:ins>
      <w:ins w:id="240" w:author="Adarsh K. Ramasubramonian" w:date="2013-01-21T14:40:00Z">
        <w:r>
          <w:rPr>
            <w:sz w:val="20"/>
            <w:lang w:val="en-GB"/>
          </w:rPr>
          <w:t xml:space="preserve">with an address equal or larger than </w:t>
        </w:r>
        <w:proofErr w:type="spellStart"/>
        <w:r>
          <w:rPr>
            <w:sz w:val="20"/>
            <w:lang w:val="en-GB"/>
          </w:rPr>
          <w:t>refCtbAddr</w:t>
        </w:r>
      </w:ins>
      <w:proofErr w:type="spellEnd"/>
      <w:ins w:id="241" w:author="Adarsh K. Ramasubramonian" w:date="2013-01-21T16:55:00Z">
        <w:r w:rsidR="00E9790F">
          <w:rPr>
            <w:sz w:val="20"/>
            <w:lang w:val="en-GB"/>
          </w:rPr>
          <w:t>[ </w:t>
        </w:r>
        <w:proofErr w:type="spellStart"/>
        <w:r w:rsidR="00E9790F">
          <w:rPr>
            <w:sz w:val="20"/>
            <w:lang w:val="en-GB"/>
          </w:rPr>
          <w:t>i</w:t>
        </w:r>
        <w:proofErr w:type="spellEnd"/>
        <w:r w:rsidR="00E9790F">
          <w:rPr>
            <w:sz w:val="20"/>
            <w:lang w:val="en-GB"/>
          </w:rPr>
          <w:t> ][ j ]</w:t>
        </w:r>
      </w:ins>
      <w:ins w:id="242" w:author="Adarsh K. Ramasubramonian" w:date="2013-01-21T14:40:00Z">
        <w:r>
          <w:rPr>
            <w:sz w:val="20"/>
            <w:lang w:val="en-GB"/>
          </w:rPr>
          <w:t xml:space="preserve">. </w:t>
        </w:r>
        <w:r w:rsidRPr="00BC481C">
          <w:rPr>
            <w:sz w:val="20"/>
            <w:lang w:val="en-GB"/>
          </w:rPr>
          <w:t>When decoding the</w:t>
        </w:r>
      </w:ins>
      <w:ins w:id="243" w:author="Adarsh K. Ramasubramonian" w:date="2013-01-21T16:56:00Z">
        <w:r w:rsidR="00E9790F">
          <w:rPr>
            <w:sz w:val="20"/>
            <w:lang w:val="en-GB"/>
          </w:rPr>
          <w:t xml:space="preserve"> </w:t>
        </w:r>
        <w:proofErr w:type="spellStart"/>
        <w:r w:rsidR="00E9790F">
          <w:rPr>
            <w:sz w:val="20"/>
            <w:lang w:val="en-GB"/>
          </w:rPr>
          <w:t>i-th</w:t>
        </w:r>
      </w:ins>
      <w:proofErr w:type="spellEnd"/>
      <w:ins w:id="244" w:author="Adarsh K. Ramasubramonian" w:date="2013-01-21T14:40:00Z">
        <w:r w:rsidRPr="00BC481C">
          <w:rPr>
            <w:sz w:val="20"/>
            <w:lang w:val="en-GB"/>
          </w:rPr>
          <w:t xml:space="preserve"> coded view component, samples from the unavailable reference area from the view component </w:t>
        </w:r>
        <w:r w:rsidR="00E9790F">
          <w:rPr>
            <w:sz w:val="20"/>
            <w:lang w:val="en-GB"/>
          </w:rPr>
          <w:t xml:space="preserve">of </w:t>
        </w:r>
      </w:ins>
      <w:ins w:id="245" w:author="Adarsh K. Ramasubramonian" w:date="2013-01-21T16:56:00Z">
        <w:r w:rsidR="00E9790F">
          <w:rPr>
            <w:sz w:val="20"/>
            <w:lang w:val="en-GB"/>
          </w:rPr>
          <w:t>the j-</w:t>
        </w:r>
        <w:proofErr w:type="spellStart"/>
        <w:r w:rsidR="00E9790F">
          <w:rPr>
            <w:sz w:val="20"/>
            <w:lang w:val="en-GB"/>
          </w:rPr>
          <w:t>th</w:t>
        </w:r>
      </w:ins>
      <w:proofErr w:type="spellEnd"/>
      <w:ins w:id="246" w:author="Adarsh K. Ramasubramonian" w:date="2013-01-21T14:40:00Z">
        <w:r>
          <w:rPr>
            <w:sz w:val="20"/>
            <w:lang w:val="en-GB"/>
          </w:rPr>
          <w:t xml:space="preserve"> reference view</w:t>
        </w:r>
      </w:ins>
      <w:ins w:id="247" w:author="Adarsh K. Ramasubramonian" w:date="2013-01-21T17:10:00Z">
        <w:r w:rsidR="00B92420">
          <w:rPr>
            <w:sz w:val="20"/>
            <w:lang w:val="en-GB"/>
          </w:rPr>
          <w:t xml:space="preserve"> of coded view component </w:t>
        </w:r>
        <w:proofErr w:type="spellStart"/>
        <w:r w:rsidR="00B92420">
          <w:rPr>
            <w:sz w:val="20"/>
            <w:lang w:val="en-GB"/>
          </w:rPr>
          <w:t>i</w:t>
        </w:r>
      </w:ins>
      <w:proofErr w:type="spellEnd"/>
      <w:ins w:id="248" w:author="Adarsh K. Ramasubramonian" w:date="2013-01-21T14:40:00Z">
        <w:r>
          <w:rPr>
            <w:sz w:val="20"/>
            <w:lang w:val="en-GB"/>
          </w:rPr>
          <w:t xml:space="preserve"> </w:t>
        </w:r>
        <w:r w:rsidRPr="00BC481C">
          <w:rPr>
            <w:sz w:val="20"/>
            <w:lang w:val="en-GB"/>
          </w:rPr>
          <w:t>shall not be referred to by the inter-view prediction process</w:t>
        </w:r>
        <w:r>
          <w:rPr>
            <w:sz w:val="20"/>
            <w:lang w:val="en-GB"/>
          </w:rPr>
          <w:t>.</w:t>
        </w:r>
        <w:bookmarkStart w:id="249" w:name="_GoBack"/>
        <w:bookmarkEnd w:id="249"/>
      </w:ins>
    </w:p>
    <w:p w:rsidR="000063FE" w:rsidRPr="003A03C6" w:rsidRDefault="004F4FEE" w:rsidP="003A03C6">
      <w:pPr>
        <w:pStyle w:val="Note1"/>
        <w:rPr>
          <w:ins w:id="250" w:author="Adarsh K. Ramasubramonian" w:date="2013-01-21T14:38:00Z"/>
          <w:noProof/>
        </w:rPr>
      </w:pPr>
      <w:ins w:id="251" w:author="Adarsh K. Ramasubramonian" w:date="2013-01-21T18:10:00Z">
        <w:r>
          <w:rPr>
            <w:noProof/>
          </w:rPr>
          <w:lastRenderedPageBreak/>
          <w:t>N</w:t>
        </w:r>
      </w:ins>
      <w:ins w:id="252" w:author="Adarsh K. Ramasubramonian" w:date="2013-01-22T09:39:00Z">
        <w:r>
          <w:rPr>
            <w:noProof/>
          </w:rPr>
          <w:t>OTE</w:t>
        </w:r>
      </w:ins>
      <w:ins w:id="253" w:author="Adarsh K. Ramasubramonian" w:date="2013-01-21T18:10:00Z">
        <w:r w:rsidR="004E77E6" w:rsidRPr="003A03C6">
          <w:rPr>
            <w:noProof/>
          </w:rPr>
          <w:t xml:space="preserve">: </w:t>
        </w:r>
        <w:r w:rsidR="0039304E" w:rsidRPr="003A03C6">
          <w:rPr>
            <w:noProof/>
          </w:rPr>
          <w:t>Th</w:t>
        </w:r>
      </w:ins>
      <w:ins w:id="254" w:author="Adarsh K. Ramasubramonian" w:date="2013-01-21T19:04:00Z">
        <w:r w:rsidR="001441BF" w:rsidRPr="003A03C6">
          <w:rPr>
            <w:noProof/>
          </w:rPr>
          <w:t>e</w:t>
        </w:r>
      </w:ins>
      <w:ins w:id="255" w:author="Adarsh K. Ramasubramonian" w:date="2013-01-21T18:10:00Z">
        <w:r w:rsidR="004E77E6" w:rsidRPr="003A03C6">
          <w:rPr>
            <w:noProof/>
          </w:rPr>
          <w:t xml:space="preserve"> parallel </w:t>
        </w:r>
      </w:ins>
      <w:ins w:id="256" w:author="Adarsh K. Ramasubramonian" w:date="2013-01-21T19:33:00Z">
        <w:r w:rsidR="006968C5" w:rsidRPr="003A03C6">
          <w:rPr>
            <w:noProof/>
          </w:rPr>
          <w:t xml:space="preserve">decoding information </w:t>
        </w:r>
      </w:ins>
      <w:ins w:id="257" w:author="Adarsh K. Ramasubramonian" w:date="2013-01-21T18:10:00Z">
        <w:r w:rsidR="004E77E6" w:rsidRPr="003A03C6">
          <w:rPr>
            <w:noProof/>
          </w:rPr>
          <w:t xml:space="preserve">SEI </w:t>
        </w:r>
      </w:ins>
      <w:ins w:id="258" w:author="Adarsh K. Ramasubramonian" w:date="2013-01-21T19:04:00Z">
        <w:r w:rsidR="001441BF" w:rsidRPr="003A03C6">
          <w:rPr>
            <w:noProof/>
          </w:rPr>
          <w:t>is not applicable</w:t>
        </w:r>
      </w:ins>
      <w:ins w:id="259" w:author="Adarsh K. Ramasubramonian" w:date="2013-01-21T19:08:00Z">
        <w:r w:rsidR="001441BF" w:rsidRPr="003A03C6">
          <w:rPr>
            <w:noProof/>
          </w:rPr>
          <w:t xml:space="preserve"> to the j-th reference view of the i-th </w:t>
        </w:r>
      </w:ins>
      <w:ins w:id="260" w:author="Adarsh K. Ramasubramonian" w:date="2013-01-21T19:22:00Z">
        <w:r w:rsidR="00C77D4D" w:rsidRPr="003A03C6">
          <w:rPr>
            <w:noProof/>
          </w:rPr>
          <w:t xml:space="preserve">coded </w:t>
        </w:r>
      </w:ins>
      <w:ins w:id="261" w:author="Adarsh K. Ramasubramonian" w:date="2013-01-21T19:08:00Z">
        <w:r w:rsidR="001441BF" w:rsidRPr="003A03C6">
          <w:rPr>
            <w:noProof/>
          </w:rPr>
          <w:t>view component when</w:t>
        </w:r>
      </w:ins>
      <w:ins w:id="262" w:author="Adarsh K. Ramasubramonian" w:date="2013-01-21T19:04:00Z">
        <w:r w:rsidR="001441BF" w:rsidRPr="003A03C6">
          <w:rPr>
            <w:noProof/>
          </w:rPr>
          <w:t xml:space="preserve"> </w:t>
        </w:r>
      </w:ins>
      <w:ins w:id="263" w:author="Adarsh K. Ramasubramonian" w:date="2013-01-21T19:09:00Z">
        <w:r w:rsidR="001441BF" w:rsidRPr="003A03C6">
          <w:rPr>
            <w:noProof/>
          </w:rPr>
          <w:t xml:space="preserve">either </w:t>
        </w:r>
      </w:ins>
      <w:ins w:id="264" w:author="Adarsh K. Ramasubramonian" w:date="2013-01-21T19:08:00Z">
        <w:r w:rsidR="001441BF" w:rsidRPr="003A03C6">
          <w:rPr>
            <w:noProof/>
          </w:rPr>
          <w:t xml:space="preserve">tiles_enabled_flag is equal to 1 </w:t>
        </w:r>
      </w:ins>
      <w:ins w:id="265" w:author="Adarsh K. Ramasubramonian" w:date="2013-01-21T19:09:00Z">
        <w:r w:rsidR="001441BF" w:rsidRPr="003A03C6">
          <w:rPr>
            <w:noProof/>
          </w:rPr>
          <w:t>in the picture parameter set referred to by the i-</w:t>
        </w:r>
      </w:ins>
      <w:ins w:id="266" w:author="Adarsh K. Ramasubramonian" w:date="2013-01-21T19:08:00Z">
        <w:r w:rsidR="001441BF" w:rsidRPr="003A03C6">
          <w:rPr>
            <w:noProof/>
          </w:rPr>
          <w:t xml:space="preserve">th </w:t>
        </w:r>
      </w:ins>
      <w:ins w:id="267" w:author="Adarsh K. Ramasubramonian" w:date="2013-01-21T19:27:00Z">
        <w:r w:rsidR="00C77D4D" w:rsidRPr="003A03C6">
          <w:rPr>
            <w:noProof/>
          </w:rPr>
          <w:t xml:space="preserve">coded </w:t>
        </w:r>
      </w:ins>
      <w:ins w:id="268" w:author="Adarsh K. Ramasubramonian" w:date="2013-01-21T19:08:00Z">
        <w:r w:rsidR="001441BF" w:rsidRPr="003A03C6">
          <w:rPr>
            <w:noProof/>
          </w:rPr>
          <w:t xml:space="preserve">view component or </w:t>
        </w:r>
      </w:ins>
      <w:ins w:id="269" w:author="Adarsh K. Ramasubramonian" w:date="2013-01-21T19:10:00Z">
        <w:r w:rsidR="001441BF" w:rsidRPr="003A03C6">
          <w:rPr>
            <w:noProof/>
          </w:rPr>
          <w:t xml:space="preserve">tiles_enabed_flag is equal to 1 </w:t>
        </w:r>
      </w:ins>
      <w:ins w:id="270" w:author="Adarsh K. Ramasubramonian" w:date="2013-01-21T19:22:00Z">
        <w:r w:rsidR="0057139D" w:rsidRPr="003A03C6">
          <w:rPr>
            <w:noProof/>
          </w:rPr>
          <w:t xml:space="preserve">in the picture parameter set referred to by the view component of </w:t>
        </w:r>
      </w:ins>
      <w:ins w:id="271" w:author="Adarsh K. Ramasubramonian" w:date="2013-01-21T19:10:00Z">
        <w:r w:rsidR="001441BF" w:rsidRPr="003A03C6">
          <w:rPr>
            <w:noProof/>
          </w:rPr>
          <w:t xml:space="preserve">the </w:t>
        </w:r>
      </w:ins>
      <w:ins w:id="272" w:author="Adarsh K. Ramasubramonian" w:date="2013-01-21T19:08:00Z">
        <w:r w:rsidR="001441BF" w:rsidRPr="003A03C6">
          <w:rPr>
            <w:noProof/>
          </w:rPr>
          <w:t>j-</w:t>
        </w:r>
        <w:proofErr w:type="spellStart"/>
        <w:r w:rsidR="001441BF" w:rsidRPr="003A03C6">
          <w:rPr>
            <w:noProof/>
          </w:rPr>
          <w:t>th</w:t>
        </w:r>
        <w:proofErr w:type="spellEnd"/>
        <w:r w:rsidR="001441BF" w:rsidRPr="003A03C6">
          <w:rPr>
            <w:noProof/>
          </w:rPr>
          <w:t xml:space="preserve"> reference </w:t>
        </w:r>
      </w:ins>
      <w:ins w:id="273" w:author="Adarsh K. Ramasubramonian" w:date="2013-01-21T19:10:00Z">
        <w:r w:rsidR="001441BF" w:rsidRPr="003A03C6">
          <w:rPr>
            <w:noProof/>
          </w:rPr>
          <w:t xml:space="preserve">view </w:t>
        </w:r>
      </w:ins>
      <w:ins w:id="274" w:author="Adarsh K. Ramasubramonian" w:date="2013-01-21T19:08:00Z">
        <w:r w:rsidR="001441BF" w:rsidRPr="003A03C6">
          <w:rPr>
            <w:noProof/>
          </w:rPr>
          <w:t xml:space="preserve">of the </w:t>
        </w:r>
        <w:proofErr w:type="spellStart"/>
        <w:r w:rsidR="001441BF" w:rsidRPr="003A03C6">
          <w:rPr>
            <w:noProof/>
          </w:rPr>
          <w:t>i-t</w:t>
        </w:r>
      </w:ins>
      <w:ins w:id="275" w:author="Adarsh K. Ramasubramonian" w:date="2013-01-21T19:10:00Z">
        <w:r w:rsidR="001441BF" w:rsidRPr="003A03C6">
          <w:rPr>
            <w:noProof/>
          </w:rPr>
          <w:t>h</w:t>
        </w:r>
        <w:proofErr w:type="spellEnd"/>
        <w:r w:rsidR="001441BF" w:rsidRPr="003A03C6">
          <w:rPr>
            <w:noProof/>
          </w:rPr>
          <w:t xml:space="preserve"> </w:t>
        </w:r>
      </w:ins>
      <w:ins w:id="276" w:author="Adarsh K. Ramasubramonian" w:date="2013-01-21T19:22:00Z">
        <w:r w:rsidR="00253A0C" w:rsidRPr="003A03C6">
          <w:rPr>
            <w:noProof/>
          </w:rPr>
          <w:t xml:space="preserve">coded </w:t>
        </w:r>
      </w:ins>
      <w:ins w:id="277" w:author="Adarsh K. Ramasubramonian" w:date="2013-01-21T19:10:00Z">
        <w:r w:rsidR="001441BF" w:rsidRPr="003A03C6">
          <w:rPr>
            <w:noProof/>
          </w:rPr>
          <w:t>view component.</w:t>
        </w:r>
      </w:ins>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636EEE" w:rsidP="009234A5">
      <w:pPr>
        <w:jc w:val="both"/>
        <w:rPr>
          <w:szCs w:val="22"/>
          <w:lang w:val="en-CA"/>
        </w:rPr>
      </w:pPr>
      <w:r w:rsidRPr="0054550C">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183" w:rsidRDefault="00BC7183">
      <w:r>
        <w:separator/>
      </w:r>
    </w:p>
  </w:endnote>
  <w:endnote w:type="continuationSeparator" w:id="0">
    <w:p w:rsidR="00BC7183" w:rsidRDefault="00BC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Sendnya">
    <w:panose1 w:val="00000400000000000000"/>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F4FEE">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A03C6">
      <w:rPr>
        <w:rStyle w:val="PageNumber"/>
        <w:noProof/>
      </w:rPr>
      <w:t>2013-01-21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183" w:rsidRDefault="00BC7183">
      <w:r>
        <w:separator/>
      </w:r>
    </w:p>
  </w:footnote>
  <w:footnote w:type="continuationSeparator" w:id="0">
    <w:p w:rsidR="00BC7183" w:rsidRDefault="00BC7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5DF5809"/>
    <w:multiLevelType w:val="multilevel"/>
    <w:tmpl w:val="13B8EB68"/>
    <w:lvl w:ilvl="0">
      <w:start w:val="9"/>
      <w:numFmt w:val="upperLetter"/>
      <w:suff w:val="nothing"/>
      <w:lvlText w:val="%1"/>
      <w:lvlJc w:val="left"/>
      <w:pPr>
        <w:ind w:left="360" w:hanging="360"/>
      </w:pPr>
      <w:rPr>
        <w:rFonts w:ascii="Times New Roman Bold" w:hAnsi="Times New Roman Bold" w:cs="Sendnya" w:hint="default"/>
        <w:vanish/>
        <w:color w:val="FFFFFF"/>
      </w:rPr>
    </w:lvl>
    <w:lvl w:ilvl="1">
      <w:start w:val="1"/>
      <w:numFmt w:val="decimal"/>
      <w:lvlText w:val="%1.%2"/>
      <w:lvlJc w:val="left"/>
      <w:pPr>
        <w:tabs>
          <w:tab w:val="num" w:pos="1020"/>
        </w:tabs>
        <w:ind w:left="0" w:firstLine="0"/>
      </w:pPr>
      <w:rPr>
        <w:rFonts w:cs="Sendnya" w:hint="eastAsia"/>
        <w:sz w:val="22"/>
      </w:rPr>
    </w:lvl>
    <w:lvl w:ilvl="2">
      <w:start w:val="1"/>
      <w:numFmt w:val="decimal"/>
      <w:lvlText w:val="%1.%2.%3"/>
      <w:lvlJc w:val="left"/>
      <w:pPr>
        <w:tabs>
          <w:tab w:val="num" w:pos="720"/>
        </w:tabs>
        <w:ind w:left="1224" w:hanging="1224"/>
      </w:pPr>
      <w:rPr>
        <w:rFonts w:cs="Sendnya" w:hint="eastAsia"/>
        <w:b/>
        <w:i w:val="0"/>
        <w:sz w:val="20"/>
      </w:rPr>
    </w:lvl>
    <w:lvl w:ilvl="3">
      <w:start w:val="1"/>
      <w:numFmt w:val="decimal"/>
      <w:lvlText w:val="%1.%2.%3.%4"/>
      <w:lvlJc w:val="left"/>
      <w:pPr>
        <w:tabs>
          <w:tab w:val="num" w:pos="720"/>
        </w:tabs>
        <w:ind w:left="1728" w:hanging="1728"/>
      </w:pPr>
      <w:rPr>
        <w:rFonts w:cs="Sendnya" w:hint="eastAsia"/>
        <w:sz w:val="20"/>
      </w:rPr>
    </w:lvl>
    <w:lvl w:ilvl="4">
      <w:start w:val="1"/>
      <w:numFmt w:val="decimal"/>
      <w:lvlText w:val="%1.%2.%3.%4.%5"/>
      <w:lvlJc w:val="left"/>
      <w:pPr>
        <w:tabs>
          <w:tab w:val="num" w:pos="862"/>
        </w:tabs>
        <w:ind w:left="2374" w:hanging="2374"/>
      </w:pPr>
      <w:rPr>
        <w:rFonts w:cs="Sendnya" w:hint="eastAsia"/>
        <w:sz w:val="20"/>
      </w:rPr>
    </w:lvl>
    <w:lvl w:ilvl="5">
      <w:start w:val="1"/>
      <w:numFmt w:val="decimal"/>
      <w:lvlText w:val="%1.%2.%3.%4.%5.%6"/>
      <w:lvlJc w:val="left"/>
      <w:pPr>
        <w:tabs>
          <w:tab w:val="num" w:pos="1080"/>
        </w:tabs>
        <w:ind w:left="0" w:firstLine="0"/>
      </w:pPr>
      <w:rPr>
        <w:rFonts w:cs="Sendnya" w:hint="default"/>
      </w:rPr>
    </w:lvl>
    <w:lvl w:ilvl="6">
      <w:start w:val="1"/>
      <w:numFmt w:val="decimal"/>
      <w:lvlText w:val="%1.%2.%3.%4.%5.%6.%7"/>
      <w:lvlJc w:val="left"/>
      <w:pPr>
        <w:tabs>
          <w:tab w:val="num" w:pos="1080"/>
        </w:tabs>
        <w:ind w:left="3240" w:hanging="3240"/>
      </w:pPr>
      <w:rPr>
        <w:rFonts w:cs="Sendnya" w:hint="default"/>
      </w:rPr>
    </w:lvl>
    <w:lvl w:ilvl="7">
      <w:start w:val="1"/>
      <w:numFmt w:val="decimal"/>
      <w:lvlText w:val="%1.%2.%3.%4.%5.%6.%7.%8"/>
      <w:lvlJc w:val="left"/>
      <w:pPr>
        <w:tabs>
          <w:tab w:val="num" w:pos="3960"/>
        </w:tabs>
        <w:ind w:left="3744" w:hanging="3744"/>
      </w:pPr>
      <w:rPr>
        <w:rFonts w:cs="Sendnya" w:hint="default"/>
      </w:rPr>
    </w:lvl>
    <w:lvl w:ilvl="8">
      <w:start w:val="1"/>
      <w:numFmt w:val="decimal"/>
      <w:lvlText w:val="%1.%2.%3.%4.%5.%6.%7.%8.%9"/>
      <w:lvlJc w:val="left"/>
      <w:pPr>
        <w:tabs>
          <w:tab w:val="num" w:pos="4680"/>
        </w:tabs>
        <w:ind w:left="4320" w:hanging="4320"/>
      </w:pPr>
      <w:rPr>
        <w:rFonts w:cs="Sendnya"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997A4F"/>
    <w:multiLevelType w:val="hybridMultilevel"/>
    <w:tmpl w:val="FCA4C2DC"/>
    <w:lvl w:ilvl="0" w:tplc="0DAAA6A2">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3FE"/>
    <w:rsid w:val="000458BC"/>
    <w:rsid w:val="00045C41"/>
    <w:rsid w:val="00046C03"/>
    <w:rsid w:val="00056662"/>
    <w:rsid w:val="00063256"/>
    <w:rsid w:val="00072539"/>
    <w:rsid w:val="0007614F"/>
    <w:rsid w:val="0008100E"/>
    <w:rsid w:val="000B1C6B"/>
    <w:rsid w:val="000B4FF9"/>
    <w:rsid w:val="000C09AC"/>
    <w:rsid w:val="000C2379"/>
    <w:rsid w:val="000C4238"/>
    <w:rsid w:val="000D4102"/>
    <w:rsid w:val="000E00F3"/>
    <w:rsid w:val="000E618F"/>
    <w:rsid w:val="000E70FE"/>
    <w:rsid w:val="000F158C"/>
    <w:rsid w:val="00102F3D"/>
    <w:rsid w:val="0010643D"/>
    <w:rsid w:val="001172F7"/>
    <w:rsid w:val="00124E38"/>
    <w:rsid w:val="0012580B"/>
    <w:rsid w:val="00131F90"/>
    <w:rsid w:val="0013526E"/>
    <w:rsid w:val="00135ADA"/>
    <w:rsid w:val="001441BF"/>
    <w:rsid w:val="001649FF"/>
    <w:rsid w:val="0016744A"/>
    <w:rsid w:val="00171371"/>
    <w:rsid w:val="00175A24"/>
    <w:rsid w:val="00187E58"/>
    <w:rsid w:val="001A297E"/>
    <w:rsid w:val="001A368E"/>
    <w:rsid w:val="001A7329"/>
    <w:rsid w:val="001B4E28"/>
    <w:rsid w:val="001C3452"/>
    <w:rsid w:val="001C3525"/>
    <w:rsid w:val="001C4A0A"/>
    <w:rsid w:val="001D1BD2"/>
    <w:rsid w:val="001D6119"/>
    <w:rsid w:val="001E02BE"/>
    <w:rsid w:val="001E3B37"/>
    <w:rsid w:val="001E76B2"/>
    <w:rsid w:val="001F2594"/>
    <w:rsid w:val="00201C21"/>
    <w:rsid w:val="002055A6"/>
    <w:rsid w:val="00206460"/>
    <w:rsid w:val="002069B4"/>
    <w:rsid w:val="00215DFC"/>
    <w:rsid w:val="002212DF"/>
    <w:rsid w:val="00227BA7"/>
    <w:rsid w:val="00253A0C"/>
    <w:rsid w:val="00261D6F"/>
    <w:rsid w:val="00263398"/>
    <w:rsid w:val="00275BCF"/>
    <w:rsid w:val="00292257"/>
    <w:rsid w:val="002A54E0"/>
    <w:rsid w:val="002B1595"/>
    <w:rsid w:val="002B191D"/>
    <w:rsid w:val="002B670F"/>
    <w:rsid w:val="002C1CD1"/>
    <w:rsid w:val="002D0421"/>
    <w:rsid w:val="002D0AF6"/>
    <w:rsid w:val="002E3D09"/>
    <w:rsid w:val="002F164D"/>
    <w:rsid w:val="00306206"/>
    <w:rsid w:val="0031273D"/>
    <w:rsid w:val="00317D85"/>
    <w:rsid w:val="003231C1"/>
    <w:rsid w:val="00327C56"/>
    <w:rsid w:val="003315A1"/>
    <w:rsid w:val="003373EC"/>
    <w:rsid w:val="00342FF4"/>
    <w:rsid w:val="00345ED7"/>
    <w:rsid w:val="003557EA"/>
    <w:rsid w:val="003706CC"/>
    <w:rsid w:val="00373D65"/>
    <w:rsid w:val="0037506A"/>
    <w:rsid w:val="00377710"/>
    <w:rsid w:val="00380053"/>
    <w:rsid w:val="00391418"/>
    <w:rsid w:val="0039304E"/>
    <w:rsid w:val="003A03C6"/>
    <w:rsid w:val="003A21D8"/>
    <w:rsid w:val="003A2D8E"/>
    <w:rsid w:val="003B172C"/>
    <w:rsid w:val="003C20E4"/>
    <w:rsid w:val="003D2D0E"/>
    <w:rsid w:val="003E6F90"/>
    <w:rsid w:val="003F5D0F"/>
    <w:rsid w:val="00411F9E"/>
    <w:rsid w:val="00414101"/>
    <w:rsid w:val="004310D7"/>
    <w:rsid w:val="00433DDB"/>
    <w:rsid w:val="00437619"/>
    <w:rsid w:val="00444948"/>
    <w:rsid w:val="004546EB"/>
    <w:rsid w:val="0045717E"/>
    <w:rsid w:val="00460C71"/>
    <w:rsid w:val="004624F9"/>
    <w:rsid w:val="004976E6"/>
    <w:rsid w:val="004A2A63"/>
    <w:rsid w:val="004A3B0A"/>
    <w:rsid w:val="004B210C"/>
    <w:rsid w:val="004C68EC"/>
    <w:rsid w:val="004D405F"/>
    <w:rsid w:val="004D50B6"/>
    <w:rsid w:val="004D67C0"/>
    <w:rsid w:val="004E4F4F"/>
    <w:rsid w:val="004E6789"/>
    <w:rsid w:val="004E77E6"/>
    <w:rsid w:val="004F4FEE"/>
    <w:rsid w:val="004F61E3"/>
    <w:rsid w:val="0050156B"/>
    <w:rsid w:val="0051015C"/>
    <w:rsid w:val="00516CF1"/>
    <w:rsid w:val="00531AE9"/>
    <w:rsid w:val="005373EB"/>
    <w:rsid w:val="0054596A"/>
    <w:rsid w:val="00550A66"/>
    <w:rsid w:val="00567EC7"/>
    <w:rsid w:val="00570013"/>
    <w:rsid w:val="00570FD7"/>
    <w:rsid w:val="0057139D"/>
    <w:rsid w:val="00572963"/>
    <w:rsid w:val="005801A2"/>
    <w:rsid w:val="005952A5"/>
    <w:rsid w:val="005A33A1"/>
    <w:rsid w:val="005B217D"/>
    <w:rsid w:val="005C385F"/>
    <w:rsid w:val="005C64BC"/>
    <w:rsid w:val="005E1AC6"/>
    <w:rsid w:val="005F6F1B"/>
    <w:rsid w:val="00606A33"/>
    <w:rsid w:val="00610D43"/>
    <w:rsid w:val="00624B33"/>
    <w:rsid w:val="00630AA2"/>
    <w:rsid w:val="00636EEE"/>
    <w:rsid w:val="00642C26"/>
    <w:rsid w:val="00646707"/>
    <w:rsid w:val="00653D50"/>
    <w:rsid w:val="00662E58"/>
    <w:rsid w:val="00664DCF"/>
    <w:rsid w:val="00677527"/>
    <w:rsid w:val="006968C5"/>
    <w:rsid w:val="006C5D39"/>
    <w:rsid w:val="006E2810"/>
    <w:rsid w:val="006E5417"/>
    <w:rsid w:val="006F1BB1"/>
    <w:rsid w:val="00712F60"/>
    <w:rsid w:val="00720E3B"/>
    <w:rsid w:val="00745F6B"/>
    <w:rsid w:val="00752CE3"/>
    <w:rsid w:val="0075585E"/>
    <w:rsid w:val="00770571"/>
    <w:rsid w:val="007768FF"/>
    <w:rsid w:val="007809D3"/>
    <w:rsid w:val="007824D3"/>
    <w:rsid w:val="00787CAF"/>
    <w:rsid w:val="00796EE3"/>
    <w:rsid w:val="007A2B0F"/>
    <w:rsid w:val="007A3357"/>
    <w:rsid w:val="007A37DC"/>
    <w:rsid w:val="007A7D29"/>
    <w:rsid w:val="007B4AB8"/>
    <w:rsid w:val="007C2641"/>
    <w:rsid w:val="007D4EA1"/>
    <w:rsid w:val="007D7ABB"/>
    <w:rsid w:val="007F1F8B"/>
    <w:rsid w:val="007F67A1"/>
    <w:rsid w:val="00811532"/>
    <w:rsid w:val="008206C8"/>
    <w:rsid w:val="00834594"/>
    <w:rsid w:val="00860D8C"/>
    <w:rsid w:val="008637B1"/>
    <w:rsid w:val="00871C70"/>
    <w:rsid w:val="00874A6C"/>
    <w:rsid w:val="008759E8"/>
    <w:rsid w:val="00876C65"/>
    <w:rsid w:val="008779A4"/>
    <w:rsid w:val="00886173"/>
    <w:rsid w:val="008A4B4C"/>
    <w:rsid w:val="008B2C5E"/>
    <w:rsid w:val="008C239F"/>
    <w:rsid w:val="008D2E3D"/>
    <w:rsid w:val="008E480C"/>
    <w:rsid w:val="008E4B98"/>
    <w:rsid w:val="00907757"/>
    <w:rsid w:val="009212B0"/>
    <w:rsid w:val="009234A5"/>
    <w:rsid w:val="009336F7"/>
    <w:rsid w:val="009374A7"/>
    <w:rsid w:val="00973041"/>
    <w:rsid w:val="0098551D"/>
    <w:rsid w:val="00992AA1"/>
    <w:rsid w:val="0099518F"/>
    <w:rsid w:val="009A2A23"/>
    <w:rsid w:val="009A523D"/>
    <w:rsid w:val="009C3187"/>
    <w:rsid w:val="009D5755"/>
    <w:rsid w:val="009F496B"/>
    <w:rsid w:val="009F7338"/>
    <w:rsid w:val="00A01439"/>
    <w:rsid w:val="00A02E61"/>
    <w:rsid w:val="00A05CFF"/>
    <w:rsid w:val="00A15E0A"/>
    <w:rsid w:val="00A2758E"/>
    <w:rsid w:val="00A54E7D"/>
    <w:rsid w:val="00A56B97"/>
    <w:rsid w:val="00A6093D"/>
    <w:rsid w:val="00A76A6D"/>
    <w:rsid w:val="00A812A4"/>
    <w:rsid w:val="00A83253"/>
    <w:rsid w:val="00AA6E84"/>
    <w:rsid w:val="00AB2494"/>
    <w:rsid w:val="00AE341B"/>
    <w:rsid w:val="00AF52BB"/>
    <w:rsid w:val="00B06EE2"/>
    <w:rsid w:val="00B07CA7"/>
    <w:rsid w:val="00B1279A"/>
    <w:rsid w:val="00B21562"/>
    <w:rsid w:val="00B2283E"/>
    <w:rsid w:val="00B40F3C"/>
    <w:rsid w:val="00B455C0"/>
    <w:rsid w:val="00B5222E"/>
    <w:rsid w:val="00B56A3A"/>
    <w:rsid w:val="00B61C96"/>
    <w:rsid w:val="00B678D5"/>
    <w:rsid w:val="00B702F6"/>
    <w:rsid w:val="00B73A2A"/>
    <w:rsid w:val="00B74ABA"/>
    <w:rsid w:val="00B91E7C"/>
    <w:rsid w:val="00B92420"/>
    <w:rsid w:val="00B94B06"/>
    <w:rsid w:val="00B94C28"/>
    <w:rsid w:val="00BA053A"/>
    <w:rsid w:val="00BC10BA"/>
    <w:rsid w:val="00BC5AFD"/>
    <w:rsid w:val="00BC7183"/>
    <w:rsid w:val="00BD13B3"/>
    <w:rsid w:val="00BD57F3"/>
    <w:rsid w:val="00BF57E3"/>
    <w:rsid w:val="00BF6DA4"/>
    <w:rsid w:val="00C04F43"/>
    <w:rsid w:val="00C0609D"/>
    <w:rsid w:val="00C115AB"/>
    <w:rsid w:val="00C123C2"/>
    <w:rsid w:val="00C26DFA"/>
    <w:rsid w:val="00C272FD"/>
    <w:rsid w:val="00C30249"/>
    <w:rsid w:val="00C34C96"/>
    <w:rsid w:val="00C3723B"/>
    <w:rsid w:val="00C50802"/>
    <w:rsid w:val="00C606C9"/>
    <w:rsid w:val="00C60E96"/>
    <w:rsid w:val="00C77D4D"/>
    <w:rsid w:val="00C80288"/>
    <w:rsid w:val="00C84003"/>
    <w:rsid w:val="00C90650"/>
    <w:rsid w:val="00C97D78"/>
    <w:rsid w:val="00CB2B15"/>
    <w:rsid w:val="00CC1205"/>
    <w:rsid w:val="00CC2AAE"/>
    <w:rsid w:val="00CC5A42"/>
    <w:rsid w:val="00CD0EAB"/>
    <w:rsid w:val="00CE0A4C"/>
    <w:rsid w:val="00CE3A7F"/>
    <w:rsid w:val="00CF34DB"/>
    <w:rsid w:val="00CF558F"/>
    <w:rsid w:val="00D073E2"/>
    <w:rsid w:val="00D4233D"/>
    <w:rsid w:val="00D446EC"/>
    <w:rsid w:val="00D51BF0"/>
    <w:rsid w:val="00D51CA4"/>
    <w:rsid w:val="00D55942"/>
    <w:rsid w:val="00D66E7C"/>
    <w:rsid w:val="00D807BF"/>
    <w:rsid w:val="00D80A43"/>
    <w:rsid w:val="00D83973"/>
    <w:rsid w:val="00DA7698"/>
    <w:rsid w:val="00DA7887"/>
    <w:rsid w:val="00DB2C26"/>
    <w:rsid w:val="00DE6B43"/>
    <w:rsid w:val="00DF300C"/>
    <w:rsid w:val="00DF43E4"/>
    <w:rsid w:val="00DF5A1D"/>
    <w:rsid w:val="00DF76C0"/>
    <w:rsid w:val="00E025F3"/>
    <w:rsid w:val="00E0621F"/>
    <w:rsid w:val="00E11923"/>
    <w:rsid w:val="00E21F20"/>
    <w:rsid w:val="00E262D4"/>
    <w:rsid w:val="00E27183"/>
    <w:rsid w:val="00E31C88"/>
    <w:rsid w:val="00E36250"/>
    <w:rsid w:val="00E463CF"/>
    <w:rsid w:val="00E54511"/>
    <w:rsid w:val="00E61DAC"/>
    <w:rsid w:val="00E6631D"/>
    <w:rsid w:val="00E72B80"/>
    <w:rsid w:val="00E75FE3"/>
    <w:rsid w:val="00E85479"/>
    <w:rsid w:val="00E86C4C"/>
    <w:rsid w:val="00E9790F"/>
    <w:rsid w:val="00EA6089"/>
    <w:rsid w:val="00EB2493"/>
    <w:rsid w:val="00EB7AB1"/>
    <w:rsid w:val="00ED2A17"/>
    <w:rsid w:val="00ED34E1"/>
    <w:rsid w:val="00ED5DA9"/>
    <w:rsid w:val="00EF48CC"/>
    <w:rsid w:val="00EF6CF9"/>
    <w:rsid w:val="00F02DD7"/>
    <w:rsid w:val="00F4571F"/>
    <w:rsid w:val="00F73032"/>
    <w:rsid w:val="00F848FC"/>
    <w:rsid w:val="00F9282A"/>
    <w:rsid w:val="00F92C02"/>
    <w:rsid w:val="00F962C5"/>
    <w:rsid w:val="00F96BAD"/>
    <w:rsid w:val="00F97022"/>
    <w:rsid w:val="00FA17E2"/>
    <w:rsid w:val="00FB0E84"/>
    <w:rsid w:val="00FD01C2"/>
    <w:rsid w:val="00FD2BB8"/>
    <w:rsid w:val="00FF0CE3"/>
    <w:rsid w:val="00FF4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Table">
    <w:name w:val="3Table"/>
    <w:basedOn w:val="Normal"/>
    <w:link w:val="3TableChar"/>
    <w:qFormat/>
    <w:rsid w:val="00DF43E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DF43E4"/>
    <w:rPr>
      <w:rFonts w:eastAsia="Malgun Gothic"/>
      <w:noProof/>
      <w:lang w:val="en-GB" w:eastAsia="en-US"/>
    </w:rPr>
  </w:style>
  <w:style w:type="character" w:styleId="CommentReference">
    <w:name w:val="annotation reference"/>
    <w:basedOn w:val="DefaultParagraphFont"/>
    <w:rsid w:val="005373EB"/>
    <w:rPr>
      <w:sz w:val="16"/>
      <w:szCs w:val="16"/>
    </w:rPr>
  </w:style>
  <w:style w:type="paragraph" w:styleId="CommentText">
    <w:name w:val="annotation text"/>
    <w:basedOn w:val="Normal"/>
    <w:link w:val="CommentTextChar"/>
    <w:rsid w:val="005373EB"/>
    <w:rPr>
      <w:sz w:val="20"/>
    </w:rPr>
  </w:style>
  <w:style w:type="character" w:customStyle="1" w:styleId="CommentTextChar">
    <w:name w:val="Comment Text Char"/>
    <w:basedOn w:val="DefaultParagraphFont"/>
    <w:link w:val="CommentText"/>
    <w:rsid w:val="005373EB"/>
    <w:rPr>
      <w:lang w:eastAsia="en-US"/>
    </w:rPr>
  </w:style>
  <w:style w:type="paragraph" w:styleId="CommentSubject">
    <w:name w:val="annotation subject"/>
    <w:basedOn w:val="CommentText"/>
    <w:next w:val="CommentText"/>
    <w:link w:val="CommentSubjectChar"/>
    <w:rsid w:val="005373EB"/>
    <w:rPr>
      <w:b/>
      <w:bCs/>
    </w:rPr>
  </w:style>
  <w:style w:type="character" w:customStyle="1" w:styleId="CommentSubjectChar">
    <w:name w:val="Comment Subject Char"/>
    <w:basedOn w:val="CommentTextChar"/>
    <w:link w:val="CommentSubject"/>
    <w:rsid w:val="005373EB"/>
    <w:rPr>
      <w:b/>
      <w:bCs/>
      <w:lang w:eastAsia="en-US"/>
    </w:rPr>
  </w:style>
  <w:style w:type="paragraph" w:customStyle="1" w:styleId="tableheading">
    <w:name w:val="table heading"/>
    <w:basedOn w:val="Normal"/>
    <w:rsid w:val="00EB2493"/>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EB249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EB2493"/>
    <w:rPr>
      <w:rFonts w:eastAsia="MS Mincho"/>
      <w:lang w:val="en-GB" w:eastAsia="en-US"/>
    </w:rPr>
  </w:style>
  <w:style w:type="paragraph" w:customStyle="1" w:styleId="tablecell">
    <w:name w:val="table cell"/>
    <w:basedOn w:val="Normal"/>
    <w:rsid w:val="00EB2493"/>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Normal"/>
    <w:qFormat/>
    <w:rsid w:val="003A03C6"/>
    <w:pPr>
      <w:tabs>
        <w:tab w:val="clear" w:pos="360"/>
        <w:tab w:val="clear" w:pos="720"/>
        <w:tab w:val="clear" w:pos="1080"/>
        <w:tab w:val="clear" w:pos="1440"/>
      </w:tabs>
      <w:spacing w:before="60"/>
      <w:ind w:left="288"/>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Table">
    <w:name w:val="3Table"/>
    <w:basedOn w:val="Normal"/>
    <w:link w:val="3TableChar"/>
    <w:qFormat/>
    <w:rsid w:val="00DF43E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DF43E4"/>
    <w:rPr>
      <w:rFonts w:eastAsia="Malgun Gothic"/>
      <w:noProof/>
      <w:lang w:val="en-GB" w:eastAsia="en-US"/>
    </w:rPr>
  </w:style>
  <w:style w:type="character" w:styleId="CommentReference">
    <w:name w:val="annotation reference"/>
    <w:basedOn w:val="DefaultParagraphFont"/>
    <w:rsid w:val="005373EB"/>
    <w:rPr>
      <w:sz w:val="16"/>
      <w:szCs w:val="16"/>
    </w:rPr>
  </w:style>
  <w:style w:type="paragraph" w:styleId="CommentText">
    <w:name w:val="annotation text"/>
    <w:basedOn w:val="Normal"/>
    <w:link w:val="CommentTextChar"/>
    <w:rsid w:val="005373EB"/>
    <w:rPr>
      <w:sz w:val="20"/>
    </w:rPr>
  </w:style>
  <w:style w:type="character" w:customStyle="1" w:styleId="CommentTextChar">
    <w:name w:val="Comment Text Char"/>
    <w:basedOn w:val="DefaultParagraphFont"/>
    <w:link w:val="CommentText"/>
    <w:rsid w:val="005373EB"/>
    <w:rPr>
      <w:lang w:eastAsia="en-US"/>
    </w:rPr>
  </w:style>
  <w:style w:type="paragraph" w:styleId="CommentSubject">
    <w:name w:val="annotation subject"/>
    <w:basedOn w:val="CommentText"/>
    <w:next w:val="CommentText"/>
    <w:link w:val="CommentSubjectChar"/>
    <w:rsid w:val="005373EB"/>
    <w:rPr>
      <w:b/>
      <w:bCs/>
    </w:rPr>
  </w:style>
  <w:style w:type="character" w:customStyle="1" w:styleId="CommentSubjectChar">
    <w:name w:val="Comment Subject Char"/>
    <w:basedOn w:val="CommentTextChar"/>
    <w:link w:val="CommentSubject"/>
    <w:rsid w:val="005373EB"/>
    <w:rPr>
      <w:b/>
      <w:bCs/>
      <w:lang w:eastAsia="en-US"/>
    </w:rPr>
  </w:style>
  <w:style w:type="paragraph" w:customStyle="1" w:styleId="tableheading">
    <w:name w:val="table heading"/>
    <w:basedOn w:val="Normal"/>
    <w:rsid w:val="00EB2493"/>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EB249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EB2493"/>
    <w:rPr>
      <w:rFonts w:eastAsia="MS Mincho"/>
      <w:lang w:val="en-GB" w:eastAsia="en-US"/>
    </w:rPr>
  </w:style>
  <w:style w:type="paragraph" w:customStyle="1" w:styleId="tablecell">
    <w:name w:val="table cell"/>
    <w:basedOn w:val="Normal"/>
    <w:rsid w:val="00EB2493"/>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Normal"/>
    <w:qFormat/>
    <w:rsid w:val="003A03C6"/>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zhang@qti.qualcomm.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ramasub@qti.qualcomm.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seregin@qti.qualcomm.com"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cheny@qti.qualcomm.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ekuiw@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1755</Words>
  <Characters>10005</Characters>
  <Application>Microsoft Office Word</Application>
  <DocSecurity>0</DocSecurity>
  <Lines>83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11737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Adarsh K. Ramasubramonian</cp:lastModifiedBy>
  <cp:revision>16</cp:revision>
  <cp:lastPrinted>2013-01-09T05:46:00Z</cp:lastPrinted>
  <dcterms:created xsi:type="dcterms:W3CDTF">2013-01-21T14:40:00Z</dcterms:created>
  <dcterms:modified xsi:type="dcterms:W3CDTF">2013-01-22T08:39:00Z</dcterms:modified>
</cp:coreProperties>
</file>