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643A4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43A4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CD1C8E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CD1C8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8B399D">
              <w:rPr>
                <w:rFonts w:hint="eastAsia"/>
                <w:u w:val="single"/>
                <w:lang w:val="en-CA" w:eastAsia="zh-CN"/>
              </w:rPr>
              <w:t>C</w:t>
            </w:r>
            <w:r w:rsidR="00CD1C8E">
              <w:rPr>
                <w:rFonts w:hint="eastAsia"/>
                <w:u w:val="single"/>
                <w:lang w:val="en-CA" w:eastAsia="zh-CN"/>
              </w:rPr>
              <w:t>0046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102120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>
              <w:rPr>
                <w:rFonts w:hint="eastAsia"/>
                <w:b/>
                <w:szCs w:val="22"/>
                <w:lang w:val="en-CA" w:eastAsia="zh-CN"/>
              </w:rPr>
              <w:t>5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C84C4D">
              <w:rPr>
                <w:rFonts w:hint="eastAsia"/>
                <w:b/>
                <w:szCs w:val="22"/>
                <w:lang w:val="en-CA" w:eastAsia="zh-CN"/>
              </w:rPr>
              <w:t>Bug</w:t>
            </w:r>
            <w:r w:rsidR="00EF140B">
              <w:rPr>
                <w:rFonts w:hint="eastAsia"/>
                <w:b/>
                <w:szCs w:val="22"/>
                <w:lang w:val="en-CA" w:eastAsia="zh-CN"/>
              </w:rPr>
              <w:t xml:space="preserve"> F</w:t>
            </w:r>
            <w:r w:rsidR="00C84C4D">
              <w:rPr>
                <w:rFonts w:hint="eastAsia"/>
                <w:b/>
                <w:szCs w:val="22"/>
                <w:lang w:val="en-CA" w:eastAsia="zh-CN"/>
              </w:rPr>
              <w:t>ix</w:t>
            </w:r>
            <w:r w:rsidR="00C84C4D" w:rsidRPr="00210CBF">
              <w:rPr>
                <w:b/>
                <w:szCs w:val="22"/>
                <w:lang w:val="en-CA"/>
              </w:rPr>
              <w:t xml:space="preserve"> </w:t>
            </w:r>
            <w:r w:rsidR="003511CB">
              <w:rPr>
                <w:rFonts w:hint="eastAsia"/>
                <w:b/>
                <w:szCs w:val="22"/>
                <w:lang w:val="en-CA" w:eastAsia="zh-CN"/>
              </w:rPr>
              <w:t xml:space="preserve">and Extension </w:t>
            </w:r>
            <w:r w:rsidR="00C84C4D">
              <w:rPr>
                <w:rFonts w:hint="eastAsia"/>
                <w:b/>
                <w:szCs w:val="22"/>
                <w:lang w:val="en-CA" w:eastAsia="zh-CN"/>
              </w:rPr>
              <w:t xml:space="preserve">of </w:t>
            </w:r>
            <w:r w:rsidR="00EF140B">
              <w:rPr>
                <w:rFonts w:hint="eastAsia"/>
                <w:b/>
                <w:szCs w:val="22"/>
                <w:lang w:val="en-CA" w:eastAsia="zh-CN"/>
              </w:rPr>
              <w:t>Illumination C</w:t>
            </w:r>
            <w:r w:rsidR="00C84C4D">
              <w:rPr>
                <w:rFonts w:hint="eastAsia"/>
                <w:b/>
                <w:szCs w:val="22"/>
                <w:lang w:val="en-CA" w:eastAsia="zh-CN"/>
              </w:rPr>
              <w:t>ompensation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Jiwook Jung (</w:t>
            </w:r>
            <w:hyperlink r:id="rId10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jiwook.jung@lge.com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Jaewon Sung (</w:t>
            </w:r>
            <w:hyperlink r:id="rId11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jw.sung@lge.com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Jie Jia (</w:t>
            </w:r>
            <w:hyperlink r:id="rId12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Sehoon Yea (</w:t>
            </w:r>
            <w:hyperlink r:id="rId13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sehoon.yea@lge.com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3C5EA6" w:rsidP="009C5CB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712D7D">
        <w:rPr>
          <w:rFonts w:hint="eastAsia"/>
          <w:lang w:val="en-GB" w:eastAsia="zh-CN"/>
        </w:rPr>
        <w:t>report</w:t>
      </w:r>
      <w:r w:rsidR="00E30349">
        <w:rPr>
          <w:rFonts w:hint="eastAsia"/>
          <w:lang w:val="en-GB" w:eastAsia="zh-CN"/>
        </w:rPr>
        <w:t>s</w:t>
      </w:r>
      <w:r w:rsidR="00712D7D">
        <w:rPr>
          <w:rFonts w:hint="eastAsia"/>
          <w:lang w:val="en-GB" w:eastAsia="zh-CN"/>
        </w:rPr>
        <w:t xml:space="preserve"> results </w:t>
      </w:r>
      <w:r w:rsidR="00A518C6">
        <w:rPr>
          <w:rFonts w:hint="eastAsia"/>
          <w:lang w:val="en-GB" w:eastAsia="zh-CN"/>
        </w:rPr>
        <w:t>of bug-fix of</w:t>
      </w:r>
      <w:r w:rsidR="00381957">
        <w:rPr>
          <w:rFonts w:hint="eastAsia"/>
          <w:lang w:val="en-GB" w:eastAsia="zh-CN"/>
        </w:rPr>
        <w:t xml:space="preserve"> illumination compensation in </w:t>
      </w:r>
      <w:r w:rsidR="00E30349">
        <w:rPr>
          <w:rFonts w:hint="eastAsia"/>
          <w:lang w:val="en-GB" w:eastAsia="zh-CN"/>
        </w:rPr>
        <w:t xml:space="preserve">the </w:t>
      </w:r>
      <w:r w:rsidR="00381957">
        <w:rPr>
          <w:rFonts w:hint="eastAsia"/>
          <w:lang w:val="en-GB" w:eastAsia="zh-CN"/>
        </w:rPr>
        <w:t>latest HTM version</w:t>
      </w:r>
      <w:r w:rsidR="00D26AE2">
        <w:rPr>
          <w:rFonts w:hint="eastAsia"/>
          <w:lang w:val="en-GB" w:eastAsia="zh-CN"/>
        </w:rPr>
        <w:t>.</w:t>
      </w:r>
      <w:r w:rsidR="00712D7D">
        <w:rPr>
          <w:rFonts w:hint="eastAsia"/>
          <w:lang w:val="en-GB" w:eastAsia="zh-CN"/>
        </w:rPr>
        <w:t xml:space="preserve"> There are two bugs in current </w:t>
      </w:r>
      <w:r w:rsidR="00712D7D">
        <w:rPr>
          <w:lang w:val="en-GB" w:eastAsia="zh-CN"/>
        </w:rPr>
        <w:t>implementation</w:t>
      </w:r>
      <w:r w:rsidR="00DF45C3">
        <w:rPr>
          <w:rFonts w:hint="eastAsia"/>
          <w:lang w:val="en-GB" w:eastAsia="zh-CN"/>
        </w:rPr>
        <w:t>: first,</w:t>
      </w:r>
      <w:r w:rsidR="00712D7D">
        <w:rPr>
          <w:rFonts w:hint="eastAsia"/>
          <w:lang w:val="en-GB" w:eastAsia="zh-CN"/>
        </w:rPr>
        <w:t xml:space="preserve"> there is one minor inconsistency between the working draft and software for </w:t>
      </w:r>
      <w:r w:rsidR="00BC4B7B">
        <w:rPr>
          <w:rFonts w:hint="eastAsia"/>
          <w:lang w:val="en-GB" w:eastAsia="zh-CN"/>
        </w:rPr>
        <w:t>chroma component</w:t>
      </w:r>
      <w:r w:rsidR="00712D7D">
        <w:rPr>
          <w:rFonts w:hint="eastAsia"/>
          <w:lang w:val="en-GB" w:eastAsia="zh-CN"/>
        </w:rPr>
        <w:t xml:space="preserve">, </w:t>
      </w:r>
      <w:r w:rsidR="00DF45C3">
        <w:rPr>
          <w:rFonts w:hint="eastAsia"/>
          <w:lang w:val="en-GB" w:eastAsia="zh-CN"/>
        </w:rPr>
        <w:t>second,</w:t>
      </w:r>
      <w:r w:rsidR="00712D7D">
        <w:rPr>
          <w:rFonts w:hint="eastAsia"/>
          <w:lang w:val="en-GB" w:eastAsia="zh-CN"/>
        </w:rPr>
        <w:t xml:space="preserve"> </w:t>
      </w:r>
      <w:r w:rsidR="00BC4B7B">
        <w:rPr>
          <w:rFonts w:hint="eastAsia"/>
          <w:lang w:val="en-GB" w:eastAsia="zh-CN"/>
        </w:rPr>
        <w:t>i</w:t>
      </w:r>
      <w:r w:rsidR="00712D7D">
        <w:rPr>
          <w:rFonts w:hint="eastAsia"/>
          <w:lang w:val="en-GB" w:eastAsia="zh-CN"/>
        </w:rPr>
        <w:t>llumination compensation maybe switched off for some inter mode</w:t>
      </w:r>
      <w:r w:rsidR="00E30349">
        <w:rPr>
          <w:rFonts w:hint="eastAsia"/>
          <w:lang w:val="en-GB" w:eastAsia="zh-CN"/>
        </w:rPr>
        <w:t>s</w:t>
      </w:r>
      <w:r w:rsidR="00712D7D">
        <w:rPr>
          <w:rFonts w:hint="eastAsia"/>
          <w:lang w:val="en-GB" w:eastAsia="zh-CN"/>
        </w:rPr>
        <w:t xml:space="preserve"> unintentionally</w:t>
      </w:r>
      <w:r w:rsidR="00DF45C3">
        <w:rPr>
          <w:rFonts w:hint="eastAsia"/>
          <w:lang w:val="en-GB" w:eastAsia="zh-CN"/>
        </w:rPr>
        <w:t xml:space="preserve"> at encoder</w:t>
      </w:r>
      <w:r w:rsidR="00712D7D">
        <w:rPr>
          <w:rFonts w:hint="eastAsia"/>
          <w:lang w:val="en-GB" w:eastAsia="zh-CN"/>
        </w:rPr>
        <w:t>.</w:t>
      </w:r>
      <w:r w:rsidR="00E97F4A">
        <w:rPr>
          <w:rFonts w:hint="eastAsia"/>
          <w:lang w:val="en-GB" w:eastAsia="zh-CN"/>
        </w:rPr>
        <w:t xml:space="preserve"> Meanwhile, we </w:t>
      </w:r>
      <w:r w:rsidR="00E97F4A">
        <w:rPr>
          <w:lang w:val="en-GB" w:eastAsia="zh-CN"/>
        </w:rPr>
        <w:t>also</w:t>
      </w:r>
      <w:r w:rsidR="00E97F4A">
        <w:rPr>
          <w:rFonts w:hint="eastAsia"/>
          <w:lang w:val="en-GB" w:eastAsia="zh-CN"/>
        </w:rPr>
        <w:t xml:space="preserve"> apply illumination compensation method to depth coding to compensate </w:t>
      </w:r>
      <w:r w:rsidR="00E97F4A">
        <w:rPr>
          <w:lang w:val="en-GB" w:eastAsia="zh-CN"/>
        </w:rPr>
        <w:t>discrepancy</w:t>
      </w:r>
      <w:r w:rsidR="00E97F4A">
        <w:rPr>
          <w:rFonts w:hint="eastAsia"/>
          <w:lang w:val="en-GB" w:eastAsia="zh-CN"/>
        </w:rPr>
        <w:t xml:space="preserve"> </w:t>
      </w:r>
      <w:r w:rsidR="00642E48">
        <w:rPr>
          <w:rFonts w:hint="eastAsia"/>
          <w:lang w:val="en-GB" w:eastAsia="zh-CN"/>
        </w:rPr>
        <w:t>between different depth views</w:t>
      </w:r>
      <w:r w:rsidR="00E97F4A">
        <w:rPr>
          <w:rFonts w:hint="eastAsia"/>
          <w:lang w:val="en-GB" w:eastAsia="zh-CN"/>
        </w:rPr>
        <w:t>.</w:t>
      </w:r>
    </w:p>
    <w:p w:rsidR="003C5EA6" w:rsidRPr="006C1920" w:rsidRDefault="00E757DE" w:rsidP="009C5CB3">
      <w:pPr>
        <w:spacing w:line="360" w:lineRule="auto"/>
        <w:ind w:firstLineChars="100" w:firstLine="220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 xml:space="preserve">t is reported that </w:t>
      </w:r>
      <w:r w:rsidR="00DF45C3">
        <w:rPr>
          <w:rFonts w:hint="eastAsia"/>
          <w:lang w:val="en-GB" w:eastAsia="zh-CN"/>
        </w:rPr>
        <w:t xml:space="preserve">by fixing the first bug, there is 0.0% performance change, and by fixing the </w:t>
      </w:r>
      <w:r w:rsidR="002E43E6">
        <w:rPr>
          <w:rFonts w:hint="eastAsia"/>
          <w:lang w:val="en-GB" w:eastAsia="zh-CN"/>
        </w:rPr>
        <w:t>second (</w:t>
      </w:r>
      <w:r w:rsidR="00DF45C3">
        <w:rPr>
          <w:rFonts w:hint="eastAsia"/>
          <w:lang w:val="en-GB" w:eastAsia="zh-CN"/>
        </w:rPr>
        <w:t>encoder only</w:t>
      </w:r>
      <w:r w:rsidR="002E43E6">
        <w:rPr>
          <w:rFonts w:hint="eastAsia"/>
          <w:lang w:val="en-GB" w:eastAsia="zh-CN"/>
        </w:rPr>
        <w:t>)</w:t>
      </w:r>
      <w:r w:rsidR="00DF45C3">
        <w:rPr>
          <w:rFonts w:hint="eastAsia"/>
          <w:lang w:val="en-GB" w:eastAsia="zh-CN"/>
        </w:rPr>
        <w:t xml:space="preserve"> bug, there is</w:t>
      </w:r>
      <w:r>
        <w:rPr>
          <w:rFonts w:hint="eastAsia"/>
          <w:lang w:val="en-GB" w:eastAsia="zh-CN"/>
        </w:rPr>
        <w:t xml:space="preserve"> </w:t>
      </w:r>
      <w:r w:rsidR="00526623">
        <w:rPr>
          <w:rFonts w:hint="eastAsia"/>
          <w:lang w:val="en-GB" w:eastAsia="zh-CN"/>
        </w:rPr>
        <w:t>-0.</w:t>
      </w:r>
      <w:r w:rsidR="00DF45C3">
        <w:rPr>
          <w:rFonts w:hint="eastAsia"/>
          <w:lang w:val="en-GB" w:eastAsia="zh-CN"/>
        </w:rPr>
        <w:t>3</w:t>
      </w:r>
      <w:r w:rsidR="00526623">
        <w:rPr>
          <w:rFonts w:hint="eastAsia"/>
          <w:lang w:val="en-GB" w:eastAsia="zh-CN"/>
        </w:rPr>
        <w:t>%</w:t>
      </w:r>
      <w:r w:rsidR="00DF45C3">
        <w:rPr>
          <w:rFonts w:hint="eastAsia"/>
          <w:lang w:val="en-GB" w:eastAsia="zh-CN"/>
        </w:rPr>
        <w:t>, -0.2%</w:t>
      </w:r>
      <w:r w:rsidR="00526623">
        <w:rPr>
          <w:rFonts w:hint="eastAsia"/>
          <w:lang w:val="en-GB" w:eastAsia="zh-CN"/>
        </w:rPr>
        <w:t xml:space="preserve"> </w:t>
      </w:r>
      <w:r w:rsidR="00DF45C3">
        <w:rPr>
          <w:rFonts w:hint="eastAsia"/>
          <w:lang w:val="en-GB" w:eastAsia="zh-CN"/>
        </w:rPr>
        <w:t xml:space="preserve">and -0.1% gain on </w:t>
      </w:r>
      <w:r w:rsidR="005B576A">
        <w:rPr>
          <w:rFonts w:hint="eastAsia"/>
          <w:lang w:val="en-GB" w:eastAsia="zh-CN"/>
        </w:rPr>
        <w:t xml:space="preserve">two </w:t>
      </w:r>
      <w:r w:rsidR="00DF45C3">
        <w:rPr>
          <w:rFonts w:hint="eastAsia"/>
          <w:lang w:val="en-GB" w:eastAsia="zh-CN"/>
        </w:rPr>
        <w:t xml:space="preserve">side views, video </w:t>
      </w:r>
      <w:r>
        <w:rPr>
          <w:rFonts w:hint="eastAsia"/>
          <w:lang w:val="en-GB" w:eastAsia="zh-CN"/>
        </w:rPr>
        <w:t xml:space="preserve">and coded and synthesized view respectively. The best performance is achieved on kendo, with </w:t>
      </w:r>
      <w:r w:rsidR="004D1664">
        <w:rPr>
          <w:rFonts w:hint="eastAsia"/>
          <w:lang w:val="en-GB" w:eastAsia="zh-CN"/>
        </w:rPr>
        <w:t>-1</w:t>
      </w:r>
      <w:r w:rsidR="006E0E14">
        <w:rPr>
          <w:rFonts w:hint="eastAsia"/>
          <w:lang w:val="en-GB" w:eastAsia="zh-CN"/>
        </w:rPr>
        <w:t>.</w:t>
      </w:r>
      <w:r w:rsidR="004D1664">
        <w:rPr>
          <w:rFonts w:hint="eastAsia"/>
          <w:lang w:val="en-GB" w:eastAsia="zh-CN"/>
        </w:rPr>
        <w:t>0</w:t>
      </w:r>
      <w:r w:rsidR="006E0E14">
        <w:rPr>
          <w:rFonts w:hint="eastAsia"/>
          <w:lang w:val="en-GB" w:eastAsia="zh-CN"/>
        </w:rPr>
        <w:t xml:space="preserve">% </w:t>
      </w:r>
      <w:r w:rsidR="006E0E14">
        <w:rPr>
          <w:lang w:val="en-GB" w:eastAsia="zh-CN"/>
        </w:rPr>
        <w:t>and</w:t>
      </w:r>
      <w:r w:rsidR="006E0E14">
        <w:rPr>
          <w:rFonts w:hint="eastAsia"/>
          <w:lang w:val="en-GB" w:eastAsia="zh-CN"/>
        </w:rPr>
        <w:t xml:space="preserve"> -0</w:t>
      </w:r>
      <w:r w:rsidR="004D1664">
        <w:rPr>
          <w:rFonts w:hint="eastAsia"/>
          <w:lang w:val="en-GB" w:eastAsia="zh-CN"/>
        </w:rPr>
        <w:t>.9</w:t>
      </w:r>
      <w:r w:rsidR="006E0E14">
        <w:rPr>
          <w:rFonts w:hint="eastAsia"/>
          <w:lang w:val="en-GB" w:eastAsia="zh-CN"/>
        </w:rPr>
        <w:t xml:space="preserve">% gain on two side views and </w:t>
      </w:r>
      <w:r w:rsidR="004D1664">
        <w:rPr>
          <w:rFonts w:hint="eastAsia"/>
          <w:lang w:val="en-GB" w:eastAsia="zh-CN"/>
        </w:rPr>
        <w:t>-0.5</w:t>
      </w:r>
      <w:r>
        <w:rPr>
          <w:rFonts w:hint="eastAsia"/>
          <w:lang w:val="en-GB" w:eastAsia="zh-CN"/>
        </w:rPr>
        <w:t>%, -</w:t>
      </w:r>
      <w:r w:rsidR="004D1664">
        <w:rPr>
          <w:rFonts w:hint="eastAsia"/>
          <w:lang w:val="en-GB" w:eastAsia="zh-CN"/>
        </w:rPr>
        <w:t>0</w:t>
      </w:r>
      <w:r>
        <w:rPr>
          <w:rFonts w:hint="eastAsia"/>
          <w:lang w:val="en-GB" w:eastAsia="zh-CN"/>
        </w:rPr>
        <w:t>.3</w:t>
      </w:r>
      <w:r w:rsidR="004D1664">
        <w:rPr>
          <w:rFonts w:hint="eastAsia"/>
          <w:lang w:val="en-GB" w:eastAsia="zh-CN"/>
        </w:rPr>
        <w:t>% and -0</w:t>
      </w:r>
      <w:r>
        <w:rPr>
          <w:rFonts w:hint="eastAsia"/>
          <w:lang w:val="en-GB" w:eastAsia="zh-CN"/>
        </w:rPr>
        <w:t xml:space="preserve">.3% </w:t>
      </w:r>
      <w:r>
        <w:rPr>
          <w:lang w:val="en-GB" w:eastAsia="zh-CN"/>
        </w:rPr>
        <w:t>gains</w:t>
      </w:r>
      <w:r>
        <w:rPr>
          <w:rFonts w:hint="eastAsia"/>
          <w:lang w:val="en-GB" w:eastAsia="zh-CN"/>
        </w:rPr>
        <w:t xml:space="preserve"> on video, synthesized view, and coded and synthesized view respectively.</w:t>
      </w:r>
      <w:r w:rsidR="00642E48">
        <w:rPr>
          <w:rFonts w:hint="eastAsia"/>
          <w:lang w:val="en-GB" w:eastAsia="zh-CN"/>
        </w:rPr>
        <w:t xml:space="preserve"> By applying illumination compensation method to depth coding, there is another </w:t>
      </w:r>
      <w:r w:rsidR="000434A7">
        <w:rPr>
          <w:rFonts w:hint="eastAsia"/>
          <w:lang w:val="en-GB" w:eastAsia="zh-CN"/>
        </w:rPr>
        <w:t>-0.2% gain on synthesized view and -0.1% gain on coded and synthesized view, with at most -0.5% gain on synthesized view and -0.4% gain on coded and synthesized view for newspaper.</w:t>
      </w:r>
    </w:p>
    <w:p w:rsidR="003C5EA6" w:rsidRDefault="00C45CFC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 xml:space="preserve">Bug </w:t>
      </w:r>
      <w:r w:rsidR="0044708A">
        <w:rPr>
          <w:rFonts w:hint="eastAsia"/>
          <w:lang w:eastAsia="zh-CN"/>
        </w:rPr>
        <w:t>F</w:t>
      </w:r>
      <w:r>
        <w:rPr>
          <w:rFonts w:hint="eastAsia"/>
          <w:lang w:eastAsia="zh-CN"/>
        </w:rPr>
        <w:t>ix</w:t>
      </w:r>
    </w:p>
    <w:p w:rsidR="00F01FA4" w:rsidRDefault="00F01FA4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In the </w:t>
      </w:r>
      <w:r>
        <w:rPr>
          <w:rFonts w:eastAsia="宋体"/>
          <w:lang w:val="en-GB" w:eastAsia="zh-CN"/>
        </w:rPr>
        <w:t>implementation</w:t>
      </w:r>
      <w:r>
        <w:rPr>
          <w:rFonts w:eastAsia="宋体" w:hint="eastAsia"/>
          <w:lang w:val="en-GB" w:eastAsia="zh-CN"/>
        </w:rPr>
        <w:t xml:space="preserve"> of illumination compensation in HTM, there are two bugs.</w:t>
      </w:r>
    </w:p>
    <w:p w:rsidR="00F01FA4" w:rsidRDefault="00F01FA4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/>
          <w:lang w:val="en-GB" w:eastAsia="zh-CN"/>
        </w:rPr>
        <w:t>F</w:t>
      </w:r>
      <w:r>
        <w:rPr>
          <w:rFonts w:eastAsia="宋体" w:hint="eastAsia"/>
          <w:lang w:val="en-GB" w:eastAsia="zh-CN"/>
        </w:rPr>
        <w:t xml:space="preserve">irst, for chroma, there is one </w:t>
      </w:r>
      <w:r>
        <w:rPr>
          <w:rFonts w:eastAsia="宋体"/>
          <w:lang w:val="en-GB" w:eastAsia="zh-CN"/>
        </w:rPr>
        <w:t>inconsistency</w:t>
      </w:r>
      <w:r>
        <w:rPr>
          <w:rFonts w:eastAsia="宋体" w:hint="eastAsia"/>
          <w:lang w:val="en-GB" w:eastAsia="zh-CN"/>
        </w:rPr>
        <w:t xml:space="preserve"> between working draft and software. </w:t>
      </w:r>
      <w:r>
        <w:rPr>
          <w:rFonts w:eastAsia="宋体"/>
          <w:lang w:val="en-GB" w:eastAsia="zh-CN"/>
        </w:rPr>
        <w:t>I</w:t>
      </w:r>
      <w:r>
        <w:rPr>
          <w:rFonts w:eastAsia="宋体" w:hint="eastAsia"/>
          <w:lang w:val="en-GB" w:eastAsia="zh-CN"/>
        </w:rPr>
        <w:t>n the working draft,</w:t>
      </w:r>
    </w:p>
    <w:p w:rsidR="00F01FA4" w:rsidRDefault="00F01FA4" w:rsidP="00F01FA4">
      <w:pPr>
        <w:tabs>
          <w:tab w:val="left" w:pos="284"/>
        </w:tabs>
        <w:ind w:left="284" w:hanging="284"/>
        <w:rPr>
          <w:noProof/>
          <w:lang w:eastAsia="ko-KR"/>
        </w:rPr>
      </w:pPr>
      <w:r w:rsidRPr="00DE3882">
        <w:rPr>
          <w:noProof/>
          <w:lang w:eastAsia="ko-KR"/>
        </w:rPr>
        <w:t>–</w:t>
      </w:r>
      <w:r w:rsidRPr="00DE3882">
        <w:rPr>
          <w:noProof/>
          <w:lang w:eastAsia="ko-KR"/>
        </w:rPr>
        <w:tab/>
      </w:r>
      <w:r>
        <w:rPr>
          <w:noProof/>
          <w:lang w:eastAsia="ko-KR"/>
        </w:rPr>
        <w:t>For X from 0 to 1, inclusive, i</w:t>
      </w:r>
      <w:r w:rsidRPr="00870FC6">
        <w:rPr>
          <w:noProof/>
          <w:lang w:eastAsia="ko-KR"/>
        </w:rPr>
        <w:t>f the value of predFlagL</w:t>
      </w:r>
      <w:r>
        <w:rPr>
          <w:noProof/>
          <w:lang w:eastAsia="ko-KR"/>
        </w:rPr>
        <w:t>X</w:t>
      </w:r>
      <w:r w:rsidRPr="00870FC6">
        <w:rPr>
          <w:noProof/>
          <w:lang w:eastAsia="ko-KR"/>
        </w:rPr>
        <w:t xml:space="preserve"> is equal to 1, the following </w:t>
      </w:r>
      <w:r>
        <w:rPr>
          <w:noProof/>
          <w:lang w:eastAsia="ko-KR"/>
        </w:rPr>
        <w:t>processes steps apply in order.</w:t>
      </w:r>
    </w:p>
    <w:p w:rsidR="00F01FA4" w:rsidRDefault="00F01FA4" w:rsidP="00F01FA4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851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>
        <w:rPr>
          <w:lang w:eastAsia="ko-KR"/>
        </w:rPr>
        <w:t>Derive the top-left sample of the reference block of the reference picture indetified in RefPicListX.</w:t>
      </w:r>
    </w:p>
    <w:p w:rsidR="00F01FA4" w:rsidRPr="00870FC6" w:rsidRDefault="00F01FA4" w:rsidP="00F01FA4">
      <w:pPr>
        <w:pStyle w:val="3N0"/>
        <w:ind w:left="400"/>
      </w:pPr>
      <w:bookmarkStart w:id="0" w:name="OLE_LINK3"/>
      <w:bookmarkStart w:id="1" w:name="OLE_LINK4"/>
      <w:r>
        <w:tab/>
      </w:r>
      <w:r>
        <w:tab/>
      </w:r>
      <w:r w:rsidRPr="00870FC6">
        <w:rPr>
          <w:rFonts w:hint="eastAsia"/>
        </w:rPr>
        <w:t>xR</w:t>
      </w:r>
      <w:r>
        <w:t>X</w:t>
      </w:r>
      <w:r w:rsidRPr="00870FC6">
        <w:rPr>
          <w:rFonts w:hint="eastAsia"/>
        </w:rPr>
        <w:t xml:space="preserve"> = xC + ( mvL</w:t>
      </w:r>
      <w:r>
        <w:t>X[ 0 ]</w:t>
      </w:r>
      <w:r w:rsidRPr="00870FC6">
        <w:rPr>
          <w:rFonts w:hint="eastAsia"/>
        </w:rPr>
        <w:t xml:space="preserve"> &gt;&gt; (2 + (cIdx ? 1 : 0)) ),</w:t>
      </w:r>
      <w:r>
        <w:tab/>
      </w:r>
      <w:r>
        <w:tab/>
      </w:r>
      <w:r>
        <w:tab/>
      </w:r>
      <w:r>
        <w:tab/>
      </w:r>
      <w:r>
        <w:tab/>
      </w:r>
      <w:r w:rsidRPr="00870FC6">
        <w:rPr>
          <w:highlight w:val="yellow"/>
        </w:rPr>
        <w:t>(G</w:t>
      </w:r>
      <w:r w:rsidRPr="00870FC6">
        <w:rPr>
          <w:highlight w:val="yellow"/>
        </w:rPr>
        <w:noBreakHyphen/>
      </w:r>
      <w:r w:rsidR="00643A43" w:rsidRPr="00870FC6">
        <w:rPr>
          <w:highlight w:val="yellow"/>
        </w:rPr>
        <w:fldChar w:fldCharType="begin" w:fldLock="1"/>
      </w:r>
      <w:r w:rsidRPr="00870FC6">
        <w:rPr>
          <w:highlight w:val="yellow"/>
        </w:rPr>
        <w:instrText xml:space="preserve"> SEQ Equation \* ARABIC </w:instrText>
      </w:r>
      <w:r w:rsidR="00643A43" w:rsidRPr="00870FC6">
        <w:rPr>
          <w:highlight w:val="yellow"/>
        </w:rPr>
        <w:fldChar w:fldCharType="separate"/>
      </w:r>
      <w:r w:rsidRPr="00870FC6">
        <w:rPr>
          <w:noProof/>
          <w:highlight w:val="yellow"/>
        </w:rPr>
        <w:t>127</w:t>
      </w:r>
      <w:r w:rsidR="00643A43" w:rsidRPr="00870FC6">
        <w:rPr>
          <w:highlight w:val="yellow"/>
        </w:rPr>
        <w:fldChar w:fldCharType="end"/>
      </w:r>
      <w:r w:rsidRPr="00870FC6">
        <w:rPr>
          <w:highlight w:val="yellow"/>
        </w:rPr>
        <w:t>)</w:t>
      </w:r>
    </w:p>
    <w:p w:rsidR="00F01FA4" w:rsidRDefault="00F01FA4" w:rsidP="00F01FA4">
      <w:pPr>
        <w:pStyle w:val="3N0"/>
        <w:ind w:firstLine="400"/>
      </w:pPr>
      <w:r>
        <w:tab/>
      </w:r>
      <w:r>
        <w:tab/>
      </w:r>
      <w:r w:rsidRPr="00870FC6">
        <w:rPr>
          <w:rFonts w:hint="eastAsia"/>
        </w:rPr>
        <w:t>yR</w:t>
      </w:r>
      <w:r>
        <w:t>X</w:t>
      </w:r>
      <w:r w:rsidRPr="00870FC6">
        <w:rPr>
          <w:rFonts w:hint="eastAsia"/>
        </w:rPr>
        <w:t xml:space="preserve"> = yC + ( </w:t>
      </w:r>
      <w:r>
        <w:rPr>
          <w:rFonts w:hint="eastAsia"/>
        </w:rPr>
        <w:t>mvL</w:t>
      </w:r>
      <w:r>
        <w:t>X[ 1 ]</w:t>
      </w:r>
      <w:r w:rsidRPr="00870FC6">
        <w:rPr>
          <w:rFonts w:hint="eastAsia"/>
        </w:rPr>
        <w:t xml:space="preserve"> &gt;&gt; (2 + (cIdx ? 1 : 0)) ),</w:t>
      </w:r>
      <w:r w:rsidRPr="00870FC6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870FC6">
        <w:rPr>
          <w:highlight w:val="yellow"/>
        </w:rPr>
        <w:t>(G</w:t>
      </w:r>
      <w:r w:rsidRPr="00870FC6">
        <w:rPr>
          <w:highlight w:val="yellow"/>
        </w:rPr>
        <w:noBreakHyphen/>
      </w:r>
      <w:r w:rsidR="00643A43" w:rsidRPr="00870FC6">
        <w:rPr>
          <w:highlight w:val="yellow"/>
        </w:rPr>
        <w:fldChar w:fldCharType="begin" w:fldLock="1"/>
      </w:r>
      <w:r w:rsidRPr="00870FC6">
        <w:rPr>
          <w:highlight w:val="yellow"/>
        </w:rPr>
        <w:instrText xml:space="preserve"> SEQ Equation \* ARABIC </w:instrText>
      </w:r>
      <w:r w:rsidR="00643A43" w:rsidRPr="00870FC6">
        <w:rPr>
          <w:highlight w:val="yellow"/>
        </w:rPr>
        <w:fldChar w:fldCharType="separate"/>
      </w:r>
      <w:r w:rsidRPr="00870FC6">
        <w:rPr>
          <w:highlight w:val="yellow"/>
        </w:rPr>
        <w:t>127</w:t>
      </w:r>
      <w:r w:rsidR="00643A43" w:rsidRPr="00870FC6">
        <w:rPr>
          <w:highlight w:val="yellow"/>
        </w:rPr>
        <w:fldChar w:fldCharType="end"/>
      </w:r>
      <w:r w:rsidRPr="00870FC6">
        <w:rPr>
          <w:highlight w:val="yellow"/>
        </w:rPr>
        <w:t>)</w:t>
      </w:r>
    </w:p>
    <w:bookmarkEnd w:id="0"/>
    <w:bookmarkEnd w:id="1"/>
    <w:p w:rsidR="00F01FA4" w:rsidRDefault="00F01FA4" w:rsidP="005F3867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/>
          <w:lang w:eastAsia="zh-CN"/>
        </w:rPr>
        <w:t>H</w:t>
      </w:r>
      <w:r>
        <w:rPr>
          <w:rFonts w:eastAsia="宋体" w:hint="eastAsia"/>
          <w:lang w:eastAsia="zh-CN"/>
        </w:rPr>
        <w:t>owever, in the software, for chroma component, xRX, yRX are calculated as:</w:t>
      </w:r>
    </w:p>
    <w:p w:rsidR="00F01FA4" w:rsidRPr="00870FC6" w:rsidRDefault="00F01FA4" w:rsidP="00F01FA4">
      <w:pPr>
        <w:pStyle w:val="3N0"/>
        <w:ind w:left="400"/>
      </w:pPr>
      <w:r>
        <w:lastRenderedPageBreak/>
        <w:tab/>
      </w:r>
      <w:r>
        <w:tab/>
      </w:r>
      <w:r w:rsidRPr="00870FC6">
        <w:rPr>
          <w:rFonts w:hint="eastAsia"/>
        </w:rPr>
        <w:t>xR</w:t>
      </w:r>
      <w:r>
        <w:t>X</w:t>
      </w:r>
      <w:r w:rsidRPr="00870FC6">
        <w:rPr>
          <w:rFonts w:hint="eastAsia"/>
        </w:rPr>
        <w:t xml:space="preserve"> = xC + ( mvL</w:t>
      </w:r>
      <w:r>
        <w:t>X[ 0 ]</w:t>
      </w:r>
      <w:r w:rsidRPr="00870FC6">
        <w:rPr>
          <w:rFonts w:hint="eastAsia"/>
        </w:rPr>
        <w:t xml:space="preserve"> &gt;&gt; (2 + (cIdx ? </w:t>
      </w:r>
      <w:r w:rsidRPr="008444E8">
        <w:rPr>
          <w:rFonts w:eastAsia="宋体" w:hint="eastAsia"/>
          <w:highlight w:val="yellow"/>
          <w:lang w:eastAsia="zh-CN"/>
        </w:rPr>
        <w:t>2</w:t>
      </w:r>
      <w:r w:rsidRPr="00870FC6">
        <w:rPr>
          <w:rFonts w:hint="eastAsia"/>
        </w:rPr>
        <w:t xml:space="preserve"> : 0)) ),</w:t>
      </w:r>
      <w:r>
        <w:tab/>
      </w:r>
      <w:r>
        <w:tab/>
      </w:r>
      <w:r>
        <w:tab/>
      </w:r>
      <w:r>
        <w:tab/>
      </w:r>
      <w:r>
        <w:tab/>
      </w:r>
      <w:r w:rsidRPr="00870FC6">
        <w:rPr>
          <w:highlight w:val="yellow"/>
        </w:rPr>
        <w:t>(G</w:t>
      </w:r>
      <w:r w:rsidRPr="00870FC6">
        <w:rPr>
          <w:highlight w:val="yellow"/>
        </w:rPr>
        <w:noBreakHyphen/>
      </w:r>
      <w:r w:rsidR="00643A43" w:rsidRPr="00870FC6">
        <w:rPr>
          <w:highlight w:val="yellow"/>
        </w:rPr>
        <w:fldChar w:fldCharType="begin" w:fldLock="1"/>
      </w:r>
      <w:r w:rsidRPr="00870FC6">
        <w:rPr>
          <w:highlight w:val="yellow"/>
        </w:rPr>
        <w:instrText xml:space="preserve"> SEQ Equation \* ARABIC </w:instrText>
      </w:r>
      <w:r w:rsidR="00643A43" w:rsidRPr="00870FC6">
        <w:rPr>
          <w:highlight w:val="yellow"/>
        </w:rPr>
        <w:fldChar w:fldCharType="separate"/>
      </w:r>
      <w:r w:rsidRPr="00870FC6">
        <w:rPr>
          <w:noProof/>
          <w:highlight w:val="yellow"/>
        </w:rPr>
        <w:t>127</w:t>
      </w:r>
      <w:r w:rsidR="00643A43" w:rsidRPr="00870FC6">
        <w:rPr>
          <w:highlight w:val="yellow"/>
        </w:rPr>
        <w:fldChar w:fldCharType="end"/>
      </w:r>
      <w:r w:rsidRPr="00870FC6">
        <w:rPr>
          <w:highlight w:val="yellow"/>
        </w:rPr>
        <w:t>)</w:t>
      </w:r>
    </w:p>
    <w:p w:rsidR="00F01FA4" w:rsidRDefault="00F01FA4" w:rsidP="00F01FA4">
      <w:pPr>
        <w:pStyle w:val="3N0"/>
        <w:ind w:firstLine="400"/>
      </w:pPr>
      <w:r>
        <w:tab/>
      </w:r>
      <w:r>
        <w:tab/>
      </w:r>
      <w:r w:rsidRPr="00870FC6">
        <w:rPr>
          <w:rFonts w:hint="eastAsia"/>
        </w:rPr>
        <w:t>yR</w:t>
      </w:r>
      <w:r>
        <w:t>X</w:t>
      </w:r>
      <w:r w:rsidRPr="00870FC6">
        <w:rPr>
          <w:rFonts w:hint="eastAsia"/>
        </w:rPr>
        <w:t xml:space="preserve"> = yC + ( </w:t>
      </w:r>
      <w:r>
        <w:rPr>
          <w:rFonts w:hint="eastAsia"/>
        </w:rPr>
        <w:t>mvL</w:t>
      </w:r>
      <w:r>
        <w:t>X[ 1 ]</w:t>
      </w:r>
      <w:r>
        <w:rPr>
          <w:rFonts w:hint="eastAsia"/>
        </w:rPr>
        <w:t xml:space="preserve"> &gt;&gt; (2 + (cIdx ? </w:t>
      </w:r>
      <w:r w:rsidRPr="008444E8">
        <w:rPr>
          <w:rFonts w:eastAsia="宋体" w:hint="eastAsia"/>
          <w:highlight w:val="yellow"/>
          <w:lang w:eastAsia="zh-CN"/>
        </w:rPr>
        <w:t>2</w:t>
      </w:r>
      <w:r w:rsidRPr="00870FC6">
        <w:rPr>
          <w:rFonts w:hint="eastAsia"/>
        </w:rPr>
        <w:t xml:space="preserve"> : 0)) ),</w:t>
      </w:r>
      <w:r w:rsidRPr="00870FC6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870FC6">
        <w:rPr>
          <w:highlight w:val="yellow"/>
        </w:rPr>
        <w:t>(G</w:t>
      </w:r>
      <w:r w:rsidRPr="00870FC6">
        <w:rPr>
          <w:highlight w:val="yellow"/>
        </w:rPr>
        <w:noBreakHyphen/>
      </w:r>
      <w:r w:rsidR="00643A43" w:rsidRPr="00870FC6">
        <w:rPr>
          <w:highlight w:val="yellow"/>
        </w:rPr>
        <w:fldChar w:fldCharType="begin" w:fldLock="1"/>
      </w:r>
      <w:r w:rsidRPr="00870FC6">
        <w:rPr>
          <w:highlight w:val="yellow"/>
        </w:rPr>
        <w:instrText xml:space="preserve"> SEQ Equation \* ARABIC </w:instrText>
      </w:r>
      <w:r w:rsidR="00643A43" w:rsidRPr="00870FC6">
        <w:rPr>
          <w:highlight w:val="yellow"/>
        </w:rPr>
        <w:fldChar w:fldCharType="separate"/>
      </w:r>
      <w:r w:rsidRPr="00870FC6">
        <w:rPr>
          <w:highlight w:val="yellow"/>
        </w:rPr>
        <w:t>127</w:t>
      </w:r>
      <w:r w:rsidR="00643A43" w:rsidRPr="00870FC6">
        <w:rPr>
          <w:highlight w:val="yellow"/>
        </w:rPr>
        <w:fldChar w:fldCharType="end"/>
      </w:r>
      <w:r w:rsidRPr="00870FC6">
        <w:rPr>
          <w:highlight w:val="yellow"/>
        </w:rPr>
        <w:t>)</w:t>
      </w:r>
    </w:p>
    <w:p w:rsidR="003C5EA6" w:rsidRDefault="00061385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Second, </w:t>
      </w:r>
      <w:r w:rsidR="0008095C">
        <w:rPr>
          <w:rFonts w:eastAsia="宋体" w:hint="eastAsia"/>
          <w:lang w:val="en-GB" w:eastAsia="zh-CN"/>
        </w:rPr>
        <w:t xml:space="preserve">at encoder, illumination compensation </w:t>
      </w:r>
      <w:r w:rsidR="008E6099">
        <w:rPr>
          <w:rFonts w:eastAsia="宋体" w:hint="eastAsia"/>
          <w:lang w:val="en-GB" w:eastAsia="zh-CN"/>
        </w:rPr>
        <w:t xml:space="preserve">maybe disabled for </w:t>
      </w:r>
      <w:r w:rsidR="0008095C">
        <w:rPr>
          <w:rFonts w:eastAsia="宋体" w:hint="eastAsia"/>
          <w:lang w:val="en-GB" w:eastAsia="zh-CN"/>
        </w:rPr>
        <w:t>all inter modes except Merge and Size_NxN</w:t>
      </w:r>
      <w:r w:rsidR="008E6099">
        <w:rPr>
          <w:rFonts w:eastAsia="宋体" w:hint="eastAsia"/>
          <w:lang w:val="en-GB" w:eastAsia="zh-CN"/>
        </w:rPr>
        <w:t xml:space="preserve"> because</w:t>
      </w:r>
      <w:r w:rsidR="0008095C">
        <w:rPr>
          <w:rFonts w:eastAsia="宋体" w:hint="eastAsia"/>
          <w:lang w:eastAsia="zh-CN"/>
        </w:rPr>
        <w:t xml:space="preserve"> illumination compensation </w:t>
      </w:r>
      <w:r w:rsidR="008E6099">
        <w:rPr>
          <w:rFonts w:eastAsia="宋体" w:hint="eastAsia"/>
          <w:lang w:eastAsia="zh-CN"/>
        </w:rPr>
        <w:t xml:space="preserve">flag is not reset before these </w:t>
      </w:r>
      <w:r w:rsidR="0008095C">
        <w:rPr>
          <w:rFonts w:eastAsia="宋体" w:hint="eastAsia"/>
          <w:lang w:val="en-GB" w:eastAsia="zh-CN"/>
        </w:rPr>
        <w:t>modes.</w:t>
      </w:r>
      <w:r w:rsidR="00A85E06">
        <w:rPr>
          <w:rFonts w:eastAsia="宋体" w:hint="eastAsia"/>
          <w:lang w:val="en-GB" w:eastAsia="zh-CN"/>
        </w:rPr>
        <w:t xml:space="preserve"> This is an encoder</w:t>
      </w:r>
      <w:r w:rsidR="00097FEC">
        <w:rPr>
          <w:rFonts w:eastAsia="宋体" w:hint="eastAsia"/>
          <w:lang w:val="en-GB" w:eastAsia="zh-CN"/>
        </w:rPr>
        <w:t>-</w:t>
      </w:r>
      <w:r w:rsidR="00A85E06">
        <w:rPr>
          <w:rFonts w:eastAsia="宋体" w:hint="eastAsia"/>
          <w:lang w:val="en-GB" w:eastAsia="zh-CN"/>
        </w:rPr>
        <w:t>only bug.</w:t>
      </w:r>
    </w:p>
    <w:p w:rsidR="00E773AE" w:rsidRDefault="00E773AE" w:rsidP="00E773AE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 xml:space="preserve">Illumination </w:t>
      </w:r>
      <w:r w:rsidR="0044708A">
        <w:rPr>
          <w:rFonts w:hint="eastAsia"/>
          <w:lang w:eastAsia="zh-CN"/>
        </w:rPr>
        <w:t>C</w:t>
      </w:r>
      <w:r>
        <w:rPr>
          <w:lang w:eastAsia="zh-CN"/>
        </w:rPr>
        <w:t>ompensation</w:t>
      </w:r>
      <w:r w:rsidR="0044708A">
        <w:rPr>
          <w:rFonts w:hint="eastAsia"/>
          <w:lang w:eastAsia="zh-CN"/>
        </w:rPr>
        <w:t xml:space="preserve"> in Depth C</w:t>
      </w:r>
      <w:r w:rsidR="00FE0224">
        <w:rPr>
          <w:rFonts w:hint="eastAsia"/>
          <w:lang w:eastAsia="zh-CN"/>
        </w:rPr>
        <w:t>oding</w:t>
      </w:r>
      <w:r>
        <w:rPr>
          <w:rFonts w:hint="eastAsia"/>
          <w:lang w:eastAsia="zh-CN"/>
        </w:rPr>
        <w:t xml:space="preserve"> </w:t>
      </w:r>
    </w:p>
    <w:p w:rsidR="00E773AE" w:rsidRDefault="00BB2F22" w:rsidP="005F3867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We </w:t>
      </w:r>
      <w:r>
        <w:rPr>
          <w:rFonts w:eastAsia="宋体"/>
          <w:lang w:eastAsia="zh-CN"/>
        </w:rPr>
        <w:t>also</w:t>
      </w:r>
      <w:r>
        <w:rPr>
          <w:rFonts w:eastAsia="宋体" w:hint="eastAsia"/>
          <w:lang w:eastAsia="zh-CN"/>
        </w:rPr>
        <w:t xml:space="preserve"> apply illumination compensation </w:t>
      </w:r>
      <w:r w:rsidR="00D3767F">
        <w:rPr>
          <w:rFonts w:eastAsia="宋体" w:hint="eastAsia"/>
          <w:lang w:eastAsia="zh-CN"/>
        </w:rPr>
        <w:t xml:space="preserve">[1] </w:t>
      </w:r>
      <w:r>
        <w:rPr>
          <w:rFonts w:eastAsia="宋体" w:hint="eastAsia"/>
          <w:lang w:eastAsia="zh-CN"/>
        </w:rPr>
        <w:t xml:space="preserve">used in texture coding to depth coding to </w:t>
      </w:r>
      <w:r>
        <w:rPr>
          <w:rFonts w:eastAsia="宋体"/>
          <w:lang w:eastAsia="zh-CN"/>
        </w:rPr>
        <w:t>compensate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>discrepancy</w:t>
      </w:r>
      <w:r>
        <w:rPr>
          <w:rFonts w:eastAsia="宋体" w:hint="eastAsia"/>
          <w:lang w:eastAsia="zh-CN"/>
        </w:rPr>
        <w:t xml:space="preserve"> </w:t>
      </w:r>
      <w:r w:rsidR="008B399D">
        <w:rPr>
          <w:rFonts w:eastAsia="宋体" w:hint="eastAsia"/>
          <w:lang w:eastAsia="zh-CN"/>
        </w:rPr>
        <w:t>between different depth views.</w:t>
      </w:r>
    </w:p>
    <w:p w:rsidR="008B399D" w:rsidRPr="00FE0224" w:rsidRDefault="008B399D" w:rsidP="005F3867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Same </w:t>
      </w:r>
      <w:r>
        <w:rPr>
          <w:rFonts w:eastAsia="宋体"/>
          <w:lang w:eastAsia="zh-CN"/>
        </w:rPr>
        <w:t>illumination</w:t>
      </w:r>
      <w:r>
        <w:rPr>
          <w:rFonts w:eastAsia="宋体" w:hint="eastAsia"/>
          <w:lang w:eastAsia="zh-CN"/>
        </w:rPr>
        <w:t xml:space="preserve"> model and parameter training methods are used. </w:t>
      </w:r>
      <w:r w:rsidR="006F4F6C">
        <w:rPr>
          <w:rFonts w:hint="eastAsia"/>
          <w:lang w:val="en-GB" w:eastAsia="zh-CN"/>
        </w:rPr>
        <w:t xml:space="preserve">Parameters in IC model are estimated for each PU (prediction unit) using </w:t>
      </w:r>
      <w:r w:rsidR="006F4F6C">
        <w:rPr>
          <w:lang w:val="en-GB" w:eastAsia="zh-CN"/>
        </w:rPr>
        <w:t>available</w:t>
      </w:r>
      <w:r w:rsidR="006F4F6C">
        <w:rPr>
          <w:rFonts w:hint="eastAsia"/>
          <w:lang w:val="en-GB" w:eastAsia="zh-CN"/>
        </w:rPr>
        <w:t xml:space="preserve"> reconstructed neighbouring pixels and therefore are not</w:t>
      </w:r>
      <w:r w:rsidR="00BB3BB7">
        <w:rPr>
          <w:rFonts w:hint="eastAsia"/>
          <w:lang w:val="en-GB" w:eastAsia="zh-CN"/>
        </w:rPr>
        <w:t xml:space="preserve"> need to be encoded. Applying </w:t>
      </w:r>
      <w:r w:rsidR="00BB3BB7">
        <w:rPr>
          <w:rFonts w:eastAsiaTheme="minorEastAsia" w:hint="eastAsia"/>
          <w:lang w:val="en-GB" w:eastAsia="zh-CN"/>
        </w:rPr>
        <w:t>illumination compensation</w:t>
      </w:r>
      <w:r w:rsidR="006F4F6C">
        <w:rPr>
          <w:rFonts w:hint="eastAsia"/>
          <w:lang w:val="en-GB" w:eastAsia="zh-CN"/>
        </w:rPr>
        <w:t xml:space="preserve"> or not is decided at CU (coding unit) level, and an </w:t>
      </w:r>
      <w:bookmarkStart w:id="2" w:name="OLE_LINK5"/>
      <w:bookmarkStart w:id="3" w:name="OLE_LINK6"/>
      <w:r w:rsidR="00BB3BB7">
        <w:rPr>
          <w:rFonts w:eastAsiaTheme="minorEastAsia" w:hint="eastAsia"/>
          <w:lang w:val="en-GB" w:eastAsia="zh-CN"/>
        </w:rPr>
        <w:t>illumination compensation</w:t>
      </w:r>
      <w:bookmarkEnd w:id="2"/>
      <w:bookmarkEnd w:id="3"/>
      <w:r w:rsidR="00BB3BB7">
        <w:rPr>
          <w:rFonts w:hint="eastAsia"/>
          <w:lang w:val="en-GB" w:eastAsia="zh-CN"/>
        </w:rPr>
        <w:t xml:space="preserve"> </w:t>
      </w:r>
      <w:r w:rsidR="006F4F6C">
        <w:rPr>
          <w:rFonts w:hint="eastAsia"/>
          <w:lang w:val="en-GB" w:eastAsia="zh-CN"/>
        </w:rPr>
        <w:t xml:space="preserve">flag is coded for CU </w:t>
      </w:r>
      <w:r w:rsidR="00BB3BB7">
        <w:rPr>
          <w:rFonts w:eastAsiaTheme="minorEastAsia" w:hint="eastAsia"/>
          <w:lang w:val="en-GB" w:eastAsia="zh-CN"/>
        </w:rPr>
        <w:t>where</w:t>
      </w:r>
      <w:r w:rsidR="006F4F6C">
        <w:rPr>
          <w:rFonts w:hint="eastAsia"/>
          <w:lang w:val="en-GB" w:eastAsia="zh-CN"/>
        </w:rPr>
        <w:t xml:space="preserve"> inter-view prediction is used. </w:t>
      </w:r>
      <w:r w:rsidR="00C02D2F">
        <w:rPr>
          <w:rFonts w:eastAsiaTheme="minorEastAsia" w:hint="eastAsia"/>
          <w:lang w:val="en-GB" w:eastAsia="zh-CN"/>
        </w:rPr>
        <w:t xml:space="preserve">Also, </w:t>
      </w:r>
      <w:r w:rsidR="006F4F6C">
        <w:rPr>
          <w:rFonts w:hint="eastAsia"/>
          <w:lang w:val="en-GB" w:eastAsia="zh-CN"/>
        </w:rPr>
        <w:t xml:space="preserve">whether there is illumination discrepancy </w:t>
      </w:r>
      <w:r w:rsidR="00C02D2F">
        <w:rPr>
          <w:rFonts w:eastAsiaTheme="minorEastAsia" w:hint="eastAsia"/>
          <w:lang w:val="en-GB" w:eastAsia="zh-CN"/>
        </w:rPr>
        <w:t>is decided at picture level</w:t>
      </w:r>
      <w:r w:rsidR="00BB3BB7">
        <w:rPr>
          <w:rFonts w:eastAsiaTheme="minorEastAsia" w:hint="eastAsia"/>
          <w:lang w:val="en-GB" w:eastAsia="zh-CN"/>
        </w:rPr>
        <w:t xml:space="preserve"> at encoder</w:t>
      </w:r>
      <w:r w:rsidR="006F4F6C">
        <w:rPr>
          <w:rFonts w:hint="eastAsia"/>
          <w:lang w:val="en-GB" w:eastAsia="zh-CN"/>
        </w:rPr>
        <w:t>, and an</w:t>
      </w:r>
      <w:r w:rsidR="00BB3BB7">
        <w:rPr>
          <w:rFonts w:eastAsiaTheme="minorEastAsia" w:hint="eastAsia"/>
          <w:lang w:val="en-GB" w:eastAsia="zh-CN"/>
        </w:rPr>
        <w:t xml:space="preserve"> illumination compensation</w:t>
      </w:r>
      <w:r w:rsidR="006F4F6C">
        <w:rPr>
          <w:rFonts w:hint="eastAsia"/>
          <w:lang w:val="en-GB" w:eastAsia="zh-CN"/>
        </w:rPr>
        <w:t xml:space="preserve"> flag is encoded for the first slice of each picture in dependent </w:t>
      </w:r>
      <w:r w:rsidR="00C02D2F">
        <w:rPr>
          <w:rFonts w:eastAsiaTheme="minorEastAsia" w:hint="eastAsia"/>
          <w:lang w:val="en-GB" w:eastAsia="zh-CN"/>
        </w:rPr>
        <w:t xml:space="preserve">depth </w:t>
      </w:r>
      <w:r w:rsidR="006F4F6C">
        <w:rPr>
          <w:rFonts w:hint="eastAsia"/>
          <w:lang w:val="en-GB" w:eastAsia="zh-CN"/>
        </w:rPr>
        <w:t>views.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3C5EA6" w:rsidRDefault="003C5EA6" w:rsidP="003C5EA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>3D</w:t>
      </w:r>
      <w:r>
        <w:rPr>
          <w:rFonts w:hint="eastAsia"/>
          <w:lang w:eastAsia="zh-CN"/>
        </w:rPr>
        <w:t>V</w:t>
      </w:r>
      <w:r w:rsidRPr="00DD430A">
        <w:rPr>
          <w:rFonts w:hint="eastAsia"/>
          <w:lang w:eastAsia="ja-JP"/>
        </w:rPr>
        <w:t xml:space="preserve">-HTM </w:t>
      </w:r>
      <w:r w:rsidR="00454882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0.</w:t>
      </w:r>
      <w:r>
        <w:rPr>
          <w:rFonts w:hint="eastAsia"/>
          <w:lang w:eastAsia="zh-CN"/>
        </w:rPr>
        <w:t xml:space="preserve">1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it.</w:t>
      </w:r>
      <w:r w:rsidRPr="00DD430A">
        <w:rPr>
          <w:rFonts w:hint="eastAsia"/>
          <w:lang w:eastAsia="ja-JP"/>
        </w:rPr>
        <w:t xml:space="preserve"> </w:t>
      </w:r>
      <w:r w:rsidR="00153020">
        <w:rPr>
          <w:rFonts w:hint="eastAsia"/>
          <w:lang w:eastAsia="zh-CN"/>
        </w:rPr>
        <w:t>Three</w:t>
      </w:r>
      <w:r w:rsidR="00C235CD">
        <w:rPr>
          <w:rFonts w:hint="eastAsia"/>
          <w:lang w:eastAsia="zh-CN"/>
        </w:rPr>
        <w:t xml:space="preserve"> </w:t>
      </w:r>
      <w:r w:rsidR="00E80323">
        <w:rPr>
          <w:rFonts w:hint="eastAsia"/>
          <w:lang w:eastAsia="zh-CN"/>
        </w:rPr>
        <w:t>e</w:t>
      </w:r>
      <w:r>
        <w:rPr>
          <w:rFonts w:hint="eastAsia"/>
          <w:lang w:eastAsia="zh-CN"/>
        </w:rPr>
        <w:t>xperiment</w:t>
      </w:r>
      <w:r w:rsidR="00E80323">
        <w:rPr>
          <w:rFonts w:hint="eastAsia"/>
          <w:lang w:eastAsia="zh-CN"/>
        </w:rPr>
        <w:t xml:space="preserve"> sets</w:t>
      </w:r>
      <w:r>
        <w:rPr>
          <w:rFonts w:hint="eastAsia"/>
          <w:lang w:eastAsia="zh-CN"/>
        </w:rPr>
        <w:t xml:space="preserve"> are </w:t>
      </w:r>
      <w:r w:rsidR="00E80323">
        <w:rPr>
          <w:rFonts w:hint="eastAsia"/>
          <w:lang w:eastAsia="zh-CN"/>
        </w:rPr>
        <w:t xml:space="preserve">tested </w:t>
      </w:r>
      <w:r>
        <w:rPr>
          <w:rFonts w:hint="eastAsia"/>
          <w:lang w:eastAsia="zh-CN"/>
        </w:rPr>
        <w:t>following the</w:t>
      </w:r>
      <w:r w:rsidRPr="00DD430A">
        <w:rPr>
          <w:rFonts w:hint="eastAsia"/>
          <w:lang w:eastAsia="ja-JP"/>
        </w:rPr>
        <w:t xml:space="preserve"> configuration and </w:t>
      </w:r>
      <w:r w:rsidR="0023437B">
        <w:rPr>
          <w:rFonts w:hint="eastAsia"/>
          <w:lang w:eastAsia="zh-CN"/>
        </w:rPr>
        <w:t>common test</w:t>
      </w:r>
      <w:r w:rsidR="0023437B" w:rsidRPr="00DD430A">
        <w:rPr>
          <w:rFonts w:hint="eastAsia"/>
          <w:lang w:eastAsia="ja-JP"/>
        </w:rPr>
        <w:t xml:space="preserve"> </w:t>
      </w:r>
      <w:r w:rsidRPr="00DD430A">
        <w:rPr>
          <w:rFonts w:hint="eastAsia"/>
          <w:lang w:eastAsia="ja-JP"/>
        </w:rPr>
        <w:t xml:space="preserve">condition </w:t>
      </w:r>
      <w:r>
        <w:rPr>
          <w:rFonts w:hint="eastAsia"/>
          <w:lang w:eastAsia="zh-CN"/>
        </w:rPr>
        <w:t>defined in [</w:t>
      </w:r>
      <w:r w:rsidR="0023437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]</w:t>
      </w:r>
      <w:r w:rsidRPr="00DD430A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</w:p>
    <w:p w:rsidR="00E80323" w:rsidRDefault="000F2972" w:rsidP="00E80323">
      <w:pPr>
        <w:numPr>
          <w:ilvl w:val="0"/>
          <w:numId w:val="15"/>
        </w:numPr>
        <w:spacing w:line="360" w:lineRule="auto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 xml:space="preserve">et 1: </w:t>
      </w:r>
      <w:r w:rsidR="00ED2635">
        <w:rPr>
          <w:rFonts w:hint="eastAsia"/>
          <w:lang w:eastAsia="zh-CN"/>
        </w:rPr>
        <w:t>fix</w:t>
      </w:r>
      <w:r w:rsidR="002B7EBE">
        <w:rPr>
          <w:rFonts w:hint="eastAsia"/>
          <w:lang w:eastAsia="zh-CN"/>
        </w:rPr>
        <w:t xml:space="preserve"> the first</w:t>
      </w:r>
      <w:r w:rsidR="00ED2635">
        <w:rPr>
          <w:rFonts w:hint="eastAsia"/>
          <w:lang w:eastAsia="zh-CN"/>
        </w:rPr>
        <w:t xml:space="preserve"> bug</w:t>
      </w:r>
    </w:p>
    <w:p w:rsidR="00E80323" w:rsidRDefault="000F2972" w:rsidP="00E80323">
      <w:pPr>
        <w:numPr>
          <w:ilvl w:val="0"/>
          <w:numId w:val="15"/>
        </w:numPr>
        <w:spacing w:line="360" w:lineRule="auto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 xml:space="preserve">et 2: </w:t>
      </w:r>
      <w:r w:rsidR="00ED2635">
        <w:rPr>
          <w:rFonts w:hint="eastAsia"/>
          <w:lang w:eastAsia="zh-CN"/>
        </w:rPr>
        <w:t xml:space="preserve">fix </w:t>
      </w:r>
      <w:r w:rsidR="002B7EBE">
        <w:rPr>
          <w:rFonts w:hint="eastAsia"/>
          <w:lang w:eastAsia="zh-CN"/>
        </w:rPr>
        <w:t xml:space="preserve">the second </w:t>
      </w:r>
      <w:r w:rsidR="00ED2635">
        <w:rPr>
          <w:rFonts w:hint="eastAsia"/>
          <w:lang w:eastAsia="zh-CN"/>
        </w:rPr>
        <w:t>bug</w:t>
      </w:r>
    </w:p>
    <w:p w:rsidR="001D0583" w:rsidRDefault="001D0583" w:rsidP="00E80323">
      <w:pPr>
        <w:numPr>
          <w:ilvl w:val="0"/>
          <w:numId w:val="15"/>
        </w:numPr>
        <w:spacing w:line="360" w:lineRule="auto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>et 3: set 2 + apply illumination compensation method to depth coding</w:t>
      </w:r>
    </w:p>
    <w:p w:rsidR="00AB11BF" w:rsidRDefault="00567968" w:rsidP="004562DF">
      <w:pPr>
        <w:pStyle w:val="2"/>
        <w:rPr>
          <w:i w:val="0"/>
          <w:sz w:val="24"/>
          <w:szCs w:val="24"/>
          <w:lang w:eastAsia="zh-CN"/>
        </w:rPr>
      </w:pPr>
      <w:r w:rsidRPr="004562DF">
        <w:rPr>
          <w:rFonts w:hint="eastAsia"/>
          <w:i w:val="0"/>
          <w:sz w:val="24"/>
          <w:szCs w:val="24"/>
          <w:lang w:eastAsia="zh-CN"/>
        </w:rPr>
        <w:t xml:space="preserve">Performance </w:t>
      </w:r>
      <w:r w:rsidR="002B7EBE">
        <w:rPr>
          <w:rFonts w:hint="eastAsia"/>
          <w:i w:val="0"/>
          <w:sz w:val="24"/>
          <w:szCs w:val="24"/>
          <w:lang w:eastAsia="zh-CN"/>
        </w:rPr>
        <w:t>after fixing the first bug</w:t>
      </w:r>
    </w:p>
    <w:p w:rsidR="009E0141" w:rsidRDefault="009E0141" w:rsidP="002D461A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As shown in Table 1, </w:t>
      </w:r>
      <w:r w:rsidR="00954A9C">
        <w:rPr>
          <w:rFonts w:hint="eastAsia"/>
          <w:lang w:eastAsia="zh-CN"/>
        </w:rPr>
        <w:t>there is negligible influence on compression performance as well as encoding/decoding time</w:t>
      </w:r>
      <w:r w:rsidR="005238C2">
        <w:rPr>
          <w:rFonts w:hint="eastAsia"/>
          <w:lang w:eastAsia="zh-CN"/>
        </w:rPr>
        <w:t>.</w:t>
      </w:r>
    </w:p>
    <w:p w:rsidR="009E0141" w:rsidRPr="009E0141" w:rsidRDefault="009E0141" w:rsidP="009E0141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844102" w:rsidRPr="00844102" w:rsidTr="005238C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102" w:rsidRPr="00844102" w:rsidRDefault="00844102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97.5%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98.9%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BE5858" w:rsidRPr="00844102" w:rsidTr="005238C2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BE5858" w:rsidRPr="00844102" w:rsidTr="005238C2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  <w:tr w:rsidR="00BE5858" w:rsidRPr="00844102" w:rsidTr="005238C2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44102" w:rsidRDefault="00BE5858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98.6%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858" w:rsidRPr="008D2B0F" w:rsidRDefault="00BE5858" w:rsidP="008D2B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8D2B0F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</w:tbl>
    <w:p w:rsidR="00F37908" w:rsidRDefault="00F37908" w:rsidP="00F37908">
      <w:pPr>
        <w:pStyle w:val="2"/>
        <w:rPr>
          <w:i w:val="0"/>
          <w:sz w:val="24"/>
          <w:szCs w:val="24"/>
          <w:lang w:eastAsia="zh-CN"/>
        </w:rPr>
      </w:pPr>
      <w:r w:rsidRPr="004562DF">
        <w:rPr>
          <w:rFonts w:hint="eastAsia"/>
          <w:i w:val="0"/>
          <w:sz w:val="24"/>
          <w:szCs w:val="24"/>
          <w:lang w:eastAsia="zh-CN"/>
        </w:rPr>
        <w:lastRenderedPageBreak/>
        <w:t xml:space="preserve">Performance </w:t>
      </w:r>
      <w:r>
        <w:rPr>
          <w:rFonts w:hint="eastAsia"/>
          <w:i w:val="0"/>
          <w:sz w:val="24"/>
          <w:szCs w:val="24"/>
          <w:lang w:eastAsia="zh-CN"/>
        </w:rPr>
        <w:t>after fixing the second bug</w:t>
      </w:r>
    </w:p>
    <w:p w:rsidR="00F73796" w:rsidRDefault="00F73796" w:rsidP="002D461A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As shown in Table </w:t>
      </w:r>
      <w:r w:rsidR="0047787F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, </w:t>
      </w:r>
      <w:r w:rsidR="00954A9C">
        <w:rPr>
          <w:rFonts w:hint="eastAsia"/>
          <w:lang w:eastAsia="zh-CN"/>
        </w:rPr>
        <w:t>by fixing the second bug, there is -0.3% gain on two side views and -0.1% gain on coded and synthesized view</w:t>
      </w:r>
      <w:r w:rsidR="002C44B8">
        <w:rPr>
          <w:rFonts w:hint="eastAsia"/>
          <w:lang w:eastAsia="zh-CN"/>
        </w:rPr>
        <w:t>, while the encoding/decoding time are not changed much</w:t>
      </w:r>
    </w:p>
    <w:p w:rsidR="00F73796" w:rsidRDefault="00F73796" w:rsidP="00F73796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2: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E90521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101.8%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97.9%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E90521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98.5%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  <w:tr w:rsidR="00E90521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E90521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844102" w:rsidRDefault="00E90521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100.8%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521" w:rsidRPr="00E90521" w:rsidRDefault="00E90521" w:rsidP="00E905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E90521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242C9B" w:rsidRDefault="006A43B9" w:rsidP="00242C9B">
      <w:pPr>
        <w:pStyle w:val="2"/>
        <w:ind w:left="720" w:hanging="720"/>
        <w:rPr>
          <w:sz w:val="24"/>
          <w:szCs w:val="24"/>
          <w:lang w:eastAsia="zh-CN"/>
        </w:rPr>
      </w:pPr>
      <w:r w:rsidRPr="004562DF">
        <w:rPr>
          <w:rFonts w:hint="eastAsia"/>
          <w:i w:val="0"/>
          <w:sz w:val="24"/>
          <w:szCs w:val="24"/>
          <w:lang w:eastAsia="zh-CN"/>
        </w:rPr>
        <w:t xml:space="preserve">Performance </w:t>
      </w:r>
      <w:r>
        <w:rPr>
          <w:rFonts w:hint="eastAsia"/>
          <w:i w:val="0"/>
          <w:sz w:val="24"/>
          <w:szCs w:val="24"/>
          <w:lang w:eastAsia="zh-CN"/>
        </w:rPr>
        <w:t>after fixing the second bug and applying illumination compensation method to depth coding</w:t>
      </w:r>
    </w:p>
    <w:p w:rsidR="008B399D" w:rsidRPr="008B399D" w:rsidRDefault="00995736" w:rsidP="008B399D">
      <w:pPr>
        <w:rPr>
          <w:lang w:eastAsia="zh-CN"/>
        </w:rPr>
      </w:pPr>
      <w:r>
        <w:rPr>
          <w:rFonts w:hint="eastAsia"/>
          <w:lang w:eastAsia="zh-CN"/>
        </w:rPr>
        <w:t>As shown in Table 3, by fixing the second bug and also applying illumination compensation method to depth coding, there is -0.3% and -0.2% gain on synthesized view and coded and synthesized view respectively. The encoding time is increased by 2.8% and the decoding is not changed much. The gain brought by applying illumination compensation to depth coding is also shown in T</w:t>
      </w:r>
      <w:r>
        <w:rPr>
          <w:lang w:eastAsia="zh-CN"/>
        </w:rPr>
        <w:t>a</w:t>
      </w:r>
      <w:r>
        <w:rPr>
          <w:rFonts w:hint="eastAsia"/>
          <w:lang w:eastAsia="zh-CN"/>
        </w:rPr>
        <w:t>ble 4, there is -0.2% and -0.1% gain on synthesized view and coded and synthesized view respectively.</w:t>
      </w:r>
      <w:r w:rsidR="00332F3A">
        <w:rPr>
          <w:rFonts w:hint="eastAsia"/>
          <w:lang w:eastAsia="zh-CN"/>
        </w:rPr>
        <w:t xml:space="preserve"> The encoding time is increased by 1.9% and the decoding time is not changed much.</w:t>
      </w:r>
    </w:p>
    <w:p w:rsidR="000117D2" w:rsidRDefault="000117D2" w:rsidP="000117D2">
      <w:pPr>
        <w:jc w:val="center"/>
        <w:rPr>
          <w:lang w:eastAsia="zh-CN"/>
        </w:rPr>
      </w:pPr>
      <w:r>
        <w:rPr>
          <w:rFonts w:hint="eastAsia"/>
          <w:lang w:eastAsia="zh-CN"/>
        </w:rPr>
        <w:t>Table 3: performance comparison</w:t>
      </w:r>
      <w:r w:rsidR="00872F7E">
        <w:rPr>
          <w:rFonts w:hint="eastAsia"/>
          <w:lang w:eastAsia="zh-CN"/>
        </w:rPr>
        <w:t xml:space="preserve"> with HTM-5.0.1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103.9%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100.5%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98.6%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103.6%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  <w:tr w:rsidR="00F742BD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102.8%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</w:tbl>
    <w:p w:rsidR="006D2FFB" w:rsidRDefault="006D2FFB" w:rsidP="006D2FFB">
      <w:pPr>
        <w:jc w:val="center"/>
        <w:rPr>
          <w:lang w:eastAsia="zh-CN"/>
        </w:rPr>
      </w:pPr>
      <w:r>
        <w:rPr>
          <w:rFonts w:hint="eastAsia"/>
          <w:lang w:eastAsia="zh-CN"/>
        </w:rPr>
        <w:t>Table 4: performance comparison with set2</w:t>
      </w:r>
    </w:p>
    <w:tbl>
      <w:tblPr>
        <w:tblW w:w="9081" w:type="dxa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  <w:gridCol w:w="866"/>
        <w:gridCol w:w="866"/>
      </w:tblGrid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100.5%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100.5%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lastRenderedPageBreak/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</w:tr>
      <w:tr w:rsidR="00F742BD" w:rsidRPr="00844102" w:rsidTr="00F259FB">
        <w:trPr>
          <w:trHeight w:val="303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F742BD" w:rsidRPr="00844102" w:rsidTr="00F259FB">
        <w:trPr>
          <w:trHeight w:val="289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844102" w:rsidRDefault="00F742BD" w:rsidP="00F259F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101.9%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2BD" w:rsidRPr="00F742BD" w:rsidRDefault="00F742BD" w:rsidP="00F742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42BD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</w:tbl>
    <w:p w:rsidR="006A43B9" w:rsidRPr="006A43B9" w:rsidRDefault="006A43B9" w:rsidP="006A43B9">
      <w:pPr>
        <w:rPr>
          <w:lang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E33B07" w:rsidRPr="008121F1" w:rsidRDefault="0015765F" w:rsidP="0015765F">
      <w:pPr>
        <w:spacing w:line="360" w:lineRule="auto"/>
        <w:jc w:val="both"/>
        <w:rPr>
          <w:rStyle w:val="ab"/>
          <w:bCs w:val="0"/>
          <w:spacing w:val="0"/>
          <w:szCs w:val="22"/>
          <w:lang w:eastAsia="zh-CN"/>
        </w:rPr>
      </w:pPr>
      <w:r>
        <w:rPr>
          <w:rStyle w:val="ab"/>
          <w:rFonts w:hint="eastAsia"/>
          <w:lang w:eastAsia="zh-CN"/>
        </w:rPr>
        <w:t>[1]</w:t>
      </w:r>
      <w:r w:rsidR="00E33B07">
        <w:rPr>
          <w:rStyle w:val="ab"/>
          <w:rFonts w:hint="eastAsia"/>
          <w:lang w:eastAsia="zh-CN"/>
        </w:rPr>
        <w:t xml:space="preserve"> H. Liu, J. Jiwook, J. Sung, </w:t>
      </w:r>
      <w:r w:rsidR="00E33B07" w:rsidRPr="00E33B07">
        <w:rPr>
          <w:rStyle w:val="ab"/>
          <w:rFonts w:hint="eastAsia"/>
          <w:i/>
          <w:lang w:eastAsia="zh-CN"/>
        </w:rPr>
        <w:t>etc.</w:t>
      </w:r>
      <w:r w:rsidR="00E33B07">
        <w:rPr>
          <w:rStyle w:val="ab"/>
          <w:rFonts w:hint="eastAsia"/>
          <w:lang w:eastAsia="zh-CN"/>
        </w:rPr>
        <w:t xml:space="preserve">, </w:t>
      </w:r>
      <w:r w:rsidR="00E33B07">
        <w:rPr>
          <w:rStyle w:val="ab"/>
          <w:lang w:eastAsia="zh-CN"/>
        </w:rPr>
        <w:t>“</w:t>
      </w:r>
      <w:r w:rsidR="009F5832" w:rsidRPr="009F5832">
        <w:rPr>
          <w:rStyle w:val="ab"/>
          <w:lang w:eastAsia="zh-CN"/>
        </w:rPr>
        <w:t>3D-CE2.h: Results of Illumination Compensation for Inter-View Prediction</w:t>
      </w:r>
      <w:r w:rsidR="00E33B07">
        <w:rPr>
          <w:rStyle w:val="ab"/>
          <w:lang w:eastAsia="zh-CN"/>
        </w:rPr>
        <w:t>”</w:t>
      </w:r>
      <w:r w:rsidR="009F5832" w:rsidRPr="000B783A">
        <w:rPr>
          <w:rStyle w:val="ab"/>
        </w:rPr>
        <w:t>,</w:t>
      </w:r>
      <w:r w:rsidR="009F5832" w:rsidRPr="000B783A">
        <w:rPr>
          <w:rStyle w:val="ab"/>
          <w:rFonts w:hint="eastAsia"/>
          <w:lang w:eastAsia="ja-JP"/>
        </w:rPr>
        <w:t xml:space="preserve"> </w:t>
      </w:r>
      <w:r w:rsidR="009F5832" w:rsidRPr="0041250E">
        <w:rPr>
          <w:szCs w:val="22"/>
        </w:rPr>
        <w:t>Doc</w:t>
      </w:r>
      <w:r w:rsidR="009F5832" w:rsidRPr="001F783C">
        <w:rPr>
          <w:rFonts w:hint="eastAsia"/>
          <w:szCs w:val="22"/>
        </w:rPr>
        <w:t>.</w:t>
      </w:r>
      <w:r w:rsidR="009F5832">
        <w:rPr>
          <w:rFonts w:hint="eastAsia"/>
          <w:szCs w:val="22"/>
          <w:lang w:eastAsia="zh-CN"/>
        </w:rPr>
        <w:t xml:space="preserve"> </w:t>
      </w:r>
      <w:r w:rsidR="009F5832">
        <w:rPr>
          <w:rStyle w:val="ab"/>
          <w:rFonts w:hint="eastAsia"/>
          <w:lang w:eastAsia="zh-CN"/>
        </w:rPr>
        <w:t>JCT3V-B0045</w:t>
      </w:r>
      <w:r w:rsidR="009F5832">
        <w:rPr>
          <w:rStyle w:val="ab"/>
        </w:rPr>
        <w:t xml:space="preserve">, </w:t>
      </w:r>
      <w:r w:rsidR="009F5832" w:rsidRPr="008A6414">
        <w:rPr>
          <w:szCs w:val="22"/>
        </w:rPr>
        <w:t>Shanghai, CN, 13–19 Oct. 2012</w:t>
      </w:r>
      <w:r w:rsidR="009F5832">
        <w:rPr>
          <w:rFonts w:hint="eastAsia"/>
          <w:szCs w:val="22"/>
          <w:lang w:eastAsia="zh-CN"/>
        </w:rPr>
        <w:t>.</w:t>
      </w:r>
    </w:p>
    <w:p w:rsidR="0015765F" w:rsidRDefault="00E33B07" w:rsidP="0015765F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JCT3V-B1100</w:t>
      </w:r>
      <w:r w:rsidR="0015765F">
        <w:rPr>
          <w:rStyle w:val="ab"/>
        </w:rPr>
        <w:t xml:space="preserve">, </w:t>
      </w:r>
      <w:r w:rsidR="0015765F" w:rsidRPr="008A6414">
        <w:rPr>
          <w:szCs w:val="22"/>
        </w:rPr>
        <w:t>Shanghai, CN, 13–19 Oct. 2012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ins w:id="4" w:author="Administrator" w:date="2013-01-08T14:35:00Z"/>
          <w:szCs w:val="22"/>
          <w:lang w:val="en-CA" w:eastAsia="zh-CN"/>
        </w:rPr>
      </w:pPr>
    </w:p>
    <w:p w:rsidR="00772D89" w:rsidRDefault="00772D89" w:rsidP="009234A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W</w:t>
      </w:r>
      <w:r>
        <w:rPr>
          <w:rFonts w:hint="eastAsia"/>
          <w:szCs w:val="22"/>
          <w:lang w:val="en-CA" w:eastAsia="zh-CN"/>
        </w:rPr>
        <w:t>orking draft</w:t>
      </w:r>
    </w:p>
    <w:tbl>
      <w:tblPr>
        <w:tblW w:w="9745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45"/>
      </w:tblGrid>
      <w:tr w:rsidR="00772D89" w:rsidRPr="00F60F40" w:rsidTr="00F259FB">
        <w:trPr>
          <w:cantSplit/>
          <w:trHeight w:val="204"/>
          <w:jc w:val="center"/>
        </w:trPr>
        <w:tc>
          <w:tcPr>
            <w:tcW w:w="8600" w:type="dxa"/>
          </w:tcPr>
          <w:p w:rsidR="00772D89" w:rsidRPr="00F60F40" w:rsidRDefault="00772D89" w:rsidP="00F259FB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  <w:t xml:space="preserve">if( ( weighted_pred_flag  &amp;&amp;   </w:t>
            </w:r>
            <w:r w:rsidRPr="00F60F40">
              <w:rPr>
                <w:lang w:eastAsia="ja-JP"/>
              </w:rPr>
              <w:t xml:space="preserve">slice_type </w:t>
            </w:r>
            <w:r w:rsidRPr="00F60F40">
              <w:t>= = P)  | |</w:t>
            </w:r>
            <w:r w:rsidRPr="00F60F40">
              <w:br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 xml:space="preserve"> ( weighted_bipred_flag  &amp;&amp;  slice_type  = =  B ) )</w:t>
            </w:r>
          </w:p>
        </w:tc>
        <w:tc>
          <w:tcPr>
            <w:tcW w:w="1145" w:type="dxa"/>
          </w:tcPr>
          <w:p w:rsidR="00772D89" w:rsidRPr="00F60F40" w:rsidRDefault="00772D89" w:rsidP="00F259FB">
            <w:pPr>
              <w:pStyle w:val="3Table"/>
              <w:rPr>
                <w:rFonts w:eastAsia="MS Mincho"/>
                <w:lang w:eastAsia="ja-JP"/>
              </w:rPr>
            </w:pPr>
          </w:p>
        </w:tc>
      </w:tr>
      <w:tr w:rsidR="00772D89" w:rsidRPr="00F60F40" w:rsidTr="00F259FB">
        <w:trPr>
          <w:cantSplit/>
          <w:trHeight w:val="204"/>
          <w:jc w:val="center"/>
        </w:trPr>
        <w:tc>
          <w:tcPr>
            <w:tcW w:w="8600" w:type="dxa"/>
          </w:tcPr>
          <w:p w:rsidR="00772D89" w:rsidRPr="00F60F40" w:rsidRDefault="00772D89" w:rsidP="00F259FB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>pred_weight_table( )</w:t>
            </w:r>
          </w:p>
        </w:tc>
        <w:tc>
          <w:tcPr>
            <w:tcW w:w="1145" w:type="dxa"/>
          </w:tcPr>
          <w:p w:rsidR="00772D89" w:rsidRPr="00F60F40" w:rsidRDefault="00772D89" w:rsidP="00F259FB">
            <w:pPr>
              <w:pStyle w:val="3Table"/>
              <w:rPr>
                <w:rFonts w:eastAsia="MS Mincho"/>
                <w:lang w:eastAsia="ja-JP"/>
              </w:rPr>
            </w:pPr>
          </w:p>
        </w:tc>
      </w:tr>
      <w:tr w:rsidR="00772D89" w:rsidRPr="00181461" w:rsidTr="00F259FB">
        <w:trPr>
          <w:cantSplit/>
          <w:trHeight w:val="204"/>
          <w:jc w:val="center"/>
        </w:trPr>
        <w:tc>
          <w:tcPr>
            <w:tcW w:w="8600" w:type="dxa"/>
          </w:tcPr>
          <w:p w:rsidR="00772D89" w:rsidRPr="00181461" w:rsidRDefault="00772D89" w:rsidP="00F259FB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else if ( layer_id</w:t>
            </w:r>
            <w:r w:rsidRPr="00F16341">
              <w:rPr>
                <w:highlight w:val="yellow"/>
              </w:rPr>
              <w:t xml:space="preserve"> </w:t>
            </w:r>
            <w:r w:rsidRPr="00F16341">
              <w:rPr>
                <w:strike/>
                <w:highlight w:val="yellow"/>
              </w:rPr>
              <w:t>&amp;&amp; !DepthFlag </w:t>
            </w:r>
            <w:r w:rsidRPr="00181461">
              <w:rPr>
                <w:highlight w:val="cyan"/>
              </w:rPr>
              <w:t xml:space="preserve">) </w:t>
            </w:r>
          </w:p>
        </w:tc>
        <w:tc>
          <w:tcPr>
            <w:tcW w:w="1145" w:type="dxa"/>
          </w:tcPr>
          <w:p w:rsidR="00772D89" w:rsidRPr="00181461" w:rsidRDefault="00772D89" w:rsidP="00F259FB">
            <w:pPr>
              <w:pStyle w:val="3Table"/>
              <w:rPr>
                <w:highlight w:val="cyan"/>
              </w:rPr>
            </w:pPr>
          </w:p>
        </w:tc>
      </w:tr>
      <w:tr w:rsidR="00772D89" w:rsidRPr="00181461" w:rsidTr="00F259FB">
        <w:trPr>
          <w:cantSplit/>
          <w:trHeight w:val="204"/>
          <w:jc w:val="center"/>
        </w:trPr>
        <w:tc>
          <w:tcPr>
            <w:tcW w:w="8600" w:type="dxa"/>
          </w:tcPr>
          <w:p w:rsidR="00772D89" w:rsidRPr="00181461" w:rsidRDefault="00772D89" w:rsidP="00F259FB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slice_ic_enable_flag</w:t>
            </w:r>
          </w:p>
        </w:tc>
        <w:tc>
          <w:tcPr>
            <w:tcW w:w="1145" w:type="dxa"/>
          </w:tcPr>
          <w:p w:rsidR="00772D89" w:rsidRPr="00181461" w:rsidRDefault="00772D89" w:rsidP="00F259FB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u(1)</w:t>
            </w:r>
          </w:p>
        </w:tc>
      </w:tr>
      <w:tr w:rsidR="00772D89" w:rsidRPr="00F60F40" w:rsidTr="00F259FB">
        <w:trPr>
          <w:cantSplit/>
          <w:trHeight w:val="204"/>
          <w:jc w:val="center"/>
        </w:trPr>
        <w:tc>
          <w:tcPr>
            <w:tcW w:w="8600" w:type="dxa"/>
          </w:tcPr>
          <w:p w:rsidR="00772D89" w:rsidRPr="00F60F40" w:rsidRDefault="00772D89" w:rsidP="00F259FB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rPr>
                <w:b/>
              </w:rPr>
              <w:t>five_minus_max_num_merge_cand</w:t>
            </w:r>
          </w:p>
        </w:tc>
        <w:tc>
          <w:tcPr>
            <w:tcW w:w="1145" w:type="dxa"/>
          </w:tcPr>
          <w:p w:rsidR="00772D89" w:rsidRPr="00F60F40" w:rsidRDefault="00772D89" w:rsidP="00F259FB">
            <w:pPr>
              <w:pStyle w:val="3Table"/>
              <w:rPr>
                <w:rFonts w:eastAsia="MS Mincho"/>
                <w:lang w:eastAsia="ja-JP"/>
              </w:rPr>
            </w:pPr>
            <w:r w:rsidRPr="00F60F40">
              <w:t>ue(v)</w:t>
            </w:r>
          </w:p>
        </w:tc>
      </w:tr>
    </w:tbl>
    <w:p w:rsidR="00772D89" w:rsidRDefault="00772D89" w:rsidP="009234A5">
      <w:pPr>
        <w:jc w:val="both"/>
        <w:rPr>
          <w:szCs w:val="22"/>
          <w:lang w:val="en-CA" w:eastAsia="zh-CN"/>
        </w:rPr>
      </w:pPr>
    </w:p>
    <w:p w:rsidR="00A67C25" w:rsidRDefault="00A67C25" w:rsidP="00A67C25">
      <w:pPr>
        <w:pStyle w:val="3N0"/>
        <w:rPr>
          <w:rFonts w:eastAsiaTheme="minorEastAsia"/>
          <w:lang w:eastAsia="zh-CN"/>
        </w:rPr>
      </w:pPr>
      <w:r w:rsidRPr="00A67C25">
        <w:rPr>
          <w:rFonts w:eastAsiaTheme="minorEastAsia"/>
          <w:highlight w:val="yellow"/>
          <w:lang w:eastAsia="zh-CN"/>
        </w:rPr>
        <w:t>I</w:t>
      </w:r>
      <w:r w:rsidRPr="00A67C25">
        <w:rPr>
          <w:rFonts w:eastAsiaTheme="minorEastAsia" w:hint="eastAsia"/>
          <w:highlight w:val="yellow"/>
          <w:lang w:eastAsia="zh-CN"/>
        </w:rPr>
        <w:t xml:space="preserve">f </w:t>
      </w:r>
      <w:r w:rsidRPr="00A67C25">
        <w:rPr>
          <w:highlight w:val="yellow"/>
        </w:rPr>
        <w:t>DepthFlag</w:t>
      </w:r>
      <w:r w:rsidRPr="00A67C25">
        <w:rPr>
          <w:rFonts w:eastAsiaTheme="minorEastAsia" w:hint="eastAsia"/>
          <w:highlight w:val="yellow"/>
          <w:lang w:eastAsia="zh-CN"/>
        </w:rPr>
        <w:t xml:space="preserve"> is </w:t>
      </w:r>
      <w:r w:rsidR="008D2C77">
        <w:rPr>
          <w:rFonts w:eastAsiaTheme="minorEastAsia" w:hint="eastAsia"/>
          <w:highlight w:val="yellow"/>
          <w:lang w:eastAsia="zh-CN"/>
        </w:rPr>
        <w:t>equal to 0</w:t>
      </w:r>
      <w:r w:rsidRPr="00A67C25">
        <w:rPr>
          <w:rFonts w:eastAsiaTheme="minorEastAsia" w:hint="eastAsia"/>
          <w:highlight w:val="yellow"/>
          <w:lang w:eastAsia="zh-CN"/>
        </w:rPr>
        <w:t>.</w:t>
      </w:r>
      <w:r>
        <w:rPr>
          <w:lang w:eastAsia="ko-KR"/>
        </w:rPr>
        <w:t xml:space="preserve"> </w:t>
      </w:r>
    </w:p>
    <w:p w:rsidR="00A67C25" w:rsidRPr="00F60F40" w:rsidRDefault="00A67C25" w:rsidP="00A67C25">
      <w:pPr>
        <w:pStyle w:val="3N0"/>
        <w:rPr>
          <w:lang w:eastAsia="ko-KR"/>
        </w:rPr>
      </w:pPr>
      <w:r>
        <w:rPr>
          <w:lang w:eastAsia="ko-KR"/>
        </w:rPr>
        <w:t>The variable anyIvRefPicFlag</w:t>
      </w:r>
      <w:r w:rsidRPr="00F60F40">
        <w:rPr>
          <w:lang w:eastAsia="ko-KR"/>
        </w:rPr>
        <w:t xml:space="preserve"> is </w:t>
      </w:r>
      <w:r>
        <w:rPr>
          <w:lang w:eastAsia="ko-KR"/>
        </w:rPr>
        <w:t xml:space="preserve">initially </w:t>
      </w:r>
      <w:r w:rsidRPr="00F60F40">
        <w:rPr>
          <w:lang w:eastAsia="ko-KR"/>
        </w:rPr>
        <w:t>set equal to 0</w:t>
      </w:r>
      <w:r>
        <w:rPr>
          <w:lang w:eastAsia="ko-KR"/>
        </w:rPr>
        <w:t xml:space="preserve">. When </w:t>
      </w:r>
      <w:r w:rsidRPr="00943A5F">
        <w:rPr>
          <w:lang w:eastAsia="ko-KR"/>
        </w:rPr>
        <w:t>PredMode</w:t>
      </w:r>
      <w:r>
        <w:t>[ x0 ][ y0 ]</w:t>
      </w:r>
      <w:r w:rsidRPr="00943A5F">
        <w:rPr>
          <w:lang w:eastAsia="ko-KR"/>
        </w:rPr>
        <w:t xml:space="preserve"> is </w:t>
      </w:r>
      <w:r>
        <w:rPr>
          <w:lang w:eastAsia="ko-KR"/>
        </w:rPr>
        <w:t xml:space="preserve">not </w:t>
      </w:r>
      <w:r w:rsidRPr="00943A5F">
        <w:rPr>
          <w:lang w:eastAsia="ko-KR"/>
        </w:rPr>
        <w:t>equal to MODE_INTRA</w:t>
      </w:r>
      <w:r w:rsidRPr="00F60F40">
        <w:rPr>
          <w:lang w:eastAsia="ko-KR"/>
        </w:rPr>
        <w:t xml:space="preserve"> the following applies for X being replaced by 0 and 1, and Y being equal to 1</w:t>
      </w:r>
      <w:r w:rsidRPr="00F60F40">
        <w:t>−</w:t>
      </w:r>
      <w:r w:rsidRPr="00F60F40">
        <w:rPr>
          <w:lang w:eastAsia="ko-KR"/>
        </w:rPr>
        <w:t>X.</w:t>
      </w:r>
    </w:p>
    <w:p w:rsidR="00A67C25" w:rsidRPr="00F60F40" w:rsidRDefault="00A67C25" w:rsidP="00A67C25">
      <w:pPr>
        <w:pStyle w:val="3E1"/>
        <w:rPr>
          <w:b/>
        </w:rPr>
      </w:pPr>
      <w:r w:rsidRPr="00F60F40">
        <w:rPr>
          <w:lang w:eastAsia="ko-KR"/>
        </w:rPr>
        <w:t>anyIvRefPicFlag</w:t>
      </w:r>
      <w:r w:rsidRPr="00F60F40">
        <w:rPr>
          <w:lang w:eastAsia="zh-CN"/>
        </w:rPr>
        <w:t xml:space="preserve"> </w:t>
      </w:r>
      <w:r w:rsidRPr="00F60F40">
        <w:rPr>
          <w:lang w:eastAsia="ko-KR"/>
        </w:rPr>
        <w:t>= anyIvRefPicFlag</w:t>
      </w:r>
      <w:r w:rsidRPr="00F60F40">
        <w:rPr>
          <w:lang w:eastAsia="zh-CN"/>
        </w:rPr>
        <w:t xml:space="preserve"> | |  </w:t>
      </w:r>
      <w:r w:rsidRPr="00F60F40">
        <w:rPr>
          <w:lang w:eastAsia="zh-CN"/>
        </w:rPr>
        <w:tab/>
      </w:r>
      <w:r w:rsidRPr="00F60F40">
        <w:rPr>
          <w:lang w:eastAsia="zh-CN"/>
        </w:rPr>
        <w:br/>
        <w:t>(inter_pred_idc[ x0 ][ y0 ] ! = Pred_LY &amp;&amp; refViewIdxLX[ x0 ][ y0 ] ! = ViewIdx)  | |</w:t>
      </w:r>
      <w:r w:rsidRPr="00F60F40">
        <w:rPr>
          <w:lang w:eastAsia="zh-CN"/>
        </w:rPr>
        <w:tab/>
        <w:t> </w:t>
      </w:r>
      <w:r w:rsidRPr="00F60F40">
        <w:rPr>
          <w:lang w:eastAsia="zh-CN"/>
        </w:rPr>
        <w:br/>
        <w:t>(inter_pred_idc[ x0 ][ y1 ] ! = Pred_LY &amp;&amp; refViewIdxLX[ x0 ][ y1 ] ! = ViewIdx)  | |</w:t>
      </w:r>
      <w:r w:rsidRPr="00F60F40">
        <w:rPr>
          <w:lang w:eastAsia="zh-CN"/>
        </w:rPr>
        <w:tab/>
      </w:r>
      <w:r w:rsidRPr="00F60F40">
        <w:rPr>
          <w:lang w:eastAsia="zh-CN"/>
        </w:rPr>
        <w:br/>
        <w:t>(inter_pred_idc[ x1 ][ y0 ] ! = Pred_LY &amp;&amp; refViewIdxLX[ x1 ][ y0 ] ! = ViewIdx)  | |</w:t>
      </w:r>
      <w:r w:rsidRPr="00F60F40">
        <w:rPr>
          <w:lang w:eastAsia="zh-CN"/>
        </w:rPr>
        <w:tab/>
        <w:t> </w:t>
      </w:r>
      <w:r w:rsidRPr="00F60F40">
        <w:rPr>
          <w:lang w:eastAsia="zh-CN"/>
        </w:rPr>
        <w:br/>
        <w:t xml:space="preserve">(inter_pred_idc[ x1 ][ y1 ] ! = Pred_LY &amp;&amp; refViewIdxLX[ x1 ][ y1 ] ! = ViewIdx) </w:t>
      </w:r>
      <w:r w:rsidRPr="00F60F40">
        <w:rPr>
          <w:lang w:eastAsia="zh-CN"/>
        </w:rPr>
        <w:tab/>
        <w:t xml:space="preserve">  </w:t>
      </w:r>
      <w:r w:rsidRPr="00F60F40">
        <w:rPr>
          <w:lang w:eastAsia="ko-KR"/>
        </w:rPr>
        <w:t>(G</w:t>
      </w:r>
      <w:r w:rsidRPr="00F60F40">
        <w:rPr>
          <w:lang w:eastAsia="ko-KR"/>
        </w:rPr>
        <w:noBreakHyphen/>
      </w:r>
      <w:fldSimple w:instr=" SEQ Equation \* ARABIC  \* MERGEFORMAT " w:fldLock="1">
        <w:r>
          <w:rPr>
            <w:noProof/>
            <w:lang w:eastAsia="ko-KR"/>
          </w:rPr>
          <w:t>26</w:t>
        </w:r>
      </w:fldSimple>
      <w:r w:rsidRPr="00F60F40">
        <w:rPr>
          <w:lang w:eastAsia="ko-KR"/>
        </w:rPr>
        <w:t>)</w:t>
      </w:r>
    </w:p>
    <w:p w:rsidR="00A67C25" w:rsidRPr="00A67C25" w:rsidRDefault="00A67C25" w:rsidP="00A67C25">
      <w:pPr>
        <w:pStyle w:val="3N0"/>
        <w:rPr>
          <w:rFonts w:eastAsiaTheme="minorEastAsia"/>
          <w:highlight w:val="yellow"/>
          <w:lang w:eastAsia="zh-CN"/>
        </w:rPr>
      </w:pPr>
      <w:r w:rsidRPr="00A67C25">
        <w:rPr>
          <w:rFonts w:eastAsiaTheme="minorEastAsia" w:hint="eastAsia"/>
          <w:highlight w:val="yellow"/>
          <w:lang w:eastAsia="zh-CN"/>
        </w:rPr>
        <w:t xml:space="preserve">else, </w:t>
      </w:r>
      <w:r w:rsidRPr="00A67C25">
        <w:rPr>
          <w:rFonts w:eastAsiaTheme="minorEastAsia"/>
          <w:highlight w:val="yellow"/>
          <w:lang w:eastAsia="zh-CN"/>
        </w:rPr>
        <w:t>I</w:t>
      </w:r>
      <w:r w:rsidRPr="00A67C25">
        <w:rPr>
          <w:rFonts w:eastAsiaTheme="minorEastAsia" w:hint="eastAsia"/>
          <w:highlight w:val="yellow"/>
          <w:lang w:eastAsia="zh-CN"/>
        </w:rPr>
        <w:t xml:space="preserve">f </w:t>
      </w:r>
      <w:r w:rsidRPr="00A67C25">
        <w:rPr>
          <w:rFonts w:eastAsiaTheme="minorEastAsia"/>
          <w:highlight w:val="yellow"/>
          <w:lang w:eastAsia="zh-CN"/>
        </w:rPr>
        <w:t>DepthFlag</w:t>
      </w:r>
      <w:r w:rsidRPr="00A67C25">
        <w:rPr>
          <w:rFonts w:eastAsiaTheme="minorEastAsia" w:hint="eastAsia"/>
          <w:highlight w:val="yellow"/>
          <w:lang w:eastAsia="zh-CN"/>
        </w:rPr>
        <w:t xml:space="preserve"> is </w:t>
      </w:r>
      <w:r w:rsidR="008D2C77">
        <w:rPr>
          <w:rFonts w:eastAsiaTheme="minorEastAsia" w:hint="eastAsia"/>
          <w:highlight w:val="yellow"/>
          <w:lang w:eastAsia="zh-CN"/>
        </w:rPr>
        <w:t>equal to 1</w:t>
      </w:r>
      <w:r w:rsidRPr="00A67C25">
        <w:rPr>
          <w:rFonts w:eastAsiaTheme="minorEastAsia" w:hint="eastAsia"/>
          <w:highlight w:val="yellow"/>
          <w:lang w:eastAsia="zh-CN"/>
        </w:rPr>
        <w:t>.</w:t>
      </w:r>
    </w:p>
    <w:p w:rsidR="00A67C25" w:rsidRDefault="00A67C25" w:rsidP="00A67C25">
      <w:pPr>
        <w:pStyle w:val="3N0"/>
        <w:rPr>
          <w:rFonts w:eastAsiaTheme="minorEastAsia" w:hint="eastAsia"/>
          <w:highlight w:val="yellow"/>
          <w:lang w:eastAsia="zh-CN"/>
        </w:rPr>
      </w:pPr>
      <w:r w:rsidRPr="00A73746">
        <w:rPr>
          <w:highlight w:val="yellow"/>
          <w:lang w:eastAsia="ko-KR"/>
        </w:rPr>
        <w:t>The variable anyIvRefPicFlag is initially set equal to 0. When PredMode</w:t>
      </w:r>
      <w:r w:rsidRPr="00A73746">
        <w:rPr>
          <w:highlight w:val="yellow"/>
        </w:rPr>
        <w:t>[ x0 ][ y0 ]</w:t>
      </w:r>
      <w:r w:rsidRPr="00A73746">
        <w:rPr>
          <w:highlight w:val="yellow"/>
          <w:lang w:eastAsia="ko-KR"/>
        </w:rPr>
        <w:t xml:space="preserve"> is not equal to MODE_INTRA the following applies for X being replaced by 0 and 1, and Y being equal to 1</w:t>
      </w:r>
      <w:r w:rsidRPr="00A73746">
        <w:rPr>
          <w:highlight w:val="yellow"/>
        </w:rPr>
        <w:t>−</w:t>
      </w:r>
      <w:r w:rsidRPr="00A73746">
        <w:rPr>
          <w:highlight w:val="yellow"/>
          <w:lang w:eastAsia="ko-KR"/>
        </w:rPr>
        <w:t>X.</w:t>
      </w:r>
    </w:p>
    <w:p w:rsidR="00493E7D" w:rsidRDefault="00493E7D" w:rsidP="00A67C25">
      <w:pPr>
        <w:pStyle w:val="3N0"/>
        <w:rPr>
          <w:rFonts w:eastAsiaTheme="minorEastAsia" w:hint="eastAsia"/>
          <w:noProof/>
          <w:highlight w:val="yellow"/>
          <w:lang w:eastAsia="zh-CN"/>
        </w:rPr>
      </w:pPr>
      <w:r w:rsidRPr="00DA0F60">
        <w:rPr>
          <w:rFonts w:eastAsiaTheme="minorEastAsia" w:hint="eastAsia"/>
          <w:highlight w:val="yellow"/>
          <w:lang w:eastAsia="zh-CN"/>
        </w:rPr>
        <w:t xml:space="preserve">minTrafoSize = 1 &lt;&lt; </w:t>
      </w:r>
      <w:r w:rsidRPr="00DA0F60">
        <w:rPr>
          <w:noProof/>
          <w:highlight w:val="yellow"/>
        </w:rPr>
        <w:t>Log2MinTrafoSize</w:t>
      </w:r>
      <w:r w:rsidRPr="00DA0F60">
        <w:rPr>
          <w:rFonts w:eastAsiaTheme="minorEastAsia" w:hint="eastAsia"/>
          <w:noProof/>
          <w:highlight w:val="yellow"/>
          <w:lang w:eastAsia="zh-CN"/>
        </w:rPr>
        <w:t>;</w:t>
      </w:r>
    </w:p>
    <w:p w:rsidR="00241C5F" w:rsidRPr="00BF4779" w:rsidRDefault="00BF4779" w:rsidP="00A67C25">
      <w:pPr>
        <w:pStyle w:val="3N0"/>
        <w:rPr>
          <w:rFonts w:eastAsiaTheme="minorEastAsia" w:hint="eastAsia"/>
          <w:highlight w:val="yellow"/>
          <w:lang w:eastAsia="zh-CN"/>
        </w:rPr>
      </w:pPr>
      <w:r>
        <w:rPr>
          <w:rFonts w:eastAsiaTheme="minorEastAsia" w:hint="eastAsia"/>
          <w:noProof/>
          <w:highlight w:val="yellow"/>
          <w:lang w:eastAsia="zh-CN"/>
        </w:rPr>
        <w:lastRenderedPageBreak/>
        <w:t>n</w:t>
      </w:r>
      <w:r w:rsidR="00241C5F" w:rsidRPr="00BF4779">
        <w:rPr>
          <w:rFonts w:eastAsiaTheme="minorEastAsia" w:hint="eastAsia"/>
          <w:noProof/>
          <w:highlight w:val="yellow"/>
          <w:lang w:eastAsia="zh-CN"/>
        </w:rPr>
        <w:t xml:space="preserve">CbSize = 1 &lt;&lt; </w:t>
      </w:r>
      <w:r w:rsidR="00241C5F" w:rsidRPr="00BF4779">
        <w:rPr>
          <w:noProof/>
          <w:highlight w:val="yellow"/>
        </w:rPr>
        <w:t>log2CbSize</w:t>
      </w:r>
      <w:r w:rsidR="00241C5F" w:rsidRPr="00BF4779">
        <w:rPr>
          <w:rFonts w:eastAsiaTheme="minorEastAsia" w:hint="eastAsia"/>
          <w:noProof/>
          <w:highlight w:val="yellow"/>
          <w:lang w:eastAsia="zh-CN"/>
        </w:rPr>
        <w:t>;</w:t>
      </w:r>
    </w:p>
    <w:p w:rsidR="00F373C4" w:rsidRPr="00A73746" w:rsidRDefault="006B11BA" w:rsidP="0099592E">
      <w:pPr>
        <w:pStyle w:val="3N0"/>
        <w:rPr>
          <w:rFonts w:eastAsiaTheme="minorEastAsia" w:hint="eastAsia"/>
          <w:highlight w:val="yellow"/>
          <w:lang w:eastAsia="zh-CN"/>
        </w:rPr>
      </w:pPr>
      <w:r w:rsidRPr="00A73746">
        <w:rPr>
          <w:rFonts w:eastAsiaTheme="minorEastAsia" w:hint="eastAsia"/>
          <w:highlight w:val="yellow"/>
          <w:lang w:eastAsia="zh-CN"/>
        </w:rPr>
        <w:t>for (</w:t>
      </w:r>
      <w:r w:rsidR="00DA0F60">
        <w:rPr>
          <w:rFonts w:eastAsiaTheme="minorEastAsia"/>
          <w:highlight w:val="yellow"/>
          <w:lang w:eastAsia="zh-CN"/>
        </w:rPr>
        <w:t xml:space="preserve"> </w:t>
      </w:r>
      <w:r w:rsidR="00DA0F60">
        <w:rPr>
          <w:rFonts w:eastAsiaTheme="minorEastAsia" w:hint="eastAsia"/>
          <w:highlight w:val="yellow"/>
          <w:lang w:eastAsia="zh-CN"/>
        </w:rPr>
        <w:t>i</w:t>
      </w:r>
      <w:r w:rsidRPr="00A73746">
        <w:rPr>
          <w:rFonts w:eastAsiaTheme="minorEastAsia" w:hint="eastAsia"/>
          <w:highlight w:val="yellow"/>
          <w:lang w:eastAsia="zh-CN"/>
        </w:rPr>
        <w:t xml:space="preserve"> = 0; </w:t>
      </w:r>
      <w:r w:rsidR="00DA0F60">
        <w:rPr>
          <w:rFonts w:eastAsiaTheme="minorEastAsia" w:hint="eastAsia"/>
          <w:highlight w:val="yellow"/>
          <w:lang w:eastAsia="zh-CN"/>
        </w:rPr>
        <w:t>i</w:t>
      </w:r>
      <w:r w:rsidRPr="00A73746">
        <w:rPr>
          <w:rFonts w:eastAsiaTheme="minorEastAsia" w:hint="eastAsia"/>
          <w:highlight w:val="yellow"/>
          <w:lang w:eastAsia="zh-CN"/>
        </w:rPr>
        <w:t xml:space="preserve"> &lt;</w:t>
      </w:r>
      <w:r w:rsidR="00DA0F60">
        <w:rPr>
          <w:rFonts w:eastAsiaTheme="minorEastAsia" w:hint="eastAsia"/>
          <w:highlight w:val="yellow"/>
          <w:lang w:eastAsia="zh-CN"/>
        </w:rPr>
        <w:t xml:space="preserve"> </w:t>
      </w:r>
      <w:r w:rsidR="0076670C">
        <w:rPr>
          <w:rFonts w:eastAsiaTheme="minorEastAsia" w:hint="eastAsia"/>
          <w:noProof/>
          <w:highlight w:val="yellow"/>
          <w:lang w:eastAsia="zh-CN"/>
        </w:rPr>
        <w:t>n</w:t>
      </w:r>
      <w:r w:rsidR="0076670C" w:rsidRPr="00BF4779">
        <w:rPr>
          <w:rFonts w:eastAsiaTheme="minorEastAsia" w:hint="eastAsia"/>
          <w:noProof/>
          <w:highlight w:val="yellow"/>
          <w:lang w:eastAsia="zh-CN"/>
        </w:rPr>
        <w:t>CbSize</w:t>
      </w:r>
      <w:r w:rsidR="00DA0F60">
        <w:rPr>
          <w:rFonts w:eastAsiaTheme="minorEastAsia" w:hint="eastAsia"/>
          <w:highlight w:val="yellow"/>
          <w:lang w:eastAsia="zh-CN"/>
        </w:rPr>
        <w:t xml:space="preserve">; </w:t>
      </w:r>
      <w:r w:rsidR="00DA0F60">
        <w:rPr>
          <w:rFonts w:eastAsiaTheme="minorEastAsia"/>
          <w:highlight w:val="yellow"/>
          <w:lang w:eastAsia="zh-CN"/>
        </w:rPr>
        <w:t>i</w:t>
      </w:r>
      <w:r w:rsidR="00DA0F60">
        <w:rPr>
          <w:rFonts w:eastAsiaTheme="minorEastAsia" w:hint="eastAsia"/>
          <w:highlight w:val="yellow"/>
          <w:lang w:eastAsia="zh-CN"/>
        </w:rPr>
        <w:t xml:space="preserve"> +=</w:t>
      </w:r>
      <w:r w:rsidR="00DA0F60" w:rsidRPr="00DA0F60">
        <w:rPr>
          <w:rFonts w:eastAsiaTheme="minorEastAsia" w:hint="eastAsia"/>
          <w:highlight w:val="yellow"/>
          <w:lang w:eastAsia="zh-CN"/>
        </w:rPr>
        <w:t xml:space="preserve"> minTrafoSize</w:t>
      </w:r>
      <w:r w:rsidR="00DA0F60">
        <w:rPr>
          <w:rFonts w:eastAsiaTheme="minorEastAsia" w:hint="eastAsia"/>
          <w:highlight w:val="yellow"/>
          <w:lang w:eastAsia="zh-CN"/>
        </w:rPr>
        <w:t xml:space="preserve"> </w:t>
      </w:r>
      <w:r w:rsidRPr="00A73746">
        <w:rPr>
          <w:rFonts w:eastAsiaTheme="minorEastAsia" w:hint="eastAsia"/>
          <w:highlight w:val="yellow"/>
          <w:lang w:eastAsia="zh-CN"/>
        </w:rPr>
        <w:t xml:space="preserve">) </w:t>
      </w:r>
      <w:r w:rsidR="00AA7133" w:rsidRPr="00A73746">
        <w:rPr>
          <w:rFonts w:eastAsiaTheme="minorEastAsia" w:hint="eastAsia"/>
          <w:highlight w:val="yellow"/>
          <w:lang w:eastAsia="zh-CN"/>
        </w:rPr>
        <w:t>{</w:t>
      </w:r>
    </w:p>
    <w:p w:rsidR="006B11BA" w:rsidRPr="00A73746" w:rsidRDefault="00F373C4" w:rsidP="0099592E">
      <w:pPr>
        <w:pStyle w:val="3N0"/>
        <w:ind w:firstLineChars="100" w:firstLine="200"/>
        <w:rPr>
          <w:rFonts w:eastAsiaTheme="minorEastAsia"/>
          <w:highlight w:val="yellow"/>
          <w:lang w:eastAsia="zh-CN"/>
        </w:rPr>
      </w:pPr>
      <w:r w:rsidRPr="00A73746">
        <w:rPr>
          <w:rFonts w:eastAsiaTheme="minorEastAsia" w:hint="eastAsia"/>
          <w:highlight w:val="yellow"/>
          <w:lang w:eastAsia="zh-CN"/>
        </w:rPr>
        <w:t>for (</w:t>
      </w:r>
      <w:r w:rsidRPr="00A73746">
        <w:rPr>
          <w:rFonts w:eastAsiaTheme="minorEastAsia"/>
          <w:highlight w:val="yellow"/>
          <w:lang w:eastAsia="zh-CN"/>
        </w:rPr>
        <w:t xml:space="preserve"> </w:t>
      </w:r>
      <w:r w:rsidR="00DA0F60">
        <w:rPr>
          <w:rFonts w:eastAsiaTheme="minorEastAsia" w:hint="eastAsia"/>
          <w:highlight w:val="yellow"/>
          <w:lang w:eastAsia="zh-CN"/>
        </w:rPr>
        <w:t>j</w:t>
      </w:r>
      <w:r w:rsidRPr="00A73746">
        <w:rPr>
          <w:rFonts w:eastAsiaTheme="minorEastAsia" w:hint="eastAsia"/>
          <w:highlight w:val="yellow"/>
          <w:lang w:eastAsia="zh-CN"/>
        </w:rPr>
        <w:t xml:space="preserve"> = 0; </w:t>
      </w:r>
      <w:r w:rsidR="00DA0F60">
        <w:rPr>
          <w:rFonts w:eastAsiaTheme="minorEastAsia" w:hint="eastAsia"/>
          <w:highlight w:val="yellow"/>
          <w:lang w:eastAsia="zh-CN"/>
        </w:rPr>
        <w:t>j</w:t>
      </w:r>
      <w:r w:rsidRPr="00A73746">
        <w:rPr>
          <w:rFonts w:eastAsiaTheme="minorEastAsia" w:hint="eastAsia"/>
          <w:highlight w:val="yellow"/>
          <w:lang w:eastAsia="zh-CN"/>
        </w:rPr>
        <w:t xml:space="preserve"> &lt;</w:t>
      </w:r>
      <w:r w:rsidR="00DA0F60">
        <w:rPr>
          <w:rFonts w:eastAsiaTheme="minorEastAsia" w:hint="eastAsia"/>
          <w:highlight w:val="yellow"/>
          <w:lang w:eastAsia="zh-CN"/>
        </w:rPr>
        <w:t xml:space="preserve"> </w:t>
      </w:r>
      <w:r w:rsidR="0076670C">
        <w:rPr>
          <w:rFonts w:eastAsiaTheme="minorEastAsia" w:hint="eastAsia"/>
          <w:noProof/>
          <w:highlight w:val="yellow"/>
          <w:lang w:eastAsia="zh-CN"/>
        </w:rPr>
        <w:t>n</w:t>
      </w:r>
      <w:r w:rsidR="0076670C" w:rsidRPr="00BF4779">
        <w:rPr>
          <w:rFonts w:eastAsiaTheme="minorEastAsia" w:hint="eastAsia"/>
          <w:noProof/>
          <w:highlight w:val="yellow"/>
          <w:lang w:eastAsia="zh-CN"/>
        </w:rPr>
        <w:t>CbSize</w:t>
      </w:r>
      <w:r w:rsidR="00DA0F60">
        <w:rPr>
          <w:rFonts w:eastAsiaTheme="minorEastAsia" w:hint="eastAsia"/>
          <w:highlight w:val="yellow"/>
          <w:lang w:eastAsia="zh-CN"/>
        </w:rPr>
        <w:t>; j +=</w:t>
      </w:r>
      <w:r w:rsidR="00DA0F60" w:rsidRPr="00DA0F60">
        <w:rPr>
          <w:rFonts w:eastAsiaTheme="minorEastAsia" w:hint="eastAsia"/>
          <w:highlight w:val="yellow"/>
          <w:lang w:eastAsia="zh-CN"/>
        </w:rPr>
        <w:t xml:space="preserve"> minTrafoSize</w:t>
      </w:r>
      <w:r w:rsidRPr="00A73746">
        <w:rPr>
          <w:rFonts w:eastAsiaTheme="minorEastAsia" w:hint="eastAsia"/>
          <w:highlight w:val="yellow"/>
          <w:lang w:eastAsia="zh-CN"/>
        </w:rPr>
        <w:t xml:space="preserve"> ) </w:t>
      </w:r>
      <w:r w:rsidR="006B11BA" w:rsidRPr="00A73746">
        <w:rPr>
          <w:rFonts w:eastAsiaTheme="minorEastAsia" w:hint="eastAsia"/>
          <w:highlight w:val="yellow"/>
          <w:lang w:eastAsia="zh-CN"/>
        </w:rPr>
        <w:t>{</w:t>
      </w:r>
    </w:p>
    <w:p w:rsidR="006B11BA" w:rsidRPr="00A73746" w:rsidRDefault="006B11BA" w:rsidP="0099592E">
      <w:pPr>
        <w:pStyle w:val="3N0"/>
        <w:ind w:leftChars="225" w:left="495"/>
        <w:rPr>
          <w:rFonts w:eastAsiaTheme="minorEastAsia"/>
          <w:highlight w:val="yellow"/>
          <w:lang w:eastAsia="zh-CN"/>
        </w:rPr>
      </w:pPr>
      <w:r w:rsidRPr="00A73746">
        <w:rPr>
          <w:highlight w:val="yellow"/>
          <w:lang w:eastAsia="ko-KR"/>
        </w:rPr>
        <w:t>anyIvRefPicFlag</w:t>
      </w:r>
      <w:r w:rsidRPr="00A73746">
        <w:rPr>
          <w:highlight w:val="yellow"/>
          <w:lang w:eastAsia="zh-CN"/>
        </w:rPr>
        <w:t xml:space="preserve"> </w:t>
      </w:r>
      <w:r w:rsidRPr="00A73746">
        <w:rPr>
          <w:highlight w:val="yellow"/>
          <w:lang w:eastAsia="ko-KR"/>
        </w:rPr>
        <w:t>= anyIvRefPicFlag</w:t>
      </w:r>
      <w:r w:rsidRPr="00A73746">
        <w:rPr>
          <w:highlight w:val="yellow"/>
          <w:lang w:eastAsia="zh-CN"/>
        </w:rPr>
        <w:t xml:space="preserve"> | |  </w:t>
      </w:r>
      <w:r w:rsidRPr="00A73746">
        <w:rPr>
          <w:highlight w:val="yellow"/>
          <w:lang w:eastAsia="zh-CN"/>
        </w:rPr>
        <w:tab/>
      </w:r>
      <w:r w:rsidRPr="00A73746">
        <w:rPr>
          <w:highlight w:val="yellow"/>
          <w:lang w:eastAsia="zh-CN"/>
        </w:rPr>
        <w:br/>
        <w:t>(inter_pred_idc[ x0</w:t>
      </w:r>
      <w:r w:rsidR="00EF1111" w:rsidRPr="00A73746">
        <w:rPr>
          <w:rFonts w:eastAsiaTheme="minorEastAsia" w:hint="eastAsia"/>
          <w:highlight w:val="yellow"/>
          <w:lang w:eastAsia="zh-CN"/>
        </w:rPr>
        <w:t>+i</w:t>
      </w:r>
      <w:r w:rsidRPr="00A73746">
        <w:rPr>
          <w:highlight w:val="yellow"/>
          <w:lang w:eastAsia="zh-CN"/>
        </w:rPr>
        <w:t> ][ y0</w:t>
      </w:r>
      <w:r w:rsidR="00EF1111" w:rsidRPr="00A73746">
        <w:rPr>
          <w:rFonts w:eastAsiaTheme="minorEastAsia" w:hint="eastAsia"/>
          <w:highlight w:val="yellow"/>
          <w:lang w:eastAsia="zh-CN"/>
        </w:rPr>
        <w:t>+j</w:t>
      </w:r>
      <w:r w:rsidRPr="00A73746">
        <w:rPr>
          <w:highlight w:val="yellow"/>
          <w:lang w:eastAsia="zh-CN"/>
        </w:rPr>
        <w:t> ] ! = Pred_LY &amp;&amp; refViewIdxLX</w:t>
      </w:r>
      <w:r w:rsidR="00EF1111" w:rsidRPr="00A73746">
        <w:rPr>
          <w:highlight w:val="yellow"/>
          <w:lang w:eastAsia="zh-CN"/>
        </w:rPr>
        <w:t>[ x0</w:t>
      </w:r>
      <w:r w:rsidR="00EF1111" w:rsidRPr="00A73746">
        <w:rPr>
          <w:rFonts w:eastAsiaTheme="minorEastAsia" w:hint="eastAsia"/>
          <w:highlight w:val="yellow"/>
          <w:lang w:eastAsia="zh-CN"/>
        </w:rPr>
        <w:t>+i</w:t>
      </w:r>
      <w:r w:rsidR="00EF1111" w:rsidRPr="00A73746">
        <w:rPr>
          <w:highlight w:val="yellow"/>
          <w:lang w:eastAsia="zh-CN"/>
        </w:rPr>
        <w:t> ][ y0</w:t>
      </w:r>
      <w:r w:rsidR="00EF1111" w:rsidRPr="00A73746">
        <w:rPr>
          <w:rFonts w:eastAsiaTheme="minorEastAsia" w:hint="eastAsia"/>
          <w:highlight w:val="yellow"/>
          <w:lang w:eastAsia="zh-CN"/>
        </w:rPr>
        <w:t>+j</w:t>
      </w:r>
      <w:r w:rsidR="00EF1111" w:rsidRPr="00A73746">
        <w:rPr>
          <w:highlight w:val="yellow"/>
          <w:lang w:eastAsia="zh-CN"/>
        </w:rPr>
        <w:t> ]</w:t>
      </w:r>
      <w:r w:rsidRPr="00A73746">
        <w:rPr>
          <w:highlight w:val="yellow"/>
          <w:lang w:eastAsia="zh-CN"/>
        </w:rPr>
        <w:t xml:space="preserve"> ! = ViewIdx) </w:t>
      </w:r>
      <w:r w:rsidRPr="00A73746">
        <w:rPr>
          <w:rFonts w:eastAsiaTheme="minorEastAsia" w:hint="eastAsia"/>
          <w:highlight w:val="yellow"/>
          <w:lang w:eastAsia="zh-CN"/>
        </w:rPr>
        <w:t xml:space="preserve"> </w:t>
      </w:r>
      <w:r w:rsidR="00A21913" w:rsidRPr="00A73746">
        <w:rPr>
          <w:rFonts w:eastAsiaTheme="minorEastAsia" w:hint="eastAsia"/>
          <w:highlight w:val="yellow"/>
          <w:lang w:eastAsia="zh-CN"/>
        </w:rPr>
        <w:t xml:space="preserve"> </w:t>
      </w:r>
      <w:r w:rsidR="00A21913" w:rsidRPr="00A73746">
        <w:rPr>
          <w:highlight w:val="yellow"/>
          <w:lang w:eastAsia="ko-KR"/>
        </w:rPr>
        <w:t>(G</w:t>
      </w:r>
      <w:r w:rsidR="00A21913" w:rsidRPr="00A73746">
        <w:rPr>
          <w:highlight w:val="yellow"/>
          <w:lang w:eastAsia="ko-KR"/>
        </w:rPr>
        <w:noBreakHyphen/>
      </w:r>
      <w:fldSimple w:instr=" SEQ Equation \* ARABIC  \* MERGEFORMAT " w:fldLock="1">
        <w:r w:rsidR="00A21913" w:rsidRPr="00A73746">
          <w:rPr>
            <w:noProof/>
            <w:highlight w:val="yellow"/>
            <w:lang w:eastAsia="ko-KR"/>
          </w:rPr>
          <w:t>26</w:t>
        </w:r>
      </w:fldSimple>
      <w:r w:rsidR="00A21913" w:rsidRPr="00A73746">
        <w:rPr>
          <w:highlight w:val="yellow"/>
          <w:lang w:eastAsia="ko-KR"/>
        </w:rPr>
        <w:t>)</w:t>
      </w:r>
    </w:p>
    <w:p w:rsidR="006B11BA" w:rsidRPr="00A73746" w:rsidRDefault="006B11BA" w:rsidP="0099592E">
      <w:pPr>
        <w:pStyle w:val="3N0"/>
        <w:ind w:firstLineChars="150" w:firstLine="300"/>
        <w:rPr>
          <w:rFonts w:eastAsiaTheme="minorEastAsia" w:hint="eastAsia"/>
          <w:highlight w:val="yellow"/>
          <w:lang w:eastAsia="zh-CN"/>
        </w:rPr>
      </w:pPr>
      <w:r w:rsidRPr="00A73746">
        <w:rPr>
          <w:rFonts w:eastAsiaTheme="minorEastAsia" w:hint="eastAsia"/>
          <w:highlight w:val="yellow"/>
          <w:lang w:eastAsia="zh-CN"/>
        </w:rPr>
        <w:t>}</w:t>
      </w:r>
    </w:p>
    <w:p w:rsidR="00AA7133" w:rsidRPr="00A73746" w:rsidRDefault="00AA7133" w:rsidP="0099592E">
      <w:pPr>
        <w:pStyle w:val="3N0"/>
        <w:rPr>
          <w:rFonts w:eastAsiaTheme="minorEastAsia"/>
          <w:highlight w:val="yellow"/>
          <w:lang w:eastAsia="zh-CN"/>
        </w:rPr>
      </w:pPr>
      <w:r w:rsidRPr="00A73746">
        <w:rPr>
          <w:rFonts w:eastAsiaTheme="minorEastAsia" w:hint="eastAsia"/>
          <w:highlight w:val="yellow"/>
          <w:lang w:eastAsia="zh-CN"/>
        </w:rPr>
        <w:t>}</w:t>
      </w:r>
    </w:p>
    <w:sectPr w:rsidR="00AA7133" w:rsidRPr="00A73746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9A7" w:rsidRDefault="006E09A7">
      <w:r>
        <w:separator/>
      </w:r>
    </w:p>
  </w:endnote>
  <w:endnote w:type="continuationSeparator" w:id="1">
    <w:p w:rsidR="006E09A7" w:rsidRDefault="006E0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Dotum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FB" w:rsidRDefault="00F259F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43A43">
      <w:rPr>
        <w:rStyle w:val="a5"/>
      </w:rPr>
      <w:fldChar w:fldCharType="begin"/>
    </w:r>
    <w:r>
      <w:rPr>
        <w:rStyle w:val="a5"/>
      </w:rPr>
      <w:instrText xml:space="preserve"> PAGE </w:instrText>
    </w:r>
    <w:r w:rsidR="00643A43">
      <w:rPr>
        <w:rStyle w:val="a5"/>
      </w:rPr>
      <w:fldChar w:fldCharType="separate"/>
    </w:r>
    <w:r w:rsidR="008D2C77">
      <w:rPr>
        <w:rStyle w:val="a5"/>
        <w:noProof/>
      </w:rPr>
      <w:t>4</w:t>
    </w:r>
    <w:r w:rsidR="00643A4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43A4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43A43">
      <w:rPr>
        <w:rStyle w:val="a5"/>
      </w:rPr>
      <w:fldChar w:fldCharType="separate"/>
    </w:r>
    <w:r w:rsidR="00A21913">
      <w:rPr>
        <w:rStyle w:val="a5"/>
        <w:noProof/>
      </w:rPr>
      <w:t>2013-01-10</w:t>
    </w:r>
    <w:r w:rsidR="00643A4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9A7" w:rsidRDefault="006E09A7">
      <w:r>
        <w:separator/>
      </w:r>
    </w:p>
  </w:footnote>
  <w:footnote w:type="continuationSeparator" w:id="1">
    <w:p w:rsidR="006E09A7" w:rsidRDefault="006E0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434A7"/>
    <w:rsid w:val="000458BC"/>
    <w:rsid w:val="00045C41"/>
    <w:rsid w:val="00046C03"/>
    <w:rsid w:val="000540AD"/>
    <w:rsid w:val="00057C59"/>
    <w:rsid w:val="0006048A"/>
    <w:rsid w:val="00061385"/>
    <w:rsid w:val="00072E91"/>
    <w:rsid w:val="0007614F"/>
    <w:rsid w:val="0008095C"/>
    <w:rsid w:val="00080AB2"/>
    <w:rsid w:val="0008290E"/>
    <w:rsid w:val="000849FB"/>
    <w:rsid w:val="00084D5B"/>
    <w:rsid w:val="00085B12"/>
    <w:rsid w:val="00086E21"/>
    <w:rsid w:val="00091D86"/>
    <w:rsid w:val="000927EF"/>
    <w:rsid w:val="000974DD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55E1"/>
    <w:rsid w:val="002055A6"/>
    <w:rsid w:val="00206460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300B84"/>
    <w:rsid w:val="0030269B"/>
    <w:rsid w:val="003038E2"/>
    <w:rsid w:val="00306206"/>
    <w:rsid w:val="00311A9D"/>
    <w:rsid w:val="00317812"/>
    <w:rsid w:val="00317D85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26F7"/>
    <w:rsid w:val="00392E32"/>
    <w:rsid w:val="00395C5A"/>
    <w:rsid w:val="003A2A82"/>
    <w:rsid w:val="003A2D8E"/>
    <w:rsid w:val="003B73DE"/>
    <w:rsid w:val="003C20E4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1169"/>
    <w:rsid w:val="00422F2B"/>
    <w:rsid w:val="00433DDB"/>
    <w:rsid w:val="00434FCB"/>
    <w:rsid w:val="00437619"/>
    <w:rsid w:val="004408F6"/>
    <w:rsid w:val="0044708A"/>
    <w:rsid w:val="00454882"/>
    <w:rsid w:val="004562DF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76EC"/>
    <w:rsid w:val="0051015C"/>
    <w:rsid w:val="00516CF1"/>
    <w:rsid w:val="00520321"/>
    <w:rsid w:val="005238C2"/>
    <w:rsid w:val="005250C5"/>
    <w:rsid w:val="005252CB"/>
    <w:rsid w:val="00526623"/>
    <w:rsid w:val="00531AE9"/>
    <w:rsid w:val="005413D0"/>
    <w:rsid w:val="00542089"/>
    <w:rsid w:val="00550A66"/>
    <w:rsid w:val="005515E0"/>
    <w:rsid w:val="005602C0"/>
    <w:rsid w:val="00567968"/>
    <w:rsid w:val="00567EC7"/>
    <w:rsid w:val="00570013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F1B"/>
    <w:rsid w:val="00600539"/>
    <w:rsid w:val="0060412C"/>
    <w:rsid w:val="00606F32"/>
    <w:rsid w:val="00614A45"/>
    <w:rsid w:val="00616FD9"/>
    <w:rsid w:val="006237B4"/>
    <w:rsid w:val="00624B33"/>
    <w:rsid w:val="00630AA2"/>
    <w:rsid w:val="00631EB8"/>
    <w:rsid w:val="0063609A"/>
    <w:rsid w:val="00642E48"/>
    <w:rsid w:val="00643A43"/>
    <w:rsid w:val="00646707"/>
    <w:rsid w:val="0064741C"/>
    <w:rsid w:val="00652C04"/>
    <w:rsid w:val="006543AC"/>
    <w:rsid w:val="00662E58"/>
    <w:rsid w:val="00664DCF"/>
    <w:rsid w:val="0066523E"/>
    <w:rsid w:val="00672F09"/>
    <w:rsid w:val="00673C62"/>
    <w:rsid w:val="00676701"/>
    <w:rsid w:val="00686697"/>
    <w:rsid w:val="00693222"/>
    <w:rsid w:val="006A43B9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789"/>
    <w:rsid w:val="00720E3B"/>
    <w:rsid w:val="00723C2E"/>
    <w:rsid w:val="00727726"/>
    <w:rsid w:val="007304A6"/>
    <w:rsid w:val="00730D93"/>
    <w:rsid w:val="007320D6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61C83"/>
    <w:rsid w:val="009728D1"/>
    <w:rsid w:val="00980194"/>
    <w:rsid w:val="0098551D"/>
    <w:rsid w:val="0099518F"/>
    <w:rsid w:val="00995736"/>
    <w:rsid w:val="0099592E"/>
    <w:rsid w:val="009A1013"/>
    <w:rsid w:val="009A1AD0"/>
    <w:rsid w:val="009A523D"/>
    <w:rsid w:val="009B29E2"/>
    <w:rsid w:val="009C2692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4FF8"/>
    <w:rsid w:val="00B20709"/>
    <w:rsid w:val="00B51321"/>
    <w:rsid w:val="00B5222E"/>
    <w:rsid w:val="00B61C96"/>
    <w:rsid w:val="00B63BD3"/>
    <w:rsid w:val="00B71649"/>
    <w:rsid w:val="00B73A2A"/>
    <w:rsid w:val="00B77C94"/>
    <w:rsid w:val="00B94461"/>
    <w:rsid w:val="00B94B06"/>
    <w:rsid w:val="00B94C28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537E"/>
    <w:rsid w:val="00DC7E3D"/>
    <w:rsid w:val="00DD1EC2"/>
    <w:rsid w:val="00DE4C65"/>
    <w:rsid w:val="00DE6B43"/>
    <w:rsid w:val="00DF45C3"/>
    <w:rsid w:val="00DF53BA"/>
    <w:rsid w:val="00E03294"/>
    <w:rsid w:val="00E0536D"/>
    <w:rsid w:val="00E0740F"/>
    <w:rsid w:val="00E11923"/>
    <w:rsid w:val="00E2128C"/>
    <w:rsid w:val="00E21F20"/>
    <w:rsid w:val="00E262D4"/>
    <w:rsid w:val="00E26E9B"/>
    <w:rsid w:val="00E27128"/>
    <w:rsid w:val="00E30349"/>
    <w:rsid w:val="00E33B07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6341"/>
    <w:rsid w:val="00F21D75"/>
    <w:rsid w:val="00F24DE8"/>
    <w:rsid w:val="00F259FB"/>
    <w:rsid w:val="00F31316"/>
    <w:rsid w:val="00F373C4"/>
    <w:rsid w:val="00F37908"/>
    <w:rsid w:val="00F4672D"/>
    <w:rsid w:val="00F549E8"/>
    <w:rsid w:val="00F55EE1"/>
    <w:rsid w:val="00F56C10"/>
    <w:rsid w:val="00F73032"/>
    <w:rsid w:val="00F73796"/>
    <w:rsid w:val="00F742BD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ehoon.yea@lg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ie.jia@lg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w.sung@lg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iwook.jung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1528</Words>
  <Characters>8715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10223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41</cp:revision>
  <dcterms:created xsi:type="dcterms:W3CDTF">2013-01-05T02:48:00Z</dcterms:created>
  <dcterms:modified xsi:type="dcterms:W3CDTF">2013-01-10T02:19:00Z</dcterms:modified>
</cp:coreProperties>
</file>