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6A546D" w:rsidTr="00E21F20">
        <w:tc>
          <w:tcPr>
            <w:tcW w:w="6858" w:type="dxa"/>
          </w:tcPr>
          <w:p w:rsidR="006C5D39" w:rsidRPr="006A546D" w:rsidRDefault="008740D5" w:rsidP="00C97D78">
            <w:pPr>
              <w:tabs>
                <w:tab w:val="left" w:pos="7200"/>
              </w:tabs>
              <w:spacing w:before="0"/>
              <w:rPr>
                <w:b/>
                <w:szCs w:val="22"/>
                <w:lang w:val="en-CA"/>
              </w:rPr>
            </w:pPr>
            <w:r>
              <w:rPr>
                <w:b/>
                <w:noProof/>
                <w:szCs w:val="22"/>
                <w:lang w:eastAsia="zh-CN"/>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xrENKsAANp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8JoMAAAADbAAAADwAAAGRycy9kb3ducmV2LnhtbERPS2vCQBC+F/oflin0Vjf2UCW6CdJS&#10;KKWILzyP2TEJZmdDdpqk/74rCN7m43vOMh9do3rqQu3ZwHSSgCIuvK25NHDYf77MQQVBtth4JgN/&#10;FCDPHh+WmFo/8Jb6nZQqhnBI0UAl0qZah6Iih2HiW+LInX3nUCLsSm07HGK4a/RrkrxphzXHhgpb&#10;eq+ouOx+nQHs+ST7AddHaQf/bWfhsvn4Meb5aVwtQAmNchff3F82zp/C9Zd4g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CaDAAAAA2wAAAA8AAAAAAAAAAAAAAAAA&#10;oQIAAGRycy9kb3ducmV2LnhtbFBLBQYAAAAABAAEAPkAAACOAw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EyTMAAAADbAAAADwAAAGRycy9kb3ducmV2LnhtbERPTWvCQBC9F/oflhG81Y0WWomuUipC&#10;EZEaS89jdpoEs7MhOybx33eFQm/zeJ+zXA+uVh21ofJsYDpJQBHn3lZcGPg6bZ/moIIgW6w9k4Eb&#10;BVivHh+WmFrf85G6TAoVQzikaKAUaVKtQ16SwzDxDXHkfnzrUCJsC21b7GO4q/UsSV60w4pjQ4kN&#10;vZeUX7KrM4Adn+XU4+Fbmt7v7Gu4fG72xoxHw9sClNAg/+I/94eN85/h/ks8QK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8hMkzAAAAA2wAAAA8AAAAAAAAAAAAAAAAA&#10;oQIAAGRycy9kb3ducmV2LnhtbFBLBQYAAAAABAAEAPkAAACOAw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PdwcMAAADbAAAADwAAAGRycy9kb3ducmV2LnhtbERP32vCMBB+H/g/hBP2NtNuolKNIsJg&#10;AyesbuDj2ZxNsbl0Tardf78Iwt7u4/t5i1Vva3Gh1leOFaSjBARx4XTFpYKv/evTDIQPyBprx6Tg&#10;lzysloOHBWbaXfmTLnkoRQxhn6ECE0KTSekLQxb9yDXEkTu51mKIsC2lbvEaw20tn5NkIi1WHBsM&#10;NrQxVJzzzir4ac59+jGdvWzro8nft3Y3Pnx3Sj0O+/UcRKA+/Ivv7jcd54/h9ks8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sj3cHDAAAA2wAAAA8AAAAAAAAAAAAA&#10;AAAAoQIAAGRycy9kb3ducmV2LnhtbFBLBQYAAAAABAAEAPkAAACRAw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94WsMAAADbAAAADwAAAGRycy9kb3ducmV2LnhtbERP32vCMBB+F/Y/hBvszaY6ndIZZQjC&#10;Bm6wTsHHW3Nris2lNlHrf78Igm/38f282aKztThR6yvHCgZJCoK4cLriUsHmZ9WfgvABWWPtmBRc&#10;yMNi/tCbYabdmb/plIdSxBD2GSowITSZlL4wZNEnriGO3J9rLYYI21LqFs8x3NZymKYv0mLFscFg&#10;Q0tDxT4/WgWHZt8NPifT53X9a/KPtf0a7bZHpZ4eu7dXEIG6cBff3O86zh/D9Zd4gJ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RveFrDAAAA2wAAAA8AAAAAAAAAAAAA&#10;AAAAoQIAAGRycy9kb3ducmV2LnhtbFBLBQYAAAAABAAEAPkAAACRAw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aR1MAAAADbAAAADwAAAGRycy9kb3ducmV2LnhtbERPS2vCQBC+C/0PyxR60409qKRugihC&#10;KUXqA8/T7JgEs7MhO03Sf98tFHqbj+8563x0jeqpC7VnA/NZAoq48Lbm0sDlvJ+uQAVBtth4JgPf&#10;FCDPHiZrTK0f+Ej9SUoVQzikaKASaVOtQ1GRwzDzLXHkbr5zKBF2pbYdDjHcNfo5SRbaYc2xocKW&#10;thUV99OXM4A9f8p5wMNV2sG/2WW4f+zejXl6HDcvoIRG+Rf/uV9tnL+A31/iATr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9WkdT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zgIMAA&#10;AADbAAAADwAAAGRycy9kb3ducmV2LnhtbESPTW/CMAyG75P2HyJP4jZSOAxUCAhNAk270cLdakxT&#10;0ThdE6Dj1+MDEjdbfj8eL9eDb9WV+tgENjAZZ6CIq2Abrg0cyu3nHFRMyBbbwGTgnyKsV+9vS8xt&#10;uPGerkWqlYRwzNGAS6nLtY6VI49xHDpiuZ1C7zHJ2tfa9niTcN/qaZZ9aY8NS4PDjr4dVefi4qW3&#10;mBz9nv5m97rc/dpoB1cGZ8zoY9gsQCUa0kv8dP9YwRdY+UUG0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pzgIM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GRccAA&#10;AADbAAAADwAAAGRycy9kb3ducmV2LnhtbERPS4vCMBC+L/gfwgh709S3VqOIsIuLeLB68TY0Y1tt&#10;JqXJav33ZkHY23x8z1msGlOKO9WusKyg141AEKdWF5wpOB2/OlMQziNrLC2Tgic5WC1bHwuMtX3w&#10;ge6Jz0QIYRejgtz7KpbSpTkZdF1bEQfuYmuDPsA6k7rGRwg3pexH0VgaLDg05FjRJqf0lvwaBYNv&#10;Pyp/Eo72R6mH5joZ7Rp3Vuqz3aznIDw1/l/8dm91mD+Dv1/CAX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3GRcc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Ma+cEA&#10;AADbAAAADwAAAGRycy9kb3ducmV2LnhtbERPy2rCQBTdF/yH4Qru6sQoNcSMIpbSLLppLF1fMjcP&#10;zNwJmTFJ+/WdhdDl4byz02w6MdLgWssKNusIBHFpdcu1gq/r23MCwnlkjZ1lUvBDDk7HxVOGqbYT&#10;f9JY+FqEEHYpKmi871MpXdmQQbe2PXHgKjsY9AEOtdQDTiHcdDKOohdpsOXQ0GBPl4bKW3E3Cr6T&#10;aR9X8+31/pvsEIuc64/tu1Kr5Xw+gPA0+3/xw51rBXFYH76EHyCP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zGvn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hNGMYA&#10;AADbAAAADwAAAGRycy9kb3ducmV2LnhtbESPQWvCQBSE7wX/w/IKvZS6MQepqZtQLSFeLBiL9vjI&#10;PpNg9m3Irpr++65Q6HGYmW+YZTaaTlxpcK1lBbNpBIK4srrlWsHXPn95BeE8ssbOMin4IQdZOnlY&#10;YqLtjXd0LX0tAoRdggoa7/tESlc1ZNBNbU8cvJMdDPogh1rqAW8BbjoZR9FcGmw5LDTY07qh6lxe&#10;jILyWHwvis/VZVvPzQY/DvnzOs+Venoc399AeBr9f/ivvdEK4hncv4Qf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hNGM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messMA&#10;AADbAAAADwAAAGRycy9kb3ducmV2LnhtbESPT4vCMBTE7wt+h/AEb2tqwVWqUUQQPHjxD6i3Z/Ns&#10;q81LbaLW/fRGWNjjMDO/YcbTxpTiQbUrLCvodSMQxKnVBWcKdtvF9xCE88gaS8uk4EUOppPW1xgT&#10;bZ+8psfGZyJA2CWoIPe+SqR0aU4GXddWxME729qgD7LOpK7xGeCmlHEU/UiDBYeFHCua55ReN3ej&#10;oD/43e0v6QpPt8XhGFXzIZFcKdVpN7MRCE+N/w//tZdaQRzD50v4AXL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mess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T878EA&#10;AADbAAAADwAAAGRycy9kb3ducmV2LnhtbESPQYvCMBSE74L/ITzBm6YqiFajiCAr7MkqiLdH82yK&#10;zUtpsrW7v34jCB6HmfmGWW87W4mWGl86VjAZJyCIc6dLLhRczofRAoQPyBorx6TglzxsN/3eGlPt&#10;nnyiNguFiBD2KSowIdSplD43ZNGPXU0cvbtrLIYom0LqBp8Rbis5TZK5tFhyXDBY095Q/sh+rIJb&#10;+5VJXu4Sq+V1tqBrd//+M0oNB91uBSJQFz7hd/uoFUxn8PoSf4D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k/O/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5VPcQA&#10;AADbAAAADwAAAGRycy9kb3ducmV2LnhtbESPW2sCMRSE3wv+h3CEvhTNVkqR1biIsNCnXrygvh02&#10;Zy+4OQlJquu/bwqFPg4z8w2zLAbTiyv50FlW8DzNQBBXVnfcKNjvyskcRIjIGnvLpOBOAYrV6GGJ&#10;ubY3/qLrNjYiQTjkqKCN0eVShqolg2FqHXHyausNxiR9I7XHW4KbXs6y7FUa7DgttOho01J12X4b&#10;BbrzB1fvP/zp6f4eyvp4Hj69U+pxPKwXICIN8T/8137TCmYv8Psl/Q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eVT3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mTMcUA&#10;AADbAAAADwAAAGRycy9kb3ducmV2LnhtbESPQWsCMRSE74L/ITzBm2ZdrW23RhFR6cFiq4VeH5vn&#10;ZnHzsm5S3f77piD0OMzMN8xs0dpKXKnxpWMFo2ECgjh3uuRCwedxM3gC4QOyxsoxKfghD4t5tzPD&#10;TLsbf9D1EAoRIewzVGBCqDMpfW7Ioh+6mjh6J9dYDFE2hdQN3iLcVjJNkqm0WHJcMFjTylB+Pnxb&#10;Bbvp/m28X1/SyfZ5Uhs6jt+Txy+l+r12+QIiUBv+w/f2q1aQPsDfl/gD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KZMxxQAAANsAAAAPAAAAAAAAAAAAAAAAAJgCAABkcnMv&#10;ZG93bnJldi54bWxQSwUGAAAAAAQABAD1AAAAig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I07rsA&#10;AADbAAAADwAAAGRycy9kb3ducmV2LnhtbERPuwrCMBTdBf8hXMHNpjqIVKP4QHDUWsTx0lzbYnNT&#10;mqjVrzeD4Hg478WqM7V4UusqywrGUQyCOLe64kJBdt6PZiCcR9ZYWyYFb3KwWvZ7C0y0ffGJnqkv&#10;RAhhl6CC0vsmkdLlJRl0kW2IA3ezrUEfYFtI3eIrhJtaTuJ4Kg1WHBpKbGhbUn5PH0bBZ3fDDUnH&#10;n0udHbPdNS1Mnio1HHTrOQhPnf+Lf+6DVjAJY8OX8APk8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MOyNO67AAAA2wAAAA8AAAAAAAAAAAAAAAAAmAIAAGRycy9kb3ducmV2Lnht&#10;bFBLBQYAAAAABAAEAPUAAACA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x3QsYA&#10;AADbAAAADwAAAGRycy9kb3ducmV2LnhtbESPzWrDMBCE74G+g9hCLqGW40NI3SihtBSK00t+Lr4t&#10;0sZ2Yq2MpcZOnr4qFHocZuYbZrUZbSuu1PvGsYJ5koIg1s40XCk4Hj6eliB8QDbYOiYFN/KwWT9M&#10;VpgbN/COrvtQiQhhn6OCOoQul9Lrmiz6xHXE0Tu53mKIsq+k6XGIcNvKLE0X0mLDcaHGjt5q0pf9&#10;t1VQLL5Qz7gsqvJ+0Odt9n6c81mp6eP4+gIi0Bj+w3/tT6Mge4b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px3Qs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F470A&#10;AADbAAAADwAAAGRycy9kb3ducmV2LnhtbERPzYrCMBC+L/gOYQRva2rFRWpT0YUFb2LXBxibsS02&#10;k5JEjW9vDgt7/Pj+y200g3iQ871lBYt5BoK4sbrnVsH59+dzDcIHZI2DZVLwIg/bavJRYqHtk0/0&#10;qEMrUgj7AhV0IYyFlL7pyKCf25E4cVfrDIYEXSu1w2cKN4PMs+xLGuw5NXQ40ndHza2+GwWXpY7y&#10;mHu+1q6J7T4/mv1KKjWbxt0GRKAY/sV/7oNWsEzr05f0A2T1B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1S+F470AAADbAAAADwAAAAAAAAAAAAAAAACYAgAAZHJzL2Rvd25yZXYu&#10;eG1sUEsFBgAAAAAEAAQA9QAAAII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MsvL8A&#10;AADbAAAADwAAAGRycy9kb3ducmV2LnhtbESPzQrCMBCE74LvEFbwpqkKItUooggKXvw7eFubtS02&#10;m9pErW9vBMHjMDPfMJNZbQrxpMrllhX0uhEI4sTqnFMFx8OqMwLhPLLGwjIpeJOD2bTZmGCs7Yt3&#10;9Nz7VAQIuxgVZN6XsZQuycig69qSOHhXWxn0QVap1BW+AtwUsh9FQ2kw57CQYUmLjJLb/mECBeXg&#10;vl2Vl+Vpcba13+S7q30r1W7V8zEIT7X/h3/ttVYw6MH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wyy8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01BsUA&#10;AADbAAAADwAAAGRycy9kb3ducmV2LnhtbESPQWvCQBSE74X+h+UVvNWNEUVSN6EIgqgXY2yvz+xr&#10;Epp9G7Orpv++KxR6HGbmG2aZDaYVN+pdY1nBZByBIC6tbrhSUBzXrwsQziNrbC2Tgh9ykKXPT0tM&#10;tL3zgW65r0SAsEtQQe19l0jpypoMurHtiIP3ZXuDPsi+krrHe4CbVsZRNJcGGw4LNXa0qqn8zq9G&#10;QXwqZoWsptv95TP/2J0n2+i8mys1ehne30B4Gvx/+K+90QqmMTy+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PTUG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0f/cQA&#10;AADbAAAADwAAAGRycy9kb3ducmV2LnhtbESPQWvCQBSE7wX/w/IEb3WjgmjqKkUQAiUF0xJ7fGRf&#10;s8Hs25Ddavz3bkHwOMzMN8xmN9hWXKj3jWMFs2kCgrhyuuFawffX4XUFwgdkja1jUnAjD7vt6GWD&#10;qXZXPtKlCLWIEPYpKjAhdKmUvjJk0U9dRxy9X9dbDFH2tdQ9XiPctnKeJEtpseG4YLCjvaHqXPxZ&#10;BeXHT5GZ3GQnvRzK82eW3/JirdRkPLy/gQg0hGf40c60gsUC/r/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NH/3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r+8MA&#10;AADbAAAADwAAAGRycy9kb3ducmV2LnhtbESPwWrDMBBE74X+g9hAb7WcNhTjRgkhwdAe44b2ulhb&#10;y461MpZqu38fBQI5DjPzhllvZ9uJkQbfOFawTFIQxJXTDdcKTl/FcwbCB2SNnWNS8E8etpvHhzXm&#10;2k18pLEMtYgQ9jkqMCH0uZS+MmTRJ64njt6vGyyGKIda6gGnCLedfEnTN2mx4bhgsKe9oepc/lkF&#10;h8+iLWW73/100/nQFpk039mo1NNi3r2DCDSHe/jW/tAKXldw/RJ/gNx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r+8MAAADbAAAADwAAAAAAAAAAAAAAAACYAgAAZHJzL2Rv&#10;d25yZXYueG1sUEsFBgAAAAAEAAQA9QAAAIgD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XHMMA&#10;AADbAAAADwAAAGRycy9kb3ducmV2LnhtbESP3YrCMBSE7xf2HcIR9k5Tf9GuUURW8Uah1Qc4NGfb&#10;YnPSbWKtb28EYS+HmfmGWa47U4mWGldaVjAcRCCIM6tLzhVczrv+HITzyBory6TgQQ7Wq8+PJcba&#10;3jmhNvW5CBB2MSoovK9jKV1WkEE3sDVx8H5tY9AH2eRSN3gPcFPJURTNpMGSw0KBNW0Lyq7pzQTK&#10;4jr+yw56c7r9RMl+epyksp0o9dXrNt8gPHX+P/xuH7SC8RReX8IP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XH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klX8UA&#10;AADbAAAADwAAAGRycy9kb3ducmV2LnhtbESPzWrDMBCE74W+g9hCb43c/FGcKKGUBAo9xE1Kcl2s&#10;rWVsrYykxG6evioEehxm5htmuR5sKy7kQ+1YwfMoA0FcOl1zpeDrsH16AREissbWMSn4oQDr1f3d&#10;EnPtev6kyz5WIkE45KjAxNjlUobSkMUwch1x8r6dtxiT9JXUHvsEt60cZ9lcWqw5LRjs6M1Q2ezP&#10;VoHdTY9mvDs11eY4+zj4a9H0RaHU48PwugARaYj/4Vv7XSuYzOHvS/oB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SVf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NmdsUA&#10;AADbAAAADwAAAGRycy9kb3ducmV2LnhtbESP3WoCMRSE7wt9h3AEb0o3W0Vbt0ZRQaggQrd9gENy&#10;9qduTpZN1NWnb4RCL4eZ+YaZL3vbiDN1vnas4CVJQRBrZ2ouFXx/bZ/fQPiAbLBxTAqu5GG5eHyY&#10;Y2bchT/pnIdSRAj7DBVUIbSZlF5XZNEnriWOXuE6iyHKrpSmw0uE20aO0nQqLdYcFypsaVORPuYn&#10;q0A/zYqfW1k4v9vt9eG2NpP8NFNqOOhX7yAC9eE//Nf+MArGr3D/En+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o2Z2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13792B">
              <w:rPr>
                <w:b/>
                <w:noProof/>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9"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3792B">
              <w:rPr>
                <w:b/>
                <w:noProof/>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8"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6A546D">
              <w:rPr>
                <w:b/>
                <w:szCs w:val="22"/>
                <w:lang w:val="en-CA"/>
              </w:rPr>
              <w:t xml:space="preserve">Joint </w:t>
            </w:r>
            <w:r w:rsidR="006C5D39" w:rsidRPr="006A546D">
              <w:rPr>
                <w:b/>
                <w:szCs w:val="22"/>
                <w:lang w:val="en-CA"/>
              </w:rPr>
              <w:t>Collaborative</w:t>
            </w:r>
            <w:r w:rsidR="00E61DAC" w:rsidRPr="006A546D">
              <w:rPr>
                <w:b/>
                <w:szCs w:val="22"/>
                <w:lang w:val="en-CA"/>
              </w:rPr>
              <w:t xml:space="preserve"> Team </w:t>
            </w:r>
            <w:r w:rsidR="006C5D39" w:rsidRPr="006A546D">
              <w:rPr>
                <w:b/>
                <w:szCs w:val="22"/>
                <w:lang w:val="en-CA"/>
              </w:rPr>
              <w:t xml:space="preserve">on </w:t>
            </w:r>
            <w:r w:rsidR="00E21F20" w:rsidRPr="006A546D">
              <w:rPr>
                <w:b/>
                <w:szCs w:val="22"/>
                <w:lang w:val="en-CA"/>
              </w:rPr>
              <w:t>3D Video Coding Extension Development</w:t>
            </w:r>
          </w:p>
          <w:p w:rsidR="00E61DAC" w:rsidRPr="006A546D" w:rsidRDefault="00E54511" w:rsidP="00C97D78">
            <w:pPr>
              <w:tabs>
                <w:tab w:val="left" w:pos="7200"/>
              </w:tabs>
              <w:spacing w:before="0"/>
              <w:rPr>
                <w:b/>
                <w:szCs w:val="22"/>
                <w:lang w:val="en-CA"/>
              </w:rPr>
            </w:pPr>
            <w:r w:rsidRPr="006A546D">
              <w:rPr>
                <w:b/>
                <w:szCs w:val="22"/>
                <w:lang w:val="en-CA"/>
              </w:rPr>
              <w:t xml:space="preserve">of </w:t>
            </w:r>
            <w:r w:rsidR="007F1F8B" w:rsidRPr="006A546D">
              <w:rPr>
                <w:b/>
                <w:szCs w:val="22"/>
                <w:lang w:val="en-CA"/>
              </w:rPr>
              <w:t>ITU-T SG</w:t>
            </w:r>
            <w:r w:rsidR="005E1AC6" w:rsidRPr="006A546D">
              <w:rPr>
                <w:b/>
                <w:szCs w:val="22"/>
                <w:lang w:val="en-CA"/>
              </w:rPr>
              <w:t> </w:t>
            </w:r>
            <w:r w:rsidR="007F1F8B" w:rsidRPr="006A546D">
              <w:rPr>
                <w:b/>
                <w:szCs w:val="22"/>
                <w:lang w:val="en-CA"/>
              </w:rPr>
              <w:t>16 WP</w:t>
            </w:r>
            <w:r w:rsidR="005E1AC6" w:rsidRPr="006A546D">
              <w:rPr>
                <w:b/>
                <w:szCs w:val="22"/>
                <w:lang w:val="en-CA"/>
              </w:rPr>
              <w:t> </w:t>
            </w:r>
            <w:r w:rsidR="007F1F8B" w:rsidRPr="006A546D">
              <w:rPr>
                <w:b/>
                <w:szCs w:val="22"/>
                <w:lang w:val="en-CA"/>
              </w:rPr>
              <w:t>3 and ISO/IECJTC</w:t>
            </w:r>
            <w:r w:rsidR="005E1AC6" w:rsidRPr="006A546D">
              <w:rPr>
                <w:b/>
                <w:szCs w:val="22"/>
                <w:lang w:val="en-CA"/>
              </w:rPr>
              <w:t> </w:t>
            </w:r>
            <w:r w:rsidR="007F1F8B" w:rsidRPr="006A546D">
              <w:rPr>
                <w:b/>
                <w:szCs w:val="22"/>
                <w:lang w:val="en-CA"/>
              </w:rPr>
              <w:t>1/SC</w:t>
            </w:r>
            <w:r w:rsidR="005E1AC6" w:rsidRPr="006A546D">
              <w:rPr>
                <w:b/>
                <w:szCs w:val="22"/>
                <w:lang w:val="en-CA"/>
              </w:rPr>
              <w:t> </w:t>
            </w:r>
            <w:r w:rsidR="007F1F8B" w:rsidRPr="006A546D">
              <w:rPr>
                <w:b/>
                <w:szCs w:val="22"/>
                <w:lang w:val="en-CA"/>
              </w:rPr>
              <w:t>29/WG</w:t>
            </w:r>
            <w:r w:rsidR="005E1AC6" w:rsidRPr="006A546D">
              <w:rPr>
                <w:b/>
                <w:szCs w:val="22"/>
                <w:lang w:val="en-CA"/>
              </w:rPr>
              <w:t> </w:t>
            </w:r>
            <w:r w:rsidR="007F1F8B" w:rsidRPr="006A546D">
              <w:rPr>
                <w:b/>
                <w:szCs w:val="22"/>
                <w:lang w:val="en-CA"/>
              </w:rPr>
              <w:t>11</w:t>
            </w:r>
          </w:p>
          <w:p w:rsidR="00E61DAC" w:rsidRPr="006A546D" w:rsidRDefault="00BC1F7F" w:rsidP="005E3303">
            <w:pPr>
              <w:tabs>
                <w:tab w:val="left" w:pos="7200"/>
              </w:tabs>
              <w:spacing w:before="0"/>
              <w:rPr>
                <w:b/>
                <w:szCs w:val="22"/>
                <w:lang w:val="en-CA" w:eastAsia="zh-CN"/>
              </w:rPr>
            </w:pPr>
            <w:r w:rsidRPr="004D5652">
              <w:rPr>
                <w:rFonts w:hint="eastAsia"/>
                <w:szCs w:val="22"/>
                <w:lang w:val="en-CA" w:eastAsia="zh-CN"/>
              </w:rPr>
              <w:t>3</w:t>
            </w:r>
            <w:r w:rsidR="00C43523" w:rsidRPr="004D5652">
              <w:rPr>
                <w:szCs w:val="22"/>
                <w:lang w:val="en-CA"/>
              </w:rPr>
              <w:t xml:space="preserve">nd Meeting: </w:t>
            </w:r>
            <w:r w:rsidR="005E3303" w:rsidRPr="004D5652">
              <w:rPr>
                <w:rFonts w:hint="eastAsia"/>
                <w:szCs w:val="22"/>
                <w:lang w:val="en-CA" w:eastAsia="zh-CN"/>
              </w:rPr>
              <w:t>Geneva</w:t>
            </w:r>
            <w:r w:rsidR="00C43523" w:rsidRPr="004D5652">
              <w:rPr>
                <w:szCs w:val="22"/>
                <w:lang w:val="en-CA"/>
              </w:rPr>
              <w:t xml:space="preserve">, </w:t>
            </w:r>
            <w:r w:rsidR="00626CD5" w:rsidRPr="004D5652">
              <w:rPr>
                <w:rFonts w:hint="eastAsia"/>
                <w:szCs w:val="22"/>
                <w:lang w:val="en-CA" w:eastAsia="zh-CN"/>
              </w:rPr>
              <w:t>17-23</w:t>
            </w:r>
            <w:r w:rsidR="00C43523" w:rsidRPr="004D5652">
              <w:rPr>
                <w:szCs w:val="22"/>
                <w:lang w:val="en-CA"/>
              </w:rPr>
              <w:t xml:space="preserve"> </w:t>
            </w:r>
            <w:r w:rsidR="00626CD5" w:rsidRPr="004D5652">
              <w:rPr>
                <w:rFonts w:hint="eastAsia"/>
                <w:szCs w:val="22"/>
                <w:lang w:val="en-CA" w:eastAsia="zh-CN"/>
              </w:rPr>
              <w:t>Jan</w:t>
            </w:r>
            <w:r w:rsidR="00C43523" w:rsidRPr="004D5652">
              <w:rPr>
                <w:szCs w:val="22"/>
                <w:lang w:val="en-CA"/>
              </w:rPr>
              <w:t>. 201</w:t>
            </w:r>
            <w:r w:rsidR="00626CD5" w:rsidRPr="004D5652">
              <w:rPr>
                <w:rFonts w:hint="eastAsia"/>
                <w:szCs w:val="22"/>
                <w:lang w:val="en-CA" w:eastAsia="zh-CN"/>
              </w:rPr>
              <w:t>3</w:t>
            </w:r>
          </w:p>
        </w:tc>
        <w:tc>
          <w:tcPr>
            <w:tcW w:w="2718" w:type="dxa"/>
          </w:tcPr>
          <w:p w:rsidR="008A4B4C" w:rsidRPr="006A546D" w:rsidRDefault="00E61DAC" w:rsidP="00193819">
            <w:pPr>
              <w:tabs>
                <w:tab w:val="left" w:pos="7200"/>
              </w:tabs>
              <w:rPr>
                <w:u w:val="single"/>
                <w:lang w:val="en-CA" w:eastAsia="zh-CN"/>
              </w:rPr>
            </w:pPr>
            <w:r w:rsidRPr="006A546D">
              <w:rPr>
                <w:lang w:val="en-CA"/>
              </w:rPr>
              <w:t>Document</w:t>
            </w:r>
            <w:r w:rsidR="006C5D39" w:rsidRPr="006A546D">
              <w:rPr>
                <w:lang w:val="en-CA"/>
              </w:rPr>
              <w:t>: JC</w:t>
            </w:r>
            <w:r w:rsidRPr="006A546D">
              <w:rPr>
                <w:lang w:val="en-CA"/>
              </w:rPr>
              <w:t>T</w:t>
            </w:r>
            <w:r w:rsidR="002B546D" w:rsidRPr="006A546D">
              <w:rPr>
                <w:rFonts w:hint="eastAsia"/>
                <w:lang w:val="en-CA" w:eastAsia="zh-CN"/>
              </w:rPr>
              <w:t>3V</w:t>
            </w:r>
            <w:r w:rsidRPr="006A546D">
              <w:rPr>
                <w:lang w:val="en-CA"/>
              </w:rPr>
              <w:t>-</w:t>
            </w:r>
            <w:r w:rsidR="006B3558">
              <w:rPr>
                <w:rFonts w:hint="eastAsia"/>
                <w:lang w:val="en-CA" w:eastAsia="zh-CN"/>
              </w:rPr>
              <w:t>C</w:t>
            </w:r>
            <w:r w:rsidR="00193819">
              <w:rPr>
                <w:rFonts w:hint="eastAsia"/>
                <w:highlight w:val="yellow"/>
                <w:u w:val="single"/>
                <w:lang w:val="en-CA" w:eastAsia="zh-CN"/>
              </w:rPr>
              <w:t>0044</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6A546D">
        <w:tc>
          <w:tcPr>
            <w:tcW w:w="1458" w:type="dxa"/>
          </w:tcPr>
          <w:p w:rsidR="00E61DAC" w:rsidRPr="006A546D" w:rsidRDefault="00E61DAC">
            <w:pPr>
              <w:spacing w:before="60" w:after="60"/>
              <w:rPr>
                <w:i/>
                <w:szCs w:val="22"/>
                <w:lang w:val="en-CA"/>
              </w:rPr>
            </w:pPr>
            <w:r w:rsidRPr="006A546D">
              <w:rPr>
                <w:i/>
                <w:szCs w:val="22"/>
                <w:lang w:val="en-CA"/>
              </w:rPr>
              <w:t>Title:</w:t>
            </w:r>
          </w:p>
        </w:tc>
        <w:tc>
          <w:tcPr>
            <w:tcW w:w="8118" w:type="dxa"/>
            <w:gridSpan w:val="3"/>
          </w:tcPr>
          <w:p w:rsidR="00E61DAC" w:rsidRPr="006A546D" w:rsidRDefault="00592D5C" w:rsidP="00A26660">
            <w:pPr>
              <w:spacing w:before="60" w:after="60"/>
              <w:rPr>
                <w:b/>
                <w:szCs w:val="22"/>
                <w:lang w:val="en-CA"/>
              </w:rPr>
            </w:pPr>
            <w:r w:rsidRPr="006A546D">
              <w:rPr>
                <w:b/>
                <w:szCs w:val="22"/>
                <w:lang w:val="en-CA"/>
              </w:rPr>
              <w:t xml:space="preserve">CE6.h </w:t>
            </w:r>
            <w:r w:rsidR="00A26660">
              <w:rPr>
                <w:rFonts w:hint="eastAsia"/>
                <w:b/>
                <w:szCs w:val="22"/>
                <w:lang w:val="en-CA" w:eastAsia="zh-CN"/>
              </w:rPr>
              <w:t>results on</w:t>
            </w:r>
            <w:r w:rsidR="00925860" w:rsidRPr="006A546D">
              <w:rPr>
                <w:b/>
                <w:szCs w:val="22"/>
                <w:lang w:val="en-CA"/>
              </w:rPr>
              <w:t xml:space="preserve"> </w:t>
            </w:r>
            <w:r w:rsidR="003F281C" w:rsidRPr="006A546D">
              <w:rPr>
                <w:rFonts w:hint="eastAsia"/>
                <w:b/>
                <w:szCs w:val="22"/>
                <w:lang w:val="en-CA" w:eastAsia="zh-CN"/>
              </w:rPr>
              <w:t>Simplifi</w:t>
            </w:r>
            <w:r w:rsidR="005770FF" w:rsidRPr="006A546D">
              <w:rPr>
                <w:rFonts w:hint="eastAsia"/>
                <w:b/>
                <w:szCs w:val="22"/>
                <w:lang w:val="en-CA" w:eastAsia="zh-CN"/>
              </w:rPr>
              <w:t>cation</w:t>
            </w:r>
            <w:r w:rsidR="003F281C" w:rsidRPr="006A546D">
              <w:rPr>
                <w:rFonts w:hint="eastAsia"/>
                <w:b/>
                <w:szCs w:val="22"/>
                <w:lang w:val="en-CA" w:eastAsia="zh-CN"/>
              </w:rPr>
              <w:t xml:space="preserve"> </w:t>
            </w:r>
            <w:r w:rsidR="005770FF" w:rsidRPr="006A546D">
              <w:rPr>
                <w:rFonts w:hint="eastAsia"/>
                <w:b/>
                <w:szCs w:val="22"/>
                <w:lang w:val="en-CA" w:eastAsia="zh-CN"/>
              </w:rPr>
              <w:t xml:space="preserve">of </w:t>
            </w:r>
            <w:r w:rsidR="00210CBF" w:rsidRPr="006A546D">
              <w:rPr>
                <w:b/>
                <w:szCs w:val="22"/>
                <w:lang w:val="en-CA"/>
              </w:rPr>
              <w:t xml:space="preserve">Depth Modeling Mode 3 </w:t>
            </w:r>
          </w:p>
        </w:tc>
      </w:tr>
      <w:tr w:rsidR="00E61DAC" w:rsidRPr="006A546D">
        <w:tc>
          <w:tcPr>
            <w:tcW w:w="1458" w:type="dxa"/>
          </w:tcPr>
          <w:p w:rsidR="00E61DAC" w:rsidRPr="006A546D" w:rsidRDefault="00E61DAC">
            <w:pPr>
              <w:spacing w:before="60" w:after="60"/>
              <w:rPr>
                <w:i/>
                <w:szCs w:val="22"/>
                <w:lang w:val="en-CA"/>
              </w:rPr>
            </w:pPr>
            <w:r w:rsidRPr="006A546D">
              <w:rPr>
                <w:i/>
                <w:szCs w:val="22"/>
                <w:lang w:val="en-CA"/>
              </w:rPr>
              <w:t>Status:</w:t>
            </w:r>
          </w:p>
        </w:tc>
        <w:tc>
          <w:tcPr>
            <w:tcW w:w="8118" w:type="dxa"/>
            <w:gridSpan w:val="3"/>
          </w:tcPr>
          <w:p w:rsidR="00E61DAC" w:rsidRPr="006A546D" w:rsidRDefault="00E61DAC" w:rsidP="00405542">
            <w:pPr>
              <w:spacing w:before="60" w:after="60"/>
              <w:rPr>
                <w:szCs w:val="22"/>
                <w:lang w:val="en-CA"/>
              </w:rPr>
            </w:pPr>
            <w:r w:rsidRPr="006A546D">
              <w:rPr>
                <w:szCs w:val="22"/>
                <w:lang w:val="en-CA"/>
              </w:rPr>
              <w:t>Input Document</w:t>
            </w:r>
          </w:p>
        </w:tc>
      </w:tr>
      <w:tr w:rsidR="00E61DAC" w:rsidRPr="006A546D">
        <w:tc>
          <w:tcPr>
            <w:tcW w:w="1458" w:type="dxa"/>
          </w:tcPr>
          <w:p w:rsidR="00E61DAC" w:rsidRPr="006A546D" w:rsidRDefault="00E61DAC">
            <w:pPr>
              <w:spacing w:before="60" w:after="60"/>
              <w:rPr>
                <w:i/>
                <w:szCs w:val="22"/>
                <w:lang w:val="en-CA"/>
              </w:rPr>
            </w:pPr>
            <w:r w:rsidRPr="006A546D">
              <w:rPr>
                <w:i/>
                <w:szCs w:val="22"/>
                <w:lang w:val="en-CA"/>
              </w:rPr>
              <w:t>Purpose:</w:t>
            </w:r>
          </w:p>
        </w:tc>
        <w:tc>
          <w:tcPr>
            <w:tcW w:w="8118" w:type="dxa"/>
            <w:gridSpan w:val="3"/>
          </w:tcPr>
          <w:p w:rsidR="00E61DAC" w:rsidRPr="006A546D" w:rsidRDefault="00E61DAC" w:rsidP="00925860">
            <w:pPr>
              <w:spacing w:before="60" w:after="60"/>
              <w:rPr>
                <w:szCs w:val="22"/>
                <w:lang w:val="en-CA"/>
              </w:rPr>
            </w:pPr>
            <w:r w:rsidRPr="006A546D">
              <w:rPr>
                <w:szCs w:val="22"/>
                <w:lang w:val="en-CA"/>
              </w:rPr>
              <w:t>Proposal</w:t>
            </w:r>
          </w:p>
        </w:tc>
      </w:tr>
      <w:tr w:rsidR="00E61DAC" w:rsidRPr="006A546D" w:rsidTr="00B80AA9">
        <w:trPr>
          <w:trHeight w:val="2097"/>
        </w:trPr>
        <w:tc>
          <w:tcPr>
            <w:tcW w:w="1458" w:type="dxa"/>
          </w:tcPr>
          <w:p w:rsidR="00E61DAC" w:rsidRPr="006A546D" w:rsidRDefault="00E61DAC">
            <w:pPr>
              <w:spacing w:before="60" w:after="60"/>
              <w:rPr>
                <w:i/>
                <w:szCs w:val="22"/>
                <w:lang w:val="en-CA"/>
              </w:rPr>
            </w:pPr>
            <w:r w:rsidRPr="006A546D">
              <w:rPr>
                <w:i/>
                <w:szCs w:val="22"/>
                <w:lang w:val="en-CA"/>
              </w:rPr>
              <w:t>Author(s) or</w:t>
            </w:r>
            <w:r w:rsidRPr="006A546D">
              <w:rPr>
                <w:i/>
                <w:szCs w:val="22"/>
                <w:lang w:val="en-CA"/>
              </w:rPr>
              <w:br/>
              <w:t>Contact(s):</w:t>
            </w:r>
          </w:p>
        </w:tc>
        <w:tc>
          <w:tcPr>
            <w:tcW w:w="4050" w:type="dxa"/>
          </w:tcPr>
          <w:p w:rsidR="00C85D0E" w:rsidRPr="006A546D" w:rsidRDefault="00C85D0E" w:rsidP="00C85D0E">
            <w:pPr>
              <w:spacing w:before="60"/>
              <w:rPr>
                <w:szCs w:val="22"/>
                <w:lang w:val="en-CA" w:eastAsia="zh-CN"/>
              </w:rPr>
            </w:pPr>
            <w:r w:rsidRPr="006A546D">
              <w:rPr>
                <w:rFonts w:hint="eastAsia"/>
                <w:szCs w:val="22"/>
                <w:lang w:val="en-CA" w:eastAsia="zh-CN"/>
              </w:rPr>
              <w:t>Shiqi Wang (</w:t>
            </w:r>
            <w:hyperlink r:id="rId10" w:history="1">
              <w:r w:rsidRPr="006A546D">
                <w:rPr>
                  <w:rStyle w:val="a6"/>
                  <w:rFonts w:hint="eastAsia"/>
                  <w:szCs w:val="22"/>
                  <w:lang w:val="en-CA" w:eastAsia="zh-CN"/>
                </w:rPr>
                <w:t>sqwang@jdl.ac.cn</w:t>
              </w:r>
            </w:hyperlink>
            <w:r w:rsidRPr="006A546D">
              <w:rPr>
                <w:rFonts w:hint="eastAsia"/>
                <w:szCs w:val="22"/>
                <w:lang w:val="en-CA" w:eastAsia="zh-CN"/>
              </w:rPr>
              <w:t>)  Hongbin Liu (</w:t>
            </w:r>
            <w:hyperlink r:id="rId11" w:history="1">
              <w:r w:rsidRPr="006A546D">
                <w:rPr>
                  <w:rStyle w:val="a6"/>
                  <w:rFonts w:hint="eastAsia"/>
                  <w:szCs w:val="22"/>
                  <w:lang w:val="en-CA" w:eastAsia="zh-CN"/>
                </w:rPr>
                <w:t>hongbin.liu@lge.com</w:t>
              </w:r>
            </w:hyperlink>
            <w:r w:rsidRPr="006A546D">
              <w:rPr>
                <w:rFonts w:hint="eastAsia"/>
                <w:szCs w:val="22"/>
                <w:lang w:val="en-CA" w:eastAsia="zh-CN"/>
              </w:rPr>
              <w:t>)</w:t>
            </w:r>
          </w:p>
          <w:p w:rsidR="00C85D0E" w:rsidRPr="006A546D" w:rsidRDefault="00C85D0E" w:rsidP="00E8025E">
            <w:pPr>
              <w:spacing w:before="60"/>
              <w:rPr>
                <w:szCs w:val="22"/>
                <w:lang w:val="en-CA" w:eastAsia="zh-CN"/>
              </w:rPr>
            </w:pPr>
            <w:r w:rsidRPr="006A546D">
              <w:rPr>
                <w:rFonts w:hint="eastAsia"/>
                <w:szCs w:val="22"/>
                <w:lang w:val="en-CA" w:eastAsia="zh-CN"/>
              </w:rPr>
              <w:t>Siwei Ma (</w:t>
            </w:r>
            <w:hyperlink r:id="rId12" w:history="1">
              <w:r w:rsidRPr="006A546D">
                <w:rPr>
                  <w:rStyle w:val="a6"/>
                  <w:rFonts w:hint="eastAsia"/>
                  <w:szCs w:val="22"/>
                  <w:lang w:val="en-CA" w:eastAsia="zh-CN"/>
                </w:rPr>
                <w:t>swma@jdl.ac.cn</w:t>
              </w:r>
            </w:hyperlink>
            <w:r w:rsidRPr="006A546D">
              <w:rPr>
                <w:rFonts w:hint="eastAsia"/>
                <w:szCs w:val="22"/>
                <w:lang w:val="en-CA" w:eastAsia="zh-CN"/>
              </w:rPr>
              <w:t>)</w:t>
            </w:r>
          </w:p>
          <w:p w:rsidR="00C85D0E" w:rsidRPr="006A546D" w:rsidRDefault="00C85D0E" w:rsidP="00E8025E">
            <w:pPr>
              <w:spacing w:before="60"/>
              <w:rPr>
                <w:szCs w:val="22"/>
                <w:lang w:val="en-CA" w:eastAsia="zh-CN"/>
              </w:rPr>
            </w:pPr>
            <w:r w:rsidRPr="006A546D">
              <w:rPr>
                <w:rFonts w:hint="eastAsia"/>
                <w:szCs w:val="22"/>
                <w:lang w:val="en-CA" w:eastAsia="zh-CN"/>
              </w:rPr>
              <w:t>Jie Jia (jie.jia@lge.com)</w:t>
            </w:r>
          </w:p>
          <w:p w:rsidR="00C85D0E" w:rsidRPr="006A546D" w:rsidRDefault="00C85D0E" w:rsidP="00E8025E">
            <w:pPr>
              <w:spacing w:before="60"/>
              <w:rPr>
                <w:szCs w:val="22"/>
                <w:lang w:val="en-CA" w:eastAsia="zh-CN"/>
              </w:rPr>
            </w:pPr>
          </w:p>
        </w:tc>
        <w:tc>
          <w:tcPr>
            <w:tcW w:w="900" w:type="dxa"/>
          </w:tcPr>
          <w:p w:rsidR="00E61DAC" w:rsidRPr="006A546D" w:rsidRDefault="00E61DAC">
            <w:pPr>
              <w:spacing w:before="60" w:after="60"/>
              <w:rPr>
                <w:szCs w:val="22"/>
                <w:lang w:val="en-CA"/>
              </w:rPr>
            </w:pPr>
          </w:p>
        </w:tc>
        <w:tc>
          <w:tcPr>
            <w:tcW w:w="3168" w:type="dxa"/>
          </w:tcPr>
          <w:p w:rsidR="00E61DAC" w:rsidRPr="006A546D" w:rsidRDefault="00E61DAC" w:rsidP="00B80AA9">
            <w:pPr>
              <w:spacing w:before="60" w:after="60"/>
              <w:rPr>
                <w:szCs w:val="22"/>
              </w:rPr>
            </w:pPr>
          </w:p>
        </w:tc>
      </w:tr>
      <w:tr w:rsidR="00E61DAC" w:rsidRPr="006A546D">
        <w:tc>
          <w:tcPr>
            <w:tcW w:w="1458" w:type="dxa"/>
          </w:tcPr>
          <w:p w:rsidR="00E61DAC" w:rsidRPr="006A546D" w:rsidRDefault="00E61DAC">
            <w:pPr>
              <w:spacing w:before="60" w:after="60"/>
              <w:rPr>
                <w:i/>
                <w:szCs w:val="22"/>
                <w:lang w:val="en-CA"/>
              </w:rPr>
            </w:pPr>
            <w:r w:rsidRPr="006A546D">
              <w:rPr>
                <w:i/>
                <w:szCs w:val="22"/>
                <w:lang w:val="en-CA"/>
              </w:rPr>
              <w:t>Source:</w:t>
            </w:r>
          </w:p>
        </w:tc>
        <w:tc>
          <w:tcPr>
            <w:tcW w:w="8118" w:type="dxa"/>
            <w:gridSpan w:val="3"/>
          </w:tcPr>
          <w:p w:rsidR="00E61DAC" w:rsidRPr="006A546D" w:rsidRDefault="00F734D0">
            <w:pPr>
              <w:spacing w:before="60" w:after="60"/>
              <w:rPr>
                <w:szCs w:val="22"/>
                <w:lang w:val="en-CA" w:eastAsia="zh-CN"/>
              </w:rPr>
            </w:pPr>
            <w:r w:rsidRPr="006A546D">
              <w:rPr>
                <w:rFonts w:hint="eastAsia"/>
                <w:szCs w:val="22"/>
                <w:lang w:val="en-CA" w:eastAsia="zh-CN"/>
              </w:rPr>
              <w:t>LG Electronics, Peking University</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zh-CN"/>
        </w:rPr>
      </w:pPr>
      <w:r w:rsidRPr="005B217D">
        <w:rPr>
          <w:lang w:val="en-CA"/>
        </w:rPr>
        <w:t>Abstract</w:t>
      </w:r>
    </w:p>
    <w:p w:rsidR="00032E47" w:rsidRPr="00032E47" w:rsidRDefault="005D2878" w:rsidP="00293241">
      <w:pPr>
        <w:jc w:val="both"/>
        <w:rPr>
          <w:lang w:val="en-CA" w:eastAsia="zh-CN"/>
        </w:rPr>
      </w:pPr>
      <w:r>
        <w:rPr>
          <w:rFonts w:hint="eastAsia"/>
          <w:lang w:val="en-CA" w:eastAsia="zh-CN"/>
        </w:rPr>
        <w:t>T</w:t>
      </w:r>
      <w:r w:rsidR="00032E47">
        <w:rPr>
          <w:rFonts w:hint="eastAsia"/>
          <w:lang w:val="en-CA" w:eastAsia="zh-CN"/>
        </w:rPr>
        <w:t xml:space="preserve">his </w:t>
      </w:r>
      <w:r>
        <w:rPr>
          <w:rFonts w:hint="eastAsia"/>
          <w:lang w:val="en-CA" w:eastAsia="zh-CN"/>
        </w:rPr>
        <w:t>contribution</w:t>
      </w:r>
      <w:r w:rsidR="00032E47">
        <w:rPr>
          <w:rFonts w:hint="eastAsia"/>
          <w:lang w:val="en-CA" w:eastAsia="zh-CN"/>
        </w:rPr>
        <w:t xml:space="preserve"> </w:t>
      </w:r>
      <w:r w:rsidR="00561515">
        <w:rPr>
          <w:rFonts w:hint="eastAsia"/>
          <w:lang w:val="en-CA" w:eastAsia="zh-CN"/>
        </w:rPr>
        <w:t>reports result of JCT3V-B006</w:t>
      </w:r>
      <w:r w:rsidR="00D951F6">
        <w:rPr>
          <w:rFonts w:hint="eastAsia"/>
          <w:lang w:val="en-CA" w:eastAsia="zh-CN"/>
        </w:rPr>
        <w:t>4</w:t>
      </w:r>
      <w:r w:rsidR="00032E47">
        <w:rPr>
          <w:rFonts w:hint="eastAsia"/>
          <w:szCs w:val="22"/>
          <w:lang w:val="en-CA" w:eastAsia="zh-CN"/>
        </w:rPr>
        <w:t xml:space="preserve">. </w:t>
      </w:r>
      <w:r w:rsidR="00C651E9">
        <w:rPr>
          <w:rFonts w:hint="eastAsia"/>
          <w:szCs w:val="22"/>
          <w:lang w:val="en-CA" w:eastAsia="zh-CN"/>
        </w:rPr>
        <w:t xml:space="preserve">In the </w:t>
      </w:r>
      <w:r w:rsidR="00822CCF">
        <w:rPr>
          <w:rFonts w:hint="eastAsia"/>
          <w:szCs w:val="22"/>
          <w:lang w:val="en-CA" w:eastAsia="zh-CN"/>
        </w:rPr>
        <w:t>HTM-5.0.1</w:t>
      </w:r>
      <w:r w:rsidR="00E84915">
        <w:rPr>
          <w:rFonts w:hint="eastAsia"/>
          <w:szCs w:val="22"/>
          <w:lang w:val="en-CA" w:eastAsia="zh-CN"/>
        </w:rPr>
        <w:t xml:space="preserve">, instead of performing exhaustive search from a huge number of candidate </w:t>
      </w:r>
      <w:r w:rsidR="00C704FF">
        <w:rPr>
          <w:rFonts w:hint="eastAsia"/>
          <w:szCs w:val="22"/>
          <w:lang w:val="en-CA" w:eastAsia="zh-CN"/>
        </w:rPr>
        <w:t xml:space="preserve">Wedgelet </w:t>
      </w:r>
      <w:r w:rsidR="00E84915">
        <w:rPr>
          <w:rFonts w:hint="eastAsia"/>
          <w:szCs w:val="22"/>
          <w:lang w:val="en-CA" w:eastAsia="zh-CN"/>
        </w:rPr>
        <w:t xml:space="preserve">patterns, only candidate </w:t>
      </w:r>
      <w:r w:rsidR="0013171F">
        <w:rPr>
          <w:rFonts w:hint="eastAsia"/>
          <w:szCs w:val="22"/>
          <w:lang w:val="en-CA" w:eastAsia="zh-CN"/>
        </w:rPr>
        <w:t>Wedgelet</w:t>
      </w:r>
      <w:r w:rsidR="00E84915">
        <w:rPr>
          <w:rFonts w:hint="eastAsia"/>
          <w:szCs w:val="22"/>
          <w:lang w:val="en-CA" w:eastAsia="zh-CN"/>
        </w:rPr>
        <w:t xml:space="preserve"> patterns that are within a predefined search range</w:t>
      </w:r>
      <w:r w:rsidR="00ED408F">
        <w:rPr>
          <w:rFonts w:hint="eastAsia"/>
          <w:szCs w:val="22"/>
          <w:lang w:val="en-CA" w:eastAsia="zh-CN"/>
        </w:rPr>
        <w:t xml:space="preserve"> are searched</w:t>
      </w:r>
      <w:r w:rsidR="00E84915">
        <w:rPr>
          <w:rFonts w:hint="eastAsia"/>
          <w:szCs w:val="22"/>
          <w:lang w:val="en-CA" w:eastAsia="zh-CN"/>
        </w:rPr>
        <w:t>.</w:t>
      </w:r>
      <w:r w:rsidR="0030670A" w:rsidDel="0030670A">
        <w:rPr>
          <w:rFonts w:hint="eastAsia"/>
          <w:szCs w:val="22"/>
          <w:lang w:val="en-CA" w:eastAsia="zh-CN"/>
        </w:rPr>
        <w:t xml:space="preserve"> </w:t>
      </w:r>
      <w:r w:rsidR="000C058F">
        <w:rPr>
          <w:rFonts w:hint="eastAsia"/>
          <w:szCs w:val="22"/>
          <w:lang w:val="en-CA" w:eastAsia="zh-CN"/>
        </w:rPr>
        <w:t>T</w:t>
      </w:r>
      <w:r w:rsidR="00E84915">
        <w:rPr>
          <w:rFonts w:hint="eastAsia"/>
          <w:szCs w:val="22"/>
          <w:lang w:val="en-CA" w:eastAsia="zh-CN"/>
        </w:rPr>
        <w:t>his contribution propose</w:t>
      </w:r>
      <w:r w:rsidR="0013171F">
        <w:rPr>
          <w:rFonts w:hint="eastAsia"/>
          <w:szCs w:val="22"/>
          <w:lang w:val="en-CA" w:eastAsia="zh-CN"/>
        </w:rPr>
        <w:t>s</w:t>
      </w:r>
      <w:r w:rsidR="00E84915">
        <w:rPr>
          <w:rFonts w:hint="eastAsia"/>
          <w:szCs w:val="22"/>
          <w:lang w:val="en-CA" w:eastAsia="zh-CN"/>
        </w:rPr>
        <w:t xml:space="preserve"> to</w:t>
      </w:r>
      <w:r w:rsidR="00A60700">
        <w:rPr>
          <w:rFonts w:hint="eastAsia"/>
          <w:szCs w:val="22"/>
          <w:lang w:val="en-CA" w:eastAsia="zh-CN"/>
        </w:rPr>
        <w:t xml:space="preserve"> </w:t>
      </w:r>
      <w:r w:rsidR="00BA1B37">
        <w:rPr>
          <w:rFonts w:hint="eastAsia"/>
          <w:szCs w:val="22"/>
          <w:lang w:val="en-CA" w:eastAsia="zh-CN"/>
        </w:rPr>
        <w:t>further simplify the</w:t>
      </w:r>
      <w:r w:rsidR="00E84915">
        <w:rPr>
          <w:rFonts w:hint="eastAsia"/>
          <w:szCs w:val="22"/>
          <w:lang w:val="en-CA" w:eastAsia="zh-CN"/>
        </w:rPr>
        <w:t xml:space="preserve"> </w:t>
      </w:r>
      <w:r w:rsidR="00591C03">
        <w:rPr>
          <w:rFonts w:hint="eastAsia"/>
          <w:szCs w:val="22"/>
          <w:lang w:val="en-CA" w:eastAsia="zh-CN"/>
        </w:rPr>
        <w:t xml:space="preserve">Wedgelet </w:t>
      </w:r>
      <w:r w:rsidR="0086525C">
        <w:rPr>
          <w:rFonts w:hint="eastAsia"/>
          <w:szCs w:val="22"/>
          <w:lang w:val="en-CA" w:eastAsia="zh-CN"/>
        </w:rPr>
        <w:t xml:space="preserve">pattern </w:t>
      </w:r>
      <w:r w:rsidR="00E84915">
        <w:rPr>
          <w:rFonts w:hint="eastAsia"/>
          <w:szCs w:val="22"/>
          <w:lang w:val="en-CA" w:eastAsia="zh-CN"/>
        </w:rPr>
        <w:t>search</w:t>
      </w:r>
      <w:r w:rsidR="00E20E2C">
        <w:rPr>
          <w:rFonts w:hint="eastAsia"/>
          <w:szCs w:val="22"/>
          <w:lang w:val="en-CA" w:eastAsia="zh-CN"/>
        </w:rPr>
        <w:t xml:space="preserve"> </w:t>
      </w:r>
      <w:r w:rsidR="00ED408F">
        <w:rPr>
          <w:rFonts w:hint="eastAsia"/>
          <w:szCs w:val="22"/>
          <w:lang w:val="en-CA" w:eastAsia="zh-CN"/>
        </w:rPr>
        <w:t xml:space="preserve">at </w:t>
      </w:r>
      <w:r w:rsidR="00E84915">
        <w:rPr>
          <w:rFonts w:hint="eastAsia"/>
          <w:szCs w:val="22"/>
          <w:lang w:val="en-CA" w:eastAsia="zh-CN"/>
        </w:rPr>
        <w:t xml:space="preserve">decoder </w:t>
      </w:r>
      <w:r w:rsidR="00A60700">
        <w:rPr>
          <w:rFonts w:hint="eastAsia"/>
          <w:szCs w:val="22"/>
          <w:lang w:val="en-CA" w:eastAsia="zh-CN"/>
        </w:rPr>
        <w:t xml:space="preserve">by </w:t>
      </w:r>
      <w:r w:rsidR="006640AC">
        <w:rPr>
          <w:rFonts w:hint="eastAsia"/>
          <w:szCs w:val="22"/>
          <w:lang w:val="en-CA" w:eastAsia="zh-CN"/>
        </w:rPr>
        <w:t xml:space="preserve">signalling the </w:t>
      </w:r>
      <w:r w:rsidR="00BA1B37">
        <w:rPr>
          <w:rFonts w:hint="eastAsia"/>
          <w:szCs w:val="22"/>
          <w:lang w:val="en-CA" w:eastAsia="zh-CN"/>
        </w:rPr>
        <w:t xml:space="preserve">best </w:t>
      </w:r>
      <w:r w:rsidR="006640AC">
        <w:rPr>
          <w:rFonts w:hint="eastAsia"/>
          <w:szCs w:val="22"/>
          <w:lang w:val="en-CA" w:eastAsia="zh-CN"/>
        </w:rPr>
        <w:t xml:space="preserve">pattern </w:t>
      </w:r>
      <w:r w:rsidR="00E20E2C">
        <w:rPr>
          <w:rFonts w:hint="eastAsia"/>
          <w:szCs w:val="22"/>
          <w:lang w:val="en-CA" w:eastAsia="zh-CN"/>
        </w:rPr>
        <w:t xml:space="preserve">in </w:t>
      </w:r>
      <w:r w:rsidR="006640AC">
        <w:rPr>
          <w:rFonts w:hint="eastAsia"/>
          <w:szCs w:val="22"/>
          <w:lang w:val="en-CA" w:eastAsia="zh-CN"/>
        </w:rPr>
        <w:t xml:space="preserve">the </w:t>
      </w:r>
      <w:r w:rsidR="00BA1B37">
        <w:rPr>
          <w:rFonts w:hint="eastAsia"/>
          <w:szCs w:val="22"/>
          <w:lang w:val="en-CA" w:eastAsia="zh-CN"/>
        </w:rPr>
        <w:t>predefined search range</w:t>
      </w:r>
      <w:r w:rsidR="006640AC">
        <w:rPr>
          <w:rFonts w:hint="eastAsia"/>
          <w:szCs w:val="22"/>
          <w:lang w:val="en-CA" w:eastAsia="zh-CN"/>
        </w:rPr>
        <w:t xml:space="preserve">. </w:t>
      </w:r>
      <w:r w:rsidR="00BA1B37">
        <w:rPr>
          <w:rFonts w:hint="eastAsia"/>
          <w:szCs w:val="22"/>
          <w:lang w:val="en-CA" w:eastAsia="zh-CN"/>
        </w:rPr>
        <w:t xml:space="preserve">It is reported that </w:t>
      </w:r>
      <w:r w:rsidR="0013171F">
        <w:rPr>
          <w:rFonts w:hint="eastAsia"/>
          <w:szCs w:val="22"/>
          <w:lang w:val="en-CA" w:eastAsia="zh-CN"/>
        </w:rPr>
        <w:t>proposed method has neg</w:t>
      </w:r>
      <w:r w:rsidR="00BA1B37">
        <w:rPr>
          <w:rFonts w:hint="eastAsia"/>
          <w:szCs w:val="22"/>
          <w:lang w:val="en-CA" w:eastAsia="zh-CN"/>
        </w:rPr>
        <w:t>li</w:t>
      </w:r>
      <w:r w:rsidR="0013171F">
        <w:rPr>
          <w:rFonts w:hint="eastAsia"/>
          <w:szCs w:val="22"/>
          <w:lang w:val="en-CA" w:eastAsia="zh-CN"/>
        </w:rPr>
        <w:t>gi</w:t>
      </w:r>
      <w:r w:rsidR="00BA1B37">
        <w:rPr>
          <w:rFonts w:hint="eastAsia"/>
          <w:szCs w:val="22"/>
          <w:lang w:val="en-CA" w:eastAsia="zh-CN"/>
        </w:rPr>
        <w:t xml:space="preserve">ble influence on compression </w:t>
      </w:r>
      <w:r w:rsidR="007678F8">
        <w:rPr>
          <w:rFonts w:hint="eastAsia"/>
          <w:szCs w:val="22"/>
          <w:lang w:val="en-CA" w:eastAsia="zh-CN"/>
        </w:rPr>
        <w:t xml:space="preserve">efficiency </w:t>
      </w:r>
      <w:r w:rsidR="00BA1B37">
        <w:rPr>
          <w:rFonts w:hint="eastAsia"/>
          <w:szCs w:val="22"/>
          <w:lang w:val="en-CA" w:eastAsia="zh-CN"/>
        </w:rPr>
        <w:t xml:space="preserve">(on video, synthesized view, coded and synthesized view </w:t>
      </w:r>
      <w:r w:rsidR="00BA1B37">
        <w:rPr>
          <w:szCs w:val="22"/>
          <w:lang w:val="en-CA" w:eastAsia="zh-CN"/>
        </w:rPr>
        <w:t>respectively</w:t>
      </w:r>
      <w:r w:rsidR="00BA1B37">
        <w:rPr>
          <w:rFonts w:hint="eastAsia"/>
          <w:szCs w:val="22"/>
          <w:lang w:val="en-CA" w:eastAsia="zh-CN"/>
        </w:rPr>
        <w:t>)</w:t>
      </w:r>
      <w:r w:rsidR="00775EFF">
        <w:rPr>
          <w:rFonts w:hint="eastAsia"/>
          <w:szCs w:val="22"/>
          <w:lang w:val="en-CA" w:eastAsia="zh-CN"/>
        </w:rPr>
        <w:t xml:space="preserve"> when compared with </w:t>
      </w:r>
      <w:r w:rsidR="00E20E2C">
        <w:rPr>
          <w:rFonts w:hint="eastAsia"/>
          <w:szCs w:val="22"/>
          <w:lang w:val="en-CA" w:eastAsia="zh-CN"/>
        </w:rPr>
        <w:t>HTM-</w:t>
      </w:r>
      <w:r w:rsidR="00BB392C">
        <w:rPr>
          <w:rFonts w:hint="eastAsia"/>
          <w:szCs w:val="22"/>
          <w:lang w:val="en-CA" w:eastAsia="zh-CN"/>
        </w:rPr>
        <w:t>5</w:t>
      </w:r>
      <w:r w:rsidR="00E20E2C">
        <w:rPr>
          <w:rFonts w:hint="eastAsia"/>
          <w:szCs w:val="22"/>
          <w:lang w:val="en-CA" w:eastAsia="zh-CN"/>
        </w:rPr>
        <w:t>.0.1</w:t>
      </w:r>
      <w:r w:rsidR="00BA1B37">
        <w:rPr>
          <w:rFonts w:hint="eastAsia"/>
          <w:szCs w:val="22"/>
          <w:lang w:val="en-CA" w:eastAsia="zh-CN"/>
        </w:rPr>
        <w:t>.</w:t>
      </w:r>
    </w:p>
    <w:p w:rsidR="00416568" w:rsidRDefault="009A59F2" w:rsidP="00416568">
      <w:pPr>
        <w:pStyle w:val="1"/>
        <w:rPr>
          <w:lang w:val="en-CA" w:eastAsia="zh-CN"/>
        </w:rPr>
      </w:pPr>
      <w:r>
        <w:rPr>
          <w:lang w:val="en-CA"/>
        </w:rPr>
        <w:t>Introduction</w:t>
      </w:r>
    </w:p>
    <w:p w:rsidR="00074956" w:rsidRDefault="00CD457F">
      <w:pPr>
        <w:jc w:val="both"/>
        <w:rPr>
          <w:lang w:eastAsia="zh-CN"/>
        </w:rPr>
      </w:pPr>
      <w:r>
        <w:rPr>
          <w:rFonts w:hint="eastAsia"/>
          <w:lang w:val="en-CA" w:eastAsia="zh-CN"/>
        </w:rPr>
        <w:t xml:space="preserve">The basic </w:t>
      </w:r>
      <w:r>
        <w:rPr>
          <w:lang w:val="en-CA" w:eastAsia="zh-CN"/>
        </w:rPr>
        <w:t>principle</w:t>
      </w:r>
      <w:r>
        <w:rPr>
          <w:rFonts w:hint="eastAsia"/>
          <w:lang w:val="en-CA" w:eastAsia="zh-CN"/>
        </w:rPr>
        <w:t xml:space="preserve"> of DMM3 mode is to </w:t>
      </w:r>
      <w:r w:rsidR="00EF7CFA">
        <w:rPr>
          <w:rFonts w:hint="eastAsia"/>
          <w:lang w:val="en-CA" w:eastAsia="zh-CN"/>
        </w:rPr>
        <w:t xml:space="preserve">predict best </w:t>
      </w:r>
      <w:r w:rsidR="0013171F">
        <w:rPr>
          <w:rFonts w:hint="eastAsia"/>
          <w:lang w:val="en-CA" w:eastAsia="zh-CN"/>
        </w:rPr>
        <w:t>Wedgelet</w:t>
      </w:r>
      <w:r w:rsidR="00EF7CFA">
        <w:rPr>
          <w:rFonts w:hint="eastAsia"/>
          <w:lang w:val="en-CA" w:eastAsia="zh-CN"/>
        </w:rPr>
        <w:t xml:space="preserve"> pattern of depth </w:t>
      </w:r>
      <w:r w:rsidR="005F6672">
        <w:rPr>
          <w:rFonts w:hint="eastAsia"/>
          <w:lang w:val="en-CA" w:eastAsia="zh-CN"/>
        </w:rPr>
        <w:t xml:space="preserve">block </w:t>
      </w:r>
      <w:r w:rsidR="00EF7CFA">
        <w:rPr>
          <w:rFonts w:hint="eastAsia"/>
          <w:lang w:val="en-CA" w:eastAsia="zh-CN"/>
        </w:rPr>
        <w:t>from co-located</w:t>
      </w:r>
      <w:r>
        <w:rPr>
          <w:rFonts w:hint="eastAsia"/>
          <w:lang w:val="en-CA" w:eastAsia="zh-CN"/>
        </w:rPr>
        <w:t xml:space="preserve"> texture </w:t>
      </w:r>
      <w:r w:rsidR="00EF7CFA">
        <w:rPr>
          <w:rFonts w:hint="eastAsia"/>
          <w:lang w:val="en-CA" w:eastAsia="zh-CN"/>
        </w:rPr>
        <w:t xml:space="preserve">luma </w:t>
      </w:r>
      <w:r w:rsidR="005F6672">
        <w:rPr>
          <w:rFonts w:hint="eastAsia"/>
          <w:lang w:val="en-CA" w:eastAsia="zh-CN"/>
        </w:rPr>
        <w:t>block (CTLB)</w:t>
      </w:r>
      <w:r>
        <w:rPr>
          <w:rFonts w:hint="eastAsia"/>
          <w:lang w:val="en-CA" w:eastAsia="zh-CN"/>
        </w:rPr>
        <w:t xml:space="preserve">. In DMM3, </w:t>
      </w:r>
      <w:r w:rsidR="00CA6F8D">
        <w:rPr>
          <w:rFonts w:hint="eastAsia"/>
          <w:lang w:val="en-CA" w:eastAsia="zh-CN"/>
        </w:rPr>
        <w:t xml:space="preserve">the prediction unit is </w:t>
      </w:r>
      <w:r w:rsidR="00CA6F8D">
        <w:t>partitioned into two regions</w:t>
      </w:r>
      <w:r w:rsidR="00CA6F8D">
        <w:rPr>
          <w:rFonts w:hint="eastAsia"/>
          <w:lang w:eastAsia="zh-CN"/>
        </w:rPr>
        <w:t xml:space="preserve"> by a str</w:t>
      </w:r>
      <w:r w:rsidR="005F6672">
        <w:rPr>
          <w:rFonts w:hint="eastAsia"/>
          <w:lang w:eastAsia="zh-CN"/>
        </w:rPr>
        <w:t>a</w:t>
      </w:r>
      <w:r w:rsidR="00CA6F8D">
        <w:rPr>
          <w:rFonts w:hint="eastAsia"/>
          <w:lang w:eastAsia="zh-CN"/>
        </w:rPr>
        <w:t>i</w:t>
      </w:r>
      <w:r w:rsidR="005F6672">
        <w:rPr>
          <w:rFonts w:hint="eastAsia"/>
          <w:lang w:eastAsia="zh-CN"/>
        </w:rPr>
        <w:t>gh</w:t>
      </w:r>
      <w:r w:rsidR="00CA6F8D">
        <w:rPr>
          <w:rFonts w:hint="eastAsia"/>
          <w:lang w:eastAsia="zh-CN"/>
        </w:rPr>
        <w:t>t line</w:t>
      </w:r>
      <w:r w:rsidR="00034E45" w:rsidRPr="00034E45">
        <w:rPr>
          <w:rFonts w:hint="eastAsia"/>
          <w:color w:val="000000"/>
          <w:lang w:eastAsia="zh-CN"/>
        </w:rPr>
        <w:t xml:space="preserve"> </w:t>
      </w:r>
      <w:r w:rsidR="00034E45">
        <w:rPr>
          <w:rFonts w:hint="eastAsia"/>
          <w:color w:val="000000"/>
          <w:lang w:eastAsia="zh-CN"/>
        </w:rPr>
        <w:t>and each region is predicted by a constant value</w:t>
      </w:r>
      <w:r w:rsidR="00CA6F8D">
        <w:rPr>
          <w:rFonts w:hint="eastAsia"/>
          <w:lang w:eastAsia="zh-CN"/>
        </w:rPr>
        <w:t xml:space="preserve">, as shown in Fig. 1. </w:t>
      </w:r>
      <w:r w:rsidR="005722DF">
        <w:rPr>
          <w:rFonts w:hint="eastAsia"/>
          <w:lang w:eastAsia="zh-CN"/>
        </w:rPr>
        <w:t>The partition information</w:t>
      </w:r>
      <w:r w:rsidR="00136A21">
        <w:rPr>
          <w:rFonts w:hint="eastAsia"/>
          <w:lang w:eastAsia="zh-CN"/>
        </w:rPr>
        <w:t xml:space="preserve">, i.e., the </w:t>
      </w:r>
      <w:r w:rsidR="00136A21">
        <w:rPr>
          <w:lang w:eastAsia="zh-CN"/>
        </w:rPr>
        <w:t>“</w:t>
      </w:r>
      <w:r w:rsidR="00136A21">
        <w:rPr>
          <w:rFonts w:hint="eastAsia"/>
          <w:lang w:eastAsia="zh-CN"/>
        </w:rPr>
        <w:t>best</w:t>
      </w:r>
      <w:r w:rsidR="00136A21">
        <w:rPr>
          <w:lang w:eastAsia="zh-CN"/>
        </w:rPr>
        <w:t>”</w:t>
      </w:r>
      <w:r w:rsidR="00136A21">
        <w:rPr>
          <w:rFonts w:hint="eastAsia"/>
          <w:lang w:eastAsia="zh-CN"/>
        </w:rPr>
        <w:t xml:space="preserve"> Wedgelet pattern</w:t>
      </w:r>
      <w:r w:rsidR="005722DF">
        <w:rPr>
          <w:rFonts w:hint="eastAsia"/>
          <w:lang w:eastAsia="zh-CN"/>
        </w:rPr>
        <w:t xml:space="preserve"> </w:t>
      </w:r>
      <w:r w:rsidR="00136A21">
        <w:rPr>
          <w:rFonts w:hint="eastAsia"/>
          <w:lang w:eastAsia="zh-CN"/>
        </w:rPr>
        <w:t xml:space="preserve">of DMM3 </w:t>
      </w:r>
      <w:r w:rsidR="005722DF">
        <w:rPr>
          <w:rFonts w:hint="eastAsia"/>
          <w:lang w:eastAsia="zh-CN"/>
        </w:rPr>
        <w:t xml:space="preserve">is not </w:t>
      </w:r>
      <w:r w:rsidR="005722DF">
        <w:rPr>
          <w:lang w:eastAsia="zh-CN"/>
        </w:rPr>
        <w:t>signaled</w:t>
      </w:r>
      <w:r w:rsidR="00136A21">
        <w:rPr>
          <w:rFonts w:hint="eastAsia"/>
          <w:lang w:eastAsia="zh-CN"/>
        </w:rPr>
        <w:t xml:space="preserve"> to the </w:t>
      </w:r>
      <w:r w:rsidR="00136A21">
        <w:rPr>
          <w:lang w:eastAsia="zh-CN"/>
        </w:rPr>
        <w:t>decoder</w:t>
      </w:r>
      <w:r w:rsidR="00136A21">
        <w:rPr>
          <w:rFonts w:hint="eastAsia"/>
          <w:lang w:eastAsia="zh-CN"/>
        </w:rPr>
        <w:t>.</w:t>
      </w:r>
      <w:r w:rsidR="005722DF">
        <w:rPr>
          <w:rFonts w:hint="eastAsia"/>
          <w:lang w:eastAsia="zh-CN"/>
        </w:rPr>
        <w:t xml:space="preserve"> </w:t>
      </w:r>
      <w:r w:rsidR="00136A21">
        <w:rPr>
          <w:rFonts w:hint="eastAsia"/>
          <w:lang w:eastAsia="zh-CN"/>
        </w:rPr>
        <w:t xml:space="preserve">Instead, both encoder and decoder </w:t>
      </w:r>
      <w:r w:rsidR="005722DF">
        <w:rPr>
          <w:rFonts w:hint="eastAsia"/>
          <w:lang w:eastAsia="zh-CN"/>
        </w:rPr>
        <w:t xml:space="preserve">derive </w:t>
      </w:r>
      <w:r w:rsidR="00136A21">
        <w:rPr>
          <w:rFonts w:hint="eastAsia"/>
          <w:lang w:eastAsia="zh-CN"/>
        </w:rPr>
        <w:t xml:space="preserve">the </w:t>
      </w:r>
      <w:r w:rsidR="00136A21">
        <w:rPr>
          <w:lang w:eastAsia="zh-CN"/>
        </w:rPr>
        <w:t>“</w:t>
      </w:r>
      <w:r w:rsidR="00136A21">
        <w:rPr>
          <w:rFonts w:hint="eastAsia"/>
          <w:lang w:eastAsia="zh-CN"/>
        </w:rPr>
        <w:t>best</w:t>
      </w:r>
      <w:r w:rsidR="00136A21">
        <w:rPr>
          <w:lang w:eastAsia="zh-CN"/>
        </w:rPr>
        <w:t>”</w:t>
      </w:r>
      <w:r w:rsidR="00136A21">
        <w:rPr>
          <w:rFonts w:hint="eastAsia"/>
          <w:lang w:eastAsia="zh-CN"/>
        </w:rPr>
        <w:t xml:space="preserve"> Wedgelet pattern </w:t>
      </w:r>
      <w:r w:rsidR="005722DF">
        <w:rPr>
          <w:rFonts w:hint="eastAsia"/>
          <w:lang w:eastAsia="zh-CN"/>
        </w:rPr>
        <w:t xml:space="preserve">by </w:t>
      </w:r>
      <w:r w:rsidR="005722DF">
        <w:rPr>
          <w:szCs w:val="22"/>
          <w:lang w:val="en-CA"/>
        </w:rPr>
        <w:t xml:space="preserve">searching </w:t>
      </w:r>
      <w:r w:rsidR="002D6CBF">
        <w:rPr>
          <w:rFonts w:hint="eastAsia"/>
          <w:szCs w:val="22"/>
          <w:lang w:val="en-CA" w:eastAsia="zh-CN"/>
        </w:rPr>
        <w:t>the</w:t>
      </w:r>
      <w:r w:rsidR="005722DF">
        <w:rPr>
          <w:szCs w:val="22"/>
          <w:lang w:val="en-CA"/>
        </w:rPr>
        <w:t xml:space="preserve"> </w:t>
      </w:r>
      <w:r w:rsidR="00136A21">
        <w:rPr>
          <w:szCs w:val="22"/>
          <w:lang w:val="en-CA"/>
        </w:rPr>
        <w:t>candidate</w:t>
      </w:r>
      <w:r w:rsidR="00136A21">
        <w:rPr>
          <w:rFonts w:hint="eastAsia"/>
          <w:szCs w:val="22"/>
          <w:lang w:val="en-CA" w:eastAsia="zh-CN"/>
        </w:rPr>
        <w:t xml:space="preserve"> </w:t>
      </w:r>
      <w:r w:rsidR="005722DF">
        <w:rPr>
          <w:szCs w:val="22"/>
          <w:lang w:val="en-CA"/>
        </w:rPr>
        <w:t>Wedgelet pattern</w:t>
      </w:r>
      <w:r w:rsidR="00136A21">
        <w:rPr>
          <w:rFonts w:hint="eastAsia"/>
          <w:szCs w:val="22"/>
          <w:lang w:val="en-CA" w:eastAsia="zh-CN"/>
        </w:rPr>
        <w:t>s</w:t>
      </w:r>
      <w:r w:rsidR="005722DF">
        <w:rPr>
          <w:rFonts w:hint="eastAsia"/>
          <w:szCs w:val="22"/>
          <w:lang w:val="en-CA" w:eastAsia="zh-CN"/>
        </w:rPr>
        <w:t xml:space="preserve"> </w:t>
      </w:r>
      <w:r w:rsidR="00EF7CFA">
        <w:rPr>
          <w:rFonts w:hint="eastAsia"/>
          <w:szCs w:val="22"/>
          <w:lang w:val="en-CA" w:eastAsia="zh-CN"/>
        </w:rPr>
        <w:t xml:space="preserve">on </w:t>
      </w:r>
      <w:r w:rsidR="00136A21">
        <w:rPr>
          <w:rFonts w:hint="eastAsia"/>
          <w:szCs w:val="22"/>
          <w:lang w:val="en-CA" w:eastAsia="zh-CN"/>
        </w:rPr>
        <w:t xml:space="preserve">reconstructed </w:t>
      </w:r>
      <w:r w:rsidR="00ED408F">
        <w:rPr>
          <w:rFonts w:hint="eastAsia"/>
          <w:szCs w:val="22"/>
          <w:lang w:val="en-CA" w:eastAsia="zh-CN"/>
        </w:rPr>
        <w:t>CTLB</w:t>
      </w:r>
      <w:r w:rsidR="003678CD">
        <w:rPr>
          <w:rFonts w:hint="eastAsia"/>
          <w:szCs w:val="22"/>
          <w:lang w:val="en-CA" w:eastAsia="zh-CN"/>
        </w:rPr>
        <w:t xml:space="preserve">. </w:t>
      </w:r>
      <w:r w:rsidR="003678CD">
        <w:rPr>
          <w:rFonts w:cs="Calibri" w:hint="eastAsia"/>
          <w:lang w:eastAsia="zh-CN"/>
        </w:rPr>
        <w:t xml:space="preserve">The Wedgelet pattern with </w:t>
      </w:r>
      <w:r w:rsidR="00136A21">
        <w:rPr>
          <w:rFonts w:cs="Calibri" w:hint="eastAsia"/>
          <w:lang w:eastAsia="zh-CN"/>
        </w:rPr>
        <w:t xml:space="preserve">the </w:t>
      </w:r>
      <w:r w:rsidR="003678CD">
        <w:rPr>
          <w:rFonts w:cs="Calibri" w:hint="eastAsia"/>
          <w:lang w:eastAsia="zh-CN"/>
        </w:rPr>
        <w:t xml:space="preserve">minimum </w:t>
      </w:r>
      <w:r w:rsidR="00136A21">
        <w:rPr>
          <w:rFonts w:cs="Calibri" w:hint="eastAsia"/>
          <w:lang w:eastAsia="zh-CN"/>
        </w:rPr>
        <w:t>cost</w:t>
      </w:r>
      <w:r w:rsidR="003678CD">
        <w:rPr>
          <w:rFonts w:hint="eastAsia"/>
          <w:szCs w:val="22"/>
          <w:lang w:val="en-CA" w:eastAsia="zh-CN"/>
        </w:rPr>
        <w:t xml:space="preserve"> is </w:t>
      </w:r>
      <w:r w:rsidR="00136A21">
        <w:rPr>
          <w:rFonts w:cs="Calibri" w:hint="eastAsia"/>
          <w:lang w:eastAsia="zh-CN"/>
        </w:rPr>
        <w:t xml:space="preserve">selected as the </w:t>
      </w:r>
      <w:r w:rsidR="00136A21">
        <w:rPr>
          <w:rFonts w:cs="Calibri"/>
          <w:lang w:eastAsia="zh-CN"/>
        </w:rPr>
        <w:t>“</w:t>
      </w:r>
      <w:r w:rsidR="00136A21">
        <w:rPr>
          <w:rFonts w:cs="Calibri" w:hint="eastAsia"/>
          <w:lang w:eastAsia="zh-CN"/>
        </w:rPr>
        <w:t>best</w:t>
      </w:r>
      <w:r w:rsidR="00136A21">
        <w:rPr>
          <w:rFonts w:cs="Calibri"/>
          <w:lang w:eastAsia="zh-CN"/>
        </w:rPr>
        <w:t>”</w:t>
      </w:r>
      <w:r w:rsidR="003678CD">
        <w:rPr>
          <w:rFonts w:cs="Calibri" w:hint="eastAsia"/>
          <w:lang w:eastAsia="zh-CN"/>
        </w:rPr>
        <w:t xml:space="preserve"> </w:t>
      </w:r>
      <w:r w:rsidR="00136A21">
        <w:rPr>
          <w:rFonts w:cs="Calibri" w:hint="eastAsia"/>
          <w:lang w:eastAsia="zh-CN"/>
        </w:rPr>
        <w:t>pattern</w:t>
      </w:r>
      <w:r w:rsidR="003678CD">
        <w:rPr>
          <w:rFonts w:cs="Calibri" w:hint="eastAsia"/>
          <w:lang w:eastAsia="zh-CN"/>
        </w:rPr>
        <w:t xml:space="preserve">. </w:t>
      </w:r>
      <w:r w:rsidR="00136A21">
        <w:rPr>
          <w:rFonts w:cs="Calibri" w:hint="eastAsia"/>
          <w:lang w:eastAsia="zh-CN"/>
        </w:rPr>
        <w:t xml:space="preserve">In this way, </w:t>
      </w:r>
      <w:r w:rsidR="005F6672">
        <w:rPr>
          <w:rFonts w:cs="Calibri" w:hint="eastAsia"/>
          <w:lang w:eastAsia="zh-CN"/>
        </w:rPr>
        <w:t>no</w:t>
      </w:r>
      <w:r w:rsidR="00C82609">
        <w:rPr>
          <w:rFonts w:cs="Calibri" w:hint="eastAsia"/>
          <w:lang w:eastAsia="zh-CN"/>
        </w:rPr>
        <w:t xml:space="preserve"> bit </w:t>
      </w:r>
      <w:r w:rsidR="005F6672">
        <w:rPr>
          <w:rFonts w:cs="Calibri" w:hint="eastAsia"/>
          <w:lang w:eastAsia="zh-CN"/>
        </w:rPr>
        <w:t>is</w:t>
      </w:r>
      <w:r w:rsidR="00C82609">
        <w:rPr>
          <w:rFonts w:cs="Calibri" w:hint="eastAsia"/>
          <w:lang w:eastAsia="zh-CN"/>
        </w:rPr>
        <w:t xml:space="preserve"> </w:t>
      </w:r>
      <w:r w:rsidR="005F6672">
        <w:rPr>
          <w:rFonts w:cs="Calibri" w:hint="eastAsia"/>
          <w:lang w:eastAsia="zh-CN"/>
        </w:rPr>
        <w:t>requir</w:t>
      </w:r>
      <w:r w:rsidR="00C82609">
        <w:rPr>
          <w:rFonts w:cs="Calibri" w:hint="eastAsia"/>
          <w:lang w:eastAsia="zh-CN"/>
        </w:rPr>
        <w:t>ed</w:t>
      </w:r>
      <w:r w:rsidR="005F6672">
        <w:rPr>
          <w:rFonts w:cs="Calibri" w:hint="eastAsia"/>
          <w:lang w:eastAsia="zh-CN"/>
        </w:rPr>
        <w:t xml:space="preserve"> for indicating </w:t>
      </w:r>
      <w:r w:rsidR="005F6672">
        <w:rPr>
          <w:rFonts w:cs="Calibri"/>
          <w:lang w:eastAsia="zh-CN"/>
        </w:rPr>
        <w:t>“</w:t>
      </w:r>
      <w:r w:rsidR="005F6672">
        <w:rPr>
          <w:rFonts w:cs="Calibri" w:hint="eastAsia"/>
          <w:lang w:eastAsia="zh-CN"/>
        </w:rPr>
        <w:t>best</w:t>
      </w:r>
      <w:r w:rsidR="005F6672">
        <w:rPr>
          <w:rFonts w:cs="Calibri"/>
          <w:lang w:eastAsia="zh-CN"/>
        </w:rPr>
        <w:t>”</w:t>
      </w:r>
      <w:r w:rsidR="005F6672">
        <w:rPr>
          <w:rFonts w:cs="Calibri" w:hint="eastAsia"/>
          <w:lang w:eastAsia="zh-CN"/>
        </w:rPr>
        <w:t xml:space="preserve"> Wedgelet pattern</w:t>
      </w:r>
      <w:r w:rsidR="00136A21">
        <w:rPr>
          <w:rFonts w:cs="Calibri" w:hint="eastAsia"/>
          <w:lang w:eastAsia="zh-CN"/>
        </w:rPr>
        <w:t>. However,</w:t>
      </w:r>
      <w:r w:rsidR="00C82609">
        <w:rPr>
          <w:rFonts w:cs="Calibri" w:hint="eastAsia"/>
          <w:lang w:eastAsia="zh-CN"/>
        </w:rPr>
        <w:t xml:space="preserve"> t</w:t>
      </w:r>
      <w:r w:rsidR="00227BE9">
        <w:rPr>
          <w:rFonts w:cs="Calibri" w:hint="eastAsia"/>
          <w:lang w:eastAsia="zh-CN"/>
        </w:rPr>
        <w:t xml:space="preserve">he </w:t>
      </w:r>
      <w:r w:rsidR="00136A21">
        <w:rPr>
          <w:rFonts w:cs="Calibri" w:hint="eastAsia"/>
          <w:lang w:eastAsia="zh-CN"/>
        </w:rPr>
        <w:t>pattern search</w:t>
      </w:r>
      <w:r w:rsidR="00227BE9">
        <w:rPr>
          <w:rFonts w:cs="Calibri" w:hint="eastAsia"/>
          <w:lang w:eastAsia="zh-CN"/>
        </w:rPr>
        <w:t xml:space="preserve"> increase</w:t>
      </w:r>
      <w:r w:rsidR="00136A21">
        <w:rPr>
          <w:rFonts w:cs="Calibri" w:hint="eastAsia"/>
          <w:lang w:eastAsia="zh-CN"/>
        </w:rPr>
        <w:t>s</w:t>
      </w:r>
      <w:r w:rsidR="00227BE9">
        <w:rPr>
          <w:rFonts w:cs="Calibri" w:hint="eastAsia"/>
          <w:lang w:eastAsia="zh-CN"/>
        </w:rPr>
        <w:t xml:space="preserve"> the decoder complexity</w:t>
      </w:r>
      <w:r w:rsidR="00411A6C" w:rsidRPr="00134DC0">
        <w:rPr>
          <w:rFonts w:cs="Calibri"/>
        </w:rPr>
        <w:t>.</w:t>
      </w:r>
    </w:p>
    <w:p w:rsidR="00AD11F8" w:rsidRPr="00137A7C" w:rsidRDefault="00AD11F8" w:rsidP="00AD11F8">
      <w:pPr>
        <w:ind w:firstLineChars="200" w:firstLine="440"/>
        <w:jc w:val="center"/>
      </w:pPr>
      <w:r w:rsidRPr="00137A7C">
        <w:object w:dxaOrig="4608" w:dyaOrig="4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8pt;height:106.2pt" o:ole="">
            <v:imagedata r:id="rId13" o:title=""/>
          </v:shape>
          <o:OLEObject Type="Embed" ProgID="Visio.Drawing.11" ShapeID="_x0000_i1025" DrawAspect="Content" ObjectID="_1419694150" r:id="rId14"/>
        </w:object>
      </w:r>
    </w:p>
    <w:p w:rsidR="00AD11F8" w:rsidRDefault="00034E45" w:rsidP="00AD11F8">
      <w:pPr>
        <w:ind w:firstLineChars="200" w:firstLine="440"/>
        <w:jc w:val="center"/>
        <w:rPr>
          <w:lang w:eastAsia="zh-CN"/>
        </w:rPr>
      </w:pPr>
      <w:r>
        <w:rPr>
          <w:rFonts w:hint="eastAsia"/>
          <w:lang w:eastAsia="zh-CN"/>
        </w:rPr>
        <w:t>Fig.</w:t>
      </w:r>
      <w:r w:rsidR="00AD11F8" w:rsidRPr="00137A7C">
        <w:t xml:space="preserve">1. </w:t>
      </w:r>
      <w:r>
        <w:rPr>
          <w:rFonts w:hint="eastAsia"/>
          <w:lang w:eastAsia="zh-CN"/>
        </w:rPr>
        <w:t xml:space="preserve">Example of </w:t>
      </w:r>
      <w:r w:rsidR="00AD11F8" w:rsidRPr="00137A7C">
        <w:t xml:space="preserve">Wedgelet </w:t>
      </w:r>
      <w:r>
        <w:rPr>
          <w:rFonts w:hint="eastAsia"/>
          <w:lang w:eastAsia="zh-CN"/>
        </w:rPr>
        <w:t>Pattern</w:t>
      </w:r>
      <w:r w:rsidR="00A46EFB">
        <w:rPr>
          <w:rFonts w:hint="eastAsia"/>
          <w:lang w:eastAsia="zh-CN"/>
        </w:rPr>
        <w:t>.</w:t>
      </w:r>
    </w:p>
    <w:p w:rsidR="00F279DF" w:rsidRDefault="00F279DF" w:rsidP="00AD11F8">
      <w:pPr>
        <w:ind w:firstLineChars="200" w:firstLine="440"/>
        <w:jc w:val="center"/>
        <w:rPr>
          <w:lang w:eastAsia="zh-CN"/>
        </w:rPr>
      </w:pPr>
    </w:p>
    <w:p w:rsidR="00692793" w:rsidRDefault="00692793" w:rsidP="00AD11F8">
      <w:pPr>
        <w:ind w:firstLineChars="200" w:firstLine="440"/>
        <w:jc w:val="center"/>
        <w:rPr>
          <w:lang w:eastAsia="zh-CN"/>
        </w:rPr>
      </w:pPr>
    </w:p>
    <w:p w:rsidR="00074956" w:rsidRDefault="00F56FAE">
      <w:pPr>
        <w:ind w:firstLineChars="100" w:firstLine="220"/>
        <w:jc w:val="both"/>
        <w:rPr>
          <w:lang w:eastAsia="zh-CN"/>
        </w:rPr>
      </w:pPr>
      <w:r>
        <w:rPr>
          <w:rFonts w:hint="eastAsia"/>
          <w:color w:val="000000"/>
          <w:lang w:eastAsia="zh-CN"/>
        </w:rPr>
        <w:t xml:space="preserve">In the </w:t>
      </w:r>
      <w:r w:rsidR="00822CCF">
        <w:rPr>
          <w:rFonts w:hint="eastAsia"/>
          <w:color w:val="000000"/>
          <w:lang w:eastAsia="zh-CN"/>
        </w:rPr>
        <w:t>HTM-5.0.1</w:t>
      </w:r>
      <w:r w:rsidR="00C217AD">
        <w:rPr>
          <w:rFonts w:hint="eastAsia"/>
          <w:szCs w:val="22"/>
          <w:lang w:val="en-CA" w:eastAsia="zh-CN"/>
        </w:rPr>
        <w:t xml:space="preserve">, authors of [1] propose to only search candidate </w:t>
      </w:r>
      <w:r w:rsidR="00F73742">
        <w:rPr>
          <w:rFonts w:hint="eastAsia"/>
          <w:szCs w:val="22"/>
          <w:lang w:val="en-CA" w:eastAsia="zh-CN"/>
        </w:rPr>
        <w:t>W</w:t>
      </w:r>
      <w:r w:rsidR="00C217AD">
        <w:rPr>
          <w:rFonts w:hint="eastAsia"/>
          <w:szCs w:val="22"/>
          <w:lang w:val="en-CA" w:eastAsia="zh-CN"/>
        </w:rPr>
        <w:t xml:space="preserve">edgelet patterns that are within a predefined search range. </w:t>
      </w:r>
      <w:r w:rsidR="002D4C25">
        <w:rPr>
          <w:rFonts w:hint="eastAsia"/>
          <w:szCs w:val="22"/>
          <w:lang w:val="en-CA" w:eastAsia="zh-CN"/>
        </w:rPr>
        <w:t>In the case of intra coded CTLB</w:t>
      </w:r>
      <w:r w:rsidR="00524205">
        <w:rPr>
          <w:rFonts w:hint="eastAsia"/>
          <w:szCs w:val="22"/>
          <w:lang w:val="en-CA" w:eastAsia="zh-CN"/>
        </w:rPr>
        <w:t xml:space="preserve"> </w:t>
      </w:r>
      <w:r w:rsidR="00C11BA4" w:rsidRPr="00137A7C">
        <w:rPr>
          <w:lang w:eastAsia="zh-CN"/>
        </w:rPr>
        <w:t>(</w:t>
      </w:r>
      <w:r w:rsidR="00C11BA4">
        <w:rPr>
          <w:rFonts w:hint="eastAsia"/>
          <w:lang w:eastAsia="zh-CN"/>
        </w:rPr>
        <w:t xml:space="preserve">mode </w:t>
      </w:r>
      <w:r w:rsidR="00C11BA4" w:rsidRPr="00137A7C">
        <w:rPr>
          <w:lang w:eastAsia="zh-CN"/>
        </w:rPr>
        <w:t xml:space="preserve">2 </w:t>
      </w:r>
      <w:r w:rsidR="00C11BA4">
        <w:rPr>
          <w:rFonts w:hint="eastAsia"/>
          <w:lang w:eastAsia="zh-CN"/>
        </w:rPr>
        <w:t>to</w:t>
      </w:r>
      <w:r w:rsidR="00C11BA4" w:rsidRPr="00137A7C">
        <w:rPr>
          <w:lang w:eastAsia="zh-CN"/>
        </w:rPr>
        <w:t xml:space="preserve"> 34)</w:t>
      </w:r>
      <w:r w:rsidR="002D4C25">
        <w:rPr>
          <w:rFonts w:hint="eastAsia"/>
          <w:szCs w:val="22"/>
          <w:lang w:val="en-CA" w:eastAsia="zh-CN"/>
        </w:rPr>
        <w:t xml:space="preserve">, </w:t>
      </w:r>
      <w:r w:rsidR="002D4C25">
        <w:rPr>
          <w:rFonts w:hint="eastAsia"/>
          <w:color w:val="000000"/>
          <w:lang w:eastAsia="zh-CN"/>
        </w:rPr>
        <w:t>t</w:t>
      </w:r>
      <w:r w:rsidR="00C217AD">
        <w:rPr>
          <w:rFonts w:hint="eastAsia"/>
          <w:color w:val="000000"/>
          <w:lang w:eastAsia="zh-CN"/>
        </w:rPr>
        <w:t xml:space="preserve">he search range </w:t>
      </w:r>
      <w:r w:rsidR="00731332">
        <w:rPr>
          <w:rFonts w:hint="eastAsia"/>
          <w:color w:val="000000"/>
          <w:lang w:eastAsia="zh-CN"/>
        </w:rPr>
        <w:t xml:space="preserve">is defined by </w:t>
      </w:r>
      <w:r w:rsidR="00C217AD">
        <w:rPr>
          <w:rFonts w:hint="eastAsia"/>
          <w:color w:val="000000"/>
          <w:lang w:eastAsia="zh-CN"/>
        </w:rPr>
        <w:lastRenderedPageBreak/>
        <w:t xml:space="preserve">using </w:t>
      </w:r>
      <w:r w:rsidR="00222614">
        <w:rPr>
          <w:rFonts w:hint="eastAsia"/>
          <w:color w:val="000000"/>
          <w:lang w:eastAsia="zh-CN"/>
        </w:rPr>
        <w:t xml:space="preserve">the intra </w:t>
      </w:r>
      <w:r w:rsidR="00591C03">
        <w:rPr>
          <w:rFonts w:hint="eastAsia"/>
          <w:color w:val="000000"/>
          <w:lang w:eastAsia="zh-CN"/>
        </w:rPr>
        <w:t xml:space="preserve">prediction </w:t>
      </w:r>
      <w:r w:rsidR="00222614">
        <w:rPr>
          <w:rFonts w:hint="eastAsia"/>
          <w:color w:val="000000"/>
          <w:lang w:eastAsia="zh-CN"/>
        </w:rPr>
        <w:t>mode</w:t>
      </w:r>
      <w:r w:rsidR="00591C03">
        <w:rPr>
          <w:rFonts w:hint="eastAsia"/>
          <w:color w:val="000000"/>
          <w:lang w:eastAsia="zh-CN"/>
        </w:rPr>
        <w:t xml:space="preserve"> of the</w:t>
      </w:r>
      <w:r w:rsidR="00222614">
        <w:rPr>
          <w:rFonts w:hint="eastAsia"/>
          <w:color w:val="000000"/>
          <w:lang w:eastAsia="zh-CN"/>
        </w:rPr>
        <w:t xml:space="preserve"> </w:t>
      </w:r>
      <w:r w:rsidR="00591C03" w:rsidRPr="00F22F2C">
        <w:rPr>
          <w:szCs w:val="22"/>
          <w:lang w:val="en-CA"/>
        </w:rPr>
        <w:t>top-left 4×4 block</w:t>
      </w:r>
      <w:r w:rsidR="00591C03">
        <w:rPr>
          <w:rFonts w:hint="eastAsia"/>
          <w:color w:val="000000"/>
          <w:lang w:eastAsia="zh-CN"/>
        </w:rPr>
        <w:t xml:space="preserve"> </w:t>
      </w:r>
      <w:r w:rsidR="00FA02CD">
        <w:rPr>
          <w:rFonts w:hint="eastAsia"/>
          <w:color w:val="000000"/>
          <w:lang w:eastAsia="zh-CN"/>
        </w:rPr>
        <w:t>of</w:t>
      </w:r>
      <w:r w:rsidR="00591C03">
        <w:rPr>
          <w:rFonts w:hint="eastAsia"/>
          <w:color w:val="000000"/>
          <w:lang w:eastAsia="zh-CN"/>
        </w:rPr>
        <w:t xml:space="preserve"> </w:t>
      </w:r>
      <w:r w:rsidR="00222614">
        <w:rPr>
          <w:rFonts w:hint="eastAsia"/>
          <w:color w:val="000000"/>
          <w:lang w:eastAsia="zh-CN"/>
        </w:rPr>
        <w:t xml:space="preserve">the </w:t>
      </w:r>
      <w:r w:rsidR="00222614">
        <w:rPr>
          <w:rFonts w:hint="eastAsia"/>
          <w:szCs w:val="22"/>
          <w:lang w:val="en-CA" w:eastAsia="zh-CN"/>
        </w:rPr>
        <w:t>CTLB</w:t>
      </w:r>
      <w:r w:rsidR="002B09C1">
        <w:rPr>
          <w:rFonts w:hint="eastAsia"/>
          <w:szCs w:val="22"/>
          <w:lang w:val="en-CA" w:eastAsia="zh-CN"/>
        </w:rPr>
        <w:t xml:space="preserve">. </w:t>
      </w:r>
      <w:r w:rsidR="005F6672">
        <w:rPr>
          <w:rFonts w:hint="eastAsia"/>
          <w:szCs w:val="22"/>
          <w:lang w:val="en-CA" w:eastAsia="zh-CN"/>
        </w:rPr>
        <w:t>I</w:t>
      </w:r>
      <w:r w:rsidR="00591C03">
        <w:rPr>
          <w:rFonts w:hint="eastAsia"/>
          <w:szCs w:val="22"/>
          <w:lang w:val="en-CA" w:eastAsia="zh-CN"/>
        </w:rPr>
        <w:t>f</w:t>
      </w:r>
      <w:r w:rsidR="00650A68">
        <w:rPr>
          <w:rFonts w:hint="eastAsia"/>
          <w:szCs w:val="22"/>
          <w:lang w:val="en-CA" w:eastAsia="zh-CN"/>
        </w:rPr>
        <w:t xml:space="preserve"> </w:t>
      </w:r>
      <w:r w:rsidR="00F73742">
        <w:rPr>
          <w:rFonts w:hint="eastAsia"/>
          <w:szCs w:val="22"/>
          <w:lang w:val="en-CA" w:eastAsia="zh-CN"/>
        </w:rPr>
        <w:t xml:space="preserve">the </w:t>
      </w:r>
      <w:r w:rsidR="00F81992" w:rsidRPr="00F22F2C">
        <w:rPr>
          <w:szCs w:val="22"/>
          <w:lang w:val="en-CA"/>
        </w:rPr>
        <w:t xml:space="preserve">top-left 4×4 block in </w:t>
      </w:r>
      <w:r w:rsidR="00F81992" w:rsidRPr="00C25D0B">
        <w:rPr>
          <w:szCs w:val="22"/>
          <w:lang w:val="en-CA"/>
        </w:rPr>
        <w:t>CTLB</w:t>
      </w:r>
      <w:r w:rsidR="00F81992">
        <w:rPr>
          <w:rFonts w:hint="eastAsia"/>
          <w:szCs w:val="22"/>
          <w:lang w:val="en-CA" w:eastAsia="zh-CN"/>
        </w:rPr>
        <w:t xml:space="preserve"> </w:t>
      </w:r>
      <w:r w:rsidR="00F81992" w:rsidRPr="00F22F2C">
        <w:rPr>
          <w:szCs w:val="22"/>
          <w:lang w:val="en-CA"/>
        </w:rPr>
        <w:t xml:space="preserve">is </w:t>
      </w:r>
      <w:r w:rsidR="00F81992">
        <w:rPr>
          <w:rFonts w:hint="eastAsia"/>
          <w:szCs w:val="22"/>
          <w:lang w:val="en-CA" w:eastAsia="zh-CN"/>
        </w:rPr>
        <w:t xml:space="preserve">not intra-coded, the DMM3 mode is </w:t>
      </w:r>
      <w:r w:rsidR="00F73742">
        <w:rPr>
          <w:rFonts w:hint="eastAsia"/>
          <w:szCs w:val="22"/>
          <w:lang w:val="en-CA" w:eastAsia="zh-CN"/>
        </w:rPr>
        <w:t>disabled</w:t>
      </w:r>
      <w:r w:rsidR="00F81992">
        <w:rPr>
          <w:rFonts w:hint="eastAsia"/>
          <w:szCs w:val="22"/>
          <w:lang w:val="en-CA" w:eastAsia="zh-CN"/>
        </w:rPr>
        <w:t xml:space="preserve">. </w:t>
      </w:r>
      <w:r w:rsidR="00150719">
        <w:rPr>
          <w:rFonts w:hint="eastAsia"/>
          <w:szCs w:val="22"/>
          <w:lang w:val="en-CA" w:eastAsia="zh-CN"/>
        </w:rPr>
        <w:t xml:space="preserve">The search range is defined as follows. </w:t>
      </w:r>
      <w:r w:rsidR="00381D68">
        <w:rPr>
          <w:rFonts w:hint="eastAsia"/>
          <w:szCs w:val="22"/>
          <w:lang w:val="en-CA" w:eastAsia="zh-CN"/>
        </w:rPr>
        <w:t>Assum</w:t>
      </w:r>
      <w:r w:rsidR="00150719">
        <w:rPr>
          <w:rFonts w:hint="eastAsia"/>
          <w:szCs w:val="22"/>
          <w:lang w:val="en-CA" w:eastAsia="zh-CN"/>
        </w:rPr>
        <w:t>ing that</w:t>
      </w:r>
      <w:r w:rsidR="00381D68">
        <w:rPr>
          <w:rFonts w:hint="eastAsia"/>
          <w:szCs w:val="22"/>
          <w:lang w:val="en-CA" w:eastAsia="zh-CN"/>
        </w:rPr>
        <w:t xml:space="preserve"> the </w:t>
      </w:r>
      <w:r w:rsidR="00C76601">
        <w:rPr>
          <w:rFonts w:hint="eastAsia"/>
          <w:szCs w:val="22"/>
          <w:lang w:val="en-CA" w:eastAsia="zh-CN"/>
        </w:rPr>
        <w:t xml:space="preserve">starting point of the </w:t>
      </w:r>
      <w:r w:rsidR="0013171F">
        <w:rPr>
          <w:rFonts w:hint="eastAsia"/>
          <w:lang w:eastAsia="zh-CN"/>
        </w:rPr>
        <w:t>Wedgelet</w:t>
      </w:r>
      <w:r w:rsidR="00C76601">
        <w:rPr>
          <w:rFonts w:hint="eastAsia"/>
          <w:lang w:eastAsia="zh-CN"/>
        </w:rPr>
        <w:t xml:space="preserve"> pattern is </w:t>
      </w:r>
      <w:r w:rsidR="00F279DF" w:rsidRPr="00137A7C">
        <w:rPr>
          <w:i/>
          <w:lang w:eastAsia="zh-CN"/>
        </w:rPr>
        <w:t>S</w:t>
      </w:r>
      <w:r w:rsidR="00F279DF" w:rsidRPr="00137A7C">
        <w:rPr>
          <w:lang w:eastAsia="zh-CN"/>
        </w:rPr>
        <w:t>(</w:t>
      </w:r>
      <w:r w:rsidR="00F279DF" w:rsidRPr="00137A7C">
        <w:rPr>
          <w:i/>
          <w:lang w:eastAsia="zh-CN"/>
        </w:rPr>
        <w:t>Xs, Ys</w:t>
      </w:r>
      <w:r w:rsidR="00F279DF" w:rsidRPr="00137A7C">
        <w:rPr>
          <w:lang w:eastAsia="zh-CN"/>
        </w:rPr>
        <w:t>)</w:t>
      </w:r>
      <w:r w:rsidR="00C76601">
        <w:rPr>
          <w:rFonts w:hint="eastAsia"/>
          <w:lang w:eastAsia="zh-CN"/>
        </w:rPr>
        <w:t xml:space="preserve"> and the ending point is </w:t>
      </w:r>
      <w:r w:rsidR="00F279DF" w:rsidRPr="00137A7C">
        <w:rPr>
          <w:i/>
          <w:lang w:eastAsia="zh-CN"/>
        </w:rPr>
        <w:t>E</w:t>
      </w:r>
      <w:r w:rsidR="009C7CF2" w:rsidRPr="009C7CF2">
        <w:rPr>
          <w:lang w:eastAsia="zh-CN"/>
        </w:rPr>
        <w:t>(</w:t>
      </w:r>
      <w:r w:rsidR="00F279DF" w:rsidRPr="00137A7C">
        <w:rPr>
          <w:i/>
          <w:lang w:eastAsia="zh-CN"/>
        </w:rPr>
        <w:t>Xe, Ye</w:t>
      </w:r>
      <w:r w:rsidR="009C7CF2" w:rsidRPr="009C7CF2">
        <w:rPr>
          <w:lang w:eastAsia="zh-CN"/>
        </w:rPr>
        <w:t>),</w:t>
      </w:r>
      <w:r w:rsidR="00150719">
        <w:rPr>
          <w:rFonts w:hint="eastAsia"/>
          <w:lang w:eastAsia="zh-CN"/>
        </w:rPr>
        <w:t xml:space="preserve"> then </w:t>
      </w:r>
      <w:r w:rsidR="00C76601">
        <w:rPr>
          <w:rFonts w:hint="eastAsia"/>
          <w:lang w:eastAsia="zh-CN"/>
        </w:rPr>
        <w:t xml:space="preserve">there </w:t>
      </w:r>
      <w:r w:rsidR="00091C43">
        <w:rPr>
          <w:rFonts w:hint="eastAsia"/>
          <w:lang w:eastAsia="zh-CN"/>
        </w:rPr>
        <w:t xml:space="preserve">is </w:t>
      </w:r>
      <w:r w:rsidR="00C76601">
        <w:rPr>
          <w:rFonts w:hint="eastAsia"/>
          <w:lang w:eastAsia="zh-CN"/>
        </w:rPr>
        <w:t xml:space="preserve">a </w:t>
      </w:r>
      <w:r w:rsidR="00091C43">
        <w:rPr>
          <w:rFonts w:hint="eastAsia"/>
          <w:lang w:eastAsia="zh-CN"/>
        </w:rPr>
        <w:t xml:space="preserve">pair of </w:t>
      </w:r>
      <w:r w:rsidR="00F279DF" w:rsidRPr="00137A7C">
        <w:rPr>
          <w:lang w:eastAsia="zh-CN"/>
        </w:rPr>
        <w:t>(</w:t>
      </w:r>
      <w:r w:rsidR="00F279DF" w:rsidRPr="00137A7C">
        <w:rPr>
          <w:i/>
          <w:lang w:eastAsia="zh-CN"/>
        </w:rPr>
        <w:t>S,</w:t>
      </w:r>
      <w:r w:rsidR="00FA02CD">
        <w:rPr>
          <w:rFonts w:hint="eastAsia"/>
          <w:i/>
          <w:lang w:eastAsia="zh-CN"/>
        </w:rPr>
        <w:t xml:space="preserve"> </w:t>
      </w:r>
      <w:r w:rsidR="00F279DF" w:rsidRPr="00137A7C">
        <w:rPr>
          <w:i/>
          <w:lang w:eastAsia="zh-CN"/>
        </w:rPr>
        <w:t>E</w:t>
      </w:r>
      <w:r w:rsidR="00C76601">
        <w:rPr>
          <w:rFonts w:hint="eastAsia"/>
          <w:lang w:eastAsia="zh-CN"/>
        </w:rPr>
        <w:t>)</w:t>
      </w:r>
      <w:r w:rsidR="00E65E09">
        <w:rPr>
          <w:rFonts w:hint="eastAsia"/>
          <w:lang w:eastAsia="zh-CN"/>
        </w:rPr>
        <w:t xml:space="preserve"> corresponding to </w:t>
      </w:r>
      <w:r w:rsidR="00150719">
        <w:rPr>
          <w:rFonts w:hint="eastAsia"/>
          <w:lang w:eastAsia="zh-CN"/>
        </w:rPr>
        <w:t xml:space="preserve">each Wedgelet </w:t>
      </w:r>
      <w:r w:rsidR="00150719">
        <w:rPr>
          <w:lang w:eastAsia="zh-CN"/>
        </w:rPr>
        <w:t>pattern</w:t>
      </w:r>
      <w:r w:rsidR="00C76601">
        <w:rPr>
          <w:rFonts w:hint="eastAsia"/>
          <w:lang w:eastAsia="zh-CN"/>
        </w:rPr>
        <w:t>.</w:t>
      </w:r>
    </w:p>
    <w:p w:rsidR="00074956" w:rsidRDefault="00C76601">
      <w:pPr>
        <w:ind w:firstLineChars="100" w:firstLine="220"/>
        <w:jc w:val="both"/>
        <w:rPr>
          <w:lang w:eastAsia="zh-CN"/>
        </w:rPr>
      </w:pPr>
      <w:r>
        <w:rPr>
          <w:rFonts w:hint="eastAsia"/>
          <w:lang w:eastAsia="zh-CN"/>
        </w:rPr>
        <w:t xml:space="preserve">For each intra prediction mode </w:t>
      </w:r>
      <w:r w:rsidR="00F279DF" w:rsidRPr="00137A7C">
        <w:rPr>
          <w:lang w:eastAsia="zh-CN"/>
        </w:rPr>
        <w:t>(</w:t>
      </w:r>
      <w:r>
        <w:rPr>
          <w:rFonts w:hint="eastAsia"/>
          <w:lang w:eastAsia="zh-CN"/>
        </w:rPr>
        <w:t xml:space="preserve">mode </w:t>
      </w:r>
      <w:r w:rsidR="00F279DF" w:rsidRPr="00137A7C">
        <w:rPr>
          <w:lang w:eastAsia="zh-CN"/>
        </w:rPr>
        <w:t xml:space="preserve">2 </w:t>
      </w:r>
      <w:r>
        <w:rPr>
          <w:rFonts w:hint="eastAsia"/>
          <w:lang w:eastAsia="zh-CN"/>
        </w:rPr>
        <w:t>to</w:t>
      </w:r>
      <w:r w:rsidR="00F279DF" w:rsidRPr="00137A7C">
        <w:rPr>
          <w:lang w:eastAsia="zh-CN"/>
        </w:rPr>
        <w:t xml:space="preserve"> 34), </w:t>
      </w:r>
      <w:r>
        <w:rPr>
          <w:rFonts w:hint="eastAsia"/>
          <w:lang w:eastAsia="zh-CN"/>
        </w:rPr>
        <w:t xml:space="preserve">the direction information </w:t>
      </w:r>
      <w:r w:rsidR="00F279DF" w:rsidRPr="00137A7C">
        <w:rPr>
          <w:lang w:eastAsia="zh-CN"/>
        </w:rPr>
        <w:t>(</w:t>
      </w:r>
      <w:r w:rsidR="00F279DF" w:rsidRPr="00137A7C">
        <w:rPr>
          <w:i/>
          <w:lang w:eastAsia="zh-CN"/>
        </w:rPr>
        <w:t>Hi</w:t>
      </w:r>
      <w:r w:rsidR="00F279DF" w:rsidRPr="00137A7C">
        <w:rPr>
          <w:lang w:eastAsia="zh-CN"/>
        </w:rPr>
        <w:t xml:space="preserve">, </w:t>
      </w:r>
      <w:r w:rsidR="00F279DF" w:rsidRPr="00137A7C">
        <w:rPr>
          <w:i/>
          <w:lang w:eastAsia="zh-CN"/>
        </w:rPr>
        <w:t>Vi</w:t>
      </w:r>
      <w:r w:rsidR="00F279DF" w:rsidRPr="00137A7C">
        <w:rPr>
          <w:lang w:eastAsia="zh-CN"/>
        </w:rPr>
        <w:t>)</w:t>
      </w:r>
      <w:r>
        <w:rPr>
          <w:rFonts w:hint="eastAsia"/>
          <w:lang w:eastAsia="zh-CN"/>
        </w:rPr>
        <w:t xml:space="preserve"> is</w:t>
      </w:r>
      <w:r w:rsidR="000D0806">
        <w:rPr>
          <w:rFonts w:hint="eastAsia"/>
          <w:lang w:eastAsia="zh-CN"/>
        </w:rPr>
        <w:t xml:space="preserve"> defined as</w:t>
      </w:r>
      <w:r>
        <w:rPr>
          <w:rFonts w:hint="eastAsia"/>
          <w:lang w:eastAsia="zh-CN"/>
        </w:rPr>
        <w:t xml:space="preserve"> in Table</w:t>
      </w:r>
      <w:r w:rsidR="003071A0">
        <w:rPr>
          <w:rFonts w:hint="eastAsia"/>
          <w:lang w:eastAsia="zh-CN"/>
        </w:rPr>
        <w:t xml:space="preserve"> </w:t>
      </w:r>
      <w:r>
        <w:rPr>
          <w:rFonts w:hint="eastAsia"/>
          <w:lang w:eastAsia="zh-CN"/>
        </w:rPr>
        <w:t>1</w:t>
      </w:r>
      <w:r w:rsidR="00F279DF" w:rsidRPr="00137A7C">
        <w:rPr>
          <w:lang w:eastAsia="zh-CN"/>
        </w:rPr>
        <w:t xml:space="preserve">. </w:t>
      </w:r>
      <w:r w:rsidR="0066065C">
        <w:rPr>
          <w:rFonts w:hint="eastAsia"/>
          <w:lang w:eastAsia="zh-CN"/>
        </w:rPr>
        <w:t xml:space="preserve">The fitness between the </w:t>
      </w:r>
      <w:r w:rsidR="0013171F">
        <w:rPr>
          <w:rFonts w:hint="eastAsia"/>
          <w:lang w:eastAsia="zh-CN"/>
        </w:rPr>
        <w:t>Wedgelet</w:t>
      </w:r>
      <w:r w:rsidR="0066065C">
        <w:rPr>
          <w:rFonts w:hint="eastAsia"/>
          <w:lang w:eastAsia="zh-CN"/>
        </w:rPr>
        <w:t xml:space="preserve"> pattern</w:t>
      </w:r>
      <w:r w:rsidR="003071A0">
        <w:rPr>
          <w:rFonts w:hint="eastAsia"/>
          <w:lang w:eastAsia="zh-CN"/>
        </w:rPr>
        <w:t xml:space="preserve"> (defined by </w:t>
      </w:r>
      <w:r w:rsidR="003071A0" w:rsidRPr="00137A7C">
        <w:rPr>
          <w:lang w:eastAsia="zh-CN"/>
        </w:rPr>
        <w:t>(</w:t>
      </w:r>
      <w:r w:rsidR="003071A0" w:rsidRPr="00137A7C">
        <w:rPr>
          <w:i/>
          <w:lang w:eastAsia="zh-CN"/>
        </w:rPr>
        <w:t>Xs, Ys</w:t>
      </w:r>
      <w:r w:rsidR="003071A0" w:rsidRPr="00137A7C">
        <w:rPr>
          <w:lang w:eastAsia="zh-CN"/>
        </w:rPr>
        <w:t>)</w:t>
      </w:r>
      <w:r w:rsidR="003071A0">
        <w:rPr>
          <w:rFonts w:hint="eastAsia"/>
          <w:lang w:eastAsia="zh-CN"/>
        </w:rPr>
        <w:t xml:space="preserve"> </w:t>
      </w:r>
      <w:r w:rsidR="003071A0">
        <w:rPr>
          <w:lang w:eastAsia="zh-CN"/>
        </w:rPr>
        <w:t>and</w:t>
      </w:r>
      <w:r w:rsidR="003071A0">
        <w:rPr>
          <w:rFonts w:hint="eastAsia"/>
          <w:lang w:eastAsia="zh-CN"/>
        </w:rPr>
        <w:t xml:space="preserve"> </w:t>
      </w:r>
      <w:r w:rsidR="003071A0" w:rsidRPr="00137A7C">
        <w:rPr>
          <w:i/>
          <w:lang w:eastAsia="zh-CN"/>
        </w:rPr>
        <w:t>E</w:t>
      </w:r>
      <w:r w:rsidR="003071A0" w:rsidRPr="003071A0">
        <w:rPr>
          <w:lang w:eastAsia="zh-CN"/>
        </w:rPr>
        <w:t>(</w:t>
      </w:r>
      <w:r w:rsidR="003071A0" w:rsidRPr="00137A7C">
        <w:rPr>
          <w:i/>
          <w:lang w:eastAsia="zh-CN"/>
        </w:rPr>
        <w:t>Xe, Ye</w:t>
      </w:r>
      <w:r w:rsidR="003071A0" w:rsidRPr="003071A0">
        <w:rPr>
          <w:lang w:eastAsia="zh-CN"/>
        </w:rPr>
        <w:t>)</w:t>
      </w:r>
      <w:r w:rsidR="003071A0">
        <w:rPr>
          <w:rFonts w:hint="eastAsia"/>
          <w:lang w:eastAsia="zh-CN"/>
        </w:rPr>
        <w:t>)</w:t>
      </w:r>
      <w:r w:rsidR="0066065C">
        <w:rPr>
          <w:rFonts w:hint="eastAsia"/>
          <w:lang w:eastAsia="zh-CN"/>
        </w:rPr>
        <w:t xml:space="preserve"> and the intra mode</w:t>
      </w:r>
      <w:r w:rsidR="003071A0">
        <w:rPr>
          <w:rFonts w:hint="eastAsia"/>
          <w:lang w:eastAsia="zh-CN"/>
        </w:rPr>
        <w:t xml:space="preserve"> (defined by </w:t>
      </w:r>
      <w:r w:rsidR="003071A0" w:rsidRPr="00137A7C">
        <w:rPr>
          <w:lang w:eastAsia="zh-CN"/>
        </w:rPr>
        <w:t>(</w:t>
      </w:r>
      <w:r w:rsidR="003071A0" w:rsidRPr="00137A7C">
        <w:rPr>
          <w:i/>
          <w:lang w:eastAsia="zh-CN"/>
        </w:rPr>
        <w:t>Hi</w:t>
      </w:r>
      <w:r w:rsidR="003071A0" w:rsidRPr="00137A7C">
        <w:rPr>
          <w:lang w:eastAsia="zh-CN"/>
        </w:rPr>
        <w:t xml:space="preserve">, </w:t>
      </w:r>
      <w:r w:rsidR="003071A0" w:rsidRPr="00137A7C">
        <w:rPr>
          <w:i/>
          <w:lang w:eastAsia="zh-CN"/>
        </w:rPr>
        <w:t>Vi</w:t>
      </w:r>
      <w:r w:rsidR="003071A0" w:rsidRPr="00137A7C">
        <w:rPr>
          <w:lang w:eastAsia="zh-CN"/>
        </w:rPr>
        <w:t>)</w:t>
      </w:r>
      <w:r w:rsidR="003071A0">
        <w:rPr>
          <w:rFonts w:hint="eastAsia"/>
          <w:lang w:eastAsia="zh-CN"/>
        </w:rPr>
        <w:t>)</w:t>
      </w:r>
      <w:r w:rsidR="0066065C">
        <w:rPr>
          <w:rFonts w:hint="eastAsia"/>
          <w:lang w:eastAsia="zh-CN"/>
        </w:rPr>
        <w:t xml:space="preserve"> </w:t>
      </w:r>
      <w:r w:rsidR="001B3910">
        <w:rPr>
          <w:rFonts w:hint="eastAsia"/>
          <w:lang w:eastAsia="zh-CN"/>
        </w:rPr>
        <w:t>is defined</w:t>
      </w:r>
      <w:r w:rsidR="0066065C">
        <w:rPr>
          <w:rFonts w:hint="eastAsia"/>
          <w:lang w:eastAsia="zh-CN"/>
        </w:rPr>
        <w:t xml:space="preserve"> as</w:t>
      </w:r>
      <w:r w:rsidR="003071A0">
        <w:rPr>
          <w:rFonts w:hint="eastAsia"/>
          <w:lang w:eastAsia="zh-CN"/>
        </w:rPr>
        <w:t>:</w:t>
      </w:r>
    </w:p>
    <w:p w:rsidR="00F279DF" w:rsidRPr="00137A7C" w:rsidRDefault="0066065C" w:rsidP="0066065C">
      <w:pPr>
        <w:ind w:firstLineChars="200" w:firstLine="440"/>
        <w:rPr>
          <w:lang w:eastAsia="zh-CN"/>
        </w:rPr>
      </w:pP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sidR="00F279DF" w:rsidRPr="00137A7C">
        <w:rPr>
          <w:i/>
        </w:rPr>
        <w:t>D</w:t>
      </w:r>
      <w:r w:rsidR="00F279DF" w:rsidRPr="00137A7C">
        <w:t>[</w:t>
      </w:r>
      <w:r w:rsidR="00F279DF" w:rsidRPr="00137A7C">
        <w:rPr>
          <w:i/>
        </w:rPr>
        <w:t>i</w:t>
      </w:r>
      <w:r w:rsidR="00F279DF" w:rsidRPr="00137A7C">
        <w:t xml:space="preserve">] = | </w:t>
      </w:r>
      <w:r w:rsidR="00F279DF" w:rsidRPr="00137A7C">
        <w:rPr>
          <w:i/>
        </w:rPr>
        <w:t>Vi</w:t>
      </w:r>
      <w:r w:rsidR="00F279DF" w:rsidRPr="00137A7C">
        <w:t>×(</w:t>
      </w:r>
      <w:r w:rsidR="00F279DF" w:rsidRPr="00137A7C">
        <w:rPr>
          <w:i/>
        </w:rPr>
        <w:t>Xs</w:t>
      </w:r>
      <w:r w:rsidR="00F279DF" w:rsidRPr="00137A7C">
        <w:t>-</w:t>
      </w:r>
      <w:r w:rsidR="00F279DF" w:rsidRPr="00137A7C">
        <w:rPr>
          <w:i/>
        </w:rPr>
        <w:t>Xe</w:t>
      </w:r>
      <w:r w:rsidR="00F279DF" w:rsidRPr="00137A7C">
        <w:t xml:space="preserve">) - </w:t>
      </w:r>
      <w:r w:rsidR="00F279DF" w:rsidRPr="00137A7C">
        <w:rPr>
          <w:i/>
        </w:rPr>
        <w:t>Hi</w:t>
      </w:r>
      <w:r w:rsidR="00F279DF" w:rsidRPr="00137A7C">
        <w:t>×(</w:t>
      </w:r>
      <w:r w:rsidR="00F279DF" w:rsidRPr="00137A7C">
        <w:rPr>
          <w:i/>
        </w:rPr>
        <w:t>Ye</w:t>
      </w:r>
      <w:r w:rsidR="00F279DF" w:rsidRPr="00137A7C">
        <w:t>-</w:t>
      </w:r>
      <w:r w:rsidR="00F279DF" w:rsidRPr="00137A7C">
        <w:rPr>
          <w:i/>
        </w:rPr>
        <w:t>Ys</w:t>
      </w:r>
      <w:r w:rsidR="00F279DF" w:rsidRPr="00137A7C">
        <w:t>) |</w:t>
      </w:r>
      <w:r w:rsidR="001B3910">
        <w:rPr>
          <w:rFonts w:hint="eastAsia"/>
          <w:lang w:eastAsia="zh-CN"/>
        </w:rPr>
        <w:t xml:space="preserve">                      (1)</w:t>
      </w:r>
    </w:p>
    <w:p w:rsidR="00074956" w:rsidRDefault="0066065C">
      <w:pPr>
        <w:ind w:firstLineChars="100" w:firstLine="220"/>
        <w:jc w:val="both"/>
        <w:rPr>
          <w:szCs w:val="22"/>
          <w:lang w:val="en-CA" w:eastAsia="zh-CN"/>
        </w:rPr>
      </w:pPr>
      <w:r>
        <w:rPr>
          <w:rFonts w:hint="eastAsia"/>
          <w:lang w:eastAsia="zh-CN"/>
        </w:rPr>
        <w:t>Then</w:t>
      </w:r>
      <w:r w:rsidR="00B0132C">
        <w:rPr>
          <w:rFonts w:hint="eastAsia"/>
          <w:lang w:eastAsia="zh-CN"/>
        </w:rPr>
        <w:t>,</w:t>
      </w:r>
      <w:r>
        <w:rPr>
          <w:rFonts w:hint="eastAsia"/>
          <w:lang w:eastAsia="zh-CN"/>
        </w:rPr>
        <w:t xml:space="preserve"> each </w:t>
      </w:r>
      <w:r w:rsidR="0013171F">
        <w:rPr>
          <w:rFonts w:hint="eastAsia"/>
          <w:szCs w:val="22"/>
          <w:lang w:val="en-CA" w:eastAsia="zh-CN"/>
        </w:rPr>
        <w:t>Wedgelet</w:t>
      </w:r>
      <w:r w:rsidRPr="00F22F2C">
        <w:rPr>
          <w:szCs w:val="22"/>
          <w:lang w:val="en-CA"/>
        </w:rPr>
        <w:t xml:space="preserve"> pattern </w:t>
      </w:r>
      <w:r w:rsidR="00B21F61">
        <w:rPr>
          <w:rFonts w:hint="eastAsia"/>
          <w:szCs w:val="22"/>
          <w:lang w:val="en-CA" w:eastAsia="zh-CN"/>
        </w:rPr>
        <w:t>can be</w:t>
      </w:r>
      <w:r w:rsidRPr="00F22F2C">
        <w:rPr>
          <w:szCs w:val="22"/>
          <w:lang w:val="en-CA"/>
        </w:rPr>
        <w:t xml:space="preserve"> mapped to </w:t>
      </w:r>
      <w:r w:rsidR="00B0132C">
        <w:rPr>
          <w:rFonts w:hint="eastAsia"/>
          <w:szCs w:val="22"/>
          <w:lang w:val="en-CA" w:eastAsia="zh-CN"/>
        </w:rPr>
        <w:t>the</w:t>
      </w:r>
      <w:r w:rsidRPr="00F22F2C">
        <w:rPr>
          <w:szCs w:val="22"/>
          <w:lang w:val="en-CA"/>
        </w:rPr>
        <w:t xml:space="preserve"> </w:t>
      </w:r>
      <w:r w:rsidR="00B0132C">
        <w:rPr>
          <w:rFonts w:hint="eastAsia"/>
          <w:szCs w:val="22"/>
          <w:lang w:val="en-CA" w:eastAsia="zh-CN"/>
        </w:rPr>
        <w:t xml:space="preserve">nearest </w:t>
      </w:r>
      <w:r w:rsidR="00B21F61">
        <w:rPr>
          <w:rFonts w:hint="eastAsia"/>
          <w:szCs w:val="22"/>
          <w:lang w:val="en-CA" w:eastAsia="zh-CN"/>
        </w:rPr>
        <w:t>intra prediction mode by</w:t>
      </w:r>
      <w:r w:rsidR="00B0132C">
        <w:rPr>
          <w:rFonts w:hint="eastAsia"/>
          <w:szCs w:val="22"/>
          <w:lang w:val="en-CA" w:eastAsia="zh-CN"/>
        </w:rPr>
        <w:t xml:space="preserve"> searching</w:t>
      </w:r>
      <w:r w:rsidR="00B21F61">
        <w:rPr>
          <w:rFonts w:hint="eastAsia"/>
          <w:szCs w:val="22"/>
          <w:lang w:val="en-CA" w:eastAsia="zh-CN"/>
        </w:rPr>
        <w:t xml:space="preserve"> </w:t>
      </w:r>
      <w:r w:rsidR="00B21F61">
        <w:t>minim</w:t>
      </w:r>
      <w:r w:rsidR="00B0132C">
        <w:rPr>
          <w:rFonts w:hint="eastAsia"/>
          <w:lang w:eastAsia="zh-CN"/>
        </w:rPr>
        <w:t>um</w:t>
      </w:r>
      <w:r w:rsidR="00B21F61">
        <w:t xml:space="preserve"> </w:t>
      </w:r>
      <w:r w:rsidR="00B21F61" w:rsidRPr="00F22F2C">
        <w:rPr>
          <w:i/>
        </w:rPr>
        <w:t>D</w:t>
      </w:r>
      <w:r w:rsidR="00B21F61" w:rsidRPr="00F22F2C">
        <w:t xml:space="preserve"> among all </w:t>
      </w:r>
      <w:r w:rsidR="00B21F61">
        <w:rPr>
          <w:rFonts w:hint="eastAsia"/>
          <w:lang w:eastAsia="zh-CN"/>
        </w:rPr>
        <w:t>intra prediction modes.</w:t>
      </w:r>
      <w:r w:rsidR="009F1BB4">
        <w:rPr>
          <w:rFonts w:hint="eastAsia"/>
          <w:lang w:eastAsia="zh-CN"/>
        </w:rPr>
        <w:t xml:space="preserve"> </w:t>
      </w:r>
      <w:r w:rsidR="00B0132C">
        <w:rPr>
          <w:rFonts w:hint="eastAsia"/>
          <w:lang w:eastAsia="zh-CN"/>
        </w:rPr>
        <w:t>Correspondingly</w:t>
      </w:r>
      <w:r w:rsidR="009F1BB4">
        <w:rPr>
          <w:rFonts w:hint="eastAsia"/>
          <w:lang w:eastAsia="zh-CN"/>
        </w:rPr>
        <w:t xml:space="preserve">, for each </w:t>
      </w:r>
      <w:r w:rsidR="00B0132C">
        <w:rPr>
          <w:rFonts w:hint="eastAsia"/>
          <w:lang w:eastAsia="zh-CN"/>
        </w:rPr>
        <w:t xml:space="preserve">intra prediction mode </w:t>
      </w:r>
      <w:r w:rsidR="009C7CF2" w:rsidRPr="009C7CF2">
        <w:rPr>
          <w:i/>
          <w:lang w:eastAsia="zh-CN"/>
        </w:rPr>
        <w:t>j</w:t>
      </w:r>
      <w:r w:rsidR="009F1BB4">
        <w:rPr>
          <w:rFonts w:hint="eastAsia"/>
          <w:lang w:eastAsia="zh-CN"/>
        </w:rPr>
        <w:t>, there exist</w:t>
      </w:r>
      <w:r w:rsidR="00B0132C">
        <w:rPr>
          <w:rFonts w:hint="eastAsia"/>
          <w:lang w:eastAsia="zh-CN"/>
        </w:rPr>
        <w:t>s</w:t>
      </w:r>
      <w:r w:rsidR="009F1BB4">
        <w:rPr>
          <w:rFonts w:hint="eastAsia"/>
          <w:lang w:eastAsia="zh-CN"/>
        </w:rPr>
        <w:t xml:space="preserve"> a </w:t>
      </w:r>
      <w:r w:rsidR="0013171F">
        <w:rPr>
          <w:rFonts w:hint="eastAsia"/>
          <w:lang w:eastAsia="zh-CN"/>
        </w:rPr>
        <w:t>Wedgelet</w:t>
      </w:r>
      <w:r w:rsidR="009F1BB4">
        <w:rPr>
          <w:rFonts w:hint="eastAsia"/>
          <w:lang w:eastAsia="zh-CN"/>
        </w:rPr>
        <w:t xml:space="preserve"> pattern set </w:t>
      </w:r>
      <w:r w:rsidR="009F1BB4" w:rsidRPr="009F1BB4">
        <w:rPr>
          <w:rFonts w:hint="eastAsia"/>
          <w:i/>
          <w:lang w:eastAsia="zh-CN"/>
        </w:rPr>
        <w:t>S</w:t>
      </w:r>
      <w:r w:rsidR="009F1BB4" w:rsidRPr="009F1BB4">
        <w:rPr>
          <w:rFonts w:hint="eastAsia"/>
          <w:lang w:eastAsia="zh-CN"/>
        </w:rPr>
        <w:t>(</w:t>
      </w:r>
      <w:r w:rsidR="009F1BB4" w:rsidRPr="009F1BB4">
        <w:rPr>
          <w:rFonts w:hint="eastAsia"/>
          <w:i/>
          <w:lang w:eastAsia="zh-CN"/>
        </w:rPr>
        <w:t>j</w:t>
      </w:r>
      <w:r w:rsidR="009F1BB4" w:rsidRPr="009F1BB4">
        <w:rPr>
          <w:rFonts w:hint="eastAsia"/>
          <w:lang w:eastAsia="zh-CN"/>
        </w:rPr>
        <w:t>)</w:t>
      </w:r>
      <w:r w:rsidR="00B0132C">
        <w:rPr>
          <w:rFonts w:hint="eastAsia"/>
          <w:lang w:eastAsia="zh-CN"/>
        </w:rPr>
        <w:t xml:space="preserve"> in which every pattern</w:t>
      </w:r>
      <w:r w:rsidR="00B0132C">
        <w:rPr>
          <w:lang w:eastAsia="zh-CN"/>
        </w:rPr>
        <w:t>’</w:t>
      </w:r>
      <w:r w:rsidR="00B0132C">
        <w:rPr>
          <w:rFonts w:hint="eastAsia"/>
          <w:lang w:eastAsia="zh-CN"/>
        </w:rPr>
        <w:t xml:space="preserve">s nearest intra prediction mode is </w:t>
      </w:r>
      <w:r w:rsidR="009C7CF2" w:rsidRPr="009C7CF2">
        <w:rPr>
          <w:i/>
          <w:lang w:eastAsia="zh-CN"/>
        </w:rPr>
        <w:t>j</w:t>
      </w:r>
      <w:r w:rsidR="009F1BB4">
        <w:rPr>
          <w:rFonts w:hint="eastAsia"/>
          <w:lang w:eastAsia="zh-CN"/>
        </w:rPr>
        <w:t xml:space="preserve">. </w:t>
      </w:r>
      <w:r w:rsidR="000645EF">
        <w:rPr>
          <w:rFonts w:hint="eastAsia"/>
          <w:szCs w:val="22"/>
          <w:lang w:val="en-CA" w:eastAsia="zh-CN"/>
        </w:rPr>
        <w:t xml:space="preserve">For intra prediction mode 0 and 1, </w:t>
      </w:r>
      <w:r w:rsidR="009C7CF2" w:rsidRPr="009C7CF2">
        <w:rPr>
          <w:i/>
          <w:szCs w:val="22"/>
          <w:lang w:val="en-CA" w:eastAsia="zh-CN"/>
        </w:rPr>
        <w:t>S</w:t>
      </w:r>
      <w:r w:rsidR="000645EF">
        <w:rPr>
          <w:rFonts w:hint="eastAsia"/>
          <w:szCs w:val="22"/>
          <w:lang w:val="en-CA" w:eastAsia="zh-CN"/>
        </w:rPr>
        <w:t xml:space="preserve">(0) and </w:t>
      </w:r>
      <w:r w:rsidR="009C7CF2" w:rsidRPr="009C7CF2">
        <w:rPr>
          <w:i/>
          <w:szCs w:val="22"/>
          <w:lang w:val="en-CA" w:eastAsia="zh-CN"/>
        </w:rPr>
        <w:t>S</w:t>
      </w:r>
      <w:r w:rsidR="000645EF">
        <w:rPr>
          <w:rFonts w:hint="eastAsia"/>
          <w:szCs w:val="22"/>
          <w:lang w:val="en-CA" w:eastAsia="zh-CN"/>
        </w:rPr>
        <w:t xml:space="preserve">(1) </w:t>
      </w:r>
      <w:r w:rsidR="00621AC5">
        <w:rPr>
          <w:rFonts w:hint="eastAsia"/>
          <w:szCs w:val="22"/>
          <w:lang w:val="en-CA" w:eastAsia="zh-CN"/>
        </w:rPr>
        <w:t xml:space="preserve">are defined to be contain only </w:t>
      </w:r>
      <w:r w:rsidR="000645EF">
        <w:t xml:space="preserve">Wedgelet index 0, </w:t>
      </w:r>
      <w:r w:rsidR="000645EF">
        <w:rPr>
          <w:rFonts w:hint="eastAsia"/>
          <w:lang w:eastAsia="zh-CN"/>
        </w:rPr>
        <w:t xml:space="preserve">which </w:t>
      </w:r>
      <w:r w:rsidR="000645EF">
        <w:t>correspond</w:t>
      </w:r>
      <w:r w:rsidR="000645EF">
        <w:rPr>
          <w:rFonts w:hint="eastAsia"/>
          <w:lang w:eastAsia="zh-CN"/>
        </w:rPr>
        <w:t>s</w:t>
      </w:r>
      <w:r w:rsidR="000645EF">
        <w:t xml:space="preserve"> to the pattern that has </w:t>
      </w:r>
      <w:r w:rsidR="000645EF" w:rsidRPr="003E6E6E">
        <w:t xml:space="preserve">top-left sample </w:t>
      </w:r>
      <w:r w:rsidR="000645EF">
        <w:t>in one partition and all the remaining pixels in the other partition</w:t>
      </w:r>
      <w:r w:rsidR="000645EF">
        <w:rPr>
          <w:rFonts w:hint="eastAsia"/>
          <w:szCs w:val="22"/>
          <w:lang w:val="en-CA" w:eastAsia="zh-CN"/>
        </w:rPr>
        <w:t xml:space="preserve">. </w:t>
      </w:r>
    </w:p>
    <w:p w:rsidR="00074956" w:rsidRDefault="003416B1">
      <w:pPr>
        <w:ind w:firstLineChars="100" w:firstLine="220"/>
        <w:jc w:val="both"/>
        <w:rPr>
          <w:lang w:eastAsia="zh-CN"/>
        </w:rPr>
      </w:pPr>
      <w:r>
        <w:rPr>
          <w:rFonts w:hint="eastAsia"/>
          <w:lang w:eastAsia="zh-CN"/>
        </w:rPr>
        <w:t xml:space="preserve">In the </w:t>
      </w:r>
      <w:r w:rsidR="00822CCF">
        <w:rPr>
          <w:rFonts w:hint="eastAsia"/>
          <w:lang w:eastAsia="zh-CN"/>
        </w:rPr>
        <w:t>HTM-5.0.1</w:t>
      </w:r>
      <w:r>
        <w:rPr>
          <w:rFonts w:hint="eastAsia"/>
          <w:lang w:eastAsia="zh-CN"/>
        </w:rPr>
        <w:t xml:space="preserve">, only </w:t>
      </w:r>
      <w:r w:rsidR="000645EF">
        <w:rPr>
          <w:lang w:eastAsia="zh-CN"/>
        </w:rPr>
        <w:t>Wedgelet pattern</w:t>
      </w:r>
      <w:r>
        <w:rPr>
          <w:rFonts w:hint="eastAsia"/>
          <w:lang w:eastAsia="zh-CN"/>
        </w:rPr>
        <w:t>s</w:t>
      </w:r>
      <w:r w:rsidR="000645EF">
        <w:rPr>
          <w:lang w:eastAsia="zh-CN"/>
        </w:rPr>
        <w:t xml:space="preserve"> in</w:t>
      </w:r>
      <w:r w:rsidR="000645EF">
        <w:rPr>
          <w:rFonts w:hint="eastAsia"/>
          <w:lang w:eastAsia="zh-CN"/>
        </w:rPr>
        <w:t xml:space="preserve"> set</w:t>
      </w:r>
      <w:r w:rsidR="000645EF">
        <w:rPr>
          <w:lang w:eastAsia="zh-CN"/>
        </w:rPr>
        <w:t xml:space="preserve"> </w:t>
      </w:r>
      <w:r w:rsidR="000645EF" w:rsidRPr="00B0132C">
        <w:rPr>
          <w:i/>
          <w:lang w:eastAsia="zh-CN"/>
        </w:rPr>
        <w:t>S</w:t>
      </w:r>
      <w:r w:rsidR="000645EF">
        <w:rPr>
          <w:lang w:eastAsia="zh-CN"/>
        </w:rPr>
        <w:t>(</w:t>
      </w:r>
      <w:r w:rsidR="000645EF" w:rsidRPr="00B0132C">
        <w:rPr>
          <w:i/>
          <w:lang w:eastAsia="zh-CN"/>
        </w:rPr>
        <w:t>j</w:t>
      </w:r>
      <w:r w:rsidR="000645EF">
        <w:rPr>
          <w:lang w:eastAsia="zh-CN"/>
        </w:rPr>
        <w:t>)</w:t>
      </w:r>
      <w:r w:rsidR="00621AC5">
        <w:rPr>
          <w:rFonts w:hint="eastAsia"/>
          <w:lang w:eastAsia="zh-CN"/>
        </w:rPr>
        <w:t xml:space="preserve"> </w:t>
      </w:r>
      <w:r>
        <w:rPr>
          <w:rFonts w:hint="eastAsia"/>
          <w:lang w:eastAsia="zh-CN"/>
        </w:rPr>
        <w:t xml:space="preserve">are searched </w:t>
      </w:r>
      <w:r w:rsidR="00621AC5">
        <w:rPr>
          <w:rFonts w:hint="eastAsia"/>
          <w:lang w:eastAsia="zh-CN"/>
        </w:rPr>
        <w:t>for DMM3</w:t>
      </w:r>
      <w:r w:rsidR="000645EF">
        <w:rPr>
          <w:rFonts w:hint="eastAsia"/>
          <w:lang w:eastAsia="zh-CN"/>
        </w:rPr>
        <w:t xml:space="preserve">, where </w:t>
      </w:r>
      <w:r w:rsidR="000645EF" w:rsidRPr="000645EF">
        <w:rPr>
          <w:rFonts w:hint="eastAsia"/>
          <w:i/>
          <w:lang w:eastAsia="zh-CN"/>
        </w:rPr>
        <w:t>j</w:t>
      </w:r>
      <w:r w:rsidR="000645EF">
        <w:rPr>
          <w:rFonts w:hint="eastAsia"/>
          <w:lang w:eastAsia="zh-CN"/>
        </w:rPr>
        <w:t xml:space="preserve"> is </w:t>
      </w:r>
      <w:r w:rsidR="000645EF">
        <w:rPr>
          <w:rFonts w:hint="eastAsia"/>
          <w:color w:val="000000"/>
          <w:lang w:eastAsia="zh-CN"/>
        </w:rPr>
        <w:t xml:space="preserve">the intra prediction mode of the </w:t>
      </w:r>
      <w:r w:rsidR="000645EF" w:rsidRPr="00F22F2C">
        <w:rPr>
          <w:szCs w:val="22"/>
          <w:lang w:val="en-CA"/>
        </w:rPr>
        <w:t>top-left 4×4 block</w:t>
      </w:r>
      <w:r w:rsidR="000645EF">
        <w:rPr>
          <w:rFonts w:hint="eastAsia"/>
          <w:color w:val="000000"/>
          <w:lang w:eastAsia="zh-CN"/>
        </w:rPr>
        <w:t xml:space="preserve"> of the </w:t>
      </w:r>
      <w:r w:rsidR="00947940">
        <w:rPr>
          <w:rFonts w:hint="eastAsia"/>
          <w:szCs w:val="22"/>
          <w:lang w:val="en-CA" w:eastAsia="zh-CN"/>
        </w:rPr>
        <w:t>CTLB</w:t>
      </w:r>
      <w:r w:rsidR="000645EF">
        <w:rPr>
          <w:rFonts w:hint="eastAsia"/>
          <w:szCs w:val="22"/>
          <w:lang w:val="en-CA" w:eastAsia="zh-CN"/>
        </w:rPr>
        <w:t xml:space="preserve">. </w:t>
      </w:r>
    </w:p>
    <w:p w:rsidR="00571424" w:rsidRDefault="007B4B9D" w:rsidP="00571424">
      <w:pPr>
        <w:pStyle w:val="aa"/>
        <w:jc w:val="center"/>
        <w:rPr>
          <w:lang w:eastAsia="zh-CN"/>
        </w:rPr>
      </w:pPr>
      <w:r>
        <w:rPr>
          <w:rFonts w:hint="eastAsia"/>
          <w:lang w:eastAsia="zh-CN"/>
        </w:rPr>
        <w:t>Table 1.</w:t>
      </w:r>
      <w:r w:rsidR="00571424">
        <w:rPr>
          <w:lang w:eastAsia="zh-CN"/>
        </w:rPr>
        <w:t xml:space="preserve"> </w:t>
      </w:r>
      <w:r w:rsidR="00571424" w:rsidRPr="00434A56">
        <w:rPr>
          <w:i/>
          <w:lang w:eastAsia="zh-CN"/>
        </w:rPr>
        <w:t>H,V</w:t>
      </w:r>
      <w:r>
        <w:rPr>
          <w:rFonts w:hint="eastAsia"/>
          <w:lang w:eastAsia="zh-CN"/>
        </w:rPr>
        <w:t xml:space="preserve"> </w:t>
      </w:r>
      <w:r>
        <w:rPr>
          <w:lang w:eastAsia="zh-CN"/>
        </w:rPr>
        <w:t>For</w:t>
      </w:r>
      <w:r>
        <w:rPr>
          <w:rFonts w:hint="eastAsia"/>
          <w:lang w:eastAsia="zh-CN"/>
        </w:rPr>
        <w:t xml:space="preserve"> each intra mode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0"/>
        <w:gridCol w:w="540"/>
        <w:gridCol w:w="540"/>
        <w:gridCol w:w="540"/>
        <w:gridCol w:w="540"/>
        <w:gridCol w:w="540"/>
        <w:gridCol w:w="540"/>
        <w:gridCol w:w="550"/>
        <w:gridCol w:w="440"/>
        <w:gridCol w:w="440"/>
        <w:gridCol w:w="440"/>
        <w:gridCol w:w="440"/>
        <w:gridCol w:w="440"/>
        <w:gridCol w:w="440"/>
        <w:gridCol w:w="440"/>
        <w:gridCol w:w="440"/>
        <w:gridCol w:w="440"/>
        <w:gridCol w:w="440"/>
      </w:tblGrid>
      <w:tr w:rsidR="00377A55" w:rsidRPr="006A546D" w:rsidTr="006A546D">
        <w:trPr>
          <w:trHeight w:val="278"/>
        </w:trPr>
        <w:tc>
          <w:tcPr>
            <w:tcW w:w="1260" w:type="dxa"/>
            <w:shd w:val="clear" w:color="auto" w:fill="DDD9C3"/>
            <w:vAlign w:val="center"/>
          </w:tcPr>
          <w:p w:rsidR="00571424" w:rsidRPr="006A546D" w:rsidRDefault="00571424" w:rsidP="006A546D">
            <w:pPr>
              <w:jc w:val="center"/>
              <w:rPr>
                <w:sz w:val="16"/>
                <w:szCs w:val="16"/>
              </w:rPr>
            </w:pPr>
            <w:r w:rsidRPr="006A546D">
              <w:rPr>
                <w:sz w:val="16"/>
                <w:szCs w:val="16"/>
              </w:rPr>
              <w:t>Intra Mode Index</w:t>
            </w:r>
          </w:p>
        </w:tc>
        <w:tc>
          <w:tcPr>
            <w:tcW w:w="540" w:type="dxa"/>
            <w:shd w:val="clear" w:color="auto" w:fill="DDD9C3"/>
            <w:vAlign w:val="center"/>
          </w:tcPr>
          <w:p w:rsidR="00571424" w:rsidRPr="006A546D" w:rsidRDefault="00571424" w:rsidP="006A546D">
            <w:pPr>
              <w:jc w:val="center"/>
              <w:rPr>
                <w:sz w:val="16"/>
                <w:szCs w:val="16"/>
              </w:rPr>
            </w:pPr>
            <w:r w:rsidRPr="006A546D">
              <w:rPr>
                <w:sz w:val="16"/>
                <w:szCs w:val="16"/>
              </w:rPr>
              <w:t>2</w:t>
            </w:r>
          </w:p>
        </w:tc>
        <w:tc>
          <w:tcPr>
            <w:tcW w:w="540" w:type="dxa"/>
            <w:shd w:val="clear" w:color="auto" w:fill="DDD9C3"/>
            <w:vAlign w:val="center"/>
          </w:tcPr>
          <w:p w:rsidR="00571424" w:rsidRPr="006A546D" w:rsidRDefault="00571424" w:rsidP="006A546D">
            <w:pPr>
              <w:jc w:val="center"/>
              <w:rPr>
                <w:sz w:val="16"/>
                <w:szCs w:val="16"/>
              </w:rPr>
            </w:pPr>
            <w:r w:rsidRPr="006A546D">
              <w:rPr>
                <w:sz w:val="16"/>
                <w:szCs w:val="16"/>
              </w:rPr>
              <w:t>3</w:t>
            </w:r>
          </w:p>
        </w:tc>
        <w:tc>
          <w:tcPr>
            <w:tcW w:w="540" w:type="dxa"/>
            <w:shd w:val="clear" w:color="auto" w:fill="DDD9C3"/>
            <w:vAlign w:val="center"/>
          </w:tcPr>
          <w:p w:rsidR="00571424" w:rsidRPr="006A546D" w:rsidRDefault="00571424" w:rsidP="006A546D">
            <w:pPr>
              <w:jc w:val="center"/>
              <w:rPr>
                <w:sz w:val="16"/>
                <w:szCs w:val="16"/>
              </w:rPr>
            </w:pPr>
            <w:r w:rsidRPr="006A546D">
              <w:rPr>
                <w:sz w:val="16"/>
                <w:szCs w:val="16"/>
              </w:rPr>
              <w:t>4</w:t>
            </w:r>
          </w:p>
        </w:tc>
        <w:tc>
          <w:tcPr>
            <w:tcW w:w="540" w:type="dxa"/>
            <w:shd w:val="clear" w:color="auto" w:fill="DDD9C3"/>
            <w:vAlign w:val="center"/>
          </w:tcPr>
          <w:p w:rsidR="00571424" w:rsidRPr="006A546D" w:rsidRDefault="00571424" w:rsidP="006A546D">
            <w:pPr>
              <w:jc w:val="center"/>
              <w:rPr>
                <w:sz w:val="16"/>
                <w:szCs w:val="16"/>
              </w:rPr>
            </w:pPr>
            <w:r w:rsidRPr="006A546D">
              <w:rPr>
                <w:sz w:val="16"/>
                <w:szCs w:val="16"/>
              </w:rPr>
              <w:t>5</w:t>
            </w:r>
          </w:p>
        </w:tc>
        <w:tc>
          <w:tcPr>
            <w:tcW w:w="540" w:type="dxa"/>
            <w:shd w:val="clear" w:color="auto" w:fill="DDD9C3"/>
            <w:vAlign w:val="center"/>
          </w:tcPr>
          <w:p w:rsidR="00571424" w:rsidRPr="006A546D" w:rsidRDefault="00571424" w:rsidP="006A546D">
            <w:pPr>
              <w:jc w:val="center"/>
              <w:rPr>
                <w:sz w:val="16"/>
                <w:szCs w:val="16"/>
              </w:rPr>
            </w:pPr>
            <w:r w:rsidRPr="006A546D">
              <w:rPr>
                <w:sz w:val="16"/>
                <w:szCs w:val="16"/>
              </w:rPr>
              <w:t>6</w:t>
            </w:r>
          </w:p>
        </w:tc>
        <w:tc>
          <w:tcPr>
            <w:tcW w:w="540" w:type="dxa"/>
            <w:shd w:val="clear" w:color="auto" w:fill="DDD9C3"/>
            <w:vAlign w:val="center"/>
          </w:tcPr>
          <w:p w:rsidR="00571424" w:rsidRPr="006A546D" w:rsidRDefault="00571424" w:rsidP="006A546D">
            <w:pPr>
              <w:jc w:val="center"/>
              <w:rPr>
                <w:sz w:val="16"/>
                <w:szCs w:val="16"/>
              </w:rPr>
            </w:pPr>
            <w:r w:rsidRPr="006A546D">
              <w:rPr>
                <w:sz w:val="16"/>
                <w:szCs w:val="16"/>
              </w:rPr>
              <w:t>7</w:t>
            </w:r>
          </w:p>
        </w:tc>
        <w:tc>
          <w:tcPr>
            <w:tcW w:w="550" w:type="dxa"/>
            <w:shd w:val="clear" w:color="auto" w:fill="DDD9C3"/>
            <w:vAlign w:val="center"/>
          </w:tcPr>
          <w:p w:rsidR="00571424" w:rsidRPr="006A546D" w:rsidRDefault="00571424" w:rsidP="006A546D">
            <w:pPr>
              <w:jc w:val="center"/>
              <w:rPr>
                <w:sz w:val="16"/>
                <w:szCs w:val="16"/>
              </w:rPr>
            </w:pPr>
            <w:r w:rsidRPr="006A546D">
              <w:rPr>
                <w:sz w:val="16"/>
                <w:szCs w:val="16"/>
              </w:rPr>
              <w:t>8</w:t>
            </w:r>
          </w:p>
        </w:tc>
        <w:tc>
          <w:tcPr>
            <w:tcW w:w="440" w:type="dxa"/>
            <w:shd w:val="clear" w:color="auto" w:fill="DDD9C3"/>
            <w:vAlign w:val="center"/>
          </w:tcPr>
          <w:p w:rsidR="00571424" w:rsidRPr="006A546D" w:rsidRDefault="00571424" w:rsidP="006A546D">
            <w:pPr>
              <w:jc w:val="center"/>
              <w:rPr>
                <w:sz w:val="16"/>
                <w:szCs w:val="16"/>
              </w:rPr>
            </w:pPr>
            <w:r w:rsidRPr="006A546D">
              <w:rPr>
                <w:sz w:val="16"/>
                <w:szCs w:val="16"/>
              </w:rPr>
              <w:t>9</w:t>
            </w:r>
          </w:p>
        </w:tc>
        <w:tc>
          <w:tcPr>
            <w:tcW w:w="440" w:type="dxa"/>
            <w:shd w:val="clear" w:color="auto" w:fill="DDD9C3"/>
            <w:vAlign w:val="center"/>
          </w:tcPr>
          <w:p w:rsidR="00571424" w:rsidRPr="006A546D" w:rsidRDefault="00571424" w:rsidP="006A546D">
            <w:pPr>
              <w:jc w:val="center"/>
              <w:rPr>
                <w:sz w:val="16"/>
                <w:szCs w:val="16"/>
              </w:rPr>
            </w:pPr>
            <w:r w:rsidRPr="006A546D">
              <w:rPr>
                <w:sz w:val="16"/>
                <w:szCs w:val="16"/>
              </w:rPr>
              <w:t>10</w:t>
            </w:r>
          </w:p>
        </w:tc>
        <w:tc>
          <w:tcPr>
            <w:tcW w:w="440" w:type="dxa"/>
            <w:shd w:val="clear" w:color="auto" w:fill="DDD9C3"/>
            <w:vAlign w:val="center"/>
          </w:tcPr>
          <w:p w:rsidR="00571424" w:rsidRPr="006A546D" w:rsidRDefault="00571424" w:rsidP="006A546D">
            <w:pPr>
              <w:jc w:val="center"/>
              <w:rPr>
                <w:sz w:val="16"/>
                <w:szCs w:val="16"/>
              </w:rPr>
            </w:pPr>
            <w:r w:rsidRPr="006A546D">
              <w:rPr>
                <w:sz w:val="16"/>
                <w:szCs w:val="16"/>
              </w:rPr>
              <w:t>11</w:t>
            </w:r>
          </w:p>
        </w:tc>
        <w:tc>
          <w:tcPr>
            <w:tcW w:w="440" w:type="dxa"/>
            <w:shd w:val="clear" w:color="auto" w:fill="DDD9C3"/>
            <w:vAlign w:val="center"/>
          </w:tcPr>
          <w:p w:rsidR="00571424" w:rsidRPr="006A546D" w:rsidRDefault="00571424" w:rsidP="006A546D">
            <w:pPr>
              <w:jc w:val="center"/>
              <w:rPr>
                <w:sz w:val="16"/>
                <w:szCs w:val="16"/>
              </w:rPr>
            </w:pPr>
            <w:r w:rsidRPr="006A546D">
              <w:rPr>
                <w:sz w:val="16"/>
                <w:szCs w:val="16"/>
              </w:rPr>
              <w:t>12</w:t>
            </w:r>
          </w:p>
        </w:tc>
        <w:tc>
          <w:tcPr>
            <w:tcW w:w="440" w:type="dxa"/>
            <w:shd w:val="clear" w:color="auto" w:fill="DDD9C3"/>
            <w:vAlign w:val="center"/>
          </w:tcPr>
          <w:p w:rsidR="00571424" w:rsidRPr="006A546D" w:rsidRDefault="00571424" w:rsidP="006A546D">
            <w:pPr>
              <w:jc w:val="center"/>
              <w:rPr>
                <w:sz w:val="16"/>
                <w:szCs w:val="16"/>
              </w:rPr>
            </w:pPr>
            <w:r w:rsidRPr="006A546D">
              <w:rPr>
                <w:sz w:val="16"/>
                <w:szCs w:val="16"/>
              </w:rPr>
              <w:t>13</w:t>
            </w:r>
          </w:p>
        </w:tc>
        <w:tc>
          <w:tcPr>
            <w:tcW w:w="440" w:type="dxa"/>
            <w:shd w:val="clear" w:color="auto" w:fill="DDD9C3"/>
            <w:vAlign w:val="center"/>
          </w:tcPr>
          <w:p w:rsidR="00571424" w:rsidRPr="006A546D" w:rsidRDefault="00571424" w:rsidP="006A546D">
            <w:pPr>
              <w:jc w:val="center"/>
              <w:rPr>
                <w:sz w:val="16"/>
                <w:szCs w:val="16"/>
              </w:rPr>
            </w:pPr>
            <w:r w:rsidRPr="006A546D">
              <w:rPr>
                <w:sz w:val="16"/>
                <w:szCs w:val="16"/>
              </w:rPr>
              <w:t>14</w:t>
            </w:r>
          </w:p>
        </w:tc>
        <w:tc>
          <w:tcPr>
            <w:tcW w:w="440" w:type="dxa"/>
            <w:shd w:val="clear" w:color="auto" w:fill="DDD9C3"/>
            <w:vAlign w:val="center"/>
          </w:tcPr>
          <w:p w:rsidR="00571424" w:rsidRPr="006A546D" w:rsidRDefault="00571424" w:rsidP="006A546D">
            <w:pPr>
              <w:jc w:val="center"/>
              <w:rPr>
                <w:sz w:val="16"/>
                <w:szCs w:val="16"/>
              </w:rPr>
            </w:pPr>
            <w:r w:rsidRPr="006A546D">
              <w:rPr>
                <w:sz w:val="16"/>
                <w:szCs w:val="16"/>
              </w:rPr>
              <w:t>15</w:t>
            </w:r>
          </w:p>
        </w:tc>
        <w:tc>
          <w:tcPr>
            <w:tcW w:w="440" w:type="dxa"/>
            <w:shd w:val="clear" w:color="auto" w:fill="DDD9C3"/>
            <w:vAlign w:val="center"/>
          </w:tcPr>
          <w:p w:rsidR="00571424" w:rsidRPr="006A546D" w:rsidRDefault="00571424" w:rsidP="006A546D">
            <w:pPr>
              <w:jc w:val="center"/>
              <w:rPr>
                <w:sz w:val="16"/>
                <w:szCs w:val="16"/>
              </w:rPr>
            </w:pPr>
            <w:r w:rsidRPr="006A546D">
              <w:rPr>
                <w:sz w:val="16"/>
                <w:szCs w:val="16"/>
              </w:rPr>
              <w:t>16</w:t>
            </w:r>
          </w:p>
        </w:tc>
        <w:tc>
          <w:tcPr>
            <w:tcW w:w="440" w:type="dxa"/>
            <w:shd w:val="clear" w:color="auto" w:fill="DDD9C3"/>
            <w:vAlign w:val="center"/>
          </w:tcPr>
          <w:p w:rsidR="00571424" w:rsidRPr="006A546D" w:rsidRDefault="00571424" w:rsidP="006A546D">
            <w:pPr>
              <w:jc w:val="center"/>
              <w:rPr>
                <w:sz w:val="16"/>
                <w:szCs w:val="16"/>
              </w:rPr>
            </w:pPr>
            <w:r w:rsidRPr="006A546D">
              <w:rPr>
                <w:sz w:val="16"/>
                <w:szCs w:val="16"/>
              </w:rPr>
              <w:t>17</w:t>
            </w:r>
          </w:p>
        </w:tc>
        <w:tc>
          <w:tcPr>
            <w:tcW w:w="440" w:type="dxa"/>
            <w:shd w:val="clear" w:color="auto" w:fill="DDD9C3"/>
          </w:tcPr>
          <w:p w:rsidR="00571424" w:rsidRPr="006A546D" w:rsidRDefault="00571424" w:rsidP="006A546D">
            <w:pPr>
              <w:jc w:val="center"/>
              <w:rPr>
                <w:sz w:val="16"/>
                <w:szCs w:val="16"/>
              </w:rPr>
            </w:pPr>
            <w:r w:rsidRPr="006A546D">
              <w:rPr>
                <w:sz w:val="16"/>
                <w:szCs w:val="16"/>
              </w:rPr>
              <w:t>18</w:t>
            </w:r>
          </w:p>
        </w:tc>
      </w:tr>
      <w:tr w:rsidR="00377A55" w:rsidRPr="006A546D" w:rsidTr="006A546D">
        <w:trPr>
          <w:trHeight w:val="272"/>
        </w:trPr>
        <w:tc>
          <w:tcPr>
            <w:tcW w:w="1260" w:type="dxa"/>
            <w:tcBorders>
              <w:bottom w:val="single" w:sz="4" w:space="0" w:color="auto"/>
            </w:tcBorders>
            <w:vAlign w:val="center"/>
          </w:tcPr>
          <w:p w:rsidR="00571424" w:rsidRPr="006A546D" w:rsidRDefault="00571424" w:rsidP="006A546D">
            <w:pPr>
              <w:spacing w:line="276" w:lineRule="auto"/>
              <w:jc w:val="center"/>
              <w:rPr>
                <w:i/>
                <w:sz w:val="16"/>
                <w:szCs w:val="16"/>
              </w:rPr>
            </w:pPr>
            <w:r w:rsidRPr="006A546D">
              <w:rPr>
                <w:i/>
                <w:sz w:val="16"/>
                <w:szCs w:val="16"/>
              </w:rPr>
              <w:t>H</w:t>
            </w:r>
          </w:p>
        </w:tc>
        <w:tc>
          <w:tcPr>
            <w:tcW w:w="54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c>
          <w:tcPr>
            <w:tcW w:w="54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c>
          <w:tcPr>
            <w:tcW w:w="54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c>
          <w:tcPr>
            <w:tcW w:w="54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c>
          <w:tcPr>
            <w:tcW w:w="54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c>
          <w:tcPr>
            <w:tcW w:w="54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c>
          <w:tcPr>
            <w:tcW w:w="55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c>
          <w:tcPr>
            <w:tcW w:w="44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c>
          <w:tcPr>
            <w:tcW w:w="44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c>
          <w:tcPr>
            <w:tcW w:w="44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c>
          <w:tcPr>
            <w:tcW w:w="44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c>
          <w:tcPr>
            <w:tcW w:w="44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c>
          <w:tcPr>
            <w:tcW w:w="44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c>
          <w:tcPr>
            <w:tcW w:w="44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c>
          <w:tcPr>
            <w:tcW w:w="44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c>
          <w:tcPr>
            <w:tcW w:w="44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c>
          <w:tcPr>
            <w:tcW w:w="440" w:type="dxa"/>
            <w:tcBorders>
              <w:bottom w:val="single" w:sz="4" w:space="0" w:color="auto"/>
            </w:tcBorders>
            <w:vAlign w:val="center"/>
          </w:tcPr>
          <w:p w:rsidR="00571424" w:rsidRPr="006A546D" w:rsidRDefault="00571424" w:rsidP="006A546D">
            <w:pPr>
              <w:jc w:val="center"/>
              <w:rPr>
                <w:sz w:val="16"/>
                <w:szCs w:val="16"/>
              </w:rPr>
            </w:pPr>
            <w:r w:rsidRPr="006A546D">
              <w:rPr>
                <w:sz w:val="16"/>
                <w:szCs w:val="16"/>
              </w:rPr>
              <w:t>32</w:t>
            </w:r>
          </w:p>
        </w:tc>
      </w:tr>
      <w:tr w:rsidR="00377A55" w:rsidRPr="006A546D" w:rsidTr="006A546D">
        <w:trPr>
          <w:trHeight w:val="215"/>
        </w:trPr>
        <w:tc>
          <w:tcPr>
            <w:tcW w:w="1260" w:type="dxa"/>
            <w:tcBorders>
              <w:bottom w:val="single" w:sz="12" w:space="0" w:color="auto"/>
            </w:tcBorders>
            <w:vAlign w:val="center"/>
          </w:tcPr>
          <w:p w:rsidR="00571424" w:rsidRPr="006A546D" w:rsidRDefault="00571424" w:rsidP="006A546D">
            <w:pPr>
              <w:spacing w:line="276" w:lineRule="auto"/>
              <w:jc w:val="center"/>
              <w:rPr>
                <w:i/>
                <w:sz w:val="16"/>
                <w:szCs w:val="16"/>
              </w:rPr>
            </w:pPr>
            <w:r w:rsidRPr="006A546D">
              <w:rPr>
                <w:i/>
                <w:sz w:val="16"/>
                <w:szCs w:val="16"/>
              </w:rPr>
              <w:t>V</w:t>
            </w:r>
          </w:p>
        </w:tc>
        <w:tc>
          <w:tcPr>
            <w:tcW w:w="54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32</w:t>
            </w:r>
          </w:p>
        </w:tc>
        <w:tc>
          <w:tcPr>
            <w:tcW w:w="54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26</w:t>
            </w:r>
          </w:p>
        </w:tc>
        <w:tc>
          <w:tcPr>
            <w:tcW w:w="54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21</w:t>
            </w:r>
          </w:p>
        </w:tc>
        <w:tc>
          <w:tcPr>
            <w:tcW w:w="54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17</w:t>
            </w:r>
          </w:p>
        </w:tc>
        <w:tc>
          <w:tcPr>
            <w:tcW w:w="54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13</w:t>
            </w:r>
          </w:p>
        </w:tc>
        <w:tc>
          <w:tcPr>
            <w:tcW w:w="54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9</w:t>
            </w:r>
          </w:p>
        </w:tc>
        <w:tc>
          <w:tcPr>
            <w:tcW w:w="55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5</w:t>
            </w:r>
          </w:p>
        </w:tc>
        <w:tc>
          <w:tcPr>
            <w:tcW w:w="44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2</w:t>
            </w:r>
          </w:p>
        </w:tc>
        <w:tc>
          <w:tcPr>
            <w:tcW w:w="44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0</w:t>
            </w:r>
          </w:p>
        </w:tc>
        <w:tc>
          <w:tcPr>
            <w:tcW w:w="44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-2</w:t>
            </w:r>
          </w:p>
        </w:tc>
        <w:tc>
          <w:tcPr>
            <w:tcW w:w="44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-5</w:t>
            </w:r>
          </w:p>
        </w:tc>
        <w:tc>
          <w:tcPr>
            <w:tcW w:w="44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-9</w:t>
            </w:r>
          </w:p>
        </w:tc>
        <w:tc>
          <w:tcPr>
            <w:tcW w:w="44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-13</w:t>
            </w:r>
          </w:p>
        </w:tc>
        <w:tc>
          <w:tcPr>
            <w:tcW w:w="44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-17</w:t>
            </w:r>
          </w:p>
        </w:tc>
        <w:tc>
          <w:tcPr>
            <w:tcW w:w="44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-21</w:t>
            </w:r>
          </w:p>
        </w:tc>
        <w:tc>
          <w:tcPr>
            <w:tcW w:w="44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-26</w:t>
            </w:r>
          </w:p>
        </w:tc>
        <w:tc>
          <w:tcPr>
            <w:tcW w:w="440" w:type="dxa"/>
            <w:tcBorders>
              <w:bottom w:val="single" w:sz="12" w:space="0" w:color="auto"/>
            </w:tcBorders>
            <w:vAlign w:val="center"/>
          </w:tcPr>
          <w:p w:rsidR="00571424" w:rsidRPr="006A546D" w:rsidRDefault="00571424" w:rsidP="006A546D">
            <w:pPr>
              <w:jc w:val="center"/>
              <w:rPr>
                <w:sz w:val="16"/>
                <w:szCs w:val="16"/>
              </w:rPr>
            </w:pPr>
            <w:r w:rsidRPr="006A546D">
              <w:rPr>
                <w:sz w:val="16"/>
                <w:szCs w:val="16"/>
              </w:rPr>
              <w:t>-32</w:t>
            </w:r>
          </w:p>
        </w:tc>
      </w:tr>
      <w:tr w:rsidR="00377A55" w:rsidRPr="006A546D" w:rsidTr="006A546D">
        <w:trPr>
          <w:trHeight w:val="305"/>
        </w:trPr>
        <w:tc>
          <w:tcPr>
            <w:tcW w:w="1260" w:type="dxa"/>
            <w:tcBorders>
              <w:top w:val="single" w:sz="1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Intra Mode Index</w:t>
            </w:r>
          </w:p>
        </w:tc>
        <w:tc>
          <w:tcPr>
            <w:tcW w:w="540" w:type="dxa"/>
            <w:tcBorders>
              <w:top w:val="single" w:sz="1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19</w:t>
            </w:r>
          </w:p>
        </w:tc>
        <w:tc>
          <w:tcPr>
            <w:tcW w:w="540" w:type="dxa"/>
            <w:tcBorders>
              <w:top w:val="single" w:sz="1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20</w:t>
            </w:r>
          </w:p>
        </w:tc>
        <w:tc>
          <w:tcPr>
            <w:tcW w:w="540" w:type="dxa"/>
            <w:tcBorders>
              <w:top w:val="single" w:sz="1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21</w:t>
            </w:r>
          </w:p>
        </w:tc>
        <w:tc>
          <w:tcPr>
            <w:tcW w:w="540" w:type="dxa"/>
            <w:tcBorders>
              <w:top w:val="single" w:sz="1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22</w:t>
            </w:r>
          </w:p>
        </w:tc>
        <w:tc>
          <w:tcPr>
            <w:tcW w:w="540" w:type="dxa"/>
            <w:tcBorders>
              <w:top w:val="single" w:sz="1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23</w:t>
            </w:r>
          </w:p>
        </w:tc>
        <w:tc>
          <w:tcPr>
            <w:tcW w:w="540" w:type="dxa"/>
            <w:tcBorders>
              <w:top w:val="single" w:sz="1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24</w:t>
            </w:r>
          </w:p>
        </w:tc>
        <w:tc>
          <w:tcPr>
            <w:tcW w:w="550" w:type="dxa"/>
            <w:tcBorders>
              <w:top w:val="single" w:sz="1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25</w:t>
            </w:r>
          </w:p>
        </w:tc>
        <w:tc>
          <w:tcPr>
            <w:tcW w:w="440" w:type="dxa"/>
            <w:tcBorders>
              <w:top w:val="single" w:sz="1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26</w:t>
            </w:r>
          </w:p>
        </w:tc>
        <w:tc>
          <w:tcPr>
            <w:tcW w:w="440" w:type="dxa"/>
            <w:tcBorders>
              <w:top w:val="single" w:sz="1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27</w:t>
            </w:r>
          </w:p>
        </w:tc>
        <w:tc>
          <w:tcPr>
            <w:tcW w:w="440" w:type="dxa"/>
            <w:tcBorders>
              <w:top w:val="single" w:sz="1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28</w:t>
            </w:r>
          </w:p>
        </w:tc>
        <w:tc>
          <w:tcPr>
            <w:tcW w:w="440" w:type="dxa"/>
            <w:tcBorders>
              <w:top w:val="single" w:sz="1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29</w:t>
            </w:r>
          </w:p>
        </w:tc>
        <w:tc>
          <w:tcPr>
            <w:tcW w:w="440" w:type="dxa"/>
            <w:tcBorders>
              <w:top w:val="single" w:sz="1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30</w:t>
            </w:r>
          </w:p>
        </w:tc>
        <w:tc>
          <w:tcPr>
            <w:tcW w:w="440" w:type="dxa"/>
            <w:tcBorders>
              <w:top w:val="single" w:sz="1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31</w:t>
            </w:r>
          </w:p>
        </w:tc>
        <w:tc>
          <w:tcPr>
            <w:tcW w:w="440" w:type="dxa"/>
            <w:tcBorders>
              <w:top w:val="single" w:sz="1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32</w:t>
            </w:r>
          </w:p>
        </w:tc>
        <w:tc>
          <w:tcPr>
            <w:tcW w:w="440" w:type="dxa"/>
            <w:tcBorders>
              <w:top w:val="single" w:sz="1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33</w:t>
            </w:r>
          </w:p>
        </w:tc>
        <w:tc>
          <w:tcPr>
            <w:tcW w:w="440" w:type="dxa"/>
            <w:tcBorders>
              <w:top w:val="single" w:sz="12" w:space="0" w:color="auto"/>
              <w:right w:val="single" w:sz="2" w:space="0" w:color="auto"/>
            </w:tcBorders>
            <w:shd w:val="clear" w:color="auto" w:fill="DDD9C3"/>
            <w:vAlign w:val="center"/>
          </w:tcPr>
          <w:p w:rsidR="00571424" w:rsidRPr="006A546D" w:rsidRDefault="00571424" w:rsidP="006A546D">
            <w:pPr>
              <w:jc w:val="center"/>
              <w:rPr>
                <w:sz w:val="16"/>
                <w:szCs w:val="16"/>
              </w:rPr>
            </w:pPr>
            <w:r w:rsidRPr="006A546D">
              <w:rPr>
                <w:sz w:val="16"/>
                <w:szCs w:val="16"/>
              </w:rPr>
              <w:t>34</w:t>
            </w:r>
          </w:p>
        </w:tc>
        <w:tc>
          <w:tcPr>
            <w:tcW w:w="440" w:type="dxa"/>
            <w:tcBorders>
              <w:top w:val="single" w:sz="12" w:space="0" w:color="auto"/>
              <w:left w:val="single" w:sz="2" w:space="0" w:color="auto"/>
              <w:bottom w:val="nil"/>
              <w:right w:val="nil"/>
            </w:tcBorders>
          </w:tcPr>
          <w:p w:rsidR="00571424" w:rsidRPr="006A546D" w:rsidRDefault="00571424" w:rsidP="006A546D">
            <w:pPr>
              <w:jc w:val="center"/>
              <w:rPr>
                <w:sz w:val="16"/>
                <w:szCs w:val="16"/>
              </w:rPr>
            </w:pPr>
          </w:p>
        </w:tc>
      </w:tr>
      <w:tr w:rsidR="00377A55" w:rsidRPr="006A546D" w:rsidTr="006A546D">
        <w:trPr>
          <w:trHeight w:val="272"/>
        </w:trPr>
        <w:tc>
          <w:tcPr>
            <w:tcW w:w="1260" w:type="dxa"/>
            <w:vAlign w:val="center"/>
          </w:tcPr>
          <w:p w:rsidR="00571424" w:rsidRPr="006A546D" w:rsidRDefault="00571424" w:rsidP="006A546D">
            <w:pPr>
              <w:spacing w:line="276" w:lineRule="auto"/>
              <w:jc w:val="center"/>
              <w:rPr>
                <w:i/>
                <w:sz w:val="16"/>
                <w:szCs w:val="16"/>
              </w:rPr>
            </w:pPr>
            <w:r w:rsidRPr="006A546D">
              <w:rPr>
                <w:i/>
                <w:sz w:val="16"/>
                <w:szCs w:val="16"/>
              </w:rPr>
              <w:t>H</w:t>
            </w:r>
          </w:p>
        </w:tc>
        <w:tc>
          <w:tcPr>
            <w:tcW w:w="540" w:type="dxa"/>
            <w:vAlign w:val="center"/>
          </w:tcPr>
          <w:p w:rsidR="00571424" w:rsidRPr="006A546D" w:rsidRDefault="00571424" w:rsidP="006A546D">
            <w:pPr>
              <w:jc w:val="center"/>
              <w:rPr>
                <w:sz w:val="16"/>
                <w:szCs w:val="16"/>
              </w:rPr>
            </w:pPr>
            <w:r w:rsidRPr="006A546D">
              <w:rPr>
                <w:sz w:val="16"/>
                <w:szCs w:val="16"/>
              </w:rPr>
              <w:t>26</w:t>
            </w:r>
          </w:p>
        </w:tc>
        <w:tc>
          <w:tcPr>
            <w:tcW w:w="540" w:type="dxa"/>
            <w:vAlign w:val="center"/>
          </w:tcPr>
          <w:p w:rsidR="00571424" w:rsidRPr="006A546D" w:rsidRDefault="00571424" w:rsidP="006A546D">
            <w:pPr>
              <w:jc w:val="center"/>
              <w:rPr>
                <w:sz w:val="16"/>
                <w:szCs w:val="16"/>
              </w:rPr>
            </w:pPr>
            <w:r w:rsidRPr="006A546D">
              <w:rPr>
                <w:sz w:val="16"/>
                <w:szCs w:val="16"/>
              </w:rPr>
              <w:t>21</w:t>
            </w:r>
          </w:p>
        </w:tc>
        <w:tc>
          <w:tcPr>
            <w:tcW w:w="540" w:type="dxa"/>
            <w:vAlign w:val="center"/>
          </w:tcPr>
          <w:p w:rsidR="00571424" w:rsidRPr="006A546D" w:rsidRDefault="00571424" w:rsidP="006A546D">
            <w:pPr>
              <w:jc w:val="center"/>
              <w:rPr>
                <w:sz w:val="16"/>
                <w:szCs w:val="16"/>
              </w:rPr>
            </w:pPr>
            <w:r w:rsidRPr="006A546D">
              <w:rPr>
                <w:sz w:val="16"/>
                <w:szCs w:val="16"/>
              </w:rPr>
              <w:t>17</w:t>
            </w:r>
          </w:p>
        </w:tc>
        <w:tc>
          <w:tcPr>
            <w:tcW w:w="540" w:type="dxa"/>
            <w:vAlign w:val="center"/>
          </w:tcPr>
          <w:p w:rsidR="00571424" w:rsidRPr="006A546D" w:rsidRDefault="00571424" w:rsidP="006A546D">
            <w:pPr>
              <w:jc w:val="center"/>
              <w:rPr>
                <w:sz w:val="16"/>
                <w:szCs w:val="16"/>
              </w:rPr>
            </w:pPr>
            <w:r w:rsidRPr="006A546D">
              <w:rPr>
                <w:sz w:val="16"/>
                <w:szCs w:val="16"/>
              </w:rPr>
              <w:t>13</w:t>
            </w:r>
          </w:p>
        </w:tc>
        <w:tc>
          <w:tcPr>
            <w:tcW w:w="540" w:type="dxa"/>
            <w:vAlign w:val="center"/>
          </w:tcPr>
          <w:p w:rsidR="00571424" w:rsidRPr="006A546D" w:rsidRDefault="00571424" w:rsidP="006A546D">
            <w:pPr>
              <w:jc w:val="center"/>
              <w:rPr>
                <w:sz w:val="16"/>
                <w:szCs w:val="16"/>
              </w:rPr>
            </w:pPr>
            <w:r w:rsidRPr="006A546D">
              <w:rPr>
                <w:sz w:val="16"/>
                <w:szCs w:val="16"/>
              </w:rPr>
              <w:t>9</w:t>
            </w:r>
          </w:p>
        </w:tc>
        <w:tc>
          <w:tcPr>
            <w:tcW w:w="540" w:type="dxa"/>
            <w:vAlign w:val="center"/>
          </w:tcPr>
          <w:p w:rsidR="00571424" w:rsidRPr="006A546D" w:rsidRDefault="00571424" w:rsidP="006A546D">
            <w:pPr>
              <w:jc w:val="center"/>
              <w:rPr>
                <w:sz w:val="16"/>
                <w:szCs w:val="16"/>
              </w:rPr>
            </w:pPr>
            <w:r w:rsidRPr="006A546D">
              <w:rPr>
                <w:sz w:val="16"/>
                <w:szCs w:val="16"/>
              </w:rPr>
              <w:t>5</w:t>
            </w:r>
          </w:p>
        </w:tc>
        <w:tc>
          <w:tcPr>
            <w:tcW w:w="550" w:type="dxa"/>
            <w:vAlign w:val="center"/>
          </w:tcPr>
          <w:p w:rsidR="00571424" w:rsidRPr="006A546D" w:rsidRDefault="00571424" w:rsidP="006A546D">
            <w:pPr>
              <w:jc w:val="center"/>
              <w:rPr>
                <w:sz w:val="16"/>
                <w:szCs w:val="16"/>
              </w:rPr>
            </w:pPr>
            <w:r w:rsidRPr="006A546D">
              <w:rPr>
                <w:sz w:val="16"/>
                <w:szCs w:val="16"/>
              </w:rPr>
              <w:t>2</w:t>
            </w:r>
          </w:p>
        </w:tc>
        <w:tc>
          <w:tcPr>
            <w:tcW w:w="440" w:type="dxa"/>
            <w:vAlign w:val="center"/>
          </w:tcPr>
          <w:p w:rsidR="00571424" w:rsidRPr="006A546D" w:rsidRDefault="00571424" w:rsidP="006A546D">
            <w:pPr>
              <w:jc w:val="center"/>
              <w:rPr>
                <w:sz w:val="16"/>
                <w:szCs w:val="16"/>
              </w:rPr>
            </w:pPr>
            <w:r w:rsidRPr="006A546D">
              <w:rPr>
                <w:sz w:val="16"/>
                <w:szCs w:val="16"/>
              </w:rPr>
              <w:t>0</w:t>
            </w:r>
          </w:p>
        </w:tc>
        <w:tc>
          <w:tcPr>
            <w:tcW w:w="440" w:type="dxa"/>
            <w:vAlign w:val="center"/>
          </w:tcPr>
          <w:p w:rsidR="00571424" w:rsidRPr="006A546D" w:rsidRDefault="00571424" w:rsidP="006A546D">
            <w:pPr>
              <w:jc w:val="center"/>
              <w:rPr>
                <w:sz w:val="16"/>
                <w:szCs w:val="16"/>
              </w:rPr>
            </w:pPr>
            <w:r w:rsidRPr="006A546D">
              <w:rPr>
                <w:sz w:val="16"/>
                <w:szCs w:val="16"/>
              </w:rPr>
              <w:t>2</w:t>
            </w:r>
          </w:p>
        </w:tc>
        <w:tc>
          <w:tcPr>
            <w:tcW w:w="440" w:type="dxa"/>
            <w:vAlign w:val="center"/>
          </w:tcPr>
          <w:p w:rsidR="00571424" w:rsidRPr="006A546D" w:rsidRDefault="00571424" w:rsidP="006A546D">
            <w:pPr>
              <w:jc w:val="center"/>
              <w:rPr>
                <w:sz w:val="16"/>
                <w:szCs w:val="16"/>
              </w:rPr>
            </w:pPr>
            <w:r w:rsidRPr="006A546D">
              <w:rPr>
                <w:sz w:val="16"/>
                <w:szCs w:val="16"/>
              </w:rPr>
              <w:t>5</w:t>
            </w:r>
          </w:p>
        </w:tc>
        <w:tc>
          <w:tcPr>
            <w:tcW w:w="440" w:type="dxa"/>
            <w:vAlign w:val="center"/>
          </w:tcPr>
          <w:p w:rsidR="00571424" w:rsidRPr="006A546D" w:rsidRDefault="00571424" w:rsidP="006A546D">
            <w:pPr>
              <w:jc w:val="center"/>
              <w:rPr>
                <w:sz w:val="16"/>
                <w:szCs w:val="16"/>
              </w:rPr>
            </w:pPr>
            <w:r w:rsidRPr="006A546D">
              <w:rPr>
                <w:sz w:val="16"/>
                <w:szCs w:val="16"/>
              </w:rPr>
              <w:t>9</w:t>
            </w:r>
          </w:p>
        </w:tc>
        <w:tc>
          <w:tcPr>
            <w:tcW w:w="440" w:type="dxa"/>
            <w:vAlign w:val="center"/>
          </w:tcPr>
          <w:p w:rsidR="00571424" w:rsidRPr="006A546D" w:rsidRDefault="00571424" w:rsidP="006A546D">
            <w:pPr>
              <w:jc w:val="center"/>
              <w:rPr>
                <w:sz w:val="16"/>
                <w:szCs w:val="16"/>
              </w:rPr>
            </w:pPr>
            <w:r w:rsidRPr="006A546D">
              <w:rPr>
                <w:sz w:val="16"/>
                <w:szCs w:val="16"/>
              </w:rPr>
              <w:t>13</w:t>
            </w:r>
          </w:p>
        </w:tc>
        <w:tc>
          <w:tcPr>
            <w:tcW w:w="440" w:type="dxa"/>
            <w:vAlign w:val="center"/>
          </w:tcPr>
          <w:p w:rsidR="00571424" w:rsidRPr="006A546D" w:rsidRDefault="00571424" w:rsidP="006A546D">
            <w:pPr>
              <w:jc w:val="center"/>
              <w:rPr>
                <w:sz w:val="16"/>
                <w:szCs w:val="16"/>
              </w:rPr>
            </w:pPr>
            <w:r w:rsidRPr="006A546D">
              <w:rPr>
                <w:sz w:val="16"/>
                <w:szCs w:val="16"/>
              </w:rPr>
              <w:t>17</w:t>
            </w:r>
          </w:p>
        </w:tc>
        <w:tc>
          <w:tcPr>
            <w:tcW w:w="440" w:type="dxa"/>
            <w:vAlign w:val="center"/>
          </w:tcPr>
          <w:p w:rsidR="00571424" w:rsidRPr="006A546D" w:rsidRDefault="00571424" w:rsidP="006A546D">
            <w:pPr>
              <w:jc w:val="center"/>
              <w:rPr>
                <w:sz w:val="16"/>
                <w:szCs w:val="16"/>
              </w:rPr>
            </w:pPr>
            <w:r w:rsidRPr="006A546D">
              <w:rPr>
                <w:sz w:val="16"/>
                <w:szCs w:val="16"/>
              </w:rPr>
              <w:t>21</w:t>
            </w:r>
          </w:p>
        </w:tc>
        <w:tc>
          <w:tcPr>
            <w:tcW w:w="440" w:type="dxa"/>
            <w:vAlign w:val="center"/>
          </w:tcPr>
          <w:p w:rsidR="00571424" w:rsidRPr="006A546D" w:rsidRDefault="00571424" w:rsidP="006A546D">
            <w:pPr>
              <w:jc w:val="center"/>
              <w:rPr>
                <w:sz w:val="16"/>
                <w:szCs w:val="16"/>
              </w:rPr>
            </w:pPr>
            <w:r w:rsidRPr="006A546D">
              <w:rPr>
                <w:sz w:val="16"/>
                <w:szCs w:val="16"/>
              </w:rPr>
              <w:t>26</w:t>
            </w:r>
          </w:p>
        </w:tc>
        <w:tc>
          <w:tcPr>
            <w:tcW w:w="440" w:type="dxa"/>
            <w:tcBorders>
              <w:right w:val="single" w:sz="2" w:space="0" w:color="auto"/>
            </w:tcBorders>
            <w:vAlign w:val="center"/>
          </w:tcPr>
          <w:p w:rsidR="00571424" w:rsidRPr="006A546D" w:rsidRDefault="00571424" w:rsidP="006A546D">
            <w:pPr>
              <w:jc w:val="center"/>
              <w:rPr>
                <w:sz w:val="16"/>
                <w:szCs w:val="16"/>
              </w:rPr>
            </w:pPr>
            <w:r w:rsidRPr="006A546D">
              <w:rPr>
                <w:sz w:val="16"/>
                <w:szCs w:val="16"/>
              </w:rPr>
              <w:t>32</w:t>
            </w:r>
          </w:p>
        </w:tc>
        <w:tc>
          <w:tcPr>
            <w:tcW w:w="440" w:type="dxa"/>
            <w:tcBorders>
              <w:top w:val="nil"/>
              <w:left w:val="single" w:sz="2" w:space="0" w:color="auto"/>
              <w:bottom w:val="nil"/>
              <w:right w:val="nil"/>
            </w:tcBorders>
          </w:tcPr>
          <w:p w:rsidR="00571424" w:rsidRPr="006A546D" w:rsidRDefault="00571424" w:rsidP="006A546D">
            <w:pPr>
              <w:jc w:val="center"/>
              <w:rPr>
                <w:sz w:val="16"/>
                <w:szCs w:val="16"/>
              </w:rPr>
            </w:pPr>
          </w:p>
        </w:tc>
      </w:tr>
      <w:tr w:rsidR="00377A55" w:rsidRPr="006A546D" w:rsidTr="006A546D">
        <w:trPr>
          <w:trHeight w:val="272"/>
        </w:trPr>
        <w:tc>
          <w:tcPr>
            <w:tcW w:w="1260" w:type="dxa"/>
            <w:vAlign w:val="center"/>
          </w:tcPr>
          <w:p w:rsidR="00571424" w:rsidRPr="006A546D" w:rsidRDefault="00571424" w:rsidP="006A546D">
            <w:pPr>
              <w:spacing w:line="276" w:lineRule="auto"/>
              <w:jc w:val="center"/>
              <w:rPr>
                <w:i/>
                <w:sz w:val="16"/>
                <w:szCs w:val="16"/>
              </w:rPr>
            </w:pPr>
            <w:r w:rsidRPr="006A546D">
              <w:rPr>
                <w:i/>
                <w:sz w:val="16"/>
                <w:szCs w:val="16"/>
              </w:rPr>
              <w:t>V</w:t>
            </w:r>
          </w:p>
        </w:tc>
        <w:tc>
          <w:tcPr>
            <w:tcW w:w="540" w:type="dxa"/>
            <w:vAlign w:val="center"/>
          </w:tcPr>
          <w:p w:rsidR="00571424" w:rsidRPr="006A546D" w:rsidRDefault="00571424" w:rsidP="006A546D">
            <w:pPr>
              <w:jc w:val="center"/>
              <w:rPr>
                <w:sz w:val="16"/>
                <w:szCs w:val="16"/>
              </w:rPr>
            </w:pPr>
            <w:r w:rsidRPr="006A546D">
              <w:rPr>
                <w:sz w:val="16"/>
                <w:szCs w:val="16"/>
              </w:rPr>
              <w:t>-32</w:t>
            </w:r>
          </w:p>
        </w:tc>
        <w:tc>
          <w:tcPr>
            <w:tcW w:w="540" w:type="dxa"/>
            <w:vAlign w:val="center"/>
          </w:tcPr>
          <w:p w:rsidR="00571424" w:rsidRPr="006A546D" w:rsidRDefault="00571424" w:rsidP="006A546D">
            <w:pPr>
              <w:jc w:val="center"/>
              <w:rPr>
                <w:sz w:val="16"/>
                <w:szCs w:val="16"/>
              </w:rPr>
            </w:pPr>
            <w:r w:rsidRPr="006A546D">
              <w:rPr>
                <w:sz w:val="16"/>
                <w:szCs w:val="16"/>
              </w:rPr>
              <w:t>-32</w:t>
            </w:r>
          </w:p>
        </w:tc>
        <w:tc>
          <w:tcPr>
            <w:tcW w:w="540" w:type="dxa"/>
            <w:vAlign w:val="center"/>
          </w:tcPr>
          <w:p w:rsidR="00571424" w:rsidRPr="006A546D" w:rsidRDefault="00571424" w:rsidP="006A546D">
            <w:pPr>
              <w:jc w:val="center"/>
              <w:rPr>
                <w:sz w:val="16"/>
                <w:szCs w:val="16"/>
              </w:rPr>
            </w:pPr>
            <w:r w:rsidRPr="006A546D">
              <w:rPr>
                <w:sz w:val="16"/>
                <w:szCs w:val="16"/>
              </w:rPr>
              <w:t>-32</w:t>
            </w:r>
          </w:p>
        </w:tc>
        <w:tc>
          <w:tcPr>
            <w:tcW w:w="540" w:type="dxa"/>
            <w:vAlign w:val="center"/>
          </w:tcPr>
          <w:p w:rsidR="00571424" w:rsidRPr="006A546D" w:rsidRDefault="00571424" w:rsidP="006A546D">
            <w:pPr>
              <w:jc w:val="center"/>
              <w:rPr>
                <w:sz w:val="16"/>
                <w:szCs w:val="16"/>
              </w:rPr>
            </w:pPr>
            <w:r w:rsidRPr="006A546D">
              <w:rPr>
                <w:sz w:val="16"/>
                <w:szCs w:val="16"/>
              </w:rPr>
              <w:t>-32</w:t>
            </w:r>
          </w:p>
        </w:tc>
        <w:tc>
          <w:tcPr>
            <w:tcW w:w="540" w:type="dxa"/>
            <w:vAlign w:val="center"/>
          </w:tcPr>
          <w:p w:rsidR="00571424" w:rsidRPr="006A546D" w:rsidRDefault="00571424" w:rsidP="006A546D">
            <w:pPr>
              <w:jc w:val="center"/>
              <w:rPr>
                <w:sz w:val="16"/>
                <w:szCs w:val="16"/>
              </w:rPr>
            </w:pPr>
            <w:r w:rsidRPr="006A546D">
              <w:rPr>
                <w:sz w:val="16"/>
                <w:szCs w:val="16"/>
              </w:rPr>
              <w:t>-32</w:t>
            </w:r>
          </w:p>
        </w:tc>
        <w:tc>
          <w:tcPr>
            <w:tcW w:w="540" w:type="dxa"/>
            <w:vAlign w:val="center"/>
          </w:tcPr>
          <w:p w:rsidR="00571424" w:rsidRPr="006A546D" w:rsidRDefault="00571424" w:rsidP="006A546D">
            <w:pPr>
              <w:jc w:val="center"/>
              <w:rPr>
                <w:sz w:val="16"/>
                <w:szCs w:val="16"/>
              </w:rPr>
            </w:pPr>
            <w:r w:rsidRPr="006A546D">
              <w:rPr>
                <w:sz w:val="16"/>
                <w:szCs w:val="16"/>
              </w:rPr>
              <w:t>-32</w:t>
            </w:r>
          </w:p>
        </w:tc>
        <w:tc>
          <w:tcPr>
            <w:tcW w:w="550" w:type="dxa"/>
            <w:vAlign w:val="center"/>
          </w:tcPr>
          <w:p w:rsidR="00571424" w:rsidRPr="006A546D" w:rsidRDefault="00571424" w:rsidP="006A546D">
            <w:pPr>
              <w:jc w:val="center"/>
              <w:rPr>
                <w:sz w:val="16"/>
                <w:szCs w:val="16"/>
              </w:rPr>
            </w:pPr>
            <w:r w:rsidRPr="006A546D">
              <w:rPr>
                <w:sz w:val="16"/>
                <w:szCs w:val="16"/>
              </w:rPr>
              <w:t>-32</w:t>
            </w:r>
          </w:p>
        </w:tc>
        <w:tc>
          <w:tcPr>
            <w:tcW w:w="440" w:type="dxa"/>
            <w:vAlign w:val="center"/>
          </w:tcPr>
          <w:p w:rsidR="00571424" w:rsidRPr="006A546D" w:rsidRDefault="00571424" w:rsidP="006A546D">
            <w:pPr>
              <w:jc w:val="center"/>
              <w:rPr>
                <w:sz w:val="16"/>
                <w:szCs w:val="16"/>
              </w:rPr>
            </w:pPr>
            <w:r w:rsidRPr="006A546D">
              <w:rPr>
                <w:sz w:val="16"/>
                <w:szCs w:val="16"/>
              </w:rPr>
              <w:t>32</w:t>
            </w:r>
          </w:p>
        </w:tc>
        <w:tc>
          <w:tcPr>
            <w:tcW w:w="440" w:type="dxa"/>
            <w:vAlign w:val="center"/>
          </w:tcPr>
          <w:p w:rsidR="00571424" w:rsidRPr="006A546D" w:rsidRDefault="00571424" w:rsidP="006A546D">
            <w:pPr>
              <w:jc w:val="center"/>
              <w:rPr>
                <w:sz w:val="16"/>
                <w:szCs w:val="16"/>
              </w:rPr>
            </w:pPr>
            <w:r w:rsidRPr="006A546D">
              <w:rPr>
                <w:sz w:val="16"/>
                <w:szCs w:val="16"/>
              </w:rPr>
              <w:t>32</w:t>
            </w:r>
          </w:p>
        </w:tc>
        <w:tc>
          <w:tcPr>
            <w:tcW w:w="440" w:type="dxa"/>
            <w:vAlign w:val="center"/>
          </w:tcPr>
          <w:p w:rsidR="00571424" w:rsidRPr="006A546D" w:rsidRDefault="00571424" w:rsidP="006A546D">
            <w:pPr>
              <w:jc w:val="center"/>
              <w:rPr>
                <w:sz w:val="16"/>
                <w:szCs w:val="16"/>
              </w:rPr>
            </w:pPr>
            <w:r w:rsidRPr="006A546D">
              <w:rPr>
                <w:sz w:val="16"/>
                <w:szCs w:val="16"/>
              </w:rPr>
              <w:t>32</w:t>
            </w:r>
          </w:p>
        </w:tc>
        <w:tc>
          <w:tcPr>
            <w:tcW w:w="440" w:type="dxa"/>
            <w:vAlign w:val="center"/>
          </w:tcPr>
          <w:p w:rsidR="00571424" w:rsidRPr="006A546D" w:rsidRDefault="00571424" w:rsidP="006A546D">
            <w:pPr>
              <w:jc w:val="center"/>
              <w:rPr>
                <w:sz w:val="16"/>
                <w:szCs w:val="16"/>
              </w:rPr>
            </w:pPr>
            <w:r w:rsidRPr="006A546D">
              <w:rPr>
                <w:sz w:val="16"/>
                <w:szCs w:val="16"/>
              </w:rPr>
              <w:t>32</w:t>
            </w:r>
          </w:p>
        </w:tc>
        <w:tc>
          <w:tcPr>
            <w:tcW w:w="440" w:type="dxa"/>
            <w:vAlign w:val="center"/>
          </w:tcPr>
          <w:p w:rsidR="00571424" w:rsidRPr="006A546D" w:rsidRDefault="00571424" w:rsidP="006A546D">
            <w:pPr>
              <w:jc w:val="center"/>
              <w:rPr>
                <w:sz w:val="16"/>
                <w:szCs w:val="16"/>
              </w:rPr>
            </w:pPr>
            <w:r w:rsidRPr="006A546D">
              <w:rPr>
                <w:sz w:val="16"/>
                <w:szCs w:val="16"/>
              </w:rPr>
              <w:t>32</w:t>
            </w:r>
          </w:p>
        </w:tc>
        <w:tc>
          <w:tcPr>
            <w:tcW w:w="440" w:type="dxa"/>
            <w:vAlign w:val="center"/>
          </w:tcPr>
          <w:p w:rsidR="00571424" w:rsidRPr="006A546D" w:rsidRDefault="00571424" w:rsidP="006A546D">
            <w:pPr>
              <w:jc w:val="center"/>
              <w:rPr>
                <w:sz w:val="16"/>
                <w:szCs w:val="16"/>
              </w:rPr>
            </w:pPr>
            <w:r w:rsidRPr="006A546D">
              <w:rPr>
                <w:sz w:val="16"/>
                <w:szCs w:val="16"/>
              </w:rPr>
              <w:t>32</w:t>
            </w:r>
          </w:p>
        </w:tc>
        <w:tc>
          <w:tcPr>
            <w:tcW w:w="440" w:type="dxa"/>
            <w:vAlign w:val="center"/>
          </w:tcPr>
          <w:p w:rsidR="00571424" w:rsidRPr="006A546D" w:rsidRDefault="00571424" w:rsidP="006A546D">
            <w:pPr>
              <w:jc w:val="center"/>
              <w:rPr>
                <w:sz w:val="16"/>
                <w:szCs w:val="16"/>
              </w:rPr>
            </w:pPr>
            <w:r w:rsidRPr="006A546D">
              <w:rPr>
                <w:sz w:val="16"/>
                <w:szCs w:val="16"/>
              </w:rPr>
              <w:t>32</w:t>
            </w:r>
          </w:p>
        </w:tc>
        <w:tc>
          <w:tcPr>
            <w:tcW w:w="440" w:type="dxa"/>
            <w:vAlign w:val="center"/>
          </w:tcPr>
          <w:p w:rsidR="00571424" w:rsidRPr="006A546D" w:rsidRDefault="00571424" w:rsidP="006A546D">
            <w:pPr>
              <w:jc w:val="center"/>
              <w:rPr>
                <w:sz w:val="16"/>
                <w:szCs w:val="16"/>
              </w:rPr>
            </w:pPr>
            <w:r w:rsidRPr="006A546D">
              <w:rPr>
                <w:sz w:val="16"/>
                <w:szCs w:val="16"/>
              </w:rPr>
              <w:t>32</w:t>
            </w:r>
          </w:p>
        </w:tc>
        <w:tc>
          <w:tcPr>
            <w:tcW w:w="440" w:type="dxa"/>
            <w:tcBorders>
              <w:right w:val="single" w:sz="2" w:space="0" w:color="auto"/>
            </w:tcBorders>
            <w:vAlign w:val="center"/>
          </w:tcPr>
          <w:p w:rsidR="00571424" w:rsidRPr="006A546D" w:rsidRDefault="00571424" w:rsidP="006A546D">
            <w:pPr>
              <w:jc w:val="center"/>
              <w:rPr>
                <w:sz w:val="16"/>
                <w:szCs w:val="16"/>
              </w:rPr>
            </w:pPr>
            <w:r w:rsidRPr="006A546D">
              <w:rPr>
                <w:sz w:val="16"/>
                <w:szCs w:val="16"/>
              </w:rPr>
              <w:t>32</w:t>
            </w:r>
          </w:p>
        </w:tc>
        <w:tc>
          <w:tcPr>
            <w:tcW w:w="440" w:type="dxa"/>
            <w:tcBorders>
              <w:top w:val="nil"/>
              <w:left w:val="single" w:sz="2" w:space="0" w:color="auto"/>
              <w:bottom w:val="nil"/>
              <w:right w:val="nil"/>
            </w:tcBorders>
          </w:tcPr>
          <w:p w:rsidR="00571424" w:rsidRPr="006A546D" w:rsidRDefault="00571424" w:rsidP="006A546D">
            <w:pPr>
              <w:jc w:val="center"/>
              <w:rPr>
                <w:sz w:val="16"/>
                <w:szCs w:val="16"/>
              </w:rPr>
            </w:pPr>
          </w:p>
        </w:tc>
      </w:tr>
    </w:tbl>
    <w:p w:rsidR="00416568" w:rsidRPr="005B38B1" w:rsidRDefault="00404818" w:rsidP="005918A7">
      <w:pPr>
        <w:jc w:val="both"/>
        <w:rPr>
          <w:lang w:eastAsia="zh-CN"/>
        </w:rPr>
      </w:pPr>
      <w:r>
        <w:rPr>
          <w:rFonts w:hint="eastAsia"/>
          <w:lang w:eastAsia="zh-CN"/>
        </w:rPr>
        <w:t xml:space="preserve">    </w:t>
      </w:r>
      <w:r w:rsidR="007073C9">
        <w:rPr>
          <w:rFonts w:hint="eastAsia"/>
          <w:lang w:eastAsia="zh-CN"/>
        </w:rPr>
        <w:t>W</w:t>
      </w:r>
      <w:r>
        <w:rPr>
          <w:rFonts w:hint="eastAsia"/>
          <w:lang w:eastAsia="zh-CN"/>
        </w:rPr>
        <w:t xml:space="preserve">hen the CTLB is not intra coded with mode 2~34, a coarse to fine search is performed. Firstly, a coarse pattern list is constructed and searched for the </w:t>
      </w:r>
      <w:r>
        <w:t>minimum distortion partition</w:t>
      </w:r>
      <w:r w:rsidR="00FA2723">
        <w:rPr>
          <w:rFonts w:hint="eastAsia"/>
          <w:lang w:eastAsia="zh-CN"/>
        </w:rPr>
        <w:t>;</w:t>
      </w:r>
      <w:r w:rsidRPr="008A6414">
        <w:t xml:space="preserve"> </w:t>
      </w:r>
      <w:r w:rsidR="00FA2723">
        <w:rPr>
          <w:rFonts w:hint="eastAsia"/>
          <w:lang w:eastAsia="zh-CN"/>
        </w:rPr>
        <w:t>s</w:t>
      </w:r>
      <w:r>
        <w:rPr>
          <w:rFonts w:hint="eastAsia"/>
          <w:lang w:eastAsia="zh-CN"/>
        </w:rPr>
        <w:t xml:space="preserve">econdly, </w:t>
      </w:r>
      <w:r w:rsidRPr="008A6414">
        <w:t>the resulting Wedgelet partition is refined.</w:t>
      </w:r>
      <w:r w:rsidR="00004B5F">
        <w:rPr>
          <w:rFonts w:hint="eastAsia"/>
          <w:lang w:eastAsia="zh-CN"/>
        </w:rPr>
        <w:t xml:space="preserve"> The coarse patterns are generated every </w:t>
      </w:r>
      <w:r w:rsidR="007073C9">
        <w:rPr>
          <w:rFonts w:hint="eastAsia"/>
          <w:lang w:eastAsia="zh-CN"/>
        </w:rPr>
        <w:t xml:space="preserve">two </w:t>
      </w:r>
      <w:r w:rsidR="00004B5F">
        <w:rPr>
          <w:rFonts w:hint="eastAsia"/>
          <w:lang w:eastAsia="zh-CN"/>
        </w:rPr>
        <w:t xml:space="preserve">start and end position, and the fine pattern </w:t>
      </w:r>
      <w:r w:rsidR="00BA7E4D">
        <w:rPr>
          <w:rFonts w:hint="eastAsia"/>
          <w:lang w:eastAsia="zh-CN"/>
        </w:rPr>
        <w:t>consists up to eight patterns.</w:t>
      </w:r>
    </w:p>
    <w:p w:rsidR="00AC6823" w:rsidRDefault="00406DA0" w:rsidP="005B38B1">
      <w:pPr>
        <w:pStyle w:val="1"/>
        <w:rPr>
          <w:lang w:eastAsia="zh-CN"/>
        </w:rPr>
      </w:pPr>
      <w:r>
        <w:t>Proposed S</w:t>
      </w:r>
      <w:r w:rsidR="00176EAB">
        <w:t>olution</w:t>
      </w:r>
    </w:p>
    <w:p w:rsidR="008D5AD9" w:rsidRDefault="00EF042C" w:rsidP="008D5AD9">
      <w:pPr>
        <w:spacing w:line="300" w:lineRule="auto"/>
        <w:jc w:val="both"/>
        <w:rPr>
          <w:noProof/>
          <w:lang w:eastAsia="zh-CN"/>
        </w:rPr>
      </w:pPr>
      <w:r>
        <w:rPr>
          <w:rFonts w:hint="eastAsia"/>
          <w:noProof/>
          <w:lang w:eastAsia="zh-CN"/>
        </w:rPr>
        <w:t xml:space="preserve">In this </w:t>
      </w:r>
      <w:r w:rsidR="005F6672">
        <w:rPr>
          <w:rFonts w:hint="eastAsia"/>
          <w:noProof/>
          <w:lang w:eastAsia="zh-CN"/>
        </w:rPr>
        <w:t>contribution</w:t>
      </w:r>
      <w:r>
        <w:rPr>
          <w:rFonts w:hint="eastAsia"/>
          <w:noProof/>
          <w:lang w:eastAsia="zh-CN"/>
        </w:rPr>
        <w:t xml:space="preserve">, we further simplify </w:t>
      </w:r>
      <w:r w:rsidR="00F6761B">
        <w:rPr>
          <w:rFonts w:hint="eastAsia"/>
          <w:noProof/>
          <w:lang w:eastAsia="zh-CN"/>
        </w:rPr>
        <w:t>the DMM3 mode</w:t>
      </w:r>
      <w:r w:rsidR="003035F1">
        <w:rPr>
          <w:rFonts w:hint="eastAsia"/>
          <w:noProof/>
          <w:lang w:eastAsia="zh-CN"/>
        </w:rPr>
        <w:t xml:space="preserve">. The first solution </w:t>
      </w:r>
      <w:r w:rsidR="00C80DAD">
        <w:rPr>
          <w:rFonts w:hint="eastAsia"/>
          <w:noProof/>
          <w:lang w:eastAsia="zh-CN"/>
        </w:rPr>
        <w:t>only applies to</w:t>
      </w:r>
      <w:r w:rsidR="003035F1">
        <w:rPr>
          <w:rFonts w:hint="eastAsia"/>
          <w:noProof/>
          <w:lang w:eastAsia="zh-CN"/>
        </w:rPr>
        <w:t xml:space="preserve"> the</w:t>
      </w:r>
      <w:r w:rsidR="00F6761B">
        <w:rPr>
          <w:rFonts w:hint="eastAsia"/>
          <w:noProof/>
          <w:lang w:eastAsia="zh-CN"/>
        </w:rPr>
        <w:t xml:space="preserve"> </w:t>
      </w:r>
      <w:r w:rsidR="003035F1">
        <w:rPr>
          <w:rFonts w:hint="eastAsia"/>
          <w:noProof/>
          <w:lang w:eastAsia="zh-CN"/>
        </w:rPr>
        <w:t xml:space="preserve">case </w:t>
      </w:r>
      <w:r w:rsidR="00F6761B">
        <w:rPr>
          <w:rFonts w:hint="eastAsia"/>
          <w:noProof/>
          <w:lang w:eastAsia="zh-CN"/>
        </w:rPr>
        <w:t>when the CTLB is intra coded with mode 2~34</w:t>
      </w:r>
      <w:r>
        <w:rPr>
          <w:rFonts w:hint="eastAsia"/>
          <w:noProof/>
          <w:lang w:eastAsia="zh-CN"/>
        </w:rPr>
        <w:t xml:space="preserve">. </w:t>
      </w:r>
      <w:r w:rsidR="00F214D6">
        <w:rPr>
          <w:rFonts w:hint="eastAsia"/>
          <w:noProof/>
          <w:lang w:eastAsia="zh-CN"/>
        </w:rPr>
        <w:t xml:space="preserve">The second </w:t>
      </w:r>
      <w:r w:rsidR="00174815">
        <w:rPr>
          <w:rFonts w:hint="eastAsia"/>
          <w:noProof/>
          <w:lang w:eastAsia="zh-CN"/>
        </w:rPr>
        <w:t xml:space="preserve">and third </w:t>
      </w:r>
      <w:r w:rsidR="00F214D6">
        <w:rPr>
          <w:rFonts w:hint="eastAsia"/>
          <w:noProof/>
          <w:lang w:eastAsia="zh-CN"/>
        </w:rPr>
        <w:t>solution</w:t>
      </w:r>
      <w:r w:rsidR="00174815">
        <w:rPr>
          <w:rFonts w:hint="eastAsia"/>
          <w:noProof/>
          <w:lang w:eastAsia="zh-CN"/>
        </w:rPr>
        <w:t>s</w:t>
      </w:r>
      <w:r w:rsidR="001D4C59">
        <w:rPr>
          <w:rFonts w:hint="eastAsia"/>
          <w:noProof/>
          <w:lang w:eastAsia="zh-CN"/>
        </w:rPr>
        <w:t xml:space="preserve"> </w:t>
      </w:r>
      <w:r w:rsidR="00174815">
        <w:rPr>
          <w:rFonts w:hint="eastAsia"/>
          <w:noProof/>
          <w:lang w:eastAsia="zh-CN"/>
        </w:rPr>
        <w:t>are</w:t>
      </w:r>
      <w:r w:rsidR="001D4C59">
        <w:rPr>
          <w:rFonts w:hint="eastAsia"/>
          <w:noProof/>
          <w:lang w:eastAsia="zh-CN"/>
        </w:rPr>
        <w:t xml:space="preserve"> more general and</w:t>
      </w:r>
      <w:r w:rsidR="00F214D6">
        <w:rPr>
          <w:rFonts w:hint="eastAsia"/>
          <w:noProof/>
          <w:lang w:eastAsia="zh-CN"/>
        </w:rPr>
        <w:t xml:space="preserve"> </w:t>
      </w:r>
      <w:r w:rsidR="00C80DAD">
        <w:rPr>
          <w:rFonts w:hint="eastAsia"/>
          <w:noProof/>
          <w:lang w:eastAsia="zh-CN"/>
        </w:rPr>
        <w:t xml:space="preserve">covers </w:t>
      </w:r>
      <w:r w:rsidR="00631C3F">
        <w:rPr>
          <w:rFonts w:hint="eastAsia"/>
          <w:noProof/>
          <w:lang w:eastAsia="zh-CN"/>
        </w:rPr>
        <w:t xml:space="preserve">all the cases </w:t>
      </w:r>
      <w:r w:rsidR="00482065">
        <w:rPr>
          <w:rFonts w:hint="eastAsia"/>
          <w:noProof/>
          <w:lang w:eastAsia="zh-CN"/>
        </w:rPr>
        <w:t>of</w:t>
      </w:r>
      <w:r w:rsidR="00C211E2">
        <w:rPr>
          <w:rFonts w:hint="eastAsia"/>
          <w:noProof/>
          <w:lang w:eastAsia="zh-CN"/>
        </w:rPr>
        <w:t xml:space="preserve"> </w:t>
      </w:r>
      <w:r w:rsidR="00631C3F">
        <w:rPr>
          <w:rFonts w:hint="eastAsia"/>
          <w:noProof/>
          <w:lang w:eastAsia="zh-CN"/>
        </w:rPr>
        <w:t xml:space="preserve">the CTLB </w:t>
      </w:r>
      <w:r w:rsidR="00482065">
        <w:rPr>
          <w:rFonts w:hint="eastAsia"/>
          <w:noProof/>
          <w:lang w:eastAsia="zh-CN"/>
        </w:rPr>
        <w:t xml:space="preserve">coding modes. </w:t>
      </w:r>
      <w:r w:rsidR="008D5AD9">
        <w:rPr>
          <w:rFonts w:hint="eastAsia"/>
          <w:noProof/>
          <w:lang w:eastAsia="zh-CN"/>
        </w:rPr>
        <w:t xml:space="preserve">The motivation behind our approach lies in two points. Firstly, in DMM3, </w:t>
      </w:r>
      <w:r w:rsidR="005B38B1">
        <w:rPr>
          <w:rFonts w:hint="eastAsia"/>
          <w:noProof/>
        </w:rPr>
        <w:t>the</w:t>
      </w:r>
      <w:r w:rsidR="00C33595">
        <w:rPr>
          <w:rFonts w:hint="eastAsia"/>
          <w:noProof/>
          <w:lang w:eastAsia="zh-CN"/>
        </w:rPr>
        <w:t xml:space="preserve"> </w:t>
      </w:r>
      <w:r w:rsidR="00C33595">
        <w:rPr>
          <w:noProof/>
          <w:lang w:eastAsia="zh-CN"/>
        </w:rPr>
        <w:t>“</w:t>
      </w:r>
      <w:r w:rsidR="00C33595">
        <w:rPr>
          <w:rFonts w:hint="eastAsia"/>
          <w:noProof/>
          <w:lang w:eastAsia="zh-CN"/>
        </w:rPr>
        <w:t>best</w:t>
      </w:r>
      <w:r w:rsidR="00C33595">
        <w:rPr>
          <w:noProof/>
          <w:lang w:eastAsia="zh-CN"/>
        </w:rPr>
        <w:t>”</w:t>
      </w:r>
      <w:r w:rsidR="005B38B1">
        <w:rPr>
          <w:rFonts w:hint="eastAsia"/>
          <w:noProof/>
        </w:rPr>
        <w:t xml:space="preserve"> Wedgelet prediction </w:t>
      </w:r>
      <w:r w:rsidR="00C33595">
        <w:rPr>
          <w:rFonts w:hint="eastAsia"/>
          <w:noProof/>
          <w:lang w:eastAsia="zh-CN"/>
        </w:rPr>
        <w:t>pattern</w:t>
      </w:r>
      <w:r w:rsidR="00C33595">
        <w:rPr>
          <w:rFonts w:hint="eastAsia"/>
          <w:noProof/>
        </w:rPr>
        <w:t xml:space="preserve"> </w:t>
      </w:r>
      <w:r w:rsidR="005B38B1">
        <w:rPr>
          <w:rFonts w:hint="eastAsia"/>
          <w:noProof/>
        </w:rPr>
        <w:t xml:space="preserve">is </w:t>
      </w:r>
      <w:r w:rsidR="00C33595">
        <w:rPr>
          <w:rFonts w:hint="eastAsia"/>
          <w:noProof/>
          <w:lang w:eastAsia="zh-CN"/>
        </w:rPr>
        <w:t>searched on</w:t>
      </w:r>
      <w:r w:rsidR="005B38B1">
        <w:rPr>
          <w:rFonts w:hint="eastAsia"/>
          <w:noProof/>
        </w:rPr>
        <w:t xml:space="preserve"> </w:t>
      </w:r>
      <w:r w:rsidR="00C33595">
        <w:rPr>
          <w:rFonts w:hint="eastAsia"/>
          <w:noProof/>
          <w:lang w:eastAsia="zh-CN"/>
        </w:rPr>
        <w:t>reconstructed</w:t>
      </w:r>
      <w:r w:rsidR="00C33595">
        <w:rPr>
          <w:rFonts w:hint="eastAsia"/>
          <w:noProof/>
        </w:rPr>
        <w:t xml:space="preserve"> </w:t>
      </w:r>
      <w:r w:rsidR="005B38B1">
        <w:rPr>
          <w:rFonts w:hint="eastAsia"/>
          <w:lang w:val="en-CA"/>
        </w:rPr>
        <w:t xml:space="preserve">CTLB </w:t>
      </w:r>
      <w:r w:rsidR="00C33595">
        <w:rPr>
          <w:rFonts w:hint="eastAsia"/>
          <w:lang w:val="en-CA" w:eastAsia="zh-CN"/>
        </w:rPr>
        <w:t xml:space="preserve">rather </w:t>
      </w:r>
      <w:r w:rsidR="00C33595">
        <w:rPr>
          <w:lang w:val="en-CA" w:eastAsia="zh-CN"/>
        </w:rPr>
        <w:t>than</w:t>
      </w:r>
      <w:r w:rsidR="00C33595">
        <w:rPr>
          <w:rFonts w:hint="eastAsia"/>
          <w:lang w:val="en-CA" w:eastAsia="zh-CN"/>
        </w:rPr>
        <w:t xml:space="preserve"> on original depth block</w:t>
      </w:r>
      <w:r w:rsidR="00C33595">
        <w:rPr>
          <w:noProof/>
          <w:lang w:eastAsia="zh-CN"/>
        </w:rPr>
        <w:t>.</w:t>
      </w:r>
      <w:r w:rsidR="00C33595">
        <w:rPr>
          <w:rFonts w:hint="eastAsia"/>
          <w:noProof/>
          <w:lang w:eastAsia="zh-CN"/>
        </w:rPr>
        <w:t xml:space="preserve"> Therefore, the selected </w:t>
      </w:r>
      <w:r w:rsidR="00C33595">
        <w:rPr>
          <w:noProof/>
          <w:lang w:eastAsia="zh-CN"/>
        </w:rPr>
        <w:t>“</w:t>
      </w:r>
      <w:r w:rsidR="00C33595">
        <w:rPr>
          <w:rFonts w:hint="eastAsia"/>
          <w:noProof/>
          <w:lang w:eastAsia="zh-CN"/>
        </w:rPr>
        <w:t>best</w:t>
      </w:r>
      <w:r w:rsidR="00C33595">
        <w:rPr>
          <w:noProof/>
          <w:lang w:eastAsia="zh-CN"/>
        </w:rPr>
        <w:t>”</w:t>
      </w:r>
      <w:r w:rsidR="00C33595">
        <w:rPr>
          <w:rFonts w:hint="eastAsia"/>
          <w:noProof/>
          <w:lang w:eastAsia="zh-CN"/>
        </w:rPr>
        <w:t xml:space="preserve"> pattern may not be the optimal pattern</w:t>
      </w:r>
      <w:r w:rsidR="005B38B1">
        <w:rPr>
          <w:rFonts w:hint="eastAsia"/>
          <w:noProof/>
        </w:rPr>
        <w:t xml:space="preserve">. </w:t>
      </w:r>
      <w:r w:rsidR="008D5AD9">
        <w:rPr>
          <w:rFonts w:hint="eastAsia"/>
          <w:noProof/>
          <w:lang w:eastAsia="zh-CN"/>
        </w:rPr>
        <w:t>Secondly</w:t>
      </w:r>
      <w:r w:rsidR="005B38B1">
        <w:rPr>
          <w:rFonts w:hint="eastAsia"/>
          <w:noProof/>
        </w:rPr>
        <w:t xml:space="preserve">, at the decoder, </w:t>
      </w:r>
      <w:r w:rsidR="008D5AD9">
        <w:rPr>
          <w:rFonts w:hint="eastAsia"/>
          <w:noProof/>
          <w:lang w:eastAsia="zh-CN"/>
        </w:rPr>
        <w:t xml:space="preserve">although [1] reduces the </w:t>
      </w:r>
      <w:r w:rsidR="00713218">
        <w:rPr>
          <w:rFonts w:hint="eastAsia"/>
          <w:szCs w:val="22"/>
          <w:lang w:val="en-CA" w:eastAsia="zh-CN"/>
        </w:rPr>
        <w:t xml:space="preserve">number of candidate Wedgelet patterns dramatically, it still has to perform Wedgelet pattern </w:t>
      </w:r>
      <w:r w:rsidR="008D5AD9">
        <w:rPr>
          <w:rFonts w:hint="eastAsia"/>
          <w:szCs w:val="22"/>
          <w:lang w:val="en-CA" w:eastAsia="zh-CN"/>
        </w:rPr>
        <w:t xml:space="preserve">search. </w:t>
      </w:r>
      <w:r w:rsidR="00A4793D">
        <w:rPr>
          <w:rFonts w:hint="eastAsia"/>
          <w:noProof/>
          <w:lang w:eastAsia="zh-CN"/>
        </w:rPr>
        <w:t>Based on above</w:t>
      </w:r>
      <w:r w:rsidR="005B38B1">
        <w:rPr>
          <w:rFonts w:hint="eastAsia"/>
          <w:noProof/>
        </w:rPr>
        <w:t xml:space="preserve"> two </w:t>
      </w:r>
      <w:r w:rsidR="00A4793D">
        <w:rPr>
          <w:rFonts w:hint="eastAsia"/>
          <w:noProof/>
          <w:lang w:eastAsia="zh-CN"/>
        </w:rPr>
        <w:t>considerations</w:t>
      </w:r>
      <w:r w:rsidR="008D5AD9">
        <w:rPr>
          <w:rFonts w:hint="eastAsia"/>
          <w:noProof/>
        </w:rPr>
        <w:t xml:space="preserve">, we </w:t>
      </w:r>
      <w:r w:rsidR="00A4793D">
        <w:rPr>
          <w:rFonts w:hint="eastAsia"/>
          <w:noProof/>
          <w:lang w:eastAsia="zh-CN"/>
        </w:rPr>
        <w:t xml:space="preserve">make two modifications </w:t>
      </w:r>
      <w:r w:rsidR="008A1F9A">
        <w:rPr>
          <w:rFonts w:hint="eastAsia"/>
          <w:noProof/>
          <w:lang w:eastAsia="zh-CN"/>
        </w:rPr>
        <w:t>based on</w:t>
      </w:r>
      <w:r w:rsidR="00ED6505">
        <w:rPr>
          <w:rFonts w:hint="eastAsia"/>
          <w:noProof/>
          <w:lang w:eastAsia="zh-CN"/>
        </w:rPr>
        <w:t xml:space="preserve"> [1] </w:t>
      </w:r>
      <w:r w:rsidR="008D5AD9">
        <w:rPr>
          <w:rFonts w:hint="eastAsia"/>
          <w:noProof/>
          <w:lang w:eastAsia="zh-CN"/>
        </w:rPr>
        <w:t xml:space="preserve">to </w:t>
      </w:r>
      <w:r w:rsidR="00A4793D">
        <w:rPr>
          <w:rFonts w:hint="eastAsia"/>
          <w:noProof/>
          <w:lang w:eastAsia="zh-CN"/>
        </w:rPr>
        <w:t xml:space="preserve">further </w:t>
      </w:r>
      <w:r w:rsidR="008D5AD9">
        <w:rPr>
          <w:rFonts w:hint="eastAsia"/>
          <w:noProof/>
          <w:lang w:eastAsia="zh-CN"/>
        </w:rPr>
        <w:t xml:space="preserve">simplify </w:t>
      </w:r>
      <w:r w:rsidR="008A1F9A">
        <w:rPr>
          <w:rFonts w:hint="eastAsia"/>
          <w:noProof/>
          <w:lang w:eastAsia="zh-CN"/>
        </w:rPr>
        <w:t xml:space="preserve">the decoder of </w:t>
      </w:r>
      <w:r w:rsidR="008D5AD9">
        <w:rPr>
          <w:rFonts w:hint="eastAsia"/>
          <w:noProof/>
          <w:lang w:eastAsia="zh-CN"/>
        </w:rPr>
        <w:t>DMM3</w:t>
      </w:r>
      <w:r w:rsidR="0050444E">
        <w:rPr>
          <w:rFonts w:hint="eastAsia"/>
          <w:noProof/>
          <w:lang w:eastAsia="zh-CN"/>
        </w:rPr>
        <w:t>.</w:t>
      </w:r>
    </w:p>
    <w:p w:rsidR="002607CC" w:rsidRDefault="002607CC" w:rsidP="008D5AD9">
      <w:pPr>
        <w:spacing w:line="300" w:lineRule="auto"/>
        <w:jc w:val="both"/>
        <w:rPr>
          <w:b/>
          <w:noProof/>
          <w:lang w:eastAsia="zh-CN"/>
        </w:rPr>
      </w:pPr>
      <w:r w:rsidRPr="00BE2D2E">
        <w:rPr>
          <w:rFonts w:hint="eastAsia"/>
          <w:b/>
          <w:noProof/>
          <w:lang w:eastAsia="zh-CN"/>
        </w:rPr>
        <w:t>Solution 1.</w:t>
      </w:r>
    </w:p>
    <w:p w:rsidR="00E755AB" w:rsidRPr="006D49EB" w:rsidRDefault="00E755AB" w:rsidP="008D5AD9">
      <w:pPr>
        <w:spacing w:line="300" w:lineRule="auto"/>
        <w:jc w:val="both"/>
        <w:rPr>
          <w:noProof/>
          <w:lang w:eastAsia="zh-CN"/>
        </w:rPr>
      </w:pPr>
      <w:r w:rsidRPr="006D49EB">
        <w:rPr>
          <w:rFonts w:hint="eastAsia"/>
          <w:noProof/>
          <w:lang w:eastAsia="zh-CN"/>
        </w:rPr>
        <w:t xml:space="preserve">This solution only applies to the case when the CTLB is intra coded with mode 2~34. </w:t>
      </w:r>
    </w:p>
    <w:p w:rsidR="005B38B1" w:rsidRPr="00753910" w:rsidRDefault="0050444E" w:rsidP="005B38B1">
      <w:pPr>
        <w:widowControl w:val="0"/>
        <w:numPr>
          <w:ilvl w:val="0"/>
          <w:numId w:val="21"/>
        </w:numPr>
        <w:tabs>
          <w:tab w:val="clear" w:pos="360"/>
          <w:tab w:val="clear" w:pos="720"/>
          <w:tab w:val="clear" w:pos="1080"/>
          <w:tab w:val="clear" w:pos="1440"/>
        </w:tabs>
        <w:overflowPunct/>
        <w:spacing w:before="0"/>
        <w:textAlignment w:val="auto"/>
      </w:pPr>
      <w:r>
        <w:rPr>
          <w:rFonts w:hint="eastAsia"/>
          <w:lang w:eastAsia="zh-CN"/>
        </w:rPr>
        <w:t xml:space="preserve">At the encoder, we </w:t>
      </w:r>
      <w:r w:rsidR="00E8547F">
        <w:rPr>
          <w:rFonts w:hint="eastAsia"/>
          <w:lang w:eastAsia="zh-CN"/>
        </w:rPr>
        <w:t>search the best</w:t>
      </w:r>
      <w:r w:rsidR="005B38B1">
        <w:rPr>
          <w:rFonts w:hint="eastAsia"/>
        </w:rPr>
        <w:t xml:space="preserve"> </w:t>
      </w:r>
      <w:r w:rsidR="005B38B1" w:rsidRPr="00753910">
        <w:t>Wedgelet</w:t>
      </w:r>
      <w:r w:rsidR="005B38B1">
        <w:rPr>
          <w:rFonts w:hint="eastAsia"/>
        </w:rPr>
        <w:t xml:space="preserve"> </w:t>
      </w:r>
      <w:r w:rsidR="00E8547F">
        <w:rPr>
          <w:rFonts w:hint="eastAsia"/>
          <w:lang w:eastAsia="zh-CN"/>
        </w:rPr>
        <w:t>pattern on original depth block</w:t>
      </w:r>
      <w:r w:rsidR="005B38B1">
        <w:rPr>
          <w:rFonts w:hint="eastAsia"/>
        </w:rPr>
        <w:t xml:space="preserve"> </w:t>
      </w:r>
      <w:r w:rsidR="003679F6">
        <w:rPr>
          <w:rFonts w:hint="eastAsia"/>
          <w:lang w:eastAsia="zh-CN"/>
        </w:rPr>
        <w:t xml:space="preserve">(instead of on </w:t>
      </w:r>
      <w:r w:rsidR="00D842ED">
        <w:rPr>
          <w:rFonts w:hint="eastAsia"/>
          <w:lang w:eastAsia="zh-CN"/>
        </w:rPr>
        <w:t xml:space="preserve">reconstructed </w:t>
      </w:r>
      <w:r w:rsidR="003679F6">
        <w:rPr>
          <w:rFonts w:hint="eastAsia"/>
          <w:lang w:eastAsia="zh-CN"/>
        </w:rPr>
        <w:t xml:space="preserve">CTLB) </w:t>
      </w:r>
      <w:r w:rsidR="005B38B1">
        <w:rPr>
          <w:rFonts w:hint="eastAsia"/>
        </w:rPr>
        <w:t>as follows</w:t>
      </w:r>
      <w:r w:rsidR="008C0B9D">
        <w:rPr>
          <w:rFonts w:hint="eastAsia"/>
          <w:lang w:eastAsia="zh-CN"/>
        </w:rPr>
        <w:t>:</w:t>
      </w:r>
    </w:p>
    <w:p w:rsidR="00074956" w:rsidRDefault="00002EB5">
      <w:pPr>
        <w:pStyle w:val="ab"/>
        <w:ind w:leftChars="150" w:left="330" w:firstLineChars="1000" w:firstLine="2400"/>
        <w:textAlignment w:val="center"/>
        <w:rPr>
          <w:rFonts w:eastAsia="宋体"/>
          <w:position w:val="-32"/>
          <w:lang w:eastAsia="zh-CN"/>
        </w:rPr>
      </w:pPr>
      <w:r w:rsidRPr="00BD57FF">
        <w:rPr>
          <w:position w:val="-32"/>
        </w:rPr>
        <w:object w:dxaOrig="5160" w:dyaOrig="720">
          <v:shape id="_x0000_i1026" type="#_x0000_t75" style="width:258pt;height:36pt" o:ole="">
            <v:imagedata r:id="rId15" o:title=""/>
          </v:shape>
          <o:OLEObject Type="Embed" ProgID="Equation.DSMT4" ShapeID="_x0000_i1026" DrawAspect="Content" ObjectID="_1419694151" r:id="rId16"/>
        </w:object>
      </w:r>
      <w:r w:rsidR="001B3910">
        <w:rPr>
          <w:rFonts w:eastAsia="宋体" w:hint="eastAsia"/>
          <w:position w:val="-32"/>
          <w:lang w:eastAsia="zh-CN"/>
        </w:rPr>
        <w:t xml:space="preserve">         (2)</w:t>
      </w:r>
    </w:p>
    <w:p w:rsidR="00074956" w:rsidRDefault="00794EE4" w:rsidP="00E32B15">
      <w:pPr>
        <w:ind w:left="330" w:hangingChars="150" w:hanging="330"/>
        <w:jc w:val="both"/>
        <w:rPr>
          <w:lang w:eastAsia="zh-CN"/>
        </w:rPr>
      </w:pPr>
      <w:r>
        <w:rPr>
          <w:rFonts w:hint="eastAsia"/>
          <w:lang w:eastAsia="zh-CN"/>
        </w:rPr>
        <w:lastRenderedPageBreak/>
        <w:t xml:space="preserve">   </w:t>
      </w:r>
      <w:r>
        <w:rPr>
          <w:lang w:eastAsia="zh-CN"/>
        </w:rPr>
        <w:t>w</w:t>
      </w:r>
      <w:r>
        <w:rPr>
          <w:rFonts w:hint="eastAsia"/>
          <w:lang w:eastAsia="zh-CN"/>
        </w:rPr>
        <w:t xml:space="preserve">here </w:t>
      </w:r>
      <w:r w:rsidR="00002EB5" w:rsidRPr="002D024E">
        <w:rPr>
          <w:rFonts w:hint="eastAsia"/>
          <w:i/>
          <w:lang w:eastAsia="zh-CN"/>
        </w:rPr>
        <w:t>I</w:t>
      </w:r>
      <w:r w:rsidR="00002EB5" w:rsidRPr="002D024E">
        <w:rPr>
          <w:rFonts w:hint="eastAsia"/>
          <w:i/>
          <w:vertAlign w:val="subscript"/>
          <w:lang w:eastAsia="zh-CN"/>
        </w:rPr>
        <w:t>D</w:t>
      </w:r>
      <w:r w:rsidR="00002EB5">
        <w:rPr>
          <w:rFonts w:hint="eastAsia"/>
          <w:lang w:eastAsia="zh-CN"/>
        </w:rPr>
        <w:t>(</w:t>
      </w:r>
      <w:r w:rsidR="00002EB5" w:rsidRPr="002D024E">
        <w:rPr>
          <w:rFonts w:hint="eastAsia"/>
          <w:i/>
          <w:lang w:eastAsia="zh-CN"/>
        </w:rPr>
        <w:t>i</w:t>
      </w:r>
      <w:r w:rsidR="00002EB5">
        <w:rPr>
          <w:rFonts w:hint="eastAsia"/>
          <w:lang w:eastAsia="zh-CN"/>
        </w:rPr>
        <w:t xml:space="preserve">) represents the </w:t>
      </w:r>
      <w:r w:rsidR="00A30DB4">
        <w:rPr>
          <w:rFonts w:hint="eastAsia"/>
          <w:lang w:eastAsia="zh-CN"/>
        </w:rPr>
        <w:t xml:space="preserve">original </w:t>
      </w:r>
      <w:r w:rsidR="00002EB5">
        <w:rPr>
          <w:rFonts w:hint="eastAsia"/>
          <w:lang w:eastAsia="zh-CN"/>
        </w:rPr>
        <w:t xml:space="preserve">depth value of pixel </w:t>
      </w:r>
      <w:r w:rsidR="00002EB5" w:rsidRPr="002D024E">
        <w:rPr>
          <w:i/>
          <w:lang w:eastAsia="zh-CN"/>
        </w:rPr>
        <w:t>i</w:t>
      </w:r>
      <w:r w:rsidR="00002EB5">
        <w:rPr>
          <w:rFonts w:hint="eastAsia"/>
          <w:lang w:eastAsia="zh-CN"/>
        </w:rPr>
        <w:t xml:space="preserve">, </w:t>
      </w:r>
      <w:r w:rsidR="00002EB5" w:rsidRPr="002D024E">
        <w:rPr>
          <w:rFonts w:hint="eastAsia"/>
          <w:i/>
          <w:lang w:eastAsia="zh-CN"/>
        </w:rPr>
        <w:t>I</w:t>
      </w:r>
      <w:r w:rsidR="00002EB5" w:rsidRPr="002D024E">
        <w:rPr>
          <w:rFonts w:hint="eastAsia"/>
          <w:i/>
          <w:vertAlign w:val="subscript"/>
          <w:lang w:eastAsia="zh-CN"/>
        </w:rPr>
        <w:t>D</w:t>
      </w:r>
      <w:r w:rsidR="00002EB5">
        <w:rPr>
          <w:rFonts w:hint="eastAsia"/>
          <w:lang w:eastAsia="zh-CN"/>
        </w:rPr>
        <w:t>(</w:t>
      </w:r>
      <w:r w:rsidR="00002EB5" w:rsidRPr="002D024E">
        <w:rPr>
          <w:rFonts w:hint="eastAsia"/>
          <w:i/>
          <w:lang w:eastAsia="zh-CN"/>
        </w:rPr>
        <w:t>R</w:t>
      </w:r>
      <w:r w:rsidR="00002EB5" w:rsidRPr="002D024E">
        <w:rPr>
          <w:rFonts w:hint="eastAsia"/>
          <w:i/>
          <w:vertAlign w:val="subscript"/>
          <w:lang w:eastAsia="zh-CN"/>
        </w:rPr>
        <w:t>1</w:t>
      </w:r>
      <w:r w:rsidR="00002EB5">
        <w:rPr>
          <w:rFonts w:hint="eastAsia"/>
          <w:lang w:eastAsia="zh-CN"/>
        </w:rPr>
        <w:t xml:space="preserve">) represents the DC value of the first partition region and </w:t>
      </w:r>
      <w:r w:rsidR="002D024E" w:rsidRPr="002D024E">
        <w:rPr>
          <w:rFonts w:hint="eastAsia"/>
          <w:i/>
          <w:lang w:eastAsia="zh-CN"/>
        </w:rPr>
        <w:t>I</w:t>
      </w:r>
      <w:r w:rsidR="002D024E" w:rsidRPr="002D024E">
        <w:rPr>
          <w:rFonts w:hint="eastAsia"/>
          <w:i/>
          <w:vertAlign w:val="subscript"/>
          <w:lang w:eastAsia="zh-CN"/>
        </w:rPr>
        <w:t>D</w:t>
      </w:r>
      <w:r w:rsidR="002D024E">
        <w:rPr>
          <w:rFonts w:hint="eastAsia"/>
          <w:lang w:eastAsia="zh-CN"/>
        </w:rPr>
        <w:t>(</w:t>
      </w:r>
      <w:r w:rsidR="002D024E" w:rsidRPr="002D024E">
        <w:rPr>
          <w:rFonts w:hint="eastAsia"/>
          <w:i/>
          <w:lang w:eastAsia="zh-CN"/>
        </w:rPr>
        <w:t>R</w:t>
      </w:r>
      <w:r w:rsidR="002D024E">
        <w:rPr>
          <w:rFonts w:hint="eastAsia"/>
          <w:i/>
          <w:vertAlign w:val="subscript"/>
          <w:lang w:eastAsia="zh-CN"/>
        </w:rPr>
        <w:t>2</w:t>
      </w:r>
      <w:r w:rsidR="002D024E">
        <w:rPr>
          <w:rFonts w:hint="eastAsia"/>
          <w:lang w:eastAsia="zh-CN"/>
        </w:rPr>
        <w:t xml:space="preserve">) </w:t>
      </w:r>
      <w:r w:rsidR="00002EB5">
        <w:rPr>
          <w:rFonts w:hint="eastAsia"/>
          <w:lang w:eastAsia="zh-CN"/>
        </w:rPr>
        <w:t>represents the DC value of the second partition region.</w:t>
      </w:r>
    </w:p>
    <w:p w:rsidR="00074956" w:rsidRDefault="005B38B1">
      <w:pPr>
        <w:widowControl w:val="0"/>
        <w:numPr>
          <w:ilvl w:val="0"/>
          <w:numId w:val="21"/>
        </w:numPr>
        <w:tabs>
          <w:tab w:val="clear" w:pos="360"/>
          <w:tab w:val="clear" w:pos="720"/>
          <w:tab w:val="clear" w:pos="1080"/>
          <w:tab w:val="clear" w:pos="1440"/>
        </w:tabs>
        <w:overflowPunct/>
        <w:spacing w:before="0" w:line="300" w:lineRule="auto"/>
        <w:jc w:val="both"/>
        <w:textAlignment w:val="auto"/>
        <w:rPr>
          <w:lang w:eastAsia="zh-CN"/>
        </w:rPr>
      </w:pPr>
      <w:r>
        <w:rPr>
          <w:rFonts w:hint="eastAsia"/>
          <w:noProof/>
        </w:rPr>
        <w:t xml:space="preserve">Signal </w:t>
      </w:r>
      <w:r w:rsidR="008A1F9A">
        <w:rPr>
          <w:rFonts w:hint="eastAsia"/>
          <w:noProof/>
          <w:lang w:eastAsia="zh-CN"/>
        </w:rPr>
        <w:t xml:space="preserve">index of the best </w:t>
      </w:r>
      <w:r>
        <w:rPr>
          <w:rFonts w:hint="eastAsia"/>
          <w:noProof/>
        </w:rPr>
        <w:t xml:space="preserve">Wedgelet </w:t>
      </w:r>
      <w:r w:rsidR="008A1F9A">
        <w:rPr>
          <w:rFonts w:hint="eastAsia"/>
          <w:noProof/>
          <w:lang w:eastAsia="zh-CN"/>
        </w:rPr>
        <w:t xml:space="preserve">pattern </w:t>
      </w:r>
      <w:r w:rsidR="00365AEA">
        <w:rPr>
          <w:rFonts w:hint="eastAsia"/>
          <w:noProof/>
          <w:lang w:eastAsia="zh-CN"/>
        </w:rPr>
        <w:t xml:space="preserve">in </w:t>
      </w:r>
      <w:r w:rsidR="008A1F9A">
        <w:rPr>
          <w:rFonts w:hint="eastAsia"/>
          <w:noProof/>
          <w:lang w:eastAsia="zh-CN"/>
        </w:rPr>
        <w:t>the</w:t>
      </w:r>
      <w:r>
        <w:rPr>
          <w:rFonts w:hint="eastAsia"/>
          <w:noProof/>
        </w:rPr>
        <w:t xml:space="preserve"> </w:t>
      </w:r>
      <w:r w:rsidR="00D11D3C">
        <w:rPr>
          <w:rFonts w:hint="eastAsia"/>
          <w:noProof/>
          <w:lang w:eastAsia="zh-CN"/>
        </w:rPr>
        <w:t xml:space="preserve">predefined </w:t>
      </w:r>
      <w:r w:rsidR="00F74F6F">
        <w:rPr>
          <w:rFonts w:hint="eastAsia"/>
          <w:noProof/>
          <w:lang w:eastAsia="zh-CN"/>
        </w:rPr>
        <w:t xml:space="preserve">candidate </w:t>
      </w:r>
      <w:r w:rsidR="00F74F6F">
        <w:rPr>
          <w:rFonts w:hint="eastAsia"/>
          <w:noProof/>
        </w:rPr>
        <w:t xml:space="preserve">Wedgelet </w:t>
      </w:r>
      <w:r w:rsidR="00F74F6F">
        <w:rPr>
          <w:rFonts w:hint="eastAsia"/>
          <w:noProof/>
          <w:lang w:eastAsia="zh-CN"/>
        </w:rPr>
        <w:t>pattern set</w:t>
      </w:r>
      <w:r w:rsidR="00D11D3C">
        <w:rPr>
          <w:rFonts w:hint="eastAsia"/>
          <w:noProof/>
          <w:lang w:eastAsia="zh-CN"/>
        </w:rPr>
        <w:t xml:space="preserve">. Therefore, the decoder does not perform any </w:t>
      </w:r>
      <w:r w:rsidR="00D11D3C">
        <w:rPr>
          <w:rFonts w:hint="eastAsia"/>
          <w:noProof/>
        </w:rPr>
        <w:t xml:space="preserve">Wedgelet </w:t>
      </w:r>
      <w:r w:rsidR="00D11D3C">
        <w:rPr>
          <w:rFonts w:hint="eastAsia"/>
          <w:noProof/>
          <w:lang w:eastAsia="zh-CN"/>
        </w:rPr>
        <w:t>pattern</w:t>
      </w:r>
      <w:r w:rsidR="00E8257C">
        <w:rPr>
          <w:rFonts w:hint="eastAsia"/>
          <w:noProof/>
          <w:lang w:eastAsia="zh-CN"/>
        </w:rPr>
        <w:t xml:space="preserve"> search</w:t>
      </w:r>
      <w:r>
        <w:rPr>
          <w:rFonts w:hint="eastAsia"/>
          <w:noProof/>
        </w:rPr>
        <w:t xml:space="preserve">. </w:t>
      </w:r>
    </w:p>
    <w:p w:rsidR="003529D0" w:rsidRDefault="003529D0" w:rsidP="003677B8">
      <w:pPr>
        <w:spacing w:line="300" w:lineRule="auto"/>
        <w:jc w:val="both"/>
        <w:rPr>
          <w:b/>
          <w:noProof/>
          <w:lang w:eastAsia="zh-CN"/>
        </w:rPr>
      </w:pPr>
      <w:r w:rsidRPr="00BE2D2E">
        <w:rPr>
          <w:rFonts w:hint="eastAsia"/>
          <w:b/>
          <w:noProof/>
          <w:lang w:eastAsia="zh-CN"/>
        </w:rPr>
        <w:t xml:space="preserve">Solution </w:t>
      </w:r>
      <w:r w:rsidR="003677B8">
        <w:rPr>
          <w:rFonts w:hint="eastAsia"/>
          <w:b/>
          <w:noProof/>
          <w:lang w:eastAsia="zh-CN"/>
        </w:rPr>
        <w:t>2.</w:t>
      </w:r>
    </w:p>
    <w:p w:rsidR="003677B8" w:rsidRPr="00F61511" w:rsidRDefault="003677B8" w:rsidP="003677B8">
      <w:pPr>
        <w:spacing w:line="300" w:lineRule="auto"/>
        <w:jc w:val="both"/>
        <w:rPr>
          <w:noProof/>
          <w:szCs w:val="22"/>
          <w:lang w:eastAsia="zh-CN"/>
        </w:rPr>
      </w:pPr>
      <w:r w:rsidRPr="00F61511">
        <w:rPr>
          <w:rFonts w:hint="eastAsia"/>
          <w:noProof/>
          <w:szCs w:val="22"/>
          <w:lang w:eastAsia="zh-CN"/>
        </w:rPr>
        <w:t>When the CTLB is intra coded with mode 2~34, the coding scheme is the same with solution 1.</w:t>
      </w:r>
    </w:p>
    <w:p w:rsidR="00895D58" w:rsidRPr="00F61511" w:rsidRDefault="003677B8" w:rsidP="00895D58">
      <w:pPr>
        <w:spacing w:line="300" w:lineRule="auto"/>
        <w:jc w:val="both"/>
        <w:rPr>
          <w:noProof/>
          <w:szCs w:val="22"/>
          <w:lang w:eastAsia="zh-CN"/>
        </w:rPr>
      </w:pPr>
      <w:r w:rsidRPr="00F61511">
        <w:rPr>
          <w:rFonts w:hint="eastAsia"/>
          <w:noProof/>
          <w:szCs w:val="22"/>
          <w:lang w:eastAsia="zh-CN"/>
        </w:rPr>
        <w:t>When the CTLB is</w:t>
      </w:r>
      <w:r w:rsidR="00AC15A6">
        <w:rPr>
          <w:rFonts w:hint="eastAsia"/>
          <w:noProof/>
          <w:szCs w:val="22"/>
          <w:lang w:eastAsia="zh-CN"/>
        </w:rPr>
        <w:t xml:space="preserve"> not intra coded with mode 2~34,</w:t>
      </w:r>
      <w:r w:rsidRPr="00F61511">
        <w:rPr>
          <w:rFonts w:hint="eastAsia"/>
          <w:noProof/>
          <w:szCs w:val="22"/>
          <w:lang w:eastAsia="zh-CN"/>
        </w:rPr>
        <w:t xml:space="preserve"> </w:t>
      </w:r>
      <w:r w:rsidR="00AC15A6">
        <w:rPr>
          <w:rFonts w:hint="eastAsia"/>
          <w:noProof/>
          <w:szCs w:val="22"/>
          <w:lang w:eastAsia="zh-CN"/>
        </w:rPr>
        <w:t>f</w:t>
      </w:r>
      <w:r w:rsidRPr="00F61511">
        <w:rPr>
          <w:rFonts w:hint="eastAsia"/>
          <w:noProof/>
          <w:szCs w:val="22"/>
          <w:lang w:eastAsia="zh-CN"/>
        </w:rPr>
        <w:t>or the coarse search process</w:t>
      </w:r>
      <w:r w:rsidR="00C22E92" w:rsidRPr="00F61511">
        <w:rPr>
          <w:rFonts w:hint="eastAsia"/>
          <w:noProof/>
          <w:szCs w:val="22"/>
          <w:lang w:eastAsia="zh-CN"/>
        </w:rPr>
        <w:t>:</w:t>
      </w:r>
    </w:p>
    <w:p w:rsidR="003677B8" w:rsidRPr="00F61511" w:rsidRDefault="003677B8" w:rsidP="00895D58">
      <w:pPr>
        <w:pStyle w:val="ab"/>
        <w:numPr>
          <w:ilvl w:val="0"/>
          <w:numId w:val="37"/>
        </w:numPr>
        <w:spacing w:line="300" w:lineRule="auto"/>
        <w:rPr>
          <w:b/>
          <w:noProof/>
          <w:sz w:val="22"/>
          <w:szCs w:val="22"/>
          <w:lang w:eastAsia="zh-CN"/>
        </w:rPr>
      </w:pPr>
      <w:r w:rsidRPr="00F61511">
        <w:rPr>
          <w:rFonts w:hint="eastAsia"/>
          <w:sz w:val="22"/>
          <w:szCs w:val="22"/>
          <w:lang w:eastAsia="zh-CN"/>
        </w:rPr>
        <w:t>At the encoder, we search the best</w:t>
      </w:r>
      <w:r w:rsidRPr="00F61511">
        <w:rPr>
          <w:rFonts w:hint="eastAsia"/>
          <w:sz w:val="22"/>
          <w:szCs w:val="22"/>
        </w:rPr>
        <w:t xml:space="preserve"> </w:t>
      </w:r>
      <w:r w:rsidRPr="00F61511">
        <w:rPr>
          <w:sz w:val="22"/>
          <w:szCs w:val="22"/>
        </w:rPr>
        <w:t>Wedgelet</w:t>
      </w:r>
      <w:r w:rsidRPr="00F61511">
        <w:rPr>
          <w:rFonts w:hint="eastAsia"/>
          <w:sz w:val="22"/>
          <w:szCs w:val="22"/>
        </w:rPr>
        <w:t xml:space="preserve"> </w:t>
      </w:r>
      <w:r w:rsidRPr="00F61511">
        <w:rPr>
          <w:rFonts w:hint="eastAsia"/>
          <w:sz w:val="22"/>
          <w:szCs w:val="22"/>
          <w:lang w:eastAsia="zh-CN"/>
        </w:rPr>
        <w:t>pattern on original depth block</w:t>
      </w:r>
      <w:r w:rsidRPr="00F61511">
        <w:rPr>
          <w:rFonts w:hint="eastAsia"/>
          <w:sz w:val="22"/>
          <w:szCs w:val="22"/>
        </w:rPr>
        <w:t xml:space="preserve"> </w:t>
      </w:r>
      <w:r w:rsidRPr="00F61511">
        <w:rPr>
          <w:rFonts w:hint="eastAsia"/>
          <w:sz w:val="22"/>
          <w:szCs w:val="22"/>
          <w:lang w:eastAsia="zh-CN"/>
        </w:rPr>
        <w:t xml:space="preserve">(instead of on reconstructed CTLB) </w:t>
      </w:r>
      <w:r w:rsidRPr="00F61511">
        <w:rPr>
          <w:rFonts w:hint="eastAsia"/>
          <w:sz w:val="22"/>
          <w:szCs w:val="22"/>
        </w:rPr>
        <w:t>as follows</w:t>
      </w:r>
      <w:r w:rsidRPr="00F61511">
        <w:rPr>
          <w:rFonts w:hint="eastAsia"/>
          <w:sz w:val="22"/>
          <w:szCs w:val="22"/>
          <w:lang w:eastAsia="zh-CN"/>
        </w:rPr>
        <w:t>:</w:t>
      </w:r>
    </w:p>
    <w:p w:rsidR="003677B8" w:rsidRPr="00F61511" w:rsidRDefault="003677B8" w:rsidP="00F61511">
      <w:pPr>
        <w:pStyle w:val="ab"/>
        <w:ind w:leftChars="150" w:left="330" w:firstLineChars="1000" w:firstLine="2200"/>
        <w:textAlignment w:val="center"/>
        <w:rPr>
          <w:rFonts w:eastAsia="宋体"/>
          <w:position w:val="-32"/>
          <w:sz w:val="22"/>
          <w:szCs w:val="22"/>
          <w:lang w:eastAsia="zh-CN"/>
        </w:rPr>
      </w:pPr>
      <w:r w:rsidRPr="00F61511">
        <w:rPr>
          <w:position w:val="-32"/>
          <w:sz w:val="22"/>
          <w:szCs w:val="22"/>
        </w:rPr>
        <w:object w:dxaOrig="5160" w:dyaOrig="720">
          <v:shape id="_x0000_i1027" type="#_x0000_t75" style="width:258pt;height:36pt" o:ole="">
            <v:imagedata r:id="rId15" o:title=""/>
          </v:shape>
          <o:OLEObject Type="Embed" ProgID="Equation.DSMT4" ShapeID="_x0000_i1027" DrawAspect="Content" ObjectID="_1419694152" r:id="rId17"/>
        </w:object>
      </w:r>
      <w:r w:rsidRPr="00F61511">
        <w:rPr>
          <w:rFonts w:eastAsia="宋体" w:hint="eastAsia"/>
          <w:position w:val="-32"/>
          <w:sz w:val="22"/>
          <w:szCs w:val="22"/>
          <w:lang w:eastAsia="zh-CN"/>
        </w:rPr>
        <w:t xml:space="preserve">         (2)</w:t>
      </w:r>
    </w:p>
    <w:p w:rsidR="00895D58" w:rsidRPr="00F61511" w:rsidRDefault="003677B8" w:rsidP="00895D58">
      <w:pPr>
        <w:ind w:left="330" w:hangingChars="150" w:hanging="330"/>
        <w:jc w:val="both"/>
        <w:rPr>
          <w:szCs w:val="22"/>
          <w:lang w:eastAsia="zh-CN"/>
        </w:rPr>
      </w:pPr>
      <w:r w:rsidRPr="00F61511">
        <w:rPr>
          <w:rFonts w:hint="eastAsia"/>
          <w:szCs w:val="22"/>
          <w:lang w:eastAsia="zh-CN"/>
        </w:rPr>
        <w:t xml:space="preserve">   </w:t>
      </w:r>
      <w:r w:rsidRPr="00F61511">
        <w:rPr>
          <w:szCs w:val="22"/>
          <w:lang w:eastAsia="zh-CN"/>
        </w:rPr>
        <w:t>w</w:t>
      </w:r>
      <w:r w:rsidRPr="00F61511">
        <w:rPr>
          <w:rFonts w:hint="eastAsia"/>
          <w:szCs w:val="22"/>
          <w:lang w:eastAsia="zh-CN"/>
        </w:rPr>
        <w:t xml:space="preserve">here </w:t>
      </w:r>
      <w:r w:rsidRPr="00F61511">
        <w:rPr>
          <w:rFonts w:hint="eastAsia"/>
          <w:i/>
          <w:szCs w:val="22"/>
          <w:lang w:eastAsia="zh-CN"/>
        </w:rPr>
        <w:t>I</w:t>
      </w:r>
      <w:r w:rsidRPr="00F61511">
        <w:rPr>
          <w:rFonts w:hint="eastAsia"/>
          <w:i/>
          <w:szCs w:val="22"/>
          <w:vertAlign w:val="subscript"/>
          <w:lang w:eastAsia="zh-CN"/>
        </w:rPr>
        <w:t>D</w:t>
      </w:r>
      <w:r w:rsidRPr="00F61511">
        <w:rPr>
          <w:rFonts w:hint="eastAsia"/>
          <w:szCs w:val="22"/>
          <w:lang w:eastAsia="zh-CN"/>
        </w:rPr>
        <w:t>(</w:t>
      </w:r>
      <w:r w:rsidRPr="00F61511">
        <w:rPr>
          <w:rFonts w:hint="eastAsia"/>
          <w:i/>
          <w:szCs w:val="22"/>
          <w:lang w:eastAsia="zh-CN"/>
        </w:rPr>
        <w:t>i</w:t>
      </w:r>
      <w:r w:rsidRPr="00F61511">
        <w:rPr>
          <w:rFonts w:hint="eastAsia"/>
          <w:szCs w:val="22"/>
          <w:lang w:eastAsia="zh-CN"/>
        </w:rPr>
        <w:t xml:space="preserve">) represents the original depth value of pixel </w:t>
      </w:r>
      <w:r w:rsidRPr="00F61511">
        <w:rPr>
          <w:i/>
          <w:szCs w:val="22"/>
          <w:lang w:eastAsia="zh-CN"/>
        </w:rPr>
        <w:t>i</w:t>
      </w:r>
      <w:r w:rsidRPr="00F61511">
        <w:rPr>
          <w:rFonts w:hint="eastAsia"/>
          <w:szCs w:val="22"/>
          <w:lang w:eastAsia="zh-CN"/>
        </w:rPr>
        <w:t xml:space="preserve">, </w:t>
      </w:r>
      <w:r w:rsidRPr="00F61511">
        <w:rPr>
          <w:rFonts w:hint="eastAsia"/>
          <w:i/>
          <w:szCs w:val="22"/>
          <w:lang w:eastAsia="zh-CN"/>
        </w:rPr>
        <w:t>I</w:t>
      </w:r>
      <w:r w:rsidRPr="00F61511">
        <w:rPr>
          <w:rFonts w:hint="eastAsia"/>
          <w:i/>
          <w:szCs w:val="22"/>
          <w:vertAlign w:val="subscript"/>
          <w:lang w:eastAsia="zh-CN"/>
        </w:rPr>
        <w:t>D</w:t>
      </w:r>
      <w:r w:rsidRPr="00F61511">
        <w:rPr>
          <w:rFonts w:hint="eastAsia"/>
          <w:szCs w:val="22"/>
          <w:lang w:eastAsia="zh-CN"/>
        </w:rPr>
        <w:t>(</w:t>
      </w:r>
      <w:r w:rsidRPr="00F61511">
        <w:rPr>
          <w:rFonts w:hint="eastAsia"/>
          <w:i/>
          <w:szCs w:val="22"/>
          <w:lang w:eastAsia="zh-CN"/>
        </w:rPr>
        <w:t>R</w:t>
      </w:r>
      <w:r w:rsidRPr="00F61511">
        <w:rPr>
          <w:rFonts w:hint="eastAsia"/>
          <w:i/>
          <w:szCs w:val="22"/>
          <w:vertAlign w:val="subscript"/>
          <w:lang w:eastAsia="zh-CN"/>
        </w:rPr>
        <w:t>1</w:t>
      </w:r>
      <w:r w:rsidRPr="00F61511">
        <w:rPr>
          <w:rFonts w:hint="eastAsia"/>
          <w:szCs w:val="22"/>
          <w:lang w:eastAsia="zh-CN"/>
        </w:rPr>
        <w:t xml:space="preserve">) represents the DC value of the first partition region and </w:t>
      </w:r>
      <w:r w:rsidRPr="00F61511">
        <w:rPr>
          <w:rFonts w:hint="eastAsia"/>
          <w:i/>
          <w:szCs w:val="22"/>
          <w:lang w:eastAsia="zh-CN"/>
        </w:rPr>
        <w:t>I</w:t>
      </w:r>
      <w:r w:rsidRPr="00F61511">
        <w:rPr>
          <w:rFonts w:hint="eastAsia"/>
          <w:i/>
          <w:szCs w:val="22"/>
          <w:vertAlign w:val="subscript"/>
          <w:lang w:eastAsia="zh-CN"/>
        </w:rPr>
        <w:t>D</w:t>
      </w:r>
      <w:r w:rsidRPr="00F61511">
        <w:rPr>
          <w:rFonts w:hint="eastAsia"/>
          <w:szCs w:val="22"/>
          <w:lang w:eastAsia="zh-CN"/>
        </w:rPr>
        <w:t>(</w:t>
      </w:r>
      <w:r w:rsidRPr="00F61511">
        <w:rPr>
          <w:rFonts w:hint="eastAsia"/>
          <w:i/>
          <w:szCs w:val="22"/>
          <w:lang w:eastAsia="zh-CN"/>
        </w:rPr>
        <w:t>R</w:t>
      </w:r>
      <w:r w:rsidRPr="00F61511">
        <w:rPr>
          <w:rFonts w:hint="eastAsia"/>
          <w:i/>
          <w:szCs w:val="22"/>
          <w:vertAlign w:val="subscript"/>
          <w:lang w:eastAsia="zh-CN"/>
        </w:rPr>
        <w:t>2</w:t>
      </w:r>
      <w:r w:rsidRPr="00F61511">
        <w:rPr>
          <w:rFonts w:hint="eastAsia"/>
          <w:szCs w:val="22"/>
          <w:lang w:eastAsia="zh-CN"/>
        </w:rPr>
        <w:t>) represents the DC value of the second partition region.</w:t>
      </w:r>
    </w:p>
    <w:p w:rsidR="003677B8" w:rsidRPr="00F61511" w:rsidRDefault="003677B8" w:rsidP="00895D58">
      <w:pPr>
        <w:pStyle w:val="ab"/>
        <w:numPr>
          <w:ilvl w:val="0"/>
          <w:numId w:val="37"/>
        </w:numPr>
        <w:rPr>
          <w:sz w:val="22"/>
          <w:szCs w:val="22"/>
          <w:lang w:eastAsia="zh-CN"/>
        </w:rPr>
      </w:pPr>
      <w:r w:rsidRPr="00F61511">
        <w:rPr>
          <w:rFonts w:hint="eastAsia"/>
          <w:noProof/>
          <w:sz w:val="22"/>
          <w:szCs w:val="22"/>
        </w:rPr>
        <w:t xml:space="preserve">Signal </w:t>
      </w:r>
      <w:r w:rsidRPr="00F61511">
        <w:rPr>
          <w:rFonts w:hint="eastAsia"/>
          <w:noProof/>
          <w:sz w:val="22"/>
          <w:szCs w:val="22"/>
          <w:lang w:eastAsia="zh-CN"/>
        </w:rPr>
        <w:t xml:space="preserve">index of the best </w:t>
      </w:r>
      <w:r w:rsidRPr="00F61511">
        <w:rPr>
          <w:rFonts w:hint="eastAsia"/>
          <w:noProof/>
          <w:sz w:val="22"/>
          <w:szCs w:val="22"/>
        </w:rPr>
        <w:t xml:space="preserve">Wedgelet </w:t>
      </w:r>
      <w:r w:rsidRPr="00F61511">
        <w:rPr>
          <w:rFonts w:hint="eastAsia"/>
          <w:noProof/>
          <w:sz w:val="22"/>
          <w:szCs w:val="22"/>
          <w:lang w:eastAsia="zh-CN"/>
        </w:rPr>
        <w:t>pattern in the</w:t>
      </w:r>
      <w:r w:rsidRPr="00F61511">
        <w:rPr>
          <w:rFonts w:hint="eastAsia"/>
          <w:noProof/>
          <w:sz w:val="22"/>
          <w:szCs w:val="22"/>
        </w:rPr>
        <w:t xml:space="preserve"> </w:t>
      </w:r>
      <w:r w:rsidR="008F1629" w:rsidRPr="00F61511">
        <w:rPr>
          <w:rFonts w:eastAsiaTheme="minorEastAsia" w:hint="eastAsia"/>
          <w:noProof/>
          <w:sz w:val="22"/>
          <w:szCs w:val="22"/>
          <w:lang w:eastAsia="zh-CN"/>
        </w:rPr>
        <w:t>coarse</w:t>
      </w:r>
      <w:r w:rsidRPr="00F61511">
        <w:rPr>
          <w:rFonts w:hint="eastAsia"/>
          <w:noProof/>
          <w:sz w:val="22"/>
          <w:szCs w:val="22"/>
          <w:lang w:eastAsia="zh-CN"/>
        </w:rPr>
        <w:t xml:space="preserve"> candidate </w:t>
      </w:r>
      <w:r w:rsidRPr="00F61511">
        <w:rPr>
          <w:rFonts w:hint="eastAsia"/>
          <w:noProof/>
          <w:sz w:val="22"/>
          <w:szCs w:val="22"/>
        </w:rPr>
        <w:t xml:space="preserve">Wedgelet </w:t>
      </w:r>
      <w:r w:rsidRPr="00F61511">
        <w:rPr>
          <w:rFonts w:hint="eastAsia"/>
          <w:noProof/>
          <w:sz w:val="22"/>
          <w:szCs w:val="22"/>
          <w:lang w:eastAsia="zh-CN"/>
        </w:rPr>
        <w:t xml:space="preserve">pattern set. Therefore, the decoder does not perform any </w:t>
      </w:r>
      <w:r w:rsidRPr="00F61511">
        <w:rPr>
          <w:rFonts w:hint="eastAsia"/>
          <w:noProof/>
          <w:sz w:val="22"/>
          <w:szCs w:val="22"/>
        </w:rPr>
        <w:t xml:space="preserve">Wedgelet </w:t>
      </w:r>
      <w:r w:rsidRPr="00F61511">
        <w:rPr>
          <w:rFonts w:hint="eastAsia"/>
          <w:noProof/>
          <w:sz w:val="22"/>
          <w:szCs w:val="22"/>
          <w:lang w:eastAsia="zh-CN"/>
        </w:rPr>
        <w:t>pattern search</w:t>
      </w:r>
      <w:r w:rsidR="009D3A60" w:rsidRPr="00F61511">
        <w:rPr>
          <w:rFonts w:eastAsiaTheme="minorEastAsia" w:hint="eastAsia"/>
          <w:noProof/>
          <w:sz w:val="22"/>
          <w:szCs w:val="22"/>
          <w:lang w:eastAsia="zh-CN"/>
        </w:rPr>
        <w:t xml:space="preserve"> at this stage</w:t>
      </w:r>
      <w:r w:rsidRPr="00F61511">
        <w:rPr>
          <w:rFonts w:hint="eastAsia"/>
          <w:noProof/>
          <w:sz w:val="22"/>
          <w:szCs w:val="22"/>
        </w:rPr>
        <w:t xml:space="preserve">. </w:t>
      </w:r>
    </w:p>
    <w:p w:rsidR="003677B8" w:rsidRDefault="003C7591" w:rsidP="003677B8">
      <w:pPr>
        <w:spacing w:line="300" w:lineRule="auto"/>
        <w:jc w:val="both"/>
        <w:rPr>
          <w:noProof/>
          <w:szCs w:val="22"/>
          <w:lang w:eastAsia="zh-CN"/>
        </w:rPr>
      </w:pPr>
      <w:r w:rsidRPr="0091432D">
        <w:rPr>
          <w:rFonts w:hint="eastAsia"/>
          <w:noProof/>
          <w:szCs w:val="22"/>
          <w:lang w:eastAsia="zh-CN"/>
        </w:rPr>
        <w:t>For the fine search process, we apply the same method as in HTM</w:t>
      </w:r>
      <w:r w:rsidR="0003468A">
        <w:rPr>
          <w:rFonts w:hint="eastAsia"/>
          <w:noProof/>
          <w:szCs w:val="22"/>
          <w:lang w:eastAsia="zh-CN"/>
        </w:rPr>
        <w:t>-</w:t>
      </w:r>
      <w:r w:rsidRPr="0091432D">
        <w:rPr>
          <w:rFonts w:hint="eastAsia"/>
          <w:noProof/>
          <w:szCs w:val="22"/>
          <w:lang w:eastAsia="zh-CN"/>
        </w:rPr>
        <w:t>5.0.1.</w:t>
      </w:r>
    </w:p>
    <w:p w:rsidR="00174815" w:rsidRDefault="00174815" w:rsidP="00174815">
      <w:pPr>
        <w:spacing w:line="300" w:lineRule="auto"/>
        <w:jc w:val="both"/>
        <w:rPr>
          <w:b/>
          <w:noProof/>
          <w:lang w:eastAsia="zh-CN"/>
        </w:rPr>
      </w:pPr>
      <w:r w:rsidRPr="00BE2D2E">
        <w:rPr>
          <w:rFonts w:hint="eastAsia"/>
          <w:b/>
          <w:noProof/>
          <w:lang w:eastAsia="zh-CN"/>
        </w:rPr>
        <w:t xml:space="preserve">Solution </w:t>
      </w:r>
      <w:r>
        <w:rPr>
          <w:rFonts w:hint="eastAsia"/>
          <w:b/>
          <w:noProof/>
          <w:lang w:eastAsia="zh-CN"/>
        </w:rPr>
        <w:t>3.</w:t>
      </w:r>
    </w:p>
    <w:p w:rsidR="00173BD2" w:rsidRPr="00F61511" w:rsidRDefault="00173BD2" w:rsidP="00173BD2">
      <w:pPr>
        <w:spacing w:line="300" w:lineRule="auto"/>
        <w:jc w:val="both"/>
        <w:rPr>
          <w:noProof/>
          <w:szCs w:val="22"/>
          <w:lang w:eastAsia="zh-CN"/>
        </w:rPr>
      </w:pPr>
      <w:r w:rsidRPr="00F61511">
        <w:rPr>
          <w:rFonts w:hint="eastAsia"/>
          <w:noProof/>
          <w:szCs w:val="22"/>
          <w:lang w:eastAsia="zh-CN"/>
        </w:rPr>
        <w:t>When the CTLB is intra coded with mode 2~34, the coding scheme is the same with solution 1.</w:t>
      </w:r>
    </w:p>
    <w:p w:rsidR="00173BD2" w:rsidRPr="00F61511" w:rsidRDefault="00173BD2" w:rsidP="00173BD2">
      <w:pPr>
        <w:spacing w:line="300" w:lineRule="auto"/>
        <w:jc w:val="both"/>
        <w:rPr>
          <w:noProof/>
          <w:szCs w:val="22"/>
          <w:lang w:eastAsia="zh-CN"/>
        </w:rPr>
      </w:pPr>
      <w:r w:rsidRPr="00F61511">
        <w:rPr>
          <w:rFonts w:hint="eastAsia"/>
          <w:noProof/>
          <w:szCs w:val="22"/>
          <w:lang w:eastAsia="zh-CN"/>
        </w:rPr>
        <w:t>When the CTLB is</w:t>
      </w:r>
      <w:r>
        <w:rPr>
          <w:rFonts w:hint="eastAsia"/>
          <w:noProof/>
          <w:szCs w:val="22"/>
          <w:lang w:eastAsia="zh-CN"/>
        </w:rPr>
        <w:t xml:space="preserve"> not intra coded with mode 2~34,</w:t>
      </w:r>
      <w:r w:rsidRPr="00F61511">
        <w:rPr>
          <w:rFonts w:hint="eastAsia"/>
          <w:noProof/>
          <w:szCs w:val="22"/>
          <w:lang w:eastAsia="zh-CN"/>
        </w:rPr>
        <w:t xml:space="preserve"> </w:t>
      </w:r>
      <w:r>
        <w:rPr>
          <w:rFonts w:hint="eastAsia"/>
          <w:noProof/>
          <w:szCs w:val="22"/>
          <w:lang w:eastAsia="zh-CN"/>
        </w:rPr>
        <w:t>for the coarse search, the meth</w:t>
      </w:r>
      <w:r w:rsidR="002D7DAF">
        <w:rPr>
          <w:rFonts w:hint="eastAsia"/>
          <w:noProof/>
          <w:szCs w:val="22"/>
          <w:lang w:eastAsia="zh-CN"/>
        </w:rPr>
        <w:t>o</w:t>
      </w:r>
      <w:r>
        <w:rPr>
          <w:rFonts w:hint="eastAsia"/>
          <w:noProof/>
          <w:szCs w:val="22"/>
          <w:lang w:eastAsia="zh-CN"/>
        </w:rPr>
        <w:t xml:space="preserve">d is same with solution 2. For the fine search, we </w:t>
      </w:r>
      <w:r w:rsidR="00DD234D">
        <w:rPr>
          <w:rFonts w:hint="eastAsia"/>
          <w:noProof/>
          <w:szCs w:val="22"/>
          <w:lang w:eastAsia="zh-CN"/>
        </w:rPr>
        <w:t>disable it</w:t>
      </w:r>
      <w:r>
        <w:rPr>
          <w:rFonts w:hint="eastAsia"/>
          <w:noProof/>
          <w:szCs w:val="22"/>
          <w:lang w:eastAsia="zh-CN"/>
        </w:rPr>
        <w:t>.</w:t>
      </w:r>
    </w:p>
    <w:p w:rsidR="00174815" w:rsidRPr="00173BD2" w:rsidRDefault="00174815" w:rsidP="003677B8">
      <w:pPr>
        <w:spacing w:line="300" w:lineRule="auto"/>
        <w:jc w:val="both"/>
        <w:rPr>
          <w:noProof/>
          <w:szCs w:val="22"/>
          <w:lang w:eastAsia="zh-CN"/>
        </w:rPr>
      </w:pPr>
    </w:p>
    <w:p w:rsidR="00FB297A" w:rsidRDefault="002B7AB4" w:rsidP="00FB297A">
      <w:pPr>
        <w:pStyle w:val="1"/>
        <w:rPr>
          <w:lang w:val="en-CA" w:eastAsia="zh-CN"/>
        </w:rPr>
      </w:pPr>
      <w:r>
        <w:rPr>
          <w:lang w:val="en-CA"/>
        </w:rPr>
        <w:t>Experimental Results</w:t>
      </w:r>
    </w:p>
    <w:p w:rsidR="00074956" w:rsidRDefault="00737D3E">
      <w:pPr>
        <w:rPr>
          <w:lang w:eastAsia="zh-CN"/>
        </w:rPr>
      </w:pPr>
      <w:r>
        <w:rPr>
          <w:rFonts w:hint="eastAsia"/>
          <w:lang w:eastAsia="zh-CN"/>
        </w:rPr>
        <w:t xml:space="preserve">Proposed method </w:t>
      </w:r>
      <w:r w:rsidRPr="00DD430A">
        <w:rPr>
          <w:rFonts w:hint="eastAsia"/>
          <w:lang w:eastAsia="ja-JP"/>
        </w:rPr>
        <w:t xml:space="preserve">is </w:t>
      </w:r>
      <w:r w:rsidR="004B5AB3">
        <w:rPr>
          <w:rFonts w:hint="eastAsia"/>
          <w:lang w:eastAsia="zh-CN"/>
        </w:rPr>
        <w:t xml:space="preserve">implemented </w:t>
      </w:r>
      <w:r>
        <w:rPr>
          <w:rFonts w:hint="eastAsia"/>
          <w:lang w:eastAsia="zh-CN"/>
        </w:rPr>
        <w:t xml:space="preserve">into </w:t>
      </w:r>
      <w:r w:rsidRPr="00DD430A">
        <w:rPr>
          <w:rFonts w:hint="eastAsia"/>
          <w:lang w:eastAsia="ja-JP"/>
        </w:rPr>
        <w:t xml:space="preserve">HTM </w:t>
      </w:r>
      <w:r w:rsidR="003A45F1">
        <w:rPr>
          <w:rFonts w:hint="eastAsia"/>
          <w:lang w:eastAsia="zh-CN"/>
        </w:rPr>
        <w:t>5</w:t>
      </w:r>
      <w:r>
        <w:rPr>
          <w:rFonts w:hint="eastAsia"/>
          <w:lang w:eastAsia="zh-CN"/>
        </w:rPr>
        <w:t xml:space="preserve">.0.1 </w:t>
      </w:r>
      <w:r w:rsidRPr="00DD430A">
        <w:rPr>
          <w:rFonts w:hint="eastAsia"/>
          <w:lang w:eastAsia="ja-JP"/>
        </w:rPr>
        <w:t>software</w:t>
      </w:r>
      <w:r w:rsidR="00C720D3">
        <w:rPr>
          <w:rFonts w:hint="eastAsia"/>
          <w:lang w:eastAsia="zh-CN"/>
        </w:rPr>
        <w:t xml:space="preserve">, and proposed method is </w:t>
      </w:r>
      <w:r>
        <w:rPr>
          <w:rFonts w:hint="eastAsia"/>
          <w:lang w:eastAsia="zh-CN"/>
        </w:rPr>
        <w:t xml:space="preserve">compared with </w:t>
      </w:r>
      <w:r w:rsidR="004B5AB3" w:rsidRPr="00DD430A">
        <w:rPr>
          <w:rFonts w:hint="eastAsia"/>
          <w:lang w:eastAsia="ja-JP"/>
        </w:rPr>
        <w:t xml:space="preserve">HTM </w:t>
      </w:r>
      <w:r w:rsidR="00C720D3">
        <w:rPr>
          <w:rFonts w:hint="eastAsia"/>
          <w:lang w:eastAsia="zh-CN"/>
        </w:rPr>
        <w:t>5</w:t>
      </w:r>
      <w:r w:rsidR="004B5AB3">
        <w:rPr>
          <w:rFonts w:hint="eastAsia"/>
          <w:lang w:eastAsia="zh-CN"/>
        </w:rPr>
        <w:t>.0.1</w:t>
      </w:r>
      <w:r>
        <w:rPr>
          <w:rFonts w:hint="eastAsia"/>
          <w:lang w:eastAsia="zh-CN"/>
        </w:rPr>
        <w:t>.</w:t>
      </w:r>
      <w:r w:rsidR="00C03388">
        <w:rPr>
          <w:rFonts w:hint="eastAsia"/>
          <w:lang w:eastAsia="zh-CN"/>
        </w:rPr>
        <w:t xml:space="preserve"> The test condition is CTC [2]</w:t>
      </w:r>
      <w:r w:rsidR="00136F09">
        <w:rPr>
          <w:rFonts w:hint="eastAsia"/>
          <w:lang w:eastAsia="zh-CN"/>
        </w:rPr>
        <w:t xml:space="preserve"> and All Intra</w:t>
      </w:r>
      <w:r w:rsidR="00C03388">
        <w:rPr>
          <w:rFonts w:hint="eastAsia"/>
          <w:lang w:eastAsia="zh-CN"/>
        </w:rPr>
        <w:t>.</w:t>
      </w:r>
    </w:p>
    <w:p w:rsidR="007A3467" w:rsidRDefault="0029264B">
      <w:pPr>
        <w:pStyle w:val="2"/>
        <w:ind w:left="720" w:hanging="720"/>
        <w:rPr>
          <w:i w:val="0"/>
          <w:lang w:eastAsia="zh-CN"/>
        </w:rPr>
      </w:pPr>
      <w:r w:rsidRPr="0029264B">
        <w:rPr>
          <w:i w:val="0"/>
          <w:lang w:eastAsia="zh-CN"/>
        </w:rPr>
        <w:t>Performance of solution 1</w:t>
      </w:r>
    </w:p>
    <w:p w:rsidR="003D1F3D" w:rsidRDefault="00EA70B0" w:rsidP="003D1F3D">
      <w:pPr>
        <w:jc w:val="both"/>
        <w:rPr>
          <w:lang w:eastAsia="zh-CN"/>
        </w:rPr>
      </w:pPr>
      <w:r>
        <w:rPr>
          <w:rFonts w:hint="eastAsia"/>
          <w:lang w:eastAsia="zh-CN"/>
        </w:rPr>
        <w:t>Proposed method is compared with HTM-</w:t>
      </w:r>
      <w:r w:rsidR="00354B66">
        <w:rPr>
          <w:rFonts w:hint="eastAsia"/>
          <w:lang w:eastAsia="zh-CN"/>
        </w:rPr>
        <w:t>5</w:t>
      </w:r>
      <w:r>
        <w:rPr>
          <w:rFonts w:hint="eastAsia"/>
          <w:lang w:eastAsia="zh-CN"/>
        </w:rPr>
        <w:t xml:space="preserve">.0.1 in </w:t>
      </w:r>
      <w:r w:rsidR="003D1F3D">
        <w:rPr>
          <w:rFonts w:hint="eastAsia"/>
          <w:lang w:eastAsia="zh-CN"/>
        </w:rPr>
        <w:t>Table 1</w:t>
      </w:r>
      <w:r w:rsidR="0046150A">
        <w:rPr>
          <w:rFonts w:hint="eastAsia"/>
          <w:lang w:eastAsia="zh-CN"/>
        </w:rPr>
        <w:t xml:space="preserve"> for CTC case and in Table 2 for all intra case</w:t>
      </w:r>
      <w:r w:rsidR="003D1F3D">
        <w:rPr>
          <w:rFonts w:hint="eastAsia"/>
          <w:lang w:eastAsia="zh-CN"/>
        </w:rPr>
        <w:t>.</w:t>
      </w:r>
      <w:r>
        <w:rPr>
          <w:rFonts w:hint="eastAsia"/>
          <w:lang w:eastAsia="zh-CN"/>
        </w:rPr>
        <w:t xml:space="preserve"> As can be seen, </w:t>
      </w:r>
      <w:r w:rsidR="00493A28">
        <w:rPr>
          <w:rFonts w:hint="eastAsia"/>
          <w:lang w:eastAsia="zh-CN"/>
        </w:rPr>
        <w:t>proposed method</w:t>
      </w:r>
      <w:r w:rsidR="00287CEE">
        <w:rPr>
          <w:rFonts w:hint="eastAsia"/>
          <w:lang w:eastAsia="zh-CN"/>
        </w:rPr>
        <w:t xml:space="preserve"> has negligible influence on</w:t>
      </w:r>
      <w:r w:rsidR="00493A28">
        <w:rPr>
          <w:rFonts w:hint="eastAsia"/>
          <w:lang w:eastAsia="zh-CN"/>
        </w:rPr>
        <w:t xml:space="preserve"> decoding time </w:t>
      </w:r>
      <w:r w:rsidR="00287CEE">
        <w:rPr>
          <w:rFonts w:hint="eastAsia"/>
          <w:lang w:eastAsia="zh-CN"/>
        </w:rPr>
        <w:t xml:space="preserve">and </w:t>
      </w:r>
      <w:r w:rsidR="00493A28">
        <w:rPr>
          <w:rFonts w:hint="eastAsia"/>
          <w:lang w:eastAsia="zh-CN"/>
        </w:rPr>
        <w:t>compression efficiency</w:t>
      </w:r>
      <w:r w:rsidR="00287CEE">
        <w:rPr>
          <w:rFonts w:hint="eastAsia"/>
          <w:lang w:eastAsia="zh-CN"/>
        </w:rPr>
        <w:t xml:space="preserve"> for CTC</w:t>
      </w:r>
      <w:r w:rsidR="00493A28">
        <w:rPr>
          <w:rFonts w:hint="eastAsia"/>
          <w:lang w:eastAsia="zh-CN"/>
        </w:rPr>
        <w:t>.</w:t>
      </w:r>
      <w:r w:rsidR="00287CEE">
        <w:rPr>
          <w:rFonts w:hint="eastAsia"/>
          <w:lang w:eastAsia="zh-CN"/>
        </w:rPr>
        <w:t xml:space="preserve"> This is because DMM3 is selected with small probability. For all intra case, proposed </w:t>
      </w:r>
      <w:r w:rsidR="00287CEE">
        <w:rPr>
          <w:lang w:eastAsia="zh-CN"/>
        </w:rPr>
        <w:t>method</w:t>
      </w:r>
      <w:r w:rsidR="00287CEE">
        <w:rPr>
          <w:rFonts w:hint="eastAsia"/>
          <w:lang w:eastAsia="zh-CN"/>
        </w:rPr>
        <w:t xml:space="preserve"> </w:t>
      </w:r>
      <w:r w:rsidR="00F93061">
        <w:rPr>
          <w:rFonts w:hint="eastAsia"/>
          <w:lang w:eastAsia="zh-CN"/>
        </w:rPr>
        <w:t xml:space="preserve">can save 1% decoding time with </w:t>
      </w:r>
      <w:r w:rsidR="00287CEE">
        <w:rPr>
          <w:rFonts w:hint="eastAsia"/>
          <w:lang w:eastAsia="zh-CN"/>
        </w:rPr>
        <w:t>n</w:t>
      </w:r>
      <w:r w:rsidR="00B3362C">
        <w:rPr>
          <w:rFonts w:hint="eastAsia"/>
          <w:lang w:eastAsia="zh-CN"/>
        </w:rPr>
        <w:t>egligible</w:t>
      </w:r>
      <w:r w:rsidR="00287CEE">
        <w:rPr>
          <w:rFonts w:hint="eastAsia"/>
          <w:lang w:eastAsia="zh-CN"/>
        </w:rPr>
        <w:t xml:space="preserve"> influence on compression efficiency.</w:t>
      </w:r>
    </w:p>
    <w:p w:rsidR="003D1F3D" w:rsidRPr="009E0141" w:rsidRDefault="003D1F3D" w:rsidP="003D1F3D">
      <w:pPr>
        <w:jc w:val="center"/>
        <w:rPr>
          <w:lang w:eastAsia="zh-CN"/>
        </w:rPr>
      </w:pPr>
      <w:r>
        <w:rPr>
          <w:rFonts w:hint="eastAsia"/>
          <w:lang w:eastAsia="zh-CN"/>
        </w:rPr>
        <w:t>Table 1: comparison of HTM-</w:t>
      </w:r>
      <w:r w:rsidR="00C84777">
        <w:rPr>
          <w:rFonts w:hint="eastAsia"/>
          <w:lang w:eastAsia="zh-CN"/>
        </w:rPr>
        <w:t>5</w:t>
      </w:r>
      <w:r>
        <w:rPr>
          <w:rFonts w:hint="eastAsia"/>
          <w:lang w:eastAsia="zh-CN"/>
        </w:rPr>
        <w:t>.0.1 with proposed method</w:t>
      </w:r>
      <w:r w:rsidR="00DD5EF6">
        <w:rPr>
          <w:rFonts w:hint="eastAsia"/>
          <w:lang w:eastAsia="zh-CN"/>
        </w:rPr>
        <w:t xml:space="preserve"> (CTC)</w:t>
      </w:r>
    </w:p>
    <w:tbl>
      <w:tblPr>
        <w:tblW w:w="9479" w:type="dxa"/>
        <w:tblInd w:w="97" w:type="dxa"/>
        <w:tblLook w:val="04A0"/>
      </w:tblPr>
      <w:tblGrid>
        <w:gridCol w:w="1304"/>
        <w:gridCol w:w="1001"/>
        <w:gridCol w:w="1000"/>
        <w:gridCol w:w="1000"/>
        <w:gridCol w:w="1000"/>
        <w:gridCol w:w="1108"/>
        <w:gridCol w:w="1376"/>
        <w:gridCol w:w="845"/>
        <w:gridCol w:w="845"/>
      </w:tblGrid>
      <w:tr w:rsidR="003D1F3D" w:rsidRPr="006A546D" w:rsidTr="006A4CBD">
        <w:trPr>
          <w:trHeight w:val="289"/>
        </w:trPr>
        <w:tc>
          <w:tcPr>
            <w:tcW w:w="1277" w:type="dxa"/>
            <w:tcBorders>
              <w:top w:val="single" w:sz="8" w:space="0" w:color="auto"/>
              <w:left w:val="single" w:sz="8" w:space="0" w:color="auto"/>
              <w:bottom w:val="nil"/>
              <w:right w:val="nil"/>
            </w:tcBorders>
            <w:shd w:val="clear" w:color="auto" w:fill="auto"/>
            <w:noWrap/>
            <w:vAlign w:val="bottom"/>
            <w:hideMark/>
          </w:tcPr>
          <w:p w:rsidR="003D1F3D" w:rsidRPr="006A546D" w:rsidRDefault="003D1F3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rFonts w:hAnsi="宋体"/>
                <w:color w:val="000000"/>
                <w:sz w:val="18"/>
                <w:szCs w:val="18"/>
                <w:lang w:eastAsia="zh-CN"/>
              </w:rPr>
              <w:t xml:space="preserve">　</w:t>
            </w:r>
          </w:p>
        </w:tc>
        <w:tc>
          <w:tcPr>
            <w:tcW w:w="1004" w:type="dxa"/>
            <w:tcBorders>
              <w:top w:val="single" w:sz="8" w:space="0" w:color="auto"/>
              <w:left w:val="single" w:sz="8" w:space="0" w:color="auto"/>
              <w:bottom w:val="nil"/>
              <w:right w:val="nil"/>
            </w:tcBorders>
            <w:shd w:val="clear" w:color="auto" w:fill="auto"/>
            <w:noWrap/>
            <w:vAlign w:val="bottom"/>
            <w:hideMark/>
          </w:tcPr>
          <w:p w:rsidR="003D1F3D" w:rsidRPr="006A546D" w:rsidRDefault="003D1F3D" w:rsidP="00732D0C">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0</w:t>
            </w:r>
          </w:p>
        </w:tc>
        <w:tc>
          <w:tcPr>
            <w:tcW w:w="1003" w:type="dxa"/>
            <w:tcBorders>
              <w:top w:val="single" w:sz="8" w:space="0" w:color="auto"/>
              <w:left w:val="nil"/>
              <w:bottom w:val="nil"/>
              <w:right w:val="nil"/>
            </w:tcBorders>
            <w:shd w:val="clear" w:color="auto" w:fill="auto"/>
            <w:noWrap/>
            <w:vAlign w:val="bottom"/>
            <w:hideMark/>
          </w:tcPr>
          <w:p w:rsidR="003D1F3D" w:rsidRPr="006A546D" w:rsidRDefault="003D1F3D" w:rsidP="00732D0C">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1</w:t>
            </w:r>
          </w:p>
        </w:tc>
        <w:tc>
          <w:tcPr>
            <w:tcW w:w="1003" w:type="dxa"/>
            <w:tcBorders>
              <w:top w:val="single" w:sz="8" w:space="0" w:color="auto"/>
              <w:left w:val="nil"/>
              <w:bottom w:val="nil"/>
              <w:right w:val="single" w:sz="8" w:space="0" w:color="auto"/>
            </w:tcBorders>
            <w:shd w:val="clear" w:color="auto" w:fill="auto"/>
            <w:noWrap/>
            <w:vAlign w:val="bottom"/>
            <w:hideMark/>
          </w:tcPr>
          <w:p w:rsidR="003D1F3D" w:rsidRPr="006A546D" w:rsidRDefault="003D1F3D" w:rsidP="00732D0C">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2</w:t>
            </w:r>
          </w:p>
        </w:tc>
        <w:tc>
          <w:tcPr>
            <w:tcW w:w="1003" w:type="dxa"/>
            <w:tcBorders>
              <w:top w:val="single" w:sz="8" w:space="0" w:color="auto"/>
              <w:left w:val="nil"/>
              <w:bottom w:val="nil"/>
              <w:right w:val="nil"/>
            </w:tcBorders>
            <w:shd w:val="clear" w:color="auto" w:fill="auto"/>
            <w:noWrap/>
            <w:vAlign w:val="bottom"/>
            <w:hideMark/>
          </w:tcPr>
          <w:p w:rsidR="003D1F3D" w:rsidRPr="006A546D" w:rsidRDefault="003D1F3D" w:rsidP="00732D0C">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only</w:t>
            </w:r>
          </w:p>
        </w:tc>
        <w:tc>
          <w:tcPr>
            <w:tcW w:w="1112" w:type="dxa"/>
            <w:tcBorders>
              <w:top w:val="single" w:sz="8" w:space="0" w:color="auto"/>
              <w:left w:val="nil"/>
              <w:bottom w:val="nil"/>
              <w:right w:val="single" w:sz="8" w:space="0" w:color="auto"/>
            </w:tcBorders>
            <w:shd w:val="clear" w:color="auto" w:fill="auto"/>
            <w:noWrap/>
            <w:vAlign w:val="bottom"/>
            <w:hideMark/>
          </w:tcPr>
          <w:p w:rsidR="003D1F3D" w:rsidRPr="006A546D" w:rsidRDefault="003D1F3D" w:rsidP="00732D0C">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 xml:space="preserve">synthesized only </w:t>
            </w:r>
          </w:p>
        </w:tc>
        <w:tc>
          <w:tcPr>
            <w:tcW w:w="1381" w:type="dxa"/>
            <w:tcBorders>
              <w:top w:val="single" w:sz="8" w:space="0" w:color="auto"/>
              <w:left w:val="nil"/>
              <w:bottom w:val="nil"/>
              <w:right w:val="single" w:sz="8" w:space="0" w:color="auto"/>
            </w:tcBorders>
            <w:shd w:val="clear" w:color="auto" w:fill="auto"/>
            <w:noWrap/>
            <w:vAlign w:val="bottom"/>
            <w:hideMark/>
          </w:tcPr>
          <w:p w:rsidR="003D1F3D" w:rsidRPr="006A546D" w:rsidRDefault="003D1F3D" w:rsidP="00732D0C">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coded &amp; synthesized</w:t>
            </w:r>
          </w:p>
        </w:tc>
        <w:tc>
          <w:tcPr>
            <w:tcW w:w="848" w:type="dxa"/>
            <w:tcBorders>
              <w:top w:val="single" w:sz="8" w:space="0" w:color="auto"/>
              <w:left w:val="nil"/>
              <w:bottom w:val="nil"/>
              <w:right w:val="nil"/>
            </w:tcBorders>
            <w:shd w:val="clear" w:color="auto" w:fill="auto"/>
            <w:noWrap/>
            <w:vAlign w:val="bottom"/>
            <w:hideMark/>
          </w:tcPr>
          <w:p w:rsidR="003D1F3D" w:rsidRPr="006A546D" w:rsidRDefault="003D1F3D" w:rsidP="00732D0C">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enc time</w:t>
            </w:r>
          </w:p>
        </w:tc>
        <w:tc>
          <w:tcPr>
            <w:tcW w:w="848" w:type="dxa"/>
            <w:tcBorders>
              <w:top w:val="single" w:sz="8" w:space="0" w:color="auto"/>
              <w:left w:val="nil"/>
              <w:bottom w:val="nil"/>
              <w:right w:val="single" w:sz="4" w:space="0" w:color="auto"/>
            </w:tcBorders>
            <w:shd w:val="clear" w:color="auto" w:fill="auto"/>
            <w:noWrap/>
            <w:vAlign w:val="bottom"/>
            <w:hideMark/>
          </w:tcPr>
          <w:p w:rsidR="003D1F3D" w:rsidRPr="006A546D" w:rsidRDefault="003D1F3D" w:rsidP="00732D0C">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dec time</w:t>
            </w:r>
          </w:p>
        </w:tc>
      </w:tr>
      <w:tr w:rsidR="006A4CBD" w:rsidRPr="006A546D" w:rsidTr="006A4CBD">
        <w:trPr>
          <w:trHeight w:val="289"/>
        </w:trPr>
        <w:tc>
          <w:tcPr>
            <w:tcW w:w="1277" w:type="dxa"/>
            <w:tcBorders>
              <w:top w:val="single" w:sz="8" w:space="0" w:color="auto"/>
              <w:left w:val="single" w:sz="8" w:space="0" w:color="auto"/>
              <w:bottom w:val="nil"/>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Balloons</w:t>
            </w:r>
          </w:p>
        </w:tc>
        <w:tc>
          <w:tcPr>
            <w:tcW w:w="1004" w:type="dxa"/>
            <w:tcBorders>
              <w:top w:val="single" w:sz="8" w:space="0" w:color="auto"/>
              <w:left w:val="single" w:sz="8" w:space="0" w:color="auto"/>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single" w:sz="8" w:space="0" w:color="auto"/>
              <w:left w:val="nil"/>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single" w:sz="8" w:space="0" w:color="auto"/>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single" w:sz="8" w:space="0" w:color="auto"/>
              <w:left w:val="nil"/>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12" w:type="dxa"/>
            <w:tcBorders>
              <w:top w:val="single" w:sz="8" w:space="0" w:color="auto"/>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381" w:type="dxa"/>
            <w:tcBorders>
              <w:top w:val="single" w:sz="8" w:space="0" w:color="auto"/>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848" w:type="dxa"/>
            <w:tcBorders>
              <w:top w:val="single" w:sz="8" w:space="0" w:color="auto"/>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97.6%</w:t>
            </w:r>
          </w:p>
        </w:tc>
        <w:tc>
          <w:tcPr>
            <w:tcW w:w="848" w:type="dxa"/>
            <w:tcBorders>
              <w:top w:val="single" w:sz="8" w:space="0" w:color="auto"/>
              <w:left w:val="nil"/>
              <w:bottom w:val="nil"/>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100.6%</w:t>
            </w:r>
          </w:p>
        </w:tc>
      </w:tr>
      <w:tr w:rsidR="006A4CBD" w:rsidRPr="006A546D" w:rsidTr="006A4CBD">
        <w:trPr>
          <w:trHeight w:val="289"/>
        </w:trPr>
        <w:tc>
          <w:tcPr>
            <w:tcW w:w="1277" w:type="dxa"/>
            <w:tcBorders>
              <w:top w:val="nil"/>
              <w:left w:val="single" w:sz="8" w:space="0" w:color="auto"/>
              <w:bottom w:val="nil"/>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Kendo</w:t>
            </w:r>
          </w:p>
        </w:tc>
        <w:tc>
          <w:tcPr>
            <w:tcW w:w="1004" w:type="dxa"/>
            <w:tcBorders>
              <w:top w:val="nil"/>
              <w:left w:val="single" w:sz="8" w:space="0" w:color="auto"/>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12"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381"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848"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103.3%</w:t>
            </w:r>
          </w:p>
        </w:tc>
        <w:tc>
          <w:tcPr>
            <w:tcW w:w="848" w:type="dxa"/>
            <w:tcBorders>
              <w:top w:val="nil"/>
              <w:left w:val="nil"/>
              <w:bottom w:val="nil"/>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100.4%</w:t>
            </w:r>
          </w:p>
        </w:tc>
      </w:tr>
      <w:tr w:rsidR="006A4CBD" w:rsidRPr="006A546D" w:rsidTr="006A4CBD">
        <w:trPr>
          <w:trHeight w:val="289"/>
        </w:trPr>
        <w:tc>
          <w:tcPr>
            <w:tcW w:w="1277" w:type="dxa"/>
            <w:tcBorders>
              <w:top w:val="nil"/>
              <w:left w:val="single" w:sz="8" w:space="0" w:color="auto"/>
              <w:bottom w:val="nil"/>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Newspapercc</w:t>
            </w:r>
          </w:p>
        </w:tc>
        <w:tc>
          <w:tcPr>
            <w:tcW w:w="1004" w:type="dxa"/>
            <w:tcBorders>
              <w:top w:val="nil"/>
              <w:left w:val="single" w:sz="8" w:space="0" w:color="auto"/>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12"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381"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848"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100.3%</w:t>
            </w:r>
          </w:p>
        </w:tc>
        <w:tc>
          <w:tcPr>
            <w:tcW w:w="848" w:type="dxa"/>
            <w:tcBorders>
              <w:top w:val="nil"/>
              <w:left w:val="nil"/>
              <w:bottom w:val="nil"/>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100.5%</w:t>
            </w:r>
          </w:p>
        </w:tc>
      </w:tr>
      <w:tr w:rsidR="006A4CBD" w:rsidRPr="006A546D" w:rsidTr="006A4CBD">
        <w:trPr>
          <w:trHeight w:val="289"/>
        </w:trPr>
        <w:tc>
          <w:tcPr>
            <w:tcW w:w="1277" w:type="dxa"/>
            <w:tcBorders>
              <w:top w:val="nil"/>
              <w:left w:val="single" w:sz="8" w:space="0" w:color="auto"/>
              <w:bottom w:val="nil"/>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GhostTownFly</w:t>
            </w:r>
          </w:p>
        </w:tc>
        <w:tc>
          <w:tcPr>
            <w:tcW w:w="1004" w:type="dxa"/>
            <w:tcBorders>
              <w:top w:val="nil"/>
              <w:left w:val="single" w:sz="8" w:space="0" w:color="auto"/>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12"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381"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848"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98.3%</w:t>
            </w:r>
          </w:p>
        </w:tc>
        <w:tc>
          <w:tcPr>
            <w:tcW w:w="848" w:type="dxa"/>
            <w:tcBorders>
              <w:top w:val="nil"/>
              <w:left w:val="nil"/>
              <w:bottom w:val="nil"/>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100.6%</w:t>
            </w:r>
          </w:p>
        </w:tc>
      </w:tr>
      <w:tr w:rsidR="006A4CBD" w:rsidRPr="006A546D" w:rsidTr="006A4CBD">
        <w:trPr>
          <w:trHeight w:val="289"/>
        </w:trPr>
        <w:tc>
          <w:tcPr>
            <w:tcW w:w="1277" w:type="dxa"/>
            <w:tcBorders>
              <w:top w:val="nil"/>
              <w:left w:val="single" w:sz="8" w:space="0" w:color="auto"/>
              <w:bottom w:val="nil"/>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PoznanHall2</w:t>
            </w:r>
          </w:p>
        </w:tc>
        <w:tc>
          <w:tcPr>
            <w:tcW w:w="1004" w:type="dxa"/>
            <w:tcBorders>
              <w:top w:val="nil"/>
              <w:left w:val="single" w:sz="8" w:space="0" w:color="auto"/>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12"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381"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848"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103.6%</w:t>
            </w:r>
          </w:p>
        </w:tc>
        <w:tc>
          <w:tcPr>
            <w:tcW w:w="848" w:type="dxa"/>
            <w:tcBorders>
              <w:top w:val="nil"/>
              <w:left w:val="nil"/>
              <w:bottom w:val="nil"/>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100.7%</w:t>
            </w:r>
          </w:p>
        </w:tc>
      </w:tr>
      <w:tr w:rsidR="006A4CBD" w:rsidRPr="006A546D" w:rsidTr="006A4CBD">
        <w:trPr>
          <w:trHeight w:val="289"/>
        </w:trPr>
        <w:tc>
          <w:tcPr>
            <w:tcW w:w="1277" w:type="dxa"/>
            <w:tcBorders>
              <w:top w:val="nil"/>
              <w:left w:val="single" w:sz="8" w:space="0" w:color="auto"/>
              <w:bottom w:val="nil"/>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PoznanStreet</w:t>
            </w:r>
          </w:p>
        </w:tc>
        <w:tc>
          <w:tcPr>
            <w:tcW w:w="1004" w:type="dxa"/>
            <w:tcBorders>
              <w:top w:val="nil"/>
              <w:left w:val="single" w:sz="8" w:space="0" w:color="auto"/>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12"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0.1%</w:t>
            </w:r>
          </w:p>
        </w:tc>
        <w:tc>
          <w:tcPr>
            <w:tcW w:w="1381"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848"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103.6%</w:t>
            </w:r>
          </w:p>
        </w:tc>
        <w:tc>
          <w:tcPr>
            <w:tcW w:w="848" w:type="dxa"/>
            <w:tcBorders>
              <w:top w:val="nil"/>
              <w:left w:val="nil"/>
              <w:bottom w:val="nil"/>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100.4%</w:t>
            </w:r>
          </w:p>
        </w:tc>
      </w:tr>
      <w:tr w:rsidR="006A4CBD" w:rsidRPr="006A546D" w:rsidTr="006A4CBD">
        <w:trPr>
          <w:trHeight w:val="303"/>
        </w:trPr>
        <w:tc>
          <w:tcPr>
            <w:tcW w:w="1277" w:type="dxa"/>
            <w:tcBorders>
              <w:top w:val="nil"/>
              <w:left w:val="single" w:sz="8" w:space="0" w:color="auto"/>
              <w:bottom w:val="single" w:sz="8" w:space="0" w:color="auto"/>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UndoDancer</w:t>
            </w:r>
          </w:p>
        </w:tc>
        <w:tc>
          <w:tcPr>
            <w:tcW w:w="1004" w:type="dxa"/>
            <w:tcBorders>
              <w:top w:val="nil"/>
              <w:left w:val="single" w:sz="8" w:space="0" w:color="auto"/>
              <w:bottom w:val="single" w:sz="8" w:space="0" w:color="auto"/>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single" w:sz="8" w:space="0" w:color="auto"/>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single" w:sz="8" w:space="0" w:color="auto"/>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single" w:sz="8" w:space="0" w:color="auto"/>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12" w:type="dxa"/>
            <w:tcBorders>
              <w:top w:val="nil"/>
              <w:left w:val="nil"/>
              <w:bottom w:val="single" w:sz="8" w:space="0" w:color="auto"/>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381" w:type="dxa"/>
            <w:tcBorders>
              <w:top w:val="nil"/>
              <w:left w:val="nil"/>
              <w:bottom w:val="single" w:sz="8" w:space="0" w:color="auto"/>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848" w:type="dxa"/>
            <w:tcBorders>
              <w:top w:val="nil"/>
              <w:left w:val="nil"/>
              <w:bottom w:val="single" w:sz="8" w:space="0" w:color="auto"/>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98.1%</w:t>
            </w:r>
          </w:p>
        </w:tc>
        <w:tc>
          <w:tcPr>
            <w:tcW w:w="848" w:type="dxa"/>
            <w:tcBorders>
              <w:top w:val="nil"/>
              <w:left w:val="nil"/>
              <w:bottom w:val="single" w:sz="8" w:space="0" w:color="auto"/>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99.1%</w:t>
            </w:r>
          </w:p>
        </w:tc>
      </w:tr>
      <w:tr w:rsidR="006A4CBD" w:rsidRPr="006A546D" w:rsidTr="006A4CBD">
        <w:trPr>
          <w:trHeight w:val="289"/>
        </w:trPr>
        <w:tc>
          <w:tcPr>
            <w:tcW w:w="1277" w:type="dxa"/>
            <w:tcBorders>
              <w:top w:val="nil"/>
              <w:left w:val="single" w:sz="8" w:space="0" w:color="auto"/>
              <w:bottom w:val="nil"/>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1024x768</w:t>
            </w:r>
          </w:p>
        </w:tc>
        <w:tc>
          <w:tcPr>
            <w:tcW w:w="1004" w:type="dxa"/>
            <w:tcBorders>
              <w:top w:val="nil"/>
              <w:left w:val="single" w:sz="8" w:space="0" w:color="auto"/>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12"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381"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848"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100.4%</w:t>
            </w:r>
          </w:p>
        </w:tc>
        <w:tc>
          <w:tcPr>
            <w:tcW w:w="848" w:type="dxa"/>
            <w:tcBorders>
              <w:top w:val="nil"/>
              <w:left w:val="nil"/>
              <w:bottom w:val="nil"/>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100.5%</w:t>
            </w:r>
          </w:p>
        </w:tc>
      </w:tr>
      <w:tr w:rsidR="006A4CBD" w:rsidRPr="006A546D" w:rsidTr="006A4CBD">
        <w:trPr>
          <w:trHeight w:val="303"/>
        </w:trPr>
        <w:tc>
          <w:tcPr>
            <w:tcW w:w="1277" w:type="dxa"/>
            <w:tcBorders>
              <w:top w:val="nil"/>
              <w:left w:val="single" w:sz="8" w:space="0" w:color="auto"/>
              <w:bottom w:val="nil"/>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lastRenderedPageBreak/>
              <w:t>1920x1088</w:t>
            </w:r>
          </w:p>
        </w:tc>
        <w:tc>
          <w:tcPr>
            <w:tcW w:w="1004" w:type="dxa"/>
            <w:tcBorders>
              <w:top w:val="nil"/>
              <w:left w:val="single" w:sz="8" w:space="0" w:color="auto"/>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nil"/>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3" w:type="dxa"/>
            <w:tcBorders>
              <w:top w:val="nil"/>
              <w:left w:val="nil"/>
              <w:bottom w:val="single" w:sz="8" w:space="0" w:color="auto"/>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12" w:type="dxa"/>
            <w:tcBorders>
              <w:top w:val="nil"/>
              <w:left w:val="nil"/>
              <w:bottom w:val="single" w:sz="8" w:space="0" w:color="auto"/>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381" w:type="dxa"/>
            <w:tcBorders>
              <w:top w:val="nil"/>
              <w:left w:val="nil"/>
              <w:bottom w:val="single" w:sz="8" w:space="0" w:color="auto"/>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848" w:type="dxa"/>
            <w:tcBorders>
              <w:top w:val="nil"/>
              <w:left w:val="nil"/>
              <w:bottom w:val="single" w:sz="8" w:space="0" w:color="auto"/>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100.9%</w:t>
            </w:r>
          </w:p>
        </w:tc>
        <w:tc>
          <w:tcPr>
            <w:tcW w:w="848" w:type="dxa"/>
            <w:tcBorders>
              <w:top w:val="nil"/>
              <w:left w:val="nil"/>
              <w:bottom w:val="single" w:sz="8" w:space="0" w:color="auto"/>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100.2%</w:t>
            </w:r>
          </w:p>
        </w:tc>
      </w:tr>
      <w:tr w:rsidR="006A4CBD" w:rsidRPr="006A546D" w:rsidTr="006A4CBD">
        <w:trPr>
          <w:trHeight w:val="289"/>
        </w:trPr>
        <w:tc>
          <w:tcPr>
            <w:tcW w:w="1277" w:type="dxa"/>
            <w:tcBorders>
              <w:top w:val="single" w:sz="8" w:space="0" w:color="auto"/>
              <w:left w:val="single" w:sz="8" w:space="0" w:color="auto"/>
              <w:bottom w:val="single" w:sz="8" w:space="0" w:color="auto"/>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6A546D">
              <w:rPr>
                <w:b/>
                <w:bCs/>
                <w:color w:val="000000"/>
                <w:sz w:val="20"/>
                <w:lang w:eastAsia="zh-CN"/>
              </w:rPr>
              <w:t>average</w:t>
            </w:r>
          </w:p>
        </w:tc>
        <w:tc>
          <w:tcPr>
            <w:tcW w:w="1004" w:type="dxa"/>
            <w:tcBorders>
              <w:top w:val="single" w:sz="8" w:space="0" w:color="auto"/>
              <w:left w:val="single" w:sz="8" w:space="0" w:color="auto"/>
              <w:bottom w:val="single" w:sz="8" w:space="0" w:color="auto"/>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084583">
              <w:rPr>
                <w:b/>
                <w:color w:val="000000"/>
                <w:sz w:val="18"/>
                <w:szCs w:val="18"/>
                <w:lang w:eastAsia="zh-CN"/>
              </w:rPr>
              <w:t>0.0%</w:t>
            </w:r>
          </w:p>
        </w:tc>
        <w:tc>
          <w:tcPr>
            <w:tcW w:w="1003" w:type="dxa"/>
            <w:tcBorders>
              <w:top w:val="single" w:sz="8" w:space="0" w:color="auto"/>
              <w:left w:val="nil"/>
              <w:bottom w:val="single" w:sz="8" w:space="0" w:color="auto"/>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084583">
              <w:rPr>
                <w:b/>
                <w:color w:val="000000"/>
                <w:sz w:val="18"/>
                <w:szCs w:val="18"/>
                <w:lang w:eastAsia="zh-CN"/>
              </w:rPr>
              <w:t>0.0%</w:t>
            </w:r>
          </w:p>
        </w:tc>
        <w:tc>
          <w:tcPr>
            <w:tcW w:w="1003" w:type="dxa"/>
            <w:tcBorders>
              <w:top w:val="single" w:sz="8" w:space="0" w:color="auto"/>
              <w:left w:val="nil"/>
              <w:bottom w:val="single" w:sz="8" w:space="0" w:color="auto"/>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084583">
              <w:rPr>
                <w:b/>
                <w:color w:val="000000"/>
                <w:sz w:val="18"/>
                <w:szCs w:val="18"/>
                <w:lang w:eastAsia="zh-CN"/>
              </w:rPr>
              <w:t>0.0%</w:t>
            </w:r>
          </w:p>
        </w:tc>
        <w:tc>
          <w:tcPr>
            <w:tcW w:w="1003" w:type="dxa"/>
            <w:tcBorders>
              <w:top w:val="nil"/>
              <w:left w:val="nil"/>
              <w:bottom w:val="single" w:sz="8" w:space="0" w:color="auto"/>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084583">
              <w:rPr>
                <w:b/>
                <w:color w:val="000000"/>
                <w:sz w:val="18"/>
                <w:szCs w:val="18"/>
                <w:lang w:eastAsia="zh-CN"/>
              </w:rPr>
              <w:t>0.0%</w:t>
            </w:r>
          </w:p>
        </w:tc>
        <w:tc>
          <w:tcPr>
            <w:tcW w:w="1112" w:type="dxa"/>
            <w:tcBorders>
              <w:top w:val="nil"/>
              <w:left w:val="nil"/>
              <w:bottom w:val="single" w:sz="8" w:space="0" w:color="auto"/>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084583">
              <w:rPr>
                <w:b/>
                <w:color w:val="000000"/>
                <w:sz w:val="18"/>
                <w:szCs w:val="18"/>
                <w:lang w:eastAsia="zh-CN"/>
              </w:rPr>
              <w:t>0.0%</w:t>
            </w:r>
          </w:p>
        </w:tc>
        <w:tc>
          <w:tcPr>
            <w:tcW w:w="1381" w:type="dxa"/>
            <w:tcBorders>
              <w:top w:val="nil"/>
              <w:left w:val="nil"/>
              <w:bottom w:val="single" w:sz="8" w:space="0" w:color="auto"/>
              <w:right w:val="single" w:sz="8"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084583">
              <w:rPr>
                <w:b/>
                <w:color w:val="000000"/>
                <w:sz w:val="18"/>
                <w:szCs w:val="18"/>
                <w:lang w:eastAsia="zh-CN"/>
              </w:rPr>
              <w:t>0.0%</w:t>
            </w:r>
          </w:p>
        </w:tc>
        <w:tc>
          <w:tcPr>
            <w:tcW w:w="848" w:type="dxa"/>
            <w:tcBorders>
              <w:top w:val="nil"/>
              <w:left w:val="nil"/>
              <w:bottom w:val="single" w:sz="8" w:space="0" w:color="auto"/>
              <w:right w:val="nil"/>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084583">
              <w:rPr>
                <w:b/>
                <w:color w:val="000000"/>
                <w:sz w:val="18"/>
                <w:szCs w:val="18"/>
                <w:lang w:eastAsia="zh-CN"/>
              </w:rPr>
              <w:t>100.7%</w:t>
            </w:r>
          </w:p>
        </w:tc>
        <w:tc>
          <w:tcPr>
            <w:tcW w:w="848" w:type="dxa"/>
            <w:tcBorders>
              <w:top w:val="nil"/>
              <w:left w:val="nil"/>
              <w:bottom w:val="single" w:sz="8" w:space="0" w:color="auto"/>
              <w:right w:val="single" w:sz="4" w:space="0" w:color="auto"/>
            </w:tcBorders>
            <w:shd w:val="clear" w:color="auto" w:fill="auto"/>
            <w:noWrap/>
            <w:vAlign w:val="bottom"/>
            <w:hideMark/>
          </w:tcPr>
          <w:p w:rsidR="00685895" w:rsidRDefault="00084583">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084583">
              <w:rPr>
                <w:b/>
                <w:color w:val="000000"/>
                <w:sz w:val="18"/>
                <w:szCs w:val="18"/>
                <w:lang w:eastAsia="zh-CN"/>
              </w:rPr>
              <w:t>100.3%</w:t>
            </w:r>
          </w:p>
        </w:tc>
      </w:tr>
    </w:tbl>
    <w:p w:rsidR="00384D20" w:rsidRPr="009E0141" w:rsidRDefault="00384D20" w:rsidP="00384D20">
      <w:pPr>
        <w:jc w:val="center"/>
        <w:rPr>
          <w:lang w:eastAsia="zh-CN"/>
        </w:rPr>
      </w:pPr>
      <w:r>
        <w:rPr>
          <w:rFonts w:hint="eastAsia"/>
          <w:lang w:eastAsia="zh-CN"/>
        </w:rPr>
        <w:t xml:space="preserve">Table </w:t>
      </w:r>
      <w:r w:rsidR="006A4CBD">
        <w:rPr>
          <w:rFonts w:hint="eastAsia"/>
          <w:lang w:eastAsia="zh-CN"/>
        </w:rPr>
        <w:t>2</w:t>
      </w:r>
      <w:r>
        <w:rPr>
          <w:rFonts w:hint="eastAsia"/>
          <w:lang w:eastAsia="zh-CN"/>
        </w:rPr>
        <w:t>: comparison of HTM-</w:t>
      </w:r>
      <w:r w:rsidR="00EC61A4">
        <w:rPr>
          <w:rFonts w:hint="eastAsia"/>
          <w:lang w:eastAsia="zh-CN"/>
        </w:rPr>
        <w:t>5</w:t>
      </w:r>
      <w:r>
        <w:rPr>
          <w:rFonts w:hint="eastAsia"/>
          <w:lang w:eastAsia="zh-CN"/>
        </w:rPr>
        <w:t>.0.1 with proposed method</w:t>
      </w:r>
      <w:r w:rsidR="00EC61A4">
        <w:rPr>
          <w:rFonts w:hint="eastAsia"/>
          <w:lang w:eastAsia="zh-CN"/>
        </w:rPr>
        <w:t xml:space="preserve"> (all intra)</w:t>
      </w:r>
    </w:p>
    <w:tbl>
      <w:tblPr>
        <w:tblW w:w="9479" w:type="dxa"/>
        <w:tblInd w:w="97" w:type="dxa"/>
        <w:tblLook w:val="04A0"/>
      </w:tblPr>
      <w:tblGrid>
        <w:gridCol w:w="1304"/>
        <w:gridCol w:w="1001"/>
        <w:gridCol w:w="1000"/>
        <w:gridCol w:w="1000"/>
        <w:gridCol w:w="1000"/>
        <w:gridCol w:w="1108"/>
        <w:gridCol w:w="1376"/>
        <w:gridCol w:w="845"/>
        <w:gridCol w:w="845"/>
      </w:tblGrid>
      <w:tr w:rsidR="00384D20" w:rsidRPr="006A546D" w:rsidTr="006A4CBD">
        <w:trPr>
          <w:trHeight w:val="583"/>
        </w:trPr>
        <w:tc>
          <w:tcPr>
            <w:tcW w:w="1277" w:type="dxa"/>
            <w:tcBorders>
              <w:top w:val="single" w:sz="8" w:space="0" w:color="auto"/>
              <w:left w:val="single" w:sz="8" w:space="0" w:color="auto"/>
              <w:bottom w:val="nil"/>
              <w:right w:val="nil"/>
            </w:tcBorders>
            <w:shd w:val="clear" w:color="auto" w:fill="auto"/>
            <w:noWrap/>
            <w:vAlign w:val="bottom"/>
            <w:hideMark/>
          </w:tcPr>
          <w:p w:rsidR="00384D20" w:rsidRPr="006A546D" w:rsidRDefault="00384D20"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rFonts w:hAnsi="宋体"/>
                <w:color w:val="000000"/>
                <w:sz w:val="18"/>
                <w:szCs w:val="18"/>
                <w:lang w:eastAsia="zh-CN"/>
              </w:rPr>
              <w:t xml:space="preserve">　</w:t>
            </w:r>
          </w:p>
        </w:tc>
        <w:tc>
          <w:tcPr>
            <w:tcW w:w="1004" w:type="dxa"/>
            <w:tcBorders>
              <w:top w:val="single" w:sz="8" w:space="0" w:color="auto"/>
              <w:left w:val="single" w:sz="8" w:space="0" w:color="auto"/>
              <w:bottom w:val="nil"/>
              <w:right w:val="nil"/>
            </w:tcBorders>
            <w:shd w:val="clear" w:color="auto" w:fill="auto"/>
            <w:noWrap/>
            <w:vAlign w:val="bottom"/>
            <w:hideMark/>
          </w:tcPr>
          <w:p w:rsidR="00384D20" w:rsidRPr="006A546D" w:rsidRDefault="00384D20" w:rsidP="00732D0C">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0</w:t>
            </w:r>
          </w:p>
        </w:tc>
        <w:tc>
          <w:tcPr>
            <w:tcW w:w="1003" w:type="dxa"/>
            <w:tcBorders>
              <w:top w:val="single" w:sz="8" w:space="0" w:color="auto"/>
              <w:left w:val="nil"/>
              <w:bottom w:val="nil"/>
              <w:right w:val="nil"/>
            </w:tcBorders>
            <w:shd w:val="clear" w:color="auto" w:fill="auto"/>
            <w:noWrap/>
            <w:vAlign w:val="bottom"/>
            <w:hideMark/>
          </w:tcPr>
          <w:p w:rsidR="00384D20" w:rsidRPr="006A546D" w:rsidRDefault="00384D20" w:rsidP="00732D0C">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1</w:t>
            </w:r>
          </w:p>
        </w:tc>
        <w:tc>
          <w:tcPr>
            <w:tcW w:w="1003" w:type="dxa"/>
            <w:tcBorders>
              <w:top w:val="single" w:sz="8" w:space="0" w:color="auto"/>
              <w:left w:val="nil"/>
              <w:bottom w:val="nil"/>
              <w:right w:val="single" w:sz="8" w:space="0" w:color="auto"/>
            </w:tcBorders>
            <w:shd w:val="clear" w:color="auto" w:fill="auto"/>
            <w:noWrap/>
            <w:vAlign w:val="bottom"/>
            <w:hideMark/>
          </w:tcPr>
          <w:p w:rsidR="00384D20" w:rsidRPr="006A546D" w:rsidRDefault="00384D20" w:rsidP="00732D0C">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2</w:t>
            </w:r>
          </w:p>
        </w:tc>
        <w:tc>
          <w:tcPr>
            <w:tcW w:w="1003" w:type="dxa"/>
            <w:tcBorders>
              <w:top w:val="single" w:sz="8" w:space="0" w:color="auto"/>
              <w:left w:val="nil"/>
              <w:bottom w:val="nil"/>
              <w:right w:val="nil"/>
            </w:tcBorders>
            <w:shd w:val="clear" w:color="auto" w:fill="auto"/>
            <w:noWrap/>
            <w:vAlign w:val="bottom"/>
            <w:hideMark/>
          </w:tcPr>
          <w:p w:rsidR="00384D20" w:rsidRPr="006A546D" w:rsidRDefault="00384D20" w:rsidP="00732D0C">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only</w:t>
            </w:r>
          </w:p>
        </w:tc>
        <w:tc>
          <w:tcPr>
            <w:tcW w:w="1112" w:type="dxa"/>
            <w:tcBorders>
              <w:top w:val="single" w:sz="8" w:space="0" w:color="auto"/>
              <w:left w:val="nil"/>
              <w:bottom w:val="nil"/>
              <w:right w:val="single" w:sz="8" w:space="0" w:color="auto"/>
            </w:tcBorders>
            <w:shd w:val="clear" w:color="auto" w:fill="auto"/>
            <w:noWrap/>
            <w:vAlign w:val="bottom"/>
            <w:hideMark/>
          </w:tcPr>
          <w:p w:rsidR="00384D20" w:rsidRPr="006A546D" w:rsidRDefault="00384D20" w:rsidP="00732D0C">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 xml:space="preserve">synthesized only </w:t>
            </w:r>
          </w:p>
        </w:tc>
        <w:tc>
          <w:tcPr>
            <w:tcW w:w="1381" w:type="dxa"/>
            <w:tcBorders>
              <w:top w:val="single" w:sz="8" w:space="0" w:color="auto"/>
              <w:left w:val="nil"/>
              <w:bottom w:val="nil"/>
              <w:right w:val="single" w:sz="8" w:space="0" w:color="auto"/>
            </w:tcBorders>
            <w:shd w:val="clear" w:color="auto" w:fill="auto"/>
            <w:noWrap/>
            <w:vAlign w:val="bottom"/>
            <w:hideMark/>
          </w:tcPr>
          <w:p w:rsidR="00384D20" w:rsidRPr="006A546D" w:rsidRDefault="00384D20" w:rsidP="00732D0C">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coded &amp; synthesized</w:t>
            </w:r>
          </w:p>
        </w:tc>
        <w:tc>
          <w:tcPr>
            <w:tcW w:w="848" w:type="dxa"/>
            <w:tcBorders>
              <w:top w:val="single" w:sz="8" w:space="0" w:color="auto"/>
              <w:left w:val="nil"/>
              <w:bottom w:val="nil"/>
              <w:right w:val="nil"/>
            </w:tcBorders>
            <w:shd w:val="clear" w:color="auto" w:fill="auto"/>
            <w:noWrap/>
            <w:vAlign w:val="bottom"/>
            <w:hideMark/>
          </w:tcPr>
          <w:p w:rsidR="00384D20" w:rsidRPr="006A546D" w:rsidRDefault="00384D20" w:rsidP="00732D0C">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enc time</w:t>
            </w:r>
          </w:p>
        </w:tc>
        <w:tc>
          <w:tcPr>
            <w:tcW w:w="848" w:type="dxa"/>
            <w:tcBorders>
              <w:top w:val="single" w:sz="8" w:space="0" w:color="auto"/>
              <w:left w:val="nil"/>
              <w:bottom w:val="nil"/>
              <w:right w:val="single" w:sz="4" w:space="0" w:color="auto"/>
            </w:tcBorders>
            <w:shd w:val="clear" w:color="auto" w:fill="auto"/>
            <w:noWrap/>
            <w:vAlign w:val="bottom"/>
            <w:hideMark/>
          </w:tcPr>
          <w:p w:rsidR="00384D20" w:rsidRPr="006A546D" w:rsidRDefault="00384D20" w:rsidP="00732D0C">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dec time</w:t>
            </w:r>
          </w:p>
        </w:tc>
      </w:tr>
      <w:tr w:rsidR="006A4CBD" w:rsidRPr="006A546D" w:rsidTr="006A4CBD">
        <w:trPr>
          <w:trHeight w:val="289"/>
        </w:trPr>
        <w:tc>
          <w:tcPr>
            <w:tcW w:w="1277" w:type="dxa"/>
            <w:tcBorders>
              <w:top w:val="single" w:sz="8" w:space="0" w:color="auto"/>
              <w:left w:val="single" w:sz="8" w:space="0" w:color="auto"/>
              <w:bottom w:val="nil"/>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Balloons</w:t>
            </w:r>
          </w:p>
        </w:tc>
        <w:tc>
          <w:tcPr>
            <w:tcW w:w="1004" w:type="dxa"/>
            <w:tcBorders>
              <w:top w:val="single" w:sz="8" w:space="0" w:color="auto"/>
              <w:left w:val="single" w:sz="8" w:space="0" w:color="auto"/>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single" w:sz="8" w:space="0" w:color="auto"/>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single" w:sz="8" w:space="0" w:color="auto"/>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single" w:sz="8" w:space="0" w:color="auto"/>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12" w:type="dxa"/>
            <w:tcBorders>
              <w:top w:val="single" w:sz="8" w:space="0" w:color="auto"/>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381" w:type="dxa"/>
            <w:tcBorders>
              <w:top w:val="single" w:sz="8" w:space="0" w:color="auto"/>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848" w:type="dxa"/>
            <w:tcBorders>
              <w:top w:val="single" w:sz="8" w:space="0" w:color="auto"/>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97.5%</w:t>
            </w:r>
          </w:p>
        </w:tc>
        <w:tc>
          <w:tcPr>
            <w:tcW w:w="848" w:type="dxa"/>
            <w:tcBorders>
              <w:top w:val="single" w:sz="8" w:space="0" w:color="auto"/>
              <w:left w:val="nil"/>
              <w:bottom w:val="nil"/>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99.3%</w:t>
            </w:r>
          </w:p>
        </w:tc>
      </w:tr>
      <w:tr w:rsidR="006A4CBD" w:rsidRPr="006A546D" w:rsidTr="006A4CBD">
        <w:trPr>
          <w:trHeight w:val="289"/>
        </w:trPr>
        <w:tc>
          <w:tcPr>
            <w:tcW w:w="1277" w:type="dxa"/>
            <w:tcBorders>
              <w:top w:val="nil"/>
              <w:left w:val="single" w:sz="8" w:space="0" w:color="auto"/>
              <w:bottom w:val="nil"/>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Kendo</w:t>
            </w:r>
          </w:p>
        </w:tc>
        <w:tc>
          <w:tcPr>
            <w:tcW w:w="1004" w:type="dxa"/>
            <w:tcBorders>
              <w:top w:val="nil"/>
              <w:left w:val="single" w:sz="8" w:space="0" w:color="auto"/>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12"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381"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848"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101.5%</w:t>
            </w:r>
          </w:p>
        </w:tc>
        <w:tc>
          <w:tcPr>
            <w:tcW w:w="848" w:type="dxa"/>
            <w:tcBorders>
              <w:top w:val="nil"/>
              <w:left w:val="nil"/>
              <w:bottom w:val="nil"/>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99.8%</w:t>
            </w:r>
          </w:p>
        </w:tc>
      </w:tr>
      <w:tr w:rsidR="006A4CBD" w:rsidRPr="006A546D" w:rsidTr="006A4CBD">
        <w:trPr>
          <w:trHeight w:val="289"/>
        </w:trPr>
        <w:tc>
          <w:tcPr>
            <w:tcW w:w="1277" w:type="dxa"/>
            <w:tcBorders>
              <w:top w:val="nil"/>
              <w:left w:val="single" w:sz="8" w:space="0" w:color="auto"/>
              <w:bottom w:val="nil"/>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Newspapercc</w:t>
            </w:r>
          </w:p>
        </w:tc>
        <w:tc>
          <w:tcPr>
            <w:tcW w:w="1004" w:type="dxa"/>
            <w:tcBorders>
              <w:top w:val="nil"/>
              <w:left w:val="single" w:sz="8" w:space="0" w:color="auto"/>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12"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381"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848"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99.9%</w:t>
            </w:r>
          </w:p>
        </w:tc>
        <w:tc>
          <w:tcPr>
            <w:tcW w:w="848" w:type="dxa"/>
            <w:tcBorders>
              <w:top w:val="nil"/>
              <w:left w:val="nil"/>
              <w:bottom w:val="nil"/>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98.6%</w:t>
            </w:r>
          </w:p>
        </w:tc>
      </w:tr>
      <w:tr w:rsidR="006A4CBD" w:rsidRPr="006A546D" w:rsidTr="006A4CBD">
        <w:trPr>
          <w:trHeight w:val="289"/>
        </w:trPr>
        <w:tc>
          <w:tcPr>
            <w:tcW w:w="1277" w:type="dxa"/>
            <w:tcBorders>
              <w:top w:val="nil"/>
              <w:left w:val="single" w:sz="8" w:space="0" w:color="auto"/>
              <w:bottom w:val="nil"/>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GhostTownFly</w:t>
            </w:r>
          </w:p>
        </w:tc>
        <w:tc>
          <w:tcPr>
            <w:tcW w:w="1004" w:type="dxa"/>
            <w:tcBorders>
              <w:top w:val="nil"/>
              <w:left w:val="single" w:sz="8" w:space="0" w:color="auto"/>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12"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0.1%</w:t>
            </w:r>
          </w:p>
        </w:tc>
        <w:tc>
          <w:tcPr>
            <w:tcW w:w="1381"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0.1%</w:t>
            </w:r>
          </w:p>
        </w:tc>
        <w:tc>
          <w:tcPr>
            <w:tcW w:w="848"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99.1%</w:t>
            </w:r>
          </w:p>
        </w:tc>
        <w:tc>
          <w:tcPr>
            <w:tcW w:w="848" w:type="dxa"/>
            <w:tcBorders>
              <w:top w:val="nil"/>
              <w:left w:val="nil"/>
              <w:bottom w:val="nil"/>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98.0%</w:t>
            </w:r>
          </w:p>
        </w:tc>
      </w:tr>
      <w:tr w:rsidR="006A4CBD" w:rsidRPr="006A546D" w:rsidTr="006A4CBD">
        <w:trPr>
          <w:trHeight w:val="289"/>
        </w:trPr>
        <w:tc>
          <w:tcPr>
            <w:tcW w:w="1277" w:type="dxa"/>
            <w:tcBorders>
              <w:top w:val="nil"/>
              <w:left w:val="single" w:sz="8" w:space="0" w:color="auto"/>
              <w:bottom w:val="nil"/>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PoznanHall2</w:t>
            </w:r>
          </w:p>
        </w:tc>
        <w:tc>
          <w:tcPr>
            <w:tcW w:w="1004" w:type="dxa"/>
            <w:tcBorders>
              <w:top w:val="nil"/>
              <w:left w:val="single" w:sz="8" w:space="0" w:color="auto"/>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12"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381"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848"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102.1%</w:t>
            </w:r>
          </w:p>
        </w:tc>
        <w:tc>
          <w:tcPr>
            <w:tcW w:w="848" w:type="dxa"/>
            <w:tcBorders>
              <w:top w:val="nil"/>
              <w:left w:val="nil"/>
              <w:bottom w:val="nil"/>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99.4%</w:t>
            </w:r>
          </w:p>
        </w:tc>
      </w:tr>
      <w:tr w:rsidR="006A4CBD" w:rsidRPr="006A546D" w:rsidTr="006A4CBD">
        <w:trPr>
          <w:trHeight w:val="289"/>
        </w:trPr>
        <w:tc>
          <w:tcPr>
            <w:tcW w:w="1277" w:type="dxa"/>
            <w:tcBorders>
              <w:top w:val="nil"/>
              <w:left w:val="single" w:sz="8" w:space="0" w:color="auto"/>
              <w:bottom w:val="nil"/>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PoznanStreet</w:t>
            </w:r>
          </w:p>
        </w:tc>
        <w:tc>
          <w:tcPr>
            <w:tcW w:w="1004" w:type="dxa"/>
            <w:tcBorders>
              <w:top w:val="nil"/>
              <w:left w:val="single" w:sz="8" w:space="0" w:color="auto"/>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12"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381"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848"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102.6%</w:t>
            </w:r>
          </w:p>
        </w:tc>
        <w:tc>
          <w:tcPr>
            <w:tcW w:w="848" w:type="dxa"/>
            <w:tcBorders>
              <w:top w:val="nil"/>
              <w:left w:val="nil"/>
              <w:bottom w:val="nil"/>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98.6%</w:t>
            </w:r>
          </w:p>
        </w:tc>
      </w:tr>
      <w:tr w:rsidR="006A4CBD" w:rsidRPr="006A546D" w:rsidTr="006A4CBD">
        <w:trPr>
          <w:trHeight w:val="303"/>
        </w:trPr>
        <w:tc>
          <w:tcPr>
            <w:tcW w:w="1277" w:type="dxa"/>
            <w:tcBorders>
              <w:top w:val="nil"/>
              <w:left w:val="single" w:sz="8" w:space="0" w:color="auto"/>
              <w:bottom w:val="single" w:sz="8" w:space="0" w:color="auto"/>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UndoDancer</w:t>
            </w:r>
          </w:p>
        </w:tc>
        <w:tc>
          <w:tcPr>
            <w:tcW w:w="1004" w:type="dxa"/>
            <w:tcBorders>
              <w:top w:val="nil"/>
              <w:left w:val="single" w:sz="8" w:space="0" w:color="auto"/>
              <w:bottom w:val="single" w:sz="8" w:space="0" w:color="auto"/>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single" w:sz="8" w:space="0" w:color="auto"/>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single" w:sz="8" w:space="0" w:color="auto"/>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single" w:sz="8" w:space="0" w:color="auto"/>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12" w:type="dxa"/>
            <w:tcBorders>
              <w:top w:val="nil"/>
              <w:left w:val="nil"/>
              <w:bottom w:val="single" w:sz="8" w:space="0" w:color="auto"/>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381" w:type="dxa"/>
            <w:tcBorders>
              <w:top w:val="nil"/>
              <w:left w:val="nil"/>
              <w:bottom w:val="single" w:sz="8" w:space="0" w:color="auto"/>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848" w:type="dxa"/>
            <w:tcBorders>
              <w:top w:val="nil"/>
              <w:left w:val="nil"/>
              <w:bottom w:val="single" w:sz="8" w:space="0" w:color="auto"/>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99.3%</w:t>
            </w:r>
          </w:p>
        </w:tc>
        <w:tc>
          <w:tcPr>
            <w:tcW w:w="848" w:type="dxa"/>
            <w:tcBorders>
              <w:top w:val="nil"/>
              <w:left w:val="nil"/>
              <w:bottom w:val="single" w:sz="8" w:space="0" w:color="auto"/>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98.5%</w:t>
            </w:r>
          </w:p>
        </w:tc>
      </w:tr>
      <w:tr w:rsidR="006A4CBD" w:rsidRPr="006A546D" w:rsidTr="006A4CBD">
        <w:trPr>
          <w:trHeight w:val="289"/>
        </w:trPr>
        <w:tc>
          <w:tcPr>
            <w:tcW w:w="1277" w:type="dxa"/>
            <w:tcBorders>
              <w:top w:val="nil"/>
              <w:left w:val="single" w:sz="8" w:space="0" w:color="auto"/>
              <w:bottom w:val="nil"/>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1024x768</w:t>
            </w:r>
          </w:p>
        </w:tc>
        <w:tc>
          <w:tcPr>
            <w:tcW w:w="1004" w:type="dxa"/>
            <w:tcBorders>
              <w:top w:val="nil"/>
              <w:left w:val="single" w:sz="8" w:space="0" w:color="auto"/>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12"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381"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848"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99.6%</w:t>
            </w:r>
          </w:p>
        </w:tc>
        <w:tc>
          <w:tcPr>
            <w:tcW w:w="848" w:type="dxa"/>
            <w:tcBorders>
              <w:top w:val="nil"/>
              <w:left w:val="nil"/>
              <w:bottom w:val="nil"/>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99.3%</w:t>
            </w:r>
          </w:p>
        </w:tc>
      </w:tr>
      <w:tr w:rsidR="006A4CBD" w:rsidRPr="006A546D" w:rsidTr="006A4CBD">
        <w:trPr>
          <w:trHeight w:val="303"/>
        </w:trPr>
        <w:tc>
          <w:tcPr>
            <w:tcW w:w="1277" w:type="dxa"/>
            <w:tcBorders>
              <w:top w:val="nil"/>
              <w:left w:val="single" w:sz="8" w:space="0" w:color="auto"/>
              <w:bottom w:val="nil"/>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1920x1088</w:t>
            </w:r>
          </w:p>
        </w:tc>
        <w:tc>
          <w:tcPr>
            <w:tcW w:w="1004" w:type="dxa"/>
            <w:tcBorders>
              <w:top w:val="nil"/>
              <w:left w:val="single" w:sz="8" w:space="0" w:color="auto"/>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nil"/>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3" w:type="dxa"/>
            <w:tcBorders>
              <w:top w:val="nil"/>
              <w:left w:val="nil"/>
              <w:bottom w:val="single" w:sz="8" w:space="0" w:color="auto"/>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12" w:type="dxa"/>
            <w:tcBorders>
              <w:top w:val="nil"/>
              <w:left w:val="nil"/>
              <w:bottom w:val="single" w:sz="8" w:space="0" w:color="auto"/>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381" w:type="dxa"/>
            <w:tcBorders>
              <w:top w:val="nil"/>
              <w:left w:val="nil"/>
              <w:bottom w:val="single" w:sz="8" w:space="0" w:color="auto"/>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848" w:type="dxa"/>
            <w:tcBorders>
              <w:top w:val="nil"/>
              <w:left w:val="nil"/>
              <w:bottom w:val="single" w:sz="8" w:space="0" w:color="auto"/>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100.8%</w:t>
            </w:r>
          </w:p>
        </w:tc>
        <w:tc>
          <w:tcPr>
            <w:tcW w:w="848" w:type="dxa"/>
            <w:tcBorders>
              <w:top w:val="nil"/>
              <w:left w:val="nil"/>
              <w:bottom w:val="single" w:sz="8" w:space="0" w:color="auto"/>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98.6%</w:t>
            </w:r>
          </w:p>
        </w:tc>
      </w:tr>
      <w:tr w:rsidR="006A4CBD" w:rsidRPr="006A546D" w:rsidTr="006A4CBD">
        <w:trPr>
          <w:trHeight w:val="289"/>
        </w:trPr>
        <w:tc>
          <w:tcPr>
            <w:tcW w:w="1277" w:type="dxa"/>
            <w:tcBorders>
              <w:top w:val="single" w:sz="8" w:space="0" w:color="auto"/>
              <w:left w:val="single" w:sz="8" w:space="0" w:color="auto"/>
              <w:bottom w:val="single" w:sz="8" w:space="0" w:color="auto"/>
              <w:right w:val="nil"/>
            </w:tcBorders>
            <w:shd w:val="clear" w:color="auto" w:fill="auto"/>
            <w:noWrap/>
            <w:vAlign w:val="bottom"/>
            <w:hideMark/>
          </w:tcPr>
          <w:p w:rsidR="006A4CBD" w:rsidRPr="006A546D" w:rsidRDefault="006A4CBD" w:rsidP="00732D0C">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6A546D">
              <w:rPr>
                <w:b/>
                <w:bCs/>
                <w:color w:val="000000"/>
                <w:sz w:val="20"/>
                <w:lang w:eastAsia="zh-CN"/>
              </w:rPr>
              <w:t>average</w:t>
            </w:r>
          </w:p>
        </w:tc>
        <w:tc>
          <w:tcPr>
            <w:tcW w:w="1004" w:type="dxa"/>
            <w:tcBorders>
              <w:top w:val="single" w:sz="8" w:space="0" w:color="auto"/>
              <w:left w:val="single" w:sz="8" w:space="0" w:color="auto"/>
              <w:bottom w:val="single" w:sz="8" w:space="0" w:color="auto"/>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487355">
              <w:rPr>
                <w:rFonts w:hint="eastAsia"/>
                <w:b/>
                <w:color w:val="000000"/>
                <w:sz w:val="18"/>
                <w:szCs w:val="18"/>
                <w:lang w:eastAsia="zh-CN"/>
              </w:rPr>
              <w:t>0.0%</w:t>
            </w:r>
          </w:p>
        </w:tc>
        <w:tc>
          <w:tcPr>
            <w:tcW w:w="1003" w:type="dxa"/>
            <w:tcBorders>
              <w:top w:val="single" w:sz="8" w:space="0" w:color="auto"/>
              <w:left w:val="nil"/>
              <w:bottom w:val="single" w:sz="8" w:space="0" w:color="auto"/>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487355">
              <w:rPr>
                <w:rFonts w:hint="eastAsia"/>
                <w:b/>
                <w:color w:val="000000"/>
                <w:sz w:val="18"/>
                <w:szCs w:val="18"/>
                <w:lang w:eastAsia="zh-CN"/>
              </w:rPr>
              <w:t>0.0%</w:t>
            </w:r>
          </w:p>
        </w:tc>
        <w:tc>
          <w:tcPr>
            <w:tcW w:w="1003" w:type="dxa"/>
            <w:tcBorders>
              <w:top w:val="single" w:sz="8" w:space="0" w:color="auto"/>
              <w:left w:val="nil"/>
              <w:bottom w:val="single" w:sz="8" w:space="0" w:color="auto"/>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487355">
              <w:rPr>
                <w:rFonts w:hint="eastAsia"/>
                <w:b/>
                <w:color w:val="000000"/>
                <w:sz w:val="18"/>
                <w:szCs w:val="18"/>
                <w:lang w:eastAsia="zh-CN"/>
              </w:rPr>
              <w:t>0.0%</w:t>
            </w:r>
          </w:p>
        </w:tc>
        <w:tc>
          <w:tcPr>
            <w:tcW w:w="1003" w:type="dxa"/>
            <w:tcBorders>
              <w:top w:val="nil"/>
              <w:left w:val="nil"/>
              <w:bottom w:val="single" w:sz="8" w:space="0" w:color="auto"/>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487355">
              <w:rPr>
                <w:rFonts w:hint="eastAsia"/>
                <w:b/>
                <w:color w:val="000000"/>
                <w:sz w:val="18"/>
                <w:szCs w:val="18"/>
                <w:lang w:eastAsia="zh-CN"/>
              </w:rPr>
              <w:t>0.0%</w:t>
            </w:r>
          </w:p>
        </w:tc>
        <w:tc>
          <w:tcPr>
            <w:tcW w:w="1112" w:type="dxa"/>
            <w:tcBorders>
              <w:top w:val="nil"/>
              <w:left w:val="nil"/>
              <w:bottom w:val="single" w:sz="8" w:space="0" w:color="auto"/>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487355">
              <w:rPr>
                <w:rFonts w:hint="eastAsia"/>
                <w:b/>
                <w:color w:val="000000"/>
                <w:sz w:val="18"/>
                <w:szCs w:val="18"/>
                <w:lang w:eastAsia="zh-CN"/>
              </w:rPr>
              <w:t>0.0%</w:t>
            </w:r>
          </w:p>
        </w:tc>
        <w:tc>
          <w:tcPr>
            <w:tcW w:w="1381" w:type="dxa"/>
            <w:tcBorders>
              <w:top w:val="nil"/>
              <w:left w:val="nil"/>
              <w:bottom w:val="single" w:sz="8" w:space="0" w:color="auto"/>
              <w:right w:val="single" w:sz="8"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487355">
              <w:rPr>
                <w:rFonts w:hint="eastAsia"/>
                <w:b/>
                <w:color w:val="000000"/>
                <w:sz w:val="18"/>
                <w:szCs w:val="18"/>
                <w:lang w:eastAsia="zh-CN"/>
              </w:rPr>
              <w:t>0.0%</w:t>
            </w:r>
          </w:p>
        </w:tc>
        <w:tc>
          <w:tcPr>
            <w:tcW w:w="848" w:type="dxa"/>
            <w:tcBorders>
              <w:top w:val="nil"/>
              <w:left w:val="nil"/>
              <w:bottom w:val="single" w:sz="8" w:space="0" w:color="auto"/>
              <w:right w:val="nil"/>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487355">
              <w:rPr>
                <w:rFonts w:hint="eastAsia"/>
                <w:b/>
                <w:color w:val="000000"/>
                <w:sz w:val="18"/>
                <w:szCs w:val="18"/>
                <w:lang w:eastAsia="zh-CN"/>
              </w:rPr>
              <w:t>100.3%</w:t>
            </w:r>
          </w:p>
        </w:tc>
        <w:tc>
          <w:tcPr>
            <w:tcW w:w="848" w:type="dxa"/>
            <w:tcBorders>
              <w:top w:val="nil"/>
              <w:left w:val="nil"/>
              <w:bottom w:val="single" w:sz="8" w:space="0" w:color="auto"/>
              <w:right w:val="single" w:sz="4" w:space="0" w:color="auto"/>
            </w:tcBorders>
            <w:shd w:val="clear" w:color="auto" w:fill="auto"/>
            <w:noWrap/>
            <w:vAlign w:val="bottom"/>
            <w:hideMark/>
          </w:tcPr>
          <w:p w:rsidR="00685895" w:rsidRDefault="006A4CB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487355">
              <w:rPr>
                <w:rFonts w:hint="eastAsia"/>
                <w:b/>
                <w:color w:val="000000"/>
                <w:sz w:val="18"/>
                <w:szCs w:val="18"/>
                <w:lang w:eastAsia="zh-CN"/>
              </w:rPr>
              <w:t>98.9%</w:t>
            </w:r>
          </w:p>
        </w:tc>
      </w:tr>
    </w:tbl>
    <w:p w:rsidR="00074956" w:rsidRDefault="00074956">
      <w:pPr>
        <w:rPr>
          <w:lang w:val="en-CA" w:eastAsia="zh-CN"/>
        </w:rPr>
      </w:pPr>
    </w:p>
    <w:p w:rsidR="007A3467" w:rsidRDefault="0029264B">
      <w:pPr>
        <w:pStyle w:val="2"/>
        <w:rPr>
          <w:i w:val="0"/>
          <w:lang w:eastAsia="zh-CN"/>
        </w:rPr>
      </w:pPr>
      <w:r w:rsidRPr="0029264B">
        <w:rPr>
          <w:i w:val="0"/>
          <w:lang w:eastAsia="zh-CN"/>
        </w:rPr>
        <w:t>Performance of solution 2</w:t>
      </w:r>
      <w:r w:rsidR="006372AB">
        <w:rPr>
          <w:rFonts w:hint="eastAsia"/>
          <w:i w:val="0"/>
          <w:lang w:eastAsia="zh-CN"/>
        </w:rPr>
        <w:t xml:space="preserve"> (not crosschekced)</w:t>
      </w:r>
    </w:p>
    <w:p w:rsidR="006372AB" w:rsidRDefault="006372AB" w:rsidP="006372AB">
      <w:pPr>
        <w:jc w:val="both"/>
        <w:rPr>
          <w:lang w:eastAsia="zh-CN"/>
        </w:rPr>
      </w:pPr>
      <w:r>
        <w:rPr>
          <w:rFonts w:hint="eastAsia"/>
          <w:lang w:eastAsia="zh-CN"/>
        </w:rPr>
        <w:t xml:space="preserve">Table </w:t>
      </w:r>
      <w:r w:rsidR="00720DB6">
        <w:rPr>
          <w:rFonts w:hint="eastAsia"/>
          <w:lang w:eastAsia="zh-CN"/>
        </w:rPr>
        <w:t>3</w:t>
      </w:r>
      <w:r>
        <w:rPr>
          <w:rFonts w:hint="eastAsia"/>
          <w:lang w:eastAsia="zh-CN"/>
        </w:rPr>
        <w:t xml:space="preserve"> </w:t>
      </w:r>
      <w:r w:rsidR="00720DB6">
        <w:rPr>
          <w:rFonts w:hint="eastAsia"/>
          <w:lang w:eastAsia="zh-CN"/>
        </w:rPr>
        <w:t xml:space="preserve">and Table 4 show the performance </w:t>
      </w:r>
      <w:r>
        <w:rPr>
          <w:rFonts w:hint="eastAsia"/>
          <w:lang w:eastAsia="zh-CN"/>
        </w:rPr>
        <w:t xml:space="preserve">for CTC case </w:t>
      </w:r>
      <w:r w:rsidR="00720DB6">
        <w:rPr>
          <w:rFonts w:hint="eastAsia"/>
          <w:lang w:eastAsia="zh-CN"/>
        </w:rPr>
        <w:t>and</w:t>
      </w:r>
      <w:r>
        <w:rPr>
          <w:rFonts w:hint="eastAsia"/>
          <w:lang w:eastAsia="zh-CN"/>
        </w:rPr>
        <w:t xml:space="preserve"> all intra case. As can be seen, proposed method has negligible influence on decoding time and compression efficiency for CTC. For all intra case, proposed </w:t>
      </w:r>
      <w:r>
        <w:rPr>
          <w:lang w:eastAsia="zh-CN"/>
        </w:rPr>
        <w:t>method</w:t>
      </w:r>
      <w:r>
        <w:rPr>
          <w:rFonts w:hint="eastAsia"/>
          <w:lang w:eastAsia="zh-CN"/>
        </w:rPr>
        <w:t xml:space="preserve"> can save </w:t>
      </w:r>
      <w:r w:rsidR="002C1751">
        <w:rPr>
          <w:rFonts w:hint="eastAsia"/>
          <w:lang w:eastAsia="zh-CN"/>
        </w:rPr>
        <w:t>2</w:t>
      </w:r>
      <w:r>
        <w:rPr>
          <w:rFonts w:hint="eastAsia"/>
          <w:lang w:eastAsia="zh-CN"/>
        </w:rPr>
        <w:t>% decoding time with negligible influence on compression efficiency.</w:t>
      </w:r>
    </w:p>
    <w:p w:rsidR="002A1E85" w:rsidRPr="009E0141" w:rsidRDefault="002A1E85" w:rsidP="002A1E85">
      <w:pPr>
        <w:jc w:val="center"/>
        <w:rPr>
          <w:lang w:eastAsia="zh-CN"/>
        </w:rPr>
      </w:pPr>
      <w:r>
        <w:rPr>
          <w:rFonts w:hint="eastAsia"/>
          <w:lang w:eastAsia="zh-CN"/>
        </w:rPr>
        <w:t xml:space="preserve">Table </w:t>
      </w:r>
      <w:r w:rsidR="002F194B">
        <w:rPr>
          <w:rFonts w:hint="eastAsia"/>
          <w:lang w:eastAsia="zh-CN"/>
        </w:rPr>
        <w:t>3</w:t>
      </w:r>
      <w:r>
        <w:rPr>
          <w:rFonts w:hint="eastAsia"/>
          <w:lang w:eastAsia="zh-CN"/>
        </w:rPr>
        <w:t>: comparison of HTM-5.0.1 with proposed method (CTC)</w:t>
      </w:r>
    </w:p>
    <w:tbl>
      <w:tblPr>
        <w:tblW w:w="9479" w:type="dxa"/>
        <w:tblInd w:w="97" w:type="dxa"/>
        <w:tblLook w:val="04A0"/>
      </w:tblPr>
      <w:tblGrid>
        <w:gridCol w:w="1306"/>
        <w:gridCol w:w="1000"/>
        <w:gridCol w:w="999"/>
        <w:gridCol w:w="1000"/>
        <w:gridCol w:w="1000"/>
        <w:gridCol w:w="1108"/>
        <w:gridCol w:w="1376"/>
        <w:gridCol w:w="845"/>
        <w:gridCol w:w="845"/>
      </w:tblGrid>
      <w:tr w:rsidR="002A1E85" w:rsidRPr="006A546D" w:rsidTr="00115DB5">
        <w:trPr>
          <w:trHeight w:val="289"/>
        </w:trPr>
        <w:tc>
          <w:tcPr>
            <w:tcW w:w="1306" w:type="dxa"/>
            <w:tcBorders>
              <w:top w:val="single" w:sz="8" w:space="0" w:color="auto"/>
              <w:left w:val="single" w:sz="8" w:space="0" w:color="auto"/>
              <w:bottom w:val="nil"/>
              <w:right w:val="nil"/>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rFonts w:hAnsi="宋体"/>
                <w:color w:val="000000"/>
                <w:sz w:val="18"/>
                <w:szCs w:val="18"/>
                <w:lang w:eastAsia="zh-CN"/>
              </w:rPr>
              <w:t xml:space="preserve">　</w:t>
            </w:r>
          </w:p>
        </w:tc>
        <w:tc>
          <w:tcPr>
            <w:tcW w:w="1000" w:type="dxa"/>
            <w:tcBorders>
              <w:top w:val="single" w:sz="8" w:space="0" w:color="auto"/>
              <w:left w:val="single" w:sz="8" w:space="0" w:color="auto"/>
              <w:bottom w:val="nil"/>
              <w:right w:val="nil"/>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0</w:t>
            </w:r>
          </w:p>
        </w:tc>
        <w:tc>
          <w:tcPr>
            <w:tcW w:w="999" w:type="dxa"/>
            <w:tcBorders>
              <w:top w:val="single" w:sz="8" w:space="0" w:color="auto"/>
              <w:left w:val="nil"/>
              <w:bottom w:val="nil"/>
              <w:right w:val="nil"/>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1</w:t>
            </w:r>
          </w:p>
        </w:tc>
        <w:tc>
          <w:tcPr>
            <w:tcW w:w="1000" w:type="dxa"/>
            <w:tcBorders>
              <w:top w:val="single" w:sz="8" w:space="0" w:color="auto"/>
              <w:left w:val="nil"/>
              <w:bottom w:val="nil"/>
              <w:right w:val="single" w:sz="8" w:space="0" w:color="auto"/>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2</w:t>
            </w:r>
          </w:p>
        </w:tc>
        <w:tc>
          <w:tcPr>
            <w:tcW w:w="1000" w:type="dxa"/>
            <w:tcBorders>
              <w:top w:val="single" w:sz="8" w:space="0" w:color="auto"/>
              <w:left w:val="nil"/>
              <w:bottom w:val="nil"/>
              <w:right w:val="nil"/>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only</w:t>
            </w:r>
          </w:p>
        </w:tc>
        <w:tc>
          <w:tcPr>
            <w:tcW w:w="1108" w:type="dxa"/>
            <w:tcBorders>
              <w:top w:val="single" w:sz="8" w:space="0" w:color="auto"/>
              <w:left w:val="nil"/>
              <w:bottom w:val="nil"/>
              <w:right w:val="single" w:sz="8" w:space="0" w:color="auto"/>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 xml:space="preserve">synthesized only </w:t>
            </w:r>
          </w:p>
        </w:tc>
        <w:tc>
          <w:tcPr>
            <w:tcW w:w="1376" w:type="dxa"/>
            <w:tcBorders>
              <w:top w:val="single" w:sz="8" w:space="0" w:color="auto"/>
              <w:left w:val="nil"/>
              <w:bottom w:val="nil"/>
              <w:right w:val="single" w:sz="8" w:space="0" w:color="auto"/>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coded &amp; synthesized</w:t>
            </w:r>
          </w:p>
        </w:tc>
        <w:tc>
          <w:tcPr>
            <w:tcW w:w="845" w:type="dxa"/>
            <w:tcBorders>
              <w:top w:val="single" w:sz="8" w:space="0" w:color="auto"/>
              <w:left w:val="nil"/>
              <w:bottom w:val="nil"/>
              <w:right w:val="nil"/>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enc time</w:t>
            </w:r>
          </w:p>
        </w:tc>
        <w:tc>
          <w:tcPr>
            <w:tcW w:w="845" w:type="dxa"/>
            <w:tcBorders>
              <w:top w:val="single" w:sz="8" w:space="0" w:color="auto"/>
              <w:left w:val="nil"/>
              <w:bottom w:val="nil"/>
              <w:right w:val="single" w:sz="4" w:space="0" w:color="auto"/>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dec time</w:t>
            </w:r>
          </w:p>
        </w:tc>
      </w:tr>
      <w:tr w:rsidR="000C3ECA" w:rsidRPr="006A546D" w:rsidTr="00115DB5">
        <w:trPr>
          <w:trHeight w:val="289"/>
        </w:trPr>
        <w:tc>
          <w:tcPr>
            <w:tcW w:w="1306" w:type="dxa"/>
            <w:tcBorders>
              <w:top w:val="single" w:sz="8" w:space="0" w:color="auto"/>
              <w:left w:val="single" w:sz="8" w:space="0" w:color="auto"/>
              <w:bottom w:val="nil"/>
              <w:right w:val="nil"/>
            </w:tcBorders>
            <w:shd w:val="clear" w:color="auto" w:fill="auto"/>
            <w:noWrap/>
            <w:vAlign w:val="bottom"/>
            <w:hideMark/>
          </w:tcPr>
          <w:p w:rsidR="000C3ECA" w:rsidRPr="006A546D"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Balloons</w:t>
            </w:r>
          </w:p>
        </w:tc>
        <w:tc>
          <w:tcPr>
            <w:tcW w:w="1000" w:type="dxa"/>
            <w:tcBorders>
              <w:top w:val="single" w:sz="8" w:space="0" w:color="auto"/>
              <w:left w:val="single" w:sz="8" w:space="0" w:color="auto"/>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single" w:sz="8" w:space="0" w:color="auto"/>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single" w:sz="8" w:space="0" w:color="auto"/>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single" w:sz="8" w:space="0" w:color="auto"/>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single" w:sz="8" w:space="0" w:color="auto"/>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0.0%</w:t>
            </w:r>
          </w:p>
        </w:tc>
        <w:tc>
          <w:tcPr>
            <w:tcW w:w="1376" w:type="dxa"/>
            <w:tcBorders>
              <w:top w:val="single" w:sz="8" w:space="0" w:color="auto"/>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0.0%</w:t>
            </w:r>
          </w:p>
        </w:tc>
        <w:tc>
          <w:tcPr>
            <w:tcW w:w="845" w:type="dxa"/>
            <w:tcBorders>
              <w:top w:val="single" w:sz="8" w:space="0" w:color="auto"/>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98.2%</w:t>
            </w:r>
          </w:p>
        </w:tc>
        <w:tc>
          <w:tcPr>
            <w:tcW w:w="845" w:type="dxa"/>
            <w:tcBorders>
              <w:top w:val="single" w:sz="8" w:space="0" w:color="auto"/>
              <w:left w:val="nil"/>
              <w:bottom w:val="nil"/>
              <w:right w:val="single" w:sz="4"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0" w:author="Administrator" w:date="2013-01-14T15:11:00Z">
              <w:r>
                <w:rPr>
                  <w:rFonts w:hint="eastAsia"/>
                  <w:color w:val="000000"/>
                  <w:sz w:val="18"/>
                  <w:szCs w:val="18"/>
                  <w:lang w:eastAsia="zh-CN"/>
                </w:rPr>
                <w:t>100.0%</w:t>
              </w:r>
            </w:ins>
          </w:p>
        </w:tc>
      </w:tr>
      <w:tr w:rsidR="000C3ECA" w:rsidRPr="006A546D" w:rsidTr="00115DB5">
        <w:trPr>
          <w:trHeight w:val="289"/>
        </w:trPr>
        <w:tc>
          <w:tcPr>
            <w:tcW w:w="1306" w:type="dxa"/>
            <w:tcBorders>
              <w:top w:val="nil"/>
              <w:left w:val="single" w:sz="8" w:space="0" w:color="auto"/>
              <w:bottom w:val="nil"/>
              <w:right w:val="nil"/>
            </w:tcBorders>
            <w:shd w:val="clear" w:color="auto" w:fill="auto"/>
            <w:noWrap/>
            <w:vAlign w:val="bottom"/>
            <w:hideMark/>
          </w:tcPr>
          <w:p w:rsidR="000C3ECA" w:rsidRPr="006A546D"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Kendo</w:t>
            </w:r>
          </w:p>
        </w:tc>
        <w:tc>
          <w:tcPr>
            <w:tcW w:w="1000" w:type="dxa"/>
            <w:tcBorders>
              <w:top w:val="nil"/>
              <w:left w:val="single" w:sz="8" w:space="0" w:color="auto"/>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0.0%</w:t>
            </w:r>
          </w:p>
        </w:tc>
        <w:tc>
          <w:tcPr>
            <w:tcW w:w="1376"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0.0%</w:t>
            </w:r>
          </w:p>
        </w:tc>
        <w:tc>
          <w:tcPr>
            <w:tcW w:w="845"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103.4%</w:t>
            </w:r>
          </w:p>
        </w:tc>
        <w:tc>
          <w:tcPr>
            <w:tcW w:w="845" w:type="dxa"/>
            <w:tcBorders>
              <w:top w:val="nil"/>
              <w:left w:val="nil"/>
              <w:bottom w:val="nil"/>
              <w:right w:val="single" w:sz="4"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 w:author="Administrator" w:date="2013-01-14T15:11:00Z">
              <w:r>
                <w:rPr>
                  <w:rFonts w:hint="eastAsia"/>
                  <w:color w:val="000000"/>
                  <w:sz w:val="18"/>
                  <w:szCs w:val="18"/>
                  <w:lang w:eastAsia="zh-CN"/>
                </w:rPr>
                <w:t>99.9%</w:t>
              </w:r>
            </w:ins>
          </w:p>
        </w:tc>
      </w:tr>
      <w:tr w:rsidR="000C3ECA" w:rsidRPr="006A546D" w:rsidTr="00115DB5">
        <w:trPr>
          <w:trHeight w:val="289"/>
        </w:trPr>
        <w:tc>
          <w:tcPr>
            <w:tcW w:w="1306" w:type="dxa"/>
            <w:tcBorders>
              <w:top w:val="nil"/>
              <w:left w:val="single" w:sz="8" w:space="0" w:color="auto"/>
              <w:bottom w:val="nil"/>
              <w:right w:val="nil"/>
            </w:tcBorders>
            <w:shd w:val="clear" w:color="auto" w:fill="auto"/>
            <w:noWrap/>
            <w:vAlign w:val="bottom"/>
            <w:hideMark/>
          </w:tcPr>
          <w:p w:rsidR="000C3ECA" w:rsidRPr="006A546D"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Newspapercc</w:t>
            </w:r>
          </w:p>
        </w:tc>
        <w:tc>
          <w:tcPr>
            <w:tcW w:w="1000" w:type="dxa"/>
            <w:tcBorders>
              <w:top w:val="nil"/>
              <w:left w:val="single" w:sz="8" w:space="0" w:color="auto"/>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0.0%</w:t>
            </w:r>
          </w:p>
        </w:tc>
        <w:tc>
          <w:tcPr>
            <w:tcW w:w="1376"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0.0%</w:t>
            </w:r>
          </w:p>
        </w:tc>
        <w:tc>
          <w:tcPr>
            <w:tcW w:w="845"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100.2%</w:t>
            </w:r>
          </w:p>
        </w:tc>
        <w:tc>
          <w:tcPr>
            <w:tcW w:w="845" w:type="dxa"/>
            <w:tcBorders>
              <w:top w:val="nil"/>
              <w:left w:val="nil"/>
              <w:bottom w:val="nil"/>
              <w:right w:val="single" w:sz="4"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2" w:author="Administrator" w:date="2013-01-14T15:11:00Z">
              <w:r>
                <w:rPr>
                  <w:rFonts w:hint="eastAsia"/>
                  <w:color w:val="000000"/>
                  <w:sz w:val="18"/>
                  <w:szCs w:val="18"/>
                  <w:lang w:eastAsia="zh-CN"/>
                </w:rPr>
                <w:t>99.8%</w:t>
              </w:r>
            </w:ins>
          </w:p>
        </w:tc>
      </w:tr>
      <w:tr w:rsidR="000C3ECA" w:rsidRPr="006A546D" w:rsidTr="00115DB5">
        <w:trPr>
          <w:trHeight w:val="289"/>
        </w:trPr>
        <w:tc>
          <w:tcPr>
            <w:tcW w:w="1306" w:type="dxa"/>
            <w:tcBorders>
              <w:top w:val="nil"/>
              <w:left w:val="single" w:sz="8" w:space="0" w:color="auto"/>
              <w:bottom w:val="nil"/>
              <w:right w:val="nil"/>
            </w:tcBorders>
            <w:shd w:val="clear" w:color="auto" w:fill="auto"/>
            <w:noWrap/>
            <w:vAlign w:val="bottom"/>
            <w:hideMark/>
          </w:tcPr>
          <w:p w:rsidR="000C3ECA" w:rsidRPr="006A546D"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GhostTownFly</w:t>
            </w:r>
          </w:p>
        </w:tc>
        <w:tc>
          <w:tcPr>
            <w:tcW w:w="1000" w:type="dxa"/>
            <w:tcBorders>
              <w:top w:val="nil"/>
              <w:left w:val="single" w:sz="8" w:space="0" w:color="auto"/>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0.0%</w:t>
            </w:r>
          </w:p>
        </w:tc>
        <w:tc>
          <w:tcPr>
            <w:tcW w:w="1376"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0.0%</w:t>
            </w:r>
          </w:p>
        </w:tc>
        <w:tc>
          <w:tcPr>
            <w:tcW w:w="845"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101.3%</w:t>
            </w:r>
          </w:p>
        </w:tc>
        <w:tc>
          <w:tcPr>
            <w:tcW w:w="845" w:type="dxa"/>
            <w:tcBorders>
              <w:top w:val="nil"/>
              <w:left w:val="nil"/>
              <w:bottom w:val="nil"/>
              <w:right w:val="single" w:sz="4"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3" w:author="Administrator" w:date="2013-01-14T15:11:00Z">
              <w:r>
                <w:rPr>
                  <w:rFonts w:hint="eastAsia"/>
                  <w:color w:val="000000"/>
                  <w:sz w:val="18"/>
                  <w:szCs w:val="18"/>
                  <w:lang w:eastAsia="zh-CN"/>
                </w:rPr>
                <w:t>100.1%</w:t>
              </w:r>
            </w:ins>
          </w:p>
        </w:tc>
      </w:tr>
      <w:tr w:rsidR="000C3ECA" w:rsidRPr="006A546D" w:rsidTr="00115DB5">
        <w:trPr>
          <w:trHeight w:val="289"/>
        </w:trPr>
        <w:tc>
          <w:tcPr>
            <w:tcW w:w="1306" w:type="dxa"/>
            <w:tcBorders>
              <w:top w:val="nil"/>
              <w:left w:val="single" w:sz="8" w:space="0" w:color="auto"/>
              <w:bottom w:val="nil"/>
              <w:right w:val="nil"/>
            </w:tcBorders>
            <w:shd w:val="clear" w:color="auto" w:fill="auto"/>
            <w:noWrap/>
            <w:vAlign w:val="bottom"/>
            <w:hideMark/>
          </w:tcPr>
          <w:p w:rsidR="000C3ECA" w:rsidRPr="006A546D"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PoznanHall2</w:t>
            </w:r>
          </w:p>
        </w:tc>
        <w:tc>
          <w:tcPr>
            <w:tcW w:w="1000" w:type="dxa"/>
            <w:tcBorders>
              <w:top w:val="nil"/>
              <w:left w:val="single" w:sz="8" w:space="0" w:color="auto"/>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0.0%</w:t>
            </w:r>
          </w:p>
        </w:tc>
        <w:tc>
          <w:tcPr>
            <w:tcW w:w="1376"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0.0%</w:t>
            </w:r>
          </w:p>
        </w:tc>
        <w:tc>
          <w:tcPr>
            <w:tcW w:w="845"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100.7%</w:t>
            </w:r>
          </w:p>
        </w:tc>
        <w:tc>
          <w:tcPr>
            <w:tcW w:w="845" w:type="dxa"/>
            <w:tcBorders>
              <w:top w:val="nil"/>
              <w:left w:val="nil"/>
              <w:bottom w:val="nil"/>
              <w:right w:val="single" w:sz="4"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4" w:author="Administrator" w:date="2013-01-14T15:11:00Z">
              <w:r>
                <w:rPr>
                  <w:rFonts w:hint="eastAsia"/>
                  <w:color w:val="000000"/>
                  <w:sz w:val="18"/>
                  <w:szCs w:val="18"/>
                  <w:lang w:eastAsia="zh-CN"/>
                </w:rPr>
                <w:t>100.2%</w:t>
              </w:r>
            </w:ins>
          </w:p>
        </w:tc>
      </w:tr>
      <w:tr w:rsidR="000C3ECA" w:rsidRPr="006A546D" w:rsidTr="00115DB5">
        <w:trPr>
          <w:trHeight w:val="289"/>
        </w:trPr>
        <w:tc>
          <w:tcPr>
            <w:tcW w:w="1306" w:type="dxa"/>
            <w:tcBorders>
              <w:top w:val="nil"/>
              <w:left w:val="single" w:sz="8" w:space="0" w:color="auto"/>
              <w:bottom w:val="nil"/>
              <w:right w:val="nil"/>
            </w:tcBorders>
            <w:shd w:val="clear" w:color="auto" w:fill="auto"/>
            <w:noWrap/>
            <w:vAlign w:val="bottom"/>
            <w:hideMark/>
          </w:tcPr>
          <w:p w:rsidR="000C3ECA" w:rsidRPr="006A546D"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PoznanStreet</w:t>
            </w:r>
          </w:p>
        </w:tc>
        <w:tc>
          <w:tcPr>
            <w:tcW w:w="1000" w:type="dxa"/>
            <w:tcBorders>
              <w:top w:val="nil"/>
              <w:left w:val="single" w:sz="8" w:space="0" w:color="auto"/>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0.0%</w:t>
            </w:r>
          </w:p>
        </w:tc>
        <w:tc>
          <w:tcPr>
            <w:tcW w:w="1376"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0.0%</w:t>
            </w:r>
          </w:p>
        </w:tc>
        <w:tc>
          <w:tcPr>
            <w:tcW w:w="845"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100.6%</w:t>
            </w:r>
          </w:p>
        </w:tc>
        <w:tc>
          <w:tcPr>
            <w:tcW w:w="845" w:type="dxa"/>
            <w:tcBorders>
              <w:top w:val="nil"/>
              <w:left w:val="nil"/>
              <w:bottom w:val="nil"/>
              <w:right w:val="single" w:sz="4"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5" w:author="Administrator" w:date="2013-01-14T15:11:00Z">
              <w:r>
                <w:rPr>
                  <w:rFonts w:hint="eastAsia"/>
                  <w:color w:val="000000"/>
                  <w:sz w:val="18"/>
                  <w:szCs w:val="18"/>
                  <w:lang w:eastAsia="zh-CN"/>
                </w:rPr>
                <w:t>100.2%</w:t>
              </w:r>
            </w:ins>
          </w:p>
        </w:tc>
      </w:tr>
      <w:tr w:rsidR="000C3ECA" w:rsidRPr="006A546D" w:rsidTr="00115DB5">
        <w:trPr>
          <w:trHeight w:val="303"/>
        </w:trPr>
        <w:tc>
          <w:tcPr>
            <w:tcW w:w="1306" w:type="dxa"/>
            <w:tcBorders>
              <w:top w:val="nil"/>
              <w:left w:val="single" w:sz="8" w:space="0" w:color="auto"/>
              <w:bottom w:val="single" w:sz="8" w:space="0" w:color="auto"/>
              <w:right w:val="nil"/>
            </w:tcBorders>
            <w:shd w:val="clear" w:color="auto" w:fill="auto"/>
            <w:noWrap/>
            <w:vAlign w:val="bottom"/>
            <w:hideMark/>
          </w:tcPr>
          <w:p w:rsidR="000C3ECA" w:rsidRPr="006A546D"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UndoDancer</w:t>
            </w:r>
          </w:p>
        </w:tc>
        <w:tc>
          <w:tcPr>
            <w:tcW w:w="1000" w:type="dxa"/>
            <w:tcBorders>
              <w:top w:val="nil"/>
              <w:left w:val="single" w:sz="8" w:space="0" w:color="auto"/>
              <w:bottom w:val="single" w:sz="8" w:space="0" w:color="auto"/>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nil"/>
              <w:left w:val="nil"/>
              <w:bottom w:val="single" w:sz="8" w:space="0" w:color="auto"/>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single" w:sz="8" w:space="0" w:color="auto"/>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single" w:sz="8" w:space="0" w:color="auto"/>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nil"/>
              <w:left w:val="nil"/>
              <w:bottom w:val="single" w:sz="8" w:space="0" w:color="auto"/>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0.6%</w:t>
            </w:r>
          </w:p>
        </w:tc>
        <w:tc>
          <w:tcPr>
            <w:tcW w:w="1376" w:type="dxa"/>
            <w:tcBorders>
              <w:top w:val="nil"/>
              <w:left w:val="nil"/>
              <w:bottom w:val="single" w:sz="8" w:space="0" w:color="auto"/>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0.4%</w:t>
            </w:r>
          </w:p>
        </w:tc>
        <w:tc>
          <w:tcPr>
            <w:tcW w:w="845" w:type="dxa"/>
            <w:tcBorders>
              <w:top w:val="nil"/>
              <w:left w:val="nil"/>
              <w:bottom w:val="single" w:sz="8" w:space="0" w:color="auto"/>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101.3%</w:t>
            </w:r>
          </w:p>
        </w:tc>
        <w:tc>
          <w:tcPr>
            <w:tcW w:w="845" w:type="dxa"/>
            <w:tcBorders>
              <w:top w:val="nil"/>
              <w:left w:val="nil"/>
              <w:bottom w:val="single" w:sz="8" w:space="0" w:color="auto"/>
              <w:right w:val="single" w:sz="4"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6" w:author="Administrator" w:date="2013-01-14T15:11:00Z">
              <w:r>
                <w:rPr>
                  <w:rFonts w:hint="eastAsia"/>
                  <w:color w:val="000000"/>
                  <w:sz w:val="18"/>
                  <w:szCs w:val="18"/>
                  <w:lang w:eastAsia="zh-CN"/>
                </w:rPr>
                <w:t>98.8%</w:t>
              </w:r>
            </w:ins>
          </w:p>
        </w:tc>
      </w:tr>
      <w:tr w:rsidR="000C3ECA" w:rsidRPr="006A546D" w:rsidTr="00115DB5">
        <w:trPr>
          <w:trHeight w:val="289"/>
        </w:trPr>
        <w:tc>
          <w:tcPr>
            <w:tcW w:w="1306" w:type="dxa"/>
            <w:tcBorders>
              <w:top w:val="nil"/>
              <w:left w:val="single" w:sz="8" w:space="0" w:color="auto"/>
              <w:bottom w:val="nil"/>
              <w:right w:val="nil"/>
            </w:tcBorders>
            <w:shd w:val="clear" w:color="auto" w:fill="auto"/>
            <w:noWrap/>
            <w:vAlign w:val="bottom"/>
            <w:hideMark/>
          </w:tcPr>
          <w:p w:rsidR="000C3ECA" w:rsidRPr="006A546D"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1024x768</w:t>
            </w:r>
          </w:p>
        </w:tc>
        <w:tc>
          <w:tcPr>
            <w:tcW w:w="1000" w:type="dxa"/>
            <w:tcBorders>
              <w:top w:val="nil"/>
              <w:left w:val="single" w:sz="8" w:space="0" w:color="auto"/>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0.0%</w:t>
            </w:r>
          </w:p>
        </w:tc>
        <w:tc>
          <w:tcPr>
            <w:tcW w:w="1376"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0.0%</w:t>
            </w:r>
          </w:p>
        </w:tc>
        <w:tc>
          <w:tcPr>
            <w:tcW w:w="845"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100.6%</w:t>
            </w:r>
          </w:p>
        </w:tc>
        <w:tc>
          <w:tcPr>
            <w:tcW w:w="845" w:type="dxa"/>
            <w:tcBorders>
              <w:top w:val="nil"/>
              <w:left w:val="nil"/>
              <w:bottom w:val="nil"/>
              <w:right w:val="single" w:sz="4"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7" w:author="Administrator" w:date="2013-01-14T15:11:00Z">
              <w:r>
                <w:rPr>
                  <w:rFonts w:hint="eastAsia"/>
                  <w:color w:val="000000"/>
                  <w:sz w:val="18"/>
                  <w:szCs w:val="18"/>
                  <w:lang w:eastAsia="zh-CN"/>
                </w:rPr>
                <w:t>99.9%</w:t>
              </w:r>
            </w:ins>
          </w:p>
        </w:tc>
      </w:tr>
      <w:tr w:rsidR="000C3ECA" w:rsidRPr="006A546D" w:rsidTr="00115DB5">
        <w:trPr>
          <w:trHeight w:val="303"/>
        </w:trPr>
        <w:tc>
          <w:tcPr>
            <w:tcW w:w="1306" w:type="dxa"/>
            <w:tcBorders>
              <w:top w:val="nil"/>
              <w:left w:val="single" w:sz="8" w:space="0" w:color="auto"/>
              <w:bottom w:val="nil"/>
              <w:right w:val="nil"/>
            </w:tcBorders>
            <w:shd w:val="clear" w:color="auto" w:fill="auto"/>
            <w:noWrap/>
            <w:vAlign w:val="bottom"/>
            <w:hideMark/>
          </w:tcPr>
          <w:p w:rsidR="000C3ECA" w:rsidRPr="006A546D"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1920x1088</w:t>
            </w:r>
          </w:p>
        </w:tc>
        <w:tc>
          <w:tcPr>
            <w:tcW w:w="1000" w:type="dxa"/>
            <w:tcBorders>
              <w:top w:val="nil"/>
              <w:left w:val="single" w:sz="8" w:space="0" w:color="auto"/>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single" w:sz="8" w:space="0" w:color="auto"/>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nil"/>
              <w:left w:val="nil"/>
              <w:bottom w:val="single" w:sz="8" w:space="0" w:color="auto"/>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0.1%</w:t>
            </w:r>
          </w:p>
        </w:tc>
        <w:tc>
          <w:tcPr>
            <w:tcW w:w="1376" w:type="dxa"/>
            <w:tcBorders>
              <w:top w:val="nil"/>
              <w:left w:val="nil"/>
              <w:bottom w:val="single" w:sz="8" w:space="0" w:color="auto"/>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29264B">
              <w:rPr>
                <w:color w:val="000000"/>
                <w:sz w:val="18"/>
                <w:szCs w:val="18"/>
                <w:lang w:eastAsia="zh-CN"/>
              </w:rPr>
              <w:t>0.1%</w:t>
            </w:r>
          </w:p>
        </w:tc>
        <w:tc>
          <w:tcPr>
            <w:tcW w:w="845" w:type="dxa"/>
            <w:tcBorders>
              <w:top w:val="nil"/>
              <w:left w:val="nil"/>
              <w:bottom w:val="single" w:sz="8" w:space="0" w:color="auto"/>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101.0%</w:t>
            </w:r>
          </w:p>
        </w:tc>
        <w:tc>
          <w:tcPr>
            <w:tcW w:w="845" w:type="dxa"/>
            <w:tcBorders>
              <w:top w:val="nil"/>
              <w:left w:val="nil"/>
              <w:bottom w:val="single" w:sz="8" w:space="0" w:color="auto"/>
              <w:right w:val="single" w:sz="4"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8" w:author="Administrator" w:date="2013-01-14T15:11:00Z">
              <w:r>
                <w:rPr>
                  <w:rFonts w:hint="eastAsia"/>
                  <w:color w:val="000000"/>
                  <w:sz w:val="18"/>
                  <w:szCs w:val="18"/>
                  <w:lang w:eastAsia="zh-CN"/>
                </w:rPr>
                <w:t>99.8%</w:t>
              </w:r>
            </w:ins>
          </w:p>
        </w:tc>
      </w:tr>
      <w:tr w:rsidR="000C3ECA" w:rsidRPr="006A546D" w:rsidTr="00115DB5">
        <w:trPr>
          <w:trHeight w:val="289"/>
        </w:trPr>
        <w:tc>
          <w:tcPr>
            <w:tcW w:w="1306" w:type="dxa"/>
            <w:tcBorders>
              <w:top w:val="single" w:sz="8" w:space="0" w:color="auto"/>
              <w:left w:val="single" w:sz="8" w:space="0" w:color="auto"/>
              <w:bottom w:val="single" w:sz="8" w:space="0" w:color="auto"/>
              <w:right w:val="nil"/>
            </w:tcBorders>
            <w:shd w:val="clear" w:color="auto" w:fill="auto"/>
            <w:noWrap/>
            <w:vAlign w:val="bottom"/>
            <w:hideMark/>
          </w:tcPr>
          <w:p w:rsidR="000C3ECA" w:rsidRPr="006A546D" w:rsidRDefault="000C3ECA" w:rsidP="009C099B">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6A546D">
              <w:rPr>
                <w:b/>
                <w:bCs/>
                <w:color w:val="000000"/>
                <w:sz w:val="20"/>
                <w:lang w:eastAsia="zh-CN"/>
              </w:rPr>
              <w:t>average</w:t>
            </w:r>
          </w:p>
        </w:tc>
        <w:tc>
          <w:tcPr>
            <w:tcW w:w="1000" w:type="dxa"/>
            <w:tcBorders>
              <w:top w:val="single" w:sz="8" w:space="0" w:color="auto"/>
              <w:left w:val="single" w:sz="8" w:space="0" w:color="auto"/>
              <w:bottom w:val="single" w:sz="8" w:space="0" w:color="auto"/>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084583">
              <w:rPr>
                <w:b/>
                <w:color w:val="000000"/>
                <w:sz w:val="18"/>
                <w:szCs w:val="18"/>
                <w:lang w:eastAsia="zh-CN"/>
              </w:rPr>
              <w:t>0.0%</w:t>
            </w:r>
          </w:p>
        </w:tc>
        <w:tc>
          <w:tcPr>
            <w:tcW w:w="999" w:type="dxa"/>
            <w:tcBorders>
              <w:top w:val="single" w:sz="8" w:space="0" w:color="auto"/>
              <w:left w:val="nil"/>
              <w:bottom w:val="single" w:sz="8" w:space="0" w:color="auto"/>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084583">
              <w:rPr>
                <w:b/>
                <w:color w:val="000000"/>
                <w:sz w:val="18"/>
                <w:szCs w:val="18"/>
                <w:lang w:eastAsia="zh-CN"/>
              </w:rPr>
              <w:t>0.0%</w:t>
            </w:r>
          </w:p>
        </w:tc>
        <w:tc>
          <w:tcPr>
            <w:tcW w:w="1000" w:type="dxa"/>
            <w:tcBorders>
              <w:top w:val="single" w:sz="8" w:space="0" w:color="auto"/>
              <w:left w:val="nil"/>
              <w:bottom w:val="single" w:sz="8" w:space="0" w:color="auto"/>
              <w:right w:val="single" w:sz="8" w:space="0" w:color="auto"/>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084583">
              <w:rPr>
                <w:b/>
                <w:color w:val="000000"/>
                <w:sz w:val="18"/>
                <w:szCs w:val="18"/>
                <w:lang w:eastAsia="zh-CN"/>
              </w:rPr>
              <w:t>0.0%</w:t>
            </w:r>
          </w:p>
        </w:tc>
        <w:tc>
          <w:tcPr>
            <w:tcW w:w="1000" w:type="dxa"/>
            <w:tcBorders>
              <w:top w:val="nil"/>
              <w:left w:val="nil"/>
              <w:bottom w:val="single" w:sz="8" w:space="0" w:color="auto"/>
              <w:right w:val="nil"/>
            </w:tcBorders>
            <w:shd w:val="clear" w:color="auto" w:fill="auto"/>
            <w:noWrap/>
            <w:vAlign w:val="bottom"/>
            <w:hideMark/>
          </w:tcPr>
          <w:p w:rsidR="000C3ECA" w:rsidRDefault="000C3ECA" w:rsidP="009C099B">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084583">
              <w:rPr>
                <w:b/>
                <w:color w:val="000000"/>
                <w:sz w:val="18"/>
                <w:szCs w:val="18"/>
                <w:lang w:eastAsia="zh-CN"/>
              </w:rPr>
              <w:t>0.0%</w:t>
            </w:r>
          </w:p>
        </w:tc>
        <w:tc>
          <w:tcPr>
            <w:tcW w:w="1108" w:type="dxa"/>
            <w:tcBorders>
              <w:top w:val="nil"/>
              <w:left w:val="nil"/>
              <w:bottom w:val="single" w:sz="8" w:space="0" w:color="auto"/>
              <w:right w:val="single" w:sz="8" w:space="0" w:color="auto"/>
            </w:tcBorders>
            <w:shd w:val="clear" w:color="auto" w:fill="auto"/>
            <w:noWrap/>
            <w:vAlign w:val="bottom"/>
            <w:hideMark/>
          </w:tcPr>
          <w:p w:rsidR="000C3ECA" w:rsidRPr="00115DB5" w:rsidRDefault="000C3ECA" w:rsidP="009C099B">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29264B">
              <w:rPr>
                <w:b/>
                <w:color w:val="000000"/>
                <w:sz w:val="18"/>
                <w:szCs w:val="18"/>
                <w:lang w:eastAsia="zh-CN"/>
              </w:rPr>
              <w:t>0.1%</w:t>
            </w:r>
          </w:p>
        </w:tc>
        <w:tc>
          <w:tcPr>
            <w:tcW w:w="1376" w:type="dxa"/>
            <w:tcBorders>
              <w:top w:val="nil"/>
              <w:left w:val="nil"/>
              <w:bottom w:val="single" w:sz="8" w:space="0" w:color="auto"/>
              <w:right w:val="single" w:sz="8" w:space="0" w:color="auto"/>
            </w:tcBorders>
            <w:shd w:val="clear" w:color="auto" w:fill="auto"/>
            <w:noWrap/>
            <w:vAlign w:val="bottom"/>
            <w:hideMark/>
          </w:tcPr>
          <w:p w:rsidR="000C3ECA" w:rsidRPr="00115DB5" w:rsidRDefault="000C3ECA" w:rsidP="009C099B">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29264B">
              <w:rPr>
                <w:b/>
                <w:color w:val="000000"/>
                <w:sz w:val="18"/>
                <w:szCs w:val="18"/>
                <w:lang w:eastAsia="zh-CN"/>
              </w:rPr>
              <w:t>0.1%</w:t>
            </w:r>
          </w:p>
        </w:tc>
        <w:tc>
          <w:tcPr>
            <w:tcW w:w="845" w:type="dxa"/>
            <w:tcBorders>
              <w:top w:val="nil"/>
              <w:left w:val="nil"/>
              <w:bottom w:val="single" w:sz="8" w:space="0" w:color="auto"/>
              <w:right w:val="nil"/>
            </w:tcBorders>
            <w:shd w:val="clear" w:color="auto" w:fill="auto"/>
            <w:noWrap/>
            <w:vAlign w:val="bottom"/>
            <w:hideMark/>
          </w:tcPr>
          <w:p w:rsidR="000C3ECA" w:rsidRPr="00115DB5" w:rsidRDefault="000C3ECA" w:rsidP="009C099B">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29264B">
              <w:rPr>
                <w:b/>
                <w:color w:val="000000"/>
                <w:sz w:val="18"/>
                <w:szCs w:val="18"/>
                <w:lang w:eastAsia="zh-CN"/>
              </w:rPr>
              <w:t>100.8%</w:t>
            </w:r>
          </w:p>
        </w:tc>
        <w:tc>
          <w:tcPr>
            <w:tcW w:w="845" w:type="dxa"/>
            <w:tcBorders>
              <w:top w:val="nil"/>
              <w:left w:val="nil"/>
              <w:bottom w:val="single" w:sz="8" w:space="0" w:color="auto"/>
              <w:right w:val="single" w:sz="4" w:space="0" w:color="auto"/>
            </w:tcBorders>
            <w:shd w:val="clear" w:color="auto" w:fill="auto"/>
            <w:noWrap/>
            <w:vAlign w:val="bottom"/>
            <w:hideMark/>
          </w:tcPr>
          <w:p w:rsidR="000C3ECA" w:rsidRPr="000C3ECA" w:rsidRDefault="008740D5" w:rsidP="009C099B">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Change w:id="9" w:author="Administrator" w:date="2013-01-14T15:11:00Z">
                  <w:rPr>
                    <w:color w:val="000000"/>
                    <w:sz w:val="18"/>
                    <w:szCs w:val="18"/>
                    <w:lang w:eastAsia="zh-CN"/>
                  </w:rPr>
                </w:rPrChange>
              </w:rPr>
            </w:pPr>
            <w:ins w:id="10" w:author="Administrator" w:date="2013-01-14T15:11:00Z">
              <w:r w:rsidRPr="008740D5">
                <w:rPr>
                  <w:b/>
                  <w:color w:val="000000"/>
                  <w:sz w:val="18"/>
                  <w:szCs w:val="18"/>
                  <w:lang w:eastAsia="zh-CN"/>
                  <w:rPrChange w:id="11" w:author="Administrator" w:date="2013-01-14T15:11:00Z">
                    <w:rPr>
                      <w:b/>
                      <w:bCs/>
                      <w:color w:val="000000"/>
                      <w:sz w:val="20"/>
                    </w:rPr>
                  </w:rPrChange>
                </w:rPr>
                <w:t>99.9%</w:t>
              </w:r>
            </w:ins>
          </w:p>
        </w:tc>
      </w:tr>
    </w:tbl>
    <w:p w:rsidR="002A1E85" w:rsidRPr="009E0141" w:rsidRDefault="002A1E85" w:rsidP="002A1E85">
      <w:pPr>
        <w:jc w:val="center"/>
        <w:rPr>
          <w:lang w:eastAsia="zh-CN"/>
        </w:rPr>
      </w:pPr>
      <w:r>
        <w:rPr>
          <w:rFonts w:hint="eastAsia"/>
          <w:lang w:eastAsia="zh-CN"/>
        </w:rPr>
        <w:t xml:space="preserve">Table </w:t>
      </w:r>
      <w:r w:rsidR="001F1B7C">
        <w:rPr>
          <w:rFonts w:hint="eastAsia"/>
          <w:lang w:eastAsia="zh-CN"/>
        </w:rPr>
        <w:t>4</w:t>
      </w:r>
      <w:r>
        <w:rPr>
          <w:rFonts w:hint="eastAsia"/>
          <w:lang w:eastAsia="zh-CN"/>
        </w:rPr>
        <w:t>: comparison of HTM-5.0.1 with proposed method (all intra)</w:t>
      </w:r>
    </w:p>
    <w:tbl>
      <w:tblPr>
        <w:tblW w:w="9479" w:type="dxa"/>
        <w:tblInd w:w="97" w:type="dxa"/>
        <w:tblLook w:val="04A0"/>
      </w:tblPr>
      <w:tblGrid>
        <w:gridCol w:w="1306"/>
        <w:gridCol w:w="1000"/>
        <w:gridCol w:w="999"/>
        <w:gridCol w:w="1000"/>
        <w:gridCol w:w="1000"/>
        <w:gridCol w:w="1108"/>
        <w:gridCol w:w="1376"/>
        <w:gridCol w:w="845"/>
        <w:gridCol w:w="845"/>
      </w:tblGrid>
      <w:tr w:rsidR="002A1E85" w:rsidRPr="006A546D" w:rsidTr="00115DB5">
        <w:trPr>
          <w:trHeight w:val="583"/>
        </w:trPr>
        <w:tc>
          <w:tcPr>
            <w:tcW w:w="1306" w:type="dxa"/>
            <w:tcBorders>
              <w:top w:val="single" w:sz="8" w:space="0" w:color="auto"/>
              <w:left w:val="single" w:sz="8" w:space="0" w:color="auto"/>
              <w:bottom w:val="nil"/>
              <w:right w:val="nil"/>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rFonts w:hAnsi="宋体"/>
                <w:color w:val="000000"/>
                <w:sz w:val="18"/>
                <w:szCs w:val="18"/>
                <w:lang w:eastAsia="zh-CN"/>
              </w:rPr>
              <w:t xml:space="preserve">　</w:t>
            </w:r>
          </w:p>
        </w:tc>
        <w:tc>
          <w:tcPr>
            <w:tcW w:w="1000" w:type="dxa"/>
            <w:tcBorders>
              <w:top w:val="single" w:sz="8" w:space="0" w:color="auto"/>
              <w:left w:val="single" w:sz="8" w:space="0" w:color="auto"/>
              <w:bottom w:val="nil"/>
              <w:right w:val="nil"/>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0</w:t>
            </w:r>
          </w:p>
        </w:tc>
        <w:tc>
          <w:tcPr>
            <w:tcW w:w="999" w:type="dxa"/>
            <w:tcBorders>
              <w:top w:val="single" w:sz="8" w:space="0" w:color="auto"/>
              <w:left w:val="nil"/>
              <w:bottom w:val="nil"/>
              <w:right w:val="nil"/>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1</w:t>
            </w:r>
          </w:p>
        </w:tc>
        <w:tc>
          <w:tcPr>
            <w:tcW w:w="1000" w:type="dxa"/>
            <w:tcBorders>
              <w:top w:val="single" w:sz="8" w:space="0" w:color="auto"/>
              <w:left w:val="nil"/>
              <w:bottom w:val="nil"/>
              <w:right w:val="single" w:sz="8" w:space="0" w:color="auto"/>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2</w:t>
            </w:r>
          </w:p>
        </w:tc>
        <w:tc>
          <w:tcPr>
            <w:tcW w:w="1000" w:type="dxa"/>
            <w:tcBorders>
              <w:top w:val="single" w:sz="8" w:space="0" w:color="auto"/>
              <w:left w:val="nil"/>
              <w:bottom w:val="nil"/>
              <w:right w:val="nil"/>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only</w:t>
            </w:r>
          </w:p>
        </w:tc>
        <w:tc>
          <w:tcPr>
            <w:tcW w:w="1108" w:type="dxa"/>
            <w:tcBorders>
              <w:top w:val="single" w:sz="8" w:space="0" w:color="auto"/>
              <w:left w:val="nil"/>
              <w:bottom w:val="nil"/>
              <w:right w:val="single" w:sz="8" w:space="0" w:color="auto"/>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 xml:space="preserve">synthesized only </w:t>
            </w:r>
          </w:p>
        </w:tc>
        <w:tc>
          <w:tcPr>
            <w:tcW w:w="1376" w:type="dxa"/>
            <w:tcBorders>
              <w:top w:val="single" w:sz="8" w:space="0" w:color="auto"/>
              <w:left w:val="nil"/>
              <w:bottom w:val="nil"/>
              <w:right w:val="single" w:sz="8" w:space="0" w:color="auto"/>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coded &amp; synthesized</w:t>
            </w:r>
          </w:p>
        </w:tc>
        <w:tc>
          <w:tcPr>
            <w:tcW w:w="845" w:type="dxa"/>
            <w:tcBorders>
              <w:top w:val="single" w:sz="8" w:space="0" w:color="auto"/>
              <w:left w:val="nil"/>
              <w:bottom w:val="nil"/>
              <w:right w:val="nil"/>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enc time</w:t>
            </w:r>
          </w:p>
        </w:tc>
        <w:tc>
          <w:tcPr>
            <w:tcW w:w="845" w:type="dxa"/>
            <w:tcBorders>
              <w:top w:val="single" w:sz="8" w:space="0" w:color="auto"/>
              <w:left w:val="nil"/>
              <w:bottom w:val="nil"/>
              <w:right w:val="single" w:sz="4" w:space="0" w:color="auto"/>
            </w:tcBorders>
            <w:shd w:val="clear" w:color="auto" w:fill="auto"/>
            <w:noWrap/>
            <w:vAlign w:val="bottom"/>
            <w:hideMark/>
          </w:tcPr>
          <w:p w:rsidR="002A1E85" w:rsidRPr="006A546D" w:rsidRDefault="002A1E85" w:rsidP="009C099B">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dec time</w:t>
            </w:r>
          </w:p>
        </w:tc>
      </w:tr>
      <w:tr w:rsidR="00115DB5" w:rsidRPr="006A546D" w:rsidTr="00115DB5">
        <w:trPr>
          <w:trHeight w:val="289"/>
        </w:trPr>
        <w:tc>
          <w:tcPr>
            <w:tcW w:w="1306" w:type="dxa"/>
            <w:tcBorders>
              <w:top w:val="single" w:sz="8" w:space="0" w:color="auto"/>
              <w:left w:val="single" w:sz="8" w:space="0" w:color="auto"/>
              <w:bottom w:val="nil"/>
              <w:right w:val="nil"/>
            </w:tcBorders>
            <w:shd w:val="clear" w:color="auto" w:fill="auto"/>
            <w:noWrap/>
            <w:vAlign w:val="bottom"/>
            <w:hideMark/>
          </w:tcPr>
          <w:p w:rsidR="00115DB5" w:rsidRPr="006A546D"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Balloons</w:t>
            </w:r>
          </w:p>
        </w:tc>
        <w:tc>
          <w:tcPr>
            <w:tcW w:w="1000" w:type="dxa"/>
            <w:tcBorders>
              <w:top w:val="single" w:sz="8" w:space="0" w:color="auto"/>
              <w:left w:val="single" w:sz="8" w:space="0" w:color="auto"/>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single" w:sz="8" w:space="0" w:color="auto"/>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single" w:sz="8" w:space="0" w:color="auto"/>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single" w:sz="8" w:space="0" w:color="auto"/>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single" w:sz="8" w:space="0" w:color="auto"/>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0.0%</w:t>
            </w:r>
          </w:p>
        </w:tc>
        <w:tc>
          <w:tcPr>
            <w:tcW w:w="1376" w:type="dxa"/>
            <w:tcBorders>
              <w:top w:val="single" w:sz="8" w:space="0" w:color="auto"/>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0.0%</w:t>
            </w:r>
          </w:p>
        </w:tc>
        <w:tc>
          <w:tcPr>
            <w:tcW w:w="845" w:type="dxa"/>
            <w:tcBorders>
              <w:top w:val="single" w:sz="8" w:space="0" w:color="auto"/>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102.5%</w:t>
            </w:r>
          </w:p>
        </w:tc>
        <w:tc>
          <w:tcPr>
            <w:tcW w:w="845" w:type="dxa"/>
            <w:tcBorders>
              <w:top w:val="single" w:sz="8" w:space="0" w:color="auto"/>
              <w:left w:val="nil"/>
              <w:bottom w:val="nil"/>
              <w:right w:val="single" w:sz="4"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98.8%</w:t>
            </w:r>
          </w:p>
        </w:tc>
      </w:tr>
      <w:tr w:rsidR="00115DB5" w:rsidRPr="006A546D" w:rsidTr="00115DB5">
        <w:trPr>
          <w:trHeight w:val="289"/>
        </w:trPr>
        <w:tc>
          <w:tcPr>
            <w:tcW w:w="1306" w:type="dxa"/>
            <w:tcBorders>
              <w:top w:val="nil"/>
              <w:left w:val="single" w:sz="8" w:space="0" w:color="auto"/>
              <w:bottom w:val="nil"/>
              <w:right w:val="nil"/>
            </w:tcBorders>
            <w:shd w:val="clear" w:color="auto" w:fill="auto"/>
            <w:noWrap/>
            <w:vAlign w:val="bottom"/>
            <w:hideMark/>
          </w:tcPr>
          <w:p w:rsidR="00115DB5" w:rsidRPr="006A546D"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Kendo</w:t>
            </w:r>
          </w:p>
        </w:tc>
        <w:tc>
          <w:tcPr>
            <w:tcW w:w="1000" w:type="dxa"/>
            <w:tcBorders>
              <w:top w:val="nil"/>
              <w:left w:val="single" w:sz="8" w:space="0" w:color="auto"/>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0.0%</w:t>
            </w:r>
          </w:p>
        </w:tc>
        <w:tc>
          <w:tcPr>
            <w:tcW w:w="1376"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0.0%</w:t>
            </w:r>
          </w:p>
        </w:tc>
        <w:tc>
          <w:tcPr>
            <w:tcW w:w="845"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98.0%</w:t>
            </w:r>
          </w:p>
        </w:tc>
        <w:tc>
          <w:tcPr>
            <w:tcW w:w="845" w:type="dxa"/>
            <w:tcBorders>
              <w:top w:val="nil"/>
              <w:left w:val="nil"/>
              <w:bottom w:val="nil"/>
              <w:right w:val="single" w:sz="4"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99.2%</w:t>
            </w:r>
          </w:p>
        </w:tc>
      </w:tr>
      <w:tr w:rsidR="00115DB5" w:rsidRPr="006A546D" w:rsidTr="00115DB5">
        <w:trPr>
          <w:trHeight w:val="289"/>
        </w:trPr>
        <w:tc>
          <w:tcPr>
            <w:tcW w:w="1306" w:type="dxa"/>
            <w:tcBorders>
              <w:top w:val="nil"/>
              <w:left w:val="single" w:sz="8" w:space="0" w:color="auto"/>
              <w:bottom w:val="nil"/>
              <w:right w:val="nil"/>
            </w:tcBorders>
            <w:shd w:val="clear" w:color="auto" w:fill="auto"/>
            <w:noWrap/>
            <w:vAlign w:val="bottom"/>
            <w:hideMark/>
          </w:tcPr>
          <w:p w:rsidR="00115DB5" w:rsidRPr="006A546D"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Newspapercc</w:t>
            </w:r>
          </w:p>
        </w:tc>
        <w:tc>
          <w:tcPr>
            <w:tcW w:w="1000" w:type="dxa"/>
            <w:tcBorders>
              <w:top w:val="nil"/>
              <w:left w:val="single" w:sz="8" w:space="0" w:color="auto"/>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0.0%</w:t>
            </w:r>
          </w:p>
        </w:tc>
        <w:tc>
          <w:tcPr>
            <w:tcW w:w="1376"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0.0%</w:t>
            </w:r>
          </w:p>
        </w:tc>
        <w:tc>
          <w:tcPr>
            <w:tcW w:w="845"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101.3%</w:t>
            </w:r>
          </w:p>
        </w:tc>
        <w:tc>
          <w:tcPr>
            <w:tcW w:w="845" w:type="dxa"/>
            <w:tcBorders>
              <w:top w:val="nil"/>
              <w:left w:val="nil"/>
              <w:bottom w:val="nil"/>
              <w:right w:val="single" w:sz="4"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97.4%</w:t>
            </w:r>
          </w:p>
        </w:tc>
      </w:tr>
      <w:tr w:rsidR="00115DB5" w:rsidRPr="006A546D" w:rsidTr="00115DB5">
        <w:trPr>
          <w:trHeight w:val="289"/>
        </w:trPr>
        <w:tc>
          <w:tcPr>
            <w:tcW w:w="1306" w:type="dxa"/>
            <w:tcBorders>
              <w:top w:val="nil"/>
              <w:left w:val="single" w:sz="8" w:space="0" w:color="auto"/>
              <w:bottom w:val="nil"/>
              <w:right w:val="nil"/>
            </w:tcBorders>
            <w:shd w:val="clear" w:color="auto" w:fill="auto"/>
            <w:noWrap/>
            <w:vAlign w:val="bottom"/>
            <w:hideMark/>
          </w:tcPr>
          <w:p w:rsidR="00115DB5" w:rsidRPr="006A546D"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GhostTownFly</w:t>
            </w:r>
          </w:p>
        </w:tc>
        <w:tc>
          <w:tcPr>
            <w:tcW w:w="1000" w:type="dxa"/>
            <w:tcBorders>
              <w:top w:val="nil"/>
              <w:left w:val="single" w:sz="8" w:space="0" w:color="auto"/>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0.1%</w:t>
            </w:r>
          </w:p>
        </w:tc>
        <w:tc>
          <w:tcPr>
            <w:tcW w:w="1376"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0.1%</w:t>
            </w:r>
          </w:p>
        </w:tc>
        <w:tc>
          <w:tcPr>
            <w:tcW w:w="845"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101.1%</w:t>
            </w:r>
          </w:p>
        </w:tc>
        <w:tc>
          <w:tcPr>
            <w:tcW w:w="845" w:type="dxa"/>
            <w:tcBorders>
              <w:top w:val="nil"/>
              <w:left w:val="nil"/>
              <w:bottom w:val="nil"/>
              <w:right w:val="single" w:sz="4"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96.8%</w:t>
            </w:r>
          </w:p>
        </w:tc>
      </w:tr>
      <w:tr w:rsidR="00115DB5" w:rsidRPr="006A546D" w:rsidTr="00115DB5">
        <w:trPr>
          <w:trHeight w:val="289"/>
        </w:trPr>
        <w:tc>
          <w:tcPr>
            <w:tcW w:w="1306" w:type="dxa"/>
            <w:tcBorders>
              <w:top w:val="nil"/>
              <w:left w:val="single" w:sz="8" w:space="0" w:color="auto"/>
              <w:bottom w:val="nil"/>
              <w:right w:val="nil"/>
            </w:tcBorders>
            <w:shd w:val="clear" w:color="auto" w:fill="auto"/>
            <w:noWrap/>
            <w:vAlign w:val="bottom"/>
            <w:hideMark/>
          </w:tcPr>
          <w:p w:rsidR="00115DB5" w:rsidRPr="006A546D"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PoznanHall2</w:t>
            </w:r>
          </w:p>
        </w:tc>
        <w:tc>
          <w:tcPr>
            <w:tcW w:w="1000" w:type="dxa"/>
            <w:tcBorders>
              <w:top w:val="nil"/>
              <w:left w:val="single" w:sz="8" w:space="0" w:color="auto"/>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0.0%</w:t>
            </w:r>
          </w:p>
        </w:tc>
        <w:tc>
          <w:tcPr>
            <w:tcW w:w="1376"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0.0%</w:t>
            </w:r>
          </w:p>
        </w:tc>
        <w:tc>
          <w:tcPr>
            <w:tcW w:w="845"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102.2%</w:t>
            </w:r>
          </w:p>
        </w:tc>
        <w:tc>
          <w:tcPr>
            <w:tcW w:w="845" w:type="dxa"/>
            <w:tcBorders>
              <w:top w:val="nil"/>
              <w:left w:val="nil"/>
              <w:bottom w:val="nil"/>
              <w:right w:val="single" w:sz="4"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99.5%</w:t>
            </w:r>
          </w:p>
        </w:tc>
      </w:tr>
      <w:tr w:rsidR="00115DB5" w:rsidRPr="006A546D" w:rsidTr="00115DB5">
        <w:trPr>
          <w:trHeight w:val="289"/>
        </w:trPr>
        <w:tc>
          <w:tcPr>
            <w:tcW w:w="1306" w:type="dxa"/>
            <w:tcBorders>
              <w:top w:val="nil"/>
              <w:left w:val="single" w:sz="8" w:space="0" w:color="auto"/>
              <w:bottom w:val="nil"/>
              <w:right w:val="nil"/>
            </w:tcBorders>
            <w:shd w:val="clear" w:color="auto" w:fill="auto"/>
            <w:noWrap/>
            <w:vAlign w:val="bottom"/>
            <w:hideMark/>
          </w:tcPr>
          <w:p w:rsidR="00115DB5" w:rsidRPr="006A546D"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PoznanStreet</w:t>
            </w:r>
          </w:p>
        </w:tc>
        <w:tc>
          <w:tcPr>
            <w:tcW w:w="1000" w:type="dxa"/>
            <w:tcBorders>
              <w:top w:val="nil"/>
              <w:left w:val="single" w:sz="8" w:space="0" w:color="auto"/>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0.0%</w:t>
            </w:r>
          </w:p>
        </w:tc>
        <w:tc>
          <w:tcPr>
            <w:tcW w:w="1376"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0.0%</w:t>
            </w:r>
          </w:p>
        </w:tc>
        <w:tc>
          <w:tcPr>
            <w:tcW w:w="845"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101.1%</w:t>
            </w:r>
          </w:p>
        </w:tc>
        <w:tc>
          <w:tcPr>
            <w:tcW w:w="845" w:type="dxa"/>
            <w:tcBorders>
              <w:top w:val="nil"/>
              <w:left w:val="nil"/>
              <w:bottom w:val="nil"/>
              <w:right w:val="single" w:sz="4"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97.4%</w:t>
            </w:r>
          </w:p>
        </w:tc>
      </w:tr>
      <w:tr w:rsidR="00115DB5" w:rsidRPr="006A546D" w:rsidTr="00115DB5">
        <w:trPr>
          <w:trHeight w:val="303"/>
        </w:trPr>
        <w:tc>
          <w:tcPr>
            <w:tcW w:w="1306" w:type="dxa"/>
            <w:tcBorders>
              <w:top w:val="nil"/>
              <w:left w:val="single" w:sz="8" w:space="0" w:color="auto"/>
              <w:bottom w:val="single" w:sz="8" w:space="0" w:color="auto"/>
              <w:right w:val="nil"/>
            </w:tcBorders>
            <w:shd w:val="clear" w:color="auto" w:fill="auto"/>
            <w:noWrap/>
            <w:vAlign w:val="bottom"/>
            <w:hideMark/>
          </w:tcPr>
          <w:p w:rsidR="00115DB5" w:rsidRPr="006A546D"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UndoDancer</w:t>
            </w:r>
          </w:p>
        </w:tc>
        <w:tc>
          <w:tcPr>
            <w:tcW w:w="1000" w:type="dxa"/>
            <w:tcBorders>
              <w:top w:val="nil"/>
              <w:left w:val="single" w:sz="8" w:space="0" w:color="auto"/>
              <w:bottom w:val="single" w:sz="8" w:space="0" w:color="auto"/>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nil"/>
              <w:left w:val="nil"/>
              <w:bottom w:val="single" w:sz="8" w:space="0" w:color="auto"/>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single" w:sz="8" w:space="0" w:color="auto"/>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single" w:sz="8" w:space="0" w:color="auto"/>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nil"/>
              <w:left w:val="nil"/>
              <w:bottom w:val="single" w:sz="8" w:space="0" w:color="auto"/>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0.0%</w:t>
            </w:r>
          </w:p>
        </w:tc>
        <w:tc>
          <w:tcPr>
            <w:tcW w:w="1376" w:type="dxa"/>
            <w:tcBorders>
              <w:top w:val="nil"/>
              <w:left w:val="nil"/>
              <w:bottom w:val="single" w:sz="8" w:space="0" w:color="auto"/>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0.0%</w:t>
            </w:r>
          </w:p>
        </w:tc>
        <w:tc>
          <w:tcPr>
            <w:tcW w:w="845" w:type="dxa"/>
            <w:tcBorders>
              <w:top w:val="nil"/>
              <w:left w:val="nil"/>
              <w:bottom w:val="single" w:sz="8" w:space="0" w:color="auto"/>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99.2%</w:t>
            </w:r>
          </w:p>
        </w:tc>
        <w:tc>
          <w:tcPr>
            <w:tcW w:w="845" w:type="dxa"/>
            <w:tcBorders>
              <w:top w:val="nil"/>
              <w:left w:val="nil"/>
              <w:bottom w:val="single" w:sz="8" w:space="0" w:color="auto"/>
              <w:right w:val="single" w:sz="4"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97.2%</w:t>
            </w:r>
          </w:p>
        </w:tc>
      </w:tr>
      <w:tr w:rsidR="00115DB5" w:rsidRPr="006A546D" w:rsidTr="00115DB5">
        <w:trPr>
          <w:trHeight w:val="289"/>
        </w:trPr>
        <w:tc>
          <w:tcPr>
            <w:tcW w:w="1306" w:type="dxa"/>
            <w:tcBorders>
              <w:top w:val="nil"/>
              <w:left w:val="single" w:sz="8" w:space="0" w:color="auto"/>
              <w:bottom w:val="nil"/>
              <w:right w:val="nil"/>
            </w:tcBorders>
            <w:shd w:val="clear" w:color="auto" w:fill="auto"/>
            <w:noWrap/>
            <w:vAlign w:val="bottom"/>
            <w:hideMark/>
          </w:tcPr>
          <w:p w:rsidR="00115DB5" w:rsidRPr="006A546D"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1024x768</w:t>
            </w:r>
          </w:p>
        </w:tc>
        <w:tc>
          <w:tcPr>
            <w:tcW w:w="1000" w:type="dxa"/>
            <w:tcBorders>
              <w:top w:val="nil"/>
              <w:left w:val="single" w:sz="8" w:space="0" w:color="auto"/>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0.0%</w:t>
            </w:r>
          </w:p>
        </w:tc>
        <w:tc>
          <w:tcPr>
            <w:tcW w:w="1376"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0.0%</w:t>
            </w:r>
          </w:p>
        </w:tc>
        <w:tc>
          <w:tcPr>
            <w:tcW w:w="845"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100.6%</w:t>
            </w:r>
          </w:p>
        </w:tc>
        <w:tc>
          <w:tcPr>
            <w:tcW w:w="845" w:type="dxa"/>
            <w:tcBorders>
              <w:top w:val="nil"/>
              <w:left w:val="nil"/>
              <w:bottom w:val="nil"/>
              <w:right w:val="single" w:sz="4"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98.4%</w:t>
            </w:r>
          </w:p>
        </w:tc>
      </w:tr>
      <w:tr w:rsidR="00115DB5" w:rsidRPr="006A546D" w:rsidTr="00115DB5">
        <w:trPr>
          <w:trHeight w:val="303"/>
        </w:trPr>
        <w:tc>
          <w:tcPr>
            <w:tcW w:w="1306" w:type="dxa"/>
            <w:tcBorders>
              <w:top w:val="nil"/>
              <w:left w:val="single" w:sz="8" w:space="0" w:color="auto"/>
              <w:bottom w:val="nil"/>
              <w:right w:val="nil"/>
            </w:tcBorders>
            <w:shd w:val="clear" w:color="auto" w:fill="auto"/>
            <w:noWrap/>
            <w:vAlign w:val="bottom"/>
            <w:hideMark/>
          </w:tcPr>
          <w:p w:rsidR="00115DB5" w:rsidRPr="006A546D"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lastRenderedPageBreak/>
              <w:t>1920x1088</w:t>
            </w:r>
          </w:p>
        </w:tc>
        <w:tc>
          <w:tcPr>
            <w:tcW w:w="1000" w:type="dxa"/>
            <w:tcBorders>
              <w:top w:val="nil"/>
              <w:left w:val="single" w:sz="8" w:space="0" w:color="auto"/>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single" w:sz="8" w:space="0" w:color="auto"/>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nil"/>
              <w:left w:val="nil"/>
              <w:bottom w:val="single" w:sz="8" w:space="0" w:color="auto"/>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0.1%</w:t>
            </w:r>
          </w:p>
        </w:tc>
        <w:tc>
          <w:tcPr>
            <w:tcW w:w="1376" w:type="dxa"/>
            <w:tcBorders>
              <w:top w:val="nil"/>
              <w:left w:val="nil"/>
              <w:bottom w:val="single" w:sz="8" w:space="0" w:color="auto"/>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5F15F6">
              <w:rPr>
                <w:color w:val="000000"/>
                <w:sz w:val="18"/>
                <w:szCs w:val="18"/>
                <w:lang w:eastAsia="zh-CN"/>
              </w:rPr>
              <w:t>0.0%</w:t>
            </w:r>
          </w:p>
        </w:tc>
        <w:tc>
          <w:tcPr>
            <w:tcW w:w="845" w:type="dxa"/>
            <w:tcBorders>
              <w:top w:val="nil"/>
              <w:left w:val="nil"/>
              <w:bottom w:val="single" w:sz="8" w:space="0" w:color="auto"/>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100.9%</w:t>
            </w:r>
          </w:p>
        </w:tc>
        <w:tc>
          <w:tcPr>
            <w:tcW w:w="845" w:type="dxa"/>
            <w:tcBorders>
              <w:top w:val="nil"/>
              <w:left w:val="nil"/>
              <w:bottom w:val="single" w:sz="8" w:space="0" w:color="auto"/>
              <w:right w:val="single" w:sz="4"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Pr>
                <w:rFonts w:hint="eastAsia"/>
                <w:color w:val="000000"/>
                <w:sz w:val="18"/>
                <w:szCs w:val="18"/>
                <w:lang w:eastAsia="zh-CN"/>
              </w:rPr>
              <w:t>97.7%</w:t>
            </w:r>
          </w:p>
        </w:tc>
      </w:tr>
      <w:tr w:rsidR="00115DB5" w:rsidRPr="006A546D" w:rsidTr="00115DB5">
        <w:trPr>
          <w:trHeight w:val="289"/>
        </w:trPr>
        <w:tc>
          <w:tcPr>
            <w:tcW w:w="1306" w:type="dxa"/>
            <w:tcBorders>
              <w:top w:val="single" w:sz="8" w:space="0" w:color="auto"/>
              <w:left w:val="single" w:sz="8" w:space="0" w:color="auto"/>
              <w:bottom w:val="single" w:sz="8" w:space="0" w:color="auto"/>
              <w:right w:val="nil"/>
            </w:tcBorders>
            <w:shd w:val="clear" w:color="auto" w:fill="auto"/>
            <w:noWrap/>
            <w:vAlign w:val="bottom"/>
            <w:hideMark/>
          </w:tcPr>
          <w:p w:rsidR="00115DB5" w:rsidRPr="006A546D" w:rsidRDefault="00115DB5" w:rsidP="009C099B">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6A546D">
              <w:rPr>
                <w:b/>
                <w:bCs/>
                <w:color w:val="000000"/>
                <w:sz w:val="20"/>
                <w:lang w:eastAsia="zh-CN"/>
              </w:rPr>
              <w:t>average</w:t>
            </w:r>
          </w:p>
        </w:tc>
        <w:tc>
          <w:tcPr>
            <w:tcW w:w="1000" w:type="dxa"/>
            <w:tcBorders>
              <w:top w:val="single" w:sz="8" w:space="0" w:color="auto"/>
              <w:left w:val="single" w:sz="8" w:space="0" w:color="auto"/>
              <w:bottom w:val="single" w:sz="8" w:space="0" w:color="auto"/>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487355">
              <w:rPr>
                <w:rFonts w:hint="eastAsia"/>
                <w:b/>
                <w:color w:val="000000"/>
                <w:sz w:val="18"/>
                <w:szCs w:val="18"/>
                <w:lang w:eastAsia="zh-CN"/>
              </w:rPr>
              <w:t>0.0%</w:t>
            </w:r>
          </w:p>
        </w:tc>
        <w:tc>
          <w:tcPr>
            <w:tcW w:w="999" w:type="dxa"/>
            <w:tcBorders>
              <w:top w:val="single" w:sz="8" w:space="0" w:color="auto"/>
              <w:left w:val="nil"/>
              <w:bottom w:val="single" w:sz="8" w:space="0" w:color="auto"/>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487355">
              <w:rPr>
                <w:rFonts w:hint="eastAsia"/>
                <w:b/>
                <w:color w:val="000000"/>
                <w:sz w:val="18"/>
                <w:szCs w:val="18"/>
                <w:lang w:eastAsia="zh-CN"/>
              </w:rPr>
              <w:t>0.0%</w:t>
            </w:r>
          </w:p>
        </w:tc>
        <w:tc>
          <w:tcPr>
            <w:tcW w:w="1000" w:type="dxa"/>
            <w:tcBorders>
              <w:top w:val="single" w:sz="8" w:space="0" w:color="auto"/>
              <w:left w:val="nil"/>
              <w:bottom w:val="single" w:sz="8" w:space="0" w:color="auto"/>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487355">
              <w:rPr>
                <w:rFonts w:hint="eastAsia"/>
                <w:b/>
                <w:color w:val="000000"/>
                <w:sz w:val="18"/>
                <w:szCs w:val="18"/>
                <w:lang w:eastAsia="zh-CN"/>
              </w:rPr>
              <w:t>0.0%</w:t>
            </w:r>
          </w:p>
        </w:tc>
        <w:tc>
          <w:tcPr>
            <w:tcW w:w="1000" w:type="dxa"/>
            <w:tcBorders>
              <w:top w:val="nil"/>
              <w:left w:val="nil"/>
              <w:bottom w:val="single" w:sz="8" w:space="0" w:color="auto"/>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487355">
              <w:rPr>
                <w:rFonts w:hint="eastAsia"/>
                <w:b/>
                <w:color w:val="000000"/>
                <w:sz w:val="18"/>
                <w:szCs w:val="18"/>
                <w:lang w:eastAsia="zh-CN"/>
              </w:rPr>
              <w:t>0.0%</w:t>
            </w:r>
          </w:p>
        </w:tc>
        <w:tc>
          <w:tcPr>
            <w:tcW w:w="1108" w:type="dxa"/>
            <w:tcBorders>
              <w:top w:val="nil"/>
              <w:left w:val="nil"/>
              <w:bottom w:val="single" w:sz="8" w:space="0" w:color="auto"/>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5F15F6">
              <w:rPr>
                <w:rFonts w:hint="eastAsia"/>
                <w:b/>
                <w:color w:val="000000"/>
                <w:sz w:val="18"/>
                <w:szCs w:val="18"/>
                <w:lang w:eastAsia="zh-CN"/>
              </w:rPr>
              <w:t>0.0%</w:t>
            </w:r>
          </w:p>
        </w:tc>
        <w:tc>
          <w:tcPr>
            <w:tcW w:w="1376" w:type="dxa"/>
            <w:tcBorders>
              <w:top w:val="nil"/>
              <w:left w:val="nil"/>
              <w:bottom w:val="single" w:sz="8" w:space="0" w:color="auto"/>
              <w:right w:val="single" w:sz="8"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5F15F6">
              <w:rPr>
                <w:rFonts w:hint="eastAsia"/>
                <w:b/>
                <w:color w:val="000000"/>
                <w:sz w:val="18"/>
                <w:szCs w:val="18"/>
                <w:lang w:eastAsia="zh-CN"/>
              </w:rPr>
              <w:t>0.0%</w:t>
            </w:r>
          </w:p>
        </w:tc>
        <w:tc>
          <w:tcPr>
            <w:tcW w:w="845" w:type="dxa"/>
            <w:tcBorders>
              <w:top w:val="nil"/>
              <w:left w:val="nil"/>
              <w:bottom w:val="single" w:sz="8" w:space="0" w:color="auto"/>
              <w:right w:val="nil"/>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5F15F6">
              <w:rPr>
                <w:rFonts w:hint="eastAsia"/>
                <w:b/>
                <w:color w:val="000000"/>
                <w:sz w:val="18"/>
                <w:szCs w:val="18"/>
                <w:lang w:eastAsia="zh-CN"/>
              </w:rPr>
              <w:t>100.8%</w:t>
            </w:r>
          </w:p>
        </w:tc>
        <w:tc>
          <w:tcPr>
            <w:tcW w:w="845" w:type="dxa"/>
            <w:tcBorders>
              <w:top w:val="nil"/>
              <w:left w:val="nil"/>
              <w:bottom w:val="single" w:sz="8" w:space="0" w:color="auto"/>
              <w:right w:val="single" w:sz="4" w:space="0" w:color="auto"/>
            </w:tcBorders>
            <w:shd w:val="clear" w:color="auto" w:fill="auto"/>
            <w:noWrap/>
            <w:vAlign w:val="bottom"/>
            <w:hideMark/>
          </w:tcPr>
          <w:p w:rsidR="00115DB5" w:rsidRDefault="00115DB5" w:rsidP="009C099B">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5F15F6">
              <w:rPr>
                <w:rFonts w:hint="eastAsia"/>
                <w:b/>
                <w:color w:val="000000"/>
                <w:sz w:val="18"/>
                <w:szCs w:val="18"/>
                <w:lang w:eastAsia="zh-CN"/>
              </w:rPr>
              <w:t>98.0%</w:t>
            </w:r>
          </w:p>
        </w:tc>
      </w:tr>
    </w:tbl>
    <w:p w:rsidR="000C1C1F" w:rsidRPr="0065339D" w:rsidRDefault="000C1C1F" w:rsidP="000C1C1F">
      <w:pPr>
        <w:pStyle w:val="2"/>
        <w:rPr>
          <w:i w:val="0"/>
          <w:lang w:eastAsia="zh-CN"/>
        </w:rPr>
      </w:pPr>
      <w:r w:rsidRPr="0065339D">
        <w:rPr>
          <w:rFonts w:hint="eastAsia"/>
          <w:i w:val="0"/>
          <w:lang w:eastAsia="zh-CN"/>
        </w:rPr>
        <w:t xml:space="preserve">Performance of solution </w:t>
      </w:r>
      <w:r>
        <w:rPr>
          <w:rFonts w:hint="eastAsia"/>
          <w:i w:val="0"/>
          <w:lang w:eastAsia="zh-CN"/>
        </w:rPr>
        <w:t>3</w:t>
      </w:r>
    </w:p>
    <w:p w:rsidR="006372AB" w:rsidRDefault="00ED5F51" w:rsidP="006372AB">
      <w:pPr>
        <w:jc w:val="both"/>
        <w:rPr>
          <w:lang w:eastAsia="zh-CN"/>
        </w:rPr>
      </w:pPr>
      <w:r>
        <w:rPr>
          <w:rFonts w:hint="eastAsia"/>
          <w:lang w:eastAsia="zh-CN"/>
        </w:rPr>
        <w:t>Table 5 and Table 6 show the performance for CTC case and all intra case.</w:t>
      </w:r>
    </w:p>
    <w:p w:rsidR="00ED5F51" w:rsidRPr="009E0141" w:rsidRDefault="00ED5F51" w:rsidP="00ED5F51">
      <w:pPr>
        <w:jc w:val="center"/>
        <w:rPr>
          <w:lang w:eastAsia="zh-CN"/>
        </w:rPr>
      </w:pPr>
      <w:r>
        <w:rPr>
          <w:rFonts w:hint="eastAsia"/>
          <w:lang w:eastAsia="zh-CN"/>
        </w:rPr>
        <w:t>Table</w:t>
      </w:r>
      <w:r w:rsidR="002B6B29">
        <w:rPr>
          <w:rFonts w:hint="eastAsia"/>
          <w:lang w:eastAsia="zh-CN"/>
        </w:rPr>
        <w:t>5</w:t>
      </w:r>
      <w:r>
        <w:rPr>
          <w:rFonts w:hint="eastAsia"/>
          <w:lang w:eastAsia="zh-CN"/>
        </w:rPr>
        <w:t>: comparison of HTM-5.0.1 with proposed method (CTC)</w:t>
      </w:r>
    </w:p>
    <w:tbl>
      <w:tblPr>
        <w:tblW w:w="9479" w:type="dxa"/>
        <w:tblInd w:w="97" w:type="dxa"/>
        <w:tblLook w:val="04A0"/>
      </w:tblPr>
      <w:tblGrid>
        <w:gridCol w:w="1306"/>
        <w:gridCol w:w="1000"/>
        <w:gridCol w:w="999"/>
        <w:gridCol w:w="1000"/>
        <w:gridCol w:w="1000"/>
        <w:gridCol w:w="1108"/>
        <w:gridCol w:w="1376"/>
        <w:gridCol w:w="845"/>
        <w:gridCol w:w="845"/>
      </w:tblGrid>
      <w:tr w:rsidR="00ED5F51" w:rsidRPr="006A546D" w:rsidTr="00C7257D">
        <w:trPr>
          <w:trHeight w:val="289"/>
        </w:trPr>
        <w:tc>
          <w:tcPr>
            <w:tcW w:w="1306" w:type="dxa"/>
            <w:tcBorders>
              <w:top w:val="single" w:sz="8" w:space="0" w:color="auto"/>
              <w:left w:val="single" w:sz="8" w:space="0" w:color="auto"/>
              <w:bottom w:val="nil"/>
              <w:right w:val="nil"/>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rFonts w:hAnsi="宋体"/>
                <w:color w:val="000000"/>
                <w:sz w:val="18"/>
                <w:szCs w:val="18"/>
                <w:lang w:eastAsia="zh-CN"/>
              </w:rPr>
              <w:t xml:space="preserve">　</w:t>
            </w:r>
          </w:p>
        </w:tc>
        <w:tc>
          <w:tcPr>
            <w:tcW w:w="1000" w:type="dxa"/>
            <w:tcBorders>
              <w:top w:val="single" w:sz="8" w:space="0" w:color="auto"/>
              <w:left w:val="single" w:sz="8" w:space="0" w:color="auto"/>
              <w:bottom w:val="nil"/>
              <w:right w:val="nil"/>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0</w:t>
            </w:r>
          </w:p>
        </w:tc>
        <w:tc>
          <w:tcPr>
            <w:tcW w:w="999" w:type="dxa"/>
            <w:tcBorders>
              <w:top w:val="single" w:sz="8" w:space="0" w:color="auto"/>
              <w:left w:val="nil"/>
              <w:bottom w:val="nil"/>
              <w:right w:val="nil"/>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1</w:t>
            </w:r>
          </w:p>
        </w:tc>
        <w:tc>
          <w:tcPr>
            <w:tcW w:w="1000" w:type="dxa"/>
            <w:tcBorders>
              <w:top w:val="single" w:sz="8" w:space="0" w:color="auto"/>
              <w:left w:val="nil"/>
              <w:bottom w:val="nil"/>
              <w:right w:val="single" w:sz="8" w:space="0" w:color="auto"/>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2</w:t>
            </w:r>
          </w:p>
        </w:tc>
        <w:tc>
          <w:tcPr>
            <w:tcW w:w="1000" w:type="dxa"/>
            <w:tcBorders>
              <w:top w:val="single" w:sz="8" w:space="0" w:color="auto"/>
              <w:left w:val="nil"/>
              <w:bottom w:val="nil"/>
              <w:right w:val="nil"/>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only</w:t>
            </w:r>
          </w:p>
        </w:tc>
        <w:tc>
          <w:tcPr>
            <w:tcW w:w="1108" w:type="dxa"/>
            <w:tcBorders>
              <w:top w:val="single" w:sz="8" w:space="0" w:color="auto"/>
              <w:left w:val="nil"/>
              <w:bottom w:val="nil"/>
              <w:right w:val="single" w:sz="8" w:space="0" w:color="auto"/>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 xml:space="preserve">synthesized only </w:t>
            </w:r>
          </w:p>
        </w:tc>
        <w:tc>
          <w:tcPr>
            <w:tcW w:w="1376" w:type="dxa"/>
            <w:tcBorders>
              <w:top w:val="single" w:sz="8" w:space="0" w:color="auto"/>
              <w:left w:val="nil"/>
              <w:bottom w:val="nil"/>
              <w:right w:val="single" w:sz="8" w:space="0" w:color="auto"/>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coded &amp; synthesized</w:t>
            </w:r>
          </w:p>
        </w:tc>
        <w:tc>
          <w:tcPr>
            <w:tcW w:w="845" w:type="dxa"/>
            <w:tcBorders>
              <w:top w:val="single" w:sz="8" w:space="0" w:color="auto"/>
              <w:left w:val="nil"/>
              <w:bottom w:val="nil"/>
              <w:right w:val="nil"/>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enc time</w:t>
            </w:r>
          </w:p>
        </w:tc>
        <w:tc>
          <w:tcPr>
            <w:tcW w:w="845" w:type="dxa"/>
            <w:tcBorders>
              <w:top w:val="single" w:sz="8" w:space="0" w:color="auto"/>
              <w:left w:val="nil"/>
              <w:bottom w:val="nil"/>
              <w:right w:val="single" w:sz="4" w:space="0" w:color="auto"/>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dec time</w:t>
            </w:r>
          </w:p>
        </w:tc>
      </w:tr>
      <w:tr w:rsidR="00365615" w:rsidRPr="006A546D" w:rsidTr="00C7257D">
        <w:trPr>
          <w:trHeight w:val="289"/>
        </w:trPr>
        <w:tc>
          <w:tcPr>
            <w:tcW w:w="1306" w:type="dxa"/>
            <w:tcBorders>
              <w:top w:val="single" w:sz="8" w:space="0" w:color="auto"/>
              <w:left w:val="single" w:sz="8" w:space="0" w:color="auto"/>
              <w:bottom w:val="nil"/>
              <w:right w:val="nil"/>
            </w:tcBorders>
            <w:shd w:val="clear" w:color="auto" w:fill="auto"/>
            <w:noWrap/>
            <w:vAlign w:val="bottom"/>
            <w:hideMark/>
          </w:tcPr>
          <w:p w:rsidR="00365615" w:rsidRPr="006A546D"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Balloons</w:t>
            </w:r>
          </w:p>
        </w:tc>
        <w:tc>
          <w:tcPr>
            <w:tcW w:w="1000" w:type="dxa"/>
            <w:tcBorders>
              <w:top w:val="single" w:sz="8" w:space="0" w:color="auto"/>
              <w:left w:val="single" w:sz="8" w:space="0" w:color="auto"/>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single" w:sz="8" w:space="0" w:color="auto"/>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single" w:sz="8" w:space="0" w:color="auto"/>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single" w:sz="8" w:space="0" w:color="auto"/>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single" w:sz="8" w:space="0" w:color="auto"/>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2" w:author="Administrator" w:date="2013-01-14T15:12:00Z">
              <w:r w:rsidRPr="008740D5">
                <w:rPr>
                  <w:color w:val="000000"/>
                  <w:sz w:val="18"/>
                  <w:szCs w:val="18"/>
                  <w:lang w:eastAsia="zh-CN"/>
                  <w:rPrChange w:id="13" w:author="Administrator" w:date="2013-01-14T15:12:00Z">
                    <w:rPr>
                      <w:rFonts w:ascii="Arial" w:hAnsi="Arial" w:cs="Arial"/>
                      <w:color w:val="000000"/>
                      <w:sz w:val="18"/>
                      <w:szCs w:val="18"/>
                    </w:rPr>
                  </w:rPrChange>
                </w:rPr>
                <w:t>0.0%</w:t>
              </w:r>
            </w:ins>
          </w:p>
        </w:tc>
        <w:tc>
          <w:tcPr>
            <w:tcW w:w="1376" w:type="dxa"/>
            <w:tcBorders>
              <w:top w:val="single" w:sz="8" w:space="0" w:color="auto"/>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4" w:author="Administrator" w:date="2013-01-14T15:12:00Z">
              <w:r w:rsidRPr="008740D5">
                <w:rPr>
                  <w:color w:val="000000"/>
                  <w:sz w:val="18"/>
                  <w:szCs w:val="18"/>
                  <w:lang w:eastAsia="zh-CN"/>
                  <w:rPrChange w:id="15" w:author="Administrator" w:date="2013-01-14T15:12:00Z">
                    <w:rPr>
                      <w:rFonts w:ascii="Arial" w:hAnsi="Arial" w:cs="Arial"/>
                      <w:color w:val="000000"/>
                      <w:sz w:val="18"/>
                      <w:szCs w:val="18"/>
                    </w:rPr>
                  </w:rPrChange>
                </w:rPr>
                <w:t>0.0%</w:t>
              </w:r>
            </w:ins>
          </w:p>
        </w:tc>
        <w:tc>
          <w:tcPr>
            <w:tcW w:w="845" w:type="dxa"/>
            <w:tcBorders>
              <w:top w:val="single" w:sz="8" w:space="0" w:color="auto"/>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
        </w:tc>
        <w:tc>
          <w:tcPr>
            <w:tcW w:w="845" w:type="dxa"/>
            <w:tcBorders>
              <w:top w:val="single" w:sz="8" w:space="0" w:color="auto"/>
              <w:left w:val="nil"/>
              <w:bottom w:val="nil"/>
              <w:right w:val="single" w:sz="4"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6" w:author="Administrator" w:date="2013-01-14T18:42:00Z">
              <w:r>
                <w:rPr>
                  <w:rFonts w:hint="eastAsia"/>
                  <w:color w:val="000000"/>
                  <w:sz w:val="18"/>
                  <w:szCs w:val="18"/>
                  <w:lang w:eastAsia="zh-CN"/>
                </w:rPr>
                <w:t>101.5%</w:t>
              </w:r>
            </w:ins>
          </w:p>
        </w:tc>
      </w:tr>
      <w:tr w:rsidR="00365615" w:rsidRPr="006A546D" w:rsidTr="00C7257D">
        <w:trPr>
          <w:trHeight w:val="289"/>
        </w:trPr>
        <w:tc>
          <w:tcPr>
            <w:tcW w:w="1306" w:type="dxa"/>
            <w:tcBorders>
              <w:top w:val="nil"/>
              <w:left w:val="single" w:sz="8" w:space="0" w:color="auto"/>
              <w:bottom w:val="nil"/>
              <w:right w:val="nil"/>
            </w:tcBorders>
            <w:shd w:val="clear" w:color="auto" w:fill="auto"/>
            <w:noWrap/>
            <w:vAlign w:val="bottom"/>
            <w:hideMark/>
          </w:tcPr>
          <w:p w:rsidR="00365615" w:rsidRPr="006A546D"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Kendo</w:t>
            </w:r>
          </w:p>
        </w:tc>
        <w:tc>
          <w:tcPr>
            <w:tcW w:w="1000" w:type="dxa"/>
            <w:tcBorders>
              <w:top w:val="nil"/>
              <w:left w:val="single" w:sz="8" w:space="0" w:color="auto"/>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7" w:author="Administrator" w:date="2013-01-14T15:12:00Z">
              <w:r w:rsidRPr="008740D5">
                <w:rPr>
                  <w:color w:val="000000"/>
                  <w:sz w:val="18"/>
                  <w:szCs w:val="18"/>
                  <w:lang w:eastAsia="zh-CN"/>
                  <w:rPrChange w:id="18" w:author="Administrator" w:date="2013-01-14T15:12:00Z">
                    <w:rPr>
                      <w:rFonts w:ascii="Arial" w:hAnsi="Arial" w:cs="Arial"/>
                      <w:color w:val="000000"/>
                      <w:sz w:val="18"/>
                      <w:szCs w:val="18"/>
                    </w:rPr>
                  </w:rPrChange>
                </w:rPr>
                <w:t>-0.1%</w:t>
              </w:r>
            </w:ins>
          </w:p>
        </w:tc>
        <w:tc>
          <w:tcPr>
            <w:tcW w:w="1376"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9" w:author="Administrator" w:date="2013-01-14T15:12:00Z">
              <w:r w:rsidRPr="008740D5">
                <w:rPr>
                  <w:color w:val="000000"/>
                  <w:sz w:val="18"/>
                  <w:szCs w:val="18"/>
                  <w:lang w:eastAsia="zh-CN"/>
                  <w:rPrChange w:id="20" w:author="Administrator" w:date="2013-01-14T15:12:00Z">
                    <w:rPr>
                      <w:rFonts w:ascii="Arial" w:hAnsi="Arial" w:cs="Arial"/>
                      <w:color w:val="000000"/>
                      <w:sz w:val="18"/>
                      <w:szCs w:val="18"/>
                    </w:rPr>
                  </w:rPrChange>
                </w:rPr>
                <w:t>0.0%</w:t>
              </w:r>
            </w:ins>
          </w:p>
        </w:tc>
        <w:tc>
          <w:tcPr>
            <w:tcW w:w="845"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
        </w:tc>
        <w:tc>
          <w:tcPr>
            <w:tcW w:w="845" w:type="dxa"/>
            <w:tcBorders>
              <w:top w:val="nil"/>
              <w:left w:val="nil"/>
              <w:bottom w:val="nil"/>
              <w:right w:val="single" w:sz="4"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21" w:author="Administrator" w:date="2013-01-14T18:42:00Z">
              <w:r>
                <w:rPr>
                  <w:rFonts w:hint="eastAsia"/>
                  <w:color w:val="000000"/>
                  <w:sz w:val="18"/>
                  <w:szCs w:val="18"/>
                  <w:lang w:eastAsia="zh-CN"/>
                </w:rPr>
                <w:t>101.7%</w:t>
              </w:r>
            </w:ins>
          </w:p>
        </w:tc>
      </w:tr>
      <w:tr w:rsidR="00365615" w:rsidRPr="006A546D" w:rsidTr="00C7257D">
        <w:trPr>
          <w:trHeight w:val="289"/>
        </w:trPr>
        <w:tc>
          <w:tcPr>
            <w:tcW w:w="1306" w:type="dxa"/>
            <w:tcBorders>
              <w:top w:val="nil"/>
              <w:left w:val="single" w:sz="8" w:space="0" w:color="auto"/>
              <w:bottom w:val="nil"/>
              <w:right w:val="nil"/>
            </w:tcBorders>
            <w:shd w:val="clear" w:color="auto" w:fill="auto"/>
            <w:noWrap/>
            <w:vAlign w:val="bottom"/>
            <w:hideMark/>
          </w:tcPr>
          <w:p w:rsidR="00365615" w:rsidRPr="006A546D"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Newspapercc</w:t>
            </w:r>
          </w:p>
        </w:tc>
        <w:tc>
          <w:tcPr>
            <w:tcW w:w="1000" w:type="dxa"/>
            <w:tcBorders>
              <w:top w:val="nil"/>
              <w:left w:val="single" w:sz="8" w:space="0" w:color="auto"/>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22" w:author="Administrator" w:date="2013-01-14T15:12:00Z">
              <w:r w:rsidRPr="008740D5">
                <w:rPr>
                  <w:color w:val="000000"/>
                  <w:sz w:val="18"/>
                  <w:szCs w:val="18"/>
                  <w:lang w:eastAsia="zh-CN"/>
                  <w:rPrChange w:id="23" w:author="Administrator" w:date="2013-01-14T15:12:00Z">
                    <w:rPr>
                      <w:rFonts w:ascii="Arial" w:hAnsi="Arial" w:cs="Arial"/>
                      <w:color w:val="000000"/>
                      <w:sz w:val="18"/>
                      <w:szCs w:val="18"/>
                    </w:rPr>
                  </w:rPrChange>
                </w:rPr>
                <w:t>0.0%</w:t>
              </w:r>
            </w:ins>
          </w:p>
        </w:tc>
        <w:tc>
          <w:tcPr>
            <w:tcW w:w="1376"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24" w:author="Administrator" w:date="2013-01-14T15:12:00Z">
              <w:r w:rsidRPr="008740D5">
                <w:rPr>
                  <w:color w:val="000000"/>
                  <w:sz w:val="18"/>
                  <w:szCs w:val="18"/>
                  <w:lang w:eastAsia="zh-CN"/>
                  <w:rPrChange w:id="25" w:author="Administrator" w:date="2013-01-14T15:12:00Z">
                    <w:rPr>
                      <w:rFonts w:ascii="Arial" w:hAnsi="Arial" w:cs="Arial"/>
                      <w:color w:val="000000"/>
                      <w:sz w:val="18"/>
                      <w:szCs w:val="18"/>
                    </w:rPr>
                  </w:rPrChange>
                </w:rPr>
                <w:t>0.0%</w:t>
              </w:r>
            </w:ins>
          </w:p>
        </w:tc>
        <w:tc>
          <w:tcPr>
            <w:tcW w:w="845"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
        </w:tc>
        <w:tc>
          <w:tcPr>
            <w:tcW w:w="845" w:type="dxa"/>
            <w:tcBorders>
              <w:top w:val="nil"/>
              <w:left w:val="nil"/>
              <w:bottom w:val="nil"/>
              <w:right w:val="single" w:sz="4"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26" w:author="Administrator" w:date="2013-01-14T18:42:00Z">
              <w:r>
                <w:rPr>
                  <w:rFonts w:hint="eastAsia"/>
                  <w:color w:val="000000"/>
                  <w:sz w:val="18"/>
                  <w:szCs w:val="18"/>
                  <w:lang w:eastAsia="zh-CN"/>
                </w:rPr>
                <w:t>101.7%</w:t>
              </w:r>
            </w:ins>
          </w:p>
        </w:tc>
      </w:tr>
      <w:tr w:rsidR="00365615" w:rsidRPr="006A546D" w:rsidTr="00C7257D">
        <w:trPr>
          <w:trHeight w:val="289"/>
        </w:trPr>
        <w:tc>
          <w:tcPr>
            <w:tcW w:w="1306" w:type="dxa"/>
            <w:tcBorders>
              <w:top w:val="nil"/>
              <w:left w:val="single" w:sz="8" w:space="0" w:color="auto"/>
              <w:bottom w:val="nil"/>
              <w:right w:val="nil"/>
            </w:tcBorders>
            <w:shd w:val="clear" w:color="auto" w:fill="auto"/>
            <w:noWrap/>
            <w:vAlign w:val="bottom"/>
            <w:hideMark/>
          </w:tcPr>
          <w:p w:rsidR="00365615" w:rsidRPr="006A546D"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GhostTownFly</w:t>
            </w:r>
          </w:p>
        </w:tc>
        <w:tc>
          <w:tcPr>
            <w:tcW w:w="1000" w:type="dxa"/>
            <w:tcBorders>
              <w:top w:val="nil"/>
              <w:left w:val="single" w:sz="8" w:space="0" w:color="auto"/>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27" w:author="Administrator" w:date="2013-01-14T15:12:00Z">
              <w:r w:rsidRPr="008740D5">
                <w:rPr>
                  <w:color w:val="000000"/>
                  <w:sz w:val="18"/>
                  <w:szCs w:val="18"/>
                  <w:lang w:eastAsia="zh-CN"/>
                  <w:rPrChange w:id="28" w:author="Administrator" w:date="2013-01-14T15:12:00Z">
                    <w:rPr>
                      <w:rFonts w:ascii="Arial" w:hAnsi="Arial" w:cs="Arial"/>
                      <w:color w:val="000000"/>
                      <w:sz w:val="18"/>
                      <w:szCs w:val="18"/>
                    </w:rPr>
                  </w:rPrChange>
                </w:rPr>
                <w:t>0.0%</w:t>
              </w:r>
            </w:ins>
          </w:p>
        </w:tc>
        <w:tc>
          <w:tcPr>
            <w:tcW w:w="1376"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29" w:author="Administrator" w:date="2013-01-14T15:12:00Z">
              <w:r w:rsidRPr="008740D5">
                <w:rPr>
                  <w:color w:val="000000"/>
                  <w:sz w:val="18"/>
                  <w:szCs w:val="18"/>
                  <w:lang w:eastAsia="zh-CN"/>
                  <w:rPrChange w:id="30" w:author="Administrator" w:date="2013-01-14T15:12:00Z">
                    <w:rPr>
                      <w:rFonts w:ascii="Arial" w:hAnsi="Arial" w:cs="Arial"/>
                      <w:color w:val="000000"/>
                      <w:sz w:val="18"/>
                      <w:szCs w:val="18"/>
                    </w:rPr>
                  </w:rPrChange>
                </w:rPr>
                <w:t>0.0%</w:t>
              </w:r>
            </w:ins>
          </w:p>
        </w:tc>
        <w:tc>
          <w:tcPr>
            <w:tcW w:w="845"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
        </w:tc>
        <w:tc>
          <w:tcPr>
            <w:tcW w:w="845" w:type="dxa"/>
            <w:tcBorders>
              <w:top w:val="nil"/>
              <w:left w:val="nil"/>
              <w:bottom w:val="nil"/>
              <w:right w:val="single" w:sz="4"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31" w:author="Administrator" w:date="2013-01-14T18:42:00Z">
              <w:r>
                <w:rPr>
                  <w:rFonts w:hint="eastAsia"/>
                  <w:color w:val="000000"/>
                  <w:sz w:val="18"/>
                  <w:szCs w:val="18"/>
                  <w:lang w:eastAsia="zh-CN"/>
                </w:rPr>
                <w:t>101.6%</w:t>
              </w:r>
            </w:ins>
          </w:p>
        </w:tc>
      </w:tr>
      <w:tr w:rsidR="00365615" w:rsidRPr="006A546D" w:rsidTr="00C7257D">
        <w:trPr>
          <w:trHeight w:val="289"/>
        </w:trPr>
        <w:tc>
          <w:tcPr>
            <w:tcW w:w="1306" w:type="dxa"/>
            <w:tcBorders>
              <w:top w:val="nil"/>
              <w:left w:val="single" w:sz="8" w:space="0" w:color="auto"/>
              <w:bottom w:val="nil"/>
              <w:right w:val="nil"/>
            </w:tcBorders>
            <w:shd w:val="clear" w:color="auto" w:fill="auto"/>
            <w:noWrap/>
            <w:vAlign w:val="bottom"/>
            <w:hideMark/>
          </w:tcPr>
          <w:p w:rsidR="00365615" w:rsidRPr="006A546D"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PoznanHall2</w:t>
            </w:r>
          </w:p>
        </w:tc>
        <w:tc>
          <w:tcPr>
            <w:tcW w:w="1000" w:type="dxa"/>
            <w:tcBorders>
              <w:top w:val="nil"/>
              <w:left w:val="single" w:sz="8" w:space="0" w:color="auto"/>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32" w:author="Administrator" w:date="2013-01-14T15:12:00Z">
              <w:r w:rsidRPr="008740D5">
                <w:rPr>
                  <w:color w:val="000000"/>
                  <w:sz w:val="18"/>
                  <w:szCs w:val="18"/>
                  <w:lang w:eastAsia="zh-CN"/>
                  <w:rPrChange w:id="33" w:author="Administrator" w:date="2013-01-14T15:12:00Z">
                    <w:rPr>
                      <w:rFonts w:ascii="Arial" w:hAnsi="Arial" w:cs="Arial"/>
                      <w:color w:val="000000"/>
                      <w:sz w:val="18"/>
                      <w:szCs w:val="18"/>
                    </w:rPr>
                  </w:rPrChange>
                </w:rPr>
                <w:t>0.0%</w:t>
              </w:r>
            </w:ins>
          </w:p>
        </w:tc>
        <w:tc>
          <w:tcPr>
            <w:tcW w:w="1376"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34" w:author="Administrator" w:date="2013-01-14T15:12:00Z">
              <w:r w:rsidRPr="008740D5">
                <w:rPr>
                  <w:color w:val="000000"/>
                  <w:sz w:val="18"/>
                  <w:szCs w:val="18"/>
                  <w:lang w:eastAsia="zh-CN"/>
                  <w:rPrChange w:id="35" w:author="Administrator" w:date="2013-01-14T15:12:00Z">
                    <w:rPr>
                      <w:rFonts w:ascii="Arial" w:hAnsi="Arial" w:cs="Arial"/>
                      <w:color w:val="000000"/>
                      <w:sz w:val="18"/>
                      <w:szCs w:val="18"/>
                    </w:rPr>
                  </w:rPrChange>
                </w:rPr>
                <w:t>0.0%</w:t>
              </w:r>
            </w:ins>
          </w:p>
        </w:tc>
        <w:tc>
          <w:tcPr>
            <w:tcW w:w="845"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
        </w:tc>
        <w:tc>
          <w:tcPr>
            <w:tcW w:w="845" w:type="dxa"/>
            <w:tcBorders>
              <w:top w:val="nil"/>
              <w:left w:val="nil"/>
              <w:bottom w:val="nil"/>
              <w:right w:val="single" w:sz="4"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36" w:author="Administrator" w:date="2013-01-14T18:42:00Z">
              <w:r>
                <w:rPr>
                  <w:rFonts w:hint="eastAsia"/>
                  <w:color w:val="000000"/>
                  <w:sz w:val="18"/>
                  <w:szCs w:val="18"/>
                  <w:lang w:eastAsia="zh-CN"/>
                </w:rPr>
                <w:t>102.1%</w:t>
              </w:r>
            </w:ins>
          </w:p>
        </w:tc>
      </w:tr>
      <w:tr w:rsidR="00365615" w:rsidRPr="006A546D" w:rsidTr="00C7257D">
        <w:trPr>
          <w:trHeight w:val="289"/>
        </w:trPr>
        <w:tc>
          <w:tcPr>
            <w:tcW w:w="1306" w:type="dxa"/>
            <w:tcBorders>
              <w:top w:val="nil"/>
              <w:left w:val="single" w:sz="8" w:space="0" w:color="auto"/>
              <w:bottom w:val="nil"/>
              <w:right w:val="nil"/>
            </w:tcBorders>
            <w:shd w:val="clear" w:color="auto" w:fill="auto"/>
            <w:noWrap/>
            <w:vAlign w:val="bottom"/>
            <w:hideMark/>
          </w:tcPr>
          <w:p w:rsidR="00365615" w:rsidRPr="006A546D"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PoznanStreet</w:t>
            </w:r>
          </w:p>
        </w:tc>
        <w:tc>
          <w:tcPr>
            <w:tcW w:w="1000" w:type="dxa"/>
            <w:tcBorders>
              <w:top w:val="nil"/>
              <w:left w:val="single" w:sz="8" w:space="0" w:color="auto"/>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37" w:author="Administrator" w:date="2013-01-14T15:12:00Z">
              <w:r w:rsidRPr="008740D5">
                <w:rPr>
                  <w:color w:val="000000"/>
                  <w:sz w:val="18"/>
                  <w:szCs w:val="18"/>
                  <w:lang w:eastAsia="zh-CN"/>
                  <w:rPrChange w:id="38" w:author="Administrator" w:date="2013-01-14T15:12:00Z">
                    <w:rPr>
                      <w:rFonts w:ascii="Arial" w:hAnsi="Arial" w:cs="Arial"/>
                      <w:color w:val="000000"/>
                      <w:sz w:val="18"/>
                      <w:szCs w:val="18"/>
                    </w:rPr>
                  </w:rPrChange>
                </w:rPr>
                <w:t>0.0%</w:t>
              </w:r>
            </w:ins>
          </w:p>
        </w:tc>
        <w:tc>
          <w:tcPr>
            <w:tcW w:w="1376"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39" w:author="Administrator" w:date="2013-01-14T15:12:00Z">
              <w:r w:rsidRPr="008740D5">
                <w:rPr>
                  <w:color w:val="000000"/>
                  <w:sz w:val="18"/>
                  <w:szCs w:val="18"/>
                  <w:lang w:eastAsia="zh-CN"/>
                  <w:rPrChange w:id="40" w:author="Administrator" w:date="2013-01-14T15:12:00Z">
                    <w:rPr>
                      <w:rFonts w:ascii="Arial" w:hAnsi="Arial" w:cs="Arial"/>
                      <w:color w:val="000000"/>
                      <w:sz w:val="18"/>
                      <w:szCs w:val="18"/>
                    </w:rPr>
                  </w:rPrChange>
                </w:rPr>
                <w:t>0.0%</w:t>
              </w:r>
            </w:ins>
          </w:p>
        </w:tc>
        <w:tc>
          <w:tcPr>
            <w:tcW w:w="845"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
        </w:tc>
        <w:tc>
          <w:tcPr>
            <w:tcW w:w="845" w:type="dxa"/>
            <w:tcBorders>
              <w:top w:val="nil"/>
              <w:left w:val="nil"/>
              <w:bottom w:val="nil"/>
              <w:right w:val="single" w:sz="4"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41" w:author="Administrator" w:date="2013-01-14T18:42:00Z">
              <w:r>
                <w:rPr>
                  <w:rFonts w:hint="eastAsia"/>
                  <w:color w:val="000000"/>
                  <w:sz w:val="18"/>
                  <w:szCs w:val="18"/>
                  <w:lang w:eastAsia="zh-CN"/>
                </w:rPr>
                <w:t>101.1%</w:t>
              </w:r>
            </w:ins>
          </w:p>
        </w:tc>
      </w:tr>
      <w:tr w:rsidR="00365615" w:rsidRPr="006A546D" w:rsidTr="00C7257D">
        <w:trPr>
          <w:trHeight w:val="303"/>
        </w:trPr>
        <w:tc>
          <w:tcPr>
            <w:tcW w:w="1306" w:type="dxa"/>
            <w:tcBorders>
              <w:top w:val="nil"/>
              <w:left w:val="single" w:sz="8" w:space="0" w:color="auto"/>
              <w:bottom w:val="single" w:sz="8" w:space="0" w:color="auto"/>
              <w:right w:val="nil"/>
            </w:tcBorders>
            <w:shd w:val="clear" w:color="auto" w:fill="auto"/>
            <w:noWrap/>
            <w:vAlign w:val="bottom"/>
            <w:hideMark/>
          </w:tcPr>
          <w:p w:rsidR="00365615" w:rsidRPr="006A546D"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UndoDancer</w:t>
            </w:r>
          </w:p>
        </w:tc>
        <w:tc>
          <w:tcPr>
            <w:tcW w:w="1000" w:type="dxa"/>
            <w:tcBorders>
              <w:top w:val="nil"/>
              <w:left w:val="single" w:sz="8" w:space="0" w:color="auto"/>
              <w:bottom w:val="single" w:sz="8" w:space="0" w:color="auto"/>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nil"/>
              <w:left w:val="nil"/>
              <w:bottom w:val="single" w:sz="8" w:space="0" w:color="auto"/>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single" w:sz="8" w:space="0" w:color="auto"/>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single" w:sz="8" w:space="0" w:color="auto"/>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nil"/>
              <w:left w:val="nil"/>
              <w:bottom w:val="single" w:sz="8" w:space="0" w:color="auto"/>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42" w:author="Administrator" w:date="2013-01-14T15:12:00Z">
              <w:r w:rsidRPr="008740D5">
                <w:rPr>
                  <w:color w:val="000000"/>
                  <w:sz w:val="18"/>
                  <w:szCs w:val="18"/>
                  <w:lang w:eastAsia="zh-CN"/>
                  <w:rPrChange w:id="43" w:author="Administrator" w:date="2013-01-14T15:12:00Z">
                    <w:rPr>
                      <w:rFonts w:ascii="Arial" w:hAnsi="Arial" w:cs="Arial"/>
                      <w:color w:val="000000"/>
                      <w:sz w:val="18"/>
                      <w:szCs w:val="18"/>
                    </w:rPr>
                  </w:rPrChange>
                </w:rPr>
                <w:t>0.6%</w:t>
              </w:r>
            </w:ins>
          </w:p>
        </w:tc>
        <w:tc>
          <w:tcPr>
            <w:tcW w:w="1376" w:type="dxa"/>
            <w:tcBorders>
              <w:top w:val="nil"/>
              <w:left w:val="nil"/>
              <w:bottom w:val="single" w:sz="8" w:space="0" w:color="auto"/>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44" w:author="Administrator" w:date="2013-01-14T15:12:00Z">
              <w:r w:rsidRPr="008740D5">
                <w:rPr>
                  <w:color w:val="000000"/>
                  <w:sz w:val="18"/>
                  <w:szCs w:val="18"/>
                  <w:lang w:eastAsia="zh-CN"/>
                  <w:rPrChange w:id="45" w:author="Administrator" w:date="2013-01-14T15:12:00Z">
                    <w:rPr>
                      <w:rFonts w:ascii="Arial" w:hAnsi="Arial" w:cs="Arial"/>
                      <w:color w:val="000000"/>
                      <w:sz w:val="18"/>
                      <w:szCs w:val="18"/>
                    </w:rPr>
                  </w:rPrChange>
                </w:rPr>
                <w:t>0.4%</w:t>
              </w:r>
            </w:ins>
          </w:p>
        </w:tc>
        <w:tc>
          <w:tcPr>
            <w:tcW w:w="845" w:type="dxa"/>
            <w:tcBorders>
              <w:top w:val="nil"/>
              <w:left w:val="nil"/>
              <w:bottom w:val="single" w:sz="8" w:space="0" w:color="auto"/>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
        </w:tc>
        <w:tc>
          <w:tcPr>
            <w:tcW w:w="845" w:type="dxa"/>
            <w:tcBorders>
              <w:top w:val="nil"/>
              <w:left w:val="nil"/>
              <w:bottom w:val="single" w:sz="8" w:space="0" w:color="auto"/>
              <w:right w:val="single" w:sz="4"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46" w:author="Administrator" w:date="2013-01-14T18:42:00Z">
              <w:r>
                <w:rPr>
                  <w:rFonts w:hint="eastAsia"/>
                  <w:color w:val="000000"/>
                  <w:sz w:val="18"/>
                  <w:szCs w:val="18"/>
                  <w:lang w:eastAsia="zh-CN"/>
                </w:rPr>
                <w:t>101.0%</w:t>
              </w:r>
            </w:ins>
          </w:p>
        </w:tc>
      </w:tr>
      <w:tr w:rsidR="00365615" w:rsidRPr="006A546D" w:rsidTr="00C7257D">
        <w:trPr>
          <w:trHeight w:val="289"/>
        </w:trPr>
        <w:tc>
          <w:tcPr>
            <w:tcW w:w="1306" w:type="dxa"/>
            <w:tcBorders>
              <w:top w:val="nil"/>
              <w:left w:val="single" w:sz="8" w:space="0" w:color="auto"/>
              <w:bottom w:val="nil"/>
              <w:right w:val="nil"/>
            </w:tcBorders>
            <w:shd w:val="clear" w:color="auto" w:fill="auto"/>
            <w:noWrap/>
            <w:vAlign w:val="bottom"/>
            <w:hideMark/>
          </w:tcPr>
          <w:p w:rsidR="00365615" w:rsidRPr="006A546D"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1024x768</w:t>
            </w:r>
          </w:p>
        </w:tc>
        <w:tc>
          <w:tcPr>
            <w:tcW w:w="1000" w:type="dxa"/>
            <w:tcBorders>
              <w:top w:val="nil"/>
              <w:left w:val="single" w:sz="8" w:space="0" w:color="auto"/>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47" w:author="Administrator" w:date="2013-01-14T15:12:00Z">
              <w:r w:rsidRPr="008740D5">
                <w:rPr>
                  <w:color w:val="000000"/>
                  <w:sz w:val="18"/>
                  <w:szCs w:val="18"/>
                  <w:lang w:eastAsia="zh-CN"/>
                  <w:rPrChange w:id="48" w:author="Administrator" w:date="2013-01-14T15:12:00Z">
                    <w:rPr>
                      <w:rFonts w:ascii="Arial" w:hAnsi="Arial" w:cs="Arial"/>
                      <w:color w:val="000000"/>
                      <w:sz w:val="18"/>
                      <w:szCs w:val="18"/>
                    </w:rPr>
                  </w:rPrChange>
                </w:rPr>
                <w:t>0.0%</w:t>
              </w:r>
            </w:ins>
          </w:p>
        </w:tc>
        <w:tc>
          <w:tcPr>
            <w:tcW w:w="1376"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49" w:author="Administrator" w:date="2013-01-14T15:12:00Z">
              <w:r w:rsidRPr="008740D5">
                <w:rPr>
                  <w:color w:val="000000"/>
                  <w:sz w:val="18"/>
                  <w:szCs w:val="18"/>
                  <w:lang w:eastAsia="zh-CN"/>
                  <w:rPrChange w:id="50" w:author="Administrator" w:date="2013-01-14T15:12:00Z">
                    <w:rPr>
                      <w:rFonts w:ascii="Arial" w:hAnsi="Arial" w:cs="Arial"/>
                      <w:color w:val="000000"/>
                      <w:sz w:val="18"/>
                      <w:szCs w:val="18"/>
                    </w:rPr>
                  </w:rPrChange>
                </w:rPr>
                <w:t>0.0%</w:t>
              </w:r>
            </w:ins>
          </w:p>
        </w:tc>
        <w:tc>
          <w:tcPr>
            <w:tcW w:w="845"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
        </w:tc>
        <w:tc>
          <w:tcPr>
            <w:tcW w:w="845" w:type="dxa"/>
            <w:tcBorders>
              <w:top w:val="nil"/>
              <w:left w:val="nil"/>
              <w:bottom w:val="nil"/>
              <w:right w:val="single" w:sz="4"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51" w:author="Administrator" w:date="2013-01-14T18:42:00Z">
              <w:r>
                <w:rPr>
                  <w:rFonts w:hint="eastAsia"/>
                  <w:color w:val="000000"/>
                  <w:sz w:val="18"/>
                  <w:szCs w:val="18"/>
                  <w:lang w:eastAsia="zh-CN"/>
                </w:rPr>
                <w:t>101.6%</w:t>
              </w:r>
            </w:ins>
          </w:p>
        </w:tc>
      </w:tr>
      <w:tr w:rsidR="00365615" w:rsidRPr="006A546D" w:rsidTr="00C7257D">
        <w:trPr>
          <w:trHeight w:val="303"/>
        </w:trPr>
        <w:tc>
          <w:tcPr>
            <w:tcW w:w="1306" w:type="dxa"/>
            <w:tcBorders>
              <w:top w:val="nil"/>
              <w:left w:val="single" w:sz="8" w:space="0" w:color="auto"/>
              <w:bottom w:val="nil"/>
              <w:right w:val="nil"/>
            </w:tcBorders>
            <w:shd w:val="clear" w:color="auto" w:fill="auto"/>
            <w:noWrap/>
            <w:vAlign w:val="bottom"/>
            <w:hideMark/>
          </w:tcPr>
          <w:p w:rsidR="00365615" w:rsidRPr="006A546D"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1920x1088</w:t>
            </w:r>
          </w:p>
        </w:tc>
        <w:tc>
          <w:tcPr>
            <w:tcW w:w="1000" w:type="dxa"/>
            <w:tcBorders>
              <w:top w:val="nil"/>
              <w:left w:val="single" w:sz="8" w:space="0" w:color="auto"/>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000" w:type="dxa"/>
            <w:tcBorders>
              <w:top w:val="nil"/>
              <w:left w:val="nil"/>
              <w:bottom w:val="single" w:sz="8" w:space="0" w:color="auto"/>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084583">
              <w:rPr>
                <w:color w:val="000000"/>
                <w:sz w:val="18"/>
                <w:szCs w:val="18"/>
                <w:lang w:eastAsia="zh-CN"/>
              </w:rPr>
              <w:t>0.0%</w:t>
            </w:r>
          </w:p>
        </w:tc>
        <w:tc>
          <w:tcPr>
            <w:tcW w:w="1108" w:type="dxa"/>
            <w:tcBorders>
              <w:top w:val="nil"/>
              <w:left w:val="nil"/>
              <w:bottom w:val="single" w:sz="8" w:space="0" w:color="auto"/>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52" w:author="Administrator" w:date="2013-01-14T15:12:00Z">
              <w:r w:rsidRPr="008740D5">
                <w:rPr>
                  <w:color w:val="000000"/>
                  <w:sz w:val="18"/>
                  <w:szCs w:val="18"/>
                  <w:lang w:eastAsia="zh-CN"/>
                  <w:rPrChange w:id="53" w:author="Administrator" w:date="2013-01-14T15:12:00Z">
                    <w:rPr>
                      <w:rFonts w:ascii="Arial" w:hAnsi="Arial" w:cs="Arial"/>
                      <w:color w:val="000000"/>
                      <w:sz w:val="18"/>
                      <w:szCs w:val="18"/>
                    </w:rPr>
                  </w:rPrChange>
                </w:rPr>
                <w:t>0.1%</w:t>
              </w:r>
            </w:ins>
          </w:p>
        </w:tc>
        <w:tc>
          <w:tcPr>
            <w:tcW w:w="1376" w:type="dxa"/>
            <w:tcBorders>
              <w:top w:val="nil"/>
              <w:left w:val="nil"/>
              <w:bottom w:val="single" w:sz="8" w:space="0" w:color="auto"/>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54" w:author="Administrator" w:date="2013-01-14T15:12:00Z">
              <w:r w:rsidRPr="008740D5">
                <w:rPr>
                  <w:color w:val="000000"/>
                  <w:sz w:val="18"/>
                  <w:szCs w:val="18"/>
                  <w:lang w:eastAsia="zh-CN"/>
                  <w:rPrChange w:id="55" w:author="Administrator" w:date="2013-01-14T15:12:00Z">
                    <w:rPr>
                      <w:rFonts w:ascii="Arial" w:hAnsi="Arial" w:cs="Arial"/>
                      <w:color w:val="000000"/>
                      <w:sz w:val="18"/>
                      <w:szCs w:val="18"/>
                    </w:rPr>
                  </w:rPrChange>
                </w:rPr>
                <w:t>0.1%</w:t>
              </w:r>
            </w:ins>
          </w:p>
        </w:tc>
        <w:tc>
          <w:tcPr>
            <w:tcW w:w="845" w:type="dxa"/>
            <w:tcBorders>
              <w:top w:val="nil"/>
              <w:left w:val="nil"/>
              <w:bottom w:val="single" w:sz="8" w:space="0" w:color="auto"/>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p>
        </w:tc>
        <w:tc>
          <w:tcPr>
            <w:tcW w:w="845" w:type="dxa"/>
            <w:tcBorders>
              <w:top w:val="nil"/>
              <w:left w:val="nil"/>
              <w:bottom w:val="single" w:sz="8" w:space="0" w:color="auto"/>
              <w:right w:val="single" w:sz="4"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56" w:author="Administrator" w:date="2013-01-14T18:42:00Z">
              <w:r>
                <w:rPr>
                  <w:rFonts w:hint="eastAsia"/>
                  <w:color w:val="000000"/>
                  <w:sz w:val="18"/>
                  <w:szCs w:val="18"/>
                  <w:lang w:eastAsia="zh-CN"/>
                </w:rPr>
                <w:t>101.4%</w:t>
              </w:r>
            </w:ins>
          </w:p>
        </w:tc>
      </w:tr>
      <w:tr w:rsidR="00365615" w:rsidRPr="006A546D" w:rsidTr="00C7257D">
        <w:trPr>
          <w:trHeight w:val="289"/>
        </w:trPr>
        <w:tc>
          <w:tcPr>
            <w:tcW w:w="1306" w:type="dxa"/>
            <w:tcBorders>
              <w:top w:val="single" w:sz="8" w:space="0" w:color="auto"/>
              <w:left w:val="single" w:sz="8" w:space="0" w:color="auto"/>
              <w:bottom w:val="single" w:sz="8" w:space="0" w:color="auto"/>
              <w:right w:val="nil"/>
            </w:tcBorders>
            <w:shd w:val="clear" w:color="auto" w:fill="auto"/>
            <w:noWrap/>
            <w:vAlign w:val="bottom"/>
            <w:hideMark/>
          </w:tcPr>
          <w:p w:rsidR="00365615" w:rsidRPr="006A546D" w:rsidRDefault="00365615" w:rsidP="00C7257D">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6A546D">
              <w:rPr>
                <w:b/>
                <w:bCs/>
                <w:color w:val="000000"/>
                <w:sz w:val="20"/>
                <w:lang w:eastAsia="zh-CN"/>
              </w:rPr>
              <w:t>average</w:t>
            </w:r>
          </w:p>
        </w:tc>
        <w:tc>
          <w:tcPr>
            <w:tcW w:w="1000" w:type="dxa"/>
            <w:tcBorders>
              <w:top w:val="single" w:sz="8" w:space="0" w:color="auto"/>
              <w:left w:val="single" w:sz="8" w:space="0" w:color="auto"/>
              <w:bottom w:val="single" w:sz="8" w:space="0" w:color="auto"/>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084583">
              <w:rPr>
                <w:b/>
                <w:color w:val="000000"/>
                <w:sz w:val="18"/>
                <w:szCs w:val="18"/>
                <w:lang w:eastAsia="zh-CN"/>
              </w:rPr>
              <w:t>0.0%</w:t>
            </w:r>
          </w:p>
        </w:tc>
        <w:tc>
          <w:tcPr>
            <w:tcW w:w="999" w:type="dxa"/>
            <w:tcBorders>
              <w:top w:val="single" w:sz="8" w:space="0" w:color="auto"/>
              <w:left w:val="nil"/>
              <w:bottom w:val="single" w:sz="8" w:space="0" w:color="auto"/>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084583">
              <w:rPr>
                <w:b/>
                <w:color w:val="000000"/>
                <w:sz w:val="18"/>
                <w:szCs w:val="18"/>
                <w:lang w:eastAsia="zh-CN"/>
              </w:rPr>
              <w:t>0.0%</w:t>
            </w:r>
          </w:p>
        </w:tc>
        <w:tc>
          <w:tcPr>
            <w:tcW w:w="1000" w:type="dxa"/>
            <w:tcBorders>
              <w:top w:val="single" w:sz="8" w:space="0" w:color="auto"/>
              <w:left w:val="nil"/>
              <w:bottom w:val="single" w:sz="8" w:space="0" w:color="auto"/>
              <w:right w:val="single" w:sz="8" w:space="0" w:color="auto"/>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084583">
              <w:rPr>
                <w:b/>
                <w:color w:val="000000"/>
                <w:sz w:val="18"/>
                <w:szCs w:val="18"/>
                <w:lang w:eastAsia="zh-CN"/>
              </w:rPr>
              <w:t>0.0%</w:t>
            </w:r>
          </w:p>
        </w:tc>
        <w:tc>
          <w:tcPr>
            <w:tcW w:w="1000" w:type="dxa"/>
            <w:tcBorders>
              <w:top w:val="nil"/>
              <w:left w:val="nil"/>
              <w:bottom w:val="single" w:sz="8" w:space="0" w:color="auto"/>
              <w:right w:val="nil"/>
            </w:tcBorders>
            <w:shd w:val="clear" w:color="auto" w:fill="auto"/>
            <w:noWrap/>
            <w:vAlign w:val="bottom"/>
            <w:hideMark/>
          </w:tcPr>
          <w:p w:rsidR="00365615" w:rsidRDefault="00365615" w:rsidP="00C7257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084583">
              <w:rPr>
                <w:b/>
                <w:color w:val="000000"/>
                <w:sz w:val="18"/>
                <w:szCs w:val="18"/>
                <w:lang w:eastAsia="zh-CN"/>
              </w:rPr>
              <w:t>0.0%</w:t>
            </w:r>
          </w:p>
        </w:tc>
        <w:tc>
          <w:tcPr>
            <w:tcW w:w="1108" w:type="dxa"/>
            <w:tcBorders>
              <w:top w:val="nil"/>
              <w:left w:val="nil"/>
              <w:bottom w:val="single" w:sz="8" w:space="0" w:color="auto"/>
              <w:right w:val="single" w:sz="8" w:space="0" w:color="auto"/>
            </w:tcBorders>
            <w:shd w:val="clear" w:color="auto" w:fill="auto"/>
            <w:noWrap/>
            <w:vAlign w:val="bottom"/>
            <w:hideMark/>
          </w:tcPr>
          <w:p w:rsidR="00365615" w:rsidRPr="000C3ECA" w:rsidRDefault="00365615" w:rsidP="00C7257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ins w:id="57" w:author="Administrator" w:date="2013-01-14T15:12:00Z">
              <w:r w:rsidRPr="008740D5">
                <w:rPr>
                  <w:b/>
                  <w:color w:val="000000"/>
                  <w:sz w:val="18"/>
                  <w:szCs w:val="18"/>
                  <w:lang w:eastAsia="zh-CN"/>
                  <w:rPrChange w:id="58" w:author="Administrator" w:date="2013-01-14T15:12:00Z">
                    <w:rPr>
                      <w:b/>
                      <w:bCs/>
                      <w:color w:val="000000"/>
                      <w:sz w:val="20"/>
                    </w:rPr>
                  </w:rPrChange>
                </w:rPr>
                <w:t>0.1%</w:t>
              </w:r>
            </w:ins>
          </w:p>
        </w:tc>
        <w:tc>
          <w:tcPr>
            <w:tcW w:w="1376" w:type="dxa"/>
            <w:tcBorders>
              <w:top w:val="nil"/>
              <w:left w:val="nil"/>
              <w:bottom w:val="single" w:sz="8" w:space="0" w:color="auto"/>
              <w:right w:val="single" w:sz="8" w:space="0" w:color="auto"/>
            </w:tcBorders>
            <w:shd w:val="clear" w:color="auto" w:fill="auto"/>
            <w:noWrap/>
            <w:vAlign w:val="bottom"/>
            <w:hideMark/>
          </w:tcPr>
          <w:p w:rsidR="00365615" w:rsidRPr="000C3ECA" w:rsidRDefault="00365615" w:rsidP="00C7257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ins w:id="59" w:author="Administrator" w:date="2013-01-14T15:12:00Z">
              <w:r w:rsidRPr="008740D5">
                <w:rPr>
                  <w:b/>
                  <w:color w:val="000000"/>
                  <w:sz w:val="18"/>
                  <w:szCs w:val="18"/>
                  <w:lang w:eastAsia="zh-CN"/>
                  <w:rPrChange w:id="60" w:author="Administrator" w:date="2013-01-14T15:12:00Z">
                    <w:rPr>
                      <w:b/>
                      <w:bCs/>
                      <w:color w:val="000000"/>
                      <w:sz w:val="20"/>
                    </w:rPr>
                  </w:rPrChange>
                </w:rPr>
                <w:t>0.0%</w:t>
              </w:r>
            </w:ins>
          </w:p>
        </w:tc>
        <w:tc>
          <w:tcPr>
            <w:tcW w:w="845" w:type="dxa"/>
            <w:tcBorders>
              <w:top w:val="nil"/>
              <w:left w:val="nil"/>
              <w:bottom w:val="single" w:sz="8" w:space="0" w:color="auto"/>
              <w:right w:val="nil"/>
            </w:tcBorders>
            <w:shd w:val="clear" w:color="auto" w:fill="auto"/>
            <w:noWrap/>
            <w:vAlign w:val="bottom"/>
            <w:hideMark/>
          </w:tcPr>
          <w:p w:rsidR="00365615" w:rsidRPr="000C3ECA" w:rsidRDefault="00365615" w:rsidP="00C7257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p>
        </w:tc>
        <w:tc>
          <w:tcPr>
            <w:tcW w:w="845" w:type="dxa"/>
            <w:tcBorders>
              <w:top w:val="nil"/>
              <w:left w:val="nil"/>
              <w:bottom w:val="single" w:sz="8" w:space="0" w:color="auto"/>
              <w:right w:val="single" w:sz="4" w:space="0" w:color="auto"/>
            </w:tcBorders>
            <w:shd w:val="clear" w:color="auto" w:fill="auto"/>
            <w:noWrap/>
            <w:vAlign w:val="bottom"/>
            <w:hideMark/>
          </w:tcPr>
          <w:p w:rsidR="00365615" w:rsidRPr="00365615" w:rsidRDefault="00365615" w:rsidP="00C7257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Change w:id="61" w:author="Administrator" w:date="2013-01-14T18:43:00Z">
                  <w:rPr>
                    <w:color w:val="000000"/>
                    <w:sz w:val="18"/>
                    <w:szCs w:val="18"/>
                    <w:lang w:eastAsia="zh-CN"/>
                  </w:rPr>
                </w:rPrChange>
              </w:rPr>
            </w:pPr>
            <w:ins w:id="62" w:author="Administrator" w:date="2013-01-14T18:42:00Z">
              <w:r w:rsidRPr="00365615">
                <w:rPr>
                  <w:rFonts w:hint="eastAsia"/>
                  <w:b/>
                  <w:color w:val="000000"/>
                  <w:sz w:val="18"/>
                  <w:szCs w:val="18"/>
                  <w:lang w:eastAsia="zh-CN"/>
                  <w:rPrChange w:id="63" w:author="Administrator" w:date="2013-01-14T18:43:00Z">
                    <w:rPr>
                      <w:rFonts w:hint="eastAsia"/>
                      <w:b/>
                      <w:bCs/>
                      <w:color w:val="000000"/>
                      <w:sz w:val="20"/>
                    </w:rPr>
                  </w:rPrChange>
                </w:rPr>
                <w:t>101.5%</w:t>
              </w:r>
            </w:ins>
          </w:p>
        </w:tc>
      </w:tr>
    </w:tbl>
    <w:p w:rsidR="00ED5F51" w:rsidRPr="009E0141" w:rsidRDefault="00ED5F51" w:rsidP="00ED5F51">
      <w:pPr>
        <w:jc w:val="center"/>
        <w:rPr>
          <w:lang w:eastAsia="zh-CN"/>
        </w:rPr>
      </w:pPr>
      <w:r>
        <w:rPr>
          <w:rFonts w:hint="eastAsia"/>
          <w:lang w:eastAsia="zh-CN"/>
        </w:rPr>
        <w:t xml:space="preserve">Table </w:t>
      </w:r>
      <w:r w:rsidR="002B6B29">
        <w:rPr>
          <w:rFonts w:hint="eastAsia"/>
          <w:lang w:eastAsia="zh-CN"/>
        </w:rPr>
        <w:t>6</w:t>
      </w:r>
      <w:r>
        <w:rPr>
          <w:rFonts w:hint="eastAsia"/>
          <w:lang w:eastAsia="zh-CN"/>
        </w:rPr>
        <w:t>: comparison of HTM-5.0.1 with proposed method (all intra)</w:t>
      </w:r>
    </w:p>
    <w:tbl>
      <w:tblPr>
        <w:tblW w:w="9479" w:type="dxa"/>
        <w:tblInd w:w="97" w:type="dxa"/>
        <w:tblLook w:val="04A0"/>
      </w:tblPr>
      <w:tblGrid>
        <w:gridCol w:w="1306"/>
        <w:gridCol w:w="1000"/>
        <w:gridCol w:w="999"/>
        <w:gridCol w:w="1000"/>
        <w:gridCol w:w="1000"/>
        <w:gridCol w:w="1108"/>
        <w:gridCol w:w="1376"/>
        <w:gridCol w:w="845"/>
        <w:gridCol w:w="845"/>
      </w:tblGrid>
      <w:tr w:rsidR="00ED5F51" w:rsidRPr="006A546D" w:rsidTr="00C7257D">
        <w:trPr>
          <w:trHeight w:val="583"/>
        </w:trPr>
        <w:tc>
          <w:tcPr>
            <w:tcW w:w="1306" w:type="dxa"/>
            <w:tcBorders>
              <w:top w:val="single" w:sz="8" w:space="0" w:color="auto"/>
              <w:left w:val="single" w:sz="8" w:space="0" w:color="auto"/>
              <w:bottom w:val="nil"/>
              <w:right w:val="nil"/>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rFonts w:hAnsi="宋体"/>
                <w:color w:val="000000"/>
                <w:sz w:val="18"/>
                <w:szCs w:val="18"/>
                <w:lang w:eastAsia="zh-CN"/>
              </w:rPr>
              <w:t xml:space="preserve">　</w:t>
            </w:r>
          </w:p>
        </w:tc>
        <w:tc>
          <w:tcPr>
            <w:tcW w:w="1000" w:type="dxa"/>
            <w:tcBorders>
              <w:top w:val="single" w:sz="8" w:space="0" w:color="auto"/>
              <w:left w:val="single" w:sz="8" w:space="0" w:color="auto"/>
              <w:bottom w:val="nil"/>
              <w:right w:val="nil"/>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0</w:t>
            </w:r>
          </w:p>
        </w:tc>
        <w:tc>
          <w:tcPr>
            <w:tcW w:w="999" w:type="dxa"/>
            <w:tcBorders>
              <w:top w:val="single" w:sz="8" w:space="0" w:color="auto"/>
              <w:left w:val="nil"/>
              <w:bottom w:val="nil"/>
              <w:right w:val="nil"/>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1</w:t>
            </w:r>
          </w:p>
        </w:tc>
        <w:tc>
          <w:tcPr>
            <w:tcW w:w="1000" w:type="dxa"/>
            <w:tcBorders>
              <w:top w:val="single" w:sz="8" w:space="0" w:color="auto"/>
              <w:left w:val="nil"/>
              <w:bottom w:val="nil"/>
              <w:right w:val="single" w:sz="8" w:space="0" w:color="auto"/>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2</w:t>
            </w:r>
          </w:p>
        </w:tc>
        <w:tc>
          <w:tcPr>
            <w:tcW w:w="1000" w:type="dxa"/>
            <w:tcBorders>
              <w:top w:val="single" w:sz="8" w:space="0" w:color="auto"/>
              <w:left w:val="nil"/>
              <w:bottom w:val="nil"/>
              <w:right w:val="nil"/>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video only</w:t>
            </w:r>
          </w:p>
        </w:tc>
        <w:tc>
          <w:tcPr>
            <w:tcW w:w="1108" w:type="dxa"/>
            <w:tcBorders>
              <w:top w:val="single" w:sz="8" w:space="0" w:color="auto"/>
              <w:left w:val="nil"/>
              <w:bottom w:val="nil"/>
              <w:right w:val="single" w:sz="8" w:space="0" w:color="auto"/>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 xml:space="preserve">synthesized only </w:t>
            </w:r>
          </w:p>
        </w:tc>
        <w:tc>
          <w:tcPr>
            <w:tcW w:w="1376" w:type="dxa"/>
            <w:tcBorders>
              <w:top w:val="single" w:sz="8" w:space="0" w:color="auto"/>
              <w:left w:val="nil"/>
              <w:bottom w:val="nil"/>
              <w:right w:val="single" w:sz="8" w:space="0" w:color="auto"/>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coded &amp; synthesized</w:t>
            </w:r>
          </w:p>
        </w:tc>
        <w:tc>
          <w:tcPr>
            <w:tcW w:w="845" w:type="dxa"/>
            <w:tcBorders>
              <w:top w:val="single" w:sz="8" w:space="0" w:color="auto"/>
              <w:left w:val="nil"/>
              <w:bottom w:val="nil"/>
              <w:right w:val="nil"/>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enc time</w:t>
            </w:r>
          </w:p>
        </w:tc>
        <w:tc>
          <w:tcPr>
            <w:tcW w:w="845" w:type="dxa"/>
            <w:tcBorders>
              <w:top w:val="single" w:sz="8" w:space="0" w:color="auto"/>
              <w:left w:val="nil"/>
              <w:bottom w:val="nil"/>
              <w:right w:val="single" w:sz="4" w:space="0" w:color="auto"/>
            </w:tcBorders>
            <w:shd w:val="clear" w:color="auto" w:fill="auto"/>
            <w:noWrap/>
            <w:vAlign w:val="bottom"/>
            <w:hideMark/>
          </w:tcPr>
          <w:p w:rsidR="00ED5F51" w:rsidRPr="006A546D" w:rsidRDefault="00ED5F51" w:rsidP="00C7257D">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6A546D">
              <w:rPr>
                <w:color w:val="000000"/>
                <w:sz w:val="18"/>
                <w:szCs w:val="18"/>
                <w:lang w:eastAsia="zh-CN"/>
              </w:rPr>
              <w:t>dec time</w:t>
            </w:r>
          </w:p>
        </w:tc>
      </w:tr>
      <w:tr w:rsidR="000C3ECA" w:rsidRPr="006A546D" w:rsidTr="00C7257D">
        <w:trPr>
          <w:trHeight w:val="289"/>
        </w:trPr>
        <w:tc>
          <w:tcPr>
            <w:tcW w:w="1306" w:type="dxa"/>
            <w:tcBorders>
              <w:top w:val="single" w:sz="8" w:space="0" w:color="auto"/>
              <w:left w:val="single" w:sz="8" w:space="0" w:color="auto"/>
              <w:bottom w:val="nil"/>
              <w:right w:val="nil"/>
            </w:tcBorders>
            <w:shd w:val="clear" w:color="auto" w:fill="auto"/>
            <w:noWrap/>
            <w:vAlign w:val="bottom"/>
            <w:hideMark/>
          </w:tcPr>
          <w:p w:rsidR="000C3ECA" w:rsidRPr="006A546D"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Balloons</w:t>
            </w:r>
          </w:p>
        </w:tc>
        <w:tc>
          <w:tcPr>
            <w:tcW w:w="1000" w:type="dxa"/>
            <w:tcBorders>
              <w:top w:val="single" w:sz="8" w:space="0" w:color="auto"/>
              <w:left w:val="single" w:sz="8" w:space="0" w:color="auto"/>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single" w:sz="8" w:space="0" w:color="auto"/>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single" w:sz="8" w:space="0" w:color="auto"/>
              <w:left w:val="nil"/>
              <w:bottom w:val="nil"/>
              <w:right w:val="single" w:sz="8"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single" w:sz="8" w:space="0" w:color="auto"/>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single" w:sz="8" w:space="0" w:color="auto"/>
              <w:left w:val="nil"/>
              <w:bottom w:val="nil"/>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64" w:author="Administrator" w:date="2013-01-14T15:11:00Z">
              <w:r w:rsidRPr="008740D5">
                <w:rPr>
                  <w:color w:val="000000"/>
                  <w:sz w:val="18"/>
                  <w:szCs w:val="18"/>
                  <w:lang w:eastAsia="zh-CN"/>
                  <w:rPrChange w:id="65" w:author="Administrator" w:date="2013-01-14T15:11:00Z">
                    <w:rPr>
                      <w:rFonts w:ascii="Arial" w:hAnsi="Arial" w:cs="Arial"/>
                      <w:color w:val="000000"/>
                      <w:sz w:val="18"/>
                      <w:szCs w:val="18"/>
                    </w:rPr>
                  </w:rPrChange>
                </w:rPr>
                <w:t>0.0%</w:t>
              </w:r>
            </w:ins>
          </w:p>
        </w:tc>
        <w:tc>
          <w:tcPr>
            <w:tcW w:w="1376" w:type="dxa"/>
            <w:tcBorders>
              <w:top w:val="single" w:sz="8" w:space="0" w:color="auto"/>
              <w:left w:val="nil"/>
              <w:bottom w:val="nil"/>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66" w:author="Administrator" w:date="2013-01-14T15:11:00Z">
              <w:r w:rsidRPr="008740D5">
                <w:rPr>
                  <w:color w:val="000000"/>
                  <w:sz w:val="18"/>
                  <w:szCs w:val="18"/>
                  <w:lang w:eastAsia="zh-CN"/>
                  <w:rPrChange w:id="67" w:author="Administrator" w:date="2013-01-14T15:11:00Z">
                    <w:rPr>
                      <w:rFonts w:ascii="Arial" w:hAnsi="Arial" w:cs="Arial"/>
                      <w:color w:val="000000"/>
                      <w:sz w:val="18"/>
                      <w:szCs w:val="18"/>
                    </w:rPr>
                  </w:rPrChange>
                </w:rPr>
                <w:t>0.0%</w:t>
              </w:r>
            </w:ins>
          </w:p>
        </w:tc>
        <w:tc>
          <w:tcPr>
            <w:tcW w:w="845" w:type="dxa"/>
            <w:tcBorders>
              <w:top w:val="single" w:sz="8" w:space="0" w:color="auto"/>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68" w:author="Administrator" w:date="2013-01-14T15:11:00Z">
              <w:r>
                <w:rPr>
                  <w:rFonts w:hint="eastAsia"/>
                  <w:color w:val="000000"/>
                  <w:sz w:val="18"/>
                  <w:szCs w:val="18"/>
                  <w:lang w:eastAsia="zh-CN"/>
                </w:rPr>
                <w:t>97.5%</w:t>
              </w:r>
            </w:ins>
          </w:p>
        </w:tc>
        <w:tc>
          <w:tcPr>
            <w:tcW w:w="845" w:type="dxa"/>
            <w:tcBorders>
              <w:top w:val="single" w:sz="8" w:space="0" w:color="auto"/>
              <w:left w:val="nil"/>
              <w:bottom w:val="nil"/>
              <w:right w:val="single" w:sz="4"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69" w:author="Administrator" w:date="2013-01-14T15:11:00Z">
              <w:r>
                <w:rPr>
                  <w:rFonts w:hint="eastAsia"/>
                  <w:color w:val="000000"/>
                  <w:sz w:val="18"/>
                  <w:szCs w:val="18"/>
                  <w:lang w:eastAsia="zh-CN"/>
                </w:rPr>
                <w:t>98.9%</w:t>
              </w:r>
            </w:ins>
          </w:p>
        </w:tc>
      </w:tr>
      <w:tr w:rsidR="000C3ECA" w:rsidRPr="006A546D" w:rsidTr="00C7257D">
        <w:trPr>
          <w:trHeight w:val="289"/>
        </w:trPr>
        <w:tc>
          <w:tcPr>
            <w:tcW w:w="1306" w:type="dxa"/>
            <w:tcBorders>
              <w:top w:val="nil"/>
              <w:left w:val="single" w:sz="8" w:space="0" w:color="auto"/>
              <w:bottom w:val="nil"/>
              <w:right w:val="nil"/>
            </w:tcBorders>
            <w:shd w:val="clear" w:color="auto" w:fill="auto"/>
            <w:noWrap/>
            <w:vAlign w:val="bottom"/>
            <w:hideMark/>
          </w:tcPr>
          <w:p w:rsidR="000C3ECA" w:rsidRPr="006A546D"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Kendo</w:t>
            </w:r>
          </w:p>
        </w:tc>
        <w:tc>
          <w:tcPr>
            <w:tcW w:w="1000" w:type="dxa"/>
            <w:tcBorders>
              <w:top w:val="nil"/>
              <w:left w:val="single" w:sz="8" w:space="0" w:color="auto"/>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70" w:author="Administrator" w:date="2013-01-14T15:11:00Z">
              <w:r w:rsidRPr="008740D5">
                <w:rPr>
                  <w:color w:val="000000"/>
                  <w:sz w:val="18"/>
                  <w:szCs w:val="18"/>
                  <w:lang w:eastAsia="zh-CN"/>
                  <w:rPrChange w:id="71" w:author="Administrator" w:date="2013-01-14T15:11:00Z">
                    <w:rPr>
                      <w:rFonts w:ascii="Arial" w:hAnsi="Arial" w:cs="Arial"/>
                      <w:color w:val="000000"/>
                      <w:sz w:val="18"/>
                      <w:szCs w:val="18"/>
                    </w:rPr>
                  </w:rPrChange>
                </w:rPr>
                <w:t>0.0%</w:t>
              </w:r>
            </w:ins>
          </w:p>
        </w:tc>
        <w:tc>
          <w:tcPr>
            <w:tcW w:w="1376" w:type="dxa"/>
            <w:tcBorders>
              <w:top w:val="nil"/>
              <w:left w:val="nil"/>
              <w:bottom w:val="nil"/>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72" w:author="Administrator" w:date="2013-01-14T15:11:00Z">
              <w:r w:rsidRPr="008740D5">
                <w:rPr>
                  <w:color w:val="000000"/>
                  <w:sz w:val="18"/>
                  <w:szCs w:val="18"/>
                  <w:lang w:eastAsia="zh-CN"/>
                  <w:rPrChange w:id="73" w:author="Administrator" w:date="2013-01-14T15:11:00Z">
                    <w:rPr>
                      <w:rFonts w:ascii="Arial" w:hAnsi="Arial" w:cs="Arial"/>
                      <w:color w:val="000000"/>
                      <w:sz w:val="18"/>
                      <w:szCs w:val="18"/>
                    </w:rPr>
                  </w:rPrChange>
                </w:rPr>
                <w:t>0.0%</w:t>
              </w:r>
            </w:ins>
          </w:p>
        </w:tc>
        <w:tc>
          <w:tcPr>
            <w:tcW w:w="845"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74" w:author="Administrator" w:date="2013-01-14T15:11:00Z">
              <w:r>
                <w:rPr>
                  <w:rFonts w:hint="eastAsia"/>
                  <w:color w:val="000000"/>
                  <w:sz w:val="18"/>
                  <w:szCs w:val="18"/>
                  <w:lang w:eastAsia="zh-CN"/>
                </w:rPr>
                <w:t>98.1%</w:t>
              </w:r>
            </w:ins>
          </w:p>
        </w:tc>
        <w:tc>
          <w:tcPr>
            <w:tcW w:w="845" w:type="dxa"/>
            <w:tcBorders>
              <w:top w:val="nil"/>
              <w:left w:val="nil"/>
              <w:bottom w:val="nil"/>
              <w:right w:val="single" w:sz="4"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75" w:author="Administrator" w:date="2013-01-14T15:11:00Z">
              <w:r>
                <w:rPr>
                  <w:rFonts w:hint="eastAsia"/>
                  <w:color w:val="000000"/>
                  <w:sz w:val="18"/>
                  <w:szCs w:val="18"/>
                  <w:lang w:eastAsia="zh-CN"/>
                </w:rPr>
                <w:t>98.8%</w:t>
              </w:r>
            </w:ins>
          </w:p>
        </w:tc>
      </w:tr>
      <w:tr w:rsidR="000C3ECA" w:rsidRPr="006A546D" w:rsidTr="00C7257D">
        <w:trPr>
          <w:trHeight w:val="289"/>
        </w:trPr>
        <w:tc>
          <w:tcPr>
            <w:tcW w:w="1306" w:type="dxa"/>
            <w:tcBorders>
              <w:top w:val="nil"/>
              <w:left w:val="single" w:sz="8" w:space="0" w:color="auto"/>
              <w:bottom w:val="nil"/>
              <w:right w:val="nil"/>
            </w:tcBorders>
            <w:shd w:val="clear" w:color="auto" w:fill="auto"/>
            <w:noWrap/>
            <w:vAlign w:val="bottom"/>
            <w:hideMark/>
          </w:tcPr>
          <w:p w:rsidR="000C3ECA" w:rsidRPr="006A546D"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Newspapercc</w:t>
            </w:r>
          </w:p>
        </w:tc>
        <w:tc>
          <w:tcPr>
            <w:tcW w:w="1000" w:type="dxa"/>
            <w:tcBorders>
              <w:top w:val="nil"/>
              <w:left w:val="single" w:sz="8" w:space="0" w:color="auto"/>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76" w:author="Administrator" w:date="2013-01-14T15:11:00Z">
              <w:r w:rsidRPr="008740D5">
                <w:rPr>
                  <w:color w:val="000000"/>
                  <w:sz w:val="18"/>
                  <w:szCs w:val="18"/>
                  <w:lang w:eastAsia="zh-CN"/>
                  <w:rPrChange w:id="77" w:author="Administrator" w:date="2013-01-14T15:11:00Z">
                    <w:rPr>
                      <w:rFonts w:ascii="Arial" w:hAnsi="Arial" w:cs="Arial"/>
                      <w:color w:val="000000"/>
                      <w:sz w:val="18"/>
                      <w:szCs w:val="18"/>
                    </w:rPr>
                  </w:rPrChange>
                </w:rPr>
                <w:t>0.0%</w:t>
              </w:r>
            </w:ins>
          </w:p>
        </w:tc>
        <w:tc>
          <w:tcPr>
            <w:tcW w:w="1376" w:type="dxa"/>
            <w:tcBorders>
              <w:top w:val="nil"/>
              <w:left w:val="nil"/>
              <w:bottom w:val="nil"/>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78" w:author="Administrator" w:date="2013-01-14T15:11:00Z">
              <w:r w:rsidRPr="008740D5">
                <w:rPr>
                  <w:color w:val="000000"/>
                  <w:sz w:val="18"/>
                  <w:szCs w:val="18"/>
                  <w:lang w:eastAsia="zh-CN"/>
                  <w:rPrChange w:id="79" w:author="Administrator" w:date="2013-01-14T15:11:00Z">
                    <w:rPr>
                      <w:rFonts w:ascii="Arial" w:hAnsi="Arial" w:cs="Arial"/>
                      <w:color w:val="000000"/>
                      <w:sz w:val="18"/>
                      <w:szCs w:val="18"/>
                    </w:rPr>
                  </w:rPrChange>
                </w:rPr>
                <w:t>0.0%</w:t>
              </w:r>
            </w:ins>
          </w:p>
        </w:tc>
        <w:tc>
          <w:tcPr>
            <w:tcW w:w="845"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80" w:author="Administrator" w:date="2013-01-14T15:11:00Z">
              <w:r>
                <w:rPr>
                  <w:rFonts w:hint="eastAsia"/>
                  <w:color w:val="000000"/>
                  <w:sz w:val="18"/>
                  <w:szCs w:val="18"/>
                  <w:lang w:eastAsia="zh-CN"/>
                </w:rPr>
                <w:t>103.4%</w:t>
              </w:r>
            </w:ins>
          </w:p>
        </w:tc>
        <w:tc>
          <w:tcPr>
            <w:tcW w:w="845" w:type="dxa"/>
            <w:tcBorders>
              <w:top w:val="nil"/>
              <w:left w:val="nil"/>
              <w:bottom w:val="nil"/>
              <w:right w:val="single" w:sz="4"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81" w:author="Administrator" w:date="2013-01-14T15:11:00Z">
              <w:r>
                <w:rPr>
                  <w:rFonts w:hint="eastAsia"/>
                  <w:color w:val="000000"/>
                  <w:sz w:val="18"/>
                  <w:szCs w:val="18"/>
                  <w:lang w:eastAsia="zh-CN"/>
                </w:rPr>
                <w:t>97.4%</w:t>
              </w:r>
            </w:ins>
          </w:p>
        </w:tc>
      </w:tr>
      <w:tr w:rsidR="000C3ECA" w:rsidRPr="006A546D" w:rsidTr="00C7257D">
        <w:trPr>
          <w:trHeight w:val="289"/>
        </w:trPr>
        <w:tc>
          <w:tcPr>
            <w:tcW w:w="1306" w:type="dxa"/>
            <w:tcBorders>
              <w:top w:val="nil"/>
              <w:left w:val="single" w:sz="8" w:space="0" w:color="auto"/>
              <w:bottom w:val="nil"/>
              <w:right w:val="nil"/>
            </w:tcBorders>
            <w:shd w:val="clear" w:color="auto" w:fill="auto"/>
            <w:noWrap/>
            <w:vAlign w:val="bottom"/>
            <w:hideMark/>
          </w:tcPr>
          <w:p w:rsidR="000C3ECA" w:rsidRPr="006A546D"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GhostTownFly</w:t>
            </w:r>
          </w:p>
        </w:tc>
        <w:tc>
          <w:tcPr>
            <w:tcW w:w="1000" w:type="dxa"/>
            <w:tcBorders>
              <w:top w:val="nil"/>
              <w:left w:val="single" w:sz="8" w:space="0" w:color="auto"/>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82" w:author="Administrator" w:date="2013-01-14T15:11:00Z">
              <w:r w:rsidRPr="008740D5">
                <w:rPr>
                  <w:color w:val="000000"/>
                  <w:sz w:val="18"/>
                  <w:szCs w:val="18"/>
                  <w:lang w:eastAsia="zh-CN"/>
                  <w:rPrChange w:id="83" w:author="Administrator" w:date="2013-01-14T15:11:00Z">
                    <w:rPr>
                      <w:rFonts w:ascii="Arial" w:hAnsi="Arial" w:cs="Arial"/>
                      <w:color w:val="000000"/>
                      <w:sz w:val="18"/>
                      <w:szCs w:val="18"/>
                    </w:rPr>
                  </w:rPrChange>
                </w:rPr>
                <w:t>0.1%</w:t>
              </w:r>
            </w:ins>
          </w:p>
        </w:tc>
        <w:tc>
          <w:tcPr>
            <w:tcW w:w="1376" w:type="dxa"/>
            <w:tcBorders>
              <w:top w:val="nil"/>
              <w:left w:val="nil"/>
              <w:bottom w:val="nil"/>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84" w:author="Administrator" w:date="2013-01-14T15:11:00Z">
              <w:r w:rsidRPr="008740D5">
                <w:rPr>
                  <w:color w:val="000000"/>
                  <w:sz w:val="18"/>
                  <w:szCs w:val="18"/>
                  <w:lang w:eastAsia="zh-CN"/>
                  <w:rPrChange w:id="85" w:author="Administrator" w:date="2013-01-14T15:11:00Z">
                    <w:rPr>
                      <w:rFonts w:ascii="Arial" w:hAnsi="Arial" w:cs="Arial"/>
                      <w:color w:val="000000"/>
                      <w:sz w:val="18"/>
                      <w:szCs w:val="18"/>
                    </w:rPr>
                  </w:rPrChange>
                </w:rPr>
                <w:t>0.1%</w:t>
              </w:r>
            </w:ins>
          </w:p>
        </w:tc>
        <w:tc>
          <w:tcPr>
            <w:tcW w:w="845"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86" w:author="Administrator" w:date="2013-01-14T15:11:00Z">
              <w:r>
                <w:rPr>
                  <w:rFonts w:hint="eastAsia"/>
                  <w:color w:val="000000"/>
                  <w:sz w:val="18"/>
                  <w:szCs w:val="18"/>
                  <w:lang w:eastAsia="zh-CN"/>
                </w:rPr>
                <w:t>98.2%</w:t>
              </w:r>
            </w:ins>
          </w:p>
        </w:tc>
        <w:tc>
          <w:tcPr>
            <w:tcW w:w="845" w:type="dxa"/>
            <w:tcBorders>
              <w:top w:val="nil"/>
              <w:left w:val="nil"/>
              <w:bottom w:val="nil"/>
              <w:right w:val="single" w:sz="4"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87" w:author="Administrator" w:date="2013-01-14T15:11:00Z">
              <w:r>
                <w:rPr>
                  <w:rFonts w:hint="eastAsia"/>
                  <w:color w:val="000000"/>
                  <w:sz w:val="18"/>
                  <w:szCs w:val="18"/>
                  <w:lang w:eastAsia="zh-CN"/>
                </w:rPr>
                <w:t>97.0%</w:t>
              </w:r>
            </w:ins>
          </w:p>
        </w:tc>
      </w:tr>
      <w:tr w:rsidR="000C3ECA" w:rsidRPr="006A546D" w:rsidTr="00C7257D">
        <w:trPr>
          <w:trHeight w:val="289"/>
        </w:trPr>
        <w:tc>
          <w:tcPr>
            <w:tcW w:w="1306" w:type="dxa"/>
            <w:tcBorders>
              <w:top w:val="nil"/>
              <w:left w:val="single" w:sz="8" w:space="0" w:color="auto"/>
              <w:bottom w:val="nil"/>
              <w:right w:val="nil"/>
            </w:tcBorders>
            <w:shd w:val="clear" w:color="auto" w:fill="auto"/>
            <w:noWrap/>
            <w:vAlign w:val="bottom"/>
            <w:hideMark/>
          </w:tcPr>
          <w:p w:rsidR="000C3ECA" w:rsidRPr="006A546D"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PoznanHall2</w:t>
            </w:r>
          </w:p>
        </w:tc>
        <w:tc>
          <w:tcPr>
            <w:tcW w:w="1000" w:type="dxa"/>
            <w:tcBorders>
              <w:top w:val="nil"/>
              <w:left w:val="single" w:sz="8" w:space="0" w:color="auto"/>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88" w:author="Administrator" w:date="2013-01-14T15:11:00Z">
              <w:r w:rsidRPr="008740D5">
                <w:rPr>
                  <w:color w:val="000000"/>
                  <w:sz w:val="18"/>
                  <w:szCs w:val="18"/>
                  <w:lang w:eastAsia="zh-CN"/>
                  <w:rPrChange w:id="89" w:author="Administrator" w:date="2013-01-14T15:11:00Z">
                    <w:rPr>
                      <w:rFonts w:ascii="Arial" w:hAnsi="Arial" w:cs="Arial"/>
                      <w:color w:val="000000"/>
                      <w:sz w:val="18"/>
                      <w:szCs w:val="18"/>
                    </w:rPr>
                  </w:rPrChange>
                </w:rPr>
                <w:t>0.0%</w:t>
              </w:r>
            </w:ins>
          </w:p>
        </w:tc>
        <w:tc>
          <w:tcPr>
            <w:tcW w:w="1376" w:type="dxa"/>
            <w:tcBorders>
              <w:top w:val="nil"/>
              <w:left w:val="nil"/>
              <w:bottom w:val="nil"/>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90" w:author="Administrator" w:date="2013-01-14T15:11:00Z">
              <w:r w:rsidRPr="008740D5">
                <w:rPr>
                  <w:color w:val="000000"/>
                  <w:sz w:val="18"/>
                  <w:szCs w:val="18"/>
                  <w:lang w:eastAsia="zh-CN"/>
                  <w:rPrChange w:id="91" w:author="Administrator" w:date="2013-01-14T15:11:00Z">
                    <w:rPr>
                      <w:rFonts w:ascii="Arial" w:hAnsi="Arial" w:cs="Arial"/>
                      <w:color w:val="000000"/>
                      <w:sz w:val="18"/>
                      <w:szCs w:val="18"/>
                    </w:rPr>
                  </w:rPrChange>
                </w:rPr>
                <w:t>0.0%</w:t>
              </w:r>
            </w:ins>
          </w:p>
        </w:tc>
        <w:tc>
          <w:tcPr>
            <w:tcW w:w="845"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92" w:author="Administrator" w:date="2013-01-14T15:11:00Z">
              <w:r>
                <w:rPr>
                  <w:rFonts w:hint="eastAsia"/>
                  <w:color w:val="000000"/>
                  <w:sz w:val="18"/>
                  <w:szCs w:val="18"/>
                  <w:lang w:eastAsia="zh-CN"/>
                </w:rPr>
                <w:t>101.5%</w:t>
              </w:r>
            </w:ins>
          </w:p>
        </w:tc>
        <w:tc>
          <w:tcPr>
            <w:tcW w:w="845" w:type="dxa"/>
            <w:tcBorders>
              <w:top w:val="nil"/>
              <w:left w:val="nil"/>
              <w:bottom w:val="nil"/>
              <w:right w:val="single" w:sz="4"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93" w:author="Administrator" w:date="2013-01-14T15:11:00Z">
              <w:r>
                <w:rPr>
                  <w:rFonts w:hint="eastAsia"/>
                  <w:color w:val="000000"/>
                  <w:sz w:val="18"/>
                  <w:szCs w:val="18"/>
                  <w:lang w:eastAsia="zh-CN"/>
                </w:rPr>
                <w:t>99.6%</w:t>
              </w:r>
            </w:ins>
          </w:p>
        </w:tc>
      </w:tr>
      <w:tr w:rsidR="000C3ECA" w:rsidRPr="006A546D" w:rsidTr="00C7257D">
        <w:trPr>
          <w:trHeight w:val="289"/>
        </w:trPr>
        <w:tc>
          <w:tcPr>
            <w:tcW w:w="1306" w:type="dxa"/>
            <w:tcBorders>
              <w:top w:val="nil"/>
              <w:left w:val="single" w:sz="8" w:space="0" w:color="auto"/>
              <w:bottom w:val="nil"/>
              <w:right w:val="nil"/>
            </w:tcBorders>
            <w:shd w:val="clear" w:color="auto" w:fill="auto"/>
            <w:noWrap/>
            <w:vAlign w:val="bottom"/>
            <w:hideMark/>
          </w:tcPr>
          <w:p w:rsidR="000C3ECA" w:rsidRPr="006A546D"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PoznanStreet</w:t>
            </w:r>
          </w:p>
        </w:tc>
        <w:tc>
          <w:tcPr>
            <w:tcW w:w="1000" w:type="dxa"/>
            <w:tcBorders>
              <w:top w:val="nil"/>
              <w:left w:val="single" w:sz="8" w:space="0" w:color="auto"/>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94" w:author="Administrator" w:date="2013-01-14T15:11:00Z">
              <w:r w:rsidRPr="008740D5">
                <w:rPr>
                  <w:color w:val="000000"/>
                  <w:sz w:val="18"/>
                  <w:szCs w:val="18"/>
                  <w:lang w:eastAsia="zh-CN"/>
                  <w:rPrChange w:id="95" w:author="Administrator" w:date="2013-01-14T15:11:00Z">
                    <w:rPr>
                      <w:rFonts w:ascii="Arial" w:hAnsi="Arial" w:cs="Arial"/>
                      <w:color w:val="000000"/>
                      <w:sz w:val="18"/>
                      <w:szCs w:val="18"/>
                    </w:rPr>
                  </w:rPrChange>
                </w:rPr>
                <w:t>0.0%</w:t>
              </w:r>
            </w:ins>
          </w:p>
        </w:tc>
        <w:tc>
          <w:tcPr>
            <w:tcW w:w="1376" w:type="dxa"/>
            <w:tcBorders>
              <w:top w:val="nil"/>
              <w:left w:val="nil"/>
              <w:bottom w:val="nil"/>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96" w:author="Administrator" w:date="2013-01-14T15:11:00Z">
              <w:r w:rsidRPr="008740D5">
                <w:rPr>
                  <w:color w:val="000000"/>
                  <w:sz w:val="18"/>
                  <w:szCs w:val="18"/>
                  <w:lang w:eastAsia="zh-CN"/>
                  <w:rPrChange w:id="97" w:author="Administrator" w:date="2013-01-14T15:11:00Z">
                    <w:rPr>
                      <w:rFonts w:ascii="Arial" w:hAnsi="Arial" w:cs="Arial"/>
                      <w:color w:val="000000"/>
                      <w:sz w:val="18"/>
                      <w:szCs w:val="18"/>
                    </w:rPr>
                  </w:rPrChange>
                </w:rPr>
                <w:t>0.0%</w:t>
              </w:r>
            </w:ins>
          </w:p>
        </w:tc>
        <w:tc>
          <w:tcPr>
            <w:tcW w:w="845"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98" w:author="Administrator" w:date="2013-01-14T15:11:00Z">
              <w:r>
                <w:rPr>
                  <w:rFonts w:hint="eastAsia"/>
                  <w:color w:val="000000"/>
                  <w:sz w:val="18"/>
                  <w:szCs w:val="18"/>
                  <w:lang w:eastAsia="zh-CN"/>
                </w:rPr>
                <w:t>101.0%</w:t>
              </w:r>
            </w:ins>
          </w:p>
        </w:tc>
        <w:tc>
          <w:tcPr>
            <w:tcW w:w="845" w:type="dxa"/>
            <w:tcBorders>
              <w:top w:val="nil"/>
              <w:left w:val="nil"/>
              <w:bottom w:val="nil"/>
              <w:right w:val="single" w:sz="4"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99" w:author="Administrator" w:date="2013-01-14T15:11:00Z">
              <w:r>
                <w:rPr>
                  <w:rFonts w:hint="eastAsia"/>
                  <w:color w:val="000000"/>
                  <w:sz w:val="18"/>
                  <w:szCs w:val="18"/>
                  <w:lang w:eastAsia="zh-CN"/>
                </w:rPr>
                <w:t>97.3%</w:t>
              </w:r>
            </w:ins>
          </w:p>
        </w:tc>
      </w:tr>
      <w:tr w:rsidR="000C3ECA" w:rsidRPr="006A546D" w:rsidTr="00C7257D">
        <w:trPr>
          <w:trHeight w:val="303"/>
        </w:trPr>
        <w:tc>
          <w:tcPr>
            <w:tcW w:w="1306" w:type="dxa"/>
            <w:tcBorders>
              <w:top w:val="nil"/>
              <w:left w:val="single" w:sz="8" w:space="0" w:color="auto"/>
              <w:bottom w:val="single" w:sz="8" w:space="0" w:color="auto"/>
              <w:right w:val="nil"/>
            </w:tcBorders>
            <w:shd w:val="clear" w:color="auto" w:fill="auto"/>
            <w:noWrap/>
            <w:vAlign w:val="bottom"/>
            <w:hideMark/>
          </w:tcPr>
          <w:p w:rsidR="000C3ECA" w:rsidRPr="006A546D"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UndoDancer</w:t>
            </w:r>
          </w:p>
        </w:tc>
        <w:tc>
          <w:tcPr>
            <w:tcW w:w="1000" w:type="dxa"/>
            <w:tcBorders>
              <w:top w:val="nil"/>
              <w:left w:val="single" w:sz="8" w:space="0" w:color="auto"/>
              <w:bottom w:val="single" w:sz="8" w:space="0" w:color="auto"/>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nil"/>
              <w:left w:val="nil"/>
              <w:bottom w:val="single" w:sz="8" w:space="0" w:color="auto"/>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single" w:sz="8" w:space="0" w:color="auto"/>
              <w:right w:val="single" w:sz="8"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single" w:sz="8" w:space="0" w:color="auto"/>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nil"/>
              <w:left w:val="nil"/>
              <w:bottom w:val="single" w:sz="8" w:space="0" w:color="auto"/>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00" w:author="Administrator" w:date="2013-01-14T15:11:00Z">
              <w:r w:rsidRPr="008740D5">
                <w:rPr>
                  <w:color w:val="000000"/>
                  <w:sz w:val="18"/>
                  <w:szCs w:val="18"/>
                  <w:lang w:eastAsia="zh-CN"/>
                  <w:rPrChange w:id="101" w:author="Administrator" w:date="2013-01-14T15:11:00Z">
                    <w:rPr>
                      <w:rFonts w:ascii="Arial" w:hAnsi="Arial" w:cs="Arial"/>
                      <w:color w:val="000000"/>
                      <w:sz w:val="18"/>
                      <w:szCs w:val="18"/>
                    </w:rPr>
                  </w:rPrChange>
                </w:rPr>
                <w:t>0.0%</w:t>
              </w:r>
            </w:ins>
          </w:p>
        </w:tc>
        <w:tc>
          <w:tcPr>
            <w:tcW w:w="1376" w:type="dxa"/>
            <w:tcBorders>
              <w:top w:val="nil"/>
              <w:left w:val="nil"/>
              <w:bottom w:val="single" w:sz="8" w:space="0" w:color="auto"/>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02" w:author="Administrator" w:date="2013-01-14T15:11:00Z">
              <w:r w:rsidRPr="008740D5">
                <w:rPr>
                  <w:color w:val="000000"/>
                  <w:sz w:val="18"/>
                  <w:szCs w:val="18"/>
                  <w:lang w:eastAsia="zh-CN"/>
                  <w:rPrChange w:id="103" w:author="Administrator" w:date="2013-01-14T15:11:00Z">
                    <w:rPr>
                      <w:rFonts w:ascii="Arial" w:hAnsi="Arial" w:cs="Arial"/>
                      <w:color w:val="000000"/>
                      <w:sz w:val="18"/>
                      <w:szCs w:val="18"/>
                    </w:rPr>
                  </w:rPrChange>
                </w:rPr>
                <w:t>0.0%</w:t>
              </w:r>
            </w:ins>
          </w:p>
        </w:tc>
        <w:tc>
          <w:tcPr>
            <w:tcW w:w="845" w:type="dxa"/>
            <w:tcBorders>
              <w:top w:val="nil"/>
              <w:left w:val="nil"/>
              <w:bottom w:val="single" w:sz="8" w:space="0" w:color="auto"/>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04" w:author="Administrator" w:date="2013-01-14T15:11:00Z">
              <w:r>
                <w:rPr>
                  <w:rFonts w:hint="eastAsia"/>
                  <w:color w:val="000000"/>
                  <w:sz w:val="18"/>
                  <w:szCs w:val="18"/>
                  <w:lang w:eastAsia="zh-CN"/>
                </w:rPr>
                <w:t>98.6%</w:t>
              </w:r>
            </w:ins>
          </w:p>
        </w:tc>
        <w:tc>
          <w:tcPr>
            <w:tcW w:w="845" w:type="dxa"/>
            <w:tcBorders>
              <w:top w:val="nil"/>
              <w:left w:val="nil"/>
              <w:bottom w:val="single" w:sz="8" w:space="0" w:color="auto"/>
              <w:right w:val="single" w:sz="4"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05" w:author="Administrator" w:date="2013-01-14T15:11:00Z">
              <w:r>
                <w:rPr>
                  <w:rFonts w:hint="eastAsia"/>
                  <w:color w:val="000000"/>
                  <w:sz w:val="18"/>
                  <w:szCs w:val="18"/>
                  <w:lang w:eastAsia="zh-CN"/>
                </w:rPr>
                <w:t>97.1%</w:t>
              </w:r>
            </w:ins>
          </w:p>
        </w:tc>
      </w:tr>
      <w:tr w:rsidR="000C3ECA" w:rsidRPr="006A546D" w:rsidTr="00C7257D">
        <w:trPr>
          <w:trHeight w:val="289"/>
        </w:trPr>
        <w:tc>
          <w:tcPr>
            <w:tcW w:w="1306" w:type="dxa"/>
            <w:tcBorders>
              <w:top w:val="nil"/>
              <w:left w:val="single" w:sz="8" w:space="0" w:color="auto"/>
              <w:bottom w:val="nil"/>
              <w:right w:val="nil"/>
            </w:tcBorders>
            <w:shd w:val="clear" w:color="auto" w:fill="auto"/>
            <w:noWrap/>
            <w:vAlign w:val="bottom"/>
            <w:hideMark/>
          </w:tcPr>
          <w:p w:rsidR="000C3ECA" w:rsidRPr="006A546D"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1024x768</w:t>
            </w:r>
          </w:p>
        </w:tc>
        <w:tc>
          <w:tcPr>
            <w:tcW w:w="1000" w:type="dxa"/>
            <w:tcBorders>
              <w:top w:val="nil"/>
              <w:left w:val="single" w:sz="8" w:space="0" w:color="auto"/>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nil"/>
              <w:left w:val="nil"/>
              <w:bottom w:val="nil"/>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06" w:author="Administrator" w:date="2013-01-14T15:11:00Z">
              <w:r w:rsidRPr="008740D5">
                <w:rPr>
                  <w:color w:val="000000"/>
                  <w:sz w:val="18"/>
                  <w:szCs w:val="18"/>
                  <w:lang w:eastAsia="zh-CN"/>
                  <w:rPrChange w:id="107" w:author="Administrator" w:date="2013-01-14T15:11:00Z">
                    <w:rPr>
                      <w:rFonts w:ascii="Arial" w:hAnsi="Arial" w:cs="Arial"/>
                      <w:color w:val="000000"/>
                      <w:sz w:val="18"/>
                      <w:szCs w:val="18"/>
                    </w:rPr>
                  </w:rPrChange>
                </w:rPr>
                <w:t>0.0%</w:t>
              </w:r>
            </w:ins>
          </w:p>
        </w:tc>
        <w:tc>
          <w:tcPr>
            <w:tcW w:w="1376" w:type="dxa"/>
            <w:tcBorders>
              <w:top w:val="nil"/>
              <w:left w:val="nil"/>
              <w:bottom w:val="nil"/>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08" w:author="Administrator" w:date="2013-01-14T15:11:00Z">
              <w:r w:rsidRPr="008740D5">
                <w:rPr>
                  <w:color w:val="000000"/>
                  <w:sz w:val="18"/>
                  <w:szCs w:val="18"/>
                  <w:lang w:eastAsia="zh-CN"/>
                  <w:rPrChange w:id="109" w:author="Administrator" w:date="2013-01-14T15:11:00Z">
                    <w:rPr>
                      <w:rFonts w:ascii="Arial" w:hAnsi="Arial" w:cs="Arial"/>
                      <w:color w:val="000000"/>
                      <w:sz w:val="18"/>
                      <w:szCs w:val="18"/>
                    </w:rPr>
                  </w:rPrChange>
                </w:rPr>
                <w:t>0.0%</w:t>
              </w:r>
            </w:ins>
          </w:p>
        </w:tc>
        <w:tc>
          <w:tcPr>
            <w:tcW w:w="845"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10" w:author="Administrator" w:date="2013-01-14T15:11:00Z">
              <w:r>
                <w:rPr>
                  <w:rFonts w:hint="eastAsia"/>
                  <w:color w:val="000000"/>
                  <w:sz w:val="18"/>
                  <w:szCs w:val="18"/>
                  <w:lang w:eastAsia="zh-CN"/>
                </w:rPr>
                <w:t>99.6%</w:t>
              </w:r>
            </w:ins>
          </w:p>
        </w:tc>
        <w:tc>
          <w:tcPr>
            <w:tcW w:w="845" w:type="dxa"/>
            <w:tcBorders>
              <w:top w:val="nil"/>
              <w:left w:val="nil"/>
              <w:bottom w:val="nil"/>
              <w:right w:val="single" w:sz="4"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11" w:author="Administrator" w:date="2013-01-14T15:11:00Z">
              <w:r>
                <w:rPr>
                  <w:rFonts w:hint="eastAsia"/>
                  <w:color w:val="000000"/>
                  <w:sz w:val="18"/>
                  <w:szCs w:val="18"/>
                  <w:lang w:eastAsia="zh-CN"/>
                </w:rPr>
                <w:t>98.3%</w:t>
              </w:r>
            </w:ins>
          </w:p>
        </w:tc>
      </w:tr>
      <w:tr w:rsidR="000C3ECA" w:rsidRPr="006A546D" w:rsidTr="00C7257D">
        <w:trPr>
          <w:trHeight w:val="303"/>
        </w:trPr>
        <w:tc>
          <w:tcPr>
            <w:tcW w:w="1306" w:type="dxa"/>
            <w:tcBorders>
              <w:top w:val="nil"/>
              <w:left w:val="single" w:sz="8" w:space="0" w:color="auto"/>
              <w:bottom w:val="nil"/>
              <w:right w:val="nil"/>
            </w:tcBorders>
            <w:shd w:val="clear" w:color="auto" w:fill="auto"/>
            <w:noWrap/>
            <w:vAlign w:val="bottom"/>
            <w:hideMark/>
          </w:tcPr>
          <w:p w:rsidR="000C3ECA" w:rsidRPr="006A546D"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6A546D">
              <w:rPr>
                <w:color w:val="000000"/>
                <w:sz w:val="18"/>
                <w:szCs w:val="18"/>
                <w:lang w:eastAsia="zh-CN"/>
              </w:rPr>
              <w:t>1920x1088</w:t>
            </w:r>
          </w:p>
        </w:tc>
        <w:tc>
          <w:tcPr>
            <w:tcW w:w="1000" w:type="dxa"/>
            <w:tcBorders>
              <w:top w:val="nil"/>
              <w:left w:val="single" w:sz="8" w:space="0" w:color="auto"/>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999" w:type="dxa"/>
            <w:tcBorders>
              <w:top w:val="nil"/>
              <w:left w:val="nil"/>
              <w:bottom w:val="nil"/>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nil"/>
              <w:right w:val="single" w:sz="8"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000" w:type="dxa"/>
            <w:tcBorders>
              <w:top w:val="nil"/>
              <w:left w:val="nil"/>
              <w:bottom w:val="single" w:sz="8" w:space="0" w:color="auto"/>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r w:rsidRPr="00487355">
              <w:rPr>
                <w:color w:val="000000"/>
                <w:sz w:val="18"/>
                <w:szCs w:val="18"/>
                <w:lang w:eastAsia="zh-CN"/>
              </w:rPr>
              <w:t>0.0%</w:t>
            </w:r>
          </w:p>
        </w:tc>
        <w:tc>
          <w:tcPr>
            <w:tcW w:w="1108" w:type="dxa"/>
            <w:tcBorders>
              <w:top w:val="nil"/>
              <w:left w:val="nil"/>
              <w:bottom w:val="single" w:sz="8" w:space="0" w:color="auto"/>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12" w:author="Administrator" w:date="2013-01-14T15:11:00Z">
              <w:r w:rsidRPr="008740D5">
                <w:rPr>
                  <w:color w:val="000000"/>
                  <w:sz w:val="18"/>
                  <w:szCs w:val="18"/>
                  <w:lang w:eastAsia="zh-CN"/>
                  <w:rPrChange w:id="113" w:author="Administrator" w:date="2013-01-14T15:11:00Z">
                    <w:rPr>
                      <w:rFonts w:ascii="Arial" w:hAnsi="Arial" w:cs="Arial"/>
                      <w:color w:val="000000"/>
                      <w:sz w:val="18"/>
                      <w:szCs w:val="18"/>
                    </w:rPr>
                  </w:rPrChange>
                </w:rPr>
                <w:t>0.0%</w:t>
              </w:r>
            </w:ins>
          </w:p>
        </w:tc>
        <w:tc>
          <w:tcPr>
            <w:tcW w:w="1376" w:type="dxa"/>
            <w:tcBorders>
              <w:top w:val="nil"/>
              <w:left w:val="nil"/>
              <w:bottom w:val="single" w:sz="8" w:space="0" w:color="auto"/>
              <w:right w:val="single" w:sz="8" w:space="0" w:color="auto"/>
            </w:tcBorders>
            <w:shd w:val="clear" w:color="auto" w:fill="auto"/>
            <w:noWrap/>
            <w:vAlign w:val="bottom"/>
            <w:hideMark/>
          </w:tcPr>
          <w:p w:rsidR="000C3ECA" w:rsidRDefault="008740D5"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14" w:author="Administrator" w:date="2013-01-14T15:11:00Z">
              <w:r w:rsidRPr="008740D5">
                <w:rPr>
                  <w:color w:val="000000"/>
                  <w:sz w:val="18"/>
                  <w:szCs w:val="18"/>
                  <w:lang w:eastAsia="zh-CN"/>
                  <w:rPrChange w:id="115" w:author="Administrator" w:date="2013-01-14T15:11:00Z">
                    <w:rPr>
                      <w:rFonts w:ascii="Arial" w:hAnsi="Arial" w:cs="Arial"/>
                      <w:color w:val="000000"/>
                      <w:sz w:val="18"/>
                      <w:szCs w:val="18"/>
                    </w:rPr>
                  </w:rPrChange>
                </w:rPr>
                <w:t>0.0%</w:t>
              </w:r>
            </w:ins>
          </w:p>
        </w:tc>
        <w:tc>
          <w:tcPr>
            <w:tcW w:w="845" w:type="dxa"/>
            <w:tcBorders>
              <w:top w:val="nil"/>
              <w:left w:val="nil"/>
              <w:bottom w:val="single" w:sz="8" w:space="0" w:color="auto"/>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16" w:author="Administrator" w:date="2013-01-14T15:11:00Z">
              <w:r>
                <w:rPr>
                  <w:rFonts w:hint="eastAsia"/>
                  <w:color w:val="000000"/>
                  <w:sz w:val="18"/>
                  <w:szCs w:val="18"/>
                  <w:lang w:eastAsia="zh-CN"/>
                </w:rPr>
                <w:t>99.8%</w:t>
              </w:r>
            </w:ins>
          </w:p>
        </w:tc>
        <w:tc>
          <w:tcPr>
            <w:tcW w:w="845" w:type="dxa"/>
            <w:tcBorders>
              <w:top w:val="nil"/>
              <w:left w:val="nil"/>
              <w:bottom w:val="single" w:sz="8" w:space="0" w:color="auto"/>
              <w:right w:val="single" w:sz="4"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color w:val="000000"/>
                <w:sz w:val="18"/>
                <w:szCs w:val="18"/>
                <w:lang w:eastAsia="zh-CN"/>
              </w:rPr>
            </w:pPr>
            <w:ins w:id="117" w:author="Administrator" w:date="2013-01-14T15:11:00Z">
              <w:r>
                <w:rPr>
                  <w:rFonts w:hint="eastAsia"/>
                  <w:color w:val="000000"/>
                  <w:sz w:val="18"/>
                  <w:szCs w:val="18"/>
                  <w:lang w:eastAsia="zh-CN"/>
                </w:rPr>
                <w:t>97.7%</w:t>
              </w:r>
            </w:ins>
          </w:p>
        </w:tc>
      </w:tr>
      <w:tr w:rsidR="000C3ECA" w:rsidRPr="006A546D" w:rsidTr="00C7257D">
        <w:trPr>
          <w:trHeight w:val="289"/>
        </w:trPr>
        <w:tc>
          <w:tcPr>
            <w:tcW w:w="1306" w:type="dxa"/>
            <w:tcBorders>
              <w:top w:val="single" w:sz="8" w:space="0" w:color="auto"/>
              <w:left w:val="single" w:sz="8" w:space="0" w:color="auto"/>
              <w:bottom w:val="single" w:sz="8" w:space="0" w:color="auto"/>
              <w:right w:val="nil"/>
            </w:tcBorders>
            <w:shd w:val="clear" w:color="auto" w:fill="auto"/>
            <w:noWrap/>
            <w:vAlign w:val="bottom"/>
            <w:hideMark/>
          </w:tcPr>
          <w:p w:rsidR="000C3ECA" w:rsidRPr="006A546D" w:rsidRDefault="000C3ECA" w:rsidP="00C7257D">
            <w:pPr>
              <w:tabs>
                <w:tab w:val="clear" w:pos="360"/>
                <w:tab w:val="clear" w:pos="720"/>
                <w:tab w:val="clear" w:pos="1080"/>
                <w:tab w:val="clear" w:pos="1440"/>
              </w:tabs>
              <w:overflowPunct/>
              <w:autoSpaceDE/>
              <w:autoSpaceDN/>
              <w:adjustRightInd/>
              <w:spacing w:before="0"/>
              <w:textAlignment w:val="auto"/>
              <w:rPr>
                <w:b/>
                <w:bCs/>
                <w:color w:val="000000"/>
                <w:sz w:val="20"/>
                <w:lang w:eastAsia="zh-CN"/>
              </w:rPr>
            </w:pPr>
            <w:r w:rsidRPr="006A546D">
              <w:rPr>
                <w:b/>
                <w:bCs/>
                <w:color w:val="000000"/>
                <w:sz w:val="20"/>
                <w:lang w:eastAsia="zh-CN"/>
              </w:rPr>
              <w:t>average</w:t>
            </w:r>
          </w:p>
        </w:tc>
        <w:tc>
          <w:tcPr>
            <w:tcW w:w="1000" w:type="dxa"/>
            <w:tcBorders>
              <w:top w:val="single" w:sz="8" w:space="0" w:color="auto"/>
              <w:left w:val="single" w:sz="8" w:space="0" w:color="auto"/>
              <w:bottom w:val="single" w:sz="8" w:space="0" w:color="auto"/>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487355">
              <w:rPr>
                <w:rFonts w:hint="eastAsia"/>
                <w:b/>
                <w:color w:val="000000"/>
                <w:sz w:val="18"/>
                <w:szCs w:val="18"/>
                <w:lang w:eastAsia="zh-CN"/>
              </w:rPr>
              <w:t>0.0%</w:t>
            </w:r>
          </w:p>
        </w:tc>
        <w:tc>
          <w:tcPr>
            <w:tcW w:w="999" w:type="dxa"/>
            <w:tcBorders>
              <w:top w:val="single" w:sz="8" w:space="0" w:color="auto"/>
              <w:left w:val="nil"/>
              <w:bottom w:val="single" w:sz="8" w:space="0" w:color="auto"/>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487355">
              <w:rPr>
                <w:rFonts w:hint="eastAsia"/>
                <w:b/>
                <w:color w:val="000000"/>
                <w:sz w:val="18"/>
                <w:szCs w:val="18"/>
                <w:lang w:eastAsia="zh-CN"/>
              </w:rPr>
              <w:t>0.0%</w:t>
            </w:r>
          </w:p>
        </w:tc>
        <w:tc>
          <w:tcPr>
            <w:tcW w:w="1000" w:type="dxa"/>
            <w:tcBorders>
              <w:top w:val="single" w:sz="8" w:space="0" w:color="auto"/>
              <w:left w:val="nil"/>
              <w:bottom w:val="single" w:sz="8" w:space="0" w:color="auto"/>
              <w:right w:val="single" w:sz="8" w:space="0" w:color="auto"/>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487355">
              <w:rPr>
                <w:rFonts w:hint="eastAsia"/>
                <w:b/>
                <w:color w:val="000000"/>
                <w:sz w:val="18"/>
                <w:szCs w:val="18"/>
                <w:lang w:eastAsia="zh-CN"/>
              </w:rPr>
              <w:t>0.0%</w:t>
            </w:r>
          </w:p>
        </w:tc>
        <w:tc>
          <w:tcPr>
            <w:tcW w:w="1000" w:type="dxa"/>
            <w:tcBorders>
              <w:top w:val="nil"/>
              <w:left w:val="nil"/>
              <w:bottom w:val="single" w:sz="8" w:space="0" w:color="auto"/>
              <w:right w:val="nil"/>
            </w:tcBorders>
            <w:shd w:val="clear" w:color="auto" w:fill="auto"/>
            <w:noWrap/>
            <w:vAlign w:val="bottom"/>
            <w:hideMark/>
          </w:tcPr>
          <w:p w:rsidR="000C3ECA" w:rsidRDefault="000C3ECA" w:rsidP="00C7257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r w:rsidRPr="00487355">
              <w:rPr>
                <w:rFonts w:hint="eastAsia"/>
                <w:b/>
                <w:color w:val="000000"/>
                <w:sz w:val="18"/>
                <w:szCs w:val="18"/>
                <w:lang w:eastAsia="zh-CN"/>
              </w:rPr>
              <w:t>0.0%</w:t>
            </w:r>
          </w:p>
        </w:tc>
        <w:tc>
          <w:tcPr>
            <w:tcW w:w="1108" w:type="dxa"/>
            <w:tcBorders>
              <w:top w:val="nil"/>
              <w:left w:val="nil"/>
              <w:bottom w:val="single" w:sz="8" w:space="0" w:color="auto"/>
              <w:right w:val="single" w:sz="8" w:space="0" w:color="auto"/>
            </w:tcBorders>
            <w:shd w:val="clear" w:color="auto" w:fill="auto"/>
            <w:noWrap/>
            <w:vAlign w:val="bottom"/>
            <w:hideMark/>
          </w:tcPr>
          <w:p w:rsidR="000C3ECA" w:rsidRPr="000C3ECA" w:rsidRDefault="008740D5" w:rsidP="00C7257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ins w:id="118" w:author="Administrator" w:date="2013-01-14T15:11:00Z">
              <w:r w:rsidRPr="008740D5">
                <w:rPr>
                  <w:b/>
                  <w:color w:val="000000"/>
                  <w:sz w:val="18"/>
                  <w:szCs w:val="18"/>
                  <w:lang w:eastAsia="zh-CN"/>
                  <w:rPrChange w:id="119" w:author="Administrator" w:date="2013-01-14T15:11:00Z">
                    <w:rPr>
                      <w:b/>
                      <w:bCs/>
                      <w:color w:val="000000"/>
                      <w:sz w:val="20"/>
                    </w:rPr>
                  </w:rPrChange>
                </w:rPr>
                <w:t>0.0%</w:t>
              </w:r>
            </w:ins>
          </w:p>
        </w:tc>
        <w:tc>
          <w:tcPr>
            <w:tcW w:w="1376" w:type="dxa"/>
            <w:tcBorders>
              <w:top w:val="nil"/>
              <w:left w:val="nil"/>
              <w:bottom w:val="single" w:sz="8" w:space="0" w:color="auto"/>
              <w:right w:val="single" w:sz="8" w:space="0" w:color="auto"/>
            </w:tcBorders>
            <w:shd w:val="clear" w:color="auto" w:fill="auto"/>
            <w:noWrap/>
            <w:vAlign w:val="bottom"/>
            <w:hideMark/>
          </w:tcPr>
          <w:p w:rsidR="000C3ECA" w:rsidRPr="000C3ECA" w:rsidRDefault="008740D5" w:rsidP="00C7257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ins w:id="120" w:author="Administrator" w:date="2013-01-14T15:11:00Z">
              <w:r w:rsidRPr="008740D5">
                <w:rPr>
                  <w:b/>
                  <w:color w:val="000000"/>
                  <w:sz w:val="18"/>
                  <w:szCs w:val="18"/>
                  <w:lang w:eastAsia="zh-CN"/>
                  <w:rPrChange w:id="121" w:author="Administrator" w:date="2013-01-14T15:11:00Z">
                    <w:rPr>
                      <w:b/>
                      <w:bCs/>
                      <w:color w:val="000000"/>
                      <w:sz w:val="20"/>
                    </w:rPr>
                  </w:rPrChange>
                </w:rPr>
                <w:t>0.0%</w:t>
              </w:r>
            </w:ins>
          </w:p>
        </w:tc>
        <w:tc>
          <w:tcPr>
            <w:tcW w:w="845" w:type="dxa"/>
            <w:tcBorders>
              <w:top w:val="nil"/>
              <w:left w:val="nil"/>
              <w:bottom w:val="single" w:sz="8" w:space="0" w:color="auto"/>
              <w:right w:val="nil"/>
            </w:tcBorders>
            <w:shd w:val="clear" w:color="auto" w:fill="auto"/>
            <w:noWrap/>
            <w:vAlign w:val="bottom"/>
            <w:hideMark/>
          </w:tcPr>
          <w:p w:rsidR="000C3ECA" w:rsidRPr="000C3ECA" w:rsidRDefault="008740D5" w:rsidP="00C7257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ins w:id="122" w:author="Administrator" w:date="2013-01-14T15:11:00Z">
              <w:r w:rsidRPr="008740D5">
                <w:rPr>
                  <w:b/>
                  <w:color w:val="000000"/>
                  <w:sz w:val="18"/>
                  <w:szCs w:val="18"/>
                  <w:lang w:eastAsia="zh-CN"/>
                  <w:rPrChange w:id="123" w:author="Administrator" w:date="2013-01-14T15:11:00Z">
                    <w:rPr>
                      <w:b/>
                      <w:bCs/>
                      <w:color w:val="000000"/>
                      <w:sz w:val="20"/>
                    </w:rPr>
                  </w:rPrChange>
                </w:rPr>
                <w:t>99.7%</w:t>
              </w:r>
            </w:ins>
          </w:p>
        </w:tc>
        <w:tc>
          <w:tcPr>
            <w:tcW w:w="845" w:type="dxa"/>
            <w:tcBorders>
              <w:top w:val="nil"/>
              <w:left w:val="nil"/>
              <w:bottom w:val="single" w:sz="8" w:space="0" w:color="auto"/>
              <w:right w:val="single" w:sz="4" w:space="0" w:color="auto"/>
            </w:tcBorders>
            <w:shd w:val="clear" w:color="auto" w:fill="auto"/>
            <w:noWrap/>
            <w:vAlign w:val="bottom"/>
            <w:hideMark/>
          </w:tcPr>
          <w:p w:rsidR="000C3ECA" w:rsidRPr="000C3ECA" w:rsidRDefault="008740D5" w:rsidP="00C7257D">
            <w:pPr>
              <w:tabs>
                <w:tab w:val="clear" w:pos="360"/>
                <w:tab w:val="clear" w:pos="720"/>
                <w:tab w:val="clear" w:pos="1080"/>
                <w:tab w:val="clear" w:pos="1440"/>
              </w:tabs>
              <w:overflowPunct/>
              <w:autoSpaceDE/>
              <w:autoSpaceDN/>
              <w:adjustRightInd/>
              <w:spacing w:before="0"/>
              <w:textAlignment w:val="auto"/>
              <w:rPr>
                <w:b/>
                <w:color w:val="000000"/>
                <w:sz w:val="18"/>
                <w:szCs w:val="18"/>
                <w:lang w:eastAsia="zh-CN"/>
              </w:rPr>
            </w:pPr>
            <w:ins w:id="124" w:author="Administrator" w:date="2013-01-14T15:11:00Z">
              <w:r w:rsidRPr="008740D5">
                <w:rPr>
                  <w:b/>
                  <w:color w:val="000000"/>
                  <w:sz w:val="18"/>
                  <w:szCs w:val="18"/>
                  <w:lang w:eastAsia="zh-CN"/>
                  <w:rPrChange w:id="125" w:author="Administrator" w:date="2013-01-14T15:11:00Z">
                    <w:rPr>
                      <w:b/>
                      <w:bCs/>
                      <w:color w:val="000000"/>
                      <w:sz w:val="20"/>
                    </w:rPr>
                  </w:rPrChange>
                </w:rPr>
                <w:t>98.0%</w:t>
              </w:r>
            </w:ins>
          </w:p>
        </w:tc>
      </w:tr>
    </w:tbl>
    <w:p w:rsidR="002A1E85" w:rsidRPr="006372AB" w:rsidRDefault="002A1E85">
      <w:pPr>
        <w:rPr>
          <w:lang w:eastAsia="zh-CN"/>
        </w:rPr>
      </w:pPr>
    </w:p>
    <w:p w:rsidR="000A2031" w:rsidRDefault="000A2031" w:rsidP="000A2031">
      <w:pPr>
        <w:pStyle w:val="1"/>
        <w:tabs>
          <w:tab w:val="clear" w:pos="360"/>
          <w:tab w:val="clear" w:pos="720"/>
          <w:tab w:val="clear" w:pos="1080"/>
          <w:tab w:val="clear" w:pos="1440"/>
        </w:tabs>
        <w:ind w:left="432" w:hanging="432"/>
        <w:rPr>
          <w:lang w:eastAsia="zh-CN"/>
        </w:rPr>
      </w:pPr>
      <w:r>
        <w:t>Conclusion</w:t>
      </w:r>
    </w:p>
    <w:p w:rsidR="00074956" w:rsidRDefault="00B71A52" w:rsidP="0040620B">
      <w:pPr>
        <w:jc w:val="both"/>
        <w:rPr>
          <w:lang w:eastAsia="zh-CN"/>
        </w:rPr>
      </w:pPr>
      <w:r>
        <w:rPr>
          <w:rFonts w:hint="eastAsia"/>
          <w:lang w:eastAsia="ja-JP"/>
        </w:rPr>
        <w:t xml:space="preserve">This proposal </w:t>
      </w:r>
      <w:r w:rsidR="00BF4CDB">
        <w:rPr>
          <w:rFonts w:hint="eastAsia"/>
          <w:lang w:eastAsia="zh-CN"/>
        </w:rPr>
        <w:t>significantly reduces</w:t>
      </w:r>
      <w:r>
        <w:rPr>
          <w:rFonts w:hint="eastAsia"/>
          <w:lang w:eastAsia="zh-CN"/>
        </w:rPr>
        <w:t xml:space="preserve"> Wedgelet pattern search in DMM3</w:t>
      </w:r>
      <w:r w:rsidRPr="00B71A52">
        <w:rPr>
          <w:rFonts w:hint="eastAsia"/>
          <w:lang w:eastAsia="zh-CN"/>
        </w:rPr>
        <w:t xml:space="preserve"> </w:t>
      </w:r>
      <w:r>
        <w:rPr>
          <w:rFonts w:hint="eastAsia"/>
          <w:lang w:eastAsia="zh-CN"/>
        </w:rPr>
        <w:t xml:space="preserve">at decoder and it has negligible influence </w:t>
      </w:r>
      <w:r w:rsidR="00C03388">
        <w:rPr>
          <w:rFonts w:hint="eastAsia"/>
          <w:lang w:eastAsia="zh-CN"/>
        </w:rPr>
        <w:t xml:space="preserve">on </w:t>
      </w:r>
      <w:r>
        <w:rPr>
          <w:rFonts w:hint="eastAsia"/>
          <w:lang w:eastAsia="zh-CN"/>
        </w:rPr>
        <w:t>compression efficiency</w:t>
      </w:r>
      <w:r>
        <w:rPr>
          <w:rFonts w:hint="eastAsia"/>
          <w:lang w:eastAsia="ja-JP"/>
        </w:rPr>
        <w:t xml:space="preserve">. </w:t>
      </w:r>
      <w:r>
        <w:rPr>
          <w:rFonts w:hint="eastAsia"/>
          <w:lang w:eastAsia="zh-CN"/>
        </w:rPr>
        <w:t>We</w:t>
      </w:r>
      <w:r>
        <w:rPr>
          <w:rFonts w:hint="eastAsia"/>
          <w:lang w:eastAsia="ja-JP"/>
        </w:rPr>
        <w:t xml:space="preserve"> </w:t>
      </w:r>
      <w:r>
        <w:rPr>
          <w:lang w:eastAsia="ja-JP"/>
        </w:rPr>
        <w:t>recommend</w:t>
      </w:r>
      <w:r>
        <w:rPr>
          <w:rFonts w:hint="eastAsia"/>
          <w:lang w:eastAsia="ja-JP"/>
        </w:rPr>
        <w:t xml:space="preserve"> that </w:t>
      </w:r>
      <w:r>
        <w:rPr>
          <w:rFonts w:hint="eastAsia"/>
          <w:lang w:eastAsia="zh-CN"/>
        </w:rPr>
        <w:t>proposed method</w:t>
      </w:r>
      <w:r>
        <w:rPr>
          <w:rFonts w:hint="eastAsia"/>
          <w:lang w:eastAsia="ja-JP"/>
        </w:rPr>
        <w:t xml:space="preserve"> is adopted into 3D</w:t>
      </w:r>
      <w:r>
        <w:rPr>
          <w:rFonts w:hint="eastAsia"/>
          <w:lang w:eastAsia="zh-CN"/>
        </w:rPr>
        <w:t>V</w:t>
      </w:r>
      <w:r>
        <w:rPr>
          <w:rFonts w:hint="eastAsia"/>
          <w:lang w:eastAsia="ja-JP"/>
        </w:rPr>
        <w:t>-</w:t>
      </w:r>
      <w:r>
        <w:rPr>
          <w:rFonts w:hint="eastAsia"/>
          <w:lang w:eastAsia="zh-CN"/>
        </w:rPr>
        <w:t>HEVC</w:t>
      </w:r>
      <w:r>
        <w:rPr>
          <w:rFonts w:hint="eastAsia"/>
          <w:lang w:eastAsia="ja-JP"/>
        </w:rPr>
        <w:t>.</w:t>
      </w:r>
    </w:p>
    <w:p w:rsidR="001F2594" w:rsidRDefault="00B70D07" w:rsidP="00B70D07">
      <w:pPr>
        <w:pStyle w:val="1"/>
        <w:rPr>
          <w:lang w:val="en-CA"/>
        </w:rPr>
      </w:pPr>
      <w:r>
        <w:rPr>
          <w:lang w:val="en-CA"/>
        </w:rPr>
        <w:t>Reference</w:t>
      </w:r>
    </w:p>
    <w:p w:rsidR="00EF042C" w:rsidRPr="00B360D2" w:rsidRDefault="008E5169" w:rsidP="00D766F9">
      <w:pPr>
        <w:spacing w:before="60" w:after="60"/>
        <w:jc w:val="both"/>
        <w:rPr>
          <w:b/>
          <w:szCs w:val="22"/>
          <w:lang w:eastAsia="zh-CN"/>
        </w:rPr>
      </w:pPr>
      <w:r>
        <w:rPr>
          <w:rFonts w:hint="eastAsia"/>
          <w:lang w:val="en-CA" w:eastAsia="zh-CN"/>
        </w:rPr>
        <w:t xml:space="preserve">[1] </w:t>
      </w:r>
      <w:r w:rsidR="00D766F9" w:rsidRPr="008A6414">
        <w:rPr>
          <w:szCs w:val="22"/>
        </w:rPr>
        <w:t>P</w:t>
      </w:r>
      <w:r w:rsidR="00D766F9">
        <w:rPr>
          <w:rFonts w:hint="eastAsia"/>
          <w:szCs w:val="22"/>
          <w:lang w:eastAsia="zh-CN"/>
        </w:rPr>
        <w:t>.</w:t>
      </w:r>
      <w:r w:rsidR="00D766F9" w:rsidRPr="008A6414">
        <w:rPr>
          <w:szCs w:val="22"/>
        </w:rPr>
        <w:t xml:space="preserve"> Merkle,</w:t>
      </w:r>
      <w:r w:rsidR="00D766F9">
        <w:rPr>
          <w:rFonts w:hint="eastAsia"/>
          <w:szCs w:val="22"/>
          <w:lang w:eastAsia="zh-CN"/>
        </w:rPr>
        <w:t xml:space="preserve"> </w:t>
      </w:r>
      <w:r w:rsidR="00D766F9" w:rsidRPr="008A6414">
        <w:rPr>
          <w:szCs w:val="22"/>
        </w:rPr>
        <w:t>K</w:t>
      </w:r>
      <w:r w:rsidR="00D766F9">
        <w:rPr>
          <w:rFonts w:hint="eastAsia"/>
          <w:szCs w:val="22"/>
          <w:lang w:eastAsia="zh-CN"/>
        </w:rPr>
        <w:t>.</w:t>
      </w:r>
      <w:r w:rsidR="00D766F9">
        <w:rPr>
          <w:szCs w:val="22"/>
        </w:rPr>
        <w:t xml:space="preserve"> Müller,</w:t>
      </w:r>
      <w:r w:rsidR="00D766F9">
        <w:rPr>
          <w:rFonts w:hint="eastAsia"/>
          <w:szCs w:val="22"/>
          <w:lang w:eastAsia="zh-CN"/>
        </w:rPr>
        <w:t xml:space="preserve"> </w:t>
      </w:r>
      <w:r w:rsidR="00EF042C" w:rsidRPr="00137A7C">
        <w:rPr>
          <w:lang w:val="en-CA"/>
        </w:rPr>
        <w:t xml:space="preserve">X. Zhao, Y. Chen, L. Zhang, M. Karczewicz, </w:t>
      </w:r>
      <w:r w:rsidR="00B360D2" w:rsidRPr="00B360D2">
        <w:rPr>
          <w:lang w:val="en-CA"/>
        </w:rPr>
        <w:t>CE6.H results on simplified Wedgelet search for DMM modes 1 and 3</w:t>
      </w:r>
      <w:r w:rsidR="00EF042C" w:rsidRPr="00137A7C">
        <w:rPr>
          <w:lang w:val="en-CA"/>
        </w:rPr>
        <w:t>, Doc. JCT</w:t>
      </w:r>
      <w:r w:rsidR="00856B9F">
        <w:rPr>
          <w:rFonts w:hint="eastAsia"/>
          <w:lang w:val="en-CA" w:eastAsia="zh-CN"/>
        </w:rPr>
        <w:t>3V</w:t>
      </w:r>
      <w:r w:rsidR="00EF042C" w:rsidRPr="00137A7C">
        <w:rPr>
          <w:lang w:val="en-CA"/>
        </w:rPr>
        <w:t>-</w:t>
      </w:r>
      <w:r w:rsidR="000B38CD">
        <w:rPr>
          <w:rFonts w:hint="eastAsia"/>
          <w:lang w:val="en-CA" w:eastAsia="zh-CN"/>
        </w:rPr>
        <w:t>B</w:t>
      </w:r>
      <w:r w:rsidR="00EF042C" w:rsidRPr="00137A7C">
        <w:rPr>
          <w:lang w:val="en-CA"/>
        </w:rPr>
        <w:t>00</w:t>
      </w:r>
      <w:r w:rsidR="000B38CD">
        <w:rPr>
          <w:rFonts w:hint="eastAsia"/>
          <w:lang w:val="en-CA" w:eastAsia="zh-CN"/>
        </w:rPr>
        <w:t>39</w:t>
      </w:r>
      <w:r w:rsidR="00EF042C" w:rsidRPr="00137A7C">
        <w:rPr>
          <w:lang w:val="en-CA"/>
        </w:rPr>
        <w:t xml:space="preserve">, </w:t>
      </w:r>
      <w:r w:rsidR="002F63F1" w:rsidRPr="008A6414">
        <w:rPr>
          <w:szCs w:val="22"/>
        </w:rPr>
        <w:t>Shanghai, CN, 13–19 Oct. 2012</w:t>
      </w:r>
      <w:r w:rsidR="00E336EE">
        <w:rPr>
          <w:rFonts w:hint="eastAsia"/>
          <w:szCs w:val="22"/>
          <w:lang w:eastAsia="zh-CN"/>
        </w:rPr>
        <w:t>.</w:t>
      </w:r>
    </w:p>
    <w:p w:rsidR="00772656" w:rsidRDefault="00772656" w:rsidP="00772656">
      <w:pPr>
        <w:spacing w:line="360" w:lineRule="auto"/>
        <w:jc w:val="both"/>
        <w:rPr>
          <w:szCs w:val="22"/>
          <w:lang w:eastAsia="zh-CN"/>
        </w:rPr>
      </w:pPr>
      <w:r>
        <w:rPr>
          <w:rStyle w:val="af1"/>
          <w:rFonts w:hint="eastAsia"/>
          <w:lang w:eastAsia="zh-CN"/>
        </w:rPr>
        <w:t xml:space="preserve">[2] </w:t>
      </w:r>
      <w:r>
        <w:rPr>
          <w:rFonts w:hint="eastAsia"/>
          <w:lang w:eastAsia="zh-CN"/>
        </w:rPr>
        <w:t xml:space="preserve">D. </w:t>
      </w:r>
      <w:r w:rsidRPr="0097504A">
        <w:rPr>
          <w:rStyle w:val="af1"/>
          <w:lang w:eastAsia="ja-JP"/>
        </w:rPr>
        <w:t>Rusanovskyy</w:t>
      </w:r>
      <w:r>
        <w:rPr>
          <w:rStyle w:val="af1"/>
          <w:rFonts w:hint="eastAsia"/>
          <w:lang w:eastAsia="zh-CN"/>
        </w:rPr>
        <w:t xml:space="preserve">, K. </w:t>
      </w:r>
      <w:r w:rsidRPr="006B5D49">
        <w:rPr>
          <w:szCs w:val="22"/>
          <w:lang w:val="de-DE"/>
        </w:rPr>
        <w:t>Müller</w:t>
      </w:r>
      <w:r>
        <w:rPr>
          <w:rFonts w:hint="eastAsia"/>
          <w:szCs w:val="22"/>
          <w:lang w:val="de-DE" w:eastAsia="zh-CN"/>
        </w:rPr>
        <w:t xml:space="preserve">, A. </w:t>
      </w:r>
      <w:r w:rsidRPr="006B5D49">
        <w:rPr>
          <w:szCs w:val="22"/>
          <w:lang w:val="de-DE"/>
        </w:rPr>
        <w:t>Vetro</w:t>
      </w:r>
      <w:r>
        <w:rPr>
          <w:rStyle w:val="af1"/>
          <w:rFonts w:hint="eastAsia"/>
          <w:lang w:eastAsia="zh-CN"/>
        </w:rPr>
        <w:t>,</w:t>
      </w:r>
      <w:r w:rsidRPr="0097504A">
        <w:rPr>
          <w:rStyle w:val="af1"/>
          <w:lang w:eastAsia="ja-JP"/>
        </w:rPr>
        <w:t xml:space="preserve"> </w:t>
      </w:r>
      <w:r w:rsidRPr="000B783A">
        <w:rPr>
          <w:rStyle w:val="af1"/>
        </w:rPr>
        <w:t>“</w:t>
      </w:r>
      <w:r w:rsidRPr="002B2929">
        <w:rPr>
          <w:rStyle w:val="af1"/>
        </w:rPr>
        <w:t>Common Test Conditions of 3DV Core Experiments</w:t>
      </w:r>
      <w:r w:rsidRPr="000B783A">
        <w:rPr>
          <w:rStyle w:val="af1"/>
        </w:rPr>
        <w:t>”,</w:t>
      </w:r>
      <w:r w:rsidRPr="000B783A">
        <w:rPr>
          <w:rStyle w:val="af1"/>
          <w:rFonts w:hint="eastAsia"/>
          <w:lang w:eastAsia="ja-JP"/>
        </w:rPr>
        <w:t xml:space="preserve"> </w:t>
      </w:r>
      <w:r w:rsidRPr="0041250E">
        <w:rPr>
          <w:szCs w:val="22"/>
        </w:rPr>
        <w:t>Doc</w:t>
      </w:r>
      <w:r w:rsidRPr="001F783C">
        <w:rPr>
          <w:rFonts w:hint="eastAsia"/>
          <w:szCs w:val="22"/>
        </w:rPr>
        <w:t>.</w:t>
      </w:r>
      <w:r>
        <w:rPr>
          <w:rFonts w:hint="eastAsia"/>
          <w:szCs w:val="22"/>
          <w:lang w:eastAsia="zh-CN"/>
        </w:rPr>
        <w:t xml:space="preserve"> </w:t>
      </w:r>
      <w:r>
        <w:rPr>
          <w:rStyle w:val="af1"/>
          <w:rFonts w:hint="eastAsia"/>
          <w:lang w:eastAsia="zh-CN"/>
        </w:rPr>
        <w:t>JCT</w:t>
      </w:r>
      <w:r w:rsidR="00856B9F">
        <w:rPr>
          <w:rStyle w:val="af1"/>
          <w:rFonts w:hint="eastAsia"/>
          <w:lang w:eastAsia="zh-CN"/>
        </w:rPr>
        <w:t>3V</w:t>
      </w:r>
      <w:r>
        <w:rPr>
          <w:rStyle w:val="af1"/>
          <w:rFonts w:hint="eastAsia"/>
          <w:lang w:eastAsia="zh-CN"/>
        </w:rPr>
        <w:t>-</w:t>
      </w:r>
      <w:r w:rsidR="00856B9F">
        <w:rPr>
          <w:rStyle w:val="af1"/>
          <w:rFonts w:hint="eastAsia"/>
          <w:lang w:eastAsia="zh-CN"/>
        </w:rPr>
        <w:t>B</w:t>
      </w:r>
      <w:r>
        <w:rPr>
          <w:rStyle w:val="af1"/>
          <w:rFonts w:hint="eastAsia"/>
          <w:lang w:eastAsia="zh-CN"/>
        </w:rPr>
        <w:t>1100</w:t>
      </w:r>
      <w:r>
        <w:rPr>
          <w:rStyle w:val="af1"/>
        </w:rPr>
        <w:t xml:space="preserve">, </w:t>
      </w:r>
      <w:r w:rsidR="00856B9F" w:rsidRPr="008A6414">
        <w:rPr>
          <w:szCs w:val="22"/>
        </w:rPr>
        <w:t>Shanghai, CN, 13–19 Oct. 2012</w:t>
      </w:r>
      <w:r>
        <w:rPr>
          <w:rFonts w:hint="eastAsia"/>
          <w:szCs w:val="22"/>
          <w:lang w:eastAsia="zh-CN"/>
        </w:rPr>
        <w:t>.</w:t>
      </w:r>
    </w:p>
    <w:p w:rsidR="00772656" w:rsidRDefault="00772656" w:rsidP="00EF042C">
      <w:pPr>
        <w:autoSpaceDE/>
        <w:autoSpaceDN/>
        <w:adjustRightInd/>
        <w:spacing w:before="60" w:after="60"/>
        <w:jc w:val="both"/>
        <w:rPr>
          <w:lang w:val="en-CA" w:eastAsia="zh-CN"/>
        </w:rPr>
      </w:pPr>
    </w:p>
    <w:p w:rsidR="001F2594" w:rsidRPr="005B217D" w:rsidRDefault="001F2594" w:rsidP="00E11923">
      <w:pPr>
        <w:pStyle w:val="1"/>
        <w:rPr>
          <w:lang w:val="en-CA"/>
        </w:rPr>
      </w:pPr>
      <w:r w:rsidRPr="005B217D">
        <w:rPr>
          <w:lang w:val="en-CA"/>
        </w:rPr>
        <w:lastRenderedPageBreak/>
        <w:t>Patent rights declaration</w:t>
      </w:r>
      <w:r w:rsidR="00B94B06" w:rsidRPr="005B217D">
        <w:rPr>
          <w:lang w:val="en-CA"/>
        </w:rPr>
        <w:t>(s)</w:t>
      </w:r>
    </w:p>
    <w:p w:rsidR="00342FF4" w:rsidRPr="005B217D" w:rsidRDefault="002A7DA9" w:rsidP="009234A5">
      <w:pPr>
        <w:jc w:val="both"/>
        <w:rPr>
          <w:szCs w:val="22"/>
          <w:lang w:val="en-CA"/>
        </w:rPr>
      </w:pPr>
      <w:r w:rsidRPr="00FF3FAB">
        <w:rPr>
          <w:b/>
          <w:lang w:eastAsia="zh-CN"/>
        </w:rPr>
        <w:t>LG Electronics / LG Electronics (</w:t>
      </w:r>
      <w:r>
        <w:rPr>
          <w:rFonts w:hint="eastAsia"/>
          <w:b/>
          <w:lang w:eastAsia="zh-CN"/>
        </w:rPr>
        <w:t>C</w:t>
      </w:r>
      <w:r w:rsidRPr="00FF3FAB">
        <w:rPr>
          <w:b/>
          <w:lang w:eastAsia="zh-CN"/>
        </w:rPr>
        <w:t>hina) R&amp;D Center</w:t>
      </w:r>
      <w:r w:rsidRPr="00E46DFA">
        <w:rPr>
          <w:b/>
          <w:szCs w:val="22"/>
        </w:rPr>
        <w:t xml:space="preserve"> </w:t>
      </w:r>
      <w:r w:rsidRPr="00826933">
        <w:rPr>
          <w:b/>
          <w:lang w:eastAsia="ja-JP"/>
        </w:rPr>
        <w:t>and Peking University</w:t>
      </w:r>
      <w:r w:rsidRPr="005B217D">
        <w:rPr>
          <w:b/>
          <w:szCs w:val="22"/>
          <w:lang w:val="en-CA"/>
        </w:rPr>
        <w:t xml:space="preserve"> </w:t>
      </w:r>
      <w:r w:rsidR="001F2594" w:rsidRPr="005B217D">
        <w:rPr>
          <w:b/>
          <w:szCs w:val="22"/>
          <w:lang w:val="en-CA"/>
        </w:rPr>
        <w:t xml:space="preserve">may have </w:t>
      </w:r>
      <w:r w:rsidR="0098551D" w:rsidRPr="005B217D">
        <w:rPr>
          <w:b/>
          <w:szCs w:val="22"/>
          <w:lang w:val="en-CA"/>
        </w:rPr>
        <w:t>current or pending</w:t>
      </w:r>
      <w:r w:rsidR="00DF54D1">
        <w:rPr>
          <w:rFonts w:hint="eastAsia"/>
          <w:b/>
          <w:szCs w:val="22"/>
          <w:lang w:val="en-CA" w:eastAsia="zh-CN"/>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w:t>
      </w:r>
      <w:r w:rsidR="00DF54D1">
        <w:rPr>
          <w:rFonts w:hint="eastAsia"/>
          <w:b/>
          <w:szCs w:val="22"/>
          <w:lang w:val="en-CA" w:eastAsia="zh-CN"/>
        </w:rPr>
        <w:t xml:space="preserve">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Default="007F1F8B" w:rsidP="009234A5">
      <w:pPr>
        <w:jc w:val="both"/>
        <w:rPr>
          <w:szCs w:val="22"/>
          <w:lang w:val="en-CA" w:eastAsia="zh-CN"/>
        </w:rPr>
      </w:pPr>
    </w:p>
    <w:p w:rsidR="004A14A3" w:rsidRPr="008A6414" w:rsidRDefault="004A14A3" w:rsidP="004A14A3">
      <w:pPr>
        <w:pStyle w:val="1"/>
        <w:numPr>
          <w:ilvl w:val="0"/>
          <w:numId w:val="0"/>
        </w:numPr>
        <w:ind w:left="360"/>
      </w:pPr>
      <w:r w:rsidRPr="008A6414">
        <w:t>Annex: syntax specification</w:t>
      </w:r>
    </w:p>
    <w:p w:rsidR="00877906" w:rsidRPr="00F60F40" w:rsidRDefault="00877906" w:rsidP="00877906">
      <w:pPr>
        <w:pStyle w:val="3H2"/>
        <w:numPr>
          <w:ilvl w:val="0"/>
          <w:numId w:val="0"/>
        </w:numPr>
      </w:pPr>
      <w:bookmarkStart w:id="126" w:name="_Toc331592171"/>
      <w:bookmarkStart w:id="127" w:name="_Toc344063255"/>
      <w:r w:rsidRPr="00F60F40">
        <w:t>Coding quadtree syntax</w:t>
      </w:r>
      <w:bookmarkEnd w:id="126"/>
      <w:bookmarkEnd w:id="127"/>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00"/>
        <w:gridCol w:w="1152"/>
      </w:tblGrid>
      <w:tr w:rsidR="00877906" w:rsidRPr="00F60F40" w:rsidTr="00877906">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77906" w:rsidRPr="00181461" w:rsidRDefault="00877906" w:rsidP="005B7B9C">
            <w:pPr>
              <w:pStyle w:val="3Table"/>
              <w:rPr>
                <w:highlight w:val="cyan"/>
              </w:rPr>
            </w:pPr>
            <w:r w:rsidRPr="00D20A31">
              <w:tab/>
            </w:r>
            <w:r w:rsidRPr="00D20A31">
              <w:tab/>
            </w:r>
            <w:r w:rsidRPr="00D20A31">
              <w:tab/>
            </w:r>
            <w:r w:rsidRPr="00D20A31">
              <w:tab/>
            </w:r>
            <w:r w:rsidRPr="00D20A31">
              <w:tab/>
            </w:r>
            <w:r w:rsidRPr="00D20A31">
              <w:tab/>
            </w:r>
            <w:r w:rsidRPr="00D20A31">
              <w:tab/>
            </w:r>
            <w:r w:rsidRPr="00181461">
              <w:rPr>
                <w:highlight w:val="cyan"/>
              </w:rPr>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877906" w:rsidRPr="00F60F40" w:rsidRDefault="00877906" w:rsidP="005B7B9C">
            <w:pPr>
              <w:pStyle w:val="3Table"/>
            </w:pPr>
          </w:p>
        </w:tc>
      </w:tr>
      <w:tr w:rsidR="00877906" w:rsidRPr="00F60F40" w:rsidTr="00877906">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77906" w:rsidRPr="00181461" w:rsidRDefault="00877906" w:rsidP="005B7B9C">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181461">
              <w:rPr>
                <w:highlight w:val="cyan"/>
              </w:rPr>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877906" w:rsidRPr="00F60F40" w:rsidRDefault="00877906" w:rsidP="005B7B9C">
            <w:pPr>
              <w:pStyle w:val="3Table"/>
            </w:pPr>
          </w:p>
        </w:tc>
      </w:tr>
      <w:tr w:rsidR="00877906" w:rsidRPr="00F60F40" w:rsidTr="00877906">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77906" w:rsidRPr="00F60F40" w:rsidRDefault="00877906" w:rsidP="005B7B9C">
            <w:pPr>
              <w:pStyle w:val="3Table"/>
            </w:pPr>
            <w:r w:rsidRPr="00D20A31">
              <w:tab/>
            </w:r>
            <w:r w:rsidRPr="00D20A31">
              <w:tab/>
            </w:r>
            <w:r w:rsidRPr="00D20A31">
              <w:tab/>
            </w:r>
            <w:r w:rsidRPr="00D20A31">
              <w:tab/>
            </w:r>
            <w:r w:rsidRPr="00D20A31">
              <w:tab/>
            </w:r>
            <w:r w:rsidRPr="00D20A31">
              <w:tab/>
            </w:r>
            <w:r w:rsidRPr="00D20A31">
              <w:tab/>
            </w:r>
            <w:r w:rsidRPr="00D20A31">
              <w:tab/>
            </w:r>
            <w:r w:rsidRPr="00D20A31">
              <w:tab/>
            </w:r>
            <w:r w:rsidRPr="00181461">
              <w:rPr>
                <w:highlight w:val="cyan"/>
              </w:rPr>
              <w:t>if ( dmm_flag</w:t>
            </w:r>
            <w:r w:rsidRPr="00181461">
              <w:rPr>
                <w:b/>
                <w:highlight w:val="cyan"/>
              </w:rPr>
              <w:t>[</w:t>
            </w:r>
            <w:r w:rsidRPr="00181461">
              <w:rPr>
                <w:highlight w:val="cyan"/>
              </w:rPr>
              <w:t> x0 + i ][ y0+ j ] &amp;&amp; (</w:t>
            </w:r>
            <w:r w:rsidRPr="00181461">
              <w:rPr>
                <w:highlight w:val="cyan"/>
              </w:rPr>
              <w:br/>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181461">
              <w:rPr>
                <w:highlight w:val="cyan"/>
              </w:rPr>
              <w:t>dmm_mode</w:t>
            </w:r>
            <w:r w:rsidRPr="00181461">
              <w:rPr>
                <w:b/>
                <w:highlight w:val="cyan"/>
              </w:rPr>
              <w:t>[</w:t>
            </w:r>
            <w:r w:rsidRPr="00181461">
              <w:rPr>
                <w:highlight w:val="cyan"/>
              </w:rPr>
              <w:t xml:space="preserve"> x0 + i ][ y0+ j ] = = MODE_DMM_WFULL || </w:t>
            </w:r>
            <w:r w:rsidRPr="00181461">
              <w:rPr>
                <w:highlight w:val="cyan"/>
              </w:rPr>
              <w:br/>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181461">
              <w:rPr>
                <w:highlight w:val="cyan"/>
              </w:rPr>
              <w:t>dmm_mode</w:t>
            </w:r>
            <w:r w:rsidRPr="00181461">
              <w:rPr>
                <w:b/>
                <w:highlight w:val="cyan"/>
              </w:rPr>
              <w:t>[</w:t>
            </w:r>
            <w:r w:rsidRPr="00181461">
              <w:rPr>
                <w:highlight w:val="cyan"/>
              </w:rPr>
              <w:t> x0 + i ][ y0+ j ] = = MODE_DMM_WFULLDELTA ) )</w:t>
            </w:r>
          </w:p>
        </w:tc>
        <w:tc>
          <w:tcPr>
            <w:tcW w:w="1152" w:type="dxa"/>
            <w:tcBorders>
              <w:top w:val="single" w:sz="4" w:space="0" w:color="auto"/>
              <w:left w:val="single" w:sz="4" w:space="0" w:color="auto"/>
              <w:bottom w:val="single" w:sz="4" w:space="0" w:color="auto"/>
              <w:right w:val="single" w:sz="4" w:space="0" w:color="auto"/>
            </w:tcBorders>
          </w:tcPr>
          <w:p w:rsidR="00877906" w:rsidRPr="00F60F40" w:rsidRDefault="00877906" w:rsidP="005B7B9C">
            <w:pPr>
              <w:pStyle w:val="3Table"/>
            </w:pPr>
          </w:p>
        </w:tc>
      </w:tr>
      <w:tr w:rsidR="00877906" w:rsidRPr="00181461" w:rsidTr="00877906">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77906" w:rsidRPr="00181461" w:rsidRDefault="00877906" w:rsidP="005B7B9C">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181461">
              <w:rPr>
                <w:b/>
                <w:highlight w:val="cyan"/>
              </w:rPr>
              <w:t>wedge_full_tab_idx[ </w:t>
            </w:r>
            <w:r w:rsidRPr="00181461">
              <w:rPr>
                <w:highlight w:val="cyan"/>
              </w:rPr>
              <w:t>x0 + i </w:t>
            </w:r>
            <w:r w:rsidRPr="00181461">
              <w:rPr>
                <w:b/>
                <w:highlight w:val="cyan"/>
              </w:rPr>
              <w:t>][ </w:t>
            </w:r>
            <w:r w:rsidRPr="00181461">
              <w:rPr>
                <w:highlight w:val="cyan"/>
              </w:rPr>
              <w:t>y0 + i </w:t>
            </w:r>
            <w:r w:rsidRPr="00181461">
              <w:rPr>
                <w:b/>
                <w:highlight w:val="cyan"/>
              </w:rPr>
              <w:t>]</w:t>
            </w:r>
          </w:p>
        </w:tc>
        <w:tc>
          <w:tcPr>
            <w:tcW w:w="1152" w:type="dxa"/>
            <w:tcBorders>
              <w:top w:val="single" w:sz="4" w:space="0" w:color="auto"/>
              <w:left w:val="single" w:sz="4" w:space="0" w:color="auto"/>
              <w:bottom w:val="single" w:sz="4" w:space="0" w:color="auto"/>
              <w:right w:val="single" w:sz="4" w:space="0" w:color="auto"/>
            </w:tcBorders>
          </w:tcPr>
          <w:p w:rsidR="00877906" w:rsidRPr="00181461" w:rsidRDefault="00877906" w:rsidP="005B7B9C">
            <w:pPr>
              <w:pStyle w:val="3Table"/>
              <w:rPr>
                <w:highlight w:val="cyan"/>
              </w:rPr>
            </w:pPr>
            <w:r w:rsidRPr="00181461">
              <w:rPr>
                <w:highlight w:val="cyan"/>
              </w:rPr>
              <w:t>ae(v)</w:t>
            </w:r>
          </w:p>
        </w:tc>
      </w:tr>
      <w:tr w:rsidR="00877906" w:rsidRPr="00F60F40" w:rsidTr="00877906">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77906" w:rsidRPr="00877906" w:rsidRDefault="00877906" w:rsidP="005B7B9C">
            <w:pPr>
              <w:pStyle w:val="3Table"/>
              <w:rPr>
                <w:color w:val="FF0000"/>
                <w:highlight w:val="yellow"/>
              </w:rPr>
            </w:pP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877906" w:rsidRPr="00F60F40" w:rsidRDefault="00877906" w:rsidP="005B7B9C">
            <w:pPr>
              <w:pStyle w:val="3Table"/>
            </w:pPr>
          </w:p>
        </w:tc>
      </w:tr>
      <w:tr w:rsidR="00877906" w:rsidRPr="00F60F40" w:rsidTr="00877906">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77906" w:rsidRPr="00877906" w:rsidRDefault="00877906" w:rsidP="005B7B9C">
            <w:pPr>
              <w:pStyle w:val="3Table"/>
              <w:rPr>
                <w:color w:val="FF0000"/>
                <w:highlight w:val="yellow"/>
              </w:rPr>
            </w:pP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t xml:space="preserve">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877906" w:rsidRPr="00F60F40" w:rsidRDefault="00877906" w:rsidP="005B7B9C">
            <w:pPr>
              <w:pStyle w:val="3Table"/>
            </w:pPr>
          </w:p>
        </w:tc>
      </w:tr>
      <w:tr w:rsidR="00877906" w:rsidRPr="00F60F40" w:rsidTr="00877906">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77906" w:rsidRPr="00877906" w:rsidRDefault="00877906" w:rsidP="005B7B9C">
            <w:pPr>
              <w:pStyle w:val="3Table"/>
              <w:rPr>
                <w:color w:val="FF0000"/>
                <w:highlight w:val="yellow"/>
              </w:rPr>
            </w:pP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t>if( dmm_flag</w:t>
            </w:r>
            <w:r w:rsidRPr="00877906">
              <w:rPr>
                <w:b/>
                <w:color w:val="FF0000"/>
                <w:highlight w:val="yellow"/>
              </w:rPr>
              <w:t>[</w:t>
            </w:r>
            <w:r w:rsidRPr="00877906">
              <w:rPr>
                <w:color w:val="FF0000"/>
                <w:highlight w:val="yellow"/>
              </w:rPr>
              <w:t> x0 + i ][ y0+ j ] &amp;&amp; (</w:t>
            </w:r>
            <w:r w:rsidRPr="00877906">
              <w:rPr>
                <w:color w:val="FF0000"/>
                <w:highlight w:val="yellow"/>
              </w:rPr>
              <w:br/>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t>dmm_mode</w:t>
            </w:r>
            <w:r w:rsidRPr="00877906">
              <w:rPr>
                <w:b/>
                <w:color w:val="FF0000"/>
                <w:highlight w:val="yellow"/>
              </w:rPr>
              <w:t>[</w:t>
            </w:r>
            <w:r w:rsidRPr="00877906">
              <w:rPr>
                <w:color w:val="FF0000"/>
                <w:highlight w:val="yellow"/>
              </w:rPr>
              <w:t> x0 + i ][ y0+ j ] = =</w:t>
            </w:r>
            <w:r w:rsidRPr="00877906">
              <w:rPr>
                <w:rFonts w:eastAsia="宋体" w:hint="eastAsia"/>
                <w:color w:val="FF0000"/>
                <w:highlight w:val="yellow"/>
                <w:lang w:eastAsia="zh-CN"/>
              </w:rPr>
              <w:t xml:space="preserve"> </w:t>
            </w:r>
            <w:r w:rsidRPr="00877906">
              <w:rPr>
                <w:color w:val="FF0000"/>
                <w:highlight w:val="yellow"/>
              </w:rPr>
              <w:t xml:space="preserve">MODE_DMM_WPREDTEXDELTA || </w:t>
            </w:r>
            <w:r w:rsidRPr="00877906">
              <w:rPr>
                <w:color w:val="FF0000"/>
                <w:highlight w:val="yellow"/>
              </w:rPr>
              <w:br/>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r>
            <w:r w:rsidRPr="00877906">
              <w:rPr>
                <w:color w:val="FF0000"/>
                <w:highlight w:val="yellow"/>
              </w:rPr>
              <w:tab/>
              <w:t>dmm_mode</w:t>
            </w:r>
            <w:r w:rsidRPr="00877906">
              <w:rPr>
                <w:b/>
                <w:color w:val="FF0000"/>
                <w:highlight w:val="yellow"/>
              </w:rPr>
              <w:t>[</w:t>
            </w:r>
            <w:r w:rsidRPr="00877906">
              <w:rPr>
                <w:color w:val="FF0000"/>
                <w:highlight w:val="yellow"/>
              </w:rPr>
              <w:t xml:space="preserve"> x0 + i ][ y0+ j ] = = MODE_DMM_WPREDTEX ) ) </w:t>
            </w:r>
          </w:p>
        </w:tc>
        <w:tc>
          <w:tcPr>
            <w:tcW w:w="1152" w:type="dxa"/>
            <w:tcBorders>
              <w:top w:val="single" w:sz="4" w:space="0" w:color="auto"/>
              <w:left w:val="single" w:sz="4" w:space="0" w:color="auto"/>
              <w:bottom w:val="single" w:sz="4" w:space="0" w:color="auto"/>
              <w:right w:val="single" w:sz="4" w:space="0" w:color="auto"/>
            </w:tcBorders>
          </w:tcPr>
          <w:p w:rsidR="00877906" w:rsidRPr="00F60F40" w:rsidRDefault="00877906" w:rsidP="005B7B9C">
            <w:pPr>
              <w:pStyle w:val="3Table"/>
            </w:pPr>
          </w:p>
        </w:tc>
      </w:tr>
      <w:tr w:rsidR="00877906" w:rsidRPr="00181461" w:rsidTr="00877906">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77906" w:rsidRPr="002A197E" w:rsidRDefault="00877906" w:rsidP="007C575F">
            <w:pPr>
              <w:pStyle w:val="3Table"/>
              <w:rPr>
                <w:rFonts w:eastAsia="宋体"/>
                <w:color w:val="FF0000"/>
                <w:lang w:eastAsia="zh-CN"/>
              </w:rPr>
            </w:pPr>
            <w:r w:rsidRPr="002A197E">
              <w:rPr>
                <w:color w:val="FF0000"/>
              </w:rPr>
              <w:tab/>
            </w:r>
            <w:r w:rsidRPr="002A197E">
              <w:rPr>
                <w:color w:val="FF0000"/>
              </w:rPr>
              <w:tab/>
            </w:r>
            <w:r w:rsidRPr="002A197E">
              <w:rPr>
                <w:color w:val="FF0000"/>
              </w:rPr>
              <w:tab/>
            </w:r>
            <w:r w:rsidRPr="002A197E">
              <w:rPr>
                <w:color w:val="FF0000"/>
              </w:rPr>
              <w:tab/>
            </w:r>
            <w:r w:rsidRPr="002A197E">
              <w:rPr>
                <w:color w:val="FF0000"/>
              </w:rPr>
              <w:tab/>
            </w:r>
            <w:r w:rsidRPr="002A197E">
              <w:rPr>
                <w:color w:val="FF0000"/>
              </w:rPr>
              <w:tab/>
            </w:r>
            <w:r w:rsidRPr="002A197E">
              <w:rPr>
                <w:color w:val="FF0000"/>
              </w:rPr>
              <w:tab/>
            </w:r>
            <w:r w:rsidRPr="002A197E">
              <w:rPr>
                <w:color w:val="FF0000"/>
              </w:rPr>
              <w:tab/>
            </w:r>
            <w:r w:rsidRPr="002A197E">
              <w:rPr>
                <w:color w:val="FF0000"/>
              </w:rPr>
              <w:tab/>
            </w:r>
            <w:r w:rsidR="002A197E" w:rsidRPr="002A197E">
              <w:rPr>
                <w:color w:val="FF0000"/>
                <w:highlight w:val="yellow"/>
              </w:rPr>
              <w:t>I</w:t>
            </w:r>
            <w:r w:rsidR="002A197E" w:rsidRPr="002A197E">
              <w:rPr>
                <w:rFonts w:hint="eastAsia"/>
                <w:color w:val="FF0000"/>
                <w:highlight w:val="yellow"/>
              </w:rPr>
              <w:t>f(</w:t>
            </w:r>
            <w:r w:rsidR="007C575F">
              <w:rPr>
                <w:rFonts w:eastAsiaTheme="minorEastAsia" w:hint="eastAsia"/>
                <w:color w:val="FF0000"/>
                <w:highlight w:val="yellow"/>
                <w:lang w:eastAsia="zh-CN"/>
              </w:rPr>
              <w:t xml:space="preserve"> </w:t>
            </w:r>
            <w:r w:rsidR="00084583" w:rsidRPr="00084583">
              <w:rPr>
                <w:color w:val="FF0000"/>
                <w:highlight w:val="yellow"/>
              </w:rPr>
              <w:t>texturePredMode</w:t>
            </w:r>
            <w:r w:rsidR="007C575F" w:rsidRPr="00C84D04">
              <w:rPr>
                <w:b/>
                <w:color w:val="FF0000"/>
                <w:highlight w:val="yellow"/>
              </w:rPr>
              <w:t>[</w:t>
            </w:r>
            <w:r w:rsidR="007C575F" w:rsidRPr="00C84D04">
              <w:rPr>
                <w:color w:val="FF0000"/>
                <w:highlight w:val="yellow"/>
              </w:rPr>
              <w:t> x0 + i ][ y0+ j ]</w:t>
            </w:r>
            <w:r w:rsidR="007C575F">
              <w:rPr>
                <w:rFonts w:eastAsiaTheme="minorEastAsia" w:hint="eastAsia"/>
                <w:color w:val="FF0000"/>
                <w:highlight w:val="yellow"/>
                <w:lang w:eastAsia="zh-CN"/>
              </w:rPr>
              <w:t xml:space="preserve"> </w:t>
            </w:r>
            <w:r w:rsidR="00084583" w:rsidRPr="00084583">
              <w:rPr>
                <w:color w:val="FF0000"/>
                <w:highlight w:val="yellow"/>
              </w:rPr>
              <w:t>==</w:t>
            </w:r>
            <w:r w:rsidR="00084583" w:rsidRPr="00084583">
              <w:rPr>
                <w:rFonts w:eastAsiaTheme="minorEastAsia"/>
                <w:color w:val="FF0000"/>
                <w:highlight w:val="yellow"/>
                <w:lang w:eastAsia="zh-CN"/>
              </w:rPr>
              <w:t xml:space="preserve"> </w:t>
            </w:r>
            <w:r w:rsidR="00084583" w:rsidRPr="00084583">
              <w:rPr>
                <w:color w:val="FF0000"/>
                <w:highlight w:val="yellow"/>
              </w:rPr>
              <w:t>MODE_INTRA</w:t>
            </w:r>
            <w:r w:rsidR="00084583" w:rsidRPr="00084583">
              <w:rPr>
                <w:rFonts w:eastAsiaTheme="minorEastAsia"/>
                <w:color w:val="FF0000"/>
                <w:highlight w:val="yellow"/>
                <w:lang w:eastAsia="zh-CN"/>
              </w:rPr>
              <w:t xml:space="preserve"> </w:t>
            </w:r>
            <w:r w:rsidR="00084583" w:rsidRPr="00084583">
              <w:rPr>
                <w:color w:val="FF0000"/>
                <w:highlight w:val="yellow"/>
              </w:rPr>
              <w:t>&amp;&amp; textureIntraPredMode</w:t>
            </w:r>
            <w:r w:rsidR="00084583" w:rsidRPr="00084583">
              <w:rPr>
                <w:b/>
                <w:color w:val="FF0000"/>
                <w:highlight w:val="yellow"/>
              </w:rPr>
              <w:t>[</w:t>
            </w:r>
            <w:r w:rsidR="00084583" w:rsidRPr="00084583">
              <w:rPr>
                <w:color w:val="FF0000"/>
                <w:highlight w:val="yellow"/>
              </w:rPr>
              <w:t> x0 + i ][ y0+ j ] &gt;=</w:t>
            </w:r>
            <w:r w:rsidR="007C575F">
              <w:rPr>
                <w:rFonts w:eastAsiaTheme="minorEastAsia" w:hint="eastAsia"/>
                <w:color w:val="FF0000"/>
                <w:highlight w:val="yellow"/>
                <w:lang w:eastAsia="zh-CN"/>
              </w:rPr>
              <w:t xml:space="preserve"> </w:t>
            </w:r>
            <w:r w:rsidR="00084583" w:rsidRPr="00084583">
              <w:rPr>
                <w:color w:val="FF0000"/>
                <w:highlight w:val="yellow"/>
              </w:rPr>
              <w:t>2</w:t>
            </w:r>
            <w:r w:rsidR="00084583" w:rsidRPr="00084583">
              <w:rPr>
                <w:rFonts w:eastAsiaTheme="minorEastAsia"/>
                <w:color w:val="FF0000"/>
                <w:highlight w:val="yellow"/>
                <w:lang w:eastAsia="zh-CN"/>
              </w:rPr>
              <w:t xml:space="preserve"> </w:t>
            </w:r>
            <w:r w:rsidR="00084583" w:rsidRPr="00084583">
              <w:rPr>
                <w:color w:val="FF0000"/>
                <w:highlight w:val="yellow"/>
              </w:rPr>
              <w:t>&amp;&amp; textureIntraPredMode</w:t>
            </w:r>
            <w:r w:rsidR="007C575F" w:rsidRPr="00C84D04">
              <w:rPr>
                <w:b/>
                <w:color w:val="FF0000"/>
                <w:highlight w:val="yellow"/>
              </w:rPr>
              <w:t>[</w:t>
            </w:r>
            <w:r w:rsidR="007C575F" w:rsidRPr="00C84D04">
              <w:rPr>
                <w:color w:val="FF0000"/>
                <w:highlight w:val="yellow"/>
              </w:rPr>
              <w:t> </w:t>
            </w:r>
            <w:r w:rsidR="007C575F" w:rsidRPr="00C113D8">
              <w:rPr>
                <w:color w:val="FF0000"/>
                <w:highlight w:val="yellow"/>
              </w:rPr>
              <w:t>x0 + i ][ y0+ j ]</w:t>
            </w:r>
            <w:r w:rsidR="007C575F" w:rsidRPr="00C113D8" w:rsidDel="00A23185">
              <w:rPr>
                <w:color w:val="FF0000"/>
                <w:highlight w:val="yellow"/>
              </w:rPr>
              <w:t xml:space="preserve"> </w:t>
            </w:r>
            <w:r w:rsidR="00084583" w:rsidRPr="00084583">
              <w:rPr>
                <w:color w:val="FF0000"/>
                <w:highlight w:val="yellow"/>
              </w:rPr>
              <w:t>&lt;=</w:t>
            </w:r>
            <w:r w:rsidR="007C575F">
              <w:rPr>
                <w:rFonts w:eastAsiaTheme="minorEastAsia" w:hint="eastAsia"/>
                <w:color w:val="FF0000"/>
                <w:highlight w:val="yellow"/>
                <w:lang w:eastAsia="zh-CN"/>
              </w:rPr>
              <w:t xml:space="preserve"> </w:t>
            </w:r>
            <w:r w:rsidR="00084583" w:rsidRPr="00084583">
              <w:rPr>
                <w:color w:val="FF0000"/>
                <w:highlight w:val="yellow"/>
              </w:rPr>
              <w:t>34</w:t>
            </w:r>
            <w:r w:rsidR="0018172E">
              <w:rPr>
                <w:rFonts w:eastAsiaTheme="minorEastAsia" w:hint="eastAsia"/>
                <w:color w:val="FF0000"/>
                <w:highlight w:val="yellow"/>
                <w:lang w:eastAsia="zh-CN"/>
              </w:rPr>
              <w:t xml:space="preserve"> </w:t>
            </w:r>
            <w:r w:rsidR="002A197E" w:rsidRPr="002A197E">
              <w:rPr>
                <w:rFonts w:hint="eastAsia"/>
                <w:color w:val="FF0000"/>
                <w:highlight w:val="yellow"/>
              </w:rPr>
              <w:t>)</w:t>
            </w:r>
          </w:p>
        </w:tc>
        <w:tc>
          <w:tcPr>
            <w:tcW w:w="1152" w:type="dxa"/>
            <w:tcBorders>
              <w:top w:val="single" w:sz="4" w:space="0" w:color="auto"/>
              <w:left w:val="single" w:sz="4" w:space="0" w:color="auto"/>
              <w:bottom w:val="single" w:sz="4" w:space="0" w:color="auto"/>
              <w:right w:val="single" w:sz="4" w:space="0" w:color="auto"/>
            </w:tcBorders>
          </w:tcPr>
          <w:p w:rsidR="00877906" w:rsidRPr="00181461" w:rsidRDefault="00877906" w:rsidP="005B7B9C">
            <w:pPr>
              <w:pStyle w:val="3Table"/>
              <w:rPr>
                <w:highlight w:val="cyan"/>
              </w:rPr>
            </w:pPr>
          </w:p>
        </w:tc>
      </w:tr>
      <w:tr w:rsidR="00877906" w:rsidRPr="00181461" w:rsidTr="00877906">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C84D04" w:rsidRDefault="001A7FB9">
            <w:pPr>
              <w:pStyle w:val="3Table"/>
              <w:jc w:val="center"/>
              <w:rPr>
                <w:color w:val="FF0000"/>
                <w:highlight w:val="yellow"/>
              </w:rPr>
            </w:pPr>
            <w:r>
              <w:rPr>
                <w:color w:val="FF0000"/>
                <w:highlight w:val="yellow"/>
              </w:rPr>
              <w:t>wedge_</w:t>
            </w:r>
            <w:r w:rsidR="00925783">
              <w:rPr>
                <w:rFonts w:eastAsia="宋体" w:hint="eastAsia"/>
                <w:color w:val="FF0000"/>
                <w:highlight w:val="yellow"/>
                <w:lang w:eastAsia="zh-CN"/>
              </w:rPr>
              <w:t>predtex</w:t>
            </w:r>
            <w:r w:rsidR="00877906" w:rsidRPr="001A7FB9">
              <w:rPr>
                <w:color w:val="FF0000"/>
                <w:highlight w:val="yellow"/>
              </w:rPr>
              <w:t>_tab_idx[ x0 + i ][ y0 + i ]</w:t>
            </w:r>
          </w:p>
        </w:tc>
        <w:tc>
          <w:tcPr>
            <w:tcW w:w="1152" w:type="dxa"/>
            <w:tcBorders>
              <w:top w:val="single" w:sz="4" w:space="0" w:color="auto"/>
              <w:left w:val="single" w:sz="4" w:space="0" w:color="auto"/>
              <w:bottom w:val="single" w:sz="4" w:space="0" w:color="auto"/>
              <w:right w:val="single" w:sz="4" w:space="0" w:color="auto"/>
            </w:tcBorders>
          </w:tcPr>
          <w:p w:rsidR="00877906" w:rsidRPr="00181461" w:rsidRDefault="001A7FB9" w:rsidP="005B7B9C">
            <w:pPr>
              <w:pStyle w:val="3Table"/>
              <w:rPr>
                <w:highlight w:val="cyan"/>
              </w:rPr>
            </w:pPr>
            <w:r w:rsidRPr="005F6924">
              <w:rPr>
                <w:color w:val="FF0000"/>
                <w:highlight w:val="yellow"/>
              </w:rPr>
              <w:t>ae(v)</w:t>
            </w:r>
          </w:p>
        </w:tc>
      </w:tr>
      <w:tr w:rsidR="00877906" w:rsidRPr="00181461" w:rsidTr="005B7B9C">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77906" w:rsidRPr="00181461" w:rsidRDefault="00877906" w:rsidP="005B7B9C">
            <w:pPr>
              <w:pStyle w:val="3Table"/>
              <w:rPr>
                <w:highlight w:val="cyan"/>
              </w:rPr>
            </w:pPr>
            <w:r w:rsidRPr="00D20A31">
              <w:tab/>
            </w:r>
            <w:r w:rsidRPr="00D20A31">
              <w:tab/>
            </w:r>
            <w:r w:rsidRPr="00D20A31">
              <w:tab/>
            </w:r>
            <w:r w:rsidRPr="00D20A31">
              <w:tab/>
            </w:r>
            <w:r w:rsidRPr="00D20A31">
              <w:tab/>
            </w:r>
            <w:r w:rsidRPr="00D20A31">
              <w:tab/>
            </w:r>
            <w:r w:rsidRPr="00D20A31">
              <w:tab/>
            </w:r>
            <w:r w:rsidRPr="00181461">
              <w:rPr>
                <w:highlight w:val="cyan"/>
              </w:rPr>
              <w:t>for( j = 0; j &lt;= pbOffset; j = j + pbOffset )</w:t>
            </w:r>
          </w:p>
        </w:tc>
        <w:tc>
          <w:tcPr>
            <w:tcW w:w="1152" w:type="dxa"/>
          </w:tcPr>
          <w:p w:rsidR="00877906" w:rsidRPr="00F60F40" w:rsidRDefault="00877906" w:rsidP="005B7B9C">
            <w:pPr>
              <w:pStyle w:val="3Table"/>
            </w:pPr>
          </w:p>
        </w:tc>
      </w:tr>
      <w:tr w:rsidR="00877906" w:rsidRPr="00181461" w:rsidTr="005B7B9C">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77906" w:rsidRPr="00181461" w:rsidRDefault="00877906" w:rsidP="005B7B9C">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181461">
              <w:rPr>
                <w:highlight w:val="cyan"/>
              </w:rPr>
              <w:t xml:space="preserve">for( i = 0; i &lt;= pbOffset; i = i + pbOffset ) </w:t>
            </w:r>
          </w:p>
        </w:tc>
        <w:tc>
          <w:tcPr>
            <w:tcW w:w="1152" w:type="dxa"/>
          </w:tcPr>
          <w:p w:rsidR="00877906" w:rsidRPr="00F60F40" w:rsidRDefault="00877906" w:rsidP="005B7B9C">
            <w:pPr>
              <w:pStyle w:val="3Table"/>
            </w:pPr>
          </w:p>
        </w:tc>
      </w:tr>
      <w:tr w:rsidR="00877906" w:rsidRPr="00F60F40" w:rsidTr="005B7B9C">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77906" w:rsidRPr="00F60F40" w:rsidRDefault="00877906" w:rsidP="005B7B9C">
            <w:pPr>
              <w:pStyle w:val="3Table"/>
            </w:pPr>
            <w:r w:rsidRPr="00D20A31">
              <w:tab/>
            </w:r>
            <w:r w:rsidRPr="00D20A31">
              <w:tab/>
            </w:r>
            <w:r w:rsidRPr="00D20A31">
              <w:tab/>
            </w:r>
            <w:r w:rsidRPr="00D20A31">
              <w:tab/>
            </w:r>
            <w:r w:rsidRPr="00D20A31">
              <w:tab/>
            </w:r>
            <w:r w:rsidRPr="00D20A31">
              <w:tab/>
            </w:r>
            <w:r w:rsidRPr="00D20A31">
              <w:tab/>
            </w:r>
            <w:r w:rsidRPr="00D20A31">
              <w:tab/>
            </w:r>
            <w:r w:rsidRPr="00D20A31">
              <w:tab/>
            </w:r>
            <w:r w:rsidRPr="00181461">
              <w:rPr>
                <w:highlight w:val="cyan"/>
              </w:rPr>
              <w:t>if( dmm_flag</w:t>
            </w:r>
            <w:r w:rsidRPr="00181461">
              <w:rPr>
                <w:b/>
                <w:highlight w:val="cyan"/>
              </w:rPr>
              <w:t>[</w:t>
            </w:r>
            <w:r w:rsidRPr="00181461">
              <w:rPr>
                <w:highlight w:val="cyan"/>
              </w:rPr>
              <w:t> x0 + i ][ y0+ j ] &amp;&amp; (</w:t>
            </w:r>
            <w:r w:rsidRPr="00181461">
              <w:rPr>
                <w:highlight w:val="cyan"/>
              </w:rPr>
              <w:br/>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181461">
              <w:rPr>
                <w:highlight w:val="cyan"/>
              </w:rPr>
              <w:t>dmm_mode</w:t>
            </w:r>
            <w:r w:rsidRPr="00181461">
              <w:rPr>
                <w:b/>
                <w:highlight w:val="cyan"/>
              </w:rPr>
              <w:t>[</w:t>
            </w:r>
            <w:r w:rsidRPr="00181461">
              <w:rPr>
                <w:highlight w:val="cyan"/>
              </w:rPr>
              <w:t xml:space="preserve"> x0 + i ][ y0+ j ] = = MODE_DMM_WPREDDIR || </w:t>
            </w:r>
            <w:r w:rsidRPr="00181461">
              <w:rPr>
                <w:highlight w:val="cyan"/>
              </w:rPr>
              <w:br/>
            </w: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181461">
              <w:rPr>
                <w:highlight w:val="cyan"/>
              </w:rPr>
              <w:t>dmm_mode</w:t>
            </w:r>
            <w:r w:rsidRPr="00181461">
              <w:rPr>
                <w:b/>
                <w:highlight w:val="cyan"/>
              </w:rPr>
              <w:t>[</w:t>
            </w:r>
            <w:r w:rsidRPr="00181461">
              <w:rPr>
                <w:highlight w:val="cyan"/>
              </w:rPr>
              <w:t xml:space="preserve"> x0 + i ][ y0+ j ] = = MODE_DMM_WPREDDIRDELTA ) ) </w:t>
            </w:r>
          </w:p>
        </w:tc>
        <w:tc>
          <w:tcPr>
            <w:tcW w:w="1152" w:type="dxa"/>
          </w:tcPr>
          <w:p w:rsidR="00877906" w:rsidRPr="00F60F40" w:rsidRDefault="00877906" w:rsidP="005B7B9C">
            <w:pPr>
              <w:pStyle w:val="3Table"/>
            </w:pPr>
          </w:p>
        </w:tc>
      </w:tr>
      <w:tr w:rsidR="00877906" w:rsidRPr="00181461" w:rsidTr="005B7B9C">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77906" w:rsidRPr="00181461" w:rsidRDefault="00877906" w:rsidP="005B7B9C">
            <w:pPr>
              <w:pStyle w:val="3Table"/>
              <w:rPr>
                <w:highlight w:val="cyan"/>
              </w:rPr>
            </w:pPr>
            <w:r w:rsidRPr="00D20A31">
              <w:tab/>
            </w:r>
            <w:r w:rsidRPr="00D20A31">
              <w:tab/>
            </w:r>
            <w:r w:rsidRPr="00D20A31">
              <w:tab/>
            </w:r>
            <w:r w:rsidRPr="00D20A31">
              <w:tab/>
            </w:r>
            <w:r w:rsidRPr="00D20A31">
              <w:tab/>
            </w:r>
            <w:r w:rsidRPr="00D20A31">
              <w:tab/>
            </w:r>
            <w:r w:rsidRPr="00D20A31">
              <w:tab/>
            </w:r>
            <w:r w:rsidRPr="00D20A31">
              <w:tab/>
            </w:r>
            <w:r w:rsidRPr="00D20A31">
              <w:tab/>
            </w:r>
            <w:r w:rsidRPr="00D20A31">
              <w:tab/>
            </w:r>
            <w:r w:rsidRPr="00181461">
              <w:rPr>
                <w:b/>
                <w:highlight w:val="cyan"/>
              </w:rPr>
              <w:t>dmm_delta_end_flag[ </w:t>
            </w:r>
            <w:r w:rsidRPr="00181461">
              <w:rPr>
                <w:highlight w:val="cyan"/>
              </w:rPr>
              <w:t>x0 + i </w:t>
            </w:r>
            <w:r w:rsidRPr="00181461">
              <w:rPr>
                <w:b/>
                <w:highlight w:val="cyan"/>
              </w:rPr>
              <w:t>][ </w:t>
            </w:r>
            <w:r w:rsidRPr="00181461">
              <w:rPr>
                <w:highlight w:val="cyan"/>
              </w:rPr>
              <w:t>y0 + i </w:t>
            </w:r>
            <w:r w:rsidRPr="00181461">
              <w:rPr>
                <w:b/>
                <w:highlight w:val="cyan"/>
              </w:rPr>
              <w:t>]</w:t>
            </w:r>
          </w:p>
        </w:tc>
        <w:tc>
          <w:tcPr>
            <w:tcW w:w="1152" w:type="dxa"/>
          </w:tcPr>
          <w:p w:rsidR="00877906" w:rsidRPr="00181461" w:rsidRDefault="00877906" w:rsidP="005B7B9C">
            <w:pPr>
              <w:pStyle w:val="3Table"/>
              <w:rPr>
                <w:highlight w:val="cyan"/>
              </w:rPr>
            </w:pPr>
            <w:r w:rsidRPr="00181461">
              <w:rPr>
                <w:highlight w:val="cyan"/>
              </w:rPr>
              <w:t>ae(v)</w:t>
            </w:r>
          </w:p>
        </w:tc>
      </w:tr>
    </w:tbl>
    <w:p w:rsidR="00707AA1" w:rsidRPr="00F60F40" w:rsidRDefault="00707AA1" w:rsidP="00707AA1">
      <w:pPr>
        <w:pStyle w:val="3H2"/>
      </w:pPr>
      <w:bookmarkStart w:id="128" w:name="_Toc344063270"/>
      <w:r w:rsidRPr="00F60F40">
        <w:t>Coding unit semantics</w:t>
      </w:r>
      <w:bookmarkEnd w:id="128"/>
    </w:p>
    <w:p w:rsidR="00707AA1" w:rsidRPr="00F60F40" w:rsidRDefault="00707AA1" w:rsidP="00707AA1">
      <w:pPr>
        <w:pStyle w:val="3S0"/>
        <w:rPr>
          <w:rStyle w:val="3N0Char"/>
        </w:rPr>
      </w:pPr>
      <w:r w:rsidRPr="00F60F40">
        <w:rPr>
          <w:b/>
        </w:rPr>
        <w:t>wedge_full_tab_idx</w:t>
      </w:r>
      <w:r w:rsidRPr="00F60F40">
        <w:t>[ x0 ][ y0 ]</w:t>
      </w:r>
      <w:r w:rsidRPr="00F60F40">
        <w:rPr>
          <w:b/>
        </w:rPr>
        <w:t xml:space="preserve"> </w:t>
      </w:r>
      <w:r w:rsidRPr="00F60F40">
        <w:rPr>
          <w:rStyle w:val="3N0Char"/>
        </w:rPr>
        <w:t>specifies the index of the wedgelet pattern in the corresponding pattern list.</w:t>
      </w:r>
    </w:p>
    <w:p w:rsidR="00707AA1" w:rsidRPr="00707AA1" w:rsidRDefault="00707AA1" w:rsidP="002A197E">
      <w:pPr>
        <w:pStyle w:val="3S0"/>
        <w:rPr>
          <w:rFonts w:eastAsiaTheme="minorEastAsia"/>
          <w:b/>
          <w:lang w:eastAsia="zh-CN"/>
        </w:rPr>
      </w:pPr>
    </w:p>
    <w:p w:rsidR="00877906" w:rsidRDefault="00084583" w:rsidP="002A197E">
      <w:pPr>
        <w:pStyle w:val="3S0"/>
        <w:rPr>
          <w:rFonts w:eastAsia="宋体"/>
          <w:lang w:val="en-CA" w:eastAsia="zh-CN"/>
        </w:rPr>
      </w:pPr>
      <w:r w:rsidRPr="00084583">
        <w:rPr>
          <w:b/>
          <w:highlight w:val="yellow"/>
        </w:rPr>
        <w:t>wedge_</w:t>
      </w:r>
      <w:r w:rsidRPr="00084583">
        <w:rPr>
          <w:rFonts w:eastAsia="宋体"/>
          <w:b/>
          <w:highlight w:val="yellow"/>
          <w:lang w:eastAsia="zh-CN"/>
        </w:rPr>
        <w:t>predtex</w:t>
      </w:r>
      <w:r w:rsidRPr="00084583">
        <w:rPr>
          <w:b/>
          <w:highlight w:val="yellow"/>
        </w:rPr>
        <w:t>_tab_idx</w:t>
      </w:r>
      <w:r w:rsidRPr="00084583">
        <w:rPr>
          <w:highlight w:val="yellow"/>
        </w:rPr>
        <w:t>[</w:t>
      </w:r>
      <w:r w:rsidRPr="00084583">
        <w:rPr>
          <w:rFonts w:eastAsiaTheme="minorEastAsia"/>
          <w:highlight w:val="yellow"/>
          <w:lang w:eastAsia="zh-CN"/>
        </w:rPr>
        <w:t xml:space="preserve"> </w:t>
      </w:r>
      <w:r w:rsidRPr="00084583">
        <w:rPr>
          <w:highlight w:val="yellow"/>
        </w:rPr>
        <w:t>x0</w:t>
      </w:r>
      <w:r w:rsidRPr="00084583">
        <w:rPr>
          <w:rFonts w:eastAsiaTheme="minorEastAsia"/>
          <w:highlight w:val="yellow"/>
          <w:lang w:eastAsia="zh-CN"/>
        </w:rPr>
        <w:t xml:space="preserve"> </w:t>
      </w:r>
      <w:r w:rsidRPr="00084583">
        <w:rPr>
          <w:highlight w:val="yellow"/>
        </w:rPr>
        <w:t>][ y0</w:t>
      </w:r>
      <w:r w:rsidRPr="00084583">
        <w:rPr>
          <w:rFonts w:eastAsiaTheme="minorEastAsia"/>
          <w:highlight w:val="yellow"/>
          <w:lang w:eastAsia="zh-CN"/>
        </w:rPr>
        <w:t xml:space="preserve"> </w:t>
      </w:r>
      <w:r w:rsidRPr="00084583">
        <w:rPr>
          <w:highlight w:val="yellow"/>
        </w:rPr>
        <w:t>]</w:t>
      </w:r>
      <w:r w:rsidRPr="00084583">
        <w:rPr>
          <w:rFonts w:eastAsia="宋体"/>
          <w:highlight w:val="yellow"/>
          <w:lang w:eastAsia="zh-CN"/>
        </w:rPr>
        <w:t xml:space="preserve"> </w:t>
      </w:r>
      <w:r w:rsidRPr="00084583">
        <w:rPr>
          <w:rStyle w:val="3N0Char"/>
        </w:rPr>
        <w:t>specifies the index of the wedgelet pattern</w:t>
      </w:r>
      <w:r w:rsidRPr="00084583">
        <w:rPr>
          <w:rStyle w:val="3N0Char"/>
          <w:rFonts w:eastAsia="宋体"/>
          <w:lang w:eastAsia="zh-CN"/>
        </w:rPr>
        <w:t xml:space="preserve"> when dmm_mode[x0][y0] is equal to 2 or 3, and </w:t>
      </w:r>
      <w:r w:rsidR="00AA5069" w:rsidRPr="00C84D04">
        <w:rPr>
          <w:color w:val="FF0000"/>
          <w:highlight w:val="yellow"/>
          <w:lang w:eastAsia="ko-KR"/>
        </w:rPr>
        <w:t>texturePredMode</w:t>
      </w:r>
      <w:r w:rsidR="00AA5069" w:rsidRPr="00C84D04">
        <w:rPr>
          <w:highlight w:val="yellow"/>
          <w:lang w:eastAsia="ko-KR"/>
        </w:rPr>
        <w:t xml:space="preserve"> </w:t>
      </w:r>
      <w:r w:rsidRPr="00084583">
        <w:rPr>
          <w:highlight w:val="yellow"/>
          <w:lang w:eastAsia="ko-KR"/>
        </w:rPr>
        <w:t>[ x0</w:t>
      </w:r>
      <w:r w:rsidRPr="00084583">
        <w:rPr>
          <w:rFonts w:eastAsiaTheme="minorEastAsia"/>
          <w:highlight w:val="yellow"/>
          <w:lang w:eastAsia="zh-CN"/>
        </w:rPr>
        <w:t xml:space="preserve"> </w:t>
      </w:r>
      <w:r w:rsidRPr="00084583">
        <w:rPr>
          <w:highlight w:val="yellow"/>
          <w:lang w:eastAsia="ko-KR"/>
        </w:rPr>
        <w:t xml:space="preserve">][ y0 ] is equal to MODE_INTRA and </w:t>
      </w:r>
      <w:r w:rsidR="00AA5069" w:rsidRPr="007C575F">
        <w:rPr>
          <w:color w:val="FF0000"/>
          <w:highlight w:val="yellow"/>
          <w:lang w:eastAsia="ko-KR"/>
        </w:rPr>
        <w:t>textureIntraPredMode</w:t>
      </w:r>
      <w:r w:rsidR="00AA5069" w:rsidRPr="00C84D04">
        <w:rPr>
          <w:highlight w:val="yellow"/>
          <w:lang w:eastAsia="ko-KR"/>
        </w:rPr>
        <w:t xml:space="preserve"> </w:t>
      </w:r>
      <w:r w:rsidRPr="00084583">
        <w:rPr>
          <w:highlight w:val="yellow"/>
          <w:lang w:eastAsia="ko-KR"/>
        </w:rPr>
        <w:t>[ x0</w:t>
      </w:r>
      <w:r w:rsidRPr="00084583">
        <w:rPr>
          <w:rFonts w:eastAsiaTheme="minorEastAsia"/>
          <w:highlight w:val="yellow"/>
          <w:lang w:eastAsia="zh-CN"/>
        </w:rPr>
        <w:t xml:space="preserve"> </w:t>
      </w:r>
      <w:r w:rsidRPr="00084583">
        <w:rPr>
          <w:highlight w:val="yellow"/>
          <w:lang w:eastAsia="ko-KR"/>
        </w:rPr>
        <w:t>][ y0 ] is in the range of 2 to 34</w:t>
      </w:r>
      <w:r w:rsidRPr="00084583">
        <w:rPr>
          <w:rFonts w:eastAsia="宋体"/>
          <w:highlight w:val="yellow"/>
          <w:lang w:val="en-CA" w:eastAsia="zh-CN"/>
        </w:rPr>
        <w:t>.</w:t>
      </w:r>
    </w:p>
    <w:p w:rsidR="005F6924" w:rsidRDefault="00323484" w:rsidP="002A197E">
      <w:pPr>
        <w:pStyle w:val="3S0"/>
        <w:rPr>
          <w:rFonts w:eastAsia="宋体"/>
          <w:b/>
          <w:color w:val="0070C0"/>
          <w:lang w:val="en-CA" w:eastAsia="zh-CN"/>
        </w:rPr>
      </w:pPr>
      <w:r w:rsidRPr="00F60F40">
        <w:rPr>
          <w:lang w:eastAsia="ko-KR"/>
        </w:rPr>
        <w:t>The variable textureComp is set equal to the texture view component with view order index equal to ViewIdx and DepthFlag equal to 0. The variable texturePredMode is set equal to the PredMode</w:t>
      </w:r>
      <w:r w:rsidRPr="00F60F40">
        <w:t>[ xB</w:t>
      </w:r>
      <w:r w:rsidRPr="00F60F40">
        <w:rPr>
          <w:lang w:eastAsia="ko-KR"/>
        </w:rPr>
        <w:t> ][ </w:t>
      </w:r>
      <w:r w:rsidRPr="00F60F40">
        <w:t>yB ]</w:t>
      </w:r>
      <w:r w:rsidRPr="00F60F40">
        <w:rPr>
          <w:lang w:eastAsia="ko-KR"/>
        </w:rPr>
        <w:t xml:space="preserve"> of textureComp. The variable textureIntra</w:t>
      </w:r>
      <w:r w:rsidRPr="00F60F40">
        <w:t>PredMode is set equal to IntraPredMode[ xB</w:t>
      </w:r>
      <w:r w:rsidRPr="00F60F40">
        <w:rPr>
          <w:lang w:eastAsia="ko-KR"/>
        </w:rPr>
        <w:t> ][ </w:t>
      </w:r>
      <w:r w:rsidRPr="00F60F40">
        <w:t xml:space="preserve">yB ] of the textureComp. </w:t>
      </w:r>
    </w:p>
    <w:p w:rsidR="007B6FC0" w:rsidRPr="00F60F40" w:rsidRDefault="007B6FC0" w:rsidP="007B6FC0">
      <w:pPr>
        <w:pStyle w:val="3H4"/>
        <w:tabs>
          <w:tab w:val="clear" w:pos="360"/>
        </w:tabs>
        <w:ind w:left="0"/>
        <w:rPr>
          <w:lang w:eastAsia="ko-KR"/>
        </w:rPr>
      </w:pPr>
      <w:bookmarkStart w:id="129" w:name="_Ref331530288"/>
      <w:r w:rsidRPr="00F60F40">
        <w:t>Specification of Intra_DepthPartition (37, 38) prediction mode</w:t>
      </w:r>
      <w:bookmarkEnd w:id="129"/>
    </w:p>
    <w:p w:rsidR="00BB6BCD" w:rsidRPr="00F60F40" w:rsidRDefault="00BB6BCD" w:rsidP="00BB6BCD">
      <w:pPr>
        <w:pStyle w:val="3N0"/>
        <w:rPr>
          <w:lang w:eastAsia="ko-KR"/>
        </w:rPr>
      </w:pPr>
      <w:r w:rsidRPr="00F60F40">
        <w:rPr>
          <w:lang w:eastAsia="ko-KR"/>
        </w:rPr>
        <w:t xml:space="preserve">The values of the prediction samples predSamples[ x ][ y ], with x, y = 0..nT−1, are derived by the following ordered steps. </w:t>
      </w:r>
    </w:p>
    <w:p w:rsidR="00BB6BCD" w:rsidRPr="00BB6BCD" w:rsidRDefault="00084583" w:rsidP="00BB6BCD">
      <w:pPr>
        <w:pStyle w:val="3U1"/>
        <w:numPr>
          <w:ilvl w:val="1"/>
          <w:numId w:val="35"/>
        </w:numPr>
        <w:rPr>
          <w:strike/>
          <w:lang w:eastAsia="ko-KR"/>
        </w:rPr>
      </w:pPr>
      <w:r w:rsidRPr="00084583">
        <w:rPr>
          <w:strike/>
          <w:lang w:eastAsia="ko-KR"/>
        </w:rPr>
        <w:t xml:space="preserve">Depending on texturePredMode and textureIntraPredMode, the variable </w:t>
      </w:r>
      <w:r w:rsidRPr="00084583">
        <w:rPr>
          <w:strike/>
          <w:lang w:eastAsia="de-DE"/>
        </w:rPr>
        <w:t>dmmWedgeletPattern</w:t>
      </w:r>
      <w:r w:rsidRPr="00084583">
        <w:rPr>
          <w:strike/>
          <w:lang w:eastAsia="ko-KR"/>
        </w:rPr>
        <w:t xml:space="preserve">[ x ][ y ] specifying a binary partition pattern is derived as specified in the following. </w:t>
      </w:r>
    </w:p>
    <w:p w:rsidR="00BB6BCD" w:rsidRPr="00BB6BCD" w:rsidRDefault="00084583" w:rsidP="00BB6BCD">
      <w:pPr>
        <w:pStyle w:val="3D2"/>
        <w:rPr>
          <w:strike/>
          <w:lang w:eastAsia="ko-KR"/>
        </w:rPr>
      </w:pPr>
      <w:r w:rsidRPr="00084583">
        <w:rPr>
          <w:strike/>
          <w:lang w:eastAsia="ko-KR"/>
        </w:rPr>
        <w:t xml:space="preserve">If texturePredMode is equal to MODE_INTRA and textureIntraPredMode is in the range of 2 to 34, the following applies. </w:t>
      </w:r>
    </w:p>
    <w:p w:rsidR="00BB6BCD" w:rsidRPr="00BB6BCD" w:rsidRDefault="00084583" w:rsidP="00BB6BCD">
      <w:pPr>
        <w:pStyle w:val="3D3"/>
        <w:rPr>
          <w:strike/>
          <w:lang w:eastAsia="ko-KR"/>
        </w:rPr>
      </w:pPr>
      <w:r w:rsidRPr="00084583">
        <w:rPr>
          <w:strike/>
          <w:lang w:eastAsia="ko-KR"/>
        </w:rPr>
        <w:lastRenderedPageBreak/>
        <w:t xml:space="preserve">The list candWedgeIndList specifying indices of candidate wedgelets and the variable numCandWedgeInd specifying the number of elements in candWedgeIndList are derived by </w:t>
      </w:r>
    </w:p>
    <w:p w:rsidR="00BB6BCD" w:rsidRPr="00BB6BCD" w:rsidRDefault="00084583" w:rsidP="00BB6BCD">
      <w:pPr>
        <w:pStyle w:val="3E5"/>
        <w:rPr>
          <w:strike/>
          <w:lang w:eastAsia="ko-KR"/>
        </w:rPr>
      </w:pPr>
      <w:r w:rsidRPr="00084583">
        <w:rPr>
          <w:strike/>
          <w:lang w:eastAsia="ko-KR"/>
        </w:rPr>
        <w:t>candWedgeIndList = TextModePredWedgeIndTable[</w:t>
      </w:r>
      <w:r w:rsidRPr="00084583">
        <w:rPr>
          <w:strike/>
          <w:lang w:eastAsia="de-DE"/>
        </w:rPr>
        <w:t> </w:t>
      </w:r>
      <w:r w:rsidRPr="00084583">
        <w:rPr>
          <w:strike/>
          <w:lang w:eastAsia="ko-KR"/>
        </w:rPr>
        <w:t>Log2( nT )</w:t>
      </w:r>
      <w:r w:rsidRPr="00084583">
        <w:rPr>
          <w:strike/>
          <w:lang w:eastAsia="de-DE"/>
        </w:rPr>
        <w:t> ][ </w:t>
      </w:r>
      <w:r w:rsidRPr="00084583">
        <w:rPr>
          <w:strike/>
          <w:lang w:eastAsia="ko-KR"/>
        </w:rPr>
        <w:t>texturePredMode</w:t>
      </w:r>
      <w:r w:rsidRPr="00084583">
        <w:rPr>
          <w:strike/>
          <w:lang w:eastAsia="de-DE"/>
        </w:rPr>
        <w:t> </w:t>
      </w:r>
      <w:r w:rsidRPr="00084583">
        <w:rPr>
          <w:strike/>
          <w:lang w:eastAsia="ko-KR"/>
        </w:rPr>
        <w:t>]</w:t>
      </w:r>
      <w:r w:rsidRPr="00084583">
        <w:rPr>
          <w:strike/>
          <w:lang w:eastAsia="ko-KR"/>
        </w:rPr>
        <w:tab/>
        <w:t>(G</w:t>
      </w:r>
      <w:r w:rsidRPr="00084583">
        <w:rPr>
          <w:strike/>
          <w:lang w:eastAsia="ko-KR"/>
        </w:rPr>
        <w:noBreakHyphen/>
      </w:r>
      <w:r w:rsidR="008740D5" w:rsidRPr="00084583">
        <w:rPr>
          <w:strike/>
          <w:lang w:eastAsia="ko-KR"/>
        </w:rPr>
        <w:fldChar w:fldCharType="begin" w:fldLock="1"/>
      </w:r>
      <w:r w:rsidRPr="00084583">
        <w:rPr>
          <w:strike/>
          <w:lang w:eastAsia="ko-KR"/>
        </w:rPr>
        <w:instrText xml:space="preserve"> SEQ Equation \* ARABIC </w:instrText>
      </w:r>
      <w:r w:rsidR="008740D5" w:rsidRPr="00084583">
        <w:rPr>
          <w:strike/>
          <w:lang w:eastAsia="ko-KR"/>
        </w:rPr>
        <w:fldChar w:fldCharType="separate"/>
      </w:r>
      <w:r w:rsidRPr="00084583">
        <w:rPr>
          <w:strike/>
          <w:noProof/>
          <w:lang w:eastAsia="ko-KR"/>
        </w:rPr>
        <w:t>46</w:t>
      </w:r>
      <w:r w:rsidR="008740D5" w:rsidRPr="00084583">
        <w:rPr>
          <w:strike/>
          <w:lang w:eastAsia="ko-KR"/>
        </w:rPr>
        <w:fldChar w:fldCharType="end"/>
      </w:r>
      <w:r w:rsidRPr="00084583">
        <w:rPr>
          <w:strike/>
          <w:lang w:eastAsia="ko-KR"/>
        </w:rPr>
        <w:t>)</w:t>
      </w:r>
      <w:r w:rsidRPr="00084583">
        <w:rPr>
          <w:strike/>
          <w:lang w:eastAsia="ko-KR"/>
        </w:rPr>
        <w:br/>
        <w:t>numCandWedgeInd = NumTextModePredWedgeInd[</w:t>
      </w:r>
      <w:r w:rsidRPr="00084583">
        <w:rPr>
          <w:strike/>
          <w:lang w:eastAsia="de-DE"/>
        </w:rPr>
        <w:t> </w:t>
      </w:r>
      <w:r w:rsidRPr="00084583">
        <w:rPr>
          <w:strike/>
          <w:lang w:eastAsia="ko-KR"/>
        </w:rPr>
        <w:t>Log2( nT )</w:t>
      </w:r>
      <w:r w:rsidRPr="00084583">
        <w:rPr>
          <w:strike/>
          <w:lang w:eastAsia="de-DE"/>
        </w:rPr>
        <w:t> ][ </w:t>
      </w:r>
      <w:r w:rsidRPr="00084583">
        <w:rPr>
          <w:strike/>
          <w:lang w:eastAsia="ko-KR"/>
        </w:rPr>
        <w:t>texturePredMode</w:t>
      </w:r>
      <w:r w:rsidRPr="00084583">
        <w:rPr>
          <w:strike/>
          <w:lang w:eastAsia="de-DE"/>
        </w:rPr>
        <w:t> </w:t>
      </w:r>
      <w:r w:rsidRPr="00084583">
        <w:rPr>
          <w:strike/>
          <w:lang w:eastAsia="ko-KR"/>
        </w:rPr>
        <w:t>]</w:t>
      </w:r>
      <w:r w:rsidRPr="00084583">
        <w:rPr>
          <w:strike/>
          <w:lang w:eastAsia="ko-KR"/>
        </w:rPr>
        <w:tab/>
        <w:t>(G</w:t>
      </w:r>
      <w:r w:rsidRPr="00084583">
        <w:rPr>
          <w:strike/>
          <w:lang w:eastAsia="ko-KR"/>
        </w:rPr>
        <w:noBreakHyphen/>
      </w:r>
      <w:r w:rsidR="008740D5" w:rsidRPr="00084583">
        <w:rPr>
          <w:strike/>
          <w:lang w:eastAsia="ko-KR"/>
        </w:rPr>
        <w:fldChar w:fldCharType="begin" w:fldLock="1"/>
      </w:r>
      <w:r w:rsidRPr="00084583">
        <w:rPr>
          <w:strike/>
          <w:lang w:eastAsia="ko-KR"/>
        </w:rPr>
        <w:instrText xml:space="preserve"> SEQ Equation \* ARABIC </w:instrText>
      </w:r>
      <w:r w:rsidR="008740D5" w:rsidRPr="00084583">
        <w:rPr>
          <w:strike/>
          <w:lang w:eastAsia="ko-KR"/>
        </w:rPr>
        <w:fldChar w:fldCharType="separate"/>
      </w:r>
      <w:r w:rsidRPr="00084583">
        <w:rPr>
          <w:strike/>
          <w:noProof/>
          <w:lang w:eastAsia="ko-KR"/>
        </w:rPr>
        <w:t>47</w:t>
      </w:r>
      <w:r w:rsidR="008740D5" w:rsidRPr="00084583">
        <w:rPr>
          <w:strike/>
          <w:lang w:eastAsia="ko-KR"/>
        </w:rPr>
        <w:fldChar w:fldCharType="end"/>
      </w:r>
      <w:r w:rsidRPr="00084583">
        <w:rPr>
          <w:strike/>
          <w:lang w:eastAsia="ko-KR"/>
        </w:rPr>
        <w:t>)</w:t>
      </w:r>
    </w:p>
    <w:p w:rsidR="00BB6BCD" w:rsidRPr="00BB6BCD" w:rsidRDefault="00084583" w:rsidP="00BB6BCD">
      <w:pPr>
        <w:pStyle w:val="3D2"/>
        <w:rPr>
          <w:strike/>
          <w:lang w:eastAsia="ko-KR"/>
        </w:rPr>
      </w:pPr>
      <w:r w:rsidRPr="00084583">
        <w:rPr>
          <w:strike/>
          <w:lang w:eastAsia="ko-KR"/>
        </w:rPr>
        <w:t>Otherwise ( texturePredMode is not equal to MODE_INTRA or textureIntraPredMode is not in the range of 2 to 34), the following applies.</w:t>
      </w:r>
    </w:p>
    <w:p w:rsidR="00BB6BCD" w:rsidRPr="00BB6BCD" w:rsidRDefault="00084583" w:rsidP="00BB6BCD">
      <w:pPr>
        <w:pStyle w:val="3D3"/>
        <w:rPr>
          <w:strike/>
          <w:lang w:eastAsia="ko-KR"/>
        </w:rPr>
      </w:pPr>
      <w:r w:rsidRPr="00084583">
        <w:rPr>
          <w:strike/>
          <w:lang w:eastAsia="ko-KR"/>
        </w:rPr>
        <w:t xml:space="preserve">The list coarseCandWedgeIndList specifying indices of candidate wedgelets and the variable numCoarseCandWedgeInd specifying the number of elements in coarseCandWedgeIndList are derived by </w:t>
      </w:r>
    </w:p>
    <w:p w:rsidR="00BB6BCD" w:rsidRPr="00BB6BCD" w:rsidRDefault="00084583" w:rsidP="00BB6BCD">
      <w:pPr>
        <w:pStyle w:val="3E5"/>
        <w:rPr>
          <w:strike/>
          <w:lang w:eastAsia="ko-KR"/>
        </w:rPr>
      </w:pPr>
      <w:r w:rsidRPr="00084583">
        <w:rPr>
          <w:strike/>
          <w:lang w:eastAsia="ko-KR"/>
        </w:rPr>
        <w:t>coarseCandWedgeIndList = CoarseWedgeIndTable[</w:t>
      </w:r>
      <w:r w:rsidRPr="00084583">
        <w:rPr>
          <w:strike/>
          <w:lang w:eastAsia="de-DE"/>
        </w:rPr>
        <w:t> </w:t>
      </w:r>
      <w:r w:rsidRPr="00084583">
        <w:rPr>
          <w:strike/>
          <w:lang w:eastAsia="ko-KR"/>
        </w:rPr>
        <w:t>Log2( nT )</w:t>
      </w:r>
      <w:r w:rsidRPr="00084583">
        <w:rPr>
          <w:strike/>
          <w:lang w:eastAsia="de-DE"/>
        </w:rPr>
        <w:t> ]</w:t>
      </w:r>
      <w:r w:rsidRPr="00084583">
        <w:rPr>
          <w:strike/>
          <w:lang w:eastAsia="ko-KR"/>
        </w:rPr>
        <w:tab/>
        <w:t>(G</w:t>
      </w:r>
      <w:r w:rsidRPr="00084583">
        <w:rPr>
          <w:strike/>
          <w:lang w:eastAsia="ko-KR"/>
        </w:rPr>
        <w:noBreakHyphen/>
      </w:r>
      <w:r w:rsidR="008740D5" w:rsidRPr="00084583">
        <w:rPr>
          <w:strike/>
          <w:lang w:eastAsia="ko-KR"/>
        </w:rPr>
        <w:fldChar w:fldCharType="begin" w:fldLock="1"/>
      </w:r>
      <w:r w:rsidRPr="00084583">
        <w:rPr>
          <w:strike/>
          <w:lang w:eastAsia="ko-KR"/>
        </w:rPr>
        <w:instrText xml:space="preserve"> SEQ Equation \* ARABIC </w:instrText>
      </w:r>
      <w:r w:rsidR="008740D5" w:rsidRPr="00084583">
        <w:rPr>
          <w:strike/>
          <w:lang w:eastAsia="ko-KR"/>
        </w:rPr>
        <w:fldChar w:fldCharType="separate"/>
      </w:r>
      <w:r w:rsidRPr="00084583">
        <w:rPr>
          <w:strike/>
          <w:noProof/>
          <w:lang w:eastAsia="ko-KR"/>
        </w:rPr>
        <w:t>48</w:t>
      </w:r>
      <w:r w:rsidR="008740D5" w:rsidRPr="00084583">
        <w:rPr>
          <w:strike/>
          <w:lang w:eastAsia="ko-KR"/>
        </w:rPr>
        <w:fldChar w:fldCharType="end"/>
      </w:r>
      <w:r w:rsidRPr="00084583">
        <w:rPr>
          <w:strike/>
          <w:lang w:eastAsia="ko-KR"/>
        </w:rPr>
        <w:t>)</w:t>
      </w:r>
      <w:r w:rsidRPr="00084583">
        <w:rPr>
          <w:strike/>
          <w:lang w:eastAsia="ko-KR"/>
        </w:rPr>
        <w:br/>
        <w:t>numCoarseCandWedgeInd = NumCoarseWedgeInd[</w:t>
      </w:r>
      <w:r w:rsidRPr="00084583">
        <w:rPr>
          <w:strike/>
          <w:lang w:eastAsia="de-DE"/>
        </w:rPr>
        <w:t> </w:t>
      </w:r>
      <w:r w:rsidRPr="00084583">
        <w:rPr>
          <w:strike/>
          <w:lang w:eastAsia="ko-KR"/>
        </w:rPr>
        <w:t>Log2( nT )</w:t>
      </w:r>
      <w:r w:rsidRPr="00084583">
        <w:rPr>
          <w:strike/>
          <w:lang w:eastAsia="de-DE"/>
        </w:rPr>
        <w:t> ]</w:t>
      </w:r>
      <w:r w:rsidRPr="00084583">
        <w:rPr>
          <w:strike/>
          <w:lang w:eastAsia="ko-KR"/>
        </w:rPr>
        <w:tab/>
        <w:t>(G</w:t>
      </w:r>
      <w:r w:rsidRPr="00084583">
        <w:rPr>
          <w:strike/>
          <w:lang w:eastAsia="ko-KR"/>
        </w:rPr>
        <w:noBreakHyphen/>
      </w:r>
      <w:r w:rsidR="008740D5" w:rsidRPr="00084583">
        <w:rPr>
          <w:strike/>
          <w:lang w:eastAsia="ko-KR"/>
        </w:rPr>
        <w:fldChar w:fldCharType="begin" w:fldLock="1"/>
      </w:r>
      <w:r w:rsidRPr="00084583">
        <w:rPr>
          <w:strike/>
          <w:lang w:eastAsia="ko-KR"/>
        </w:rPr>
        <w:instrText xml:space="preserve"> SEQ Equation \* ARABIC </w:instrText>
      </w:r>
      <w:r w:rsidR="008740D5" w:rsidRPr="00084583">
        <w:rPr>
          <w:strike/>
          <w:lang w:eastAsia="ko-KR"/>
        </w:rPr>
        <w:fldChar w:fldCharType="separate"/>
      </w:r>
      <w:r w:rsidRPr="00084583">
        <w:rPr>
          <w:strike/>
          <w:noProof/>
          <w:lang w:eastAsia="ko-KR"/>
        </w:rPr>
        <w:t>49</w:t>
      </w:r>
      <w:r w:rsidR="008740D5" w:rsidRPr="00084583">
        <w:rPr>
          <w:strike/>
          <w:lang w:eastAsia="ko-KR"/>
        </w:rPr>
        <w:fldChar w:fldCharType="end"/>
      </w:r>
      <w:r w:rsidRPr="00084583">
        <w:rPr>
          <w:strike/>
          <w:lang w:eastAsia="ko-KR"/>
        </w:rPr>
        <w:t>)</w:t>
      </w:r>
    </w:p>
    <w:p w:rsidR="00BB6BCD" w:rsidRPr="00BB6BCD" w:rsidRDefault="00084583" w:rsidP="00BB6BCD">
      <w:pPr>
        <w:pStyle w:val="3D3"/>
        <w:rPr>
          <w:strike/>
          <w:lang w:eastAsia="ko-KR"/>
        </w:rPr>
      </w:pPr>
      <w:r w:rsidRPr="00084583">
        <w:rPr>
          <w:strike/>
          <w:lang w:eastAsia="ko-KR"/>
        </w:rPr>
        <w:t xml:space="preserve">The derivation process for a texture predicted wedgelet index as specified in subclause </w:t>
      </w:r>
      <w:fldSimple w:instr=" REF _Ref342862791 \r \h  \* MERGEFORMAT " w:fldLock="1">
        <w:r w:rsidRPr="00084583">
          <w:rPr>
            <w:strike/>
            <w:lang w:eastAsia="ko-KR"/>
          </w:rPr>
          <w:t>G.8.4.4.2.8.1</w:t>
        </w:r>
      </w:fldSimple>
      <w:r w:rsidRPr="00084583">
        <w:rPr>
          <w:strike/>
          <w:lang w:eastAsia="ko-KR"/>
        </w:rPr>
        <w:t xml:space="preserve"> is invoked with the luma location </w:t>
      </w:r>
      <w:r w:rsidRPr="00084583">
        <w:rPr>
          <w:strike/>
        </w:rPr>
        <w:t>( xB, yB )</w:t>
      </w:r>
      <w:r w:rsidRPr="00084583">
        <w:rPr>
          <w:strike/>
          <w:lang w:eastAsia="ko-KR"/>
        </w:rPr>
        <w:t>, the transform size nT, the candidate wedgelet indices coarseCandWedgeList and the number of candidate wedgelet indices numCoarseCandWedgeInd as inputs and the output is assigned to coarseWedgeIdx.</w:t>
      </w:r>
    </w:p>
    <w:p w:rsidR="00BB6BCD" w:rsidRPr="00BB6BCD" w:rsidRDefault="00084583" w:rsidP="00BB6BCD">
      <w:pPr>
        <w:pStyle w:val="3D3"/>
        <w:rPr>
          <w:strike/>
          <w:lang w:eastAsia="ko-KR"/>
        </w:rPr>
      </w:pPr>
      <w:r w:rsidRPr="00084583">
        <w:rPr>
          <w:strike/>
          <w:lang w:eastAsia="ko-KR"/>
        </w:rPr>
        <w:t xml:space="preserve">The list candWedgeIndList specifying indices of candidate wedgelets and the variable numCandWedgeInd specifying the number of elements in candWedgeIndList are derived by </w:t>
      </w:r>
    </w:p>
    <w:p w:rsidR="00BB6BCD" w:rsidRPr="00BB6BCD" w:rsidRDefault="00084583" w:rsidP="00BB6BCD">
      <w:pPr>
        <w:pStyle w:val="3E5"/>
        <w:rPr>
          <w:strike/>
          <w:lang w:eastAsia="ko-KR"/>
        </w:rPr>
      </w:pPr>
      <w:r w:rsidRPr="00084583">
        <w:rPr>
          <w:strike/>
          <w:lang w:eastAsia="ko-KR"/>
        </w:rPr>
        <w:t>candWedgeIndList = RefinedWedgeIndTable[</w:t>
      </w:r>
      <w:r w:rsidRPr="00084583">
        <w:rPr>
          <w:strike/>
          <w:lang w:eastAsia="de-DE"/>
        </w:rPr>
        <w:t> </w:t>
      </w:r>
      <w:r w:rsidRPr="00084583">
        <w:rPr>
          <w:strike/>
          <w:lang w:eastAsia="ko-KR"/>
        </w:rPr>
        <w:t>Log2( nT )</w:t>
      </w:r>
      <w:r w:rsidRPr="00084583">
        <w:rPr>
          <w:strike/>
          <w:lang w:eastAsia="de-DE"/>
        </w:rPr>
        <w:t> ][</w:t>
      </w:r>
      <w:r w:rsidRPr="00084583">
        <w:rPr>
          <w:strike/>
          <w:lang w:eastAsia="ko-KR"/>
        </w:rPr>
        <w:t> coarseWedgeIdx ]</w:t>
      </w:r>
      <w:r w:rsidRPr="00084583">
        <w:rPr>
          <w:strike/>
          <w:lang w:eastAsia="ko-KR"/>
        </w:rPr>
        <w:tab/>
        <w:t>(G</w:t>
      </w:r>
      <w:r w:rsidRPr="00084583">
        <w:rPr>
          <w:strike/>
          <w:lang w:eastAsia="ko-KR"/>
        </w:rPr>
        <w:noBreakHyphen/>
      </w:r>
      <w:r w:rsidR="008740D5" w:rsidRPr="00084583">
        <w:rPr>
          <w:strike/>
          <w:lang w:eastAsia="ko-KR"/>
        </w:rPr>
        <w:fldChar w:fldCharType="begin" w:fldLock="1"/>
      </w:r>
      <w:r w:rsidRPr="00084583">
        <w:rPr>
          <w:strike/>
          <w:lang w:eastAsia="ko-KR"/>
        </w:rPr>
        <w:instrText xml:space="preserve"> SEQ Equation \* ARABIC </w:instrText>
      </w:r>
      <w:r w:rsidR="008740D5" w:rsidRPr="00084583">
        <w:rPr>
          <w:strike/>
          <w:lang w:eastAsia="ko-KR"/>
        </w:rPr>
        <w:fldChar w:fldCharType="separate"/>
      </w:r>
      <w:r w:rsidRPr="00084583">
        <w:rPr>
          <w:strike/>
          <w:noProof/>
          <w:lang w:eastAsia="ko-KR"/>
        </w:rPr>
        <w:t>50</w:t>
      </w:r>
      <w:r w:rsidR="008740D5" w:rsidRPr="00084583">
        <w:rPr>
          <w:strike/>
          <w:lang w:eastAsia="ko-KR"/>
        </w:rPr>
        <w:fldChar w:fldCharType="end"/>
      </w:r>
      <w:r w:rsidRPr="00084583">
        <w:rPr>
          <w:strike/>
          <w:lang w:eastAsia="ko-KR"/>
        </w:rPr>
        <w:t>)</w:t>
      </w:r>
      <w:r w:rsidRPr="00084583">
        <w:rPr>
          <w:strike/>
          <w:lang w:eastAsia="ko-KR"/>
        </w:rPr>
        <w:br/>
        <w:t>numCandWedgeInd = NumRefinedWedgeInd[</w:t>
      </w:r>
      <w:r w:rsidRPr="00084583">
        <w:rPr>
          <w:strike/>
          <w:lang w:eastAsia="de-DE"/>
        </w:rPr>
        <w:t> </w:t>
      </w:r>
      <w:r w:rsidRPr="00084583">
        <w:rPr>
          <w:strike/>
          <w:lang w:eastAsia="ko-KR"/>
        </w:rPr>
        <w:t>Log2( nT )</w:t>
      </w:r>
      <w:r w:rsidRPr="00084583">
        <w:rPr>
          <w:strike/>
          <w:lang w:eastAsia="de-DE"/>
        </w:rPr>
        <w:t> ][</w:t>
      </w:r>
      <w:r w:rsidRPr="00084583">
        <w:rPr>
          <w:strike/>
          <w:lang w:eastAsia="ko-KR"/>
        </w:rPr>
        <w:t> coarseWedgeIdx ]</w:t>
      </w:r>
      <w:r w:rsidRPr="00084583">
        <w:rPr>
          <w:strike/>
          <w:lang w:eastAsia="ko-KR"/>
        </w:rPr>
        <w:tab/>
        <w:t>(G</w:t>
      </w:r>
      <w:r w:rsidRPr="00084583">
        <w:rPr>
          <w:strike/>
          <w:lang w:eastAsia="ko-KR"/>
        </w:rPr>
        <w:noBreakHyphen/>
      </w:r>
      <w:r w:rsidR="008740D5" w:rsidRPr="00084583">
        <w:rPr>
          <w:strike/>
          <w:lang w:eastAsia="ko-KR"/>
        </w:rPr>
        <w:fldChar w:fldCharType="begin" w:fldLock="1"/>
      </w:r>
      <w:r w:rsidRPr="00084583">
        <w:rPr>
          <w:strike/>
          <w:lang w:eastAsia="ko-KR"/>
        </w:rPr>
        <w:instrText xml:space="preserve"> SEQ Equation \* ARABIC </w:instrText>
      </w:r>
      <w:r w:rsidR="008740D5" w:rsidRPr="00084583">
        <w:rPr>
          <w:strike/>
          <w:lang w:eastAsia="ko-KR"/>
        </w:rPr>
        <w:fldChar w:fldCharType="separate"/>
      </w:r>
      <w:r w:rsidRPr="00084583">
        <w:rPr>
          <w:strike/>
          <w:noProof/>
          <w:lang w:eastAsia="ko-KR"/>
        </w:rPr>
        <w:t>51</w:t>
      </w:r>
      <w:r w:rsidR="008740D5" w:rsidRPr="00084583">
        <w:rPr>
          <w:strike/>
          <w:lang w:eastAsia="ko-KR"/>
        </w:rPr>
        <w:fldChar w:fldCharType="end"/>
      </w:r>
      <w:r w:rsidRPr="00084583">
        <w:rPr>
          <w:strike/>
          <w:lang w:eastAsia="ko-KR"/>
        </w:rPr>
        <w:t>)</w:t>
      </w:r>
    </w:p>
    <w:p w:rsidR="00BB6BCD" w:rsidRPr="00BB6BCD" w:rsidRDefault="00084583" w:rsidP="00BB6BCD">
      <w:pPr>
        <w:pStyle w:val="3U1"/>
        <w:rPr>
          <w:strike/>
          <w:lang w:eastAsia="ko-KR"/>
        </w:rPr>
      </w:pPr>
      <w:r w:rsidRPr="00084583">
        <w:rPr>
          <w:strike/>
          <w:lang w:eastAsia="ko-KR"/>
        </w:rPr>
        <w:t xml:space="preserve">The derivation process for a texture predicted wedgelet index as specified in subclause </w:t>
      </w:r>
      <w:r w:rsidRPr="00084583">
        <w:rPr>
          <w:strike/>
          <w:highlight w:val="yellow"/>
          <w:lang w:eastAsia="ko-KR"/>
        </w:rPr>
        <w:t>XXX</w:t>
      </w:r>
      <w:r w:rsidRPr="00084583">
        <w:rPr>
          <w:strike/>
          <w:lang w:eastAsia="ko-KR"/>
        </w:rPr>
        <w:t xml:space="preserve"> is invoked with the luma location </w:t>
      </w:r>
      <w:r w:rsidRPr="00084583">
        <w:rPr>
          <w:strike/>
        </w:rPr>
        <w:t>( xB, yB )</w:t>
      </w:r>
      <w:r w:rsidRPr="00084583">
        <w:rPr>
          <w:strike/>
          <w:lang w:eastAsia="ko-KR"/>
        </w:rPr>
        <w:t>, the transform size nT, the candidate wedgelet indices candWedgeIndList and the number of candidate wedgelet indices numCandWedgeInd as inputs and the output is assigned to wedgeIdx.</w:t>
      </w:r>
    </w:p>
    <w:p w:rsidR="00BB6BCD" w:rsidRPr="00BB6BCD" w:rsidRDefault="00084583" w:rsidP="00BB6BCD">
      <w:pPr>
        <w:pStyle w:val="3U1"/>
        <w:rPr>
          <w:strike/>
          <w:lang w:eastAsia="de-DE"/>
        </w:rPr>
      </w:pPr>
      <w:r w:rsidRPr="00084583">
        <w:rPr>
          <w:strike/>
          <w:lang w:eastAsia="ko-KR"/>
        </w:rPr>
        <w:t>The variable w</w:t>
      </w:r>
      <w:r w:rsidRPr="00084583">
        <w:rPr>
          <w:strike/>
          <w:lang w:eastAsia="de-DE"/>
        </w:rPr>
        <w:t>edgePattern</w:t>
      </w:r>
      <w:r w:rsidRPr="00084583">
        <w:rPr>
          <w:strike/>
          <w:lang w:eastAsia="ko-KR"/>
        </w:rPr>
        <w:t xml:space="preserve"> [ x</w:t>
      </w:r>
      <w:r w:rsidRPr="00084583">
        <w:rPr>
          <w:strike/>
          <w:lang w:eastAsia="de-DE"/>
        </w:rPr>
        <w:t> ][ </w:t>
      </w:r>
      <w:r w:rsidRPr="00084583">
        <w:rPr>
          <w:strike/>
          <w:lang w:eastAsia="ko-KR"/>
        </w:rPr>
        <w:t>y ] with x, y =0..nT−1, specifying a binary partition pattern</w:t>
      </w:r>
      <w:r w:rsidRPr="00084583">
        <w:rPr>
          <w:strike/>
          <w:lang w:eastAsia="de-DE"/>
        </w:rPr>
        <w:t xml:space="preserve"> is derived as.</w:t>
      </w:r>
    </w:p>
    <w:p w:rsidR="00BB6BCD" w:rsidRPr="00BB6BCD" w:rsidRDefault="00084583" w:rsidP="00BB6BCD">
      <w:pPr>
        <w:pStyle w:val="3E3"/>
        <w:rPr>
          <w:strike/>
          <w:lang w:eastAsia="de-DE"/>
        </w:rPr>
      </w:pPr>
      <w:r w:rsidRPr="00084583">
        <w:rPr>
          <w:strike/>
          <w:lang w:eastAsia="ko-KR"/>
        </w:rPr>
        <w:t>w</w:t>
      </w:r>
      <w:r w:rsidRPr="00084583">
        <w:rPr>
          <w:strike/>
          <w:lang w:eastAsia="de-DE"/>
        </w:rPr>
        <w:t>edgePattern = WedgePatternTable[ Log2( nT) ][ wedgeIdx] </w:t>
      </w:r>
    </w:p>
    <w:p w:rsidR="00BB6BCD" w:rsidRPr="00BB6BCD" w:rsidRDefault="00084583" w:rsidP="00BB6BCD">
      <w:pPr>
        <w:pStyle w:val="3U1"/>
        <w:rPr>
          <w:strike/>
        </w:rPr>
      </w:pPr>
      <w:r w:rsidRPr="00084583">
        <w:rPr>
          <w:strike/>
          <w:lang w:eastAsia="ko-KR"/>
        </w:rPr>
        <w:t>The depth partition value derivation and assignment process as specified in subclause </w:t>
      </w:r>
      <w:fldSimple w:instr=" REF _Ref342862791 \r \h  \* MERGEFORMAT " w:fldLock="1">
        <w:r w:rsidRPr="00084583">
          <w:rPr>
            <w:strike/>
            <w:lang w:eastAsia="ko-KR"/>
          </w:rPr>
          <w:t>G.8.4.4.2.8.1</w:t>
        </w:r>
      </w:fldSimple>
      <w:r w:rsidRPr="00084583">
        <w:rPr>
          <w:strike/>
          <w:lang w:eastAsia="ko-KR"/>
        </w:rPr>
        <w:t xml:space="preserve"> is invoked with the neighbouring samples p[ x ][ y ], the binary pattern w</w:t>
      </w:r>
      <w:r w:rsidRPr="00084583">
        <w:rPr>
          <w:strike/>
          <w:lang w:eastAsia="de-DE"/>
        </w:rPr>
        <w:t>edgePattern[</w:t>
      </w:r>
      <w:r w:rsidRPr="00084583">
        <w:rPr>
          <w:strike/>
          <w:lang w:eastAsia="ko-KR"/>
        </w:rPr>
        <w:t> </w:t>
      </w:r>
      <w:r w:rsidRPr="00084583">
        <w:rPr>
          <w:strike/>
          <w:lang w:eastAsia="de-DE"/>
        </w:rPr>
        <w:t>x</w:t>
      </w:r>
      <w:r w:rsidRPr="00084583">
        <w:rPr>
          <w:strike/>
          <w:lang w:eastAsia="ko-KR"/>
        </w:rPr>
        <w:t> </w:t>
      </w:r>
      <w:r w:rsidRPr="00084583">
        <w:rPr>
          <w:strike/>
          <w:lang w:eastAsia="de-DE"/>
        </w:rPr>
        <w:t>][</w:t>
      </w:r>
      <w:r w:rsidRPr="00084583">
        <w:rPr>
          <w:strike/>
          <w:lang w:eastAsia="ko-KR"/>
        </w:rPr>
        <w:t> </w:t>
      </w:r>
      <w:r w:rsidRPr="00084583">
        <w:rPr>
          <w:strike/>
          <w:lang w:eastAsia="de-DE"/>
        </w:rPr>
        <w:t>y</w:t>
      </w:r>
      <w:r w:rsidRPr="00084583">
        <w:rPr>
          <w:strike/>
          <w:lang w:eastAsia="ko-KR"/>
        </w:rPr>
        <w:t> </w:t>
      </w:r>
      <w:r w:rsidRPr="00084583">
        <w:rPr>
          <w:strike/>
          <w:lang w:eastAsia="de-DE"/>
        </w:rPr>
        <w:t>]</w:t>
      </w:r>
      <w:r w:rsidRPr="00084583">
        <w:rPr>
          <w:strike/>
          <w:lang w:eastAsia="ko-KR"/>
        </w:rPr>
        <w:t xml:space="preserve">, the transform size nT, the dcOffsetAvailFlag set equal to ( intraPredMode = = </w:t>
      </w:r>
      <w:r w:rsidRPr="00084583">
        <w:rPr>
          <w:strike/>
        </w:rPr>
        <w:t>Intra_DepthPartition(38) ), and the DC Offsets QuantDcOffsetP0</w:t>
      </w:r>
      <w:r w:rsidRPr="00084583">
        <w:rPr>
          <w:strike/>
          <w:lang w:eastAsia="de-DE"/>
        </w:rPr>
        <w:t>[</w:t>
      </w:r>
      <w:r w:rsidRPr="00084583">
        <w:rPr>
          <w:strike/>
          <w:lang w:eastAsia="ko-KR"/>
        </w:rPr>
        <w:t> </w:t>
      </w:r>
      <w:r w:rsidRPr="00084583">
        <w:rPr>
          <w:strike/>
          <w:lang w:eastAsia="de-DE"/>
        </w:rPr>
        <w:t>xB</w:t>
      </w:r>
      <w:r w:rsidRPr="00084583">
        <w:rPr>
          <w:strike/>
          <w:lang w:eastAsia="ko-KR"/>
        </w:rPr>
        <w:t> </w:t>
      </w:r>
      <w:r w:rsidRPr="00084583">
        <w:rPr>
          <w:strike/>
          <w:lang w:eastAsia="de-DE"/>
        </w:rPr>
        <w:t>][</w:t>
      </w:r>
      <w:r w:rsidRPr="00084583">
        <w:rPr>
          <w:strike/>
          <w:lang w:eastAsia="ko-KR"/>
        </w:rPr>
        <w:t> </w:t>
      </w:r>
      <w:r w:rsidRPr="00084583">
        <w:rPr>
          <w:strike/>
          <w:lang w:eastAsia="de-DE"/>
        </w:rPr>
        <w:t>yB</w:t>
      </w:r>
      <w:r w:rsidRPr="00084583">
        <w:rPr>
          <w:strike/>
          <w:lang w:eastAsia="ko-KR"/>
        </w:rPr>
        <w:t> </w:t>
      </w:r>
      <w:r w:rsidRPr="00084583">
        <w:rPr>
          <w:strike/>
          <w:lang w:eastAsia="de-DE"/>
        </w:rPr>
        <w:t>]</w:t>
      </w:r>
      <w:r w:rsidRPr="00084583">
        <w:rPr>
          <w:strike/>
        </w:rPr>
        <w:t>, and QuantDcOffsetP1</w:t>
      </w:r>
      <w:r w:rsidRPr="00084583">
        <w:rPr>
          <w:strike/>
          <w:lang w:eastAsia="de-DE"/>
        </w:rPr>
        <w:t>[</w:t>
      </w:r>
      <w:r w:rsidRPr="00084583">
        <w:rPr>
          <w:strike/>
          <w:lang w:eastAsia="ko-KR"/>
        </w:rPr>
        <w:t> </w:t>
      </w:r>
      <w:r w:rsidRPr="00084583">
        <w:rPr>
          <w:strike/>
          <w:lang w:eastAsia="de-DE"/>
        </w:rPr>
        <w:t>xB</w:t>
      </w:r>
      <w:r w:rsidRPr="00084583">
        <w:rPr>
          <w:strike/>
          <w:lang w:eastAsia="ko-KR"/>
        </w:rPr>
        <w:t> </w:t>
      </w:r>
      <w:r w:rsidRPr="00084583">
        <w:rPr>
          <w:strike/>
          <w:lang w:eastAsia="de-DE"/>
        </w:rPr>
        <w:t>][</w:t>
      </w:r>
      <w:r w:rsidRPr="00084583">
        <w:rPr>
          <w:strike/>
          <w:lang w:eastAsia="ko-KR"/>
        </w:rPr>
        <w:t> </w:t>
      </w:r>
      <w:r w:rsidRPr="00084583">
        <w:rPr>
          <w:strike/>
          <w:lang w:eastAsia="de-DE"/>
        </w:rPr>
        <w:t>yB</w:t>
      </w:r>
      <w:r w:rsidRPr="00084583">
        <w:rPr>
          <w:strike/>
          <w:lang w:eastAsia="ko-KR"/>
        </w:rPr>
        <w:t> </w:t>
      </w:r>
      <w:r w:rsidRPr="00084583">
        <w:rPr>
          <w:strike/>
          <w:lang w:eastAsia="de-DE"/>
        </w:rPr>
        <w:t>]</w:t>
      </w:r>
      <w:r w:rsidRPr="00084583">
        <w:rPr>
          <w:strike/>
        </w:rPr>
        <w:t xml:space="preserve"> </w:t>
      </w:r>
      <w:r w:rsidRPr="00084583">
        <w:rPr>
          <w:strike/>
          <w:lang w:eastAsia="ko-KR"/>
        </w:rPr>
        <w:t>as inputs and the output is assigned to predSamples[ x</w:t>
      </w:r>
      <w:r w:rsidRPr="00084583">
        <w:rPr>
          <w:strike/>
          <w:lang w:eastAsia="de-DE"/>
        </w:rPr>
        <w:t> ][ </w:t>
      </w:r>
      <w:r w:rsidRPr="00084583">
        <w:rPr>
          <w:strike/>
          <w:lang w:eastAsia="ko-KR"/>
        </w:rPr>
        <w:t xml:space="preserve">y ]. </w:t>
      </w:r>
    </w:p>
    <w:p w:rsidR="007B6FC0" w:rsidRPr="00BB6BCD" w:rsidRDefault="007B6FC0" w:rsidP="002A197E">
      <w:pPr>
        <w:pStyle w:val="3S0"/>
        <w:rPr>
          <w:rFonts w:eastAsia="宋体"/>
          <w:b/>
          <w:color w:val="0070C0"/>
          <w:lang w:eastAsia="zh-CN"/>
        </w:rPr>
      </w:pPr>
    </w:p>
    <w:p w:rsidR="00685895" w:rsidRDefault="0085431A">
      <w:pPr>
        <w:pStyle w:val="3U1"/>
        <w:numPr>
          <w:ilvl w:val="1"/>
          <w:numId w:val="36"/>
        </w:numPr>
        <w:rPr>
          <w:lang w:eastAsia="ko-KR"/>
        </w:rPr>
      </w:pPr>
      <w:r w:rsidRPr="00F60F40">
        <w:rPr>
          <w:lang w:eastAsia="ko-KR"/>
        </w:rPr>
        <w:t xml:space="preserve">Depending on texturePredMode and textureIntraPredMode, the variable </w:t>
      </w:r>
      <w:r w:rsidRPr="00F60F40">
        <w:rPr>
          <w:lang w:eastAsia="de-DE"/>
        </w:rPr>
        <w:t>dmmWedgeletPattern</w:t>
      </w:r>
      <w:r w:rsidRPr="00F60F40">
        <w:rPr>
          <w:lang w:eastAsia="ko-KR"/>
        </w:rPr>
        <w:t xml:space="preserve">[ x ][ y ] specifying a binary partition pattern is derived as specified in the following. </w:t>
      </w:r>
    </w:p>
    <w:p w:rsidR="0085431A" w:rsidRPr="00F60F40" w:rsidRDefault="0085431A" w:rsidP="0085431A">
      <w:pPr>
        <w:pStyle w:val="3D2"/>
        <w:rPr>
          <w:lang w:eastAsia="ko-KR"/>
        </w:rPr>
      </w:pPr>
      <w:r w:rsidRPr="00F60F40">
        <w:rPr>
          <w:lang w:eastAsia="ko-KR"/>
        </w:rPr>
        <w:t>If</w:t>
      </w:r>
      <w:r w:rsidR="00402CCD">
        <w:rPr>
          <w:rFonts w:eastAsiaTheme="minorEastAsia" w:hint="eastAsia"/>
          <w:lang w:eastAsia="zh-CN"/>
        </w:rPr>
        <w:t xml:space="preserve"> </w:t>
      </w:r>
      <w:r w:rsidRPr="00F60F40">
        <w:rPr>
          <w:lang w:eastAsia="ko-KR"/>
        </w:rPr>
        <w:t xml:space="preserve">texturePredMode is equal to MODE_INTRA and textureIntraPredMode is in the range of 2 to 34, the following applies. </w:t>
      </w:r>
    </w:p>
    <w:p w:rsidR="0085431A" w:rsidRPr="00F60F40" w:rsidRDefault="0085431A" w:rsidP="0085431A">
      <w:pPr>
        <w:pStyle w:val="3D3"/>
        <w:rPr>
          <w:lang w:eastAsia="ko-KR"/>
        </w:rPr>
      </w:pPr>
      <w:r w:rsidRPr="00F60F40">
        <w:rPr>
          <w:lang w:eastAsia="ko-KR"/>
        </w:rPr>
        <w:t xml:space="preserve">The list candWedgeIndList specifying indices of candidatewedgelets and the variable numCandWedgeInd specifying the number of elements in candWedgeIndList are derived by </w:t>
      </w:r>
    </w:p>
    <w:p w:rsidR="0085431A" w:rsidRPr="00E37758" w:rsidRDefault="0085431A" w:rsidP="0085431A">
      <w:pPr>
        <w:pStyle w:val="3E5"/>
        <w:rPr>
          <w:lang w:eastAsia="ko-KR"/>
        </w:rPr>
      </w:pPr>
      <w:r w:rsidRPr="00F60F40">
        <w:rPr>
          <w:lang w:eastAsia="ko-KR"/>
        </w:rPr>
        <w:t>candWedgeIndList = TextModePredWedgeIndTable[</w:t>
      </w:r>
      <w:r w:rsidRPr="00F60F40">
        <w:rPr>
          <w:lang w:eastAsia="de-DE"/>
        </w:rPr>
        <w:t> </w:t>
      </w:r>
      <w:r w:rsidRPr="00F60F40">
        <w:rPr>
          <w:lang w:eastAsia="ko-KR"/>
        </w:rPr>
        <w:t>Log2( nT )</w:t>
      </w:r>
      <w:r w:rsidRPr="00F60F40">
        <w:rPr>
          <w:lang w:eastAsia="de-DE"/>
        </w:rPr>
        <w:t> ][ </w:t>
      </w:r>
      <w:r w:rsidRPr="00F60F40">
        <w:rPr>
          <w:lang w:eastAsia="ko-KR"/>
        </w:rPr>
        <w:t>texturePredMode</w:t>
      </w:r>
      <w:r w:rsidRPr="00F60F40">
        <w:rPr>
          <w:lang w:eastAsia="de-DE"/>
        </w:rPr>
        <w:t> </w:t>
      </w:r>
      <w:r w:rsidRPr="00F60F40">
        <w:rPr>
          <w:lang w:eastAsia="ko-KR"/>
        </w:rPr>
        <w:t>]</w:t>
      </w:r>
      <w:r w:rsidRPr="00F60F40">
        <w:rPr>
          <w:lang w:eastAsia="ko-KR"/>
        </w:rPr>
        <w:tab/>
        <w:t>(G</w:t>
      </w:r>
      <w:r w:rsidRPr="00F60F40">
        <w:rPr>
          <w:lang w:eastAsia="ko-KR"/>
        </w:rPr>
        <w:noBreakHyphen/>
      </w:r>
      <w:r w:rsidR="008740D5" w:rsidRPr="00F60F40">
        <w:rPr>
          <w:lang w:eastAsia="ko-KR"/>
        </w:rPr>
        <w:fldChar w:fldCharType="begin" w:fldLock="1"/>
      </w:r>
      <w:r w:rsidRPr="00F60F40">
        <w:rPr>
          <w:lang w:eastAsia="ko-KR"/>
        </w:rPr>
        <w:instrText xml:space="preserve"> SEQ Equation \* ARABIC </w:instrText>
      </w:r>
      <w:r w:rsidR="008740D5" w:rsidRPr="00F60F40">
        <w:rPr>
          <w:lang w:eastAsia="ko-KR"/>
        </w:rPr>
        <w:fldChar w:fldCharType="separate"/>
      </w:r>
      <w:r>
        <w:rPr>
          <w:noProof/>
          <w:lang w:eastAsia="ko-KR"/>
        </w:rPr>
        <w:t>46</w:t>
      </w:r>
      <w:r w:rsidR="008740D5" w:rsidRPr="00F60F40">
        <w:rPr>
          <w:lang w:eastAsia="ko-KR"/>
        </w:rPr>
        <w:fldChar w:fldCharType="end"/>
      </w:r>
      <w:r w:rsidRPr="00F60F40">
        <w:rPr>
          <w:lang w:eastAsia="ko-KR"/>
        </w:rPr>
        <w:t>)</w:t>
      </w:r>
      <w:r w:rsidRPr="00F60F40">
        <w:rPr>
          <w:lang w:eastAsia="ko-KR"/>
        </w:rPr>
        <w:br/>
        <w:t>numCandWedgeInd = NumTextModePredWedgeInd[</w:t>
      </w:r>
      <w:r w:rsidRPr="00F60F40">
        <w:rPr>
          <w:lang w:eastAsia="de-DE"/>
        </w:rPr>
        <w:t> </w:t>
      </w:r>
      <w:r w:rsidRPr="00F60F40">
        <w:rPr>
          <w:lang w:eastAsia="ko-KR"/>
        </w:rPr>
        <w:t>Log2( nT )</w:t>
      </w:r>
      <w:r w:rsidRPr="00F60F40">
        <w:rPr>
          <w:lang w:eastAsia="de-DE"/>
        </w:rPr>
        <w:t> ][ </w:t>
      </w:r>
      <w:r w:rsidRPr="00F60F40">
        <w:rPr>
          <w:lang w:eastAsia="ko-KR"/>
        </w:rPr>
        <w:t>texturePredMode</w:t>
      </w:r>
      <w:r w:rsidRPr="00F60F40">
        <w:rPr>
          <w:lang w:eastAsia="de-DE"/>
        </w:rPr>
        <w:t> </w:t>
      </w:r>
      <w:r w:rsidRPr="00F60F40">
        <w:rPr>
          <w:lang w:eastAsia="ko-KR"/>
        </w:rPr>
        <w:t>]</w:t>
      </w:r>
      <w:r w:rsidRPr="00F60F40">
        <w:rPr>
          <w:lang w:eastAsia="ko-KR"/>
        </w:rPr>
        <w:tab/>
        <w:t>(G</w:t>
      </w:r>
      <w:r w:rsidRPr="00F60F40">
        <w:rPr>
          <w:lang w:eastAsia="ko-KR"/>
        </w:rPr>
        <w:noBreakHyphen/>
      </w:r>
      <w:r w:rsidR="008740D5" w:rsidRPr="00F60F40">
        <w:rPr>
          <w:lang w:eastAsia="ko-KR"/>
        </w:rPr>
        <w:fldChar w:fldCharType="begin" w:fldLock="1"/>
      </w:r>
      <w:r w:rsidRPr="00F60F40">
        <w:rPr>
          <w:lang w:eastAsia="ko-KR"/>
        </w:rPr>
        <w:instrText xml:space="preserve"> SEQ Equation \* ARABIC </w:instrText>
      </w:r>
      <w:r w:rsidR="008740D5" w:rsidRPr="00F60F40">
        <w:rPr>
          <w:lang w:eastAsia="ko-KR"/>
        </w:rPr>
        <w:fldChar w:fldCharType="separate"/>
      </w:r>
      <w:r>
        <w:rPr>
          <w:noProof/>
          <w:lang w:eastAsia="ko-KR"/>
        </w:rPr>
        <w:t>47</w:t>
      </w:r>
      <w:r w:rsidR="008740D5" w:rsidRPr="00F60F40">
        <w:rPr>
          <w:lang w:eastAsia="ko-KR"/>
        </w:rPr>
        <w:fldChar w:fldCharType="end"/>
      </w:r>
      <w:r w:rsidRPr="00F60F40">
        <w:rPr>
          <w:lang w:eastAsia="ko-KR"/>
        </w:rPr>
        <w:t>)</w:t>
      </w:r>
    </w:p>
    <w:p w:rsidR="00685895" w:rsidRDefault="00084583">
      <w:pPr>
        <w:pStyle w:val="3E5"/>
        <w:jc w:val="right"/>
        <w:rPr>
          <w:highlight w:val="yellow"/>
          <w:lang w:eastAsia="ko-KR"/>
        </w:rPr>
      </w:pPr>
      <w:r w:rsidRPr="00084583">
        <w:rPr>
          <w:highlight w:val="yellow"/>
          <w:lang w:eastAsia="de-DE"/>
        </w:rPr>
        <w:t>wedgeIdx</w:t>
      </w:r>
      <w:r w:rsidRPr="00084583">
        <w:rPr>
          <w:highlight w:val="yellow"/>
          <w:lang w:eastAsia="ko-KR"/>
        </w:rPr>
        <w:t xml:space="preserve"> </w:t>
      </w:r>
      <w:r w:rsidRPr="00084583">
        <w:rPr>
          <w:rFonts w:eastAsia="宋体"/>
          <w:highlight w:val="yellow"/>
          <w:lang w:eastAsia="zh-CN"/>
        </w:rPr>
        <w:t xml:space="preserve">  =  </w:t>
      </w:r>
      <w:r w:rsidRPr="00084583">
        <w:rPr>
          <w:highlight w:val="yellow"/>
          <w:lang w:eastAsia="ko-KR"/>
        </w:rPr>
        <w:t>candWedgeIndList</w:t>
      </w:r>
      <w:r w:rsidRPr="00084583">
        <w:rPr>
          <w:rFonts w:eastAsia="宋体"/>
          <w:highlight w:val="yellow"/>
          <w:lang w:eastAsia="zh-CN"/>
        </w:rPr>
        <w:t xml:space="preserve">[ </w:t>
      </w:r>
      <w:r w:rsidRPr="00084583">
        <w:rPr>
          <w:highlight w:val="yellow"/>
        </w:rPr>
        <w:t>wedge_</w:t>
      </w:r>
      <w:r w:rsidRPr="00084583">
        <w:rPr>
          <w:rFonts w:eastAsia="宋体"/>
          <w:highlight w:val="yellow"/>
          <w:lang w:eastAsia="zh-CN"/>
        </w:rPr>
        <w:t>predtex</w:t>
      </w:r>
      <w:r w:rsidRPr="00084583">
        <w:rPr>
          <w:highlight w:val="yellow"/>
        </w:rPr>
        <w:t>_tab_idx[ x</w:t>
      </w:r>
      <w:r w:rsidRPr="00084583">
        <w:rPr>
          <w:rFonts w:eastAsia="宋体"/>
          <w:highlight w:val="yellow"/>
          <w:lang w:eastAsia="zh-CN"/>
        </w:rPr>
        <w:t>B</w:t>
      </w:r>
      <w:r w:rsidRPr="00084583">
        <w:rPr>
          <w:highlight w:val="yellow"/>
        </w:rPr>
        <w:t> ][ y</w:t>
      </w:r>
      <w:r w:rsidRPr="00084583">
        <w:rPr>
          <w:rFonts w:eastAsia="宋体"/>
          <w:highlight w:val="yellow"/>
          <w:lang w:eastAsia="zh-CN"/>
        </w:rPr>
        <w:t>B</w:t>
      </w:r>
      <w:r w:rsidRPr="00084583">
        <w:rPr>
          <w:highlight w:val="yellow"/>
        </w:rPr>
        <w:t> ]</w:t>
      </w:r>
      <w:r w:rsidRPr="00084583">
        <w:rPr>
          <w:rFonts w:eastAsiaTheme="minorEastAsia"/>
          <w:highlight w:val="yellow"/>
          <w:lang w:eastAsia="zh-CN"/>
        </w:rPr>
        <w:t xml:space="preserve"> </w:t>
      </w:r>
      <w:r w:rsidRPr="00084583">
        <w:rPr>
          <w:rFonts w:eastAsia="宋体"/>
          <w:highlight w:val="yellow"/>
          <w:lang w:eastAsia="zh-CN"/>
        </w:rPr>
        <w:t>]          (G-48)</w:t>
      </w:r>
    </w:p>
    <w:p w:rsidR="0085431A" w:rsidRPr="00F60F40" w:rsidRDefault="0085431A" w:rsidP="0085431A">
      <w:pPr>
        <w:pStyle w:val="3D2"/>
        <w:rPr>
          <w:lang w:eastAsia="ko-KR"/>
        </w:rPr>
      </w:pPr>
      <w:r w:rsidRPr="00F60F40">
        <w:rPr>
          <w:lang w:eastAsia="ko-KR"/>
        </w:rPr>
        <w:t>Otherwise ( texturePredMode is not equal to MODE_INTRA or textureIntraPredMode is not in the range of 2 to 34), the following applies.</w:t>
      </w:r>
    </w:p>
    <w:p w:rsidR="0085431A" w:rsidRPr="00F60F40" w:rsidRDefault="0085431A" w:rsidP="0085431A">
      <w:pPr>
        <w:pStyle w:val="3D3"/>
        <w:rPr>
          <w:lang w:eastAsia="ko-KR"/>
        </w:rPr>
      </w:pPr>
      <w:r w:rsidRPr="00F60F40">
        <w:rPr>
          <w:lang w:eastAsia="ko-KR"/>
        </w:rPr>
        <w:t xml:space="preserve">The list coarseCandWedgeIndList specifying indices of candidatewedgelets and the variable numCoarseCandWedgeInd specifying the number of elements in coarseCandWedgeIndList are derived by </w:t>
      </w:r>
    </w:p>
    <w:p w:rsidR="0085431A" w:rsidRPr="00E37758" w:rsidRDefault="0085431A" w:rsidP="0085431A">
      <w:pPr>
        <w:pStyle w:val="3E5"/>
        <w:rPr>
          <w:lang w:eastAsia="ko-KR"/>
        </w:rPr>
      </w:pPr>
      <w:r w:rsidRPr="00F60F40">
        <w:rPr>
          <w:lang w:eastAsia="ko-KR"/>
        </w:rPr>
        <w:t>coarseCandWedgeIndList = CoarseWedgeIndTable[</w:t>
      </w:r>
      <w:r w:rsidRPr="00F60F40">
        <w:rPr>
          <w:lang w:eastAsia="de-DE"/>
        </w:rPr>
        <w:t> </w:t>
      </w:r>
      <w:r w:rsidRPr="00F60F40">
        <w:rPr>
          <w:lang w:eastAsia="ko-KR"/>
        </w:rPr>
        <w:t>Log2( nT )</w:t>
      </w:r>
      <w:r w:rsidRPr="00F60F40">
        <w:rPr>
          <w:lang w:eastAsia="de-DE"/>
        </w:rPr>
        <w:t> ]</w:t>
      </w:r>
      <w:r w:rsidRPr="00F60F40">
        <w:rPr>
          <w:lang w:eastAsia="ko-KR"/>
        </w:rPr>
        <w:tab/>
        <w:t>(G</w:t>
      </w:r>
      <w:r w:rsidRPr="00F60F40">
        <w:rPr>
          <w:lang w:eastAsia="ko-KR"/>
        </w:rPr>
        <w:noBreakHyphen/>
      </w:r>
      <w:r w:rsidR="008740D5" w:rsidRPr="00F60F40">
        <w:rPr>
          <w:lang w:eastAsia="ko-KR"/>
        </w:rPr>
        <w:fldChar w:fldCharType="begin" w:fldLock="1"/>
      </w:r>
      <w:r w:rsidR="00B94F63" w:rsidRPr="00F60F40">
        <w:rPr>
          <w:lang w:eastAsia="ko-KR"/>
        </w:rPr>
        <w:instrText xml:space="preserve"> SEQ Equation \* ARABIC </w:instrText>
      </w:r>
      <w:r w:rsidR="008740D5" w:rsidRPr="00F60F40">
        <w:rPr>
          <w:lang w:eastAsia="ko-KR"/>
        </w:rPr>
        <w:fldChar w:fldCharType="separate"/>
      </w:r>
      <w:r w:rsidR="00B94F63">
        <w:rPr>
          <w:noProof/>
          <w:lang w:eastAsia="ko-KR"/>
        </w:rPr>
        <w:t>4</w:t>
      </w:r>
      <w:r w:rsidR="00B94F63">
        <w:rPr>
          <w:rFonts w:eastAsia="宋体" w:hint="eastAsia"/>
          <w:noProof/>
          <w:lang w:eastAsia="zh-CN"/>
        </w:rPr>
        <w:t>9</w:t>
      </w:r>
      <w:r w:rsidR="008740D5" w:rsidRPr="00F60F40">
        <w:rPr>
          <w:lang w:eastAsia="ko-KR"/>
        </w:rPr>
        <w:fldChar w:fldCharType="end"/>
      </w:r>
      <w:r w:rsidRPr="00F60F40">
        <w:rPr>
          <w:lang w:eastAsia="ko-KR"/>
        </w:rPr>
        <w:t>)</w:t>
      </w:r>
      <w:r w:rsidRPr="00F60F40">
        <w:rPr>
          <w:lang w:eastAsia="ko-KR"/>
        </w:rPr>
        <w:br/>
        <w:t>numCoarseCandWedgeInd = NumCoarseWedgeInd[</w:t>
      </w:r>
      <w:r w:rsidRPr="00F60F40">
        <w:rPr>
          <w:lang w:eastAsia="de-DE"/>
        </w:rPr>
        <w:t> </w:t>
      </w:r>
      <w:r w:rsidRPr="00F60F40">
        <w:rPr>
          <w:lang w:eastAsia="ko-KR"/>
        </w:rPr>
        <w:t>Log2( nT )</w:t>
      </w:r>
      <w:r w:rsidRPr="00F60F40">
        <w:rPr>
          <w:lang w:eastAsia="de-DE"/>
        </w:rPr>
        <w:t> ]</w:t>
      </w:r>
      <w:r w:rsidRPr="00F60F40">
        <w:rPr>
          <w:lang w:eastAsia="ko-KR"/>
        </w:rPr>
        <w:tab/>
        <w:t>(G</w:t>
      </w:r>
      <w:r w:rsidRPr="00F60F40">
        <w:rPr>
          <w:lang w:eastAsia="ko-KR"/>
        </w:rPr>
        <w:noBreakHyphen/>
      </w:r>
      <w:r w:rsidR="00B94F63">
        <w:rPr>
          <w:rFonts w:eastAsia="宋体" w:hint="eastAsia"/>
          <w:lang w:eastAsia="zh-CN"/>
        </w:rPr>
        <w:t>50</w:t>
      </w:r>
      <w:r w:rsidRPr="00F60F40">
        <w:rPr>
          <w:lang w:eastAsia="ko-KR"/>
        </w:rPr>
        <w:t>)</w:t>
      </w:r>
    </w:p>
    <w:p w:rsidR="0085431A" w:rsidRPr="00F60F40" w:rsidRDefault="0085431A" w:rsidP="0085431A">
      <w:pPr>
        <w:pStyle w:val="3D3"/>
        <w:rPr>
          <w:lang w:eastAsia="ko-KR"/>
        </w:rPr>
      </w:pPr>
      <w:r w:rsidRPr="00F60F40">
        <w:rPr>
          <w:lang w:eastAsia="ko-KR"/>
        </w:rPr>
        <w:t xml:space="preserve">The derivation process for a texture predicted wedgelet index as specified in subclause </w:t>
      </w:r>
      <w:r w:rsidR="008740D5" w:rsidRPr="00F60F40">
        <w:rPr>
          <w:lang w:eastAsia="ko-KR"/>
        </w:rPr>
        <w:lastRenderedPageBreak/>
        <w:fldChar w:fldCharType="begin" w:fldLock="1"/>
      </w:r>
      <w:r w:rsidRPr="00F60F40">
        <w:rPr>
          <w:lang w:eastAsia="ko-KR"/>
        </w:rPr>
        <w:instrText xml:space="preserve"> REF _Ref342862791 \r \h </w:instrText>
      </w:r>
      <w:r w:rsidR="008740D5" w:rsidRPr="00F60F40">
        <w:rPr>
          <w:lang w:eastAsia="ko-KR"/>
        </w:rPr>
      </w:r>
      <w:r w:rsidR="008740D5" w:rsidRPr="00F60F40">
        <w:rPr>
          <w:lang w:eastAsia="ko-KR"/>
        </w:rPr>
        <w:fldChar w:fldCharType="separate"/>
      </w:r>
      <w:r>
        <w:rPr>
          <w:lang w:eastAsia="ko-KR"/>
        </w:rPr>
        <w:t>G.8.4.4.2.8.1</w:t>
      </w:r>
      <w:r w:rsidR="008740D5" w:rsidRPr="00F60F40">
        <w:rPr>
          <w:lang w:eastAsia="ko-KR"/>
        </w:rPr>
        <w:fldChar w:fldCharType="end"/>
      </w:r>
      <w:r w:rsidRPr="00F60F40">
        <w:rPr>
          <w:lang w:eastAsia="ko-KR"/>
        </w:rPr>
        <w:t xml:space="preserve">is invoked with the luma location </w:t>
      </w:r>
      <w:r w:rsidRPr="00F60F40">
        <w:t>( xB, yB )</w:t>
      </w:r>
      <w:r w:rsidRPr="00F60F40">
        <w:rPr>
          <w:lang w:eastAsia="ko-KR"/>
        </w:rPr>
        <w:t>, the transform size nT, the candidate wedgelet indices coarseCandWedgeList and the number of candidate wedgelet indices numCoarseCandWedgeInd as inputs and the output is assigned to coarseWedgeIdx.</w:t>
      </w:r>
    </w:p>
    <w:p w:rsidR="0085431A" w:rsidRPr="00C52321" w:rsidRDefault="0085431A" w:rsidP="0085431A">
      <w:pPr>
        <w:pStyle w:val="3D3"/>
        <w:rPr>
          <w:lang w:eastAsia="ko-KR"/>
        </w:rPr>
      </w:pPr>
      <w:r w:rsidRPr="00F60F40">
        <w:rPr>
          <w:lang w:eastAsia="ko-KR"/>
        </w:rPr>
        <w:t xml:space="preserve">The list candWedgeIndList specifying indices of candidatewedgelets and the variable numCandWedgeInd specifying the number of elements in candWedgeIndList are derived by </w:t>
      </w:r>
    </w:p>
    <w:p w:rsidR="00C52321" w:rsidRPr="00C52321" w:rsidRDefault="00C52321" w:rsidP="00C52321">
      <w:pPr>
        <w:pStyle w:val="3D3"/>
        <w:numPr>
          <w:ilvl w:val="0"/>
          <w:numId w:val="0"/>
        </w:numPr>
        <w:ind w:leftChars="649" w:left="1428" w:firstLineChars="200" w:firstLine="400"/>
        <w:rPr>
          <w:lang w:eastAsia="ko-KR"/>
        </w:rPr>
      </w:pPr>
      <w:r w:rsidRPr="00F60F40">
        <w:rPr>
          <w:lang w:eastAsia="ko-KR"/>
        </w:rPr>
        <w:t>candWedgeIndList = RefinedWedgeIndTable[</w:t>
      </w:r>
      <w:r w:rsidRPr="00F60F40">
        <w:rPr>
          <w:lang w:eastAsia="de-DE"/>
        </w:rPr>
        <w:t> </w:t>
      </w:r>
      <w:r w:rsidRPr="00F60F40">
        <w:rPr>
          <w:lang w:eastAsia="ko-KR"/>
        </w:rPr>
        <w:t>Log2( nT )</w:t>
      </w:r>
      <w:r w:rsidRPr="00F60F40">
        <w:rPr>
          <w:lang w:eastAsia="de-DE"/>
        </w:rPr>
        <w:t> ][</w:t>
      </w:r>
      <w:r w:rsidRPr="00F60F40">
        <w:rPr>
          <w:lang w:eastAsia="ko-KR"/>
        </w:rPr>
        <w:t> coarseWedgeIdx ]</w:t>
      </w:r>
      <w:r w:rsidRPr="00F60F40">
        <w:rPr>
          <w:lang w:eastAsia="ko-KR"/>
        </w:rPr>
        <w:tab/>
        <w:t>(G</w:t>
      </w:r>
      <w:r w:rsidRPr="00F60F40">
        <w:rPr>
          <w:lang w:eastAsia="ko-KR"/>
        </w:rPr>
        <w:noBreakHyphen/>
      </w:r>
      <w:r w:rsidR="008740D5" w:rsidRPr="00F60F40">
        <w:rPr>
          <w:lang w:eastAsia="ko-KR"/>
        </w:rPr>
        <w:fldChar w:fldCharType="begin" w:fldLock="1"/>
      </w:r>
      <w:r w:rsidRPr="00F60F40">
        <w:rPr>
          <w:lang w:eastAsia="ko-KR"/>
        </w:rPr>
        <w:instrText xml:space="preserve"> SEQ Equation \* ARABIC </w:instrText>
      </w:r>
      <w:r w:rsidR="008740D5" w:rsidRPr="00F60F40">
        <w:rPr>
          <w:lang w:eastAsia="ko-KR"/>
        </w:rPr>
        <w:fldChar w:fldCharType="separate"/>
      </w:r>
      <w:r>
        <w:rPr>
          <w:noProof/>
          <w:lang w:eastAsia="ko-KR"/>
        </w:rPr>
        <w:t>5</w:t>
      </w:r>
      <w:r>
        <w:rPr>
          <w:rFonts w:eastAsia="宋体" w:hint="eastAsia"/>
          <w:noProof/>
          <w:lang w:eastAsia="zh-CN"/>
        </w:rPr>
        <w:t>1</w:t>
      </w:r>
      <w:r w:rsidR="008740D5" w:rsidRPr="00F60F40">
        <w:rPr>
          <w:lang w:eastAsia="ko-KR"/>
        </w:rPr>
        <w:fldChar w:fldCharType="end"/>
      </w:r>
      <w:r w:rsidRPr="00F60F40">
        <w:rPr>
          <w:lang w:eastAsia="ko-KR"/>
        </w:rPr>
        <w:t>)</w:t>
      </w:r>
      <w:r w:rsidRPr="00F60F40">
        <w:rPr>
          <w:lang w:eastAsia="ko-KR"/>
        </w:rPr>
        <w:br/>
      </w:r>
      <w:r>
        <w:rPr>
          <w:rFonts w:eastAsia="宋体" w:hint="eastAsia"/>
          <w:lang w:eastAsia="zh-CN"/>
        </w:rPr>
        <w:t xml:space="preserve">    </w:t>
      </w:r>
      <w:r w:rsidRPr="00F60F40">
        <w:rPr>
          <w:lang w:eastAsia="ko-KR"/>
        </w:rPr>
        <w:t>numCandWedgeInd = NumRefinedWedgeInd[</w:t>
      </w:r>
      <w:r w:rsidRPr="00F60F40">
        <w:rPr>
          <w:lang w:eastAsia="de-DE"/>
        </w:rPr>
        <w:t> </w:t>
      </w:r>
      <w:r w:rsidRPr="00F60F40">
        <w:rPr>
          <w:lang w:eastAsia="ko-KR"/>
        </w:rPr>
        <w:t>Log2( nT )</w:t>
      </w:r>
      <w:r w:rsidRPr="00F60F40">
        <w:rPr>
          <w:lang w:eastAsia="de-DE"/>
        </w:rPr>
        <w:t> ][</w:t>
      </w:r>
      <w:r w:rsidRPr="00F60F40">
        <w:rPr>
          <w:lang w:eastAsia="ko-KR"/>
        </w:rPr>
        <w:t> coarseWedgeIdx ]</w:t>
      </w:r>
      <w:r w:rsidRPr="00F60F40">
        <w:rPr>
          <w:lang w:eastAsia="ko-KR"/>
        </w:rPr>
        <w:tab/>
        <w:t>(G</w:t>
      </w:r>
      <w:r w:rsidRPr="00F60F40">
        <w:rPr>
          <w:lang w:eastAsia="ko-KR"/>
        </w:rPr>
        <w:noBreakHyphen/>
      </w:r>
      <w:r w:rsidR="008740D5" w:rsidRPr="00F60F40">
        <w:rPr>
          <w:lang w:eastAsia="ko-KR"/>
        </w:rPr>
        <w:fldChar w:fldCharType="begin" w:fldLock="1"/>
      </w:r>
      <w:r w:rsidRPr="00F60F40">
        <w:rPr>
          <w:lang w:eastAsia="ko-KR"/>
        </w:rPr>
        <w:instrText xml:space="preserve"> SEQ Equation \* ARABIC </w:instrText>
      </w:r>
      <w:r w:rsidR="008740D5" w:rsidRPr="00F60F40">
        <w:rPr>
          <w:lang w:eastAsia="ko-KR"/>
        </w:rPr>
        <w:fldChar w:fldCharType="separate"/>
      </w:r>
      <w:r>
        <w:rPr>
          <w:noProof/>
          <w:lang w:eastAsia="ko-KR"/>
        </w:rPr>
        <w:t>5</w:t>
      </w:r>
      <w:r>
        <w:rPr>
          <w:rFonts w:eastAsia="宋体" w:hint="eastAsia"/>
          <w:noProof/>
          <w:lang w:eastAsia="zh-CN"/>
        </w:rPr>
        <w:t>2</w:t>
      </w:r>
      <w:r w:rsidR="008740D5" w:rsidRPr="00F60F40">
        <w:rPr>
          <w:lang w:eastAsia="ko-KR"/>
        </w:rPr>
        <w:fldChar w:fldCharType="end"/>
      </w:r>
      <w:r w:rsidRPr="00F60F40">
        <w:rPr>
          <w:lang w:eastAsia="ko-KR"/>
        </w:rPr>
        <w:t>)</w:t>
      </w:r>
    </w:p>
    <w:p w:rsidR="00C52321" w:rsidRPr="00E02606" w:rsidRDefault="00084583" w:rsidP="0085431A">
      <w:pPr>
        <w:pStyle w:val="3D3"/>
        <w:rPr>
          <w:highlight w:val="yellow"/>
          <w:lang w:eastAsia="ko-KR"/>
        </w:rPr>
      </w:pPr>
      <w:r w:rsidRPr="00084583">
        <w:rPr>
          <w:highlight w:val="yellow"/>
          <w:lang w:eastAsia="ko-KR"/>
        </w:rPr>
        <w:t>The derivation process for a texture predicted wedgelet index as specified in subclause XXX is invoked with the luma location ( xB, yB ), the transform size nT, the candidate wedgelet indices candWedgeIndList and the number of candidate wedgelet indices numCandWedgeInd as inputs and the output is assigned to wedgeIdx.</w:t>
      </w:r>
    </w:p>
    <w:p w:rsidR="0085431A" w:rsidRPr="00F60F40" w:rsidRDefault="0085431A" w:rsidP="0085431A">
      <w:pPr>
        <w:pStyle w:val="3U1"/>
        <w:rPr>
          <w:lang w:eastAsia="de-DE"/>
        </w:rPr>
      </w:pPr>
      <w:r w:rsidRPr="00F60F40">
        <w:rPr>
          <w:lang w:eastAsia="ko-KR"/>
        </w:rPr>
        <w:t>The variable w</w:t>
      </w:r>
      <w:r w:rsidRPr="00F60F40">
        <w:rPr>
          <w:lang w:eastAsia="de-DE"/>
        </w:rPr>
        <w:t>edgePattern</w:t>
      </w:r>
      <w:r w:rsidRPr="00F60F40">
        <w:rPr>
          <w:lang w:eastAsia="ko-KR"/>
        </w:rPr>
        <w:t>[ x</w:t>
      </w:r>
      <w:r w:rsidRPr="00F60F40">
        <w:rPr>
          <w:lang w:eastAsia="de-DE"/>
        </w:rPr>
        <w:t> ][ </w:t>
      </w:r>
      <w:r w:rsidRPr="00F60F40">
        <w:rPr>
          <w:lang w:eastAsia="ko-KR"/>
        </w:rPr>
        <w:t>y ] with x, y =0..nT−1, specifying a binary partition pattern</w:t>
      </w:r>
      <w:r w:rsidRPr="00F60F40">
        <w:rPr>
          <w:lang w:eastAsia="de-DE"/>
        </w:rPr>
        <w:t xml:space="preserve"> is derived as.</w:t>
      </w:r>
    </w:p>
    <w:p w:rsidR="0085431A" w:rsidRPr="00F60F40" w:rsidRDefault="0085431A" w:rsidP="0085431A">
      <w:pPr>
        <w:pStyle w:val="3E3"/>
        <w:rPr>
          <w:lang w:eastAsia="de-DE"/>
        </w:rPr>
      </w:pPr>
      <w:r w:rsidRPr="00F60F40">
        <w:rPr>
          <w:lang w:eastAsia="ko-KR"/>
        </w:rPr>
        <w:t>w</w:t>
      </w:r>
      <w:r w:rsidRPr="00F60F40">
        <w:rPr>
          <w:lang w:eastAsia="de-DE"/>
        </w:rPr>
        <w:t>edgePattern= WedgePatternTable[ Log2( nT) ][ wedgeIdx] </w:t>
      </w:r>
    </w:p>
    <w:p w:rsidR="0085431A" w:rsidRPr="00F60F40" w:rsidRDefault="0085431A" w:rsidP="0085431A">
      <w:pPr>
        <w:pStyle w:val="3U1"/>
      </w:pPr>
      <w:r w:rsidRPr="00F60F40">
        <w:rPr>
          <w:lang w:eastAsia="ko-KR"/>
        </w:rPr>
        <w:t>The depth partition value derivation and assignment process as specified in subclause </w:t>
      </w:r>
      <w:r w:rsidR="008740D5" w:rsidRPr="00F60F40">
        <w:rPr>
          <w:lang w:eastAsia="ko-KR"/>
        </w:rPr>
        <w:fldChar w:fldCharType="begin" w:fldLock="1"/>
      </w:r>
      <w:r w:rsidRPr="00F60F40">
        <w:rPr>
          <w:lang w:eastAsia="ko-KR"/>
        </w:rPr>
        <w:instrText xml:space="preserve"> REF _Ref342862791 \r \h </w:instrText>
      </w:r>
      <w:r w:rsidR="008740D5" w:rsidRPr="00F60F40">
        <w:rPr>
          <w:lang w:eastAsia="ko-KR"/>
        </w:rPr>
      </w:r>
      <w:r w:rsidR="008740D5" w:rsidRPr="00F60F40">
        <w:rPr>
          <w:lang w:eastAsia="ko-KR"/>
        </w:rPr>
        <w:fldChar w:fldCharType="separate"/>
      </w:r>
      <w:r>
        <w:rPr>
          <w:lang w:eastAsia="ko-KR"/>
        </w:rPr>
        <w:t>G.8.4.4.2.8.1</w:t>
      </w:r>
      <w:r w:rsidR="008740D5" w:rsidRPr="00F60F40">
        <w:rPr>
          <w:lang w:eastAsia="ko-KR"/>
        </w:rPr>
        <w:fldChar w:fldCharType="end"/>
      </w:r>
      <w:r w:rsidRPr="00F60F40">
        <w:rPr>
          <w:lang w:eastAsia="ko-KR"/>
        </w:rPr>
        <w:t xml:space="preserve"> is invoked with the neighbouring samples p[ x ][ y ], the binary pattern w</w:t>
      </w:r>
      <w:r w:rsidRPr="00F60F40">
        <w:rPr>
          <w:lang w:eastAsia="de-DE"/>
        </w:rPr>
        <w:t>edgePattern[</w:t>
      </w:r>
      <w:r w:rsidRPr="00F60F40">
        <w:rPr>
          <w:lang w:eastAsia="ko-KR"/>
        </w:rPr>
        <w:t> </w:t>
      </w:r>
      <w:r w:rsidRPr="00F60F40">
        <w:rPr>
          <w:lang w:eastAsia="de-DE"/>
        </w:rPr>
        <w:t>x</w:t>
      </w:r>
      <w:r w:rsidRPr="00F60F40">
        <w:rPr>
          <w:lang w:eastAsia="ko-KR"/>
        </w:rPr>
        <w:t> </w:t>
      </w:r>
      <w:r w:rsidRPr="00F60F40">
        <w:rPr>
          <w:lang w:eastAsia="de-DE"/>
        </w:rPr>
        <w:t>][</w:t>
      </w:r>
      <w:r w:rsidRPr="00F60F40">
        <w:rPr>
          <w:lang w:eastAsia="ko-KR"/>
        </w:rPr>
        <w:t> </w:t>
      </w:r>
      <w:r w:rsidRPr="00F60F40">
        <w:rPr>
          <w:lang w:eastAsia="de-DE"/>
        </w:rPr>
        <w:t>y</w:t>
      </w:r>
      <w:r w:rsidRPr="00F60F40">
        <w:rPr>
          <w:lang w:eastAsia="ko-KR"/>
        </w:rPr>
        <w:t> </w:t>
      </w:r>
      <w:r w:rsidRPr="00F60F40">
        <w:rPr>
          <w:lang w:eastAsia="de-DE"/>
        </w:rPr>
        <w:t>]</w:t>
      </w:r>
      <w:r w:rsidRPr="00F60F40">
        <w:rPr>
          <w:lang w:eastAsia="ko-KR"/>
        </w:rPr>
        <w:t xml:space="preserve">, the transform size nT, the dcOffsetAvailFlag set equal to ( intraPredMode = = </w:t>
      </w:r>
      <w:r w:rsidRPr="00F60F40">
        <w:t>Intra_DepthPartition(38) ), and the DC Offsets QuantDcOffsetP0</w:t>
      </w:r>
      <w:r w:rsidRPr="00F60F40">
        <w:rPr>
          <w:lang w:eastAsia="de-DE"/>
        </w:rPr>
        <w:t>[</w:t>
      </w:r>
      <w:r w:rsidRPr="00F60F40">
        <w:rPr>
          <w:lang w:eastAsia="ko-KR"/>
        </w:rPr>
        <w:t> </w:t>
      </w:r>
      <w:r w:rsidRPr="00F60F40">
        <w:rPr>
          <w:lang w:eastAsia="de-DE"/>
        </w:rPr>
        <w:t>xB</w:t>
      </w:r>
      <w:r w:rsidRPr="00F60F40">
        <w:rPr>
          <w:lang w:eastAsia="ko-KR"/>
        </w:rPr>
        <w:t> </w:t>
      </w:r>
      <w:r w:rsidRPr="00F60F40">
        <w:rPr>
          <w:lang w:eastAsia="de-DE"/>
        </w:rPr>
        <w:t>][</w:t>
      </w:r>
      <w:r w:rsidRPr="00F60F40">
        <w:rPr>
          <w:lang w:eastAsia="ko-KR"/>
        </w:rPr>
        <w:t> </w:t>
      </w:r>
      <w:r w:rsidRPr="00F60F40">
        <w:rPr>
          <w:lang w:eastAsia="de-DE"/>
        </w:rPr>
        <w:t>yB</w:t>
      </w:r>
      <w:r w:rsidRPr="00F60F40">
        <w:rPr>
          <w:lang w:eastAsia="ko-KR"/>
        </w:rPr>
        <w:t> </w:t>
      </w:r>
      <w:r w:rsidRPr="00F60F40">
        <w:rPr>
          <w:lang w:eastAsia="de-DE"/>
        </w:rPr>
        <w:t>]</w:t>
      </w:r>
      <w:r w:rsidRPr="00F60F40">
        <w:t>, and QuantDcOffsetP1</w:t>
      </w:r>
      <w:r w:rsidRPr="00F60F40">
        <w:rPr>
          <w:lang w:eastAsia="de-DE"/>
        </w:rPr>
        <w:t>[</w:t>
      </w:r>
      <w:r w:rsidRPr="00F60F40">
        <w:rPr>
          <w:lang w:eastAsia="ko-KR"/>
        </w:rPr>
        <w:t> </w:t>
      </w:r>
      <w:r w:rsidRPr="00F60F40">
        <w:rPr>
          <w:lang w:eastAsia="de-DE"/>
        </w:rPr>
        <w:t>xB</w:t>
      </w:r>
      <w:r w:rsidRPr="00F60F40">
        <w:rPr>
          <w:lang w:eastAsia="ko-KR"/>
        </w:rPr>
        <w:t> </w:t>
      </w:r>
      <w:r w:rsidRPr="00F60F40">
        <w:rPr>
          <w:lang w:eastAsia="de-DE"/>
        </w:rPr>
        <w:t>][</w:t>
      </w:r>
      <w:r w:rsidRPr="00F60F40">
        <w:rPr>
          <w:lang w:eastAsia="ko-KR"/>
        </w:rPr>
        <w:t> </w:t>
      </w:r>
      <w:r w:rsidRPr="00F60F40">
        <w:rPr>
          <w:lang w:eastAsia="de-DE"/>
        </w:rPr>
        <w:t>yB</w:t>
      </w:r>
      <w:r w:rsidRPr="00F60F40">
        <w:rPr>
          <w:lang w:eastAsia="ko-KR"/>
        </w:rPr>
        <w:t> </w:t>
      </w:r>
      <w:r w:rsidRPr="00F60F40">
        <w:rPr>
          <w:lang w:eastAsia="de-DE"/>
        </w:rPr>
        <w:t>]</w:t>
      </w:r>
      <w:r w:rsidRPr="00F60F40">
        <w:rPr>
          <w:lang w:eastAsia="ko-KR"/>
        </w:rPr>
        <w:t>as inputs and the output is assigned to predSamples[ x</w:t>
      </w:r>
      <w:r w:rsidRPr="00F60F40">
        <w:rPr>
          <w:lang w:eastAsia="de-DE"/>
        </w:rPr>
        <w:t> ][ </w:t>
      </w:r>
      <w:r w:rsidRPr="00F60F40">
        <w:rPr>
          <w:lang w:eastAsia="ko-KR"/>
        </w:rPr>
        <w:t xml:space="preserve">y ]. </w:t>
      </w:r>
    </w:p>
    <w:p w:rsidR="0085431A" w:rsidRPr="0085431A" w:rsidRDefault="0085431A" w:rsidP="002A197E">
      <w:pPr>
        <w:pStyle w:val="3S0"/>
        <w:rPr>
          <w:rFonts w:eastAsia="宋体"/>
          <w:b/>
          <w:color w:val="0070C0"/>
          <w:lang w:eastAsia="zh-CN"/>
        </w:rPr>
      </w:pPr>
    </w:p>
    <w:sectPr w:rsidR="0085431A" w:rsidRPr="0085431A" w:rsidSect="00850FAE">
      <w:footerReference w:type="default" r:id="rId18"/>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806" w:rsidRDefault="00774806">
      <w:r>
        <w:separator/>
      </w:r>
    </w:p>
  </w:endnote>
  <w:endnote w:type="continuationSeparator" w:id="1">
    <w:p w:rsidR="00774806" w:rsidRDefault="007748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imes New Roman Bold">
    <w:panose1 w:val="02020803070505020304"/>
    <w:charset w:val="00"/>
    <w:family w:val="auto"/>
    <w:pitch w:val="variable"/>
    <w:sig w:usb0="E0002AEF" w:usb1="C0007841" w:usb2="00000009"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Malgun Gothic">
    <w:altName w:val="Dotum"/>
    <w:charset w:val="81"/>
    <w:family w:val="swiss"/>
    <w:pitch w:val="variable"/>
    <w:sig w:usb0="900002AF" w:usb1="09D77CFB" w:usb2="00000012" w:usb3="00000000" w:csb0="0008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296" w:rsidRDefault="00C03296"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740D5">
      <w:rPr>
        <w:rStyle w:val="a5"/>
      </w:rPr>
      <w:fldChar w:fldCharType="begin"/>
    </w:r>
    <w:r>
      <w:rPr>
        <w:rStyle w:val="a5"/>
      </w:rPr>
      <w:instrText xml:space="preserve"> PAGE </w:instrText>
    </w:r>
    <w:r w:rsidR="008740D5">
      <w:rPr>
        <w:rStyle w:val="a5"/>
      </w:rPr>
      <w:fldChar w:fldCharType="separate"/>
    </w:r>
    <w:r w:rsidR="00365615">
      <w:rPr>
        <w:rStyle w:val="a5"/>
        <w:noProof/>
      </w:rPr>
      <w:t>5</w:t>
    </w:r>
    <w:r w:rsidR="008740D5">
      <w:rPr>
        <w:rStyle w:val="a5"/>
      </w:rPr>
      <w:fldChar w:fldCharType="end"/>
    </w:r>
    <w:r>
      <w:rPr>
        <w:rStyle w:val="a5"/>
      </w:rPr>
      <w:tab/>
      <w:t xml:space="preserve">Date Saved: </w:t>
    </w:r>
    <w:r w:rsidR="008740D5">
      <w:rPr>
        <w:rStyle w:val="a5"/>
      </w:rPr>
      <w:fldChar w:fldCharType="begin"/>
    </w:r>
    <w:r>
      <w:rPr>
        <w:rStyle w:val="a5"/>
      </w:rPr>
      <w:instrText xml:space="preserve"> SAVEDATE  \@ "yyyy-MM-dd"  \* MERGEFORMAT </w:instrText>
    </w:r>
    <w:r w:rsidR="008740D5">
      <w:rPr>
        <w:rStyle w:val="a5"/>
      </w:rPr>
      <w:fldChar w:fldCharType="separate"/>
    </w:r>
    <w:ins w:id="130" w:author="Administrator" w:date="2013-01-14T18:42:00Z">
      <w:r w:rsidR="00365615">
        <w:rPr>
          <w:rStyle w:val="a5"/>
          <w:noProof/>
        </w:rPr>
        <w:t>2013-01-14</w:t>
      </w:r>
    </w:ins>
    <w:del w:id="131" w:author="Administrator" w:date="2013-01-14T18:42:00Z">
      <w:r w:rsidR="000C3ECA" w:rsidDel="00365615">
        <w:rPr>
          <w:rStyle w:val="a5"/>
          <w:noProof/>
        </w:rPr>
        <w:delText>2013-01-10</w:delText>
      </w:r>
    </w:del>
    <w:r w:rsidR="008740D5">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806" w:rsidRDefault="00774806">
      <w:r>
        <w:separator/>
      </w:r>
    </w:p>
  </w:footnote>
  <w:footnote w:type="continuationSeparator" w:id="1">
    <w:p w:rsidR="00774806" w:rsidRDefault="007748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C43DFD"/>
    <w:multiLevelType w:val="hybridMultilevel"/>
    <w:tmpl w:val="B148CADC"/>
    <w:lvl w:ilvl="0" w:tplc="9A3EB7CE">
      <w:start w:val="1"/>
      <w:numFmt w:val="decimal"/>
      <w:lvlText w:val="[%1]"/>
      <w:lvlJc w:val="left"/>
      <w:pPr>
        <w:tabs>
          <w:tab w:val="num" w:pos="360"/>
        </w:tabs>
        <w:ind w:left="360" w:hanging="360"/>
      </w:pPr>
      <w:rPr>
        <w:rFont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E8087C"/>
    <w:multiLevelType w:val="hybridMultilevel"/>
    <w:tmpl w:val="4024F40A"/>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F543AEC"/>
    <w:multiLevelType w:val="hybridMultilevel"/>
    <w:tmpl w:val="1A4E811C"/>
    <w:lvl w:ilvl="0" w:tplc="1276BEE6">
      <w:start w:val="1"/>
      <w:numFmt w:val="bullet"/>
      <w:lvlText w:val="−"/>
      <w:lvlJc w:val="left"/>
      <w:pPr>
        <w:ind w:left="1069" w:hanging="360"/>
      </w:pPr>
      <w:rPr>
        <w:rFonts w:ascii="Courier New" w:hAnsi="Courier New" w:hint="default"/>
      </w:rPr>
    </w:lvl>
    <w:lvl w:ilvl="1" w:tplc="1276BEE6">
      <w:start w:val="1"/>
      <w:numFmt w:val="bullet"/>
      <w:lvlText w:val="−"/>
      <w:lvlJc w:val="left"/>
      <w:pPr>
        <w:ind w:left="1788" w:hanging="360"/>
      </w:pPr>
      <w:rPr>
        <w:rFonts w:ascii="Courier New" w:hAnsi="Courier New" w:hint="default"/>
      </w:rPr>
    </w:lvl>
    <w:lvl w:ilvl="2" w:tplc="0407001B" w:tentative="1">
      <w:start w:val="1"/>
      <w:numFmt w:val="bullet"/>
      <w:lvlText w:val=""/>
      <w:lvlJc w:val="left"/>
      <w:pPr>
        <w:ind w:left="2508" w:hanging="360"/>
      </w:pPr>
      <w:rPr>
        <w:rFonts w:ascii="Wingdings" w:hAnsi="Wingdings" w:hint="default"/>
      </w:rPr>
    </w:lvl>
    <w:lvl w:ilvl="3" w:tplc="0407000F" w:tentative="1">
      <w:start w:val="1"/>
      <w:numFmt w:val="bullet"/>
      <w:lvlText w:val=""/>
      <w:lvlJc w:val="left"/>
      <w:pPr>
        <w:ind w:left="3228" w:hanging="360"/>
      </w:pPr>
      <w:rPr>
        <w:rFonts w:ascii="Symbol" w:hAnsi="Symbol" w:hint="default"/>
      </w:rPr>
    </w:lvl>
    <w:lvl w:ilvl="4" w:tplc="04070019" w:tentative="1">
      <w:start w:val="1"/>
      <w:numFmt w:val="bullet"/>
      <w:lvlText w:val="o"/>
      <w:lvlJc w:val="left"/>
      <w:pPr>
        <w:ind w:left="3948" w:hanging="360"/>
      </w:pPr>
      <w:rPr>
        <w:rFonts w:ascii="Courier New" w:hAnsi="Courier New" w:cs="Courier New" w:hint="default"/>
      </w:rPr>
    </w:lvl>
    <w:lvl w:ilvl="5" w:tplc="0407001B" w:tentative="1">
      <w:start w:val="1"/>
      <w:numFmt w:val="bullet"/>
      <w:lvlText w:val=""/>
      <w:lvlJc w:val="left"/>
      <w:pPr>
        <w:ind w:left="4668" w:hanging="360"/>
      </w:pPr>
      <w:rPr>
        <w:rFonts w:ascii="Wingdings" w:hAnsi="Wingdings" w:hint="default"/>
      </w:rPr>
    </w:lvl>
    <w:lvl w:ilvl="6" w:tplc="0407000F" w:tentative="1">
      <w:start w:val="1"/>
      <w:numFmt w:val="bullet"/>
      <w:lvlText w:val=""/>
      <w:lvlJc w:val="left"/>
      <w:pPr>
        <w:ind w:left="5388" w:hanging="360"/>
      </w:pPr>
      <w:rPr>
        <w:rFonts w:ascii="Symbol" w:hAnsi="Symbol" w:hint="default"/>
      </w:rPr>
    </w:lvl>
    <w:lvl w:ilvl="7" w:tplc="04070019" w:tentative="1">
      <w:start w:val="1"/>
      <w:numFmt w:val="bullet"/>
      <w:lvlText w:val="o"/>
      <w:lvlJc w:val="left"/>
      <w:pPr>
        <w:ind w:left="6108" w:hanging="360"/>
      </w:pPr>
      <w:rPr>
        <w:rFonts w:ascii="Courier New" w:hAnsi="Courier New" w:cs="Courier New" w:hint="default"/>
      </w:rPr>
    </w:lvl>
    <w:lvl w:ilvl="8" w:tplc="0407001B" w:tentative="1">
      <w:start w:val="1"/>
      <w:numFmt w:val="bullet"/>
      <w:lvlText w:val=""/>
      <w:lvlJc w:val="left"/>
      <w:pPr>
        <w:ind w:left="6828" w:hanging="360"/>
      </w:pPr>
      <w:rPr>
        <w:rFonts w:ascii="Wingdings" w:hAnsi="Wingdings" w:hint="default"/>
      </w:rPr>
    </w:lvl>
  </w:abstractNum>
  <w:abstractNum w:abstractNumId="6">
    <w:nsid w:val="12AA4211"/>
    <w:multiLevelType w:val="multilevel"/>
    <w:tmpl w:val="475E490A"/>
    <w:numStyleLink w:val="3DHeading"/>
  </w:abstractNum>
  <w:abstractNum w:abstractNumId="7">
    <w:nsid w:val="1E9865EF"/>
    <w:multiLevelType w:val="hybridMultilevel"/>
    <w:tmpl w:val="28EEAA92"/>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0C58"/>
    <w:multiLevelType w:val="multilevel"/>
    <w:tmpl w:val="275673BE"/>
    <w:lvl w:ilvl="0">
      <w:start w:val="1"/>
      <w:numFmt w:val="decimal"/>
      <w:pStyle w:val="1"/>
      <w:lvlText w:val="%1"/>
      <w:lvlJc w:val="left"/>
      <w:pPr>
        <w:ind w:left="432" w:hanging="432"/>
      </w:pPr>
      <w:rPr>
        <w:lang w:val="en-US"/>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1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1">
    <w:nsid w:val="2BF05B02"/>
    <w:multiLevelType w:val="hybridMultilevel"/>
    <w:tmpl w:val="D996FD4C"/>
    <w:lvl w:ilvl="0" w:tplc="3DF40D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4915FA"/>
    <w:multiLevelType w:val="hybridMultilevel"/>
    <w:tmpl w:val="8E327F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4">
    <w:nsid w:val="317E6FFC"/>
    <w:multiLevelType w:val="hybridMultilevel"/>
    <w:tmpl w:val="2A705FE2"/>
    <w:lvl w:ilvl="0" w:tplc="294247C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FD582C"/>
    <w:multiLevelType w:val="multilevel"/>
    <w:tmpl w:val="3A82E334"/>
    <w:numStyleLink w:val="3DEquation"/>
  </w:abstractNum>
  <w:abstractNum w:abstractNumId="17">
    <w:nsid w:val="3E7542AD"/>
    <w:multiLevelType w:val="hybridMultilevel"/>
    <w:tmpl w:val="BB727586"/>
    <w:lvl w:ilvl="0" w:tplc="192037BC">
      <w:start w:val="1"/>
      <w:numFmt w:val="decimal"/>
      <w:lvlText w:val="%1)"/>
      <w:lvlJc w:val="left"/>
      <w:pPr>
        <w:ind w:left="720" w:hanging="360"/>
      </w:pPr>
      <w:rPr>
        <w:rFonts w:hint="default"/>
        <w:b w:val="0"/>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8">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9">
    <w:nsid w:val="4ADB7A46"/>
    <w:multiLevelType w:val="hybridMultilevel"/>
    <w:tmpl w:val="239A21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D8E18C3"/>
    <w:multiLevelType w:val="hybridMultilevel"/>
    <w:tmpl w:val="1310A584"/>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2955340"/>
    <w:multiLevelType w:val="hybridMultilevel"/>
    <w:tmpl w:val="012A1AC8"/>
    <w:lvl w:ilvl="0" w:tplc="1CC652FC">
      <w:start w:val="1"/>
      <w:numFmt w:val="decimal"/>
      <w:lvlText w:val="%1."/>
      <w:lvlJc w:val="left"/>
      <w:pPr>
        <w:tabs>
          <w:tab w:val="num" w:pos="400"/>
        </w:tabs>
        <w:ind w:left="400" w:hanging="400"/>
      </w:pPr>
      <w:rPr>
        <w:rFonts w:cs="Times New Roman"/>
        <w:lang w:val="en-US"/>
      </w:rPr>
    </w:lvl>
    <w:lvl w:ilvl="1" w:tplc="0A1E61F6">
      <w:start w:val="1"/>
      <w:numFmt w:val="lowerLetter"/>
      <w:lvlText w:val="%2."/>
      <w:lvlJc w:val="left"/>
      <w:pPr>
        <w:tabs>
          <w:tab w:val="num" w:pos="1440"/>
        </w:tabs>
        <w:ind w:left="1440" w:hanging="360"/>
      </w:pPr>
      <w:rPr>
        <w:rFonts w:cs="Times New Roman"/>
      </w:rPr>
    </w:lvl>
    <w:lvl w:ilvl="2" w:tplc="B164E7D6" w:tentative="1">
      <w:start w:val="1"/>
      <w:numFmt w:val="lowerRoman"/>
      <w:lvlText w:val="%3."/>
      <w:lvlJc w:val="right"/>
      <w:pPr>
        <w:tabs>
          <w:tab w:val="num" w:pos="2160"/>
        </w:tabs>
        <w:ind w:left="2160" w:hanging="180"/>
      </w:pPr>
      <w:rPr>
        <w:rFonts w:cs="Times New Roman"/>
      </w:rPr>
    </w:lvl>
    <w:lvl w:ilvl="3" w:tplc="B4964D94" w:tentative="1">
      <w:start w:val="1"/>
      <w:numFmt w:val="decimal"/>
      <w:lvlText w:val="%4."/>
      <w:lvlJc w:val="left"/>
      <w:pPr>
        <w:tabs>
          <w:tab w:val="num" w:pos="2880"/>
        </w:tabs>
        <w:ind w:left="2880" w:hanging="360"/>
      </w:pPr>
      <w:rPr>
        <w:rFonts w:cs="Times New Roman"/>
      </w:rPr>
    </w:lvl>
    <w:lvl w:ilvl="4" w:tplc="8B06F4A0" w:tentative="1">
      <w:start w:val="1"/>
      <w:numFmt w:val="lowerLetter"/>
      <w:lvlText w:val="%5."/>
      <w:lvlJc w:val="left"/>
      <w:pPr>
        <w:tabs>
          <w:tab w:val="num" w:pos="3600"/>
        </w:tabs>
        <w:ind w:left="3600" w:hanging="360"/>
      </w:pPr>
      <w:rPr>
        <w:rFonts w:cs="Times New Roman"/>
      </w:rPr>
    </w:lvl>
    <w:lvl w:ilvl="5" w:tplc="24986398" w:tentative="1">
      <w:start w:val="1"/>
      <w:numFmt w:val="lowerRoman"/>
      <w:lvlText w:val="%6."/>
      <w:lvlJc w:val="right"/>
      <w:pPr>
        <w:tabs>
          <w:tab w:val="num" w:pos="4320"/>
        </w:tabs>
        <w:ind w:left="4320" w:hanging="180"/>
      </w:pPr>
      <w:rPr>
        <w:rFonts w:cs="Times New Roman"/>
      </w:rPr>
    </w:lvl>
    <w:lvl w:ilvl="6" w:tplc="337A177C" w:tentative="1">
      <w:start w:val="1"/>
      <w:numFmt w:val="decimal"/>
      <w:lvlText w:val="%7."/>
      <w:lvlJc w:val="left"/>
      <w:pPr>
        <w:tabs>
          <w:tab w:val="num" w:pos="5040"/>
        </w:tabs>
        <w:ind w:left="5040" w:hanging="360"/>
      </w:pPr>
      <w:rPr>
        <w:rFonts w:cs="Times New Roman"/>
      </w:rPr>
    </w:lvl>
    <w:lvl w:ilvl="7" w:tplc="43B608AA" w:tentative="1">
      <w:start w:val="1"/>
      <w:numFmt w:val="lowerLetter"/>
      <w:lvlText w:val="%8."/>
      <w:lvlJc w:val="left"/>
      <w:pPr>
        <w:tabs>
          <w:tab w:val="num" w:pos="5760"/>
        </w:tabs>
        <w:ind w:left="5760" w:hanging="360"/>
      </w:pPr>
      <w:rPr>
        <w:rFonts w:cs="Times New Roman"/>
      </w:rPr>
    </w:lvl>
    <w:lvl w:ilvl="8" w:tplc="A10242CE" w:tentative="1">
      <w:start w:val="1"/>
      <w:numFmt w:val="lowerRoman"/>
      <w:lvlText w:val="%9."/>
      <w:lvlJc w:val="right"/>
      <w:pPr>
        <w:tabs>
          <w:tab w:val="num" w:pos="6480"/>
        </w:tabs>
        <w:ind w:left="6480" w:hanging="180"/>
      </w:pPr>
      <w:rPr>
        <w:rFonts w:cs="Times New Roman"/>
      </w:rPr>
    </w:lvl>
  </w:abstractNum>
  <w:abstractNum w:abstractNumId="2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936"/>
        </w:tabs>
        <w:ind w:left="142"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26">
    <w:nsid w:val="584230C2"/>
    <w:multiLevelType w:val="hybridMultilevel"/>
    <w:tmpl w:val="17DCADE4"/>
    <w:lvl w:ilvl="0" w:tplc="0458160C">
      <w:start w:val="5"/>
      <w:numFmt w:val="bullet"/>
      <w:lvlText w:val="–"/>
      <w:lvlJc w:val="left"/>
      <w:pPr>
        <w:ind w:left="1069" w:hanging="360"/>
      </w:pPr>
      <w:rPr>
        <w:rFonts w:ascii="Times New Roman" w:eastAsia="Times New Roman" w:hAnsi="Times New Roman" w:hint="default"/>
      </w:rPr>
    </w:lvl>
    <w:lvl w:ilvl="1" w:tplc="C28A9FD6">
      <w:start w:val="1"/>
      <w:numFmt w:val="bullet"/>
      <w:lvlText w:val="o"/>
      <w:lvlJc w:val="left"/>
      <w:pPr>
        <w:ind w:left="1789" w:hanging="360"/>
      </w:pPr>
      <w:rPr>
        <w:rFonts w:ascii="Courier New" w:hAnsi="Courier New" w:hint="default"/>
      </w:rPr>
    </w:lvl>
    <w:lvl w:ilvl="2" w:tplc="59C41B98" w:tentative="1">
      <w:start w:val="1"/>
      <w:numFmt w:val="bullet"/>
      <w:lvlText w:val=""/>
      <w:lvlJc w:val="left"/>
      <w:pPr>
        <w:ind w:left="2509" w:hanging="360"/>
      </w:pPr>
      <w:rPr>
        <w:rFonts w:ascii="Wingdings" w:hAnsi="Wingdings" w:hint="default"/>
      </w:rPr>
    </w:lvl>
    <w:lvl w:ilvl="3" w:tplc="DFF0A2C0" w:tentative="1">
      <w:start w:val="1"/>
      <w:numFmt w:val="bullet"/>
      <w:lvlText w:val=""/>
      <w:lvlJc w:val="left"/>
      <w:pPr>
        <w:ind w:left="3229" w:hanging="360"/>
      </w:pPr>
      <w:rPr>
        <w:rFonts w:ascii="Symbol" w:hAnsi="Symbol" w:hint="default"/>
      </w:rPr>
    </w:lvl>
    <w:lvl w:ilvl="4" w:tplc="14464642" w:tentative="1">
      <w:start w:val="1"/>
      <w:numFmt w:val="bullet"/>
      <w:lvlText w:val="o"/>
      <w:lvlJc w:val="left"/>
      <w:pPr>
        <w:ind w:left="3949" w:hanging="360"/>
      </w:pPr>
      <w:rPr>
        <w:rFonts w:ascii="Courier New" w:hAnsi="Courier New" w:cs="Courier New" w:hint="default"/>
      </w:rPr>
    </w:lvl>
    <w:lvl w:ilvl="5" w:tplc="B91E25D4" w:tentative="1">
      <w:start w:val="1"/>
      <w:numFmt w:val="bullet"/>
      <w:lvlText w:val=""/>
      <w:lvlJc w:val="left"/>
      <w:pPr>
        <w:ind w:left="4669" w:hanging="360"/>
      </w:pPr>
      <w:rPr>
        <w:rFonts w:ascii="Wingdings" w:hAnsi="Wingdings" w:hint="default"/>
      </w:rPr>
    </w:lvl>
    <w:lvl w:ilvl="6" w:tplc="8E34E774" w:tentative="1">
      <w:start w:val="1"/>
      <w:numFmt w:val="bullet"/>
      <w:lvlText w:val=""/>
      <w:lvlJc w:val="left"/>
      <w:pPr>
        <w:ind w:left="5389" w:hanging="360"/>
      </w:pPr>
      <w:rPr>
        <w:rFonts w:ascii="Symbol" w:hAnsi="Symbol" w:hint="default"/>
      </w:rPr>
    </w:lvl>
    <w:lvl w:ilvl="7" w:tplc="E5D6C51A" w:tentative="1">
      <w:start w:val="1"/>
      <w:numFmt w:val="bullet"/>
      <w:lvlText w:val="o"/>
      <w:lvlJc w:val="left"/>
      <w:pPr>
        <w:ind w:left="6109" w:hanging="360"/>
      </w:pPr>
      <w:rPr>
        <w:rFonts w:ascii="Courier New" w:hAnsi="Courier New" w:cs="Courier New" w:hint="default"/>
      </w:rPr>
    </w:lvl>
    <w:lvl w:ilvl="8" w:tplc="2646B60A" w:tentative="1">
      <w:start w:val="1"/>
      <w:numFmt w:val="bullet"/>
      <w:lvlText w:val=""/>
      <w:lvlJc w:val="left"/>
      <w:pPr>
        <w:ind w:left="6829" w:hanging="360"/>
      </w:pPr>
      <w:rPr>
        <w:rFonts w:ascii="Wingdings" w:hAnsi="Wingdings" w:hint="default"/>
      </w:rPr>
    </w:lvl>
  </w:abstractNum>
  <w:abstractNum w:abstractNumId="27">
    <w:nsid w:val="5B370E42"/>
    <w:multiLevelType w:val="hybridMultilevel"/>
    <w:tmpl w:val="7B60B6B2"/>
    <w:lvl w:ilvl="0" w:tplc="1276BEE6">
      <w:start w:val="1"/>
      <w:numFmt w:val="bullet"/>
      <w:lvlText w:val="−"/>
      <w:lvlJc w:val="left"/>
      <w:pPr>
        <w:ind w:left="1069" w:hanging="360"/>
      </w:pPr>
      <w:rPr>
        <w:rFonts w:ascii="Courier New" w:hAnsi="Courier New"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8">
    <w:nsid w:val="5E860EA7"/>
    <w:multiLevelType w:val="multilevel"/>
    <w:tmpl w:val="EE04B4FE"/>
    <w:numStyleLink w:val="3DNumbering"/>
  </w:abstractNum>
  <w:abstractNum w:abstractNumId="29">
    <w:nsid w:val="640B4C82"/>
    <w:multiLevelType w:val="hybridMultilevel"/>
    <w:tmpl w:val="7EC60044"/>
    <w:lvl w:ilvl="0" w:tplc="1276BEE6">
      <w:start w:val="1"/>
      <w:numFmt w:val="bullet"/>
      <w:lvlText w:val="−"/>
      <w:lvlJc w:val="left"/>
      <w:pPr>
        <w:ind w:left="1070" w:hanging="360"/>
      </w:pPr>
      <w:rPr>
        <w:rFonts w:ascii="Courier New" w:hAnsi="Courier New"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abstractNum w:abstractNumId="30">
    <w:nsid w:val="66D96DC8"/>
    <w:multiLevelType w:val="hybridMultilevel"/>
    <w:tmpl w:val="E62A635E"/>
    <w:lvl w:ilvl="0" w:tplc="FF3E91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66E233C1"/>
    <w:multiLevelType w:val="hybridMultilevel"/>
    <w:tmpl w:val="1A7A2516"/>
    <w:lvl w:ilvl="0" w:tplc="0407000F">
      <w:start w:val="1"/>
      <w:numFmt w:val="decimal"/>
      <w:lvlText w:val="%1."/>
      <w:lvlJc w:val="left"/>
      <w:pPr>
        <w:ind w:left="1069" w:hanging="360"/>
      </w:pPr>
      <w:rPr>
        <w:rFonts w:hint="default"/>
      </w:rPr>
    </w:lvl>
    <w:lvl w:ilvl="1" w:tplc="1276BEE6">
      <w:start w:val="1"/>
      <w:numFmt w:val="bullet"/>
      <w:lvlText w:val="−"/>
      <w:lvlJc w:val="left"/>
      <w:pPr>
        <w:ind w:left="1788" w:hanging="360"/>
      </w:pPr>
      <w:rPr>
        <w:rFonts w:ascii="Courier New" w:hAnsi="Courier New" w:hint="default"/>
      </w:rPr>
    </w:lvl>
    <w:lvl w:ilvl="2" w:tplc="0407001B" w:tentative="1">
      <w:start w:val="1"/>
      <w:numFmt w:val="bullet"/>
      <w:lvlText w:val=""/>
      <w:lvlJc w:val="left"/>
      <w:pPr>
        <w:ind w:left="2508" w:hanging="360"/>
      </w:pPr>
      <w:rPr>
        <w:rFonts w:ascii="Wingdings" w:hAnsi="Wingdings" w:hint="default"/>
      </w:rPr>
    </w:lvl>
    <w:lvl w:ilvl="3" w:tplc="0407000F" w:tentative="1">
      <w:start w:val="1"/>
      <w:numFmt w:val="bullet"/>
      <w:lvlText w:val=""/>
      <w:lvlJc w:val="left"/>
      <w:pPr>
        <w:ind w:left="3228" w:hanging="360"/>
      </w:pPr>
      <w:rPr>
        <w:rFonts w:ascii="Symbol" w:hAnsi="Symbol" w:hint="default"/>
      </w:rPr>
    </w:lvl>
    <w:lvl w:ilvl="4" w:tplc="04070019" w:tentative="1">
      <w:start w:val="1"/>
      <w:numFmt w:val="bullet"/>
      <w:lvlText w:val="o"/>
      <w:lvlJc w:val="left"/>
      <w:pPr>
        <w:ind w:left="3948" w:hanging="360"/>
      </w:pPr>
      <w:rPr>
        <w:rFonts w:ascii="Courier New" w:hAnsi="Courier New" w:cs="Courier New" w:hint="default"/>
      </w:rPr>
    </w:lvl>
    <w:lvl w:ilvl="5" w:tplc="0407001B" w:tentative="1">
      <w:start w:val="1"/>
      <w:numFmt w:val="bullet"/>
      <w:lvlText w:val=""/>
      <w:lvlJc w:val="left"/>
      <w:pPr>
        <w:ind w:left="4668" w:hanging="360"/>
      </w:pPr>
      <w:rPr>
        <w:rFonts w:ascii="Wingdings" w:hAnsi="Wingdings" w:hint="default"/>
      </w:rPr>
    </w:lvl>
    <w:lvl w:ilvl="6" w:tplc="0407000F" w:tentative="1">
      <w:start w:val="1"/>
      <w:numFmt w:val="bullet"/>
      <w:lvlText w:val=""/>
      <w:lvlJc w:val="left"/>
      <w:pPr>
        <w:ind w:left="5388" w:hanging="360"/>
      </w:pPr>
      <w:rPr>
        <w:rFonts w:ascii="Symbol" w:hAnsi="Symbol" w:hint="default"/>
      </w:rPr>
    </w:lvl>
    <w:lvl w:ilvl="7" w:tplc="04070019" w:tentative="1">
      <w:start w:val="1"/>
      <w:numFmt w:val="bullet"/>
      <w:lvlText w:val="o"/>
      <w:lvlJc w:val="left"/>
      <w:pPr>
        <w:ind w:left="6108" w:hanging="360"/>
      </w:pPr>
      <w:rPr>
        <w:rFonts w:ascii="Courier New" w:hAnsi="Courier New" w:cs="Courier New" w:hint="default"/>
      </w:rPr>
    </w:lvl>
    <w:lvl w:ilvl="8" w:tplc="0407001B" w:tentative="1">
      <w:start w:val="1"/>
      <w:numFmt w:val="bullet"/>
      <w:lvlText w:val=""/>
      <w:lvlJc w:val="left"/>
      <w:pPr>
        <w:ind w:left="6828" w:hanging="360"/>
      </w:pPr>
      <w:rPr>
        <w:rFonts w:ascii="Wingdings" w:hAnsi="Wingdings" w:hint="default"/>
      </w:rPr>
    </w:lvl>
  </w:abstractNum>
  <w:abstractNum w:abstractNumId="3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3">
    <w:nsid w:val="7A8935FA"/>
    <w:multiLevelType w:val="hybridMultilevel"/>
    <w:tmpl w:val="C8B2F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2"/>
  </w:num>
  <w:num w:numId="3">
    <w:abstractNumId w:val="24"/>
  </w:num>
  <w:num w:numId="4">
    <w:abstractNumId w:val="21"/>
  </w:num>
  <w:num w:numId="5">
    <w:abstractNumId w:val="22"/>
  </w:num>
  <w:num w:numId="6">
    <w:abstractNumId w:val="9"/>
  </w:num>
  <w:num w:numId="7">
    <w:abstractNumId w:val="15"/>
  </w:num>
  <w:num w:numId="8">
    <w:abstractNumId w:val="9"/>
  </w:num>
  <w:num w:numId="9">
    <w:abstractNumId w:val="2"/>
  </w:num>
  <w:num w:numId="10">
    <w:abstractNumId w:val="8"/>
  </w:num>
  <w:num w:numId="11">
    <w:abstractNumId w:val="3"/>
  </w:num>
  <w:num w:numId="12">
    <w:abstractNumId w:val="1"/>
  </w:num>
  <w:num w:numId="13">
    <w:abstractNumId w:val="19"/>
  </w:num>
  <w:num w:numId="14">
    <w:abstractNumId w:val="11"/>
  </w:num>
  <w:num w:numId="15">
    <w:abstractNumId w:val="12"/>
  </w:num>
  <w:num w:numId="16">
    <w:abstractNumId w:val="33"/>
  </w:num>
  <w:num w:numId="17">
    <w:abstractNumId w:val="7"/>
  </w:num>
  <w:num w:numId="18">
    <w:abstractNumId w:val="20"/>
  </w:num>
  <w:num w:numId="19">
    <w:abstractNumId w:val="4"/>
  </w:num>
  <w:num w:numId="20">
    <w:abstractNumId w:val="14"/>
  </w:num>
  <w:num w:numId="21">
    <w:abstractNumId w:val="30"/>
  </w:num>
  <w:num w:numId="22">
    <w:abstractNumId w:val="29"/>
  </w:num>
  <w:num w:numId="23">
    <w:abstractNumId w:val="23"/>
  </w:num>
  <w:num w:numId="24">
    <w:abstractNumId w:val="26"/>
  </w:num>
  <w:num w:numId="25">
    <w:abstractNumId w:val="31"/>
  </w:num>
  <w:num w:numId="26">
    <w:abstractNumId w:val="5"/>
  </w:num>
  <w:num w:numId="27">
    <w:abstractNumId w:val="27"/>
  </w:num>
  <w:num w:numId="28">
    <w:abstractNumId w:val="25"/>
  </w:num>
  <w:num w:numId="29">
    <w:abstractNumId w:val="6"/>
    <w:lvlOverride w:ilvl="0">
      <w:lvl w:ilvl="0">
        <w:numFmt w:val="decimal"/>
        <w:pStyle w:val="3H0"/>
        <w:lvlText w:val=""/>
        <w:lvlJc w:val="left"/>
      </w:lvl>
    </w:lvlOverride>
    <w:lvlOverride w:ilvl="1">
      <w:lvl w:ilvl="1">
        <w:numFmt w:val="decimal"/>
        <w:pStyle w:val="3H1"/>
        <w:lvlText w:val=""/>
        <w:lvlJc w:val="left"/>
      </w:lvl>
    </w:lvlOverride>
    <w:lvlOverride w:ilvl="2">
      <w:lvl w:ilvl="2">
        <w:numFmt w:val="decimal"/>
        <w:pStyle w:val="3H2"/>
        <w:lvlText w:val=""/>
        <w:lvlJc w:val="left"/>
      </w:lvl>
    </w:lvlOverride>
    <w:lvlOverride w:ilvl="3">
      <w:lvl w:ilvl="3">
        <w:numFmt w:val="decimal"/>
        <w:pStyle w:val="3H3"/>
        <w:lvlText w:val=""/>
        <w:lvlJc w:val="left"/>
      </w:lvl>
    </w:lvlOverride>
    <w:lvlOverride w:ilvl="4">
      <w:lvl w:ilvl="4">
        <w:numFmt w:val="decimal"/>
        <w:pStyle w:val="3H4"/>
        <w:lvlText w:val=""/>
        <w:lvlJc w:val="left"/>
      </w:lvl>
    </w:lvlOverride>
    <w:lvlOverride w:ilvl="5">
      <w:lvl w:ilvl="5">
        <w:start w:val="1"/>
        <w:numFmt w:val="decimal"/>
        <w:pStyle w:val="3H5"/>
        <w:lvlText w:val="G.%1.%2.%3.%4.%5.%6"/>
        <w:lvlJc w:val="left"/>
        <w:pPr>
          <w:tabs>
            <w:tab w:val="num" w:pos="794"/>
          </w:tabs>
          <w:ind w:left="0" w:firstLine="0"/>
        </w:pPr>
        <w:rPr>
          <w:rFonts w:ascii="Times New Roman Bold" w:hAnsi="Times New Roman Bold" w:hint="default"/>
          <w:b/>
          <w:i w:val="0"/>
        </w:rPr>
      </w:lvl>
    </w:lvlOverride>
    <w:lvlOverride w:ilvl="6">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Override>
  </w:num>
  <w:num w:numId="30">
    <w:abstractNumId w:val="18"/>
  </w:num>
  <w:num w:numId="31">
    <w:abstractNumId w:val="13"/>
  </w:num>
  <w:num w:numId="32">
    <w:abstractNumId w:val="10"/>
  </w:num>
  <w:num w:numId="33">
    <w:abstractNumId w:val="28"/>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357"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4">
    <w:abstractNumId w:val="16"/>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35">
    <w:abstractNumId w:val="28"/>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6">
    <w:abstractNumId w:val="2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7">
    <w:abstractNumId w:val="17"/>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46082"/>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C5D39"/>
    <w:rsid w:val="00000A3F"/>
    <w:rsid w:val="00001375"/>
    <w:rsid w:val="00002EB5"/>
    <w:rsid w:val="000038C3"/>
    <w:rsid w:val="00004B5F"/>
    <w:rsid w:val="00006CE7"/>
    <w:rsid w:val="00010D45"/>
    <w:rsid w:val="00012C3D"/>
    <w:rsid w:val="00013C5A"/>
    <w:rsid w:val="00013C9B"/>
    <w:rsid w:val="0001429F"/>
    <w:rsid w:val="000152A8"/>
    <w:rsid w:val="00015B13"/>
    <w:rsid w:val="000227A7"/>
    <w:rsid w:val="00032E47"/>
    <w:rsid w:val="00033A18"/>
    <w:rsid w:val="0003468A"/>
    <w:rsid w:val="00034A6B"/>
    <w:rsid w:val="00034E45"/>
    <w:rsid w:val="00035E36"/>
    <w:rsid w:val="00037335"/>
    <w:rsid w:val="000407D6"/>
    <w:rsid w:val="000419E7"/>
    <w:rsid w:val="00045185"/>
    <w:rsid w:val="000458BC"/>
    <w:rsid w:val="00045C41"/>
    <w:rsid w:val="00046C03"/>
    <w:rsid w:val="00047C8B"/>
    <w:rsid w:val="00053325"/>
    <w:rsid w:val="000573E4"/>
    <w:rsid w:val="00061EC9"/>
    <w:rsid w:val="00062AEF"/>
    <w:rsid w:val="00063485"/>
    <w:rsid w:val="00063E73"/>
    <w:rsid w:val="000645EF"/>
    <w:rsid w:val="00065722"/>
    <w:rsid w:val="00066E20"/>
    <w:rsid w:val="000673EE"/>
    <w:rsid w:val="00071B35"/>
    <w:rsid w:val="00074956"/>
    <w:rsid w:val="0007614F"/>
    <w:rsid w:val="000771E9"/>
    <w:rsid w:val="00077640"/>
    <w:rsid w:val="00081B14"/>
    <w:rsid w:val="00083EE0"/>
    <w:rsid w:val="000841E2"/>
    <w:rsid w:val="00084583"/>
    <w:rsid w:val="00085F90"/>
    <w:rsid w:val="000909C7"/>
    <w:rsid w:val="00091C43"/>
    <w:rsid w:val="00097D97"/>
    <w:rsid w:val="000A1835"/>
    <w:rsid w:val="000A2031"/>
    <w:rsid w:val="000A6439"/>
    <w:rsid w:val="000B094C"/>
    <w:rsid w:val="000B1C6B"/>
    <w:rsid w:val="000B38CD"/>
    <w:rsid w:val="000B3F71"/>
    <w:rsid w:val="000B4FF9"/>
    <w:rsid w:val="000C058F"/>
    <w:rsid w:val="000C06B7"/>
    <w:rsid w:val="000C09AC"/>
    <w:rsid w:val="000C1C1F"/>
    <w:rsid w:val="000C3ECA"/>
    <w:rsid w:val="000D0806"/>
    <w:rsid w:val="000D68D2"/>
    <w:rsid w:val="000E00F3"/>
    <w:rsid w:val="000E0153"/>
    <w:rsid w:val="000E7024"/>
    <w:rsid w:val="000F11C2"/>
    <w:rsid w:val="000F133A"/>
    <w:rsid w:val="000F158C"/>
    <w:rsid w:val="000F21F6"/>
    <w:rsid w:val="000F35BC"/>
    <w:rsid w:val="000F3EE2"/>
    <w:rsid w:val="000F6995"/>
    <w:rsid w:val="00102F3D"/>
    <w:rsid w:val="0010454E"/>
    <w:rsid w:val="0010643D"/>
    <w:rsid w:val="001103D4"/>
    <w:rsid w:val="00114C84"/>
    <w:rsid w:val="00115914"/>
    <w:rsid w:val="00115DB5"/>
    <w:rsid w:val="0011691C"/>
    <w:rsid w:val="00116A99"/>
    <w:rsid w:val="001246E2"/>
    <w:rsid w:val="00124E38"/>
    <w:rsid w:val="0012580B"/>
    <w:rsid w:val="00131423"/>
    <w:rsid w:val="0013171F"/>
    <w:rsid w:val="00131D14"/>
    <w:rsid w:val="00131D2C"/>
    <w:rsid w:val="00131F90"/>
    <w:rsid w:val="00134DC0"/>
    <w:rsid w:val="0013526E"/>
    <w:rsid w:val="00136A21"/>
    <w:rsid w:val="00136F09"/>
    <w:rsid w:val="0013792B"/>
    <w:rsid w:val="001431F8"/>
    <w:rsid w:val="00144DD6"/>
    <w:rsid w:val="00146E0F"/>
    <w:rsid w:val="00147232"/>
    <w:rsid w:val="0015003D"/>
    <w:rsid w:val="00150719"/>
    <w:rsid w:val="00152CFA"/>
    <w:rsid w:val="00153C7C"/>
    <w:rsid w:val="001577F7"/>
    <w:rsid w:val="00157D3A"/>
    <w:rsid w:val="001647B6"/>
    <w:rsid w:val="00170FE5"/>
    <w:rsid w:val="00171371"/>
    <w:rsid w:val="00173BD2"/>
    <w:rsid w:val="00174815"/>
    <w:rsid w:val="00174A8F"/>
    <w:rsid w:val="00174F6C"/>
    <w:rsid w:val="00175A24"/>
    <w:rsid w:val="00176EAB"/>
    <w:rsid w:val="0017724A"/>
    <w:rsid w:val="0018172E"/>
    <w:rsid w:val="00187E58"/>
    <w:rsid w:val="00193819"/>
    <w:rsid w:val="001A297E"/>
    <w:rsid w:val="001A368E"/>
    <w:rsid w:val="001A6576"/>
    <w:rsid w:val="001A7329"/>
    <w:rsid w:val="001A7FB9"/>
    <w:rsid w:val="001B3910"/>
    <w:rsid w:val="001B4E28"/>
    <w:rsid w:val="001B587C"/>
    <w:rsid w:val="001B6DF5"/>
    <w:rsid w:val="001C3525"/>
    <w:rsid w:val="001C36BA"/>
    <w:rsid w:val="001C4E65"/>
    <w:rsid w:val="001D1BD2"/>
    <w:rsid w:val="001D2548"/>
    <w:rsid w:val="001D4C59"/>
    <w:rsid w:val="001E02BE"/>
    <w:rsid w:val="001E2480"/>
    <w:rsid w:val="001E2F4B"/>
    <w:rsid w:val="001E3B37"/>
    <w:rsid w:val="001F1B7C"/>
    <w:rsid w:val="001F1CDF"/>
    <w:rsid w:val="001F2594"/>
    <w:rsid w:val="001F435C"/>
    <w:rsid w:val="001F5C1B"/>
    <w:rsid w:val="001F6959"/>
    <w:rsid w:val="002003DD"/>
    <w:rsid w:val="002055A6"/>
    <w:rsid w:val="00206460"/>
    <w:rsid w:val="002069B4"/>
    <w:rsid w:val="002075F0"/>
    <w:rsid w:val="00210CBF"/>
    <w:rsid w:val="002130DF"/>
    <w:rsid w:val="0021398F"/>
    <w:rsid w:val="00215DFC"/>
    <w:rsid w:val="0022004D"/>
    <w:rsid w:val="002212DF"/>
    <w:rsid w:val="00222074"/>
    <w:rsid w:val="00222614"/>
    <w:rsid w:val="002237EC"/>
    <w:rsid w:val="00227194"/>
    <w:rsid w:val="00227BA7"/>
    <w:rsid w:val="00227BE9"/>
    <w:rsid w:val="00233996"/>
    <w:rsid w:val="00234EB7"/>
    <w:rsid w:val="00244616"/>
    <w:rsid w:val="00244843"/>
    <w:rsid w:val="00245CE8"/>
    <w:rsid w:val="0024655F"/>
    <w:rsid w:val="002507DB"/>
    <w:rsid w:val="002541FF"/>
    <w:rsid w:val="002607CC"/>
    <w:rsid w:val="0026191C"/>
    <w:rsid w:val="00261FC8"/>
    <w:rsid w:val="00262AD3"/>
    <w:rsid w:val="00263398"/>
    <w:rsid w:val="002645B3"/>
    <w:rsid w:val="002651E1"/>
    <w:rsid w:val="00265259"/>
    <w:rsid w:val="00270422"/>
    <w:rsid w:val="00271125"/>
    <w:rsid w:val="0027574A"/>
    <w:rsid w:val="00275A6E"/>
    <w:rsid w:val="00275BCF"/>
    <w:rsid w:val="00276BCB"/>
    <w:rsid w:val="002832E1"/>
    <w:rsid w:val="00287CEE"/>
    <w:rsid w:val="00290583"/>
    <w:rsid w:val="00292257"/>
    <w:rsid w:val="0029264B"/>
    <w:rsid w:val="00293241"/>
    <w:rsid w:val="0029447E"/>
    <w:rsid w:val="002A197E"/>
    <w:rsid w:val="002A1C94"/>
    <w:rsid w:val="002A1E85"/>
    <w:rsid w:val="002A54E0"/>
    <w:rsid w:val="002A7DA9"/>
    <w:rsid w:val="002B09C1"/>
    <w:rsid w:val="002B0EAE"/>
    <w:rsid w:val="002B1595"/>
    <w:rsid w:val="002B191D"/>
    <w:rsid w:val="002B1D00"/>
    <w:rsid w:val="002B546D"/>
    <w:rsid w:val="002B64EB"/>
    <w:rsid w:val="002B6B29"/>
    <w:rsid w:val="002B7AB4"/>
    <w:rsid w:val="002B7B1D"/>
    <w:rsid w:val="002C1751"/>
    <w:rsid w:val="002C29C4"/>
    <w:rsid w:val="002D024E"/>
    <w:rsid w:val="002D0AF6"/>
    <w:rsid w:val="002D1928"/>
    <w:rsid w:val="002D3622"/>
    <w:rsid w:val="002D4C25"/>
    <w:rsid w:val="002D6CBF"/>
    <w:rsid w:val="002D7DAF"/>
    <w:rsid w:val="002E67CF"/>
    <w:rsid w:val="002E7EC7"/>
    <w:rsid w:val="002F1033"/>
    <w:rsid w:val="002F164D"/>
    <w:rsid w:val="002F194B"/>
    <w:rsid w:val="002F2D5A"/>
    <w:rsid w:val="002F35C0"/>
    <w:rsid w:val="002F54F4"/>
    <w:rsid w:val="002F63F1"/>
    <w:rsid w:val="00300943"/>
    <w:rsid w:val="003035F1"/>
    <w:rsid w:val="00306206"/>
    <w:rsid w:val="0030670A"/>
    <w:rsid w:val="003071A0"/>
    <w:rsid w:val="00311401"/>
    <w:rsid w:val="003119BB"/>
    <w:rsid w:val="00311F30"/>
    <w:rsid w:val="00315E48"/>
    <w:rsid w:val="003162B2"/>
    <w:rsid w:val="0031711B"/>
    <w:rsid w:val="003179BC"/>
    <w:rsid w:val="00317D85"/>
    <w:rsid w:val="00320CF2"/>
    <w:rsid w:val="00323484"/>
    <w:rsid w:val="00324136"/>
    <w:rsid w:val="00327C56"/>
    <w:rsid w:val="003315A1"/>
    <w:rsid w:val="003338AD"/>
    <w:rsid w:val="0033659D"/>
    <w:rsid w:val="0033705C"/>
    <w:rsid w:val="003373EC"/>
    <w:rsid w:val="003416B1"/>
    <w:rsid w:val="00341B82"/>
    <w:rsid w:val="00342093"/>
    <w:rsid w:val="00342FF4"/>
    <w:rsid w:val="003529D0"/>
    <w:rsid w:val="00352FFB"/>
    <w:rsid w:val="00354B66"/>
    <w:rsid w:val="00355149"/>
    <w:rsid w:val="003552B6"/>
    <w:rsid w:val="00356701"/>
    <w:rsid w:val="00356C37"/>
    <w:rsid w:val="00360273"/>
    <w:rsid w:val="0036281F"/>
    <w:rsid w:val="00365615"/>
    <w:rsid w:val="00365AEA"/>
    <w:rsid w:val="003677B8"/>
    <w:rsid w:val="003678CD"/>
    <w:rsid w:val="003679F6"/>
    <w:rsid w:val="003706CC"/>
    <w:rsid w:val="003725F6"/>
    <w:rsid w:val="00372903"/>
    <w:rsid w:val="00377710"/>
    <w:rsid w:val="00377A55"/>
    <w:rsid w:val="00381D68"/>
    <w:rsid w:val="00382F1C"/>
    <w:rsid w:val="003848D5"/>
    <w:rsid w:val="00384D20"/>
    <w:rsid w:val="003853E5"/>
    <w:rsid w:val="0038549F"/>
    <w:rsid w:val="003905F4"/>
    <w:rsid w:val="003942FA"/>
    <w:rsid w:val="00395D9E"/>
    <w:rsid w:val="003A2D8E"/>
    <w:rsid w:val="003A45F1"/>
    <w:rsid w:val="003A52FC"/>
    <w:rsid w:val="003B3BC7"/>
    <w:rsid w:val="003B4EC9"/>
    <w:rsid w:val="003C20E4"/>
    <w:rsid w:val="003C33C7"/>
    <w:rsid w:val="003C7591"/>
    <w:rsid w:val="003D180B"/>
    <w:rsid w:val="003D1F3D"/>
    <w:rsid w:val="003D305B"/>
    <w:rsid w:val="003D7F79"/>
    <w:rsid w:val="003E0E7F"/>
    <w:rsid w:val="003E2083"/>
    <w:rsid w:val="003E4788"/>
    <w:rsid w:val="003E6E6E"/>
    <w:rsid w:val="003E6F90"/>
    <w:rsid w:val="003F281C"/>
    <w:rsid w:val="003F3284"/>
    <w:rsid w:val="003F477F"/>
    <w:rsid w:val="003F5D0F"/>
    <w:rsid w:val="00402CCD"/>
    <w:rsid w:val="00404818"/>
    <w:rsid w:val="00405542"/>
    <w:rsid w:val="0040620B"/>
    <w:rsid w:val="0040688B"/>
    <w:rsid w:val="00406DA0"/>
    <w:rsid w:val="00411A6C"/>
    <w:rsid w:val="00414101"/>
    <w:rsid w:val="004145BF"/>
    <w:rsid w:val="0041596E"/>
    <w:rsid w:val="00416568"/>
    <w:rsid w:val="004177A1"/>
    <w:rsid w:val="0042048C"/>
    <w:rsid w:val="004207BC"/>
    <w:rsid w:val="0042289A"/>
    <w:rsid w:val="00433DDB"/>
    <w:rsid w:val="00436D4F"/>
    <w:rsid w:val="00436FC3"/>
    <w:rsid w:val="00437619"/>
    <w:rsid w:val="004400EA"/>
    <w:rsid w:val="004461B6"/>
    <w:rsid w:val="00447C49"/>
    <w:rsid w:val="0045222E"/>
    <w:rsid w:val="00454C4B"/>
    <w:rsid w:val="004550EF"/>
    <w:rsid w:val="0046150A"/>
    <w:rsid w:val="00466B60"/>
    <w:rsid w:val="00467E4F"/>
    <w:rsid w:val="0047521E"/>
    <w:rsid w:val="00475DAD"/>
    <w:rsid w:val="00482065"/>
    <w:rsid w:val="004856EB"/>
    <w:rsid w:val="00485B53"/>
    <w:rsid w:val="00487355"/>
    <w:rsid w:val="00487781"/>
    <w:rsid w:val="004903C8"/>
    <w:rsid w:val="00493A28"/>
    <w:rsid w:val="00495AF7"/>
    <w:rsid w:val="004A0076"/>
    <w:rsid w:val="004A00D0"/>
    <w:rsid w:val="004A0805"/>
    <w:rsid w:val="004A14A3"/>
    <w:rsid w:val="004A2A63"/>
    <w:rsid w:val="004A2F71"/>
    <w:rsid w:val="004A5BBF"/>
    <w:rsid w:val="004B018D"/>
    <w:rsid w:val="004B0F3A"/>
    <w:rsid w:val="004B210C"/>
    <w:rsid w:val="004B48F7"/>
    <w:rsid w:val="004B5AB3"/>
    <w:rsid w:val="004B5DD5"/>
    <w:rsid w:val="004B7AE4"/>
    <w:rsid w:val="004C3458"/>
    <w:rsid w:val="004C74A4"/>
    <w:rsid w:val="004D2D9A"/>
    <w:rsid w:val="004D405F"/>
    <w:rsid w:val="004D5652"/>
    <w:rsid w:val="004D5732"/>
    <w:rsid w:val="004E0F61"/>
    <w:rsid w:val="004E402D"/>
    <w:rsid w:val="004E4F4F"/>
    <w:rsid w:val="004E5240"/>
    <w:rsid w:val="004E65E9"/>
    <w:rsid w:val="004E6789"/>
    <w:rsid w:val="004E736B"/>
    <w:rsid w:val="004E7E49"/>
    <w:rsid w:val="004F61E3"/>
    <w:rsid w:val="00500471"/>
    <w:rsid w:val="00500B4C"/>
    <w:rsid w:val="0050444E"/>
    <w:rsid w:val="005046C8"/>
    <w:rsid w:val="00506605"/>
    <w:rsid w:val="0051015C"/>
    <w:rsid w:val="00511DF3"/>
    <w:rsid w:val="005143A7"/>
    <w:rsid w:val="00516CF1"/>
    <w:rsid w:val="005175B6"/>
    <w:rsid w:val="00520E1F"/>
    <w:rsid w:val="00524205"/>
    <w:rsid w:val="005273DD"/>
    <w:rsid w:val="00531AE9"/>
    <w:rsid w:val="0053396D"/>
    <w:rsid w:val="00533D1E"/>
    <w:rsid w:val="00536E99"/>
    <w:rsid w:val="005460DF"/>
    <w:rsid w:val="00546E9F"/>
    <w:rsid w:val="00550A66"/>
    <w:rsid w:val="005524E9"/>
    <w:rsid w:val="005537F3"/>
    <w:rsid w:val="0055560D"/>
    <w:rsid w:val="005572B1"/>
    <w:rsid w:val="00560CD4"/>
    <w:rsid w:val="00561515"/>
    <w:rsid w:val="005645A3"/>
    <w:rsid w:val="005645A4"/>
    <w:rsid w:val="00566352"/>
    <w:rsid w:val="00567EC7"/>
    <w:rsid w:val="00570013"/>
    <w:rsid w:val="005701D4"/>
    <w:rsid w:val="00570DD1"/>
    <w:rsid w:val="00570FDC"/>
    <w:rsid w:val="00571424"/>
    <w:rsid w:val="005715C0"/>
    <w:rsid w:val="00571787"/>
    <w:rsid w:val="005722DF"/>
    <w:rsid w:val="005770FF"/>
    <w:rsid w:val="005801A2"/>
    <w:rsid w:val="0058068F"/>
    <w:rsid w:val="00582CCD"/>
    <w:rsid w:val="00583A60"/>
    <w:rsid w:val="00584ED2"/>
    <w:rsid w:val="005859E4"/>
    <w:rsid w:val="005918A7"/>
    <w:rsid w:val="00591C03"/>
    <w:rsid w:val="00592647"/>
    <w:rsid w:val="00592D5C"/>
    <w:rsid w:val="005952A5"/>
    <w:rsid w:val="005974DC"/>
    <w:rsid w:val="005A33A1"/>
    <w:rsid w:val="005A369A"/>
    <w:rsid w:val="005A4757"/>
    <w:rsid w:val="005A5CDA"/>
    <w:rsid w:val="005B1F66"/>
    <w:rsid w:val="005B217D"/>
    <w:rsid w:val="005B349F"/>
    <w:rsid w:val="005B38B1"/>
    <w:rsid w:val="005B634D"/>
    <w:rsid w:val="005B7B9C"/>
    <w:rsid w:val="005C1BC6"/>
    <w:rsid w:val="005C385F"/>
    <w:rsid w:val="005C6399"/>
    <w:rsid w:val="005D2878"/>
    <w:rsid w:val="005D380C"/>
    <w:rsid w:val="005D3E5F"/>
    <w:rsid w:val="005D425D"/>
    <w:rsid w:val="005D551B"/>
    <w:rsid w:val="005D5F6C"/>
    <w:rsid w:val="005D7366"/>
    <w:rsid w:val="005E1AC6"/>
    <w:rsid w:val="005E3303"/>
    <w:rsid w:val="005E5043"/>
    <w:rsid w:val="005E5319"/>
    <w:rsid w:val="005E6458"/>
    <w:rsid w:val="005E7052"/>
    <w:rsid w:val="005F15F6"/>
    <w:rsid w:val="005F2AE9"/>
    <w:rsid w:val="005F3063"/>
    <w:rsid w:val="005F33AE"/>
    <w:rsid w:val="005F6672"/>
    <w:rsid w:val="005F6924"/>
    <w:rsid w:val="005F6F1B"/>
    <w:rsid w:val="006004D9"/>
    <w:rsid w:val="0060148C"/>
    <w:rsid w:val="00602EF3"/>
    <w:rsid w:val="006038D1"/>
    <w:rsid w:val="00614BE6"/>
    <w:rsid w:val="00621AC5"/>
    <w:rsid w:val="006227AF"/>
    <w:rsid w:val="00623C19"/>
    <w:rsid w:val="00624B33"/>
    <w:rsid w:val="00625E37"/>
    <w:rsid w:val="0062633E"/>
    <w:rsid w:val="00626CD5"/>
    <w:rsid w:val="00630AA2"/>
    <w:rsid w:val="00631C3F"/>
    <w:rsid w:val="0063289B"/>
    <w:rsid w:val="006365FC"/>
    <w:rsid w:val="006372AB"/>
    <w:rsid w:val="006414B7"/>
    <w:rsid w:val="0064565E"/>
    <w:rsid w:val="006457A1"/>
    <w:rsid w:val="00646707"/>
    <w:rsid w:val="00650A68"/>
    <w:rsid w:val="00651020"/>
    <w:rsid w:val="00652ABF"/>
    <w:rsid w:val="0065339D"/>
    <w:rsid w:val="006579AD"/>
    <w:rsid w:val="00660391"/>
    <w:rsid w:val="0066065C"/>
    <w:rsid w:val="00662E58"/>
    <w:rsid w:val="006640AC"/>
    <w:rsid w:val="00664589"/>
    <w:rsid w:val="00664DCF"/>
    <w:rsid w:val="00670F93"/>
    <w:rsid w:val="0067742F"/>
    <w:rsid w:val="00683E5B"/>
    <w:rsid w:val="00685895"/>
    <w:rsid w:val="00691DD9"/>
    <w:rsid w:val="00692793"/>
    <w:rsid w:val="0069619F"/>
    <w:rsid w:val="006A142B"/>
    <w:rsid w:val="006A4CBD"/>
    <w:rsid w:val="006A546D"/>
    <w:rsid w:val="006B0F70"/>
    <w:rsid w:val="006B3558"/>
    <w:rsid w:val="006B44F9"/>
    <w:rsid w:val="006B4A5A"/>
    <w:rsid w:val="006B6CAC"/>
    <w:rsid w:val="006C2350"/>
    <w:rsid w:val="006C3985"/>
    <w:rsid w:val="006C4B0D"/>
    <w:rsid w:val="006C4CC4"/>
    <w:rsid w:val="006C5216"/>
    <w:rsid w:val="006C5D39"/>
    <w:rsid w:val="006C6C2C"/>
    <w:rsid w:val="006D49EB"/>
    <w:rsid w:val="006E1C5E"/>
    <w:rsid w:val="006E2810"/>
    <w:rsid w:val="006E5417"/>
    <w:rsid w:val="006E576A"/>
    <w:rsid w:val="006F72F6"/>
    <w:rsid w:val="00700C01"/>
    <w:rsid w:val="0070509E"/>
    <w:rsid w:val="007073C9"/>
    <w:rsid w:val="00707AA1"/>
    <w:rsid w:val="00707C1F"/>
    <w:rsid w:val="00707DBB"/>
    <w:rsid w:val="00712F60"/>
    <w:rsid w:val="00713218"/>
    <w:rsid w:val="0071565B"/>
    <w:rsid w:val="0071590F"/>
    <w:rsid w:val="00720C4F"/>
    <w:rsid w:val="00720C76"/>
    <w:rsid w:val="00720DB6"/>
    <w:rsid w:val="00720E3B"/>
    <w:rsid w:val="007221FE"/>
    <w:rsid w:val="007226A4"/>
    <w:rsid w:val="00722A6D"/>
    <w:rsid w:val="0072652C"/>
    <w:rsid w:val="00727799"/>
    <w:rsid w:val="00731332"/>
    <w:rsid w:val="00732D0C"/>
    <w:rsid w:val="0073666C"/>
    <w:rsid w:val="007378B4"/>
    <w:rsid w:val="00737D3E"/>
    <w:rsid w:val="00744FE4"/>
    <w:rsid w:val="00745F6B"/>
    <w:rsid w:val="0075585E"/>
    <w:rsid w:val="00761E61"/>
    <w:rsid w:val="007678F8"/>
    <w:rsid w:val="00770571"/>
    <w:rsid w:val="0077226D"/>
    <w:rsid w:val="00772656"/>
    <w:rsid w:val="00774806"/>
    <w:rsid w:val="00774F70"/>
    <w:rsid w:val="00775EFF"/>
    <w:rsid w:val="007768FF"/>
    <w:rsid w:val="007771FA"/>
    <w:rsid w:val="00781D70"/>
    <w:rsid w:val="00782439"/>
    <w:rsid w:val="007824D3"/>
    <w:rsid w:val="007830FC"/>
    <w:rsid w:val="007842F2"/>
    <w:rsid w:val="00790705"/>
    <w:rsid w:val="00792234"/>
    <w:rsid w:val="00793863"/>
    <w:rsid w:val="00794422"/>
    <w:rsid w:val="00794EE4"/>
    <w:rsid w:val="00796EE3"/>
    <w:rsid w:val="007A3467"/>
    <w:rsid w:val="007A62F1"/>
    <w:rsid w:val="007A7D29"/>
    <w:rsid w:val="007B0F94"/>
    <w:rsid w:val="007B1B60"/>
    <w:rsid w:val="007B2BC4"/>
    <w:rsid w:val="007B4AB8"/>
    <w:rsid w:val="007B4B9D"/>
    <w:rsid w:val="007B5459"/>
    <w:rsid w:val="007B565F"/>
    <w:rsid w:val="007B6402"/>
    <w:rsid w:val="007B6D54"/>
    <w:rsid w:val="007B6FC0"/>
    <w:rsid w:val="007C40A4"/>
    <w:rsid w:val="007C575F"/>
    <w:rsid w:val="007D43F0"/>
    <w:rsid w:val="007E0B32"/>
    <w:rsid w:val="007E23DA"/>
    <w:rsid w:val="007E3B0F"/>
    <w:rsid w:val="007E626C"/>
    <w:rsid w:val="007F1F8B"/>
    <w:rsid w:val="007F3BDB"/>
    <w:rsid w:val="007F445A"/>
    <w:rsid w:val="007F57AF"/>
    <w:rsid w:val="007F67A1"/>
    <w:rsid w:val="00800190"/>
    <w:rsid w:val="008043CE"/>
    <w:rsid w:val="0080702B"/>
    <w:rsid w:val="00810DEC"/>
    <w:rsid w:val="008120AF"/>
    <w:rsid w:val="00813B7A"/>
    <w:rsid w:val="008141AF"/>
    <w:rsid w:val="0081477C"/>
    <w:rsid w:val="00814892"/>
    <w:rsid w:val="00815E8F"/>
    <w:rsid w:val="008206C8"/>
    <w:rsid w:val="00821469"/>
    <w:rsid w:val="00822CCF"/>
    <w:rsid w:val="00830364"/>
    <w:rsid w:val="00831D8E"/>
    <w:rsid w:val="008355FD"/>
    <w:rsid w:val="0083770A"/>
    <w:rsid w:val="00840757"/>
    <w:rsid w:val="00844BC6"/>
    <w:rsid w:val="00845A94"/>
    <w:rsid w:val="00850AD5"/>
    <w:rsid w:val="00850FAE"/>
    <w:rsid w:val="0085431A"/>
    <w:rsid w:val="00854871"/>
    <w:rsid w:val="0085552B"/>
    <w:rsid w:val="00856B9F"/>
    <w:rsid w:val="00856CAF"/>
    <w:rsid w:val="00857684"/>
    <w:rsid w:val="00860893"/>
    <w:rsid w:val="0086525C"/>
    <w:rsid w:val="00866EEE"/>
    <w:rsid w:val="00867798"/>
    <w:rsid w:val="008731C0"/>
    <w:rsid w:val="008740D5"/>
    <w:rsid w:val="008743DD"/>
    <w:rsid w:val="00874A6C"/>
    <w:rsid w:val="00874EC0"/>
    <w:rsid w:val="00876C65"/>
    <w:rsid w:val="00877906"/>
    <w:rsid w:val="00883078"/>
    <w:rsid w:val="008843B8"/>
    <w:rsid w:val="00886A5D"/>
    <w:rsid w:val="008937DE"/>
    <w:rsid w:val="00893CED"/>
    <w:rsid w:val="0089546F"/>
    <w:rsid w:val="0089555D"/>
    <w:rsid w:val="00895D58"/>
    <w:rsid w:val="0089698D"/>
    <w:rsid w:val="008A0428"/>
    <w:rsid w:val="008A110A"/>
    <w:rsid w:val="008A1D26"/>
    <w:rsid w:val="008A1F9A"/>
    <w:rsid w:val="008A26F2"/>
    <w:rsid w:val="008A3629"/>
    <w:rsid w:val="008A4B4C"/>
    <w:rsid w:val="008A6E45"/>
    <w:rsid w:val="008B5A75"/>
    <w:rsid w:val="008B630B"/>
    <w:rsid w:val="008B677C"/>
    <w:rsid w:val="008C0B9D"/>
    <w:rsid w:val="008C239F"/>
    <w:rsid w:val="008C49A3"/>
    <w:rsid w:val="008C6757"/>
    <w:rsid w:val="008D0105"/>
    <w:rsid w:val="008D0ED0"/>
    <w:rsid w:val="008D1AA7"/>
    <w:rsid w:val="008D1F22"/>
    <w:rsid w:val="008D5AD9"/>
    <w:rsid w:val="008D7E7E"/>
    <w:rsid w:val="008E4497"/>
    <w:rsid w:val="008E480C"/>
    <w:rsid w:val="008E50D9"/>
    <w:rsid w:val="008E5169"/>
    <w:rsid w:val="008E530F"/>
    <w:rsid w:val="008E5A95"/>
    <w:rsid w:val="008F059E"/>
    <w:rsid w:val="008F1629"/>
    <w:rsid w:val="008F20AC"/>
    <w:rsid w:val="008F223D"/>
    <w:rsid w:val="008F39D3"/>
    <w:rsid w:val="00906D67"/>
    <w:rsid w:val="00907757"/>
    <w:rsid w:val="0091432D"/>
    <w:rsid w:val="00916E83"/>
    <w:rsid w:val="009212B0"/>
    <w:rsid w:val="0092151E"/>
    <w:rsid w:val="009234A5"/>
    <w:rsid w:val="009236C2"/>
    <w:rsid w:val="0092373E"/>
    <w:rsid w:val="00923F32"/>
    <w:rsid w:val="00925783"/>
    <w:rsid w:val="00925860"/>
    <w:rsid w:val="00927C20"/>
    <w:rsid w:val="009307C3"/>
    <w:rsid w:val="009336F7"/>
    <w:rsid w:val="00933B41"/>
    <w:rsid w:val="00933D58"/>
    <w:rsid w:val="009340A2"/>
    <w:rsid w:val="00934457"/>
    <w:rsid w:val="00935370"/>
    <w:rsid w:val="00935772"/>
    <w:rsid w:val="009357A9"/>
    <w:rsid w:val="00935922"/>
    <w:rsid w:val="00936760"/>
    <w:rsid w:val="009374A7"/>
    <w:rsid w:val="0094364C"/>
    <w:rsid w:val="00947940"/>
    <w:rsid w:val="00953C62"/>
    <w:rsid w:val="00954749"/>
    <w:rsid w:val="00954EC0"/>
    <w:rsid w:val="00954FE0"/>
    <w:rsid w:val="00956442"/>
    <w:rsid w:val="009565A9"/>
    <w:rsid w:val="00960BF3"/>
    <w:rsid w:val="00963243"/>
    <w:rsid w:val="009651A1"/>
    <w:rsid w:val="00966FF2"/>
    <w:rsid w:val="00970A2E"/>
    <w:rsid w:val="009735BB"/>
    <w:rsid w:val="00984789"/>
    <w:rsid w:val="00984856"/>
    <w:rsid w:val="0098551D"/>
    <w:rsid w:val="00986160"/>
    <w:rsid w:val="0098724B"/>
    <w:rsid w:val="009923CD"/>
    <w:rsid w:val="00992B7A"/>
    <w:rsid w:val="0099518F"/>
    <w:rsid w:val="009A1306"/>
    <w:rsid w:val="009A3457"/>
    <w:rsid w:val="009A4964"/>
    <w:rsid w:val="009A523D"/>
    <w:rsid w:val="009A59F2"/>
    <w:rsid w:val="009A7D76"/>
    <w:rsid w:val="009B1870"/>
    <w:rsid w:val="009B299B"/>
    <w:rsid w:val="009B3C1F"/>
    <w:rsid w:val="009B76E3"/>
    <w:rsid w:val="009B7A26"/>
    <w:rsid w:val="009C1B1B"/>
    <w:rsid w:val="009C424A"/>
    <w:rsid w:val="009C5F14"/>
    <w:rsid w:val="009C7A58"/>
    <w:rsid w:val="009C7CE6"/>
    <w:rsid w:val="009C7CF2"/>
    <w:rsid w:val="009D300A"/>
    <w:rsid w:val="009D3A60"/>
    <w:rsid w:val="009D4A0F"/>
    <w:rsid w:val="009D51B1"/>
    <w:rsid w:val="009E104E"/>
    <w:rsid w:val="009E1726"/>
    <w:rsid w:val="009E2397"/>
    <w:rsid w:val="009E2E84"/>
    <w:rsid w:val="009E39F8"/>
    <w:rsid w:val="009E60E9"/>
    <w:rsid w:val="009F1714"/>
    <w:rsid w:val="009F1BB4"/>
    <w:rsid w:val="009F327E"/>
    <w:rsid w:val="009F496B"/>
    <w:rsid w:val="009F5EB0"/>
    <w:rsid w:val="009F7338"/>
    <w:rsid w:val="00A01439"/>
    <w:rsid w:val="00A02B5E"/>
    <w:rsid w:val="00A02E61"/>
    <w:rsid w:val="00A05CFF"/>
    <w:rsid w:val="00A076A8"/>
    <w:rsid w:val="00A0779C"/>
    <w:rsid w:val="00A126FB"/>
    <w:rsid w:val="00A16346"/>
    <w:rsid w:val="00A177F8"/>
    <w:rsid w:val="00A23185"/>
    <w:rsid w:val="00A26660"/>
    <w:rsid w:val="00A2758E"/>
    <w:rsid w:val="00A30DB4"/>
    <w:rsid w:val="00A32296"/>
    <w:rsid w:val="00A34183"/>
    <w:rsid w:val="00A415AB"/>
    <w:rsid w:val="00A4177D"/>
    <w:rsid w:val="00A424AF"/>
    <w:rsid w:val="00A42789"/>
    <w:rsid w:val="00A44516"/>
    <w:rsid w:val="00A44976"/>
    <w:rsid w:val="00A44E33"/>
    <w:rsid w:val="00A4511D"/>
    <w:rsid w:val="00A45E7B"/>
    <w:rsid w:val="00A46EFB"/>
    <w:rsid w:val="00A4793D"/>
    <w:rsid w:val="00A54382"/>
    <w:rsid w:val="00A54937"/>
    <w:rsid w:val="00A55EFD"/>
    <w:rsid w:val="00A56B97"/>
    <w:rsid w:val="00A57E9D"/>
    <w:rsid w:val="00A60700"/>
    <w:rsid w:val="00A6093D"/>
    <w:rsid w:val="00A643EA"/>
    <w:rsid w:val="00A64C2B"/>
    <w:rsid w:val="00A66788"/>
    <w:rsid w:val="00A73917"/>
    <w:rsid w:val="00A7482C"/>
    <w:rsid w:val="00A76A6D"/>
    <w:rsid w:val="00A82ADB"/>
    <w:rsid w:val="00A83253"/>
    <w:rsid w:val="00A8549B"/>
    <w:rsid w:val="00A91F27"/>
    <w:rsid w:val="00A96744"/>
    <w:rsid w:val="00A96EE5"/>
    <w:rsid w:val="00AA04FF"/>
    <w:rsid w:val="00AA1C43"/>
    <w:rsid w:val="00AA2F8B"/>
    <w:rsid w:val="00AA5069"/>
    <w:rsid w:val="00AA6E84"/>
    <w:rsid w:val="00AB174F"/>
    <w:rsid w:val="00AB2494"/>
    <w:rsid w:val="00AB27AF"/>
    <w:rsid w:val="00AB2F1D"/>
    <w:rsid w:val="00AB66B2"/>
    <w:rsid w:val="00AC15A6"/>
    <w:rsid w:val="00AC6823"/>
    <w:rsid w:val="00AD11F8"/>
    <w:rsid w:val="00AD1D90"/>
    <w:rsid w:val="00AD2CB4"/>
    <w:rsid w:val="00AD3A99"/>
    <w:rsid w:val="00AD4458"/>
    <w:rsid w:val="00AE1122"/>
    <w:rsid w:val="00AE2BDE"/>
    <w:rsid w:val="00AE341B"/>
    <w:rsid w:val="00AE3F2A"/>
    <w:rsid w:val="00AE60B2"/>
    <w:rsid w:val="00AF1324"/>
    <w:rsid w:val="00AF1512"/>
    <w:rsid w:val="00AF4325"/>
    <w:rsid w:val="00B0132C"/>
    <w:rsid w:val="00B0176A"/>
    <w:rsid w:val="00B067DE"/>
    <w:rsid w:val="00B07CA7"/>
    <w:rsid w:val="00B1279A"/>
    <w:rsid w:val="00B12853"/>
    <w:rsid w:val="00B13F6F"/>
    <w:rsid w:val="00B14355"/>
    <w:rsid w:val="00B15895"/>
    <w:rsid w:val="00B178BB"/>
    <w:rsid w:val="00B20EAA"/>
    <w:rsid w:val="00B21F61"/>
    <w:rsid w:val="00B22799"/>
    <w:rsid w:val="00B23603"/>
    <w:rsid w:val="00B24C1A"/>
    <w:rsid w:val="00B26541"/>
    <w:rsid w:val="00B27EA6"/>
    <w:rsid w:val="00B325EB"/>
    <w:rsid w:val="00B32848"/>
    <w:rsid w:val="00B3296A"/>
    <w:rsid w:val="00B3362C"/>
    <w:rsid w:val="00B35850"/>
    <w:rsid w:val="00B360D2"/>
    <w:rsid w:val="00B41B76"/>
    <w:rsid w:val="00B5222E"/>
    <w:rsid w:val="00B53C67"/>
    <w:rsid w:val="00B55BCA"/>
    <w:rsid w:val="00B60B29"/>
    <w:rsid w:val="00B61C96"/>
    <w:rsid w:val="00B63F6D"/>
    <w:rsid w:val="00B6552E"/>
    <w:rsid w:val="00B65C6F"/>
    <w:rsid w:val="00B6702D"/>
    <w:rsid w:val="00B701B9"/>
    <w:rsid w:val="00B70D07"/>
    <w:rsid w:val="00B71A46"/>
    <w:rsid w:val="00B71A52"/>
    <w:rsid w:val="00B73635"/>
    <w:rsid w:val="00B73A2A"/>
    <w:rsid w:val="00B77828"/>
    <w:rsid w:val="00B800D6"/>
    <w:rsid w:val="00B80306"/>
    <w:rsid w:val="00B80AA9"/>
    <w:rsid w:val="00B8192D"/>
    <w:rsid w:val="00B82685"/>
    <w:rsid w:val="00B84CF1"/>
    <w:rsid w:val="00B875F4"/>
    <w:rsid w:val="00B9119B"/>
    <w:rsid w:val="00B93D31"/>
    <w:rsid w:val="00B94161"/>
    <w:rsid w:val="00B94B06"/>
    <w:rsid w:val="00B94C28"/>
    <w:rsid w:val="00B94F63"/>
    <w:rsid w:val="00B951E9"/>
    <w:rsid w:val="00B97D50"/>
    <w:rsid w:val="00BA1A2F"/>
    <w:rsid w:val="00BA1B37"/>
    <w:rsid w:val="00BA3768"/>
    <w:rsid w:val="00BA549C"/>
    <w:rsid w:val="00BA7C17"/>
    <w:rsid w:val="00BA7E4D"/>
    <w:rsid w:val="00BB392C"/>
    <w:rsid w:val="00BB547A"/>
    <w:rsid w:val="00BB6BCD"/>
    <w:rsid w:val="00BB6BFA"/>
    <w:rsid w:val="00BC09E8"/>
    <w:rsid w:val="00BC10BA"/>
    <w:rsid w:val="00BC1F7F"/>
    <w:rsid w:val="00BC2559"/>
    <w:rsid w:val="00BC4218"/>
    <w:rsid w:val="00BC5AFD"/>
    <w:rsid w:val="00BC7403"/>
    <w:rsid w:val="00BC759B"/>
    <w:rsid w:val="00BC7AF3"/>
    <w:rsid w:val="00BD0422"/>
    <w:rsid w:val="00BD3C72"/>
    <w:rsid w:val="00BE0C2F"/>
    <w:rsid w:val="00BE2D2E"/>
    <w:rsid w:val="00BE3E3A"/>
    <w:rsid w:val="00BE6EFA"/>
    <w:rsid w:val="00BF4CDB"/>
    <w:rsid w:val="00BF600B"/>
    <w:rsid w:val="00BF6D02"/>
    <w:rsid w:val="00C03296"/>
    <w:rsid w:val="00C03388"/>
    <w:rsid w:val="00C03712"/>
    <w:rsid w:val="00C0481D"/>
    <w:rsid w:val="00C04F43"/>
    <w:rsid w:val="00C0596C"/>
    <w:rsid w:val="00C059CC"/>
    <w:rsid w:val="00C0609D"/>
    <w:rsid w:val="00C06D66"/>
    <w:rsid w:val="00C1102D"/>
    <w:rsid w:val="00C113D8"/>
    <w:rsid w:val="00C115AB"/>
    <w:rsid w:val="00C11BA4"/>
    <w:rsid w:val="00C11C4D"/>
    <w:rsid w:val="00C130F5"/>
    <w:rsid w:val="00C13771"/>
    <w:rsid w:val="00C14823"/>
    <w:rsid w:val="00C211E2"/>
    <w:rsid w:val="00C217AD"/>
    <w:rsid w:val="00C22092"/>
    <w:rsid w:val="00C22E92"/>
    <w:rsid w:val="00C230BF"/>
    <w:rsid w:val="00C243AC"/>
    <w:rsid w:val="00C25D0B"/>
    <w:rsid w:val="00C30249"/>
    <w:rsid w:val="00C31DCA"/>
    <w:rsid w:val="00C33595"/>
    <w:rsid w:val="00C33924"/>
    <w:rsid w:val="00C3723B"/>
    <w:rsid w:val="00C374DD"/>
    <w:rsid w:val="00C42F32"/>
    <w:rsid w:val="00C430D1"/>
    <w:rsid w:val="00C43523"/>
    <w:rsid w:val="00C45D83"/>
    <w:rsid w:val="00C52321"/>
    <w:rsid w:val="00C531F4"/>
    <w:rsid w:val="00C55235"/>
    <w:rsid w:val="00C60289"/>
    <w:rsid w:val="00C606C9"/>
    <w:rsid w:val="00C63007"/>
    <w:rsid w:val="00C63F54"/>
    <w:rsid w:val="00C64A28"/>
    <w:rsid w:val="00C651E9"/>
    <w:rsid w:val="00C700DC"/>
    <w:rsid w:val="00C704FF"/>
    <w:rsid w:val="00C720D3"/>
    <w:rsid w:val="00C73E5C"/>
    <w:rsid w:val="00C7403C"/>
    <w:rsid w:val="00C75731"/>
    <w:rsid w:val="00C75D2D"/>
    <w:rsid w:val="00C76601"/>
    <w:rsid w:val="00C80288"/>
    <w:rsid w:val="00C80B62"/>
    <w:rsid w:val="00C80DAD"/>
    <w:rsid w:val="00C82609"/>
    <w:rsid w:val="00C84003"/>
    <w:rsid w:val="00C84777"/>
    <w:rsid w:val="00C84D04"/>
    <w:rsid w:val="00C85D0E"/>
    <w:rsid w:val="00C86CAB"/>
    <w:rsid w:val="00C90650"/>
    <w:rsid w:val="00C91B9D"/>
    <w:rsid w:val="00C977A0"/>
    <w:rsid w:val="00C97D78"/>
    <w:rsid w:val="00CA2344"/>
    <w:rsid w:val="00CA29F8"/>
    <w:rsid w:val="00CA2C37"/>
    <w:rsid w:val="00CA355B"/>
    <w:rsid w:val="00CA483C"/>
    <w:rsid w:val="00CA4C11"/>
    <w:rsid w:val="00CA6F8D"/>
    <w:rsid w:val="00CA7292"/>
    <w:rsid w:val="00CA76CB"/>
    <w:rsid w:val="00CA7D26"/>
    <w:rsid w:val="00CB1CC9"/>
    <w:rsid w:val="00CB3E29"/>
    <w:rsid w:val="00CB4B28"/>
    <w:rsid w:val="00CC18B0"/>
    <w:rsid w:val="00CC2AAE"/>
    <w:rsid w:val="00CC2D99"/>
    <w:rsid w:val="00CC2FFB"/>
    <w:rsid w:val="00CC3CCB"/>
    <w:rsid w:val="00CC5A42"/>
    <w:rsid w:val="00CD0EAB"/>
    <w:rsid w:val="00CD11F6"/>
    <w:rsid w:val="00CD457F"/>
    <w:rsid w:val="00CD5591"/>
    <w:rsid w:val="00CD7925"/>
    <w:rsid w:val="00CE0A4C"/>
    <w:rsid w:val="00CE196E"/>
    <w:rsid w:val="00CE3BB1"/>
    <w:rsid w:val="00CE50A7"/>
    <w:rsid w:val="00CE5293"/>
    <w:rsid w:val="00CE7743"/>
    <w:rsid w:val="00CF12F1"/>
    <w:rsid w:val="00CF34DB"/>
    <w:rsid w:val="00CF558F"/>
    <w:rsid w:val="00CF69FD"/>
    <w:rsid w:val="00CF75EF"/>
    <w:rsid w:val="00D015E4"/>
    <w:rsid w:val="00D01660"/>
    <w:rsid w:val="00D05569"/>
    <w:rsid w:val="00D073E2"/>
    <w:rsid w:val="00D1128C"/>
    <w:rsid w:val="00D11D3C"/>
    <w:rsid w:val="00D11F40"/>
    <w:rsid w:val="00D137D2"/>
    <w:rsid w:val="00D15744"/>
    <w:rsid w:val="00D278B9"/>
    <w:rsid w:val="00D42950"/>
    <w:rsid w:val="00D446EC"/>
    <w:rsid w:val="00D44DE0"/>
    <w:rsid w:val="00D51BF0"/>
    <w:rsid w:val="00D55942"/>
    <w:rsid w:val="00D55B35"/>
    <w:rsid w:val="00D55C73"/>
    <w:rsid w:val="00D56F2E"/>
    <w:rsid w:val="00D57455"/>
    <w:rsid w:val="00D578B8"/>
    <w:rsid w:val="00D57E14"/>
    <w:rsid w:val="00D6089E"/>
    <w:rsid w:val="00D6128E"/>
    <w:rsid w:val="00D632AB"/>
    <w:rsid w:val="00D643B6"/>
    <w:rsid w:val="00D678A1"/>
    <w:rsid w:val="00D709E9"/>
    <w:rsid w:val="00D71E27"/>
    <w:rsid w:val="00D7429A"/>
    <w:rsid w:val="00D75E7D"/>
    <w:rsid w:val="00D766F9"/>
    <w:rsid w:val="00D767B4"/>
    <w:rsid w:val="00D807BF"/>
    <w:rsid w:val="00D8151D"/>
    <w:rsid w:val="00D829E2"/>
    <w:rsid w:val="00D83B8D"/>
    <w:rsid w:val="00D842ED"/>
    <w:rsid w:val="00D90AC0"/>
    <w:rsid w:val="00D91305"/>
    <w:rsid w:val="00D921A8"/>
    <w:rsid w:val="00D94D7F"/>
    <w:rsid w:val="00D951F6"/>
    <w:rsid w:val="00DA07FC"/>
    <w:rsid w:val="00DA2D65"/>
    <w:rsid w:val="00DA31EA"/>
    <w:rsid w:val="00DA3534"/>
    <w:rsid w:val="00DA7887"/>
    <w:rsid w:val="00DB04DA"/>
    <w:rsid w:val="00DB1B37"/>
    <w:rsid w:val="00DB2C26"/>
    <w:rsid w:val="00DB3532"/>
    <w:rsid w:val="00DB5EC0"/>
    <w:rsid w:val="00DB5F45"/>
    <w:rsid w:val="00DC5B31"/>
    <w:rsid w:val="00DC7F9D"/>
    <w:rsid w:val="00DD234D"/>
    <w:rsid w:val="00DD49CF"/>
    <w:rsid w:val="00DD5EF6"/>
    <w:rsid w:val="00DE6B43"/>
    <w:rsid w:val="00DF02CC"/>
    <w:rsid w:val="00DF1ABE"/>
    <w:rsid w:val="00DF54D1"/>
    <w:rsid w:val="00DF6C13"/>
    <w:rsid w:val="00E00955"/>
    <w:rsid w:val="00E00B51"/>
    <w:rsid w:val="00E02606"/>
    <w:rsid w:val="00E052BD"/>
    <w:rsid w:val="00E070C6"/>
    <w:rsid w:val="00E07674"/>
    <w:rsid w:val="00E11923"/>
    <w:rsid w:val="00E12531"/>
    <w:rsid w:val="00E12DED"/>
    <w:rsid w:val="00E13D9F"/>
    <w:rsid w:val="00E14A59"/>
    <w:rsid w:val="00E20342"/>
    <w:rsid w:val="00E20E2C"/>
    <w:rsid w:val="00E21F20"/>
    <w:rsid w:val="00E22938"/>
    <w:rsid w:val="00E262D4"/>
    <w:rsid w:val="00E30278"/>
    <w:rsid w:val="00E310E4"/>
    <w:rsid w:val="00E32B15"/>
    <w:rsid w:val="00E336EE"/>
    <w:rsid w:val="00E36250"/>
    <w:rsid w:val="00E37758"/>
    <w:rsid w:val="00E40315"/>
    <w:rsid w:val="00E414E0"/>
    <w:rsid w:val="00E43CD7"/>
    <w:rsid w:val="00E4428E"/>
    <w:rsid w:val="00E463CF"/>
    <w:rsid w:val="00E47A58"/>
    <w:rsid w:val="00E47DFA"/>
    <w:rsid w:val="00E50425"/>
    <w:rsid w:val="00E513F0"/>
    <w:rsid w:val="00E51762"/>
    <w:rsid w:val="00E54511"/>
    <w:rsid w:val="00E546EF"/>
    <w:rsid w:val="00E55AAB"/>
    <w:rsid w:val="00E61DAC"/>
    <w:rsid w:val="00E652AA"/>
    <w:rsid w:val="00E65E09"/>
    <w:rsid w:val="00E6781D"/>
    <w:rsid w:val="00E719E8"/>
    <w:rsid w:val="00E728D2"/>
    <w:rsid w:val="00E72B80"/>
    <w:rsid w:val="00E755AB"/>
    <w:rsid w:val="00E75FE3"/>
    <w:rsid w:val="00E8025E"/>
    <w:rsid w:val="00E80A7A"/>
    <w:rsid w:val="00E8257C"/>
    <w:rsid w:val="00E825B4"/>
    <w:rsid w:val="00E83648"/>
    <w:rsid w:val="00E840A3"/>
    <w:rsid w:val="00E84915"/>
    <w:rsid w:val="00E8547F"/>
    <w:rsid w:val="00E86C4C"/>
    <w:rsid w:val="00E90840"/>
    <w:rsid w:val="00E908E8"/>
    <w:rsid w:val="00EA2506"/>
    <w:rsid w:val="00EA6089"/>
    <w:rsid w:val="00EA70B0"/>
    <w:rsid w:val="00EA7AB3"/>
    <w:rsid w:val="00EB3E54"/>
    <w:rsid w:val="00EB4521"/>
    <w:rsid w:val="00EB483E"/>
    <w:rsid w:val="00EB7AB1"/>
    <w:rsid w:val="00EC0D8B"/>
    <w:rsid w:val="00EC2FE0"/>
    <w:rsid w:val="00EC46DD"/>
    <w:rsid w:val="00EC5F45"/>
    <w:rsid w:val="00EC61A4"/>
    <w:rsid w:val="00ED014E"/>
    <w:rsid w:val="00ED1CA9"/>
    <w:rsid w:val="00ED3EB1"/>
    <w:rsid w:val="00ED408F"/>
    <w:rsid w:val="00ED5F51"/>
    <w:rsid w:val="00ED6505"/>
    <w:rsid w:val="00ED7BC4"/>
    <w:rsid w:val="00EE1545"/>
    <w:rsid w:val="00EE3046"/>
    <w:rsid w:val="00EE579A"/>
    <w:rsid w:val="00EF02F4"/>
    <w:rsid w:val="00EF042C"/>
    <w:rsid w:val="00EF0759"/>
    <w:rsid w:val="00EF2044"/>
    <w:rsid w:val="00EF20D8"/>
    <w:rsid w:val="00EF275E"/>
    <w:rsid w:val="00EF321A"/>
    <w:rsid w:val="00EF48CC"/>
    <w:rsid w:val="00EF5702"/>
    <w:rsid w:val="00EF616F"/>
    <w:rsid w:val="00EF7CB3"/>
    <w:rsid w:val="00EF7CFA"/>
    <w:rsid w:val="00F006DA"/>
    <w:rsid w:val="00F01BA9"/>
    <w:rsid w:val="00F051B8"/>
    <w:rsid w:val="00F051D0"/>
    <w:rsid w:val="00F100E8"/>
    <w:rsid w:val="00F11ECF"/>
    <w:rsid w:val="00F12DF7"/>
    <w:rsid w:val="00F17565"/>
    <w:rsid w:val="00F214D6"/>
    <w:rsid w:val="00F22F2C"/>
    <w:rsid w:val="00F24795"/>
    <w:rsid w:val="00F2558B"/>
    <w:rsid w:val="00F26E02"/>
    <w:rsid w:val="00F279DF"/>
    <w:rsid w:val="00F3559A"/>
    <w:rsid w:val="00F36C26"/>
    <w:rsid w:val="00F40282"/>
    <w:rsid w:val="00F42DEE"/>
    <w:rsid w:val="00F53E9D"/>
    <w:rsid w:val="00F544E9"/>
    <w:rsid w:val="00F5621D"/>
    <w:rsid w:val="00F56E1A"/>
    <w:rsid w:val="00F56FAE"/>
    <w:rsid w:val="00F61511"/>
    <w:rsid w:val="00F61776"/>
    <w:rsid w:val="00F6761B"/>
    <w:rsid w:val="00F676D5"/>
    <w:rsid w:val="00F73032"/>
    <w:rsid w:val="00F734D0"/>
    <w:rsid w:val="00F73742"/>
    <w:rsid w:val="00F74F6F"/>
    <w:rsid w:val="00F81992"/>
    <w:rsid w:val="00F848FC"/>
    <w:rsid w:val="00F85EE8"/>
    <w:rsid w:val="00F90CFE"/>
    <w:rsid w:val="00F9282A"/>
    <w:rsid w:val="00F93061"/>
    <w:rsid w:val="00F9359C"/>
    <w:rsid w:val="00F96BAD"/>
    <w:rsid w:val="00FA02CD"/>
    <w:rsid w:val="00FA2723"/>
    <w:rsid w:val="00FA6FF1"/>
    <w:rsid w:val="00FB0E84"/>
    <w:rsid w:val="00FB297A"/>
    <w:rsid w:val="00FB2A1C"/>
    <w:rsid w:val="00FB2A7D"/>
    <w:rsid w:val="00FC05C3"/>
    <w:rsid w:val="00FC6595"/>
    <w:rsid w:val="00FD01C2"/>
    <w:rsid w:val="00FD090B"/>
    <w:rsid w:val="00FD15ED"/>
    <w:rsid w:val="00FE36A2"/>
    <w:rsid w:val="00FE49A7"/>
    <w:rsid w:val="00FE5FFE"/>
    <w:rsid w:val="00FE7227"/>
    <w:rsid w:val="00FF04AA"/>
    <w:rsid w:val="00FF0B0D"/>
    <w:rsid w:val="00FF0CE3"/>
    <w:rsid w:val="00FF5109"/>
    <w:rsid w:val="00FF5469"/>
    <w:rsid w:val="00FF6F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E2E84"/>
    <w:pPr>
      <w:tabs>
        <w:tab w:val="center" w:pos="4320"/>
        <w:tab w:val="right" w:pos="8640"/>
      </w:tabs>
    </w:pPr>
  </w:style>
  <w:style w:type="paragraph" w:styleId="a4">
    <w:name w:val="footer"/>
    <w:basedOn w:val="a"/>
    <w:rsid w:val="009E2E84"/>
    <w:pPr>
      <w:tabs>
        <w:tab w:val="center" w:pos="4320"/>
        <w:tab w:val="right" w:pos="8640"/>
      </w:tabs>
    </w:pPr>
  </w:style>
  <w:style w:type="character" w:styleId="a5">
    <w:name w:val="page number"/>
    <w:basedOn w:val="a0"/>
    <w:rsid w:val="009E2E84"/>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标题 2 Char"/>
    <w:link w:val="2"/>
    <w:rsid w:val="00E11923"/>
    <w:rPr>
      <w:b/>
      <w:bCs/>
      <w:i/>
      <w:iCs/>
      <w:sz w:val="28"/>
      <w:szCs w:val="28"/>
      <w:lang w:eastAsia="en-US"/>
    </w:rPr>
  </w:style>
  <w:style w:type="character" w:customStyle="1" w:styleId="3Char">
    <w:name w:val="标题 3 Char"/>
    <w:link w:val="3"/>
    <w:rsid w:val="002B191D"/>
    <w:rPr>
      <w:b/>
      <w:bCs/>
      <w:sz w:val="26"/>
      <w:szCs w:val="26"/>
      <w:lang w:eastAsia="en-US"/>
    </w:rPr>
  </w:style>
  <w:style w:type="character" w:customStyle="1" w:styleId="4Char">
    <w:name w:val="标题 4 Char"/>
    <w:link w:val="4"/>
    <w:rsid w:val="000E00F3"/>
    <w:rPr>
      <w:b/>
      <w:bCs/>
      <w:sz w:val="28"/>
      <w:szCs w:val="28"/>
      <w:lang w:eastAsia="en-US"/>
    </w:rPr>
  </w:style>
  <w:style w:type="character" w:customStyle="1" w:styleId="5Char">
    <w:name w:val="标题 5 Char"/>
    <w:link w:val="5"/>
    <w:rsid w:val="000E00F3"/>
    <w:rPr>
      <w:b/>
      <w:bCs/>
      <w:i/>
      <w:iCs/>
      <w:sz w:val="26"/>
      <w:szCs w:val="26"/>
      <w:lang w:eastAsia="en-US"/>
    </w:rPr>
  </w:style>
  <w:style w:type="character" w:customStyle="1" w:styleId="6Char">
    <w:name w:val="标题 6 Char"/>
    <w:link w:val="6"/>
    <w:rsid w:val="000E00F3"/>
    <w:rPr>
      <w:b/>
      <w:bCs/>
      <w:sz w:val="22"/>
      <w:szCs w:val="22"/>
      <w:lang w:eastAsia="en-US"/>
    </w:rPr>
  </w:style>
  <w:style w:type="character" w:customStyle="1" w:styleId="7Char">
    <w:name w:val="标题 7 Char"/>
    <w:link w:val="7"/>
    <w:rsid w:val="000E00F3"/>
    <w:rPr>
      <w:sz w:val="24"/>
      <w:szCs w:val="24"/>
      <w:lang w:eastAsia="en-US"/>
    </w:rPr>
  </w:style>
  <w:style w:type="character" w:customStyle="1" w:styleId="8Char">
    <w:name w:val="标题 8 Char"/>
    <w:link w:val="8"/>
    <w:rsid w:val="000E00F3"/>
    <w:rPr>
      <w:i/>
      <w:iCs/>
      <w:sz w:val="24"/>
      <w:szCs w:val="24"/>
      <w:lang w:eastAsia="en-US"/>
    </w:rPr>
  </w:style>
  <w:style w:type="character" w:customStyle="1" w:styleId="9Char">
    <w:name w:val="标题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文档结构图 Char"/>
    <w:link w:val="a9"/>
    <w:rsid w:val="00E11923"/>
    <w:rPr>
      <w:rFonts w:ascii="Tahoma" w:hAnsi="Tahoma" w:cs="Tahoma"/>
      <w:sz w:val="16"/>
      <w:szCs w:val="16"/>
      <w:lang w:eastAsia="en-US"/>
    </w:rPr>
  </w:style>
  <w:style w:type="paragraph" w:styleId="aa">
    <w:name w:val="caption"/>
    <w:aliases w:val="Figure"/>
    <w:basedOn w:val="a"/>
    <w:next w:val="a"/>
    <w:link w:val="Char0"/>
    <w:uiPriority w:val="35"/>
    <w:unhideWhenUsed/>
    <w:qFormat/>
    <w:rsid w:val="00290583"/>
    <w:rPr>
      <w:b/>
      <w:bCs/>
      <w:sz w:val="20"/>
    </w:rPr>
  </w:style>
  <w:style w:type="paragraph" w:styleId="ab">
    <w:name w:val="List Paragraph"/>
    <w:basedOn w:val="a"/>
    <w:uiPriority w:val="34"/>
    <w:qFormat/>
    <w:rsid w:val="00131D2C"/>
    <w:pPr>
      <w:tabs>
        <w:tab w:val="clear" w:pos="360"/>
        <w:tab w:val="clear" w:pos="720"/>
        <w:tab w:val="clear" w:pos="1080"/>
        <w:tab w:val="clear" w:pos="1440"/>
      </w:tabs>
      <w:overflowPunct/>
      <w:autoSpaceDE/>
      <w:autoSpaceDN/>
      <w:adjustRightInd/>
      <w:spacing w:before="0"/>
      <w:ind w:left="720"/>
      <w:contextualSpacing/>
      <w:jc w:val="both"/>
      <w:textAlignment w:val="auto"/>
    </w:pPr>
    <w:rPr>
      <w:rFonts w:eastAsia="MS Mincho"/>
      <w:sz w:val="24"/>
      <w:szCs w:val="24"/>
    </w:rPr>
  </w:style>
  <w:style w:type="table" w:styleId="ac">
    <w:name w:val="Table Grid"/>
    <w:basedOn w:val="a1"/>
    <w:uiPriority w:val="59"/>
    <w:rsid w:val="00C339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rsid w:val="00BC2559"/>
    <w:rPr>
      <w:sz w:val="16"/>
      <w:szCs w:val="16"/>
    </w:rPr>
  </w:style>
  <w:style w:type="paragraph" w:styleId="ae">
    <w:name w:val="annotation text"/>
    <w:basedOn w:val="a"/>
    <w:link w:val="Char1"/>
    <w:rsid w:val="00BC2559"/>
    <w:rPr>
      <w:sz w:val="20"/>
    </w:rPr>
  </w:style>
  <w:style w:type="character" w:customStyle="1" w:styleId="Char1">
    <w:name w:val="批注文字 Char"/>
    <w:basedOn w:val="a0"/>
    <w:link w:val="ae"/>
    <w:rsid w:val="00BC2559"/>
    <w:rPr>
      <w:lang w:eastAsia="en-US"/>
    </w:rPr>
  </w:style>
  <w:style w:type="paragraph" w:styleId="af">
    <w:name w:val="annotation subject"/>
    <w:basedOn w:val="ae"/>
    <w:next w:val="ae"/>
    <w:link w:val="Char2"/>
    <w:rsid w:val="00BC2559"/>
    <w:rPr>
      <w:b/>
      <w:bCs/>
    </w:rPr>
  </w:style>
  <w:style w:type="character" w:customStyle="1" w:styleId="Char2">
    <w:name w:val="批注主题 Char"/>
    <w:basedOn w:val="Char1"/>
    <w:link w:val="af"/>
    <w:rsid w:val="00BC2559"/>
    <w:rPr>
      <w:b/>
      <w:bCs/>
      <w:lang w:eastAsia="en-US"/>
    </w:rPr>
  </w:style>
  <w:style w:type="character" w:customStyle="1" w:styleId="Char0">
    <w:name w:val="题注 Char"/>
    <w:aliases w:val="Figure Char"/>
    <w:link w:val="aa"/>
    <w:uiPriority w:val="35"/>
    <w:locked/>
    <w:rsid w:val="003E4788"/>
    <w:rPr>
      <w:b/>
      <w:bCs/>
      <w:lang w:eastAsia="en-US"/>
    </w:rPr>
  </w:style>
  <w:style w:type="paragraph" w:styleId="af0">
    <w:name w:val="Revision"/>
    <w:hidden/>
    <w:uiPriority w:val="99"/>
    <w:semiHidden/>
    <w:rsid w:val="00081B14"/>
    <w:rPr>
      <w:sz w:val="22"/>
      <w:lang w:eastAsia="en-US"/>
    </w:rPr>
  </w:style>
  <w:style w:type="character" w:styleId="af1">
    <w:name w:val="Book Title"/>
    <w:uiPriority w:val="33"/>
    <w:qFormat/>
    <w:rsid w:val="00772656"/>
    <w:rPr>
      <w:rFonts w:ascii="Times New Roman" w:hAnsi="Times New Roman"/>
      <w:bCs/>
      <w:spacing w:val="5"/>
      <w:sz w:val="22"/>
    </w:rPr>
  </w:style>
  <w:style w:type="paragraph" w:customStyle="1" w:styleId="Equation">
    <w:name w:val="Equation"/>
    <w:basedOn w:val="a"/>
    <w:uiPriority w:val="99"/>
    <w:rsid w:val="004A14A3"/>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H0">
    <w:name w:val="3H0"/>
    <w:next w:val="a"/>
    <w:qFormat/>
    <w:rsid w:val="00877906"/>
    <w:pPr>
      <w:keepNext/>
      <w:keepLines/>
      <w:numPr>
        <w:numId w:val="29"/>
      </w:numPr>
      <w:spacing w:before="313"/>
      <w:jc w:val="both"/>
      <w:outlineLvl w:val="1"/>
    </w:pPr>
    <w:rPr>
      <w:rFonts w:eastAsia="Malgun Gothic"/>
      <w:b/>
      <w:sz w:val="22"/>
      <w:lang w:val="en-GB" w:eastAsia="en-US"/>
    </w:rPr>
  </w:style>
  <w:style w:type="paragraph" w:customStyle="1" w:styleId="3H1">
    <w:name w:val="3H1"/>
    <w:basedOn w:val="3H0"/>
    <w:next w:val="a"/>
    <w:qFormat/>
    <w:rsid w:val="00877906"/>
    <w:pPr>
      <w:numPr>
        <w:ilvl w:val="1"/>
      </w:numPr>
      <w:spacing w:before="181"/>
      <w:outlineLvl w:val="2"/>
    </w:pPr>
    <w:rPr>
      <w:sz w:val="20"/>
    </w:rPr>
  </w:style>
  <w:style w:type="paragraph" w:customStyle="1" w:styleId="3H2">
    <w:name w:val="3H2"/>
    <w:basedOn w:val="3H1"/>
    <w:next w:val="a"/>
    <w:link w:val="3H2Char"/>
    <w:qFormat/>
    <w:rsid w:val="00877906"/>
    <w:pPr>
      <w:numPr>
        <w:ilvl w:val="2"/>
      </w:numPr>
      <w:outlineLvl w:val="3"/>
    </w:pPr>
  </w:style>
  <w:style w:type="paragraph" w:customStyle="1" w:styleId="3H3">
    <w:name w:val="3H3"/>
    <w:basedOn w:val="3H2"/>
    <w:next w:val="a"/>
    <w:qFormat/>
    <w:rsid w:val="00877906"/>
    <w:pPr>
      <w:numPr>
        <w:ilvl w:val="3"/>
      </w:numPr>
      <w:tabs>
        <w:tab w:val="num" w:pos="360"/>
      </w:tabs>
      <w:ind w:left="567"/>
      <w:outlineLvl w:val="4"/>
    </w:pPr>
  </w:style>
  <w:style w:type="paragraph" w:customStyle="1" w:styleId="3H4">
    <w:name w:val="3H4"/>
    <w:basedOn w:val="3H3"/>
    <w:next w:val="a"/>
    <w:link w:val="3H4Char"/>
    <w:qFormat/>
    <w:rsid w:val="00877906"/>
    <w:pPr>
      <w:numPr>
        <w:ilvl w:val="4"/>
      </w:numPr>
      <w:tabs>
        <w:tab w:val="num" w:pos="360"/>
        <w:tab w:val="num" w:pos="794"/>
      </w:tabs>
      <w:ind w:left="142"/>
      <w:outlineLvl w:val="5"/>
    </w:pPr>
  </w:style>
  <w:style w:type="character" w:customStyle="1" w:styleId="3H2Char">
    <w:name w:val="3H2 Char"/>
    <w:link w:val="3H2"/>
    <w:rsid w:val="00877906"/>
    <w:rPr>
      <w:rFonts w:eastAsia="Malgun Gothic"/>
      <w:b/>
      <w:lang w:val="en-GB" w:eastAsia="en-US"/>
    </w:rPr>
  </w:style>
  <w:style w:type="paragraph" w:customStyle="1" w:styleId="3H5">
    <w:name w:val="3H5"/>
    <w:basedOn w:val="3H4"/>
    <w:next w:val="a"/>
    <w:qFormat/>
    <w:rsid w:val="00877906"/>
    <w:pPr>
      <w:numPr>
        <w:ilvl w:val="5"/>
      </w:numPr>
      <w:tabs>
        <w:tab w:val="clear" w:pos="794"/>
        <w:tab w:val="num" w:pos="360"/>
      </w:tabs>
    </w:pPr>
  </w:style>
  <w:style w:type="numbering" w:customStyle="1" w:styleId="3DHeading">
    <w:name w:val="3D Heading"/>
    <w:uiPriority w:val="99"/>
    <w:rsid w:val="00877906"/>
    <w:pPr>
      <w:numPr>
        <w:numId w:val="28"/>
      </w:numPr>
    </w:pPr>
  </w:style>
  <w:style w:type="paragraph" w:customStyle="1" w:styleId="3H6">
    <w:name w:val="3H6"/>
    <w:basedOn w:val="a"/>
    <w:rsid w:val="00877906"/>
    <w:pPr>
      <w:numPr>
        <w:ilvl w:val="6"/>
        <w:numId w:val="29"/>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a"/>
    <w:rsid w:val="00877906"/>
    <w:pPr>
      <w:numPr>
        <w:ilvl w:val="7"/>
        <w:numId w:val="29"/>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a"/>
    <w:rsid w:val="00877906"/>
    <w:pPr>
      <w:numPr>
        <w:ilvl w:val="8"/>
        <w:numId w:val="29"/>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Table">
    <w:name w:val="3Table"/>
    <w:basedOn w:val="a"/>
    <w:link w:val="3TableChar"/>
    <w:qFormat/>
    <w:rsid w:val="00877906"/>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877906"/>
    <w:rPr>
      <w:rFonts w:eastAsia="Malgun Gothic"/>
      <w:lang w:val="en-GB" w:eastAsia="ko-KR"/>
    </w:rPr>
  </w:style>
  <w:style w:type="paragraph" w:customStyle="1" w:styleId="3S0">
    <w:name w:val="3S0"/>
    <w:basedOn w:val="a"/>
    <w:link w:val="3S0Char"/>
    <w:qFormat/>
    <w:rsid w:val="00877906"/>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S0Char">
    <w:name w:val="3S0 Char"/>
    <w:link w:val="3S0"/>
    <w:rsid w:val="00877906"/>
    <w:rPr>
      <w:rFonts w:eastAsia="Malgun Gothic"/>
      <w:lang w:val="en-GB" w:eastAsia="en-US"/>
    </w:rPr>
  </w:style>
  <w:style w:type="paragraph" w:customStyle="1" w:styleId="3N0">
    <w:name w:val="3N0"/>
    <w:basedOn w:val="a"/>
    <w:link w:val="3N0Char"/>
    <w:qFormat/>
    <w:rsid w:val="002A197E"/>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2A197E"/>
    <w:rPr>
      <w:rFonts w:eastAsia="Malgun Gothic"/>
      <w:lang w:val="en-GB" w:eastAsia="en-US"/>
    </w:rPr>
  </w:style>
  <w:style w:type="paragraph" w:customStyle="1" w:styleId="3D0">
    <w:name w:val="3D0"/>
    <w:basedOn w:val="3N0"/>
    <w:qFormat/>
    <w:rsid w:val="0085431A"/>
    <w:pPr>
      <w:numPr>
        <w:numId w:val="30"/>
      </w:numPr>
      <w:tabs>
        <w:tab w:val="left" w:pos="794"/>
        <w:tab w:val="left" w:pos="1191"/>
        <w:tab w:val="left" w:pos="1588"/>
        <w:tab w:val="left" w:pos="1985"/>
        <w:tab w:val="left" w:pos="2381"/>
      </w:tabs>
    </w:pPr>
  </w:style>
  <w:style w:type="paragraph" w:customStyle="1" w:styleId="3D1">
    <w:name w:val="3D1"/>
    <w:basedOn w:val="3D0"/>
    <w:qFormat/>
    <w:rsid w:val="0085431A"/>
    <w:pPr>
      <w:numPr>
        <w:ilvl w:val="1"/>
      </w:numPr>
    </w:pPr>
  </w:style>
  <w:style w:type="paragraph" w:customStyle="1" w:styleId="3D2">
    <w:name w:val="3D2"/>
    <w:basedOn w:val="3D1"/>
    <w:link w:val="3D2Char"/>
    <w:qFormat/>
    <w:rsid w:val="0085431A"/>
    <w:pPr>
      <w:numPr>
        <w:ilvl w:val="2"/>
      </w:numPr>
      <w:tabs>
        <w:tab w:val="clear" w:pos="340"/>
        <w:tab w:val="clear" w:pos="794"/>
        <w:tab w:val="num" w:pos="1191"/>
      </w:tabs>
      <w:ind w:left="1071"/>
    </w:pPr>
  </w:style>
  <w:style w:type="paragraph" w:customStyle="1" w:styleId="3D3">
    <w:name w:val="3D3"/>
    <w:basedOn w:val="3D2"/>
    <w:link w:val="3D3Char"/>
    <w:qFormat/>
    <w:rsid w:val="0085431A"/>
    <w:pPr>
      <w:numPr>
        <w:ilvl w:val="3"/>
      </w:numPr>
    </w:pPr>
  </w:style>
  <w:style w:type="character" w:customStyle="1" w:styleId="3D2Char">
    <w:name w:val="3D2 Char"/>
    <w:basedOn w:val="a0"/>
    <w:link w:val="3D2"/>
    <w:rsid w:val="0085431A"/>
    <w:rPr>
      <w:rFonts w:eastAsia="Malgun Gothic"/>
      <w:lang w:val="en-GB" w:eastAsia="en-US"/>
    </w:rPr>
  </w:style>
  <w:style w:type="paragraph" w:customStyle="1" w:styleId="3D4">
    <w:name w:val="3D4"/>
    <w:basedOn w:val="3D3"/>
    <w:qFormat/>
    <w:rsid w:val="0085431A"/>
    <w:pPr>
      <w:numPr>
        <w:ilvl w:val="4"/>
      </w:numPr>
      <w:tabs>
        <w:tab w:val="clear" w:pos="1588"/>
        <w:tab w:val="clear" w:pos="1768"/>
        <w:tab w:val="num" w:pos="360"/>
      </w:tabs>
    </w:pPr>
  </w:style>
  <w:style w:type="character" w:customStyle="1" w:styleId="3D3Char">
    <w:name w:val="3D3 Char"/>
    <w:basedOn w:val="3D2Char"/>
    <w:link w:val="3D3"/>
    <w:rsid w:val="0085431A"/>
  </w:style>
  <w:style w:type="paragraph" w:customStyle="1" w:styleId="3D5">
    <w:name w:val="3D5"/>
    <w:basedOn w:val="3D4"/>
    <w:qFormat/>
    <w:rsid w:val="0085431A"/>
    <w:pPr>
      <w:numPr>
        <w:ilvl w:val="5"/>
      </w:numPr>
      <w:tabs>
        <w:tab w:val="clear" w:pos="1985"/>
        <w:tab w:val="clear" w:pos="2125"/>
        <w:tab w:val="num" w:pos="360"/>
      </w:tabs>
    </w:pPr>
  </w:style>
  <w:style w:type="paragraph" w:customStyle="1" w:styleId="3D6">
    <w:name w:val="3D6"/>
    <w:basedOn w:val="3D5"/>
    <w:qFormat/>
    <w:rsid w:val="0085431A"/>
    <w:pPr>
      <w:numPr>
        <w:ilvl w:val="6"/>
      </w:numPr>
      <w:tabs>
        <w:tab w:val="clear" w:pos="2381"/>
        <w:tab w:val="clear" w:pos="2482"/>
        <w:tab w:val="num" w:pos="360"/>
      </w:tabs>
    </w:pPr>
  </w:style>
  <w:style w:type="paragraph" w:customStyle="1" w:styleId="3U1">
    <w:name w:val="3U1"/>
    <w:basedOn w:val="3N0"/>
    <w:qFormat/>
    <w:rsid w:val="0085431A"/>
    <w:pPr>
      <w:numPr>
        <w:ilvl w:val="1"/>
        <w:numId w:val="33"/>
      </w:numPr>
      <w:ind w:left="714"/>
    </w:pPr>
  </w:style>
  <w:style w:type="paragraph" w:customStyle="1" w:styleId="3U0">
    <w:name w:val="3U0"/>
    <w:basedOn w:val="3N0"/>
    <w:qFormat/>
    <w:rsid w:val="0085431A"/>
    <w:pPr>
      <w:numPr>
        <w:numId w:val="33"/>
      </w:numPr>
    </w:pPr>
  </w:style>
  <w:style w:type="paragraph" w:customStyle="1" w:styleId="3U2">
    <w:name w:val="3U2"/>
    <w:basedOn w:val="3U1"/>
    <w:qFormat/>
    <w:rsid w:val="0085431A"/>
    <w:pPr>
      <w:numPr>
        <w:ilvl w:val="2"/>
      </w:numPr>
    </w:pPr>
  </w:style>
  <w:style w:type="paragraph" w:customStyle="1" w:styleId="3U3">
    <w:name w:val="3U3"/>
    <w:basedOn w:val="3U2"/>
    <w:qFormat/>
    <w:rsid w:val="0085431A"/>
    <w:pPr>
      <w:numPr>
        <w:ilvl w:val="3"/>
      </w:numPr>
    </w:pPr>
  </w:style>
  <w:style w:type="paragraph" w:customStyle="1" w:styleId="3U4">
    <w:name w:val="3U4"/>
    <w:basedOn w:val="3U3"/>
    <w:qFormat/>
    <w:rsid w:val="0085431A"/>
    <w:pPr>
      <w:numPr>
        <w:ilvl w:val="4"/>
      </w:numPr>
    </w:pPr>
  </w:style>
  <w:style w:type="paragraph" w:customStyle="1" w:styleId="3U5">
    <w:name w:val="3U5"/>
    <w:basedOn w:val="3U4"/>
    <w:qFormat/>
    <w:rsid w:val="0085431A"/>
    <w:pPr>
      <w:numPr>
        <w:ilvl w:val="5"/>
      </w:numPr>
    </w:pPr>
  </w:style>
  <w:style w:type="paragraph" w:customStyle="1" w:styleId="3U6">
    <w:name w:val="3U6"/>
    <w:basedOn w:val="3U5"/>
    <w:qFormat/>
    <w:rsid w:val="0085431A"/>
    <w:pPr>
      <w:numPr>
        <w:ilvl w:val="6"/>
      </w:numPr>
    </w:pPr>
  </w:style>
  <w:style w:type="paragraph" w:customStyle="1" w:styleId="3U7">
    <w:name w:val="3U7"/>
    <w:basedOn w:val="a"/>
    <w:qFormat/>
    <w:rsid w:val="0085431A"/>
    <w:pPr>
      <w:numPr>
        <w:ilvl w:val="7"/>
        <w:numId w:val="3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85431A"/>
    <w:pPr>
      <w:numPr>
        <w:ilvl w:val="8"/>
      </w:numPr>
    </w:pPr>
  </w:style>
  <w:style w:type="paragraph" w:customStyle="1" w:styleId="3D7">
    <w:name w:val="3D7"/>
    <w:basedOn w:val="a"/>
    <w:rsid w:val="0085431A"/>
    <w:pPr>
      <w:numPr>
        <w:ilvl w:val="7"/>
        <w:numId w:val="3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a"/>
    <w:rsid w:val="0085431A"/>
    <w:pPr>
      <w:numPr>
        <w:ilvl w:val="8"/>
        <w:numId w:val="3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85431A"/>
    <w:pPr>
      <w:numPr>
        <w:numId w:val="34"/>
      </w:numPr>
      <w:tabs>
        <w:tab w:val="center" w:pos="4865"/>
        <w:tab w:val="right" w:pos="9730"/>
      </w:tabs>
      <w:jc w:val="left"/>
    </w:pPr>
  </w:style>
  <w:style w:type="paragraph" w:customStyle="1" w:styleId="3E1">
    <w:name w:val="3E1"/>
    <w:basedOn w:val="3E0"/>
    <w:qFormat/>
    <w:rsid w:val="0085431A"/>
    <w:pPr>
      <w:numPr>
        <w:ilvl w:val="1"/>
      </w:numPr>
    </w:pPr>
  </w:style>
  <w:style w:type="paragraph" w:customStyle="1" w:styleId="3E2">
    <w:name w:val="3E2"/>
    <w:basedOn w:val="3E1"/>
    <w:qFormat/>
    <w:rsid w:val="0085431A"/>
    <w:pPr>
      <w:numPr>
        <w:ilvl w:val="2"/>
      </w:numPr>
    </w:pPr>
  </w:style>
  <w:style w:type="paragraph" w:customStyle="1" w:styleId="3E3">
    <w:name w:val="3E3"/>
    <w:basedOn w:val="a"/>
    <w:qFormat/>
    <w:rsid w:val="0085431A"/>
    <w:pPr>
      <w:numPr>
        <w:ilvl w:val="3"/>
        <w:numId w:val="34"/>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a"/>
    <w:qFormat/>
    <w:rsid w:val="0085431A"/>
    <w:pPr>
      <w:numPr>
        <w:ilvl w:val="4"/>
        <w:numId w:val="34"/>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a"/>
    <w:qFormat/>
    <w:rsid w:val="0085431A"/>
    <w:pPr>
      <w:numPr>
        <w:ilvl w:val="5"/>
        <w:numId w:val="34"/>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a"/>
    <w:qFormat/>
    <w:rsid w:val="0085431A"/>
    <w:pPr>
      <w:numPr>
        <w:ilvl w:val="6"/>
        <w:numId w:val="34"/>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a"/>
    <w:qFormat/>
    <w:rsid w:val="0085431A"/>
    <w:pPr>
      <w:numPr>
        <w:ilvl w:val="7"/>
        <w:numId w:val="34"/>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a"/>
    <w:qFormat/>
    <w:rsid w:val="0085431A"/>
    <w:pPr>
      <w:numPr>
        <w:ilvl w:val="8"/>
        <w:numId w:val="34"/>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85431A"/>
    <w:pPr>
      <w:numPr>
        <w:numId w:val="31"/>
      </w:numPr>
    </w:pPr>
  </w:style>
  <w:style w:type="numbering" w:customStyle="1" w:styleId="3DNumbering">
    <w:name w:val="3D Numbering"/>
    <w:uiPriority w:val="99"/>
    <w:rsid w:val="0085431A"/>
    <w:pPr>
      <w:numPr>
        <w:numId w:val="32"/>
      </w:numPr>
    </w:pPr>
  </w:style>
  <w:style w:type="character" w:customStyle="1" w:styleId="3H4Char">
    <w:name w:val="3H4 Char"/>
    <w:basedOn w:val="a0"/>
    <w:link w:val="3H4"/>
    <w:rsid w:val="007B6FC0"/>
    <w:rPr>
      <w:rFonts w:eastAsia="Malgun Gothic"/>
      <w:b/>
      <w:lang w:val="en-GB" w:eastAsia="en-US"/>
    </w:rPr>
  </w:style>
</w:styles>
</file>

<file path=word/webSettings.xml><?xml version="1.0" encoding="utf-8"?>
<w:webSettings xmlns:r="http://schemas.openxmlformats.org/officeDocument/2006/relationships" xmlns:w="http://schemas.openxmlformats.org/wordprocessingml/2006/main">
  <w:divs>
    <w:div w:id="358774094">
      <w:bodyDiv w:val="1"/>
      <w:marLeft w:val="0"/>
      <w:marRight w:val="0"/>
      <w:marTop w:val="0"/>
      <w:marBottom w:val="0"/>
      <w:divBdr>
        <w:top w:val="none" w:sz="0" w:space="0" w:color="auto"/>
        <w:left w:val="none" w:sz="0" w:space="0" w:color="auto"/>
        <w:bottom w:val="none" w:sz="0" w:space="0" w:color="auto"/>
        <w:right w:val="none" w:sz="0" w:space="0" w:color="auto"/>
      </w:divBdr>
    </w:div>
    <w:div w:id="506559805">
      <w:bodyDiv w:val="1"/>
      <w:marLeft w:val="0"/>
      <w:marRight w:val="0"/>
      <w:marTop w:val="0"/>
      <w:marBottom w:val="0"/>
      <w:divBdr>
        <w:top w:val="none" w:sz="0" w:space="0" w:color="auto"/>
        <w:left w:val="none" w:sz="0" w:space="0" w:color="auto"/>
        <w:bottom w:val="none" w:sz="0" w:space="0" w:color="auto"/>
        <w:right w:val="none" w:sz="0" w:space="0" w:color="auto"/>
      </w:divBdr>
    </w:div>
    <w:div w:id="991524609">
      <w:bodyDiv w:val="1"/>
      <w:marLeft w:val="0"/>
      <w:marRight w:val="0"/>
      <w:marTop w:val="0"/>
      <w:marBottom w:val="0"/>
      <w:divBdr>
        <w:top w:val="none" w:sz="0" w:space="0" w:color="auto"/>
        <w:left w:val="none" w:sz="0" w:space="0" w:color="auto"/>
        <w:bottom w:val="none" w:sz="0" w:space="0" w:color="auto"/>
        <w:right w:val="none" w:sz="0" w:space="0" w:color="auto"/>
      </w:divBdr>
    </w:div>
    <w:div w:id="1371298355">
      <w:bodyDiv w:val="1"/>
      <w:marLeft w:val="0"/>
      <w:marRight w:val="0"/>
      <w:marTop w:val="0"/>
      <w:marBottom w:val="0"/>
      <w:divBdr>
        <w:top w:val="none" w:sz="0" w:space="0" w:color="auto"/>
        <w:left w:val="none" w:sz="0" w:space="0" w:color="auto"/>
        <w:bottom w:val="none" w:sz="0" w:space="0" w:color="auto"/>
        <w:right w:val="none" w:sz="0" w:space="0" w:color="auto"/>
      </w:divBdr>
    </w:div>
    <w:div w:id="157261750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4020003">
      <w:bodyDiv w:val="1"/>
      <w:marLeft w:val="0"/>
      <w:marRight w:val="0"/>
      <w:marTop w:val="0"/>
      <w:marBottom w:val="0"/>
      <w:divBdr>
        <w:top w:val="none" w:sz="0" w:space="0" w:color="auto"/>
        <w:left w:val="none" w:sz="0" w:space="0" w:color="auto"/>
        <w:bottom w:val="none" w:sz="0" w:space="0" w:color="auto"/>
        <w:right w:val="none" w:sz="0" w:space="0" w:color="auto"/>
      </w:divBdr>
      <w:divsChild>
        <w:div w:id="1519195827">
          <w:marLeft w:val="0"/>
          <w:marRight w:val="0"/>
          <w:marTop w:val="0"/>
          <w:marBottom w:val="0"/>
          <w:divBdr>
            <w:top w:val="none" w:sz="0" w:space="0" w:color="auto"/>
            <w:left w:val="none" w:sz="0" w:space="0" w:color="auto"/>
            <w:bottom w:val="none" w:sz="0" w:space="0" w:color="auto"/>
            <w:right w:val="none" w:sz="0" w:space="0" w:color="auto"/>
          </w:divBdr>
        </w:div>
      </w:divsChild>
    </w:div>
    <w:div w:id="178122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wma@jdl.ac.cn" TargetMode="External"/><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ngbin.liu@lge.com" TargetMode="External"/><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hyperlink" Target="mailto:sqwang@jdl.ac.c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C34CF-616E-42A9-AB9E-6C747CB03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3134</Words>
  <Characters>17865</Characters>
  <Application>Microsoft Office Word</Application>
  <DocSecurity>0</DocSecurity>
  <Lines>148</Lines>
  <Paragraphs>41</Paragraphs>
  <ScaleCrop>false</ScaleCrop>
  <HeadingPairs>
    <vt:vector size="6" baseType="variant">
      <vt:variant>
        <vt:lpstr>Title</vt:lpstr>
      </vt:variant>
      <vt:variant>
        <vt:i4>1</vt:i4>
      </vt:variant>
      <vt:variant>
        <vt:lpstr>Headings</vt:lpstr>
      </vt:variant>
      <vt:variant>
        <vt:i4>10</vt:i4>
      </vt:variant>
      <vt:variant>
        <vt:lpstr>Titel</vt:lpstr>
      </vt:variant>
      <vt:variant>
        <vt:i4>1</vt:i4>
      </vt:variant>
    </vt:vector>
  </HeadingPairs>
  <TitlesOfParts>
    <vt:vector size="12" baseType="lpstr">
      <vt:lpstr>Joint Collaborative Team on Video Coding (JCT-VC) Contribution</vt:lpstr>
      <vt:lpstr>Abstract</vt:lpstr>
      <vt:lpstr>Introduction</vt:lpstr>
      <vt:lpstr>Proposed Solution</vt:lpstr>
      <vt:lpstr>    Wedgelet index list generation for each Intra prediction mode</vt:lpstr>
      <vt:lpstr>    Identify a Wedgelet pattern for DMM mode 3</vt:lpstr>
      <vt:lpstr>Experimental Results</vt:lpstr>
      <vt:lpstr>Complexity analysis</vt:lpstr>
      <vt:lpstr>Conclusion</vt:lpstr>
      <vt:lpstr>Reference</vt:lpstr>
      <vt:lpstr>Patent rights declaration(s)</vt:lpstr>
      <vt:lpstr>Joint Collaborative Team on Video Coding (JCT-VC) Contribution</vt:lpstr>
    </vt:vector>
  </TitlesOfParts>
  <Company>JCT-VC</Company>
  <LinksUpToDate>false</LinksUpToDate>
  <CharactersWithSpaces>20958</CharactersWithSpaces>
  <SharedDoc>false</SharedDoc>
  <HLinks>
    <vt:vector size="18" baseType="variant">
      <vt:variant>
        <vt:i4>7733269</vt:i4>
      </vt:variant>
      <vt:variant>
        <vt:i4>6</vt:i4>
      </vt:variant>
      <vt:variant>
        <vt:i4>0</vt:i4>
      </vt:variant>
      <vt:variant>
        <vt:i4>5</vt:i4>
      </vt:variant>
      <vt:variant>
        <vt:lpwstr>mailto:swma@jdl.ac.cn</vt:lpwstr>
      </vt:variant>
      <vt:variant>
        <vt:lpwstr/>
      </vt:variant>
      <vt:variant>
        <vt:i4>7733258</vt:i4>
      </vt:variant>
      <vt:variant>
        <vt:i4>3</vt:i4>
      </vt:variant>
      <vt:variant>
        <vt:i4>0</vt:i4>
      </vt:variant>
      <vt:variant>
        <vt:i4>5</vt:i4>
      </vt:variant>
      <vt:variant>
        <vt:lpwstr>mailto:hongbin.liu@lge.com</vt:lpwstr>
      </vt:variant>
      <vt:variant>
        <vt:lpwstr/>
      </vt:variant>
      <vt:variant>
        <vt:i4>131188</vt:i4>
      </vt:variant>
      <vt:variant>
        <vt:i4>0</vt:i4>
      </vt:variant>
      <vt:variant>
        <vt:i4>0</vt:i4>
      </vt:variant>
      <vt:variant>
        <vt:i4>5</vt:i4>
      </vt:variant>
      <vt:variant>
        <vt:lpwstr>mailto:sqwang@jdl.ac.cn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Administrator</cp:lastModifiedBy>
  <cp:revision>29</cp:revision>
  <cp:lastPrinted>1901-01-01T07:00:00Z</cp:lastPrinted>
  <dcterms:created xsi:type="dcterms:W3CDTF">2013-01-10T05:39:00Z</dcterms:created>
  <dcterms:modified xsi:type="dcterms:W3CDTF">2013-01-14T10:43:00Z</dcterms:modified>
</cp:coreProperties>
</file>