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FB404A" w:rsidRPr="005B217D" w:rsidRDefault="00C023F0" w:rsidP="00FB404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0B1E5BC" wp14:editId="73C760CB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1TZMIAAADaAAAADwAAAAAAAAAAAAAA&#10;AAChAgAAZHJzL2Rvd25yZXYueG1sUEsFBgAAAAAEAAQA+QAAAJADAAAAAA==&#10;" strokecolor="white" strokeweight="33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H2/8IAAADaAAAADwAAAAAAAAAAAAAA&#10;AAChAgAAZHJzL2Rvd25yZXYueG1sUEsFBgAAAAAEAAQA+QAAAJADAAAAAA==&#10;" strokecolor="white" strokeweight="33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u3v8UAAADaAAAADwAAAAAAAAAA&#10;AAAAAAChAgAAZHJzL2Rvd25yZXYueG1sUEsFBgAAAAAEAAQA+QAAAJMDAAAAAA==&#10;" strokecolor="white" strokeweight="33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cSJMUAAADaAAAADwAAAAAAAAAA&#10;AAAAAAChAgAAZHJzL2Rvd25yZXYueG1sUEsFBgAAAAAEAAQA+QAAAJMDAAAAAA==&#10;" strokecolor="white" strokeweight="33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VlVnwQAAANoAAAAPAAAAAAAAAAAAAAAA&#10;AKECAABkcnMvZG93bnJldi54bWxQSwUGAAAAAAQABAD5AAAAjwMAAAAA&#10;" strokecolor="white" strokeweight="33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7F7580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42D9438E" wp14:editId="24018983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F7580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6A0521C8" wp14:editId="61EDE286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B404A">
              <w:rPr>
                <w:b/>
                <w:szCs w:val="22"/>
                <w:lang w:val="en-CA"/>
              </w:rPr>
              <w:t>J</w:t>
            </w:r>
            <w:r w:rsidR="00FB404A" w:rsidRPr="005B217D">
              <w:rPr>
                <w:b/>
                <w:szCs w:val="22"/>
                <w:lang w:val="en-CA"/>
              </w:rPr>
              <w:t xml:space="preserve">oint Collaborative Team on </w:t>
            </w:r>
            <w:r w:rsidR="00FB404A">
              <w:rPr>
                <w:b/>
                <w:szCs w:val="22"/>
                <w:lang w:val="en-CA"/>
              </w:rPr>
              <w:t>3D Video Coding Extension Development</w:t>
            </w:r>
          </w:p>
          <w:p w:rsidR="00FB404A" w:rsidRPr="005B217D" w:rsidRDefault="00FB404A" w:rsidP="00FB404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FB404A" w:rsidP="00FB404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Shanghai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13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FB404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FB404A">
              <w:rPr>
                <w:lang w:val="en-CA"/>
              </w:rPr>
              <w:t>JCT3V-C0041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832"/>
        <w:gridCol w:w="236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C40B2" w:rsidP="00AC356F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Proposed </w:t>
            </w:r>
            <w:r w:rsidR="008D099B">
              <w:rPr>
                <w:b/>
                <w:szCs w:val="22"/>
                <w:lang w:val="en-CA"/>
              </w:rPr>
              <w:t>VPS extension</w:t>
            </w:r>
            <w:r w:rsidR="00762ABD">
              <w:rPr>
                <w:b/>
                <w:szCs w:val="22"/>
                <w:lang w:val="en-CA"/>
              </w:rPr>
              <w:t xml:space="preserve"> semantics and editorial </w:t>
            </w:r>
            <w:r w:rsidR="00AC356F">
              <w:rPr>
                <w:b/>
                <w:szCs w:val="22"/>
                <w:lang w:val="en-CA"/>
              </w:rPr>
              <w:t xml:space="preserve">cleanups </w:t>
            </w:r>
            <w:r w:rsidR="00762ABD">
              <w:rPr>
                <w:b/>
                <w:szCs w:val="22"/>
                <w:lang w:val="en-CA"/>
              </w:rPr>
              <w:t>to syntax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02B88" w:rsidRDefault="00446670" w:rsidP="00D67B5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 to</w:t>
            </w:r>
            <w:r w:rsidR="00D67B58" w:rsidRPr="00D67B58">
              <w:rPr>
                <w:szCs w:val="22"/>
                <w:lang w:val="en-CA"/>
              </w:rPr>
              <w:t xml:space="preserve">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02B88" w:rsidRDefault="000C40B2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B7570" w:rsidRDefault="008B70AF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Jill Boyce</w:t>
            </w:r>
          </w:p>
          <w:p w:rsidR="008B70AF" w:rsidRDefault="008B70AF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Ye-</w:t>
            </w:r>
            <w:proofErr w:type="spellStart"/>
            <w:r>
              <w:rPr>
                <w:szCs w:val="22"/>
                <w:lang w:val="en-CA"/>
              </w:rPr>
              <w:t>Kui</w:t>
            </w:r>
            <w:proofErr w:type="spellEnd"/>
            <w:r>
              <w:rPr>
                <w:szCs w:val="22"/>
                <w:lang w:val="en-CA"/>
              </w:rPr>
              <w:t xml:space="preserve"> Wang</w:t>
            </w:r>
          </w:p>
          <w:p w:rsidR="008B70AF" w:rsidRPr="002201B4" w:rsidRDefault="008B70AF" w:rsidP="00EA100A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Sachin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Deshpande</w:t>
            </w:r>
            <w:proofErr w:type="spellEnd"/>
          </w:p>
        </w:tc>
        <w:tc>
          <w:tcPr>
            <w:tcW w:w="3832" w:type="dxa"/>
          </w:tcPr>
          <w:p w:rsidR="00E61DAC" w:rsidRDefault="00E61DAC">
            <w:pPr>
              <w:spacing w:before="60" w:after="60"/>
              <w:rPr>
                <w:szCs w:val="22"/>
                <w:lang w:val="en-CA"/>
              </w:rPr>
            </w:pPr>
            <w:r w:rsidRPr="002201B4">
              <w:rPr>
                <w:szCs w:val="22"/>
                <w:lang w:val="en-CA"/>
              </w:rPr>
              <w:t>Email:</w:t>
            </w:r>
            <w:r w:rsidR="00AF00FF">
              <w:rPr>
                <w:szCs w:val="22"/>
                <w:lang w:val="en-CA"/>
              </w:rPr>
              <w:t xml:space="preserve"> </w:t>
            </w:r>
            <w:hyperlink r:id="rId11" w:history="1">
              <w:r w:rsidR="00AC356F" w:rsidRPr="008C6CE6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  <w:r w:rsidR="00AC356F">
              <w:rPr>
                <w:szCs w:val="22"/>
                <w:lang w:val="en-CA"/>
              </w:rPr>
              <w:t xml:space="preserve"> </w:t>
            </w:r>
          </w:p>
          <w:p w:rsidR="00AF00FF" w:rsidRDefault="00BF6B9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C45718" w:rsidRPr="008C6CE6">
                <w:rPr>
                  <w:rStyle w:val="Hyperlink"/>
                  <w:szCs w:val="22"/>
                  <w:lang w:val="en-CA"/>
                </w:rPr>
                <w:t>yekuiw@qti.qualcomm.com</w:t>
              </w:r>
            </w:hyperlink>
          </w:p>
          <w:p w:rsidR="00C45718" w:rsidRPr="002201B4" w:rsidRDefault="00BF6B9A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AC356F" w:rsidRPr="008C6CE6">
                <w:rPr>
                  <w:rStyle w:val="Hyperlink"/>
                  <w:szCs w:val="22"/>
                  <w:lang w:val="en-CA"/>
                </w:rPr>
                <w:t>sdeshpande@sharplabs.com</w:t>
              </w:r>
            </w:hyperlink>
            <w:r w:rsidR="00AC356F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236" w:type="dxa"/>
          </w:tcPr>
          <w:p w:rsidR="00CD12F2" w:rsidRPr="002201B4" w:rsidRDefault="00CD12F2" w:rsidP="00AD49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szCs w:val="22"/>
                <w:u w:val="single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02B88" w:rsidRDefault="00007FC8" w:rsidP="00D67B58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Vidyo</w:t>
            </w:r>
            <w:proofErr w:type="spellEnd"/>
            <w:r>
              <w:rPr>
                <w:szCs w:val="22"/>
                <w:lang w:val="en-CA"/>
              </w:rPr>
              <w:t>, Qualcomm, Sharp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5456A" w:rsidRDefault="00FA4063" w:rsidP="00D149DD">
      <w:r>
        <w:t>The output document from the Shanghai meeting JCTVC-</w:t>
      </w:r>
      <w:r w:rsidR="000C40B2">
        <w:t>K1007</w:t>
      </w:r>
      <w:r w:rsidR="00FB404A">
        <w:t>/JCT3V-B1007</w:t>
      </w:r>
      <w:r>
        <w:t xml:space="preserve"> contains the working design of the syntax for the NAL unit header and VPS extension for the scalability and </w:t>
      </w:r>
      <w:proofErr w:type="spellStart"/>
      <w:r>
        <w:t>multiview</w:t>
      </w:r>
      <w:proofErr w:type="spellEnd"/>
      <w:r>
        <w:t xml:space="preserve"> extensions, but lacks semantics for many of the syntax elements</w:t>
      </w:r>
      <w:r w:rsidR="008D099B">
        <w:t xml:space="preserve"> in the VPS extension</w:t>
      </w:r>
      <w:r w:rsidR="000C40B2">
        <w:t>.</w:t>
      </w:r>
      <w:r>
        <w:t xml:space="preserve">  This contribution proposes semantics for </w:t>
      </w:r>
      <w:r w:rsidR="00283E96">
        <w:t>those VPS extension syntax elements for which the semantics were missing in</w:t>
      </w:r>
      <w:r>
        <w:t xml:space="preserve"> JCTVC-K1007</w:t>
      </w:r>
      <w:r w:rsidR="00FB404A">
        <w:t>/JCT3V-B1007</w:t>
      </w:r>
      <w:r>
        <w:t>.</w:t>
      </w:r>
      <w:r w:rsidR="008D099B">
        <w:t xml:space="preserve">  </w:t>
      </w:r>
      <w:r w:rsidR="00D9018D">
        <w:t>A</w:t>
      </w:r>
      <w:r w:rsidR="008D099B">
        <w:t xml:space="preserve"> correction for </w:t>
      </w:r>
      <w:r w:rsidR="002443E5">
        <w:t>an</w:t>
      </w:r>
      <w:r w:rsidR="008D099B">
        <w:t xml:space="preserve"> error in the VPS syntax of JCTVC-K1007</w:t>
      </w:r>
      <w:r w:rsidR="00FB404A">
        <w:t>/</w:t>
      </w:r>
      <w:r w:rsidR="00FB404A">
        <w:t>JCT3V-B1007</w:t>
      </w:r>
      <w:r w:rsidR="008D099B">
        <w:t xml:space="preserve"> is </w:t>
      </w:r>
      <w:r w:rsidR="002443E5">
        <w:t xml:space="preserve">also </w:t>
      </w:r>
      <w:r w:rsidR="008D099B">
        <w:t xml:space="preserve">proposed.  </w:t>
      </w:r>
      <w:r w:rsidR="002443E5">
        <w:t>Additionally</w:t>
      </w:r>
      <w:r w:rsidR="00D9018D">
        <w:t xml:space="preserve">, some </w:t>
      </w:r>
      <w:r w:rsidR="001D4CF9">
        <w:t xml:space="preserve">purely </w:t>
      </w:r>
      <w:r w:rsidR="00D9018D">
        <w:t>editorial changes to the syntax table are proposed</w:t>
      </w:r>
      <w:r w:rsidR="00283E96">
        <w:t xml:space="preserve"> which simplify the semantics</w:t>
      </w:r>
      <w:r w:rsidR="00D9018D">
        <w:t xml:space="preserve">.  </w:t>
      </w:r>
      <w:r w:rsidR="008D099B">
        <w:t xml:space="preserve">Changes from </w:t>
      </w:r>
      <w:r w:rsidR="008D099B" w:rsidRPr="002443E5">
        <w:t>JCTVC-K1007</w:t>
      </w:r>
      <w:r w:rsidR="00FB404A">
        <w:t>/</w:t>
      </w:r>
      <w:r w:rsidR="00FB404A">
        <w:t>JCT3V-B1007</w:t>
      </w:r>
      <w:r w:rsidR="008D099B">
        <w:t xml:space="preserve"> are highlighted.</w:t>
      </w:r>
    </w:p>
    <w:p w:rsidR="00A02B88" w:rsidRPr="00E35826" w:rsidRDefault="00A02B88" w:rsidP="00600C43">
      <w:pPr>
        <w:pStyle w:val="Heading1"/>
        <w:rPr>
          <w:lang w:val="en-CA"/>
        </w:rPr>
      </w:pPr>
      <w:bookmarkStart w:id="0" w:name="_Ref330436145"/>
      <w:r w:rsidRPr="00E35826">
        <w:rPr>
          <w:lang w:val="en-CA"/>
        </w:rPr>
        <w:lastRenderedPageBreak/>
        <w:t>Video parameter set</w:t>
      </w:r>
      <w:bookmarkEnd w:id="0"/>
      <w:r w:rsidR="008D099B">
        <w:rPr>
          <w:lang w:val="en-CA"/>
        </w:rPr>
        <w:t xml:space="preserve"> extension syntax and semantics</w:t>
      </w:r>
    </w:p>
    <w:p w:rsidR="00EE7ABB" w:rsidRPr="00E35826" w:rsidRDefault="00EE7ABB" w:rsidP="00EE7ABB">
      <w:pPr>
        <w:pStyle w:val="Heading2"/>
        <w:rPr>
          <w:lang w:val="en-CA"/>
        </w:rPr>
      </w:pPr>
      <w:bookmarkStart w:id="1" w:name="_Ref330361340"/>
      <w:bookmarkStart w:id="2" w:name="_Ref330439548"/>
      <w:r w:rsidRPr="00E35826">
        <w:rPr>
          <w:lang w:val="en-CA"/>
        </w:rPr>
        <w:t xml:space="preserve">Video parameter set </w:t>
      </w:r>
      <w:r>
        <w:rPr>
          <w:lang w:val="en-CA"/>
        </w:rPr>
        <w:t xml:space="preserve">extension </w:t>
      </w:r>
      <w:r w:rsidRPr="00E35826">
        <w:rPr>
          <w:lang w:val="en-CA"/>
        </w:rPr>
        <w:t>syntax</w:t>
      </w:r>
      <w:r>
        <w:rPr>
          <w:lang w:val="en-CA"/>
        </w:rPr>
        <w:t xml:space="preserve"> </w:t>
      </w:r>
    </w:p>
    <w:p w:rsidR="00D9018D" w:rsidRDefault="00D9018D" w:rsidP="00421228">
      <w:pPr>
        <w:keepNext/>
        <w:rPr>
          <w:lang w:val="en-CA"/>
        </w:rPr>
      </w:pPr>
      <w:r>
        <w:rPr>
          <w:lang w:val="en-CA"/>
        </w:rPr>
        <w:t xml:space="preserve">An editorial change is proposed to include a length 16 array of 1-bit </w:t>
      </w:r>
      <w:proofErr w:type="spellStart"/>
      <w:r>
        <w:rPr>
          <w:lang w:val="en-CA"/>
        </w:rPr>
        <w:t>scalability_mask</w:t>
      </w:r>
      <w:r w:rsidR="00E72F4E">
        <w:rPr>
          <w:lang w:val="en-CA"/>
        </w:rPr>
        <w:t>_flag</w:t>
      </w:r>
      <w:proofErr w:type="spellEnd"/>
      <w:r>
        <w:rPr>
          <w:lang w:val="en-CA"/>
        </w:rPr>
        <w:t xml:space="preserve"> syntax elements rather than a single 16-bit field, to simplify referencing of individual bits.</w:t>
      </w:r>
    </w:p>
    <w:p w:rsidR="00EE7ABB" w:rsidRDefault="008D099B" w:rsidP="00421228">
      <w:pPr>
        <w:keepNext/>
        <w:rPr>
          <w:lang w:val="en-CA"/>
        </w:rPr>
      </w:pPr>
      <w:r>
        <w:rPr>
          <w:lang w:val="en-CA"/>
        </w:rPr>
        <w:t xml:space="preserve">The loop over the </w:t>
      </w:r>
      <w:proofErr w:type="spellStart"/>
      <w:r>
        <w:rPr>
          <w:lang w:val="en-CA"/>
        </w:rPr>
        <w:t>dimension_id</w:t>
      </w:r>
      <w:proofErr w:type="spellEnd"/>
      <w:r>
        <w:rPr>
          <w:lang w:val="en-CA"/>
        </w:rPr>
        <w:t xml:space="preserve">[ i ][ j ] syntax element is corrected to </w:t>
      </w:r>
      <w:r w:rsidR="0069681A">
        <w:rPr>
          <w:lang w:val="en-CA"/>
        </w:rPr>
        <w:t xml:space="preserve">avoid referencing </w:t>
      </w:r>
      <w:r>
        <w:rPr>
          <w:lang w:val="en-CA"/>
        </w:rPr>
        <w:t>the no longer present num_dimensions_minus1 syntax element</w:t>
      </w:r>
      <w:r w:rsidR="0069681A">
        <w:rPr>
          <w:lang w:val="en-CA"/>
        </w:rPr>
        <w:t>, with some additional editorial changes</w:t>
      </w:r>
      <w:r w:rsidR="005704FD">
        <w:rPr>
          <w:lang w:val="en-CA"/>
        </w:rPr>
        <w:t xml:space="preserve"> which simplify the semantics</w:t>
      </w:r>
      <w:r>
        <w:rPr>
          <w:lang w:val="en-CA"/>
        </w:rPr>
        <w:t>.  The change</w:t>
      </w:r>
      <w:r w:rsidR="0069681A">
        <w:rPr>
          <w:lang w:val="en-CA"/>
        </w:rPr>
        <w:t>s</w:t>
      </w:r>
      <w:r>
        <w:rPr>
          <w:lang w:val="en-CA"/>
        </w:rPr>
        <w:t xml:space="preserve"> relative</w:t>
      </w:r>
      <w:r w:rsidR="00D9018D">
        <w:rPr>
          <w:lang w:val="en-CA"/>
        </w:rPr>
        <w:t>s</w:t>
      </w:r>
      <w:r>
        <w:rPr>
          <w:lang w:val="en-CA"/>
        </w:rPr>
        <w:t xml:space="preserve"> to JCTVC-K1007</w:t>
      </w:r>
      <w:r w:rsidR="00BF6B9A">
        <w:t>/JCT3V-B1007</w:t>
      </w:r>
      <w:bookmarkStart w:id="3" w:name="_GoBack"/>
      <w:bookmarkEnd w:id="3"/>
      <w:r>
        <w:rPr>
          <w:lang w:val="en-CA"/>
        </w:rPr>
        <w:t xml:space="preserve"> </w:t>
      </w:r>
      <w:r w:rsidR="0069681A">
        <w:rPr>
          <w:lang w:val="en-CA"/>
        </w:rPr>
        <w:t>are</w:t>
      </w:r>
      <w:r>
        <w:rPr>
          <w:lang w:val="en-CA"/>
        </w:rPr>
        <w:t xml:space="preserve"> highlighted in the table below.</w:t>
      </w:r>
    </w:p>
    <w:p w:rsidR="003C5E58" w:rsidRDefault="003C5E58" w:rsidP="00421228">
      <w:pPr>
        <w:keepNext/>
        <w:rPr>
          <w:lang w:val="en-CA"/>
        </w:rPr>
      </w:pPr>
    </w:p>
    <w:p w:rsidR="003C5E58" w:rsidRDefault="003C5E58" w:rsidP="00421228">
      <w:pPr>
        <w:keepNext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3C5E58" w:rsidRPr="00FB0B6F" w:rsidTr="00D47A68">
        <w:trPr>
          <w:cantSplit/>
          <w:jc w:val="center"/>
        </w:trPr>
        <w:tc>
          <w:tcPr>
            <w:tcW w:w="6754" w:type="dxa"/>
          </w:tcPr>
          <w:p w:rsidR="003C5E58" w:rsidRPr="003C5E58" w:rsidRDefault="003C5E58" w:rsidP="00D47A68">
            <w:pPr>
              <w:pStyle w:val="tablesyntax"/>
            </w:pPr>
            <w:proofErr w:type="spellStart"/>
            <w:r w:rsidRPr="003C5E58">
              <w:t>vps_extension</w:t>
            </w:r>
            <w:proofErr w:type="spellEnd"/>
            <w:r w:rsidRPr="003C5E58">
              <w:t>( ) {</w:t>
            </w:r>
          </w:p>
        </w:tc>
        <w:tc>
          <w:tcPr>
            <w:tcW w:w="1174" w:type="dxa"/>
          </w:tcPr>
          <w:p w:rsidR="003C5E58" w:rsidRPr="003C5E58" w:rsidRDefault="003C5E58" w:rsidP="00D47A68">
            <w:pPr>
              <w:pStyle w:val="tableheading"/>
              <w:rPr>
                <w:b w:val="0"/>
              </w:rPr>
            </w:pPr>
            <w:r w:rsidRPr="003C5E58">
              <w:rPr>
                <w:b w:val="0"/>
              </w:rPr>
              <w:t>Descriptor</w:t>
            </w:r>
          </w:p>
        </w:tc>
      </w:tr>
      <w:tr w:rsidR="003C5E58" w:rsidRPr="00063469" w:rsidTr="00D47A68">
        <w:trPr>
          <w:cantSplit/>
          <w:jc w:val="center"/>
        </w:trPr>
        <w:tc>
          <w:tcPr>
            <w:tcW w:w="6754" w:type="dxa"/>
          </w:tcPr>
          <w:p w:rsidR="003C5E58" w:rsidRPr="003C5E58" w:rsidRDefault="003C5E58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  <w:t>while( !</w:t>
            </w:r>
            <w:proofErr w:type="spellStart"/>
            <w:r w:rsidRPr="003C5E58">
              <w:rPr>
                <w:rFonts w:eastAsia="Batang"/>
                <w:bCs/>
                <w:lang w:eastAsia="ko-KR"/>
              </w:rPr>
              <w:t>byte_aligned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( ) )</w:t>
            </w:r>
          </w:p>
        </w:tc>
        <w:tc>
          <w:tcPr>
            <w:tcW w:w="1174" w:type="dxa"/>
          </w:tcPr>
          <w:p w:rsidR="003C5E58" w:rsidRPr="003C5E58" w:rsidRDefault="003C5E58" w:rsidP="00D47A68">
            <w:pPr>
              <w:pStyle w:val="tableheading"/>
              <w:rPr>
                <w:b w:val="0"/>
              </w:rPr>
            </w:pPr>
          </w:p>
        </w:tc>
      </w:tr>
      <w:tr w:rsidR="003C5E58" w:rsidRPr="00FB0B6F" w:rsidTr="00D47A68">
        <w:trPr>
          <w:cantSplit/>
          <w:jc w:val="center"/>
        </w:trPr>
        <w:tc>
          <w:tcPr>
            <w:tcW w:w="6754" w:type="dxa"/>
          </w:tcPr>
          <w:p w:rsidR="003C5E58" w:rsidRPr="003C5E58" w:rsidRDefault="003C5E58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vps_extension_byte_alignment_reserved_one_bit</w:t>
            </w:r>
            <w:proofErr w:type="spellEnd"/>
          </w:p>
        </w:tc>
        <w:tc>
          <w:tcPr>
            <w:tcW w:w="1174" w:type="dxa"/>
          </w:tcPr>
          <w:p w:rsidR="003C5E58" w:rsidRPr="003C5E58" w:rsidRDefault="003C5E58" w:rsidP="00D47A68">
            <w:pPr>
              <w:pStyle w:val="tableheading"/>
              <w:rPr>
                <w:b w:val="0"/>
              </w:rPr>
            </w:pPr>
            <w:r w:rsidRPr="003C5E58">
              <w:rPr>
                <w:rFonts w:eastAsia="Batang"/>
                <w:b w:val="0"/>
              </w:rPr>
              <w:t>u(1)</w:t>
            </w:r>
          </w:p>
        </w:tc>
      </w:tr>
      <w:tr w:rsidR="003C5E58" w:rsidRPr="009B4D6D" w:rsidTr="00D47A68">
        <w:trPr>
          <w:cantSplit/>
          <w:jc w:val="center"/>
        </w:trPr>
        <w:tc>
          <w:tcPr>
            <w:tcW w:w="6754" w:type="dxa"/>
          </w:tcPr>
          <w:p w:rsidR="003C5E58" w:rsidRPr="003C5E58" w:rsidRDefault="003C5E58" w:rsidP="00D47A68">
            <w:pPr>
              <w:pStyle w:val="tablesyntax"/>
              <w:rPr>
                <w:b/>
                <w:bCs/>
              </w:rPr>
            </w:pPr>
            <w:r w:rsidRPr="003C5E58">
              <w:rPr>
                <w:bCs/>
              </w:rPr>
              <w:tab/>
            </w:r>
            <w:proofErr w:type="spellStart"/>
            <w:r w:rsidRPr="003C5E58">
              <w:rPr>
                <w:b/>
                <w:bCs/>
              </w:rPr>
              <w:t>avc_base_</w:t>
            </w:r>
            <w:del w:id="4" w:author="Jill Boyce" w:date="2012-12-12T11:23:00Z">
              <w:r w:rsidRPr="003C5E58" w:rsidDel="00D47A68">
                <w:rPr>
                  <w:b/>
                  <w:bCs/>
                </w:rPr>
                <w:delText>codec</w:delText>
              </w:r>
            </w:del>
            <w:ins w:id="5" w:author="Jill Boyce" w:date="2012-12-12T11:23:00Z">
              <w:r w:rsidR="00D47A68">
                <w:rPr>
                  <w:b/>
                  <w:bCs/>
                </w:rPr>
                <w:t>layer</w:t>
              </w:r>
            </w:ins>
            <w:r w:rsidRPr="003C5E58">
              <w:rPr>
                <w:b/>
                <w:bCs/>
              </w:rPr>
              <w:t>_flag</w:t>
            </w:r>
            <w:proofErr w:type="spellEnd"/>
          </w:p>
        </w:tc>
        <w:tc>
          <w:tcPr>
            <w:tcW w:w="1174" w:type="dxa"/>
          </w:tcPr>
          <w:p w:rsidR="003C5E58" w:rsidRPr="003C5E58" w:rsidRDefault="003C5E58" w:rsidP="00D47A68">
            <w:pPr>
              <w:pStyle w:val="tableheading"/>
              <w:rPr>
                <w:b w:val="0"/>
              </w:rPr>
            </w:pPr>
            <w:r w:rsidRPr="003C5E58">
              <w:rPr>
                <w:b w:val="0"/>
              </w:rPr>
              <w:t>u(1)</w:t>
            </w:r>
          </w:p>
        </w:tc>
      </w:tr>
      <w:tr w:rsidR="002B3802" w:rsidRPr="009B4D6D" w:rsidDel="002B3802" w:rsidTr="00D47A68">
        <w:trPr>
          <w:cantSplit/>
          <w:jc w:val="center"/>
          <w:del w:id="6" w:author="Jill Boyce" w:date="2012-12-12T11:31:00Z"/>
        </w:trPr>
        <w:tc>
          <w:tcPr>
            <w:tcW w:w="6754" w:type="dxa"/>
          </w:tcPr>
          <w:p w:rsidR="002B3802" w:rsidRPr="003C5E58" w:rsidDel="002B3802" w:rsidRDefault="002B3802" w:rsidP="002B3802">
            <w:pPr>
              <w:pStyle w:val="tablesyntax"/>
              <w:rPr>
                <w:del w:id="7" w:author="Jill Boyce" w:date="2012-12-12T11:31:00Z"/>
                <w:rFonts w:eastAsia="Batang"/>
                <w:bCs/>
                <w:lang w:eastAsia="ko-KR"/>
              </w:rPr>
            </w:pPr>
            <w:del w:id="8" w:author="Jill Boyce" w:date="2012-12-12T11:31:00Z">
              <w:r w:rsidDel="002B3802">
                <w:rPr>
                  <w:rFonts w:eastAsia="Batang"/>
                  <w:b/>
                  <w:bCs/>
                  <w:lang w:eastAsia="ko-KR"/>
                </w:rPr>
                <w:tab/>
              </w:r>
              <w:r w:rsidRPr="00B34F1B" w:rsidDel="002B3802">
                <w:rPr>
                  <w:rFonts w:eastAsia="Batang"/>
                  <w:b/>
                  <w:bCs/>
                  <w:lang w:eastAsia="ko-KR"/>
                </w:rPr>
                <w:delText>scalability_mask</w:delText>
              </w:r>
            </w:del>
          </w:p>
        </w:tc>
        <w:tc>
          <w:tcPr>
            <w:tcW w:w="1174" w:type="dxa"/>
          </w:tcPr>
          <w:p w:rsidR="002B3802" w:rsidRPr="003C5E58" w:rsidDel="002B3802" w:rsidRDefault="002B3802" w:rsidP="00D47A68">
            <w:pPr>
              <w:pStyle w:val="tableheading"/>
              <w:rPr>
                <w:del w:id="9" w:author="Jill Boyce" w:date="2012-12-12T11:31:00Z"/>
                <w:rFonts w:eastAsia="Batang"/>
                <w:b w:val="0"/>
              </w:rPr>
            </w:pPr>
            <w:del w:id="10" w:author="Jill Boyce" w:date="2012-12-12T11:31:00Z">
              <w:r w:rsidRPr="003C5E58" w:rsidDel="002B3802">
                <w:rPr>
                  <w:rFonts w:eastAsia="Batang"/>
                  <w:b w:val="0"/>
                </w:rPr>
                <w:delText>u(</w:delText>
              </w:r>
              <w:r w:rsidDel="002B3802">
                <w:rPr>
                  <w:rFonts w:eastAsia="Batang"/>
                  <w:b w:val="0"/>
                </w:rPr>
                <w:delText>16</w:delText>
              </w:r>
              <w:r w:rsidRPr="003C5E58" w:rsidDel="002B3802">
                <w:rPr>
                  <w:rFonts w:eastAsia="Batang"/>
                  <w:b w:val="0"/>
                </w:rPr>
                <w:delText>)</w:delText>
              </w:r>
            </w:del>
          </w:p>
        </w:tc>
      </w:tr>
      <w:tr w:rsidR="002B3802" w:rsidRPr="009B4D6D" w:rsidTr="00D47A68">
        <w:trPr>
          <w:cantSplit/>
          <w:jc w:val="center"/>
          <w:ins w:id="11" w:author="Jill Boyce" w:date="2012-12-12T11:23:00Z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ins w:id="12" w:author="Jill Boyce" w:date="2012-12-12T11:23:00Z"/>
                <w:rFonts w:eastAsia="Batang"/>
                <w:bCs/>
                <w:lang w:eastAsia="ko-KR"/>
              </w:rPr>
            </w:pPr>
            <w:ins w:id="13" w:author="Jill Boyce" w:date="2012-12-12T11:25:00Z">
              <w:r w:rsidRPr="003C5E58">
                <w:rPr>
                  <w:rFonts w:eastAsia="Batang"/>
                  <w:bCs/>
                  <w:lang w:eastAsia="ko-KR"/>
                </w:rPr>
                <w:tab/>
              </w:r>
              <w:r w:rsidRPr="00D47A68">
                <w:rPr>
                  <w:rFonts w:eastAsia="Batang"/>
                  <w:bCs/>
                  <w:lang w:eastAsia="ko-KR"/>
                </w:rPr>
                <w:t xml:space="preserve">for( </w:t>
              </w:r>
              <w:r w:rsidRPr="00B34F1B">
                <w:rPr>
                  <w:rFonts w:eastAsia="Batang"/>
                  <w:bCs/>
                  <w:lang w:eastAsia="ko-KR"/>
                </w:rPr>
                <w:t xml:space="preserve">i = 0, </w:t>
              </w:r>
              <w:proofErr w:type="spellStart"/>
              <w:r w:rsidRPr="00B34F1B">
                <w:rPr>
                  <w:rFonts w:eastAsia="Batang"/>
                  <w:bCs/>
                  <w:lang w:eastAsia="ko-KR"/>
                </w:rPr>
                <w:t>numScalabilityTypes</w:t>
              </w:r>
              <w:proofErr w:type="spellEnd"/>
              <w:r w:rsidRPr="00B34F1B">
                <w:rPr>
                  <w:rFonts w:eastAsia="Batang"/>
                  <w:bCs/>
                  <w:lang w:eastAsia="ko-KR"/>
                </w:rPr>
                <w:t xml:space="preserve"> = 0</w:t>
              </w:r>
              <w:r w:rsidRPr="00D47A68">
                <w:rPr>
                  <w:rFonts w:eastAsia="Batang"/>
                  <w:bCs/>
                  <w:lang w:eastAsia="ko-KR"/>
                </w:rPr>
                <w:t xml:space="preserve"> </w:t>
              </w:r>
              <w:r w:rsidRPr="00B34F1B">
                <w:rPr>
                  <w:rFonts w:eastAsia="Batang"/>
                  <w:bCs/>
                  <w:lang w:eastAsia="ko-KR"/>
                </w:rPr>
                <w:t xml:space="preserve">; i &lt;16; i++ ) </w:t>
              </w:r>
            </w:ins>
            <w:ins w:id="14" w:author="Jill Boyce" w:date="2012-12-12T11:30:00Z">
              <w:r>
                <w:rPr>
                  <w:rFonts w:eastAsia="Batang"/>
                  <w:bCs/>
                  <w:lang w:eastAsia="ko-KR"/>
                </w:rPr>
                <w:t>{</w:t>
              </w:r>
            </w:ins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ins w:id="15" w:author="Jill Boyce" w:date="2012-12-12T11:23:00Z"/>
                <w:rFonts w:eastAsia="Batang"/>
                <w:b w:val="0"/>
              </w:rPr>
            </w:pPr>
          </w:p>
        </w:tc>
      </w:tr>
      <w:tr w:rsidR="002B3802" w:rsidRPr="009B4D6D" w:rsidTr="00D47A68">
        <w:trPr>
          <w:cantSplit/>
          <w:jc w:val="center"/>
          <w:ins w:id="16" w:author="Jill Boyce" w:date="2012-12-12T11:23:00Z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ins w:id="17" w:author="Jill Boyce" w:date="2012-12-12T11:23:00Z"/>
                <w:rFonts w:eastAsia="Batang"/>
                <w:bCs/>
                <w:lang w:eastAsia="ko-KR"/>
              </w:rPr>
            </w:pPr>
            <w:ins w:id="18" w:author="Jill Boyce" w:date="2012-12-12T11:24:00Z">
              <w:r>
                <w:rPr>
                  <w:rFonts w:eastAsia="Batang"/>
                  <w:b/>
                  <w:bCs/>
                  <w:lang w:eastAsia="ko-KR"/>
                </w:rPr>
                <w:tab/>
              </w:r>
              <w:r>
                <w:rPr>
                  <w:rFonts w:eastAsia="Batang"/>
                  <w:b/>
                  <w:bCs/>
                  <w:lang w:eastAsia="ko-KR"/>
                </w:rPr>
                <w:tab/>
              </w:r>
              <w:proofErr w:type="spellStart"/>
              <w:r w:rsidRPr="00B34F1B">
                <w:rPr>
                  <w:rFonts w:eastAsia="Batang"/>
                  <w:b/>
                  <w:bCs/>
                  <w:lang w:eastAsia="ko-KR"/>
                </w:rPr>
                <w:t>scalability_mask_flag</w:t>
              </w:r>
              <w:proofErr w:type="spellEnd"/>
              <w:r w:rsidRPr="00B34F1B">
                <w:rPr>
                  <w:rFonts w:eastAsia="Batang"/>
                  <w:bCs/>
                  <w:lang w:eastAsia="ko-KR"/>
                </w:rPr>
                <w:t>[ i</w:t>
              </w:r>
              <w:r w:rsidRPr="00B34F1B">
                <w:rPr>
                  <w:rFonts w:eastAsia="Batang"/>
                  <w:bCs/>
                  <w:lang w:val="en-US" w:eastAsia="ko-KR"/>
                </w:rPr>
                <w:t> </w:t>
              </w:r>
              <w:r w:rsidRPr="00B34F1B">
                <w:rPr>
                  <w:rFonts w:eastAsia="Batang"/>
                  <w:bCs/>
                  <w:lang w:eastAsia="ko-KR"/>
                </w:rPr>
                <w:t>]</w:t>
              </w:r>
            </w:ins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ins w:id="19" w:author="Jill Boyce" w:date="2012-12-12T11:23:00Z"/>
                <w:rFonts w:eastAsia="Batang"/>
                <w:b w:val="0"/>
              </w:rPr>
            </w:pPr>
            <w:ins w:id="20" w:author="Jill Boyce" w:date="2012-12-12T11:23:00Z">
              <w:r w:rsidRPr="003C5E58">
                <w:rPr>
                  <w:rFonts w:eastAsia="Batang"/>
                  <w:b w:val="0"/>
                </w:rPr>
                <w:t>u(</w:t>
              </w:r>
            </w:ins>
            <w:ins w:id="21" w:author="Jill Boyce" w:date="2012-12-12T11:24:00Z">
              <w:r>
                <w:rPr>
                  <w:rFonts w:eastAsia="Batang"/>
                  <w:b w:val="0"/>
                </w:rPr>
                <w:t>1</w:t>
              </w:r>
            </w:ins>
            <w:ins w:id="22" w:author="Jill Boyce" w:date="2012-12-12T11:23:00Z">
              <w:r w:rsidRPr="003C5E58">
                <w:rPr>
                  <w:rFonts w:eastAsia="Batang"/>
                  <w:b w:val="0"/>
                </w:rPr>
                <w:t>)</w:t>
              </w:r>
            </w:ins>
          </w:p>
        </w:tc>
      </w:tr>
      <w:tr w:rsidR="002B3802" w:rsidRPr="009B4D6D" w:rsidTr="00D47A68">
        <w:trPr>
          <w:cantSplit/>
          <w:jc w:val="center"/>
          <w:ins w:id="23" w:author="Jill Boyce" w:date="2012-12-12T11:30:00Z"/>
        </w:trPr>
        <w:tc>
          <w:tcPr>
            <w:tcW w:w="6754" w:type="dxa"/>
          </w:tcPr>
          <w:p w:rsidR="002B3802" w:rsidRDefault="002B3802" w:rsidP="002B3802">
            <w:pPr>
              <w:pStyle w:val="tablesyntax"/>
              <w:rPr>
                <w:ins w:id="24" w:author="Jill Boyce" w:date="2012-12-12T11:30:00Z"/>
                <w:rFonts w:eastAsia="Batang"/>
                <w:b/>
                <w:bCs/>
                <w:lang w:eastAsia="ko-KR"/>
              </w:rPr>
            </w:pPr>
            <w:ins w:id="25" w:author="Jill Boyce" w:date="2012-12-12T11:30:00Z">
              <w:r>
                <w:rPr>
                  <w:rFonts w:eastAsia="Batang"/>
                  <w:b/>
                  <w:bCs/>
                  <w:lang w:eastAsia="ko-KR"/>
                </w:rPr>
                <w:tab/>
              </w:r>
              <w:r>
                <w:rPr>
                  <w:rFonts w:eastAsia="Batang"/>
                  <w:b/>
                  <w:bCs/>
                  <w:lang w:eastAsia="ko-KR"/>
                </w:rPr>
                <w:tab/>
              </w:r>
            </w:ins>
            <w:proofErr w:type="spellStart"/>
            <w:ins w:id="26" w:author="Jill Boyce" w:date="2012-12-12T11:31:00Z">
              <w:r>
                <w:rPr>
                  <w:bCs/>
                </w:rPr>
                <w:t>numScalabilityTypes</w:t>
              </w:r>
              <w:proofErr w:type="spellEnd"/>
              <w:r>
                <w:rPr>
                  <w:bCs/>
                </w:rPr>
                <w:t xml:space="preserve"> </w:t>
              </w:r>
              <w:r w:rsidRPr="00D47A68">
                <w:rPr>
                  <w:bCs/>
                </w:rPr>
                <w:t xml:space="preserve">+= </w:t>
              </w:r>
              <w:proofErr w:type="spellStart"/>
              <w:r w:rsidRPr="00B34F1B">
                <w:rPr>
                  <w:rFonts w:eastAsia="Batang"/>
                  <w:bCs/>
                  <w:lang w:eastAsia="ko-KR"/>
                </w:rPr>
                <w:t>scalability_mask_flag</w:t>
              </w:r>
              <w:proofErr w:type="spellEnd"/>
              <w:r w:rsidRPr="00B34F1B">
                <w:rPr>
                  <w:rFonts w:eastAsia="Batang"/>
                  <w:bCs/>
                  <w:lang w:eastAsia="ko-KR"/>
                </w:rPr>
                <w:t>[ i</w:t>
              </w:r>
              <w:r w:rsidRPr="00B34F1B">
                <w:rPr>
                  <w:rFonts w:eastAsia="Batang"/>
                  <w:bCs/>
                  <w:lang w:val="en-US" w:eastAsia="ko-KR"/>
                </w:rPr>
                <w:t> </w:t>
              </w:r>
              <w:r w:rsidRPr="00B34F1B">
                <w:rPr>
                  <w:rFonts w:eastAsia="Batang"/>
                  <w:bCs/>
                  <w:lang w:eastAsia="ko-KR"/>
                </w:rPr>
                <w:t>]</w:t>
              </w:r>
            </w:ins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ins w:id="27" w:author="Jill Boyce" w:date="2012-12-12T11:30:00Z"/>
                <w:rFonts w:eastAsia="Batang"/>
                <w:b w:val="0"/>
              </w:rPr>
            </w:pPr>
          </w:p>
        </w:tc>
      </w:tr>
      <w:tr w:rsidR="002B3802" w:rsidRPr="009B4D6D" w:rsidTr="00D47A68">
        <w:trPr>
          <w:cantSplit/>
          <w:jc w:val="center"/>
          <w:ins w:id="28" w:author="Jill Boyce" w:date="2012-12-12T11:30:00Z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ins w:id="29" w:author="Jill Boyce" w:date="2012-12-12T11:30:00Z"/>
                <w:rFonts w:eastAsia="Batang"/>
                <w:bCs/>
                <w:lang w:eastAsia="ko-KR"/>
              </w:rPr>
            </w:pPr>
            <w:ins w:id="30" w:author="Jill Boyce" w:date="2012-12-12T11:30:00Z">
              <w:r w:rsidRPr="003C5E58">
                <w:rPr>
                  <w:rFonts w:eastAsia="Batang"/>
                  <w:bCs/>
                  <w:lang w:eastAsia="ko-KR"/>
                </w:rPr>
                <w:tab/>
                <w:t>}</w:t>
              </w:r>
            </w:ins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ins w:id="31" w:author="Jill Boyce" w:date="2012-12-12T11:30:00Z"/>
                <w:rFonts w:eastAsia="Batang"/>
                <w:b w:val="0"/>
              </w:rPr>
            </w:pPr>
          </w:p>
        </w:tc>
      </w:tr>
      <w:tr w:rsidR="002B3802" w:rsidRPr="009B4D6D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  <w:t>for( i = 0; i &lt;</w:t>
            </w:r>
            <w:proofErr w:type="spellStart"/>
            <w:r w:rsidRPr="003C5E58">
              <w:rPr>
                <w:rFonts w:eastAsia="Batang"/>
                <w:bCs/>
                <w:lang w:eastAsia="ko-KR"/>
              </w:rPr>
              <w:t>NumScalabilityTypes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; i++ ) {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  <w:t>dimension_id_len_minus1</w:t>
            </w:r>
            <w:r w:rsidRPr="003C5E58">
              <w:rPr>
                <w:rFonts w:eastAsia="Batang"/>
                <w:bCs/>
                <w:lang w:eastAsia="ko-KR"/>
              </w:rPr>
              <w:t>[ i</w:t>
            </w:r>
            <w:r w:rsidRPr="003C5E58">
              <w:rPr>
                <w:rFonts w:eastAsia="Batang"/>
                <w:bCs/>
                <w:lang w:val="en-US" w:eastAsia="ko-KR"/>
              </w:rPr>
              <w:t> ]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  <w:r w:rsidRPr="003C5E58">
              <w:rPr>
                <w:rFonts w:eastAsia="Batang"/>
                <w:b w:val="0"/>
              </w:rPr>
              <w:t>u(3)</w:t>
            </w:r>
          </w:p>
        </w:tc>
      </w:tr>
      <w:tr w:rsidR="002B3802" w:rsidRPr="009B4D6D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2B3802" w:rsidRPr="009B4D6D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vps_nuh_layer_id_present_flag</w:t>
            </w:r>
            <w:proofErr w:type="spellEnd"/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  <w:r w:rsidRPr="003C5E58">
              <w:rPr>
                <w:rFonts w:eastAsia="Batang"/>
                <w:b w:val="0"/>
              </w:rPr>
              <w:t>u(1)</w:t>
            </w:r>
          </w:p>
        </w:tc>
      </w:tr>
      <w:tr w:rsidR="002B3802" w:rsidRPr="00FB0B6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  <w:t>// layer specific information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2B3802" w:rsidRPr="00FB0B6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>for( i = 1; i &lt;= vps_max_layers_minus1; i++ ) {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FB0B6F" w:rsidDel="00D47A68" w:rsidTr="00D47A68">
        <w:trPr>
          <w:cantSplit/>
          <w:jc w:val="center"/>
          <w:del w:id="32" w:author="Jill Boyce" w:date="2012-12-12T11:28:00Z"/>
        </w:trPr>
        <w:tc>
          <w:tcPr>
            <w:tcW w:w="6754" w:type="dxa"/>
          </w:tcPr>
          <w:p w:rsidR="002B3802" w:rsidRPr="003C5E58" w:rsidDel="00D47A68" w:rsidRDefault="002B3802" w:rsidP="00D47A68">
            <w:pPr>
              <w:pStyle w:val="tablesyntax"/>
              <w:rPr>
                <w:del w:id="33" w:author="Jill Boyce" w:date="2012-12-12T11:28:00Z"/>
                <w:rFonts w:eastAsia="Batang"/>
                <w:bCs/>
                <w:lang w:eastAsia="ko-KR"/>
              </w:rPr>
            </w:pPr>
            <w:del w:id="34" w:author="Jill Boyce" w:date="2012-12-12T11:28:00Z">
              <w:r w:rsidRPr="003C5E58" w:rsidDel="00D47A68">
                <w:rPr>
                  <w:rFonts w:eastAsia="Batang"/>
                  <w:bCs/>
                  <w:lang w:eastAsia="ko-KR"/>
                </w:rPr>
                <w:tab/>
              </w:r>
              <w:r w:rsidRPr="003C5E58" w:rsidDel="00D47A68">
                <w:rPr>
                  <w:rFonts w:eastAsia="Batang"/>
                  <w:bCs/>
                  <w:lang w:eastAsia="ko-KR"/>
                </w:rPr>
                <w:tab/>
                <w:delText>// mapping of layer ID to scalability dimension IDs</w:delText>
              </w:r>
            </w:del>
          </w:p>
        </w:tc>
        <w:tc>
          <w:tcPr>
            <w:tcW w:w="1174" w:type="dxa"/>
          </w:tcPr>
          <w:p w:rsidR="002B3802" w:rsidRPr="003C5E58" w:rsidDel="00D47A68" w:rsidRDefault="002B3802" w:rsidP="00D47A68">
            <w:pPr>
              <w:pStyle w:val="tableheading"/>
              <w:rPr>
                <w:del w:id="35" w:author="Jill Boyce" w:date="2012-12-12T11:28:00Z"/>
                <w:rFonts w:eastAsia="Batang"/>
                <w:b w:val="0"/>
              </w:rPr>
            </w:pPr>
          </w:p>
        </w:tc>
      </w:tr>
      <w:tr w:rsidR="002B3802" w:rsidRPr="0032403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 xml:space="preserve">if( </w:t>
            </w:r>
            <w:proofErr w:type="spellStart"/>
            <w:r w:rsidRPr="003C5E58">
              <w:rPr>
                <w:rFonts w:eastAsia="Batang"/>
                <w:bCs/>
                <w:lang w:eastAsia="ko-KR"/>
              </w:rPr>
              <w:t>vps_nuh_layer_id_present_flag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 xml:space="preserve"> )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2B3802" w:rsidRPr="0032403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layer_id_in_nuh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  <w:r w:rsidRPr="003C5E58">
              <w:rPr>
                <w:rFonts w:eastAsia="Batang"/>
                <w:b w:val="0"/>
              </w:rPr>
              <w:t>u(6)</w:t>
            </w: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04A6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ab/>
              <w:t>for( j = 0; j &lt;</w:t>
            </w:r>
            <w:del w:id="36" w:author="Jill Boyce" w:date="2012-12-12T11:33:00Z">
              <w:r w:rsidRPr="003C5E58" w:rsidDel="00D404A6">
                <w:rPr>
                  <w:rFonts w:eastAsia="Batang"/>
                  <w:bCs/>
                  <w:lang w:eastAsia="ko-KR"/>
                </w:rPr>
                <w:delText>=</w:delText>
              </w:r>
            </w:del>
            <w:r w:rsidRPr="003C5E58">
              <w:rPr>
                <w:rFonts w:eastAsia="Batang"/>
                <w:bCs/>
                <w:lang w:eastAsia="ko-KR"/>
              </w:rPr>
              <w:t xml:space="preserve"> </w:t>
            </w:r>
            <w:proofErr w:type="spellStart"/>
            <w:ins w:id="37" w:author="Jill Boyce" w:date="2012-12-12T11:33:00Z">
              <w:r w:rsidR="00D404A6">
                <w:rPr>
                  <w:bCs/>
                </w:rPr>
                <w:t>numScalabilityTypes</w:t>
              </w:r>
            </w:ins>
            <w:proofErr w:type="spellEnd"/>
            <w:del w:id="38" w:author="Jill Boyce" w:date="2012-12-12T11:33:00Z">
              <w:r w:rsidRPr="003C5E58" w:rsidDel="00D404A6">
                <w:rPr>
                  <w:rFonts w:eastAsia="Batang"/>
                  <w:bCs/>
                  <w:lang w:eastAsia="ko-KR"/>
                </w:rPr>
                <w:delText>num_dimensions_minus1</w:delText>
              </w:r>
            </w:del>
            <w:r w:rsidRPr="003C5E58">
              <w:rPr>
                <w:rFonts w:eastAsia="Batang"/>
                <w:bCs/>
                <w:lang w:eastAsia="ko-KR"/>
              </w:rPr>
              <w:t>; j++ )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dimension_id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</w:t>
            </w:r>
            <w:r w:rsidRPr="003C5E58">
              <w:rPr>
                <w:rFonts w:eastAsia="Batang"/>
                <w:bCs/>
                <w:lang w:val="en-US" w:eastAsia="ko-KR"/>
              </w:rPr>
              <w:t>[ j ]</w:t>
            </w:r>
          </w:p>
        </w:tc>
        <w:tc>
          <w:tcPr>
            <w:tcW w:w="1174" w:type="dxa"/>
          </w:tcPr>
          <w:p w:rsidR="002B3802" w:rsidRPr="003C5E58" w:rsidRDefault="002B3802" w:rsidP="003C5E58">
            <w:pPr>
              <w:pStyle w:val="tableheading"/>
              <w:rPr>
                <w:b w:val="0"/>
              </w:rPr>
            </w:pPr>
            <w:r w:rsidRPr="003C5E58">
              <w:rPr>
                <w:rFonts w:eastAsia="Batang"/>
                <w:b w:val="0"/>
              </w:rPr>
              <w:t>u(v)</w:t>
            </w: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78257E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val="en-GB" w:eastAsia="ko-KR"/>
              </w:rPr>
            </w:pPr>
            <w:r w:rsidRPr="003C5E58">
              <w:rPr>
                <w:rFonts w:eastAsia="Batang"/>
                <w:bCs/>
                <w:sz w:val="20"/>
                <w:lang w:val="en-GB" w:eastAsia="ko-KR"/>
              </w:rPr>
              <w:tab/>
              <w:t xml:space="preserve">for( i = 1; i &lt;= </w:t>
            </w:r>
            <w:r w:rsidRPr="003C5E58">
              <w:rPr>
                <w:rFonts w:eastAsia="Batang"/>
                <w:bCs/>
                <w:sz w:val="20"/>
                <w:lang w:eastAsia="ko-KR"/>
              </w:rPr>
              <w:t>vps_max_layers_minus1</w:t>
            </w:r>
            <w:r w:rsidRPr="003C5E58">
              <w:rPr>
                <w:rFonts w:eastAsia="Batang"/>
                <w:bCs/>
                <w:sz w:val="20"/>
                <w:lang w:val="en-GB" w:eastAsia="ko-KR"/>
              </w:rPr>
              <w:t xml:space="preserve"> ; i++ ) 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Batang"/>
                <w:bCs/>
                <w:sz w:val="20"/>
                <w:lang w:val="en-GB"/>
              </w:rPr>
            </w:pPr>
          </w:p>
        </w:tc>
      </w:tr>
      <w:tr w:rsidR="002B3802" w:rsidRPr="0078257E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val="en-GB" w:eastAsia="ko-KR"/>
              </w:rPr>
            </w:pPr>
            <w:r w:rsidRPr="003C5E58">
              <w:rPr>
                <w:rFonts w:eastAsia="Batang"/>
                <w:bCs/>
                <w:sz w:val="20"/>
                <w:lang w:val="en-GB" w:eastAsia="ko-KR"/>
              </w:rPr>
              <w:tab/>
            </w:r>
            <w:r w:rsidRPr="003C5E58">
              <w:rPr>
                <w:rFonts w:eastAsia="Batang"/>
                <w:bCs/>
                <w:sz w:val="20"/>
                <w:lang w:val="en-GB" w:eastAsia="ko-KR"/>
              </w:rPr>
              <w:tab/>
            </w:r>
            <w:proofErr w:type="spellStart"/>
            <w:r w:rsidRPr="003C5E58">
              <w:rPr>
                <w:rFonts w:eastAsia="MS Mincho"/>
                <w:sz w:val="20"/>
                <w:lang w:val="en-GB"/>
              </w:rPr>
              <w:t>profile_tier_level</w:t>
            </w:r>
            <w:proofErr w:type="spellEnd"/>
            <w:r w:rsidRPr="003C5E58">
              <w:rPr>
                <w:rFonts w:eastAsia="MS Mincho"/>
                <w:sz w:val="20"/>
                <w:lang w:val="en-GB"/>
              </w:rPr>
              <w:t>( 1, vps_max_sub_layers_minus1 )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Batang"/>
                <w:bCs/>
                <w:sz w:val="20"/>
                <w:lang w:val="en-GB"/>
              </w:rPr>
            </w:pPr>
          </w:p>
        </w:tc>
      </w:tr>
      <w:tr w:rsidR="002B3802" w:rsidRPr="00FB0B6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  <w:t>for( i = 1; i &lt;= vps_max_layers_minus1; i++ ) {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ab/>
              <w:t>// layer dependency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num_direct_ref_layers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  <w:r w:rsidRPr="003C5E58">
              <w:rPr>
                <w:rFonts w:eastAsia="Batang"/>
                <w:b w:val="0"/>
              </w:rPr>
              <w:t>u(6)</w:t>
            </w: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 xml:space="preserve">for( j = 0; j &lt; </w:t>
            </w:r>
            <w:proofErr w:type="spellStart"/>
            <w:r w:rsidRPr="003C5E58">
              <w:rPr>
                <w:rFonts w:eastAsia="Batang"/>
                <w:bCs/>
                <w:lang w:eastAsia="ko-KR"/>
              </w:rPr>
              <w:t>num_direct_ref_layers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]; j++ )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ref_layer_id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][ j ]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  <w:r w:rsidRPr="003C5E58">
              <w:rPr>
                <w:rFonts w:eastAsia="Batang"/>
                <w:b w:val="0"/>
              </w:rPr>
              <w:t>u(6)</w:t>
            </w: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197E53" w:rsidTr="00D47A6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02" w:rsidRPr="003C5E58" w:rsidRDefault="002B3802" w:rsidP="00D47A6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</w:tbl>
    <w:p w:rsidR="003C5E58" w:rsidRDefault="003C5E58" w:rsidP="00421228">
      <w:pPr>
        <w:keepNext/>
        <w:rPr>
          <w:lang w:val="en-CA"/>
        </w:rPr>
      </w:pPr>
    </w:p>
    <w:p w:rsidR="003C5E58" w:rsidRDefault="003C5E58" w:rsidP="00421228">
      <w:pPr>
        <w:keepNext/>
        <w:rPr>
          <w:lang w:val="en-CA"/>
        </w:rPr>
      </w:pPr>
    </w:p>
    <w:p w:rsidR="003C5E58" w:rsidRDefault="003C5E58" w:rsidP="00421228">
      <w:pPr>
        <w:keepNext/>
        <w:rPr>
          <w:lang w:val="en-CA"/>
        </w:rPr>
      </w:pPr>
    </w:p>
    <w:p w:rsidR="008D099B" w:rsidRPr="00E35826" w:rsidRDefault="008D099B" w:rsidP="008D099B">
      <w:pPr>
        <w:pStyle w:val="Heading2"/>
        <w:rPr>
          <w:lang w:val="en-CA"/>
        </w:rPr>
      </w:pPr>
      <w:r w:rsidRPr="00E35826">
        <w:rPr>
          <w:lang w:val="en-CA"/>
        </w:rPr>
        <w:t xml:space="preserve">Video parameter set </w:t>
      </w:r>
      <w:r>
        <w:rPr>
          <w:lang w:val="en-CA"/>
        </w:rPr>
        <w:t xml:space="preserve">extension semantics </w:t>
      </w:r>
    </w:p>
    <w:p w:rsidR="00EE7ABB" w:rsidRDefault="003242B5" w:rsidP="00EE7ABB">
      <w:pPr>
        <w:rPr>
          <w:lang w:val="en-CA"/>
        </w:rPr>
      </w:pPr>
      <w:r>
        <w:rPr>
          <w:lang w:val="en-CA"/>
        </w:rPr>
        <w:lastRenderedPageBreak/>
        <w:t>Additional semantics are proposed</w:t>
      </w:r>
      <w:r w:rsidR="001D4CF9">
        <w:rPr>
          <w:lang w:val="en-CA"/>
        </w:rPr>
        <w:t>, which had been missing in JCTVC-K1007</w:t>
      </w:r>
      <w:r>
        <w:rPr>
          <w:lang w:val="en-CA"/>
        </w:rPr>
        <w:t>.</w:t>
      </w:r>
    </w:p>
    <w:p w:rsidR="003242B5" w:rsidRDefault="003242B5" w:rsidP="00EE7ABB">
      <w:pPr>
        <w:rPr>
          <w:lang w:val="en-CA"/>
        </w:rPr>
      </w:pPr>
    </w:p>
    <w:p w:rsidR="00EE7ABB" w:rsidRPr="00862457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proofErr w:type="gramStart"/>
      <w:r w:rsidRPr="00862457">
        <w:rPr>
          <w:rFonts w:eastAsia="Batang"/>
          <w:b/>
          <w:bCs/>
          <w:sz w:val="20"/>
          <w:lang w:val="en-GB" w:eastAsia="ko-KR"/>
        </w:rPr>
        <w:t>vps_extension_byte_alignment_reserved_</w:t>
      </w:r>
      <w:r w:rsidR="0015456A">
        <w:rPr>
          <w:rFonts w:eastAsia="Batang"/>
          <w:b/>
          <w:bCs/>
          <w:sz w:val="20"/>
          <w:lang w:val="en-GB" w:eastAsia="ko-KR"/>
        </w:rPr>
        <w:t>one</w:t>
      </w:r>
      <w:r w:rsidRPr="00862457">
        <w:rPr>
          <w:rFonts w:eastAsia="Batang"/>
          <w:b/>
          <w:bCs/>
          <w:sz w:val="20"/>
          <w:lang w:val="en-GB" w:eastAsia="ko-KR"/>
        </w:rPr>
        <w:t>_bit</w:t>
      </w:r>
      <w:proofErr w:type="spellEnd"/>
      <w:proofErr w:type="gramEnd"/>
      <w:r w:rsidRPr="00862457">
        <w:rPr>
          <w:rFonts w:eastAsia="Batang"/>
          <w:bCs/>
          <w:sz w:val="20"/>
          <w:lang w:val="en-GB" w:eastAsia="ko-KR"/>
        </w:rPr>
        <w:t xml:space="preserve"> shall be equal to</w:t>
      </w:r>
      <w:r>
        <w:rPr>
          <w:rFonts w:eastAsia="Batang"/>
          <w:bCs/>
          <w:sz w:val="20"/>
          <w:lang w:val="en-GB" w:eastAsia="ko-KR"/>
        </w:rPr>
        <w:t> </w:t>
      </w:r>
      <w:r w:rsidR="0015456A">
        <w:rPr>
          <w:rFonts w:eastAsia="Batang"/>
          <w:bCs/>
          <w:sz w:val="20"/>
          <w:lang w:val="en-GB" w:eastAsia="ko-KR"/>
        </w:rPr>
        <w:t>1</w:t>
      </w:r>
      <w:r w:rsidRPr="00862457">
        <w:rPr>
          <w:rFonts w:eastAsia="Batang"/>
          <w:bCs/>
          <w:sz w:val="20"/>
          <w:lang w:val="en-GB" w:eastAsia="ko-KR"/>
        </w:rPr>
        <w:t>.</w:t>
      </w:r>
    </w:p>
    <w:p w:rsidR="009A44CB" w:rsidRPr="00E45258" w:rsidRDefault="009A44CB" w:rsidP="009A44CB">
      <w:pPr>
        <w:jc w:val="both"/>
        <w:rPr>
          <w:sz w:val="20"/>
          <w:lang w:val="en-CA"/>
        </w:rPr>
      </w:pPr>
      <w:proofErr w:type="spellStart"/>
      <w:proofErr w:type="gramStart"/>
      <w:r w:rsidRPr="00E45258">
        <w:rPr>
          <w:b/>
          <w:sz w:val="20"/>
          <w:lang w:val="en-CA"/>
        </w:rPr>
        <w:t>avc_base_layer_flag</w:t>
      </w:r>
      <w:proofErr w:type="spellEnd"/>
      <w:proofErr w:type="gramEnd"/>
      <w:r w:rsidRPr="00E45258">
        <w:rPr>
          <w:sz w:val="20"/>
          <w:lang w:val="en-CA"/>
        </w:rPr>
        <w:t xml:space="preserve"> equal to 1 specifies that the base layer conforms to </w:t>
      </w:r>
      <w:r w:rsidRPr="00E45258">
        <w:rPr>
          <w:noProof/>
          <w:sz w:val="20"/>
        </w:rPr>
        <w:t>Rec. ITU-T H.264 | ISO/IEC 14496-10</w:t>
      </w:r>
      <w:r w:rsidRPr="00E45258">
        <w:rPr>
          <w:sz w:val="20"/>
          <w:lang w:val="en-CA"/>
        </w:rPr>
        <w:t xml:space="preserve">, equal to 0 specifies that it conforms to this specification.  </w:t>
      </w:r>
    </w:p>
    <w:p w:rsidR="009A44CB" w:rsidRDefault="009A44CB" w:rsidP="009A44CB">
      <w:pPr>
        <w:jc w:val="both"/>
        <w:rPr>
          <w:sz w:val="20"/>
        </w:rPr>
      </w:pPr>
      <w:r w:rsidRPr="00E45258">
        <w:rPr>
          <w:sz w:val="20"/>
          <w:lang w:val="en-CA"/>
        </w:rPr>
        <w:t xml:space="preserve">When </w:t>
      </w:r>
      <w:proofErr w:type="spellStart"/>
      <w:r w:rsidRPr="00E45258">
        <w:rPr>
          <w:sz w:val="20"/>
          <w:lang w:val="en-CA"/>
        </w:rPr>
        <w:t>avc_base_layer_flag</w:t>
      </w:r>
      <w:proofErr w:type="spellEnd"/>
      <w:r w:rsidRPr="00E45258">
        <w:rPr>
          <w:sz w:val="20"/>
          <w:lang w:val="en-CA"/>
        </w:rPr>
        <w:t xml:space="preserve"> equal to 1, in the </w:t>
      </w:r>
      <w:r w:rsidRPr="00E45258">
        <w:rPr>
          <w:noProof/>
          <w:sz w:val="20"/>
        </w:rPr>
        <w:t xml:space="preserve">Rec. ITU-T H.264 | ISO/IEC 14496-10 conforming </w:t>
      </w:r>
      <w:r w:rsidRPr="00E45258">
        <w:rPr>
          <w:sz w:val="20"/>
          <w:lang w:val="en-CA"/>
        </w:rPr>
        <w:t xml:space="preserve">base </w:t>
      </w:r>
      <w:r w:rsidRPr="00E45258">
        <w:rPr>
          <w:noProof/>
          <w:sz w:val="20"/>
        </w:rPr>
        <w:t xml:space="preserve">layer, after applying the Rec. ITU-T H.264 | ISO/IEC 14496-10 decoding process for </w:t>
      </w:r>
      <w:r w:rsidRPr="00E45258">
        <w:rPr>
          <w:sz w:val="20"/>
        </w:rPr>
        <w:t xml:space="preserve">reference picture lists construction the output reference picture lists refPicList0 and refPicList1 (when applicable) </w:t>
      </w:r>
      <w:del w:id="39" w:author="Jill Boyce" w:date="2012-12-12T11:36:00Z">
        <w:r w:rsidRPr="00E45258" w:rsidDel="009A44CB">
          <w:rPr>
            <w:sz w:val="20"/>
          </w:rPr>
          <w:delText xml:space="preserve">shall </w:delText>
        </w:r>
      </w:del>
      <w:ins w:id="40" w:author="Jill Boyce" w:date="2012-12-12T11:36:00Z">
        <w:r>
          <w:rPr>
            <w:sz w:val="20"/>
          </w:rPr>
          <w:t>does</w:t>
        </w:r>
        <w:r w:rsidRPr="00E45258">
          <w:rPr>
            <w:sz w:val="20"/>
          </w:rPr>
          <w:t xml:space="preserve"> </w:t>
        </w:r>
      </w:ins>
      <w:r w:rsidRPr="00E45258">
        <w:rPr>
          <w:sz w:val="20"/>
        </w:rPr>
        <w:t xml:space="preserve">not contain any pictures for which the </w:t>
      </w:r>
      <w:proofErr w:type="spellStart"/>
      <w:r w:rsidRPr="00E45258">
        <w:rPr>
          <w:sz w:val="20"/>
        </w:rPr>
        <w:t>TemporalId</w:t>
      </w:r>
      <w:proofErr w:type="spellEnd"/>
      <w:r w:rsidRPr="00E45258">
        <w:rPr>
          <w:sz w:val="20"/>
        </w:rPr>
        <w:t xml:space="preserve"> is greater than </w:t>
      </w:r>
      <w:proofErr w:type="spellStart"/>
      <w:r w:rsidRPr="00E45258">
        <w:rPr>
          <w:sz w:val="20"/>
        </w:rPr>
        <w:t>TemporalId</w:t>
      </w:r>
      <w:proofErr w:type="spellEnd"/>
      <w:r w:rsidRPr="00E45258">
        <w:rPr>
          <w:sz w:val="20"/>
        </w:rPr>
        <w:t xml:space="preserve"> of the </w:t>
      </w:r>
      <w:del w:id="41" w:author="Jill Boyce" w:date="2012-12-12T11:40:00Z">
        <w:r w:rsidRPr="00E45258" w:rsidDel="009A44CB">
          <w:rPr>
            <w:sz w:val="20"/>
          </w:rPr>
          <w:delText xml:space="preserve">current </w:delText>
        </w:r>
      </w:del>
      <w:ins w:id="42" w:author="Jill Boyce" w:date="2012-12-12T11:40:00Z">
        <w:r>
          <w:rPr>
            <w:sz w:val="20"/>
          </w:rPr>
          <w:t>coded</w:t>
        </w:r>
        <w:r w:rsidRPr="00E45258">
          <w:rPr>
            <w:sz w:val="20"/>
          </w:rPr>
          <w:t xml:space="preserve"> </w:t>
        </w:r>
      </w:ins>
      <w:r w:rsidRPr="00E45258">
        <w:rPr>
          <w:sz w:val="20"/>
        </w:rPr>
        <w:t>picture.  All sub-</w:t>
      </w:r>
      <w:proofErr w:type="spellStart"/>
      <w:r w:rsidRPr="00E45258">
        <w:rPr>
          <w:sz w:val="20"/>
        </w:rPr>
        <w:t>bitstreams</w:t>
      </w:r>
      <w:proofErr w:type="spellEnd"/>
      <w:r w:rsidRPr="00E45258">
        <w:rPr>
          <w:sz w:val="20"/>
        </w:rPr>
        <w:t xml:space="preserve"> of the </w:t>
      </w:r>
      <w:r w:rsidRPr="00E45258">
        <w:rPr>
          <w:noProof/>
          <w:sz w:val="20"/>
        </w:rPr>
        <w:t xml:space="preserve">Rec. ITU-T H.264 | ISO/IEC 14496-10 conforming </w:t>
      </w:r>
      <w:r w:rsidRPr="00E45258">
        <w:rPr>
          <w:sz w:val="20"/>
          <w:lang w:val="en-CA"/>
        </w:rPr>
        <w:t xml:space="preserve">base </w:t>
      </w:r>
      <w:r w:rsidRPr="00E45258">
        <w:rPr>
          <w:noProof/>
          <w:sz w:val="20"/>
        </w:rPr>
        <w:t>layer,</w:t>
      </w:r>
      <w:r w:rsidRPr="00E45258">
        <w:rPr>
          <w:sz w:val="20"/>
        </w:rPr>
        <w:t xml:space="preserve"> that can be derived using the sub-bitstream extraction process as specified in </w:t>
      </w:r>
      <w:r w:rsidRPr="00E45258">
        <w:rPr>
          <w:noProof/>
          <w:sz w:val="20"/>
        </w:rPr>
        <w:t>Rec. ITU</w:t>
      </w:r>
      <w:r w:rsidRPr="00E45258">
        <w:rPr>
          <w:noProof/>
          <w:sz w:val="20"/>
        </w:rPr>
        <w:softHyphen/>
        <w:t xml:space="preserve">T H.264 | ISO/IEC 14496-10 </w:t>
      </w:r>
      <w:proofErr w:type="spellStart"/>
      <w:r w:rsidRPr="00E45258">
        <w:rPr>
          <w:sz w:val="20"/>
        </w:rPr>
        <w:t>subclause</w:t>
      </w:r>
      <w:proofErr w:type="spellEnd"/>
      <w:r w:rsidRPr="00E45258">
        <w:rPr>
          <w:sz w:val="20"/>
        </w:rPr>
        <w:t> </w:t>
      </w:r>
      <w:r w:rsidRPr="00E45258">
        <w:rPr>
          <w:sz w:val="20"/>
        </w:rPr>
        <w:fldChar w:fldCharType="begin" w:fldLock="1"/>
      </w:r>
      <w:r w:rsidRPr="00E45258">
        <w:rPr>
          <w:sz w:val="20"/>
        </w:rPr>
        <w:instrText xml:space="preserve"> REF _Ref170892294 \r \h  \* MERGEFORMAT </w:instrText>
      </w:r>
      <w:r w:rsidRPr="00E45258">
        <w:rPr>
          <w:sz w:val="20"/>
        </w:rPr>
      </w:r>
      <w:r w:rsidRPr="00E45258">
        <w:rPr>
          <w:sz w:val="20"/>
        </w:rPr>
        <w:fldChar w:fldCharType="separate"/>
      </w:r>
      <w:r w:rsidRPr="00E45258">
        <w:rPr>
          <w:sz w:val="20"/>
        </w:rPr>
        <w:t>G.8.8.1</w:t>
      </w:r>
      <w:r w:rsidRPr="00E45258">
        <w:rPr>
          <w:sz w:val="20"/>
        </w:rPr>
        <w:fldChar w:fldCharType="end"/>
      </w:r>
      <w:r w:rsidRPr="00E45258">
        <w:rPr>
          <w:sz w:val="20"/>
        </w:rPr>
        <w:t xml:space="preserve"> with any value for </w:t>
      </w:r>
      <w:proofErr w:type="spellStart"/>
      <w:r w:rsidRPr="00E45258">
        <w:rPr>
          <w:sz w:val="20"/>
        </w:rPr>
        <w:t>temporal_id</w:t>
      </w:r>
      <w:proofErr w:type="spellEnd"/>
      <w:r w:rsidRPr="00E45258">
        <w:rPr>
          <w:sz w:val="20"/>
        </w:rPr>
        <w:t xml:space="preserve"> as the input shall result in a set of coded video sequences, with each coded video sequence conforming to one or more of the profiles specified in </w:t>
      </w:r>
      <w:r w:rsidRPr="00E45258">
        <w:rPr>
          <w:noProof/>
          <w:sz w:val="20"/>
        </w:rPr>
        <w:t>Rec. ITU</w:t>
      </w:r>
      <w:r w:rsidRPr="00E45258">
        <w:rPr>
          <w:noProof/>
          <w:sz w:val="20"/>
        </w:rPr>
        <w:softHyphen/>
        <w:t xml:space="preserve">T H.264 | ISO/IEC 14496-10 </w:t>
      </w:r>
      <w:r w:rsidRPr="00E45258">
        <w:rPr>
          <w:sz w:val="20"/>
        </w:rPr>
        <w:t>Annexes </w:t>
      </w:r>
      <w:r w:rsidRPr="00E45258">
        <w:rPr>
          <w:sz w:val="20"/>
        </w:rPr>
        <w:fldChar w:fldCharType="begin" w:fldLock="1"/>
      </w:r>
      <w:r w:rsidRPr="00E45258">
        <w:rPr>
          <w:sz w:val="20"/>
        </w:rPr>
        <w:instrText xml:space="preserve"> REF _Ref36826677 \r \h  \* MERGEFORMAT </w:instrText>
      </w:r>
      <w:r w:rsidRPr="00E45258">
        <w:rPr>
          <w:sz w:val="20"/>
        </w:rPr>
      </w:r>
      <w:r w:rsidRPr="00E45258">
        <w:rPr>
          <w:sz w:val="20"/>
        </w:rPr>
        <w:fldChar w:fldCharType="separate"/>
      </w:r>
      <w:r w:rsidRPr="00E45258">
        <w:rPr>
          <w:sz w:val="20"/>
        </w:rPr>
        <w:t>A</w:t>
      </w:r>
      <w:r w:rsidRPr="00E45258">
        <w:rPr>
          <w:sz w:val="20"/>
        </w:rPr>
        <w:fldChar w:fldCharType="end"/>
      </w:r>
      <w:r w:rsidRPr="00E45258">
        <w:rPr>
          <w:sz w:val="20"/>
        </w:rPr>
        <w:t>, </w:t>
      </w:r>
      <w:r w:rsidRPr="00E45258">
        <w:rPr>
          <w:sz w:val="20"/>
        </w:rPr>
        <w:fldChar w:fldCharType="begin" w:fldLock="1"/>
      </w:r>
      <w:r w:rsidRPr="00E45258">
        <w:rPr>
          <w:sz w:val="20"/>
        </w:rPr>
        <w:instrText xml:space="preserve"> REF _Ref168473844 \r \h  \* MERGEFORMAT </w:instrText>
      </w:r>
      <w:r w:rsidRPr="00E45258">
        <w:rPr>
          <w:sz w:val="20"/>
        </w:rPr>
      </w:r>
      <w:r w:rsidRPr="00E45258">
        <w:rPr>
          <w:sz w:val="20"/>
        </w:rPr>
        <w:fldChar w:fldCharType="separate"/>
      </w:r>
      <w:r w:rsidRPr="00E45258">
        <w:rPr>
          <w:sz w:val="20"/>
        </w:rPr>
        <w:t>G</w:t>
      </w:r>
      <w:r w:rsidRPr="00E45258">
        <w:rPr>
          <w:sz w:val="20"/>
        </w:rPr>
        <w:fldChar w:fldCharType="end"/>
      </w:r>
      <w:r w:rsidRPr="00E45258">
        <w:rPr>
          <w:sz w:val="20"/>
        </w:rPr>
        <w:t xml:space="preserve"> and H.</w:t>
      </w:r>
    </w:p>
    <w:p w:rsidR="00E72F4E" w:rsidRPr="00E45258" w:rsidRDefault="00E72F4E" w:rsidP="00E72F4E">
      <w:pPr>
        <w:rPr>
          <w:sz w:val="20"/>
        </w:rPr>
      </w:pPr>
      <w:proofErr w:type="spellStart"/>
      <w:r w:rsidRPr="00E45258">
        <w:rPr>
          <w:b/>
          <w:sz w:val="20"/>
        </w:rPr>
        <w:t>scalability_mask</w:t>
      </w:r>
      <w:ins w:id="43" w:author="Jill Boyce" w:date="2012-12-12T11:58:00Z">
        <w:r>
          <w:rPr>
            <w:b/>
            <w:sz w:val="20"/>
          </w:rPr>
          <w:t>_flag</w:t>
        </w:r>
        <w:proofErr w:type="spellEnd"/>
        <w:r>
          <w:rPr>
            <w:b/>
            <w:sz w:val="20"/>
          </w:rPr>
          <w:t xml:space="preserve"> </w:t>
        </w:r>
        <w:proofErr w:type="gramStart"/>
        <w:r w:rsidRPr="00B34F1B">
          <w:rPr>
            <w:sz w:val="20"/>
          </w:rPr>
          <w:t>[ i</w:t>
        </w:r>
        <w:proofErr w:type="gramEnd"/>
        <w:r w:rsidRPr="00B34F1B">
          <w:rPr>
            <w:sz w:val="20"/>
          </w:rPr>
          <w:t xml:space="preserve"> ]</w:t>
        </w:r>
        <w:r w:rsidRPr="00E45258">
          <w:rPr>
            <w:sz w:val="20"/>
          </w:rPr>
          <w:t xml:space="preserve"> </w:t>
        </w:r>
        <w:r>
          <w:rPr>
            <w:sz w:val="20"/>
          </w:rPr>
          <w:t>equal to 1 indicates</w:t>
        </w:r>
        <w:r w:rsidRPr="00893F57">
          <w:rPr>
            <w:sz w:val="20"/>
          </w:rPr>
          <w:t xml:space="preserve"> </w:t>
        </w:r>
        <w:r>
          <w:rPr>
            <w:sz w:val="20"/>
          </w:rPr>
          <w:t xml:space="preserve">that </w:t>
        </w:r>
        <w:proofErr w:type="spellStart"/>
        <w:r>
          <w:rPr>
            <w:sz w:val="20"/>
          </w:rPr>
          <w:t>dimension_id</w:t>
        </w:r>
        <w:proofErr w:type="spellEnd"/>
        <w:r>
          <w:rPr>
            <w:sz w:val="20"/>
          </w:rPr>
          <w:t xml:space="preserve"> syntax elements corresponding to the i-</w:t>
        </w:r>
        <w:proofErr w:type="spellStart"/>
        <w:r>
          <w:rPr>
            <w:sz w:val="20"/>
          </w:rPr>
          <w:t>th</w:t>
        </w:r>
        <w:proofErr w:type="spellEnd"/>
        <w:r>
          <w:rPr>
            <w:sz w:val="20"/>
          </w:rPr>
          <w:t xml:space="preserve"> scalability dimension in Table XX are present. </w:t>
        </w:r>
        <w:proofErr w:type="spellStart"/>
        <w:r w:rsidRPr="00B34F1B">
          <w:rPr>
            <w:sz w:val="20"/>
          </w:rPr>
          <w:t>scalability_mask</w:t>
        </w:r>
        <w:r>
          <w:rPr>
            <w:sz w:val="20"/>
          </w:rPr>
          <w:t>_flag</w:t>
        </w:r>
        <w:proofErr w:type="spellEnd"/>
        <w:proofErr w:type="gramStart"/>
        <w:r w:rsidRPr="00F963BD">
          <w:rPr>
            <w:sz w:val="20"/>
          </w:rPr>
          <w:t>[ i</w:t>
        </w:r>
        <w:proofErr w:type="gramEnd"/>
        <w:r w:rsidRPr="00F963BD">
          <w:rPr>
            <w:sz w:val="20"/>
          </w:rPr>
          <w:t xml:space="preserve"> ]</w:t>
        </w:r>
        <w:r w:rsidRPr="00E45258">
          <w:rPr>
            <w:sz w:val="20"/>
          </w:rPr>
          <w:t xml:space="preserve"> </w:t>
        </w:r>
        <w:r>
          <w:rPr>
            <w:sz w:val="20"/>
          </w:rPr>
          <w:t xml:space="preserve">equal to 0 indicates that </w:t>
        </w:r>
        <w:proofErr w:type="spellStart"/>
        <w:r>
          <w:rPr>
            <w:sz w:val="20"/>
          </w:rPr>
          <w:t>dimension_id</w:t>
        </w:r>
        <w:proofErr w:type="spellEnd"/>
        <w:r>
          <w:rPr>
            <w:sz w:val="20"/>
          </w:rPr>
          <w:t xml:space="preserve"> syntax elements corresponding to the i-</w:t>
        </w:r>
        <w:proofErr w:type="spellStart"/>
        <w:r>
          <w:rPr>
            <w:sz w:val="20"/>
          </w:rPr>
          <w:t>th</w:t>
        </w:r>
        <w:proofErr w:type="spellEnd"/>
        <w:r>
          <w:rPr>
            <w:sz w:val="20"/>
          </w:rPr>
          <w:t xml:space="preserve"> scalability dimension are not present. </w:t>
        </w:r>
      </w:ins>
      <w:del w:id="44" w:author="Jill Boyce" w:date="2012-12-12T11:59:00Z">
        <w:r w:rsidRPr="00E45258" w:rsidDel="00E72F4E">
          <w:rPr>
            <w:sz w:val="20"/>
          </w:rPr>
          <w:delText xml:space="preserve">signals a pattern of 0 and 1 bits with each bit corresponding to one scalability dimension as indicated by the table below. A value of 1 for a particular scalability dimension indicates that this scalability dimension is present. A value of 0 for a particular scalability dimension indicates that this scalability dimension is not present. The values of </w:delText>
        </w:r>
        <w:r w:rsidRPr="00E45258" w:rsidDel="00E72F4E">
          <w:rPr>
            <w:rFonts w:eastAsia="Batang"/>
            <w:bCs/>
            <w:sz w:val="20"/>
            <w:lang w:eastAsia="ko-KR"/>
          </w:rPr>
          <w:delText>NumScalabilityTypes is equal to the sum of number of bits in the scalability_mask having value of 1. Thus</w:delText>
        </w:r>
      </w:del>
    </w:p>
    <w:p w:rsidR="00E72F4E" w:rsidRPr="00E45258" w:rsidDel="00E72F4E" w:rsidRDefault="00E72F4E" w:rsidP="009A44CB">
      <w:pPr>
        <w:jc w:val="both"/>
        <w:rPr>
          <w:del w:id="45" w:author="Jill Boyce" w:date="2012-12-12T11:59:00Z"/>
          <w:sz w:val="20"/>
        </w:rPr>
      </w:pPr>
    </w:p>
    <w:p w:rsidR="00776DEA" w:rsidRDefault="00C548CB">
      <w:pPr>
        <w:rPr>
          <w:sz w:val="20"/>
        </w:rPr>
        <w:pPrChange w:id="46" w:author="Jill Boyce" w:date="2012-11-28T14:09:00Z">
          <w:pPr>
            <w:jc w:val="center"/>
          </w:pPr>
        </w:pPrChange>
      </w:pPr>
      <w:del w:id="47" w:author="Jill Boyce" w:date="2012-11-28T11:57:00Z">
        <w:r w:rsidRPr="00E45258" w:rsidDel="00116190">
          <w:rPr>
            <w:position w:val="-28"/>
            <w:sz w:val="20"/>
          </w:rPr>
          <w:object w:dxaOrig="4620" w:dyaOrig="7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99pt;height:30.55pt" o:ole="">
              <v:imagedata r:id="rId14" o:title=""/>
            </v:shape>
            <o:OLEObject Type="Embed" ProgID="Equation.3" ShapeID="_x0000_i1025" DrawAspect="Content" ObjectID="_1419250446" r:id="rId15"/>
          </w:object>
        </w:r>
      </w:del>
    </w:p>
    <w:p w:rsidR="00983BC1" w:rsidDel="00975F56" w:rsidRDefault="00975F56" w:rsidP="00983BC1">
      <w:pPr>
        <w:jc w:val="center"/>
        <w:rPr>
          <w:del w:id="48" w:author="Ye-Kui Wang" w:date="2012-12-08T17:17:00Z"/>
          <w:sz w:val="20"/>
          <w:lang w:val="en-CA"/>
        </w:rPr>
      </w:pPr>
      <w:ins w:id="49" w:author="Jill Boyce" w:date="2012-12-12T11:41:00Z">
        <w:r w:rsidRPr="00E2394D">
          <w:rPr>
            <w:sz w:val="20"/>
            <w:lang w:val="en-CA"/>
          </w:rPr>
          <w:t xml:space="preserve">Table XX. </w:t>
        </w:r>
        <w:r>
          <w:rPr>
            <w:sz w:val="20"/>
            <w:lang w:val="en-CA"/>
          </w:rPr>
          <w:t>M</w:t>
        </w:r>
        <w:r w:rsidRPr="00E2394D">
          <w:rPr>
            <w:sz w:val="20"/>
            <w:lang w:val="en-CA"/>
          </w:rPr>
          <w:t xml:space="preserve">apping </w:t>
        </w:r>
        <w:r>
          <w:rPr>
            <w:sz w:val="20"/>
            <w:lang w:val="en-CA"/>
          </w:rPr>
          <w:t xml:space="preserve">of </w:t>
        </w:r>
        <w:proofErr w:type="spellStart"/>
        <w:r w:rsidRPr="00F963BD">
          <w:rPr>
            <w:sz w:val="20"/>
            <w:lang w:val="en-CA"/>
          </w:rPr>
          <w:t>ScalabiltyId</w:t>
        </w:r>
        <w:proofErr w:type="spellEnd"/>
        <w:r w:rsidRPr="00E2394D">
          <w:rPr>
            <w:sz w:val="20"/>
            <w:lang w:val="en-CA"/>
          </w:rPr>
          <w:t xml:space="preserve"> </w:t>
        </w:r>
        <w:r>
          <w:rPr>
            <w:sz w:val="20"/>
            <w:lang w:val="en-CA"/>
          </w:rPr>
          <w:t xml:space="preserve">to </w:t>
        </w:r>
        <w:r w:rsidRPr="00E2394D">
          <w:rPr>
            <w:sz w:val="20"/>
            <w:lang w:val="en-CA"/>
          </w:rPr>
          <w:t>scalability dimensions</w:t>
        </w:r>
      </w:ins>
    </w:p>
    <w:p w:rsidR="00975F56" w:rsidRDefault="00975F56" w:rsidP="00983BC1">
      <w:pPr>
        <w:jc w:val="center"/>
        <w:rPr>
          <w:sz w:val="20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1866"/>
        <w:gridCol w:w="1866"/>
      </w:tblGrid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ins w:id="50" w:author="Jill Boyce" w:date="2012-12-12T11:43:00Z"/>
                <w:rFonts w:eastAsia="Batang"/>
                <w:b/>
                <w:bCs/>
                <w:sz w:val="20"/>
                <w:highlight w:val="yellow"/>
                <w:lang w:val="en-GB" w:eastAsia="ko-KR"/>
              </w:rPr>
            </w:pPr>
            <w:proofErr w:type="spellStart"/>
            <w:r>
              <w:rPr>
                <w:rFonts w:eastAsia="Batang"/>
                <w:b/>
                <w:bCs/>
                <w:sz w:val="20"/>
                <w:highlight w:val="yellow"/>
                <w:lang w:val="en-GB" w:eastAsia="ko-KR"/>
              </w:rPr>
              <w:t>scalability_mask</w:t>
            </w:r>
            <w:ins w:id="51" w:author="Jill Boyce" w:date="2012-12-12T11:56:00Z">
              <w:r w:rsidR="00E72F4E">
                <w:rPr>
                  <w:rFonts w:eastAsia="Batang"/>
                  <w:b/>
                  <w:bCs/>
                  <w:sz w:val="20"/>
                  <w:highlight w:val="yellow"/>
                  <w:lang w:val="en-GB" w:eastAsia="ko-KR"/>
                </w:rPr>
                <w:t>_flag</w:t>
              </w:r>
            </w:ins>
            <w:proofErr w:type="spellEnd"/>
            <w:ins w:id="52" w:author="Jill Boyce" w:date="2012-12-12T11:43:00Z">
              <w:r>
                <w:rPr>
                  <w:rFonts w:eastAsia="Batang"/>
                  <w:b/>
                  <w:bCs/>
                  <w:sz w:val="20"/>
                  <w:highlight w:val="yellow"/>
                  <w:lang w:val="en-GB" w:eastAsia="ko-KR"/>
                </w:rPr>
                <w:t xml:space="preserve"> </w:t>
              </w:r>
            </w:ins>
          </w:p>
          <w:p w:rsidR="00975F56" w:rsidRPr="00A512A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</w:pPr>
            <w:ins w:id="53" w:author="Jill Boyce" w:date="2012-12-12T11:43:00Z">
              <w:r>
                <w:rPr>
                  <w:rFonts w:eastAsia="Batang"/>
                  <w:b/>
                  <w:bCs/>
                  <w:sz w:val="20"/>
                  <w:highlight w:val="yellow"/>
                  <w:lang w:val="en-GB" w:eastAsia="ko-KR"/>
                </w:rPr>
                <w:t>index</w:t>
              </w:r>
            </w:ins>
          </w:p>
        </w:tc>
        <w:tc>
          <w:tcPr>
            <w:tcW w:w="1866" w:type="dxa"/>
          </w:tcPr>
          <w:p w:rsidR="00975F56" w:rsidRPr="00A512A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</w:pPr>
            <w:r w:rsidRPr="00A512A6"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  <w:t>Scalability dimension</w:t>
            </w:r>
          </w:p>
        </w:tc>
        <w:tc>
          <w:tcPr>
            <w:tcW w:w="1866" w:type="dxa"/>
          </w:tcPr>
          <w:p w:rsidR="00975F56" w:rsidRPr="00A512A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</w:pPr>
            <w:proofErr w:type="spellStart"/>
            <w:ins w:id="54" w:author="Jill Boyce" w:date="2012-12-12T11:42:00Z">
              <w:r w:rsidRPr="003242B5">
                <w:rPr>
                  <w:rFonts w:eastAsia="Malgun Gothic"/>
                  <w:b/>
                  <w:bCs/>
                  <w:sz w:val="20"/>
                  <w:highlight w:val="yellow"/>
                  <w:lang w:val="en-GB"/>
                </w:rPr>
                <w:t>Scalabilty</w:t>
              </w:r>
              <w:r>
                <w:rPr>
                  <w:rFonts w:eastAsia="Malgun Gothic"/>
                  <w:b/>
                  <w:bCs/>
                  <w:sz w:val="20"/>
                  <w:highlight w:val="yellow"/>
                  <w:lang w:val="en-GB"/>
                </w:rPr>
                <w:t>Id</w:t>
              </w:r>
              <w:proofErr w:type="spellEnd"/>
              <w:r w:rsidRPr="003242B5">
                <w:rPr>
                  <w:rFonts w:eastAsia="Malgun Gothic"/>
                  <w:b/>
                  <w:bCs/>
                  <w:sz w:val="20"/>
                  <w:highlight w:val="yellow"/>
                  <w:lang w:val="en-GB"/>
                </w:rPr>
                <w:t xml:space="preserve"> mapping</w:t>
              </w:r>
            </w:ins>
          </w:p>
        </w:tc>
      </w:tr>
      <w:tr w:rsidR="00975F56" w:rsidRPr="00A512A6" w:rsidDel="00975F56" w:rsidTr="00975F56">
        <w:trPr>
          <w:jc w:val="center"/>
          <w:del w:id="55" w:author="Jill Boyce" w:date="2012-12-12T11:42:00Z"/>
        </w:trPr>
        <w:tc>
          <w:tcPr>
            <w:tcW w:w="0" w:type="auto"/>
          </w:tcPr>
          <w:p w:rsidR="00975F56" w:rsidRPr="00983BC1" w:rsidDel="00975F56" w:rsidRDefault="00975F56" w:rsidP="00975F56">
            <w:pPr>
              <w:jc w:val="center"/>
              <w:rPr>
                <w:del w:id="56" w:author="Jill Boyce" w:date="2012-12-12T11:42:00Z"/>
                <w:rFonts w:eastAsia="Malgun Gothic"/>
                <w:sz w:val="18"/>
                <w:highlight w:val="yellow"/>
                <w:lang w:val="en-GB"/>
              </w:rPr>
            </w:pPr>
            <w:del w:id="57" w:author="Jill Boyce" w:date="2012-12-12T11:42:00Z">
              <w:r w:rsidRPr="00983BC1" w:rsidDel="00975F56">
                <w:rPr>
                  <w:rFonts w:eastAsia="Malgun Gothic"/>
                  <w:sz w:val="18"/>
                  <w:highlight w:val="yellow"/>
                  <w:lang w:val="en-GB"/>
                </w:rPr>
                <w:delText>0</w:delText>
              </w:r>
            </w:del>
          </w:p>
        </w:tc>
        <w:tc>
          <w:tcPr>
            <w:tcW w:w="1866" w:type="dxa"/>
          </w:tcPr>
          <w:p w:rsidR="00975F56" w:rsidRPr="00983BC1" w:rsidDel="00975F5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del w:id="58" w:author="Jill Boyce" w:date="2012-12-12T11:42:00Z"/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59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none (base HEVC)</w:delText>
              </w:r>
            </w:del>
          </w:p>
        </w:tc>
        <w:tc>
          <w:tcPr>
            <w:tcW w:w="1866" w:type="dxa"/>
          </w:tcPr>
          <w:p w:rsidR="00975F56" w:rsidRPr="00983BC1" w:rsidDel="00975F5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del w:id="60" w:author="Jill Boyce" w:date="2012-12-12T11:42:00Z"/>
                <w:rFonts w:ascii="Times" w:eastAsia="Malgun Gothic" w:hAnsi="Times" w:cs="Times"/>
                <w:sz w:val="18"/>
                <w:highlight w:val="yellow"/>
                <w:lang w:val="en-GB"/>
              </w:rPr>
            </w:pPr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61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1</w:delText>
              </w:r>
            </w:del>
            <w:ins w:id="62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0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spatial</w:t>
            </w:r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ins w:id="63" w:author="Jill Boyce" w:date="2012-12-12T11:42:00Z">
              <w:r w:rsidRPr="003242B5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DependencyId</w:t>
              </w:r>
            </w:ins>
            <w:proofErr w:type="spellEnd"/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64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2</w:delText>
              </w:r>
            </w:del>
            <w:ins w:id="65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1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 xml:space="preserve">quality </w:t>
            </w:r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ins w:id="66" w:author="Jill Boyce" w:date="2012-12-12T11:42:00Z">
              <w:r w:rsidRPr="003242B5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QualityId</w:t>
              </w:r>
            </w:ins>
            <w:proofErr w:type="spellEnd"/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67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3</w:delText>
              </w:r>
            </w:del>
            <w:ins w:id="68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2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 xml:space="preserve">depth </w:t>
            </w:r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ins w:id="69" w:author="Jill Boyce" w:date="2012-12-12T11:42:00Z">
              <w:r w:rsidRPr="003242B5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DepthFlag</w:t>
              </w:r>
            </w:ins>
            <w:proofErr w:type="spellEnd"/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70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4</w:delText>
              </w:r>
            </w:del>
            <w:ins w:id="71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3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multiview</w:t>
            </w:r>
            <w:proofErr w:type="spellEnd"/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ins w:id="72" w:author="Jill Boyce" w:date="2012-12-12T11:42:00Z">
              <w:r w:rsidRPr="003242B5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ViewId</w:t>
              </w:r>
            </w:ins>
            <w:proofErr w:type="spellEnd"/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73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5</w:delText>
              </w:r>
            </w:del>
            <w:ins w:id="74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4 - 15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ins w:id="75" w:author="Jill Boyce" w:date="2012-12-12T11:43:00Z">
              <w:r w:rsidRPr="00983BC1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Reserved</w:t>
              </w:r>
            </w:ins>
            <w:del w:id="76" w:author="Jill Boyce" w:date="2012-12-12T11:43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unspecified</w:delText>
              </w:r>
            </w:del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ins w:id="77" w:author="Jill Boyce" w:date="2012-12-12T11:43:00Z">
              <w:r w:rsidRPr="00983BC1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Reserved</w:t>
              </w:r>
            </w:ins>
          </w:p>
        </w:tc>
      </w:tr>
    </w:tbl>
    <w:p w:rsidR="00975F56" w:rsidRDefault="00975F56" w:rsidP="00EE7ABB">
      <w:pPr>
        <w:jc w:val="both"/>
        <w:rPr>
          <w:ins w:id="78" w:author="Jill Boyce" w:date="2012-12-12T11:43:00Z"/>
          <w:rFonts w:eastAsia="Batang"/>
          <w:b/>
          <w:bCs/>
          <w:sz w:val="20"/>
          <w:lang w:eastAsia="ko-KR"/>
        </w:rPr>
      </w:pPr>
    </w:p>
    <w:p w:rsidR="00975F56" w:rsidRPr="00B34F1B" w:rsidRDefault="00975F56" w:rsidP="00975F56">
      <w:pPr>
        <w:jc w:val="both"/>
        <w:rPr>
          <w:ins w:id="79" w:author="Jill Boyce" w:date="2012-12-12T11:45:00Z"/>
          <w:rFonts w:eastAsia="Batang"/>
          <w:bCs/>
          <w:sz w:val="20"/>
          <w:lang w:eastAsia="ko-KR"/>
        </w:rPr>
      </w:pPr>
      <w:ins w:id="80" w:author="Jill Boyce" w:date="2012-12-12T11:45:00Z">
        <w:r w:rsidRPr="00B34F1B">
          <w:rPr>
            <w:rFonts w:eastAsia="Batang"/>
            <w:b/>
            <w:bCs/>
            <w:sz w:val="20"/>
            <w:lang w:eastAsia="ko-KR"/>
          </w:rPr>
          <w:t>dimension_id_len_</w:t>
        </w:r>
        <w:proofErr w:type="gramStart"/>
        <w:r w:rsidRPr="00B34F1B">
          <w:rPr>
            <w:rFonts w:eastAsia="Batang"/>
            <w:b/>
            <w:bCs/>
            <w:sz w:val="20"/>
            <w:lang w:eastAsia="ko-KR"/>
          </w:rPr>
          <w:t>minus1</w:t>
        </w:r>
        <w:r w:rsidRPr="00B34F1B">
          <w:rPr>
            <w:rFonts w:eastAsia="Batang"/>
            <w:bCs/>
            <w:sz w:val="20"/>
            <w:lang w:eastAsia="ko-KR"/>
          </w:rPr>
          <w:t>[</w:t>
        </w:r>
        <w:proofErr w:type="gramEnd"/>
        <w:r w:rsidRPr="00B34F1B">
          <w:rPr>
            <w:rFonts w:eastAsia="Batang"/>
            <w:bCs/>
            <w:sz w:val="20"/>
            <w:lang w:eastAsia="ko-KR"/>
          </w:rPr>
          <w:t> </w:t>
        </w:r>
        <w:r>
          <w:rPr>
            <w:rFonts w:eastAsia="Batang"/>
            <w:bCs/>
            <w:sz w:val="20"/>
            <w:lang w:eastAsia="ko-KR"/>
          </w:rPr>
          <w:t>j</w:t>
        </w:r>
        <w:r w:rsidRPr="00B34F1B">
          <w:rPr>
            <w:rFonts w:eastAsia="Batang"/>
            <w:bCs/>
            <w:sz w:val="20"/>
            <w:lang w:eastAsia="ko-KR"/>
          </w:rPr>
          <w:t> ]</w:t>
        </w:r>
        <w:r>
          <w:rPr>
            <w:rFonts w:eastAsia="Batang"/>
            <w:bCs/>
            <w:sz w:val="20"/>
            <w:lang w:eastAsia="ko-KR"/>
          </w:rPr>
          <w:t xml:space="preserve"> plus1 specifies the length, in bits, of the </w:t>
        </w:r>
        <w:proofErr w:type="spellStart"/>
        <w:r>
          <w:rPr>
            <w:rFonts w:eastAsia="Batang"/>
            <w:bCs/>
            <w:sz w:val="20"/>
            <w:lang w:eastAsia="ko-KR"/>
          </w:rPr>
          <w:t>dimension_id</w:t>
        </w:r>
        <w:proofErr w:type="spellEnd"/>
        <w:r>
          <w:rPr>
            <w:rFonts w:eastAsia="Batang"/>
            <w:bCs/>
            <w:sz w:val="20"/>
            <w:lang w:eastAsia="ko-KR"/>
          </w:rPr>
          <w:t xml:space="preserve">[ i ][ j ] syntax element. </w:t>
        </w:r>
      </w:ins>
    </w:p>
    <w:p w:rsidR="00975F56" w:rsidRDefault="00975F56" w:rsidP="00975F56">
      <w:pPr>
        <w:jc w:val="both"/>
        <w:rPr>
          <w:ins w:id="81" w:author="Jill Boyce" w:date="2012-12-12T11:45:00Z"/>
          <w:rFonts w:eastAsia="Batang"/>
          <w:bCs/>
          <w:sz w:val="20"/>
          <w:lang w:val="en-GB" w:eastAsia="ko-KR"/>
        </w:rPr>
      </w:pPr>
      <w:proofErr w:type="spellStart"/>
      <w:proofErr w:type="gramStart"/>
      <w:ins w:id="82" w:author="Jill Boyce" w:date="2012-12-12T11:45:00Z">
        <w:r w:rsidRPr="00B34F1B">
          <w:rPr>
            <w:rFonts w:eastAsia="Batang"/>
            <w:b/>
            <w:bCs/>
            <w:sz w:val="20"/>
            <w:lang w:eastAsia="ko-KR"/>
          </w:rPr>
          <w:t>vps_nuh_layer_id_present_flag</w:t>
        </w:r>
        <w:proofErr w:type="spellEnd"/>
        <w:proofErr w:type="gramEnd"/>
        <w:r w:rsidRPr="009D352E">
          <w:rPr>
            <w:rFonts w:eastAsia="Batang"/>
            <w:b/>
            <w:bCs/>
            <w:sz w:val="20"/>
            <w:lang w:val="en-GB" w:eastAsia="ko-KR"/>
          </w:rPr>
          <w:t xml:space="preserve"> </w:t>
        </w:r>
        <w:r w:rsidRPr="00B34F1B">
          <w:rPr>
            <w:rFonts w:eastAsia="Batang"/>
            <w:bCs/>
            <w:sz w:val="20"/>
            <w:lang w:val="en-GB" w:eastAsia="ko-KR"/>
          </w:rPr>
          <w:t xml:space="preserve">specifies </w:t>
        </w:r>
        <w:r>
          <w:rPr>
            <w:rFonts w:eastAsia="Batang"/>
            <w:bCs/>
            <w:sz w:val="20"/>
            <w:lang w:val="en-GB" w:eastAsia="ko-KR"/>
          </w:rPr>
          <w:t xml:space="preserve">whether the </w:t>
        </w:r>
        <w:proofErr w:type="spellStart"/>
        <w:r>
          <w:rPr>
            <w:rFonts w:eastAsia="Batang"/>
            <w:bCs/>
            <w:sz w:val="20"/>
            <w:lang w:val="en-GB" w:eastAsia="ko-KR"/>
          </w:rPr>
          <w:t>layer_id_in_nuh</w:t>
        </w:r>
        <w:proofErr w:type="spellEnd"/>
        <w:r>
          <w:rPr>
            <w:rFonts w:eastAsia="Batang"/>
            <w:bCs/>
            <w:sz w:val="20"/>
            <w:lang w:val="en-GB" w:eastAsia="ko-KR"/>
          </w:rPr>
          <w:t>[ i ] syntax is present.</w:t>
        </w:r>
      </w:ins>
    </w:p>
    <w:p w:rsidR="00975F56" w:rsidRDefault="00975F56" w:rsidP="00975F56">
      <w:pPr>
        <w:jc w:val="both"/>
        <w:rPr>
          <w:ins w:id="83" w:author="Jill Boyce" w:date="2012-12-12T11:47:00Z"/>
          <w:rFonts w:eastAsia="Batang"/>
          <w:bCs/>
          <w:sz w:val="20"/>
          <w:lang w:eastAsia="ko-KR"/>
        </w:rPr>
      </w:pPr>
      <w:proofErr w:type="spellStart"/>
      <w:ins w:id="84" w:author="Jill Boyce" w:date="2012-12-12T11:47:00Z">
        <w:r w:rsidRPr="00B34F1B">
          <w:rPr>
            <w:rFonts w:eastAsia="Batang"/>
            <w:b/>
            <w:bCs/>
            <w:sz w:val="20"/>
            <w:lang w:eastAsia="ko-KR"/>
          </w:rPr>
          <w:t>layer_id_in_nuh</w:t>
        </w:r>
        <w:proofErr w:type="spellEnd"/>
        <w:proofErr w:type="gramStart"/>
        <w:r w:rsidRPr="00B34F1B">
          <w:rPr>
            <w:rFonts w:eastAsia="Batang"/>
            <w:bCs/>
            <w:sz w:val="20"/>
            <w:lang w:eastAsia="ko-KR"/>
          </w:rPr>
          <w:t>[ i</w:t>
        </w:r>
        <w:proofErr w:type="gramEnd"/>
        <w:r w:rsidRPr="00B34F1B">
          <w:rPr>
            <w:rFonts w:eastAsia="Batang"/>
            <w:bCs/>
            <w:sz w:val="20"/>
            <w:lang w:eastAsia="ko-KR"/>
          </w:rPr>
          <w:t> ]</w:t>
        </w:r>
        <w:r>
          <w:rPr>
            <w:rFonts w:eastAsia="Batang"/>
            <w:bCs/>
            <w:sz w:val="20"/>
            <w:lang w:eastAsia="ko-KR"/>
          </w:rPr>
          <w:t xml:space="preserve"> </w:t>
        </w:r>
        <w:r>
          <w:rPr>
            <w:sz w:val="20"/>
            <w:lang w:val="en-CA"/>
          </w:rPr>
          <w:t xml:space="preserve">specifies the value of the </w:t>
        </w:r>
        <w:proofErr w:type="spellStart"/>
        <w:r>
          <w:rPr>
            <w:sz w:val="20"/>
            <w:lang w:val="en-CA"/>
          </w:rPr>
          <w:t>nuh_layer_id</w:t>
        </w:r>
        <w:proofErr w:type="spellEnd"/>
        <w:r>
          <w:rPr>
            <w:sz w:val="20"/>
            <w:lang w:val="en-CA"/>
          </w:rPr>
          <w:t xml:space="preserve"> syntax element in VCL NAL units of the i-</w:t>
        </w:r>
        <w:proofErr w:type="spellStart"/>
        <w:r>
          <w:rPr>
            <w:sz w:val="20"/>
            <w:lang w:val="en-CA"/>
          </w:rPr>
          <w:t>th</w:t>
        </w:r>
        <w:proofErr w:type="spellEnd"/>
        <w:r>
          <w:rPr>
            <w:sz w:val="20"/>
            <w:lang w:val="en-CA"/>
          </w:rPr>
          <w:t xml:space="preserve"> layer.</w:t>
        </w:r>
        <w:r>
          <w:rPr>
            <w:rFonts w:eastAsia="Batang"/>
            <w:bCs/>
            <w:sz w:val="20"/>
            <w:lang w:eastAsia="ko-KR"/>
          </w:rPr>
          <w:t xml:space="preserve"> When not present, the value of </w:t>
        </w:r>
        <w:proofErr w:type="spellStart"/>
        <w:r w:rsidRPr="00F963BD">
          <w:rPr>
            <w:rFonts w:eastAsia="Batang"/>
            <w:bCs/>
            <w:sz w:val="20"/>
            <w:lang w:eastAsia="ko-KR"/>
          </w:rPr>
          <w:t>layer_id_in_nuh</w:t>
        </w:r>
        <w:proofErr w:type="spellEnd"/>
        <w:proofErr w:type="gramStart"/>
        <w:r>
          <w:rPr>
            <w:sz w:val="20"/>
            <w:lang w:val="en-CA"/>
          </w:rPr>
          <w:t>[ i</w:t>
        </w:r>
        <w:proofErr w:type="gramEnd"/>
        <w:r>
          <w:rPr>
            <w:sz w:val="20"/>
            <w:lang w:val="en-CA"/>
          </w:rPr>
          <w:t xml:space="preserve"> ] is inferred to be equal to i. </w:t>
        </w:r>
      </w:ins>
    </w:p>
    <w:p w:rsidR="00EE7ABB" w:rsidRDefault="00EE7ABB" w:rsidP="00EE7ABB">
      <w:pPr>
        <w:jc w:val="both"/>
        <w:rPr>
          <w:ins w:id="85" w:author="Jill Boyce" w:date="2012-12-06T11:36:00Z"/>
          <w:rFonts w:eastAsia="Batang"/>
          <w:bCs/>
          <w:sz w:val="20"/>
          <w:lang w:val="en-GB" w:eastAsia="ko-KR"/>
        </w:rPr>
      </w:pPr>
      <w:proofErr w:type="spellStart"/>
      <w:r w:rsidRPr="001D7854">
        <w:rPr>
          <w:rFonts w:eastAsia="Batang"/>
          <w:b/>
          <w:bCs/>
          <w:sz w:val="20"/>
          <w:lang w:val="en-GB" w:eastAsia="ko-KR"/>
        </w:rPr>
        <w:t>dimension_</w:t>
      </w:r>
      <w:r>
        <w:rPr>
          <w:rFonts w:eastAsia="Batang"/>
          <w:b/>
          <w:bCs/>
          <w:sz w:val="20"/>
          <w:lang w:val="en-GB" w:eastAsia="ko-KR"/>
        </w:rPr>
        <w:t>id</w:t>
      </w:r>
      <w:proofErr w:type="spellEnd"/>
      <w:proofErr w:type="gramStart"/>
      <w:r w:rsidRPr="001D7854">
        <w:rPr>
          <w:rFonts w:eastAsia="Batang"/>
          <w:bCs/>
          <w:sz w:val="20"/>
          <w:lang w:val="en-GB" w:eastAsia="ko-KR"/>
        </w:rPr>
        <w:t>[ i</w:t>
      </w:r>
      <w:proofErr w:type="gramEnd"/>
      <w:r w:rsidRPr="001D7854">
        <w:rPr>
          <w:rFonts w:eastAsia="Batang"/>
          <w:bCs/>
          <w:sz w:val="20"/>
          <w:lang w:val="en-GB" w:eastAsia="ko-KR"/>
        </w:rPr>
        <w:t> ]</w:t>
      </w:r>
      <w:r>
        <w:rPr>
          <w:rFonts w:eastAsia="Batang"/>
          <w:bCs/>
          <w:sz w:val="20"/>
          <w:lang w:val="en-GB" w:eastAsia="ko-KR"/>
        </w:rPr>
        <w:t>[ j ]</w:t>
      </w:r>
      <w:r w:rsidRPr="001D7854">
        <w:rPr>
          <w:rFonts w:eastAsia="Batang"/>
          <w:bCs/>
          <w:sz w:val="20"/>
          <w:lang w:val="en-GB" w:eastAsia="ko-KR"/>
        </w:rPr>
        <w:t xml:space="preserve"> specifies the </w:t>
      </w:r>
      <w:r>
        <w:rPr>
          <w:rFonts w:eastAsia="Batang"/>
          <w:bCs/>
          <w:sz w:val="20"/>
          <w:lang w:val="en-GB" w:eastAsia="ko-KR"/>
        </w:rPr>
        <w:t>identifier of the j-</w:t>
      </w:r>
      <w:proofErr w:type="spellStart"/>
      <w:r>
        <w:rPr>
          <w:rFonts w:eastAsia="Batang"/>
          <w:bCs/>
          <w:sz w:val="20"/>
          <w:lang w:val="en-GB" w:eastAsia="ko-KR"/>
        </w:rPr>
        <w:t>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scalability dimension </w:t>
      </w:r>
      <w:r w:rsidRPr="001D7854">
        <w:rPr>
          <w:rFonts w:eastAsia="Batang"/>
          <w:bCs/>
          <w:sz w:val="20"/>
          <w:lang w:val="en-GB" w:eastAsia="ko-KR"/>
        </w:rPr>
        <w:t>type</w:t>
      </w:r>
      <w:r>
        <w:rPr>
          <w:rFonts w:eastAsia="Batang"/>
          <w:bCs/>
          <w:sz w:val="20"/>
          <w:lang w:val="en-GB" w:eastAsia="ko-KR"/>
        </w:rPr>
        <w:t xml:space="preserve"> of the i-</w:t>
      </w:r>
      <w:proofErr w:type="spellStart"/>
      <w:r>
        <w:rPr>
          <w:rFonts w:eastAsia="Batang"/>
          <w:bCs/>
          <w:sz w:val="20"/>
          <w:lang w:val="en-GB" w:eastAsia="ko-KR"/>
        </w:rPr>
        <w:t>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layer. When not present, the value of </w:t>
      </w:r>
      <w:proofErr w:type="spellStart"/>
      <w:r>
        <w:rPr>
          <w:rFonts w:eastAsia="Batang"/>
          <w:bCs/>
          <w:sz w:val="20"/>
          <w:lang w:val="en-GB" w:eastAsia="ko-KR"/>
        </w:rPr>
        <w:t>dimension_id</w:t>
      </w:r>
      <w:proofErr w:type="spellEnd"/>
      <w:proofErr w:type="gramStart"/>
      <w:r>
        <w:rPr>
          <w:rFonts w:eastAsia="Batang"/>
          <w:bCs/>
          <w:sz w:val="20"/>
          <w:lang w:val="en-GB" w:eastAsia="ko-KR"/>
        </w:rPr>
        <w:t>[ i</w:t>
      </w:r>
      <w:proofErr w:type="gramEnd"/>
      <w:r>
        <w:rPr>
          <w:rFonts w:eastAsia="Batang"/>
          <w:bCs/>
          <w:sz w:val="20"/>
          <w:lang w:val="en-GB" w:eastAsia="ko-KR"/>
        </w:rPr>
        <w:t xml:space="preserve"> ][ j ] is inferred to </w:t>
      </w:r>
      <w:r w:rsidRPr="003763E7">
        <w:rPr>
          <w:rFonts w:eastAsia="Batang"/>
          <w:bCs/>
          <w:sz w:val="20"/>
          <w:lang w:val="en-GB" w:eastAsia="ko-KR"/>
        </w:rPr>
        <w:t>be equal to 0.</w:t>
      </w:r>
      <w:ins w:id="86" w:author="Jill Boyce" w:date="2012-12-12T12:01:00Z">
        <w:r w:rsidR="009A7B13">
          <w:rPr>
            <w:rFonts w:eastAsia="Batang"/>
            <w:bCs/>
            <w:sz w:val="20"/>
            <w:lang w:val="en-GB" w:eastAsia="ko-KR"/>
          </w:rPr>
          <w:t xml:space="preserve"> </w:t>
        </w:r>
        <w:r w:rsidR="009A7B13" w:rsidRPr="00B34F1B">
          <w:rPr>
            <w:sz w:val="20"/>
          </w:rPr>
          <w:t xml:space="preserve">The number of bits used for the representation of </w:t>
        </w:r>
        <w:proofErr w:type="spellStart"/>
        <w:r w:rsidR="009A7B13" w:rsidRPr="00F052E4">
          <w:rPr>
            <w:rFonts w:eastAsia="Batang"/>
            <w:bCs/>
            <w:sz w:val="20"/>
            <w:lang w:val="en-GB" w:eastAsia="ko-KR"/>
          </w:rPr>
          <w:t>dimension_id</w:t>
        </w:r>
        <w:proofErr w:type="spellEnd"/>
        <w:proofErr w:type="gramStart"/>
        <w:r w:rsidR="009A7B13" w:rsidRPr="00F052E4">
          <w:rPr>
            <w:rFonts w:eastAsia="Batang"/>
            <w:bCs/>
            <w:sz w:val="20"/>
            <w:lang w:val="en-GB" w:eastAsia="ko-KR"/>
          </w:rPr>
          <w:t>[ i</w:t>
        </w:r>
        <w:proofErr w:type="gramEnd"/>
        <w:r w:rsidR="009A7B13" w:rsidRPr="00F052E4">
          <w:rPr>
            <w:rFonts w:eastAsia="Batang"/>
            <w:bCs/>
            <w:sz w:val="20"/>
            <w:lang w:val="en-GB" w:eastAsia="ko-KR"/>
          </w:rPr>
          <w:t xml:space="preserve"> ][ j ] is dimension_id_len_minus1[ </w:t>
        </w:r>
        <w:r w:rsidR="009A7B13">
          <w:rPr>
            <w:rFonts w:eastAsia="Batang"/>
            <w:bCs/>
            <w:sz w:val="20"/>
            <w:lang w:val="en-GB" w:eastAsia="ko-KR"/>
          </w:rPr>
          <w:t>j</w:t>
        </w:r>
        <w:r w:rsidR="009A7B13" w:rsidRPr="00F052E4">
          <w:rPr>
            <w:rFonts w:eastAsia="Batang"/>
            <w:bCs/>
            <w:sz w:val="20"/>
            <w:lang w:val="en-GB" w:eastAsia="ko-KR"/>
          </w:rPr>
          <w:t xml:space="preserve"> ] + 1</w:t>
        </w:r>
        <w:r w:rsidR="009A7B13">
          <w:rPr>
            <w:rFonts w:eastAsia="Batang"/>
            <w:bCs/>
            <w:sz w:val="20"/>
            <w:lang w:val="en-GB" w:eastAsia="ko-KR"/>
          </w:rPr>
          <w:t xml:space="preserve"> bits</w:t>
        </w:r>
        <w:r w:rsidR="009A7B13" w:rsidRPr="00F052E4">
          <w:rPr>
            <w:rFonts w:eastAsia="Batang"/>
            <w:bCs/>
            <w:sz w:val="20"/>
            <w:lang w:val="en-GB" w:eastAsia="ko-KR"/>
          </w:rPr>
          <w:t>.</w:t>
        </w:r>
        <w:r w:rsidR="009A7B13">
          <w:rPr>
            <w:rFonts w:eastAsia="Batang"/>
            <w:bCs/>
            <w:sz w:val="20"/>
            <w:lang w:val="en-GB" w:eastAsia="ko-KR"/>
          </w:rPr>
          <w:t xml:space="preserve"> </w:t>
        </w:r>
      </w:ins>
      <w:ins w:id="87" w:author="Jill Boyce" w:date="2012-11-28T11:40:00Z">
        <w:r w:rsidR="009D352E">
          <w:rPr>
            <w:rFonts w:eastAsia="Batang"/>
            <w:bCs/>
            <w:sz w:val="20"/>
            <w:lang w:val="en-GB" w:eastAsia="ko-KR"/>
          </w:rPr>
          <w:t xml:space="preserve"> </w:t>
        </w:r>
      </w:ins>
    </w:p>
    <w:p w:rsidR="00CF7291" w:rsidRDefault="00CF7291" w:rsidP="00CF7291">
      <w:pPr>
        <w:jc w:val="both"/>
        <w:rPr>
          <w:ins w:id="88" w:author="Jill Boyce" w:date="2012-12-06T11:47:00Z"/>
          <w:rFonts w:eastAsia="Batang"/>
          <w:bCs/>
          <w:sz w:val="20"/>
          <w:lang w:val="en-GB" w:eastAsia="ko-KR"/>
        </w:rPr>
      </w:pPr>
      <w:ins w:id="89" w:author="Jill Boyce" w:date="2012-12-06T11:48:00Z">
        <w:r>
          <w:rPr>
            <w:rFonts w:eastAsia="Batang"/>
            <w:bCs/>
            <w:sz w:val="20"/>
            <w:lang w:val="en-GB" w:eastAsia="ko-KR"/>
          </w:rPr>
          <w:t>The following applies:</w:t>
        </w:r>
      </w:ins>
    </w:p>
    <w:p w:rsidR="00975F56" w:rsidRPr="00A34BDC" w:rsidRDefault="00975F56" w:rsidP="00975F56">
      <w:pPr>
        <w:jc w:val="both"/>
        <w:rPr>
          <w:ins w:id="90" w:author="Jill Boyce" w:date="2012-12-12T11:49:00Z"/>
          <w:rFonts w:eastAsia="Batang"/>
          <w:bCs/>
          <w:sz w:val="20"/>
          <w:lang w:eastAsia="ko-KR"/>
        </w:rPr>
      </w:pPr>
      <w:proofErr w:type="gramStart"/>
      <w:ins w:id="91" w:author="Jill Boyce" w:date="2012-12-12T11:49:00Z">
        <w:r>
          <w:rPr>
            <w:rFonts w:eastAsia="Batang"/>
            <w:bCs/>
            <w:sz w:val="20"/>
            <w:lang w:eastAsia="ko-KR"/>
          </w:rPr>
          <w:t>for(</w:t>
        </w:r>
        <w:proofErr w:type="gramEnd"/>
        <w:r>
          <w:rPr>
            <w:rFonts w:eastAsia="Batang"/>
            <w:bCs/>
            <w:sz w:val="20"/>
            <w:lang w:eastAsia="ko-KR"/>
          </w:rPr>
          <w:t xml:space="preserve"> i = 0; i &lt;= vps_max_layers_minus1; i++ )</w:t>
        </w:r>
      </w:ins>
    </w:p>
    <w:p w:rsidR="00975F56" w:rsidRPr="00B34F1B" w:rsidRDefault="00975F56" w:rsidP="00975F56">
      <w:pPr>
        <w:spacing w:before="0"/>
        <w:jc w:val="both"/>
        <w:rPr>
          <w:ins w:id="92" w:author="Jill Boyce" w:date="2012-12-12T11:49:00Z"/>
          <w:rFonts w:eastAsia="Batang"/>
          <w:bCs/>
          <w:sz w:val="20"/>
          <w:lang w:eastAsia="ko-KR"/>
        </w:rPr>
      </w:pPr>
      <w:ins w:id="93" w:author="Jill Boyce" w:date="2012-12-12T11:49:00Z">
        <w:r w:rsidRPr="00B34F1B">
          <w:rPr>
            <w:rFonts w:eastAsia="Batang"/>
            <w:bCs/>
            <w:sz w:val="20"/>
            <w:lang w:eastAsia="ko-KR"/>
          </w:rPr>
          <w:tab/>
        </w:r>
        <w:proofErr w:type="gramStart"/>
        <w:r w:rsidRPr="00B34F1B">
          <w:rPr>
            <w:rFonts w:eastAsia="Batang"/>
            <w:bCs/>
            <w:sz w:val="20"/>
            <w:lang w:eastAsia="ko-KR"/>
          </w:rPr>
          <w:t>for(</w:t>
        </w:r>
        <w:proofErr w:type="gramEnd"/>
        <w:r w:rsidRPr="00B34F1B">
          <w:rPr>
            <w:rFonts w:eastAsia="Batang"/>
            <w:bCs/>
            <w:sz w:val="20"/>
            <w:lang w:eastAsia="ko-KR"/>
          </w:rPr>
          <w:t xml:space="preserve"> </w:t>
        </w:r>
        <w:proofErr w:type="spellStart"/>
        <w:r w:rsidRPr="00B34F1B">
          <w:rPr>
            <w:rFonts w:eastAsia="Batang"/>
            <w:bCs/>
            <w:sz w:val="20"/>
            <w:lang w:eastAsia="ko-KR"/>
          </w:rPr>
          <w:t>smIdx</w:t>
        </w:r>
        <w:proofErr w:type="spellEnd"/>
        <w:r w:rsidRPr="00B34F1B">
          <w:rPr>
            <w:rFonts w:eastAsia="Batang"/>
            <w:bCs/>
            <w:sz w:val="20"/>
            <w:lang w:eastAsia="ko-KR"/>
          </w:rPr>
          <w:t xml:space="preserve">= 0, j =0; </w:t>
        </w:r>
        <w:proofErr w:type="spellStart"/>
        <w:r w:rsidRPr="00B34F1B">
          <w:rPr>
            <w:rFonts w:eastAsia="Batang"/>
            <w:bCs/>
            <w:sz w:val="20"/>
            <w:lang w:eastAsia="ko-KR"/>
          </w:rPr>
          <w:t>smIdx</w:t>
        </w:r>
        <w:proofErr w:type="spellEnd"/>
        <w:r w:rsidRPr="00B34F1B">
          <w:rPr>
            <w:rFonts w:eastAsia="Batang"/>
            <w:bCs/>
            <w:sz w:val="20"/>
            <w:lang w:eastAsia="ko-KR"/>
          </w:rPr>
          <w:t xml:space="preserve">&lt; 16; </w:t>
        </w:r>
        <w:proofErr w:type="spellStart"/>
        <w:r w:rsidRPr="00B34F1B">
          <w:rPr>
            <w:rFonts w:eastAsia="Batang"/>
            <w:bCs/>
            <w:sz w:val="20"/>
            <w:lang w:eastAsia="ko-KR"/>
          </w:rPr>
          <w:t>smIdx</w:t>
        </w:r>
        <w:proofErr w:type="spellEnd"/>
        <w:r w:rsidRPr="00B34F1B">
          <w:rPr>
            <w:rFonts w:eastAsia="Batang"/>
            <w:bCs/>
            <w:sz w:val="20"/>
            <w:lang w:eastAsia="ko-KR"/>
          </w:rPr>
          <w:t xml:space="preserve"> ++ ) </w:t>
        </w:r>
      </w:ins>
    </w:p>
    <w:p w:rsidR="00975F56" w:rsidRDefault="00975F56" w:rsidP="00975F56">
      <w:pPr>
        <w:spacing w:before="0"/>
        <w:jc w:val="both"/>
        <w:rPr>
          <w:ins w:id="94" w:author="Jill Boyce" w:date="2012-12-12T11:49:00Z"/>
          <w:bCs/>
          <w:sz w:val="20"/>
          <w:lang w:val="en-GB" w:eastAsia="ko-KR"/>
        </w:rPr>
      </w:pPr>
      <w:ins w:id="95" w:author="Jill Boyce" w:date="2012-12-12T11:49:00Z">
        <w:r>
          <w:rPr>
            <w:bCs/>
            <w:sz w:val="20"/>
            <w:lang w:val="en-GB" w:eastAsia="ko-KR"/>
          </w:rPr>
          <w:tab/>
        </w:r>
        <w:r>
          <w:rPr>
            <w:bCs/>
            <w:sz w:val="20"/>
            <w:lang w:val="en-GB" w:eastAsia="ko-KR"/>
          </w:rPr>
          <w:tab/>
          <w:t xml:space="preserve">if( ( i  !=  0 )  &amp;&amp;  </w:t>
        </w:r>
        <w:proofErr w:type="spellStart"/>
        <w:r>
          <w:rPr>
            <w:bCs/>
            <w:sz w:val="20"/>
            <w:lang w:val="en-GB" w:eastAsia="ko-KR"/>
          </w:rPr>
          <w:t>scalability_mask</w:t>
        </w:r>
      </w:ins>
      <w:ins w:id="96" w:author="Jill Boyce" w:date="2012-12-12T11:57:00Z">
        <w:r w:rsidR="00E72F4E">
          <w:rPr>
            <w:bCs/>
            <w:sz w:val="20"/>
            <w:lang w:val="en-GB" w:eastAsia="ko-KR"/>
          </w:rPr>
          <w:t>_flag</w:t>
        </w:r>
      </w:ins>
      <w:proofErr w:type="spellEnd"/>
      <w:ins w:id="97" w:author="Jill Boyce" w:date="2012-12-12T11:49:00Z">
        <w:r>
          <w:rPr>
            <w:bCs/>
            <w:sz w:val="20"/>
            <w:lang w:val="en-GB" w:eastAsia="ko-KR"/>
          </w:rPr>
          <w:t xml:space="preserve">[ </w:t>
        </w:r>
        <w:proofErr w:type="spellStart"/>
        <w:r>
          <w:rPr>
            <w:bCs/>
            <w:sz w:val="20"/>
            <w:lang w:val="en-GB" w:eastAsia="ko-KR"/>
          </w:rPr>
          <w:t>smIdx</w:t>
        </w:r>
        <w:proofErr w:type="spellEnd"/>
        <w:r>
          <w:rPr>
            <w:bCs/>
            <w:sz w:val="20"/>
            <w:lang w:val="en-GB" w:eastAsia="ko-KR"/>
          </w:rPr>
          <w:t xml:space="preserve"> ] ) </w:t>
        </w:r>
      </w:ins>
    </w:p>
    <w:p w:rsidR="00975F56" w:rsidRDefault="00975F56" w:rsidP="00975F56">
      <w:pPr>
        <w:spacing w:before="0"/>
        <w:jc w:val="both"/>
        <w:rPr>
          <w:ins w:id="98" w:author="Jill Boyce" w:date="2012-12-12T11:49:00Z"/>
          <w:bCs/>
          <w:sz w:val="20"/>
          <w:lang w:val="en-GB" w:eastAsia="ko-KR"/>
        </w:rPr>
      </w:pPr>
      <w:ins w:id="99" w:author="Jill Boyce" w:date="2012-12-12T11:49:00Z">
        <w:r>
          <w:rPr>
            <w:bCs/>
            <w:sz w:val="20"/>
            <w:lang w:val="en-GB" w:eastAsia="ko-KR"/>
          </w:rPr>
          <w:tab/>
        </w:r>
        <w:r>
          <w:rPr>
            <w:bCs/>
            <w:sz w:val="20"/>
            <w:lang w:val="en-GB" w:eastAsia="ko-KR"/>
          </w:rPr>
          <w:tab/>
        </w:r>
        <w:r>
          <w:rPr>
            <w:bCs/>
            <w:sz w:val="20"/>
            <w:lang w:val="en-GB" w:eastAsia="ko-KR"/>
          </w:rPr>
          <w:tab/>
        </w:r>
        <w:proofErr w:type="spellStart"/>
        <w:r>
          <w:rPr>
            <w:bCs/>
            <w:sz w:val="20"/>
            <w:lang w:val="en-GB" w:eastAsia="ko-KR"/>
          </w:rPr>
          <w:t>ScalabilityId</w:t>
        </w:r>
        <w:proofErr w:type="spellEnd"/>
        <w:proofErr w:type="gramStart"/>
        <w:r>
          <w:rPr>
            <w:bCs/>
            <w:sz w:val="20"/>
            <w:lang w:val="en-GB" w:eastAsia="ko-KR"/>
          </w:rPr>
          <w:t>[ i</w:t>
        </w:r>
        <w:proofErr w:type="gramEnd"/>
        <w:r>
          <w:rPr>
            <w:bCs/>
            <w:sz w:val="20"/>
            <w:lang w:val="en-GB" w:eastAsia="ko-KR"/>
          </w:rPr>
          <w:t xml:space="preserve"> ][</w:t>
        </w:r>
        <w:r w:rsidRPr="003B6A2C">
          <w:rPr>
            <w:bCs/>
            <w:sz w:val="20"/>
            <w:lang w:val="en-GB" w:eastAsia="ko-KR"/>
          </w:rPr>
          <w:t xml:space="preserve"> </w:t>
        </w:r>
        <w:proofErr w:type="spellStart"/>
        <w:r>
          <w:rPr>
            <w:bCs/>
            <w:sz w:val="20"/>
            <w:lang w:val="en-GB" w:eastAsia="ko-KR"/>
          </w:rPr>
          <w:t>smIdx</w:t>
        </w:r>
        <w:proofErr w:type="spellEnd"/>
        <w:r>
          <w:rPr>
            <w:bCs/>
            <w:sz w:val="20"/>
            <w:lang w:val="en-GB" w:eastAsia="ko-KR"/>
          </w:rPr>
          <w:t xml:space="preserve"> ] = </w:t>
        </w:r>
        <w:proofErr w:type="spellStart"/>
        <w:r>
          <w:rPr>
            <w:bCs/>
            <w:sz w:val="20"/>
            <w:lang w:val="en-GB" w:eastAsia="ko-KR"/>
          </w:rPr>
          <w:t>dimension_id</w:t>
        </w:r>
        <w:proofErr w:type="spellEnd"/>
        <w:r>
          <w:rPr>
            <w:bCs/>
            <w:sz w:val="20"/>
            <w:lang w:val="en-GB" w:eastAsia="ko-KR"/>
          </w:rPr>
          <w:t>[ i ][ j++ ]</w:t>
        </w:r>
      </w:ins>
    </w:p>
    <w:p w:rsidR="00975F56" w:rsidRDefault="00975F56" w:rsidP="00975F56">
      <w:pPr>
        <w:spacing w:before="0"/>
        <w:jc w:val="both"/>
        <w:rPr>
          <w:ins w:id="100" w:author="Jill Boyce" w:date="2012-12-12T11:49:00Z"/>
          <w:bCs/>
          <w:sz w:val="20"/>
          <w:lang w:val="en-GB" w:eastAsia="ko-KR"/>
        </w:rPr>
      </w:pPr>
      <w:ins w:id="101" w:author="Jill Boyce" w:date="2012-12-12T11:49:00Z">
        <w:r>
          <w:rPr>
            <w:bCs/>
            <w:sz w:val="20"/>
            <w:lang w:val="en-GB" w:eastAsia="ko-KR"/>
          </w:rPr>
          <w:t xml:space="preserve">              </w:t>
        </w:r>
        <w:proofErr w:type="gramStart"/>
        <w:r>
          <w:rPr>
            <w:bCs/>
            <w:sz w:val="20"/>
            <w:lang w:val="en-GB" w:eastAsia="ko-KR"/>
          </w:rPr>
          <w:t>else</w:t>
        </w:r>
        <w:proofErr w:type="gramEnd"/>
        <w:r>
          <w:rPr>
            <w:bCs/>
            <w:sz w:val="20"/>
            <w:lang w:val="en-GB" w:eastAsia="ko-KR"/>
          </w:rPr>
          <w:t xml:space="preserve"> </w:t>
        </w:r>
      </w:ins>
    </w:p>
    <w:p w:rsidR="00975F56" w:rsidRDefault="00975F56" w:rsidP="00975F56">
      <w:pPr>
        <w:spacing w:before="0"/>
        <w:jc w:val="both"/>
        <w:rPr>
          <w:ins w:id="102" w:author="Jill Boyce" w:date="2012-12-12T11:49:00Z"/>
          <w:bCs/>
          <w:sz w:val="20"/>
          <w:lang w:val="en-GB" w:eastAsia="ko-KR"/>
        </w:rPr>
      </w:pPr>
      <w:ins w:id="103" w:author="Jill Boyce" w:date="2012-12-12T11:49:00Z">
        <w:r>
          <w:rPr>
            <w:bCs/>
            <w:sz w:val="20"/>
            <w:lang w:val="en-GB" w:eastAsia="ko-KR"/>
          </w:rPr>
          <w:lastRenderedPageBreak/>
          <w:tab/>
        </w:r>
        <w:r>
          <w:rPr>
            <w:bCs/>
            <w:sz w:val="20"/>
            <w:lang w:val="en-GB" w:eastAsia="ko-KR"/>
          </w:rPr>
          <w:tab/>
        </w:r>
        <w:r>
          <w:rPr>
            <w:bCs/>
            <w:sz w:val="20"/>
            <w:lang w:val="en-GB" w:eastAsia="ko-KR"/>
          </w:rPr>
          <w:tab/>
        </w:r>
        <w:proofErr w:type="spellStart"/>
        <w:r>
          <w:rPr>
            <w:bCs/>
            <w:sz w:val="20"/>
            <w:lang w:val="en-GB" w:eastAsia="ko-KR"/>
          </w:rPr>
          <w:t>ScalabilityId</w:t>
        </w:r>
        <w:proofErr w:type="spellEnd"/>
        <w:proofErr w:type="gramStart"/>
        <w:r>
          <w:rPr>
            <w:bCs/>
            <w:sz w:val="20"/>
            <w:lang w:val="en-GB" w:eastAsia="ko-KR"/>
          </w:rPr>
          <w:t>[ i</w:t>
        </w:r>
        <w:proofErr w:type="gramEnd"/>
        <w:r>
          <w:rPr>
            <w:bCs/>
            <w:sz w:val="20"/>
            <w:lang w:val="en-GB" w:eastAsia="ko-KR"/>
          </w:rPr>
          <w:t xml:space="preserve"> ][</w:t>
        </w:r>
        <w:r w:rsidRPr="003B6A2C">
          <w:rPr>
            <w:bCs/>
            <w:sz w:val="20"/>
            <w:lang w:val="en-GB" w:eastAsia="ko-KR"/>
          </w:rPr>
          <w:t xml:space="preserve"> </w:t>
        </w:r>
        <w:proofErr w:type="spellStart"/>
        <w:r>
          <w:rPr>
            <w:bCs/>
            <w:sz w:val="20"/>
            <w:lang w:val="en-GB" w:eastAsia="ko-KR"/>
          </w:rPr>
          <w:t>smIdx</w:t>
        </w:r>
        <w:proofErr w:type="spellEnd"/>
        <w:r>
          <w:rPr>
            <w:bCs/>
            <w:sz w:val="20"/>
            <w:lang w:val="en-GB" w:eastAsia="ko-KR"/>
          </w:rPr>
          <w:t xml:space="preserve"> ] = 0 </w:t>
        </w:r>
      </w:ins>
    </w:p>
    <w:p w:rsidR="00975F56" w:rsidRDefault="00975F56" w:rsidP="005B657F">
      <w:pPr>
        <w:jc w:val="both"/>
        <w:rPr>
          <w:ins w:id="104" w:author="Jill Boyce" w:date="2012-12-12T11:49:00Z"/>
          <w:rFonts w:eastAsia="Batang"/>
          <w:bCs/>
          <w:sz w:val="20"/>
          <w:lang w:eastAsia="ko-KR"/>
        </w:rPr>
      </w:pPr>
    </w:p>
    <w:p w:rsidR="00F052E4" w:rsidRDefault="00975F56" w:rsidP="00EE7ABB">
      <w:pPr>
        <w:jc w:val="both"/>
        <w:rPr>
          <w:ins w:id="105" w:author="Jill Boyce" w:date="2012-11-28T13:25:00Z"/>
          <w:rFonts w:eastAsia="Batang"/>
          <w:bCs/>
          <w:sz w:val="20"/>
          <w:lang w:val="en-GB" w:eastAsia="ko-KR"/>
        </w:rPr>
      </w:pPr>
      <w:ins w:id="106" w:author="Jill Boyce" w:date="2012-12-12T11:50:00Z">
        <w:r w:rsidDel="00975F56">
          <w:rPr>
            <w:rFonts w:eastAsia="Batang"/>
            <w:bCs/>
            <w:sz w:val="20"/>
            <w:lang w:eastAsia="ko-KR"/>
          </w:rPr>
          <w:t xml:space="preserve"> </w:t>
        </w:r>
      </w:ins>
      <w:ins w:id="107" w:author="Jill Boyce" w:date="2012-11-28T14:30:00Z">
        <w:r w:rsidR="00F052E4">
          <w:rPr>
            <w:rFonts w:eastAsia="Batang"/>
            <w:bCs/>
            <w:sz w:val="20"/>
            <w:lang w:val="en-GB" w:eastAsia="ko-KR"/>
          </w:rPr>
          <w:t>The following applies</w:t>
        </w:r>
      </w:ins>
      <w:ins w:id="108" w:author="Jill Boyce" w:date="2012-11-28T14:32:00Z">
        <w:r w:rsidR="00F052E4">
          <w:rPr>
            <w:rFonts w:eastAsia="Batang"/>
            <w:bCs/>
            <w:sz w:val="20"/>
            <w:lang w:val="en-GB" w:eastAsia="ko-KR"/>
          </w:rPr>
          <w:t>:</w:t>
        </w:r>
      </w:ins>
    </w:p>
    <w:p w:rsidR="00975F56" w:rsidRPr="00B34F1B" w:rsidRDefault="00975F56" w:rsidP="00975F56">
      <w:pPr>
        <w:rPr>
          <w:ins w:id="109" w:author="Jill Boyce" w:date="2012-12-12T11:51:00Z"/>
          <w:sz w:val="20"/>
        </w:rPr>
      </w:pPr>
      <w:ins w:id="110" w:author="Jill Boyce" w:date="2012-12-12T11:51:00Z">
        <w:r>
          <w:rPr>
            <w:sz w:val="20"/>
          </w:rPr>
          <w:t xml:space="preserve">- </w:t>
        </w:r>
        <w:r w:rsidRPr="00B34F1B">
          <w:rPr>
            <w:sz w:val="20"/>
          </w:rPr>
          <w:t xml:space="preserve">For each layer indexed by i = </w:t>
        </w:r>
        <w:r>
          <w:rPr>
            <w:sz w:val="20"/>
          </w:rPr>
          <w:t>0</w:t>
        </w:r>
        <w:proofErr w:type="gramStart"/>
        <w:r w:rsidRPr="00B34F1B">
          <w:rPr>
            <w:sz w:val="20"/>
          </w:rPr>
          <w:t>..</w:t>
        </w:r>
        <w:r w:rsidRPr="00B34F1B">
          <w:rPr>
            <w:rFonts w:eastAsia="Batang"/>
            <w:bCs/>
            <w:sz w:val="20"/>
            <w:lang w:eastAsia="ko-KR"/>
          </w:rPr>
          <w:t>vps</w:t>
        </w:r>
        <w:proofErr w:type="gramEnd"/>
        <w:r w:rsidRPr="00B34F1B">
          <w:rPr>
            <w:rFonts w:eastAsia="Batang"/>
            <w:bCs/>
            <w:sz w:val="20"/>
            <w:lang w:eastAsia="ko-KR"/>
          </w:rPr>
          <w:t>_max_layers_minus1</w:t>
        </w:r>
        <w:r w:rsidR="00DB1556">
          <w:rPr>
            <w:rFonts w:eastAsia="Batang"/>
            <w:bCs/>
            <w:sz w:val="20"/>
            <w:lang w:eastAsia="ko-KR"/>
          </w:rPr>
          <w:t xml:space="preserve"> + 1</w:t>
        </w:r>
      </w:ins>
    </w:p>
    <w:p w:rsidR="00975F56" w:rsidRDefault="00975F56" w:rsidP="00975F56">
      <w:pPr>
        <w:pStyle w:val="ListParagraph"/>
        <w:numPr>
          <w:ilvl w:val="0"/>
          <w:numId w:val="15"/>
        </w:numPr>
        <w:rPr>
          <w:ins w:id="111" w:author="Jill Boyce" w:date="2012-12-12T11:51:00Z"/>
          <w:sz w:val="20"/>
        </w:rPr>
      </w:pPr>
      <w:proofErr w:type="spellStart"/>
      <w:ins w:id="112" w:author="Jill Boyce" w:date="2012-12-12T11:51:00Z">
        <w:r w:rsidRPr="00B34F1B">
          <w:rPr>
            <w:rFonts w:ascii="Times New Roman" w:hAnsi="Times New Roman"/>
            <w:sz w:val="20"/>
          </w:rPr>
          <w:t>DependencyId</w:t>
        </w:r>
        <w:proofErr w:type="spellEnd"/>
        <w:r w:rsidRPr="00B34F1B">
          <w:rPr>
            <w:rFonts w:ascii="Times New Roman" w:hAnsi="Times New Roman"/>
            <w:sz w:val="20"/>
          </w:rPr>
          <w:t xml:space="preserve">[ </w:t>
        </w:r>
        <w:proofErr w:type="spellStart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layer_id_in_nuh</w:t>
        </w:r>
        <w:proofErr w:type="spellEnd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[ i ]</w:t>
        </w:r>
        <w:r w:rsidRPr="00B34F1B">
          <w:rPr>
            <w:rFonts w:ascii="Times New Roman" w:hAnsi="Times New Roman"/>
            <w:sz w:val="20"/>
          </w:rPr>
          <w:t xml:space="preserve"> ] = </w:t>
        </w:r>
        <w:proofErr w:type="spellStart"/>
        <w:r w:rsidRPr="00B34F1B">
          <w:rPr>
            <w:rFonts w:ascii="Times New Roman" w:hAnsi="Times New Roman"/>
            <w:sz w:val="20"/>
          </w:rPr>
          <w:t>ScalabilityId</w:t>
        </w:r>
        <w:proofErr w:type="spellEnd"/>
        <w:r w:rsidRPr="00B34F1B">
          <w:rPr>
            <w:rFonts w:ascii="Times New Roman" w:hAnsi="Times New Roman"/>
            <w:sz w:val="20"/>
          </w:rPr>
          <w:t xml:space="preserve">[ i ][ </w:t>
        </w:r>
        <w:r>
          <w:rPr>
            <w:rFonts w:ascii="Times New Roman" w:hAnsi="Times New Roman"/>
            <w:sz w:val="20"/>
          </w:rPr>
          <w:t>0</w:t>
        </w:r>
        <w:r w:rsidRPr="00B34F1B">
          <w:rPr>
            <w:rFonts w:ascii="Times New Roman" w:hAnsi="Times New Roman"/>
            <w:sz w:val="20"/>
          </w:rPr>
          <w:t xml:space="preserve"> ]</w:t>
        </w:r>
      </w:ins>
    </w:p>
    <w:p w:rsidR="00975F56" w:rsidRDefault="00975F56" w:rsidP="00975F56">
      <w:pPr>
        <w:pStyle w:val="ListParagraph"/>
        <w:numPr>
          <w:ilvl w:val="0"/>
          <w:numId w:val="15"/>
        </w:numPr>
        <w:rPr>
          <w:ins w:id="113" w:author="Jill Boyce" w:date="2012-12-12T11:51:00Z"/>
          <w:sz w:val="20"/>
        </w:rPr>
      </w:pPr>
      <w:proofErr w:type="spellStart"/>
      <w:ins w:id="114" w:author="Jill Boyce" w:date="2012-12-12T11:51:00Z">
        <w:r w:rsidRPr="00B34F1B">
          <w:rPr>
            <w:rFonts w:ascii="Times New Roman" w:hAnsi="Times New Roman"/>
            <w:sz w:val="20"/>
            <w:szCs w:val="20"/>
          </w:rPr>
          <w:t>QualityId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>[</w:t>
        </w:r>
        <w:r w:rsidRPr="00B34F1B">
          <w:rPr>
            <w:rFonts w:ascii="Times New Roman" w:hAnsi="Times New Roman"/>
            <w:sz w:val="20"/>
          </w:rPr>
          <w:t xml:space="preserve"> </w:t>
        </w:r>
        <w:proofErr w:type="spellStart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layer_id_in_nuh</w:t>
        </w:r>
        <w:proofErr w:type="spellEnd"/>
        <w:r w:rsidRPr="00B34F1B">
          <w:rPr>
            <w:rFonts w:ascii="Times New Roman" w:eastAsia="Batang" w:hAnsi="Times New Roman"/>
            <w:bCs/>
            <w:sz w:val="20"/>
            <w:lang w:eastAsia="ko-KR"/>
          </w:rPr>
          <w:t xml:space="preserve">[ i ] </w:t>
        </w:r>
        <w:r w:rsidRPr="00B34F1B">
          <w:rPr>
            <w:rFonts w:ascii="Times New Roman" w:hAnsi="Times New Roman"/>
            <w:sz w:val="20"/>
            <w:szCs w:val="20"/>
          </w:rPr>
          <w:t xml:space="preserve">] = </w:t>
        </w:r>
        <w:proofErr w:type="spellStart"/>
        <w:r w:rsidRPr="00B34F1B">
          <w:rPr>
            <w:rFonts w:ascii="Times New Roman" w:hAnsi="Times New Roman"/>
            <w:sz w:val="20"/>
            <w:szCs w:val="20"/>
          </w:rPr>
          <w:t>ScalabilityId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 xml:space="preserve">[ i ][ </w:t>
        </w:r>
        <w:r>
          <w:rPr>
            <w:rFonts w:ascii="Times New Roman" w:hAnsi="Times New Roman"/>
            <w:sz w:val="20"/>
            <w:szCs w:val="20"/>
          </w:rPr>
          <w:t>1</w:t>
        </w:r>
        <w:r w:rsidRPr="00B34F1B">
          <w:rPr>
            <w:rFonts w:ascii="Times New Roman" w:hAnsi="Times New Roman"/>
            <w:sz w:val="20"/>
            <w:szCs w:val="20"/>
          </w:rPr>
          <w:t xml:space="preserve"> ]</w:t>
        </w:r>
      </w:ins>
    </w:p>
    <w:p w:rsidR="00975F56" w:rsidRDefault="00975F56" w:rsidP="00975F56">
      <w:pPr>
        <w:pStyle w:val="ListParagraph"/>
        <w:numPr>
          <w:ilvl w:val="0"/>
          <w:numId w:val="15"/>
        </w:numPr>
        <w:rPr>
          <w:ins w:id="115" w:author="Jill Boyce" w:date="2012-12-12T11:51:00Z"/>
          <w:sz w:val="20"/>
        </w:rPr>
      </w:pPr>
      <w:proofErr w:type="spellStart"/>
      <w:ins w:id="116" w:author="Jill Boyce" w:date="2012-12-12T11:51:00Z">
        <w:r w:rsidRPr="00B34F1B">
          <w:rPr>
            <w:rFonts w:ascii="Times New Roman" w:hAnsi="Times New Roman"/>
            <w:sz w:val="20"/>
            <w:szCs w:val="20"/>
          </w:rPr>
          <w:t>DepthFlag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>[</w:t>
        </w:r>
        <w:r w:rsidRPr="00B34F1B">
          <w:rPr>
            <w:rFonts w:ascii="Times New Roman" w:hAnsi="Times New Roman"/>
            <w:sz w:val="20"/>
          </w:rPr>
          <w:t xml:space="preserve"> </w:t>
        </w:r>
        <w:proofErr w:type="spellStart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layer_id_in_nuh</w:t>
        </w:r>
        <w:proofErr w:type="spellEnd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[ i ]</w:t>
        </w:r>
        <w:r w:rsidRPr="00B34F1B">
          <w:rPr>
            <w:rFonts w:ascii="Times New Roman" w:hAnsi="Times New Roman"/>
            <w:sz w:val="20"/>
            <w:szCs w:val="20"/>
          </w:rPr>
          <w:t xml:space="preserve"> ] = </w:t>
        </w:r>
        <w:proofErr w:type="spellStart"/>
        <w:r w:rsidRPr="00B34F1B">
          <w:rPr>
            <w:rFonts w:ascii="Times New Roman" w:hAnsi="Times New Roman"/>
            <w:sz w:val="20"/>
            <w:szCs w:val="20"/>
          </w:rPr>
          <w:t>ScalabilityId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>[ i ][</w:t>
        </w:r>
        <w:r>
          <w:rPr>
            <w:rFonts w:ascii="Times New Roman" w:hAnsi="Times New Roman"/>
            <w:sz w:val="20"/>
            <w:szCs w:val="20"/>
          </w:rPr>
          <w:t>2</w:t>
        </w:r>
        <w:r w:rsidRPr="00B34F1B">
          <w:rPr>
            <w:rFonts w:ascii="Times New Roman" w:hAnsi="Times New Roman"/>
            <w:sz w:val="20"/>
            <w:szCs w:val="20"/>
          </w:rPr>
          <w:t xml:space="preserve"> ]</w:t>
        </w:r>
      </w:ins>
    </w:p>
    <w:p w:rsidR="00975F56" w:rsidRDefault="00975F56" w:rsidP="00975F56">
      <w:pPr>
        <w:pStyle w:val="ListParagraph"/>
        <w:numPr>
          <w:ilvl w:val="0"/>
          <w:numId w:val="15"/>
        </w:numPr>
        <w:jc w:val="both"/>
        <w:rPr>
          <w:ins w:id="117" w:author="Jill Boyce" w:date="2012-12-12T11:51:00Z"/>
          <w:rFonts w:eastAsia="Batang"/>
          <w:bCs/>
          <w:sz w:val="20"/>
          <w:lang w:val="en-GB" w:eastAsia="ko-KR"/>
        </w:rPr>
      </w:pPr>
      <w:proofErr w:type="spellStart"/>
      <w:ins w:id="118" w:author="Jill Boyce" w:date="2012-12-12T11:51:00Z">
        <w:r w:rsidRPr="00B34F1B">
          <w:rPr>
            <w:rFonts w:ascii="Times New Roman" w:hAnsi="Times New Roman"/>
            <w:sz w:val="20"/>
            <w:szCs w:val="20"/>
          </w:rPr>
          <w:t>ViewId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>[</w:t>
        </w:r>
        <w:r w:rsidRPr="00B34F1B">
          <w:rPr>
            <w:rFonts w:ascii="Times New Roman" w:hAnsi="Times New Roman"/>
            <w:sz w:val="20"/>
          </w:rPr>
          <w:t xml:space="preserve"> </w:t>
        </w:r>
        <w:proofErr w:type="spellStart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layer_id_in_nuh</w:t>
        </w:r>
        <w:proofErr w:type="spellEnd"/>
        <w:r w:rsidRPr="00B34F1B">
          <w:rPr>
            <w:rFonts w:ascii="Times New Roman" w:eastAsia="Batang" w:hAnsi="Times New Roman"/>
            <w:bCs/>
            <w:sz w:val="20"/>
            <w:lang w:eastAsia="ko-KR"/>
          </w:rPr>
          <w:t xml:space="preserve">[ i ] </w:t>
        </w:r>
        <w:r w:rsidRPr="00B34F1B">
          <w:rPr>
            <w:rFonts w:ascii="Times New Roman" w:hAnsi="Times New Roman"/>
            <w:sz w:val="20"/>
            <w:szCs w:val="20"/>
          </w:rPr>
          <w:t xml:space="preserve">] = </w:t>
        </w:r>
        <w:proofErr w:type="spellStart"/>
        <w:r w:rsidRPr="00B34F1B">
          <w:rPr>
            <w:rFonts w:ascii="Times New Roman" w:hAnsi="Times New Roman"/>
            <w:sz w:val="20"/>
            <w:szCs w:val="20"/>
          </w:rPr>
          <w:t>ScalabilityId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 xml:space="preserve">[ i ][ </w:t>
        </w:r>
        <w:r>
          <w:rPr>
            <w:rFonts w:ascii="Times New Roman" w:hAnsi="Times New Roman"/>
            <w:sz w:val="20"/>
            <w:szCs w:val="20"/>
          </w:rPr>
          <w:t>3</w:t>
        </w:r>
        <w:r w:rsidRPr="00B34F1B">
          <w:rPr>
            <w:rFonts w:ascii="Times New Roman" w:hAnsi="Times New Roman"/>
            <w:sz w:val="20"/>
            <w:szCs w:val="20"/>
          </w:rPr>
          <w:t xml:space="preserve"> ]</w:t>
        </w:r>
      </w:ins>
    </w:p>
    <w:p w:rsidR="00DB1556" w:rsidRDefault="00DB1556" w:rsidP="00EE7ABB">
      <w:pPr>
        <w:jc w:val="both"/>
        <w:rPr>
          <w:sz w:val="20"/>
          <w:lang w:val="en-CA"/>
        </w:rPr>
      </w:pPr>
    </w:p>
    <w:p w:rsidR="00DB1556" w:rsidRPr="008A5034" w:rsidRDefault="00DB1556" w:rsidP="00DB1556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t>num_</w:t>
      </w:r>
      <w:r>
        <w:rPr>
          <w:b/>
          <w:sz w:val="20"/>
          <w:lang w:val="en-CA"/>
        </w:rPr>
        <w:t>direct_</w:t>
      </w:r>
      <w:r w:rsidRPr="008A5034">
        <w:rPr>
          <w:b/>
          <w:sz w:val="20"/>
          <w:lang w:val="en-CA"/>
        </w:rPr>
        <w:t>ref_layers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i</w:t>
      </w:r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 specifies the number of layer</w:t>
      </w:r>
      <w:r>
        <w:rPr>
          <w:sz w:val="20"/>
          <w:lang w:val="en-CA"/>
        </w:rPr>
        <w:t>s</w:t>
      </w:r>
      <w:r w:rsidRPr="008A5034">
        <w:rPr>
          <w:sz w:val="20"/>
          <w:lang w:val="en-CA"/>
        </w:rPr>
        <w:t xml:space="preserve"> the </w:t>
      </w:r>
      <w:r>
        <w:rPr>
          <w:sz w:val="20"/>
          <w:lang w:val="en-CA"/>
        </w:rPr>
        <w:t>i-</w:t>
      </w:r>
      <w:proofErr w:type="spellStart"/>
      <w:r>
        <w:rPr>
          <w:sz w:val="20"/>
          <w:lang w:val="en-CA"/>
        </w:rPr>
        <w:t>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 xml:space="preserve">directly </w:t>
      </w:r>
      <w:del w:id="119" w:author="Jill Boyce" w:date="2012-12-12T11:54:00Z">
        <w:r w:rsidDel="00DB1556">
          <w:rPr>
            <w:sz w:val="20"/>
            <w:lang w:val="en-CA"/>
          </w:rPr>
          <w:delText>depends on</w:delText>
        </w:r>
      </w:del>
      <w:ins w:id="120" w:author="Jill Boyce" w:date="2012-12-12T11:54:00Z">
        <w:r>
          <w:rPr>
            <w:sz w:val="20"/>
            <w:lang w:val="en-CA"/>
          </w:rPr>
          <w:t>references</w:t>
        </w:r>
      </w:ins>
      <w:r>
        <w:rPr>
          <w:sz w:val="20"/>
          <w:lang w:val="en-CA"/>
        </w:rPr>
        <w:t>. [Ed</w:t>
      </w:r>
      <w:proofErr w:type="gramStart"/>
      <w:r>
        <w:rPr>
          <w:sz w:val="20"/>
          <w:lang w:val="en-CA"/>
        </w:rPr>
        <w:t>.(</w:t>
      </w:r>
      <w:proofErr w:type="gramEnd"/>
      <w:r>
        <w:rPr>
          <w:sz w:val="20"/>
          <w:lang w:val="en-CA"/>
        </w:rPr>
        <w:t xml:space="preserve">YK): Add the exact meaning of a layer directly </w:t>
      </w:r>
      <w:del w:id="121" w:author="Jill Boyce" w:date="2012-12-12T11:54:00Z">
        <w:r w:rsidDel="00DB1556">
          <w:rPr>
            <w:sz w:val="20"/>
            <w:lang w:val="en-CA"/>
          </w:rPr>
          <w:delText>depending on</w:delText>
        </w:r>
      </w:del>
      <w:ins w:id="122" w:author="Jill Boyce" w:date="2012-12-12T11:54:00Z">
        <w:r>
          <w:rPr>
            <w:sz w:val="20"/>
            <w:lang w:val="en-CA"/>
          </w:rPr>
          <w:t>referencing</w:t>
        </w:r>
      </w:ins>
      <w:r>
        <w:rPr>
          <w:sz w:val="20"/>
          <w:lang w:val="en-CA"/>
        </w:rPr>
        <w:t xml:space="preserve"> another layer.]</w:t>
      </w:r>
    </w:p>
    <w:p w:rsidR="00DB1556" w:rsidRDefault="00DB1556" w:rsidP="00DB1556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t>ref_layer_id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i</w:t>
      </w:r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j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 xml:space="preserve">] </w:t>
      </w:r>
      <w:r>
        <w:rPr>
          <w:sz w:val="20"/>
          <w:lang w:val="en-CA"/>
        </w:rPr>
        <w:t>identifies the j-</w:t>
      </w:r>
      <w:proofErr w:type="spellStart"/>
      <w:r>
        <w:rPr>
          <w:sz w:val="20"/>
          <w:lang w:val="en-CA"/>
        </w:rPr>
        <w:t>th</w:t>
      </w:r>
      <w:proofErr w:type="spellEnd"/>
      <w:r>
        <w:rPr>
          <w:sz w:val="20"/>
          <w:lang w:val="en-CA"/>
        </w:rPr>
        <w:t xml:space="preserve"> layer </w:t>
      </w:r>
      <w:r w:rsidRPr="008A5034">
        <w:rPr>
          <w:sz w:val="20"/>
          <w:lang w:val="en-CA"/>
        </w:rPr>
        <w:t xml:space="preserve">the </w:t>
      </w:r>
      <w:r>
        <w:rPr>
          <w:sz w:val="20"/>
          <w:lang w:val="en-CA"/>
        </w:rPr>
        <w:t>i-</w:t>
      </w:r>
      <w:proofErr w:type="spellStart"/>
      <w:r>
        <w:rPr>
          <w:sz w:val="20"/>
          <w:lang w:val="en-CA"/>
        </w:rPr>
        <w:t>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 xml:space="preserve">directly </w:t>
      </w:r>
      <w:ins w:id="123" w:author="Jill Boyce" w:date="2012-12-12T11:54:00Z">
        <w:r>
          <w:rPr>
            <w:sz w:val="20"/>
            <w:lang w:val="en-CA"/>
          </w:rPr>
          <w:t>references</w:t>
        </w:r>
      </w:ins>
      <w:del w:id="124" w:author="Jill Boyce" w:date="2012-12-12T11:54:00Z">
        <w:r w:rsidDel="00DB1556">
          <w:rPr>
            <w:sz w:val="20"/>
            <w:lang w:val="en-CA"/>
          </w:rPr>
          <w:delText>depends on</w:delText>
        </w:r>
      </w:del>
      <w:r w:rsidRPr="008A5034">
        <w:rPr>
          <w:sz w:val="20"/>
          <w:lang w:val="en-CA"/>
        </w:rPr>
        <w:t>.</w:t>
      </w:r>
    </w:p>
    <w:p w:rsidR="00DB1556" w:rsidRDefault="00DB1556" w:rsidP="00EE7ABB">
      <w:pPr>
        <w:jc w:val="both"/>
        <w:rPr>
          <w:sz w:val="20"/>
          <w:lang w:val="en-CA"/>
        </w:rPr>
      </w:pPr>
    </w:p>
    <w:bookmarkEnd w:id="1"/>
    <w:bookmarkEnd w:id="2"/>
    <w:p w:rsidR="00687221" w:rsidRDefault="00687221" w:rsidP="00EE7ABB">
      <w:pPr>
        <w:jc w:val="both"/>
        <w:rPr>
          <w:sz w:val="20"/>
          <w:lang w:val="en-CA"/>
        </w:rPr>
      </w:pPr>
    </w:p>
    <w:p w:rsidR="00880D81" w:rsidRPr="002B191D" w:rsidRDefault="00880D81" w:rsidP="00880D81">
      <w:pPr>
        <w:pStyle w:val="Heading1"/>
        <w:ind w:left="360" w:hanging="360"/>
      </w:pPr>
      <w:r w:rsidRPr="00E11923">
        <w:t>Patent</w:t>
      </w:r>
      <w:r w:rsidRPr="002B191D">
        <w:t xml:space="preserve"> rights declaration(s)</w:t>
      </w:r>
    </w:p>
    <w:p w:rsidR="00880D81" w:rsidRDefault="00880D81" w:rsidP="00880D81">
      <w:pPr>
        <w:jc w:val="both"/>
        <w:rPr>
          <w:szCs w:val="22"/>
        </w:rPr>
      </w:pPr>
      <w:proofErr w:type="spellStart"/>
      <w:r w:rsidRPr="006517A8">
        <w:rPr>
          <w:b/>
          <w:szCs w:val="22"/>
        </w:rPr>
        <w:t>Vidyo</w:t>
      </w:r>
      <w:proofErr w:type="spellEnd"/>
      <w:r w:rsidRPr="006517A8">
        <w:rPr>
          <w:b/>
          <w:szCs w:val="22"/>
        </w:rPr>
        <w:t xml:space="preserve"> m</w:t>
      </w:r>
      <w:r w:rsidRPr="00A01439">
        <w:rPr>
          <w:b/>
          <w:szCs w:val="22"/>
        </w:rPr>
        <w:t xml:space="preserve">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80D81" w:rsidRDefault="00880D81" w:rsidP="00880D81">
      <w:pPr>
        <w:jc w:val="both"/>
        <w:rPr>
          <w:szCs w:val="22"/>
        </w:rPr>
      </w:pPr>
      <w:r>
        <w:rPr>
          <w:b/>
          <w:szCs w:val="22"/>
        </w:rPr>
        <w:t>Qualcomm</w:t>
      </w:r>
      <w:r w:rsidRPr="006517A8">
        <w:rPr>
          <w:b/>
          <w:szCs w:val="22"/>
        </w:rPr>
        <w:t xml:space="preserve"> m</w:t>
      </w:r>
      <w:r w:rsidRPr="00A01439">
        <w:rPr>
          <w:b/>
          <w:szCs w:val="22"/>
        </w:rPr>
        <w:t xml:space="preserve">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80D81" w:rsidRDefault="00880D81" w:rsidP="00880D81">
      <w:pPr>
        <w:jc w:val="both"/>
        <w:rPr>
          <w:szCs w:val="22"/>
        </w:rPr>
      </w:pPr>
      <w:r>
        <w:rPr>
          <w:b/>
          <w:szCs w:val="22"/>
        </w:rPr>
        <w:t>Sharp</w:t>
      </w:r>
      <w:r w:rsidRPr="006517A8">
        <w:rPr>
          <w:b/>
          <w:szCs w:val="22"/>
        </w:rPr>
        <w:t xml:space="preserve"> m</w:t>
      </w:r>
      <w:r w:rsidRPr="00A01439">
        <w:rPr>
          <w:b/>
          <w:szCs w:val="22"/>
        </w:rPr>
        <w:t xml:space="preserve">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80D81" w:rsidRPr="009234A5" w:rsidRDefault="00880D81" w:rsidP="00880D81">
      <w:pPr>
        <w:jc w:val="both"/>
        <w:rPr>
          <w:szCs w:val="22"/>
        </w:rPr>
      </w:pPr>
    </w:p>
    <w:p w:rsidR="0069681A" w:rsidRDefault="0069681A" w:rsidP="00EE7ABB">
      <w:pPr>
        <w:jc w:val="both"/>
        <w:rPr>
          <w:sz w:val="20"/>
          <w:lang w:val="en-CA"/>
        </w:rPr>
      </w:pPr>
    </w:p>
    <w:sectPr w:rsidR="0069681A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F56" w:rsidRDefault="00975F56">
      <w:r>
        <w:separator/>
      </w:r>
    </w:p>
  </w:endnote>
  <w:endnote w:type="continuationSeparator" w:id="0">
    <w:p w:rsidR="00975F56" w:rsidRDefault="0097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F56" w:rsidRDefault="00975F5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F6B9A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125" w:author="Jill Boyce" w:date="2013-01-09T15:25:00Z">
      <w:r w:rsidR="00FB404A">
        <w:rPr>
          <w:rStyle w:val="PageNumber"/>
          <w:noProof/>
        </w:rPr>
        <w:t>2013-01-07</w:t>
      </w:r>
    </w:ins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F56" w:rsidRDefault="00975F56">
      <w:r>
        <w:separator/>
      </w:r>
    </w:p>
  </w:footnote>
  <w:footnote w:type="continuationSeparator" w:id="0">
    <w:p w:rsidR="00975F56" w:rsidRDefault="00975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832277E"/>
    <w:multiLevelType w:val="hybridMultilevel"/>
    <w:tmpl w:val="A38A5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7520F"/>
    <w:multiLevelType w:val="hybridMultilevel"/>
    <w:tmpl w:val="8938A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129A2"/>
    <w:multiLevelType w:val="hybridMultilevel"/>
    <w:tmpl w:val="D996E1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E3DB8"/>
    <w:multiLevelType w:val="hybridMultilevel"/>
    <w:tmpl w:val="E7124224"/>
    <w:lvl w:ilvl="0" w:tplc="9E6298C2">
      <w:start w:val="2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D0FBE"/>
    <w:multiLevelType w:val="hybridMultilevel"/>
    <w:tmpl w:val="7FCEA4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BDB8E83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80C58"/>
    <w:multiLevelType w:val="multilevel"/>
    <w:tmpl w:val="5700FE7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304B5D1F"/>
    <w:multiLevelType w:val="hybridMultilevel"/>
    <w:tmpl w:val="EB106C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E3DC3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CE45B2"/>
    <w:multiLevelType w:val="hybridMultilevel"/>
    <w:tmpl w:val="FA22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E0EA4"/>
    <w:multiLevelType w:val="hybridMultilevel"/>
    <w:tmpl w:val="E68E7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C2889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777048"/>
    <w:multiLevelType w:val="hybridMultilevel"/>
    <w:tmpl w:val="D27ED740"/>
    <w:lvl w:ilvl="0" w:tplc="6640FFC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951FD7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343011"/>
    <w:multiLevelType w:val="hybridMultilevel"/>
    <w:tmpl w:val="8AC2C4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C416F"/>
    <w:multiLevelType w:val="hybridMultilevel"/>
    <w:tmpl w:val="9FDC5272"/>
    <w:lvl w:ilvl="0" w:tplc="51AA6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3"/>
  </w:num>
  <w:num w:numId="6">
    <w:abstractNumId w:val="8"/>
  </w:num>
  <w:num w:numId="7">
    <w:abstractNumId w:val="11"/>
  </w:num>
  <w:num w:numId="8">
    <w:abstractNumId w:val="9"/>
  </w:num>
  <w:num w:numId="9">
    <w:abstractNumId w:val="7"/>
  </w:num>
  <w:num w:numId="10">
    <w:abstractNumId w:val="14"/>
  </w:num>
  <w:num w:numId="11">
    <w:abstractNumId w:val="15"/>
  </w:num>
  <w:num w:numId="12">
    <w:abstractNumId w:val="10"/>
  </w:num>
  <w:num w:numId="13">
    <w:abstractNumId w:val="1"/>
  </w:num>
  <w:num w:numId="14">
    <w:abstractNumId w:val="4"/>
  </w:num>
  <w:num w:numId="15">
    <w:abstractNumId w:val="12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2EF"/>
    <w:rsid w:val="00007FC8"/>
    <w:rsid w:val="00021870"/>
    <w:rsid w:val="00023FF7"/>
    <w:rsid w:val="000268A4"/>
    <w:rsid w:val="00026B59"/>
    <w:rsid w:val="00044423"/>
    <w:rsid w:val="000458BC"/>
    <w:rsid w:val="00045C41"/>
    <w:rsid w:val="00046C03"/>
    <w:rsid w:val="00047874"/>
    <w:rsid w:val="000508B9"/>
    <w:rsid w:val="00063B5F"/>
    <w:rsid w:val="00063CBC"/>
    <w:rsid w:val="000670DF"/>
    <w:rsid w:val="0007614F"/>
    <w:rsid w:val="00082149"/>
    <w:rsid w:val="00085C1B"/>
    <w:rsid w:val="000863BB"/>
    <w:rsid w:val="00096322"/>
    <w:rsid w:val="000A3E75"/>
    <w:rsid w:val="000A53AA"/>
    <w:rsid w:val="000B17A6"/>
    <w:rsid w:val="000B1C6B"/>
    <w:rsid w:val="000C09AC"/>
    <w:rsid w:val="000C40B2"/>
    <w:rsid w:val="000D21DE"/>
    <w:rsid w:val="000D7D09"/>
    <w:rsid w:val="000E00F3"/>
    <w:rsid w:val="000E3544"/>
    <w:rsid w:val="000E4F36"/>
    <w:rsid w:val="000E5145"/>
    <w:rsid w:val="000E7ADD"/>
    <w:rsid w:val="000F158C"/>
    <w:rsid w:val="000F15B1"/>
    <w:rsid w:val="000F2E83"/>
    <w:rsid w:val="000F4562"/>
    <w:rsid w:val="000F6F56"/>
    <w:rsid w:val="001023C8"/>
    <w:rsid w:val="00102F3D"/>
    <w:rsid w:val="00110964"/>
    <w:rsid w:val="00111B5E"/>
    <w:rsid w:val="00116190"/>
    <w:rsid w:val="0012481C"/>
    <w:rsid w:val="00124E38"/>
    <w:rsid w:val="0012580B"/>
    <w:rsid w:val="001318B9"/>
    <w:rsid w:val="001319AE"/>
    <w:rsid w:val="00131F90"/>
    <w:rsid w:val="00133E68"/>
    <w:rsid w:val="0013526E"/>
    <w:rsid w:val="00147BA8"/>
    <w:rsid w:val="0015456A"/>
    <w:rsid w:val="00160EC2"/>
    <w:rsid w:val="00171371"/>
    <w:rsid w:val="00173048"/>
    <w:rsid w:val="00175A24"/>
    <w:rsid w:val="00180D89"/>
    <w:rsid w:val="001826F6"/>
    <w:rsid w:val="00183B6A"/>
    <w:rsid w:val="001846AF"/>
    <w:rsid w:val="00187E58"/>
    <w:rsid w:val="001906D6"/>
    <w:rsid w:val="00193697"/>
    <w:rsid w:val="001953A7"/>
    <w:rsid w:val="00197E53"/>
    <w:rsid w:val="001A1FA5"/>
    <w:rsid w:val="001A297E"/>
    <w:rsid w:val="001A368E"/>
    <w:rsid w:val="001A7329"/>
    <w:rsid w:val="001B021F"/>
    <w:rsid w:val="001B4E28"/>
    <w:rsid w:val="001C183F"/>
    <w:rsid w:val="001C33EA"/>
    <w:rsid w:val="001C3525"/>
    <w:rsid w:val="001C440B"/>
    <w:rsid w:val="001D1BD2"/>
    <w:rsid w:val="001D311F"/>
    <w:rsid w:val="001D491C"/>
    <w:rsid w:val="001D4CF9"/>
    <w:rsid w:val="001D5CA2"/>
    <w:rsid w:val="001D7854"/>
    <w:rsid w:val="001E02BE"/>
    <w:rsid w:val="001E3B37"/>
    <w:rsid w:val="001F2594"/>
    <w:rsid w:val="002055A6"/>
    <w:rsid w:val="00205E27"/>
    <w:rsid w:val="00206460"/>
    <w:rsid w:val="002069B4"/>
    <w:rsid w:val="00215286"/>
    <w:rsid w:val="00215DFC"/>
    <w:rsid w:val="002201B4"/>
    <w:rsid w:val="00220DD1"/>
    <w:rsid w:val="002212DF"/>
    <w:rsid w:val="00227BA7"/>
    <w:rsid w:val="00233096"/>
    <w:rsid w:val="002341FA"/>
    <w:rsid w:val="00237F22"/>
    <w:rsid w:val="00241ADE"/>
    <w:rsid w:val="002443E5"/>
    <w:rsid w:val="002518B5"/>
    <w:rsid w:val="00256FA3"/>
    <w:rsid w:val="00262515"/>
    <w:rsid w:val="00263398"/>
    <w:rsid w:val="00265CA3"/>
    <w:rsid w:val="00266189"/>
    <w:rsid w:val="00271197"/>
    <w:rsid w:val="0027513E"/>
    <w:rsid w:val="00275BCF"/>
    <w:rsid w:val="00280A58"/>
    <w:rsid w:val="00283882"/>
    <w:rsid w:val="00283E96"/>
    <w:rsid w:val="002842B8"/>
    <w:rsid w:val="00292257"/>
    <w:rsid w:val="002926AC"/>
    <w:rsid w:val="002A319B"/>
    <w:rsid w:val="002A3589"/>
    <w:rsid w:val="002A474D"/>
    <w:rsid w:val="002A54E0"/>
    <w:rsid w:val="002A5AE7"/>
    <w:rsid w:val="002B04CE"/>
    <w:rsid w:val="002B0D0B"/>
    <w:rsid w:val="002B1595"/>
    <w:rsid w:val="002B191D"/>
    <w:rsid w:val="002B3802"/>
    <w:rsid w:val="002D0AF6"/>
    <w:rsid w:val="002D1F1A"/>
    <w:rsid w:val="002E14DC"/>
    <w:rsid w:val="002E5FD8"/>
    <w:rsid w:val="002E785E"/>
    <w:rsid w:val="002F164D"/>
    <w:rsid w:val="00306206"/>
    <w:rsid w:val="00312818"/>
    <w:rsid w:val="00317D85"/>
    <w:rsid w:val="0032403F"/>
    <w:rsid w:val="003242B5"/>
    <w:rsid w:val="003248CD"/>
    <w:rsid w:val="00327C56"/>
    <w:rsid w:val="003315A1"/>
    <w:rsid w:val="00335727"/>
    <w:rsid w:val="003373EC"/>
    <w:rsid w:val="00340AC5"/>
    <w:rsid w:val="00342FF4"/>
    <w:rsid w:val="00343A43"/>
    <w:rsid w:val="003639A0"/>
    <w:rsid w:val="003655C1"/>
    <w:rsid w:val="003706CC"/>
    <w:rsid w:val="00372874"/>
    <w:rsid w:val="003763E7"/>
    <w:rsid w:val="00377710"/>
    <w:rsid w:val="00380304"/>
    <w:rsid w:val="003805D1"/>
    <w:rsid w:val="00390C4D"/>
    <w:rsid w:val="0039184C"/>
    <w:rsid w:val="0039365F"/>
    <w:rsid w:val="0039517B"/>
    <w:rsid w:val="00395B0C"/>
    <w:rsid w:val="003A29A7"/>
    <w:rsid w:val="003A2D8E"/>
    <w:rsid w:val="003B2C84"/>
    <w:rsid w:val="003B5992"/>
    <w:rsid w:val="003B6A2C"/>
    <w:rsid w:val="003C20E4"/>
    <w:rsid w:val="003C5E58"/>
    <w:rsid w:val="003D2752"/>
    <w:rsid w:val="003D3DA2"/>
    <w:rsid w:val="003E5681"/>
    <w:rsid w:val="003E6F90"/>
    <w:rsid w:val="003F1C5C"/>
    <w:rsid w:val="003F5D0F"/>
    <w:rsid w:val="003F7FB8"/>
    <w:rsid w:val="00402109"/>
    <w:rsid w:val="00403283"/>
    <w:rsid w:val="004075FD"/>
    <w:rsid w:val="00414101"/>
    <w:rsid w:val="004208D1"/>
    <w:rsid w:val="00420F41"/>
    <w:rsid w:val="00421228"/>
    <w:rsid w:val="004216A3"/>
    <w:rsid w:val="0042249F"/>
    <w:rsid w:val="00424C1C"/>
    <w:rsid w:val="0043087F"/>
    <w:rsid w:val="00433DDB"/>
    <w:rsid w:val="00434B85"/>
    <w:rsid w:val="00437619"/>
    <w:rsid w:val="00441C59"/>
    <w:rsid w:val="00444311"/>
    <w:rsid w:val="00444A40"/>
    <w:rsid w:val="00444F10"/>
    <w:rsid w:val="0044566B"/>
    <w:rsid w:val="00445843"/>
    <w:rsid w:val="00446670"/>
    <w:rsid w:val="004524FA"/>
    <w:rsid w:val="0045294D"/>
    <w:rsid w:val="0045473E"/>
    <w:rsid w:val="004743CF"/>
    <w:rsid w:val="0048340D"/>
    <w:rsid w:val="00484580"/>
    <w:rsid w:val="0048575D"/>
    <w:rsid w:val="004945E6"/>
    <w:rsid w:val="004A03AF"/>
    <w:rsid w:val="004A2A63"/>
    <w:rsid w:val="004A352B"/>
    <w:rsid w:val="004A55AD"/>
    <w:rsid w:val="004B0386"/>
    <w:rsid w:val="004B0DFC"/>
    <w:rsid w:val="004B210C"/>
    <w:rsid w:val="004B63E4"/>
    <w:rsid w:val="004D2192"/>
    <w:rsid w:val="004D29A1"/>
    <w:rsid w:val="004D405F"/>
    <w:rsid w:val="004D667F"/>
    <w:rsid w:val="004E0425"/>
    <w:rsid w:val="004E4DA5"/>
    <w:rsid w:val="004E4F4F"/>
    <w:rsid w:val="004E6789"/>
    <w:rsid w:val="004E6AB6"/>
    <w:rsid w:val="004E6C73"/>
    <w:rsid w:val="004F0ABF"/>
    <w:rsid w:val="004F4421"/>
    <w:rsid w:val="004F61E3"/>
    <w:rsid w:val="00502F34"/>
    <w:rsid w:val="00506C0E"/>
    <w:rsid w:val="00507014"/>
    <w:rsid w:val="0051015C"/>
    <w:rsid w:val="005143AA"/>
    <w:rsid w:val="00516CF1"/>
    <w:rsid w:val="00522233"/>
    <w:rsid w:val="00523C56"/>
    <w:rsid w:val="00531AE9"/>
    <w:rsid w:val="00536209"/>
    <w:rsid w:val="00536BEB"/>
    <w:rsid w:val="00545AC4"/>
    <w:rsid w:val="00550A66"/>
    <w:rsid w:val="00560C81"/>
    <w:rsid w:val="00567EC7"/>
    <w:rsid w:val="00570013"/>
    <w:rsid w:val="005704FD"/>
    <w:rsid w:val="005801A2"/>
    <w:rsid w:val="00581233"/>
    <w:rsid w:val="0058236E"/>
    <w:rsid w:val="00583581"/>
    <w:rsid w:val="00584BCE"/>
    <w:rsid w:val="00593B80"/>
    <w:rsid w:val="005952A5"/>
    <w:rsid w:val="005A33A1"/>
    <w:rsid w:val="005A3F34"/>
    <w:rsid w:val="005A5D09"/>
    <w:rsid w:val="005B217D"/>
    <w:rsid w:val="005B22AF"/>
    <w:rsid w:val="005B3EA8"/>
    <w:rsid w:val="005B48B6"/>
    <w:rsid w:val="005B657F"/>
    <w:rsid w:val="005C20DD"/>
    <w:rsid w:val="005C385F"/>
    <w:rsid w:val="005D629D"/>
    <w:rsid w:val="005D6EBC"/>
    <w:rsid w:val="005E1AC6"/>
    <w:rsid w:val="005F1764"/>
    <w:rsid w:val="005F6F1B"/>
    <w:rsid w:val="00600C43"/>
    <w:rsid w:val="00601435"/>
    <w:rsid w:val="00604F02"/>
    <w:rsid w:val="00607EAF"/>
    <w:rsid w:val="0061016B"/>
    <w:rsid w:val="00611079"/>
    <w:rsid w:val="006155E5"/>
    <w:rsid w:val="00624288"/>
    <w:rsid w:val="00624B33"/>
    <w:rsid w:val="0062540D"/>
    <w:rsid w:val="00630AA2"/>
    <w:rsid w:val="00633E2F"/>
    <w:rsid w:val="00643A33"/>
    <w:rsid w:val="00646707"/>
    <w:rsid w:val="006536F3"/>
    <w:rsid w:val="00656897"/>
    <w:rsid w:val="0066013A"/>
    <w:rsid w:val="00661504"/>
    <w:rsid w:val="00662E58"/>
    <w:rsid w:val="00664DCF"/>
    <w:rsid w:val="006704B9"/>
    <w:rsid w:val="00682311"/>
    <w:rsid w:val="00687221"/>
    <w:rsid w:val="0069681A"/>
    <w:rsid w:val="006A1B25"/>
    <w:rsid w:val="006A500D"/>
    <w:rsid w:val="006B1F89"/>
    <w:rsid w:val="006C3A37"/>
    <w:rsid w:val="006C5D39"/>
    <w:rsid w:val="006C6C47"/>
    <w:rsid w:val="006D02DF"/>
    <w:rsid w:val="006D13B2"/>
    <w:rsid w:val="006D4A89"/>
    <w:rsid w:val="006D6832"/>
    <w:rsid w:val="006E2810"/>
    <w:rsid w:val="006E5417"/>
    <w:rsid w:val="006E7524"/>
    <w:rsid w:val="006F19AB"/>
    <w:rsid w:val="00701763"/>
    <w:rsid w:val="00704C0B"/>
    <w:rsid w:val="007105CC"/>
    <w:rsid w:val="00712F60"/>
    <w:rsid w:val="00720E3B"/>
    <w:rsid w:val="00745F6B"/>
    <w:rsid w:val="00751243"/>
    <w:rsid w:val="00754494"/>
    <w:rsid w:val="00755421"/>
    <w:rsid w:val="0075585E"/>
    <w:rsid w:val="00756216"/>
    <w:rsid w:val="00756CDF"/>
    <w:rsid w:val="00762ABD"/>
    <w:rsid w:val="007630D2"/>
    <w:rsid w:val="00764AE2"/>
    <w:rsid w:val="007701A7"/>
    <w:rsid w:val="00770571"/>
    <w:rsid w:val="007757A0"/>
    <w:rsid w:val="007768FF"/>
    <w:rsid w:val="00776DEA"/>
    <w:rsid w:val="0078235A"/>
    <w:rsid w:val="007824D3"/>
    <w:rsid w:val="0078257E"/>
    <w:rsid w:val="00785546"/>
    <w:rsid w:val="007857C8"/>
    <w:rsid w:val="007915DA"/>
    <w:rsid w:val="007932AF"/>
    <w:rsid w:val="00795666"/>
    <w:rsid w:val="00796A17"/>
    <w:rsid w:val="00796EE3"/>
    <w:rsid w:val="007A102E"/>
    <w:rsid w:val="007A2623"/>
    <w:rsid w:val="007A3048"/>
    <w:rsid w:val="007A7514"/>
    <w:rsid w:val="007A7D29"/>
    <w:rsid w:val="007B4AB8"/>
    <w:rsid w:val="007B5788"/>
    <w:rsid w:val="007B7440"/>
    <w:rsid w:val="007C0103"/>
    <w:rsid w:val="007C0498"/>
    <w:rsid w:val="007C20AC"/>
    <w:rsid w:val="007C4481"/>
    <w:rsid w:val="007D7E8D"/>
    <w:rsid w:val="007E043A"/>
    <w:rsid w:val="007E2429"/>
    <w:rsid w:val="007E4499"/>
    <w:rsid w:val="007F11A5"/>
    <w:rsid w:val="007F1E12"/>
    <w:rsid w:val="007F1F8B"/>
    <w:rsid w:val="007F4DB7"/>
    <w:rsid w:val="007F67A1"/>
    <w:rsid w:val="007F7580"/>
    <w:rsid w:val="0080401B"/>
    <w:rsid w:val="00804715"/>
    <w:rsid w:val="0081424F"/>
    <w:rsid w:val="00814C4A"/>
    <w:rsid w:val="008206C8"/>
    <w:rsid w:val="008218F7"/>
    <w:rsid w:val="00824B3D"/>
    <w:rsid w:val="00830BD0"/>
    <w:rsid w:val="008329D7"/>
    <w:rsid w:val="00833D96"/>
    <w:rsid w:val="008373C4"/>
    <w:rsid w:val="00846CE3"/>
    <w:rsid w:val="008477B2"/>
    <w:rsid w:val="00860197"/>
    <w:rsid w:val="00862457"/>
    <w:rsid w:val="00864193"/>
    <w:rsid w:val="00867D93"/>
    <w:rsid w:val="00872DAF"/>
    <w:rsid w:val="00874A6C"/>
    <w:rsid w:val="00875C2C"/>
    <w:rsid w:val="00875CAD"/>
    <w:rsid w:val="00876C65"/>
    <w:rsid w:val="00880D81"/>
    <w:rsid w:val="00890DB4"/>
    <w:rsid w:val="00891992"/>
    <w:rsid w:val="00891C10"/>
    <w:rsid w:val="00893F57"/>
    <w:rsid w:val="0089662D"/>
    <w:rsid w:val="008A4B4C"/>
    <w:rsid w:val="008A4D6C"/>
    <w:rsid w:val="008A5034"/>
    <w:rsid w:val="008B01EE"/>
    <w:rsid w:val="008B70AF"/>
    <w:rsid w:val="008B71BA"/>
    <w:rsid w:val="008B7570"/>
    <w:rsid w:val="008C1D68"/>
    <w:rsid w:val="008C239F"/>
    <w:rsid w:val="008C4BDE"/>
    <w:rsid w:val="008D099B"/>
    <w:rsid w:val="008D1647"/>
    <w:rsid w:val="008E480C"/>
    <w:rsid w:val="008F1835"/>
    <w:rsid w:val="00907757"/>
    <w:rsid w:val="0091096A"/>
    <w:rsid w:val="00913ADB"/>
    <w:rsid w:val="00914A59"/>
    <w:rsid w:val="00915372"/>
    <w:rsid w:val="009212B0"/>
    <w:rsid w:val="009234A5"/>
    <w:rsid w:val="00923557"/>
    <w:rsid w:val="009336F7"/>
    <w:rsid w:val="0093724F"/>
    <w:rsid w:val="009374A7"/>
    <w:rsid w:val="00937E4A"/>
    <w:rsid w:val="00943295"/>
    <w:rsid w:val="00945CE7"/>
    <w:rsid w:val="009477D2"/>
    <w:rsid w:val="00950976"/>
    <w:rsid w:val="00951FD4"/>
    <w:rsid w:val="00953A9D"/>
    <w:rsid w:val="00955648"/>
    <w:rsid w:val="00957E94"/>
    <w:rsid w:val="009616ED"/>
    <w:rsid w:val="00963833"/>
    <w:rsid w:val="00975F56"/>
    <w:rsid w:val="00977ED1"/>
    <w:rsid w:val="00980E7B"/>
    <w:rsid w:val="00982FA4"/>
    <w:rsid w:val="00983075"/>
    <w:rsid w:val="00983BC1"/>
    <w:rsid w:val="0098551D"/>
    <w:rsid w:val="009867B0"/>
    <w:rsid w:val="00987B3B"/>
    <w:rsid w:val="0099518F"/>
    <w:rsid w:val="009A2FED"/>
    <w:rsid w:val="009A44CB"/>
    <w:rsid w:val="009A523D"/>
    <w:rsid w:val="009A7B13"/>
    <w:rsid w:val="009B4D6D"/>
    <w:rsid w:val="009D0A4C"/>
    <w:rsid w:val="009D352E"/>
    <w:rsid w:val="009D45F3"/>
    <w:rsid w:val="009D7A6B"/>
    <w:rsid w:val="009E51C6"/>
    <w:rsid w:val="009E5D09"/>
    <w:rsid w:val="009F206A"/>
    <w:rsid w:val="009F434F"/>
    <w:rsid w:val="009F496B"/>
    <w:rsid w:val="00A01439"/>
    <w:rsid w:val="00A02B88"/>
    <w:rsid w:val="00A02E61"/>
    <w:rsid w:val="00A05CFF"/>
    <w:rsid w:val="00A34BDC"/>
    <w:rsid w:val="00A462AB"/>
    <w:rsid w:val="00A56B97"/>
    <w:rsid w:val="00A578B2"/>
    <w:rsid w:val="00A60210"/>
    <w:rsid w:val="00A6093D"/>
    <w:rsid w:val="00A7585A"/>
    <w:rsid w:val="00A76A6D"/>
    <w:rsid w:val="00A776AB"/>
    <w:rsid w:val="00A778D2"/>
    <w:rsid w:val="00A8072D"/>
    <w:rsid w:val="00A83253"/>
    <w:rsid w:val="00A91305"/>
    <w:rsid w:val="00A93FB0"/>
    <w:rsid w:val="00A9526B"/>
    <w:rsid w:val="00A96389"/>
    <w:rsid w:val="00A97AD7"/>
    <w:rsid w:val="00AA6E84"/>
    <w:rsid w:val="00AB1040"/>
    <w:rsid w:val="00AB628B"/>
    <w:rsid w:val="00AC07F1"/>
    <w:rsid w:val="00AC2392"/>
    <w:rsid w:val="00AC356F"/>
    <w:rsid w:val="00AC4C24"/>
    <w:rsid w:val="00AC76B1"/>
    <w:rsid w:val="00AD3A45"/>
    <w:rsid w:val="00AD492E"/>
    <w:rsid w:val="00AD6EE3"/>
    <w:rsid w:val="00AE341B"/>
    <w:rsid w:val="00AE5ADA"/>
    <w:rsid w:val="00AE62A2"/>
    <w:rsid w:val="00AF00FF"/>
    <w:rsid w:val="00AF0E81"/>
    <w:rsid w:val="00AF59B5"/>
    <w:rsid w:val="00AF6B97"/>
    <w:rsid w:val="00B001B3"/>
    <w:rsid w:val="00B079C6"/>
    <w:rsid w:val="00B07CA7"/>
    <w:rsid w:val="00B1279A"/>
    <w:rsid w:val="00B12C05"/>
    <w:rsid w:val="00B15CFA"/>
    <w:rsid w:val="00B22F70"/>
    <w:rsid w:val="00B24027"/>
    <w:rsid w:val="00B24A6D"/>
    <w:rsid w:val="00B25ABA"/>
    <w:rsid w:val="00B30D39"/>
    <w:rsid w:val="00B50AFB"/>
    <w:rsid w:val="00B5222E"/>
    <w:rsid w:val="00B526D7"/>
    <w:rsid w:val="00B56135"/>
    <w:rsid w:val="00B61C96"/>
    <w:rsid w:val="00B628CE"/>
    <w:rsid w:val="00B62D2A"/>
    <w:rsid w:val="00B647DC"/>
    <w:rsid w:val="00B672A6"/>
    <w:rsid w:val="00B71058"/>
    <w:rsid w:val="00B72CE6"/>
    <w:rsid w:val="00B73A2A"/>
    <w:rsid w:val="00B821FE"/>
    <w:rsid w:val="00B82C95"/>
    <w:rsid w:val="00B9240D"/>
    <w:rsid w:val="00B94274"/>
    <w:rsid w:val="00B94B06"/>
    <w:rsid w:val="00B94C28"/>
    <w:rsid w:val="00BA5D76"/>
    <w:rsid w:val="00BA76E4"/>
    <w:rsid w:val="00BB3B87"/>
    <w:rsid w:val="00BC10BA"/>
    <w:rsid w:val="00BC538F"/>
    <w:rsid w:val="00BC5AFD"/>
    <w:rsid w:val="00BD14AA"/>
    <w:rsid w:val="00BD1D54"/>
    <w:rsid w:val="00BD6212"/>
    <w:rsid w:val="00BD7203"/>
    <w:rsid w:val="00BE1AB8"/>
    <w:rsid w:val="00BE232D"/>
    <w:rsid w:val="00BE5DB3"/>
    <w:rsid w:val="00BF3D29"/>
    <w:rsid w:val="00BF6B9A"/>
    <w:rsid w:val="00C023F0"/>
    <w:rsid w:val="00C04C11"/>
    <w:rsid w:val="00C04F43"/>
    <w:rsid w:val="00C0609D"/>
    <w:rsid w:val="00C115AB"/>
    <w:rsid w:val="00C217B5"/>
    <w:rsid w:val="00C23ECA"/>
    <w:rsid w:val="00C30249"/>
    <w:rsid w:val="00C3723B"/>
    <w:rsid w:val="00C44436"/>
    <w:rsid w:val="00C45718"/>
    <w:rsid w:val="00C548C4"/>
    <w:rsid w:val="00C548CB"/>
    <w:rsid w:val="00C55601"/>
    <w:rsid w:val="00C606C9"/>
    <w:rsid w:val="00C6342E"/>
    <w:rsid w:val="00C64EB5"/>
    <w:rsid w:val="00C70C6B"/>
    <w:rsid w:val="00C70FD7"/>
    <w:rsid w:val="00C7421F"/>
    <w:rsid w:val="00C80288"/>
    <w:rsid w:val="00C81BF3"/>
    <w:rsid w:val="00C82150"/>
    <w:rsid w:val="00C84003"/>
    <w:rsid w:val="00C8570E"/>
    <w:rsid w:val="00C90650"/>
    <w:rsid w:val="00C90C25"/>
    <w:rsid w:val="00C92C41"/>
    <w:rsid w:val="00C957F6"/>
    <w:rsid w:val="00C97BE9"/>
    <w:rsid w:val="00C97D78"/>
    <w:rsid w:val="00CA150D"/>
    <w:rsid w:val="00CA1F32"/>
    <w:rsid w:val="00CB0854"/>
    <w:rsid w:val="00CB3207"/>
    <w:rsid w:val="00CB6021"/>
    <w:rsid w:val="00CC0812"/>
    <w:rsid w:val="00CC1843"/>
    <w:rsid w:val="00CC1E7A"/>
    <w:rsid w:val="00CC2AAE"/>
    <w:rsid w:val="00CC51E1"/>
    <w:rsid w:val="00CC5A42"/>
    <w:rsid w:val="00CD0EAB"/>
    <w:rsid w:val="00CD12F2"/>
    <w:rsid w:val="00CD41DC"/>
    <w:rsid w:val="00CD5B41"/>
    <w:rsid w:val="00CE730E"/>
    <w:rsid w:val="00CF2381"/>
    <w:rsid w:val="00CF34DB"/>
    <w:rsid w:val="00CF558F"/>
    <w:rsid w:val="00CF7291"/>
    <w:rsid w:val="00D0671A"/>
    <w:rsid w:val="00D073E2"/>
    <w:rsid w:val="00D149DD"/>
    <w:rsid w:val="00D3031C"/>
    <w:rsid w:val="00D35376"/>
    <w:rsid w:val="00D3613F"/>
    <w:rsid w:val="00D404A6"/>
    <w:rsid w:val="00D446EC"/>
    <w:rsid w:val="00D47A68"/>
    <w:rsid w:val="00D51BF0"/>
    <w:rsid w:val="00D55942"/>
    <w:rsid w:val="00D62ABA"/>
    <w:rsid w:val="00D63888"/>
    <w:rsid w:val="00D63940"/>
    <w:rsid w:val="00D67B58"/>
    <w:rsid w:val="00D759EB"/>
    <w:rsid w:val="00D767C7"/>
    <w:rsid w:val="00D807BF"/>
    <w:rsid w:val="00D81124"/>
    <w:rsid w:val="00D83FFA"/>
    <w:rsid w:val="00D8599F"/>
    <w:rsid w:val="00D9018D"/>
    <w:rsid w:val="00DA7887"/>
    <w:rsid w:val="00DB1313"/>
    <w:rsid w:val="00DB1556"/>
    <w:rsid w:val="00DB2C26"/>
    <w:rsid w:val="00DB2C63"/>
    <w:rsid w:val="00DB518D"/>
    <w:rsid w:val="00DC076E"/>
    <w:rsid w:val="00DD0761"/>
    <w:rsid w:val="00DD502A"/>
    <w:rsid w:val="00DD7799"/>
    <w:rsid w:val="00DE6B43"/>
    <w:rsid w:val="00DF072C"/>
    <w:rsid w:val="00DF1E34"/>
    <w:rsid w:val="00DF23B2"/>
    <w:rsid w:val="00DF31F6"/>
    <w:rsid w:val="00E00CF8"/>
    <w:rsid w:val="00E06471"/>
    <w:rsid w:val="00E11923"/>
    <w:rsid w:val="00E15D6A"/>
    <w:rsid w:val="00E176A3"/>
    <w:rsid w:val="00E262D4"/>
    <w:rsid w:val="00E33431"/>
    <w:rsid w:val="00E33CB4"/>
    <w:rsid w:val="00E3443F"/>
    <w:rsid w:val="00E35826"/>
    <w:rsid w:val="00E36250"/>
    <w:rsid w:val="00E36E88"/>
    <w:rsid w:val="00E36F45"/>
    <w:rsid w:val="00E40255"/>
    <w:rsid w:val="00E45258"/>
    <w:rsid w:val="00E47A01"/>
    <w:rsid w:val="00E54511"/>
    <w:rsid w:val="00E5615C"/>
    <w:rsid w:val="00E56676"/>
    <w:rsid w:val="00E61DAC"/>
    <w:rsid w:val="00E6366F"/>
    <w:rsid w:val="00E64678"/>
    <w:rsid w:val="00E64FD6"/>
    <w:rsid w:val="00E66703"/>
    <w:rsid w:val="00E67BB8"/>
    <w:rsid w:val="00E7198A"/>
    <w:rsid w:val="00E72F4E"/>
    <w:rsid w:val="00E75FE3"/>
    <w:rsid w:val="00E77BC8"/>
    <w:rsid w:val="00E801D7"/>
    <w:rsid w:val="00E87932"/>
    <w:rsid w:val="00E94CA5"/>
    <w:rsid w:val="00E972A8"/>
    <w:rsid w:val="00EA100A"/>
    <w:rsid w:val="00EA31AF"/>
    <w:rsid w:val="00EA3BF1"/>
    <w:rsid w:val="00EA4984"/>
    <w:rsid w:val="00EA4C64"/>
    <w:rsid w:val="00EA6ED6"/>
    <w:rsid w:val="00EB0365"/>
    <w:rsid w:val="00EB7AB1"/>
    <w:rsid w:val="00ED01CF"/>
    <w:rsid w:val="00ED3168"/>
    <w:rsid w:val="00ED7642"/>
    <w:rsid w:val="00EE7401"/>
    <w:rsid w:val="00EE7ABB"/>
    <w:rsid w:val="00EF0043"/>
    <w:rsid w:val="00EF48CC"/>
    <w:rsid w:val="00F0143A"/>
    <w:rsid w:val="00F052E4"/>
    <w:rsid w:val="00F07DA9"/>
    <w:rsid w:val="00F07E51"/>
    <w:rsid w:val="00F27BF6"/>
    <w:rsid w:val="00F37D56"/>
    <w:rsid w:val="00F40101"/>
    <w:rsid w:val="00F430B1"/>
    <w:rsid w:val="00F45504"/>
    <w:rsid w:val="00F45F03"/>
    <w:rsid w:val="00F5293A"/>
    <w:rsid w:val="00F555BE"/>
    <w:rsid w:val="00F5659D"/>
    <w:rsid w:val="00F57243"/>
    <w:rsid w:val="00F622AE"/>
    <w:rsid w:val="00F641CB"/>
    <w:rsid w:val="00F6532A"/>
    <w:rsid w:val="00F73032"/>
    <w:rsid w:val="00F8036A"/>
    <w:rsid w:val="00F80C27"/>
    <w:rsid w:val="00F83114"/>
    <w:rsid w:val="00F848FC"/>
    <w:rsid w:val="00F9282A"/>
    <w:rsid w:val="00F96BAD"/>
    <w:rsid w:val="00FA0BB7"/>
    <w:rsid w:val="00FA4063"/>
    <w:rsid w:val="00FA5D70"/>
    <w:rsid w:val="00FB0E84"/>
    <w:rsid w:val="00FB404A"/>
    <w:rsid w:val="00FB56EB"/>
    <w:rsid w:val="00FB6569"/>
    <w:rsid w:val="00FC44F4"/>
    <w:rsid w:val="00FC7A0C"/>
    <w:rsid w:val="00FD01C2"/>
    <w:rsid w:val="00FD430C"/>
    <w:rsid w:val="00FE0F73"/>
    <w:rsid w:val="00FE2DB9"/>
    <w:rsid w:val="00FE3D93"/>
    <w:rsid w:val="00FF0CE3"/>
    <w:rsid w:val="00FF3CB4"/>
    <w:rsid w:val="00FF3E35"/>
    <w:rsid w:val="00FF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7312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1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82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18608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1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834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8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95976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1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8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541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5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9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3042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23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58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deshpande@sharplabs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ekuiw@qti.qualcomm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ill@vidyo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AFFFD-6CEF-439B-8696-8C1E17690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1222</Words>
  <Characters>6971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8177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Jill Boyce</cp:lastModifiedBy>
  <cp:revision>4</cp:revision>
  <cp:lastPrinted>2012-04-16T22:24:00Z</cp:lastPrinted>
  <dcterms:created xsi:type="dcterms:W3CDTF">2013-01-07T15:53:00Z</dcterms:created>
  <dcterms:modified xsi:type="dcterms:W3CDTF">2013-01-09T20:28:00Z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11512c55-1af8-432d-8bc4-7097f32e83bf</vt:lpwstr>
  </property>
  <property fmtid="{D5CDD505-2E9C-101B-9397-08002B2CF9AE}" pid="4" name="NokiaConfidentiality">
    <vt:lpwstr>Company Confidential</vt:lpwstr>
  </property>
</Properties>
</file>