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57D7" w:rsidRPr="00B72792" w:rsidRDefault="003D3D6A" w:rsidP="003D3D6A">
      <w:pPr>
        <w:pStyle w:val="3H3"/>
        <w:numPr>
          <w:ilvl w:val="0"/>
          <w:numId w:val="0"/>
        </w:numPr>
      </w:pPr>
      <w:r>
        <w:rPr>
          <w:rFonts w:hint="eastAsia"/>
          <w:lang w:eastAsia="ko-KR"/>
        </w:rPr>
        <w:t xml:space="preserve">G.7.3.9.1. </w:t>
      </w:r>
      <w:r w:rsidR="006157D7" w:rsidRPr="00B073F6">
        <w:t xml:space="preserve">General Coding unit syntax </w:t>
      </w:r>
    </w:p>
    <w:p w:rsidR="006157D7" w:rsidRPr="00B72792" w:rsidRDefault="006157D7" w:rsidP="006157D7">
      <w:pPr>
        <w:pStyle w:val="3N"/>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600"/>
        <w:gridCol w:w="1152"/>
      </w:tblGrid>
      <w:tr w:rsidR="006157D7" w:rsidRPr="00B72792" w:rsidTr="00793968">
        <w:trPr>
          <w:cantSplit/>
          <w:trHeight w:val="204"/>
          <w:jc w:val="center"/>
        </w:trPr>
        <w:tc>
          <w:tcPr>
            <w:tcW w:w="8600" w:type="dxa"/>
          </w:tcPr>
          <w:p w:rsidR="006157D7" w:rsidRPr="00B72792" w:rsidRDefault="006157D7" w:rsidP="00793968">
            <w:pPr>
              <w:pStyle w:val="3Table"/>
            </w:pPr>
            <w:r w:rsidRPr="00B073F6">
              <w:t>coding_</w:t>
            </w:r>
            <w:r w:rsidRPr="00B073F6">
              <w:rPr>
                <w:lang w:eastAsia="ko-KR"/>
              </w:rPr>
              <w:t>unit</w:t>
            </w:r>
            <w:r w:rsidRPr="00B073F6">
              <w:t>( x0, y0, log2CbSize , ctDepth) {</w:t>
            </w:r>
          </w:p>
        </w:tc>
        <w:tc>
          <w:tcPr>
            <w:tcW w:w="1152" w:type="dxa"/>
          </w:tcPr>
          <w:p w:rsidR="006157D7" w:rsidRPr="00B72792" w:rsidRDefault="006157D7" w:rsidP="00793968">
            <w:pPr>
              <w:pStyle w:val="3Table"/>
              <w:rPr>
                <w:b/>
              </w:rPr>
            </w:pPr>
            <w:r w:rsidRPr="00B073F6">
              <w:rPr>
                <w:b/>
              </w:rPr>
              <w:t>Descriptor</w:t>
            </w:r>
          </w:p>
        </w:tc>
      </w:tr>
      <w:tr w:rsidR="006157D7" w:rsidRPr="00B72792" w:rsidTr="00793968">
        <w:trPr>
          <w:cantSplit/>
          <w:trHeight w:val="204"/>
          <w:jc w:val="center"/>
        </w:trPr>
        <w:tc>
          <w:tcPr>
            <w:tcW w:w="8600" w:type="dxa"/>
          </w:tcPr>
          <w:p w:rsidR="006157D7" w:rsidRPr="00B72792" w:rsidRDefault="006157D7" w:rsidP="00793968">
            <w:pPr>
              <w:pStyle w:val="3Table"/>
            </w:pPr>
            <w:r w:rsidRPr="00B073F6">
              <w:tab/>
            </w:r>
            <w:r w:rsidRPr="00B073F6">
              <w:rPr>
                <w:lang w:eastAsia="ko-KR"/>
              </w:rPr>
              <w:t>if( transquant_bypass_enable_flag ) {</w:t>
            </w:r>
          </w:p>
        </w:tc>
        <w:tc>
          <w:tcPr>
            <w:tcW w:w="1152" w:type="dxa"/>
          </w:tcPr>
          <w:p w:rsidR="006157D7" w:rsidRPr="00B72792" w:rsidRDefault="006157D7" w:rsidP="00793968">
            <w:pPr>
              <w:pStyle w:val="3Table"/>
            </w:pPr>
          </w:p>
        </w:tc>
      </w:tr>
      <w:tr w:rsidR="006157D7" w:rsidRPr="00B72792" w:rsidTr="00793968">
        <w:trPr>
          <w:cantSplit/>
          <w:trHeight w:val="204"/>
          <w:jc w:val="center"/>
        </w:trPr>
        <w:tc>
          <w:tcPr>
            <w:tcW w:w="8600" w:type="dxa"/>
          </w:tcPr>
          <w:p w:rsidR="006157D7" w:rsidRPr="00B72792" w:rsidRDefault="006157D7" w:rsidP="00793968">
            <w:pPr>
              <w:pStyle w:val="3Table"/>
            </w:pPr>
            <w:r w:rsidRPr="00B073F6">
              <w:tab/>
            </w:r>
            <w:r w:rsidRPr="00B073F6">
              <w:rPr>
                <w:lang w:eastAsia="ko-KR"/>
              </w:rPr>
              <w:tab/>
            </w:r>
            <w:r w:rsidRPr="00B073F6">
              <w:rPr>
                <w:b/>
                <w:bCs/>
                <w:lang w:eastAsia="ko-KR"/>
              </w:rPr>
              <w:t>cu_transquant_bypass_flag</w:t>
            </w:r>
          </w:p>
        </w:tc>
        <w:tc>
          <w:tcPr>
            <w:tcW w:w="1152" w:type="dxa"/>
          </w:tcPr>
          <w:p w:rsidR="006157D7" w:rsidRPr="00B72792" w:rsidRDefault="006157D7" w:rsidP="00793968">
            <w:pPr>
              <w:pStyle w:val="3Table"/>
            </w:pPr>
            <w:r w:rsidRPr="00B073F6">
              <w:t>ae(v)</w:t>
            </w:r>
          </w:p>
        </w:tc>
      </w:tr>
      <w:tr w:rsidR="006157D7" w:rsidRPr="00B72792" w:rsidTr="00793968">
        <w:trPr>
          <w:cantSplit/>
          <w:trHeight w:val="204"/>
          <w:jc w:val="center"/>
        </w:trPr>
        <w:tc>
          <w:tcPr>
            <w:tcW w:w="8600" w:type="dxa"/>
          </w:tcPr>
          <w:p w:rsidR="006157D7" w:rsidRPr="00B72792" w:rsidRDefault="006157D7" w:rsidP="00793968">
            <w:pPr>
              <w:pStyle w:val="3Table"/>
            </w:pPr>
            <w:r w:rsidRPr="00B073F6">
              <w:tab/>
              <w:t>}</w:t>
            </w:r>
          </w:p>
        </w:tc>
        <w:tc>
          <w:tcPr>
            <w:tcW w:w="1152" w:type="dxa"/>
          </w:tcPr>
          <w:p w:rsidR="006157D7" w:rsidRPr="00B72792" w:rsidRDefault="006157D7" w:rsidP="00793968">
            <w:pPr>
              <w:pStyle w:val="3Table"/>
            </w:pPr>
          </w:p>
        </w:tc>
      </w:tr>
      <w:tr w:rsidR="006157D7" w:rsidRPr="00B72792" w:rsidTr="00793968">
        <w:trPr>
          <w:cantSplit/>
          <w:trHeight w:val="204"/>
          <w:jc w:val="center"/>
        </w:trPr>
        <w:tc>
          <w:tcPr>
            <w:tcW w:w="8600" w:type="dxa"/>
          </w:tcPr>
          <w:p w:rsidR="006157D7" w:rsidRPr="00B72792" w:rsidRDefault="006157D7" w:rsidP="00793968">
            <w:pPr>
              <w:pStyle w:val="3Table"/>
            </w:pPr>
            <w:r w:rsidRPr="00B073F6">
              <w:tab/>
              <w:t>if(</w:t>
            </w:r>
            <w:r w:rsidRPr="00B073F6">
              <w:rPr>
                <w:lang w:eastAsia="ko-KR"/>
              </w:rPr>
              <w:t xml:space="preserve"> slice_type  !=  I </w:t>
            </w:r>
            <w:r w:rsidRPr="00B073F6">
              <w:rPr>
                <w:lang w:eastAsia="ko-KR"/>
              </w:rPr>
              <w:br/>
            </w:r>
            <w:r w:rsidRPr="00B073F6">
              <w:rPr>
                <w:lang w:eastAsia="ko-KR"/>
              </w:rPr>
              <w:tab/>
            </w:r>
            <w:r w:rsidRPr="00B073F6">
              <w:rPr>
                <w:lang w:eastAsia="ko-KR"/>
              </w:rPr>
              <w:tab/>
              <w:t>&amp;&amp;  TextureModeDepth</w:t>
            </w:r>
            <w:r w:rsidRPr="00B073F6">
              <w:t>[ x0 &gt;&gt; Log2MinCbSize ][ y0 &gt;&gt; Log2MinCbSize ] = =  -1</w:t>
            </w:r>
            <w:r w:rsidRPr="00B073F6">
              <w:rPr>
                <w:lang w:eastAsia="ko-KR"/>
              </w:rPr>
              <w:t>)</w:t>
            </w:r>
          </w:p>
        </w:tc>
        <w:tc>
          <w:tcPr>
            <w:tcW w:w="1152" w:type="dxa"/>
          </w:tcPr>
          <w:p w:rsidR="006157D7" w:rsidRPr="00B72792" w:rsidRDefault="006157D7" w:rsidP="00793968">
            <w:pPr>
              <w:pStyle w:val="3Table"/>
            </w:pPr>
          </w:p>
        </w:tc>
      </w:tr>
      <w:tr w:rsidR="006157D7" w:rsidRPr="00B72792" w:rsidTr="00793968">
        <w:trPr>
          <w:cantSplit/>
          <w:trHeight w:val="204"/>
          <w:jc w:val="center"/>
        </w:trPr>
        <w:tc>
          <w:tcPr>
            <w:tcW w:w="8600" w:type="dxa"/>
          </w:tcPr>
          <w:p w:rsidR="006157D7" w:rsidRPr="00B72792" w:rsidRDefault="006157D7" w:rsidP="00793968">
            <w:pPr>
              <w:pStyle w:val="3Table"/>
              <w:rPr>
                <w:b/>
                <w:lang w:eastAsia="ko-KR"/>
              </w:rPr>
            </w:pPr>
            <w:r w:rsidRPr="00B073F6">
              <w:tab/>
            </w:r>
            <w:r w:rsidRPr="00B073F6">
              <w:tab/>
            </w:r>
            <w:r w:rsidRPr="00B073F6">
              <w:rPr>
                <w:b/>
              </w:rPr>
              <w:t>s</w:t>
            </w:r>
            <w:r w:rsidRPr="00B073F6">
              <w:rPr>
                <w:b/>
                <w:lang w:eastAsia="ko-KR"/>
              </w:rPr>
              <w:t>kip_flag</w:t>
            </w:r>
            <w:r w:rsidRPr="00B073F6">
              <w:rPr>
                <w:lang w:eastAsia="ko-KR"/>
              </w:rPr>
              <w:t>[ x0 ][ y0 ]</w:t>
            </w:r>
          </w:p>
        </w:tc>
        <w:tc>
          <w:tcPr>
            <w:tcW w:w="1152" w:type="dxa"/>
          </w:tcPr>
          <w:p w:rsidR="006157D7" w:rsidRPr="00B72792" w:rsidRDefault="006157D7" w:rsidP="00793968">
            <w:pPr>
              <w:pStyle w:val="3Table"/>
            </w:pPr>
            <w:r w:rsidRPr="00B073F6">
              <w:t>ae(v)</w:t>
            </w:r>
          </w:p>
        </w:tc>
      </w:tr>
      <w:tr w:rsidR="006157D7" w:rsidRPr="00B72792" w:rsidTr="00793968">
        <w:trPr>
          <w:cantSplit/>
          <w:trHeight w:val="204"/>
          <w:jc w:val="center"/>
        </w:trPr>
        <w:tc>
          <w:tcPr>
            <w:tcW w:w="8600" w:type="dxa"/>
          </w:tcPr>
          <w:p w:rsidR="006157D7" w:rsidRPr="00B72792" w:rsidRDefault="006157D7" w:rsidP="00793968">
            <w:pPr>
              <w:pStyle w:val="3Table"/>
              <w:rPr>
                <w:lang w:eastAsia="ko-KR"/>
              </w:rPr>
            </w:pPr>
            <w:r w:rsidRPr="00B073F6">
              <w:tab/>
              <w:t xml:space="preserve">if( </w:t>
            </w:r>
            <w:r w:rsidRPr="00B073F6">
              <w:rPr>
                <w:lang w:eastAsia="ko-KR"/>
              </w:rPr>
              <w:t>skip_flag[ x0 ][ y0 ] )</w:t>
            </w:r>
          </w:p>
        </w:tc>
        <w:tc>
          <w:tcPr>
            <w:tcW w:w="1152" w:type="dxa"/>
          </w:tcPr>
          <w:p w:rsidR="006157D7" w:rsidRPr="00B72792" w:rsidRDefault="006157D7" w:rsidP="00793968">
            <w:pPr>
              <w:pStyle w:val="3Table"/>
            </w:pPr>
          </w:p>
        </w:tc>
      </w:tr>
      <w:tr w:rsidR="006157D7" w:rsidRPr="00B72792" w:rsidTr="00793968">
        <w:trPr>
          <w:cantSplit/>
          <w:trHeight w:val="204"/>
          <w:jc w:val="center"/>
        </w:trPr>
        <w:tc>
          <w:tcPr>
            <w:tcW w:w="8600" w:type="dxa"/>
          </w:tcPr>
          <w:p w:rsidR="006157D7" w:rsidRPr="00B72792" w:rsidRDefault="006157D7" w:rsidP="00793968">
            <w:pPr>
              <w:pStyle w:val="3Table"/>
            </w:pPr>
            <w:r w:rsidRPr="00B073F6">
              <w:tab/>
            </w:r>
            <w:r w:rsidRPr="00B073F6">
              <w:tab/>
            </w:r>
            <w:r w:rsidRPr="00B073F6">
              <w:rPr>
                <w:lang w:eastAsia="ko-KR"/>
              </w:rPr>
              <w:t>prediction_unit( x0, y0, log2CbSize )</w:t>
            </w:r>
          </w:p>
        </w:tc>
        <w:tc>
          <w:tcPr>
            <w:tcW w:w="1152" w:type="dxa"/>
          </w:tcPr>
          <w:p w:rsidR="006157D7" w:rsidRPr="00B72792" w:rsidRDefault="006157D7" w:rsidP="00793968">
            <w:pPr>
              <w:pStyle w:val="3Table"/>
            </w:pPr>
          </w:p>
        </w:tc>
      </w:tr>
      <w:tr w:rsidR="006157D7" w:rsidRPr="00B72792" w:rsidTr="00793968">
        <w:trPr>
          <w:cantSplit/>
          <w:trHeight w:val="204"/>
          <w:jc w:val="center"/>
        </w:trPr>
        <w:tc>
          <w:tcPr>
            <w:tcW w:w="8600" w:type="dxa"/>
          </w:tcPr>
          <w:p w:rsidR="006157D7" w:rsidRPr="00B72792" w:rsidRDefault="006157D7" w:rsidP="00793968">
            <w:pPr>
              <w:pStyle w:val="3Table"/>
              <w:rPr>
                <w:lang w:eastAsia="ko-KR"/>
              </w:rPr>
            </w:pPr>
            <w:r w:rsidRPr="00B073F6">
              <w:rPr>
                <w:lang w:eastAsia="ko-KR"/>
              </w:rPr>
              <w:tab/>
              <w:t>else {</w:t>
            </w:r>
            <w:r w:rsidRPr="00B073F6">
              <w:rPr>
                <w:lang w:eastAsia="ko-KR"/>
              </w:rPr>
              <w:tab/>
            </w:r>
          </w:p>
        </w:tc>
        <w:tc>
          <w:tcPr>
            <w:tcW w:w="1152" w:type="dxa"/>
          </w:tcPr>
          <w:p w:rsidR="006157D7" w:rsidRPr="00B72792" w:rsidRDefault="006157D7" w:rsidP="00793968">
            <w:pPr>
              <w:pStyle w:val="3Table"/>
            </w:pPr>
          </w:p>
        </w:tc>
      </w:tr>
      <w:tr w:rsidR="006157D7" w:rsidRPr="00B72792" w:rsidTr="00793968">
        <w:trPr>
          <w:cantSplit/>
          <w:trHeight w:val="204"/>
          <w:jc w:val="center"/>
        </w:trPr>
        <w:tc>
          <w:tcPr>
            <w:tcW w:w="8600" w:type="dxa"/>
          </w:tcPr>
          <w:p w:rsidR="006157D7" w:rsidRPr="00B72792" w:rsidRDefault="006157D7" w:rsidP="00793968">
            <w:pPr>
              <w:pStyle w:val="3Table"/>
              <w:rPr>
                <w:lang w:eastAsia="ko-KR"/>
              </w:rPr>
            </w:pPr>
            <w:r w:rsidRPr="00B073F6">
              <w:tab/>
            </w:r>
            <w:r w:rsidRPr="00B073F6">
              <w:tab/>
              <w:t>if( </w:t>
            </w:r>
            <w:r w:rsidRPr="00B073F6">
              <w:rPr>
                <w:lang w:eastAsia="ko-KR"/>
              </w:rPr>
              <w:t>TextureModeDepth</w:t>
            </w:r>
            <w:r w:rsidRPr="00B073F6">
              <w:t>[ x0 &gt;&gt; Log2MinCbSize ][ y0 &gt;&gt; Log2MinCbSize ] = =  1 ) {</w:t>
            </w:r>
          </w:p>
        </w:tc>
        <w:tc>
          <w:tcPr>
            <w:tcW w:w="1152" w:type="dxa"/>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t>nCbS = ( 1 &lt;&lt; log2CbSize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rPr>
                <w:lang w:eastAsia="ko-KR"/>
              </w:rPr>
            </w:pPr>
          </w:p>
        </w:tc>
      </w:tr>
      <w:tr w:rsidR="006157D7" w:rsidRPr="00B72792" w:rsidTr="00793968">
        <w:trPr>
          <w:cantSplit/>
          <w:trHeight w:val="204"/>
          <w:jc w:val="center"/>
        </w:trPr>
        <w:tc>
          <w:tcPr>
            <w:tcW w:w="8600" w:type="dxa"/>
          </w:tcPr>
          <w:p w:rsidR="006157D7" w:rsidRPr="00B72792" w:rsidRDefault="006157D7" w:rsidP="00793968">
            <w:pPr>
              <w:pStyle w:val="3Table"/>
            </w:pPr>
            <w:r w:rsidRPr="00B073F6">
              <w:tab/>
            </w:r>
            <w:r w:rsidRPr="00B073F6">
              <w:tab/>
            </w:r>
            <w:r w:rsidRPr="00B073F6">
              <w:tab/>
              <w:t>if( slice_type != I )</w:t>
            </w:r>
          </w:p>
        </w:tc>
        <w:tc>
          <w:tcPr>
            <w:tcW w:w="1152" w:type="dxa"/>
          </w:tcPr>
          <w:p w:rsidR="006157D7" w:rsidRPr="00B72792" w:rsidRDefault="006157D7" w:rsidP="00793968">
            <w:pPr>
              <w:pStyle w:val="3Table"/>
              <w:rPr>
                <w:lang w:eastAsia="ko-KR"/>
              </w:rPr>
            </w:pPr>
          </w:p>
        </w:tc>
      </w:tr>
      <w:tr w:rsidR="006157D7" w:rsidRPr="00B72792" w:rsidTr="00793968">
        <w:trPr>
          <w:cantSplit/>
          <w:trHeight w:val="204"/>
          <w:jc w:val="center"/>
        </w:trPr>
        <w:tc>
          <w:tcPr>
            <w:tcW w:w="8600" w:type="dxa"/>
          </w:tcPr>
          <w:p w:rsidR="006157D7" w:rsidRPr="00B72792" w:rsidRDefault="006157D7" w:rsidP="00793968">
            <w:pPr>
              <w:pStyle w:val="3Table"/>
            </w:pPr>
            <w:r w:rsidRPr="00B073F6">
              <w:tab/>
            </w:r>
            <w:r w:rsidRPr="00B073F6">
              <w:tab/>
            </w:r>
            <w:r w:rsidRPr="00B073F6">
              <w:tab/>
            </w:r>
            <w:r w:rsidRPr="00B073F6">
              <w:tab/>
            </w:r>
            <w:r w:rsidRPr="00B073F6">
              <w:rPr>
                <w:b/>
              </w:rPr>
              <w:t>pred_mode_flag</w:t>
            </w:r>
          </w:p>
        </w:tc>
        <w:tc>
          <w:tcPr>
            <w:tcW w:w="1152" w:type="dxa"/>
          </w:tcPr>
          <w:p w:rsidR="006157D7" w:rsidRPr="00B72792" w:rsidRDefault="006157D7" w:rsidP="00793968">
            <w:pPr>
              <w:pStyle w:val="3Table"/>
              <w:rPr>
                <w:lang w:eastAsia="ko-KR"/>
              </w:rPr>
            </w:pPr>
            <w:r w:rsidRPr="00B073F6">
              <w:rPr>
                <w:lang w:eastAsia="ko-KR"/>
              </w:rPr>
              <w:t>ae(v)</w:t>
            </w:r>
          </w:p>
        </w:tc>
      </w:tr>
      <w:tr w:rsidR="006157D7" w:rsidRPr="00B72792" w:rsidTr="00793968">
        <w:trPr>
          <w:cantSplit/>
          <w:trHeight w:val="204"/>
          <w:jc w:val="center"/>
        </w:trPr>
        <w:tc>
          <w:tcPr>
            <w:tcW w:w="8600" w:type="dxa"/>
          </w:tcPr>
          <w:p w:rsidR="006157D7" w:rsidRPr="00B72792" w:rsidRDefault="006157D7" w:rsidP="00793968">
            <w:pPr>
              <w:pStyle w:val="3Table"/>
            </w:pPr>
            <w:r w:rsidRPr="00B073F6">
              <w:tab/>
            </w:r>
            <w:r w:rsidRPr="00B073F6">
              <w:tab/>
            </w:r>
            <w:r w:rsidRPr="00B073F6">
              <w:tab/>
              <w:t>if( PredMode</w:t>
            </w:r>
            <w:r w:rsidRPr="00B073F6">
              <w:rPr>
                <w:lang w:eastAsia="ko-KR"/>
              </w:rPr>
              <w:t>[ x0 ][ y0 ]</w:t>
            </w:r>
            <w:r w:rsidRPr="00B073F6">
              <w:t xml:space="preserve"> != MODE_INTRA  | |  </w:t>
            </w:r>
            <w:r w:rsidRPr="00B073F6">
              <w:rPr>
                <w:lang w:eastAsia="ko-KR"/>
              </w:rPr>
              <w:t xml:space="preserve">log2CbSize  = =  </w:t>
            </w:r>
            <w:r w:rsidRPr="00B073F6">
              <w:t>Log2MinCbSize )</w:t>
            </w:r>
          </w:p>
        </w:tc>
        <w:tc>
          <w:tcPr>
            <w:tcW w:w="1152" w:type="dxa"/>
          </w:tcPr>
          <w:p w:rsidR="006157D7" w:rsidRPr="00B72792" w:rsidRDefault="006157D7" w:rsidP="00793968">
            <w:pPr>
              <w:pStyle w:val="3Table"/>
              <w:rPr>
                <w:lang w:eastAsia="ko-KR"/>
              </w:rPr>
            </w:pPr>
          </w:p>
        </w:tc>
      </w:tr>
      <w:tr w:rsidR="006157D7" w:rsidRPr="00B72792" w:rsidTr="00793968">
        <w:trPr>
          <w:cantSplit/>
          <w:trHeight w:val="204"/>
          <w:jc w:val="center"/>
        </w:trPr>
        <w:tc>
          <w:tcPr>
            <w:tcW w:w="8600" w:type="dxa"/>
          </w:tcPr>
          <w:p w:rsidR="006157D7" w:rsidRPr="00B72792" w:rsidRDefault="006157D7" w:rsidP="00793968">
            <w:pPr>
              <w:pStyle w:val="3Table"/>
            </w:pPr>
            <w:r w:rsidRPr="00B073F6">
              <w:tab/>
            </w:r>
            <w:r w:rsidRPr="00B073F6">
              <w:tab/>
            </w:r>
            <w:r w:rsidRPr="00B073F6">
              <w:tab/>
            </w:r>
            <w:r w:rsidRPr="00B073F6">
              <w:tab/>
            </w:r>
            <w:r w:rsidRPr="00B073F6">
              <w:rPr>
                <w:b/>
              </w:rPr>
              <w:t>part_mode</w:t>
            </w:r>
          </w:p>
        </w:tc>
        <w:tc>
          <w:tcPr>
            <w:tcW w:w="1152" w:type="dxa"/>
          </w:tcPr>
          <w:p w:rsidR="006157D7" w:rsidRPr="00B72792" w:rsidRDefault="006157D7" w:rsidP="00793968">
            <w:pPr>
              <w:pStyle w:val="3Table"/>
              <w:rPr>
                <w:lang w:eastAsia="ko-KR"/>
              </w:rPr>
            </w:pPr>
            <w:r w:rsidRPr="00B073F6">
              <w:rPr>
                <w:lang w:eastAsia="ko-KR"/>
              </w:rPr>
              <w:t>ae(v)</w:t>
            </w: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t>if( PredMode</w:t>
            </w:r>
            <w:r w:rsidRPr="00B073F6">
              <w:rPr>
                <w:lang w:eastAsia="ko-KR"/>
              </w:rPr>
              <w:t>[ x0 ][ y0 ]</w:t>
            </w:r>
            <w:r w:rsidRPr="00B073F6">
              <w:t xml:space="preserve">  = =  MODE_INTRA )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t>if( PartMode  = =  PART_2Nx2N &amp;&amp; pcm_enabled_flag &amp;&amp;</w:t>
            </w:r>
            <w:r w:rsidRPr="00B073F6">
              <w:br/>
            </w:r>
            <w:r w:rsidRPr="00B073F6">
              <w:tab/>
            </w:r>
            <w:r w:rsidRPr="00B073F6">
              <w:tab/>
            </w:r>
            <w:r w:rsidRPr="00B073F6">
              <w:tab/>
            </w:r>
            <w:r w:rsidRPr="00B073F6">
              <w:tab/>
            </w:r>
            <w:r w:rsidRPr="00B073F6">
              <w:tab/>
              <w:t>log2CbSize &gt;= Log2MinIPCMCUSize &amp;&amp;</w:t>
            </w:r>
          </w:p>
          <w:p w:rsidR="006157D7" w:rsidRPr="00B72792" w:rsidRDefault="006157D7" w:rsidP="00793968">
            <w:pPr>
              <w:pStyle w:val="3Table"/>
            </w:pPr>
            <w:r w:rsidRPr="00B073F6">
              <w:tab/>
            </w:r>
            <w:r w:rsidRPr="00B073F6">
              <w:tab/>
            </w:r>
            <w:r w:rsidRPr="00B073F6">
              <w:tab/>
            </w:r>
            <w:r w:rsidRPr="00B073F6">
              <w:tab/>
            </w:r>
            <w:r w:rsidRPr="00B073F6">
              <w:tab/>
              <w:t>log2CbSize &lt;= Log2MaxIPCMCUSize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rPr>
                <w:b/>
              </w:rPr>
            </w:pPr>
            <w:r w:rsidRPr="00B073F6">
              <w:tab/>
            </w:r>
            <w:r w:rsidRPr="00B073F6">
              <w:tab/>
            </w:r>
            <w:r w:rsidRPr="00B073F6">
              <w:tab/>
            </w:r>
            <w:r w:rsidRPr="00B073F6">
              <w:tab/>
            </w:r>
            <w:r w:rsidRPr="00B073F6">
              <w:tab/>
            </w:r>
            <w:r w:rsidRPr="00B073F6">
              <w:rPr>
                <w:b/>
              </w:rPr>
              <w:t>pcm_flag</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ae(v)</w:t>
            </w: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t>if( pcm_flag )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rPr>
                <w:b/>
              </w:rPr>
            </w:pPr>
            <w:r w:rsidRPr="00B073F6">
              <w:tab/>
            </w:r>
            <w:r w:rsidRPr="00B073F6">
              <w:tab/>
            </w:r>
            <w:r w:rsidRPr="00B073F6">
              <w:tab/>
            </w:r>
            <w:r w:rsidRPr="00B073F6">
              <w:tab/>
            </w:r>
            <w:r w:rsidRPr="00B073F6">
              <w:tab/>
            </w:r>
            <w:r w:rsidRPr="00B073F6">
              <w:rPr>
                <w:b/>
              </w:rPr>
              <w:t>num_subsequent_pcm</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tu(3)</w:t>
            </w: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t>NumPCMBlock = num_subsequent_pcm + 1</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t>while( !byte_aligned( )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rPr>
                <w:b/>
              </w:rPr>
            </w:pPr>
            <w:r w:rsidRPr="00B073F6">
              <w:tab/>
            </w:r>
            <w:r w:rsidRPr="00B073F6">
              <w:tab/>
            </w:r>
            <w:r w:rsidRPr="00B073F6">
              <w:tab/>
            </w:r>
            <w:r w:rsidRPr="00B073F6">
              <w:tab/>
            </w:r>
            <w:r w:rsidRPr="00B073F6">
              <w:tab/>
            </w:r>
            <w:r w:rsidRPr="00B073F6">
              <w:tab/>
            </w:r>
            <w:r w:rsidRPr="00B073F6">
              <w:rPr>
                <w:b/>
              </w:rPr>
              <w:t>pcm_alignment_zero_bit</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f(1)</w:t>
            </w: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rPr>
                <w:lang w:eastAsia="ko-KR"/>
              </w:rPr>
              <w:t>pcm_sample</w:t>
            </w:r>
            <w:r w:rsidRPr="00B073F6">
              <w:t>( </w:t>
            </w:r>
            <w:r w:rsidRPr="00B073F6">
              <w:rPr>
                <w:lang w:eastAsia="ko-KR"/>
              </w:rPr>
              <w:t>x0,</w:t>
            </w:r>
            <w:r w:rsidRPr="00B073F6">
              <w:t> </w:t>
            </w:r>
            <w:r w:rsidRPr="00B073F6">
              <w:rPr>
                <w:lang w:eastAsia="ko-KR"/>
              </w:rPr>
              <w:t>y0,</w:t>
            </w:r>
            <w:r w:rsidRPr="00B073F6">
              <w:t> </w:t>
            </w:r>
            <w:r w:rsidRPr="00B073F6">
              <w:rPr>
                <w:lang w:eastAsia="ko-KR"/>
              </w:rPr>
              <w:t>log2CbSize</w:t>
            </w:r>
            <w:r w:rsidRPr="00B073F6">
              <w:t>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t>} else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t>pbOffset = ( PartMode  = =  PART_NxN ) ? ( nCbS / 2 ) : 0</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 xml:space="preserve">if ( enable_DMM_flag  &amp;&amp; log2CbSize &lt;= Log2DMMMaxSize ) {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tab/>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tab/>
            </w:r>
            <w:r w:rsidRPr="00B073F6">
              <w:tab/>
              <w:t xml:space="preserve">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rPr>
                <w:b/>
              </w:rPr>
            </w:pPr>
            <w:r w:rsidRPr="00B073F6">
              <w:tab/>
            </w:r>
            <w:r w:rsidRPr="00B073F6">
              <w:tab/>
            </w:r>
            <w:r w:rsidRPr="00B073F6">
              <w:tab/>
            </w:r>
            <w:r w:rsidRPr="00B073F6">
              <w:tab/>
            </w:r>
            <w:r w:rsidRPr="00B073F6">
              <w:tab/>
            </w:r>
            <w:r w:rsidRPr="00B073F6">
              <w:tab/>
            </w:r>
            <w:r w:rsidRPr="00B073F6">
              <w:tab/>
            </w:r>
            <w:r w:rsidRPr="00B073F6">
              <w:tab/>
            </w:r>
            <w:r w:rsidRPr="00B073F6">
              <w:rPr>
                <w:b/>
              </w:rPr>
              <w:t>dmm_flag[</w:t>
            </w:r>
            <w:r w:rsidRPr="00B073F6">
              <w:t> x0 + i ][ y0+ j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ae(v)</w:t>
            </w: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tab/>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tab/>
            </w:r>
            <w:r w:rsidRPr="00B073F6">
              <w:tab/>
              <w:t xml:space="preserve">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tab/>
            </w:r>
            <w:r w:rsidRPr="00B073F6">
              <w:tab/>
            </w:r>
            <w:r w:rsidRPr="00B073F6">
              <w:tab/>
              <w:t>if (dmm_flag</w:t>
            </w:r>
            <w:r w:rsidRPr="00B073F6">
              <w:rPr>
                <w:b/>
              </w:rPr>
              <w:t>[</w:t>
            </w:r>
            <w:r w:rsidRPr="00B073F6">
              <w:t> x0 + i ][ y0+ j ]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tab/>
            </w:r>
            <w:r w:rsidRPr="00B073F6">
              <w:tab/>
            </w:r>
            <w:r w:rsidRPr="00B073F6">
              <w:tab/>
            </w:r>
            <w:r w:rsidRPr="00B073F6">
              <w:tab/>
            </w:r>
            <w:r w:rsidRPr="00B073F6">
              <w:rPr>
                <w:b/>
              </w:rPr>
              <w:t>dmm_mode[</w:t>
            </w:r>
            <w:r w:rsidRPr="00B073F6">
              <w:t> x0 + i ][ y0+ j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ae(v)</w:t>
            </w: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tab/>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tab/>
            </w:r>
            <w:r w:rsidRPr="00B073F6">
              <w:tab/>
              <w:t xml:space="preserve">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tab/>
            </w:r>
            <w:r w:rsidRPr="00B073F6">
              <w:tab/>
            </w:r>
            <w:r w:rsidRPr="00B073F6">
              <w:tab/>
              <w:t>if ( dmm_flag</w:t>
            </w:r>
            <w:r w:rsidRPr="00B073F6">
              <w:rPr>
                <w:b/>
              </w:rPr>
              <w:t>[</w:t>
            </w:r>
            <w:r w:rsidRPr="00B073F6">
              <w:t> x0 + i ][ y0+ j ] &amp;&amp; (</w:t>
            </w:r>
            <w:r w:rsidRPr="00B073F6">
              <w:br/>
            </w:r>
            <w:r w:rsidRPr="00B073F6">
              <w:tab/>
            </w:r>
            <w:r w:rsidRPr="00B073F6">
              <w:tab/>
            </w:r>
            <w:r w:rsidRPr="00B073F6">
              <w:tab/>
            </w:r>
            <w:r w:rsidRPr="00B073F6">
              <w:tab/>
            </w:r>
            <w:r w:rsidRPr="00B073F6">
              <w:tab/>
            </w:r>
            <w:r w:rsidRPr="00B073F6">
              <w:tab/>
            </w:r>
            <w:r w:rsidRPr="00B073F6">
              <w:tab/>
            </w:r>
            <w:r w:rsidRPr="00B073F6">
              <w:tab/>
            </w:r>
            <w:r w:rsidRPr="00B073F6">
              <w:tab/>
              <w:t>dmm_mode</w:t>
            </w:r>
            <w:r w:rsidRPr="00B073F6">
              <w:rPr>
                <w:b/>
              </w:rPr>
              <w:t>[</w:t>
            </w:r>
            <w:r w:rsidRPr="00B073F6">
              <w:t xml:space="preserve"> x0 + i ][ y0+ j ] </w:t>
            </w:r>
            <w:r w:rsidRPr="00B073F6">
              <w:rPr>
                <w:lang w:eastAsia="ko-KR"/>
              </w:rPr>
              <w:t xml:space="preserve">= = MODE_DMM_WFULL || </w:t>
            </w:r>
            <w:r w:rsidRPr="00B073F6">
              <w:rPr>
                <w:lang w:eastAsia="ko-KR"/>
              </w:rPr>
              <w:br/>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dmm_mode</w:t>
            </w:r>
            <w:r w:rsidRPr="00B073F6">
              <w:rPr>
                <w:b/>
              </w:rPr>
              <w:t>[</w:t>
            </w:r>
            <w:r w:rsidRPr="00B073F6">
              <w:t> x0 + i ][ y0+ j ]</w:t>
            </w:r>
            <w:r w:rsidRPr="00B073F6">
              <w:rPr>
                <w:lang w:eastAsia="ko-KR"/>
              </w:rPr>
              <w:t xml:space="preserve"> = = MODE_DMM_WFULLDELTA </w:t>
            </w:r>
            <w:r w:rsidRPr="00B073F6">
              <w:t>)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b/>
                <w:lang w:eastAsia="ko-KR"/>
              </w:rPr>
              <w:t>wedge_full_tab_idx[ </w:t>
            </w:r>
            <w:r w:rsidRPr="00B073F6">
              <w:rPr>
                <w:lang w:eastAsia="ko-KR"/>
              </w:rPr>
              <w:t>x0 </w:t>
            </w:r>
            <w:r w:rsidRPr="00B073F6">
              <w:t>+ i </w:t>
            </w:r>
            <w:r w:rsidRPr="00B073F6">
              <w:rPr>
                <w:b/>
                <w:lang w:eastAsia="ko-KR"/>
              </w:rPr>
              <w:t>][ </w:t>
            </w:r>
            <w:r w:rsidRPr="00B073F6">
              <w:rPr>
                <w:lang w:eastAsia="ko-KR"/>
              </w:rPr>
              <w:t>y0</w:t>
            </w:r>
            <w:r w:rsidRPr="00B073F6">
              <w:t> + i </w:t>
            </w:r>
            <w:r w:rsidRPr="00B073F6">
              <w:rPr>
                <w:b/>
                <w:lang w:eastAsia="ko-KR"/>
              </w:rPr>
              <w:t>]</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ae(v)</w:t>
            </w: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rPr>
                <w:lang w:eastAsia="ko-KR"/>
              </w:rPr>
            </w:pPr>
            <w:r w:rsidRPr="00B073F6">
              <w:tab/>
            </w:r>
            <w:r w:rsidRPr="00B073F6">
              <w:tab/>
            </w:r>
            <w:r w:rsidRPr="00B073F6">
              <w:tab/>
            </w:r>
            <w:r w:rsidRPr="00B073F6">
              <w:tab/>
            </w:r>
            <w:r w:rsidRPr="00B073F6">
              <w:tab/>
            </w:r>
            <w:r w:rsidRPr="00B073F6">
              <w:tab/>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rPr>
                <w:lang w:eastAsia="ko-KR"/>
              </w:rPr>
            </w:pPr>
            <w:r w:rsidRPr="00B073F6">
              <w:lastRenderedPageBreak/>
              <w:tab/>
            </w:r>
            <w:r w:rsidRPr="00B073F6">
              <w:tab/>
            </w:r>
            <w:r w:rsidRPr="00B073F6">
              <w:tab/>
            </w:r>
            <w:r w:rsidRPr="00B073F6">
              <w:tab/>
            </w:r>
            <w:r w:rsidRPr="00B073F6">
              <w:tab/>
            </w:r>
            <w:r w:rsidRPr="00B073F6">
              <w:tab/>
            </w:r>
            <w:r w:rsidRPr="00B073F6">
              <w:tab/>
              <w:t xml:space="preserve">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 xml:space="preserve">if( </w:t>
            </w:r>
            <w:r w:rsidRPr="00B073F6">
              <w:t>dmm_flag</w:t>
            </w:r>
            <w:r w:rsidRPr="00B073F6">
              <w:rPr>
                <w:b/>
              </w:rPr>
              <w:t>[</w:t>
            </w:r>
            <w:r w:rsidRPr="00B073F6">
              <w:t> x0 + i ][ y0+ j ] &amp;&amp; (</w:t>
            </w:r>
            <w:r w:rsidRPr="00B073F6">
              <w:br/>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t>dmm_mode</w:t>
            </w:r>
            <w:r w:rsidRPr="00B073F6">
              <w:rPr>
                <w:b/>
              </w:rPr>
              <w:t>[</w:t>
            </w:r>
            <w:r w:rsidRPr="00B073F6">
              <w:t> x0 + i ][ y0+ j ]</w:t>
            </w:r>
            <w:r w:rsidRPr="00B073F6">
              <w:rPr>
                <w:lang w:eastAsia="ko-KR"/>
              </w:rPr>
              <w:t xml:space="preserve"> = = MODE_DMM_WPREDDIR || </w:t>
            </w:r>
            <w:r w:rsidRPr="00B073F6">
              <w:rPr>
                <w:lang w:eastAsia="ko-KR"/>
              </w:rPr>
              <w:br/>
            </w:r>
            <w:r w:rsidRPr="00B073F6">
              <w:tab/>
            </w:r>
            <w:r w:rsidRPr="00B073F6">
              <w:tab/>
            </w:r>
            <w:r w:rsidRPr="00B073F6">
              <w:tab/>
            </w:r>
            <w:r w:rsidRPr="00B073F6">
              <w:tab/>
            </w:r>
            <w:r w:rsidRPr="00B073F6">
              <w:tab/>
            </w:r>
            <w:r w:rsidRPr="00B073F6">
              <w:tab/>
            </w:r>
            <w:r w:rsidRPr="00B073F6">
              <w:tab/>
            </w:r>
            <w:r w:rsidRPr="00B073F6">
              <w:tab/>
            </w:r>
            <w:r w:rsidRPr="00B073F6">
              <w:tab/>
              <w:t>dmm_mode</w:t>
            </w:r>
            <w:r w:rsidRPr="00B073F6">
              <w:rPr>
                <w:b/>
              </w:rPr>
              <w:t>[</w:t>
            </w:r>
            <w:r w:rsidRPr="00B073F6">
              <w:t> x0 + i ][ y0+ j ]</w:t>
            </w:r>
            <w:r w:rsidRPr="00B073F6">
              <w:rPr>
                <w:lang w:eastAsia="ko-KR"/>
              </w:rPr>
              <w:t xml:space="preserve"> = = MODE_DMM_WPREDDIRDELTA ) )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b/>
                <w:lang w:eastAsia="ko-KR"/>
              </w:rPr>
              <w:t>dmm_delta_end_flag[ </w:t>
            </w:r>
            <w:r w:rsidRPr="00B073F6">
              <w:rPr>
                <w:lang w:eastAsia="ko-KR"/>
              </w:rPr>
              <w:t>x0 </w:t>
            </w:r>
            <w:r w:rsidRPr="00B073F6">
              <w:t>+ i </w:t>
            </w:r>
            <w:r w:rsidRPr="00B073F6">
              <w:rPr>
                <w:b/>
                <w:lang w:eastAsia="ko-KR"/>
              </w:rPr>
              <w:t>][ </w:t>
            </w:r>
            <w:r w:rsidRPr="00B073F6">
              <w:rPr>
                <w:lang w:eastAsia="ko-KR"/>
              </w:rPr>
              <w:t>y0</w:t>
            </w:r>
            <w:r w:rsidRPr="00B073F6">
              <w:t> + i </w:t>
            </w:r>
            <w:r w:rsidRPr="00B073F6">
              <w:rPr>
                <w:b/>
                <w:lang w:eastAsia="ko-KR"/>
              </w:rPr>
              <w:t>]</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ae(v)</w:t>
            </w: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tab/>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tab/>
            </w:r>
            <w:r w:rsidRPr="00B073F6">
              <w:tab/>
              <w:t xml:space="preserve">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tab/>
            </w:r>
            <w:r w:rsidRPr="00B073F6">
              <w:tab/>
            </w:r>
            <w:r w:rsidRPr="00B073F6">
              <w:tab/>
              <w:t>if ( dmm_delta_end_flag</w:t>
            </w:r>
            <w:r w:rsidRPr="00B073F6">
              <w:rPr>
                <w:b/>
                <w:lang w:eastAsia="ko-KR"/>
              </w:rPr>
              <w:t>[ </w:t>
            </w:r>
            <w:r w:rsidRPr="00B073F6">
              <w:rPr>
                <w:lang w:eastAsia="ko-KR"/>
              </w:rPr>
              <w:t>x0 </w:t>
            </w:r>
            <w:r w:rsidRPr="00B073F6">
              <w:t>+ i </w:t>
            </w:r>
            <w:r w:rsidRPr="00B073F6">
              <w:rPr>
                <w:b/>
                <w:lang w:eastAsia="ko-KR"/>
              </w:rPr>
              <w:t>][ </w:t>
            </w:r>
            <w:r w:rsidRPr="00B073F6">
              <w:rPr>
                <w:lang w:eastAsia="ko-KR"/>
              </w:rPr>
              <w:t>y0</w:t>
            </w:r>
            <w:r w:rsidRPr="00B073F6">
              <w:t> + i </w:t>
            </w:r>
            <w:r w:rsidRPr="00B073F6">
              <w:rPr>
                <w:b/>
                <w:lang w:eastAsia="ko-KR"/>
              </w:rPr>
              <w:t>]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tab/>
            </w:r>
            <w:r w:rsidRPr="00B073F6">
              <w:tab/>
            </w:r>
            <w:r w:rsidRPr="00B073F6">
              <w:tab/>
            </w:r>
            <w:r w:rsidRPr="00B073F6">
              <w:tab/>
            </w:r>
            <w:r w:rsidRPr="00B073F6">
              <w:rPr>
                <w:b/>
                <w:lang w:eastAsia="ko-KR"/>
              </w:rPr>
              <w:t>dmm_delta_end_abs_minus1[ </w:t>
            </w:r>
            <w:r w:rsidRPr="00B073F6">
              <w:rPr>
                <w:lang w:eastAsia="ko-KR"/>
              </w:rPr>
              <w:t>x0 </w:t>
            </w:r>
            <w:r w:rsidRPr="00B073F6">
              <w:t>+ i </w:t>
            </w:r>
            <w:r w:rsidRPr="00B073F6">
              <w:rPr>
                <w:b/>
                <w:lang w:eastAsia="ko-KR"/>
              </w:rPr>
              <w:t>][ </w:t>
            </w:r>
            <w:r w:rsidRPr="00B073F6">
              <w:rPr>
                <w:lang w:eastAsia="ko-KR"/>
              </w:rPr>
              <w:t>y0</w:t>
            </w:r>
            <w:r w:rsidRPr="00B073F6">
              <w:t> + i </w:t>
            </w:r>
            <w:r w:rsidRPr="00B073F6">
              <w:rPr>
                <w:b/>
                <w:lang w:eastAsia="ko-KR"/>
              </w:rPr>
              <w:t>]</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ae(v)</w:t>
            </w: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tab/>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tab/>
            </w:r>
            <w:r w:rsidRPr="00B073F6">
              <w:tab/>
              <w:t xml:space="preserve">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tab/>
            </w:r>
            <w:r w:rsidRPr="00B073F6">
              <w:tab/>
            </w:r>
            <w:r w:rsidRPr="00B073F6">
              <w:tab/>
              <w:t>if ( dmm_delta_end_flag</w:t>
            </w:r>
            <w:r w:rsidRPr="00B073F6">
              <w:rPr>
                <w:b/>
                <w:lang w:eastAsia="ko-KR"/>
              </w:rPr>
              <w:t>[ </w:t>
            </w:r>
            <w:r w:rsidRPr="00B073F6">
              <w:rPr>
                <w:lang w:eastAsia="ko-KR"/>
              </w:rPr>
              <w:t>x0 </w:t>
            </w:r>
            <w:r w:rsidRPr="00B073F6">
              <w:t>+ i </w:t>
            </w:r>
            <w:r w:rsidRPr="00B073F6">
              <w:rPr>
                <w:b/>
                <w:lang w:eastAsia="ko-KR"/>
              </w:rPr>
              <w:t>][ </w:t>
            </w:r>
            <w:r w:rsidRPr="00B073F6">
              <w:rPr>
                <w:lang w:eastAsia="ko-KR"/>
              </w:rPr>
              <w:t>y0</w:t>
            </w:r>
            <w:r w:rsidRPr="00B073F6">
              <w:t> + i </w:t>
            </w:r>
            <w:r w:rsidRPr="00B073F6">
              <w:rPr>
                <w:b/>
                <w:lang w:eastAsia="ko-KR"/>
              </w:rPr>
              <w:t>]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tab/>
            </w:r>
            <w:r w:rsidRPr="00B073F6">
              <w:tab/>
            </w:r>
            <w:r w:rsidRPr="00B073F6">
              <w:tab/>
            </w:r>
            <w:r w:rsidRPr="00B073F6">
              <w:tab/>
            </w:r>
            <w:r w:rsidRPr="00B073F6">
              <w:rPr>
                <w:b/>
                <w:lang w:eastAsia="ko-KR"/>
              </w:rPr>
              <w:t>dmm_delta_end_sign_flag</w:t>
            </w:r>
            <w:r w:rsidRPr="00B073F6">
              <w:rPr>
                <w:lang w:eastAsia="ko-KR"/>
              </w:rPr>
              <w:t>[ x0 </w:t>
            </w:r>
            <w:r w:rsidRPr="00B073F6">
              <w:rPr>
                <w:b/>
                <w:lang w:eastAsia="ko-KR"/>
              </w:rPr>
              <w:t>][ </w:t>
            </w:r>
            <w:r w:rsidRPr="00B073F6">
              <w:rPr>
                <w:lang w:eastAsia="ko-KR"/>
              </w:rPr>
              <w:t>y0</w:t>
            </w:r>
            <w:r w:rsidRPr="00B073F6">
              <w:t> </w:t>
            </w:r>
            <w:r w:rsidRPr="00B073F6">
              <w:rPr>
                <w:b/>
                <w:lang w:eastAsia="ko-KR"/>
              </w:rPr>
              <w:t>]</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ae(v)</w:t>
            </w: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tab/>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tab/>
            </w:r>
            <w:r w:rsidRPr="00B073F6">
              <w:tab/>
              <w:t xml:space="preserve">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tab/>
            </w:r>
            <w:r w:rsidRPr="00B073F6">
              <w:tab/>
            </w:r>
            <w:r w:rsidRPr="00B073F6">
              <w:tab/>
              <w:t>DmmDeltaFlag</w:t>
            </w:r>
            <w:r w:rsidRPr="00B073F6">
              <w:rPr>
                <w:b/>
                <w:lang w:eastAsia="ko-KR"/>
              </w:rPr>
              <w:t>[ </w:t>
            </w:r>
            <w:r w:rsidRPr="00B073F6">
              <w:rPr>
                <w:lang w:eastAsia="ko-KR"/>
              </w:rPr>
              <w:t>x0 </w:t>
            </w:r>
            <w:r w:rsidRPr="00B073F6">
              <w:t>+ i </w:t>
            </w:r>
            <w:r w:rsidRPr="00B073F6">
              <w:rPr>
                <w:b/>
                <w:lang w:eastAsia="ko-KR"/>
              </w:rPr>
              <w:t>][ </w:t>
            </w:r>
            <w:r w:rsidRPr="00B073F6">
              <w:rPr>
                <w:lang w:eastAsia="ko-KR"/>
              </w:rPr>
              <w:t>y0</w:t>
            </w:r>
            <w:r w:rsidRPr="00B073F6">
              <w:t> + i </w:t>
            </w:r>
            <w:r w:rsidRPr="00B073F6">
              <w:rPr>
                <w:b/>
                <w:lang w:eastAsia="ko-KR"/>
              </w:rPr>
              <w:t xml:space="preserve">] </w:t>
            </w:r>
            <w:r w:rsidRPr="00B073F6">
              <w:t>= ( dmm_flag</w:t>
            </w:r>
            <w:r w:rsidRPr="00B073F6">
              <w:rPr>
                <w:b/>
              </w:rPr>
              <w:t>[</w:t>
            </w:r>
            <w:r w:rsidRPr="00B073F6">
              <w:t> x0 + i ][ y0+ j ] &amp;&amp; (</w:t>
            </w:r>
            <w:r w:rsidRPr="00B073F6">
              <w:br/>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dmm_mode</w:t>
            </w:r>
            <w:r w:rsidRPr="00B073F6">
              <w:rPr>
                <w:b/>
                <w:lang w:eastAsia="ko-KR"/>
              </w:rPr>
              <w:t>[ </w:t>
            </w:r>
            <w:r w:rsidRPr="00B073F6">
              <w:rPr>
                <w:lang w:eastAsia="ko-KR"/>
              </w:rPr>
              <w:t>x0 </w:t>
            </w:r>
            <w:r w:rsidRPr="00B073F6">
              <w:t>+ i </w:t>
            </w:r>
            <w:r w:rsidRPr="00B073F6">
              <w:rPr>
                <w:b/>
                <w:lang w:eastAsia="ko-KR"/>
              </w:rPr>
              <w:t>][ </w:t>
            </w:r>
            <w:r w:rsidRPr="00B073F6">
              <w:rPr>
                <w:lang w:eastAsia="ko-KR"/>
              </w:rPr>
              <w:t>y0</w:t>
            </w:r>
            <w:r w:rsidRPr="00B073F6">
              <w:t> + i </w:t>
            </w:r>
            <w:r w:rsidRPr="00B073F6">
              <w:rPr>
                <w:b/>
                <w:lang w:eastAsia="ko-KR"/>
              </w:rPr>
              <w:t xml:space="preserve">] </w:t>
            </w:r>
            <w:r w:rsidRPr="00B073F6">
              <w:rPr>
                <w:lang w:eastAsia="ko-KR"/>
              </w:rPr>
              <w:t xml:space="preserve"> = = MODE_DMM_WFULLDELTA || </w:t>
            </w:r>
            <w:r w:rsidRPr="00B073F6">
              <w:rPr>
                <w:lang w:eastAsia="ko-KR"/>
              </w:rPr>
              <w:br/>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dmm_mode</w:t>
            </w:r>
            <w:r w:rsidRPr="00B073F6">
              <w:rPr>
                <w:b/>
                <w:lang w:eastAsia="ko-KR"/>
              </w:rPr>
              <w:t>[ </w:t>
            </w:r>
            <w:r w:rsidRPr="00B073F6">
              <w:rPr>
                <w:lang w:eastAsia="ko-KR"/>
              </w:rPr>
              <w:t>x0 </w:t>
            </w:r>
            <w:r w:rsidRPr="00B073F6">
              <w:t>+ i </w:t>
            </w:r>
            <w:r w:rsidRPr="00B073F6">
              <w:rPr>
                <w:b/>
                <w:lang w:eastAsia="ko-KR"/>
              </w:rPr>
              <w:t>][ </w:t>
            </w:r>
            <w:r w:rsidRPr="00B073F6">
              <w:rPr>
                <w:lang w:eastAsia="ko-KR"/>
              </w:rPr>
              <w:t>y0</w:t>
            </w:r>
            <w:r w:rsidRPr="00B073F6">
              <w:t> + i </w:t>
            </w:r>
            <w:r w:rsidRPr="00B073F6">
              <w:rPr>
                <w:b/>
                <w:lang w:eastAsia="ko-KR"/>
              </w:rPr>
              <w:t xml:space="preserve">] </w:t>
            </w:r>
            <w:r w:rsidRPr="00B073F6">
              <w:rPr>
                <w:lang w:eastAsia="ko-KR"/>
              </w:rPr>
              <w:t xml:space="preserve"> = = MODE_DMM_WPREDDIRDELTA || </w:t>
            </w:r>
            <w:r w:rsidRPr="00B073F6">
              <w:rPr>
                <w:lang w:eastAsia="ko-KR"/>
              </w:rPr>
              <w:br/>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dmm_mode</w:t>
            </w:r>
            <w:r w:rsidRPr="00B073F6">
              <w:rPr>
                <w:b/>
                <w:lang w:eastAsia="ko-KR"/>
              </w:rPr>
              <w:t>[ </w:t>
            </w:r>
            <w:r w:rsidRPr="00B073F6">
              <w:rPr>
                <w:lang w:eastAsia="ko-KR"/>
              </w:rPr>
              <w:t>x0 </w:t>
            </w:r>
            <w:r w:rsidRPr="00B073F6">
              <w:t>+ i </w:t>
            </w:r>
            <w:r w:rsidRPr="00B073F6">
              <w:rPr>
                <w:b/>
                <w:lang w:eastAsia="ko-KR"/>
              </w:rPr>
              <w:t>][ </w:t>
            </w:r>
            <w:r w:rsidRPr="00B073F6">
              <w:rPr>
                <w:lang w:eastAsia="ko-KR"/>
              </w:rPr>
              <w:t>y0</w:t>
            </w:r>
            <w:r w:rsidRPr="00B073F6">
              <w:t> + i </w:t>
            </w:r>
            <w:r w:rsidRPr="00B073F6">
              <w:rPr>
                <w:b/>
                <w:lang w:eastAsia="ko-KR"/>
              </w:rPr>
              <w:t xml:space="preserve">] </w:t>
            </w:r>
            <w:r w:rsidRPr="00B073F6">
              <w:rPr>
                <w:lang w:eastAsia="ko-KR"/>
              </w:rPr>
              <w:t xml:space="preserve"> =</w:t>
            </w:r>
            <w:r w:rsidRPr="00B073F6">
              <w:t> </w:t>
            </w:r>
            <w:r w:rsidRPr="00B073F6">
              <w:rPr>
                <w:lang w:eastAsia="ko-KR"/>
              </w:rPr>
              <w:t xml:space="preserve">= MODE_DMM_WPREDTEXDELTA || </w:t>
            </w:r>
            <w:r w:rsidRPr="00B073F6">
              <w:rPr>
                <w:lang w:eastAsia="ko-KR"/>
              </w:rPr>
              <w:br/>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dmm_mode</w:t>
            </w:r>
            <w:r w:rsidRPr="00B073F6">
              <w:rPr>
                <w:b/>
                <w:lang w:eastAsia="ko-KR"/>
              </w:rPr>
              <w:t>[ </w:t>
            </w:r>
            <w:r w:rsidRPr="00B073F6">
              <w:rPr>
                <w:lang w:eastAsia="ko-KR"/>
              </w:rPr>
              <w:t>x0 </w:t>
            </w:r>
            <w:r w:rsidRPr="00B073F6">
              <w:t>+ i </w:t>
            </w:r>
            <w:r w:rsidRPr="00B073F6">
              <w:rPr>
                <w:b/>
                <w:lang w:eastAsia="ko-KR"/>
              </w:rPr>
              <w:t>][ </w:t>
            </w:r>
            <w:r w:rsidRPr="00B073F6">
              <w:rPr>
                <w:lang w:eastAsia="ko-KR"/>
              </w:rPr>
              <w:t>y0</w:t>
            </w:r>
            <w:r w:rsidRPr="00B073F6">
              <w:t> + i </w:t>
            </w:r>
            <w:r w:rsidRPr="00B073F6">
              <w:rPr>
                <w:b/>
                <w:lang w:eastAsia="ko-KR"/>
              </w:rPr>
              <w:t xml:space="preserve">] </w:t>
            </w:r>
            <w:r w:rsidRPr="00B073F6">
              <w:rPr>
                <w:lang w:eastAsia="ko-KR"/>
              </w:rPr>
              <w:t xml:space="preserve"> =</w:t>
            </w:r>
            <w:r w:rsidRPr="00B073F6">
              <w:t> </w:t>
            </w:r>
            <w:r w:rsidRPr="00B073F6">
              <w:rPr>
                <w:lang w:eastAsia="ko-KR"/>
              </w:rPr>
              <w:t xml:space="preserve">= MODE_DMM_CPREDTEXDELTA </w:t>
            </w:r>
            <w:r w:rsidRPr="00B073F6">
              <w:rPr>
                <w:b/>
                <w:lang w:eastAsia="ko-KR"/>
              </w:rPr>
              <w:t>)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tab/>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tab/>
            </w:r>
            <w:r w:rsidRPr="00B073F6">
              <w:tab/>
              <w:t xml:space="preserve">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tab/>
            </w:r>
            <w:r w:rsidRPr="00B073F6">
              <w:tab/>
            </w:r>
            <w:r w:rsidRPr="00B073F6">
              <w:tab/>
              <w:t>if ( DmmDeltaFlag</w:t>
            </w:r>
            <w:r w:rsidRPr="00B073F6">
              <w:rPr>
                <w:b/>
                <w:lang w:eastAsia="ko-KR"/>
              </w:rPr>
              <w:t>[ </w:t>
            </w:r>
            <w:r w:rsidRPr="00B073F6">
              <w:rPr>
                <w:lang w:eastAsia="ko-KR"/>
              </w:rPr>
              <w:t>x0 </w:t>
            </w:r>
            <w:r w:rsidRPr="00B073F6">
              <w:t>+ i </w:t>
            </w:r>
            <w:r w:rsidRPr="00B073F6">
              <w:rPr>
                <w:b/>
                <w:lang w:eastAsia="ko-KR"/>
              </w:rPr>
              <w:t>][ </w:t>
            </w:r>
            <w:r w:rsidRPr="00B073F6">
              <w:rPr>
                <w:lang w:eastAsia="ko-KR"/>
              </w:rPr>
              <w:t>y0</w:t>
            </w:r>
            <w:r w:rsidRPr="00B073F6">
              <w:t> + i </w:t>
            </w:r>
            <w:r w:rsidRPr="00B073F6">
              <w:rPr>
                <w:b/>
                <w:lang w:eastAsia="ko-KR"/>
              </w:rPr>
              <w:t>]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tab/>
            </w:r>
            <w:r w:rsidRPr="00B073F6">
              <w:tab/>
            </w:r>
            <w:r w:rsidRPr="00B073F6">
              <w:tab/>
            </w:r>
            <w:r w:rsidRPr="00B073F6">
              <w:tab/>
            </w:r>
            <w:r w:rsidRPr="00B073F6">
              <w:rPr>
                <w:b/>
                <w:lang w:eastAsia="ko-KR"/>
              </w:rPr>
              <w:t>dmm_dc_1_abs[ </w:t>
            </w:r>
            <w:r w:rsidRPr="00B073F6">
              <w:rPr>
                <w:lang w:eastAsia="ko-KR"/>
              </w:rPr>
              <w:t>x0 </w:t>
            </w:r>
            <w:r w:rsidRPr="00B073F6">
              <w:t>+ i </w:t>
            </w:r>
            <w:r w:rsidRPr="00B073F6">
              <w:rPr>
                <w:b/>
                <w:lang w:eastAsia="ko-KR"/>
              </w:rPr>
              <w:t>][ </w:t>
            </w:r>
            <w:r w:rsidRPr="00B073F6">
              <w:rPr>
                <w:lang w:eastAsia="ko-KR"/>
              </w:rPr>
              <w:t>y0</w:t>
            </w:r>
            <w:r w:rsidRPr="00B073F6">
              <w:t> + i </w:t>
            </w:r>
            <w:r w:rsidRPr="00B073F6">
              <w:rPr>
                <w:b/>
                <w:lang w:eastAsia="ko-KR"/>
              </w:rPr>
              <w:t>]</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ae(v)</w:t>
            </w: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tab/>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tab/>
            </w:r>
            <w:r w:rsidRPr="00B073F6">
              <w:tab/>
              <w:t xml:space="preserve">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tab/>
            </w:r>
            <w:r w:rsidRPr="00B073F6">
              <w:tab/>
            </w:r>
            <w:r w:rsidRPr="00B073F6">
              <w:tab/>
              <w:t>if ( DmmDeltaFlag</w:t>
            </w:r>
            <w:r w:rsidRPr="00B073F6">
              <w:rPr>
                <w:b/>
              </w:rPr>
              <w:t>[</w:t>
            </w:r>
            <w:r w:rsidRPr="00B073F6">
              <w:t> x0 + i ][ y0+ j ] &amp;&amp; d</w:t>
            </w:r>
            <w:r w:rsidRPr="00B073F6">
              <w:rPr>
                <w:lang w:eastAsia="ko-KR"/>
              </w:rPr>
              <w:t>mm_dc_1_abs</w:t>
            </w:r>
            <w:r w:rsidRPr="00B073F6">
              <w:rPr>
                <w:b/>
                <w:lang w:eastAsia="ko-KR"/>
              </w:rPr>
              <w:t>[ </w:t>
            </w:r>
            <w:r w:rsidRPr="00B073F6">
              <w:rPr>
                <w:lang w:eastAsia="ko-KR"/>
              </w:rPr>
              <w:t>x0 </w:t>
            </w:r>
            <w:r w:rsidRPr="00B073F6">
              <w:t>+ i </w:t>
            </w:r>
            <w:r w:rsidRPr="00B073F6">
              <w:rPr>
                <w:b/>
                <w:lang w:eastAsia="ko-KR"/>
              </w:rPr>
              <w:t>][ </w:t>
            </w:r>
            <w:r w:rsidRPr="00B073F6">
              <w:rPr>
                <w:lang w:eastAsia="ko-KR"/>
              </w:rPr>
              <w:t>y0</w:t>
            </w:r>
            <w:r w:rsidRPr="00B073F6">
              <w:t> + i </w:t>
            </w:r>
            <w:r w:rsidRPr="00B073F6">
              <w:rPr>
                <w:b/>
                <w:lang w:eastAsia="ko-KR"/>
              </w:rPr>
              <w:t xml:space="preserve">] </w:t>
            </w:r>
            <w:r w:rsidRPr="00B073F6">
              <w:rPr>
                <w:lang w:eastAsia="ko-KR"/>
              </w:rPr>
              <w:t>!= 0 )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tab/>
            </w:r>
            <w:r w:rsidRPr="00B073F6">
              <w:tab/>
            </w:r>
            <w:r w:rsidRPr="00B073F6">
              <w:tab/>
            </w:r>
            <w:r w:rsidRPr="00B073F6">
              <w:tab/>
            </w:r>
            <w:r w:rsidRPr="00B073F6">
              <w:rPr>
                <w:b/>
                <w:lang w:eastAsia="ko-KR"/>
              </w:rPr>
              <w:t>dmm_dc_1_sign_flag[ </w:t>
            </w:r>
            <w:r w:rsidRPr="00B073F6">
              <w:rPr>
                <w:lang w:eastAsia="ko-KR"/>
              </w:rPr>
              <w:t>x0 </w:t>
            </w:r>
            <w:r w:rsidRPr="00B073F6">
              <w:t>+ i </w:t>
            </w:r>
            <w:r w:rsidRPr="00B073F6">
              <w:rPr>
                <w:b/>
                <w:lang w:eastAsia="ko-KR"/>
              </w:rPr>
              <w:t>][ </w:t>
            </w:r>
            <w:r w:rsidRPr="00B073F6">
              <w:rPr>
                <w:lang w:eastAsia="ko-KR"/>
              </w:rPr>
              <w:t>y0</w:t>
            </w:r>
            <w:r w:rsidRPr="00B073F6">
              <w:t> + i </w:t>
            </w:r>
            <w:r w:rsidRPr="00B073F6">
              <w:rPr>
                <w:b/>
                <w:lang w:eastAsia="ko-KR"/>
              </w:rPr>
              <w:t>]</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ae(v)</w:t>
            </w: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tab/>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tab/>
            </w:r>
            <w:r w:rsidRPr="00B073F6">
              <w:tab/>
              <w:t xml:space="preserve">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tab/>
            </w:r>
            <w:r w:rsidRPr="00B073F6">
              <w:tab/>
            </w:r>
            <w:r w:rsidRPr="00B073F6">
              <w:tab/>
              <w:t>if ( DmmDeltaFlag</w:t>
            </w:r>
            <w:r w:rsidRPr="00B073F6">
              <w:rPr>
                <w:b/>
              </w:rPr>
              <w:t>[</w:t>
            </w:r>
            <w:r w:rsidRPr="00B073F6">
              <w:t xml:space="preserve"> x0 + i ][ y0+ j ] )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tab/>
            </w:r>
            <w:r w:rsidRPr="00B073F6">
              <w:tab/>
            </w:r>
            <w:r w:rsidRPr="00B073F6">
              <w:tab/>
            </w:r>
            <w:r w:rsidRPr="00B073F6">
              <w:tab/>
            </w:r>
            <w:r w:rsidRPr="00B073F6">
              <w:rPr>
                <w:b/>
                <w:lang w:eastAsia="ko-KR"/>
              </w:rPr>
              <w:t>dmm_dc_2_abs[ </w:t>
            </w:r>
            <w:r w:rsidRPr="00B073F6">
              <w:rPr>
                <w:lang w:eastAsia="ko-KR"/>
              </w:rPr>
              <w:t>x0 </w:t>
            </w:r>
            <w:r w:rsidRPr="00B073F6">
              <w:t>+ i </w:t>
            </w:r>
            <w:r w:rsidRPr="00B073F6">
              <w:rPr>
                <w:b/>
                <w:lang w:eastAsia="ko-KR"/>
              </w:rPr>
              <w:t>][ </w:t>
            </w:r>
            <w:r w:rsidRPr="00B073F6">
              <w:rPr>
                <w:lang w:eastAsia="ko-KR"/>
              </w:rPr>
              <w:t>y0</w:t>
            </w:r>
            <w:r w:rsidRPr="00B073F6">
              <w:t> + i </w:t>
            </w:r>
            <w:r w:rsidRPr="00B073F6">
              <w:rPr>
                <w:b/>
                <w:lang w:eastAsia="ko-KR"/>
              </w:rPr>
              <w:t>]</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ae(v)</w:t>
            </w: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tab/>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tab/>
            </w:r>
            <w:r w:rsidRPr="00B073F6">
              <w:tab/>
              <w:t xml:space="preserve">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tab/>
            </w:r>
            <w:r w:rsidRPr="00B073F6">
              <w:tab/>
            </w:r>
            <w:r w:rsidRPr="00B073F6">
              <w:tab/>
              <w:t>if ( DmmDeltaFlag</w:t>
            </w:r>
            <w:r w:rsidRPr="00B073F6">
              <w:rPr>
                <w:b/>
              </w:rPr>
              <w:t>[</w:t>
            </w:r>
            <w:r w:rsidRPr="00B073F6">
              <w:t> x0 + i ][ y0+ j ] &amp;&amp; d</w:t>
            </w:r>
            <w:r w:rsidRPr="00B073F6">
              <w:rPr>
                <w:lang w:eastAsia="ko-KR"/>
              </w:rPr>
              <w:t>mm_dc_2_abs</w:t>
            </w:r>
            <w:r w:rsidRPr="00B073F6">
              <w:rPr>
                <w:b/>
                <w:lang w:eastAsia="ko-KR"/>
              </w:rPr>
              <w:t>[ </w:t>
            </w:r>
            <w:r w:rsidRPr="00B073F6">
              <w:rPr>
                <w:lang w:eastAsia="ko-KR"/>
              </w:rPr>
              <w:t>x0 </w:t>
            </w:r>
            <w:r w:rsidRPr="00B073F6">
              <w:t>+ i </w:t>
            </w:r>
            <w:r w:rsidRPr="00B073F6">
              <w:rPr>
                <w:b/>
                <w:lang w:eastAsia="ko-KR"/>
              </w:rPr>
              <w:t>][ </w:t>
            </w:r>
            <w:r w:rsidRPr="00B073F6">
              <w:rPr>
                <w:lang w:eastAsia="ko-KR"/>
              </w:rPr>
              <w:t>y0</w:t>
            </w:r>
            <w:r w:rsidRPr="00B073F6">
              <w:t> + i </w:t>
            </w:r>
            <w:r w:rsidRPr="00B073F6">
              <w:rPr>
                <w:b/>
                <w:lang w:eastAsia="ko-KR"/>
              </w:rPr>
              <w:t xml:space="preserve">] </w:t>
            </w:r>
            <w:r w:rsidRPr="00B073F6">
              <w:rPr>
                <w:lang w:eastAsia="ko-KR"/>
              </w:rPr>
              <w:t>!= 0 )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tab/>
            </w:r>
            <w:r w:rsidRPr="00B073F6">
              <w:tab/>
            </w:r>
            <w:r w:rsidRPr="00B073F6">
              <w:tab/>
            </w:r>
            <w:r w:rsidRPr="00B073F6">
              <w:tab/>
            </w:r>
            <w:r w:rsidRPr="00B073F6">
              <w:rPr>
                <w:b/>
                <w:lang w:eastAsia="ko-KR"/>
              </w:rPr>
              <w:t>dmm_dc_2_sign_flag[ </w:t>
            </w:r>
            <w:r w:rsidRPr="00B073F6">
              <w:rPr>
                <w:lang w:eastAsia="ko-KR"/>
              </w:rPr>
              <w:t>x0 </w:t>
            </w:r>
            <w:r w:rsidRPr="00B073F6">
              <w:t>+ i </w:t>
            </w:r>
            <w:r w:rsidRPr="00B073F6">
              <w:rPr>
                <w:b/>
                <w:lang w:eastAsia="ko-KR"/>
              </w:rPr>
              <w:t>][ </w:t>
            </w:r>
            <w:r w:rsidRPr="00B073F6">
              <w:rPr>
                <w:lang w:eastAsia="ko-KR"/>
              </w:rPr>
              <w:t>y0</w:t>
            </w:r>
            <w:r w:rsidRPr="00B073F6">
              <w:t> + i </w:t>
            </w:r>
            <w:r w:rsidRPr="00B073F6">
              <w:rPr>
                <w:b/>
                <w:lang w:eastAsia="ko-KR"/>
              </w:rPr>
              <w:t>]</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ae(v)</w:t>
            </w: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t>} else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tab/>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tab/>
            </w:r>
            <w:r w:rsidRPr="00B073F6">
              <w:tab/>
              <w:t>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tab/>
            </w:r>
            <w:r w:rsidRPr="00B073F6">
              <w:tab/>
            </w:r>
            <w:r w:rsidRPr="00B073F6">
              <w:tab/>
              <w:t>if( !dmm_flag</w:t>
            </w:r>
            <w:r w:rsidRPr="00B073F6">
              <w:rPr>
                <w:b/>
              </w:rPr>
              <w:t>[</w:t>
            </w:r>
            <w:r w:rsidRPr="00B073F6">
              <w:t xml:space="preserve"> x0 + i ][ y0+ j ] )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tab/>
            </w:r>
            <w:r w:rsidRPr="00B073F6">
              <w:tab/>
            </w:r>
            <w:r w:rsidRPr="00B073F6">
              <w:tab/>
            </w:r>
            <w:r w:rsidRPr="00B073F6">
              <w:tab/>
            </w:r>
            <w:r w:rsidRPr="00B073F6">
              <w:rPr>
                <w:b/>
              </w:rPr>
              <w:t>prev_intra_luma_pred_flag</w:t>
            </w:r>
            <w:r w:rsidRPr="00B073F6">
              <w:t>[ x0 + i ][ y0+ j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ae(v)</w:t>
            </w: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tab/>
            </w:r>
            <w:r w:rsidRPr="00B073F6">
              <w:tab/>
              <w:t>}</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tab/>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tab/>
            </w:r>
            <w:r w:rsidRPr="00B073F6">
              <w:tab/>
              <w:t>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tab/>
            </w:r>
            <w:r w:rsidRPr="00B073F6">
              <w:tab/>
            </w:r>
            <w:r w:rsidRPr="00B073F6">
              <w:tab/>
              <w:t>if( !dmm_flag</w:t>
            </w:r>
            <w:r w:rsidRPr="00B073F6">
              <w:rPr>
                <w:b/>
              </w:rPr>
              <w:t>[</w:t>
            </w:r>
            <w:r w:rsidRPr="00B073F6">
              <w:t> x0 + i ][ y0+ j ] )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tab/>
            </w:r>
            <w:r w:rsidRPr="00B073F6">
              <w:tab/>
            </w:r>
            <w:r w:rsidRPr="00B073F6">
              <w:tab/>
            </w:r>
            <w:r w:rsidRPr="00B073F6">
              <w:tab/>
              <w:t>if( prev_intra_luma_pred_flag[ x0 + i ][ y0+ j ]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tab/>
            </w:r>
            <w:r w:rsidRPr="00B073F6">
              <w:tab/>
            </w:r>
            <w:r w:rsidRPr="00B073F6">
              <w:tab/>
            </w:r>
            <w:r w:rsidRPr="00B073F6">
              <w:tab/>
            </w:r>
            <w:r w:rsidRPr="00B073F6">
              <w:tab/>
            </w:r>
            <w:r w:rsidRPr="00B073F6">
              <w:rPr>
                <w:b/>
              </w:rPr>
              <w:t>mpm_idx</w:t>
            </w:r>
            <w:r w:rsidRPr="00B073F6">
              <w:t>[ x0 + i ][ y0+ j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ae(v)</w:t>
            </w: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lastRenderedPageBreak/>
              <w:tab/>
            </w:r>
            <w:r w:rsidRPr="00B073F6">
              <w:tab/>
            </w:r>
            <w:r w:rsidRPr="00B073F6">
              <w:tab/>
            </w:r>
            <w:r w:rsidRPr="00B073F6">
              <w:tab/>
            </w:r>
            <w:r w:rsidRPr="00B073F6">
              <w:tab/>
            </w:r>
            <w:r w:rsidRPr="00B073F6">
              <w:tab/>
            </w:r>
            <w:r w:rsidRPr="00B073F6">
              <w:tab/>
            </w:r>
            <w:r w:rsidRPr="00B073F6">
              <w:tab/>
            </w:r>
            <w:r w:rsidRPr="00B073F6">
              <w:tab/>
              <w:t>else</w:t>
            </w:r>
            <w:r>
              <w:t xml:space="preserve">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tab/>
            </w:r>
            <w:r w:rsidRPr="00B073F6">
              <w:tab/>
            </w:r>
            <w:r w:rsidRPr="00B073F6">
              <w:tab/>
            </w:r>
            <w:r w:rsidRPr="00B073F6">
              <w:tab/>
            </w:r>
            <w:r w:rsidRPr="00B073F6">
              <w:tab/>
            </w:r>
            <w:r w:rsidRPr="00B073F6">
              <w:rPr>
                <w:b/>
              </w:rPr>
              <w:t>rem_intra_luma_pred_mode</w:t>
            </w:r>
            <w:r w:rsidRPr="00B073F6">
              <w:t>[ x0 + i ][ y0+ j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ae(v)</w:t>
            </w: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073F6" w:rsidRDefault="006157D7" w:rsidP="00793968">
            <w:pPr>
              <w:pStyle w:val="3Table"/>
            </w:pPr>
            <w:r w:rsidRPr="00564388">
              <w:tab/>
            </w:r>
            <w:r w:rsidRPr="00564388">
              <w:tab/>
            </w:r>
            <w:r w:rsidRPr="00564388">
              <w:tab/>
            </w:r>
            <w:r w:rsidRPr="00564388">
              <w:tab/>
            </w:r>
            <w:r w:rsidRPr="00564388">
              <w:tab/>
            </w:r>
            <w:r w:rsidRPr="00564388">
              <w:tab/>
            </w:r>
            <w:r w:rsidRPr="00564388">
              <w:tab/>
            </w:r>
            <w:r>
              <w:rPr>
                <w:rFonts w:hint="eastAsia"/>
                <w:lang w:eastAsia="ko-KR"/>
              </w:rPr>
              <w:tab/>
            </w:r>
            <w:r w:rsidRPr="00564388">
              <w:tab/>
            </w:r>
            <w:r w:rsidRPr="00564388">
              <w:tab/>
            </w:r>
            <w:r>
              <w:rPr>
                <w:rFonts w:hint="eastAsia"/>
                <w:lang w:eastAsia="ko-KR"/>
              </w:rPr>
              <w:t>if( rem_intra_luma_pred_mode[ x0</w:t>
            </w:r>
            <w:r w:rsidRPr="00564388">
              <w:t> + i</w:t>
            </w:r>
            <w:r>
              <w:rPr>
                <w:rFonts w:hint="eastAsia"/>
                <w:lang w:eastAsia="ko-KR"/>
              </w:rPr>
              <w:t xml:space="preserve"> ][ y0</w:t>
            </w:r>
            <w:r w:rsidRPr="00564388">
              <w:t>+ j</w:t>
            </w:r>
            <w:r>
              <w:rPr>
                <w:rFonts w:hint="eastAsia"/>
                <w:lang w:eastAsia="ko-KR"/>
              </w:rPr>
              <w:t xml:space="preserve"> ] == 31 ) {</w:t>
            </w:r>
          </w:p>
        </w:tc>
        <w:tc>
          <w:tcPr>
            <w:tcW w:w="1152" w:type="dxa"/>
            <w:tcBorders>
              <w:top w:val="single" w:sz="4" w:space="0" w:color="auto"/>
              <w:left w:val="single" w:sz="4" w:space="0" w:color="auto"/>
              <w:bottom w:val="single" w:sz="4" w:space="0" w:color="auto"/>
              <w:right w:val="single" w:sz="4" w:space="0" w:color="auto"/>
            </w:tcBorders>
          </w:tcPr>
          <w:p w:rsidR="006157D7" w:rsidRPr="00B073F6"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073F6" w:rsidRDefault="006157D7" w:rsidP="00793968">
            <w:pPr>
              <w:pStyle w:val="3Table"/>
            </w:pPr>
            <w:r w:rsidRPr="00564388">
              <w:tab/>
            </w:r>
            <w:r w:rsidRPr="00564388">
              <w:tab/>
            </w:r>
            <w:r w:rsidRPr="00564388">
              <w:tab/>
            </w:r>
            <w:r w:rsidRPr="00564388">
              <w:tab/>
            </w:r>
            <w:r w:rsidRPr="00564388">
              <w:tab/>
            </w:r>
            <w:r w:rsidRPr="00564388">
              <w:tab/>
            </w:r>
            <w:r w:rsidRPr="00564388">
              <w:tab/>
            </w:r>
            <w:r>
              <w:rPr>
                <w:rFonts w:hint="eastAsia"/>
                <w:lang w:eastAsia="ko-KR"/>
              </w:rPr>
              <w:tab/>
            </w:r>
            <w:r w:rsidRPr="00564388">
              <w:tab/>
            </w:r>
            <w:r w:rsidRPr="00564388">
              <w:tab/>
            </w:r>
            <w:r>
              <w:rPr>
                <w:rFonts w:hint="eastAsia"/>
                <w:lang w:eastAsia="ko-KR"/>
              </w:rPr>
              <w:tab/>
            </w:r>
            <w:r>
              <w:rPr>
                <w:rFonts w:hint="eastAsia"/>
                <w:b/>
                <w:lang w:eastAsia="ko-KR"/>
              </w:rPr>
              <w:t>edge_intra_flag</w:t>
            </w:r>
            <w:r w:rsidRPr="00564388">
              <w:t>[ x0 + i ][ y0+ j ]</w:t>
            </w:r>
          </w:p>
        </w:tc>
        <w:tc>
          <w:tcPr>
            <w:tcW w:w="1152" w:type="dxa"/>
            <w:tcBorders>
              <w:top w:val="single" w:sz="4" w:space="0" w:color="auto"/>
              <w:left w:val="single" w:sz="4" w:space="0" w:color="auto"/>
              <w:bottom w:val="single" w:sz="4" w:space="0" w:color="auto"/>
              <w:right w:val="single" w:sz="4" w:space="0" w:color="auto"/>
            </w:tcBorders>
          </w:tcPr>
          <w:p w:rsidR="006157D7" w:rsidRPr="00B073F6" w:rsidRDefault="006157D7" w:rsidP="00793968">
            <w:pPr>
              <w:pStyle w:val="3Table"/>
            </w:pPr>
            <w:r w:rsidRPr="00564388">
              <w:t>ae(v)</w:t>
            </w: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073F6" w:rsidRDefault="006157D7" w:rsidP="00793968">
            <w:pPr>
              <w:pStyle w:val="3Table"/>
            </w:pPr>
            <w:r w:rsidRPr="00564388">
              <w:tab/>
            </w:r>
            <w:r w:rsidRPr="00564388">
              <w:tab/>
            </w:r>
            <w:r w:rsidRPr="00564388">
              <w:tab/>
            </w:r>
            <w:r w:rsidRPr="00564388">
              <w:tab/>
            </w:r>
            <w:r w:rsidRPr="00564388">
              <w:tab/>
            </w:r>
            <w:r w:rsidRPr="00564388">
              <w:tab/>
            </w:r>
            <w:r w:rsidRPr="00564388">
              <w:tab/>
            </w:r>
            <w:r>
              <w:rPr>
                <w:rFonts w:hint="eastAsia"/>
                <w:lang w:eastAsia="ko-KR"/>
              </w:rPr>
              <w:tab/>
            </w:r>
            <w:r w:rsidRPr="00564388">
              <w:tab/>
            </w:r>
            <w:r w:rsidRPr="00564388">
              <w:tab/>
            </w:r>
            <w:r w:rsidRPr="00564388">
              <w:tab/>
            </w:r>
            <w:r>
              <w:rPr>
                <w:rFonts w:hint="eastAsia"/>
                <w:lang w:eastAsia="ko-KR"/>
              </w:rPr>
              <w:t>if( edge_intra_flag[ x0</w:t>
            </w:r>
            <w:r w:rsidRPr="00564388">
              <w:t> + i</w:t>
            </w:r>
            <w:r>
              <w:rPr>
                <w:rFonts w:hint="eastAsia"/>
                <w:lang w:eastAsia="ko-KR"/>
              </w:rPr>
              <w:t xml:space="preserve"> ][ y0</w:t>
            </w:r>
            <w:r w:rsidRPr="00564388">
              <w:t>+ j</w:t>
            </w:r>
            <w:r>
              <w:rPr>
                <w:rFonts w:hint="eastAsia"/>
                <w:lang w:eastAsia="ko-KR"/>
              </w:rPr>
              <w:t xml:space="preserve"> ] ) {</w:t>
            </w:r>
          </w:p>
        </w:tc>
        <w:tc>
          <w:tcPr>
            <w:tcW w:w="1152" w:type="dxa"/>
            <w:tcBorders>
              <w:top w:val="single" w:sz="4" w:space="0" w:color="auto"/>
              <w:left w:val="single" w:sz="4" w:space="0" w:color="auto"/>
              <w:bottom w:val="single" w:sz="4" w:space="0" w:color="auto"/>
              <w:right w:val="single" w:sz="4" w:space="0" w:color="auto"/>
            </w:tcBorders>
          </w:tcPr>
          <w:p w:rsidR="006157D7" w:rsidRPr="00B073F6"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073F6" w:rsidRDefault="006157D7" w:rsidP="00793968">
            <w:pPr>
              <w:pStyle w:val="3Table"/>
            </w:pPr>
            <w:r w:rsidRPr="00564388">
              <w:tab/>
            </w:r>
            <w:r w:rsidRPr="00564388">
              <w:tab/>
            </w:r>
            <w:r w:rsidRPr="00564388">
              <w:tab/>
            </w:r>
            <w:r w:rsidRPr="00564388">
              <w:tab/>
            </w:r>
            <w:r w:rsidRPr="00564388">
              <w:tab/>
            </w:r>
            <w:r w:rsidRPr="00564388">
              <w:tab/>
            </w:r>
            <w:r w:rsidRPr="00564388">
              <w:tab/>
            </w:r>
            <w:r>
              <w:rPr>
                <w:rFonts w:hint="eastAsia"/>
                <w:lang w:eastAsia="ko-KR"/>
              </w:rPr>
              <w:tab/>
            </w:r>
            <w:r w:rsidRPr="00564388">
              <w:tab/>
            </w:r>
            <w:r w:rsidRPr="00564388">
              <w:tab/>
            </w:r>
            <w:r w:rsidRPr="00564388">
              <w:tab/>
            </w:r>
            <w:r>
              <w:rPr>
                <w:rFonts w:hint="eastAsia"/>
                <w:lang w:eastAsia="ko-KR"/>
              </w:rPr>
              <w:tab/>
            </w:r>
            <w:del w:id="0" w:author="snowyun" w:date="2012-10-12T19:49:00Z">
              <w:r w:rsidRPr="00D566E1" w:rsidDel="00F3730C">
                <w:rPr>
                  <w:b/>
                  <w:lang w:eastAsia="ko-KR"/>
                </w:rPr>
                <w:delText>edge_start_left</w:delText>
              </w:r>
            </w:del>
            <w:ins w:id="1" w:author="snowyun" w:date="2012-10-12T19:49:00Z">
              <w:r>
                <w:rPr>
                  <w:rFonts w:hint="eastAsia"/>
                  <w:b/>
                  <w:lang w:eastAsia="ko-KR"/>
                </w:rPr>
                <w:t>psip_dir</w:t>
              </w:r>
            </w:ins>
            <w:r w:rsidRPr="00D566E1">
              <w:rPr>
                <w:b/>
                <w:lang w:eastAsia="ko-KR"/>
              </w:rPr>
              <w:t>_flag</w:t>
            </w:r>
            <w:r>
              <w:rPr>
                <w:rFonts w:hint="eastAsia"/>
                <w:lang w:eastAsia="ko-KR"/>
              </w:rPr>
              <w:t>[ x0</w:t>
            </w:r>
            <w:r w:rsidRPr="00564388">
              <w:t> + i</w:t>
            </w:r>
            <w:r>
              <w:rPr>
                <w:rFonts w:hint="eastAsia"/>
                <w:lang w:eastAsia="ko-KR"/>
              </w:rPr>
              <w:t xml:space="preserve"> ][ y0</w:t>
            </w:r>
            <w:r w:rsidRPr="00564388">
              <w:t>+ j</w:t>
            </w:r>
            <w:r>
              <w:rPr>
                <w:rFonts w:hint="eastAsia"/>
                <w:lang w:eastAsia="ko-KR"/>
              </w:rPr>
              <w:t xml:space="preserve"> ]</w:t>
            </w:r>
          </w:p>
        </w:tc>
        <w:tc>
          <w:tcPr>
            <w:tcW w:w="1152" w:type="dxa"/>
            <w:tcBorders>
              <w:top w:val="single" w:sz="4" w:space="0" w:color="auto"/>
              <w:left w:val="single" w:sz="4" w:space="0" w:color="auto"/>
              <w:bottom w:val="single" w:sz="4" w:space="0" w:color="auto"/>
              <w:right w:val="single" w:sz="4" w:space="0" w:color="auto"/>
            </w:tcBorders>
          </w:tcPr>
          <w:p w:rsidR="006157D7" w:rsidRPr="00B073F6" w:rsidRDefault="006157D7" w:rsidP="00793968">
            <w:pPr>
              <w:pStyle w:val="3Table"/>
            </w:pPr>
            <w:r w:rsidRPr="00564388">
              <w:t>ae(v)</w:t>
            </w:r>
          </w:p>
        </w:tc>
      </w:tr>
      <w:tr w:rsidR="006157D7" w:rsidRPr="00B72792" w:rsidTr="00793968">
        <w:trPr>
          <w:cantSplit/>
          <w:trHeight w:val="204"/>
          <w:jc w:val="center"/>
          <w:ins w:id="2" w:author="snowyun" w:date="2012-10-12T19:49:00Z"/>
        </w:trPr>
        <w:tc>
          <w:tcPr>
            <w:tcW w:w="8600" w:type="dxa"/>
            <w:tcBorders>
              <w:top w:val="single" w:sz="4" w:space="0" w:color="auto"/>
              <w:left w:val="single" w:sz="4" w:space="0" w:color="auto"/>
              <w:bottom w:val="single" w:sz="4" w:space="0" w:color="auto"/>
              <w:right w:val="single" w:sz="4" w:space="0" w:color="auto"/>
            </w:tcBorders>
          </w:tcPr>
          <w:p w:rsidR="006157D7" w:rsidRPr="00564388" w:rsidRDefault="006157D7" w:rsidP="00FE7FCF">
            <w:pPr>
              <w:pStyle w:val="3Table"/>
              <w:rPr>
                <w:ins w:id="3" w:author="snowyun" w:date="2012-10-12T19:49:00Z"/>
                <w:lang w:eastAsia="ko-KR"/>
              </w:rPr>
            </w:pPr>
            <w:ins w:id="4" w:author="snowyun" w:date="2012-10-12T19:49:00Z">
              <w:r>
                <w:rPr>
                  <w:rFonts w:hint="eastAsia"/>
                  <w:lang w:eastAsia="ko-KR"/>
                </w:rPr>
                <w:t xml:space="preserve">                                edge_dir = 0</w:t>
              </w:r>
            </w:ins>
          </w:p>
        </w:tc>
        <w:tc>
          <w:tcPr>
            <w:tcW w:w="1152" w:type="dxa"/>
            <w:tcBorders>
              <w:top w:val="single" w:sz="4" w:space="0" w:color="auto"/>
              <w:left w:val="single" w:sz="4" w:space="0" w:color="auto"/>
              <w:bottom w:val="single" w:sz="4" w:space="0" w:color="auto"/>
              <w:right w:val="single" w:sz="4" w:space="0" w:color="auto"/>
            </w:tcBorders>
          </w:tcPr>
          <w:p w:rsidR="006157D7" w:rsidRPr="00564388" w:rsidRDefault="006157D7" w:rsidP="00793968">
            <w:pPr>
              <w:pStyle w:val="3Table"/>
              <w:rPr>
                <w:ins w:id="5" w:author="snowyun" w:date="2012-10-12T19:49:00Z"/>
              </w:rPr>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073F6" w:rsidRDefault="006157D7" w:rsidP="00793968">
            <w:pPr>
              <w:pStyle w:val="3Table"/>
            </w:pPr>
            <w:del w:id="6" w:author="snowyun" w:date="2012-10-12T19:49:00Z">
              <w:r w:rsidRPr="00564388" w:rsidDel="00F3730C">
                <w:tab/>
              </w:r>
              <w:r w:rsidRPr="00564388" w:rsidDel="00F3730C">
                <w:tab/>
              </w:r>
              <w:r w:rsidRPr="00564388" w:rsidDel="00F3730C">
                <w:tab/>
              </w:r>
              <w:r w:rsidRPr="00564388" w:rsidDel="00F3730C">
                <w:tab/>
              </w:r>
              <w:r w:rsidRPr="00564388" w:rsidDel="00F3730C">
                <w:tab/>
              </w:r>
              <w:r w:rsidRPr="00564388" w:rsidDel="00F3730C">
                <w:tab/>
              </w:r>
              <w:r w:rsidRPr="00564388" w:rsidDel="00F3730C">
                <w:tab/>
              </w:r>
              <w:r w:rsidDel="00F3730C">
                <w:rPr>
                  <w:rFonts w:hint="eastAsia"/>
                  <w:lang w:eastAsia="ko-KR"/>
                </w:rPr>
                <w:tab/>
              </w:r>
              <w:r w:rsidRPr="00564388" w:rsidDel="00F3730C">
                <w:tab/>
              </w:r>
              <w:r w:rsidRPr="00564388" w:rsidDel="00F3730C">
                <w:tab/>
              </w:r>
              <w:r w:rsidRPr="00564388" w:rsidDel="00F3730C">
                <w:tab/>
              </w:r>
              <w:r w:rsidDel="00F3730C">
                <w:rPr>
                  <w:rFonts w:hint="eastAsia"/>
                  <w:lang w:eastAsia="ko-KR"/>
                </w:rPr>
                <w:tab/>
              </w:r>
              <w:r w:rsidRPr="002D4061" w:rsidDel="00F3730C">
                <w:rPr>
                  <w:rFonts w:hint="eastAsia"/>
                  <w:b/>
                  <w:lang w:eastAsia="ko-KR"/>
                </w:rPr>
                <w:delText>edge_start_</w:delText>
              </w:r>
              <w:r w:rsidDel="00F3730C">
                <w:rPr>
                  <w:rFonts w:hint="eastAsia"/>
                  <w:b/>
                  <w:lang w:eastAsia="ko-KR"/>
                </w:rPr>
                <w:delText>position</w:delText>
              </w:r>
              <w:r w:rsidDel="00F3730C">
                <w:rPr>
                  <w:rFonts w:hint="eastAsia"/>
                  <w:lang w:eastAsia="ko-KR"/>
                </w:rPr>
                <w:delText>[ x0</w:delText>
              </w:r>
              <w:r w:rsidRPr="00564388" w:rsidDel="00F3730C">
                <w:delText> + i</w:delText>
              </w:r>
              <w:r w:rsidDel="00F3730C">
                <w:rPr>
                  <w:rFonts w:hint="eastAsia"/>
                  <w:lang w:eastAsia="ko-KR"/>
                </w:rPr>
                <w:delText xml:space="preserve"> ][ y0</w:delText>
              </w:r>
              <w:r w:rsidRPr="00564388" w:rsidDel="00F3730C">
                <w:delText>+ j</w:delText>
              </w:r>
              <w:r w:rsidDel="00F3730C">
                <w:rPr>
                  <w:rFonts w:hint="eastAsia"/>
                  <w:lang w:eastAsia="ko-KR"/>
                </w:rPr>
                <w:delText xml:space="preserve"> ]</w:delText>
              </w:r>
            </w:del>
          </w:p>
        </w:tc>
        <w:tc>
          <w:tcPr>
            <w:tcW w:w="1152" w:type="dxa"/>
            <w:tcBorders>
              <w:top w:val="single" w:sz="4" w:space="0" w:color="auto"/>
              <w:left w:val="single" w:sz="4" w:space="0" w:color="auto"/>
              <w:bottom w:val="single" w:sz="4" w:space="0" w:color="auto"/>
              <w:right w:val="single" w:sz="4" w:space="0" w:color="auto"/>
            </w:tcBorders>
          </w:tcPr>
          <w:p w:rsidR="006157D7" w:rsidRPr="00B073F6" w:rsidRDefault="006157D7" w:rsidP="00793968">
            <w:pPr>
              <w:pStyle w:val="3Table"/>
            </w:pPr>
            <w:del w:id="7" w:author="snowyun" w:date="2012-10-12T19:49:00Z">
              <w:r w:rsidRPr="00564388" w:rsidDel="00F3730C">
                <w:delText>ae(v)</w:delText>
              </w:r>
            </w:del>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073F6" w:rsidRDefault="006157D7" w:rsidP="00793968">
            <w:pPr>
              <w:pStyle w:val="3Table"/>
            </w:pPr>
            <w:del w:id="8" w:author="snowyun" w:date="2012-10-12T19:49:00Z">
              <w:r w:rsidRPr="00564388" w:rsidDel="00F3730C">
                <w:tab/>
              </w:r>
              <w:r w:rsidRPr="00564388" w:rsidDel="00F3730C">
                <w:tab/>
              </w:r>
              <w:r w:rsidRPr="00564388" w:rsidDel="00F3730C">
                <w:tab/>
              </w:r>
              <w:r w:rsidRPr="00564388" w:rsidDel="00F3730C">
                <w:tab/>
              </w:r>
              <w:r w:rsidRPr="00564388" w:rsidDel="00F3730C">
                <w:tab/>
              </w:r>
              <w:r w:rsidRPr="00564388" w:rsidDel="00F3730C">
                <w:tab/>
              </w:r>
              <w:r w:rsidRPr="00564388" w:rsidDel="00F3730C">
                <w:tab/>
              </w:r>
              <w:r w:rsidDel="00F3730C">
                <w:rPr>
                  <w:rFonts w:hint="eastAsia"/>
                  <w:lang w:eastAsia="ko-KR"/>
                </w:rPr>
                <w:tab/>
              </w:r>
              <w:r w:rsidRPr="00564388" w:rsidDel="00F3730C">
                <w:tab/>
              </w:r>
              <w:r w:rsidRPr="00564388" w:rsidDel="00F3730C">
                <w:tab/>
              </w:r>
              <w:r w:rsidRPr="00564388" w:rsidDel="00F3730C">
                <w:tab/>
              </w:r>
              <w:r w:rsidDel="00F3730C">
                <w:rPr>
                  <w:rFonts w:hint="eastAsia"/>
                  <w:lang w:eastAsia="ko-KR"/>
                </w:rPr>
                <w:tab/>
              </w:r>
              <w:r w:rsidRPr="002D4061" w:rsidDel="00F3730C">
                <w:rPr>
                  <w:rFonts w:hint="eastAsia"/>
                  <w:b/>
                  <w:lang w:eastAsia="ko-KR"/>
                </w:rPr>
                <w:delText>edge_</w:delText>
              </w:r>
              <w:r w:rsidDel="00F3730C">
                <w:rPr>
                  <w:rFonts w:hint="eastAsia"/>
                  <w:b/>
                  <w:lang w:eastAsia="ko-KR"/>
                </w:rPr>
                <w:delText>count_minus1</w:delText>
              </w:r>
              <w:r w:rsidDel="00F3730C">
                <w:rPr>
                  <w:rFonts w:hint="eastAsia"/>
                  <w:lang w:eastAsia="ko-KR"/>
                </w:rPr>
                <w:delText>[ x0</w:delText>
              </w:r>
              <w:r w:rsidRPr="00564388" w:rsidDel="00F3730C">
                <w:delText> + i</w:delText>
              </w:r>
              <w:r w:rsidDel="00F3730C">
                <w:rPr>
                  <w:rFonts w:hint="eastAsia"/>
                  <w:lang w:eastAsia="ko-KR"/>
                </w:rPr>
                <w:delText xml:space="preserve"> ][ y0</w:delText>
              </w:r>
              <w:r w:rsidRPr="00564388" w:rsidDel="00F3730C">
                <w:delText>+ j</w:delText>
              </w:r>
              <w:r w:rsidDel="00F3730C">
                <w:rPr>
                  <w:rFonts w:hint="eastAsia"/>
                  <w:lang w:eastAsia="ko-KR"/>
                </w:rPr>
                <w:delText xml:space="preserve"> ]</w:delText>
              </w:r>
            </w:del>
          </w:p>
        </w:tc>
        <w:tc>
          <w:tcPr>
            <w:tcW w:w="1152" w:type="dxa"/>
            <w:tcBorders>
              <w:top w:val="single" w:sz="4" w:space="0" w:color="auto"/>
              <w:left w:val="single" w:sz="4" w:space="0" w:color="auto"/>
              <w:bottom w:val="single" w:sz="4" w:space="0" w:color="auto"/>
              <w:right w:val="single" w:sz="4" w:space="0" w:color="auto"/>
            </w:tcBorders>
          </w:tcPr>
          <w:p w:rsidR="006157D7" w:rsidRPr="00B073F6" w:rsidRDefault="006157D7" w:rsidP="00793968">
            <w:pPr>
              <w:pStyle w:val="3Table"/>
            </w:pPr>
            <w:del w:id="9" w:author="snowyun" w:date="2012-10-12T19:49:00Z">
              <w:r w:rsidRPr="00564388" w:rsidDel="00F3730C">
                <w:delText>ae(v)</w:delText>
              </w:r>
            </w:del>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073F6" w:rsidRDefault="006157D7" w:rsidP="00793968">
            <w:pPr>
              <w:pStyle w:val="3Table"/>
            </w:pPr>
            <w:r w:rsidRPr="00564388">
              <w:tab/>
            </w:r>
            <w:r w:rsidRPr="00564388">
              <w:tab/>
            </w:r>
            <w:r w:rsidRPr="00564388">
              <w:tab/>
            </w:r>
            <w:r w:rsidRPr="00564388">
              <w:tab/>
            </w:r>
            <w:r w:rsidRPr="00564388">
              <w:tab/>
            </w:r>
            <w:r w:rsidRPr="00564388">
              <w:tab/>
            </w:r>
            <w:r w:rsidRPr="00564388">
              <w:tab/>
            </w:r>
            <w:r>
              <w:rPr>
                <w:rFonts w:hint="eastAsia"/>
                <w:lang w:eastAsia="ko-KR"/>
              </w:rPr>
              <w:tab/>
            </w:r>
            <w:r w:rsidRPr="00564388">
              <w:tab/>
            </w:r>
            <w:r w:rsidRPr="00564388">
              <w:tab/>
            </w:r>
            <w:r w:rsidRPr="00564388">
              <w:tab/>
            </w:r>
            <w:r>
              <w:rPr>
                <w:rFonts w:hint="eastAsia"/>
                <w:lang w:eastAsia="ko-KR"/>
              </w:rPr>
              <w:tab/>
              <w:t>for( k = 0; k &lt;</w:t>
            </w:r>
            <w:del w:id="10" w:author="snowyun" w:date="2012-10-12T19:50:00Z">
              <w:r w:rsidDel="00F3730C">
                <w:rPr>
                  <w:rFonts w:hint="eastAsia"/>
                  <w:lang w:eastAsia="ko-KR"/>
                </w:rPr>
                <w:delText>= edge_count_minus1</w:delText>
              </w:r>
            </w:del>
            <w:ins w:id="11" w:author="snowyun" w:date="2012-10-12T19:52:00Z">
              <w:r>
                <w:rPr>
                  <w:rFonts w:hint="eastAsia"/>
                  <w:lang w:eastAsia="ko-KR"/>
                </w:rPr>
                <w:t>pbOffset</w:t>
              </w:r>
            </w:ins>
            <w:r>
              <w:rPr>
                <w:rFonts w:hint="eastAsia"/>
                <w:lang w:eastAsia="ko-KR"/>
              </w:rPr>
              <w:t xml:space="preserve">; k++ ) </w:t>
            </w:r>
            <w:ins w:id="12" w:author="snowyun" w:date="2012-10-12T19:52:00Z">
              <w:r>
                <w:rPr>
                  <w:rFonts w:hint="eastAsia"/>
                  <w:lang w:eastAsia="ko-KR"/>
                </w:rPr>
                <w:t>{</w:t>
              </w:r>
            </w:ins>
          </w:p>
        </w:tc>
        <w:tc>
          <w:tcPr>
            <w:tcW w:w="1152" w:type="dxa"/>
            <w:tcBorders>
              <w:top w:val="single" w:sz="4" w:space="0" w:color="auto"/>
              <w:left w:val="single" w:sz="4" w:space="0" w:color="auto"/>
              <w:bottom w:val="single" w:sz="4" w:space="0" w:color="auto"/>
              <w:right w:val="single" w:sz="4" w:space="0" w:color="auto"/>
            </w:tcBorders>
          </w:tcPr>
          <w:p w:rsidR="006157D7" w:rsidRPr="00B073F6"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073F6" w:rsidRDefault="006157D7" w:rsidP="00793968">
            <w:pPr>
              <w:pStyle w:val="3Table"/>
            </w:pPr>
            <w:r w:rsidRPr="00564388">
              <w:tab/>
            </w:r>
            <w:r w:rsidRPr="00564388">
              <w:tab/>
            </w:r>
            <w:r w:rsidRPr="00564388">
              <w:tab/>
            </w:r>
            <w:r w:rsidRPr="00564388">
              <w:tab/>
            </w:r>
            <w:r w:rsidRPr="00564388">
              <w:tab/>
            </w:r>
            <w:r w:rsidRPr="00564388">
              <w:tab/>
            </w:r>
            <w:r w:rsidRPr="00564388">
              <w:tab/>
            </w:r>
            <w:r>
              <w:rPr>
                <w:rFonts w:hint="eastAsia"/>
                <w:lang w:eastAsia="ko-KR"/>
              </w:rPr>
              <w:tab/>
            </w:r>
            <w:r w:rsidRPr="00564388">
              <w:tab/>
            </w:r>
            <w:r w:rsidRPr="00564388">
              <w:tab/>
            </w:r>
            <w:r w:rsidRPr="00564388">
              <w:tab/>
            </w:r>
            <w:r>
              <w:rPr>
                <w:rFonts w:hint="eastAsia"/>
                <w:lang w:eastAsia="ko-KR"/>
              </w:rPr>
              <w:tab/>
            </w:r>
            <w:r>
              <w:rPr>
                <w:lang w:eastAsia="ko-KR"/>
              </w:rPr>
              <w:tab/>
            </w:r>
            <w:del w:id="13" w:author="snowyun" w:date="2012-10-12T19:52:00Z">
              <w:r w:rsidRPr="00D566E1" w:rsidDel="005F3A23">
                <w:rPr>
                  <w:b/>
                  <w:lang w:eastAsia="ko-KR"/>
                </w:rPr>
                <w:delText>edge</w:delText>
              </w:r>
            </w:del>
            <w:ins w:id="14" w:author="snowyun" w:date="2012-10-12T19:52:00Z">
              <w:r>
                <w:rPr>
                  <w:rFonts w:hint="eastAsia"/>
                  <w:b/>
                  <w:lang w:eastAsia="ko-KR"/>
                </w:rPr>
                <w:t>psip</w:t>
              </w:r>
            </w:ins>
            <w:r w:rsidRPr="00D566E1">
              <w:rPr>
                <w:b/>
                <w:lang w:eastAsia="ko-KR"/>
              </w:rPr>
              <w:t>_code</w:t>
            </w:r>
            <w:r>
              <w:rPr>
                <w:rFonts w:hint="eastAsia"/>
                <w:lang w:eastAsia="ko-KR"/>
              </w:rPr>
              <w:t>[k]</w:t>
            </w:r>
          </w:p>
        </w:tc>
        <w:tc>
          <w:tcPr>
            <w:tcW w:w="1152" w:type="dxa"/>
            <w:tcBorders>
              <w:top w:val="single" w:sz="4" w:space="0" w:color="auto"/>
              <w:left w:val="single" w:sz="4" w:space="0" w:color="auto"/>
              <w:bottom w:val="single" w:sz="4" w:space="0" w:color="auto"/>
              <w:right w:val="single" w:sz="4" w:space="0" w:color="auto"/>
            </w:tcBorders>
          </w:tcPr>
          <w:p w:rsidR="006157D7" w:rsidRPr="00B073F6" w:rsidRDefault="006157D7" w:rsidP="00793968">
            <w:pPr>
              <w:pStyle w:val="3Table"/>
            </w:pPr>
            <w:r>
              <w:rPr>
                <w:rFonts w:hint="eastAsia"/>
                <w:lang w:eastAsia="ko-KR"/>
              </w:rPr>
              <w:t>ae(v)</w:t>
            </w:r>
          </w:p>
        </w:tc>
      </w:tr>
      <w:tr w:rsidR="006157D7" w:rsidRPr="00B72792" w:rsidTr="00793968">
        <w:trPr>
          <w:cantSplit/>
          <w:trHeight w:val="204"/>
          <w:jc w:val="center"/>
          <w:ins w:id="15" w:author="snowyun" w:date="2012-10-12T19:52:00Z"/>
        </w:trPr>
        <w:tc>
          <w:tcPr>
            <w:tcW w:w="8600" w:type="dxa"/>
            <w:tcBorders>
              <w:top w:val="single" w:sz="4" w:space="0" w:color="auto"/>
              <w:left w:val="single" w:sz="4" w:space="0" w:color="auto"/>
              <w:bottom w:val="single" w:sz="4" w:space="0" w:color="auto"/>
              <w:right w:val="single" w:sz="4" w:space="0" w:color="auto"/>
            </w:tcBorders>
          </w:tcPr>
          <w:p w:rsidR="006157D7" w:rsidRPr="00564388" w:rsidRDefault="006157D7" w:rsidP="00FE7FCF">
            <w:pPr>
              <w:pStyle w:val="3Table"/>
              <w:rPr>
                <w:ins w:id="16" w:author="snowyun" w:date="2012-10-12T19:52:00Z"/>
                <w:lang w:eastAsia="ko-KR"/>
              </w:rPr>
            </w:pPr>
            <w:ins w:id="17" w:author="snowyun" w:date="2012-10-12T19:52:00Z">
              <w:r>
                <w:rPr>
                  <w:rFonts w:hint="eastAsia"/>
                  <w:lang w:eastAsia="ko-KR"/>
                </w:rPr>
                <w:t xml:space="preserve">                                </w:t>
              </w:r>
              <w:r>
                <w:rPr>
                  <w:lang w:eastAsia="ko-KR"/>
                </w:rPr>
                <w:t xml:space="preserve">if </w:t>
              </w:r>
              <w:r>
                <w:rPr>
                  <w:rFonts w:hint="eastAsia"/>
                  <w:lang w:eastAsia="ko-KR"/>
                </w:rPr>
                <w:t>(psip_code[k] &gt; 0 ) edge_dir = 0</w:t>
              </w:r>
            </w:ins>
          </w:p>
        </w:tc>
        <w:tc>
          <w:tcPr>
            <w:tcW w:w="1152" w:type="dxa"/>
            <w:tcBorders>
              <w:top w:val="single" w:sz="4" w:space="0" w:color="auto"/>
              <w:left w:val="single" w:sz="4" w:space="0" w:color="auto"/>
              <w:bottom w:val="single" w:sz="4" w:space="0" w:color="auto"/>
              <w:right w:val="single" w:sz="4" w:space="0" w:color="auto"/>
            </w:tcBorders>
          </w:tcPr>
          <w:p w:rsidR="006157D7" w:rsidRDefault="006157D7" w:rsidP="00793968">
            <w:pPr>
              <w:pStyle w:val="3Table"/>
              <w:rPr>
                <w:ins w:id="18" w:author="snowyun" w:date="2012-10-12T19:52:00Z"/>
                <w:lang w:eastAsia="ko-KR"/>
              </w:rPr>
            </w:pPr>
          </w:p>
        </w:tc>
      </w:tr>
      <w:tr w:rsidR="006157D7" w:rsidRPr="00B72792" w:rsidTr="00793968">
        <w:trPr>
          <w:cantSplit/>
          <w:trHeight w:val="204"/>
          <w:jc w:val="center"/>
          <w:ins w:id="19" w:author="snowyun" w:date="2012-10-12T19:52:00Z"/>
        </w:trPr>
        <w:tc>
          <w:tcPr>
            <w:tcW w:w="8600" w:type="dxa"/>
            <w:tcBorders>
              <w:top w:val="single" w:sz="4" w:space="0" w:color="auto"/>
              <w:left w:val="single" w:sz="4" w:space="0" w:color="auto"/>
              <w:bottom w:val="single" w:sz="4" w:space="0" w:color="auto"/>
              <w:right w:val="single" w:sz="4" w:space="0" w:color="auto"/>
            </w:tcBorders>
          </w:tcPr>
          <w:p w:rsidR="006157D7" w:rsidRDefault="006157D7" w:rsidP="00793968">
            <w:pPr>
              <w:pStyle w:val="3Table"/>
              <w:ind w:firstLineChars="1600" w:firstLine="3200"/>
              <w:rPr>
                <w:ins w:id="20" w:author="snowyun" w:date="2012-10-12T19:52:00Z"/>
                <w:lang w:eastAsia="ko-KR"/>
              </w:rPr>
            </w:pPr>
            <w:ins w:id="21" w:author="snowyun" w:date="2012-10-12T19:53:00Z">
              <w:r>
                <w:rPr>
                  <w:rFonts w:hint="eastAsia"/>
                  <w:lang w:eastAsia="ko-KR"/>
                </w:rPr>
                <w:t>else if( psip_code[k] &lt; 0 )  edge_dir = 1</w:t>
              </w:r>
            </w:ins>
          </w:p>
        </w:tc>
        <w:tc>
          <w:tcPr>
            <w:tcW w:w="1152" w:type="dxa"/>
            <w:tcBorders>
              <w:top w:val="single" w:sz="4" w:space="0" w:color="auto"/>
              <w:left w:val="single" w:sz="4" w:space="0" w:color="auto"/>
              <w:bottom w:val="single" w:sz="4" w:space="0" w:color="auto"/>
              <w:right w:val="single" w:sz="4" w:space="0" w:color="auto"/>
            </w:tcBorders>
          </w:tcPr>
          <w:p w:rsidR="006157D7" w:rsidRDefault="006157D7" w:rsidP="00793968">
            <w:pPr>
              <w:pStyle w:val="3Table"/>
              <w:rPr>
                <w:ins w:id="22" w:author="snowyun" w:date="2012-10-12T19:52:00Z"/>
                <w:lang w:eastAsia="ko-KR"/>
              </w:rPr>
            </w:pPr>
          </w:p>
        </w:tc>
      </w:tr>
      <w:tr w:rsidR="006157D7" w:rsidRPr="00B72792" w:rsidTr="00793968">
        <w:trPr>
          <w:cantSplit/>
          <w:trHeight w:val="204"/>
          <w:jc w:val="center"/>
          <w:ins w:id="23" w:author="snowyun" w:date="2012-10-12T19:53:00Z"/>
        </w:trPr>
        <w:tc>
          <w:tcPr>
            <w:tcW w:w="8600" w:type="dxa"/>
            <w:tcBorders>
              <w:top w:val="single" w:sz="4" w:space="0" w:color="auto"/>
              <w:left w:val="single" w:sz="4" w:space="0" w:color="auto"/>
              <w:bottom w:val="single" w:sz="4" w:space="0" w:color="auto"/>
              <w:right w:val="single" w:sz="4" w:space="0" w:color="auto"/>
            </w:tcBorders>
          </w:tcPr>
          <w:p w:rsidR="006157D7" w:rsidRDefault="006157D7" w:rsidP="00793968">
            <w:pPr>
              <w:pStyle w:val="3Table"/>
              <w:ind w:firstLineChars="1450" w:firstLine="2900"/>
              <w:rPr>
                <w:ins w:id="24" w:author="snowyun" w:date="2012-10-12T19:53:00Z"/>
                <w:lang w:eastAsia="ko-KR"/>
              </w:rPr>
            </w:pPr>
            <w:ins w:id="25" w:author="snowyun" w:date="2012-10-12T19:53:00Z">
              <w:r>
                <w:rPr>
                  <w:rFonts w:hint="eastAsia"/>
                  <w:lang w:eastAsia="ko-KR"/>
                </w:rPr>
                <w:t>}</w:t>
              </w:r>
            </w:ins>
          </w:p>
        </w:tc>
        <w:tc>
          <w:tcPr>
            <w:tcW w:w="1152" w:type="dxa"/>
            <w:tcBorders>
              <w:top w:val="single" w:sz="4" w:space="0" w:color="auto"/>
              <w:left w:val="single" w:sz="4" w:space="0" w:color="auto"/>
              <w:bottom w:val="single" w:sz="4" w:space="0" w:color="auto"/>
              <w:right w:val="single" w:sz="4" w:space="0" w:color="auto"/>
            </w:tcBorders>
          </w:tcPr>
          <w:p w:rsidR="006157D7" w:rsidRDefault="006157D7" w:rsidP="00793968">
            <w:pPr>
              <w:pStyle w:val="3Table"/>
              <w:rPr>
                <w:ins w:id="26" w:author="snowyun" w:date="2012-10-12T19:53:00Z"/>
                <w:lang w:eastAsia="ko-KR"/>
              </w:rPr>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073F6" w:rsidRDefault="006157D7" w:rsidP="00793968">
            <w:pPr>
              <w:pStyle w:val="3Table"/>
            </w:pPr>
            <w:r w:rsidRPr="00564388">
              <w:tab/>
            </w:r>
            <w:r w:rsidRPr="00564388">
              <w:tab/>
            </w:r>
            <w:r w:rsidRPr="00564388">
              <w:tab/>
            </w:r>
            <w:r w:rsidRPr="00564388">
              <w:tab/>
            </w:r>
            <w:r w:rsidRPr="00564388">
              <w:tab/>
            </w:r>
            <w:r w:rsidRPr="00564388">
              <w:tab/>
            </w:r>
            <w:r w:rsidRPr="00564388">
              <w:tab/>
            </w:r>
            <w:r>
              <w:rPr>
                <w:rFonts w:hint="eastAsia"/>
                <w:lang w:eastAsia="ko-KR"/>
              </w:rPr>
              <w:tab/>
            </w:r>
            <w:r w:rsidRPr="00564388">
              <w:tab/>
            </w:r>
            <w:r w:rsidRPr="00564388">
              <w:tab/>
            </w:r>
            <w:r w:rsidRPr="00564388">
              <w:tab/>
            </w:r>
            <w:r>
              <w:rPr>
                <w:rFonts w:hint="eastAsia"/>
                <w:lang w:eastAsia="ko-KR"/>
              </w:rPr>
              <w:tab/>
            </w:r>
            <w:r w:rsidRPr="002D4061">
              <w:rPr>
                <w:rFonts w:hint="eastAsia"/>
                <w:b/>
                <w:lang w:eastAsia="ko-KR"/>
              </w:rPr>
              <w:t>edge_</w:t>
            </w:r>
            <w:r>
              <w:rPr>
                <w:rFonts w:hint="eastAsia"/>
                <w:b/>
                <w:lang w:eastAsia="ko-KR"/>
              </w:rPr>
              <w:t>dc_flag</w:t>
            </w:r>
            <w:r>
              <w:rPr>
                <w:rFonts w:hint="eastAsia"/>
                <w:lang w:eastAsia="ko-KR"/>
              </w:rPr>
              <w:t>[ x0</w:t>
            </w:r>
            <w:r w:rsidRPr="00564388">
              <w:t> + i</w:t>
            </w:r>
            <w:r>
              <w:rPr>
                <w:rFonts w:hint="eastAsia"/>
                <w:lang w:eastAsia="ko-KR"/>
              </w:rPr>
              <w:t xml:space="preserve"> ][ y0</w:t>
            </w:r>
            <w:r w:rsidRPr="00564388">
              <w:t>+ j</w:t>
            </w:r>
            <w:r>
              <w:rPr>
                <w:rFonts w:hint="eastAsia"/>
                <w:lang w:eastAsia="ko-KR"/>
              </w:rPr>
              <w:t xml:space="preserve"> ]</w:t>
            </w:r>
          </w:p>
        </w:tc>
        <w:tc>
          <w:tcPr>
            <w:tcW w:w="1152" w:type="dxa"/>
            <w:tcBorders>
              <w:top w:val="single" w:sz="4" w:space="0" w:color="auto"/>
              <w:left w:val="single" w:sz="4" w:space="0" w:color="auto"/>
              <w:bottom w:val="single" w:sz="4" w:space="0" w:color="auto"/>
              <w:right w:val="single" w:sz="4" w:space="0" w:color="auto"/>
            </w:tcBorders>
          </w:tcPr>
          <w:p w:rsidR="006157D7" w:rsidRPr="00B073F6" w:rsidRDefault="006157D7" w:rsidP="00793968">
            <w:pPr>
              <w:pStyle w:val="3Table"/>
            </w:pPr>
            <w:r>
              <w:rPr>
                <w:rFonts w:hint="eastAsia"/>
                <w:lang w:eastAsia="ko-KR"/>
              </w:rPr>
              <w:t>ae(v)</w:t>
            </w: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073F6" w:rsidRDefault="006157D7" w:rsidP="00793968">
            <w:pPr>
              <w:pStyle w:val="3Table"/>
            </w:pPr>
            <w:r w:rsidRPr="00564388">
              <w:tab/>
            </w:r>
            <w:r w:rsidRPr="00564388">
              <w:tab/>
            </w:r>
            <w:r w:rsidRPr="00564388">
              <w:tab/>
            </w:r>
            <w:r w:rsidRPr="00564388">
              <w:tab/>
            </w:r>
            <w:r w:rsidRPr="00564388">
              <w:tab/>
            </w:r>
            <w:r w:rsidRPr="00564388">
              <w:tab/>
            </w:r>
            <w:r w:rsidRPr="00564388">
              <w:tab/>
            </w:r>
            <w:r>
              <w:rPr>
                <w:rFonts w:hint="eastAsia"/>
                <w:lang w:eastAsia="ko-KR"/>
              </w:rPr>
              <w:tab/>
            </w:r>
            <w:r w:rsidRPr="00564388">
              <w:tab/>
            </w:r>
            <w:r w:rsidRPr="00564388">
              <w:tab/>
            </w:r>
            <w:r w:rsidRPr="00564388">
              <w:tab/>
            </w:r>
            <w:r>
              <w:rPr>
                <w:rFonts w:hint="eastAsia"/>
                <w:lang w:eastAsia="ko-KR"/>
              </w:rPr>
              <w:tab/>
              <w:t>if( edge_dc_flag[ x0</w:t>
            </w:r>
            <w:r w:rsidRPr="00564388">
              <w:t> + i</w:t>
            </w:r>
            <w:r>
              <w:rPr>
                <w:rFonts w:hint="eastAsia"/>
                <w:lang w:eastAsia="ko-KR"/>
              </w:rPr>
              <w:t xml:space="preserve"> ][ y0</w:t>
            </w:r>
            <w:r w:rsidRPr="00564388">
              <w:t>+ j</w:t>
            </w:r>
            <w:r>
              <w:rPr>
                <w:rFonts w:hint="eastAsia"/>
                <w:lang w:eastAsia="ko-KR"/>
              </w:rPr>
              <w:t xml:space="preserve"> ] ) {</w:t>
            </w:r>
          </w:p>
        </w:tc>
        <w:tc>
          <w:tcPr>
            <w:tcW w:w="1152" w:type="dxa"/>
            <w:tcBorders>
              <w:top w:val="single" w:sz="4" w:space="0" w:color="auto"/>
              <w:left w:val="single" w:sz="4" w:space="0" w:color="auto"/>
              <w:bottom w:val="single" w:sz="4" w:space="0" w:color="auto"/>
              <w:right w:val="single" w:sz="4" w:space="0" w:color="auto"/>
            </w:tcBorders>
          </w:tcPr>
          <w:p w:rsidR="006157D7" w:rsidRPr="00B073F6"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073F6" w:rsidRDefault="006157D7" w:rsidP="00793968">
            <w:pPr>
              <w:pStyle w:val="3Table"/>
            </w:pPr>
            <w:r w:rsidRPr="00564388">
              <w:tab/>
            </w:r>
            <w:r w:rsidRPr="00564388">
              <w:tab/>
            </w:r>
            <w:r w:rsidRPr="00564388">
              <w:tab/>
            </w:r>
            <w:r w:rsidRPr="00564388">
              <w:tab/>
            </w:r>
            <w:r w:rsidRPr="00564388">
              <w:tab/>
            </w:r>
            <w:r w:rsidRPr="00564388">
              <w:tab/>
            </w:r>
            <w:r w:rsidRPr="00564388">
              <w:tab/>
            </w:r>
            <w:r w:rsidRPr="00564388">
              <w:tab/>
            </w:r>
            <w:r w:rsidRPr="00564388">
              <w:tab/>
            </w:r>
            <w:r w:rsidRPr="00564388">
              <w:tab/>
            </w:r>
            <w:r>
              <w:rPr>
                <w:rFonts w:hint="eastAsia"/>
                <w:lang w:eastAsia="ko-KR"/>
              </w:rPr>
              <w:tab/>
            </w:r>
            <w:r>
              <w:rPr>
                <w:rFonts w:hint="eastAsia"/>
                <w:lang w:eastAsia="ko-KR"/>
              </w:rPr>
              <w:tab/>
            </w:r>
            <w:r>
              <w:rPr>
                <w:lang w:eastAsia="ko-KR"/>
              </w:rPr>
              <w:tab/>
            </w:r>
            <w:r w:rsidRPr="00931FEB">
              <w:rPr>
                <w:rFonts w:hint="eastAsia"/>
                <w:b/>
                <w:lang w:eastAsia="ko-KR"/>
              </w:rPr>
              <w:t>e</w:t>
            </w:r>
            <w:r>
              <w:rPr>
                <w:rFonts w:hint="eastAsia"/>
                <w:b/>
                <w:lang w:eastAsia="ko-KR"/>
              </w:rPr>
              <w:t>dge_dc_1_abs</w:t>
            </w:r>
            <w:r>
              <w:rPr>
                <w:rFonts w:hint="eastAsia"/>
                <w:lang w:eastAsia="ko-KR"/>
              </w:rPr>
              <w:t>[ x0</w:t>
            </w:r>
            <w:r w:rsidRPr="00564388">
              <w:t> + i</w:t>
            </w:r>
            <w:r>
              <w:rPr>
                <w:rFonts w:hint="eastAsia"/>
                <w:lang w:eastAsia="ko-KR"/>
              </w:rPr>
              <w:t xml:space="preserve"> ][ y0</w:t>
            </w:r>
            <w:r w:rsidRPr="00564388">
              <w:t>+ j</w:t>
            </w:r>
            <w:r>
              <w:rPr>
                <w:rFonts w:hint="eastAsia"/>
                <w:lang w:eastAsia="ko-KR"/>
              </w:rPr>
              <w:t xml:space="preserve"> ]</w:t>
            </w:r>
          </w:p>
        </w:tc>
        <w:tc>
          <w:tcPr>
            <w:tcW w:w="1152" w:type="dxa"/>
            <w:tcBorders>
              <w:top w:val="single" w:sz="4" w:space="0" w:color="auto"/>
              <w:left w:val="single" w:sz="4" w:space="0" w:color="auto"/>
              <w:bottom w:val="single" w:sz="4" w:space="0" w:color="auto"/>
              <w:right w:val="single" w:sz="4" w:space="0" w:color="auto"/>
            </w:tcBorders>
          </w:tcPr>
          <w:p w:rsidR="006157D7" w:rsidRPr="00B073F6" w:rsidRDefault="006157D7" w:rsidP="00793968">
            <w:pPr>
              <w:pStyle w:val="3Table"/>
            </w:pPr>
            <w:r>
              <w:rPr>
                <w:rFonts w:hint="eastAsia"/>
                <w:lang w:eastAsia="ko-KR"/>
              </w:rPr>
              <w:t>ae(v)</w:t>
            </w: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073F6" w:rsidRDefault="006157D7" w:rsidP="00793968">
            <w:pPr>
              <w:pStyle w:val="3Table"/>
            </w:pPr>
            <w:r w:rsidRPr="00564388">
              <w:tab/>
            </w:r>
            <w:r w:rsidRPr="00564388">
              <w:tab/>
            </w:r>
            <w:r w:rsidRPr="00564388">
              <w:tab/>
            </w:r>
            <w:r w:rsidRPr="00564388">
              <w:tab/>
            </w:r>
            <w:r w:rsidRPr="00564388">
              <w:tab/>
            </w:r>
            <w:r w:rsidRPr="00564388">
              <w:tab/>
            </w:r>
            <w:r w:rsidRPr="00564388">
              <w:tab/>
            </w:r>
            <w:r w:rsidRPr="00564388">
              <w:tab/>
            </w:r>
            <w:r w:rsidRPr="00564388">
              <w:tab/>
            </w:r>
            <w:r w:rsidRPr="00564388">
              <w:tab/>
            </w:r>
            <w:r>
              <w:rPr>
                <w:rFonts w:hint="eastAsia"/>
                <w:lang w:eastAsia="ko-KR"/>
              </w:rPr>
              <w:tab/>
            </w:r>
            <w:r>
              <w:rPr>
                <w:rFonts w:hint="eastAsia"/>
                <w:lang w:eastAsia="ko-KR"/>
              </w:rPr>
              <w:tab/>
            </w:r>
            <w:r>
              <w:rPr>
                <w:lang w:eastAsia="ko-KR"/>
              </w:rPr>
              <w:tab/>
            </w:r>
            <w:r w:rsidRPr="00D566E1">
              <w:rPr>
                <w:lang w:eastAsia="ko-KR"/>
              </w:rPr>
              <w:t>i</w:t>
            </w:r>
            <w:r>
              <w:rPr>
                <w:rFonts w:hint="eastAsia"/>
                <w:lang w:eastAsia="ko-KR"/>
              </w:rPr>
              <w:t>f( edge_dc_1_abs[ x0</w:t>
            </w:r>
            <w:r w:rsidRPr="00564388">
              <w:t> + i</w:t>
            </w:r>
            <w:r>
              <w:rPr>
                <w:rFonts w:hint="eastAsia"/>
                <w:lang w:eastAsia="ko-KR"/>
              </w:rPr>
              <w:t xml:space="preserve"> ][ y0</w:t>
            </w:r>
            <w:r w:rsidRPr="00564388">
              <w:t>+ j</w:t>
            </w:r>
            <w:r>
              <w:rPr>
                <w:rFonts w:hint="eastAsia"/>
                <w:lang w:eastAsia="ko-KR"/>
              </w:rPr>
              <w:t xml:space="preserve"> ] != 0 )</w:t>
            </w:r>
          </w:p>
        </w:tc>
        <w:tc>
          <w:tcPr>
            <w:tcW w:w="1152" w:type="dxa"/>
            <w:tcBorders>
              <w:top w:val="single" w:sz="4" w:space="0" w:color="auto"/>
              <w:left w:val="single" w:sz="4" w:space="0" w:color="auto"/>
              <w:bottom w:val="single" w:sz="4" w:space="0" w:color="auto"/>
              <w:right w:val="single" w:sz="4" w:space="0" w:color="auto"/>
            </w:tcBorders>
          </w:tcPr>
          <w:p w:rsidR="006157D7" w:rsidRPr="00B073F6"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073F6" w:rsidRDefault="006157D7" w:rsidP="00793968">
            <w:pPr>
              <w:pStyle w:val="3Table"/>
            </w:pPr>
            <w:r w:rsidRPr="00564388">
              <w:tab/>
            </w:r>
            <w:r w:rsidRPr="00564388">
              <w:tab/>
            </w:r>
            <w:r w:rsidRPr="00564388">
              <w:tab/>
            </w:r>
            <w:r w:rsidRPr="00564388">
              <w:tab/>
            </w:r>
            <w:r w:rsidRPr="00564388">
              <w:tab/>
            </w:r>
            <w:r w:rsidRPr="00564388">
              <w:tab/>
            </w:r>
            <w:r w:rsidRPr="00564388">
              <w:tab/>
            </w:r>
            <w:r w:rsidRPr="00564388">
              <w:tab/>
            </w:r>
            <w:r w:rsidRPr="00564388">
              <w:tab/>
            </w:r>
            <w:r w:rsidRPr="00564388">
              <w:tab/>
            </w:r>
            <w:r>
              <w:rPr>
                <w:rFonts w:hint="eastAsia"/>
                <w:lang w:eastAsia="ko-KR"/>
              </w:rPr>
              <w:tab/>
            </w:r>
            <w:r>
              <w:rPr>
                <w:rFonts w:hint="eastAsia"/>
                <w:lang w:eastAsia="ko-KR"/>
              </w:rPr>
              <w:tab/>
            </w:r>
            <w:r>
              <w:rPr>
                <w:lang w:eastAsia="ko-KR"/>
              </w:rPr>
              <w:tab/>
            </w:r>
            <w:r>
              <w:rPr>
                <w:rFonts w:hint="eastAsia"/>
                <w:lang w:eastAsia="ko-KR"/>
              </w:rPr>
              <w:tab/>
            </w:r>
            <w:r w:rsidRPr="00931FEB">
              <w:rPr>
                <w:rFonts w:hint="eastAsia"/>
                <w:b/>
                <w:lang w:eastAsia="ko-KR"/>
              </w:rPr>
              <w:t>e</w:t>
            </w:r>
            <w:r>
              <w:rPr>
                <w:rFonts w:hint="eastAsia"/>
                <w:b/>
                <w:lang w:eastAsia="ko-KR"/>
              </w:rPr>
              <w:t>dge_dc_1_sign</w:t>
            </w:r>
            <w:r>
              <w:rPr>
                <w:b/>
                <w:lang w:eastAsia="ko-KR"/>
              </w:rPr>
              <w:t>_flag</w:t>
            </w:r>
            <w:r>
              <w:rPr>
                <w:rFonts w:hint="eastAsia"/>
                <w:lang w:eastAsia="ko-KR"/>
              </w:rPr>
              <w:t>[ x0</w:t>
            </w:r>
            <w:r w:rsidRPr="00564388">
              <w:t> + i</w:t>
            </w:r>
            <w:r>
              <w:rPr>
                <w:rFonts w:hint="eastAsia"/>
                <w:lang w:eastAsia="ko-KR"/>
              </w:rPr>
              <w:t xml:space="preserve"> ][ y0</w:t>
            </w:r>
            <w:r w:rsidRPr="00564388">
              <w:t>+ j</w:t>
            </w:r>
            <w:r>
              <w:rPr>
                <w:rFonts w:hint="eastAsia"/>
                <w:lang w:eastAsia="ko-KR"/>
              </w:rPr>
              <w:t xml:space="preserve"> ]</w:t>
            </w:r>
          </w:p>
        </w:tc>
        <w:tc>
          <w:tcPr>
            <w:tcW w:w="1152" w:type="dxa"/>
            <w:tcBorders>
              <w:top w:val="single" w:sz="4" w:space="0" w:color="auto"/>
              <w:left w:val="single" w:sz="4" w:space="0" w:color="auto"/>
              <w:bottom w:val="single" w:sz="4" w:space="0" w:color="auto"/>
              <w:right w:val="single" w:sz="4" w:space="0" w:color="auto"/>
            </w:tcBorders>
          </w:tcPr>
          <w:p w:rsidR="006157D7" w:rsidRPr="00B073F6" w:rsidRDefault="006157D7" w:rsidP="00793968">
            <w:pPr>
              <w:pStyle w:val="3Table"/>
            </w:pPr>
            <w:r>
              <w:rPr>
                <w:rFonts w:hint="eastAsia"/>
                <w:lang w:eastAsia="ko-KR"/>
              </w:rPr>
              <w:t>ae(v)</w:t>
            </w: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073F6" w:rsidRDefault="006157D7" w:rsidP="00793968">
            <w:pPr>
              <w:pStyle w:val="3Table"/>
            </w:pPr>
            <w:r w:rsidRPr="00564388">
              <w:tab/>
            </w:r>
            <w:r w:rsidRPr="00564388">
              <w:tab/>
            </w:r>
            <w:r w:rsidRPr="00564388">
              <w:tab/>
            </w:r>
            <w:r w:rsidRPr="00564388">
              <w:tab/>
            </w:r>
            <w:r w:rsidRPr="00564388">
              <w:tab/>
            </w:r>
            <w:r w:rsidRPr="00564388">
              <w:tab/>
            </w:r>
            <w:r w:rsidRPr="00564388">
              <w:tab/>
            </w:r>
            <w:r w:rsidRPr="00564388">
              <w:tab/>
            </w:r>
            <w:r w:rsidRPr="00564388">
              <w:tab/>
            </w:r>
            <w:r w:rsidRPr="00564388">
              <w:tab/>
            </w:r>
            <w:r>
              <w:rPr>
                <w:rFonts w:hint="eastAsia"/>
                <w:lang w:eastAsia="ko-KR"/>
              </w:rPr>
              <w:tab/>
            </w:r>
            <w:r>
              <w:rPr>
                <w:rFonts w:hint="eastAsia"/>
                <w:lang w:eastAsia="ko-KR"/>
              </w:rPr>
              <w:tab/>
            </w:r>
            <w:r>
              <w:rPr>
                <w:lang w:eastAsia="ko-KR"/>
              </w:rPr>
              <w:tab/>
            </w:r>
            <w:r w:rsidRPr="00931FEB">
              <w:rPr>
                <w:rFonts w:hint="eastAsia"/>
                <w:b/>
                <w:lang w:eastAsia="ko-KR"/>
              </w:rPr>
              <w:t>e</w:t>
            </w:r>
            <w:r>
              <w:rPr>
                <w:rFonts w:hint="eastAsia"/>
                <w:b/>
                <w:lang w:eastAsia="ko-KR"/>
              </w:rPr>
              <w:t>dge_dc_2_abs</w:t>
            </w:r>
            <w:r>
              <w:rPr>
                <w:rFonts w:hint="eastAsia"/>
                <w:lang w:eastAsia="ko-KR"/>
              </w:rPr>
              <w:t>[ x0</w:t>
            </w:r>
            <w:r w:rsidRPr="00564388">
              <w:t> + i</w:t>
            </w:r>
            <w:r>
              <w:rPr>
                <w:rFonts w:hint="eastAsia"/>
                <w:lang w:eastAsia="ko-KR"/>
              </w:rPr>
              <w:t xml:space="preserve"> ][ y0</w:t>
            </w:r>
            <w:r w:rsidRPr="00564388">
              <w:t>+ j</w:t>
            </w:r>
            <w:r>
              <w:rPr>
                <w:rFonts w:hint="eastAsia"/>
                <w:lang w:eastAsia="ko-KR"/>
              </w:rPr>
              <w:t xml:space="preserve"> ]</w:t>
            </w:r>
          </w:p>
        </w:tc>
        <w:tc>
          <w:tcPr>
            <w:tcW w:w="1152" w:type="dxa"/>
            <w:tcBorders>
              <w:top w:val="single" w:sz="4" w:space="0" w:color="auto"/>
              <w:left w:val="single" w:sz="4" w:space="0" w:color="auto"/>
              <w:bottom w:val="single" w:sz="4" w:space="0" w:color="auto"/>
              <w:right w:val="single" w:sz="4" w:space="0" w:color="auto"/>
            </w:tcBorders>
          </w:tcPr>
          <w:p w:rsidR="006157D7" w:rsidRPr="00B073F6" w:rsidRDefault="006157D7" w:rsidP="00793968">
            <w:pPr>
              <w:pStyle w:val="3Table"/>
            </w:pPr>
            <w:r>
              <w:rPr>
                <w:rFonts w:hint="eastAsia"/>
                <w:lang w:eastAsia="ko-KR"/>
              </w:rPr>
              <w:t>ae(v)</w:t>
            </w: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073F6" w:rsidRDefault="006157D7" w:rsidP="00793968">
            <w:pPr>
              <w:pStyle w:val="3Table"/>
            </w:pPr>
            <w:r w:rsidRPr="00564388">
              <w:tab/>
            </w:r>
            <w:r w:rsidRPr="00564388">
              <w:tab/>
            </w:r>
            <w:r w:rsidRPr="00564388">
              <w:tab/>
            </w:r>
            <w:r w:rsidRPr="00564388">
              <w:tab/>
            </w:r>
            <w:r w:rsidRPr="00564388">
              <w:tab/>
            </w:r>
            <w:r w:rsidRPr="00564388">
              <w:tab/>
            </w:r>
            <w:r w:rsidRPr="00564388">
              <w:tab/>
            </w:r>
            <w:r w:rsidRPr="00564388">
              <w:tab/>
            </w:r>
            <w:r w:rsidRPr="00564388">
              <w:tab/>
            </w:r>
            <w:r w:rsidRPr="00564388">
              <w:tab/>
            </w:r>
            <w:r>
              <w:rPr>
                <w:rFonts w:hint="eastAsia"/>
                <w:lang w:eastAsia="ko-KR"/>
              </w:rPr>
              <w:tab/>
            </w:r>
            <w:r>
              <w:rPr>
                <w:rFonts w:hint="eastAsia"/>
                <w:lang w:eastAsia="ko-KR"/>
              </w:rPr>
              <w:tab/>
            </w:r>
            <w:r>
              <w:rPr>
                <w:lang w:eastAsia="ko-KR"/>
              </w:rPr>
              <w:tab/>
            </w:r>
            <w:r w:rsidRPr="00931FEB">
              <w:rPr>
                <w:rFonts w:hint="eastAsia"/>
                <w:lang w:eastAsia="ko-KR"/>
              </w:rPr>
              <w:t>i</w:t>
            </w:r>
            <w:r>
              <w:rPr>
                <w:rFonts w:hint="eastAsia"/>
                <w:lang w:eastAsia="ko-KR"/>
              </w:rPr>
              <w:t>f( edge_dc_2_abs[ x0</w:t>
            </w:r>
            <w:r w:rsidRPr="00564388">
              <w:t> + i</w:t>
            </w:r>
            <w:r>
              <w:rPr>
                <w:rFonts w:hint="eastAsia"/>
                <w:lang w:eastAsia="ko-KR"/>
              </w:rPr>
              <w:t xml:space="preserve"> ][ y0</w:t>
            </w:r>
            <w:r w:rsidRPr="00564388">
              <w:t>+ j</w:t>
            </w:r>
            <w:r>
              <w:rPr>
                <w:rFonts w:hint="eastAsia"/>
                <w:lang w:eastAsia="ko-KR"/>
              </w:rPr>
              <w:t xml:space="preserve"> ] != 0 )</w:t>
            </w:r>
          </w:p>
        </w:tc>
        <w:tc>
          <w:tcPr>
            <w:tcW w:w="1152" w:type="dxa"/>
            <w:tcBorders>
              <w:top w:val="single" w:sz="4" w:space="0" w:color="auto"/>
              <w:left w:val="single" w:sz="4" w:space="0" w:color="auto"/>
              <w:bottom w:val="single" w:sz="4" w:space="0" w:color="auto"/>
              <w:right w:val="single" w:sz="4" w:space="0" w:color="auto"/>
            </w:tcBorders>
          </w:tcPr>
          <w:p w:rsidR="006157D7" w:rsidRPr="00B073F6"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073F6" w:rsidRDefault="006157D7" w:rsidP="00793968">
            <w:pPr>
              <w:pStyle w:val="3Table"/>
            </w:pPr>
            <w:r w:rsidRPr="00564388">
              <w:tab/>
            </w:r>
            <w:r w:rsidRPr="00564388">
              <w:tab/>
            </w:r>
            <w:r w:rsidRPr="00564388">
              <w:tab/>
            </w:r>
            <w:r w:rsidRPr="00564388">
              <w:tab/>
            </w:r>
            <w:r w:rsidRPr="00564388">
              <w:tab/>
            </w:r>
            <w:r w:rsidRPr="00564388">
              <w:tab/>
            </w:r>
            <w:r w:rsidRPr="00564388">
              <w:tab/>
            </w:r>
            <w:r w:rsidRPr="00564388">
              <w:tab/>
            </w:r>
            <w:r w:rsidRPr="00564388">
              <w:tab/>
            </w:r>
            <w:r w:rsidRPr="00564388">
              <w:tab/>
            </w:r>
            <w:r>
              <w:rPr>
                <w:rFonts w:hint="eastAsia"/>
                <w:lang w:eastAsia="ko-KR"/>
              </w:rPr>
              <w:tab/>
            </w:r>
            <w:r>
              <w:rPr>
                <w:rFonts w:hint="eastAsia"/>
                <w:lang w:eastAsia="ko-KR"/>
              </w:rPr>
              <w:tab/>
            </w:r>
            <w:r>
              <w:rPr>
                <w:lang w:eastAsia="ko-KR"/>
              </w:rPr>
              <w:tab/>
            </w:r>
            <w:r>
              <w:rPr>
                <w:rFonts w:hint="eastAsia"/>
                <w:lang w:eastAsia="ko-KR"/>
              </w:rPr>
              <w:tab/>
            </w:r>
            <w:r w:rsidRPr="00931FEB">
              <w:rPr>
                <w:rFonts w:hint="eastAsia"/>
                <w:b/>
                <w:lang w:eastAsia="ko-KR"/>
              </w:rPr>
              <w:t>e</w:t>
            </w:r>
            <w:r>
              <w:rPr>
                <w:rFonts w:hint="eastAsia"/>
                <w:b/>
                <w:lang w:eastAsia="ko-KR"/>
              </w:rPr>
              <w:t>dge_dc_2_sign</w:t>
            </w:r>
            <w:r>
              <w:rPr>
                <w:b/>
                <w:lang w:eastAsia="ko-KR"/>
              </w:rPr>
              <w:t>_flag</w:t>
            </w:r>
            <w:r>
              <w:rPr>
                <w:rFonts w:hint="eastAsia"/>
                <w:lang w:eastAsia="ko-KR"/>
              </w:rPr>
              <w:t>[ x0</w:t>
            </w:r>
            <w:r w:rsidRPr="00564388">
              <w:t> + i</w:t>
            </w:r>
            <w:r>
              <w:rPr>
                <w:rFonts w:hint="eastAsia"/>
                <w:lang w:eastAsia="ko-KR"/>
              </w:rPr>
              <w:t xml:space="preserve"> ][ y0</w:t>
            </w:r>
            <w:r w:rsidRPr="00564388">
              <w:t>+ j</w:t>
            </w:r>
            <w:r>
              <w:rPr>
                <w:rFonts w:hint="eastAsia"/>
                <w:lang w:eastAsia="ko-KR"/>
              </w:rPr>
              <w:t xml:space="preserve"> ]</w:t>
            </w:r>
          </w:p>
        </w:tc>
        <w:tc>
          <w:tcPr>
            <w:tcW w:w="1152" w:type="dxa"/>
            <w:tcBorders>
              <w:top w:val="single" w:sz="4" w:space="0" w:color="auto"/>
              <w:left w:val="single" w:sz="4" w:space="0" w:color="auto"/>
              <w:bottom w:val="single" w:sz="4" w:space="0" w:color="auto"/>
              <w:right w:val="single" w:sz="4" w:space="0" w:color="auto"/>
            </w:tcBorders>
          </w:tcPr>
          <w:p w:rsidR="006157D7" w:rsidRPr="00B073F6" w:rsidRDefault="006157D7" w:rsidP="00793968">
            <w:pPr>
              <w:pStyle w:val="3Table"/>
            </w:pPr>
            <w:r>
              <w:rPr>
                <w:rFonts w:hint="eastAsia"/>
                <w:lang w:eastAsia="ko-KR"/>
              </w:rPr>
              <w:t>ae(v)</w:t>
            </w: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073F6" w:rsidRDefault="006157D7" w:rsidP="00793968">
            <w:pPr>
              <w:pStyle w:val="3Table"/>
            </w:pPr>
            <w:r w:rsidRPr="00564388">
              <w:tab/>
            </w:r>
            <w:r w:rsidRPr="00564388">
              <w:tab/>
            </w:r>
            <w:r w:rsidRPr="00564388">
              <w:tab/>
            </w:r>
            <w:r w:rsidRPr="00564388">
              <w:tab/>
            </w:r>
            <w:r w:rsidRPr="00564388">
              <w:tab/>
            </w:r>
            <w:r w:rsidRPr="00564388">
              <w:tab/>
            </w:r>
            <w:r w:rsidRPr="00564388">
              <w:tab/>
            </w:r>
            <w:r w:rsidRPr="00564388">
              <w:tab/>
            </w:r>
            <w:r w:rsidRPr="00564388">
              <w:tab/>
            </w:r>
            <w:r w:rsidRPr="00564388">
              <w:tab/>
            </w:r>
            <w:r>
              <w:rPr>
                <w:rFonts w:hint="eastAsia"/>
                <w:lang w:eastAsia="ko-KR"/>
              </w:rPr>
              <w:tab/>
            </w:r>
            <w:r>
              <w:rPr>
                <w:rFonts w:hint="eastAsia"/>
                <w:lang w:eastAsia="ko-KR"/>
              </w:rPr>
              <w:tab/>
              <w:t>}</w:t>
            </w:r>
          </w:p>
        </w:tc>
        <w:tc>
          <w:tcPr>
            <w:tcW w:w="1152" w:type="dxa"/>
            <w:tcBorders>
              <w:top w:val="single" w:sz="4" w:space="0" w:color="auto"/>
              <w:left w:val="single" w:sz="4" w:space="0" w:color="auto"/>
              <w:bottom w:val="single" w:sz="4" w:space="0" w:color="auto"/>
              <w:right w:val="single" w:sz="4" w:space="0" w:color="auto"/>
            </w:tcBorders>
          </w:tcPr>
          <w:p w:rsidR="006157D7" w:rsidRPr="00B073F6"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073F6" w:rsidRDefault="006157D7" w:rsidP="00793968">
            <w:pPr>
              <w:pStyle w:val="3Table"/>
            </w:pPr>
            <w:r w:rsidRPr="00564388">
              <w:tab/>
            </w:r>
            <w:r w:rsidRPr="00564388">
              <w:tab/>
            </w:r>
            <w:r w:rsidRPr="00564388">
              <w:tab/>
            </w:r>
            <w:r w:rsidRPr="00564388">
              <w:tab/>
            </w:r>
            <w:r w:rsidRPr="00564388">
              <w:tab/>
            </w:r>
            <w:r w:rsidRPr="00564388">
              <w:tab/>
            </w:r>
            <w:r w:rsidRPr="00564388">
              <w:tab/>
            </w:r>
            <w:r w:rsidRPr="00564388">
              <w:tab/>
            </w:r>
            <w:r w:rsidRPr="00564388">
              <w:tab/>
            </w:r>
            <w:r w:rsidRPr="00564388">
              <w:tab/>
            </w:r>
            <w:r>
              <w:rPr>
                <w:rFonts w:hint="eastAsia"/>
                <w:lang w:eastAsia="ko-KR"/>
              </w:rPr>
              <w:tab/>
              <w:t>}</w:t>
            </w:r>
          </w:p>
        </w:tc>
        <w:tc>
          <w:tcPr>
            <w:tcW w:w="1152" w:type="dxa"/>
            <w:tcBorders>
              <w:top w:val="single" w:sz="4" w:space="0" w:color="auto"/>
              <w:left w:val="single" w:sz="4" w:space="0" w:color="auto"/>
              <w:bottom w:val="single" w:sz="4" w:space="0" w:color="auto"/>
              <w:right w:val="single" w:sz="4" w:space="0" w:color="auto"/>
            </w:tcBorders>
          </w:tcPr>
          <w:p w:rsidR="006157D7" w:rsidRPr="00B073F6"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073F6" w:rsidRDefault="006157D7" w:rsidP="00793968">
            <w:pPr>
              <w:pStyle w:val="3Table"/>
            </w:pPr>
            <w:r w:rsidRPr="00564388">
              <w:tab/>
            </w:r>
            <w:r w:rsidRPr="00564388">
              <w:tab/>
            </w:r>
            <w:r w:rsidRPr="00564388">
              <w:tab/>
            </w:r>
            <w:r w:rsidRPr="00564388">
              <w:tab/>
            </w:r>
            <w:r w:rsidRPr="00564388">
              <w:tab/>
            </w:r>
            <w:r w:rsidRPr="00564388">
              <w:tab/>
            </w:r>
            <w:r w:rsidRPr="00564388">
              <w:tab/>
            </w:r>
            <w:r w:rsidRPr="00564388">
              <w:tab/>
            </w:r>
            <w:r w:rsidRPr="00564388">
              <w:tab/>
            </w:r>
            <w:r>
              <w:rPr>
                <w:rFonts w:hint="eastAsia"/>
                <w:lang w:eastAsia="ko-KR"/>
              </w:rPr>
              <w:tab/>
              <w:t>}</w:t>
            </w:r>
          </w:p>
        </w:tc>
        <w:tc>
          <w:tcPr>
            <w:tcW w:w="1152" w:type="dxa"/>
            <w:tcBorders>
              <w:top w:val="single" w:sz="4" w:space="0" w:color="auto"/>
              <w:left w:val="single" w:sz="4" w:space="0" w:color="auto"/>
              <w:bottom w:val="single" w:sz="4" w:space="0" w:color="auto"/>
              <w:right w:val="single" w:sz="4" w:space="0" w:color="auto"/>
            </w:tcBorders>
          </w:tcPr>
          <w:p w:rsidR="006157D7" w:rsidRPr="00B073F6"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073F6" w:rsidRDefault="006157D7" w:rsidP="00793968">
            <w:pPr>
              <w:pStyle w:val="3Table"/>
            </w:pPr>
            <w:r w:rsidRPr="00564388">
              <w:tab/>
            </w:r>
            <w:r w:rsidRPr="00564388">
              <w:tab/>
            </w:r>
            <w:r w:rsidRPr="00564388">
              <w:tab/>
            </w:r>
            <w:r w:rsidRPr="00564388">
              <w:tab/>
            </w:r>
            <w:r w:rsidRPr="00564388">
              <w:tab/>
            </w:r>
            <w:r w:rsidRPr="00564388">
              <w:tab/>
            </w:r>
            <w:r w:rsidRPr="00564388">
              <w:tab/>
            </w:r>
            <w:r w:rsidRPr="00564388">
              <w:tab/>
            </w:r>
            <w:r w:rsidRPr="00564388">
              <w:tab/>
            </w:r>
            <w:r>
              <w:rPr>
                <w:rFonts w:hint="eastAsia"/>
                <w:lang w:eastAsia="ko-KR"/>
              </w:rPr>
              <w:t>}</w:t>
            </w:r>
          </w:p>
        </w:tc>
        <w:tc>
          <w:tcPr>
            <w:tcW w:w="1152" w:type="dxa"/>
            <w:tcBorders>
              <w:top w:val="single" w:sz="4" w:space="0" w:color="auto"/>
              <w:left w:val="single" w:sz="4" w:space="0" w:color="auto"/>
              <w:bottom w:val="single" w:sz="4" w:space="0" w:color="auto"/>
              <w:right w:val="single" w:sz="4" w:space="0" w:color="auto"/>
            </w:tcBorders>
          </w:tcPr>
          <w:p w:rsidR="006157D7" w:rsidRPr="00B073F6"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tab/>
            </w:r>
            <w:r w:rsidRPr="00B073F6">
              <w:tab/>
            </w:r>
            <w:r w:rsidRPr="00B073F6">
              <w:tab/>
              <w:t>}</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tab/>
            </w:r>
            <w:r w:rsidRPr="00B073F6">
              <w:tab/>
              <w:t>}</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tab/>
              <w:t>}</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r>
            <w:r w:rsidRPr="00B073F6">
              <w:tab/>
            </w:r>
            <w:r w:rsidRPr="00B073F6">
              <w:rPr>
                <w:b/>
              </w:rPr>
              <w:t>intra_chroma_pred_mode</w:t>
            </w:r>
            <w:r w:rsidRPr="00B073F6">
              <w:t>[ x0 ][ y0 ]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ae(v)</w:t>
            </w: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r>
            <w:r w:rsidRPr="00B073F6">
              <w:tab/>
              <w:t>}</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r w:rsidRPr="00B073F6">
              <w:tab/>
            </w:r>
            <w:r w:rsidRPr="00B073F6">
              <w:tab/>
            </w:r>
            <w:r w:rsidRPr="00B073F6">
              <w:tab/>
              <w:t>} else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Pr>
          <w:p w:rsidR="006157D7" w:rsidRPr="00B72792" w:rsidRDefault="006157D7" w:rsidP="00793968">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t>if( PartMode  = =  PART_2Nx2N )</w:t>
            </w:r>
          </w:p>
        </w:tc>
        <w:tc>
          <w:tcPr>
            <w:tcW w:w="1152" w:type="dxa"/>
          </w:tcPr>
          <w:p w:rsidR="006157D7" w:rsidRPr="00B72792" w:rsidRDefault="006157D7" w:rsidP="00793968">
            <w:pPr>
              <w:pStyle w:val="3Table"/>
            </w:pPr>
          </w:p>
        </w:tc>
      </w:tr>
      <w:tr w:rsidR="006157D7" w:rsidRPr="00B72792" w:rsidTr="00793968">
        <w:trPr>
          <w:cantSplit/>
          <w:trHeight w:val="204"/>
          <w:jc w:val="center"/>
        </w:trPr>
        <w:tc>
          <w:tcPr>
            <w:tcW w:w="8600" w:type="dxa"/>
          </w:tcPr>
          <w:p w:rsidR="006157D7" w:rsidRPr="00B72792" w:rsidRDefault="006157D7" w:rsidP="00793968">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prediction_unit( x0, y0, nCbS, nCbS )</w:t>
            </w:r>
          </w:p>
        </w:tc>
        <w:tc>
          <w:tcPr>
            <w:tcW w:w="1152" w:type="dxa"/>
          </w:tcPr>
          <w:p w:rsidR="006157D7" w:rsidRPr="00B72792" w:rsidRDefault="006157D7" w:rsidP="00793968">
            <w:pPr>
              <w:pStyle w:val="3Table"/>
            </w:pPr>
          </w:p>
        </w:tc>
      </w:tr>
      <w:tr w:rsidR="006157D7" w:rsidRPr="00B72792" w:rsidTr="00793968">
        <w:trPr>
          <w:cantSplit/>
          <w:trHeight w:val="204"/>
          <w:jc w:val="center"/>
        </w:trPr>
        <w:tc>
          <w:tcPr>
            <w:tcW w:w="8600" w:type="dxa"/>
          </w:tcPr>
          <w:p w:rsidR="006157D7" w:rsidRPr="00B72792" w:rsidRDefault="006157D7" w:rsidP="00793968">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t>else if( PartMode  = =  PART_2NxN ) {</w:t>
            </w:r>
          </w:p>
        </w:tc>
        <w:tc>
          <w:tcPr>
            <w:tcW w:w="1152" w:type="dxa"/>
          </w:tcPr>
          <w:p w:rsidR="006157D7" w:rsidRPr="00B72792" w:rsidRDefault="006157D7" w:rsidP="00793968">
            <w:pPr>
              <w:pStyle w:val="3Table"/>
            </w:pPr>
          </w:p>
        </w:tc>
      </w:tr>
      <w:tr w:rsidR="006157D7" w:rsidRPr="00B72792" w:rsidTr="00793968">
        <w:trPr>
          <w:cantSplit/>
          <w:trHeight w:val="204"/>
          <w:jc w:val="center"/>
        </w:trPr>
        <w:tc>
          <w:tcPr>
            <w:tcW w:w="8600" w:type="dxa"/>
          </w:tcPr>
          <w:p w:rsidR="006157D7" w:rsidRPr="00B72792" w:rsidRDefault="006157D7" w:rsidP="00793968">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prediction_unit( x0, y0</w:t>
            </w:r>
            <w:r w:rsidRPr="00B073F6">
              <w:t>,</w:t>
            </w:r>
            <w:r w:rsidRPr="00B073F6">
              <w:rPr>
                <w:lang w:eastAsia="ko-KR"/>
              </w:rPr>
              <w:t> nCbS, </w:t>
            </w:r>
            <w:r w:rsidRPr="00B073F6">
              <w:t>nCbS / 2</w:t>
            </w:r>
            <w:r w:rsidRPr="00B073F6">
              <w:rPr>
                <w:lang w:eastAsia="ko-KR"/>
              </w:rPr>
              <w:t> )</w:t>
            </w:r>
          </w:p>
        </w:tc>
        <w:tc>
          <w:tcPr>
            <w:tcW w:w="1152" w:type="dxa"/>
          </w:tcPr>
          <w:p w:rsidR="006157D7" w:rsidRPr="00B72792" w:rsidRDefault="006157D7" w:rsidP="00793968">
            <w:pPr>
              <w:pStyle w:val="3Table"/>
            </w:pPr>
          </w:p>
        </w:tc>
      </w:tr>
      <w:tr w:rsidR="006157D7" w:rsidRPr="00B72792" w:rsidTr="00793968">
        <w:trPr>
          <w:cantSplit/>
          <w:trHeight w:val="204"/>
          <w:jc w:val="center"/>
        </w:trPr>
        <w:tc>
          <w:tcPr>
            <w:tcW w:w="8600" w:type="dxa"/>
          </w:tcPr>
          <w:p w:rsidR="006157D7" w:rsidRPr="00B72792" w:rsidRDefault="006157D7" w:rsidP="00793968">
            <w:pPr>
              <w:pStyle w:val="3Table"/>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prediction_unit( x0, </w:t>
            </w:r>
            <w:r w:rsidRPr="00B073F6">
              <w:t>y0 + ( nCbS / 2 )</w:t>
            </w:r>
            <w:r w:rsidRPr="00B073F6">
              <w:rPr>
                <w:lang w:eastAsia="ko-KR"/>
              </w:rPr>
              <w:t>, nCbS, </w:t>
            </w:r>
            <w:r w:rsidRPr="00B073F6">
              <w:t>nCbS / 2 </w:t>
            </w:r>
            <w:r w:rsidRPr="00B073F6">
              <w:rPr>
                <w:lang w:eastAsia="ko-KR"/>
              </w:rPr>
              <w:t>)</w:t>
            </w:r>
          </w:p>
        </w:tc>
        <w:tc>
          <w:tcPr>
            <w:tcW w:w="1152" w:type="dxa"/>
          </w:tcPr>
          <w:p w:rsidR="006157D7" w:rsidRPr="00B72792" w:rsidRDefault="006157D7" w:rsidP="00793968">
            <w:pPr>
              <w:pStyle w:val="3Table"/>
            </w:pPr>
          </w:p>
        </w:tc>
      </w:tr>
      <w:tr w:rsidR="006157D7" w:rsidRPr="00B72792" w:rsidTr="00793968">
        <w:trPr>
          <w:cantSplit/>
          <w:trHeight w:val="204"/>
          <w:jc w:val="center"/>
        </w:trPr>
        <w:tc>
          <w:tcPr>
            <w:tcW w:w="8600" w:type="dxa"/>
          </w:tcPr>
          <w:p w:rsidR="006157D7" w:rsidRPr="00B72792" w:rsidRDefault="006157D7" w:rsidP="00793968">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t>} else if( PartMode  = =  PART_Nx2N ) {</w:t>
            </w:r>
          </w:p>
        </w:tc>
        <w:tc>
          <w:tcPr>
            <w:tcW w:w="1152" w:type="dxa"/>
          </w:tcPr>
          <w:p w:rsidR="006157D7" w:rsidRPr="00B72792" w:rsidRDefault="006157D7" w:rsidP="00793968">
            <w:pPr>
              <w:pStyle w:val="3Table"/>
            </w:pPr>
          </w:p>
        </w:tc>
      </w:tr>
      <w:tr w:rsidR="006157D7" w:rsidRPr="00B72792" w:rsidTr="00793968">
        <w:trPr>
          <w:cantSplit/>
          <w:trHeight w:val="204"/>
          <w:jc w:val="center"/>
        </w:trPr>
        <w:tc>
          <w:tcPr>
            <w:tcW w:w="8600" w:type="dxa"/>
          </w:tcPr>
          <w:p w:rsidR="006157D7" w:rsidRPr="00B72792" w:rsidRDefault="006157D7" w:rsidP="00793968">
            <w:pPr>
              <w:pStyle w:val="3Table"/>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prediction_unit( x0, y0</w:t>
            </w:r>
            <w:r w:rsidRPr="00B073F6">
              <w:t>,</w:t>
            </w:r>
            <w:r w:rsidRPr="00B073F6">
              <w:rPr>
                <w:lang w:eastAsia="ko-KR"/>
              </w:rPr>
              <w:t> </w:t>
            </w:r>
            <w:r w:rsidRPr="00B073F6">
              <w:t>nCbS / 2</w:t>
            </w:r>
            <w:r w:rsidRPr="00B073F6">
              <w:rPr>
                <w:lang w:eastAsia="ko-KR"/>
              </w:rPr>
              <w:t>, nCbS )</w:t>
            </w:r>
          </w:p>
        </w:tc>
        <w:tc>
          <w:tcPr>
            <w:tcW w:w="1152" w:type="dxa"/>
          </w:tcPr>
          <w:p w:rsidR="006157D7" w:rsidRPr="00B72792" w:rsidRDefault="006157D7" w:rsidP="00793968">
            <w:pPr>
              <w:pStyle w:val="3Table"/>
            </w:pPr>
          </w:p>
        </w:tc>
      </w:tr>
      <w:tr w:rsidR="006157D7" w:rsidRPr="00B72792" w:rsidTr="00793968">
        <w:trPr>
          <w:cantSplit/>
          <w:trHeight w:val="204"/>
          <w:jc w:val="center"/>
        </w:trPr>
        <w:tc>
          <w:tcPr>
            <w:tcW w:w="8600" w:type="dxa"/>
          </w:tcPr>
          <w:p w:rsidR="006157D7" w:rsidRPr="00B72792" w:rsidRDefault="006157D7" w:rsidP="00793968">
            <w:pPr>
              <w:pStyle w:val="3Table"/>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prediction_unit( </w:t>
            </w:r>
            <w:r w:rsidRPr="00B073F6">
              <w:t>x0 + ( nCbS / 2 )</w:t>
            </w:r>
            <w:r w:rsidRPr="00B073F6">
              <w:rPr>
                <w:lang w:eastAsia="ko-KR"/>
              </w:rPr>
              <w:t>, y0, </w:t>
            </w:r>
            <w:r w:rsidRPr="00B073F6">
              <w:t>nCbS / 2</w:t>
            </w:r>
            <w:r w:rsidRPr="00B073F6">
              <w:rPr>
                <w:lang w:eastAsia="ko-KR"/>
              </w:rPr>
              <w:t>, nCbS )</w:t>
            </w:r>
          </w:p>
        </w:tc>
        <w:tc>
          <w:tcPr>
            <w:tcW w:w="1152" w:type="dxa"/>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t>} else if( PartMode  = =  PART_2NxnU )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prediction_unit( x0, y0, nCbS, </w:t>
            </w:r>
            <w:r w:rsidRPr="00B073F6">
              <w:t>nCbS / 4</w:t>
            </w:r>
            <w:r w:rsidRPr="00B073F6">
              <w:rPr>
                <w:lang w:eastAsia="ko-KR"/>
              </w:rPr>
              <w:t>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prediction_unit( x0, y0 + ( nCbS / 4 ), nCbS, </w:t>
            </w:r>
            <w:r w:rsidRPr="00B073F6">
              <w:t>nCbS *3 / 4</w:t>
            </w:r>
            <w:r w:rsidRPr="00B073F6">
              <w:rPr>
                <w:lang w:eastAsia="ko-KR"/>
              </w:rPr>
              <w:t>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t xml:space="preserve">} else if( PartMode  = =  PART_2NxnD ) {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prediction_unit( x0, y0, nCbS, </w:t>
            </w:r>
            <w:r w:rsidRPr="00B073F6">
              <w:t>nCbS *3 / 4</w:t>
            </w:r>
            <w:r w:rsidRPr="00B073F6">
              <w:rPr>
                <w:lang w:eastAsia="ko-KR"/>
              </w:rPr>
              <w:t>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rPr>
                <w:lang w:eastAsia="ko-KR"/>
              </w:rPr>
            </w:pPr>
            <w:r w:rsidRPr="00B073F6">
              <w:rPr>
                <w:lang w:eastAsia="ko-KR"/>
              </w:rPr>
              <w:lastRenderedPageBreak/>
              <w:tab/>
            </w:r>
            <w:r w:rsidRPr="00B073F6">
              <w:rPr>
                <w:lang w:eastAsia="ko-KR"/>
              </w:rPr>
              <w:tab/>
            </w:r>
            <w:r w:rsidRPr="00B073F6">
              <w:rPr>
                <w:lang w:eastAsia="ko-KR"/>
              </w:rPr>
              <w:tab/>
            </w:r>
            <w:r w:rsidRPr="00B073F6">
              <w:rPr>
                <w:lang w:eastAsia="ko-KR"/>
              </w:rPr>
              <w:tab/>
            </w:r>
            <w:r w:rsidRPr="00B073F6">
              <w:rPr>
                <w:lang w:eastAsia="ko-KR"/>
              </w:rPr>
              <w:tab/>
              <w:t>prediction_unit( x0, y0 + ( nCbS * 3 / 4 ), nCbS, </w:t>
            </w:r>
            <w:r w:rsidRPr="00B073F6">
              <w:t>nCbS / 4</w:t>
            </w:r>
            <w:r w:rsidRPr="00B073F6">
              <w:rPr>
                <w:lang w:eastAsia="ko-KR"/>
              </w:rPr>
              <w:t>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t xml:space="preserve">} else if( PartMode  = =  PART_nLx2N ) {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prediction_unit( x0, y0, </w:t>
            </w:r>
            <w:r w:rsidRPr="00B073F6">
              <w:t>nCbS /4, </w:t>
            </w:r>
            <w:r w:rsidRPr="00B073F6">
              <w:rPr>
                <w:lang w:eastAsia="ko-KR"/>
              </w:rPr>
              <w:t>nCbS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prediction_unit( </w:t>
            </w:r>
            <w:r w:rsidRPr="00B073F6">
              <w:t>x0 + ( nCbS / 4 )</w:t>
            </w:r>
            <w:r w:rsidRPr="00B073F6">
              <w:rPr>
                <w:lang w:eastAsia="ko-KR"/>
              </w:rPr>
              <w:t>, y0, </w:t>
            </w:r>
            <w:r w:rsidRPr="00B073F6">
              <w:t>nCbS *3 / 4, </w:t>
            </w:r>
            <w:r w:rsidRPr="00B073F6">
              <w:rPr>
                <w:lang w:eastAsia="ko-KR"/>
              </w:rPr>
              <w:t>nCbS)</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t xml:space="preserve">} else if( PartMode  = =  PART_nRx2N ) {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prediction_unit( x0, y0, </w:t>
            </w:r>
            <w:r w:rsidRPr="00B073F6">
              <w:t>nCbS *3 / 4, </w:t>
            </w:r>
            <w:r w:rsidRPr="00B073F6">
              <w:rPr>
                <w:lang w:eastAsia="ko-KR"/>
              </w:rPr>
              <w:t>nCbS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prediction_unit( x0 + ( nCbS * 3 / 4 ), y0, </w:t>
            </w:r>
            <w:r w:rsidRPr="00B073F6">
              <w:t>nCbS / 4, </w:t>
            </w:r>
            <w:r w:rsidRPr="00B073F6">
              <w:rPr>
                <w:lang w:eastAsia="ko-KR"/>
              </w:rPr>
              <w:t>nCbS )</w:t>
            </w:r>
          </w:p>
        </w:tc>
        <w:tc>
          <w:tcPr>
            <w:tcW w:w="1152" w:type="dxa"/>
            <w:tcBorders>
              <w:top w:val="single" w:sz="4" w:space="0" w:color="auto"/>
              <w:left w:val="single" w:sz="4" w:space="0" w:color="auto"/>
              <w:bottom w:val="single" w:sz="4" w:space="0" w:color="auto"/>
              <w:right w:val="single" w:sz="4" w:space="0" w:color="auto"/>
            </w:tcBorders>
          </w:tcPr>
          <w:p w:rsidR="006157D7" w:rsidRPr="00B72792" w:rsidRDefault="006157D7" w:rsidP="00793968">
            <w:pPr>
              <w:pStyle w:val="3Table"/>
            </w:pPr>
          </w:p>
        </w:tc>
      </w:tr>
      <w:tr w:rsidR="006157D7" w:rsidRPr="00B72792" w:rsidTr="00793968">
        <w:trPr>
          <w:cantSplit/>
          <w:trHeight w:val="204"/>
          <w:jc w:val="center"/>
        </w:trPr>
        <w:tc>
          <w:tcPr>
            <w:tcW w:w="8600" w:type="dxa"/>
          </w:tcPr>
          <w:p w:rsidR="006157D7" w:rsidRPr="00B72792" w:rsidRDefault="006157D7" w:rsidP="00793968">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t>} else { /* PART_NxN */</w:t>
            </w:r>
          </w:p>
        </w:tc>
        <w:tc>
          <w:tcPr>
            <w:tcW w:w="1152" w:type="dxa"/>
          </w:tcPr>
          <w:p w:rsidR="006157D7" w:rsidRPr="00B72792" w:rsidRDefault="006157D7" w:rsidP="00793968">
            <w:pPr>
              <w:pStyle w:val="3Table"/>
            </w:pPr>
          </w:p>
        </w:tc>
      </w:tr>
      <w:tr w:rsidR="006157D7" w:rsidRPr="00B72792" w:rsidTr="00793968">
        <w:trPr>
          <w:cantSplit/>
          <w:trHeight w:val="204"/>
          <w:jc w:val="center"/>
        </w:trPr>
        <w:tc>
          <w:tcPr>
            <w:tcW w:w="8600" w:type="dxa"/>
          </w:tcPr>
          <w:p w:rsidR="006157D7" w:rsidRPr="00B72792" w:rsidRDefault="006157D7" w:rsidP="00793968">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prediction_unit( x0, y0, </w:t>
            </w:r>
            <w:r w:rsidRPr="00B073F6">
              <w:t>nCbS / 2</w:t>
            </w:r>
            <w:r w:rsidRPr="00B073F6">
              <w:rPr>
                <w:lang w:eastAsia="ko-KR"/>
              </w:rPr>
              <w:t>, </w:t>
            </w:r>
            <w:r w:rsidRPr="00B073F6">
              <w:t>nCbS / 2</w:t>
            </w:r>
            <w:r w:rsidRPr="00B073F6">
              <w:rPr>
                <w:lang w:eastAsia="ko-KR"/>
              </w:rPr>
              <w:t>)</w:t>
            </w:r>
          </w:p>
        </w:tc>
        <w:tc>
          <w:tcPr>
            <w:tcW w:w="1152" w:type="dxa"/>
          </w:tcPr>
          <w:p w:rsidR="006157D7" w:rsidRPr="00B72792" w:rsidRDefault="006157D7" w:rsidP="00793968">
            <w:pPr>
              <w:pStyle w:val="3Table"/>
            </w:pPr>
          </w:p>
        </w:tc>
      </w:tr>
      <w:tr w:rsidR="006157D7" w:rsidRPr="00B72792" w:rsidTr="00793968">
        <w:trPr>
          <w:cantSplit/>
          <w:trHeight w:val="204"/>
          <w:jc w:val="center"/>
        </w:trPr>
        <w:tc>
          <w:tcPr>
            <w:tcW w:w="8600" w:type="dxa"/>
          </w:tcPr>
          <w:p w:rsidR="006157D7" w:rsidRPr="00B72792" w:rsidRDefault="006157D7" w:rsidP="00793968">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prediction_unit( </w:t>
            </w:r>
            <w:r w:rsidRPr="00B073F6">
              <w:t>x0 + ( nCbS / 2 )</w:t>
            </w:r>
            <w:r w:rsidRPr="00B073F6">
              <w:rPr>
                <w:lang w:eastAsia="ko-KR"/>
              </w:rPr>
              <w:t>, y0, </w:t>
            </w:r>
            <w:r w:rsidRPr="00B073F6">
              <w:t>nCbS / 2</w:t>
            </w:r>
            <w:r w:rsidRPr="00B073F6">
              <w:rPr>
                <w:lang w:eastAsia="ko-KR"/>
              </w:rPr>
              <w:t>, </w:t>
            </w:r>
            <w:r w:rsidRPr="00B073F6">
              <w:t>nCbS / 2</w:t>
            </w:r>
            <w:r w:rsidRPr="00B073F6">
              <w:rPr>
                <w:lang w:eastAsia="ko-KR"/>
              </w:rPr>
              <w:t> )</w:t>
            </w:r>
          </w:p>
        </w:tc>
        <w:tc>
          <w:tcPr>
            <w:tcW w:w="1152" w:type="dxa"/>
          </w:tcPr>
          <w:p w:rsidR="006157D7" w:rsidRPr="00B72792" w:rsidRDefault="006157D7" w:rsidP="00793968">
            <w:pPr>
              <w:pStyle w:val="3Table"/>
            </w:pPr>
          </w:p>
        </w:tc>
      </w:tr>
      <w:tr w:rsidR="006157D7" w:rsidRPr="00B72792" w:rsidTr="00793968">
        <w:trPr>
          <w:cantSplit/>
          <w:trHeight w:val="204"/>
          <w:jc w:val="center"/>
        </w:trPr>
        <w:tc>
          <w:tcPr>
            <w:tcW w:w="8600" w:type="dxa"/>
          </w:tcPr>
          <w:p w:rsidR="006157D7" w:rsidRPr="00B72792" w:rsidRDefault="006157D7" w:rsidP="00793968">
            <w:pPr>
              <w:pStyle w:val="3Table"/>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prediction_unit( x0, </w:t>
            </w:r>
            <w:r w:rsidRPr="00B073F6">
              <w:t>y0 + ( nCbS / 2 )</w:t>
            </w:r>
            <w:r w:rsidRPr="00B073F6">
              <w:rPr>
                <w:lang w:eastAsia="ko-KR"/>
              </w:rPr>
              <w:t>, </w:t>
            </w:r>
            <w:r w:rsidRPr="00B073F6">
              <w:t>nCbS / 2</w:t>
            </w:r>
            <w:r w:rsidRPr="00B073F6">
              <w:rPr>
                <w:lang w:eastAsia="ko-KR"/>
              </w:rPr>
              <w:t>, </w:t>
            </w:r>
            <w:r w:rsidRPr="00B073F6">
              <w:t>nCbS / 2</w:t>
            </w:r>
            <w:r w:rsidRPr="00B073F6">
              <w:rPr>
                <w:lang w:eastAsia="ko-KR"/>
              </w:rPr>
              <w:t> )</w:t>
            </w:r>
          </w:p>
        </w:tc>
        <w:tc>
          <w:tcPr>
            <w:tcW w:w="1152" w:type="dxa"/>
          </w:tcPr>
          <w:p w:rsidR="006157D7" w:rsidRPr="00B72792" w:rsidRDefault="006157D7" w:rsidP="00793968">
            <w:pPr>
              <w:pStyle w:val="3Table"/>
            </w:pPr>
          </w:p>
        </w:tc>
      </w:tr>
      <w:tr w:rsidR="006157D7" w:rsidRPr="00B72792" w:rsidTr="00793968">
        <w:trPr>
          <w:cantSplit/>
          <w:trHeight w:val="204"/>
          <w:jc w:val="center"/>
        </w:trPr>
        <w:tc>
          <w:tcPr>
            <w:tcW w:w="8600" w:type="dxa"/>
          </w:tcPr>
          <w:p w:rsidR="006157D7" w:rsidRPr="00B72792" w:rsidRDefault="006157D7" w:rsidP="00793968">
            <w:pPr>
              <w:pStyle w:val="3Table"/>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prediction_unit( </w:t>
            </w:r>
            <w:r w:rsidRPr="00B073F6">
              <w:t>x0 + ( nCbS / 2 )</w:t>
            </w:r>
            <w:r w:rsidRPr="00B073F6">
              <w:rPr>
                <w:lang w:eastAsia="ko-KR"/>
              </w:rPr>
              <w:t>, </w:t>
            </w:r>
            <w:r w:rsidRPr="00B073F6">
              <w:t>y0 + ( nCbS / 2 )</w:t>
            </w:r>
            <w:r w:rsidRPr="00B073F6">
              <w:rPr>
                <w:lang w:eastAsia="ko-KR"/>
              </w:rPr>
              <w:t>, </w:t>
            </w:r>
            <w:r w:rsidRPr="00B073F6">
              <w:t>nCbS / 2</w:t>
            </w:r>
            <w:r w:rsidRPr="00B073F6">
              <w:rPr>
                <w:lang w:eastAsia="ko-KR"/>
              </w:rPr>
              <w:t>, </w:t>
            </w:r>
            <w:r w:rsidRPr="00B073F6">
              <w:t>nCbS / 2</w:t>
            </w:r>
            <w:r w:rsidRPr="00B073F6">
              <w:rPr>
                <w:lang w:eastAsia="ko-KR"/>
              </w:rPr>
              <w:t> )</w:t>
            </w:r>
          </w:p>
        </w:tc>
        <w:tc>
          <w:tcPr>
            <w:tcW w:w="1152" w:type="dxa"/>
          </w:tcPr>
          <w:p w:rsidR="006157D7" w:rsidRPr="00B72792" w:rsidRDefault="006157D7" w:rsidP="00793968">
            <w:pPr>
              <w:pStyle w:val="3Table"/>
            </w:pPr>
          </w:p>
        </w:tc>
      </w:tr>
      <w:tr w:rsidR="006157D7" w:rsidRPr="00B72792" w:rsidTr="00793968">
        <w:trPr>
          <w:cantSplit/>
          <w:trHeight w:val="204"/>
          <w:jc w:val="center"/>
        </w:trPr>
        <w:tc>
          <w:tcPr>
            <w:tcW w:w="8600" w:type="dxa"/>
          </w:tcPr>
          <w:p w:rsidR="006157D7" w:rsidRPr="00B72792" w:rsidRDefault="006157D7" w:rsidP="00793968">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t>}</w:t>
            </w:r>
          </w:p>
        </w:tc>
        <w:tc>
          <w:tcPr>
            <w:tcW w:w="1152" w:type="dxa"/>
          </w:tcPr>
          <w:p w:rsidR="006157D7" w:rsidRPr="00B72792" w:rsidRDefault="006157D7" w:rsidP="00793968">
            <w:pPr>
              <w:pStyle w:val="3Table"/>
            </w:pPr>
          </w:p>
        </w:tc>
      </w:tr>
      <w:tr w:rsidR="006157D7" w:rsidRPr="00B72792" w:rsidTr="00793968">
        <w:trPr>
          <w:cantSplit/>
          <w:trHeight w:val="204"/>
          <w:jc w:val="center"/>
        </w:trPr>
        <w:tc>
          <w:tcPr>
            <w:tcW w:w="8600" w:type="dxa"/>
          </w:tcPr>
          <w:p w:rsidR="006157D7" w:rsidRPr="00B72792" w:rsidRDefault="006157D7" w:rsidP="00793968">
            <w:pPr>
              <w:pStyle w:val="3Table"/>
              <w:rPr>
                <w:lang w:eastAsia="ko-KR"/>
              </w:rPr>
            </w:pPr>
            <w:r w:rsidRPr="00B073F6">
              <w:rPr>
                <w:lang w:eastAsia="ko-KR"/>
              </w:rPr>
              <w:tab/>
            </w:r>
            <w:r w:rsidRPr="00B073F6">
              <w:rPr>
                <w:lang w:eastAsia="ko-KR"/>
              </w:rPr>
              <w:tab/>
            </w:r>
            <w:r w:rsidRPr="00B073F6">
              <w:rPr>
                <w:lang w:eastAsia="ko-KR"/>
              </w:rPr>
              <w:tab/>
              <w:t>}</w:t>
            </w:r>
          </w:p>
        </w:tc>
        <w:tc>
          <w:tcPr>
            <w:tcW w:w="1152" w:type="dxa"/>
          </w:tcPr>
          <w:p w:rsidR="006157D7" w:rsidRPr="00B72792" w:rsidRDefault="006157D7" w:rsidP="00793968">
            <w:pPr>
              <w:pStyle w:val="3Table"/>
            </w:pPr>
          </w:p>
        </w:tc>
      </w:tr>
      <w:tr w:rsidR="006157D7" w:rsidRPr="00B72792" w:rsidTr="00793968">
        <w:trPr>
          <w:cantSplit/>
          <w:trHeight w:val="204"/>
          <w:jc w:val="center"/>
        </w:trPr>
        <w:tc>
          <w:tcPr>
            <w:tcW w:w="8600" w:type="dxa"/>
          </w:tcPr>
          <w:p w:rsidR="006157D7" w:rsidRPr="00B72792" w:rsidRDefault="006157D7" w:rsidP="00793968">
            <w:pPr>
              <w:pStyle w:val="3Table"/>
              <w:rPr>
                <w:lang w:eastAsia="ko-KR"/>
              </w:rPr>
            </w:pPr>
            <w:r w:rsidRPr="00B073F6">
              <w:rPr>
                <w:lang w:eastAsia="ko-KR"/>
              </w:rPr>
              <w:tab/>
            </w:r>
            <w:r w:rsidRPr="00B073F6">
              <w:rPr>
                <w:lang w:eastAsia="ko-KR"/>
              </w:rPr>
              <w:tab/>
              <w:t>}</w:t>
            </w:r>
          </w:p>
        </w:tc>
        <w:tc>
          <w:tcPr>
            <w:tcW w:w="1152" w:type="dxa"/>
          </w:tcPr>
          <w:p w:rsidR="006157D7" w:rsidRPr="00B72792" w:rsidRDefault="006157D7" w:rsidP="00793968">
            <w:pPr>
              <w:pStyle w:val="3Table"/>
            </w:pPr>
          </w:p>
        </w:tc>
      </w:tr>
      <w:tr w:rsidR="006157D7" w:rsidRPr="00B72792" w:rsidTr="00793968">
        <w:trPr>
          <w:cantSplit/>
          <w:trHeight w:val="204"/>
          <w:jc w:val="center"/>
        </w:trPr>
        <w:tc>
          <w:tcPr>
            <w:tcW w:w="8600" w:type="dxa"/>
          </w:tcPr>
          <w:p w:rsidR="006157D7" w:rsidRPr="00B72792" w:rsidRDefault="006157D7" w:rsidP="00793968">
            <w:pPr>
              <w:pStyle w:val="3Table"/>
              <w:rPr>
                <w:lang w:eastAsia="ko-KR"/>
              </w:rPr>
            </w:pPr>
            <w:r w:rsidRPr="00B073F6">
              <w:rPr>
                <w:lang w:eastAsia="ko-KR"/>
              </w:rPr>
              <w:tab/>
            </w:r>
            <w:r w:rsidRPr="00B073F6">
              <w:rPr>
                <w:lang w:eastAsia="ko-KR"/>
              </w:rPr>
              <w:tab/>
              <w:t xml:space="preserve">if ( !depth_flag  &amp;&amp;  ViewId  &amp;&amp;  </w:t>
            </w:r>
            <w:r w:rsidRPr="00B073F6">
              <w:t>multi_view_residual_pred_flag</w:t>
            </w:r>
            <w:r w:rsidRPr="00B073F6">
              <w:rPr>
                <w:lang w:eastAsia="ko-KR"/>
              </w:rPr>
              <w:t xml:space="preserve">  &amp;&amp;</w:t>
            </w:r>
            <w:r w:rsidRPr="00B073F6">
              <w:rPr>
                <w:lang w:eastAsia="ko-KR"/>
              </w:rPr>
              <w:br/>
            </w:r>
            <w:r w:rsidRPr="00B073F6">
              <w:rPr>
                <w:lang w:eastAsia="ko-KR"/>
              </w:rPr>
              <w:tab/>
            </w:r>
            <w:r w:rsidRPr="00B073F6">
              <w:rPr>
                <w:lang w:eastAsia="ko-KR"/>
              </w:rPr>
              <w:tab/>
            </w:r>
            <w:r w:rsidRPr="00B073F6">
              <w:rPr>
                <w:lang w:eastAsia="ko-KR"/>
              </w:rPr>
              <w:tab/>
              <w:t>ResidualCbfNonZero &amp;&amp; PredMode != MODE_INTRA)</w:t>
            </w:r>
          </w:p>
        </w:tc>
        <w:tc>
          <w:tcPr>
            <w:tcW w:w="1152" w:type="dxa"/>
          </w:tcPr>
          <w:p w:rsidR="006157D7" w:rsidRPr="00B72792" w:rsidRDefault="006157D7" w:rsidP="00793968">
            <w:pPr>
              <w:pStyle w:val="3Table"/>
            </w:pPr>
          </w:p>
        </w:tc>
      </w:tr>
      <w:tr w:rsidR="006157D7" w:rsidRPr="00B72792" w:rsidTr="00793968">
        <w:trPr>
          <w:cantSplit/>
          <w:trHeight w:val="204"/>
          <w:jc w:val="center"/>
        </w:trPr>
        <w:tc>
          <w:tcPr>
            <w:tcW w:w="8600" w:type="dxa"/>
          </w:tcPr>
          <w:p w:rsidR="006157D7" w:rsidRPr="00B72792" w:rsidRDefault="006157D7" w:rsidP="00793968">
            <w:pPr>
              <w:pStyle w:val="3Table"/>
              <w:rPr>
                <w:lang w:eastAsia="ko-KR"/>
              </w:rPr>
            </w:pPr>
            <w:r w:rsidRPr="00B073F6">
              <w:rPr>
                <w:lang w:eastAsia="ko-KR"/>
              </w:rPr>
              <w:tab/>
            </w:r>
            <w:r w:rsidRPr="00B073F6">
              <w:rPr>
                <w:lang w:eastAsia="ko-KR"/>
              </w:rPr>
              <w:tab/>
            </w:r>
            <w:r w:rsidRPr="00B073F6">
              <w:rPr>
                <w:lang w:eastAsia="ko-KR"/>
              </w:rPr>
              <w:tab/>
            </w:r>
            <w:r w:rsidRPr="00B073F6">
              <w:rPr>
                <w:b/>
                <w:lang w:eastAsia="ko-KR"/>
              </w:rPr>
              <w:t>res_pred_flag</w:t>
            </w:r>
          </w:p>
        </w:tc>
        <w:tc>
          <w:tcPr>
            <w:tcW w:w="1152" w:type="dxa"/>
          </w:tcPr>
          <w:p w:rsidR="006157D7" w:rsidRPr="00B72792" w:rsidRDefault="006157D7" w:rsidP="00793968">
            <w:pPr>
              <w:pStyle w:val="3Table"/>
            </w:pPr>
            <w:r w:rsidRPr="00B073F6">
              <w:rPr>
                <w:lang w:eastAsia="ko-KR"/>
              </w:rPr>
              <w:t>ae(v)</w:t>
            </w:r>
          </w:p>
        </w:tc>
      </w:tr>
      <w:tr w:rsidR="006157D7" w:rsidRPr="00B72792" w:rsidTr="00793968">
        <w:trPr>
          <w:cantSplit/>
          <w:trHeight w:val="204"/>
          <w:jc w:val="center"/>
        </w:trPr>
        <w:tc>
          <w:tcPr>
            <w:tcW w:w="8600" w:type="dxa"/>
          </w:tcPr>
          <w:p w:rsidR="006157D7" w:rsidRPr="00B72792" w:rsidRDefault="006157D7" w:rsidP="00793968">
            <w:pPr>
              <w:pStyle w:val="3Table"/>
              <w:rPr>
                <w:lang w:eastAsia="ko-KR"/>
              </w:rPr>
            </w:pPr>
            <w:r w:rsidRPr="00B073F6">
              <w:rPr>
                <w:lang w:eastAsia="ko-KR"/>
              </w:rPr>
              <w:tab/>
            </w:r>
            <w:r w:rsidRPr="00B073F6">
              <w:rPr>
                <w:lang w:eastAsia="ko-KR"/>
              </w:rPr>
              <w:tab/>
              <w:t>if ( TextureModeDepth</w:t>
            </w:r>
            <w:r w:rsidRPr="00B073F6">
              <w:t xml:space="preserve">[ x0 &gt;&gt; Log2MinCbSize ][ y0 &gt;&gt; Log2MinCbSize ] = =  ctDepth </w:t>
            </w:r>
            <w:r w:rsidRPr="00B073F6">
              <w:br/>
            </w:r>
            <w:r w:rsidRPr="00B073F6">
              <w:tab/>
            </w:r>
            <w:r w:rsidRPr="00B073F6">
              <w:tab/>
            </w:r>
            <w:r w:rsidRPr="00B073F6">
              <w:tab/>
              <w:t>&amp;&amp; split_coding_unit_flag[ x0 ][ y0 ]</w:t>
            </w:r>
            <w:r w:rsidRPr="00B073F6">
              <w:rPr>
                <w:lang w:eastAsia="ko-KR"/>
              </w:rPr>
              <w:t> )</w:t>
            </w:r>
          </w:p>
        </w:tc>
        <w:tc>
          <w:tcPr>
            <w:tcW w:w="1152" w:type="dxa"/>
          </w:tcPr>
          <w:p w:rsidR="006157D7" w:rsidRPr="00B72792" w:rsidRDefault="006157D7" w:rsidP="00793968">
            <w:pPr>
              <w:pStyle w:val="3Table"/>
            </w:pPr>
          </w:p>
        </w:tc>
      </w:tr>
      <w:tr w:rsidR="006157D7" w:rsidRPr="00B72792" w:rsidTr="00793968">
        <w:trPr>
          <w:cantSplit/>
          <w:trHeight w:val="204"/>
          <w:jc w:val="center"/>
        </w:trPr>
        <w:tc>
          <w:tcPr>
            <w:tcW w:w="8600" w:type="dxa"/>
          </w:tcPr>
          <w:p w:rsidR="006157D7" w:rsidRPr="00B72792" w:rsidRDefault="006157D7" w:rsidP="00793968">
            <w:pPr>
              <w:pStyle w:val="3Table"/>
              <w:rPr>
                <w:lang w:eastAsia="ko-KR"/>
              </w:rPr>
            </w:pPr>
            <w:r w:rsidRPr="00B073F6">
              <w:rPr>
                <w:lang w:eastAsia="ko-KR"/>
              </w:rPr>
              <w:tab/>
            </w:r>
            <w:r w:rsidRPr="00B073F6">
              <w:rPr>
                <w:lang w:eastAsia="ko-KR"/>
              </w:rPr>
              <w:tab/>
            </w:r>
            <w:r w:rsidRPr="00B073F6">
              <w:rPr>
                <w:lang w:eastAsia="ko-KR"/>
              </w:rPr>
              <w:tab/>
              <w:t>coding_tree( </w:t>
            </w:r>
            <w:r w:rsidRPr="00B073F6">
              <w:t>x0, y0, log2CbSize, ctDepth</w:t>
            </w:r>
            <w:r w:rsidRPr="00B073F6">
              <w:rPr>
                <w:lang w:eastAsia="ko-KR"/>
              </w:rPr>
              <w:t> )</w:t>
            </w:r>
          </w:p>
        </w:tc>
        <w:tc>
          <w:tcPr>
            <w:tcW w:w="1152" w:type="dxa"/>
          </w:tcPr>
          <w:p w:rsidR="006157D7" w:rsidRPr="00B72792" w:rsidRDefault="006157D7" w:rsidP="00793968">
            <w:pPr>
              <w:pStyle w:val="3Table"/>
            </w:pPr>
          </w:p>
        </w:tc>
      </w:tr>
      <w:tr w:rsidR="006157D7" w:rsidRPr="00B72792" w:rsidTr="00793968">
        <w:trPr>
          <w:cantSplit/>
          <w:trHeight w:val="204"/>
          <w:jc w:val="center"/>
        </w:trPr>
        <w:tc>
          <w:tcPr>
            <w:tcW w:w="8600" w:type="dxa"/>
          </w:tcPr>
          <w:p w:rsidR="006157D7" w:rsidRPr="00B72792" w:rsidRDefault="006157D7" w:rsidP="00793968">
            <w:pPr>
              <w:pStyle w:val="3Table"/>
              <w:rPr>
                <w:lang w:eastAsia="ko-KR"/>
              </w:rPr>
            </w:pPr>
            <w:r w:rsidRPr="00B073F6">
              <w:rPr>
                <w:lang w:eastAsia="ko-KR"/>
              </w:rPr>
              <w:tab/>
            </w:r>
            <w:r w:rsidRPr="00B073F6">
              <w:rPr>
                <w:lang w:eastAsia="ko-KR"/>
              </w:rPr>
              <w:tab/>
              <w:t>if( !pcm_flag ) {</w:t>
            </w:r>
          </w:p>
        </w:tc>
        <w:tc>
          <w:tcPr>
            <w:tcW w:w="1152" w:type="dxa"/>
          </w:tcPr>
          <w:p w:rsidR="006157D7" w:rsidRPr="00B72792" w:rsidRDefault="006157D7" w:rsidP="00793968">
            <w:pPr>
              <w:pStyle w:val="3Table"/>
            </w:pPr>
          </w:p>
        </w:tc>
      </w:tr>
      <w:tr w:rsidR="006157D7" w:rsidRPr="00B72792" w:rsidTr="00793968">
        <w:trPr>
          <w:cantSplit/>
          <w:trHeight w:val="204"/>
          <w:jc w:val="center"/>
        </w:trPr>
        <w:tc>
          <w:tcPr>
            <w:tcW w:w="8600" w:type="dxa"/>
          </w:tcPr>
          <w:p w:rsidR="006157D7" w:rsidRPr="00B72792" w:rsidRDefault="006157D7" w:rsidP="00793968">
            <w:pPr>
              <w:pStyle w:val="3Table"/>
              <w:rPr>
                <w:lang w:eastAsia="ko-KR"/>
              </w:rPr>
            </w:pPr>
            <w:r w:rsidRPr="00B073F6">
              <w:tab/>
            </w:r>
            <w:r w:rsidRPr="00B073F6">
              <w:tab/>
            </w:r>
            <w:r w:rsidRPr="00B073F6">
              <w:tab/>
              <w:t>if( PredMode</w:t>
            </w:r>
            <w:r w:rsidRPr="00B073F6">
              <w:rPr>
                <w:lang w:eastAsia="ko-KR"/>
              </w:rPr>
              <w:t>[ x0 ][ y0 ]</w:t>
            </w:r>
            <w:r w:rsidRPr="00B073F6">
              <w:t xml:space="preserve">  !=  MODE_INTRA &amp;&amp; </w:t>
            </w:r>
            <w:r w:rsidRPr="00B073F6">
              <w:br/>
            </w:r>
            <w:r w:rsidRPr="00B073F6">
              <w:tab/>
            </w:r>
            <w:r w:rsidRPr="00B073F6">
              <w:tab/>
            </w:r>
            <w:r w:rsidRPr="00B073F6">
              <w:tab/>
            </w:r>
            <w:r w:rsidRPr="00B073F6">
              <w:tab/>
              <w:t>!(PartMode  = =  PART_2Nx2N &amp;&amp; merge_flag[x0][y0]) )</w:t>
            </w:r>
          </w:p>
        </w:tc>
        <w:tc>
          <w:tcPr>
            <w:tcW w:w="1152" w:type="dxa"/>
          </w:tcPr>
          <w:p w:rsidR="006157D7" w:rsidRPr="00B72792" w:rsidRDefault="006157D7" w:rsidP="00793968">
            <w:pPr>
              <w:pStyle w:val="3Table"/>
            </w:pPr>
          </w:p>
        </w:tc>
      </w:tr>
      <w:tr w:rsidR="006157D7" w:rsidRPr="00B72792" w:rsidTr="00793968">
        <w:trPr>
          <w:cantSplit/>
          <w:trHeight w:val="204"/>
          <w:jc w:val="center"/>
        </w:trPr>
        <w:tc>
          <w:tcPr>
            <w:tcW w:w="8600" w:type="dxa"/>
          </w:tcPr>
          <w:p w:rsidR="006157D7" w:rsidRPr="00B72792" w:rsidRDefault="006157D7" w:rsidP="00793968">
            <w:pPr>
              <w:pStyle w:val="3Table"/>
              <w:rPr>
                <w:lang w:eastAsia="ko-KR"/>
              </w:rPr>
            </w:pPr>
            <w:r w:rsidRPr="00B073F6">
              <w:tab/>
            </w:r>
            <w:r w:rsidRPr="00B073F6">
              <w:tab/>
            </w:r>
            <w:r w:rsidRPr="00B073F6">
              <w:tab/>
            </w:r>
            <w:r w:rsidRPr="00B073F6">
              <w:tab/>
            </w:r>
            <w:r w:rsidRPr="00B073F6">
              <w:rPr>
                <w:b/>
              </w:rPr>
              <w:t>no_residual_syntax_flag</w:t>
            </w:r>
          </w:p>
        </w:tc>
        <w:tc>
          <w:tcPr>
            <w:tcW w:w="1152" w:type="dxa"/>
          </w:tcPr>
          <w:p w:rsidR="006157D7" w:rsidRPr="00B72792" w:rsidRDefault="006157D7" w:rsidP="00793968">
            <w:pPr>
              <w:pStyle w:val="3Table"/>
            </w:pPr>
            <w:r w:rsidRPr="00B073F6">
              <w:t>ae(v)</w:t>
            </w:r>
          </w:p>
        </w:tc>
      </w:tr>
      <w:tr w:rsidR="006157D7" w:rsidRPr="00B72792" w:rsidTr="00793968">
        <w:trPr>
          <w:cantSplit/>
          <w:trHeight w:val="204"/>
          <w:jc w:val="center"/>
        </w:trPr>
        <w:tc>
          <w:tcPr>
            <w:tcW w:w="8600" w:type="dxa"/>
          </w:tcPr>
          <w:p w:rsidR="006157D7" w:rsidRPr="00B72792" w:rsidRDefault="006157D7" w:rsidP="00793968">
            <w:pPr>
              <w:pStyle w:val="3Table"/>
              <w:rPr>
                <w:lang w:eastAsia="ko-KR"/>
              </w:rPr>
            </w:pPr>
            <w:r w:rsidRPr="00B073F6">
              <w:tab/>
            </w:r>
            <w:r w:rsidRPr="00B073F6">
              <w:tab/>
            </w:r>
            <w:r w:rsidRPr="00B073F6">
              <w:tab/>
              <w:t>if( !no_residual_syntax_flag ) {</w:t>
            </w:r>
          </w:p>
        </w:tc>
        <w:tc>
          <w:tcPr>
            <w:tcW w:w="1152" w:type="dxa"/>
          </w:tcPr>
          <w:p w:rsidR="006157D7" w:rsidRPr="00B72792" w:rsidRDefault="006157D7" w:rsidP="00793968">
            <w:pPr>
              <w:pStyle w:val="3Table"/>
            </w:pPr>
          </w:p>
        </w:tc>
      </w:tr>
      <w:tr w:rsidR="006157D7" w:rsidRPr="00B72792" w:rsidTr="00793968">
        <w:trPr>
          <w:cantSplit/>
          <w:trHeight w:val="204"/>
          <w:jc w:val="center"/>
        </w:trPr>
        <w:tc>
          <w:tcPr>
            <w:tcW w:w="8600" w:type="dxa"/>
          </w:tcPr>
          <w:p w:rsidR="006157D7" w:rsidRPr="00B72792" w:rsidRDefault="006157D7" w:rsidP="00793968">
            <w:pPr>
              <w:pStyle w:val="3Table"/>
              <w:rPr>
                <w:lang w:eastAsia="ko-KR"/>
              </w:rPr>
            </w:pPr>
            <w:r w:rsidRPr="00B073F6">
              <w:tab/>
            </w:r>
            <w:r w:rsidRPr="00B073F6">
              <w:tab/>
            </w:r>
            <w:r w:rsidRPr="00B073F6">
              <w:tab/>
            </w:r>
            <w:r w:rsidRPr="00B073F6">
              <w:tab/>
              <w:t>MaxTrafoDepth = ( PredMode</w:t>
            </w:r>
            <w:r w:rsidRPr="00B073F6">
              <w:rPr>
                <w:lang w:eastAsia="ko-KR"/>
              </w:rPr>
              <w:t>[ x0 ][ y0 ]</w:t>
            </w:r>
            <w:r w:rsidRPr="00B073F6">
              <w:t xml:space="preserve">  = =  MODE_INTRA ?  </w:t>
            </w:r>
            <w:r w:rsidRPr="00B073F6">
              <w:br/>
            </w:r>
            <w:r w:rsidRPr="00B073F6">
              <w:tab/>
            </w:r>
            <w:r w:rsidRPr="00B073F6">
              <w:tab/>
            </w:r>
            <w:r w:rsidRPr="00B073F6">
              <w:tab/>
            </w:r>
            <w:r w:rsidRPr="00B073F6">
              <w:tab/>
            </w:r>
            <w:r w:rsidRPr="00B073F6">
              <w:tab/>
            </w:r>
            <w:r w:rsidRPr="00B073F6">
              <w:tab/>
            </w:r>
            <w:r w:rsidRPr="00B073F6">
              <w:tab/>
            </w:r>
            <w:r w:rsidRPr="00B073F6">
              <w:tab/>
            </w:r>
            <w:r w:rsidRPr="00B073F6">
              <w:tab/>
            </w:r>
            <w:r w:rsidRPr="00B073F6">
              <w:tab/>
            </w:r>
            <w:r w:rsidRPr="00B073F6">
              <w:tab/>
              <w:t xml:space="preserve">max_transform_hierarchy_depth_intra  +  IntraSplitFlag  :  </w:t>
            </w:r>
            <w:r w:rsidRPr="00B073F6">
              <w:br/>
            </w:r>
            <w:r w:rsidRPr="00B073F6">
              <w:tab/>
            </w:r>
            <w:r w:rsidRPr="00B073F6">
              <w:tab/>
            </w:r>
            <w:r w:rsidRPr="00B073F6">
              <w:tab/>
            </w:r>
            <w:r w:rsidRPr="00B073F6">
              <w:tab/>
            </w:r>
            <w:r w:rsidRPr="00B073F6">
              <w:tab/>
            </w:r>
            <w:r w:rsidRPr="00B073F6">
              <w:tab/>
            </w:r>
            <w:r w:rsidRPr="00B073F6">
              <w:tab/>
            </w:r>
            <w:r w:rsidRPr="00B073F6">
              <w:tab/>
            </w:r>
            <w:r w:rsidRPr="00B073F6">
              <w:tab/>
            </w:r>
            <w:r w:rsidRPr="00B073F6">
              <w:tab/>
            </w:r>
            <w:r w:rsidRPr="00B073F6">
              <w:tab/>
              <w:t>max_transform_hierarchy_depth_inter</w:t>
            </w:r>
            <w:r w:rsidRPr="00B073F6">
              <w:rPr>
                <w:lang w:eastAsia="ko-KR"/>
              </w:rPr>
              <w:t xml:space="preserve"> </w:t>
            </w:r>
            <w:r w:rsidRPr="00B073F6">
              <w:t>)</w:t>
            </w:r>
          </w:p>
        </w:tc>
        <w:tc>
          <w:tcPr>
            <w:tcW w:w="1152" w:type="dxa"/>
          </w:tcPr>
          <w:p w:rsidR="006157D7" w:rsidRPr="00B72792" w:rsidRDefault="006157D7" w:rsidP="00793968">
            <w:pPr>
              <w:pStyle w:val="3Table"/>
            </w:pPr>
          </w:p>
        </w:tc>
      </w:tr>
      <w:tr w:rsidR="006157D7" w:rsidRPr="00B72792" w:rsidTr="00793968">
        <w:trPr>
          <w:cantSplit/>
          <w:trHeight w:val="204"/>
          <w:jc w:val="center"/>
        </w:trPr>
        <w:tc>
          <w:tcPr>
            <w:tcW w:w="8600" w:type="dxa"/>
          </w:tcPr>
          <w:p w:rsidR="006157D7" w:rsidRPr="00B72792" w:rsidDel="009C03F6" w:rsidRDefault="006157D7" w:rsidP="00793968">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t>transform_tree( x0, y0 x0, y0, log2CbSize, 0, 0 )</w:t>
            </w:r>
          </w:p>
        </w:tc>
        <w:tc>
          <w:tcPr>
            <w:tcW w:w="1152" w:type="dxa"/>
          </w:tcPr>
          <w:p w:rsidR="006157D7" w:rsidRPr="00B72792" w:rsidRDefault="006157D7" w:rsidP="00793968">
            <w:pPr>
              <w:pStyle w:val="3Table"/>
            </w:pPr>
          </w:p>
        </w:tc>
      </w:tr>
      <w:tr w:rsidR="006157D7" w:rsidRPr="00B72792" w:rsidTr="00793968">
        <w:trPr>
          <w:cantSplit/>
          <w:trHeight w:val="204"/>
          <w:jc w:val="center"/>
        </w:trPr>
        <w:tc>
          <w:tcPr>
            <w:tcW w:w="8600" w:type="dxa"/>
          </w:tcPr>
          <w:p w:rsidR="006157D7" w:rsidRPr="00B72792" w:rsidRDefault="006157D7" w:rsidP="00793968">
            <w:pPr>
              <w:pStyle w:val="3Table"/>
              <w:rPr>
                <w:lang w:eastAsia="ko-KR"/>
              </w:rPr>
            </w:pPr>
            <w:r w:rsidRPr="00B073F6">
              <w:rPr>
                <w:lang w:eastAsia="ko-KR"/>
              </w:rPr>
              <w:tab/>
            </w:r>
            <w:r w:rsidRPr="00B073F6">
              <w:rPr>
                <w:lang w:eastAsia="ko-KR"/>
              </w:rPr>
              <w:tab/>
            </w:r>
            <w:r w:rsidRPr="00B073F6">
              <w:rPr>
                <w:lang w:eastAsia="ko-KR"/>
              </w:rPr>
              <w:tab/>
              <w:t>}</w:t>
            </w:r>
          </w:p>
        </w:tc>
        <w:tc>
          <w:tcPr>
            <w:tcW w:w="1152" w:type="dxa"/>
          </w:tcPr>
          <w:p w:rsidR="006157D7" w:rsidRPr="00B72792" w:rsidRDefault="006157D7" w:rsidP="00793968">
            <w:pPr>
              <w:pStyle w:val="3Table"/>
            </w:pPr>
          </w:p>
        </w:tc>
      </w:tr>
      <w:tr w:rsidR="006157D7" w:rsidRPr="00B72792" w:rsidTr="00793968">
        <w:trPr>
          <w:cantSplit/>
          <w:trHeight w:val="204"/>
          <w:jc w:val="center"/>
        </w:trPr>
        <w:tc>
          <w:tcPr>
            <w:tcW w:w="8600" w:type="dxa"/>
          </w:tcPr>
          <w:p w:rsidR="006157D7" w:rsidRPr="00B72792" w:rsidRDefault="006157D7" w:rsidP="00793968">
            <w:pPr>
              <w:pStyle w:val="3Table"/>
              <w:rPr>
                <w:lang w:eastAsia="ko-KR"/>
              </w:rPr>
            </w:pPr>
            <w:r w:rsidRPr="00B073F6">
              <w:rPr>
                <w:lang w:eastAsia="ko-KR"/>
              </w:rPr>
              <w:tab/>
            </w:r>
            <w:r w:rsidRPr="00B073F6">
              <w:rPr>
                <w:lang w:eastAsia="ko-KR"/>
              </w:rPr>
              <w:tab/>
              <w:t>}</w:t>
            </w:r>
          </w:p>
        </w:tc>
        <w:tc>
          <w:tcPr>
            <w:tcW w:w="1152" w:type="dxa"/>
          </w:tcPr>
          <w:p w:rsidR="006157D7" w:rsidRPr="00B72792" w:rsidRDefault="006157D7" w:rsidP="00793968">
            <w:pPr>
              <w:pStyle w:val="3Table"/>
            </w:pPr>
          </w:p>
        </w:tc>
      </w:tr>
      <w:tr w:rsidR="006157D7" w:rsidRPr="00B72792" w:rsidTr="00793968">
        <w:trPr>
          <w:cantSplit/>
          <w:trHeight w:val="204"/>
          <w:jc w:val="center"/>
        </w:trPr>
        <w:tc>
          <w:tcPr>
            <w:tcW w:w="8600" w:type="dxa"/>
          </w:tcPr>
          <w:p w:rsidR="006157D7" w:rsidRPr="00B72792" w:rsidRDefault="006157D7" w:rsidP="00793968">
            <w:pPr>
              <w:pStyle w:val="3Table"/>
              <w:rPr>
                <w:lang w:eastAsia="ko-KR"/>
              </w:rPr>
            </w:pPr>
            <w:r w:rsidRPr="00B073F6">
              <w:rPr>
                <w:lang w:eastAsia="ko-KR"/>
              </w:rPr>
              <w:tab/>
              <w:t>}</w:t>
            </w:r>
          </w:p>
        </w:tc>
        <w:tc>
          <w:tcPr>
            <w:tcW w:w="1152" w:type="dxa"/>
          </w:tcPr>
          <w:p w:rsidR="006157D7" w:rsidRPr="00B72792" w:rsidRDefault="006157D7" w:rsidP="00793968">
            <w:pPr>
              <w:pStyle w:val="3Table"/>
            </w:pPr>
          </w:p>
        </w:tc>
      </w:tr>
      <w:tr w:rsidR="006157D7" w:rsidRPr="00B72792" w:rsidTr="00793968">
        <w:trPr>
          <w:cantSplit/>
          <w:trHeight w:val="204"/>
          <w:jc w:val="center"/>
        </w:trPr>
        <w:tc>
          <w:tcPr>
            <w:tcW w:w="8600" w:type="dxa"/>
          </w:tcPr>
          <w:p w:rsidR="006157D7" w:rsidRPr="00B72792" w:rsidRDefault="006157D7" w:rsidP="00793968">
            <w:pPr>
              <w:pStyle w:val="3Table"/>
              <w:rPr>
                <w:lang w:eastAsia="ko-KR"/>
              </w:rPr>
            </w:pPr>
            <w:r w:rsidRPr="00B073F6">
              <w:rPr>
                <w:lang w:eastAsia="ko-KR"/>
              </w:rPr>
              <w:t>}</w:t>
            </w:r>
          </w:p>
        </w:tc>
        <w:tc>
          <w:tcPr>
            <w:tcW w:w="1152" w:type="dxa"/>
          </w:tcPr>
          <w:p w:rsidR="006157D7" w:rsidRPr="00B72792" w:rsidRDefault="006157D7" w:rsidP="00793968">
            <w:pPr>
              <w:pStyle w:val="3Table"/>
            </w:pPr>
          </w:p>
        </w:tc>
      </w:tr>
    </w:tbl>
    <w:p w:rsidR="008D5E4F" w:rsidRDefault="008D5E4F" w:rsidP="006157D7">
      <w:pPr>
        <w:rPr>
          <w:rFonts w:hint="eastAsia"/>
          <w:lang w:eastAsia="ko-KR"/>
        </w:rPr>
      </w:pPr>
    </w:p>
    <w:p w:rsidR="003D3D6A" w:rsidRDefault="003D3D6A" w:rsidP="006157D7">
      <w:pPr>
        <w:rPr>
          <w:rFonts w:hint="eastAsia"/>
          <w:lang w:eastAsia="ko-KR"/>
        </w:rPr>
      </w:pPr>
    </w:p>
    <w:p w:rsidR="003D3D6A" w:rsidRPr="00B72792" w:rsidRDefault="003D3D6A" w:rsidP="003D3D6A">
      <w:pPr>
        <w:pStyle w:val="3H3"/>
        <w:numPr>
          <w:ilvl w:val="0"/>
          <w:numId w:val="0"/>
        </w:numPr>
      </w:pPr>
      <w:r>
        <w:rPr>
          <w:rFonts w:hint="eastAsia"/>
          <w:lang w:eastAsia="ko-KR"/>
        </w:rPr>
        <w:t xml:space="preserve">G7.4.9.1. </w:t>
      </w:r>
      <w:r w:rsidRPr="00B073F6">
        <w:t>General coding unit semantics</w:t>
      </w:r>
    </w:p>
    <w:p w:rsidR="003D3D6A" w:rsidRPr="00B72792" w:rsidRDefault="003D3D6A" w:rsidP="003D3D6A">
      <w:pPr>
        <w:pStyle w:val="3S0"/>
      </w:pPr>
      <w:r w:rsidRPr="00B073F6">
        <w:t xml:space="preserve">The </w:t>
      </w:r>
      <w:proofErr w:type="gramStart"/>
      <w:r w:rsidRPr="00B073F6">
        <w:t xml:space="preserve">specification in </w:t>
      </w:r>
      <w:proofErr w:type="spellStart"/>
      <w:r w:rsidRPr="00B073F6">
        <w:t>subclause</w:t>
      </w:r>
      <w:proofErr w:type="spellEnd"/>
      <w:r w:rsidRPr="00B073F6">
        <w:t xml:space="preserve"> </w:t>
      </w:r>
      <w:r w:rsidRPr="00840202">
        <w:rPr>
          <w:highlight w:val="yellow"/>
        </w:rPr>
        <w:t>F.</w:t>
      </w:r>
      <w:r w:rsidRPr="00B073F6">
        <w:rPr>
          <w:highlight w:val="yellow"/>
        </w:rPr>
        <w:t>7.4.</w:t>
      </w:r>
      <w:r>
        <w:rPr>
          <w:highlight w:val="yellow"/>
        </w:rPr>
        <w:t>9</w:t>
      </w:r>
      <w:r w:rsidRPr="00B073F6">
        <w:rPr>
          <w:highlight w:val="yellow"/>
        </w:rPr>
        <w:t>.</w:t>
      </w:r>
      <w:r w:rsidRPr="00E753C1">
        <w:rPr>
          <w:highlight w:val="yellow"/>
        </w:rPr>
        <w:t>1</w:t>
      </w:r>
      <w:r w:rsidRPr="00B073F6">
        <w:t xml:space="preserve"> apply</w:t>
      </w:r>
      <w:proofErr w:type="gramEnd"/>
      <w:r w:rsidRPr="00B073F6">
        <w:t xml:space="preserve"> with the following modifications and additions.</w:t>
      </w:r>
    </w:p>
    <w:p w:rsidR="003D3D6A" w:rsidRPr="00B72792" w:rsidRDefault="003D3D6A" w:rsidP="003D3D6A">
      <w:pPr>
        <w:pStyle w:val="3S0"/>
      </w:pPr>
      <w:proofErr w:type="spellStart"/>
      <w:r w:rsidRPr="00B073F6">
        <w:rPr>
          <w:b/>
        </w:rPr>
        <w:t>dmm_flag</w:t>
      </w:r>
      <w:proofErr w:type="spellEnd"/>
      <w:proofErr w:type="gramStart"/>
      <w:r w:rsidRPr="00B073F6">
        <w:rPr>
          <w:b/>
        </w:rPr>
        <w:t>[ </w:t>
      </w:r>
      <w:r w:rsidRPr="00B073F6">
        <w:t>x0</w:t>
      </w:r>
      <w:proofErr w:type="gramEnd"/>
      <w:r w:rsidRPr="00B073F6">
        <w:rPr>
          <w:b/>
        </w:rPr>
        <w:t> ][ </w:t>
      </w:r>
      <w:r w:rsidRPr="00B073F6">
        <w:t>y0</w:t>
      </w:r>
      <w:r w:rsidRPr="00B073F6">
        <w:rPr>
          <w:b/>
        </w:rPr>
        <w:t xml:space="preserve"> ] </w:t>
      </w:r>
      <w:r w:rsidRPr="00B073F6">
        <w:t xml:space="preserve">equal to 0 specifies that depth map model modes are not used. </w:t>
      </w:r>
      <w:proofErr w:type="spellStart"/>
      <w:r w:rsidRPr="00B073F6">
        <w:t>dmm_flag</w:t>
      </w:r>
      <w:proofErr w:type="spellEnd"/>
      <w:proofErr w:type="gramStart"/>
      <w:r w:rsidRPr="00B073F6">
        <w:t>[</w:t>
      </w:r>
      <w:r w:rsidRPr="00B073F6">
        <w:rPr>
          <w:b/>
        </w:rPr>
        <w:t> </w:t>
      </w:r>
      <w:r w:rsidRPr="00B073F6">
        <w:t>x0</w:t>
      </w:r>
      <w:proofErr w:type="gramEnd"/>
      <w:r w:rsidRPr="00B073F6">
        <w:rPr>
          <w:b/>
        </w:rPr>
        <w:t> </w:t>
      </w:r>
      <w:r w:rsidRPr="00B073F6">
        <w:t>][</w:t>
      </w:r>
      <w:r w:rsidRPr="00B073F6">
        <w:rPr>
          <w:b/>
        </w:rPr>
        <w:t> </w:t>
      </w:r>
      <w:r w:rsidRPr="00B073F6">
        <w:t>y0</w:t>
      </w:r>
      <w:r w:rsidRPr="00B073F6">
        <w:rPr>
          <w:b/>
        </w:rPr>
        <w:t> </w:t>
      </w:r>
      <w:r w:rsidRPr="00B073F6">
        <w:t xml:space="preserve">] equal to 1 specifies that depth map model modes are used that the </w:t>
      </w:r>
      <w:proofErr w:type="spellStart"/>
      <w:r w:rsidRPr="00B073F6">
        <w:t>dmm_mode</w:t>
      </w:r>
      <w:proofErr w:type="spellEnd"/>
      <w:r w:rsidRPr="00B073F6">
        <w:t xml:space="preserve"> syntax element is present. If the </w:t>
      </w:r>
      <w:proofErr w:type="spellStart"/>
      <w:r w:rsidRPr="00B073F6">
        <w:t>dmm_flag</w:t>
      </w:r>
      <w:proofErr w:type="spellEnd"/>
      <w:proofErr w:type="gramStart"/>
      <w:r w:rsidRPr="00B073F6">
        <w:t>[</w:t>
      </w:r>
      <w:r w:rsidRPr="00B073F6">
        <w:rPr>
          <w:b/>
        </w:rPr>
        <w:t> </w:t>
      </w:r>
      <w:r w:rsidRPr="00B073F6">
        <w:t>x0</w:t>
      </w:r>
      <w:proofErr w:type="gramEnd"/>
      <w:r w:rsidRPr="00B073F6">
        <w:rPr>
          <w:b/>
        </w:rPr>
        <w:t> </w:t>
      </w:r>
      <w:r w:rsidRPr="00B073F6">
        <w:t>][</w:t>
      </w:r>
      <w:r w:rsidRPr="00B073F6">
        <w:rPr>
          <w:b/>
        </w:rPr>
        <w:t> </w:t>
      </w:r>
      <w:r w:rsidRPr="00B073F6">
        <w:t>y0</w:t>
      </w:r>
      <w:r w:rsidRPr="00B073F6">
        <w:rPr>
          <w:b/>
        </w:rPr>
        <w:t> </w:t>
      </w:r>
      <w:r w:rsidRPr="00B073F6">
        <w:t xml:space="preserve">] is not present in the </w:t>
      </w:r>
      <w:proofErr w:type="spellStart"/>
      <w:r w:rsidRPr="00B073F6">
        <w:t>bitstream</w:t>
      </w:r>
      <w:proofErr w:type="spellEnd"/>
      <w:r w:rsidRPr="00B073F6">
        <w:t xml:space="preserve">, its value should be inferred to be equal to 0. </w:t>
      </w:r>
    </w:p>
    <w:p w:rsidR="003D3D6A" w:rsidRPr="00B72792" w:rsidRDefault="003D3D6A" w:rsidP="003D3D6A">
      <w:pPr>
        <w:pStyle w:val="3S0"/>
        <w:rPr>
          <w:rStyle w:val="3NChar"/>
        </w:rPr>
      </w:pPr>
      <w:proofErr w:type="spellStart"/>
      <w:r>
        <w:rPr>
          <w:b/>
        </w:rPr>
        <w:t>dmm_mode</w:t>
      </w:r>
      <w:proofErr w:type="spellEnd"/>
      <w:proofErr w:type="gramStart"/>
      <w:r>
        <w:t>[</w:t>
      </w:r>
      <w:r>
        <w:rPr>
          <w:b/>
        </w:rPr>
        <w:t> </w:t>
      </w:r>
      <w:r>
        <w:t>x0</w:t>
      </w:r>
      <w:proofErr w:type="gramEnd"/>
      <w:r>
        <w:rPr>
          <w:b/>
        </w:rPr>
        <w:t> </w:t>
      </w:r>
      <w:r>
        <w:t>][</w:t>
      </w:r>
      <w:r>
        <w:rPr>
          <w:b/>
        </w:rPr>
        <w:t> </w:t>
      </w:r>
      <w:r>
        <w:t>y0</w:t>
      </w:r>
      <w:r>
        <w:rPr>
          <w:b/>
        </w:rPr>
        <w:t> </w:t>
      </w:r>
      <w:r>
        <w:t>]</w:t>
      </w:r>
      <w:r>
        <w:rPr>
          <w:b/>
        </w:rPr>
        <w:t xml:space="preserve"> </w:t>
      </w:r>
      <w:r>
        <w:rPr>
          <w:rStyle w:val="3NChar"/>
        </w:rPr>
        <w:t xml:space="preserve">shall be one of the values shown in </w:t>
      </w:r>
      <w:fldSimple w:instr=" REF Table_InterpretationDMM \h  \* MERGEFORMAT " w:fldLock="1">
        <w:r w:rsidRPr="00424BE7">
          <w:rPr>
            <w:bCs/>
          </w:rPr>
          <w:t>Table G-1</w:t>
        </w:r>
      </w:fldSimple>
      <w:r>
        <w:rPr>
          <w:rStyle w:val="3NChar"/>
        </w:rPr>
        <w:t xml:space="preserve">. </w:t>
      </w:r>
      <w:proofErr w:type="spellStart"/>
      <w:proofErr w:type="gramStart"/>
      <w:r>
        <w:rPr>
          <w:rStyle w:val="3NChar"/>
        </w:rPr>
        <w:t>dmm_mode</w:t>
      </w:r>
      <w:proofErr w:type="spellEnd"/>
      <w:proofErr w:type="gramEnd"/>
      <w:r>
        <w:rPr>
          <w:rStyle w:val="3NChar"/>
        </w:rPr>
        <w:t xml:space="preserve"> is used to derive the intra prediction mode when the </w:t>
      </w:r>
      <w:proofErr w:type="spellStart"/>
      <w:r>
        <w:rPr>
          <w:rStyle w:val="3NChar"/>
        </w:rPr>
        <w:t>dmm_flag</w:t>
      </w:r>
      <w:proofErr w:type="spellEnd"/>
      <w:r>
        <w:t>[</w:t>
      </w:r>
      <w:r>
        <w:rPr>
          <w:b/>
        </w:rPr>
        <w:t> </w:t>
      </w:r>
      <w:r>
        <w:t>x0</w:t>
      </w:r>
      <w:r>
        <w:rPr>
          <w:b/>
        </w:rPr>
        <w:t> </w:t>
      </w:r>
      <w:r>
        <w:t>][</w:t>
      </w:r>
      <w:r>
        <w:rPr>
          <w:b/>
        </w:rPr>
        <w:t> </w:t>
      </w:r>
      <w:r>
        <w:t>y0</w:t>
      </w:r>
      <w:r>
        <w:rPr>
          <w:b/>
        </w:rPr>
        <w:t> </w:t>
      </w:r>
      <w:r>
        <w:t>]</w:t>
      </w:r>
      <w:r>
        <w:rPr>
          <w:rStyle w:val="3NChar"/>
        </w:rPr>
        <w:t xml:space="preserve"> is equal to 1.</w:t>
      </w:r>
    </w:p>
    <w:p w:rsidR="003D3D6A" w:rsidRPr="00B72792" w:rsidRDefault="003D3D6A" w:rsidP="003D3D6A">
      <w:pPr>
        <w:pStyle w:val="3S0"/>
        <w:rPr>
          <w:b/>
        </w:rPr>
      </w:pPr>
    </w:p>
    <w:p w:rsidR="003D3D6A" w:rsidRPr="00B72792" w:rsidRDefault="003D3D6A" w:rsidP="003D3D6A">
      <w:pPr>
        <w:pStyle w:val="3S0"/>
        <w:jc w:val="center"/>
        <w:rPr>
          <w:b/>
          <w:bCs/>
        </w:rPr>
      </w:pPr>
      <w:bookmarkStart w:id="27" w:name="_Ref327371365"/>
      <w:bookmarkStart w:id="28" w:name="Table_InterpretationDMM"/>
      <w:r>
        <w:rPr>
          <w:b/>
          <w:bCs/>
        </w:rPr>
        <w:t>Table G-</w:t>
      </w:r>
      <w:r w:rsidRPr="002D53FC">
        <w:rPr>
          <w:b/>
          <w:bCs/>
        </w:rPr>
        <w:fldChar w:fldCharType="begin" w:fldLock="1"/>
      </w:r>
      <w:r>
        <w:rPr>
          <w:b/>
          <w:bCs/>
        </w:rPr>
        <w:instrText xml:space="preserve"> SEQ Table_F- \* ARABIC </w:instrText>
      </w:r>
      <w:r w:rsidRPr="002D53FC">
        <w:rPr>
          <w:b/>
          <w:bCs/>
        </w:rPr>
        <w:fldChar w:fldCharType="separate"/>
      </w:r>
      <w:r>
        <w:rPr>
          <w:b/>
          <w:bCs/>
          <w:noProof/>
        </w:rPr>
        <w:t>1</w:t>
      </w:r>
      <w:r w:rsidRPr="00B72792">
        <w:rPr>
          <w:b/>
        </w:rPr>
        <w:fldChar w:fldCharType="end"/>
      </w:r>
      <w:bookmarkEnd w:id="27"/>
      <w:bookmarkEnd w:id="28"/>
      <w:r>
        <w:rPr>
          <w:b/>
          <w:bCs/>
        </w:rPr>
        <w:t xml:space="preserve"> – Interpretation of </w:t>
      </w:r>
      <w:proofErr w:type="spellStart"/>
      <w:r>
        <w:rPr>
          <w:b/>
          <w:bCs/>
        </w:rPr>
        <w:t>dmm_mode</w:t>
      </w:r>
      <w:proofErr w:type="spellEnd"/>
    </w:p>
    <w:tbl>
      <w:tblPr>
        <w:tblW w:w="0" w:type="auto"/>
        <w:jc w:val="center"/>
        <w:tblLayout w:type="fixed"/>
        <w:tblCellMar>
          <w:left w:w="80" w:type="dxa"/>
          <w:right w:w="80" w:type="dxa"/>
        </w:tblCellMar>
        <w:tblLook w:val="0000"/>
      </w:tblPr>
      <w:tblGrid>
        <w:gridCol w:w="1314"/>
        <w:gridCol w:w="3464"/>
      </w:tblGrid>
      <w:tr w:rsidR="003D3D6A" w:rsidRPr="00B72792" w:rsidTr="00793968">
        <w:trPr>
          <w:cantSplit/>
          <w:trHeight w:val="305"/>
          <w:jc w:val="center"/>
        </w:trPr>
        <w:tc>
          <w:tcPr>
            <w:tcW w:w="1314" w:type="dxa"/>
            <w:tcBorders>
              <w:top w:val="single" w:sz="6" w:space="0" w:color="auto"/>
              <w:left w:val="single" w:sz="6" w:space="0" w:color="auto"/>
              <w:bottom w:val="single" w:sz="6" w:space="0" w:color="auto"/>
              <w:right w:val="single" w:sz="6" w:space="0" w:color="auto"/>
            </w:tcBorders>
          </w:tcPr>
          <w:p w:rsidR="003D3D6A" w:rsidRPr="00B72792" w:rsidRDefault="003D3D6A" w:rsidP="00793968">
            <w:pPr>
              <w:pStyle w:val="3S0"/>
              <w:rPr>
                <w:b/>
              </w:rPr>
            </w:pPr>
            <w:proofErr w:type="spellStart"/>
            <w:r>
              <w:rPr>
                <w:b/>
              </w:rPr>
              <w:lastRenderedPageBreak/>
              <w:t>dmm_mode</w:t>
            </w:r>
            <w:proofErr w:type="spellEnd"/>
          </w:p>
        </w:tc>
        <w:tc>
          <w:tcPr>
            <w:tcW w:w="3464" w:type="dxa"/>
            <w:tcBorders>
              <w:top w:val="single" w:sz="6" w:space="0" w:color="auto"/>
              <w:left w:val="single" w:sz="6" w:space="0" w:color="auto"/>
              <w:bottom w:val="single" w:sz="6" w:space="0" w:color="auto"/>
              <w:right w:val="single" w:sz="6" w:space="0" w:color="auto"/>
            </w:tcBorders>
          </w:tcPr>
          <w:p w:rsidR="003D3D6A" w:rsidRPr="00B72792" w:rsidRDefault="003D3D6A" w:rsidP="00793968">
            <w:pPr>
              <w:pStyle w:val="3S0"/>
              <w:rPr>
                <w:b/>
              </w:rPr>
            </w:pPr>
            <w:r>
              <w:rPr>
                <w:b/>
              </w:rPr>
              <w:t>Method identifier</w:t>
            </w:r>
          </w:p>
        </w:tc>
      </w:tr>
      <w:tr w:rsidR="003D3D6A" w:rsidRPr="00B72792" w:rsidTr="00793968">
        <w:trPr>
          <w:cantSplit/>
          <w:trHeight w:val="292"/>
          <w:jc w:val="center"/>
        </w:trPr>
        <w:tc>
          <w:tcPr>
            <w:tcW w:w="1314" w:type="dxa"/>
            <w:tcBorders>
              <w:top w:val="single" w:sz="6" w:space="0" w:color="auto"/>
              <w:left w:val="single" w:sz="6" w:space="0" w:color="auto"/>
              <w:bottom w:val="single" w:sz="6" w:space="0" w:color="auto"/>
              <w:right w:val="single" w:sz="6" w:space="0" w:color="auto"/>
            </w:tcBorders>
          </w:tcPr>
          <w:p w:rsidR="003D3D6A" w:rsidRPr="00B72792" w:rsidRDefault="003D3D6A" w:rsidP="00793968">
            <w:pPr>
              <w:pStyle w:val="3S0"/>
              <w:rPr>
                <w:b/>
              </w:rPr>
            </w:pPr>
            <w:r>
              <w:rPr>
                <w:b/>
              </w:rPr>
              <w:t>0</w:t>
            </w:r>
          </w:p>
        </w:tc>
        <w:tc>
          <w:tcPr>
            <w:tcW w:w="3464" w:type="dxa"/>
            <w:tcBorders>
              <w:top w:val="single" w:sz="6" w:space="0" w:color="auto"/>
              <w:left w:val="single" w:sz="6" w:space="0" w:color="auto"/>
              <w:bottom w:val="single" w:sz="6" w:space="0" w:color="auto"/>
              <w:right w:val="single" w:sz="6" w:space="0" w:color="auto"/>
            </w:tcBorders>
          </w:tcPr>
          <w:p w:rsidR="003D3D6A" w:rsidRPr="00B72792" w:rsidRDefault="003D3D6A" w:rsidP="00793968">
            <w:pPr>
              <w:pStyle w:val="3S0"/>
              <w:rPr>
                <w:b/>
              </w:rPr>
            </w:pPr>
            <w:r>
              <w:rPr>
                <w:b/>
              </w:rPr>
              <w:t>MODE_DMM_WFULL</w:t>
            </w:r>
          </w:p>
        </w:tc>
      </w:tr>
      <w:tr w:rsidR="003D3D6A" w:rsidRPr="00B72792" w:rsidTr="00793968">
        <w:trPr>
          <w:cantSplit/>
          <w:trHeight w:val="305"/>
          <w:jc w:val="center"/>
        </w:trPr>
        <w:tc>
          <w:tcPr>
            <w:tcW w:w="1314" w:type="dxa"/>
            <w:tcBorders>
              <w:top w:val="single" w:sz="6" w:space="0" w:color="auto"/>
              <w:left w:val="single" w:sz="6" w:space="0" w:color="auto"/>
              <w:bottom w:val="single" w:sz="6" w:space="0" w:color="auto"/>
              <w:right w:val="single" w:sz="6" w:space="0" w:color="auto"/>
            </w:tcBorders>
          </w:tcPr>
          <w:p w:rsidR="003D3D6A" w:rsidRPr="00B72792" w:rsidRDefault="003D3D6A" w:rsidP="00793968">
            <w:pPr>
              <w:pStyle w:val="3S0"/>
              <w:rPr>
                <w:b/>
              </w:rPr>
            </w:pPr>
            <w:r>
              <w:rPr>
                <w:b/>
              </w:rPr>
              <w:t>1</w:t>
            </w:r>
          </w:p>
        </w:tc>
        <w:tc>
          <w:tcPr>
            <w:tcW w:w="3464" w:type="dxa"/>
            <w:tcBorders>
              <w:top w:val="single" w:sz="6" w:space="0" w:color="auto"/>
              <w:left w:val="single" w:sz="6" w:space="0" w:color="auto"/>
              <w:bottom w:val="single" w:sz="6" w:space="0" w:color="auto"/>
              <w:right w:val="single" w:sz="6" w:space="0" w:color="auto"/>
            </w:tcBorders>
          </w:tcPr>
          <w:p w:rsidR="003D3D6A" w:rsidRPr="00B72792" w:rsidRDefault="003D3D6A" w:rsidP="00793968">
            <w:pPr>
              <w:pStyle w:val="3S0"/>
              <w:rPr>
                <w:b/>
              </w:rPr>
            </w:pPr>
            <w:r>
              <w:rPr>
                <w:b/>
              </w:rPr>
              <w:t>MODE_DMM_WFULLDELTA</w:t>
            </w:r>
          </w:p>
        </w:tc>
      </w:tr>
      <w:tr w:rsidR="003D3D6A" w:rsidRPr="00B72792" w:rsidTr="00793968">
        <w:trPr>
          <w:cantSplit/>
          <w:trHeight w:val="305"/>
          <w:jc w:val="center"/>
        </w:trPr>
        <w:tc>
          <w:tcPr>
            <w:tcW w:w="1314" w:type="dxa"/>
            <w:tcBorders>
              <w:top w:val="single" w:sz="6" w:space="0" w:color="auto"/>
              <w:left w:val="single" w:sz="6" w:space="0" w:color="auto"/>
              <w:bottom w:val="single" w:sz="6" w:space="0" w:color="auto"/>
              <w:right w:val="single" w:sz="6" w:space="0" w:color="auto"/>
            </w:tcBorders>
          </w:tcPr>
          <w:p w:rsidR="003D3D6A" w:rsidRPr="00B72792" w:rsidRDefault="003D3D6A" w:rsidP="00793968">
            <w:pPr>
              <w:pStyle w:val="3S0"/>
              <w:rPr>
                <w:b/>
              </w:rPr>
            </w:pPr>
            <w:r>
              <w:rPr>
                <w:b/>
              </w:rPr>
              <w:t>2</w:t>
            </w:r>
          </w:p>
        </w:tc>
        <w:tc>
          <w:tcPr>
            <w:tcW w:w="3464" w:type="dxa"/>
            <w:tcBorders>
              <w:top w:val="single" w:sz="6" w:space="0" w:color="auto"/>
              <w:left w:val="single" w:sz="6" w:space="0" w:color="auto"/>
              <w:bottom w:val="single" w:sz="6" w:space="0" w:color="auto"/>
              <w:right w:val="single" w:sz="6" w:space="0" w:color="auto"/>
            </w:tcBorders>
          </w:tcPr>
          <w:p w:rsidR="003D3D6A" w:rsidRPr="00B72792" w:rsidRDefault="003D3D6A" w:rsidP="00793968">
            <w:pPr>
              <w:pStyle w:val="3S0"/>
              <w:rPr>
                <w:b/>
              </w:rPr>
            </w:pPr>
            <w:r>
              <w:rPr>
                <w:b/>
              </w:rPr>
              <w:t>MODE_DMM_WPREDTEX</w:t>
            </w:r>
          </w:p>
        </w:tc>
      </w:tr>
      <w:tr w:rsidR="003D3D6A" w:rsidRPr="00B72792" w:rsidTr="00793968">
        <w:trPr>
          <w:cantSplit/>
          <w:trHeight w:val="305"/>
          <w:jc w:val="center"/>
        </w:trPr>
        <w:tc>
          <w:tcPr>
            <w:tcW w:w="1314" w:type="dxa"/>
            <w:tcBorders>
              <w:top w:val="single" w:sz="6" w:space="0" w:color="auto"/>
              <w:left w:val="single" w:sz="6" w:space="0" w:color="auto"/>
              <w:bottom w:val="single" w:sz="6" w:space="0" w:color="auto"/>
              <w:right w:val="single" w:sz="6" w:space="0" w:color="auto"/>
            </w:tcBorders>
          </w:tcPr>
          <w:p w:rsidR="003D3D6A" w:rsidRPr="00B72792" w:rsidRDefault="003D3D6A" w:rsidP="00793968">
            <w:pPr>
              <w:pStyle w:val="3S0"/>
              <w:rPr>
                <w:b/>
              </w:rPr>
            </w:pPr>
            <w:r>
              <w:rPr>
                <w:b/>
              </w:rPr>
              <w:t>3</w:t>
            </w:r>
          </w:p>
        </w:tc>
        <w:tc>
          <w:tcPr>
            <w:tcW w:w="3464" w:type="dxa"/>
            <w:tcBorders>
              <w:top w:val="single" w:sz="6" w:space="0" w:color="auto"/>
              <w:left w:val="single" w:sz="6" w:space="0" w:color="auto"/>
              <w:bottom w:val="single" w:sz="6" w:space="0" w:color="auto"/>
              <w:right w:val="single" w:sz="6" w:space="0" w:color="auto"/>
            </w:tcBorders>
          </w:tcPr>
          <w:p w:rsidR="003D3D6A" w:rsidRPr="00B72792" w:rsidRDefault="003D3D6A" w:rsidP="00793968">
            <w:pPr>
              <w:pStyle w:val="3S0"/>
              <w:rPr>
                <w:b/>
              </w:rPr>
            </w:pPr>
            <w:r>
              <w:rPr>
                <w:b/>
              </w:rPr>
              <w:t>MODE_DMM_WPREDTEXDELTA</w:t>
            </w:r>
          </w:p>
        </w:tc>
      </w:tr>
      <w:tr w:rsidR="003D3D6A" w:rsidRPr="00B72792" w:rsidTr="00793968">
        <w:trPr>
          <w:cantSplit/>
          <w:trHeight w:val="305"/>
          <w:jc w:val="center"/>
        </w:trPr>
        <w:tc>
          <w:tcPr>
            <w:tcW w:w="1314" w:type="dxa"/>
            <w:tcBorders>
              <w:top w:val="single" w:sz="6" w:space="0" w:color="auto"/>
              <w:left w:val="single" w:sz="6" w:space="0" w:color="auto"/>
              <w:bottom w:val="single" w:sz="6" w:space="0" w:color="auto"/>
              <w:right w:val="single" w:sz="6" w:space="0" w:color="auto"/>
            </w:tcBorders>
          </w:tcPr>
          <w:p w:rsidR="003D3D6A" w:rsidRPr="00B72792" w:rsidRDefault="003D3D6A" w:rsidP="00793968">
            <w:pPr>
              <w:pStyle w:val="3S0"/>
              <w:rPr>
                <w:b/>
              </w:rPr>
            </w:pPr>
            <w:r>
              <w:rPr>
                <w:b/>
              </w:rPr>
              <w:t>4</w:t>
            </w:r>
          </w:p>
        </w:tc>
        <w:tc>
          <w:tcPr>
            <w:tcW w:w="3464" w:type="dxa"/>
            <w:tcBorders>
              <w:top w:val="single" w:sz="6" w:space="0" w:color="auto"/>
              <w:left w:val="single" w:sz="6" w:space="0" w:color="auto"/>
              <w:bottom w:val="single" w:sz="6" w:space="0" w:color="auto"/>
              <w:right w:val="single" w:sz="6" w:space="0" w:color="auto"/>
            </w:tcBorders>
          </w:tcPr>
          <w:p w:rsidR="003D3D6A" w:rsidRPr="00B72792" w:rsidRDefault="003D3D6A" w:rsidP="00793968">
            <w:pPr>
              <w:pStyle w:val="3S0"/>
              <w:rPr>
                <w:b/>
              </w:rPr>
            </w:pPr>
            <w:r>
              <w:rPr>
                <w:b/>
              </w:rPr>
              <w:t>MODE_DMM_CPREDTEX</w:t>
            </w:r>
          </w:p>
        </w:tc>
      </w:tr>
      <w:tr w:rsidR="003D3D6A" w:rsidRPr="00B72792" w:rsidTr="00793968">
        <w:trPr>
          <w:cantSplit/>
          <w:trHeight w:val="305"/>
          <w:jc w:val="center"/>
        </w:trPr>
        <w:tc>
          <w:tcPr>
            <w:tcW w:w="1314" w:type="dxa"/>
            <w:tcBorders>
              <w:top w:val="single" w:sz="6" w:space="0" w:color="auto"/>
              <w:left w:val="single" w:sz="6" w:space="0" w:color="auto"/>
              <w:bottom w:val="single" w:sz="6" w:space="0" w:color="auto"/>
              <w:right w:val="single" w:sz="6" w:space="0" w:color="auto"/>
            </w:tcBorders>
          </w:tcPr>
          <w:p w:rsidR="003D3D6A" w:rsidRPr="00B72792" w:rsidRDefault="003D3D6A" w:rsidP="00793968">
            <w:pPr>
              <w:pStyle w:val="3S0"/>
              <w:rPr>
                <w:b/>
              </w:rPr>
            </w:pPr>
            <w:r>
              <w:rPr>
                <w:b/>
              </w:rPr>
              <w:t>5</w:t>
            </w:r>
          </w:p>
        </w:tc>
        <w:tc>
          <w:tcPr>
            <w:tcW w:w="3464" w:type="dxa"/>
            <w:tcBorders>
              <w:top w:val="single" w:sz="6" w:space="0" w:color="auto"/>
              <w:left w:val="single" w:sz="6" w:space="0" w:color="auto"/>
              <w:bottom w:val="single" w:sz="6" w:space="0" w:color="auto"/>
              <w:right w:val="single" w:sz="6" w:space="0" w:color="auto"/>
            </w:tcBorders>
          </w:tcPr>
          <w:p w:rsidR="003D3D6A" w:rsidRPr="00B72792" w:rsidRDefault="003D3D6A" w:rsidP="00793968">
            <w:pPr>
              <w:pStyle w:val="3S0"/>
              <w:rPr>
                <w:b/>
              </w:rPr>
            </w:pPr>
            <w:r>
              <w:rPr>
                <w:b/>
              </w:rPr>
              <w:t>MODE_DMM_CPREDTEXDELTA</w:t>
            </w:r>
          </w:p>
        </w:tc>
      </w:tr>
      <w:tr w:rsidR="003D3D6A" w:rsidRPr="00B72792" w:rsidTr="00793968">
        <w:trPr>
          <w:cantSplit/>
          <w:trHeight w:val="305"/>
          <w:jc w:val="center"/>
        </w:trPr>
        <w:tc>
          <w:tcPr>
            <w:tcW w:w="1314" w:type="dxa"/>
            <w:tcBorders>
              <w:top w:val="single" w:sz="6" w:space="0" w:color="auto"/>
              <w:left w:val="single" w:sz="6" w:space="0" w:color="auto"/>
              <w:bottom w:val="single" w:sz="6" w:space="0" w:color="auto"/>
              <w:right w:val="single" w:sz="6" w:space="0" w:color="auto"/>
            </w:tcBorders>
          </w:tcPr>
          <w:p w:rsidR="003D3D6A" w:rsidRPr="00B72792" w:rsidRDefault="003D3D6A" w:rsidP="00793968">
            <w:pPr>
              <w:pStyle w:val="3S0"/>
              <w:rPr>
                <w:b/>
              </w:rPr>
            </w:pPr>
            <w:r>
              <w:rPr>
                <w:b/>
              </w:rPr>
              <w:t>6</w:t>
            </w:r>
          </w:p>
        </w:tc>
        <w:tc>
          <w:tcPr>
            <w:tcW w:w="3464" w:type="dxa"/>
            <w:tcBorders>
              <w:top w:val="single" w:sz="6" w:space="0" w:color="auto"/>
              <w:left w:val="single" w:sz="6" w:space="0" w:color="auto"/>
              <w:bottom w:val="single" w:sz="6" w:space="0" w:color="auto"/>
              <w:right w:val="single" w:sz="6" w:space="0" w:color="auto"/>
            </w:tcBorders>
          </w:tcPr>
          <w:p w:rsidR="003D3D6A" w:rsidRPr="00B72792" w:rsidRDefault="003D3D6A" w:rsidP="00793968">
            <w:pPr>
              <w:pStyle w:val="3S0"/>
              <w:rPr>
                <w:b/>
              </w:rPr>
            </w:pPr>
            <w:r>
              <w:rPr>
                <w:b/>
              </w:rPr>
              <w:t>MODE_DMM_WPREDDIR</w:t>
            </w:r>
          </w:p>
        </w:tc>
      </w:tr>
      <w:tr w:rsidR="003D3D6A" w:rsidRPr="00B72792" w:rsidTr="00793968">
        <w:trPr>
          <w:cantSplit/>
          <w:trHeight w:val="305"/>
          <w:jc w:val="center"/>
        </w:trPr>
        <w:tc>
          <w:tcPr>
            <w:tcW w:w="1314" w:type="dxa"/>
            <w:tcBorders>
              <w:top w:val="single" w:sz="6" w:space="0" w:color="auto"/>
              <w:left w:val="single" w:sz="6" w:space="0" w:color="auto"/>
              <w:bottom w:val="single" w:sz="6" w:space="0" w:color="auto"/>
              <w:right w:val="single" w:sz="6" w:space="0" w:color="auto"/>
            </w:tcBorders>
          </w:tcPr>
          <w:p w:rsidR="003D3D6A" w:rsidRPr="00B72792" w:rsidRDefault="003D3D6A" w:rsidP="00793968">
            <w:pPr>
              <w:pStyle w:val="3S0"/>
              <w:rPr>
                <w:b/>
              </w:rPr>
            </w:pPr>
            <w:r>
              <w:rPr>
                <w:b/>
              </w:rPr>
              <w:t>7</w:t>
            </w:r>
          </w:p>
        </w:tc>
        <w:tc>
          <w:tcPr>
            <w:tcW w:w="3464" w:type="dxa"/>
            <w:tcBorders>
              <w:top w:val="single" w:sz="6" w:space="0" w:color="auto"/>
              <w:left w:val="single" w:sz="6" w:space="0" w:color="auto"/>
              <w:bottom w:val="single" w:sz="6" w:space="0" w:color="auto"/>
              <w:right w:val="single" w:sz="6" w:space="0" w:color="auto"/>
            </w:tcBorders>
          </w:tcPr>
          <w:p w:rsidR="003D3D6A" w:rsidRPr="00B72792" w:rsidRDefault="003D3D6A" w:rsidP="00793968">
            <w:pPr>
              <w:pStyle w:val="3S0"/>
              <w:rPr>
                <w:b/>
              </w:rPr>
            </w:pPr>
            <w:r>
              <w:rPr>
                <w:b/>
              </w:rPr>
              <w:t>MODE_DMM_WPREDDIRDELTA</w:t>
            </w:r>
          </w:p>
        </w:tc>
      </w:tr>
    </w:tbl>
    <w:p w:rsidR="003D3D6A" w:rsidRPr="00B72792" w:rsidRDefault="003D3D6A" w:rsidP="003D3D6A">
      <w:pPr>
        <w:pStyle w:val="3S0"/>
        <w:rPr>
          <w:b/>
        </w:rPr>
      </w:pPr>
    </w:p>
    <w:p w:rsidR="003D3D6A" w:rsidRPr="00B72792" w:rsidRDefault="003D3D6A" w:rsidP="003D3D6A">
      <w:pPr>
        <w:pStyle w:val="3S0"/>
        <w:rPr>
          <w:rStyle w:val="3NChar"/>
        </w:rPr>
      </w:pPr>
      <w:proofErr w:type="spellStart"/>
      <w:r>
        <w:rPr>
          <w:b/>
        </w:rPr>
        <w:t>wedge_full_tab_idx</w:t>
      </w:r>
      <w:proofErr w:type="spellEnd"/>
      <w:proofErr w:type="gramStart"/>
      <w:r>
        <w:rPr>
          <w:b/>
        </w:rPr>
        <w:t>[ </w:t>
      </w:r>
      <w:r>
        <w:t>x0</w:t>
      </w:r>
      <w:proofErr w:type="gramEnd"/>
      <w:r>
        <w:rPr>
          <w:b/>
        </w:rPr>
        <w:t> ][ </w:t>
      </w:r>
      <w:r>
        <w:t>y0</w:t>
      </w:r>
      <w:r>
        <w:rPr>
          <w:b/>
        </w:rPr>
        <w:t xml:space="preserve"> ] </w:t>
      </w:r>
      <w:r>
        <w:rPr>
          <w:rStyle w:val="3NChar"/>
        </w:rPr>
        <w:t xml:space="preserve">specifies the index of the </w:t>
      </w:r>
      <w:proofErr w:type="spellStart"/>
      <w:r>
        <w:rPr>
          <w:rStyle w:val="3NChar"/>
        </w:rPr>
        <w:t>wedgelet</w:t>
      </w:r>
      <w:proofErr w:type="spellEnd"/>
      <w:r>
        <w:rPr>
          <w:rStyle w:val="3NChar"/>
        </w:rPr>
        <w:t xml:space="preserve"> pattern in the corresponding pattern list.</w:t>
      </w:r>
    </w:p>
    <w:p w:rsidR="003D3D6A" w:rsidRPr="00B72792" w:rsidRDefault="003D3D6A" w:rsidP="003D3D6A">
      <w:pPr>
        <w:pStyle w:val="3S0"/>
        <w:rPr>
          <w:rStyle w:val="3NChar"/>
        </w:rPr>
      </w:pPr>
      <w:proofErr w:type="spellStart"/>
      <w:r>
        <w:rPr>
          <w:b/>
        </w:rPr>
        <w:t>dmm_delta_end_flag</w:t>
      </w:r>
      <w:proofErr w:type="spellEnd"/>
      <w:r>
        <w:rPr>
          <w:b/>
        </w:rPr>
        <w:t>[ </w:t>
      </w:r>
      <w:r>
        <w:t>x0</w:t>
      </w:r>
      <w:r>
        <w:rPr>
          <w:b/>
        </w:rPr>
        <w:t> ][ </w:t>
      </w:r>
      <w:r>
        <w:t>y0</w:t>
      </w:r>
      <w:r>
        <w:rPr>
          <w:b/>
        </w:rPr>
        <w:t xml:space="preserve"> ] </w:t>
      </w:r>
      <w:r>
        <w:t>equal to 0</w:t>
      </w:r>
      <w:r>
        <w:rPr>
          <w:b/>
        </w:rPr>
        <w:t xml:space="preserve"> </w:t>
      </w:r>
      <w:r>
        <w:rPr>
          <w:rStyle w:val="3NChar"/>
        </w:rPr>
        <w:t>specifies that dmm_delta_end_abs_minus1</w:t>
      </w:r>
      <w:r>
        <w:t>[</w:t>
      </w:r>
      <w:r>
        <w:rPr>
          <w:b/>
        </w:rPr>
        <w:t> </w:t>
      </w:r>
      <w:r>
        <w:t>x0</w:t>
      </w:r>
      <w:r>
        <w:rPr>
          <w:b/>
        </w:rPr>
        <w:t> ]</w:t>
      </w:r>
      <w:r>
        <w:t>[</w:t>
      </w:r>
      <w:r>
        <w:rPr>
          <w:b/>
        </w:rPr>
        <w:t> </w:t>
      </w:r>
      <w:r>
        <w:t>y0</w:t>
      </w:r>
      <w:r>
        <w:rPr>
          <w:b/>
        </w:rPr>
        <w:t> </w:t>
      </w:r>
      <w:r>
        <w:t>]</w:t>
      </w:r>
      <w:r>
        <w:rPr>
          <w:rStyle w:val="3NChar"/>
        </w:rPr>
        <w:t xml:space="preserve"> and </w:t>
      </w:r>
      <w:proofErr w:type="spellStart"/>
      <w:r>
        <w:rPr>
          <w:rStyle w:val="3NChar"/>
        </w:rPr>
        <w:t>dmm_delta_end_sign</w:t>
      </w:r>
      <w:proofErr w:type="spellEnd"/>
      <w:r>
        <w:t>[</w:t>
      </w:r>
      <w:r>
        <w:rPr>
          <w:b/>
        </w:rPr>
        <w:t> </w:t>
      </w:r>
      <w:r>
        <w:t>x0</w:t>
      </w:r>
      <w:r>
        <w:rPr>
          <w:b/>
        </w:rPr>
        <w:t> </w:t>
      </w:r>
      <w:r>
        <w:t>][</w:t>
      </w:r>
      <w:r>
        <w:rPr>
          <w:b/>
        </w:rPr>
        <w:t> </w:t>
      </w:r>
      <w:r>
        <w:t>y0</w:t>
      </w:r>
      <w:r>
        <w:rPr>
          <w:b/>
        </w:rPr>
        <w:t> </w:t>
      </w:r>
      <w:r>
        <w:t>]</w:t>
      </w:r>
      <w:r>
        <w:rPr>
          <w:rStyle w:val="3NChar"/>
        </w:rPr>
        <w:t xml:space="preserve"> syntax elements are not present. </w:t>
      </w:r>
      <w:proofErr w:type="spellStart"/>
      <w:r>
        <w:rPr>
          <w:rStyle w:val="3NChar"/>
        </w:rPr>
        <w:t>dmm_delta_end_flag</w:t>
      </w:r>
      <w:proofErr w:type="spellEnd"/>
      <w:r>
        <w:rPr>
          <w:rStyle w:val="3NChar"/>
        </w:rPr>
        <w:t xml:space="preserve"> equal to 1 specifies that dmm_delta_end_abs_minus1</w:t>
      </w:r>
      <w:r>
        <w:t>[</w:t>
      </w:r>
      <w:r>
        <w:rPr>
          <w:b/>
        </w:rPr>
        <w:t> </w:t>
      </w:r>
      <w:r>
        <w:t>x0</w:t>
      </w:r>
      <w:r>
        <w:rPr>
          <w:b/>
        </w:rPr>
        <w:t> </w:t>
      </w:r>
      <w:r>
        <w:t>][</w:t>
      </w:r>
      <w:r>
        <w:rPr>
          <w:b/>
        </w:rPr>
        <w:t> </w:t>
      </w:r>
      <w:r>
        <w:t>y0</w:t>
      </w:r>
      <w:r>
        <w:rPr>
          <w:b/>
        </w:rPr>
        <w:t> </w:t>
      </w:r>
      <w:r>
        <w:t>]</w:t>
      </w:r>
      <w:r>
        <w:rPr>
          <w:rStyle w:val="3NChar"/>
        </w:rPr>
        <w:t xml:space="preserve"> and </w:t>
      </w:r>
      <w:proofErr w:type="spellStart"/>
      <w:r>
        <w:rPr>
          <w:rStyle w:val="3NChar"/>
        </w:rPr>
        <w:t>dmm_delta_end_sign</w:t>
      </w:r>
      <w:proofErr w:type="spellEnd"/>
      <w:r>
        <w:rPr>
          <w:b/>
        </w:rPr>
        <w:t>[ </w:t>
      </w:r>
      <w:r>
        <w:t>x0</w:t>
      </w:r>
      <w:r>
        <w:rPr>
          <w:b/>
        </w:rPr>
        <w:t> ][ </w:t>
      </w:r>
      <w:r>
        <w:t>y0</w:t>
      </w:r>
      <w:r>
        <w:rPr>
          <w:b/>
        </w:rPr>
        <w:t> ]</w:t>
      </w:r>
      <w:r>
        <w:rPr>
          <w:rStyle w:val="3NChar"/>
        </w:rPr>
        <w:t xml:space="preserve"> syntax elements are present. </w:t>
      </w:r>
    </w:p>
    <w:p w:rsidR="003D3D6A" w:rsidRPr="00B72792" w:rsidRDefault="003D3D6A" w:rsidP="003D3D6A">
      <w:pPr>
        <w:pStyle w:val="3S0"/>
        <w:tabs>
          <w:tab w:val="clear" w:pos="794"/>
          <w:tab w:val="left" w:pos="1134"/>
        </w:tabs>
      </w:pPr>
      <w:r>
        <w:rPr>
          <w:b/>
        </w:rPr>
        <w:t>dmm_delta_end_abs_minus1[ </w:t>
      </w:r>
      <w:r>
        <w:t>x0</w:t>
      </w:r>
      <w:r>
        <w:rPr>
          <w:b/>
        </w:rPr>
        <w:t> ][ </w:t>
      </w:r>
      <w:r>
        <w:t>y0</w:t>
      </w:r>
      <w:r>
        <w:rPr>
          <w:b/>
        </w:rPr>
        <w:t xml:space="preserve"> ] </w:t>
      </w:r>
      <w:r>
        <w:rPr>
          <w:rStyle w:val="3NChar"/>
        </w:rPr>
        <w:t xml:space="preserve">and </w:t>
      </w:r>
      <w:proofErr w:type="spellStart"/>
      <w:r>
        <w:rPr>
          <w:b/>
        </w:rPr>
        <w:t>dmm_delta_end_sign_flag</w:t>
      </w:r>
      <w:proofErr w:type="spellEnd"/>
      <w:r>
        <w:rPr>
          <w:b/>
        </w:rPr>
        <w:t>[ </w:t>
      </w:r>
      <w:r>
        <w:t>x0</w:t>
      </w:r>
      <w:r>
        <w:rPr>
          <w:b/>
        </w:rPr>
        <w:t> ][ </w:t>
      </w:r>
      <w:r>
        <w:t>y0</w:t>
      </w:r>
      <w:r>
        <w:rPr>
          <w:b/>
        </w:rPr>
        <w:t xml:space="preserve"> ] </w:t>
      </w:r>
      <w:r>
        <w:t xml:space="preserve">are used to derive </w:t>
      </w:r>
      <w:proofErr w:type="spellStart"/>
      <w:r>
        <w:t>DmmDeltaEnd</w:t>
      </w:r>
      <w:proofErr w:type="spellEnd"/>
      <w:r>
        <w:t>[ x0 ][ y0 ] as follows:</w:t>
      </w:r>
    </w:p>
    <w:p w:rsidR="003D3D6A" w:rsidRDefault="003D3D6A" w:rsidP="003D3D6A">
      <w:pPr>
        <w:tabs>
          <w:tab w:val="clear" w:pos="794"/>
          <w:tab w:val="clear" w:pos="1191"/>
          <w:tab w:val="clear" w:pos="1588"/>
          <w:tab w:val="clear" w:pos="1985"/>
          <w:tab w:val="left" w:pos="851"/>
          <w:tab w:val="left" w:pos="1134"/>
          <w:tab w:val="left" w:pos="1418"/>
          <w:tab w:val="right" w:pos="9730"/>
        </w:tabs>
        <w:ind w:left="2835" w:hanging="2268"/>
        <w:jc w:val="left"/>
      </w:pPr>
      <w:proofErr w:type="spellStart"/>
      <w:r>
        <w:t>DmmDeltaEnd</w:t>
      </w:r>
      <w:proofErr w:type="spellEnd"/>
      <w:r>
        <w:t>[</w:t>
      </w:r>
      <w:r>
        <w:rPr>
          <w:b/>
        </w:rPr>
        <w:t> </w:t>
      </w:r>
      <w:r>
        <w:t>x0</w:t>
      </w:r>
      <w:r>
        <w:rPr>
          <w:b/>
        </w:rPr>
        <w:t> </w:t>
      </w:r>
      <w:r>
        <w:t>][</w:t>
      </w:r>
      <w:r>
        <w:rPr>
          <w:b/>
        </w:rPr>
        <w:t> </w:t>
      </w:r>
      <w:r>
        <w:t>y0</w:t>
      </w:r>
      <w:r>
        <w:rPr>
          <w:b/>
        </w:rPr>
        <w:t> </w:t>
      </w:r>
      <w:r>
        <w:t>] = (</w:t>
      </w:r>
      <w:r w:rsidRPr="00B073F6">
        <w:t> 1 − 2 </w:t>
      </w:r>
      <w:r>
        <w:t>*</w:t>
      </w:r>
      <w:proofErr w:type="spellStart"/>
      <w:r>
        <w:t>dmm_delta_end_sign_flag</w:t>
      </w:r>
      <w:proofErr w:type="spellEnd"/>
      <w:r>
        <w:t>[ x0 ][ y0 ] ) *</w:t>
      </w:r>
      <w:r>
        <w:br/>
        <w:t>( dmm_delta_end_abs_minus1[ x0 ][ y0 ] + 1)</w:t>
      </w:r>
      <w:r>
        <w:tab/>
      </w:r>
      <w:r>
        <w:rPr>
          <w:lang w:eastAsia="ko-KR"/>
        </w:rPr>
        <w:t>(G</w:t>
      </w:r>
      <w:r>
        <w:rPr>
          <w:lang w:eastAsia="ko-KR"/>
        </w:rPr>
        <w:noBreakHyphen/>
      </w:r>
      <w:r w:rsidRPr="00B72792">
        <w:rPr>
          <w:lang w:eastAsia="ko-KR"/>
        </w:rPr>
        <w:fldChar w:fldCharType="begin" w:fldLock="1"/>
      </w:r>
      <w:r>
        <w:rPr>
          <w:lang w:eastAsia="ko-KR"/>
        </w:rPr>
        <w:instrText xml:space="preserve"> SEQ Equation \* ARABIC </w:instrText>
      </w:r>
      <w:r w:rsidRPr="00B72792">
        <w:rPr>
          <w:lang w:eastAsia="ko-KR"/>
        </w:rPr>
        <w:fldChar w:fldCharType="separate"/>
      </w:r>
      <w:r>
        <w:rPr>
          <w:noProof/>
          <w:lang w:eastAsia="ko-KR"/>
        </w:rPr>
        <w:t>17</w:t>
      </w:r>
      <w:r w:rsidRPr="00B72792">
        <w:rPr>
          <w:lang w:eastAsia="ko-KR"/>
        </w:rPr>
        <w:fldChar w:fldCharType="end"/>
      </w:r>
      <w:r>
        <w:rPr>
          <w:lang w:eastAsia="ko-KR"/>
        </w:rPr>
        <w:t>)</w:t>
      </w:r>
    </w:p>
    <w:p w:rsidR="003D3D6A" w:rsidRPr="00B72792" w:rsidRDefault="003D3D6A" w:rsidP="003D3D6A">
      <w:pPr>
        <w:pStyle w:val="3S0"/>
      </w:pPr>
      <w:r>
        <w:rPr>
          <w:b/>
        </w:rPr>
        <w:t>dmm_dc_1_abs[ </w:t>
      </w:r>
      <w:r>
        <w:t>x0</w:t>
      </w:r>
      <w:r>
        <w:rPr>
          <w:b/>
        </w:rPr>
        <w:t> ][ </w:t>
      </w:r>
      <w:r>
        <w:t>y0</w:t>
      </w:r>
      <w:r>
        <w:rPr>
          <w:b/>
        </w:rPr>
        <w:t> ]</w:t>
      </w:r>
      <w:r>
        <w:t xml:space="preserve">, </w:t>
      </w:r>
      <w:r>
        <w:rPr>
          <w:b/>
        </w:rPr>
        <w:t>dmm_dc_1_sign_flag[ </w:t>
      </w:r>
      <w:r>
        <w:t>x0</w:t>
      </w:r>
      <w:r>
        <w:rPr>
          <w:b/>
        </w:rPr>
        <w:t> ][ </w:t>
      </w:r>
      <w:r>
        <w:t>y0</w:t>
      </w:r>
      <w:r>
        <w:rPr>
          <w:b/>
        </w:rPr>
        <w:t> ]</w:t>
      </w:r>
      <w:r>
        <w:t>,</w:t>
      </w:r>
      <w:r>
        <w:rPr>
          <w:b/>
        </w:rPr>
        <w:t xml:space="preserve"> dmm_dc_2_abs[ </w:t>
      </w:r>
      <w:r>
        <w:t>x0</w:t>
      </w:r>
      <w:r>
        <w:rPr>
          <w:b/>
        </w:rPr>
        <w:t> ][ </w:t>
      </w:r>
      <w:r>
        <w:t>y0</w:t>
      </w:r>
      <w:r>
        <w:rPr>
          <w:b/>
        </w:rPr>
        <w:t> ]</w:t>
      </w:r>
      <w:r>
        <w:t>,</w:t>
      </w:r>
      <w:r>
        <w:rPr>
          <w:b/>
        </w:rPr>
        <w:t xml:space="preserve"> dmm_dc_2_sign_flag[ </w:t>
      </w:r>
      <w:r>
        <w:t>x0</w:t>
      </w:r>
      <w:r>
        <w:rPr>
          <w:b/>
        </w:rPr>
        <w:t> ][ </w:t>
      </w:r>
      <w:r>
        <w:t>y0</w:t>
      </w:r>
      <w:r>
        <w:rPr>
          <w:b/>
        </w:rPr>
        <w:t xml:space="preserve"> ] </w:t>
      </w:r>
      <w:r>
        <w:t>are used to derive DmmQuantOffsetDC1[ x0 ][ y0 ] and DmmQuantOffsetDC2[ x0 ][ y0 ] values as follows:</w:t>
      </w:r>
    </w:p>
    <w:p w:rsidR="003D3D6A" w:rsidRPr="00B72792" w:rsidRDefault="003D3D6A" w:rsidP="003D3D6A">
      <w:pPr>
        <w:tabs>
          <w:tab w:val="clear" w:pos="794"/>
          <w:tab w:val="clear" w:pos="1191"/>
          <w:tab w:val="clear" w:pos="1588"/>
          <w:tab w:val="clear" w:pos="1985"/>
          <w:tab w:val="left" w:pos="851"/>
          <w:tab w:val="left" w:pos="1134"/>
          <w:tab w:val="left" w:pos="1418"/>
          <w:tab w:val="right" w:pos="9730"/>
        </w:tabs>
        <w:ind w:left="567"/>
        <w:jc w:val="left"/>
        <w:rPr>
          <w:lang w:eastAsia="ko-KR"/>
        </w:rPr>
      </w:pPr>
      <w:r>
        <w:t>DmmQuantOffsetDC1[</w:t>
      </w:r>
      <w:r>
        <w:rPr>
          <w:b/>
        </w:rPr>
        <w:t> </w:t>
      </w:r>
      <w:r>
        <w:t>x0</w:t>
      </w:r>
      <w:r>
        <w:rPr>
          <w:b/>
        </w:rPr>
        <w:t> </w:t>
      </w:r>
      <w:r>
        <w:t>][</w:t>
      </w:r>
      <w:r>
        <w:rPr>
          <w:b/>
        </w:rPr>
        <w:t> </w:t>
      </w:r>
      <w:r>
        <w:t>y0</w:t>
      </w:r>
      <w:r>
        <w:rPr>
          <w:b/>
        </w:rPr>
        <w:t> </w:t>
      </w:r>
      <w:r>
        <w:t>]  = ( 1 − 2 *dmm_dc_1_sign_flag[</w:t>
      </w:r>
      <w:r>
        <w:rPr>
          <w:b/>
        </w:rPr>
        <w:t> </w:t>
      </w:r>
      <w:r>
        <w:t>x0</w:t>
      </w:r>
      <w:r>
        <w:rPr>
          <w:b/>
        </w:rPr>
        <w:t> </w:t>
      </w:r>
      <w:r>
        <w:t>][</w:t>
      </w:r>
      <w:r>
        <w:rPr>
          <w:b/>
        </w:rPr>
        <w:t> </w:t>
      </w:r>
      <w:r>
        <w:t>y0</w:t>
      </w:r>
      <w:r>
        <w:rPr>
          <w:b/>
        </w:rPr>
        <w:t> </w:t>
      </w:r>
      <w:r>
        <w:t>] ) * dmm_dc_1_abs[</w:t>
      </w:r>
      <w:r>
        <w:rPr>
          <w:b/>
        </w:rPr>
        <w:t> </w:t>
      </w:r>
      <w:r>
        <w:t>x0</w:t>
      </w:r>
      <w:r>
        <w:rPr>
          <w:b/>
        </w:rPr>
        <w:t> </w:t>
      </w:r>
      <w:r>
        <w:t>][</w:t>
      </w:r>
      <w:r>
        <w:rPr>
          <w:b/>
        </w:rPr>
        <w:t> </w:t>
      </w:r>
      <w:r>
        <w:t>y0</w:t>
      </w:r>
      <w:r>
        <w:rPr>
          <w:b/>
        </w:rPr>
        <w:t> </w:t>
      </w:r>
      <w:r>
        <w:t>]</w:t>
      </w:r>
      <w:r>
        <w:tab/>
      </w:r>
      <w:r>
        <w:rPr>
          <w:lang w:eastAsia="ko-KR"/>
        </w:rPr>
        <w:t>(G</w:t>
      </w:r>
      <w:r>
        <w:rPr>
          <w:lang w:eastAsia="ko-KR"/>
        </w:rPr>
        <w:noBreakHyphen/>
      </w:r>
      <w:r w:rsidRPr="00B72792">
        <w:rPr>
          <w:lang w:eastAsia="ko-KR"/>
        </w:rPr>
        <w:fldChar w:fldCharType="begin" w:fldLock="1"/>
      </w:r>
      <w:r>
        <w:rPr>
          <w:lang w:eastAsia="ko-KR"/>
        </w:rPr>
        <w:instrText xml:space="preserve"> SEQ Equation \* ARABIC </w:instrText>
      </w:r>
      <w:r w:rsidRPr="00B72792">
        <w:rPr>
          <w:lang w:eastAsia="ko-KR"/>
        </w:rPr>
        <w:fldChar w:fldCharType="separate"/>
      </w:r>
      <w:r>
        <w:rPr>
          <w:noProof/>
          <w:lang w:eastAsia="ko-KR"/>
        </w:rPr>
        <w:t>18</w:t>
      </w:r>
      <w:r w:rsidRPr="00B72792">
        <w:rPr>
          <w:lang w:eastAsia="ko-KR"/>
        </w:rPr>
        <w:fldChar w:fldCharType="end"/>
      </w:r>
      <w:r>
        <w:rPr>
          <w:lang w:eastAsia="ko-KR"/>
        </w:rPr>
        <w:t>)</w:t>
      </w:r>
      <w:r>
        <w:rPr>
          <w:lang w:eastAsia="ko-KR"/>
        </w:rPr>
        <w:br/>
      </w:r>
      <w:r>
        <w:t>DmmQuantOffsetDC2[</w:t>
      </w:r>
      <w:r>
        <w:rPr>
          <w:b/>
        </w:rPr>
        <w:t> </w:t>
      </w:r>
      <w:r>
        <w:t>x0</w:t>
      </w:r>
      <w:r>
        <w:rPr>
          <w:b/>
        </w:rPr>
        <w:t> </w:t>
      </w:r>
      <w:r>
        <w:t>][</w:t>
      </w:r>
      <w:r>
        <w:rPr>
          <w:b/>
        </w:rPr>
        <w:t> </w:t>
      </w:r>
      <w:r>
        <w:t>y0</w:t>
      </w:r>
      <w:r>
        <w:rPr>
          <w:b/>
        </w:rPr>
        <w:t> </w:t>
      </w:r>
      <w:r>
        <w:t>]  = ( 1 − 2 *dmm_dc_2_sign_flag[</w:t>
      </w:r>
      <w:r>
        <w:rPr>
          <w:b/>
        </w:rPr>
        <w:t> </w:t>
      </w:r>
      <w:r>
        <w:t>x0</w:t>
      </w:r>
      <w:r>
        <w:rPr>
          <w:b/>
        </w:rPr>
        <w:t> </w:t>
      </w:r>
      <w:r>
        <w:t>][</w:t>
      </w:r>
      <w:r>
        <w:rPr>
          <w:b/>
        </w:rPr>
        <w:t> </w:t>
      </w:r>
      <w:r>
        <w:t>y0</w:t>
      </w:r>
      <w:r>
        <w:rPr>
          <w:b/>
        </w:rPr>
        <w:t> </w:t>
      </w:r>
      <w:r>
        <w:t>] ) * dmm_dc_2_abs[</w:t>
      </w:r>
      <w:r>
        <w:rPr>
          <w:b/>
        </w:rPr>
        <w:t> </w:t>
      </w:r>
      <w:r>
        <w:t>x0</w:t>
      </w:r>
      <w:r>
        <w:rPr>
          <w:b/>
        </w:rPr>
        <w:t> </w:t>
      </w:r>
      <w:r>
        <w:t>][</w:t>
      </w:r>
      <w:r>
        <w:rPr>
          <w:b/>
        </w:rPr>
        <w:t> </w:t>
      </w:r>
      <w:r>
        <w:t>y0</w:t>
      </w:r>
      <w:r>
        <w:rPr>
          <w:b/>
        </w:rPr>
        <w:t> </w:t>
      </w:r>
      <w:r>
        <w:t>]</w:t>
      </w:r>
      <w:r>
        <w:tab/>
      </w:r>
      <w:r>
        <w:rPr>
          <w:lang w:eastAsia="ko-KR"/>
        </w:rPr>
        <w:t>(G</w:t>
      </w:r>
      <w:r>
        <w:rPr>
          <w:lang w:eastAsia="ko-KR"/>
        </w:rPr>
        <w:noBreakHyphen/>
      </w:r>
      <w:r w:rsidRPr="00B72792">
        <w:rPr>
          <w:lang w:eastAsia="ko-KR"/>
        </w:rPr>
        <w:fldChar w:fldCharType="begin" w:fldLock="1"/>
      </w:r>
      <w:r>
        <w:rPr>
          <w:lang w:eastAsia="ko-KR"/>
        </w:rPr>
        <w:instrText xml:space="preserve"> SEQ Equation \* ARABIC </w:instrText>
      </w:r>
      <w:r w:rsidRPr="00B72792">
        <w:rPr>
          <w:lang w:eastAsia="ko-KR"/>
        </w:rPr>
        <w:fldChar w:fldCharType="separate"/>
      </w:r>
      <w:r>
        <w:rPr>
          <w:noProof/>
          <w:lang w:eastAsia="ko-KR"/>
        </w:rPr>
        <w:t>19</w:t>
      </w:r>
      <w:r w:rsidRPr="00B72792">
        <w:rPr>
          <w:lang w:eastAsia="ko-KR"/>
        </w:rPr>
        <w:fldChar w:fldCharType="end"/>
      </w:r>
      <w:r>
        <w:rPr>
          <w:lang w:eastAsia="ko-KR"/>
        </w:rPr>
        <w:t>)</w:t>
      </w:r>
    </w:p>
    <w:p w:rsidR="003D3D6A" w:rsidRDefault="003D3D6A" w:rsidP="003D3D6A">
      <w:pPr>
        <w:pStyle w:val="3DVCAnnexSem0"/>
        <w:tabs>
          <w:tab w:val="right" w:pos="9729"/>
        </w:tabs>
        <w:ind w:left="0" w:firstLine="0"/>
        <w:rPr>
          <w:ins w:id="29" w:author="snowyun" w:date="2012-10-12T19:55:00Z"/>
          <w:lang w:eastAsia="ko-KR"/>
        </w:rPr>
      </w:pPr>
      <w:proofErr w:type="spellStart"/>
      <w:r w:rsidRPr="00297785">
        <w:rPr>
          <w:rFonts w:hint="eastAsia"/>
          <w:b/>
          <w:lang w:eastAsia="ko-KR"/>
        </w:rPr>
        <w:t>edge_intra_flag</w:t>
      </w:r>
      <w:proofErr w:type="spellEnd"/>
      <w:proofErr w:type="gramStart"/>
      <w:r>
        <w:rPr>
          <w:b/>
        </w:rPr>
        <w:t>[ </w:t>
      </w:r>
      <w:r>
        <w:t>x0</w:t>
      </w:r>
      <w:proofErr w:type="gramEnd"/>
      <w:r>
        <w:rPr>
          <w:b/>
        </w:rPr>
        <w:t> ][ </w:t>
      </w:r>
      <w:r>
        <w:t>y0</w:t>
      </w:r>
      <w:r>
        <w:rPr>
          <w:b/>
        </w:rPr>
        <w:t> ]</w:t>
      </w:r>
      <w:r>
        <w:rPr>
          <w:rFonts w:hint="eastAsia"/>
          <w:lang w:eastAsia="ko-KR"/>
        </w:rPr>
        <w:t xml:space="preserve"> equal to 0 specifies that </w:t>
      </w:r>
      <w:del w:id="30" w:author="snowyun" w:date="2012-10-12T19:55:00Z">
        <w:r w:rsidDel="00E134D8">
          <w:rPr>
            <w:rFonts w:hint="eastAsia"/>
            <w:lang w:eastAsia="ko-KR"/>
          </w:rPr>
          <w:delText xml:space="preserve">region boundary chain </w:delText>
        </w:r>
      </w:del>
      <w:ins w:id="31" w:author="snowyun" w:date="2012-10-12T19:55:00Z">
        <w:r>
          <w:rPr>
            <w:rFonts w:hint="eastAsia"/>
            <w:lang w:eastAsia="ko-KR"/>
          </w:rPr>
          <w:t>plane-based intra prediction (</w:t>
        </w:r>
        <w:proofErr w:type="spellStart"/>
        <w:r>
          <w:rPr>
            <w:rFonts w:hint="eastAsia"/>
            <w:lang w:eastAsia="ko-KR"/>
          </w:rPr>
          <w:t>psip</w:t>
        </w:r>
        <w:proofErr w:type="spellEnd"/>
        <w:r>
          <w:rPr>
            <w:rFonts w:hint="eastAsia"/>
            <w:lang w:eastAsia="ko-KR"/>
          </w:rPr>
          <w:t xml:space="preserve">) </w:t>
        </w:r>
      </w:ins>
      <w:r>
        <w:rPr>
          <w:rFonts w:hint="eastAsia"/>
          <w:lang w:eastAsia="ko-KR"/>
        </w:rPr>
        <w:t xml:space="preserve">coding is not used. </w:t>
      </w:r>
      <w:proofErr w:type="spellStart"/>
      <w:r>
        <w:rPr>
          <w:rFonts w:hint="eastAsia"/>
          <w:lang w:eastAsia="ko-KR"/>
        </w:rPr>
        <w:t>edge_intra_flag</w:t>
      </w:r>
      <w:proofErr w:type="spellEnd"/>
      <w:proofErr w:type="gramStart"/>
      <w:r w:rsidRPr="00C24E44">
        <w:rPr>
          <w:lang w:val="en-US"/>
        </w:rPr>
        <w:t>[ x0</w:t>
      </w:r>
      <w:proofErr w:type="gramEnd"/>
      <w:r w:rsidRPr="00C24E44">
        <w:rPr>
          <w:lang w:val="en-US"/>
        </w:rPr>
        <w:t> ][ y0 ]</w:t>
      </w:r>
      <w:r>
        <w:rPr>
          <w:rFonts w:hint="eastAsia"/>
          <w:lang w:eastAsia="ko-KR"/>
        </w:rPr>
        <w:t xml:space="preserve"> equal to 1 specifies that </w:t>
      </w:r>
      <w:del w:id="32" w:author="snowyun" w:date="2012-10-12T19:55:00Z">
        <w:r w:rsidDel="00E134D8">
          <w:rPr>
            <w:rFonts w:hint="eastAsia"/>
            <w:lang w:eastAsia="ko-KR"/>
          </w:rPr>
          <w:delText xml:space="preserve">region boundary chain </w:delText>
        </w:r>
      </w:del>
      <w:proofErr w:type="spellStart"/>
      <w:ins w:id="33" w:author="snowyun" w:date="2012-10-12T19:55:00Z">
        <w:r>
          <w:rPr>
            <w:rFonts w:hint="eastAsia"/>
            <w:lang w:eastAsia="ko-KR"/>
          </w:rPr>
          <w:t>psip</w:t>
        </w:r>
        <w:proofErr w:type="spellEnd"/>
        <w:r>
          <w:rPr>
            <w:rFonts w:hint="eastAsia"/>
            <w:lang w:eastAsia="ko-KR"/>
          </w:rPr>
          <w:t xml:space="preserve"> </w:t>
        </w:r>
      </w:ins>
      <w:r>
        <w:rPr>
          <w:rFonts w:hint="eastAsia"/>
          <w:lang w:eastAsia="ko-KR"/>
        </w:rPr>
        <w:t>coding is used.</w:t>
      </w:r>
    </w:p>
    <w:p w:rsidR="003D3D6A" w:rsidRDefault="003D3D6A" w:rsidP="003D3D6A">
      <w:pPr>
        <w:pStyle w:val="3DVCAnnexSem0"/>
        <w:tabs>
          <w:tab w:val="right" w:pos="9729"/>
        </w:tabs>
        <w:ind w:left="0" w:firstLine="0"/>
        <w:rPr>
          <w:ins w:id="34" w:author="snowyun" w:date="2012-10-12T19:55:00Z"/>
          <w:b/>
          <w:lang w:eastAsia="ko-KR"/>
        </w:rPr>
      </w:pPr>
      <w:proofErr w:type="spellStart"/>
      <w:ins w:id="35" w:author="snowyun" w:date="2012-10-12T19:55:00Z">
        <w:r>
          <w:rPr>
            <w:rFonts w:hint="eastAsia"/>
            <w:b/>
            <w:lang w:eastAsia="ko-KR"/>
          </w:rPr>
          <w:t>psip_dir_flag</w:t>
        </w:r>
        <w:proofErr w:type="spellEnd"/>
        <w:proofErr w:type="gramStart"/>
        <w:r>
          <w:rPr>
            <w:rFonts w:hint="eastAsia"/>
            <w:b/>
            <w:lang w:eastAsia="ko-KR"/>
          </w:rPr>
          <w:t>[ x0</w:t>
        </w:r>
        <w:proofErr w:type="gramEnd"/>
        <w:r>
          <w:rPr>
            <w:rFonts w:hint="eastAsia"/>
            <w:b/>
            <w:lang w:eastAsia="ko-KR"/>
          </w:rPr>
          <w:t xml:space="preserve"> ][ y0 ] equal to 0 specifies that the </w:t>
        </w:r>
      </w:ins>
      <w:proofErr w:type="spellStart"/>
      <w:ins w:id="36" w:author="snowyun" w:date="2012-10-12T21:08:00Z">
        <w:r>
          <w:rPr>
            <w:rFonts w:hint="eastAsia"/>
            <w:b/>
            <w:lang w:eastAsia="ko-KR"/>
          </w:rPr>
          <w:t>p</w:t>
        </w:r>
      </w:ins>
      <w:ins w:id="37" w:author="snowyun" w:date="2012-10-12T21:09:00Z">
        <w:r>
          <w:rPr>
            <w:rFonts w:hint="eastAsia"/>
            <w:b/>
            <w:lang w:eastAsia="ko-KR"/>
          </w:rPr>
          <w:t>sip</w:t>
        </w:r>
      </w:ins>
      <w:proofErr w:type="spellEnd"/>
      <w:ins w:id="38" w:author="snowyun" w:date="2012-10-12T19:55:00Z">
        <w:r>
          <w:rPr>
            <w:rFonts w:hint="eastAsia"/>
            <w:b/>
            <w:lang w:eastAsia="ko-KR"/>
          </w:rPr>
          <w:t xml:space="preserve"> code is </w:t>
        </w:r>
      </w:ins>
      <w:ins w:id="39" w:author="snowyun" w:date="2012-10-12T21:09:00Z">
        <w:r>
          <w:rPr>
            <w:rFonts w:hint="eastAsia"/>
            <w:b/>
            <w:lang w:eastAsia="ko-KR"/>
          </w:rPr>
          <w:t>decoded</w:t>
        </w:r>
      </w:ins>
      <w:ins w:id="40" w:author="snowyun" w:date="2012-10-12T19:55:00Z">
        <w:r>
          <w:rPr>
            <w:rFonts w:hint="eastAsia"/>
            <w:b/>
            <w:lang w:eastAsia="ko-KR"/>
          </w:rPr>
          <w:t xml:space="preserve"> in horizontal direction. </w:t>
        </w:r>
        <w:proofErr w:type="spellStart"/>
        <w:r>
          <w:rPr>
            <w:rFonts w:hint="eastAsia"/>
            <w:b/>
            <w:lang w:eastAsia="ko-KR"/>
          </w:rPr>
          <w:t>psip_dir_flag</w:t>
        </w:r>
        <w:proofErr w:type="spellEnd"/>
        <w:proofErr w:type="gramStart"/>
        <w:r>
          <w:rPr>
            <w:rFonts w:hint="eastAsia"/>
            <w:b/>
            <w:lang w:eastAsia="ko-KR"/>
          </w:rPr>
          <w:t>[ x0</w:t>
        </w:r>
        <w:proofErr w:type="gramEnd"/>
        <w:r>
          <w:rPr>
            <w:rFonts w:hint="eastAsia"/>
            <w:b/>
            <w:lang w:eastAsia="ko-KR"/>
          </w:rPr>
          <w:t xml:space="preserve"> ][ y0 ] equal to 1 specifies that the </w:t>
        </w:r>
      </w:ins>
      <w:proofErr w:type="spellStart"/>
      <w:ins w:id="41" w:author="snowyun" w:date="2012-10-12T21:09:00Z">
        <w:r>
          <w:rPr>
            <w:rFonts w:hint="eastAsia"/>
            <w:b/>
            <w:lang w:eastAsia="ko-KR"/>
          </w:rPr>
          <w:t>psip</w:t>
        </w:r>
        <w:proofErr w:type="spellEnd"/>
        <w:r>
          <w:rPr>
            <w:rFonts w:hint="eastAsia"/>
            <w:b/>
            <w:lang w:eastAsia="ko-KR"/>
          </w:rPr>
          <w:t xml:space="preserve"> code </w:t>
        </w:r>
      </w:ins>
      <w:ins w:id="42" w:author="snowyun" w:date="2012-10-12T19:55:00Z">
        <w:r>
          <w:rPr>
            <w:rFonts w:hint="eastAsia"/>
            <w:b/>
            <w:lang w:eastAsia="ko-KR"/>
          </w:rPr>
          <w:t xml:space="preserve">is </w:t>
        </w:r>
      </w:ins>
      <w:ins w:id="43" w:author="snowyun" w:date="2012-10-12T21:09:00Z">
        <w:r>
          <w:rPr>
            <w:rFonts w:hint="eastAsia"/>
            <w:b/>
            <w:lang w:eastAsia="ko-KR"/>
          </w:rPr>
          <w:t xml:space="preserve">decoded </w:t>
        </w:r>
      </w:ins>
      <w:ins w:id="44" w:author="snowyun" w:date="2012-10-12T19:55:00Z">
        <w:r>
          <w:rPr>
            <w:rFonts w:hint="eastAsia"/>
            <w:b/>
            <w:lang w:eastAsia="ko-KR"/>
          </w:rPr>
          <w:t xml:space="preserve">in vertical direction. </w:t>
        </w:r>
      </w:ins>
    </w:p>
    <w:p w:rsidR="003D3D6A" w:rsidRPr="00875B56" w:rsidRDefault="003D3D6A" w:rsidP="003D3D6A">
      <w:pPr>
        <w:pStyle w:val="3DVCAnnexSem0"/>
        <w:tabs>
          <w:tab w:val="right" w:pos="9729"/>
        </w:tabs>
        <w:rPr>
          <w:ins w:id="45" w:author="snowyun" w:date="2012-10-12T19:55:00Z"/>
          <w:b/>
          <w:lang w:val="en-US" w:eastAsia="ko-KR"/>
        </w:rPr>
      </w:pPr>
      <w:proofErr w:type="spellStart"/>
      <w:ins w:id="46" w:author="snowyun" w:date="2012-10-12T19:55:00Z">
        <w:r>
          <w:rPr>
            <w:rFonts w:hint="eastAsia"/>
            <w:b/>
            <w:lang w:eastAsia="ko-KR"/>
          </w:rPr>
          <w:t>psip_code</w:t>
        </w:r>
        <w:proofErr w:type="spellEnd"/>
        <w:proofErr w:type="gramStart"/>
        <w:r>
          <w:rPr>
            <w:rFonts w:hint="eastAsia"/>
            <w:b/>
            <w:lang w:eastAsia="ko-KR"/>
          </w:rPr>
          <w:t xml:space="preserve">[ </w:t>
        </w:r>
        <w:proofErr w:type="spellStart"/>
        <w:r>
          <w:rPr>
            <w:rFonts w:hint="eastAsia"/>
            <w:b/>
            <w:lang w:eastAsia="ko-KR"/>
          </w:rPr>
          <w:t>i</w:t>
        </w:r>
        <w:proofErr w:type="spellEnd"/>
        <w:proofErr w:type="gramEnd"/>
        <w:r>
          <w:rPr>
            <w:rFonts w:hint="eastAsia"/>
            <w:b/>
            <w:lang w:eastAsia="ko-KR"/>
          </w:rPr>
          <w:t xml:space="preserve">  ] specifies the </w:t>
        </w:r>
        <w:r w:rsidRPr="00875B56">
          <w:rPr>
            <w:rFonts w:hint="eastAsia"/>
            <w:b/>
            <w:lang w:val="en-US" w:eastAsia="ko-KR"/>
          </w:rPr>
          <w:t>difference of pattern between two adjacent rows or column</w:t>
        </w:r>
        <w:r w:rsidRPr="00875B56">
          <w:rPr>
            <w:b/>
            <w:lang w:val="en-US" w:eastAsia="ko-KR"/>
          </w:rPr>
          <w:t>s</w:t>
        </w:r>
        <w:r w:rsidRPr="00875B56">
          <w:rPr>
            <w:rFonts w:hint="eastAsia"/>
            <w:b/>
            <w:lang w:val="en-US" w:eastAsia="ko-KR"/>
          </w:rPr>
          <w:t>.</w:t>
        </w:r>
      </w:ins>
    </w:p>
    <w:p w:rsidR="003D3D6A" w:rsidRDefault="003D3D6A" w:rsidP="003D3D6A">
      <w:pPr>
        <w:pStyle w:val="a3"/>
        <w:rPr>
          <w:ins w:id="47" w:author="snowyun" w:date="2012-10-12T19:55:00Z"/>
          <w:lang w:eastAsia="ko-KR"/>
        </w:rPr>
      </w:pPr>
      <w:ins w:id="48" w:author="snowyun" w:date="2012-10-12T19:55:00Z">
        <w:r>
          <w:t>Table_G-</w:t>
        </w:r>
        <w:r w:rsidRPr="008B5766">
          <w:rPr>
            <w:b w:val="0"/>
            <w:bCs w:val="0"/>
          </w:rPr>
          <w:fldChar w:fldCharType="begin" w:fldLock="1"/>
        </w:r>
        <w:r w:rsidRPr="008B5766">
          <w:rPr>
            <w:bCs w:val="0"/>
          </w:rPr>
          <w:instrText xml:space="preserve"> SEQ Table_F- \* ARABIC </w:instrText>
        </w:r>
        <w:r w:rsidRPr="008B5766">
          <w:rPr>
            <w:b w:val="0"/>
            <w:bCs w:val="0"/>
          </w:rPr>
          <w:fldChar w:fldCharType="separate"/>
        </w:r>
        <w:r>
          <w:rPr>
            <w:bCs w:val="0"/>
            <w:noProof/>
          </w:rPr>
          <w:t>2</w:t>
        </w:r>
        <w:r w:rsidRPr="008B5766">
          <w:rPr>
            <w:b w:val="0"/>
            <w:bCs w:val="0"/>
          </w:rPr>
          <w:fldChar w:fldCharType="end"/>
        </w:r>
        <w:r w:rsidRPr="008F5D54">
          <w:rPr>
            <w:rFonts w:hint="eastAsia"/>
            <w:lang w:eastAsia="ko-KR"/>
          </w:rPr>
          <w:t xml:space="preserve"> </w:t>
        </w:r>
        <w:r w:rsidRPr="008F5D54">
          <w:t xml:space="preserve">– Interpretation of </w:t>
        </w:r>
        <w:proofErr w:type="spellStart"/>
        <w:r>
          <w:rPr>
            <w:rFonts w:hint="eastAsia"/>
            <w:lang w:eastAsia="ko-KR"/>
          </w:rPr>
          <w:t>psip_code</w:t>
        </w:r>
        <w:proofErr w:type="spellEnd"/>
        <w:r>
          <w:rPr>
            <w:rFonts w:hint="eastAsia"/>
            <w:lang w:eastAsia="ko-KR"/>
          </w:rPr>
          <w:t xml:space="preserve"> if </w:t>
        </w:r>
        <w:proofErr w:type="spellStart"/>
        <w:r>
          <w:rPr>
            <w:rFonts w:hint="eastAsia"/>
            <w:lang w:eastAsia="ko-KR"/>
          </w:rPr>
          <w:t>edge_dir</w:t>
        </w:r>
        <w:proofErr w:type="spellEnd"/>
        <w:r>
          <w:rPr>
            <w:rFonts w:hint="eastAsia"/>
            <w:lang w:eastAsia="ko-KR"/>
          </w:rPr>
          <w:t xml:space="preserve"> = 0</w:t>
        </w:r>
      </w:ins>
    </w:p>
    <w:tbl>
      <w:tblPr>
        <w:tblW w:w="0" w:type="auto"/>
        <w:jc w:val="center"/>
        <w:tblLayout w:type="fixed"/>
        <w:tblCellMar>
          <w:left w:w="80" w:type="dxa"/>
          <w:right w:w="80" w:type="dxa"/>
        </w:tblCellMar>
        <w:tblLook w:val="0000"/>
      </w:tblPr>
      <w:tblGrid>
        <w:gridCol w:w="2345"/>
        <w:gridCol w:w="2433"/>
      </w:tblGrid>
      <w:tr w:rsidR="003D3D6A" w:rsidRPr="00346268" w:rsidTr="00793968">
        <w:trPr>
          <w:cantSplit/>
          <w:trHeight w:val="305"/>
          <w:jc w:val="center"/>
          <w:ins w:id="49" w:author="snowyun" w:date="2012-10-12T19:55:00Z"/>
        </w:trPr>
        <w:tc>
          <w:tcPr>
            <w:tcW w:w="2345" w:type="dxa"/>
            <w:tcBorders>
              <w:top w:val="single" w:sz="6" w:space="0" w:color="auto"/>
              <w:left w:val="single" w:sz="6" w:space="0" w:color="auto"/>
              <w:bottom w:val="single" w:sz="6" w:space="0" w:color="auto"/>
              <w:right w:val="single" w:sz="6" w:space="0" w:color="auto"/>
            </w:tcBorders>
          </w:tcPr>
          <w:p w:rsidR="003D3D6A" w:rsidRPr="00346268" w:rsidRDefault="003D3D6A" w:rsidP="00793968">
            <w:pPr>
              <w:pStyle w:val="3DVCAnnexSem0"/>
              <w:rPr>
                <w:ins w:id="50" w:author="snowyun" w:date="2012-10-12T19:55:00Z"/>
                <w:b/>
                <w:lang w:eastAsia="ko-KR"/>
              </w:rPr>
            </w:pPr>
            <w:proofErr w:type="spellStart"/>
            <w:ins w:id="51" w:author="snowyun" w:date="2012-10-12T19:55:00Z">
              <w:r>
                <w:rPr>
                  <w:rFonts w:hint="eastAsia"/>
                  <w:b/>
                  <w:lang w:eastAsia="ko-KR"/>
                </w:rPr>
                <w:t>psip_code</w:t>
              </w:r>
              <w:proofErr w:type="spellEnd"/>
              <w:r>
                <w:rPr>
                  <w:rFonts w:hint="eastAsia"/>
                  <w:b/>
                  <w:lang w:eastAsia="ko-KR"/>
                </w:rPr>
                <w:t>[</w:t>
              </w:r>
              <w:proofErr w:type="spellStart"/>
              <w:r>
                <w:rPr>
                  <w:rFonts w:hint="eastAsia"/>
                  <w:b/>
                  <w:lang w:eastAsia="ko-KR"/>
                </w:rPr>
                <w:t>i</w:t>
              </w:r>
              <w:proofErr w:type="spellEnd"/>
              <w:r>
                <w:rPr>
                  <w:rFonts w:hint="eastAsia"/>
                  <w:b/>
                  <w:lang w:eastAsia="ko-KR"/>
                </w:rPr>
                <w:t>]</w:t>
              </w:r>
            </w:ins>
          </w:p>
        </w:tc>
        <w:tc>
          <w:tcPr>
            <w:tcW w:w="2433" w:type="dxa"/>
            <w:tcBorders>
              <w:top w:val="single" w:sz="6" w:space="0" w:color="auto"/>
              <w:left w:val="single" w:sz="6" w:space="0" w:color="auto"/>
              <w:bottom w:val="single" w:sz="6" w:space="0" w:color="auto"/>
              <w:right w:val="single" w:sz="6" w:space="0" w:color="auto"/>
            </w:tcBorders>
          </w:tcPr>
          <w:p w:rsidR="003D3D6A" w:rsidRDefault="003D3D6A" w:rsidP="00793968">
            <w:pPr>
              <w:pStyle w:val="3DVCAnnexSem0"/>
              <w:rPr>
                <w:ins w:id="52" w:author="snowyun" w:date="2012-10-12T19:55:00Z"/>
                <w:b/>
                <w:lang w:eastAsia="ko-KR"/>
              </w:rPr>
            </w:pPr>
            <w:ins w:id="53" w:author="snowyun" w:date="2012-10-12T19:55:00Z">
              <w:r>
                <w:rPr>
                  <w:b/>
                  <w:lang w:eastAsia="ko-KR"/>
                </w:rPr>
                <w:t>P</w:t>
              </w:r>
              <w:r>
                <w:rPr>
                  <w:rFonts w:hint="eastAsia"/>
                  <w:b/>
                  <w:lang w:eastAsia="ko-KR"/>
                </w:rPr>
                <w:t>attern code difference</w:t>
              </w:r>
            </w:ins>
          </w:p>
        </w:tc>
      </w:tr>
      <w:tr w:rsidR="003D3D6A" w:rsidRPr="00346268" w:rsidTr="00793968">
        <w:trPr>
          <w:cantSplit/>
          <w:trHeight w:val="292"/>
          <w:jc w:val="center"/>
          <w:ins w:id="54" w:author="snowyun" w:date="2012-10-12T19:55:00Z"/>
        </w:trPr>
        <w:tc>
          <w:tcPr>
            <w:tcW w:w="2345" w:type="dxa"/>
            <w:tcBorders>
              <w:top w:val="single" w:sz="6" w:space="0" w:color="auto"/>
              <w:left w:val="single" w:sz="6" w:space="0" w:color="auto"/>
              <w:bottom w:val="single" w:sz="6" w:space="0" w:color="auto"/>
              <w:right w:val="single" w:sz="6" w:space="0" w:color="auto"/>
            </w:tcBorders>
          </w:tcPr>
          <w:p w:rsidR="003D3D6A" w:rsidRPr="00346268" w:rsidRDefault="003D3D6A" w:rsidP="00793968">
            <w:pPr>
              <w:pStyle w:val="3DVCAnnexSem0"/>
              <w:rPr>
                <w:ins w:id="55" w:author="snowyun" w:date="2012-10-12T19:55:00Z"/>
                <w:b/>
              </w:rPr>
            </w:pPr>
            <w:ins w:id="56" w:author="snowyun" w:date="2012-10-12T19:55:00Z">
              <w:r w:rsidRPr="00346268">
                <w:rPr>
                  <w:b/>
                </w:rPr>
                <w:t>0</w:t>
              </w:r>
            </w:ins>
          </w:p>
        </w:tc>
        <w:tc>
          <w:tcPr>
            <w:tcW w:w="2433" w:type="dxa"/>
            <w:tcBorders>
              <w:top w:val="single" w:sz="6" w:space="0" w:color="auto"/>
              <w:left w:val="single" w:sz="6" w:space="0" w:color="auto"/>
              <w:bottom w:val="single" w:sz="6" w:space="0" w:color="auto"/>
              <w:right w:val="single" w:sz="6" w:space="0" w:color="auto"/>
            </w:tcBorders>
            <w:vAlign w:val="center"/>
          </w:tcPr>
          <w:p w:rsidR="003D3D6A" w:rsidRPr="0094112A" w:rsidRDefault="003D3D6A" w:rsidP="00793968">
            <w:pPr>
              <w:pStyle w:val="3DVCAnnexSem0"/>
              <w:rPr>
                <w:ins w:id="57" w:author="snowyun" w:date="2012-10-12T19:55:00Z"/>
                <w:b/>
                <w:lang w:eastAsia="ko-KR"/>
              </w:rPr>
            </w:pPr>
            <w:ins w:id="58" w:author="snowyun" w:date="2012-10-12T19:55:00Z">
              <w:r w:rsidRPr="0094112A">
                <w:rPr>
                  <w:b/>
                  <w:lang w:eastAsia="ko-KR"/>
                </w:rPr>
                <w:t>0</w:t>
              </w:r>
            </w:ins>
          </w:p>
        </w:tc>
      </w:tr>
      <w:tr w:rsidR="003D3D6A" w:rsidRPr="00346268" w:rsidTr="00793968">
        <w:trPr>
          <w:cantSplit/>
          <w:trHeight w:val="305"/>
          <w:jc w:val="center"/>
          <w:ins w:id="59" w:author="snowyun" w:date="2012-10-12T19:55:00Z"/>
        </w:trPr>
        <w:tc>
          <w:tcPr>
            <w:tcW w:w="2345" w:type="dxa"/>
            <w:tcBorders>
              <w:top w:val="single" w:sz="6" w:space="0" w:color="auto"/>
              <w:left w:val="single" w:sz="6" w:space="0" w:color="auto"/>
              <w:bottom w:val="single" w:sz="6" w:space="0" w:color="auto"/>
              <w:right w:val="single" w:sz="6" w:space="0" w:color="auto"/>
            </w:tcBorders>
          </w:tcPr>
          <w:p w:rsidR="003D3D6A" w:rsidRPr="00346268" w:rsidRDefault="003D3D6A" w:rsidP="00793968">
            <w:pPr>
              <w:pStyle w:val="3DVCAnnexSem0"/>
              <w:rPr>
                <w:ins w:id="60" w:author="snowyun" w:date="2012-10-12T19:55:00Z"/>
                <w:b/>
                <w:lang w:eastAsia="ko-KR"/>
              </w:rPr>
            </w:pPr>
            <w:ins w:id="61" w:author="snowyun" w:date="2012-10-12T19:55:00Z">
              <w:r>
                <w:rPr>
                  <w:rFonts w:hint="eastAsia"/>
                  <w:b/>
                  <w:lang w:eastAsia="ko-KR"/>
                </w:rPr>
                <w:t>10</w:t>
              </w:r>
            </w:ins>
          </w:p>
        </w:tc>
        <w:tc>
          <w:tcPr>
            <w:tcW w:w="2433" w:type="dxa"/>
            <w:tcBorders>
              <w:top w:val="single" w:sz="6" w:space="0" w:color="auto"/>
              <w:left w:val="single" w:sz="6" w:space="0" w:color="auto"/>
              <w:bottom w:val="single" w:sz="6" w:space="0" w:color="auto"/>
              <w:right w:val="single" w:sz="6" w:space="0" w:color="auto"/>
            </w:tcBorders>
          </w:tcPr>
          <w:p w:rsidR="003D3D6A" w:rsidRDefault="003D3D6A" w:rsidP="00793968">
            <w:pPr>
              <w:pStyle w:val="3DVCAnnexSem0"/>
              <w:rPr>
                <w:ins w:id="62" w:author="snowyun" w:date="2012-10-12T19:55:00Z"/>
                <w:b/>
                <w:lang w:eastAsia="ko-KR"/>
              </w:rPr>
            </w:pPr>
            <w:ins w:id="63" w:author="snowyun" w:date="2012-10-12T19:55:00Z">
              <w:r>
                <w:rPr>
                  <w:rFonts w:hint="eastAsia"/>
                  <w:b/>
                  <w:lang w:eastAsia="ko-KR"/>
                </w:rPr>
                <w:t>1</w:t>
              </w:r>
            </w:ins>
          </w:p>
        </w:tc>
      </w:tr>
      <w:tr w:rsidR="003D3D6A" w:rsidRPr="00346268" w:rsidTr="00793968">
        <w:trPr>
          <w:cantSplit/>
          <w:trHeight w:val="305"/>
          <w:jc w:val="center"/>
          <w:ins w:id="64" w:author="snowyun" w:date="2012-10-12T19:55:00Z"/>
        </w:trPr>
        <w:tc>
          <w:tcPr>
            <w:tcW w:w="2345" w:type="dxa"/>
            <w:tcBorders>
              <w:top w:val="single" w:sz="6" w:space="0" w:color="auto"/>
              <w:left w:val="single" w:sz="6" w:space="0" w:color="auto"/>
              <w:bottom w:val="single" w:sz="6" w:space="0" w:color="auto"/>
              <w:right w:val="single" w:sz="6" w:space="0" w:color="auto"/>
            </w:tcBorders>
          </w:tcPr>
          <w:p w:rsidR="003D3D6A" w:rsidRPr="00346268" w:rsidRDefault="003D3D6A" w:rsidP="00793968">
            <w:pPr>
              <w:pStyle w:val="3DVCAnnexSem0"/>
              <w:rPr>
                <w:ins w:id="65" w:author="snowyun" w:date="2012-10-12T19:55:00Z"/>
                <w:b/>
                <w:lang w:eastAsia="ko-KR"/>
              </w:rPr>
            </w:pPr>
            <w:ins w:id="66" w:author="snowyun" w:date="2012-10-12T19:55:00Z">
              <w:r>
                <w:rPr>
                  <w:rFonts w:hint="eastAsia"/>
                  <w:b/>
                  <w:lang w:eastAsia="ko-KR"/>
                </w:rPr>
                <w:t>110</w:t>
              </w:r>
            </w:ins>
          </w:p>
        </w:tc>
        <w:tc>
          <w:tcPr>
            <w:tcW w:w="2433" w:type="dxa"/>
            <w:tcBorders>
              <w:top w:val="single" w:sz="6" w:space="0" w:color="auto"/>
              <w:left w:val="single" w:sz="6" w:space="0" w:color="auto"/>
              <w:bottom w:val="single" w:sz="6" w:space="0" w:color="auto"/>
              <w:right w:val="single" w:sz="6" w:space="0" w:color="auto"/>
            </w:tcBorders>
          </w:tcPr>
          <w:p w:rsidR="003D3D6A" w:rsidRDefault="003D3D6A" w:rsidP="00793968">
            <w:pPr>
              <w:pStyle w:val="3DVCAnnexSem0"/>
              <w:rPr>
                <w:ins w:id="67" w:author="snowyun" w:date="2012-10-12T19:55:00Z"/>
                <w:b/>
                <w:lang w:eastAsia="ko-KR"/>
              </w:rPr>
            </w:pPr>
            <w:ins w:id="68" w:author="snowyun" w:date="2012-10-12T19:55:00Z">
              <w:r>
                <w:rPr>
                  <w:rFonts w:hint="eastAsia"/>
                  <w:b/>
                  <w:lang w:eastAsia="ko-KR"/>
                </w:rPr>
                <w:t>-1</w:t>
              </w:r>
            </w:ins>
          </w:p>
        </w:tc>
      </w:tr>
      <w:tr w:rsidR="003D3D6A" w:rsidRPr="00346268" w:rsidTr="00793968">
        <w:trPr>
          <w:cantSplit/>
          <w:trHeight w:val="305"/>
          <w:jc w:val="center"/>
          <w:ins w:id="69" w:author="snowyun" w:date="2012-10-12T19:55:00Z"/>
        </w:trPr>
        <w:tc>
          <w:tcPr>
            <w:tcW w:w="2345" w:type="dxa"/>
            <w:tcBorders>
              <w:top w:val="single" w:sz="6" w:space="0" w:color="auto"/>
              <w:left w:val="single" w:sz="6" w:space="0" w:color="auto"/>
              <w:bottom w:val="single" w:sz="6" w:space="0" w:color="auto"/>
              <w:right w:val="single" w:sz="6" w:space="0" w:color="auto"/>
            </w:tcBorders>
          </w:tcPr>
          <w:p w:rsidR="003D3D6A" w:rsidRPr="00346268" w:rsidRDefault="003D3D6A" w:rsidP="00793968">
            <w:pPr>
              <w:pStyle w:val="3DVCAnnexSem0"/>
              <w:rPr>
                <w:ins w:id="70" w:author="snowyun" w:date="2012-10-12T19:55:00Z"/>
                <w:b/>
                <w:lang w:eastAsia="ko-KR"/>
              </w:rPr>
            </w:pPr>
            <w:ins w:id="71" w:author="snowyun" w:date="2012-10-12T19:55:00Z">
              <w:r>
                <w:rPr>
                  <w:rFonts w:hint="eastAsia"/>
                  <w:b/>
                  <w:lang w:eastAsia="ko-KR"/>
                </w:rPr>
                <w:t>1110</w:t>
              </w:r>
            </w:ins>
          </w:p>
        </w:tc>
        <w:tc>
          <w:tcPr>
            <w:tcW w:w="2433" w:type="dxa"/>
            <w:tcBorders>
              <w:top w:val="single" w:sz="6" w:space="0" w:color="auto"/>
              <w:left w:val="single" w:sz="6" w:space="0" w:color="auto"/>
              <w:bottom w:val="single" w:sz="6" w:space="0" w:color="auto"/>
              <w:right w:val="single" w:sz="6" w:space="0" w:color="auto"/>
            </w:tcBorders>
          </w:tcPr>
          <w:p w:rsidR="003D3D6A" w:rsidRDefault="003D3D6A" w:rsidP="00793968">
            <w:pPr>
              <w:pStyle w:val="3DVCAnnexSem0"/>
              <w:rPr>
                <w:ins w:id="72" w:author="snowyun" w:date="2012-10-12T19:55:00Z"/>
                <w:b/>
                <w:lang w:eastAsia="ko-KR"/>
              </w:rPr>
            </w:pPr>
            <w:ins w:id="73" w:author="snowyun" w:date="2012-10-12T19:55:00Z">
              <w:r>
                <w:rPr>
                  <w:rFonts w:hint="eastAsia"/>
                  <w:b/>
                  <w:lang w:eastAsia="ko-KR"/>
                </w:rPr>
                <w:t>2</w:t>
              </w:r>
            </w:ins>
          </w:p>
        </w:tc>
      </w:tr>
      <w:tr w:rsidR="003D3D6A" w:rsidRPr="00346268" w:rsidTr="00793968">
        <w:trPr>
          <w:cantSplit/>
          <w:trHeight w:val="305"/>
          <w:jc w:val="center"/>
          <w:ins w:id="74" w:author="snowyun" w:date="2012-10-12T19:55:00Z"/>
        </w:trPr>
        <w:tc>
          <w:tcPr>
            <w:tcW w:w="2345" w:type="dxa"/>
            <w:tcBorders>
              <w:top w:val="single" w:sz="6" w:space="0" w:color="auto"/>
              <w:left w:val="single" w:sz="6" w:space="0" w:color="auto"/>
              <w:bottom w:val="single" w:sz="6" w:space="0" w:color="auto"/>
              <w:right w:val="single" w:sz="6" w:space="0" w:color="auto"/>
            </w:tcBorders>
          </w:tcPr>
          <w:p w:rsidR="003D3D6A" w:rsidRPr="00346268" w:rsidRDefault="003D3D6A" w:rsidP="00793968">
            <w:pPr>
              <w:pStyle w:val="3DVCAnnexSem0"/>
              <w:rPr>
                <w:ins w:id="75" w:author="snowyun" w:date="2012-10-12T19:55:00Z"/>
                <w:b/>
                <w:lang w:eastAsia="ko-KR"/>
              </w:rPr>
            </w:pPr>
            <w:ins w:id="76" w:author="snowyun" w:date="2012-10-12T19:55:00Z">
              <w:r>
                <w:rPr>
                  <w:rFonts w:hint="eastAsia"/>
                  <w:b/>
                  <w:lang w:eastAsia="ko-KR"/>
                </w:rPr>
                <w:t>11110</w:t>
              </w:r>
            </w:ins>
          </w:p>
        </w:tc>
        <w:tc>
          <w:tcPr>
            <w:tcW w:w="2433" w:type="dxa"/>
            <w:tcBorders>
              <w:top w:val="single" w:sz="6" w:space="0" w:color="auto"/>
              <w:left w:val="single" w:sz="6" w:space="0" w:color="auto"/>
              <w:bottom w:val="single" w:sz="6" w:space="0" w:color="auto"/>
              <w:right w:val="single" w:sz="6" w:space="0" w:color="auto"/>
            </w:tcBorders>
          </w:tcPr>
          <w:p w:rsidR="003D3D6A" w:rsidRDefault="003D3D6A" w:rsidP="00793968">
            <w:pPr>
              <w:pStyle w:val="3DVCAnnexSem0"/>
              <w:rPr>
                <w:ins w:id="77" w:author="snowyun" w:date="2012-10-12T19:55:00Z"/>
                <w:b/>
                <w:lang w:eastAsia="ko-KR"/>
              </w:rPr>
            </w:pPr>
            <w:ins w:id="78" w:author="snowyun" w:date="2012-10-12T19:55:00Z">
              <w:r>
                <w:rPr>
                  <w:rFonts w:hint="eastAsia"/>
                  <w:b/>
                  <w:lang w:eastAsia="ko-KR"/>
                </w:rPr>
                <w:t>-2</w:t>
              </w:r>
            </w:ins>
          </w:p>
        </w:tc>
      </w:tr>
      <w:tr w:rsidR="003D3D6A" w:rsidRPr="00346268" w:rsidTr="00793968">
        <w:trPr>
          <w:cantSplit/>
          <w:trHeight w:val="305"/>
          <w:jc w:val="center"/>
          <w:ins w:id="79" w:author="snowyun" w:date="2012-10-12T19:55:00Z"/>
        </w:trPr>
        <w:tc>
          <w:tcPr>
            <w:tcW w:w="2345" w:type="dxa"/>
            <w:tcBorders>
              <w:top w:val="single" w:sz="6" w:space="0" w:color="auto"/>
              <w:left w:val="single" w:sz="6" w:space="0" w:color="auto"/>
              <w:bottom w:val="single" w:sz="6" w:space="0" w:color="auto"/>
              <w:right w:val="single" w:sz="6" w:space="0" w:color="auto"/>
            </w:tcBorders>
          </w:tcPr>
          <w:p w:rsidR="003D3D6A" w:rsidRPr="00346268" w:rsidRDefault="003D3D6A" w:rsidP="00793968">
            <w:pPr>
              <w:pStyle w:val="3DVCAnnexSem0"/>
              <w:rPr>
                <w:ins w:id="80" w:author="snowyun" w:date="2012-10-12T19:55:00Z"/>
                <w:b/>
                <w:lang w:eastAsia="ko-KR"/>
              </w:rPr>
            </w:pPr>
            <w:ins w:id="81" w:author="snowyun" w:date="2012-10-12T19:55:00Z">
              <w:r>
                <w:rPr>
                  <w:rFonts w:hint="eastAsia"/>
                  <w:b/>
                  <w:lang w:eastAsia="ko-KR"/>
                </w:rPr>
                <w:t>111110</w:t>
              </w:r>
            </w:ins>
          </w:p>
        </w:tc>
        <w:tc>
          <w:tcPr>
            <w:tcW w:w="2433" w:type="dxa"/>
            <w:tcBorders>
              <w:top w:val="single" w:sz="6" w:space="0" w:color="auto"/>
              <w:left w:val="single" w:sz="6" w:space="0" w:color="auto"/>
              <w:bottom w:val="single" w:sz="6" w:space="0" w:color="auto"/>
              <w:right w:val="single" w:sz="6" w:space="0" w:color="auto"/>
            </w:tcBorders>
          </w:tcPr>
          <w:p w:rsidR="003D3D6A" w:rsidRDefault="003D3D6A" w:rsidP="00793968">
            <w:pPr>
              <w:pStyle w:val="3DVCAnnexSem0"/>
              <w:rPr>
                <w:ins w:id="82" w:author="snowyun" w:date="2012-10-12T19:55:00Z"/>
                <w:b/>
                <w:lang w:eastAsia="ko-KR"/>
              </w:rPr>
            </w:pPr>
            <w:ins w:id="83" w:author="snowyun" w:date="2012-10-12T19:55:00Z">
              <w:r>
                <w:rPr>
                  <w:rFonts w:hint="eastAsia"/>
                  <w:b/>
                  <w:lang w:eastAsia="ko-KR"/>
                </w:rPr>
                <w:t>3</w:t>
              </w:r>
            </w:ins>
          </w:p>
        </w:tc>
      </w:tr>
      <w:tr w:rsidR="003D3D6A" w:rsidRPr="00346268" w:rsidTr="00793968">
        <w:trPr>
          <w:cantSplit/>
          <w:trHeight w:val="305"/>
          <w:jc w:val="center"/>
          <w:ins w:id="84" w:author="snowyun" w:date="2012-10-12T19:55:00Z"/>
        </w:trPr>
        <w:tc>
          <w:tcPr>
            <w:tcW w:w="2345" w:type="dxa"/>
            <w:tcBorders>
              <w:top w:val="single" w:sz="6" w:space="0" w:color="auto"/>
              <w:left w:val="single" w:sz="6" w:space="0" w:color="auto"/>
              <w:bottom w:val="single" w:sz="6" w:space="0" w:color="auto"/>
              <w:right w:val="single" w:sz="6" w:space="0" w:color="auto"/>
            </w:tcBorders>
          </w:tcPr>
          <w:p w:rsidR="003D3D6A" w:rsidRPr="00346268" w:rsidRDefault="003D3D6A" w:rsidP="00793968">
            <w:pPr>
              <w:pStyle w:val="3DVCAnnexSem0"/>
              <w:rPr>
                <w:ins w:id="85" w:author="snowyun" w:date="2012-10-12T19:55:00Z"/>
                <w:b/>
                <w:lang w:eastAsia="ko-KR"/>
              </w:rPr>
            </w:pPr>
            <w:ins w:id="86" w:author="snowyun" w:date="2012-10-12T19:55:00Z">
              <w:r>
                <w:rPr>
                  <w:rFonts w:hint="eastAsia"/>
                  <w:b/>
                  <w:lang w:eastAsia="ko-KR"/>
                </w:rPr>
                <w:t>111111</w:t>
              </w:r>
            </w:ins>
          </w:p>
        </w:tc>
        <w:tc>
          <w:tcPr>
            <w:tcW w:w="2433" w:type="dxa"/>
            <w:tcBorders>
              <w:top w:val="single" w:sz="6" w:space="0" w:color="auto"/>
              <w:left w:val="single" w:sz="6" w:space="0" w:color="auto"/>
              <w:bottom w:val="single" w:sz="6" w:space="0" w:color="auto"/>
              <w:right w:val="single" w:sz="6" w:space="0" w:color="auto"/>
            </w:tcBorders>
          </w:tcPr>
          <w:p w:rsidR="003D3D6A" w:rsidRDefault="003D3D6A" w:rsidP="00793968">
            <w:pPr>
              <w:pStyle w:val="3DVCAnnexSem0"/>
              <w:rPr>
                <w:ins w:id="87" w:author="snowyun" w:date="2012-10-12T19:55:00Z"/>
                <w:b/>
                <w:lang w:eastAsia="ko-KR"/>
              </w:rPr>
            </w:pPr>
            <w:ins w:id="88" w:author="snowyun" w:date="2012-10-12T19:55:00Z">
              <w:r>
                <w:rPr>
                  <w:rFonts w:hint="eastAsia"/>
                  <w:b/>
                  <w:lang w:eastAsia="ko-KR"/>
                </w:rPr>
                <w:t>-3</w:t>
              </w:r>
            </w:ins>
          </w:p>
        </w:tc>
      </w:tr>
      <w:tr w:rsidR="003D3D6A" w:rsidRPr="00346268" w:rsidTr="00793968">
        <w:trPr>
          <w:cantSplit/>
          <w:trHeight w:val="305"/>
          <w:jc w:val="center"/>
          <w:ins w:id="89" w:author="snowyun" w:date="2012-10-12T19:55:00Z"/>
        </w:trPr>
        <w:tc>
          <w:tcPr>
            <w:tcW w:w="2345" w:type="dxa"/>
            <w:tcBorders>
              <w:top w:val="single" w:sz="6" w:space="0" w:color="auto"/>
              <w:left w:val="single" w:sz="6" w:space="0" w:color="auto"/>
              <w:bottom w:val="single" w:sz="6" w:space="0" w:color="auto"/>
              <w:right w:val="single" w:sz="6" w:space="0" w:color="auto"/>
            </w:tcBorders>
          </w:tcPr>
          <w:p w:rsidR="003D3D6A" w:rsidRDefault="003D3D6A" w:rsidP="00793968">
            <w:pPr>
              <w:pStyle w:val="3DVCAnnexSem0"/>
              <w:rPr>
                <w:ins w:id="90" w:author="snowyun" w:date="2012-10-12T19:55:00Z"/>
                <w:b/>
                <w:lang w:eastAsia="ko-KR"/>
              </w:rPr>
            </w:pPr>
            <w:ins w:id="91" w:author="snowyun" w:date="2012-10-12T19:55:00Z">
              <w:r>
                <w:rPr>
                  <w:b/>
                  <w:lang w:eastAsia="ko-KR"/>
                </w:rPr>
                <w:lastRenderedPageBreak/>
                <w:t>…</w:t>
              </w:r>
              <w:r>
                <w:rPr>
                  <w:rFonts w:hint="eastAsia"/>
                  <w:b/>
                  <w:lang w:eastAsia="ko-KR"/>
                </w:rPr>
                <w:t>..</w:t>
              </w:r>
            </w:ins>
          </w:p>
        </w:tc>
        <w:tc>
          <w:tcPr>
            <w:tcW w:w="2433" w:type="dxa"/>
            <w:tcBorders>
              <w:top w:val="single" w:sz="6" w:space="0" w:color="auto"/>
              <w:left w:val="single" w:sz="6" w:space="0" w:color="auto"/>
              <w:bottom w:val="single" w:sz="6" w:space="0" w:color="auto"/>
              <w:right w:val="single" w:sz="6" w:space="0" w:color="auto"/>
            </w:tcBorders>
          </w:tcPr>
          <w:p w:rsidR="003D3D6A" w:rsidRDefault="003D3D6A" w:rsidP="00793968">
            <w:pPr>
              <w:pStyle w:val="3DVCAnnexSem0"/>
              <w:rPr>
                <w:ins w:id="92" w:author="snowyun" w:date="2012-10-12T19:55:00Z"/>
                <w:b/>
                <w:lang w:eastAsia="ko-KR"/>
              </w:rPr>
            </w:pPr>
            <w:ins w:id="93" w:author="snowyun" w:date="2012-10-12T19:55:00Z">
              <w:r>
                <w:rPr>
                  <w:b/>
                  <w:lang w:eastAsia="ko-KR"/>
                </w:rPr>
                <w:t>…</w:t>
              </w:r>
              <w:r>
                <w:rPr>
                  <w:rFonts w:hint="eastAsia"/>
                  <w:b/>
                  <w:lang w:eastAsia="ko-KR"/>
                </w:rPr>
                <w:t>.</w:t>
              </w:r>
            </w:ins>
          </w:p>
        </w:tc>
      </w:tr>
    </w:tbl>
    <w:p w:rsidR="003D3D6A" w:rsidRDefault="003D3D6A" w:rsidP="003D3D6A">
      <w:pPr>
        <w:pStyle w:val="a3"/>
        <w:rPr>
          <w:ins w:id="94" w:author="snowyun" w:date="2012-10-12T19:55:00Z"/>
          <w:lang w:eastAsia="ko-KR"/>
        </w:rPr>
      </w:pPr>
      <w:ins w:id="95" w:author="snowyun" w:date="2012-10-12T19:55:00Z">
        <w:r>
          <w:t>Table_G-</w:t>
        </w:r>
        <w:r>
          <w:rPr>
            <w:rFonts w:hint="eastAsia"/>
            <w:lang w:eastAsia="ko-KR"/>
          </w:rPr>
          <w:t>3</w:t>
        </w:r>
        <w:r w:rsidRPr="008F5D54">
          <w:rPr>
            <w:rFonts w:hint="eastAsia"/>
            <w:lang w:eastAsia="ko-KR"/>
          </w:rPr>
          <w:t xml:space="preserve"> </w:t>
        </w:r>
        <w:r w:rsidRPr="008F5D54">
          <w:t xml:space="preserve">– Interpretation of </w:t>
        </w:r>
        <w:proofErr w:type="spellStart"/>
        <w:r>
          <w:rPr>
            <w:rFonts w:hint="eastAsia"/>
            <w:lang w:eastAsia="ko-KR"/>
          </w:rPr>
          <w:t>psip_code</w:t>
        </w:r>
        <w:proofErr w:type="spellEnd"/>
        <w:r>
          <w:rPr>
            <w:rFonts w:hint="eastAsia"/>
            <w:lang w:eastAsia="ko-KR"/>
          </w:rPr>
          <w:t xml:space="preserve"> if </w:t>
        </w:r>
        <w:proofErr w:type="spellStart"/>
        <w:r>
          <w:rPr>
            <w:rFonts w:hint="eastAsia"/>
            <w:lang w:eastAsia="ko-KR"/>
          </w:rPr>
          <w:t>edge_dir</w:t>
        </w:r>
        <w:proofErr w:type="spellEnd"/>
        <w:r>
          <w:rPr>
            <w:rFonts w:hint="eastAsia"/>
            <w:lang w:eastAsia="ko-KR"/>
          </w:rPr>
          <w:t xml:space="preserve"> = 1</w:t>
        </w:r>
      </w:ins>
    </w:p>
    <w:tbl>
      <w:tblPr>
        <w:tblW w:w="0" w:type="auto"/>
        <w:jc w:val="center"/>
        <w:tblLayout w:type="fixed"/>
        <w:tblCellMar>
          <w:left w:w="80" w:type="dxa"/>
          <w:right w:w="80" w:type="dxa"/>
        </w:tblCellMar>
        <w:tblLook w:val="0000"/>
      </w:tblPr>
      <w:tblGrid>
        <w:gridCol w:w="2345"/>
        <w:gridCol w:w="2433"/>
      </w:tblGrid>
      <w:tr w:rsidR="003D3D6A" w:rsidRPr="00346268" w:rsidTr="00793968">
        <w:trPr>
          <w:cantSplit/>
          <w:trHeight w:val="305"/>
          <w:jc w:val="center"/>
          <w:ins w:id="96" w:author="snowyun" w:date="2012-10-12T19:55:00Z"/>
        </w:trPr>
        <w:tc>
          <w:tcPr>
            <w:tcW w:w="2345" w:type="dxa"/>
            <w:tcBorders>
              <w:top w:val="single" w:sz="6" w:space="0" w:color="auto"/>
              <w:left w:val="single" w:sz="6" w:space="0" w:color="auto"/>
              <w:bottom w:val="single" w:sz="6" w:space="0" w:color="auto"/>
              <w:right w:val="single" w:sz="6" w:space="0" w:color="auto"/>
            </w:tcBorders>
          </w:tcPr>
          <w:p w:rsidR="003D3D6A" w:rsidRPr="00346268" w:rsidRDefault="003D3D6A" w:rsidP="00793968">
            <w:pPr>
              <w:pStyle w:val="3DVCAnnexSem0"/>
              <w:rPr>
                <w:ins w:id="97" w:author="snowyun" w:date="2012-10-12T19:55:00Z"/>
                <w:b/>
                <w:lang w:eastAsia="ko-KR"/>
              </w:rPr>
            </w:pPr>
            <w:proofErr w:type="spellStart"/>
            <w:ins w:id="98" w:author="snowyun" w:date="2012-10-12T19:55:00Z">
              <w:r>
                <w:rPr>
                  <w:rFonts w:hint="eastAsia"/>
                  <w:b/>
                  <w:lang w:eastAsia="ko-KR"/>
                </w:rPr>
                <w:t>psip_code</w:t>
              </w:r>
              <w:proofErr w:type="spellEnd"/>
              <w:r>
                <w:rPr>
                  <w:rFonts w:hint="eastAsia"/>
                  <w:b/>
                  <w:lang w:eastAsia="ko-KR"/>
                </w:rPr>
                <w:t>[</w:t>
              </w:r>
              <w:proofErr w:type="spellStart"/>
              <w:r>
                <w:rPr>
                  <w:rFonts w:hint="eastAsia"/>
                  <w:b/>
                  <w:lang w:eastAsia="ko-KR"/>
                </w:rPr>
                <w:t>i</w:t>
              </w:r>
              <w:proofErr w:type="spellEnd"/>
              <w:r>
                <w:rPr>
                  <w:rFonts w:hint="eastAsia"/>
                  <w:b/>
                  <w:lang w:eastAsia="ko-KR"/>
                </w:rPr>
                <w:t>]</w:t>
              </w:r>
            </w:ins>
          </w:p>
        </w:tc>
        <w:tc>
          <w:tcPr>
            <w:tcW w:w="2433" w:type="dxa"/>
            <w:tcBorders>
              <w:top w:val="single" w:sz="6" w:space="0" w:color="auto"/>
              <w:left w:val="single" w:sz="6" w:space="0" w:color="auto"/>
              <w:bottom w:val="single" w:sz="6" w:space="0" w:color="auto"/>
              <w:right w:val="single" w:sz="6" w:space="0" w:color="auto"/>
            </w:tcBorders>
          </w:tcPr>
          <w:p w:rsidR="003D3D6A" w:rsidRDefault="003D3D6A" w:rsidP="00793968">
            <w:pPr>
              <w:pStyle w:val="3DVCAnnexSem0"/>
              <w:rPr>
                <w:ins w:id="99" w:author="snowyun" w:date="2012-10-12T19:55:00Z"/>
                <w:b/>
                <w:lang w:eastAsia="ko-KR"/>
              </w:rPr>
            </w:pPr>
            <w:ins w:id="100" w:author="snowyun" w:date="2012-10-12T19:55:00Z">
              <w:r>
                <w:rPr>
                  <w:b/>
                  <w:lang w:eastAsia="ko-KR"/>
                </w:rPr>
                <w:t>P</w:t>
              </w:r>
              <w:r>
                <w:rPr>
                  <w:rFonts w:hint="eastAsia"/>
                  <w:b/>
                  <w:lang w:eastAsia="ko-KR"/>
                </w:rPr>
                <w:t>attern code difference</w:t>
              </w:r>
            </w:ins>
          </w:p>
        </w:tc>
      </w:tr>
      <w:tr w:rsidR="003D3D6A" w:rsidRPr="00346268" w:rsidTr="00793968">
        <w:trPr>
          <w:cantSplit/>
          <w:trHeight w:val="292"/>
          <w:jc w:val="center"/>
          <w:ins w:id="101" w:author="snowyun" w:date="2012-10-12T19:55:00Z"/>
        </w:trPr>
        <w:tc>
          <w:tcPr>
            <w:tcW w:w="2345" w:type="dxa"/>
            <w:tcBorders>
              <w:top w:val="single" w:sz="6" w:space="0" w:color="auto"/>
              <w:left w:val="single" w:sz="6" w:space="0" w:color="auto"/>
              <w:bottom w:val="single" w:sz="6" w:space="0" w:color="auto"/>
              <w:right w:val="single" w:sz="6" w:space="0" w:color="auto"/>
            </w:tcBorders>
          </w:tcPr>
          <w:p w:rsidR="003D3D6A" w:rsidRPr="00346268" w:rsidRDefault="003D3D6A" w:rsidP="00793968">
            <w:pPr>
              <w:pStyle w:val="3DVCAnnexSem0"/>
              <w:rPr>
                <w:ins w:id="102" w:author="snowyun" w:date="2012-10-12T19:55:00Z"/>
                <w:b/>
              </w:rPr>
            </w:pPr>
            <w:ins w:id="103" w:author="snowyun" w:date="2012-10-12T19:55:00Z">
              <w:r w:rsidRPr="00346268">
                <w:rPr>
                  <w:b/>
                </w:rPr>
                <w:t>0</w:t>
              </w:r>
            </w:ins>
          </w:p>
        </w:tc>
        <w:tc>
          <w:tcPr>
            <w:tcW w:w="2433" w:type="dxa"/>
            <w:tcBorders>
              <w:top w:val="single" w:sz="6" w:space="0" w:color="auto"/>
              <w:left w:val="single" w:sz="6" w:space="0" w:color="auto"/>
              <w:bottom w:val="single" w:sz="6" w:space="0" w:color="auto"/>
              <w:right w:val="single" w:sz="6" w:space="0" w:color="auto"/>
            </w:tcBorders>
            <w:vAlign w:val="center"/>
          </w:tcPr>
          <w:p w:rsidR="003D3D6A" w:rsidRPr="0094112A" w:rsidRDefault="003D3D6A" w:rsidP="00793968">
            <w:pPr>
              <w:pStyle w:val="3DVCAnnexSem0"/>
              <w:rPr>
                <w:ins w:id="104" w:author="snowyun" w:date="2012-10-12T19:55:00Z"/>
                <w:b/>
                <w:lang w:eastAsia="ko-KR"/>
              </w:rPr>
            </w:pPr>
            <w:ins w:id="105" w:author="snowyun" w:date="2012-10-12T19:55:00Z">
              <w:r w:rsidRPr="0094112A">
                <w:rPr>
                  <w:b/>
                  <w:lang w:eastAsia="ko-KR"/>
                </w:rPr>
                <w:t>0</w:t>
              </w:r>
            </w:ins>
          </w:p>
        </w:tc>
      </w:tr>
      <w:tr w:rsidR="003D3D6A" w:rsidRPr="00346268" w:rsidTr="00793968">
        <w:trPr>
          <w:cantSplit/>
          <w:trHeight w:val="305"/>
          <w:jc w:val="center"/>
          <w:ins w:id="106" w:author="snowyun" w:date="2012-10-12T19:55:00Z"/>
        </w:trPr>
        <w:tc>
          <w:tcPr>
            <w:tcW w:w="2345" w:type="dxa"/>
            <w:tcBorders>
              <w:top w:val="single" w:sz="6" w:space="0" w:color="auto"/>
              <w:left w:val="single" w:sz="6" w:space="0" w:color="auto"/>
              <w:bottom w:val="single" w:sz="6" w:space="0" w:color="auto"/>
              <w:right w:val="single" w:sz="6" w:space="0" w:color="auto"/>
            </w:tcBorders>
          </w:tcPr>
          <w:p w:rsidR="003D3D6A" w:rsidRPr="00346268" w:rsidRDefault="003D3D6A" w:rsidP="00793968">
            <w:pPr>
              <w:pStyle w:val="3DVCAnnexSem0"/>
              <w:rPr>
                <w:ins w:id="107" w:author="snowyun" w:date="2012-10-12T19:55:00Z"/>
                <w:b/>
                <w:lang w:eastAsia="ko-KR"/>
              </w:rPr>
            </w:pPr>
            <w:ins w:id="108" w:author="snowyun" w:date="2012-10-12T19:55:00Z">
              <w:r>
                <w:rPr>
                  <w:rFonts w:hint="eastAsia"/>
                  <w:b/>
                  <w:lang w:eastAsia="ko-KR"/>
                </w:rPr>
                <w:t>10</w:t>
              </w:r>
            </w:ins>
          </w:p>
        </w:tc>
        <w:tc>
          <w:tcPr>
            <w:tcW w:w="2433" w:type="dxa"/>
            <w:tcBorders>
              <w:top w:val="single" w:sz="6" w:space="0" w:color="auto"/>
              <w:left w:val="single" w:sz="6" w:space="0" w:color="auto"/>
              <w:bottom w:val="single" w:sz="6" w:space="0" w:color="auto"/>
              <w:right w:val="single" w:sz="6" w:space="0" w:color="auto"/>
            </w:tcBorders>
          </w:tcPr>
          <w:p w:rsidR="003D3D6A" w:rsidRDefault="003D3D6A" w:rsidP="00793968">
            <w:pPr>
              <w:pStyle w:val="3DVCAnnexSem0"/>
              <w:rPr>
                <w:ins w:id="109" w:author="snowyun" w:date="2012-10-12T19:55:00Z"/>
                <w:b/>
                <w:lang w:eastAsia="ko-KR"/>
              </w:rPr>
            </w:pPr>
            <w:ins w:id="110" w:author="snowyun" w:date="2012-10-12T19:55:00Z">
              <w:r>
                <w:rPr>
                  <w:rFonts w:hint="eastAsia"/>
                  <w:b/>
                  <w:lang w:eastAsia="ko-KR"/>
                </w:rPr>
                <w:t>-1</w:t>
              </w:r>
            </w:ins>
          </w:p>
        </w:tc>
      </w:tr>
      <w:tr w:rsidR="003D3D6A" w:rsidRPr="00346268" w:rsidTr="00793968">
        <w:trPr>
          <w:cantSplit/>
          <w:trHeight w:val="305"/>
          <w:jc w:val="center"/>
          <w:ins w:id="111" w:author="snowyun" w:date="2012-10-12T19:55:00Z"/>
        </w:trPr>
        <w:tc>
          <w:tcPr>
            <w:tcW w:w="2345" w:type="dxa"/>
            <w:tcBorders>
              <w:top w:val="single" w:sz="6" w:space="0" w:color="auto"/>
              <w:left w:val="single" w:sz="6" w:space="0" w:color="auto"/>
              <w:bottom w:val="single" w:sz="6" w:space="0" w:color="auto"/>
              <w:right w:val="single" w:sz="6" w:space="0" w:color="auto"/>
            </w:tcBorders>
          </w:tcPr>
          <w:p w:rsidR="003D3D6A" w:rsidRPr="00346268" w:rsidRDefault="003D3D6A" w:rsidP="00793968">
            <w:pPr>
              <w:pStyle w:val="3DVCAnnexSem0"/>
              <w:rPr>
                <w:ins w:id="112" w:author="snowyun" w:date="2012-10-12T19:55:00Z"/>
                <w:b/>
                <w:lang w:eastAsia="ko-KR"/>
              </w:rPr>
            </w:pPr>
            <w:ins w:id="113" w:author="snowyun" w:date="2012-10-12T19:55:00Z">
              <w:r>
                <w:rPr>
                  <w:rFonts w:hint="eastAsia"/>
                  <w:b/>
                  <w:lang w:eastAsia="ko-KR"/>
                </w:rPr>
                <w:t>110</w:t>
              </w:r>
            </w:ins>
          </w:p>
        </w:tc>
        <w:tc>
          <w:tcPr>
            <w:tcW w:w="2433" w:type="dxa"/>
            <w:tcBorders>
              <w:top w:val="single" w:sz="6" w:space="0" w:color="auto"/>
              <w:left w:val="single" w:sz="6" w:space="0" w:color="auto"/>
              <w:bottom w:val="single" w:sz="6" w:space="0" w:color="auto"/>
              <w:right w:val="single" w:sz="6" w:space="0" w:color="auto"/>
            </w:tcBorders>
          </w:tcPr>
          <w:p w:rsidR="003D3D6A" w:rsidRDefault="003D3D6A" w:rsidP="00793968">
            <w:pPr>
              <w:pStyle w:val="3DVCAnnexSem0"/>
              <w:rPr>
                <w:ins w:id="114" w:author="snowyun" w:date="2012-10-12T19:55:00Z"/>
                <w:b/>
                <w:lang w:eastAsia="ko-KR"/>
              </w:rPr>
            </w:pPr>
            <w:ins w:id="115" w:author="snowyun" w:date="2012-10-12T19:55:00Z">
              <w:r>
                <w:rPr>
                  <w:rFonts w:hint="eastAsia"/>
                  <w:b/>
                  <w:lang w:eastAsia="ko-KR"/>
                </w:rPr>
                <w:t>1</w:t>
              </w:r>
            </w:ins>
          </w:p>
        </w:tc>
      </w:tr>
      <w:tr w:rsidR="003D3D6A" w:rsidRPr="00346268" w:rsidTr="00793968">
        <w:trPr>
          <w:cantSplit/>
          <w:trHeight w:val="305"/>
          <w:jc w:val="center"/>
          <w:ins w:id="116" w:author="snowyun" w:date="2012-10-12T19:55:00Z"/>
        </w:trPr>
        <w:tc>
          <w:tcPr>
            <w:tcW w:w="2345" w:type="dxa"/>
            <w:tcBorders>
              <w:top w:val="single" w:sz="6" w:space="0" w:color="auto"/>
              <w:left w:val="single" w:sz="6" w:space="0" w:color="auto"/>
              <w:bottom w:val="single" w:sz="6" w:space="0" w:color="auto"/>
              <w:right w:val="single" w:sz="6" w:space="0" w:color="auto"/>
            </w:tcBorders>
          </w:tcPr>
          <w:p w:rsidR="003D3D6A" w:rsidRPr="00346268" w:rsidRDefault="003D3D6A" w:rsidP="00793968">
            <w:pPr>
              <w:pStyle w:val="3DVCAnnexSem0"/>
              <w:rPr>
                <w:ins w:id="117" w:author="snowyun" w:date="2012-10-12T19:55:00Z"/>
                <w:b/>
                <w:lang w:eastAsia="ko-KR"/>
              </w:rPr>
            </w:pPr>
            <w:ins w:id="118" w:author="snowyun" w:date="2012-10-12T19:55:00Z">
              <w:r>
                <w:rPr>
                  <w:rFonts w:hint="eastAsia"/>
                  <w:b/>
                  <w:lang w:eastAsia="ko-KR"/>
                </w:rPr>
                <w:t>1110</w:t>
              </w:r>
            </w:ins>
          </w:p>
        </w:tc>
        <w:tc>
          <w:tcPr>
            <w:tcW w:w="2433" w:type="dxa"/>
            <w:tcBorders>
              <w:top w:val="single" w:sz="6" w:space="0" w:color="auto"/>
              <w:left w:val="single" w:sz="6" w:space="0" w:color="auto"/>
              <w:bottom w:val="single" w:sz="6" w:space="0" w:color="auto"/>
              <w:right w:val="single" w:sz="6" w:space="0" w:color="auto"/>
            </w:tcBorders>
          </w:tcPr>
          <w:p w:rsidR="003D3D6A" w:rsidRDefault="003D3D6A" w:rsidP="00793968">
            <w:pPr>
              <w:pStyle w:val="3DVCAnnexSem0"/>
              <w:rPr>
                <w:ins w:id="119" w:author="snowyun" w:date="2012-10-12T19:55:00Z"/>
                <w:b/>
                <w:lang w:eastAsia="ko-KR"/>
              </w:rPr>
            </w:pPr>
            <w:ins w:id="120" w:author="snowyun" w:date="2012-10-12T19:55:00Z">
              <w:r>
                <w:rPr>
                  <w:rFonts w:hint="eastAsia"/>
                  <w:b/>
                  <w:lang w:eastAsia="ko-KR"/>
                </w:rPr>
                <w:t>-2</w:t>
              </w:r>
            </w:ins>
          </w:p>
        </w:tc>
      </w:tr>
      <w:tr w:rsidR="003D3D6A" w:rsidRPr="00346268" w:rsidTr="00793968">
        <w:trPr>
          <w:cantSplit/>
          <w:trHeight w:val="305"/>
          <w:jc w:val="center"/>
          <w:ins w:id="121" w:author="snowyun" w:date="2012-10-12T19:55:00Z"/>
        </w:trPr>
        <w:tc>
          <w:tcPr>
            <w:tcW w:w="2345" w:type="dxa"/>
            <w:tcBorders>
              <w:top w:val="single" w:sz="6" w:space="0" w:color="auto"/>
              <w:left w:val="single" w:sz="6" w:space="0" w:color="auto"/>
              <w:bottom w:val="single" w:sz="6" w:space="0" w:color="auto"/>
              <w:right w:val="single" w:sz="6" w:space="0" w:color="auto"/>
            </w:tcBorders>
          </w:tcPr>
          <w:p w:rsidR="003D3D6A" w:rsidRPr="00346268" w:rsidRDefault="003D3D6A" w:rsidP="00793968">
            <w:pPr>
              <w:pStyle w:val="3DVCAnnexSem0"/>
              <w:rPr>
                <w:ins w:id="122" w:author="snowyun" w:date="2012-10-12T19:55:00Z"/>
                <w:b/>
                <w:lang w:eastAsia="ko-KR"/>
              </w:rPr>
            </w:pPr>
            <w:ins w:id="123" w:author="snowyun" w:date="2012-10-12T19:55:00Z">
              <w:r>
                <w:rPr>
                  <w:rFonts w:hint="eastAsia"/>
                  <w:b/>
                  <w:lang w:eastAsia="ko-KR"/>
                </w:rPr>
                <w:t>11110</w:t>
              </w:r>
            </w:ins>
          </w:p>
        </w:tc>
        <w:tc>
          <w:tcPr>
            <w:tcW w:w="2433" w:type="dxa"/>
            <w:tcBorders>
              <w:top w:val="single" w:sz="6" w:space="0" w:color="auto"/>
              <w:left w:val="single" w:sz="6" w:space="0" w:color="auto"/>
              <w:bottom w:val="single" w:sz="6" w:space="0" w:color="auto"/>
              <w:right w:val="single" w:sz="6" w:space="0" w:color="auto"/>
            </w:tcBorders>
          </w:tcPr>
          <w:p w:rsidR="003D3D6A" w:rsidRDefault="003D3D6A" w:rsidP="00793968">
            <w:pPr>
              <w:pStyle w:val="3DVCAnnexSem0"/>
              <w:rPr>
                <w:ins w:id="124" w:author="snowyun" w:date="2012-10-12T19:55:00Z"/>
                <w:b/>
                <w:lang w:eastAsia="ko-KR"/>
              </w:rPr>
            </w:pPr>
            <w:ins w:id="125" w:author="snowyun" w:date="2012-10-12T19:55:00Z">
              <w:r>
                <w:rPr>
                  <w:rFonts w:hint="eastAsia"/>
                  <w:b/>
                  <w:lang w:eastAsia="ko-KR"/>
                </w:rPr>
                <w:t>2</w:t>
              </w:r>
            </w:ins>
          </w:p>
        </w:tc>
      </w:tr>
      <w:tr w:rsidR="003D3D6A" w:rsidRPr="00346268" w:rsidTr="00793968">
        <w:trPr>
          <w:cantSplit/>
          <w:trHeight w:val="305"/>
          <w:jc w:val="center"/>
          <w:ins w:id="126" w:author="snowyun" w:date="2012-10-12T19:55:00Z"/>
        </w:trPr>
        <w:tc>
          <w:tcPr>
            <w:tcW w:w="2345" w:type="dxa"/>
            <w:tcBorders>
              <w:top w:val="single" w:sz="6" w:space="0" w:color="auto"/>
              <w:left w:val="single" w:sz="6" w:space="0" w:color="auto"/>
              <w:bottom w:val="single" w:sz="6" w:space="0" w:color="auto"/>
              <w:right w:val="single" w:sz="6" w:space="0" w:color="auto"/>
            </w:tcBorders>
          </w:tcPr>
          <w:p w:rsidR="003D3D6A" w:rsidRPr="00346268" w:rsidRDefault="003D3D6A" w:rsidP="00793968">
            <w:pPr>
              <w:pStyle w:val="3DVCAnnexSem0"/>
              <w:rPr>
                <w:ins w:id="127" w:author="snowyun" w:date="2012-10-12T19:55:00Z"/>
                <w:b/>
                <w:lang w:eastAsia="ko-KR"/>
              </w:rPr>
            </w:pPr>
            <w:ins w:id="128" w:author="snowyun" w:date="2012-10-12T19:55:00Z">
              <w:r>
                <w:rPr>
                  <w:rFonts w:hint="eastAsia"/>
                  <w:b/>
                  <w:lang w:eastAsia="ko-KR"/>
                </w:rPr>
                <w:t>111110</w:t>
              </w:r>
            </w:ins>
          </w:p>
        </w:tc>
        <w:tc>
          <w:tcPr>
            <w:tcW w:w="2433" w:type="dxa"/>
            <w:tcBorders>
              <w:top w:val="single" w:sz="6" w:space="0" w:color="auto"/>
              <w:left w:val="single" w:sz="6" w:space="0" w:color="auto"/>
              <w:bottom w:val="single" w:sz="6" w:space="0" w:color="auto"/>
              <w:right w:val="single" w:sz="6" w:space="0" w:color="auto"/>
            </w:tcBorders>
          </w:tcPr>
          <w:p w:rsidR="003D3D6A" w:rsidRDefault="003D3D6A" w:rsidP="00793968">
            <w:pPr>
              <w:pStyle w:val="3DVCAnnexSem0"/>
              <w:rPr>
                <w:ins w:id="129" w:author="snowyun" w:date="2012-10-12T19:55:00Z"/>
                <w:b/>
                <w:lang w:eastAsia="ko-KR"/>
              </w:rPr>
            </w:pPr>
            <w:ins w:id="130" w:author="snowyun" w:date="2012-10-12T19:55:00Z">
              <w:r>
                <w:rPr>
                  <w:rFonts w:hint="eastAsia"/>
                  <w:b/>
                  <w:lang w:eastAsia="ko-KR"/>
                </w:rPr>
                <w:t>-3</w:t>
              </w:r>
            </w:ins>
          </w:p>
        </w:tc>
      </w:tr>
      <w:tr w:rsidR="003D3D6A" w:rsidRPr="00346268" w:rsidTr="00793968">
        <w:trPr>
          <w:cantSplit/>
          <w:trHeight w:val="305"/>
          <w:jc w:val="center"/>
          <w:ins w:id="131" w:author="snowyun" w:date="2012-10-12T19:55:00Z"/>
        </w:trPr>
        <w:tc>
          <w:tcPr>
            <w:tcW w:w="2345" w:type="dxa"/>
            <w:tcBorders>
              <w:top w:val="single" w:sz="6" w:space="0" w:color="auto"/>
              <w:left w:val="single" w:sz="6" w:space="0" w:color="auto"/>
              <w:bottom w:val="single" w:sz="6" w:space="0" w:color="auto"/>
              <w:right w:val="single" w:sz="6" w:space="0" w:color="auto"/>
            </w:tcBorders>
          </w:tcPr>
          <w:p w:rsidR="003D3D6A" w:rsidRPr="00346268" w:rsidRDefault="003D3D6A" w:rsidP="00793968">
            <w:pPr>
              <w:pStyle w:val="3DVCAnnexSem0"/>
              <w:rPr>
                <w:ins w:id="132" w:author="snowyun" w:date="2012-10-12T19:55:00Z"/>
                <w:b/>
                <w:lang w:eastAsia="ko-KR"/>
              </w:rPr>
            </w:pPr>
            <w:ins w:id="133" w:author="snowyun" w:date="2012-10-12T19:55:00Z">
              <w:r>
                <w:rPr>
                  <w:rFonts w:hint="eastAsia"/>
                  <w:b/>
                  <w:lang w:eastAsia="ko-KR"/>
                </w:rPr>
                <w:t>111111</w:t>
              </w:r>
            </w:ins>
          </w:p>
        </w:tc>
        <w:tc>
          <w:tcPr>
            <w:tcW w:w="2433" w:type="dxa"/>
            <w:tcBorders>
              <w:top w:val="single" w:sz="6" w:space="0" w:color="auto"/>
              <w:left w:val="single" w:sz="6" w:space="0" w:color="auto"/>
              <w:bottom w:val="single" w:sz="6" w:space="0" w:color="auto"/>
              <w:right w:val="single" w:sz="6" w:space="0" w:color="auto"/>
            </w:tcBorders>
          </w:tcPr>
          <w:p w:rsidR="003D3D6A" w:rsidRDefault="003D3D6A" w:rsidP="00793968">
            <w:pPr>
              <w:pStyle w:val="3DVCAnnexSem0"/>
              <w:rPr>
                <w:ins w:id="134" w:author="snowyun" w:date="2012-10-12T19:55:00Z"/>
                <w:b/>
                <w:lang w:eastAsia="ko-KR"/>
              </w:rPr>
            </w:pPr>
            <w:ins w:id="135" w:author="snowyun" w:date="2012-10-12T19:55:00Z">
              <w:r>
                <w:rPr>
                  <w:rFonts w:hint="eastAsia"/>
                  <w:b/>
                  <w:lang w:eastAsia="ko-KR"/>
                </w:rPr>
                <w:t>3</w:t>
              </w:r>
            </w:ins>
          </w:p>
        </w:tc>
      </w:tr>
      <w:tr w:rsidR="003D3D6A" w:rsidRPr="00346268" w:rsidTr="00793968">
        <w:trPr>
          <w:cantSplit/>
          <w:trHeight w:val="305"/>
          <w:jc w:val="center"/>
          <w:ins w:id="136" w:author="snowyun" w:date="2012-10-12T19:55:00Z"/>
        </w:trPr>
        <w:tc>
          <w:tcPr>
            <w:tcW w:w="2345" w:type="dxa"/>
            <w:tcBorders>
              <w:top w:val="single" w:sz="6" w:space="0" w:color="auto"/>
              <w:left w:val="single" w:sz="6" w:space="0" w:color="auto"/>
              <w:bottom w:val="single" w:sz="6" w:space="0" w:color="auto"/>
              <w:right w:val="single" w:sz="6" w:space="0" w:color="auto"/>
            </w:tcBorders>
          </w:tcPr>
          <w:p w:rsidR="003D3D6A" w:rsidRDefault="003D3D6A" w:rsidP="00793968">
            <w:pPr>
              <w:pStyle w:val="3DVCAnnexSem0"/>
              <w:rPr>
                <w:ins w:id="137" w:author="snowyun" w:date="2012-10-12T19:55:00Z"/>
                <w:b/>
                <w:lang w:eastAsia="ko-KR"/>
              </w:rPr>
            </w:pPr>
            <w:ins w:id="138" w:author="snowyun" w:date="2012-10-12T19:55:00Z">
              <w:r>
                <w:rPr>
                  <w:b/>
                  <w:lang w:eastAsia="ko-KR"/>
                </w:rPr>
                <w:t>…</w:t>
              </w:r>
              <w:r>
                <w:rPr>
                  <w:rFonts w:hint="eastAsia"/>
                  <w:b/>
                  <w:lang w:eastAsia="ko-KR"/>
                </w:rPr>
                <w:t>..</w:t>
              </w:r>
            </w:ins>
          </w:p>
        </w:tc>
        <w:tc>
          <w:tcPr>
            <w:tcW w:w="2433" w:type="dxa"/>
            <w:tcBorders>
              <w:top w:val="single" w:sz="6" w:space="0" w:color="auto"/>
              <w:left w:val="single" w:sz="6" w:space="0" w:color="auto"/>
              <w:bottom w:val="single" w:sz="6" w:space="0" w:color="auto"/>
              <w:right w:val="single" w:sz="6" w:space="0" w:color="auto"/>
            </w:tcBorders>
          </w:tcPr>
          <w:p w:rsidR="003D3D6A" w:rsidRDefault="003D3D6A" w:rsidP="00793968">
            <w:pPr>
              <w:pStyle w:val="3DVCAnnexSem0"/>
              <w:rPr>
                <w:ins w:id="139" w:author="snowyun" w:date="2012-10-12T19:55:00Z"/>
                <w:b/>
                <w:lang w:eastAsia="ko-KR"/>
              </w:rPr>
            </w:pPr>
            <w:ins w:id="140" w:author="snowyun" w:date="2012-10-12T19:55:00Z">
              <w:r>
                <w:rPr>
                  <w:b/>
                  <w:lang w:eastAsia="ko-KR"/>
                </w:rPr>
                <w:t>…</w:t>
              </w:r>
              <w:r>
                <w:rPr>
                  <w:rFonts w:hint="eastAsia"/>
                  <w:b/>
                  <w:lang w:eastAsia="ko-KR"/>
                </w:rPr>
                <w:t>.</w:t>
              </w:r>
            </w:ins>
          </w:p>
        </w:tc>
      </w:tr>
    </w:tbl>
    <w:p w:rsidR="003D3D6A" w:rsidRDefault="003D3D6A" w:rsidP="003D3D6A">
      <w:pPr>
        <w:pStyle w:val="3DVCAnnexSem0"/>
        <w:tabs>
          <w:tab w:val="right" w:pos="9729"/>
        </w:tabs>
        <w:ind w:left="0" w:firstLine="0"/>
        <w:rPr>
          <w:ins w:id="141" w:author="snowyun" w:date="2012-10-12T19:55:00Z"/>
          <w:lang w:eastAsia="ko-KR"/>
        </w:rPr>
      </w:pPr>
    </w:p>
    <w:p w:rsidR="003D3D6A" w:rsidDel="001C7BF9" w:rsidRDefault="003D3D6A" w:rsidP="003D3D6A">
      <w:pPr>
        <w:pStyle w:val="3DVCAnnexSem0"/>
        <w:tabs>
          <w:tab w:val="right" w:pos="9729"/>
        </w:tabs>
        <w:ind w:left="0" w:firstLine="0"/>
        <w:rPr>
          <w:del w:id="142" w:author="snowyun" w:date="2012-10-12T19:56:00Z"/>
          <w:lang w:eastAsia="ko-KR"/>
        </w:rPr>
      </w:pPr>
    </w:p>
    <w:p w:rsidR="003D3D6A" w:rsidDel="001C7BF9" w:rsidRDefault="003D3D6A" w:rsidP="003D3D6A">
      <w:pPr>
        <w:pStyle w:val="3DVCAnnexSem0"/>
        <w:tabs>
          <w:tab w:val="right" w:pos="9729"/>
        </w:tabs>
        <w:ind w:left="0" w:firstLine="0"/>
        <w:rPr>
          <w:del w:id="143" w:author="snowyun" w:date="2012-10-12T19:56:00Z"/>
          <w:lang w:eastAsia="ko-KR"/>
        </w:rPr>
      </w:pPr>
      <w:del w:id="144" w:author="snowyun" w:date="2012-10-12T19:56:00Z">
        <w:r w:rsidRPr="00AF7101" w:rsidDel="001C7BF9">
          <w:rPr>
            <w:rFonts w:hint="eastAsia"/>
            <w:b/>
            <w:lang w:eastAsia="ko-KR"/>
          </w:rPr>
          <w:delText>edge_start_left</w:delText>
        </w:r>
        <w:r w:rsidRPr="00AF7101" w:rsidDel="001C7BF9">
          <w:rPr>
            <w:b/>
            <w:lang w:eastAsia="ko-KR"/>
          </w:rPr>
          <w:delText>_</w:delText>
        </w:r>
        <w:r w:rsidRPr="00AF7101" w:rsidDel="001C7BF9">
          <w:rPr>
            <w:rFonts w:hint="eastAsia"/>
            <w:b/>
            <w:lang w:eastAsia="ko-KR"/>
          </w:rPr>
          <w:delText>flag</w:delText>
        </w:r>
        <w:r w:rsidDel="001C7BF9">
          <w:rPr>
            <w:b/>
          </w:rPr>
          <w:delText>[ </w:delText>
        </w:r>
        <w:r w:rsidDel="001C7BF9">
          <w:delText>x0</w:delText>
        </w:r>
        <w:r w:rsidDel="001C7BF9">
          <w:rPr>
            <w:b/>
          </w:rPr>
          <w:delText> ][ </w:delText>
        </w:r>
        <w:r w:rsidDel="001C7BF9">
          <w:delText>y0</w:delText>
        </w:r>
        <w:r w:rsidDel="001C7BF9">
          <w:rPr>
            <w:b/>
          </w:rPr>
          <w:delText> ]</w:delText>
        </w:r>
        <w:r w:rsidDel="001C7BF9">
          <w:rPr>
            <w:rFonts w:hint="eastAsia"/>
            <w:lang w:eastAsia="ko-KR"/>
          </w:rPr>
          <w:delText xml:space="preserve"> equal to 0 specifies that the start point of region boundary chain coding is located on the top row boundary of the current block. edge_start_left_flag</w:delText>
        </w:r>
        <w:r w:rsidRPr="00C24E44" w:rsidDel="001C7BF9">
          <w:rPr>
            <w:lang w:val="en-US"/>
          </w:rPr>
          <w:delText>[ x0 ][ y0 ]</w:delText>
        </w:r>
        <w:r w:rsidDel="001C7BF9">
          <w:rPr>
            <w:rFonts w:hint="eastAsia"/>
            <w:lang w:eastAsia="ko-KR"/>
          </w:rPr>
          <w:delText xml:space="preserve"> equal to 1 specifies that the start point of region boundary chain coding is located on the left column boundary of the current block.</w:delText>
        </w:r>
      </w:del>
    </w:p>
    <w:p w:rsidR="003D3D6A" w:rsidDel="001C7BF9" w:rsidRDefault="003D3D6A" w:rsidP="003D3D6A">
      <w:pPr>
        <w:pStyle w:val="3DVCAnnexSem0"/>
        <w:tabs>
          <w:tab w:val="right" w:pos="9729"/>
        </w:tabs>
        <w:ind w:left="0" w:firstLine="0"/>
        <w:rPr>
          <w:del w:id="145" w:author="snowyun" w:date="2012-10-12T19:56:00Z"/>
          <w:lang w:eastAsia="ko-KR"/>
        </w:rPr>
      </w:pPr>
      <w:del w:id="146" w:author="snowyun" w:date="2012-10-12T19:56:00Z">
        <w:r w:rsidRPr="00AF7101" w:rsidDel="001C7BF9">
          <w:rPr>
            <w:rFonts w:hint="eastAsia"/>
            <w:b/>
            <w:lang w:eastAsia="ko-KR"/>
          </w:rPr>
          <w:delText>edge_start_position</w:delText>
        </w:r>
        <w:r w:rsidDel="001C7BF9">
          <w:rPr>
            <w:b/>
          </w:rPr>
          <w:delText>[ </w:delText>
        </w:r>
        <w:r w:rsidDel="001C7BF9">
          <w:delText>x0</w:delText>
        </w:r>
        <w:r w:rsidDel="001C7BF9">
          <w:rPr>
            <w:b/>
          </w:rPr>
          <w:delText> ][ </w:delText>
        </w:r>
        <w:r w:rsidDel="001C7BF9">
          <w:delText>y0</w:delText>
        </w:r>
        <w:r w:rsidDel="001C7BF9">
          <w:rPr>
            <w:b/>
          </w:rPr>
          <w:delText> ]</w:delText>
        </w:r>
        <w:r w:rsidDel="001C7BF9">
          <w:rPr>
            <w:rFonts w:hint="eastAsia"/>
            <w:lang w:eastAsia="ko-KR"/>
          </w:rPr>
          <w:delText xml:space="preserve"> specifies the column position of the start point of region boundary chain coding when edge_start_left_flag</w:delText>
        </w:r>
        <w:r w:rsidRPr="00C24E44" w:rsidDel="001C7BF9">
          <w:rPr>
            <w:lang w:val="en-US"/>
          </w:rPr>
          <w:delText>[ x0 ][ y0 ]</w:delText>
        </w:r>
        <w:r w:rsidDel="001C7BF9">
          <w:rPr>
            <w:rFonts w:hint="eastAsia"/>
            <w:lang w:eastAsia="ko-KR"/>
          </w:rPr>
          <w:delText xml:space="preserve"> is equal to 0 and specifies the row position of the start point of region boundary chain coding when edge_start_left_flag</w:delText>
        </w:r>
        <w:r w:rsidRPr="00C24E44" w:rsidDel="001C7BF9">
          <w:rPr>
            <w:lang w:val="en-US"/>
          </w:rPr>
          <w:delText>[ x0 ][ y0 ]</w:delText>
        </w:r>
        <w:r w:rsidDel="001C7BF9">
          <w:rPr>
            <w:rFonts w:hint="eastAsia"/>
            <w:lang w:eastAsia="ko-KR"/>
          </w:rPr>
          <w:delText xml:space="preserve"> is equal to 1. </w:delText>
        </w:r>
      </w:del>
    </w:p>
    <w:p w:rsidR="003D3D6A" w:rsidDel="001C7BF9" w:rsidRDefault="003D3D6A" w:rsidP="003D3D6A">
      <w:pPr>
        <w:pStyle w:val="3DVCAnnexSem0"/>
        <w:tabs>
          <w:tab w:val="right" w:pos="9729"/>
        </w:tabs>
        <w:ind w:left="0" w:firstLine="0"/>
        <w:rPr>
          <w:del w:id="147" w:author="snowyun" w:date="2012-10-12T19:56:00Z"/>
          <w:lang w:eastAsia="ko-KR"/>
        </w:rPr>
      </w:pPr>
      <w:del w:id="148" w:author="snowyun" w:date="2012-10-12T19:56:00Z">
        <w:r w:rsidRPr="00AF7101" w:rsidDel="001C7BF9">
          <w:rPr>
            <w:rFonts w:hint="eastAsia"/>
            <w:b/>
            <w:lang w:eastAsia="ko-KR"/>
          </w:rPr>
          <w:delText>edge_count_minus1</w:delText>
        </w:r>
        <w:r w:rsidDel="001C7BF9">
          <w:rPr>
            <w:b/>
          </w:rPr>
          <w:delText>[ </w:delText>
        </w:r>
        <w:r w:rsidDel="001C7BF9">
          <w:delText>x0</w:delText>
        </w:r>
        <w:r w:rsidDel="001C7BF9">
          <w:rPr>
            <w:b/>
          </w:rPr>
          <w:delText> ][ </w:delText>
        </w:r>
        <w:r w:rsidDel="001C7BF9">
          <w:delText>y0</w:delText>
        </w:r>
        <w:r w:rsidDel="001C7BF9">
          <w:rPr>
            <w:b/>
          </w:rPr>
          <w:delText> ]</w:delText>
        </w:r>
        <w:r w:rsidDel="001C7BF9">
          <w:rPr>
            <w:rFonts w:hint="eastAsia"/>
            <w:lang w:eastAsia="ko-KR"/>
          </w:rPr>
          <w:delText xml:space="preserve"> +1 specifies the number of edges within the current block. </w:delText>
        </w:r>
      </w:del>
    </w:p>
    <w:p w:rsidR="003D3D6A" w:rsidDel="001C7BF9" w:rsidRDefault="003D3D6A" w:rsidP="003D3D6A">
      <w:pPr>
        <w:pStyle w:val="3DVCAnnexSem0"/>
        <w:tabs>
          <w:tab w:val="right" w:pos="9729"/>
        </w:tabs>
        <w:ind w:left="0" w:firstLine="0"/>
        <w:rPr>
          <w:del w:id="149" w:author="snowyun" w:date="2012-10-12T19:56:00Z"/>
          <w:lang w:eastAsia="ko-KR"/>
        </w:rPr>
      </w:pPr>
      <w:del w:id="150" w:author="snowyun" w:date="2012-10-12T19:56:00Z">
        <w:r w:rsidRPr="0094112A" w:rsidDel="001C7BF9">
          <w:rPr>
            <w:rFonts w:hint="eastAsia"/>
            <w:b/>
            <w:lang w:eastAsia="ko-KR"/>
          </w:rPr>
          <w:delText>edge_code[</w:delText>
        </w:r>
        <w:r w:rsidRPr="00E753C1" w:rsidDel="001C7BF9">
          <w:delText> </w:delText>
        </w:r>
        <w:r w:rsidRPr="00E753C1" w:rsidDel="001C7BF9">
          <w:rPr>
            <w:lang w:eastAsia="ko-KR"/>
          </w:rPr>
          <w:delText>i</w:delText>
        </w:r>
        <w:r w:rsidRPr="00E753C1" w:rsidDel="001C7BF9">
          <w:delText> </w:delText>
        </w:r>
        <w:r w:rsidRPr="0094112A" w:rsidDel="001C7BF9">
          <w:rPr>
            <w:rFonts w:hint="eastAsia"/>
            <w:b/>
            <w:lang w:eastAsia="ko-KR"/>
          </w:rPr>
          <w:delText>]</w:delText>
        </w:r>
        <w:r w:rsidDel="001C7BF9">
          <w:rPr>
            <w:rFonts w:hint="eastAsia"/>
            <w:lang w:eastAsia="ko-KR"/>
          </w:rPr>
          <w:delText xml:space="preserve"> </w:delText>
        </w:r>
        <w:r w:rsidRPr="00346268" w:rsidDel="001C7BF9">
          <w:rPr>
            <w:rStyle w:val="3DVCnormalChar"/>
          </w:rPr>
          <w:delText>shall be on</w:delText>
        </w:r>
        <w:r w:rsidDel="001C7BF9">
          <w:rPr>
            <w:rStyle w:val="3DVCnormalChar"/>
            <w:rFonts w:hint="eastAsia"/>
            <w:lang w:eastAsia="ko-KR"/>
          </w:rPr>
          <w:delText>e</w:delText>
        </w:r>
        <w:r w:rsidRPr="00346268" w:rsidDel="001C7BF9">
          <w:rPr>
            <w:rStyle w:val="3DVCnormalChar"/>
          </w:rPr>
          <w:delText xml:space="preserve"> of the values shown in </w:delText>
        </w:r>
        <w:r w:rsidDel="001C7BF9">
          <w:rPr>
            <w:rStyle w:val="3DVCnormalChar"/>
          </w:rPr>
          <w:fldChar w:fldCharType="begin" w:fldLock="1"/>
        </w:r>
        <w:r w:rsidDel="001C7BF9">
          <w:rPr>
            <w:rStyle w:val="3DVCnormalChar"/>
          </w:rPr>
          <w:delInstrText xml:space="preserve"> REF Table_InterpretationEdgeCode \h </w:delInstrText>
        </w:r>
        <w:r w:rsidDel="001C7BF9">
          <w:rPr>
            <w:rStyle w:val="3DVCnormalChar"/>
          </w:rPr>
        </w:r>
        <w:r w:rsidDel="001C7BF9">
          <w:rPr>
            <w:rStyle w:val="3DVCnormalChar"/>
          </w:rPr>
          <w:fldChar w:fldCharType="separate"/>
        </w:r>
        <w:r w:rsidDel="001C7BF9">
          <w:delText>Table_G-</w:delText>
        </w:r>
        <w:r w:rsidDel="001C7BF9">
          <w:rPr>
            <w:bCs/>
            <w:noProof/>
          </w:rPr>
          <w:delText>2</w:delText>
        </w:r>
        <w:r w:rsidDel="001C7BF9">
          <w:rPr>
            <w:rStyle w:val="3DVCnormalChar"/>
          </w:rPr>
          <w:fldChar w:fldCharType="end"/>
        </w:r>
        <w:r w:rsidRPr="00346268" w:rsidDel="001C7BF9">
          <w:rPr>
            <w:rStyle w:val="3DVCnormalChar"/>
          </w:rPr>
          <w:delText xml:space="preserve">. </w:delText>
        </w:r>
        <w:r w:rsidDel="001C7BF9">
          <w:rPr>
            <w:rStyle w:val="3DVCnormalChar"/>
            <w:rFonts w:hint="eastAsia"/>
            <w:lang w:eastAsia="ko-KR"/>
          </w:rPr>
          <w:delText>edge_code[</w:delText>
        </w:r>
        <w:r w:rsidRPr="002A20D6" w:rsidDel="001C7BF9">
          <w:delText> </w:delText>
        </w:r>
        <w:r w:rsidRPr="002A20D6" w:rsidDel="001C7BF9">
          <w:rPr>
            <w:rFonts w:hint="eastAsia"/>
            <w:lang w:eastAsia="ko-KR"/>
          </w:rPr>
          <w:delText>i</w:delText>
        </w:r>
        <w:r w:rsidRPr="002A20D6" w:rsidDel="001C7BF9">
          <w:delText> </w:delText>
        </w:r>
        <w:r w:rsidDel="001C7BF9">
          <w:rPr>
            <w:rStyle w:val="3DVCnormalChar"/>
            <w:rFonts w:hint="eastAsia"/>
            <w:lang w:eastAsia="ko-KR"/>
          </w:rPr>
          <w:delText>]</w:delText>
        </w:r>
        <w:r w:rsidRPr="00346268" w:rsidDel="001C7BF9">
          <w:rPr>
            <w:rStyle w:val="3DVCnormalChar"/>
          </w:rPr>
          <w:delText xml:space="preserve"> is used to derive the </w:delText>
        </w:r>
        <w:r w:rsidDel="001C7BF9">
          <w:rPr>
            <w:rStyle w:val="3DVCnormalChar"/>
            <w:rFonts w:hint="eastAsia"/>
            <w:lang w:eastAsia="ko-KR"/>
          </w:rPr>
          <w:delText>edge direction</w:delText>
        </w:r>
        <w:r w:rsidRPr="00346268" w:rsidDel="001C7BF9">
          <w:rPr>
            <w:rStyle w:val="3DVCnormalChar"/>
          </w:rPr>
          <w:delText xml:space="preserve"> </w:delText>
        </w:r>
        <w:r w:rsidDel="001C7BF9">
          <w:rPr>
            <w:rStyle w:val="3DVCnormalChar"/>
            <w:rFonts w:hint="eastAsia"/>
            <w:lang w:eastAsia="ko-KR"/>
          </w:rPr>
          <w:delText xml:space="preserve">of the ith edge </w:delText>
        </w:r>
        <w:r w:rsidRPr="00346268" w:rsidDel="001C7BF9">
          <w:rPr>
            <w:rStyle w:val="3DVCnormalChar"/>
          </w:rPr>
          <w:delText xml:space="preserve">when </w:delText>
        </w:r>
        <w:r w:rsidDel="001C7BF9">
          <w:rPr>
            <w:rStyle w:val="3DVCnormalChar"/>
            <w:rFonts w:hint="eastAsia"/>
            <w:lang w:eastAsia="ko-KR"/>
          </w:rPr>
          <w:delText>edge_intra_flag</w:delText>
        </w:r>
        <w:r w:rsidRPr="00C24E44" w:rsidDel="001C7BF9">
          <w:rPr>
            <w:lang w:val="en-US"/>
          </w:rPr>
          <w:delText>[ x0 ][ y0 ]</w:delText>
        </w:r>
        <w:r w:rsidRPr="00346268" w:rsidDel="001C7BF9">
          <w:rPr>
            <w:rStyle w:val="3DVCnormalChar"/>
          </w:rPr>
          <w:delText xml:space="preserve"> is equal to 1.</w:delText>
        </w:r>
      </w:del>
    </w:p>
    <w:p w:rsidR="003D3D6A" w:rsidDel="001C7BF9" w:rsidRDefault="003D3D6A" w:rsidP="003D3D6A">
      <w:pPr>
        <w:pStyle w:val="a3"/>
        <w:rPr>
          <w:del w:id="151" w:author="snowyun" w:date="2012-10-12T19:56:00Z"/>
          <w:lang w:eastAsia="ko-KR"/>
        </w:rPr>
      </w:pPr>
      <w:bookmarkStart w:id="152" w:name="Table_InterpretationEdgeCode"/>
      <w:del w:id="153" w:author="snowyun" w:date="2012-10-12T19:56:00Z">
        <w:r w:rsidDel="001C7BF9">
          <w:delText>Table_G-</w:delText>
        </w:r>
        <w:r w:rsidRPr="008B5766" w:rsidDel="001C7BF9">
          <w:fldChar w:fldCharType="begin" w:fldLock="1"/>
        </w:r>
        <w:r w:rsidRPr="008B5766" w:rsidDel="001C7BF9">
          <w:rPr>
            <w:bCs w:val="0"/>
          </w:rPr>
          <w:delInstrText xml:space="preserve"> SEQ Table_F- \* ARABIC </w:delInstrText>
        </w:r>
        <w:r w:rsidRPr="008B5766" w:rsidDel="001C7BF9">
          <w:fldChar w:fldCharType="separate"/>
        </w:r>
        <w:r w:rsidDel="001C7BF9">
          <w:rPr>
            <w:bCs w:val="0"/>
            <w:noProof/>
          </w:rPr>
          <w:delText>2</w:delText>
        </w:r>
        <w:r w:rsidRPr="008B5766" w:rsidDel="001C7BF9">
          <w:fldChar w:fldCharType="end"/>
        </w:r>
        <w:bookmarkEnd w:id="152"/>
        <w:r w:rsidRPr="008F5D54" w:rsidDel="001C7BF9">
          <w:rPr>
            <w:rFonts w:hint="eastAsia"/>
            <w:lang w:eastAsia="ko-KR"/>
          </w:rPr>
          <w:delText xml:space="preserve"> </w:delText>
        </w:r>
        <w:r w:rsidRPr="008F5D54" w:rsidDel="001C7BF9">
          <w:delText xml:space="preserve">– Interpretation of </w:delText>
        </w:r>
        <w:r w:rsidDel="001C7BF9">
          <w:rPr>
            <w:rFonts w:hint="eastAsia"/>
            <w:lang w:eastAsia="ko-KR"/>
          </w:rPr>
          <w:delText>edge_code</w:delText>
        </w:r>
      </w:del>
    </w:p>
    <w:tbl>
      <w:tblPr>
        <w:tblW w:w="0" w:type="auto"/>
        <w:jc w:val="center"/>
        <w:tblLayout w:type="fixed"/>
        <w:tblCellMar>
          <w:left w:w="80" w:type="dxa"/>
          <w:right w:w="80" w:type="dxa"/>
        </w:tblCellMar>
        <w:tblLook w:val="0000"/>
      </w:tblPr>
      <w:tblGrid>
        <w:gridCol w:w="2345"/>
        <w:gridCol w:w="2433"/>
      </w:tblGrid>
      <w:tr w:rsidR="003D3D6A" w:rsidRPr="00346268" w:rsidDel="001C7BF9" w:rsidTr="00793968">
        <w:trPr>
          <w:cantSplit/>
          <w:trHeight w:val="305"/>
          <w:jc w:val="center"/>
          <w:del w:id="154" w:author="snowyun" w:date="2012-10-12T19:56:00Z"/>
        </w:trPr>
        <w:tc>
          <w:tcPr>
            <w:tcW w:w="2345" w:type="dxa"/>
            <w:tcBorders>
              <w:top w:val="single" w:sz="6" w:space="0" w:color="auto"/>
              <w:left w:val="single" w:sz="6" w:space="0" w:color="auto"/>
              <w:bottom w:val="single" w:sz="6" w:space="0" w:color="auto"/>
              <w:right w:val="single" w:sz="6" w:space="0" w:color="auto"/>
            </w:tcBorders>
          </w:tcPr>
          <w:p w:rsidR="003D3D6A" w:rsidRPr="00346268" w:rsidDel="001C7BF9" w:rsidRDefault="003D3D6A" w:rsidP="00793968">
            <w:pPr>
              <w:pStyle w:val="3DVCAnnexSem0"/>
              <w:rPr>
                <w:del w:id="155" w:author="snowyun" w:date="2012-10-12T19:56:00Z"/>
                <w:b/>
                <w:lang w:eastAsia="ko-KR"/>
              </w:rPr>
            </w:pPr>
            <w:del w:id="156" w:author="snowyun" w:date="2012-10-12T19:56:00Z">
              <w:r w:rsidDel="001C7BF9">
                <w:rPr>
                  <w:rFonts w:hint="eastAsia"/>
                  <w:b/>
                  <w:lang w:eastAsia="ko-KR"/>
                </w:rPr>
                <w:delText>Bin string of edge_code[i]</w:delText>
              </w:r>
            </w:del>
          </w:p>
        </w:tc>
        <w:tc>
          <w:tcPr>
            <w:tcW w:w="2433" w:type="dxa"/>
            <w:tcBorders>
              <w:top w:val="single" w:sz="6" w:space="0" w:color="auto"/>
              <w:left w:val="single" w:sz="6" w:space="0" w:color="auto"/>
              <w:bottom w:val="single" w:sz="6" w:space="0" w:color="auto"/>
              <w:right w:val="single" w:sz="6" w:space="0" w:color="auto"/>
            </w:tcBorders>
          </w:tcPr>
          <w:p w:rsidR="003D3D6A" w:rsidRPr="00346268" w:rsidDel="001C7BF9" w:rsidRDefault="003D3D6A" w:rsidP="00793968">
            <w:pPr>
              <w:pStyle w:val="3DVCAnnexSem0"/>
              <w:rPr>
                <w:del w:id="157" w:author="snowyun" w:date="2012-10-12T19:56:00Z"/>
                <w:b/>
                <w:lang w:eastAsia="ko-KR"/>
              </w:rPr>
            </w:pPr>
            <w:del w:id="158" w:author="snowyun" w:date="2012-10-12T19:56:00Z">
              <w:r w:rsidDel="001C7BF9">
                <w:rPr>
                  <w:rFonts w:hint="eastAsia"/>
                  <w:b/>
                  <w:lang w:eastAsia="ko-KR"/>
                </w:rPr>
                <w:delText>edge direction</w:delText>
              </w:r>
            </w:del>
          </w:p>
        </w:tc>
      </w:tr>
      <w:tr w:rsidR="003D3D6A" w:rsidRPr="00346268" w:rsidDel="001C7BF9" w:rsidTr="00793968">
        <w:trPr>
          <w:cantSplit/>
          <w:trHeight w:val="292"/>
          <w:jc w:val="center"/>
          <w:del w:id="159" w:author="snowyun" w:date="2012-10-12T19:56:00Z"/>
        </w:trPr>
        <w:tc>
          <w:tcPr>
            <w:tcW w:w="2345" w:type="dxa"/>
            <w:tcBorders>
              <w:top w:val="single" w:sz="6" w:space="0" w:color="auto"/>
              <w:left w:val="single" w:sz="6" w:space="0" w:color="auto"/>
              <w:bottom w:val="single" w:sz="6" w:space="0" w:color="auto"/>
              <w:right w:val="single" w:sz="6" w:space="0" w:color="auto"/>
            </w:tcBorders>
          </w:tcPr>
          <w:p w:rsidR="003D3D6A" w:rsidRPr="00346268" w:rsidDel="001C7BF9" w:rsidRDefault="003D3D6A" w:rsidP="00793968">
            <w:pPr>
              <w:pStyle w:val="3DVCAnnexSem0"/>
              <w:rPr>
                <w:del w:id="160" w:author="snowyun" w:date="2012-10-12T19:56:00Z"/>
                <w:b/>
              </w:rPr>
            </w:pPr>
            <w:del w:id="161" w:author="snowyun" w:date="2012-10-12T19:56:00Z">
              <w:r w:rsidRPr="00346268" w:rsidDel="001C7BF9">
                <w:rPr>
                  <w:b/>
                </w:rPr>
                <w:delText>0</w:delText>
              </w:r>
            </w:del>
          </w:p>
        </w:tc>
        <w:tc>
          <w:tcPr>
            <w:tcW w:w="2433" w:type="dxa"/>
            <w:tcBorders>
              <w:top w:val="single" w:sz="6" w:space="0" w:color="auto"/>
              <w:left w:val="single" w:sz="6" w:space="0" w:color="auto"/>
              <w:bottom w:val="single" w:sz="6" w:space="0" w:color="auto"/>
              <w:right w:val="single" w:sz="6" w:space="0" w:color="auto"/>
            </w:tcBorders>
            <w:vAlign w:val="center"/>
          </w:tcPr>
          <w:p w:rsidR="003D3D6A" w:rsidRPr="0094112A" w:rsidDel="001C7BF9" w:rsidRDefault="003D3D6A" w:rsidP="00793968">
            <w:pPr>
              <w:pStyle w:val="3DVCAnnexSem0"/>
              <w:rPr>
                <w:del w:id="162" w:author="snowyun" w:date="2012-10-12T19:56:00Z"/>
                <w:b/>
                <w:lang w:eastAsia="ko-KR"/>
              </w:rPr>
            </w:pPr>
            <w:del w:id="163" w:author="snowyun" w:date="2012-10-12T19:56:00Z">
              <w:r w:rsidRPr="0094112A" w:rsidDel="001C7BF9">
                <w:rPr>
                  <w:b/>
                  <w:lang w:eastAsia="ko-KR"/>
                </w:rPr>
                <w:delText>0°</w:delText>
              </w:r>
            </w:del>
          </w:p>
        </w:tc>
      </w:tr>
      <w:tr w:rsidR="003D3D6A" w:rsidRPr="00346268" w:rsidDel="001C7BF9" w:rsidTr="00793968">
        <w:trPr>
          <w:cantSplit/>
          <w:trHeight w:val="305"/>
          <w:jc w:val="center"/>
          <w:del w:id="164" w:author="snowyun" w:date="2012-10-12T19:56:00Z"/>
        </w:trPr>
        <w:tc>
          <w:tcPr>
            <w:tcW w:w="2345" w:type="dxa"/>
            <w:tcBorders>
              <w:top w:val="single" w:sz="6" w:space="0" w:color="auto"/>
              <w:left w:val="single" w:sz="6" w:space="0" w:color="auto"/>
              <w:bottom w:val="single" w:sz="6" w:space="0" w:color="auto"/>
              <w:right w:val="single" w:sz="6" w:space="0" w:color="auto"/>
            </w:tcBorders>
          </w:tcPr>
          <w:p w:rsidR="003D3D6A" w:rsidRPr="00346268" w:rsidDel="001C7BF9" w:rsidRDefault="003D3D6A" w:rsidP="00793968">
            <w:pPr>
              <w:pStyle w:val="3DVCAnnexSem0"/>
              <w:rPr>
                <w:del w:id="165" w:author="snowyun" w:date="2012-10-12T19:56:00Z"/>
                <w:b/>
                <w:lang w:eastAsia="ko-KR"/>
              </w:rPr>
            </w:pPr>
            <w:del w:id="166" w:author="snowyun" w:date="2012-10-12T19:56:00Z">
              <w:r w:rsidDel="001C7BF9">
                <w:rPr>
                  <w:rFonts w:hint="eastAsia"/>
                  <w:b/>
                  <w:lang w:eastAsia="ko-KR"/>
                </w:rPr>
                <w:delText>10</w:delText>
              </w:r>
            </w:del>
          </w:p>
        </w:tc>
        <w:tc>
          <w:tcPr>
            <w:tcW w:w="2433" w:type="dxa"/>
            <w:tcBorders>
              <w:top w:val="single" w:sz="6" w:space="0" w:color="auto"/>
              <w:left w:val="single" w:sz="6" w:space="0" w:color="auto"/>
              <w:bottom w:val="single" w:sz="6" w:space="0" w:color="auto"/>
              <w:right w:val="single" w:sz="6" w:space="0" w:color="auto"/>
            </w:tcBorders>
          </w:tcPr>
          <w:p w:rsidR="003D3D6A" w:rsidRPr="00346268" w:rsidDel="001C7BF9" w:rsidRDefault="003D3D6A" w:rsidP="00793968">
            <w:pPr>
              <w:pStyle w:val="3DVCAnnexSem0"/>
              <w:rPr>
                <w:del w:id="167" w:author="snowyun" w:date="2012-10-12T19:56:00Z"/>
                <w:b/>
              </w:rPr>
            </w:pPr>
            <w:del w:id="168" w:author="snowyun" w:date="2012-10-12T19:56:00Z">
              <w:r w:rsidDel="001C7BF9">
                <w:rPr>
                  <w:rFonts w:hint="eastAsia"/>
                  <w:b/>
                  <w:lang w:eastAsia="ko-KR"/>
                </w:rPr>
                <w:delText>45</w:delText>
              </w:r>
              <w:r w:rsidRPr="0094112A" w:rsidDel="001C7BF9">
                <w:rPr>
                  <w:b/>
                  <w:lang w:eastAsia="ko-KR"/>
                </w:rPr>
                <w:delText>°</w:delText>
              </w:r>
            </w:del>
          </w:p>
        </w:tc>
      </w:tr>
      <w:tr w:rsidR="003D3D6A" w:rsidRPr="00346268" w:rsidDel="001C7BF9" w:rsidTr="00793968">
        <w:trPr>
          <w:cantSplit/>
          <w:trHeight w:val="305"/>
          <w:jc w:val="center"/>
          <w:del w:id="169" w:author="snowyun" w:date="2012-10-12T19:56:00Z"/>
        </w:trPr>
        <w:tc>
          <w:tcPr>
            <w:tcW w:w="2345" w:type="dxa"/>
            <w:tcBorders>
              <w:top w:val="single" w:sz="6" w:space="0" w:color="auto"/>
              <w:left w:val="single" w:sz="6" w:space="0" w:color="auto"/>
              <w:bottom w:val="single" w:sz="6" w:space="0" w:color="auto"/>
              <w:right w:val="single" w:sz="6" w:space="0" w:color="auto"/>
            </w:tcBorders>
          </w:tcPr>
          <w:p w:rsidR="003D3D6A" w:rsidRPr="00346268" w:rsidDel="001C7BF9" w:rsidRDefault="003D3D6A" w:rsidP="00793968">
            <w:pPr>
              <w:pStyle w:val="3DVCAnnexSem0"/>
              <w:rPr>
                <w:del w:id="170" w:author="snowyun" w:date="2012-10-12T19:56:00Z"/>
                <w:b/>
                <w:lang w:eastAsia="ko-KR"/>
              </w:rPr>
            </w:pPr>
            <w:del w:id="171" w:author="snowyun" w:date="2012-10-12T19:56:00Z">
              <w:r w:rsidDel="001C7BF9">
                <w:rPr>
                  <w:rFonts w:hint="eastAsia"/>
                  <w:b/>
                  <w:lang w:eastAsia="ko-KR"/>
                </w:rPr>
                <w:delText>110</w:delText>
              </w:r>
            </w:del>
          </w:p>
        </w:tc>
        <w:tc>
          <w:tcPr>
            <w:tcW w:w="2433" w:type="dxa"/>
            <w:tcBorders>
              <w:top w:val="single" w:sz="6" w:space="0" w:color="auto"/>
              <w:left w:val="single" w:sz="6" w:space="0" w:color="auto"/>
              <w:bottom w:val="single" w:sz="6" w:space="0" w:color="auto"/>
              <w:right w:val="single" w:sz="6" w:space="0" w:color="auto"/>
            </w:tcBorders>
          </w:tcPr>
          <w:p w:rsidR="003D3D6A" w:rsidRPr="00346268" w:rsidDel="001C7BF9" w:rsidRDefault="003D3D6A" w:rsidP="00793968">
            <w:pPr>
              <w:pStyle w:val="3DVCAnnexSem0"/>
              <w:rPr>
                <w:del w:id="172" w:author="snowyun" w:date="2012-10-12T19:56:00Z"/>
                <w:b/>
                <w:lang w:eastAsia="ko-KR"/>
              </w:rPr>
            </w:pPr>
            <w:del w:id="173" w:author="snowyun" w:date="2012-10-12T19:56:00Z">
              <w:r w:rsidDel="001C7BF9">
                <w:rPr>
                  <w:rFonts w:hint="eastAsia"/>
                  <w:b/>
                  <w:lang w:eastAsia="ko-KR"/>
                </w:rPr>
                <w:delText>-45</w:delText>
              </w:r>
              <w:r w:rsidRPr="0094112A" w:rsidDel="001C7BF9">
                <w:rPr>
                  <w:b/>
                  <w:lang w:eastAsia="ko-KR"/>
                </w:rPr>
                <w:delText>°</w:delText>
              </w:r>
            </w:del>
          </w:p>
        </w:tc>
      </w:tr>
      <w:tr w:rsidR="003D3D6A" w:rsidRPr="00346268" w:rsidDel="001C7BF9" w:rsidTr="00793968">
        <w:trPr>
          <w:cantSplit/>
          <w:trHeight w:val="305"/>
          <w:jc w:val="center"/>
          <w:del w:id="174" w:author="snowyun" w:date="2012-10-12T19:56:00Z"/>
        </w:trPr>
        <w:tc>
          <w:tcPr>
            <w:tcW w:w="2345" w:type="dxa"/>
            <w:tcBorders>
              <w:top w:val="single" w:sz="6" w:space="0" w:color="auto"/>
              <w:left w:val="single" w:sz="6" w:space="0" w:color="auto"/>
              <w:bottom w:val="single" w:sz="6" w:space="0" w:color="auto"/>
              <w:right w:val="single" w:sz="6" w:space="0" w:color="auto"/>
            </w:tcBorders>
          </w:tcPr>
          <w:p w:rsidR="003D3D6A" w:rsidRPr="00346268" w:rsidDel="001C7BF9" w:rsidRDefault="003D3D6A" w:rsidP="00793968">
            <w:pPr>
              <w:pStyle w:val="3DVCAnnexSem0"/>
              <w:rPr>
                <w:del w:id="175" w:author="snowyun" w:date="2012-10-12T19:56:00Z"/>
                <w:b/>
                <w:lang w:eastAsia="ko-KR"/>
              </w:rPr>
            </w:pPr>
            <w:del w:id="176" w:author="snowyun" w:date="2012-10-12T19:56:00Z">
              <w:r w:rsidDel="001C7BF9">
                <w:rPr>
                  <w:rFonts w:hint="eastAsia"/>
                  <w:b/>
                  <w:lang w:eastAsia="ko-KR"/>
                </w:rPr>
                <w:delText>1110</w:delText>
              </w:r>
            </w:del>
          </w:p>
        </w:tc>
        <w:tc>
          <w:tcPr>
            <w:tcW w:w="2433" w:type="dxa"/>
            <w:tcBorders>
              <w:top w:val="single" w:sz="6" w:space="0" w:color="auto"/>
              <w:left w:val="single" w:sz="6" w:space="0" w:color="auto"/>
              <w:bottom w:val="single" w:sz="6" w:space="0" w:color="auto"/>
              <w:right w:val="single" w:sz="6" w:space="0" w:color="auto"/>
            </w:tcBorders>
          </w:tcPr>
          <w:p w:rsidR="003D3D6A" w:rsidRPr="00346268" w:rsidDel="001C7BF9" w:rsidRDefault="003D3D6A" w:rsidP="00793968">
            <w:pPr>
              <w:pStyle w:val="3DVCAnnexSem0"/>
              <w:rPr>
                <w:del w:id="177" w:author="snowyun" w:date="2012-10-12T19:56:00Z"/>
                <w:b/>
              </w:rPr>
            </w:pPr>
            <w:del w:id="178" w:author="snowyun" w:date="2012-10-12T19:56:00Z">
              <w:r w:rsidDel="001C7BF9">
                <w:rPr>
                  <w:rFonts w:hint="eastAsia"/>
                  <w:b/>
                  <w:lang w:eastAsia="ko-KR"/>
                </w:rPr>
                <w:delText>90</w:delText>
              </w:r>
              <w:r w:rsidRPr="0094112A" w:rsidDel="001C7BF9">
                <w:rPr>
                  <w:b/>
                  <w:lang w:eastAsia="ko-KR"/>
                </w:rPr>
                <w:delText>°</w:delText>
              </w:r>
            </w:del>
          </w:p>
        </w:tc>
      </w:tr>
      <w:tr w:rsidR="003D3D6A" w:rsidRPr="00346268" w:rsidDel="001C7BF9" w:rsidTr="00793968">
        <w:trPr>
          <w:cantSplit/>
          <w:trHeight w:val="305"/>
          <w:jc w:val="center"/>
          <w:del w:id="179" w:author="snowyun" w:date="2012-10-12T19:56:00Z"/>
        </w:trPr>
        <w:tc>
          <w:tcPr>
            <w:tcW w:w="2345" w:type="dxa"/>
            <w:tcBorders>
              <w:top w:val="single" w:sz="6" w:space="0" w:color="auto"/>
              <w:left w:val="single" w:sz="6" w:space="0" w:color="auto"/>
              <w:bottom w:val="single" w:sz="6" w:space="0" w:color="auto"/>
              <w:right w:val="single" w:sz="6" w:space="0" w:color="auto"/>
            </w:tcBorders>
          </w:tcPr>
          <w:p w:rsidR="003D3D6A" w:rsidRPr="00346268" w:rsidDel="001C7BF9" w:rsidRDefault="003D3D6A" w:rsidP="00793968">
            <w:pPr>
              <w:pStyle w:val="3DVCAnnexSem0"/>
              <w:rPr>
                <w:del w:id="180" w:author="snowyun" w:date="2012-10-12T19:56:00Z"/>
                <w:b/>
                <w:lang w:eastAsia="ko-KR"/>
              </w:rPr>
            </w:pPr>
            <w:del w:id="181" w:author="snowyun" w:date="2012-10-12T19:56:00Z">
              <w:r w:rsidDel="001C7BF9">
                <w:rPr>
                  <w:rFonts w:hint="eastAsia"/>
                  <w:b/>
                  <w:lang w:eastAsia="ko-KR"/>
                </w:rPr>
                <w:delText>11110</w:delText>
              </w:r>
            </w:del>
          </w:p>
        </w:tc>
        <w:tc>
          <w:tcPr>
            <w:tcW w:w="2433" w:type="dxa"/>
            <w:tcBorders>
              <w:top w:val="single" w:sz="6" w:space="0" w:color="auto"/>
              <w:left w:val="single" w:sz="6" w:space="0" w:color="auto"/>
              <w:bottom w:val="single" w:sz="6" w:space="0" w:color="auto"/>
              <w:right w:val="single" w:sz="6" w:space="0" w:color="auto"/>
            </w:tcBorders>
          </w:tcPr>
          <w:p w:rsidR="003D3D6A" w:rsidRPr="00346268" w:rsidDel="001C7BF9" w:rsidRDefault="003D3D6A" w:rsidP="00793968">
            <w:pPr>
              <w:pStyle w:val="3DVCAnnexSem0"/>
              <w:rPr>
                <w:del w:id="182" w:author="snowyun" w:date="2012-10-12T19:56:00Z"/>
                <w:b/>
              </w:rPr>
            </w:pPr>
            <w:del w:id="183" w:author="snowyun" w:date="2012-10-12T19:56:00Z">
              <w:r w:rsidDel="001C7BF9">
                <w:rPr>
                  <w:rFonts w:hint="eastAsia"/>
                  <w:b/>
                  <w:lang w:eastAsia="ko-KR"/>
                </w:rPr>
                <w:delText>-90</w:delText>
              </w:r>
              <w:r w:rsidRPr="0094112A" w:rsidDel="001C7BF9">
                <w:rPr>
                  <w:b/>
                  <w:lang w:eastAsia="ko-KR"/>
                </w:rPr>
                <w:delText>°</w:delText>
              </w:r>
            </w:del>
          </w:p>
        </w:tc>
      </w:tr>
      <w:tr w:rsidR="003D3D6A" w:rsidRPr="00346268" w:rsidDel="001C7BF9" w:rsidTr="00793968">
        <w:trPr>
          <w:cantSplit/>
          <w:trHeight w:val="305"/>
          <w:jc w:val="center"/>
          <w:del w:id="184" w:author="snowyun" w:date="2012-10-12T19:56:00Z"/>
        </w:trPr>
        <w:tc>
          <w:tcPr>
            <w:tcW w:w="2345" w:type="dxa"/>
            <w:tcBorders>
              <w:top w:val="single" w:sz="6" w:space="0" w:color="auto"/>
              <w:left w:val="single" w:sz="6" w:space="0" w:color="auto"/>
              <w:bottom w:val="single" w:sz="6" w:space="0" w:color="auto"/>
              <w:right w:val="single" w:sz="6" w:space="0" w:color="auto"/>
            </w:tcBorders>
          </w:tcPr>
          <w:p w:rsidR="003D3D6A" w:rsidRPr="00346268" w:rsidDel="001C7BF9" w:rsidRDefault="003D3D6A" w:rsidP="00793968">
            <w:pPr>
              <w:pStyle w:val="3DVCAnnexSem0"/>
              <w:rPr>
                <w:del w:id="185" w:author="snowyun" w:date="2012-10-12T19:56:00Z"/>
                <w:b/>
                <w:lang w:eastAsia="ko-KR"/>
              </w:rPr>
            </w:pPr>
            <w:del w:id="186" w:author="snowyun" w:date="2012-10-12T19:56:00Z">
              <w:r w:rsidDel="001C7BF9">
                <w:rPr>
                  <w:rFonts w:hint="eastAsia"/>
                  <w:b/>
                  <w:lang w:eastAsia="ko-KR"/>
                </w:rPr>
                <w:delText>111110</w:delText>
              </w:r>
            </w:del>
          </w:p>
        </w:tc>
        <w:tc>
          <w:tcPr>
            <w:tcW w:w="2433" w:type="dxa"/>
            <w:tcBorders>
              <w:top w:val="single" w:sz="6" w:space="0" w:color="auto"/>
              <w:left w:val="single" w:sz="6" w:space="0" w:color="auto"/>
              <w:bottom w:val="single" w:sz="6" w:space="0" w:color="auto"/>
              <w:right w:val="single" w:sz="6" w:space="0" w:color="auto"/>
            </w:tcBorders>
          </w:tcPr>
          <w:p w:rsidR="003D3D6A" w:rsidRPr="00346268" w:rsidDel="001C7BF9" w:rsidRDefault="003D3D6A" w:rsidP="00793968">
            <w:pPr>
              <w:pStyle w:val="3DVCAnnexSem0"/>
              <w:rPr>
                <w:del w:id="187" w:author="snowyun" w:date="2012-10-12T19:56:00Z"/>
                <w:b/>
                <w:lang w:eastAsia="ko-KR"/>
              </w:rPr>
            </w:pPr>
            <w:del w:id="188" w:author="snowyun" w:date="2012-10-12T19:56:00Z">
              <w:r w:rsidDel="001C7BF9">
                <w:rPr>
                  <w:rFonts w:hint="eastAsia"/>
                  <w:b/>
                  <w:lang w:eastAsia="ko-KR"/>
                </w:rPr>
                <w:delText>135</w:delText>
              </w:r>
              <w:r w:rsidRPr="0094112A" w:rsidDel="001C7BF9">
                <w:rPr>
                  <w:b/>
                  <w:lang w:eastAsia="ko-KR"/>
                </w:rPr>
                <w:delText>°</w:delText>
              </w:r>
            </w:del>
          </w:p>
        </w:tc>
      </w:tr>
      <w:tr w:rsidR="003D3D6A" w:rsidRPr="00346268" w:rsidDel="001C7BF9" w:rsidTr="00793968">
        <w:trPr>
          <w:cantSplit/>
          <w:trHeight w:val="305"/>
          <w:jc w:val="center"/>
          <w:del w:id="189" w:author="snowyun" w:date="2012-10-12T19:56:00Z"/>
        </w:trPr>
        <w:tc>
          <w:tcPr>
            <w:tcW w:w="2345" w:type="dxa"/>
            <w:tcBorders>
              <w:top w:val="single" w:sz="6" w:space="0" w:color="auto"/>
              <w:left w:val="single" w:sz="6" w:space="0" w:color="auto"/>
              <w:bottom w:val="single" w:sz="6" w:space="0" w:color="auto"/>
              <w:right w:val="single" w:sz="6" w:space="0" w:color="auto"/>
            </w:tcBorders>
          </w:tcPr>
          <w:p w:rsidR="003D3D6A" w:rsidRPr="00346268" w:rsidDel="001C7BF9" w:rsidRDefault="003D3D6A" w:rsidP="00793968">
            <w:pPr>
              <w:pStyle w:val="3DVCAnnexSem0"/>
              <w:rPr>
                <w:del w:id="190" w:author="snowyun" w:date="2012-10-12T19:56:00Z"/>
                <w:b/>
                <w:lang w:eastAsia="ko-KR"/>
              </w:rPr>
            </w:pPr>
            <w:del w:id="191" w:author="snowyun" w:date="2012-10-12T19:56:00Z">
              <w:r w:rsidDel="001C7BF9">
                <w:rPr>
                  <w:rFonts w:hint="eastAsia"/>
                  <w:b/>
                  <w:lang w:eastAsia="ko-KR"/>
                </w:rPr>
                <w:delText>111111</w:delText>
              </w:r>
            </w:del>
          </w:p>
        </w:tc>
        <w:tc>
          <w:tcPr>
            <w:tcW w:w="2433" w:type="dxa"/>
            <w:tcBorders>
              <w:top w:val="single" w:sz="6" w:space="0" w:color="auto"/>
              <w:left w:val="single" w:sz="6" w:space="0" w:color="auto"/>
              <w:bottom w:val="single" w:sz="6" w:space="0" w:color="auto"/>
              <w:right w:val="single" w:sz="6" w:space="0" w:color="auto"/>
            </w:tcBorders>
          </w:tcPr>
          <w:p w:rsidR="003D3D6A" w:rsidRPr="00346268" w:rsidDel="001C7BF9" w:rsidRDefault="003D3D6A" w:rsidP="00793968">
            <w:pPr>
              <w:pStyle w:val="3DVCAnnexSem0"/>
              <w:rPr>
                <w:del w:id="192" w:author="snowyun" w:date="2012-10-12T19:56:00Z"/>
                <w:b/>
                <w:lang w:eastAsia="ko-KR"/>
              </w:rPr>
            </w:pPr>
            <w:del w:id="193" w:author="snowyun" w:date="2012-10-12T19:56:00Z">
              <w:r w:rsidDel="001C7BF9">
                <w:rPr>
                  <w:rFonts w:hint="eastAsia"/>
                  <w:b/>
                  <w:lang w:eastAsia="ko-KR"/>
                </w:rPr>
                <w:delText>-135</w:delText>
              </w:r>
              <w:r w:rsidRPr="0094112A" w:rsidDel="001C7BF9">
                <w:rPr>
                  <w:b/>
                  <w:lang w:eastAsia="ko-KR"/>
                </w:rPr>
                <w:delText>°</w:delText>
              </w:r>
            </w:del>
          </w:p>
        </w:tc>
      </w:tr>
    </w:tbl>
    <w:p w:rsidR="003D3D6A" w:rsidRDefault="003D3D6A" w:rsidP="003D3D6A">
      <w:pPr>
        <w:pStyle w:val="3DVCAnnexSem0"/>
        <w:tabs>
          <w:tab w:val="right" w:pos="9729"/>
        </w:tabs>
        <w:ind w:left="0" w:firstLine="0"/>
        <w:rPr>
          <w:lang w:eastAsia="ko-KR"/>
        </w:rPr>
      </w:pPr>
      <w:proofErr w:type="spellStart"/>
      <w:r w:rsidRPr="00297785">
        <w:rPr>
          <w:rFonts w:hint="eastAsia"/>
          <w:b/>
          <w:lang w:eastAsia="ko-KR"/>
        </w:rPr>
        <w:t>edge_</w:t>
      </w:r>
      <w:r>
        <w:rPr>
          <w:rFonts w:hint="eastAsia"/>
          <w:b/>
          <w:lang w:eastAsia="ko-KR"/>
        </w:rPr>
        <w:t>dc</w:t>
      </w:r>
      <w:r w:rsidRPr="00297785">
        <w:rPr>
          <w:rFonts w:hint="eastAsia"/>
          <w:b/>
          <w:lang w:eastAsia="ko-KR"/>
        </w:rPr>
        <w:t>_flag</w:t>
      </w:r>
      <w:proofErr w:type="spellEnd"/>
      <w:proofErr w:type="gramStart"/>
      <w:r>
        <w:rPr>
          <w:b/>
        </w:rPr>
        <w:t>[ </w:t>
      </w:r>
      <w:r>
        <w:t>x0</w:t>
      </w:r>
      <w:proofErr w:type="gramEnd"/>
      <w:r>
        <w:rPr>
          <w:b/>
        </w:rPr>
        <w:t> ][ </w:t>
      </w:r>
      <w:r>
        <w:t>y0</w:t>
      </w:r>
      <w:r>
        <w:rPr>
          <w:b/>
        </w:rPr>
        <w:t> ]</w:t>
      </w:r>
      <w:r>
        <w:rPr>
          <w:rFonts w:hint="eastAsia"/>
          <w:lang w:eastAsia="ko-KR"/>
        </w:rPr>
        <w:t xml:space="preserve"> equal to 0 specifies that de-quantized offset of region boundary chain coding is not used. </w:t>
      </w:r>
      <w:proofErr w:type="spellStart"/>
      <w:r>
        <w:rPr>
          <w:rFonts w:hint="eastAsia"/>
          <w:lang w:eastAsia="ko-KR"/>
        </w:rPr>
        <w:t>edge_dc_flag</w:t>
      </w:r>
      <w:proofErr w:type="spellEnd"/>
      <w:proofErr w:type="gramStart"/>
      <w:r w:rsidRPr="00C24E44">
        <w:rPr>
          <w:lang w:val="en-US"/>
        </w:rPr>
        <w:t>[ x0</w:t>
      </w:r>
      <w:proofErr w:type="gramEnd"/>
      <w:r w:rsidRPr="00C24E44">
        <w:rPr>
          <w:lang w:val="en-US"/>
        </w:rPr>
        <w:t> ][ y0 ]</w:t>
      </w:r>
      <w:r>
        <w:rPr>
          <w:rFonts w:hint="eastAsia"/>
          <w:lang w:eastAsia="ko-KR"/>
        </w:rPr>
        <w:t xml:space="preserve"> equal to 1 specifies that de-quantized offset of region boundary chain coding is used.</w:t>
      </w:r>
    </w:p>
    <w:p w:rsidR="003D3D6A" w:rsidRPr="00C24E44" w:rsidRDefault="003D3D6A" w:rsidP="003D3D6A">
      <w:pPr>
        <w:pStyle w:val="3DVCAnnexSem0"/>
        <w:ind w:left="0" w:firstLine="0"/>
        <w:rPr>
          <w:lang w:val="en-US"/>
        </w:rPr>
      </w:pPr>
      <w:r>
        <w:rPr>
          <w:rFonts w:hint="eastAsia"/>
          <w:b/>
          <w:lang w:val="en-US" w:eastAsia="ko-KR"/>
        </w:rPr>
        <w:t>edge</w:t>
      </w:r>
      <w:r w:rsidRPr="00346268">
        <w:rPr>
          <w:b/>
          <w:lang w:val="en-US"/>
        </w:rPr>
        <w:t>_dc_1_abs</w:t>
      </w:r>
      <w:r>
        <w:rPr>
          <w:b/>
        </w:rPr>
        <w:t>[ </w:t>
      </w:r>
      <w:r>
        <w:t>x0</w:t>
      </w:r>
      <w:r>
        <w:rPr>
          <w:b/>
        </w:rPr>
        <w:t> ][ </w:t>
      </w:r>
      <w:r>
        <w:t>y0</w:t>
      </w:r>
      <w:r>
        <w:rPr>
          <w:b/>
        </w:rPr>
        <w:t> ]</w:t>
      </w:r>
      <w:r w:rsidRPr="00346268">
        <w:rPr>
          <w:b/>
          <w:lang w:val="en-US"/>
        </w:rPr>
        <w:t xml:space="preserve">, </w:t>
      </w:r>
      <w:r>
        <w:rPr>
          <w:rFonts w:hint="eastAsia"/>
          <w:b/>
          <w:lang w:val="en-US" w:eastAsia="ko-KR"/>
        </w:rPr>
        <w:t>edge</w:t>
      </w:r>
      <w:r w:rsidRPr="00346268">
        <w:rPr>
          <w:b/>
          <w:lang w:val="en-US"/>
        </w:rPr>
        <w:t>_dc_1_sign</w:t>
      </w:r>
      <w:r>
        <w:rPr>
          <w:b/>
          <w:lang w:val="en-US"/>
        </w:rPr>
        <w:t>_flag</w:t>
      </w:r>
      <w:r>
        <w:rPr>
          <w:b/>
        </w:rPr>
        <w:t>[ </w:t>
      </w:r>
      <w:r>
        <w:t>x0</w:t>
      </w:r>
      <w:r>
        <w:rPr>
          <w:b/>
        </w:rPr>
        <w:t> ][ </w:t>
      </w:r>
      <w:r>
        <w:t>y0</w:t>
      </w:r>
      <w:r>
        <w:rPr>
          <w:b/>
        </w:rPr>
        <w:t> ]</w:t>
      </w:r>
      <w:r w:rsidRPr="00346268">
        <w:rPr>
          <w:b/>
          <w:lang w:val="en-US"/>
        </w:rPr>
        <w:t xml:space="preserve">, </w:t>
      </w:r>
      <w:r>
        <w:rPr>
          <w:rFonts w:hint="eastAsia"/>
          <w:b/>
          <w:lang w:val="en-US" w:eastAsia="ko-KR"/>
        </w:rPr>
        <w:t>edge</w:t>
      </w:r>
      <w:r w:rsidRPr="00346268">
        <w:rPr>
          <w:b/>
          <w:lang w:val="en-US"/>
        </w:rPr>
        <w:t>_dc_2_abs</w:t>
      </w:r>
      <w:r>
        <w:rPr>
          <w:b/>
        </w:rPr>
        <w:t>[ </w:t>
      </w:r>
      <w:r>
        <w:t>x0</w:t>
      </w:r>
      <w:r>
        <w:rPr>
          <w:b/>
        </w:rPr>
        <w:t> ][ </w:t>
      </w:r>
      <w:r>
        <w:t>y0</w:t>
      </w:r>
      <w:r>
        <w:rPr>
          <w:b/>
        </w:rPr>
        <w:t> ]</w:t>
      </w:r>
      <w:r w:rsidRPr="00346268">
        <w:rPr>
          <w:b/>
          <w:lang w:val="en-US"/>
        </w:rPr>
        <w:t xml:space="preserve">, </w:t>
      </w:r>
      <w:r>
        <w:rPr>
          <w:rFonts w:hint="eastAsia"/>
          <w:b/>
          <w:lang w:val="en-US" w:eastAsia="ko-KR"/>
        </w:rPr>
        <w:t>edge</w:t>
      </w:r>
      <w:r w:rsidRPr="00346268">
        <w:rPr>
          <w:b/>
          <w:lang w:val="en-US"/>
        </w:rPr>
        <w:t>_dc_2_sign</w:t>
      </w:r>
      <w:r>
        <w:rPr>
          <w:b/>
          <w:lang w:val="en-US"/>
        </w:rPr>
        <w:t>_flag</w:t>
      </w:r>
      <w:r>
        <w:rPr>
          <w:b/>
        </w:rPr>
        <w:t>[ </w:t>
      </w:r>
      <w:r>
        <w:t>x0</w:t>
      </w:r>
      <w:r>
        <w:rPr>
          <w:b/>
        </w:rPr>
        <w:t> ][ </w:t>
      </w:r>
      <w:r>
        <w:t>y0</w:t>
      </w:r>
      <w:r>
        <w:rPr>
          <w:b/>
        </w:rPr>
        <w:t> ]</w:t>
      </w:r>
      <w:r w:rsidRPr="00346268">
        <w:rPr>
          <w:b/>
          <w:lang w:val="en-US"/>
        </w:rPr>
        <w:t xml:space="preserve"> </w:t>
      </w:r>
      <w:r w:rsidRPr="00C24E44">
        <w:rPr>
          <w:lang w:val="en-US"/>
        </w:rPr>
        <w:t xml:space="preserve">are used to derive </w:t>
      </w:r>
      <w:r>
        <w:rPr>
          <w:rFonts w:hint="eastAsia"/>
          <w:lang w:val="en-US" w:eastAsia="ko-KR"/>
        </w:rPr>
        <w:t>Edge</w:t>
      </w:r>
      <w:r w:rsidRPr="00C24E44">
        <w:rPr>
          <w:lang w:val="en-US"/>
        </w:rPr>
        <w:t xml:space="preserve">QuantOffsetDC1[ x0 ][ y0 ] and </w:t>
      </w:r>
      <w:r>
        <w:rPr>
          <w:rFonts w:hint="eastAsia"/>
          <w:lang w:val="en-US" w:eastAsia="ko-KR"/>
        </w:rPr>
        <w:t>Edge</w:t>
      </w:r>
      <w:r w:rsidRPr="00C24E44">
        <w:rPr>
          <w:lang w:val="en-US"/>
        </w:rPr>
        <w:t>QuantOffsetDC2[ x0 ][ y0 ] values as follows:</w:t>
      </w:r>
    </w:p>
    <w:p w:rsidR="003D3D6A" w:rsidRDefault="003D3D6A" w:rsidP="003D3D6A">
      <w:pPr>
        <w:tabs>
          <w:tab w:val="clear" w:pos="794"/>
          <w:tab w:val="clear" w:pos="1191"/>
          <w:tab w:val="clear" w:pos="1588"/>
          <w:tab w:val="clear" w:pos="1985"/>
          <w:tab w:val="left" w:pos="851"/>
          <w:tab w:val="left" w:pos="1134"/>
          <w:tab w:val="left" w:pos="1418"/>
          <w:tab w:val="right" w:pos="9730"/>
        </w:tabs>
        <w:ind w:left="567"/>
        <w:jc w:val="left"/>
        <w:rPr>
          <w:lang w:eastAsia="ko-KR"/>
        </w:rPr>
      </w:pPr>
      <w:r>
        <w:rPr>
          <w:rFonts w:hint="eastAsia"/>
          <w:lang w:eastAsia="ko-KR"/>
        </w:rPr>
        <w:t>Edge</w:t>
      </w:r>
      <w:r w:rsidRPr="00A90CF6">
        <w:t>QuantOffsetDC1[</w:t>
      </w:r>
      <w:r w:rsidRPr="00C24E44">
        <w:rPr>
          <w:lang w:val="en-US"/>
        </w:rPr>
        <w:t> </w:t>
      </w:r>
      <w:r w:rsidRPr="00A90CF6">
        <w:t>x0</w:t>
      </w:r>
      <w:r w:rsidRPr="00C24E44">
        <w:rPr>
          <w:lang w:val="en-US"/>
        </w:rPr>
        <w:t> </w:t>
      </w:r>
      <w:r w:rsidRPr="00A90CF6">
        <w:t>][</w:t>
      </w:r>
      <w:r>
        <w:rPr>
          <w:b/>
        </w:rPr>
        <w:t> </w:t>
      </w:r>
      <w:r>
        <w:t>y0</w:t>
      </w:r>
      <w:r>
        <w:rPr>
          <w:b/>
        </w:rPr>
        <w:t> </w:t>
      </w:r>
      <w:r w:rsidRPr="00A90CF6">
        <w:t xml:space="preserve">] = </w:t>
      </w:r>
      <w:r>
        <w:t>( 1 − 2 *</w:t>
      </w:r>
      <w:r>
        <w:rPr>
          <w:rFonts w:hint="eastAsia"/>
          <w:lang w:eastAsia="ko-KR"/>
        </w:rPr>
        <w:t>edge</w:t>
      </w:r>
      <w:r w:rsidRPr="00A90CF6">
        <w:t>_dc_1_sign</w:t>
      </w:r>
      <w:r>
        <w:t>_flag</w:t>
      </w:r>
      <w:r w:rsidRPr="00A90CF6">
        <w:t>[</w:t>
      </w:r>
      <w:r w:rsidRPr="00C24E44">
        <w:rPr>
          <w:lang w:val="en-US"/>
        </w:rPr>
        <w:t> </w:t>
      </w:r>
      <w:r w:rsidRPr="00A90CF6">
        <w:t>x0</w:t>
      </w:r>
      <w:r w:rsidRPr="00C24E44">
        <w:rPr>
          <w:lang w:val="en-US"/>
        </w:rPr>
        <w:t> </w:t>
      </w:r>
      <w:r w:rsidRPr="00A90CF6">
        <w:t>][</w:t>
      </w:r>
      <w:r>
        <w:rPr>
          <w:b/>
        </w:rPr>
        <w:t> </w:t>
      </w:r>
      <w:r>
        <w:t>y0</w:t>
      </w:r>
      <w:r>
        <w:rPr>
          <w:b/>
        </w:rPr>
        <w:t> </w:t>
      </w:r>
      <w:r w:rsidRPr="00A90CF6">
        <w:t>]</w:t>
      </w:r>
      <w:r>
        <w:t>)</w:t>
      </w:r>
      <w:r w:rsidRPr="00A90CF6">
        <w:t xml:space="preserve"> * </w:t>
      </w:r>
      <w:r>
        <w:rPr>
          <w:rFonts w:hint="eastAsia"/>
          <w:lang w:eastAsia="ko-KR"/>
        </w:rPr>
        <w:t>edge</w:t>
      </w:r>
      <w:r w:rsidRPr="00A90CF6">
        <w:t>_dc_1_abs[</w:t>
      </w:r>
      <w:r w:rsidRPr="00C24E44">
        <w:rPr>
          <w:lang w:val="en-US"/>
        </w:rPr>
        <w:t> </w:t>
      </w:r>
      <w:r w:rsidRPr="00A90CF6">
        <w:t>x0</w:t>
      </w:r>
      <w:r w:rsidRPr="00C24E44">
        <w:rPr>
          <w:lang w:val="en-US"/>
        </w:rPr>
        <w:t> </w:t>
      </w:r>
      <w:r w:rsidRPr="00A90CF6">
        <w:t>][</w:t>
      </w:r>
      <w:r>
        <w:rPr>
          <w:b/>
        </w:rPr>
        <w:t> </w:t>
      </w:r>
      <w:r>
        <w:t>y0</w:t>
      </w:r>
      <w:r>
        <w:rPr>
          <w:b/>
        </w:rPr>
        <w:t> </w:t>
      </w:r>
      <w:r w:rsidRPr="00A90CF6">
        <w:t>]</w:t>
      </w:r>
      <w:r w:rsidRPr="00A90CF6">
        <w:tab/>
      </w:r>
      <w:r w:rsidRPr="00564388">
        <w:rPr>
          <w:lang w:eastAsia="ko-KR"/>
        </w:rPr>
        <w:t>(</w:t>
      </w:r>
      <w:r>
        <w:rPr>
          <w:lang w:eastAsia="ko-KR"/>
        </w:rPr>
        <w:t>G</w:t>
      </w:r>
      <w:r w:rsidRPr="00564388">
        <w:rPr>
          <w:lang w:eastAsia="ko-KR"/>
        </w:rPr>
        <w:noBreakHyphen/>
      </w:r>
      <w:fldSimple w:instr=" SEQ Equation \* ARABIC  \* MERGEFORMAT " w:fldLock="1">
        <w:r>
          <w:rPr>
            <w:noProof/>
            <w:lang w:eastAsia="ko-KR"/>
          </w:rPr>
          <w:t>20</w:t>
        </w:r>
      </w:fldSimple>
      <w:r w:rsidRPr="00564388">
        <w:rPr>
          <w:lang w:eastAsia="ko-KR"/>
        </w:rPr>
        <w:t>)</w:t>
      </w:r>
      <w:r>
        <w:rPr>
          <w:lang w:eastAsia="ko-KR"/>
        </w:rPr>
        <w:br/>
      </w:r>
      <w:r>
        <w:rPr>
          <w:rFonts w:hint="eastAsia"/>
          <w:lang w:eastAsia="ko-KR"/>
        </w:rPr>
        <w:lastRenderedPageBreak/>
        <w:t>Edge</w:t>
      </w:r>
      <w:r w:rsidRPr="00A90CF6">
        <w:t>QuantOffsetDC2[</w:t>
      </w:r>
      <w:r w:rsidRPr="00C24E44">
        <w:rPr>
          <w:lang w:val="en-US"/>
        </w:rPr>
        <w:t> </w:t>
      </w:r>
      <w:r w:rsidRPr="00A90CF6">
        <w:t>x0</w:t>
      </w:r>
      <w:r w:rsidRPr="00C24E44">
        <w:rPr>
          <w:lang w:val="en-US"/>
        </w:rPr>
        <w:t> </w:t>
      </w:r>
      <w:r w:rsidRPr="00A90CF6">
        <w:t>][</w:t>
      </w:r>
      <w:r>
        <w:rPr>
          <w:b/>
        </w:rPr>
        <w:t> </w:t>
      </w:r>
      <w:r>
        <w:t>y0</w:t>
      </w:r>
      <w:r>
        <w:rPr>
          <w:b/>
        </w:rPr>
        <w:t> </w:t>
      </w:r>
      <w:r w:rsidRPr="00A90CF6">
        <w:t xml:space="preserve">] = </w:t>
      </w:r>
      <w:r>
        <w:t>( 1 − 2 *</w:t>
      </w:r>
      <w:r>
        <w:rPr>
          <w:rFonts w:hint="eastAsia"/>
          <w:lang w:eastAsia="ko-KR"/>
        </w:rPr>
        <w:t>edge</w:t>
      </w:r>
      <w:r w:rsidRPr="00A90CF6">
        <w:t>_dc_2_sign</w:t>
      </w:r>
      <w:r>
        <w:t>_flag</w:t>
      </w:r>
      <w:r w:rsidRPr="00A90CF6">
        <w:t>[</w:t>
      </w:r>
      <w:r w:rsidRPr="00C24E44">
        <w:rPr>
          <w:lang w:val="en-US"/>
        </w:rPr>
        <w:t> </w:t>
      </w:r>
      <w:r w:rsidRPr="00A90CF6">
        <w:t>x0</w:t>
      </w:r>
      <w:r w:rsidRPr="00C24E44">
        <w:rPr>
          <w:lang w:val="en-US"/>
        </w:rPr>
        <w:t> </w:t>
      </w:r>
      <w:r w:rsidRPr="00A90CF6">
        <w:t>][</w:t>
      </w:r>
      <w:r>
        <w:rPr>
          <w:b/>
        </w:rPr>
        <w:t> </w:t>
      </w:r>
      <w:r>
        <w:t>y0</w:t>
      </w:r>
      <w:r>
        <w:rPr>
          <w:b/>
        </w:rPr>
        <w:t> </w:t>
      </w:r>
      <w:r w:rsidRPr="00A90CF6">
        <w:t>]</w:t>
      </w:r>
      <w:r>
        <w:t>)</w:t>
      </w:r>
      <w:r w:rsidRPr="00A90CF6">
        <w:t xml:space="preserve"> * </w:t>
      </w:r>
      <w:r>
        <w:rPr>
          <w:rFonts w:hint="eastAsia"/>
          <w:lang w:eastAsia="ko-KR"/>
        </w:rPr>
        <w:t>edge</w:t>
      </w:r>
      <w:r>
        <w:t>_dc_2_abs</w:t>
      </w:r>
      <w:r w:rsidRPr="00A90CF6">
        <w:t>[</w:t>
      </w:r>
      <w:r w:rsidRPr="00C24E44">
        <w:rPr>
          <w:lang w:val="en-US"/>
        </w:rPr>
        <w:t> </w:t>
      </w:r>
      <w:r w:rsidRPr="00A90CF6">
        <w:t>x0</w:t>
      </w:r>
      <w:r w:rsidRPr="00C24E44">
        <w:rPr>
          <w:lang w:val="en-US"/>
        </w:rPr>
        <w:t> </w:t>
      </w:r>
      <w:r w:rsidRPr="00A90CF6">
        <w:t>][</w:t>
      </w:r>
      <w:r>
        <w:rPr>
          <w:b/>
        </w:rPr>
        <w:t> </w:t>
      </w:r>
      <w:r>
        <w:t>y0</w:t>
      </w:r>
      <w:r>
        <w:rPr>
          <w:b/>
        </w:rPr>
        <w:t> </w:t>
      </w:r>
      <w:r w:rsidRPr="00A90CF6">
        <w:t>]</w:t>
      </w:r>
      <w:r>
        <w:tab/>
      </w:r>
      <w:r w:rsidRPr="00564388">
        <w:rPr>
          <w:lang w:eastAsia="ko-KR"/>
        </w:rPr>
        <w:t>(</w:t>
      </w:r>
      <w:r>
        <w:rPr>
          <w:lang w:eastAsia="ko-KR"/>
        </w:rPr>
        <w:t>G</w:t>
      </w:r>
      <w:r w:rsidRPr="00564388">
        <w:rPr>
          <w:lang w:eastAsia="ko-KR"/>
        </w:rPr>
        <w:noBreakHyphen/>
      </w:r>
      <w:fldSimple w:instr=" SEQ Equation \* ARABIC  \* MERGEFORMAT " w:fldLock="1">
        <w:r>
          <w:rPr>
            <w:noProof/>
            <w:lang w:eastAsia="ko-KR"/>
          </w:rPr>
          <w:t>21</w:t>
        </w:r>
      </w:fldSimple>
      <w:r w:rsidRPr="00564388">
        <w:rPr>
          <w:lang w:eastAsia="ko-KR"/>
        </w:rPr>
        <w:t>)</w:t>
      </w:r>
    </w:p>
    <w:p w:rsidR="003D3D6A" w:rsidRPr="00B72792" w:rsidRDefault="003D3D6A" w:rsidP="003D3D6A">
      <w:pPr>
        <w:pStyle w:val="3S0"/>
      </w:pPr>
      <w:proofErr w:type="spellStart"/>
      <w:proofErr w:type="gramStart"/>
      <w:r>
        <w:rPr>
          <w:b/>
        </w:rPr>
        <w:t>res_pred_flag</w:t>
      </w:r>
      <w:proofErr w:type="spellEnd"/>
      <w:proofErr w:type="gramEnd"/>
      <w:r>
        <w:rPr>
          <w:b/>
        </w:rPr>
        <w:t xml:space="preserve"> </w:t>
      </w:r>
      <w:r>
        <w:t xml:space="preserve">equal to 0 specifies that residual prediction is not used. </w:t>
      </w:r>
      <w:proofErr w:type="spellStart"/>
      <w:proofErr w:type="gramStart"/>
      <w:r>
        <w:t>res_pred_flag</w:t>
      </w:r>
      <w:proofErr w:type="spellEnd"/>
      <w:proofErr w:type="gramEnd"/>
      <w:r>
        <w:t xml:space="preserve"> equal to 1 specifies that residual prediction is used. When </w:t>
      </w:r>
      <w:proofErr w:type="spellStart"/>
      <w:r>
        <w:t>res_pred_flag</w:t>
      </w:r>
      <w:proofErr w:type="spellEnd"/>
      <w:r>
        <w:t xml:space="preserve"> is not present in the </w:t>
      </w:r>
      <w:proofErr w:type="spellStart"/>
      <w:r>
        <w:t>bitstream</w:t>
      </w:r>
      <w:proofErr w:type="spellEnd"/>
      <w:r>
        <w:t>, its value shall be inferred to be equal to 0.</w:t>
      </w:r>
    </w:p>
    <w:p w:rsidR="003D3D6A" w:rsidRDefault="003D3D6A" w:rsidP="003D3D6A">
      <w:pPr>
        <w:rPr>
          <w:rFonts w:hint="eastAsia"/>
          <w:lang w:eastAsia="ko-KR"/>
        </w:rPr>
      </w:pPr>
      <w:r>
        <w:t xml:space="preserve">The variable </w:t>
      </w:r>
      <w:proofErr w:type="spellStart"/>
      <w:r>
        <w:rPr>
          <w:lang w:eastAsia="ko-KR"/>
        </w:rPr>
        <w:t>ResidualCbfNonZero</w:t>
      </w:r>
      <w:proofErr w:type="spellEnd"/>
      <w:r>
        <w:t xml:space="preserve"> is derived by values of </w:t>
      </w:r>
      <w:proofErr w:type="spellStart"/>
      <w:r>
        <w:t>cbf_luma</w:t>
      </w:r>
      <w:proofErr w:type="spellEnd"/>
      <w:r>
        <w:t xml:space="preserve">, </w:t>
      </w:r>
      <w:proofErr w:type="spellStart"/>
      <w:r>
        <w:t>cbf_cb</w:t>
      </w:r>
      <w:proofErr w:type="spellEnd"/>
      <w:r>
        <w:t xml:space="preserve">, </w:t>
      </w:r>
      <w:proofErr w:type="spellStart"/>
      <w:r>
        <w:t>cbf_cr</w:t>
      </w:r>
      <w:proofErr w:type="spellEnd"/>
      <w:r>
        <w:t xml:space="preserve"> and </w:t>
      </w:r>
      <w:proofErr w:type="spellStart"/>
      <w:r>
        <w:rPr>
          <w:lang w:eastAsia="ko-KR"/>
        </w:rPr>
        <w:t>PredMode</w:t>
      </w:r>
      <w:proofErr w:type="spellEnd"/>
      <w:r>
        <w:rPr>
          <w:lang w:eastAsia="ko-KR"/>
        </w:rPr>
        <w:t xml:space="preserve"> </w:t>
      </w:r>
      <w:r>
        <w:t>of the corresponding blocks</w:t>
      </w:r>
      <w:r>
        <w:rPr>
          <w:color w:val="1F497D"/>
        </w:rPr>
        <w:t xml:space="preserve"> </w:t>
      </w:r>
      <w:r>
        <w:t xml:space="preserve">as follows: </w:t>
      </w:r>
      <w:proofErr w:type="spellStart"/>
      <w:r>
        <w:rPr>
          <w:lang w:eastAsia="ko-KR"/>
        </w:rPr>
        <w:t>ResidualCbfNonZero</w:t>
      </w:r>
      <w:proofErr w:type="spellEnd"/>
      <w:r>
        <w:rPr>
          <w:lang w:eastAsia="ko-KR"/>
        </w:rPr>
        <w:t xml:space="preserve"> is set to 1 if at least one of the corresponding blocks has both </w:t>
      </w:r>
      <w:proofErr w:type="spellStart"/>
      <w:r>
        <w:rPr>
          <w:lang w:eastAsia="ko-KR"/>
        </w:rPr>
        <w:t>PredMode</w:t>
      </w:r>
      <w:proofErr w:type="spellEnd"/>
      <w:r>
        <w:rPr>
          <w:lang w:eastAsia="ko-KR"/>
        </w:rPr>
        <w:t xml:space="preserve"> not equal to MODE_INTRA and any of the values of </w:t>
      </w:r>
      <w:proofErr w:type="spellStart"/>
      <w:r>
        <w:rPr>
          <w:lang w:eastAsia="ko-KR"/>
        </w:rPr>
        <w:t>cbf_luma</w:t>
      </w:r>
      <w:proofErr w:type="spellEnd"/>
      <w:r>
        <w:rPr>
          <w:lang w:eastAsia="ko-KR"/>
        </w:rPr>
        <w:t xml:space="preserve">, </w:t>
      </w:r>
      <w:proofErr w:type="spellStart"/>
      <w:r>
        <w:t>cbf_cb</w:t>
      </w:r>
      <w:proofErr w:type="spellEnd"/>
      <w:r>
        <w:t xml:space="preserve"> and </w:t>
      </w:r>
      <w:proofErr w:type="spellStart"/>
      <w:r>
        <w:t>cbf_cr</w:t>
      </w:r>
      <w:proofErr w:type="spellEnd"/>
      <w:r>
        <w:t xml:space="preserve"> not equal to 0; otherwise, </w:t>
      </w:r>
      <w:proofErr w:type="spellStart"/>
      <w:r>
        <w:rPr>
          <w:lang w:eastAsia="ko-KR"/>
        </w:rPr>
        <w:t>ResidualCbfNonZero</w:t>
      </w:r>
      <w:proofErr w:type="spellEnd"/>
      <w:r>
        <w:rPr>
          <w:lang w:eastAsia="ko-KR"/>
        </w:rPr>
        <w:t xml:space="preserve"> is set equal to 0.The corresponding blocks are identified by the current PU and the disparity vector. All the corresponding blocks belong to transform units that are covered or partially covered by a corresponding rectangle area (of the current PU) in the inter-view reference view component, after shifting the PU location with a disparity vector.</w:t>
      </w:r>
    </w:p>
    <w:p w:rsidR="001F6F37" w:rsidRDefault="001F6F37" w:rsidP="003D3D6A">
      <w:pPr>
        <w:rPr>
          <w:rFonts w:hint="eastAsia"/>
          <w:lang w:eastAsia="ko-KR"/>
        </w:rPr>
      </w:pPr>
    </w:p>
    <w:p w:rsidR="001F6F37" w:rsidRPr="00B72792" w:rsidRDefault="001F6F37" w:rsidP="001F6F37">
      <w:pPr>
        <w:pStyle w:val="3H2"/>
        <w:numPr>
          <w:ilvl w:val="0"/>
          <w:numId w:val="0"/>
        </w:numPr>
      </w:pPr>
      <w:bookmarkStart w:id="194" w:name="_Toc331592202"/>
      <w:bookmarkStart w:id="195" w:name="_Toc335395544"/>
      <w:r>
        <w:rPr>
          <w:rFonts w:hint="eastAsia"/>
          <w:lang w:eastAsia="ko-KR"/>
        </w:rPr>
        <w:t xml:space="preserve">G.8.4.2. </w:t>
      </w:r>
      <w:r w:rsidRPr="00B073F6">
        <w:t xml:space="preserve">Derivation process for </w:t>
      </w:r>
      <w:proofErr w:type="spellStart"/>
      <w:r w:rsidRPr="00B073F6">
        <w:t>luma</w:t>
      </w:r>
      <w:proofErr w:type="spellEnd"/>
      <w:r w:rsidRPr="00B073F6">
        <w:t xml:space="preserve"> intra prediction mode</w:t>
      </w:r>
      <w:bookmarkEnd w:id="194"/>
      <w:bookmarkEnd w:id="195"/>
    </w:p>
    <w:p w:rsidR="001F6F37" w:rsidRPr="00B72792" w:rsidRDefault="001F6F37" w:rsidP="001F6F37">
      <w:pPr>
        <w:rPr>
          <w:noProof/>
        </w:rPr>
      </w:pPr>
      <w:r>
        <w:rPr>
          <w:noProof/>
        </w:rPr>
        <w:t>Inputs to this process are:</w:t>
      </w:r>
    </w:p>
    <w:p w:rsidR="001F6F37" w:rsidRPr="00B72792" w:rsidRDefault="001F6F37" w:rsidP="001F6F37">
      <w:pPr>
        <w:tabs>
          <w:tab w:val="left" w:pos="284"/>
        </w:tabs>
        <w:ind w:left="284" w:hanging="284"/>
        <w:rPr>
          <w:noProof/>
          <w:lang w:eastAsia="ko-KR"/>
        </w:rPr>
      </w:pPr>
      <w:r>
        <w:rPr>
          <w:noProof/>
        </w:rPr>
        <w:t>–</w:t>
      </w:r>
      <w:r>
        <w:rPr>
          <w:noProof/>
        </w:rPr>
        <w:tab/>
        <w:t>a luma location ( xB, yB ) specifying the top-left luma sample of the current block relative to the top</w:t>
      </w:r>
      <w:r>
        <w:rPr>
          <w:noProof/>
        </w:rPr>
        <w:noBreakHyphen/>
        <w:t>left luma sample of the current picture,</w:t>
      </w:r>
    </w:p>
    <w:p w:rsidR="001F6F37" w:rsidRPr="00B72792" w:rsidRDefault="001F6F37" w:rsidP="001F6F37">
      <w:pPr>
        <w:tabs>
          <w:tab w:val="left" w:pos="284"/>
        </w:tabs>
        <w:ind w:left="284" w:hanging="284"/>
        <w:rPr>
          <w:noProof/>
          <w:lang w:eastAsia="ko-KR"/>
        </w:rPr>
      </w:pPr>
      <w:r>
        <w:rPr>
          <w:noProof/>
        </w:rPr>
        <w:t>–</w:t>
      </w:r>
      <w:r>
        <w:rPr>
          <w:noProof/>
        </w:rPr>
        <w:tab/>
        <w:t xml:space="preserve">a </w:t>
      </w:r>
      <w:r>
        <w:rPr>
          <w:noProof/>
          <w:lang w:eastAsia="ko-KR"/>
        </w:rPr>
        <w:t>variable log2PbSize specifying the size of the current luma prediction block</w:t>
      </w:r>
      <w:r>
        <w:rPr>
          <w:noProof/>
        </w:rPr>
        <w:t>.</w:t>
      </w:r>
    </w:p>
    <w:p w:rsidR="001F6F37" w:rsidRPr="00B72792" w:rsidRDefault="001F6F37" w:rsidP="001F6F37">
      <w:pPr>
        <w:tabs>
          <w:tab w:val="left" w:pos="284"/>
        </w:tabs>
        <w:ind w:left="284" w:hanging="284"/>
        <w:rPr>
          <w:noProof/>
          <w:lang w:eastAsia="ko-KR"/>
        </w:rPr>
      </w:pPr>
      <w:fldSimple w:instr=" REF _Ref296946888 \h \ * MERGEFORMAT \* MERGEFORMAT " w:fldLock="1">
        <w:r w:rsidRPr="00424BE7">
          <w:rPr>
            <w:bCs/>
            <w:noProof/>
          </w:rPr>
          <w:t>Table F</w:t>
        </w:r>
        <w:r w:rsidRPr="00424BE7">
          <w:rPr>
            <w:bCs/>
            <w:noProof/>
          </w:rPr>
          <w:noBreakHyphen/>
          <w:t>1</w:t>
        </w:r>
      </w:fldSimple>
      <w:r>
        <w:rPr>
          <w:noProof/>
          <w:lang w:eastAsia="ko-KR"/>
        </w:rPr>
        <w:t xml:space="preserve"> specifies the value for the intra prediction mode and the associated names.</w:t>
      </w:r>
    </w:p>
    <w:p w:rsidR="001F6F37" w:rsidRPr="00424BE7" w:rsidRDefault="001F6F37" w:rsidP="001F6F37">
      <w:pPr>
        <w:pStyle w:val="a3"/>
      </w:pPr>
      <w:bookmarkStart w:id="196" w:name="_Ref296946888"/>
      <w:bookmarkStart w:id="197" w:name="_Toc331260035"/>
      <w:bookmarkStart w:id="198" w:name="_Ref331527393"/>
      <w:bookmarkStart w:id="199" w:name="_Toc331592243"/>
      <w:bookmarkStart w:id="200" w:name="_Toc335395994"/>
      <w:r w:rsidRPr="00424BE7">
        <w:t>Table F</w:t>
      </w:r>
      <w:r w:rsidRPr="00424BE7">
        <w:noBreakHyphen/>
      </w:r>
      <w:fldSimple w:instr=" SEQ Table \* ARABIC \s 1 " w:fldLock="1">
        <w:r>
          <w:rPr>
            <w:noProof/>
          </w:rPr>
          <w:t>1</w:t>
        </w:r>
      </w:fldSimple>
      <w:bookmarkEnd w:id="196"/>
      <w:r w:rsidRPr="00424BE7">
        <w:t xml:space="preserve"> – Specification of intra prediction mode and associated names</w:t>
      </w:r>
      <w:bookmarkEnd w:id="197"/>
      <w:bookmarkEnd w:id="198"/>
      <w:bookmarkEnd w:id="199"/>
      <w:bookmarkEnd w:id="20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43"/>
        <w:gridCol w:w="2232"/>
      </w:tblGrid>
      <w:tr w:rsidR="001F6F37" w:rsidRPr="00B72792" w:rsidTr="00793968">
        <w:trPr>
          <w:jc w:val="center"/>
        </w:trPr>
        <w:tc>
          <w:tcPr>
            <w:tcW w:w="0" w:type="auto"/>
          </w:tcPr>
          <w:p w:rsidR="001F6F37" w:rsidRDefault="001F6F37" w:rsidP="001F6F37">
            <w:pPr>
              <w:pStyle w:val="1"/>
              <w:rPr>
                <w:noProof/>
                <w:lang w:eastAsia="ko-KR"/>
              </w:rPr>
            </w:pPr>
            <w:r>
              <w:rPr>
                <w:noProof/>
                <w:lang w:eastAsia="ko-KR"/>
              </w:rPr>
              <w:t>Intra prediction mode</w:t>
            </w:r>
          </w:p>
        </w:tc>
        <w:tc>
          <w:tcPr>
            <w:tcW w:w="0" w:type="auto"/>
          </w:tcPr>
          <w:p w:rsidR="001F6F37" w:rsidRDefault="001F6F37" w:rsidP="001F6F37">
            <w:pPr>
              <w:keepNext/>
              <w:keepLines/>
              <w:numPr>
                <w:ilvl w:val="0"/>
                <w:numId w:val="4"/>
              </w:numPr>
              <w:spacing w:beforeLines="25" w:afterLines="25"/>
              <w:jc w:val="center"/>
              <w:outlineLvl w:val="0"/>
              <w:rPr>
                <w:b/>
                <w:bCs/>
                <w:noProof/>
                <w:sz w:val="24"/>
                <w:szCs w:val="24"/>
                <w:lang w:eastAsia="ko-KR"/>
              </w:rPr>
            </w:pPr>
            <w:r>
              <w:rPr>
                <w:b/>
                <w:bCs/>
                <w:noProof/>
                <w:lang w:eastAsia="ko-KR"/>
              </w:rPr>
              <w:t>Associated names</w:t>
            </w:r>
          </w:p>
        </w:tc>
      </w:tr>
      <w:tr w:rsidR="001F6F37" w:rsidRPr="00B72792" w:rsidTr="00793968">
        <w:trPr>
          <w:jc w:val="center"/>
        </w:trPr>
        <w:tc>
          <w:tcPr>
            <w:tcW w:w="0" w:type="auto"/>
          </w:tcPr>
          <w:p w:rsidR="001F6F37" w:rsidRDefault="001F6F37" w:rsidP="001F6F37">
            <w:pPr>
              <w:keepNext/>
              <w:keepLines/>
              <w:numPr>
                <w:ilvl w:val="0"/>
                <w:numId w:val="4"/>
              </w:numPr>
              <w:spacing w:beforeLines="25" w:afterLines="25"/>
              <w:jc w:val="center"/>
              <w:outlineLvl w:val="0"/>
              <w:rPr>
                <w:b/>
                <w:bCs/>
                <w:noProof/>
                <w:sz w:val="24"/>
                <w:szCs w:val="24"/>
                <w:lang w:eastAsia="ko-KR"/>
              </w:rPr>
            </w:pPr>
            <w:r>
              <w:rPr>
                <w:noProof/>
                <w:lang w:eastAsia="ko-KR"/>
              </w:rPr>
              <w:t>0</w:t>
            </w:r>
          </w:p>
        </w:tc>
        <w:tc>
          <w:tcPr>
            <w:tcW w:w="0" w:type="auto"/>
          </w:tcPr>
          <w:p w:rsidR="001F6F37" w:rsidRDefault="001F6F37" w:rsidP="001F6F37">
            <w:pPr>
              <w:keepNext/>
              <w:keepLines/>
              <w:numPr>
                <w:ilvl w:val="0"/>
                <w:numId w:val="4"/>
              </w:numPr>
              <w:spacing w:beforeLines="25" w:afterLines="25"/>
              <w:jc w:val="left"/>
              <w:outlineLvl w:val="0"/>
              <w:rPr>
                <w:b/>
                <w:bCs/>
                <w:noProof/>
                <w:sz w:val="24"/>
                <w:szCs w:val="24"/>
                <w:lang w:eastAsia="ko-KR"/>
              </w:rPr>
            </w:pPr>
            <w:r>
              <w:rPr>
                <w:noProof/>
                <w:lang w:eastAsia="ko-KR"/>
              </w:rPr>
              <w:t>Intra_Planar</w:t>
            </w:r>
          </w:p>
        </w:tc>
      </w:tr>
      <w:tr w:rsidR="001F6F37" w:rsidRPr="00B72792" w:rsidTr="00793968">
        <w:trPr>
          <w:jc w:val="center"/>
        </w:trPr>
        <w:tc>
          <w:tcPr>
            <w:tcW w:w="0" w:type="auto"/>
          </w:tcPr>
          <w:p w:rsidR="001F6F37" w:rsidRDefault="001F6F37" w:rsidP="001F6F37">
            <w:pPr>
              <w:keepNext/>
              <w:keepLines/>
              <w:numPr>
                <w:ilvl w:val="0"/>
                <w:numId w:val="4"/>
              </w:numPr>
              <w:spacing w:beforeLines="25" w:afterLines="25"/>
              <w:jc w:val="center"/>
              <w:outlineLvl w:val="0"/>
              <w:rPr>
                <w:b/>
                <w:bCs/>
                <w:noProof/>
                <w:sz w:val="24"/>
                <w:szCs w:val="24"/>
                <w:lang w:eastAsia="ko-KR"/>
              </w:rPr>
            </w:pPr>
            <w:r>
              <w:rPr>
                <w:noProof/>
                <w:lang w:eastAsia="ko-KR"/>
              </w:rPr>
              <w:t>1</w:t>
            </w:r>
          </w:p>
        </w:tc>
        <w:tc>
          <w:tcPr>
            <w:tcW w:w="0" w:type="auto"/>
          </w:tcPr>
          <w:p w:rsidR="001F6F37" w:rsidRDefault="001F6F37" w:rsidP="001F6F37">
            <w:pPr>
              <w:keepNext/>
              <w:keepLines/>
              <w:numPr>
                <w:ilvl w:val="0"/>
                <w:numId w:val="4"/>
              </w:numPr>
              <w:spacing w:beforeLines="25" w:afterLines="25"/>
              <w:jc w:val="left"/>
              <w:outlineLvl w:val="0"/>
              <w:rPr>
                <w:b/>
                <w:bCs/>
                <w:noProof/>
                <w:sz w:val="24"/>
                <w:szCs w:val="24"/>
                <w:lang w:eastAsia="ko-KR"/>
              </w:rPr>
            </w:pPr>
            <w:r>
              <w:rPr>
                <w:noProof/>
                <w:lang w:eastAsia="ko-KR"/>
              </w:rPr>
              <w:t>Intra_DC</w:t>
            </w:r>
          </w:p>
        </w:tc>
      </w:tr>
      <w:tr w:rsidR="001F6F37" w:rsidRPr="00B72792" w:rsidTr="00793968">
        <w:trPr>
          <w:jc w:val="center"/>
        </w:trPr>
        <w:tc>
          <w:tcPr>
            <w:tcW w:w="0" w:type="auto"/>
          </w:tcPr>
          <w:p w:rsidR="001F6F37" w:rsidRDefault="001F6F37" w:rsidP="001F6F37">
            <w:pPr>
              <w:keepNext/>
              <w:keepLines/>
              <w:numPr>
                <w:ilvl w:val="0"/>
                <w:numId w:val="4"/>
              </w:numPr>
              <w:spacing w:beforeLines="25" w:afterLines="25"/>
              <w:jc w:val="center"/>
              <w:outlineLvl w:val="0"/>
              <w:rPr>
                <w:b/>
                <w:bCs/>
                <w:noProof/>
                <w:sz w:val="24"/>
                <w:szCs w:val="24"/>
                <w:lang w:eastAsia="ko-KR"/>
              </w:rPr>
            </w:pPr>
            <w:r>
              <w:rPr>
                <w:noProof/>
                <w:lang w:eastAsia="ko-KR"/>
              </w:rPr>
              <w:t>2..34</w:t>
            </w:r>
          </w:p>
        </w:tc>
        <w:tc>
          <w:tcPr>
            <w:tcW w:w="0" w:type="auto"/>
          </w:tcPr>
          <w:p w:rsidR="001F6F37" w:rsidRDefault="001F6F37" w:rsidP="001F6F37">
            <w:pPr>
              <w:keepNext/>
              <w:keepLines/>
              <w:numPr>
                <w:ilvl w:val="0"/>
                <w:numId w:val="4"/>
              </w:numPr>
              <w:spacing w:beforeLines="25" w:afterLines="25"/>
              <w:jc w:val="left"/>
              <w:outlineLvl w:val="0"/>
              <w:rPr>
                <w:b/>
                <w:bCs/>
                <w:noProof/>
                <w:sz w:val="24"/>
                <w:szCs w:val="24"/>
                <w:lang w:eastAsia="ko-KR"/>
              </w:rPr>
            </w:pPr>
            <w:r>
              <w:rPr>
                <w:noProof/>
                <w:lang w:eastAsia="ko-KR"/>
              </w:rPr>
              <w:t>Intra_Angular</w:t>
            </w:r>
          </w:p>
        </w:tc>
      </w:tr>
      <w:tr w:rsidR="001F6F37" w:rsidTr="00793968">
        <w:trPr>
          <w:jc w:val="center"/>
        </w:trPr>
        <w:tc>
          <w:tcPr>
            <w:tcW w:w="0" w:type="auto"/>
          </w:tcPr>
          <w:p w:rsidR="001F6F37" w:rsidRDefault="001F6F37" w:rsidP="001F6F37">
            <w:pPr>
              <w:keepNext/>
              <w:keepLines/>
              <w:numPr>
                <w:ilvl w:val="0"/>
                <w:numId w:val="4"/>
              </w:numPr>
              <w:spacing w:beforeLines="25" w:afterLines="25"/>
              <w:jc w:val="center"/>
              <w:outlineLvl w:val="0"/>
              <w:rPr>
                <w:b/>
                <w:bCs/>
                <w:noProof/>
                <w:sz w:val="24"/>
                <w:szCs w:val="24"/>
                <w:lang w:eastAsia="ko-KR"/>
              </w:rPr>
            </w:pPr>
            <w:r>
              <w:rPr>
                <w:noProof/>
                <w:lang w:eastAsia="ko-KR"/>
              </w:rPr>
              <w:t>(35...42)</w:t>
            </w:r>
          </w:p>
        </w:tc>
        <w:tc>
          <w:tcPr>
            <w:tcW w:w="0" w:type="auto"/>
          </w:tcPr>
          <w:p w:rsidR="001F6F37" w:rsidRDefault="001F6F37" w:rsidP="001F6F37">
            <w:pPr>
              <w:keepNext/>
              <w:keepLines/>
              <w:numPr>
                <w:ilvl w:val="0"/>
                <w:numId w:val="4"/>
              </w:numPr>
              <w:spacing w:beforeLines="25" w:afterLines="25"/>
              <w:jc w:val="left"/>
              <w:outlineLvl w:val="0"/>
              <w:rPr>
                <w:b/>
                <w:bCs/>
                <w:noProof/>
                <w:sz w:val="24"/>
                <w:szCs w:val="24"/>
                <w:lang w:eastAsia="ko-KR"/>
              </w:rPr>
            </w:pPr>
            <w:r>
              <w:rPr>
                <w:noProof/>
                <w:lang w:eastAsia="ko-KR"/>
              </w:rPr>
              <w:t>Intra_DepthPartition</w:t>
            </w:r>
            <w:r>
              <w:rPr>
                <w:noProof/>
                <w:lang w:eastAsia="ko-KR"/>
              </w:rPr>
              <w:br/>
              <w:t>(used only for depth)</w:t>
            </w:r>
          </w:p>
        </w:tc>
      </w:tr>
      <w:tr w:rsidR="001F6F37" w:rsidTr="00793968">
        <w:trPr>
          <w:jc w:val="center"/>
        </w:trPr>
        <w:tc>
          <w:tcPr>
            <w:tcW w:w="0" w:type="auto"/>
          </w:tcPr>
          <w:p w:rsidR="001F6F37" w:rsidRDefault="001F6F37" w:rsidP="001F6F37">
            <w:pPr>
              <w:keepNext/>
              <w:keepLines/>
              <w:numPr>
                <w:ilvl w:val="0"/>
                <w:numId w:val="4"/>
              </w:numPr>
              <w:spacing w:beforeLines="25" w:afterLines="25"/>
              <w:jc w:val="center"/>
              <w:outlineLvl w:val="0"/>
              <w:rPr>
                <w:b/>
                <w:bCs/>
                <w:noProof/>
                <w:sz w:val="24"/>
                <w:szCs w:val="24"/>
                <w:lang w:eastAsia="ko-KR"/>
              </w:rPr>
            </w:pPr>
            <w:r>
              <w:rPr>
                <w:noProof/>
                <w:lang w:eastAsia="ko-KR"/>
              </w:rPr>
              <w:t>Otherwise (43, 44)</w:t>
            </w:r>
          </w:p>
        </w:tc>
        <w:tc>
          <w:tcPr>
            <w:tcW w:w="0" w:type="auto"/>
          </w:tcPr>
          <w:p w:rsidR="001F6F37" w:rsidRDefault="001F6F37" w:rsidP="001F6F37">
            <w:pPr>
              <w:keepNext/>
              <w:keepLines/>
              <w:numPr>
                <w:ilvl w:val="0"/>
                <w:numId w:val="4"/>
              </w:numPr>
              <w:spacing w:beforeLines="25" w:afterLines="25"/>
              <w:jc w:val="left"/>
              <w:outlineLvl w:val="0"/>
              <w:rPr>
                <w:b/>
                <w:bCs/>
                <w:noProof/>
                <w:sz w:val="24"/>
                <w:szCs w:val="24"/>
                <w:lang w:eastAsia="ko-KR"/>
              </w:rPr>
            </w:pPr>
            <w:r>
              <w:rPr>
                <w:noProof/>
                <w:lang w:eastAsia="ko-KR"/>
              </w:rPr>
              <w:t>Intra_</w:t>
            </w:r>
            <w:del w:id="201" w:author="snowyun" w:date="2012-10-12T19:56:00Z">
              <w:r w:rsidDel="001C7BF9">
                <w:rPr>
                  <w:noProof/>
                  <w:lang w:eastAsia="ko-KR"/>
                </w:rPr>
                <w:delText>Chain</w:delText>
              </w:r>
            </w:del>
            <w:ins w:id="202" w:author="snowyun" w:date="2012-10-12T19:56:00Z">
              <w:r>
                <w:rPr>
                  <w:rFonts w:hint="eastAsia"/>
                  <w:noProof/>
                  <w:lang w:eastAsia="ko-KR"/>
                </w:rPr>
                <w:t>PSIP</w:t>
              </w:r>
            </w:ins>
            <w:r>
              <w:rPr>
                <w:noProof/>
                <w:lang w:eastAsia="ko-KR"/>
              </w:rPr>
              <w:br/>
              <w:t>(used only for depth)</w:t>
            </w:r>
          </w:p>
        </w:tc>
      </w:tr>
    </w:tbl>
    <w:p w:rsidR="001F6F37" w:rsidRDefault="001F6F37" w:rsidP="003D3D6A">
      <w:pPr>
        <w:rPr>
          <w:rFonts w:hint="eastAsia"/>
          <w:lang w:eastAsia="ko-KR"/>
        </w:rPr>
      </w:pPr>
    </w:p>
    <w:p w:rsidR="0095493D" w:rsidRDefault="0095493D" w:rsidP="003D3D6A">
      <w:pPr>
        <w:rPr>
          <w:rFonts w:hint="eastAsia"/>
          <w:lang w:eastAsia="ko-KR"/>
        </w:rPr>
      </w:pPr>
    </w:p>
    <w:p w:rsidR="0095493D" w:rsidRDefault="0095493D" w:rsidP="0095493D">
      <w:pPr>
        <w:pStyle w:val="3H4"/>
        <w:numPr>
          <w:ilvl w:val="0"/>
          <w:numId w:val="0"/>
        </w:numPr>
        <w:rPr>
          <w:lang w:eastAsia="ko-KR"/>
        </w:rPr>
      </w:pPr>
      <w:bookmarkStart w:id="203" w:name="_Ref332883372"/>
      <w:bookmarkStart w:id="204" w:name="_Toc333224214"/>
      <w:r>
        <w:rPr>
          <w:rFonts w:hint="eastAsia"/>
          <w:lang w:eastAsia="ko-KR"/>
        </w:rPr>
        <w:t xml:space="preserve">G.8.4.4.2.12. </w:t>
      </w:r>
      <w:r w:rsidRPr="00564388">
        <w:t xml:space="preserve">Specification of </w:t>
      </w:r>
      <w:proofErr w:type="spellStart"/>
      <w:r w:rsidRPr="00564388">
        <w:t>Intra_</w:t>
      </w:r>
      <w:del w:id="205" w:author="snowyun" w:date="2012-10-12T19:57:00Z">
        <w:r w:rsidDel="001C7BF9">
          <w:rPr>
            <w:rFonts w:hint="eastAsia"/>
            <w:lang w:eastAsia="ko-KR"/>
          </w:rPr>
          <w:delText>Chain</w:delText>
        </w:r>
        <w:r w:rsidRPr="00564388" w:rsidDel="001C7BF9">
          <w:delText xml:space="preserve"> </w:delText>
        </w:r>
      </w:del>
      <w:ins w:id="206" w:author="snowyun" w:date="2012-10-12T19:57:00Z">
        <w:r>
          <w:rPr>
            <w:rFonts w:hint="eastAsia"/>
            <w:lang w:eastAsia="ko-KR"/>
          </w:rPr>
          <w:t>PSIP</w:t>
        </w:r>
        <w:proofErr w:type="spellEnd"/>
        <w:r w:rsidRPr="00564388">
          <w:t xml:space="preserve"> </w:t>
        </w:r>
      </w:ins>
      <w:r w:rsidRPr="00564388">
        <w:t>(4</w:t>
      </w:r>
      <w:r>
        <w:rPr>
          <w:rFonts w:hint="eastAsia"/>
          <w:lang w:eastAsia="ko-KR"/>
        </w:rPr>
        <w:t>3</w:t>
      </w:r>
      <w:r w:rsidRPr="00564388">
        <w:t>, 4</w:t>
      </w:r>
      <w:r>
        <w:rPr>
          <w:rFonts w:hint="eastAsia"/>
          <w:lang w:eastAsia="ko-KR"/>
        </w:rPr>
        <w:t>4</w:t>
      </w:r>
      <w:r w:rsidRPr="00564388">
        <w:t>) prediction mode</w:t>
      </w:r>
      <w:bookmarkEnd w:id="203"/>
      <w:bookmarkEnd w:id="204"/>
    </w:p>
    <w:p w:rsidR="0095493D" w:rsidRPr="00564388" w:rsidRDefault="0095493D" w:rsidP="0095493D">
      <w:r w:rsidRPr="00564388">
        <w:t>Inputs to this process are:</w:t>
      </w:r>
    </w:p>
    <w:p w:rsidR="0095493D" w:rsidRPr="00564388" w:rsidRDefault="0095493D" w:rsidP="0095493D">
      <w:pPr>
        <w:tabs>
          <w:tab w:val="left" w:pos="284"/>
        </w:tabs>
        <w:ind w:left="284" w:hanging="284"/>
      </w:pPr>
      <w:r w:rsidRPr="00564388">
        <w:t>–</w:t>
      </w:r>
      <w:r w:rsidRPr="00564388">
        <w:tab/>
      </w:r>
      <w:proofErr w:type="gramStart"/>
      <w:r w:rsidRPr="00564388">
        <w:rPr>
          <w:lang w:eastAsia="ko-KR"/>
        </w:rPr>
        <w:t>neighbouring</w:t>
      </w:r>
      <w:proofErr w:type="gramEnd"/>
      <w:r w:rsidRPr="00564388">
        <w:rPr>
          <w:lang w:eastAsia="ko-KR"/>
        </w:rPr>
        <w:t xml:space="preserve"> samples p[ x, y ], with x, y = −1..2*nT−1</w:t>
      </w:r>
      <w:r w:rsidRPr="00564388">
        <w:t>,</w:t>
      </w:r>
    </w:p>
    <w:p w:rsidR="0095493D" w:rsidRPr="00564388" w:rsidRDefault="0095493D" w:rsidP="0095493D">
      <w:pPr>
        <w:tabs>
          <w:tab w:val="left" w:pos="284"/>
        </w:tabs>
        <w:ind w:left="284" w:hanging="284"/>
        <w:rPr>
          <w:lang w:eastAsia="ko-KR"/>
        </w:rPr>
      </w:pPr>
      <w:r w:rsidRPr="00564388">
        <w:t>–</w:t>
      </w:r>
      <w:r w:rsidRPr="00564388">
        <w:tab/>
      </w:r>
      <w:proofErr w:type="gramStart"/>
      <w:r w:rsidRPr="00564388">
        <w:t>a</w:t>
      </w:r>
      <w:proofErr w:type="gramEnd"/>
      <w:r w:rsidRPr="00564388">
        <w:t xml:space="preserve"> v</w:t>
      </w:r>
      <w:r w:rsidRPr="00564388">
        <w:rPr>
          <w:lang w:eastAsia="ko-KR"/>
        </w:rPr>
        <w:t xml:space="preserve">ariable </w:t>
      </w:r>
      <w:proofErr w:type="spellStart"/>
      <w:r w:rsidRPr="00564388">
        <w:rPr>
          <w:lang w:eastAsia="ko-KR"/>
        </w:rPr>
        <w:t>nT</w:t>
      </w:r>
      <w:proofErr w:type="spellEnd"/>
      <w:r w:rsidRPr="00564388">
        <w:rPr>
          <w:lang w:eastAsia="ko-KR"/>
        </w:rPr>
        <w:t xml:space="preserve"> specifying the transform size,</w:t>
      </w:r>
    </w:p>
    <w:p w:rsidR="0095493D" w:rsidRPr="00564388" w:rsidRDefault="0095493D" w:rsidP="0095493D">
      <w:pPr>
        <w:tabs>
          <w:tab w:val="left" w:pos="284"/>
        </w:tabs>
        <w:ind w:left="284" w:hanging="284"/>
      </w:pPr>
      <w:r w:rsidRPr="00564388">
        <w:t>Output of this process is:</w:t>
      </w:r>
    </w:p>
    <w:p w:rsidR="0095493D" w:rsidRPr="00564388" w:rsidRDefault="0095493D" w:rsidP="0095493D">
      <w:pPr>
        <w:tabs>
          <w:tab w:val="left" w:pos="284"/>
        </w:tabs>
        <w:ind w:left="284" w:hanging="284"/>
        <w:rPr>
          <w:lang w:eastAsia="ko-KR"/>
        </w:rPr>
      </w:pPr>
      <w:r w:rsidRPr="00564388">
        <w:t>–</w:t>
      </w:r>
      <w:r w:rsidRPr="00564388">
        <w:tab/>
      </w:r>
      <w:r w:rsidRPr="00564388">
        <w:rPr>
          <w:lang w:eastAsia="ko-KR"/>
        </w:rPr>
        <w:t xml:space="preserve">predicted samples </w:t>
      </w:r>
      <w:proofErr w:type="spellStart"/>
      <w:r w:rsidRPr="00564388">
        <w:rPr>
          <w:lang w:eastAsia="ko-KR"/>
        </w:rPr>
        <w:t>predSamples</w:t>
      </w:r>
      <w:proofErr w:type="spellEnd"/>
      <w:proofErr w:type="gramStart"/>
      <w:r w:rsidRPr="00564388">
        <w:rPr>
          <w:lang w:eastAsia="ko-KR"/>
        </w:rPr>
        <w:t>[ x</w:t>
      </w:r>
      <w:proofErr w:type="gramEnd"/>
      <w:r w:rsidRPr="00564388">
        <w:rPr>
          <w:lang w:eastAsia="ko-KR"/>
        </w:rPr>
        <w:t>, y ], with x, y =</w:t>
      </w:r>
      <w:r>
        <w:rPr>
          <w:rFonts w:hint="eastAsia"/>
          <w:lang w:eastAsia="ko-KR"/>
        </w:rPr>
        <w:t xml:space="preserve"> </w:t>
      </w:r>
      <w:del w:id="207" w:author="snowyun" w:date="2012-10-12T19:57:00Z">
        <w:r w:rsidRPr="00564388" w:rsidDel="0056757E">
          <w:rPr>
            <w:lang w:eastAsia="ko-KR"/>
          </w:rPr>
          <w:delText>0</w:delText>
        </w:r>
      </w:del>
      <w:ins w:id="208" w:author="snowyun" w:date="2012-10-12T19:57:00Z">
        <w:r>
          <w:rPr>
            <w:rFonts w:hint="eastAsia"/>
            <w:lang w:eastAsia="ko-KR"/>
          </w:rPr>
          <w:t>-1</w:t>
        </w:r>
      </w:ins>
      <w:r w:rsidRPr="00564388">
        <w:rPr>
          <w:lang w:eastAsia="ko-KR"/>
        </w:rPr>
        <w:t>..nT−1.</w:t>
      </w:r>
    </w:p>
    <w:p w:rsidR="0095493D" w:rsidRDefault="0095493D" w:rsidP="0095493D">
      <w:pPr>
        <w:rPr>
          <w:ins w:id="209" w:author="snowyun" w:date="2012-10-12T19:57:00Z"/>
          <w:lang w:eastAsia="ko-KR"/>
        </w:rPr>
      </w:pPr>
      <w:r w:rsidRPr="00564388">
        <w:rPr>
          <w:lang w:eastAsia="ko-KR"/>
        </w:rPr>
        <w:t xml:space="preserve">This intra prediction mode is invoked when </w:t>
      </w:r>
      <w:proofErr w:type="spellStart"/>
      <w:r w:rsidRPr="00564388">
        <w:rPr>
          <w:lang w:eastAsia="ko-KR"/>
        </w:rPr>
        <w:t>intraPredMode</w:t>
      </w:r>
      <w:proofErr w:type="spellEnd"/>
      <w:r w:rsidRPr="00564388">
        <w:rPr>
          <w:lang w:eastAsia="ko-KR"/>
        </w:rPr>
        <w:t xml:space="preserve"> is equal to 4</w:t>
      </w:r>
      <w:r>
        <w:rPr>
          <w:rFonts w:hint="eastAsia"/>
          <w:lang w:eastAsia="ko-KR"/>
        </w:rPr>
        <w:t>3</w:t>
      </w:r>
      <w:r w:rsidRPr="00564388">
        <w:rPr>
          <w:lang w:eastAsia="ko-KR"/>
        </w:rPr>
        <w:t xml:space="preserve"> or 4</w:t>
      </w:r>
      <w:r>
        <w:rPr>
          <w:rFonts w:hint="eastAsia"/>
          <w:lang w:eastAsia="ko-KR"/>
        </w:rPr>
        <w:t>4</w:t>
      </w:r>
      <w:r w:rsidRPr="00564388">
        <w:rPr>
          <w:lang w:eastAsia="ko-KR"/>
        </w:rPr>
        <w:t>.</w:t>
      </w:r>
    </w:p>
    <w:p w:rsidR="0095493D" w:rsidRDefault="0095493D" w:rsidP="0095493D">
      <w:pPr>
        <w:rPr>
          <w:ins w:id="210" w:author="snowyun" w:date="2012-10-12T19:57:00Z"/>
          <w:lang w:eastAsia="ko-KR"/>
        </w:rPr>
      </w:pPr>
      <w:ins w:id="211" w:author="snowyun" w:date="2012-10-12T19:57:00Z">
        <w:r>
          <w:rPr>
            <w:rFonts w:hint="eastAsia"/>
            <w:lang w:eastAsia="ko-KR"/>
          </w:rPr>
          <w:t xml:space="preserve">The value of representative value </w:t>
        </w:r>
        <w:proofErr w:type="spellStart"/>
        <w:r>
          <w:rPr>
            <w:rFonts w:hint="eastAsia"/>
            <w:lang w:eastAsia="ko-KR"/>
          </w:rPr>
          <w:t>RepVal</w:t>
        </w:r>
        <w:proofErr w:type="spellEnd"/>
        <w:r>
          <w:rPr>
            <w:rFonts w:hint="eastAsia"/>
            <w:lang w:eastAsia="ko-KR"/>
          </w:rPr>
          <w:t>[</w:t>
        </w:r>
        <w:proofErr w:type="spellStart"/>
        <w:r>
          <w:rPr>
            <w:rFonts w:hint="eastAsia"/>
            <w:lang w:eastAsia="ko-KR"/>
          </w:rPr>
          <w:t>i</w:t>
        </w:r>
        <w:proofErr w:type="spellEnd"/>
        <w:r>
          <w:rPr>
            <w:rFonts w:hint="eastAsia"/>
            <w:lang w:eastAsia="ko-KR"/>
          </w:rPr>
          <w:t xml:space="preserve">], with </w:t>
        </w:r>
        <w:proofErr w:type="spellStart"/>
        <w:r>
          <w:rPr>
            <w:rFonts w:hint="eastAsia"/>
            <w:lang w:eastAsia="ko-KR"/>
          </w:rPr>
          <w:t>i</w:t>
        </w:r>
        <w:proofErr w:type="spellEnd"/>
        <w:r>
          <w:rPr>
            <w:rFonts w:hint="eastAsia"/>
            <w:lang w:eastAsia="ko-KR"/>
          </w:rPr>
          <w:t>=0</w:t>
        </w:r>
        <w:proofErr w:type="gramStart"/>
        <w:r>
          <w:rPr>
            <w:rFonts w:hint="eastAsia"/>
            <w:lang w:eastAsia="ko-KR"/>
          </w:rPr>
          <w:t>,1</w:t>
        </w:r>
        <w:proofErr w:type="gramEnd"/>
        <w:r>
          <w:rPr>
            <w:rFonts w:hint="eastAsia"/>
            <w:lang w:eastAsia="ko-KR"/>
          </w:rPr>
          <w:t xml:space="preserve"> are derived as per the following ordered steps:</w:t>
        </w:r>
      </w:ins>
    </w:p>
    <w:p w:rsidR="0095493D" w:rsidRPr="00692F35" w:rsidRDefault="0095493D" w:rsidP="0095493D">
      <w:pPr>
        <w:pStyle w:val="a5"/>
        <w:numPr>
          <w:ilvl w:val="0"/>
          <w:numId w:val="8"/>
        </w:numPr>
        <w:rPr>
          <w:ins w:id="212" w:author="snowyun" w:date="2012-10-12T19:57:00Z"/>
          <w:lang w:eastAsia="ko-KR"/>
        </w:rPr>
      </w:pPr>
      <w:ins w:id="213" w:author="snowyun" w:date="2012-10-12T19:57:00Z">
        <w:r>
          <w:rPr>
            <w:rFonts w:hint="eastAsia"/>
            <w:lang w:eastAsia="ko-KR"/>
          </w:rPr>
          <w:lastRenderedPageBreak/>
          <w:t xml:space="preserve">Let </w:t>
        </w:r>
        <w:r w:rsidRPr="00C74330">
          <w:rPr>
            <w:rFonts w:eastAsia="맑은 고딕" w:hint="eastAsia"/>
            <w:lang w:eastAsia="ko-KR"/>
          </w:rPr>
          <w:t xml:space="preserve">P = { </w:t>
        </w:r>
        <w:r w:rsidRPr="00C74330">
          <w:rPr>
            <w:rFonts w:ascii="TimesNewRoman" w:hAnsi="TimesNewRoman" w:cs="TimesNewRoman"/>
            <w:lang w:eastAsia="ko-KR"/>
          </w:rPr>
          <w:t xml:space="preserve">p[ </w:t>
        </w:r>
        <w:r w:rsidRPr="00C74330">
          <w:rPr>
            <w:rFonts w:ascii="TimesNewRoman" w:eastAsia="맑은 고딕" w:hAnsi="TimesNewRoman" w:cs="TimesNewRoman" w:hint="eastAsia"/>
            <w:lang w:eastAsia="ko-KR"/>
          </w:rPr>
          <w:t>x</w:t>
        </w:r>
        <w:r w:rsidRPr="00C74330">
          <w:rPr>
            <w:rFonts w:ascii="TimesNewRoman" w:hAnsi="TimesNewRoman" w:cs="TimesNewRoman"/>
            <w:lang w:eastAsia="ko-KR"/>
          </w:rPr>
          <w:t>, −1 ]</w:t>
        </w:r>
        <w:r w:rsidRPr="00C74330">
          <w:rPr>
            <w:rFonts w:ascii="TimesNewRoman" w:eastAsia="맑은 고딕" w:hAnsi="TimesNewRoman" w:cs="TimesNewRoman" w:hint="eastAsia"/>
            <w:lang w:eastAsia="ko-KR"/>
          </w:rPr>
          <w:t>,</w:t>
        </w:r>
        <w:r w:rsidRPr="00C74330">
          <w:rPr>
            <w:rFonts w:ascii="TimesNewRoman" w:hAnsi="TimesNewRoman" w:cs="TimesNewRoman"/>
            <w:lang w:eastAsia="ko-KR"/>
          </w:rPr>
          <w:t xml:space="preserve"> </w:t>
        </w:r>
        <w:r w:rsidRPr="00C74330">
          <w:rPr>
            <w:rFonts w:ascii="TimesNewRoman" w:eastAsia="맑은 고딕" w:hAnsi="TimesNewRoman" w:cs="TimesNewRoman" w:hint="eastAsia"/>
            <w:lang w:eastAsia="ko-KR"/>
          </w:rPr>
          <w:t>with x=0..</w:t>
        </w:r>
        <w:r>
          <w:rPr>
            <w:rFonts w:ascii="TimesNewRoman" w:eastAsia="맑은 고딕" w:hAnsi="TimesNewRoman" w:cs="TimesNewRoman" w:hint="eastAsia"/>
            <w:lang w:eastAsia="ko-KR"/>
          </w:rPr>
          <w:t>nT-1</w:t>
        </w:r>
        <w:r w:rsidRPr="00C74330">
          <w:rPr>
            <w:rFonts w:ascii="TimesNewRoman" w:eastAsia="맑은 고딕" w:hAnsi="TimesNewRoman" w:cs="TimesNewRoman" w:hint="eastAsia"/>
            <w:lang w:eastAsia="ko-KR"/>
          </w:rPr>
          <w:t xml:space="preserve">, </w:t>
        </w:r>
        <w:r w:rsidRPr="00C74330">
          <w:rPr>
            <w:rFonts w:ascii="TimesNewRoman" w:hAnsi="TimesNewRoman" w:cs="TimesNewRoman"/>
            <w:lang w:eastAsia="ko-KR"/>
          </w:rPr>
          <w:t xml:space="preserve">p[ −1, </w:t>
        </w:r>
        <w:r w:rsidRPr="00C74330">
          <w:rPr>
            <w:rFonts w:ascii="TimesNewRoman" w:eastAsia="맑은 고딕" w:hAnsi="TimesNewRoman" w:cs="TimesNewRoman" w:hint="eastAsia"/>
            <w:lang w:eastAsia="ko-KR"/>
          </w:rPr>
          <w:t>y</w:t>
        </w:r>
        <w:r w:rsidRPr="00C74330">
          <w:rPr>
            <w:rFonts w:ascii="TimesNewRoman" w:hAnsi="TimesNewRoman" w:cs="TimesNewRoman"/>
            <w:lang w:eastAsia="ko-KR"/>
          </w:rPr>
          <w:t xml:space="preserve"> ]</w:t>
        </w:r>
        <w:r w:rsidRPr="00C74330">
          <w:rPr>
            <w:rFonts w:ascii="TimesNewRoman" w:eastAsia="맑은 고딕" w:hAnsi="TimesNewRoman" w:cs="TimesNewRoman" w:hint="eastAsia"/>
            <w:lang w:eastAsia="ko-KR"/>
          </w:rPr>
          <w:t>,</w:t>
        </w:r>
        <w:r w:rsidRPr="00C74330">
          <w:rPr>
            <w:rFonts w:ascii="TimesNewRoman" w:hAnsi="TimesNewRoman" w:cs="TimesNewRoman"/>
            <w:lang w:eastAsia="ko-KR"/>
          </w:rPr>
          <w:t xml:space="preserve"> </w:t>
        </w:r>
        <w:r w:rsidRPr="00C74330">
          <w:rPr>
            <w:rFonts w:ascii="TimesNewRoman" w:eastAsia="맑은 고딕" w:hAnsi="TimesNewRoman" w:cs="TimesNewRoman" w:hint="eastAsia"/>
            <w:lang w:eastAsia="ko-KR"/>
          </w:rPr>
          <w:t>with y=0..</w:t>
        </w:r>
        <w:r>
          <w:rPr>
            <w:rFonts w:ascii="TimesNewRoman" w:eastAsia="맑은 고딕" w:hAnsi="TimesNewRoman" w:cs="TimesNewRoman" w:hint="eastAsia"/>
            <w:lang w:eastAsia="ko-KR"/>
          </w:rPr>
          <w:t>nT-1</w:t>
        </w:r>
        <w:r w:rsidRPr="00C74330">
          <w:rPr>
            <w:rFonts w:ascii="TimesNewRoman" w:eastAsia="맑은 고딕" w:hAnsi="TimesNewRoman" w:cs="TimesNewRoman" w:hint="eastAsia"/>
            <w:lang w:eastAsia="ko-KR"/>
          </w:rPr>
          <w:t xml:space="preserve"> }</w:t>
        </w:r>
      </w:ins>
    </w:p>
    <w:p w:rsidR="0095493D" w:rsidRPr="00C74330" w:rsidRDefault="0095493D" w:rsidP="0095493D">
      <w:pPr>
        <w:numPr>
          <w:ilvl w:val="0"/>
          <w:numId w:val="8"/>
        </w:numPr>
        <w:tabs>
          <w:tab w:val="clear" w:pos="794"/>
          <w:tab w:val="left" w:pos="300"/>
        </w:tabs>
        <w:rPr>
          <w:ins w:id="214" w:author="snowyun" w:date="2012-10-12T19:57:00Z"/>
          <w:rFonts w:eastAsia="Times New Roman"/>
        </w:rPr>
      </w:pPr>
      <w:ins w:id="215" w:author="snowyun" w:date="2012-10-12T19:57:00Z">
        <w:r w:rsidRPr="00C74330">
          <w:rPr>
            <w:rFonts w:eastAsia="맑은 고딕" w:hint="eastAsia"/>
            <w:lang w:eastAsia="ko-KR"/>
          </w:rPr>
          <w:t xml:space="preserve">Let </w:t>
        </w:r>
        <w:proofErr w:type="spellStart"/>
        <w:r w:rsidRPr="00C74330">
          <w:rPr>
            <w:rFonts w:eastAsia="맑은 고딕" w:hint="eastAsia"/>
            <w:lang w:eastAsia="ko-KR"/>
          </w:rPr>
          <w:t>Th</w:t>
        </w:r>
        <w:proofErr w:type="spellEnd"/>
        <w:r w:rsidRPr="00C74330">
          <w:rPr>
            <w:rFonts w:eastAsia="맑은 고딕" w:hint="eastAsia"/>
            <w:lang w:eastAsia="ko-KR"/>
          </w:rPr>
          <w:t xml:space="preserve"> = ( Min(P) + Max(P) ) &gt;&gt; 1</w:t>
        </w:r>
      </w:ins>
    </w:p>
    <w:p w:rsidR="0095493D" w:rsidRPr="00C74330" w:rsidRDefault="0095493D" w:rsidP="0095493D">
      <w:pPr>
        <w:numPr>
          <w:ilvl w:val="0"/>
          <w:numId w:val="8"/>
        </w:numPr>
        <w:tabs>
          <w:tab w:val="clear" w:pos="794"/>
          <w:tab w:val="left" w:pos="300"/>
        </w:tabs>
        <w:rPr>
          <w:ins w:id="216" w:author="snowyun" w:date="2012-10-12T19:57:00Z"/>
          <w:rFonts w:eastAsia="Times New Roman"/>
        </w:rPr>
      </w:pPr>
      <w:ins w:id="217" w:author="snowyun" w:date="2012-10-12T19:57:00Z">
        <w:r w:rsidRPr="00C74330">
          <w:rPr>
            <w:rFonts w:eastAsia="맑은 고딕" w:hint="eastAsia"/>
            <w:lang w:eastAsia="ko-KR"/>
          </w:rPr>
          <w:t xml:space="preserve">Segment P into two group: P0, P1, where P0 = { x | x in P and x &lt;= </w:t>
        </w:r>
        <w:proofErr w:type="spellStart"/>
        <w:r w:rsidRPr="00C74330">
          <w:rPr>
            <w:rFonts w:eastAsia="맑은 고딕" w:hint="eastAsia"/>
            <w:lang w:eastAsia="ko-KR"/>
          </w:rPr>
          <w:t>Th</w:t>
        </w:r>
        <w:proofErr w:type="spellEnd"/>
        <w:r w:rsidRPr="00C74330">
          <w:rPr>
            <w:rFonts w:eastAsia="맑은 고딕" w:hint="eastAsia"/>
            <w:lang w:eastAsia="ko-KR"/>
          </w:rPr>
          <w:t xml:space="preserve">}, P1 = { y | y in P and y &gt; </w:t>
        </w:r>
        <w:proofErr w:type="spellStart"/>
        <w:r w:rsidRPr="00C74330">
          <w:rPr>
            <w:rFonts w:eastAsia="맑은 고딕" w:hint="eastAsia"/>
            <w:lang w:eastAsia="ko-KR"/>
          </w:rPr>
          <w:t>Th</w:t>
        </w:r>
        <w:proofErr w:type="spellEnd"/>
        <w:r w:rsidRPr="00C74330">
          <w:rPr>
            <w:rFonts w:eastAsia="맑은 고딕" w:hint="eastAsia"/>
            <w:lang w:eastAsia="ko-KR"/>
          </w:rPr>
          <w:t xml:space="preserve"> }</w:t>
        </w:r>
      </w:ins>
    </w:p>
    <w:p w:rsidR="0095493D" w:rsidRPr="0082742D" w:rsidRDefault="0095493D" w:rsidP="0095493D">
      <w:pPr>
        <w:numPr>
          <w:ilvl w:val="0"/>
          <w:numId w:val="8"/>
        </w:numPr>
        <w:tabs>
          <w:tab w:val="clear" w:pos="794"/>
          <w:tab w:val="left" w:pos="300"/>
        </w:tabs>
        <w:rPr>
          <w:ins w:id="218" w:author="snowyun" w:date="2012-10-12T19:57:00Z"/>
          <w:rFonts w:eastAsia="Times New Roman"/>
        </w:rPr>
      </w:pPr>
      <w:ins w:id="219" w:author="snowyun" w:date="2012-10-12T19:57:00Z">
        <w:r>
          <w:rPr>
            <w:rFonts w:eastAsia="맑은 고딕" w:hint="eastAsia"/>
            <w:lang w:eastAsia="ko-KR"/>
          </w:rPr>
          <w:t>If P0</w:t>
        </w:r>
        <w:proofErr w:type="gramStart"/>
        <w:r>
          <w:rPr>
            <w:rFonts w:eastAsia="맑은 고딕" w:hint="eastAsia"/>
            <w:lang w:eastAsia="ko-KR"/>
          </w:rPr>
          <w:t>={</w:t>
        </w:r>
        <w:proofErr w:type="gramEnd"/>
        <w:r>
          <w:rPr>
            <w:rFonts w:eastAsia="맑은 고딕" w:hint="eastAsia"/>
            <w:lang w:eastAsia="ko-KR"/>
          </w:rPr>
          <w:t xml:space="preserve">}, then Set </w:t>
        </w:r>
        <w:proofErr w:type="spellStart"/>
        <w:r>
          <w:rPr>
            <w:rFonts w:eastAsia="맑은 고딕" w:hint="eastAsia"/>
            <w:lang w:eastAsia="ko-KR"/>
          </w:rPr>
          <w:t>RepVal</w:t>
        </w:r>
        <w:proofErr w:type="spellEnd"/>
        <w:r>
          <w:rPr>
            <w:rFonts w:eastAsia="맑은 고딕" w:hint="eastAsia"/>
            <w:lang w:eastAsia="ko-KR"/>
          </w:rPr>
          <w:t>[0] = Min(P). Otherwise, s</w:t>
        </w:r>
        <w:r w:rsidRPr="00C74330">
          <w:rPr>
            <w:rFonts w:eastAsia="맑은 고딕" w:hint="eastAsia"/>
            <w:lang w:eastAsia="ko-KR"/>
          </w:rPr>
          <w:t xml:space="preserve">et </w:t>
        </w:r>
        <w:proofErr w:type="spellStart"/>
        <w:r w:rsidRPr="00C74330">
          <w:rPr>
            <w:rFonts w:eastAsia="맑은 고딕" w:hint="eastAsia"/>
            <w:lang w:eastAsia="ko-KR"/>
          </w:rPr>
          <w:t>RepVal</w:t>
        </w:r>
        <w:proofErr w:type="spellEnd"/>
        <w:r>
          <w:rPr>
            <w:rFonts w:eastAsia="맑은 고딕" w:hint="eastAsia"/>
            <w:lang w:eastAsia="ko-KR"/>
          </w:rPr>
          <w:t>[</w:t>
        </w:r>
        <w:r w:rsidRPr="00C74330">
          <w:rPr>
            <w:rFonts w:eastAsia="맑은 고딕" w:hint="eastAsia"/>
            <w:lang w:eastAsia="ko-KR"/>
          </w:rPr>
          <w:t>0] = Average(P0)</w:t>
        </w:r>
      </w:ins>
    </w:p>
    <w:p w:rsidR="0095493D" w:rsidRPr="00C74330" w:rsidRDefault="0095493D" w:rsidP="0095493D">
      <w:pPr>
        <w:numPr>
          <w:ilvl w:val="0"/>
          <w:numId w:val="8"/>
        </w:numPr>
        <w:tabs>
          <w:tab w:val="clear" w:pos="794"/>
          <w:tab w:val="left" w:pos="300"/>
        </w:tabs>
        <w:rPr>
          <w:ins w:id="220" w:author="snowyun" w:date="2012-10-12T19:57:00Z"/>
          <w:rFonts w:eastAsia="Times New Roman"/>
        </w:rPr>
      </w:pPr>
      <w:ins w:id="221" w:author="snowyun" w:date="2012-10-12T19:57:00Z">
        <w:r>
          <w:rPr>
            <w:rFonts w:eastAsia="맑은 고딕" w:hint="eastAsia"/>
            <w:lang w:eastAsia="ko-KR"/>
          </w:rPr>
          <w:t>If P1</w:t>
        </w:r>
        <w:proofErr w:type="gramStart"/>
        <w:r>
          <w:rPr>
            <w:rFonts w:eastAsia="맑은 고딕" w:hint="eastAsia"/>
            <w:lang w:eastAsia="ko-KR"/>
          </w:rPr>
          <w:t>={</w:t>
        </w:r>
        <w:proofErr w:type="gramEnd"/>
        <w:r>
          <w:rPr>
            <w:rFonts w:eastAsia="맑은 고딕" w:hint="eastAsia"/>
            <w:lang w:eastAsia="ko-KR"/>
          </w:rPr>
          <w:t xml:space="preserve">}, then </w:t>
        </w:r>
        <w:proofErr w:type="spellStart"/>
        <w:r>
          <w:rPr>
            <w:rFonts w:eastAsia="맑은 고딕" w:hint="eastAsia"/>
            <w:lang w:eastAsia="ko-KR"/>
          </w:rPr>
          <w:t>setRepVal</w:t>
        </w:r>
        <w:proofErr w:type="spellEnd"/>
        <w:r>
          <w:rPr>
            <w:rFonts w:eastAsia="맑은 고딕" w:hint="eastAsia"/>
            <w:lang w:eastAsia="ko-KR"/>
          </w:rPr>
          <w:t>[1] = Max(P). Otherwise, set</w:t>
        </w:r>
        <w:r w:rsidRPr="00C74330">
          <w:rPr>
            <w:rFonts w:eastAsia="맑은 고딕" w:hint="eastAsia"/>
            <w:lang w:eastAsia="ko-KR"/>
          </w:rPr>
          <w:t xml:space="preserve"> </w:t>
        </w:r>
        <w:proofErr w:type="spellStart"/>
        <w:r>
          <w:rPr>
            <w:rFonts w:eastAsia="맑은 고딕" w:hint="eastAsia"/>
            <w:lang w:eastAsia="ko-KR"/>
          </w:rPr>
          <w:t>RepVal</w:t>
        </w:r>
        <w:proofErr w:type="spellEnd"/>
        <w:r w:rsidRPr="00C74330">
          <w:rPr>
            <w:rFonts w:eastAsia="맑은 고딕" w:hint="eastAsia"/>
            <w:lang w:eastAsia="ko-KR"/>
          </w:rPr>
          <w:t>[1] = Average(P1</w:t>
        </w:r>
        <w:r w:rsidRPr="00C74330">
          <w:rPr>
            <w:rFonts w:eastAsia="맑은 고딕"/>
            <w:lang w:eastAsia="ko-KR"/>
          </w:rPr>
          <w:t>)</w:t>
        </w:r>
      </w:ins>
    </w:p>
    <w:p w:rsidR="0095493D" w:rsidRPr="00C74330" w:rsidRDefault="0095493D" w:rsidP="0095493D">
      <w:pPr>
        <w:numPr>
          <w:ilvl w:val="0"/>
          <w:numId w:val="8"/>
        </w:numPr>
        <w:tabs>
          <w:tab w:val="clear" w:pos="794"/>
          <w:tab w:val="left" w:pos="300"/>
        </w:tabs>
        <w:rPr>
          <w:ins w:id="222" w:author="snowyun" w:date="2012-10-12T19:57:00Z"/>
          <w:rFonts w:eastAsia="Times New Roman"/>
        </w:rPr>
      </w:pPr>
      <w:ins w:id="223" w:author="snowyun" w:date="2012-10-12T19:57:00Z">
        <w:r w:rsidRPr="00C74330">
          <w:rPr>
            <w:rFonts w:eastAsia="맑은 고딕" w:hint="eastAsia"/>
            <w:lang w:eastAsia="ko-KR"/>
          </w:rPr>
          <w:t xml:space="preserve">Reset </w:t>
        </w:r>
        <w:proofErr w:type="spellStart"/>
        <w:r w:rsidRPr="00C74330">
          <w:rPr>
            <w:rFonts w:eastAsia="맑은 고딕" w:hint="eastAsia"/>
            <w:lang w:eastAsia="ko-KR"/>
          </w:rPr>
          <w:t>Th</w:t>
        </w:r>
        <w:proofErr w:type="spellEnd"/>
        <w:r w:rsidRPr="00C74330">
          <w:rPr>
            <w:rFonts w:eastAsia="맑은 고딕" w:hint="eastAsia"/>
            <w:lang w:eastAsia="ko-KR"/>
          </w:rPr>
          <w:t xml:space="preserve"> = ( </w:t>
        </w:r>
        <w:proofErr w:type="spellStart"/>
        <w:r>
          <w:rPr>
            <w:rFonts w:eastAsia="맑은 고딕" w:hint="eastAsia"/>
            <w:lang w:eastAsia="ko-KR"/>
          </w:rPr>
          <w:t>RepVal</w:t>
        </w:r>
        <w:proofErr w:type="spellEnd"/>
        <w:r>
          <w:rPr>
            <w:rFonts w:eastAsia="맑은 고딕" w:hint="eastAsia"/>
            <w:lang w:eastAsia="ko-KR"/>
          </w:rPr>
          <w:t>[0]</w:t>
        </w:r>
        <w:r w:rsidRPr="00C74330">
          <w:rPr>
            <w:rFonts w:eastAsia="맑은 고딕" w:hint="eastAsia"/>
            <w:lang w:eastAsia="ko-KR"/>
          </w:rPr>
          <w:t xml:space="preserve"> + </w:t>
        </w:r>
        <w:proofErr w:type="spellStart"/>
        <w:r>
          <w:rPr>
            <w:rFonts w:eastAsia="맑은 고딕" w:hint="eastAsia"/>
            <w:lang w:eastAsia="ko-KR"/>
          </w:rPr>
          <w:t>RepVal</w:t>
        </w:r>
        <w:proofErr w:type="spellEnd"/>
        <w:r>
          <w:rPr>
            <w:rFonts w:eastAsia="맑은 고딕" w:hint="eastAsia"/>
            <w:lang w:eastAsia="ko-KR"/>
          </w:rPr>
          <w:t xml:space="preserve">[1] </w:t>
        </w:r>
        <w:r w:rsidRPr="00C74330">
          <w:rPr>
            <w:rFonts w:eastAsia="맑은 고딕" w:hint="eastAsia"/>
            <w:lang w:eastAsia="ko-KR"/>
          </w:rPr>
          <w:t>) &gt;&gt; 1</w:t>
        </w:r>
      </w:ins>
    </w:p>
    <w:p w:rsidR="0095493D" w:rsidRPr="00564388" w:rsidRDefault="0095493D" w:rsidP="0095493D">
      <w:pPr>
        <w:rPr>
          <w:lang w:eastAsia="ko-KR"/>
        </w:rPr>
      </w:pPr>
    </w:p>
    <w:p w:rsidR="0095493D" w:rsidRDefault="0095493D" w:rsidP="0095493D">
      <w:pPr>
        <w:rPr>
          <w:ins w:id="224" w:author="snowyun" w:date="2012-10-12T19:58:00Z"/>
          <w:lang w:eastAsia="ko-KR"/>
        </w:rPr>
      </w:pPr>
      <w:r w:rsidRPr="00564388">
        <w:rPr>
          <w:lang w:eastAsia="ko-KR"/>
        </w:rPr>
        <w:t xml:space="preserve">The values of the prediction samples </w:t>
      </w:r>
      <w:proofErr w:type="spellStart"/>
      <w:r w:rsidRPr="00564388">
        <w:rPr>
          <w:lang w:eastAsia="ko-KR"/>
        </w:rPr>
        <w:t>predSamples</w:t>
      </w:r>
      <w:proofErr w:type="spellEnd"/>
      <w:proofErr w:type="gramStart"/>
      <w:r w:rsidRPr="00564388">
        <w:rPr>
          <w:lang w:eastAsia="ko-KR"/>
        </w:rPr>
        <w:t>[ x</w:t>
      </w:r>
      <w:proofErr w:type="gramEnd"/>
      <w:r w:rsidRPr="00564388">
        <w:rPr>
          <w:lang w:eastAsia="ko-KR"/>
        </w:rPr>
        <w:t>, y ], with x, y = </w:t>
      </w:r>
      <w:del w:id="225" w:author="snowyun" w:date="2012-10-12T19:58:00Z">
        <w:r w:rsidRPr="00564388" w:rsidDel="007F7B76">
          <w:rPr>
            <w:lang w:eastAsia="ko-KR"/>
          </w:rPr>
          <w:delText>0</w:delText>
        </w:r>
      </w:del>
      <w:ins w:id="226" w:author="snowyun" w:date="2012-10-12T19:58:00Z">
        <w:r>
          <w:rPr>
            <w:rFonts w:hint="eastAsia"/>
            <w:lang w:eastAsia="ko-KR"/>
          </w:rPr>
          <w:t>-1</w:t>
        </w:r>
      </w:ins>
      <w:r w:rsidRPr="00564388">
        <w:rPr>
          <w:lang w:eastAsia="ko-KR"/>
        </w:rPr>
        <w:t xml:space="preserve">..nT−1, are derived as </w:t>
      </w:r>
      <w:r>
        <w:rPr>
          <w:rFonts w:hint="eastAsia"/>
          <w:lang w:eastAsia="ko-KR"/>
        </w:rPr>
        <w:t xml:space="preserve">per </w:t>
      </w:r>
      <w:r w:rsidRPr="00564388">
        <w:rPr>
          <w:lang w:eastAsia="ko-KR"/>
        </w:rPr>
        <w:t>the following ordered steps:</w:t>
      </w:r>
    </w:p>
    <w:p w:rsidR="0095493D" w:rsidRDefault="0095493D" w:rsidP="0095493D">
      <w:pPr>
        <w:pStyle w:val="a5"/>
        <w:numPr>
          <w:ilvl w:val="0"/>
          <w:numId w:val="9"/>
        </w:numPr>
        <w:rPr>
          <w:ins w:id="227" w:author="snowyun" w:date="2012-10-12T19:58:00Z"/>
          <w:lang w:eastAsia="ko-KR"/>
        </w:rPr>
      </w:pPr>
      <w:ins w:id="228" w:author="snowyun" w:date="2012-10-12T19:58:00Z">
        <w:r>
          <w:rPr>
            <w:rFonts w:hint="eastAsia"/>
            <w:lang w:eastAsia="ko-KR"/>
          </w:rPr>
          <w:t xml:space="preserve">If </w:t>
        </w:r>
        <w:proofErr w:type="spellStart"/>
        <w:r>
          <w:rPr>
            <w:rFonts w:hint="eastAsia"/>
            <w:lang w:eastAsia="ko-KR"/>
          </w:rPr>
          <w:t>psip_dir_flag</w:t>
        </w:r>
        <w:proofErr w:type="spellEnd"/>
        <w:r>
          <w:rPr>
            <w:rFonts w:hint="eastAsia"/>
            <w:lang w:eastAsia="ko-KR"/>
          </w:rPr>
          <w:t xml:space="preserve"> is equal to 0,</w:t>
        </w:r>
      </w:ins>
    </w:p>
    <w:p w:rsidR="0095493D" w:rsidRPr="00C74330" w:rsidRDefault="0095493D" w:rsidP="0095493D">
      <w:pPr>
        <w:numPr>
          <w:ilvl w:val="0"/>
          <w:numId w:val="10"/>
        </w:numPr>
        <w:rPr>
          <w:ins w:id="229" w:author="snowyun" w:date="2012-10-12T19:58:00Z"/>
          <w:rFonts w:eastAsia="맑은 고딕"/>
          <w:lang w:eastAsia="ko-KR"/>
        </w:rPr>
      </w:pPr>
      <w:ins w:id="230" w:author="snowyun" w:date="2012-10-12T19:58:00Z">
        <w:r w:rsidRPr="00C74330">
          <w:rPr>
            <w:rFonts w:eastAsia="맑은 고딕"/>
            <w:lang w:eastAsia="ko-KR"/>
          </w:rPr>
          <w:t>I</w:t>
        </w:r>
        <w:r w:rsidRPr="00C74330">
          <w:rPr>
            <w:rFonts w:eastAsia="맑은 고딕" w:hint="eastAsia"/>
            <w:lang w:eastAsia="ko-KR"/>
          </w:rPr>
          <w:t xml:space="preserve">f </w:t>
        </w:r>
        <w:r w:rsidRPr="00C74330">
          <w:rPr>
            <w:rFonts w:ascii="TimesNewRoman" w:hAnsi="TimesNewRoman" w:cs="TimesNewRoman"/>
            <w:lang w:eastAsia="ko-KR"/>
          </w:rPr>
          <w:t>p[</w:t>
        </w:r>
        <w:r w:rsidRPr="00C74330">
          <w:rPr>
            <w:rFonts w:ascii="TimesNewRoman" w:eastAsia="맑은 고딕" w:hAnsi="TimesNewRoman" w:cs="TimesNewRoman" w:hint="eastAsia"/>
            <w:lang w:eastAsia="ko-KR"/>
          </w:rPr>
          <w:t>x</w:t>
        </w:r>
        <w:proofErr w:type="gramStart"/>
        <w:r w:rsidRPr="00C74330">
          <w:rPr>
            <w:rFonts w:ascii="TimesNewRoman" w:hAnsi="TimesNewRoman" w:cs="TimesNewRoman"/>
            <w:lang w:eastAsia="ko-KR"/>
          </w:rPr>
          <w:t>,−</w:t>
        </w:r>
        <w:proofErr w:type="gramEnd"/>
        <w:r w:rsidRPr="00C74330">
          <w:rPr>
            <w:rFonts w:ascii="TimesNewRoman" w:hAnsi="TimesNewRoman" w:cs="TimesNewRoman"/>
            <w:lang w:eastAsia="ko-KR"/>
          </w:rPr>
          <w:t>1]</w:t>
        </w:r>
        <w:r w:rsidRPr="00C74330">
          <w:rPr>
            <w:rFonts w:ascii="TimesNewRoman" w:eastAsia="맑은 고딕" w:hAnsi="TimesNewRoman" w:cs="TimesNewRoman" w:hint="eastAsia"/>
            <w:lang w:eastAsia="ko-KR"/>
          </w:rPr>
          <w:t xml:space="preserve"> &lt;= </w:t>
        </w:r>
        <w:proofErr w:type="spellStart"/>
        <w:r w:rsidRPr="00C74330">
          <w:rPr>
            <w:rFonts w:ascii="TimesNewRoman" w:eastAsia="맑은 고딕" w:hAnsi="TimesNewRoman" w:cs="TimesNewRoman" w:hint="eastAsia"/>
            <w:lang w:eastAsia="ko-KR"/>
          </w:rPr>
          <w:t>Th</w:t>
        </w:r>
        <w:proofErr w:type="spellEnd"/>
        <w:r w:rsidRPr="00C74330">
          <w:rPr>
            <w:rFonts w:ascii="TimesNewRoman" w:eastAsia="맑은 고딕" w:hAnsi="TimesNewRoman" w:cs="TimesNewRoman" w:hint="eastAsia"/>
            <w:lang w:eastAsia="ko-KR"/>
          </w:rPr>
          <w:t>, s</w:t>
        </w:r>
        <w:r w:rsidRPr="00C74330">
          <w:rPr>
            <w:rFonts w:eastAsia="맑은 고딕" w:hint="eastAsia"/>
            <w:lang w:eastAsia="ko-KR"/>
          </w:rPr>
          <w:t xml:space="preserve">et </w:t>
        </w:r>
        <w:proofErr w:type="spellStart"/>
        <w:r w:rsidRPr="00564388">
          <w:rPr>
            <w:lang w:eastAsia="ko-KR"/>
          </w:rPr>
          <w:t>predSamples</w:t>
        </w:r>
        <w:proofErr w:type="spellEnd"/>
        <w:r w:rsidRPr="00C74330">
          <w:rPr>
            <w:rFonts w:eastAsia="맑은 고딕" w:hint="eastAsia"/>
            <w:lang w:eastAsia="ko-KR"/>
          </w:rPr>
          <w:t xml:space="preserve"> [x,-1] = 0,</w:t>
        </w:r>
        <w:r w:rsidRPr="00C74330">
          <w:rPr>
            <w:rFonts w:ascii="TimesNewRoman" w:eastAsia="맑은 고딕" w:hAnsi="TimesNewRoman" w:cs="TimesNewRoman" w:hint="eastAsia"/>
            <w:lang w:eastAsia="ko-KR"/>
          </w:rPr>
          <w:t xml:space="preserve"> with x=0..</w:t>
        </w:r>
        <w:r>
          <w:rPr>
            <w:rFonts w:ascii="TimesNewRoman" w:eastAsia="맑은 고딕" w:hAnsi="TimesNewRoman" w:cs="TimesNewRoman" w:hint="eastAsia"/>
            <w:lang w:eastAsia="ko-KR"/>
          </w:rPr>
          <w:t>nT-1</w:t>
        </w:r>
        <w:r w:rsidRPr="00C74330">
          <w:rPr>
            <w:rFonts w:ascii="TimesNewRoman" w:eastAsia="맑은 고딕" w:hAnsi="TimesNewRoman" w:cs="TimesNewRoman" w:hint="eastAsia"/>
            <w:lang w:eastAsia="ko-KR"/>
          </w:rPr>
          <w:t xml:space="preserve">. Otherwise, set </w:t>
        </w:r>
        <w:proofErr w:type="spellStart"/>
        <w:r w:rsidRPr="00564388">
          <w:rPr>
            <w:lang w:eastAsia="ko-KR"/>
          </w:rPr>
          <w:t>predSamples</w:t>
        </w:r>
        <w:proofErr w:type="spellEnd"/>
        <w:r w:rsidRPr="00C74330">
          <w:rPr>
            <w:rFonts w:eastAsia="맑은 고딕" w:hint="eastAsia"/>
            <w:lang w:eastAsia="ko-KR"/>
          </w:rPr>
          <w:t xml:space="preserve"> [x,-1] = 1.</w:t>
        </w:r>
      </w:ins>
    </w:p>
    <w:p w:rsidR="0095493D" w:rsidRDefault="0095493D" w:rsidP="0095493D">
      <w:pPr>
        <w:numPr>
          <w:ilvl w:val="0"/>
          <w:numId w:val="10"/>
        </w:numPr>
        <w:rPr>
          <w:ins w:id="231" w:author="snowyun" w:date="2012-10-12T19:58:00Z"/>
          <w:lang w:eastAsia="ko-KR"/>
        </w:rPr>
      </w:pPr>
      <w:ins w:id="232" w:author="snowyun" w:date="2012-10-12T19:58:00Z">
        <w:r w:rsidRPr="00F51810">
          <w:rPr>
            <w:rFonts w:eastAsia="맑은 고딕" w:hint="eastAsia"/>
            <w:lang w:eastAsia="ko-KR"/>
          </w:rPr>
          <w:t xml:space="preserve">For </w:t>
        </w:r>
        <w:r>
          <w:rPr>
            <w:rFonts w:eastAsia="맑은 고딕" w:hint="eastAsia"/>
            <w:lang w:eastAsia="ko-KR"/>
          </w:rPr>
          <w:t>y</w:t>
        </w:r>
        <w:r w:rsidRPr="00F51810">
          <w:rPr>
            <w:rFonts w:eastAsia="맑은 고딕" w:hint="eastAsia"/>
            <w:lang w:eastAsia="ko-KR"/>
          </w:rPr>
          <w:t>=0</w:t>
        </w:r>
        <w:r w:rsidRPr="00F51810">
          <w:rPr>
            <w:rFonts w:eastAsia="맑은 고딕"/>
            <w:lang w:eastAsia="ko-KR"/>
          </w:rPr>
          <w:t>…</w:t>
        </w:r>
        <w:r>
          <w:rPr>
            <w:rFonts w:eastAsia="맑은 고딕" w:hint="eastAsia"/>
            <w:lang w:eastAsia="ko-KR"/>
          </w:rPr>
          <w:t>nT-1</w:t>
        </w:r>
        <w:r w:rsidRPr="00F51810">
          <w:rPr>
            <w:rFonts w:eastAsia="맑은 고딕" w:hint="eastAsia"/>
            <w:lang w:eastAsia="ko-KR"/>
          </w:rPr>
          <w:t xml:space="preserve">, </w:t>
        </w:r>
      </w:ins>
    </w:p>
    <w:p w:rsidR="0095493D" w:rsidRDefault="0095493D" w:rsidP="0095493D">
      <w:pPr>
        <w:pStyle w:val="a5"/>
        <w:ind w:left="760"/>
        <w:rPr>
          <w:ins w:id="233" w:author="snowyun" w:date="2012-10-12T19:58:00Z"/>
          <w:rFonts w:eastAsia="맑은 고딕"/>
          <w:lang w:eastAsia="ko-KR"/>
        </w:rPr>
      </w:pPr>
      <w:ins w:id="234" w:author="snowyun" w:date="2012-10-12T19:58:00Z">
        <w:r>
          <w:rPr>
            <w:rFonts w:hint="eastAsia"/>
            <w:lang w:eastAsia="ko-KR"/>
          </w:rPr>
          <w:t xml:space="preserve">- </w:t>
        </w:r>
        <w:proofErr w:type="gramStart"/>
        <w:r w:rsidRPr="00F51810">
          <w:rPr>
            <w:rFonts w:eastAsia="맑은 고딕" w:hint="eastAsia"/>
            <w:lang w:eastAsia="ko-KR"/>
          </w:rPr>
          <w:t>if</w:t>
        </w:r>
        <w:proofErr w:type="gramEnd"/>
        <w:r w:rsidRPr="00F51810">
          <w:rPr>
            <w:rFonts w:eastAsia="맑은 고딕" w:hint="eastAsia"/>
            <w:lang w:eastAsia="ko-KR"/>
          </w:rPr>
          <w:t xml:space="preserve"> </w:t>
        </w:r>
        <w:proofErr w:type="spellStart"/>
        <w:r w:rsidRPr="00F51810">
          <w:rPr>
            <w:rFonts w:eastAsia="맑은 고딕" w:hint="eastAsia"/>
            <w:lang w:eastAsia="ko-KR"/>
          </w:rPr>
          <w:t>psip_code</w:t>
        </w:r>
        <w:proofErr w:type="spellEnd"/>
        <w:r w:rsidRPr="00F51810">
          <w:rPr>
            <w:rFonts w:eastAsia="맑은 고딕" w:hint="eastAsia"/>
            <w:lang w:eastAsia="ko-KR"/>
          </w:rPr>
          <w:t>[</w:t>
        </w:r>
        <w:r>
          <w:rPr>
            <w:rFonts w:eastAsia="맑은 고딕" w:hint="eastAsia"/>
            <w:lang w:eastAsia="ko-KR"/>
          </w:rPr>
          <w:t>y</w:t>
        </w:r>
        <w:r w:rsidRPr="00F51810">
          <w:rPr>
            <w:rFonts w:eastAsia="맑은 고딕" w:hint="eastAsia"/>
            <w:lang w:eastAsia="ko-KR"/>
          </w:rPr>
          <w:t xml:space="preserve">] = 0, </w:t>
        </w:r>
        <w:proofErr w:type="spellStart"/>
        <w:r w:rsidRPr="00564388">
          <w:rPr>
            <w:lang w:eastAsia="ko-KR"/>
          </w:rPr>
          <w:t>predSamples</w:t>
        </w:r>
        <w:proofErr w:type="spellEnd"/>
        <w:r>
          <w:rPr>
            <w:rFonts w:hint="eastAsia"/>
            <w:lang w:eastAsia="ko-KR"/>
          </w:rPr>
          <w:t xml:space="preserve"> </w:t>
        </w:r>
        <w:r w:rsidRPr="00F51810">
          <w:rPr>
            <w:rFonts w:eastAsia="맑은 고딕" w:hint="eastAsia"/>
            <w:lang w:eastAsia="ko-KR"/>
          </w:rPr>
          <w:t>[</w:t>
        </w:r>
        <w:proofErr w:type="spellStart"/>
        <w:r>
          <w:rPr>
            <w:rFonts w:eastAsia="맑은 고딕" w:hint="eastAsia"/>
            <w:lang w:eastAsia="ko-KR"/>
          </w:rPr>
          <w:t>x,y</w:t>
        </w:r>
        <w:proofErr w:type="spellEnd"/>
        <w:r w:rsidRPr="00F51810">
          <w:rPr>
            <w:rFonts w:eastAsia="맑은 고딕" w:hint="eastAsia"/>
            <w:lang w:eastAsia="ko-KR"/>
          </w:rPr>
          <w:t>] =</w:t>
        </w:r>
        <w:r w:rsidRPr="00F51810" w:rsidDel="005F6209">
          <w:rPr>
            <w:rFonts w:eastAsia="맑은 고딕" w:hint="eastAsia"/>
            <w:lang w:eastAsia="ko-KR"/>
          </w:rPr>
          <w:t xml:space="preserve"> </w:t>
        </w:r>
        <w:proofErr w:type="spellStart"/>
        <w:r w:rsidRPr="00564388">
          <w:rPr>
            <w:lang w:eastAsia="ko-KR"/>
          </w:rPr>
          <w:t>predSamples</w:t>
        </w:r>
        <w:proofErr w:type="spellEnd"/>
        <w:r w:rsidRPr="00F51810">
          <w:rPr>
            <w:rFonts w:eastAsia="맑은 고딕" w:hint="eastAsia"/>
            <w:lang w:eastAsia="ko-KR"/>
          </w:rPr>
          <w:t xml:space="preserve"> [</w:t>
        </w:r>
        <w:r>
          <w:rPr>
            <w:rFonts w:eastAsia="맑은 고딕" w:hint="eastAsia"/>
            <w:lang w:eastAsia="ko-KR"/>
          </w:rPr>
          <w:t>x,y-1</w:t>
        </w:r>
        <w:r w:rsidRPr="00F51810">
          <w:rPr>
            <w:rFonts w:eastAsia="맑은 고딕" w:hint="eastAsia"/>
            <w:lang w:eastAsia="ko-KR"/>
          </w:rPr>
          <w:t>]</w:t>
        </w:r>
        <w:r>
          <w:rPr>
            <w:rFonts w:eastAsia="맑은 고딕" w:hint="eastAsia"/>
            <w:lang w:eastAsia="ko-KR"/>
          </w:rPr>
          <w:t>, with x=0...nT-1</w:t>
        </w:r>
      </w:ins>
    </w:p>
    <w:p w:rsidR="0095493D" w:rsidRDefault="0095493D" w:rsidP="0095493D">
      <w:pPr>
        <w:pStyle w:val="a5"/>
        <w:ind w:left="760"/>
        <w:rPr>
          <w:ins w:id="235" w:author="snowyun" w:date="2012-10-12T19:58:00Z"/>
          <w:rFonts w:eastAsia="맑은 고딕"/>
          <w:lang w:eastAsia="ko-KR"/>
        </w:rPr>
      </w:pPr>
      <w:ins w:id="236" w:author="snowyun" w:date="2012-10-12T19:58:00Z">
        <w:r>
          <w:rPr>
            <w:rFonts w:eastAsia="맑은 고딕" w:hint="eastAsia"/>
            <w:lang w:eastAsia="ko-KR"/>
          </w:rPr>
          <w:t xml:space="preserve">- </w:t>
        </w:r>
        <w:proofErr w:type="gramStart"/>
        <w:r>
          <w:rPr>
            <w:rFonts w:eastAsia="맑은 고딕" w:hint="eastAsia"/>
            <w:lang w:eastAsia="ko-KR"/>
          </w:rPr>
          <w:t>if</w:t>
        </w:r>
        <w:proofErr w:type="gramEnd"/>
        <w:r>
          <w:rPr>
            <w:rFonts w:eastAsia="맑은 고딕" w:hint="eastAsia"/>
            <w:lang w:eastAsia="ko-KR"/>
          </w:rPr>
          <w:t xml:space="preserve"> </w:t>
        </w:r>
        <w:proofErr w:type="spellStart"/>
        <w:r>
          <w:rPr>
            <w:rFonts w:eastAsia="맑은 고딕" w:hint="eastAsia"/>
            <w:lang w:eastAsia="ko-KR"/>
          </w:rPr>
          <w:t>psip_code</w:t>
        </w:r>
        <w:proofErr w:type="spellEnd"/>
        <w:r>
          <w:rPr>
            <w:rFonts w:eastAsia="맑은 고딕" w:hint="eastAsia"/>
            <w:lang w:eastAsia="ko-KR"/>
          </w:rPr>
          <w:t xml:space="preserve">[y] &gt; 0, </w:t>
        </w:r>
      </w:ins>
    </w:p>
    <w:p w:rsidR="0095493D" w:rsidRPr="00397290" w:rsidRDefault="0095493D" w:rsidP="00397290">
      <w:pPr>
        <w:ind w:firstLineChars="450" w:firstLine="900"/>
        <w:rPr>
          <w:ins w:id="237" w:author="snowyun" w:date="2012-10-12T19:58:00Z"/>
          <w:rFonts w:eastAsia="맑은 고딕"/>
          <w:lang w:eastAsia="ko-KR"/>
        </w:rPr>
      </w:pPr>
      <w:proofErr w:type="spellStart"/>
      <w:proofErr w:type="gramStart"/>
      <w:ins w:id="238" w:author="snowyun" w:date="2012-10-12T19:58:00Z">
        <w:r w:rsidRPr="00397290">
          <w:rPr>
            <w:rFonts w:eastAsia="맑은 고딕" w:hint="eastAsia"/>
            <w:lang w:eastAsia="ko-KR"/>
          </w:rPr>
          <w:t>predSamples</w:t>
        </w:r>
        <w:proofErr w:type="spellEnd"/>
        <w:proofErr w:type="gramEnd"/>
        <w:r w:rsidRPr="00397290">
          <w:rPr>
            <w:rFonts w:eastAsia="맑은 고딕" w:hint="eastAsia"/>
            <w:lang w:eastAsia="ko-KR"/>
          </w:rPr>
          <w:t xml:space="preserve"> [</w:t>
        </w:r>
        <w:proofErr w:type="spellStart"/>
        <w:r w:rsidRPr="00397290">
          <w:rPr>
            <w:rFonts w:eastAsia="맑은 고딕" w:hint="eastAsia"/>
            <w:lang w:eastAsia="ko-KR"/>
          </w:rPr>
          <w:t>x,y</w:t>
        </w:r>
        <w:proofErr w:type="spellEnd"/>
        <w:r w:rsidRPr="00397290">
          <w:rPr>
            <w:rFonts w:eastAsia="맑은 고딕" w:hint="eastAsia"/>
            <w:lang w:eastAsia="ko-KR"/>
          </w:rPr>
          <w:t xml:space="preserve">] = 1 </w:t>
        </w:r>
        <w:r w:rsidRPr="00397290">
          <w:rPr>
            <w:rFonts w:eastAsia="맑은 고딕"/>
            <w:lang w:eastAsia="ko-KR"/>
          </w:rPr>
          <w:t>–</w:t>
        </w:r>
        <w:r w:rsidRPr="00397290">
          <w:rPr>
            <w:rFonts w:eastAsia="맑은 고딕" w:hint="eastAsia"/>
            <w:lang w:eastAsia="ko-KR"/>
          </w:rPr>
          <w:t xml:space="preserve"> </w:t>
        </w:r>
        <w:proofErr w:type="spellStart"/>
        <w:r w:rsidRPr="00564388">
          <w:rPr>
            <w:lang w:eastAsia="ko-KR"/>
          </w:rPr>
          <w:t>predSamples</w:t>
        </w:r>
        <w:proofErr w:type="spellEnd"/>
        <w:r w:rsidRPr="00397290">
          <w:rPr>
            <w:rFonts w:eastAsia="맑은 고딕" w:hint="eastAsia"/>
            <w:lang w:eastAsia="ko-KR"/>
          </w:rPr>
          <w:t xml:space="preserve"> [(x-</w:t>
        </w:r>
        <w:proofErr w:type="spellStart"/>
        <w:r w:rsidRPr="00397290">
          <w:rPr>
            <w:rFonts w:eastAsia="맑은 고딕" w:hint="eastAsia"/>
            <w:lang w:eastAsia="ko-KR"/>
          </w:rPr>
          <w:t>psip_code</w:t>
        </w:r>
        <w:proofErr w:type="spellEnd"/>
        <w:r w:rsidRPr="00397290">
          <w:rPr>
            <w:rFonts w:eastAsia="맑은 고딕" w:hint="eastAsia"/>
            <w:lang w:eastAsia="ko-KR"/>
          </w:rPr>
          <w:t>[y]+</w:t>
        </w:r>
        <w:proofErr w:type="spellStart"/>
        <w:r w:rsidRPr="00397290">
          <w:rPr>
            <w:rFonts w:eastAsia="맑은 고딕" w:hint="eastAsia"/>
            <w:lang w:eastAsia="ko-KR"/>
          </w:rPr>
          <w:t>nT</w:t>
        </w:r>
        <w:proofErr w:type="spellEnd"/>
        <w:r w:rsidRPr="00397290">
          <w:rPr>
            <w:rFonts w:eastAsia="맑은 고딕" w:hint="eastAsia"/>
            <w:lang w:eastAsia="ko-KR"/>
          </w:rPr>
          <w:t>)%nT,y-1], with x=0..psip_code[y]-1</w:t>
        </w:r>
      </w:ins>
    </w:p>
    <w:p w:rsidR="0095493D" w:rsidRDefault="0095493D" w:rsidP="0095493D">
      <w:pPr>
        <w:pStyle w:val="a5"/>
        <w:ind w:left="760"/>
        <w:rPr>
          <w:ins w:id="239" w:author="snowyun" w:date="2012-10-12T19:58:00Z"/>
          <w:rFonts w:eastAsia="맑은 고딕"/>
          <w:lang w:eastAsia="ko-KR"/>
        </w:rPr>
      </w:pPr>
      <w:ins w:id="240" w:author="snowyun" w:date="2012-10-12T19:58:00Z">
        <w:r>
          <w:rPr>
            <w:rFonts w:eastAsia="맑은 고딕" w:hint="eastAsia"/>
            <w:lang w:eastAsia="ko-KR"/>
          </w:rPr>
          <w:t xml:space="preserve"> </w:t>
        </w:r>
        <w:proofErr w:type="spellStart"/>
        <w:proofErr w:type="gramStart"/>
        <w:r>
          <w:rPr>
            <w:rFonts w:eastAsia="맑은 고딕" w:hint="eastAsia"/>
            <w:lang w:eastAsia="ko-KR"/>
          </w:rPr>
          <w:t>predSamples</w:t>
        </w:r>
        <w:proofErr w:type="spellEnd"/>
        <w:proofErr w:type="gramEnd"/>
        <w:r>
          <w:rPr>
            <w:rFonts w:eastAsia="맑은 고딕" w:hint="eastAsia"/>
            <w:lang w:eastAsia="ko-KR"/>
          </w:rPr>
          <w:t xml:space="preserve"> [</w:t>
        </w:r>
        <w:proofErr w:type="spellStart"/>
        <w:r>
          <w:rPr>
            <w:rFonts w:eastAsia="맑은 고딕" w:hint="eastAsia"/>
            <w:lang w:eastAsia="ko-KR"/>
          </w:rPr>
          <w:t>x,y</w:t>
        </w:r>
        <w:proofErr w:type="spellEnd"/>
        <w:r>
          <w:rPr>
            <w:rFonts w:eastAsia="맑은 고딕" w:hint="eastAsia"/>
            <w:lang w:eastAsia="ko-KR"/>
          </w:rPr>
          <w:t xml:space="preserve">] =    </w:t>
        </w:r>
        <w:proofErr w:type="spellStart"/>
        <w:r>
          <w:rPr>
            <w:rFonts w:eastAsia="맑은 고딕" w:hint="eastAsia"/>
            <w:lang w:eastAsia="ko-KR"/>
          </w:rPr>
          <w:t>predSamples</w:t>
        </w:r>
        <w:proofErr w:type="spellEnd"/>
        <w:r>
          <w:rPr>
            <w:rFonts w:eastAsia="맑은 고딕" w:hint="eastAsia"/>
            <w:lang w:eastAsia="ko-KR"/>
          </w:rPr>
          <w:t xml:space="preserve"> [(x-</w:t>
        </w:r>
        <w:proofErr w:type="spellStart"/>
        <w:r>
          <w:rPr>
            <w:rFonts w:eastAsia="맑은 고딕" w:hint="eastAsia"/>
            <w:lang w:eastAsia="ko-KR"/>
          </w:rPr>
          <w:t>psip_code</w:t>
        </w:r>
        <w:proofErr w:type="spellEnd"/>
        <w:r>
          <w:rPr>
            <w:rFonts w:eastAsia="맑은 고딕" w:hint="eastAsia"/>
            <w:lang w:eastAsia="ko-KR"/>
          </w:rPr>
          <w:t>[y]+</w:t>
        </w:r>
        <w:proofErr w:type="spellStart"/>
        <w:r>
          <w:rPr>
            <w:rFonts w:eastAsia="맑은 고딕" w:hint="eastAsia"/>
            <w:lang w:eastAsia="ko-KR"/>
          </w:rPr>
          <w:t>nT</w:t>
        </w:r>
        <w:proofErr w:type="spellEnd"/>
        <w:r>
          <w:rPr>
            <w:rFonts w:eastAsia="맑은 고딕" w:hint="eastAsia"/>
            <w:lang w:eastAsia="ko-KR"/>
          </w:rPr>
          <w:t>)%nT,y-1], with x=</w:t>
        </w:r>
        <w:proofErr w:type="spellStart"/>
        <w:r>
          <w:rPr>
            <w:rFonts w:eastAsia="맑은 고딕" w:hint="eastAsia"/>
            <w:lang w:eastAsia="ko-KR"/>
          </w:rPr>
          <w:t>psip_code</w:t>
        </w:r>
        <w:proofErr w:type="spellEnd"/>
        <w:r>
          <w:rPr>
            <w:rFonts w:eastAsia="맑은 고딕" w:hint="eastAsia"/>
            <w:lang w:eastAsia="ko-KR"/>
          </w:rPr>
          <w:t>[y]..</w:t>
        </w:r>
        <w:proofErr w:type="gramStart"/>
        <w:r>
          <w:rPr>
            <w:rFonts w:eastAsia="맑은 고딕" w:hint="eastAsia"/>
            <w:lang w:eastAsia="ko-KR"/>
          </w:rPr>
          <w:t>nT-1</w:t>
        </w:r>
        <w:proofErr w:type="gramEnd"/>
      </w:ins>
    </w:p>
    <w:p w:rsidR="0095493D" w:rsidRDefault="0095493D" w:rsidP="0095493D">
      <w:pPr>
        <w:pStyle w:val="a5"/>
        <w:ind w:left="760"/>
        <w:rPr>
          <w:ins w:id="241" w:author="snowyun" w:date="2012-10-12T19:58:00Z"/>
          <w:rFonts w:eastAsia="맑은 고딕"/>
          <w:lang w:eastAsia="ko-KR"/>
        </w:rPr>
      </w:pPr>
      <w:ins w:id="242" w:author="snowyun" w:date="2012-10-12T19:58:00Z">
        <w:r>
          <w:rPr>
            <w:rFonts w:eastAsia="맑은 고딕" w:hint="eastAsia"/>
            <w:lang w:eastAsia="ko-KR"/>
          </w:rPr>
          <w:t xml:space="preserve">- </w:t>
        </w:r>
        <w:proofErr w:type="gramStart"/>
        <w:r>
          <w:rPr>
            <w:rFonts w:eastAsia="맑은 고딕" w:hint="eastAsia"/>
            <w:lang w:eastAsia="ko-KR"/>
          </w:rPr>
          <w:t>if</w:t>
        </w:r>
        <w:proofErr w:type="gramEnd"/>
        <w:r>
          <w:rPr>
            <w:rFonts w:eastAsia="맑은 고딕" w:hint="eastAsia"/>
            <w:lang w:eastAsia="ko-KR"/>
          </w:rPr>
          <w:t xml:space="preserve"> </w:t>
        </w:r>
        <w:proofErr w:type="spellStart"/>
        <w:r>
          <w:rPr>
            <w:rFonts w:eastAsia="맑은 고딕" w:hint="eastAsia"/>
            <w:lang w:eastAsia="ko-KR"/>
          </w:rPr>
          <w:t>psip_code</w:t>
        </w:r>
        <w:proofErr w:type="spellEnd"/>
        <w:r>
          <w:rPr>
            <w:rFonts w:eastAsia="맑은 고딕" w:hint="eastAsia"/>
            <w:lang w:eastAsia="ko-KR"/>
          </w:rPr>
          <w:t xml:space="preserve">[y] &lt; 0, </w:t>
        </w:r>
      </w:ins>
    </w:p>
    <w:p w:rsidR="0095493D" w:rsidRPr="00397290" w:rsidRDefault="0095493D" w:rsidP="00CF7690">
      <w:pPr>
        <w:ind w:firstLineChars="400" w:firstLine="800"/>
        <w:rPr>
          <w:ins w:id="243" w:author="snowyun" w:date="2012-10-12T19:58:00Z"/>
          <w:rFonts w:eastAsia="맑은 고딕"/>
          <w:lang w:eastAsia="ko-KR"/>
        </w:rPr>
      </w:pPr>
      <w:proofErr w:type="spellStart"/>
      <w:ins w:id="244" w:author="snowyun" w:date="2012-10-12T19:58:00Z">
        <w:r w:rsidRPr="00397290">
          <w:rPr>
            <w:rFonts w:eastAsia="맑은 고딕" w:hint="eastAsia"/>
            <w:lang w:eastAsia="ko-KR"/>
          </w:rPr>
          <w:t>predSamples</w:t>
        </w:r>
        <w:proofErr w:type="spellEnd"/>
        <w:r w:rsidRPr="00397290">
          <w:rPr>
            <w:rFonts w:eastAsia="맑은 고딕" w:hint="eastAsia"/>
            <w:lang w:eastAsia="ko-KR"/>
          </w:rPr>
          <w:t xml:space="preserve"> [</w:t>
        </w:r>
        <w:proofErr w:type="spellStart"/>
        <w:r w:rsidRPr="00397290">
          <w:rPr>
            <w:rFonts w:eastAsia="맑은 고딕" w:hint="eastAsia"/>
            <w:lang w:eastAsia="ko-KR"/>
          </w:rPr>
          <w:t>x,y</w:t>
        </w:r>
        <w:proofErr w:type="spellEnd"/>
        <w:r w:rsidRPr="00397290">
          <w:rPr>
            <w:rFonts w:eastAsia="맑은 고딕" w:hint="eastAsia"/>
            <w:lang w:eastAsia="ko-KR"/>
          </w:rPr>
          <w:t xml:space="preserve">] = </w:t>
        </w:r>
        <w:proofErr w:type="spellStart"/>
        <w:r w:rsidRPr="00397290">
          <w:rPr>
            <w:rFonts w:eastAsia="맑은 고딕" w:hint="eastAsia"/>
            <w:lang w:eastAsia="ko-KR"/>
          </w:rPr>
          <w:t>predSamples</w:t>
        </w:r>
        <w:proofErr w:type="spellEnd"/>
        <w:r w:rsidRPr="00397290">
          <w:rPr>
            <w:rFonts w:eastAsia="맑은 고딕" w:hint="eastAsia"/>
            <w:lang w:eastAsia="ko-KR"/>
          </w:rPr>
          <w:t xml:space="preserve"> [(x-</w:t>
        </w:r>
        <w:proofErr w:type="spellStart"/>
        <w:r w:rsidRPr="00397290">
          <w:rPr>
            <w:rFonts w:eastAsia="맑은 고딕" w:hint="eastAsia"/>
            <w:lang w:eastAsia="ko-KR"/>
          </w:rPr>
          <w:t>psip_code</w:t>
        </w:r>
        <w:proofErr w:type="spellEnd"/>
        <w:r w:rsidRPr="00397290">
          <w:rPr>
            <w:rFonts w:eastAsia="맑은 고딕" w:hint="eastAsia"/>
            <w:lang w:eastAsia="ko-KR"/>
          </w:rPr>
          <w:t>[y]+</w:t>
        </w:r>
        <w:proofErr w:type="spellStart"/>
        <w:r w:rsidRPr="00397290">
          <w:rPr>
            <w:rFonts w:eastAsia="맑은 고딕" w:hint="eastAsia"/>
            <w:lang w:eastAsia="ko-KR"/>
          </w:rPr>
          <w:t>nT</w:t>
        </w:r>
        <w:proofErr w:type="spellEnd"/>
        <w:r w:rsidRPr="00397290">
          <w:rPr>
            <w:rFonts w:eastAsia="맑은 고딕" w:hint="eastAsia"/>
            <w:lang w:eastAsia="ko-KR"/>
          </w:rPr>
          <w:t>)%nT,y-1], with x=0..nT-1+psip_code[y]</w:t>
        </w:r>
      </w:ins>
    </w:p>
    <w:p w:rsidR="0095493D" w:rsidRDefault="0095493D" w:rsidP="0095493D">
      <w:pPr>
        <w:pStyle w:val="a5"/>
        <w:ind w:left="760"/>
        <w:rPr>
          <w:ins w:id="245" w:author="snowyun" w:date="2012-10-12T19:58:00Z"/>
          <w:lang w:eastAsia="ko-KR"/>
        </w:rPr>
      </w:pPr>
      <w:ins w:id="246" w:author="snowyun" w:date="2012-10-12T19:58:00Z">
        <w:r>
          <w:rPr>
            <w:rFonts w:eastAsia="맑은 고딕" w:hint="eastAsia"/>
            <w:lang w:eastAsia="ko-KR"/>
          </w:rPr>
          <w:t xml:space="preserve"> </w:t>
        </w:r>
        <w:proofErr w:type="spellStart"/>
        <w:r>
          <w:rPr>
            <w:rFonts w:eastAsia="맑은 고딕" w:hint="eastAsia"/>
            <w:lang w:eastAsia="ko-KR"/>
          </w:rPr>
          <w:t>predSamples</w:t>
        </w:r>
        <w:proofErr w:type="spellEnd"/>
        <w:r>
          <w:rPr>
            <w:rFonts w:eastAsia="맑은 고딕" w:hint="eastAsia"/>
            <w:lang w:eastAsia="ko-KR"/>
          </w:rPr>
          <w:t xml:space="preserve"> [</w:t>
        </w:r>
        <w:proofErr w:type="spellStart"/>
        <w:r>
          <w:rPr>
            <w:rFonts w:eastAsia="맑은 고딕" w:hint="eastAsia"/>
            <w:lang w:eastAsia="ko-KR"/>
          </w:rPr>
          <w:t>x,y</w:t>
        </w:r>
        <w:proofErr w:type="spellEnd"/>
        <w:r>
          <w:rPr>
            <w:rFonts w:eastAsia="맑은 고딕" w:hint="eastAsia"/>
            <w:lang w:eastAsia="ko-KR"/>
          </w:rPr>
          <w:t xml:space="preserve">] = 1 </w:t>
        </w:r>
        <w:r>
          <w:rPr>
            <w:rFonts w:eastAsia="맑은 고딕"/>
            <w:lang w:eastAsia="ko-KR"/>
          </w:rPr>
          <w:t>–</w:t>
        </w:r>
        <w:r>
          <w:rPr>
            <w:rFonts w:eastAsia="맑은 고딕" w:hint="eastAsia"/>
            <w:lang w:eastAsia="ko-KR"/>
          </w:rPr>
          <w:t xml:space="preserve"> </w:t>
        </w:r>
        <w:proofErr w:type="spellStart"/>
        <w:r>
          <w:rPr>
            <w:rFonts w:eastAsia="맑은 고딕" w:hint="eastAsia"/>
            <w:lang w:eastAsia="ko-KR"/>
          </w:rPr>
          <w:t>predSamples</w:t>
        </w:r>
        <w:proofErr w:type="spellEnd"/>
        <w:r>
          <w:rPr>
            <w:rFonts w:eastAsia="맑은 고딕" w:hint="eastAsia"/>
            <w:lang w:eastAsia="ko-KR"/>
          </w:rPr>
          <w:t xml:space="preserve"> [(x-</w:t>
        </w:r>
        <w:proofErr w:type="spellStart"/>
        <w:r>
          <w:rPr>
            <w:rFonts w:eastAsia="맑은 고딕" w:hint="eastAsia"/>
            <w:lang w:eastAsia="ko-KR"/>
          </w:rPr>
          <w:t>psip_code</w:t>
        </w:r>
        <w:proofErr w:type="spellEnd"/>
        <w:r>
          <w:rPr>
            <w:rFonts w:eastAsia="맑은 고딕" w:hint="eastAsia"/>
            <w:lang w:eastAsia="ko-KR"/>
          </w:rPr>
          <w:t>[y]+</w:t>
        </w:r>
        <w:proofErr w:type="spellStart"/>
        <w:r>
          <w:rPr>
            <w:rFonts w:eastAsia="맑은 고딕" w:hint="eastAsia"/>
            <w:lang w:eastAsia="ko-KR"/>
          </w:rPr>
          <w:t>nT</w:t>
        </w:r>
        <w:proofErr w:type="spellEnd"/>
        <w:r>
          <w:rPr>
            <w:rFonts w:eastAsia="맑은 고딕" w:hint="eastAsia"/>
            <w:lang w:eastAsia="ko-KR"/>
          </w:rPr>
          <w:t>)%nT,y-1], with x=</w:t>
        </w:r>
        <w:proofErr w:type="spellStart"/>
        <w:r>
          <w:rPr>
            <w:rFonts w:eastAsia="맑은 고딕" w:hint="eastAsia"/>
            <w:lang w:eastAsia="ko-KR"/>
          </w:rPr>
          <w:t>nT+psip_code</w:t>
        </w:r>
        <w:proofErr w:type="spellEnd"/>
        <w:r>
          <w:rPr>
            <w:rFonts w:eastAsia="맑은 고딕" w:hint="eastAsia"/>
            <w:lang w:eastAsia="ko-KR"/>
          </w:rPr>
          <w:t>[y]..</w:t>
        </w:r>
        <w:proofErr w:type="gramStart"/>
        <w:r>
          <w:rPr>
            <w:rFonts w:eastAsia="맑은 고딕" w:hint="eastAsia"/>
            <w:lang w:eastAsia="ko-KR"/>
          </w:rPr>
          <w:t>nT-1</w:t>
        </w:r>
        <w:proofErr w:type="gramEnd"/>
      </w:ins>
    </w:p>
    <w:p w:rsidR="0095493D" w:rsidRDefault="0095493D" w:rsidP="0095493D">
      <w:pPr>
        <w:numPr>
          <w:ilvl w:val="0"/>
          <w:numId w:val="10"/>
        </w:numPr>
        <w:rPr>
          <w:ins w:id="247" w:author="snowyun" w:date="2012-10-12T19:58:00Z"/>
          <w:lang w:eastAsia="ko-KR"/>
        </w:rPr>
      </w:pPr>
      <w:ins w:id="248" w:author="snowyun" w:date="2012-10-12T19:58:00Z">
        <w:r>
          <w:rPr>
            <w:rFonts w:hint="eastAsia"/>
            <w:lang w:eastAsia="ko-KR"/>
          </w:rPr>
          <w:t xml:space="preserve"> </w:t>
        </w:r>
        <w:r>
          <w:rPr>
            <w:lang w:eastAsia="ko-KR"/>
          </w:rPr>
          <w:t xml:space="preserve">The depth partition value derivation and assignment process as specified in </w:t>
        </w:r>
        <w:proofErr w:type="spellStart"/>
        <w:r>
          <w:rPr>
            <w:lang w:eastAsia="ko-KR"/>
          </w:rPr>
          <w:t>subclause</w:t>
        </w:r>
        <w:proofErr w:type="spellEnd"/>
        <w:r w:rsidRPr="00564388">
          <w:rPr>
            <w:lang w:eastAsia="ko-KR"/>
          </w:rPr>
          <w:t> </w:t>
        </w:r>
        <w:r>
          <w:rPr>
            <w:lang w:eastAsia="ko-KR"/>
          </w:rPr>
          <w:fldChar w:fldCharType="begin" w:fldLock="1"/>
        </w:r>
        <w:r>
          <w:rPr>
            <w:lang w:eastAsia="ko-KR"/>
          </w:rPr>
          <w:instrText xml:space="preserve"> REF _Ref332886878 \r \h </w:instrText>
        </w:r>
      </w:ins>
      <w:r>
        <w:rPr>
          <w:lang w:eastAsia="ko-KR"/>
        </w:rPr>
      </w:r>
      <w:ins w:id="249" w:author="snowyun" w:date="2012-10-12T19:58:00Z">
        <w:r>
          <w:rPr>
            <w:lang w:eastAsia="ko-KR"/>
          </w:rPr>
          <w:fldChar w:fldCharType="separate"/>
        </w:r>
        <w:r>
          <w:rPr>
            <w:lang w:eastAsia="ko-KR"/>
          </w:rPr>
          <w:t>G.8.4.4.2.13</w:t>
        </w:r>
        <w:r>
          <w:rPr>
            <w:lang w:eastAsia="ko-KR"/>
          </w:rPr>
          <w:fldChar w:fldCharType="end"/>
        </w:r>
        <w:r>
          <w:rPr>
            <w:lang w:eastAsia="ko-KR"/>
          </w:rPr>
          <w:t xml:space="preserve"> is invoked with p</w:t>
        </w:r>
        <w:r w:rsidRPr="00564388">
          <w:rPr>
            <w:lang w:eastAsia="ko-KR"/>
          </w:rPr>
          <w:t>[ x, y ]</w:t>
        </w:r>
        <w:r>
          <w:rPr>
            <w:lang w:eastAsia="ko-KR"/>
          </w:rPr>
          <w:t xml:space="preserve">, </w:t>
        </w:r>
        <w:proofErr w:type="spellStart"/>
        <w:r>
          <w:rPr>
            <w:rFonts w:hint="eastAsia"/>
            <w:lang w:eastAsia="ko-KR"/>
          </w:rPr>
          <w:t>Edge</w:t>
        </w:r>
        <w:r w:rsidRPr="00564388">
          <w:rPr>
            <w:lang w:eastAsia="de-DE"/>
          </w:rPr>
          <w:t>Pattern</w:t>
        </w:r>
        <w:proofErr w:type="spellEnd"/>
        <w:r w:rsidRPr="00564388">
          <w:rPr>
            <w:lang w:eastAsia="ko-KR"/>
          </w:rPr>
          <w:t>[ x, y ]</w:t>
        </w:r>
        <w:r>
          <w:rPr>
            <w:lang w:eastAsia="ko-KR"/>
          </w:rPr>
          <w:t>,</w:t>
        </w:r>
        <w:r>
          <w:rPr>
            <w:rFonts w:hint="eastAsia"/>
            <w:lang w:eastAsia="ko-KR"/>
          </w:rPr>
          <w:t xml:space="preserve"> </w:t>
        </w:r>
        <w:proofErr w:type="spellStart"/>
        <w:r>
          <w:rPr>
            <w:rFonts w:hint="eastAsia"/>
            <w:lang w:eastAsia="ko-KR"/>
          </w:rPr>
          <w:t>RepVal</w:t>
        </w:r>
        <w:proofErr w:type="spellEnd"/>
        <w:r>
          <w:rPr>
            <w:rFonts w:hint="eastAsia"/>
            <w:lang w:eastAsia="ko-KR"/>
          </w:rPr>
          <w:t>[</w:t>
        </w:r>
        <w:proofErr w:type="spellStart"/>
        <w:r>
          <w:rPr>
            <w:rFonts w:hint="eastAsia"/>
            <w:lang w:eastAsia="ko-KR"/>
          </w:rPr>
          <w:t>i</w:t>
        </w:r>
        <w:proofErr w:type="spellEnd"/>
        <w:r>
          <w:rPr>
            <w:rFonts w:hint="eastAsia"/>
            <w:lang w:eastAsia="ko-KR"/>
          </w:rPr>
          <w:t>]</w:t>
        </w:r>
        <w:r>
          <w:rPr>
            <w:lang w:eastAsia="ko-KR"/>
          </w:rPr>
          <w:t xml:space="preserve"> and </w:t>
        </w:r>
        <w:proofErr w:type="spellStart"/>
        <w:r>
          <w:rPr>
            <w:lang w:eastAsia="ko-KR"/>
          </w:rPr>
          <w:t>nT</w:t>
        </w:r>
        <w:proofErr w:type="spellEnd"/>
        <w:r>
          <w:rPr>
            <w:lang w:eastAsia="ko-KR"/>
          </w:rPr>
          <w:t xml:space="preserve"> as inputs and the output is assigned to </w:t>
        </w:r>
        <w:proofErr w:type="spellStart"/>
        <w:r w:rsidRPr="00564388">
          <w:rPr>
            <w:lang w:eastAsia="ko-KR"/>
          </w:rPr>
          <w:t>predSamples</w:t>
        </w:r>
        <w:proofErr w:type="spellEnd"/>
        <w:r w:rsidRPr="00564388">
          <w:rPr>
            <w:lang w:eastAsia="ko-KR"/>
          </w:rPr>
          <w:t>[ x, y ]</w:t>
        </w:r>
        <w:r>
          <w:rPr>
            <w:lang w:eastAsia="ko-KR"/>
          </w:rPr>
          <w:t>.</w:t>
        </w:r>
      </w:ins>
    </w:p>
    <w:p w:rsidR="0095493D" w:rsidRDefault="0095493D" w:rsidP="0095493D">
      <w:pPr>
        <w:rPr>
          <w:ins w:id="250" w:author="snowyun" w:date="2012-10-12T19:58:00Z"/>
          <w:lang w:eastAsia="ko-KR"/>
        </w:rPr>
      </w:pPr>
    </w:p>
    <w:p w:rsidR="0095493D" w:rsidRDefault="0095493D" w:rsidP="0095493D">
      <w:pPr>
        <w:pStyle w:val="a5"/>
        <w:numPr>
          <w:ilvl w:val="0"/>
          <w:numId w:val="9"/>
        </w:numPr>
        <w:rPr>
          <w:ins w:id="251" w:author="snowyun" w:date="2012-10-12T19:58:00Z"/>
          <w:lang w:eastAsia="ko-KR"/>
        </w:rPr>
      </w:pPr>
      <w:ins w:id="252" w:author="snowyun" w:date="2012-10-12T19:58:00Z">
        <w:r>
          <w:rPr>
            <w:rFonts w:hint="eastAsia"/>
            <w:lang w:eastAsia="ko-KR"/>
          </w:rPr>
          <w:t xml:space="preserve">If </w:t>
        </w:r>
        <w:proofErr w:type="spellStart"/>
        <w:r>
          <w:rPr>
            <w:rFonts w:hint="eastAsia"/>
            <w:lang w:eastAsia="ko-KR"/>
          </w:rPr>
          <w:t>psip_dir_flag</w:t>
        </w:r>
        <w:proofErr w:type="spellEnd"/>
        <w:r>
          <w:rPr>
            <w:rFonts w:hint="eastAsia"/>
            <w:lang w:eastAsia="ko-KR"/>
          </w:rPr>
          <w:t xml:space="preserve"> is equal to 1,</w:t>
        </w:r>
      </w:ins>
    </w:p>
    <w:p w:rsidR="0095493D" w:rsidRDefault="0095493D" w:rsidP="0095493D">
      <w:pPr>
        <w:numPr>
          <w:ilvl w:val="0"/>
          <w:numId w:val="11"/>
        </w:numPr>
        <w:rPr>
          <w:ins w:id="253" w:author="snowyun" w:date="2012-10-12T19:58:00Z"/>
          <w:rFonts w:eastAsia="맑은 고딕"/>
          <w:lang w:eastAsia="ko-KR"/>
        </w:rPr>
      </w:pPr>
      <w:ins w:id="254" w:author="snowyun" w:date="2012-10-12T19:58:00Z">
        <w:r w:rsidRPr="00C74330">
          <w:rPr>
            <w:rFonts w:eastAsia="맑은 고딕"/>
            <w:lang w:eastAsia="ko-KR"/>
          </w:rPr>
          <w:t>I</w:t>
        </w:r>
        <w:r w:rsidRPr="00C74330">
          <w:rPr>
            <w:rFonts w:eastAsia="맑은 고딕" w:hint="eastAsia"/>
            <w:lang w:eastAsia="ko-KR"/>
          </w:rPr>
          <w:t xml:space="preserve">f </w:t>
        </w:r>
        <w:proofErr w:type="gramStart"/>
        <w:r w:rsidRPr="00C74330">
          <w:rPr>
            <w:rFonts w:ascii="TimesNewRoman" w:hAnsi="TimesNewRoman" w:cs="TimesNewRoman"/>
            <w:lang w:eastAsia="ko-KR"/>
          </w:rPr>
          <w:t>p[</w:t>
        </w:r>
        <w:proofErr w:type="gramEnd"/>
        <w:r w:rsidRPr="00C74330">
          <w:rPr>
            <w:rFonts w:ascii="TimesNewRoman" w:hAnsi="TimesNewRoman" w:cs="TimesNewRoman"/>
            <w:lang w:eastAsia="ko-KR"/>
          </w:rPr>
          <w:t>−1</w:t>
        </w:r>
        <w:r>
          <w:rPr>
            <w:rFonts w:ascii="TimesNewRoman" w:hAnsi="TimesNewRoman" w:cs="TimesNewRoman" w:hint="eastAsia"/>
            <w:lang w:eastAsia="ko-KR"/>
          </w:rPr>
          <w:t>,y</w:t>
        </w:r>
        <w:r w:rsidRPr="00C74330">
          <w:rPr>
            <w:rFonts w:ascii="TimesNewRoman" w:hAnsi="TimesNewRoman" w:cs="TimesNewRoman"/>
            <w:lang w:eastAsia="ko-KR"/>
          </w:rPr>
          <w:t>]</w:t>
        </w:r>
        <w:r w:rsidRPr="00C74330">
          <w:rPr>
            <w:rFonts w:ascii="TimesNewRoman" w:eastAsia="맑은 고딕" w:hAnsi="TimesNewRoman" w:cs="TimesNewRoman" w:hint="eastAsia"/>
            <w:lang w:eastAsia="ko-KR"/>
          </w:rPr>
          <w:t xml:space="preserve"> &lt;= </w:t>
        </w:r>
        <w:proofErr w:type="spellStart"/>
        <w:r w:rsidRPr="00C74330">
          <w:rPr>
            <w:rFonts w:ascii="TimesNewRoman" w:eastAsia="맑은 고딕" w:hAnsi="TimesNewRoman" w:cs="TimesNewRoman" w:hint="eastAsia"/>
            <w:lang w:eastAsia="ko-KR"/>
          </w:rPr>
          <w:t>Th</w:t>
        </w:r>
        <w:proofErr w:type="spellEnd"/>
        <w:r w:rsidRPr="00C74330">
          <w:rPr>
            <w:rFonts w:ascii="TimesNewRoman" w:eastAsia="맑은 고딕" w:hAnsi="TimesNewRoman" w:cs="TimesNewRoman" w:hint="eastAsia"/>
            <w:lang w:eastAsia="ko-KR"/>
          </w:rPr>
          <w:t>, s</w:t>
        </w:r>
        <w:r w:rsidRPr="00C74330">
          <w:rPr>
            <w:rFonts w:eastAsia="맑은 고딕" w:hint="eastAsia"/>
            <w:lang w:eastAsia="ko-KR"/>
          </w:rPr>
          <w:t xml:space="preserve">et </w:t>
        </w:r>
        <w:proofErr w:type="spellStart"/>
        <w:r w:rsidRPr="00564388">
          <w:rPr>
            <w:lang w:eastAsia="ko-KR"/>
          </w:rPr>
          <w:t>predSamples</w:t>
        </w:r>
        <w:proofErr w:type="spellEnd"/>
        <w:r w:rsidRPr="00C74330">
          <w:rPr>
            <w:rFonts w:eastAsia="맑은 고딕" w:hint="eastAsia"/>
            <w:lang w:eastAsia="ko-KR"/>
          </w:rPr>
          <w:t xml:space="preserve"> [</w:t>
        </w:r>
        <w:r>
          <w:rPr>
            <w:rFonts w:eastAsia="맑은 고딕" w:hint="eastAsia"/>
            <w:lang w:eastAsia="ko-KR"/>
          </w:rPr>
          <w:t>-1,y</w:t>
        </w:r>
        <w:r w:rsidRPr="00C74330">
          <w:rPr>
            <w:rFonts w:eastAsia="맑은 고딕" w:hint="eastAsia"/>
            <w:lang w:eastAsia="ko-KR"/>
          </w:rPr>
          <w:t>] = 0,</w:t>
        </w:r>
        <w:r w:rsidRPr="00C74330">
          <w:rPr>
            <w:rFonts w:ascii="TimesNewRoman" w:eastAsia="맑은 고딕" w:hAnsi="TimesNewRoman" w:cs="TimesNewRoman" w:hint="eastAsia"/>
            <w:lang w:eastAsia="ko-KR"/>
          </w:rPr>
          <w:t xml:space="preserve"> with </w:t>
        </w:r>
        <w:r>
          <w:rPr>
            <w:rFonts w:ascii="TimesNewRoman" w:eastAsia="맑은 고딕" w:hAnsi="TimesNewRoman" w:cs="TimesNewRoman" w:hint="eastAsia"/>
            <w:lang w:eastAsia="ko-KR"/>
          </w:rPr>
          <w:t>y</w:t>
        </w:r>
        <w:r w:rsidRPr="00C74330">
          <w:rPr>
            <w:rFonts w:ascii="TimesNewRoman" w:eastAsia="맑은 고딕" w:hAnsi="TimesNewRoman" w:cs="TimesNewRoman" w:hint="eastAsia"/>
            <w:lang w:eastAsia="ko-KR"/>
          </w:rPr>
          <w:t>=0..</w:t>
        </w:r>
        <w:r>
          <w:rPr>
            <w:rFonts w:ascii="TimesNewRoman" w:eastAsia="맑은 고딕" w:hAnsi="TimesNewRoman" w:cs="TimesNewRoman" w:hint="eastAsia"/>
            <w:lang w:eastAsia="ko-KR"/>
          </w:rPr>
          <w:t>nT-1</w:t>
        </w:r>
        <w:r w:rsidRPr="00C74330">
          <w:rPr>
            <w:rFonts w:ascii="TimesNewRoman" w:eastAsia="맑은 고딕" w:hAnsi="TimesNewRoman" w:cs="TimesNewRoman" w:hint="eastAsia"/>
            <w:lang w:eastAsia="ko-KR"/>
          </w:rPr>
          <w:t xml:space="preserve">. Otherwise, set </w:t>
        </w:r>
        <w:proofErr w:type="spellStart"/>
        <w:r w:rsidRPr="00564388">
          <w:rPr>
            <w:lang w:eastAsia="ko-KR"/>
          </w:rPr>
          <w:t>predSamples</w:t>
        </w:r>
        <w:proofErr w:type="spellEnd"/>
        <w:r w:rsidRPr="00C74330">
          <w:rPr>
            <w:rFonts w:eastAsia="맑은 고딕" w:hint="eastAsia"/>
            <w:lang w:eastAsia="ko-KR"/>
          </w:rPr>
          <w:t xml:space="preserve"> [</w:t>
        </w:r>
        <w:r>
          <w:rPr>
            <w:rFonts w:eastAsia="맑은 고딕" w:hint="eastAsia"/>
            <w:lang w:eastAsia="ko-KR"/>
          </w:rPr>
          <w:t>-1</w:t>
        </w:r>
        <w:proofErr w:type="gramStart"/>
        <w:r w:rsidRPr="00C74330">
          <w:rPr>
            <w:rFonts w:eastAsia="맑은 고딕" w:hint="eastAsia"/>
            <w:lang w:eastAsia="ko-KR"/>
          </w:rPr>
          <w:t>,</w:t>
        </w:r>
        <w:r>
          <w:rPr>
            <w:rFonts w:eastAsia="맑은 고딕" w:hint="eastAsia"/>
            <w:lang w:eastAsia="ko-KR"/>
          </w:rPr>
          <w:t>y</w:t>
        </w:r>
        <w:proofErr w:type="gramEnd"/>
        <w:r w:rsidRPr="00C74330">
          <w:rPr>
            <w:rFonts w:eastAsia="맑은 고딕" w:hint="eastAsia"/>
            <w:lang w:eastAsia="ko-KR"/>
          </w:rPr>
          <w:t>] = 1.</w:t>
        </w:r>
      </w:ins>
    </w:p>
    <w:p w:rsidR="0095493D" w:rsidRDefault="0095493D" w:rsidP="0095493D">
      <w:pPr>
        <w:numPr>
          <w:ilvl w:val="0"/>
          <w:numId w:val="11"/>
        </w:numPr>
        <w:rPr>
          <w:ins w:id="255" w:author="snowyun" w:date="2012-10-12T19:58:00Z"/>
          <w:lang w:eastAsia="ko-KR"/>
        </w:rPr>
      </w:pPr>
      <w:ins w:id="256" w:author="snowyun" w:date="2012-10-12T19:58:00Z">
        <w:r w:rsidRPr="00F51810">
          <w:rPr>
            <w:rFonts w:eastAsia="맑은 고딕" w:hint="eastAsia"/>
            <w:lang w:eastAsia="ko-KR"/>
          </w:rPr>
          <w:t xml:space="preserve">For </w:t>
        </w:r>
        <w:r>
          <w:rPr>
            <w:rFonts w:eastAsia="맑은 고딕" w:hint="eastAsia"/>
            <w:lang w:eastAsia="ko-KR"/>
          </w:rPr>
          <w:t>x</w:t>
        </w:r>
        <w:r w:rsidRPr="00F51810">
          <w:rPr>
            <w:rFonts w:eastAsia="맑은 고딕" w:hint="eastAsia"/>
            <w:lang w:eastAsia="ko-KR"/>
          </w:rPr>
          <w:t>=0</w:t>
        </w:r>
        <w:r w:rsidRPr="00F51810">
          <w:rPr>
            <w:rFonts w:eastAsia="맑은 고딕"/>
            <w:lang w:eastAsia="ko-KR"/>
          </w:rPr>
          <w:t>…</w:t>
        </w:r>
        <w:r>
          <w:rPr>
            <w:rFonts w:eastAsia="맑은 고딕" w:hint="eastAsia"/>
            <w:lang w:eastAsia="ko-KR"/>
          </w:rPr>
          <w:t>nT-1</w:t>
        </w:r>
        <w:r w:rsidRPr="00F51810">
          <w:rPr>
            <w:rFonts w:eastAsia="맑은 고딕" w:hint="eastAsia"/>
            <w:lang w:eastAsia="ko-KR"/>
          </w:rPr>
          <w:t xml:space="preserve">, </w:t>
        </w:r>
      </w:ins>
    </w:p>
    <w:p w:rsidR="0095493D" w:rsidRDefault="0095493D" w:rsidP="0095493D">
      <w:pPr>
        <w:pStyle w:val="a5"/>
        <w:ind w:left="760"/>
        <w:rPr>
          <w:ins w:id="257" w:author="snowyun" w:date="2012-10-12T19:58:00Z"/>
          <w:rFonts w:eastAsia="맑은 고딕"/>
          <w:lang w:eastAsia="ko-KR"/>
        </w:rPr>
      </w:pPr>
      <w:ins w:id="258" w:author="snowyun" w:date="2012-10-12T19:58:00Z">
        <w:r>
          <w:rPr>
            <w:rFonts w:hint="eastAsia"/>
            <w:lang w:eastAsia="ko-KR"/>
          </w:rPr>
          <w:t xml:space="preserve">- </w:t>
        </w:r>
        <w:proofErr w:type="gramStart"/>
        <w:r w:rsidRPr="00F51810">
          <w:rPr>
            <w:rFonts w:eastAsia="맑은 고딕" w:hint="eastAsia"/>
            <w:lang w:eastAsia="ko-KR"/>
          </w:rPr>
          <w:t>if</w:t>
        </w:r>
        <w:proofErr w:type="gramEnd"/>
        <w:r w:rsidRPr="00F51810">
          <w:rPr>
            <w:rFonts w:eastAsia="맑은 고딕" w:hint="eastAsia"/>
            <w:lang w:eastAsia="ko-KR"/>
          </w:rPr>
          <w:t xml:space="preserve"> </w:t>
        </w:r>
        <w:proofErr w:type="spellStart"/>
        <w:r w:rsidRPr="00F51810">
          <w:rPr>
            <w:rFonts w:eastAsia="맑은 고딕" w:hint="eastAsia"/>
            <w:lang w:eastAsia="ko-KR"/>
          </w:rPr>
          <w:t>psip_code</w:t>
        </w:r>
        <w:proofErr w:type="spellEnd"/>
        <w:r w:rsidRPr="00F51810">
          <w:rPr>
            <w:rFonts w:eastAsia="맑은 고딕" w:hint="eastAsia"/>
            <w:lang w:eastAsia="ko-KR"/>
          </w:rPr>
          <w:t>[</w:t>
        </w:r>
        <w:r>
          <w:rPr>
            <w:rFonts w:eastAsia="맑은 고딕" w:hint="eastAsia"/>
            <w:lang w:eastAsia="ko-KR"/>
          </w:rPr>
          <w:t>x</w:t>
        </w:r>
        <w:r w:rsidRPr="00F51810">
          <w:rPr>
            <w:rFonts w:eastAsia="맑은 고딕" w:hint="eastAsia"/>
            <w:lang w:eastAsia="ko-KR"/>
          </w:rPr>
          <w:t xml:space="preserve">] = 0, </w:t>
        </w:r>
        <w:proofErr w:type="spellStart"/>
        <w:r w:rsidRPr="00564388">
          <w:rPr>
            <w:lang w:eastAsia="ko-KR"/>
          </w:rPr>
          <w:t>predSamples</w:t>
        </w:r>
        <w:proofErr w:type="spellEnd"/>
        <w:r>
          <w:rPr>
            <w:rFonts w:hint="eastAsia"/>
            <w:lang w:eastAsia="ko-KR"/>
          </w:rPr>
          <w:t xml:space="preserve"> </w:t>
        </w:r>
        <w:r w:rsidRPr="00F51810">
          <w:rPr>
            <w:rFonts w:eastAsia="맑은 고딕" w:hint="eastAsia"/>
            <w:lang w:eastAsia="ko-KR"/>
          </w:rPr>
          <w:t>[</w:t>
        </w:r>
        <w:proofErr w:type="spellStart"/>
        <w:r>
          <w:rPr>
            <w:rFonts w:eastAsia="맑은 고딕" w:hint="eastAsia"/>
            <w:lang w:eastAsia="ko-KR"/>
          </w:rPr>
          <w:t>x,y</w:t>
        </w:r>
        <w:proofErr w:type="spellEnd"/>
        <w:r w:rsidRPr="00F51810">
          <w:rPr>
            <w:rFonts w:eastAsia="맑은 고딕" w:hint="eastAsia"/>
            <w:lang w:eastAsia="ko-KR"/>
          </w:rPr>
          <w:t>] =</w:t>
        </w:r>
        <w:r w:rsidRPr="00F51810" w:rsidDel="005F6209">
          <w:rPr>
            <w:rFonts w:eastAsia="맑은 고딕" w:hint="eastAsia"/>
            <w:lang w:eastAsia="ko-KR"/>
          </w:rPr>
          <w:t xml:space="preserve"> </w:t>
        </w:r>
        <w:proofErr w:type="spellStart"/>
        <w:r w:rsidRPr="00564388">
          <w:rPr>
            <w:lang w:eastAsia="ko-KR"/>
          </w:rPr>
          <w:t>predSamples</w:t>
        </w:r>
        <w:proofErr w:type="spellEnd"/>
        <w:r w:rsidRPr="00F51810">
          <w:rPr>
            <w:rFonts w:eastAsia="맑은 고딕" w:hint="eastAsia"/>
            <w:lang w:eastAsia="ko-KR"/>
          </w:rPr>
          <w:t xml:space="preserve"> [</w:t>
        </w:r>
        <w:r>
          <w:rPr>
            <w:rFonts w:eastAsia="맑은 고딕" w:hint="eastAsia"/>
            <w:lang w:eastAsia="ko-KR"/>
          </w:rPr>
          <w:t>x-1,y</w:t>
        </w:r>
        <w:r w:rsidRPr="00F51810">
          <w:rPr>
            <w:rFonts w:eastAsia="맑은 고딕" w:hint="eastAsia"/>
            <w:lang w:eastAsia="ko-KR"/>
          </w:rPr>
          <w:t>]</w:t>
        </w:r>
        <w:r>
          <w:rPr>
            <w:rFonts w:eastAsia="맑은 고딕" w:hint="eastAsia"/>
            <w:lang w:eastAsia="ko-KR"/>
          </w:rPr>
          <w:t>, with y=0...nT-1</w:t>
        </w:r>
      </w:ins>
    </w:p>
    <w:p w:rsidR="0095493D" w:rsidRDefault="0095493D" w:rsidP="0095493D">
      <w:pPr>
        <w:pStyle w:val="a5"/>
        <w:ind w:left="760"/>
        <w:rPr>
          <w:ins w:id="259" w:author="snowyun" w:date="2012-10-12T19:58:00Z"/>
          <w:rFonts w:eastAsia="맑은 고딕"/>
          <w:lang w:eastAsia="ko-KR"/>
        </w:rPr>
      </w:pPr>
      <w:ins w:id="260" w:author="snowyun" w:date="2012-10-12T19:58:00Z">
        <w:r>
          <w:rPr>
            <w:rFonts w:eastAsia="맑은 고딕" w:hint="eastAsia"/>
            <w:lang w:eastAsia="ko-KR"/>
          </w:rPr>
          <w:t xml:space="preserve">- </w:t>
        </w:r>
        <w:proofErr w:type="gramStart"/>
        <w:r>
          <w:rPr>
            <w:rFonts w:eastAsia="맑은 고딕" w:hint="eastAsia"/>
            <w:lang w:eastAsia="ko-KR"/>
          </w:rPr>
          <w:t>if</w:t>
        </w:r>
        <w:proofErr w:type="gramEnd"/>
        <w:r>
          <w:rPr>
            <w:rFonts w:eastAsia="맑은 고딕" w:hint="eastAsia"/>
            <w:lang w:eastAsia="ko-KR"/>
          </w:rPr>
          <w:t xml:space="preserve"> </w:t>
        </w:r>
        <w:proofErr w:type="spellStart"/>
        <w:r>
          <w:rPr>
            <w:rFonts w:eastAsia="맑은 고딕" w:hint="eastAsia"/>
            <w:lang w:eastAsia="ko-KR"/>
          </w:rPr>
          <w:t>psip_code</w:t>
        </w:r>
        <w:proofErr w:type="spellEnd"/>
        <w:r>
          <w:rPr>
            <w:rFonts w:eastAsia="맑은 고딕" w:hint="eastAsia"/>
            <w:lang w:eastAsia="ko-KR"/>
          </w:rPr>
          <w:t xml:space="preserve">[x] &gt; 0, </w:t>
        </w:r>
      </w:ins>
    </w:p>
    <w:p w:rsidR="0095493D" w:rsidRPr="00723791" w:rsidRDefault="0095493D" w:rsidP="00723791">
      <w:pPr>
        <w:ind w:firstLineChars="450" w:firstLine="900"/>
        <w:rPr>
          <w:ins w:id="261" w:author="snowyun" w:date="2012-10-12T19:58:00Z"/>
          <w:rFonts w:eastAsia="맑은 고딕"/>
          <w:lang w:eastAsia="ko-KR"/>
        </w:rPr>
      </w:pPr>
      <w:proofErr w:type="spellStart"/>
      <w:proofErr w:type="gramStart"/>
      <w:ins w:id="262" w:author="snowyun" w:date="2012-10-12T19:58:00Z">
        <w:r w:rsidRPr="00723791">
          <w:rPr>
            <w:rFonts w:eastAsia="맑은 고딕" w:hint="eastAsia"/>
            <w:lang w:eastAsia="ko-KR"/>
          </w:rPr>
          <w:t>predSamples</w:t>
        </w:r>
        <w:proofErr w:type="spellEnd"/>
        <w:proofErr w:type="gramEnd"/>
        <w:r w:rsidRPr="00723791">
          <w:rPr>
            <w:rFonts w:eastAsia="맑은 고딕" w:hint="eastAsia"/>
            <w:lang w:eastAsia="ko-KR"/>
          </w:rPr>
          <w:t xml:space="preserve"> [</w:t>
        </w:r>
        <w:proofErr w:type="spellStart"/>
        <w:r w:rsidRPr="00723791">
          <w:rPr>
            <w:rFonts w:eastAsia="맑은 고딕" w:hint="eastAsia"/>
            <w:lang w:eastAsia="ko-KR"/>
          </w:rPr>
          <w:t>x,y</w:t>
        </w:r>
        <w:proofErr w:type="spellEnd"/>
        <w:r w:rsidRPr="00723791">
          <w:rPr>
            <w:rFonts w:eastAsia="맑은 고딕" w:hint="eastAsia"/>
            <w:lang w:eastAsia="ko-KR"/>
          </w:rPr>
          <w:t xml:space="preserve">] = 1 </w:t>
        </w:r>
        <w:r w:rsidRPr="00723791">
          <w:rPr>
            <w:rFonts w:eastAsia="맑은 고딕"/>
            <w:lang w:eastAsia="ko-KR"/>
          </w:rPr>
          <w:t>–</w:t>
        </w:r>
        <w:r w:rsidRPr="00723791">
          <w:rPr>
            <w:rFonts w:eastAsia="맑은 고딕" w:hint="eastAsia"/>
            <w:lang w:eastAsia="ko-KR"/>
          </w:rPr>
          <w:t xml:space="preserve"> </w:t>
        </w:r>
        <w:proofErr w:type="spellStart"/>
        <w:r w:rsidRPr="00564388">
          <w:rPr>
            <w:lang w:eastAsia="ko-KR"/>
          </w:rPr>
          <w:t>predSamples</w:t>
        </w:r>
        <w:proofErr w:type="spellEnd"/>
        <w:r w:rsidRPr="00723791">
          <w:rPr>
            <w:rFonts w:eastAsia="맑은 고딕" w:hint="eastAsia"/>
            <w:lang w:eastAsia="ko-KR"/>
          </w:rPr>
          <w:t xml:space="preserve"> [x-1,(y-</w:t>
        </w:r>
        <w:proofErr w:type="spellStart"/>
        <w:r w:rsidRPr="00723791">
          <w:rPr>
            <w:rFonts w:eastAsia="맑은 고딕" w:hint="eastAsia"/>
            <w:lang w:eastAsia="ko-KR"/>
          </w:rPr>
          <w:t>psip_code</w:t>
        </w:r>
        <w:proofErr w:type="spellEnd"/>
        <w:r w:rsidRPr="00723791">
          <w:rPr>
            <w:rFonts w:eastAsia="맑은 고딕" w:hint="eastAsia"/>
            <w:lang w:eastAsia="ko-KR"/>
          </w:rPr>
          <w:t>[x]+</w:t>
        </w:r>
        <w:proofErr w:type="spellStart"/>
        <w:r w:rsidRPr="00723791">
          <w:rPr>
            <w:rFonts w:eastAsia="맑은 고딕" w:hint="eastAsia"/>
            <w:lang w:eastAsia="ko-KR"/>
          </w:rPr>
          <w:t>nT</w:t>
        </w:r>
        <w:proofErr w:type="spellEnd"/>
        <w:r w:rsidRPr="00723791">
          <w:rPr>
            <w:rFonts w:eastAsia="맑은 고딕" w:hint="eastAsia"/>
            <w:lang w:eastAsia="ko-KR"/>
          </w:rPr>
          <w:t>)%</w:t>
        </w:r>
        <w:proofErr w:type="spellStart"/>
        <w:r w:rsidRPr="00723791">
          <w:rPr>
            <w:rFonts w:eastAsia="맑은 고딕" w:hint="eastAsia"/>
            <w:lang w:eastAsia="ko-KR"/>
          </w:rPr>
          <w:t>nT</w:t>
        </w:r>
        <w:proofErr w:type="spellEnd"/>
        <w:r w:rsidRPr="00723791">
          <w:rPr>
            <w:rFonts w:eastAsia="맑은 고딕" w:hint="eastAsia"/>
            <w:lang w:eastAsia="ko-KR"/>
          </w:rPr>
          <w:t>], with y=0..psip_code[x]-1</w:t>
        </w:r>
      </w:ins>
    </w:p>
    <w:p w:rsidR="0095493D" w:rsidRDefault="0095493D" w:rsidP="0095493D">
      <w:pPr>
        <w:pStyle w:val="a5"/>
        <w:ind w:left="760"/>
        <w:rPr>
          <w:ins w:id="263" w:author="snowyun" w:date="2012-10-12T19:58:00Z"/>
          <w:rFonts w:eastAsia="맑은 고딕"/>
          <w:lang w:eastAsia="ko-KR"/>
        </w:rPr>
      </w:pPr>
      <w:ins w:id="264" w:author="snowyun" w:date="2012-10-12T19:58:00Z">
        <w:r>
          <w:rPr>
            <w:rFonts w:eastAsia="맑은 고딕" w:hint="eastAsia"/>
            <w:lang w:eastAsia="ko-KR"/>
          </w:rPr>
          <w:t xml:space="preserve"> </w:t>
        </w:r>
        <w:proofErr w:type="spellStart"/>
        <w:proofErr w:type="gramStart"/>
        <w:r>
          <w:rPr>
            <w:rFonts w:eastAsia="맑은 고딕" w:hint="eastAsia"/>
            <w:lang w:eastAsia="ko-KR"/>
          </w:rPr>
          <w:t>predSamples</w:t>
        </w:r>
        <w:proofErr w:type="spellEnd"/>
        <w:proofErr w:type="gramEnd"/>
        <w:r>
          <w:rPr>
            <w:rFonts w:eastAsia="맑은 고딕" w:hint="eastAsia"/>
            <w:lang w:eastAsia="ko-KR"/>
          </w:rPr>
          <w:t xml:space="preserve"> [</w:t>
        </w:r>
        <w:proofErr w:type="spellStart"/>
        <w:r>
          <w:rPr>
            <w:rFonts w:eastAsia="맑은 고딕" w:hint="eastAsia"/>
            <w:lang w:eastAsia="ko-KR"/>
          </w:rPr>
          <w:t>x,y</w:t>
        </w:r>
        <w:proofErr w:type="spellEnd"/>
        <w:r>
          <w:rPr>
            <w:rFonts w:eastAsia="맑은 고딕" w:hint="eastAsia"/>
            <w:lang w:eastAsia="ko-KR"/>
          </w:rPr>
          <w:t xml:space="preserve">] =    </w:t>
        </w:r>
        <w:proofErr w:type="spellStart"/>
        <w:r>
          <w:rPr>
            <w:rFonts w:eastAsia="맑은 고딕" w:hint="eastAsia"/>
            <w:lang w:eastAsia="ko-KR"/>
          </w:rPr>
          <w:t>predSamples</w:t>
        </w:r>
        <w:proofErr w:type="spellEnd"/>
        <w:r>
          <w:rPr>
            <w:rFonts w:eastAsia="맑은 고딕" w:hint="eastAsia"/>
            <w:lang w:eastAsia="ko-KR"/>
          </w:rPr>
          <w:t xml:space="preserve"> [x-1,(y-</w:t>
        </w:r>
        <w:proofErr w:type="spellStart"/>
        <w:r>
          <w:rPr>
            <w:rFonts w:eastAsia="맑은 고딕" w:hint="eastAsia"/>
            <w:lang w:eastAsia="ko-KR"/>
          </w:rPr>
          <w:t>psip_code</w:t>
        </w:r>
        <w:proofErr w:type="spellEnd"/>
        <w:r>
          <w:rPr>
            <w:rFonts w:eastAsia="맑은 고딕" w:hint="eastAsia"/>
            <w:lang w:eastAsia="ko-KR"/>
          </w:rPr>
          <w:t>[x]+</w:t>
        </w:r>
        <w:proofErr w:type="spellStart"/>
        <w:r>
          <w:rPr>
            <w:rFonts w:eastAsia="맑은 고딕" w:hint="eastAsia"/>
            <w:lang w:eastAsia="ko-KR"/>
          </w:rPr>
          <w:t>nT</w:t>
        </w:r>
        <w:proofErr w:type="spellEnd"/>
        <w:r>
          <w:rPr>
            <w:rFonts w:eastAsia="맑은 고딕" w:hint="eastAsia"/>
            <w:lang w:eastAsia="ko-KR"/>
          </w:rPr>
          <w:t>)%</w:t>
        </w:r>
        <w:proofErr w:type="spellStart"/>
        <w:r>
          <w:rPr>
            <w:rFonts w:eastAsia="맑은 고딕" w:hint="eastAsia"/>
            <w:lang w:eastAsia="ko-KR"/>
          </w:rPr>
          <w:t>nT</w:t>
        </w:r>
        <w:proofErr w:type="spellEnd"/>
        <w:r>
          <w:rPr>
            <w:rFonts w:eastAsia="맑은 고딕" w:hint="eastAsia"/>
            <w:lang w:eastAsia="ko-KR"/>
          </w:rPr>
          <w:t>], with y=</w:t>
        </w:r>
        <w:proofErr w:type="spellStart"/>
        <w:r>
          <w:rPr>
            <w:rFonts w:eastAsia="맑은 고딕" w:hint="eastAsia"/>
            <w:lang w:eastAsia="ko-KR"/>
          </w:rPr>
          <w:t>psip_code</w:t>
        </w:r>
        <w:proofErr w:type="spellEnd"/>
        <w:r>
          <w:rPr>
            <w:rFonts w:eastAsia="맑은 고딕" w:hint="eastAsia"/>
            <w:lang w:eastAsia="ko-KR"/>
          </w:rPr>
          <w:t>[x]..</w:t>
        </w:r>
        <w:proofErr w:type="gramStart"/>
        <w:r>
          <w:rPr>
            <w:rFonts w:eastAsia="맑은 고딕" w:hint="eastAsia"/>
            <w:lang w:eastAsia="ko-KR"/>
          </w:rPr>
          <w:t>nT-1</w:t>
        </w:r>
        <w:proofErr w:type="gramEnd"/>
      </w:ins>
    </w:p>
    <w:p w:rsidR="0095493D" w:rsidRDefault="0095493D" w:rsidP="0095493D">
      <w:pPr>
        <w:pStyle w:val="a5"/>
        <w:ind w:left="760"/>
        <w:rPr>
          <w:ins w:id="265" w:author="snowyun" w:date="2012-10-12T19:58:00Z"/>
          <w:rFonts w:eastAsia="맑은 고딕"/>
          <w:lang w:eastAsia="ko-KR"/>
        </w:rPr>
      </w:pPr>
      <w:ins w:id="266" w:author="snowyun" w:date="2012-10-12T19:58:00Z">
        <w:r>
          <w:rPr>
            <w:rFonts w:eastAsia="맑은 고딕" w:hint="eastAsia"/>
            <w:lang w:eastAsia="ko-KR"/>
          </w:rPr>
          <w:t xml:space="preserve">- </w:t>
        </w:r>
        <w:proofErr w:type="gramStart"/>
        <w:r>
          <w:rPr>
            <w:rFonts w:eastAsia="맑은 고딕" w:hint="eastAsia"/>
            <w:lang w:eastAsia="ko-KR"/>
          </w:rPr>
          <w:t>if</w:t>
        </w:r>
        <w:proofErr w:type="gramEnd"/>
        <w:r>
          <w:rPr>
            <w:rFonts w:eastAsia="맑은 고딕" w:hint="eastAsia"/>
            <w:lang w:eastAsia="ko-KR"/>
          </w:rPr>
          <w:t xml:space="preserve"> </w:t>
        </w:r>
        <w:proofErr w:type="spellStart"/>
        <w:r>
          <w:rPr>
            <w:rFonts w:eastAsia="맑은 고딕" w:hint="eastAsia"/>
            <w:lang w:eastAsia="ko-KR"/>
          </w:rPr>
          <w:t>psip_code</w:t>
        </w:r>
        <w:proofErr w:type="spellEnd"/>
        <w:r>
          <w:rPr>
            <w:rFonts w:eastAsia="맑은 고딕" w:hint="eastAsia"/>
            <w:lang w:eastAsia="ko-KR"/>
          </w:rPr>
          <w:t xml:space="preserve">[x] &lt; 0, </w:t>
        </w:r>
      </w:ins>
    </w:p>
    <w:p w:rsidR="0095493D" w:rsidRDefault="0095493D" w:rsidP="00723791">
      <w:pPr>
        <w:pStyle w:val="a5"/>
        <w:ind w:left="760" w:firstLineChars="50" w:firstLine="100"/>
        <w:rPr>
          <w:ins w:id="267" w:author="snowyun" w:date="2012-10-12T19:58:00Z"/>
          <w:rFonts w:eastAsia="맑은 고딕"/>
          <w:lang w:eastAsia="ko-KR"/>
        </w:rPr>
      </w:pPr>
      <w:proofErr w:type="spellStart"/>
      <w:ins w:id="268" w:author="snowyun" w:date="2012-10-12T19:58:00Z">
        <w:r>
          <w:rPr>
            <w:rFonts w:eastAsia="맑은 고딕" w:hint="eastAsia"/>
            <w:lang w:eastAsia="ko-KR"/>
          </w:rPr>
          <w:t>predSamples</w:t>
        </w:r>
        <w:proofErr w:type="spellEnd"/>
        <w:r>
          <w:rPr>
            <w:rFonts w:eastAsia="맑은 고딕" w:hint="eastAsia"/>
            <w:lang w:eastAsia="ko-KR"/>
          </w:rPr>
          <w:t xml:space="preserve"> [</w:t>
        </w:r>
        <w:proofErr w:type="spellStart"/>
        <w:r>
          <w:rPr>
            <w:rFonts w:eastAsia="맑은 고딕" w:hint="eastAsia"/>
            <w:lang w:eastAsia="ko-KR"/>
          </w:rPr>
          <w:t>x,y</w:t>
        </w:r>
        <w:proofErr w:type="spellEnd"/>
        <w:r>
          <w:rPr>
            <w:rFonts w:eastAsia="맑은 고딕" w:hint="eastAsia"/>
            <w:lang w:eastAsia="ko-KR"/>
          </w:rPr>
          <w:t xml:space="preserve">] =   </w:t>
        </w:r>
        <w:proofErr w:type="spellStart"/>
        <w:r>
          <w:rPr>
            <w:rFonts w:eastAsia="맑은 고딕" w:hint="eastAsia"/>
            <w:lang w:eastAsia="ko-KR"/>
          </w:rPr>
          <w:t>predSamples</w:t>
        </w:r>
        <w:proofErr w:type="spellEnd"/>
        <w:r>
          <w:rPr>
            <w:rFonts w:eastAsia="맑은 고딕" w:hint="eastAsia"/>
            <w:lang w:eastAsia="ko-KR"/>
          </w:rPr>
          <w:t xml:space="preserve"> [x-1,(y-</w:t>
        </w:r>
        <w:proofErr w:type="spellStart"/>
        <w:r>
          <w:rPr>
            <w:rFonts w:eastAsia="맑은 고딕" w:hint="eastAsia"/>
            <w:lang w:eastAsia="ko-KR"/>
          </w:rPr>
          <w:t>psip_code</w:t>
        </w:r>
        <w:proofErr w:type="spellEnd"/>
        <w:r>
          <w:rPr>
            <w:rFonts w:eastAsia="맑은 고딕" w:hint="eastAsia"/>
            <w:lang w:eastAsia="ko-KR"/>
          </w:rPr>
          <w:t>[x]+</w:t>
        </w:r>
        <w:proofErr w:type="spellStart"/>
        <w:r>
          <w:rPr>
            <w:rFonts w:eastAsia="맑은 고딕" w:hint="eastAsia"/>
            <w:lang w:eastAsia="ko-KR"/>
          </w:rPr>
          <w:t>nT</w:t>
        </w:r>
        <w:proofErr w:type="spellEnd"/>
        <w:r>
          <w:rPr>
            <w:rFonts w:eastAsia="맑은 고딕" w:hint="eastAsia"/>
            <w:lang w:eastAsia="ko-KR"/>
          </w:rPr>
          <w:t>)%</w:t>
        </w:r>
        <w:proofErr w:type="spellStart"/>
        <w:r>
          <w:rPr>
            <w:rFonts w:eastAsia="맑은 고딕" w:hint="eastAsia"/>
            <w:lang w:eastAsia="ko-KR"/>
          </w:rPr>
          <w:t>nT</w:t>
        </w:r>
        <w:proofErr w:type="spellEnd"/>
        <w:r>
          <w:rPr>
            <w:rFonts w:eastAsia="맑은 고딕" w:hint="eastAsia"/>
            <w:lang w:eastAsia="ko-KR"/>
          </w:rPr>
          <w:t>], with y=0..nT-1+psip_code[x]</w:t>
        </w:r>
      </w:ins>
    </w:p>
    <w:p w:rsidR="0095493D" w:rsidRPr="00F51810" w:rsidRDefault="0095493D" w:rsidP="0095493D">
      <w:pPr>
        <w:pStyle w:val="a5"/>
        <w:ind w:left="760"/>
        <w:rPr>
          <w:ins w:id="269" w:author="snowyun" w:date="2012-10-12T19:58:00Z"/>
          <w:lang w:eastAsia="ko-KR"/>
        </w:rPr>
      </w:pPr>
      <w:ins w:id="270" w:author="snowyun" w:date="2012-10-12T19:58:00Z">
        <w:r>
          <w:rPr>
            <w:rFonts w:eastAsia="맑은 고딕" w:hint="eastAsia"/>
            <w:lang w:eastAsia="ko-KR"/>
          </w:rPr>
          <w:t xml:space="preserve"> </w:t>
        </w:r>
        <w:proofErr w:type="spellStart"/>
        <w:r>
          <w:rPr>
            <w:rFonts w:eastAsia="맑은 고딕" w:hint="eastAsia"/>
            <w:lang w:eastAsia="ko-KR"/>
          </w:rPr>
          <w:t>predSamples</w:t>
        </w:r>
        <w:proofErr w:type="spellEnd"/>
        <w:r>
          <w:rPr>
            <w:rFonts w:eastAsia="맑은 고딕" w:hint="eastAsia"/>
            <w:lang w:eastAsia="ko-KR"/>
          </w:rPr>
          <w:t xml:space="preserve"> [</w:t>
        </w:r>
        <w:proofErr w:type="spellStart"/>
        <w:r>
          <w:rPr>
            <w:rFonts w:eastAsia="맑은 고딕" w:hint="eastAsia"/>
            <w:lang w:eastAsia="ko-KR"/>
          </w:rPr>
          <w:t>x,y</w:t>
        </w:r>
        <w:proofErr w:type="spellEnd"/>
        <w:r>
          <w:rPr>
            <w:rFonts w:eastAsia="맑은 고딕" w:hint="eastAsia"/>
            <w:lang w:eastAsia="ko-KR"/>
          </w:rPr>
          <w:t xml:space="preserve">] = 1 </w:t>
        </w:r>
        <w:r>
          <w:rPr>
            <w:rFonts w:eastAsia="맑은 고딕"/>
            <w:lang w:eastAsia="ko-KR"/>
          </w:rPr>
          <w:t>–</w:t>
        </w:r>
        <w:r>
          <w:rPr>
            <w:rFonts w:eastAsia="맑은 고딕" w:hint="eastAsia"/>
            <w:lang w:eastAsia="ko-KR"/>
          </w:rPr>
          <w:t xml:space="preserve"> </w:t>
        </w:r>
        <w:proofErr w:type="spellStart"/>
        <w:r>
          <w:rPr>
            <w:rFonts w:eastAsia="맑은 고딕" w:hint="eastAsia"/>
            <w:lang w:eastAsia="ko-KR"/>
          </w:rPr>
          <w:t>predSamples</w:t>
        </w:r>
        <w:proofErr w:type="spellEnd"/>
        <w:r>
          <w:rPr>
            <w:rFonts w:eastAsia="맑은 고딕" w:hint="eastAsia"/>
            <w:lang w:eastAsia="ko-KR"/>
          </w:rPr>
          <w:t xml:space="preserve"> [x-1,(y-</w:t>
        </w:r>
        <w:proofErr w:type="spellStart"/>
        <w:r>
          <w:rPr>
            <w:rFonts w:eastAsia="맑은 고딕" w:hint="eastAsia"/>
            <w:lang w:eastAsia="ko-KR"/>
          </w:rPr>
          <w:t>psip_code</w:t>
        </w:r>
        <w:proofErr w:type="spellEnd"/>
        <w:r>
          <w:rPr>
            <w:rFonts w:eastAsia="맑은 고딕" w:hint="eastAsia"/>
            <w:lang w:eastAsia="ko-KR"/>
          </w:rPr>
          <w:t>[x]+</w:t>
        </w:r>
        <w:proofErr w:type="spellStart"/>
        <w:r>
          <w:rPr>
            <w:rFonts w:eastAsia="맑은 고딕" w:hint="eastAsia"/>
            <w:lang w:eastAsia="ko-KR"/>
          </w:rPr>
          <w:t>nT</w:t>
        </w:r>
        <w:proofErr w:type="spellEnd"/>
        <w:r>
          <w:rPr>
            <w:rFonts w:eastAsia="맑은 고딕" w:hint="eastAsia"/>
            <w:lang w:eastAsia="ko-KR"/>
          </w:rPr>
          <w:t>)%</w:t>
        </w:r>
        <w:proofErr w:type="spellStart"/>
        <w:r>
          <w:rPr>
            <w:rFonts w:eastAsia="맑은 고딕" w:hint="eastAsia"/>
            <w:lang w:eastAsia="ko-KR"/>
          </w:rPr>
          <w:t>nT</w:t>
        </w:r>
        <w:proofErr w:type="spellEnd"/>
        <w:r>
          <w:rPr>
            <w:rFonts w:eastAsia="맑은 고딕" w:hint="eastAsia"/>
            <w:lang w:eastAsia="ko-KR"/>
          </w:rPr>
          <w:t>], with y=</w:t>
        </w:r>
        <w:proofErr w:type="spellStart"/>
        <w:r>
          <w:rPr>
            <w:rFonts w:eastAsia="맑은 고딕" w:hint="eastAsia"/>
            <w:lang w:eastAsia="ko-KR"/>
          </w:rPr>
          <w:t>nT+psip_code</w:t>
        </w:r>
        <w:proofErr w:type="spellEnd"/>
        <w:r>
          <w:rPr>
            <w:rFonts w:eastAsia="맑은 고딕" w:hint="eastAsia"/>
            <w:lang w:eastAsia="ko-KR"/>
          </w:rPr>
          <w:t>[x]..</w:t>
        </w:r>
        <w:proofErr w:type="gramStart"/>
        <w:r>
          <w:rPr>
            <w:rFonts w:eastAsia="맑은 고딕" w:hint="eastAsia"/>
            <w:lang w:eastAsia="ko-KR"/>
          </w:rPr>
          <w:t>nT-1</w:t>
        </w:r>
        <w:proofErr w:type="gramEnd"/>
      </w:ins>
    </w:p>
    <w:p w:rsidR="0095493D" w:rsidRDefault="0095493D" w:rsidP="0095493D">
      <w:pPr>
        <w:numPr>
          <w:ilvl w:val="0"/>
          <w:numId w:val="11"/>
        </w:numPr>
        <w:rPr>
          <w:ins w:id="271" w:author="snowyun" w:date="2012-10-12T19:58:00Z"/>
          <w:lang w:eastAsia="ko-KR"/>
        </w:rPr>
      </w:pPr>
      <w:ins w:id="272" w:author="snowyun" w:date="2012-10-12T19:58:00Z">
        <w:r>
          <w:rPr>
            <w:rFonts w:hint="eastAsia"/>
            <w:lang w:eastAsia="ko-KR"/>
          </w:rPr>
          <w:t xml:space="preserve"> </w:t>
        </w:r>
        <w:r>
          <w:rPr>
            <w:lang w:eastAsia="ko-KR"/>
          </w:rPr>
          <w:t xml:space="preserve">The depth partition value derivation and assignment process as specified in </w:t>
        </w:r>
        <w:proofErr w:type="spellStart"/>
        <w:r>
          <w:rPr>
            <w:lang w:eastAsia="ko-KR"/>
          </w:rPr>
          <w:t>subclause</w:t>
        </w:r>
        <w:proofErr w:type="spellEnd"/>
        <w:r w:rsidRPr="00564388">
          <w:rPr>
            <w:lang w:eastAsia="ko-KR"/>
          </w:rPr>
          <w:t> </w:t>
        </w:r>
        <w:r>
          <w:rPr>
            <w:lang w:eastAsia="ko-KR"/>
          </w:rPr>
          <w:fldChar w:fldCharType="begin" w:fldLock="1"/>
        </w:r>
        <w:r>
          <w:rPr>
            <w:lang w:eastAsia="ko-KR"/>
          </w:rPr>
          <w:instrText xml:space="preserve"> REF _Ref332886878 \r \h </w:instrText>
        </w:r>
      </w:ins>
      <w:r>
        <w:rPr>
          <w:lang w:eastAsia="ko-KR"/>
        </w:rPr>
      </w:r>
      <w:ins w:id="273" w:author="snowyun" w:date="2012-10-12T19:58:00Z">
        <w:r>
          <w:rPr>
            <w:lang w:eastAsia="ko-KR"/>
          </w:rPr>
          <w:fldChar w:fldCharType="separate"/>
        </w:r>
        <w:r>
          <w:rPr>
            <w:lang w:eastAsia="ko-KR"/>
          </w:rPr>
          <w:t>G.8.4.4.2.13</w:t>
        </w:r>
        <w:r>
          <w:rPr>
            <w:lang w:eastAsia="ko-KR"/>
          </w:rPr>
          <w:fldChar w:fldCharType="end"/>
        </w:r>
        <w:r>
          <w:rPr>
            <w:lang w:eastAsia="ko-KR"/>
          </w:rPr>
          <w:t xml:space="preserve"> is invoked with p</w:t>
        </w:r>
        <w:r w:rsidRPr="00564388">
          <w:rPr>
            <w:lang w:eastAsia="ko-KR"/>
          </w:rPr>
          <w:t>[ x, y ]</w:t>
        </w:r>
        <w:r>
          <w:rPr>
            <w:lang w:eastAsia="ko-KR"/>
          </w:rPr>
          <w:t xml:space="preserve">, </w:t>
        </w:r>
        <w:proofErr w:type="spellStart"/>
        <w:r>
          <w:rPr>
            <w:rFonts w:hint="eastAsia"/>
            <w:lang w:eastAsia="ko-KR"/>
          </w:rPr>
          <w:t>Edge</w:t>
        </w:r>
        <w:r w:rsidRPr="00564388">
          <w:rPr>
            <w:lang w:eastAsia="de-DE"/>
          </w:rPr>
          <w:t>Pattern</w:t>
        </w:r>
        <w:proofErr w:type="spellEnd"/>
        <w:r w:rsidRPr="00564388">
          <w:rPr>
            <w:lang w:eastAsia="ko-KR"/>
          </w:rPr>
          <w:t>[ x, y ]</w:t>
        </w:r>
        <w:r>
          <w:rPr>
            <w:lang w:eastAsia="ko-KR"/>
          </w:rPr>
          <w:t>,</w:t>
        </w:r>
        <w:r>
          <w:rPr>
            <w:rFonts w:hint="eastAsia"/>
            <w:lang w:eastAsia="ko-KR"/>
          </w:rPr>
          <w:t xml:space="preserve"> </w:t>
        </w:r>
        <w:proofErr w:type="spellStart"/>
        <w:r>
          <w:rPr>
            <w:rFonts w:hint="eastAsia"/>
            <w:lang w:eastAsia="ko-KR"/>
          </w:rPr>
          <w:t>RepVal</w:t>
        </w:r>
        <w:proofErr w:type="spellEnd"/>
        <w:r>
          <w:rPr>
            <w:rFonts w:hint="eastAsia"/>
            <w:lang w:eastAsia="ko-KR"/>
          </w:rPr>
          <w:t>[</w:t>
        </w:r>
        <w:proofErr w:type="spellStart"/>
        <w:r>
          <w:rPr>
            <w:rFonts w:hint="eastAsia"/>
            <w:lang w:eastAsia="ko-KR"/>
          </w:rPr>
          <w:t>i</w:t>
        </w:r>
        <w:proofErr w:type="spellEnd"/>
        <w:r>
          <w:rPr>
            <w:rFonts w:hint="eastAsia"/>
            <w:lang w:eastAsia="ko-KR"/>
          </w:rPr>
          <w:t>]</w:t>
        </w:r>
        <w:r>
          <w:rPr>
            <w:lang w:eastAsia="ko-KR"/>
          </w:rPr>
          <w:t xml:space="preserve">, and </w:t>
        </w:r>
        <w:proofErr w:type="spellStart"/>
        <w:r>
          <w:rPr>
            <w:lang w:eastAsia="ko-KR"/>
          </w:rPr>
          <w:t>nT</w:t>
        </w:r>
        <w:proofErr w:type="spellEnd"/>
        <w:r>
          <w:rPr>
            <w:lang w:eastAsia="ko-KR"/>
          </w:rPr>
          <w:t xml:space="preserve"> as inputs and the output is assigned to </w:t>
        </w:r>
        <w:proofErr w:type="spellStart"/>
        <w:r w:rsidRPr="00564388">
          <w:rPr>
            <w:lang w:eastAsia="ko-KR"/>
          </w:rPr>
          <w:t>predSamples</w:t>
        </w:r>
        <w:proofErr w:type="spellEnd"/>
        <w:r w:rsidRPr="00564388">
          <w:rPr>
            <w:lang w:eastAsia="ko-KR"/>
          </w:rPr>
          <w:t>[ x, y ]</w:t>
        </w:r>
        <w:r>
          <w:rPr>
            <w:lang w:eastAsia="ko-KR"/>
          </w:rPr>
          <w:t>.</w:t>
        </w:r>
      </w:ins>
    </w:p>
    <w:p w:rsidR="0095493D" w:rsidRPr="00564388" w:rsidDel="00E679F9" w:rsidRDefault="0095493D" w:rsidP="0095493D">
      <w:pPr>
        <w:rPr>
          <w:del w:id="274" w:author="snowyun" w:date="2012-10-12T19:58:00Z"/>
          <w:lang w:eastAsia="ko-KR"/>
        </w:rPr>
      </w:pPr>
    </w:p>
    <w:p w:rsidR="0095493D" w:rsidRPr="007A5102" w:rsidDel="00E679F9" w:rsidRDefault="0095493D" w:rsidP="0095493D">
      <w:pPr>
        <w:numPr>
          <w:ilvl w:val="0"/>
          <w:numId w:val="6"/>
        </w:numPr>
        <w:tabs>
          <w:tab w:val="clear" w:pos="794"/>
          <w:tab w:val="clear" w:pos="1191"/>
          <w:tab w:val="clear" w:pos="1588"/>
          <w:tab w:val="clear" w:pos="1985"/>
          <w:tab w:val="left" w:pos="1080"/>
          <w:tab w:val="left" w:pos="1440"/>
          <w:tab w:val="left" w:pos="1701"/>
        </w:tabs>
        <w:rPr>
          <w:del w:id="275" w:author="snowyun" w:date="2012-10-12T19:58:00Z"/>
          <w:lang w:eastAsia="ko-KR"/>
        </w:rPr>
      </w:pPr>
      <w:del w:id="276" w:author="snowyun" w:date="2012-10-12T19:58:00Z">
        <w:r w:rsidDel="00E679F9">
          <w:rPr>
            <w:rFonts w:hint="eastAsia"/>
            <w:lang w:eastAsia="ko-KR"/>
          </w:rPr>
          <w:delText>The</w:delText>
        </w:r>
        <w:r w:rsidRPr="00564388" w:rsidDel="00E679F9">
          <w:rPr>
            <w:lang w:eastAsia="ko-KR"/>
          </w:rPr>
          <w:delText xml:space="preserve"> </w:delText>
        </w:r>
        <w:r w:rsidDel="00E679F9">
          <w:rPr>
            <w:rFonts w:hint="eastAsia"/>
            <w:lang w:eastAsia="ko-KR"/>
          </w:rPr>
          <w:delText>start point of the chain in the current prediction unit is derived from edge_start_left_flag[ x0 ][ y0 ] and edge_start_position[</w:delText>
        </w:r>
        <w:r w:rsidRPr="00564388" w:rsidDel="00E679F9">
          <w:rPr>
            <w:lang w:eastAsia="ko-KR"/>
          </w:rPr>
          <w:delText> </w:delText>
        </w:r>
        <w:r w:rsidDel="00E679F9">
          <w:rPr>
            <w:rFonts w:hint="eastAsia"/>
            <w:lang w:eastAsia="ko-KR"/>
          </w:rPr>
          <w:delText>x0</w:delText>
        </w:r>
        <w:r w:rsidRPr="00564388" w:rsidDel="00E679F9">
          <w:rPr>
            <w:lang w:eastAsia="ko-KR"/>
          </w:rPr>
          <w:delText> </w:delText>
        </w:r>
        <w:r w:rsidDel="00E679F9">
          <w:rPr>
            <w:rFonts w:hint="eastAsia"/>
            <w:lang w:eastAsia="ko-KR"/>
          </w:rPr>
          <w:delText>][</w:delText>
        </w:r>
        <w:r w:rsidRPr="00564388" w:rsidDel="00E679F9">
          <w:rPr>
            <w:lang w:eastAsia="ko-KR"/>
          </w:rPr>
          <w:delText> </w:delText>
        </w:r>
        <w:r w:rsidDel="00E679F9">
          <w:rPr>
            <w:rFonts w:hint="eastAsia"/>
            <w:lang w:eastAsia="ko-KR"/>
          </w:rPr>
          <w:delText>y0</w:delText>
        </w:r>
        <w:r w:rsidRPr="00564388" w:rsidDel="00E679F9">
          <w:rPr>
            <w:lang w:eastAsia="ko-KR"/>
          </w:rPr>
          <w:delText> </w:delText>
        </w:r>
        <w:r w:rsidDel="00E679F9">
          <w:rPr>
            <w:rFonts w:hint="eastAsia"/>
            <w:lang w:eastAsia="ko-KR"/>
          </w:rPr>
          <w:delText>]</w:delText>
        </w:r>
        <w:r w:rsidRPr="00564388" w:rsidDel="00E679F9">
          <w:rPr>
            <w:sz w:val="19"/>
            <w:szCs w:val="19"/>
            <w:lang w:eastAsia="de-DE"/>
          </w:rPr>
          <w:delText>.</w:delText>
        </w:r>
      </w:del>
    </w:p>
    <w:p w:rsidR="0095493D" w:rsidDel="00E679F9" w:rsidRDefault="0095493D" w:rsidP="0095493D">
      <w:pPr>
        <w:numPr>
          <w:ilvl w:val="0"/>
          <w:numId w:val="5"/>
        </w:numPr>
        <w:tabs>
          <w:tab w:val="clear" w:pos="794"/>
          <w:tab w:val="clear" w:pos="1191"/>
          <w:tab w:val="clear" w:pos="1588"/>
          <w:tab w:val="clear" w:pos="1985"/>
          <w:tab w:val="left" w:pos="720"/>
          <w:tab w:val="left" w:pos="1080"/>
          <w:tab w:val="left" w:pos="1440"/>
          <w:tab w:val="left" w:pos="1701"/>
        </w:tabs>
        <w:rPr>
          <w:del w:id="277" w:author="snowyun" w:date="2012-10-12T19:58:00Z"/>
          <w:lang w:eastAsia="ko-KR"/>
        </w:rPr>
      </w:pPr>
      <w:del w:id="278" w:author="snowyun" w:date="2012-10-12T19:58:00Z">
        <w:r w:rsidRPr="00564388" w:rsidDel="00E679F9">
          <w:rPr>
            <w:lang w:eastAsia="ko-KR"/>
          </w:rPr>
          <w:lastRenderedPageBreak/>
          <w:delText xml:space="preserve">If </w:delText>
        </w:r>
        <w:r w:rsidDel="00E679F9">
          <w:rPr>
            <w:rFonts w:hint="eastAsia"/>
            <w:sz w:val="19"/>
            <w:szCs w:val="19"/>
            <w:lang w:eastAsia="ko-KR"/>
          </w:rPr>
          <w:delText>edge_start_left_flag</w:delText>
        </w:r>
        <w:r w:rsidDel="00E679F9">
          <w:rPr>
            <w:rFonts w:hint="eastAsia"/>
            <w:lang w:eastAsia="ko-KR"/>
          </w:rPr>
          <w:delText>[</w:delText>
        </w:r>
        <w:r w:rsidRPr="00564388" w:rsidDel="00E679F9">
          <w:rPr>
            <w:lang w:eastAsia="ko-KR"/>
          </w:rPr>
          <w:delText> </w:delText>
        </w:r>
        <w:r w:rsidDel="00E679F9">
          <w:rPr>
            <w:rFonts w:hint="eastAsia"/>
            <w:lang w:eastAsia="ko-KR"/>
          </w:rPr>
          <w:delText>x0</w:delText>
        </w:r>
        <w:r w:rsidRPr="00564388" w:rsidDel="00E679F9">
          <w:rPr>
            <w:lang w:eastAsia="ko-KR"/>
          </w:rPr>
          <w:delText> </w:delText>
        </w:r>
        <w:r w:rsidDel="00E679F9">
          <w:rPr>
            <w:rFonts w:hint="eastAsia"/>
            <w:lang w:eastAsia="ko-KR"/>
          </w:rPr>
          <w:delText>][</w:delText>
        </w:r>
        <w:r w:rsidRPr="00564388" w:rsidDel="00E679F9">
          <w:rPr>
            <w:lang w:eastAsia="ko-KR"/>
          </w:rPr>
          <w:delText> </w:delText>
        </w:r>
        <w:r w:rsidDel="00E679F9">
          <w:rPr>
            <w:rFonts w:hint="eastAsia"/>
            <w:lang w:eastAsia="ko-KR"/>
          </w:rPr>
          <w:delText>y0</w:delText>
        </w:r>
        <w:r w:rsidRPr="00564388" w:rsidDel="00E679F9">
          <w:rPr>
            <w:lang w:eastAsia="ko-KR"/>
          </w:rPr>
          <w:delText> </w:delText>
        </w:r>
        <w:r w:rsidDel="00E679F9">
          <w:rPr>
            <w:rFonts w:hint="eastAsia"/>
            <w:lang w:eastAsia="ko-KR"/>
          </w:rPr>
          <w:delText>]</w:delText>
        </w:r>
        <w:r w:rsidRPr="00564388" w:rsidDel="00E679F9">
          <w:rPr>
            <w:lang w:eastAsia="ko-KR"/>
          </w:rPr>
          <w:delText xml:space="preserve"> is equal to 1, the </w:delText>
        </w:r>
        <w:r w:rsidDel="00E679F9">
          <w:rPr>
            <w:rFonts w:hint="eastAsia"/>
            <w:lang w:eastAsia="ko-KR"/>
          </w:rPr>
          <w:delText>start point is set as s[ 0, yS ] where yS is equal to edge_start_position[</w:delText>
        </w:r>
        <w:r w:rsidRPr="00564388" w:rsidDel="00E679F9">
          <w:rPr>
            <w:lang w:eastAsia="ko-KR"/>
          </w:rPr>
          <w:delText> </w:delText>
        </w:r>
        <w:r w:rsidDel="00E679F9">
          <w:rPr>
            <w:rFonts w:hint="eastAsia"/>
            <w:lang w:eastAsia="ko-KR"/>
          </w:rPr>
          <w:delText>x0</w:delText>
        </w:r>
        <w:r w:rsidRPr="00564388" w:rsidDel="00E679F9">
          <w:rPr>
            <w:lang w:eastAsia="ko-KR"/>
          </w:rPr>
          <w:delText> </w:delText>
        </w:r>
        <w:r w:rsidDel="00E679F9">
          <w:rPr>
            <w:rFonts w:hint="eastAsia"/>
            <w:lang w:eastAsia="ko-KR"/>
          </w:rPr>
          <w:delText>][</w:delText>
        </w:r>
        <w:r w:rsidRPr="00564388" w:rsidDel="00E679F9">
          <w:rPr>
            <w:lang w:eastAsia="ko-KR"/>
          </w:rPr>
          <w:delText> </w:delText>
        </w:r>
        <w:r w:rsidDel="00E679F9">
          <w:rPr>
            <w:rFonts w:hint="eastAsia"/>
            <w:lang w:eastAsia="ko-KR"/>
          </w:rPr>
          <w:delText>y0</w:delText>
        </w:r>
        <w:r w:rsidRPr="00564388" w:rsidDel="00E679F9">
          <w:rPr>
            <w:lang w:eastAsia="ko-KR"/>
          </w:rPr>
          <w:delText> </w:delText>
        </w:r>
        <w:r w:rsidDel="00E679F9">
          <w:rPr>
            <w:rFonts w:hint="eastAsia"/>
            <w:lang w:eastAsia="ko-KR"/>
          </w:rPr>
          <w:delText>].</w:delText>
        </w:r>
      </w:del>
    </w:p>
    <w:p w:rsidR="0095493D" w:rsidRPr="00D62105" w:rsidDel="00E679F9" w:rsidRDefault="0095493D" w:rsidP="0095493D">
      <w:pPr>
        <w:numPr>
          <w:ilvl w:val="0"/>
          <w:numId w:val="5"/>
        </w:numPr>
        <w:tabs>
          <w:tab w:val="clear" w:pos="794"/>
          <w:tab w:val="clear" w:pos="1191"/>
          <w:tab w:val="clear" w:pos="1588"/>
          <w:tab w:val="clear" w:pos="1985"/>
          <w:tab w:val="left" w:pos="720"/>
          <w:tab w:val="left" w:pos="1080"/>
          <w:tab w:val="left" w:pos="1440"/>
          <w:tab w:val="left" w:pos="1701"/>
        </w:tabs>
        <w:rPr>
          <w:del w:id="279" w:author="snowyun" w:date="2012-10-12T19:58:00Z"/>
          <w:lang w:eastAsia="ko-KR"/>
        </w:rPr>
      </w:pPr>
      <w:del w:id="280" w:author="snowyun" w:date="2012-10-12T19:58:00Z">
        <w:r w:rsidDel="00E679F9">
          <w:rPr>
            <w:rFonts w:hint="eastAsia"/>
            <w:lang w:eastAsia="ko-KR"/>
          </w:rPr>
          <w:delText>Otherwise, the start point is set as s[</w:delText>
        </w:r>
        <w:r w:rsidRPr="00564388" w:rsidDel="00E679F9">
          <w:rPr>
            <w:lang w:eastAsia="ko-KR"/>
          </w:rPr>
          <w:delText> </w:delText>
        </w:r>
        <w:r w:rsidDel="00E679F9">
          <w:rPr>
            <w:rFonts w:hint="eastAsia"/>
            <w:lang w:eastAsia="ko-KR"/>
          </w:rPr>
          <w:delText>xS,</w:delText>
        </w:r>
        <w:r w:rsidRPr="00564388" w:rsidDel="00E679F9">
          <w:rPr>
            <w:lang w:eastAsia="ko-KR"/>
          </w:rPr>
          <w:delText> </w:delText>
        </w:r>
        <w:r w:rsidDel="00E679F9">
          <w:rPr>
            <w:rFonts w:hint="eastAsia"/>
            <w:lang w:eastAsia="ko-KR"/>
          </w:rPr>
          <w:delText>0</w:delText>
        </w:r>
        <w:r w:rsidRPr="00564388" w:rsidDel="00E679F9">
          <w:rPr>
            <w:lang w:eastAsia="ko-KR"/>
          </w:rPr>
          <w:delText> </w:delText>
        </w:r>
        <w:r w:rsidDel="00E679F9">
          <w:rPr>
            <w:rFonts w:hint="eastAsia"/>
            <w:lang w:eastAsia="ko-KR"/>
          </w:rPr>
          <w:delText>] where xS is equal to edge_start_position[</w:delText>
        </w:r>
        <w:r w:rsidRPr="00564388" w:rsidDel="00E679F9">
          <w:rPr>
            <w:lang w:eastAsia="ko-KR"/>
          </w:rPr>
          <w:delText> </w:delText>
        </w:r>
        <w:r w:rsidDel="00E679F9">
          <w:rPr>
            <w:rFonts w:hint="eastAsia"/>
            <w:lang w:eastAsia="ko-KR"/>
          </w:rPr>
          <w:delText>x0</w:delText>
        </w:r>
        <w:r w:rsidRPr="00564388" w:rsidDel="00E679F9">
          <w:rPr>
            <w:lang w:eastAsia="ko-KR"/>
          </w:rPr>
          <w:delText> </w:delText>
        </w:r>
        <w:r w:rsidDel="00E679F9">
          <w:rPr>
            <w:rFonts w:hint="eastAsia"/>
            <w:lang w:eastAsia="ko-KR"/>
          </w:rPr>
          <w:delText>][</w:delText>
        </w:r>
        <w:r w:rsidRPr="00564388" w:rsidDel="00E679F9">
          <w:rPr>
            <w:lang w:eastAsia="ko-KR"/>
          </w:rPr>
          <w:delText> </w:delText>
        </w:r>
        <w:r w:rsidDel="00E679F9">
          <w:rPr>
            <w:rFonts w:hint="eastAsia"/>
            <w:lang w:eastAsia="ko-KR"/>
          </w:rPr>
          <w:delText>y0</w:delText>
        </w:r>
        <w:r w:rsidRPr="00564388" w:rsidDel="00E679F9">
          <w:rPr>
            <w:lang w:eastAsia="ko-KR"/>
          </w:rPr>
          <w:delText> </w:delText>
        </w:r>
        <w:r w:rsidDel="00E679F9">
          <w:rPr>
            <w:rFonts w:hint="eastAsia"/>
            <w:lang w:eastAsia="ko-KR"/>
          </w:rPr>
          <w:delText>].</w:delText>
        </w:r>
      </w:del>
    </w:p>
    <w:p w:rsidR="0095493D" w:rsidDel="00E679F9" w:rsidRDefault="0095493D" w:rsidP="0095493D">
      <w:pPr>
        <w:numPr>
          <w:ilvl w:val="0"/>
          <w:numId w:val="6"/>
        </w:numPr>
        <w:tabs>
          <w:tab w:val="clear" w:pos="794"/>
          <w:tab w:val="clear" w:pos="1191"/>
          <w:tab w:val="clear" w:pos="1588"/>
          <w:tab w:val="clear" w:pos="1985"/>
          <w:tab w:val="left" w:pos="1080"/>
          <w:tab w:val="left" w:pos="1440"/>
          <w:tab w:val="left" w:pos="1701"/>
        </w:tabs>
        <w:rPr>
          <w:del w:id="281" w:author="snowyun" w:date="2012-10-12T19:58:00Z"/>
          <w:lang w:eastAsia="ko-KR"/>
        </w:rPr>
      </w:pPr>
      <w:del w:id="282" w:author="snowyun" w:date="2012-10-12T19:58:00Z">
        <w:r w:rsidDel="00E679F9">
          <w:rPr>
            <w:rFonts w:hint="eastAsia"/>
            <w:lang w:eastAsia="ko-KR"/>
          </w:rPr>
          <w:delText>The number of edges and the direction of each edge are derived from edge_count_minus1[</w:delText>
        </w:r>
        <w:r w:rsidRPr="00564388" w:rsidDel="00E679F9">
          <w:rPr>
            <w:lang w:eastAsia="ko-KR"/>
          </w:rPr>
          <w:delText> </w:delText>
        </w:r>
        <w:r w:rsidDel="00E679F9">
          <w:rPr>
            <w:rFonts w:hint="eastAsia"/>
            <w:lang w:eastAsia="ko-KR"/>
          </w:rPr>
          <w:delText>x0</w:delText>
        </w:r>
        <w:r w:rsidRPr="00564388" w:rsidDel="00E679F9">
          <w:rPr>
            <w:lang w:eastAsia="ko-KR"/>
          </w:rPr>
          <w:delText> </w:delText>
        </w:r>
        <w:r w:rsidDel="00E679F9">
          <w:rPr>
            <w:rFonts w:hint="eastAsia"/>
            <w:lang w:eastAsia="ko-KR"/>
          </w:rPr>
          <w:delText>][</w:delText>
        </w:r>
        <w:r w:rsidRPr="00564388" w:rsidDel="00E679F9">
          <w:rPr>
            <w:lang w:eastAsia="ko-KR"/>
          </w:rPr>
          <w:delText> </w:delText>
        </w:r>
        <w:r w:rsidDel="00E679F9">
          <w:rPr>
            <w:rFonts w:hint="eastAsia"/>
            <w:lang w:eastAsia="ko-KR"/>
          </w:rPr>
          <w:delText>y0</w:delText>
        </w:r>
        <w:r w:rsidRPr="00564388" w:rsidDel="00E679F9">
          <w:rPr>
            <w:lang w:eastAsia="ko-KR"/>
          </w:rPr>
          <w:delText> </w:delText>
        </w:r>
        <w:r w:rsidDel="00E679F9">
          <w:rPr>
            <w:rFonts w:hint="eastAsia"/>
            <w:lang w:eastAsia="ko-KR"/>
          </w:rPr>
          <w:delText xml:space="preserve">] and </w:delText>
        </w:r>
        <w:r w:rsidDel="00E679F9">
          <w:rPr>
            <w:rFonts w:hint="eastAsia"/>
            <w:sz w:val="19"/>
            <w:szCs w:val="19"/>
            <w:lang w:eastAsia="ko-KR"/>
          </w:rPr>
          <w:delText>edge_code[</w:delText>
        </w:r>
        <w:r w:rsidRPr="00564388" w:rsidDel="00E679F9">
          <w:rPr>
            <w:lang w:eastAsia="ko-KR"/>
          </w:rPr>
          <w:delText> </w:delText>
        </w:r>
        <w:r w:rsidDel="00E679F9">
          <w:rPr>
            <w:rFonts w:hint="eastAsia"/>
            <w:sz w:val="19"/>
            <w:szCs w:val="19"/>
            <w:lang w:eastAsia="ko-KR"/>
          </w:rPr>
          <w:delText>k</w:delText>
        </w:r>
        <w:r w:rsidRPr="00564388" w:rsidDel="00E679F9">
          <w:rPr>
            <w:lang w:eastAsia="ko-KR"/>
          </w:rPr>
          <w:delText> </w:delText>
        </w:r>
        <w:r w:rsidDel="00E679F9">
          <w:rPr>
            <w:rFonts w:hint="eastAsia"/>
            <w:sz w:val="19"/>
            <w:szCs w:val="19"/>
            <w:lang w:eastAsia="ko-KR"/>
          </w:rPr>
          <w:delText xml:space="preserve">], </w:delText>
        </w:r>
        <w:r w:rsidDel="00E679F9">
          <w:rPr>
            <w:rFonts w:hint="eastAsia"/>
            <w:lang w:eastAsia="ko-KR"/>
          </w:rPr>
          <w:delText>for k = 0..edge_count_minus1[</w:delText>
        </w:r>
        <w:r w:rsidRPr="00564388" w:rsidDel="00E679F9">
          <w:rPr>
            <w:lang w:eastAsia="ko-KR"/>
          </w:rPr>
          <w:delText> </w:delText>
        </w:r>
        <w:r w:rsidDel="00E679F9">
          <w:rPr>
            <w:rFonts w:hint="eastAsia"/>
            <w:lang w:eastAsia="ko-KR"/>
          </w:rPr>
          <w:delText>x0</w:delText>
        </w:r>
        <w:r w:rsidRPr="00564388" w:rsidDel="00E679F9">
          <w:rPr>
            <w:lang w:eastAsia="ko-KR"/>
          </w:rPr>
          <w:delText> </w:delText>
        </w:r>
        <w:r w:rsidDel="00E679F9">
          <w:rPr>
            <w:rFonts w:hint="eastAsia"/>
            <w:lang w:eastAsia="ko-KR"/>
          </w:rPr>
          <w:delText>][</w:delText>
        </w:r>
        <w:r w:rsidRPr="00564388" w:rsidDel="00E679F9">
          <w:rPr>
            <w:lang w:eastAsia="ko-KR"/>
          </w:rPr>
          <w:delText> </w:delText>
        </w:r>
        <w:r w:rsidDel="00E679F9">
          <w:rPr>
            <w:rFonts w:hint="eastAsia"/>
            <w:lang w:eastAsia="ko-KR"/>
          </w:rPr>
          <w:delText>y0</w:delText>
        </w:r>
        <w:r w:rsidRPr="00564388" w:rsidDel="00E679F9">
          <w:rPr>
            <w:lang w:eastAsia="ko-KR"/>
          </w:rPr>
          <w:delText> </w:delText>
        </w:r>
        <w:r w:rsidDel="00E679F9">
          <w:rPr>
            <w:rFonts w:hint="eastAsia"/>
            <w:lang w:eastAsia="ko-KR"/>
          </w:rPr>
          <w:delText>].</w:delText>
        </w:r>
      </w:del>
    </w:p>
    <w:p w:rsidR="0095493D" w:rsidDel="00E679F9" w:rsidRDefault="0095493D" w:rsidP="0095493D">
      <w:pPr>
        <w:numPr>
          <w:ilvl w:val="0"/>
          <w:numId w:val="6"/>
        </w:numPr>
        <w:tabs>
          <w:tab w:val="clear" w:pos="794"/>
          <w:tab w:val="clear" w:pos="1191"/>
          <w:tab w:val="clear" w:pos="1588"/>
          <w:tab w:val="clear" w:pos="1985"/>
          <w:tab w:val="left" w:pos="1080"/>
          <w:tab w:val="left" w:pos="1440"/>
          <w:tab w:val="left" w:pos="1701"/>
        </w:tabs>
        <w:rPr>
          <w:del w:id="283" w:author="snowyun" w:date="2012-10-12T19:58:00Z"/>
          <w:lang w:eastAsia="ko-KR"/>
        </w:rPr>
      </w:pPr>
      <w:del w:id="284" w:author="snowyun" w:date="2012-10-12T19:58:00Z">
        <w:r w:rsidDel="00E679F9">
          <w:rPr>
            <w:rFonts w:hint="eastAsia"/>
            <w:lang w:eastAsia="ko-KR"/>
          </w:rPr>
          <w:delText xml:space="preserve">The region boundary generated by connecting each edge separates the predicted samples predSamples[ x, y ], with x, y = 0..nT-1 into two regions: the region rA that covers the top-left pixel (x0, y0) and the region rB that covers the remaining region. </w:delText>
        </w:r>
      </w:del>
    </w:p>
    <w:p w:rsidR="0095493D" w:rsidDel="00E679F9" w:rsidRDefault="0095493D" w:rsidP="0095493D">
      <w:pPr>
        <w:tabs>
          <w:tab w:val="clear" w:pos="794"/>
          <w:tab w:val="clear" w:pos="1191"/>
          <w:tab w:val="clear" w:pos="1588"/>
          <w:tab w:val="clear" w:pos="1985"/>
          <w:tab w:val="left" w:pos="1080"/>
          <w:tab w:val="left" w:pos="1440"/>
          <w:tab w:val="left" w:pos="1701"/>
        </w:tabs>
        <w:ind w:left="709"/>
        <w:rPr>
          <w:del w:id="285" w:author="snowyun" w:date="2012-10-12T19:58:00Z"/>
          <w:lang w:eastAsia="ko-KR"/>
        </w:rPr>
      </w:pPr>
      <w:del w:id="286" w:author="snowyun" w:date="2012-10-12T19:58:00Z">
        <w:r w:rsidRPr="00564388" w:rsidDel="00E679F9">
          <w:rPr>
            <w:lang w:eastAsia="ko-KR"/>
          </w:rPr>
          <w:delText xml:space="preserve">For </w:delText>
        </w:r>
        <w:r w:rsidDel="00E679F9">
          <w:rPr>
            <w:rFonts w:hint="eastAsia"/>
            <w:lang w:eastAsia="ko-KR"/>
          </w:rPr>
          <w:delText xml:space="preserve">x, </w:delText>
        </w:r>
        <w:r w:rsidRPr="00564388" w:rsidDel="00E679F9">
          <w:rPr>
            <w:lang w:eastAsia="ko-KR"/>
          </w:rPr>
          <w:delText xml:space="preserve">y = 0..nT-1 the </w:delText>
        </w:r>
        <w:r w:rsidDel="00E679F9">
          <w:rPr>
            <w:rFonts w:hint="eastAsia"/>
            <w:lang w:eastAsia="ko-KR"/>
          </w:rPr>
          <w:delText>binary pattern EdgePattern[</w:delText>
        </w:r>
        <w:r w:rsidRPr="00564388" w:rsidDel="00E679F9">
          <w:rPr>
            <w:lang w:eastAsia="ko-KR"/>
          </w:rPr>
          <w:delText> </w:delText>
        </w:r>
        <w:r w:rsidDel="00E679F9">
          <w:rPr>
            <w:rFonts w:hint="eastAsia"/>
            <w:lang w:eastAsia="ko-KR"/>
          </w:rPr>
          <w:delText>x,</w:delText>
        </w:r>
        <w:r w:rsidRPr="00564388" w:rsidDel="00E679F9">
          <w:rPr>
            <w:lang w:eastAsia="ko-KR"/>
          </w:rPr>
          <w:delText> </w:delText>
        </w:r>
        <w:r w:rsidDel="00E679F9">
          <w:rPr>
            <w:rFonts w:hint="eastAsia"/>
            <w:lang w:eastAsia="ko-KR"/>
          </w:rPr>
          <w:delText>y</w:delText>
        </w:r>
        <w:r w:rsidRPr="00564388" w:rsidDel="00E679F9">
          <w:rPr>
            <w:lang w:eastAsia="ko-KR"/>
          </w:rPr>
          <w:delText> </w:delText>
        </w:r>
        <w:r w:rsidDel="00E679F9">
          <w:rPr>
            <w:rFonts w:hint="eastAsia"/>
            <w:lang w:eastAsia="ko-KR"/>
          </w:rPr>
          <w:delText>] is derived</w:delText>
        </w:r>
        <w:r w:rsidRPr="00564388" w:rsidDel="00E679F9">
          <w:rPr>
            <w:lang w:eastAsia="ko-KR"/>
          </w:rPr>
          <w:delText xml:space="preserve"> as</w:delText>
        </w:r>
        <w:r w:rsidDel="00E679F9">
          <w:rPr>
            <w:rFonts w:hint="eastAsia"/>
            <w:lang w:eastAsia="ko-KR"/>
          </w:rPr>
          <w:delText xml:space="preserve"> follows</w:delText>
        </w:r>
        <w:r w:rsidRPr="00564388" w:rsidDel="00E679F9">
          <w:rPr>
            <w:lang w:eastAsia="ko-KR"/>
          </w:rPr>
          <w:delText>:</w:delText>
        </w:r>
      </w:del>
    </w:p>
    <w:p w:rsidR="0095493D" w:rsidDel="00E679F9" w:rsidRDefault="0095493D" w:rsidP="0095493D">
      <w:pPr>
        <w:numPr>
          <w:ilvl w:val="0"/>
          <w:numId w:val="5"/>
        </w:numPr>
        <w:tabs>
          <w:tab w:val="clear" w:pos="794"/>
          <w:tab w:val="clear" w:pos="1191"/>
          <w:tab w:val="clear" w:pos="1588"/>
          <w:tab w:val="clear" w:pos="1985"/>
          <w:tab w:val="left" w:pos="720"/>
          <w:tab w:val="left" w:pos="1080"/>
          <w:tab w:val="left" w:pos="1440"/>
          <w:tab w:val="left" w:pos="1701"/>
        </w:tabs>
        <w:rPr>
          <w:del w:id="287" w:author="snowyun" w:date="2012-10-12T19:58:00Z"/>
          <w:lang w:eastAsia="ko-KR"/>
        </w:rPr>
      </w:pPr>
      <w:del w:id="288" w:author="snowyun" w:date="2012-10-12T19:58:00Z">
        <w:r w:rsidRPr="00564388" w:rsidDel="00E679F9">
          <w:rPr>
            <w:lang w:eastAsia="ko-KR"/>
          </w:rPr>
          <w:delText>If</w:delText>
        </w:r>
        <w:r w:rsidDel="00E679F9">
          <w:rPr>
            <w:rFonts w:hint="eastAsia"/>
            <w:lang w:eastAsia="ko-KR"/>
          </w:rPr>
          <w:delText xml:space="preserve"> (x, y) is covered by rA, EdgePattern[</w:delText>
        </w:r>
        <w:r w:rsidRPr="00564388" w:rsidDel="00E679F9">
          <w:rPr>
            <w:lang w:eastAsia="ko-KR"/>
          </w:rPr>
          <w:delText> </w:delText>
        </w:r>
        <w:r w:rsidDel="00E679F9">
          <w:rPr>
            <w:rFonts w:hint="eastAsia"/>
            <w:lang w:eastAsia="ko-KR"/>
          </w:rPr>
          <w:delText>x,</w:delText>
        </w:r>
        <w:r w:rsidRPr="00564388" w:rsidDel="00E679F9">
          <w:rPr>
            <w:lang w:eastAsia="ko-KR"/>
          </w:rPr>
          <w:delText> </w:delText>
        </w:r>
        <w:r w:rsidDel="00E679F9">
          <w:rPr>
            <w:rFonts w:hint="eastAsia"/>
            <w:lang w:eastAsia="ko-KR"/>
          </w:rPr>
          <w:delText>y</w:delText>
        </w:r>
        <w:r w:rsidRPr="00564388" w:rsidDel="00E679F9">
          <w:rPr>
            <w:lang w:eastAsia="ko-KR"/>
          </w:rPr>
          <w:delText> </w:delText>
        </w:r>
        <w:r w:rsidDel="00E679F9">
          <w:rPr>
            <w:rFonts w:hint="eastAsia"/>
            <w:lang w:eastAsia="ko-KR"/>
          </w:rPr>
          <w:delText>] =  0.</w:delText>
        </w:r>
      </w:del>
    </w:p>
    <w:p w:rsidR="0095493D" w:rsidRPr="00D62105" w:rsidDel="00E679F9" w:rsidRDefault="0095493D" w:rsidP="0095493D">
      <w:pPr>
        <w:numPr>
          <w:ilvl w:val="0"/>
          <w:numId w:val="5"/>
        </w:numPr>
        <w:tabs>
          <w:tab w:val="clear" w:pos="794"/>
          <w:tab w:val="clear" w:pos="1191"/>
          <w:tab w:val="clear" w:pos="1588"/>
          <w:tab w:val="clear" w:pos="1985"/>
          <w:tab w:val="left" w:pos="720"/>
          <w:tab w:val="left" w:pos="1080"/>
          <w:tab w:val="left" w:pos="1440"/>
          <w:tab w:val="left" w:pos="1701"/>
        </w:tabs>
        <w:rPr>
          <w:del w:id="289" w:author="snowyun" w:date="2012-10-12T19:58:00Z"/>
          <w:lang w:eastAsia="ko-KR"/>
        </w:rPr>
      </w:pPr>
      <w:del w:id="290" w:author="snowyun" w:date="2012-10-12T19:58:00Z">
        <w:r w:rsidDel="00E679F9">
          <w:rPr>
            <w:rFonts w:hint="eastAsia"/>
            <w:lang w:eastAsia="ko-KR"/>
          </w:rPr>
          <w:delText>Otherwise, EdgePattern[</w:delText>
        </w:r>
        <w:r w:rsidRPr="00564388" w:rsidDel="00E679F9">
          <w:rPr>
            <w:lang w:eastAsia="ko-KR"/>
          </w:rPr>
          <w:delText> </w:delText>
        </w:r>
        <w:r w:rsidDel="00E679F9">
          <w:rPr>
            <w:rFonts w:hint="eastAsia"/>
            <w:lang w:eastAsia="ko-KR"/>
          </w:rPr>
          <w:delText>x,</w:delText>
        </w:r>
        <w:r w:rsidRPr="00564388" w:rsidDel="00E679F9">
          <w:rPr>
            <w:lang w:eastAsia="ko-KR"/>
          </w:rPr>
          <w:delText> </w:delText>
        </w:r>
        <w:r w:rsidDel="00E679F9">
          <w:rPr>
            <w:rFonts w:hint="eastAsia"/>
            <w:lang w:eastAsia="ko-KR"/>
          </w:rPr>
          <w:delText>y</w:delText>
        </w:r>
        <w:r w:rsidRPr="00564388" w:rsidDel="00E679F9">
          <w:rPr>
            <w:lang w:eastAsia="ko-KR"/>
          </w:rPr>
          <w:delText> </w:delText>
        </w:r>
        <w:r w:rsidDel="00E679F9">
          <w:rPr>
            <w:rFonts w:hint="eastAsia"/>
            <w:lang w:eastAsia="ko-KR"/>
          </w:rPr>
          <w:delText>] = 1.</w:delText>
        </w:r>
      </w:del>
    </w:p>
    <w:p w:rsidR="0095493D" w:rsidRDefault="0095493D" w:rsidP="0095493D">
      <w:pPr>
        <w:numPr>
          <w:ilvl w:val="0"/>
          <w:numId w:val="6"/>
        </w:numPr>
        <w:tabs>
          <w:tab w:val="clear" w:pos="794"/>
          <w:tab w:val="clear" w:pos="1191"/>
          <w:tab w:val="clear" w:pos="1588"/>
          <w:tab w:val="clear" w:pos="1985"/>
          <w:tab w:val="left" w:pos="1080"/>
          <w:tab w:val="left" w:pos="1440"/>
          <w:tab w:val="left" w:pos="1701"/>
        </w:tabs>
      </w:pPr>
      <w:del w:id="291" w:author="snowyun" w:date="2012-10-12T19:58:00Z">
        <w:r w:rsidDel="00E679F9">
          <w:rPr>
            <w:lang w:eastAsia="ko-KR"/>
          </w:rPr>
          <w:delText>The depth partition value derivation and assignment process as specified in subclause</w:delText>
        </w:r>
        <w:r w:rsidRPr="00564388" w:rsidDel="00E679F9">
          <w:rPr>
            <w:lang w:eastAsia="ko-KR"/>
          </w:rPr>
          <w:delText> </w:delText>
        </w:r>
        <w:r w:rsidDel="00E679F9">
          <w:rPr>
            <w:lang w:eastAsia="ko-KR"/>
          </w:rPr>
          <w:fldChar w:fldCharType="begin" w:fldLock="1"/>
        </w:r>
        <w:r w:rsidDel="00E679F9">
          <w:rPr>
            <w:lang w:eastAsia="ko-KR"/>
          </w:rPr>
          <w:delInstrText xml:space="preserve"> REF _Ref332886878 \r \h </w:delInstrText>
        </w:r>
        <w:r w:rsidDel="00E679F9">
          <w:rPr>
            <w:lang w:eastAsia="ko-KR"/>
          </w:rPr>
        </w:r>
        <w:r w:rsidDel="00E679F9">
          <w:rPr>
            <w:lang w:eastAsia="ko-KR"/>
          </w:rPr>
          <w:fldChar w:fldCharType="separate"/>
        </w:r>
        <w:r w:rsidDel="00E679F9">
          <w:rPr>
            <w:lang w:eastAsia="ko-KR"/>
          </w:rPr>
          <w:delText>G.8.4.4.2.13</w:delText>
        </w:r>
        <w:r w:rsidDel="00E679F9">
          <w:rPr>
            <w:lang w:eastAsia="ko-KR"/>
          </w:rPr>
          <w:fldChar w:fldCharType="end"/>
        </w:r>
        <w:r w:rsidDel="00E679F9">
          <w:rPr>
            <w:lang w:eastAsia="ko-KR"/>
          </w:rPr>
          <w:delText xml:space="preserve"> is invoked with p</w:delText>
        </w:r>
        <w:r w:rsidRPr="00564388" w:rsidDel="00E679F9">
          <w:rPr>
            <w:lang w:eastAsia="ko-KR"/>
          </w:rPr>
          <w:delText>[ x, y ]</w:delText>
        </w:r>
        <w:r w:rsidDel="00E679F9">
          <w:rPr>
            <w:lang w:eastAsia="ko-KR"/>
          </w:rPr>
          <w:delText xml:space="preserve">, </w:delText>
        </w:r>
        <w:r w:rsidDel="00E679F9">
          <w:rPr>
            <w:rFonts w:hint="eastAsia"/>
            <w:lang w:eastAsia="ko-KR"/>
          </w:rPr>
          <w:delText>Edge</w:delText>
        </w:r>
        <w:r w:rsidRPr="00564388" w:rsidDel="00E679F9">
          <w:rPr>
            <w:lang w:eastAsia="de-DE"/>
          </w:rPr>
          <w:delText>Pattern</w:delText>
        </w:r>
        <w:r w:rsidRPr="00564388" w:rsidDel="00E679F9">
          <w:rPr>
            <w:lang w:eastAsia="ko-KR"/>
          </w:rPr>
          <w:delText>[ x, y ]</w:delText>
        </w:r>
        <w:r w:rsidDel="00E679F9">
          <w:rPr>
            <w:lang w:eastAsia="ko-KR"/>
          </w:rPr>
          <w:delText xml:space="preserve">, and nT as inputs and the output is assigned to </w:delText>
        </w:r>
        <w:r w:rsidRPr="00564388" w:rsidDel="00E679F9">
          <w:rPr>
            <w:lang w:eastAsia="ko-KR"/>
          </w:rPr>
          <w:delText>predSamples[ x, y ]</w:delText>
        </w:r>
        <w:r w:rsidDel="00E679F9">
          <w:rPr>
            <w:lang w:eastAsia="ko-KR"/>
          </w:rPr>
          <w:delText>.</w:delText>
        </w:r>
      </w:del>
      <w:r>
        <w:rPr>
          <w:lang w:eastAsia="ko-KR"/>
        </w:rPr>
        <w:t xml:space="preserve"> </w:t>
      </w:r>
    </w:p>
    <w:p w:rsidR="0095493D" w:rsidRDefault="0095493D" w:rsidP="0095493D">
      <w:pPr>
        <w:pStyle w:val="3H4"/>
        <w:numPr>
          <w:ilvl w:val="0"/>
          <w:numId w:val="0"/>
        </w:numPr>
        <w:rPr>
          <w:lang w:eastAsia="ko-KR"/>
        </w:rPr>
      </w:pPr>
      <w:bookmarkStart w:id="292" w:name="_Ref332886878"/>
      <w:bookmarkStart w:id="293" w:name="_Toc333224215"/>
      <w:r>
        <w:rPr>
          <w:rFonts w:hint="eastAsia"/>
          <w:lang w:eastAsia="ko-KR"/>
        </w:rPr>
        <w:t xml:space="preserve">G8.4.4.2.13. Depth partition </w:t>
      </w:r>
      <w:r w:rsidRPr="00564388">
        <w:t>value derivation and assignment</w:t>
      </w:r>
      <w:r>
        <w:t xml:space="preserve"> process</w:t>
      </w:r>
      <w:bookmarkEnd w:id="292"/>
      <w:r>
        <w:rPr>
          <w:rFonts w:hint="eastAsia"/>
          <w:lang w:eastAsia="ko-KR"/>
        </w:rPr>
        <w:t xml:space="preserve"> </w:t>
      </w:r>
      <w:r>
        <w:rPr>
          <w:lang w:eastAsia="ko-KR"/>
        </w:rPr>
        <w:t xml:space="preserve">for </w:t>
      </w:r>
      <w:r>
        <w:rPr>
          <w:rFonts w:hint="eastAsia"/>
          <w:lang w:eastAsia="ko-KR"/>
        </w:rPr>
        <w:t>region boundary chain coding mode</w:t>
      </w:r>
      <w:bookmarkEnd w:id="293"/>
    </w:p>
    <w:p w:rsidR="0095493D" w:rsidRPr="00564388" w:rsidRDefault="0095493D" w:rsidP="0095493D">
      <w:r w:rsidRPr="00564388">
        <w:t>Inputs to this process are:</w:t>
      </w:r>
    </w:p>
    <w:p w:rsidR="0095493D" w:rsidRPr="00564388" w:rsidDel="00E679F9" w:rsidRDefault="0095493D" w:rsidP="0095493D">
      <w:pPr>
        <w:tabs>
          <w:tab w:val="left" w:pos="284"/>
        </w:tabs>
        <w:ind w:left="284" w:hanging="284"/>
        <w:rPr>
          <w:del w:id="294" w:author="snowyun" w:date="2012-10-12T19:58:00Z"/>
        </w:rPr>
      </w:pPr>
      <w:del w:id="295" w:author="snowyun" w:date="2012-10-12T19:58:00Z">
        <w:r w:rsidRPr="00564388" w:rsidDel="00E679F9">
          <w:delText>–</w:delText>
        </w:r>
        <w:r w:rsidRPr="00564388" w:rsidDel="00E679F9">
          <w:tab/>
        </w:r>
        <w:r w:rsidRPr="00564388" w:rsidDel="00E679F9">
          <w:rPr>
            <w:lang w:eastAsia="ko-KR"/>
          </w:rPr>
          <w:delText>neighbouring samples p[ x, y ], with x, y = −1..2*nT−1</w:delText>
        </w:r>
        <w:r w:rsidRPr="00564388" w:rsidDel="00E679F9">
          <w:delText>,</w:delText>
        </w:r>
      </w:del>
    </w:p>
    <w:p w:rsidR="0095493D" w:rsidRDefault="0095493D" w:rsidP="0095493D">
      <w:pPr>
        <w:tabs>
          <w:tab w:val="left" w:pos="284"/>
        </w:tabs>
        <w:ind w:left="284" w:hanging="284"/>
        <w:rPr>
          <w:ins w:id="296" w:author="snowyun" w:date="2012-10-12T19:59:00Z"/>
          <w:lang w:eastAsia="ko-KR"/>
        </w:rPr>
      </w:pPr>
      <w:r w:rsidRPr="00564388">
        <w:t>–</w:t>
      </w:r>
      <w:r w:rsidRPr="00564388">
        <w:tab/>
      </w:r>
      <w:proofErr w:type="gramStart"/>
      <w:r w:rsidRPr="00564388">
        <w:t>binary</w:t>
      </w:r>
      <w:proofErr w:type="gramEnd"/>
      <w:r w:rsidRPr="00564388">
        <w:t xml:space="preserve"> pattern </w:t>
      </w:r>
      <w:proofErr w:type="spellStart"/>
      <w:r>
        <w:rPr>
          <w:rFonts w:hint="eastAsia"/>
          <w:lang w:eastAsia="ko-KR"/>
        </w:rPr>
        <w:t>Edge</w:t>
      </w:r>
      <w:r w:rsidRPr="00564388">
        <w:rPr>
          <w:lang w:eastAsia="de-DE"/>
        </w:rPr>
        <w:t>Pattern</w:t>
      </w:r>
      <w:proofErr w:type="spellEnd"/>
      <w:r w:rsidRPr="00564388">
        <w:rPr>
          <w:lang w:eastAsia="ko-KR"/>
        </w:rPr>
        <w:t>[ x, y ], with x, y =</w:t>
      </w:r>
      <w:del w:id="297" w:author="snowyun" w:date="2012-10-12T19:59:00Z">
        <w:r w:rsidRPr="00564388" w:rsidDel="00E679F9">
          <w:rPr>
            <w:lang w:eastAsia="ko-KR"/>
          </w:rPr>
          <w:delText>0</w:delText>
        </w:r>
      </w:del>
      <w:ins w:id="298" w:author="snowyun" w:date="2012-10-12T19:59:00Z">
        <w:r>
          <w:rPr>
            <w:rFonts w:hint="eastAsia"/>
            <w:lang w:eastAsia="ko-KR"/>
          </w:rPr>
          <w:t>-1</w:t>
        </w:r>
      </w:ins>
      <w:r w:rsidRPr="00564388">
        <w:rPr>
          <w:lang w:eastAsia="ko-KR"/>
        </w:rPr>
        <w:t>..nT−1,</w:t>
      </w:r>
    </w:p>
    <w:p w:rsidR="0095493D" w:rsidRPr="00564388" w:rsidRDefault="0095493D" w:rsidP="0095493D">
      <w:pPr>
        <w:tabs>
          <w:tab w:val="left" w:pos="284"/>
        </w:tabs>
        <w:ind w:left="284" w:hanging="284"/>
        <w:rPr>
          <w:lang w:eastAsia="ko-KR"/>
        </w:rPr>
      </w:pPr>
      <w:proofErr w:type="gramStart"/>
      <w:ins w:id="299" w:author="snowyun" w:date="2012-10-12T19:59:00Z">
        <w:r>
          <w:rPr>
            <w:rFonts w:hint="eastAsia"/>
            <w:lang w:eastAsia="ko-KR"/>
          </w:rPr>
          <w:t>representative</w:t>
        </w:r>
        <w:proofErr w:type="gramEnd"/>
        <w:r>
          <w:rPr>
            <w:rFonts w:hint="eastAsia"/>
            <w:lang w:eastAsia="ko-KR"/>
          </w:rPr>
          <w:t xml:space="preserve"> values</w:t>
        </w:r>
        <w:r w:rsidRPr="00564388">
          <w:t xml:space="preserve"> </w:t>
        </w:r>
        <w:proofErr w:type="spellStart"/>
        <w:r>
          <w:rPr>
            <w:rFonts w:hint="eastAsia"/>
            <w:lang w:eastAsia="ko-KR"/>
          </w:rPr>
          <w:t>RepVal</w:t>
        </w:r>
        <w:proofErr w:type="spellEnd"/>
        <w:r w:rsidRPr="00564388">
          <w:rPr>
            <w:lang w:eastAsia="ko-KR"/>
          </w:rPr>
          <w:t>[</w:t>
        </w:r>
        <w:r>
          <w:rPr>
            <w:rFonts w:hint="eastAsia"/>
            <w:lang w:eastAsia="ko-KR"/>
          </w:rPr>
          <w:t xml:space="preserve"> </w:t>
        </w:r>
        <w:proofErr w:type="spellStart"/>
        <w:r>
          <w:rPr>
            <w:rFonts w:hint="eastAsia"/>
            <w:lang w:eastAsia="ko-KR"/>
          </w:rPr>
          <w:t>i</w:t>
        </w:r>
        <w:proofErr w:type="spellEnd"/>
        <w:r w:rsidRPr="00564388">
          <w:rPr>
            <w:lang w:eastAsia="ko-KR"/>
          </w:rPr>
          <w:t xml:space="preserve"> ], with </w:t>
        </w:r>
        <w:proofErr w:type="spellStart"/>
        <w:r>
          <w:rPr>
            <w:rFonts w:hint="eastAsia"/>
            <w:lang w:eastAsia="ko-KR"/>
          </w:rPr>
          <w:t>i</w:t>
        </w:r>
        <w:proofErr w:type="spellEnd"/>
        <w:r>
          <w:rPr>
            <w:rFonts w:hint="eastAsia"/>
            <w:lang w:eastAsia="ko-KR"/>
          </w:rPr>
          <w:t xml:space="preserve"> </w:t>
        </w:r>
        <w:r w:rsidRPr="00564388">
          <w:rPr>
            <w:lang w:eastAsia="ko-KR"/>
          </w:rPr>
          <w:t>=</w:t>
        </w:r>
        <w:r>
          <w:rPr>
            <w:rFonts w:hint="eastAsia"/>
            <w:lang w:eastAsia="ko-KR"/>
          </w:rPr>
          <w:t>0, 1</w:t>
        </w:r>
        <w:r w:rsidRPr="00564388">
          <w:rPr>
            <w:lang w:eastAsia="ko-KR"/>
          </w:rPr>
          <w:t>,</w:t>
        </w:r>
      </w:ins>
    </w:p>
    <w:p w:rsidR="0095493D" w:rsidRPr="00564388" w:rsidRDefault="0095493D" w:rsidP="0095493D">
      <w:pPr>
        <w:tabs>
          <w:tab w:val="left" w:pos="284"/>
        </w:tabs>
        <w:ind w:left="284" w:hanging="284"/>
        <w:rPr>
          <w:lang w:eastAsia="ko-KR"/>
        </w:rPr>
      </w:pPr>
      <w:r w:rsidRPr="00564388">
        <w:t>–</w:t>
      </w:r>
      <w:r w:rsidRPr="00564388">
        <w:tab/>
      </w:r>
      <w:proofErr w:type="gramStart"/>
      <w:r w:rsidRPr="00564388">
        <w:t>a</w:t>
      </w:r>
      <w:proofErr w:type="gramEnd"/>
      <w:r w:rsidRPr="00564388">
        <w:t xml:space="preserve"> v</w:t>
      </w:r>
      <w:r w:rsidRPr="00564388">
        <w:rPr>
          <w:lang w:eastAsia="ko-KR"/>
        </w:rPr>
        <w:t xml:space="preserve">ariable </w:t>
      </w:r>
      <w:proofErr w:type="spellStart"/>
      <w:r w:rsidRPr="00564388">
        <w:rPr>
          <w:lang w:eastAsia="ko-KR"/>
        </w:rPr>
        <w:t>nT</w:t>
      </w:r>
      <w:proofErr w:type="spellEnd"/>
      <w:r w:rsidRPr="00564388">
        <w:rPr>
          <w:lang w:eastAsia="ko-KR"/>
        </w:rPr>
        <w:t xml:space="preserve"> specifying the transform size,</w:t>
      </w:r>
    </w:p>
    <w:p w:rsidR="0095493D" w:rsidRPr="00564388" w:rsidRDefault="0095493D" w:rsidP="0095493D">
      <w:pPr>
        <w:tabs>
          <w:tab w:val="left" w:pos="284"/>
        </w:tabs>
        <w:ind w:left="284" w:hanging="284"/>
      </w:pPr>
      <w:r w:rsidRPr="00564388">
        <w:t>Output of this process is:</w:t>
      </w:r>
    </w:p>
    <w:p w:rsidR="0095493D" w:rsidRPr="00564388" w:rsidRDefault="0095493D" w:rsidP="0095493D">
      <w:pPr>
        <w:tabs>
          <w:tab w:val="left" w:pos="284"/>
        </w:tabs>
        <w:ind w:left="284" w:hanging="284"/>
        <w:rPr>
          <w:lang w:eastAsia="ko-KR"/>
        </w:rPr>
      </w:pPr>
      <w:r w:rsidRPr="00564388">
        <w:t>–</w:t>
      </w:r>
      <w:r w:rsidRPr="00564388">
        <w:tab/>
      </w:r>
      <w:r w:rsidRPr="00564388">
        <w:rPr>
          <w:lang w:eastAsia="ko-KR"/>
        </w:rPr>
        <w:t xml:space="preserve">predicted samples </w:t>
      </w:r>
      <w:proofErr w:type="spellStart"/>
      <w:r w:rsidRPr="00564388">
        <w:rPr>
          <w:lang w:eastAsia="ko-KR"/>
        </w:rPr>
        <w:t>predSamples</w:t>
      </w:r>
      <w:proofErr w:type="spellEnd"/>
      <w:proofErr w:type="gramStart"/>
      <w:r w:rsidRPr="00564388">
        <w:rPr>
          <w:lang w:eastAsia="ko-KR"/>
        </w:rPr>
        <w:t>[ x</w:t>
      </w:r>
      <w:proofErr w:type="gramEnd"/>
      <w:r w:rsidRPr="00564388">
        <w:rPr>
          <w:lang w:eastAsia="ko-KR"/>
        </w:rPr>
        <w:t>, y ], with x, y =0..nT−1.</w:t>
      </w:r>
    </w:p>
    <w:p w:rsidR="0095493D" w:rsidRDefault="0095493D" w:rsidP="0095493D">
      <w:pPr>
        <w:rPr>
          <w:ins w:id="300" w:author="snowyun" w:date="2012-10-12T19:59:00Z"/>
          <w:lang w:eastAsia="ko-KR"/>
        </w:rPr>
      </w:pPr>
      <w:r w:rsidRPr="00564388">
        <w:rPr>
          <w:lang w:eastAsia="ko-KR"/>
        </w:rPr>
        <w:t xml:space="preserve">The values of the prediction samples </w:t>
      </w:r>
      <w:proofErr w:type="spellStart"/>
      <w:r w:rsidRPr="00564388">
        <w:rPr>
          <w:lang w:eastAsia="ko-KR"/>
        </w:rPr>
        <w:t>predSamples</w:t>
      </w:r>
      <w:proofErr w:type="spellEnd"/>
      <w:proofErr w:type="gramStart"/>
      <w:r w:rsidRPr="00564388">
        <w:rPr>
          <w:lang w:eastAsia="ko-KR"/>
        </w:rPr>
        <w:t>[ x</w:t>
      </w:r>
      <w:proofErr w:type="gramEnd"/>
      <w:r w:rsidRPr="00564388">
        <w:rPr>
          <w:lang w:eastAsia="ko-KR"/>
        </w:rPr>
        <w:t xml:space="preserve">, y ], with x, y = 0..nT−1, are derived as </w:t>
      </w:r>
      <w:r>
        <w:rPr>
          <w:rFonts w:hint="eastAsia"/>
          <w:lang w:eastAsia="ko-KR"/>
        </w:rPr>
        <w:t xml:space="preserve">per </w:t>
      </w:r>
      <w:r w:rsidRPr="00564388">
        <w:rPr>
          <w:lang w:eastAsia="ko-KR"/>
        </w:rPr>
        <w:t>the following ordered steps:</w:t>
      </w:r>
    </w:p>
    <w:p w:rsidR="0095493D" w:rsidRDefault="0095493D" w:rsidP="0095493D">
      <w:pPr>
        <w:numPr>
          <w:ilvl w:val="0"/>
          <w:numId w:val="7"/>
        </w:numPr>
        <w:tabs>
          <w:tab w:val="clear" w:pos="794"/>
          <w:tab w:val="clear" w:pos="1191"/>
          <w:tab w:val="clear" w:pos="1588"/>
          <w:tab w:val="clear" w:pos="1985"/>
          <w:tab w:val="left" w:pos="720"/>
          <w:tab w:val="left" w:pos="1080"/>
          <w:tab w:val="left" w:pos="1440"/>
          <w:tab w:val="left" w:pos="1701"/>
        </w:tabs>
        <w:ind w:left="709"/>
        <w:rPr>
          <w:ins w:id="301" w:author="snowyun" w:date="2012-10-12T19:59:00Z"/>
          <w:lang w:eastAsia="ko-KR"/>
        </w:rPr>
      </w:pPr>
      <w:ins w:id="302" w:author="snowyun" w:date="2012-10-12T19:59:00Z">
        <w:r w:rsidRPr="00564388">
          <w:rPr>
            <w:lang w:eastAsia="ko-KR"/>
          </w:rPr>
          <w:t xml:space="preserve">The predicted constant partition values </w:t>
        </w:r>
        <w:r>
          <w:rPr>
            <w:rFonts w:hint="eastAsia"/>
            <w:lang w:eastAsia="ko-KR"/>
          </w:rPr>
          <w:t>Edge</w:t>
        </w:r>
        <w:r w:rsidRPr="00564388">
          <w:rPr>
            <w:lang w:eastAsia="ko-KR"/>
          </w:rPr>
          <w:t xml:space="preserve">PredPartitionDC1 and </w:t>
        </w:r>
        <w:r>
          <w:rPr>
            <w:rFonts w:hint="eastAsia"/>
            <w:lang w:eastAsia="ko-KR"/>
          </w:rPr>
          <w:t>Edge</w:t>
        </w:r>
        <w:r w:rsidRPr="00564388">
          <w:rPr>
            <w:lang w:eastAsia="ko-KR"/>
          </w:rPr>
          <w:t>PredPartitionDC2</w:t>
        </w:r>
        <w:r>
          <w:rPr>
            <w:rFonts w:hint="eastAsia"/>
            <w:lang w:eastAsia="ko-KR"/>
          </w:rPr>
          <w:t xml:space="preserve"> are set to </w:t>
        </w:r>
        <w:proofErr w:type="spellStart"/>
        <w:proofErr w:type="gramStart"/>
        <w:r>
          <w:rPr>
            <w:rFonts w:hint="eastAsia"/>
            <w:lang w:eastAsia="ko-KR"/>
          </w:rPr>
          <w:t>RepVal</w:t>
        </w:r>
        <w:proofErr w:type="spellEnd"/>
        <w:r>
          <w:rPr>
            <w:rFonts w:hint="eastAsia"/>
            <w:lang w:eastAsia="ko-KR"/>
          </w:rPr>
          <w:t>[</w:t>
        </w:r>
        <w:proofErr w:type="gramEnd"/>
        <w:r>
          <w:rPr>
            <w:rFonts w:hint="eastAsia"/>
            <w:lang w:eastAsia="ko-KR"/>
          </w:rPr>
          <w:t xml:space="preserve">0] and </w:t>
        </w:r>
        <w:proofErr w:type="spellStart"/>
        <w:r>
          <w:rPr>
            <w:rFonts w:hint="eastAsia"/>
            <w:lang w:eastAsia="ko-KR"/>
          </w:rPr>
          <w:t>RepVal</w:t>
        </w:r>
        <w:proofErr w:type="spellEnd"/>
        <w:r>
          <w:rPr>
            <w:rFonts w:hint="eastAsia"/>
            <w:lang w:eastAsia="ko-KR"/>
          </w:rPr>
          <w:t>[1], respectively.</w:t>
        </w:r>
      </w:ins>
    </w:p>
    <w:p w:rsidR="0095493D" w:rsidRPr="00E679F9" w:rsidRDefault="0095493D" w:rsidP="0095493D">
      <w:pPr>
        <w:rPr>
          <w:lang w:eastAsia="ko-KR"/>
        </w:rPr>
      </w:pPr>
    </w:p>
    <w:p w:rsidR="0095493D" w:rsidDel="00E679F9" w:rsidRDefault="0095493D" w:rsidP="0095493D">
      <w:pPr>
        <w:numPr>
          <w:ilvl w:val="0"/>
          <w:numId w:val="7"/>
        </w:numPr>
        <w:tabs>
          <w:tab w:val="clear" w:pos="794"/>
          <w:tab w:val="clear" w:pos="1191"/>
          <w:tab w:val="clear" w:pos="1588"/>
          <w:tab w:val="clear" w:pos="1985"/>
          <w:tab w:val="left" w:pos="720"/>
          <w:tab w:val="left" w:pos="1080"/>
          <w:tab w:val="left" w:pos="1440"/>
          <w:tab w:val="left" w:pos="1701"/>
        </w:tabs>
        <w:ind w:left="709"/>
        <w:rPr>
          <w:del w:id="303" w:author="snowyun" w:date="2012-10-12T19:59:00Z"/>
          <w:lang w:eastAsia="ko-KR"/>
        </w:rPr>
      </w:pPr>
      <w:del w:id="304" w:author="snowyun" w:date="2012-10-12T19:59:00Z">
        <w:r w:rsidRPr="00564388" w:rsidDel="00E679F9">
          <w:rPr>
            <w:lang w:eastAsia="ko-KR"/>
          </w:rPr>
          <w:delText xml:space="preserve">The predicted constant partition values </w:delText>
        </w:r>
        <w:r w:rsidDel="00E679F9">
          <w:rPr>
            <w:rFonts w:hint="eastAsia"/>
            <w:lang w:eastAsia="ko-KR"/>
          </w:rPr>
          <w:delText>Edge</w:delText>
        </w:r>
        <w:r w:rsidRPr="00564388" w:rsidDel="00E679F9">
          <w:rPr>
            <w:lang w:eastAsia="ko-KR"/>
          </w:rPr>
          <w:delText xml:space="preserve">PredPartitionDC1 and </w:delText>
        </w:r>
        <w:r w:rsidDel="00E679F9">
          <w:rPr>
            <w:rFonts w:hint="eastAsia"/>
            <w:lang w:eastAsia="ko-KR"/>
          </w:rPr>
          <w:delText>Edge</w:delText>
        </w:r>
        <w:r w:rsidRPr="00564388" w:rsidDel="00E679F9">
          <w:rPr>
            <w:lang w:eastAsia="ko-KR"/>
          </w:rPr>
          <w:delText>PredPartitionDC2 are derived from neighbouring samples p[ x, y ] depending on the partition pattern value.</w:delText>
        </w:r>
      </w:del>
    </w:p>
    <w:p w:rsidR="0095493D" w:rsidRPr="00564388" w:rsidDel="00E679F9" w:rsidRDefault="0095493D" w:rsidP="0095493D">
      <w:pPr>
        <w:tabs>
          <w:tab w:val="clear" w:pos="794"/>
          <w:tab w:val="clear" w:pos="1191"/>
          <w:tab w:val="clear" w:pos="1588"/>
          <w:tab w:val="clear" w:pos="1985"/>
          <w:tab w:val="left" w:pos="720"/>
          <w:tab w:val="left" w:pos="1080"/>
          <w:tab w:val="left" w:pos="1440"/>
          <w:tab w:val="left" w:pos="1701"/>
        </w:tabs>
        <w:ind w:left="709"/>
        <w:rPr>
          <w:del w:id="305" w:author="snowyun" w:date="2012-10-12T19:59:00Z"/>
          <w:lang w:eastAsia="ko-KR"/>
        </w:rPr>
      </w:pPr>
      <w:del w:id="306" w:author="snowyun" w:date="2012-10-12T19:59:00Z">
        <w:r w:rsidRPr="00564388" w:rsidDel="00E679F9">
          <w:rPr>
            <w:lang w:eastAsia="ko-KR"/>
          </w:rPr>
          <w:delText>For x = 0..nT-1 the above neighbouring samples are summed up as:</w:delText>
        </w:r>
      </w:del>
    </w:p>
    <w:p w:rsidR="0095493D" w:rsidRPr="00564388" w:rsidDel="00E679F9" w:rsidRDefault="0095493D" w:rsidP="0095493D">
      <w:pPr>
        <w:numPr>
          <w:ilvl w:val="0"/>
          <w:numId w:val="5"/>
        </w:numPr>
        <w:tabs>
          <w:tab w:val="clear" w:pos="794"/>
          <w:tab w:val="clear" w:pos="1191"/>
          <w:tab w:val="clear" w:pos="1588"/>
          <w:tab w:val="clear" w:pos="1985"/>
          <w:tab w:val="left" w:pos="720"/>
          <w:tab w:val="left" w:pos="1080"/>
          <w:tab w:val="left" w:pos="1440"/>
          <w:tab w:val="left" w:pos="1701"/>
        </w:tabs>
        <w:rPr>
          <w:del w:id="307" w:author="snowyun" w:date="2012-10-12T19:59:00Z"/>
          <w:lang w:eastAsia="ko-KR"/>
        </w:rPr>
      </w:pPr>
      <w:del w:id="308" w:author="snowyun" w:date="2012-10-12T19:59:00Z">
        <w:r w:rsidRPr="00564388" w:rsidDel="00E679F9">
          <w:rPr>
            <w:lang w:eastAsia="ko-KR"/>
          </w:rPr>
          <w:delText xml:space="preserve">If </w:delText>
        </w:r>
        <w:r w:rsidDel="00E679F9">
          <w:rPr>
            <w:rFonts w:hint="eastAsia"/>
            <w:lang w:eastAsia="ko-KR"/>
          </w:rPr>
          <w:delText>Edge</w:delText>
        </w:r>
        <w:r w:rsidRPr="00564388" w:rsidDel="00E679F9">
          <w:rPr>
            <w:lang w:eastAsia="de-DE"/>
          </w:rPr>
          <w:delText>Pattern</w:delText>
        </w:r>
        <w:r w:rsidRPr="00564388" w:rsidDel="00E679F9">
          <w:rPr>
            <w:lang w:eastAsia="ko-KR"/>
          </w:rPr>
          <w:delText>[ x, 0 ] is equal to 1, the following applies:</w:delText>
        </w:r>
      </w:del>
    </w:p>
    <w:p w:rsidR="0095493D" w:rsidRPr="00564388" w:rsidDel="00E679F9" w:rsidRDefault="0095493D" w:rsidP="0095493D">
      <w:pPr>
        <w:pStyle w:val="Equation"/>
        <w:tabs>
          <w:tab w:val="clear" w:pos="794"/>
          <w:tab w:val="clear" w:pos="1588"/>
          <w:tab w:val="left" w:pos="1134"/>
        </w:tabs>
        <w:ind w:left="1440" w:firstLine="6"/>
        <w:rPr>
          <w:del w:id="309" w:author="snowyun" w:date="2012-10-12T19:59:00Z"/>
          <w:sz w:val="20"/>
          <w:szCs w:val="20"/>
          <w:lang w:eastAsia="ko-KR"/>
        </w:rPr>
      </w:pPr>
      <w:del w:id="310" w:author="snowyun" w:date="2012-10-12T19:59:00Z">
        <w:r w:rsidRPr="00564388" w:rsidDel="00E679F9">
          <w:rPr>
            <w:sz w:val="20"/>
            <w:szCs w:val="20"/>
            <w:lang w:eastAsia="ko-KR"/>
          </w:rPr>
          <w:delText>sumPredDC2 += p[</w:delText>
        </w:r>
        <w:r w:rsidDel="00E679F9">
          <w:rPr>
            <w:lang w:eastAsia="ko-KR"/>
          </w:rPr>
          <w:delText> </w:delText>
        </w:r>
        <w:r w:rsidRPr="00564388" w:rsidDel="00E679F9">
          <w:rPr>
            <w:sz w:val="20"/>
            <w:szCs w:val="20"/>
            <w:lang w:eastAsia="ko-KR"/>
          </w:rPr>
          <w:delText>x,</w:delText>
        </w:r>
        <w:r w:rsidDel="00E679F9">
          <w:rPr>
            <w:sz w:val="20"/>
            <w:szCs w:val="20"/>
            <w:lang w:eastAsia="ko-KR"/>
          </w:rPr>
          <w:delText> </w:delText>
        </w:r>
        <w:r w:rsidRPr="00564388" w:rsidDel="00E679F9">
          <w:rPr>
            <w:sz w:val="20"/>
            <w:szCs w:val="20"/>
            <w:lang w:eastAsia="ko-KR"/>
          </w:rPr>
          <w:delText>-1</w:delText>
        </w:r>
        <w:r w:rsidDel="00E679F9">
          <w:rPr>
            <w:lang w:eastAsia="ko-KR"/>
          </w:rPr>
          <w:delText> </w:delText>
        </w:r>
        <w:r w:rsidRPr="00564388" w:rsidDel="00E679F9">
          <w:rPr>
            <w:sz w:val="20"/>
            <w:szCs w:val="20"/>
            <w:lang w:eastAsia="ko-KR"/>
          </w:rPr>
          <w:delText>] and numSamplesPredDC2 += 1</w:delText>
        </w:r>
        <w:r w:rsidRPr="00564388" w:rsidDel="00E679F9">
          <w:rPr>
            <w:sz w:val="20"/>
            <w:szCs w:val="20"/>
            <w:lang w:eastAsia="ko-KR"/>
          </w:rPr>
          <w:tab/>
        </w:r>
        <w:r w:rsidRPr="00564388" w:rsidDel="00E679F9">
          <w:rPr>
            <w:sz w:val="20"/>
            <w:lang w:eastAsia="ko-KR"/>
          </w:rPr>
          <w:delText>(</w:delText>
        </w:r>
        <w:r w:rsidDel="00E679F9">
          <w:rPr>
            <w:sz w:val="20"/>
            <w:lang w:eastAsia="ko-KR"/>
          </w:rPr>
          <w:delText>G</w:delText>
        </w:r>
        <w:r w:rsidRPr="00564388" w:rsidDel="00E679F9">
          <w:rPr>
            <w:sz w:val="20"/>
            <w:lang w:eastAsia="ko-KR"/>
          </w:rPr>
          <w:noBreakHyphen/>
        </w:r>
        <w:r w:rsidDel="00E679F9">
          <w:fldChar w:fldCharType="begin" w:fldLock="1"/>
        </w:r>
        <w:r w:rsidDel="00E679F9">
          <w:delInstrText xml:space="preserve"> SEQ Equation \* ARABIC  \* MERGEFORMAT </w:delInstrText>
        </w:r>
        <w:r w:rsidDel="00E679F9">
          <w:fldChar w:fldCharType="separate"/>
        </w:r>
        <w:r w:rsidDel="00E679F9">
          <w:rPr>
            <w:noProof/>
            <w:sz w:val="20"/>
            <w:lang w:eastAsia="ko-KR"/>
          </w:rPr>
          <w:delText>61</w:delText>
        </w:r>
        <w:r w:rsidDel="00E679F9">
          <w:fldChar w:fldCharType="end"/>
        </w:r>
        <w:r w:rsidRPr="00564388" w:rsidDel="00E679F9">
          <w:rPr>
            <w:sz w:val="20"/>
            <w:lang w:eastAsia="ko-KR"/>
          </w:rPr>
          <w:delText>)</w:delText>
        </w:r>
      </w:del>
    </w:p>
    <w:p w:rsidR="0095493D" w:rsidRPr="00564388" w:rsidDel="00E679F9" w:rsidRDefault="0095493D" w:rsidP="0095493D">
      <w:pPr>
        <w:numPr>
          <w:ilvl w:val="0"/>
          <w:numId w:val="5"/>
        </w:numPr>
        <w:tabs>
          <w:tab w:val="clear" w:pos="794"/>
          <w:tab w:val="clear" w:pos="1191"/>
          <w:tab w:val="clear" w:pos="1588"/>
          <w:tab w:val="clear" w:pos="1985"/>
          <w:tab w:val="left" w:pos="720"/>
          <w:tab w:val="left" w:pos="1080"/>
          <w:tab w:val="left" w:pos="1440"/>
          <w:tab w:val="left" w:pos="1701"/>
        </w:tabs>
        <w:rPr>
          <w:del w:id="311" w:author="snowyun" w:date="2012-10-12T19:59:00Z"/>
          <w:lang w:eastAsia="ko-KR"/>
        </w:rPr>
      </w:pPr>
      <w:del w:id="312" w:author="snowyun" w:date="2012-10-12T19:59:00Z">
        <w:r w:rsidRPr="00564388" w:rsidDel="00E679F9">
          <w:rPr>
            <w:lang w:eastAsia="ko-KR"/>
          </w:rPr>
          <w:delText>Otherwise, the following applies:</w:delText>
        </w:r>
      </w:del>
    </w:p>
    <w:p w:rsidR="0095493D" w:rsidRPr="00564388" w:rsidDel="00E679F9" w:rsidRDefault="0095493D" w:rsidP="0095493D">
      <w:pPr>
        <w:pStyle w:val="Equation"/>
        <w:tabs>
          <w:tab w:val="clear" w:pos="794"/>
          <w:tab w:val="clear" w:pos="1588"/>
          <w:tab w:val="left" w:pos="1134"/>
        </w:tabs>
        <w:ind w:left="1440" w:firstLine="6"/>
        <w:rPr>
          <w:del w:id="313" w:author="snowyun" w:date="2012-10-12T19:59:00Z"/>
          <w:sz w:val="20"/>
          <w:szCs w:val="20"/>
          <w:lang w:eastAsia="ko-KR"/>
        </w:rPr>
      </w:pPr>
      <w:del w:id="314" w:author="snowyun" w:date="2012-10-12T19:59:00Z">
        <w:r w:rsidRPr="00564388" w:rsidDel="00E679F9">
          <w:rPr>
            <w:sz w:val="20"/>
            <w:szCs w:val="20"/>
            <w:lang w:eastAsia="ko-KR"/>
          </w:rPr>
          <w:delText>sumPredDC1 += p[</w:delText>
        </w:r>
        <w:r w:rsidDel="00E679F9">
          <w:rPr>
            <w:lang w:eastAsia="ko-KR"/>
          </w:rPr>
          <w:delText> </w:delText>
        </w:r>
        <w:r w:rsidRPr="00564388" w:rsidDel="00E679F9">
          <w:rPr>
            <w:sz w:val="20"/>
            <w:szCs w:val="20"/>
            <w:lang w:eastAsia="ko-KR"/>
          </w:rPr>
          <w:delText>x,</w:delText>
        </w:r>
        <w:r w:rsidDel="00E679F9">
          <w:rPr>
            <w:sz w:val="20"/>
            <w:szCs w:val="20"/>
            <w:lang w:eastAsia="ko-KR"/>
          </w:rPr>
          <w:delText> </w:delText>
        </w:r>
        <w:r w:rsidRPr="00564388" w:rsidDel="00E679F9">
          <w:rPr>
            <w:sz w:val="20"/>
            <w:szCs w:val="20"/>
            <w:lang w:eastAsia="ko-KR"/>
          </w:rPr>
          <w:delText>-1</w:delText>
        </w:r>
        <w:r w:rsidDel="00E679F9">
          <w:rPr>
            <w:lang w:eastAsia="ko-KR"/>
          </w:rPr>
          <w:delText> </w:delText>
        </w:r>
        <w:r w:rsidRPr="00564388" w:rsidDel="00E679F9">
          <w:rPr>
            <w:sz w:val="20"/>
            <w:szCs w:val="20"/>
            <w:lang w:eastAsia="ko-KR"/>
          </w:rPr>
          <w:delText>] and numSamplesPredDC1 += 1</w:delText>
        </w:r>
        <w:r w:rsidRPr="00564388" w:rsidDel="00E679F9">
          <w:rPr>
            <w:sz w:val="20"/>
            <w:szCs w:val="20"/>
            <w:lang w:eastAsia="ko-KR"/>
          </w:rPr>
          <w:tab/>
        </w:r>
        <w:r w:rsidRPr="00564388" w:rsidDel="00E679F9">
          <w:rPr>
            <w:sz w:val="20"/>
            <w:lang w:eastAsia="ko-KR"/>
          </w:rPr>
          <w:delText>(</w:delText>
        </w:r>
        <w:r w:rsidDel="00E679F9">
          <w:rPr>
            <w:sz w:val="20"/>
            <w:lang w:eastAsia="ko-KR"/>
          </w:rPr>
          <w:delText>G</w:delText>
        </w:r>
        <w:r w:rsidRPr="00564388" w:rsidDel="00E679F9">
          <w:rPr>
            <w:sz w:val="20"/>
            <w:lang w:eastAsia="ko-KR"/>
          </w:rPr>
          <w:noBreakHyphen/>
        </w:r>
        <w:r w:rsidDel="00E679F9">
          <w:fldChar w:fldCharType="begin" w:fldLock="1"/>
        </w:r>
        <w:r w:rsidDel="00E679F9">
          <w:delInstrText xml:space="preserve"> SEQ Equation \* ARABIC  \* MERGEFORMAT </w:delInstrText>
        </w:r>
        <w:r w:rsidDel="00E679F9">
          <w:fldChar w:fldCharType="separate"/>
        </w:r>
        <w:r w:rsidDel="00E679F9">
          <w:rPr>
            <w:noProof/>
            <w:sz w:val="20"/>
            <w:lang w:eastAsia="ko-KR"/>
          </w:rPr>
          <w:delText>62</w:delText>
        </w:r>
        <w:r w:rsidDel="00E679F9">
          <w:fldChar w:fldCharType="end"/>
        </w:r>
        <w:r w:rsidRPr="00564388" w:rsidDel="00E679F9">
          <w:rPr>
            <w:sz w:val="20"/>
            <w:lang w:eastAsia="ko-KR"/>
          </w:rPr>
          <w:delText>)</w:delText>
        </w:r>
      </w:del>
    </w:p>
    <w:p w:rsidR="0095493D" w:rsidRPr="00564388" w:rsidDel="00E679F9" w:rsidRDefault="0095493D" w:rsidP="0095493D">
      <w:pPr>
        <w:tabs>
          <w:tab w:val="clear" w:pos="794"/>
          <w:tab w:val="clear" w:pos="1191"/>
          <w:tab w:val="clear" w:pos="1588"/>
          <w:tab w:val="clear" w:pos="1985"/>
          <w:tab w:val="left" w:pos="720"/>
          <w:tab w:val="left" w:pos="1080"/>
          <w:tab w:val="left" w:pos="1440"/>
          <w:tab w:val="left" w:pos="1701"/>
        </w:tabs>
        <w:ind w:left="709"/>
        <w:rPr>
          <w:del w:id="315" w:author="snowyun" w:date="2012-10-12T19:59:00Z"/>
          <w:lang w:eastAsia="ko-KR"/>
        </w:rPr>
      </w:pPr>
      <w:del w:id="316" w:author="snowyun" w:date="2012-10-12T19:59:00Z">
        <w:r w:rsidRPr="00564388" w:rsidDel="00E679F9">
          <w:rPr>
            <w:lang w:eastAsia="ko-KR"/>
          </w:rPr>
          <w:delText>For y = 0..nT-1 the left neighbouring samples are summed up as:</w:delText>
        </w:r>
      </w:del>
    </w:p>
    <w:p w:rsidR="0095493D" w:rsidRPr="00564388" w:rsidDel="00E679F9" w:rsidRDefault="0095493D" w:rsidP="0095493D">
      <w:pPr>
        <w:numPr>
          <w:ilvl w:val="0"/>
          <w:numId w:val="5"/>
        </w:numPr>
        <w:tabs>
          <w:tab w:val="clear" w:pos="794"/>
          <w:tab w:val="clear" w:pos="1191"/>
          <w:tab w:val="clear" w:pos="1588"/>
          <w:tab w:val="clear" w:pos="1985"/>
          <w:tab w:val="left" w:pos="720"/>
          <w:tab w:val="left" w:pos="1080"/>
          <w:tab w:val="left" w:pos="1440"/>
          <w:tab w:val="left" w:pos="1701"/>
        </w:tabs>
        <w:rPr>
          <w:del w:id="317" w:author="snowyun" w:date="2012-10-12T19:59:00Z"/>
          <w:lang w:eastAsia="ko-KR"/>
        </w:rPr>
      </w:pPr>
      <w:del w:id="318" w:author="snowyun" w:date="2012-10-12T19:59:00Z">
        <w:r w:rsidRPr="00564388" w:rsidDel="00E679F9">
          <w:rPr>
            <w:lang w:eastAsia="ko-KR"/>
          </w:rPr>
          <w:delText xml:space="preserve">If </w:delText>
        </w:r>
        <w:r w:rsidDel="00E679F9">
          <w:rPr>
            <w:rFonts w:hint="eastAsia"/>
            <w:sz w:val="19"/>
            <w:szCs w:val="19"/>
            <w:lang w:eastAsia="ko-KR"/>
          </w:rPr>
          <w:delText>Edge</w:delText>
        </w:r>
        <w:r w:rsidRPr="00564388" w:rsidDel="00E679F9">
          <w:rPr>
            <w:sz w:val="19"/>
            <w:szCs w:val="19"/>
            <w:lang w:eastAsia="de-DE"/>
          </w:rPr>
          <w:delText>Pattern</w:delText>
        </w:r>
        <w:r w:rsidRPr="00564388" w:rsidDel="00E679F9">
          <w:rPr>
            <w:lang w:eastAsia="ko-KR"/>
          </w:rPr>
          <w:delText>[ 0, y ] is equal to 1, the following applies:</w:delText>
        </w:r>
      </w:del>
    </w:p>
    <w:p w:rsidR="0095493D" w:rsidRPr="00564388" w:rsidDel="00E679F9" w:rsidRDefault="0095493D" w:rsidP="0095493D">
      <w:pPr>
        <w:pStyle w:val="Equation"/>
        <w:tabs>
          <w:tab w:val="clear" w:pos="794"/>
          <w:tab w:val="clear" w:pos="1588"/>
          <w:tab w:val="left" w:pos="1134"/>
        </w:tabs>
        <w:ind w:left="1440" w:firstLine="6"/>
        <w:rPr>
          <w:del w:id="319" w:author="snowyun" w:date="2012-10-12T19:59:00Z"/>
          <w:sz w:val="20"/>
          <w:szCs w:val="20"/>
          <w:lang w:eastAsia="ko-KR"/>
        </w:rPr>
      </w:pPr>
      <w:del w:id="320" w:author="snowyun" w:date="2012-10-12T19:59:00Z">
        <w:r w:rsidRPr="00564388" w:rsidDel="00E679F9">
          <w:rPr>
            <w:sz w:val="20"/>
            <w:szCs w:val="20"/>
            <w:lang w:eastAsia="ko-KR"/>
          </w:rPr>
          <w:delText>sumPredDC2 += p[</w:delText>
        </w:r>
        <w:r w:rsidDel="00E679F9">
          <w:rPr>
            <w:lang w:eastAsia="ko-KR"/>
          </w:rPr>
          <w:delText> </w:delText>
        </w:r>
        <w:r w:rsidRPr="00564388" w:rsidDel="00E679F9">
          <w:rPr>
            <w:sz w:val="20"/>
            <w:szCs w:val="20"/>
            <w:lang w:eastAsia="ko-KR"/>
          </w:rPr>
          <w:delText>-1,</w:delText>
        </w:r>
        <w:r w:rsidDel="00E679F9">
          <w:rPr>
            <w:sz w:val="20"/>
            <w:szCs w:val="20"/>
            <w:lang w:eastAsia="ko-KR"/>
          </w:rPr>
          <w:delText> </w:delText>
        </w:r>
        <w:r w:rsidRPr="00564388" w:rsidDel="00E679F9">
          <w:rPr>
            <w:sz w:val="20"/>
            <w:szCs w:val="20"/>
            <w:lang w:eastAsia="ko-KR"/>
          </w:rPr>
          <w:delText>y</w:delText>
        </w:r>
        <w:r w:rsidDel="00E679F9">
          <w:rPr>
            <w:lang w:eastAsia="ko-KR"/>
          </w:rPr>
          <w:delText> </w:delText>
        </w:r>
        <w:r w:rsidRPr="00564388" w:rsidDel="00E679F9">
          <w:rPr>
            <w:sz w:val="20"/>
            <w:szCs w:val="20"/>
            <w:lang w:eastAsia="ko-KR"/>
          </w:rPr>
          <w:delText>] and numSamplesPredDC2 += 1</w:delText>
        </w:r>
        <w:r w:rsidRPr="00564388" w:rsidDel="00E679F9">
          <w:rPr>
            <w:sz w:val="20"/>
            <w:szCs w:val="20"/>
            <w:lang w:eastAsia="ko-KR"/>
          </w:rPr>
          <w:tab/>
        </w:r>
        <w:r w:rsidRPr="00564388" w:rsidDel="00E679F9">
          <w:rPr>
            <w:sz w:val="20"/>
            <w:lang w:eastAsia="ko-KR"/>
          </w:rPr>
          <w:delText>(</w:delText>
        </w:r>
        <w:r w:rsidDel="00E679F9">
          <w:rPr>
            <w:sz w:val="20"/>
            <w:lang w:eastAsia="ko-KR"/>
          </w:rPr>
          <w:delText>G</w:delText>
        </w:r>
        <w:r w:rsidRPr="00564388" w:rsidDel="00E679F9">
          <w:rPr>
            <w:sz w:val="20"/>
            <w:lang w:eastAsia="ko-KR"/>
          </w:rPr>
          <w:noBreakHyphen/>
        </w:r>
        <w:r w:rsidDel="00E679F9">
          <w:fldChar w:fldCharType="begin" w:fldLock="1"/>
        </w:r>
        <w:r w:rsidDel="00E679F9">
          <w:delInstrText xml:space="preserve"> SEQ Equation \* ARABIC  \* MERGEFORMAT </w:delInstrText>
        </w:r>
        <w:r w:rsidDel="00E679F9">
          <w:fldChar w:fldCharType="separate"/>
        </w:r>
        <w:r w:rsidDel="00E679F9">
          <w:rPr>
            <w:noProof/>
            <w:sz w:val="20"/>
            <w:lang w:eastAsia="ko-KR"/>
          </w:rPr>
          <w:delText>63</w:delText>
        </w:r>
        <w:r w:rsidDel="00E679F9">
          <w:fldChar w:fldCharType="end"/>
        </w:r>
        <w:r w:rsidRPr="00564388" w:rsidDel="00E679F9">
          <w:rPr>
            <w:sz w:val="20"/>
            <w:lang w:eastAsia="ko-KR"/>
          </w:rPr>
          <w:delText>)</w:delText>
        </w:r>
      </w:del>
    </w:p>
    <w:p w:rsidR="0095493D" w:rsidRPr="00564388" w:rsidDel="00E679F9" w:rsidRDefault="0095493D" w:rsidP="0095493D">
      <w:pPr>
        <w:numPr>
          <w:ilvl w:val="0"/>
          <w:numId w:val="5"/>
        </w:numPr>
        <w:tabs>
          <w:tab w:val="clear" w:pos="794"/>
          <w:tab w:val="clear" w:pos="1191"/>
          <w:tab w:val="clear" w:pos="1588"/>
          <w:tab w:val="clear" w:pos="1985"/>
          <w:tab w:val="left" w:pos="720"/>
          <w:tab w:val="left" w:pos="1080"/>
          <w:tab w:val="left" w:pos="1440"/>
          <w:tab w:val="left" w:pos="1701"/>
        </w:tabs>
        <w:rPr>
          <w:del w:id="321" w:author="snowyun" w:date="2012-10-12T19:59:00Z"/>
          <w:lang w:eastAsia="ko-KR"/>
        </w:rPr>
      </w:pPr>
      <w:del w:id="322" w:author="snowyun" w:date="2012-10-12T19:59:00Z">
        <w:r w:rsidRPr="00564388" w:rsidDel="00E679F9">
          <w:rPr>
            <w:lang w:eastAsia="ko-KR"/>
          </w:rPr>
          <w:delText>Otherwise, the following applies:</w:delText>
        </w:r>
      </w:del>
    </w:p>
    <w:p w:rsidR="0095493D" w:rsidRPr="00564388" w:rsidDel="00E679F9" w:rsidRDefault="0095493D" w:rsidP="0095493D">
      <w:pPr>
        <w:pStyle w:val="Equation"/>
        <w:tabs>
          <w:tab w:val="clear" w:pos="794"/>
          <w:tab w:val="clear" w:pos="1588"/>
          <w:tab w:val="left" w:pos="1134"/>
        </w:tabs>
        <w:ind w:left="1440" w:firstLine="6"/>
        <w:rPr>
          <w:del w:id="323" w:author="snowyun" w:date="2012-10-12T19:59:00Z"/>
          <w:sz w:val="20"/>
          <w:szCs w:val="20"/>
          <w:lang w:eastAsia="ko-KR"/>
        </w:rPr>
      </w:pPr>
      <w:del w:id="324" w:author="snowyun" w:date="2012-10-12T19:59:00Z">
        <w:r w:rsidRPr="00564388" w:rsidDel="00E679F9">
          <w:rPr>
            <w:sz w:val="20"/>
            <w:szCs w:val="20"/>
            <w:lang w:eastAsia="ko-KR"/>
          </w:rPr>
          <w:lastRenderedPageBreak/>
          <w:delText>sumPredDC1 += p[</w:delText>
        </w:r>
        <w:r w:rsidDel="00E679F9">
          <w:rPr>
            <w:lang w:eastAsia="ko-KR"/>
          </w:rPr>
          <w:delText> </w:delText>
        </w:r>
        <w:r w:rsidRPr="00564388" w:rsidDel="00E679F9">
          <w:rPr>
            <w:sz w:val="20"/>
            <w:szCs w:val="20"/>
            <w:lang w:eastAsia="ko-KR"/>
          </w:rPr>
          <w:delText>-1,</w:delText>
        </w:r>
        <w:r w:rsidDel="00E679F9">
          <w:rPr>
            <w:sz w:val="20"/>
            <w:szCs w:val="20"/>
            <w:lang w:eastAsia="ko-KR"/>
          </w:rPr>
          <w:delText> </w:delText>
        </w:r>
        <w:r w:rsidRPr="00564388" w:rsidDel="00E679F9">
          <w:rPr>
            <w:sz w:val="20"/>
            <w:szCs w:val="20"/>
            <w:lang w:eastAsia="ko-KR"/>
          </w:rPr>
          <w:delText>y</w:delText>
        </w:r>
        <w:r w:rsidDel="00E679F9">
          <w:rPr>
            <w:lang w:eastAsia="ko-KR"/>
          </w:rPr>
          <w:delText> </w:delText>
        </w:r>
        <w:r w:rsidRPr="00564388" w:rsidDel="00E679F9">
          <w:rPr>
            <w:sz w:val="20"/>
            <w:szCs w:val="20"/>
            <w:lang w:eastAsia="ko-KR"/>
          </w:rPr>
          <w:delText>] and numSamplesPredDC1 += 1</w:delText>
        </w:r>
        <w:r w:rsidRPr="00564388" w:rsidDel="00E679F9">
          <w:rPr>
            <w:sz w:val="20"/>
            <w:szCs w:val="20"/>
            <w:lang w:eastAsia="ko-KR"/>
          </w:rPr>
          <w:tab/>
        </w:r>
        <w:r w:rsidRPr="00564388" w:rsidDel="00E679F9">
          <w:rPr>
            <w:sz w:val="20"/>
            <w:lang w:eastAsia="ko-KR"/>
          </w:rPr>
          <w:delText>(</w:delText>
        </w:r>
        <w:r w:rsidDel="00E679F9">
          <w:rPr>
            <w:sz w:val="20"/>
            <w:lang w:eastAsia="ko-KR"/>
          </w:rPr>
          <w:delText>G</w:delText>
        </w:r>
        <w:r w:rsidRPr="00564388" w:rsidDel="00E679F9">
          <w:rPr>
            <w:sz w:val="20"/>
            <w:lang w:eastAsia="ko-KR"/>
          </w:rPr>
          <w:noBreakHyphen/>
        </w:r>
        <w:r w:rsidDel="00E679F9">
          <w:fldChar w:fldCharType="begin" w:fldLock="1"/>
        </w:r>
        <w:r w:rsidDel="00E679F9">
          <w:delInstrText xml:space="preserve"> SEQ Equation \* ARABIC  \* MERGEFORMAT </w:delInstrText>
        </w:r>
        <w:r w:rsidDel="00E679F9">
          <w:fldChar w:fldCharType="separate"/>
        </w:r>
        <w:r w:rsidDel="00E679F9">
          <w:rPr>
            <w:noProof/>
            <w:sz w:val="20"/>
            <w:lang w:eastAsia="ko-KR"/>
          </w:rPr>
          <w:delText>64</w:delText>
        </w:r>
        <w:r w:rsidDel="00E679F9">
          <w:fldChar w:fldCharType="end"/>
        </w:r>
        <w:r w:rsidRPr="00564388" w:rsidDel="00E679F9">
          <w:rPr>
            <w:sz w:val="20"/>
            <w:lang w:eastAsia="ko-KR"/>
          </w:rPr>
          <w:delText>)</w:delText>
        </w:r>
      </w:del>
    </w:p>
    <w:p w:rsidR="0095493D" w:rsidRPr="00564388" w:rsidDel="00E679F9" w:rsidRDefault="0095493D" w:rsidP="0095493D">
      <w:pPr>
        <w:tabs>
          <w:tab w:val="clear" w:pos="794"/>
          <w:tab w:val="clear" w:pos="1191"/>
          <w:tab w:val="clear" w:pos="1588"/>
          <w:tab w:val="clear" w:pos="1985"/>
          <w:tab w:val="left" w:pos="720"/>
          <w:tab w:val="left" w:pos="1080"/>
          <w:tab w:val="left" w:pos="1440"/>
          <w:tab w:val="left" w:pos="1701"/>
        </w:tabs>
        <w:rPr>
          <w:del w:id="325" w:author="snowyun" w:date="2012-10-12T19:59:00Z"/>
          <w:lang w:eastAsia="ko-KR"/>
        </w:rPr>
      </w:pPr>
      <w:del w:id="326" w:author="snowyun" w:date="2012-10-12T19:59:00Z">
        <w:r w:rsidRPr="00564388" w:rsidDel="00E679F9">
          <w:rPr>
            <w:lang w:eastAsia="ko-KR"/>
          </w:rPr>
          <w:tab/>
          <w:delText>The predicted constant partition values are derived as follows.</w:delText>
        </w:r>
      </w:del>
    </w:p>
    <w:p w:rsidR="0095493D" w:rsidRPr="00564388" w:rsidDel="00E679F9" w:rsidRDefault="0095493D" w:rsidP="0095493D">
      <w:pPr>
        <w:numPr>
          <w:ilvl w:val="0"/>
          <w:numId w:val="5"/>
        </w:numPr>
        <w:tabs>
          <w:tab w:val="clear" w:pos="794"/>
          <w:tab w:val="clear" w:pos="1191"/>
          <w:tab w:val="clear" w:pos="1588"/>
          <w:tab w:val="clear" w:pos="1985"/>
          <w:tab w:val="left" w:pos="720"/>
          <w:tab w:val="left" w:pos="1080"/>
          <w:tab w:val="left" w:pos="1440"/>
          <w:tab w:val="left" w:pos="1701"/>
        </w:tabs>
        <w:rPr>
          <w:del w:id="327" w:author="snowyun" w:date="2012-10-12T19:59:00Z"/>
          <w:lang w:eastAsia="ko-KR"/>
        </w:rPr>
      </w:pPr>
      <w:del w:id="328" w:author="snowyun" w:date="2012-10-12T19:59:00Z">
        <w:r w:rsidRPr="00564388" w:rsidDel="00E679F9">
          <w:rPr>
            <w:lang w:eastAsia="ko-KR"/>
          </w:rPr>
          <w:delText>If numSamplesPredDC1 is equal to 0, the following applies:</w:delText>
        </w:r>
      </w:del>
    </w:p>
    <w:p w:rsidR="0095493D" w:rsidRPr="002749C1" w:rsidDel="00E679F9" w:rsidRDefault="0095493D" w:rsidP="0095493D">
      <w:pPr>
        <w:pStyle w:val="Equation"/>
        <w:tabs>
          <w:tab w:val="clear" w:pos="794"/>
          <w:tab w:val="clear" w:pos="1588"/>
          <w:tab w:val="left" w:pos="1134"/>
        </w:tabs>
        <w:ind w:left="1440" w:firstLine="6"/>
        <w:rPr>
          <w:del w:id="329" w:author="snowyun" w:date="2012-10-12T19:59:00Z"/>
          <w:sz w:val="20"/>
          <w:szCs w:val="20"/>
          <w:lang w:eastAsia="ko-KR"/>
        </w:rPr>
      </w:pPr>
      <w:del w:id="330" w:author="snowyun" w:date="2012-10-12T19:59:00Z">
        <w:r w:rsidDel="00E679F9">
          <w:rPr>
            <w:rFonts w:hint="eastAsia"/>
            <w:sz w:val="20"/>
            <w:szCs w:val="20"/>
            <w:lang w:eastAsia="ko-KR"/>
          </w:rPr>
          <w:delText>Edge</w:delText>
        </w:r>
        <w:r w:rsidRPr="002749C1" w:rsidDel="00E679F9">
          <w:rPr>
            <w:sz w:val="20"/>
            <w:szCs w:val="20"/>
            <w:lang w:eastAsia="ko-KR"/>
          </w:rPr>
          <w:delText xml:space="preserve">PredPartitionDC1 = </w:delText>
        </w:r>
        <w:r w:rsidRPr="002749C1" w:rsidDel="00E679F9">
          <w:rPr>
            <w:sz w:val="20"/>
            <w:szCs w:val="20"/>
          </w:rPr>
          <w:delText>1 &lt;&lt; ( BitDepth</w:delText>
        </w:r>
        <w:r w:rsidRPr="002749C1" w:rsidDel="00E679F9">
          <w:rPr>
            <w:sz w:val="20"/>
            <w:szCs w:val="20"/>
            <w:vertAlign w:val="subscript"/>
          </w:rPr>
          <w:delText>Y</w:delText>
        </w:r>
        <w:r w:rsidRPr="002749C1" w:rsidDel="00E679F9">
          <w:rPr>
            <w:sz w:val="20"/>
            <w:szCs w:val="20"/>
          </w:rPr>
          <w:delText xml:space="preserve">  − 1 )</w:delText>
        </w:r>
        <w:r w:rsidRPr="002749C1" w:rsidDel="00E679F9">
          <w:rPr>
            <w:sz w:val="20"/>
            <w:szCs w:val="20"/>
            <w:lang w:eastAsia="ko-KR"/>
          </w:rPr>
          <w:delText xml:space="preserve"> </w:delText>
        </w:r>
        <w:r w:rsidRPr="002749C1" w:rsidDel="00E679F9">
          <w:rPr>
            <w:sz w:val="20"/>
            <w:szCs w:val="20"/>
            <w:lang w:eastAsia="ko-KR"/>
          </w:rPr>
          <w:tab/>
          <w:delText>(</w:delText>
        </w:r>
        <w:r w:rsidDel="00E679F9">
          <w:rPr>
            <w:sz w:val="20"/>
            <w:szCs w:val="20"/>
            <w:lang w:eastAsia="ko-KR"/>
          </w:rPr>
          <w:delText>G</w:delText>
        </w:r>
        <w:r w:rsidRPr="002749C1" w:rsidDel="00E679F9">
          <w:rPr>
            <w:sz w:val="20"/>
            <w:szCs w:val="20"/>
            <w:lang w:eastAsia="ko-KR"/>
          </w:rPr>
          <w:noBreakHyphen/>
        </w:r>
        <w:r w:rsidDel="00E679F9">
          <w:fldChar w:fldCharType="begin" w:fldLock="1"/>
        </w:r>
        <w:r w:rsidDel="00E679F9">
          <w:delInstrText xml:space="preserve"> SEQ Equation \* ARABIC  \* MERGEFORMAT </w:delInstrText>
        </w:r>
        <w:r w:rsidDel="00E679F9">
          <w:fldChar w:fldCharType="separate"/>
        </w:r>
        <w:r w:rsidDel="00E679F9">
          <w:rPr>
            <w:noProof/>
            <w:sz w:val="20"/>
            <w:szCs w:val="20"/>
            <w:lang w:eastAsia="ko-KR"/>
          </w:rPr>
          <w:delText>65</w:delText>
        </w:r>
        <w:r w:rsidDel="00E679F9">
          <w:fldChar w:fldCharType="end"/>
        </w:r>
        <w:r w:rsidRPr="002749C1" w:rsidDel="00E679F9">
          <w:rPr>
            <w:sz w:val="20"/>
            <w:szCs w:val="20"/>
            <w:lang w:eastAsia="ko-KR"/>
          </w:rPr>
          <w:delText>)</w:delText>
        </w:r>
      </w:del>
    </w:p>
    <w:p w:rsidR="0095493D" w:rsidRPr="00564388" w:rsidDel="00E679F9" w:rsidRDefault="0095493D" w:rsidP="0095493D">
      <w:pPr>
        <w:numPr>
          <w:ilvl w:val="0"/>
          <w:numId w:val="5"/>
        </w:numPr>
        <w:tabs>
          <w:tab w:val="clear" w:pos="794"/>
          <w:tab w:val="clear" w:pos="1191"/>
          <w:tab w:val="clear" w:pos="1588"/>
          <w:tab w:val="clear" w:pos="1985"/>
          <w:tab w:val="left" w:pos="720"/>
          <w:tab w:val="left" w:pos="1080"/>
          <w:tab w:val="left" w:pos="1440"/>
          <w:tab w:val="left" w:pos="1701"/>
        </w:tabs>
        <w:rPr>
          <w:del w:id="331" w:author="snowyun" w:date="2012-10-12T19:59:00Z"/>
          <w:lang w:eastAsia="ko-KR"/>
        </w:rPr>
      </w:pPr>
      <w:del w:id="332" w:author="snowyun" w:date="2012-10-12T19:59:00Z">
        <w:r w:rsidRPr="00564388" w:rsidDel="00E679F9">
          <w:rPr>
            <w:lang w:eastAsia="ko-KR"/>
          </w:rPr>
          <w:delText>Otherwise, the following applies:</w:delText>
        </w:r>
      </w:del>
    </w:p>
    <w:p w:rsidR="0095493D" w:rsidRPr="00564388" w:rsidDel="00E679F9" w:rsidRDefault="0095493D" w:rsidP="0095493D">
      <w:pPr>
        <w:pStyle w:val="Equation"/>
        <w:tabs>
          <w:tab w:val="clear" w:pos="794"/>
          <w:tab w:val="clear" w:pos="1588"/>
          <w:tab w:val="left" w:pos="1134"/>
        </w:tabs>
        <w:ind w:left="1440" w:firstLine="6"/>
        <w:rPr>
          <w:del w:id="333" w:author="snowyun" w:date="2012-10-12T19:59:00Z"/>
          <w:sz w:val="20"/>
          <w:szCs w:val="20"/>
          <w:lang w:eastAsia="ko-KR"/>
        </w:rPr>
      </w:pPr>
      <w:del w:id="334" w:author="snowyun" w:date="2012-10-12T19:59:00Z">
        <w:r w:rsidDel="00E679F9">
          <w:rPr>
            <w:rFonts w:hint="eastAsia"/>
            <w:sz w:val="20"/>
            <w:szCs w:val="20"/>
            <w:lang w:eastAsia="ko-KR"/>
          </w:rPr>
          <w:delText>Edge</w:delText>
        </w:r>
        <w:r w:rsidRPr="00564388" w:rsidDel="00E679F9">
          <w:rPr>
            <w:sz w:val="20"/>
            <w:szCs w:val="20"/>
            <w:lang w:eastAsia="ko-KR"/>
          </w:rPr>
          <w:delText xml:space="preserve">PredPartitionDC1 = </w:delText>
        </w:r>
        <w:r w:rsidRPr="00564388" w:rsidDel="00E679F9">
          <w:rPr>
            <w:lang w:eastAsia="ko-KR"/>
          </w:rPr>
          <w:delText>sumPredDC1</w:delText>
        </w:r>
        <w:r w:rsidRPr="00564388" w:rsidDel="00E679F9">
          <w:rPr>
            <w:sz w:val="20"/>
            <w:szCs w:val="20"/>
            <w:lang w:eastAsia="ko-KR"/>
          </w:rPr>
          <w:delText xml:space="preserve"> / numSamplesPredDC1</w:delText>
        </w:r>
        <w:r w:rsidRPr="00564388" w:rsidDel="00E679F9">
          <w:rPr>
            <w:sz w:val="20"/>
            <w:szCs w:val="20"/>
            <w:lang w:eastAsia="ko-KR"/>
          </w:rPr>
          <w:tab/>
        </w:r>
        <w:r w:rsidRPr="00564388" w:rsidDel="00E679F9">
          <w:rPr>
            <w:sz w:val="20"/>
            <w:lang w:eastAsia="ko-KR"/>
          </w:rPr>
          <w:delText>(</w:delText>
        </w:r>
        <w:r w:rsidDel="00E679F9">
          <w:rPr>
            <w:sz w:val="20"/>
            <w:lang w:eastAsia="ko-KR"/>
          </w:rPr>
          <w:delText>G</w:delText>
        </w:r>
        <w:r w:rsidRPr="00564388" w:rsidDel="00E679F9">
          <w:rPr>
            <w:sz w:val="20"/>
            <w:lang w:eastAsia="ko-KR"/>
          </w:rPr>
          <w:noBreakHyphen/>
        </w:r>
        <w:r w:rsidDel="00E679F9">
          <w:fldChar w:fldCharType="begin" w:fldLock="1"/>
        </w:r>
        <w:r w:rsidDel="00E679F9">
          <w:delInstrText xml:space="preserve"> SEQ Equation \* ARABIC  \* MERGEFORMAT </w:delInstrText>
        </w:r>
        <w:r w:rsidDel="00E679F9">
          <w:fldChar w:fldCharType="separate"/>
        </w:r>
        <w:r w:rsidDel="00E679F9">
          <w:rPr>
            <w:noProof/>
            <w:sz w:val="20"/>
            <w:lang w:eastAsia="ko-KR"/>
          </w:rPr>
          <w:delText>66</w:delText>
        </w:r>
        <w:r w:rsidDel="00E679F9">
          <w:fldChar w:fldCharType="end"/>
        </w:r>
        <w:r w:rsidRPr="00564388" w:rsidDel="00E679F9">
          <w:rPr>
            <w:sz w:val="20"/>
            <w:lang w:eastAsia="ko-KR"/>
          </w:rPr>
          <w:delText>)</w:delText>
        </w:r>
      </w:del>
    </w:p>
    <w:p w:rsidR="0095493D" w:rsidRPr="00564388" w:rsidDel="00E679F9" w:rsidRDefault="0095493D" w:rsidP="0095493D">
      <w:pPr>
        <w:numPr>
          <w:ilvl w:val="0"/>
          <w:numId w:val="5"/>
        </w:numPr>
        <w:tabs>
          <w:tab w:val="clear" w:pos="794"/>
          <w:tab w:val="clear" w:pos="1191"/>
          <w:tab w:val="clear" w:pos="1588"/>
          <w:tab w:val="clear" w:pos="1985"/>
          <w:tab w:val="left" w:pos="720"/>
          <w:tab w:val="left" w:pos="1080"/>
          <w:tab w:val="left" w:pos="1440"/>
          <w:tab w:val="left" w:pos="1701"/>
        </w:tabs>
        <w:rPr>
          <w:del w:id="335" w:author="snowyun" w:date="2012-10-12T19:59:00Z"/>
          <w:lang w:eastAsia="ko-KR"/>
        </w:rPr>
      </w:pPr>
      <w:del w:id="336" w:author="snowyun" w:date="2012-10-12T19:59:00Z">
        <w:r w:rsidRPr="00564388" w:rsidDel="00E679F9">
          <w:rPr>
            <w:lang w:eastAsia="ko-KR"/>
          </w:rPr>
          <w:delText>If numSamplesPredDC2 is equal to 0, the following applies:</w:delText>
        </w:r>
      </w:del>
    </w:p>
    <w:p w:rsidR="0095493D" w:rsidRPr="00564388" w:rsidDel="00E679F9" w:rsidRDefault="0095493D" w:rsidP="0095493D">
      <w:pPr>
        <w:pStyle w:val="Equation"/>
        <w:tabs>
          <w:tab w:val="clear" w:pos="794"/>
          <w:tab w:val="clear" w:pos="1588"/>
          <w:tab w:val="left" w:pos="1134"/>
        </w:tabs>
        <w:ind w:left="1440" w:firstLine="6"/>
        <w:rPr>
          <w:del w:id="337" w:author="snowyun" w:date="2012-10-12T19:59:00Z"/>
          <w:sz w:val="20"/>
          <w:szCs w:val="20"/>
          <w:lang w:eastAsia="ko-KR"/>
        </w:rPr>
      </w:pPr>
      <w:del w:id="338" w:author="snowyun" w:date="2012-10-12T19:59:00Z">
        <w:r w:rsidDel="00E679F9">
          <w:rPr>
            <w:rFonts w:hint="eastAsia"/>
            <w:sz w:val="20"/>
            <w:szCs w:val="20"/>
            <w:lang w:eastAsia="ko-KR"/>
          </w:rPr>
          <w:delText>Edge</w:delText>
        </w:r>
        <w:r w:rsidRPr="00564388" w:rsidDel="00E679F9">
          <w:rPr>
            <w:sz w:val="20"/>
            <w:szCs w:val="20"/>
            <w:lang w:eastAsia="ko-KR"/>
          </w:rPr>
          <w:delText xml:space="preserve">PredPartitionDC2 = </w:delText>
        </w:r>
        <w:r w:rsidRPr="00564388" w:rsidDel="00E679F9">
          <w:rPr>
            <w:sz w:val="20"/>
          </w:rPr>
          <w:delText>1 &lt;&lt; ( BitDepth</w:delText>
        </w:r>
        <w:r w:rsidRPr="00564388" w:rsidDel="00E679F9">
          <w:rPr>
            <w:sz w:val="20"/>
            <w:vertAlign w:val="subscript"/>
          </w:rPr>
          <w:delText>Y</w:delText>
        </w:r>
        <w:r w:rsidRPr="00564388" w:rsidDel="00E679F9">
          <w:rPr>
            <w:sz w:val="20"/>
          </w:rPr>
          <w:delText xml:space="preserve">  − 1 )</w:delText>
        </w:r>
        <w:r w:rsidRPr="00564388" w:rsidDel="00E679F9">
          <w:rPr>
            <w:sz w:val="20"/>
            <w:szCs w:val="20"/>
            <w:lang w:eastAsia="ko-KR"/>
          </w:rPr>
          <w:tab/>
        </w:r>
        <w:r w:rsidRPr="00564388" w:rsidDel="00E679F9">
          <w:rPr>
            <w:sz w:val="20"/>
            <w:lang w:eastAsia="ko-KR"/>
          </w:rPr>
          <w:delText>(</w:delText>
        </w:r>
        <w:r w:rsidDel="00E679F9">
          <w:rPr>
            <w:sz w:val="20"/>
            <w:lang w:eastAsia="ko-KR"/>
          </w:rPr>
          <w:delText>G</w:delText>
        </w:r>
        <w:r w:rsidRPr="00564388" w:rsidDel="00E679F9">
          <w:rPr>
            <w:sz w:val="20"/>
            <w:lang w:eastAsia="ko-KR"/>
          </w:rPr>
          <w:noBreakHyphen/>
        </w:r>
        <w:r w:rsidDel="00E679F9">
          <w:fldChar w:fldCharType="begin" w:fldLock="1"/>
        </w:r>
        <w:r w:rsidDel="00E679F9">
          <w:delInstrText xml:space="preserve"> SEQ Equation \* ARABIC  \* MERGEFORMAT </w:delInstrText>
        </w:r>
        <w:r w:rsidDel="00E679F9">
          <w:fldChar w:fldCharType="separate"/>
        </w:r>
        <w:r w:rsidDel="00E679F9">
          <w:rPr>
            <w:noProof/>
            <w:sz w:val="20"/>
            <w:lang w:eastAsia="ko-KR"/>
          </w:rPr>
          <w:delText>67</w:delText>
        </w:r>
        <w:r w:rsidDel="00E679F9">
          <w:fldChar w:fldCharType="end"/>
        </w:r>
        <w:r w:rsidRPr="00564388" w:rsidDel="00E679F9">
          <w:rPr>
            <w:sz w:val="20"/>
            <w:lang w:eastAsia="ko-KR"/>
          </w:rPr>
          <w:delText>)</w:delText>
        </w:r>
      </w:del>
    </w:p>
    <w:p w:rsidR="0095493D" w:rsidRPr="00564388" w:rsidDel="00E679F9" w:rsidRDefault="0095493D" w:rsidP="0095493D">
      <w:pPr>
        <w:numPr>
          <w:ilvl w:val="0"/>
          <w:numId w:val="5"/>
        </w:numPr>
        <w:tabs>
          <w:tab w:val="clear" w:pos="794"/>
          <w:tab w:val="clear" w:pos="1191"/>
          <w:tab w:val="clear" w:pos="1588"/>
          <w:tab w:val="clear" w:pos="1985"/>
          <w:tab w:val="left" w:pos="720"/>
          <w:tab w:val="left" w:pos="1080"/>
          <w:tab w:val="left" w:pos="1440"/>
          <w:tab w:val="left" w:pos="1701"/>
        </w:tabs>
        <w:rPr>
          <w:del w:id="339" w:author="snowyun" w:date="2012-10-12T19:59:00Z"/>
          <w:lang w:eastAsia="ko-KR"/>
        </w:rPr>
      </w:pPr>
      <w:del w:id="340" w:author="snowyun" w:date="2012-10-12T19:59:00Z">
        <w:r w:rsidRPr="00564388" w:rsidDel="00E679F9">
          <w:rPr>
            <w:lang w:eastAsia="ko-KR"/>
          </w:rPr>
          <w:delText>Otherwise, the following applies:</w:delText>
        </w:r>
      </w:del>
    </w:p>
    <w:p w:rsidR="0095493D" w:rsidRPr="00564388" w:rsidRDefault="0095493D" w:rsidP="0095493D">
      <w:pPr>
        <w:pStyle w:val="Equation"/>
        <w:tabs>
          <w:tab w:val="clear" w:pos="794"/>
          <w:tab w:val="clear" w:pos="1588"/>
          <w:tab w:val="left" w:pos="1134"/>
        </w:tabs>
        <w:ind w:left="1440" w:firstLine="6"/>
        <w:rPr>
          <w:sz w:val="20"/>
          <w:szCs w:val="20"/>
          <w:lang w:eastAsia="ko-KR"/>
        </w:rPr>
      </w:pPr>
      <w:del w:id="341" w:author="snowyun" w:date="2012-10-12T19:59:00Z">
        <w:r w:rsidDel="00E679F9">
          <w:rPr>
            <w:rFonts w:hint="eastAsia"/>
            <w:sz w:val="20"/>
            <w:szCs w:val="20"/>
            <w:lang w:eastAsia="ko-KR"/>
          </w:rPr>
          <w:delText>Edge</w:delText>
        </w:r>
        <w:r w:rsidRPr="00564388" w:rsidDel="00E679F9">
          <w:rPr>
            <w:sz w:val="20"/>
            <w:szCs w:val="20"/>
            <w:lang w:eastAsia="ko-KR"/>
          </w:rPr>
          <w:delText xml:space="preserve">PredPartitionDC2 = </w:delText>
        </w:r>
        <w:r w:rsidRPr="00564388" w:rsidDel="00E679F9">
          <w:rPr>
            <w:lang w:eastAsia="ko-KR"/>
          </w:rPr>
          <w:delText>sumPredDC2</w:delText>
        </w:r>
        <w:r w:rsidRPr="00564388" w:rsidDel="00E679F9">
          <w:rPr>
            <w:sz w:val="20"/>
            <w:szCs w:val="20"/>
            <w:lang w:eastAsia="ko-KR"/>
          </w:rPr>
          <w:delText xml:space="preserve"> / numSamplesPredDC2</w:delText>
        </w:r>
      </w:del>
      <w:r w:rsidRPr="00564388">
        <w:rPr>
          <w:sz w:val="20"/>
          <w:szCs w:val="20"/>
          <w:lang w:eastAsia="ko-KR"/>
        </w:rPr>
        <w:tab/>
      </w:r>
      <w:r w:rsidRPr="00564388">
        <w:rPr>
          <w:sz w:val="20"/>
          <w:lang w:eastAsia="ko-KR"/>
        </w:rPr>
        <w:t>(</w:t>
      </w:r>
      <w:r>
        <w:rPr>
          <w:sz w:val="20"/>
          <w:lang w:eastAsia="ko-KR"/>
        </w:rPr>
        <w:t>G</w:t>
      </w:r>
      <w:r w:rsidRPr="00564388">
        <w:rPr>
          <w:sz w:val="20"/>
          <w:lang w:eastAsia="ko-KR"/>
        </w:rPr>
        <w:noBreakHyphen/>
      </w:r>
      <w:fldSimple w:instr=" SEQ Equation \* ARABIC  \* MERGEFORMAT " w:fldLock="1">
        <w:r>
          <w:rPr>
            <w:noProof/>
            <w:sz w:val="20"/>
            <w:lang w:eastAsia="ko-KR"/>
          </w:rPr>
          <w:t>68</w:t>
        </w:r>
      </w:fldSimple>
      <w:r w:rsidRPr="00564388">
        <w:rPr>
          <w:sz w:val="20"/>
          <w:lang w:eastAsia="ko-KR"/>
        </w:rPr>
        <w:t>)</w:t>
      </w:r>
    </w:p>
    <w:p w:rsidR="0095493D" w:rsidRDefault="0095493D" w:rsidP="0095493D">
      <w:pPr>
        <w:numPr>
          <w:ilvl w:val="0"/>
          <w:numId w:val="7"/>
        </w:numPr>
        <w:tabs>
          <w:tab w:val="clear" w:pos="794"/>
          <w:tab w:val="clear" w:pos="1191"/>
          <w:tab w:val="clear" w:pos="1588"/>
          <w:tab w:val="clear" w:pos="1985"/>
          <w:tab w:val="left" w:pos="720"/>
          <w:tab w:val="left" w:pos="1080"/>
          <w:tab w:val="left" w:pos="1440"/>
          <w:tab w:val="left" w:pos="1701"/>
        </w:tabs>
        <w:ind w:left="709"/>
        <w:rPr>
          <w:lang w:eastAsia="ko-KR"/>
        </w:rPr>
      </w:pPr>
      <w:r w:rsidRPr="00564388">
        <w:rPr>
          <w:lang w:eastAsia="ko-KR"/>
        </w:rPr>
        <w:t xml:space="preserve">The de-quantized </w:t>
      </w:r>
      <w:proofErr w:type="gramStart"/>
      <w:r w:rsidRPr="00564388">
        <w:rPr>
          <w:lang w:eastAsia="ko-KR"/>
        </w:rPr>
        <w:t xml:space="preserve">offsets  </w:t>
      </w:r>
      <w:r>
        <w:rPr>
          <w:rFonts w:hint="eastAsia"/>
          <w:lang w:eastAsia="ko-KR"/>
        </w:rPr>
        <w:t>Edge</w:t>
      </w:r>
      <w:r w:rsidRPr="00564388">
        <w:rPr>
          <w:lang w:eastAsia="ko-KR"/>
        </w:rPr>
        <w:t>OffsetDC1</w:t>
      </w:r>
      <w:proofErr w:type="gramEnd"/>
      <w:r w:rsidRPr="00564388">
        <w:rPr>
          <w:lang w:eastAsia="ko-KR"/>
        </w:rPr>
        <w:t xml:space="preserve"> and </w:t>
      </w:r>
      <w:r>
        <w:rPr>
          <w:rFonts w:hint="eastAsia"/>
          <w:lang w:eastAsia="ko-KR"/>
        </w:rPr>
        <w:t>Edge</w:t>
      </w:r>
      <w:r w:rsidRPr="00564388">
        <w:rPr>
          <w:lang w:eastAsia="ko-KR"/>
        </w:rPr>
        <w:t xml:space="preserve">OffsetDC2 are derived from </w:t>
      </w:r>
      <w:r>
        <w:rPr>
          <w:rFonts w:hint="eastAsia"/>
          <w:lang w:eastAsia="ko-KR"/>
        </w:rPr>
        <w:t>Edge</w:t>
      </w:r>
      <w:r w:rsidRPr="00564388">
        <w:t>QuantOffsetDC1</w:t>
      </w:r>
      <w:r w:rsidRPr="00564388">
        <w:rPr>
          <w:sz w:val="19"/>
          <w:szCs w:val="19"/>
          <w:lang w:eastAsia="de-DE"/>
        </w:rPr>
        <w:t>[</w:t>
      </w:r>
      <w:r w:rsidRPr="00564388">
        <w:rPr>
          <w:lang w:eastAsia="ko-KR"/>
        </w:rPr>
        <w:t> </w:t>
      </w:r>
      <w:r w:rsidRPr="00564388">
        <w:rPr>
          <w:sz w:val="19"/>
          <w:szCs w:val="19"/>
          <w:lang w:eastAsia="de-DE"/>
        </w:rPr>
        <w:t>x0</w:t>
      </w:r>
      <w:r w:rsidRPr="00564388">
        <w:rPr>
          <w:lang w:eastAsia="ko-KR"/>
        </w:rPr>
        <w:t> </w:t>
      </w:r>
      <w:r w:rsidRPr="00564388">
        <w:rPr>
          <w:sz w:val="19"/>
          <w:szCs w:val="19"/>
          <w:lang w:eastAsia="de-DE"/>
        </w:rPr>
        <w:t>][</w:t>
      </w:r>
      <w:r w:rsidRPr="00564388">
        <w:rPr>
          <w:lang w:eastAsia="ko-KR"/>
        </w:rPr>
        <w:t> </w:t>
      </w:r>
      <w:r w:rsidRPr="00564388">
        <w:rPr>
          <w:sz w:val="19"/>
          <w:szCs w:val="19"/>
          <w:lang w:eastAsia="de-DE"/>
        </w:rPr>
        <w:t>y0</w:t>
      </w:r>
      <w:r w:rsidRPr="00564388">
        <w:rPr>
          <w:lang w:eastAsia="ko-KR"/>
        </w:rPr>
        <w:t> </w:t>
      </w:r>
      <w:r w:rsidRPr="00564388">
        <w:rPr>
          <w:sz w:val="19"/>
          <w:szCs w:val="19"/>
          <w:lang w:eastAsia="de-DE"/>
        </w:rPr>
        <w:t>]</w:t>
      </w:r>
      <w:r w:rsidRPr="00564388">
        <w:rPr>
          <w:lang w:eastAsia="ko-KR"/>
        </w:rPr>
        <w:t xml:space="preserve"> and </w:t>
      </w:r>
      <w:r>
        <w:rPr>
          <w:rFonts w:hint="eastAsia"/>
          <w:lang w:eastAsia="ko-KR"/>
        </w:rPr>
        <w:t>Edge</w:t>
      </w:r>
      <w:r w:rsidRPr="00564388">
        <w:t>QuantOffsetDC2</w:t>
      </w:r>
      <w:r w:rsidRPr="00564388">
        <w:rPr>
          <w:sz w:val="19"/>
          <w:szCs w:val="19"/>
          <w:lang w:eastAsia="de-DE"/>
        </w:rPr>
        <w:t>[</w:t>
      </w:r>
      <w:r w:rsidRPr="00564388">
        <w:rPr>
          <w:lang w:eastAsia="ko-KR"/>
        </w:rPr>
        <w:t> </w:t>
      </w:r>
      <w:r w:rsidRPr="00564388">
        <w:rPr>
          <w:sz w:val="19"/>
          <w:szCs w:val="19"/>
          <w:lang w:eastAsia="de-DE"/>
        </w:rPr>
        <w:t>x0</w:t>
      </w:r>
      <w:r w:rsidRPr="00564388">
        <w:rPr>
          <w:lang w:eastAsia="ko-KR"/>
        </w:rPr>
        <w:t> </w:t>
      </w:r>
      <w:r w:rsidRPr="00564388">
        <w:rPr>
          <w:sz w:val="19"/>
          <w:szCs w:val="19"/>
          <w:lang w:eastAsia="de-DE"/>
        </w:rPr>
        <w:t>][</w:t>
      </w:r>
      <w:r w:rsidRPr="00564388">
        <w:rPr>
          <w:lang w:eastAsia="ko-KR"/>
        </w:rPr>
        <w:t> </w:t>
      </w:r>
      <w:r w:rsidRPr="00564388">
        <w:rPr>
          <w:sz w:val="19"/>
          <w:szCs w:val="19"/>
          <w:lang w:eastAsia="de-DE"/>
        </w:rPr>
        <w:t>y0</w:t>
      </w:r>
      <w:r w:rsidRPr="00564388">
        <w:rPr>
          <w:lang w:eastAsia="ko-KR"/>
        </w:rPr>
        <w:t> </w:t>
      </w:r>
      <w:r w:rsidRPr="00564388">
        <w:rPr>
          <w:sz w:val="19"/>
          <w:szCs w:val="19"/>
          <w:lang w:eastAsia="de-DE"/>
        </w:rPr>
        <w:t>] as follows.</w:t>
      </w:r>
    </w:p>
    <w:p w:rsidR="0095493D" w:rsidRPr="00564388" w:rsidRDefault="0095493D" w:rsidP="0095493D">
      <w:pPr>
        <w:pStyle w:val="Equation"/>
        <w:tabs>
          <w:tab w:val="clear" w:pos="794"/>
          <w:tab w:val="clear" w:pos="1588"/>
          <w:tab w:val="left" w:pos="1134"/>
        </w:tabs>
        <w:ind w:left="805" w:firstLine="96"/>
        <w:rPr>
          <w:sz w:val="20"/>
          <w:szCs w:val="20"/>
          <w:lang w:eastAsia="ko-KR"/>
        </w:rPr>
      </w:pPr>
      <w:r>
        <w:rPr>
          <w:rFonts w:hint="eastAsia"/>
          <w:sz w:val="20"/>
          <w:szCs w:val="20"/>
          <w:lang w:eastAsia="ko-KR"/>
        </w:rPr>
        <w:t>Edge</w:t>
      </w:r>
      <w:r w:rsidRPr="00564388">
        <w:rPr>
          <w:sz w:val="20"/>
          <w:szCs w:val="20"/>
          <w:lang w:eastAsia="ko-KR"/>
        </w:rPr>
        <w:t xml:space="preserve">OffsetDC1 = </w:t>
      </w:r>
      <w:r>
        <w:rPr>
          <w:rFonts w:hint="eastAsia"/>
          <w:sz w:val="20"/>
          <w:szCs w:val="20"/>
          <w:lang w:eastAsia="de-DE"/>
        </w:rPr>
        <w:t>Edge</w:t>
      </w:r>
      <w:r w:rsidRPr="00564388">
        <w:rPr>
          <w:sz w:val="20"/>
          <w:szCs w:val="20"/>
          <w:lang w:eastAsia="de-DE"/>
        </w:rPr>
        <w:t>QuantOffsetDC1</w:t>
      </w:r>
      <w:r w:rsidRPr="00564388">
        <w:rPr>
          <w:sz w:val="20"/>
          <w:szCs w:val="20"/>
          <w:lang w:eastAsia="ko-KR"/>
        </w:rPr>
        <w:t>[</w:t>
      </w:r>
      <w:r w:rsidRPr="00564388">
        <w:rPr>
          <w:lang w:eastAsia="ko-KR"/>
        </w:rPr>
        <w:t> </w:t>
      </w:r>
      <w:r w:rsidRPr="00564388">
        <w:rPr>
          <w:sz w:val="20"/>
          <w:szCs w:val="20"/>
          <w:lang w:eastAsia="ko-KR"/>
        </w:rPr>
        <w:t>x0</w:t>
      </w:r>
      <w:r w:rsidRPr="00564388">
        <w:rPr>
          <w:lang w:eastAsia="ko-KR"/>
        </w:rPr>
        <w:t> </w:t>
      </w:r>
      <w:r w:rsidRPr="00564388">
        <w:rPr>
          <w:sz w:val="20"/>
          <w:szCs w:val="20"/>
          <w:lang w:eastAsia="ko-KR"/>
        </w:rPr>
        <w:t>][</w:t>
      </w:r>
      <w:r w:rsidRPr="00564388">
        <w:rPr>
          <w:lang w:eastAsia="ko-KR"/>
        </w:rPr>
        <w:t> </w:t>
      </w:r>
      <w:r w:rsidRPr="00564388">
        <w:rPr>
          <w:sz w:val="20"/>
          <w:szCs w:val="20"/>
          <w:lang w:eastAsia="ko-KR"/>
        </w:rPr>
        <w:t>y0</w:t>
      </w:r>
      <w:r w:rsidRPr="00564388">
        <w:rPr>
          <w:lang w:eastAsia="ko-KR"/>
        </w:rPr>
        <w:t> </w:t>
      </w:r>
      <w:r w:rsidRPr="00564388">
        <w:rPr>
          <w:sz w:val="20"/>
          <w:szCs w:val="20"/>
          <w:lang w:eastAsia="ko-KR"/>
        </w:rPr>
        <w:t xml:space="preserve">] * </w:t>
      </w:r>
      <w:r w:rsidRPr="00564388">
        <w:rPr>
          <w:sz w:val="20"/>
        </w:rPr>
        <w:t xml:space="preserve">Clip3( 1, ( 1 &lt;&lt; </w:t>
      </w:r>
      <w:proofErr w:type="spellStart"/>
      <w:r w:rsidRPr="00564388">
        <w:rPr>
          <w:sz w:val="20"/>
        </w:rPr>
        <w:t>BitDepth</w:t>
      </w:r>
      <w:r w:rsidRPr="00564388">
        <w:rPr>
          <w:sz w:val="20"/>
          <w:vertAlign w:val="subscript"/>
        </w:rPr>
        <w:t>Y</w:t>
      </w:r>
      <w:proofErr w:type="spellEnd"/>
      <w:r w:rsidRPr="00564388">
        <w:rPr>
          <w:sz w:val="20"/>
        </w:rPr>
        <w:t xml:space="preserve"> ) − 1, </w:t>
      </w:r>
      <w:r w:rsidRPr="00564388">
        <w:t xml:space="preserve">2 </w:t>
      </w:r>
      <w:r w:rsidRPr="00564388">
        <w:rPr>
          <w:vertAlign w:val="superscript"/>
        </w:rPr>
        <w:t>(QP’</w:t>
      </w:r>
      <w:r w:rsidRPr="00564388">
        <w:rPr>
          <w:sz w:val="16"/>
          <w:vertAlign w:val="subscript"/>
        </w:rPr>
        <w:t>Y</w:t>
      </w:r>
      <w:r w:rsidRPr="00564388">
        <w:rPr>
          <w:vertAlign w:val="superscript"/>
        </w:rPr>
        <w:t xml:space="preserve"> /10)- 2</w:t>
      </w:r>
      <w:r w:rsidRPr="00564388">
        <w:rPr>
          <w:sz w:val="20"/>
        </w:rPr>
        <w:t xml:space="preserve"> )</w:t>
      </w:r>
      <w:r w:rsidRPr="00564388">
        <w:rPr>
          <w:sz w:val="20"/>
          <w:szCs w:val="20"/>
          <w:lang w:eastAsia="ko-KR"/>
        </w:rPr>
        <w:tab/>
      </w:r>
      <w:r w:rsidRPr="00564388">
        <w:rPr>
          <w:sz w:val="20"/>
          <w:lang w:eastAsia="ko-KR"/>
        </w:rPr>
        <w:t>(</w:t>
      </w:r>
      <w:r>
        <w:rPr>
          <w:sz w:val="20"/>
          <w:lang w:eastAsia="ko-KR"/>
        </w:rPr>
        <w:t>G</w:t>
      </w:r>
      <w:r w:rsidRPr="00564388">
        <w:rPr>
          <w:sz w:val="20"/>
          <w:lang w:eastAsia="ko-KR"/>
        </w:rPr>
        <w:noBreakHyphen/>
      </w:r>
      <w:fldSimple w:instr=" SEQ Equation \* ARABIC  \* MERGEFORMAT " w:fldLock="1">
        <w:r>
          <w:rPr>
            <w:noProof/>
            <w:sz w:val="20"/>
            <w:lang w:eastAsia="ko-KR"/>
          </w:rPr>
          <w:t>69</w:t>
        </w:r>
      </w:fldSimple>
      <w:r w:rsidRPr="00564388">
        <w:rPr>
          <w:sz w:val="20"/>
          <w:lang w:eastAsia="ko-KR"/>
        </w:rPr>
        <w:t>)</w:t>
      </w:r>
    </w:p>
    <w:p w:rsidR="0095493D" w:rsidRPr="00564388" w:rsidRDefault="0095493D" w:rsidP="0095493D">
      <w:pPr>
        <w:pStyle w:val="Equation"/>
        <w:tabs>
          <w:tab w:val="clear" w:pos="794"/>
          <w:tab w:val="clear" w:pos="1588"/>
          <w:tab w:val="left" w:pos="1134"/>
        </w:tabs>
        <w:ind w:left="805" w:firstLine="96"/>
        <w:rPr>
          <w:sz w:val="20"/>
          <w:szCs w:val="20"/>
          <w:lang w:eastAsia="ko-KR"/>
        </w:rPr>
      </w:pPr>
      <w:r>
        <w:rPr>
          <w:rFonts w:hint="eastAsia"/>
          <w:sz w:val="20"/>
          <w:szCs w:val="20"/>
          <w:lang w:eastAsia="ko-KR"/>
        </w:rPr>
        <w:t>Edge</w:t>
      </w:r>
      <w:r w:rsidRPr="00564388">
        <w:rPr>
          <w:sz w:val="20"/>
          <w:szCs w:val="20"/>
          <w:lang w:eastAsia="ko-KR"/>
        </w:rPr>
        <w:t xml:space="preserve">OffsetDC2 = </w:t>
      </w:r>
      <w:r>
        <w:rPr>
          <w:rFonts w:hint="eastAsia"/>
          <w:sz w:val="20"/>
          <w:szCs w:val="20"/>
          <w:lang w:eastAsia="ko-KR"/>
        </w:rPr>
        <w:t>Edge</w:t>
      </w:r>
      <w:r w:rsidRPr="00564388">
        <w:rPr>
          <w:sz w:val="20"/>
          <w:szCs w:val="20"/>
          <w:lang w:eastAsia="de-DE"/>
        </w:rPr>
        <w:t>QuantOffsetDC2</w:t>
      </w:r>
      <w:r w:rsidRPr="00564388">
        <w:rPr>
          <w:sz w:val="20"/>
          <w:szCs w:val="20"/>
          <w:lang w:eastAsia="ko-KR"/>
        </w:rPr>
        <w:t>[</w:t>
      </w:r>
      <w:r w:rsidRPr="00564388">
        <w:rPr>
          <w:lang w:eastAsia="ko-KR"/>
        </w:rPr>
        <w:t> </w:t>
      </w:r>
      <w:r w:rsidRPr="00564388">
        <w:rPr>
          <w:sz w:val="20"/>
          <w:szCs w:val="20"/>
          <w:lang w:eastAsia="ko-KR"/>
        </w:rPr>
        <w:t>x0</w:t>
      </w:r>
      <w:r w:rsidRPr="00564388">
        <w:rPr>
          <w:lang w:eastAsia="ko-KR"/>
        </w:rPr>
        <w:t> </w:t>
      </w:r>
      <w:r w:rsidRPr="00564388">
        <w:rPr>
          <w:sz w:val="20"/>
          <w:szCs w:val="20"/>
          <w:lang w:eastAsia="ko-KR"/>
        </w:rPr>
        <w:t>][</w:t>
      </w:r>
      <w:r w:rsidRPr="00564388">
        <w:rPr>
          <w:lang w:eastAsia="ko-KR"/>
        </w:rPr>
        <w:t> </w:t>
      </w:r>
      <w:r w:rsidRPr="00564388">
        <w:rPr>
          <w:sz w:val="20"/>
          <w:szCs w:val="20"/>
          <w:lang w:eastAsia="ko-KR"/>
        </w:rPr>
        <w:t>y0</w:t>
      </w:r>
      <w:r w:rsidRPr="00564388">
        <w:rPr>
          <w:lang w:eastAsia="ko-KR"/>
        </w:rPr>
        <w:t> </w:t>
      </w:r>
      <w:r w:rsidRPr="00564388">
        <w:rPr>
          <w:sz w:val="20"/>
          <w:szCs w:val="20"/>
          <w:lang w:eastAsia="ko-KR"/>
        </w:rPr>
        <w:t xml:space="preserve">] * </w:t>
      </w:r>
      <w:r w:rsidRPr="00564388">
        <w:rPr>
          <w:sz w:val="20"/>
        </w:rPr>
        <w:t xml:space="preserve">Clip3( 1, ( 1 &lt;&lt; </w:t>
      </w:r>
      <w:proofErr w:type="spellStart"/>
      <w:r w:rsidRPr="00564388">
        <w:rPr>
          <w:sz w:val="20"/>
        </w:rPr>
        <w:t>BitDepth</w:t>
      </w:r>
      <w:r w:rsidRPr="00564388">
        <w:rPr>
          <w:sz w:val="20"/>
          <w:vertAlign w:val="subscript"/>
        </w:rPr>
        <w:t>Y</w:t>
      </w:r>
      <w:proofErr w:type="spellEnd"/>
      <w:r w:rsidRPr="00564388">
        <w:rPr>
          <w:sz w:val="20"/>
        </w:rPr>
        <w:t xml:space="preserve"> ) − 1, </w:t>
      </w:r>
      <w:r w:rsidRPr="00564388">
        <w:t xml:space="preserve">2 </w:t>
      </w:r>
      <w:r w:rsidRPr="00564388">
        <w:rPr>
          <w:vertAlign w:val="superscript"/>
        </w:rPr>
        <w:t>(QP’</w:t>
      </w:r>
      <w:r w:rsidRPr="00564388">
        <w:rPr>
          <w:sz w:val="16"/>
          <w:vertAlign w:val="subscript"/>
        </w:rPr>
        <w:t>Y</w:t>
      </w:r>
      <w:r w:rsidRPr="00564388">
        <w:rPr>
          <w:vertAlign w:val="superscript"/>
        </w:rPr>
        <w:t xml:space="preserve"> /10)- 2</w:t>
      </w:r>
      <w:r w:rsidRPr="00564388">
        <w:rPr>
          <w:sz w:val="20"/>
        </w:rPr>
        <w:t xml:space="preserve"> )</w:t>
      </w:r>
      <w:r w:rsidRPr="00564388">
        <w:rPr>
          <w:sz w:val="20"/>
          <w:szCs w:val="20"/>
          <w:lang w:eastAsia="ko-KR"/>
        </w:rPr>
        <w:tab/>
      </w:r>
      <w:r w:rsidRPr="00564388">
        <w:rPr>
          <w:sz w:val="20"/>
          <w:lang w:eastAsia="ko-KR"/>
        </w:rPr>
        <w:t>(</w:t>
      </w:r>
      <w:r>
        <w:rPr>
          <w:sz w:val="20"/>
          <w:lang w:eastAsia="ko-KR"/>
        </w:rPr>
        <w:t>G</w:t>
      </w:r>
      <w:r w:rsidRPr="00564388">
        <w:rPr>
          <w:sz w:val="20"/>
          <w:lang w:eastAsia="ko-KR"/>
        </w:rPr>
        <w:noBreakHyphen/>
      </w:r>
      <w:fldSimple w:instr=" SEQ Equation \* ARABIC  \* MERGEFORMAT " w:fldLock="1">
        <w:r>
          <w:rPr>
            <w:noProof/>
            <w:sz w:val="20"/>
            <w:lang w:eastAsia="ko-KR"/>
          </w:rPr>
          <w:t>70</w:t>
        </w:r>
      </w:fldSimple>
      <w:r w:rsidRPr="00564388">
        <w:rPr>
          <w:sz w:val="20"/>
          <w:lang w:eastAsia="ko-KR"/>
        </w:rPr>
        <w:t>)</w:t>
      </w:r>
    </w:p>
    <w:p w:rsidR="0095493D" w:rsidRDefault="0095493D" w:rsidP="0095493D">
      <w:pPr>
        <w:numPr>
          <w:ilvl w:val="0"/>
          <w:numId w:val="7"/>
        </w:numPr>
        <w:tabs>
          <w:tab w:val="clear" w:pos="794"/>
          <w:tab w:val="clear" w:pos="1191"/>
          <w:tab w:val="clear" w:pos="1588"/>
          <w:tab w:val="clear" w:pos="1985"/>
          <w:tab w:val="left" w:pos="720"/>
          <w:tab w:val="left" w:pos="1080"/>
          <w:tab w:val="left" w:pos="1440"/>
          <w:tab w:val="left" w:pos="1701"/>
        </w:tabs>
        <w:ind w:left="709"/>
        <w:rPr>
          <w:lang w:eastAsia="ko-KR"/>
        </w:rPr>
      </w:pPr>
      <w:r w:rsidRPr="00564388">
        <w:rPr>
          <w:lang w:eastAsia="ko-KR"/>
        </w:rPr>
        <w:t>The constant partition values are assigned to prediction values depending on the</w:t>
      </w:r>
      <w:r>
        <w:rPr>
          <w:rFonts w:hint="eastAsia"/>
          <w:lang w:eastAsia="ko-KR"/>
        </w:rPr>
        <w:t xml:space="preserve"> edge</w:t>
      </w:r>
      <w:r w:rsidRPr="00564388">
        <w:rPr>
          <w:lang w:eastAsia="ko-KR"/>
        </w:rPr>
        <w:t xml:space="preserve"> pattern value.</w:t>
      </w:r>
    </w:p>
    <w:p w:rsidR="0095493D" w:rsidRPr="00564388" w:rsidRDefault="0095493D" w:rsidP="0095493D">
      <w:pPr>
        <w:numPr>
          <w:ilvl w:val="0"/>
          <w:numId w:val="5"/>
        </w:numPr>
        <w:tabs>
          <w:tab w:val="clear" w:pos="794"/>
          <w:tab w:val="clear" w:pos="1191"/>
          <w:tab w:val="clear" w:pos="1588"/>
          <w:tab w:val="clear" w:pos="1985"/>
          <w:tab w:val="left" w:pos="720"/>
          <w:tab w:val="left" w:pos="1080"/>
          <w:tab w:val="left" w:pos="1440"/>
          <w:tab w:val="left" w:pos="1701"/>
        </w:tabs>
        <w:rPr>
          <w:lang w:eastAsia="ko-KR"/>
        </w:rPr>
      </w:pPr>
      <w:r w:rsidRPr="00564388">
        <w:rPr>
          <w:lang w:eastAsia="ko-KR"/>
        </w:rPr>
        <w:t xml:space="preserve">If </w:t>
      </w:r>
      <w:proofErr w:type="spellStart"/>
      <w:r>
        <w:rPr>
          <w:rFonts w:hint="eastAsia"/>
          <w:sz w:val="19"/>
          <w:szCs w:val="19"/>
          <w:lang w:eastAsia="ko-KR"/>
        </w:rPr>
        <w:t>Edge</w:t>
      </w:r>
      <w:r w:rsidRPr="00564388">
        <w:rPr>
          <w:sz w:val="19"/>
          <w:szCs w:val="19"/>
          <w:lang w:eastAsia="de-DE"/>
        </w:rPr>
        <w:t>Pattern</w:t>
      </w:r>
      <w:proofErr w:type="spellEnd"/>
      <w:r w:rsidRPr="00564388">
        <w:rPr>
          <w:lang w:eastAsia="ko-KR"/>
        </w:rPr>
        <w:t>[ x, y ] is equal to 1, the following applies:</w:t>
      </w:r>
    </w:p>
    <w:p w:rsidR="0095493D" w:rsidRPr="002749C1" w:rsidRDefault="0095493D" w:rsidP="0095493D">
      <w:pPr>
        <w:pStyle w:val="Equation"/>
        <w:tabs>
          <w:tab w:val="clear" w:pos="794"/>
          <w:tab w:val="clear" w:pos="1588"/>
          <w:tab w:val="left" w:pos="1134"/>
        </w:tabs>
        <w:ind w:left="1440" w:firstLine="6"/>
        <w:rPr>
          <w:sz w:val="20"/>
          <w:szCs w:val="20"/>
          <w:lang w:eastAsia="ko-KR"/>
        </w:rPr>
      </w:pPr>
      <w:proofErr w:type="spellStart"/>
      <w:proofErr w:type="gramStart"/>
      <w:r w:rsidRPr="002749C1">
        <w:rPr>
          <w:sz w:val="20"/>
          <w:szCs w:val="20"/>
          <w:lang w:eastAsia="ko-KR"/>
        </w:rPr>
        <w:t>predSamples</w:t>
      </w:r>
      <w:proofErr w:type="spellEnd"/>
      <w:proofErr w:type="gramEnd"/>
      <w:r w:rsidRPr="002749C1">
        <w:rPr>
          <w:sz w:val="20"/>
          <w:szCs w:val="20"/>
          <w:lang w:eastAsia="ko-KR"/>
        </w:rPr>
        <w:t>[</w:t>
      </w:r>
      <w:r w:rsidRPr="00564388">
        <w:rPr>
          <w:lang w:eastAsia="ko-KR"/>
        </w:rPr>
        <w:t> </w:t>
      </w:r>
      <w:r w:rsidRPr="002749C1">
        <w:rPr>
          <w:sz w:val="20"/>
          <w:szCs w:val="20"/>
          <w:lang w:eastAsia="ko-KR"/>
        </w:rPr>
        <w:t>x,</w:t>
      </w:r>
      <w:r w:rsidRPr="00564388">
        <w:rPr>
          <w:lang w:eastAsia="ko-KR"/>
        </w:rPr>
        <w:t> </w:t>
      </w:r>
      <w:r w:rsidRPr="002749C1">
        <w:rPr>
          <w:sz w:val="20"/>
          <w:szCs w:val="20"/>
          <w:lang w:eastAsia="ko-KR"/>
        </w:rPr>
        <w:t>y</w:t>
      </w:r>
      <w:r w:rsidRPr="00564388">
        <w:rPr>
          <w:lang w:eastAsia="ko-KR"/>
        </w:rPr>
        <w:t> </w:t>
      </w:r>
      <w:r w:rsidRPr="002749C1">
        <w:rPr>
          <w:sz w:val="20"/>
          <w:szCs w:val="20"/>
          <w:lang w:eastAsia="ko-KR"/>
        </w:rPr>
        <w:t xml:space="preserve">] = </w:t>
      </w:r>
      <w:r>
        <w:rPr>
          <w:rFonts w:hint="eastAsia"/>
          <w:sz w:val="20"/>
          <w:szCs w:val="20"/>
          <w:lang w:eastAsia="ko-KR"/>
        </w:rPr>
        <w:t>Edge</w:t>
      </w:r>
      <w:r w:rsidRPr="002749C1">
        <w:rPr>
          <w:sz w:val="20"/>
          <w:szCs w:val="20"/>
          <w:lang w:eastAsia="ko-KR"/>
        </w:rPr>
        <w:t xml:space="preserve">PredPartitionDC2 + </w:t>
      </w:r>
      <w:r>
        <w:rPr>
          <w:rFonts w:hint="eastAsia"/>
          <w:sz w:val="20"/>
          <w:szCs w:val="20"/>
          <w:lang w:eastAsia="ko-KR"/>
        </w:rPr>
        <w:t>Edge</w:t>
      </w:r>
      <w:r w:rsidRPr="002749C1">
        <w:rPr>
          <w:sz w:val="20"/>
          <w:szCs w:val="20"/>
          <w:lang w:eastAsia="ko-KR"/>
        </w:rPr>
        <w:t>OffsetDC2, with x, y = 0..nT−1</w:t>
      </w:r>
      <w:r w:rsidRPr="002749C1">
        <w:rPr>
          <w:sz w:val="20"/>
          <w:szCs w:val="20"/>
          <w:lang w:eastAsia="ko-KR"/>
        </w:rPr>
        <w:tab/>
        <w:t>(</w:t>
      </w:r>
      <w:r>
        <w:rPr>
          <w:sz w:val="20"/>
          <w:szCs w:val="20"/>
          <w:lang w:eastAsia="ko-KR"/>
        </w:rPr>
        <w:t>G</w:t>
      </w:r>
      <w:r w:rsidRPr="002749C1">
        <w:rPr>
          <w:sz w:val="20"/>
          <w:szCs w:val="20"/>
          <w:lang w:eastAsia="ko-KR"/>
        </w:rPr>
        <w:noBreakHyphen/>
      </w:r>
      <w:fldSimple w:instr=" SEQ Equation \* ARABIC  \* MERGEFORMAT " w:fldLock="1">
        <w:r>
          <w:rPr>
            <w:noProof/>
            <w:sz w:val="20"/>
            <w:szCs w:val="20"/>
            <w:lang w:eastAsia="ko-KR"/>
          </w:rPr>
          <w:t>71</w:t>
        </w:r>
      </w:fldSimple>
      <w:r w:rsidRPr="002749C1">
        <w:rPr>
          <w:sz w:val="20"/>
          <w:szCs w:val="20"/>
          <w:lang w:eastAsia="ko-KR"/>
        </w:rPr>
        <w:t>)</w:t>
      </w:r>
    </w:p>
    <w:p w:rsidR="0095493D" w:rsidRDefault="0095493D" w:rsidP="0095493D">
      <w:pPr>
        <w:numPr>
          <w:ilvl w:val="0"/>
          <w:numId w:val="5"/>
        </w:numPr>
        <w:tabs>
          <w:tab w:val="clear" w:pos="794"/>
          <w:tab w:val="clear" w:pos="1191"/>
          <w:tab w:val="clear" w:pos="1588"/>
          <w:tab w:val="clear" w:pos="1985"/>
          <w:tab w:val="left" w:pos="720"/>
          <w:tab w:val="left" w:pos="1080"/>
          <w:tab w:val="left" w:pos="1440"/>
          <w:tab w:val="left" w:pos="1701"/>
        </w:tabs>
        <w:rPr>
          <w:lang w:eastAsia="ko-KR"/>
        </w:rPr>
      </w:pPr>
      <w:r w:rsidRPr="00564388">
        <w:rPr>
          <w:lang w:eastAsia="ko-KR"/>
        </w:rPr>
        <w:t>Otherwise, the following applies:</w:t>
      </w:r>
    </w:p>
    <w:p w:rsidR="0095493D" w:rsidRPr="001F6F37" w:rsidRDefault="0095493D" w:rsidP="0095493D">
      <w:pPr>
        <w:rPr>
          <w:rFonts w:hint="eastAsia"/>
          <w:lang w:eastAsia="ko-KR"/>
        </w:rPr>
      </w:pPr>
      <w:proofErr w:type="spellStart"/>
      <w:proofErr w:type="gramStart"/>
      <w:r w:rsidRPr="000311B9">
        <w:rPr>
          <w:lang w:eastAsia="ko-KR"/>
        </w:rPr>
        <w:t>predSamples</w:t>
      </w:r>
      <w:proofErr w:type="spellEnd"/>
      <w:proofErr w:type="gramEnd"/>
      <w:r w:rsidRPr="000311B9">
        <w:rPr>
          <w:lang w:eastAsia="ko-KR"/>
        </w:rPr>
        <w:t>[ x, y ] = EdgePredPartitionDC1 + EdgeOffsetDC1, with x, y = 0..nT−1</w:t>
      </w:r>
      <w:r w:rsidRPr="000311B9">
        <w:rPr>
          <w:lang w:eastAsia="ko-KR"/>
        </w:rPr>
        <w:tab/>
        <w:t>(</w:t>
      </w:r>
      <w:r>
        <w:rPr>
          <w:lang w:eastAsia="ko-KR"/>
        </w:rPr>
        <w:t>G</w:t>
      </w:r>
      <w:r w:rsidRPr="000311B9">
        <w:rPr>
          <w:lang w:eastAsia="ko-KR"/>
        </w:rPr>
        <w:noBreakHyphen/>
      </w:r>
      <w:fldSimple w:instr=" SEQ Equation \* ARABIC  \* MERGEFORMAT " w:fldLock="1">
        <w:r>
          <w:rPr>
            <w:noProof/>
            <w:lang w:eastAsia="ko-KR"/>
          </w:rPr>
          <w:t>72</w:t>
        </w:r>
      </w:fldSimple>
      <w:r w:rsidRPr="000311B9">
        <w:rPr>
          <w:lang w:eastAsia="ko-KR"/>
        </w:rPr>
        <w:t>)</w:t>
      </w:r>
    </w:p>
    <w:sectPr w:rsidR="0095493D" w:rsidRPr="001F6F37" w:rsidSect="008D5E4F">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맑은 고딕">
    <w:panose1 w:val="020B0503020000020004"/>
    <w:charset w:val="81"/>
    <w:family w:val="modern"/>
    <w:pitch w:val="variable"/>
    <w:sig w:usb0="900002AF" w:usb1="0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536DE"/>
    <w:multiLevelType w:val="multilevel"/>
    <w:tmpl w:val="3F783382"/>
    <w:lvl w:ilvl="0">
      <w:start w:val="2"/>
      <w:numFmt w:val="decimal"/>
      <w:pStyle w:val="1"/>
      <w:lvlText w:val="%1."/>
      <w:lvlJc w:val="left"/>
      <w:pPr>
        <w:ind w:left="360" w:hanging="360"/>
      </w:pPr>
      <w:rPr>
        <w:rFonts w:hint="default"/>
        <w:vanish w:val="0"/>
      </w:rPr>
    </w:lvl>
    <w:lvl w:ilvl="1">
      <w:start w:val="1"/>
      <w:numFmt w:val="decimal"/>
      <w:pStyle w:val="2"/>
      <w:lvlText w:val="%1.%2"/>
      <w:lvlJc w:val="left"/>
      <w:pPr>
        <w:tabs>
          <w:tab w:val="num" w:pos="720"/>
        </w:tabs>
        <w:ind w:left="0" w:firstLine="0"/>
      </w:pPr>
      <w:rPr>
        <w:rFonts w:cs="Times New Roman" w:hint="default"/>
      </w:rPr>
    </w:lvl>
    <w:lvl w:ilvl="2">
      <w:start w:val="1"/>
      <w:numFmt w:val="decimal"/>
      <w:pStyle w:val="3"/>
      <w:lvlText w:val="%1.%2.%3"/>
      <w:lvlJc w:val="left"/>
      <w:pPr>
        <w:tabs>
          <w:tab w:val="num" w:pos="720"/>
        </w:tabs>
        <w:ind w:left="1224" w:hanging="1224"/>
      </w:pPr>
      <w:rPr>
        <w:rFonts w:ascii="Times New Roman" w:hAnsi="Times New Roman" w:cs="Times New Roman" w:hint="eastAsia"/>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1"/>
      <w:numFmt w:val="decimal"/>
      <w:pStyle w:val="4"/>
      <w:lvlText w:val="%1.%2.%3.%4"/>
      <w:lvlJc w:val="left"/>
      <w:pPr>
        <w:tabs>
          <w:tab w:val="num" w:pos="862"/>
        </w:tabs>
        <w:ind w:left="1870" w:hanging="1728"/>
      </w:pPr>
      <w:rPr>
        <w:rFonts w:cs="Times New Roman" w:hint="default"/>
      </w:rPr>
    </w:lvl>
    <w:lvl w:ilvl="4">
      <w:start w:val="1"/>
      <w:numFmt w:val="decimal"/>
      <w:pStyle w:val="5"/>
      <w:lvlText w:val="%1.%2.%3.%4.%5"/>
      <w:lvlJc w:val="left"/>
      <w:pPr>
        <w:tabs>
          <w:tab w:val="num" w:pos="4752"/>
        </w:tabs>
        <w:ind w:left="6192" w:hanging="2232"/>
      </w:pPr>
      <w:rPr>
        <w:rFonts w:cs="Times New Roman" w:hint="default"/>
        <w:lang w:val="en-US"/>
      </w:rPr>
    </w:lvl>
    <w:lvl w:ilvl="5">
      <w:start w:val="1"/>
      <w:numFmt w:val="decimal"/>
      <w:pStyle w:val="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
    <w:nsid w:val="127D0C1D"/>
    <w:multiLevelType w:val="hybridMultilevel"/>
    <w:tmpl w:val="012A1AC8"/>
    <w:lvl w:ilvl="0" w:tplc="F4DE76A0">
      <w:start w:val="1"/>
      <w:numFmt w:val="decimal"/>
      <w:lvlText w:val="%1."/>
      <w:lvlJc w:val="left"/>
      <w:pPr>
        <w:tabs>
          <w:tab w:val="num" w:pos="709"/>
        </w:tabs>
        <w:ind w:left="709" w:hanging="400"/>
      </w:pPr>
      <w:rPr>
        <w:rFonts w:cs="Times New Roman"/>
        <w:lang w:val="en-US"/>
      </w:rPr>
    </w:lvl>
    <w:lvl w:ilvl="1" w:tplc="52445DDA">
      <w:start w:val="1"/>
      <w:numFmt w:val="lowerLetter"/>
      <w:lvlText w:val="%2."/>
      <w:lvlJc w:val="left"/>
      <w:pPr>
        <w:tabs>
          <w:tab w:val="num" w:pos="1749"/>
        </w:tabs>
        <w:ind w:left="1749" w:hanging="360"/>
      </w:pPr>
      <w:rPr>
        <w:rFonts w:cs="Times New Roman"/>
      </w:rPr>
    </w:lvl>
    <w:lvl w:ilvl="2" w:tplc="EFD0AE42" w:tentative="1">
      <w:start w:val="1"/>
      <w:numFmt w:val="lowerRoman"/>
      <w:lvlText w:val="%3."/>
      <w:lvlJc w:val="right"/>
      <w:pPr>
        <w:tabs>
          <w:tab w:val="num" w:pos="2469"/>
        </w:tabs>
        <w:ind w:left="2469" w:hanging="180"/>
      </w:pPr>
      <w:rPr>
        <w:rFonts w:cs="Times New Roman"/>
      </w:rPr>
    </w:lvl>
    <w:lvl w:ilvl="3" w:tplc="8766F1E4" w:tentative="1">
      <w:start w:val="1"/>
      <w:numFmt w:val="decimal"/>
      <w:lvlText w:val="%4."/>
      <w:lvlJc w:val="left"/>
      <w:pPr>
        <w:tabs>
          <w:tab w:val="num" w:pos="3189"/>
        </w:tabs>
        <w:ind w:left="3189" w:hanging="360"/>
      </w:pPr>
      <w:rPr>
        <w:rFonts w:cs="Times New Roman"/>
      </w:rPr>
    </w:lvl>
    <w:lvl w:ilvl="4" w:tplc="3B241C38" w:tentative="1">
      <w:start w:val="1"/>
      <w:numFmt w:val="lowerLetter"/>
      <w:lvlText w:val="%5."/>
      <w:lvlJc w:val="left"/>
      <w:pPr>
        <w:tabs>
          <w:tab w:val="num" w:pos="3909"/>
        </w:tabs>
        <w:ind w:left="3909" w:hanging="360"/>
      </w:pPr>
      <w:rPr>
        <w:rFonts w:cs="Times New Roman"/>
      </w:rPr>
    </w:lvl>
    <w:lvl w:ilvl="5" w:tplc="E8A0D9B4" w:tentative="1">
      <w:start w:val="1"/>
      <w:numFmt w:val="lowerRoman"/>
      <w:lvlText w:val="%6."/>
      <w:lvlJc w:val="right"/>
      <w:pPr>
        <w:tabs>
          <w:tab w:val="num" w:pos="4629"/>
        </w:tabs>
        <w:ind w:left="4629" w:hanging="180"/>
      </w:pPr>
      <w:rPr>
        <w:rFonts w:cs="Times New Roman"/>
      </w:rPr>
    </w:lvl>
    <w:lvl w:ilvl="6" w:tplc="7C961632" w:tentative="1">
      <w:start w:val="1"/>
      <w:numFmt w:val="decimal"/>
      <w:lvlText w:val="%7."/>
      <w:lvlJc w:val="left"/>
      <w:pPr>
        <w:tabs>
          <w:tab w:val="num" w:pos="5349"/>
        </w:tabs>
        <w:ind w:left="5349" w:hanging="360"/>
      </w:pPr>
      <w:rPr>
        <w:rFonts w:cs="Times New Roman"/>
      </w:rPr>
    </w:lvl>
    <w:lvl w:ilvl="7" w:tplc="E018ACC0" w:tentative="1">
      <w:start w:val="1"/>
      <w:numFmt w:val="lowerLetter"/>
      <w:lvlText w:val="%8."/>
      <w:lvlJc w:val="left"/>
      <w:pPr>
        <w:tabs>
          <w:tab w:val="num" w:pos="6069"/>
        </w:tabs>
        <w:ind w:left="6069" w:hanging="360"/>
      </w:pPr>
      <w:rPr>
        <w:rFonts w:cs="Times New Roman"/>
      </w:rPr>
    </w:lvl>
    <w:lvl w:ilvl="8" w:tplc="D52A5140" w:tentative="1">
      <w:start w:val="1"/>
      <w:numFmt w:val="lowerRoman"/>
      <w:lvlText w:val="%9."/>
      <w:lvlJc w:val="right"/>
      <w:pPr>
        <w:tabs>
          <w:tab w:val="num" w:pos="6789"/>
        </w:tabs>
        <w:ind w:left="6789" w:hanging="180"/>
      </w:pPr>
      <w:rPr>
        <w:rFonts w:cs="Times New Roman"/>
      </w:rPr>
    </w:lvl>
  </w:abstractNum>
  <w:abstractNum w:abstractNumId="2">
    <w:nsid w:val="12AA4211"/>
    <w:multiLevelType w:val="multilevel"/>
    <w:tmpl w:val="475E490A"/>
    <w:numStyleLink w:val="3DHeading"/>
  </w:abstractNum>
  <w:abstractNum w:abstractNumId="3">
    <w:nsid w:val="32BF7FED"/>
    <w:multiLevelType w:val="hybridMultilevel"/>
    <w:tmpl w:val="D494C3AA"/>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nsid w:val="49B14C74"/>
    <w:multiLevelType w:val="hybridMultilevel"/>
    <w:tmpl w:val="ABEE6102"/>
    <w:lvl w:ilvl="0" w:tplc="6728C9B4">
      <w:start w:val="1"/>
      <w:numFmt w:val="decimal"/>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nsid w:val="4B443D32"/>
    <w:multiLevelType w:val="hybridMultilevel"/>
    <w:tmpl w:val="D8F84D22"/>
    <w:lvl w:ilvl="0" w:tplc="3CF03C54">
      <w:start w:val="1"/>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nsid w:val="566F2FBF"/>
    <w:multiLevelType w:val="multilevel"/>
    <w:tmpl w:val="475E490A"/>
    <w:styleLink w:val="3DHeading"/>
    <w:lvl w:ilvl="0">
      <w:start w:val="1"/>
      <w:numFmt w:val="decimal"/>
      <w:pStyle w:val="3H0"/>
      <w:lvlText w:val="G.%1"/>
      <w:lvlJc w:val="left"/>
      <w:pPr>
        <w:tabs>
          <w:tab w:val="num" w:pos="794"/>
        </w:tabs>
        <w:ind w:left="0" w:firstLine="0"/>
      </w:pPr>
      <w:rPr>
        <w:rFonts w:ascii="Times New Roman" w:hAnsi="Times New Roman" w:hint="default"/>
        <w:b/>
        <w:i w:val="0"/>
        <w:sz w:val="22"/>
      </w:rPr>
    </w:lvl>
    <w:lvl w:ilvl="1">
      <w:start w:val="1"/>
      <w:numFmt w:val="decimal"/>
      <w:pStyle w:val="3H1"/>
      <w:lvlText w:val="G.%1.%2"/>
      <w:lvlJc w:val="left"/>
      <w:pPr>
        <w:tabs>
          <w:tab w:val="num" w:pos="794"/>
        </w:tabs>
        <w:ind w:left="0" w:firstLine="0"/>
      </w:pPr>
      <w:rPr>
        <w:rFonts w:ascii="Times New Roman Bold" w:hAnsi="Times New Roman Bold" w:hint="default"/>
        <w:b/>
        <w:i w:val="0"/>
        <w:sz w:val="20"/>
      </w:rPr>
    </w:lvl>
    <w:lvl w:ilvl="2">
      <w:start w:val="1"/>
      <w:numFmt w:val="decimal"/>
      <w:pStyle w:val="3H2"/>
      <w:lvlText w:val="G.%1.%2.%3"/>
      <w:lvlJc w:val="left"/>
      <w:pPr>
        <w:tabs>
          <w:tab w:val="num" w:pos="794"/>
        </w:tabs>
        <w:ind w:left="0" w:firstLine="0"/>
      </w:pPr>
      <w:rPr>
        <w:rFonts w:ascii="Times New Roman Bold" w:hAnsi="Times New Roman Bold" w:hint="default"/>
        <w:b/>
        <w:i w:val="0"/>
        <w:sz w:val="20"/>
      </w:rPr>
    </w:lvl>
    <w:lvl w:ilvl="3">
      <w:start w:val="1"/>
      <w:numFmt w:val="decimal"/>
      <w:pStyle w:val="3H3"/>
      <w:lvlText w:val="G.%1.%2.%3.%4"/>
      <w:lvlJc w:val="left"/>
      <w:pPr>
        <w:tabs>
          <w:tab w:val="num" w:pos="1361"/>
        </w:tabs>
        <w:ind w:left="567" w:firstLine="0"/>
      </w:pPr>
      <w:rPr>
        <w:rFonts w:ascii="Times New Roman Bold" w:hAnsi="Times New Roman Bold" w:hint="default"/>
        <w:b/>
        <w:i w:val="0"/>
        <w:sz w:val="20"/>
      </w:rPr>
    </w:lvl>
    <w:lvl w:ilvl="4">
      <w:start w:val="1"/>
      <w:numFmt w:val="decimal"/>
      <w:pStyle w:val="3H4"/>
      <w:lvlText w:val="G.%1.%2.%3.%4.%5"/>
      <w:lvlJc w:val="left"/>
      <w:pPr>
        <w:tabs>
          <w:tab w:val="num" w:pos="794"/>
        </w:tabs>
        <w:ind w:left="0" w:firstLine="0"/>
      </w:pPr>
      <w:rPr>
        <w:rFonts w:ascii="Times New Roman Bold" w:hAnsi="Times New Roman Bold" w:hint="default"/>
        <w:b/>
        <w:i w:val="0"/>
        <w:sz w:val="20"/>
      </w:rPr>
    </w:lvl>
    <w:lvl w:ilvl="5">
      <w:start w:val="1"/>
      <w:numFmt w:val="decimal"/>
      <w:pStyle w:val="3H5"/>
      <w:lvlText w:val="G.%1.%2.%3.%4.%5.%6"/>
      <w:lvlJc w:val="left"/>
      <w:pPr>
        <w:tabs>
          <w:tab w:val="num" w:pos="794"/>
        </w:tabs>
        <w:ind w:left="0" w:firstLine="0"/>
      </w:pPr>
      <w:rPr>
        <w:rFonts w:ascii="Times New Roman Bold" w:hAnsi="Times New Roman Bold" w:hint="default"/>
        <w:b/>
        <w:i w:val="0"/>
      </w:rPr>
    </w:lvl>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 w:ilvl="7">
      <w:start w:val="1"/>
      <w:numFmt w:val="decimal"/>
      <w:pStyle w:val="3H7"/>
      <w:lvlText w:val="G.%1.%2.%3.%4.%5.%6.%7.%8"/>
      <w:lvlJc w:val="left"/>
      <w:pPr>
        <w:tabs>
          <w:tab w:val="num" w:pos="794"/>
        </w:tabs>
        <w:ind w:left="0" w:firstLine="0"/>
      </w:pPr>
      <w:rPr>
        <w:rFonts w:ascii="Times New Roman Bold" w:hAnsi="Times New Roman Bold" w:hint="default"/>
        <w:b/>
        <w:i w:val="0"/>
      </w:rPr>
    </w:lvl>
    <w:lvl w:ilvl="8">
      <w:start w:val="1"/>
      <w:numFmt w:val="decimal"/>
      <w:pStyle w:val="3H8"/>
      <w:lvlText w:val="G.%1.%2.%3.%4.%5.%6.%7.%8.%9"/>
      <w:lvlJc w:val="left"/>
      <w:pPr>
        <w:tabs>
          <w:tab w:val="num" w:pos="794"/>
        </w:tabs>
        <w:ind w:left="0" w:firstLine="0"/>
      </w:pPr>
      <w:rPr>
        <w:rFonts w:ascii="Times New Roman Bold" w:hAnsi="Times New Roman Bold" w:hint="default"/>
        <w:b/>
        <w:i w:val="0"/>
        <w:sz w:val="20"/>
      </w:rPr>
    </w:lvl>
  </w:abstractNum>
  <w:abstractNum w:abstractNumId="7">
    <w:nsid w:val="605563B3"/>
    <w:multiLevelType w:val="hybridMultilevel"/>
    <w:tmpl w:val="50B252D6"/>
    <w:lvl w:ilvl="0" w:tplc="5C90673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nsid w:val="640B4C82"/>
    <w:multiLevelType w:val="hybridMultilevel"/>
    <w:tmpl w:val="9F68D0A8"/>
    <w:lvl w:ilvl="0" w:tplc="0407000F">
      <w:start w:val="5"/>
      <w:numFmt w:val="bullet"/>
      <w:lvlText w:val="–"/>
      <w:lvlJc w:val="left"/>
      <w:pPr>
        <w:ind w:left="1069" w:hanging="360"/>
      </w:pPr>
      <w:rPr>
        <w:rFonts w:ascii="Times New Roman" w:eastAsia="Times New Roman" w:hAnsi="Times New Roman" w:hint="default"/>
      </w:rPr>
    </w:lvl>
    <w:lvl w:ilvl="1" w:tplc="04070019">
      <w:start w:val="1"/>
      <w:numFmt w:val="bullet"/>
      <w:lvlText w:val="o"/>
      <w:lvlJc w:val="left"/>
      <w:pPr>
        <w:ind w:left="1789" w:hanging="360"/>
      </w:pPr>
      <w:rPr>
        <w:rFonts w:ascii="Courier New" w:hAnsi="Courier New" w:cs="Courier New" w:hint="default"/>
      </w:rPr>
    </w:lvl>
    <w:lvl w:ilvl="2" w:tplc="0407001B" w:tentative="1">
      <w:start w:val="1"/>
      <w:numFmt w:val="bullet"/>
      <w:lvlText w:val=""/>
      <w:lvlJc w:val="left"/>
      <w:pPr>
        <w:ind w:left="2509" w:hanging="360"/>
      </w:pPr>
      <w:rPr>
        <w:rFonts w:ascii="Wingdings" w:hAnsi="Wingdings" w:hint="default"/>
      </w:rPr>
    </w:lvl>
    <w:lvl w:ilvl="3" w:tplc="0407000F" w:tentative="1">
      <w:start w:val="1"/>
      <w:numFmt w:val="bullet"/>
      <w:lvlText w:val=""/>
      <w:lvlJc w:val="left"/>
      <w:pPr>
        <w:ind w:left="3229" w:hanging="360"/>
      </w:pPr>
      <w:rPr>
        <w:rFonts w:ascii="Symbol" w:hAnsi="Symbol" w:hint="default"/>
      </w:rPr>
    </w:lvl>
    <w:lvl w:ilvl="4" w:tplc="04070019" w:tentative="1">
      <w:start w:val="1"/>
      <w:numFmt w:val="bullet"/>
      <w:lvlText w:val="o"/>
      <w:lvlJc w:val="left"/>
      <w:pPr>
        <w:ind w:left="3949" w:hanging="360"/>
      </w:pPr>
      <w:rPr>
        <w:rFonts w:ascii="Courier New" w:hAnsi="Courier New" w:cs="Courier New" w:hint="default"/>
      </w:rPr>
    </w:lvl>
    <w:lvl w:ilvl="5" w:tplc="0407001B" w:tentative="1">
      <w:start w:val="1"/>
      <w:numFmt w:val="bullet"/>
      <w:lvlText w:val=""/>
      <w:lvlJc w:val="left"/>
      <w:pPr>
        <w:ind w:left="4669" w:hanging="360"/>
      </w:pPr>
      <w:rPr>
        <w:rFonts w:ascii="Wingdings" w:hAnsi="Wingdings" w:hint="default"/>
      </w:rPr>
    </w:lvl>
    <w:lvl w:ilvl="6" w:tplc="0407000F" w:tentative="1">
      <w:start w:val="1"/>
      <w:numFmt w:val="bullet"/>
      <w:lvlText w:val=""/>
      <w:lvlJc w:val="left"/>
      <w:pPr>
        <w:ind w:left="5389" w:hanging="360"/>
      </w:pPr>
      <w:rPr>
        <w:rFonts w:ascii="Symbol" w:hAnsi="Symbol" w:hint="default"/>
      </w:rPr>
    </w:lvl>
    <w:lvl w:ilvl="7" w:tplc="04070019" w:tentative="1">
      <w:start w:val="1"/>
      <w:numFmt w:val="bullet"/>
      <w:lvlText w:val="o"/>
      <w:lvlJc w:val="left"/>
      <w:pPr>
        <w:ind w:left="6109" w:hanging="360"/>
      </w:pPr>
      <w:rPr>
        <w:rFonts w:ascii="Courier New" w:hAnsi="Courier New" w:cs="Courier New" w:hint="default"/>
      </w:rPr>
    </w:lvl>
    <w:lvl w:ilvl="8" w:tplc="0407001B" w:tentative="1">
      <w:start w:val="1"/>
      <w:numFmt w:val="bullet"/>
      <w:lvlText w:val=""/>
      <w:lvlJc w:val="left"/>
      <w:pPr>
        <w:ind w:left="6829" w:hanging="360"/>
      </w:pPr>
      <w:rPr>
        <w:rFonts w:ascii="Wingdings" w:hAnsi="Wingdings" w:hint="default"/>
      </w:rPr>
    </w:lvl>
  </w:abstractNum>
  <w:abstractNum w:abstractNumId="9">
    <w:nsid w:val="64334DAE"/>
    <w:multiLevelType w:val="hybridMultilevel"/>
    <w:tmpl w:val="8CE22A2C"/>
    <w:lvl w:ilvl="0" w:tplc="CBF86450">
      <w:start w:val="1"/>
      <w:numFmt w:val="decimal"/>
      <w:lvlText w:val="%1."/>
      <w:lvlJc w:val="left"/>
      <w:pPr>
        <w:tabs>
          <w:tab w:val="num" w:pos="400"/>
        </w:tabs>
        <w:ind w:left="400" w:hanging="400"/>
      </w:pPr>
      <w:rPr>
        <w:rFonts w:cs="Times New Roman"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nsid w:val="6E9D5C95"/>
    <w:multiLevelType w:val="multilevel"/>
    <w:tmpl w:val="2DD00EE8"/>
    <w:lvl w:ilvl="0">
      <w:start w:val="7"/>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6"/>
  </w:num>
  <w:num w:numId="2">
    <w:abstractNumId w:val="2"/>
  </w:num>
  <w:num w:numId="3">
    <w:abstractNumId w:val="10"/>
  </w:num>
  <w:num w:numId="4">
    <w:abstractNumId w:val="0"/>
  </w:num>
  <w:num w:numId="5">
    <w:abstractNumId w:val="8"/>
  </w:num>
  <w:num w:numId="6">
    <w:abstractNumId w:val="1"/>
  </w:num>
  <w:num w:numId="7">
    <w:abstractNumId w:val="9"/>
  </w:num>
  <w:num w:numId="8">
    <w:abstractNumId w:val="7"/>
  </w:num>
  <w:num w:numId="9">
    <w:abstractNumId w:val="5"/>
  </w:num>
  <w:num w:numId="10">
    <w:abstractNumId w:val="3"/>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6E31A8"/>
    <w:rsid w:val="000262BC"/>
    <w:rsid w:val="001755C3"/>
    <w:rsid w:val="001F6F37"/>
    <w:rsid w:val="002C56E5"/>
    <w:rsid w:val="002F736F"/>
    <w:rsid w:val="00397290"/>
    <w:rsid w:val="003D3D6A"/>
    <w:rsid w:val="004A5DE2"/>
    <w:rsid w:val="00551468"/>
    <w:rsid w:val="006157D7"/>
    <w:rsid w:val="0065150E"/>
    <w:rsid w:val="006E31A8"/>
    <w:rsid w:val="00723791"/>
    <w:rsid w:val="007A2CDA"/>
    <w:rsid w:val="008C3B5E"/>
    <w:rsid w:val="008D5E4F"/>
    <w:rsid w:val="00944783"/>
    <w:rsid w:val="0095493D"/>
    <w:rsid w:val="009A5A1A"/>
    <w:rsid w:val="00A673D8"/>
    <w:rsid w:val="00C53E79"/>
    <w:rsid w:val="00CF7690"/>
    <w:rsid w:val="00D0008F"/>
    <w:rsid w:val="00EA5D07"/>
    <w:rsid w:val="00F3726C"/>
    <w:rsid w:val="00F9666C"/>
    <w:rsid w:val="00FE7FCF"/>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31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cs="Times New Roman"/>
      <w:kern w:val="0"/>
      <w:szCs w:val="20"/>
      <w:lang w:val="en-GB" w:eastAsia="en-US"/>
    </w:rPr>
  </w:style>
  <w:style w:type="paragraph" w:styleId="1">
    <w:name w:val="heading 1"/>
    <w:basedOn w:val="a"/>
    <w:next w:val="a"/>
    <w:link w:val="1Char"/>
    <w:qFormat/>
    <w:rsid w:val="001F6F37"/>
    <w:pPr>
      <w:keepNext/>
      <w:keepLines/>
      <w:numPr>
        <w:numId w:val="4"/>
      </w:numPr>
      <w:spacing w:before="480"/>
      <w:jc w:val="left"/>
      <w:outlineLvl w:val="0"/>
    </w:pPr>
    <w:rPr>
      <w:rFonts w:ascii="Times" w:hAnsi="Times"/>
      <w:b/>
      <w:bCs/>
      <w:sz w:val="24"/>
      <w:szCs w:val="24"/>
    </w:rPr>
  </w:style>
  <w:style w:type="paragraph" w:styleId="2">
    <w:name w:val="heading 2"/>
    <w:basedOn w:val="a"/>
    <w:next w:val="a"/>
    <w:link w:val="2Char"/>
    <w:qFormat/>
    <w:rsid w:val="001F6F37"/>
    <w:pPr>
      <w:keepNext/>
      <w:keepLines/>
      <w:numPr>
        <w:ilvl w:val="1"/>
        <w:numId w:val="4"/>
      </w:numPr>
      <w:spacing w:before="313"/>
      <w:outlineLvl w:val="1"/>
    </w:pPr>
    <w:rPr>
      <w:rFonts w:ascii="Times" w:hAnsi="Times"/>
      <w:b/>
      <w:bCs/>
      <w:sz w:val="22"/>
      <w:szCs w:val="22"/>
    </w:rPr>
  </w:style>
  <w:style w:type="paragraph" w:styleId="3">
    <w:name w:val="heading 3"/>
    <w:basedOn w:val="a"/>
    <w:next w:val="a"/>
    <w:link w:val="3Char"/>
    <w:qFormat/>
    <w:rsid w:val="001F6F37"/>
    <w:pPr>
      <w:keepNext/>
      <w:keepLines/>
      <w:numPr>
        <w:ilvl w:val="2"/>
        <w:numId w:val="4"/>
      </w:numPr>
      <w:spacing w:before="181"/>
      <w:outlineLvl w:val="2"/>
    </w:pPr>
    <w:rPr>
      <w:b/>
      <w:bCs/>
    </w:rPr>
  </w:style>
  <w:style w:type="paragraph" w:styleId="4">
    <w:name w:val="heading 4"/>
    <w:aliases w:val="Heading 4 Char1,Heading 4 Char Char"/>
    <w:basedOn w:val="3"/>
    <w:next w:val="a"/>
    <w:link w:val="4Char"/>
    <w:qFormat/>
    <w:rsid w:val="001F6F37"/>
    <w:pPr>
      <w:numPr>
        <w:ilvl w:val="3"/>
      </w:numPr>
      <w:jc w:val="left"/>
      <w:outlineLvl w:val="3"/>
    </w:pPr>
  </w:style>
  <w:style w:type="paragraph" w:styleId="5">
    <w:name w:val="heading 5"/>
    <w:basedOn w:val="3"/>
    <w:next w:val="a"/>
    <w:link w:val="5Char"/>
    <w:qFormat/>
    <w:rsid w:val="001F6F37"/>
    <w:pPr>
      <w:numPr>
        <w:ilvl w:val="4"/>
      </w:numPr>
      <w:tabs>
        <w:tab w:val="left" w:pos="907"/>
      </w:tabs>
      <w:outlineLvl w:val="4"/>
    </w:pPr>
  </w:style>
  <w:style w:type="paragraph" w:styleId="6">
    <w:name w:val="heading 6"/>
    <w:basedOn w:val="3"/>
    <w:next w:val="a"/>
    <w:link w:val="6Char"/>
    <w:qFormat/>
    <w:rsid w:val="001F6F37"/>
    <w:pPr>
      <w:numPr>
        <w:ilvl w:val="5"/>
      </w:numPr>
      <w:outlineLvl w:val="5"/>
    </w:pPr>
    <w:rPr>
      <w:rFonts w:ascii="Times" w:hAnsi="Time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H0">
    <w:name w:val="3H0"/>
    <w:next w:val="a"/>
    <w:qFormat/>
    <w:rsid w:val="006E31A8"/>
    <w:pPr>
      <w:keepNext/>
      <w:keepLines/>
      <w:numPr>
        <w:numId w:val="2"/>
      </w:numPr>
      <w:spacing w:before="313"/>
      <w:jc w:val="both"/>
      <w:outlineLvl w:val="1"/>
    </w:pPr>
    <w:rPr>
      <w:rFonts w:ascii="Times New Roman" w:hAnsi="Times New Roman" w:cs="Times New Roman"/>
      <w:b/>
      <w:kern w:val="0"/>
      <w:sz w:val="22"/>
      <w:szCs w:val="20"/>
      <w:lang w:val="en-GB" w:eastAsia="en-US"/>
    </w:rPr>
  </w:style>
  <w:style w:type="paragraph" w:customStyle="1" w:styleId="3H1">
    <w:name w:val="3H1"/>
    <w:basedOn w:val="3H0"/>
    <w:next w:val="a"/>
    <w:qFormat/>
    <w:rsid w:val="006E31A8"/>
    <w:pPr>
      <w:numPr>
        <w:ilvl w:val="1"/>
      </w:numPr>
      <w:spacing w:before="181"/>
      <w:outlineLvl w:val="2"/>
    </w:pPr>
    <w:rPr>
      <w:sz w:val="20"/>
    </w:rPr>
  </w:style>
  <w:style w:type="paragraph" w:customStyle="1" w:styleId="3H2">
    <w:name w:val="3H2"/>
    <w:basedOn w:val="3H1"/>
    <w:next w:val="a"/>
    <w:link w:val="3H2Char"/>
    <w:qFormat/>
    <w:rsid w:val="006E31A8"/>
    <w:pPr>
      <w:numPr>
        <w:ilvl w:val="2"/>
      </w:numPr>
      <w:outlineLvl w:val="3"/>
    </w:pPr>
  </w:style>
  <w:style w:type="paragraph" w:customStyle="1" w:styleId="3Table">
    <w:name w:val="3Table"/>
    <w:basedOn w:val="a"/>
    <w:link w:val="3TableChar"/>
    <w:qFormat/>
    <w:rsid w:val="006E31A8"/>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after="60"/>
      <w:jc w:val="left"/>
    </w:pPr>
    <w:rPr>
      <w:noProof/>
    </w:rPr>
  </w:style>
  <w:style w:type="paragraph" w:customStyle="1" w:styleId="3H3">
    <w:name w:val="3H3"/>
    <w:basedOn w:val="3H2"/>
    <w:next w:val="a"/>
    <w:link w:val="3H3Char"/>
    <w:qFormat/>
    <w:rsid w:val="006E31A8"/>
    <w:pPr>
      <w:numPr>
        <w:ilvl w:val="3"/>
      </w:numPr>
      <w:ind w:left="0"/>
      <w:outlineLvl w:val="4"/>
    </w:pPr>
  </w:style>
  <w:style w:type="character" w:customStyle="1" w:styleId="3TableChar">
    <w:name w:val="3Table Char"/>
    <w:link w:val="3Table"/>
    <w:rsid w:val="006E31A8"/>
    <w:rPr>
      <w:rFonts w:ascii="Times New Roman" w:hAnsi="Times New Roman" w:cs="Times New Roman"/>
      <w:noProof/>
      <w:kern w:val="0"/>
      <w:szCs w:val="20"/>
      <w:lang w:val="en-GB" w:eastAsia="en-US"/>
    </w:rPr>
  </w:style>
  <w:style w:type="paragraph" w:customStyle="1" w:styleId="3H4">
    <w:name w:val="3H4"/>
    <w:basedOn w:val="3H3"/>
    <w:next w:val="a"/>
    <w:link w:val="3H4Char"/>
    <w:qFormat/>
    <w:rsid w:val="006E31A8"/>
    <w:pPr>
      <w:numPr>
        <w:ilvl w:val="4"/>
      </w:numPr>
      <w:tabs>
        <w:tab w:val="clear" w:pos="794"/>
        <w:tab w:val="num" w:pos="360"/>
      </w:tabs>
      <w:outlineLvl w:val="5"/>
    </w:pPr>
  </w:style>
  <w:style w:type="character" w:customStyle="1" w:styleId="3H2Char">
    <w:name w:val="3H2 Char"/>
    <w:link w:val="3H2"/>
    <w:rsid w:val="006E31A8"/>
    <w:rPr>
      <w:rFonts w:ascii="Times New Roman" w:hAnsi="Times New Roman" w:cs="Times New Roman"/>
      <w:b/>
      <w:kern w:val="0"/>
      <w:szCs w:val="20"/>
      <w:lang w:val="en-GB" w:eastAsia="en-US"/>
    </w:rPr>
  </w:style>
  <w:style w:type="character" w:customStyle="1" w:styleId="3H3Char">
    <w:name w:val="3H3 Char"/>
    <w:basedOn w:val="3H2Char"/>
    <w:link w:val="3H3"/>
    <w:rsid w:val="006E31A8"/>
  </w:style>
  <w:style w:type="paragraph" w:customStyle="1" w:styleId="3H5">
    <w:name w:val="3H5"/>
    <w:basedOn w:val="3H4"/>
    <w:next w:val="a"/>
    <w:qFormat/>
    <w:rsid w:val="006E31A8"/>
    <w:pPr>
      <w:numPr>
        <w:ilvl w:val="5"/>
      </w:numPr>
      <w:tabs>
        <w:tab w:val="clear" w:pos="794"/>
        <w:tab w:val="num" w:pos="360"/>
      </w:tabs>
    </w:pPr>
  </w:style>
  <w:style w:type="numbering" w:customStyle="1" w:styleId="3DHeading">
    <w:name w:val="3D Heading"/>
    <w:uiPriority w:val="99"/>
    <w:rsid w:val="006E31A8"/>
    <w:pPr>
      <w:numPr>
        <w:numId w:val="1"/>
      </w:numPr>
    </w:pPr>
  </w:style>
  <w:style w:type="paragraph" w:customStyle="1" w:styleId="3H6">
    <w:name w:val="3H6"/>
    <w:basedOn w:val="a"/>
    <w:rsid w:val="006E31A8"/>
    <w:pPr>
      <w:numPr>
        <w:ilvl w:val="6"/>
        <w:numId w:val="2"/>
      </w:numPr>
    </w:pPr>
  </w:style>
  <w:style w:type="paragraph" w:customStyle="1" w:styleId="3H7">
    <w:name w:val="3H7"/>
    <w:basedOn w:val="a"/>
    <w:rsid w:val="006E31A8"/>
    <w:pPr>
      <w:numPr>
        <w:ilvl w:val="7"/>
        <w:numId w:val="2"/>
      </w:numPr>
    </w:pPr>
  </w:style>
  <w:style w:type="paragraph" w:customStyle="1" w:styleId="3H8">
    <w:name w:val="3H8"/>
    <w:basedOn w:val="a"/>
    <w:rsid w:val="006E31A8"/>
    <w:pPr>
      <w:numPr>
        <w:ilvl w:val="8"/>
        <w:numId w:val="2"/>
      </w:numPr>
    </w:pPr>
  </w:style>
  <w:style w:type="paragraph" w:customStyle="1" w:styleId="3N">
    <w:name w:val="3N"/>
    <w:basedOn w:val="a"/>
    <w:link w:val="3NChar"/>
    <w:qFormat/>
    <w:rsid w:val="006157D7"/>
    <w:pPr>
      <w:widowControl w:val="0"/>
      <w:tabs>
        <w:tab w:val="clear" w:pos="794"/>
        <w:tab w:val="clear" w:pos="1191"/>
        <w:tab w:val="clear" w:pos="1588"/>
        <w:tab w:val="clear" w:pos="1985"/>
      </w:tabs>
    </w:pPr>
  </w:style>
  <w:style w:type="character" w:customStyle="1" w:styleId="3NChar">
    <w:name w:val="3N Char"/>
    <w:link w:val="3N"/>
    <w:rsid w:val="006157D7"/>
    <w:rPr>
      <w:rFonts w:ascii="Times New Roman" w:hAnsi="Times New Roman" w:cs="Times New Roman"/>
      <w:kern w:val="0"/>
      <w:szCs w:val="20"/>
      <w:lang w:val="en-GB" w:eastAsia="en-US"/>
    </w:rPr>
  </w:style>
  <w:style w:type="paragraph" w:styleId="a3">
    <w:name w:val="caption"/>
    <w:basedOn w:val="a"/>
    <w:next w:val="a"/>
    <w:link w:val="Char"/>
    <w:qFormat/>
    <w:rsid w:val="003D3D6A"/>
    <w:pPr>
      <w:keepNext/>
      <w:tabs>
        <w:tab w:val="clear" w:pos="794"/>
        <w:tab w:val="clear" w:pos="1191"/>
        <w:tab w:val="clear" w:pos="1588"/>
        <w:tab w:val="clear" w:pos="1985"/>
      </w:tabs>
      <w:spacing w:before="240" w:after="113"/>
      <w:jc w:val="center"/>
    </w:pPr>
    <w:rPr>
      <w:b/>
      <w:bCs/>
      <w:lang w:val="en-US"/>
    </w:rPr>
  </w:style>
  <w:style w:type="character" w:customStyle="1" w:styleId="Char">
    <w:name w:val="캡션 Char"/>
    <w:link w:val="a3"/>
    <w:locked/>
    <w:rsid w:val="003D3D6A"/>
    <w:rPr>
      <w:rFonts w:ascii="Times New Roman" w:hAnsi="Times New Roman" w:cs="Times New Roman"/>
      <w:b/>
      <w:bCs/>
      <w:kern w:val="0"/>
      <w:szCs w:val="20"/>
      <w:lang w:eastAsia="en-US"/>
    </w:rPr>
  </w:style>
  <w:style w:type="paragraph" w:customStyle="1" w:styleId="3S0">
    <w:name w:val="3S0"/>
    <w:basedOn w:val="a"/>
    <w:link w:val="3S0Char"/>
    <w:qFormat/>
    <w:rsid w:val="003D3D6A"/>
  </w:style>
  <w:style w:type="character" w:customStyle="1" w:styleId="3S0Char">
    <w:name w:val="3S0 Char"/>
    <w:link w:val="3S0"/>
    <w:rsid w:val="003D3D6A"/>
    <w:rPr>
      <w:rFonts w:ascii="Times New Roman" w:hAnsi="Times New Roman" w:cs="Times New Roman"/>
      <w:kern w:val="0"/>
      <w:szCs w:val="20"/>
      <w:lang w:val="en-GB" w:eastAsia="en-US"/>
    </w:rPr>
  </w:style>
  <w:style w:type="paragraph" w:customStyle="1" w:styleId="3DVCAnnexSem0">
    <w:name w:val="3DVC Annex Sem 0"/>
    <w:basedOn w:val="a"/>
    <w:link w:val="3DVCAnnexSem0Char"/>
    <w:rsid w:val="003D3D6A"/>
    <w:pPr>
      <w:ind w:left="794" w:hanging="794"/>
    </w:pPr>
  </w:style>
  <w:style w:type="character" w:customStyle="1" w:styleId="3DVCAnnexSem0Char">
    <w:name w:val="3DVC Annex Sem 0 Char"/>
    <w:link w:val="3DVCAnnexSem0"/>
    <w:rsid w:val="003D3D6A"/>
    <w:rPr>
      <w:rFonts w:ascii="Times New Roman" w:hAnsi="Times New Roman" w:cs="Times New Roman"/>
      <w:kern w:val="0"/>
      <w:szCs w:val="20"/>
      <w:lang w:val="en-GB" w:eastAsia="en-US"/>
    </w:rPr>
  </w:style>
  <w:style w:type="paragraph" w:customStyle="1" w:styleId="3DVCnormal">
    <w:name w:val="3DVC normal"/>
    <w:basedOn w:val="a"/>
    <w:link w:val="3DVCnormalChar"/>
    <w:rsid w:val="003D3D6A"/>
    <w:pPr>
      <w:widowControl w:val="0"/>
      <w:tabs>
        <w:tab w:val="clear" w:pos="794"/>
        <w:tab w:val="clear" w:pos="1191"/>
        <w:tab w:val="clear" w:pos="1588"/>
        <w:tab w:val="clear" w:pos="1985"/>
      </w:tabs>
    </w:pPr>
  </w:style>
  <w:style w:type="character" w:customStyle="1" w:styleId="3DVCnormalChar">
    <w:name w:val="3DVC normal Char"/>
    <w:link w:val="3DVCnormal"/>
    <w:rsid w:val="003D3D6A"/>
    <w:rPr>
      <w:rFonts w:ascii="Times New Roman" w:hAnsi="Times New Roman" w:cs="Times New Roman"/>
      <w:kern w:val="0"/>
      <w:szCs w:val="20"/>
      <w:lang w:val="en-GB" w:eastAsia="en-US"/>
    </w:rPr>
  </w:style>
  <w:style w:type="character" w:customStyle="1" w:styleId="1Char">
    <w:name w:val="제목 1 Char"/>
    <w:basedOn w:val="a0"/>
    <w:link w:val="1"/>
    <w:rsid w:val="001F6F37"/>
    <w:rPr>
      <w:rFonts w:ascii="Times" w:hAnsi="Times" w:cs="Times New Roman"/>
      <w:b/>
      <w:bCs/>
      <w:kern w:val="0"/>
      <w:sz w:val="24"/>
      <w:szCs w:val="24"/>
      <w:lang w:val="en-GB" w:eastAsia="en-US"/>
    </w:rPr>
  </w:style>
  <w:style w:type="character" w:customStyle="1" w:styleId="2Char">
    <w:name w:val="제목 2 Char"/>
    <w:basedOn w:val="a0"/>
    <w:link w:val="2"/>
    <w:rsid w:val="001F6F37"/>
    <w:rPr>
      <w:rFonts w:ascii="Times" w:hAnsi="Times" w:cs="Times New Roman"/>
      <w:b/>
      <w:bCs/>
      <w:kern w:val="0"/>
      <w:sz w:val="22"/>
      <w:lang w:val="en-GB" w:eastAsia="en-US"/>
    </w:rPr>
  </w:style>
  <w:style w:type="character" w:customStyle="1" w:styleId="3Char">
    <w:name w:val="제목 3 Char"/>
    <w:basedOn w:val="a0"/>
    <w:link w:val="3"/>
    <w:rsid w:val="001F6F37"/>
    <w:rPr>
      <w:rFonts w:ascii="Times New Roman" w:hAnsi="Times New Roman" w:cs="Times New Roman"/>
      <w:b/>
      <w:bCs/>
      <w:kern w:val="0"/>
      <w:szCs w:val="20"/>
      <w:lang w:val="en-GB" w:eastAsia="en-US"/>
    </w:rPr>
  </w:style>
  <w:style w:type="character" w:customStyle="1" w:styleId="4Char">
    <w:name w:val="제목 4 Char"/>
    <w:basedOn w:val="a0"/>
    <w:link w:val="4"/>
    <w:rsid w:val="001F6F37"/>
    <w:rPr>
      <w:rFonts w:ascii="Times New Roman" w:hAnsi="Times New Roman" w:cs="Times New Roman"/>
      <w:b/>
      <w:bCs/>
      <w:kern w:val="0"/>
      <w:szCs w:val="20"/>
      <w:lang w:val="en-GB" w:eastAsia="en-US"/>
    </w:rPr>
  </w:style>
  <w:style w:type="character" w:customStyle="1" w:styleId="5Char">
    <w:name w:val="제목 5 Char"/>
    <w:basedOn w:val="a0"/>
    <w:link w:val="5"/>
    <w:rsid w:val="001F6F37"/>
    <w:rPr>
      <w:rFonts w:ascii="Times New Roman" w:hAnsi="Times New Roman" w:cs="Times New Roman"/>
      <w:b/>
      <w:bCs/>
      <w:kern w:val="0"/>
      <w:szCs w:val="20"/>
      <w:lang w:val="en-GB" w:eastAsia="en-US"/>
    </w:rPr>
  </w:style>
  <w:style w:type="character" w:customStyle="1" w:styleId="6Char">
    <w:name w:val="제목 6 Char"/>
    <w:basedOn w:val="a0"/>
    <w:link w:val="6"/>
    <w:rsid w:val="001F6F37"/>
    <w:rPr>
      <w:rFonts w:ascii="Times" w:hAnsi="Times" w:cs="Times New Roman"/>
      <w:b/>
      <w:bCs/>
      <w:kern w:val="0"/>
      <w:szCs w:val="20"/>
      <w:lang w:val="en-GB" w:eastAsia="en-US"/>
    </w:rPr>
  </w:style>
  <w:style w:type="paragraph" w:styleId="a4">
    <w:name w:val="Balloon Text"/>
    <w:basedOn w:val="a"/>
    <w:link w:val="Char0"/>
    <w:uiPriority w:val="99"/>
    <w:semiHidden/>
    <w:unhideWhenUsed/>
    <w:rsid w:val="001F6F37"/>
    <w:pPr>
      <w:spacing w:before="0"/>
    </w:pPr>
    <w:rPr>
      <w:rFonts w:asciiTheme="majorHAnsi" w:eastAsiaTheme="majorEastAsia" w:hAnsiTheme="majorHAnsi" w:cstheme="majorBidi"/>
      <w:sz w:val="18"/>
      <w:szCs w:val="18"/>
    </w:rPr>
  </w:style>
  <w:style w:type="character" w:customStyle="1" w:styleId="Char0">
    <w:name w:val="풍선 도움말 텍스트 Char"/>
    <w:basedOn w:val="a0"/>
    <w:link w:val="a4"/>
    <w:uiPriority w:val="99"/>
    <w:semiHidden/>
    <w:rsid w:val="001F6F37"/>
    <w:rPr>
      <w:rFonts w:asciiTheme="majorHAnsi" w:eastAsiaTheme="majorEastAsia" w:hAnsiTheme="majorHAnsi" w:cstheme="majorBidi"/>
      <w:kern w:val="0"/>
      <w:sz w:val="18"/>
      <w:szCs w:val="18"/>
      <w:lang w:val="en-GB" w:eastAsia="en-US"/>
    </w:rPr>
  </w:style>
  <w:style w:type="paragraph" w:customStyle="1" w:styleId="Equation">
    <w:name w:val="Equation"/>
    <w:basedOn w:val="a"/>
    <w:uiPriority w:val="99"/>
    <w:rsid w:val="0095493D"/>
    <w:pPr>
      <w:tabs>
        <w:tab w:val="clear" w:pos="1191"/>
        <w:tab w:val="clear" w:pos="1985"/>
        <w:tab w:val="center" w:pos="4849"/>
        <w:tab w:val="right" w:pos="9696"/>
      </w:tabs>
      <w:spacing w:before="193" w:after="240"/>
      <w:jc w:val="left"/>
    </w:pPr>
    <w:rPr>
      <w:sz w:val="22"/>
      <w:szCs w:val="22"/>
    </w:rPr>
  </w:style>
  <w:style w:type="paragraph" w:styleId="a5">
    <w:name w:val="List Paragraph"/>
    <w:basedOn w:val="a"/>
    <w:uiPriority w:val="34"/>
    <w:qFormat/>
    <w:rsid w:val="0095493D"/>
    <w:pPr>
      <w:ind w:left="720"/>
    </w:pPr>
  </w:style>
  <w:style w:type="character" w:customStyle="1" w:styleId="3H4Char">
    <w:name w:val="3H4 Char"/>
    <w:basedOn w:val="3H3Char"/>
    <w:link w:val="3H4"/>
    <w:rsid w:val="0095493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10</Pages>
  <Words>3267</Words>
  <Characters>18627</Characters>
  <Application>Microsoft Office Word</Application>
  <DocSecurity>0</DocSecurity>
  <Lines>155</Lines>
  <Paragraphs>43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21851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snowyun</dc:creator>
  <cp:lastModifiedBy>snowyun</cp:lastModifiedBy>
  <cp:revision>9</cp:revision>
  <dcterms:created xsi:type="dcterms:W3CDTF">2012-10-13T00:34:00Z</dcterms:created>
  <dcterms:modified xsi:type="dcterms:W3CDTF">2012-10-13T03:59:00Z</dcterms:modified>
</cp:coreProperties>
</file>