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6C0" w:rsidRPr="0028130F" w:rsidRDefault="007B36C0" w:rsidP="007B36C0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textAlignment w:val="auto"/>
        <w:rPr>
          <w:rFonts w:eastAsia="MS Mincho"/>
        </w:rPr>
      </w:pPr>
      <w:bookmarkStart w:id="0" w:name="_Ref319670380"/>
      <w:r>
        <w:rPr>
          <w:rFonts w:eastAsiaTheme="minorEastAsia" w:hint="eastAsia"/>
          <w:lang w:eastAsia="ko-KR"/>
        </w:rPr>
        <w:t xml:space="preserve">J.8.3.1.7 </w:t>
      </w:r>
      <w:r w:rsidRPr="0028130F">
        <w:rPr>
          <w:rFonts w:eastAsia="MS Mincho"/>
        </w:rPr>
        <w:t>Derivation process for luma motion vector prediction</w:t>
      </w:r>
      <w:bookmarkEnd w:id="0"/>
    </w:p>
    <w:p w:rsidR="007B36C0" w:rsidRPr="0028130F" w:rsidRDefault="007B36C0" w:rsidP="007B36C0">
      <w:pPr>
        <w:keepNext/>
        <w:keepLines/>
        <w:tabs>
          <w:tab w:val="left" w:pos="794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  <w:lang w:val="en-GB"/>
        </w:rPr>
      </w:pPr>
      <w:r w:rsidRPr="0028130F">
        <w:rPr>
          <w:rFonts w:eastAsia="Times New Roman"/>
          <w:lang w:val="en-GB"/>
        </w:rPr>
        <w:t>Inputs to this process are:</w:t>
      </w:r>
    </w:p>
    <w:p w:rsidR="007B36C0" w:rsidRPr="0028130F" w:rsidRDefault="007B36C0" w:rsidP="007B36C0">
      <w:pPr>
        <w:tabs>
          <w:tab w:val="left" w:pos="400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  <w:lang w:val="en-GB"/>
        </w:rPr>
      </w:pPr>
      <w:r w:rsidRPr="0028130F">
        <w:rPr>
          <w:rFonts w:eastAsia="Times New Roman"/>
          <w:lang w:val="en-GB"/>
        </w:rPr>
        <w:t>–</w:t>
      </w:r>
      <w:r w:rsidRPr="0028130F">
        <w:rPr>
          <w:rFonts w:eastAsia="Times New Roman"/>
          <w:lang w:val="en-GB"/>
        </w:rPr>
        <w:tab/>
      </w:r>
      <w:proofErr w:type="gramStart"/>
      <w:r w:rsidRPr="0028130F">
        <w:rPr>
          <w:rFonts w:eastAsia="Times New Roman"/>
          <w:lang w:val="en-GB"/>
        </w:rPr>
        <w:t>the</w:t>
      </w:r>
      <w:proofErr w:type="gramEnd"/>
      <w:r w:rsidRPr="0028130F">
        <w:rPr>
          <w:rFonts w:eastAsia="Times New Roman"/>
          <w:lang w:val="en-GB"/>
        </w:rPr>
        <w:t xml:space="preserve"> macroblock partition index mbPartIdx,</w:t>
      </w:r>
    </w:p>
    <w:p w:rsidR="007B36C0" w:rsidRPr="0028130F" w:rsidRDefault="007B36C0" w:rsidP="007B36C0">
      <w:pPr>
        <w:tabs>
          <w:tab w:val="left" w:pos="400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  <w:lang w:val="en-GB"/>
        </w:rPr>
      </w:pPr>
      <w:r w:rsidRPr="0028130F">
        <w:rPr>
          <w:rFonts w:eastAsia="Times New Roman"/>
          <w:lang w:val="en-GB"/>
        </w:rPr>
        <w:t>–</w:t>
      </w:r>
      <w:r w:rsidRPr="0028130F">
        <w:rPr>
          <w:rFonts w:eastAsia="Times New Roman"/>
          <w:lang w:val="en-GB"/>
        </w:rPr>
        <w:tab/>
      </w:r>
      <w:proofErr w:type="gramStart"/>
      <w:r w:rsidRPr="0028130F">
        <w:rPr>
          <w:rFonts w:eastAsia="Times New Roman"/>
          <w:lang w:val="en-GB"/>
        </w:rPr>
        <w:t>the</w:t>
      </w:r>
      <w:proofErr w:type="gramEnd"/>
      <w:r w:rsidRPr="0028130F">
        <w:rPr>
          <w:rFonts w:eastAsia="Times New Roman"/>
          <w:lang w:val="en-GB"/>
        </w:rPr>
        <w:t xml:space="preserve"> sub-macroblock partition index subMbPartIdx,</w:t>
      </w:r>
    </w:p>
    <w:p w:rsidR="007B36C0" w:rsidRPr="0028130F" w:rsidRDefault="007B36C0" w:rsidP="007B36C0">
      <w:pPr>
        <w:tabs>
          <w:tab w:val="left" w:pos="400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  <w:lang w:val="en-GB"/>
        </w:rPr>
      </w:pPr>
      <w:r w:rsidRPr="0028130F">
        <w:rPr>
          <w:rFonts w:eastAsia="Times New Roman"/>
          <w:lang w:val="en-GB"/>
        </w:rPr>
        <w:t>–</w:t>
      </w:r>
      <w:r w:rsidRPr="0028130F">
        <w:rPr>
          <w:rFonts w:eastAsia="Times New Roman"/>
          <w:lang w:val="en-GB"/>
        </w:rPr>
        <w:tab/>
      </w:r>
      <w:proofErr w:type="gramStart"/>
      <w:r w:rsidRPr="0028130F">
        <w:rPr>
          <w:rFonts w:eastAsia="Times New Roman"/>
          <w:lang w:val="en-GB"/>
        </w:rPr>
        <w:t>the</w:t>
      </w:r>
      <w:proofErr w:type="gramEnd"/>
      <w:r w:rsidRPr="0028130F">
        <w:rPr>
          <w:rFonts w:eastAsia="Times New Roman"/>
          <w:lang w:val="en-GB"/>
        </w:rPr>
        <w:t xml:space="preserve"> reference index of the current partition refIdxLX (with X being 0 or 1),</w:t>
      </w:r>
    </w:p>
    <w:p w:rsidR="007B36C0" w:rsidRPr="0028130F" w:rsidRDefault="007B36C0" w:rsidP="007B36C0">
      <w:pPr>
        <w:tabs>
          <w:tab w:val="left" w:pos="400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  <w:lang w:val="en-GB"/>
        </w:rPr>
      </w:pPr>
      <w:r w:rsidRPr="0028130F">
        <w:rPr>
          <w:rFonts w:eastAsia="Times New Roman"/>
          <w:lang w:val="en-GB"/>
        </w:rPr>
        <w:t>–</w:t>
      </w:r>
      <w:r w:rsidRPr="0028130F">
        <w:rPr>
          <w:rFonts w:eastAsia="Times New Roman"/>
          <w:lang w:val="en-GB"/>
        </w:rPr>
        <w:tab/>
      </w:r>
      <w:proofErr w:type="gramStart"/>
      <w:r w:rsidRPr="0028130F">
        <w:rPr>
          <w:rFonts w:eastAsia="Times New Roman"/>
          <w:lang w:val="en-GB"/>
        </w:rPr>
        <w:t>the</w:t>
      </w:r>
      <w:proofErr w:type="gramEnd"/>
      <w:r w:rsidRPr="0028130F">
        <w:rPr>
          <w:rFonts w:eastAsia="Times New Roman"/>
          <w:lang w:val="en-GB"/>
        </w:rPr>
        <w:t xml:space="preserve"> variable currSubMbType.</w:t>
      </w:r>
    </w:p>
    <w:p w:rsidR="007B36C0" w:rsidRPr="0028130F" w:rsidRDefault="007B36C0" w:rsidP="007B36C0">
      <w:pPr>
        <w:tabs>
          <w:tab w:val="left" w:pos="794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  <w:lang w:val="en-GB"/>
        </w:rPr>
      </w:pPr>
      <w:r w:rsidRPr="0028130F">
        <w:rPr>
          <w:rFonts w:eastAsia="Times New Roman"/>
          <w:lang w:val="en-GB"/>
        </w:rPr>
        <w:t>Output of this process is the prediction mvpLX of the motion vector mvLX (with X being 0 or 1).</w:t>
      </w:r>
    </w:p>
    <w:p w:rsidR="007B36C0" w:rsidRPr="0028130F" w:rsidRDefault="007B36C0" w:rsidP="007B36C0">
      <w:pPr>
        <w:tabs>
          <w:tab w:val="left" w:pos="794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  <w:lang w:val="en-GB"/>
        </w:rPr>
      </w:pPr>
      <w:r w:rsidRPr="0028130F">
        <w:rPr>
          <w:rFonts w:eastAsia="Times New Roman"/>
          <w:lang w:val="en-GB"/>
        </w:rPr>
        <w:t xml:space="preserve">The specifications of subclause 8.4.1.3 apply with the following changes. </w:t>
      </w:r>
    </w:p>
    <w:p w:rsidR="007B36C0" w:rsidRPr="0028130F" w:rsidRDefault="007B36C0" w:rsidP="007B36C0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360" w:hanging="360"/>
        <w:jc w:val="both"/>
        <w:rPr>
          <w:rFonts w:eastAsia="Times New Roman"/>
          <w:lang w:val="en-GB"/>
        </w:rPr>
      </w:pPr>
      <w:r w:rsidRPr="0028130F">
        <w:rPr>
          <w:rFonts w:eastAsia="Times New Roman"/>
          <w:lang w:val="en-GB"/>
        </w:rPr>
        <w:t>–</w:t>
      </w:r>
      <w:r w:rsidRPr="0028130F">
        <w:rPr>
          <w:rFonts w:eastAsia="Times New Roman"/>
          <w:lang w:val="en-GB"/>
        </w:rPr>
        <w:tab/>
        <w:t xml:space="preserve">The following additional sentence is applied </w:t>
      </w:r>
    </w:p>
    <w:p w:rsidR="007B36C0" w:rsidRPr="0028130F" w:rsidRDefault="007B36C0" w:rsidP="007B36C0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660" w:hanging="360"/>
        <w:jc w:val="both"/>
        <w:rPr>
          <w:rFonts w:eastAsia="Times New Roman"/>
          <w:lang w:val="en-GB"/>
        </w:rPr>
      </w:pPr>
      <w:r w:rsidRPr="0028130F">
        <w:rPr>
          <w:rFonts w:eastAsia="Times New Roman"/>
          <w:lang w:val="en-GB"/>
        </w:rPr>
        <w:tab/>
      </w:r>
      <w:r w:rsidRPr="0028130F">
        <w:rPr>
          <w:rFonts w:eastAsia="Times New Roman"/>
          <w:lang w:val="en-GB"/>
        </w:rPr>
        <w:tab/>
        <w:t>If refIdxLX is not equal to refIdxLXN for any N = A, B, or C and X equal to 0 or 1, the following applies:</w:t>
      </w:r>
    </w:p>
    <w:p w:rsidR="007B36C0" w:rsidRPr="0028130F" w:rsidRDefault="007B36C0" w:rsidP="007B36C0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</w:tabs>
        <w:ind w:left="1200"/>
        <w:rPr>
          <w:sz w:val="20"/>
          <w:szCs w:val="20"/>
        </w:rPr>
      </w:pPr>
      <w:r w:rsidRPr="0028130F">
        <w:rPr>
          <w:sz w:val="20"/>
          <w:szCs w:val="20"/>
        </w:rPr>
        <w:t>mbAddrN\mbPartIdxN\subMbPartIdxN is marked as not available</w:t>
      </w:r>
      <w:r w:rsidRPr="0028130F">
        <w:rPr>
          <w:sz w:val="20"/>
          <w:szCs w:val="20"/>
        </w:rPr>
        <w:br/>
        <w:t>refIdxLXN = -1</w:t>
      </w:r>
      <w:r w:rsidRPr="0028130F">
        <w:rPr>
          <w:sz w:val="20"/>
          <w:szCs w:val="20"/>
        </w:rPr>
        <w:br/>
      </w:r>
      <w:proofErr w:type="gramStart"/>
      <w:r w:rsidRPr="0028130F">
        <w:rPr>
          <w:sz w:val="20"/>
          <w:szCs w:val="20"/>
        </w:rPr>
        <w:t>mvLXN[</w:t>
      </w:r>
      <w:proofErr w:type="gramEnd"/>
      <w:r w:rsidRPr="0028130F">
        <w:rPr>
          <w:sz w:val="20"/>
          <w:szCs w:val="20"/>
        </w:rPr>
        <w:t xml:space="preserve"> 0 ] = 0</w:t>
      </w:r>
      <w:r w:rsidRPr="0028130F">
        <w:rPr>
          <w:sz w:val="20"/>
          <w:szCs w:val="20"/>
        </w:rPr>
        <w:br/>
        <w:t xml:space="preserve">mvLXN[ 1 ] = 0 </w:t>
      </w:r>
    </w:p>
    <w:p w:rsidR="007B36C0" w:rsidRPr="0028130F" w:rsidRDefault="007B36C0" w:rsidP="007B36C0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720" w:hanging="360"/>
        <w:jc w:val="both"/>
        <w:rPr>
          <w:rFonts w:eastAsia="Times New Roman"/>
          <w:lang w:val="en-GB"/>
        </w:rPr>
      </w:pPr>
      <w:proofErr w:type="gramStart"/>
      <w:r w:rsidRPr="0028130F">
        <w:rPr>
          <w:rFonts w:eastAsia="Times New Roman"/>
          <w:lang w:val="en-GB"/>
        </w:rPr>
        <w:t>after</w:t>
      </w:r>
      <w:proofErr w:type="gramEnd"/>
      <w:r w:rsidRPr="0028130F">
        <w:rPr>
          <w:rFonts w:eastAsia="Times New Roman"/>
          <w:lang w:val="en-GB"/>
        </w:rPr>
        <w:t xml:space="preserve"> the following paragraph in subclause 8.4.1.3:</w:t>
      </w:r>
    </w:p>
    <w:p w:rsidR="007B36C0" w:rsidRDefault="007B36C0" w:rsidP="007B36C0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660" w:hanging="360"/>
        <w:jc w:val="both"/>
        <w:rPr>
          <w:rFonts w:eastAsia="맑은 고딕"/>
          <w:lang w:val="en-GB" w:eastAsia="ko-KR"/>
        </w:rPr>
      </w:pPr>
      <w:r w:rsidRPr="0028130F">
        <w:rPr>
          <w:rFonts w:eastAsia="Times New Roman"/>
          <w:lang w:val="en-GB"/>
        </w:rPr>
        <w:tab/>
      </w:r>
      <w:r w:rsidRPr="0028130F">
        <w:rPr>
          <w:rFonts w:eastAsia="Times New Roman"/>
          <w:lang w:val="en-GB"/>
        </w:rPr>
        <w:tab/>
        <w:t>The derivation process for the neighbouring blocks for motion data in subclause </w:t>
      </w:r>
      <w:fldSimple w:instr=" REF _Ref32903132 \r \h  \* MERGEFORMAT " w:fldLock="1">
        <w:r w:rsidRPr="0028130F">
          <w:rPr>
            <w:rFonts w:eastAsia="Times New Roman"/>
            <w:lang w:val="en-GB"/>
          </w:rPr>
          <w:t>8.4.1.3.2</w:t>
        </w:r>
      </w:fldSimple>
      <w:r w:rsidRPr="0028130F">
        <w:rPr>
          <w:rFonts w:eastAsia="Times New Roman"/>
          <w:lang w:val="en-GB"/>
        </w:rPr>
        <w:t xml:space="preserve"> is invoked with mbPartIdx, subMbPartIdx, currSubMbType, and listSuffixFlag = X (with X being 0 or 1 for refIdxLX being refIdxL0 or refIdxL1, respectively) as the input and with mbAddrN\mbPartIdxN\subMbPartIdxN, reference indices refIdxLXN and the motion vectors mvLXN with N being replaced by A, B, or C as the output.</w:t>
      </w:r>
    </w:p>
    <w:p w:rsidR="007B36C0" w:rsidRPr="003C7C01" w:rsidRDefault="007B36C0" w:rsidP="007B36C0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405" w:hanging="405"/>
        <w:jc w:val="both"/>
        <w:rPr>
          <w:rFonts w:eastAsia="Times New Roman"/>
          <w:lang w:val="en-GB"/>
        </w:rPr>
      </w:pPr>
      <w:r w:rsidRPr="003C7C01">
        <w:rPr>
          <w:rFonts w:eastAsia="Times New Roman"/>
          <w:lang w:val="en-GB"/>
        </w:rPr>
        <w:t>–</w:t>
      </w:r>
      <w:r w:rsidRPr="003C7C01">
        <w:rPr>
          <w:rFonts w:eastAsia="Times New Roman"/>
          <w:lang w:val="en-GB"/>
        </w:rPr>
        <w:tab/>
        <w:t xml:space="preserve">The following </w:t>
      </w:r>
      <w:r w:rsidRPr="003C7C01">
        <w:rPr>
          <w:rFonts w:eastAsia="맑은 고딕" w:hint="eastAsia"/>
          <w:lang w:val="en-GB" w:eastAsia="ko-KR"/>
        </w:rPr>
        <w:t>additional sen</w:t>
      </w:r>
      <w:r>
        <w:rPr>
          <w:rFonts w:eastAsia="맑은 고딕"/>
          <w:lang w:val="en-GB" w:eastAsia="ko-KR"/>
        </w:rPr>
        <w:t>t</w:t>
      </w:r>
      <w:r w:rsidRPr="003C7C01">
        <w:rPr>
          <w:rFonts w:eastAsia="맑은 고딕" w:hint="eastAsia"/>
          <w:lang w:val="en-GB" w:eastAsia="ko-KR"/>
        </w:rPr>
        <w:t>ence is applied</w:t>
      </w:r>
    </w:p>
    <w:p w:rsidR="007B36C0" w:rsidRDefault="007B36C0" w:rsidP="007B36C0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1205" w:hanging="405"/>
        <w:jc w:val="both"/>
        <w:rPr>
          <w:ins w:id="1" w:author="Samsung" w:date="2012-09-26T13:50:00Z"/>
          <w:rFonts w:eastAsiaTheme="minorEastAsia"/>
          <w:bCs/>
          <w:lang w:val="en-GB" w:eastAsia="ko-KR"/>
        </w:rPr>
      </w:pPr>
      <w:r w:rsidRPr="003C7C01">
        <w:rPr>
          <w:rFonts w:eastAsia="Times New Roman"/>
          <w:lang w:val="en-GB"/>
        </w:rPr>
        <w:t>–</w:t>
      </w:r>
      <w:r w:rsidRPr="003C7C01">
        <w:rPr>
          <w:rFonts w:eastAsia="Times New Roman"/>
          <w:lang w:val="en-GB"/>
        </w:rPr>
        <w:tab/>
      </w:r>
      <w:r w:rsidRPr="003C7C01">
        <w:rPr>
          <w:rFonts w:eastAsia="Times New Roman"/>
        </w:rPr>
        <w:t xml:space="preserve">Otherwise, </w:t>
      </w:r>
      <w:r w:rsidRPr="003C7C01">
        <w:rPr>
          <w:lang w:val="en-GB"/>
        </w:rPr>
        <w:t>If refIdxLX is a reference index to an inter-view reference component or an inter-view only reference component</w:t>
      </w:r>
      <w:r w:rsidRPr="003C7C01">
        <w:rPr>
          <w:rFonts w:eastAsia="맑은 고딕" w:hint="eastAsia"/>
          <w:lang w:val="en-GB" w:eastAsia="ko-KR"/>
        </w:rPr>
        <w:t>,</w:t>
      </w:r>
      <w:r w:rsidRPr="003C7C01">
        <w:rPr>
          <w:rFonts w:eastAsia="Times New Roman"/>
        </w:rPr>
        <w:t xml:space="preserve"> the </w:t>
      </w:r>
      <w:r w:rsidRPr="003C7C01">
        <w:rPr>
          <w:rFonts w:eastAsia="맑은 고딕" w:hint="eastAsia"/>
          <w:lang w:eastAsia="ko-KR"/>
        </w:rPr>
        <w:t xml:space="preserve">depth-based </w:t>
      </w:r>
      <w:r w:rsidRPr="003C7C01">
        <w:rPr>
          <w:rFonts w:eastAsia="Times New Roman"/>
        </w:rPr>
        <w:t xml:space="preserve">derivation process for median luma </w:t>
      </w:r>
      <w:ins w:id="2" w:author="Samsung" w:date="2012-09-26T13:55:00Z">
        <w:r>
          <w:rPr>
            <w:rFonts w:eastAsiaTheme="minorEastAsia" w:hint="eastAsia"/>
            <w:lang w:eastAsia="ko-KR"/>
          </w:rPr>
          <w:t xml:space="preserve">inter-view </w:t>
        </w:r>
      </w:ins>
      <w:r w:rsidRPr="003C7C01">
        <w:rPr>
          <w:rFonts w:eastAsia="Times New Roman"/>
        </w:rPr>
        <w:t>motion vector prediction</w:t>
      </w:r>
      <w:r w:rsidRPr="003C7C01">
        <w:rPr>
          <w:rFonts w:eastAsia="맑은 고딕" w:hint="eastAsia"/>
          <w:lang w:eastAsia="ko-KR"/>
        </w:rPr>
        <w:t xml:space="preserve"> </w:t>
      </w:r>
      <w:r w:rsidRPr="003C7C01">
        <w:rPr>
          <w:rFonts w:eastAsia="Times New Roman"/>
        </w:rPr>
        <w:t xml:space="preserve">in subclause </w:t>
      </w:r>
      <w:fldSimple w:instr=" REF _Ref325992961 \r \h  \* MERGEFORMAT ">
        <w:r w:rsidRPr="003C7C01">
          <w:rPr>
            <w:rFonts w:eastAsia="Times New Roman"/>
          </w:rPr>
          <w:t>J.8.3.1.</w:t>
        </w:r>
        <w:r>
          <w:rPr>
            <w:rFonts w:eastAsiaTheme="minorEastAsia" w:hint="eastAsia"/>
            <w:lang w:eastAsia="ko-KR"/>
          </w:rPr>
          <w:t>8</w:t>
        </w:r>
      </w:fldSimple>
      <w:r w:rsidRPr="003C7C01">
        <w:rPr>
          <w:rFonts w:eastAsia="Times New Roman"/>
        </w:rPr>
        <w:t xml:space="preserve"> is invoked with</w:t>
      </w:r>
      <w:r w:rsidRPr="003C7C01">
        <w:rPr>
          <w:rFonts w:eastAsia="맑은 고딕" w:hint="eastAsia"/>
          <w:lang w:eastAsia="ko-KR"/>
        </w:rPr>
        <w:t xml:space="preserve"> </w:t>
      </w:r>
      <w:r w:rsidRPr="003C7C01">
        <w:rPr>
          <w:rFonts w:eastAsia="Times New Roman"/>
        </w:rPr>
        <w:t xml:space="preserve">mbAddrN\mbPartIdxN\subMbPartIdxN, mvLXN, refIdxLXN with N being replaced by A, B, or </w:t>
      </w:r>
      <w:proofErr w:type="gramStart"/>
      <w:r w:rsidRPr="003C7C01">
        <w:rPr>
          <w:rFonts w:eastAsia="Times New Roman"/>
        </w:rPr>
        <w:t>C,</w:t>
      </w:r>
      <w:proofErr w:type="gramEnd"/>
      <w:r w:rsidRPr="003C7C01">
        <w:rPr>
          <w:rFonts w:eastAsia="Times New Roman"/>
        </w:rPr>
        <w:t xml:space="preserve"> and refIdxLX</w:t>
      </w:r>
      <w:r w:rsidRPr="003C7C01">
        <w:rPr>
          <w:rFonts w:eastAsia="맑은 고딕" w:hint="eastAsia"/>
          <w:lang w:eastAsia="ko-KR"/>
        </w:rPr>
        <w:t xml:space="preserve"> </w:t>
      </w:r>
      <w:r w:rsidRPr="003C7C01">
        <w:rPr>
          <w:rFonts w:eastAsia="Times New Roman"/>
          <w:bCs/>
          <w:lang w:val="en-GB"/>
        </w:rPr>
        <w:t>as the inputs and the output is assigned to the motion vector predictor mvpLX.</w:t>
      </w:r>
    </w:p>
    <w:p w:rsidR="007B36C0" w:rsidRPr="007B36C0" w:rsidRDefault="007B36C0" w:rsidP="007B36C0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1205" w:hanging="405"/>
        <w:jc w:val="both"/>
        <w:rPr>
          <w:rFonts w:eastAsiaTheme="minorEastAsia"/>
          <w:lang w:val="en-GB" w:eastAsia="ko-KR"/>
        </w:rPr>
      </w:pPr>
      <w:ins w:id="3" w:author="Samsung" w:date="2012-09-26T13:50:00Z">
        <w:r w:rsidRPr="003C7C01">
          <w:rPr>
            <w:rFonts w:eastAsia="Times New Roman"/>
            <w:lang w:val="en-GB"/>
          </w:rPr>
          <w:t>–</w:t>
        </w:r>
        <w:r w:rsidRPr="003C7C01">
          <w:rPr>
            <w:rFonts w:eastAsia="Times New Roman"/>
            <w:lang w:val="en-GB"/>
          </w:rPr>
          <w:tab/>
        </w:r>
        <w:r w:rsidRPr="003C7C01">
          <w:rPr>
            <w:rFonts w:eastAsia="Times New Roman"/>
          </w:rPr>
          <w:t xml:space="preserve">Otherwise, </w:t>
        </w:r>
        <w:r w:rsidRPr="003C7C01">
          <w:rPr>
            <w:lang w:val="en-GB"/>
          </w:rPr>
          <w:t>If refIdxLX is a reference index to an inter reference component or an inter only reference component</w:t>
        </w:r>
        <w:r w:rsidRPr="003C7C01">
          <w:rPr>
            <w:rFonts w:eastAsia="맑은 고딕" w:hint="eastAsia"/>
            <w:lang w:val="en-GB" w:eastAsia="ko-KR"/>
          </w:rPr>
          <w:t>,</w:t>
        </w:r>
        <w:r w:rsidRPr="003C7C01">
          <w:rPr>
            <w:rFonts w:eastAsia="Times New Roman"/>
          </w:rPr>
          <w:t xml:space="preserve"> the </w:t>
        </w:r>
        <w:r w:rsidRPr="003C7C01">
          <w:rPr>
            <w:rFonts w:eastAsia="맑은 고딕" w:hint="eastAsia"/>
            <w:lang w:eastAsia="ko-KR"/>
          </w:rPr>
          <w:t xml:space="preserve">depth-based </w:t>
        </w:r>
        <w:r w:rsidRPr="003C7C01">
          <w:rPr>
            <w:rFonts w:eastAsia="Times New Roman"/>
          </w:rPr>
          <w:t xml:space="preserve">derivation process for median luma </w:t>
        </w:r>
      </w:ins>
      <w:ins w:id="4" w:author="Samsung" w:date="2012-09-26T13:55:00Z">
        <w:r>
          <w:rPr>
            <w:rFonts w:eastAsiaTheme="minorEastAsia" w:hint="eastAsia"/>
            <w:lang w:eastAsia="ko-KR"/>
          </w:rPr>
          <w:t xml:space="preserve">temporal </w:t>
        </w:r>
      </w:ins>
      <w:ins w:id="5" w:author="Samsung" w:date="2012-09-26T13:50:00Z">
        <w:r w:rsidRPr="003C7C01">
          <w:rPr>
            <w:rFonts w:eastAsia="Times New Roman"/>
          </w:rPr>
          <w:t>motion vector prediction</w:t>
        </w:r>
        <w:r w:rsidRPr="003C7C01">
          <w:rPr>
            <w:rFonts w:eastAsia="맑은 고딕" w:hint="eastAsia"/>
            <w:lang w:eastAsia="ko-KR"/>
          </w:rPr>
          <w:t xml:space="preserve"> </w:t>
        </w:r>
        <w:r w:rsidRPr="003C7C01">
          <w:rPr>
            <w:rFonts w:eastAsia="Times New Roman"/>
          </w:rPr>
          <w:t xml:space="preserve">in subclause </w:t>
        </w:r>
        <w:r w:rsidR="00D95ABC" w:rsidRPr="003C7C01">
          <w:rPr>
            <w:rFonts w:eastAsia="Times New Roman"/>
          </w:rPr>
          <w:fldChar w:fldCharType="begin"/>
        </w:r>
        <w:r w:rsidRPr="003C7C01">
          <w:rPr>
            <w:rFonts w:eastAsia="Times New Roman"/>
          </w:rPr>
          <w:instrText xml:space="preserve"> REF _Ref325992961 \r \h </w:instrText>
        </w:r>
        <w:r>
          <w:rPr>
            <w:rFonts w:eastAsia="Times New Roman"/>
          </w:rPr>
          <w:instrText xml:space="preserve"> \* MERGEFORMAT </w:instrText>
        </w:r>
      </w:ins>
      <w:r w:rsidR="00D95ABC" w:rsidRPr="003C7C01">
        <w:rPr>
          <w:rFonts w:eastAsia="Times New Roman"/>
        </w:rPr>
      </w:r>
      <w:ins w:id="6" w:author="Samsung" w:date="2012-09-26T13:50:00Z">
        <w:r w:rsidR="00D95ABC" w:rsidRPr="003C7C01">
          <w:rPr>
            <w:rFonts w:eastAsia="Times New Roman"/>
          </w:rPr>
          <w:fldChar w:fldCharType="separate"/>
        </w:r>
        <w:r w:rsidRPr="003C7C01">
          <w:rPr>
            <w:rFonts w:eastAsia="Times New Roman"/>
          </w:rPr>
          <w:t>J.8.3.1.</w:t>
        </w:r>
      </w:ins>
      <w:ins w:id="7" w:author="Samsung" w:date="2012-09-26T13:53:00Z">
        <w:r>
          <w:rPr>
            <w:rFonts w:eastAsiaTheme="minorEastAsia" w:hint="eastAsia"/>
            <w:lang w:eastAsia="ko-KR"/>
          </w:rPr>
          <w:t>9</w:t>
        </w:r>
      </w:ins>
      <w:ins w:id="8" w:author="Samsung" w:date="2012-09-26T13:50:00Z">
        <w:r w:rsidR="00D95ABC" w:rsidRPr="003C7C01">
          <w:rPr>
            <w:rFonts w:eastAsia="Times New Roman"/>
          </w:rPr>
          <w:fldChar w:fldCharType="end"/>
        </w:r>
        <w:r w:rsidRPr="003C7C01">
          <w:rPr>
            <w:rFonts w:eastAsia="Times New Roman"/>
          </w:rPr>
          <w:t xml:space="preserve"> is invoked with</w:t>
        </w:r>
        <w:r w:rsidRPr="003C7C01">
          <w:rPr>
            <w:rFonts w:eastAsia="맑은 고딕" w:hint="eastAsia"/>
            <w:lang w:eastAsia="ko-KR"/>
          </w:rPr>
          <w:t xml:space="preserve"> </w:t>
        </w:r>
        <w:r w:rsidRPr="003C7C01">
          <w:rPr>
            <w:rFonts w:eastAsia="Times New Roman"/>
          </w:rPr>
          <w:t>mbAddrN\mbPartIdxN\subMbPartIdxN, mvLXN, refIdxLXN with N being replaced by A, B, or C, and refIdxLX</w:t>
        </w:r>
        <w:r w:rsidRPr="003C7C01">
          <w:rPr>
            <w:rFonts w:eastAsia="맑은 고딕" w:hint="eastAsia"/>
            <w:lang w:eastAsia="ko-KR"/>
          </w:rPr>
          <w:t xml:space="preserve"> </w:t>
        </w:r>
        <w:r w:rsidRPr="003C7C01">
          <w:rPr>
            <w:rFonts w:eastAsia="Times New Roman"/>
            <w:bCs/>
            <w:lang w:val="en-GB"/>
          </w:rPr>
          <w:t>as the inputs and the output is assigned to the motion vector predictor mvpLX.</w:t>
        </w:r>
      </w:ins>
    </w:p>
    <w:p w:rsidR="007B36C0" w:rsidRPr="003C7C01" w:rsidRDefault="007B36C0" w:rsidP="007B36C0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1205" w:hanging="405"/>
        <w:jc w:val="both"/>
        <w:rPr>
          <w:rFonts w:eastAsia="맑은 고딕"/>
          <w:lang w:val="en-GB" w:eastAsia="ko-KR"/>
        </w:rPr>
      </w:pPr>
      <w:proofErr w:type="gramStart"/>
      <w:r w:rsidRPr="003C7C01">
        <w:rPr>
          <w:rFonts w:eastAsia="Times New Roman"/>
          <w:lang w:val="en-GB"/>
        </w:rPr>
        <w:t>after</w:t>
      </w:r>
      <w:proofErr w:type="gramEnd"/>
      <w:r w:rsidRPr="003C7C01">
        <w:rPr>
          <w:rFonts w:eastAsia="Times New Roman"/>
          <w:lang w:val="en-GB"/>
        </w:rPr>
        <w:t xml:space="preserve"> the following paragraph in subclause 8.4.1.3</w:t>
      </w:r>
    </w:p>
    <w:p w:rsidR="007B36C0" w:rsidRPr="003C7C01" w:rsidRDefault="007B36C0" w:rsidP="007B36C0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1205" w:hanging="405"/>
        <w:jc w:val="both"/>
        <w:rPr>
          <w:rFonts w:eastAsia="맑은 고딕"/>
          <w:lang w:eastAsia="ko-KR"/>
        </w:rPr>
      </w:pPr>
      <w:r w:rsidRPr="003C7C01">
        <w:rPr>
          <w:rFonts w:eastAsia="Times New Roman"/>
          <w:lang w:val="en-GB"/>
        </w:rPr>
        <w:t>–</w:t>
      </w:r>
      <w:r w:rsidRPr="003C7C01">
        <w:rPr>
          <w:rFonts w:eastAsia="Times New Roman"/>
          <w:lang w:val="en-GB"/>
        </w:rPr>
        <w:tab/>
      </w:r>
      <w:r w:rsidRPr="003C7C01">
        <w:rPr>
          <w:rFonts w:eastAsia="맑은 고딕"/>
          <w:lang w:eastAsia="ko-KR"/>
        </w:rPr>
        <w:t xml:space="preserve">Otherwise, if </w:t>
      </w:r>
      <w:proofErr w:type="gramStart"/>
      <w:r w:rsidRPr="003C7C01">
        <w:rPr>
          <w:rFonts w:eastAsia="맑은 고딕"/>
          <w:lang w:eastAsia="ko-KR"/>
        </w:rPr>
        <w:t>MbPartWidth(</w:t>
      </w:r>
      <w:proofErr w:type="gramEnd"/>
      <w:r w:rsidRPr="003C7C01">
        <w:rPr>
          <w:rFonts w:eastAsia="맑은 고딕"/>
          <w:lang w:eastAsia="ko-KR"/>
        </w:rPr>
        <w:t xml:space="preserve"> mb_type ) is equal to 8, MbPartHeight( mb_type ) is equal to 16, mbPartIdx is equal</w:t>
      </w:r>
      <w:r w:rsidRPr="003C7C01">
        <w:rPr>
          <w:rFonts w:eastAsia="맑은 고딕" w:hint="eastAsia"/>
          <w:lang w:eastAsia="ko-KR"/>
        </w:rPr>
        <w:t xml:space="preserve">  </w:t>
      </w:r>
      <w:r w:rsidRPr="003C7C01">
        <w:rPr>
          <w:rFonts w:ascii="TimesNewRoman" w:hAnsi="TimesNewRoman" w:cs="TimesNewRoman"/>
          <w:lang w:eastAsia="ko-KR"/>
        </w:rPr>
        <w:t>mvpLX = mvLXC</w:t>
      </w:r>
      <w:r w:rsidRPr="003C7C01">
        <w:rPr>
          <w:rFonts w:eastAsia="맑은 고딕"/>
          <w:bCs/>
          <w:lang w:val="en-GB" w:eastAsia="ko-KR"/>
        </w:rPr>
        <w:t>to 1, and refIdxLXC is equal to refIdxLX, the motion vector predictor mvpLX is derived by:</w:t>
      </w:r>
      <w:r w:rsidRPr="003C7C01">
        <w:rPr>
          <w:rFonts w:eastAsia="Times New Roman"/>
        </w:rPr>
        <w:t xml:space="preserve"> </w:t>
      </w:r>
    </w:p>
    <w:p w:rsidR="007B36C0" w:rsidRPr="00E16910" w:rsidRDefault="007B36C0" w:rsidP="007B36C0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1205" w:hanging="405"/>
        <w:jc w:val="both"/>
        <w:rPr>
          <w:rFonts w:eastAsia="맑은 고딕"/>
          <w:lang w:val="en-GB" w:eastAsia="ko-KR"/>
        </w:rPr>
      </w:pPr>
      <w:r w:rsidRPr="003C7C01">
        <w:rPr>
          <w:rFonts w:eastAsia="맑은 고딕" w:hint="eastAsia"/>
          <w:lang w:eastAsia="ko-KR"/>
        </w:rPr>
        <w:tab/>
      </w:r>
      <w:r w:rsidRPr="003C7C01">
        <w:rPr>
          <w:rFonts w:eastAsia="맑은 고딕" w:hint="eastAsia"/>
          <w:lang w:eastAsia="ko-KR"/>
        </w:rPr>
        <w:tab/>
      </w:r>
      <w:r w:rsidRPr="003C7C01">
        <w:rPr>
          <w:rFonts w:eastAsia="맑은 고딕" w:hint="eastAsia"/>
          <w:lang w:eastAsia="ko-KR"/>
        </w:rPr>
        <w:tab/>
      </w:r>
      <w:proofErr w:type="gramStart"/>
      <w:r w:rsidRPr="003C7C01">
        <w:rPr>
          <w:rFonts w:ascii="TimesNewRoman" w:hAnsi="TimesNewRoman" w:cs="TimesNewRoman"/>
          <w:lang w:eastAsia="ko-KR"/>
        </w:rPr>
        <w:t>mvpLX</w:t>
      </w:r>
      <w:proofErr w:type="gramEnd"/>
      <w:r w:rsidRPr="003C7C01">
        <w:rPr>
          <w:rFonts w:ascii="TimesNewRoman" w:hAnsi="TimesNewRoman" w:cs="TimesNewRoman"/>
          <w:lang w:eastAsia="ko-KR"/>
        </w:rPr>
        <w:t xml:space="preserve"> = mvLXC</w:t>
      </w:r>
    </w:p>
    <w:p w:rsidR="007B36C0" w:rsidRDefault="007B36C0" w:rsidP="007B36C0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ind w:left="0" w:firstLine="0"/>
        <w:textAlignment w:val="auto"/>
        <w:rPr>
          <w:ins w:id="9" w:author="Samsung" w:date="2012-09-26T13:54:00Z"/>
          <w:rFonts w:eastAsiaTheme="minorEastAsia"/>
          <w:b w:val="0"/>
          <w:bCs w:val="0"/>
          <w:lang w:val="en-US" w:eastAsia="ko-KR"/>
        </w:rPr>
      </w:pPr>
      <w:bookmarkStart w:id="10" w:name="_Ref325992961"/>
    </w:p>
    <w:p w:rsidR="007B36C0" w:rsidRPr="00B26613" w:rsidRDefault="007B36C0" w:rsidP="007B36C0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ind w:left="0" w:firstLine="0"/>
        <w:textAlignment w:val="auto"/>
        <w:rPr>
          <w:rFonts w:eastAsia="MS Mincho"/>
        </w:rPr>
      </w:pPr>
      <w:r>
        <w:rPr>
          <w:rFonts w:eastAsiaTheme="minorEastAsia" w:hint="eastAsia"/>
          <w:lang w:eastAsia="ko-KR"/>
        </w:rPr>
        <w:t xml:space="preserve">J.8.3.1.8 </w:t>
      </w:r>
      <w:r w:rsidRPr="00B26613">
        <w:rPr>
          <w:rFonts w:eastAsia="MS Mincho"/>
        </w:rPr>
        <w:t>Depth-based derivation process</w:t>
      </w:r>
      <w:r w:rsidRPr="00B26613">
        <w:rPr>
          <w:rFonts w:eastAsia="맑은 고딕" w:hint="eastAsia"/>
          <w:lang w:eastAsia="ko-KR"/>
        </w:rPr>
        <w:t xml:space="preserve"> for median luma </w:t>
      </w:r>
      <w:ins w:id="11" w:author="Samsung" w:date="2012-09-26T13:55:00Z">
        <w:r>
          <w:rPr>
            <w:rFonts w:eastAsia="맑은 고딕" w:hint="eastAsia"/>
            <w:lang w:eastAsia="ko-KR"/>
          </w:rPr>
          <w:t xml:space="preserve">inter-view </w:t>
        </w:r>
      </w:ins>
      <w:r w:rsidRPr="00B26613">
        <w:rPr>
          <w:rFonts w:eastAsia="맑은 고딕" w:hint="eastAsia"/>
          <w:lang w:eastAsia="ko-KR"/>
        </w:rPr>
        <w:t>motion vector prediction</w:t>
      </w:r>
      <w:bookmarkEnd w:id="10"/>
    </w:p>
    <w:p w:rsidR="007B36C0" w:rsidRPr="00B26613" w:rsidRDefault="007B36C0" w:rsidP="007B36C0">
      <w:pPr>
        <w:pStyle w:val="Note2"/>
        <w:widowControl w:val="0"/>
        <w:spacing w:before="136" w:line="240" w:lineRule="auto"/>
        <w:ind w:left="0"/>
        <w:rPr>
          <w:rFonts w:eastAsia="맑은 고딕"/>
          <w:sz w:val="20"/>
          <w:szCs w:val="20"/>
          <w:lang w:eastAsia="ko-KR"/>
        </w:rPr>
      </w:pPr>
      <w:r w:rsidRPr="00B26613">
        <w:rPr>
          <w:sz w:val="20"/>
          <w:szCs w:val="20"/>
        </w:rPr>
        <w:t>Inputs to this process are</w:t>
      </w:r>
      <w:r w:rsidRPr="00B26613">
        <w:rPr>
          <w:rFonts w:eastAsia="맑은 고딕" w:hint="eastAsia"/>
          <w:sz w:val="20"/>
          <w:szCs w:val="20"/>
          <w:lang w:eastAsia="ko-KR"/>
        </w:rPr>
        <w:t>:</w:t>
      </w:r>
    </w:p>
    <w:p w:rsidR="007B36C0" w:rsidRPr="00B26613" w:rsidRDefault="007B36C0" w:rsidP="007B36C0">
      <w:pPr>
        <w:tabs>
          <w:tab w:val="left" w:pos="400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  <w:lang w:val="en-GB"/>
        </w:rPr>
      </w:pPr>
      <w:r w:rsidRPr="00B26613">
        <w:rPr>
          <w:rFonts w:eastAsia="Times New Roman"/>
          <w:lang w:val="en-GB"/>
        </w:rPr>
        <w:t>–</w:t>
      </w:r>
      <w:r w:rsidRPr="00B26613">
        <w:rPr>
          <w:rFonts w:eastAsia="Times New Roman"/>
          <w:lang w:val="en-GB"/>
        </w:rPr>
        <w:tab/>
      </w:r>
      <w:proofErr w:type="gramStart"/>
      <w:r w:rsidRPr="00B26613">
        <w:rPr>
          <w:rFonts w:ascii="TimesNewRoman" w:hAnsi="TimesNewRoman" w:cs="TimesNewRoman"/>
          <w:lang w:eastAsia="ko-KR"/>
        </w:rPr>
        <w:t>the</w:t>
      </w:r>
      <w:proofErr w:type="gramEnd"/>
      <w:r w:rsidRPr="00B26613">
        <w:rPr>
          <w:rFonts w:ascii="TimesNewRoman" w:hAnsi="TimesNewRoman" w:cs="TimesNewRoman"/>
          <w:lang w:eastAsia="ko-KR"/>
        </w:rPr>
        <w:t xml:space="preserve"> neighbouring partitions mbAddrN\mbPartIdxN\subMbPartIdxN (with N being replaced by A, B, or C),</w:t>
      </w:r>
    </w:p>
    <w:p w:rsidR="007B36C0" w:rsidRPr="00B26613" w:rsidRDefault="007B36C0" w:rsidP="007B36C0">
      <w:pPr>
        <w:tabs>
          <w:tab w:val="left" w:pos="400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  <w:lang w:val="en-GB"/>
        </w:rPr>
      </w:pPr>
      <w:r w:rsidRPr="00B26613">
        <w:rPr>
          <w:rFonts w:eastAsia="Times New Roman"/>
          <w:lang w:val="en-GB"/>
        </w:rPr>
        <w:t>–</w:t>
      </w:r>
      <w:r w:rsidRPr="00B26613">
        <w:rPr>
          <w:rFonts w:eastAsia="Times New Roman"/>
          <w:lang w:val="en-GB"/>
        </w:rPr>
        <w:tab/>
      </w:r>
      <w:proofErr w:type="gramStart"/>
      <w:r w:rsidRPr="00B26613">
        <w:rPr>
          <w:rFonts w:ascii="TimesNewRoman" w:hAnsi="TimesNewRoman" w:cs="TimesNewRoman"/>
          <w:lang w:eastAsia="ko-KR"/>
        </w:rPr>
        <w:t>the</w:t>
      </w:r>
      <w:proofErr w:type="gramEnd"/>
      <w:r w:rsidRPr="00B26613">
        <w:rPr>
          <w:rFonts w:ascii="TimesNewRoman" w:hAnsi="TimesNewRoman" w:cs="TimesNewRoman"/>
          <w:lang w:eastAsia="ko-KR"/>
        </w:rPr>
        <w:t xml:space="preserve"> motion vectors mvLXN (with N being replaced by A, B, or C) of the neighbouring partitions,</w:t>
      </w:r>
    </w:p>
    <w:p w:rsidR="007B36C0" w:rsidRPr="00B26613" w:rsidRDefault="007B36C0" w:rsidP="007B36C0">
      <w:pPr>
        <w:spacing w:before="136"/>
        <w:rPr>
          <w:lang w:val="en-GB"/>
        </w:rPr>
      </w:pPr>
      <w:r w:rsidRPr="00B26613">
        <w:rPr>
          <w:rFonts w:eastAsia="Times New Roman"/>
          <w:lang w:val="en-GB"/>
        </w:rPr>
        <w:t>–</w:t>
      </w:r>
      <w:r w:rsidRPr="00B26613">
        <w:rPr>
          <w:rFonts w:eastAsia="Times New Roman"/>
          <w:lang w:val="en-GB"/>
        </w:rPr>
        <w:tab/>
      </w:r>
      <w:proofErr w:type="gramStart"/>
      <w:r w:rsidRPr="00B26613">
        <w:rPr>
          <w:rFonts w:ascii="TimesNewRoman" w:hAnsi="TimesNewRoman" w:cs="TimesNewRoman"/>
          <w:lang w:eastAsia="ko-KR"/>
        </w:rPr>
        <w:t>the</w:t>
      </w:r>
      <w:proofErr w:type="gramEnd"/>
      <w:r w:rsidRPr="00B26613">
        <w:rPr>
          <w:rFonts w:ascii="TimesNewRoman" w:hAnsi="TimesNewRoman" w:cs="TimesNewRoman"/>
          <w:lang w:eastAsia="ko-KR"/>
        </w:rPr>
        <w:t xml:space="preserve"> reference indices refIdxLXN (with N being replaced by A, B, or C) of the neighbouring partitions,</w:t>
      </w:r>
      <w:r w:rsidRPr="00B26613">
        <w:rPr>
          <w:rFonts w:eastAsia="Times New Roman"/>
          <w:lang w:val="en-GB"/>
        </w:rPr>
        <w:t>,</w:t>
      </w:r>
    </w:p>
    <w:p w:rsidR="007B36C0" w:rsidRPr="00B26613" w:rsidRDefault="007B36C0" w:rsidP="007B36C0">
      <w:pPr>
        <w:spacing w:before="136"/>
        <w:rPr>
          <w:lang w:val="en-GB"/>
        </w:rPr>
      </w:pPr>
      <w:r w:rsidRPr="00B26613">
        <w:rPr>
          <w:rFonts w:eastAsia="Times New Roman"/>
          <w:lang w:val="en-GB"/>
        </w:rPr>
        <w:lastRenderedPageBreak/>
        <w:t>–</w:t>
      </w:r>
      <w:r w:rsidRPr="00B26613">
        <w:rPr>
          <w:rFonts w:eastAsia="Times New Roman"/>
          <w:lang w:val="en-GB"/>
        </w:rPr>
        <w:tab/>
      </w:r>
      <w:proofErr w:type="gramStart"/>
      <w:r w:rsidRPr="00B26613">
        <w:rPr>
          <w:rFonts w:ascii="TimesNewRoman" w:hAnsi="TimesNewRoman" w:cs="TimesNewRoman"/>
          <w:lang w:eastAsia="ko-KR"/>
        </w:rPr>
        <w:t>the</w:t>
      </w:r>
      <w:proofErr w:type="gramEnd"/>
      <w:r w:rsidRPr="00B26613">
        <w:rPr>
          <w:rFonts w:ascii="TimesNewRoman" w:hAnsi="TimesNewRoman" w:cs="TimesNewRoman"/>
          <w:lang w:eastAsia="ko-KR"/>
        </w:rPr>
        <w:t xml:space="preserve"> reference index refIdxLX of the current partition.</w:t>
      </w:r>
    </w:p>
    <w:p w:rsidR="007B36C0" w:rsidRPr="00B26613" w:rsidRDefault="007B36C0" w:rsidP="007B36C0">
      <w:pPr>
        <w:spacing w:before="136"/>
        <w:rPr>
          <w:rFonts w:ascii="TimesNewRoman" w:eastAsia="맑은 고딕" w:hAnsi="TimesNewRoman" w:cs="TimesNewRoman"/>
          <w:lang w:eastAsia="ko-KR"/>
        </w:rPr>
      </w:pPr>
      <w:r w:rsidRPr="00B26613">
        <w:rPr>
          <w:lang w:val="en-GB"/>
        </w:rPr>
        <w:t xml:space="preserve">Output of this process </w:t>
      </w:r>
      <w:r w:rsidRPr="00B26613">
        <w:rPr>
          <w:rFonts w:ascii="TimesNewRoman" w:hAnsi="TimesNewRoman" w:cs="TimesNewRoman"/>
          <w:lang w:eastAsia="ko-KR"/>
        </w:rPr>
        <w:t>is the motion vector prediction mvpLX</w:t>
      </w:r>
      <w:r w:rsidRPr="00B26613">
        <w:rPr>
          <w:rFonts w:ascii="TimesNewRoman" w:eastAsia="맑은 고딕" w:hAnsi="TimesNewRoman" w:cs="TimesNewRoman" w:hint="eastAsia"/>
          <w:lang w:eastAsia="ko-KR"/>
        </w:rPr>
        <w:t>.</w:t>
      </w:r>
    </w:p>
    <w:p w:rsidR="007B36C0" w:rsidRPr="00B26613" w:rsidRDefault="007B36C0" w:rsidP="007B36C0">
      <w:pPr>
        <w:spacing w:before="136"/>
        <w:rPr>
          <w:lang w:val="en-GB"/>
        </w:rPr>
      </w:pPr>
      <w:r w:rsidRPr="00B26613">
        <w:rPr>
          <w:rFonts w:ascii="TimesNewRoman" w:eastAsia="맑은 고딕" w:hAnsi="TimesNewRoman" w:cs="TimesNewRoman"/>
          <w:lang w:eastAsia="ko-KR"/>
        </w:rPr>
        <w:t xml:space="preserve">When </w:t>
      </w:r>
      <w:r w:rsidRPr="00B26613">
        <w:rPr>
          <w:rFonts w:ascii="TimesNewRoman" w:eastAsia="맑은 고딕" w:hAnsi="TimesNewRoman" w:cs="TimesNewRoman" w:hint="eastAsia"/>
          <w:lang w:eastAsia="ko-KR"/>
        </w:rPr>
        <w:t xml:space="preserve">either </w:t>
      </w:r>
      <w:r w:rsidRPr="00B26613">
        <w:rPr>
          <w:rFonts w:ascii="TimesNewRoman" w:eastAsia="맑은 고딕" w:hAnsi="TimesNewRoman" w:cs="TimesNewRoman"/>
          <w:lang w:eastAsia="ko-KR"/>
        </w:rPr>
        <w:t>partition mbAddr</w:t>
      </w:r>
      <w:r w:rsidRPr="00B26613">
        <w:rPr>
          <w:rFonts w:ascii="TimesNewRoman" w:eastAsia="맑은 고딕" w:hAnsi="TimesNewRoman" w:cs="TimesNewRoman" w:hint="eastAsia"/>
          <w:lang w:eastAsia="ko-KR"/>
        </w:rPr>
        <w:t>N</w:t>
      </w:r>
      <w:r w:rsidRPr="00B26613">
        <w:rPr>
          <w:rFonts w:ascii="TimesNewRoman" w:eastAsia="맑은 고딕" w:hAnsi="TimesNewRoman" w:cs="TimesNewRoman"/>
          <w:lang w:eastAsia="ko-KR"/>
        </w:rPr>
        <w:t>\mbPartIdx</w:t>
      </w:r>
      <w:r w:rsidRPr="00B26613">
        <w:rPr>
          <w:rFonts w:ascii="TimesNewRoman" w:eastAsia="맑은 고딕" w:hAnsi="TimesNewRoman" w:cs="TimesNewRoman" w:hint="eastAsia"/>
          <w:lang w:eastAsia="ko-KR"/>
        </w:rPr>
        <w:t>N</w:t>
      </w:r>
      <w:r w:rsidRPr="00B26613">
        <w:rPr>
          <w:rFonts w:ascii="TimesNewRoman" w:eastAsia="맑은 고딕" w:hAnsi="TimesNewRoman" w:cs="TimesNewRoman"/>
          <w:lang w:eastAsia="ko-KR"/>
        </w:rPr>
        <w:t>\subMbPartIdx</w:t>
      </w:r>
      <w:r w:rsidRPr="00B26613">
        <w:rPr>
          <w:rFonts w:ascii="TimesNewRoman" w:eastAsia="맑은 고딕" w:hAnsi="TimesNewRoman" w:cs="TimesNewRoman" w:hint="eastAsia"/>
          <w:lang w:eastAsia="ko-KR"/>
        </w:rPr>
        <w:t xml:space="preserve">N is not </w:t>
      </w:r>
      <w:r w:rsidRPr="00B26613">
        <w:rPr>
          <w:rFonts w:ascii="TimesNewRoman" w:eastAsia="맑은 고딕" w:hAnsi="TimesNewRoman" w:cs="TimesNewRoman"/>
          <w:lang w:eastAsia="ko-KR"/>
        </w:rPr>
        <w:t>available</w:t>
      </w:r>
      <w:r w:rsidRPr="00B26613">
        <w:rPr>
          <w:rFonts w:ascii="TimesNewRoman" w:eastAsia="맑은 고딕" w:hAnsi="TimesNewRoman" w:cs="TimesNewRoman" w:hint="eastAsia"/>
          <w:lang w:eastAsia="ko-KR"/>
        </w:rPr>
        <w:t xml:space="preserve"> or </w:t>
      </w:r>
      <w:r w:rsidRPr="00B26613">
        <w:rPr>
          <w:rFonts w:ascii="TimesNewRoman" w:hAnsi="TimesNewRoman" w:cs="TimesNewRoman"/>
          <w:lang w:eastAsia="ko-KR"/>
        </w:rPr>
        <w:t>refIdxLX</w:t>
      </w:r>
      <w:r w:rsidRPr="00B26613">
        <w:rPr>
          <w:rFonts w:ascii="TimesNewRoman" w:eastAsia="맑은 고딕" w:hAnsi="TimesNewRoman" w:cs="TimesNewRoman" w:hint="eastAsia"/>
          <w:lang w:eastAsia="ko-KR"/>
        </w:rPr>
        <w:t>N</w:t>
      </w:r>
      <w:r w:rsidRPr="00B26613">
        <w:rPr>
          <w:rFonts w:ascii="TimesNewRoman" w:hAnsi="TimesNewRoman" w:cs="TimesNewRoman"/>
          <w:lang w:eastAsia="ko-KR"/>
        </w:rPr>
        <w:t xml:space="preserve"> is</w:t>
      </w:r>
      <w:r w:rsidRPr="00B26613">
        <w:rPr>
          <w:rFonts w:ascii="TimesNewRoman" w:eastAsia="맑은 고딕" w:hAnsi="TimesNewRoman" w:cs="TimesNewRoman" w:hint="eastAsia"/>
          <w:lang w:eastAsia="ko-KR"/>
        </w:rPr>
        <w:t xml:space="preserve"> not</w:t>
      </w:r>
      <w:r w:rsidRPr="00B26613">
        <w:rPr>
          <w:rFonts w:ascii="TimesNewRoman" w:hAnsi="TimesNewRoman" w:cs="TimesNewRoman"/>
          <w:lang w:eastAsia="ko-KR"/>
        </w:rPr>
        <w:t xml:space="preserve"> equal to refIdxLX</w:t>
      </w:r>
      <w:r w:rsidRPr="00B26613">
        <w:rPr>
          <w:rFonts w:ascii="TimesNewRoman" w:eastAsia="맑은 고딕" w:hAnsi="TimesNewRoman" w:cs="TimesNewRoman"/>
          <w:lang w:eastAsia="ko-KR"/>
        </w:rPr>
        <w:t>,</w:t>
      </w:r>
      <w:r w:rsidRPr="00B26613">
        <w:rPr>
          <w:lang w:val="en-GB"/>
        </w:rPr>
        <w:t xml:space="preserve"> </w:t>
      </w:r>
      <w:r w:rsidRPr="00B26613">
        <w:rPr>
          <w:rFonts w:ascii="TimesNewRoman" w:eastAsia="맑은 고딕" w:hAnsi="TimesNewRoman" w:cs="TimesNewRoman" w:hint="eastAsia"/>
          <w:lang w:eastAsia="ko-KR"/>
        </w:rPr>
        <w:t xml:space="preserve">mvLXN is derived as specified by </w:t>
      </w:r>
      <w:r w:rsidRPr="00B26613">
        <w:rPr>
          <w:lang w:val="en-GB"/>
        </w:rPr>
        <w:t>the following ordered steps</w:t>
      </w:r>
      <w:r w:rsidRPr="00B26613">
        <w:rPr>
          <w:rFonts w:eastAsia="맑은 고딕" w:hint="eastAsia"/>
          <w:lang w:val="en-GB" w:eastAsia="ko-KR"/>
        </w:rPr>
        <w:t>:</w:t>
      </w:r>
    </w:p>
    <w:p w:rsidR="007B36C0" w:rsidRPr="00B26613" w:rsidRDefault="007B36C0" w:rsidP="007B36C0">
      <w:pPr>
        <w:tabs>
          <w:tab w:val="left" w:pos="1191"/>
          <w:tab w:val="left" w:pos="1985"/>
        </w:tabs>
        <w:spacing w:before="136"/>
        <w:ind w:left="704" w:hanging="403"/>
        <w:jc w:val="both"/>
        <w:rPr>
          <w:rFonts w:eastAsia="Times New Roman"/>
          <w:lang w:val="en-GB"/>
        </w:rPr>
      </w:pPr>
      <w:r w:rsidRPr="00B26613">
        <w:rPr>
          <w:rFonts w:eastAsia="Times New Roman"/>
          <w:lang w:val="en-GB"/>
        </w:rPr>
        <w:t>1.</w:t>
      </w:r>
      <w:r w:rsidRPr="00B26613">
        <w:rPr>
          <w:rFonts w:eastAsia="Times New Roman"/>
          <w:lang w:val="en-GB"/>
        </w:rPr>
        <w:tab/>
        <w:t xml:space="preserve">The inverse macroblock scanning process as specified in subclause 6.4.1is invoked with CurrMbAddr as the input and the output is assigned to </w:t>
      </w:r>
      <w:proofErr w:type="gramStart"/>
      <w:r w:rsidRPr="00B26613">
        <w:rPr>
          <w:rFonts w:eastAsia="Times New Roman"/>
          <w:lang w:val="en-GB"/>
        </w:rPr>
        <w:t>( x1</w:t>
      </w:r>
      <w:proofErr w:type="gramEnd"/>
      <w:r w:rsidRPr="00B26613">
        <w:rPr>
          <w:rFonts w:eastAsia="Times New Roman"/>
          <w:lang w:val="en-GB"/>
        </w:rPr>
        <w:t xml:space="preserve">, y1 ). </w:t>
      </w:r>
    </w:p>
    <w:p w:rsidR="007B36C0" w:rsidRPr="00B26613" w:rsidRDefault="007B36C0" w:rsidP="007B36C0">
      <w:pPr>
        <w:tabs>
          <w:tab w:val="left" w:pos="1191"/>
          <w:tab w:val="left" w:pos="1985"/>
        </w:tabs>
        <w:spacing w:before="136"/>
        <w:ind w:left="704" w:hanging="403"/>
        <w:jc w:val="both"/>
        <w:rPr>
          <w:rFonts w:eastAsia="Times New Roman"/>
          <w:lang w:val="en-GB"/>
        </w:rPr>
      </w:pPr>
      <w:r w:rsidRPr="00B26613">
        <w:rPr>
          <w:rFonts w:eastAsia="Times New Roman"/>
          <w:lang w:val="en-GB"/>
        </w:rPr>
        <w:t>2.</w:t>
      </w:r>
      <w:r w:rsidRPr="00B26613">
        <w:rPr>
          <w:rFonts w:eastAsia="Times New Roman"/>
          <w:lang w:val="en-GB"/>
        </w:rPr>
        <w:tab/>
        <w:t xml:space="preserve">The inverse macroblock partition scanning process specified in subclause 6.4.2.1 is invoked with mbPartIdx as the input and the output assigned to </w:t>
      </w:r>
      <w:proofErr w:type="gramStart"/>
      <w:r w:rsidRPr="00B26613">
        <w:rPr>
          <w:rFonts w:eastAsia="Times New Roman"/>
          <w:lang w:val="en-GB"/>
        </w:rPr>
        <w:t>( dx1</w:t>
      </w:r>
      <w:proofErr w:type="gramEnd"/>
      <w:r w:rsidRPr="00B26613">
        <w:rPr>
          <w:rFonts w:eastAsia="Times New Roman"/>
          <w:lang w:val="en-GB"/>
        </w:rPr>
        <w:t>, dy1 ).</w:t>
      </w:r>
    </w:p>
    <w:p w:rsidR="007B36C0" w:rsidRPr="00B26613" w:rsidRDefault="007B36C0" w:rsidP="007B36C0">
      <w:pPr>
        <w:tabs>
          <w:tab w:val="left" w:pos="1191"/>
          <w:tab w:val="left" w:pos="1985"/>
        </w:tabs>
        <w:spacing w:before="136"/>
        <w:ind w:left="704" w:hanging="403"/>
        <w:jc w:val="both"/>
        <w:rPr>
          <w:rFonts w:eastAsia="Times New Roman"/>
          <w:lang w:val="en-GB"/>
        </w:rPr>
      </w:pPr>
      <w:r w:rsidRPr="00B26613">
        <w:rPr>
          <w:rFonts w:eastAsia="Times New Roman"/>
          <w:lang w:val="en-GB"/>
        </w:rPr>
        <w:t>3.</w:t>
      </w:r>
      <w:r w:rsidRPr="00B26613">
        <w:rPr>
          <w:rFonts w:eastAsia="Times New Roman"/>
          <w:lang w:val="en-GB"/>
        </w:rPr>
        <w:tab/>
        <w:t xml:space="preserve">The inverse sub-macroblock partition scanning process specified in subclause 6.4.2.2 is invoked with mbPartIdx and subMbPartIdx as the input and the output assigned to </w:t>
      </w:r>
      <w:proofErr w:type="gramStart"/>
      <w:r w:rsidRPr="00B26613">
        <w:rPr>
          <w:rFonts w:eastAsia="Times New Roman"/>
          <w:lang w:val="en-GB"/>
        </w:rPr>
        <w:t>( dx2</w:t>
      </w:r>
      <w:proofErr w:type="gramEnd"/>
      <w:r w:rsidRPr="00B26613">
        <w:rPr>
          <w:rFonts w:eastAsia="Times New Roman"/>
          <w:lang w:val="en-GB"/>
        </w:rPr>
        <w:t>, dy2 ).</w:t>
      </w:r>
    </w:p>
    <w:p w:rsidR="007B36C0" w:rsidRPr="00B26613" w:rsidRDefault="007B36C0" w:rsidP="007B36C0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704" w:hanging="403"/>
        <w:jc w:val="both"/>
        <w:rPr>
          <w:rFonts w:eastAsia="맑은 고딕"/>
          <w:lang w:val="en-GB" w:eastAsia="ko-KR"/>
        </w:rPr>
      </w:pPr>
      <w:r w:rsidRPr="00B26613">
        <w:rPr>
          <w:rFonts w:eastAsia="Times New Roman"/>
          <w:lang w:val="en-GB"/>
        </w:rPr>
        <w:t>4.</w:t>
      </w:r>
      <w:r w:rsidRPr="00B26613">
        <w:rPr>
          <w:rFonts w:eastAsia="Times New Roman"/>
          <w:lang w:val="en-GB"/>
        </w:rPr>
        <w:tab/>
        <w:t>The modification process of inter-view motion vector in media</w:t>
      </w:r>
      <w:r>
        <w:rPr>
          <w:rFonts w:eastAsia="Times New Roman"/>
          <w:lang w:val="en-GB"/>
        </w:rPr>
        <w:t>n</w:t>
      </w:r>
      <w:r w:rsidRPr="00B26613">
        <w:rPr>
          <w:rFonts w:eastAsia="Times New Roman"/>
          <w:lang w:val="en-GB"/>
        </w:rPr>
        <w:t xml:space="preserve"> luma motion vector prediction as specified in subclause </w:t>
      </w:r>
      <w:fldSimple w:instr=" REF _Ref319585109 \r \h  \* MERGEFORMAT ">
        <w:r w:rsidRPr="005539C1">
          <w:rPr>
            <w:rFonts w:eastAsia="맑은 고딕"/>
            <w:lang w:val="en-GB" w:eastAsia="ko-KR"/>
          </w:rPr>
          <w:t>J</w:t>
        </w:r>
        <w:r>
          <w:rPr>
            <w:rFonts w:eastAsia="Times New Roman"/>
            <w:lang w:val="en-GB"/>
          </w:rPr>
          <w:t>.8.3.1.8</w:t>
        </w:r>
      </w:fldSimple>
      <w:r w:rsidRPr="00B26613">
        <w:rPr>
          <w:rFonts w:eastAsia="맑은 고딕" w:hint="eastAsia"/>
          <w:lang w:val="en-GB" w:eastAsia="ko-KR"/>
        </w:rPr>
        <w:t>.1</w:t>
      </w:r>
      <w:r w:rsidRPr="00B26613">
        <w:rPr>
          <w:rFonts w:eastAsia="Times New Roman"/>
          <w:lang w:val="en-GB"/>
        </w:rPr>
        <w:t xml:space="preserve"> is invoked with depthPic being equal to </w:t>
      </w:r>
      <w:proofErr w:type="gramStart"/>
      <w:r w:rsidRPr="00B26613">
        <w:rPr>
          <w:rFonts w:eastAsia="Times New Roman"/>
          <w:lang w:val="en-GB"/>
        </w:rPr>
        <w:t>DepthRefPicList0[</w:t>
      </w:r>
      <w:proofErr w:type="gramEnd"/>
      <w:r w:rsidRPr="00B26613">
        <w:rPr>
          <w:rFonts w:eastAsia="Times New Roman"/>
          <w:lang w:val="en-GB"/>
        </w:rPr>
        <w:t xml:space="preserve"> refIdxL0 ], dbx1 being equal to x1 + dx1 + dx2, dby1 being equal to y1 + dy1 + dy2, and mv being equal to mvL0 as inputs and the output</w:t>
      </w:r>
      <w:r w:rsidRPr="00B26613">
        <w:rPr>
          <w:rFonts w:eastAsia="맑은 고딕" w:hint="eastAsia"/>
          <w:lang w:val="en-GB" w:eastAsia="ko-KR"/>
        </w:rPr>
        <w:t xml:space="preserve"> is</w:t>
      </w:r>
      <w:r w:rsidRPr="00B26613">
        <w:rPr>
          <w:rFonts w:eastAsia="Times New Roman"/>
          <w:lang w:val="en-GB"/>
        </w:rPr>
        <w:t xml:space="preserve"> assigned to</w:t>
      </w:r>
      <w:r w:rsidRPr="00B26613">
        <w:rPr>
          <w:rFonts w:eastAsia="맑은 고딕" w:hint="eastAsia"/>
          <w:lang w:val="en-GB" w:eastAsia="ko-KR"/>
        </w:rPr>
        <w:t xml:space="preserve"> the motion vector</w:t>
      </w:r>
      <w:r w:rsidRPr="00B26613">
        <w:rPr>
          <w:rFonts w:eastAsia="Times New Roman"/>
          <w:lang w:val="en-GB"/>
        </w:rPr>
        <w:t xml:space="preserve"> mvL</w:t>
      </w:r>
      <w:r w:rsidRPr="00B26613">
        <w:rPr>
          <w:rFonts w:eastAsia="맑은 고딕" w:hint="eastAsia"/>
          <w:lang w:val="en-GB" w:eastAsia="ko-KR"/>
        </w:rPr>
        <w:t>XN</w:t>
      </w:r>
      <w:r w:rsidRPr="00B26613">
        <w:rPr>
          <w:rFonts w:eastAsia="Times New Roman"/>
          <w:lang w:val="en-GB"/>
        </w:rPr>
        <w:t>.</w:t>
      </w:r>
    </w:p>
    <w:p w:rsidR="007B36C0" w:rsidRPr="00B26613" w:rsidRDefault="007B36C0" w:rsidP="007B36C0">
      <w:pPr>
        <w:tabs>
          <w:tab w:val="left" w:pos="400"/>
          <w:tab w:val="left" w:pos="1191"/>
          <w:tab w:val="left" w:pos="1588"/>
          <w:tab w:val="left" w:pos="1985"/>
        </w:tabs>
        <w:spacing w:before="136"/>
        <w:jc w:val="both"/>
        <w:rPr>
          <w:rFonts w:ascii="TimesNewRoman" w:eastAsia="맑은 고딕" w:hAnsi="TimesNewRoman" w:cs="TimesNewRoman"/>
          <w:lang w:eastAsia="ko-KR"/>
        </w:rPr>
      </w:pPr>
      <w:r w:rsidRPr="00B26613">
        <w:rPr>
          <w:rFonts w:eastAsia="맑은 고딕" w:hint="eastAsia"/>
          <w:lang w:val="en-GB" w:eastAsia="ko-KR"/>
        </w:rPr>
        <w:t xml:space="preserve">Each </w:t>
      </w:r>
      <w:r w:rsidRPr="00B26613">
        <w:rPr>
          <w:rFonts w:ascii="TimesNewRoman" w:hAnsi="TimesNewRoman" w:cs="TimesNewRoman"/>
          <w:lang w:eastAsia="ko-KR"/>
        </w:rPr>
        <w:t>component of the motion vector prediction mvpLX is given by the median of the</w:t>
      </w:r>
      <w:r w:rsidRPr="00B26613">
        <w:rPr>
          <w:rFonts w:ascii="TimesNewRoman" w:eastAsia="맑은 고딕" w:hAnsi="TimesNewRoman" w:cs="TimesNewRoman" w:hint="eastAsia"/>
          <w:lang w:eastAsia="ko-KR"/>
        </w:rPr>
        <w:t xml:space="preserve"> </w:t>
      </w:r>
      <w:r w:rsidRPr="00B26613">
        <w:rPr>
          <w:rFonts w:ascii="TimesNewRoman" w:hAnsi="TimesNewRoman" w:cs="TimesNewRoman"/>
          <w:lang w:eastAsia="ko-KR"/>
        </w:rPr>
        <w:t>corresponding vector components of the motion vector mvLXA, mvLXB, and mvLXC:</w:t>
      </w:r>
    </w:p>
    <w:p w:rsidR="007B36C0" w:rsidRPr="00B26613" w:rsidRDefault="007B36C0" w:rsidP="007B36C0">
      <w:pPr>
        <w:tabs>
          <w:tab w:val="left" w:pos="400"/>
          <w:tab w:val="left" w:pos="1191"/>
          <w:tab w:val="left" w:pos="1588"/>
          <w:tab w:val="left" w:pos="1985"/>
        </w:tabs>
        <w:spacing w:before="136"/>
        <w:jc w:val="right"/>
        <w:rPr>
          <w:rFonts w:ascii="TimesNewRoman" w:eastAsia="맑은 고딕" w:hAnsi="TimesNewRoman" w:cs="TimesNewRoman"/>
          <w:lang w:eastAsia="ko-KR"/>
        </w:rPr>
      </w:pPr>
      <w:r w:rsidRPr="00B26613">
        <w:rPr>
          <w:rFonts w:ascii="TimesNewRoman" w:hAnsi="TimesNewRoman" w:cs="TimesNewRoman"/>
          <w:lang w:eastAsia="ko-KR"/>
        </w:rPr>
        <w:t xml:space="preserve">mvpLX[ 0 ] = Median( mvLXA[ 0 ], mvLXB[ 0 ], mvLXC[ 0 ] ) </w:t>
      </w:r>
      <w:r w:rsidRPr="00B26613">
        <w:rPr>
          <w:rFonts w:ascii="TimesNewRoman" w:eastAsia="맑은 고딕" w:hAnsi="TimesNewRoman" w:cs="TimesNewRoman" w:hint="eastAsia"/>
          <w:lang w:eastAsia="ko-KR"/>
        </w:rPr>
        <w:t xml:space="preserve">                </w:t>
      </w:r>
      <w:r w:rsidRPr="00B26613">
        <w:rPr>
          <w:rFonts w:ascii="TimesNewRoman" w:hAnsi="TimesNewRoman" w:cs="TimesNewRoman"/>
          <w:lang w:eastAsia="ko-KR"/>
        </w:rPr>
        <w:t>(</w:t>
      </w:r>
      <w:r w:rsidRPr="00B26613">
        <w:rPr>
          <w:rFonts w:ascii="TimesNewRoman" w:eastAsia="맑은 고딕" w:hAnsi="TimesNewRoman" w:cs="TimesNewRoman" w:hint="eastAsia"/>
          <w:lang w:eastAsia="ko-KR"/>
        </w:rPr>
        <w:t>J</w:t>
      </w:r>
      <w:r w:rsidRPr="00B26613">
        <w:rPr>
          <w:rFonts w:ascii="TimesNewRoman" w:hAnsi="TimesNewRoman" w:cs="TimesNewRoman"/>
          <w:lang w:eastAsia="ko-KR"/>
        </w:rPr>
        <w:t>8-</w:t>
      </w:r>
      <w:r w:rsidRPr="00B26613">
        <w:rPr>
          <w:rFonts w:ascii="TimesNewRoman" w:eastAsia="맑은 고딕" w:hAnsi="TimesNewRoman" w:cs="TimesNewRoman" w:hint="eastAsia"/>
          <w:lang w:eastAsia="ko-KR"/>
        </w:rPr>
        <w:t>XX</w:t>
      </w:r>
      <w:r w:rsidRPr="00B26613">
        <w:rPr>
          <w:rFonts w:ascii="TimesNewRoman" w:hAnsi="TimesNewRoman" w:cs="TimesNewRoman"/>
          <w:lang w:eastAsia="ko-KR"/>
        </w:rPr>
        <w:t>)</w:t>
      </w:r>
    </w:p>
    <w:p w:rsidR="007B36C0" w:rsidRPr="00B26613" w:rsidRDefault="007B36C0" w:rsidP="007B36C0">
      <w:pPr>
        <w:tabs>
          <w:tab w:val="left" w:pos="400"/>
          <w:tab w:val="left" w:pos="1191"/>
          <w:tab w:val="left" w:pos="1588"/>
          <w:tab w:val="left" w:pos="1985"/>
        </w:tabs>
        <w:spacing w:before="136"/>
        <w:jc w:val="right"/>
        <w:rPr>
          <w:rFonts w:eastAsia="맑은 고딕"/>
          <w:lang w:val="en-GB" w:eastAsia="ko-KR"/>
        </w:rPr>
      </w:pPr>
      <w:r w:rsidRPr="00B26613">
        <w:rPr>
          <w:rFonts w:ascii="TimesNewRoman" w:hAnsi="TimesNewRoman" w:cs="TimesNewRoman"/>
          <w:lang w:eastAsia="ko-KR"/>
        </w:rPr>
        <w:t xml:space="preserve">mvpLX[ 1 ] = Median( mvLXA[ 1 ], mvLXB[ 1 ], mvLXC[ 1 ] ) </w:t>
      </w:r>
      <w:r w:rsidRPr="00B26613">
        <w:rPr>
          <w:rFonts w:ascii="TimesNewRoman" w:eastAsia="맑은 고딕" w:hAnsi="TimesNewRoman" w:cs="TimesNewRoman" w:hint="eastAsia"/>
          <w:lang w:eastAsia="ko-KR"/>
        </w:rPr>
        <w:t xml:space="preserve">                </w:t>
      </w:r>
      <w:r w:rsidRPr="00B26613">
        <w:rPr>
          <w:rFonts w:ascii="TimesNewRoman" w:hAnsi="TimesNewRoman" w:cs="TimesNewRoman"/>
          <w:lang w:eastAsia="ko-KR"/>
        </w:rPr>
        <w:t>(</w:t>
      </w:r>
      <w:r w:rsidRPr="00B26613">
        <w:rPr>
          <w:rFonts w:ascii="TimesNewRoman" w:eastAsia="맑은 고딕" w:hAnsi="TimesNewRoman" w:cs="TimesNewRoman" w:hint="eastAsia"/>
          <w:lang w:eastAsia="ko-KR"/>
        </w:rPr>
        <w:t>J</w:t>
      </w:r>
      <w:r w:rsidRPr="00B26613">
        <w:rPr>
          <w:rFonts w:ascii="TimesNewRoman" w:hAnsi="TimesNewRoman" w:cs="TimesNewRoman"/>
          <w:lang w:eastAsia="ko-KR"/>
        </w:rPr>
        <w:t>8-</w:t>
      </w:r>
      <w:r w:rsidRPr="00B26613">
        <w:rPr>
          <w:rFonts w:ascii="TimesNewRoman" w:eastAsia="맑은 고딕" w:hAnsi="TimesNewRoman" w:cs="TimesNewRoman" w:hint="eastAsia"/>
          <w:lang w:eastAsia="ko-KR"/>
        </w:rPr>
        <w:t>XX</w:t>
      </w:r>
      <w:r w:rsidRPr="00B26613">
        <w:rPr>
          <w:rFonts w:ascii="TimesNewRoman" w:hAnsi="TimesNewRoman" w:cs="TimesNewRoman"/>
          <w:lang w:eastAsia="ko-KR"/>
        </w:rPr>
        <w:t>)</w:t>
      </w:r>
    </w:p>
    <w:p w:rsidR="007B36C0" w:rsidRDefault="007B36C0">
      <w:pPr>
        <w:rPr>
          <w:ins w:id="12" w:author="Samsung" w:date="2012-09-26T13:55:00Z"/>
          <w:rFonts w:eastAsiaTheme="minorEastAsia"/>
          <w:lang w:val="en-GB" w:eastAsia="ko-KR"/>
        </w:rPr>
      </w:pPr>
    </w:p>
    <w:p w:rsidR="007B36C0" w:rsidRPr="00B26613" w:rsidRDefault="007B36C0" w:rsidP="007B36C0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ind w:left="0" w:firstLine="0"/>
        <w:textAlignment w:val="auto"/>
        <w:rPr>
          <w:ins w:id="13" w:author="Samsung" w:date="2012-09-26T13:55:00Z"/>
          <w:rFonts w:eastAsia="MS Mincho"/>
        </w:rPr>
      </w:pPr>
      <w:ins w:id="14" w:author="Samsung" w:date="2012-09-26T13:55:00Z">
        <w:r>
          <w:rPr>
            <w:rFonts w:eastAsiaTheme="minorEastAsia" w:hint="eastAsia"/>
            <w:lang w:eastAsia="ko-KR"/>
          </w:rPr>
          <w:t xml:space="preserve">J.8.3.1.9 </w:t>
        </w:r>
        <w:r w:rsidRPr="00B26613">
          <w:rPr>
            <w:rFonts w:eastAsia="MS Mincho"/>
          </w:rPr>
          <w:t>Depth-based derivation process</w:t>
        </w:r>
        <w:r w:rsidRPr="00B26613">
          <w:rPr>
            <w:rFonts w:eastAsia="맑은 고딕" w:hint="eastAsia"/>
            <w:lang w:eastAsia="ko-KR"/>
          </w:rPr>
          <w:t xml:space="preserve"> for median luma </w:t>
        </w:r>
      </w:ins>
      <w:ins w:id="15" w:author="Samsung" w:date="2012-09-26T13:56:00Z">
        <w:r>
          <w:rPr>
            <w:rFonts w:eastAsia="맑은 고딕" w:hint="eastAsia"/>
            <w:lang w:eastAsia="ko-KR"/>
          </w:rPr>
          <w:t>temporal</w:t>
        </w:r>
      </w:ins>
      <w:ins w:id="16" w:author="Samsung" w:date="2012-09-26T13:55:00Z">
        <w:r>
          <w:rPr>
            <w:rFonts w:eastAsia="맑은 고딕" w:hint="eastAsia"/>
            <w:lang w:eastAsia="ko-KR"/>
          </w:rPr>
          <w:t xml:space="preserve"> </w:t>
        </w:r>
        <w:r w:rsidRPr="00B26613">
          <w:rPr>
            <w:rFonts w:eastAsia="맑은 고딕" w:hint="eastAsia"/>
            <w:lang w:eastAsia="ko-KR"/>
          </w:rPr>
          <w:t>motion vector prediction</w:t>
        </w:r>
      </w:ins>
    </w:p>
    <w:p w:rsidR="007B36C0" w:rsidRPr="00B26613" w:rsidRDefault="007B36C0" w:rsidP="007B36C0">
      <w:pPr>
        <w:pStyle w:val="Note2"/>
        <w:widowControl w:val="0"/>
        <w:spacing w:before="136" w:line="240" w:lineRule="auto"/>
        <w:ind w:left="0"/>
        <w:rPr>
          <w:ins w:id="17" w:author="Samsung" w:date="2012-09-26T13:55:00Z"/>
          <w:rFonts w:eastAsia="맑은 고딕"/>
          <w:sz w:val="20"/>
          <w:szCs w:val="20"/>
          <w:lang w:eastAsia="ko-KR"/>
        </w:rPr>
      </w:pPr>
      <w:ins w:id="18" w:author="Samsung" w:date="2012-09-26T13:55:00Z">
        <w:r w:rsidRPr="00B26613">
          <w:rPr>
            <w:sz w:val="20"/>
            <w:szCs w:val="20"/>
          </w:rPr>
          <w:t>Inputs to this process are</w:t>
        </w:r>
        <w:r w:rsidRPr="00B26613">
          <w:rPr>
            <w:rFonts w:eastAsia="맑은 고딕" w:hint="eastAsia"/>
            <w:sz w:val="20"/>
            <w:szCs w:val="20"/>
            <w:lang w:eastAsia="ko-KR"/>
          </w:rPr>
          <w:t>:</w:t>
        </w:r>
      </w:ins>
    </w:p>
    <w:p w:rsidR="007B36C0" w:rsidRPr="00B26613" w:rsidRDefault="007B36C0" w:rsidP="007B36C0">
      <w:pPr>
        <w:tabs>
          <w:tab w:val="left" w:pos="400"/>
          <w:tab w:val="left" w:pos="1191"/>
          <w:tab w:val="left" w:pos="1588"/>
          <w:tab w:val="left" w:pos="1985"/>
        </w:tabs>
        <w:spacing w:before="136"/>
        <w:jc w:val="both"/>
        <w:rPr>
          <w:ins w:id="19" w:author="Samsung" w:date="2012-09-26T13:55:00Z"/>
          <w:rFonts w:eastAsia="Times New Roman"/>
          <w:lang w:val="en-GB"/>
        </w:rPr>
      </w:pPr>
      <w:ins w:id="20" w:author="Samsung" w:date="2012-09-26T13:55:00Z">
        <w:r w:rsidRPr="00B26613">
          <w:rPr>
            <w:rFonts w:eastAsia="Times New Roman"/>
            <w:lang w:val="en-GB"/>
          </w:rPr>
          <w:t>–</w:t>
        </w:r>
        <w:r w:rsidRPr="00B26613">
          <w:rPr>
            <w:rFonts w:eastAsia="Times New Roman"/>
            <w:lang w:val="en-GB"/>
          </w:rPr>
          <w:tab/>
        </w:r>
        <w:proofErr w:type="gramStart"/>
        <w:r w:rsidRPr="00B26613">
          <w:rPr>
            <w:rFonts w:ascii="TimesNewRoman" w:hAnsi="TimesNewRoman" w:cs="TimesNewRoman"/>
            <w:lang w:eastAsia="ko-KR"/>
          </w:rPr>
          <w:t>the</w:t>
        </w:r>
        <w:proofErr w:type="gramEnd"/>
        <w:r w:rsidRPr="00B26613">
          <w:rPr>
            <w:rFonts w:ascii="TimesNewRoman" w:hAnsi="TimesNewRoman" w:cs="TimesNewRoman"/>
            <w:lang w:eastAsia="ko-KR"/>
          </w:rPr>
          <w:t xml:space="preserve"> neighbouring partitions mbAddrN\mbPartIdxN\subMbPartIdxN (with N being replaced by A, B, or C),</w:t>
        </w:r>
      </w:ins>
    </w:p>
    <w:p w:rsidR="007B36C0" w:rsidRPr="00B26613" w:rsidRDefault="007B36C0" w:rsidP="007B36C0">
      <w:pPr>
        <w:tabs>
          <w:tab w:val="left" w:pos="400"/>
          <w:tab w:val="left" w:pos="1191"/>
          <w:tab w:val="left" w:pos="1588"/>
          <w:tab w:val="left" w:pos="1985"/>
        </w:tabs>
        <w:spacing w:before="136"/>
        <w:jc w:val="both"/>
        <w:rPr>
          <w:ins w:id="21" w:author="Samsung" w:date="2012-09-26T13:55:00Z"/>
          <w:rFonts w:eastAsia="Times New Roman"/>
          <w:lang w:val="en-GB"/>
        </w:rPr>
      </w:pPr>
      <w:ins w:id="22" w:author="Samsung" w:date="2012-09-26T13:55:00Z">
        <w:r w:rsidRPr="00B26613">
          <w:rPr>
            <w:rFonts w:eastAsia="Times New Roman"/>
            <w:lang w:val="en-GB"/>
          </w:rPr>
          <w:t>–</w:t>
        </w:r>
        <w:r w:rsidRPr="00B26613">
          <w:rPr>
            <w:rFonts w:eastAsia="Times New Roman"/>
            <w:lang w:val="en-GB"/>
          </w:rPr>
          <w:tab/>
        </w:r>
        <w:proofErr w:type="gramStart"/>
        <w:r w:rsidRPr="00B26613">
          <w:rPr>
            <w:rFonts w:ascii="TimesNewRoman" w:hAnsi="TimesNewRoman" w:cs="TimesNewRoman"/>
            <w:lang w:eastAsia="ko-KR"/>
          </w:rPr>
          <w:t>the</w:t>
        </w:r>
        <w:proofErr w:type="gramEnd"/>
        <w:r w:rsidRPr="00B26613">
          <w:rPr>
            <w:rFonts w:ascii="TimesNewRoman" w:hAnsi="TimesNewRoman" w:cs="TimesNewRoman"/>
            <w:lang w:eastAsia="ko-KR"/>
          </w:rPr>
          <w:t xml:space="preserve"> motion vectors mvLXN (with N being replaced by A, B, or C) of the neighbouring partitions,</w:t>
        </w:r>
      </w:ins>
    </w:p>
    <w:p w:rsidR="007B36C0" w:rsidRPr="00B26613" w:rsidRDefault="007B36C0" w:rsidP="007B36C0">
      <w:pPr>
        <w:spacing w:before="136"/>
        <w:rPr>
          <w:ins w:id="23" w:author="Samsung" w:date="2012-09-26T13:55:00Z"/>
          <w:lang w:val="en-GB"/>
        </w:rPr>
      </w:pPr>
      <w:ins w:id="24" w:author="Samsung" w:date="2012-09-26T13:55:00Z">
        <w:r w:rsidRPr="00B26613">
          <w:rPr>
            <w:rFonts w:eastAsia="Times New Roman"/>
            <w:lang w:val="en-GB"/>
          </w:rPr>
          <w:t>–</w:t>
        </w:r>
        <w:r w:rsidRPr="00B26613">
          <w:rPr>
            <w:rFonts w:eastAsia="Times New Roman"/>
            <w:lang w:val="en-GB"/>
          </w:rPr>
          <w:tab/>
        </w:r>
        <w:proofErr w:type="gramStart"/>
        <w:r w:rsidRPr="00B26613">
          <w:rPr>
            <w:rFonts w:ascii="TimesNewRoman" w:hAnsi="TimesNewRoman" w:cs="TimesNewRoman"/>
            <w:lang w:eastAsia="ko-KR"/>
          </w:rPr>
          <w:t>the</w:t>
        </w:r>
        <w:proofErr w:type="gramEnd"/>
        <w:r w:rsidRPr="00B26613">
          <w:rPr>
            <w:rFonts w:ascii="TimesNewRoman" w:hAnsi="TimesNewRoman" w:cs="TimesNewRoman"/>
            <w:lang w:eastAsia="ko-KR"/>
          </w:rPr>
          <w:t xml:space="preserve"> reference indices refIdxLXN (with N being replaced by A, B, or C) of the neighbouring partitions,</w:t>
        </w:r>
        <w:r w:rsidRPr="00B26613">
          <w:rPr>
            <w:rFonts w:eastAsia="Times New Roman"/>
            <w:lang w:val="en-GB"/>
          </w:rPr>
          <w:t>,</w:t>
        </w:r>
      </w:ins>
    </w:p>
    <w:p w:rsidR="007B36C0" w:rsidRPr="00B26613" w:rsidRDefault="007B36C0" w:rsidP="007B36C0">
      <w:pPr>
        <w:spacing w:before="136"/>
        <w:rPr>
          <w:ins w:id="25" w:author="Samsung" w:date="2012-09-26T13:55:00Z"/>
          <w:lang w:val="en-GB"/>
        </w:rPr>
      </w:pPr>
      <w:ins w:id="26" w:author="Samsung" w:date="2012-09-26T13:55:00Z">
        <w:r w:rsidRPr="00B26613">
          <w:rPr>
            <w:rFonts w:eastAsia="Times New Roman"/>
            <w:lang w:val="en-GB"/>
          </w:rPr>
          <w:t>–</w:t>
        </w:r>
        <w:r w:rsidRPr="00B26613">
          <w:rPr>
            <w:rFonts w:eastAsia="Times New Roman"/>
            <w:lang w:val="en-GB"/>
          </w:rPr>
          <w:tab/>
        </w:r>
        <w:proofErr w:type="gramStart"/>
        <w:r w:rsidRPr="00B26613">
          <w:rPr>
            <w:rFonts w:ascii="TimesNewRoman" w:hAnsi="TimesNewRoman" w:cs="TimesNewRoman"/>
            <w:lang w:eastAsia="ko-KR"/>
          </w:rPr>
          <w:t>the</w:t>
        </w:r>
        <w:proofErr w:type="gramEnd"/>
        <w:r w:rsidRPr="00B26613">
          <w:rPr>
            <w:rFonts w:ascii="TimesNewRoman" w:hAnsi="TimesNewRoman" w:cs="TimesNewRoman"/>
            <w:lang w:eastAsia="ko-KR"/>
          </w:rPr>
          <w:t xml:space="preserve"> reference index refIdxLX of the current partition.</w:t>
        </w:r>
      </w:ins>
    </w:p>
    <w:p w:rsidR="007B36C0" w:rsidRPr="00B26613" w:rsidRDefault="007B36C0" w:rsidP="007B36C0">
      <w:pPr>
        <w:spacing w:before="136"/>
        <w:rPr>
          <w:ins w:id="27" w:author="Samsung" w:date="2012-09-26T13:55:00Z"/>
          <w:rFonts w:ascii="TimesNewRoman" w:eastAsia="맑은 고딕" w:hAnsi="TimesNewRoman" w:cs="TimesNewRoman"/>
          <w:lang w:eastAsia="ko-KR"/>
        </w:rPr>
      </w:pPr>
      <w:ins w:id="28" w:author="Samsung" w:date="2012-09-26T13:55:00Z">
        <w:r w:rsidRPr="00B26613">
          <w:rPr>
            <w:lang w:val="en-GB"/>
          </w:rPr>
          <w:t xml:space="preserve">Output of this process </w:t>
        </w:r>
        <w:r w:rsidRPr="00B26613">
          <w:rPr>
            <w:rFonts w:ascii="TimesNewRoman" w:hAnsi="TimesNewRoman" w:cs="TimesNewRoman"/>
            <w:lang w:eastAsia="ko-KR"/>
          </w:rPr>
          <w:t>is the motion vector prediction mvpLX</w:t>
        </w:r>
        <w:r w:rsidRPr="00B26613">
          <w:rPr>
            <w:rFonts w:ascii="TimesNewRoman" w:eastAsia="맑은 고딕" w:hAnsi="TimesNewRoman" w:cs="TimesNewRoman" w:hint="eastAsia"/>
            <w:lang w:eastAsia="ko-KR"/>
          </w:rPr>
          <w:t>.</w:t>
        </w:r>
      </w:ins>
    </w:p>
    <w:p w:rsidR="007B36C0" w:rsidRPr="00B26613" w:rsidRDefault="007B36C0" w:rsidP="007B36C0">
      <w:pPr>
        <w:spacing w:before="136"/>
        <w:rPr>
          <w:ins w:id="29" w:author="Samsung" w:date="2012-09-26T13:55:00Z"/>
          <w:lang w:val="en-GB"/>
        </w:rPr>
      </w:pPr>
      <w:ins w:id="30" w:author="Samsung" w:date="2012-09-26T13:55:00Z">
        <w:r w:rsidRPr="00B26613">
          <w:rPr>
            <w:rFonts w:ascii="TimesNewRoman" w:eastAsia="맑은 고딕" w:hAnsi="TimesNewRoman" w:cs="TimesNewRoman"/>
            <w:lang w:eastAsia="ko-KR"/>
          </w:rPr>
          <w:t xml:space="preserve">When </w:t>
        </w:r>
        <w:r w:rsidRPr="00B26613">
          <w:rPr>
            <w:rFonts w:ascii="TimesNewRoman" w:eastAsia="맑은 고딕" w:hAnsi="TimesNewRoman" w:cs="TimesNewRoman" w:hint="eastAsia"/>
            <w:lang w:eastAsia="ko-KR"/>
          </w:rPr>
          <w:t xml:space="preserve">either </w:t>
        </w:r>
        <w:r w:rsidRPr="00B26613">
          <w:rPr>
            <w:rFonts w:ascii="TimesNewRoman" w:eastAsia="맑은 고딕" w:hAnsi="TimesNewRoman" w:cs="TimesNewRoman"/>
            <w:lang w:eastAsia="ko-KR"/>
          </w:rPr>
          <w:t>partition mbAddr</w:t>
        </w:r>
        <w:r w:rsidRPr="00B26613">
          <w:rPr>
            <w:rFonts w:ascii="TimesNewRoman" w:eastAsia="맑은 고딕" w:hAnsi="TimesNewRoman" w:cs="TimesNewRoman" w:hint="eastAsia"/>
            <w:lang w:eastAsia="ko-KR"/>
          </w:rPr>
          <w:t>N</w:t>
        </w:r>
        <w:r w:rsidRPr="00B26613">
          <w:rPr>
            <w:rFonts w:ascii="TimesNewRoman" w:eastAsia="맑은 고딕" w:hAnsi="TimesNewRoman" w:cs="TimesNewRoman"/>
            <w:lang w:eastAsia="ko-KR"/>
          </w:rPr>
          <w:t>\mbPartIdx</w:t>
        </w:r>
        <w:r w:rsidRPr="00B26613">
          <w:rPr>
            <w:rFonts w:ascii="TimesNewRoman" w:eastAsia="맑은 고딕" w:hAnsi="TimesNewRoman" w:cs="TimesNewRoman" w:hint="eastAsia"/>
            <w:lang w:eastAsia="ko-KR"/>
          </w:rPr>
          <w:t>N</w:t>
        </w:r>
        <w:r w:rsidRPr="00B26613">
          <w:rPr>
            <w:rFonts w:ascii="TimesNewRoman" w:eastAsia="맑은 고딕" w:hAnsi="TimesNewRoman" w:cs="TimesNewRoman"/>
            <w:lang w:eastAsia="ko-KR"/>
          </w:rPr>
          <w:t>\subMbPartIdx</w:t>
        </w:r>
        <w:r w:rsidRPr="00B26613">
          <w:rPr>
            <w:rFonts w:ascii="TimesNewRoman" w:eastAsia="맑은 고딕" w:hAnsi="TimesNewRoman" w:cs="TimesNewRoman" w:hint="eastAsia"/>
            <w:lang w:eastAsia="ko-KR"/>
          </w:rPr>
          <w:t xml:space="preserve">N is not </w:t>
        </w:r>
        <w:r w:rsidRPr="00B26613">
          <w:rPr>
            <w:rFonts w:ascii="TimesNewRoman" w:eastAsia="맑은 고딕" w:hAnsi="TimesNewRoman" w:cs="TimesNewRoman"/>
            <w:lang w:eastAsia="ko-KR"/>
          </w:rPr>
          <w:t>available</w:t>
        </w:r>
        <w:r w:rsidRPr="00B26613">
          <w:rPr>
            <w:rFonts w:ascii="TimesNewRoman" w:eastAsia="맑은 고딕" w:hAnsi="TimesNewRoman" w:cs="TimesNewRoman" w:hint="eastAsia"/>
            <w:lang w:eastAsia="ko-KR"/>
          </w:rPr>
          <w:t xml:space="preserve"> or </w:t>
        </w:r>
        <w:r w:rsidRPr="00B26613">
          <w:rPr>
            <w:rFonts w:ascii="TimesNewRoman" w:hAnsi="TimesNewRoman" w:cs="TimesNewRoman"/>
            <w:lang w:eastAsia="ko-KR"/>
          </w:rPr>
          <w:t>refIdxLX</w:t>
        </w:r>
        <w:r w:rsidRPr="00B26613">
          <w:rPr>
            <w:rFonts w:ascii="TimesNewRoman" w:eastAsia="맑은 고딕" w:hAnsi="TimesNewRoman" w:cs="TimesNewRoman" w:hint="eastAsia"/>
            <w:lang w:eastAsia="ko-KR"/>
          </w:rPr>
          <w:t>N</w:t>
        </w:r>
        <w:r w:rsidRPr="00B26613">
          <w:rPr>
            <w:rFonts w:ascii="TimesNewRoman" w:hAnsi="TimesNewRoman" w:cs="TimesNewRoman"/>
            <w:lang w:eastAsia="ko-KR"/>
          </w:rPr>
          <w:t xml:space="preserve"> is</w:t>
        </w:r>
        <w:r w:rsidRPr="00B26613">
          <w:rPr>
            <w:rFonts w:ascii="TimesNewRoman" w:eastAsia="맑은 고딕" w:hAnsi="TimesNewRoman" w:cs="TimesNewRoman" w:hint="eastAsia"/>
            <w:lang w:eastAsia="ko-KR"/>
          </w:rPr>
          <w:t xml:space="preserve"> not</w:t>
        </w:r>
        <w:r w:rsidRPr="00B26613">
          <w:rPr>
            <w:rFonts w:ascii="TimesNewRoman" w:hAnsi="TimesNewRoman" w:cs="TimesNewRoman"/>
            <w:lang w:eastAsia="ko-KR"/>
          </w:rPr>
          <w:t xml:space="preserve"> equal to refIdxLX</w:t>
        </w:r>
        <w:r w:rsidRPr="00B26613">
          <w:rPr>
            <w:rFonts w:ascii="TimesNewRoman" w:eastAsia="맑은 고딕" w:hAnsi="TimesNewRoman" w:cs="TimesNewRoman"/>
            <w:lang w:eastAsia="ko-KR"/>
          </w:rPr>
          <w:t>,</w:t>
        </w:r>
        <w:r w:rsidRPr="00B26613">
          <w:rPr>
            <w:lang w:val="en-GB"/>
          </w:rPr>
          <w:t xml:space="preserve"> </w:t>
        </w:r>
        <w:r w:rsidRPr="00B26613">
          <w:rPr>
            <w:rFonts w:ascii="TimesNewRoman" w:eastAsia="맑은 고딕" w:hAnsi="TimesNewRoman" w:cs="TimesNewRoman" w:hint="eastAsia"/>
            <w:lang w:eastAsia="ko-KR"/>
          </w:rPr>
          <w:t xml:space="preserve">mvLXN is derived as specified by </w:t>
        </w:r>
        <w:r w:rsidRPr="00B26613">
          <w:rPr>
            <w:lang w:val="en-GB"/>
          </w:rPr>
          <w:t>the following ordered steps</w:t>
        </w:r>
        <w:r w:rsidRPr="00B26613">
          <w:rPr>
            <w:rFonts w:eastAsia="맑은 고딕" w:hint="eastAsia"/>
            <w:lang w:val="en-GB" w:eastAsia="ko-KR"/>
          </w:rPr>
          <w:t>:</w:t>
        </w:r>
      </w:ins>
    </w:p>
    <w:p w:rsidR="007B36C0" w:rsidRPr="00B26613" w:rsidRDefault="007B36C0" w:rsidP="007B36C0">
      <w:pPr>
        <w:tabs>
          <w:tab w:val="left" w:pos="1191"/>
          <w:tab w:val="left" w:pos="1985"/>
        </w:tabs>
        <w:spacing w:before="136"/>
        <w:ind w:left="704" w:hanging="403"/>
        <w:jc w:val="both"/>
        <w:rPr>
          <w:ins w:id="31" w:author="Samsung" w:date="2012-09-26T13:55:00Z"/>
          <w:rFonts w:eastAsia="Times New Roman"/>
          <w:lang w:val="en-GB"/>
        </w:rPr>
      </w:pPr>
      <w:ins w:id="32" w:author="Samsung" w:date="2012-09-26T13:55:00Z">
        <w:r w:rsidRPr="00B26613">
          <w:rPr>
            <w:rFonts w:eastAsia="Times New Roman"/>
            <w:lang w:val="en-GB"/>
          </w:rPr>
          <w:t>1.</w:t>
        </w:r>
        <w:r w:rsidRPr="00B26613">
          <w:rPr>
            <w:rFonts w:eastAsia="Times New Roman"/>
            <w:lang w:val="en-GB"/>
          </w:rPr>
          <w:tab/>
          <w:t xml:space="preserve">The inverse macroblock scanning process as specified in subclause 6.4.1is invoked with CurrMbAddr as the input and the output is assigned to </w:t>
        </w:r>
        <w:proofErr w:type="gramStart"/>
        <w:r w:rsidRPr="00B26613">
          <w:rPr>
            <w:rFonts w:eastAsia="Times New Roman"/>
            <w:lang w:val="en-GB"/>
          </w:rPr>
          <w:t>( x1</w:t>
        </w:r>
        <w:proofErr w:type="gramEnd"/>
        <w:r w:rsidRPr="00B26613">
          <w:rPr>
            <w:rFonts w:eastAsia="Times New Roman"/>
            <w:lang w:val="en-GB"/>
          </w:rPr>
          <w:t xml:space="preserve">, y1 ). </w:t>
        </w:r>
      </w:ins>
    </w:p>
    <w:p w:rsidR="007B36C0" w:rsidRPr="00B26613" w:rsidRDefault="007B36C0" w:rsidP="007B36C0">
      <w:pPr>
        <w:tabs>
          <w:tab w:val="left" w:pos="1191"/>
          <w:tab w:val="left" w:pos="1985"/>
        </w:tabs>
        <w:spacing w:before="136"/>
        <w:ind w:left="704" w:hanging="403"/>
        <w:jc w:val="both"/>
        <w:rPr>
          <w:ins w:id="33" w:author="Samsung" w:date="2012-09-26T13:55:00Z"/>
          <w:rFonts w:eastAsia="Times New Roman"/>
          <w:lang w:val="en-GB"/>
        </w:rPr>
      </w:pPr>
      <w:ins w:id="34" w:author="Samsung" w:date="2012-09-26T13:55:00Z">
        <w:r w:rsidRPr="00B26613">
          <w:rPr>
            <w:rFonts w:eastAsia="Times New Roman"/>
            <w:lang w:val="en-GB"/>
          </w:rPr>
          <w:t>2.</w:t>
        </w:r>
        <w:r w:rsidRPr="00B26613">
          <w:rPr>
            <w:rFonts w:eastAsia="Times New Roman"/>
            <w:lang w:val="en-GB"/>
          </w:rPr>
          <w:tab/>
          <w:t xml:space="preserve">The inverse macroblock partition scanning process specified in subclause 6.4.2.1 is invoked with mbPartIdx as the input and the output assigned to </w:t>
        </w:r>
        <w:proofErr w:type="gramStart"/>
        <w:r w:rsidRPr="00B26613">
          <w:rPr>
            <w:rFonts w:eastAsia="Times New Roman"/>
            <w:lang w:val="en-GB"/>
          </w:rPr>
          <w:t>( dx1</w:t>
        </w:r>
        <w:proofErr w:type="gramEnd"/>
        <w:r w:rsidRPr="00B26613">
          <w:rPr>
            <w:rFonts w:eastAsia="Times New Roman"/>
            <w:lang w:val="en-GB"/>
          </w:rPr>
          <w:t>, dy1 ).</w:t>
        </w:r>
      </w:ins>
    </w:p>
    <w:p w:rsidR="007B36C0" w:rsidRPr="00B26613" w:rsidRDefault="007B36C0" w:rsidP="007B36C0">
      <w:pPr>
        <w:tabs>
          <w:tab w:val="left" w:pos="1191"/>
          <w:tab w:val="left" w:pos="1985"/>
        </w:tabs>
        <w:spacing w:before="136"/>
        <w:ind w:left="704" w:hanging="403"/>
        <w:jc w:val="both"/>
        <w:rPr>
          <w:ins w:id="35" w:author="Samsung" w:date="2012-09-26T13:55:00Z"/>
          <w:rFonts w:eastAsia="Times New Roman"/>
          <w:lang w:val="en-GB"/>
        </w:rPr>
      </w:pPr>
      <w:ins w:id="36" w:author="Samsung" w:date="2012-09-26T13:55:00Z">
        <w:r w:rsidRPr="00B26613">
          <w:rPr>
            <w:rFonts w:eastAsia="Times New Roman"/>
            <w:lang w:val="en-GB"/>
          </w:rPr>
          <w:t>3.</w:t>
        </w:r>
        <w:r w:rsidRPr="00B26613">
          <w:rPr>
            <w:rFonts w:eastAsia="Times New Roman"/>
            <w:lang w:val="en-GB"/>
          </w:rPr>
          <w:tab/>
          <w:t xml:space="preserve">The inverse sub-macroblock partition scanning process specified in subclause 6.4.2.2 is invoked with mbPartIdx and subMbPartIdx as the input and the output assigned to </w:t>
        </w:r>
        <w:proofErr w:type="gramStart"/>
        <w:r w:rsidRPr="00B26613">
          <w:rPr>
            <w:rFonts w:eastAsia="Times New Roman"/>
            <w:lang w:val="en-GB"/>
          </w:rPr>
          <w:t>( dx2</w:t>
        </w:r>
        <w:proofErr w:type="gramEnd"/>
        <w:r w:rsidRPr="00B26613">
          <w:rPr>
            <w:rFonts w:eastAsia="Times New Roman"/>
            <w:lang w:val="en-GB"/>
          </w:rPr>
          <w:t>, dy2 ).</w:t>
        </w:r>
      </w:ins>
    </w:p>
    <w:p w:rsidR="00086647" w:rsidRDefault="007B36C0" w:rsidP="00086647">
      <w:pPr>
        <w:tabs>
          <w:tab w:val="num" w:pos="709"/>
          <w:tab w:val="left" w:pos="1191"/>
          <w:tab w:val="left" w:pos="1588"/>
          <w:tab w:val="left" w:pos="1985"/>
        </w:tabs>
        <w:spacing w:before="136"/>
        <w:ind w:firstLineChars="142" w:firstLine="284"/>
        <w:jc w:val="both"/>
        <w:textAlignment w:val="auto"/>
        <w:rPr>
          <w:ins w:id="37" w:author="Samsung" w:date="2012-09-26T14:40:00Z"/>
          <w:rFonts w:eastAsiaTheme="minorEastAsia"/>
          <w:lang w:eastAsia="ko-KR"/>
        </w:rPr>
      </w:pPr>
      <w:ins w:id="38" w:author="Samsung" w:date="2012-09-26T13:55:00Z">
        <w:r w:rsidRPr="00B26613">
          <w:rPr>
            <w:rFonts w:eastAsia="Times New Roman"/>
            <w:lang w:val="en-GB"/>
          </w:rPr>
          <w:t>4.</w:t>
        </w:r>
        <w:r w:rsidRPr="00B26613">
          <w:rPr>
            <w:rFonts w:eastAsia="Times New Roman"/>
            <w:lang w:val="en-GB"/>
          </w:rPr>
          <w:tab/>
        </w:r>
      </w:ins>
      <w:bookmarkStart w:id="39" w:name="OLE_LINK556"/>
      <w:bookmarkStart w:id="40" w:name="OLE_LINK557"/>
      <w:bookmarkStart w:id="41" w:name="OLE_LINK599"/>
      <w:bookmarkStart w:id="42" w:name="OLE_LINK600"/>
      <w:ins w:id="43" w:author="Samsung" w:date="2012-09-26T14:17:00Z">
        <w:r w:rsidR="00086647">
          <w:rPr>
            <w:rFonts w:eastAsiaTheme="minorEastAsia" w:hint="eastAsia"/>
            <w:lang w:val="en-GB" w:eastAsia="ko-KR"/>
          </w:rPr>
          <w:t xml:space="preserve"> </w:t>
        </w:r>
      </w:ins>
      <w:bookmarkEnd w:id="39"/>
      <w:bookmarkEnd w:id="40"/>
      <w:ins w:id="44" w:author="Samsung" w:date="2012-09-26T14:40:00Z">
        <w:r w:rsidR="00C66E1F" w:rsidRPr="000758EA">
          <w:rPr>
            <w:rFonts w:eastAsia="Times New Roman"/>
          </w:rPr>
          <w:t>The process specified in subclause </w:t>
        </w:r>
        <w:r w:rsidR="00D95ABC">
          <w:rPr>
            <w:rFonts w:eastAsia="PMingLiU"/>
            <w:lang w:eastAsia="zh-TW"/>
          </w:rPr>
          <w:fldChar w:fldCharType="begin"/>
        </w:r>
        <w:r w:rsidR="00C66E1F">
          <w:rPr>
            <w:rFonts w:eastAsia="Times New Roman"/>
          </w:rPr>
          <w:instrText xml:space="preserve"> REF _Ref331081299 \r \h </w:instrText>
        </w:r>
      </w:ins>
      <w:r w:rsidR="00D95ABC">
        <w:rPr>
          <w:rFonts w:eastAsia="PMingLiU"/>
          <w:lang w:eastAsia="zh-TW"/>
        </w:rPr>
      </w:r>
      <w:ins w:id="45" w:author="Samsung" w:date="2012-09-26T14:40:00Z">
        <w:r w:rsidR="00D95ABC">
          <w:rPr>
            <w:rFonts w:eastAsia="PMingLiU"/>
            <w:lang w:eastAsia="zh-TW"/>
          </w:rPr>
          <w:fldChar w:fldCharType="separate"/>
        </w:r>
        <w:r w:rsidR="00C66E1F">
          <w:rPr>
            <w:rFonts w:eastAsia="Times New Roman"/>
          </w:rPr>
          <w:t>J.8.3.1.</w:t>
        </w:r>
        <w:r w:rsidR="00C66E1F">
          <w:rPr>
            <w:rFonts w:eastAsiaTheme="minorEastAsia" w:hint="eastAsia"/>
            <w:lang w:eastAsia="ko-KR"/>
          </w:rPr>
          <w:t>10</w:t>
        </w:r>
        <w:r w:rsidR="00D95ABC">
          <w:rPr>
            <w:rFonts w:eastAsia="PMingLiU"/>
            <w:lang w:eastAsia="zh-TW"/>
          </w:rPr>
          <w:fldChar w:fldCharType="end"/>
        </w:r>
        <w:r w:rsidR="00C66E1F">
          <w:rPr>
            <w:rFonts w:eastAsia="PMingLiU"/>
            <w:lang w:eastAsia="zh-TW"/>
          </w:rPr>
          <w:t xml:space="preserve"> </w:t>
        </w:r>
        <w:r w:rsidR="00C66E1F" w:rsidRPr="000758EA">
          <w:rPr>
            <w:rFonts w:eastAsia="Times New Roman"/>
          </w:rPr>
          <w:t>is invoked with</w:t>
        </w:r>
        <w:r w:rsidR="00C66E1F" w:rsidRPr="000758EA">
          <w:rPr>
            <w:rFonts w:eastAsia="Times New Roman"/>
            <w:lang w:val="en-GB"/>
          </w:rPr>
          <w:t xml:space="preserve"> depthPic </w:t>
        </w:r>
        <w:r w:rsidR="00C66E1F">
          <w:rPr>
            <w:rFonts w:eastAsia="Times New Roman"/>
            <w:lang w:val="en-GB"/>
          </w:rPr>
          <w:t xml:space="preserve">set </w:t>
        </w:r>
        <w:r w:rsidR="00C66E1F" w:rsidRPr="000758EA">
          <w:rPr>
            <w:rFonts w:eastAsia="Times New Roman"/>
            <w:lang w:val="en-GB"/>
          </w:rPr>
          <w:t xml:space="preserve">to </w:t>
        </w:r>
        <w:r w:rsidR="00C66E1F" w:rsidRPr="000758EA">
          <w:t>DepthCurrPic</w:t>
        </w:r>
        <w:r w:rsidR="00C66E1F" w:rsidRPr="000758EA">
          <w:rPr>
            <w:rFonts w:eastAsia="Times New Roman"/>
            <w:lang w:val="en-GB"/>
          </w:rPr>
          <w:t xml:space="preserve">, dbx1 </w:t>
        </w:r>
        <w:r w:rsidR="00C66E1F">
          <w:rPr>
            <w:rFonts w:eastAsia="Times New Roman"/>
            <w:lang w:val="en-GB"/>
          </w:rPr>
          <w:t xml:space="preserve">set </w:t>
        </w:r>
        <w:r w:rsidR="00C66E1F" w:rsidRPr="000758EA">
          <w:rPr>
            <w:rFonts w:eastAsia="Times New Roman"/>
            <w:lang w:val="en-GB"/>
          </w:rPr>
          <w:t xml:space="preserve">to x1 + dx1 + dx2, dby1 </w:t>
        </w:r>
        <w:r w:rsidR="00C66E1F">
          <w:rPr>
            <w:rFonts w:eastAsia="Times New Roman"/>
            <w:lang w:val="en-GB"/>
          </w:rPr>
          <w:t xml:space="preserve">set to </w:t>
        </w:r>
        <w:r w:rsidR="00C66E1F" w:rsidRPr="000758EA">
          <w:rPr>
            <w:rFonts w:eastAsia="Times New Roman"/>
            <w:lang w:val="en-GB"/>
          </w:rPr>
          <w:t>y1 + dy1 + dy2</w:t>
        </w:r>
        <w:r w:rsidR="00C66E1F" w:rsidRPr="000758EA">
          <w:rPr>
            <w:rFonts w:eastAsia="PMingLiU" w:hint="eastAsia"/>
            <w:lang w:val="en-GB" w:eastAsia="zh-TW"/>
          </w:rPr>
          <w:t xml:space="preserve"> </w:t>
        </w:r>
        <w:r w:rsidR="00C66E1F" w:rsidRPr="000758EA">
          <w:rPr>
            <w:rFonts w:eastAsia="Times New Roman"/>
            <w:lang w:val="en-GB"/>
          </w:rPr>
          <w:t>and listSuffixFlag</w:t>
        </w:r>
        <w:r w:rsidR="00C66E1F" w:rsidRPr="000758EA">
          <w:rPr>
            <w:rFonts w:eastAsia="PMingLiU" w:hint="eastAsia"/>
            <w:lang w:val="en-GB" w:eastAsia="zh-TW"/>
          </w:rPr>
          <w:t xml:space="preserve"> </w:t>
        </w:r>
        <w:r w:rsidR="00C66E1F" w:rsidRPr="000758EA">
          <w:rPr>
            <w:rFonts w:eastAsia="PMingLiU"/>
            <w:lang w:eastAsia="zh-TW"/>
          </w:rPr>
          <w:t>as input and InterViewPic</w:t>
        </w:r>
        <w:r w:rsidR="00C66E1F" w:rsidRPr="000758EA">
          <w:rPr>
            <w:rFonts w:eastAsia="PMingLiU" w:hint="eastAsia"/>
            <w:lang w:eastAsia="zh-TW"/>
          </w:rPr>
          <w:t xml:space="preserve">, </w:t>
        </w:r>
        <w:r w:rsidR="00C66E1F" w:rsidRPr="000758EA">
          <w:rPr>
            <w:rFonts w:eastAsia="PMingLiU"/>
            <w:lang w:eastAsia="zh-TW"/>
          </w:rPr>
          <w:t xml:space="preserve">an offset vector dv </w:t>
        </w:r>
        <w:r w:rsidR="00C66E1F" w:rsidRPr="000758EA">
          <w:rPr>
            <w:rFonts w:eastAsia="PMingLiU" w:hint="eastAsia"/>
            <w:lang w:eastAsia="zh-TW"/>
          </w:rPr>
          <w:t xml:space="preserve">and </w:t>
        </w:r>
        <w:proofErr w:type="gramStart"/>
        <w:r w:rsidR="00C66E1F" w:rsidRPr="000758EA">
          <w:rPr>
            <w:rFonts w:eastAsia="PMingLiU" w:hint="eastAsia"/>
            <w:lang w:eastAsia="zh-TW"/>
          </w:rPr>
          <w:t>an</w:t>
        </w:r>
        <w:proofErr w:type="gramEnd"/>
        <w:r w:rsidR="00C66E1F" w:rsidRPr="000758EA">
          <w:rPr>
            <w:rFonts w:eastAsia="PMingLiU" w:hint="eastAsia"/>
            <w:lang w:eastAsia="zh-TW"/>
          </w:rPr>
          <w:t xml:space="preserve"> variable </w:t>
        </w:r>
        <w:r w:rsidR="00C66E1F" w:rsidRPr="000758EA">
          <w:rPr>
            <w:rFonts w:eastAsia="PMingLiU"/>
            <w:lang w:eastAsia="zh-TW"/>
          </w:rPr>
          <w:t>InterViewAvailable as outputs.</w:t>
        </w:r>
      </w:ins>
    </w:p>
    <w:p w:rsidR="00C66E1F" w:rsidRDefault="00C66E1F" w:rsidP="00C66E1F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firstLineChars="150" w:firstLine="300"/>
        <w:jc w:val="both"/>
        <w:rPr>
          <w:ins w:id="46" w:author="Samsung" w:date="2012-09-26T14:40:00Z"/>
          <w:rFonts w:eastAsia="Times New Roman"/>
          <w:lang w:val="en-GB"/>
        </w:rPr>
      </w:pPr>
      <w:ins w:id="47" w:author="Samsung" w:date="2012-09-26T14:40:00Z">
        <w:r>
          <w:rPr>
            <w:rFonts w:eastAsiaTheme="minorEastAsia" w:hint="eastAsia"/>
            <w:lang w:eastAsia="ko-KR"/>
          </w:rPr>
          <w:t xml:space="preserve">5. </w:t>
        </w:r>
      </w:ins>
      <w:ins w:id="48" w:author="Samsung" w:date="2012-09-26T14:49:00Z">
        <w:r w:rsidR="00D33780">
          <w:rPr>
            <w:rFonts w:eastAsia="Times New Roman"/>
            <w:lang w:val="en-GB"/>
          </w:rPr>
          <w:t xml:space="preserve">The </w:t>
        </w:r>
        <w:r w:rsidR="00D33780" w:rsidRPr="000758EA">
          <w:rPr>
            <w:rFonts w:eastAsia="PMingLiU"/>
            <w:lang w:eastAsia="zh-TW"/>
          </w:rPr>
          <w:t>refIdxCorrespond</w:t>
        </w:r>
        <w:r w:rsidR="00D33780">
          <w:rPr>
            <w:rFonts w:eastAsia="PMingLiU" w:hint="eastAsia"/>
            <w:lang w:eastAsia="zh-TW"/>
          </w:rPr>
          <w:t xml:space="preserve"> </w:t>
        </w:r>
        <w:r w:rsidR="00D33780">
          <w:rPr>
            <w:rFonts w:eastAsia="PMingLiU"/>
            <w:lang w:eastAsia="zh-TW"/>
          </w:rPr>
          <w:t xml:space="preserve">and </w:t>
        </w:r>
        <w:r w:rsidR="00D33780" w:rsidRPr="000758EA">
          <w:rPr>
            <w:rFonts w:eastAsia="PMingLiU"/>
            <w:lang w:eastAsia="zh-TW"/>
          </w:rPr>
          <w:t>mvCorrespond</w:t>
        </w:r>
        <w:r w:rsidR="00D33780" w:rsidRPr="000758EA">
          <w:rPr>
            <w:rFonts w:eastAsia="PMingLiU" w:hint="eastAsia"/>
            <w:lang w:eastAsia="zh-TW"/>
          </w:rPr>
          <w:t xml:space="preserve"> </w:t>
        </w:r>
        <w:r w:rsidR="00D33780">
          <w:rPr>
            <w:rFonts w:eastAsia="PMingLiU"/>
            <w:lang w:eastAsia="zh-TW"/>
          </w:rPr>
          <w:t>are set as follows</w:t>
        </w:r>
      </w:ins>
      <w:ins w:id="49" w:author="Samsung" w:date="2012-09-26T14:40:00Z">
        <w:r>
          <w:rPr>
            <w:rFonts w:eastAsia="PMingLiU"/>
            <w:lang w:eastAsia="zh-TW"/>
          </w:rPr>
          <w:t>.</w:t>
        </w:r>
      </w:ins>
    </w:p>
    <w:p w:rsidR="00C66E1F" w:rsidRDefault="00C66E1F" w:rsidP="00C66E1F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firstLineChars="400" w:firstLine="800"/>
        <w:jc w:val="both"/>
        <w:rPr>
          <w:ins w:id="50" w:author="Samsung" w:date="2012-09-26T14:40:00Z"/>
          <w:rFonts w:eastAsia="PMingLiU"/>
          <w:lang w:eastAsia="zh-TW"/>
        </w:rPr>
      </w:pPr>
      <w:ins w:id="51" w:author="Samsung" w:date="2012-09-26T14:40:00Z">
        <w:r w:rsidRPr="0028130F">
          <w:rPr>
            <w:rFonts w:eastAsia="Times New Roman"/>
            <w:lang w:val="en-GB"/>
          </w:rPr>
          <w:t>–</w:t>
        </w:r>
        <w:r w:rsidRPr="0028130F">
          <w:rPr>
            <w:rFonts w:eastAsia="Times New Roman"/>
            <w:lang w:val="en-GB"/>
          </w:rPr>
          <w:tab/>
        </w:r>
        <w:r w:rsidRPr="000758EA">
          <w:rPr>
            <w:rFonts w:eastAsia="PMingLiU" w:hint="eastAsia"/>
            <w:lang w:val="en-GB" w:eastAsia="zh-TW"/>
          </w:rPr>
          <w:t xml:space="preserve">If </w:t>
        </w:r>
        <w:r w:rsidRPr="000758EA">
          <w:rPr>
            <w:rFonts w:eastAsia="PMingLiU"/>
            <w:lang w:eastAsia="zh-TW"/>
          </w:rPr>
          <w:t>InterViewAvailable</w:t>
        </w:r>
        <w:r w:rsidRPr="000758EA">
          <w:rPr>
            <w:rFonts w:eastAsia="PMingLiU" w:hint="eastAsia"/>
            <w:lang w:eastAsia="zh-TW"/>
          </w:rPr>
          <w:t xml:space="preserve"> is equal to 0</w:t>
        </w:r>
        <w:r>
          <w:rPr>
            <w:rFonts w:eastAsia="PMingLiU"/>
            <w:lang w:eastAsia="zh-TW"/>
          </w:rPr>
          <w:t xml:space="preserve">, refIdxCorrespond is set to -1, and </w:t>
        </w:r>
        <w:r w:rsidRPr="003A4DA7">
          <w:rPr>
            <w:rFonts w:eastAsia="PMingLiU"/>
            <w:lang w:eastAsia="zh-TW"/>
          </w:rPr>
          <w:t xml:space="preserve">mvCorrespond </w:t>
        </w:r>
        <w:proofErr w:type="gramStart"/>
        <w:r w:rsidRPr="003A4DA7">
          <w:rPr>
            <w:rFonts w:eastAsia="PMingLiU"/>
            <w:lang w:eastAsia="zh-TW"/>
          </w:rPr>
          <w:t>[ 0</w:t>
        </w:r>
        <w:proofErr w:type="gramEnd"/>
        <w:r w:rsidRPr="003A4DA7">
          <w:rPr>
            <w:rFonts w:eastAsia="PMingLiU"/>
            <w:lang w:eastAsia="zh-TW"/>
          </w:rPr>
          <w:t xml:space="preserve"> ] and mvCorrespond [ 1 ]</w:t>
        </w:r>
        <w:r>
          <w:rPr>
            <w:rFonts w:eastAsia="PMingLiU"/>
            <w:lang w:eastAsia="zh-TW"/>
          </w:rPr>
          <w:t xml:space="preserve"> are both set to </w:t>
        </w:r>
        <w:r w:rsidRPr="003A4DA7">
          <w:rPr>
            <w:rFonts w:eastAsia="PMingLiU"/>
            <w:lang w:eastAsia="zh-TW"/>
          </w:rPr>
          <w:t>0</w:t>
        </w:r>
        <w:r>
          <w:rPr>
            <w:rFonts w:eastAsia="PMingLiU"/>
            <w:lang w:eastAsia="zh-TW"/>
          </w:rPr>
          <w:t>.</w:t>
        </w:r>
      </w:ins>
    </w:p>
    <w:p w:rsidR="00C66E1F" w:rsidRDefault="00C66E1F" w:rsidP="00C66E1F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firstLineChars="300" w:firstLine="600"/>
        <w:jc w:val="both"/>
        <w:rPr>
          <w:ins w:id="52" w:author="Samsung" w:date="2012-09-26T14:40:00Z"/>
          <w:rFonts w:eastAsia="PMingLiU"/>
          <w:lang w:eastAsia="zh-TW"/>
        </w:rPr>
      </w:pPr>
      <w:ins w:id="53" w:author="Samsung" w:date="2012-09-26T14:40:00Z">
        <w:r w:rsidRPr="0028130F">
          <w:rPr>
            <w:rFonts w:eastAsia="Times New Roman"/>
            <w:lang w:val="en-GB"/>
          </w:rPr>
          <w:t>–</w:t>
        </w:r>
        <w:r w:rsidRPr="0028130F">
          <w:rPr>
            <w:rFonts w:eastAsia="Times New Roman"/>
            <w:lang w:val="en-GB"/>
          </w:rPr>
          <w:tab/>
        </w:r>
        <w:r w:rsidRPr="000758EA">
          <w:rPr>
            <w:rFonts w:eastAsia="PMingLiU" w:hint="eastAsia"/>
            <w:lang w:eastAsia="zh-TW"/>
          </w:rPr>
          <w:t xml:space="preserve">Otherwise, the following </w:t>
        </w:r>
        <w:r>
          <w:rPr>
            <w:rFonts w:eastAsia="PMingLiU"/>
            <w:lang w:eastAsia="zh-TW"/>
          </w:rPr>
          <w:t xml:space="preserve">step </w:t>
        </w:r>
        <w:r w:rsidRPr="000758EA">
          <w:rPr>
            <w:rFonts w:eastAsia="PMingLiU" w:hint="eastAsia"/>
            <w:lang w:eastAsia="zh-TW"/>
          </w:rPr>
          <w:t>applies</w:t>
        </w:r>
        <w:r>
          <w:rPr>
            <w:rFonts w:eastAsia="PMingLiU"/>
            <w:lang w:eastAsia="zh-TW"/>
          </w:rPr>
          <w:t xml:space="preserve"> in order.</w:t>
        </w:r>
      </w:ins>
    </w:p>
    <w:p w:rsidR="00C66E1F" w:rsidRDefault="00C66E1F" w:rsidP="00C66E1F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Chars="50" w:left="100" w:firstLineChars="450" w:firstLine="900"/>
        <w:jc w:val="both"/>
        <w:rPr>
          <w:ins w:id="54" w:author="Samsung" w:date="2012-09-26T14:40:00Z"/>
          <w:rFonts w:eastAsia="Times New Roman"/>
          <w:lang w:val="en-GB"/>
        </w:rPr>
      </w:pPr>
      <w:ins w:id="55" w:author="Samsung" w:date="2012-09-26T14:40:00Z">
        <w:r w:rsidRPr="0028130F">
          <w:rPr>
            <w:rFonts w:eastAsia="Times New Roman"/>
            <w:lang w:val="en-GB"/>
          </w:rPr>
          <w:t>–</w:t>
        </w:r>
        <w:r w:rsidRPr="0028130F">
          <w:rPr>
            <w:rFonts w:eastAsia="Times New Roman"/>
            <w:lang w:val="en-GB"/>
          </w:rPr>
          <w:tab/>
        </w:r>
        <w:r w:rsidRPr="000758EA">
          <w:rPr>
            <w:rFonts w:eastAsia="Times New Roman"/>
            <w:lang w:val="en-GB"/>
          </w:rPr>
          <w:t xml:space="preserve">The variable luma4x4BlkIdx is derived </w:t>
        </w:r>
        <w:proofErr w:type="gramStart"/>
        <w:r w:rsidRPr="000758EA">
          <w:rPr>
            <w:rFonts w:eastAsia="Times New Roman"/>
            <w:lang w:val="en-GB"/>
          </w:rPr>
          <w:t>as  (</w:t>
        </w:r>
        <w:proofErr w:type="gramEnd"/>
        <w:r w:rsidRPr="000758EA">
          <w:rPr>
            <w:rFonts w:eastAsia="Times New Roman"/>
            <w:lang w:val="en-GB"/>
          </w:rPr>
          <w:t>4 * mbPartIdx + subMbPartIdx).</w:t>
        </w:r>
      </w:ins>
    </w:p>
    <w:p w:rsidR="00C66E1F" w:rsidRDefault="00C66E1F" w:rsidP="00C66E1F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Chars="50" w:left="100" w:firstLineChars="450" w:firstLine="900"/>
        <w:jc w:val="both"/>
        <w:rPr>
          <w:ins w:id="56" w:author="Samsung" w:date="2012-09-26T14:40:00Z"/>
          <w:rFonts w:eastAsia="PMingLiU"/>
          <w:lang w:val="en-GB" w:eastAsia="zh-TW"/>
        </w:rPr>
      </w:pPr>
      <w:ins w:id="57" w:author="Samsung" w:date="2012-09-26T14:40:00Z">
        <w:r w:rsidRPr="0028130F">
          <w:rPr>
            <w:rFonts w:eastAsia="Times New Roman"/>
            <w:lang w:val="en-GB"/>
          </w:rPr>
          <w:lastRenderedPageBreak/>
          <w:t>–</w:t>
        </w:r>
        <w:r w:rsidRPr="0028130F">
          <w:rPr>
            <w:rFonts w:eastAsia="Times New Roman"/>
            <w:lang w:val="en-GB"/>
          </w:rPr>
          <w:tab/>
        </w:r>
        <w:r w:rsidRPr="000758EA">
          <w:rPr>
            <w:rFonts w:eastAsia="Times New Roman"/>
            <w:lang w:val="en-GB"/>
          </w:rPr>
          <w:t xml:space="preserve">The inverse 4x4 luma block scanning process as specified in subclause </w:t>
        </w:r>
        <w:r w:rsidR="00D95ABC" w:rsidRPr="000758EA">
          <w:rPr>
            <w:rFonts w:eastAsia="Times New Roman"/>
            <w:lang w:val="en-GB"/>
          </w:rPr>
          <w:fldChar w:fldCharType="begin" w:fldLock="1"/>
        </w:r>
        <w:r w:rsidRPr="000758EA">
          <w:rPr>
            <w:rFonts w:eastAsia="Times New Roman"/>
            <w:lang w:val="en-GB"/>
          </w:rPr>
          <w:instrText xml:space="preserve"> REF _Ref24282177 \r \h  \* MERGEFORMAT </w:instrText>
        </w:r>
      </w:ins>
      <w:r w:rsidR="00D95ABC" w:rsidRPr="000758EA">
        <w:rPr>
          <w:rFonts w:eastAsia="Times New Roman"/>
          <w:lang w:val="en-GB"/>
        </w:rPr>
      </w:r>
      <w:ins w:id="58" w:author="Samsung" w:date="2012-09-26T14:40:00Z">
        <w:r w:rsidR="00D95ABC" w:rsidRPr="000758EA">
          <w:rPr>
            <w:rFonts w:eastAsia="Times New Roman"/>
            <w:lang w:val="en-GB"/>
          </w:rPr>
          <w:fldChar w:fldCharType="separate"/>
        </w:r>
        <w:r w:rsidRPr="000758EA">
          <w:rPr>
            <w:rFonts w:eastAsia="Times New Roman"/>
            <w:lang w:val="en-GB"/>
          </w:rPr>
          <w:t>6.4.3</w:t>
        </w:r>
        <w:r w:rsidR="00D95ABC" w:rsidRPr="000758EA">
          <w:rPr>
            <w:rFonts w:eastAsia="Times New Roman"/>
            <w:lang w:val="en-GB"/>
          </w:rPr>
          <w:fldChar w:fldCharType="end"/>
        </w:r>
        <w:r w:rsidRPr="000758EA">
          <w:rPr>
            <w:rFonts w:eastAsia="Times New Roman"/>
            <w:lang w:val="en-GB"/>
          </w:rPr>
          <w:t xml:space="preserve"> is invoked with luma4x4BlkIdx as the input and ( x, y ) as the output.</w:t>
        </w:r>
        <w:r>
          <w:rPr>
            <w:rFonts w:eastAsia="Times New Roman"/>
            <w:lang w:val="en-GB"/>
          </w:rPr>
          <w:t xml:space="preserve"> In addition, </w:t>
        </w:r>
        <w:r w:rsidRPr="000758EA">
          <w:rPr>
            <w:rFonts w:eastAsia="Times New Roman"/>
            <w:lang w:val="en-GB"/>
          </w:rPr>
          <w:t>( xCorrespond, yCorrespond )</w:t>
        </w:r>
        <w:r w:rsidRPr="000758EA">
          <w:rPr>
            <w:rFonts w:eastAsia="PMingLiU" w:hint="eastAsia"/>
            <w:lang w:val="en-GB" w:eastAsia="zh-TW"/>
          </w:rPr>
          <w:t xml:space="preserve"> is set equal to </w:t>
        </w:r>
        <w:r w:rsidRPr="000758EA">
          <w:rPr>
            <w:rFonts w:eastAsia="Times New Roman"/>
            <w:lang w:val="en-GB"/>
          </w:rPr>
          <w:t>( x</w:t>
        </w:r>
        <w:r w:rsidRPr="000758EA">
          <w:rPr>
            <w:rFonts w:eastAsia="PMingLiU" w:hint="eastAsia"/>
            <w:lang w:val="en-GB" w:eastAsia="zh-TW"/>
          </w:rPr>
          <w:t xml:space="preserve"> + ( dv[ 0 ]&gt;&gt;4 )</w:t>
        </w:r>
        <w:r w:rsidRPr="000758EA">
          <w:rPr>
            <w:rFonts w:eastAsia="Times New Roman"/>
            <w:lang w:val="en-GB"/>
          </w:rPr>
          <w:t>, y </w:t>
        </w:r>
        <w:r w:rsidRPr="000758EA">
          <w:rPr>
            <w:rFonts w:eastAsia="PMingLiU" w:hint="eastAsia"/>
            <w:lang w:val="en-GB" w:eastAsia="zh-TW"/>
          </w:rPr>
          <w:t xml:space="preserve">+ ( dv [ 1 ]&gt;&gt;4 ) </w:t>
        </w:r>
        <w:r w:rsidRPr="000758EA">
          <w:rPr>
            <w:rFonts w:eastAsia="Times New Roman"/>
            <w:lang w:val="en-GB"/>
          </w:rPr>
          <w:t>)</w:t>
        </w:r>
        <w:r>
          <w:rPr>
            <w:rFonts w:eastAsia="Times New Roman"/>
            <w:lang w:val="en-GB"/>
          </w:rPr>
          <w:t xml:space="preserve"> and </w:t>
        </w:r>
        <w:r w:rsidRPr="000758EA">
          <w:rPr>
            <w:rFonts w:eastAsia="PMingLiU"/>
            <w:lang w:val="en-GB" w:eastAsia="zh-TW"/>
          </w:rPr>
          <w:t>m</w:t>
        </w:r>
        <w:r w:rsidRPr="000758EA">
          <w:rPr>
            <w:rFonts w:eastAsia="Times New Roman"/>
            <w:lang w:val="en-GB"/>
          </w:rPr>
          <w:t xml:space="preserve">bAddrCorrespond is set equal to </w:t>
        </w:r>
        <w:r w:rsidRPr="000758EA">
          <w:rPr>
            <w:rFonts w:eastAsia="PMingLiU"/>
            <w:lang w:val="en-GB" w:eastAsia="zh-TW"/>
          </w:rPr>
          <w:t>(</w:t>
        </w:r>
        <w:r w:rsidRPr="000758EA">
          <w:rPr>
            <w:rFonts w:eastAsia="Times New Roman"/>
            <w:lang w:val="en-GB"/>
          </w:rPr>
          <w:t xml:space="preserve"> </w:t>
        </w:r>
        <w:r w:rsidRPr="000758EA">
          <w:rPr>
            <w:rFonts w:eastAsia="PMingLiU"/>
            <w:lang w:val="en-GB" w:eastAsia="zh-TW"/>
          </w:rPr>
          <w:t xml:space="preserve">( </w:t>
        </w:r>
        <w:r w:rsidRPr="000758EA">
          <w:rPr>
            <w:rFonts w:eastAsia="Times New Roman"/>
            <w:lang w:val="en-GB"/>
          </w:rPr>
          <w:t>CurrMbAddr / PicWidthInMbs )</w:t>
        </w:r>
        <w:r w:rsidRPr="000758EA">
          <w:rPr>
            <w:rFonts w:eastAsia="PMingLiU"/>
            <w:lang w:val="en-GB" w:eastAsia="zh-TW"/>
          </w:rPr>
          <w:t xml:space="preserve"> </w:t>
        </w:r>
        <w:r w:rsidRPr="000758EA">
          <w:rPr>
            <w:rFonts w:eastAsia="Times New Roman"/>
            <w:lang w:val="en-GB"/>
          </w:rPr>
          <w:t xml:space="preserve">+ </w:t>
        </w:r>
        <w:r w:rsidRPr="000758EA">
          <w:rPr>
            <w:rFonts w:eastAsia="PMingLiU"/>
            <w:lang w:val="en-GB" w:eastAsia="zh-TW"/>
          </w:rPr>
          <w:t xml:space="preserve">( </w:t>
        </w:r>
        <w:r w:rsidRPr="000758EA">
          <w:rPr>
            <w:rFonts w:eastAsia="Times New Roman"/>
            <w:lang w:val="en-GB"/>
          </w:rPr>
          <w:t>dv[</w:t>
        </w:r>
        <w:r w:rsidRPr="000758EA">
          <w:rPr>
            <w:rFonts w:eastAsia="PMingLiU"/>
            <w:lang w:val="en-GB" w:eastAsia="zh-TW"/>
          </w:rPr>
          <w:t>1</w:t>
        </w:r>
        <w:r w:rsidRPr="000758EA">
          <w:rPr>
            <w:rFonts w:eastAsia="Times New Roman"/>
            <w:lang w:val="en-GB"/>
          </w:rPr>
          <w:t>]</w:t>
        </w:r>
        <w:r w:rsidRPr="000758EA">
          <w:rPr>
            <w:rFonts w:eastAsia="PMingLiU"/>
            <w:lang w:val="en-GB" w:eastAsia="zh-TW"/>
          </w:rPr>
          <w:t xml:space="preserve"> &gt;&gt;</w:t>
        </w:r>
        <w:r w:rsidRPr="000758EA">
          <w:rPr>
            <w:rFonts w:eastAsia="PMingLiU" w:hint="eastAsia"/>
            <w:lang w:val="en-GB" w:eastAsia="zh-TW"/>
          </w:rPr>
          <w:t>6</w:t>
        </w:r>
        <w:r w:rsidRPr="000758EA">
          <w:rPr>
            <w:rFonts w:eastAsia="PMingLiU"/>
            <w:lang w:val="en-GB" w:eastAsia="zh-TW"/>
          </w:rPr>
          <w:t xml:space="preserve"> ) ) </w:t>
        </w:r>
        <w:r w:rsidRPr="000758EA">
          <w:rPr>
            <w:rFonts w:eastAsia="Times New Roman"/>
            <w:lang w:val="en-GB"/>
          </w:rPr>
          <w:t>* PicWidthInMbs</w:t>
        </w:r>
        <w:r w:rsidRPr="000758EA">
          <w:rPr>
            <w:rFonts w:eastAsia="PMingLiU"/>
            <w:lang w:val="en-GB" w:eastAsia="zh-TW"/>
          </w:rPr>
          <w:t xml:space="preserve"> + </w:t>
        </w:r>
        <w:r w:rsidRPr="000758EA">
          <w:rPr>
            <w:rFonts w:eastAsia="Times New Roman"/>
            <w:lang w:val="en-GB"/>
          </w:rPr>
          <w:t>(</w:t>
        </w:r>
        <w:r w:rsidRPr="000758EA">
          <w:rPr>
            <w:rFonts w:eastAsia="PMingLiU"/>
            <w:lang w:val="en-GB" w:eastAsia="zh-TW"/>
          </w:rPr>
          <w:t xml:space="preserve"> </w:t>
        </w:r>
        <w:r w:rsidRPr="000758EA">
          <w:rPr>
            <w:rFonts w:eastAsia="Times New Roman"/>
            <w:lang w:val="en-GB"/>
          </w:rPr>
          <w:t xml:space="preserve">CurrMbAddr </w:t>
        </w:r>
        <w:r w:rsidRPr="000758EA">
          <w:rPr>
            <w:rFonts w:eastAsia="PMingLiU"/>
            <w:lang w:val="en-GB" w:eastAsia="zh-TW"/>
          </w:rPr>
          <w:t>%</w:t>
        </w:r>
        <w:r w:rsidRPr="000758EA">
          <w:rPr>
            <w:rFonts w:eastAsia="Times New Roman"/>
            <w:lang w:val="en-GB"/>
          </w:rPr>
          <w:t xml:space="preserve"> PicWidthInMbs )</w:t>
        </w:r>
        <w:r w:rsidRPr="000758EA">
          <w:rPr>
            <w:rFonts w:eastAsia="PMingLiU"/>
            <w:lang w:val="en-GB" w:eastAsia="zh-TW"/>
          </w:rPr>
          <w:t xml:space="preserve"> </w:t>
        </w:r>
        <w:r w:rsidRPr="000758EA">
          <w:rPr>
            <w:rFonts w:eastAsia="Times New Roman"/>
            <w:lang w:val="en-GB"/>
          </w:rPr>
          <w:t xml:space="preserve">+ </w:t>
        </w:r>
        <w:r w:rsidRPr="000758EA">
          <w:rPr>
            <w:rFonts w:eastAsia="PMingLiU"/>
            <w:lang w:val="en-GB" w:eastAsia="zh-TW"/>
          </w:rPr>
          <w:t xml:space="preserve">( </w:t>
        </w:r>
        <w:r w:rsidRPr="000758EA">
          <w:rPr>
            <w:rFonts w:eastAsia="Times New Roman"/>
            <w:lang w:val="en-GB"/>
          </w:rPr>
          <w:t>dv[0]</w:t>
        </w:r>
        <w:r w:rsidRPr="000758EA">
          <w:rPr>
            <w:rFonts w:eastAsia="PMingLiU"/>
            <w:lang w:val="en-GB" w:eastAsia="zh-TW"/>
          </w:rPr>
          <w:t xml:space="preserve"> &gt;&gt;</w:t>
        </w:r>
        <w:r w:rsidRPr="000758EA">
          <w:rPr>
            <w:rFonts w:eastAsia="PMingLiU" w:hint="eastAsia"/>
            <w:lang w:val="en-GB" w:eastAsia="zh-TW"/>
          </w:rPr>
          <w:t>6</w:t>
        </w:r>
        <w:r w:rsidRPr="000758EA">
          <w:rPr>
            <w:rFonts w:eastAsia="PMingLiU"/>
            <w:lang w:val="en-GB" w:eastAsia="zh-TW"/>
          </w:rPr>
          <w:t xml:space="preserve"> )</w:t>
        </w:r>
        <w:r>
          <w:rPr>
            <w:rFonts w:eastAsia="PMingLiU"/>
            <w:lang w:val="en-GB" w:eastAsia="zh-TW"/>
          </w:rPr>
          <w:t>.</w:t>
        </w:r>
      </w:ins>
    </w:p>
    <w:p w:rsidR="00C66E1F" w:rsidRDefault="00C66E1F" w:rsidP="00C66E1F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Chars="50" w:left="100" w:firstLineChars="450" w:firstLine="900"/>
        <w:jc w:val="both"/>
        <w:rPr>
          <w:ins w:id="59" w:author="Samsung" w:date="2012-09-26T14:40:00Z"/>
          <w:rFonts w:eastAsia="Times New Roman"/>
          <w:lang w:val="en-GB"/>
        </w:rPr>
      </w:pPr>
      <w:ins w:id="60" w:author="Samsung" w:date="2012-09-26T14:40:00Z">
        <w:r w:rsidRPr="0028130F">
          <w:rPr>
            <w:rFonts w:eastAsia="Times New Roman"/>
            <w:lang w:val="en-GB"/>
          </w:rPr>
          <w:t>–</w:t>
        </w:r>
        <w:r w:rsidRPr="0028130F">
          <w:rPr>
            <w:rFonts w:eastAsia="Times New Roman"/>
            <w:lang w:val="en-GB"/>
          </w:rPr>
          <w:tab/>
        </w:r>
        <w:r>
          <w:rPr>
            <w:rFonts w:eastAsia="Times New Roman"/>
            <w:lang w:val="en-GB"/>
          </w:rPr>
          <w:t xml:space="preserve">Set </w:t>
        </w:r>
        <w:r w:rsidRPr="000758EA">
          <w:rPr>
            <w:rFonts w:eastAsia="Times New Roman"/>
            <w:lang w:val="en-GB"/>
          </w:rPr>
          <w:t xml:space="preserve">mbTypeCorrespond </w:t>
        </w:r>
        <w:r>
          <w:rPr>
            <w:rFonts w:eastAsia="Times New Roman"/>
            <w:lang w:val="en-GB"/>
          </w:rPr>
          <w:t xml:space="preserve">to </w:t>
        </w:r>
        <w:r w:rsidRPr="000758EA">
          <w:rPr>
            <w:rFonts w:eastAsia="Times New Roman"/>
            <w:lang w:val="en-GB"/>
          </w:rPr>
          <w:t>the syntax element mb_type of the macroblock with address mbAddrCorrespond inside the picture</w:t>
        </w:r>
        <w:r w:rsidRPr="000758EA">
          <w:rPr>
            <w:rFonts w:eastAsia="PMingLiU" w:hint="eastAsia"/>
            <w:lang w:val="en-GB" w:eastAsia="zh-TW"/>
          </w:rPr>
          <w:t xml:space="preserve"> </w:t>
        </w:r>
        <w:r w:rsidRPr="000758EA">
          <w:rPr>
            <w:rFonts w:eastAsia="Times New Roman"/>
            <w:lang w:val="en-GB"/>
          </w:rPr>
          <w:t>InterViewPic</w:t>
        </w:r>
        <w:r>
          <w:rPr>
            <w:rFonts w:eastAsia="Times New Roman"/>
            <w:lang w:val="en-GB"/>
          </w:rPr>
          <w:t>. W</w:t>
        </w:r>
        <w:r w:rsidRPr="000758EA">
          <w:rPr>
            <w:rFonts w:eastAsia="Times New Roman"/>
            <w:lang w:val="en-GB"/>
          </w:rPr>
          <w:t xml:space="preserve">hen mbTypeCorrespond is equal to P_8x8, P_8x8ref0, or B_8x8, subMbTypeCorrespond </w:t>
        </w:r>
        <w:r>
          <w:rPr>
            <w:rFonts w:eastAsia="Times New Roman"/>
            <w:lang w:val="en-GB"/>
          </w:rPr>
          <w:t xml:space="preserve">is set to </w:t>
        </w:r>
        <w:r w:rsidRPr="000758EA">
          <w:rPr>
            <w:rFonts w:eastAsia="Times New Roman"/>
            <w:lang w:val="en-GB"/>
          </w:rPr>
          <w:t>be the syntax element sub_mb_type of the macroblock with address mbAddrCorrespond inside the picture InterViewPic.</w:t>
        </w:r>
      </w:ins>
    </w:p>
    <w:p w:rsidR="00C66E1F" w:rsidRDefault="00C66E1F" w:rsidP="00C66E1F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Chars="50" w:left="100" w:firstLineChars="450" w:firstLine="900"/>
        <w:jc w:val="both"/>
        <w:rPr>
          <w:ins w:id="61" w:author="Samsung" w:date="2012-09-26T14:40:00Z"/>
          <w:rFonts w:eastAsia="Times New Roman"/>
          <w:lang w:val="en-GB"/>
        </w:rPr>
      </w:pPr>
      <w:ins w:id="62" w:author="Samsung" w:date="2012-09-26T14:40:00Z">
        <w:r w:rsidRPr="0028130F">
          <w:rPr>
            <w:rFonts w:eastAsia="Times New Roman"/>
            <w:lang w:val="en-GB"/>
          </w:rPr>
          <w:t>–</w:t>
        </w:r>
        <w:r w:rsidRPr="0028130F">
          <w:rPr>
            <w:rFonts w:eastAsia="Times New Roman"/>
            <w:lang w:val="en-GB"/>
          </w:rPr>
          <w:tab/>
        </w:r>
        <w:r>
          <w:rPr>
            <w:rFonts w:eastAsia="Times New Roman"/>
            <w:lang w:val="en-GB"/>
          </w:rPr>
          <w:t xml:space="preserve">Set </w:t>
        </w:r>
        <w:r w:rsidRPr="000758EA">
          <w:rPr>
            <w:rFonts w:eastAsia="Times New Roman"/>
            <w:lang w:val="en-GB"/>
          </w:rPr>
          <w:t xml:space="preserve">mbPartIdxCorrespond </w:t>
        </w:r>
        <w:r>
          <w:rPr>
            <w:rFonts w:eastAsia="Times New Roman"/>
            <w:lang w:val="en-GB"/>
          </w:rPr>
          <w:t xml:space="preserve">to </w:t>
        </w:r>
        <w:r w:rsidRPr="000758EA">
          <w:rPr>
            <w:rFonts w:eastAsia="Times New Roman"/>
            <w:lang w:val="en-GB"/>
          </w:rPr>
          <w:t xml:space="preserve">the macroblock partition index of the corresponding partition and subMbPartIdxCorrespond </w:t>
        </w:r>
        <w:r>
          <w:rPr>
            <w:rFonts w:eastAsia="Times New Roman"/>
            <w:lang w:val="en-GB"/>
          </w:rPr>
          <w:t xml:space="preserve">to </w:t>
        </w:r>
        <w:r w:rsidRPr="000758EA">
          <w:rPr>
            <w:rFonts w:eastAsia="Times New Roman"/>
            <w:lang w:val="en-GB"/>
          </w:rPr>
          <w:t xml:space="preserve">the sub-macroblock partition index of the corresponding sub-macroblock partition. The derivation process for macroblock and sub-macroblock partition indices as specified in subclause </w:t>
        </w:r>
        <w:r w:rsidR="00D95ABC" w:rsidRPr="000758EA">
          <w:rPr>
            <w:rFonts w:eastAsia="Times New Roman"/>
            <w:lang w:val="en-GB"/>
          </w:rPr>
          <w:fldChar w:fldCharType="begin" w:fldLock="1"/>
        </w:r>
        <w:r w:rsidRPr="000758EA">
          <w:rPr>
            <w:rFonts w:eastAsia="Times New Roman"/>
            <w:lang w:val="en-GB"/>
          </w:rPr>
          <w:instrText xml:space="preserve"> REF _Ref195429922 \r \h  \* MERGEFORMAT </w:instrText>
        </w:r>
      </w:ins>
      <w:r w:rsidR="00D95ABC" w:rsidRPr="000758EA">
        <w:rPr>
          <w:rFonts w:eastAsia="Times New Roman"/>
          <w:lang w:val="en-GB"/>
        </w:rPr>
      </w:r>
      <w:ins w:id="63" w:author="Samsung" w:date="2012-09-26T14:40:00Z">
        <w:r w:rsidR="00D95ABC" w:rsidRPr="000758EA">
          <w:rPr>
            <w:rFonts w:eastAsia="Times New Roman"/>
            <w:lang w:val="en-GB"/>
          </w:rPr>
          <w:fldChar w:fldCharType="separate"/>
        </w:r>
        <w:r w:rsidRPr="000758EA">
          <w:rPr>
            <w:rFonts w:eastAsia="Times New Roman"/>
            <w:lang w:val="en-GB"/>
          </w:rPr>
          <w:t>6.4.12.4</w:t>
        </w:r>
        <w:r w:rsidR="00D95ABC" w:rsidRPr="000758EA">
          <w:rPr>
            <w:rFonts w:eastAsia="Times New Roman"/>
            <w:lang w:val="en-GB"/>
          </w:rPr>
          <w:fldChar w:fldCharType="end"/>
        </w:r>
        <w:r w:rsidRPr="000758EA">
          <w:rPr>
            <w:rFonts w:eastAsia="Times New Roman"/>
            <w:lang w:val="en-GB"/>
          </w:rPr>
          <w:t xml:space="preserve"> is invoked with the luma </w:t>
        </w:r>
        <w:r>
          <w:rPr>
            <w:rFonts w:eastAsia="Times New Roman"/>
            <w:lang w:val="en-GB"/>
          </w:rPr>
          <w:t xml:space="preserve">location equal to </w:t>
        </w:r>
        <w:r w:rsidRPr="000758EA">
          <w:rPr>
            <w:rFonts w:eastAsia="Times New Roman"/>
            <w:lang w:val="en-GB"/>
          </w:rPr>
          <w:t>( xCorrespond, yCorrespond ), the macroblock type</w:t>
        </w:r>
        <w:r w:rsidRPr="000758EA">
          <w:rPr>
            <w:rFonts w:eastAsia="PMingLiU" w:hint="eastAsia"/>
            <w:lang w:val="en-GB" w:eastAsia="zh-TW"/>
          </w:rPr>
          <w:t xml:space="preserve"> </w:t>
        </w:r>
        <w:r>
          <w:rPr>
            <w:rFonts w:eastAsia="PMingLiU"/>
            <w:lang w:val="en-GB" w:eastAsia="zh-TW"/>
          </w:rPr>
          <w:t xml:space="preserve">equal to </w:t>
        </w:r>
        <w:r w:rsidRPr="000758EA">
          <w:rPr>
            <w:rFonts w:eastAsia="Times New Roman"/>
            <w:lang w:val="en-GB"/>
          </w:rPr>
          <w:t>mbTypeCorrespond,</w:t>
        </w:r>
        <w:r>
          <w:rPr>
            <w:rFonts w:eastAsia="Times New Roman"/>
            <w:lang w:val="en-GB"/>
          </w:rPr>
          <w:t xml:space="preserve"> </w:t>
        </w:r>
        <w:r w:rsidRPr="000758EA">
          <w:rPr>
            <w:rFonts w:eastAsia="Times New Roman"/>
            <w:lang w:val="en-GB"/>
          </w:rPr>
          <w:t>and when mbTypeCorrespond is equal to P_8x8, P_8x8ref0, or B_8x8, the list of sub-</w:t>
        </w:r>
        <w:r>
          <w:rPr>
            <w:rFonts w:eastAsia="Times New Roman"/>
            <w:lang w:val="en-GB"/>
          </w:rPr>
          <w:t xml:space="preserve">macroblock types </w:t>
        </w:r>
        <w:r w:rsidRPr="000758EA">
          <w:rPr>
            <w:rFonts w:eastAsia="Times New Roman"/>
            <w:lang w:val="en-GB"/>
          </w:rPr>
          <w:t>subMbTypeCorrespond as the inputs and the outputs are the macroblock partition index mbPartIdxCorrespond and the sub-macroblock partition index subMbPartIdxCorrespond</w:t>
        </w:r>
        <w:r>
          <w:rPr>
            <w:rFonts w:eastAsia="Times New Roman"/>
            <w:lang w:val="en-GB"/>
          </w:rPr>
          <w:t xml:space="preserve">. </w:t>
        </w:r>
      </w:ins>
    </w:p>
    <w:p w:rsidR="00C66E1F" w:rsidRDefault="00C66E1F" w:rsidP="00C66E1F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Chars="50" w:left="100" w:firstLineChars="450" w:firstLine="900"/>
        <w:jc w:val="both"/>
        <w:rPr>
          <w:ins w:id="64" w:author="Samsung" w:date="2012-09-26T14:40:00Z"/>
          <w:rFonts w:eastAsia="Times New Roman"/>
          <w:lang w:val="en-GB"/>
        </w:rPr>
      </w:pPr>
      <w:ins w:id="65" w:author="Samsung" w:date="2012-09-26T14:40:00Z">
        <w:r w:rsidRPr="0028130F">
          <w:rPr>
            <w:rFonts w:eastAsia="Times New Roman"/>
            <w:lang w:val="en-GB"/>
          </w:rPr>
          <w:t>–</w:t>
        </w:r>
        <w:r w:rsidRPr="0028130F">
          <w:rPr>
            <w:rFonts w:eastAsia="Times New Roman"/>
            <w:lang w:val="en-GB"/>
          </w:rPr>
          <w:tab/>
        </w:r>
        <w:r w:rsidRPr="002C5FBB">
          <w:rPr>
            <w:rFonts w:eastAsia="Times New Roman"/>
            <w:lang w:val="en-GB"/>
          </w:rPr>
          <w:t>The motion vector mvCorrespond and the reference index refIdxCorrespond are derived as follows.</w:t>
        </w:r>
      </w:ins>
    </w:p>
    <w:p w:rsidR="00C66E1F" w:rsidRPr="00B95D11" w:rsidRDefault="00C66E1F" w:rsidP="00C66E1F">
      <w:pPr>
        <w:spacing w:before="136"/>
        <w:ind w:left="1200" w:firstLineChars="150" w:firstLine="300"/>
        <w:rPr>
          <w:ins w:id="66" w:author="Samsung" w:date="2012-09-26T14:40:00Z"/>
          <w:rFonts w:eastAsia="Times New Roman"/>
          <w:lang w:val="en-GB"/>
        </w:rPr>
      </w:pPr>
      <w:ins w:id="67" w:author="Samsung" w:date="2012-09-26T14:40:00Z">
        <w:r w:rsidRPr="00B95D11">
          <w:rPr>
            <w:rFonts w:eastAsia="Times New Roman"/>
            <w:lang w:val="en-GB"/>
          </w:rPr>
          <w:t>–</w:t>
        </w:r>
        <w:r w:rsidRPr="00B95D11">
          <w:rPr>
            <w:rFonts w:eastAsia="Times New Roman"/>
            <w:lang w:val="en-GB"/>
          </w:rPr>
          <w:tab/>
          <w:t xml:space="preserve">If the macroblock mbAddrCorrespond is coded in </w:t>
        </w:r>
        <w:r>
          <w:rPr>
            <w:rFonts w:eastAsia="Times New Roman"/>
            <w:lang w:val="en-GB"/>
          </w:rPr>
          <w:t>as</w:t>
        </w:r>
        <w:r w:rsidRPr="00B95D11">
          <w:rPr>
            <w:rFonts w:eastAsia="Times New Roman"/>
            <w:lang w:val="en-GB"/>
          </w:rPr>
          <w:t xml:space="preserve"> Intra prediction mode, both components of mvCorrespond are set equal to 0 and refIdxCorrespond is set equal to –1.</w:t>
        </w:r>
      </w:ins>
    </w:p>
    <w:p w:rsidR="00C66E1F" w:rsidRDefault="00C66E1F" w:rsidP="00C66E1F">
      <w:pPr>
        <w:spacing w:before="136"/>
        <w:ind w:left="1200" w:firstLineChars="150" w:firstLine="300"/>
        <w:rPr>
          <w:ins w:id="68" w:author="Samsung" w:date="2012-09-26T14:40:00Z"/>
          <w:rFonts w:eastAsia="Times New Roman"/>
          <w:lang w:val="en-GB"/>
        </w:rPr>
      </w:pPr>
      <w:ins w:id="69" w:author="Samsung" w:date="2012-09-26T14:40:00Z">
        <w:r w:rsidRPr="000758EA">
          <w:rPr>
            <w:rFonts w:eastAsia="Times New Roman"/>
            <w:lang w:val="en-GB"/>
          </w:rPr>
          <w:t>–</w:t>
        </w:r>
        <w:r w:rsidRPr="000758EA">
          <w:rPr>
            <w:rFonts w:eastAsia="Times New Roman"/>
            <w:lang w:val="en-GB"/>
          </w:rPr>
          <w:tab/>
          <w:t xml:space="preserve">Otherwise (the macroblock mbAddrCorrespond is not coded </w:t>
        </w:r>
        <w:r>
          <w:rPr>
            <w:rFonts w:eastAsia="Times New Roman"/>
            <w:lang w:val="en-GB"/>
          </w:rPr>
          <w:t xml:space="preserve">as </w:t>
        </w:r>
        <w:r w:rsidRPr="000758EA">
          <w:rPr>
            <w:rFonts w:eastAsia="Times New Roman"/>
            <w:lang w:val="en-GB"/>
          </w:rPr>
          <w:t xml:space="preserve">Intra </w:t>
        </w:r>
        <w:r>
          <w:rPr>
            <w:rFonts w:eastAsia="Times New Roman"/>
            <w:lang w:val="en-GB"/>
          </w:rPr>
          <w:t xml:space="preserve">prediction </w:t>
        </w:r>
        <w:r w:rsidRPr="000758EA">
          <w:rPr>
            <w:rFonts w:eastAsia="Times New Roman"/>
            <w:lang w:val="en-GB"/>
          </w:rPr>
          <w:t xml:space="preserve">mode), the prediction utilization flags predFlagLXCorrespond is set equal to </w:t>
        </w:r>
        <w:proofErr w:type="gramStart"/>
        <w:r w:rsidRPr="000758EA">
          <w:rPr>
            <w:rFonts w:eastAsia="Times New Roman"/>
            <w:lang w:val="en-GB"/>
          </w:rPr>
          <w:t>PredFlagLX[</w:t>
        </w:r>
        <w:proofErr w:type="gramEnd"/>
        <w:r w:rsidRPr="000758EA">
          <w:rPr>
            <w:rFonts w:eastAsia="Times New Roman"/>
            <w:lang w:val="en-GB"/>
          </w:rPr>
          <w:t xml:space="preserve"> mbPartIdxCorrespond ], the prediction utilization flag </w:t>
        </w:r>
        <w:r>
          <w:rPr>
            <w:rFonts w:eastAsia="Times New Roman"/>
            <w:lang w:val="en-GB"/>
          </w:rPr>
          <w:t xml:space="preserve">of </w:t>
        </w:r>
        <w:r w:rsidRPr="000758EA">
          <w:rPr>
            <w:rFonts w:eastAsia="Times New Roman"/>
            <w:lang w:val="en-GB"/>
          </w:rPr>
          <w:t xml:space="preserve">the macroblock partition mbAddrCorrespond\mbPartIdxCorrespond </w:t>
        </w:r>
        <w:r>
          <w:rPr>
            <w:rFonts w:eastAsia="Times New Roman"/>
            <w:lang w:val="en-GB"/>
          </w:rPr>
          <w:t xml:space="preserve">of </w:t>
        </w:r>
        <w:r w:rsidRPr="000758EA">
          <w:rPr>
            <w:rFonts w:eastAsia="Times New Roman"/>
            <w:lang w:val="en-GB"/>
          </w:rPr>
          <w:t>the picture InterViewPic</w:t>
        </w:r>
        <w:r>
          <w:rPr>
            <w:rFonts w:eastAsia="Times New Roman"/>
            <w:lang w:val="en-GB"/>
          </w:rPr>
          <w:t xml:space="preserve">. In addition, </w:t>
        </w:r>
        <w:r w:rsidRPr="000758EA">
          <w:rPr>
            <w:rFonts w:eastAsia="Times New Roman"/>
            <w:lang w:val="en-GB"/>
          </w:rPr>
          <w:t>the following applies.</w:t>
        </w:r>
      </w:ins>
    </w:p>
    <w:p w:rsidR="00C66E1F" w:rsidRDefault="00C66E1F" w:rsidP="00C66E1F">
      <w:pPr>
        <w:tabs>
          <w:tab w:val="num" w:pos="709"/>
          <w:tab w:val="left" w:pos="1191"/>
          <w:tab w:val="left" w:pos="1588"/>
          <w:tab w:val="left" w:pos="1985"/>
        </w:tabs>
        <w:spacing w:before="136"/>
        <w:ind w:firstLineChars="1292" w:firstLine="2584"/>
        <w:jc w:val="both"/>
        <w:textAlignment w:val="auto"/>
        <w:rPr>
          <w:ins w:id="70" w:author="Samsung" w:date="2012-09-26T14:41:00Z"/>
          <w:rFonts w:eastAsiaTheme="minorEastAsia"/>
          <w:lang w:val="en-GB" w:eastAsia="ko-KR"/>
        </w:rPr>
      </w:pPr>
      <w:ins w:id="71" w:author="Samsung" w:date="2012-09-26T14:40:00Z">
        <w:r w:rsidRPr="005539C1">
          <w:rPr>
            <w:rFonts w:eastAsia="Times New Roman"/>
            <w:lang w:val="en-GB"/>
          </w:rPr>
          <w:t>–</w:t>
        </w:r>
      </w:ins>
      <w:ins w:id="72" w:author="Samsung" w:date="2012-09-26T14:41:00Z">
        <w:r>
          <w:rPr>
            <w:rFonts w:eastAsiaTheme="minorEastAsia" w:hint="eastAsia"/>
            <w:lang w:val="en-GB" w:eastAsia="ko-KR"/>
          </w:rPr>
          <w:t xml:space="preserve">  </w:t>
        </w:r>
      </w:ins>
      <w:ins w:id="73" w:author="Samsung" w:date="2012-09-26T14:40:00Z">
        <w:r w:rsidRPr="00B95D11">
          <w:rPr>
            <w:rFonts w:eastAsia="Times New Roman"/>
            <w:lang w:val="en-GB"/>
          </w:rPr>
          <w:t>When predFlagLXC</w:t>
        </w:r>
        <w:r w:rsidRPr="00B95D11">
          <w:rPr>
            <w:rFonts w:eastAsia="Times New Roman" w:hint="eastAsia"/>
            <w:lang w:val="en-GB"/>
          </w:rPr>
          <w:t>orrespond</w:t>
        </w:r>
        <w:r w:rsidRPr="00B95D11">
          <w:rPr>
            <w:rFonts w:eastAsia="Times New Roman"/>
            <w:lang w:val="en-GB"/>
          </w:rPr>
          <w:t xml:space="preserve"> is equal to 1, the mvCorrespond and the reference index refIdxCorrespond</w:t>
        </w:r>
        <w:r w:rsidRPr="002B504D">
          <w:rPr>
            <w:rFonts w:eastAsia="Times New Roman"/>
            <w:lang w:val="en-GB"/>
          </w:rPr>
          <w:t xml:space="preserve"> are set equal to MvLX[ mbPartIdxCorrespond ][ subMbPartIdxCorrespond ] and RefIdxLX[ mbPartIdxCorrespond ], respectively, which are the motion vector mvLX and the reference index refIdxLX that have been assigned to the (sub-)macroblock partition mbAddrCorrespond\mbPartIdxCorrespond\subMbPartIdxCorrespond inside the picture InterViewPic.</w:t>
        </w:r>
      </w:ins>
    </w:p>
    <w:p w:rsidR="00C66E1F" w:rsidRPr="00C66E1F" w:rsidRDefault="00C66E1F" w:rsidP="00C66E1F">
      <w:pPr>
        <w:tabs>
          <w:tab w:val="num" w:pos="709"/>
          <w:tab w:val="left" w:pos="1191"/>
          <w:tab w:val="left" w:pos="1588"/>
          <w:tab w:val="left" w:pos="1985"/>
        </w:tabs>
        <w:spacing w:before="136"/>
        <w:ind w:firstLineChars="142" w:firstLine="284"/>
        <w:jc w:val="both"/>
        <w:textAlignment w:val="auto"/>
        <w:rPr>
          <w:ins w:id="74" w:author="Samsung" w:date="2012-09-26T14:17:00Z"/>
          <w:rFonts w:eastAsia="Times New Roman"/>
          <w:lang w:val="en-GB"/>
        </w:rPr>
      </w:pPr>
    </w:p>
    <w:bookmarkEnd w:id="41"/>
    <w:bookmarkEnd w:id="42"/>
    <w:p w:rsidR="003A1911" w:rsidRPr="003A1911" w:rsidRDefault="003A1911" w:rsidP="003A1911">
      <w:pPr>
        <w:tabs>
          <w:tab w:val="left" w:pos="1191"/>
          <w:tab w:val="left" w:pos="1985"/>
        </w:tabs>
        <w:spacing w:before="136"/>
        <w:ind w:left="704" w:hanging="403"/>
        <w:jc w:val="both"/>
        <w:rPr>
          <w:ins w:id="75" w:author="Samsung" w:date="2012-09-26T14:56:00Z"/>
          <w:rFonts w:eastAsiaTheme="minorEastAsia"/>
          <w:lang w:val="en-GB" w:eastAsia="ko-KR"/>
        </w:rPr>
      </w:pPr>
      <w:ins w:id="76" w:author="Samsung" w:date="2012-09-26T14:51:00Z">
        <w:r>
          <w:rPr>
            <w:rFonts w:eastAsiaTheme="minorEastAsia" w:hint="eastAsia"/>
            <w:lang w:val="en-GB" w:eastAsia="ko-KR"/>
          </w:rPr>
          <w:t>6</w:t>
        </w:r>
        <w:r w:rsidRPr="00B26613">
          <w:rPr>
            <w:rFonts w:eastAsia="Times New Roman"/>
            <w:lang w:val="en-GB"/>
          </w:rPr>
          <w:t>.</w:t>
        </w:r>
        <w:r w:rsidRPr="00B26613">
          <w:rPr>
            <w:rFonts w:eastAsia="Times New Roman"/>
            <w:lang w:val="en-GB"/>
          </w:rPr>
          <w:tab/>
        </w:r>
      </w:ins>
      <w:proofErr w:type="gramStart"/>
      <w:ins w:id="77" w:author="Samsung" w:date="2012-09-26T14:56:00Z">
        <w:r w:rsidRPr="00B26613">
          <w:rPr>
            <w:rFonts w:ascii="TimesNewRoman" w:hAnsi="TimesNewRoman" w:cs="TimesNewRoman"/>
            <w:lang w:eastAsia="ko-KR"/>
          </w:rPr>
          <w:t>the</w:t>
        </w:r>
        <w:proofErr w:type="gramEnd"/>
        <w:r w:rsidRPr="00B26613">
          <w:rPr>
            <w:rFonts w:ascii="TimesNewRoman" w:hAnsi="TimesNewRoman" w:cs="TimesNewRoman"/>
            <w:lang w:eastAsia="ko-KR"/>
          </w:rPr>
          <w:t xml:space="preserve"> motion vectors mvLXN</w:t>
        </w:r>
        <w:r>
          <w:rPr>
            <w:rFonts w:ascii="TimesNewRoman" w:eastAsiaTheme="minorEastAsia" w:hAnsi="TimesNewRoman" w:cs="TimesNewRoman" w:hint="eastAsia"/>
            <w:lang w:eastAsia="ko-KR"/>
          </w:rPr>
          <w:t xml:space="preserve"> is derived as follows.</w:t>
        </w:r>
      </w:ins>
    </w:p>
    <w:p w:rsidR="003A1911" w:rsidRDefault="003A1911" w:rsidP="003A1911">
      <w:pPr>
        <w:tabs>
          <w:tab w:val="left" w:pos="1191"/>
          <w:tab w:val="left" w:pos="1985"/>
        </w:tabs>
        <w:spacing w:before="136"/>
        <w:ind w:leftChars="50" w:left="100" w:firstLineChars="450" w:firstLine="900"/>
        <w:jc w:val="both"/>
        <w:rPr>
          <w:ins w:id="78" w:author="Samsung" w:date="2012-09-26T14:54:00Z"/>
          <w:rFonts w:ascii="TimesNewRoman" w:eastAsiaTheme="minorEastAsia" w:hAnsi="TimesNewRoman" w:cs="TimesNewRoman"/>
          <w:lang w:eastAsia="ko-KR"/>
        </w:rPr>
      </w:pPr>
      <w:ins w:id="79" w:author="Samsung" w:date="2012-09-26T14:57:00Z">
        <w:r w:rsidRPr="00B95D11">
          <w:rPr>
            <w:rFonts w:eastAsia="Times New Roman"/>
            <w:lang w:val="en-GB"/>
          </w:rPr>
          <w:t>–</w:t>
        </w:r>
        <w:r>
          <w:rPr>
            <w:rFonts w:eastAsiaTheme="minorEastAsia" w:hint="eastAsia"/>
            <w:lang w:val="en-GB" w:eastAsia="ko-KR"/>
          </w:rPr>
          <w:t xml:space="preserve">    </w:t>
        </w:r>
      </w:ins>
      <w:ins w:id="80" w:author="Samsung" w:date="2012-09-26T14:51:00Z">
        <w:r>
          <w:rPr>
            <w:rFonts w:eastAsiaTheme="minorEastAsia" w:hint="eastAsia"/>
            <w:lang w:val="en-GB" w:eastAsia="ko-KR"/>
          </w:rPr>
          <w:t xml:space="preserve">If </w:t>
        </w:r>
        <w:r>
          <w:rPr>
            <w:rFonts w:eastAsia="PMingLiU"/>
            <w:lang w:eastAsia="zh-TW"/>
          </w:rPr>
          <w:t>refIdxCorrespond</w:t>
        </w:r>
        <w:r>
          <w:rPr>
            <w:rFonts w:eastAsiaTheme="minorEastAsia" w:hint="eastAsia"/>
            <w:lang w:eastAsia="ko-KR"/>
          </w:rPr>
          <w:t xml:space="preserve"> is equal to </w:t>
        </w:r>
      </w:ins>
      <w:ins w:id="81" w:author="Samsung" w:date="2012-09-26T14:52:00Z">
        <w:r w:rsidRPr="00B26613">
          <w:rPr>
            <w:rFonts w:ascii="TimesNewRoman" w:hAnsi="TimesNewRoman" w:cs="TimesNewRoman"/>
            <w:lang w:eastAsia="ko-KR"/>
          </w:rPr>
          <w:t>refIdxLX</w:t>
        </w:r>
      </w:ins>
      <w:ins w:id="82" w:author="Samsung" w:date="2012-09-26T14:54:00Z">
        <w:r>
          <w:rPr>
            <w:rFonts w:ascii="TimesNewRoman" w:eastAsiaTheme="minorEastAsia" w:hAnsi="TimesNewRoman" w:cs="TimesNewRoman" w:hint="eastAsia"/>
            <w:lang w:eastAsia="ko-KR"/>
          </w:rPr>
          <w:t>,</w:t>
        </w:r>
      </w:ins>
    </w:p>
    <w:p w:rsidR="003A1911" w:rsidRDefault="003A1911" w:rsidP="003A1911">
      <w:pPr>
        <w:tabs>
          <w:tab w:val="left" w:pos="1191"/>
          <w:tab w:val="left" w:pos="1985"/>
        </w:tabs>
        <w:spacing w:before="136"/>
        <w:ind w:left="704" w:hanging="403"/>
        <w:jc w:val="both"/>
        <w:rPr>
          <w:ins w:id="83" w:author="Samsung" w:date="2012-09-26T14:54:00Z"/>
          <w:rFonts w:eastAsiaTheme="minorEastAsia"/>
          <w:lang w:eastAsia="ko-KR"/>
        </w:rPr>
      </w:pPr>
      <w:ins w:id="84" w:author="Samsung" w:date="2012-09-26T14:54:00Z">
        <w:r>
          <w:rPr>
            <w:rFonts w:ascii="TimesNewRoman" w:eastAsiaTheme="minorEastAsia" w:hAnsi="TimesNewRoman" w:cs="TimesNewRoman" w:hint="eastAsia"/>
            <w:lang w:eastAsia="ko-KR"/>
          </w:rPr>
          <w:t xml:space="preserve">          </w:t>
        </w:r>
      </w:ins>
      <w:ins w:id="85" w:author="Samsung" w:date="2012-09-26T14:57:00Z">
        <w:r>
          <w:rPr>
            <w:rFonts w:ascii="TimesNewRoman" w:eastAsiaTheme="minorEastAsia" w:hAnsi="TimesNewRoman" w:cs="TimesNewRoman" w:hint="eastAsia"/>
            <w:lang w:eastAsia="ko-KR"/>
          </w:rPr>
          <w:t xml:space="preserve">     </w:t>
        </w:r>
      </w:ins>
      <w:ins w:id="86" w:author="Samsung" w:date="2012-09-26T14:54:00Z">
        <w:r>
          <w:rPr>
            <w:rFonts w:ascii="TimesNewRoman" w:eastAsiaTheme="minorEastAsia" w:hAnsi="TimesNewRoman" w:cs="TimesNewRoman" w:hint="eastAsia"/>
            <w:lang w:eastAsia="ko-KR"/>
          </w:rPr>
          <w:t xml:space="preserve">   </w:t>
        </w:r>
        <w:proofErr w:type="gramStart"/>
        <w:r>
          <w:rPr>
            <w:rFonts w:ascii="TimesNewRoman" w:eastAsiaTheme="minorEastAsia" w:hAnsi="TimesNewRoman" w:cs="TimesNewRoman" w:hint="eastAsia"/>
            <w:lang w:eastAsia="ko-KR"/>
          </w:rPr>
          <w:t>mvLXN[</w:t>
        </w:r>
        <w:proofErr w:type="gramEnd"/>
        <w:r>
          <w:rPr>
            <w:rFonts w:ascii="TimesNewRoman" w:eastAsiaTheme="minorEastAsia" w:hAnsi="TimesNewRoman" w:cs="TimesNewRoman" w:hint="eastAsia"/>
            <w:lang w:eastAsia="ko-KR"/>
          </w:rPr>
          <w:t xml:space="preserve">0] = </w:t>
        </w:r>
        <w:r w:rsidRPr="000758EA">
          <w:rPr>
            <w:rFonts w:eastAsia="PMingLiU"/>
            <w:lang w:eastAsia="zh-TW"/>
          </w:rPr>
          <w:t>mvCorrespond</w:t>
        </w:r>
        <w:r>
          <w:rPr>
            <w:rFonts w:eastAsiaTheme="minorEastAsia" w:hint="eastAsia"/>
            <w:lang w:eastAsia="ko-KR"/>
          </w:rPr>
          <w:t>[0]</w:t>
        </w:r>
      </w:ins>
    </w:p>
    <w:p w:rsidR="003A1911" w:rsidRDefault="003A1911" w:rsidP="003A1911">
      <w:pPr>
        <w:tabs>
          <w:tab w:val="left" w:pos="1191"/>
          <w:tab w:val="left" w:pos="1985"/>
        </w:tabs>
        <w:spacing w:before="136"/>
        <w:ind w:left="704" w:hanging="403"/>
        <w:jc w:val="both"/>
        <w:rPr>
          <w:ins w:id="87" w:author="Samsung" w:date="2012-09-26T14:57:00Z"/>
          <w:rFonts w:eastAsiaTheme="minorEastAsia"/>
          <w:lang w:eastAsia="ko-KR"/>
        </w:rPr>
      </w:pPr>
      <w:ins w:id="88" w:author="Samsung" w:date="2012-09-26T14:54:00Z">
        <w:r>
          <w:rPr>
            <w:rFonts w:eastAsiaTheme="minorEastAsia" w:hint="eastAsia"/>
            <w:lang w:eastAsia="ko-KR"/>
          </w:rPr>
          <w:t xml:space="preserve">         </w:t>
        </w:r>
      </w:ins>
      <w:ins w:id="89" w:author="Samsung" w:date="2012-09-26T14:57:00Z">
        <w:r>
          <w:rPr>
            <w:rFonts w:eastAsiaTheme="minorEastAsia" w:hint="eastAsia"/>
            <w:lang w:eastAsia="ko-KR"/>
          </w:rPr>
          <w:t xml:space="preserve">     </w:t>
        </w:r>
      </w:ins>
      <w:ins w:id="90" w:author="Samsung" w:date="2012-09-26T14:54:00Z">
        <w:r>
          <w:rPr>
            <w:rFonts w:eastAsiaTheme="minorEastAsia" w:hint="eastAsia"/>
            <w:lang w:eastAsia="ko-KR"/>
          </w:rPr>
          <w:t xml:space="preserve">    </w:t>
        </w:r>
        <w:proofErr w:type="gramStart"/>
        <w:r>
          <w:rPr>
            <w:rFonts w:eastAsiaTheme="minorEastAsia" w:hint="eastAsia"/>
            <w:lang w:eastAsia="ko-KR"/>
          </w:rPr>
          <w:t>mvLXN[</w:t>
        </w:r>
        <w:proofErr w:type="gramEnd"/>
        <w:r>
          <w:rPr>
            <w:rFonts w:eastAsiaTheme="minorEastAsia" w:hint="eastAsia"/>
            <w:lang w:eastAsia="ko-KR"/>
          </w:rPr>
          <w:t>1] = mvCorrespond[1]</w:t>
        </w:r>
      </w:ins>
    </w:p>
    <w:p w:rsidR="003A1911" w:rsidRDefault="003A1911" w:rsidP="003A1911">
      <w:pPr>
        <w:tabs>
          <w:tab w:val="left" w:pos="1191"/>
          <w:tab w:val="left" w:pos="1985"/>
        </w:tabs>
        <w:spacing w:before="136"/>
        <w:ind w:leftChars="50" w:left="100" w:firstLineChars="450" w:firstLine="900"/>
        <w:jc w:val="both"/>
        <w:rPr>
          <w:ins w:id="91" w:author="Samsung" w:date="2012-09-26T14:57:00Z"/>
          <w:rFonts w:ascii="TimesNewRoman" w:eastAsiaTheme="minorEastAsia" w:hAnsi="TimesNewRoman" w:cs="TimesNewRoman"/>
          <w:lang w:eastAsia="ko-KR"/>
        </w:rPr>
      </w:pPr>
      <w:ins w:id="92" w:author="Samsung" w:date="2012-09-26T14:57:00Z">
        <w:r w:rsidRPr="00B95D11">
          <w:rPr>
            <w:rFonts w:eastAsia="Times New Roman"/>
            <w:lang w:val="en-GB"/>
          </w:rPr>
          <w:t>–</w:t>
        </w:r>
        <w:r>
          <w:rPr>
            <w:rFonts w:eastAsiaTheme="minorEastAsia" w:hint="eastAsia"/>
            <w:lang w:val="en-GB" w:eastAsia="ko-KR"/>
          </w:rPr>
          <w:t xml:space="preserve">    Otherwise</w:t>
        </w:r>
        <w:r>
          <w:rPr>
            <w:rFonts w:ascii="TimesNewRoman" w:eastAsiaTheme="minorEastAsia" w:hAnsi="TimesNewRoman" w:cs="TimesNewRoman" w:hint="eastAsia"/>
            <w:lang w:eastAsia="ko-KR"/>
          </w:rPr>
          <w:t>,</w:t>
        </w:r>
      </w:ins>
    </w:p>
    <w:p w:rsidR="003A1911" w:rsidRPr="003A1911" w:rsidRDefault="003A1911" w:rsidP="003A1911">
      <w:pPr>
        <w:tabs>
          <w:tab w:val="left" w:pos="1191"/>
          <w:tab w:val="left" w:pos="1985"/>
        </w:tabs>
        <w:spacing w:before="136"/>
        <w:ind w:left="704" w:hanging="403"/>
        <w:jc w:val="both"/>
        <w:rPr>
          <w:ins w:id="93" w:author="Samsung" w:date="2012-09-26T14:57:00Z"/>
          <w:rFonts w:eastAsiaTheme="minorEastAsia"/>
          <w:lang w:eastAsia="ko-KR"/>
        </w:rPr>
      </w:pPr>
      <w:ins w:id="94" w:author="Samsung" w:date="2012-09-26T14:57:00Z">
        <w:r>
          <w:rPr>
            <w:rFonts w:ascii="TimesNewRoman" w:eastAsiaTheme="minorEastAsia" w:hAnsi="TimesNewRoman" w:cs="TimesNewRoman" w:hint="eastAsia"/>
            <w:lang w:eastAsia="ko-KR"/>
          </w:rPr>
          <w:t xml:space="preserve">                  </w:t>
        </w:r>
        <w:proofErr w:type="gramStart"/>
        <w:r>
          <w:rPr>
            <w:rFonts w:ascii="TimesNewRoman" w:eastAsiaTheme="minorEastAsia" w:hAnsi="TimesNewRoman" w:cs="TimesNewRoman" w:hint="eastAsia"/>
            <w:lang w:eastAsia="ko-KR"/>
          </w:rPr>
          <w:t>mvLXN[</w:t>
        </w:r>
        <w:proofErr w:type="gramEnd"/>
        <w:r>
          <w:rPr>
            <w:rFonts w:ascii="TimesNewRoman" w:eastAsiaTheme="minorEastAsia" w:hAnsi="TimesNewRoman" w:cs="TimesNewRoman" w:hint="eastAsia"/>
            <w:lang w:eastAsia="ko-KR"/>
          </w:rPr>
          <w:t xml:space="preserve">0] = </w:t>
        </w:r>
        <w:r>
          <w:rPr>
            <w:rFonts w:eastAsiaTheme="minorEastAsia" w:hint="eastAsia"/>
            <w:lang w:eastAsia="ko-KR"/>
          </w:rPr>
          <w:t>0</w:t>
        </w:r>
      </w:ins>
    </w:p>
    <w:p w:rsidR="003A1911" w:rsidRDefault="003A1911" w:rsidP="003A1911">
      <w:pPr>
        <w:tabs>
          <w:tab w:val="left" w:pos="1191"/>
          <w:tab w:val="left" w:pos="1985"/>
        </w:tabs>
        <w:spacing w:before="136"/>
        <w:ind w:left="704" w:hanging="403"/>
        <w:jc w:val="both"/>
        <w:rPr>
          <w:ins w:id="95" w:author="Samsung" w:date="2012-09-26T14:57:00Z"/>
          <w:rFonts w:eastAsiaTheme="minorEastAsia"/>
          <w:lang w:eastAsia="ko-KR"/>
        </w:rPr>
      </w:pPr>
      <w:ins w:id="96" w:author="Samsung" w:date="2012-09-26T14:57:00Z">
        <w:r>
          <w:rPr>
            <w:rFonts w:eastAsiaTheme="minorEastAsia" w:hint="eastAsia"/>
            <w:lang w:eastAsia="ko-KR"/>
          </w:rPr>
          <w:t xml:space="preserve">                  </w:t>
        </w:r>
        <w:proofErr w:type="gramStart"/>
        <w:r>
          <w:rPr>
            <w:rFonts w:eastAsiaTheme="minorEastAsia" w:hint="eastAsia"/>
            <w:lang w:eastAsia="ko-KR"/>
          </w:rPr>
          <w:t>mvLXN[</w:t>
        </w:r>
        <w:proofErr w:type="gramEnd"/>
        <w:r>
          <w:rPr>
            <w:rFonts w:eastAsiaTheme="minorEastAsia" w:hint="eastAsia"/>
            <w:lang w:eastAsia="ko-KR"/>
          </w:rPr>
          <w:t>1] = 0</w:t>
        </w:r>
      </w:ins>
    </w:p>
    <w:p w:rsidR="003A1911" w:rsidRDefault="003A1911" w:rsidP="003A1911">
      <w:pPr>
        <w:tabs>
          <w:tab w:val="left" w:pos="1191"/>
          <w:tab w:val="left" w:pos="1985"/>
        </w:tabs>
        <w:spacing w:before="136"/>
        <w:ind w:left="704" w:hanging="403"/>
        <w:jc w:val="both"/>
        <w:rPr>
          <w:ins w:id="97" w:author="Samsung" w:date="2012-09-26T14:54:00Z"/>
          <w:rFonts w:eastAsiaTheme="minorEastAsia"/>
          <w:lang w:eastAsia="ko-KR"/>
        </w:rPr>
      </w:pPr>
    </w:p>
    <w:p w:rsidR="003A1911" w:rsidRPr="00B26613" w:rsidRDefault="003A1911" w:rsidP="003A1911">
      <w:pPr>
        <w:tabs>
          <w:tab w:val="left" w:pos="400"/>
          <w:tab w:val="left" w:pos="1191"/>
          <w:tab w:val="left" w:pos="1588"/>
          <w:tab w:val="left" w:pos="1985"/>
        </w:tabs>
        <w:spacing w:before="136"/>
        <w:jc w:val="both"/>
        <w:rPr>
          <w:ins w:id="98" w:author="Samsung" w:date="2012-09-26T14:57:00Z"/>
          <w:rFonts w:ascii="TimesNewRoman" w:eastAsia="맑은 고딕" w:hAnsi="TimesNewRoman" w:cs="TimesNewRoman"/>
          <w:lang w:eastAsia="ko-KR"/>
        </w:rPr>
      </w:pPr>
      <w:ins w:id="99" w:author="Samsung" w:date="2012-09-26T14:57:00Z">
        <w:r w:rsidRPr="00B26613">
          <w:rPr>
            <w:rFonts w:eastAsia="맑은 고딕" w:hint="eastAsia"/>
            <w:lang w:val="en-GB" w:eastAsia="ko-KR"/>
          </w:rPr>
          <w:t xml:space="preserve">Each </w:t>
        </w:r>
        <w:r w:rsidRPr="00B26613">
          <w:rPr>
            <w:rFonts w:ascii="TimesNewRoman" w:hAnsi="TimesNewRoman" w:cs="TimesNewRoman"/>
            <w:lang w:eastAsia="ko-KR"/>
          </w:rPr>
          <w:t>component of the motion vector prediction mvpLX is given by the median of the</w:t>
        </w:r>
        <w:r w:rsidRPr="00B26613">
          <w:rPr>
            <w:rFonts w:ascii="TimesNewRoman" w:eastAsia="맑은 고딕" w:hAnsi="TimesNewRoman" w:cs="TimesNewRoman" w:hint="eastAsia"/>
            <w:lang w:eastAsia="ko-KR"/>
          </w:rPr>
          <w:t xml:space="preserve"> </w:t>
        </w:r>
        <w:r w:rsidRPr="00B26613">
          <w:rPr>
            <w:rFonts w:ascii="TimesNewRoman" w:hAnsi="TimesNewRoman" w:cs="TimesNewRoman"/>
            <w:lang w:eastAsia="ko-KR"/>
          </w:rPr>
          <w:t>corresponding vector components of the motion vector mvLXA, mvLXB, and mvLXC:</w:t>
        </w:r>
      </w:ins>
    </w:p>
    <w:p w:rsidR="003A1911" w:rsidRPr="00B26613" w:rsidRDefault="003A1911" w:rsidP="003A1911">
      <w:pPr>
        <w:tabs>
          <w:tab w:val="left" w:pos="400"/>
          <w:tab w:val="left" w:pos="1191"/>
          <w:tab w:val="left" w:pos="1588"/>
          <w:tab w:val="left" w:pos="1985"/>
        </w:tabs>
        <w:spacing w:before="136"/>
        <w:jc w:val="right"/>
        <w:rPr>
          <w:ins w:id="100" w:author="Samsung" w:date="2012-09-26T14:57:00Z"/>
          <w:rFonts w:ascii="TimesNewRoman" w:eastAsia="맑은 고딕" w:hAnsi="TimesNewRoman" w:cs="TimesNewRoman"/>
          <w:lang w:eastAsia="ko-KR"/>
        </w:rPr>
      </w:pPr>
      <w:ins w:id="101" w:author="Samsung" w:date="2012-09-26T14:57:00Z">
        <w:r w:rsidRPr="00B26613">
          <w:rPr>
            <w:rFonts w:ascii="TimesNewRoman" w:hAnsi="TimesNewRoman" w:cs="TimesNewRoman"/>
            <w:lang w:eastAsia="ko-KR"/>
          </w:rPr>
          <w:t xml:space="preserve">mvpLX[ 0 ] = Median( mvLXA[ 0 ], mvLXB[ 0 ], mvLXC[ 0 ] ) </w:t>
        </w:r>
        <w:r w:rsidRPr="00B26613">
          <w:rPr>
            <w:rFonts w:ascii="TimesNewRoman" w:eastAsia="맑은 고딕" w:hAnsi="TimesNewRoman" w:cs="TimesNewRoman" w:hint="eastAsia"/>
            <w:lang w:eastAsia="ko-KR"/>
          </w:rPr>
          <w:t xml:space="preserve">                </w:t>
        </w:r>
        <w:r w:rsidRPr="00B26613">
          <w:rPr>
            <w:rFonts w:ascii="TimesNewRoman" w:hAnsi="TimesNewRoman" w:cs="TimesNewRoman"/>
            <w:lang w:eastAsia="ko-KR"/>
          </w:rPr>
          <w:t>(</w:t>
        </w:r>
        <w:r w:rsidRPr="00B26613">
          <w:rPr>
            <w:rFonts w:ascii="TimesNewRoman" w:eastAsia="맑은 고딕" w:hAnsi="TimesNewRoman" w:cs="TimesNewRoman" w:hint="eastAsia"/>
            <w:lang w:eastAsia="ko-KR"/>
          </w:rPr>
          <w:t>J</w:t>
        </w:r>
        <w:r w:rsidRPr="00B26613">
          <w:rPr>
            <w:rFonts w:ascii="TimesNewRoman" w:hAnsi="TimesNewRoman" w:cs="TimesNewRoman"/>
            <w:lang w:eastAsia="ko-KR"/>
          </w:rPr>
          <w:t>8-</w:t>
        </w:r>
        <w:r w:rsidRPr="00B26613">
          <w:rPr>
            <w:rFonts w:ascii="TimesNewRoman" w:eastAsia="맑은 고딕" w:hAnsi="TimesNewRoman" w:cs="TimesNewRoman" w:hint="eastAsia"/>
            <w:lang w:eastAsia="ko-KR"/>
          </w:rPr>
          <w:t>XX</w:t>
        </w:r>
        <w:r w:rsidRPr="00B26613">
          <w:rPr>
            <w:rFonts w:ascii="TimesNewRoman" w:hAnsi="TimesNewRoman" w:cs="TimesNewRoman"/>
            <w:lang w:eastAsia="ko-KR"/>
          </w:rPr>
          <w:t>)</w:t>
        </w:r>
      </w:ins>
    </w:p>
    <w:p w:rsidR="003A1911" w:rsidRPr="00B26613" w:rsidRDefault="003A1911" w:rsidP="003A1911">
      <w:pPr>
        <w:tabs>
          <w:tab w:val="left" w:pos="400"/>
          <w:tab w:val="left" w:pos="1191"/>
          <w:tab w:val="left" w:pos="1588"/>
          <w:tab w:val="left" w:pos="1985"/>
        </w:tabs>
        <w:spacing w:before="136"/>
        <w:jc w:val="right"/>
        <w:rPr>
          <w:ins w:id="102" w:author="Samsung" w:date="2012-09-26T14:57:00Z"/>
          <w:rFonts w:eastAsia="맑은 고딕"/>
          <w:lang w:val="en-GB" w:eastAsia="ko-KR"/>
        </w:rPr>
      </w:pPr>
      <w:ins w:id="103" w:author="Samsung" w:date="2012-09-26T14:57:00Z">
        <w:r w:rsidRPr="00B26613">
          <w:rPr>
            <w:rFonts w:ascii="TimesNewRoman" w:hAnsi="TimesNewRoman" w:cs="TimesNewRoman"/>
            <w:lang w:eastAsia="ko-KR"/>
          </w:rPr>
          <w:t xml:space="preserve">mvpLX[ 1 ] = Median( mvLXA[ 1 ], mvLXB[ 1 ], mvLXC[ 1 ] ) </w:t>
        </w:r>
        <w:r w:rsidRPr="00B26613">
          <w:rPr>
            <w:rFonts w:ascii="TimesNewRoman" w:eastAsia="맑은 고딕" w:hAnsi="TimesNewRoman" w:cs="TimesNewRoman" w:hint="eastAsia"/>
            <w:lang w:eastAsia="ko-KR"/>
          </w:rPr>
          <w:t xml:space="preserve">                </w:t>
        </w:r>
        <w:r w:rsidRPr="00B26613">
          <w:rPr>
            <w:rFonts w:ascii="TimesNewRoman" w:hAnsi="TimesNewRoman" w:cs="TimesNewRoman"/>
            <w:lang w:eastAsia="ko-KR"/>
          </w:rPr>
          <w:t>(</w:t>
        </w:r>
        <w:r w:rsidRPr="00B26613">
          <w:rPr>
            <w:rFonts w:ascii="TimesNewRoman" w:eastAsia="맑은 고딕" w:hAnsi="TimesNewRoman" w:cs="TimesNewRoman" w:hint="eastAsia"/>
            <w:lang w:eastAsia="ko-KR"/>
          </w:rPr>
          <w:t>J</w:t>
        </w:r>
        <w:r w:rsidRPr="00B26613">
          <w:rPr>
            <w:rFonts w:ascii="TimesNewRoman" w:hAnsi="TimesNewRoman" w:cs="TimesNewRoman"/>
            <w:lang w:eastAsia="ko-KR"/>
          </w:rPr>
          <w:t>8-</w:t>
        </w:r>
        <w:r w:rsidRPr="00B26613">
          <w:rPr>
            <w:rFonts w:ascii="TimesNewRoman" w:eastAsia="맑은 고딕" w:hAnsi="TimesNewRoman" w:cs="TimesNewRoman" w:hint="eastAsia"/>
            <w:lang w:eastAsia="ko-KR"/>
          </w:rPr>
          <w:t>XX</w:t>
        </w:r>
        <w:r w:rsidRPr="00B26613">
          <w:rPr>
            <w:rFonts w:ascii="TimesNewRoman" w:hAnsi="TimesNewRoman" w:cs="TimesNewRoman"/>
            <w:lang w:eastAsia="ko-KR"/>
          </w:rPr>
          <w:t>)</w:t>
        </w:r>
      </w:ins>
    </w:p>
    <w:p w:rsidR="0094064A" w:rsidRPr="003A1911" w:rsidRDefault="0094064A">
      <w:pPr>
        <w:rPr>
          <w:ins w:id="104" w:author="Samsung" w:date="2012-09-26T14:07:00Z"/>
          <w:rFonts w:eastAsiaTheme="minorEastAsia"/>
          <w:lang w:val="en-GB" w:eastAsia="ko-KR"/>
        </w:rPr>
      </w:pPr>
    </w:p>
    <w:p w:rsidR="0094064A" w:rsidRDefault="0094064A" w:rsidP="00D33780">
      <w:pPr>
        <w:rPr>
          <w:ins w:id="105" w:author="Samsung" w:date="2012-09-26T15:00:00Z"/>
          <w:rFonts w:eastAsiaTheme="minorEastAsia"/>
          <w:lang w:val="en-GB" w:eastAsia="ko-KR"/>
        </w:rPr>
      </w:pPr>
    </w:p>
    <w:p w:rsidR="00DC1CBC" w:rsidRDefault="00DC1CBC" w:rsidP="00D33780">
      <w:pPr>
        <w:rPr>
          <w:ins w:id="106" w:author="Samsung" w:date="2012-09-26T15:00:00Z"/>
          <w:rFonts w:eastAsiaTheme="minorEastAsia"/>
          <w:lang w:val="en-GB" w:eastAsia="ko-KR"/>
        </w:rPr>
      </w:pPr>
    </w:p>
    <w:p w:rsidR="00DC1CBC" w:rsidRPr="000758EA" w:rsidRDefault="00DC1CBC" w:rsidP="00DC1CBC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ind w:left="0" w:firstLine="0"/>
        <w:textAlignment w:val="auto"/>
        <w:rPr>
          <w:ins w:id="107" w:author="Samsung" w:date="2012-09-26T15:00:00Z"/>
          <w:rFonts w:eastAsia="MS Mincho"/>
        </w:rPr>
      </w:pPr>
      <w:bookmarkStart w:id="108" w:name="_Ref331081299"/>
      <w:ins w:id="109" w:author="Samsung" w:date="2012-09-26T15:00:00Z">
        <w:r>
          <w:rPr>
            <w:rFonts w:eastAsiaTheme="minorEastAsia" w:hint="eastAsia"/>
            <w:lang w:eastAsia="ko-KR"/>
          </w:rPr>
          <w:lastRenderedPageBreak/>
          <w:t xml:space="preserve">J.8.3.1.10 </w:t>
        </w:r>
        <w:r w:rsidRPr="000758EA">
          <w:rPr>
            <w:rFonts w:eastAsia="MS Mincho"/>
          </w:rPr>
          <w:t>Derivation process for the disparity vector</w:t>
        </w:r>
        <w:r>
          <w:rPr>
            <w:rFonts w:eastAsia="MS Mincho"/>
          </w:rPr>
          <w:t xml:space="preserve"> and the inter-view reference</w:t>
        </w:r>
        <w:bookmarkEnd w:id="108"/>
      </w:ins>
    </w:p>
    <w:p w:rsidR="00DC1CBC" w:rsidRPr="005539C1" w:rsidRDefault="00DC1CBC" w:rsidP="00DC1CBC">
      <w:pPr>
        <w:spacing w:before="136"/>
        <w:rPr>
          <w:ins w:id="110" w:author="Samsung" w:date="2012-09-26T15:00:00Z"/>
          <w:rFonts w:eastAsia="Times New Roman"/>
          <w:lang w:val="en-GB"/>
        </w:rPr>
      </w:pPr>
      <w:bookmarkStart w:id="111" w:name="OLE_LINK419"/>
      <w:bookmarkStart w:id="112" w:name="OLE_LINK420"/>
      <w:bookmarkStart w:id="113" w:name="OLE_LINK350"/>
      <w:bookmarkStart w:id="114" w:name="OLE_LINK351"/>
      <w:ins w:id="115" w:author="Samsung" w:date="2012-09-26T15:00:00Z">
        <w:r w:rsidRPr="005539C1">
          <w:rPr>
            <w:rFonts w:eastAsia="Times New Roman"/>
            <w:lang w:val="en-GB"/>
          </w:rPr>
          <w:t xml:space="preserve">Inputs to this process are </w:t>
        </w:r>
        <w:bookmarkStart w:id="116" w:name="OLE_LINK337"/>
        <w:bookmarkStart w:id="117" w:name="OLE_LINK338"/>
        <w:r w:rsidRPr="005539C1">
          <w:rPr>
            <w:rFonts w:eastAsia="Times New Roman"/>
            <w:lang w:val="en-GB"/>
          </w:rPr>
          <w:t>depth reference view component depthPic,</w:t>
        </w:r>
        <w:r w:rsidRPr="005539C1">
          <w:rPr>
            <w:rFonts w:eastAsia="Times New Roman" w:hint="eastAsia"/>
            <w:lang w:val="en-GB"/>
          </w:rPr>
          <w:t xml:space="preserve"> </w:t>
        </w:r>
        <w:r w:rsidRPr="005539C1">
          <w:rPr>
            <w:rFonts w:eastAsia="Times New Roman"/>
            <w:lang w:val="en-GB"/>
          </w:rPr>
          <w:t xml:space="preserve">the location of a top-left sample </w:t>
        </w:r>
        <w:proofErr w:type="gramStart"/>
        <w:r w:rsidRPr="005539C1">
          <w:rPr>
            <w:rFonts w:eastAsia="Times New Roman"/>
            <w:lang w:val="en-GB"/>
          </w:rPr>
          <w:t xml:space="preserve">( </w:t>
        </w:r>
        <w:bookmarkStart w:id="118" w:name="OLE_LINK347"/>
        <w:bookmarkStart w:id="119" w:name="OLE_LINK348"/>
        <w:r w:rsidRPr="005539C1">
          <w:rPr>
            <w:rFonts w:eastAsia="Times New Roman"/>
            <w:lang w:val="en-GB"/>
          </w:rPr>
          <w:t>dbx1</w:t>
        </w:r>
        <w:bookmarkEnd w:id="118"/>
        <w:bookmarkEnd w:id="119"/>
        <w:proofErr w:type="gramEnd"/>
        <w:r w:rsidRPr="005539C1">
          <w:rPr>
            <w:rFonts w:eastAsia="Times New Roman"/>
            <w:lang w:val="en-GB"/>
          </w:rPr>
          <w:t>, dby1 ) of a partition</w:t>
        </w:r>
        <w:bookmarkEnd w:id="111"/>
        <w:bookmarkEnd w:id="112"/>
        <w:bookmarkEnd w:id="116"/>
        <w:bookmarkEnd w:id="117"/>
        <w:r w:rsidRPr="005539C1">
          <w:rPr>
            <w:rFonts w:eastAsia="Times New Roman" w:hint="eastAsia"/>
            <w:lang w:val="en-GB"/>
          </w:rPr>
          <w:t xml:space="preserve"> and</w:t>
        </w:r>
        <w:r w:rsidRPr="005539C1">
          <w:rPr>
            <w:rFonts w:eastAsia="Times New Roman"/>
            <w:lang w:val="en-GB"/>
          </w:rPr>
          <w:t xml:space="preserve"> </w:t>
        </w:r>
        <w:bookmarkStart w:id="120" w:name="OLE_LINK621"/>
        <w:bookmarkStart w:id="121" w:name="OLE_LINK622"/>
        <w:r w:rsidRPr="005539C1">
          <w:rPr>
            <w:rFonts w:eastAsia="Times New Roman"/>
            <w:lang w:val="en-GB"/>
          </w:rPr>
          <w:t xml:space="preserve">the </w:t>
        </w:r>
        <w:r w:rsidRPr="000758EA">
          <w:rPr>
            <w:rFonts w:eastAsia="Times New Roman"/>
            <w:lang w:val="en-GB"/>
          </w:rPr>
          <w:t>listSuffixFlag</w:t>
        </w:r>
        <w:bookmarkEnd w:id="120"/>
        <w:bookmarkEnd w:id="121"/>
        <w:r>
          <w:rPr>
            <w:rFonts w:eastAsia="Times New Roman"/>
            <w:lang w:val="en-GB"/>
          </w:rPr>
          <w:t xml:space="preserve">. </w:t>
        </w:r>
      </w:ins>
    </w:p>
    <w:p w:rsidR="00DC1CBC" w:rsidRPr="000758EA" w:rsidRDefault="00DC1CBC" w:rsidP="00DC1CBC">
      <w:pPr>
        <w:spacing w:before="136"/>
        <w:rPr>
          <w:ins w:id="122" w:author="Samsung" w:date="2012-09-26T15:00:00Z"/>
          <w:rFonts w:eastAsia="PMingLiU"/>
          <w:lang w:eastAsia="zh-TW"/>
        </w:rPr>
      </w:pPr>
      <w:ins w:id="123" w:author="Samsung" w:date="2012-09-26T15:00:00Z">
        <w:r w:rsidRPr="005539C1">
          <w:rPr>
            <w:rFonts w:eastAsia="Times New Roman"/>
            <w:lang w:val="en-GB"/>
          </w:rPr>
          <w:t>Outputs of this process are</w:t>
        </w:r>
        <w:r w:rsidRPr="006A1561">
          <w:rPr>
            <w:rFonts w:eastAsia="Times New Roman"/>
            <w:lang w:val="en-GB"/>
          </w:rPr>
          <w:t xml:space="preserve"> </w:t>
        </w:r>
        <w:r>
          <w:rPr>
            <w:rFonts w:eastAsia="PMingLiU"/>
            <w:lang w:eastAsia="zh-TW"/>
          </w:rPr>
          <w:t xml:space="preserve">a </w:t>
        </w:r>
        <w:r w:rsidRPr="000758EA">
          <w:rPr>
            <w:rFonts w:eastAsia="PMingLiU"/>
            <w:lang w:eastAsia="zh-TW"/>
          </w:rPr>
          <w:t>picture I</w:t>
        </w:r>
        <w:bookmarkStart w:id="124" w:name="OLE_LINK325"/>
        <w:bookmarkStart w:id="125" w:name="OLE_LINK326"/>
        <w:r w:rsidRPr="000758EA">
          <w:rPr>
            <w:rFonts w:eastAsia="PMingLiU"/>
            <w:lang w:eastAsia="zh-TW"/>
          </w:rPr>
          <w:t>nterViewPi</w:t>
        </w:r>
        <w:bookmarkEnd w:id="124"/>
        <w:bookmarkEnd w:id="125"/>
        <w:r>
          <w:rPr>
            <w:rFonts w:eastAsia="PMingLiU"/>
            <w:lang w:eastAsia="zh-TW"/>
          </w:rPr>
          <w:t xml:space="preserve">c, </w:t>
        </w:r>
        <w:r w:rsidRPr="000758EA">
          <w:rPr>
            <w:rFonts w:eastAsia="PMingLiU"/>
            <w:lang w:eastAsia="zh-TW"/>
          </w:rPr>
          <w:t xml:space="preserve">an offset vector dv and </w:t>
        </w:r>
        <w:r>
          <w:rPr>
            <w:rFonts w:eastAsia="PMingLiU"/>
            <w:lang w:eastAsia="zh-TW"/>
          </w:rPr>
          <w:t>a</w:t>
        </w:r>
        <w:r w:rsidRPr="000758EA">
          <w:rPr>
            <w:rFonts w:eastAsia="PMingLiU" w:hint="eastAsia"/>
            <w:lang w:eastAsia="zh-TW"/>
          </w:rPr>
          <w:t xml:space="preserve"> variable </w:t>
        </w:r>
        <w:r w:rsidRPr="000758EA">
          <w:rPr>
            <w:rFonts w:eastAsia="PMingLiU"/>
            <w:lang w:eastAsia="zh-TW"/>
          </w:rPr>
          <w:t>InterViewAvailable</w:t>
        </w:r>
      </w:ins>
    </w:p>
    <w:p w:rsidR="00DC1CBC" w:rsidRPr="005539C1" w:rsidRDefault="00DC1CBC" w:rsidP="00DC1CBC">
      <w:pPr>
        <w:spacing w:before="136"/>
        <w:rPr>
          <w:ins w:id="126" w:author="Samsung" w:date="2012-09-26T15:00:00Z"/>
          <w:rFonts w:eastAsia="Times New Roman"/>
          <w:lang w:val="en-GB"/>
        </w:rPr>
      </w:pPr>
      <w:bookmarkStart w:id="127" w:name="OLE_LINK317"/>
      <w:bookmarkStart w:id="128" w:name="OLE_LINK318"/>
      <w:bookmarkEnd w:id="113"/>
      <w:bookmarkEnd w:id="114"/>
      <w:ins w:id="129" w:author="Samsung" w:date="2012-09-26T15:00:00Z">
        <w:r w:rsidRPr="005539C1">
          <w:rPr>
            <w:rFonts w:eastAsia="Times New Roman"/>
            <w:lang w:val="en-GB"/>
          </w:rPr>
          <w:t xml:space="preserve">Set </w:t>
        </w:r>
        <w:bookmarkStart w:id="130" w:name="OLE_LINK450"/>
        <w:bookmarkStart w:id="131" w:name="OLE_LINK451"/>
        <w:r w:rsidRPr="005539C1">
          <w:rPr>
            <w:rFonts w:eastAsia="Times New Roman"/>
            <w:lang w:val="en-GB"/>
          </w:rPr>
          <w:t>InterViewAvailable</w:t>
        </w:r>
        <w:bookmarkEnd w:id="130"/>
        <w:bookmarkEnd w:id="131"/>
        <w:r w:rsidRPr="005539C1">
          <w:rPr>
            <w:rFonts w:eastAsia="Times New Roman"/>
            <w:lang w:val="en-GB"/>
          </w:rPr>
          <w:t xml:space="preserve"> equal to 0</w:t>
        </w:r>
        <w:r>
          <w:rPr>
            <w:rFonts w:eastAsia="Times New Roman"/>
            <w:lang w:val="en-GB"/>
          </w:rPr>
          <w:t xml:space="preserve">. </w:t>
        </w:r>
      </w:ins>
    </w:p>
    <w:p w:rsidR="00DC1CBC" w:rsidRPr="005539C1" w:rsidRDefault="00DC1CBC" w:rsidP="00DC1CBC">
      <w:pPr>
        <w:spacing w:before="136"/>
        <w:rPr>
          <w:ins w:id="132" w:author="Samsung" w:date="2012-09-26T15:00:00Z"/>
          <w:rFonts w:eastAsia="Times New Roman"/>
          <w:lang w:val="en-GB"/>
        </w:rPr>
      </w:pPr>
      <w:ins w:id="133" w:author="Samsung" w:date="2012-09-26T15:00:00Z">
        <w:r w:rsidRPr="005539C1">
          <w:rPr>
            <w:rFonts w:eastAsia="Times New Roman"/>
            <w:lang w:val="en-GB"/>
          </w:rPr>
          <w:t xml:space="preserve">The following </w:t>
        </w:r>
        <w:r>
          <w:rPr>
            <w:rFonts w:eastAsia="Times New Roman"/>
            <w:lang w:val="en-GB"/>
          </w:rPr>
          <w:t xml:space="preserve">applies </w:t>
        </w:r>
        <w:r w:rsidRPr="005539C1">
          <w:rPr>
            <w:rFonts w:eastAsia="Times New Roman"/>
            <w:lang w:val="en-GB"/>
          </w:rPr>
          <w:t xml:space="preserve">to </w:t>
        </w:r>
        <w:r>
          <w:rPr>
            <w:rFonts w:eastAsia="Times New Roman"/>
            <w:lang w:val="en-GB"/>
          </w:rPr>
          <w:t xml:space="preserve">derive </w:t>
        </w:r>
        <w:r w:rsidRPr="005539C1">
          <w:rPr>
            <w:rFonts w:eastAsia="Times New Roman"/>
            <w:lang w:val="en-GB"/>
          </w:rPr>
          <w:t>a</w:t>
        </w:r>
        <w:r>
          <w:rPr>
            <w:rFonts w:eastAsia="Times New Roman"/>
            <w:lang w:val="en-GB"/>
          </w:rPr>
          <w:t>n</w:t>
        </w:r>
        <w:r w:rsidRPr="005539C1">
          <w:rPr>
            <w:rFonts w:eastAsia="Times New Roman"/>
            <w:lang w:val="en-GB"/>
          </w:rPr>
          <w:t xml:space="preserve"> inter-view reference picture </w:t>
        </w:r>
        <w:r>
          <w:rPr>
            <w:rFonts w:eastAsia="Times New Roman"/>
            <w:lang w:val="en-GB"/>
          </w:rPr>
          <w:t xml:space="preserve">or inter-view only reference picture, </w:t>
        </w:r>
        <w:r w:rsidRPr="005539C1">
          <w:rPr>
            <w:rFonts w:eastAsia="Times New Roman"/>
            <w:lang w:val="en-GB"/>
          </w:rPr>
          <w:t>InterViewPic</w:t>
        </w:r>
        <w:r>
          <w:rPr>
            <w:rFonts w:eastAsia="Times New Roman"/>
            <w:lang w:val="en-GB"/>
          </w:rPr>
          <w:t>, with X set to 1 when listFuffixFlag is 1 or 0 otherwise</w:t>
        </w:r>
        <w:r w:rsidRPr="005539C1">
          <w:rPr>
            <w:rFonts w:eastAsia="Times New Roman"/>
            <w:lang w:val="en-GB"/>
          </w:rPr>
          <w:t>:</w:t>
        </w:r>
      </w:ins>
    </w:p>
    <w:p w:rsidR="00DC1CBC" w:rsidRPr="000810D2" w:rsidRDefault="00DC1CBC" w:rsidP="00DC1CBC">
      <w:pPr>
        <w:spacing w:before="136"/>
        <w:ind w:left="400"/>
        <w:rPr>
          <w:ins w:id="134" w:author="Samsung" w:date="2012-09-26T15:00:00Z"/>
          <w:rFonts w:eastAsia="Times New Roman"/>
          <w:lang w:val="en-GB"/>
        </w:rPr>
      </w:pPr>
      <w:bookmarkStart w:id="135" w:name="OLE_LINK335"/>
      <w:bookmarkStart w:id="136" w:name="OLE_LINK336"/>
      <w:bookmarkStart w:id="137" w:name="OLE_LINK487"/>
      <w:bookmarkStart w:id="138" w:name="OLE_LINK488"/>
      <w:bookmarkStart w:id="139" w:name="OLE_LINK527"/>
      <w:bookmarkStart w:id="140" w:name="OLE_LINK609"/>
      <w:bookmarkStart w:id="141" w:name="OLE_LINK610"/>
      <w:ins w:id="142" w:author="Samsung" w:date="2012-09-26T15:00:00Z">
        <w:r w:rsidRPr="004B54A7">
          <w:rPr>
            <w:rFonts w:eastAsia="Times New Roman"/>
            <w:lang w:val="en-GB"/>
          </w:rPr>
          <w:t>for( cIdx = 0;cIdx&lt;num_ref_idx_l</w:t>
        </w:r>
        <w:r>
          <w:rPr>
            <w:rFonts w:eastAsia="Times New Roman"/>
            <w:lang w:val="en-GB"/>
          </w:rPr>
          <w:t>0</w:t>
        </w:r>
        <w:r w:rsidRPr="004B54A7">
          <w:rPr>
            <w:rFonts w:eastAsia="Times New Roman"/>
            <w:lang w:val="en-GB"/>
          </w:rPr>
          <w:t>_active_minus1 + 1</w:t>
        </w:r>
        <w:r>
          <w:rPr>
            <w:rFonts w:eastAsia="Times New Roman"/>
            <w:lang w:val="en-GB"/>
          </w:rPr>
          <w:t xml:space="preserve"> &amp;&amp; </w:t>
        </w:r>
        <w:bookmarkStart w:id="143" w:name="OLE_LINK333"/>
        <w:bookmarkStart w:id="144" w:name="OLE_LINK334"/>
        <w:r>
          <w:rPr>
            <w:rFonts w:eastAsia="Times New Roman"/>
            <w:lang w:val="en-GB"/>
          </w:rPr>
          <w:t>!</w:t>
        </w:r>
        <w:r w:rsidRPr="000810D2">
          <w:rPr>
            <w:rFonts w:eastAsia="Times New Roman"/>
            <w:lang w:val="en-GB"/>
          </w:rPr>
          <w:t>InterViewAvailable</w:t>
        </w:r>
        <w:bookmarkEnd w:id="143"/>
        <w:bookmarkEnd w:id="144"/>
        <w:r w:rsidRPr="004B54A7">
          <w:rPr>
            <w:rFonts w:eastAsia="Times New Roman"/>
            <w:lang w:val="en-GB"/>
          </w:rPr>
          <w:t>; cIdx ++)</w:t>
        </w:r>
        <w:r w:rsidRPr="004B54A7">
          <w:rPr>
            <w:rFonts w:eastAsia="Times New Roman"/>
            <w:lang w:val="en-GB"/>
          </w:rPr>
          <w:br/>
        </w:r>
        <w:r w:rsidRPr="004B54A7">
          <w:rPr>
            <w:rFonts w:eastAsia="Times New Roman"/>
            <w:lang w:val="en-GB"/>
          </w:rPr>
          <w:tab/>
        </w:r>
        <w:bookmarkStart w:id="145" w:name="OLE_LINK523"/>
        <w:bookmarkStart w:id="146" w:name="OLE_LINK524"/>
        <w:r>
          <w:rPr>
            <w:rFonts w:eastAsia="Times New Roman"/>
            <w:lang w:val="en-GB"/>
          </w:rPr>
          <w:t xml:space="preserve">if ( </w:t>
        </w:r>
        <w:r w:rsidRPr="004B54A7">
          <w:rPr>
            <w:rFonts w:eastAsia="Times New Roman"/>
            <w:lang w:val="en-GB"/>
          </w:rPr>
          <w:t>view</w:t>
        </w:r>
        <w:r>
          <w:rPr>
            <w:rFonts w:eastAsia="Times New Roman"/>
            <w:lang w:val="en-GB"/>
          </w:rPr>
          <w:t xml:space="preserve"> order index </w:t>
        </w:r>
        <w:r w:rsidRPr="004B54A7">
          <w:rPr>
            <w:rFonts w:eastAsia="Times New Roman"/>
            <w:lang w:val="en-GB"/>
          </w:rPr>
          <w:t xml:space="preserve">of </w:t>
        </w:r>
        <w:bookmarkStart w:id="147" w:name="OLE_LINK327"/>
        <w:bookmarkStart w:id="148" w:name="OLE_LINK328"/>
        <w:r w:rsidRPr="004B54A7">
          <w:rPr>
            <w:rFonts w:eastAsia="Times New Roman"/>
            <w:lang w:val="en-GB"/>
          </w:rPr>
          <w:t>RefPicList</w:t>
        </w:r>
        <w:r>
          <w:rPr>
            <w:rFonts w:eastAsia="Times New Roman"/>
            <w:lang w:val="en-GB"/>
          </w:rPr>
          <w:t>0</w:t>
        </w:r>
        <w:r w:rsidRPr="004B54A7">
          <w:rPr>
            <w:rFonts w:eastAsia="Times New Roman"/>
            <w:lang w:val="en-GB"/>
          </w:rPr>
          <w:t>[ cIdx ]</w:t>
        </w:r>
        <w:bookmarkEnd w:id="147"/>
        <w:bookmarkEnd w:id="148"/>
        <w:r w:rsidRPr="004B54A7">
          <w:rPr>
            <w:rFonts w:eastAsia="Times New Roman"/>
            <w:lang w:val="en-GB"/>
          </w:rPr>
          <w:t xml:space="preserve"> is equal to </w:t>
        </w:r>
        <w:r>
          <w:rPr>
            <w:rFonts w:eastAsia="Times New Roman"/>
            <w:lang w:val="en-GB"/>
          </w:rPr>
          <w:t>0) {</w:t>
        </w:r>
        <w:bookmarkEnd w:id="145"/>
        <w:bookmarkEnd w:id="146"/>
        <w:r>
          <w:rPr>
            <w:rFonts w:eastAsia="Times New Roman"/>
            <w:lang w:val="en-GB"/>
          </w:rPr>
          <w:br/>
        </w:r>
        <w:r>
          <w:rPr>
            <w:rFonts w:eastAsia="Times New Roman"/>
            <w:lang w:val="en-GB"/>
          </w:rPr>
          <w:tab/>
        </w:r>
        <w:r>
          <w:rPr>
            <w:rFonts w:eastAsia="Times New Roman"/>
            <w:lang w:val="en-GB"/>
          </w:rPr>
          <w:tab/>
        </w:r>
        <w:r w:rsidRPr="000810D2">
          <w:rPr>
            <w:rFonts w:eastAsia="Times New Roman"/>
            <w:lang w:val="en-GB"/>
          </w:rPr>
          <w:t>InterViewPic = RefPicList</w:t>
        </w:r>
        <w:r>
          <w:rPr>
            <w:rFonts w:eastAsia="Times New Roman"/>
            <w:lang w:val="en-GB"/>
          </w:rPr>
          <w:t>0</w:t>
        </w:r>
        <w:r w:rsidRPr="000810D2">
          <w:rPr>
            <w:rFonts w:eastAsia="Times New Roman"/>
            <w:lang w:val="en-GB"/>
          </w:rPr>
          <w:t>[ cIdx ]</w:t>
        </w:r>
        <w:r>
          <w:rPr>
            <w:rFonts w:eastAsia="Times New Roman"/>
            <w:lang w:val="en-GB"/>
          </w:rPr>
          <w:br/>
        </w:r>
        <w:r>
          <w:rPr>
            <w:rFonts w:eastAsia="Times New Roman"/>
            <w:lang w:val="en-GB"/>
          </w:rPr>
          <w:tab/>
        </w:r>
        <w:r>
          <w:rPr>
            <w:rFonts w:eastAsia="Times New Roman"/>
            <w:lang w:val="en-GB"/>
          </w:rPr>
          <w:tab/>
        </w:r>
        <w:r w:rsidRPr="000810D2">
          <w:rPr>
            <w:rFonts w:eastAsia="Times New Roman"/>
            <w:lang w:val="en-GB"/>
          </w:rPr>
          <w:t>InterViewAvailable = 1</w:t>
        </w:r>
        <w:r>
          <w:rPr>
            <w:rFonts w:eastAsia="Times New Roman"/>
            <w:lang w:val="en-GB"/>
          </w:rPr>
          <w:br/>
        </w:r>
        <w:r>
          <w:rPr>
            <w:rFonts w:eastAsia="Times New Roman"/>
            <w:lang w:val="en-GB"/>
          </w:rPr>
          <w:tab/>
          <w:t>}</w:t>
        </w:r>
      </w:ins>
    </w:p>
    <w:bookmarkEnd w:id="127"/>
    <w:bookmarkEnd w:id="128"/>
    <w:bookmarkEnd w:id="135"/>
    <w:bookmarkEnd w:id="136"/>
    <w:bookmarkEnd w:id="137"/>
    <w:bookmarkEnd w:id="138"/>
    <w:bookmarkEnd w:id="139"/>
    <w:bookmarkEnd w:id="140"/>
    <w:bookmarkEnd w:id="141"/>
    <w:p w:rsidR="00DC1CBC" w:rsidRPr="005539C1" w:rsidRDefault="00DC1CBC" w:rsidP="00DC1CBC">
      <w:pPr>
        <w:spacing w:before="136"/>
        <w:rPr>
          <w:ins w:id="149" w:author="Samsung" w:date="2012-09-26T15:00:00Z"/>
          <w:rFonts w:eastAsia="Times New Roman"/>
          <w:lang w:val="en-GB"/>
        </w:rPr>
      </w:pPr>
      <w:ins w:id="150" w:author="Samsung" w:date="2012-09-26T15:00:00Z">
        <w:r w:rsidRPr="005539C1">
          <w:rPr>
            <w:rFonts w:eastAsia="Times New Roman" w:hint="eastAsia"/>
            <w:lang w:val="en-GB"/>
          </w:rPr>
          <w:t>When</w:t>
        </w:r>
        <w:r w:rsidRPr="005539C1">
          <w:rPr>
            <w:rFonts w:eastAsia="Times New Roman"/>
            <w:lang w:val="en-GB"/>
          </w:rPr>
          <w:t xml:space="preserve"> InterViewAvailable is equal to 1, the following </w:t>
        </w:r>
        <w:r w:rsidRPr="000810D2">
          <w:rPr>
            <w:rFonts w:eastAsia="Times New Roman"/>
            <w:lang w:val="en-GB"/>
          </w:rPr>
          <w:t>steps apply</w:t>
        </w:r>
        <w:r w:rsidRPr="006A1561">
          <w:rPr>
            <w:rFonts w:eastAsia="Times New Roman"/>
            <w:lang w:val="en-GB"/>
          </w:rPr>
          <w:t xml:space="preserve"> </w:t>
        </w:r>
        <w:r>
          <w:rPr>
            <w:rFonts w:eastAsia="Times New Roman"/>
            <w:lang w:val="en-GB"/>
          </w:rPr>
          <w:t xml:space="preserve">in </w:t>
        </w:r>
        <w:r w:rsidRPr="006A1561">
          <w:rPr>
            <w:rFonts w:eastAsia="Times New Roman"/>
            <w:lang w:val="en-GB"/>
          </w:rPr>
          <w:t>order</w:t>
        </w:r>
        <w:r>
          <w:rPr>
            <w:rFonts w:eastAsia="Times New Roman"/>
            <w:lang w:val="en-GB"/>
          </w:rPr>
          <w:t>.</w:t>
        </w:r>
      </w:ins>
    </w:p>
    <w:p w:rsidR="00DC1CBC" w:rsidRDefault="00DC1CBC" w:rsidP="00DC1CBC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</w:tabs>
        <w:spacing w:after="0"/>
        <w:ind w:left="800"/>
        <w:rPr>
          <w:ins w:id="151" w:author="Samsung" w:date="2012-09-26T15:02:00Z"/>
          <w:rFonts w:eastAsia="맑은 고딕"/>
          <w:sz w:val="20"/>
          <w:szCs w:val="20"/>
          <w:lang w:eastAsia="ko-KR"/>
        </w:rPr>
      </w:pPr>
      <w:ins w:id="152" w:author="Samsung" w:date="2012-09-26T15:02:00Z">
        <w:r>
          <w:rPr>
            <w:rFonts w:eastAsiaTheme="minorEastAsia" w:hint="eastAsia"/>
            <w:lang w:val="en-US" w:eastAsia="ko-KR"/>
          </w:rPr>
          <w:t>1</w:t>
        </w:r>
        <w:r>
          <w:rPr>
            <w:rFonts w:eastAsiaTheme="minorEastAsia" w:hint="eastAsia"/>
            <w:lang w:eastAsia="ko-KR"/>
          </w:rPr>
          <w:t>. The variable maxDepth is specified as follows:</w:t>
        </w:r>
        <w:r w:rsidRPr="00B26613">
          <w:rPr>
            <w:rFonts w:eastAsia="맑은 고딕" w:hint="eastAsia"/>
            <w:sz w:val="20"/>
            <w:szCs w:val="20"/>
            <w:lang w:eastAsia="ko-KR"/>
          </w:rPr>
          <w:t xml:space="preserve"> </w:t>
        </w:r>
      </w:ins>
    </w:p>
    <w:p w:rsidR="00DC1CBC" w:rsidRPr="00B26613" w:rsidRDefault="00DC1CBC" w:rsidP="00DC1CBC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</w:tabs>
        <w:spacing w:after="0"/>
        <w:ind w:left="800"/>
        <w:rPr>
          <w:ins w:id="153" w:author="Samsung" w:date="2012-09-26T15:02:00Z"/>
          <w:sz w:val="20"/>
          <w:szCs w:val="20"/>
        </w:rPr>
      </w:pPr>
      <w:ins w:id="154" w:author="Samsung" w:date="2012-09-26T15:02:00Z">
        <w:r w:rsidRPr="00B26613">
          <w:rPr>
            <w:rFonts w:eastAsia="맑은 고딕" w:hint="eastAsia"/>
            <w:sz w:val="20"/>
            <w:szCs w:val="20"/>
            <w:lang w:eastAsia="ko-KR"/>
          </w:rPr>
          <w:t>maxDepth</w:t>
        </w:r>
        <w:r w:rsidRPr="00B26613">
          <w:rPr>
            <w:sz w:val="20"/>
            <w:szCs w:val="20"/>
          </w:rPr>
          <w:t xml:space="preserve"> = </w:t>
        </w:r>
        <w:r w:rsidRPr="00B26613">
          <w:rPr>
            <w:rFonts w:eastAsia="맑은 고딕" w:hint="eastAsia"/>
            <w:sz w:val="20"/>
            <w:szCs w:val="20"/>
            <w:lang w:eastAsia="ko-KR"/>
          </w:rPr>
          <w:t>INT_MIN</w:t>
        </w:r>
        <w:r w:rsidRPr="00B26613">
          <w:rPr>
            <w:sz w:val="20"/>
            <w:szCs w:val="20"/>
          </w:rPr>
          <w:br/>
          <w:t>for( j = 0; j &lt; partHeight; j+</w:t>
        </w:r>
        <w:r>
          <w:rPr>
            <w:rFonts w:eastAsiaTheme="minorEastAsia" w:hint="eastAsia"/>
            <w:sz w:val="20"/>
            <w:szCs w:val="20"/>
            <w:lang w:eastAsia="ko-KR"/>
          </w:rPr>
          <w:t>=(partHeight-1)</w:t>
        </w:r>
        <w:r w:rsidRPr="00B26613">
          <w:rPr>
            <w:sz w:val="20"/>
            <w:szCs w:val="20"/>
          </w:rPr>
          <w:t xml:space="preserve"> )</w:t>
        </w:r>
        <w:r w:rsidRPr="00B26613">
          <w:rPr>
            <w:sz w:val="20"/>
            <w:szCs w:val="20"/>
          </w:rPr>
          <w:br/>
        </w:r>
        <w:r w:rsidRPr="00B26613">
          <w:rPr>
            <w:sz w:val="20"/>
            <w:szCs w:val="20"/>
          </w:rPr>
          <w:tab/>
          <w:t>for( i = 0; i &lt; partWidth; i+</w:t>
        </w:r>
        <w:r>
          <w:rPr>
            <w:rFonts w:eastAsiaTheme="minorEastAsia" w:hint="eastAsia"/>
            <w:sz w:val="20"/>
            <w:szCs w:val="20"/>
            <w:lang w:eastAsia="ko-KR"/>
          </w:rPr>
          <w:t>=(partWidth-1))</w:t>
        </w:r>
        <w:r w:rsidRPr="00B26613">
          <w:rPr>
            <w:sz w:val="20"/>
            <w:szCs w:val="20"/>
          </w:rPr>
          <w:br/>
        </w:r>
        <w:r w:rsidRPr="00B26613">
          <w:rPr>
            <w:sz w:val="20"/>
            <w:szCs w:val="20"/>
          </w:rPr>
          <w:tab/>
        </w:r>
        <w:r w:rsidRPr="00B26613">
          <w:rPr>
            <w:sz w:val="20"/>
            <w:szCs w:val="20"/>
          </w:rPr>
          <w:tab/>
        </w:r>
        <w:r w:rsidRPr="00B26613">
          <w:rPr>
            <w:rFonts w:eastAsia="맑은 고딕" w:hint="eastAsia"/>
            <w:sz w:val="20"/>
            <w:szCs w:val="20"/>
            <w:lang w:eastAsia="ko-KR"/>
          </w:rPr>
          <w:t>if(</w:t>
        </w:r>
        <w:r w:rsidRPr="00B26613">
          <w:rPr>
            <w:sz w:val="20"/>
            <w:szCs w:val="20"/>
          </w:rPr>
          <w:t xml:space="preserve"> depthPic[ dbx1 + i, dby1 + j ]</w:t>
        </w:r>
        <w:r>
          <w:rPr>
            <w:sz w:val="20"/>
            <w:szCs w:val="20"/>
          </w:rPr>
          <w:t xml:space="preserve"> </w:t>
        </w:r>
        <w:r w:rsidRPr="00B26613">
          <w:rPr>
            <w:rFonts w:eastAsia="맑은 고딕" w:hint="eastAsia"/>
            <w:sz w:val="20"/>
            <w:szCs w:val="20"/>
            <w:lang w:eastAsia="ko-KR"/>
          </w:rPr>
          <w:t>&gt;</w:t>
        </w:r>
        <w:r>
          <w:rPr>
            <w:rFonts w:eastAsia="맑은 고딕"/>
            <w:sz w:val="20"/>
            <w:szCs w:val="20"/>
            <w:lang w:eastAsia="ko-KR"/>
          </w:rPr>
          <w:t xml:space="preserve"> </w:t>
        </w:r>
        <w:r w:rsidRPr="00B26613">
          <w:rPr>
            <w:rFonts w:eastAsia="맑은 고딕" w:hint="eastAsia"/>
            <w:sz w:val="20"/>
            <w:szCs w:val="20"/>
            <w:lang w:eastAsia="ko-KR"/>
          </w:rPr>
          <w:t>maxDepth</w:t>
        </w:r>
        <w:r>
          <w:rPr>
            <w:rFonts w:eastAsia="맑은 고딕"/>
            <w:sz w:val="20"/>
            <w:szCs w:val="20"/>
            <w:lang w:eastAsia="ko-KR"/>
          </w:rPr>
          <w:t xml:space="preserve"> </w:t>
        </w:r>
        <w:r w:rsidRPr="00B26613">
          <w:rPr>
            <w:rFonts w:eastAsia="맑은 고딕" w:hint="eastAsia"/>
            <w:sz w:val="20"/>
            <w:szCs w:val="20"/>
            <w:lang w:eastAsia="ko-KR"/>
          </w:rPr>
          <w:t>) maxDepth</w:t>
        </w:r>
        <w:r>
          <w:rPr>
            <w:rFonts w:eastAsia="맑은 고딕"/>
            <w:sz w:val="20"/>
            <w:szCs w:val="20"/>
            <w:lang w:eastAsia="ko-KR"/>
          </w:rPr>
          <w:t xml:space="preserve"> </w:t>
        </w:r>
        <w:r w:rsidRPr="00B26613">
          <w:rPr>
            <w:rFonts w:eastAsia="맑은 고딕" w:hint="eastAsia"/>
            <w:sz w:val="20"/>
            <w:szCs w:val="20"/>
            <w:lang w:eastAsia="ko-KR"/>
          </w:rPr>
          <w:t>=</w:t>
        </w:r>
        <w:r w:rsidRPr="00B26613">
          <w:rPr>
            <w:sz w:val="20"/>
            <w:szCs w:val="20"/>
          </w:rPr>
          <w:t xml:space="preserve"> depthPic[ dbx1 + i, dby1 + j ]</w:t>
        </w:r>
      </w:ins>
    </w:p>
    <w:p w:rsidR="00DC1CBC" w:rsidRDefault="00DC1CBC" w:rsidP="00DC1CBC">
      <w:pPr>
        <w:spacing w:before="136"/>
        <w:ind w:left="800"/>
        <w:rPr>
          <w:ins w:id="155" w:author="Samsung" w:date="2012-09-26T15:02:00Z"/>
          <w:rFonts w:eastAsiaTheme="minorEastAsia"/>
          <w:lang w:val="en-GB" w:eastAsia="ko-KR"/>
        </w:rPr>
      </w:pPr>
    </w:p>
    <w:p w:rsidR="00DC1CBC" w:rsidRPr="00754678" w:rsidRDefault="00DC1CBC" w:rsidP="00DC1CBC">
      <w:pPr>
        <w:spacing w:before="136"/>
        <w:ind w:left="800"/>
        <w:rPr>
          <w:ins w:id="156" w:author="Samsung" w:date="2012-09-26T15:02:00Z"/>
          <w:rFonts w:eastAsia="Times New Roman"/>
          <w:lang w:val="en-GB"/>
        </w:rPr>
      </w:pPr>
      <w:ins w:id="157" w:author="Samsung" w:date="2012-09-26T15:02:00Z">
        <w:r>
          <w:rPr>
            <w:rFonts w:eastAsiaTheme="minorEastAsia" w:hint="eastAsia"/>
            <w:lang w:val="en-GB" w:eastAsia="ko-KR"/>
          </w:rPr>
          <w:t>2. The variable dv is specified as follows</w:t>
        </w:r>
        <w:proofErr w:type="gramStart"/>
        <w:r>
          <w:rPr>
            <w:rFonts w:eastAsiaTheme="minorEastAsia" w:hint="eastAsia"/>
            <w:lang w:val="en-GB" w:eastAsia="ko-KR"/>
          </w:rPr>
          <w:t>:</w:t>
        </w:r>
        <w:proofErr w:type="gramEnd"/>
        <w:r w:rsidRPr="00754678">
          <w:rPr>
            <w:rFonts w:eastAsia="Times New Roman"/>
            <w:lang w:val="en-GB"/>
          </w:rPr>
          <w:br/>
          <w:t>index = ViewIdTo3DVAcquisitionParamIndex( view_id of the current view )</w:t>
        </w:r>
        <w:r w:rsidRPr="00754678">
          <w:rPr>
            <w:rFonts w:eastAsia="Times New Roman"/>
            <w:lang w:val="en-GB"/>
          </w:rPr>
          <w:br/>
          <w:t>refIndex = ViewIdTo3DVAcquisitionParamIndex( view_id of the InterViewPic )</w:t>
        </w:r>
      </w:ins>
    </w:p>
    <w:p w:rsidR="00DC1CBC" w:rsidRPr="00677C52" w:rsidRDefault="00DC1CBC" w:rsidP="00DC1CBC">
      <w:pPr>
        <w:spacing w:before="136"/>
        <w:ind w:left="800"/>
        <w:rPr>
          <w:ins w:id="158" w:author="Samsung" w:date="2012-09-26T15:02:00Z"/>
          <w:rFonts w:eastAsiaTheme="minorEastAsia"/>
          <w:lang w:val="en-GB" w:eastAsia="ko-KR"/>
        </w:rPr>
      </w:pPr>
      <w:bookmarkStart w:id="159" w:name="OLE_LINK538"/>
      <w:bookmarkStart w:id="160" w:name="OLE_LINK539"/>
      <w:ins w:id="161" w:author="Samsung" w:date="2012-09-26T15:02:00Z">
        <w:r w:rsidRPr="00754678">
          <w:rPr>
            <w:rFonts w:eastAsia="Times New Roman"/>
            <w:lang w:val="en-GB"/>
          </w:rPr>
          <w:t>dv[ 0 ] = Disparity( NdrInverse[</w:t>
        </w:r>
      </w:ins>
      <w:ins w:id="162" w:author="Samsung" w:date="2012-09-27T10:15:00Z">
        <w:r w:rsidR="00A017D7">
          <w:rPr>
            <w:rFonts w:eastAsiaTheme="minorEastAsia" w:hint="eastAsia"/>
            <w:lang w:val="en-GB" w:eastAsia="ko-KR"/>
          </w:rPr>
          <w:t>maxD</w:t>
        </w:r>
      </w:ins>
      <w:ins w:id="163" w:author="Samsung" w:date="2012-09-26T15:02:00Z">
        <w:r w:rsidRPr="00754678">
          <w:rPr>
            <w:rFonts w:eastAsia="Times New Roman"/>
            <w:lang w:val="en-GB"/>
          </w:rPr>
          <w:t xml:space="preserve">epth], ZNear[ </w:t>
        </w:r>
        <w:r>
          <w:rPr>
            <w:rFonts w:eastAsia="Times New Roman"/>
            <w:lang w:val="en-GB"/>
          </w:rPr>
          <w:t>dps_id</w:t>
        </w:r>
        <w:r w:rsidRPr="00754678">
          <w:rPr>
            <w:rFonts w:eastAsia="Times New Roman"/>
            <w:lang w:val="en-GB"/>
          </w:rPr>
          <w:t>, index ], ZFar[</w:t>
        </w:r>
        <w:r>
          <w:rPr>
            <w:rFonts w:eastAsia="Times New Roman"/>
            <w:lang w:val="en-GB"/>
          </w:rPr>
          <w:t>dps_id</w:t>
        </w:r>
        <w:r w:rsidRPr="00754678">
          <w:rPr>
            <w:rFonts w:eastAsia="Times New Roman"/>
            <w:lang w:val="en-GB"/>
          </w:rPr>
          <w:t>, index ],</w:t>
        </w:r>
        <w:r w:rsidRPr="00754678">
          <w:rPr>
            <w:rFonts w:eastAsia="Times New Roman"/>
            <w:lang w:val="en-GB"/>
          </w:rPr>
          <w:br/>
          <w:t xml:space="preserve">  </w:t>
        </w:r>
        <w:r>
          <w:rPr>
            <w:rFonts w:eastAsia="Times New Roman"/>
            <w:lang w:val="en-GB"/>
          </w:rPr>
          <w:tab/>
        </w:r>
        <w:r>
          <w:rPr>
            <w:rFonts w:eastAsia="Times New Roman"/>
            <w:lang w:val="en-GB"/>
          </w:rPr>
          <w:tab/>
        </w:r>
        <w:r w:rsidRPr="00754678">
          <w:rPr>
            <w:rFonts w:eastAsia="Times New Roman"/>
            <w:lang w:val="en-GB"/>
          </w:rPr>
          <w:t>FocalLengthX[</w:t>
        </w:r>
        <w:r>
          <w:rPr>
            <w:rFonts w:eastAsia="Times New Roman"/>
            <w:lang w:val="en-GB"/>
          </w:rPr>
          <w:t>dps_id</w:t>
        </w:r>
        <w:r w:rsidRPr="00754678">
          <w:rPr>
            <w:rFonts w:eastAsia="Times New Roman"/>
            <w:lang w:val="en-GB"/>
          </w:rPr>
          <w:t>, index ], AbsTX[ index ] – AbsTX[ refIndex ] )</w:t>
        </w:r>
        <w:bookmarkEnd w:id="159"/>
        <w:bookmarkEnd w:id="160"/>
        <w:r w:rsidRPr="00754678">
          <w:rPr>
            <w:rFonts w:eastAsia="Times New Roman"/>
            <w:lang w:val="en-GB"/>
          </w:rPr>
          <w:br/>
          <w:t xml:space="preserve">dv[ 1 ] = </w:t>
        </w:r>
        <w:r>
          <w:rPr>
            <w:rFonts w:eastAsiaTheme="minorEastAsia" w:hint="eastAsia"/>
            <w:lang w:val="en-GB" w:eastAsia="ko-KR"/>
          </w:rPr>
          <w:t>0</w:t>
        </w:r>
      </w:ins>
    </w:p>
    <w:p w:rsidR="00DC1CBC" w:rsidRPr="00DC1CBC" w:rsidRDefault="00DC1CBC" w:rsidP="00D33780">
      <w:pPr>
        <w:rPr>
          <w:rFonts w:eastAsiaTheme="minorEastAsia"/>
          <w:lang w:val="en-GB" w:eastAsia="ko-KR"/>
        </w:rPr>
      </w:pPr>
    </w:p>
    <w:sectPr w:rsidR="00DC1CBC" w:rsidRPr="00DC1CBC" w:rsidSect="00AA576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AAB" w:rsidRPr="002A6B28" w:rsidRDefault="00840AAB" w:rsidP="00A017D7">
      <w:pPr>
        <w:rPr>
          <w:rFonts w:ascii="Arial" w:eastAsia="SimSun" w:hAnsi="Arial" w:cs="Arial"/>
          <w:color w:val="0000FF"/>
          <w:kern w:val="2"/>
          <w:lang w:eastAsia="zh-CN"/>
        </w:rPr>
      </w:pPr>
      <w:r>
        <w:separator/>
      </w:r>
    </w:p>
  </w:endnote>
  <w:endnote w:type="continuationSeparator" w:id="0">
    <w:p w:rsidR="00840AAB" w:rsidRPr="002A6B28" w:rsidRDefault="00840AAB" w:rsidP="00A017D7">
      <w:pPr>
        <w:rPr>
          <w:rFonts w:ascii="Arial" w:eastAsia="SimSun" w:hAnsi="Arial" w:cs="Arial"/>
          <w:color w:val="0000FF"/>
          <w:kern w:val="2"/>
          <w:lang w:eastAsia="zh-C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AAB" w:rsidRPr="002A6B28" w:rsidRDefault="00840AAB" w:rsidP="00A017D7">
      <w:pPr>
        <w:rPr>
          <w:rFonts w:ascii="Arial" w:eastAsia="SimSun" w:hAnsi="Arial" w:cs="Arial"/>
          <w:color w:val="0000FF"/>
          <w:kern w:val="2"/>
          <w:lang w:eastAsia="zh-CN"/>
        </w:rPr>
      </w:pPr>
      <w:r>
        <w:separator/>
      </w:r>
    </w:p>
  </w:footnote>
  <w:footnote w:type="continuationSeparator" w:id="0">
    <w:p w:rsidR="00840AAB" w:rsidRPr="002A6B28" w:rsidRDefault="00840AAB" w:rsidP="00A017D7">
      <w:pPr>
        <w:rPr>
          <w:rFonts w:ascii="Arial" w:eastAsia="SimSun" w:hAnsi="Arial" w:cs="Arial"/>
          <w:color w:val="0000FF"/>
          <w:kern w:val="2"/>
          <w:lang w:eastAsia="zh-C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B56B7"/>
    <w:multiLevelType w:val="hybridMultilevel"/>
    <w:tmpl w:val="E438C51C"/>
    <w:lvl w:ilvl="0" w:tplc="F1108F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E4C1C3B"/>
    <w:multiLevelType w:val="multilevel"/>
    <w:tmpl w:val="0374E0E2"/>
    <w:lvl w:ilvl="0">
      <w:start w:val="1"/>
      <w:numFmt w:val="none"/>
      <w:suff w:val="nothing"/>
      <w:lvlText w:val="J"/>
      <w:lvlJc w:val="left"/>
      <w:pPr>
        <w:ind w:left="360" w:hanging="360"/>
      </w:pPr>
      <w:rPr>
        <w:rFonts w:hint="default"/>
        <w:vanish/>
        <w:lang w:val="en-US"/>
      </w:rPr>
    </w:lvl>
    <w:lvl w:ilvl="1">
      <w:start w:val="1"/>
      <w:numFmt w:val="decimal"/>
      <w:lvlText w:val="J.%2"/>
      <w:lvlJc w:val="left"/>
      <w:pPr>
        <w:tabs>
          <w:tab w:val="num" w:pos="1020"/>
        </w:tabs>
        <w:ind w:left="0" w:firstLine="0"/>
      </w:pPr>
      <w:rPr>
        <w:rFonts w:hint="default"/>
      </w:rPr>
    </w:lvl>
    <w:lvl w:ilvl="2">
      <w:start w:val="1"/>
      <w:numFmt w:val="decimal"/>
      <w:lvlText w:val="J.%2.%3"/>
      <w:lvlJc w:val="left"/>
      <w:pPr>
        <w:tabs>
          <w:tab w:val="num" w:pos="720"/>
        </w:tabs>
        <w:ind w:left="1224" w:hanging="1224"/>
      </w:pPr>
      <w:rPr>
        <w:rFonts w:hint="default"/>
      </w:rPr>
    </w:lvl>
    <w:lvl w:ilvl="3">
      <w:start w:val="1"/>
      <w:numFmt w:val="decimal"/>
      <w:lvlText w:val="%1J.%2.%3.%4"/>
      <w:lvlJc w:val="left"/>
      <w:pPr>
        <w:tabs>
          <w:tab w:val="num" w:pos="720"/>
        </w:tabs>
        <w:ind w:left="1728" w:hanging="1728"/>
      </w:pPr>
      <w:rPr>
        <w:rFonts w:hint="default"/>
        <w:lang w:val="en-US"/>
      </w:rPr>
    </w:lvl>
    <w:lvl w:ilvl="4">
      <w:start w:val="1"/>
      <w:numFmt w:val="decimal"/>
      <w:lvlText w:val="%1J.%2.%3.%4.%5"/>
      <w:lvlJc w:val="left"/>
      <w:pPr>
        <w:tabs>
          <w:tab w:val="num" w:pos="720"/>
        </w:tabs>
        <w:ind w:left="2232" w:hanging="2232"/>
      </w:pPr>
      <w:rPr>
        <w:rFonts w:hint="default"/>
      </w:rPr>
    </w:lvl>
    <w:lvl w:ilvl="5">
      <w:start w:val="1"/>
      <w:numFmt w:val="decimal"/>
      <w:lvlText w:val="%1J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J.%2.%3.%4.%5.%6.%7"/>
      <w:lvlJc w:val="left"/>
      <w:pPr>
        <w:tabs>
          <w:tab w:val="num" w:pos="1080"/>
        </w:tabs>
        <w:ind w:left="3240" w:hanging="3240"/>
      </w:pPr>
      <w:rPr>
        <w:rFonts w:hint="default"/>
      </w:rPr>
    </w:lvl>
    <w:lvl w:ilvl="7">
      <w:start w:val="1"/>
      <w:numFmt w:val="decimal"/>
      <w:lvlText w:val="%1J.%2.%3.%4.%5.%6.%7.%8"/>
      <w:lvlJc w:val="left"/>
      <w:pPr>
        <w:tabs>
          <w:tab w:val="num" w:pos="3960"/>
        </w:tabs>
        <w:ind w:left="3744" w:hanging="3744"/>
      </w:pPr>
      <w:rPr>
        <w:rFonts w:hint="default"/>
      </w:rPr>
    </w:lvl>
    <w:lvl w:ilvl="8">
      <w:start w:val="1"/>
      <w:numFmt w:val="decimal"/>
      <w:lvlText w:val="%1J.%2.%3.%4.%5.%6.%7.%8.%9"/>
      <w:lvlJc w:val="left"/>
      <w:pPr>
        <w:tabs>
          <w:tab w:val="num" w:pos="4680"/>
        </w:tabs>
        <w:ind w:left="4320" w:hanging="43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36C0"/>
    <w:rsid w:val="00086647"/>
    <w:rsid w:val="003A1911"/>
    <w:rsid w:val="0059116E"/>
    <w:rsid w:val="00627B26"/>
    <w:rsid w:val="007B36C0"/>
    <w:rsid w:val="00840AAB"/>
    <w:rsid w:val="00912CC7"/>
    <w:rsid w:val="0094064A"/>
    <w:rsid w:val="00A017D7"/>
    <w:rsid w:val="00AA5768"/>
    <w:rsid w:val="00C24DC0"/>
    <w:rsid w:val="00C66E1F"/>
    <w:rsid w:val="00D33780"/>
    <w:rsid w:val="00D95ABC"/>
    <w:rsid w:val="00DC1CBC"/>
    <w:rsid w:val="00E66BF1"/>
    <w:rsid w:val="00E81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6C0"/>
    <w:pPr>
      <w:overflowPunct w:val="0"/>
      <w:autoSpaceDE w:val="0"/>
      <w:autoSpaceDN w:val="0"/>
      <w:adjustRightInd w:val="0"/>
      <w:textAlignment w:val="baseline"/>
    </w:pPr>
    <w:rPr>
      <w:rFonts w:ascii="Times New Roman" w:eastAsia="MS Mincho" w:hAnsi="Times New Roman" w:cs="Times New Roman"/>
      <w:kern w:val="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quation">
    <w:name w:val="Equation"/>
    <w:basedOn w:val="a"/>
    <w:rsid w:val="007B36C0"/>
    <w:pPr>
      <w:tabs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Times New Roman"/>
      <w:sz w:val="22"/>
      <w:szCs w:val="22"/>
      <w:lang w:val="en-GB"/>
    </w:rPr>
  </w:style>
  <w:style w:type="paragraph" w:customStyle="1" w:styleId="Annex4">
    <w:name w:val="Annex 4"/>
    <w:basedOn w:val="a"/>
    <w:next w:val="a"/>
    <w:rsid w:val="007B36C0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spacing w:before="181"/>
      <w:ind w:left="1728" w:hanging="1728"/>
      <w:jc w:val="both"/>
      <w:outlineLvl w:val="3"/>
    </w:pPr>
    <w:rPr>
      <w:rFonts w:eastAsia="Times New Roman"/>
      <w:b/>
      <w:bCs/>
      <w:lang w:val="en-GB"/>
    </w:rPr>
  </w:style>
  <w:style w:type="paragraph" w:styleId="a3">
    <w:name w:val="Balloon Text"/>
    <w:basedOn w:val="a"/>
    <w:link w:val="Char"/>
    <w:uiPriority w:val="99"/>
    <w:semiHidden/>
    <w:unhideWhenUsed/>
    <w:rsid w:val="007B36C0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B36C0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customStyle="1" w:styleId="Note2">
    <w:name w:val="Note 2"/>
    <w:basedOn w:val="a"/>
    <w:rsid w:val="007B36C0"/>
    <w:pPr>
      <w:spacing w:before="60" w:line="199" w:lineRule="exact"/>
      <w:ind w:left="1077"/>
      <w:jc w:val="both"/>
    </w:pPr>
    <w:rPr>
      <w:rFonts w:eastAsia="Times New Roman"/>
      <w:sz w:val="18"/>
      <w:szCs w:val="18"/>
      <w:lang w:val="en-GB"/>
    </w:rPr>
  </w:style>
  <w:style w:type="paragraph" w:styleId="a4">
    <w:name w:val="header"/>
    <w:basedOn w:val="a"/>
    <w:link w:val="Char0"/>
    <w:uiPriority w:val="99"/>
    <w:semiHidden/>
    <w:unhideWhenUsed/>
    <w:rsid w:val="00A017D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A017D7"/>
    <w:rPr>
      <w:rFonts w:ascii="Times New Roman" w:eastAsia="MS Mincho" w:hAnsi="Times New Roman" w:cs="Times New Roman"/>
      <w:kern w:val="0"/>
      <w:szCs w:val="20"/>
      <w:lang w:eastAsia="en-US"/>
    </w:rPr>
  </w:style>
  <w:style w:type="paragraph" w:styleId="a5">
    <w:name w:val="footer"/>
    <w:basedOn w:val="a"/>
    <w:link w:val="Char1"/>
    <w:uiPriority w:val="99"/>
    <w:semiHidden/>
    <w:unhideWhenUsed/>
    <w:rsid w:val="00A017D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A017D7"/>
    <w:rPr>
      <w:rFonts w:ascii="Times New Roman" w:eastAsia="MS Mincho" w:hAnsi="Times New Roman" w:cs="Times New Roman"/>
      <w:kern w:val="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1636</Words>
  <Characters>9330</Characters>
  <Application>Microsoft Office Word</Application>
  <DocSecurity>0</DocSecurity>
  <Lines>77</Lines>
  <Paragraphs>21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5</cp:revision>
  <dcterms:created xsi:type="dcterms:W3CDTF">2012-09-26T04:49:00Z</dcterms:created>
  <dcterms:modified xsi:type="dcterms:W3CDTF">2012-09-27T01:16:00Z</dcterms:modified>
</cp:coreProperties>
</file>