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D8" w:rsidRPr="0028130F" w:rsidRDefault="001779D8" w:rsidP="001779D8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textAlignment w:val="auto"/>
        <w:rPr>
          <w:rFonts w:eastAsia="MS Mincho"/>
        </w:rPr>
      </w:pPr>
      <w:bookmarkStart w:id="0" w:name="_Ref319667633"/>
      <w:r>
        <w:rPr>
          <w:rFonts w:eastAsiaTheme="minorEastAsia" w:hint="eastAsia"/>
          <w:lang w:eastAsia="ko-KR"/>
        </w:rPr>
        <w:t xml:space="preserve">J.8.3.1.1 </w:t>
      </w:r>
      <w:r w:rsidRPr="0028130F">
        <w:rPr>
          <w:rFonts w:eastAsia="MS Mincho"/>
        </w:rPr>
        <w:t xml:space="preserve">Depth-based derivation process for </w:t>
      </w:r>
      <w:proofErr w:type="spellStart"/>
      <w:r w:rsidRPr="0028130F">
        <w:rPr>
          <w:rFonts w:eastAsia="MS Mincho"/>
        </w:rPr>
        <w:t>luma</w:t>
      </w:r>
      <w:proofErr w:type="spellEnd"/>
      <w:r w:rsidRPr="0028130F">
        <w:rPr>
          <w:rFonts w:eastAsia="MS Mincho"/>
        </w:rPr>
        <w:t xml:space="preserve"> motion vectors for skipped </w:t>
      </w:r>
      <w:proofErr w:type="spellStart"/>
      <w:r w:rsidRPr="0028130F">
        <w:rPr>
          <w:rFonts w:eastAsia="MS Mincho"/>
        </w:rPr>
        <w:t>macroblocks</w:t>
      </w:r>
      <w:proofErr w:type="spellEnd"/>
      <w:r w:rsidRPr="0028130F">
        <w:rPr>
          <w:rFonts w:eastAsia="MS Mincho"/>
        </w:rPr>
        <w:t xml:space="preserve"> in P and SP slices</w:t>
      </w:r>
      <w:bookmarkEnd w:id="0"/>
    </w:p>
    <w:p w:rsidR="001779D8" w:rsidRPr="0028130F" w:rsidRDefault="001779D8" w:rsidP="001779D8">
      <w:pPr>
        <w:tabs>
          <w:tab w:val="left" w:pos="794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 xml:space="preserve">This process is invoked when </w:t>
      </w:r>
      <w:proofErr w:type="spellStart"/>
      <w:r w:rsidRPr="0028130F">
        <w:rPr>
          <w:rFonts w:eastAsia="Times New Roman"/>
          <w:lang w:val="en-GB"/>
        </w:rPr>
        <w:t>mb_type</w:t>
      </w:r>
      <w:proofErr w:type="spellEnd"/>
      <w:r w:rsidRPr="0028130F">
        <w:rPr>
          <w:rFonts w:eastAsia="Times New Roman"/>
          <w:lang w:val="en-GB"/>
        </w:rPr>
        <w:t xml:space="preserve"> is equal to </w:t>
      </w:r>
      <w:proofErr w:type="spellStart"/>
      <w:r w:rsidRPr="0028130F">
        <w:rPr>
          <w:rFonts w:eastAsia="Times New Roman"/>
          <w:lang w:val="en-GB"/>
        </w:rPr>
        <w:t>P_Skip</w:t>
      </w:r>
      <w:proofErr w:type="spellEnd"/>
      <w:r w:rsidRPr="0028130F">
        <w:rPr>
          <w:rFonts w:eastAsia="Times New Roman"/>
          <w:lang w:val="en-GB"/>
        </w:rPr>
        <w:t xml:space="preserve">, </w:t>
      </w:r>
      <w:proofErr w:type="spellStart"/>
      <w:r w:rsidRPr="0028130F">
        <w:rPr>
          <w:rFonts w:eastAsia="Times New Roman"/>
          <w:lang w:val="en-GB"/>
        </w:rPr>
        <w:t>nal_unit_type</w:t>
      </w:r>
      <w:proofErr w:type="spellEnd"/>
      <w:r w:rsidRPr="0028130F">
        <w:rPr>
          <w:rFonts w:eastAsia="Times New Roman"/>
          <w:lang w:val="en-GB"/>
        </w:rPr>
        <w:t xml:space="preserve"> is equal to 21, </w:t>
      </w:r>
      <w:proofErr w:type="spellStart"/>
      <w:r w:rsidRPr="0028130F">
        <w:rPr>
          <w:rFonts w:eastAsia="Times New Roman"/>
          <w:lang w:val="en-GB"/>
        </w:rPr>
        <w:t>DepthFlag</w:t>
      </w:r>
      <w:proofErr w:type="spellEnd"/>
      <w:r w:rsidRPr="0028130F">
        <w:rPr>
          <w:rFonts w:eastAsia="Times New Roman"/>
          <w:lang w:val="en-GB"/>
        </w:rPr>
        <w:t xml:space="preserve"> is equal to 0, </w:t>
      </w:r>
      <w:proofErr w:type="spellStart"/>
      <w:r w:rsidRPr="0028130F">
        <w:rPr>
          <w:rFonts w:eastAsia="Times New Roman"/>
          <w:lang w:val="en-GB"/>
        </w:rPr>
        <w:t>dmvp_flag</w:t>
      </w:r>
      <w:proofErr w:type="spellEnd"/>
      <w:r w:rsidRPr="0028130F">
        <w:rPr>
          <w:rFonts w:eastAsia="Times New Roman"/>
          <w:lang w:val="en-GB"/>
        </w:rPr>
        <w:t xml:space="preserve"> is equal to 1 </w:t>
      </w:r>
      <w:r w:rsidRPr="005539C1">
        <w:rPr>
          <w:rFonts w:eastAsia="맑은 고딕" w:hint="eastAsia"/>
          <w:lang w:val="en-GB" w:eastAsia="ko-KR"/>
        </w:rPr>
        <w:t xml:space="preserve">and </w:t>
      </w:r>
      <w:proofErr w:type="spellStart"/>
      <w:r w:rsidRPr="005539C1">
        <w:rPr>
          <w:rFonts w:eastAsia="맑은 고딕"/>
          <w:lang w:val="en-GB" w:eastAsia="ko-KR"/>
        </w:rPr>
        <w:t>MbVSSkipFlag</w:t>
      </w:r>
      <w:proofErr w:type="spellEnd"/>
      <w:r w:rsidRPr="005539C1">
        <w:rPr>
          <w:rFonts w:eastAsia="맑은 고딕" w:hint="eastAsia"/>
          <w:lang w:val="en-GB" w:eastAsia="ko-KR"/>
        </w:rPr>
        <w:t xml:space="preserve"> is equal to 0</w:t>
      </w:r>
      <w:r w:rsidRPr="000F7783">
        <w:rPr>
          <w:rFonts w:eastAsia="Times New Roman"/>
          <w:lang w:val="en-GB"/>
        </w:rPr>
        <w:t>.</w:t>
      </w:r>
    </w:p>
    <w:p w:rsidR="001779D8" w:rsidRPr="0028130F" w:rsidRDefault="001779D8" w:rsidP="001779D8">
      <w:pPr>
        <w:spacing w:before="136"/>
        <w:rPr>
          <w:lang w:val="en-GB"/>
        </w:rPr>
      </w:pPr>
      <w:r w:rsidRPr="0028130F">
        <w:rPr>
          <w:lang w:val="en-GB"/>
        </w:rPr>
        <w:t>Outputs of this process are:</w:t>
      </w:r>
    </w:p>
    <w:p w:rsidR="001779D8" w:rsidRPr="0028130F" w:rsidRDefault="001779D8" w:rsidP="001779D8">
      <w:pPr>
        <w:spacing w:before="136"/>
        <w:rPr>
          <w:lang w:val="en-GB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proofErr w:type="gramStart"/>
      <w:r w:rsidRPr="0028130F">
        <w:rPr>
          <w:lang w:val="en-GB"/>
        </w:rPr>
        <w:t>the</w:t>
      </w:r>
      <w:proofErr w:type="gramEnd"/>
      <w:r w:rsidRPr="0028130F">
        <w:rPr>
          <w:lang w:val="en-GB"/>
        </w:rPr>
        <w:t xml:space="preserve"> motion vector mvL0,</w:t>
      </w:r>
    </w:p>
    <w:p w:rsidR="001779D8" w:rsidRPr="0028130F" w:rsidRDefault="001779D8" w:rsidP="001779D8">
      <w:pPr>
        <w:spacing w:before="136"/>
        <w:rPr>
          <w:lang w:val="en-GB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proofErr w:type="gramStart"/>
      <w:r w:rsidRPr="0028130F">
        <w:rPr>
          <w:lang w:val="en-GB"/>
        </w:rPr>
        <w:t>the</w:t>
      </w:r>
      <w:proofErr w:type="gramEnd"/>
      <w:r w:rsidRPr="0028130F">
        <w:rPr>
          <w:lang w:val="en-GB"/>
        </w:rPr>
        <w:t xml:space="preserve"> reference index refIdxL0.</w:t>
      </w:r>
    </w:p>
    <w:p w:rsidR="001779D8" w:rsidRPr="0099065E" w:rsidRDefault="001779D8" w:rsidP="001779D8">
      <w:pPr>
        <w:spacing w:before="136"/>
        <w:rPr>
          <w:rFonts w:eastAsiaTheme="minorEastAsia"/>
          <w:lang w:val="en-GB" w:eastAsia="ko-KR"/>
        </w:rPr>
      </w:pPr>
      <w:r w:rsidRPr="0028130F">
        <w:t xml:space="preserve">For the derivation of the motion vector mvL0 and refIdxL0 of a </w:t>
      </w:r>
      <w:proofErr w:type="spellStart"/>
      <w:r w:rsidRPr="0028130F">
        <w:t>P_Skip</w:t>
      </w:r>
      <w:proofErr w:type="spellEnd"/>
      <w:r w:rsidRPr="0028130F">
        <w:t xml:space="preserve"> </w:t>
      </w:r>
      <w:proofErr w:type="spellStart"/>
      <w:r w:rsidRPr="0028130F">
        <w:t>macroblock</w:t>
      </w:r>
      <w:proofErr w:type="spellEnd"/>
      <w:r w:rsidRPr="0028130F">
        <w:t xml:space="preserve"> type, the following ordered steps are specified:</w:t>
      </w:r>
    </w:p>
    <w:p w:rsidR="001779D8" w:rsidRDefault="001779D8" w:rsidP="001779D8">
      <w:pPr>
        <w:numPr>
          <w:ilvl w:val="0"/>
          <w:numId w:val="2"/>
        </w:num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0F7783">
        <w:rPr>
          <w:rFonts w:eastAsia="Times New Roman"/>
          <w:lang w:val="en-GB"/>
        </w:rPr>
        <w:t xml:space="preserve">The process specified in </w:t>
      </w:r>
      <w:proofErr w:type="spellStart"/>
      <w:r w:rsidRPr="000F7783">
        <w:rPr>
          <w:rFonts w:eastAsia="Times New Roman"/>
          <w:lang w:val="en-GB"/>
        </w:rPr>
        <w:t>subclause</w:t>
      </w:r>
      <w:proofErr w:type="spellEnd"/>
      <w:r w:rsidRPr="000F7783">
        <w:rPr>
          <w:rFonts w:eastAsia="Times New Roman"/>
          <w:lang w:val="en-GB"/>
        </w:rPr>
        <w:t xml:space="preserve"> </w:t>
      </w:r>
      <w:r w:rsidR="000571EC">
        <w:rPr>
          <w:rFonts w:eastAsia="Times New Roman"/>
          <w:highlight w:val="yellow"/>
          <w:lang w:val="en-GB"/>
        </w:rPr>
        <w:fldChar w:fldCharType="begin"/>
      </w:r>
      <w:r>
        <w:rPr>
          <w:rFonts w:eastAsia="Times New Roman"/>
          <w:lang w:val="en-GB"/>
        </w:rPr>
        <w:instrText xml:space="preserve"> REF _Ref331081299 \r \h </w:instrText>
      </w:r>
      <w:r w:rsidR="000571EC">
        <w:rPr>
          <w:rFonts w:eastAsia="Times New Roman"/>
          <w:highlight w:val="yellow"/>
          <w:lang w:val="en-GB"/>
        </w:rPr>
      </w:r>
      <w:r w:rsidR="000571EC">
        <w:rPr>
          <w:rFonts w:eastAsia="Times New Roman"/>
          <w:highlight w:val="yellow"/>
          <w:lang w:val="en-GB"/>
        </w:rPr>
        <w:fldChar w:fldCharType="separate"/>
      </w:r>
      <w:r>
        <w:rPr>
          <w:rFonts w:eastAsia="Times New Roman"/>
          <w:lang w:val="en-GB"/>
        </w:rPr>
        <w:t>J.8.3.1.</w:t>
      </w:r>
      <w:r>
        <w:rPr>
          <w:rFonts w:eastAsiaTheme="minorEastAsia" w:hint="eastAsia"/>
          <w:lang w:val="en-GB" w:eastAsia="ko-KR"/>
        </w:rPr>
        <w:t>5</w:t>
      </w:r>
      <w:r w:rsidR="000571EC">
        <w:rPr>
          <w:rFonts w:eastAsia="Times New Roman"/>
          <w:highlight w:val="yellow"/>
          <w:lang w:val="en-GB"/>
        </w:rPr>
        <w:fldChar w:fldCharType="end"/>
      </w:r>
      <w:r w:rsidRPr="000F7783">
        <w:rPr>
          <w:rFonts w:eastAsia="Times New Roman"/>
          <w:lang w:val="en-GB"/>
        </w:rPr>
        <w:t xml:space="preserve"> is invoked with </w:t>
      </w:r>
      <w:proofErr w:type="spellStart"/>
      <w:r w:rsidRPr="000F7783">
        <w:rPr>
          <w:rFonts w:eastAsia="Times New Roman"/>
          <w:lang w:val="en-GB"/>
        </w:rPr>
        <w:t>mbPartIdx</w:t>
      </w:r>
      <w:proofErr w:type="spellEnd"/>
      <w:r w:rsidRPr="000F7783">
        <w:rPr>
          <w:rFonts w:eastAsia="Times New Roman"/>
          <w:lang w:val="en-GB"/>
        </w:rPr>
        <w:t xml:space="preserve"> set equal to 0, </w:t>
      </w:r>
      <w:proofErr w:type="spellStart"/>
      <w:r w:rsidRPr="000F7783">
        <w:rPr>
          <w:rFonts w:eastAsia="Times New Roman"/>
          <w:lang w:val="en-GB"/>
        </w:rPr>
        <w:t>subMbPartIdx</w:t>
      </w:r>
      <w:proofErr w:type="spellEnd"/>
      <w:r w:rsidRPr="000F7783">
        <w:rPr>
          <w:rFonts w:eastAsia="Times New Roman"/>
          <w:lang w:val="en-GB"/>
        </w:rPr>
        <w:t xml:space="preserve"> set equal to 0, </w:t>
      </w:r>
      <w:proofErr w:type="spellStart"/>
      <w:r w:rsidRPr="000F7783">
        <w:rPr>
          <w:rFonts w:eastAsia="Times New Roman"/>
          <w:lang w:val="en-GB"/>
        </w:rPr>
        <w:t>currSubMbType</w:t>
      </w:r>
      <w:proofErr w:type="spellEnd"/>
      <w:r w:rsidRPr="000F7783">
        <w:rPr>
          <w:rFonts w:eastAsia="Times New Roman"/>
          <w:lang w:val="en-GB"/>
        </w:rPr>
        <w:t xml:space="preserve"> set equal to "</w:t>
      </w:r>
      <w:proofErr w:type="spellStart"/>
      <w:r w:rsidRPr="000F7783">
        <w:rPr>
          <w:rFonts w:eastAsia="Times New Roman"/>
          <w:lang w:val="en-GB"/>
        </w:rPr>
        <w:t>na</w:t>
      </w:r>
      <w:proofErr w:type="spellEnd"/>
      <w:r w:rsidRPr="000F7783">
        <w:rPr>
          <w:rFonts w:eastAsia="Times New Roman"/>
          <w:lang w:val="en-GB"/>
        </w:rPr>
        <w:t xml:space="preserve">", and </w:t>
      </w:r>
      <w:proofErr w:type="spellStart"/>
      <w:r w:rsidRPr="000F7783">
        <w:rPr>
          <w:rFonts w:eastAsia="Times New Roman"/>
          <w:lang w:val="en-GB"/>
        </w:rPr>
        <w:t>listSuffixFlag</w:t>
      </w:r>
      <w:proofErr w:type="spellEnd"/>
      <w:r w:rsidRPr="000F7783">
        <w:rPr>
          <w:rFonts w:eastAsia="Times New Roman"/>
          <w:lang w:val="en-GB"/>
        </w:rPr>
        <w:t xml:space="preserve"> </w:t>
      </w:r>
      <w:r>
        <w:rPr>
          <w:rFonts w:eastAsia="Times New Roman"/>
          <w:lang w:val="en-GB"/>
        </w:rPr>
        <w:t xml:space="preserve">equal to 0 </w:t>
      </w:r>
      <w:r w:rsidRPr="000F7783">
        <w:rPr>
          <w:rFonts w:eastAsia="Times New Roman"/>
          <w:lang w:val="en-GB"/>
        </w:rPr>
        <w:t>as input and the output is assigned to the motion vector</w:t>
      </w:r>
      <w:del w:id="1" w:author="Samsung" w:date="2012-09-25T19:10:00Z">
        <w:r w:rsidRPr="000F7783" w:rsidDel="0099065E">
          <w:rPr>
            <w:rFonts w:eastAsia="Times New Roman"/>
            <w:lang w:val="en-GB"/>
          </w:rPr>
          <w:delText xml:space="preserve">s </w:delText>
        </w:r>
      </w:del>
      <w:del w:id="2" w:author="Samsung" w:date="2012-09-25T19:09:00Z">
        <w:r w:rsidRPr="000F7783" w:rsidDel="0099065E">
          <w:rPr>
            <w:rFonts w:eastAsia="Times New Roman"/>
            <w:lang w:val="en-GB"/>
          </w:rPr>
          <w:delText xml:space="preserve">mvCand [ 0 ] </w:delText>
        </w:r>
      </w:del>
      <w:ins w:id="3" w:author="Samsung" w:date="2012-09-25T19:09:00Z">
        <w:r w:rsidR="0099065E">
          <w:rPr>
            <w:rFonts w:eastAsiaTheme="minorEastAsia" w:hint="eastAsia"/>
            <w:lang w:val="en-GB" w:eastAsia="ko-KR"/>
          </w:rPr>
          <w:t>mvL0</w:t>
        </w:r>
      </w:ins>
      <w:ins w:id="4" w:author="Samsung" w:date="2012-09-26T09:29:00Z">
        <w:r w:rsidR="008630EC">
          <w:rPr>
            <w:rFonts w:eastAsiaTheme="minorEastAsia" w:hint="eastAsia"/>
            <w:lang w:val="en-GB" w:eastAsia="ko-KR"/>
          </w:rPr>
          <w:t xml:space="preserve"> </w:t>
        </w:r>
      </w:ins>
      <w:r w:rsidRPr="000F7783">
        <w:rPr>
          <w:rFonts w:eastAsia="Times New Roman"/>
          <w:lang w:val="en-GB"/>
        </w:rPr>
        <w:t>and the reference ind</w:t>
      </w:r>
      <w:del w:id="5" w:author="Samsung" w:date="2012-09-25T19:10:00Z">
        <w:r w:rsidRPr="000F7783" w:rsidDel="0099065E">
          <w:rPr>
            <w:rFonts w:eastAsia="Times New Roman"/>
            <w:lang w:val="en-GB"/>
          </w:rPr>
          <w:delText>ices</w:delText>
        </w:r>
      </w:del>
      <w:ins w:id="6" w:author="Samsung" w:date="2012-09-25T19:10:00Z">
        <w:r w:rsidR="0099065E">
          <w:rPr>
            <w:rFonts w:eastAsiaTheme="minorEastAsia" w:hint="eastAsia"/>
            <w:lang w:val="en-GB" w:eastAsia="ko-KR"/>
          </w:rPr>
          <w:t>ex</w:t>
        </w:r>
      </w:ins>
      <w:r w:rsidRPr="000F7783">
        <w:rPr>
          <w:rFonts w:eastAsia="Times New Roman"/>
          <w:lang w:val="en-GB"/>
        </w:rPr>
        <w:t xml:space="preserve"> refIdx</w:t>
      </w:r>
      <w:ins w:id="7" w:author="Samsung" w:date="2012-09-25T19:09:00Z">
        <w:r w:rsidR="0099065E">
          <w:rPr>
            <w:rFonts w:eastAsiaTheme="minorEastAsia" w:hint="eastAsia"/>
            <w:lang w:val="en-GB" w:eastAsia="ko-KR"/>
          </w:rPr>
          <w:t>L0</w:t>
        </w:r>
        <w:r w:rsidR="0099065E" w:rsidRPr="000F7783" w:rsidDel="0099065E">
          <w:rPr>
            <w:rFonts w:eastAsia="Times New Roman"/>
            <w:lang w:val="en-GB"/>
          </w:rPr>
          <w:t xml:space="preserve"> </w:t>
        </w:r>
      </w:ins>
      <w:del w:id="8" w:author="Samsung" w:date="2012-09-25T19:09:00Z">
        <w:r w:rsidRPr="000F7783" w:rsidDel="0099065E">
          <w:rPr>
            <w:rFonts w:eastAsia="Times New Roman"/>
            <w:lang w:val="en-GB"/>
          </w:rPr>
          <w:delText>Cand[ 0 ]</w:delText>
        </w:r>
      </w:del>
      <w:r w:rsidRPr="000F7783">
        <w:rPr>
          <w:rFonts w:eastAsia="Times New Roman"/>
          <w:lang w:val="en-GB"/>
        </w:rPr>
        <w:t>.</w:t>
      </w:r>
    </w:p>
    <w:p w:rsidR="0099065E" w:rsidRPr="0099065E" w:rsidRDefault="0099065E" w:rsidP="001779D8">
      <w:pPr>
        <w:numPr>
          <w:ilvl w:val="0"/>
          <w:numId w:val="2"/>
        </w:num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ins w:id="9" w:author="Samsung" w:date="2012-09-25T19:04:00Z"/>
          <w:rFonts w:eastAsia="Times New Roman"/>
          <w:lang w:val="en-GB"/>
        </w:rPr>
      </w:pPr>
      <w:ins w:id="10" w:author="Samsung" w:date="2012-09-25T19:03:00Z">
        <w:r>
          <w:rPr>
            <w:rFonts w:eastAsiaTheme="minorEastAsia" w:hint="eastAsia"/>
            <w:lang w:val="en-GB" w:eastAsia="ko-KR"/>
          </w:rPr>
          <w:t>When</w:t>
        </w:r>
      </w:ins>
      <w:ins w:id="11" w:author="Samsung" w:date="2012-09-25T19:04:00Z">
        <w:r>
          <w:rPr>
            <w:rFonts w:eastAsiaTheme="minorEastAsia" w:hint="eastAsia"/>
            <w:lang w:val="en-GB" w:eastAsia="ko-KR"/>
          </w:rPr>
          <w:t xml:space="preserve"> </w:t>
        </w:r>
        <w:r w:rsidRPr="000F7783">
          <w:rPr>
            <w:rFonts w:eastAsia="Times New Roman"/>
            <w:lang w:val="en-GB"/>
          </w:rPr>
          <w:t>refIdx</w:t>
        </w:r>
      </w:ins>
      <w:ins w:id="12" w:author="Samsung" w:date="2012-09-25T19:10:00Z">
        <w:r>
          <w:rPr>
            <w:rFonts w:eastAsiaTheme="minorEastAsia" w:hint="eastAsia"/>
            <w:lang w:val="en-GB" w:eastAsia="ko-KR"/>
          </w:rPr>
          <w:t>L0</w:t>
        </w:r>
      </w:ins>
      <w:ins w:id="13" w:author="Samsung" w:date="2012-09-25T19:04:00Z">
        <w:r>
          <w:rPr>
            <w:rFonts w:eastAsiaTheme="minorEastAsia" w:hint="eastAsia"/>
            <w:lang w:val="en-GB" w:eastAsia="ko-KR"/>
          </w:rPr>
          <w:t xml:space="preserve"> is equal to -1, the following applies:</w:t>
        </w:r>
      </w:ins>
    </w:p>
    <w:p w:rsidR="00B30C1B" w:rsidRDefault="0099065E">
      <w:pPr>
        <w:tabs>
          <w:tab w:val="left" w:pos="300"/>
          <w:tab w:val="left" w:pos="1191"/>
          <w:tab w:val="left" w:pos="1588"/>
          <w:tab w:val="left" w:pos="1985"/>
        </w:tabs>
        <w:spacing w:before="136"/>
        <w:ind w:left="660"/>
        <w:jc w:val="both"/>
        <w:rPr>
          <w:ins w:id="14" w:author="Samsung" w:date="2012-09-25T19:06:00Z"/>
          <w:rFonts w:eastAsiaTheme="minorEastAsia"/>
          <w:lang w:val="en-GB" w:eastAsia="ko-KR"/>
        </w:rPr>
      </w:pPr>
      <w:ins w:id="15" w:author="Samsung" w:date="2012-09-25T19:04:00Z">
        <w:r>
          <w:rPr>
            <w:rFonts w:eastAsiaTheme="minorEastAsia" w:hint="eastAsia"/>
            <w:lang w:val="en-GB" w:eastAsia="ko-KR"/>
          </w:rPr>
          <w:t>- The reference index refIdx</w:t>
        </w:r>
      </w:ins>
      <w:ins w:id="16" w:author="Samsung" w:date="2012-09-25T19:10:00Z">
        <w:r>
          <w:rPr>
            <w:rFonts w:eastAsiaTheme="minorEastAsia" w:hint="eastAsia"/>
            <w:lang w:val="en-GB" w:eastAsia="ko-KR"/>
          </w:rPr>
          <w:t>L0</w:t>
        </w:r>
      </w:ins>
      <w:ins w:id="17" w:author="Samsung" w:date="2012-09-25T19:06:00Z">
        <w:r>
          <w:rPr>
            <w:rFonts w:eastAsiaTheme="minorEastAsia" w:hint="eastAsia"/>
            <w:lang w:val="en-GB" w:eastAsia="ko-KR"/>
          </w:rPr>
          <w:t xml:space="preserve"> for a skipped </w:t>
        </w:r>
        <w:proofErr w:type="spellStart"/>
        <w:r>
          <w:rPr>
            <w:rFonts w:eastAsiaTheme="minorEastAsia" w:hint="eastAsia"/>
            <w:lang w:val="en-GB" w:eastAsia="ko-KR"/>
          </w:rPr>
          <w:t>macroblock</w:t>
        </w:r>
        <w:proofErr w:type="spellEnd"/>
        <w:r>
          <w:rPr>
            <w:rFonts w:eastAsiaTheme="minorEastAsia" w:hint="eastAsia"/>
            <w:lang w:val="en-GB" w:eastAsia="ko-KR"/>
          </w:rPr>
          <w:t xml:space="preserve"> is derived as:</w:t>
        </w:r>
      </w:ins>
    </w:p>
    <w:p w:rsidR="00B30C1B" w:rsidRDefault="0099065E">
      <w:pPr>
        <w:tabs>
          <w:tab w:val="left" w:pos="300"/>
          <w:tab w:val="left" w:pos="1191"/>
          <w:tab w:val="left" w:pos="1588"/>
          <w:tab w:val="left" w:pos="1985"/>
        </w:tabs>
        <w:spacing w:before="136"/>
        <w:ind w:left="660"/>
        <w:jc w:val="both"/>
        <w:rPr>
          <w:ins w:id="18" w:author="Samsung" w:date="2012-09-25T19:06:00Z"/>
          <w:rFonts w:eastAsiaTheme="minorEastAsia"/>
          <w:lang w:val="en-GB" w:eastAsia="ko-KR"/>
        </w:rPr>
      </w:pPr>
      <w:ins w:id="19" w:author="Samsung" w:date="2012-09-25T19:06:00Z">
        <w:r>
          <w:rPr>
            <w:rFonts w:eastAsiaTheme="minorEastAsia" w:hint="eastAsia"/>
            <w:lang w:val="en-GB" w:eastAsia="ko-KR"/>
          </w:rPr>
          <w:t xml:space="preserve">      refIdx</w:t>
        </w:r>
      </w:ins>
      <w:ins w:id="20" w:author="Samsung" w:date="2012-09-25T19:10:00Z">
        <w:r>
          <w:rPr>
            <w:rFonts w:eastAsiaTheme="minorEastAsia" w:hint="eastAsia"/>
            <w:lang w:val="en-GB" w:eastAsia="ko-KR"/>
          </w:rPr>
          <w:t>L0</w:t>
        </w:r>
      </w:ins>
      <w:ins w:id="21" w:author="Samsung" w:date="2012-09-25T19:06:00Z">
        <w:r>
          <w:rPr>
            <w:rFonts w:eastAsiaTheme="minorEastAsia" w:hint="eastAsia"/>
            <w:lang w:val="en-GB" w:eastAsia="ko-KR"/>
          </w:rPr>
          <w:t xml:space="preserve"> = 0.</w:t>
        </w:r>
      </w:ins>
    </w:p>
    <w:p w:rsidR="00B30C1B" w:rsidRDefault="0099065E">
      <w:pPr>
        <w:tabs>
          <w:tab w:val="left" w:pos="300"/>
          <w:tab w:val="left" w:pos="1191"/>
          <w:tab w:val="left" w:pos="1588"/>
          <w:tab w:val="left" w:pos="1985"/>
        </w:tabs>
        <w:spacing w:before="136"/>
        <w:ind w:left="660"/>
        <w:jc w:val="both"/>
        <w:rPr>
          <w:ins w:id="22" w:author="Samsung" w:date="2012-09-25T19:04:00Z"/>
          <w:rFonts w:eastAsia="Times New Roman"/>
          <w:lang w:val="en-GB"/>
        </w:rPr>
      </w:pPr>
      <w:ins w:id="23" w:author="Samsung" w:date="2012-09-25T19:06:00Z">
        <w:r>
          <w:rPr>
            <w:rFonts w:eastAsiaTheme="minorEastAsia" w:hint="eastAsia"/>
            <w:lang w:val="en-GB" w:eastAsia="ko-KR"/>
          </w:rPr>
          <w:t xml:space="preserve">- </w:t>
        </w:r>
      </w:ins>
      <w:proofErr w:type="gramStart"/>
      <w:ins w:id="24" w:author="Samsung" w:date="2012-09-25T19:12:00Z">
        <w:r w:rsidRPr="0028130F">
          <w:rPr>
            <w:rFonts w:eastAsia="Times New Roman"/>
            <w:lang w:val="en-GB"/>
          </w:rPr>
          <w:t>the</w:t>
        </w:r>
        <w:proofErr w:type="gramEnd"/>
        <w:r w:rsidRPr="0028130F">
          <w:rPr>
            <w:rFonts w:eastAsia="Times New Roman"/>
            <w:lang w:val="en-GB"/>
          </w:rPr>
          <w:t xml:space="preserve"> derivation process for </w:t>
        </w:r>
        <w:proofErr w:type="spellStart"/>
        <w:r w:rsidRPr="0028130F">
          <w:rPr>
            <w:rFonts w:eastAsia="Times New Roman"/>
            <w:lang w:val="en-GB"/>
          </w:rPr>
          <w:t>luma</w:t>
        </w:r>
        <w:proofErr w:type="spellEnd"/>
        <w:r w:rsidRPr="0028130F">
          <w:rPr>
            <w:rFonts w:eastAsia="Times New Roman"/>
            <w:lang w:val="en-GB"/>
          </w:rPr>
          <w:t xml:space="preserve"> motion vector prediction in </w:t>
        </w:r>
        <w:proofErr w:type="spellStart"/>
        <w:r w:rsidRPr="0028130F">
          <w:rPr>
            <w:rFonts w:eastAsia="Times New Roman"/>
            <w:lang w:val="en-GB"/>
          </w:rPr>
          <w:t>subclause</w:t>
        </w:r>
        <w:proofErr w:type="spellEnd"/>
        <w:r w:rsidRPr="0028130F">
          <w:rPr>
            <w:rFonts w:eastAsia="Times New Roman"/>
            <w:lang w:val="en-GB"/>
          </w:rPr>
          <w:t> </w:t>
        </w:r>
        <w:r w:rsidR="000571EC" w:rsidRPr="0028130F">
          <w:rPr>
            <w:rFonts w:eastAsia="Times New Roman"/>
            <w:lang w:val="en-GB"/>
          </w:rPr>
          <w:fldChar w:fldCharType="begin"/>
        </w:r>
        <w:r w:rsidRPr="0028130F">
          <w:rPr>
            <w:rFonts w:eastAsia="Times New Roman"/>
            <w:lang w:val="en-GB"/>
          </w:rPr>
          <w:instrText xml:space="preserve"> REF _Ref319670380 \r \h  \* MERGEFORMAT </w:instrText>
        </w:r>
      </w:ins>
      <w:r w:rsidR="000571EC" w:rsidRPr="0028130F">
        <w:rPr>
          <w:rFonts w:eastAsia="Times New Roman"/>
          <w:lang w:val="en-GB"/>
        </w:rPr>
      </w:r>
      <w:ins w:id="25" w:author="Samsung" w:date="2012-09-25T19:12:00Z">
        <w:r w:rsidR="000571EC" w:rsidRPr="0028130F">
          <w:rPr>
            <w:rFonts w:eastAsia="Times New Roman"/>
            <w:lang w:val="en-GB"/>
          </w:rPr>
          <w:fldChar w:fldCharType="separate"/>
        </w:r>
        <w:r>
          <w:rPr>
            <w:rFonts w:eastAsia="Times New Roman"/>
            <w:lang w:val="en-GB"/>
          </w:rPr>
          <w:t>J.8.3.1.7</w:t>
        </w:r>
        <w:r w:rsidR="000571EC" w:rsidRPr="0028130F">
          <w:rPr>
            <w:rFonts w:eastAsia="Times New Roman"/>
            <w:lang w:val="en-GB"/>
          </w:rPr>
          <w:fldChar w:fldCharType="end"/>
        </w:r>
        <w:r w:rsidRPr="0028130F">
          <w:rPr>
            <w:rFonts w:eastAsia="Times New Roman"/>
            <w:lang w:val="en-GB"/>
          </w:rPr>
          <w:t xml:space="preserve"> is invoked with </w:t>
        </w:r>
        <w:proofErr w:type="spellStart"/>
        <w:r w:rsidRPr="0028130F">
          <w:rPr>
            <w:rFonts w:eastAsia="Times New Roman"/>
            <w:lang w:val="en-GB"/>
          </w:rPr>
          <w:t>mbPartIdx</w:t>
        </w:r>
      </w:ins>
      <w:proofErr w:type="spellEnd"/>
      <w:ins w:id="26" w:author="Samsung" w:date="2012-09-25T19:20:00Z">
        <w:r w:rsidR="009F4211">
          <w:rPr>
            <w:rFonts w:eastAsiaTheme="minorEastAsia" w:hint="eastAsia"/>
            <w:lang w:val="en-GB" w:eastAsia="ko-KR"/>
          </w:rPr>
          <w:t xml:space="preserve"> </w:t>
        </w:r>
      </w:ins>
      <w:ins w:id="27" w:author="Samsung" w:date="2012-09-25T19:26:00Z">
        <w:r w:rsidR="00EC7E55">
          <w:rPr>
            <w:rFonts w:eastAsiaTheme="minorEastAsia" w:hint="eastAsia"/>
            <w:lang w:val="en-GB" w:eastAsia="ko-KR"/>
          </w:rPr>
          <w:t>=</w:t>
        </w:r>
      </w:ins>
      <w:ins w:id="28" w:author="Samsung" w:date="2012-09-25T19:20:00Z">
        <w:r w:rsidR="009F4211">
          <w:rPr>
            <w:rFonts w:eastAsiaTheme="minorEastAsia" w:hint="eastAsia"/>
            <w:lang w:val="en-GB" w:eastAsia="ko-KR"/>
          </w:rPr>
          <w:t xml:space="preserve"> 0</w:t>
        </w:r>
      </w:ins>
      <w:ins w:id="29" w:author="Samsung" w:date="2012-09-25T19:13:00Z">
        <w:r w:rsidR="009F4211">
          <w:rPr>
            <w:rFonts w:eastAsiaTheme="minorEastAsia" w:hint="eastAsia"/>
            <w:lang w:val="en-GB" w:eastAsia="ko-KR"/>
          </w:rPr>
          <w:t>,</w:t>
        </w:r>
      </w:ins>
      <w:ins w:id="30" w:author="Samsung" w:date="2012-09-25T19:12:00Z">
        <w:r w:rsidRPr="0028130F">
          <w:rPr>
            <w:rFonts w:eastAsia="Times New Roman"/>
            <w:lang w:val="en-GB"/>
          </w:rPr>
          <w:t xml:space="preserve"> </w:t>
        </w:r>
        <w:proofErr w:type="spellStart"/>
        <w:r w:rsidRPr="0028130F">
          <w:rPr>
            <w:rFonts w:eastAsia="Times New Roman"/>
            <w:lang w:val="en-GB"/>
          </w:rPr>
          <w:t>subMbPartIdx</w:t>
        </w:r>
      </w:ins>
      <w:proofErr w:type="spellEnd"/>
      <w:ins w:id="31" w:author="Samsung" w:date="2012-09-25T19:20:00Z">
        <w:r w:rsidR="009F4211">
          <w:rPr>
            <w:rFonts w:eastAsiaTheme="minorEastAsia" w:hint="eastAsia"/>
            <w:lang w:val="en-GB" w:eastAsia="ko-KR"/>
          </w:rPr>
          <w:t xml:space="preserve"> </w:t>
        </w:r>
      </w:ins>
      <w:ins w:id="32" w:author="Samsung" w:date="2012-09-25T19:26:00Z">
        <w:r w:rsidR="00EC7E55">
          <w:rPr>
            <w:rFonts w:eastAsiaTheme="minorEastAsia" w:hint="eastAsia"/>
            <w:lang w:val="en-GB" w:eastAsia="ko-KR"/>
          </w:rPr>
          <w:t>=</w:t>
        </w:r>
      </w:ins>
      <w:ins w:id="33" w:author="Samsung" w:date="2012-09-25T19:20:00Z">
        <w:r w:rsidR="009F4211">
          <w:rPr>
            <w:rFonts w:eastAsiaTheme="minorEastAsia" w:hint="eastAsia"/>
            <w:lang w:val="en-GB" w:eastAsia="ko-KR"/>
          </w:rPr>
          <w:t xml:space="preserve"> 0</w:t>
        </w:r>
      </w:ins>
      <w:ins w:id="34" w:author="Samsung" w:date="2012-09-25T19:12:00Z">
        <w:r w:rsidRPr="0028130F">
          <w:rPr>
            <w:rFonts w:eastAsia="Times New Roman"/>
            <w:lang w:val="en-GB"/>
          </w:rPr>
          <w:t>, refIdxL</w:t>
        </w:r>
      </w:ins>
      <w:ins w:id="35" w:author="Samsung" w:date="2012-09-25T19:20:00Z">
        <w:r w:rsidR="009F4211">
          <w:rPr>
            <w:rFonts w:eastAsiaTheme="minorEastAsia" w:hint="eastAsia"/>
            <w:lang w:val="en-GB" w:eastAsia="ko-KR"/>
          </w:rPr>
          <w:t>0</w:t>
        </w:r>
      </w:ins>
      <w:ins w:id="36" w:author="Samsung" w:date="2012-09-25T19:12:00Z">
        <w:r w:rsidRPr="0028130F">
          <w:rPr>
            <w:rFonts w:eastAsia="Times New Roman"/>
            <w:lang w:val="en-GB"/>
          </w:rPr>
          <w:t xml:space="preserve">, and </w:t>
        </w:r>
        <w:proofErr w:type="spellStart"/>
        <w:r w:rsidRPr="0028130F">
          <w:rPr>
            <w:rFonts w:eastAsia="Times New Roman"/>
            <w:lang w:val="en-GB"/>
          </w:rPr>
          <w:t>currSubMbType</w:t>
        </w:r>
      </w:ins>
      <w:proofErr w:type="spellEnd"/>
      <w:ins w:id="37" w:author="Samsung" w:date="2012-09-25T19:25:00Z">
        <w:r w:rsidR="00EC7E55">
          <w:rPr>
            <w:rFonts w:eastAsiaTheme="minorEastAsia" w:hint="eastAsia"/>
            <w:lang w:val="en-GB" w:eastAsia="ko-KR"/>
          </w:rPr>
          <w:t xml:space="preserve"> = </w:t>
        </w:r>
      </w:ins>
      <w:ins w:id="38" w:author="Samsung" w:date="2012-09-25T19:26:00Z">
        <w:r w:rsidR="00EC7E55">
          <w:rPr>
            <w:rFonts w:eastAsiaTheme="minorEastAsia"/>
            <w:lang w:val="en-GB" w:eastAsia="ko-KR"/>
          </w:rPr>
          <w:t>“</w:t>
        </w:r>
        <w:proofErr w:type="spellStart"/>
        <w:r w:rsidR="00EC7E55">
          <w:rPr>
            <w:rFonts w:eastAsiaTheme="minorEastAsia" w:hint="eastAsia"/>
            <w:lang w:val="en-GB" w:eastAsia="ko-KR"/>
          </w:rPr>
          <w:t>na</w:t>
        </w:r>
        <w:proofErr w:type="spellEnd"/>
        <w:r w:rsidR="00EC7E55">
          <w:rPr>
            <w:rFonts w:eastAsiaTheme="minorEastAsia"/>
            <w:lang w:val="en-GB" w:eastAsia="ko-KR"/>
          </w:rPr>
          <w:t>”</w:t>
        </w:r>
      </w:ins>
      <w:ins w:id="39" w:author="Samsung" w:date="2012-09-25T19:12:00Z">
        <w:r w:rsidRPr="0028130F">
          <w:rPr>
            <w:rFonts w:eastAsia="Times New Roman"/>
            <w:lang w:val="en-GB"/>
          </w:rPr>
          <w:t xml:space="preserve"> as the inputs and the output being mv</w:t>
        </w:r>
      </w:ins>
      <w:ins w:id="40" w:author="Samsung" w:date="2012-09-25T19:13:00Z">
        <w:r w:rsidR="009F4211">
          <w:rPr>
            <w:rFonts w:eastAsiaTheme="minorEastAsia" w:hint="eastAsia"/>
            <w:lang w:val="en-GB" w:eastAsia="ko-KR"/>
          </w:rPr>
          <w:t>L0</w:t>
        </w:r>
      </w:ins>
      <w:ins w:id="41" w:author="Samsung" w:date="2012-09-25T19:12:00Z">
        <w:r w:rsidRPr="0028130F">
          <w:rPr>
            <w:rFonts w:eastAsia="Times New Roman"/>
            <w:lang w:val="en-GB"/>
          </w:rPr>
          <w:t>.</w:t>
        </w:r>
      </w:ins>
    </w:p>
    <w:p w:rsidR="001779D8" w:rsidRPr="0028130F" w:rsidDel="00EC7E55" w:rsidRDefault="001779D8" w:rsidP="001779D8">
      <w:pPr>
        <w:numPr>
          <w:ilvl w:val="0"/>
          <w:numId w:val="2"/>
        </w:num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del w:id="42" w:author="Samsung" w:date="2012-09-25T19:26:00Z"/>
          <w:rFonts w:eastAsia="Times New Roman"/>
          <w:lang w:val="en-GB"/>
        </w:rPr>
      </w:pPr>
      <w:del w:id="43" w:author="Samsung" w:date="2012-09-25T19:26:00Z">
        <w:r w:rsidRPr="0028130F" w:rsidDel="00EC7E55">
          <w:rPr>
            <w:rFonts w:eastAsia="Times New Roman"/>
            <w:lang w:val="en-GB"/>
          </w:rPr>
          <w:delText>The process specified in subclause </w:delText>
        </w:r>
        <w:r w:rsidR="000571EC" w:rsidRPr="0028130F" w:rsidDel="00EC7E55">
          <w:rPr>
            <w:rFonts w:eastAsia="Times New Roman"/>
            <w:lang w:val="en-GB"/>
          </w:rPr>
          <w:fldChar w:fldCharType="begin" w:fldLock="1"/>
        </w:r>
        <w:r w:rsidRPr="0028130F" w:rsidDel="00EC7E55">
          <w:rPr>
            <w:rFonts w:eastAsia="Times New Roman"/>
            <w:lang w:val="en-GB"/>
          </w:rPr>
          <w:delInstrText xml:space="preserve"> REF _Ref32903132 \r \h  \* MERGEFORMAT </w:delInstrText>
        </w:r>
        <w:r w:rsidR="000571EC" w:rsidRPr="0028130F" w:rsidDel="00EC7E55">
          <w:rPr>
            <w:rFonts w:eastAsia="Times New Roman"/>
            <w:lang w:val="en-GB"/>
          </w:rPr>
        </w:r>
        <w:r w:rsidR="000571EC" w:rsidRPr="0028130F" w:rsidDel="00EC7E55">
          <w:rPr>
            <w:rFonts w:eastAsia="Times New Roman"/>
            <w:lang w:val="en-GB"/>
          </w:rPr>
          <w:fldChar w:fldCharType="separate"/>
        </w:r>
        <w:r w:rsidRPr="0028130F" w:rsidDel="00EC7E55">
          <w:rPr>
            <w:rFonts w:eastAsia="Times New Roman"/>
            <w:lang w:val="en-GB"/>
          </w:rPr>
          <w:delText>8.4.1.3.2</w:delText>
        </w:r>
        <w:r w:rsidR="000571EC" w:rsidRPr="0028130F" w:rsidDel="00EC7E55">
          <w:rPr>
            <w:rFonts w:eastAsia="Times New Roman"/>
            <w:lang w:val="en-GB"/>
          </w:rPr>
          <w:fldChar w:fldCharType="end"/>
        </w:r>
        <w:r w:rsidRPr="0028130F" w:rsidDel="00EC7E55">
          <w:rPr>
            <w:rFonts w:eastAsia="Times New Roman"/>
            <w:lang w:val="en-GB"/>
          </w:rPr>
          <w:delText xml:space="preserve"> is invoked with </w:delText>
        </w:r>
        <w:r w:rsidRPr="0028130F" w:rsidDel="00EC7E55">
          <w:delText>mbPartIdx set equal to 0, subMbPartIdx set equal to 0</w:delText>
        </w:r>
        <w:r w:rsidRPr="0028130F" w:rsidDel="00EC7E55">
          <w:rPr>
            <w:rFonts w:eastAsia="Times New Roman"/>
            <w:lang w:val="en-GB"/>
          </w:rPr>
          <w:delText xml:space="preserve">, currSubMbType set equal to "na", and listSuffixFlag set equal to 0 as input and with mbAddrN\mbPartIdxN\subMbPartIdxN, reference indices refIdxCand[ i ] and the motion vectors mvCand[ i ] as outputs with i equal to 1, </w:delText>
        </w:r>
        <w:r w:rsidDel="00EC7E55">
          <w:rPr>
            <w:rFonts w:eastAsia="Times New Roman"/>
            <w:lang w:val="en-GB"/>
          </w:rPr>
          <w:delText xml:space="preserve">2 </w:delText>
        </w:r>
        <w:r w:rsidRPr="0028130F" w:rsidDel="00EC7E55">
          <w:rPr>
            <w:rFonts w:eastAsia="Times New Roman"/>
            <w:lang w:val="en-GB"/>
          </w:rPr>
          <w:delText xml:space="preserve">and </w:delText>
        </w:r>
        <w:r w:rsidDel="00EC7E55">
          <w:rPr>
            <w:rFonts w:eastAsia="Times New Roman"/>
            <w:lang w:val="en-GB"/>
          </w:rPr>
          <w:delText>3</w:delText>
        </w:r>
        <w:r w:rsidRPr="0028130F" w:rsidDel="00EC7E55">
          <w:rPr>
            <w:rFonts w:eastAsia="Times New Roman"/>
            <w:lang w:val="en-GB"/>
          </w:rPr>
          <w:delText xml:space="preserve"> corresponding to neighbouring partition A, B, and C, respectively.</w:delText>
        </w:r>
      </w:del>
    </w:p>
    <w:p w:rsidR="001779D8" w:rsidRPr="0028130F" w:rsidDel="00EC7E55" w:rsidRDefault="001779D8" w:rsidP="001779D8">
      <w:pPr>
        <w:numPr>
          <w:ilvl w:val="0"/>
          <w:numId w:val="2"/>
        </w:num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del w:id="44" w:author="Samsung" w:date="2012-09-25T19:26:00Z"/>
          <w:lang w:val="en-GB"/>
        </w:rPr>
      </w:pPr>
      <w:del w:id="45" w:author="Samsung" w:date="2012-09-25T19:26:00Z">
        <w:r w:rsidDel="00EC7E55">
          <w:rPr>
            <w:lang w:val="en-GB"/>
          </w:rPr>
          <w:delText xml:space="preserve">When </w:delText>
        </w:r>
        <w:r w:rsidRPr="0028130F" w:rsidDel="00EC7E55">
          <w:rPr>
            <w:lang w:val="en-GB"/>
          </w:rPr>
          <w:delText xml:space="preserve">refIdxCand[ i ] is equal to -1 for all values of i = 0 .. </w:delText>
        </w:r>
        <w:r w:rsidDel="00EC7E55">
          <w:rPr>
            <w:lang w:val="en-GB"/>
          </w:rPr>
          <w:delText>3</w:delText>
        </w:r>
        <w:r w:rsidRPr="0028130F" w:rsidDel="00EC7E55">
          <w:rPr>
            <w:lang w:val="en-GB"/>
          </w:rPr>
          <w:delText>, the variables mvL0 and refIdxL0 are specified as follows</w:delText>
        </w:r>
      </w:del>
    </w:p>
    <w:p w:rsidR="001779D8" w:rsidDel="00EC7E55" w:rsidRDefault="001779D8" w:rsidP="001779D8">
      <w:pPr>
        <w:pStyle w:val="Equation"/>
        <w:ind w:left="1588"/>
        <w:rPr>
          <w:del w:id="46" w:author="Samsung" w:date="2012-09-25T19:26:00Z"/>
          <w:sz w:val="20"/>
        </w:rPr>
      </w:pPr>
      <w:del w:id="47" w:author="Samsung" w:date="2012-09-25T19:26:00Z">
        <w:r w:rsidDel="00EC7E55">
          <w:rPr>
            <w:sz w:val="20"/>
          </w:rPr>
          <w:delText>refIdxCand[ 0 ] = 0, mvCand[ 0 ]</w:delText>
        </w:r>
        <w:r w:rsidRPr="000F7783" w:rsidDel="00EC7E55">
          <w:rPr>
            <w:sz w:val="20"/>
          </w:rPr>
          <w:delText xml:space="preserve">[ 0 ] </w:delText>
        </w:r>
        <w:r w:rsidDel="00EC7E55">
          <w:rPr>
            <w:sz w:val="20"/>
          </w:rPr>
          <w:tab/>
        </w:r>
        <w:r w:rsidRPr="000F7783" w:rsidDel="00EC7E55">
          <w:rPr>
            <w:sz w:val="20"/>
          </w:rPr>
          <w:delText>= 0</w:delText>
        </w:r>
        <w:r w:rsidDel="00EC7E55">
          <w:rPr>
            <w:sz w:val="20"/>
          </w:rPr>
          <w:delText>, mvCand[ 0 ]</w:delText>
        </w:r>
        <w:r w:rsidRPr="000F7783" w:rsidDel="00EC7E55">
          <w:rPr>
            <w:sz w:val="20"/>
          </w:rPr>
          <w:delText>[ 1 ] = 0</w:delText>
        </w:r>
      </w:del>
    </w:p>
    <w:p w:rsidR="001779D8" w:rsidRPr="0028130F" w:rsidDel="00EC7E55" w:rsidRDefault="001779D8" w:rsidP="001779D8">
      <w:pPr>
        <w:numPr>
          <w:ilvl w:val="0"/>
          <w:numId w:val="2"/>
        </w:num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del w:id="48" w:author="Samsung" w:date="2012-09-25T19:26:00Z"/>
          <w:lang w:val="en-GB"/>
        </w:rPr>
      </w:pPr>
      <w:del w:id="49" w:author="Samsung" w:date="2012-09-25T19:26:00Z">
        <w:r w:rsidDel="00EC7E55">
          <w:rPr>
            <w:lang w:val="en-GB"/>
          </w:rPr>
          <w:delText xml:space="preserve">The following variables are </w:delText>
        </w:r>
        <w:r w:rsidDel="00EC7E55">
          <w:rPr>
            <w:rFonts w:eastAsia="PMingLiU" w:hint="eastAsia"/>
            <w:lang w:val="en-GB" w:eastAsia="zh-TW"/>
          </w:rPr>
          <w:delText>initialised</w:delText>
        </w:r>
        <w:r w:rsidDel="00EC7E55">
          <w:rPr>
            <w:lang w:val="en-GB"/>
          </w:rPr>
          <w:delText>:</w:delText>
        </w:r>
      </w:del>
    </w:p>
    <w:p w:rsidR="001779D8" w:rsidDel="00EC7E55" w:rsidRDefault="001779D8" w:rsidP="001779D8">
      <w:pPr>
        <w:pStyle w:val="Equation"/>
        <w:ind w:left="1588"/>
        <w:rPr>
          <w:del w:id="50" w:author="Samsung" w:date="2012-09-25T19:26:00Z"/>
          <w:sz w:val="20"/>
        </w:rPr>
      </w:pPr>
      <w:del w:id="51" w:author="Samsung" w:date="2012-09-25T19:26:00Z">
        <w:r w:rsidDel="00EC7E55">
          <w:rPr>
            <w:sz w:val="20"/>
          </w:rPr>
          <w:delText>refIdxL0=-1, MvL0</w:delText>
        </w:r>
        <w:r w:rsidRPr="000F7783" w:rsidDel="00EC7E55">
          <w:rPr>
            <w:sz w:val="20"/>
          </w:rPr>
          <w:delText>[ 0 ]</w:delText>
        </w:r>
        <w:r w:rsidDel="00EC7E55">
          <w:rPr>
            <w:sz w:val="20"/>
          </w:rPr>
          <w:delText>=0, MvL0</w:delText>
        </w:r>
        <w:r w:rsidRPr="000F7783" w:rsidDel="00EC7E55">
          <w:rPr>
            <w:sz w:val="20"/>
          </w:rPr>
          <w:delText xml:space="preserve">[ </w:delText>
        </w:r>
        <w:r w:rsidDel="00EC7E55">
          <w:rPr>
            <w:sz w:val="20"/>
          </w:rPr>
          <w:delText>1</w:delText>
        </w:r>
        <w:r w:rsidRPr="000F7783" w:rsidDel="00EC7E55">
          <w:rPr>
            <w:sz w:val="20"/>
          </w:rPr>
          <w:delText xml:space="preserve"> ]</w:delText>
        </w:r>
        <w:r w:rsidDel="00EC7E55">
          <w:rPr>
            <w:sz w:val="20"/>
          </w:rPr>
          <w:delText xml:space="preserve"> =0, cIdx=0</w:delText>
        </w:r>
      </w:del>
    </w:p>
    <w:p w:rsidR="001779D8" w:rsidRPr="00900CAE" w:rsidDel="00EC7E55" w:rsidRDefault="001779D8" w:rsidP="001779D8">
      <w:pPr>
        <w:numPr>
          <w:ilvl w:val="0"/>
          <w:numId w:val="2"/>
        </w:num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del w:id="52" w:author="Samsung" w:date="2012-09-25T19:26:00Z"/>
        </w:rPr>
      </w:pPr>
      <w:del w:id="53" w:author="Samsung" w:date="2012-09-25T19:26:00Z">
        <w:r w:rsidDel="00EC7E55">
          <w:rPr>
            <w:lang w:val="en-GB"/>
          </w:rPr>
          <w:delText xml:space="preserve">While refIdxL0 is smaller than 0 and cIdx is smaller than 4, the following apply </w:delText>
        </w:r>
      </w:del>
    </w:p>
    <w:p w:rsidR="00425DA5" w:rsidRPr="00425DA5" w:rsidRDefault="001779D8" w:rsidP="001779D8">
      <w:pPr>
        <w:pStyle w:val="Equation"/>
        <w:ind w:left="1588"/>
        <w:rPr>
          <w:rFonts w:eastAsiaTheme="minorEastAsia"/>
          <w:sz w:val="20"/>
          <w:lang w:eastAsia="ko-KR"/>
        </w:rPr>
      </w:pPr>
      <w:del w:id="54" w:author="Samsung" w:date="2012-09-25T19:26:00Z">
        <w:r w:rsidDel="00EC7E55">
          <w:delText>refIdxL0=</w:delText>
        </w:r>
        <w:r w:rsidRPr="00900CAE" w:rsidDel="00EC7E55">
          <w:delText xml:space="preserve"> refIdxCand[ cIdx ]</w:delText>
        </w:r>
        <w:r w:rsidDel="00EC7E55">
          <w:delText xml:space="preserve">, </w:delText>
        </w:r>
        <w:r w:rsidRPr="00900CAE" w:rsidDel="00EC7E55">
          <w:delText>mvL0 = mvCand[ cIdx ]</w:delText>
        </w:r>
      </w:del>
    </w:p>
    <w:p w:rsidR="001779D8" w:rsidRPr="0028130F" w:rsidRDefault="001779D8" w:rsidP="001779D8">
      <w:pPr>
        <w:pStyle w:val="Annex4"/>
        <w:numPr>
          <w:ilvl w:val="0"/>
          <w:numId w:val="6"/>
        </w:numPr>
        <w:tabs>
          <w:tab w:val="clear" w:pos="794"/>
          <w:tab w:val="clear" w:pos="1588"/>
          <w:tab w:val="left" w:pos="964"/>
          <w:tab w:val="left" w:pos="2200"/>
        </w:tabs>
        <w:textAlignment w:val="auto"/>
        <w:rPr>
          <w:rFonts w:eastAsia="MS Mincho"/>
        </w:rPr>
      </w:pPr>
      <w:bookmarkStart w:id="55" w:name="_Ref319669993"/>
      <w:bookmarkStart w:id="56" w:name="_Ref319671242"/>
      <w:r>
        <w:rPr>
          <w:rFonts w:eastAsiaTheme="minorEastAsia" w:hint="eastAsia"/>
          <w:lang w:eastAsia="ko-KR"/>
        </w:rPr>
        <w:t xml:space="preserve">J.8.3.1.3 </w:t>
      </w:r>
      <w:r>
        <w:rPr>
          <w:rFonts w:eastAsia="MS Mincho"/>
        </w:rPr>
        <w:t>D</w:t>
      </w:r>
      <w:r w:rsidRPr="0028130F">
        <w:rPr>
          <w:rFonts w:eastAsia="MS Mincho"/>
        </w:rPr>
        <w:t xml:space="preserve">erivation process for </w:t>
      </w:r>
      <w:proofErr w:type="spellStart"/>
      <w:r w:rsidRPr="0028130F">
        <w:rPr>
          <w:rFonts w:eastAsia="MS Mincho"/>
        </w:rPr>
        <w:t>luma</w:t>
      </w:r>
      <w:proofErr w:type="spellEnd"/>
      <w:r w:rsidRPr="0028130F">
        <w:rPr>
          <w:rFonts w:eastAsia="MS Mincho"/>
        </w:rPr>
        <w:t xml:space="preserve"> motion vectors for </w:t>
      </w:r>
      <w:proofErr w:type="spellStart"/>
      <w:r w:rsidRPr="0028130F">
        <w:rPr>
          <w:rFonts w:eastAsia="MS Mincho"/>
        </w:rPr>
        <w:t>B_Skip</w:t>
      </w:r>
      <w:proofErr w:type="spellEnd"/>
      <w:r w:rsidRPr="0028130F">
        <w:rPr>
          <w:rFonts w:eastAsia="MS Mincho"/>
        </w:rPr>
        <w:t>, B_Direct_16x16, and B_Direct_8x8</w:t>
      </w:r>
      <w:bookmarkEnd w:id="55"/>
      <w:bookmarkEnd w:id="56"/>
    </w:p>
    <w:p w:rsidR="001779D8" w:rsidRPr="0028130F" w:rsidRDefault="001779D8" w:rsidP="001779D8">
      <w:pPr>
        <w:spacing w:before="136"/>
        <w:rPr>
          <w:lang w:val="en-GB"/>
        </w:rPr>
      </w:pPr>
      <w:r w:rsidRPr="0028130F">
        <w:rPr>
          <w:lang w:val="en-GB"/>
        </w:rPr>
        <w:t xml:space="preserve">Inputs to this process are current </w:t>
      </w:r>
      <w:proofErr w:type="spellStart"/>
      <w:r w:rsidRPr="0028130F">
        <w:rPr>
          <w:lang w:val="en-GB"/>
        </w:rPr>
        <w:t>macroblock</w:t>
      </w:r>
      <w:proofErr w:type="spellEnd"/>
      <w:r w:rsidRPr="0028130F">
        <w:rPr>
          <w:lang w:val="en-GB"/>
        </w:rPr>
        <w:t xml:space="preserve"> partition index </w:t>
      </w:r>
      <w:proofErr w:type="spellStart"/>
      <w:r w:rsidRPr="0028130F">
        <w:rPr>
          <w:lang w:val="en-GB"/>
        </w:rPr>
        <w:t>mbPartIdx</w:t>
      </w:r>
      <w:proofErr w:type="spellEnd"/>
      <w:r w:rsidRPr="0028130F">
        <w:rPr>
          <w:lang w:val="en-GB"/>
        </w:rPr>
        <w:t xml:space="preserve"> and </w:t>
      </w:r>
      <w:proofErr w:type="spellStart"/>
      <w:r w:rsidRPr="0028130F">
        <w:rPr>
          <w:lang w:val="en-GB"/>
        </w:rPr>
        <w:t>subMbPartIdx</w:t>
      </w:r>
      <w:proofErr w:type="spellEnd"/>
      <w:r w:rsidRPr="0028130F">
        <w:rPr>
          <w:lang w:val="en-GB"/>
        </w:rPr>
        <w:t>.</w:t>
      </w:r>
    </w:p>
    <w:p w:rsidR="001779D8" w:rsidRPr="0028130F" w:rsidRDefault="001779D8" w:rsidP="001779D8">
      <w:pPr>
        <w:tabs>
          <w:tab w:val="left" w:pos="794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 xml:space="preserve">Outputs of this process are the reference indices refIdxL0, refIdxL1, the motion vectors mvL0 and mvL1, the motion vector count variable </w:t>
      </w:r>
      <w:proofErr w:type="spellStart"/>
      <w:r w:rsidRPr="0028130F">
        <w:rPr>
          <w:rFonts w:eastAsia="Times New Roman"/>
          <w:lang w:val="en-GB"/>
        </w:rPr>
        <w:t>subMvCnt</w:t>
      </w:r>
      <w:proofErr w:type="spellEnd"/>
      <w:r w:rsidRPr="0028130F">
        <w:rPr>
          <w:rFonts w:eastAsia="Times New Roman"/>
          <w:lang w:val="en-GB"/>
        </w:rPr>
        <w:t>, and the prediction list utilization flags, predFlagL0 and predFlagL1.</w:t>
      </w:r>
    </w:p>
    <w:p w:rsidR="001779D8" w:rsidRPr="0028130F" w:rsidRDefault="001779D8" w:rsidP="001779D8">
      <w:pPr>
        <w:spacing w:before="136"/>
        <w:rPr>
          <w:lang w:val="en-GB"/>
        </w:rPr>
      </w:pPr>
      <w:r w:rsidRPr="0028130F">
        <w:t>For the derivation of output, the following ordered steps are specified:</w:t>
      </w:r>
    </w:p>
    <w:p w:rsidR="001779D8" w:rsidRPr="0028130F" w:rsidRDefault="001779D8" w:rsidP="001779D8">
      <w:pPr>
        <w:numPr>
          <w:ilvl w:val="0"/>
          <w:numId w:val="3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spacing w:before="136"/>
        <w:ind w:left="600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 xml:space="preserve">Let the variable </w:t>
      </w:r>
      <w:proofErr w:type="spellStart"/>
      <w:r w:rsidRPr="0028130F">
        <w:rPr>
          <w:rFonts w:eastAsia="Times New Roman"/>
          <w:lang w:val="en-GB"/>
        </w:rPr>
        <w:t>currSubMbType</w:t>
      </w:r>
      <w:proofErr w:type="spellEnd"/>
      <w:r w:rsidRPr="0028130F">
        <w:rPr>
          <w:rFonts w:eastAsia="Times New Roman"/>
          <w:lang w:val="en-GB"/>
        </w:rPr>
        <w:t xml:space="preserve"> be set equal to </w:t>
      </w:r>
      <w:proofErr w:type="spellStart"/>
      <w:r w:rsidRPr="0028130F">
        <w:rPr>
          <w:rFonts w:eastAsia="Times New Roman"/>
          <w:lang w:val="en-GB"/>
        </w:rPr>
        <w:t>sub_mb_</w:t>
      </w:r>
      <w:proofErr w:type="gramStart"/>
      <w:r w:rsidRPr="0028130F">
        <w:rPr>
          <w:rFonts w:eastAsia="Times New Roman"/>
          <w:lang w:val="en-GB"/>
        </w:rPr>
        <w:t>type</w:t>
      </w:r>
      <w:proofErr w:type="spellEnd"/>
      <w:r w:rsidRPr="0028130F">
        <w:rPr>
          <w:rFonts w:eastAsia="Times New Roman"/>
          <w:lang w:val="en-GB"/>
        </w:rPr>
        <w:t>[</w:t>
      </w:r>
      <w:proofErr w:type="gramEnd"/>
      <w:r w:rsidRPr="0028130F">
        <w:rPr>
          <w:rFonts w:eastAsia="Times New Roman"/>
          <w:lang w:val="en-GB"/>
        </w:rPr>
        <w:t xml:space="preserve"> </w:t>
      </w:r>
      <w:proofErr w:type="spellStart"/>
      <w:r w:rsidRPr="0028130F">
        <w:rPr>
          <w:rFonts w:eastAsia="Times New Roman"/>
          <w:lang w:val="en-GB"/>
        </w:rPr>
        <w:t>mbPartIdx</w:t>
      </w:r>
      <w:proofErr w:type="spellEnd"/>
      <w:r w:rsidRPr="0028130F">
        <w:rPr>
          <w:rFonts w:eastAsia="Times New Roman"/>
          <w:lang w:val="en-GB"/>
        </w:rPr>
        <w:t xml:space="preserve"> ].</w:t>
      </w:r>
    </w:p>
    <w:p w:rsidR="001779D8" w:rsidRPr="005539C1" w:rsidRDefault="001779D8" w:rsidP="001779D8">
      <w:pPr>
        <w:numPr>
          <w:ilvl w:val="0"/>
          <w:numId w:val="3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spacing w:before="136"/>
        <w:ind w:left="600"/>
        <w:jc w:val="both"/>
        <w:textAlignment w:val="auto"/>
        <w:rPr>
          <w:rFonts w:eastAsia="Times New Roman"/>
          <w:lang w:val="en-GB"/>
        </w:rPr>
      </w:pPr>
      <w:bookmarkStart w:id="57" w:name="OLE_LINK556"/>
      <w:bookmarkStart w:id="58" w:name="OLE_LINK557"/>
      <w:bookmarkStart w:id="59" w:name="OLE_LINK599"/>
      <w:bookmarkStart w:id="60" w:name="OLE_LINK600"/>
      <w:bookmarkStart w:id="61" w:name="OLE_LINK597"/>
      <w:bookmarkStart w:id="62" w:name="OLE_LINK598"/>
      <w:r w:rsidRPr="005539C1">
        <w:rPr>
          <w:rFonts w:eastAsia="Times New Roman"/>
          <w:lang w:val="en-GB"/>
        </w:rPr>
        <w:t xml:space="preserve">The process specified in </w:t>
      </w:r>
      <w:proofErr w:type="spellStart"/>
      <w:r w:rsidRPr="005539C1">
        <w:rPr>
          <w:rFonts w:eastAsia="Times New Roman"/>
          <w:lang w:val="en-GB"/>
        </w:rPr>
        <w:t>subclause</w:t>
      </w:r>
      <w:proofErr w:type="spellEnd"/>
      <w:r w:rsidRPr="005539C1">
        <w:rPr>
          <w:rFonts w:eastAsia="Times New Roman"/>
          <w:lang w:val="en-GB"/>
        </w:rPr>
        <w:t> </w:t>
      </w:r>
      <w:r w:rsidR="000571EC">
        <w:rPr>
          <w:rFonts w:eastAsia="Times New Roman"/>
          <w:highlight w:val="yellow"/>
          <w:lang w:val="en-GB"/>
        </w:rPr>
        <w:fldChar w:fldCharType="begin"/>
      </w:r>
      <w:r>
        <w:rPr>
          <w:rFonts w:eastAsia="Times New Roman"/>
          <w:lang w:val="en-GB"/>
        </w:rPr>
        <w:instrText xml:space="preserve"> REF _Ref331081299 \r \h </w:instrText>
      </w:r>
      <w:r w:rsidR="000571EC">
        <w:rPr>
          <w:rFonts w:eastAsia="Times New Roman"/>
          <w:highlight w:val="yellow"/>
          <w:lang w:val="en-GB"/>
        </w:rPr>
      </w:r>
      <w:r w:rsidR="000571EC">
        <w:rPr>
          <w:rFonts w:eastAsia="Times New Roman"/>
          <w:highlight w:val="yellow"/>
          <w:lang w:val="en-GB"/>
        </w:rPr>
        <w:fldChar w:fldCharType="separate"/>
      </w:r>
      <w:r>
        <w:rPr>
          <w:rFonts w:eastAsia="Times New Roman"/>
          <w:lang w:val="en-GB"/>
        </w:rPr>
        <w:t>J.8.3.1.</w:t>
      </w:r>
      <w:r w:rsidR="001E3AD9">
        <w:rPr>
          <w:rFonts w:eastAsiaTheme="minorEastAsia" w:hint="eastAsia"/>
          <w:lang w:val="en-GB" w:eastAsia="ko-KR"/>
        </w:rPr>
        <w:t>5</w:t>
      </w:r>
      <w:r w:rsidR="000571EC">
        <w:rPr>
          <w:rFonts w:eastAsia="Times New Roman"/>
          <w:highlight w:val="yellow"/>
          <w:lang w:val="en-GB"/>
        </w:rPr>
        <w:fldChar w:fldCharType="end"/>
      </w:r>
      <w:r>
        <w:rPr>
          <w:rFonts w:eastAsia="Times New Roman"/>
          <w:lang w:val="en-GB"/>
        </w:rPr>
        <w:t xml:space="preserve"> </w:t>
      </w:r>
      <w:r w:rsidRPr="005539C1">
        <w:rPr>
          <w:rFonts w:eastAsia="Times New Roman"/>
          <w:lang w:val="en-GB"/>
        </w:rPr>
        <w:t xml:space="preserve">is invoked with </w:t>
      </w:r>
      <w:proofErr w:type="spellStart"/>
      <w:r w:rsidRPr="005539C1">
        <w:rPr>
          <w:rFonts w:eastAsia="Times New Roman"/>
          <w:lang w:val="en-GB"/>
        </w:rPr>
        <w:t>mbPartIdx</w:t>
      </w:r>
      <w:proofErr w:type="spellEnd"/>
      <w:r w:rsidRPr="005539C1">
        <w:rPr>
          <w:rFonts w:eastAsia="Times New Roman"/>
          <w:lang w:val="en-GB"/>
        </w:rPr>
        <w:t xml:space="preserve"> set equal to 0, </w:t>
      </w:r>
      <w:proofErr w:type="spellStart"/>
      <w:r w:rsidRPr="005539C1">
        <w:rPr>
          <w:rFonts w:eastAsia="Times New Roman"/>
          <w:lang w:val="en-GB"/>
        </w:rPr>
        <w:t>subMbPartIdx</w:t>
      </w:r>
      <w:proofErr w:type="spellEnd"/>
      <w:r w:rsidRPr="005539C1">
        <w:rPr>
          <w:rFonts w:eastAsia="Times New Roman"/>
          <w:lang w:val="en-GB"/>
        </w:rPr>
        <w:t xml:space="preserve"> set equal to 0</w:t>
      </w:r>
      <w:r w:rsidRPr="005539C1">
        <w:rPr>
          <w:rFonts w:eastAsia="PMingLiU" w:hint="eastAsia"/>
          <w:lang w:val="en-GB" w:eastAsia="zh-TW"/>
        </w:rPr>
        <w:t xml:space="preserve">, </w:t>
      </w:r>
      <w:proofErr w:type="spellStart"/>
      <w:r w:rsidRPr="005539C1">
        <w:rPr>
          <w:rFonts w:eastAsia="Times New Roman"/>
          <w:lang w:val="en-GB"/>
        </w:rPr>
        <w:t>currSubMbType</w:t>
      </w:r>
      <w:proofErr w:type="spellEnd"/>
      <w:r w:rsidRPr="005539C1">
        <w:rPr>
          <w:rFonts w:eastAsia="Times New Roman"/>
          <w:lang w:val="en-GB"/>
        </w:rPr>
        <w:t xml:space="preserve"> and </w:t>
      </w:r>
      <w:proofErr w:type="spellStart"/>
      <w:r w:rsidRPr="005539C1">
        <w:rPr>
          <w:rFonts w:eastAsia="Times New Roman"/>
          <w:lang w:val="en-GB"/>
        </w:rPr>
        <w:t>listSuffixFlag</w:t>
      </w:r>
      <w:proofErr w:type="spellEnd"/>
      <w:r w:rsidRPr="005539C1">
        <w:rPr>
          <w:rFonts w:eastAsia="Times New Roman"/>
          <w:lang w:val="en-GB"/>
        </w:rPr>
        <w:t xml:space="preserve"> </w:t>
      </w:r>
      <w:r>
        <w:rPr>
          <w:rFonts w:eastAsia="Times New Roman"/>
          <w:lang w:val="en-GB"/>
        </w:rPr>
        <w:t xml:space="preserve">set equal to </w:t>
      </w:r>
      <w:r w:rsidRPr="005539C1">
        <w:rPr>
          <w:rFonts w:eastAsia="Times New Roman"/>
          <w:lang w:val="en-GB"/>
        </w:rPr>
        <w:t>0 as input and the output is assigned to the motion vector</w:t>
      </w:r>
      <w:del w:id="63" w:author="Samsung" w:date="2012-09-25T19:30:00Z">
        <w:r w:rsidRPr="005539C1" w:rsidDel="00EC7E55">
          <w:rPr>
            <w:rFonts w:eastAsia="Times New Roman"/>
            <w:lang w:val="en-GB"/>
          </w:rPr>
          <w:delText xml:space="preserve">s mvCandL0[ </w:delText>
        </w:r>
        <w:r w:rsidRPr="005539C1" w:rsidDel="00EC7E55">
          <w:rPr>
            <w:rFonts w:eastAsia="PMingLiU" w:hint="eastAsia"/>
            <w:lang w:val="en-GB" w:eastAsia="zh-TW"/>
          </w:rPr>
          <w:delText>0</w:delText>
        </w:r>
        <w:r w:rsidRPr="005539C1" w:rsidDel="00EC7E55">
          <w:rPr>
            <w:rFonts w:eastAsia="Times New Roman"/>
            <w:lang w:val="en-GB"/>
          </w:rPr>
          <w:delText xml:space="preserve"> ]</w:delText>
        </w:r>
      </w:del>
      <w:ins w:id="64" w:author="Samsung" w:date="2012-09-25T19:30:00Z">
        <w:r w:rsidR="00EC7E55">
          <w:rPr>
            <w:rFonts w:eastAsiaTheme="minorEastAsia" w:hint="eastAsia"/>
            <w:lang w:val="en-GB" w:eastAsia="ko-KR"/>
          </w:rPr>
          <w:t xml:space="preserve"> mvL0</w:t>
        </w:r>
      </w:ins>
      <w:r w:rsidRPr="005539C1">
        <w:rPr>
          <w:rFonts w:eastAsia="Times New Roman"/>
          <w:lang w:val="en-GB"/>
        </w:rPr>
        <w:t xml:space="preserve"> and the reference ind</w:t>
      </w:r>
      <w:del w:id="65" w:author="Samsung" w:date="2012-09-25T19:30:00Z">
        <w:r w:rsidRPr="005539C1" w:rsidDel="00EC7E55">
          <w:rPr>
            <w:rFonts w:eastAsia="Times New Roman"/>
            <w:lang w:val="en-GB"/>
          </w:rPr>
          <w:delText>ices</w:delText>
        </w:r>
      </w:del>
      <w:ins w:id="66" w:author="Samsung" w:date="2012-09-25T19:30:00Z">
        <w:r w:rsidR="00EC7E55">
          <w:rPr>
            <w:rFonts w:eastAsiaTheme="minorEastAsia" w:hint="eastAsia"/>
            <w:lang w:val="en-GB" w:eastAsia="ko-KR"/>
          </w:rPr>
          <w:t>ex</w:t>
        </w:r>
      </w:ins>
      <w:r w:rsidRPr="005539C1">
        <w:rPr>
          <w:rFonts w:eastAsia="Times New Roman"/>
          <w:lang w:val="en-GB"/>
        </w:rPr>
        <w:t xml:space="preserve"> refIdx</w:t>
      </w:r>
      <w:del w:id="67" w:author="Samsung" w:date="2012-09-25T19:31:00Z">
        <w:r w:rsidRPr="005539C1" w:rsidDel="00EC7E55">
          <w:rPr>
            <w:rFonts w:eastAsia="Times New Roman"/>
            <w:lang w:val="en-GB"/>
          </w:rPr>
          <w:delText>Cand</w:delText>
        </w:r>
      </w:del>
      <w:r w:rsidRPr="005539C1">
        <w:rPr>
          <w:rFonts w:eastAsia="Times New Roman"/>
          <w:lang w:val="en-GB"/>
        </w:rPr>
        <w:t>L0</w:t>
      </w:r>
      <w:del w:id="68" w:author="Samsung" w:date="2012-09-25T19:31:00Z">
        <w:r w:rsidRPr="005539C1" w:rsidDel="00EC7E55">
          <w:rPr>
            <w:rFonts w:eastAsia="Times New Roman"/>
            <w:lang w:val="en-GB"/>
          </w:rPr>
          <w:delText xml:space="preserve">[ </w:delText>
        </w:r>
        <w:r w:rsidRPr="005539C1" w:rsidDel="00EC7E55">
          <w:rPr>
            <w:rFonts w:eastAsia="PMingLiU" w:hint="eastAsia"/>
            <w:lang w:val="en-GB" w:eastAsia="zh-TW"/>
          </w:rPr>
          <w:delText>0</w:delText>
        </w:r>
        <w:r w:rsidRPr="005539C1" w:rsidDel="00EC7E55">
          <w:rPr>
            <w:rFonts w:eastAsia="Times New Roman"/>
            <w:lang w:val="en-GB"/>
          </w:rPr>
          <w:delText xml:space="preserve"> ]</w:delText>
        </w:r>
      </w:del>
      <w:r w:rsidRPr="005539C1">
        <w:rPr>
          <w:rFonts w:eastAsia="Times New Roman"/>
          <w:lang w:val="en-GB"/>
        </w:rPr>
        <w:t>.</w:t>
      </w:r>
      <w:bookmarkEnd w:id="57"/>
      <w:bookmarkEnd w:id="58"/>
    </w:p>
    <w:bookmarkEnd w:id="59"/>
    <w:bookmarkEnd w:id="60"/>
    <w:p w:rsidR="00B30C1B" w:rsidRDefault="001779D8">
      <w:pPr>
        <w:numPr>
          <w:ilvl w:val="0"/>
          <w:numId w:val="3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spacing w:before="136"/>
        <w:ind w:left="600"/>
        <w:jc w:val="both"/>
        <w:textAlignment w:val="auto"/>
        <w:rPr>
          <w:rFonts w:eastAsia="Times New Roman"/>
          <w:lang w:val="en-GB"/>
        </w:rPr>
      </w:pPr>
      <w:r w:rsidRPr="005539C1">
        <w:rPr>
          <w:rFonts w:eastAsia="Times New Roman"/>
          <w:lang w:val="en-GB"/>
        </w:rPr>
        <w:t xml:space="preserve">The process specified in </w:t>
      </w:r>
      <w:proofErr w:type="spellStart"/>
      <w:r w:rsidRPr="005539C1">
        <w:rPr>
          <w:rFonts w:eastAsia="Times New Roman"/>
          <w:lang w:val="en-GB"/>
        </w:rPr>
        <w:t>subclause</w:t>
      </w:r>
      <w:proofErr w:type="spellEnd"/>
      <w:r w:rsidRPr="005539C1">
        <w:rPr>
          <w:rFonts w:eastAsia="Times New Roman"/>
          <w:lang w:val="en-GB"/>
        </w:rPr>
        <w:t> </w:t>
      </w:r>
      <w:r w:rsidR="001E3AD9">
        <w:rPr>
          <w:rFonts w:eastAsia="Times New Roman"/>
          <w:highlight w:val="yellow"/>
          <w:lang w:val="en-GB"/>
        </w:rPr>
        <w:fldChar w:fldCharType="begin"/>
      </w:r>
      <w:r w:rsidR="001E3AD9">
        <w:rPr>
          <w:rFonts w:eastAsia="Times New Roman"/>
          <w:lang w:val="en-GB"/>
        </w:rPr>
        <w:instrText xml:space="preserve"> REF _Ref331081299 \r \h </w:instrText>
      </w:r>
      <w:r w:rsidR="001E3AD9">
        <w:rPr>
          <w:rFonts w:eastAsia="Times New Roman"/>
          <w:highlight w:val="yellow"/>
          <w:lang w:val="en-GB"/>
        </w:rPr>
      </w:r>
      <w:r w:rsidR="001E3AD9">
        <w:rPr>
          <w:rFonts w:eastAsia="Times New Roman"/>
          <w:highlight w:val="yellow"/>
          <w:lang w:val="en-GB"/>
        </w:rPr>
        <w:fldChar w:fldCharType="separate"/>
      </w:r>
      <w:r w:rsidR="001E3AD9">
        <w:rPr>
          <w:rFonts w:eastAsia="Times New Roman"/>
          <w:lang w:val="en-GB"/>
        </w:rPr>
        <w:t>J.8.3.1.</w:t>
      </w:r>
      <w:r w:rsidR="001E3AD9">
        <w:rPr>
          <w:rFonts w:eastAsiaTheme="minorEastAsia" w:hint="eastAsia"/>
          <w:lang w:val="en-GB" w:eastAsia="ko-KR"/>
        </w:rPr>
        <w:t>5</w:t>
      </w:r>
      <w:r w:rsidR="001E3AD9">
        <w:rPr>
          <w:rFonts w:eastAsia="Times New Roman"/>
          <w:highlight w:val="yellow"/>
          <w:lang w:val="en-GB"/>
        </w:rPr>
        <w:fldChar w:fldCharType="end"/>
      </w:r>
      <w:r w:rsidR="001E3AD9" w:rsidRPr="005539C1">
        <w:rPr>
          <w:rFonts w:eastAsia="Times New Roman"/>
          <w:lang w:val="en-GB"/>
        </w:rPr>
        <w:t xml:space="preserve"> </w:t>
      </w:r>
      <w:r w:rsidRPr="005539C1">
        <w:rPr>
          <w:rFonts w:eastAsia="Times New Roman"/>
          <w:lang w:val="en-GB"/>
        </w:rPr>
        <w:t xml:space="preserve">is invoked with </w:t>
      </w:r>
      <w:proofErr w:type="spellStart"/>
      <w:r w:rsidRPr="005539C1">
        <w:rPr>
          <w:rFonts w:eastAsia="Times New Roman"/>
          <w:lang w:val="en-GB"/>
        </w:rPr>
        <w:t>mbPartIdx</w:t>
      </w:r>
      <w:proofErr w:type="spellEnd"/>
      <w:r w:rsidRPr="005539C1">
        <w:rPr>
          <w:rFonts w:eastAsia="Times New Roman"/>
          <w:lang w:val="en-GB"/>
        </w:rPr>
        <w:t xml:space="preserve"> set equal to 0, </w:t>
      </w:r>
      <w:proofErr w:type="spellStart"/>
      <w:r w:rsidRPr="005539C1">
        <w:rPr>
          <w:rFonts w:eastAsia="Times New Roman"/>
          <w:lang w:val="en-GB"/>
        </w:rPr>
        <w:t>subMbPartIdx</w:t>
      </w:r>
      <w:proofErr w:type="spellEnd"/>
      <w:r w:rsidRPr="005539C1">
        <w:rPr>
          <w:rFonts w:eastAsia="Times New Roman"/>
          <w:lang w:val="en-GB"/>
        </w:rPr>
        <w:t xml:space="preserve"> set equal to 0, </w:t>
      </w:r>
      <w:proofErr w:type="spellStart"/>
      <w:r w:rsidRPr="005539C1">
        <w:rPr>
          <w:rFonts w:eastAsia="Times New Roman"/>
          <w:lang w:val="en-GB"/>
        </w:rPr>
        <w:t>currSubMbType</w:t>
      </w:r>
      <w:proofErr w:type="spellEnd"/>
      <w:r w:rsidRPr="005539C1">
        <w:rPr>
          <w:rFonts w:eastAsia="Times New Roman"/>
          <w:lang w:val="en-GB"/>
        </w:rPr>
        <w:t xml:space="preserve"> and </w:t>
      </w:r>
      <w:proofErr w:type="spellStart"/>
      <w:r w:rsidRPr="005539C1">
        <w:rPr>
          <w:rFonts w:eastAsia="Times New Roman"/>
          <w:lang w:val="en-GB"/>
        </w:rPr>
        <w:t>listSuffixFlag</w:t>
      </w:r>
      <w:proofErr w:type="spellEnd"/>
      <w:r w:rsidRPr="005539C1">
        <w:rPr>
          <w:rFonts w:eastAsia="Times New Roman"/>
          <w:lang w:val="en-GB"/>
        </w:rPr>
        <w:t xml:space="preserve"> </w:t>
      </w:r>
      <w:r>
        <w:rPr>
          <w:rFonts w:eastAsia="Times New Roman"/>
          <w:lang w:val="en-GB"/>
        </w:rPr>
        <w:t>set equal to 1</w:t>
      </w:r>
      <w:r w:rsidRPr="005539C1">
        <w:rPr>
          <w:rFonts w:eastAsia="Times New Roman"/>
          <w:lang w:val="en-GB"/>
        </w:rPr>
        <w:t xml:space="preserve"> as input and the output is assigned to the motion vector</w:t>
      </w:r>
      <w:del w:id="69" w:author="Samsung" w:date="2012-09-25T19:31:00Z">
        <w:r w:rsidRPr="005539C1" w:rsidDel="00EC7E55">
          <w:rPr>
            <w:rFonts w:eastAsia="Times New Roman"/>
            <w:lang w:val="en-GB"/>
          </w:rPr>
          <w:delText>s mvCandL</w:delText>
        </w:r>
        <w:r w:rsidRPr="005539C1" w:rsidDel="00EC7E55">
          <w:rPr>
            <w:rFonts w:eastAsia="PMingLiU" w:hint="eastAsia"/>
            <w:lang w:val="en-GB" w:eastAsia="zh-TW"/>
          </w:rPr>
          <w:delText>1</w:delText>
        </w:r>
        <w:r w:rsidRPr="005539C1" w:rsidDel="00EC7E55">
          <w:rPr>
            <w:rFonts w:eastAsia="Times New Roman"/>
            <w:lang w:val="en-GB"/>
          </w:rPr>
          <w:delText xml:space="preserve">[ </w:delText>
        </w:r>
        <w:r w:rsidRPr="005539C1" w:rsidDel="00EC7E55">
          <w:rPr>
            <w:rFonts w:eastAsia="PMingLiU" w:hint="eastAsia"/>
            <w:lang w:val="en-GB" w:eastAsia="zh-TW"/>
          </w:rPr>
          <w:delText>0</w:delText>
        </w:r>
        <w:r w:rsidRPr="005539C1" w:rsidDel="00EC7E55">
          <w:rPr>
            <w:rFonts w:eastAsia="Times New Roman"/>
            <w:lang w:val="en-GB"/>
          </w:rPr>
          <w:delText xml:space="preserve"> ]</w:delText>
        </w:r>
      </w:del>
      <w:ins w:id="70" w:author="Samsung" w:date="2012-09-25T19:31:00Z">
        <w:r w:rsidR="00EC7E55">
          <w:rPr>
            <w:rFonts w:eastAsiaTheme="minorEastAsia" w:hint="eastAsia"/>
            <w:lang w:val="en-GB" w:eastAsia="ko-KR"/>
          </w:rPr>
          <w:t>mvL1</w:t>
        </w:r>
      </w:ins>
      <w:r w:rsidRPr="005539C1">
        <w:rPr>
          <w:rFonts w:eastAsia="Times New Roman"/>
          <w:lang w:val="en-GB"/>
        </w:rPr>
        <w:t xml:space="preserve"> and the reference indices refIdx</w:t>
      </w:r>
      <w:del w:id="71" w:author="Samsung" w:date="2012-09-25T19:31:00Z">
        <w:r w:rsidRPr="005539C1" w:rsidDel="00EC7E55">
          <w:rPr>
            <w:rFonts w:eastAsia="Times New Roman"/>
            <w:lang w:val="en-GB"/>
          </w:rPr>
          <w:delText>Cand</w:delText>
        </w:r>
      </w:del>
      <w:r w:rsidRPr="005539C1">
        <w:rPr>
          <w:rFonts w:eastAsia="Times New Roman"/>
          <w:lang w:val="en-GB"/>
        </w:rPr>
        <w:t>L</w:t>
      </w:r>
      <w:r w:rsidRPr="005539C1">
        <w:rPr>
          <w:rFonts w:eastAsia="PMingLiU" w:hint="eastAsia"/>
          <w:lang w:val="en-GB" w:eastAsia="zh-TW"/>
        </w:rPr>
        <w:t>1</w:t>
      </w:r>
      <w:del w:id="72" w:author="Samsung" w:date="2012-09-25T19:31:00Z">
        <w:r w:rsidRPr="005539C1" w:rsidDel="00EC7E55">
          <w:rPr>
            <w:rFonts w:eastAsia="Times New Roman"/>
            <w:lang w:val="en-GB"/>
          </w:rPr>
          <w:delText xml:space="preserve">[ </w:delText>
        </w:r>
        <w:r w:rsidRPr="005539C1" w:rsidDel="00EC7E55">
          <w:rPr>
            <w:rFonts w:eastAsia="PMingLiU" w:hint="eastAsia"/>
            <w:lang w:val="en-GB" w:eastAsia="zh-TW"/>
          </w:rPr>
          <w:delText>0</w:delText>
        </w:r>
        <w:r w:rsidRPr="005539C1" w:rsidDel="00EC7E55">
          <w:rPr>
            <w:rFonts w:eastAsia="Times New Roman"/>
            <w:lang w:val="en-GB"/>
          </w:rPr>
          <w:delText xml:space="preserve"> ]</w:delText>
        </w:r>
      </w:del>
      <w:r w:rsidRPr="005539C1">
        <w:rPr>
          <w:rFonts w:eastAsia="Times New Roman"/>
          <w:lang w:val="en-GB"/>
        </w:rPr>
        <w:t>.</w:t>
      </w:r>
    </w:p>
    <w:bookmarkEnd w:id="61"/>
    <w:bookmarkEnd w:id="62"/>
    <w:p w:rsidR="00204FD5" w:rsidRPr="0099065E" w:rsidRDefault="00D02436" w:rsidP="00D02436">
      <w:pPr>
        <w:tabs>
          <w:tab w:val="left" w:pos="300"/>
          <w:tab w:val="left" w:pos="1191"/>
          <w:tab w:val="left" w:pos="1588"/>
          <w:tab w:val="left" w:pos="1985"/>
        </w:tabs>
        <w:spacing w:before="136"/>
        <w:ind w:left="300"/>
        <w:jc w:val="both"/>
        <w:rPr>
          <w:ins w:id="73" w:author="Samsung" w:date="2012-09-25T19:33:00Z"/>
          <w:rFonts w:eastAsia="Times New Roman"/>
          <w:lang w:val="en-GB"/>
        </w:rPr>
      </w:pPr>
      <w:ins w:id="74" w:author="Samsung" w:date="2012-09-26T15:47:00Z">
        <w:r>
          <w:rPr>
            <w:rFonts w:eastAsiaTheme="minorEastAsia" w:hint="eastAsia"/>
            <w:lang w:val="en-GB" w:eastAsia="ko-KR"/>
          </w:rPr>
          <w:lastRenderedPageBreak/>
          <w:t xml:space="preserve">4.   </w:t>
        </w:r>
      </w:ins>
      <w:ins w:id="75" w:author="Samsung" w:date="2012-09-25T19:33:00Z">
        <w:r w:rsidR="00204FD5">
          <w:rPr>
            <w:rFonts w:eastAsiaTheme="minorEastAsia" w:hint="eastAsia"/>
            <w:lang w:val="en-GB" w:eastAsia="ko-KR"/>
          </w:rPr>
          <w:t xml:space="preserve">When both reference indices </w:t>
        </w:r>
        <w:r w:rsidR="00204FD5" w:rsidRPr="000F7783">
          <w:rPr>
            <w:rFonts w:eastAsia="Times New Roman"/>
            <w:lang w:val="en-GB"/>
          </w:rPr>
          <w:t>refIdx</w:t>
        </w:r>
        <w:r w:rsidR="00204FD5">
          <w:rPr>
            <w:rFonts w:eastAsiaTheme="minorEastAsia" w:hint="eastAsia"/>
            <w:lang w:val="en-GB" w:eastAsia="ko-KR"/>
          </w:rPr>
          <w:t>L0 and refIdxL1 are equal to -1, the following applies:</w:t>
        </w:r>
      </w:ins>
    </w:p>
    <w:p w:rsidR="00204FD5" w:rsidRDefault="00204FD5" w:rsidP="00204FD5">
      <w:pPr>
        <w:tabs>
          <w:tab w:val="left" w:pos="300"/>
          <w:tab w:val="left" w:pos="1191"/>
          <w:tab w:val="left" w:pos="1588"/>
          <w:tab w:val="left" w:pos="1985"/>
        </w:tabs>
        <w:spacing w:before="136"/>
        <w:ind w:left="660"/>
        <w:jc w:val="both"/>
        <w:rPr>
          <w:ins w:id="76" w:author="Samsung" w:date="2012-09-25T19:33:00Z"/>
          <w:rFonts w:eastAsiaTheme="minorEastAsia"/>
          <w:lang w:val="en-GB" w:eastAsia="ko-KR"/>
        </w:rPr>
      </w:pPr>
      <w:ins w:id="77" w:author="Samsung" w:date="2012-09-25T19:33:00Z">
        <w:r>
          <w:rPr>
            <w:rFonts w:eastAsiaTheme="minorEastAsia" w:hint="eastAsia"/>
            <w:lang w:val="en-GB" w:eastAsia="ko-KR"/>
          </w:rPr>
          <w:t>- The reference ind</w:t>
        </w:r>
      </w:ins>
      <w:ins w:id="78" w:author="Samsung" w:date="2012-09-25T19:34:00Z">
        <w:r>
          <w:rPr>
            <w:rFonts w:eastAsiaTheme="minorEastAsia" w:hint="eastAsia"/>
            <w:lang w:val="en-GB" w:eastAsia="ko-KR"/>
          </w:rPr>
          <w:t>ices</w:t>
        </w:r>
      </w:ins>
      <w:ins w:id="79" w:author="Samsung" w:date="2012-09-25T19:33:00Z">
        <w:r>
          <w:rPr>
            <w:rFonts w:eastAsiaTheme="minorEastAsia" w:hint="eastAsia"/>
            <w:lang w:val="en-GB" w:eastAsia="ko-KR"/>
          </w:rPr>
          <w:t xml:space="preserve"> refIdxL0 </w:t>
        </w:r>
      </w:ins>
      <w:ins w:id="80" w:author="Samsung" w:date="2012-09-25T19:34:00Z">
        <w:r>
          <w:rPr>
            <w:rFonts w:eastAsiaTheme="minorEastAsia" w:hint="eastAsia"/>
            <w:lang w:val="en-GB" w:eastAsia="ko-KR"/>
          </w:rPr>
          <w:t xml:space="preserve">and refIdxL1 are </w:t>
        </w:r>
      </w:ins>
      <w:ins w:id="81" w:author="Samsung" w:date="2012-09-25T19:33:00Z">
        <w:r>
          <w:rPr>
            <w:rFonts w:eastAsiaTheme="minorEastAsia" w:hint="eastAsia"/>
            <w:lang w:val="en-GB" w:eastAsia="ko-KR"/>
          </w:rPr>
          <w:t xml:space="preserve">derived </w:t>
        </w:r>
      </w:ins>
      <w:ins w:id="82" w:author="Samsung" w:date="2012-09-25T19:34:00Z">
        <w:r>
          <w:rPr>
            <w:rFonts w:eastAsiaTheme="minorEastAsia" w:hint="eastAsia"/>
            <w:lang w:val="en-GB" w:eastAsia="ko-KR"/>
          </w:rPr>
          <w:t>by</w:t>
        </w:r>
      </w:ins>
      <w:ins w:id="83" w:author="Samsung" w:date="2012-09-25T19:33:00Z">
        <w:r>
          <w:rPr>
            <w:rFonts w:eastAsiaTheme="minorEastAsia" w:hint="eastAsia"/>
            <w:lang w:val="en-GB" w:eastAsia="ko-KR"/>
          </w:rPr>
          <w:t>:</w:t>
        </w:r>
      </w:ins>
    </w:p>
    <w:p w:rsidR="00204FD5" w:rsidRDefault="00204FD5" w:rsidP="00204FD5">
      <w:pPr>
        <w:tabs>
          <w:tab w:val="left" w:pos="300"/>
          <w:tab w:val="left" w:pos="1191"/>
          <w:tab w:val="left" w:pos="1588"/>
          <w:tab w:val="left" w:pos="1985"/>
        </w:tabs>
        <w:spacing w:before="136"/>
        <w:ind w:left="660"/>
        <w:jc w:val="both"/>
        <w:rPr>
          <w:ins w:id="84" w:author="Samsung" w:date="2012-09-25T19:36:00Z"/>
          <w:rFonts w:eastAsiaTheme="minorEastAsia"/>
          <w:lang w:val="en-GB" w:eastAsia="ko-KR"/>
        </w:rPr>
      </w:pPr>
      <w:r>
        <w:rPr>
          <w:rFonts w:eastAsiaTheme="minorEastAsia" w:hint="eastAsia"/>
          <w:lang w:val="en-GB" w:eastAsia="ko-KR"/>
        </w:rPr>
        <w:t xml:space="preserve">      </w:t>
      </w:r>
      <w:ins w:id="85" w:author="Samsung" w:date="2012-09-25T19:33:00Z">
        <w:r>
          <w:rPr>
            <w:rFonts w:eastAsiaTheme="minorEastAsia" w:hint="eastAsia"/>
            <w:lang w:val="en-GB" w:eastAsia="ko-KR"/>
          </w:rPr>
          <w:t xml:space="preserve">refIdxL0 = </w:t>
        </w:r>
      </w:ins>
      <w:proofErr w:type="spellStart"/>
      <w:proofErr w:type="gramStart"/>
      <w:ins w:id="86" w:author="Samsung" w:date="2012-09-25T19:34:00Z">
        <w:r>
          <w:rPr>
            <w:rFonts w:eastAsiaTheme="minorEastAsia" w:hint="eastAsia"/>
            <w:lang w:val="en-GB" w:eastAsia="ko-KR"/>
          </w:rPr>
          <w:t>MinPositive</w:t>
        </w:r>
        <w:proofErr w:type="spellEnd"/>
        <w:r>
          <w:rPr>
            <w:rFonts w:eastAsiaTheme="minorEastAsia" w:hint="eastAsia"/>
            <w:lang w:val="en-GB" w:eastAsia="ko-KR"/>
          </w:rPr>
          <w:t>(</w:t>
        </w:r>
        <w:proofErr w:type="gramEnd"/>
        <w:r>
          <w:rPr>
            <w:rFonts w:eastAsiaTheme="minorEastAsia" w:hint="eastAsia"/>
            <w:lang w:val="en-GB" w:eastAsia="ko-KR"/>
          </w:rPr>
          <w:t xml:space="preserve">refIdxL0A, </w:t>
        </w:r>
        <w:proofErr w:type="spellStart"/>
        <w:r>
          <w:rPr>
            <w:rFonts w:eastAsiaTheme="minorEastAsia" w:hint="eastAsia"/>
            <w:lang w:val="en-GB" w:eastAsia="ko-KR"/>
          </w:rPr>
          <w:t>minPositive</w:t>
        </w:r>
        <w:proofErr w:type="spellEnd"/>
        <w:r>
          <w:rPr>
            <w:rFonts w:eastAsiaTheme="minorEastAsia" w:hint="eastAsia"/>
            <w:lang w:val="en-GB" w:eastAsia="ko-KR"/>
          </w:rPr>
          <w:t>(refIdxL0B, refIdxI0C))</w:t>
        </w:r>
      </w:ins>
      <w:ins w:id="87" w:author="Samsung" w:date="2012-09-25T19:33:00Z">
        <w:r>
          <w:rPr>
            <w:rFonts w:eastAsiaTheme="minorEastAsia" w:hint="eastAsia"/>
            <w:lang w:val="en-GB" w:eastAsia="ko-KR"/>
          </w:rPr>
          <w:t>.</w:t>
        </w:r>
      </w:ins>
    </w:p>
    <w:p w:rsidR="00B30C1B" w:rsidRDefault="00204FD5">
      <w:pPr>
        <w:tabs>
          <w:tab w:val="left" w:pos="300"/>
          <w:tab w:val="left" w:pos="1191"/>
          <w:tab w:val="left" w:pos="1588"/>
          <w:tab w:val="left" w:pos="1985"/>
        </w:tabs>
        <w:spacing w:before="136"/>
        <w:ind w:left="660" w:firstLineChars="300" w:firstLine="600"/>
        <w:jc w:val="both"/>
        <w:rPr>
          <w:ins w:id="88" w:author="Samsung" w:date="2012-09-25T19:36:00Z"/>
          <w:rFonts w:eastAsiaTheme="minorEastAsia"/>
          <w:lang w:val="en-GB" w:eastAsia="ko-KR"/>
        </w:rPr>
      </w:pPr>
      <w:ins w:id="89" w:author="Samsung" w:date="2012-09-25T19:36:00Z">
        <w:r>
          <w:rPr>
            <w:rFonts w:eastAsiaTheme="minorEastAsia" w:hint="eastAsia"/>
            <w:lang w:val="en-GB" w:eastAsia="ko-KR"/>
          </w:rPr>
          <w:t xml:space="preserve">refIdxL1 = </w:t>
        </w:r>
        <w:proofErr w:type="spellStart"/>
        <w:proofErr w:type="gramStart"/>
        <w:r>
          <w:rPr>
            <w:rFonts w:eastAsiaTheme="minorEastAsia" w:hint="eastAsia"/>
            <w:lang w:val="en-GB" w:eastAsia="ko-KR"/>
          </w:rPr>
          <w:t>MinPositive</w:t>
        </w:r>
        <w:proofErr w:type="spellEnd"/>
        <w:r>
          <w:rPr>
            <w:rFonts w:eastAsiaTheme="minorEastAsia" w:hint="eastAsia"/>
            <w:lang w:val="en-GB" w:eastAsia="ko-KR"/>
          </w:rPr>
          <w:t>(</w:t>
        </w:r>
        <w:proofErr w:type="gramEnd"/>
        <w:r>
          <w:rPr>
            <w:rFonts w:eastAsiaTheme="minorEastAsia" w:hint="eastAsia"/>
            <w:lang w:val="en-GB" w:eastAsia="ko-KR"/>
          </w:rPr>
          <w:t xml:space="preserve">refIdxL1A, </w:t>
        </w:r>
        <w:proofErr w:type="spellStart"/>
        <w:r>
          <w:rPr>
            <w:rFonts w:eastAsiaTheme="minorEastAsia" w:hint="eastAsia"/>
            <w:lang w:val="en-GB" w:eastAsia="ko-KR"/>
          </w:rPr>
          <w:t>minPositive</w:t>
        </w:r>
        <w:proofErr w:type="spellEnd"/>
        <w:r>
          <w:rPr>
            <w:rFonts w:eastAsiaTheme="minorEastAsia" w:hint="eastAsia"/>
            <w:lang w:val="en-GB" w:eastAsia="ko-KR"/>
          </w:rPr>
          <w:t>(refIdxL1B, refIdxI1C)).</w:t>
        </w:r>
      </w:ins>
    </w:p>
    <w:p w:rsidR="00B30C1B" w:rsidRDefault="00204FD5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ins w:id="90" w:author="Samsung" w:date="2012-09-25T19:36:00Z"/>
          <w:rFonts w:eastAsiaTheme="minorEastAsia"/>
          <w:lang w:val="en-GB" w:eastAsia="ko-KR"/>
        </w:rPr>
      </w:pPr>
      <w:r>
        <w:rPr>
          <w:rFonts w:eastAsiaTheme="minorEastAsia" w:hint="eastAsia"/>
          <w:lang w:val="en-GB" w:eastAsia="ko-KR"/>
        </w:rPr>
        <w:t xml:space="preserve">           </w:t>
      </w:r>
      <w:proofErr w:type="gramStart"/>
      <w:ins w:id="91" w:author="Samsung" w:date="2012-09-26T09:30:00Z">
        <w:r w:rsidR="008630EC">
          <w:rPr>
            <w:rFonts w:eastAsiaTheme="minorEastAsia" w:hint="eastAsia"/>
            <w:lang w:val="en-GB" w:eastAsia="ko-KR"/>
          </w:rPr>
          <w:t>w</w:t>
        </w:r>
      </w:ins>
      <w:ins w:id="92" w:author="Samsung" w:date="2012-09-25T19:36:00Z">
        <w:r>
          <w:rPr>
            <w:rFonts w:eastAsiaTheme="minorEastAsia" w:hint="eastAsia"/>
            <w:lang w:val="en-GB" w:eastAsia="ko-KR"/>
          </w:rPr>
          <w:t>here</w:t>
        </w:r>
        <w:proofErr w:type="gramEnd"/>
      </w:ins>
    </w:p>
    <w:p w:rsidR="00B30C1B" w:rsidRDefault="00204FD5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ins w:id="93" w:author="Samsung" w:date="2012-09-25T19:45:00Z"/>
          <w:rFonts w:eastAsiaTheme="minorEastAsia"/>
          <w:lang w:val="en-GB" w:eastAsia="ko-KR"/>
        </w:rPr>
      </w:pPr>
      <w:r>
        <w:rPr>
          <w:rFonts w:eastAsiaTheme="minorEastAsia" w:hint="eastAsia"/>
          <w:lang w:val="en-GB" w:eastAsia="ko-KR"/>
        </w:rPr>
        <w:t xml:space="preserve">             </w:t>
      </w:r>
      <w:proofErr w:type="spellStart"/>
      <w:ins w:id="94" w:author="Samsung" w:date="2012-09-25T19:36:00Z">
        <w:r>
          <w:rPr>
            <w:rFonts w:eastAsiaTheme="minorEastAsia" w:hint="eastAsia"/>
            <w:lang w:val="en-GB" w:eastAsia="ko-KR"/>
          </w:rPr>
          <w:t>MinPositive</w:t>
        </w:r>
        <w:proofErr w:type="spellEnd"/>
        <w:r>
          <w:rPr>
            <w:rFonts w:eastAsiaTheme="minorEastAsia" w:hint="eastAsia"/>
            <w:lang w:val="en-GB" w:eastAsia="ko-KR"/>
          </w:rPr>
          <w:t xml:space="preserve">(x, y) = </w:t>
        </w:r>
      </w:ins>
      <m:oMath>
        <m:d>
          <m:dPr>
            <m:begChr m:val="{"/>
            <m:endChr m:val=""/>
            <m:ctrlPr>
              <w:ins w:id="95" w:author="Samsung" w:date="2012-09-25T19:37:00Z">
                <w:rPr>
                  <w:rFonts w:ascii="Cambria Math" w:eastAsiaTheme="minorEastAsia" w:hAnsi="Cambria Math"/>
                  <w:lang w:val="en-GB" w:eastAsia="ko-KR"/>
                </w:rPr>
              </w:ins>
            </m:ctrlPr>
          </m:dPr>
          <m:e>
            <m:eqArr>
              <m:eqArrPr>
                <m:ctrlPr>
                  <w:ins w:id="96" w:author="Samsung" w:date="2012-09-25T19:37:00Z">
                    <w:rPr>
                      <w:rFonts w:ascii="Cambria Math" w:eastAsiaTheme="minorEastAsia" w:hAnsi="Cambria Math"/>
                      <w:lang w:val="en-GB" w:eastAsia="ko-KR"/>
                    </w:rPr>
                  </w:ins>
                </m:ctrlPr>
              </m:eqArrPr>
              <m:e>
                <w:ins w:id="97" w:author="Samsung" w:date="2012-09-25T19:37:00Z"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GB" w:eastAsia="ko-KR"/>
                    </w:rPr>
                    <m:t>Min</m:t>
                  </m:r>
                </w:ins>
                <m:d>
                  <m:dPr>
                    <m:ctrlPr>
                      <w:ins w:id="98" w:author="Samsung" w:date="2012-09-25T19:37:00Z">
                        <w:rPr>
                          <w:rFonts w:ascii="Cambria Math" w:eastAsiaTheme="minorEastAsia" w:hAnsi="Cambria Math"/>
                          <w:lang w:val="en-GB" w:eastAsia="ko-KR"/>
                        </w:rPr>
                      </w:ins>
                    </m:ctrlPr>
                  </m:dPr>
                  <m:e>
                    <w:ins w:id="99" w:author="Samsung" w:date="2012-09-25T19:37:00Z"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lang w:val="en-GB" w:eastAsia="ko-KR"/>
                        </w:rPr>
                        <m:t>x, y</m:t>
                      </m:r>
                    </w:ins>
                  </m:e>
                </m:d>
                <w:ins w:id="100" w:author="Samsung" w:date="2012-09-25T19:37:00Z"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GB" w:eastAsia="ko-KR"/>
                    </w:rPr>
                    <m:t xml:space="preserve">     if x≥0 and </m:t>
                  </m:r>
                </w:ins>
                <w:ins w:id="101" w:author="Samsung" w:date="2012-09-25T19:38:00Z"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GB" w:eastAsia="ko-KR"/>
                    </w:rPr>
                    <m:t>y≥0</m:t>
                  </m:r>
                </w:ins>
                <w:ins w:id="102" w:author="Samsung" w:date="2012-09-25T19:37:00Z"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GB" w:eastAsia="ko-KR"/>
                    </w:rPr>
                    <m:t xml:space="preserve"> </m:t>
                  </m:r>
                </w:ins>
              </m:e>
              <m:e>
                <w:ins w:id="103" w:author="Samsung" w:date="2012-09-25T19:38:00Z"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GB" w:eastAsia="ko-KR"/>
                    </w:rPr>
                    <m:t>Max</m:t>
                  </m:r>
                </w:ins>
                <m:d>
                  <m:dPr>
                    <m:ctrlPr>
                      <w:ins w:id="104" w:author="Samsung" w:date="2012-09-25T19:38:00Z">
                        <w:rPr>
                          <w:rFonts w:ascii="Cambria Math" w:eastAsiaTheme="minorEastAsia" w:hAnsi="Cambria Math"/>
                          <w:lang w:val="en-GB" w:eastAsia="ko-KR"/>
                        </w:rPr>
                      </w:ins>
                    </m:ctrlPr>
                  </m:dPr>
                  <m:e>
                    <w:ins w:id="105" w:author="Samsung" w:date="2012-09-25T19:38:00Z"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lang w:val="en-GB" w:eastAsia="ko-KR"/>
                        </w:rPr>
                        <m:t>x, y</m:t>
                      </m:r>
                    </w:ins>
                  </m:e>
                </m:d>
                <w:ins w:id="106" w:author="Samsung" w:date="2012-09-25T19:38:00Z"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GB" w:eastAsia="ko-KR"/>
                    </w:rPr>
                    <m:t xml:space="preserve">     otherwise              </m:t>
                  </m:r>
                </w:ins>
              </m:e>
            </m:eqArr>
          </m:e>
        </m:d>
      </m:oMath>
    </w:p>
    <w:p w:rsidR="00B30C1B" w:rsidRDefault="0015317E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ins w:id="107" w:author="Samsung" w:date="2012-09-25T19:45:00Z"/>
          <w:rFonts w:eastAsiaTheme="minorEastAsia"/>
          <w:lang w:val="en-GB" w:eastAsia="ko-KR"/>
        </w:rPr>
      </w:pPr>
      <w:r>
        <w:rPr>
          <w:rFonts w:eastAsiaTheme="minorEastAsia" w:hint="eastAsia"/>
          <w:lang w:val="en-GB" w:eastAsia="ko-KR"/>
        </w:rPr>
        <w:t xml:space="preserve">      </w:t>
      </w:r>
      <w:ins w:id="108" w:author="Samsung" w:date="2012-09-25T19:45:00Z">
        <w:r>
          <w:rPr>
            <w:rFonts w:eastAsiaTheme="minorEastAsia" w:hint="eastAsia"/>
            <w:lang w:val="en-GB" w:eastAsia="ko-KR"/>
          </w:rPr>
          <w:t xml:space="preserve">- When both reference indices refIdxL0 and refIdxL1 are </w:t>
        </w:r>
      </w:ins>
      <w:ins w:id="109" w:author="Samsung" w:date="2012-09-25T19:48:00Z">
        <w:r w:rsidR="007338DB">
          <w:rPr>
            <w:rFonts w:eastAsiaTheme="minorEastAsia" w:hint="eastAsia"/>
            <w:lang w:val="en-GB" w:eastAsia="ko-KR"/>
          </w:rPr>
          <w:t>less than 0</w:t>
        </w:r>
      </w:ins>
      <w:ins w:id="110" w:author="Samsung" w:date="2012-09-25T19:45:00Z">
        <w:r>
          <w:rPr>
            <w:rFonts w:eastAsiaTheme="minorEastAsia" w:hint="eastAsia"/>
            <w:lang w:val="en-GB" w:eastAsia="ko-KR"/>
          </w:rPr>
          <w:t>,</w:t>
        </w:r>
      </w:ins>
    </w:p>
    <w:p w:rsidR="00B30C1B" w:rsidRDefault="0015317E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ins w:id="111" w:author="Samsung" w:date="2012-09-25T19:46:00Z"/>
          <w:rFonts w:eastAsiaTheme="minorEastAsia"/>
          <w:lang w:val="en-GB" w:eastAsia="ko-KR"/>
        </w:rPr>
      </w:pPr>
      <w:r>
        <w:rPr>
          <w:rFonts w:eastAsiaTheme="minorEastAsia" w:hint="eastAsia"/>
          <w:lang w:val="en-GB" w:eastAsia="ko-KR"/>
        </w:rPr>
        <w:t xml:space="preserve">              </w:t>
      </w:r>
      <w:ins w:id="112" w:author="Samsung" w:date="2012-09-25T19:46:00Z">
        <w:r>
          <w:rPr>
            <w:rFonts w:eastAsiaTheme="minorEastAsia" w:hint="eastAsia"/>
            <w:lang w:val="en-GB" w:eastAsia="ko-KR"/>
          </w:rPr>
          <w:t>refIdxL0 = 0</w:t>
        </w:r>
      </w:ins>
    </w:p>
    <w:p w:rsidR="00B30C1B" w:rsidRDefault="0015317E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ins w:id="113" w:author="Samsung" w:date="2012-09-25T19:33:00Z"/>
          <w:rFonts w:eastAsiaTheme="minorEastAsia"/>
          <w:lang w:val="en-GB" w:eastAsia="ko-KR"/>
        </w:rPr>
      </w:pPr>
      <w:r>
        <w:rPr>
          <w:rFonts w:eastAsiaTheme="minorEastAsia" w:hint="eastAsia"/>
          <w:lang w:val="en-GB" w:eastAsia="ko-KR"/>
        </w:rPr>
        <w:t xml:space="preserve">              </w:t>
      </w:r>
      <w:ins w:id="114" w:author="Samsung" w:date="2012-09-25T19:46:00Z">
        <w:r>
          <w:rPr>
            <w:rFonts w:eastAsiaTheme="minorEastAsia" w:hint="eastAsia"/>
            <w:lang w:val="en-GB" w:eastAsia="ko-KR"/>
          </w:rPr>
          <w:t>refIdxL1 = 0</w:t>
        </w:r>
      </w:ins>
    </w:p>
    <w:p w:rsidR="00B30C1B" w:rsidRDefault="00204FD5">
      <w:pPr>
        <w:tabs>
          <w:tab w:val="num" w:pos="600"/>
          <w:tab w:val="left" w:pos="794"/>
          <w:tab w:val="left" w:pos="1191"/>
          <w:tab w:val="left" w:pos="1588"/>
          <w:tab w:val="left" w:pos="1985"/>
        </w:tabs>
        <w:spacing w:before="136"/>
        <w:ind w:left="600"/>
        <w:jc w:val="both"/>
        <w:rPr>
          <w:ins w:id="115" w:author="Samsung" w:date="2012-09-25T19:32:00Z"/>
          <w:rFonts w:eastAsia="Times New Roman"/>
          <w:lang w:val="en-GB"/>
        </w:rPr>
      </w:pPr>
      <w:ins w:id="116" w:author="Samsung" w:date="2012-09-25T19:33:00Z">
        <w:r>
          <w:rPr>
            <w:rFonts w:eastAsiaTheme="minorEastAsia" w:hint="eastAsia"/>
            <w:lang w:val="en-GB" w:eastAsia="ko-KR"/>
          </w:rPr>
          <w:t xml:space="preserve">- </w:t>
        </w:r>
        <w:proofErr w:type="gramStart"/>
        <w:r w:rsidRPr="0028130F">
          <w:rPr>
            <w:rFonts w:eastAsia="Times New Roman"/>
            <w:lang w:val="en-GB"/>
          </w:rPr>
          <w:t>the</w:t>
        </w:r>
        <w:proofErr w:type="gramEnd"/>
        <w:r w:rsidRPr="0028130F">
          <w:rPr>
            <w:rFonts w:eastAsia="Times New Roman"/>
            <w:lang w:val="en-GB"/>
          </w:rPr>
          <w:t xml:space="preserve"> derivation process for </w:t>
        </w:r>
        <w:proofErr w:type="spellStart"/>
        <w:r w:rsidRPr="0028130F">
          <w:rPr>
            <w:rFonts w:eastAsia="Times New Roman"/>
            <w:lang w:val="en-GB"/>
          </w:rPr>
          <w:t>luma</w:t>
        </w:r>
        <w:proofErr w:type="spellEnd"/>
        <w:r w:rsidRPr="0028130F">
          <w:rPr>
            <w:rFonts w:eastAsia="Times New Roman"/>
            <w:lang w:val="en-GB"/>
          </w:rPr>
          <w:t xml:space="preserve"> motion vector prediction in </w:t>
        </w:r>
        <w:proofErr w:type="spellStart"/>
        <w:r w:rsidRPr="0028130F">
          <w:rPr>
            <w:rFonts w:eastAsia="Times New Roman"/>
            <w:lang w:val="en-GB"/>
          </w:rPr>
          <w:t>subclause</w:t>
        </w:r>
        <w:proofErr w:type="spellEnd"/>
        <w:r w:rsidRPr="0028130F">
          <w:rPr>
            <w:rFonts w:eastAsia="Times New Roman"/>
            <w:lang w:val="en-GB"/>
          </w:rPr>
          <w:t> </w:t>
        </w:r>
        <w:r w:rsidR="000571EC" w:rsidRPr="0028130F">
          <w:rPr>
            <w:rFonts w:eastAsia="Times New Roman"/>
            <w:lang w:val="en-GB"/>
          </w:rPr>
          <w:fldChar w:fldCharType="begin"/>
        </w:r>
        <w:r w:rsidRPr="0028130F">
          <w:rPr>
            <w:rFonts w:eastAsia="Times New Roman"/>
            <w:lang w:val="en-GB"/>
          </w:rPr>
          <w:instrText xml:space="preserve"> REF _Ref319670380 \r \h  \* MERGEFORMAT </w:instrText>
        </w:r>
      </w:ins>
      <w:r w:rsidR="000571EC" w:rsidRPr="0028130F">
        <w:rPr>
          <w:rFonts w:eastAsia="Times New Roman"/>
          <w:lang w:val="en-GB"/>
        </w:rPr>
      </w:r>
      <w:ins w:id="117" w:author="Samsung" w:date="2012-09-25T19:33:00Z">
        <w:r w:rsidR="000571EC" w:rsidRPr="0028130F">
          <w:rPr>
            <w:rFonts w:eastAsia="Times New Roman"/>
            <w:lang w:val="en-GB"/>
          </w:rPr>
          <w:fldChar w:fldCharType="separate"/>
        </w:r>
        <w:r>
          <w:rPr>
            <w:rFonts w:eastAsia="Times New Roman"/>
            <w:lang w:val="en-GB"/>
          </w:rPr>
          <w:t>J.8.3.1.7</w:t>
        </w:r>
        <w:r w:rsidR="000571EC" w:rsidRPr="0028130F">
          <w:rPr>
            <w:rFonts w:eastAsia="Times New Roman"/>
            <w:lang w:val="en-GB"/>
          </w:rPr>
          <w:fldChar w:fldCharType="end"/>
        </w:r>
        <w:r w:rsidRPr="0028130F">
          <w:rPr>
            <w:rFonts w:eastAsia="Times New Roman"/>
            <w:lang w:val="en-GB"/>
          </w:rPr>
          <w:t xml:space="preserve"> is invoked with </w:t>
        </w:r>
        <w:proofErr w:type="spellStart"/>
        <w:r w:rsidRPr="0028130F">
          <w:rPr>
            <w:rFonts w:eastAsia="Times New Roman"/>
            <w:lang w:val="en-GB"/>
          </w:rPr>
          <w:t>mbPartIdx</w:t>
        </w:r>
        <w:proofErr w:type="spellEnd"/>
        <w:r>
          <w:rPr>
            <w:rFonts w:eastAsiaTheme="minorEastAsia" w:hint="eastAsia"/>
            <w:lang w:val="en-GB" w:eastAsia="ko-KR"/>
          </w:rPr>
          <w:t xml:space="preserve"> = 0,</w:t>
        </w:r>
        <w:r w:rsidRPr="0028130F">
          <w:rPr>
            <w:rFonts w:eastAsia="Times New Roman"/>
            <w:lang w:val="en-GB"/>
          </w:rPr>
          <w:t xml:space="preserve"> </w:t>
        </w:r>
        <w:proofErr w:type="spellStart"/>
        <w:r w:rsidRPr="0028130F">
          <w:rPr>
            <w:rFonts w:eastAsia="Times New Roman"/>
            <w:lang w:val="en-GB"/>
          </w:rPr>
          <w:t>subMbPartIdx</w:t>
        </w:r>
        <w:proofErr w:type="spellEnd"/>
        <w:r>
          <w:rPr>
            <w:rFonts w:eastAsiaTheme="minorEastAsia" w:hint="eastAsia"/>
            <w:lang w:val="en-GB" w:eastAsia="ko-KR"/>
          </w:rPr>
          <w:t xml:space="preserve"> = 0</w:t>
        </w:r>
        <w:r w:rsidRPr="0028130F">
          <w:rPr>
            <w:rFonts w:eastAsia="Times New Roman"/>
            <w:lang w:val="en-GB"/>
          </w:rPr>
          <w:t xml:space="preserve">, </w:t>
        </w:r>
        <w:proofErr w:type="spellStart"/>
        <w:r w:rsidRPr="0028130F">
          <w:rPr>
            <w:rFonts w:eastAsia="Times New Roman"/>
            <w:lang w:val="en-GB"/>
          </w:rPr>
          <w:t>refIdxL</w:t>
        </w:r>
      </w:ins>
      <w:ins w:id="118" w:author="Samsung" w:date="2012-09-25T19:38:00Z">
        <w:r>
          <w:rPr>
            <w:rFonts w:eastAsiaTheme="minorEastAsia" w:hint="eastAsia"/>
            <w:lang w:val="en-GB" w:eastAsia="ko-KR"/>
          </w:rPr>
          <w:t>X</w:t>
        </w:r>
      </w:ins>
      <w:proofErr w:type="spellEnd"/>
      <w:ins w:id="119" w:author="Samsung" w:date="2012-09-25T19:40:00Z">
        <w:r>
          <w:rPr>
            <w:rFonts w:eastAsiaTheme="minorEastAsia" w:hint="eastAsia"/>
            <w:lang w:val="en-GB" w:eastAsia="ko-KR"/>
          </w:rPr>
          <w:t xml:space="preserve"> (with X being 0 or 1)</w:t>
        </w:r>
      </w:ins>
      <w:ins w:id="120" w:author="Samsung" w:date="2012-09-25T19:33:00Z">
        <w:r w:rsidRPr="0028130F">
          <w:rPr>
            <w:rFonts w:eastAsia="Times New Roman"/>
            <w:lang w:val="en-GB"/>
          </w:rPr>
          <w:t xml:space="preserve">, and </w:t>
        </w:r>
        <w:proofErr w:type="spellStart"/>
        <w:r w:rsidRPr="0028130F">
          <w:rPr>
            <w:rFonts w:eastAsia="Times New Roman"/>
            <w:lang w:val="en-GB"/>
          </w:rPr>
          <w:t>currSubMbType</w:t>
        </w:r>
        <w:proofErr w:type="spellEnd"/>
        <w:r w:rsidRPr="0028130F">
          <w:rPr>
            <w:rFonts w:eastAsia="Times New Roman"/>
            <w:lang w:val="en-GB"/>
          </w:rPr>
          <w:t xml:space="preserve"> as the inputs and the output being </w:t>
        </w:r>
        <w:proofErr w:type="spellStart"/>
        <w:r w:rsidRPr="0028130F">
          <w:rPr>
            <w:rFonts w:eastAsia="Times New Roman"/>
            <w:lang w:val="en-GB"/>
          </w:rPr>
          <w:t>mv</w:t>
        </w:r>
        <w:r>
          <w:rPr>
            <w:rFonts w:eastAsiaTheme="minorEastAsia" w:hint="eastAsia"/>
            <w:lang w:val="en-GB" w:eastAsia="ko-KR"/>
          </w:rPr>
          <w:t>L</w:t>
        </w:r>
      </w:ins>
      <w:ins w:id="121" w:author="Samsung" w:date="2012-09-25T19:41:00Z">
        <w:r>
          <w:rPr>
            <w:rFonts w:eastAsiaTheme="minorEastAsia" w:hint="eastAsia"/>
            <w:lang w:val="en-GB" w:eastAsia="ko-KR"/>
          </w:rPr>
          <w:t>X</w:t>
        </w:r>
      </w:ins>
      <w:proofErr w:type="spellEnd"/>
      <w:ins w:id="122" w:author="Samsung" w:date="2012-09-25T19:33:00Z">
        <w:r w:rsidRPr="0028130F">
          <w:rPr>
            <w:rFonts w:eastAsia="Times New Roman"/>
            <w:lang w:val="en-GB"/>
          </w:rPr>
          <w:t>.</w:t>
        </w:r>
      </w:ins>
    </w:p>
    <w:p w:rsidR="001779D8" w:rsidRPr="0028130F" w:rsidDel="0015317E" w:rsidRDefault="001779D8" w:rsidP="001779D8">
      <w:pPr>
        <w:numPr>
          <w:ilvl w:val="0"/>
          <w:numId w:val="3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spacing w:before="136"/>
        <w:ind w:left="600"/>
        <w:jc w:val="both"/>
        <w:rPr>
          <w:del w:id="123" w:author="Samsung" w:date="2012-09-25T19:47:00Z"/>
          <w:rFonts w:eastAsia="Times New Roman"/>
          <w:lang w:val="en-GB"/>
        </w:rPr>
      </w:pPr>
      <w:del w:id="124" w:author="Samsung" w:date="2012-09-25T19:47:00Z">
        <w:r w:rsidRPr="0028130F" w:rsidDel="0015317E">
          <w:rPr>
            <w:rFonts w:eastAsia="Times New Roman"/>
            <w:lang w:val="en-GB"/>
          </w:rPr>
          <w:delText xml:space="preserve">The process specified in </w:delText>
        </w:r>
        <w:r w:rsidRPr="008A1307" w:rsidDel="0015317E">
          <w:rPr>
            <w:rFonts w:eastAsia="Times New Roman"/>
            <w:lang w:val="en-GB"/>
          </w:rPr>
          <w:delText>subclause </w:delText>
        </w:r>
        <w:r w:rsidR="000571EC" w:rsidRPr="008A1307" w:rsidDel="0015317E">
          <w:rPr>
            <w:rFonts w:eastAsia="Times New Roman"/>
            <w:lang w:val="en-GB"/>
          </w:rPr>
          <w:fldChar w:fldCharType="begin" w:fldLock="1"/>
        </w:r>
        <w:r w:rsidRPr="008A1307" w:rsidDel="0015317E">
          <w:rPr>
            <w:rFonts w:eastAsia="Times New Roman"/>
            <w:lang w:val="en-GB"/>
          </w:rPr>
          <w:delInstrText xml:space="preserve"> REF _Ref32903132 \r \h  \* MERGEFORMAT </w:delInstrText>
        </w:r>
        <w:r w:rsidR="000571EC" w:rsidRPr="008A1307" w:rsidDel="0015317E">
          <w:rPr>
            <w:rFonts w:eastAsia="Times New Roman"/>
            <w:lang w:val="en-GB"/>
          </w:rPr>
        </w:r>
        <w:r w:rsidR="000571EC" w:rsidRPr="008A1307" w:rsidDel="0015317E">
          <w:rPr>
            <w:rFonts w:eastAsia="Times New Roman"/>
            <w:lang w:val="en-GB"/>
          </w:rPr>
          <w:fldChar w:fldCharType="separate"/>
        </w:r>
        <w:r w:rsidRPr="008A1307" w:rsidDel="0015317E">
          <w:rPr>
            <w:rFonts w:eastAsia="Times New Roman"/>
            <w:lang w:val="en-GB"/>
          </w:rPr>
          <w:delText>8.4.1.3.2</w:delText>
        </w:r>
        <w:r w:rsidR="000571EC" w:rsidRPr="008A1307" w:rsidDel="0015317E">
          <w:rPr>
            <w:rFonts w:eastAsia="Times New Roman"/>
            <w:lang w:val="en-GB"/>
          </w:rPr>
          <w:fldChar w:fldCharType="end"/>
        </w:r>
        <w:r w:rsidRPr="0028130F" w:rsidDel="0015317E">
          <w:rPr>
            <w:rFonts w:eastAsia="Times New Roman"/>
            <w:lang w:val="en-GB"/>
          </w:rPr>
          <w:delText xml:space="preserve"> is invoked with mbPartIdx </w:delText>
        </w:r>
        <w:r w:rsidDel="0015317E">
          <w:rPr>
            <w:rFonts w:eastAsia="Times New Roman"/>
            <w:lang w:val="en-GB"/>
          </w:rPr>
          <w:delText xml:space="preserve">set equal to </w:delText>
        </w:r>
        <w:r w:rsidRPr="0028130F" w:rsidDel="0015317E">
          <w:rPr>
            <w:rFonts w:eastAsia="Times New Roman"/>
            <w:lang w:val="en-GB"/>
          </w:rPr>
          <w:delText xml:space="preserve">0, subMbPartIdx </w:delText>
        </w:r>
        <w:r w:rsidDel="0015317E">
          <w:rPr>
            <w:rFonts w:eastAsia="Times New Roman"/>
            <w:lang w:val="en-GB"/>
          </w:rPr>
          <w:delText xml:space="preserve">set equal to </w:delText>
        </w:r>
        <w:r w:rsidRPr="0028130F" w:rsidDel="0015317E">
          <w:rPr>
            <w:rFonts w:eastAsia="Times New Roman"/>
            <w:lang w:val="en-GB"/>
          </w:rPr>
          <w:delText xml:space="preserve">0, currSubMbType, and listSuffixFlag </w:delText>
        </w:r>
        <w:r w:rsidDel="0015317E">
          <w:rPr>
            <w:rFonts w:eastAsia="Times New Roman"/>
            <w:lang w:val="en-GB"/>
          </w:rPr>
          <w:delText xml:space="preserve">set equal to 0 </w:delText>
        </w:r>
        <w:r w:rsidRPr="0028130F" w:rsidDel="0015317E">
          <w:rPr>
            <w:rFonts w:eastAsia="Times New Roman"/>
            <w:lang w:val="en-GB"/>
          </w:rPr>
          <w:delText>as inputs and the output is assigned to the motion vectors mvCandL0[ i ] and the reference indices refIdxCandL0[ i ] with i equal to 0, 1, and 2 corresponding to neighbouring partition A, B, and C, respectively.</w:delText>
        </w:r>
      </w:del>
    </w:p>
    <w:p w:rsidR="001779D8" w:rsidRPr="0028130F" w:rsidDel="0015317E" w:rsidRDefault="001779D8" w:rsidP="001779D8">
      <w:pPr>
        <w:numPr>
          <w:ilvl w:val="0"/>
          <w:numId w:val="3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spacing w:before="136"/>
        <w:ind w:left="600"/>
        <w:jc w:val="both"/>
        <w:rPr>
          <w:del w:id="125" w:author="Samsung" w:date="2012-09-25T19:47:00Z"/>
          <w:rFonts w:eastAsia="Times New Roman"/>
          <w:lang w:val="en-GB"/>
        </w:rPr>
      </w:pPr>
      <w:del w:id="126" w:author="Samsung" w:date="2012-09-25T19:47:00Z">
        <w:r w:rsidRPr="0028130F" w:rsidDel="0015317E">
          <w:rPr>
            <w:rFonts w:eastAsia="Times New Roman"/>
            <w:lang w:val="en-GB"/>
          </w:rPr>
          <w:delText>The process specified in subclause </w:delText>
        </w:r>
        <w:r w:rsidR="000571EC" w:rsidRPr="0028130F" w:rsidDel="0015317E">
          <w:rPr>
            <w:rFonts w:eastAsia="Times New Roman"/>
            <w:lang w:val="en-GB"/>
          </w:rPr>
          <w:fldChar w:fldCharType="begin" w:fldLock="1"/>
        </w:r>
        <w:r w:rsidRPr="0028130F" w:rsidDel="0015317E">
          <w:rPr>
            <w:rFonts w:eastAsia="Times New Roman"/>
            <w:lang w:val="en-GB"/>
          </w:rPr>
          <w:delInstrText xml:space="preserve"> REF _Ref32903132 \r \h  \* MERGEFORMAT </w:delInstrText>
        </w:r>
        <w:r w:rsidR="000571EC" w:rsidRPr="0028130F" w:rsidDel="0015317E">
          <w:rPr>
            <w:rFonts w:eastAsia="Times New Roman"/>
            <w:lang w:val="en-GB"/>
          </w:rPr>
        </w:r>
        <w:r w:rsidR="000571EC" w:rsidRPr="0028130F" w:rsidDel="0015317E">
          <w:rPr>
            <w:rFonts w:eastAsia="Times New Roman"/>
            <w:lang w:val="en-GB"/>
          </w:rPr>
          <w:fldChar w:fldCharType="separate"/>
        </w:r>
        <w:r w:rsidRPr="0028130F" w:rsidDel="0015317E">
          <w:rPr>
            <w:rFonts w:eastAsia="Times New Roman"/>
            <w:lang w:val="en-GB"/>
          </w:rPr>
          <w:delText>8.4.1.3.2</w:delText>
        </w:r>
        <w:r w:rsidR="000571EC" w:rsidRPr="0028130F" w:rsidDel="0015317E">
          <w:rPr>
            <w:rFonts w:eastAsia="Times New Roman"/>
            <w:lang w:val="en-GB"/>
          </w:rPr>
          <w:fldChar w:fldCharType="end"/>
        </w:r>
        <w:r w:rsidRPr="0028130F" w:rsidDel="0015317E">
          <w:rPr>
            <w:rFonts w:eastAsia="Times New Roman"/>
            <w:lang w:val="en-GB"/>
          </w:rPr>
          <w:delText xml:space="preserve"> is invoked with mbPartIdx </w:delText>
        </w:r>
        <w:r w:rsidDel="0015317E">
          <w:rPr>
            <w:rFonts w:eastAsia="Times New Roman"/>
            <w:lang w:val="en-GB"/>
          </w:rPr>
          <w:delText xml:space="preserve">set equal to </w:delText>
        </w:r>
        <w:r w:rsidRPr="0028130F" w:rsidDel="0015317E">
          <w:rPr>
            <w:rFonts w:eastAsia="Times New Roman"/>
            <w:lang w:val="en-GB"/>
          </w:rPr>
          <w:delText xml:space="preserve">0, subMbPartIdx </w:delText>
        </w:r>
        <w:r w:rsidDel="0015317E">
          <w:rPr>
            <w:rFonts w:eastAsia="Times New Roman"/>
            <w:lang w:val="en-GB"/>
          </w:rPr>
          <w:delText>set equal to 0</w:delText>
        </w:r>
        <w:r w:rsidRPr="0028130F" w:rsidDel="0015317E">
          <w:rPr>
            <w:rFonts w:eastAsia="Times New Roman"/>
            <w:lang w:val="en-GB"/>
          </w:rPr>
          <w:delText xml:space="preserve">, currSubMbType, and listSuffixFlag </w:delText>
        </w:r>
        <w:r w:rsidDel="0015317E">
          <w:rPr>
            <w:rFonts w:eastAsia="Times New Roman"/>
            <w:lang w:val="en-GB"/>
          </w:rPr>
          <w:delText>set equal to</w:delText>
        </w:r>
        <w:r w:rsidRPr="0028130F" w:rsidDel="0015317E">
          <w:rPr>
            <w:rFonts w:eastAsia="Times New Roman"/>
            <w:lang w:val="en-GB"/>
          </w:rPr>
          <w:delText xml:space="preserve"> 1 as inputs and the output is assigned to the motion vectors </w:delText>
        </w:r>
        <w:r w:rsidDel="0015317E">
          <w:rPr>
            <w:rFonts w:eastAsia="Times New Roman"/>
            <w:lang w:val="en-GB"/>
          </w:rPr>
          <w:delText>mvCandL</w:delText>
        </w:r>
        <w:r w:rsidDel="0015317E">
          <w:rPr>
            <w:rFonts w:eastAsia="PMingLiU" w:hint="eastAsia"/>
            <w:lang w:val="en-GB" w:eastAsia="zh-TW"/>
          </w:rPr>
          <w:delText>1</w:delText>
        </w:r>
        <w:r w:rsidDel="0015317E">
          <w:rPr>
            <w:rFonts w:eastAsia="Times New Roman"/>
            <w:lang w:val="en-GB"/>
          </w:rPr>
          <w:delText>[ i ] and the reference indices refIdxCandL</w:delText>
        </w:r>
        <w:r w:rsidDel="0015317E">
          <w:rPr>
            <w:rFonts w:eastAsia="PMingLiU" w:hint="eastAsia"/>
            <w:lang w:val="en-GB" w:eastAsia="zh-TW"/>
          </w:rPr>
          <w:delText>1</w:delText>
        </w:r>
        <w:r w:rsidDel="0015317E">
          <w:rPr>
            <w:rFonts w:eastAsia="Times New Roman"/>
            <w:lang w:val="en-GB"/>
          </w:rPr>
          <w:delText>[ i ] with i equal to 0, 1, and 2 corresponding to neighbouring partition A, B, and C, respectively</w:delText>
        </w:r>
        <w:r w:rsidRPr="0028130F" w:rsidDel="0015317E">
          <w:rPr>
            <w:rFonts w:eastAsia="Times New Roman"/>
            <w:lang w:val="en-GB"/>
          </w:rPr>
          <w:delText>.</w:delText>
        </w:r>
      </w:del>
    </w:p>
    <w:p w:rsidR="001779D8" w:rsidRPr="0028130F" w:rsidDel="0015317E" w:rsidRDefault="001779D8" w:rsidP="001779D8">
      <w:pPr>
        <w:spacing w:before="60" w:line="199" w:lineRule="exact"/>
        <w:ind w:left="794"/>
        <w:jc w:val="both"/>
        <w:rPr>
          <w:del w:id="127" w:author="Samsung" w:date="2012-09-25T19:47:00Z"/>
          <w:rFonts w:eastAsia="Times New Roman"/>
          <w:sz w:val="18"/>
          <w:szCs w:val="18"/>
          <w:lang w:val="en-GB"/>
        </w:rPr>
      </w:pPr>
      <w:del w:id="128" w:author="Samsung" w:date="2012-09-25T19:47:00Z">
        <w:r w:rsidRPr="0028130F" w:rsidDel="0015317E">
          <w:rPr>
            <w:rFonts w:eastAsia="Times New Roman"/>
            <w:sz w:val="18"/>
            <w:szCs w:val="18"/>
            <w:lang w:val="en-GB"/>
          </w:rPr>
          <w:delText>NOTE 1 – The motion vectors mvL0N, mvL1N and the reference indices refIdxL0N, refIdxL1N are identical for all 4x4 sub-macroblock partitions of a macroblock.</w:delText>
        </w:r>
      </w:del>
    </w:p>
    <w:p w:rsidR="001779D8" w:rsidRPr="005539C1" w:rsidDel="0015317E" w:rsidRDefault="001779D8" w:rsidP="001779D8">
      <w:pPr>
        <w:numPr>
          <w:ilvl w:val="0"/>
          <w:numId w:val="3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spacing w:before="136"/>
        <w:ind w:left="600"/>
        <w:jc w:val="both"/>
        <w:rPr>
          <w:del w:id="129" w:author="Samsung" w:date="2012-09-25T19:47:00Z"/>
          <w:rFonts w:eastAsia="PMingLiU"/>
          <w:lang w:eastAsia="zh-TW"/>
        </w:rPr>
      </w:pPr>
      <w:del w:id="130" w:author="Samsung" w:date="2012-09-25T19:47:00Z">
        <w:r w:rsidRPr="005539C1" w:rsidDel="0015317E">
          <w:rPr>
            <w:rFonts w:eastAsia="Times New Roman"/>
          </w:rPr>
          <w:delText xml:space="preserve">When </w:delText>
        </w:r>
        <w:bookmarkStart w:id="131" w:name="OLE_LINK588"/>
        <w:bookmarkStart w:id="132" w:name="OLE_LINK589"/>
        <w:r w:rsidRPr="005539C1" w:rsidDel="0015317E">
          <w:rPr>
            <w:rFonts w:eastAsia="Times New Roman"/>
          </w:rPr>
          <w:delText>refIdxCandL</w:delText>
        </w:r>
        <w:r w:rsidRPr="005539C1" w:rsidDel="0015317E">
          <w:rPr>
            <w:rFonts w:eastAsia="PMingLiU" w:hint="eastAsia"/>
            <w:lang w:eastAsia="zh-TW"/>
          </w:rPr>
          <w:delText>0</w:delText>
        </w:r>
        <w:r w:rsidRPr="005539C1" w:rsidDel="0015317E">
          <w:rPr>
            <w:rFonts w:eastAsia="Times New Roman"/>
          </w:rPr>
          <w:delText>[ i ]</w:delText>
        </w:r>
        <w:bookmarkEnd w:id="131"/>
        <w:bookmarkEnd w:id="132"/>
        <w:r w:rsidRPr="005539C1" w:rsidDel="0015317E">
          <w:rPr>
            <w:rFonts w:eastAsia="Times New Roman"/>
          </w:rPr>
          <w:delText xml:space="preserve"> </w:delText>
        </w:r>
        <w:r w:rsidRPr="005539C1" w:rsidDel="0015317E">
          <w:rPr>
            <w:rFonts w:eastAsia="PMingLiU" w:hint="eastAsia"/>
            <w:lang w:eastAsia="zh-TW"/>
          </w:rPr>
          <w:delText xml:space="preserve">and </w:delText>
        </w:r>
        <w:r w:rsidRPr="005539C1" w:rsidDel="0015317E">
          <w:rPr>
            <w:rFonts w:eastAsia="Times New Roman"/>
          </w:rPr>
          <w:delText>refIdxCandL</w:delText>
        </w:r>
        <w:r w:rsidRPr="005539C1" w:rsidDel="0015317E">
          <w:rPr>
            <w:rFonts w:eastAsia="PMingLiU" w:hint="eastAsia"/>
            <w:lang w:eastAsia="zh-TW"/>
          </w:rPr>
          <w:delText>1</w:delText>
        </w:r>
        <w:r w:rsidRPr="005539C1" w:rsidDel="0015317E">
          <w:rPr>
            <w:rFonts w:eastAsia="Times New Roman"/>
          </w:rPr>
          <w:delText>[ i ]</w:delText>
        </w:r>
        <w:r w:rsidRPr="005539C1" w:rsidDel="0015317E">
          <w:rPr>
            <w:rFonts w:eastAsia="PMingLiU" w:hint="eastAsia"/>
            <w:lang w:eastAsia="zh-TW"/>
          </w:rPr>
          <w:delText xml:space="preserve"> are</w:delText>
        </w:r>
        <w:r w:rsidRPr="005539C1" w:rsidDel="0015317E">
          <w:rPr>
            <w:rFonts w:eastAsia="Times New Roman"/>
          </w:rPr>
          <w:delText xml:space="preserve"> </w:delText>
        </w:r>
        <w:r w:rsidDel="0015317E">
          <w:rPr>
            <w:rFonts w:eastAsia="PMingLiU"/>
            <w:lang w:eastAsia="zh-TW"/>
          </w:rPr>
          <w:delText>both</w:delText>
        </w:r>
        <w:r w:rsidRPr="005539C1" w:rsidDel="0015317E">
          <w:rPr>
            <w:rFonts w:eastAsia="PMingLiU" w:hint="eastAsia"/>
            <w:lang w:eastAsia="zh-TW"/>
          </w:rPr>
          <w:delText xml:space="preserve"> </w:delText>
        </w:r>
        <w:r w:rsidRPr="005539C1" w:rsidDel="0015317E">
          <w:rPr>
            <w:rFonts w:eastAsia="Times New Roman"/>
          </w:rPr>
          <w:delText>equal to -1 for all values of i = 0 .. 3, the follow</w:delText>
        </w:r>
        <w:r w:rsidDel="0015317E">
          <w:rPr>
            <w:rFonts w:eastAsia="Times New Roman"/>
          </w:rPr>
          <w:delText>ing applies</w:delText>
        </w:r>
      </w:del>
    </w:p>
    <w:p w:rsidR="001779D8" w:rsidRPr="005539C1" w:rsidDel="0015317E" w:rsidRDefault="001779D8" w:rsidP="001779D8">
      <w:pPr>
        <w:pStyle w:val="Equation"/>
        <w:ind w:left="1588"/>
        <w:rPr>
          <w:del w:id="133" w:author="Samsung" w:date="2012-09-25T19:47:00Z"/>
          <w:sz w:val="20"/>
        </w:rPr>
      </w:pPr>
      <w:del w:id="134" w:author="Samsung" w:date="2012-09-25T19:47:00Z">
        <w:r w:rsidRPr="005539C1" w:rsidDel="0015317E">
          <w:rPr>
            <w:sz w:val="20"/>
          </w:rPr>
          <w:delText>refIdxCandL0[ 0 ] = 0</w:delText>
        </w:r>
        <w:r w:rsidDel="0015317E">
          <w:rPr>
            <w:sz w:val="20"/>
          </w:rPr>
          <w:delText xml:space="preserve">, </w:delText>
        </w:r>
        <w:r w:rsidRPr="005539C1" w:rsidDel="0015317E">
          <w:rPr>
            <w:sz w:val="20"/>
          </w:rPr>
          <w:delText>mvCandL0[ 0 ][ 0 ]</w:delText>
        </w:r>
        <w:r w:rsidRPr="00326E4E" w:rsidDel="0015317E">
          <w:rPr>
            <w:sz w:val="20"/>
          </w:rPr>
          <w:delText xml:space="preserve"> = 0</w:delText>
        </w:r>
        <w:r w:rsidDel="0015317E">
          <w:rPr>
            <w:sz w:val="20"/>
          </w:rPr>
          <w:delText xml:space="preserve">, </w:delText>
        </w:r>
        <w:r w:rsidRPr="005539C1" w:rsidDel="0015317E">
          <w:rPr>
            <w:sz w:val="20"/>
          </w:rPr>
          <w:delText>mvCandL0[ 0 ][ 1 ] = 0</w:delText>
        </w:r>
        <w:r w:rsidDel="0015317E">
          <w:rPr>
            <w:sz w:val="20"/>
          </w:rPr>
          <w:br/>
        </w:r>
        <w:r w:rsidRPr="005539C1" w:rsidDel="0015317E">
          <w:rPr>
            <w:sz w:val="20"/>
          </w:rPr>
          <w:delText>refIdxCandL1[ 0 ] = 0</w:delText>
        </w:r>
        <w:r w:rsidDel="0015317E">
          <w:rPr>
            <w:sz w:val="20"/>
          </w:rPr>
          <w:delText xml:space="preserve">, </w:delText>
        </w:r>
        <w:r w:rsidRPr="005539C1" w:rsidDel="0015317E">
          <w:rPr>
            <w:sz w:val="20"/>
          </w:rPr>
          <w:delText>mvCandL1[ 0 ][ 0 ]</w:delText>
        </w:r>
        <w:r w:rsidRPr="00326E4E" w:rsidDel="0015317E">
          <w:rPr>
            <w:sz w:val="20"/>
          </w:rPr>
          <w:delText xml:space="preserve"> = 0</w:delText>
        </w:r>
        <w:r w:rsidDel="0015317E">
          <w:rPr>
            <w:sz w:val="20"/>
          </w:rPr>
          <w:delText xml:space="preserve">, </w:delText>
        </w:r>
        <w:r w:rsidRPr="005539C1" w:rsidDel="0015317E">
          <w:rPr>
            <w:sz w:val="20"/>
          </w:rPr>
          <w:delText>mvCandL1[ 0 ][ 1 ] = 0</w:delText>
        </w:r>
      </w:del>
    </w:p>
    <w:p w:rsidR="001779D8" w:rsidDel="0015317E" w:rsidRDefault="001779D8" w:rsidP="001779D8">
      <w:pPr>
        <w:numPr>
          <w:ilvl w:val="0"/>
          <w:numId w:val="3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spacing w:before="136"/>
        <w:ind w:left="600"/>
        <w:jc w:val="both"/>
        <w:rPr>
          <w:del w:id="135" w:author="Samsung" w:date="2012-09-25T19:47:00Z"/>
          <w:lang w:val="en-GB"/>
        </w:rPr>
      </w:pPr>
      <w:del w:id="136" w:author="Samsung" w:date="2012-09-25T19:47:00Z">
        <w:r w:rsidDel="0015317E">
          <w:rPr>
            <w:lang w:val="en-GB"/>
          </w:rPr>
          <w:delText xml:space="preserve">The following variables are </w:delText>
        </w:r>
        <w:r w:rsidDel="0015317E">
          <w:rPr>
            <w:rFonts w:eastAsia="PMingLiU" w:hint="eastAsia"/>
            <w:lang w:val="en-GB" w:eastAsia="zh-TW"/>
          </w:rPr>
          <w:delText>initialised</w:delText>
        </w:r>
        <w:r w:rsidDel="0015317E">
          <w:rPr>
            <w:lang w:val="en-GB"/>
          </w:rPr>
          <w:delText>:</w:delText>
        </w:r>
      </w:del>
    </w:p>
    <w:p w:rsidR="001779D8" w:rsidRPr="000810D2" w:rsidDel="0015317E" w:rsidRDefault="001779D8" w:rsidP="001779D8">
      <w:pPr>
        <w:pStyle w:val="Equation"/>
        <w:ind w:left="1588"/>
        <w:rPr>
          <w:del w:id="137" w:author="Samsung" w:date="2012-09-25T19:47:00Z"/>
          <w:sz w:val="20"/>
        </w:rPr>
      </w:pPr>
      <w:del w:id="138" w:author="Samsung" w:date="2012-09-25T19:47:00Z">
        <w:r w:rsidRPr="005539C1" w:rsidDel="0015317E">
          <w:rPr>
            <w:sz w:val="20"/>
          </w:rPr>
          <w:delText xml:space="preserve">refIdxL0 </w:delText>
        </w:r>
        <w:r w:rsidDel="0015317E">
          <w:rPr>
            <w:sz w:val="20"/>
          </w:rPr>
          <w:delText>=</w:delText>
        </w:r>
        <w:r w:rsidRPr="005539C1" w:rsidDel="0015317E">
          <w:rPr>
            <w:sz w:val="20"/>
          </w:rPr>
          <w:delText xml:space="preserve"> -1</w:delText>
        </w:r>
        <w:r w:rsidDel="0015317E">
          <w:rPr>
            <w:sz w:val="20"/>
          </w:rPr>
          <w:delText xml:space="preserve">, </w:delText>
        </w:r>
        <w:r w:rsidRPr="005539C1" w:rsidDel="0015317E">
          <w:rPr>
            <w:sz w:val="20"/>
          </w:rPr>
          <w:delText>MvL0[</w:delText>
        </w:r>
        <w:r w:rsidDel="0015317E">
          <w:rPr>
            <w:sz w:val="20"/>
          </w:rPr>
          <w:delText xml:space="preserve"> </w:delText>
        </w:r>
        <w:r w:rsidRPr="005539C1" w:rsidDel="0015317E">
          <w:rPr>
            <w:sz w:val="20"/>
          </w:rPr>
          <w:delText>0</w:delText>
        </w:r>
        <w:r w:rsidDel="0015317E">
          <w:rPr>
            <w:sz w:val="20"/>
          </w:rPr>
          <w:delText xml:space="preserve"> </w:delText>
        </w:r>
        <w:r w:rsidRPr="005539C1" w:rsidDel="0015317E">
          <w:rPr>
            <w:sz w:val="20"/>
          </w:rPr>
          <w:delText xml:space="preserve">] </w:delText>
        </w:r>
        <w:r w:rsidDel="0015317E">
          <w:rPr>
            <w:sz w:val="20"/>
          </w:rPr>
          <w:delText>=</w:delText>
        </w:r>
        <w:r w:rsidRPr="005539C1" w:rsidDel="0015317E">
          <w:rPr>
            <w:sz w:val="20"/>
          </w:rPr>
          <w:delText xml:space="preserve"> 0</w:delText>
        </w:r>
        <w:r w:rsidDel="0015317E">
          <w:rPr>
            <w:sz w:val="20"/>
          </w:rPr>
          <w:delText xml:space="preserve">, </w:delText>
        </w:r>
        <w:r w:rsidRPr="005539C1" w:rsidDel="0015317E">
          <w:rPr>
            <w:sz w:val="20"/>
          </w:rPr>
          <w:delText>MvL0[</w:delText>
        </w:r>
        <w:r w:rsidDel="0015317E">
          <w:rPr>
            <w:sz w:val="20"/>
          </w:rPr>
          <w:delText xml:space="preserve"> </w:delText>
        </w:r>
        <w:r w:rsidRPr="005539C1" w:rsidDel="0015317E">
          <w:rPr>
            <w:sz w:val="20"/>
          </w:rPr>
          <w:delText>1</w:delText>
        </w:r>
        <w:r w:rsidDel="0015317E">
          <w:rPr>
            <w:sz w:val="20"/>
          </w:rPr>
          <w:delText xml:space="preserve"> </w:delText>
        </w:r>
        <w:r w:rsidRPr="005539C1" w:rsidDel="0015317E">
          <w:rPr>
            <w:sz w:val="20"/>
          </w:rPr>
          <w:delText xml:space="preserve">] </w:delText>
        </w:r>
        <w:r w:rsidDel="0015317E">
          <w:rPr>
            <w:sz w:val="20"/>
          </w:rPr>
          <w:delText xml:space="preserve">= </w:delText>
        </w:r>
        <w:r w:rsidRPr="005539C1" w:rsidDel="0015317E">
          <w:rPr>
            <w:sz w:val="20"/>
          </w:rPr>
          <w:delText>0</w:delText>
        </w:r>
        <w:r w:rsidDel="0015317E">
          <w:rPr>
            <w:sz w:val="20"/>
          </w:rPr>
          <w:br/>
          <w:delText>refIdxL1</w:delText>
        </w:r>
        <w:r w:rsidRPr="000810D2" w:rsidDel="0015317E">
          <w:rPr>
            <w:sz w:val="20"/>
          </w:rPr>
          <w:delText xml:space="preserve"> </w:delText>
        </w:r>
        <w:r w:rsidDel="0015317E">
          <w:rPr>
            <w:sz w:val="20"/>
          </w:rPr>
          <w:delText>=</w:delText>
        </w:r>
        <w:r w:rsidRPr="000810D2" w:rsidDel="0015317E">
          <w:rPr>
            <w:sz w:val="20"/>
          </w:rPr>
          <w:delText xml:space="preserve"> -1</w:delText>
        </w:r>
        <w:r w:rsidDel="0015317E">
          <w:rPr>
            <w:sz w:val="20"/>
          </w:rPr>
          <w:delText xml:space="preserve">, </w:delText>
        </w:r>
        <w:r w:rsidRPr="000810D2" w:rsidDel="0015317E">
          <w:rPr>
            <w:sz w:val="20"/>
          </w:rPr>
          <w:delText>MvL</w:delText>
        </w:r>
        <w:r w:rsidDel="0015317E">
          <w:rPr>
            <w:sz w:val="20"/>
          </w:rPr>
          <w:delText>1</w:delText>
        </w:r>
        <w:r w:rsidRPr="000810D2" w:rsidDel="0015317E">
          <w:rPr>
            <w:sz w:val="20"/>
          </w:rPr>
          <w:delText>[</w:delText>
        </w:r>
        <w:r w:rsidDel="0015317E">
          <w:rPr>
            <w:sz w:val="20"/>
          </w:rPr>
          <w:delText xml:space="preserve"> </w:delText>
        </w:r>
        <w:r w:rsidRPr="000810D2" w:rsidDel="0015317E">
          <w:rPr>
            <w:sz w:val="20"/>
          </w:rPr>
          <w:delText>0</w:delText>
        </w:r>
        <w:r w:rsidDel="0015317E">
          <w:rPr>
            <w:sz w:val="20"/>
          </w:rPr>
          <w:delText xml:space="preserve"> </w:delText>
        </w:r>
        <w:r w:rsidRPr="000810D2" w:rsidDel="0015317E">
          <w:rPr>
            <w:sz w:val="20"/>
          </w:rPr>
          <w:delText xml:space="preserve">] </w:delText>
        </w:r>
        <w:r w:rsidDel="0015317E">
          <w:rPr>
            <w:sz w:val="20"/>
          </w:rPr>
          <w:delText>=</w:delText>
        </w:r>
        <w:r w:rsidRPr="000810D2" w:rsidDel="0015317E">
          <w:rPr>
            <w:sz w:val="20"/>
          </w:rPr>
          <w:delText xml:space="preserve"> 0</w:delText>
        </w:r>
        <w:r w:rsidDel="0015317E">
          <w:rPr>
            <w:sz w:val="20"/>
          </w:rPr>
          <w:delText>, MvL1</w:delText>
        </w:r>
        <w:r w:rsidRPr="000810D2" w:rsidDel="0015317E">
          <w:rPr>
            <w:sz w:val="20"/>
          </w:rPr>
          <w:delText>[</w:delText>
        </w:r>
        <w:r w:rsidDel="0015317E">
          <w:rPr>
            <w:sz w:val="20"/>
          </w:rPr>
          <w:delText xml:space="preserve"> </w:delText>
        </w:r>
        <w:r w:rsidRPr="000810D2" w:rsidDel="0015317E">
          <w:rPr>
            <w:sz w:val="20"/>
          </w:rPr>
          <w:delText>1</w:delText>
        </w:r>
        <w:r w:rsidDel="0015317E">
          <w:rPr>
            <w:sz w:val="20"/>
          </w:rPr>
          <w:delText xml:space="preserve"> </w:delText>
        </w:r>
        <w:r w:rsidRPr="000810D2" w:rsidDel="0015317E">
          <w:rPr>
            <w:sz w:val="20"/>
          </w:rPr>
          <w:delText xml:space="preserve">] </w:delText>
        </w:r>
        <w:r w:rsidDel="0015317E">
          <w:rPr>
            <w:sz w:val="20"/>
          </w:rPr>
          <w:delText xml:space="preserve">= </w:delText>
        </w:r>
        <w:r w:rsidRPr="000810D2" w:rsidDel="0015317E">
          <w:rPr>
            <w:sz w:val="20"/>
          </w:rPr>
          <w:delText>0</w:delText>
        </w:r>
      </w:del>
    </w:p>
    <w:p w:rsidR="001779D8" w:rsidDel="0015317E" w:rsidRDefault="001779D8" w:rsidP="001779D8">
      <w:pPr>
        <w:numPr>
          <w:ilvl w:val="0"/>
          <w:numId w:val="3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spacing w:before="136"/>
        <w:ind w:left="600"/>
        <w:jc w:val="both"/>
        <w:rPr>
          <w:del w:id="139" w:author="Samsung" w:date="2012-09-25T19:47:00Z"/>
          <w:rFonts w:eastAsia="Times New Roman"/>
          <w:lang w:val="en-GB"/>
        </w:rPr>
      </w:pPr>
      <w:del w:id="140" w:author="Samsung" w:date="2012-09-25T19:47:00Z">
        <w:r w:rsidDel="0015317E">
          <w:rPr>
            <w:rFonts w:eastAsia="Times New Roman"/>
            <w:lang w:val="en-GB"/>
          </w:rPr>
          <w:delText>refIdxL0, refIdxL1, mvL0 and mvL1 are derived as follows:</w:delText>
        </w:r>
      </w:del>
    </w:p>
    <w:p w:rsidR="001779D8" w:rsidRPr="00687360" w:rsidDel="0015317E" w:rsidRDefault="001779D8" w:rsidP="001779D8">
      <w:pPr>
        <w:tabs>
          <w:tab w:val="left" w:pos="300"/>
          <w:tab w:val="left" w:pos="1191"/>
          <w:tab w:val="left" w:pos="1588"/>
          <w:tab w:val="left" w:pos="1985"/>
        </w:tabs>
        <w:spacing w:before="136"/>
        <w:ind w:left="360"/>
        <w:jc w:val="both"/>
        <w:rPr>
          <w:del w:id="141" w:author="Samsung" w:date="2012-09-25T19:47:00Z"/>
          <w:rFonts w:eastAsia="Times New Roman"/>
          <w:lang w:val="en-GB"/>
        </w:rPr>
      </w:pPr>
      <w:del w:id="142" w:author="Samsung" w:date="2012-09-25T19:47:00Z">
        <w:r w:rsidRPr="00687360" w:rsidDel="0015317E">
          <w:rPr>
            <w:rFonts w:eastAsia="Times New Roman"/>
            <w:lang w:val="en-GB"/>
          </w:rPr>
          <w:delText>for( cIdx = 0;cIdx&lt;4</w:delText>
        </w:r>
        <w:r w:rsidDel="0015317E">
          <w:delText xml:space="preserve"> &amp;&amp;</w:delText>
        </w:r>
        <w:r w:rsidRPr="00687360" w:rsidDel="0015317E">
          <w:rPr>
            <w:rFonts w:eastAsia="Times New Roman"/>
            <w:lang w:val="en-GB"/>
          </w:rPr>
          <w:delText xml:space="preserve"> refIdxL0 &lt; 0 &amp;&amp; refIdxL1 &lt; 0 ; cIdx ++)</w:delText>
        </w:r>
        <w:r w:rsidDel="0015317E">
          <w:rPr>
            <w:rFonts w:eastAsia="Times New Roman"/>
            <w:lang w:val="en-GB"/>
          </w:rPr>
          <w:delText xml:space="preserve"> {</w:delText>
        </w:r>
        <w:r w:rsidDel="0015317E">
          <w:br/>
        </w:r>
        <w:r w:rsidDel="0015317E">
          <w:tab/>
        </w:r>
        <w:r w:rsidRPr="00687360" w:rsidDel="0015317E">
          <w:rPr>
            <w:rFonts w:eastAsia="Times New Roman"/>
            <w:lang w:val="en-GB"/>
          </w:rPr>
          <w:delText>mvL0 = mvCandL0[ cIdx ]</w:delText>
        </w:r>
        <w:r w:rsidDel="0015317E">
          <w:br/>
        </w:r>
        <w:r w:rsidDel="0015317E">
          <w:tab/>
        </w:r>
        <w:r w:rsidRPr="00687360" w:rsidDel="0015317E">
          <w:rPr>
            <w:rFonts w:eastAsia="Times New Roman"/>
            <w:lang w:val="en-GB"/>
          </w:rPr>
          <w:delText>refIdxL0 = refIdxCandL0[ cIdx ]</w:delText>
        </w:r>
        <w:r w:rsidDel="0015317E">
          <w:br/>
        </w:r>
        <w:r w:rsidDel="0015317E">
          <w:rPr>
            <w:rFonts w:eastAsia="Times New Roman"/>
            <w:lang w:val="en-GB"/>
          </w:rPr>
          <w:tab/>
        </w:r>
        <w:r w:rsidRPr="00687360" w:rsidDel="0015317E">
          <w:rPr>
            <w:rFonts w:eastAsia="Times New Roman"/>
            <w:lang w:val="en-GB"/>
          </w:rPr>
          <w:delText>mvL1 = mvCandL1[cIdx ]</w:delText>
        </w:r>
        <w:r w:rsidDel="0015317E">
          <w:rPr>
            <w:rFonts w:eastAsia="Times New Roman"/>
            <w:lang w:val="en-GB"/>
          </w:rPr>
          <w:br/>
        </w:r>
        <w:r w:rsidDel="0015317E">
          <w:rPr>
            <w:rFonts w:eastAsia="Times New Roman"/>
            <w:lang w:val="en-GB"/>
          </w:rPr>
          <w:tab/>
        </w:r>
        <w:r w:rsidRPr="00687360" w:rsidDel="0015317E">
          <w:rPr>
            <w:rFonts w:eastAsia="Times New Roman"/>
            <w:lang w:val="en-GB"/>
          </w:rPr>
          <w:delText>refIdxL1 = refIdxCandL1[cIdx ]</w:delText>
        </w:r>
        <w:r w:rsidDel="0015317E">
          <w:rPr>
            <w:rFonts w:eastAsia="Times New Roman"/>
            <w:lang w:val="en-GB"/>
          </w:rPr>
          <w:br/>
          <w:delText>}</w:delText>
        </w:r>
      </w:del>
    </w:p>
    <w:p w:rsidR="001779D8" w:rsidRDefault="001779D8" w:rsidP="001779D8">
      <w:pPr>
        <w:tabs>
          <w:tab w:val="left" w:pos="1191"/>
          <w:tab w:val="left" w:pos="1985"/>
        </w:tabs>
        <w:spacing w:before="136"/>
        <w:jc w:val="both"/>
        <w:rPr>
          <w:rFonts w:eastAsia="Times New Roman"/>
          <w:lang w:val="en-GB"/>
        </w:rPr>
      </w:pPr>
    </w:p>
    <w:p w:rsidR="001779D8" w:rsidRPr="000758EA" w:rsidRDefault="001779D8" w:rsidP="001779D8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textAlignment w:val="auto"/>
        <w:rPr>
          <w:rFonts w:eastAsia="MS Mincho"/>
        </w:rPr>
      </w:pPr>
      <w:bookmarkStart w:id="143" w:name="_Ref331081299"/>
      <w:r>
        <w:rPr>
          <w:rFonts w:eastAsiaTheme="minorEastAsia" w:hint="eastAsia"/>
          <w:lang w:eastAsia="ko-KR"/>
        </w:rPr>
        <w:t xml:space="preserve">J.8.3.1.4 </w:t>
      </w:r>
      <w:r w:rsidRPr="000758EA">
        <w:rPr>
          <w:rFonts w:eastAsia="MS Mincho"/>
        </w:rPr>
        <w:t>Derivation process for the disparity vector</w:t>
      </w:r>
      <w:r>
        <w:rPr>
          <w:rFonts w:eastAsia="MS Mincho"/>
        </w:rPr>
        <w:t xml:space="preserve"> and the inter-view reference</w:t>
      </w:r>
      <w:bookmarkEnd w:id="143"/>
    </w:p>
    <w:p w:rsidR="001779D8" w:rsidRPr="00EC7E55" w:rsidRDefault="001779D8" w:rsidP="001779D8">
      <w:pPr>
        <w:spacing w:before="136"/>
        <w:rPr>
          <w:rFonts w:eastAsia="Times New Roman"/>
          <w:lang w:val="en-GB"/>
        </w:rPr>
      </w:pPr>
      <w:bookmarkStart w:id="144" w:name="OLE_LINK419"/>
      <w:bookmarkStart w:id="145" w:name="OLE_LINK420"/>
      <w:bookmarkStart w:id="146" w:name="OLE_LINK350"/>
      <w:bookmarkStart w:id="147" w:name="OLE_LINK351"/>
      <w:r w:rsidRPr="005539C1">
        <w:rPr>
          <w:rFonts w:eastAsia="Times New Roman"/>
          <w:lang w:val="en-GB"/>
        </w:rPr>
        <w:t xml:space="preserve">Inputs to this process are </w:t>
      </w:r>
      <w:bookmarkStart w:id="148" w:name="OLE_LINK337"/>
      <w:bookmarkStart w:id="149" w:name="OLE_LINK338"/>
      <w:r w:rsidRPr="005539C1">
        <w:rPr>
          <w:rFonts w:eastAsia="Times New Roman"/>
          <w:lang w:val="en-GB"/>
        </w:rPr>
        <w:t xml:space="preserve">depth reference view component </w:t>
      </w:r>
      <w:proofErr w:type="spellStart"/>
      <w:r w:rsidRPr="005539C1">
        <w:rPr>
          <w:rFonts w:eastAsia="Times New Roman"/>
          <w:lang w:val="en-GB"/>
        </w:rPr>
        <w:t>depthPic</w:t>
      </w:r>
      <w:proofErr w:type="spellEnd"/>
      <w:r w:rsidRPr="005539C1">
        <w:rPr>
          <w:rFonts w:eastAsia="Times New Roman"/>
          <w:lang w:val="en-GB"/>
        </w:rPr>
        <w:t>,</w:t>
      </w:r>
      <w:r w:rsidRPr="005539C1">
        <w:rPr>
          <w:rFonts w:eastAsia="Times New Roman" w:hint="eastAsia"/>
          <w:lang w:val="en-GB"/>
        </w:rPr>
        <w:t xml:space="preserve"> </w:t>
      </w:r>
      <w:r w:rsidRPr="005539C1">
        <w:rPr>
          <w:rFonts w:eastAsia="Times New Roman"/>
          <w:lang w:val="en-GB"/>
        </w:rPr>
        <w:t xml:space="preserve">the location of a top-left sample </w:t>
      </w:r>
      <w:proofErr w:type="gramStart"/>
      <w:r w:rsidRPr="005539C1">
        <w:rPr>
          <w:rFonts w:eastAsia="Times New Roman"/>
          <w:lang w:val="en-GB"/>
        </w:rPr>
        <w:t xml:space="preserve">( </w:t>
      </w:r>
      <w:bookmarkStart w:id="150" w:name="OLE_LINK347"/>
      <w:bookmarkStart w:id="151" w:name="OLE_LINK348"/>
      <w:r w:rsidRPr="005539C1">
        <w:rPr>
          <w:rFonts w:eastAsia="Times New Roman"/>
          <w:lang w:val="en-GB"/>
        </w:rPr>
        <w:t>dbx1</w:t>
      </w:r>
      <w:bookmarkEnd w:id="150"/>
      <w:bookmarkEnd w:id="151"/>
      <w:proofErr w:type="gramEnd"/>
      <w:r w:rsidRPr="005539C1">
        <w:rPr>
          <w:rFonts w:eastAsia="Times New Roman"/>
          <w:lang w:val="en-GB"/>
        </w:rPr>
        <w:t>, dby1 ) of a partition</w:t>
      </w:r>
      <w:bookmarkEnd w:id="144"/>
      <w:bookmarkEnd w:id="145"/>
      <w:bookmarkEnd w:id="148"/>
      <w:bookmarkEnd w:id="149"/>
      <w:r w:rsidRPr="005539C1">
        <w:rPr>
          <w:rFonts w:eastAsia="Times New Roman" w:hint="eastAsia"/>
          <w:lang w:val="en-GB"/>
        </w:rPr>
        <w:t xml:space="preserve"> and</w:t>
      </w:r>
      <w:r w:rsidRPr="005539C1">
        <w:rPr>
          <w:rFonts w:eastAsia="Times New Roman"/>
          <w:lang w:val="en-GB"/>
        </w:rPr>
        <w:t xml:space="preserve"> </w:t>
      </w:r>
      <w:bookmarkStart w:id="152" w:name="OLE_LINK621"/>
      <w:bookmarkStart w:id="153" w:name="OLE_LINK622"/>
      <w:r w:rsidRPr="005539C1">
        <w:rPr>
          <w:rFonts w:eastAsia="Times New Roman"/>
          <w:lang w:val="en-GB"/>
        </w:rPr>
        <w:t xml:space="preserve">the </w:t>
      </w:r>
      <w:proofErr w:type="spellStart"/>
      <w:r w:rsidRPr="000758EA">
        <w:rPr>
          <w:rFonts w:eastAsia="Times New Roman"/>
          <w:lang w:val="en-GB"/>
        </w:rPr>
        <w:t>listSuffixFlag</w:t>
      </w:r>
      <w:bookmarkEnd w:id="152"/>
      <w:bookmarkEnd w:id="153"/>
      <w:proofErr w:type="spellEnd"/>
      <w:r>
        <w:rPr>
          <w:rFonts w:eastAsia="Times New Roman"/>
          <w:lang w:val="en-GB"/>
        </w:rPr>
        <w:t xml:space="preserve">. </w:t>
      </w:r>
    </w:p>
    <w:p w:rsidR="001779D8" w:rsidRPr="000758EA" w:rsidRDefault="001779D8" w:rsidP="001779D8">
      <w:pPr>
        <w:spacing w:before="136"/>
        <w:rPr>
          <w:rFonts w:eastAsia="PMingLiU"/>
          <w:lang w:eastAsia="zh-TW"/>
        </w:rPr>
      </w:pPr>
      <w:r w:rsidRPr="005539C1">
        <w:rPr>
          <w:rFonts w:eastAsia="Times New Roman"/>
          <w:lang w:val="en-GB"/>
        </w:rPr>
        <w:t>Outputs of this process are</w:t>
      </w:r>
      <w:r w:rsidRPr="006A1561">
        <w:rPr>
          <w:rFonts w:eastAsia="Times New Roman"/>
          <w:lang w:val="en-GB"/>
        </w:rPr>
        <w:t xml:space="preserve"> </w:t>
      </w:r>
      <w:r>
        <w:rPr>
          <w:rFonts w:eastAsia="PMingLiU"/>
          <w:lang w:eastAsia="zh-TW"/>
        </w:rPr>
        <w:t xml:space="preserve">a </w:t>
      </w:r>
      <w:r w:rsidRPr="000758EA">
        <w:rPr>
          <w:rFonts w:eastAsia="PMingLiU"/>
          <w:lang w:eastAsia="zh-TW"/>
        </w:rPr>
        <w:t xml:space="preserve">picture </w:t>
      </w:r>
      <w:proofErr w:type="spellStart"/>
      <w:r w:rsidRPr="000758EA">
        <w:rPr>
          <w:rFonts w:eastAsia="PMingLiU"/>
          <w:lang w:eastAsia="zh-TW"/>
        </w:rPr>
        <w:t>I</w:t>
      </w:r>
      <w:bookmarkStart w:id="154" w:name="OLE_LINK325"/>
      <w:bookmarkStart w:id="155" w:name="OLE_LINK326"/>
      <w:r w:rsidRPr="000758EA">
        <w:rPr>
          <w:rFonts w:eastAsia="PMingLiU"/>
          <w:lang w:eastAsia="zh-TW"/>
        </w:rPr>
        <w:t>nterViewPi</w:t>
      </w:r>
      <w:bookmarkEnd w:id="154"/>
      <w:bookmarkEnd w:id="155"/>
      <w:r>
        <w:rPr>
          <w:rFonts w:eastAsia="PMingLiU"/>
          <w:lang w:eastAsia="zh-TW"/>
        </w:rPr>
        <w:t>c</w:t>
      </w:r>
      <w:proofErr w:type="spellEnd"/>
      <w:r>
        <w:rPr>
          <w:rFonts w:eastAsia="PMingLiU"/>
          <w:lang w:eastAsia="zh-TW"/>
        </w:rPr>
        <w:t xml:space="preserve">, </w:t>
      </w:r>
      <w:r w:rsidRPr="000758EA">
        <w:rPr>
          <w:rFonts w:eastAsia="PMingLiU"/>
          <w:lang w:eastAsia="zh-TW"/>
        </w:rPr>
        <w:t xml:space="preserve">an offset vector </w:t>
      </w:r>
      <w:proofErr w:type="spellStart"/>
      <w:r w:rsidRPr="000758EA">
        <w:rPr>
          <w:rFonts w:eastAsia="PMingLiU"/>
          <w:lang w:eastAsia="zh-TW"/>
        </w:rPr>
        <w:t>dv</w:t>
      </w:r>
      <w:proofErr w:type="spellEnd"/>
      <w:r w:rsidRPr="000758EA">
        <w:rPr>
          <w:rFonts w:eastAsia="PMingLiU"/>
          <w:lang w:eastAsia="zh-TW"/>
        </w:rPr>
        <w:t xml:space="preserve"> and </w:t>
      </w:r>
      <w:r>
        <w:rPr>
          <w:rFonts w:eastAsia="PMingLiU"/>
          <w:lang w:eastAsia="zh-TW"/>
        </w:rPr>
        <w:t>a</w:t>
      </w:r>
      <w:r w:rsidRPr="000758EA">
        <w:rPr>
          <w:rFonts w:eastAsia="PMingLiU" w:hint="eastAsia"/>
          <w:lang w:eastAsia="zh-TW"/>
        </w:rPr>
        <w:t xml:space="preserve"> variable </w:t>
      </w:r>
      <w:proofErr w:type="spellStart"/>
      <w:r w:rsidRPr="000758EA">
        <w:rPr>
          <w:rFonts w:eastAsia="PMingLiU"/>
          <w:lang w:eastAsia="zh-TW"/>
        </w:rPr>
        <w:t>InterViewAvailable</w:t>
      </w:r>
      <w:proofErr w:type="spellEnd"/>
    </w:p>
    <w:p w:rsidR="001779D8" w:rsidRPr="005539C1" w:rsidRDefault="001779D8" w:rsidP="001779D8">
      <w:pPr>
        <w:spacing w:before="136"/>
        <w:rPr>
          <w:rFonts w:eastAsia="Times New Roman"/>
          <w:lang w:val="en-GB"/>
        </w:rPr>
      </w:pPr>
      <w:bookmarkStart w:id="156" w:name="OLE_LINK317"/>
      <w:bookmarkStart w:id="157" w:name="OLE_LINK318"/>
      <w:bookmarkEnd w:id="146"/>
      <w:bookmarkEnd w:id="147"/>
      <w:r w:rsidRPr="005539C1">
        <w:rPr>
          <w:rFonts w:eastAsia="Times New Roman"/>
          <w:lang w:val="en-GB"/>
        </w:rPr>
        <w:t xml:space="preserve">Set </w:t>
      </w:r>
      <w:bookmarkStart w:id="158" w:name="OLE_LINK450"/>
      <w:bookmarkStart w:id="159" w:name="OLE_LINK451"/>
      <w:proofErr w:type="spellStart"/>
      <w:r w:rsidRPr="005539C1">
        <w:rPr>
          <w:rFonts w:eastAsia="Times New Roman"/>
          <w:lang w:val="en-GB"/>
        </w:rPr>
        <w:t>InterViewAvailable</w:t>
      </w:r>
      <w:bookmarkEnd w:id="158"/>
      <w:bookmarkEnd w:id="159"/>
      <w:del w:id="160" w:author="Samsung" w:date="2012-09-27T10:09:00Z">
        <w:r w:rsidRPr="005539C1" w:rsidDel="001E3AD9">
          <w:rPr>
            <w:rFonts w:eastAsia="Times New Roman"/>
            <w:lang w:val="en-GB"/>
          </w:rPr>
          <w:delText xml:space="preserve"> </w:delText>
        </w:r>
      </w:del>
      <w:r w:rsidRPr="005539C1">
        <w:rPr>
          <w:rFonts w:eastAsia="Times New Roman"/>
          <w:lang w:val="en-GB"/>
        </w:rPr>
        <w:t>equal</w:t>
      </w:r>
      <w:proofErr w:type="spellEnd"/>
      <w:r w:rsidRPr="005539C1">
        <w:rPr>
          <w:rFonts w:eastAsia="Times New Roman"/>
          <w:lang w:val="en-GB"/>
        </w:rPr>
        <w:t xml:space="preserve"> to 0</w:t>
      </w:r>
      <w:r>
        <w:rPr>
          <w:rFonts w:eastAsia="Times New Roman"/>
          <w:lang w:val="en-GB"/>
        </w:rPr>
        <w:t xml:space="preserve">. </w:t>
      </w:r>
    </w:p>
    <w:p w:rsidR="001779D8" w:rsidRPr="005539C1" w:rsidRDefault="001779D8" w:rsidP="001779D8">
      <w:pPr>
        <w:spacing w:before="136"/>
        <w:rPr>
          <w:rFonts w:eastAsia="Times New Roman"/>
          <w:lang w:val="en-GB"/>
        </w:rPr>
      </w:pPr>
      <w:r w:rsidRPr="005539C1">
        <w:rPr>
          <w:rFonts w:eastAsia="Times New Roman"/>
          <w:lang w:val="en-GB"/>
        </w:rPr>
        <w:lastRenderedPageBreak/>
        <w:t xml:space="preserve">The following </w:t>
      </w:r>
      <w:r>
        <w:rPr>
          <w:rFonts w:eastAsia="Times New Roman"/>
          <w:lang w:val="en-GB"/>
        </w:rPr>
        <w:t xml:space="preserve">applies </w:t>
      </w:r>
      <w:r w:rsidRPr="005539C1">
        <w:rPr>
          <w:rFonts w:eastAsia="Times New Roman"/>
          <w:lang w:val="en-GB"/>
        </w:rPr>
        <w:t xml:space="preserve">to </w:t>
      </w:r>
      <w:r>
        <w:rPr>
          <w:rFonts w:eastAsia="Times New Roman"/>
          <w:lang w:val="en-GB"/>
        </w:rPr>
        <w:t xml:space="preserve">derive </w:t>
      </w:r>
      <w:r w:rsidRPr="005539C1">
        <w:rPr>
          <w:rFonts w:eastAsia="Times New Roman"/>
          <w:lang w:val="en-GB"/>
        </w:rPr>
        <w:t>a</w:t>
      </w:r>
      <w:r>
        <w:rPr>
          <w:rFonts w:eastAsia="Times New Roman"/>
          <w:lang w:val="en-GB"/>
        </w:rPr>
        <w:t>n</w:t>
      </w:r>
      <w:r w:rsidRPr="005539C1">
        <w:rPr>
          <w:rFonts w:eastAsia="Times New Roman"/>
          <w:lang w:val="en-GB"/>
        </w:rPr>
        <w:t xml:space="preserve"> inter-view reference picture </w:t>
      </w:r>
      <w:r>
        <w:rPr>
          <w:rFonts w:eastAsia="Times New Roman"/>
          <w:lang w:val="en-GB"/>
        </w:rPr>
        <w:t xml:space="preserve">or inter-view only reference picture, </w:t>
      </w:r>
      <w:proofErr w:type="spellStart"/>
      <w:r w:rsidRPr="005539C1"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 xml:space="preserve">, with X set to 1 when </w:t>
      </w:r>
      <w:proofErr w:type="spellStart"/>
      <w:r>
        <w:rPr>
          <w:rFonts w:eastAsia="Times New Roman"/>
          <w:lang w:val="en-GB"/>
        </w:rPr>
        <w:t>listFuffixFlag</w:t>
      </w:r>
      <w:proofErr w:type="spellEnd"/>
      <w:r>
        <w:rPr>
          <w:rFonts w:eastAsia="Times New Roman"/>
          <w:lang w:val="en-GB"/>
        </w:rPr>
        <w:t xml:space="preserve"> is 1 or 0 otherwise</w:t>
      </w:r>
      <w:r w:rsidRPr="005539C1">
        <w:rPr>
          <w:rFonts w:eastAsia="Times New Roman"/>
          <w:lang w:val="en-GB"/>
        </w:rPr>
        <w:t>:</w:t>
      </w:r>
    </w:p>
    <w:p w:rsidR="001779D8" w:rsidRPr="000810D2" w:rsidRDefault="001779D8" w:rsidP="001779D8">
      <w:pPr>
        <w:spacing w:before="136"/>
        <w:ind w:left="400"/>
        <w:rPr>
          <w:rFonts w:eastAsia="Times New Roman"/>
          <w:lang w:val="en-GB"/>
        </w:rPr>
      </w:pPr>
      <w:bookmarkStart w:id="161" w:name="OLE_LINK335"/>
      <w:bookmarkStart w:id="162" w:name="OLE_LINK336"/>
      <w:bookmarkStart w:id="163" w:name="OLE_LINK487"/>
      <w:bookmarkStart w:id="164" w:name="OLE_LINK488"/>
      <w:bookmarkStart w:id="165" w:name="OLE_LINK527"/>
      <w:bookmarkStart w:id="166" w:name="OLE_LINK609"/>
      <w:bookmarkStart w:id="167" w:name="OLE_LINK610"/>
      <w:r w:rsidRPr="004B54A7">
        <w:rPr>
          <w:rFonts w:eastAsia="Times New Roman"/>
          <w:lang w:val="en-GB"/>
        </w:rPr>
        <w:t xml:space="preserve">for( </w:t>
      </w:r>
      <w:proofErr w:type="spellStart"/>
      <w:r w:rsidRPr="004B54A7">
        <w:rPr>
          <w:rFonts w:eastAsia="Times New Roman"/>
          <w:lang w:val="en-GB"/>
        </w:rPr>
        <w:t>cIdx</w:t>
      </w:r>
      <w:proofErr w:type="spellEnd"/>
      <w:r w:rsidRPr="004B54A7">
        <w:rPr>
          <w:rFonts w:eastAsia="Times New Roman"/>
          <w:lang w:val="en-GB"/>
        </w:rPr>
        <w:t xml:space="preserve"> = 0;cIdx&lt;num_ref_idx_l</w:t>
      </w:r>
      <w:r>
        <w:rPr>
          <w:rFonts w:eastAsia="Times New Roman"/>
          <w:lang w:val="en-GB"/>
        </w:rPr>
        <w:t>0</w:t>
      </w:r>
      <w:r w:rsidRPr="004B54A7">
        <w:rPr>
          <w:rFonts w:eastAsia="Times New Roman"/>
          <w:lang w:val="en-GB"/>
        </w:rPr>
        <w:t>_active_minus1 + 1</w:t>
      </w:r>
      <w:r>
        <w:rPr>
          <w:rFonts w:eastAsia="Times New Roman"/>
          <w:lang w:val="en-GB"/>
        </w:rPr>
        <w:t xml:space="preserve"> &amp;&amp; </w:t>
      </w:r>
      <w:bookmarkStart w:id="168" w:name="OLE_LINK333"/>
      <w:bookmarkStart w:id="169" w:name="OLE_LINK334"/>
      <w:r>
        <w:rPr>
          <w:rFonts w:eastAsia="Times New Roman"/>
          <w:lang w:val="en-GB"/>
        </w:rPr>
        <w:t>!</w:t>
      </w:r>
      <w:proofErr w:type="spellStart"/>
      <w:r w:rsidRPr="000810D2">
        <w:rPr>
          <w:rFonts w:eastAsia="Times New Roman"/>
          <w:lang w:val="en-GB"/>
        </w:rPr>
        <w:t>InterViewAvailable</w:t>
      </w:r>
      <w:bookmarkEnd w:id="168"/>
      <w:bookmarkEnd w:id="169"/>
      <w:proofErr w:type="spellEnd"/>
      <w:r w:rsidRPr="004B54A7">
        <w:rPr>
          <w:rFonts w:eastAsia="Times New Roman"/>
          <w:lang w:val="en-GB"/>
        </w:rPr>
        <w:t xml:space="preserve">; </w:t>
      </w:r>
      <w:proofErr w:type="spellStart"/>
      <w:r w:rsidRPr="004B54A7">
        <w:rPr>
          <w:rFonts w:eastAsia="Times New Roman"/>
          <w:lang w:val="en-GB"/>
        </w:rPr>
        <w:t>cIdx</w:t>
      </w:r>
      <w:proofErr w:type="spellEnd"/>
      <w:r w:rsidRPr="004B54A7">
        <w:rPr>
          <w:rFonts w:eastAsia="Times New Roman"/>
          <w:lang w:val="en-GB"/>
        </w:rPr>
        <w:t xml:space="preserve"> ++)</w:t>
      </w:r>
      <w:r w:rsidRPr="004B54A7">
        <w:rPr>
          <w:rFonts w:eastAsia="Times New Roman"/>
          <w:lang w:val="en-GB"/>
        </w:rPr>
        <w:br/>
      </w:r>
      <w:r w:rsidRPr="004B54A7">
        <w:rPr>
          <w:rFonts w:eastAsia="Times New Roman"/>
          <w:lang w:val="en-GB"/>
        </w:rPr>
        <w:tab/>
      </w:r>
      <w:bookmarkStart w:id="170" w:name="OLE_LINK523"/>
      <w:bookmarkStart w:id="171" w:name="OLE_LINK524"/>
      <w:r>
        <w:rPr>
          <w:rFonts w:eastAsia="Times New Roman"/>
          <w:lang w:val="en-GB"/>
        </w:rPr>
        <w:t xml:space="preserve">if ( </w:t>
      </w:r>
      <w:r w:rsidRPr="004B54A7">
        <w:rPr>
          <w:rFonts w:eastAsia="Times New Roman"/>
          <w:lang w:val="en-GB"/>
        </w:rPr>
        <w:t>view</w:t>
      </w:r>
      <w:r>
        <w:rPr>
          <w:rFonts w:eastAsia="Times New Roman"/>
          <w:lang w:val="en-GB"/>
        </w:rPr>
        <w:t xml:space="preserve"> order index </w:t>
      </w:r>
      <w:r w:rsidRPr="004B54A7">
        <w:rPr>
          <w:rFonts w:eastAsia="Times New Roman"/>
          <w:lang w:val="en-GB"/>
        </w:rPr>
        <w:t xml:space="preserve">of </w:t>
      </w:r>
      <w:bookmarkStart w:id="172" w:name="OLE_LINK327"/>
      <w:bookmarkStart w:id="173" w:name="OLE_LINK328"/>
      <w:r w:rsidRPr="004B54A7">
        <w:rPr>
          <w:rFonts w:eastAsia="Times New Roman"/>
          <w:lang w:val="en-GB"/>
        </w:rPr>
        <w:t>RefPicList</w:t>
      </w:r>
      <w:r>
        <w:rPr>
          <w:rFonts w:eastAsia="Times New Roman"/>
          <w:lang w:val="en-GB"/>
        </w:rPr>
        <w:t>0</w:t>
      </w:r>
      <w:r w:rsidRPr="004B54A7">
        <w:rPr>
          <w:rFonts w:eastAsia="Times New Roman"/>
          <w:lang w:val="en-GB"/>
        </w:rPr>
        <w:t xml:space="preserve">[ </w:t>
      </w:r>
      <w:proofErr w:type="spellStart"/>
      <w:r w:rsidRPr="004B54A7">
        <w:rPr>
          <w:rFonts w:eastAsia="Times New Roman"/>
          <w:lang w:val="en-GB"/>
        </w:rPr>
        <w:t>cIdx</w:t>
      </w:r>
      <w:proofErr w:type="spellEnd"/>
      <w:r w:rsidRPr="004B54A7">
        <w:rPr>
          <w:rFonts w:eastAsia="Times New Roman"/>
          <w:lang w:val="en-GB"/>
        </w:rPr>
        <w:t xml:space="preserve"> ]</w:t>
      </w:r>
      <w:bookmarkEnd w:id="172"/>
      <w:bookmarkEnd w:id="173"/>
      <w:r w:rsidRPr="004B54A7">
        <w:rPr>
          <w:rFonts w:eastAsia="Times New Roman"/>
          <w:lang w:val="en-GB"/>
        </w:rPr>
        <w:t xml:space="preserve"> is equal to </w:t>
      </w:r>
      <w:r>
        <w:rPr>
          <w:rFonts w:eastAsia="Times New Roman"/>
          <w:lang w:val="en-GB"/>
        </w:rPr>
        <w:t>0) {</w:t>
      </w:r>
      <w:bookmarkEnd w:id="170"/>
      <w:bookmarkEnd w:id="171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0810D2">
        <w:rPr>
          <w:rFonts w:eastAsia="Times New Roman"/>
          <w:lang w:val="en-GB"/>
        </w:rPr>
        <w:t>InterViewPic</w:t>
      </w:r>
      <w:proofErr w:type="spellEnd"/>
      <w:r w:rsidRPr="000810D2">
        <w:rPr>
          <w:rFonts w:eastAsia="Times New Roman"/>
          <w:lang w:val="en-GB"/>
        </w:rPr>
        <w:t xml:space="preserve"> = RefPicList</w:t>
      </w:r>
      <w:r>
        <w:rPr>
          <w:rFonts w:eastAsia="Times New Roman"/>
          <w:lang w:val="en-GB"/>
        </w:rPr>
        <w:t>0</w:t>
      </w:r>
      <w:r w:rsidRPr="000810D2">
        <w:rPr>
          <w:rFonts w:eastAsia="Times New Roman"/>
          <w:lang w:val="en-GB"/>
        </w:rPr>
        <w:t xml:space="preserve">[ </w:t>
      </w:r>
      <w:proofErr w:type="spellStart"/>
      <w:r w:rsidRPr="000810D2">
        <w:rPr>
          <w:rFonts w:eastAsia="Times New Roman"/>
          <w:lang w:val="en-GB"/>
        </w:rPr>
        <w:t>cIdx</w:t>
      </w:r>
      <w:proofErr w:type="spellEnd"/>
      <w:r w:rsidRPr="000810D2">
        <w:rPr>
          <w:rFonts w:eastAsia="Times New Roman"/>
          <w:lang w:val="en-GB"/>
        </w:rPr>
        <w:t xml:space="preserve">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0810D2">
        <w:rPr>
          <w:rFonts w:eastAsia="Times New Roman"/>
          <w:lang w:val="en-GB"/>
        </w:rPr>
        <w:t>InterViewAvailable</w:t>
      </w:r>
      <w:proofErr w:type="spellEnd"/>
      <w:r w:rsidRPr="000810D2">
        <w:rPr>
          <w:rFonts w:eastAsia="Times New Roman"/>
          <w:lang w:val="en-GB"/>
        </w:rPr>
        <w:t xml:space="preserve"> = 1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</w:p>
    <w:bookmarkEnd w:id="156"/>
    <w:bookmarkEnd w:id="157"/>
    <w:bookmarkEnd w:id="161"/>
    <w:bookmarkEnd w:id="162"/>
    <w:bookmarkEnd w:id="163"/>
    <w:bookmarkEnd w:id="164"/>
    <w:bookmarkEnd w:id="165"/>
    <w:bookmarkEnd w:id="166"/>
    <w:bookmarkEnd w:id="167"/>
    <w:p w:rsidR="001779D8" w:rsidRPr="005539C1" w:rsidRDefault="001779D8" w:rsidP="001779D8">
      <w:pPr>
        <w:spacing w:before="136"/>
        <w:rPr>
          <w:rFonts w:eastAsia="Times New Roman"/>
          <w:lang w:val="en-GB"/>
        </w:rPr>
      </w:pPr>
      <w:r w:rsidRPr="005539C1">
        <w:rPr>
          <w:rFonts w:eastAsia="Times New Roman" w:hint="eastAsia"/>
          <w:lang w:val="en-GB"/>
        </w:rPr>
        <w:t>When</w:t>
      </w:r>
      <w:r w:rsidRPr="005539C1">
        <w:rPr>
          <w:rFonts w:eastAsia="Times New Roman"/>
          <w:lang w:val="en-GB"/>
        </w:rPr>
        <w:t xml:space="preserve"> </w:t>
      </w:r>
      <w:proofErr w:type="spellStart"/>
      <w:r w:rsidRPr="005539C1">
        <w:rPr>
          <w:rFonts w:eastAsia="Times New Roman"/>
          <w:lang w:val="en-GB"/>
        </w:rPr>
        <w:t>InterViewAvailable</w:t>
      </w:r>
      <w:proofErr w:type="spellEnd"/>
      <w:r w:rsidRPr="005539C1">
        <w:rPr>
          <w:rFonts w:eastAsia="Times New Roman"/>
          <w:lang w:val="en-GB"/>
        </w:rPr>
        <w:t xml:space="preserve"> is equal to 1, the following </w:t>
      </w:r>
      <w:r w:rsidRPr="000810D2">
        <w:rPr>
          <w:rFonts w:eastAsia="Times New Roman"/>
          <w:lang w:val="en-GB"/>
        </w:rPr>
        <w:t>steps apply</w:t>
      </w:r>
      <w:r w:rsidRPr="006A1561">
        <w:rPr>
          <w:rFonts w:eastAsia="Times New Roman"/>
          <w:lang w:val="en-GB"/>
        </w:rPr>
        <w:t xml:space="preserve"> </w:t>
      </w:r>
      <w:r>
        <w:rPr>
          <w:rFonts w:eastAsia="Times New Roman"/>
          <w:lang w:val="en-GB"/>
        </w:rPr>
        <w:t xml:space="preserve">in </w:t>
      </w:r>
      <w:r w:rsidRPr="006A1561">
        <w:rPr>
          <w:rFonts w:eastAsia="Times New Roman"/>
          <w:lang w:val="en-GB"/>
        </w:rPr>
        <w:t>order</w:t>
      </w:r>
      <w:r>
        <w:rPr>
          <w:rFonts w:eastAsia="Times New Roman"/>
          <w:lang w:val="en-GB"/>
        </w:rPr>
        <w:t>.</w:t>
      </w:r>
    </w:p>
    <w:p w:rsidR="001779D8" w:rsidRPr="000758EA" w:rsidRDefault="001779D8" w:rsidP="001779D8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textAlignment w:val="auto"/>
        <w:rPr>
          <w:rFonts w:eastAsia="Times New Roman"/>
        </w:rPr>
      </w:pPr>
      <w:bookmarkStart w:id="174" w:name="OLE_LINK619"/>
      <w:bookmarkStart w:id="175" w:name="OLE_LINK620"/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r w:rsidRPr="000758EA">
        <w:rPr>
          <w:rFonts w:eastAsia="Times New Roman"/>
        </w:rPr>
        <w:t xml:space="preserve">The process specified in </w:t>
      </w:r>
      <w:proofErr w:type="spellStart"/>
      <w:r w:rsidRPr="000758EA">
        <w:rPr>
          <w:rFonts w:eastAsia="Times New Roman"/>
        </w:rPr>
        <w:t>subclause</w:t>
      </w:r>
      <w:proofErr w:type="spellEnd"/>
      <w:r w:rsidRPr="000758EA">
        <w:rPr>
          <w:rFonts w:eastAsia="Times New Roman"/>
        </w:rPr>
        <w:t> </w:t>
      </w:r>
      <w:fldSimple w:instr=" REF _Ref32903132 \r \h  \* MERGEFORMAT " w:fldLock="1">
        <w:r w:rsidRPr="000758EA">
          <w:rPr>
            <w:rFonts w:eastAsia="Times New Roman"/>
          </w:rPr>
          <w:t>8.4.1.3.2</w:t>
        </w:r>
      </w:fldSimple>
      <w:r w:rsidRPr="000758EA">
        <w:rPr>
          <w:rFonts w:eastAsia="Times New Roman"/>
        </w:rPr>
        <w:t xml:space="preserve"> is invoked with </w:t>
      </w:r>
      <w:proofErr w:type="spellStart"/>
      <w:r w:rsidRPr="000758EA">
        <w:t>mbPartIdx</w:t>
      </w:r>
      <w:proofErr w:type="spellEnd"/>
      <w:r w:rsidRPr="000758EA">
        <w:t xml:space="preserve"> set equal to 0, </w:t>
      </w:r>
      <w:proofErr w:type="spellStart"/>
      <w:r w:rsidRPr="000758EA">
        <w:t>subMbPartIdx</w:t>
      </w:r>
      <w:proofErr w:type="spellEnd"/>
      <w:r w:rsidRPr="000758EA">
        <w:t xml:space="preserve"> set equal to 0</w:t>
      </w:r>
      <w:r w:rsidRPr="000758EA">
        <w:rPr>
          <w:rFonts w:eastAsia="Times New Roman"/>
        </w:rPr>
        <w:t xml:space="preserve">, </w:t>
      </w:r>
      <w:proofErr w:type="spellStart"/>
      <w:r w:rsidRPr="000758EA">
        <w:rPr>
          <w:rFonts w:eastAsia="Times New Roman"/>
        </w:rPr>
        <w:t>currSubMbType</w:t>
      </w:r>
      <w:proofErr w:type="spellEnd"/>
      <w:r w:rsidRPr="000758EA">
        <w:rPr>
          <w:rFonts w:eastAsia="Times New Roman"/>
        </w:rPr>
        <w:t xml:space="preserve"> set equal to "</w:t>
      </w:r>
      <w:proofErr w:type="spellStart"/>
      <w:r w:rsidRPr="000758EA">
        <w:rPr>
          <w:rFonts w:eastAsia="Times New Roman"/>
        </w:rPr>
        <w:t>na</w:t>
      </w:r>
      <w:proofErr w:type="spellEnd"/>
      <w:r w:rsidRPr="000758EA">
        <w:rPr>
          <w:rFonts w:eastAsia="Times New Roman"/>
        </w:rPr>
        <w:t xml:space="preserve">", and </w:t>
      </w:r>
      <w:proofErr w:type="spellStart"/>
      <w:r w:rsidRPr="000758EA">
        <w:rPr>
          <w:rFonts w:eastAsia="Times New Roman"/>
        </w:rPr>
        <w:t>listSuffixFlag</w:t>
      </w:r>
      <w:proofErr w:type="spellEnd"/>
      <w:r w:rsidRPr="000758EA">
        <w:rPr>
          <w:rFonts w:eastAsia="Times New Roman"/>
        </w:rPr>
        <w:t xml:space="preserve"> set equal to 0 as input and with reference indices </w:t>
      </w:r>
      <w:bookmarkStart w:id="176" w:name="OLE_LINK536"/>
      <w:bookmarkStart w:id="177" w:name="OLE_LINK537"/>
      <w:proofErr w:type="gramStart"/>
      <w:r w:rsidRPr="000758EA">
        <w:rPr>
          <w:rFonts w:eastAsia="Times New Roman"/>
        </w:rPr>
        <w:t>refIdxCand</w:t>
      </w:r>
      <w:r w:rsidRPr="000758EA">
        <w:rPr>
          <w:rFonts w:eastAsia="PMingLiU"/>
          <w:lang w:eastAsia="zh-TW"/>
        </w:rPr>
        <w:t>L</w:t>
      </w:r>
      <w:bookmarkEnd w:id="176"/>
      <w:bookmarkEnd w:id="177"/>
      <w:r w:rsidRPr="000758EA">
        <w:rPr>
          <w:rFonts w:eastAsia="PMingLiU" w:hint="eastAsia"/>
          <w:lang w:eastAsia="zh-TW"/>
        </w:rPr>
        <w:t>0</w:t>
      </w:r>
      <w:r w:rsidRPr="000758EA">
        <w:rPr>
          <w:rFonts w:eastAsia="Times New Roman"/>
        </w:rPr>
        <w:t>[</w:t>
      </w:r>
      <w:proofErr w:type="gramEnd"/>
      <w:r w:rsidRPr="000758EA">
        <w:rPr>
          <w:rFonts w:eastAsia="Times New Roman"/>
        </w:rPr>
        <w:t xml:space="preserve">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 and the motion vectors </w:t>
      </w:r>
      <w:bookmarkStart w:id="178" w:name="OLE_LINK540"/>
      <w:bookmarkStart w:id="179" w:name="OLE_LINK541"/>
      <w:r w:rsidRPr="000758EA">
        <w:rPr>
          <w:rFonts w:eastAsia="Times New Roman"/>
        </w:rPr>
        <w:t>mvCand</w:t>
      </w:r>
      <w:r w:rsidRPr="000758EA">
        <w:rPr>
          <w:rFonts w:eastAsia="PMingLiU"/>
          <w:lang w:eastAsia="zh-TW"/>
        </w:rPr>
        <w:t>L</w:t>
      </w:r>
      <w:r w:rsidRPr="000758EA">
        <w:rPr>
          <w:rFonts w:eastAsia="PMingLiU" w:hint="eastAsia"/>
          <w:lang w:eastAsia="zh-TW"/>
        </w:rPr>
        <w:t>0</w:t>
      </w:r>
      <w:r w:rsidRPr="000758EA">
        <w:rPr>
          <w:rFonts w:eastAsia="Times New Roman"/>
        </w:rPr>
        <w:t xml:space="preserve">[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</w:t>
      </w:r>
      <w:bookmarkEnd w:id="178"/>
      <w:bookmarkEnd w:id="179"/>
      <w:r w:rsidRPr="000758EA">
        <w:rPr>
          <w:rFonts w:eastAsia="Times New Roman"/>
        </w:rPr>
        <w:t xml:space="preserve"> as outputs with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equal to </w:t>
      </w:r>
      <w:r w:rsidRPr="000758EA">
        <w:rPr>
          <w:rFonts w:eastAsia="PMingLiU" w:hint="eastAsia"/>
          <w:lang w:eastAsia="zh-TW"/>
        </w:rPr>
        <w:t>0</w:t>
      </w:r>
      <w:r w:rsidRPr="000758EA">
        <w:rPr>
          <w:rFonts w:eastAsia="Times New Roman"/>
        </w:rPr>
        <w:t xml:space="preserve">, 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 xml:space="preserve">, and </w:t>
      </w:r>
      <w:r w:rsidRPr="000758EA">
        <w:rPr>
          <w:rFonts w:eastAsia="PMingLiU" w:hint="eastAsia"/>
          <w:lang w:eastAsia="zh-TW"/>
        </w:rPr>
        <w:t>2</w:t>
      </w:r>
      <w:r w:rsidRPr="000758EA">
        <w:rPr>
          <w:rFonts w:eastAsia="Times New Roman"/>
        </w:rPr>
        <w:t xml:space="preserve"> corresponding to </w:t>
      </w:r>
      <w:proofErr w:type="spellStart"/>
      <w:r w:rsidRPr="000758EA">
        <w:rPr>
          <w:rFonts w:eastAsia="Times New Roman"/>
        </w:rPr>
        <w:t>neighbouring</w:t>
      </w:r>
      <w:proofErr w:type="spellEnd"/>
      <w:r w:rsidRPr="000758EA">
        <w:rPr>
          <w:rFonts w:eastAsia="Times New Roman"/>
        </w:rPr>
        <w:t xml:space="preserve"> partition A, B, and C, respectively.</w:t>
      </w:r>
      <w:bookmarkEnd w:id="174"/>
      <w:bookmarkEnd w:id="175"/>
    </w:p>
    <w:p w:rsidR="001779D8" w:rsidRDefault="001779D8" w:rsidP="001779D8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textAlignment w:val="auto"/>
        <w:rPr>
          <w:ins w:id="180" w:author="Samsung" w:date="2012-09-25T17:09:00Z"/>
          <w:rFonts w:eastAsiaTheme="minorEastAsia"/>
          <w:lang w:eastAsia="ko-KR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r w:rsidRPr="000758EA">
        <w:rPr>
          <w:rFonts w:eastAsia="Times New Roman"/>
        </w:rPr>
        <w:t xml:space="preserve">The process specified in </w:t>
      </w:r>
      <w:proofErr w:type="spellStart"/>
      <w:r w:rsidRPr="000758EA">
        <w:rPr>
          <w:rFonts w:eastAsia="Times New Roman"/>
        </w:rPr>
        <w:t>subclause</w:t>
      </w:r>
      <w:proofErr w:type="spellEnd"/>
      <w:r w:rsidRPr="000758EA">
        <w:rPr>
          <w:rFonts w:eastAsia="Times New Roman"/>
        </w:rPr>
        <w:t> </w:t>
      </w:r>
      <w:fldSimple w:instr=" REF _Ref32903132 \r \h  \* MERGEFORMAT " w:fldLock="1">
        <w:r w:rsidRPr="000758EA">
          <w:rPr>
            <w:rFonts w:eastAsia="Times New Roman"/>
          </w:rPr>
          <w:t>8.4.1.3.2</w:t>
        </w:r>
      </w:fldSimple>
      <w:r w:rsidRPr="000758EA">
        <w:rPr>
          <w:rFonts w:eastAsia="Times New Roman"/>
        </w:rPr>
        <w:t xml:space="preserve"> is invoked with </w:t>
      </w:r>
      <w:proofErr w:type="spellStart"/>
      <w:r w:rsidRPr="000758EA">
        <w:t>mbPartIdx</w:t>
      </w:r>
      <w:proofErr w:type="spellEnd"/>
      <w:r w:rsidRPr="000758EA">
        <w:t xml:space="preserve"> set equal to 0, </w:t>
      </w:r>
      <w:proofErr w:type="spellStart"/>
      <w:r w:rsidRPr="000758EA">
        <w:t>subMbPartIdx</w:t>
      </w:r>
      <w:proofErr w:type="spellEnd"/>
      <w:r w:rsidRPr="000758EA">
        <w:t xml:space="preserve"> set equal to 0</w:t>
      </w:r>
      <w:r w:rsidRPr="000758EA">
        <w:rPr>
          <w:rFonts w:eastAsia="Times New Roman"/>
        </w:rPr>
        <w:t xml:space="preserve">, </w:t>
      </w:r>
      <w:proofErr w:type="spellStart"/>
      <w:r w:rsidRPr="000758EA">
        <w:rPr>
          <w:rFonts w:eastAsia="Times New Roman"/>
        </w:rPr>
        <w:t>currSubMbType</w:t>
      </w:r>
      <w:proofErr w:type="spellEnd"/>
      <w:r w:rsidRPr="000758EA">
        <w:rPr>
          <w:rFonts w:eastAsia="Times New Roman"/>
        </w:rPr>
        <w:t xml:space="preserve"> set equal to "</w:t>
      </w:r>
      <w:proofErr w:type="spellStart"/>
      <w:r w:rsidRPr="000758EA">
        <w:rPr>
          <w:rFonts w:eastAsia="Times New Roman"/>
        </w:rPr>
        <w:t>na</w:t>
      </w:r>
      <w:proofErr w:type="spellEnd"/>
      <w:r w:rsidRPr="000758EA">
        <w:rPr>
          <w:rFonts w:eastAsia="Times New Roman"/>
        </w:rPr>
        <w:t xml:space="preserve">", and </w:t>
      </w:r>
      <w:proofErr w:type="spellStart"/>
      <w:r w:rsidRPr="000758EA">
        <w:rPr>
          <w:rFonts w:eastAsia="Times New Roman"/>
        </w:rPr>
        <w:t>listSuffixFlag</w:t>
      </w:r>
      <w:proofErr w:type="spellEnd"/>
      <w:r w:rsidRPr="000758EA">
        <w:rPr>
          <w:rFonts w:eastAsia="Times New Roman"/>
        </w:rPr>
        <w:t xml:space="preserve"> set equal to 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 xml:space="preserve"> as input and with reference indices </w:t>
      </w:r>
      <w:proofErr w:type="gramStart"/>
      <w:r w:rsidRPr="000758EA">
        <w:rPr>
          <w:rFonts w:eastAsia="Times New Roman"/>
        </w:rPr>
        <w:t>refIdxCand</w:t>
      </w:r>
      <w:r w:rsidRPr="000758EA">
        <w:rPr>
          <w:rFonts w:eastAsia="PMingLiU"/>
          <w:lang w:eastAsia="zh-TW"/>
        </w:rPr>
        <w:t>L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>[</w:t>
      </w:r>
      <w:proofErr w:type="gramEnd"/>
      <w:r w:rsidRPr="000758EA">
        <w:rPr>
          <w:rFonts w:eastAsia="Times New Roman"/>
        </w:rPr>
        <w:t xml:space="preserve">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 and the motion vectors mvCand</w:t>
      </w:r>
      <w:r w:rsidRPr="000758EA">
        <w:rPr>
          <w:rFonts w:eastAsia="PMingLiU"/>
          <w:lang w:eastAsia="zh-TW"/>
        </w:rPr>
        <w:t>L</w:t>
      </w:r>
      <w:r w:rsidRPr="000758EA">
        <w:rPr>
          <w:rFonts w:eastAsia="PMingLiU" w:hint="eastAsia"/>
          <w:lang w:eastAsia="zh-TW"/>
        </w:rPr>
        <w:t>1</w:t>
      </w:r>
      <w:r w:rsidRPr="000758EA">
        <w:rPr>
          <w:rFonts w:eastAsia="Times New Roman"/>
        </w:rPr>
        <w:t xml:space="preserve">[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] as outputs with </w:t>
      </w:r>
      <w:proofErr w:type="spellStart"/>
      <w:r w:rsidRPr="000758EA">
        <w:rPr>
          <w:rFonts w:eastAsia="Times New Roman"/>
        </w:rPr>
        <w:t>i</w:t>
      </w:r>
      <w:proofErr w:type="spellEnd"/>
      <w:r w:rsidRPr="000758EA">
        <w:rPr>
          <w:rFonts w:eastAsia="Times New Roman"/>
        </w:rPr>
        <w:t xml:space="preserve"> equal to </w:t>
      </w:r>
      <w:r w:rsidRPr="000758EA">
        <w:rPr>
          <w:rFonts w:eastAsia="PMingLiU"/>
          <w:lang w:eastAsia="zh-TW"/>
        </w:rPr>
        <w:t>0</w:t>
      </w:r>
      <w:r w:rsidRPr="000758EA">
        <w:rPr>
          <w:rFonts w:eastAsia="Times New Roman"/>
        </w:rPr>
        <w:t xml:space="preserve">, </w:t>
      </w:r>
      <w:r w:rsidRPr="000758EA">
        <w:rPr>
          <w:rFonts w:eastAsia="PMingLiU"/>
          <w:lang w:eastAsia="zh-TW"/>
        </w:rPr>
        <w:t>1</w:t>
      </w:r>
      <w:r w:rsidRPr="000758EA">
        <w:rPr>
          <w:rFonts w:eastAsia="Times New Roman"/>
        </w:rPr>
        <w:t xml:space="preserve">, and </w:t>
      </w:r>
      <w:r w:rsidRPr="000758EA">
        <w:rPr>
          <w:rFonts w:eastAsia="PMingLiU"/>
          <w:lang w:eastAsia="zh-TW"/>
        </w:rPr>
        <w:t>2</w:t>
      </w:r>
      <w:r w:rsidRPr="000758EA">
        <w:rPr>
          <w:rFonts w:eastAsia="Times New Roman"/>
        </w:rPr>
        <w:t xml:space="preserve"> corresponding to </w:t>
      </w:r>
      <w:proofErr w:type="spellStart"/>
      <w:r w:rsidRPr="000758EA">
        <w:rPr>
          <w:rFonts w:eastAsia="Times New Roman"/>
        </w:rPr>
        <w:t>neighbouring</w:t>
      </w:r>
      <w:proofErr w:type="spellEnd"/>
      <w:r w:rsidRPr="000758EA">
        <w:rPr>
          <w:rFonts w:eastAsia="Times New Roman"/>
        </w:rPr>
        <w:t xml:space="preserve"> partition A, B, and C, respectively.</w:t>
      </w:r>
    </w:p>
    <w:p w:rsidR="009672B9" w:rsidRPr="009672B9" w:rsidRDefault="009672B9" w:rsidP="001779D8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textAlignment w:val="auto"/>
        <w:rPr>
          <w:rFonts w:eastAsiaTheme="minorEastAsia"/>
          <w:lang w:eastAsia="ko-KR"/>
        </w:rPr>
      </w:pPr>
      <w:ins w:id="181" w:author="Samsung" w:date="2012-09-25T17:09:00Z">
        <w:r>
          <w:rPr>
            <w:rFonts w:eastAsiaTheme="minorEastAsia" w:hint="eastAsia"/>
            <w:lang w:eastAsia="ko-KR"/>
          </w:rPr>
          <w:t xml:space="preserve">The variable </w:t>
        </w:r>
        <w:proofErr w:type="spellStart"/>
        <w:r>
          <w:rPr>
            <w:rFonts w:eastAsiaTheme="minorEastAsia" w:hint="eastAsia"/>
            <w:lang w:eastAsia="ko-KR"/>
          </w:rPr>
          <w:t>dv</w:t>
        </w:r>
        <w:proofErr w:type="spellEnd"/>
        <w:r>
          <w:rPr>
            <w:rFonts w:eastAsiaTheme="minorEastAsia" w:hint="eastAsia"/>
            <w:lang w:eastAsia="ko-KR"/>
          </w:rPr>
          <w:t xml:space="preserve"> is derived as specified by the following ordered steps:</w:t>
        </w:r>
      </w:ins>
    </w:p>
    <w:p w:rsidR="001779D8" w:rsidRDefault="00B62C50" w:rsidP="001779D8">
      <w:pPr>
        <w:tabs>
          <w:tab w:val="left" w:pos="300"/>
          <w:tab w:val="left" w:pos="1588"/>
          <w:tab w:val="left" w:pos="1985"/>
        </w:tabs>
        <w:spacing w:before="136"/>
        <w:jc w:val="both"/>
        <w:textAlignment w:val="auto"/>
        <w:rPr>
          <w:rFonts w:eastAsia="Times New Roman"/>
        </w:rPr>
      </w:pPr>
      <w:bookmarkStart w:id="182" w:name="OLE_LINK544"/>
      <w:bookmarkStart w:id="183" w:name="OLE_LINK545"/>
      <w:bookmarkStart w:id="184" w:name="OLE_LINK611"/>
      <w:bookmarkStart w:id="185" w:name="OLE_LINK612"/>
      <w:ins w:id="186" w:author="Samsung" w:date="2012-09-25T18:23:00Z">
        <w:r>
          <w:rPr>
            <w:rFonts w:eastAsiaTheme="minorEastAsia" w:hint="eastAsia"/>
            <w:lang w:val="en-GB" w:eastAsia="ko-KR"/>
          </w:rPr>
          <w:t>-</w:t>
        </w:r>
      </w:ins>
      <w:r w:rsidR="001779D8" w:rsidRPr="0028130F">
        <w:rPr>
          <w:rFonts w:eastAsia="Times New Roman"/>
          <w:lang w:val="en-GB"/>
        </w:rPr>
        <w:tab/>
      </w:r>
      <w:r w:rsidR="001779D8">
        <w:rPr>
          <w:rFonts w:eastAsia="Times New Roman"/>
        </w:rPr>
        <w:t xml:space="preserve">Set the </w:t>
      </w:r>
      <w:del w:id="187" w:author="Samsung" w:date="2012-09-25T17:04:00Z">
        <w:r w:rsidR="001779D8" w:rsidDel="009672B9">
          <w:rPr>
            <w:rFonts w:eastAsia="Times New Roman"/>
          </w:rPr>
          <w:delText xml:space="preserve">dv and </w:delText>
        </w:r>
      </w:del>
      <w:proofErr w:type="spellStart"/>
      <w:r w:rsidR="001779D8">
        <w:rPr>
          <w:rFonts w:eastAsia="Times New Roman"/>
        </w:rPr>
        <w:t>DvAvailable</w:t>
      </w:r>
      <w:proofErr w:type="spellEnd"/>
      <w:ins w:id="188" w:author="Samsung" w:date="2012-09-27T10:08:00Z">
        <w:r w:rsidR="001E3AD9">
          <w:rPr>
            <w:rFonts w:eastAsiaTheme="minorEastAsia" w:hint="eastAsia"/>
            <w:lang w:eastAsia="ko-KR"/>
          </w:rPr>
          <w:t>[</w:t>
        </w:r>
        <w:proofErr w:type="spellStart"/>
        <w:r w:rsidR="001E3AD9">
          <w:rPr>
            <w:rFonts w:eastAsiaTheme="minorEastAsia" w:hint="eastAsia"/>
            <w:lang w:eastAsia="ko-KR"/>
          </w:rPr>
          <w:t>i</w:t>
        </w:r>
        <w:proofErr w:type="spellEnd"/>
        <w:r w:rsidR="001E3AD9">
          <w:rPr>
            <w:rFonts w:eastAsiaTheme="minorEastAsia" w:hint="eastAsia"/>
            <w:lang w:eastAsia="ko-KR"/>
          </w:rPr>
          <w:t xml:space="preserve">] with </w:t>
        </w:r>
        <w:proofErr w:type="spellStart"/>
        <w:r w:rsidR="001E3AD9">
          <w:rPr>
            <w:rFonts w:eastAsiaTheme="minorEastAsia" w:hint="eastAsia"/>
            <w:lang w:eastAsia="ko-KR"/>
          </w:rPr>
          <w:t>i</w:t>
        </w:r>
        <w:proofErr w:type="spellEnd"/>
        <w:r w:rsidR="001E3AD9">
          <w:rPr>
            <w:rFonts w:eastAsiaTheme="minorEastAsia" w:hint="eastAsia"/>
            <w:lang w:eastAsia="ko-KR"/>
          </w:rPr>
          <w:t xml:space="preserve"> equal to 0, 1, and 2 </w:t>
        </w:r>
      </w:ins>
      <w:ins w:id="189" w:author="Samsung" w:date="2012-09-27T10:09:00Z">
        <w:r w:rsidR="001E3AD9" w:rsidRPr="000758EA">
          <w:rPr>
            <w:rFonts w:eastAsia="Times New Roman"/>
          </w:rPr>
          <w:t xml:space="preserve">corresponding to </w:t>
        </w:r>
        <w:proofErr w:type="spellStart"/>
        <w:r w:rsidR="001E3AD9" w:rsidRPr="000758EA">
          <w:rPr>
            <w:rFonts w:eastAsia="Times New Roman"/>
          </w:rPr>
          <w:t>neighbouring</w:t>
        </w:r>
        <w:proofErr w:type="spellEnd"/>
        <w:r w:rsidR="001E3AD9" w:rsidRPr="000758EA">
          <w:rPr>
            <w:rFonts w:eastAsia="Times New Roman"/>
          </w:rPr>
          <w:t xml:space="preserve"> partition A, B, and C, respectively</w:t>
        </w:r>
        <w:r w:rsidR="001E3AD9">
          <w:rPr>
            <w:rFonts w:eastAsiaTheme="minorEastAsia" w:hint="eastAsia"/>
            <w:lang w:eastAsia="ko-KR"/>
          </w:rPr>
          <w:t>,</w:t>
        </w:r>
      </w:ins>
      <w:r w:rsidR="001779D8">
        <w:rPr>
          <w:rFonts w:eastAsia="Times New Roman"/>
        </w:rPr>
        <w:t xml:space="preserve"> as follows</w:t>
      </w:r>
    </w:p>
    <w:p w:rsidR="009672B9" w:rsidRDefault="001779D8" w:rsidP="001779D8">
      <w:pPr>
        <w:spacing w:before="136"/>
        <w:ind w:left="400"/>
        <w:rPr>
          <w:ins w:id="190" w:author="Samsung" w:date="2012-09-25T17:04:00Z"/>
          <w:rFonts w:eastAsiaTheme="minorEastAsia"/>
          <w:lang w:val="en-GB" w:eastAsia="ko-KR"/>
        </w:rPr>
      </w:pPr>
      <w:r w:rsidRPr="00754678">
        <w:rPr>
          <w:rFonts w:eastAsia="Times New Roman"/>
          <w:lang w:val="en-GB"/>
        </w:rPr>
        <w:t xml:space="preserve">for( </w:t>
      </w:r>
      <w:del w:id="191" w:author="Samsung" w:date="2012-09-26T15:56:00Z">
        <w:r w:rsidRPr="00754678" w:rsidDel="00D02436">
          <w:rPr>
            <w:rFonts w:eastAsia="Times New Roman"/>
            <w:lang w:val="en-GB"/>
          </w:rPr>
          <w:delText>cIdx</w:delText>
        </w:r>
      </w:del>
      <w:proofErr w:type="spellStart"/>
      <w:ins w:id="192" w:author="Samsung" w:date="2012-09-26T15:56:00Z">
        <w:r w:rsidR="00D02436">
          <w:rPr>
            <w:rFonts w:eastAsiaTheme="minorEastAsia" w:hint="eastAsia"/>
            <w:lang w:val="en-GB" w:eastAsia="ko-KR"/>
          </w:rPr>
          <w:t>i</w:t>
        </w:r>
      </w:ins>
      <w:proofErr w:type="spellEnd"/>
      <w:r w:rsidRPr="00754678">
        <w:rPr>
          <w:rFonts w:eastAsia="Times New Roman"/>
          <w:lang w:val="en-GB"/>
        </w:rPr>
        <w:t xml:space="preserve"> = 0;</w:t>
      </w:r>
      <w:del w:id="193" w:author="Samsung" w:date="2012-09-26T15:56:00Z">
        <w:r w:rsidRPr="00754678" w:rsidDel="00D02436">
          <w:rPr>
            <w:rFonts w:eastAsia="Times New Roman"/>
            <w:lang w:val="en-GB"/>
          </w:rPr>
          <w:delText>cIdx</w:delText>
        </w:r>
      </w:del>
      <w:ins w:id="194" w:author="Samsung" w:date="2012-09-26T15:56:00Z">
        <w:r w:rsidR="00D02436">
          <w:rPr>
            <w:rFonts w:eastAsiaTheme="minorEastAsia" w:hint="eastAsia"/>
            <w:lang w:val="en-GB" w:eastAsia="ko-KR"/>
          </w:rPr>
          <w:t>i</w:t>
        </w:r>
      </w:ins>
      <w:r w:rsidRPr="00754678">
        <w:rPr>
          <w:rFonts w:eastAsia="Times New Roman"/>
          <w:lang w:val="en-GB"/>
        </w:rPr>
        <w:t>&lt;</w:t>
      </w:r>
      <w:r w:rsidRPr="00754678">
        <w:rPr>
          <w:rFonts w:eastAsia="Times New Roman" w:hint="eastAsia"/>
          <w:lang w:val="en-GB"/>
        </w:rPr>
        <w:t>3</w:t>
      </w:r>
      <w:del w:id="195" w:author="Samsung" w:date="2012-09-26T15:56:00Z">
        <w:r w:rsidDel="008F688D">
          <w:rPr>
            <w:rFonts w:eastAsia="Times New Roman"/>
            <w:lang w:val="en-GB"/>
          </w:rPr>
          <w:delText xml:space="preserve"> &amp;&amp;</w:delText>
        </w:r>
        <w:r w:rsidRPr="00754678" w:rsidDel="008F688D">
          <w:rPr>
            <w:rFonts w:eastAsia="Times New Roman"/>
            <w:lang w:val="en-GB"/>
          </w:rPr>
          <w:delText xml:space="preserve"> </w:delText>
        </w:r>
        <w:r w:rsidDel="008F688D">
          <w:rPr>
            <w:rFonts w:eastAsia="Times New Roman"/>
            <w:lang w:val="en-GB"/>
          </w:rPr>
          <w:delText>!</w:delText>
        </w:r>
        <w:r w:rsidRPr="00754678" w:rsidDel="008F688D">
          <w:rPr>
            <w:rFonts w:eastAsia="Times New Roman"/>
            <w:lang w:val="en-GB"/>
          </w:rPr>
          <w:delText>DvAvailable</w:delText>
        </w:r>
      </w:del>
      <w:r w:rsidRPr="00754678">
        <w:rPr>
          <w:rFonts w:eastAsia="Times New Roman"/>
          <w:lang w:val="en-GB"/>
        </w:rPr>
        <w:t xml:space="preserve">; </w:t>
      </w:r>
      <w:del w:id="196" w:author="Samsung" w:date="2012-09-26T15:56:00Z">
        <w:r w:rsidRPr="00754678" w:rsidDel="00D02436">
          <w:rPr>
            <w:rFonts w:eastAsia="Times New Roman"/>
            <w:lang w:val="en-GB"/>
          </w:rPr>
          <w:delText xml:space="preserve">cIdx </w:delText>
        </w:r>
      </w:del>
      <w:proofErr w:type="spellStart"/>
      <w:ins w:id="197" w:author="Samsung" w:date="2012-09-26T15:56:00Z">
        <w:r w:rsidR="00D02436">
          <w:rPr>
            <w:rFonts w:eastAsiaTheme="minorEastAsia" w:hint="eastAsia"/>
            <w:lang w:val="en-GB" w:eastAsia="ko-KR"/>
          </w:rPr>
          <w:t>i</w:t>
        </w:r>
        <w:proofErr w:type="spellEnd"/>
        <w:r w:rsidR="00D02436" w:rsidRPr="00754678">
          <w:rPr>
            <w:rFonts w:eastAsia="Times New Roman"/>
            <w:lang w:val="en-GB"/>
          </w:rPr>
          <w:t xml:space="preserve"> </w:t>
        </w:r>
      </w:ins>
      <w:r w:rsidRPr="00754678">
        <w:rPr>
          <w:rFonts w:eastAsia="Times New Roman"/>
          <w:lang w:val="en-GB"/>
        </w:rPr>
        <w:t>++)</w:t>
      </w:r>
      <w:r>
        <w:rPr>
          <w:rFonts w:eastAsia="Times New Roman"/>
          <w:lang w:val="en-GB"/>
        </w:rPr>
        <w:t xml:space="preserve"> {</w:t>
      </w:r>
      <w:r w:rsidRPr="00754678"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if (</w:t>
      </w:r>
      <w:r w:rsidRPr="00754678">
        <w:rPr>
          <w:rFonts w:eastAsia="Times New Roman"/>
          <w:lang w:val="en-GB"/>
        </w:rPr>
        <w:t>view</w:t>
      </w:r>
      <w:r>
        <w:rPr>
          <w:rFonts w:eastAsia="Times New Roman"/>
          <w:lang w:val="en-GB"/>
        </w:rPr>
        <w:t xml:space="preserve"> order index </w:t>
      </w:r>
      <w:r w:rsidRPr="00754678">
        <w:rPr>
          <w:rFonts w:eastAsia="Times New Roman"/>
          <w:lang w:val="en-GB"/>
        </w:rPr>
        <w:t>of RefPicList</w:t>
      </w:r>
      <w:r>
        <w:rPr>
          <w:rFonts w:eastAsia="Times New Roman"/>
          <w:lang w:val="en-GB"/>
        </w:rPr>
        <w:t>0</w:t>
      </w:r>
      <w:r w:rsidRPr="00754678">
        <w:rPr>
          <w:rFonts w:eastAsia="Times New Roman"/>
          <w:lang w:val="en-GB"/>
        </w:rPr>
        <w:t>[</w:t>
      </w:r>
      <w:r w:rsidRPr="00754678">
        <w:rPr>
          <w:rFonts w:eastAsia="Times New Roman" w:hint="eastAsia"/>
          <w:lang w:val="en-GB"/>
        </w:rPr>
        <w:t xml:space="preserve"> </w:t>
      </w:r>
      <w:proofErr w:type="spellStart"/>
      <w:r w:rsidRPr="00754678">
        <w:rPr>
          <w:rFonts w:eastAsia="Times New Roman"/>
          <w:lang w:val="en-GB"/>
        </w:rPr>
        <w:t>refIdxCandL</w:t>
      </w:r>
      <w:r>
        <w:rPr>
          <w:rFonts w:eastAsia="Times New Roman"/>
          <w:lang w:val="en-GB"/>
        </w:rPr>
        <w:t>X</w:t>
      </w:r>
      <w:proofErr w:type="spellEnd"/>
      <w:r w:rsidRPr="00754678">
        <w:rPr>
          <w:rFonts w:eastAsia="Times New Roman" w:hint="eastAsia"/>
          <w:lang w:val="en-GB"/>
        </w:rPr>
        <w:t xml:space="preserve">[ </w:t>
      </w:r>
      <w:del w:id="198" w:author="Samsung" w:date="2012-09-26T15:56:00Z">
        <w:r w:rsidRPr="00754678" w:rsidDel="00D02436">
          <w:rPr>
            <w:rFonts w:eastAsia="Times New Roman" w:hint="eastAsia"/>
            <w:lang w:val="en-GB"/>
          </w:rPr>
          <w:delText xml:space="preserve">cIdx </w:delText>
        </w:r>
      </w:del>
      <w:proofErr w:type="spellStart"/>
      <w:ins w:id="199" w:author="Samsung" w:date="2012-09-26T15:56:00Z">
        <w:r w:rsidR="00D02436">
          <w:rPr>
            <w:rFonts w:eastAsiaTheme="minorEastAsia" w:hint="eastAsia"/>
            <w:lang w:val="en-GB" w:eastAsia="ko-KR"/>
          </w:rPr>
          <w:t>i</w:t>
        </w:r>
        <w:proofErr w:type="spellEnd"/>
        <w:r w:rsidR="00D02436" w:rsidRPr="00754678">
          <w:rPr>
            <w:rFonts w:eastAsia="Times New Roman" w:hint="eastAsia"/>
            <w:lang w:val="en-GB"/>
          </w:rPr>
          <w:t xml:space="preserve"> </w:t>
        </w:r>
      </w:ins>
      <w:r w:rsidRPr="00754678">
        <w:rPr>
          <w:rFonts w:eastAsia="Times New Roman" w:hint="eastAsia"/>
          <w:lang w:val="en-GB"/>
        </w:rPr>
        <w:t>]</w:t>
      </w:r>
      <w:r w:rsidRPr="00754678">
        <w:rPr>
          <w:rFonts w:eastAsia="Times New Roman"/>
          <w:lang w:val="en-GB"/>
        </w:rPr>
        <w:t xml:space="preserve"> ] is equal to </w:t>
      </w:r>
      <w:r>
        <w:rPr>
          <w:rFonts w:eastAsia="Times New Roman"/>
          <w:lang w:val="en-GB"/>
        </w:rPr>
        <w:t>0 ) {</w:t>
      </w:r>
      <w:r>
        <w:rPr>
          <w:rFonts w:eastAsia="Times New Roman"/>
          <w:lang w:val="en-GB"/>
        </w:rPr>
        <w:br/>
      </w:r>
      <w:del w:id="200" w:author="Samsung" w:date="2012-09-25T17:04:00Z">
        <w:r w:rsidDel="009672B9">
          <w:rPr>
            <w:rFonts w:eastAsia="Times New Roman"/>
            <w:lang w:val="en-GB"/>
          </w:rPr>
          <w:tab/>
        </w:r>
        <w:r w:rsidDel="009672B9">
          <w:rPr>
            <w:rFonts w:eastAsia="Times New Roman"/>
            <w:lang w:val="en-GB"/>
          </w:rPr>
          <w:tab/>
        </w:r>
        <w:r w:rsidRPr="00754678" w:rsidDel="009672B9">
          <w:rPr>
            <w:rFonts w:eastAsia="Times New Roman"/>
            <w:lang w:val="en-GB"/>
          </w:rPr>
          <w:delText>dv[ 0 ] = mvCandL</w:delText>
        </w:r>
        <w:r w:rsidDel="009672B9">
          <w:rPr>
            <w:rFonts w:eastAsia="Times New Roman"/>
            <w:lang w:val="en-GB"/>
          </w:rPr>
          <w:delText>X</w:delText>
        </w:r>
        <w:r w:rsidRPr="00754678" w:rsidDel="009672B9">
          <w:rPr>
            <w:rFonts w:eastAsia="Times New Roman"/>
            <w:lang w:val="en-GB"/>
          </w:rPr>
          <w:delText xml:space="preserve">[ </w:delText>
        </w:r>
        <w:r w:rsidRPr="00754678" w:rsidDel="009672B9">
          <w:rPr>
            <w:rFonts w:eastAsia="Times New Roman" w:hint="eastAsia"/>
            <w:lang w:val="en-GB"/>
          </w:rPr>
          <w:delText>cIdx</w:delText>
        </w:r>
        <w:r w:rsidRPr="00754678" w:rsidDel="009672B9">
          <w:rPr>
            <w:rFonts w:eastAsia="Times New Roman"/>
            <w:lang w:val="en-GB"/>
          </w:rPr>
          <w:delText xml:space="preserve"> ]</w:delText>
        </w:r>
        <w:r w:rsidRPr="00754678" w:rsidDel="009672B9">
          <w:rPr>
            <w:rFonts w:eastAsia="Times New Roman" w:hint="eastAsia"/>
            <w:lang w:val="en-GB"/>
          </w:rPr>
          <w:delText>[ 0 ]</w:delText>
        </w:r>
        <w:r w:rsidDel="009672B9">
          <w:rPr>
            <w:rFonts w:eastAsia="Times New Roman"/>
            <w:lang w:val="en-GB"/>
          </w:rPr>
          <w:br/>
        </w:r>
        <w:r w:rsidDel="009672B9">
          <w:rPr>
            <w:rFonts w:eastAsia="Times New Roman"/>
            <w:lang w:val="en-GB"/>
          </w:rPr>
          <w:tab/>
        </w:r>
        <w:r w:rsidDel="009672B9">
          <w:rPr>
            <w:rFonts w:eastAsia="Times New Roman"/>
            <w:lang w:val="en-GB"/>
          </w:rPr>
          <w:tab/>
        </w:r>
        <w:r w:rsidRPr="00754678" w:rsidDel="009672B9">
          <w:rPr>
            <w:rFonts w:eastAsia="Times New Roman"/>
            <w:lang w:val="en-GB"/>
          </w:rPr>
          <w:delText xml:space="preserve">dv[ </w:delText>
        </w:r>
        <w:r w:rsidRPr="00754678" w:rsidDel="009672B9">
          <w:rPr>
            <w:rFonts w:eastAsia="Times New Roman" w:hint="eastAsia"/>
            <w:lang w:val="en-GB"/>
          </w:rPr>
          <w:delText>1</w:delText>
        </w:r>
        <w:r w:rsidRPr="00754678" w:rsidDel="009672B9">
          <w:rPr>
            <w:rFonts w:eastAsia="Times New Roman"/>
            <w:lang w:val="en-GB"/>
          </w:rPr>
          <w:delText xml:space="preserve"> ] = mvCandL</w:delText>
        </w:r>
        <w:r w:rsidDel="009672B9">
          <w:rPr>
            <w:rFonts w:eastAsia="Times New Roman"/>
            <w:lang w:val="en-GB"/>
          </w:rPr>
          <w:delText>X</w:delText>
        </w:r>
        <w:r w:rsidRPr="00754678" w:rsidDel="009672B9">
          <w:rPr>
            <w:rFonts w:eastAsia="Times New Roman"/>
            <w:lang w:val="en-GB"/>
          </w:rPr>
          <w:delText xml:space="preserve">[ </w:delText>
        </w:r>
        <w:r w:rsidRPr="00754678" w:rsidDel="009672B9">
          <w:rPr>
            <w:rFonts w:eastAsia="Times New Roman" w:hint="eastAsia"/>
            <w:lang w:val="en-GB"/>
          </w:rPr>
          <w:delText>cIdx</w:delText>
        </w:r>
        <w:r w:rsidRPr="00754678" w:rsidDel="009672B9">
          <w:rPr>
            <w:rFonts w:eastAsia="Times New Roman"/>
            <w:lang w:val="en-GB"/>
          </w:rPr>
          <w:delText xml:space="preserve"> ]</w:delText>
        </w:r>
        <w:r w:rsidRPr="00754678" w:rsidDel="009672B9">
          <w:rPr>
            <w:rFonts w:eastAsia="Times New Roman" w:hint="eastAsia"/>
            <w:lang w:val="en-GB"/>
          </w:rPr>
          <w:delText>[ 1 ]</w:delText>
        </w:r>
      </w:del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754678">
        <w:rPr>
          <w:rFonts w:eastAsia="Times New Roman" w:hint="eastAsia"/>
          <w:lang w:val="en-GB"/>
        </w:rPr>
        <w:t>DvAvailable</w:t>
      </w:r>
      <w:proofErr w:type="spellEnd"/>
      <w:ins w:id="201" w:author="Samsung" w:date="2012-09-25T17:03:00Z">
        <w:r w:rsidR="009672B9">
          <w:rPr>
            <w:rFonts w:eastAsiaTheme="minorEastAsia" w:hint="eastAsia"/>
            <w:lang w:val="en-GB" w:eastAsia="ko-KR"/>
          </w:rPr>
          <w:t>[</w:t>
        </w:r>
      </w:ins>
      <w:proofErr w:type="spellStart"/>
      <w:ins w:id="202" w:author="Samsung" w:date="2012-09-25T18:31:00Z">
        <w:r w:rsidR="00B62C50">
          <w:rPr>
            <w:rFonts w:eastAsiaTheme="minorEastAsia" w:hint="eastAsia"/>
            <w:lang w:val="en-GB" w:eastAsia="ko-KR"/>
          </w:rPr>
          <w:t>i</w:t>
        </w:r>
      </w:ins>
      <w:proofErr w:type="spellEnd"/>
      <w:ins w:id="203" w:author="Samsung" w:date="2012-09-25T17:03:00Z">
        <w:r w:rsidR="009672B9">
          <w:rPr>
            <w:rFonts w:eastAsiaTheme="minorEastAsia" w:hint="eastAsia"/>
            <w:lang w:val="en-GB" w:eastAsia="ko-KR"/>
          </w:rPr>
          <w:t>]</w:t>
        </w:r>
      </w:ins>
      <w:r w:rsidRPr="00754678">
        <w:rPr>
          <w:rFonts w:eastAsia="Times New Roman" w:hint="eastAsia"/>
          <w:lang w:val="en-GB"/>
        </w:rPr>
        <w:t xml:space="preserve"> = 1</w:t>
      </w:r>
      <w:bookmarkEnd w:id="182"/>
      <w:bookmarkEnd w:id="183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</w:p>
    <w:p w:rsidR="009672B9" w:rsidRDefault="009672B9" w:rsidP="001779D8">
      <w:pPr>
        <w:spacing w:before="136"/>
        <w:ind w:left="400"/>
        <w:rPr>
          <w:ins w:id="204" w:author="Samsung" w:date="2012-09-25T17:13:00Z"/>
          <w:rFonts w:eastAsiaTheme="minorEastAsia"/>
          <w:lang w:val="en-GB" w:eastAsia="ko-KR"/>
        </w:rPr>
      </w:pPr>
    </w:p>
    <w:p w:rsidR="00425DA5" w:rsidRDefault="00B62C50" w:rsidP="00425DA5">
      <w:pPr>
        <w:spacing w:before="136"/>
        <w:rPr>
          <w:ins w:id="205" w:author="Samsung" w:date="2012-09-25T17:13:00Z"/>
          <w:rFonts w:eastAsiaTheme="minorEastAsia"/>
          <w:lang w:val="en-GB" w:eastAsia="ko-KR"/>
        </w:rPr>
      </w:pPr>
      <w:ins w:id="206" w:author="Samsung" w:date="2012-09-25T18:24:00Z">
        <w:r>
          <w:rPr>
            <w:rFonts w:eastAsiaTheme="minorEastAsia" w:hint="eastAsia"/>
            <w:lang w:val="en-GB" w:eastAsia="ko-KR"/>
          </w:rPr>
          <w:t>-</w:t>
        </w:r>
      </w:ins>
      <w:ins w:id="207" w:author="Samsung" w:date="2012-09-25T17:13:00Z">
        <w:r w:rsidR="00425DA5">
          <w:rPr>
            <w:rFonts w:eastAsiaTheme="minorEastAsia" w:hint="eastAsia"/>
            <w:lang w:val="en-GB" w:eastAsia="ko-KR"/>
          </w:rPr>
          <w:t xml:space="preserve"> When </w:t>
        </w:r>
      </w:ins>
      <w:ins w:id="208" w:author="Samsung" w:date="2012-09-25T17:16:00Z">
        <w:r w:rsidR="00425DA5">
          <w:rPr>
            <w:rFonts w:eastAsiaTheme="minorEastAsia" w:hint="eastAsia"/>
            <w:lang w:val="en-GB" w:eastAsia="ko-KR"/>
          </w:rPr>
          <w:t xml:space="preserve">one and </w:t>
        </w:r>
      </w:ins>
      <w:ins w:id="209" w:author="Samsung" w:date="2012-09-25T17:13:00Z">
        <w:r w:rsidR="00425DA5">
          <w:rPr>
            <w:rFonts w:eastAsiaTheme="minorEastAsia" w:hint="eastAsia"/>
            <w:lang w:val="en-GB" w:eastAsia="ko-KR"/>
          </w:rPr>
          <w:t xml:space="preserve">only one of </w:t>
        </w:r>
        <w:proofErr w:type="spellStart"/>
        <w:proofErr w:type="gramStart"/>
        <w:r w:rsidR="00425DA5">
          <w:rPr>
            <w:rFonts w:eastAsiaTheme="minorEastAsia" w:hint="eastAsia"/>
            <w:lang w:val="en-GB" w:eastAsia="ko-KR"/>
          </w:rPr>
          <w:t>DvAvailable</w:t>
        </w:r>
        <w:proofErr w:type="spellEnd"/>
        <w:r w:rsidR="00425DA5">
          <w:rPr>
            <w:rFonts w:eastAsiaTheme="minorEastAsia" w:hint="eastAsia"/>
            <w:lang w:val="en-GB" w:eastAsia="ko-KR"/>
          </w:rPr>
          <w:t>[</w:t>
        </w:r>
      </w:ins>
      <w:proofErr w:type="gramEnd"/>
      <w:ins w:id="210" w:author="Samsung" w:date="2012-09-25T17:15:00Z">
        <w:r w:rsidR="00425DA5">
          <w:rPr>
            <w:rFonts w:eastAsiaTheme="minorEastAsia" w:hint="eastAsia"/>
            <w:lang w:val="en-GB" w:eastAsia="ko-KR"/>
          </w:rPr>
          <w:t>0</w:t>
        </w:r>
      </w:ins>
      <w:ins w:id="211" w:author="Samsung" w:date="2012-09-25T17:13:00Z">
        <w:r w:rsidR="00425DA5">
          <w:rPr>
            <w:rFonts w:eastAsiaTheme="minorEastAsia" w:hint="eastAsia"/>
            <w:lang w:val="en-GB" w:eastAsia="ko-KR"/>
          </w:rPr>
          <w:t>]</w:t>
        </w:r>
      </w:ins>
      <w:ins w:id="212" w:author="Samsung" w:date="2012-09-25T17:16:00Z">
        <w:r w:rsidR="00425DA5">
          <w:rPr>
            <w:rFonts w:eastAsiaTheme="minorEastAsia" w:hint="eastAsia"/>
            <w:lang w:val="en-GB" w:eastAsia="ko-KR"/>
          </w:rPr>
          <w:t>,</w:t>
        </w:r>
        <w:r w:rsidR="00425DA5" w:rsidRPr="00425DA5">
          <w:rPr>
            <w:rFonts w:eastAsiaTheme="minorEastAsia" w:hint="eastAsia"/>
            <w:lang w:val="en-GB" w:eastAsia="ko-KR"/>
          </w:rPr>
          <w:t xml:space="preserve"> </w:t>
        </w:r>
        <w:proofErr w:type="spellStart"/>
        <w:r w:rsidR="00425DA5">
          <w:rPr>
            <w:rFonts w:eastAsiaTheme="minorEastAsia" w:hint="eastAsia"/>
            <w:lang w:val="en-GB" w:eastAsia="ko-KR"/>
          </w:rPr>
          <w:t>DvAvailable</w:t>
        </w:r>
        <w:proofErr w:type="spellEnd"/>
        <w:r w:rsidR="00425DA5">
          <w:rPr>
            <w:rFonts w:eastAsiaTheme="minorEastAsia" w:hint="eastAsia"/>
            <w:lang w:val="en-GB" w:eastAsia="ko-KR"/>
          </w:rPr>
          <w:t>[1] ,</w:t>
        </w:r>
        <w:r w:rsidR="00425DA5" w:rsidRPr="00425DA5">
          <w:rPr>
            <w:rFonts w:eastAsiaTheme="minorEastAsia" w:hint="eastAsia"/>
            <w:lang w:val="en-GB" w:eastAsia="ko-KR"/>
          </w:rPr>
          <w:t xml:space="preserve"> </w:t>
        </w:r>
        <w:proofErr w:type="spellStart"/>
        <w:r w:rsidR="00425DA5">
          <w:rPr>
            <w:rFonts w:eastAsiaTheme="minorEastAsia" w:hint="eastAsia"/>
            <w:lang w:val="en-GB" w:eastAsia="ko-KR"/>
          </w:rPr>
          <w:t>DvAvailable</w:t>
        </w:r>
        <w:proofErr w:type="spellEnd"/>
        <w:r w:rsidR="00425DA5">
          <w:rPr>
            <w:rFonts w:eastAsiaTheme="minorEastAsia" w:hint="eastAsia"/>
            <w:lang w:val="en-GB" w:eastAsia="ko-KR"/>
          </w:rPr>
          <w:t xml:space="preserve">[2] </w:t>
        </w:r>
      </w:ins>
      <w:ins w:id="213" w:author="Samsung" w:date="2012-09-25T17:13:00Z">
        <w:r w:rsidR="00425DA5">
          <w:rPr>
            <w:rFonts w:eastAsiaTheme="minorEastAsia" w:hint="eastAsia"/>
            <w:lang w:val="en-GB" w:eastAsia="ko-KR"/>
          </w:rPr>
          <w:t xml:space="preserve">is </w:t>
        </w:r>
      </w:ins>
      <w:ins w:id="214" w:author="Samsung" w:date="2012-09-25T17:16:00Z">
        <w:r w:rsidR="00425DA5">
          <w:rPr>
            <w:rFonts w:eastAsiaTheme="minorEastAsia" w:hint="eastAsia"/>
            <w:lang w:val="en-GB" w:eastAsia="ko-KR"/>
          </w:rPr>
          <w:t>equal to 1</w:t>
        </w:r>
      </w:ins>
      <w:ins w:id="215" w:author="Samsung" w:date="2012-09-25T17:13:00Z">
        <w:r w:rsidR="00425DA5">
          <w:rPr>
            <w:rFonts w:eastAsiaTheme="minorEastAsia" w:hint="eastAsia"/>
            <w:lang w:val="en-GB" w:eastAsia="ko-KR"/>
          </w:rPr>
          <w:t>,</w:t>
        </w:r>
      </w:ins>
    </w:p>
    <w:p w:rsidR="00425DA5" w:rsidRDefault="00425DA5" w:rsidP="00425DA5">
      <w:pPr>
        <w:spacing w:before="136"/>
        <w:rPr>
          <w:ins w:id="216" w:author="Samsung" w:date="2012-09-25T18:33:00Z"/>
          <w:rFonts w:eastAsiaTheme="minorEastAsia"/>
          <w:lang w:val="en-GB" w:eastAsia="ko-KR"/>
        </w:rPr>
      </w:pPr>
      <w:ins w:id="217" w:author="Samsung" w:date="2012-09-25T17:13:00Z">
        <w:r>
          <w:rPr>
            <w:rFonts w:eastAsiaTheme="minorEastAsia" w:hint="eastAsia"/>
            <w:lang w:val="en-GB" w:eastAsia="ko-KR"/>
          </w:rPr>
          <w:t xml:space="preserve"> </w:t>
        </w:r>
        <w:r>
          <w:rPr>
            <w:rFonts w:eastAsia="Times New Roman"/>
            <w:lang w:val="en-GB"/>
          </w:rPr>
          <w:tab/>
        </w:r>
        <w:r>
          <w:rPr>
            <w:rFonts w:eastAsia="Times New Roman"/>
            <w:lang w:val="en-GB"/>
          </w:rPr>
          <w:tab/>
        </w:r>
      </w:ins>
      <w:proofErr w:type="spellStart"/>
      <w:proofErr w:type="gramStart"/>
      <w:ins w:id="218" w:author="Samsung" w:date="2012-09-25T18:33:00Z">
        <w:r w:rsidR="00EC4BAB">
          <w:rPr>
            <w:rFonts w:eastAsia="Times New Roman"/>
            <w:lang w:val="en-GB"/>
          </w:rPr>
          <w:t>dv</w:t>
        </w:r>
        <w:proofErr w:type="spellEnd"/>
        <w:r w:rsidR="00EC4BAB">
          <w:rPr>
            <w:rFonts w:eastAsiaTheme="minorEastAsia" w:hint="eastAsia"/>
            <w:lang w:val="en-GB" w:eastAsia="ko-KR"/>
          </w:rPr>
          <w:t>[</w:t>
        </w:r>
        <w:proofErr w:type="gramEnd"/>
        <w:r w:rsidR="00EC4BAB">
          <w:rPr>
            <w:rFonts w:eastAsiaTheme="minorEastAsia" w:hint="eastAsia"/>
            <w:lang w:val="en-GB" w:eastAsia="ko-KR"/>
          </w:rPr>
          <w:t>0]</w:t>
        </w:r>
      </w:ins>
      <w:ins w:id="219" w:author="Samsung" w:date="2012-09-25T17:13:00Z">
        <w:r w:rsidRPr="00754678">
          <w:rPr>
            <w:rFonts w:eastAsia="Times New Roman"/>
            <w:lang w:val="en-GB"/>
          </w:rPr>
          <w:t xml:space="preserve"> = </w:t>
        </w:r>
        <w:proofErr w:type="spellStart"/>
        <w:r w:rsidRPr="00754678">
          <w:rPr>
            <w:rFonts w:eastAsia="Times New Roman"/>
            <w:lang w:val="en-GB"/>
          </w:rPr>
          <w:t>mvCandL</w:t>
        </w:r>
        <w:r>
          <w:rPr>
            <w:rFonts w:eastAsia="Times New Roman"/>
            <w:lang w:val="en-GB"/>
          </w:rPr>
          <w:t>X</w:t>
        </w:r>
        <w:proofErr w:type="spellEnd"/>
        <w:r w:rsidRPr="00754678">
          <w:rPr>
            <w:rFonts w:eastAsia="Times New Roman"/>
            <w:lang w:val="en-GB"/>
          </w:rPr>
          <w:t>[</w:t>
        </w:r>
      </w:ins>
      <w:proofErr w:type="spellStart"/>
      <w:ins w:id="220" w:author="Samsung" w:date="2012-09-25T18:31:00Z">
        <w:r w:rsidR="00B62C50">
          <w:rPr>
            <w:rFonts w:eastAsiaTheme="minorEastAsia" w:hint="eastAsia"/>
            <w:lang w:val="en-GB" w:eastAsia="ko-KR"/>
          </w:rPr>
          <w:t>i</w:t>
        </w:r>
      </w:ins>
      <w:proofErr w:type="spellEnd"/>
      <w:ins w:id="221" w:author="Samsung" w:date="2012-09-25T17:13:00Z">
        <w:r w:rsidRPr="00754678">
          <w:rPr>
            <w:rFonts w:eastAsia="Times New Roman"/>
            <w:lang w:val="en-GB"/>
          </w:rPr>
          <w:t xml:space="preserve"> ]</w:t>
        </w:r>
      </w:ins>
      <w:ins w:id="222" w:author="Samsung" w:date="2012-09-25T18:34:00Z">
        <w:r w:rsidR="00EC4BAB">
          <w:rPr>
            <w:rFonts w:eastAsiaTheme="minorEastAsia" w:hint="eastAsia"/>
            <w:lang w:val="en-GB" w:eastAsia="ko-KR"/>
          </w:rPr>
          <w:t>[0]</w:t>
        </w:r>
      </w:ins>
      <w:ins w:id="223" w:author="Samsung" w:date="2012-09-25T17:17:00Z">
        <w:r w:rsidR="00CD05D4">
          <w:rPr>
            <w:rFonts w:eastAsiaTheme="minorEastAsia" w:hint="eastAsia"/>
            <w:lang w:val="en-GB" w:eastAsia="ko-KR"/>
          </w:rPr>
          <w:t xml:space="preserve"> </w:t>
        </w:r>
      </w:ins>
    </w:p>
    <w:p w:rsidR="00B30C1B" w:rsidRDefault="00EC4BAB">
      <w:pPr>
        <w:spacing w:before="136"/>
        <w:ind w:firstLineChars="800" w:firstLine="1600"/>
        <w:rPr>
          <w:ins w:id="224" w:author="Samsung" w:date="2012-09-25T17:13:00Z"/>
          <w:rFonts w:eastAsiaTheme="minorEastAsia"/>
          <w:lang w:val="en-GB" w:eastAsia="ko-KR"/>
        </w:rPr>
      </w:pPr>
      <w:proofErr w:type="spellStart"/>
      <w:proofErr w:type="gramStart"/>
      <w:ins w:id="225" w:author="Samsung" w:date="2012-09-25T18:34:00Z">
        <w:r>
          <w:rPr>
            <w:rFonts w:eastAsia="Times New Roman"/>
            <w:lang w:val="en-GB"/>
          </w:rPr>
          <w:t>dv</w:t>
        </w:r>
      </w:ins>
      <w:proofErr w:type="spellEnd"/>
      <w:ins w:id="226" w:author="Samsung" w:date="2012-09-25T18:33:00Z">
        <w:r>
          <w:rPr>
            <w:rFonts w:eastAsiaTheme="minorEastAsia" w:hint="eastAsia"/>
            <w:lang w:val="en-GB" w:eastAsia="ko-KR"/>
          </w:rPr>
          <w:t>[</w:t>
        </w:r>
        <w:proofErr w:type="gramEnd"/>
        <w:r>
          <w:rPr>
            <w:rFonts w:eastAsiaTheme="minorEastAsia" w:hint="eastAsia"/>
            <w:lang w:val="en-GB" w:eastAsia="ko-KR"/>
          </w:rPr>
          <w:t>1]</w:t>
        </w:r>
        <w:r w:rsidRPr="00754678">
          <w:rPr>
            <w:rFonts w:eastAsia="Times New Roman"/>
            <w:lang w:val="en-GB"/>
          </w:rPr>
          <w:t xml:space="preserve"> = </w:t>
        </w:r>
        <w:proofErr w:type="spellStart"/>
        <w:r w:rsidRPr="00754678">
          <w:rPr>
            <w:rFonts w:eastAsia="Times New Roman"/>
            <w:lang w:val="en-GB"/>
          </w:rPr>
          <w:t>mvCandL</w:t>
        </w:r>
        <w:r>
          <w:rPr>
            <w:rFonts w:eastAsia="Times New Roman"/>
            <w:lang w:val="en-GB"/>
          </w:rPr>
          <w:t>X</w:t>
        </w:r>
        <w:proofErr w:type="spellEnd"/>
        <w:r w:rsidRPr="00754678">
          <w:rPr>
            <w:rFonts w:eastAsia="Times New Roman"/>
            <w:lang w:val="en-GB"/>
          </w:rPr>
          <w:t>[</w:t>
        </w:r>
        <w:proofErr w:type="spellStart"/>
        <w:r>
          <w:rPr>
            <w:rFonts w:eastAsiaTheme="minorEastAsia" w:hint="eastAsia"/>
            <w:lang w:val="en-GB" w:eastAsia="ko-KR"/>
          </w:rPr>
          <w:t>i</w:t>
        </w:r>
        <w:proofErr w:type="spellEnd"/>
        <w:r w:rsidRPr="00754678">
          <w:rPr>
            <w:rFonts w:eastAsia="Times New Roman"/>
            <w:lang w:val="en-GB"/>
          </w:rPr>
          <w:t xml:space="preserve"> ]</w:t>
        </w:r>
      </w:ins>
      <w:ins w:id="227" w:author="Samsung" w:date="2012-09-25T18:34:00Z">
        <w:r>
          <w:rPr>
            <w:rFonts w:eastAsiaTheme="minorEastAsia" w:hint="eastAsia"/>
            <w:lang w:val="en-GB" w:eastAsia="ko-KR"/>
          </w:rPr>
          <w:t>[1]</w:t>
        </w:r>
      </w:ins>
    </w:p>
    <w:p w:rsidR="00425DA5" w:rsidRDefault="00425DA5" w:rsidP="001779D8">
      <w:pPr>
        <w:spacing w:before="136"/>
        <w:ind w:left="400"/>
        <w:rPr>
          <w:ins w:id="228" w:author="Samsung" w:date="2012-09-25T17:04:00Z"/>
          <w:rFonts w:eastAsiaTheme="minorEastAsia"/>
          <w:lang w:val="en-GB" w:eastAsia="ko-KR"/>
        </w:rPr>
      </w:pPr>
    </w:p>
    <w:p w:rsidR="00B30C1B" w:rsidRDefault="00B62C50">
      <w:pPr>
        <w:spacing w:before="136"/>
        <w:rPr>
          <w:ins w:id="229" w:author="Samsung" w:date="2012-09-25T18:25:00Z"/>
          <w:rFonts w:eastAsiaTheme="minorEastAsia"/>
          <w:lang w:val="en-GB" w:eastAsia="ko-KR"/>
        </w:rPr>
      </w:pPr>
      <w:ins w:id="230" w:author="Samsung" w:date="2012-09-25T18:24:00Z">
        <w:r>
          <w:rPr>
            <w:rFonts w:eastAsiaTheme="minorEastAsia" w:hint="eastAsia"/>
            <w:lang w:val="en-GB" w:eastAsia="ko-KR"/>
          </w:rPr>
          <w:t xml:space="preserve">- Otherwise, the </w:t>
        </w:r>
        <w:r>
          <w:rPr>
            <w:rFonts w:eastAsiaTheme="minorEastAsia"/>
            <w:lang w:val="en-GB" w:eastAsia="ko-KR"/>
          </w:rPr>
          <w:t>following</w:t>
        </w:r>
        <w:r>
          <w:rPr>
            <w:rFonts w:eastAsiaTheme="minorEastAsia" w:hint="eastAsia"/>
            <w:lang w:val="en-GB" w:eastAsia="ko-KR"/>
          </w:rPr>
          <w:t xml:space="preserve"> </w:t>
        </w:r>
        <w:proofErr w:type="gramStart"/>
        <w:r>
          <w:rPr>
            <w:rFonts w:eastAsiaTheme="minorEastAsia" w:hint="eastAsia"/>
            <w:lang w:val="en-GB" w:eastAsia="ko-KR"/>
          </w:rPr>
          <w:t>steps applies</w:t>
        </w:r>
        <w:proofErr w:type="gramEnd"/>
        <w:r>
          <w:rPr>
            <w:rFonts w:eastAsiaTheme="minorEastAsia" w:hint="eastAsia"/>
            <w:lang w:val="en-GB" w:eastAsia="ko-KR"/>
          </w:rPr>
          <w:t xml:space="preserve"> in order</w:t>
        </w:r>
      </w:ins>
      <w:ins w:id="231" w:author="Samsung" w:date="2012-09-25T18:25:00Z">
        <w:r>
          <w:rPr>
            <w:rFonts w:eastAsiaTheme="minorEastAsia" w:hint="eastAsia"/>
            <w:lang w:val="en-GB" w:eastAsia="ko-KR"/>
          </w:rPr>
          <w:t>.</w:t>
        </w:r>
      </w:ins>
    </w:p>
    <w:p w:rsidR="008F688D" w:rsidRDefault="00B62C50" w:rsidP="008F688D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</w:tabs>
        <w:spacing w:after="0"/>
        <w:ind w:left="800"/>
        <w:rPr>
          <w:ins w:id="232" w:author="Samsung" w:date="2012-09-26T15:59:00Z"/>
          <w:rFonts w:eastAsia="맑은 고딕"/>
          <w:sz w:val="20"/>
          <w:szCs w:val="20"/>
          <w:lang w:eastAsia="ko-KR"/>
        </w:rPr>
      </w:pPr>
      <w:ins w:id="233" w:author="Samsung" w:date="2012-09-25T18:25:00Z">
        <w:r>
          <w:rPr>
            <w:rFonts w:eastAsiaTheme="minorEastAsia" w:hint="eastAsia"/>
            <w:lang w:eastAsia="ko-KR"/>
          </w:rPr>
          <w:tab/>
        </w:r>
      </w:ins>
      <w:bookmarkEnd w:id="184"/>
      <w:bookmarkEnd w:id="185"/>
      <w:ins w:id="234" w:author="Samsung" w:date="2012-09-26T15:59:00Z">
        <w:r w:rsidR="008F688D">
          <w:rPr>
            <w:rFonts w:eastAsiaTheme="minorEastAsia" w:hint="eastAsia"/>
            <w:lang w:val="en-US" w:eastAsia="ko-KR"/>
          </w:rPr>
          <w:t>1</w:t>
        </w:r>
        <w:r w:rsidR="008F688D">
          <w:rPr>
            <w:rFonts w:eastAsiaTheme="minorEastAsia" w:hint="eastAsia"/>
            <w:lang w:eastAsia="ko-KR"/>
          </w:rPr>
          <w:t xml:space="preserve">. The variable </w:t>
        </w:r>
        <w:proofErr w:type="spellStart"/>
        <w:r w:rsidR="008F688D">
          <w:rPr>
            <w:rFonts w:eastAsiaTheme="minorEastAsia" w:hint="eastAsia"/>
            <w:lang w:eastAsia="ko-KR"/>
          </w:rPr>
          <w:t>maxDepth</w:t>
        </w:r>
        <w:proofErr w:type="spellEnd"/>
        <w:r w:rsidR="008F688D">
          <w:rPr>
            <w:rFonts w:eastAsiaTheme="minorEastAsia" w:hint="eastAsia"/>
            <w:lang w:eastAsia="ko-KR"/>
          </w:rPr>
          <w:t xml:space="preserve"> is specified as follows:</w:t>
        </w:r>
        <w:r w:rsidR="008F688D" w:rsidRPr="00B26613">
          <w:rPr>
            <w:rFonts w:eastAsia="맑은 고딕" w:hint="eastAsia"/>
            <w:sz w:val="20"/>
            <w:szCs w:val="20"/>
            <w:lang w:eastAsia="ko-KR"/>
          </w:rPr>
          <w:t xml:space="preserve"> </w:t>
        </w:r>
      </w:ins>
    </w:p>
    <w:p w:rsidR="008F688D" w:rsidRPr="00B26613" w:rsidRDefault="008F688D" w:rsidP="008F688D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</w:tabs>
        <w:spacing w:after="0"/>
        <w:ind w:left="800"/>
        <w:rPr>
          <w:ins w:id="235" w:author="Samsung" w:date="2012-09-26T15:59:00Z"/>
          <w:sz w:val="20"/>
          <w:szCs w:val="20"/>
        </w:rPr>
      </w:pPr>
      <w:proofErr w:type="spellStart"/>
      <w:ins w:id="236" w:author="Samsung" w:date="2012-09-26T15:59:00Z">
        <w:r w:rsidRPr="00B26613">
          <w:rPr>
            <w:rFonts w:eastAsia="맑은 고딕" w:hint="eastAsia"/>
            <w:sz w:val="20"/>
            <w:szCs w:val="20"/>
            <w:lang w:eastAsia="ko-KR"/>
          </w:rPr>
          <w:t>maxDepth</w:t>
        </w:r>
        <w:proofErr w:type="spellEnd"/>
        <w:r w:rsidRPr="00B26613">
          <w:rPr>
            <w:sz w:val="20"/>
            <w:szCs w:val="20"/>
          </w:rPr>
          <w:t xml:space="preserve"> =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INT_MIN</w:t>
        </w:r>
        <w:r w:rsidRPr="00B26613">
          <w:rPr>
            <w:sz w:val="20"/>
            <w:szCs w:val="20"/>
          </w:rPr>
          <w:br/>
          <w:t xml:space="preserve">for( j = 0; j &lt; </w:t>
        </w:r>
        <w:proofErr w:type="spellStart"/>
        <w:r w:rsidRPr="00B26613">
          <w:rPr>
            <w:sz w:val="20"/>
            <w:szCs w:val="20"/>
          </w:rPr>
          <w:t>partHeight</w:t>
        </w:r>
        <w:proofErr w:type="spellEnd"/>
        <w:r w:rsidRPr="00B26613">
          <w:rPr>
            <w:sz w:val="20"/>
            <w:szCs w:val="20"/>
          </w:rPr>
          <w:t>; j+</w:t>
        </w:r>
        <w:r>
          <w:rPr>
            <w:rFonts w:eastAsiaTheme="minorEastAsia" w:hint="eastAsia"/>
            <w:sz w:val="20"/>
            <w:szCs w:val="20"/>
            <w:lang w:eastAsia="ko-KR"/>
          </w:rPr>
          <w:t>=(partHeight-1)</w:t>
        </w:r>
        <w:r w:rsidRPr="00B26613">
          <w:rPr>
            <w:sz w:val="20"/>
            <w:szCs w:val="20"/>
          </w:rPr>
          <w:t xml:space="preserve"> )</w:t>
        </w:r>
        <w:r w:rsidRPr="00B26613">
          <w:rPr>
            <w:sz w:val="20"/>
            <w:szCs w:val="20"/>
          </w:rPr>
          <w:br/>
        </w:r>
        <w:r w:rsidRPr="00B26613">
          <w:rPr>
            <w:sz w:val="20"/>
            <w:szCs w:val="20"/>
          </w:rPr>
          <w:tab/>
          <w:t xml:space="preserve">for(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 xml:space="preserve"> = 0;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 xml:space="preserve"> &lt; </w:t>
        </w:r>
        <w:proofErr w:type="spellStart"/>
        <w:r w:rsidRPr="00B26613">
          <w:rPr>
            <w:sz w:val="20"/>
            <w:szCs w:val="20"/>
          </w:rPr>
          <w:t>partWidth</w:t>
        </w:r>
        <w:proofErr w:type="spellEnd"/>
        <w:r w:rsidRPr="00B26613">
          <w:rPr>
            <w:sz w:val="20"/>
            <w:szCs w:val="20"/>
          </w:rPr>
          <w:t xml:space="preserve">;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>+</w:t>
        </w:r>
        <w:r>
          <w:rPr>
            <w:rFonts w:eastAsiaTheme="minorEastAsia" w:hint="eastAsia"/>
            <w:sz w:val="20"/>
            <w:szCs w:val="20"/>
            <w:lang w:eastAsia="ko-KR"/>
          </w:rPr>
          <w:t>=(partWidth-1))</w:t>
        </w:r>
        <w:r w:rsidRPr="00B26613">
          <w:rPr>
            <w:sz w:val="20"/>
            <w:szCs w:val="20"/>
          </w:rPr>
          <w:br/>
        </w:r>
        <w:r w:rsidRPr="00B26613">
          <w:rPr>
            <w:sz w:val="20"/>
            <w:szCs w:val="20"/>
          </w:rPr>
          <w:tab/>
        </w:r>
        <w:r w:rsidRPr="00B26613">
          <w:rPr>
            <w:sz w:val="20"/>
            <w:szCs w:val="20"/>
          </w:rPr>
          <w:tab/>
        </w:r>
        <w:r w:rsidRPr="00B26613">
          <w:rPr>
            <w:rFonts w:eastAsia="맑은 고딕" w:hint="eastAsia"/>
            <w:sz w:val="20"/>
            <w:szCs w:val="20"/>
            <w:lang w:eastAsia="ko-KR"/>
          </w:rPr>
          <w:t>if(</w:t>
        </w:r>
        <w:r w:rsidRPr="00B26613">
          <w:rPr>
            <w:sz w:val="20"/>
            <w:szCs w:val="20"/>
          </w:rPr>
          <w:t xml:space="preserve"> </w:t>
        </w:r>
        <w:proofErr w:type="spellStart"/>
        <w:r w:rsidRPr="00B26613">
          <w:rPr>
            <w:sz w:val="20"/>
            <w:szCs w:val="20"/>
          </w:rPr>
          <w:t>depthPic</w:t>
        </w:r>
        <w:proofErr w:type="spellEnd"/>
        <w:r w:rsidRPr="00B26613">
          <w:rPr>
            <w:sz w:val="20"/>
            <w:szCs w:val="20"/>
          </w:rPr>
          <w:t xml:space="preserve">[ dbx1 +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>, dby1 + j ]</w:t>
        </w:r>
        <w:r>
          <w:rPr>
            <w:sz w:val="20"/>
            <w:szCs w:val="20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&gt;</w:t>
        </w:r>
        <w:r>
          <w:rPr>
            <w:rFonts w:eastAsia="맑은 고딕"/>
            <w:sz w:val="20"/>
            <w:szCs w:val="20"/>
            <w:lang w:eastAsia="ko-KR"/>
          </w:rPr>
          <w:t xml:space="preserve"> </w:t>
        </w:r>
        <w:proofErr w:type="spellStart"/>
        <w:r w:rsidRPr="00B26613">
          <w:rPr>
            <w:rFonts w:eastAsia="맑은 고딕" w:hint="eastAsia"/>
            <w:sz w:val="20"/>
            <w:szCs w:val="20"/>
            <w:lang w:eastAsia="ko-KR"/>
          </w:rPr>
          <w:t>maxDepth</w:t>
        </w:r>
        <w:proofErr w:type="spellEnd"/>
        <w:r>
          <w:rPr>
            <w:rFonts w:eastAsia="맑은 고딕"/>
            <w:sz w:val="20"/>
            <w:szCs w:val="20"/>
            <w:lang w:eastAsia="ko-KR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 xml:space="preserve">) </w:t>
        </w:r>
        <w:proofErr w:type="spellStart"/>
        <w:r w:rsidRPr="00B26613">
          <w:rPr>
            <w:rFonts w:eastAsia="맑은 고딕" w:hint="eastAsia"/>
            <w:sz w:val="20"/>
            <w:szCs w:val="20"/>
            <w:lang w:eastAsia="ko-KR"/>
          </w:rPr>
          <w:t>maxDepth</w:t>
        </w:r>
        <w:proofErr w:type="spellEnd"/>
        <w:r>
          <w:rPr>
            <w:rFonts w:eastAsia="맑은 고딕"/>
            <w:sz w:val="20"/>
            <w:szCs w:val="20"/>
            <w:lang w:eastAsia="ko-KR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=</w:t>
        </w:r>
        <w:r w:rsidRPr="00B26613">
          <w:rPr>
            <w:sz w:val="20"/>
            <w:szCs w:val="20"/>
          </w:rPr>
          <w:t xml:space="preserve"> </w:t>
        </w:r>
        <w:proofErr w:type="spellStart"/>
        <w:r w:rsidRPr="00B26613">
          <w:rPr>
            <w:sz w:val="20"/>
            <w:szCs w:val="20"/>
          </w:rPr>
          <w:t>depthPic</w:t>
        </w:r>
        <w:proofErr w:type="spellEnd"/>
        <w:r w:rsidRPr="00B26613">
          <w:rPr>
            <w:sz w:val="20"/>
            <w:szCs w:val="20"/>
          </w:rPr>
          <w:t xml:space="preserve">[ dbx1 + </w:t>
        </w:r>
        <w:proofErr w:type="spellStart"/>
        <w:r w:rsidRPr="00B26613">
          <w:rPr>
            <w:sz w:val="20"/>
            <w:szCs w:val="20"/>
          </w:rPr>
          <w:t>i</w:t>
        </w:r>
        <w:proofErr w:type="spellEnd"/>
        <w:r w:rsidRPr="00B26613">
          <w:rPr>
            <w:sz w:val="20"/>
            <w:szCs w:val="20"/>
          </w:rPr>
          <w:t>, dby1 + j ]</w:t>
        </w:r>
      </w:ins>
    </w:p>
    <w:p w:rsidR="001779D8" w:rsidRPr="000758EA" w:rsidRDefault="001779D8" w:rsidP="001779D8">
      <w:pPr>
        <w:tabs>
          <w:tab w:val="left" w:pos="300"/>
          <w:tab w:val="left" w:pos="1588"/>
          <w:tab w:val="left" w:pos="1985"/>
        </w:tabs>
        <w:spacing w:before="136"/>
        <w:jc w:val="both"/>
        <w:textAlignment w:val="auto"/>
        <w:rPr>
          <w:rFonts w:eastAsia="Times New Roman"/>
        </w:rPr>
      </w:pPr>
      <w:r>
        <w:rPr>
          <w:rFonts w:eastAsia="PMingLiU"/>
          <w:lang w:eastAsia="zh-TW"/>
        </w:rPr>
        <w:t xml:space="preserve"> </w:t>
      </w:r>
    </w:p>
    <w:p w:rsidR="001779D8" w:rsidRDefault="001779D8" w:rsidP="001779D8">
      <w:pPr>
        <w:spacing w:before="136"/>
        <w:ind w:left="800"/>
        <w:rPr>
          <w:ins w:id="237" w:author="Samsung" w:date="2012-09-25T16:49:00Z"/>
          <w:rFonts w:eastAsiaTheme="minorEastAsia"/>
          <w:lang w:val="en-GB" w:eastAsia="ko-KR"/>
        </w:rPr>
      </w:pPr>
      <w:del w:id="238" w:author="Samsung" w:date="2012-09-25T16:49:00Z">
        <w:r w:rsidRPr="00754678" w:rsidDel="001779D8">
          <w:rPr>
            <w:rFonts w:eastAsia="Times New Roman"/>
            <w:lang w:val="en-GB"/>
          </w:rPr>
          <w:delText>depth = depthPic[dbx1 +(partWidth &lt;&lt; 1) -1, dby1+ (partHeight &lt;&lt; 1) -1 ]</w:delText>
        </w:r>
      </w:del>
    </w:p>
    <w:p w:rsidR="001779D8" w:rsidRPr="00754678" w:rsidRDefault="001779D8" w:rsidP="001779D8">
      <w:pPr>
        <w:spacing w:before="136"/>
        <w:ind w:left="800"/>
        <w:rPr>
          <w:rFonts w:eastAsia="Times New Roman"/>
          <w:lang w:val="en-GB"/>
        </w:rPr>
      </w:pPr>
      <w:ins w:id="239" w:author="Samsung" w:date="2012-09-25T16:49:00Z">
        <w:r>
          <w:rPr>
            <w:rFonts w:eastAsiaTheme="minorEastAsia" w:hint="eastAsia"/>
            <w:lang w:val="en-GB" w:eastAsia="ko-KR"/>
          </w:rPr>
          <w:t xml:space="preserve">2. The variable </w:t>
        </w:r>
        <w:proofErr w:type="spellStart"/>
        <w:r>
          <w:rPr>
            <w:rFonts w:eastAsiaTheme="minorEastAsia" w:hint="eastAsia"/>
            <w:lang w:val="en-GB" w:eastAsia="ko-KR"/>
          </w:rPr>
          <w:t>d</w:t>
        </w:r>
      </w:ins>
      <w:ins w:id="240" w:author="Samsung" w:date="2012-09-25T18:28:00Z">
        <w:r w:rsidR="00B62C50">
          <w:rPr>
            <w:rFonts w:eastAsiaTheme="minorEastAsia" w:hint="eastAsia"/>
            <w:lang w:val="en-GB" w:eastAsia="ko-KR"/>
          </w:rPr>
          <w:t>isp</w:t>
        </w:r>
      </w:ins>
      <w:proofErr w:type="spellEnd"/>
      <w:ins w:id="241" w:author="Samsung" w:date="2012-09-25T16:49:00Z">
        <w:r>
          <w:rPr>
            <w:rFonts w:eastAsiaTheme="minorEastAsia" w:hint="eastAsia"/>
            <w:lang w:val="en-GB" w:eastAsia="ko-KR"/>
          </w:rPr>
          <w:t xml:space="preserve"> is specified as follows</w:t>
        </w:r>
        <w:proofErr w:type="gramStart"/>
        <w:r>
          <w:rPr>
            <w:rFonts w:eastAsiaTheme="minorEastAsia" w:hint="eastAsia"/>
            <w:lang w:val="en-GB" w:eastAsia="ko-KR"/>
          </w:rPr>
          <w:t>:</w:t>
        </w:r>
      </w:ins>
      <w:proofErr w:type="gramEnd"/>
      <w:r w:rsidRPr="00754678">
        <w:rPr>
          <w:rFonts w:eastAsia="Times New Roman"/>
          <w:lang w:val="en-GB"/>
        </w:rPr>
        <w:br/>
        <w:t>index = ViewIdTo3DVAcquisitionParamIndex( </w:t>
      </w:r>
      <w:proofErr w:type="spellStart"/>
      <w:r w:rsidRPr="00754678">
        <w:rPr>
          <w:rFonts w:eastAsia="Times New Roman"/>
          <w:lang w:val="en-GB"/>
        </w:rPr>
        <w:t>view_id</w:t>
      </w:r>
      <w:proofErr w:type="spellEnd"/>
      <w:r w:rsidRPr="00754678">
        <w:rPr>
          <w:rFonts w:eastAsia="Times New Roman"/>
          <w:lang w:val="en-GB"/>
        </w:rPr>
        <w:t xml:space="preserve"> of the current view )</w:t>
      </w:r>
      <w:r w:rsidRPr="00754678">
        <w:rPr>
          <w:rFonts w:eastAsia="Times New Roman"/>
          <w:lang w:val="en-GB"/>
        </w:rPr>
        <w:br/>
      </w:r>
      <w:proofErr w:type="spellStart"/>
      <w:r w:rsidRPr="00754678">
        <w:rPr>
          <w:rFonts w:eastAsia="Times New Roman"/>
          <w:lang w:val="en-GB"/>
        </w:rPr>
        <w:t>refIndex</w:t>
      </w:r>
      <w:proofErr w:type="spellEnd"/>
      <w:r w:rsidRPr="00754678">
        <w:rPr>
          <w:rFonts w:eastAsia="Times New Roman"/>
          <w:lang w:val="en-GB"/>
        </w:rPr>
        <w:t xml:space="preserve"> = ViewIdTo3DVAcquisitionParamIndex( </w:t>
      </w:r>
      <w:proofErr w:type="spellStart"/>
      <w:r w:rsidRPr="00754678">
        <w:rPr>
          <w:rFonts w:eastAsia="Times New Roman"/>
          <w:lang w:val="en-GB"/>
        </w:rPr>
        <w:t>view_id</w:t>
      </w:r>
      <w:proofErr w:type="spellEnd"/>
      <w:r w:rsidRPr="00754678">
        <w:rPr>
          <w:rFonts w:eastAsia="Times New Roman"/>
          <w:lang w:val="en-GB"/>
        </w:rPr>
        <w:t xml:space="preserve"> of the </w:t>
      </w:r>
      <w:proofErr w:type="spellStart"/>
      <w:r w:rsidRPr="00754678">
        <w:rPr>
          <w:rFonts w:eastAsia="Times New Roman"/>
          <w:lang w:val="en-GB"/>
        </w:rPr>
        <w:t>InterViewPic</w:t>
      </w:r>
      <w:proofErr w:type="spellEnd"/>
      <w:r w:rsidRPr="00754678">
        <w:rPr>
          <w:rFonts w:eastAsia="Times New Roman"/>
          <w:lang w:val="en-GB"/>
        </w:rPr>
        <w:t> )</w:t>
      </w:r>
    </w:p>
    <w:p w:rsidR="00B62C50" w:rsidRDefault="003E7D82" w:rsidP="00B62C50">
      <w:pPr>
        <w:spacing w:before="136"/>
        <w:ind w:left="800"/>
        <w:rPr>
          <w:ins w:id="242" w:author="Samsung" w:date="2012-09-25T18:28:00Z"/>
          <w:rFonts w:eastAsiaTheme="minorEastAsia"/>
          <w:lang w:val="en-GB" w:eastAsia="ko-KR"/>
        </w:rPr>
      </w:pPr>
      <w:bookmarkStart w:id="243" w:name="OLE_LINK538"/>
      <w:bookmarkStart w:id="244" w:name="OLE_LINK539"/>
      <w:del w:id="245" w:author="Samsung" w:date="2012-09-25T18:28:00Z">
        <w:r w:rsidRPr="00754678" w:rsidDel="00B62C50">
          <w:rPr>
            <w:rFonts w:eastAsia="Times New Roman"/>
            <w:lang w:val="en-GB"/>
          </w:rPr>
          <w:delText>dv</w:delText>
        </w:r>
      </w:del>
      <w:proofErr w:type="spellStart"/>
      <w:ins w:id="246" w:author="Samsung" w:date="2012-09-25T18:28:00Z">
        <w:r w:rsidR="00B62C50">
          <w:rPr>
            <w:rFonts w:eastAsiaTheme="minorEastAsia" w:hint="eastAsia"/>
            <w:lang w:val="en-GB" w:eastAsia="ko-KR"/>
          </w:rPr>
          <w:t>disp</w:t>
        </w:r>
      </w:ins>
      <w:proofErr w:type="spellEnd"/>
      <w:r w:rsidRPr="00754678">
        <w:rPr>
          <w:rFonts w:eastAsia="Times New Roman"/>
          <w:lang w:val="en-GB"/>
        </w:rPr>
        <w:t xml:space="preserve">[ 0 ] = Disparity( </w:t>
      </w:r>
      <w:proofErr w:type="spellStart"/>
      <w:r w:rsidRPr="00754678">
        <w:rPr>
          <w:rFonts w:eastAsia="Times New Roman"/>
          <w:lang w:val="en-GB"/>
        </w:rPr>
        <w:t>NdrInverse</w:t>
      </w:r>
      <w:proofErr w:type="spellEnd"/>
      <w:r w:rsidRPr="00754678">
        <w:rPr>
          <w:rFonts w:eastAsia="Times New Roman"/>
          <w:lang w:val="en-GB"/>
        </w:rPr>
        <w:t>[</w:t>
      </w:r>
      <w:del w:id="247" w:author="Samsung" w:date="2012-09-27T10:12:00Z">
        <w:r w:rsidRPr="00754678" w:rsidDel="001E3AD9">
          <w:rPr>
            <w:rFonts w:eastAsia="Times New Roman"/>
            <w:lang w:val="en-GB"/>
          </w:rPr>
          <w:delText>depth</w:delText>
        </w:r>
      </w:del>
      <w:ins w:id="248" w:author="Samsung" w:date="2012-09-27T10:12:00Z">
        <w:r w:rsidR="001E3AD9">
          <w:rPr>
            <w:rFonts w:eastAsiaTheme="minorEastAsia" w:hint="eastAsia"/>
            <w:lang w:val="en-GB" w:eastAsia="ko-KR"/>
          </w:rPr>
          <w:t>maxDepth</w:t>
        </w:r>
      </w:ins>
      <w:r w:rsidRPr="00754678">
        <w:rPr>
          <w:rFonts w:eastAsia="Times New Roman"/>
          <w:lang w:val="en-GB"/>
        </w:rPr>
        <w:t xml:space="preserve">], </w:t>
      </w:r>
      <w:proofErr w:type="spellStart"/>
      <w:r w:rsidRPr="00754678">
        <w:rPr>
          <w:rFonts w:eastAsia="Times New Roman"/>
          <w:lang w:val="en-GB"/>
        </w:rPr>
        <w:t>ZNear</w:t>
      </w:r>
      <w:proofErr w:type="spellEnd"/>
      <w:r w:rsidRPr="00754678"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dps_id</w:t>
      </w:r>
      <w:proofErr w:type="spellEnd"/>
      <w:r w:rsidRPr="00754678">
        <w:rPr>
          <w:rFonts w:eastAsia="Times New Roman"/>
          <w:lang w:val="en-GB"/>
        </w:rPr>
        <w:t xml:space="preserve">, index ], </w:t>
      </w:r>
      <w:proofErr w:type="spellStart"/>
      <w:r w:rsidRPr="00754678">
        <w:rPr>
          <w:rFonts w:eastAsia="Times New Roman"/>
          <w:lang w:val="en-GB"/>
        </w:rPr>
        <w:t>ZFar</w:t>
      </w:r>
      <w:proofErr w:type="spellEnd"/>
      <w:r w:rsidRPr="00754678">
        <w:rPr>
          <w:rFonts w:eastAsia="Times New Roman"/>
          <w:lang w:val="en-GB"/>
        </w:rPr>
        <w:t>[</w:t>
      </w:r>
      <w:proofErr w:type="spellStart"/>
      <w:r>
        <w:rPr>
          <w:rFonts w:eastAsia="Times New Roman"/>
          <w:lang w:val="en-GB"/>
        </w:rPr>
        <w:t>dps_id</w:t>
      </w:r>
      <w:proofErr w:type="spellEnd"/>
      <w:r w:rsidRPr="00754678">
        <w:rPr>
          <w:rFonts w:eastAsia="Times New Roman"/>
          <w:lang w:val="en-GB"/>
        </w:rPr>
        <w:t>, index ],</w:t>
      </w:r>
      <w:r w:rsidRPr="00754678">
        <w:rPr>
          <w:rFonts w:eastAsia="Times New Roman"/>
          <w:lang w:val="en-GB"/>
        </w:rPr>
        <w:br/>
        <w:t xml:space="preserve">  </w:t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 w:rsidRPr="00754678">
        <w:rPr>
          <w:rFonts w:eastAsia="Times New Roman"/>
          <w:lang w:val="en-GB"/>
        </w:rPr>
        <w:t>FocalLengthX</w:t>
      </w:r>
      <w:proofErr w:type="spellEnd"/>
      <w:r w:rsidRPr="00754678">
        <w:rPr>
          <w:rFonts w:eastAsia="Times New Roman"/>
          <w:lang w:val="en-GB"/>
        </w:rPr>
        <w:t>[</w:t>
      </w:r>
      <w:proofErr w:type="spellStart"/>
      <w:r>
        <w:rPr>
          <w:rFonts w:eastAsia="Times New Roman"/>
          <w:lang w:val="en-GB"/>
        </w:rPr>
        <w:t>dps_id</w:t>
      </w:r>
      <w:proofErr w:type="spellEnd"/>
      <w:r w:rsidRPr="00754678">
        <w:rPr>
          <w:rFonts w:eastAsia="Times New Roman"/>
          <w:lang w:val="en-GB"/>
        </w:rPr>
        <w:t xml:space="preserve">, index ], </w:t>
      </w:r>
      <w:proofErr w:type="spellStart"/>
      <w:r w:rsidRPr="00754678">
        <w:rPr>
          <w:rFonts w:eastAsia="Times New Roman"/>
          <w:lang w:val="en-GB"/>
        </w:rPr>
        <w:t>AbsTX</w:t>
      </w:r>
      <w:proofErr w:type="spellEnd"/>
      <w:r w:rsidRPr="00754678">
        <w:rPr>
          <w:rFonts w:eastAsia="Times New Roman"/>
          <w:lang w:val="en-GB"/>
        </w:rPr>
        <w:t xml:space="preserve">[ index ] – </w:t>
      </w:r>
      <w:proofErr w:type="spellStart"/>
      <w:r w:rsidRPr="00754678">
        <w:rPr>
          <w:rFonts w:eastAsia="Times New Roman"/>
          <w:lang w:val="en-GB"/>
        </w:rPr>
        <w:t>AbsTX</w:t>
      </w:r>
      <w:proofErr w:type="spellEnd"/>
      <w:r w:rsidRPr="00754678">
        <w:rPr>
          <w:rFonts w:eastAsia="Times New Roman"/>
          <w:lang w:val="en-GB"/>
        </w:rPr>
        <w:t xml:space="preserve">[ </w:t>
      </w:r>
      <w:proofErr w:type="spellStart"/>
      <w:r w:rsidRPr="00754678">
        <w:rPr>
          <w:rFonts w:eastAsia="Times New Roman"/>
          <w:lang w:val="en-GB"/>
        </w:rPr>
        <w:t>refIndex</w:t>
      </w:r>
      <w:proofErr w:type="spellEnd"/>
      <w:r w:rsidRPr="00754678">
        <w:rPr>
          <w:rFonts w:eastAsia="Times New Roman"/>
          <w:lang w:val="en-GB"/>
        </w:rPr>
        <w:t xml:space="preserve"> ] )</w:t>
      </w:r>
      <w:r w:rsidRPr="00754678">
        <w:rPr>
          <w:rFonts w:eastAsia="Times New Roman"/>
          <w:lang w:val="en-GB"/>
        </w:rPr>
        <w:br/>
      </w:r>
      <w:del w:id="249" w:author="Samsung" w:date="2012-09-25T18:28:00Z">
        <w:r w:rsidRPr="00754678" w:rsidDel="00B62C50">
          <w:rPr>
            <w:rFonts w:eastAsia="Times New Roman"/>
            <w:lang w:val="en-GB"/>
          </w:rPr>
          <w:delText>dv</w:delText>
        </w:r>
      </w:del>
      <w:proofErr w:type="spellStart"/>
      <w:ins w:id="250" w:author="Samsung" w:date="2012-09-25T18:28:00Z">
        <w:r w:rsidR="00B62C50">
          <w:rPr>
            <w:rFonts w:eastAsiaTheme="minorEastAsia" w:hint="eastAsia"/>
            <w:lang w:val="en-GB" w:eastAsia="ko-KR"/>
          </w:rPr>
          <w:t>disp</w:t>
        </w:r>
      </w:ins>
      <w:proofErr w:type="spellEnd"/>
      <w:r w:rsidRPr="00754678">
        <w:rPr>
          <w:rFonts w:eastAsia="Times New Roman"/>
          <w:lang w:val="en-GB"/>
        </w:rPr>
        <w:t xml:space="preserve">[ 1 ] = </w:t>
      </w:r>
      <w:r>
        <w:rPr>
          <w:rFonts w:eastAsiaTheme="minorEastAsia" w:hint="eastAsia"/>
          <w:lang w:val="en-GB" w:eastAsia="ko-KR"/>
        </w:rPr>
        <w:t>0</w:t>
      </w:r>
    </w:p>
    <w:p w:rsidR="00B62C50" w:rsidRDefault="00B62C50" w:rsidP="00B62C50">
      <w:pPr>
        <w:spacing w:before="136"/>
        <w:ind w:left="800"/>
        <w:rPr>
          <w:ins w:id="251" w:author="Samsung" w:date="2012-09-25T18:28:00Z"/>
          <w:rFonts w:eastAsiaTheme="minorEastAsia"/>
          <w:lang w:val="en-GB" w:eastAsia="ko-KR"/>
        </w:rPr>
      </w:pPr>
      <w:ins w:id="252" w:author="Samsung" w:date="2012-09-25T18:28:00Z">
        <w:r>
          <w:rPr>
            <w:rFonts w:eastAsiaTheme="minorEastAsia" w:hint="eastAsia"/>
            <w:lang w:val="en-GB" w:eastAsia="ko-KR"/>
          </w:rPr>
          <w:t xml:space="preserve">3. When </w:t>
        </w:r>
        <w:proofErr w:type="spellStart"/>
        <w:r>
          <w:rPr>
            <w:rFonts w:eastAsiaTheme="minorEastAsia" w:hint="eastAsia"/>
            <w:lang w:val="en-GB" w:eastAsia="ko-KR"/>
          </w:rPr>
          <w:t>DvAvailable</w:t>
        </w:r>
        <w:proofErr w:type="spellEnd"/>
        <w:r>
          <w:rPr>
            <w:rFonts w:eastAsiaTheme="minorEastAsia" w:hint="eastAsia"/>
            <w:lang w:val="en-GB" w:eastAsia="ko-KR"/>
          </w:rPr>
          <w:t>[</w:t>
        </w:r>
      </w:ins>
      <w:proofErr w:type="spellStart"/>
      <w:ins w:id="253" w:author="Samsung" w:date="2012-09-25T18:32:00Z">
        <w:r>
          <w:rPr>
            <w:rFonts w:eastAsiaTheme="minorEastAsia" w:hint="eastAsia"/>
            <w:lang w:val="en-GB" w:eastAsia="ko-KR"/>
          </w:rPr>
          <w:t>i</w:t>
        </w:r>
      </w:ins>
      <w:proofErr w:type="spellEnd"/>
      <w:ins w:id="254" w:author="Samsung" w:date="2012-09-25T18:28:00Z">
        <w:r>
          <w:rPr>
            <w:rFonts w:eastAsiaTheme="minorEastAsia" w:hint="eastAsia"/>
            <w:lang w:val="en-GB" w:eastAsia="ko-KR"/>
          </w:rPr>
          <w:t>] is equal to 0,</w:t>
        </w:r>
      </w:ins>
    </w:p>
    <w:p w:rsidR="00B62C50" w:rsidRDefault="00B62C50" w:rsidP="00B62C50">
      <w:pPr>
        <w:spacing w:before="136"/>
        <w:ind w:left="800"/>
        <w:rPr>
          <w:ins w:id="255" w:author="Samsung" w:date="2012-09-25T18:30:00Z"/>
          <w:rFonts w:eastAsiaTheme="minorEastAsia"/>
          <w:lang w:val="en-GB" w:eastAsia="ko-KR"/>
        </w:rPr>
      </w:pPr>
      <w:ins w:id="256" w:author="Samsung" w:date="2012-09-25T18:29:00Z">
        <w:r>
          <w:rPr>
            <w:rFonts w:eastAsiaTheme="minorEastAsia" w:hint="eastAsia"/>
            <w:lang w:val="en-GB" w:eastAsia="ko-KR"/>
          </w:rPr>
          <w:t xml:space="preserve">       </w:t>
        </w:r>
        <w:proofErr w:type="spellStart"/>
        <w:proofErr w:type="gramStart"/>
        <w:r>
          <w:rPr>
            <w:rFonts w:eastAsiaTheme="minorEastAsia" w:hint="eastAsia"/>
            <w:lang w:val="en-GB" w:eastAsia="ko-KR"/>
          </w:rPr>
          <w:t>mvCandLX</w:t>
        </w:r>
        <w:proofErr w:type="spellEnd"/>
        <w:r>
          <w:rPr>
            <w:rFonts w:eastAsiaTheme="minorEastAsia" w:hint="eastAsia"/>
            <w:lang w:val="en-GB" w:eastAsia="ko-KR"/>
          </w:rPr>
          <w:t>[</w:t>
        </w:r>
      </w:ins>
      <w:proofErr w:type="spellStart"/>
      <w:proofErr w:type="gramEnd"/>
      <w:ins w:id="257" w:author="Samsung" w:date="2012-09-25T18:31:00Z">
        <w:r>
          <w:rPr>
            <w:rFonts w:eastAsiaTheme="minorEastAsia" w:hint="eastAsia"/>
            <w:lang w:val="en-GB" w:eastAsia="ko-KR"/>
          </w:rPr>
          <w:t>i</w:t>
        </w:r>
      </w:ins>
      <w:proofErr w:type="spellEnd"/>
      <w:ins w:id="258" w:author="Samsung" w:date="2012-09-25T18:29:00Z">
        <w:r>
          <w:rPr>
            <w:rFonts w:eastAsiaTheme="minorEastAsia" w:hint="eastAsia"/>
            <w:lang w:val="en-GB" w:eastAsia="ko-KR"/>
          </w:rPr>
          <w:t xml:space="preserve">] = </w:t>
        </w:r>
        <w:proofErr w:type="spellStart"/>
        <w:r>
          <w:rPr>
            <w:rFonts w:eastAsiaTheme="minorEastAsia" w:hint="eastAsia"/>
            <w:lang w:val="en-GB" w:eastAsia="ko-KR"/>
          </w:rPr>
          <w:t>disp</w:t>
        </w:r>
      </w:ins>
      <w:proofErr w:type="spellEnd"/>
    </w:p>
    <w:p w:rsidR="00B62C50" w:rsidDel="00514840" w:rsidRDefault="00B62C50" w:rsidP="00B62C50">
      <w:pPr>
        <w:spacing w:before="136"/>
        <w:ind w:left="800"/>
        <w:rPr>
          <w:del w:id="259" w:author="Samsung" w:date="2012-09-25T18:32:00Z"/>
          <w:rFonts w:eastAsiaTheme="minorEastAsia"/>
          <w:lang w:val="en-GB" w:eastAsia="ko-KR"/>
        </w:rPr>
      </w:pPr>
      <w:ins w:id="260" w:author="Samsung" w:date="2012-09-25T18:30:00Z">
        <w:r>
          <w:rPr>
            <w:rFonts w:eastAsiaTheme="minorEastAsia" w:hint="eastAsia"/>
            <w:lang w:val="en-GB" w:eastAsia="ko-KR"/>
          </w:rPr>
          <w:lastRenderedPageBreak/>
          <w:t xml:space="preserve">4. Each component of the variable </w:t>
        </w:r>
        <w:proofErr w:type="spellStart"/>
        <w:r>
          <w:rPr>
            <w:rFonts w:eastAsiaTheme="minorEastAsia" w:hint="eastAsia"/>
            <w:lang w:val="en-GB" w:eastAsia="ko-KR"/>
          </w:rPr>
          <w:t>dv</w:t>
        </w:r>
        <w:proofErr w:type="spellEnd"/>
        <w:r>
          <w:rPr>
            <w:rFonts w:eastAsiaTheme="minorEastAsia" w:hint="eastAsia"/>
            <w:lang w:val="en-GB" w:eastAsia="ko-KR"/>
          </w:rPr>
          <w:t xml:space="preserve"> is given by the median of the corresponding vector components of the</w:t>
        </w:r>
      </w:ins>
      <w:ins w:id="261" w:author="Samsung" w:date="2012-09-25T18:32:00Z">
        <w:r>
          <w:rPr>
            <w:rFonts w:eastAsiaTheme="minorEastAsia" w:hint="eastAsia"/>
            <w:lang w:val="en-GB" w:eastAsia="ko-KR"/>
          </w:rPr>
          <w:t xml:space="preserve"> motion vector </w:t>
        </w:r>
        <w:proofErr w:type="spellStart"/>
        <w:proofErr w:type="gramStart"/>
        <w:r>
          <w:rPr>
            <w:rFonts w:eastAsiaTheme="minorEastAsia" w:hint="eastAsia"/>
            <w:lang w:val="en-GB" w:eastAsia="ko-KR"/>
          </w:rPr>
          <w:t>mvCandLX</w:t>
        </w:r>
        <w:proofErr w:type="spellEnd"/>
        <w:r>
          <w:rPr>
            <w:rFonts w:eastAsiaTheme="minorEastAsia" w:hint="eastAsia"/>
            <w:lang w:val="en-GB" w:eastAsia="ko-KR"/>
          </w:rPr>
          <w:t>[</w:t>
        </w:r>
        <w:proofErr w:type="gramEnd"/>
        <w:r>
          <w:rPr>
            <w:rFonts w:eastAsiaTheme="minorEastAsia" w:hint="eastAsia"/>
            <w:lang w:val="en-GB" w:eastAsia="ko-KR"/>
          </w:rPr>
          <w:t xml:space="preserve">0], </w:t>
        </w:r>
        <w:proofErr w:type="spellStart"/>
        <w:r>
          <w:rPr>
            <w:rFonts w:eastAsiaTheme="minorEastAsia" w:hint="eastAsia"/>
            <w:lang w:val="en-GB" w:eastAsia="ko-KR"/>
          </w:rPr>
          <w:t>mvCandLX</w:t>
        </w:r>
        <w:proofErr w:type="spellEnd"/>
        <w:r>
          <w:rPr>
            <w:rFonts w:eastAsiaTheme="minorEastAsia" w:hint="eastAsia"/>
            <w:lang w:val="en-GB" w:eastAsia="ko-KR"/>
          </w:rPr>
          <w:t>[1],</w:t>
        </w:r>
        <w:r w:rsidRPr="00B62C50">
          <w:rPr>
            <w:rFonts w:eastAsiaTheme="minorEastAsia" w:hint="eastAsia"/>
            <w:lang w:val="en-GB" w:eastAsia="ko-KR"/>
          </w:rPr>
          <w:t xml:space="preserve"> </w:t>
        </w:r>
        <w:r>
          <w:rPr>
            <w:rFonts w:eastAsiaTheme="minorEastAsia" w:hint="eastAsia"/>
            <w:lang w:val="en-GB" w:eastAsia="ko-KR"/>
          </w:rPr>
          <w:t xml:space="preserve">and </w:t>
        </w:r>
        <w:proofErr w:type="spellStart"/>
        <w:r>
          <w:rPr>
            <w:rFonts w:eastAsiaTheme="minorEastAsia" w:hint="eastAsia"/>
            <w:lang w:val="en-GB" w:eastAsia="ko-KR"/>
          </w:rPr>
          <w:t>mvCandLX</w:t>
        </w:r>
        <w:proofErr w:type="spellEnd"/>
        <w:r>
          <w:rPr>
            <w:rFonts w:eastAsiaTheme="minorEastAsia" w:hint="eastAsia"/>
            <w:lang w:val="en-GB" w:eastAsia="ko-KR"/>
          </w:rPr>
          <w:t>[2]:</w:t>
        </w:r>
      </w:ins>
    </w:p>
    <w:p w:rsidR="00514840" w:rsidRDefault="00514840" w:rsidP="00B62C50">
      <w:pPr>
        <w:spacing w:before="136"/>
        <w:ind w:left="800"/>
        <w:rPr>
          <w:ins w:id="262" w:author="Samsung" w:date="2012-09-25T18:35:00Z"/>
          <w:rFonts w:eastAsiaTheme="minorEastAsia"/>
          <w:lang w:val="en-GB" w:eastAsia="ko-KR"/>
        </w:rPr>
      </w:pPr>
      <w:ins w:id="263" w:author="Samsung" w:date="2012-09-25T18:34:00Z">
        <w:r>
          <w:rPr>
            <w:rFonts w:eastAsiaTheme="minorEastAsia" w:hint="eastAsia"/>
            <w:lang w:val="en-GB" w:eastAsia="ko-KR"/>
          </w:rPr>
          <w:t xml:space="preserve">       </w:t>
        </w:r>
      </w:ins>
      <w:proofErr w:type="spellStart"/>
      <w:proofErr w:type="gramStart"/>
      <w:ins w:id="264" w:author="Samsung" w:date="2012-09-25T18:35:00Z">
        <w:r>
          <w:rPr>
            <w:rFonts w:eastAsiaTheme="minorEastAsia"/>
            <w:lang w:val="en-GB" w:eastAsia="ko-KR"/>
          </w:rPr>
          <w:t>dv</w:t>
        </w:r>
      </w:ins>
      <w:proofErr w:type="spellEnd"/>
      <w:ins w:id="265" w:author="Samsung" w:date="2012-09-25T18:34:00Z">
        <w:r>
          <w:rPr>
            <w:rFonts w:eastAsiaTheme="minorEastAsia" w:hint="eastAsia"/>
            <w:lang w:val="en-GB" w:eastAsia="ko-KR"/>
          </w:rPr>
          <w:t>[</w:t>
        </w:r>
        <w:proofErr w:type="gramEnd"/>
        <w:r>
          <w:rPr>
            <w:rFonts w:eastAsiaTheme="minorEastAsia" w:hint="eastAsia"/>
            <w:lang w:val="en-GB" w:eastAsia="ko-KR"/>
          </w:rPr>
          <w:t>0] = Median(</w:t>
        </w:r>
        <w:proofErr w:type="spellStart"/>
        <w:r>
          <w:rPr>
            <w:rFonts w:eastAsiaTheme="minorEastAsia" w:hint="eastAsia"/>
            <w:lang w:val="en-GB" w:eastAsia="ko-KR"/>
          </w:rPr>
          <w:t>mvCandLX</w:t>
        </w:r>
        <w:proofErr w:type="spellEnd"/>
        <w:r>
          <w:rPr>
            <w:rFonts w:eastAsiaTheme="minorEastAsia" w:hint="eastAsia"/>
            <w:lang w:val="en-GB" w:eastAsia="ko-KR"/>
          </w:rPr>
          <w:t>[0]</w:t>
        </w:r>
      </w:ins>
      <w:ins w:id="266" w:author="Samsung" w:date="2012-09-25T18:35:00Z">
        <w:r>
          <w:rPr>
            <w:rFonts w:eastAsiaTheme="minorEastAsia" w:hint="eastAsia"/>
            <w:lang w:val="en-GB" w:eastAsia="ko-KR"/>
          </w:rPr>
          <w:t>[0]</w:t>
        </w:r>
      </w:ins>
      <w:ins w:id="267" w:author="Samsung" w:date="2012-09-25T18:34:00Z">
        <w:r>
          <w:rPr>
            <w:rFonts w:eastAsiaTheme="minorEastAsia" w:hint="eastAsia"/>
            <w:lang w:val="en-GB" w:eastAsia="ko-KR"/>
          </w:rPr>
          <w:t xml:space="preserve">, </w:t>
        </w:r>
        <w:proofErr w:type="spellStart"/>
        <w:r>
          <w:rPr>
            <w:rFonts w:eastAsiaTheme="minorEastAsia" w:hint="eastAsia"/>
            <w:lang w:val="en-GB" w:eastAsia="ko-KR"/>
          </w:rPr>
          <w:t>mvCandLX</w:t>
        </w:r>
        <w:proofErr w:type="spellEnd"/>
        <w:r>
          <w:rPr>
            <w:rFonts w:eastAsiaTheme="minorEastAsia" w:hint="eastAsia"/>
            <w:lang w:val="en-GB" w:eastAsia="ko-KR"/>
          </w:rPr>
          <w:t>[1]</w:t>
        </w:r>
      </w:ins>
      <w:ins w:id="268" w:author="Samsung" w:date="2012-09-25T18:35:00Z">
        <w:r>
          <w:rPr>
            <w:rFonts w:eastAsiaTheme="minorEastAsia" w:hint="eastAsia"/>
            <w:lang w:val="en-GB" w:eastAsia="ko-KR"/>
          </w:rPr>
          <w:t>[0]</w:t>
        </w:r>
      </w:ins>
      <w:ins w:id="269" w:author="Samsung" w:date="2012-09-25T18:34:00Z">
        <w:r>
          <w:rPr>
            <w:rFonts w:eastAsiaTheme="minorEastAsia" w:hint="eastAsia"/>
            <w:lang w:val="en-GB" w:eastAsia="ko-KR"/>
          </w:rPr>
          <w:t>,</w:t>
        </w:r>
        <w:r w:rsidRPr="00B62C50">
          <w:rPr>
            <w:rFonts w:eastAsiaTheme="minorEastAsia" w:hint="eastAsia"/>
            <w:lang w:val="en-GB" w:eastAsia="ko-KR"/>
          </w:rPr>
          <w:t xml:space="preserve"> </w:t>
        </w:r>
        <w:r>
          <w:rPr>
            <w:rFonts w:eastAsiaTheme="minorEastAsia" w:hint="eastAsia"/>
            <w:lang w:val="en-GB" w:eastAsia="ko-KR"/>
          </w:rPr>
          <w:t xml:space="preserve">and </w:t>
        </w:r>
        <w:proofErr w:type="spellStart"/>
        <w:r>
          <w:rPr>
            <w:rFonts w:eastAsiaTheme="minorEastAsia" w:hint="eastAsia"/>
            <w:lang w:val="en-GB" w:eastAsia="ko-KR"/>
          </w:rPr>
          <w:t>mvCandLX</w:t>
        </w:r>
        <w:proofErr w:type="spellEnd"/>
        <w:r>
          <w:rPr>
            <w:rFonts w:eastAsiaTheme="minorEastAsia" w:hint="eastAsia"/>
            <w:lang w:val="en-GB" w:eastAsia="ko-KR"/>
          </w:rPr>
          <w:t>[2]</w:t>
        </w:r>
      </w:ins>
      <w:ins w:id="270" w:author="Samsung" w:date="2012-09-25T18:35:00Z">
        <w:r>
          <w:rPr>
            <w:rFonts w:eastAsiaTheme="minorEastAsia" w:hint="eastAsia"/>
            <w:lang w:val="en-GB" w:eastAsia="ko-KR"/>
          </w:rPr>
          <w:t>[0]</w:t>
        </w:r>
      </w:ins>
      <w:ins w:id="271" w:author="Samsung" w:date="2012-09-25T18:34:00Z">
        <w:r>
          <w:rPr>
            <w:rFonts w:eastAsiaTheme="minorEastAsia" w:hint="eastAsia"/>
            <w:lang w:val="en-GB" w:eastAsia="ko-KR"/>
          </w:rPr>
          <w:t>)</w:t>
        </w:r>
      </w:ins>
    </w:p>
    <w:p w:rsidR="00B30C1B" w:rsidRDefault="00514840">
      <w:pPr>
        <w:spacing w:before="136"/>
        <w:ind w:left="800" w:firstLineChars="350" w:firstLine="700"/>
        <w:rPr>
          <w:ins w:id="272" w:author="Samsung" w:date="2012-09-25T18:34:00Z"/>
          <w:rFonts w:eastAsiaTheme="minorEastAsia"/>
          <w:lang w:val="en-GB" w:eastAsia="ko-KR"/>
        </w:rPr>
      </w:pPr>
      <w:proofErr w:type="spellStart"/>
      <w:proofErr w:type="gramStart"/>
      <w:ins w:id="273" w:author="Samsung" w:date="2012-09-25T18:35:00Z">
        <w:r>
          <w:rPr>
            <w:rFonts w:eastAsiaTheme="minorEastAsia" w:hint="eastAsia"/>
            <w:lang w:val="en-GB" w:eastAsia="ko-KR"/>
          </w:rPr>
          <w:t>dv</w:t>
        </w:r>
        <w:proofErr w:type="spellEnd"/>
        <w:r>
          <w:rPr>
            <w:rFonts w:eastAsiaTheme="minorEastAsia" w:hint="eastAsia"/>
            <w:lang w:val="en-GB" w:eastAsia="ko-KR"/>
          </w:rPr>
          <w:t>[</w:t>
        </w:r>
        <w:proofErr w:type="gramEnd"/>
        <w:r>
          <w:rPr>
            <w:rFonts w:eastAsiaTheme="minorEastAsia" w:hint="eastAsia"/>
            <w:lang w:val="en-GB" w:eastAsia="ko-KR"/>
          </w:rPr>
          <w:t>1] = Median(</w:t>
        </w:r>
        <w:proofErr w:type="spellStart"/>
        <w:r>
          <w:rPr>
            <w:rFonts w:eastAsiaTheme="minorEastAsia" w:hint="eastAsia"/>
            <w:lang w:val="en-GB" w:eastAsia="ko-KR"/>
          </w:rPr>
          <w:t>mvCandLX</w:t>
        </w:r>
        <w:proofErr w:type="spellEnd"/>
        <w:r>
          <w:rPr>
            <w:rFonts w:eastAsiaTheme="minorEastAsia" w:hint="eastAsia"/>
            <w:lang w:val="en-GB" w:eastAsia="ko-KR"/>
          </w:rPr>
          <w:t xml:space="preserve">[0][1], </w:t>
        </w:r>
        <w:proofErr w:type="spellStart"/>
        <w:r>
          <w:rPr>
            <w:rFonts w:eastAsiaTheme="minorEastAsia" w:hint="eastAsia"/>
            <w:lang w:val="en-GB" w:eastAsia="ko-KR"/>
          </w:rPr>
          <w:t>mvCandLX</w:t>
        </w:r>
        <w:proofErr w:type="spellEnd"/>
        <w:r>
          <w:rPr>
            <w:rFonts w:eastAsiaTheme="minorEastAsia" w:hint="eastAsia"/>
            <w:lang w:val="en-GB" w:eastAsia="ko-KR"/>
          </w:rPr>
          <w:t>[1][1],</w:t>
        </w:r>
        <w:r w:rsidRPr="00B62C50">
          <w:rPr>
            <w:rFonts w:eastAsiaTheme="minorEastAsia" w:hint="eastAsia"/>
            <w:lang w:val="en-GB" w:eastAsia="ko-KR"/>
          </w:rPr>
          <w:t xml:space="preserve"> </w:t>
        </w:r>
        <w:r>
          <w:rPr>
            <w:rFonts w:eastAsiaTheme="minorEastAsia" w:hint="eastAsia"/>
            <w:lang w:val="en-GB" w:eastAsia="ko-KR"/>
          </w:rPr>
          <w:t xml:space="preserve">and </w:t>
        </w:r>
        <w:proofErr w:type="spellStart"/>
        <w:r>
          <w:rPr>
            <w:rFonts w:eastAsiaTheme="minorEastAsia" w:hint="eastAsia"/>
            <w:lang w:val="en-GB" w:eastAsia="ko-KR"/>
          </w:rPr>
          <w:t>mvCandLX</w:t>
        </w:r>
        <w:proofErr w:type="spellEnd"/>
        <w:r>
          <w:rPr>
            <w:rFonts w:eastAsiaTheme="minorEastAsia" w:hint="eastAsia"/>
            <w:lang w:val="en-GB" w:eastAsia="ko-KR"/>
          </w:rPr>
          <w:t>[2][1])</w:t>
        </w:r>
      </w:ins>
    </w:p>
    <w:bookmarkEnd w:id="243"/>
    <w:bookmarkEnd w:id="244"/>
    <w:p w:rsidR="001779D8" w:rsidRPr="0028130F" w:rsidRDefault="001779D8" w:rsidP="001779D8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993" w:hanging="405"/>
        <w:jc w:val="both"/>
        <w:rPr>
          <w:rFonts w:eastAsia="Times New Roman"/>
          <w:lang w:val="en-GB"/>
        </w:rPr>
      </w:pPr>
      <w:r w:rsidRPr="000758EA">
        <w:rPr>
          <w:rFonts w:eastAsia="Times New Roman"/>
          <w:lang w:val="en-GB"/>
        </w:rPr>
        <w:tab/>
      </w:r>
    </w:p>
    <w:p w:rsidR="002D7C2D" w:rsidRPr="001779D8" w:rsidRDefault="0016475B">
      <w:pPr>
        <w:rPr>
          <w:lang w:val="en-GB"/>
        </w:rPr>
      </w:pPr>
    </w:p>
    <w:sectPr w:rsidR="002D7C2D" w:rsidRPr="001779D8" w:rsidSect="004A088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75B" w:rsidRDefault="0016475B" w:rsidP="008630EC">
      <w:r>
        <w:separator/>
      </w:r>
    </w:p>
  </w:endnote>
  <w:endnote w:type="continuationSeparator" w:id="0">
    <w:p w:rsidR="0016475B" w:rsidRDefault="0016475B" w:rsidP="00863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75B" w:rsidRDefault="0016475B" w:rsidP="008630EC">
      <w:r>
        <w:separator/>
      </w:r>
    </w:p>
  </w:footnote>
  <w:footnote w:type="continuationSeparator" w:id="0">
    <w:p w:rsidR="0016475B" w:rsidRDefault="0016475B" w:rsidP="008630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862F0"/>
    <w:multiLevelType w:val="multilevel"/>
    <w:tmpl w:val="984E762C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bullet"/>
      <w:lvlText w:val=""/>
      <w:lvlJc w:val="left"/>
      <w:pPr>
        <w:tabs>
          <w:tab w:val="num" w:pos="720"/>
        </w:tabs>
        <w:ind w:left="2232" w:hanging="2232"/>
      </w:pPr>
      <w:rPr>
        <w:rFonts w:ascii="Wingdings" w:hAnsi="Wingdings"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abstractNum w:abstractNumId="1">
    <w:nsid w:val="537B56B7"/>
    <w:multiLevelType w:val="hybridMultilevel"/>
    <w:tmpl w:val="E438C51C"/>
    <w:lvl w:ilvl="0" w:tplc="F1108F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130CF8"/>
    <w:multiLevelType w:val="multilevel"/>
    <w:tmpl w:val="984E762C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bullet"/>
      <w:lvlText w:val=""/>
      <w:lvlJc w:val="left"/>
      <w:pPr>
        <w:tabs>
          <w:tab w:val="num" w:pos="720"/>
        </w:tabs>
        <w:ind w:left="2232" w:hanging="2232"/>
      </w:pPr>
      <w:rPr>
        <w:rFonts w:ascii="Wingdings" w:hAnsi="Wingdings"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abstractNum w:abstractNumId="3">
    <w:nsid w:val="6C1945A8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6E4C1C3B"/>
    <w:multiLevelType w:val="multilevel"/>
    <w:tmpl w:val="984E762C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bullet"/>
      <w:lvlText w:val=""/>
      <w:lvlJc w:val="left"/>
      <w:pPr>
        <w:tabs>
          <w:tab w:val="num" w:pos="720"/>
        </w:tabs>
        <w:ind w:left="2232" w:hanging="2232"/>
      </w:pPr>
      <w:rPr>
        <w:rFonts w:ascii="Wingdings" w:hAnsi="Wingdings"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abstractNum w:abstractNumId="5">
    <w:nsid w:val="7F413851"/>
    <w:multiLevelType w:val="multilevel"/>
    <w:tmpl w:val="984E762C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bullet"/>
      <w:lvlText w:val=""/>
      <w:lvlJc w:val="left"/>
      <w:pPr>
        <w:tabs>
          <w:tab w:val="num" w:pos="720"/>
        </w:tabs>
        <w:ind w:left="2232" w:hanging="2232"/>
      </w:pPr>
      <w:rPr>
        <w:rFonts w:ascii="Wingdings" w:hAnsi="Wingdings"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79D8"/>
    <w:rsid w:val="000571EC"/>
    <w:rsid w:val="000D7224"/>
    <w:rsid w:val="0015317E"/>
    <w:rsid w:val="00153998"/>
    <w:rsid w:val="0016475B"/>
    <w:rsid w:val="001779D8"/>
    <w:rsid w:val="001E3AD9"/>
    <w:rsid w:val="00204FD5"/>
    <w:rsid w:val="003E7D82"/>
    <w:rsid w:val="00425DA5"/>
    <w:rsid w:val="004A0881"/>
    <w:rsid w:val="00514840"/>
    <w:rsid w:val="00627B26"/>
    <w:rsid w:val="007338DB"/>
    <w:rsid w:val="008630EC"/>
    <w:rsid w:val="008F688D"/>
    <w:rsid w:val="00935772"/>
    <w:rsid w:val="009672B9"/>
    <w:rsid w:val="0099065E"/>
    <w:rsid w:val="009D7184"/>
    <w:rsid w:val="009F4211"/>
    <w:rsid w:val="00B30C1B"/>
    <w:rsid w:val="00B62C50"/>
    <w:rsid w:val="00B63237"/>
    <w:rsid w:val="00CD05D4"/>
    <w:rsid w:val="00D02436"/>
    <w:rsid w:val="00E8195E"/>
    <w:rsid w:val="00EA2FFA"/>
    <w:rsid w:val="00EC4BAB"/>
    <w:rsid w:val="00EC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9D8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Times New Roman"/>
      <w:kern w:val="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quation">
    <w:name w:val="Equation"/>
    <w:basedOn w:val="a"/>
    <w:rsid w:val="001779D8"/>
    <w:pPr>
      <w:tabs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 w:val="22"/>
      <w:szCs w:val="22"/>
      <w:lang w:val="en-GB"/>
    </w:rPr>
  </w:style>
  <w:style w:type="paragraph" w:customStyle="1" w:styleId="Annex4">
    <w:name w:val="Annex 4"/>
    <w:basedOn w:val="a"/>
    <w:next w:val="a"/>
    <w:rsid w:val="001779D8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  <w:style w:type="paragraph" w:styleId="a3">
    <w:name w:val="Balloon Text"/>
    <w:basedOn w:val="a"/>
    <w:link w:val="Char"/>
    <w:uiPriority w:val="99"/>
    <w:semiHidden/>
    <w:unhideWhenUsed/>
    <w:rsid w:val="009672B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672B9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character" w:styleId="a4">
    <w:name w:val="Placeholder Text"/>
    <w:basedOn w:val="a0"/>
    <w:uiPriority w:val="99"/>
    <w:semiHidden/>
    <w:rsid w:val="00204FD5"/>
    <w:rPr>
      <w:color w:val="808080"/>
    </w:rPr>
  </w:style>
  <w:style w:type="paragraph" w:styleId="a5">
    <w:name w:val="header"/>
    <w:basedOn w:val="a"/>
    <w:link w:val="Char0"/>
    <w:uiPriority w:val="99"/>
    <w:semiHidden/>
    <w:unhideWhenUsed/>
    <w:rsid w:val="008630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8630EC"/>
    <w:rPr>
      <w:rFonts w:ascii="Times New Roman" w:eastAsia="MS Mincho" w:hAnsi="Times New Roman" w:cs="Times New Roman"/>
      <w:kern w:val="0"/>
      <w:szCs w:val="20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8630E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8630EC"/>
    <w:rPr>
      <w:rFonts w:ascii="Times New Roman" w:eastAsia="MS Mincho" w:hAnsi="Times New Roman" w:cs="Times New Roman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9</cp:revision>
  <dcterms:created xsi:type="dcterms:W3CDTF">2012-09-25T07:40:00Z</dcterms:created>
  <dcterms:modified xsi:type="dcterms:W3CDTF">2012-09-27T01:13:00Z</dcterms:modified>
</cp:coreProperties>
</file>